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5D139" w14:textId="0B34E5FE" w:rsidR="004944D8" w:rsidRPr="00C92951" w:rsidRDefault="004944D8">
      <w:pPr>
        <w:pStyle w:val="Titolo1"/>
        <w:rPr>
          <w:b w:val="0"/>
          <w:color w:val="auto"/>
          <w:sz w:val="40"/>
          <w:szCs w:val="40"/>
        </w:rPr>
      </w:pPr>
      <w:r w:rsidRPr="00C92951">
        <w:rPr>
          <w:b w:val="0"/>
          <w:color w:val="auto"/>
          <w:sz w:val="40"/>
          <w:szCs w:val="40"/>
        </w:rPr>
        <w:t>MINISTERO DEGLI AFFARI ESTERI</w:t>
      </w:r>
    </w:p>
    <w:p w14:paraId="46F85A16" w14:textId="77777777" w:rsidR="00E73D04" w:rsidRPr="00C92951" w:rsidRDefault="00E73D04" w:rsidP="00E73D04">
      <w:pPr>
        <w:jc w:val="center"/>
        <w:rPr>
          <w:sz w:val="40"/>
          <w:szCs w:val="40"/>
        </w:rPr>
      </w:pPr>
      <w:r w:rsidRPr="00C92951">
        <w:rPr>
          <w:sz w:val="40"/>
          <w:szCs w:val="40"/>
        </w:rPr>
        <w:t>E DELLA COOPERAZIONE INTERNAZIONALE</w:t>
      </w:r>
    </w:p>
    <w:p w14:paraId="40A4EACA" w14:textId="77777777" w:rsidR="00C92951" w:rsidRDefault="00C92951">
      <w:pPr>
        <w:pStyle w:val="Titolo6"/>
        <w:widowControl w:val="0"/>
        <w:tabs>
          <w:tab w:val="left" w:pos="90"/>
        </w:tabs>
        <w:rPr>
          <w:snapToGrid w:val="0"/>
        </w:rPr>
      </w:pPr>
    </w:p>
    <w:p w14:paraId="11D01756" w14:textId="77777777" w:rsidR="004944D8" w:rsidRDefault="004944D8">
      <w:pPr>
        <w:pStyle w:val="Titolo6"/>
        <w:widowControl w:val="0"/>
        <w:tabs>
          <w:tab w:val="left" w:pos="90"/>
        </w:tabs>
        <w:rPr>
          <w:snapToGrid w:val="0"/>
        </w:rPr>
      </w:pPr>
      <w:r>
        <w:rPr>
          <w:snapToGrid w:val="0"/>
        </w:rPr>
        <w:t>CERIMONIALE DIPLOMATICO DELLA REPUBBLICA</w:t>
      </w:r>
    </w:p>
    <w:p w14:paraId="771BEA72" w14:textId="77777777" w:rsidR="003228F9" w:rsidRPr="003228F9" w:rsidRDefault="003228F9" w:rsidP="003228F9">
      <w:pPr>
        <w:jc w:val="center"/>
        <w:rPr>
          <w:b/>
          <w:sz w:val="28"/>
          <w:szCs w:val="28"/>
        </w:rPr>
      </w:pPr>
    </w:p>
    <w:p w14:paraId="04FE1E10" w14:textId="77777777" w:rsidR="004944D8" w:rsidRDefault="004944D8">
      <w:pPr>
        <w:widowControl w:val="0"/>
        <w:tabs>
          <w:tab w:val="left" w:pos="90"/>
        </w:tabs>
        <w:jc w:val="center"/>
        <w:rPr>
          <w:b/>
          <w:snapToGrid w:val="0"/>
          <w:sz w:val="28"/>
        </w:rPr>
      </w:pPr>
    </w:p>
    <w:p w14:paraId="23D40F06" w14:textId="77777777" w:rsidR="004944D8" w:rsidRDefault="004944D8">
      <w:pPr>
        <w:widowControl w:val="0"/>
        <w:tabs>
          <w:tab w:val="left" w:pos="90"/>
        </w:tabs>
        <w:jc w:val="center"/>
        <w:rPr>
          <w:b/>
          <w:snapToGrid w:val="0"/>
          <w:sz w:val="28"/>
        </w:rPr>
      </w:pPr>
    </w:p>
    <w:p w14:paraId="19513066" w14:textId="77777777" w:rsidR="00464EA7" w:rsidRDefault="00333F4F" w:rsidP="00464EA7">
      <w:pPr>
        <w:widowControl w:val="0"/>
        <w:tabs>
          <w:tab w:val="left" w:pos="90"/>
        </w:tabs>
        <w:spacing w:before="60"/>
        <w:jc w:val="center"/>
        <w:rPr>
          <w:snapToGrid w:val="0"/>
          <w:sz w:val="26"/>
        </w:rPr>
      </w:pPr>
      <w:r>
        <w:rPr>
          <w:b/>
          <w:snapToGrid w:val="0"/>
          <w:sz w:val="39"/>
        </w:rPr>
        <w:tab/>
      </w:r>
      <w:r w:rsidR="00464EA7">
        <w:t>───────────────────────────────────────────────────────────────────────</w:t>
      </w:r>
    </w:p>
    <w:p w14:paraId="5ABA7D03" w14:textId="77777777" w:rsidR="004944D8" w:rsidRDefault="004944D8" w:rsidP="00333F4F">
      <w:pPr>
        <w:widowControl w:val="0"/>
        <w:tabs>
          <w:tab w:val="left" w:pos="90"/>
          <w:tab w:val="left" w:pos="2220"/>
        </w:tabs>
        <w:spacing w:after="120"/>
        <w:rPr>
          <w:b/>
          <w:snapToGrid w:val="0"/>
          <w:sz w:val="39"/>
        </w:rPr>
      </w:pPr>
    </w:p>
    <w:p w14:paraId="3F5AD2A0" w14:textId="77777777" w:rsidR="004944D8" w:rsidRDefault="004944D8">
      <w:pPr>
        <w:widowControl w:val="0"/>
        <w:tabs>
          <w:tab w:val="left" w:pos="90"/>
        </w:tabs>
        <w:spacing w:after="120"/>
        <w:jc w:val="center"/>
        <w:rPr>
          <w:b/>
          <w:snapToGrid w:val="0"/>
          <w:sz w:val="39"/>
        </w:rPr>
      </w:pPr>
    </w:p>
    <w:p w14:paraId="1A4F2B9B" w14:textId="77777777" w:rsidR="004944D8" w:rsidRDefault="004944D8">
      <w:pPr>
        <w:widowControl w:val="0"/>
        <w:tabs>
          <w:tab w:val="left" w:pos="90"/>
        </w:tabs>
        <w:spacing w:after="120"/>
        <w:jc w:val="center"/>
        <w:rPr>
          <w:b/>
          <w:snapToGrid w:val="0"/>
          <w:sz w:val="39"/>
        </w:rPr>
      </w:pPr>
    </w:p>
    <w:p w14:paraId="6A4886DD" w14:textId="77777777" w:rsidR="004944D8" w:rsidRDefault="00296D52">
      <w:pPr>
        <w:widowControl w:val="0"/>
        <w:tabs>
          <w:tab w:val="left" w:pos="90"/>
        </w:tabs>
        <w:spacing w:after="120"/>
        <w:jc w:val="center"/>
        <w:rPr>
          <w:snapToGrid w:val="0"/>
          <w:color w:val="000080"/>
          <w:sz w:val="50"/>
        </w:rPr>
      </w:pPr>
      <w:r>
        <w:rPr>
          <w:snapToGrid w:val="0"/>
          <w:color w:val="000080"/>
          <w:sz w:val="50"/>
        </w:rPr>
        <w:t>CONSOL</w:t>
      </w:r>
      <w:r w:rsidR="00F8423D">
        <w:rPr>
          <w:snapToGrid w:val="0"/>
          <w:color w:val="000080"/>
          <w:sz w:val="50"/>
        </w:rPr>
        <w:t>A</w:t>
      </w:r>
      <w:r w:rsidR="004944D8">
        <w:rPr>
          <w:snapToGrid w:val="0"/>
          <w:color w:val="000080"/>
          <w:sz w:val="50"/>
        </w:rPr>
        <w:t xml:space="preserve">TI </w:t>
      </w:r>
    </w:p>
    <w:p w14:paraId="7B6AB6E8" w14:textId="77777777" w:rsidR="004944D8" w:rsidRDefault="001F6257">
      <w:pPr>
        <w:widowControl w:val="0"/>
        <w:tabs>
          <w:tab w:val="left" w:pos="90"/>
        </w:tabs>
        <w:spacing w:after="120"/>
        <w:jc w:val="center"/>
        <w:rPr>
          <w:snapToGrid w:val="0"/>
          <w:color w:val="000080"/>
          <w:sz w:val="50"/>
        </w:rPr>
      </w:pPr>
      <w:r>
        <w:rPr>
          <w:snapToGrid w:val="0"/>
          <w:color w:val="000080"/>
          <w:sz w:val="50"/>
        </w:rPr>
        <w:t>DI CARRIERA E</w:t>
      </w:r>
      <w:r w:rsidR="004944D8">
        <w:rPr>
          <w:snapToGrid w:val="0"/>
          <w:color w:val="000080"/>
          <w:sz w:val="50"/>
        </w:rPr>
        <w:t>D ONORARI ESTERI</w:t>
      </w:r>
    </w:p>
    <w:p w14:paraId="47F7CE54" w14:textId="77777777" w:rsidR="004944D8" w:rsidRDefault="004944D8">
      <w:pPr>
        <w:pStyle w:val="Titolo2"/>
        <w:rPr>
          <w:color w:val="000080"/>
        </w:rPr>
      </w:pPr>
      <w:r>
        <w:rPr>
          <w:color w:val="000080"/>
        </w:rPr>
        <w:t>IN ITALIA</w:t>
      </w:r>
    </w:p>
    <w:p w14:paraId="08B343A9" w14:textId="77777777" w:rsidR="004944D8" w:rsidRDefault="004944D8">
      <w:pPr>
        <w:rPr>
          <w:b/>
          <w:color w:val="000080"/>
        </w:rPr>
      </w:pPr>
    </w:p>
    <w:p w14:paraId="60376762" w14:textId="77777777" w:rsidR="004944D8" w:rsidRDefault="004944D8">
      <w:pPr>
        <w:rPr>
          <w:b/>
          <w:color w:val="000080"/>
        </w:rPr>
      </w:pPr>
    </w:p>
    <w:p w14:paraId="48861542" w14:textId="77777777" w:rsidR="004944D8" w:rsidRDefault="004944D8">
      <w:pPr>
        <w:rPr>
          <w:b/>
          <w:color w:val="000080"/>
        </w:rPr>
      </w:pPr>
    </w:p>
    <w:p w14:paraId="5AEA6C14" w14:textId="77777777" w:rsidR="004944D8" w:rsidRDefault="004944D8">
      <w:pPr>
        <w:rPr>
          <w:b/>
          <w:color w:val="000080"/>
        </w:rPr>
      </w:pPr>
    </w:p>
    <w:p w14:paraId="6E4112B4" w14:textId="77777777" w:rsidR="004944D8" w:rsidRDefault="004944D8">
      <w:pPr>
        <w:rPr>
          <w:b/>
          <w:color w:val="000080"/>
        </w:rPr>
      </w:pPr>
    </w:p>
    <w:p w14:paraId="5177829E" w14:textId="77777777" w:rsidR="004944D8" w:rsidRDefault="004944D8">
      <w:pPr>
        <w:rPr>
          <w:b/>
          <w:color w:val="000080"/>
        </w:rPr>
      </w:pPr>
    </w:p>
    <w:p w14:paraId="70DAD1B8" w14:textId="77777777" w:rsidR="004944D8" w:rsidRDefault="004944D8">
      <w:pPr>
        <w:rPr>
          <w:b/>
          <w:color w:val="000080"/>
        </w:rPr>
      </w:pPr>
    </w:p>
    <w:p w14:paraId="15AC7662" w14:textId="77777777" w:rsidR="004944D8" w:rsidRDefault="004944D8">
      <w:pPr>
        <w:rPr>
          <w:b/>
          <w:color w:val="000080"/>
        </w:rPr>
      </w:pPr>
    </w:p>
    <w:p w14:paraId="14464EDE" w14:textId="77777777" w:rsidR="004944D8" w:rsidRDefault="004944D8">
      <w:pPr>
        <w:rPr>
          <w:b/>
          <w:color w:val="000080"/>
        </w:rPr>
      </w:pPr>
    </w:p>
    <w:p w14:paraId="684C5624" w14:textId="77777777" w:rsidR="004944D8" w:rsidRDefault="004944D8">
      <w:pPr>
        <w:rPr>
          <w:b/>
          <w:color w:val="000080"/>
        </w:rPr>
      </w:pPr>
    </w:p>
    <w:p w14:paraId="53918575" w14:textId="77777777" w:rsidR="004944D8" w:rsidRDefault="004944D8">
      <w:pPr>
        <w:rPr>
          <w:b/>
          <w:color w:val="000080"/>
        </w:rPr>
      </w:pPr>
    </w:p>
    <w:p w14:paraId="10B9C64E" w14:textId="2320C79E" w:rsidR="004944D8" w:rsidRDefault="00F83EC3" w:rsidP="0045263E">
      <w:pPr>
        <w:jc w:val="center"/>
        <w:rPr>
          <w:b/>
          <w:color w:val="000080"/>
        </w:rPr>
      </w:pPr>
      <w:r>
        <w:rPr>
          <w:b/>
          <w:color w:val="000080"/>
          <w:sz w:val="28"/>
        </w:rPr>
        <w:t xml:space="preserve">Roma, </w:t>
      </w:r>
      <w:r w:rsidR="0044657F">
        <w:rPr>
          <w:b/>
          <w:color w:val="000080"/>
          <w:sz w:val="28"/>
        </w:rPr>
        <w:t>7</w:t>
      </w:r>
      <w:r w:rsidR="005320A0">
        <w:rPr>
          <w:b/>
          <w:color w:val="000080"/>
          <w:sz w:val="28"/>
        </w:rPr>
        <w:t xml:space="preserve"> agosto</w:t>
      </w:r>
      <w:r w:rsidR="00B22338">
        <w:rPr>
          <w:b/>
          <w:color w:val="000080"/>
          <w:sz w:val="28"/>
        </w:rPr>
        <w:t xml:space="preserve"> 202</w:t>
      </w:r>
      <w:r w:rsidR="0090250A">
        <w:rPr>
          <w:b/>
          <w:color w:val="000080"/>
          <w:sz w:val="28"/>
        </w:rPr>
        <w:t>5</w:t>
      </w:r>
    </w:p>
    <w:p w14:paraId="41F947EC" w14:textId="77777777" w:rsidR="004944D8" w:rsidRDefault="004944D8">
      <w:pPr>
        <w:rPr>
          <w:b/>
          <w:color w:val="000080"/>
        </w:rPr>
      </w:pPr>
    </w:p>
    <w:p w14:paraId="1348FB4F" w14:textId="77777777" w:rsidR="004944D8" w:rsidRDefault="004944D8">
      <w:pPr>
        <w:rPr>
          <w:b/>
          <w:color w:val="000080"/>
        </w:rPr>
      </w:pPr>
    </w:p>
    <w:p w14:paraId="71DDBF9E" w14:textId="77777777" w:rsidR="004944D8" w:rsidRDefault="004944D8">
      <w:pPr>
        <w:rPr>
          <w:b/>
          <w:color w:val="000080"/>
        </w:rPr>
      </w:pPr>
    </w:p>
    <w:p w14:paraId="630CF9E5" w14:textId="77777777" w:rsidR="004944D8" w:rsidRDefault="004944D8">
      <w:pPr>
        <w:pStyle w:val="Titolo6"/>
      </w:pPr>
    </w:p>
    <w:p w14:paraId="03DBBCCF" w14:textId="77777777" w:rsidR="004944D8" w:rsidRDefault="004944D8"/>
    <w:p w14:paraId="1FE6F2EB" w14:textId="77777777" w:rsidR="004944D8" w:rsidRDefault="003C1059">
      <w:pPr>
        <w:rPr>
          <w:sz w:val="32"/>
        </w:rPr>
      </w:pPr>
      <w:r>
        <w:br w:type="page"/>
      </w:r>
    </w:p>
    <w:p w14:paraId="7A01F12B" w14:textId="77777777" w:rsidR="004944D8" w:rsidRDefault="004944D8">
      <w:pPr>
        <w:rPr>
          <w:sz w:val="32"/>
        </w:rPr>
      </w:pPr>
    </w:p>
    <w:p w14:paraId="378DE99F" w14:textId="77777777" w:rsidR="008E2A63" w:rsidRDefault="008E2A63">
      <w:pPr>
        <w:rPr>
          <w:sz w:val="32"/>
        </w:rPr>
      </w:pPr>
    </w:p>
    <w:p w14:paraId="5A483AEC" w14:textId="77777777" w:rsidR="00667A61" w:rsidRDefault="00667A61">
      <w:pPr>
        <w:rPr>
          <w:sz w:val="32"/>
        </w:rPr>
      </w:pPr>
    </w:p>
    <w:p w14:paraId="2009587D" w14:textId="77777777" w:rsidR="00667A61" w:rsidRDefault="00667A61">
      <w:pPr>
        <w:rPr>
          <w:sz w:val="32"/>
        </w:rPr>
      </w:pPr>
    </w:p>
    <w:p w14:paraId="21946457" w14:textId="77777777" w:rsidR="00667A61" w:rsidRDefault="00667A61">
      <w:pPr>
        <w:rPr>
          <w:sz w:val="32"/>
        </w:rPr>
      </w:pPr>
    </w:p>
    <w:p w14:paraId="54DA2888" w14:textId="77777777" w:rsidR="008E2A63" w:rsidRDefault="008E2A63">
      <w:pPr>
        <w:rPr>
          <w:sz w:val="32"/>
        </w:rPr>
      </w:pPr>
    </w:p>
    <w:p w14:paraId="5051DBD2" w14:textId="77777777" w:rsidR="004944D8" w:rsidRDefault="004944D8">
      <w:pPr>
        <w:rPr>
          <w:sz w:val="32"/>
        </w:rPr>
      </w:pPr>
      <w:r>
        <w:rPr>
          <w:sz w:val="32"/>
        </w:rPr>
        <w:t>PREMESSA</w:t>
      </w:r>
    </w:p>
    <w:p w14:paraId="6F6AEF23" w14:textId="77777777" w:rsidR="004944D8" w:rsidRDefault="004944D8">
      <w:pPr>
        <w:rPr>
          <w:sz w:val="72"/>
        </w:rPr>
      </w:pPr>
    </w:p>
    <w:p w14:paraId="74650879" w14:textId="77777777" w:rsidR="004944D8" w:rsidRDefault="004944D8">
      <w:pPr>
        <w:pStyle w:val="Corpotesto"/>
        <w:ind w:firstLine="720"/>
        <w:rPr>
          <w:color w:val="auto"/>
          <w:sz w:val="24"/>
        </w:rPr>
      </w:pPr>
      <w:r>
        <w:rPr>
          <w:color w:val="auto"/>
          <w:sz w:val="24"/>
        </w:rPr>
        <w:t xml:space="preserve">La Lista Consolare degli uffici consolari di carriera ed onorari in Italia è predisposta dal Cerimoniale Diplomatico della Repubblica, Ufficio II ed elenca i nomi dei funzionari consolari dei Consolati di carriera ed onorari stranieri nel nostro Paese. I funzionari consolari sono, a norma di quanto previsto dalla Convenzione di Vienna sulle relazioni consolari del 24 aprile 1963, tutte le persone incaricate d’esercitare le funzioni consolari. Esse godono delle immunità funzionali previste dalla Convenzione summenzionata. I principali articoli della Convenzione di Vienna che definiscono lo status consolare sono quelli contenuti nella Sezione II. </w:t>
      </w:r>
    </w:p>
    <w:p w14:paraId="63030669" w14:textId="28A971EA" w:rsidR="004944D8" w:rsidRDefault="004944D8">
      <w:pPr>
        <w:pStyle w:val="Corpotesto"/>
        <w:ind w:firstLine="720"/>
        <w:rPr>
          <w:color w:val="auto"/>
          <w:sz w:val="24"/>
        </w:rPr>
      </w:pPr>
      <w:r>
        <w:rPr>
          <w:color w:val="auto"/>
          <w:sz w:val="24"/>
        </w:rPr>
        <w:t xml:space="preserve">La Lista Consolare, che viene </w:t>
      </w:r>
      <w:r w:rsidR="00300E9D">
        <w:rPr>
          <w:color w:val="auto"/>
          <w:sz w:val="24"/>
        </w:rPr>
        <w:t>periodicamente</w:t>
      </w:r>
      <w:r>
        <w:rPr>
          <w:color w:val="auto"/>
          <w:sz w:val="24"/>
        </w:rPr>
        <w:t xml:space="preserve"> aggiornata dal Cerimoniale Diplomatico della Repubblica, si modifica quotidianamente. Sono pertanto possibili involontari errori che potranno essere segnalati al Cerimoniale Diplomatico della Repubblic</w:t>
      </w:r>
      <w:r w:rsidR="00D46720">
        <w:rPr>
          <w:color w:val="auto"/>
          <w:sz w:val="24"/>
        </w:rPr>
        <w:t xml:space="preserve">a – Uff. II - tel. 06 3691 </w:t>
      </w:r>
      <w:r>
        <w:rPr>
          <w:color w:val="auto"/>
          <w:sz w:val="24"/>
        </w:rPr>
        <w:t xml:space="preserve">5081, </w:t>
      </w:r>
      <w:r w:rsidR="00D46720">
        <w:rPr>
          <w:color w:val="auto"/>
          <w:sz w:val="24"/>
        </w:rPr>
        <w:t xml:space="preserve">email </w:t>
      </w:r>
      <w:hyperlink r:id="rId8" w:history="1">
        <w:r w:rsidR="00D765E1" w:rsidRPr="00576695">
          <w:rPr>
            <w:rStyle w:val="Collegamentoipertestuale"/>
            <w:sz w:val="24"/>
          </w:rPr>
          <w:t>ceri2@esteri.it</w:t>
        </w:r>
      </w:hyperlink>
      <w:r w:rsidR="00D765E1">
        <w:rPr>
          <w:color w:val="auto"/>
          <w:sz w:val="24"/>
        </w:rPr>
        <w:t xml:space="preserve"> </w:t>
      </w:r>
      <w:r>
        <w:rPr>
          <w:color w:val="auto"/>
          <w:sz w:val="24"/>
        </w:rPr>
        <w:t xml:space="preserve"> – ove dovrà altresì essere comunicata ogni variazione nel frattempo intervenuta rispetto ai dati riportati in questa pubblicazione.</w:t>
      </w:r>
    </w:p>
    <w:p w14:paraId="0619DF1D" w14:textId="77777777" w:rsidR="001C65CF" w:rsidRDefault="004944D8" w:rsidP="001C65CF">
      <w:pPr>
        <w:pStyle w:val="Corpotesto"/>
        <w:ind w:firstLine="720"/>
        <w:rPr>
          <w:color w:val="auto"/>
          <w:sz w:val="24"/>
        </w:rPr>
      </w:pPr>
      <w:r>
        <w:rPr>
          <w:color w:val="auto"/>
          <w:sz w:val="24"/>
        </w:rPr>
        <w:t>La data riportata accanto al nome del titolare del Consola</w:t>
      </w:r>
      <w:r w:rsidR="00A83A6F">
        <w:rPr>
          <w:color w:val="auto"/>
          <w:sz w:val="24"/>
        </w:rPr>
        <w:t>to si riferisce al giorno della</w:t>
      </w:r>
      <w:r>
        <w:rPr>
          <w:color w:val="auto"/>
          <w:sz w:val="24"/>
        </w:rPr>
        <w:t xml:space="preserve"> concessione dell’Exequatur (autorizzazione del Governo italiano a svolgere le funzi</w:t>
      </w:r>
      <w:r w:rsidR="00A83A6F">
        <w:rPr>
          <w:color w:val="auto"/>
          <w:sz w:val="24"/>
        </w:rPr>
        <w:t xml:space="preserve">oni consolari nella Repubblica </w:t>
      </w:r>
      <w:r>
        <w:rPr>
          <w:color w:val="auto"/>
          <w:sz w:val="24"/>
        </w:rPr>
        <w:t>Italiana</w:t>
      </w:r>
      <w:r w:rsidR="0009525B">
        <w:rPr>
          <w:color w:val="auto"/>
          <w:sz w:val="24"/>
        </w:rPr>
        <w:t xml:space="preserve"> *)</w:t>
      </w:r>
      <w:r>
        <w:rPr>
          <w:color w:val="auto"/>
          <w:sz w:val="24"/>
        </w:rPr>
        <w:t xml:space="preserve">; quella accanto ai singoli funzionari indica il giorno dell’assunzione delle loro funzioni. </w:t>
      </w:r>
      <w:r w:rsidR="001C65CF">
        <w:rPr>
          <w:color w:val="auto"/>
          <w:sz w:val="24"/>
        </w:rPr>
        <w:t>Gli uffici consolari onorari indicati unicamente con la città e la circoscrizione di competenza sono momentaneamente privi di titolare, in attesa che la Rappresentanza diplomatica estera proponga al Cerimoniale Diplomatico della Repubblica entro i termini previsti un nuovo candidato.</w:t>
      </w:r>
    </w:p>
    <w:p w14:paraId="2990FD68" w14:textId="77777777" w:rsidR="004944D8" w:rsidRDefault="004944D8">
      <w:pPr>
        <w:pStyle w:val="Corpotesto"/>
        <w:ind w:firstLine="720"/>
        <w:rPr>
          <w:color w:val="auto"/>
          <w:sz w:val="24"/>
        </w:rPr>
      </w:pPr>
      <w:r>
        <w:rPr>
          <w:color w:val="auto"/>
          <w:sz w:val="24"/>
        </w:rPr>
        <w:t xml:space="preserve">Le Rappresentanze diplomatiche straniere sono tenute ad aggiornare la propria Lista Consolare ed a comunicare eventuali errori o imprecisioni all’Ufficio II del Cerimoniale Diplomatico. </w:t>
      </w:r>
    </w:p>
    <w:p w14:paraId="3A563627" w14:textId="5B2FD23E" w:rsidR="001C65CF" w:rsidRDefault="001C65CF" w:rsidP="001C65CF">
      <w:pPr>
        <w:pStyle w:val="Corpotesto"/>
        <w:ind w:firstLine="720"/>
        <w:rPr>
          <w:color w:val="auto"/>
          <w:sz w:val="24"/>
        </w:rPr>
      </w:pPr>
      <w:r>
        <w:rPr>
          <w:color w:val="auto"/>
          <w:sz w:val="24"/>
        </w:rPr>
        <w:t xml:space="preserve">Il numero effettivo dei Consoli Onorari esteri in Italia operanti alla data del presente aggiornamento ammonta a: </w:t>
      </w:r>
      <w:r w:rsidR="00C664D2">
        <w:rPr>
          <w:color w:val="auto"/>
          <w:sz w:val="24"/>
        </w:rPr>
        <w:t>5</w:t>
      </w:r>
      <w:r w:rsidR="004A588E">
        <w:rPr>
          <w:color w:val="auto"/>
          <w:sz w:val="24"/>
        </w:rPr>
        <w:t>5</w:t>
      </w:r>
      <w:r w:rsidR="003E5782">
        <w:rPr>
          <w:color w:val="auto"/>
          <w:sz w:val="24"/>
        </w:rPr>
        <w:t>8</w:t>
      </w:r>
      <w:r w:rsidR="00EF62EA">
        <w:rPr>
          <w:color w:val="auto"/>
          <w:sz w:val="24"/>
        </w:rPr>
        <w:t>.</w:t>
      </w:r>
    </w:p>
    <w:p w14:paraId="186858ED" w14:textId="77777777" w:rsidR="001C65CF" w:rsidRDefault="001C65CF">
      <w:pPr>
        <w:pStyle w:val="Corpotesto"/>
        <w:ind w:firstLine="720"/>
        <w:rPr>
          <w:color w:val="auto"/>
          <w:sz w:val="24"/>
        </w:rPr>
      </w:pPr>
    </w:p>
    <w:p w14:paraId="76283F01" w14:textId="77777777" w:rsidR="004944D8" w:rsidRDefault="004944D8">
      <w:pPr>
        <w:pStyle w:val="Corpotesto"/>
        <w:ind w:firstLine="720"/>
        <w:rPr>
          <w:color w:val="auto"/>
          <w:sz w:val="24"/>
        </w:rPr>
      </w:pPr>
    </w:p>
    <w:p w14:paraId="01061170" w14:textId="77777777" w:rsidR="004944D8" w:rsidRDefault="004944D8">
      <w:pPr>
        <w:pStyle w:val="Corpotesto"/>
        <w:ind w:firstLine="720"/>
        <w:rPr>
          <w:color w:val="auto"/>
          <w:sz w:val="24"/>
        </w:rPr>
      </w:pPr>
    </w:p>
    <w:p w14:paraId="60D7A3C4" w14:textId="77777777" w:rsidR="004944D8" w:rsidRDefault="004944D8">
      <w:pPr>
        <w:pStyle w:val="Corpotesto"/>
        <w:ind w:firstLine="720"/>
        <w:rPr>
          <w:color w:val="auto"/>
          <w:sz w:val="24"/>
        </w:rPr>
      </w:pPr>
    </w:p>
    <w:p w14:paraId="4BB28B3E" w14:textId="77777777" w:rsidR="004944D8" w:rsidRDefault="004944D8">
      <w:pPr>
        <w:pStyle w:val="Corpotesto"/>
        <w:ind w:firstLine="720"/>
        <w:rPr>
          <w:color w:val="auto"/>
          <w:sz w:val="24"/>
        </w:rPr>
      </w:pPr>
    </w:p>
    <w:p w14:paraId="1B94A430" w14:textId="77777777" w:rsidR="004944D8" w:rsidRDefault="004944D8">
      <w:pPr>
        <w:pStyle w:val="Corpotesto"/>
        <w:ind w:firstLine="720"/>
        <w:rPr>
          <w:color w:val="auto"/>
          <w:sz w:val="24"/>
        </w:rPr>
      </w:pPr>
    </w:p>
    <w:p w14:paraId="306B9709" w14:textId="77777777" w:rsidR="0009525B" w:rsidRDefault="0009525B">
      <w:pPr>
        <w:pStyle w:val="Corpotesto"/>
        <w:ind w:firstLine="720"/>
        <w:rPr>
          <w:color w:val="auto"/>
          <w:sz w:val="24"/>
        </w:rPr>
      </w:pPr>
    </w:p>
    <w:p w14:paraId="2A8E06B1" w14:textId="77777777" w:rsidR="0009525B" w:rsidRDefault="0009525B">
      <w:pPr>
        <w:pStyle w:val="Corpotesto"/>
        <w:ind w:firstLine="720"/>
        <w:rPr>
          <w:color w:val="auto"/>
          <w:sz w:val="24"/>
        </w:rPr>
      </w:pPr>
    </w:p>
    <w:p w14:paraId="25A386A6" w14:textId="77777777" w:rsidR="0009525B" w:rsidRDefault="0009525B">
      <w:pPr>
        <w:pStyle w:val="Corpotesto"/>
        <w:ind w:firstLine="720"/>
        <w:rPr>
          <w:color w:val="auto"/>
          <w:sz w:val="24"/>
        </w:rPr>
      </w:pPr>
    </w:p>
    <w:p w14:paraId="0D7159B0" w14:textId="77777777" w:rsidR="0009525B" w:rsidRDefault="0009525B">
      <w:pPr>
        <w:pStyle w:val="Corpotesto"/>
        <w:ind w:firstLine="720"/>
        <w:rPr>
          <w:color w:val="auto"/>
          <w:sz w:val="24"/>
        </w:rPr>
      </w:pPr>
    </w:p>
    <w:p w14:paraId="508A5E13" w14:textId="77777777" w:rsidR="0009525B" w:rsidRDefault="0009525B">
      <w:pPr>
        <w:pStyle w:val="Corpotesto"/>
        <w:ind w:firstLine="720"/>
        <w:rPr>
          <w:color w:val="auto"/>
          <w:sz w:val="24"/>
        </w:rPr>
      </w:pPr>
    </w:p>
    <w:p w14:paraId="6747CE06" w14:textId="77777777" w:rsidR="0009525B" w:rsidRDefault="0009525B">
      <w:pPr>
        <w:pStyle w:val="Corpotesto"/>
        <w:ind w:firstLine="720"/>
        <w:rPr>
          <w:color w:val="auto"/>
          <w:sz w:val="24"/>
        </w:rPr>
      </w:pPr>
    </w:p>
    <w:p w14:paraId="48B7B530" w14:textId="77777777" w:rsidR="0009525B" w:rsidRDefault="0009525B">
      <w:pPr>
        <w:pStyle w:val="Corpotesto"/>
        <w:ind w:firstLine="720"/>
        <w:rPr>
          <w:color w:val="auto"/>
          <w:sz w:val="24"/>
        </w:rPr>
      </w:pPr>
    </w:p>
    <w:p w14:paraId="4AAED9B0" w14:textId="77777777" w:rsidR="004944D8" w:rsidRDefault="004944D8">
      <w:pPr>
        <w:pStyle w:val="Corpotesto"/>
        <w:ind w:firstLine="720"/>
        <w:rPr>
          <w:color w:val="auto"/>
          <w:sz w:val="24"/>
        </w:rPr>
      </w:pPr>
    </w:p>
    <w:p w14:paraId="30E21A51" w14:textId="77777777" w:rsidR="004944D8" w:rsidRDefault="004944D8">
      <w:pPr>
        <w:pStyle w:val="Corpotesto"/>
        <w:ind w:firstLine="720"/>
        <w:rPr>
          <w:color w:val="auto"/>
          <w:sz w:val="24"/>
        </w:rPr>
      </w:pPr>
    </w:p>
    <w:p w14:paraId="6D18660C" w14:textId="77777777" w:rsidR="004944D8" w:rsidRPr="0009525B" w:rsidRDefault="0009525B" w:rsidP="0009525B">
      <w:pPr>
        <w:pStyle w:val="Corpotesto"/>
        <w:rPr>
          <w:b/>
          <w:color w:val="auto"/>
        </w:rPr>
      </w:pPr>
      <w:r>
        <w:rPr>
          <w:color w:val="auto"/>
          <w:sz w:val="24"/>
        </w:rPr>
        <w:t xml:space="preserve">(*) </w:t>
      </w:r>
      <w:r w:rsidRPr="0009525B">
        <w:rPr>
          <w:b/>
          <w:color w:val="auto"/>
        </w:rPr>
        <w:t xml:space="preserve">N.B.: Gli Exequatur concessi ai titolari degli Uffici consolari di carriera sono validi sino alla fine del mandato </w:t>
      </w:r>
      <w:r>
        <w:rPr>
          <w:b/>
          <w:color w:val="auto"/>
        </w:rPr>
        <w:t>o</w:t>
      </w:r>
      <w:r w:rsidRPr="0009525B">
        <w:rPr>
          <w:b/>
          <w:color w:val="auto"/>
        </w:rPr>
        <w:t xml:space="preserve"> alla definitiva partenza del funzionario; gli Exequatur concessi ai titolari degli Uffici consolari onorari hanno, di norma, una validità quinquennale, salvo più limitata scadenza stabilita dallo Stato estero d’invio</w:t>
      </w:r>
      <w:r w:rsidR="005F5B9C">
        <w:rPr>
          <w:b/>
          <w:color w:val="auto"/>
        </w:rPr>
        <w:t xml:space="preserve"> </w:t>
      </w:r>
      <w:r w:rsidR="009D1D56">
        <w:rPr>
          <w:b/>
          <w:color w:val="auto"/>
        </w:rPr>
        <w:t>ch</w:t>
      </w:r>
      <w:r w:rsidR="005F5B9C">
        <w:rPr>
          <w:b/>
          <w:color w:val="auto"/>
        </w:rPr>
        <w:t>e</w:t>
      </w:r>
      <w:r w:rsidR="009D1D56">
        <w:rPr>
          <w:b/>
          <w:color w:val="auto"/>
        </w:rPr>
        <w:t>, quando ricorre, viene</w:t>
      </w:r>
      <w:r w:rsidR="005F5B9C">
        <w:rPr>
          <w:b/>
          <w:color w:val="auto"/>
        </w:rPr>
        <w:t xml:space="preserve"> riportata in elenco</w:t>
      </w:r>
      <w:r w:rsidRPr="0009525B">
        <w:rPr>
          <w:b/>
          <w:color w:val="auto"/>
        </w:rPr>
        <w:t>.</w:t>
      </w:r>
    </w:p>
    <w:p w14:paraId="5C0FC548" w14:textId="77777777" w:rsidR="004944D8" w:rsidRPr="0009525B" w:rsidRDefault="004944D8">
      <w:pPr>
        <w:pStyle w:val="Corpotesto"/>
        <w:ind w:firstLine="720"/>
        <w:rPr>
          <w:b/>
          <w:color w:val="auto"/>
        </w:rPr>
      </w:pPr>
    </w:p>
    <w:p w14:paraId="64103CC9" w14:textId="77777777" w:rsidR="004944D8" w:rsidRDefault="004944D8">
      <w:pPr>
        <w:pStyle w:val="Corpotesto"/>
        <w:ind w:firstLine="720"/>
        <w:rPr>
          <w:color w:val="auto"/>
          <w:sz w:val="24"/>
        </w:rPr>
      </w:pPr>
    </w:p>
    <w:p w14:paraId="5DF8DEDB" w14:textId="77777777" w:rsidR="004944D8" w:rsidRDefault="004944D8">
      <w:pPr>
        <w:widowControl w:val="0"/>
        <w:tabs>
          <w:tab w:val="left" w:pos="90"/>
        </w:tabs>
        <w:jc w:val="center"/>
      </w:pPr>
      <w:r>
        <w:br w:type="page"/>
      </w:r>
    </w:p>
    <w:p w14:paraId="2F8A70B8" w14:textId="77777777" w:rsidR="00A83A6F" w:rsidRDefault="00A83A6F" w:rsidP="00CA200C">
      <w:pPr>
        <w:pStyle w:val="Titolo7"/>
      </w:pPr>
    </w:p>
    <w:p w14:paraId="6D1311AA" w14:textId="77777777" w:rsidR="00CA200C" w:rsidRDefault="00CA200C" w:rsidP="00CA200C">
      <w:pPr>
        <w:pStyle w:val="Titolo7"/>
      </w:pPr>
      <w:r>
        <w:t>Cerimoniale Diplomatico della Repubblica</w:t>
      </w:r>
    </w:p>
    <w:p w14:paraId="0F99AA43" w14:textId="77777777" w:rsidR="00CA200C" w:rsidRDefault="00CA200C" w:rsidP="00CA200C"/>
    <w:p w14:paraId="1525776D" w14:textId="77777777" w:rsidR="00172C48" w:rsidRDefault="00172C48" w:rsidP="00CA200C"/>
    <w:p w14:paraId="59635515" w14:textId="77777777" w:rsidR="00172C48" w:rsidRDefault="00172C48" w:rsidP="00CA200C"/>
    <w:p w14:paraId="52C3E137" w14:textId="77777777" w:rsidR="00172C48" w:rsidRDefault="00172C48" w:rsidP="00CA200C"/>
    <w:p w14:paraId="3FA3EBF9" w14:textId="77777777" w:rsidR="00CA200C" w:rsidRDefault="00CA200C" w:rsidP="00CA200C">
      <w:r>
        <w:t>Ministero degli Affari Esteri</w:t>
      </w:r>
      <w:r w:rsidR="002646E2">
        <w:t xml:space="preserve"> e della Cooperazione Internazionale</w:t>
      </w:r>
    </w:p>
    <w:p w14:paraId="0EA08601" w14:textId="77777777" w:rsidR="00CA200C" w:rsidRDefault="00CA200C" w:rsidP="00CA200C">
      <w:r>
        <w:t>P.le della Farnesina, 1</w:t>
      </w:r>
    </w:p>
    <w:p w14:paraId="3F417FF9" w14:textId="77777777" w:rsidR="00CA200C" w:rsidRDefault="00CA200C" w:rsidP="00CA200C">
      <w:r>
        <w:t>00135 – Roma</w:t>
      </w:r>
    </w:p>
    <w:p w14:paraId="4ED7425B" w14:textId="77777777" w:rsidR="00CA200C" w:rsidRDefault="00CA200C" w:rsidP="00CA200C"/>
    <w:p w14:paraId="3319812A" w14:textId="77777777" w:rsidR="00CA200C" w:rsidRDefault="00CA200C" w:rsidP="00CA200C">
      <w:r>
        <w:t xml:space="preserve">Indirizzo e-mail: </w:t>
      </w:r>
      <w:hyperlink r:id="rId9" w:history="1">
        <w:r w:rsidR="00B96DF7" w:rsidRPr="000D73C6">
          <w:rPr>
            <w:rStyle w:val="Collegamentoipertestuale"/>
          </w:rPr>
          <w:t>ceri.segreteria@esteri.it</w:t>
        </w:r>
      </w:hyperlink>
      <w:r>
        <w:t xml:space="preserve"> </w:t>
      </w:r>
    </w:p>
    <w:p w14:paraId="747CF582" w14:textId="77777777" w:rsidR="00CA200C" w:rsidRDefault="00CA200C" w:rsidP="00CA200C"/>
    <w:p w14:paraId="78E3607A" w14:textId="77777777" w:rsidR="00CA200C" w:rsidRDefault="00CA200C" w:rsidP="00CA200C">
      <w:pPr>
        <w:widowControl w:val="0"/>
        <w:tabs>
          <w:tab w:val="left" w:pos="2694"/>
        </w:tabs>
        <w:rPr>
          <w:snapToGrid w:val="0"/>
        </w:rPr>
      </w:pPr>
      <w:r>
        <w:rPr>
          <w:b/>
          <w:snapToGrid w:val="0"/>
          <w:color w:val="000080"/>
        </w:rPr>
        <w:t>Capo del</w:t>
      </w:r>
      <w:r>
        <w:rPr>
          <w:snapToGrid w:val="0"/>
        </w:rPr>
        <w:tab/>
      </w:r>
      <w:r w:rsidR="00A52816">
        <w:rPr>
          <w:b/>
          <w:snapToGrid w:val="0"/>
        </w:rPr>
        <w:t xml:space="preserve">Ministro </w:t>
      </w:r>
      <w:proofErr w:type="spellStart"/>
      <w:r w:rsidR="00F85000">
        <w:rPr>
          <w:b/>
          <w:snapToGrid w:val="0"/>
        </w:rPr>
        <w:t>Pleniponziario</w:t>
      </w:r>
      <w:proofErr w:type="spellEnd"/>
      <w:r w:rsidR="00F85000">
        <w:rPr>
          <w:b/>
          <w:snapToGrid w:val="0"/>
        </w:rPr>
        <w:t xml:space="preserve"> </w:t>
      </w:r>
      <w:r w:rsidR="00A52816">
        <w:rPr>
          <w:b/>
          <w:snapToGrid w:val="0"/>
        </w:rPr>
        <w:t>Bruno Antonio Pasquino</w:t>
      </w:r>
    </w:p>
    <w:p w14:paraId="45F92A05" w14:textId="77777777" w:rsidR="00CA200C" w:rsidRDefault="00CA200C" w:rsidP="00CA200C">
      <w:pPr>
        <w:widowControl w:val="0"/>
        <w:tabs>
          <w:tab w:val="left" w:pos="2694"/>
        </w:tabs>
        <w:ind w:left="2694" w:hanging="2694"/>
        <w:rPr>
          <w:snapToGrid w:val="0"/>
        </w:rPr>
      </w:pPr>
      <w:r>
        <w:rPr>
          <w:b/>
          <w:snapToGrid w:val="0"/>
          <w:color w:val="000080"/>
        </w:rPr>
        <w:t>Cerimoniale Diplomatico</w:t>
      </w:r>
      <w:r>
        <w:rPr>
          <w:snapToGrid w:val="0"/>
        </w:rPr>
        <w:tab/>
        <w:t xml:space="preserve">Tel. 06 3691 </w:t>
      </w:r>
      <w:r w:rsidR="0047338B">
        <w:rPr>
          <w:snapToGrid w:val="0"/>
        </w:rPr>
        <w:t>4284</w:t>
      </w:r>
      <w:r>
        <w:rPr>
          <w:snapToGrid w:val="0"/>
        </w:rPr>
        <w:t xml:space="preserve"> – Fax 06 3691 3401</w:t>
      </w:r>
    </w:p>
    <w:p w14:paraId="02CDEBD8" w14:textId="77777777" w:rsidR="00CA200C" w:rsidRDefault="00CA200C" w:rsidP="00CA200C">
      <w:pPr>
        <w:widowControl w:val="0"/>
        <w:tabs>
          <w:tab w:val="left" w:pos="2694"/>
        </w:tabs>
        <w:ind w:left="2694" w:hanging="2694"/>
        <w:rPr>
          <w:snapToGrid w:val="0"/>
        </w:rPr>
      </w:pPr>
    </w:p>
    <w:p w14:paraId="30DD71C5" w14:textId="77777777" w:rsidR="00CA200C" w:rsidRDefault="00CA200C" w:rsidP="00CA200C">
      <w:pPr>
        <w:widowControl w:val="0"/>
        <w:tabs>
          <w:tab w:val="left" w:pos="2694"/>
        </w:tabs>
        <w:ind w:left="2694" w:hanging="2694"/>
        <w:rPr>
          <w:b/>
          <w:snapToGrid w:val="0"/>
        </w:rPr>
      </w:pPr>
      <w:r>
        <w:rPr>
          <w:b/>
          <w:snapToGrid w:val="0"/>
          <w:color w:val="000080"/>
        </w:rPr>
        <w:t>Vice Capo del</w:t>
      </w:r>
      <w:r>
        <w:rPr>
          <w:snapToGrid w:val="0"/>
        </w:rPr>
        <w:tab/>
      </w:r>
      <w:r w:rsidR="00C025A3">
        <w:rPr>
          <w:b/>
          <w:snapToGrid w:val="0"/>
        </w:rPr>
        <w:t>Consigliere d’Ambasciata Irene Castagnoli</w:t>
      </w:r>
    </w:p>
    <w:p w14:paraId="3A62642B" w14:textId="77777777" w:rsidR="00CA200C" w:rsidRDefault="00CA200C" w:rsidP="00CA200C">
      <w:pPr>
        <w:widowControl w:val="0"/>
        <w:tabs>
          <w:tab w:val="left" w:pos="2694"/>
        </w:tabs>
        <w:ind w:left="2694" w:hanging="2694"/>
        <w:rPr>
          <w:snapToGrid w:val="0"/>
        </w:rPr>
      </w:pPr>
      <w:r>
        <w:rPr>
          <w:b/>
          <w:snapToGrid w:val="0"/>
          <w:color w:val="000080"/>
        </w:rPr>
        <w:t>Cerimoniale Diplomatico</w:t>
      </w:r>
      <w:r>
        <w:rPr>
          <w:snapToGrid w:val="0"/>
        </w:rPr>
        <w:tab/>
        <w:t xml:space="preserve">Tel. 06 3691 </w:t>
      </w:r>
      <w:r w:rsidR="0047338B">
        <w:rPr>
          <w:snapToGrid w:val="0"/>
        </w:rPr>
        <w:t>4284</w:t>
      </w:r>
      <w:r>
        <w:rPr>
          <w:snapToGrid w:val="0"/>
        </w:rPr>
        <w:t xml:space="preserve"> – Fax 06 3691 3401</w:t>
      </w:r>
    </w:p>
    <w:p w14:paraId="6BA988AE" w14:textId="77777777" w:rsidR="00CA200C" w:rsidRDefault="00CA200C" w:rsidP="00CA200C">
      <w:pPr>
        <w:widowControl w:val="0"/>
        <w:tabs>
          <w:tab w:val="left" w:pos="2694"/>
        </w:tabs>
        <w:ind w:left="2694" w:hanging="2694"/>
        <w:rPr>
          <w:b/>
          <w:snapToGrid w:val="0"/>
          <w:color w:val="000080"/>
        </w:rPr>
      </w:pPr>
    </w:p>
    <w:p w14:paraId="61ED6ADA" w14:textId="77777777" w:rsidR="00CA200C" w:rsidRDefault="00CA200C" w:rsidP="00CA200C">
      <w:pPr>
        <w:widowControl w:val="0"/>
        <w:tabs>
          <w:tab w:val="left" w:pos="2694"/>
        </w:tabs>
        <w:ind w:left="2694" w:hanging="2694"/>
        <w:rPr>
          <w:b/>
          <w:snapToGrid w:val="0"/>
        </w:rPr>
      </w:pPr>
      <w:r>
        <w:rPr>
          <w:b/>
          <w:snapToGrid w:val="0"/>
          <w:color w:val="000080"/>
        </w:rPr>
        <w:t>Capo della Segreteria</w:t>
      </w:r>
      <w:r>
        <w:rPr>
          <w:b/>
          <w:snapToGrid w:val="0"/>
          <w:color w:val="000080"/>
        </w:rPr>
        <w:tab/>
      </w:r>
      <w:r w:rsidR="000C64B9">
        <w:rPr>
          <w:b/>
          <w:snapToGrid w:val="0"/>
        </w:rPr>
        <w:t xml:space="preserve">Consigliere </w:t>
      </w:r>
      <w:r w:rsidR="00DE1C52" w:rsidRPr="00DE1C52">
        <w:rPr>
          <w:b/>
          <w:snapToGrid w:val="0"/>
        </w:rPr>
        <w:t xml:space="preserve">di Legazione Daniele </w:t>
      </w:r>
      <w:r w:rsidR="00DE1C52">
        <w:rPr>
          <w:b/>
          <w:snapToGrid w:val="0"/>
        </w:rPr>
        <w:t xml:space="preserve">Giuseppe </w:t>
      </w:r>
      <w:r w:rsidR="00DE1C52" w:rsidRPr="00DE1C52">
        <w:rPr>
          <w:b/>
          <w:snapToGrid w:val="0"/>
        </w:rPr>
        <w:t>Sfregola</w:t>
      </w:r>
    </w:p>
    <w:p w14:paraId="6C291FE8" w14:textId="77777777" w:rsidR="00CA200C" w:rsidRDefault="00CA200C" w:rsidP="00CA200C">
      <w:pPr>
        <w:widowControl w:val="0"/>
        <w:tabs>
          <w:tab w:val="left" w:pos="2694"/>
        </w:tabs>
        <w:ind w:left="2694" w:hanging="2694"/>
        <w:rPr>
          <w:snapToGrid w:val="0"/>
        </w:rPr>
      </w:pPr>
      <w:r>
        <w:rPr>
          <w:b/>
          <w:snapToGrid w:val="0"/>
          <w:color w:val="000080"/>
        </w:rPr>
        <w:tab/>
      </w:r>
      <w:r>
        <w:rPr>
          <w:snapToGrid w:val="0"/>
        </w:rPr>
        <w:t>Tel. 06 3691 4284 – Fax 06 3691 3401</w:t>
      </w:r>
    </w:p>
    <w:p w14:paraId="00BA0B02" w14:textId="77777777" w:rsidR="00CA200C" w:rsidRDefault="00CA200C" w:rsidP="00CA200C">
      <w:pPr>
        <w:widowControl w:val="0"/>
        <w:pBdr>
          <w:bottom w:val="single" w:sz="6" w:space="1" w:color="auto"/>
        </w:pBdr>
        <w:tabs>
          <w:tab w:val="left" w:pos="2694"/>
        </w:tabs>
        <w:ind w:left="2694" w:hanging="2694"/>
        <w:rPr>
          <w:snapToGrid w:val="0"/>
        </w:rPr>
      </w:pPr>
    </w:p>
    <w:p w14:paraId="7C450BC9" w14:textId="77777777" w:rsidR="00CA200C" w:rsidRPr="00480403" w:rsidRDefault="00CA200C" w:rsidP="00480403">
      <w:pPr>
        <w:autoSpaceDE w:val="0"/>
        <w:autoSpaceDN w:val="0"/>
        <w:adjustRightInd w:val="0"/>
        <w:ind w:left="2694" w:hanging="2694"/>
        <w:jc w:val="both"/>
      </w:pPr>
      <w:r>
        <w:rPr>
          <w:b/>
          <w:snapToGrid w:val="0"/>
          <w:color w:val="000080"/>
        </w:rPr>
        <w:t>Ufficio I</w:t>
      </w:r>
      <w:r>
        <w:rPr>
          <w:snapToGrid w:val="0"/>
        </w:rPr>
        <w:tab/>
      </w:r>
      <w:r w:rsidR="00480403" w:rsidRPr="00480403">
        <w:t>(</w:t>
      </w:r>
      <w:r w:rsidR="00480403" w:rsidRPr="00480403">
        <w:rPr>
          <w:i/>
          <w:iCs/>
        </w:rPr>
        <w:t xml:space="preserve">Affari generali del Corpo diplomatico, accreditamenti, privilegi ed esenzioni diplomatico-consolari): </w:t>
      </w:r>
      <w:r w:rsidR="00480403" w:rsidRPr="00480403">
        <w:t>affari generali e norme di cerimoniale; rapporti con il Corpo diplomatico straniero in Italia; gradimento Ambasciatori, cortesie d’uso e cerimonie di presentazione delle lettere credenziali al Capo dello Stato; eventi protocollari; predisposizione lettere credenziali dei Capi di Missioni diplomatiche italiane all’estero e ambascerie straordinarie; sicurezza ed esenzioni per il Corpo diplomatico-consolare accreditato in Italia, presso la Santa Sede e le Organizzazioni Internazionali in Italia.</w:t>
      </w:r>
    </w:p>
    <w:p w14:paraId="7FE229D5" w14:textId="77777777" w:rsidR="00CA200C" w:rsidRDefault="00CA200C" w:rsidP="00CA200C">
      <w:pPr>
        <w:autoSpaceDE w:val="0"/>
        <w:autoSpaceDN w:val="0"/>
        <w:adjustRightInd w:val="0"/>
        <w:ind w:left="2694"/>
        <w:jc w:val="both"/>
      </w:pPr>
    </w:p>
    <w:p w14:paraId="226BD9E0" w14:textId="77777777" w:rsidR="00CA200C" w:rsidRDefault="00CA200C" w:rsidP="00CA200C">
      <w:pPr>
        <w:tabs>
          <w:tab w:val="left" w:pos="2694"/>
        </w:tabs>
        <w:ind w:left="2694" w:hanging="2694"/>
        <w:jc w:val="both"/>
      </w:pPr>
      <w:r>
        <w:rPr>
          <w:b/>
          <w:snapToGrid w:val="0"/>
          <w:color w:val="000080"/>
        </w:rPr>
        <w:t>Capo dell’Ufficio I</w:t>
      </w:r>
      <w:r>
        <w:rPr>
          <w:b/>
          <w:snapToGrid w:val="0"/>
        </w:rPr>
        <w:tab/>
      </w:r>
      <w:r w:rsidR="00C025A3" w:rsidRPr="00C025A3">
        <w:rPr>
          <w:b/>
          <w:snapToGrid w:val="0"/>
        </w:rPr>
        <w:t>Consigliere d’Ambasciata Valentina Savastano</w:t>
      </w:r>
    </w:p>
    <w:p w14:paraId="1E9225D7" w14:textId="77777777" w:rsidR="00CA200C" w:rsidRDefault="00CA200C" w:rsidP="00CA200C">
      <w:pPr>
        <w:widowControl w:val="0"/>
        <w:pBdr>
          <w:bottom w:val="single" w:sz="6" w:space="1" w:color="auto"/>
        </w:pBdr>
        <w:tabs>
          <w:tab w:val="left" w:pos="2694"/>
        </w:tabs>
        <w:ind w:left="2694" w:hanging="2694"/>
        <w:rPr>
          <w:snapToGrid w:val="0"/>
        </w:rPr>
      </w:pPr>
      <w:r>
        <w:rPr>
          <w:snapToGrid w:val="0"/>
        </w:rPr>
        <w:tab/>
        <w:t>Tel. 06 3691 20</w:t>
      </w:r>
      <w:r w:rsidR="009F32F7">
        <w:rPr>
          <w:snapToGrid w:val="0"/>
        </w:rPr>
        <w:t>55</w:t>
      </w:r>
      <w:r>
        <w:rPr>
          <w:b/>
          <w:snapToGrid w:val="0"/>
        </w:rPr>
        <w:t xml:space="preserve"> – </w:t>
      </w:r>
      <w:r>
        <w:rPr>
          <w:snapToGrid w:val="0"/>
        </w:rPr>
        <w:t>Fax 06 3235873</w:t>
      </w:r>
    </w:p>
    <w:p w14:paraId="67C27D2C" w14:textId="77777777" w:rsidR="00CA200C" w:rsidRPr="00DA77E4" w:rsidRDefault="00CA200C" w:rsidP="00DA77E4">
      <w:pPr>
        <w:autoSpaceDE w:val="0"/>
        <w:autoSpaceDN w:val="0"/>
        <w:adjustRightInd w:val="0"/>
        <w:ind w:left="2694" w:hanging="2694"/>
        <w:jc w:val="both"/>
      </w:pPr>
      <w:r>
        <w:rPr>
          <w:b/>
          <w:snapToGrid w:val="0"/>
          <w:color w:val="000080"/>
        </w:rPr>
        <w:t>Ufficio II</w:t>
      </w:r>
      <w:r>
        <w:rPr>
          <w:snapToGrid w:val="0"/>
        </w:rPr>
        <w:tab/>
      </w:r>
      <w:r w:rsidR="00DA77E4" w:rsidRPr="00DA77E4">
        <w:t>(</w:t>
      </w:r>
      <w:r w:rsidR="00DA77E4" w:rsidRPr="00DA77E4">
        <w:rPr>
          <w:i/>
          <w:iCs/>
        </w:rPr>
        <w:t xml:space="preserve">Affari generali del Corpo consolare e delle Organizzazioni Internazionali, accreditamento e immunità diplomatico-consolari, onorificenze): </w:t>
      </w:r>
      <w:r w:rsidR="00DA77E4" w:rsidRPr="00DA77E4">
        <w:t>accreditamento del personale diplomatico e consolare straniero in Italia e rilascio delle carte di identità diplomatiche, consolari e delle OO.II.; rapporti con il Corpo consolare di carriera ed onorario e relativi exequatur; rapporti con le Organizzazioni internazionali con sede in Italia; immunità diplomatiche, consolari e delle OO.II.; contenzioso con rappresentanze estere; onorificenze.</w:t>
      </w:r>
    </w:p>
    <w:p w14:paraId="2B48F98C" w14:textId="77777777" w:rsidR="00CA200C" w:rsidRDefault="00CA200C" w:rsidP="00CA200C">
      <w:pPr>
        <w:widowControl w:val="0"/>
        <w:tabs>
          <w:tab w:val="left" w:pos="2694"/>
        </w:tabs>
        <w:ind w:left="2694" w:hanging="2694"/>
        <w:jc w:val="both"/>
        <w:rPr>
          <w:b/>
          <w:snapToGrid w:val="0"/>
          <w:color w:val="000080"/>
        </w:rPr>
      </w:pPr>
    </w:p>
    <w:p w14:paraId="299A2D4D" w14:textId="77777777" w:rsidR="00CA200C" w:rsidRDefault="00F71550" w:rsidP="00CA200C">
      <w:pPr>
        <w:widowControl w:val="0"/>
        <w:tabs>
          <w:tab w:val="left" w:pos="2694"/>
        </w:tabs>
        <w:ind w:left="2694" w:hanging="2694"/>
        <w:jc w:val="both"/>
        <w:rPr>
          <w:snapToGrid w:val="0"/>
        </w:rPr>
      </w:pPr>
      <w:r>
        <w:rPr>
          <w:b/>
          <w:snapToGrid w:val="0"/>
          <w:color w:val="000080"/>
        </w:rPr>
        <w:t>Capo</w:t>
      </w:r>
      <w:r w:rsidR="00CA200C">
        <w:rPr>
          <w:b/>
          <w:snapToGrid w:val="0"/>
          <w:color w:val="000080"/>
        </w:rPr>
        <w:t xml:space="preserve"> dell’Ufficio II</w:t>
      </w:r>
      <w:r w:rsidR="00CA200C">
        <w:rPr>
          <w:b/>
          <w:snapToGrid w:val="0"/>
        </w:rPr>
        <w:tab/>
      </w:r>
      <w:r w:rsidR="00C025A3" w:rsidRPr="00C025A3">
        <w:rPr>
          <w:b/>
          <w:snapToGrid w:val="0"/>
        </w:rPr>
        <w:t xml:space="preserve">Consigliere </w:t>
      </w:r>
      <w:r w:rsidR="00C025A3">
        <w:rPr>
          <w:b/>
          <w:snapToGrid w:val="0"/>
        </w:rPr>
        <w:t>di Legazione Alessandra Moschitta</w:t>
      </w:r>
    </w:p>
    <w:p w14:paraId="1AC8BAB7" w14:textId="236E99BE" w:rsidR="00CA200C" w:rsidRDefault="00CA200C" w:rsidP="00CA200C">
      <w:pPr>
        <w:widowControl w:val="0"/>
        <w:pBdr>
          <w:bottom w:val="single" w:sz="6" w:space="1" w:color="auto"/>
        </w:pBdr>
        <w:tabs>
          <w:tab w:val="left" w:pos="2694"/>
        </w:tabs>
        <w:ind w:left="2694" w:hanging="2694"/>
        <w:jc w:val="both"/>
        <w:rPr>
          <w:snapToGrid w:val="0"/>
        </w:rPr>
      </w:pPr>
      <w:r>
        <w:rPr>
          <w:snapToGrid w:val="0"/>
        </w:rPr>
        <w:tab/>
        <w:t xml:space="preserve">Tel. 06 3691 </w:t>
      </w:r>
      <w:r w:rsidR="006F7551">
        <w:rPr>
          <w:snapToGrid w:val="0"/>
        </w:rPr>
        <w:t>5081</w:t>
      </w:r>
    </w:p>
    <w:p w14:paraId="21AFCCDC" w14:textId="77777777" w:rsidR="00CA200C" w:rsidRPr="00C86535" w:rsidRDefault="00CA200C" w:rsidP="00C86535">
      <w:pPr>
        <w:autoSpaceDE w:val="0"/>
        <w:autoSpaceDN w:val="0"/>
        <w:adjustRightInd w:val="0"/>
        <w:ind w:left="2694" w:hanging="2694"/>
        <w:jc w:val="both"/>
      </w:pPr>
      <w:r>
        <w:rPr>
          <w:b/>
          <w:snapToGrid w:val="0"/>
          <w:color w:val="000080"/>
        </w:rPr>
        <w:t>Ufficio III</w:t>
      </w:r>
      <w:r>
        <w:rPr>
          <w:snapToGrid w:val="0"/>
        </w:rPr>
        <w:tab/>
      </w:r>
      <w:r w:rsidR="00535D6C" w:rsidRPr="00C86535">
        <w:t>(</w:t>
      </w:r>
      <w:r w:rsidR="00535D6C" w:rsidRPr="00C86535">
        <w:rPr>
          <w:i/>
          <w:iCs/>
        </w:rPr>
        <w:t xml:space="preserve">Visite all’estero e in Italia, traduzioni ed interpretariato): </w:t>
      </w:r>
      <w:r w:rsidR="00535D6C" w:rsidRPr="00C86535">
        <w:t>organizzazione delle visite di Stato e ufficiali in Italia di personalità e delegazioni straniere ospiti del Presidente della Repubblica, del Presidente del Consiglio dei Ministri e del Ministro degli affari esteri, nonché di queste stesse personalità, all’estero; servizio di traduzione e di interpretariato per le esigenze del Ministero, nonché coordinamento di tale servizio in occasione di visite e di eventi internazionali in Italia e all’estero.</w:t>
      </w:r>
    </w:p>
    <w:p w14:paraId="7052C73F" w14:textId="77777777" w:rsidR="00C86535" w:rsidRPr="00C86535" w:rsidRDefault="00C86535" w:rsidP="00C86535">
      <w:pPr>
        <w:autoSpaceDE w:val="0"/>
        <w:autoSpaceDN w:val="0"/>
        <w:adjustRightInd w:val="0"/>
        <w:ind w:left="2694" w:hanging="2694"/>
        <w:jc w:val="both"/>
        <w:rPr>
          <w:b/>
          <w:snapToGrid w:val="0"/>
          <w:color w:val="000080"/>
        </w:rPr>
      </w:pPr>
    </w:p>
    <w:p w14:paraId="32B2A5FC" w14:textId="0A3E9C74" w:rsidR="00CA200C" w:rsidRDefault="00036F02" w:rsidP="00CA200C">
      <w:pPr>
        <w:widowControl w:val="0"/>
        <w:tabs>
          <w:tab w:val="left" w:pos="2694"/>
        </w:tabs>
        <w:ind w:left="2694" w:hanging="2694"/>
        <w:jc w:val="both"/>
        <w:rPr>
          <w:snapToGrid w:val="0"/>
        </w:rPr>
      </w:pPr>
      <w:r>
        <w:rPr>
          <w:b/>
          <w:snapToGrid w:val="0"/>
          <w:color w:val="000080"/>
        </w:rPr>
        <w:t>Capo</w:t>
      </w:r>
      <w:r w:rsidR="00CA200C">
        <w:rPr>
          <w:b/>
          <w:snapToGrid w:val="0"/>
          <w:color w:val="000080"/>
        </w:rPr>
        <w:t xml:space="preserve"> dell’Ufficio III</w:t>
      </w:r>
      <w:r w:rsidR="00DB578D">
        <w:rPr>
          <w:b/>
          <w:snapToGrid w:val="0"/>
        </w:rPr>
        <w:tab/>
      </w:r>
    </w:p>
    <w:p w14:paraId="3FDAC104" w14:textId="1B5C9DA8" w:rsidR="00DA7C4F" w:rsidRPr="00DA7C4F" w:rsidRDefault="00CA200C" w:rsidP="00CA200C">
      <w:pPr>
        <w:widowControl w:val="0"/>
        <w:tabs>
          <w:tab w:val="left" w:pos="2694"/>
        </w:tabs>
        <w:ind w:left="2694" w:hanging="2694"/>
        <w:jc w:val="both"/>
        <w:rPr>
          <w:b/>
          <w:snapToGrid w:val="0"/>
        </w:rPr>
      </w:pPr>
      <w:r>
        <w:rPr>
          <w:snapToGrid w:val="0"/>
        </w:rPr>
        <w:tab/>
      </w:r>
      <w:r w:rsidR="00DA7C4F" w:rsidRPr="00DA7C4F">
        <w:rPr>
          <w:b/>
          <w:snapToGrid w:val="0"/>
        </w:rPr>
        <w:t xml:space="preserve">Consigliere di Legazione </w:t>
      </w:r>
      <w:proofErr w:type="spellStart"/>
      <w:r w:rsidR="00DA7C4F" w:rsidRPr="00DA7C4F">
        <w:rPr>
          <w:b/>
          <w:snapToGrid w:val="0"/>
        </w:rPr>
        <w:t>Ghiti</w:t>
      </w:r>
      <w:proofErr w:type="spellEnd"/>
      <w:r w:rsidR="00DA7C4F" w:rsidRPr="00DA7C4F">
        <w:rPr>
          <w:b/>
          <w:snapToGrid w:val="0"/>
        </w:rPr>
        <w:t xml:space="preserve"> </w:t>
      </w:r>
      <w:proofErr w:type="spellStart"/>
      <w:r w:rsidR="00DA7C4F" w:rsidRPr="00DA7C4F">
        <w:rPr>
          <w:b/>
          <w:snapToGrid w:val="0"/>
        </w:rPr>
        <w:t>Purlak</w:t>
      </w:r>
      <w:proofErr w:type="spellEnd"/>
    </w:p>
    <w:p w14:paraId="0A96962F" w14:textId="12773321" w:rsidR="00CA200C" w:rsidRDefault="00DA7C4F" w:rsidP="00CA200C">
      <w:pPr>
        <w:widowControl w:val="0"/>
        <w:tabs>
          <w:tab w:val="left" w:pos="2694"/>
        </w:tabs>
        <w:ind w:left="2694" w:hanging="2694"/>
        <w:jc w:val="both"/>
        <w:rPr>
          <w:snapToGrid w:val="0"/>
        </w:rPr>
      </w:pPr>
      <w:r>
        <w:rPr>
          <w:snapToGrid w:val="0"/>
        </w:rPr>
        <w:tab/>
      </w:r>
      <w:r w:rsidR="00CA200C">
        <w:rPr>
          <w:snapToGrid w:val="0"/>
        </w:rPr>
        <w:t>Tel. 06 3691 20</w:t>
      </w:r>
      <w:r>
        <w:rPr>
          <w:snapToGrid w:val="0"/>
        </w:rPr>
        <w:t>4</w:t>
      </w:r>
      <w:r w:rsidR="009F32F7">
        <w:rPr>
          <w:snapToGrid w:val="0"/>
        </w:rPr>
        <w:t>1</w:t>
      </w:r>
      <w:r w:rsidR="00CA200C">
        <w:rPr>
          <w:b/>
          <w:snapToGrid w:val="0"/>
        </w:rPr>
        <w:t xml:space="preserve"> – </w:t>
      </w:r>
      <w:r w:rsidR="00CA200C">
        <w:rPr>
          <w:snapToGrid w:val="0"/>
        </w:rPr>
        <w:t>Fax 06</w:t>
      </w:r>
      <w:r w:rsidR="00CA200C">
        <w:rPr>
          <w:b/>
          <w:snapToGrid w:val="0"/>
        </w:rPr>
        <w:t xml:space="preserve"> </w:t>
      </w:r>
      <w:r w:rsidR="00CA200C">
        <w:rPr>
          <w:snapToGrid w:val="0"/>
        </w:rPr>
        <w:t>3236165</w:t>
      </w:r>
    </w:p>
    <w:p w14:paraId="4E0C3030" w14:textId="77777777" w:rsidR="00D2143B" w:rsidRDefault="00D2143B" w:rsidP="00D2143B">
      <w:pPr>
        <w:tabs>
          <w:tab w:val="left" w:pos="2694"/>
        </w:tabs>
        <w:ind w:left="2694"/>
        <w:rPr>
          <w:snapToGrid w:val="0"/>
        </w:rPr>
      </w:pPr>
    </w:p>
    <w:p w14:paraId="44A1743C" w14:textId="77777777" w:rsidR="00D2143B" w:rsidRDefault="00D2143B" w:rsidP="00D2143B">
      <w:pPr>
        <w:tabs>
          <w:tab w:val="left" w:pos="2694"/>
        </w:tabs>
        <w:ind w:left="2694"/>
        <w:jc w:val="both"/>
        <w:rPr>
          <w:snapToGrid w:val="0"/>
        </w:rPr>
      </w:pPr>
    </w:p>
    <w:p w14:paraId="00F4F0A0" w14:textId="77777777" w:rsidR="00D2143B" w:rsidRDefault="00D2143B" w:rsidP="00D2143B">
      <w:pPr>
        <w:tabs>
          <w:tab w:val="left" w:pos="2694"/>
        </w:tabs>
        <w:ind w:left="2694"/>
        <w:jc w:val="both"/>
        <w:rPr>
          <w:snapToGrid w:val="0"/>
        </w:rPr>
      </w:pPr>
    </w:p>
    <w:p w14:paraId="4FBFE0E6" w14:textId="77777777" w:rsidR="00D2143B" w:rsidRPr="00D2143B" w:rsidRDefault="00D2143B" w:rsidP="00D2143B">
      <w:pPr>
        <w:tabs>
          <w:tab w:val="left" w:pos="2694"/>
        </w:tabs>
        <w:ind w:left="2694"/>
        <w:jc w:val="both"/>
        <w:rPr>
          <w:b/>
          <w:snapToGrid w:val="0"/>
        </w:rPr>
      </w:pPr>
    </w:p>
    <w:p w14:paraId="0F23A8EE" w14:textId="77777777" w:rsidR="00CA200C" w:rsidRDefault="00CA200C" w:rsidP="00CA200C">
      <w:pPr>
        <w:tabs>
          <w:tab w:val="left" w:pos="2694"/>
        </w:tabs>
        <w:ind w:left="2694" w:hanging="2694"/>
        <w:jc w:val="both"/>
        <w:rPr>
          <w:b/>
          <w:snapToGrid w:val="0"/>
          <w:color w:val="000080"/>
        </w:rPr>
      </w:pPr>
    </w:p>
    <w:p w14:paraId="66147B70" w14:textId="77777777" w:rsidR="00333EB5" w:rsidRDefault="00333EB5">
      <w:pPr>
        <w:rPr>
          <w:b/>
          <w:snapToGrid w:val="0"/>
          <w:color w:val="000080"/>
        </w:rPr>
      </w:pPr>
      <w:r>
        <w:rPr>
          <w:b/>
          <w:snapToGrid w:val="0"/>
          <w:color w:val="000080"/>
        </w:rPr>
        <w:br w:type="page"/>
      </w:r>
    </w:p>
    <w:p w14:paraId="3AD074BE" w14:textId="77777777" w:rsidR="00CA200C" w:rsidRDefault="00CA200C" w:rsidP="00CA200C">
      <w:pPr>
        <w:tabs>
          <w:tab w:val="left" w:pos="2694"/>
        </w:tabs>
        <w:ind w:left="2694" w:hanging="2694"/>
        <w:jc w:val="both"/>
        <w:rPr>
          <w:b/>
          <w:snapToGrid w:val="0"/>
          <w:color w:val="000080"/>
        </w:rPr>
      </w:pPr>
    </w:p>
    <w:p w14:paraId="6A1B7CEE" w14:textId="77777777" w:rsidR="00746C88" w:rsidRDefault="00746C88">
      <w:pPr>
        <w:pStyle w:val="Titolo7"/>
      </w:pPr>
      <w:bookmarkStart w:id="0" w:name="_Ref35766574"/>
    </w:p>
    <w:p w14:paraId="3B94A37B" w14:textId="77777777" w:rsidR="004944D8" w:rsidRDefault="004944D8">
      <w:pPr>
        <w:pStyle w:val="Titolo7"/>
      </w:pPr>
      <w:r>
        <w:t>Feste nazionali</w:t>
      </w:r>
      <w:bookmarkEnd w:id="0"/>
    </w:p>
    <w:p w14:paraId="50508A89" w14:textId="77777777" w:rsidR="004944D8" w:rsidRDefault="004944D8">
      <w:pPr>
        <w:rPr>
          <w:sz w:val="72"/>
        </w:rPr>
      </w:pPr>
    </w:p>
    <w:p w14:paraId="3CDF9657" w14:textId="77777777" w:rsidR="004944D8" w:rsidRDefault="004944D8">
      <w:pPr>
        <w:pBdr>
          <w:bottom w:val="single" w:sz="6" w:space="1" w:color="auto"/>
        </w:pBdr>
        <w:rPr>
          <w:color w:val="000080"/>
          <w:sz w:val="32"/>
        </w:rPr>
      </w:pPr>
      <w:r>
        <w:rPr>
          <w:color w:val="000080"/>
          <w:sz w:val="32"/>
        </w:rPr>
        <w:t>Festa nazionale della Repubblica Italiana</w:t>
      </w:r>
    </w:p>
    <w:p w14:paraId="68976903" w14:textId="77777777" w:rsidR="004944D8" w:rsidRDefault="004944D8">
      <w:pPr>
        <w:ind w:firstLine="426"/>
        <w:rPr>
          <w:sz w:val="32"/>
        </w:rPr>
      </w:pPr>
      <w:r>
        <w:rPr>
          <w:sz w:val="32"/>
        </w:rPr>
        <w:t>2 giugno</w:t>
      </w:r>
    </w:p>
    <w:p w14:paraId="13A47707" w14:textId="77777777" w:rsidR="004944D8" w:rsidRDefault="004944D8">
      <w:pPr>
        <w:rPr>
          <w:color w:val="000080"/>
          <w:sz w:val="32"/>
        </w:rPr>
      </w:pPr>
    </w:p>
    <w:p w14:paraId="27770057" w14:textId="77777777" w:rsidR="004944D8" w:rsidRDefault="004944D8">
      <w:pPr>
        <w:pBdr>
          <w:bottom w:val="single" w:sz="6" w:space="1" w:color="auto"/>
        </w:pBdr>
        <w:rPr>
          <w:color w:val="000080"/>
          <w:sz w:val="32"/>
        </w:rPr>
      </w:pPr>
      <w:r>
        <w:rPr>
          <w:color w:val="000080"/>
          <w:sz w:val="32"/>
        </w:rPr>
        <w:t>gennaio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6931FBFA" w14:textId="77777777">
        <w:trPr>
          <w:trHeight w:hRule="exact" w:val="270"/>
        </w:trPr>
        <w:tc>
          <w:tcPr>
            <w:tcW w:w="567" w:type="dxa"/>
            <w:shd w:val="solid" w:color="FFFFFF" w:fill="auto"/>
            <w:vAlign w:val="center"/>
          </w:tcPr>
          <w:p w14:paraId="1B54D74F" w14:textId="77777777" w:rsidR="004944D8" w:rsidRDefault="004944D8">
            <w:pPr>
              <w:jc w:val="right"/>
              <w:rPr>
                <w:snapToGrid w:val="0"/>
              </w:rPr>
            </w:pPr>
            <w:r>
              <w:rPr>
                <w:snapToGrid w:val="0"/>
              </w:rPr>
              <w:t>1</w:t>
            </w:r>
          </w:p>
        </w:tc>
        <w:tc>
          <w:tcPr>
            <w:tcW w:w="3118" w:type="dxa"/>
            <w:shd w:val="solid" w:color="FFFFFF" w:fill="auto"/>
            <w:vAlign w:val="center"/>
          </w:tcPr>
          <w:p w14:paraId="20D4B30A" w14:textId="77777777" w:rsidR="004944D8" w:rsidRDefault="004944D8">
            <w:pPr>
              <w:rPr>
                <w:snapToGrid w:val="0"/>
              </w:rPr>
            </w:pPr>
            <w:r>
              <w:rPr>
                <w:snapToGrid w:val="0"/>
              </w:rPr>
              <w:t>Cuba</w:t>
            </w:r>
            <w:r>
              <w:rPr>
                <w:snapToGrid w:val="0"/>
              </w:rPr>
              <w:tab/>
            </w:r>
          </w:p>
        </w:tc>
        <w:tc>
          <w:tcPr>
            <w:tcW w:w="6095" w:type="dxa"/>
            <w:shd w:val="solid" w:color="FFFFFF" w:fill="auto"/>
            <w:vAlign w:val="center"/>
          </w:tcPr>
          <w:p w14:paraId="1AE54919" w14:textId="77777777" w:rsidR="004944D8" w:rsidRDefault="004944D8">
            <w:pPr>
              <w:rPr>
                <w:snapToGrid w:val="0"/>
              </w:rPr>
            </w:pPr>
            <w:r>
              <w:rPr>
                <w:snapToGrid w:val="0"/>
              </w:rPr>
              <w:t>Repubblica di Cuba</w:t>
            </w:r>
            <w:r>
              <w:rPr>
                <w:snapToGrid w:val="0"/>
              </w:rPr>
              <w:tab/>
            </w:r>
          </w:p>
        </w:tc>
      </w:tr>
      <w:tr w:rsidR="004944D8" w14:paraId="452B9637" w14:textId="77777777">
        <w:trPr>
          <w:trHeight w:hRule="exact" w:val="270"/>
        </w:trPr>
        <w:tc>
          <w:tcPr>
            <w:tcW w:w="567" w:type="dxa"/>
            <w:shd w:val="solid" w:color="FFFFFF" w:fill="auto"/>
            <w:vAlign w:val="center"/>
          </w:tcPr>
          <w:p w14:paraId="3D9C92FE" w14:textId="77777777" w:rsidR="004944D8" w:rsidRDefault="004944D8">
            <w:pPr>
              <w:jc w:val="right"/>
              <w:rPr>
                <w:snapToGrid w:val="0"/>
              </w:rPr>
            </w:pPr>
            <w:r>
              <w:rPr>
                <w:snapToGrid w:val="0"/>
              </w:rPr>
              <w:t>1</w:t>
            </w:r>
          </w:p>
        </w:tc>
        <w:tc>
          <w:tcPr>
            <w:tcW w:w="3118" w:type="dxa"/>
            <w:shd w:val="solid" w:color="FFFFFF" w:fill="auto"/>
            <w:vAlign w:val="center"/>
          </w:tcPr>
          <w:p w14:paraId="3ABFE6B3" w14:textId="77777777" w:rsidR="004944D8" w:rsidRDefault="004944D8">
            <w:pPr>
              <w:rPr>
                <w:snapToGrid w:val="0"/>
              </w:rPr>
            </w:pPr>
            <w:r>
              <w:rPr>
                <w:snapToGrid w:val="0"/>
              </w:rPr>
              <w:t>Haiti</w:t>
            </w:r>
            <w:r>
              <w:rPr>
                <w:snapToGrid w:val="0"/>
              </w:rPr>
              <w:tab/>
            </w:r>
          </w:p>
        </w:tc>
        <w:tc>
          <w:tcPr>
            <w:tcW w:w="6095" w:type="dxa"/>
            <w:shd w:val="solid" w:color="FFFFFF" w:fill="auto"/>
            <w:vAlign w:val="center"/>
          </w:tcPr>
          <w:p w14:paraId="6F02455B" w14:textId="77777777" w:rsidR="004944D8" w:rsidRDefault="004944D8">
            <w:pPr>
              <w:rPr>
                <w:snapToGrid w:val="0"/>
              </w:rPr>
            </w:pPr>
            <w:r>
              <w:rPr>
                <w:snapToGrid w:val="0"/>
              </w:rPr>
              <w:t>Repubblica di Haiti</w:t>
            </w:r>
            <w:r>
              <w:rPr>
                <w:snapToGrid w:val="0"/>
              </w:rPr>
              <w:tab/>
            </w:r>
          </w:p>
        </w:tc>
      </w:tr>
      <w:tr w:rsidR="004944D8" w14:paraId="4510B3E9" w14:textId="77777777">
        <w:trPr>
          <w:trHeight w:hRule="exact" w:val="270"/>
        </w:trPr>
        <w:tc>
          <w:tcPr>
            <w:tcW w:w="567" w:type="dxa"/>
            <w:shd w:val="solid" w:color="FFFFFF" w:fill="auto"/>
            <w:vAlign w:val="center"/>
          </w:tcPr>
          <w:p w14:paraId="342E9406" w14:textId="77777777" w:rsidR="004944D8" w:rsidRDefault="004944D8">
            <w:pPr>
              <w:jc w:val="right"/>
              <w:rPr>
                <w:snapToGrid w:val="0"/>
              </w:rPr>
            </w:pPr>
            <w:r>
              <w:rPr>
                <w:snapToGrid w:val="0"/>
              </w:rPr>
              <w:t>1</w:t>
            </w:r>
          </w:p>
        </w:tc>
        <w:tc>
          <w:tcPr>
            <w:tcW w:w="3118" w:type="dxa"/>
            <w:shd w:val="solid" w:color="FFFFFF" w:fill="auto"/>
            <w:vAlign w:val="center"/>
          </w:tcPr>
          <w:p w14:paraId="79F16E10" w14:textId="77777777" w:rsidR="004944D8" w:rsidRDefault="004944D8">
            <w:pPr>
              <w:rPr>
                <w:snapToGrid w:val="0"/>
              </w:rPr>
            </w:pPr>
            <w:r>
              <w:rPr>
                <w:snapToGrid w:val="0"/>
              </w:rPr>
              <w:t>Sudan</w:t>
            </w:r>
            <w:r>
              <w:rPr>
                <w:snapToGrid w:val="0"/>
              </w:rPr>
              <w:tab/>
            </w:r>
          </w:p>
        </w:tc>
        <w:tc>
          <w:tcPr>
            <w:tcW w:w="6095" w:type="dxa"/>
            <w:shd w:val="solid" w:color="FFFFFF" w:fill="auto"/>
            <w:vAlign w:val="center"/>
          </w:tcPr>
          <w:p w14:paraId="3E184B62" w14:textId="77777777" w:rsidR="004944D8" w:rsidRDefault="004944D8">
            <w:pPr>
              <w:rPr>
                <w:snapToGrid w:val="0"/>
              </w:rPr>
            </w:pPr>
            <w:r>
              <w:rPr>
                <w:snapToGrid w:val="0"/>
              </w:rPr>
              <w:t>Repubblica del Sudan</w:t>
            </w:r>
            <w:r>
              <w:rPr>
                <w:snapToGrid w:val="0"/>
              </w:rPr>
              <w:tab/>
            </w:r>
          </w:p>
        </w:tc>
      </w:tr>
      <w:tr w:rsidR="004944D8" w14:paraId="0A26E6DA" w14:textId="77777777">
        <w:trPr>
          <w:trHeight w:hRule="exact" w:val="270"/>
        </w:trPr>
        <w:tc>
          <w:tcPr>
            <w:tcW w:w="567" w:type="dxa"/>
            <w:shd w:val="solid" w:color="FFFFFF" w:fill="auto"/>
            <w:vAlign w:val="center"/>
          </w:tcPr>
          <w:p w14:paraId="2CD2CC29" w14:textId="77777777" w:rsidR="004944D8" w:rsidRDefault="004944D8">
            <w:pPr>
              <w:jc w:val="right"/>
              <w:rPr>
                <w:snapToGrid w:val="0"/>
              </w:rPr>
            </w:pPr>
            <w:r>
              <w:rPr>
                <w:snapToGrid w:val="0"/>
              </w:rPr>
              <w:t>4</w:t>
            </w:r>
          </w:p>
        </w:tc>
        <w:tc>
          <w:tcPr>
            <w:tcW w:w="3118" w:type="dxa"/>
            <w:shd w:val="solid" w:color="FFFFFF" w:fill="auto"/>
            <w:vAlign w:val="center"/>
          </w:tcPr>
          <w:p w14:paraId="2DEF048E" w14:textId="77777777" w:rsidR="004944D8" w:rsidRDefault="004944D8">
            <w:pPr>
              <w:rPr>
                <w:snapToGrid w:val="0"/>
              </w:rPr>
            </w:pPr>
            <w:r>
              <w:rPr>
                <w:snapToGrid w:val="0"/>
              </w:rPr>
              <w:t>Myanmar</w:t>
            </w:r>
            <w:r>
              <w:rPr>
                <w:snapToGrid w:val="0"/>
              </w:rPr>
              <w:tab/>
            </w:r>
          </w:p>
        </w:tc>
        <w:tc>
          <w:tcPr>
            <w:tcW w:w="6095" w:type="dxa"/>
            <w:shd w:val="solid" w:color="FFFFFF" w:fill="auto"/>
            <w:vAlign w:val="center"/>
          </w:tcPr>
          <w:p w14:paraId="458E9640" w14:textId="77777777" w:rsidR="004944D8" w:rsidRDefault="003F15EF">
            <w:pPr>
              <w:rPr>
                <w:snapToGrid w:val="0"/>
              </w:rPr>
            </w:pPr>
            <w:r>
              <w:rPr>
                <w:snapToGrid w:val="0"/>
              </w:rPr>
              <w:t>Repubblica dell’Unione del Myanmar</w:t>
            </w:r>
            <w:r w:rsidR="004944D8">
              <w:rPr>
                <w:snapToGrid w:val="0"/>
              </w:rPr>
              <w:tab/>
            </w:r>
          </w:p>
        </w:tc>
      </w:tr>
      <w:tr w:rsidR="004944D8" w14:paraId="51933709" w14:textId="77777777">
        <w:trPr>
          <w:trHeight w:hRule="exact" w:val="270"/>
        </w:trPr>
        <w:tc>
          <w:tcPr>
            <w:tcW w:w="567" w:type="dxa"/>
            <w:shd w:val="solid" w:color="FFFFFF" w:fill="auto"/>
            <w:vAlign w:val="center"/>
          </w:tcPr>
          <w:p w14:paraId="1172E542" w14:textId="77777777" w:rsidR="004944D8" w:rsidRDefault="004944D8">
            <w:pPr>
              <w:jc w:val="right"/>
              <w:rPr>
                <w:snapToGrid w:val="0"/>
              </w:rPr>
            </w:pPr>
            <w:r>
              <w:rPr>
                <w:snapToGrid w:val="0"/>
              </w:rPr>
              <w:t>26</w:t>
            </w:r>
          </w:p>
        </w:tc>
        <w:tc>
          <w:tcPr>
            <w:tcW w:w="3118" w:type="dxa"/>
            <w:shd w:val="solid" w:color="FFFFFF" w:fill="auto"/>
            <w:vAlign w:val="center"/>
          </w:tcPr>
          <w:p w14:paraId="7FD1C0F5" w14:textId="77777777" w:rsidR="004944D8" w:rsidRDefault="004944D8">
            <w:pPr>
              <w:rPr>
                <w:snapToGrid w:val="0"/>
              </w:rPr>
            </w:pPr>
            <w:r>
              <w:rPr>
                <w:snapToGrid w:val="0"/>
              </w:rPr>
              <w:t xml:space="preserve">Australia </w:t>
            </w:r>
          </w:p>
        </w:tc>
        <w:tc>
          <w:tcPr>
            <w:tcW w:w="6095" w:type="dxa"/>
            <w:shd w:val="solid" w:color="FFFFFF" w:fill="auto"/>
            <w:vAlign w:val="center"/>
          </w:tcPr>
          <w:p w14:paraId="2CE468BF" w14:textId="77777777" w:rsidR="004944D8" w:rsidRDefault="004944D8">
            <w:pPr>
              <w:rPr>
                <w:snapToGrid w:val="0"/>
              </w:rPr>
            </w:pPr>
            <w:r>
              <w:rPr>
                <w:snapToGrid w:val="0"/>
              </w:rPr>
              <w:t>Australia</w:t>
            </w:r>
            <w:r>
              <w:rPr>
                <w:snapToGrid w:val="0"/>
              </w:rPr>
              <w:tab/>
            </w:r>
          </w:p>
        </w:tc>
      </w:tr>
      <w:tr w:rsidR="004944D8" w14:paraId="27987ADE" w14:textId="77777777">
        <w:trPr>
          <w:trHeight w:hRule="exact" w:val="270"/>
        </w:trPr>
        <w:tc>
          <w:tcPr>
            <w:tcW w:w="567" w:type="dxa"/>
            <w:shd w:val="solid" w:color="FFFFFF" w:fill="auto"/>
            <w:vAlign w:val="center"/>
          </w:tcPr>
          <w:p w14:paraId="17B33155" w14:textId="77777777" w:rsidR="004944D8" w:rsidRDefault="004944D8">
            <w:pPr>
              <w:jc w:val="right"/>
              <w:rPr>
                <w:snapToGrid w:val="0"/>
              </w:rPr>
            </w:pPr>
            <w:r>
              <w:rPr>
                <w:snapToGrid w:val="0"/>
              </w:rPr>
              <w:t>26</w:t>
            </w:r>
          </w:p>
        </w:tc>
        <w:tc>
          <w:tcPr>
            <w:tcW w:w="3118" w:type="dxa"/>
            <w:shd w:val="solid" w:color="FFFFFF" w:fill="auto"/>
            <w:vAlign w:val="center"/>
          </w:tcPr>
          <w:p w14:paraId="50785448" w14:textId="77777777" w:rsidR="004944D8" w:rsidRDefault="004944D8">
            <w:pPr>
              <w:rPr>
                <w:snapToGrid w:val="0"/>
              </w:rPr>
            </w:pPr>
            <w:r>
              <w:rPr>
                <w:snapToGrid w:val="0"/>
              </w:rPr>
              <w:t>India</w:t>
            </w:r>
            <w:r>
              <w:rPr>
                <w:snapToGrid w:val="0"/>
              </w:rPr>
              <w:tab/>
            </w:r>
          </w:p>
        </w:tc>
        <w:tc>
          <w:tcPr>
            <w:tcW w:w="6095" w:type="dxa"/>
            <w:shd w:val="solid" w:color="FFFFFF" w:fill="auto"/>
            <w:vAlign w:val="center"/>
          </w:tcPr>
          <w:p w14:paraId="33463628" w14:textId="77777777" w:rsidR="004944D8" w:rsidRDefault="004944D8">
            <w:pPr>
              <w:rPr>
                <w:snapToGrid w:val="0"/>
              </w:rPr>
            </w:pPr>
            <w:r>
              <w:rPr>
                <w:snapToGrid w:val="0"/>
              </w:rPr>
              <w:t>India</w:t>
            </w:r>
            <w:r>
              <w:rPr>
                <w:snapToGrid w:val="0"/>
              </w:rPr>
              <w:tab/>
            </w:r>
          </w:p>
        </w:tc>
      </w:tr>
    </w:tbl>
    <w:p w14:paraId="1FAE646D" w14:textId="77777777" w:rsidR="004944D8" w:rsidRDefault="004944D8">
      <w:pPr>
        <w:rPr>
          <w:sz w:val="32"/>
        </w:rPr>
      </w:pPr>
    </w:p>
    <w:p w14:paraId="004F71E8" w14:textId="77777777" w:rsidR="004944D8" w:rsidRDefault="004944D8">
      <w:pPr>
        <w:pBdr>
          <w:bottom w:val="single" w:sz="6" w:space="1" w:color="auto"/>
        </w:pBdr>
        <w:rPr>
          <w:color w:val="000080"/>
          <w:sz w:val="32"/>
        </w:rPr>
      </w:pPr>
      <w:r>
        <w:rPr>
          <w:color w:val="000080"/>
          <w:sz w:val="32"/>
        </w:rPr>
        <w:t>febbraio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0D8A83DA" w14:textId="77777777">
        <w:trPr>
          <w:trHeight w:hRule="exact" w:val="270"/>
        </w:trPr>
        <w:tc>
          <w:tcPr>
            <w:tcW w:w="567" w:type="dxa"/>
            <w:shd w:val="solid" w:color="FFFFFF" w:fill="auto"/>
            <w:vAlign w:val="center"/>
          </w:tcPr>
          <w:p w14:paraId="02D18FA0" w14:textId="77777777" w:rsidR="004944D8" w:rsidRDefault="004944D8">
            <w:pPr>
              <w:jc w:val="right"/>
              <w:rPr>
                <w:snapToGrid w:val="0"/>
              </w:rPr>
            </w:pPr>
            <w:r>
              <w:rPr>
                <w:snapToGrid w:val="0"/>
              </w:rPr>
              <w:t>4</w:t>
            </w:r>
          </w:p>
        </w:tc>
        <w:tc>
          <w:tcPr>
            <w:tcW w:w="3118" w:type="dxa"/>
            <w:shd w:val="solid" w:color="FFFFFF" w:fill="auto"/>
            <w:vAlign w:val="center"/>
          </w:tcPr>
          <w:p w14:paraId="3C7FA566" w14:textId="77777777" w:rsidR="00877B91" w:rsidRDefault="004944D8">
            <w:pPr>
              <w:rPr>
                <w:snapToGrid w:val="0"/>
              </w:rPr>
            </w:pPr>
            <w:r>
              <w:rPr>
                <w:snapToGrid w:val="0"/>
              </w:rPr>
              <w:t>Sri Lanka</w:t>
            </w:r>
          </w:p>
          <w:p w14:paraId="07F90BB8" w14:textId="77777777" w:rsidR="00877B91" w:rsidRDefault="00877B91">
            <w:pPr>
              <w:rPr>
                <w:snapToGrid w:val="0"/>
              </w:rPr>
            </w:pPr>
          </w:p>
          <w:p w14:paraId="784344F1" w14:textId="77777777" w:rsidR="00877B91" w:rsidRDefault="00877B91">
            <w:pPr>
              <w:rPr>
                <w:snapToGrid w:val="0"/>
              </w:rPr>
            </w:pPr>
          </w:p>
          <w:p w14:paraId="47B8CD1B" w14:textId="77777777" w:rsidR="00877B91" w:rsidRDefault="00877B91">
            <w:pPr>
              <w:rPr>
                <w:snapToGrid w:val="0"/>
              </w:rPr>
            </w:pPr>
          </w:p>
          <w:p w14:paraId="17A172E2" w14:textId="77777777" w:rsidR="00877B91" w:rsidRDefault="00877B91">
            <w:pPr>
              <w:rPr>
                <w:snapToGrid w:val="0"/>
              </w:rPr>
            </w:pPr>
          </w:p>
          <w:p w14:paraId="27C0F50F" w14:textId="77777777" w:rsidR="00877B91" w:rsidRDefault="00877B91">
            <w:pPr>
              <w:rPr>
                <w:snapToGrid w:val="0"/>
              </w:rPr>
            </w:pPr>
          </w:p>
          <w:p w14:paraId="308619B1" w14:textId="77777777" w:rsidR="004944D8" w:rsidRDefault="004944D8">
            <w:pPr>
              <w:rPr>
                <w:snapToGrid w:val="0"/>
              </w:rPr>
            </w:pPr>
            <w:r>
              <w:rPr>
                <w:snapToGrid w:val="0"/>
              </w:rPr>
              <w:t xml:space="preserve"> </w:t>
            </w:r>
          </w:p>
        </w:tc>
        <w:tc>
          <w:tcPr>
            <w:tcW w:w="6095" w:type="dxa"/>
            <w:shd w:val="solid" w:color="FFFFFF" w:fill="auto"/>
            <w:vAlign w:val="center"/>
          </w:tcPr>
          <w:p w14:paraId="23945B97" w14:textId="77777777" w:rsidR="004944D8" w:rsidRDefault="004944D8">
            <w:pPr>
              <w:rPr>
                <w:snapToGrid w:val="0"/>
              </w:rPr>
            </w:pPr>
            <w:r>
              <w:rPr>
                <w:snapToGrid w:val="0"/>
              </w:rPr>
              <w:t>Repubblica Democratica Socialista di Sri Lanka</w:t>
            </w:r>
          </w:p>
        </w:tc>
      </w:tr>
      <w:tr w:rsidR="004944D8" w14:paraId="2613B83D" w14:textId="77777777">
        <w:trPr>
          <w:trHeight w:hRule="exact" w:val="270"/>
        </w:trPr>
        <w:tc>
          <w:tcPr>
            <w:tcW w:w="567" w:type="dxa"/>
            <w:shd w:val="solid" w:color="FFFFFF" w:fill="auto"/>
            <w:vAlign w:val="center"/>
          </w:tcPr>
          <w:p w14:paraId="15F10D6D" w14:textId="77777777" w:rsidR="004944D8" w:rsidRDefault="004944D8">
            <w:pPr>
              <w:jc w:val="right"/>
              <w:rPr>
                <w:snapToGrid w:val="0"/>
              </w:rPr>
            </w:pPr>
            <w:r>
              <w:rPr>
                <w:snapToGrid w:val="0"/>
              </w:rPr>
              <w:t>6</w:t>
            </w:r>
          </w:p>
        </w:tc>
        <w:tc>
          <w:tcPr>
            <w:tcW w:w="3118" w:type="dxa"/>
            <w:shd w:val="solid" w:color="FFFFFF" w:fill="auto"/>
            <w:vAlign w:val="center"/>
          </w:tcPr>
          <w:p w14:paraId="5B9CD029" w14:textId="77777777" w:rsidR="004944D8" w:rsidRDefault="004944D8">
            <w:pPr>
              <w:rPr>
                <w:snapToGrid w:val="0"/>
              </w:rPr>
            </w:pPr>
            <w:r>
              <w:rPr>
                <w:snapToGrid w:val="0"/>
              </w:rPr>
              <w:t xml:space="preserve">Nuova Zelanda </w:t>
            </w:r>
          </w:p>
        </w:tc>
        <w:tc>
          <w:tcPr>
            <w:tcW w:w="6095" w:type="dxa"/>
            <w:shd w:val="solid" w:color="FFFFFF" w:fill="auto"/>
            <w:vAlign w:val="center"/>
          </w:tcPr>
          <w:p w14:paraId="29EA8C43" w14:textId="77777777" w:rsidR="004944D8" w:rsidRDefault="004944D8">
            <w:pPr>
              <w:rPr>
                <w:snapToGrid w:val="0"/>
              </w:rPr>
            </w:pPr>
            <w:r>
              <w:rPr>
                <w:snapToGrid w:val="0"/>
              </w:rPr>
              <w:t>Nuova Zelanda</w:t>
            </w:r>
            <w:r>
              <w:rPr>
                <w:snapToGrid w:val="0"/>
              </w:rPr>
              <w:tab/>
            </w:r>
          </w:p>
        </w:tc>
      </w:tr>
      <w:tr w:rsidR="004944D8" w14:paraId="56ED894A" w14:textId="77777777">
        <w:trPr>
          <w:trHeight w:hRule="exact" w:val="270"/>
        </w:trPr>
        <w:tc>
          <w:tcPr>
            <w:tcW w:w="567" w:type="dxa"/>
            <w:shd w:val="solid" w:color="FFFFFF" w:fill="auto"/>
            <w:vAlign w:val="center"/>
          </w:tcPr>
          <w:p w14:paraId="5D8FC417" w14:textId="77777777" w:rsidR="004944D8" w:rsidRDefault="004944D8">
            <w:pPr>
              <w:jc w:val="right"/>
              <w:rPr>
                <w:snapToGrid w:val="0"/>
              </w:rPr>
            </w:pPr>
            <w:r>
              <w:rPr>
                <w:snapToGrid w:val="0"/>
              </w:rPr>
              <w:t>7</w:t>
            </w:r>
          </w:p>
        </w:tc>
        <w:tc>
          <w:tcPr>
            <w:tcW w:w="3118" w:type="dxa"/>
            <w:shd w:val="solid" w:color="FFFFFF" w:fill="auto"/>
            <w:vAlign w:val="center"/>
          </w:tcPr>
          <w:p w14:paraId="6F628E94" w14:textId="77777777" w:rsidR="004944D8" w:rsidRDefault="004944D8">
            <w:pPr>
              <w:rPr>
                <w:snapToGrid w:val="0"/>
              </w:rPr>
            </w:pPr>
            <w:r>
              <w:rPr>
                <w:snapToGrid w:val="0"/>
              </w:rPr>
              <w:t>Grenada</w:t>
            </w:r>
            <w:r>
              <w:rPr>
                <w:snapToGrid w:val="0"/>
              </w:rPr>
              <w:tab/>
            </w:r>
          </w:p>
        </w:tc>
        <w:tc>
          <w:tcPr>
            <w:tcW w:w="6095" w:type="dxa"/>
            <w:shd w:val="solid" w:color="FFFFFF" w:fill="auto"/>
            <w:vAlign w:val="center"/>
          </w:tcPr>
          <w:p w14:paraId="3304B702" w14:textId="77777777" w:rsidR="004944D8" w:rsidRDefault="004944D8">
            <w:pPr>
              <w:rPr>
                <w:snapToGrid w:val="0"/>
              </w:rPr>
            </w:pPr>
            <w:r>
              <w:rPr>
                <w:snapToGrid w:val="0"/>
              </w:rPr>
              <w:t>Grenada</w:t>
            </w:r>
            <w:r>
              <w:rPr>
                <w:snapToGrid w:val="0"/>
              </w:rPr>
              <w:tab/>
            </w:r>
          </w:p>
        </w:tc>
      </w:tr>
      <w:tr w:rsidR="004944D8" w14:paraId="6368D964" w14:textId="77777777">
        <w:trPr>
          <w:trHeight w:hRule="exact" w:val="270"/>
        </w:trPr>
        <w:tc>
          <w:tcPr>
            <w:tcW w:w="567" w:type="dxa"/>
            <w:shd w:val="solid" w:color="FFFFFF" w:fill="auto"/>
            <w:vAlign w:val="center"/>
          </w:tcPr>
          <w:p w14:paraId="71B8B33F" w14:textId="77777777" w:rsidR="004944D8" w:rsidRDefault="004944D8">
            <w:pPr>
              <w:jc w:val="right"/>
              <w:rPr>
                <w:snapToGrid w:val="0"/>
              </w:rPr>
            </w:pPr>
            <w:r>
              <w:rPr>
                <w:snapToGrid w:val="0"/>
              </w:rPr>
              <w:t>11</w:t>
            </w:r>
          </w:p>
        </w:tc>
        <w:tc>
          <w:tcPr>
            <w:tcW w:w="3118" w:type="dxa"/>
            <w:shd w:val="solid" w:color="FFFFFF" w:fill="auto"/>
            <w:vAlign w:val="center"/>
          </w:tcPr>
          <w:p w14:paraId="55C17025" w14:textId="77777777" w:rsidR="004944D8" w:rsidRDefault="004944D8">
            <w:pPr>
              <w:rPr>
                <w:snapToGrid w:val="0"/>
              </w:rPr>
            </w:pPr>
            <w:r>
              <w:rPr>
                <w:snapToGrid w:val="0"/>
              </w:rPr>
              <w:t>Iran</w:t>
            </w:r>
            <w:r>
              <w:rPr>
                <w:snapToGrid w:val="0"/>
              </w:rPr>
              <w:tab/>
            </w:r>
          </w:p>
        </w:tc>
        <w:tc>
          <w:tcPr>
            <w:tcW w:w="6095" w:type="dxa"/>
            <w:shd w:val="solid" w:color="FFFFFF" w:fill="auto"/>
            <w:vAlign w:val="center"/>
          </w:tcPr>
          <w:p w14:paraId="78F829CF" w14:textId="77777777" w:rsidR="004944D8" w:rsidRDefault="004944D8">
            <w:pPr>
              <w:rPr>
                <w:snapToGrid w:val="0"/>
              </w:rPr>
            </w:pPr>
            <w:r>
              <w:rPr>
                <w:snapToGrid w:val="0"/>
              </w:rPr>
              <w:t>Repubblica Islamica dell’Iran</w:t>
            </w:r>
            <w:r>
              <w:rPr>
                <w:snapToGrid w:val="0"/>
              </w:rPr>
              <w:tab/>
            </w:r>
          </w:p>
        </w:tc>
      </w:tr>
      <w:tr w:rsidR="0090612F" w14:paraId="470C251A" w14:textId="77777777">
        <w:trPr>
          <w:trHeight w:hRule="exact" w:val="270"/>
        </w:trPr>
        <w:tc>
          <w:tcPr>
            <w:tcW w:w="567" w:type="dxa"/>
            <w:shd w:val="solid" w:color="FFFFFF" w:fill="auto"/>
            <w:vAlign w:val="center"/>
          </w:tcPr>
          <w:p w14:paraId="4868C072" w14:textId="77777777" w:rsidR="0090612F" w:rsidRDefault="0090612F">
            <w:pPr>
              <w:jc w:val="right"/>
              <w:rPr>
                <w:snapToGrid w:val="0"/>
              </w:rPr>
            </w:pPr>
            <w:r>
              <w:rPr>
                <w:snapToGrid w:val="0"/>
              </w:rPr>
              <w:t>15</w:t>
            </w:r>
          </w:p>
        </w:tc>
        <w:tc>
          <w:tcPr>
            <w:tcW w:w="3118" w:type="dxa"/>
            <w:shd w:val="solid" w:color="FFFFFF" w:fill="auto"/>
            <w:vAlign w:val="center"/>
          </w:tcPr>
          <w:p w14:paraId="75ABBD90" w14:textId="77777777" w:rsidR="0090612F" w:rsidRDefault="0090612F">
            <w:pPr>
              <w:rPr>
                <w:snapToGrid w:val="0"/>
              </w:rPr>
            </w:pPr>
            <w:r>
              <w:rPr>
                <w:snapToGrid w:val="0"/>
              </w:rPr>
              <w:t>Serbia</w:t>
            </w:r>
          </w:p>
        </w:tc>
        <w:tc>
          <w:tcPr>
            <w:tcW w:w="6095" w:type="dxa"/>
            <w:shd w:val="solid" w:color="FFFFFF" w:fill="auto"/>
            <w:vAlign w:val="center"/>
          </w:tcPr>
          <w:p w14:paraId="58942995" w14:textId="77777777" w:rsidR="0090612F" w:rsidRDefault="0090612F">
            <w:pPr>
              <w:rPr>
                <w:snapToGrid w:val="0"/>
              </w:rPr>
            </w:pPr>
            <w:r>
              <w:rPr>
                <w:snapToGrid w:val="0"/>
              </w:rPr>
              <w:t>Repubblica di Serbia</w:t>
            </w:r>
          </w:p>
        </w:tc>
      </w:tr>
      <w:tr w:rsidR="004944D8" w14:paraId="5BDD2A76" w14:textId="77777777">
        <w:trPr>
          <w:trHeight w:hRule="exact" w:val="270"/>
        </w:trPr>
        <w:tc>
          <w:tcPr>
            <w:tcW w:w="567" w:type="dxa"/>
            <w:shd w:val="solid" w:color="FFFFFF" w:fill="auto"/>
            <w:vAlign w:val="center"/>
          </w:tcPr>
          <w:p w14:paraId="37F82678" w14:textId="77777777" w:rsidR="004944D8" w:rsidRDefault="004944D8">
            <w:pPr>
              <w:jc w:val="right"/>
              <w:rPr>
                <w:snapToGrid w:val="0"/>
              </w:rPr>
            </w:pPr>
            <w:r>
              <w:rPr>
                <w:snapToGrid w:val="0"/>
              </w:rPr>
              <w:t>16</w:t>
            </w:r>
          </w:p>
        </w:tc>
        <w:tc>
          <w:tcPr>
            <w:tcW w:w="3118" w:type="dxa"/>
            <w:shd w:val="solid" w:color="FFFFFF" w:fill="auto"/>
            <w:vAlign w:val="center"/>
          </w:tcPr>
          <w:p w14:paraId="45E8A322" w14:textId="77777777" w:rsidR="004944D8" w:rsidRDefault="004944D8">
            <w:pPr>
              <w:rPr>
                <w:snapToGrid w:val="0"/>
              </w:rPr>
            </w:pPr>
            <w:r>
              <w:rPr>
                <w:snapToGrid w:val="0"/>
              </w:rPr>
              <w:t>Lituania</w:t>
            </w:r>
          </w:p>
        </w:tc>
        <w:tc>
          <w:tcPr>
            <w:tcW w:w="6095" w:type="dxa"/>
            <w:shd w:val="solid" w:color="FFFFFF" w:fill="auto"/>
            <w:vAlign w:val="center"/>
          </w:tcPr>
          <w:p w14:paraId="08C72B84" w14:textId="77777777" w:rsidR="004944D8" w:rsidRDefault="004944D8">
            <w:pPr>
              <w:rPr>
                <w:snapToGrid w:val="0"/>
              </w:rPr>
            </w:pPr>
            <w:r>
              <w:rPr>
                <w:snapToGrid w:val="0"/>
              </w:rPr>
              <w:t>Repubblica di Lituania</w:t>
            </w:r>
            <w:r>
              <w:rPr>
                <w:snapToGrid w:val="0"/>
              </w:rPr>
              <w:tab/>
            </w:r>
          </w:p>
        </w:tc>
      </w:tr>
      <w:tr w:rsidR="00131E9F" w14:paraId="74AD2D77" w14:textId="77777777">
        <w:trPr>
          <w:trHeight w:hRule="exact" w:val="270"/>
        </w:trPr>
        <w:tc>
          <w:tcPr>
            <w:tcW w:w="567" w:type="dxa"/>
            <w:shd w:val="solid" w:color="FFFFFF" w:fill="auto"/>
            <w:vAlign w:val="center"/>
          </w:tcPr>
          <w:p w14:paraId="4EB2E3F5" w14:textId="77777777" w:rsidR="00131E9F" w:rsidRDefault="00131E9F" w:rsidP="00966877">
            <w:pPr>
              <w:jc w:val="right"/>
              <w:rPr>
                <w:snapToGrid w:val="0"/>
              </w:rPr>
            </w:pPr>
            <w:r>
              <w:rPr>
                <w:snapToGrid w:val="0"/>
              </w:rPr>
              <w:t>17</w:t>
            </w:r>
          </w:p>
        </w:tc>
        <w:tc>
          <w:tcPr>
            <w:tcW w:w="3118" w:type="dxa"/>
            <w:shd w:val="solid" w:color="FFFFFF" w:fill="auto"/>
            <w:vAlign w:val="center"/>
          </w:tcPr>
          <w:p w14:paraId="3FE007D8" w14:textId="77777777" w:rsidR="00131E9F" w:rsidRDefault="00131E9F" w:rsidP="00966877">
            <w:pPr>
              <w:rPr>
                <w:snapToGrid w:val="0"/>
              </w:rPr>
            </w:pPr>
            <w:r>
              <w:rPr>
                <w:snapToGrid w:val="0"/>
              </w:rPr>
              <w:t>Kosovo</w:t>
            </w:r>
          </w:p>
        </w:tc>
        <w:tc>
          <w:tcPr>
            <w:tcW w:w="6095" w:type="dxa"/>
            <w:shd w:val="solid" w:color="FFFFFF" w:fill="auto"/>
            <w:vAlign w:val="center"/>
          </w:tcPr>
          <w:p w14:paraId="1099BB25" w14:textId="77777777" w:rsidR="00131E9F" w:rsidRDefault="00131E9F" w:rsidP="00966877">
            <w:pPr>
              <w:rPr>
                <w:snapToGrid w:val="0"/>
              </w:rPr>
            </w:pPr>
            <w:r>
              <w:rPr>
                <w:snapToGrid w:val="0"/>
              </w:rPr>
              <w:t>Repubblica del Kosovo</w:t>
            </w:r>
          </w:p>
        </w:tc>
      </w:tr>
      <w:tr w:rsidR="00131E9F" w14:paraId="224B4C57" w14:textId="77777777">
        <w:trPr>
          <w:trHeight w:hRule="exact" w:val="270"/>
        </w:trPr>
        <w:tc>
          <w:tcPr>
            <w:tcW w:w="567" w:type="dxa"/>
            <w:shd w:val="solid" w:color="FFFFFF" w:fill="auto"/>
            <w:vAlign w:val="center"/>
          </w:tcPr>
          <w:p w14:paraId="32B622D2" w14:textId="77777777" w:rsidR="00131E9F" w:rsidRDefault="00131E9F">
            <w:pPr>
              <w:jc w:val="right"/>
              <w:rPr>
                <w:snapToGrid w:val="0"/>
              </w:rPr>
            </w:pPr>
            <w:r>
              <w:rPr>
                <w:snapToGrid w:val="0"/>
              </w:rPr>
              <w:t>18</w:t>
            </w:r>
          </w:p>
        </w:tc>
        <w:tc>
          <w:tcPr>
            <w:tcW w:w="3118" w:type="dxa"/>
            <w:shd w:val="solid" w:color="FFFFFF" w:fill="auto"/>
            <w:vAlign w:val="center"/>
          </w:tcPr>
          <w:p w14:paraId="10629E0B" w14:textId="77777777" w:rsidR="00131E9F" w:rsidRDefault="00131E9F">
            <w:pPr>
              <w:rPr>
                <w:snapToGrid w:val="0"/>
              </w:rPr>
            </w:pPr>
            <w:r>
              <w:rPr>
                <w:snapToGrid w:val="0"/>
              </w:rPr>
              <w:t>Gambia</w:t>
            </w:r>
            <w:r>
              <w:rPr>
                <w:snapToGrid w:val="0"/>
              </w:rPr>
              <w:tab/>
            </w:r>
          </w:p>
        </w:tc>
        <w:tc>
          <w:tcPr>
            <w:tcW w:w="6095" w:type="dxa"/>
            <w:shd w:val="solid" w:color="FFFFFF" w:fill="auto"/>
            <w:vAlign w:val="center"/>
          </w:tcPr>
          <w:p w14:paraId="3255D7F9" w14:textId="77777777" w:rsidR="00131E9F" w:rsidRDefault="00131E9F" w:rsidP="00603365">
            <w:pPr>
              <w:rPr>
                <w:snapToGrid w:val="0"/>
              </w:rPr>
            </w:pPr>
            <w:r>
              <w:rPr>
                <w:snapToGrid w:val="0"/>
              </w:rPr>
              <w:t>Repubblica del Gambia</w:t>
            </w:r>
            <w:r>
              <w:rPr>
                <w:snapToGrid w:val="0"/>
              </w:rPr>
              <w:tab/>
            </w:r>
          </w:p>
        </w:tc>
      </w:tr>
      <w:tr w:rsidR="00131E9F" w14:paraId="47388A6F" w14:textId="77777777">
        <w:trPr>
          <w:trHeight w:hRule="exact" w:val="270"/>
        </w:trPr>
        <w:tc>
          <w:tcPr>
            <w:tcW w:w="567" w:type="dxa"/>
            <w:shd w:val="solid" w:color="FFFFFF" w:fill="auto"/>
            <w:vAlign w:val="center"/>
          </w:tcPr>
          <w:p w14:paraId="3DBC7A20" w14:textId="77777777" w:rsidR="00131E9F" w:rsidRDefault="00131E9F">
            <w:pPr>
              <w:jc w:val="right"/>
              <w:rPr>
                <w:snapToGrid w:val="0"/>
              </w:rPr>
            </w:pPr>
            <w:r>
              <w:rPr>
                <w:snapToGrid w:val="0"/>
              </w:rPr>
              <w:t>23</w:t>
            </w:r>
          </w:p>
        </w:tc>
        <w:tc>
          <w:tcPr>
            <w:tcW w:w="3118" w:type="dxa"/>
            <w:shd w:val="solid" w:color="FFFFFF" w:fill="auto"/>
            <w:vAlign w:val="center"/>
          </w:tcPr>
          <w:p w14:paraId="02A5F346" w14:textId="77777777" w:rsidR="00131E9F" w:rsidRDefault="00131E9F">
            <w:pPr>
              <w:rPr>
                <w:snapToGrid w:val="0"/>
              </w:rPr>
            </w:pPr>
            <w:r>
              <w:rPr>
                <w:snapToGrid w:val="0"/>
              </w:rPr>
              <w:t>Brunei</w:t>
            </w:r>
            <w:r>
              <w:rPr>
                <w:snapToGrid w:val="0"/>
              </w:rPr>
              <w:tab/>
            </w:r>
          </w:p>
        </w:tc>
        <w:tc>
          <w:tcPr>
            <w:tcW w:w="6095" w:type="dxa"/>
            <w:shd w:val="solid" w:color="FFFFFF" w:fill="auto"/>
            <w:vAlign w:val="center"/>
          </w:tcPr>
          <w:p w14:paraId="33726925" w14:textId="77777777" w:rsidR="00131E9F" w:rsidRDefault="00131E9F">
            <w:pPr>
              <w:rPr>
                <w:snapToGrid w:val="0"/>
              </w:rPr>
            </w:pPr>
            <w:r>
              <w:rPr>
                <w:snapToGrid w:val="0"/>
              </w:rPr>
              <w:t>Sultanato del Brunei Darussalam</w:t>
            </w:r>
            <w:r>
              <w:rPr>
                <w:snapToGrid w:val="0"/>
              </w:rPr>
              <w:tab/>
            </w:r>
          </w:p>
        </w:tc>
      </w:tr>
      <w:tr w:rsidR="004E19A4" w14:paraId="33E6088B" w14:textId="77777777">
        <w:trPr>
          <w:trHeight w:hRule="exact" w:val="270"/>
        </w:trPr>
        <w:tc>
          <w:tcPr>
            <w:tcW w:w="567" w:type="dxa"/>
            <w:shd w:val="solid" w:color="FFFFFF" w:fill="auto"/>
            <w:vAlign w:val="center"/>
          </w:tcPr>
          <w:p w14:paraId="5F239492" w14:textId="77777777" w:rsidR="004E19A4" w:rsidRDefault="004E19A4">
            <w:pPr>
              <w:jc w:val="right"/>
              <w:rPr>
                <w:snapToGrid w:val="0"/>
              </w:rPr>
            </w:pPr>
            <w:r>
              <w:rPr>
                <w:snapToGrid w:val="0"/>
              </w:rPr>
              <w:t>23</w:t>
            </w:r>
          </w:p>
        </w:tc>
        <w:tc>
          <w:tcPr>
            <w:tcW w:w="3118" w:type="dxa"/>
            <w:shd w:val="solid" w:color="FFFFFF" w:fill="auto"/>
            <w:vAlign w:val="center"/>
          </w:tcPr>
          <w:p w14:paraId="7307937B" w14:textId="77777777" w:rsidR="004E19A4" w:rsidRDefault="004E19A4">
            <w:pPr>
              <w:rPr>
                <w:snapToGrid w:val="0"/>
              </w:rPr>
            </w:pPr>
            <w:r>
              <w:rPr>
                <w:snapToGrid w:val="0"/>
              </w:rPr>
              <w:t>Giappone</w:t>
            </w:r>
          </w:p>
        </w:tc>
        <w:tc>
          <w:tcPr>
            <w:tcW w:w="6095" w:type="dxa"/>
            <w:shd w:val="solid" w:color="FFFFFF" w:fill="auto"/>
            <w:vAlign w:val="center"/>
          </w:tcPr>
          <w:p w14:paraId="04B1CBD9" w14:textId="77777777" w:rsidR="004E19A4" w:rsidRDefault="004E19A4">
            <w:pPr>
              <w:rPr>
                <w:snapToGrid w:val="0"/>
              </w:rPr>
            </w:pPr>
            <w:r>
              <w:rPr>
                <w:snapToGrid w:val="0"/>
              </w:rPr>
              <w:t>Giappone</w:t>
            </w:r>
          </w:p>
        </w:tc>
      </w:tr>
      <w:tr w:rsidR="00131E9F" w14:paraId="73757E36" w14:textId="77777777">
        <w:trPr>
          <w:trHeight w:hRule="exact" w:val="270"/>
        </w:trPr>
        <w:tc>
          <w:tcPr>
            <w:tcW w:w="567" w:type="dxa"/>
            <w:shd w:val="solid" w:color="FFFFFF" w:fill="auto"/>
            <w:vAlign w:val="center"/>
          </w:tcPr>
          <w:p w14:paraId="1AE285A1" w14:textId="77777777" w:rsidR="00131E9F" w:rsidRDefault="00131E9F">
            <w:pPr>
              <w:jc w:val="right"/>
              <w:rPr>
                <w:snapToGrid w:val="0"/>
              </w:rPr>
            </w:pPr>
            <w:r>
              <w:rPr>
                <w:snapToGrid w:val="0"/>
              </w:rPr>
              <w:t>23</w:t>
            </w:r>
          </w:p>
        </w:tc>
        <w:tc>
          <w:tcPr>
            <w:tcW w:w="3118" w:type="dxa"/>
            <w:shd w:val="solid" w:color="FFFFFF" w:fill="auto"/>
            <w:vAlign w:val="center"/>
          </w:tcPr>
          <w:p w14:paraId="7F2D2FC0" w14:textId="77777777" w:rsidR="00131E9F" w:rsidRDefault="00131E9F">
            <w:pPr>
              <w:rPr>
                <w:snapToGrid w:val="0"/>
              </w:rPr>
            </w:pPr>
            <w:r>
              <w:rPr>
                <w:snapToGrid w:val="0"/>
              </w:rPr>
              <w:t>Guyana</w:t>
            </w:r>
            <w:r>
              <w:rPr>
                <w:snapToGrid w:val="0"/>
              </w:rPr>
              <w:tab/>
            </w:r>
          </w:p>
        </w:tc>
        <w:tc>
          <w:tcPr>
            <w:tcW w:w="6095" w:type="dxa"/>
            <w:shd w:val="solid" w:color="FFFFFF" w:fill="auto"/>
            <w:vAlign w:val="center"/>
          </w:tcPr>
          <w:p w14:paraId="038DD6C9" w14:textId="77777777" w:rsidR="00131E9F" w:rsidRDefault="00131E9F">
            <w:pPr>
              <w:rPr>
                <w:snapToGrid w:val="0"/>
              </w:rPr>
            </w:pPr>
            <w:r>
              <w:rPr>
                <w:snapToGrid w:val="0"/>
              </w:rPr>
              <w:t>Repubblica Cooperativistica della Guyana</w:t>
            </w:r>
          </w:p>
        </w:tc>
      </w:tr>
      <w:tr w:rsidR="00131E9F" w14:paraId="7314CD12" w14:textId="77777777">
        <w:trPr>
          <w:trHeight w:hRule="exact" w:val="270"/>
        </w:trPr>
        <w:tc>
          <w:tcPr>
            <w:tcW w:w="567" w:type="dxa"/>
            <w:shd w:val="solid" w:color="FFFFFF" w:fill="auto"/>
            <w:vAlign w:val="center"/>
          </w:tcPr>
          <w:p w14:paraId="7D77C95C" w14:textId="77777777" w:rsidR="00131E9F" w:rsidRDefault="00131E9F">
            <w:pPr>
              <w:jc w:val="right"/>
              <w:rPr>
                <w:snapToGrid w:val="0"/>
              </w:rPr>
            </w:pPr>
            <w:r>
              <w:rPr>
                <w:snapToGrid w:val="0"/>
              </w:rPr>
              <w:t>24</w:t>
            </w:r>
          </w:p>
        </w:tc>
        <w:tc>
          <w:tcPr>
            <w:tcW w:w="3118" w:type="dxa"/>
            <w:shd w:val="solid" w:color="FFFFFF" w:fill="auto"/>
            <w:vAlign w:val="center"/>
          </w:tcPr>
          <w:p w14:paraId="7774D66A" w14:textId="77777777" w:rsidR="00131E9F" w:rsidRDefault="00131E9F">
            <w:pPr>
              <w:rPr>
                <w:snapToGrid w:val="0"/>
              </w:rPr>
            </w:pPr>
            <w:r>
              <w:rPr>
                <w:snapToGrid w:val="0"/>
              </w:rPr>
              <w:t>Estonia</w:t>
            </w:r>
            <w:r>
              <w:rPr>
                <w:snapToGrid w:val="0"/>
              </w:rPr>
              <w:tab/>
            </w:r>
          </w:p>
        </w:tc>
        <w:tc>
          <w:tcPr>
            <w:tcW w:w="6095" w:type="dxa"/>
            <w:shd w:val="solid" w:color="FFFFFF" w:fill="auto"/>
            <w:vAlign w:val="center"/>
          </w:tcPr>
          <w:p w14:paraId="5852946C" w14:textId="77777777" w:rsidR="00131E9F" w:rsidRDefault="00131E9F">
            <w:pPr>
              <w:rPr>
                <w:snapToGrid w:val="0"/>
              </w:rPr>
            </w:pPr>
            <w:r>
              <w:rPr>
                <w:snapToGrid w:val="0"/>
              </w:rPr>
              <w:t>Repubblica di Estonia</w:t>
            </w:r>
            <w:r>
              <w:rPr>
                <w:snapToGrid w:val="0"/>
              </w:rPr>
              <w:tab/>
            </w:r>
          </w:p>
        </w:tc>
      </w:tr>
      <w:tr w:rsidR="00131E9F" w14:paraId="433F41C7" w14:textId="77777777">
        <w:trPr>
          <w:trHeight w:hRule="exact" w:val="270"/>
        </w:trPr>
        <w:tc>
          <w:tcPr>
            <w:tcW w:w="567" w:type="dxa"/>
            <w:shd w:val="solid" w:color="FFFFFF" w:fill="auto"/>
            <w:vAlign w:val="center"/>
          </w:tcPr>
          <w:p w14:paraId="000C2394" w14:textId="77777777" w:rsidR="00131E9F" w:rsidRDefault="00131E9F">
            <w:pPr>
              <w:jc w:val="right"/>
              <w:rPr>
                <w:snapToGrid w:val="0"/>
              </w:rPr>
            </w:pPr>
            <w:r>
              <w:rPr>
                <w:snapToGrid w:val="0"/>
              </w:rPr>
              <w:t>25</w:t>
            </w:r>
          </w:p>
        </w:tc>
        <w:tc>
          <w:tcPr>
            <w:tcW w:w="3118" w:type="dxa"/>
            <w:shd w:val="solid" w:color="FFFFFF" w:fill="auto"/>
            <w:vAlign w:val="center"/>
          </w:tcPr>
          <w:p w14:paraId="6CBD97F0" w14:textId="77777777" w:rsidR="00131E9F" w:rsidRDefault="00131E9F">
            <w:pPr>
              <w:rPr>
                <w:snapToGrid w:val="0"/>
              </w:rPr>
            </w:pPr>
            <w:r>
              <w:rPr>
                <w:snapToGrid w:val="0"/>
              </w:rPr>
              <w:t>Kuwait</w:t>
            </w:r>
            <w:r>
              <w:rPr>
                <w:snapToGrid w:val="0"/>
              </w:rPr>
              <w:tab/>
            </w:r>
          </w:p>
        </w:tc>
        <w:tc>
          <w:tcPr>
            <w:tcW w:w="6095" w:type="dxa"/>
            <w:shd w:val="solid" w:color="FFFFFF" w:fill="auto"/>
            <w:vAlign w:val="center"/>
          </w:tcPr>
          <w:p w14:paraId="407AD4B7" w14:textId="77777777" w:rsidR="00131E9F" w:rsidRDefault="00131E9F">
            <w:pPr>
              <w:rPr>
                <w:snapToGrid w:val="0"/>
              </w:rPr>
            </w:pPr>
            <w:r>
              <w:rPr>
                <w:snapToGrid w:val="0"/>
              </w:rPr>
              <w:t>Stato del Kuwait</w:t>
            </w:r>
            <w:r>
              <w:rPr>
                <w:snapToGrid w:val="0"/>
              </w:rPr>
              <w:tab/>
            </w:r>
          </w:p>
        </w:tc>
      </w:tr>
      <w:tr w:rsidR="00131E9F" w14:paraId="2D89F173" w14:textId="77777777">
        <w:trPr>
          <w:trHeight w:hRule="exact" w:val="270"/>
        </w:trPr>
        <w:tc>
          <w:tcPr>
            <w:tcW w:w="567" w:type="dxa"/>
            <w:shd w:val="solid" w:color="FFFFFF" w:fill="auto"/>
            <w:vAlign w:val="center"/>
          </w:tcPr>
          <w:p w14:paraId="6CCB4C34" w14:textId="77777777" w:rsidR="00131E9F" w:rsidRDefault="00131E9F">
            <w:pPr>
              <w:jc w:val="right"/>
              <w:rPr>
                <w:snapToGrid w:val="0"/>
              </w:rPr>
            </w:pPr>
            <w:r>
              <w:rPr>
                <w:snapToGrid w:val="0"/>
              </w:rPr>
              <w:t>27</w:t>
            </w:r>
          </w:p>
        </w:tc>
        <w:tc>
          <w:tcPr>
            <w:tcW w:w="3118" w:type="dxa"/>
            <w:shd w:val="solid" w:color="FFFFFF" w:fill="auto"/>
            <w:vAlign w:val="center"/>
          </w:tcPr>
          <w:p w14:paraId="4E3749B8" w14:textId="77777777" w:rsidR="00131E9F" w:rsidRDefault="00131E9F">
            <w:pPr>
              <w:rPr>
                <w:snapToGrid w:val="0"/>
              </w:rPr>
            </w:pPr>
            <w:r>
              <w:rPr>
                <w:snapToGrid w:val="0"/>
              </w:rPr>
              <w:t>Repubblica Dominicana</w:t>
            </w:r>
          </w:p>
        </w:tc>
        <w:tc>
          <w:tcPr>
            <w:tcW w:w="6095" w:type="dxa"/>
            <w:shd w:val="solid" w:color="FFFFFF" w:fill="auto"/>
            <w:vAlign w:val="center"/>
          </w:tcPr>
          <w:p w14:paraId="3A140829" w14:textId="77777777" w:rsidR="00131E9F" w:rsidRDefault="00131E9F">
            <w:pPr>
              <w:rPr>
                <w:snapToGrid w:val="0"/>
              </w:rPr>
            </w:pPr>
            <w:r>
              <w:rPr>
                <w:snapToGrid w:val="0"/>
              </w:rPr>
              <w:t>Repubblica Dominicana</w:t>
            </w:r>
            <w:r>
              <w:rPr>
                <w:snapToGrid w:val="0"/>
              </w:rPr>
              <w:tab/>
            </w:r>
          </w:p>
        </w:tc>
      </w:tr>
    </w:tbl>
    <w:p w14:paraId="2000997A" w14:textId="77777777" w:rsidR="004944D8" w:rsidRDefault="004944D8">
      <w:pPr>
        <w:rPr>
          <w:sz w:val="32"/>
        </w:rPr>
      </w:pPr>
    </w:p>
    <w:p w14:paraId="520CA8D9" w14:textId="77777777" w:rsidR="004944D8" w:rsidRDefault="004944D8">
      <w:pPr>
        <w:pBdr>
          <w:bottom w:val="single" w:sz="6" w:space="1" w:color="auto"/>
        </w:pBdr>
        <w:rPr>
          <w:color w:val="000080"/>
          <w:sz w:val="32"/>
        </w:rPr>
      </w:pPr>
      <w:r>
        <w:rPr>
          <w:color w:val="000080"/>
          <w:sz w:val="32"/>
        </w:rPr>
        <w:t>marzo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1A06A6B2" w14:textId="77777777">
        <w:trPr>
          <w:trHeight w:hRule="exact" w:val="270"/>
        </w:trPr>
        <w:tc>
          <w:tcPr>
            <w:tcW w:w="567" w:type="dxa"/>
            <w:shd w:val="solid" w:color="FFFFFF" w:fill="auto"/>
            <w:vAlign w:val="center"/>
          </w:tcPr>
          <w:p w14:paraId="4AB66A44" w14:textId="77777777" w:rsidR="004944D8" w:rsidRDefault="004944D8">
            <w:pPr>
              <w:jc w:val="right"/>
              <w:rPr>
                <w:snapToGrid w:val="0"/>
              </w:rPr>
            </w:pPr>
            <w:r>
              <w:rPr>
                <w:snapToGrid w:val="0"/>
              </w:rPr>
              <w:t>1</w:t>
            </w:r>
          </w:p>
        </w:tc>
        <w:tc>
          <w:tcPr>
            <w:tcW w:w="3118" w:type="dxa"/>
            <w:shd w:val="solid" w:color="FFFFFF" w:fill="auto"/>
            <w:vAlign w:val="center"/>
          </w:tcPr>
          <w:p w14:paraId="53179FF3" w14:textId="77777777" w:rsidR="004944D8" w:rsidRDefault="004944D8">
            <w:pPr>
              <w:rPr>
                <w:snapToGrid w:val="0"/>
              </w:rPr>
            </w:pPr>
            <w:r>
              <w:rPr>
                <w:snapToGrid w:val="0"/>
              </w:rPr>
              <w:t xml:space="preserve">Bosnia-Erzegovina </w:t>
            </w:r>
          </w:p>
        </w:tc>
        <w:tc>
          <w:tcPr>
            <w:tcW w:w="6095" w:type="dxa"/>
            <w:shd w:val="solid" w:color="FFFFFF" w:fill="auto"/>
            <w:vAlign w:val="center"/>
          </w:tcPr>
          <w:p w14:paraId="4C6000AC" w14:textId="77777777" w:rsidR="004944D8" w:rsidRDefault="004944D8">
            <w:pPr>
              <w:rPr>
                <w:snapToGrid w:val="0"/>
              </w:rPr>
            </w:pPr>
            <w:r>
              <w:rPr>
                <w:snapToGrid w:val="0"/>
              </w:rPr>
              <w:t>Bosnia ed Erzegovina</w:t>
            </w:r>
            <w:r>
              <w:rPr>
                <w:snapToGrid w:val="0"/>
              </w:rPr>
              <w:tab/>
            </w:r>
          </w:p>
        </w:tc>
      </w:tr>
      <w:tr w:rsidR="004944D8" w14:paraId="398619D3" w14:textId="77777777">
        <w:trPr>
          <w:trHeight w:hRule="exact" w:val="270"/>
        </w:trPr>
        <w:tc>
          <w:tcPr>
            <w:tcW w:w="567" w:type="dxa"/>
            <w:shd w:val="solid" w:color="FFFFFF" w:fill="auto"/>
            <w:vAlign w:val="center"/>
          </w:tcPr>
          <w:p w14:paraId="0C35B6D6" w14:textId="77777777" w:rsidR="004944D8" w:rsidRDefault="004944D8">
            <w:pPr>
              <w:jc w:val="right"/>
              <w:rPr>
                <w:snapToGrid w:val="0"/>
              </w:rPr>
            </w:pPr>
            <w:r>
              <w:rPr>
                <w:snapToGrid w:val="0"/>
              </w:rPr>
              <w:t>3</w:t>
            </w:r>
          </w:p>
        </w:tc>
        <w:tc>
          <w:tcPr>
            <w:tcW w:w="3118" w:type="dxa"/>
            <w:shd w:val="solid" w:color="FFFFFF" w:fill="auto"/>
            <w:vAlign w:val="center"/>
          </w:tcPr>
          <w:p w14:paraId="03B3DDC1" w14:textId="77777777" w:rsidR="004944D8" w:rsidRDefault="004944D8">
            <w:pPr>
              <w:rPr>
                <w:snapToGrid w:val="0"/>
              </w:rPr>
            </w:pPr>
            <w:r>
              <w:rPr>
                <w:snapToGrid w:val="0"/>
              </w:rPr>
              <w:t>Bulgaria</w:t>
            </w:r>
          </w:p>
        </w:tc>
        <w:tc>
          <w:tcPr>
            <w:tcW w:w="6095" w:type="dxa"/>
            <w:shd w:val="solid" w:color="FFFFFF" w:fill="auto"/>
            <w:vAlign w:val="center"/>
          </w:tcPr>
          <w:p w14:paraId="264ED675" w14:textId="77777777" w:rsidR="004944D8" w:rsidRDefault="004944D8">
            <w:pPr>
              <w:rPr>
                <w:snapToGrid w:val="0"/>
              </w:rPr>
            </w:pPr>
            <w:r>
              <w:rPr>
                <w:snapToGrid w:val="0"/>
              </w:rPr>
              <w:t>Repubblica di Bulgaria</w:t>
            </w:r>
            <w:r>
              <w:rPr>
                <w:snapToGrid w:val="0"/>
              </w:rPr>
              <w:tab/>
            </w:r>
          </w:p>
        </w:tc>
      </w:tr>
      <w:tr w:rsidR="004944D8" w14:paraId="442EED70" w14:textId="77777777">
        <w:trPr>
          <w:trHeight w:hRule="exact" w:val="270"/>
        </w:trPr>
        <w:tc>
          <w:tcPr>
            <w:tcW w:w="567" w:type="dxa"/>
            <w:shd w:val="solid" w:color="FFFFFF" w:fill="auto"/>
            <w:vAlign w:val="center"/>
          </w:tcPr>
          <w:p w14:paraId="68998CE4" w14:textId="77777777" w:rsidR="004944D8" w:rsidRDefault="004944D8">
            <w:pPr>
              <w:jc w:val="right"/>
              <w:rPr>
                <w:snapToGrid w:val="0"/>
              </w:rPr>
            </w:pPr>
            <w:r>
              <w:rPr>
                <w:snapToGrid w:val="0"/>
              </w:rPr>
              <w:t>6</w:t>
            </w:r>
          </w:p>
        </w:tc>
        <w:tc>
          <w:tcPr>
            <w:tcW w:w="3118" w:type="dxa"/>
            <w:shd w:val="solid" w:color="FFFFFF" w:fill="auto"/>
            <w:vAlign w:val="center"/>
          </w:tcPr>
          <w:p w14:paraId="65BEED7A" w14:textId="77777777" w:rsidR="004944D8" w:rsidRDefault="004944D8">
            <w:pPr>
              <w:rPr>
                <w:snapToGrid w:val="0"/>
              </w:rPr>
            </w:pPr>
            <w:r>
              <w:rPr>
                <w:snapToGrid w:val="0"/>
              </w:rPr>
              <w:t>Ghana</w:t>
            </w:r>
            <w:r>
              <w:rPr>
                <w:snapToGrid w:val="0"/>
              </w:rPr>
              <w:tab/>
            </w:r>
          </w:p>
        </w:tc>
        <w:tc>
          <w:tcPr>
            <w:tcW w:w="6095" w:type="dxa"/>
            <w:shd w:val="solid" w:color="FFFFFF" w:fill="auto"/>
            <w:vAlign w:val="center"/>
          </w:tcPr>
          <w:p w14:paraId="68A95BAD" w14:textId="77777777" w:rsidR="004944D8" w:rsidRDefault="004944D8">
            <w:pPr>
              <w:rPr>
                <w:snapToGrid w:val="0"/>
              </w:rPr>
            </w:pPr>
            <w:r>
              <w:rPr>
                <w:snapToGrid w:val="0"/>
              </w:rPr>
              <w:t>Repubblica del Ghana</w:t>
            </w:r>
            <w:r>
              <w:rPr>
                <w:snapToGrid w:val="0"/>
              </w:rPr>
              <w:tab/>
            </w:r>
          </w:p>
        </w:tc>
      </w:tr>
      <w:tr w:rsidR="004944D8" w14:paraId="65B5435B" w14:textId="77777777">
        <w:trPr>
          <w:trHeight w:hRule="exact" w:val="270"/>
        </w:trPr>
        <w:tc>
          <w:tcPr>
            <w:tcW w:w="567" w:type="dxa"/>
            <w:shd w:val="solid" w:color="FFFFFF" w:fill="auto"/>
            <w:vAlign w:val="center"/>
          </w:tcPr>
          <w:p w14:paraId="5757C99D" w14:textId="77777777" w:rsidR="004944D8" w:rsidRDefault="004944D8">
            <w:pPr>
              <w:jc w:val="right"/>
              <w:rPr>
                <w:snapToGrid w:val="0"/>
              </w:rPr>
            </w:pPr>
            <w:r>
              <w:rPr>
                <w:snapToGrid w:val="0"/>
              </w:rPr>
              <w:t>12</w:t>
            </w:r>
          </w:p>
        </w:tc>
        <w:tc>
          <w:tcPr>
            <w:tcW w:w="3118" w:type="dxa"/>
            <w:shd w:val="solid" w:color="FFFFFF" w:fill="auto"/>
            <w:vAlign w:val="center"/>
          </w:tcPr>
          <w:p w14:paraId="5DDE6366" w14:textId="77777777" w:rsidR="004944D8" w:rsidRDefault="004944D8">
            <w:pPr>
              <w:rPr>
                <w:snapToGrid w:val="0"/>
              </w:rPr>
            </w:pPr>
            <w:r>
              <w:rPr>
                <w:snapToGrid w:val="0"/>
              </w:rPr>
              <w:t xml:space="preserve">Mauritius </w:t>
            </w:r>
          </w:p>
        </w:tc>
        <w:tc>
          <w:tcPr>
            <w:tcW w:w="6095" w:type="dxa"/>
            <w:shd w:val="solid" w:color="FFFFFF" w:fill="auto"/>
            <w:vAlign w:val="center"/>
          </w:tcPr>
          <w:p w14:paraId="37983851" w14:textId="77777777" w:rsidR="004944D8" w:rsidRDefault="004944D8">
            <w:pPr>
              <w:rPr>
                <w:snapToGrid w:val="0"/>
              </w:rPr>
            </w:pPr>
            <w:r>
              <w:rPr>
                <w:snapToGrid w:val="0"/>
              </w:rPr>
              <w:t>Repubblica di Mauritius</w:t>
            </w:r>
            <w:r>
              <w:rPr>
                <w:snapToGrid w:val="0"/>
              </w:rPr>
              <w:tab/>
            </w:r>
          </w:p>
        </w:tc>
      </w:tr>
      <w:tr w:rsidR="008403B1" w14:paraId="1909F5C4" w14:textId="77777777">
        <w:trPr>
          <w:trHeight w:hRule="exact" w:val="270"/>
        </w:trPr>
        <w:tc>
          <w:tcPr>
            <w:tcW w:w="567" w:type="dxa"/>
            <w:shd w:val="solid" w:color="FFFFFF" w:fill="auto"/>
            <w:vAlign w:val="center"/>
          </w:tcPr>
          <w:p w14:paraId="75E5E248" w14:textId="77777777" w:rsidR="008403B1" w:rsidRDefault="008403B1">
            <w:pPr>
              <w:jc w:val="right"/>
              <w:rPr>
                <w:snapToGrid w:val="0"/>
              </w:rPr>
            </w:pPr>
            <w:r>
              <w:rPr>
                <w:snapToGrid w:val="0"/>
              </w:rPr>
              <w:t>15</w:t>
            </w:r>
          </w:p>
        </w:tc>
        <w:tc>
          <w:tcPr>
            <w:tcW w:w="3118" w:type="dxa"/>
            <w:shd w:val="solid" w:color="FFFFFF" w:fill="auto"/>
            <w:vAlign w:val="center"/>
          </w:tcPr>
          <w:p w14:paraId="0F26D766" w14:textId="77777777" w:rsidR="008403B1" w:rsidRDefault="006A720A">
            <w:pPr>
              <w:rPr>
                <w:snapToGrid w:val="0"/>
              </w:rPr>
            </w:pPr>
            <w:r>
              <w:rPr>
                <w:snapToGrid w:val="0"/>
              </w:rPr>
              <w:t>Ungheria</w:t>
            </w:r>
          </w:p>
        </w:tc>
        <w:tc>
          <w:tcPr>
            <w:tcW w:w="6095" w:type="dxa"/>
            <w:shd w:val="solid" w:color="FFFFFF" w:fill="auto"/>
            <w:vAlign w:val="center"/>
          </w:tcPr>
          <w:p w14:paraId="6022259E" w14:textId="77777777" w:rsidR="008403B1" w:rsidRDefault="008403B1">
            <w:pPr>
              <w:rPr>
                <w:snapToGrid w:val="0"/>
              </w:rPr>
            </w:pPr>
            <w:r>
              <w:rPr>
                <w:snapToGrid w:val="0"/>
              </w:rPr>
              <w:t>Ungheria</w:t>
            </w:r>
          </w:p>
        </w:tc>
      </w:tr>
      <w:tr w:rsidR="004944D8" w14:paraId="17BCC053" w14:textId="77777777">
        <w:trPr>
          <w:trHeight w:hRule="exact" w:val="270"/>
        </w:trPr>
        <w:tc>
          <w:tcPr>
            <w:tcW w:w="567" w:type="dxa"/>
            <w:shd w:val="solid" w:color="FFFFFF" w:fill="auto"/>
            <w:vAlign w:val="center"/>
          </w:tcPr>
          <w:p w14:paraId="2E26321A" w14:textId="77777777" w:rsidR="004944D8" w:rsidRDefault="004944D8">
            <w:pPr>
              <w:jc w:val="right"/>
              <w:rPr>
                <w:snapToGrid w:val="0"/>
              </w:rPr>
            </w:pPr>
            <w:r>
              <w:rPr>
                <w:snapToGrid w:val="0"/>
              </w:rPr>
              <w:t>17</w:t>
            </w:r>
          </w:p>
        </w:tc>
        <w:tc>
          <w:tcPr>
            <w:tcW w:w="3118" w:type="dxa"/>
            <w:shd w:val="solid" w:color="FFFFFF" w:fill="auto"/>
            <w:vAlign w:val="center"/>
          </w:tcPr>
          <w:p w14:paraId="0A5CD761" w14:textId="77777777" w:rsidR="004944D8" w:rsidRDefault="004944D8">
            <w:pPr>
              <w:rPr>
                <w:snapToGrid w:val="0"/>
              </w:rPr>
            </w:pPr>
            <w:r>
              <w:rPr>
                <w:snapToGrid w:val="0"/>
              </w:rPr>
              <w:t>Irlanda</w:t>
            </w:r>
            <w:r>
              <w:rPr>
                <w:snapToGrid w:val="0"/>
              </w:rPr>
              <w:tab/>
            </w:r>
          </w:p>
        </w:tc>
        <w:tc>
          <w:tcPr>
            <w:tcW w:w="6095" w:type="dxa"/>
            <w:shd w:val="solid" w:color="FFFFFF" w:fill="auto"/>
            <w:vAlign w:val="center"/>
          </w:tcPr>
          <w:p w14:paraId="26BF661A" w14:textId="77777777" w:rsidR="004944D8" w:rsidRDefault="004944D8">
            <w:pPr>
              <w:rPr>
                <w:snapToGrid w:val="0"/>
              </w:rPr>
            </w:pPr>
            <w:r>
              <w:rPr>
                <w:snapToGrid w:val="0"/>
              </w:rPr>
              <w:t>Irlanda</w:t>
            </w:r>
            <w:r>
              <w:rPr>
                <w:snapToGrid w:val="0"/>
              </w:rPr>
              <w:tab/>
            </w:r>
          </w:p>
        </w:tc>
      </w:tr>
      <w:tr w:rsidR="004944D8" w14:paraId="22FEBB89" w14:textId="77777777">
        <w:trPr>
          <w:trHeight w:hRule="exact" w:val="270"/>
        </w:trPr>
        <w:tc>
          <w:tcPr>
            <w:tcW w:w="567" w:type="dxa"/>
            <w:shd w:val="solid" w:color="FFFFFF" w:fill="auto"/>
            <w:vAlign w:val="center"/>
          </w:tcPr>
          <w:p w14:paraId="3F2AF191" w14:textId="77777777" w:rsidR="004944D8" w:rsidRDefault="004944D8">
            <w:pPr>
              <w:jc w:val="right"/>
              <w:rPr>
                <w:snapToGrid w:val="0"/>
              </w:rPr>
            </w:pPr>
            <w:r>
              <w:rPr>
                <w:snapToGrid w:val="0"/>
              </w:rPr>
              <w:t>20</w:t>
            </w:r>
          </w:p>
        </w:tc>
        <w:tc>
          <w:tcPr>
            <w:tcW w:w="3118" w:type="dxa"/>
            <w:shd w:val="solid" w:color="FFFFFF" w:fill="auto"/>
            <w:vAlign w:val="center"/>
          </w:tcPr>
          <w:p w14:paraId="6D82111A" w14:textId="77777777" w:rsidR="004944D8" w:rsidRDefault="004944D8">
            <w:pPr>
              <w:rPr>
                <w:snapToGrid w:val="0"/>
              </w:rPr>
            </w:pPr>
            <w:r>
              <w:rPr>
                <w:snapToGrid w:val="0"/>
              </w:rPr>
              <w:t>Tunisia</w:t>
            </w:r>
            <w:r>
              <w:rPr>
                <w:snapToGrid w:val="0"/>
              </w:rPr>
              <w:tab/>
            </w:r>
          </w:p>
        </w:tc>
        <w:tc>
          <w:tcPr>
            <w:tcW w:w="6095" w:type="dxa"/>
            <w:shd w:val="solid" w:color="FFFFFF" w:fill="auto"/>
            <w:vAlign w:val="center"/>
          </w:tcPr>
          <w:p w14:paraId="31D712F3" w14:textId="77777777" w:rsidR="004944D8" w:rsidRDefault="004944D8">
            <w:pPr>
              <w:rPr>
                <w:snapToGrid w:val="0"/>
              </w:rPr>
            </w:pPr>
            <w:r>
              <w:rPr>
                <w:snapToGrid w:val="0"/>
              </w:rPr>
              <w:t>Repubblica Tunisina</w:t>
            </w:r>
            <w:r>
              <w:rPr>
                <w:snapToGrid w:val="0"/>
              </w:rPr>
              <w:tab/>
            </w:r>
          </w:p>
        </w:tc>
      </w:tr>
      <w:tr w:rsidR="004944D8" w14:paraId="6E3803AD" w14:textId="77777777">
        <w:trPr>
          <w:trHeight w:hRule="exact" w:val="270"/>
        </w:trPr>
        <w:tc>
          <w:tcPr>
            <w:tcW w:w="567" w:type="dxa"/>
            <w:shd w:val="solid" w:color="FFFFFF" w:fill="auto"/>
            <w:vAlign w:val="center"/>
          </w:tcPr>
          <w:p w14:paraId="216D46A5" w14:textId="77777777" w:rsidR="004944D8" w:rsidRDefault="004944D8">
            <w:pPr>
              <w:jc w:val="right"/>
              <w:rPr>
                <w:snapToGrid w:val="0"/>
              </w:rPr>
            </w:pPr>
            <w:r>
              <w:rPr>
                <w:snapToGrid w:val="0"/>
              </w:rPr>
              <w:t>21</w:t>
            </w:r>
          </w:p>
        </w:tc>
        <w:tc>
          <w:tcPr>
            <w:tcW w:w="3118" w:type="dxa"/>
            <w:shd w:val="solid" w:color="FFFFFF" w:fill="auto"/>
            <w:vAlign w:val="center"/>
          </w:tcPr>
          <w:p w14:paraId="783BF38A" w14:textId="77777777" w:rsidR="004944D8" w:rsidRDefault="004944D8">
            <w:pPr>
              <w:rPr>
                <w:snapToGrid w:val="0"/>
              </w:rPr>
            </w:pPr>
            <w:r>
              <w:rPr>
                <w:snapToGrid w:val="0"/>
              </w:rPr>
              <w:t>Namibia</w:t>
            </w:r>
            <w:r>
              <w:rPr>
                <w:snapToGrid w:val="0"/>
              </w:rPr>
              <w:tab/>
            </w:r>
          </w:p>
        </w:tc>
        <w:tc>
          <w:tcPr>
            <w:tcW w:w="6095" w:type="dxa"/>
            <w:shd w:val="solid" w:color="FFFFFF" w:fill="auto"/>
            <w:vAlign w:val="center"/>
          </w:tcPr>
          <w:p w14:paraId="2EFAFFE7" w14:textId="77777777" w:rsidR="004944D8" w:rsidRDefault="004944D8">
            <w:pPr>
              <w:rPr>
                <w:snapToGrid w:val="0"/>
              </w:rPr>
            </w:pPr>
            <w:r>
              <w:rPr>
                <w:snapToGrid w:val="0"/>
              </w:rPr>
              <w:t>Repubblica di Namibia</w:t>
            </w:r>
            <w:r>
              <w:rPr>
                <w:snapToGrid w:val="0"/>
              </w:rPr>
              <w:tab/>
            </w:r>
          </w:p>
        </w:tc>
      </w:tr>
      <w:tr w:rsidR="004944D8" w14:paraId="7B32CB14" w14:textId="77777777">
        <w:trPr>
          <w:trHeight w:hRule="exact" w:val="270"/>
        </w:trPr>
        <w:tc>
          <w:tcPr>
            <w:tcW w:w="567" w:type="dxa"/>
            <w:shd w:val="solid" w:color="FFFFFF" w:fill="auto"/>
            <w:vAlign w:val="center"/>
          </w:tcPr>
          <w:p w14:paraId="75F1FDFA" w14:textId="77777777" w:rsidR="004944D8" w:rsidRDefault="004944D8">
            <w:pPr>
              <w:jc w:val="right"/>
              <w:rPr>
                <w:snapToGrid w:val="0"/>
              </w:rPr>
            </w:pPr>
            <w:r>
              <w:rPr>
                <w:snapToGrid w:val="0"/>
              </w:rPr>
              <w:t>23</w:t>
            </w:r>
          </w:p>
        </w:tc>
        <w:tc>
          <w:tcPr>
            <w:tcW w:w="3118" w:type="dxa"/>
            <w:shd w:val="solid" w:color="FFFFFF" w:fill="auto"/>
            <w:vAlign w:val="center"/>
          </w:tcPr>
          <w:p w14:paraId="5FA96305" w14:textId="77777777" w:rsidR="004944D8" w:rsidRDefault="004944D8">
            <w:pPr>
              <w:rPr>
                <w:snapToGrid w:val="0"/>
              </w:rPr>
            </w:pPr>
            <w:r>
              <w:rPr>
                <w:snapToGrid w:val="0"/>
              </w:rPr>
              <w:t>Pakistan</w:t>
            </w:r>
          </w:p>
        </w:tc>
        <w:tc>
          <w:tcPr>
            <w:tcW w:w="6095" w:type="dxa"/>
            <w:shd w:val="solid" w:color="FFFFFF" w:fill="auto"/>
            <w:vAlign w:val="center"/>
          </w:tcPr>
          <w:p w14:paraId="004892C2" w14:textId="77777777" w:rsidR="004944D8" w:rsidRDefault="004944D8">
            <w:pPr>
              <w:rPr>
                <w:snapToGrid w:val="0"/>
              </w:rPr>
            </w:pPr>
            <w:r>
              <w:rPr>
                <w:snapToGrid w:val="0"/>
              </w:rPr>
              <w:t>Repubblica Islamica del Pakistan</w:t>
            </w:r>
            <w:r>
              <w:rPr>
                <w:snapToGrid w:val="0"/>
              </w:rPr>
              <w:tab/>
            </w:r>
          </w:p>
        </w:tc>
      </w:tr>
      <w:tr w:rsidR="004944D8" w14:paraId="733A66D0" w14:textId="77777777">
        <w:trPr>
          <w:trHeight w:hRule="exact" w:val="270"/>
        </w:trPr>
        <w:tc>
          <w:tcPr>
            <w:tcW w:w="567" w:type="dxa"/>
            <w:shd w:val="solid" w:color="FFFFFF" w:fill="auto"/>
            <w:vAlign w:val="center"/>
          </w:tcPr>
          <w:p w14:paraId="66A5BDB8" w14:textId="77777777" w:rsidR="004944D8" w:rsidRDefault="004944D8">
            <w:pPr>
              <w:jc w:val="right"/>
              <w:rPr>
                <w:snapToGrid w:val="0"/>
              </w:rPr>
            </w:pPr>
            <w:r>
              <w:rPr>
                <w:snapToGrid w:val="0"/>
              </w:rPr>
              <w:t>25</w:t>
            </w:r>
          </w:p>
        </w:tc>
        <w:tc>
          <w:tcPr>
            <w:tcW w:w="3118" w:type="dxa"/>
            <w:shd w:val="solid" w:color="FFFFFF" w:fill="auto"/>
            <w:vAlign w:val="center"/>
          </w:tcPr>
          <w:p w14:paraId="7F6C2304" w14:textId="77777777" w:rsidR="004944D8" w:rsidRDefault="004944D8">
            <w:pPr>
              <w:rPr>
                <w:snapToGrid w:val="0"/>
              </w:rPr>
            </w:pPr>
            <w:r>
              <w:rPr>
                <w:snapToGrid w:val="0"/>
              </w:rPr>
              <w:t>Grecia</w:t>
            </w:r>
            <w:r>
              <w:rPr>
                <w:snapToGrid w:val="0"/>
              </w:rPr>
              <w:tab/>
            </w:r>
          </w:p>
        </w:tc>
        <w:tc>
          <w:tcPr>
            <w:tcW w:w="6095" w:type="dxa"/>
            <w:shd w:val="solid" w:color="FFFFFF" w:fill="auto"/>
            <w:vAlign w:val="center"/>
          </w:tcPr>
          <w:p w14:paraId="72885539" w14:textId="77777777" w:rsidR="004944D8" w:rsidRDefault="004944D8">
            <w:pPr>
              <w:rPr>
                <w:snapToGrid w:val="0"/>
              </w:rPr>
            </w:pPr>
            <w:r>
              <w:rPr>
                <w:snapToGrid w:val="0"/>
              </w:rPr>
              <w:t>Repubblica Ellenica</w:t>
            </w:r>
            <w:r>
              <w:rPr>
                <w:snapToGrid w:val="0"/>
              </w:rPr>
              <w:tab/>
            </w:r>
          </w:p>
        </w:tc>
      </w:tr>
      <w:tr w:rsidR="004944D8" w14:paraId="2CEAABEC" w14:textId="77777777">
        <w:trPr>
          <w:trHeight w:hRule="exact" w:val="270"/>
        </w:trPr>
        <w:tc>
          <w:tcPr>
            <w:tcW w:w="567" w:type="dxa"/>
            <w:shd w:val="solid" w:color="FFFFFF" w:fill="auto"/>
            <w:vAlign w:val="center"/>
          </w:tcPr>
          <w:p w14:paraId="22872430" w14:textId="77777777" w:rsidR="004944D8" w:rsidRDefault="004944D8">
            <w:pPr>
              <w:jc w:val="right"/>
              <w:rPr>
                <w:snapToGrid w:val="0"/>
              </w:rPr>
            </w:pPr>
            <w:r>
              <w:rPr>
                <w:snapToGrid w:val="0"/>
              </w:rPr>
              <w:t>26</w:t>
            </w:r>
          </w:p>
        </w:tc>
        <w:tc>
          <w:tcPr>
            <w:tcW w:w="3118" w:type="dxa"/>
            <w:shd w:val="solid" w:color="FFFFFF" w:fill="auto"/>
            <w:vAlign w:val="center"/>
          </w:tcPr>
          <w:p w14:paraId="35840B32" w14:textId="77777777" w:rsidR="004944D8" w:rsidRDefault="004944D8">
            <w:pPr>
              <w:rPr>
                <w:snapToGrid w:val="0"/>
              </w:rPr>
            </w:pPr>
            <w:r>
              <w:rPr>
                <w:snapToGrid w:val="0"/>
              </w:rPr>
              <w:t>Bangladesh</w:t>
            </w:r>
          </w:p>
        </w:tc>
        <w:tc>
          <w:tcPr>
            <w:tcW w:w="6095" w:type="dxa"/>
            <w:shd w:val="solid" w:color="FFFFFF" w:fill="auto"/>
            <w:vAlign w:val="center"/>
          </w:tcPr>
          <w:p w14:paraId="25AE5B20" w14:textId="77777777" w:rsidR="004944D8" w:rsidRDefault="004944D8">
            <w:pPr>
              <w:rPr>
                <w:snapToGrid w:val="0"/>
              </w:rPr>
            </w:pPr>
            <w:r>
              <w:rPr>
                <w:snapToGrid w:val="0"/>
              </w:rPr>
              <w:t>Repubblica Popolare del Bangladesh</w:t>
            </w:r>
            <w:r>
              <w:rPr>
                <w:snapToGrid w:val="0"/>
              </w:rPr>
              <w:tab/>
            </w:r>
          </w:p>
        </w:tc>
      </w:tr>
    </w:tbl>
    <w:p w14:paraId="41D259A5" w14:textId="77777777" w:rsidR="004944D8" w:rsidRDefault="004944D8"/>
    <w:p w14:paraId="3DC5F1C6" w14:textId="77777777" w:rsidR="004944D8" w:rsidRDefault="004944D8"/>
    <w:p w14:paraId="6DD902CE" w14:textId="77777777" w:rsidR="004944D8" w:rsidRDefault="004944D8">
      <w:pPr>
        <w:widowControl w:val="0"/>
        <w:tabs>
          <w:tab w:val="left" w:pos="90"/>
        </w:tabs>
        <w:jc w:val="right"/>
        <w:rPr>
          <w:b/>
          <w:snapToGrid w:val="0"/>
          <w:color w:val="000000"/>
          <w:sz w:val="16"/>
        </w:rPr>
      </w:pPr>
    </w:p>
    <w:p w14:paraId="394D9CC9" w14:textId="77777777" w:rsidR="004944D8" w:rsidRDefault="004944D8">
      <w:pPr>
        <w:widowControl w:val="0"/>
        <w:tabs>
          <w:tab w:val="left" w:pos="90"/>
        </w:tabs>
        <w:jc w:val="right"/>
        <w:rPr>
          <w:b/>
          <w:snapToGrid w:val="0"/>
          <w:color w:val="000000"/>
          <w:sz w:val="16"/>
        </w:rPr>
      </w:pPr>
    </w:p>
    <w:p w14:paraId="71849FE9" w14:textId="77777777" w:rsidR="004944D8" w:rsidRDefault="004944D8">
      <w:pPr>
        <w:widowControl w:val="0"/>
        <w:tabs>
          <w:tab w:val="left" w:pos="90"/>
        </w:tabs>
        <w:jc w:val="right"/>
        <w:rPr>
          <w:b/>
          <w:snapToGrid w:val="0"/>
          <w:color w:val="000000"/>
          <w:sz w:val="16"/>
        </w:rPr>
      </w:pPr>
    </w:p>
    <w:p w14:paraId="07F7A622" w14:textId="77777777" w:rsidR="004944D8" w:rsidRDefault="004944D8">
      <w:pPr>
        <w:widowControl w:val="0"/>
        <w:tabs>
          <w:tab w:val="left" w:pos="90"/>
        </w:tabs>
        <w:jc w:val="right"/>
        <w:rPr>
          <w:b/>
          <w:snapToGrid w:val="0"/>
          <w:color w:val="000000"/>
          <w:sz w:val="16"/>
        </w:rPr>
      </w:pPr>
    </w:p>
    <w:p w14:paraId="42AD1CD3" w14:textId="77777777" w:rsidR="00746C88" w:rsidRDefault="00746C88">
      <w:pPr>
        <w:widowControl w:val="0"/>
        <w:tabs>
          <w:tab w:val="left" w:pos="90"/>
        </w:tabs>
        <w:jc w:val="right"/>
        <w:rPr>
          <w:b/>
          <w:snapToGrid w:val="0"/>
          <w:color w:val="000000"/>
          <w:sz w:val="16"/>
        </w:rPr>
      </w:pPr>
    </w:p>
    <w:p w14:paraId="0637A685" w14:textId="77777777" w:rsidR="00746C88" w:rsidRDefault="00746C88">
      <w:pPr>
        <w:widowControl w:val="0"/>
        <w:tabs>
          <w:tab w:val="left" w:pos="90"/>
        </w:tabs>
        <w:jc w:val="right"/>
        <w:rPr>
          <w:b/>
          <w:snapToGrid w:val="0"/>
          <w:color w:val="000000"/>
          <w:sz w:val="16"/>
        </w:rPr>
      </w:pPr>
    </w:p>
    <w:p w14:paraId="1FFBE3F5" w14:textId="77777777" w:rsidR="00746C88" w:rsidRDefault="00746C88">
      <w:pPr>
        <w:widowControl w:val="0"/>
        <w:tabs>
          <w:tab w:val="left" w:pos="90"/>
        </w:tabs>
        <w:jc w:val="right"/>
        <w:rPr>
          <w:b/>
          <w:snapToGrid w:val="0"/>
          <w:color w:val="000000"/>
          <w:sz w:val="16"/>
        </w:rPr>
      </w:pPr>
    </w:p>
    <w:p w14:paraId="1D64E4DB" w14:textId="77777777" w:rsidR="004944D8" w:rsidRDefault="004944D8">
      <w:pPr>
        <w:widowControl w:val="0"/>
        <w:tabs>
          <w:tab w:val="left" w:pos="90"/>
        </w:tabs>
        <w:jc w:val="right"/>
        <w:rPr>
          <w:b/>
          <w:snapToGrid w:val="0"/>
          <w:color w:val="000000"/>
        </w:rPr>
      </w:pPr>
      <w:r>
        <w:rPr>
          <w:b/>
          <w:snapToGrid w:val="0"/>
          <w:color w:val="000000"/>
          <w:sz w:val="16"/>
        </w:rPr>
        <w:t>FESTE NAZIONALI</w:t>
      </w:r>
    </w:p>
    <w:p w14:paraId="42AC5789" w14:textId="77777777" w:rsidR="004944D8" w:rsidRDefault="004944D8">
      <w:pPr>
        <w:rPr>
          <w:color w:val="000080"/>
          <w:sz w:val="32"/>
        </w:rPr>
      </w:pPr>
    </w:p>
    <w:p w14:paraId="68A70287" w14:textId="77777777" w:rsidR="00AB1C20" w:rsidRPr="00DB6953" w:rsidRDefault="00AB1C20">
      <w:pPr>
        <w:rPr>
          <w:color w:val="000080"/>
          <w:sz w:val="24"/>
          <w:szCs w:val="24"/>
        </w:rPr>
      </w:pPr>
    </w:p>
    <w:p w14:paraId="6A18D420" w14:textId="77777777" w:rsidR="004944D8" w:rsidRDefault="004944D8">
      <w:pPr>
        <w:pBdr>
          <w:bottom w:val="single" w:sz="6" w:space="1" w:color="auto"/>
        </w:pBdr>
        <w:rPr>
          <w:color w:val="000080"/>
        </w:rPr>
      </w:pPr>
      <w:r>
        <w:rPr>
          <w:color w:val="000080"/>
          <w:sz w:val="32"/>
        </w:rPr>
        <w:t>aprile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070D070A" w14:textId="77777777">
        <w:trPr>
          <w:trHeight w:hRule="exact" w:val="270"/>
        </w:trPr>
        <w:tc>
          <w:tcPr>
            <w:tcW w:w="567" w:type="dxa"/>
            <w:shd w:val="solid" w:color="FFFFFF" w:fill="auto"/>
            <w:vAlign w:val="center"/>
          </w:tcPr>
          <w:p w14:paraId="558EBCB8" w14:textId="77777777" w:rsidR="004944D8" w:rsidRDefault="004944D8">
            <w:pPr>
              <w:jc w:val="right"/>
              <w:rPr>
                <w:snapToGrid w:val="0"/>
              </w:rPr>
            </w:pPr>
            <w:r>
              <w:rPr>
                <w:snapToGrid w:val="0"/>
              </w:rPr>
              <w:t>4</w:t>
            </w:r>
          </w:p>
        </w:tc>
        <w:tc>
          <w:tcPr>
            <w:tcW w:w="3118" w:type="dxa"/>
            <w:shd w:val="solid" w:color="FFFFFF" w:fill="auto"/>
            <w:vAlign w:val="center"/>
          </w:tcPr>
          <w:p w14:paraId="5FEACAAA" w14:textId="77777777" w:rsidR="004944D8" w:rsidRDefault="004944D8">
            <w:pPr>
              <w:rPr>
                <w:snapToGrid w:val="0"/>
              </w:rPr>
            </w:pPr>
            <w:r>
              <w:rPr>
                <w:snapToGrid w:val="0"/>
              </w:rPr>
              <w:t>Senegal</w:t>
            </w:r>
            <w:r>
              <w:rPr>
                <w:snapToGrid w:val="0"/>
              </w:rPr>
              <w:tab/>
            </w:r>
          </w:p>
        </w:tc>
        <w:tc>
          <w:tcPr>
            <w:tcW w:w="6095" w:type="dxa"/>
            <w:shd w:val="solid" w:color="FFFFFF" w:fill="auto"/>
            <w:vAlign w:val="center"/>
          </w:tcPr>
          <w:p w14:paraId="4D6DC435" w14:textId="77777777" w:rsidR="004944D8" w:rsidRDefault="004944D8">
            <w:pPr>
              <w:rPr>
                <w:snapToGrid w:val="0"/>
              </w:rPr>
            </w:pPr>
            <w:r>
              <w:rPr>
                <w:snapToGrid w:val="0"/>
              </w:rPr>
              <w:t>Repubblica del Senegal</w:t>
            </w:r>
            <w:r>
              <w:rPr>
                <w:snapToGrid w:val="0"/>
              </w:rPr>
              <w:tab/>
            </w:r>
          </w:p>
        </w:tc>
      </w:tr>
      <w:tr w:rsidR="004944D8" w14:paraId="0A2C668F" w14:textId="77777777">
        <w:trPr>
          <w:trHeight w:hRule="exact" w:val="270"/>
        </w:trPr>
        <w:tc>
          <w:tcPr>
            <w:tcW w:w="567" w:type="dxa"/>
            <w:shd w:val="solid" w:color="FFFFFF" w:fill="auto"/>
            <w:vAlign w:val="center"/>
          </w:tcPr>
          <w:p w14:paraId="19D3BFAF" w14:textId="77777777" w:rsidR="004944D8" w:rsidRDefault="004944D8">
            <w:pPr>
              <w:jc w:val="right"/>
              <w:rPr>
                <w:snapToGrid w:val="0"/>
              </w:rPr>
            </w:pPr>
            <w:r>
              <w:rPr>
                <w:snapToGrid w:val="0"/>
              </w:rPr>
              <w:t>17</w:t>
            </w:r>
          </w:p>
        </w:tc>
        <w:tc>
          <w:tcPr>
            <w:tcW w:w="3118" w:type="dxa"/>
            <w:shd w:val="solid" w:color="FFFFFF" w:fill="auto"/>
            <w:vAlign w:val="center"/>
          </w:tcPr>
          <w:p w14:paraId="6B6D6720" w14:textId="77777777" w:rsidR="004944D8" w:rsidRDefault="004944D8">
            <w:pPr>
              <w:rPr>
                <w:snapToGrid w:val="0"/>
              </w:rPr>
            </w:pPr>
            <w:r>
              <w:rPr>
                <w:snapToGrid w:val="0"/>
              </w:rPr>
              <w:t>Siria</w:t>
            </w:r>
            <w:r>
              <w:rPr>
                <w:snapToGrid w:val="0"/>
              </w:rPr>
              <w:tab/>
            </w:r>
          </w:p>
        </w:tc>
        <w:tc>
          <w:tcPr>
            <w:tcW w:w="6095" w:type="dxa"/>
            <w:shd w:val="solid" w:color="FFFFFF" w:fill="auto"/>
            <w:vAlign w:val="center"/>
          </w:tcPr>
          <w:p w14:paraId="5F1A2C90" w14:textId="77777777" w:rsidR="004944D8" w:rsidRDefault="004944D8">
            <w:pPr>
              <w:rPr>
                <w:snapToGrid w:val="0"/>
              </w:rPr>
            </w:pPr>
            <w:r>
              <w:rPr>
                <w:snapToGrid w:val="0"/>
              </w:rPr>
              <w:t>Repubblica Araba Siriana</w:t>
            </w:r>
            <w:r>
              <w:rPr>
                <w:snapToGrid w:val="0"/>
              </w:rPr>
              <w:tab/>
            </w:r>
          </w:p>
        </w:tc>
      </w:tr>
      <w:tr w:rsidR="004944D8" w14:paraId="0F8447D4" w14:textId="77777777">
        <w:trPr>
          <w:trHeight w:hRule="exact" w:val="270"/>
        </w:trPr>
        <w:tc>
          <w:tcPr>
            <w:tcW w:w="567" w:type="dxa"/>
            <w:shd w:val="solid" w:color="FFFFFF" w:fill="auto"/>
            <w:vAlign w:val="center"/>
          </w:tcPr>
          <w:p w14:paraId="6467320C" w14:textId="77777777" w:rsidR="004944D8" w:rsidRDefault="004944D8">
            <w:pPr>
              <w:jc w:val="right"/>
              <w:rPr>
                <w:snapToGrid w:val="0"/>
              </w:rPr>
            </w:pPr>
            <w:r>
              <w:rPr>
                <w:snapToGrid w:val="0"/>
              </w:rPr>
              <w:t>18</w:t>
            </w:r>
          </w:p>
        </w:tc>
        <w:tc>
          <w:tcPr>
            <w:tcW w:w="3118" w:type="dxa"/>
            <w:shd w:val="solid" w:color="FFFFFF" w:fill="auto"/>
            <w:vAlign w:val="center"/>
          </w:tcPr>
          <w:p w14:paraId="65F7D5BE" w14:textId="77777777" w:rsidR="004944D8" w:rsidRDefault="004944D8">
            <w:pPr>
              <w:rPr>
                <w:snapToGrid w:val="0"/>
              </w:rPr>
            </w:pPr>
            <w:r>
              <w:rPr>
                <w:snapToGrid w:val="0"/>
              </w:rPr>
              <w:t>Zimbabwe</w:t>
            </w:r>
          </w:p>
        </w:tc>
        <w:tc>
          <w:tcPr>
            <w:tcW w:w="6095" w:type="dxa"/>
            <w:shd w:val="solid" w:color="FFFFFF" w:fill="auto"/>
            <w:vAlign w:val="center"/>
          </w:tcPr>
          <w:p w14:paraId="6FCFBCA0" w14:textId="77777777" w:rsidR="004944D8" w:rsidRDefault="004944D8">
            <w:pPr>
              <w:rPr>
                <w:snapToGrid w:val="0"/>
              </w:rPr>
            </w:pPr>
            <w:r>
              <w:rPr>
                <w:snapToGrid w:val="0"/>
              </w:rPr>
              <w:t>Repubblica dello Zimbabwe</w:t>
            </w:r>
            <w:r>
              <w:rPr>
                <w:snapToGrid w:val="0"/>
              </w:rPr>
              <w:tab/>
            </w:r>
          </w:p>
        </w:tc>
      </w:tr>
      <w:tr w:rsidR="004944D8" w14:paraId="5FFAA8DB" w14:textId="77777777">
        <w:trPr>
          <w:trHeight w:hRule="exact" w:val="270"/>
        </w:trPr>
        <w:tc>
          <w:tcPr>
            <w:tcW w:w="567" w:type="dxa"/>
            <w:shd w:val="solid" w:color="FFFFFF" w:fill="auto"/>
            <w:vAlign w:val="center"/>
          </w:tcPr>
          <w:p w14:paraId="60C453AD" w14:textId="77777777" w:rsidR="004944D8" w:rsidRDefault="004944D8">
            <w:pPr>
              <w:jc w:val="right"/>
              <w:rPr>
                <w:snapToGrid w:val="0"/>
              </w:rPr>
            </w:pPr>
            <w:r>
              <w:rPr>
                <w:snapToGrid w:val="0"/>
              </w:rPr>
              <w:t>26</w:t>
            </w:r>
          </w:p>
        </w:tc>
        <w:tc>
          <w:tcPr>
            <w:tcW w:w="3118" w:type="dxa"/>
            <w:shd w:val="solid" w:color="FFFFFF" w:fill="auto"/>
            <w:vAlign w:val="center"/>
          </w:tcPr>
          <w:p w14:paraId="66CAEE82" w14:textId="77777777" w:rsidR="004944D8" w:rsidRDefault="004944D8">
            <w:pPr>
              <w:rPr>
                <w:snapToGrid w:val="0"/>
              </w:rPr>
            </w:pPr>
            <w:r>
              <w:rPr>
                <w:snapToGrid w:val="0"/>
              </w:rPr>
              <w:t>Tanzania</w:t>
            </w:r>
          </w:p>
        </w:tc>
        <w:tc>
          <w:tcPr>
            <w:tcW w:w="6095" w:type="dxa"/>
            <w:shd w:val="solid" w:color="FFFFFF" w:fill="auto"/>
            <w:vAlign w:val="center"/>
          </w:tcPr>
          <w:p w14:paraId="122CE931" w14:textId="77777777" w:rsidR="004944D8" w:rsidRDefault="004944D8">
            <w:pPr>
              <w:rPr>
                <w:snapToGrid w:val="0"/>
              </w:rPr>
            </w:pPr>
            <w:r>
              <w:rPr>
                <w:snapToGrid w:val="0"/>
              </w:rPr>
              <w:t>Repubblica Unita della Tanzania</w:t>
            </w:r>
            <w:r>
              <w:rPr>
                <w:snapToGrid w:val="0"/>
              </w:rPr>
              <w:tab/>
            </w:r>
          </w:p>
        </w:tc>
      </w:tr>
      <w:tr w:rsidR="006C6CCF" w14:paraId="1D178022" w14:textId="77777777">
        <w:trPr>
          <w:trHeight w:hRule="exact" w:val="270"/>
        </w:trPr>
        <w:tc>
          <w:tcPr>
            <w:tcW w:w="567" w:type="dxa"/>
            <w:shd w:val="solid" w:color="FFFFFF" w:fill="auto"/>
            <w:vAlign w:val="center"/>
          </w:tcPr>
          <w:p w14:paraId="2E2CD245" w14:textId="77777777" w:rsidR="006C6CCF" w:rsidRDefault="006C6CCF" w:rsidP="00312490">
            <w:pPr>
              <w:jc w:val="right"/>
              <w:rPr>
                <w:snapToGrid w:val="0"/>
              </w:rPr>
            </w:pPr>
            <w:r>
              <w:rPr>
                <w:snapToGrid w:val="0"/>
              </w:rPr>
              <w:t>27</w:t>
            </w:r>
          </w:p>
        </w:tc>
        <w:tc>
          <w:tcPr>
            <w:tcW w:w="3118" w:type="dxa"/>
            <w:shd w:val="solid" w:color="FFFFFF" w:fill="auto"/>
            <w:vAlign w:val="center"/>
          </w:tcPr>
          <w:p w14:paraId="088B6C73" w14:textId="77777777" w:rsidR="006C6CCF" w:rsidRDefault="006C6CCF" w:rsidP="00312490">
            <w:pPr>
              <w:rPr>
                <w:snapToGrid w:val="0"/>
              </w:rPr>
            </w:pPr>
            <w:r>
              <w:rPr>
                <w:snapToGrid w:val="0"/>
              </w:rPr>
              <w:t xml:space="preserve">Paesi Bassi </w:t>
            </w:r>
          </w:p>
        </w:tc>
        <w:tc>
          <w:tcPr>
            <w:tcW w:w="6095" w:type="dxa"/>
            <w:shd w:val="solid" w:color="FFFFFF" w:fill="auto"/>
            <w:vAlign w:val="center"/>
          </w:tcPr>
          <w:p w14:paraId="67CC20E9" w14:textId="77777777" w:rsidR="006C6CCF" w:rsidRDefault="006C6CCF" w:rsidP="00312490">
            <w:pPr>
              <w:rPr>
                <w:snapToGrid w:val="0"/>
              </w:rPr>
            </w:pPr>
            <w:r>
              <w:rPr>
                <w:snapToGrid w:val="0"/>
              </w:rPr>
              <w:t>Regno dei Paesi Bassi</w:t>
            </w:r>
            <w:r>
              <w:rPr>
                <w:snapToGrid w:val="0"/>
              </w:rPr>
              <w:tab/>
            </w:r>
          </w:p>
        </w:tc>
      </w:tr>
      <w:tr w:rsidR="006C6CCF" w14:paraId="4531AB17" w14:textId="77777777">
        <w:trPr>
          <w:trHeight w:hRule="exact" w:val="270"/>
        </w:trPr>
        <w:tc>
          <w:tcPr>
            <w:tcW w:w="567" w:type="dxa"/>
            <w:shd w:val="solid" w:color="FFFFFF" w:fill="auto"/>
            <w:vAlign w:val="center"/>
          </w:tcPr>
          <w:p w14:paraId="299B6B00" w14:textId="77777777" w:rsidR="006C6CCF" w:rsidRDefault="006C6CCF">
            <w:pPr>
              <w:jc w:val="right"/>
              <w:rPr>
                <w:snapToGrid w:val="0"/>
              </w:rPr>
            </w:pPr>
            <w:r>
              <w:rPr>
                <w:snapToGrid w:val="0"/>
              </w:rPr>
              <w:t>27</w:t>
            </w:r>
          </w:p>
        </w:tc>
        <w:tc>
          <w:tcPr>
            <w:tcW w:w="3118" w:type="dxa"/>
            <w:shd w:val="solid" w:color="FFFFFF" w:fill="auto"/>
            <w:vAlign w:val="center"/>
          </w:tcPr>
          <w:p w14:paraId="4A649FE3" w14:textId="77777777" w:rsidR="006C6CCF" w:rsidRDefault="006C6CCF">
            <w:pPr>
              <w:rPr>
                <w:snapToGrid w:val="0"/>
              </w:rPr>
            </w:pPr>
            <w:r>
              <w:rPr>
                <w:snapToGrid w:val="0"/>
              </w:rPr>
              <w:t>Sierra Leone</w:t>
            </w:r>
          </w:p>
        </w:tc>
        <w:tc>
          <w:tcPr>
            <w:tcW w:w="6095" w:type="dxa"/>
            <w:shd w:val="solid" w:color="FFFFFF" w:fill="auto"/>
            <w:vAlign w:val="center"/>
          </w:tcPr>
          <w:p w14:paraId="1156ACD9" w14:textId="77777777" w:rsidR="006C6CCF" w:rsidRDefault="006C6CCF">
            <w:pPr>
              <w:rPr>
                <w:snapToGrid w:val="0"/>
              </w:rPr>
            </w:pPr>
            <w:r>
              <w:rPr>
                <w:snapToGrid w:val="0"/>
              </w:rPr>
              <w:t>Repubblica di Sierra Leone</w:t>
            </w:r>
            <w:r>
              <w:rPr>
                <w:snapToGrid w:val="0"/>
              </w:rPr>
              <w:tab/>
            </w:r>
          </w:p>
        </w:tc>
      </w:tr>
      <w:tr w:rsidR="006C6CCF" w14:paraId="078CD1E3" w14:textId="77777777">
        <w:trPr>
          <w:trHeight w:hRule="exact" w:val="270"/>
        </w:trPr>
        <w:tc>
          <w:tcPr>
            <w:tcW w:w="567" w:type="dxa"/>
            <w:shd w:val="solid" w:color="FFFFFF" w:fill="auto"/>
            <w:vAlign w:val="center"/>
          </w:tcPr>
          <w:p w14:paraId="1D7D7C48" w14:textId="77777777" w:rsidR="006C6CCF" w:rsidRDefault="006C6CCF">
            <w:pPr>
              <w:jc w:val="right"/>
              <w:rPr>
                <w:snapToGrid w:val="0"/>
              </w:rPr>
            </w:pPr>
            <w:r>
              <w:rPr>
                <w:snapToGrid w:val="0"/>
              </w:rPr>
              <w:t>27</w:t>
            </w:r>
          </w:p>
        </w:tc>
        <w:tc>
          <w:tcPr>
            <w:tcW w:w="3118" w:type="dxa"/>
            <w:shd w:val="solid" w:color="FFFFFF" w:fill="auto"/>
            <w:vAlign w:val="center"/>
          </w:tcPr>
          <w:p w14:paraId="72159159" w14:textId="77777777" w:rsidR="006C6CCF" w:rsidRDefault="006C6CCF">
            <w:pPr>
              <w:rPr>
                <w:snapToGrid w:val="0"/>
              </w:rPr>
            </w:pPr>
            <w:r>
              <w:rPr>
                <w:snapToGrid w:val="0"/>
              </w:rPr>
              <w:t>Sud Africa</w:t>
            </w:r>
          </w:p>
        </w:tc>
        <w:tc>
          <w:tcPr>
            <w:tcW w:w="6095" w:type="dxa"/>
            <w:shd w:val="solid" w:color="FFFFFF" w:fill="auto"/>
            <w:vAlign w:val="center"/>
          </w:tcPr>
          <w:p w14:paraId="4075F034" w14:textId="77777777" w:rsidR="006C6CCF" w:rsidRDefault="006C6CCF">
            <w:pPr>
              <w:rPr>
                <w:snapToGrid w:val="0"/>
              </w:rPr>
            </w:pPr>
            <w:r>
              <w:rPr>
                <w:snapToGrid w:val="0"/>
              </w:rPr>
              <w:t>Repubblica del Sud Africa</w:t>
            </w:r>
            <w:r>
              <w:rPr>
                <w:snapToGrid w:val="0"/>
              </w:rPr>
              <w:tab/>
            </w:r>
          </w:p>
        </w:tc>
      </w:tr>
      <w:tr w:rsidR="006C6CCF" w14:paraId="74E54057" w14:textId="77777777">
        <w:trPr>
          <w:trHeight w:hRule="exact" w:val="270"/>
        </w:trPr>
        <w:tc>
          <w:tcPr>
            <w:tcW w:w="567" w:type="dxa"/>
            <w:shd w:val="solid" w:color="FFFFFF" w:fill="auto"/>
            <w:vAlign w:val="center"/>
          </w:tcPr>
          <w:p w14:paraId="405CA085" w14:textId="77777777" w:rsidR="006C6CCF" w:rsidRDefault="006C6CCF">
            <w:pPr>
              <w:jc w:val="right"/>
              <w:rPr>
                <w:snapToGrid w:val="0"/>
              </w:rPr>
            </w:pPr>
            <w:r>
              <w:rPr>
                <w:snapToGrid w:val="0"/>
              </w:rPr>
              <w:t>27</w:t>
            </w:r>
          </w:p>
        </w:tc>
        <w:tc>
          <w:tcPr>
            <w:tcW w:w="3118" w:type="dxa"/>
            <w:shd w:val="solid" w:color="FFFFFF" w:fill="auto"/>
            <w:vAlign w:val="center"/>
          </w:tcPr>
          <w:p w14:paraId="3C86EADA" w14:textId="77777777" w:rsidR="006C6CCF" w:rsidRDefault="006C6CCF">
            <w:pPr>
              <w:rPr>
                <w:snapToGrid w:val="0"/>
              </w:rPr>
            </w:pPr>
            <w:r>
              <w:rPr>
                <w:snapToGrid w:val="0"/>
              </w:rPr>
              <w:t>Togo</w:t>
            </w:r>
            <w:r>
              <w:rPr>
                <w:snapToGrid w:val="0"/>
              </w:rPr>
              <w:tab/>
            </w:r>
          </w:p>
        </w:tc>
        <w:tc>
          <w:tcPr>
            <w:tcW w:w="6095" w:type="dxa"/>
            <w:shd w:val="solid" w:color="FFFFFF" w:fill="auto"/>
            <w:vAlign w:val="center"/>
          </w:tcPr>
          <w:p w14:paraId="1EEC938D" w14:textId="77777777" w:rsidR="006C6CCF" w:rsidRDefault="006C6CCF">
            <w:pPr>
              <w:rPr>
                <w:snapToGrid w:val="0"/>
              </w:rPr>
            </w:pPr>
            <w:r>
              <w:rPr>
                <w:snapToGrid w:val="0"/>
              </w:rPr>
              <w:t>Repubblica del Togo</w:t>
            </w:r>
            <w:r>
              <w:rPr>
                <w:snapToGrid w:val="0"/>
              </w:rPr>
              <w:tab/>
            </w:r>
          </w:p>
        </w:tc>
      </w:tr>
    </w:tbl>
    <w:p w14:paraId="19E24BAF" w14:textId="77777777" w:rsidR="004944D8" w:rsidRDefault="004944D8">
      <w:pPr>
        <w:rPr>
          <w:sz w:val="32"/>
        </w:rPr>
      </w:pPr>
    </w:p>
    <w:p w14:paraId="197E38A4" w14:textId="77777777" w:rsidR="004944D8" w:rsidRDefault="004944D8">
      <w:pPr>
        <w:pBdr>
          <w:bottom w:val="single" w:sz="6" w:space="1" w:color="auto"/>
        </w:pBdr>
        <w:rPr>
          <w:color w:val="000080"/>
          <w:sz w:val="32"/>
        </w:rPr>
      </w:pPr>
      <w:r>
        <w:rPr>
          <w:color w:val="000080"/>
          <w:sz w:val="32"/>
        </w:rPr>
        <w:t>maggio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B04188" w14:paraId="4DBCD64D" w14:textId="77777777">
        <w:trPr>
          <w:trHeight w:hRule="exact" w:val="270"/>
        </w:trPr>
        <w:tc>
          <w:tcPr>
            <w:tcW w:w="567" w:type="dxa"/>
            <w:shd w:val="solid" w:color="FFFFFF" w:fill="auto"/>
            <w:vAlign w:val="center"/>
          </w:tcPr>
          <w:p w14:paraId="1A4FAAAC" w14:textId="77777777" w:rsidR="00B04188" w:rsidRDefault="00B04188">
            <w:pPr>
              <w:jc w:val="right"/>
              <w:rPr>
                <w:snapToGrid w:val="0"/>
              </w:rPr>
            </w:pPr>
            <w:r>
              <w:rPr>
                <w:snapToGrid w:val="0"/>
              </w:rPr>
              <w:t>3</w:t>
            </w:r>
          </w:p>
        </w:tc>
        <w:tc>
          <w:tcPr>
            <w:tcW w:w="3118" w:type="dxa"/>
            <w:shd w:val="solid" w:color="FFFFFF" w:fill="auto"/>
            <w:vAlign w:val="center"/>
          </w:tcPr>
          <w:p w14:paraId="7D5339B5" w14:textId="77777777" w:rsidR="00B04188" w:rsidRDefault="00B04188">
            <w:pPr>
              <w:rPr>
                <w:snapToGrid w:val="0"/>
              </w:rPr>
            </w:pPr>
            <w:r>
              <w:rPr>
                <w:snapToGrid w:val="0"/>
              </w:rPr>
              <w:t>Polonia</w:t>
            </w:r>
            <w:r>
              <w:rPr>
                <w:snapToGrid w:val="0"/>
              </w:rPr>
              <w:tab/>
            </w:r>
          </w:p>
        </w:tc>
        <w:tc>
          <w:tcPr>
            <w:tcW w:w="6095" w:type="dxa"/>
            <w:shd w:val="solid" w:color="FFFFFF" w:fill="auto"/>
            <w:vAlign w:val="center"/>
          </w:tcPr>
          <w:p w14:paraId="7CD9E1EA" w14:textId="77777777" w:rsidR="00B04188" w:rsidRDefault="00B04188">
            <w:pPr>
              <w:rPr>
                <w:snapToGrid w:val="0"/>
              </w:rPr>
            </w:pPr>
            <w:r>
              <w:rPr>
                <w:snapToGrid w:val="0"/>
              </w:rPr>
              <w:t>Repubblica di Polonia</w:t>
            </w:r>
            <w:r>
              <w:rPr>
                <w:snapToGrid w:val="0"/>
              </w:rPr>
              <w:tab/>
            </w:r>
          </w:p>
        </w:tc>
      </w:tr>
      <w:tr w:rsidR="00104FE9" w14:paraId="4F578ED6" w14:textId="77777777">
        <w:trPr>
          <w:trHeight w:hRule="exact" w:val="270"/>
        </w:trPr>
        <w:tc>
          <w:tcPr>
            <w:tcW w:w="567" w:type="dxa"/>
            <w:shd w:val="solid" w:color="FFFFFF" w:fill="auto"/>
            <w:vAlign w:val="center"/>
          </w:tcPr>
          <w:p w14:paraId="60763165" w14:textId="77777777" w:rsidR="00104FE9" w:rsidRDefault="00104FE9">
            <w:pPr>
              <w:jc w:val="right"/>
              <w:rPr>
                <w:snapToGrid w:val="0"/>
              </w:rPr>
            </w:pPr>
            <w:r>
              <w:rPr>
                <w:snapToGrid w:val="0"/>
              </w:rPr>
              <w:t>9</w:t>
            </w:r>
          </w:p>
        </w:tc>
        <w:tc>
          <w:tcPr>
            <w:tcW w:w="3118" w:type="dxa"/>
            <w:shd w:val="solid" w:color="FFFFFF" w:fill="auto"/>
            <w:vAlign w:val="center"/>
          </w:tcPr>
          <w:p w14:paraId="3151DF56" w14:textId="77777777" w:rsidR="00104FE9" w:rsidRDefault="00104FE9">
            <w:pPr>
              <w:rPr>
                <w:snapToGrid w:val="0"/>
              </w:rPr>
            </w:pPr>
            <w:r>
              <w:rPr>
                <w:snapToGrid w:val="0"/>
              </w:rPr>
              <w:t>Israele</w:t>
            </w:r>
          </w:p>
        </w:tc>
        <w:tc>
          <w:tcPr>
            <w:tcW w:w="6095" w:type="dxa"/>
            <w:shd w:val="solid" w:color="FFFFFF" w:fill="auto"/>
            <w:vAlign w:val="center"/>
          </w:tcPr>
          <w:p w14:paraId="2CF1B272" w14:textId="77777777" w:rsidR="00104FE9" w:rsidRDefault="00104FE9">
            <w:pPr>
              <w:rPr>
                <w:snapToGrid w:val="0"/>
              </w:rPr>
            </w:pPr>
            <w:r>
              <w:rPr>
                <w:snapToGrid w:val="0"/>
              </w:rPr>
              <w:t>Stato d’Israele</w:t>
            </w:r>
          </w:p>
        </w:tc>
      </w:tr>
      <w:tr w:rsidR="00B04188" w14:paraId="6CD26336" w14:textId="77777777">
        <w:trPr>
          <w:trHeight w:hRule="exact" w:val="270"/>
        </w:trPr>
        <w:tc>
          <w:tcPr>
            <w:tcW w:w="567" w:type="dxa"/>
            <w:shd w:val="solid" w:color="FFFFFF" w:fill="auto"/>
            <w:vAlign w:val="center"/>
          </w:tcPr>
          <w:p w14:paraId="6D0F9642" w14:textId="77777777" w:rsidR="00B04188" w:rsidRDefault="00B04188">
            <w:pPr>
              <w:jc w:val="right"/>
              <w:rPr>
                <w:snapToGrid w:val="0"/>
              </w:rPr>
            </w:pPr>
            <w:r>
              <w:rPr>
                <w:snapToGrid w:val="0"/>
              </w:rPr>
              <w:t>14</w:t>
            </w:r>
          </w:p>
        </w:tc>
        <w:tc>
          <w:tcPr>
            <w:tcW w:w="3118" w:type="dxa"/>
            <w:shd w:val="solid" w:color="FFFFFF" w:fill="auto"/>
            <w:vAlign w:val="center"/>
          </w:tcPr>
          <w:p w14:paraId="0A045F1C" w14:textId="77777777" w:rsidR="00B04188" w:rsidRDefault="00B04188">
            <w:pPr>
              <w:rPr>
                <w:snapToGrid w:val="0"/>
              </w:rPr>
            </w:pPr>
            <w:r>
              <w:rPr>
                <w:snapToGrid w:val="0"/>
              </w:rPr>
              <w:t>Paraguay</w:t>
            </w:r>
          </w:p>
        </w:tc>
        <w:tc>
          <w:tcPr>
            <w:tcW w:w="6095" w:type="dxa"/>
            <w:shd w:val="solid" w:color="FFFFFF" w:fill="auto"/>
            <w:vAlign w:val="center"/>
          </w:tcPr>
          <w:p w14:paraId="64C175D5" w14:textId="77777777" w:rsidR="00B04188" w:rsidRDefault="00B04188">
            <w:pPr>
              <w:rPr>
                <w:snapToGrid w:val="0"/>
              </w:rPr>
            </w:pPr>
            <w:r>
              <w:rPr>
                <w:snapToGrid w:val="0"/>
              </w:rPr>
              <w:t>Repubblica del Paraguay</w:t>
            </w:r>
            <w:r>
              <w:rPr>
                <w:snapToGrid w:val="0"/>
              </w:rPr>
              <w:tab/>
            </w:r>
          </w:p>
        </w:tc>
      </w:tr>
      <w:tr w:rsidR="00B04188" w14:paraId="28AC281C" w14:textId="77777777">
        <w:trPr>
          <w:trHeight w:hRule="exact" w:val="270"/>
        </w:trPr>
        <w:tc>
          <w:tcPr>
            <w:tcW w:w="567" w:type="dxa"/>
            <w:shd w:val="solid" w:color="FFFFFF" w:fill="auto"/>
            <w:vAlign w:val="center"/>
          </w:tcPr>
          <w:p w14:paraId="5E3511F7" w14:textId="77777777" w:rsidR="00B04188" w:rsidRDefault="00B04188">
            <w:pPr>
              <w:jc w:val="right"/>
              <w:rPr>
                <w:snapToGrid w:val="0"/>
              </w:rPr>
            </w:pPr>
            <w:r>
              <w:rPr>
                <w:snapToGrid w:val="0"/>
              </w:rPr>
              <w:t>17</w:t>
            </w:r>
          </w:p>
        </w:tc>
        <w:tc>
          <w:tcPr>
            <w:tcW w:w="3118" w:type="dxa"/>
            <w:shd w:val="solid" w:color="FFFFFF" w:fill="auto"/>
            <w:vAlign w:val="center"/>
          </w:tcPr>
          <w:p w14:paraId="34FF1A9B" w14:textId="77777777" w:rsidR="00B04188" w:rsidRDefault="00B04188">
            <w:pPr>
              <w:rPr>
                <w:snapToGrid w:val="0"/>
              </w:rPr>
            </w:pPr>
            <w:r>
              <w:rPr>
                <w:snapToGrid w:val="0"/>
              </w:rPr>
              <w:t>Norvegia</w:t>
            </w:r>
          </w:p>
        </w:tc>
        <w:tc>
          <w:tcPr>
            <w:tcW w:w="6095" w:type="dxa"/>
            <w:shd w:val="solid" w:color="FFFFFF" w:fill="auto"/>
            <w:vAlign w:val="center"/>
          </w:tcPr>
          <w:p w14:paraId="39AC7909" w14:textId="77777777" w:rsidR="00B04188" w:rsidRDefault="00B04188">
            <w:pPr>
              <w:rPr>
                <w:snapToGrid w:val="0"/>
              </w:rPr>
            </w:pPr>
            <w:r>
              <w:rPr>
                <w:snapToGrid w:val="0"/>
              </w:rPr>
              <w:t>Regno di Norvegia</w:t>
            </w:r>
            <w:r>
              <w:rPr>
                <w:snapToGrid w:val="0"/>
              </w:rPr>
              <w:tab/>
            </w:r>
          </w:p>
        </w:tc>
      </w:tr>
      <w:tr w:rsidR="00B04188" w14:paraId="4A87316D" w14:textId="77777777">
        <w:trPr>
          <w:trHeight w:hRule="exact" w:val="270"/>
        </w:trPr>
        <w:tc>
          <w:tcPr>
            <w:tcW w:w="567" w:type="dxa"/>
            <w:shd w:val="solid" w:color="FFFFFF" w:fill="auto"/>
            <w:vAlign w:val="center"/>
          </w:tcPr>
          <w:p w14:paraId="6F8B8BD7" w14:textId="77777777" w:rsidR="00B04188" w:rsidRDefault="00B04188">
            <w:pPr>
              <w:jc w:val="right"/>
              <w:rPr>
                <w:snapToGrid w:val="0"/>
              </w:rPr>
            </w:pPr>
            <w:r>
              <w:rPr>
                <w:snapToGrid w:val="0"/>
              </w:rPr>
              <w:t>20</w:t>
            </w:r>
          </w:p>
        </w:tc>
        <w:tc>
          <w:tcPr>
            <w:tcW w:w="3118" w:type="dxa"/>
            <w:shd w:val="solid" w:color="FFFFFF" w:fill="auto"/>
            <w:vAlign w:val="center"/>
          </w:tcPr>
          <w:p w14:paraId="5780B6DB" w14:textId="77777777" w:rsidR="00B04188" w:rsidRDefault="00B04188">
            <w:pPr>
              <w:rPr>
                <w:snapToGrid w:val="0"/>
              </w:rPr>
            </w:pPr>
            <w:r>
              <w:rPr>
                <w:snapToGrid w:val="0"/>
              </w:rPr>
              <w:t>Camerun</w:t>
            </w:r>
            <w:r>
              <w:rPr>
                <w:snapToGrid w:val="0"/>
              </w:rPr>
              <w:tab/>
            </w:r>
          </w:p>
        </w:tc>
        <w:tc>
          <w:tcPr>
            <w:tcW w:w="6095" w:type="dxa"/>
            <w:shd w:val="solid" w:color="FFFFFF" w:fill="auto"/>
            <w:vAlign w:val="center"/>
          </w:tcPr>
          <w:p w14:paraId="7FF3E438" w14:textId="77777777" w:rsidR="00B04188" w:rsidRDefault="00B04188">
            <w:pPr>
              <w:rPr>
                <w:snapToGrid w:val="0"/>
              </w:rPr>
            </w:pPr>
            <w:r>
              <w:rPr>
                <w:snapToGrid w:val="0"/>
              </w:rPr>
              <w:t>Repubblica del Camerun</w:t>
            </w:r>
            <w:r>
              <w:rPr>
                <w:snapToGrid w:val="0"/>
              </w:rPr>
              <w:tab/>
            </w:r>
          </w:p>
        </w:tc>
      </w:tr>
      <w:tr w:rsidR="00B04188" w14:paraId="6249E0F0" w14:textId="77777777">
        <w:trPr>
          <w:trHeight w:hRule="exact" w:val="270"/>
        </w:trPr>
        <w:tc>
          <w:tcPr>
            <w:tcW w:w="567" w:type="dxa"/>
            <w:shd w:val="solid" w:color="FFFFFF" w:fill="auto"/>
            <w:vAlign w:val="center"/>
          </w:tcPr>
          <w:p w14:paraId="3F8010D1" w14:textId="77777777" w:rsidR="00B04188" w:rsidRDefault="00B04188">
            <w:pPr>
              <w:jc w:val="right"/>
              <w:rPr>
                <w:snapToGrid w:val="0"/>
              </w:rPr>
            </w:pPr>
            <w:r>
              <w:rPr>
                <w:snapToGrid w:val="0"/>
              </w:rPr>
              <w:t>22</w:t>
            </w:r>
          </w:p>
        </w:tc>
        <w:tc>
          <w:tcPr>
            <w:tcW w:w="3118" w:type="dxa"/>
            <w:shd w:val="solid" w:color="FFFFFF" w:fill="auto"/>
            <w:vAlign w:val="center"/>
          </w:tcPr>
          <w:p w14:paraId="2F12032F" w14:textId="77777777" w:rsidR="00B04188" w:rsidRDefault="00B04188">
            <w:pPr>
              <w:rPr>
                <w:snapToGrid w:val="0"/>
              </w:rPr>
            </w:pPr>
            <w:r>
              <w:rPr>
                <w:snapToGrid w:val="0"/>
              </w:rPr>
              <w:t>Yemen</w:t>
            </w:r>
            <w:r>
              <w:rPr>
                <w:snapToGrid w:val="0"/>
              </w:rPr>
              <w:tab/>
            </w:r>
          </w:p>
        </w:tc>
        <w:tc>
          <w:tcPr>
            <w:tcW w:w="6095" w:type="dxa"/>
            <w:shd w:val="solid" w:color="FFFFFF" w:fill="auto"/>
            <w:vAlign w:val="center"/>
          </w:tcPr>
          <w:p w14:paraId="6110F312" w14:textId="77777777" w:rsidR="00B04188" w:rsidRDefault="00B04188">
            <w:pPr>
              <w:rPr>
                <w:snapToGrid w:val="0"/>
              </w:rPr>
            </w:pPr>
            <w:r>
              <w:rPr>
                <w:snapToGrid w:val="0"/>
              </w:rPr>
              <w:t>Repubblica dello Yemen</w:t>
            </w:r>
            <w:r>
              <w:rPr>
                <w:snapToGrid w:val="0"/>
              </w:rPr>
              <w:tab/>
            </w:r>
          </w:p>
        </w:tc>
      </w:tr>
      <w:tr w:rsidR="00B04188" w14:paraId="76FE2DAD" w14:textId="77777777">
        <w:trPr>
          <w:trHeight w:hRule="exact" w:val="270"/>
        </w:trPr>
        <w:tc>
          <w:tcPr>
            <w:tcW w:w="567" w:type="dxa"/>
            <w:shd w:val="solid" w:color="FFFFFF" w:fill="auto"/>
            <w:vAlign w:val="center"/>
          </w:tcPr>
          <w:p w14:paraId="47474A81" w14:textId="77777777" w:rsidR="00B04188" w:rsidRDefault="00B04188">
            <w:pPr>
              <w:jc w:val="right"/>
              <w:rPr>
                <w:snapToGrid w:val="0"/>
              </w:rPr>
            </w:pPr>
            <w:r>
              <w:rPr>
                <w:snapToGrid w:val="0"/>
              </w:rPr>
              <w:t>24</w:t>
            </w:r>
          </w:p>
        </w:tc>
        <w:tc>
          <w:tcPr>
            <w:tcW w:w="3118" w:type="dxa"/>
            <w:shd w:val="solid" w:color="FFFFFF" w:fill="auto"/>
            <w:vAlign w:val="center"/>
          </w:tcPr>
          <w:p w14:paraId="1501FF3F" w14:textId="77777777" w:rsidR="00B04188" w:rsidRDefault="00B04188">
            <w:pPr>
              <w:rPr>
                <w:snapToGrid w:val="0"/>
              </w:rPr>
            </w:pPr>
            <w:r>
              <w:rPr>
                <w:snapToGrid w:val="0"/>
              </w:rPr>
              <w:t>Eritrea</w:t>
            </w:r>
            <w:r>
              <w:rPr>
                <w:snapToGrid w:val="0"/>
              </w:rPr>
              <w:tab/>
            </w:r>
          </w:p>
        </w:tc>
        <w:tc>
          <w:tcPr>
            <w:tcW w:w="6095" w:type="dxa"/>
            <w:shd w:val="solid" w:color="FFFFFF" w:fill="auto"/>
            <w:vAlign w:val="center"/>
          </w:tcPr>
          <w:p w14:paraId="08A9D933" w14:textId="77777777" w:rsidR="00B04188" w:rsidRDefault="00B04188">
            <w:pPr>
              <w:rPr>
                <w:snapToGrid w:val="0"/>
              </w:rPr>
            </w:pPr>
            <w:r>
              <w:rPr>
                <w:snapToGrid w:val="0"/>
              </w:rPr>
              <w:t>Stato di Eritrea</w:t>
            </w:r>
            <w:r>
              <w:rPr>
                <w:snapToGrid w:val="0"/>
              </w:rPr>
              <w:tab/>
            </w:r>
          </w:p>
        </w:tc>
      </w:tr>
      <w:tr w:rsidR="00B04188" w14:paraId="6C806FB9" w14:textId="77777777">
        <w:trPr>
          <w:trHeight w:hRule="exact" w:val="270"/>
        </w:trPr>
        <w:tc>
          <w:tcPr>
            <w:tcW w:w="567" w:type="dxa"/>
            <w:shd w:val="solid" w:color="FFFFFF" w:fill="auto"/>
            <w:vAlign w:val="center"/>
          </w:tcPr>
          <w:p w14:paraId="102B2FE0" w14:textId="77777777" w:rsidR="00B04188" w:rsidRDefault="00B04188">
            <w:pPr>
              <w:jc w:val="right"/>
              <w:rPr>
                <w:snapToGrid w:val="0"/>
              </w:rPr>
            </w:pPr>
            <w:r>
              <w:rPr>
                <w:snapToGrid w:val="0"/>
              </w:rPr>
              <w:t>25</w:t>
            </w:r>
          </w:p>
        </w:tc>
        <w:tc>
          <w:tcPr>
            <w:tcW w:w="3118" w:type="dxa"/>
            <w:shd w:val="solid" w:color="FFFFFF" w:fill="auto"/>
            <w:vAlign w:val="center"/>
          </w:tcPr>
          <w:p w14:paraId="63D858BF" w14:textId="77777777" w:rsidR="00B04188" w:rsidRDefault="00B04188">
            <w:pPr>
              <w:rPr>
                <w:snapToGrid w:val="0"/>
              </w:rPr>
            </w:pPr>
            <w:r>
              <w:rPr>
                <w:snapToGrid w:val="0"/>
              </w:rPr>
              <w:t xml:space="preserve">Argentina </w:t>
            </w:r>
          </w:p>
        </w:tc>
        <w:tc>
          <w:tcPr>
            <w:tcW w:w="6095" w:type="dxa"/>
            <w:shd w:val="solid" w:color="FFFFFF" w:fill="auto"/>
            <w:vAlign w:val="center"/>
          </w:tcPr>
          <w:p w14:paraId="7DD19650" w14:textId="77777777" w:rsidR="00B04188" w:rsidRDefault="00B04188">
            <w:pPr>
              <w:rPr>
                <w:snapToGrid w:val="0"/>
              </w:rPr>
            </w:pPr>
            <w:r>
              <w:rPr>
                <w:snapToGrid w:val="0"/>
              </w:rPr>
              <w:t>Repubblica Argentina</w:t>
            </w:r>
            <w:r>
              <w:rPr>
                <w:snapToGrid w:val="0"/>
              </w:rPr>
              <w:tab/>
            </w:r>
          </w:p>
        </w:tc>
      </w:tr>
      <w:tr w:rsidR="00B04188" w14:paraId="4622787B" w14:textId="77777777">
        <w:trPr>
          <w:trHeight w:hRule="exact" w:val="270"/>
        </w:trPr>
        <w:tc>
          <w:tcPr>
            <w:tcW w:w="567" w:type="dxa"/>
            <w:shd w:val="solid" w:color="FFFFFF" w:fill="auto"/>
            <w:vAlign w:val="center"/>
          </w:tcPr>
          <w:p w14:paraId="164B055E" w14:textId="77777777" w:rsidR="00B04188" w:rsidRDefault="00B04188">
            <w:pPr>
              <w:jc w:val="right"/>
              <w:rPr>
                <w:snapToGrid w:val="0"/>
              </w:rPr>
            </w:pPr>
            <w:r>
              <w:rPr>
                <w:snapToGrid w:val="0"/>
              </w:rPr>
              <w:t>25</w:t>
            </w:r>
          </w:p>
        </w:tc>
        <w:tc>
          <w:tcPr>
            <w:tcW w:w="3118" w:type="dxa"/>
            <w:shd w:val="solid" w:color="FFFFFF" w:fill="auto"/>
            <w:vAlign w:val="center"/>
          </w:tcPr>
          <w:p w14:paraId="5719B60C" w14:textId="77777777" w:rsidR="00B04188" w:rsidRDefault="00B04188">
            <w:pPr>
              <w:rPr>
                <w:snapToGrid w:val="0"/>
              </w:rPr>
            </w:pPr>
            <w:r>
              <w:rPr>
                <w:snapToGrid w:val="0"/>
              </w:rPr>
              <w:t xml:space="preserve">Giordania </w:t>
            </w:r>
          </w:p>
        </w:tc>
        <w:tc>
          <w:tcPr>
            <w:tcW w:w="6095" w:type="dxa"/>
            <w:shd w:val="solid" w:color="FFFFFF" w:fill="auto"/>
            <w:vAlign w:val="center"/>
          </w:tcPr>
          <w:p w14:paraId="1069CE78" w14:textId="77777777" w:rsidR="00B04188" w:rsidRDefault="00B04188">
            <w:pPr>
              <w:rPr>
                <w:snapToGrid w:val="0"/>
              </w:rPr>
            </w:pPr>
            <w:r>
              <w:rPr>
                <w:snapToGrid w:val="0"/>
              </w:rPr>
              <w:t>Regno Hascemita di Giordania</w:t>
            </w:r>
            <w:r>
              <w:rPr>
                <w:snapToGrid w:val="0"/>
              </w:rPr>
              <w:tab/>
            </w:r>
          </w:p>
        </w:tc>
      </w:tr>
      <w:tr w:rsidR="00B04188" w14:paraId="47BFDA67" w14:textId="77777777">
        <w:trPr>
          <w:trHeight w:hRule="exact" w:val="270"/>
        </w:trPr>
        <w:tc>
          <w:tcPr>
            <w:tcW w:w="567" w:type="dxa"/>
            <w:shd w:val="solid" w:color="FFFFFF" w:fill="auto"/>
            <w:vAlign w:val="center"/>
          </w:tcPr>
          <w:p w14:paraId="3374EAF0" w14:textId="77777777" w:rsidR="00B04188" w:rsidRDefault="00B04188">
            <w:pPr>
              <w:jc w:val="right"/>
              <w:rPr>
                <w:snapToGrid w:val="0"/>
              </w:rPr>
            </w:pPr>
            <w:r>
              <w:rPr>
                <w:snapToGrid w:val="0"/>
              </w:rPr>
              <w:t>26</w:t>
            </w:r>
          </w:p>
        </w:tc>
        <w:tc>
          <w:tcPr>
            <w:tcW w:w="3118" w:type="dxa"/>
            <w:shd w:val="solid" w:color="FFFFFF" w:fill="auto"/>
            <w:vAlign w:val="center"/>
          </w:tcPr>
          <w:p w14:paraId="2765D461" w14:textId="77777777" w:rsidR="00B04188" w:rsidRDefault="00B04188">
            <w:pPr>
              <w:rPr>
                <w:snapToGrid w:val="0"/>
              </w:rPr>
            </w:pPr>
            <w:r>
              <w:rPr>
                <w:snapToGrid w:val="0"/>
              </w:rPr>
              <w:t>Georgia</w:t>
            </w:r>
            <w:r>
              <w:rPr>
                <w:snapToGrid w:val="0"/>
              </w:rPr>
              <w:tab/>
            </w:r>
          </w:p>
        </w:tc>
        <w:tc>
          <w:tcPr>
            <w:tcW w:w="6095" w:type="dxa"/>
            <w:shd w:val="solid" w:color="FFFFFF" w:fill="auto"/>
            <w:vAlign w:val="center"/>
          </w:tcPr>
          <w:p w14:paraId="089142E4" w14:textId="77777777" w:rsidR="00B04188" w:rsidRDefault="00B04188">
            <w:pPr>
              <w:rPr>
                <w:snapToGrid w:val="0"/>
              </w:rPr>
            </w:pPr>
            <w:r>
              <w:rPr>
                <w:snapToGrid w:val="0"/>
              </w:rPr>
              <w:t>Georgia</w:t>
            </w:r>
            <w:r>
              <w:rPr>
                <w:snapToGrid w:val="0"/>
              </w:rPr>
              <w:tab/>
            </w:r>
          </w:p>
        </w:tc>
      </w:tr>
      <w:tr w:rsidR="00B04188" w14:paraId="6B03CE98" w14:textId="77777777">
        <w:trPr>
          <w:trHeight w:hRule="exact" w:val="270"/>
        </w:trPr>
        <w:tc>
          <w:tcPr>
            <w:tcW w:w="567" w:type="dxa"/>
            <w:shd w:val="solid" w:color="FFFFFF" w:fill="auto"/>
            <w:vAlign w:val="center"/>
          </w:tcPr>
          <w:p w14:paraId="262A7663" w14:textId="77777777" w:rsidR="00B04188" w:rsidRDefault="00B04188">
            <w:pPr>
              <w:jc w:val="right"/>
              <w:rPr>
                <w:snapToGrid w:val="0"/>
              </w:rPr>
            </w:pPr>
            <w:r>
              <w:rPr>
                <w:snapToGrid w:val="0"/>
              </w:rPr>
              <w:t>28</w:t>
            </w:r>
          </w:p>
        </w:tc>
        <w:tc>
          <w:tcPr>
            <w:tcW w:w="3118" w:type="dxa"/>
            <w:shd w:val="solid" w:color="FFFFFF" w:fill="auto"/>
            <w:vAlign w:val="center"/>
          </w:tcPr>
          <w:p w14:paraId="460C8D0E" w14:textId="77777777" w:rsidR="00B04188" w:rsidRDefault="00B04188">
            <w:pPr>
              <w:rPr>
                <w:snapToGrid w:val="0"/>
              </w:rPr>
            </w:pPr>
            <w:r>
              <w:rPr>
                <w:snapToGrid w:val="0"/>
              </w:rPr>
              <w:t>Azerbaigian</w:t>
            </w:r>
          </w:p>
        </w:tc>
        <w:tc>
          <w:tcPr>
            <w:tcW w:w="6095" w:type="dxa"/>
            <w:shd w:val="solid" w:color="FFFFFF" w:fill="auto"/>
            <w:vAlign w:val="center"/>
          </w:tcPr>
          <w:p w14:paraId="6A8C2ACC" w14:textId="77777777" w:rsidR="00B04188" w:rsidRDefault="00B04188" w:rsidP="00CA5148">
            <w:pPr>
              <w:rPr>
                <w:snapToGrid w:val="0"/>
              </w:rPr>
            </w:pPr>
            <w:r>
              <w:rPr>
                <w:snapToGrid w:val="0"/>
              </w:rPr>
              <w:t>Repubblica di Azerbaigian</w:t>
            </w:r>
          </w:p>
          <w:p w14:paraId="1E52D6B6" w14:textId="77777777" w:rsidR="00B04188" w:rsidRDefault="00B04188">
            <w:pPr>
              <w:rPr>
                <w:snapToGrid w:val="0"/>
              </w:rPr>
            </w:pPr>
          </w:p>
        </w:tc>
      </w:tr>
      <w:tr w:rsidR="00B04188" w14:paraId="5D6409F6" w14:textId="77777777">
        <w:trPr>
          <w:trHeight w:hRule="exact" w:val="270"/>
        </w:trPr>
        <w:tc>
          <w:tcPr>
            <w:tcW w:w="567" w:type="dxa"/>
            <w:shd w:val="solid" w:color="FFFFFF" w:fill="auto"/>
            <w:vAlign w:val="center"/>
          </w:tcPr>
          <w:p w14:paraId="0C198C31" w14:textId="77777777" w:rsidR="00B04188" w:rsidRDefault="00B04188">
            <w:pPr>
              <w:jc w:val="right"/>
              <w:rPr>
                <w:snapToGrid w:val="0"/>
              </w:rPr>
            </w:pPr>
            <w:r>
              <w:rPr>
                <w:snapToGrid w:val="0"/>
              </w:rPr>
              <w:t>28</w:t>
            </w:r>
          </w:p>
        </w:tc>
        <w:tc>
          <w:tcPr>
            <w:tcW w:w="3118" w:type="dxa"/>
            <w:shd w:val="solid" w:color="FFFFFF" w:fill="auto"/>
            <w:vAlign w:val="center"/>
          </w:tcPr>
          <w:p w14:paraId="4B23E7BA" w14:textId="77777777" w:rsidR="00B04188" w:rsidRDefault="00B04188">
            <w:pPr>
              <w:rPr>
                <w:snapToGrid w:val="0"/>
              </w:rPr>
            </w:pPr>
            <w:r>
              <w:rPr>
                <w:snapToGrid w:val="0"/>
              </w:rPr>
              <w:t>Etiopia</w:t>
            </w:r>
            <w:r>
              <w:rPr>
                <w:snapToGrid w:val="0"/>
              </w:rPr>
              <w:tab/>
            </w:r>
          </w:p>
        </w:tc>
        <w:tc>
          <w:tcPr>
            <w:tcW w:w="6095" w:type="dxa"/>
            <w:shd w:val="solid" w:color="FFFFFF" w:fill="auto"/>
            <w:vAlign w:val="center"/>
          </w:tcPr>
          <w:p w14:paraId="3B7D9FB1" w14:textId="77777777" w:rsidR="00B04188" w:rsidRDefault="00B04188">
            <w:pPr>
              <w:rPr>
                <w:snapToGrid w:val="0"/>
              </w:rPr>
            </w:pPr>
            <w:r>
              <w:rPr>
                <w:snapToGrid w:val="0"/>
              </w:rPr>
              <w:t>Repubblica Federale Democratica di Etiopia</w:t>
            </w:r>
          </w:p>
        </w:tc>
      </w:tr>
      <w:tr w:rsidR="00B04188" w14:paraId="4C9DCF1B" w14:textId="77777777">
        <w:trPr>
          <w:trHeight w:hRule="exact" w:val="270"/>
        </w:trPr>
        <w:tc>
          <w:tcPr>
            <w:tcW w:w="567" w:type="dxa"/>
            <w:shd w:val="solid" w:color="FFFFFF" w:fill="auto"/>
            <w:vAlign w:val="center"/>
          </w:tcPr>
          <w:p w14:paraId="61DF1934" w14:textId="77777777" w:rsidR="00B04188" w:rsidRDefault="00B04188" w:rsidP="001C3EB6">
            <w:pPr>
              <w:jc w:val="right"/>
              <w:rPr>
                <w:snapToGrid w:val="0"/>
              </w:rPr>
            </w:pPr>
            <w:r>
              <w:rPr>
                <w:snapToGrid w:val="0"/>
              </w:rPr>
              <w:t>28</w:t>
            </w:r>
          </w:p>
        </w:tc>
        <w:tc>
          <w:tcPr>
            <w:tcW w:w="3118" w:type="dxa"/>
            <w:shd w:val="solid" w:color="FFFFFF" w:fill="auto"/>
            <w:vAlign w:val="center"/>
          </w:tcPr>
          <w:p w14:paraId="46D6BCE0" w14:textId="77777777" w:rsidR="00B04188" w:rsidRDefault="00B04188" w:rsidP="001C3EB6">
            <w:pPr>
              <w:rPr>
                <w:snapToGrid w:val="0"/>
              </w:rPr>
            </w:pPr>
            <w:r>
              <w:rPr>
                <w:snapToGrid w:val="0"/>
              </w:rPr>
              <w:t>Nepal</w:t>
            </w:r>
            <w:r>
              <w:rPr>
                <w:snapToGrid w:val="0"/>
              </w:rPr>
              <w:tab/>
            </w:r>
          </w:p>
        </w:tc>
        <w:tc>
          <w:tcPr>
            <w:tcW w:w="6095" w:type="dxa"/>
            <w:shd w:val="solid" w:color="FFFFFF" w:fill="auto"/>
            <w:vAlign w:val="center"/>
          </w:tcPr>
          <w:p w14:paraId="3718C72D" w14:textId="77777777" w:rsidR="00B04188" w:rsidRDefault="00B04188" w:rsidP="001C3EB6">
            <w:pPr>
              <w:rPr>
                <w:snapToGrid w:val="0"/>
              </w:rPr>
            </w:pPr>
            <w:r>
              <w:rPr>
                <w:snapToGrid w:val="0"/>
              </w:rPr>
              <w:t xml:space="preserve">Repubblica Federale Democratica del Nepal </w:t>
            </w:r>
          </w:p>
        </w:tc>
      </w:tr>
      <w:tr w:rsidR="00E3346C" w14:paraId="4141A1FF" w14:textId="77777777">
        <w:trPr>
          <w:trHeight w:hRule="exact" w:val="270"/>
        </w:trPr>
        <w:tc>
          <w:tcPr>
            <w:tcW w:w="567" w:type="dxa"/>
            <w:shd w:val="solid" w:color="FFFFFF" w:fill="auto"/>
            <w:vAlign w:val="center"/>
          </w:tcPr>
          <w:p w14:paraId="5D1F1CC4" w14:textId="77777777" w:rsidR="00E3346C" w:rsidRDefault="00E3346C" w:rsidP="001C3EB6">
            <w:pPr>
              <w:jc w:val="right"/>
              <w:rPr>
                <w:snapToGrid w:val="0"/>
              </w:rPr>
            </w:pPr>
            <w:r>
              <w:rPr>
                <w:snapToGrid w:val="0"/>
              </w:rPr>
              <w:t>30</w:t>
            </w:r>
          </w:p>
        </w:tc>
        <w:tc>
          <w:tcPr>
            <w:tcW w:w="3118" w:type="dxa"/>
            <w:shd w:val="solid" w:color="FFFFFF" w:fill="auto"/>
            <w:vAlign w:val="center"/>
          </w:tcPr>
          <w:p w14:paraId="0D9F82DE" w14:textId="77777777" w:rsidR="00E3346C" w:rsidRDefault="00E3346C" w:rsidP="001C3EB6">
            <w:pPr>
              <w:rPr>
                <w:snapToGrid w:val="0"/>
              </w:rPr>
            </w:pPr>
            <w:r>
              <w:rPr>
                <w:snapToGrid w:val="0"/>
              </w:rPr>
              <w:t>Croazia</w:t>
            </w:r>
          </w:p>
        </w:tc>
        <w:tc>
          <w:tcPr>
            <w:tcW w:w="6095" w:type="dxa"/>
            <w:shd w:val="solid" w:color="FFFFFF" w:fill="auto"/>
            <w:vAlign w:val="center"/>
          </w:tcPr>
          <w:p w14:paraId="3B6C3532" w14:textId="77777777" w:rsidR="00E3346C" w:rsidRDefault="00E3346C" w:rsidP="001C3EB6">
            <w:pPr>
              <w:rPr>
                <w:snapToGrid w:val="0"/>
              </w:rPr>
            </w:pPr>
            <w:r>
              <w:rPr>
                <w:snapToGrid w:val="0"/>
              </w:rPr>
              <w:t>Repubblica di Croazia</w:t>
            </w:r>
          </w:p>
        </w:tc>
      </w:tr>
    </w:tbl>
    <w:p w14:paraId="0DF07D85" w14:textId="77777777" w:rsidR="004944D8" w:rsidRDefault="004944D8">
      <w:pPr>
        <w:rPr>
          <w:color w:val="000080"/>
          <w:sz w:val="32"/>
        </w:rPr>
      </w:pPr>
    </w:p>
    <w:p w14:paraId="5E0C0E89" w14:textId="77777777" w:rsidR="004944D8" w:rsidRDefault="004944D8">
      <w:pPr>
        <w:pBdr>
          <w:bottom w:val="single" w:sz="6" w:space="1" w:color="auto"/>
        </w:pBdr>
        <w:rPr>
          <w:color w:val="000080"/>
          <w:sz w:val="32"/>
        </w:rPr>
      </w:pPr>
      <w:r>
        <w:rPr>
          <w:color w:val="000080"/>
          <w:sz w:val="32"/>
        </w:rPr>
        <w:t>giugno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52CADBE1" w14:textId="77777777">
        <w:trPr>
          <w:trHeight w:hRule="exact" w:val="270"/>
        </w:trPr>
        <w:tc>
          <w:tcPr>
            <w:tcW w:w="567" w:type="dxa"/>
            <w:shd w:val="solid" w:color="FFFFFF" w:fill="auto"/>
            <w:vAlign w:val="center"/>
          </w:tcPr>
          <w:p w14:paraId="0F9698F4" w14:textId="77777777" w:rsidR="004944D8" w:rsidRDefault="004944D8">
            <w:pPr>
              <w:jc w:val="right"/>
              <w:rPr>
                <w:snapToGrid w:val="0"/>
              </w:rPr>
            </w:pPr>
            <w:r>
              <w:rPr>
                <w:snapToGrid w:val="0"/>
              </w:rPr>
              <w:t>1</w:t>
            </w:r>
          </w:p>
        </w:tc>
        <w:tc>
          <w:tcPr>
            <w:tcW w:w="3118" w:type="dxa"/>
            <w:shd w:val="solid" w:color="FFFFFF" w:fill="auto"/>
            <w:vAlign w:val="center"/>
          </w:tcPr>
          <w:p w14:paraId="1F7693CC" w14:textId="77777777" w:rsidR="004944D8" w:rsidRDefault="004944D8">
            <w:pPr>
              <w:rPr>
                <w:snapToGrid w:val="0"/>
              </w:rPr>
            </w:pPr>
            <w:r>
              <w:rPr>
                <w:snapToGrid w:val="0"/>
              </w:rPr>
              <w:t xml:space="preserve">Samoa </w:t>
            </w:r>
          </w:p>
        </w:tc>
        <w:tc>
          <w:tcPr>
            <w:tcW w:w="6095" w:type="dxa"/>
            <w:shd w:val="solid" w:color="FFFFFF" w:fill="auto"/>
            <w:vAlign w:val="center"/>
          </w:tcPr>
          <w:p w14:paraId="2310B3B5" w14:textId="77777777" w:rsidR="004944D8" w:rsidRDefault="004944D8">
            <w:pPr>
              <w:rPr>
                <w:snapToGrid w:val="0"/>
              </w:rPr>
            </w:pPr>
            <w:r>
              <w:rPr>
                <w:snapToGrid w:val="0"/>
              </w:rPr>
              <w:t xml:space="preserve">Stato Indipendente di Samoa </w:t>
            </w:r>
            <w:r>
              <w:rPr>
                <w:snapToGrid w:val="0"/>
              </w:rPr>
              <w:tab/>
            </w:r>
          </w:p>
        </w:tc>
      </w:tr>
      <w:tr w:rsidR="00401EF3" w14:paraId="5470B7FC" w14:textId="77777777">
        <w:trPr>
          <w:trHeight w:hRule="exact" w:val="270"/>
        </w:trPr>
        <w:tc>
          <w:tcPr>
            <w:tcW w:w="567" w:type="dxa"/>
            <w:shd w:val="solid" w:color="FFFFFF" w:fill="auto"/>
            <w:vAlign w:val="center"/>
          </w:tcPr>
          <w:p w14:paraId="4B621843" w14:textId="77777777" w:rsidR="00401EF3" w:rsidRDefault="00401EF3">
            <w:pPr>
              <w:jc w:val="right"/>
              <w:rPr>
                <w:snapToGrid w:val="0"/>
              </w:rPr>
            </w:pPr>
            <w:r>
              <w:rPr>
                <w:snapToGrid w:val="0"/>
              </w:rPr>
              <w:t>5</w:t>
            </w:r>
          </w:p>
        </w:tc>
        <w:tc>
          <w:tcPr>
            <w:tcW w:w="3118" w:type="dxa"/>
            <w:shd w:val="solid" w:color="FFFFFF" w:fill="auto"/>
            <w:vAlign w:val="center"/>
          </w:tcPr>
          <w:p w14:paraId="0D498DCC" w14:textId="77777777" w:rsidR="00401EF3" w:rsidRDefault="00401EF3" w:rsidP="00C64808">
            <w:pPr>
              <w:rPr>
                <w:snapToGrid w:val="0"/>
              </w:rPr>
            </w:pPr>
            <w:r>
              <w:rPr>
                <w:snapToGrid w:val="0"/>
              </w:rPr>
              <w:t xml:space="preserve">Danimarca </w:t>
            </w:r>
          </w:p>
        </w:tc>
        <w:tc>
          <w:tcPr>
            <w:tcW w:w="6095" w:type="dxa"/>
            <w:shd w:val="solid" w:color="FFFFFF" w:fill="auto"/>
            <w:vAlign w:val="center"/>
          </w:tcPr>
          <w:p w14:paraId="59D17B36" w14:textId="77777777" w:rsidR="00401EF3" w:rsidRDefault="00401EF3" w:rsidP="00C64808">
            <w:pPr>
              <w:rPr>
                <w:snapToGrid w:val="0"/>
              </w:rPr>
            </w:pPr>
            <w:r>
              <w:rPr>
                <w:snapToGrid w:val="0"/>
              </w:rPr>
              <w:t>Regno di Danimarca</w:t>
            </w:r>
            <w:r>
              <w:rPr>
                <w:snapToGrid w:val="0"/>
              </w:rPr>
              <w:tab/>
            </w:r>
          </w:p>
        </w:tc>
      </w:tr>
      <w:tr w:rsidR="00401EF3" w14:paraId="433EA213" w14:textId="77777777">
        <w:trPr>
          <w:trHeight w:hRule="exact" w:val="270"/>
        </w:trPr>
        <w:tc>
          <w:tcPr>
            <w:tcW w:w="567" w:type="dxa"/>
            <w:shd w:val="solid" w:color="FFFFFF" w:fill="auto"/>
            <w:vAlign w:val="center"/>
          </w:tcPr>
          <w:p w14:paraId="034F1192" w14:textId="77777777" w:rsidR="00401EF3" w:rsidRDefault="00401EF3">
            <w:pPr>
              <w:jc w:val="right"/>
              <w:rPr>
                <w:snapToGrid w:val="0"/>
              </w:rPr>
            </w:pPr>
            <w:r>
              <w:rPr>
                <w:snapToGrid w:val="0"/>
              </w:rPr>
              <w:t>6</w:t>
            </w:r>
          </w:p>
        </w:tc>
        <w:tc>
          <w:tcPr>
            <w:tcW w:w="3118" w:type="dxa"/>
            <w:shd w:val="solid" w:color="FFFFFF" w:fill="auto"/>
            <w:vAlign w:val="center"/>
          </w:tcPr>
          <w:p w14:paraId="0B61CB69" w14:textId="77777777" w:rsidR="00401EF3" w:rsidRDefault="00401EF3">
            <w:pPr>
              <w:rPr>
                <w:snapToGrid w:val="0"/>
              </w:rPr>
            </w:pPr>
            <w:r>
              <w:rPr>
                <w:snapToGrid w:val="0"/>
              </w:rPr>
              <w:t>Svezia</w:t>
            </w:r>
            <w:r>
              <w:rPr>
                <w:snapToGrid w:val="0"/>
              </w:rPr>
              <w:tab/>
            </w:r>
          </w:p>
        </w:tc>
        <w:tc>
          <w:tcPr>
            <w:tcW w:w="6095" w:type="dxa"/>
            <w:shd w:val="solid" w:color="FFFFFF" w:fill="auto"/>
            <w:vAlign w:val="center"/>
          </w:tcPr>
          <w:p w14:paraId="41C5258E" w14:textId="77777777" w:rsidR="00401EF3" w:rsidRDefault="00401EF3">
            <w:pPr>
              <w:rPr>
                <w:snapToGrid w:val="0"/>
              </w:rPr>
            </w:pPr>
            <w:r>
              <w:rPr>
                <w:snapToGrid w:val="0"/>
              </w:rPr>
              <w:t>Regno di Svezia</w:t>
            </w:r>
            <w:r>
              <w:rPr>
                <w:snapToGrid w:val="0"/>
              </w:rPr>
              <w:tab/>
            </w:r>
          </w:p>
        </w:tc>
      </w:tr>
      <w:tr w:rsidR="00401EF3" w14:paraId="06B2CFD0" w14:textId="77777777">
        <w:trPr>
          <w:trHeight w:hRule="exact" w:val="270"/>
        </w:trPr>
        <w:tc>
          <w:tcPr>
            <w:tcW w:w="567" w:type="dxa"/>
            <w:shd w:val="solid" w:color="FFFFFF" w:fill="auto"/>
            <w:vAlign w:val="center"/>
          </w:tcPr>
          <w:p w14:paraId="54DC9A3A" w14:textId="77777777" w:rsidR="00401EF3" w:rsidRDefault="00401EF3">
            <w:pPr>
              <w:jc w:val="right"/>
              <w:rPr>
                <w:snapToGrid w:val="0"/>
              </w:rPr>
            </w:pPr>
            <w:r>
              <w:rPr>
                <w:snapToGrid w:val="0"/>
              </w:rPr>
              <w:t>10</w:t>
            </w:r>
          </w:p>
        </w:tc>
        <w:tc>
          <w:tcPr>
            <w:tcW w:w="3118" w:type="dxa"/>
            <w:shd w:val="solid" w:color="FFFFFF" w:fill="auto"/>
            <w:vAlign w:val="center"/>
          </w:tcPr>
          <w:p w14:paraId="2E158F6B" w14:textId="77777777" w:rsidR="00401EF3" w:rsidRDefault="00401EF3">
            <w:pPr>
              <w:rPr>
                <w:snapToGrid w:val="0"/>
              </w:rPr>
            </w:pPr>
            <w:r>
              <w:rPr>
                <w:snapToGrid w:val="0"/>
              </w:rPr>
              <w:t>Portogallo</w:t>
            </w:r>
          </w:p>
        </w:tc>
        <w:tc>
          <w:tcPr>
            <w:tcW w:w="6095" w:type="dxa"/>
            <w:shd w:val="solid" w:color="FFFFFF" w:fill="auto"/>
            <w:vAlign w:val="center"/>
          </w:tcPr>
          <w:p w14:paraId="0C2BC860" w14:textId="77777777" w:rsidR="00401EF3" w:rsidRDefault="00401EF3">
            <w:pPr>
              <w:rPr>
                <w:snapToGrid w:val="0"/>
              </w:rPr>
            </w:pPr>
            <w:r>
              <w:rPr>
                <w:snapToGrid w:val="0"/>
              </w:rPr>
              <w:t>Repubblica Portog</w:t>
            </w:r>
            <w:r w:rsidR="00ED06CA">
              <w:rPr>
                <w:snapToGrid w:val="0"/>
              </w:rPr>
              <w:t>hese</w:t>
            </w:r>
            <w:r>
              <w:rPr>
                <w:snapToGrid w:val="0"/>
              </w:rPr>
              <w:tab/>
            </w:r>
          </w:p>
        </w:tc>
      </w:tr>
      <w:tr w:rsidR="00401EF3" w14:paraId="737BF126" w14:textId="77777777">
        <w:trPr>
          <w:trHeight w:hRule="exact" w:val="270"/>
        </w:trPr>
        <w:tc>
          <w:tcPr>
            <w:tcW w:w="567" w:type="dxa"/>
            <w:shd w:val="solid" w:color="FFFFFF" w:fill="auto"/>
            <w:vAlign w:val="center"/>
          </w:tcPr>
          <w:p w14:paraId="14DB163D" w14:textId="77777777" w:rsidR="00401EF3" w:rsidRDefault="00401EF3">
            <w:pPr>
              <w:jc w:val="right"/>
              <w:rPr>
                <w:snapToGrid w:val="0"/>
              </w:rPr>
            </w:pPr>
            <w:r>
              <w:rPr>
                <w:snapToGrid w:val="0"/>
              </w:rPr>
              <w:t>12</w:t>
            </w:r>
          </w:p>
        </w:tc>
        <w:tc>
          <w:tcPr>
            <w:tcW w:w="3118" w:type="dxa"/>
            <w:shd w:val="solid" w:color="FFFFFF" w:fill="auto"/>
            <w:vAlign w:val="center"/>
          </w:tcPr>
          <w:p w14:paraId="33F0D410" w14:textId="77777777" w:rsidR="00401EF3" w:rsidRDefault="00401EF3">
            <w:pPr>
              <w:rPr>
                <w:snapToGrid w:val="0"/>
              </w:rPr>
            </w:pPr>
            <w:r>
              <w:rPr>
                <w:snapToGrid w:val="0"/>
              </w:rPr>
              <w:t xml:space="preserve">Filippine </w:t>
            </w:r>
          </w:p>
        </w:tc>
        <w:tc>
          <w:tcPr>
            <w:tcW w:w="6095" w:type="dxa"/>
            <w:shd w:val="solid" w:color="FFFFFF" w:fill="auto"/>
            <w:vAlign w:val="center"/>
          </w:tcPr>
          <w:p w14:paraId="3904429A" w14:textId="77777777" w:rsidR="00401EF3" w:rsidRDefault="00401EF3">
            <w:pPr>
              <w:rPr>
                <w:snapToGrid w:val="0"/>
              </w:rPr>
            </w:pPr>
            <w:r>
              <w:rPr>
                <w:snapToGrid w:val="0"/>
              </w:rPr>
              <w:t>Repubblica delle Filippine</w:t>
            </w:r>
            <w:r>
              <w:rPr>
                <w:snapToGrid w:val="0"/>
              </w:rPr>
              <w:tab/>
            </w:r>
          </w:p>
        </w:tc>
      </w:tr>
      <w:tr w:rsidR="00401EF3" w14:paraId="2330DBAF" w14:textId="77777777">
        <w:trPr>
          <w:trHeight w:hRule="exact" w:val="270"/>
        </w:trPr>
        <w:tc>
          <w:tcPr>
            <w:tcW w:w="567" w:type="dxa"/>
            <w:shd w:val="solid" w:color="FFFFFF" w:fill="auto"/>
            <w:vAlign w:val="center"/>
          </w:tcPr>
          <w:p w14:paraId="74DF2B86" w14:textId="77777777" w:rsidR="00401EF3" w:rsidRDefault="00401EF3">
            <w:pPr>
              <w:jc w:val="right"/>
              <w:rPr>
                <w:snapToGrid w:val="0"/>
              </w:rPr>
            </w:pPr>
            <w:r>
              <w:rPr>
                <w:snapToGrid w:val="0"/>
              </w:rPr>
              <w:t>12</w:t>
            </w:r>
          </w:p>
        </w:tc>
        <w:tc>
          <w:tcPr>
            <w:tcW w:w="3118" w:type="dxa"/>
            <w:shd w:val="solid" w:color="FFFFFF" w:fill="auto"/>
            <w:vAlign w:val="center"/>
          </w:tcPr>
          <w:p w14:paraId="3095A319" w14:textId="77777777" w:rsidR="00401EF3" w:rsidRDefault="00401EF3">
            <w:pPr>
              <w:rPr>
                <w:snapToGrid w:val="0"/>
              </w:rPr>
            </w:pPr>
            <w:r>
              <w:rPr>
                <w:snapToGrid w:val="0"/>
              </w:rPr>
              <w:t>Russia</w:t>
            </w:r>
            <w:r>
              <w:rPr>
                <w:snapToGrid w:val="0"/>
              </w:rPr>
              <w:tab/>
            </w:r>
          </w:p>
        </w:tc>
        <w:tc>
          <w:tcPr>
            <w:tcW w:w="6095" w:type="dxa"/>
            <w:shd w:val="solid" w:color="FFFFFF" w:fill="auto"/>
            <w:vAlign w:val="center"/>
          </w:tcPr>
          <w:p w14:paraId="779ED3D0" w14:textId="77777777" w:rsidR="00401EF3" w:rsidRDefault="00401EF3">
            <w:pPr>
              <w:rPr>
                <w:snapToGrid w:val="0"/>
              </w:rPr>
            </w:pPr>
            <w:r>
              <w:rPr>
                <w:snapToGrid w:val="0"/>
              </w:rPr>
              <w:t>Federazione Russa</w:t>
            </w:r>
            <w:r>
              <w:rPr>
                <w:snapToGrid w:val="0"/>
              </w:rPr>
              <w:tab/>
            </w:r>
          </w:p>
        </w:tc>
      </w:tr>
      <w:tr w:rsidR="00401EF3" w14:paraId="35D9FA08" w14:textId="77777777">
        <w:trPr>
          <w:trHeight w:hRule="exact" w:val="270"/>
        </w:trPr>
        <w:tc>
          <w:tcPr>
            <w:tcW w:w="567" w:type="dxa"/>
            <w:shd w:val="solid" w:color="FFFFFF" w:fill="auto"/>
            <w:vAlign w:val="center"/>
          </w:tcPr>
          <w:p w14:paraId="24688BA3" w14:textId="77777777" w:rsidR="00401EF3" w:rsidRDefault="00A16C2C" w:rsidP="00081C67">
            <w:pPr>
              <w:jc w:val="right"/>
              <w:rPr>
                <w:snapToGrid w:val="0"/>
              </w:rPr>
            </w:pPr>
            <w:r>
              <w:rPr>
                <w:snapToGrid w:val="0"/>
              </w:rPr>
              <w:t>1</w:t>
            </w:r>
            <w:r w:rsidR="00D316E1">
              <w:rPr>
                <w:snapToGrid w:val="0"/>
              </w:rPr>
              <w:t>5</w:t>
            </w:r>
          </w:p>
        </w:tc>
        <w:tc>
          <w:tcPr>
            <w:tcW w:w="3118" w:type="dxa"/>
            <w:shd w:val="solid" w:color="FFFFFF" w:fill="auto"/>
            <w:vAlign w:val="center"/>
          </w:tcPr>
          <w:p w14:paraId="59C1B57E" w14:textId="77777777" w:rsidR="00401EF3" w:rsidRDefault="00401EF3">
            <w:pPr>
              <w:rPr>
                <w:snapToGrid w:val="0"/>
              </w:rPr>
            </w:pPr>
            <w:r>
              <w:rPr>
                <w:snapToGrid w:val="0"/>
              </w:rPr>
              <w:t xml:space="preserve">Gran Bretagna </w:t>
            </w:r>
          </w:p>
        </w:tc>
        <w:tc>
          <w:tcPr>
            <w:tcW w:w="6095" w:type="dxa"/>
            <w:shd w:val="solid" w:color="FFFFFF" w:fill="auto"/>
            <w:vAlign w:val="center"/>
          </w:tcPr>
          <w:p w14:paraId="775C9556" w14:textId="77777777" w:rsidR="00401EF3" w:rsidRDefault="00401EF3">
            <w:pPr>
              <w:rPr>
                <w:snapToGrid w:val="0"/>
              </w:rPr>
            </w:pPr>
            <w:r>
              <w:rPr>
                <w:snapToGrid w:val="0"/>
              </w:rPr>
              <w:t xml:space="preserve">Regno Unito di Gran Bretagna e Irlanda del Nord </w:t>
            </w:r>
          </w:p>
        </w:tc>
      </w:tr>
      <w:tr w:rsidR="00401EF3" w14:paraId="2D06DD7B" w14:textId="77777777">
        <w:trPr>
          <w:trHeight w:hRule="exact" w:val="270"/>
        </w:trPr>
        <w:tc>
          <w:tcPr>
            <w:tcW w:w="567" w:type="dxa"/>
            <w:shd w:val="solid" w:color="FFFFFF" w:fill="auto"/>
            <w:vAlign w:val="center"/>
          </w:tcPr>
          <w:p w14:paraId="0659CD11" w14:textId="77777777" w:rsidR="00401EF3" w:rsidRDefault="00401EF3">
            <w:pPr>
              <w:jc w:val="right"/>
              <w:rPr>
                <w:snapToGrid w:val="0"/>
              </w:rPr>
            </w:pPr>
            <w:r>
              <w:rPr>
                <w:snapToGrid w:val="0"/>
              </w:rPr>
              <w:t>17</w:t>
            </w:r>
          </w:p>
        </w:tc>
        <w:tc>
          <w:tcPr>
            <w:tcW w:w="3118" w:type="dxa"/>
            <w:shd w:val="solid" w:color="FFFFFF" w:fill="auto"/>
            <w:vAlign w:val="center"/>
          </w:tcPr>
          <w:p w14:paraId="3E1CB594" w14:textId="77777777" w:rsidR="00401EF3" w:rsidRDefault="00401EF3">
            <w:pPr>
              <w:rPr>
                <w:snapToGrid w:val="0"/>
              </w:rPr>
            </w:pPr>
            <w:r>
              <w:rPr>
                <w:snapToGrid w:val="0"/>
              </w:rPr>
              <w:t>Islanda</w:t>
            </w:r>
            <w:r>
              <w:rPr>
                <w:snapToGrid w:val="0"/>
              </w:rPr>
              <w:tab/>
            </w:r>
          </w:p>
        </w:tc>
        <w:tc>
          <w:tcPr>
            <w:tcW w:w="6095" w:type="dxa"/>
            <w:shd w:val="solid" w:color="FFFFFF" w:fill="auto"/>
            <w:vAlign w:val="center"/>
          </w:tcPr>
          <w:p w14:paraId="6E6ED5A4" w14:textId="77777777" w:rsidR="00401EF3" w:rsidRDefault="00401EF3">
            <w:pPr>
              <w:rPr>
                <w:snapToGrid w:val="0"/>
              </w:rPr>
            </w:pPr>
            <w:r>
              <w:rPr>
                <w:snapToGrid w:val="0"/>
              </w:rPr>
              <w:t>Repubblica d’Islanda</w:t>
            </w:r>
            <w:r>
              <w:rPr>
                <w:snapToGrid w:val="0"/>
              </w:rPr>
              <w:tab/>
            </w:r>
          </w:p>
        </w:tc>
      </w:tr>
      <w:tr w:rsidR="00401EF3" w14:paraId="5F1EB9F6" w14:textId="77777777">
        <w:trPr>
          <w:trHeight w:hRule="exact" w:val="270"/>
        </w:trPr>
        <w:tc>
          <w:tcPr>
            <w:tcW w:w="567" w:type="dxa"/>
            <w:shd w:val="solid" w:color="FFFFFF" w:fill="auto"/>
            <w:vAlign w:val="center"/>
          </w:tcPr>
          <w:p w14:paraId="7B6B768C" w14:textId="77777777" w:rsidR="00401EF3" w:rsidRDefault="00401EF3">
            <w:pPr>
              <w:jc w:val="right"/>
              <w:rPr>
                <w:snapToGrid w:val="0"/>
              </w:rPr>
            </w:pPr>
            <w:r>
              <w:rPr>
                <w:snapToGrid w:val="0"/>
              </w:rPr>
              <w:t>18</w:t>
            </w:r>
          </w:p>
        </w:tc>
        <w:tc>
          <w:tcPr>
            <w:tcW w:w="3118" w:type="dxa"/>
            <w:shd w:val="solid" w:color="FFFFFF" w:fill="auto"/>
            <w:vAlign w:val="center"/>
          </w:tcPr>
          <w:p w14:paraId="64AFC1E8" w14:textId="77777777" w:rsidR="00401EF3" w:rsidRDefault="00401EF3">
            <w:pPr>
              <w:rPr>
                <w:snapToGrid w:val="0"/>
              </w:rPr>
            </w:pPr>
            <w:r>
              <w:rPr>
                <w:snapToGrid w:val="0"/>
              </w:rPr>
              <w:t>Seychelles</w:t>
            </w:r>
          </w:p>
        </w:tc>
        <w:tc>
          <w:tcPr>
            <w:tcW w:w="6095" w:type="dxa"/>
            <w:shd w:val="solid" w:color="FFFFFF" w:fill="auto"/>
            <w:vAlign w:val="center"/>
          </w:tcPr>
          <w:p w14:paraId="45AED499" w14:textId="77777777" w:rsidR="00401EF3" w:rsidRDefault="00401EF3">
            <w:pPr>
              <w:rPr>
                <w:snapToGrid w:val="0"/>
              </w:rPr>
            </w:pPr>
            <w:r>
              <w:rPr>
                <w:snapToGrid w:val="0"/>
              </w:rPr>
              <w:t>Repubblica delle Seychelles</w:t>
            </w:r>
            <w:r>
              <w:rPr>
                <w:snapToGrid w:val="0"/>
              </w:rPr>
              <w:tab/>
            </w:r>
          </w:p>
        </w:tc>
      </w:tr>
      <w:tr w:rsidR="00401EF3" w14:paraId="676CD0E4" w14:textId="77777777">
        <w:trPr>
          <w:trHeight w:hRule="exact" w:val="270"/>
        </w:trPr>
        <w:tc>
          <w:tcPr>
            <w:tcW w:w="567" w:type="dxa"/>
            <w:shd w:val="solid" w:color="FFFFFF" w:fill="auto"/>
            <w:vAlign w:val="center"/>
          </w:tcPr>
          <w:p w14:paraId="38D0FE0A" w14:textId="77777777" w:rsidR="00401EF3" w:rsidRDefault="00401EF3">
            <w:pPr>
              <w:jc w:val="right"/>
              <w:rPr>
                <w:snapToGrid w:val="0"/>
              </w:rPr>
            </w:pPr>
            <w:r>
              <w:rPr>
                <w:snapToGrid w:val="0"/>
              </w:rPr>
              <w:t>23</w:t>
            </w:r>
          </w:p>
        </w:tc>
        <w:tc>
          <w:tcPr>
            <w:tcW w:w="3118" w:type="dxa"/>
            <w:shd w:val="solid" w:color="FFFFFF" w:fill="auto"/>
            <w:vAlign w:val="center"/>
          </w:tcPr>
          <w:p w14:paraId="44AEA025" w14:textId="77777777" w:rsidR="00401EF3" w:rsidRDefault="00401EF3">
            <w:pPr>
              <w:rPr>
                <w:snapToGrid w:val="0"/>
              </w:rPr>
            </w:pPr>
            <w:r>
              <w:rPr>
                <w:snapToGrid w:val="0"/>
              </w:rPr>
              <w:t xml:space="preserve">Lussemburgo </w:t>
            </w:r>
          </w:p>
        </w:tc>
        <w:tc>
          <w:tcPr>
            <w:tcW w:w="6095" w:type="dxa"/>
            <w:shd w:val="solid" w:color="FFFFFF" w:fill="auto"/>
            <w:vAlign w:val="center"/>
          </w:tcPr>
          <w:p w14:paraId="7A429576" w14:textId="77777777" w:rsidR="00401EF3" w:rsidRDefault="00401EF3">
            <w:pPr>
              <w:rPr>
                <w:snapToGrid w:val="0"/>
              </w:rPr>
            </w:pPr>
            <w:r>
              <w:rPr>
                <w:snapToGrid w:val="0"/>
              </w:rPr>
              <w:t>Granducato di Lussemburgo</w:t>
            </w:r>
            <w:r>
              <w:rPr>
                <w:snapToGrid w:val="0"/>
              </w:rPr>
              <w:tab/>
            </w:r>
          </w:p>
        </w:tc>
      </w:tr>
      <w:tr w:rsidR="00401EF3" w14:paraId="62A34CDB" w14:textId="77777777">
        <w:trPr>
          <w:trHeight w:hRule="exact" w:val="270"/>
        </w:trPr>
        <w:tc>
          <w:tcPr>
            <w:tcW w:w="567" w:type="dxa"/>
            <w:shd w:val="solid" w:color="FFFFFF" w:fill="auto"/>
            <w:vAlign w:val="center"/>
          </w:tcPr>
          <w:p w14:paraId="5496B2F0" w14:textId="77777777" w:rsidR="00401EF3" w:rsidRDefault="00401EF3">
            <w:pPr>
              <w:jc w:val="right"/>
              <w:rPr>
                <w:snapToGrid w:val="0"/>
              </w:rPr>
            </w:pPr>
            <w:r>
              <w:rPr>
                <w:snapToGrid w:val="0"/>
              </w:rPr>
              <w:t>24</w:t>
            </w:r>
          </w:p>
        </w:tc>
        <w:tc>
          <w:tcPr>
            <w:tcW w:w="3118" w:type="dxa"/>
            <w:shd w:val="solid" w:color="FFFFFF" w:fill="auto"/>
            <w:vAlign w:val="center"/>
          </w:tcPr>
          <w:p w14:paraId="345B818C" w14:textId="77777777" w:rsidR="00401EF3" w:rsidRDefault="00401EF3">
            <w:pPr>
              <w:rPr>
                <w:snapToGrid w:val="0"/>
              </w:rPr>
            </w:pPr>
            <w:r>
              <w:rPr>
                <w:snapToGrid w:val="0"/>
              </w:rPr>
              <w:t>S.M.O.M.</w:t>
            </w:r>
          </w:p>
        </w:tc>
        <w:tc>
          <w:tcPr>
            <w:tcW w:w="6095" w:type="dxa"/>
            <w:shd w:val="solid" w:color="FFFFFF" w:fill="auto"/>
            <w:vAlign w:val="center"/>
          </w:tcPr>
          <w:p w14:paraId="3585A1F7" w14:textId="77777777" w:rsidR="00401EF3" w:rsidRDefault="00401EF3">
            <w:pPr>
              <w:rPr>
                <w:snapToGrid w:val="0"/>
              </w:rPr>
            </w:pPr>
            <w:r>
              <w:rPr>
                <w:snapToGrid w:val="0"/>
              </w:rPr>
              <w:t>Sovrano Militare Ordine di Malta</w:t>
            </w:r>
            <w:r>
              <w:rPr>
                <w:snapToGrid w:val="0"/>
              </w:rPr>
              <w:tab/>
            </w:r>
          </w:p>
        </w:tc>
      </w:tr>
      <w:tr w:rsidR="00401EF3" w14:paraId="6F680970" w14:textId="77777777">
        <w:trPr>
          <w:trHeight w:hRule="exact" w:val="270"/>
        </w:trPr>
        <w:tc>
          <w:tcPr>
            <w:tcW w:w="567" w:type="dxa"/>
            <w:shd w:val="solid" w:color="FFFFFF" w:fill="auto"/>
            <w:vAlign w:val="center"/>
          </w:tcPr>
          <w:p w14:paraId="2DC85C61" w14:textId="77777777" w:rsidR="00401EF3" w:rsidRDefault="00401EF3">
            <w:pPr>
              <w:jc w:val="right"/>
              <w:rPr>
                <w:snapToGrid w:val="0"/>
              </w:rPr>
            </w:pPr>
            <w:r>
              <w:rPr>
                <w:snapToGrid w:val="0"/>
              </w:rPr>
              <w:t>25</w:t>
            </w:r>
          </w:p>
        </w:tc>
        <w:tc>
          <w:tcPr>
            <w:tcW w:w="3118" w:type="dxa"/>
            <w:shd w:val="solid" w:color="FFFFFF" w:fill="auto"/>
            <w:vAlign w:val="center"/>
          </w:tcPr>
          <w:p w14:paraId="7A8CC183" w14:textId="77777777" w:rsidR="00401EF3" w:rsidRDefault="00401EF3">
            <w:pPr>
              <w:rPr>
                <w:snapToGrid w:val="0"/>
              </w:rPr>
            </w:pPr>
            <w:r>
              <w:rPr>
                <w:snapToGrid w:val="0"/>
              </w:rPr>
              <w:t xml:space="preserve">Mozambico </w:t>
            </w:r>
          </w:p>
        </w:tc>
        <w:tc>
          <w:tcPr>
            <w:tcW w:w="6095" w:type="dxa"/>
            <w:shd w:val="solid" w:color="FFFFFF" w:fill="auto"/>
            <w:vAlign w:val="center"/>
          </w:tcPr>
          <w:p w14:paraId="04E8BB59" w14:textId="77777777" w:rsidR="00401EF3" w:rsidRDefault="00401EF3">
            <w:pPr>
              <w:rPr>
                <w:snapToGrid w:val="0"/>
              </w:rPr>
            </w:pPr>
            <w:r>
              <w:rPr>
                <w:snapToGrid w:val="0"/>
              </w:rPr>
              <w:t>Repubblica del Mozambico</w:t>
            </w:r>
            <w:r>
              <w:rPr>
                <w:snapToGrid w:val="0"/>
              </w:rPr>
              <w:tab/>
            </w:r>
          </w:p>
        </w:tc>
      </w:tr>
      <w:tr w:rsidR="00401EF3" w14:paraId="122C7C9D" w14:textId="77777777">
        <w:trPr>
          <w:trHeight w:hRule="exact" w:val="270"/>
        </w:trPr>
        <w:tc>
          <w:tcPr>
            <w:tcW w:w="567" w:type="dxa"/>
            <w:shd w:val="solid" w:color="FFFFFF" w:fill="auto"/>
            <w:vAlign w:val="center"/>
          </w:tcPr>
          <w:p w14:paraId="053F122A" w14:textId="77777777" w:rsidR="00401EF3" w:rsidRDefault="00401EF3">
            <w:pPr>
              <w:jc w:val="right"/>
              <w:rPr>
                <w:snapToGrid w:val="0"/>
              </w:rPr>
            </w:pPr>
            <w:r>
              <w:rPr>
                <w:snapToGrid w:val="0"/>
              </w:rPr>
              <w:t>25</w:t>
            </w:r>
          </w:p>
        </w:tc>
        <w:tc>
          <w:tcPr>
            <w:tcW w:w="3118" w:type="dxa"/>
            <w:shd w:val="solid" w:color="FFFFFF" w:fill="auto"/>
            <w:vAlign w:val="center"/>
          </w:tcPr>
          <w:p w14:paraId="5FA88E20" w14:textId="77777777" w:rsidR="00401EF3" w:rsidRDefault="00401EF3">
            <w:pPr>
              <w:rPr>
                <w:snapToGrid w:val="0"/>
              </w:rPr>
            </w:pPr>
            <w:r>
              <w:rPr>
                <w:snapToGrid w:val="0"/>
              </w:rPr>
              <w:t>Slovenia</w:t>
            </w:r>
          </w:p>
        </w:tc>
        <w:tc>
          <w:tcPr>
            <w:tcW w:w="6095" w:type="dxa"/>
            <w:shd w:val="solid" w:color="FFFFFF" w:fill="auto"/>
            <w:vAlign w:val="center"/>
          </w:tcPr>
          <w:p w14:paraId="60615CA8" w14:textId="77777777" w:rsidR="00401EF3" w:rsidRDefault="00401EF3">
            <w:pPr>
              <w:rPr>
                <w:snapToGrid w:val="0"/>
              </w:rPr>
            </w:pPr>
            <w:r>
              <w:rPr>
                <w:snapToGrid w:val="0"/>
              </w:rPr>
              <w:t>Repubblica di Slovenia</w:t>
            </w:r>
            <w:r>
              <w:rPr>
                <w:snapToGrid w:val="0"/>
              </w:rPr>
              <w:tab/>
            </w:r>
          </w:p>
        </w:tc>
      </w:tr>
      <w:tr w:rsidR="00401EF3" w14:paraId="69E32DE0" w14:textId="77777777">
        <w:trPr>
          <w:trHeight w:hRule="exact" w:val="270"/>
        </w:trPr>
        <w:tc>
          <w:tcPr>
            <w:tcW w:w="567" w:type="dxa"/>
            <w:shd w:val="solid" w:color="FFFFFF" w:fill="auto"/>
            <w:vAlign w:val="center"/>
          </w:tcPr>
          <w:p w14:paraId="4FB555DF" w14:textId="77777777" w:rsidR="00401EF3" w:rsidRDefault="00401EF3">
            <w:pPr>
              <w:jc w:val="right"/>
              <w:rPr>
                <w:snapToGrid w:val="0"/>
              </w:rPr>
            </w:pPr>
            <w:r>
              <w:rPr>
                <w:snapToGrid w:val="0"/>
              </w:rPr>
              <w:t>26</w:t>
            </w:r>
          </w:p>
        </w:tc>
        <w:tc>
          <w:tcPr>
            <w:tcW w:w="3118" w:type="dxa"/>
            <w:shd w:val="solid" w:color="FFFFFF" w:fill="auto"/>
            <w:vAlign w:val="center"/>
          </w:tcPr>
          <w:p w14:paraId="7AAC26BF" w14:textId="77777777" w:rsidR="00401EF3" w:rsidRDefault="00401EF3">
            <w:pPr>
              <w:rPr>
                <w:snapToGrid w:val="0"/>
              </w:rPr>
            </w:pPr>
            <w:r>
              <w:rPr>
                <w:snapToGrid w:val="0"/>
              </w:rPr>
              <w:t>Madagascar</w:t>
            </w:r>
          </w:p>
        </w:tc>
        <w:tc>
          <w:tcPr>
            <w:tcW w:w="6095" w:type="dxa"/>
            <w:shd w:val="solid" w:color="FFFFFF" w:fill="auto"/>
            <w:vAlign w:val="center"/>
          </w:tcPr>
          <w:p w14:paraId="39576C51" w14:textId="77777777" w:rsidR="00401EF3" w:rsidRDefault="00401EF3">
            <w:pPr>
              <w:rPr>
                <w:snapToGrid w:val="0"/>
              </w:rPr>
            </w:pPr>
            <w:r>
              <w:rPr>
                <w:snapToGrid w:val="0"/>
              </w:rPr>
              <w:t>Repubblica del Madagascar</w:t>
            </w:r>
            <w:r>
              <w:rPr>
                <w:snapToGrid w:val="0"/>
              </w:rPr>
              <w:tab/>
            </w:r>
          </w:p>
        </w:tc>
      </w:tr>
      <w:tr w:rsidR="00401EF3" w14:paraId="39E08B20" w14:textId="77777777">
        <w:trPr>
          <w:trHeight w:hRule="exact" w:val="270"/>
        </w:trPr>
        <w:tc>
          <w:tcPr>
            <w:tcW w:w="567" w:type="dxa"/>
            <w:shd w:val="solid" w:color="FFFFFF" w:fill="auto"/>
            <w:vAlign w:val="center"/>
          </w:tcPr>
          <w:p w14:paraId="4B63CB08" w14:textId="77777777" w:rsidR="00401EF3" w:rsidRDefault="00401EF3">
            <w:pPr>
              <w:jc w:val="right"/>
              <w:rPr>
                <w:snapToGrid w:val="0"/>
              </w:rPr>
            </w:pPr>
            <w:r>
              <w:rPr>
                <w:snapToGrid w:val="0"/>
              </w:rPr>
              <w:t>27</w:t>
            </w:r>
          </w:p>
        </w:tc>
        <w:tc>
          <w:tcPr>
            <w:tcW w:w="3118" w:type="dxa"/>
            <w:shd w:val="solid" w:color="FFFFFF" w:fill="auto"/>
            <w:vAlign w:val="center"/>
          </w:tcPr>
          <w:p w14:paraId="4E70D7E2" w14:textId="77777777" w:rsidR="00401EF3" w:rsidRDefault="00401EF3">
            <w:pPr>
              <w:rPr>
                <w:snapToGrid w:val="0"/>
              </w:rPr>
            </w:pPr>
            <w:r>
              <w:rPr>
                <w:snapToGrid w:val="0"/>
              </w:rPr>
              <w:t>Gibuti</w:t>
            </w:r>
            <w:r>
              <w:rPr>
                <w:snapToGrid w:val="0"/>
              </w:rPr>
              <w:tab/>
            </w:r>
          </w:p>
        </w:tc>
        <w:tc>
          <w:tcPr>
            <w:tcW w:w="6095" w:type="dxa"/>
            <w:shd w:val="solid" w:color="FFFFFF" w:fill="auto"/>
            <w:vAlign w:val="center"/>
          </w:tcPr>
          <w:p w14:paraId="5A16DB1B" w14:textId="77777777" w:rsidR="00401EF3" w:rsidRDefault="00401EF3">
            <w:pPr>
              <w:rPr>
                <w:snapToGrid w:val="0"/>
              </w:rPr>
            </w:pPr>
            <w:r>
              <w:rPr>
                <w:snapToGrid w:val="0"/>
              </w:rPr>
              <w:t>Repubblica di Gibuti</w:t>
            </w:r>
            <w:r>
              <w:rPr>
                <w:snapToGrid w:val="0"/>
              </w:rPr>
              <w:tab/>
            </w:r>
          </w:p>
        </w:tc>
      </w:tr>
      <w:tr w:rsidR="00F0420F" w14:paraId="6BC196DD" w14:textId="77777777">
        <w:trPr>
          <w:trHeight w:hRule="exact" w:val="270"/>
        </w:trPr>
        <w:tc>
          <w:tcPr>
            <w:tcW w:w="567" w:type="dxa"/>
            <w:shd w:val="solid" w:color="FFFFFF" w:fill="auto"/>
            <w:vAlign w:val="center"/>
          </w:tcPr>
          <w:p w14:paraId="76462F2D" w14:textId="77777777" w:rsidR="00F0420F" w:rsidRDefault="00F0420F" w:rsidP="001B1B7B">
            <w:pPr>
              <w:jc w:val="right"/>
              <w:rPr>
                <w:snapToGrid w:val="0"/>
              </w:rPr>
            </w:pPr>
            <w:r>
              <w:rPr>
                <w:snapToGrid w:val="0"/>
              </w:rPr>
              <w:t xml:space="preserve">  29</w:t>
            </w:r>
          </w:p>
        </w:tc>
        <w:tc>
          <w:tcPr>
            <w:tcW w:w="3118" w:type="dxa"/>
            <w:shd w:val="solid" w:color="FFFFFF" w:fill="auto"/>
            <w:vAlign w:val="center"/>
          </w:tcPr>
          <w:p w14:paraId="7D8CC868" w14:textId="77777777" w:rsidR="00F0420F" w:rsidRDefault="00F0420F" w:rsidP="001B1B7B">
            <w:pPr>
              <w:rPr>
                <w:snapToGrid w:val="0"/>
              </w:rPr>
            </w:pPr>
            <w:r>
              <w:rPr>
                <w:snapToGrid w:val="0"/>
              </w:rPr>
              <w:t>Santa Sede</w:t>
            </w:r>
          </w:p>
        </w:tc>
        <w:tc>
          <w:tcPr>
            <w:tcW w:w="6095" w:type="dxa"/>
            <w:shd w:val="solid" w:color="FFFFFF" w:fill="auto"/>
            <w:vAlign w:val="center"/>
          </w:tcPr>
          <w:p w14:paraId="1CF12FC0" w14:textId="77777777" w:rsidR="00F0420F" w:rsidRDefault="00F0420F" w:rsidP="001B1B7B">
            <w:pPr>
              <w:rPr>
                <w:snapToGrid w:val="0"/>
              </w:rPr>
            </w:pPr>
            <w:r>
              <w:rPr>
                <w:snapToGrid w:val="0"/>
              </w:rPr>
              <w:t>Santa Sede</w:t>
            </w:r>
          </w:p>
        </w:tc>
      </w:tr>
      <w:tr w:rsidR="00F0420F" w14:paraId="3A3D7651" w14:textId="77777777">
        <w:trPr>
          <w:trHeight w:hRule="exact" w:val="270"/>
        </w:trPr>
        <w:tc>
          <w:tcPr>
            <w:tcW w:w="567" w:type="dxa"/>
            <w:shd w:val="solid" w:color="FFFFFF" w:fill="auto"/>
            <w:vAlign w:val="center"/>
          </w:tcPr>
          <w:p w14:paraId="7CC58C60" w14:textId="77777777" w:rsidR="00F0420F" w:rsidRDefault="00F0420F">
            <w:pPr>
              <w:jc w:val="right"/>
              <w:rPr>
                <w:snapToGrid w:val="0"/>
              </w:rPr>
            </w:pPr>
            <w:r>
              <w:rPr>
                <w:snapToGrid w:val="0"/>
              </w:rPr>
              <w:t>30</w:t>
            </w:r>
          </w:p>
        </w:tc>
        <w:tc>
          <w:tcPr>
            <w:tcW w:w="3118" w:type="dxa"/>
            <w:shd w:val="solid" w:color="FFFFFF" w:fill="auto"/>
            <w:vAlign w:val="center"/>
          </w:tcPr>
          <w:p w14:paraId="41A734E3" w14:textId="77777777" w:rsidR="00F0420F" w:rsidRDefault="00F0420F">
            <w:pPr>
              <w:rPr>
                <w:snapToGrid w:val="0"/>
              </w:rPr>
            </w:pPr>
            <w:r>
              <w:rPr>
                <w:snapToGrid w:val="0"/>
              </w:rPr>
              <w:t>Congo</w:t>
            </w:r>
            <w:r w:rsidR="003F29AE">
              <w:rPr>
                <w:snapToGrid w:val="0"/>
              </w:rPr>
              <w:t xml:space="preserve"> (R.D.)</w:t>
            </w:r>
            <w:r>
              <w:rPr>
                <w:snapToGrid w:val="0"/>
              </w:rPr>
              <w:tab/>
            </w:r>
          </w:p>
        </w:tc>
        <w:tc>
          <w:tcPr>
            <w:tcW w:w="6095" w:type="dxa"/>
            <w:shd w:val="solid" w:color="FFFFFF" w:fill="auto"/>
            <w:vAlign w:val="center"/>
          </w:tcPr>
          <w:p w14:paraId="46A4C59A" w14:textId="77777777" w:rsidR="00F0420F" w:rsidRDefault="00F0420F">
            <w:pPr>
              <w:rPr>
                <w:snapToGrid w:val="0"/>
              </w:rPr>
            </w:pPr>
            <w:r>
              <w:rPr>
                <w:snapToGrid w:val="0"/>
              </w:rPr>
              <w:t>Repubblica Democratica del Congo</w:t>
            </w:r>
            <w:r>
              <w:rPr>
                <w:snapToGrid w:val="0"/>
              </w:rPr>
              <w:tab/>
            </w:r>
          </w:p>
        </w:tc>
      </w:tr>
    </w:tbl>
    <w:p w14:paraId="62F0E54E" w14:textId="77777777" w:rsidR="004944D8" w:rsidRDefault="004944D8"/>
    <w:p w14:paraId="4E99C00B" w14:textId="77777777" w:rsidR="00CA7847" w:rsidRDefault="00CA7847">
      <w:pPr>
        <w:jc w:val="right"/>
        <w:rPr>
          <w:b/>
          <w:snapToGrid w:val="0"/>
          <w:color w:val="000000"/>
          <w:sz w:val="16"/>
        </w:rPr>
      </w:pPr>
    </w:p>
    <w:p w14:paraId="7B69569C" w14:textId="77777777" w:rsidR="00CA7847" w:rsidRDefault="00CA7847">
      <w:pPr>
        <w:jc w:val="right"/>
        <w:rPr>
          <w:b/>
          <w:snapToGrid w:val="0"/>
          <w:color w:val="000000"/>
          <w:sz w:val="16"/>
        </w:rPr>
      </w:pPr>
    </w:p>
    <w:p w14:paraId="132C9F1A" w14:textId="77777777" w:rsidR="00CA7847" w:rsidRDefault="00CA7847">
      <w:pPr>
        <w:jc w:val="right"/>
        <w:rPr>
          <w:b/>
          <w:snapToGrid w:val="0"/>
          <w:color w:val="000000"/>
          <w:sz w:val="16"/>
        </w:rPr>
      </w:pPr>
    </w:p>
    <w:p w14:paraId="31E068CF" w14:textId="77777777" w:rsidR="00CA7847" w:rsidRDefault="00CA7847">
      <w:pPr>
        <w:jc w:val="right"/>
        <w:rPr>
          <w:b/>
          <w:snapToGrid w:val="0"/>
          <w:color w:val="000000"/>
          <w:sz w:val="16"/>
        </w:rPr>
      </w:pPr>
    </w:p>
    <w:p w14:paraId="0921A82A" w14:textId="77777777" w:rsidR="00CA7847" w:rsidRDefault="00CA7847">
      <w:pPr>
        <w:jc w:val="right"/>
        <w:rPr>
          <w:b/>
          <w:snapToGrid w:val="0"/>
          <w:color w:val="000000"/>
          <w:sz w:val="16"/>
        </w:rPr>
      </w:pPr>
    </w:p>
    <w:p w14:paraId="6B3D1A5D" w14:textId="77777777" w:rsidR="00CA7847" w:rsidRDefault="00CA7847">
      <w:pPr>
        <w:jc w:val="right"/>
        <w:rPr>
          <w:b/>
          <w:snapToGrid w:val="0"/>
          <w:color w:val="000000"/>
          <w:sz w:val="16"/>
        </w:rPr>
      </w:pPr>
    </w:p>
    <w:p w14:paraId="22294A16" w14:textId="77777777" w:rsidR="00CA7847" w:rsidRDefault="00CA7847">
      <w:pPr>
        <w:jc w:val="right"/>
        <w:rPr>
          <w:b/>
          <w:snapToGrid w:val="0"/>
          <w:color w:val="000000"/>
          <w:sz w:val="16"/>
        </w:rPr>
      </w:pPr>
    </w:p>
    <w:p w14:paraId="250C01D7" w14:textId="77777777" w:rsidR="00CA7847" w:rsidRDefault="00CA7847">
      <w:pPr>
        <w:jc w:val="right"/>
        <w:rPr>
          <w:b/>
          <w:snapToGrid w:val="0"/>
          <w:color w:val="000000"/>
          <w:sz w:val="16"/>
        </w:rPr>
      </w:pPr>
    </w:p>
    <w:p w14:paraId="58AF5265" w14:textId="77777777" w:rsidR="004944D8" w:rsidRDefault="004944D8">
      <w:pPr>
        <w:jc w:val="right"/>
        <w:rPr>
          <w:b/>
          <w:snapToGrid w:val="0"/>
          <w:color w:val="000000"/>
          <w:sz w:val="16"/>
        </w:rPr>
      </w:pPr>
      <w:r>
        <w:rPr>
          <w:b/>
          <w:snapToGrid w:val="0"/>
          <w:color w:val="000000"/>
          <w:sz w:val="16"/>
        </w:rPr>
        <w:t>FESTE NAZIONALI</w:t>
      </w:r>
    </w:p>
    <w:p w14:paraId="58F8DCDC" w14:textId="77777777" w:rsidR="004944D8" w:rsidRDefault="004944D8">
      <w:pPr>
        <w:rPr>
          <w:color w:val="000080"/>
          <w:sz w:val="32"/>
        </w:rPr>
      </w:pPr>
    </w:p>
    <w:p w14:paraId="5E3DBA8A" w14:textId="77777777" w:rsidR="004944D8" w:rsidRDefault="004944D8">
      <w:pPr>
        <w:pBdr>
          <w:bottom w:val="single" w:sz="6" w:space="1" w:color="auto"/>
        </w:pBdr>
        <w:rPr>
          <w:color w:val="000080"/>
          <w:sz w:val="32"/>
        </w:rPr>
      </w:pPr>
      <w:r>
        <w:rPr>
          <w:color w:val="000080"/>
          <w:sz w:val="32"/>
        </w:rPr>
        <w:t>luglio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2CF18E7F" w14:textId="77777777">
        <w:trPr>
          <w:trHeight w:hRule="exact" w:val="270"/>
        </w:trPr>
        <w:tc>
          <w:tcPr>
            <w:tcW w:w="567" w:type="dxa"/>
            <w:shd w:val="solid" w:color="FFFFFF" w:fill="auto"/>
            <w:vAlign w:val="center"/>
          </w:tcPr>
          <w:p w14:paraId="012A1914" w14:textId="77777777" w:rsidR="004944D8" w:rsidRDefault="004944D8">
            <w:pPr>
              <w:jc w:val="right"/>
              <w:rPr>
                <w:snapToGrid w:val="0"/>
              </w:rPr>
            </w:pPr>
            <w:r>
              <w:rPr>
                <w:snapToGrid w:val="0"/>
              </w:rPr>
              <w:t>1</w:t>
            </w:r>
          </w:p>
        </w:tc>
        <w:tc>
          <w:tcPr>
            <w:tcW w:w="3118" w:type="dxa"/>
            <w:shd w:val="solid" w:color="FFFFFF" w:fill="auto"/>
            <w:vAlign w:val="center"/>
          </w:tcPr>
          <w:p w14:paraId="4710B8AE" w14:textId="77777777" w:rsidR="004944D8" w:rsidRDefault="004944D8">
            <w:pPr>
              <w:rPr>
                <w:snapToGrid w:val="0"/>
              </w:rPr>
            </w:pPr>
            <w:r>
              <w:rPr>
                <w:snapToGrid w:val="0"/>
              </w:rPr>
              <w:t>Burundi</w:t>
            </w:r>
            <w:r>
              <w:rPr>
                <w:snapToGrid w:val="0"/>
              </w:rPr>
              <w:tab/>
            </w:r>
          </w:p>
        </w:tc>
        <w:tc>
          <w:tcPr>
            <w:tcW w:w="6095" w:type="dxa"/>
            <w:shd w:val="solid" w:color="FFFFFF" w:fill="auto"/>
            <w:vAlign w:val="center"/>
          </w:tcPr>
          <w:p w14:paraId="6789CFB0" w14:textId="77777777" w:rsidR="004944D8" w:rsidRDefault="004944D8">
            <w:pPr>
              <w:rPr>
                <w:snapToGrid w:val="0"/>
              </w:rPr>
            </w:pPr>
            <w:r>
              <w:rPr>
                <w:snapToGrid w:val="0"/>
              </w:rPr>
              <w:t>Repubblica di Burundi</w:t>
            </w:r>
            <w:r>
              <w:rPr>
                <w:snapToGrid w:val="0"/>
              </w:rPr>
              <w:tab/>
            </w:r>
          </w:p>
        </w:tc>
      </w:tr>
      <w:tr w:rsidR="004944D8" w14:paraId="3F4CC236" w14:textId="77777777">
        <w:trPr>
          <w:trHeight w:hRule="exact" w:val="270"/>
        </w:trPr>
        <w:tc>
          <w:tcPr>
            <w:tcW w:w="567" w:type="dxa"/>
            <w:shd w:val="solid" w:color="FFFFFF" w:fill="auto"/>
            <w:vAlign w:val="center"/>
          </w:tcPr>
          <w:p w14:paraId="49F465C5" w14:textId="77777777" w:rsidR="004944D8" w:rsidRDefault="004944D8">
            <w:pPr>
              <w:jc w:val="right"/>
              <w:rPr>
                <w:snapToGrid w:val="0"/>
              </w:rPr>
            </w:pPr>
            <w:r>
              <w:rPr>
                <w:snapToGrid w:val="0"/>
              </w:rPr>
              <w:t>1</w:t>
            </w:r>
          </w:p>
        </w:tc>
        <w:tc>
          <w:tcPr>
            <w:tcW w:w="3118" w:type="dxa"/>
            <w:shd w:val="solid" w:color="FFFFFF" w:fill="auto"/>
            <w:vAlign w:val="center"/>
          </w:tcPr>
          <w:p w14:paraId="3FF102EB" w14:textId="77777777" w:rsidR="004944D8" w:rsidRDefault="004944D8">
            <w:pPr>
              <w:rPr>
                <w:snapToGrid w:val="0"/>
              </w:rPr>
            </w:pPr>
            <w:r>
              <w:rPr>
                <w:snapToGrid w:val="0"/>
              </w:rPr>
              <w:t>Canada</w:t>
            </w:r>
            <w:r>
              <w:rPr>
                <w:snapToGrid w:val="0"/>
              </w:rPr>
              <w:tab/>
            </w:r>
          </w:p>
        </w:tc>
        <w:tc>
          <w:tcPr>
            <w:tcW w:w="6095" w:type="dxa"/>
            <w:shd w:val="solid" w:color="FFFFFF" w:fill="auto"/>
            <w:vAlign w:val="center"/>
          </w:tcPr>
          <w:p w14:paraId="1C09CEBC" w14:textId="77777777" w:rsidR="004944D8" w:rsidRDefault="004944D8">
            <w:pPr>
              <w:rPr>
                <w:snapToGrid w:val="0"/>
              </w:rPr>
            </w:pPr>
            <w:r>
              <w:rPr>
                <w:snapToGrid w:val="0"/>
              </w:rPr>
              <w:t>Canada</w:t>
            </w:r>
            <w:r>
              <w:rPr>
                <w:snapToGrid w:val="0"/>
              </w:rPr>
              <w:tab/>
            </w:r>
          </w:p>
        </w:tc>
      </w:tr>
      <w:tr w:rsidR="004944D8" w14:paraId="2325E679" w14:textId="77777777">
        <w:trPr>
          <w:trHeight w:hRule="exact" w:val="270"/>
        </w:trPr>
        <w:tc>
          <w:tcPr>
            <w:tcW w:w="567" w:type="dxa"/>
            <w:shd w:val="solid" w:color="FFFFFF" w:fill="auto"/>
            <w:vAlign w:val="center"/>
          </w:tcPr>
          <w:p w14:paraId="7EC36921" w14:textId="77777777" w:rsidR="004944D8" w:rsidRDefault="004944D8">
            <w:pPr>
              <w:jc w:val="right"/>
              <w:rPr>
                <w:snapToGrid w:val="0"/>
              </w:rPr>
            </w:pPr>
            <w:r>
              <w:rPr>
                <w:snapToGrid w:val="0"/>
              </w:rPr>
              <w:t>1</w:t>
            </w:r>
          </w:p>
        </w:tc>
        <w:tc>
          <w:tcPr>
            <w:tcW w:w="3118" w:type="dxa"/>
            <w:shd w:val="solid" w:color="FFFFFF" w:fill="auto"/>
            <w:vAlign w:val="center"/>
          </w:tcPr>
          <w:p w14:paraId="29A51D30" w14:textId="77777777" w:rsidR="004944D8" w:rsidRDefault="004944D8">
            <w:pPr>
              <w:rPr>
                <w:snapToGrid w:val="0"/>
              </w:rPr>
            </w:pPr>
            <w:r>
              <w:rPr>
                <w:snapToGrid w:val="0"/>
              </w:rPr>
              <w:t>Ruanda</w:t>
            </w:r>
            <w:r>
              <w:rPr>
                <w:snapToGrid w:val="0"/>
              </w:rPr>
              <w:tab/>
            </w:r>
          </w:p>
        </w:tc>
        <w:tc>
          <w:tcPr>
            <w:tcW w:w="6095" w:type="dxa"/>
            <w:shd w:val="solid" w:color="FFFFFF" w:fill="auto"/>
            <w:vAlign w:val="center"/>
          </w:tcPr>
          <w:p w14:paraId="3E5D7A34" w14:textId="77777777" w:rsidR="004944D8" w:rsidRDefault="004944D8">
            <w:pPr>
              <w:rPr>
                <w:snapToGrid w:val="0"/>
              </w:rPr>
            </w:pPr>
            <w:r>
              <w:rPr>
                <w:snapToGrid w:val="0"/>
              </w:rPr>
              <w:t>Repubblica del Ruanda</w:t>
            </w:r>
            <w:r>
              <w:rPr>
                <w:snapToGrid w:val="0"/>
              </w:rPr>
              <w:tab/>
            </w:r>
          </w:p>
        </w:tc>
      </w:tr>
      <w:tr w:rsidR="004944D8" w14:paraId="372178EE" w14:textId="77777777">
        <w:trPr>
          <w:trHeight w:hRule="exact" w:val="270"/>
        </w:trPr>
        <w:tc>
          <w:tcPr>
            <w:tcW w:w="567" w:type="dxa"/>
            <w:shd w:val="solid" w:color="FFFFFF" w:fill="auto"/>
            <w:vAlign w:val="center"/>
          </w:tcPr>
          <w:p w14:paraId="000771AC" w14:textId="77777777" w:rsidR="004944D8" w:rsidRDefault="004944D8">
            <w:pPr>
              <w:jc w:val="right"/>
              <w:rPr>
                <w:snapToGrid w:val="0"/>
              </w:rPr>
            </w:pPr>
            <w:r>
              <w:rPr>
                <w:snapToGrid w:val="0"/>
              </w:rPr>
              <w:t>3</w:t>
            </w:r>
          </w:p>
        </w:tc>
        <w:tc>
          <w:tcPr>
            <w:tcW w:w="3118" w:type="dxa"/>
            <w:shd w:val="solid" w:color="FFFFFF" w:fill="auto"/>
            <w:vAlign w:val="center"/>
          </w:tcPr>
          <w:p w14:paraId="38A0926D" w14:textId="77777777" w:rsidR="004944D8" w:rsidRDefault="004944D8">
            <w:pPr>
              <w:rPr>
                <w:snapToGrid w:val="0"/>
              </w:rPr>
            </w:pPr>
            <w:r>
              <w:rPr>
                <w:snapToGrid w:val="0"/>
              </w:rPr>
              <w:t>Belarus</w:t>
            </w:r>
            <w:r>
              <w:rPr>
                <w:snapToGrid w:val="0"/>
              </w:rPr>
              <w:tab/>
            </w:r>
          </w:p>
        </w:tc>
        <w:tc>
          <w:tcPr>
            <w:tcW w:w="6095" w:type="dxa"/>
            <w:shd w:val="solid" w:color="FFFFFF" w:fill="auto"/>
            <w:vAlign w:val="center"/>
          </w:tcPr>
          <w:p w14:paraId="031E2942" w14:textId="77777777" w:rsidR="004944D8" w:rsidRDefault="004944D8">
            <w:pPr>
              <w:rPr>
                <w:snapToGrid w:val="0"/>
              </w:rPr>
            </w:pPr>
            <w:r>
              <w:rPr>
                <w:snapToGrid w:val="0"/>
              </w:rPr>
              <w:t>Repubblica di Belarus</w:t>
            </w:r>
            <w:r>
              <w:rPr>
                <w:snapToGrid w:val="0"/>
              </w:rPr>
              <w:tab/>
            </w:r>
          </w:p>
        </w:tc>
      </w:tr>
      <w:tr w:rsidR="004944D8" w14:paraId="4B27077E" w14:textId="77777777">
        <w:trPr>
          <w:trHeight w:hRule="exact" w:val="270"/>
        </w:trPr>
        <w:tc>
          <w:tcPr>
            <w:tcW w:w="567" w:type="dxa"/>
            <w:shd w:val="solid" w:color="FFFFFF" w:fill="auto"/>
            <w:vAlign w:val="center"/>
          </w:tcPr>
          <w:p w14:paraId="1A2925E5" w14:textId="77777777" w:rsidR="004944D8" w:rsidRDefault="004944D8">
            <w:pPr>
              <w:jc w:val="right"/>
              <w:rPr>
                <w:snapToGrid w:val="0"/>
              </w:rPr>
            </w:pPr>
            <w:r>
              <w:rPr>
                <w:snapToGrid w:val="0"/>
              </w:rPr>
              <w:t>4</w:t>
            </w:r>
          </w:p>
        </w:tc>
        <w:tc>
          <w:tcPr>
            <w:tcW w:w="3118" w:type="dxa"/>
            <w:shd w:val="solid" w:color="FFFFFF" w:fill="auto"/>
            <w:vAlign w:val="center"/>
          </w:tcPr>
          <w:p w14:paraId="379F8E18" w14:textId="77777777" w:rsidR="004944D8" w:rsidRDefault="004944D8">
            <w:pPr>
              <w:rPr>
                <w:snapToGrid w:val="0"/>
              </w:rPr>
            </w:pPr>
            <w:r>
              <w:rPr>
                <w:snapToGrid w:val="0"/>
              </w:rPr>
              <w:t xml:space="preserve">Stati Uniti d’America </w:t>
            </w:r>
          </w:p>
        </w:tc>
        <w:tc>
          <w:tcPr>
            <w:tcW w:w="6095" w:type="dxa"/>
            <w:shd w:val="solid" w:color="FFFFFF" w:fill="auto"/>
            <w:vAlign w:val="center"/>
          </w:tcPr>
          <w:p w14:paraId="7F1B08A1" w14:textId="77777777" w:rsidR="004944D8" w:rsidRDefault="004944D8">
            <w:pPr>
              <w:rPr>
                <w:snapToGrid w:val="0"/>
              </w:rPr>
            </w:pPr>
            <w:r>
              <w:rPr>
                <w:snapToGrid w:val="0"/>
              </w:rPr>
              <w:t>Stati Uniti d’America</w:t>
            </w:r>
            <w:r>
              <w:rPr>
                <w:snapToGrid w:val="0"/>
              </w:rPr>
              <w:tab/>
            </w:r>
          </w:p>
        </w:tc>
      </w:tr>
      <w:tr w:rsidR="004944D8" w14:paraId="4F907880" w14:textId="77777777">
        <w:trPr>
          <w:trHeight w:hRule="exact" w:val="270"/>
        </w:trPr>
        <w:tc>
          <w:tcPr>
            <w:tcW w:w="567" w:type="dxa"/>
            <w:shd w:val="solid" w:color="FFFFFF" w:fill="auto"/>
            <w:vAlign w:val="center"/>
          </w:tcPr>
          <w:p w14:paraId="3357421E" w14:textId="77777777" w:rsidR="004944D8" w:rsidRDefault="004944D8">
            <w:pPr>
              <w:jc w:val="right"/>
              <w:rPr>
                <w:snapToGrid w:val="0"/>
              </w:rPr>
            </w:pPr>
            <w:r>
              <w:rPr>
                <w:snapToGrid w:val="0"/>
              </w:rPr>
              <w:t>5</w:t>
            </w:r>
          </w:p>
        </w:tc>
        <w:tc>
          <w:tcPr>
            <w:tcW w:w="3118" w:type="dxa"/>
            <w:shd w:val="solid" w:color="FFFFFF" w:fill="auto"/>
            <w:vAlign w:val="center"/>
          </w:tcPr>
          <w:p w14:paraId="35904E78" w14:textId="77777777" w:rsidR="004944D8" w:rsidRDefault="004944D8">
            <w:pPr>
              <w:rPr>
                <w:snapToGrid w:val="0"/>
              </w:rPr>
            </w:pPr>
            <w:r>
              <w:rPr>
                <w:snapToGrid w:val="0"/>
              </w:rPr>
              <w:t>Ca</w:t>
            </w:r>
            <w:r w:rsidR="000E5E67">
              <w:rPr>
                <w:snapToGrid w:val="0"/>
              </w:rPr>
              <w:t>b</w:t>
            </w:r>
            <w:r>
              <w:rPr>
                <w:snapToGrid w:val="0"/>
              </w:rPr>
              <w:t>o Verde</w:t>
            </w:r>
          </w:p>
        </w:tc>
        <w:tc>
          <w:tcPr>
            <w:tcW w:w="6095" w:type="dxa"/>
            <w:shd w:val="solid" w:color="FFFFFF" w:fill="auto"/>
            <w:vAlign w:val="center"/>
          </w:tcPr>
          <w:p w14:paraId="7C1F15B3" w14:textId="77777777" w:rsidR="004944D8" w:rsidRDefault="004944D8">
            <w:pPr>
              <w:rPr>
                <w:snapToGrid w:val="0"/>
              </w:rPr>
            </w:pPr>
            <w:r>
              <w:rPr>
                <w:snapToGrid w:val="0"/>
              </w:rPr>
              <w:t>Repubblica d</w:t>
            </w:r>
            <w:r w:rsidR="000E5E67">
              <w:rPr>
                <w:snapToGrid w:val="0"/>
              </w:rPr>
              <w:t>i</w:t>
            </w:r>
            <w:r>
              <w:rPr>
                <w:snapToGrid w:val="0"/>
              </w:rPr>
              <w:t xml:space="preserve"> Ca</w:t>
            </w:r>
            <w:r w:rsidR="000E5E67">
              <w:rPr>
                <w:snapToGrid w:val="0"/>
              </w:rPr>
              <w:t>b</w:t>
            </w:r>
            <w:r>
              <w:rPr>
                <w:snapToGrid w:val="0"/>
              </w:rPr>
              <w:t>o Verde</w:t>
            </w:r>
            <w:r>
              <w:rPr>
                <w:snapToGrid w:val="0"/>
              </w:rPr>
              <w:tab/>
            </w:r>
          </w:p>
        </w:tc>
      </w:tr>
      <w:tr w:rsidR="004944D8" w14:paraId="5ABCA3A3" w14:textId="77777777">
        <w:trPr>
          <w:trHeight w:hRule="exact" w:val="270"/>
        </w:trPr>
        <w:tc>
          <w:tcPr>
            <w:tcW w:w="567" w:type="dxa"/>
            <w:shd w:val="solid" w:color="FFFFFF" w:fill="auto"/>
            <w:vAlign w:val="center"/>
          </w:tcPr>
          <w:p w14:paraId="746BA5BB" w14:textId="77777777" w:rsidR="004944D8" w:rsidRDefault="004944D8">
            <w:pPr>
              <w:jc w:val="right"/>
              <w:rPr>
                <w:snapToGrid w:val="0"/>
              </w:rPr>
            </w:pPr>
            <w:r>
              <w:rPr>
                <w:snapToGrid w:val="0"/>
              </w:rPr>
              <w:t>5</w:t>
            </w:r>
          </w:p>
        </w:tc>
        <w:tc>
          <w:tcPr>
            <w:tcW w:w="3118" w:type="dxa"/>
            <w:shd w:val="solid" w:color="FFFFFF" w:fill="auto"/>
            <w:vAlign w:val="center"/>
          </w:tcPr>
          <w:p w14:paraId="60C1F1F7" w14:textId="77777777" w:rsidR="004944D8" w:rsidRDefault="004944D8">
            <w:pPr>
              <w:rPr>
                <w:snapToGrid w:val="0"/>
              </w:rPr>
            </w:pPr>
            <w:r>
              <w:rPr>
                <w:snapToGrid w:val="0"/>
              </w:rPr>
              <w:t xml:space="preserve">Venezuela </w:t>
            </w:r>
          </w:p>
        </w:tc>
        <w:tc>
          <w:tcPr>
            <w:tcW w:w="6095" w:type="dxa"/>
            <w:shd w:val="solid" w:color="FFFFFF" w:fill="auto"/>
            <w:vAlign w:val="center"/>
          </w:tcPr>
          <w:p w14:paraId="0B6C7477" w14:textId="77777777" w:rsidR="004944D8" w:rsidRDefault="004944D8">
            <w:pPr>
              <w:rPr>
                <w:snapToGrid w:val="0"/>
              </w:rPr>
            </w:pPr>
            <w:r>
              <w:rPr>
                <w:snapToGrid w:val="0"/>
              </w:rPr>
              <w:t>Repubblica Bolivariana del Venezuela</w:t>
            </w:r>
            <w:r>
              <w:rPr>
                <w:snapToGrid w:val="0"/>
              </w:rPr>
              <w:tab/>
            </w:r>
          </w:p>
        </w:tc>
      </w:tr>
      <w:tr w:rsidR="004944D8" w14:paraId="64F455D1" w14:textId="77777777">
        <w:trPr>
          <w:trHeight w:hRule="exact" w:val="270"/>
        </w:trPr>
        <w:tc>
          <w:tcPr>
            <w:tcW w:w="567" w:type="dxa"/>
            <w:shd w:val="solid" w:color="FFFFFF" w:fill="auto"/>
            <w:vAlign w:val="center"/>
          </w:tcPr>
          <w:p w14:paraId="11DE9D14" w14:textId="77777777" w:rsidR="004944D8" w:rsidRDefault="004944D8">
            <w:pPr>
              <w:jc w:val="right"/>
              <w:rPr>
                <w:snapToGrid w:val="0"/>
              </w:rPr>
            </w:pPr>
            <w:r>
              <w:rPr>
                <w:snapToGrid w:val="0"/>
              </w:rPr>
              <w:t>6</w:t>
            </w:r>
          </w:p>
        </w:tc>
        <w:tc>
          <w:tcPr>
            <w:tcW w:w="3118" w:type="dxa"/>
            <w:shd w:val="solid" w:color="FFFFFF" w:fill="auto"/>
            <w:vAlign w:val="center"/>
          </w:tcPr>
          <w:p w14:paraId="243CBB38" w14:textId="77777777" w:rsidR="004944D8" w:rsidRDefault="004944D8">
            <w:pPr>
              <w:rPr>
                <w:snapToGrid w:val="0"/>
              </w:rPr>
            </w:pPr>
            <w:r>
              <w:rPr>
                <w:snapToGrid w:val="0"/>
              </w:rPr>
              <w:t>Comore</w:t>
            </w:r>
            <w:r>
              <w:rPr>
                <w:snapToGrid w:val="0"/>
              </w:rPr>
              <w:tab/>
            </w:r>
          </w:p>
        </w:tc>
        <w:tc>
          <w:tcPr>
            <w:tcW w:w="6095" w:type="dxa"/>
            <w:shd w:val="solid" w:color="FFFFFF" w:fill="auto"/>
            <w:vAlign w:val="center"/>
          </w:tcPr>
          <w:p w14:paraId="48E71A9A" w14:textId="77777777" w:rsidR="004944D8" w:rsidRDefault="00A73B88">
            <w:pPr>
              <w:rPr>
                <w:snapToGrid w:val="0"/>
              </w:rPr>
            </w:pPr>
            <w:r>
              <w:rPr>
                <w:snapToGrid w:val="0"/>
              </w:rPr>
              <w:t>Unione dell</w:t>
            </w:r>
            <w:r w:rsidR="004944D8">
              <w:rPr>
                <w:snapToGrid w:val="0"/>
              </w:rPr>
              <w:t xml:space="preserve">e Comore </w:t>
            </w:r>
          </w:p>
        </w:tc>
      </w:tr>
      <w:tr w:rsidR="004944D8" w14:paraId="22707CB9" w14:textId="77777777">
        <w:trPr>
          <w:trHeight w:hRule="exact" w:val="270"/>
        </w:trPr>
        <w:tc>
          <w:tcPr>
            <w:tcW w:w="567" w:type="dxa"/>
            <w:shd w:val="solid" w:color="FFFFFF" w:fill="auto"/>
            <w:vAlign w:val="center"/>
          </w:tcPr>
          <w:p w14:paraId="0C8D24E5" w14:textId="77777777" w:rsidR="004944D8" w:rsidRDefault="004944D8">
            <w:pPr>
              <w:jc w:val="right"/>
              <w:rPr>
                <w:snapToGrid w:val="0"/>
              </w:rPr>
            </w:pPr>
            <w:r>
              <w:rPr>
                <w:snapToGrid w:val="0"/>
              </w:rPr>
              <w:t>6</w:t>
            </w:r>
          </w:p>
        </w:tc>
        <w:tc>
          <w:tcPr>
            <w:tcW w:w="3118" w:type="dxa"/>
            <w:shd w:val="solid" w:color="FFFFFF" w:fill="auto"/>
            <w:vAlign w:val="center"/>
          </w:tcPr>
          <w:p w14:paraId="1DCD233C" w14:textId="77777777" w:rsidR="004944D8" w:rsidRDefault="004B30CE">
            <w:pPr>
              <w:rPr>
                <w:snapToGrid w:val="0"/>
              </w:rPr>
            </w:pPr>
            <w:r>
              <w:rPr>
                <w:snapToGrid w:val="0"/>
              </w:rPr>
              <w:t>Malawi</w:t>
            </w:r>
            <w:r w:rsidR="004944D8">
              <w:rPr>
                <w:snapToGrid w:val="0"/>
              </w:rPr>
              <w:tab/>
            </w:r>
          </w:p>
        </w:tc>
        <w:tc>
          <w:tcPr>
            <w:tcW w:w="6095" w:type="dxa"/>
            <w:shd w:val="solid" w:color="FFFFFF" w:fill="auto"/>
            <w:vAlign w:val="center"/>
          </w:tcPr>
          <w:p w14:paraId="61CD778E" w14:textId="77777777" w:rsidR="004944D8" w:rsidRDefault="004944D8">
            <w:pPr>
              <w:rPr>
                <w:snapToGrid w:val="0"/>
              </w:rPr>
            </w:pPr>
            <w:r>
              <w:rPr>
                <w:snapToGrid w:val="0"/>
              </w:rPr>
              <w:t xml:space="preserve">Repubblica del </w:t>
            </w:r>
            <w:r w:rsidR="004B30CE">
              <w:rPr>
                <w:snapToGrid w:val="0"/>
              </w:rPr>
              <w:t>Malawi</w:t>
            </w:r>
          </w:p>
        </w:tc>
      </w:tr>
      <w:tr w:rsidR="00570A9B" w14:paraId="182A36BA" w14:textId="77777777">
        <w:trPr>
          <w:trHeight w:hRule="exact" w:val="270"/>
        </w:trPr>
        <w:tc>
          <w:tcPr>
            <w:tcW w:w="567" w:type="dxa"/>
            <w:shd w:val="solid" w:color="FFFFFF" w:fill="auto"/>
            <w:vAlign w:val="center"/>
          </w:tcPr>
          <w:p w14:paraId="506D7B88" w14:textId="77777777" w:rsidR="00570A9B" w:rsidRDefault="00570A9B">
            <w:pPr>
              <w:jc w:val="right"/>
              <w:rPr>
                <w:snapToGrid w:val="0"/>
              </w:rPr>
            </w:pPr>
            <w:r>
              <w:rPr>
                <w:snapToGrid w:val="0"/>
              </w:rPr>
              <w:t>9</w:t>
            </w:r>
          </w:p>
        </w:tc>
        <w:tc>
          <w:tcPr>
            <w:tcW w:w="3118" w:type="dxa"/>
            <w:shd w:val="solid" w:color="FFFFFF" w:fill="auto"/>
            <w:vAlign w:val="center"/>
          </w:tcPr>
          <w:p w14:paraId="1328DE56" w14:textId="77777777" w:rsidR="00570A9B" w:rsidRDefault="00570A9B">
            <w:pPr>
              <w:rPr>
                <w:snapToGrid w:val="0"/>
              </w:rPr>
            </w:pPr>
            <w:r>
              <w:rPr>
                <w:snapToGrid w:val="0"/>
              </w:rPr>
              <w:t>Sud Sudan</w:t>
            </w:r>
          </w:p>
        </w:tc>
        <w:tc>
          <w:tcPr>
            <w:tcW w:w="6095" w:type="dxa"/>
            <w:shd w:val="solid" w:color="FFFFFF" w:fill="auto"/>
            <w:vAlign w:val="center"/>
          </w:tcPr>
          <w:p w14:paraId="21E63920" w14:textId="77777777" w:rsidR="00570A9B" w:rsidRDefault="00570A9B">
            <w:pPr>
              <w:rPr>
                <w:snapToGrid w:val="0"/>
              </w:rPr>
            </w:pPr>
            <w:r>
              <w:rPr>
                <w:snapToGrid w:val="0"/>
              </w:rPr>
              <w:t>Repubblica del Sud Sudan</w:t>
            </w:r>
          </w:p>
        </w:tc>
      </w:tr>
      <w:tr w:rsidR="004944D8" w14:paraId="3DFCBFEA" w14:textId="77777777">
        <w:trPr>
          <w:trHeight w:hRule="exact" w:val="270"/>
        </w:trPr>
        <w:tc>
          <w:tcPr>
            <w:tcW w:w="567" w:type="dxa"/>
            <w:shd w:val="solid" w:color="FFFFFF" w:fill="auto"/>
            <w:vAlign w:val="center"/>
          </w:tcPr>
          <w:p w14:paraId="26823698" w14:textId="77777777" w:rsidR="004944D8" w:rsidRDefault="004944D8">
            <w:pPr>
              <w:jc w:val="right"/>
              <w:rPr>
                <w:snapToGrid w:val="0"/>
                <w:lang w:val="en-GB"/>
              </w:rPr>
            </w:pPr>
            <w:r>
              <w:rPr>
                <w:snapToGrid w:val="0"/>
                <w:lang w:val="en-GB"/>
              </w:rPr>
              <w:t>10</w:t>
            </w:r>
          </w:p>
        </w:tc>
        <w:tc>
          <w:tcPr>
            <w:tcW w:w="3118" w:type="dxa"/>
            <w:shd w:val="solid" w:color="FFFFFF" w:fill="auto"/>
            <w:vAlign w:val="center"/>
          </w:tcPr>
          <w:p w14:paraId="6C752175" w14:textId="77777777" w:rsidR="004944D8" w:rsidRDefault="003C3B40">
            <w:pPr>
              <w:rPr>
                <w:snapToGrid w:val="0"/>
                <w:lang w:val="en-GB"/>
              </w:rPr>
            </w:pPr>
            <w:r>
              <w:rPr>
                <w:snapToGrid w:val="0"/>
                <w:lang w:val="en-GB"/>
              </w:rPr>
              <w:t>Bahamas</w:t>
            </w:r>
          </w:p>
        </w:tc>
        <w:tc>
          <w:tcPr>
            <w:tcW w:w="6095" w:type="dxa"/>
            <w:shd w:val="solid" w:color="FFFFFF" w:fill="auto"/>
            <w:vAlign w:val="center"/>
          </w:tcPr>
          <w:p w14:paraId="64918734" w14:textId="77777777" w:rsidR="004944D8" w:rsidRDefault="003C3B40">
            <w:pPr>
              <w:rPr>
                <w:snapToGrid w:val="0"/>
                <w:lang w:val="en-GB"/>
              </w:rPr>
            </w:pPr>
            <w:r>
              <w:rPr>
                <w:snapToGrid w:val="0"/>
                <w:lang w:val="en-GB"/>
              </w:rPr>
              <w:t xml:space="preserve">Commonwealth </w:t>
            </w:r>
            <w:proofErr w:type="spellStart"/>
            <w:r>
              <w:rPr>
                <w:snapToGrid w:val="0"/>
                <w:lang w:val="en-GB"/>
              </w:rPr>
              <w:t>delle</w:t>
            </w:r>
            <w:proofErr w:type="spellEnd"/>
            <w:r>
              <w:rPr>
                <w:snapToGrid w:val="0"/>
                <w:lang w:val="en-GB"/>
              </w:rPr>
              <w:t xml:space="preserve"> Bahamas</w:t>
            </w:r>
          </w:p>
        </w:tc>
      </w:tr>
      <w:tr w:rsidR="004944D8" w14:paraId="5AE9BB11" w14:textId="77777777">
        <w:trPr>
          <w:trHeight w:hRule="exact" w:val="270"/>
        </w:trPr>
        <w:tc>
          <w:tcPr>
            <w:tcW w:w="567" w:type="dxa"/>
            <w:shd w:val="solid" w:color="FFFFFF" w:fill="auto"/>
            <w:vAlign w:val="center"/>
          </w:tcPr>
          <w:p w14:paraId="245B4EAC" w14:textId="77777777" w:rsidR="004944D8" w:rsidRDefault="004944D8">
            <w:pPr>
              <w:jc w:val="right"/>
              <w:rPr>
                <w:snapToGrid w:val="0"/>
              </w:rPr>
            </w:pPr>
            <w:r>
              <w:rPr>
                <w:snapToGrid w:val="0"/>
              </w:rPr>
              <w:t>11</w:t>
            </w:r>
          </w:p>
        </w:tc>
        <w:tc>
          <w:tcPr>
            <w:tcW w:w="3118" w:type="dxa"/>
            <w:shd w:val="solid" w:color="FFFFFF" w:fill="auto"/>
            <w:vAlign w:val="center"/>
          </w:tcPr>
          <w:p w14:paraId="5DE5EE14" w14:textId="77777777" w:rsidR="004944D8" w:rsidRDefault="004944D8">
            <w:pPr>
              <w:rPr>
                <w:snapToGrid w:val="0"/>
              </w:rPr>
            </w:pPr>
            <w:r>
              <w:rPr>
                <w:snapToGrid w:val="0"/>
              </w:rPr>
              <w:t>Mongolia</w:t>
            </w:r>
          </w:p>
        </w:tc>
        <w:tc>
          <w:tcPr>
            <w:tcW w:w="6095" w:type="dxa"/>
            <w:shd w:val="solid" w:color="FFFFFF" w:fill="auto"/>
            <w:vAlign w:val="center"/>
          </w:tcPr>
          <w:p w14:paraId="58EB6E0D" w14:textId="77777777" w:rsidR="004944D8" w:rsidRDefault="003C3B40">
            <w:pPr>
              <w:rPr>
                <w:snapToGrid w:val="0"/>
              </w:rPr>
            </w:pPr>
            <w:r>
              <w:rPr>
                <w:snapToGrid w:val="0"/>
              </w:rPr>
              <w:t>Mongolia</w:t>
            </w:r>
          </w:p>
        </w:tc>
      </w:tr>
      <w:tr w:rsidR="004944D8" w14:paraId="699FF55C" w14:textId="77777777">
        <w:trPr>
          <w:trHeight w:hRule="exact" w:val="270"/>
        </w:trPr>
        <w:tc>
          <w:tcPr>
            <w:tcW w:w="567" w:type="dxa"/>
            <w:shd w:val="solid" w:color="FFFFFF" w:fill="auto"/>
            <w:vAlign w:val="center"/>
          </w:tcPr>
          <w:p w14:paraId="53BA6CEB" w14:textId="77777777" w:rsidR="004944D8" w:rsidRDefault="004944D8">
            <w:pPr>
              <w:jc w:val="right"/>
              <w:rPr>
                <w:snapToGrid w:val="0"/>
              </w:rPr>
            </w:pPr>
            <w:r>
              <w:rPr>
                <w:snapToGrid w:val="0"/>
              </w:rPr>
              <w:t>12</w:t>
            </w:r>
          </w:p>
        </w:tc>
        <w:tc>
          <w:tcPr>
            <w:tcW w:w="3118" w:type="dxa"/>
            <w:shd w:val="solid" w:color="FFFFFF" w:fill="auto"/>
            <w:vAlign w:val="center"/>
          </w:tcPr>
          <w:p w14:paraId="31F142DF" w14:textId="77777777" w:rsidR="004944D8" w:rsidRDefault="004944D8">
            <w:pPr>
              <w:rPr>
                <w:snapToGrid w:val="0"/>
              </w:rPr>
            </w:pPr>
            <w:r>
              <w:rPr>
                <w:snapToGrid w:val="0"/>
              </w:rPr>
              <w:t xml:space="preserve">Sao </w:t>
            </w:r>
            <w:proofErr w:type="spellStart"/>
            <w:r>
              <w:rPr>
                <w:snapToGrid w:val="0"/>
              </w:rPr>
              <w:t>Tomé</w:t>
            </w:r>
            <w:proofErr w:type="spellEnd"/>
            <w:r>
              <w:rPr>
                <w:snapToGrid w:val="0"/>
              </w:rPr>
              <w:t xml:space="preserve"> e Principe</w:t>
            </w:r>
          </w:p>
        </w:tc>
        <w:tc>
          <w:tcPr>
            <w:tcW w:w="6095" w:type="dxa"/>
            <w:shd w:val="solid" w:color="FFFFFF" w:fill="auto"/>
            <w:vAlign w:val="center"/>
          </w:tcPr>
          <w:p w14:paraId="0F9F3424" w14:textId="77777777" w:rsidR="004944D8" w:rsidRDefault="004944D8">
            <w:pPr>
              <w:rPr>
                <w:snapToGrid w:val="0"/>
              </w:rPr>
            </w:pPr>
            <w:r>
              <w:rPr>
                <w:snapToGrid w:val="0"/>
              </w:rPr>
              <w:t xml:space="preserve">Repubblica Democratica di Sao </w:t>
            </w:r>
            <w:proofErr w:type="spellStart"/>
            <w:r>
              <w:rPr>
                <w:snapToGrid w:val="0"/>
              </w:rPr>
              <w:t>Tomé</w:t>
            </w:r>
            <w:proofErr w:type="spellEnd"/>
            <w:r>
              <w:rPr>
                <w:snapToGrid w:val="0"/>
              </w:rPr>
              <w:t xml:space="preserve"> e Principe</w:t>
            </w:r>
          </w:p>
        </w:tc>
      </w:tr>
      <w:tr w:rsidR="009353E4" w14:paraId="66FDDD34" w14:textId="77777777">
        <w:trPr>
          <w:trHeight w:hRule="exact" w:val="270"/>
        </w:trPr>
        <w:tc>
          <w:tcPr>
            <w:tcW w:w="567" w:type="dxa"/>
            <w:shd w:val="solid" w:color="FFFFFF" w:fill="auto"/>
            <w:vAlign w:val="center"/>
          </w:tcPr>
          <w:p w14:paraId="3894B1AD" w14:textId="77777777" w:rsidR="009353E4" w:rsidRDefault="009353E4">
            <w:pPr>
              <w:jc w:val="right"/>
              <w:rPr>
                <w:snapToGrid w:val="0"/>
              </w:rPr>
            </w:pPr>
            <w:r>
              <w:rPr>
                <w:snapToGrid w:val="0"/>
              </w:rPr>
              <w:t>13</w:t>
            </w:r>
          </w:p>
        </w:tc>
        <w:tc>
          <w:tcPr>
            <w:tcW w:w="3118" w:type="dxa"/>
            <w:shd w:val="solid" w:color="FFFFFF" w:fill="auto"/>
            <w:vAlign w:val="center"/>
          </w:tcPr>
          <w:p w14:paraId="3B70F8DD" w14:textId="77777777" w:rsidR="009353E4" w:rsidRDefault="009353E4">
            <w:pPr>
              <w:rPr>
                <w:snapToGrid w:val="0"/>
              </w:rPr>
            </w:pPr>
            <w:r>
              <w:rPr>
                <w:snapToGrid w:val="0"/>
              </w:rPr>
              <w:t>Montenegro</w:t>
            </w:r>
          </w:p>
        </w:tc>
        <w:tc>
          <w:tcPr>
            <w:tcW w:w="6095" w:type="dxa"/>
            <w:shd w:val="solid" w:color="FFFFFF" w:fill="auto"/>
            <w:vAlign w:val="center"/>
          </w:tcPr>
          <w:p w14:paraId="780806E8" w14:textId="77777777" w:rsidR="009353E4" w:rsidRDefault="009353E4">
            <w:pPr>
              <w:rPr>
                <w:snapToGrid w:val="0"/>
              </w:rPr>
            </w:pPr>
            <w:r>
              <w:rPr>
                <w:snapToGrid w:val="0"/>
              </w:rPr>
              <w:t>Montenegro</w:t>
            </w:r>
          </w:p>
        </w:tc>
      </w:tr>
      <w:tr w:rsidR="004944D8" w14:paraId="38948D57" w14:textId="77777777">
        <w:trPr>
          <w:trHeight w:hRule="exact" w:val="270"/>
        </w:trPr>
        <w:tc>
          <w:tcPr>
            <w:tcW w:w="567" w:type="dxa"/>
            <w:shd w:val="solid" w:color="FFFFFF" w:fill="auto"/>
            <w:vAlign w:val="center"/>
          </w:tcPr>
          <w:p w14:paraId="341BF586" w14:textId="77777777" w:rsidR="004944D8" w:rsidRDefault="004944D8">
            <w:pPr>
              <w:jc w:val="right"/>
              <w:rPr>
                <w:snapToGrid w:val="0"/>
              </w:rPr>
            </w:pPr>
            <w:r>
              <w:rPr>
                <w:snapToGrid w:val="0"/>
              </w:rPr>
              <w:t>14</w:t>
            </w:r>
          </w:p>
        </w:tc>
        <w:tc>
          <w:tcPr>
            <w:tcW w:w="3118" w:type="dxa"/>
            <w:shd w:val="solid" w:color="FFFFFF" w:fill="auto"/>
            <w:vAlign w:val="center"/>
          </w:tcPr>
          <w:p w14:paraId="2FA6E328" w14:textId="77777777" w:rsidR="004944D8" w:rsidRDefault="004944D8">
            <w:pPr>
              <w:rPr>
                <w:snapToGrid w:val="0"/>
              </w:rPr>
            </w:pPr>
            <w:r>
              <w:rPr>
                <w:snapToGrid w:val="0"/>
              </w:rPr>
              <w:t>Francia</w:t>
            </w:r>
            <w:r>
              <w:rPr>
                <w:snapToGrid w:val="0"/>
              </w:rPr>
              <w:tab/>
            </w:r>
          </w:p>
        </w:tc>
        <w:tc>
          <w:tcPr>
            <w:tcW w:w="6095" w:type="dxa"/>
            <w:shd w:val="solid" w:color="FFFFFF" w:fill="auto"/>
            <w:vAlign w:val="center"/>
          </w:tcPr>
          <w:p w14:paraId="30654854" w14:textId="77777777" w:rsidR="004944D8" w:rsidRDefault="004944D8">
            <w:pPr>
              <w:rPr>
                <w:snapToGrid w:val="0"/>
              </w:rPr>
            </w:pPr>
            <w:r>
              <w:rPr>
                <w:snapToGrid w:val="0"/>
              </w:rPr>
              <w:t>Repubblica Francese</w:t>
            </w:r>
            <w:r>
              <w:rPr>
                <w:snapToGrid w:val="0"/>
              </w:rPr>
              <w:tab/>
            </w:r>
          </w:p>
        </w:tc>
      </w:tr>
      <w:tr w:rsidR="004944D8" w14:paraId="0D75A2C0" w14:textId="77777777">
        <w:trPr>
          <w:trHeight w:hRule="exact" w:val="270"/>
        </w:trPr>
        <w:tc>
          <w:tcPr>
            <w:tcW w:w="567" w:type="dxa"/>
            <w:shd w:val="solid" w:color="FFFFFF" w:fill="auto"/>
            <w:vAlign w:val="center"/>
          </w:tcPr>
          <w:p w14:paraId="35FF1FBE" w14:textId="77777777" w:rsidR="004944D8" w:rsidRDefault="004944D8">
            <w:pPr>
              <w:jc w:val="right"/>
              <w:rPr>
                <w:snapToGrid w:val="0"/>
              </w:rPr>
            </w:pPr>
            <w:r>
              <w:rPr>
                <w:snapToGrid w:val="0"/>
              </w:rPr>
              <w:t>20</w:t>
            </w:r>
          </w:p>
        </w:tc>
        <w:tc>
          <w:tcPr>
            <w:tcW w:w="3118" w:type="dxa"/>
            <w:shd w:val="solid" w:color="FFFFFF" w:fill="auto"/>
            <w:vAlign w:val="center"/>
          </w:tcPr>
          <w:p w14:paraId="17718D66" w14:textId="77777777" w:rsidR="004944D8" w:rsidRDefault="004944D8">
            <w:pPr>
              <w:rPr>
                <w:snapToGrid w:val="0"/>
              </w:rPr>
            </w:pPr>
            <w:r>
              <w:rPr>
                <w:snapToGrid w:val="0"/>
              </w:rPr>
              <w:t>Colombia</w:t>
            </w:r>
          </w:p>
        </w:tc>
        <w:tc>
          <w:tcPr>
            <w:tcW w:w="6095" w:type="dxa"/>
            <w:shd w:val="solid" w:color="FFFFFF" w:fill="auto"/>
            <w:vAlign w:val="center"/>
          </w:tcPr>
          <w:p w14:paraId="7A4A3F91" w14:textId="77777777" w:rsidR="004944D8" w:rsidRDefault="004944D8">
            <w:pPr>
              <w:rPr>
                <w:snapToGrid w:val="0"/>
              </w:rPr>
            </w:pPr>
            <w:r>
              <w:rPr>
                <w:snapToGrid w:val="0"/>
              </w:rPr>
              <w:t>Repubblica di Colombia</w:t>
            </w:r>
            <w:r>
              <w:rPr>
                <w:snapToGrid w:val="0"/>
              </w:rPr>
              <w:tab/>
            </w:r>
          </w:p>
        </w:tc>
      </w:tr>
      <w:tr w:rsidR="004944D8" w14:paraId="635C2930" w14:textId="77777777">
        <w:trPr>
          <w:trHeight w:hRule="exact" w:val="270"/>
        </w:trPr>
        <w:tc>
          <w:tcPr>
            <w:tcW w:w="567" w:type="dxa"/>
            <w:shd w:val="solid" w:color="FFFFFF" w:fill="auto"/>
            <w:vAlign w:val="center"/>
          </w:tcPr>
          <w:p w14:paraId="74F16A00" w14:textId="77777777" w:rsidR="004944D8" w:rsidRDefault="004944D8">
            <w:pPr>
              <w:jc w:val="right"/>
              <w:rPr>
                <w:snapToGrid w:val="0"/>
              </w:rPr>
            </w:pPr>
            <w:r>
              <w:rPr>
                <w:snapToGrid w:val="0"/>
              </w:rPr>
              <w:t>21</w:t>
            </w:r>
          </w:p>
        </w:tc>
        <w:tc>
          <w:tcPr>
            <w:tcW w:w="3118" w:type="dxa"/>
            <w:shd w:val="solid" w:color="FFFFFF" w:fill="auto"/>
            <w:vAlign w:val="center"/>
          </w:tcPr>
          <w:p w14:paraId="6C7C826D" w14:textId="77777777" w:rsidR="004944D8" w:rsidRDefault="004944D8">
            <w:pPr>
              <w:rPr>
                <w:snapToGrid w:val="0"/>
              </w:rPr>
            </w:pPr>
            <w:r>
              <w:rPr>
                <w:snapToGrid w:val="0"/>
              </w:rPr>
              <w:t>Belgio</w:t>
            </w:r>
            <w:r>
              <w:rPr>
                <w:snapToGrid w:val="0"/>
              </w:rPr>
              <w:tab/>
            </w:r>
          </w:p>
        </w:tc>
        <w:tc>
          <w:tcPr>
            <w:tcW w:w="6095" w:type="dxa"/>
            <w:shd w:val="solid" w:color="FFFFFF" w:fill="auto"/>
            <w:vAlign w:val="center"/>
          </w:tcPr>
          <w:p w14:paraId="7FA47652" w14:textId="77777777" w:rsidR="004944D8" w:rsidRDefault="004944D8">
            <w:pPr>
              <w:rPr>
                <w:snapToGrid w:val="0"/>
              </w:rPr>
            </w:pPr>
            <w:r>
              <w:rPr>
                <w:snapToGrid w:val="0"/>
              </w:rPr>
              <w:t>Regno del Belgio</w:t>
            </w:r>
            <w:r>
              <w:rPr>
                <w:snapToGrid w:val="0"/>
              </w:rPr>
              <w:tab/>
            </w:r>
          </w:p>
        </w:tc>
      </w:tr>
      <w:tr w:rsidR="004944D8" w14:paraId="0EC1ED2D" w14:textId="77777777">
        <w:trPr>
          <w:trHeight w:hRule="exact" w:val="270"/>
        </w:trPr>
        <w:tc>
          <w:tcPr>
            <w:tcW w:w="567" w:type="dxa"/>
            <w:shd w:val="solid" w:color="FFFFFF" w:fill="auto"/>
            <w:vAlign w:val="center"/>
          </w:tcPr>
          <w:p w14:paraId="61A50AF3" w14:textId="77777777" w:rsidR="004944D8" w:rsidRDefault="004944D8">
            <w:pPr>
              <w:jc w:val="right"/>
              <w:rPr>
                <w:snapToGrid w:val="0"/>
              </w:rPr>
            </w:pPr>
            <w:r>
              <w:rPr>
                <w:snapToGrid w:val="0"/>
              </w:rPr>
              <w:t>23</w:t>
            </w:r>
          </w:p>
        </w:tc>
        <w:tc>
          <w:tcPr>
            <w:tcW w:w="3118" w:type="dxa"/>
            <w:shd w:val="solid" w:color="FFFFFF" w:fill="auto"/>
            <w:vAlign w:val="center"/>
          </w:tcPr>
          <w:p w14:paraId="13A1F76E" w14:textId="77777777" w:rsidR="004944D8" w:rsidRDefault="004944D8">
            <w:pPr>
              <w:rPr>
                <w:snapToGrid w:val="0"/>
              </w:rPr>
            </w:pPr>
            <w:r>
              <w:rPr>
                <w:snapToGrid w:val="0"/>
              </w:rPr>
              <w:t>Egitto</w:t>
            </w:r>
            <w:r>
              <w:rPr>
                <w:snapToGrid w:val="0"/>
              </w:rPr>
              <w:tab/>
            </w:r>
          </w:p>
        </w:tc>
        <w:tc>
          <w:tcPr>
            <w:tcW w:w="6095" w:type="dxa"/>
            <w:shd w:val="solid" w:color="FFFFFF" w:fill="auto"/>
            <w:vAlign w:val="center"/>
          </w:tcPr>
          <w:p w14:paraId="479DE0B2" w14:textId="77777777" w:rsidR="004944D8" w:rsidRDefault="004944D8">
            <w:pPr>
              <w:rPr>
                <w:snapToGrid w:val="0"/>
              </w:rPr>
            </w:pPr>
            <w:r>
              <w:rPr>
                <w:snapToGrid w:val="0"/>
              </w:rPr>
              <w:t>Repubblica Araba d’Egitto</w:t>
            </w:r>
            <w:r>
              <w:rPr>
                <w:snapToGrid w:val="0"/>
              </w:rPr>
              <w:tab/>
            </w:r>
          </w:p>
        </w:tc>
      </w:tr>
      <w:tr w:rsidR="004944D8" w14:paraId="26EA44DB" w14:textId="77777777">
        <w:trPr>
          <w:trHeight w:hRule="exact" w:val="270"/>
        </w:trPr>
        <w:tc>
          <w:tcPr>
            <w:tcW w:w="567" w:type="dxa"/>
            <w:shd w:val="solid" w:color="FFFFFF" w:fill="auto"/>
            <w:vAlign w:val="center"/>
          </w:tcPr>
          <w:p w14:paraId="40B48907" w14:textId="77777777" w:rsidR="004944D8" w:rsidRDefault="004944D8">
            <w:pPr>
              <w:jc w:val="right"/>
              <w:rPr>
                <w:snapToGrid w:val="0"/>
              </w:rPr>
            </w:pPr>
            <w:r>
              <w:rPr>
                <w:snapToGrid w:val="0"/>
              </w:rPr>
              <w:t>26</w:t>
            </w:r>
          </w:p>
        </w:tc>
        <w:tc>
          <w:tcPr>
            <w:tcW w:w="3118" w:type="dxa"/>
            <w:shd w:val="solid" w:color="FFFFFF" w:fill="auto"/>
            <w:vAlign w:val="center"/>
          </w:tcPr>
          <w:p w14:paraId="68F9956D" w14:textId="77777777" w:rsidR="004944D8" w:rsidRDefault="004944D8">
            <w:pPr>
              <w:rPr>
                <w:snapToGrid w:val="0"/>
              </w:rPr>
            </w:pPr>
            <w:r>
              <w:rPr>
                <w:snapToGrid w:val="0"/>
              </w:rPr>
              <w:t>Liberia</w:t>
            </w:r>
            <w:r>
              <w:rPr>
                <w:snapToGrid w:val="0"/>
              </w:rPr>
              <w:tab/>
            </w:r>
          </w:p>
        </w:tc>
        <w:tc>
          <w:tcPr>
            <w:tcW w:w="6095" w:type="dxa"/>
            <w:shd w:val="solid" w:color="FFFFFF" w:fill="auto"/>
            <w:vAlign w:val="center"/>
          </w:tcPr>
          <w:p w14:paraId="49E6662A" w14:textId="77777777" w:rsidR="004944D8" w:rsidRDefault="004944D8">
            <w:pPr>
              <w:rPr>
                <w:snapToGrid w:val="0"/>
              </w:rPr>
            </w:pPr>
            <w:r>
              <w:rPr>
                <w:snapToGrid w:val="0"/>
              </w:rPr>
              <w:t>Repubblica di Liberia</w:t>
            </w:r>
            <w:r>
              <w:rPr>
                <w:snapToGrid w:val="0"/>
              </w:rPr>
              <w:tab/>
            </w:r>
          </w:p>
        </w:tc>
      </w:tr>
      <w:tr w:rsidR="001837A8" w14:paraId="0A9E77A3" w14:textId="77777777">
        <w:trPr>
          <w:trHeight w:hRule="exact" w:val="270"/>
        </w:trPr>
        <w:tc>
          <w:tcPr>
            <w:tcW w:w="567" w:type="dxa"/>
            <w:shd w:val="solid" w:color="FFFFFF" w:fill="auto"/>
            <w:vAlign w:val="center"/>
          </w:tcPr>
          <w:p w14:paraId="0460591C" w14:textId="77777777" w:rsidR="001837A8" w:rsidRDefault="001837A8">
            <w:pPr>
              <w:jc w:val="right"/>
              <w:rPr>
                <w:snapToGrid w:val="0"/>
              </w:rPr>
            </w:pPr>
            <w:r>
              <w:rPr>
                <w:snapToGrid w:val="0"/>
              </w:rPr>
              <w:t>26</w:t>
            </w:r>
          </w:p>
        </w:tc>
        <w:tc>
          <w:tcPr>
            <w:tcW w:w="3118" w:type="dxa"/>
            <w:shd w:val="solid" w:color="FFFFFF" w:fill="auto"/>
            <w:vAlign w:val="center"/>
          </w:tcPr>
          <w:p w14:paraId="7F472896" w14:textId="77777777" w:rsidR="001837A8" w:rsidRDefault="001837A8">
            <w:pPr>
              <w:rPr>
                <w:snapToGrid w:val="0"/>
              </w:rPr>
            </w:pPr>
            <w:r>
              <w:rPr>
                <w:snapToGrid w:val="0"/>
              </w:rPr>
              <w:t>Maldive</w:t>
            </w:r>
          </w:p>
        </w:tc>
        <w:tc>
          <w:tcPr>
            <w:tcW w:w="6095" w:type="dxa"/>
            <w:shd w:val="solid" w:color="FFFFFF" w:fill="auto"/>
            <w:vAlign w:val="center"/>
          </w:tcPr>
          <w:p w14:paraId="67ED0324" w14:textId="77777777" w:rsidR="001837A8" w:rsidRDefault="001837A8">
            <w:pPr>
              <w:rPr>
                <w:snapToGrid w:val="0"/>
              </w:rPr>
            </w:pPr>
            <w:r>
              <w:rPr>
                <w:snapToGrid w:val="0"/>
              </w:rPr>
              <w:t>Repubblica delle Maldive</w:t>
            </w:r>
          </w:p>
        </w:tc>
      </w:tr>
      <w:tr w:rsidR="004944D8" w14:paraId="61C77478" w14:textId="77777777">
        <w:trPr>
          <w:trHeight w:hRule="exact" w:val="270"/>
        </w:trPr>
        <w:tc>
          <w:tcPr>
            <w:tcW w:w="567" w:type="dxa"/>
            <w:shd w:val="solid" w:color="FFFFFF" w:fill="auto"/>
            <w:vAlign w:val="center"/>
          </w:tcPr>
          <w:p w14:paraId="7C606FD8" w14:textId="77777777" w:rsidR="004944D8" w:rsidRDefault="004944D8">
            <w:pPr>
              <w:jc w:val="right"/>
              <w:rPr>
                <w:snapToGrid w:val="0"/>
              </w:rPr>
            </w:pPr>
            <w:r>
              <w:rPr>
                <w:snapToGrid w:val="0"/>
              </w:rPr>
              <w:t>28</w:t>
            </w:r>
          </w:p>
        </w:tc>
        <w:tc>
          <w:tcPr>
            <w:tcW w:w="3118" w:type="dxa"/>
            <w:shd w:val="solid" w:color="FFFFFF" w:fill="auto"/>
            <w:vAlign w:val="center"/>
          </w:tcPr>
          <w:p w14:paraId="1AAFA430" w14:textId="77777777" w:rsidR="004944D8" w:rsidRDefault="004944D8">
            <w:pPr>
              <w:rPr>
                <w:snapToGrid w:val="0"/>
              </w:rPr>
            </w:pPr>
            <w:r>
              <w:rPr>
                <w:snapToGrid w:val="0"/>
              </w:rPr>
              <w:t>Perù</w:t>
            </w:r>
            <w:r>
              <w:rPr>
                <w:snapToGrid w:val="0"/>
              </w:rPr>
              <w:tab/>
            </w:r>
          </w:p>
        </w:tc>
        <w:tc>
          <w:tcPr>
            <w:tcW w:w="6095" w:type="dxa"/>
            <w:shd w:val="solid" w:color="FFFFFF" w:fill="auto"/>
            <w:vAlign w:val="center"/>
          </w:tcPr>
          <w:p w14:paraId="5F3A7C82" w14:textId="77777777" w:rsidR="004944D8" w:rsidRDefault="004944D8">
            <w:pPr>
              <w:rPr>
                <w:snapToGrid w:val="0"/>
              </w:rPr>
            </w:pPr>
            <w:r>
              <w:rPr>
                <w:snapToGrid w:val="0"/>
              </w:rPr>
              <w:t>Repubblica del Perù</w:t>
            </w:r>
            <w:r>
              <w:rPr>
                <w:snapToGrid w:val="0"/>
              </w:rPr>
              <w:tab/>
            </w:r>
          </w:p>
        </w:tc>
      </w:tr>
      <w:tr w:rsidR="004944D8" w14:paraId="23824926" w14:textId="77777777">
        <w:trPr>
          <w:trHeight w:hRule="exact" w:val="270"/>
        </w:trPr>
        <w:tc>
          <w:tcPr>
            <w:tcW w:w="567" w:type="dxa"/>
            <w:shd w:val="solid" w:color="FFFFFF" w:fill="auto"/>
            <w:vAlign w:val="center"/>
          </w:tcPr>
          <w:p w14:paraId="3BCC195A" w14:textId="77777777" w:rsidR="004944D8" w:rsidRDefault="004944D8">
            <w:pPr>
              <w:jc w:val="right"/>
              <w:rPr>
                <w:snapToGrid w:val="0"/>
              </w:rPr>
            </w:pPr>
            <w:r>
              <w:rPr>
                <w:snapToGrid w:val="0"/>
              </w:rPr>
              <w:t>30</w:t>
            </w:r>
          </w:p>
        </w:tc>
        <w:tc>
          <w:tcPr>
            <w:tcW w:w="3118" w:type="dxa"/>
            <w:shd w:val="solid" w:color="FFFFFF" w:fill="auto"/>
            <w:vAlign w:val="center"/>
          </w:tcPr>
          <w:p w14:paraId="1FF571E8" w14:textId="77777777" w:rsidR="004944D8" w:rsidRDefault="004944D8">
            <w:pPr>
              <w:rPr>
                <w:snapToGrid w:val="0"/>
              </w:rPr>
            </w:pPr>
            <w:r>
              <w:rPr>
                <w:snapToGrid w:val="0"/>
              </w:rPr>
              <w:t>Marocco</w:t>
            </w:r>
            <w:r>
              <w:rPr>
                <w:snapToGrid w:val="0"/>
              </w:rPr>
              <w:tab/>
            </w:r>
          </w:p>
        </w:tc>
        <w:tc>
          <w:tcPr>
            <w:tcW w:w="6095" w:type="dxa"/>
            <w:shd w:val="solid" w:color="FFFFFF" w:fill="auto"/>
            <w:vAlign w:val="center"/>
          </w:tcPr>
          <w:p w14:paraId="261F8D73" w14:textId="77777777" w:rsidR="004944D8" w:rsidRDefault="004944D8">
            <w:pPr>
              <w:rPr>
                <w:snapToGrid w:val="0"/>
              </w:rPr>
            </w:pPr>
            <w:r>
              <w:rPr>
                <w:snapToGrid w:val="0"/>
              </w:rPr>
              <w:t>Regno del Marocco</w:t>
            </w:r>
            <w:r>
              <w:rPr>
                <w:snapToGrid w:val="0"/>
              </w:rPr>
              <w:tab/>
            </w:r>
          </w:p>
        </w:tc>
      </w:tr>
      <w:tr w:rsidR="004944D8" w14:paraId="1A3AA5C2" w14:textId="77777777">
        <w:trPr>
          <w:trHeight w:hRule="exact" w:val="270"/>
        </w:trPr>
        <w:tc>
          <w:tcPr>
            <w:tcW w:w="567" w:type="dxa"/>
            <w:shd w:val="solid" w:color="FFFFFF" w:fill="auto"/>
            <w:vAlign w:val="center"/>
          </w:tcPr>
          <w:p w14:paraId="583CFE83" w14:textId="77777777" w:rsidR="004944D8" w:rsidRDefault="004944D8">
            <w:pPr>
              <w:jc w:val="right"/>
              <w:rPr>
                <w:snapToGrid w:val="0"/>
              </w:rPr>
            </w:pPr>
            <w:r>
              <w:rPr>
                <w:snapToGrid w:val="0"/>
              </w:rPr>
              <w:t xml:space="preserve">30 </w:t>
            </w:r>
          </w:p>
        </w:tc>
        <w:tc>
          <w:tcPr>
            <w:tcW w:w="3118" w:type="dxa"/>
            <w:shd w:val="solid" w:color="FFFFFF" w:fill="auto"/>
            <w:vAlign w:val="center"/>
          </w:tcPr>
          <w:p w14:paraId="36FCBAE9" w14:textId="77777777" w:rsidR="004944D8" w:rsidRDefault="004944D8">
            <w:pPr>
              <w:rPr>
                <w:snapToGrid w:val="0"/>
              </w:rPr>
            </w:pPr>
            <w:r>
              <w:rPr>
                <w:snapToGrid w:val="0"/>
              </w:rPr>
              <w:t>Vanuatu</w:t>
            </w:r>
          </w:p>
        </w:tc>
        <w:tc>
          <w:tcPr>
            <w:tcW w:w="6095" w:type="dxa"/>
            <w:shd w:val="solid" w:color="FFFFFF" w:fill="auto"/>
            <w:vAlign w:val="center"/>
          </w:tcPr>
          <w:p w14:paraId="189B55E3" w14:textId="77777777" w:rsidR="004944D8" w:rsidRDefault="004944D8">
            <w:pPr>
              <w:rPr>
                <w:snapToGrid w:val="0"/>
              </w:rPr>
            </w:pPr>
            <w:r>
              <w:rPr>
                <w:snapToGrid w:val="0"/>
              </w:rPr>
              <w:t xml:space="preserve">Repubblica del Vanuatu </w:t>
            </w:r>
          </w:p>
        </w:tc>
      </w:tr>
    </w:tbl>
    <w:p w14:paraId="56F5B11B" w14:textId="77777777" w:rsidR="004944D8" w:rsidRPr="000D621D" w:rsidRDefault="004944D8">
      <w:pPr>
        <w:rPr>
          <w:color w:val="000080"/>
          <w:sz w:val="32"/>
          <w:szCs w:val="32"/>
        </w:rPr>
      </w:pPr>
    </w:p>
    <w:p w14:paraId="2A984A67" w14:textId="77777777" w:rsidR="004944D8" w:rsidRDefault="004944D8">
      <w:pPr>
        <w:pBdr>
          <w:bottom w:val="single" w:sz="6" w:space="1" w:color="auto"/>
        </w:pBdr>
        <w:rPr>
          <w:color w:val="000080"/>
          <w:sz w:val="32"/>
        </w:rPr>
      </w:pPr>
      <w:r>
        <w:rPr>
          <w:color w:val="000080"/>
          <w:sz w:val="32"/>
        </w:rPr>
        <w:t>agosto</w:t>
      </w:r>
    </w:p>
    <w:tbl>
      <w:tblPr>
        <w:tblW w:w="0" w:type="auto"/>
        <w:tblInd w:w="466" w:type="dxa"/>
        <w:tblLayout w:type="fixed"/>
        <w:tblCellMar>
          <w:left w:w="40" w:type="dxa"/>
          <w:right w:w="40" w:type="dxa"/>
        </w:tblCellMar>
        <w:tblLook w:val="0000" w:firstRow="0" w:lastRow="0" w:firstColumn="0" w:lastColumn="0" w:noHBand="0" w:noVBand="0"/>
      </w:tblPr>
      <w:tblGrid>
        <w:gridCol w:w="567"/>
        <w:gridCol w:w="3118"/>
        <w:gridCol w:w="6095"/>
      </w:tblGrid>
      <w:tr w:rsidR="004944D8" w14:paraId="0FE1223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2F6B12FB" w14:textId="77777777" w:rsidR="004944D8" w:rsidRDefault="004944D8">
            <w:pPr>
              <w:jc w:val="right"/>
              <w:rPr>
                <w:snapToGrid w:val="0"/>
              </w:rPr>
            </w:pPr>
            <w:r>
              <w:rPr>
                <w:snapToGrid w:val="0"/>
              </w:rPr>
              <w:t>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39C3FE8D" w14:textId="77777777" w:rsidR="004944D8" w:rsidRDefault="004944D8">
            <w:pPr>
              <w:rPr>
                <w:snapToGrid w:val="0"/>
              </w:rPr>
            </w:pPr>
            <w:r>
              <w:rPr>
                <w:snapToGrid w:val="0"/>
              </w:rPr>
              <w:t>Benin</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F09391F" w14:textId="77777777" w:rsidR="004944D8" w:rsidRDefault="004944D8">
            <w:pPr>
              <w:rPr>
                <w:snapToGrid w:val="0"/>
              </w:rPr>
            </w:pPr>
            <w:r>
              <w:rPr>
                <w:snapToGrid w:val="0"/>
              </w:rPr>
              <w:t>Repubblica del Benin</w:t>
            </w:r>
            <w:r>
              <w:rPr>
                <w:snapToGrid w:val="0"/>
              </w:rPr>
              <w:tab/>
            </w:r>
          </w:p>
        </w:tc>
      </w:tr>
      <w:tr w:rsidR="004944D8" w14:paraId="033D3CD0"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AE99A07" w14:textId="77777777" w:rsidR="004944D8" w:rsidRDefault="004944D8">
            <w:pPr>
              <w:jc w:val="right"/>
              <w:rPr>
                <w:snapToGrid w:val="0"/>
              </w:rPr>
            </w:pPr>
            <w:r>
              <w:rPr>
                <w:snapToGrid w:val="0"/>
              </w:rPr>
              <w:t>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7EC6CB6A" w14:textId="77777777" w:rsidR="004944D8" w:rsidRDefault="004944D8">
            <w:pPr>
              <w:rPr>
                <w:snapToGrid w:val="0"/>
              </w:rPr>
            </w:pPr>
            <w:r>
              <w:rPr>
                <w:snapToGrid w:val="0"/>
              </w:rPr>
              <w:t>Svizzera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B76AFA6" w14:textId="77777777" w:rsidR="004944D8" w:rsidRDefault="004944D8">
            <w:pPr>
              <w:rPr>
                <w:snapToGrid w:val="0"/>
              </w:rPr>
            </w:pPr>
            <w:r>
              <w:rPr>
                <w:snapToGrid w:val="0"/>
              </w:rPr>
              <w:t>Confederazione Svizzera</w:t>
            </w:r>
            <w:r>
              <w:rPr>
                <w:snapToGrid w:val="0"/>
              </w:rPr>
              <w:tab/>
            </w:r>
          </w:p>
        </w:tc>
      </w:tr>
      <w:tr w:rsidR="004944D8" w14:paraId="7D053EC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F52B24E" w14:textId="77777777" w:rsidR="004944D8" w:rsidRDefault="004944D8">
            <w:pPr>
              <w:jc w:val="right"/>
              <w:rPr>
                <w:snapToGrid w:val="0"/>
              </w:rPr>
            </w:pPr>
            <w:r>
              <w:rPr>
                <w:snapToGrid w:val="0"/>
              </w:rPr>
              <w:t>2</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28F43C4" w14:textId="77777777" w:rsidR="004944D8" w:rsidRDefault="004944D8">
            <w:pPr>
              <w:rPr>
                <w:snapToGrid w:val="0"/>
                <w:sz w:val="18"/>
              </w:rPr>
            </w:pPr>
            <w:r>
              <w:rPr>
                <w:snapToGrid w:val="0"/>
                <w:sz w:val="18"/>
              </w:rPr>
              <w:t>Macedonia</w:t>
            </w:r>
            <w:r w:rsidR="00224C28">
              <w:rPr>
                <w:snapToGrid w:val="0"/>
                <w:sz w:val="18"/>
              </w:rPr>
              <w:t xml:space="preserve"> del Nord</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D27701F" w14:textId="77777777" w:rsidR="004944D8" w:rsidRDefault="004944D8" w:rsidP="00224C28">
            <w:pPr>
              <w:rPr>
                <w:snapToGrid w:val="0"/>
              </w:rPr>
            </w:pPr>
            <w:r>
              <w:rPr>
                <w:snapToGrid w:val="0"/>
              </w:rPr>
              <w:t>Repubblica di Macedonia</w:t>
            </w:r>
            <w:r w:rsidR="00224C28">
              <w:rPr>
                <w:snapToGrid w:val="0"/>
              </w:rPr>
              <w:t xml:space="preserve"> del Nord</w:t>
            </w:r>
            <w:r>
              <w:rPr>
                <w:snapToGrid w:val="0"/>
              </w:rPr>
              <w:tab/>
            </w:r>
          </w:p>
        </w:tc>
      </w:tr>
      <w:tr w:rsidR="004944D8" w14:paraId="62240F13"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D45A617" w14:textId="77777777" w:rsidR="004944D8" w:rsidRDefault="004944D8">
            <w:pPr>
              <w:jc w:val="right"/>
              <w:rPr>
                <w:snapToGrid w:val="0"/>
              </w:rPr>
            </w:pPr>
            <w:r>
              <w:rPr>
                <w:snapToGrid w:val="0"/>
              </w:rPr>
              <w:t>6</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401A5E3" w14:textId="77777777" w:rsidR="004944D8" w:rsidRDefault="004944D8">
            <w:pPr>
              <w:rPr>
                <w:snapToGrid w:val="0"/>
              </w:rPr>
            </w:pPr>
            <w:r>
              <w:rPr>
                <w:snapToGrid w:val="0"/>
              </w:rPr>
              <w:t>Bolivia</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E45ADA9" w14:textId="77777777" w:rsidR="004944D8" w:rsidRDefault="0026495D">
            <w:pPr>
              <w:rPr>
                <w:snapToGrid w:val="0"/>
              </w:rPr>
            </w:pPr>
            <w:r>
              <w:rPr>
                <w:snapToGrid w:val="0"/>
              </w:rPr>
              <w:t xml:space="preserve">Stato Plurinazionale della Bolivia                                                 </w:t>
            </w:r>
            <w:r w:rsidR="004944D8">
              <w:rPr>
                <w:snapToGrid w:val="0"/>
              </w:rPr>
              <w:tab/>
            </w:r>
          </w:p>
        </w:tc>
      </w:tr>
      <w:tr w:rsidR="00444E15" w14:paraId="51E2CF39"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1C632E36" w14:textId="77777777" w:rsidR="00444E15" w:rsidRDefault="00444E15" w:rsidP="00E91B6A">
            <w:pPr>
              <w:jc w:val="right"/>
              <w:rPr>
                <w:snapToGrid w:val="0"/>
              </w:rPr>
            </w:pPr>
            <w:r>
              <w:rPr>
                <w:snapToGrid w:val="0"/>
              </w:rPr>
              <w:t>6</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23F08D15" w14:textId="77777777" w:rsidR="00444E15" w:rsidRDefault="00444E15" w:rsidP="00E91B6A">
            <w:pPr>
              <w:rPr>
                <w:snapToGrid w:val="0"/>
              </w:rPr>
            </w:pPr>
            <w:r>
              <w:rPr>
                <w:snapToGrid w:val="0"/>
              </w:rPr>
              <w:t>Giamaica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E6132B2" w14:textId="77777777" w:rsidR="00444E15" w:rsidRDefault="00444E15" w:rsidP="00E91B6A">
            <w:pPr>
              <w:rPr>
                <w:snapToGrid w:val="0"/>
              </w:rPr>
            </w:pPr>
            <w:r>
              <w:rPr>
                <w:snapToGrid w:val="0"/>
              </w:rPr>
              <w:t>Giamaica</w:t>
            </w:r>
            <w:r>
              <w:rPr>
                <w:snapToGrid w:val="0"/>
              </w:rPr>
              <w:tab/>
            </w:r>
          </w:p>
        </w:tc>
      </w:tr>
      <w:tr w:rsidR="00444E15" w14:paraId="35A33C4E"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0534A184" w14:textId="77777777" w:rsidR="00444E15" w:rsidRDefault="00444E15">
            <w:pPr>
              <w:jc w:val="right"/>
              <w:rPr>
                <w:snapToGrid w:val="0"/>
              </w:rPr>
            </w:pPr>
            <w:r>
              <w:rPr>
                <w:snapToGrid w:val="0"/>
              </w:rPr>
              <w:t>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4F24F655" w14:textId="77777777" w:rsidR="00444E15" w:rsidRDefault="00444E15">
            <w:pPr>
              <w:rPr>
                <w:snapToGrid w:val="0"/>
              </w:rPr>
            </w:pPr>
            <w:r>
              <w:rPr>
                <w:snapToGrid w:val="0"/>
              </w:rPr>
              <w:t>Costa d’Avorio</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80AE941" w14:textId="77777777" w:rsidR="00444E15" w:rsidRDefault="00444E15">
            <w:pPr>
              <w:rPr>
                <w:snapToGrid w:val="0"/>
              </w:rPr>
            </w:pPr>
            <w:r>
              <w:rPr>
                <w:snapToGrid w:val="0"/>
              </w:rPr>
              <w:t>Repubblica della Costa d’Avorio</w:t>
            </w:r>
            <w:r>
              <w:rPr>
                <w:snapToGrid w:val="0"/>
              </w:rPr>
              <w:tab/>
            </w:r>
          </w:p>
        </w:tc>
      </w:tr>
      <w:tr w:rsidR="00444E15" w14:paraId="3329A6D0"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24D4012" w14:textId="77777777" w:rsidR="00444E15" w:rsidRDefault="00444E15">
            <w:pPr>
              <w:jc w:val="right"/>
              <w:rPr>
                <w:snapToGrid w:val="0"/>
              </w:rPr>
            </w:pPr>
            <w:r>
              <w:rPr>
                <w:snapToGrid w:val="0"/>
              </w:rPr>
              <w:t>9</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789FD42B" w14:textId="77777777" w:rsidR="00444E15" w:rsidRDefault="00444E15">
            <w:pPr>
              <w:rPr>
                <w:snapToGrid w:val="0"/>
              </w:rPr>
            </w:pPr>
            <w:r>
              <w:rPr>
                <w:snapToGrid w:val="0"/>
              </w:rPr>
              <w:t xml:space="preserve">Singapore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69B6976" w14:textId="77777777" w:rsidR="00444E15" w:rsidRDefault="00444E15">
            <w:pPr>
              <w:rPr>
                <w:snapToGrid w:val="0"/>
              </w:rPr>
            </w:pPr>
            <w:r>
              <w:rPr>
                <w:snapToGrid w:val="0"/>
              </w:rPr>
              <w:t>Repubblica di Singapore</w:t>
            </w:r>
            <w:r>
              <w:rPr>
                <w:snapToGrid w:val="0"/>
              </w:rPr>
              <w:tab/>
            </w:r>
          </w:p>
        </w:tc>
      </w:tr>
      <w:tr w:rsidR="00444E15" w14:paraId="51918C85"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FF15652" w14:textId="77777777" w:rsidR="00444E15" w:rsidRDefault="00444E15">
            <w:pPr>
              <w:jc w:val="right"/>
              <w:rPr>
                <w:snapToGrid w:val="0"/>
              </w:rPr>
            </w:pPr>
            <w:r>
              <w:rPr>
                <w:snapToGrid w:val="0"/>
              </w:rPr>
              <w:t>10</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4889830C" w14:textId="77777777" w:rsidR="00444E15" w:rsidRDefault="00444E15">
            <w:pPr>
              <w:rPr>
                <w:snapToGrid w:val="0"/>
              </w:rPr>
            </w:pPr>
            <w:r>
              <w:rPr>
                <w:snapToGrid w:val="0"/>
              </w:rPr>
              <w:t>Ecuador</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E75357B" w14:textId="77777777" w:rsidR="00444E15" w:rsidRDefault="00444E15">
            <w:pPr>
              <w:rPr>
                <w:snapToGrid w:val="0"/>
              </w:rPr>
            </w:pPr>
            <w:r>
              <w:rPr>
                <w:snapToGrid w:val="0"/>
              </w:rPr>
              <w:t>Repubblica dell’Ecuador</w:t>
            </w:r>
            <w:r>
              <w:rPr>
                <w:snapToGrid w:val="0"/>
              </w:rPr>
              <w:tab/>
            </w:r>
          </w:p>
        </w:tc>
      </w:tr>
      <w:tr w:rsidR="00444E15" w14:paraId="535C25DB"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7C8A62D" w14:textId="77777777" w:rsidR="00444E15" w:rsidRDefault="00444E15">
            <w:pPr>
              <w:jc w:val="right"/>
              <w:rPr>
                <w:snapToGrid w:val="0"/>
              </w:rPr>
            </w:pPr>
            <w:r>
              <w:rPr>
                <w:snapToGrid w:val="0"/>
              </w:rPr>
              <w:t>11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479C00B6" w14:textId="77777777" w:rsidR="00444E15" w:rsidRDefault="00444E15">
            <w:pPr>
              <w:rPr>
                <w:snapToGrid w:val="0"/>
              </w:rPr>
            </w:pPr>
            <w:r>
              <w:rPr>
                <w:snapToGrid w:val="0"/>
              </w:rPr>
              <w:t>Ciad</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6D42354" w14:textId="77777777" w:rsidR="00444E15" w:rsidRDefault="00444E15">
            <w:pPr>
              <w:rPr>
                <w:snapToGrid w:val="0"/>
              </w:rPr>
            </w:pPr>
            <w:r>
              <w:rPr>
                <w:snapToGrid w:val="0"/>
              </w:rPr>
              <w:t>Repubblica del Ciad</w:t>
            </w:r>
            <w:r>
              <w:rPr>
                <w:snapToGrid w:val="0"/>
              </w:rPr>
              <w:tab/>
            </w:r>
          </w:p>
        </w:tc>
      </w:tr>
      <w:tr w:rsidR="00444E15" w14:paraId="5EB5399C"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11252252" w14:textId="77777777" w:rsidR="00444E15" w:rsidRDefault="00444E15">
            <w:pPr>
              <w:jc w:val="right"/>
              <w:rPr>
                <w:snapToGrid w:val="0"/>
              </w:rPr>
            </w:pPr>
            <w:r>
              <w:rPr>
                <w:snapToGrid w:val="0"/>
              </w:rPr>
              <w:t>15</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58A25C82" w14:textId="77777777" w:rsidR="00444E15" w:rsidRDefault="00444E15">
            <w:pPr>
              <w:rPr>
                <w:snapToGrid w:val="0"/>
              </w:rPr>
            </w:pPr>
            <w:r>
              <w:rPr>
                <w:snapToGrid w:val="0"/>
              </w:rPr>
              <w:t>Congo</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67C3D452" w14:textId="77777777" w:rsidR="00444E15" w:rsidRDefault="00444E15">
            <w:pPr>
              <w:rPr>
                <w:snapToGrid w:val="0"/>
              </w:rPr>
            </w:pPr>
            <w:r>
              <w:rPr>
                <w:snapToGrid w:val="0"/>
              </w:rPr>
              <w:t>Repubblica del Congo</w:t>
            </w:r>
            <w:r>
              <w:rPr>
                <w:snapToGrid w:val="0"/>
              </w:rPr>
              <w:tab/>
            </w:r>
          </w:p>
        </w:tc>
      </w:tr>
      <w:tr w:rsidR="005F3998" w14:paraId="689558B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96FFE1F" w14:textId="77777777" w:rsidR="005F3998" w:rsidRDefault="005F3998">
            <w:pPr>
              <w:jc w:val="right"/>
              <w:rPr>
                <w:snapToGrid w:val="0"/>
              </w:rPr>
            </w:pPr>
            <w:r>
              <w:rPr>
                <w:snapToGrid w:val="0"/>
              </w:rPr>
              <w:t>17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874CD0C" w14:textId="77777777" w:rsidR="005F3998" w:rsidRDefault="005F3998">
            <w:pPr>
              <w:rPr>
                <w:snapToGrid w:val="0"/>
              </w:rPr>
            </w:pPr>
            <w:r>
              <w:rPr>
                <w:snapToGrid w:val="0"/>
              </w:rPr>
              <w:t>Gabon</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03EAFA6A" w14:textId="77777777" w:rsidR="005F3998" w:rsidRDefault="005F3998">
            <w:pPr>
              <w:rPr>
                <w:snapToGrid w:val="0"/>
              </w:rPr>
            </w:pPr>
            <w:r>
              <w:rPr>
                <w:snapToGrid w:val="0"/>
              </w:rPr>
              <w:t>Repubblica Gabonese</w:t>
            </w:r>
            <w:r>
              <w:rPr>
                <w:snapToGrid w:val="0"/>
              </w:rPr>
              <w:tab/>
            </w:r>
          </w:p>
        </w:tc>
      </w:tr>
      <w:tr w:rsidR="005F3998" w14:paraId="7478F827"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4789A9A" w14:textId="77777777" w:rsidR="005F3998" w:rsidRDefault="005F3998">
            <w:pPr>
              <w:jc w:val="right"/>
              <w:rPr>
                <w:snapToGrid w:val="0"/>
              </w:rPr>
            </w:pPr>
            <w:r>
              <w:rPr>
                <w:snapToGrid w:val="0"/>
              </w:rPr>
              <w:t>17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1CFDC09" w14:textId="77777777" w:rsidR="005F3998" w:rsidRDefault="005F3998">
            <w:pPr>
              <w:rPr>
                <w:snapToGrid w:val="0"/>
              </w:rPr>
            </w:pPr>
            <w:r>
              <w:rPr>
                <w:snapToGrid w:val="0"/>
              </w:rPr>
              <w:t xml:space="preserve">Indonesia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7E393A27" w14:textId="77777777" w:rsidR="005F3998" w:rsidRDefault="005F3998">
            <w:pPr>
              <w:rPr>
                <w:snapToGrid w:val="0"/>
              </w:rPr>
            </w:pPr>
            <w:r>
              <w:rPr>
                <w:snapToGrid w:val="0"/>
              </w:rPr>
              <w:t>Repubblica di Indonesia</w:t>
            </w:r>
            <w:r>
              <w:rPr>
                <w:snapToGrid w:val="0"/>
              </w:rPr>
              <w:tab/>
            </w:r>
          </w:p>
        </w:tc>
      </w:tr>
      <w:tr w:rsidR="005F3998" w14:paraId="75E5653E"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FD4F876" w14:textId="77777777" w:rsidR="005F3998" w:rsidRDefault="005F3998">
            <w:pPr>
              <w:jc w:val="right"/>
              <w:rPr>
                <w:snapToGrid w:val="0"/>
              </w:rPr>
            </w:pPr>
            <w:r>
              <w:rPr>
                <w:snapToGrid w:val="0"/>
              </w:rPr>
              <w:t>19</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84CB04C" w14:textId="77777777" w:rsidR="005F3998" w:rsidRDefault="005F3998">
            <w:pPr>
              <w:rPr>
                <w:snapToGrid w:val="0"/>
              </w:rPr>
            </w:pPr>
            <w:r>
              <w:rPr>
                <w:snapToGrid w:val="0"/>
              </w:rPr>
              <w:t xml:space="preserve">Afghanistan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0113F688" w14:textId="77777777" w:rsidR="005F3998" w:rsidRDefault="005F3998">
            <w:pPr>
              <w:rPr>
                <w:snapToGrid w:val="0"/>
              </w:rPr>
            </w:pPr>
            <w:r>
              <w:rPr>
                <w:snapToGrid w:val="0"/>
              </w:rPr>
              <w:t>Repubblica Islamica di Afghanistan</w:t>
            </w:r>
          </w:p>
        </w:tc>
      </w:tr>
      <w:tr w:rsidR="005F3998" w14:paraId="4F257D15"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7C69F14F" w14:textId="77777777" w:rsidR="005F3998" w:rsidRDefault="005F3998">
            <w:pPr>
              <w:jc w:val="right"/>
              <w:rPr>
                <w:snapToGrid w:val="0"/>
              </w:rPr>
            </w:pPr>
            <w:r>
              <w:rPr>
                <w:snapToGrid w:val="0"/>
              </w:rPr>
              <w:t>20</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75B5DC3" w14:textId="77777777" w:rsidR="005F3998" w:rsidRDefault="005F3998">
            <w:pPr>
              <w:rPr>
                <w:snapToGrid w:val="0"/>
              </w:rPr>
            </w:pPr>
            <w:r>
              <w:rPr>
                <w:snapToGrid w:val="0"/>
              </w:rPr>
              <w:t>Ungheria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728B145" w14:textId="77777777" w:rsidR="005F3998" w:rsidRDefault="005F3998">
            <w:pPr>
              <w:rPr>
                <w:snapToGrid w:val="0"/>
              </w:rPr>
            </w:pPr>
            <w:r>
              <w:rPr>
                <w:snapToGrid w:val="0"/>
              </w:rPr>
              <w:t>Ungheria</w:t>
            </w:r>
            <w:r>
              <w:rPr>
                <w:snapToGrid w:val="0"/>
              </w:rPr>
              <w:tab/>
            </w:r>
          </w:p>
        </w:tc>
      </w:tr>
      <w:tr w:rsidR="005F3998" w14:paraId="7BB4EFC8"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C3C6060" w14:textId="77777777" w:rsidR="005F3998" w:rsidRDefault="005F3998">
            <w:pPr>
              <w:jc w:val="right"/>
              <w:rPr>
                <w:snapToGrid w:val="0"/>
              </w:rPr>
            </w:pPr>
            <w:r>
              <w:rPr>
                <w:snapToGrid w:val="0"/>
              </w:rPr>
              <w:t>24</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34A233B" w14:textId="77777777" w:rsidR="005F3998" w:rsidRDefault="005F3998">
            <w:pPr>
              <w:rPr>
                <w:snapToGrid w:val="0"/>
              </w:rPr>
            </w:pPr>
            <w:r>
              <w:rPr>
                <w:snapToGrid w:val="0"/>
              </w:rPr>
              <w:t>Ucraina</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E367F0D" w14:textId="77777777" w:rsidR="005F3998" w:rsidRDefault="005F3998">
            <w:pPr>
              <w:rPr>
                <w:snapToGrid w:val="0"/>
              </w:rPr>
            </w:pPr>
            <w:r>
              <w:rPr>
                <w:snapToGrid w:val="0"/>
              </w:rPr>
              <w:t>Ucraina</w:t>
            </w:r>
            <w:r>
              <w:rPr>
                <w:snapToGrid w:val="0"/>
              </w:rPr>
              <w:tab/>
            </w:r>
          </w:p>
        </w:tc>
      </w:tr>
      <w:tr w:rsidR="005F3998" w14:paraId="2797C343"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75FD898" w14:textId="77777777" w:rsidR="005F3998" w:rsidRDefault="005F3998">
            <w:pPr>
              <w:jc w:val="right"/>
              <w:rPr>
                <w:snapToGrid w:val="0"/>
              </w:rPr>
            </w:pPr>
            <w:r>
              <w:rPr>
                <w:snapToGrid w:val="0"/>
              </w:rPr>
              <w:t>25</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30532AE" w14:textId="77777777" w:rsidR="005F3998" w:rsidRDefault="005F3998">
            <w:pPr>
              <w:rPr>
                <w:snapToGrid w:val="0"/>
              </w:rPr>
            </w:pPr>
            <w:r>
              <w:rPr>
                <w:snapToGrid w:val="0"/>
              </w:rPr>
              <w:t>Uruguay</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97639E4" w14:textId="77777777" w:rsidR="005F3998" w:rsidRDefault="005F3998">
            <w:pPr>
              <w:rPr>
                <w:snapToGrid w:val="0"/>
              </w:rPr>
            </w:pPr>
            <w:r>
              <w:rPr>
                <w:snapToGrid w:val="0"/>
              </w:rPr>
              <w:t>Repubblica Orientale dell’Uruguay</w:t>
            </w:r>
            <w:r>
              <w:rPr>
                <w:snapToGrid w:val="0"/>
              </w:rPr>
              <w:tab/>
            </w:r>
          </w:p>
        </w:tc>
      </w:tr>
      <w:tr w:rsidR="005F3998" w14:paraId="62325F88"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042A963E" w14:textId="77777777" w:rsidR="005F3998" w:rsidRDefault="005F3998">
            <w:pPr>
              <w:jc w:val="right"/>
              <w:rPr>
                <w:snapToGrid w:val="0"/>
              </w:rPr>
            </w:pPr>
            <w:r>
              <w:rPr>
                <w:snapToGrid w:val="0"/>
              </w:rPr>
              <w:t>27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70D28523" w14:textId="77777777" w:rsidR="005F3998" w:rsidRDefault="005F3998">
            <w:pPr>
              <w:rPr>
                <w:snapToGrid w:val="0"/>
              </w:rPr>
            </w:pPr>
            <w:r>
              <w:rPr>
                <w:snapToGrid w:val="0"/>
              </w:rPr>
              <w:t>Moldova</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74A8DE5" w14:textId="77777777" w:rsidR="005F3998" w:rsidRDefault="005F3998">
            <w:pPr>
              <w:rPr>
                <w:snapToGrid w:val="0"/>
              </w:rPr>
            </w:pPr>
            <w:r>
              <w:rPr>
                <w:snapToGrid w:val="0"/>
              </w:rPr>
              <w:t>Repubblica di Moldova</w:t>
            </w:r>
            <w:r>
              <w:rPr>
                <w:snapToGrid w:val="0"/>
              </w:rPr>
              <w:tab/>
            </w:r>
          </w:p>
        </w:tc>
      </w:tr>
      <w:tr w:rsidR="005F3998" w14:paraId="4904B717"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187E056" w14:textId="77777777" w:rsidR="005F3998" w:rsidRDefault="005F3998">
            <w:pPr>
              <w:jc w:val="right"/>
              <w:rPr>
                <w:snapToGrid w:val="0"/>
              </w:rPr>
            </w:pPr>
            <w:r>
              <w:rPr>
                <w:snapToGrid w:val="0"/>
              </w:rPr>
              <w:t>31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14B62DB8" w14:textId="77777777" w:rsidR="005F3998" w:rsidRDefault="005F3998">
            <w:pPr>
              <w:rPr>
                <w:snapToGrid w:val="0"/>
              </w:rPr>
            </w:pPr>
            <w:r>
              <w:rPr>
                <w:snapToGrid w:val="0"/>
              </w:rPr>
              <w:t>Kyrgyzstan</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C04A398" w14:textId="77777777" w:rsidR="005F3998" w:rsidRDefault="005F3998">
            <w:pPr>
              <w:rPr>
                <w:snapToGrid w:val="0"/>
              </w:rPr>
            </w:pPr>
            <w:r>
              <w:rPr>
                <w:snapToGrid w:val="0"/>
              </w:rPr>
              <w:t>Repubblica del Kyrgyzstan</w:t>
            </w:r>
            <w:r>
              <w:rPr>
                <w:snapToGrid w:val="0"/>
              </w:rPr>
              <w:tab/>
            </w:r>
          </w:p>
        </w:tc>
      </w:tr>
      <w:tr w:rsidR="005F3998" w14:paraId="3D249196"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4F0C206" w14:textId="77777777" w:rsidR="005F3998" w:rsidRDefault="005F3998">
            <w:pPr>
              <w:jc w:val="right"/>
              <w:rPr>
                <w:snapToGrid w:val="0"/>
              </w:rPr>
            </w:pPr>
            <w:r>
              <w:rPr>
                <w:snapToGrid w:val="0"/>
              </w:rPr>
              <w:t>31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335043C3" w14:textId="77777777" w:rsidR="005F3998" w:rsidRDefault="005F3998">
            <w:pPr>
              <w:rPr>
                <w:snapToGrid w:val="0"/>
              </w:rPr>
            </w:pPr>
            <w:r>
              <w:rPr>
                <w:snapToGrid w:val="0"/>
              </w:rPr>
              <w:t>Malaysia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94452AD" w14:textId="29454441" w:rsidR="005F3998" w:rsidRDefault="005F3998">
            <w:pPr>
              <w:rPr>
                <w:snapToGrid w:val="0"/>
              </w:rPr>
            </w:pPr>
            <w:r>
              <w:rPr>
                <w:snapToGrid w:val="0"/>
              </w:rPr>
              <w:t>Malaysia</w:t>
            </w:r>
          </w:p>
        </w:tc>
      </w:tr>
      <w:tr w:rsidR="005F3998" w14:paraId="3EE24AD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3EF2000F" w14:textId="77777777" w:rsidR="005F3998" w:rsidRDefault="005F3998">
            <w:pPr>
              <w:jc w:val="right"/>
              <w:rPr>
                <w:snapToGrid w:val="0"/>
              </w:rPr>
            </w:pPr>
            <w:r>
              <w:rPr>
                <w:snapToGrid w:val="0"/>
              </w:rPr>
              <w:t>31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4F90DBF" w14:textId="77777777" w:rsidR="005F3998" w:rsidRDefault="005F3998">
            <w:pPr>
              <w:rPr>
                <w:snapToGrid w:val="0"/>
              </w:rPr>
            </w:pPr>
            <w:r>
              <w:rPr>
                <w:snapToGrid w:val="0"/>
              </w:rPr>
              <w:t xml:space="preserve">Trinidad e Tobago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1915179" w14:textId="77777777" w:rsidR="00C8535A" w:rsidRDefault="009B0D08">
            <w:pPr>
              <w:rPr>
                <w:snapToGrid w:val="0"/>
              </w:rPr>
            </w:pPr>
            <w:r>
              <w:rPr>
                <w:snapToGrid w:val="0"/>
              </w:rPr>
              <w:t xml:space="preserve">Repubblica </w:t>
            </w:r>
            <w:proofErr w:type="spellStart"/>
            <w:r>
              <w:rPr>
                <w:snapToGrid w:val="0"/>
              </w:rPr>
              <w:t>diTrinidad</w:t>
            </w:r>
            <w:proofErr w:type="spellEnd"/>
            <w:r>
              <w:rPr>
                <w:snapToGrid w:val="0"/>
              </w:rPr>
              <w:t xml:space="preserve"> e Tobag</w:t>
            </w:r>
            <w:r w:rsidR="00C8535A">
              <w:rPr>
                <w:snapToGrid w:val="0"/>
              </w:rPr>
              <w:t>o</w:t>
            </w:r>
          </w:p>
          <w:p w14:paraId="7EEF56CF" w14:textId="77777777" w:rsidR="005F3998" w:rsidRDefault="00C8535A">
            <w:pPr>
              <w:rPr>
                <w:snapToGrid w:val="0"/>
              </w:rPr>
            </w:pPr>
            <w:r>
              <w:rPr>
                <w:snapToGrid w:val="0"/>
              </w:rPr>
              <w:t>o</w:t>
            </w:r>
          </w:p>
        </w:tc>
      </w:tr>
    </w:tbl>
    <w:p w14:paraId="0A5D2B71" w14:textId="77777777" w:rsidR="004944D8" w:rsidRDefault="004944D8"/>
    <w:p w14:paraId="335836AA" w14:textId="77777777" w:rsidR="004944D8" w:rsidRDefault="004944D8">
      <w:pPr>
        <w:jc w:val="right"/>
      </w:pPr>
      <w:r>
        <w:rPr>
          <w:b/>
          <w:snapToGrid w:val="0"/>
          <w:color w:val="000000"/>
          <w:sz w:val="16"/>
        </w:rPr>
        <w:br w:type="page"/>
        <w:t>FESTE NAZIONALI</w:t>
      </w:r>
    </w:p>
    <w:p w14:paraId="5A35DC77" w14:textId="77777777" w:rsidR="004944D8" w:rsidRDefault="004944D8">
      <w:pPr>
        <w:rPr>
          <w:sz w:val="32"/>
        </w:rPr>
      </w:pPr>
    </w:p>
    <w:p w14:paraId="5F57B0B9" w14:textId="77777777" w:rsidR="004944D8" w:rsidRDefault="004944D8">
      <w:pPr>
        <w:pBdr>
          <w:bottom w:val="single" w:sz="6" w:space="1" w:color="auto"/>
        </w:pBdr>
        <w:rPr>
          <w:color w:val="000080"/>
          <w:sz w:val="32"/>
        </w:rPr>
      </w:pPr>
      <w:r>
        <w:rPr>
          <w:color w:val="000080"/>
          <w:sz w:val="32"/>
        </w:rPr>
        <w:t>settembre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4D114808" w14:textId="77777777">
        <w:trPr>
          <w:trHeight w:hRule="exact" w:val="270"/>
        </w:trPr>
        <w:tc>
          <w:tcPr>
            <w:tcW w:w="567" w:type="dxa"/>
            <w:shd w:val="solid" w:color="FFFFFF" w:fill="auto"/>
            <w:vAlign w:val="center"/>
          </w:tcPr>
          <w:p w14:paraId="42238DD6" w14:textId="77777777" w:rsidR="004944D8" w:rsidRDefault="004944D8">
            <w:pPr>
              <w:jc w:val="right"/>
              <w:rPr>
                <w:snapToGrid w:val="0"/>
              </w:rPr>
            </w:pPr>
            <w:r>
              <w:rPr>
                <w:snapToGrid w:val="0"/>
              </w:rPr>
              <w:t>1</w:t>
            </w:r>
          </w:p>
        </w:tc>
        <w:tc>
          <w:tcPr>
            <w:tcW w:w="3118" w:type="dxa"/>
            <w:shd w:val="solid" w:color="FFFFFF" w:fill="auto"/>
            <w:vAlign w:val="center"/>
          </w:tcPr>
          <w:p w14:paraId="69052268" w14:textId="77777777" w:rsidR="004944D8" w:rsidRDefault="00FA6511" w:rsidP="00FA6511">
            <w:pPr>
              <w:rPr>
                <w:snapToGrid w:val="0"/>
              </w:rPr>
            </w:pPr>
            <w:r>
              <w:rPr>
                <w:snapToGrid w:val="0"/>
              </w:rPr>
              <w:t xml:space="preserve">Repubblica </w:t>
            </w:r>
            <w:r w:rsidR="004944D8">
              <w:rPr>
                <w:snapToGrid w:val="0"/>
              </w:rPr>
              <w:t>Slovacca</w:t>
            </w:r>
          </w:p>
        </w:tc>
        <w:tc>
          <w:tcPr>
            <w:tcW w:w="6095" w:type="dxa"/>
            <w:shd w:val="solid" w:color="FFFFFF" w:fill="auto"/>
            <w:vAlign w:val="center"/>
          </w:tcPr>
          <w:p w14:paraId="0505DD8E" w14:textId="77777777" w:rsidR="004944D8" w:rsidRDefault="004944D8">
            <w:pPr>
              <w:rPr>
                <w:snapToGrid w:val="0"/>
              </w:rPr>
            </w:pPr>
            <w:r>
              <w:rPr>
                <w:snapToGrid w:val="0"/>
              </w:rPr>
              <w:t>Repubblica Slovacca</w:t>
            </w:r>
            <w:r>
              <w:rPr>
                <w:snapToGrid w:val="0"/>
              </w:rPr>
              <w:tab/>
            </w:r>
          </w:p>
        </w:tc>
      </w:tr>
      <w:tr w:rsidR="004944D8" w14:paraId="671BE651" w14:textId="77777777">
        <w:trPr>
          <w:trHeight w:hRule="exact" w:val="270"/>
        </w:trPr>
        <w:tc>
          <w:tcPr>
            <w:tcW w:w="567" w:type="dxa"/>
            <w:shd w:val="solid" w:color="FFFFFF" w:fill="auto"/>
            <w:vAlign w:val="center"/>
          </w:tcPr>
          <w:p w14:paraId="2B0544A2" w14:textId="77777777" w:rsidR="004944D8" w:rsidRDefault="004944D8">
            <w:pPr>
              <w:jc w:val="right"/>
              <w:rPr>
                <w:snapToGrid w:val="0"/>
              </w:rPr>
            </w:pPr>
            <w:r>
              <w:rPr>
                <w:snapToGrid w:val="0"/>
              </w:rPr>
              <w:t>1</w:t>
            </w:r>
          </w:p>
        </w:tc>
        <w:tc>
          <w:tcPr>
            <w:tcW w:w="3118" w:type="dxa"/>
            <w:shd w:val="solid" w:color="FFFFFF" w:fill="auto"/>
            <w:vAlign w:val="center"/>
          </w:tcPr>
          <w:p w14:paraId="0426B9A5" w14:textId="77777777" w:rsidR="004944D8" w:rsidRDefault="004944D8">
            <w:pPr>
              <w:rPr>
                <w:snapToGrid w:val="0"/>
              </w:rPr>
            </w:pPr>
            <w:r>
              <w:rPr>
                <w:snapToGrid w:val="0"/>
              </w:rPr>
              <w:t>Uzbekistan</w:t>
            </w:r>
          </w:p>
        </w:tc>
        <w:tc>
          <w:tcPr>
            <w:tcW w:w="6095" w:type="dxa"/>
            <w:shd w:val="solid" w:color="FFFFFF" w:fill="auto"/>
            <w:vAlign w:val="center"/>
          </w:tcPr>
          <w:p w14:paraId="5CACAAA8" w14:textId="77777777" w:rsidR="004944D8" w:rsidRDefault="004944D8">
            <w:pPr>
              <w:rPr>
                <w:snapToGrid w:val="0"/>
              </w:rPr>
            </w:pPr>
            <w:r>
              <w:rPr>
                <w:snapToGrid w:val="0"/>
              </w:rPr>
              <w:t>Repubblica dell‘Uzbekistan</w:t>
            </w:r>
            <w:r>
              <w:rPr>
                <w:snapToGrid w:val="0"/>
              </w:rPr>
              <w:tab/>
            </w:r>
          </w:p>
        </w:tc>
      </w:tr>
      <w:tr w:rsidR="004944D8" w14:paraId="1C1FA5C6" w14:textId="77777777">
        <w:trPr>
          <w:trHeight w:hRule="exact" w:val="270"/>
        </w:trPr>
        <w:tc>
          <w:tcPr>
            <w:tcW w:w="567" w:type="dxa"/>
            <w:shd w:val="solid" w:color="FFFFFF" w:fill="auto"/>
            <w:vAlign w:val="center"/>
          </w:tcPr>
          <w:p w14:paraId="345F91DC" w14:textId="77777777" w:rsidR="004944D8" w:rsidRDefault="004944D8">
            <w:pPr>
              <w:jc w:val="right"/>
              <w:rPr>
                <w:snapToGrid w:val="0"/>
              </w:rPr>
            </w:pPr>
            <w:r>
              <w:rPr>
                <w:snapToGrid w:val="0"/>
              </w:rPr>
              <w:t>2</w:t>
            </w:r>
          </w:p>
        </w:tc>
        <w:tc>
          <w:tcPr>
            <w:tcW w:w="3118" w:type="dxa"/>
            <w:shd w:val="solid" w:color="FFFFFF" w:fill="auto"/>
            <w:vAlign w:val="center"/>
          </w:tcPr>
          <w:p w14:paraId="516B75FE" w14:textId="77777777" w:rsidR="004944D8" w:rsidRDefault="004944D8">
            <w:pPr>
              <w:rPr>
                <w:snapToGrid w:val="0"/>
              </w:rPr>
            </w:pPr>
            <w:r>
              <w:rPr>
                <w:snapToGrid w:val="0"/>
              </w:rPr>
              <w:t>Vietnam</w:t>
            </w:r>
            <w:r>
              <w:rPr>
                <w:snapToGrid w:val="0"/>
              </w:rPr>
              <w:tab/>
            </w:r>
          </w:p>
        </w:tc>
        <w:tc>
          <w:tcPr>
            <w:tcW w:w="6095" w:type="dxa"/>
            <w:shd w:val="solid" w:color="FFFFFF" w:fill="auto"/>
            <w:vAlign w:val="center"/>
          </w:tcPr>
          <w:p w14:paraId="229A7FA5" w14:textId="77777777" w:rsidR="004944D8" w:rsidRDefault="004944D8">
            <w:pPr>
              <w:rPr>
                <w:snapToGrid w:val="0"/>
              </w:rPr>
            </w:pPr>
            <w:r>
              <w:rPr>
                <w:snapToGrid w:val="0"/>
              </w:rPr>
              <w:t>Repubblica Socialista del Vietnam</w:t>
            </w:r>
            <w:r>
              <w:rPr>
                <w:snapToGrid w:val="0"/>
              </w:rPr>
              <w:tab/>
            </w:r>
          </w:p>
        </w:tc>
      </w:tr>
      <w:tr w:rsidR="004944D8" w14:paraId="75240737" w14:textId="77777777">
        <w:trPr>
          <w:trHeight w:hRule="exact" w:val="270"/>
        </w:trPr>
        <w:tc>
          <w:tcPr>
            <w:tcW w:w="567" w:type="dxa"/>
            <w:shd w:val="solid" w:color="FFFFFF" w:fill="auto"/>
            <w:vAlign w:val="center"/>
          </w:tcPr>
          <w:p w14:paraId="052765B0" w14:textId="77777777" w:rsidR="004944D8" w:rsidRDefault="004944D8">
            <w:pPr>
              <w:jc w:val="right"/>
              <w:rPr>
                <w:snapToGrid w:val="0"/>
              </w:rPr>
            </w:pPr>
            <w:r>
              <w:rPr>
                <w:snapToGrid w:val="0"/>
              </w:rPr>
              <w:t>3</w:t>
            </w:r>
          </w:p>
        </w:tc>
        <w:tc>
          <w:tcPr>
            <w:tcW w:w="3118" w:type="dxa"/>
            <w:shd w:val="solid" w:color="FFFFFF" w:fill="auto"/>
            <w:vAlign w:val="center"/>
          </w:tcPr>
          <w:p w14:paraId="5374D2B9" w14:textId="77777777" w:rsidR="004944D8" w:rsidRDefault="004944D8">
            <w:pPr>
              <w:rPr>
                <w:snapToGrid w:val="0"/>
              </w:rPr>
            </w:pPr>
            <w:r>
              <w:rPr>
                <w:snapToGrid w:val="0"/>
              </w:rPr>
              <w:t>San Marino</w:t>
            </w:r>
          </w:p>
        </w:tc>
        <w:tc>
          <w:tcPr>
            <w:tcW w:w="6095" w:type="dxa"/>
            <w:shd w:val="solid" w:color="FFFFFF" w:fill="auto"/>
            <w:vAlign w:val="center"/>
          </w:tcPr>
          <w:p w14:paraId="43C4EF7A" w14:textId="77777777" w:rsidR="004944D8" w:rsidRDefault="004944D8">
            <w:pPr>
              <w:rPr>
                <w:snapToGrid w:val="0"/>
              </w:rPr>
            </w:pPr>
            <w:r>
              <w:rPr>
                <w:snapToGrid w:val="0"/>
              </w:rPr>
              <w:t>Repubblica di San Marino</w:t>
            </w:r>
            <w:r>
              <w:rPr>
                <w:snapToGrid w:val="0"/>
              </w:rPr>
              <w:tab/>
            </w:r>
          </w:p>
        </w:tc>
      </w:tr>
      <w:tr w:rsidR="004944D8" w14:paraId="77A434FD" w14:textId="77777777">
        <w:trPr>
          <w:trHeight w:hRule="exact" w:val="270"/>
        </w:trPr>
        <w:tc>
          <w:tcPr>
            <w:tcW w:w="567" w:type="dxa"/>
            <w:shd w:val="solid" w:color="FFFFFF" w:fill="auto"/>
            <w:vAlign w:val="center"/>
          </w:tcPr>
          <w:p w14:paraId="0235B867" w14:textId="77777777" w:rsidR="004944D8" w:rsidRDefault="004944D8">
            <w:pPr>
              <w:jc w:val="right"/>
              <w:rPr>
                <w:snapToGrid w:val="0"/>
              </w:rPr>
            </w:pPr>
            <w:r>
              <w:rPr>
                <w:snapToGrid w:val="0"/>
              </w:rPr>
              <w:t>6</w:t>
            </w:r>
          </w:p>
        </w:tc>
        <w:tc>
          <w:tcPr>
            <w:tcW w:w="3118" w:type="dxa"/>
            <w:shd w:val="solid" w:color="FFFFFF" w:fill="auto"/>
            <w:vAlign w:val="center"/>
          </w:tcPr>
          <w:p w14:paraId="61EFFECA" w14:textId="77777777" w:rsidR="004944D8" w:rsidRDefault="00DB3E2B">
            <w:pPr>
              <w:rPr>
                <w:snapToGrid w:val="0"/>
              </w:rPr>
            </w:pPr>
            <w:r>
              <w:rPr>
                <w:snapToGrid w:val="0"/>
              </w:rPr>
              <w:t>Eswatini</w:t>
            </w:r>
          </w:p>
        </w:tc>
        <w:tc>
          <w:tcPr>
            <w:tcW w:w="6095" w:type="dxa"/>
            <w:shd w:val="solid" w:color="FFFFFF" w:fill="auto"/>
            <w:vAlign w:val="center"/>
          </w:tcPr>
          <w:p w14:paraId="4F0E6E24" w14:textId="77777777" w:rsidR="004944D8" w:rsidRDefault="004944D8" w:rsidP="00DB3E2B">
            <w:pPr>
              <w:rPr>
                <w:snapToGrid w:val="0"/>
              </w:rPr>
            </w:pPr>
            <w:r>
              <w:rPr>
                <w:snapToGrid w:val="0"/>
              </w:rPr>
              <w:t>Regno d</w:t>
            </w:r>
            <w:r w:rsidR="00DB3E2B">
              <w:rPr>
                <w:snapToGrid w:val="0"/>
              </w:rPr>
              <w:t>i</w:t>
            </w:r>
            <w:r>
              <w:rPr>
                <w:snapToGrid w:val="0"/>
              </w:rPr>
              <w:t xml:space="preserve"> </w:t>
            </w:r>
            <w:r w:rsidR="00DB3E2B">
              <w:rPr>
                <w:snapToGrid w:val="0"/>
              </w:rPr>
              <w:t>Eswatini</w:t>
            </w:r>
            <w:r>
              <w:rPr>
                <w:snapToGrid w:val="0"/>
              </w:rPr>
              <w:tab/>
            </w:r>
          </w:p>
        </w:tc>
      </w:tr>
      <w:tr w:rsidR="004944D8" w14:paraId="6E7830AF" w14:textId="77777777">
        <w:trPr>
          <w:trHeight w:hRule="exact" w:val="270"/>
        </w:trPr>
        <w:tc>
          <w:tcPr>
            <w:tcW w:w="567" w:type="dxa"/>
            <w:shd w:val="solid" w:color="FFFFFF" w:fill="auto"/>
            <w:vAlign w:val="center"/>
          </w:tcPr>
          <w:p w14:paraId="7191CCE9" w14:textId="77777777" w:rsidR="004944D8" w:rsidRDefault="004944D8">
            <w:pPr>
              <w:jc w:val="right"/>
              <w:rPr>
                <w:snapToGrid w:val="0"/>
              </w:rPr>
            </w:pPr>
            <w:r>
              <w:rPr>
                <w:snapToGrid w:val="0"/>
              </w:rPr>
              <w:t>7</w:t>
            </w:r>
          </w:p>
        </w:tc>
        <w:tc>
          <w:tcPr>
            <w:tcW w:w="3118" w:type="dxa"/>
            <w:shd w:val="solid" w:color="FFFFFF" w:fill="auto"/>
            <w:vAlign w:val="center"/>
          </w:tcPr>
          <w:p w14:paraId="016F025B" w14:textId="77777777" w:rsidR="004944D8" w:rsidRDefault="004944D8">
            <w:pPr>
              <w:rPr>
                <w:snapToGrid w:val="0"/>
              </w:rPr>
            </w:pPr>
            <w:r>
              <w:rPr>
                <w:snapToGrid w:val="0"/>
              </w:rPr>
              <w:t>Brasile</w:t>
            </w:r>
            <w:r>
              <w:rPr>
                <w:snapToGrid w:val="0"/>
              </w:rPr>
              <w:tab/>
            </w:r>
          </w:p>
        </w:tc>
        <w:tc>
          <w:tcPr>
            <w:tcW w:w="6095" w:type="dxa"/>
            <w:shd w:val="solid" w:color="FFFFFF" w:fill="auto"/>
            <w:vAlign w:val="center"/>
          </w:tcPr>
          <w:p w14:paraId="1ABA0C57" w14:textId="77777777" w:rsidR="004944D8" w:rsidRDefault="004944D8">
            <w:pPr>
              <w:rPr>
                <w:snapToGrid w:val="0"/>
              </w:rPr>
            </w:pPr>
            <w:r>
              <w:rPr>
                <w:snapToGrid w:val="0"/>
              </w:rPr>
              <w:t>Repubblica Federativa del Brasile</w:t>
            </w:r>
            <w:r>
              <w:rPr>
                <w:snapToGrid w:val="0"/>
              </w:rPr>
              <w:tab/>
            </w:r>
          </w:p>
        </w:tc>
      </w:tr>
      <w:tr w:rsidR="004944D8" w14:paraId="4F2CF309" w14:textId="77777777">
        <w:trPr>
          <w:trHeight w:hRule="exact" w:val="270"/>
        </w:trPr>
        <w:tc>
          <w:tcPr>
            <w:tcW w:w="567" w:type="dxa"/>
            <w:shd w:val="solid" w:color="FFFFFF" w:fill="auto"/>
            <w:vAlign w:val="center"/>
          </w:tcPr>
          <w:p w14:paraId="13F08F11" w14:textId="77777777" w:rsidR="004944D8" w:rsidRDefault="004944D8">
            <w:pPr>
              <w:jc w:val="right"/>
              <w:rPr>
                <w:snapToGrid w:val="0"/>
              </w:rPr>
            </w:pPr>
            <w:r>
              <w:rPr>
                <w:snapToGrid w:val="0"/>
              </w:rPr>
              <w:t>8</w:t>
            </w:r>
          </w:p>
        </w:tc>
        <w:tc>
          <w:tcPr>
            <w:tcW w:w="3118" w:type="dxa"/>
            <w:shd w:val="solid" w:color="FFFFFF" w:fill="auto"/>
            <w:vAlign w:val="center"/>
          </w:tcPr>
          <w:p w14:paraId="0EAD472F" w14:textId="77777777" w:rsidR="004944D8" w:rsidRDefault="004944D8">
            <w:pPr>
              <w:rPr>
                <w:snapToGrid w:val="0"/>
              </w:rPr>
            </w:pPr>
            <w:r>
              <w:rPr>
                <w:snapToGrid w:val="0"/>
              </w:rPr>
              <w:t>Andorra</w:t>
            </w:r>
            <w:r>
              <w:rPr>
                <w:snapToGrid w:val="0"/>
              </w:rPr>
              <w:tab/>
            </w:r>
          </w:p>
        </w:tc>
        <w:tc>
          <w:tcPr>
            <w:tcW w:w="6095" w:type="dxa"/>
            <w:shd w:val="solid" w:color="FFFFFF" w:fill="auto"/>
            <w:vAlign w:val="center"/>
          </w:tcPr>
          <w:p w14:paraId="28909EE8" w14:textId="77777777" w:rsidR="004944D8" w:rsidRDefault="004944D8">
            <w:pPr>
              <w:rPr>
                <w:snapToGrid w:val="0"/>
              </w:rPr>
            </w:pPr>
            <w:r>
              <w:rPr>
                <w:snapToGrid w:val="0"/>
              </w:rPr>
              <w:t>Principato di Andorra</w:t>
            </w:r>
            <w:r>
              <w:rPr>
                <w:snapToGrid w:val="0"/>
              </w:rPr>
              <w:tab/>
            </w:r>
          </w:p>
        </w:tc>
      </w:tr>
      <w:tr w:rsidR="004944D8" w14:paraId="74DD54DF" w14:textId="77777777">
        <w:trPr>
          <w:trHeight w:hRule="exact" w:val="270"/>
        </w:trPr>
        <w:tc>
          <w:tcPr>
            <w:tcW w:w="567" w:type="dxa"/>
            <w:shd w:val="solid" w:color="FFFFFF" w:fill="auto"/>
            <w:vAlign w:val="center"/>
          </w:tcPr>
          <w:p w14:paraId="0A74886C" w14:textId="77777777" w:rsidR="004944D8" w:rsidRDefault="004944D8">
            <w:pPr>
              <w:jc w:val="right"/>
              <w:rPr>
                <w:snapToGrid w:val="0"/>
              </w:rPr>
            </w:pPr>
            <w:r>
              <w:rPr>
                <w:snapToGrid w:val="0"/>
              </w:rPr>
              <w:t>9</w:t>
            </w:r>
          </w:p>
        </w:tc>
        <w:tc>
          <w:tcPr>
            <w:tcW w:w="3118" w:type="dxa"/>
            <w:shd w:val="solid" w:color="FFFFFF" w:fill="auto"/>
            <w:vAlign w:val="center"/>
          </w:tcPr>
          <w:p w14:paraId="33A25D25" w14:textId="77777777" w:rsidR="004944D8" w:rsidRDefault="00B12B55">
            <w:pPr>
              <w:rPr>
                <w:snapToGrid w:val="0"/>
              </w:rPr>
            </w:pPr>
            <w:r>
              <w:rPr>
                <w:snapToGrid w:val="0"/>
              </w:rPr>
              <w:t>Corea (R.D.P.)</w:t>
            </w:r>
          </w:p>
        </w:tc>
        <w:tc>
          <w:tcPr>
            <w:tcW w:w="6095" w:type="dxa"/>
            <w:shd w:val="solid" w:color="FFFFFF" w:fill="auto"/>
            <w:vAlign w:val="center"/>
          </w:tcPr>
          <w:p w14:paraId="76DC19F9" w14:textId="77777777" w:rsidR="004944D8" w:rsidRDefault="004944D8">
            <w:pPr>
              <w:rPr>
                <w:snapToGrid w:val="0"/>
              </w:rPr>
            </w:pPr>
            <w:r>
              <w:rPr>
                <w:snapToGrid w:val="0"/>
              </w:rPr>
              <w:t>Repubblica Democratica Popolare di Corea</w:t>
            </w:r>
          </w:p>
        </w:tc>
      </w:tr>
      <w:tr w:rsidR="006B3CBA" w14:paraId="2371941C" w14:textId="77777777">
        <w:trPr>
          <w:trHeight w:hRule="exact" w:val="270"/>
        </w:trPr>
        <w:tc>
          <w:tcPr>
            <w:tcW w:w="567" w:type="dxa"/>
            <w:shd w:val="solid" w:color="FFFFFF" w:fill="auto"/>
            <w:vAlign w:val="center"/>
          </w:tcPr>
          <w:p w14:paraId="6A0DF31C" w14:textId="77777777" w:rsidR="006B3CBA" w:rsidRDefault="006B3CBA">
            <w:pPr>
              <w:jc w:val="right"/>
              <w:rPr>
                <w:snapToGrid w:val="0"/>
              </w:rPr>
            </w:pPr>
            <w:r>
              <w:rPr>
                <w:snapToGrid w:val="0"/>
              </w:rPr>
              <w:t>9</w:t>
            </w:r>
          </w:p>
        </w:tc>
        <w:tc>
          <w:tcPr>
            <w:tcW w:w="3118" w:type="dxa"/>
            <w:shd w:val="solid" w:color="FFFFFF" w:fill="auto"/>
            <w:vAlign w:val="center"/>
          </w:tcPr>
          <w:p w14:paraId="34345C01" w14:textId="77777777" w:rsidR="006B3CBA" w:rsidRDefault="006B3CBA">
            <w:pPr>
              <w:rPr>
                <w:snapToGrid w:val="0"/>
              </w:rPr>
            </w:pPr>
            <w:r>
              <w:rPr>
                <w:snapToGrid w:val="0"/>
              </w:rPr>
              <w:t>Tajikistan</w:t>
            </w:r>
          </w:p>
        </w:tc>
        <w:tc>
          <w:tcPr>
            <w:tcW w:w="6095" w:type="dxa"/>
            <w:shd w:val="solid" w:color="FFFFFF" w:fill="auto"/>
            <w:vAlign w:val="center"/>
          </w:tcPr>
          <w:p w14:paraId="57BA5C3E" w14:textId="77777777" w:rsidR="006B3CBA" w:rsidRDefault="006B3CBA">
            <w:pPr>
              <w:rPr>
                <w:snapToGrid w:val="0"/>
              </w:rPr>
            </w:pPr>
            <w:r>
              <w:rPr>
                <w:snapToGrid w:val="0"/>
              </w:rPr>
              <w:t>Repubblica del Tajikistan</w:t>
            </w:r>
          </w:p>
        </w:tc>
      </w:tr>
      <w:tr w:rsidR="004944D8" w14:paraId="7EAAA612" w14:textId="77777777">
        <w:trPr>
          <w:trHeight w:hRule="exact" w:val="270"/>
        </w:trPr>
        <w:tc>
          <w:tcPr>
            <w:tcW w:w="567" w:type="dxa"/>
            <w:shd w:val="solid" w:color="FFFFFF" w:fill="auto"/>
            <w:vAlign w:val="center"/>
          </w:tcPr>
          <w:p w14:paraId="574BCAFD" w14:textId="77777777" w:rsidR="004944D8" w:rsidRDefault="004944D8">
            <w:pPr>
              <w:jc w:val="right"/>
              <w:rPr>
                <w:snapToGrid w:val="0"/>
              </w:rPr>
            </w:pPr>
            <w:r>
              <w:rPr>
                <w:snapToGrid w:val="0"/>
              </w:rPr>
              <w:t>15</w:t>
            </w:r>
          </w:p>
        </w:tc>
        <w:tc>
          <w:tcPr>
            <w:tcW w:w="3118" w:type="dxa"/>
            <w:shd w:val="solid" w:color="FFFFFF" w:fill="auto"/>
            <w:vAlign w:val="center"/>
          </w:tcPr>
          <w:p w14:paraId="11B73D6E" w14:textId="77777777" w:rsidR="004944D8" w:rsidRDefault="004944D8">
            <w:pPr>
              <w:rPr>
                <w:snapToGrid w:val="0"/>
              </w:rPr>
            </w:pPr>
            <w:r>
              <w:rPr>
                <w:snapToGrid w:val="0"/>
              </w:rPr>
              <w:t>Costa  Rica</w:t>
            </w:r>
          </w:p>
        </w:tc>
        <w:tc>
          <w:tcPr>
            <w:tcW w:w="6095" w:type="dxa"/>
            <w:shd w:val="solid" w:color="FFFFFF" w:fill="auto"/>
            <w:vAlign w:val="center"/>
          </w:tcPr>
          <w:p w14:paraId="3DBC5F8E" w14:textId="77777777" w:rsidR="004944D8" w:rsidRDefault="004944D8">
            <w:pPr>
              <w:rPr>
                <w:snapToGrid w:val="0"/>
              </w:rPr>
            </w:pPr>
            <w:r>
              <w:rPr>
                <w:snapToGrid w:val="0"/>
              </w:rPr>
              <w:t>Repubblica di Costa Rica</w:t>
            </w:r>
            <w:r>
              <w:rPr>
                <w:snapToGrid w:val="0"/>
              </w:rPr>
              <w:tab/>
            </w:r>
          </w:p>
        </w:tc>
      </w:tr>
      <w:tr w:rsidR="004944D8" w14:paraId="3FC1C8AD" w14:textId="77777777">
        <w:trPr>
          <w:trHeight w:hRule="exact" w:val="270"/>
        </w:trPr>
        <w:tc>
          <w:tcPr>
            <w:tcW w:w="567" w:type="dxa"/>
            <w:shd w:val="solid" w:color="FFFFFF" w:fill="auto"/>
            <w:vAlign w:val="center"/>
          </w:tcPr>
          <w:p w14:paraId="73B1F86C" w14:textId="77777777" w:rsidR="004944D8" w:rsidRDefault="004944D8">
            <w:pPr>
              <w:jc w:val="right"/>
              <w:rPr>
                <w:snapToGrid w:val="0"/>
              </w:rPr>
            </w:pPr>
            <w:r>
              <w:rPr>
                <w:snapToGrid w:val="0"/>
              </w:rPr>
              <w:t>15</w:t>
            </w:r>
          </w:p>
        </w:tc>
        <w:tc>
          <w:tcPr>
            <w:tcW w:w="3118" w:type="dxa"/>
            <w:shd w:val="solid" w:color="FFFFFF" w:fill="auto"/>
            <w:vAlign w:val="center"/>
          </w:tcPr>
          <w:p w14:paraId="0D94390E" w14:textId="77777777" w:rsidR="004944D8" w:rsidRDefault="004944D8">
            <w:pPr>
              <w:rPr>
                <w:snapToGrid w:val="0"/>
              </w:rPr>
            </w:pPr>
            <w:r>
              <w:rPr>
                <w:snapToGrid w:val="0"/>
              </w:rPr>
              <w:t xml:space="preserve">El Salvador </w:t>
            </w:r>
          </w:p>
        </w:tc>
        <w:tc>
          <w:tcPr>
            <w:tcW w:w="6095" w:type="dxa"/>
            <w:shd w:val="solid" w:color="FFFFFF" w:fill="auto"/>
            <w:vAlign w:val="center"/>
          </w:tcPr>
          <w:p w14:paraId="0A5D7E45" w14:textId="77777777" w:rsidR="004944D8" w:rsidRDefault="004944D8">
            <w:pPr>
              <w:rPr>
                <w:snapToGrid w:val="0"/>
              </w:rPr>
            </w:pPr>
            <w:r>
              <w:rPr>
                <w:snapToGrid w:val="0"/>
              </w:rPr>
              <w:t>Repubblica di El Salvador</w:t>
            </w:r>
            <w:r>
              <w:rPr>
                <w:snapToGrid w:val="0"/>
              </w:rPr>
              <w:tab/>
            </w:r>
          </w:p>
        </w:tc>
      </w:tr>
      <w:tr w:rsidR="004944D8" w14:paraId="4F5F276F" w14:textId="77777777">
        <w:trPr>
          <w:trHeight w:hRule="exact" w:val="270"/>
        </w:trPr>
        <w:tc>
          <w:tcPr>
            <w:tcW w:w="567" w:type="dxa"/>
            <w:shd w:val="solid" w:color="FFFFFF" w:fill="auto"/>
            <w:vAlign w:val="center"/>
          </w:tcPr>
          <w:p w14:paraId="083C63C0" w14:textId="77777777" w:rsidR="004944D8" w:rsidRDefault="004944D8">
            <w:pPr>
              <w:jc w:val="right"/>
              <w:rPr>
                <w:snapToGrid w:val="0"/>
              </w:rPr>
            </w:pPr>
            <w:r>
              <w:rPr>
                <w:snapToGrid w:val="0"/>
              </w:rPr>
              <w:t>15</w:t>
            </w:r>
          </w:p>
        </w:tc>
        <w:tc>
          <w:tcPr>
            <w:tcW w:w="3118" w:type="dxa"/>
            <w:shd w:val="solid" w:color="FFFFFF" w:fill="auto"/>
            <w:vAlign w:val="center"/>
          </w:tcPr>
          <w:p w14:paraId="0FCB7A7F" w14:textId="77777777" w:rsidR="004944D8" w:rsidRDefault="004944D8">
            <w:pPr>
              <w:rPr>
                <w:snapToGrid w:val="0"/>
              </w:rPr>
            </w:pPr>
            <w:r>
              <w:rPr>
                <w:snapToGrid w:val="0"/>
              </w:rPr>
              <w:t xml:space="preserve">Guatemala </w:t>
            </w:r>
          </w:p>
        </w:tc>
        <w:tc>
          <w:tcPr>
            <w:tcW w:w="6095" w:type="dxa"/>
            <w:shd w:val="solid" w:color="FFFFFF" w:fill="auto"/>
            <w:vAlign w:val="center"/>
          </w:tcPr>
          <w:p w14:paraId="0C270107" w14:textId="77777777" w:rsidR="004944D8" w:rsidRDefault="004944D8">
            <w:pPr>
              <w:rPr>
                <w:snapToGrid w:val="0"/>
              </w:rPr>
            </w:pPr>
            <w:r>
              <w:rPr>
                <w:snapToGrid w:val="0"/>
              </w:rPr>
              <w:t>Repubblica del Guatemala</w:t>
            </w:r>
            <w:r>
              <w:rPr>
                <w:snapToGrid w:val="0"/>
              </w:rPr>
              <w:tab/>
            </w:r>
          </w:p>
        </w:tc>
      </w:tr>
      <w:tr w:rsidR="004944D8" w14:paraId="661CF325" w14:textId="77777777">
        <w:trPr>
          <w:trHeight w:hRule="exact" w:val="270"/>
        </w:trPr>
        <w:tc>
          <w:tcPr>
            <w:tcW w:w="567" w:type="dxa"/>
            <w:shd w:val="solid" w:color="FFFFFF" w:fill="auto"/>
            <w:vAlign w:val="center"/>
          </w:tcPr>
          <w:p w14:paraId="1078A884" w14:textId="77777777" w:rsidR="004944D8" w:rsidRDefault="004944D8">
            <w:pPr>
              <w:jc w:val="right"/>
              <w:rPr>
                <w:snapToGrid w:val="0"/>
              </w:rPr>
            </w:pPr>
            <w:r>
              <w:rPr>
                <w:snapToGrid w:val="0"/>
              </w:rPr>
              <w:t>15</w:t>
            </w:r>
          </w:p>
        </w:tc>
        <w:tc>
          <w:tcPr>
            <w:tcW w:w="3118" w:type="dxa"/>
            <w:shd w:val="solid" w:color="FFFFFF" w:fill="auto"/>
            <w:vAlign w:val="center"/>
          </w:tcPr>
          <w:p w14:paraId="7FE58599" w14:textId="77777777" w:rsidR="004944D8" w:rsidRDefault="004944D8">
            <w:pPr>
              <w:rPr>
                <w:snapToGrid w:val="0"/>
              </w:rPr>
            </w:pPr>
            <w:r>
              <w:rPr>
                <w:snapToGrid w:val="0"/>
              </w:rPr>
              <w:t>Honduras</w:t>
            </w:r>
          </w:p>
        </w:tc>
        <w:tc>
          <w:tcPr>
            <w:tcW w:w="6095" w:type="dxa"/>
            <w:shd w:val="solid" w:color="FFFFFF" w:fill="auto"/>
            <w:vAlign w:val="center"/>
          </w:tcPr>
          <w:p w14:paraId="234340E2" w14:textId="77777777" w:rsidR="004944D8" w:rsidRDefault="004944D8">
            <w:pPr>
              <w:rPr>
                <w:snapToGrid w:val="0"/>
              </w:rPr>
            </w:pPr>
            <w:r>
              <w:rPr>
                <w:snapToGrid w:val="0"/>
              </w:rPr>
              <w:t>Repubblica di Honduras</w:t>
            </w:r>
            <w:r>
              <w:rPr>
                <w:snapToGrid w:val="0"/>
              </w:rPr>
              <w:tab/>
            </w:r>
          </w:p>
        </w:tc>
      </w:tr>
      <w:tr w:rsidR="004944D8" w14:paraId="0C29B9B6" w14:textId="77777777">
        <w:trPr>
          <w:trHeight w:hRule="exact" w:val="270"/>
        </w:trPr>
        <w:tc>
          <w:tcPr>
            <w:tcW w:w="567" w:type="dxa"/>
            <w:shd w:val="solid" w:color="FFFFFF" w:fill="auto"/>
            <w:vAlign w:val="center"/>
          </w:tcPr>
          <w:p w14:paraId="7FA8B27F" w14:textId="77777777" w:rsidR="004944D8" w:rsidRDefault="004944D8">
            <w:pPr>
              <w:jc w:val="right"/>
              <w:rPr>
                <w:snapToGrid w:val="0"/>
              </w:rPr>
            </w:pPr>
            <w:r>
              <w:rPr>
                <w:snapToGrid w:val="0"/>
              </w:rPr>
              <w:t>15</w:t>
            </w:r>
          </w:p>
        </w:tc>
        <w:tc>
          <w:tcPr>
            <w:tcW w:w="3118" w:type="dxa"/>
            <w:shd w:val="solid" w:color="FFFFFF" w:fill="auto"/>
            <w:vAlign w:val="center"/>
          </w:tcPr>
          <w:p w14:paraId="05D4AD19" w14:textId="77777777" w:rsidR="004944D8" w:rsidRDefault="004944D8">
            <w:pPr>
              <w:rPr>
                <w:snapToGrid w:val="0"/>
              </w:rPr>
            </w:pPr>
            <w:r>
              <w:rPr>
                <w:snapToGrid w:val="0"/>
              </w:rPr>
              <w:t xml:space="preserve">Nicaragua </w:t>
            </w:r>
          </w:p>
        </w:tc>
        <w:tc>
          <w:tcPr>
            <w:tcW w:w="6095" w:type="dxa"/>
            <w:shd w:val="solid" w:color="FFFFFF" w:fill="auto"/>
            <w:vAlign w:val="center"/>
          </w:tcPr>
          <w:p w14:paraId="4B014E68" w14:textId="77777777" w:rsidR="004944D8" w:rsidRDefault="004944D8">
            <w:pPr>
              <w:rPr>
                <w:snapToGrid w:val="0"/>
              </w:rPr>
            </w:pPr>
            <w:r>
              <w:rPr>
                <w:snapToGrid w:val="0"/>
              </w:rPr>
              <w:t>Repubblica di Nicaragua</w:t>
            </w:r>
            <w:r>
              <w:rPr>
                <w:snapToGrid w:val="0"/>
              </w:rPr>
              <w:tab/>
            </w:r>
          </w:p>
        </w:tc>
      </w:tr>
      <w:tr w:rsidR="004944D8" w14:paraId="2A6BDAD6" w14:textId="77777777">
        <w:trPr>
          <w:trHeight w:hRule="exact" w:val="270"/>
        </w:trPr>
        <w:tc>
          <w:tcPr>
            <w:tcW w:w="567" w:type="dxa"/>
            <w:shd w:val="solid" w:color="FFFFFF" w:fill="auto"/>
            <w:vAlign w:val="center"/>
          </w:tcPr>
          <w:p w14:paraId="37C62AFF" w14:textId="77777777" w:rsidR="004944D8" w:rsidRDefault="004944D8">
            <w:pPr>
              <w:jc w:val="right"/>
              <w:rPr>
                <w:snapToGrid w:val="0"/>
              </w:rPr>
            </w:pPr>
            <w:r>
              <w:rPr>
                <w:snapToGrid w:val="0"/>
              </w:rPr>
              <w:t>16</w:t>
            </w:r>
          </w:p>
        </w:tc>
        <w:tc>
          <w:tcPr>
            <w:tcW w:w="3118" w:type="dxa"/>
            <w:shd w:val="solid" w:color="FFFFFF" w:fill="auto"/>
            <w:vAlign w:val="center"/>
          </w:tcPr>
          <w:p w14:paraId="486C5519" w14:textId="77777777" w:rsidR="004944D8" w:rsidRDefault="004944D8">
            <w:pPr>
              <w:rPr>
                <w:snapToGrid w:val="0"/>
              </w:rPr>
            </w:pPr>
            <w:r>
              <w:rPr>
                <w:snapToGrid w:val="0"/>
              </w:rPr>
              <w:t>Messico</w:t>
            </w:r>
            <w:r>
              <w:rPr>
                <w:snapToGrid w:val="0"/>
              </w:rPr>
              <w:tab/>
            </w:r>
          </w:p>
        </w:tc>
        <w:tc>
          <w:tcPr>
            <w:tcW w:w="6095" w:type="dxa"/>
            <w:shd w:val="solid" w:color="FFFFFF" w:fill="auto"/>
            <w:vAlign w:val="center"/>
          </w:tcPr>
          <w:p w14:paraId="7F097F76" w14:textId="77777777" w:rsidR="004944D8" w:rsidRDefault="004944D8">
            <w:pPr>
              <w:rPr>
                <w:snapToGrid w:val="0"/>
              </w:rPr>
            </w:pPr>
            <w:r>
              <w:rPr>
                <w:snapToGrid w:val="0"/>
              </w:rPr>
              <w:t>Stati Uniti Messicani</w:t>
            </w:r>
            <w:r>
              <w:rPr>
                <w:snapToGrid w:val="0"/>
              </w:rPr>
              <w:tab/>
            </w:r>
          </w:p>
        </w:tc>
      </w:tr>
      <w:tr w:rsidR="004944D8" w14:paraId="26A27B91" w14:textId="77777777">
        <w:trPr>
          <w:trHeight w:hRule="exact" w:val="270"/>
        </w:trPr>
        <w:tc>
          <w:tcPr>
            <w:tcW w:w="567" w:type="dxa"/>
            <w:shd w:val="solid" w:color="FFFFFF" w:fill="auto"/>
            <w:vAlign w:val="center"/>
          </w:tcPr>
          <w:p w14:paraId="06B71F15" w14:textId="77777777" w:rsidR="004944D8" w:rsidRDefault="004944D8">
            <w:pPr>
              <w:jc w:val="right"/>
              <w:rPr>
                <w:snapToGrid w:val="0"/>
              </w:rPr>
            </w:pPr>
            <w:r>
              <w:rPr>
                <w:snapToGrid w:val="0"/>
              </w:rPr>
              <w:t>16</w:t>
            </w:r>
          </w:p>
        </w:tc>
        <w:tc>
          <w:tcPr>
            <w:tcW w:w="3118" w:type="dxa"/>
            <w:shd w:val="solid" w:color="FFFFFF" w:fill="auto"/>
            <w:vAlign w:val="center"/>
          </w:tcPr>
          <w:p w14:paraId="3A302C37" w14:textId="77777777" w:rsidR="004944D8" w:rsidRDefault="004944D8">
            <w:pPr>
              <w:rPr>
                <w:snapToGrid w:val="0"/>
              </w:rPr>
            </w:pPr>
            <w:r>
              <w:rPr>
                <w:snapToGrid w:val="0"/>
              </w:rPr>
              <w:t>Papua-Nuova Guinea</w:t>
            </w:r>
          </w:p>
        </w:tc>
        <w:tc>
          <w:tcPr>
            <w:tcW w:w="6095" w:type="dxa"/>
            <w:shd w:val="solid" w:color="FFFFFF" w:fill="auto"/>
            <w:vAlign w:val="center"/>
          </w:tcPr>
          <w:p w14:paraId="651D0DAC" w14:textId="77777777" w:rsidR="004944D8" w:rsidRDefault="004944D8">
            <w:pPr>
              <w:rPr>
                <w:snapToGrid w:val="0"/>
              </w:rPr>
            </w:pPr>
            <w:r>
              <w:rPr>
                <w:snapToGrid w:val="0"/>
              </w:rPr>
              <w:t>Papua-Nuova Guinea</w:t>
            </w:r>
            <w:r>
              <w:rPr>
                <w:snapToGrid w:val="0"/>
              </w:rPr>
              <w:tab/>
            </w:r>
          </w:p>
        </w:tc>
      </w:tr>
      <w:tr w:rsidR="004944D8" w14:paraId="6DD01817" w14:textId="77777777">
        <w:trPr>
          <w:trHeight w:hRule="exact" w:val="270"/>
        </w:trPr>
        <w:tc>
          <w:tcPr>
            <w:tcW w:w="567" w:type="dxa"/>
            <w:shd w:val="solid" w:color="FFFFFF" w:fill="auto"/>
            <w:vAlign w:val="center"/>
          </w:tcPr>
          <w:p w14:paraId="426B3BB9" w14:textId="77777777" w:rsidR="004944D8" w:rsidRDefault="004944D8">
            <w:pPr>
              <w:jc w:val="right"/>
              <w:rPr>
                <w:snapToGrid w:val="0"/>
              </w:rPr>
            </w:pPr>
            <w:r>
              <w:rPr>
                <w:snapToGrid w:val="0"/>
              </w:rPr>
              <w:t>18</w:t>
            </w:r>
          </w:p>
        </w:tc>
        <w:tc>
          <w:tcPr>
            <w:tcW w:w="3118" w:type="dxa"/>
            <w:shd w:val="solid" w:color="FFFFFF" w:fill="auto"/>
            <w:vAlign w:val="center"/>
          </w:tcPr>
          <w:p w14:paraId="26DEFE14" w14:textId="77777777" w:rsidR="004944D8" w:rsidRDefault="004944D8">
            <w:pPr>
              <w:rPr>
                <w:snapToGrid w:val="0"/>
              </w:rPr>
            </w:pPr>
            <w:r>
              <w:rPr>
                <w:snapToGrid w:val="0"/>
              </w:rPr>
              <w:t>Cile</w:t>
            </w:r>
            <w:r>
              <w:rPr>
                <w:snapToGrid w:val="0"/>
              </w:rPr>
              <w:tab/>
            </w:r>
          </w:p>
        </w:tc>
        <w:tc>
          <w:tcPr>
            <w:tcW w:w="6095" w:type="dxa"/>
            <w:shd w:val="solid" w:color="FFFFFF" w:fill="auto"/>
            <w:vAlign w:val="center"/>
          </w:tcPr>
          <w:p w14:paraId="53C5FEE2" w14:textId="77777777" w:rsidR="004944D8" w:rsidRDefault="004944D8">
            <w:pPr>
              <w:rPr>
                <w:snapToGrid w:val="0"/>
              </w:rPr>
            </w:pPr>
            <w:r>
              <w:rPr>
                <w:snapToGrid w:val="0"/>
              </w:rPr>
              <w:t>Repubblica del Cile</w:t>
            </w:r>
            <w:r>
              <w:rPr>
                <w:snapToGrid w:val="0"/>
              </w:rPr>
              <w:tab/>
            </w:r>
          </w:p>
        </w:tc>
      </w:tr>
      <w:tr w:rsidR="00485B65" w14:paraId="3C7A9D1F" w14:textId="77777777">
        <w:trPr>
          <w:trHeight w:hRule="exact" w:val="270"/>
        </w:trPr>
        <w:tc>
          <w:tcPr>
            <w:tcW w:w="567" w:type="dxa"/>
            <w:shd w:val="solid" w:color="FFFFFF" w:fill="auto"/>
            <w:vAlign w:val="center"/>
          </w:tcPr>
          <w:p w14:paraId="63390B16" w14:textId="77777777" w:rsidR="00485B65" w:rsidRDefault="00485B65">
            <w:pPr>
              <w:jc w:val="right"/>
              <w:rPr>
                <w:snapToGrid w:val="0"/>
              </w:rPr>
            </w:pPr>
            <w:r>
              <w:rPr>
                <w:snapToGrid w:val="0"/>
              </w:rPr>
              <w:t>19</w:t>
            </w:r>
          </w:p>
        </w:tc>
        <w:tc>
          <w:tcPr>
            <w:tcW w:w="3118" w:type="dxa"/>
            <w:shd w:val="solid" w:color="FFFFFF" w:fill="auto"/>
            <w:vAlign w:val="center"/>
          </w:tcPr>
          <w:p w14:paraId="1E6B3804" w14:textId="77777777" w:rsidR="00485B65" w:rsidRDefault="00485B65">
            <w:pPr>
              <w:rPr>
                <w:snapToGrid w:val="0"/>
              </w:rPr>
            </w:pPr>
            <w:r>
              <w:rPr>
                <w:snapToGrid w:val="0"/>
              </w:rPr>
              <w:t>Saint Kitts e Nevis</w:t>
            </w:r>
          </w:p>
        </w:tc>
        <w:tc>
          <w:tcPr>
            <w:tcW w:w="6095" w:type="dxa"/>
            <w:shd w:val="solid" w:color="FFFFFF" w:fill="auto"/>
            <w:vAlign w:val="center"/>
          </w:tcPr>
          <w:p w14:paraId="1250AFF2" w14:textId="77777777" w:rsidR="00485B65" w:rsidRDefault="00485B65">
            <w:pPr>
              <w:rPr>
                <w:snapToGrid w:val="0"/>
              </w:rPr>
            </w:pPr>
            <w:r>
              <w:rPr>
                <w:snapToGrid w:val="0"/>
              </w:rPr>
              <w:t>Federazione di Saint Kitts e Nevis</w:t>
            </w:r>
          </w:p>
        </w:tc>
      </w:tr>
      <w:tr w:rsidR="004944D8" w14:paraId="259FD897" w14:textId="77777777">
        <w:trPr>
          <w:trHeight w:hRule="exact" w:val="270"/>
        </w:trPr>
        <w:tc>
          <w:tcPr>
            <w:tcW w:w="567" w:type="dxa"/>
            <w:shd w:val="solid" w:color="FFFFFF" w:fill="auto"/>
            <w:vAlign w:val="center"/>
          </w:tcPr>
          <w:p w14:paraId="46EA8FAB" w14:textId="77777777" w:rsidR="004944D8" w:rsidRDefault="004944D8">
            <w:pPr>
              <w:jc w:val="right"/>
              <w:rPr>
                <w:snapToGrid w:val="0"/>
              </w:rPr>
            </w:pPr>
            <w:r>
              <w:rPr>
                <w:snapToGrid w:val="0"/>
              </w:rPr>
              <w:t>21</w:t>
            </w:r>
          </w:p>
        </w:tc>
        <w:tc>
          <w:tcPr>
            <w:tcW w:w="3118" w:type="dxa"/>
            <w:shd w:val="solid" w:color="FFFFFF" w:fill="auto"/>
            <w:vAlign w:val="center"/>
          </w:tcPr>
          <w:p w14:paraId="2F96720E" w14:textId="77777777" w:rsidR="004944D8" w:rsidRDefault="004944D8">
            <w:pPr>
              <w:rPr>
                <w:snapToGrid w:val="0"/>
              </w:rPr>
            </w:pPr>
            <w:r>
              <w:rPr>
                <w:snapToGrid w:val="0"/>
              </w:rPr>
              <w:t>Armenia</w:t>
            </w:r>
            <w:r>
              <w:rPr>
                <w:snapToGrid w:val="0"/>
              </w:rPr>
              <w:tab/>
            </w:r>
          </w:p>
        </w:tc>
        <w:tc>
          <w:tcPr>
            <w:tcW w:w="6095" w:type="dxa"/>
            <w:shd w:val="solid" w:color="FFFFFF" w:fill="auto"/>
            <w:vAlign w:val="center"/>
          </w:tcPr>
          <w:p w14:paraId="39A2623F" w14:textId="77777777" w:rsidR="004944D8" w:rsidRDefault="004944D8">
            <w:pPr>
              <w:rPr>
                <w:snapToGrid w:val="0"/>
              </w:rPr>
            </w:pPr>
            <w:r>
              <w:rPr>
                <w:snapToGrid w:val="0"/>
              </w:rPr>
              <w:t>Repubblica d’Armenia</w:t>
            </w:r>
            <w:r>
              <w:rPr>
                <w:snapToGrid w:val="0"/>
              </w:rPr>
              <w:tab/>
            </w:r>
          </w:p>
        </w:tc>
      </w:tr>
      <w:tr w:rsidR="004944D8" w14:paraId="5F5CA528" w14:textId="77777777">
        <w:trPr>
          <w:trHeight w:hRule="exact" w:val="270"/>
        </w:trPr>
        <w:tc>
          <w:tcPr>
            <w:tcW w:w="567" w:type="dxa"/>
            <w:shd w:val="solid" w:color="FFFFFF" w:fill="auto"/>
            <w:vAlign w:val="center"/>
          </w:tcPr>
          <w:p w14:paraId="0044DA32" w14:textId="77777777" w:rsidR="004944D8" w:rsidRDefault="004944D8">
            <w:pPr>
              <w:jc w:val="right"/>
              <w:rPr>
                <w:snapToGrid w:val="0"/>
                <w:lang w:val="de-DE"/>
              </w:rPr>
            </w:pPr>
            <w:r>
              <w:rPr>
                <w:snapToGrid w:val="0"/>
                <w:lang w:val="de-DE"/>
              </w:rPr>
              <w:t>21</w:t>
            </w:r>
          </w:p>
        </w:tc>
        <w:tc>
          <w:tcPr>
            <w:tcW w:w="3118" w:type="dxa"/>
            <w:shd w:val="solid" w:color="FFFFFF" w:fill="auto"/>
            <w:vAlign w:val="center"/>
          </w:tcPr>
          <w:p w14:paraId="6C7372A0" w14:textId="77777777" w:rsidR="004944D8" w:rsidRDefault="004944D8">
            <w:pPr>
              <w:rPr>
                <w:snapToGrid w:val="0"/>
                <w:lang w:val="de-DE"/>
              </w:rPr>
            </w:pPr>
            <w:r>
              <w:rPr>
                <w:snapToGrid w:val="0"/>
                <w:lang w:val="de-DE"/>
              </w:rPr>
              <w:t>Belize</w:t>
            </w:r>
            <w:r>
              <w:rPr>
                <w:snapToGrid w:val="0"/>
                <w:lang w:val="de-DE"/>
              </w:rPr>
              <w:tab/>
            </w:r>
          </w:p>
        </w:tc>
        <w:tc>
          <w:tcPr>
            <w:tcW w:w="6095" w:type="dxa"/>
            <w:shd w:val="solid" w:color="FFFFFF" w:fill="auto"/>
            <w:vAlign w:val="center"/>
          </w:tcPr>
          <w:p w14:paraId="24014263" w14:textId="77777777" w:rsidR="004944D8" w:rsidRDefault="004944D8">
            <w:pPr>
              <w:rPr>
                <w:snapToGrid w:val="0"/>
                <w:lang w:val="de-DE"/>
              </w:rPr>
            </w:pPr>
            <w:r>
              <w:rPr>
                <w:snapToGrid w:val="0"/>
                <w:lang w:val="de-DE"/>
              </w:rPr>
              <w:t>Belize</w:t>
            </w:r>
            <w:r>
              <w:rPr>
                <w:snapToGrid w:val="0"/>
                <w:lang w:val="de-DE"/>
              </w:rPr>
              <w:tab/>
            </w:r>
          </w:p>
        </w:tc>
      </w:tr>
      <w:tr w:rsidR="004944D8" w14:paraId="1918B764" w14:textId="77777777">
        <w:trPr>
          <w:trHeight w:hRule="exact" w:val="270"/>
        </w:trPr>
        <w:tc>
          <w:tcPr>
            <w:tcW w:w="567" w:type="dxa"/>
            <w:shd w:val="solid" w:color="FFFFFF" w:fill="auto"/>
            <w:vAlign w:val="center"/>
          </w:tcPr>
          <w:p w14:paraId="0038DD88" w14:textId="77777777" w:rsidR="004944D8" w:rsidRDefault="004944D8">
            <w:pPr>
              <w:jc w:val="right"/>
              <w:rPr>
                <w:snapToGrid w:val="0"/>
                <w:lang w:val="de-DE"/>
              </w:rPr>
            </w:pPr>
            <w:r>
              <w:rPr>
                <w:snapToGrid w:val="0"/>
                <w:lang w:val="de-DE"/>
              </w:rPr>
              <w:t>21</w:t>
            </w:r>
          </w:p>
        </w:tc>
        <w:tc>
          <w:tcPr>
            <w:tcW w:w="3118" w:type="dxa"/>
            <w:shd w:val="solid" w:color="FFFFFF" w:fill="auto"/>
            <w:vAlign w:val="center"/>
          </w:tcPr>
          <w:p w14:paraId="20975066" w14:textId="77777777" w:rsidR="004944D8" w:rsidRDefault="004944D8">
            <w:pPr>
              <w:rPr>
                <w:snapToGrid w:val="0"/>
                <w:lang w:val="de-DE"/>
              </w:rPr>
            </w:pPr>
            <w:r>
              <w:rPr>
                <w:snapToGrid w:val="0"/>
                <w:lang w:val="de-DE"/>
              </w:rPr>
              <w:t>Malta</w:t>
            </w:r>
            <w:r>
              <w:rPr>
                <w:snapToGrid w:val="0"/>
                <w:lang w:val="de-DE"/>
              </w:rPr>
              <w:tab/>
            </w:r>
          </w:p>
        </w:tc>
        <w:tc>
          <w:tcPr>
            <w:tcW w:w="6095" w:type="dxa"/>
            <w:shd w:val="solid" w:color="FFFFFF" w:fill="auto"/>
            <w:vAlign w:val="center"/>
          </w:tcPr>
          <w:p w14:paraId="67F4100D" w14:textId="77777777" w:rsidR="004944D8" w:rsidRDefault="004944D8">
            <w:pPr>
              <w:rPr>
                <w:snapToGrid w:val="0"/>
              </w:rPr>
            </w:pPr>
            <w:r>
              <w:rPr>
                <w:snapToGrid w:val="0"/>
              </w:rPr>
              <w:t>Repubblica di Malta</w:t>
            </w:r>
            <w:r>
              <w:rPr>
                <w:snapToGrid w:val="0"/>
              </w:rPr>
              <w:tab/>
            </w:r>
          </w:p>
        </w:tc>
      </w:tr>
      <w:tr w:rsidR="004944D8" w14:paraId="23573E5D" w14:textId="77777777">
        <w:trPr>
          <w:trHeight w:hRule="exact" w:val="270"/>
        </w:trPr>
        <w:tc>
          <w:tcPr>
            <w:tcW w:w="567" w:type="dxa"/>
            <w:shd w:val="solid" w:color="FFFFFF" w:fill="auto"/>
            <w:vAlign w:val="center"/>
          </w:tcPr>
          <w:p w14:paraId="644023AF" w14:textId="77777777" w:rsidR="004944D8" w:rsidRDefault="004944D8">
            <w:pPr>
              <w:jc w:val="right"/>
              <w:rPr>
                <w:snapToGrid w:val="0"/>
              </w:rPr>
            </w:pPr>
            <w:r>
              <w:rPr>
                <w:snapToGrid w:val="0"/>
              </w:rPr>
              <w:t xml:space="preserve">22 </w:t>
            </w:r>
          </w:p>
        </w:tc>
        <w:tc>
          <w:tcPr>
            <w:tcW w:w="3118" w:type="dxa"/>
            <w:shd w:val="solid" w:color="FFFFFF" w:fill="auto"/>
            <w:vAlign w:val="center"/>
          </w:tcPr>
          <w:p w14:paraId="0BA5DECC" w14:textId="77777777" w:rsidR="004944D8" w:rsidRDefault="004944D8">
            <w:pPr>
              <w:rPr>
                <w:snapToGrid w:val="0"/>
              </w:rPr>
            </w:pPr>
            <w:r>
              <w:rPr>
                <w:snapToGrid w:val="0"/>
              </w:rPr>
              <w:t>Mali</w:t>
            </w:r>
          </w:p>
        </w:tc>
        <w:tc>
          <w:tcPr>
            <w:tcW w:w="6095" w:type="dxa"/>
            <w:shd w:val="solid" w:color="FFFFFF" w:fill="auto"/>
            <w:vAlign w:val="center"/>
          </w:tcPr>
          <w:p w14:paraId="7560F300" w14:textId="77777777" w:rsidR="004944D8" w:rsidRDefault="004944D8">
            <w:pPr>
              <w:rPr>
                <w:snapToGrid w:val="0"/>
              </w:rPr>
            </w:pPr>
            <w:r>
              <w:rPr>
                <w:snapToGrid w:val="0"/>
              </w:rPr>
              <w:t>Repubblica del Mali</w:t>
            </w:r>
          </w:p>
        </w:tc>
      </w:tr>
      <w:tr w:rsidR="004944D8" w14:paraId="6DE466CF" w14:textId="77777777">
        <w:trPr>
          <w:trHeight w:hRule="exact" w:val="270"/>
        </w:trPr>
        <w:tc>
          <w:tcPr>
            <w:tcW w:w="567" w:type="dxa"/>
            <w:shd w:val="solid" w:color="FFFFFF" w:fill="auto"/>
            <w:vAlign w:val="center"/>
          </w:tcPr>
          <w:p w14:paraId="650036E5" w14:textId="77777777" w:rsidR="004944D8" w:rsidRDefault="004944D8">
            <w:pPr>
              <w:jc w:val="right"/>
              <w:rPr>
                <w:snapToGrid w:val="0"/>
              </w:rPr>
            </w:pPr>
            <w:r>
              <w:rPr>
                <w:snapToGrid w:val="0"/>
              </w:rPr>
              <w:t>23</w:t>
            </w:r>
          </w:p>
        </w:tc>
        <w:tc>
          <w:tcPr>
            <w:tcW w:w="3118" w:type="dxa"/>
            <w:shd w:val="solid" w:color="FFFFFF" w:fill="auto"/>
            <w:vAlign w:val="center"/>
          </w:tcPr>
          <w:p w14:paraId="5446E979" w14:textId="77777777" w:rsidR="004944D8" w:rsidRDefault="004944D8">
            <w:pPr>
              <w:rPr>
                <w:snapToGrid w:val="0"/>
              </w:rPr>
            </w:pPr>
            <w:r>
              <w:rPr>
                <w:snapToGrid w:val="0"/>
              </w:rPr>
              <w:t>Arabia Saudita</w:t>
            </w:r>
          </w:p>
        </w:tc>
        <w:tc>
          <w:tcPr>
            <w:tcW w:w="6095" w:type="dxa"/>
            <w:shd w:val="solid" w:color="FFFFFF" w:fill="auto"/>
            <w:vAlign w:val="center"/>
          </w:tcPr>
          <w:p w14:paraId="3F77B195" w14:textId="77777777" w:rsidR="004944D8" w:rsidRDefault="004944D8">
            <w:pPr>
              <w:rPr>
                <w:snapToGrid w:val="0"/>
              </w:rPr>
            </w:pPr>
            <w:r>
              <w:rPr>
                <w:snapToGrid w:val="0"/>
              </w:rPr>
              <w:t>Regno dell’Arabia Saudita</w:t>
            </w:r>
            <w:r>
              <w:rPr>
                <w:snapToGrid w:val="0"/>
              </w:rPr>
              <w:tab/>
            </w:r>
          </w:p>
        </w:tc>
      </w:tr>
      <w:tr w:rsidR="004944D8" w14:paraId="579D76AB" w14:textId="77777777">
        <w:trPr>
          <w:trHeight w:hRule="exact" w:val="270"/>
        </w:trPr>
        <w:tc>
          <w:tcPr>
            <w:tcW w:w="567" w:type="dxa"/>
            <w:shd w:val="solid" w:color="FFFFFF" w:fill="auto"/>
            <w:vAlign w:val="center"/>
          </w:tcPr>
          <w:p w14:paraId="6E49108D" w14:textId="77777777" w:rsidR="004944D8" w:rsidRDefault="004944D8">
            <w:pPr>
              <w:jc w:val="right"/>
              <w:rPr>
                <w:snapToGrid w:val="0"/>
              </w:rPr>
            </w:pPr>
            <w:r>
              <w:rPr>
                <w:snapToGrid w:val="0"/>
              </w:rPr>
              <w:t>24</w:t>
            </w:r>
          </w:p>
        </w:tc>
        <w:tc>
          <w:tcPr>
            <w:tcW w:w="3118" w:type="dxa"/>
            <w:shd w:val="solid" w:color="FFFFFF" w:fill="auto"/>
            <w:vAlign w:val="center"/>
          </w:tcPr>
          <w:p w14:paraId="040CED15" w14:textId="77777777" w:rsidR="004944D8" w:rsidRDefault="004944D8">
            <w:pPr>
              <w:rPr>
                <w:snapToGrid w:val="0"/>
              </w:rPr>
            </w:pPr>
            <w:r>
              <w:rPr>
                <w:snapToGrid w:val="0"/>
              </w:rPr>
              <w:t xml:space="preserve">Guinea Bissau </w:t>
            </w:r>
          </w:p>
        </w:tc>
        <w:tc>
          <w:tcPr>
            <w:tcW w:w="6095" w:type="dxa"/>
            <w:shd w:val="solid" w:color="FFFFFF" w:fill="auto"/>
            <w:vAlign w:val="center"/>
          </w:tcPr>
          <w:p w14:paraId="7EEFFBD8" w14:textId="5C8003A7" w:rsidR="004944D8" w:rsidRDefault="004944D8">
            <w:pPr>
              <w:rPr>
                <w:snapToGrid w:val="0"/>
              </w:rPr>
            </w:pPr>
            <w:r>
              <w:rPr>
                <w:snapToGrid w:val="0"/>
              </w:rPr>
              <w:t>Guinea Bissau</w:t>
            </w:r>
          </w:p>
        </w:tc>
      </w:tr>
      <w:tr w:rsidR="004944D8" w14:paraId="4492E5D7" w14:textId="77777777">
        <w:trPr>
          <w:trHeight w:hRule="exact" w:val="270"/>
        </w:trPr>
        <w:tc>
          <w:tcPr>
            <w:tcW w:w="567" w:type="dxa"/>
            <w:shd w:val="solid" w:color="FFFFFF" w:fill="auto"/>
            <w:vAlign w:val="center"/>
          </w:tcPr>
          <w:p w14:paraId="4EDE58DC" w14:textId="77777777" w:rsidR="004944D8" w:rsidRDefault="004944D8">
            <w:pPr>
              <w:jc w:val="right"/>
              <w:rPr>
                <w:snapToGrid w:val="0"/>
              </w:rPr>
            </w:pPr>
            <w:r>
              <w:rPr>
                <w:snapToGrid w:val="0"/>
              </w:rPr>
              <w:t>30</w:t>
            </w:r>
          </w:p>
        </w:tc>
        <w:tc>
          <w:tcPr>
            <w:tcW w:w="3118" w:type="dxa"/>
            <w:shd w:val="solid" w:color="FFFFFF" w:fill="auto"/>
            <w:vAlign w:val="center"/>
          </w:tcPr>
          <w:p w14:paraId="4303C87D" w14:textId="77777777" w:rsidR="004944D8" w:rsidRDefault="004944D8">
            <w:pPr>
              <w:rPr>
                <w:snapToGrid w:val="0"/>
              </w:rPr>
            </w:pPr>
            <w:r>
              <w:rPr>
                <w:snapToGrid w:val="0"/>
              </w:rPr>
              <w:t>Botswana</w:t>
            </w:r>
          </w:p>
        </w:tc>
        <w:tc>
          <w:tcPr>
            <w:tcW w:w="6095" w:type="dxa"/>
            <w:shd w:val="solid" w:color="FFFFFF" w:fill="auto"/>
            <w:vAlign w:val="center"/>
          </w:tcPr>
          <w:p w14:paraId="032F31B7" w14:textId="77777777" w:rsidR="004944D8" w:rsidRDefault="004944D8">
            <w:pPr>
              <w:rPr>
                <w:snapToGrid w:val="0"/>
              </w:rPr>
            </w:pPr>
            <w:r>
              <w:rPr>
                <w:snapToGrid w:val="0"/>
              </w:rPr>
              <w:t>Repubblica del Botswana</w:t>
            </w:r>
            <w:r>
              <w:rPr>
                <w:snapToGrid w:val="0"/>
              </w:rPr>
              <w:tab/>
            </w:r>
          </w:p>
        </w:tc>
      </w:tr>
    </w:tbl>
    <w:p w14:paraId="528830F7" w14:textId="77777777" w:rsidR="004944D8" w:rsidRDefault="004944D8">
      <w:pPr>
        <w:rPr>
          <w:sz w:val="32"/>
        </w:rPr>
      </w:pPr>
    </w:p>
    <w:p w14:paraId="4DCB45A0" w14:textId="77777777" w:rsidR="004944D8" w:rsidRDefault="004944D8">
      <w:pPr>
        <w:pBdr>
          <w:bottom w:val="single" w:sz="6" w:space="1" w:color="auto"/>
        </w:pBdr>
        <w:rPr>
          <w:color w:val="000080"/>
          <w:sz w:val="32"/>
        </w:rPr>
      </w:pPr>
      <w:r>
        <w:rPr>
          <w:color w:val="000080"/>
          <w:sz w:val="32"/>
        </w:rPr>
        <w:t>ottobre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5C2B33C7" w14:textId="77777777">
        <w:trPr>
          <w:trHeight w:hRule="exact" w:val="270"/>
        </w:trPr>
        <w:tc>
          <w:tcPr>
            <w:tcW w:w="567" w:type="dxa"/>
            <w:shd w:val="solid" w:color="FFFFFF" w:fill="auto"/>
            <w:vAlign w:val="center"/>
          </w:tcPr>
          <w:p w14:paraId="0A3AF96C" w14:textId="77777777" w:rsidR="004944D8" w:rsidRDefault="004944D8">
            <w:pPr>
              <w:jc w:val="right"/>
              <w:rPr>
                <w:snapToGrid w:val="0"/>
              </w:rPr>
            </w:pPr>
            <w:r>
              <w:rPr>
                <w:snapToGrid w:val="0"/>
              </w:rPr>
              <w:t>1</w:t>
            </w:r>
          </w:p>
        </w:tc>
        <w:tc>
          <w:tcPr>
            <w:tcW w:w="3118" w:type="dxa"/>
            <w:shd w:val="solid" w:color="FFFFFF" w:fill="auto"/>
            <w:vAlign w:val="center"/>
          </w:tcPr>
          <w:p w14:paraId="137F6619" w14:textId="77777777" w:rsidR="004944D8" w:rsidRDefault="004944D8">
            <w:pPr>
              <w:rPr>
                <w:snapToGrid w:val="0"/>
              </w:rPr>
            </w:pPr>
            <w:r>
              <w:rPr>
                <w:snapToGrid w:val="0"/>
              </w:rPr>
              <w:t>Cina</w:t>
            </w:r>
            <w:r>
              <w:rPr>
                <w:snapToGrid w:val="0"/>
              </w:rPr>
              <w:tab/>
            </w:r>
          </w:p>
        </w:tc>
        <w:tc>
          <w:tcPr>
            <w:tcW w:w="6095" w:type="dxa"/>
            <w:shd w:val="solid" w:color="FFFFFF" w:fill="auto"/>
            <w:vAlign w:val="center"/>
          </w:tcPr>
          <w:p w14:paraId="197C99F6" w14:textId="77777777" w:rsidR="004944D8" w:rsidRDefault="004944D8">
            <w:pPr>
              <w:rPr>
                <w:snapToGrid w:val="0"/>
              </w:rPr>
            </w:pPr>
            <w:r>
              <w:rPr>
                <w:snapToGrid w:val="0"/>
              </w:rPr>
              <w:t>Repubblica Popolare Cinese</w:t>
            </w:r>
            <w:r>
              <w:rPr>
                <w:snapToGrid w:val="0"/>
              </w:rPr>
              <w:tab/>
            </w:r>
          </w:p>
        </w:tc>
      </w:tr>
      <w:tr w:rsidR="004944D8" w14:paraId="73A4A22C" w14:textId="77777777">
        <w:trPr>
          <w:trHeight w:hRule="exact" w:val="270"/>
        </w:trPr>
        <w:tc>
          <w:tcPr>
            <w:tcW w:w="567" w:type="dxa"/>
            <w:shd w:val="solid" w:color="FFFFFF" w:fill="auto"/>
            <w:vAlign w:val="center"/>
          </w:tcPr>
          <w:p w14:paraId="006E4917" w14:textId="77777777" w:rsidR="004944D8" w:rsidRDefault="004944D8">
            <w:pPr>
              <w:jc w:val="right"/>
              <w:rPr>
                <w:snapToGrid w:val="0"/>
              </w:rPr>
            </w:pPr>
            <w:r>
              <w:rPr>
                <w:snapToGrid w:val="0"/>
              </w:rPr>
              <w:t>1</w:t>
            </w:r>
          </w:p>
        </w:tc>
        <w:tc>
          <w:tcPr>
            <w:tcW w:w="3118" w:type="dxa"/>
            <w:shd w:val="solid" w:color="FFFFFF" w:fill="auto"/>
            <w:vAlign w:val="center"/>
          </w:tcPr>
          <w:p w14:paraId="21F6AB22" w14:textId="77777777" w:rsidR="004944D8" w:rsidRDefault="004944D8">
            <w:pPr>
              <w:rPr>
                <w:snapToGrid w:val="0"/>
              </w:rPr>
            </w:pPr>
            <w:r>
              <w:rPr>
                <w:snapToGrid w:val="0"/>
              </w:rPr>
              <w:t>Cipro</w:t>
            </w:r>
            <w:r>
              <w:rPr>
                <w:snapToGrid w:val="0"/>
              </w:rPr>
              <w:tab/>
            </w:r>
          </w:p>
        </w:tc>
        <w:tc>
          <w:tcPr>
            <w:tcW w:w="6095" w:type="dxa"/>
            <w:shd w:val="solid" w:color="FFFFFF" w:fill="auto"/>
            <w:vAlign w:val="center"/>
          </w:tcPr>
          <w:p w14:paraId="0F0FFE8A" w14:textId="77777777" w:rsidR="004944D8" w:rsidRDefault="004944D8">
            <w:pPr>
              <w:rPr>
                <w:snapToGrid w:val="0"/>
              </w:rPr>
            </w:pPr>
            <w:r>
              <w:rPr>
                <w:snapToGrid w:val="0"/>
              </w:rPr>
              <w:t>Repubblica di Cipro</w:t>
            </w:r>
          </w:p>
        </w:tc>
      </w:tr>
      <w:tr w:rsidR="004944D8" w14:paraId="01471FC1" w14:textId="77777777">
        <w:trPr>
          <w:trHeight w:hRule="exact" w:val="270"/>
        </w:trPr>
        <w:tc>
          <w:tcPr>
            <w:tcW w:w="567" w:type="dxa"/>
            <w:shd w:val="solid" w:color="FFFFFF" w:fill="auto"/>
            <w:vAlign w:val="center"/>
          </w:tcPr>
          <w:p w14:paraId="0DEE76B9" w14:textId="77777777" w:rsidR="004944D8" w:rsidRDefault="004944D8">
            <w:pPr>
              <w:jc w:val="right"/>
              <w:rPr>
                <w:snapToGrid w:val="0"/>
              </w:rPr>
            </w:pPr>
            <w:r>
              <w:rPr>
                <w:snapToGrid w:val="0"/>
              </w:rPr>
              <w:t>1</w:t>
            </w:r>
          </w:p>
        </w:tc>
        <w:tc>
          <w:tcPr>
            <w:tcW w:w="3118" w:type="dxa"/>
            <w:shd w:val="solid" w:color="FFFFFF" w:fill="auto"/>
            <w:vAlign w:val="center"/>
          </w:tcPr>
          <w:p w14:paraId="104D5553" w14:textId="77777777" w:rsidR="004944D8" w:rsidRDefault="004944D8">
            <w:pPr>
              <w:rPr>
                <w:snapToGrid w:val="0"/>
              </w:rPr>
            </w:pPr>
            <w:r>
              <w:rPr>
                <w:snapToGrid w:val="0"/>
              </w:rPr>
              <w:t>Nigeria</w:t>
            </w:r>
            <w:r>
              <w:rPr>
                <w:snapToGrid w:val="0"/>
              </w:rPr>
              <w:tab/>
            </w:r>
          </w:p>
        </w:tc>
        <w:tc>
          <w:tcPr>
            <w:tcW w:w="6095" w:type="dxa"/>
            <w:shd w:val="solid" w:color="FFFFFF" w:fill="auto"/>
            <w:vAlign w:val="center"/>
          </w:tcPr>
          <w:p w14:paraId="01CF1AE3" w14:textId="77777777" w:rsidR="004944D8" w:rsidRDefault="004944D8">
            <w:pPr>
              <w:rPr>
                <w:snapToGrid w:val="0"/>
              </w:rPr>
            </w:pPr>
            <w:r>
              <w:rPr>
                <w:snapToGrid w:val="0"/>
              </w:rPr>
              <w:t>Repubblica Federale della Nigeria</w:t>
            </w:r>
            <w:r>
              <w:rPr>
                <w:snapToGrid w:val="0"/>
              </w:rPr>
              <w:tab/>
            </w:r>
          </w:p>
        </w:tc>
      </w:tr>
      <w:tr w:rsidR="004944D8" w14:paraId="4C4DE8EC" w14:textId="77777777">
        <w:trPr>
          <w:trHeight w:hRule="exact" w:val="270"/>
        </w:trPr>
        <w:tc>
          <w:tcPr>
            <w:tcW w:w="567" w:type="dxa"/>
            <w:shd w:val="solid" w:color="FFFFFF" w:fill="auto"/>
            <w:vAlign w:val="center"/>
          </w:tcPr>
          <w:p w14:paraId="2099E5D1" w14:textId="77777777" w:rsidR="004944D8" w:rsidRDefault="004944D8">
            <w:pPr>
              <w:jc w:val="right"/>
              <w:rPr>
                <w:snapToGrid w:val="0"/>
              </w:rPr>
            </w:pPr>
            <w:r>
              <w:rPr>
                <w:snapToGrid w:val="0"/>
              </w:rPr>
              <w:t>2</w:t>
            </w:r>
          </w:p>
        </w:tc>
        <w:tc>
          <w:tcPr>
            <w:tcW w:w="3118" w:type="dxa"/>
            <w:shd w:val="solid" w:color="FFFFFF" w:fill="auto"/>
            <w:vAlign w:val="center"/>
          </w:tcPr>
          <w:p w14:paraId="4B123DF7" w14:textId="77777777" w:rsidR="004944D8" w:rsidRDefault="004944D8">
            <w:pPr>
              <w:rPr>
                <w:snapToGrid w:val="0"/>
              </w:rPr>
            </w:pPr>
            <w:r>
              <w:rPr>
                <w:snapToGrid w:val="0"/>
              </w:rPr>
              <w:t>Guinea</w:t>
            </w:r>
            <w:r>
              <w:rPr>
                <w:snapToGrid w:val="0"/>
              </w:rPr>
              <w:tab/>
            </w:r>
          </w:p>
        </w:tc>
        <w:tc>
          <w:tcPr>
            <w:tcW w:w="6095" w:type="dxa"/>
            <w:shd w:val="solid" w:color="FFFFFF" w:fill="auto"/>
            <w:vAlign w:val="center"/>
          </w:tcPr>
          <w:p w14:paraId="15DFF886" w14:textId="77777777" w:rsidR="004944D8" w:rsidRDefault="004944D8">
            <w:pPr>
              <w:rPr>
                <w:snapToGrid w:val="0"/>
              </w:rPr>
            </w:pPr>
            <w:r>
              <w:rPr>
                <w:snapToGrid w:val="0"/>
              </w:rPr>
              <w:t>Repubblica di Guinea</w:t>
            </w:r>
            <w:r>
              <w:rPr>
                <w:snapToGrid w:val="0"/>
              </w:rPr>
              <w:tab/>
            </w:r>
          </w:p>
        </w:tc>
      </w:tr>
      <w:tr w:rsidR="00EE793D" w14:paraId="219AD587" w14:textId="77777777">
        <w:trPr>
          <w:trHeight w:hRule="exact" w:val="270"/>
        </w:trPr>
        <w:tc>
          <w:tcPr>
            <w:tcW w:w="567" w:type="dxa"/>
            <w:shd w:val="solid" w:color="FFFFFF" w:fill="auto"/>
            <w:vAlign w:val="center"/>
          </w:tcPr>
          <w:p w14:paraId="63ED8112" w14:textId="77777777" w:rsidR="00EE793D" w:rsidRDefault="00EE793D">
            <w:pPr>
              <w:jc w:val="right"/>
              <w:rPr>
                <w:snapToGrid w:val="0"/>
              </w:rPr>
            </w:pPr>
            <w:r>
              <w:rPr>
                <w:snapToGrid w:val="0"/>
              </w:rPr>
              <w:t>3</w:t>
            </w:r>
          </w:p>
        </w:tc>
        <w:tc>
          <w:tcPr>
            <w:tcW w:w="3118" w:type="dxa"/>
            <w:shd w:val="solid" w:color="FFFFFF" w:fill="auto"/>
            <w:vAlign w:val="center"/>
          </w:tcPr>
          <w:p w14:paraId="297D797D" w14:textId="77777777" w:rsidR="00EE793D" w:rsidRDefault="00EE793D" w:rsidP="004C205A">
            <w:pPr>
              <w:rPr>
                <w:snapToGrid w:val="0"/>
              </w:rPr>
            </w:pPr>
            <w:r>
              <w:rPr>
                <w:snapToGrid w:val="0"/>
              </w:rPr>
              <w:t>Corea</w:t>
            </w:r>
            <w:r>
              <w:rPr>
                <w:snapToGrid w:val="0"/>
              </w:rPr>
              <w:tab/>
            </w:r>
          </w:p>
        </w:tc>
        <w:tc>
          <w:tcPr>
            <w:tcW w:w="6095" w:type="dxa"/>
            <w:shd w:val="solid" w:color="FFFFFF" w:fill="auto"/>
            <w:vAlign w:val="center"/>
          </w:tcPr>
          <w:p w14:paraId="4DAA841B" w14:textId="77777777" w:rsidR="00EE793D" w:rsidRDefault="00EE793D" w:rsidP="004C205A">
            <w:pPr>
              <w:rPr>
                <w:snapToGrid w:val="0"/>
              </w:rPr>
            </w:pPr>
            <w:r>
              <w:rPr>
                <w:snapToGrid w:val="0"/>
              </w:rPr>
              <w:t>Repubblica di Corea</w:t>
            </w:r>
            <w:r>
              <w:rPr>
                <w:snapToGrid w:val="0"/>
              </w:rPr>
              <w:tab/>
            </w:r>
          </w:p>
        </w:tc>
      </w:tr>
      <w:tr w:rsidR="00EE793D" w14:paraId="08838401" w14:textId="77777777">
        <w:trPr>
          <w:trHeight w:hRule="exact" w:val="270"/>
        </w:trPr>
        <w:tc>
          <w:tcPr>
            <w:tcW w:w="567" w:type="dxa"/>
            <w:shd w:val="solid" w:color="FFFFFF" w:fill="auto"/>
            <w:vAlign w:val="center"/>
          </w:tcPr>
          <w:p w14:paraId="4BFE6E17" w14:textId="77777777" w:rsidR="00EE793D" w:rsidRDefault="00EE793D">
            <w:pPr>
              <w:jc w:val="right"/>
              <w:rPr>
                <w:snapToGrid w:val="0"/>
              </w:rPr>
            </w:pPr>
            <w:r>
              <w:rPr>
                <w:snapToGrid w:val="0"/>
              </w:rPr>
              <w:t>3</w:t>
            </w:r>
          </w:p>
        </w:tc>
        <w:tc>
          <w:tcPr>
            <w:tcW w:w="3118" w:type="dxa"/>
            <w:shd w:val="solid" w:color="FFFFFF" w:fill="auto"/>
            <w:vAlign w:val="center"/>
          </w:tcPr>
          <w:p w14:paraId="7AD23E38" w14:textId="77777777" w:rsidR="00EE793D" w:rsidRDefault="00EE793D">
            <w:pPr>
              <w:rPr>
                <w:snapToGrid w:val="0"/>
              </w:rPr>
            </w:pPr>
            <w:r>
              <w:rPr>
                <w:snapToGrid w:val="0"/>
              </w:rPr>
              <w:t>Germania</w:t>
            </w:r>
          </w:p>
        </w:tc>
        <w:tc>
          <w:tcPr>
            <w:tcW w:w="6095" w:type="dxa"/>
            <w:shd w:val="solid" w:color="FFFFFF" w:fill="auto"/>
            <w:vAlign w:val="center"/>
          </w:tcPr>
          <w:p w14:paraId="6EA9F0B0" w14:textId="77777777" w:rsidR="00EE793D" w:rsidRDefault="00EE793D">
            <w:pPr>
              <w:rPr>
                <w:snapToGrid w:val="0"/>
              </w:rPr>
            </w:pPr>
            <w:r>
              <w:rPr>
                <w:snapToGrid w:val="0"/>
              </w:rPr>
              <w:t>Repubblica Federale di Germania</w:t>
            </w:r>
            <w:r>
              <w:rPr>
                <w:snapToGrid w:val="0"/>
              </w:rPr>
              <w:tab/>
            </w:r>
          </w:p>
        </w:tc>
      </w:tr>
      <w:tr w:rsidR="00EE793D" w14:paraId="4ABF7E83" w14:textId="77777777">
        <w:trPr>
          <w:trHeight w:hRule="exact" w:val="270"/>
        </w:trPr>
        <w:tc>
          <w:tcPr>
            <w:tcW w:w="567" w:type="dxa"/>
            <w:shd w:val="solid" w:color="FFFFFF" w:fill="auto"/>
            <w:vAlign w:val="center"/>
          </w:tcPr>
          <w:p w14:paraId="386BDBC7" w14:textId="77777777" w:rsidR="00EE793D" w:rsidRDefault="00EE793D">
            <w:pPr>
              <w:jc w:val="right"/>
              <w:rPr>
                <w:snapToGrid w:val="0"/>
              </w:rPr>
            </w:pPr>
            <w:r>
              <w:rPr>
                <w:snapToGrid w:val="0"/>
              </w:rPr>
              <w:t>4</w:t>
            </w:r>
          </w:p>
        </w:tc>
        <w:tc>
          <w:tcPr>
            <w:tcW w:w="3118" w:type="dxa"/>
            <w:shd w:val="solid" w:color="FFFFFF" w:fill="auto"/>
            <w:vAlign w:val="center"/>
          </w:tcPr>
          <w:p w14:paraId="1CDB2ABA" w14:textId="77777777" w:rsidR="00EE793D" w:rsidRDefault="00EE793D">
            <w:pPr>
              <w:rPr>
                <w:snapToGrid w:val="0"/>
              </w:rPr>
            </w:pPr>
            <w:r>
              <w:rPr>
                <w:snapToGrid w:val="0"/>
              </w:rPr>
              <w:t>Lesotho</w:t>
            </w:r>
            <w:r>
              <w:rPr>
                <w:snapToGrid w:val="0"/>
              </w:rPr>
              <w:tab/>
            </w:r>
          </w:p>
        </w:tc>
        <w:tc>
          <w:tcPr>
            <w:tcW w:w="6095" w:type="dxa"/>
            <w:shd w:val="solid" w:color="FFFFFF" w:fill="auto"/>
            <w:vAlign w:val="center"/>
          </w:tcPr>
          <w:p w14:paraId="1F02D559" w14:textId="77777777" w:rsidR="00EE793D" w:rsidRDefault="00EE793D">
            <w:pPr>
              <w:rPr>
                <w:snapToGrid w:val="0"/>
              </w:rPr>
            </w:pPr>
            <w:r>
              <w:rPr>
                <w:snapToGrid w:val="0"/>
              </w:rPr>
              <w:t>Regno di Lesotho</w:t>
            </w:r>
            <w:r>
              <w:rPr>
                <w:snapToGrid w:val="0"/>
              </w:rPr>
              <w:tab/>
            </w:r>
          </w:p>
        </w:tc>
      </w:tr>
      <w:tr w:rsidR="00EE793D" w14:paraId="23310CBE" w14:textId="77777777">
        <w:trPr>
          <w:trHeight w:hRule="exact" w:val="270"/>
        </w:trPr>
        <w:tc>
          <w:tcPr>
            <w:tcW w:w="567" w:type="dxa"/>
            <w:shd w:val="solid" w:color="FFFFFF" w:fill="auto"/>
            <w:vAlign w:val="center"/>
          </w:tcPr>
          <w:p w14:paraId="2F6556DC" w14:textId="77777777" w:rsidR="00EE793D" w:rsidRDefault="00EE793D">
            <w:pPr>
              <w:jc w:val="right"/>
              <w:rPr>
                <w:snapToGrid w:val="0"/>
              </w:rPr>
            </w:pPr>
            <w:r>
              <w:rPr>
                <w:snapToGrid w:val="0"/>
              </w:rPr>
              <w:t>9</w:t>
            </w:r>
          </w:p>
        </w:tc>
        <w:tc>
          <w:tcPr>
            <w:tcW w:w="3118" w:type="dxa"/>
            <w:shd w:val="solid" w:color="FFFFFF" w:fill="auto"/>
            <w:vAlign w:val="center"/>
          </w:tcPr>
          <w:p w14:paraId="5DC205A5" w14:textId="77777777" w:rsidR="00EE793D" w:rsidRDefault="00EE793D">
            <w:pPr>
              <w:rPr>
                <w:snapToGrid w:val="0"/>
              </w:rPr>
            </w:pPr>
            <w:r>
              <w:rPr>
                <w:snapToGrid w:val="0"/>
              </w:rPr>
              <w:t>Uganda</w:t>
            </w:r>
            <w:r>
              <w:rPr>
                <w:snapToGrid w:val="0"/>
              </w:rPr>
              <w:tab/>
            </w:r>
          </w:p>
        </w:tc>
        <w:tc>
          <w:tcPr>
            <w:tcW w:w="6095" w:type="dxa"/>
            <w:shd w:val="solid" w:color="FFFFFF" w:fill="auto"/>
            <w:vAlign w:val="center"/>
          </w:tcPr>
          <w:p w14:paraId="775F6EF8" w14:textId="77777777" w:rsidR="00EE793D" w:rsidRDefault="00EE793D">
            <w:pPr>
              <w:rPr>
                <w:snapToGrid w:val="0"/>
              </w:rPr>
            </w:pPr>
            <w:r>
              <w:rPr>
                <w:snapToGrid w:val="0"/>
              </w:rPr>
              <w:t>Repubblica dell’Uganda</w:t>
            </w:r>
            <w:r>
              <w:rPr>
                <w:snapToGrid w:val="0"/>
              </w:rPr>
              <w:tab/>
            </w:r>
          </w:p>
        </w:tc>
      </w:tr>
      <w:tr w:rsidR="00EE793D" w14:paraId="338B4DD8" w14:textId="77777777">
        <w:trPr>
          <w:trHeight w:hRule="exact" w:val="270"/>
        </w:trPr>
        <w:tc>
          <w:tcPr>
            <w:tcW w:w="567" w:type="dxa"/>
            <w:shd w:val="solid" w:color="FFFFFF" w:fill="auto"/>
            <w:vAlign w:val="center"/>
          </w:tcPr>
          <w:p w14:paraId="2BC29730" w14:textId="77777777" w:rsidR="00EE793D" w:rsidRDefault="00EE793D" w:rsidP="00E91B6A">
            <w:pPr>
              <w:jc w:val="right"/>
              <w:rPr>
                <w:snapToGrid w:val="0"/>
              </w:rPr>
            </w:pPr>
            <w:r>
              <w:rPr>
                <w:snapToGrid w:val="0"/>
              </w:rPr>
              <w:t>10</w:t>
            </w:r>
          </w:p>
        </w:tc>
        <w:tc>
          <w:tcPr>
            <w:tcW w:w="3118" w:type="dxa"/>
            <w:shd w:val="solid" w:color="FFFFFF" w:fill="auto"/>
            <w:vAlign w:val="center"/>
          </w:tcPr>
          <w:p w14:paraId="632ECED2" w14:textId="77777777" w:rsidR="00EE793D" w:rsidRDefault="00EE793D" w:rsidP="00CE612E">
            <w:pPr>
              <w:rPr>
                <w:snapToGrid w:val="0"/>
              </w:rPr>
            </w:pPr>
            <w:r>
              <w:rPr>
                <w:snapToGrid w:val="0"/>
              </w:rPr>
              <w:t>Fi</w:t>
            </w:r>
            <w:r w:rsidR="00CE612E">
              <w:rPr>
                <w:snapToGrid w:val="0"/>
              </w:rPr>
              <w:t>g</w:t>
            </w:r>
            <w:r>
              <w:rPr>
                <w:snapToGrid w:val="0"/>
              </w:rPr>
              <w:t>i</w:t>
            </w:r>
            <w:r>
              <w:rPr>
                <w:snapToGrid w:val="0"/>
              </w:rPr>
              <w:tab/>
            </w:r>
          </w:p>
        </w:tc>
        <w:tc>
          <w:tcPr>
            <w:tcW w:w="6095" w:type="dxa"/>
            <w:shd w:val="solid" w:color="FFFFFF" w:fill="auto"/>
            <w:vAlign w:val="center"/>
          </w:tcPr>
          <w:p w14:paraId="15C14BF2" w14:textId="77777777" w:rsidR="00EE793D" w:rsidRDefault="00EE793D" w:rsidP="00CE612E">
            <w:pPr>
              <w:rPr>
                <w:snapToGrid w:val="0"/>
              </w:rPr>
            </w:pPr>
            <w:r>
              <w:rPr>
                <w:snapToGrid w:val="0"/>
              </w:rPr>
              <w:t>Repubblica di Fi</w:t>
            </w:r>
            <w:r w:rsidR="00CE612E">
              <w:rPr>
                <w:snapToGrid w:val="0"/>
              </w:rPr>
              <w:t>g</w:t>
            </w:r>
            <w:r>
              <w:rPr>
                <w:snapToGrid w:val="0"/>
              </w:rPr>
              <w:t>i</w:t>
            </w:r>
            <w:r>
              <w:rPr>
                <w:snapToGrid w:val="0"/>
              </w:rPr>
              <w:tab/>
            </w:r>
          </w:p>
        </w:tc>
      </w:tr>
      <w:tr w:rsidR="00EE793D" w14:paraId="31055BD7" w14:textId="77777777">
        <w:trPr>
          <w:trHeight w:hRule="exact" w:val="270"/>
        </w:trPr>
        <w:tc>
          <w:tcPr>
            <w:tcW w:w="567" w:type="dxa"/>
            <w:shd w:val="solid" w:color="FFFFFF" w:fill="auto"/>
            <w:vAlign w:val="center"/>
          </w:tcPr>
          <w:p w14:paraId="02362386" w14:textId="77777777" w:rsidR="00EE793D" w:rsidRDefault="00EE793D">
            <w:pPr>
              <w:jc w:val="right"/>
              <w:rPr>
                <w:snapToGrid w:val="0"/>
              </w:rPr>
            </w:pPr>
            <w:r>
              <w:rPr>
                <w:snapToGrid w:val="0"/>
              </w:rPr>
              <w:t>12</w:t>
            </w:r>
          </w:p>
        </w:tc>
        <w:tc>
          <w:tcPr>
            <w:tcW w:w="3118" w:type="dxa"/>
            <w:shd w:val="solid" w:color="FFFFFF" w:fill="auto"/>
            <w:vAlign w:val="center"/>
          </w:tcPr>
          <w:p w14:paraId="71FD8D2A" w14:textId="77777777" w:rsidR="00EE793D" w:rsidRDefault="00EE793D">
            <w:pPr>
              <w:rPr>
                <w:snapToGrid w:val="0"/>
              </w:rPr>
            </w:pPr>
            <w:r>
              <w:rPr>
                <w:snapToGrid w:val="0"/>
              </w:rPr>
              <w:t>Guinea Equatoriale</w:t>
            </w:r>
          </w:p>
        </w:tc>
        <w:tc>
          <w:tcPr>
            <w:tcW w:w="6095" w:type="dxa"/>
            <w:shd w:val="solid" w:color="FFFFFF" w:fill="auto"/>
            <w:vAlign w:val="center"/>
          </w:tcPr>
          <w:p w14:paraId="271D7B06" w14:textId="77777777" w:rsidR="00EE793D" w:rsidRDefault="00776A28">
            <w:pPr>
              <w:rPr>
                <w:snapToGrid w:val="0"/>
              </w:rPr>
            </w:pPr>
            <w:r>
              <w:rPr>
                <w:snapToGrid w:val="0"/>
              </w:rPr>
              <w:t>Repubblica della Guinea Equatoriale</w:t>
            </w:r>
          </w:p>
        </w:tc>
      </w:tr>
      <w:tr w:rsidR="00EE793D" w14:paraId="0FB79652" w14:textId="77777777">
        <w:trPr>
          <w:trHeight w:hRule="exact" w:val="270"/>
        </w:trPr>
        <w:tc>
          <w:tcPr>
            <w:tcW w:w="567" w:type="dxa"/>
            <w:shd w:val="solid" w:color="FFFFFF" w:fill="auto"/>
            <w:vAlign w:val="center"/>
          </w:tcPr>
          <w:p w14:paraId="35A10599" w14:textId="77777777" w:rsidR="00EE793D" w:rsidRDefault="00EE793D">
            <w:pPr>
              <w:jc w:val="right"/>
              <w:rPr>
                <w:snapToGrid w:val="0"/>
              </w:rPr>
            </w:pPr>
            <w:r>
              <w:rPr>
                <w:snapToGrid w:val="0"/>
              </w:rPr>
              <w:t>12</w:t>
            </w:r>
          </w:p>
        </w:tc>
        <w:tc>
          <w:tcPr>
            <w:tcW w:w="3118" w:type="dxa"/>
            <w:shd w:val="solid" w:color="FFFFFF" w:fill="auto"/>
            <w:vAlign w:val="center"/>
          </w:tcPr>
          <w:p w14:paraId="7D6084C9" w14:textId="77777777" w:rsidR="00EE793D" w:rsidRDefault="00EE793D">
            <w:pPr>
              <w:rPr>
                <w:snapToGrid w:val="0"/>
              </w:rPr>
            </w:pPr>
            <w:r>
              <w:rPr>
                <w:snapToGrid w:val="0"/>
              </w:rPr>
              <w:t>Spagna</w:t>
            </w:r>
            <w:r>
              <w:rPr>
                <w:snapToGrid w:val="0"/>
              </w:rPr>
              <w:tab/>
            </w:r>
          </w:p>
        </w:tc>
        <w:tc>
          <w:tcPr>
            <w:tcW w:w="6095" w:type="dxa"/>
            <w:shd w:val="solid" w:color="FFFFFF" w:fill="auto"/>
            <w:vAlign w:val="center"/>
          </w:tcPr>
          <w:p w14:paraId="7AD31AC9" w14:textId="77777777" w:rsidR="00EE793D" w:rsidRDefault="00EE793D">
            <w:pPr>
              <w:rPr>
                <w:snapToGrid w:val="0"/>
              </w:rPr>
            </w:pPr>
            <w:r>
              <w:rPr>
                <w:snapToGrid w:val="0"/>
              </w:rPr>
              <w:t>Spagna</w:t>
            </w:r>
            <w:r>
              <w:rPr>
                <w:snapToGrid w:val="0"/>
              </w:rPr>
              <w:tab/>
            </w:r>
          </w:p>
        </w:tc>
      </w:tr>
      <w:tr w:rsidR="001A5B82" w14:paraId="3245529B" w14:textId="77777777">
        <w:trPr>
          <w:trHeight w:hRule="exact" w:val="270"/>
        </w:trPr>
        <w:tc>
          <w:tcPr>
            <w:tcW w:w="567" w:type="dxa"/>
            <w:shd w:val="solid" w:color="FFFFFF" w:fill="auto"/>
            <w:vAlign w:val="center"/>
          </w:tcPr>
          <w:p w14:paraId="110E80AA" w14:textId="77777777" w:rsidR="001A5B82" w:rsidRDefault="001A5B82">
            <w:pPr>
              <w:jc w:val="right"/>
              <w:rPr>
                <w:snapToGrid w:val="0"/>
              </w:rPr>
            </w:pPr>
            <w:r>
              <w:rPr>
                <w:snapToGrid w:val="0"/>
              </w:rPr>
              <w:t>23</w:t>
            </w:r>
          </w:p>
        </w:tc>
        <w:tc>
          <w:tcPr>
            <w:tcW w:w="3118" w:type="dxa"/>
            <w:shd w:val="solid" w:color="FFFFFF" w:fill="auto"/>
            <w:vAlign w:val="center"/>
          </w:tcPr>
          <w:p w14:paraId="746AA810" w14:textId="77777777" w:rsidR="001A5B82" w:rsidRDefault="001A5B82">
            <w:pPr>
              <w:rPr>
                <w:snapToGrid w:val="0"/>
              </w:rPr>
            </w:pPr>
            <w:r>
              <w:rPr>
                <w:snapToGrid w:val="0"/>
              </w:rPr>
              <w:t>Libia</w:t>
            </w:r>
          </w:p>
        </w:tc>
        <w:tc>
          <w:tcPr>
            <w:tcW w:w="6095" w:type="dxa"/>
            <w:shd w:val="solid" w:color="FFFFFF" w:fill="auto"/>
            <w:vAlign w:val="center"/>
          </w:tcPr>
          <w:p w14:paraId="3ABE5165" w14:textId="77777777" w:rsidR="001A5B82" w:rsidRDefault="001A5B82">
            <w:pPr>
              <w:rPr>
                <w:snapToGrid w:val="0"/>
              </w:rPr>
            </w:pPr>
            <w:r>
              <w:rPr>
                <w:snapToGrid w:val="0"/>
              </w:rPr>
              <w:t>Libia</w:t>
            </w:r>
          </w:p>
        </w:tc>
      </w:tr>
      <w:tr w:rsidR="00EE793D" w14:paraId="6133BFD1" w14:textId="77777777">
        <w:trPr>
          <w:trHeight w:hRule="exact" w:val="270"/>
        </w:trPr>
        <w:tc>
          <w:tcPr>
            <w:tcW w:w="567" w:type="dxa"/>
            <w:shd w:val="solid" w:color="FFFFFF" w:fill="auto"/>
            <w:vAlign w:val="center"/>
          </w:tcPr>
          <w:p w14:paraId="287EBFA7" w14:textId="77777777" w:rsidR="00EE793D" w:rsidRDefault="00EE793D">
            <w:pPr>
              <w:jc w:val="right"/>
              <w:rPr>
                <w:snapToGrid w:val="0"/>
              </w:rPr>
            </w:pPr>
            <w:r>
              <w:rPr>
                <w:snapToGrid w:val="0"/>
              </w:rPr>
              <w:t>23</w:t>
            </w:r>
          </w:p>
        </w:tc>
        <w:tc>
          <w:tcPr>
            <w:tcW w:w="3118" w:type="dxa"/>
            <w:shd w:val="solid" w:color="FFFFFF" w:fill="auto"/>
            <w:vAlign w:val="center"/>
          </w:tcPr>
          <w:p w14:paraId="218B3E1D" w14:textId="77777777" w:rsidR="00EE793D" w:rsidRDefault="00EE793D" w:rsidP="00E91B6A">
            <w:pPr>
              <w:rPr>
                <w:snapToGrid w:val="0"/>
              </w:rPr>
            </w:pPr>
            <w:r>
              <w:rPr>
                <w:snapToGrid w:val="0"/>
              </w:rPr>
              <w:t>Ungheria</w:t>
            </w:r>
          </w:p>
        </w:tc>
        <w:tc>
          <w:tcPr>
            <w:tcW w:w="6095" w:type="dxa"/>
            <w:shd w:val="solid" w:color="FFFFFF" w:fill="auto"/>
            <w:vAlign w:val="center"/>
          </w:tcPr>
          <w:p w14:paraId="75DAAD35" w14:textId="77777777" w:rsidR="00EE793D" w:rsidRDefault="00EE793D" w:rsidP="00E91B6A">
            <w:pPr>
              <w:rPr>
                <w:snapToGrid w:val="0"/>
              </w:rPr>
            </w:pPr>
            <w:r>
              <w:rPr>
                <w:snapToGrid w:val="0"/>
              </w:rPr>
              <w:t>Ungheria</w:t>
            </w:r>
            <w:r>
              <w:rPr>
                <w:snapToGrid w:val="0"/>
              </w:rPr>
              <w:tab/>
            </w:r>
          </w:p>
        </w:tc>
      </w:tr>
      <w:tr w:rsidR="00EE793D" w14:paraId="29468506" w14:textId="77777777">
        <w:trPr>
          <w:trHeight w:hRule="exact" w:val="270"/>
        </w:trPr>
        <w:tc>
          <w:tcPr>
            <w:tcW w:w="567" w:type="dxa"/>
            <w:shd w:val="solid" w:color="FFFFFF" w:fill="auto"/>
            <w:vAlign w:val="center"/>
          </w:tcPr>
          <w:p w14:paraId="19528E9E" w14:textId="77777777" w:rsidR="00EE793D" w:rsidRDefault="00EE793D">
            <w:pPr>
              <w:jc w:val="right"/>
              <w:rPr>
                <w:snapToGrid w:val="0"/>
              </w:rPr>
            </w:pPr>
            <w:r>
              <w:rPr>
                <w:snapToGrid w:val="0"/>
              </w:rPr>
              <w:t>24</w:t>
            </w:r>
          </w:p>
        </w:tc>
        <w:tc>
          <w:tcPr>
            <w:tcW w:w="3118" w:type="dxa"/>
            <w:shd w:val="solid" w:color="FFFFFF" w:fill="auto"/>
            <w:vAlign w:val="center"/>
          </w:tcPr>
          <w:p w14:paraId="0F360723" w14:textId="77777777" w:rsidR="00EE793D" w:rsidRDefault="00EE793D">
            <w:pPr>
              <w:rPr>
                <w:snapToGrid w:val="0"/>
              </w:rPr>
            </w:pPr>
            <w:r>
              <w:rPr>
                <w:snapToGrid w:val="0"/>
              </w:rPr>
              <w:t>Zambia</w:t>
            </w:r>
          </w:p>
        </w:tc>
        <w:tc>
          <w:tcPr>
            <w:tcW w:w="6095" w:type="dxa"/>
            <w:shd w:val="solid" w:color="FFFFFF" w:fill="auto"/>
            <w:vAlign w:val="center"/>
          </w:tcPr>
          <w:p w14:paraId="26BC84FC" w14:textId="77777777" w:rsidR="00EE793D" w:rsidRDefault="00EE793D">
            <w:pPr>
              <w:rPr>
                <w:snapToGrid w:val="0"/>
              </w:rPr>
            </w:pPr>
            <w:r>
              <w:rPr>
                <w:snapToGrid w:val="0"/>
              </w:rPr>
              <w:t>Repubblica dello Zambia</w:t>
            </w:r>
            <w:r>
              <w:rPr>
                <w:snapToGrid w:val="0"/>
              </w:rPr>
              <w:tab/>
            </w:r>
          </w:p>
        </w:tc>
      </w:tr>
      <w:tr w:rsidR="00E833A9" w14:paraId="17A505A4" w14:textId="77777777">
        <w:trPr>
          <w:trHeight w:hRule="exact" w:val="270"/>
        </w:trPr>
        <w:tc>
          <w:tcPr>
            <w:tcW w:w="567" w:type="dxa"/>
            <w:shd w:val="solid" w:color="FFFFFF" w:fill="auto"/>
            <w:vAlign w:val="center"/>
          </w:tcPr>
          <w:p w14:paraId="116A09FB" w14:textId="77777777" w:rsidR="00E833A9" w:rsidRDefault="00E833A9" w:rsidP="00E833A9">
            <w:pPr>
              <w:jc w:val="right"/>
              <w:rPr>
                <w:snapToGrid w:val="0"/>
              </w:rPr>
            </w:pPr>
            <w:r>
              <w:rPr>
                <w:snapToGrid w:val="0"/>
              </w:rPr>
              <w:t>25</w:t>
            </w:r>
          </w:p>
        </w:tc>
        <w:tc>
          <w:tcPr>
            <w:tcW w:w="3118" w:type="dxa"/>
            <w:shd w:val="solid" w:color="FFFFFF" w:fill="auto"/>
            <w:vAlign w:val="center"/>
          </w:tcPr>
          <w:p w14:paraId="2C0D8AA5" w14:textId="77777777" w:rsidR="00E833A9" w:rsidRDefault="00E833A9" w:rsidP="00E833A9">
            <w:pPr>
              <w:rPr>
                <w:snapToGrid w:val="0"/>
              </w:rPr>
            </w:pPr>
            <w:r>
              <w:rPr>
                <w:snapToGrid w:val="0"/>
              </w:rPr>
              <w:t>Kazakhstan</w:t>
            </w:r>
          </w:p>
        </w:tc>
        <w:tc>
          <w:tcPr>
            <w:tcW w:w="6095" w:type="dxa"/>
            <w:shd w:val="solid" w:color="FFFFFF" w:fill="auto"/>
            <w:vAlign w:val="center"/>
          </w:tcPr>
          <w:p w14:paraId="1E8CB914" w14:textId="77777777" w:rsidR="00E833A9" w:rsidRDefault="00E833A9" w:rsidP="00E833A9">
            <w:pPr>
              <w:rPr>
                <w:snapToGrid w:val="0"/>
              </w:rPr>
            </w:pPr>
            <w:r>
              <w:rPr>
                <w:snapToGrid w:val="0"/>
              </w:rPr>
              <w:t>Repubblica del Kazakhstan</w:t>
            </w:r>
          </w:p>
        </w:tc>
      </w:tr>
      <w:tr w:rsidR="00E833A9" w14:paraId="73BC4F92" w14:textId="77777777">
        <w:trPr>
          <w:trHeight w:hRule="exact" w:val="270"/>
        </w:trPr>
        <w:tc>
          <w:tcPr>
            <w:tcW w:w="567" w:type="dxa"/>
            <w:shd w:val="solid" w:color="FFFFFF" w:fill="auto"/>
            <w:vAlign w:val="center"/>
          </w:tcPr>
          <w:p w14:paraId="30D62218" w14:textId="77777777" w:rsidR="00E833A9" w:rsidRDefault="00E833A9" w:rsidP="00E833A9">
            <w:pPr>
              <w:jc w:val="right"/>
              <w:rPr>
                <w:snapToGrid w:val="0"/>
              </w:rPr>
            </w:pPr>
            <w:r>
              <w:rPr>
                <w:snapToGrid w:val="0"/>
              </w:rPr>
              <w:t>26</w:t>
            </w:r>
          </w:p>
          <w:p w14:paraId="21E6D16E" w14:textId="77777777" w:rsidR="00E833A9" w:rsidRDefault="00E833A9" w:rsidP="00E833A9">
            <w:pPr>
              <w:jc w:val="right"/>
              <w:rPr>
                <w:snapToGrid w:val="0"/>
              </w:rPr>
            </w:pPr>
            <w:r>
              <w:rPr>
                <w:snapToGrid w:val="0"/>
              </w:rPr>
              <w:t>26</w:t>
            </w:r>
          </w:p>
        </w:tc>
        <w:tc>
          <w:tcPr>
            <w:tcW w:w="3118" w:type="dxa"/>
            <w:shd w:val="solid" w:color="FFFFFF" w:fill="auto"/>
            <w:vAlign w:val="center"/>
          </w:tcPr>
          <w:p w14:paraId="2EFD3337" w14:textId="77777777" w:rsidR="00E833A9" w:rsidRDefault="00E833A9" w:rsidP="00E833A9">
            <w:pPr>
              <w:rPr>
                <w:snapToGrid w:val="0"/>
              </w:rPr>
            </w:pPr>
            <w:r>
              <w:rPr>
                <w:snapToGrid w:val="0"/>
              </w:rPr>
              <w:t>Austria</w:t>
            </w:r>
          </w:p>
        </w:tc>
        <w:tc>
          <w:tcPr>
            <w:tcW w:w="6095" w:type="dxa"/>
            <w:shd w:val="solid" w:color="FFFFFF" w:fill="auto"/>
            <w:vAlign w:val="center"/>
          </w:tcPr>
          <w:p w14:paraId="42A29F0B" w14:textId="77777777" w:rsidR="00E833A9" w:rsidRDefault="00E833A9" w:rsidP="00E833A9">
            <w:pPr>
              <w:rPr>
                <w:snapToGrid w:val="0"/>
              </w:rPr>
            </w:pPr>
            <w:r>
              <w:rPr>
                <w:snapToGrid w:val="0"/>
              </w:rPr>
              <w:t>Repubblica d’Austria</w:t>
            </w:r>
            <w:r>
              <w:rPr>
                <w:snapToGrid w:val="0"/>
              </w:rPr>
              <w:tab/>
            </w:r>
          </w:p>
        </w:tc>
      </w:tr>
      <w:tr w:rsidR="00E833A9" w14:paraId="1879FE4A" w14:textId="77777777">
        <w:trPr>
          <w:trHeight w:hRule="exact" w:val="270"/>
        </w:trPr>
        <w:tc>
          <w:tcPr>
            <w:tcW w:w="567" w:type="dxa"/>
            <w:shd w:val="solid" w:color="FFFFFF" w:fill="auto"/>
            <w:vAlign w:val="center"/>
          </w:tcPr>
          <w:p w14:paraId="1A45876E" w14:textId="77777777" w:rsidR="00E833A9" w:rsidRDefault="00E833A9" w:rsidP="00E833A9">
            <w:pPr>
              <w:jc w:val="right"/>
              <w:rPr>
                <w:snapToGrid w:val="0"/>
              </w:rPr>
            </w:pPr>
            <w:r>
              <w:rPr>
                <w:snapToGrid w:val="0"/>
              </w:rPr>
              <w:t>27</w:t>
            </w:r>
          </w:p>
        </w:tc>
        <w:tc>
          <w:tcPr>
            <w:tcW w:w="3118" w:type="dxa"/>
            <w:shd w:val="solid" w:color="FFFFFF" w:fill="auto"/>
            <w:vAlign w:val="center"/>
          </w:tcPr>
          <w:p w14:paraId="7869564F" w14:textId="77777777" w:rsidR="00E833A9" w:rsidRDefault="00E833A9" w:rsidP="00E833A9">
            <w:pPr>
              <w:rPr>
                <w:snapToGrid w:val="0"/>
              </w:rPr>
            </w:pPr>
            <w:r>
              <w:rPr>
                <w:snapToGrid w:val="0"/>
              </w:rPr>
              <w:t>Turkmenistan</w:t>
            </w:r>
          </w:p>
        </w:tc>
        <w:tc>
          <w:tcPr>
            <w:tcW w:w="6095" w:type="dxa"/>
            <w:shd w:val="solid" w:color="FFFFFF" w:fill="auto"/>
            <w:vAlign w:val="center"/>
          </w:tcPr>
          <w:p w14:paraId="7C20FC3F" w14:textId="77777777" w:rsidR="00E833A9" w:rsidRDefault="00E833A9" w:rsidP="00E833A9">
            <w:pPr>
              <w:rPr>
                <w:snapToGrid w:val="0"/>
              </w:rPr>
            </w:pPr>
            <w:r>
              <w:rPr>
                <w:snapToGrid w:val="0"/>
              </w:rPr>
              <w:t>Turkmenistan</w:t>
            </w:r>
          </w:p>
        </w:tc>
      </w:tr>
      <w:tr w:rsidR="00E833A9" w14:paraId="7479F594" w14:textId="77777777">
        <w:trPr>
          <w:trHeight w:hRule="exact" w:val="270"/>
        </w:trPr>
        <w:tc>
          <w:tcPr>
            <w:tcW w:w="567" w:type="dxa"/>
            <w:shd w:val="solid" w:color="FFFFFF" w:fill="auto"/>
            <w:vAlign w:val="center"/>
          </w:tcPr>
          <w:p w14:paraId="1B1D2B09" w14:textId="77777777" w:rsidR="00E833A9" w:rsidRDefault="00E833A9" w:rsidP="00E833A9">
            <w:pPr>
              <w:jc w:val="right"/>
              <w:rPr>
                <w:snapToGrid w:val="0"/>
              </w:rPr>
            </w:pPr>
            <w:r>
              <w:rPr>
                <w:snapToGrid w:val="0"/>
              </w:rPr>
              <w:t>28</w:t>
            </w:r>
          </w:p>
        </w:tc>
        <w:tc>
          <w:tcPr>
            <w:tcW w:w="3118" w:type="dxa"/>
            <w:shd w:val="solid" w:color="FFFFFF" w:fill="auto"/>
            <w:vAlign w:val="center"/>
          </w:tcPr>
          <w:p w14:paraId="4908BD0E" w14:textId="77777777" w:rsidR="00E833A9" w:rsidRDefault="00E833A9" w:rsidP="00E833A9">
            <w:pPr>
              <w:rPr>
                <w:snapToGrid w:val="0"/>
              </w:rPr>
            </w:pPr>
            <w:r>
              <w:rPr>
                <w:snapToGrid w:val="0"/>
              </w:rPr>
              <w:t>Repubblica Ceca</w:t>
            </w:r>
          </w:p>
        </w:tc>
        <w:tc>
          <w:tcPr>
            <w:tcW w:w="6095" w:type="dxa"/>
            <w:shd w:val="solid" w:color="FFFFFF" w:fill="auto"/>
            <w:vAlign w:val="center"/>
          </w:tcPr>
          <w:p w14:paraId="6F49922F" w14:textId="77777777" w:rsidR="00E833A9" w:rsidRDefault="00E833A9" w:rsidP="00E833A9">
            <w:pPr>
              <w:rPr>
                <w:snapToGrid w:val="0"/>
              </w:rPr>
            </w:pPr>
            <w:r>
              <w:rPr>
                <w:snapToGrid w:val="0"/>
              </w:rPr>
              <w:t>Repubblica Ceca</w:t>
            </w:r>
            <w:r>
              <w:rPr>
                <w:snapToGrid w:val="0"/>
              </w:rPr>
              <w:tab/>
            </w:r>
          </w:p>
        </w:tc>
      </w:tr>
      <w:tr w:rsidR="00E833A9" w14:paraId="4571CB9E" w14:textId="77777777">
        <w:trPr>
          <w:trHeight w:hRule="exact" w:val="270"/>
        </w:trPr>
        <w:tc>
          <w:tcPr>
            <w:tcW w:w="567" w:type="dxa"/>
            <w:shd w:val="solid" w:color="FFFFFF" w:fill="auto"/>
            <w:vAlign w:val="center"/>
          </w:tcPr>
          <w:p w14:paraId="05CF2D2C" w14:textId="77777777" w:rsidR="00E833A9" w:rsidRDefault="00E833A9" w:rsidP="00E833A9">
            <w:pPr>
              <w:jc w:val="right"/>
              <w:rPr>
                <w:snapToGrid w:val="0"/>
              </w:rPr>
            </w:pPr>
            <w:r>
              <w:rPr>
                <w:snapToGrid w:val="0"/>
              </w:rPr>
              <w:t>29</w:t>
            </w:r>
          </w:p>
        </w:tc>
        <w:tc>
          <w:tcPr>
            <w:tcW w:w="3118" w:type="dxa"/>
            <w:shd w:val="solid" w:color="FFFFFF" w:fill="auto"/>
            <w:vAlign w:val="center"/>
          </w:tcPr>
          <w:p w14:paraId="7804B4F1" w14:textId="77777777" w:rsidR="00E833A9" w:rsidRDefault="00E833A9" w:rsidP="00E833A9">
            <w:pPr>
              <w:rPr>
                <w:snapToGrid w:val="0"/>
              </w:rPr>
            </w:pPr>
            <w:r>
              <w:rPr>
                <w:snapToGrid w:val="0"/>
              </w:rPr>
              <w:t>Turchia</w:t>
            </w:r>
          </w:p>
        </w:tc>
        <w:tc>
          <w:tcPr>
            <w:tcW w:w="6095" w:type="dxa"/>
            <w:shd w:val="solid" w:color="FFFFFF" w:fill="auto"/>
            <w:vAlign w:val="center"/>
          </w:tcPr>
          <w:p w14:paraId="679E7816" w14:textId="77777777" w:rsidR="00E833A9" w:rsidRDefault="00E833A9" w:rsidP="00E833A9">
            <w:pPr>
              <w:rPr>
                <w:snapToGrid w:val="0"/>
              </w:rPr>
            </w:pPr>
            <w:r>
              <w:rPr>
                <w:snapToGrid w:val="0"/>
              </w:rPr>
              <w:t>Repubblica di Turchia</w:t>
            </w:r>
          </w:p>
        </w:tc>
      </w:tr>
    </w:tbl>
    <w:p w14:paraId="399D4E41" w14:textId="77777777" w:rsidR="004944D8" w:rsidRDefault="004944D8"/>
    <w:p w14:paraId="62CFF5FE" w14:textId="77777777" w:rsidR="004944D8" w:rsidRDefault="004944D8"/>
    <w:p w14:paraId="5F1CFE11" w14:textId="77777777" w:rsidR="004944D8" w:rsidRDefault="004944D8"/>
    <w:p w14:paraId="764BC87C" w14:textId="77777777" w:rsidR="004944D8" w:rsidRDefault="004944D8">
      <w:pPr>
        <w:jc w:val="right"/>
      </w:pPr>
      <w:r>
        <w:rPr>
          <w:b/>
          <w:snapToGrid w:val="0"/>
          <w:color w:val="000000"/>
          <w:sz w:val="16"/>
        </w:rPr>
        <w:br w:type="page"/>
        <w:t>FESTE NAZIONALI</w:t>
      </w:r>
    </w:p>
    <w:p w14:paraId="545735FB" w14:textId="77777777" w:rsidR="004944D8" w:rsidRDefault="004944D8">
      <w:pPr>
        <w:rPr>
          <w:sz w:val="32"/>
        </w:rPr>
      </w:pPr>
    </w:p>
    <w:p w14:paraId="30BEBE9E" w14:textId="77777777" w:rsidR="004944D8" w:rsidRDefault="004944D8">
      <w:pPr>
        <w:pBdr>
          <w:bottom w:val="single" w:sz="6" w:space="1" w:color="auto"/>
        </w:pBdr>
        <w:rPr>
          <w:color w:val="000080"/>
          <w:sz w:val="32"/>
        </w:rPr>
      </w:pPr>
      <w:r>
        <w:rPr>
          <w:color w:val="000080"/>
          <w:sz w:val="32"/>
        </w:rPr>
        <w:t>novembre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031CFE12" w14:textId="77777777">
        <w:trPr>
          <w:trHeight w:hRule="exact" w:val="270"/>
        </w:trPr>
        <w:tc>
          <w:tcPr>
            <w:tcW w:w="567" w:type="dxa"/>
            <w:shd w:val="solid" w:color="FFFFFF" w:fill="auto"/>
            <w:vAlign w:val="center"/>
          </w:tcPr>
          <w:p w14:paraId="20A38479" w14:textId="77777777" w:rsidR="004944D8" w:rsidRDefault="004944D8">
            <w:pPr>
              <w:jc w:val="right"/>
              <w:rPr>
                <w:snapToGrid w:val="0"/>
              </w:rPr>
            </w:pPr>
            <w:r>
              <w:rPr>
                <w:snapToGrid w:val="0"/>
              </w:rPr>
              <w:t>1</w:t>
            </w:r>
          </w:p>
        </w:tc>
        <w:tc>
          <w:tcPr>
            <w:tcW w:w="3118" w:type="dxa"/>
            <w:shd w:val="solid" w:color="FFFFFF" w:fill="auto"/>
            <w:vAlign w:val="center"/>
          </w:tcPr>
          <w:p w14:paraId="3C1DDDF7" w14:textId="77777777" w:rsidR="004944D8" w:rsidRDefault="004944D8">
            <w:pPr>
              <w:rPr>
                <w:snapToGrid w:val="0"/>
              </w:rPr>
            </w:pPr>
            <w:r>
              <w:rPr>
                <w:snapToGrid w:val="0"/>
              </w:rPr>
              <w:t>Algeria</w:t>
            </w:r>
            <w:r>
              <w:rPr>
                <w:snapToGrid w:val="0"/>
              </w:rPr>
              <w:tab/>
            </w:r>
          </w:p>
        </w:tc>
        <w:tc>
          <w:tcPr>
            <w:tcW w:w="6095" w:type="dxa"/>
            <w:shd w:val="solid" w:color="FFFFFF" w:fill="auto"/>
            <w:vAlign w:val="center"/>
          </w:tcPr>
          <w:p w14:paraId="60D9158F" w14:textId="77777777" w:rsidR="004944D8" w:rsidRDefault="004944D8">
            <w:pPr>
              <w:rPr>
                <w:snapToGrid w:val="0"/>
              </w:rPr>
            </w:pPr>
            <w:r>
              <w:rPr>
                <w:snapToGrid w:val="0"/>
              </w:rPr>
              <w:t>Repubblica Algerina Democratica e Popolare</w:t>
            </w:r>
          </w:p>
        </w:tc>
      </w:tr>
      <w:tr w:rsidR="004944D8" w14:paraId="18B8AABB" w14:textId="77777777">
        <w:trPr>
          <w:trHeight w:hRule="exact" w:val="270"/>
        </w:trPr>
        <w:tc>
          <w:tcPr>
            <w:tcW w:w="567" w:type="dxa"/>
            <w:shd w:val="solid" w:color="FFFFFF" w:fill="auto"/>
            <w:vAlign w:val="center"/>
          </w:tcPr>
          <w:p w14:paraId="0A4BBA54" w14:textId="77777777" w:rsidR="004944D8" w:rsidRDefault="004944D8">
            <w:pPr>
              <w:jc w:val="right"/>
              <w:rPr>
                <w:snapToGrid w:val="0"/>
              </w:rPr>
            </w:pPr>
            <w:r>
              <w:rPr>
                <w:snapToGrid w:val="0"/>
              </w:rPr>
              <w:t>1</w:t>
            </w:r>
          </w:p>
        </w:tc>
        <w:tc>
          <w:tcPr>
            <w:tcW w:w="3118" w:type="dxa"/>
            <w:shd w:val="solid" w:color="FFFFFF" w:fill="auto"/>
            <w:vAlign w:val="center"/>
          </w:tcPr>
          <w:p w14:paraId="1637EE6E" w14:textId="77777777" w:rsidR="004944D8" w:rsidRDefault="004944D8">
            <w:pPr>
              <w:rPr>
                <w:snapToGrid w:val="0"/>
              </w:rPr>
            </w:pPr>
            <w:r>
              <w:rPr>
                <w:snapToGrid w:val="0"/>
              </w:rPr>
              <w:t>Antigua e Barbuda</w:t>
            </w:r>
          </w:p>
        </w:tc>
        <w:tc>
          <w:tcPr>
            <w:tcW w:w="6095" w:type="dxa"/>
            <w:shd w:val="solid" w:color="FFFFFF" w:fill="auto"/>
            <w:vAlign w:val="center"/>
          </w:tcPr>
          <w:p w14:paraId="7AC2A81F" w14:textId="77777777" w:rsidR="004944D8" w:rsidRDefault="004944D8">
            <w:pPr>
              <w:rPr>
                <w:snapToGrid w:val="0"/>
              </w:rPr>
            </w:pPr>
            <w:r>
              <w:rPr>
                <w:snapToGrid w:val="0"/>
              </w:rPr>
              <w:t>Antigua e Barbuda</w:t>
            </w:r>
          </w:p>
        </w:tc>
      </w:tr>
      <w:tr w:rsidR="0007537C" w14:paraId="34F6A924" w14:textId="77777777">
        <w:trPr>
          <w:trHeight w:hRule="exact" w:val="270"/>
        </w:trPr>
        <w:tc>
          <w:tcPr>
            <w:tcW w:w="567" w:type="dxa"/>
            <w:shd w:val="solid" w:color="FFFFFF" w:fill="auto"/>
            <w:vAlign w:val="center"/>
          </w:tcPr>
          <w:p w14:paraId="7F7A94BB" w14:textId="77777777" w:rsidR="0007537C" w:rsidRDefault="0007537C" w:rsidP="0007537C">
            <w:pPr>
              <w:jc w:val="right"/>
              <w:rPr>
                <w:snapToGrid w:val="0"/>
              </w:rPr>
            </w:pPr>
            <w:r>
              <w:rPr>
                <w:snapToGrid w:val="0"/>
              </w:rPr>
              <w:t>3</w:t>
            </w:r>
          </w:p>
        </w:tc>
        <w:tc>
          <w:tcPr>
            <w:tcW w:w="3118" w:type="dxa"/>
            <w:shd w:val="solid" w:color="FFFFFF" w:fill="auto"/>
            <w:vAlign w:val="center"/>
          </w:tcPr>
          <w:p w14:paraId="1CA8D11B" w14:textId="77777777" w:rsidR="0007537C" w:rsidRDefault="0007537C">
            <w:pPr>
              <w:rPr>
                <w:snapToGrid w:val="0"/>
              </w:rPr>
            </w:pPr>
            <w:r>
              <w:rPr>
                <w:snapToGrid w:val="0"/>
              </w:rPr>
              <w:t xml:space="preserve">Dominica   </w:t>
            </w:r>
          </w:p>
        </w:tc>
        <w:tc>
          <w:tcPr>
            <w:tcW w:w="6095" w:type="dxa"/>
            <w:shd w:val="solid" w:color="FFFFFF" w:fill="auto"/>
            <w:vAlign w:val="center"/>
          </w:tcPr>
          <w:p w14:paraId="136AC65D" w14:textId="77777777" w:rsidR="0007537C" w:rsidRDefault="0007537C" w:rsidP="0007537C">
            <w:pPr>
              <w:rPr>
                <w:snapToGrid w:val="0"/>
              </w:rPr>
            </w:pPr>
            <w:r>
              <w:rPr>
                <w:snapToGrid w:val="0"/>
              </w:rPr>
              <w:t xml:space="preserve">Commonwealth di Dominica                                              </w:t>
            </w:r>
          </w:p>
          <w:p w14:paraId="02489131" w14:textId="77777777" w:rsidR="0007537C" w:rsidRDefault="0007537C">
            <w:pPr>
              <w:rPr>
                <w:snapToGrid w:val="0"/>
              </w:rPr>
            </w:pPr>
          </w:p>
        </w:tc>
      </w:tr>
      <w:tr w:rsidR="00F94DB3" w14:paraId="79D21D5F" w14:textId="77777777">
        <w:trPr>
          <w:trHeight w:hRule="exact" w:val="270"/>
        </w:trPr>
        <w:tc>
          <w:tcPr>
            <w:tcW w:w="567" w:type="dxa"/>
            <w:shd w:val="solid" w:color="FFFFFF" w:fill="auto"/>
            <w:vAlign w:val="center"/>
          </w:tcPr>
          <w:p w14:paraId="75C3A797" w14:textId="77777777" w:rsidR="00F94DB3" w:rsidRDefault="00F94DB3" w:rsidP="0007537C">
            <w:pPr>
              <w:jc w:val="right"/>
              <w:rPr>
                <w:snapToGrid w:val="0"/>
              </w:rPr>
            </w:pPr>
            <w:r>
              <w:rPr>
                <w:snapToGrid w:val="0"/>
              </w:rPr>
              <w:t>3</w:t>
            </w:r>
          </w:p>
        </w:tc>
        <w:tc>
          <w:tcPr>
            <w:tcW w:w="3118" w:type="dxa"/>
            <w:shd w:val="solid" w:color="FFFFFF" w:fill="auto"/>
            <w:vAlign w:val="center"/>
          </w:tcPr>
          <w:p w14:paraId="6E0130B5" w14:textId="77777777" w:rsidR="00F94DB3" w:rsidRDefault="00F94DB3">
            <w:pPr>
              <w:rPr>
                <w:snapToGrid w:val="0"/>
              </w:rPr>
            </w:pPr>
            <w:r>
              <w:rPr>
                <w:snapToGrid w:val="0"/>
              </w:rPr>
              <w:t>Panama</w:t>
            </w:r>
          </w:p>
        </w:tc>
        <w:tc>
          <w:tcPr>
            <w:tcW w:w="6095" w:type="dxa"/>
            <w:shd w:val="solid" w:color="FFFFFF" w:fill="auto"/>
            <w:vAlign w:val="center"/>
          </w:tcPr>
          <w:p w14:paraId="3EB67C7A" w14:textId="77777777" w:rsidR="00F94DB3" w:rsidRDefault="00F94DB3" w:rsidP="0007537C">
            <w:pPr>
              <w:rPr>
                <w:snapToGrid w:val="0"/>
              </w:rPr>
            </w:pPr>
            <w:r>
              <w:rPr>
                <w:snapToGrid w:val="0"/>
              </w:rPr>
              <w:t>Repubblica di Panama</w:t>
            </w:r>
          </w:p>
        </w:tc>
      </w:tr>
      <w:tr w:rsidR="00590A22" w14:paraId="66EEDE4B" w14:textId="77777777">
        <w:trPr>
          <w:trHeight w:hRule="exact" w:val="270"/>
        </w:trPr>
        <w:tc>
          <w:tcPr>
            <w:tcW w:w="567" w:type="dxa"/>
            <w:shd w:val="solid" w:color="FFFFFF" w:fill="auto"/>
            <w:vAlign w:val="center"/>
          </w:tcPr>
          <w:p w14:paraId="0CBDC98A" w14:textId="77777777" w:rsidR="00590A22" w:rsidRDefault="00590A22">
            <w:pPr>
              <w:jc w:val="right"/>
              <w:rPr>
                <w:snapToGrid w:val="0"/>
              </w:rPr>
            </w:pPr>
            <w:r>
              <w:rPr>
                <w:snapToGrid w:val="0"/>
              </w:rPr>
              <w:t>4</w:t>
            </w:r>
          </w:p>
        </w:tc>
        <w:tc>
          <w:tcPr>
            <w:tcW w:w="3118" w:type="dxa"/>
            <w:shd w:val="solid" w:color="FFFFFF" w:fill="auto"/>
            <w:vAlign w:val="center"/>
          </w:tcPr>
          <w:p w14:paraId="67E968B4" w14:textId="77777777" w:rsidR="00590A22" w:rsidRDefault="00590A22" w:rsidP="00E91B6A">
            <w:pPr>
              <w:rPr>
                <w:snapToGrid w:val="0"/>
              </w:rPr>
            </w:pPr>
            <w:r>
              <w:rPr>
                <w:snapToGrid w:val="0"/>
              </w:rPr>
              <w:t>Tonga</w:t>
            </w:r>
            <w:r>
              <w:rPr>
                <w:snapToGrid w:val="0"/>
              </w:rPr>
              <w:tab/>
            </w:r>
          </w:p>
        </w:tc>
        <w:tc>
          <w:tcPr>
            <w:tcW w:w="6095" w:type="dxa"/>
            <w:shd w:val="solid" w:color="FFFFFF" w:fill="auto"/>
            <w:vAlign w:val="center"/>
          </w:tcPr>
          <w:p w14:paraId="0062BCBA" w14:textId="77777777" w:rsidR="00590A22" w:rsidRDefault="00590A22" w:rsidP="00E91B6A">
            <w:pPr>
              <w:rPr>
                <w:snapToGrid w:val="0"/>
              </w:rPr>
            </w:pPr>
            <w:r>
              <w:rPr>
                <w:snapToGrid w:val="0"/>
              </w:rPr>
              <w:t>Regno di Tonga</w:t>
            </w:r>
            <w:r>
              <w:rPr>
                <w:snapToGrid w:val="0"/>
              </w:rPr>
              <w:tab/>
            </w:r>
          </w:p>
        </w:tc>
      </w:tr>
      <w:tr w:rsidR="00590A22" w14:paraId="3F201CAF" w14:textId="77777777">
        <w:trPr>
          <w:trHeight w:hRule="exact" w:val="270"/>
        </w:trPr>
        <w:tc>
          <w:tcPr>
            <w:tcW w:w="567" w:type="dxa"/>
            <w:shd w:val="solid" w:color="FFFFFF" w:fill="auto"/>
            <w:vAlign w:val="center"/>
          </w:tcPr>
          <w:p w14:paraId="74D2E253" w14:textId="77777777" w:rsidR="00590A22" w:rsidRDefault="00590A22">
            <w:pPr>
              <w:jc w:val="right"/>
              <w:rPr>
                <w:snapToGrid w:val="0"/>
              </w:rPr>
            </w:pPr>
            <w:r>
              <w:rPr>
                <w:snapToGrid w:val="0"/>
              </w:rPr>
              <w:t>9</w:t>
            </w:r>
          </w:p>
        </w:tc>
        <w:tc>
          <w:tcPr>
            <w:tcW w:w="3118" w:type="dxa"/>
            <w:shd w:val="solid" w:color="FFFFFF" w:fill="auto"/>
            <w:vAlign w:val="center"/>
          </w:tcPr>
          <w:p w14:paraId="594174C6" w14:textId="77777777" w:rsidR="00590A22" w:rsidRDefault="00590A22">
            <w:pPr>
              <w:rPr>
                <w:snapToGrid w:val="0"/>
              </w:rPr>
            </w:pPr>
            <w:r>
              <w:rPr>
                <w:snapToGrid w:val="0"/>
              </w:rPr>
              <w:t>Cambogia</w:t>
            </w:r>
          </w:p>
        </w:tc>
        <w:tc>
          <w:tcPr>
            <w:tcW w:w="6095" w:type="dxa"/>
            <w:shd w:val="solid" w:color="FFFFFF" w:fill="auto"/>
            <w:vAlign w:val="center"/>
          </w:tcPr>
          <w:p w14:paraId="3F29BC0D" w14:textId="77777777" w:rsidR="00590A22" w:rsidRDefault="00590A22">
            <w:pPr>
              <w:rPr>
                <w:snapToGrid w:val="0"/>
              </w:rPr>
            </w:pPr>
            <w:r>
              <w:rPr>
                <w:snapToGrid w:val="0"/>
              </w:rPr>
              <w:t>Regno di Cambogia</w:t>
            </w:r>
          </w:p>
        </w:tc>
      </w:tr>
      <w:tr w:rsidR="00590A22" w14:paraId="59F891A1" w14:textId="77777777">
        <w:trPr>
          <w:trHeight w:hRule="exact" w:val="270"/>
        </w:trPr>
        <w:tc>
          <w:tcPr>
            <w:tcW w:w="567" w:type="dxa"/>
            <w:shd w:val="solid" w:color="FFFFFF" w:fill="auto"/>
            <w:vAlign w:val="center"/>
          </w:tcPr>
          <w:p w14:paraId="4DF936DF" w14:textId="77777777" w:rsidR="00590A22" w:rsidRDefault="00590A22">
            <w:pPr>
              <w:jc w:val="right"/>
              <w:rPr>
                <w:snapToGrid w:val="0"/>
              </w:rPr>
            </w:pPr>
            <w:r>
              <w:rPr>
                <w:snapToGrid w:val="0"/>
              </w:rPr>
              <w:t>11</w:t>
            </w:r>
          </w:p>
        </w:tc>
        <w:tc>
          <w:tcPr>
            <w:tcW w:w="3118" w:type="dxa"/>
            <w:shd w:val="solid" w:color="FFFFFF" w:fill="auto"/>
            <w:vAlign w:val="center"/>
          </w:tcPr>
          <w:p w14:paraId="6CBAE5EC" w14:textId="77777777" w:rsidR="00590A22" w:rsidRDefault="00590A22">
            <w:pPr>
              <w:rPr>
                <w:snapToGrid w:val="0"/>
              </w:rPr>
            </w:pPr>
            <w:r>
              <w:rPr>
                <w:snapToGrid w:val="0"/>
              </w:rPr>
              <w:t>Angola</w:t>
            </w:r>
            <w:r>
              <w:rPr>
                <w:snapToGrid w:val="0"/>
              </w:rPr>
              <w:tab/>
            </w:r>
          </w:p>
        </w:tc>
        <w:tc>
          <w:tcPr>
            <w:tcW w:w="6095" w:type="dxa"/>
            <w:shd w:val="solid" w:color="FFFFFF" w:fill="auto"/>
            <w:vAlign w:val="center"/>
          </w:tcPr>
          <w:p w14:paraId="59137190" w14:textId="77777777" w:rsidR="00590A22" w:rsidRDefault="00590A22">
            <w:pPr>
              <w:rPr>
                <w:snapToGrid w:val="0"/>
              </w:rPr>
            </w:pPr>
            <w:r>
              <w:rPr>
                <w:snapToGrid w:val="0"/>
              </w:rPr>
              <w:t>Repubblica dell</w:t>
            </w:r>
            <w:r w:rsidR="00F65355">
              <w:rPr>
                <w:snapToGrid w:val="0"/>
              </w:rPr>
              <w:t>’</w:t>
            </w:r>
            <w:r>
              <w:rPr>
                <w:snapToGrid w:val="0"/>
              </w:rPr>
              <w:t>Angola</w:t>
            </w:r>
            <w:r>
              <w:rPr>
                <w:snapToGrid w:val="0"/>
              </w:rPr>
              <w:tab/>
            </w:r>
          </w:p>
        </w:tc>
      </w:tr>
      <w:tr w:rsidR="00BA3FCC" w14:paraId="7299ED3C" w14:textId="77777777">
        <w:trPr>
          <w:trHeight w:hRule="exact" w:val="270"/>
        </w:trPr>
        <w:tc>
          <w:tcPr>
            <w:tcW w:w="567" w:type="dxa"/>
            <w:shd w:val="solid" w:color="FFFFFF" w:fill="auto"/>
            <w:vAlign w:val="center"/>
          </w:tcPr>
          <w:p w14:paraId="2FF7B20B" w14:textId="77777777" w:rsidR="00BA3FCC" w:rsidRDefault="00BA3FCC">
            <w:pPr>
              <w:jc w:val="right"/>
              <w:rPr>
                <w:snapToGrid w:val="0"/>
              </w:rPr>
            </w:pPr>
            <w:r>
              <w:rPr>
                <w:snapToGrid w:val="0"/>
              </w:rPr>
              <w:t>11</w:t>
            </w:r>
          </w:p>
        </w:tc>
        <w:tc>
          <w:tcPr>
            <w:tcW w:w="3118" w:type="dxa"/>
            <w:shd w:val="solid" w:color="FFFFFF" w:fill="auto"/>
            <w:vAlign w:val="center"/>
          </w:tcPr>
          <w:p w14:paraId="4C7620B2" w14:textId="77777777" w:rsidR="00BA3FCC" w:rsidRDefault="00BA3FCC" w:rsidP="00E91B6A">
            <w:pPr>
              <w:rPr>
                <w:snapToGrid w:val="0"/>
              </w:rPr>
            </w:pPr>
            <w:r>
              <w:rPr>
                <w:snapToGrid w:val="0"/>
              </w:rPr>
              <w:t>Polonia</w:t>
            </w:r>
            <w:r>
              <w:rPr>
                <w:snapToGrid w:val="0"/>
              </w:rPr>
              <w:tab/>
            </w:r>
          </w:p>
        </w:tc>
        <w:tc>
          <w:tcPr>
            <w:tcW w:w="6095" w:type="dxa"/>
            <w:shd w:val="solid" w:color="FFFFFF" w:fill="auto"/>
            <w:vAlign w:val="center"/>
          </w:tcPr>
          <w:p w14:paraId="6AD11831" w14:textId="77777777" w:rsidR="00BA3FCC" w:rsidRDefault="00BA3FCC" w:rsidP="00E91B6A">
            <w:pPr>
              <w:rPr>
                <w:snapToGrid w:val="0"/>
              </w:rPr>
            </w:pPr>
            <w:r>
              <w:rPr>
                <w:snapToGrid w:val="0"/>
              </w:rPr>
              <w:t>Repubblica di Polonia</w:t>
            </w:r>
            <w:r>
              <w:rPr>
                <w:snapToGrid w:val="0"/>
              </w:rPr>
              <w:tab/>
            </w:r>
          </w:p>
        </w:tc>
      </w:tr>
      <w:tr w:rsidR="00BA3FCC" w14:paraId="33382565" w14:textId="77777777">
        <w:trPr>
          <w:trHeight w:hRule="exact" w:val="270"/>
        </w:trPr>
        <w:tc>
          <w:tcPr>
            <w:tcW w:w="567" w:type="dxa"/>
            <w:shd w:val="solid" w:color="FFFFFF" w:fill="auto"/>
            <w:vAlign w:val="center"/>
          </w:tcPr>
          <w:p w14:paraId="162F041F" w14:textId="77777777" w:rsidR="00BA3FCC" w:rsidRDefault="00BA3FCC">
            <w:pPr>
              <w:jc w:val="right"/>
              <w:rPr>
                <w:snapToGrid w:val="0"/>
              </w:rPr>
            </w:pPr>
            <w:r>
              <w:rPr>
                <w:snapToGrid w:val="0"/>
              </w:rPr>
              <w:t>18</w:t>
            </w:r>
          </w:p>
        </w:tc>
        <w:tc>
          <w:tcPr>
            <w:tcW w:w="3118" w:type="dxa"/>
            <w:shd w:val="solid" w:color="FFFFFF" w:fill="auto"/>
            <w:vAlign w:val="center"/>
          </w:tcPr>
          <w:p w14:paraId="24BDCD57" w14:textId="77777777" w:rsidR="00BA3FCC" w:rsidRDefault="00BA3FCC">
            <w:pPr>
              <w:rPr>
                <w:snapToGrid w:val="0"/>
              </w:rPr>
            </w:pPr>
            <w:r>
              <w:rPr>
                <w:snapToGrid w:val="0"/>
              </w:rPr>
              <w:t>Lettonia</w:t>
            </w:r>
          </w:p>
        </w:tc>
        <w:tc>
          <w:tcPr>
            <w:tcW w:w="6095" w:type="dxa"/>
            <w:shd w:val="solid" w:color="FFFFFF" w:fill="auto"/>
            <w:vAlign w:val="center"/>
          </w:tcPr>
          <w:p w14:paraId="207B3F4D" w14:textId="77777777" w:rsidR="00BA3FCC" w:rsidRDefault="00BA3FCC">
            <w:pPr>
              <w:rPr>
                <w:snapToGrid w:val="0"/>
              </w:rPr>
            </w:pPr>
            <w:r>
              <w:rPr>
                <w:snapToGrid w:val="0"/>
              </w:rPr>
              <w:t>Repubblica di Lettonia</w:t>
            </w:r>
            <w:r>
              <w:rPr>
                <w:snapToGrid w:val="0"/>
              </w:rPr>
              <w:tab/>
            </w:r>
          </w:p>
        </w:tc>
      </w:tr>
      <w:tr w:rsidR="00BA3FCC" w14:paraId="4B8C97F0" w14:textId="77777777">
        <w:trPr>
          <w:trHeight w:hRule="exact" w:val="270"/>
        </w:trPr>
        <w:tc>
          <w:tcPr>
            <w:tcW w:w="567" w:type="dxa"/>
            <w:shd w:val="solid" w:color="FFFFFF" w:fill="auto"/>
            <w:vAlign w:val="center"/>
          </w:tcPr>
          <w:p w14:paraId="0BFF64EB" w14:textId="77777777" w:rsidR="00BA3FCC" w:rsidRDefault="00BA3FCC">
            <w:pPr>
              <w:jc w:val="right"/>
              <w:rPr>
                <w:snapToGrid w:val="0"/>
              </w:rPr>
            </w:pPr>
            <w:r>
              <w:rPr>
                <w:snapToGrid w:val="0"/>
              </w:rPr>
              <w:t>18</w:t>
            </w:r>
          </w:p>
        </w:tc>
        <w:tc>
          <w:tcPr>
            <w:tcW w:w="3118" w:type="dxa"/>
            <w:shd w:val="solid" w:color="FFFFFF" w:fill="auto"/>
            <w:vAlign w:val="center"/>
          </w:tcPr>
          <w:p w14:paraId="5FCF3AF3" w14:textId="77777777" w:rsidR="00BA3FCC" w:rsidRDefault="00BA3FCC">
            <w:pPr>
              <w:rPr>
                <w:snapToGrid w:val="0"/>
              </w:rPr>
            </w:pPr>
            <w:r>
              <w:rPr>
                <w:snapToGrid w:val="0"/>
              </w:rPr>
              <w:t>Oman</w:t>
            </w:r>
            <w:r>
              <w:rPr>
                <w:snapToGrid w:val="0"/>
              </w:rPr>
              <w:tab/>
            </w:r>
          </w:p>
        </w:tc>
        <w:tc>
          <w:tcPr>
            <w:tcW w:w="6095" w:type="dxa"/>
            <w:shd w:val="solid" w:color="FFFFFF" w:fill="auto"/>
            <w:vAlign w:val="center"/>
          </w:tcPr>
          <w:p w14:paraId="2C15633B" w14:textId="77777777" w:rsidR="00BA3FCC" w:rsidRDefault="00BA3FCC">
            <w:pPr>
              <w:rPr>
                <w:snapToGrid w:val="0"/>
              </w:rPr>
            </w:pPr>
            <w:r>
              <w:rPr>
                <w:snapToGrid w:val="0"/>
              </w:rPr>
              <w:t>Sultanato dell</w:t>
            </w:r>
            <w:r w:rsidR="00F65355">
              <w:rPr>
                <w:snapToGrid w:val="0"/>
              </w:rPr>
              <w:t>’</w:t>
            </w:r>
            <w:r>
              <w:rPr>
                <w:snapToGrid w:val="0"/>
              </w:rPr>
              <w:t>Oman</w:t>
            </w:r>
            <w:r>
              <w:rPr>
                <w:snapToGrid w:val="0"/>
              </w:rPr>
              <w:tab/>
            </w:r>
          </w:p>
        </w:tc>
      </w:tr>
      <w:tr w:rsidR="00BA3FCC" w14:paraId="7CA95346" w14:textId="77777777">
        <w:trPr>
          <w:trHeight w:hRule="exact" w:val="270"/>
        </w:trPr>
        <w:tc>
          <w:tcPr>
            <w:tcW w:w="567" w:type="dxa"/>
            <w:shd w:val="solid" w:color="FFFFFF" w:fill="auto"/>
            <w:vAlign w:val="center"/>
          </w:tcPr>
          <w:p w14:paraId="6BADB34B" w14:textId="77777777" w:rsidR="00BA3FCC" w:rsidRDefault="00BA3FCC">
            <w:pPr>
              <w:jc w:val="right"/>
              <w:rPr>
                <w:snapToGrid w:val="0"/>
              </w:rPr>
            </w:pPr>
            <w:r>
              <w:rPr>
                <w:snapToGrid w:val="0"/>
              </w:rPr>
              <w:t>19</w:t>
            </w:r>
          </w:p>
        </w:tc>
        <w:tc>
          <w:tcPr>
            <w:tcW w:w="3118" w:type="dxa"/>
            <w:shd w:val="solid" w:color="FFFFFF" w:fill="auto"/>
            <w:vAlign w:val="center"/>
          </w:tcPr>
          <w:p w14:paraId="01C42DAD" w14:textId="77777777" w:rsidR="00BA3FCC" w:rsidRDefault="00BA3FCC">
            <w:pPr>
              <w:rPr>
                <w:snapToGrid w:val="0"/>
              </w:rPr>
            </w:pPr>
            <w:r>
              <w:rPr>
                <w:snapToGrid w:val="0"/>
              </w:rPr>
              <w:t>Monaco</w:t>
            </w:r>
            <w:r>
              <w:rPr>
                <w:snapToGrid w:val="0"/>
              </w:rPr>
              <w:tab/>
            </w:r>
          </w:p>
        </w:tc>
        <w:tc>
          <w:tcPr>
            <w:tcW w:w="6095" w:type="dxa"/>
            <w:shd w:val="solid" w:color="FFFFFF" w:fill="auto"/>
            <w:vAlign w:val="center"/>
          </w:tcPr>
          <w:p w14:paraId="5E18E8D6" w14:textId="77777777" w:rsidR="00BA3FCC" w:rsidRDefault="00BA3FCC">
            <w:pPr>
              <w:rPr>
                <w:snapToGrid w:val="0"/>
              </w:rPr>
            </w:pPr>
            <w:r>
              <w:rPr>
                <w:snapToGrid w:val="0"/>
              </w:rPr>
              <w:t>Principato di Monaco</w:t>
            </w:r>
            <w:r>
              <w:rPr>
                <w:snapToGrid w:val="0"/>
              </w:rPr>
              <w:tab/>
            </w:r>
          </w:p>
        </w:tc>
      </w:tr>
      <w:tr w:rsidR="00BA3FCC" w14:paraId="17A069AE" w14:textId="77777777">
        <w:trPr>
          <w:trHeight w:hRule="exact" w:val="270"/>
        </w:trPr>
        <w:tc>
          <w:tcPr>
            <w:tcW w:w="567" w:type="dxa"/>
            <w:shd w:val="solid" w:color="FFFFFF" w:fill="auto"/>
            <w:vAlign w:val="center"/>
          </w:tcPr>
          <w:p w14:paraId="06ECAD1A" w14:textId="77777777" w:rsidR="00BA3FCC" w:rsidRDefault="00BA3FCC">
            <w:pPr>
              <w:jc w:val="right"/>
              <w:rPr>
                <w:snapToGrid w:val="0"/>
              </w:rPr>
            </w:pPr>
            <w:r>
              <w:rPr>
                <w:snapToGrid w:val="0"/>
              </w:rPr>
              <w:t>22</w:t>
            </w:r>
          </w:p>
        </w:tc>
        <w:tc>
          <w:tcPr>
            <w:tcW w:w="3118" w:type="dxa"/>
            <w:shd w:val="solid" w:color="FFFFFF" w:fill="auto"/>
            <w:vAlign w:val="center"/>
          </w:tcPr>
          <w:p w14:paraId="40B97DE9" w14:textId="77777777" w:rsidR="00BA3FCC" w:rsidRDefault="00BA3FCC">
            <w:pPr>
              <w:rPr>
                <w:snapToGrid w:val="0"/>
              </w:rPr>
            </w:pPr>
            <w:r>
              <w:rPr>
                <w:snapToGrid w:val="0"/>
              </w:rPr>
              <w:t>Libano</w:t>
            </w:r>
          </w:p>
        </w:tc>
        <w:tc>
          <w:tcPr>
            <w:tcW w:w="6095" w:type="dxa"/>
            <w:shd w:val="solid" w:color="FFFFFF" w:fill="auto"/>
            <w:vAlign w:val="center"/>
          </w:tcPr>
          <w:p w14:paraId="272027B7" w14:textId="77777777" w:rsidR="00BA3FCC" w:rsidRDefault="00BA3FCC">
            <w:pPr>
              <w:rPr>
                <w:snapToGrid w:val="0"/>
              </w:rPr>
            </w:pPr>
            <w:r>
              <w:rPr>
                <w:snapToGrid w:val="0"/>
              </w:rPr>
              <w:t>Repubblica Libanese</w:t>
            </w:r>
            <w:r>
              <w:rPr>
                <w:snapToGrid w:val="0"/>
              </w:rPr>
              <w:tab/>
            </w:r>
          </w:p>
        </w:tc>
      </w:tr>
      <w:tr w:rsidR="00BA3FCC" w14:paraId="57130ED7" w14:textId="77777777">
        <w:trPr>
          <w:trHeight w:hRule="exact" w:val="270"/>
        </w:trPr>
        <w:tc>
          <w:tcPr>
            <w:tcW w:w="567" w:type="dxa"/>
            <w:shd w:val="solid" w:color="FFFFFF" w:fill="auto"/>
            <w:vAlign w:val="center"/>
          </w:tcPr>
          <w:p w14:paraId="0002F5A8" w14:textId="77777777" w:rsidR="00BA3FCC" w:rsidRDefault="00BA3FCC">
            <w:pPr>
              <w:jc w:val="right"/>
              <w:rPr>
                <w:snapToGrid w:val="0"/>
              </w:rPr>
            </w:pPr>
            <w:r>
              <w:rPr>
                <w:snapToGrid w:val="0"/>
              </w:rPr>
              <w:t>25</w:t>
            </w:r>
          </w:p>
        </w:tc>
        <w:tc>
          <w:tcPr>
            <w:tcW w:w="3118" w:type="dxa"/>
            <w:shd w:val="solid" w:color="FFFFFF" w:fill="auto"/>
            <w:vAlign w:val="center"/>
          </w:tcPr>
          <w:p w14:paraId="0C96DF6A" w14:textId="77777777" w:rsidR="00BA3FCC" w:rsidRDefault="00BA3FCC">
            <w:pPr>
              <w:rPr>
                <w:snapToGrid w:val="0"/>
              </w:rPr>
            </w:pPr>
            <w:r>
              <w:rPr>
                <w:snapToGrid w:val="0"/>
              </w:rPr>
              <w:t>Suriname</w:t>
            </w:r>
          </w:p>
        </w:tc>
        <w:tc>
          <w:tcPr>
            <w:tcW w:w="6095" w:type="dxa"/>
            <w:shd w:val="solid" w:color="FFFFFF" w:fill="auto"/>
            <w:vAlign w:val="center"/>
          </w:tcPr>
          <w:p w14:paraId="13058D86" w14:textId="77777777" w:rsidR="00BA3FCC" w:rsidRDefault="00BA3FCC">
            <w:pPr>
              <w:rPr>
                <w:snapToGrid w:val="0"/>
              </w:rPr>
            </w:pPr>
            <w:r>
              <w:rPr>
                <w:snapToGrid w:val="0"/>
              </w:rPr>
              <w:t>Repubblica di Suriname</w:t>
            </w:r>
            <w:r>
              <w:rPr>
                <w:snapToGrid w:val="0"/>
              </w:rPr>
              <w:tab/>
            </w:r>
          </w:p>
        </w:tc>
      </w:tr>
      <w:tr w:rsidR="00BA3FCC" w14:paraId="1F637218" w14:textId="77777777">
        <w:trPr>
          <w:trHeight w:hRule="exact" w:val="270"/>
        </w:trPr>
        <w:tc>
          <w:tcPr>
            <w:tcW w:w="567" w:type="dxa"/>
            <w:shd w:val="solid" w:color="FFFFFF" w:fill="auto"/>
            <w:vAlign w:val="center"/>
          </w:tcPr>
          <w:p w14:paraId="112D2194" w14:textId="77777777" w:rsidR="00BA3FCC" w:rsidRDefault="00BA3FCC">
            <w:pPr>
              <w:jc w:val="right"/>
              <w:rPr>
                <w:snapToGrid w:val="0"/>
              </w:rPr>
            </w:pPr>
            <w:r>
              <w:rPr>
                <w:snapToGrid w:val="0"/>
              </w:rPr>
              <w:t>28</w:t>
            </w:r>
          </w:p>
        </w:tc>
        <w:tc>
          <w:tcPr>
            <w:tcW w:w="3118" w:type="dxa"/>
            <w:shd w:val="solid" w:color="FFFFFF" w:fill="auto"/>
            <w:vAlign w:val="center"/>
          </w:tcPr>
          <w:p w14:paraId="0B6DEB95" w14:textId="77777777" w:rsidR="00BA3FCC" w:rsidRDefault="00BA3FCC">
            <w:pPr>
              <w:rPr>
                <w:snapToGrid w:val="0"/>
              </w:rPr>
            </w:pPr>
            <w:r>
              <w:rPr>
                <w:snapToGrid w:val="0"/>
              </w:rPr>
              <w:t>Albania</w:t>
            </w:r>
            <w:r>
              <w:rPr>
                <w:snapToGrid w:val="0"/>
              </w:rPr>
              <w:tab/>
            </w:r>
          </w:p>
        </w:tc>
        <w:tc>
          <w:tcPr>
            <w:tcW w:w="6095" w:type="dxa"/>
            <w:shd w:val="solid" w:color="FFFFFF" w:fill="auto"/>
            <w:vAlign w:val="center"/>
          </w:tcPr>
          <w:p w14:paraId="12F36B2E" w14:textId="77777777" w:rsidR="00BA3FCC" w:rsidRDefault="00BA3FCC">
            <w:pPr>
              <w:rPr>
                <w:snapToGrid w:val="0"/>
              </w:rPr>
            </w:pPr>
            <w:r>
              <w:rPr>
                <w:snapToGrid w:val="0"/>
              </w:rPr>
              <w:t>Repubblica d</w:t>
            </w:r>
            <w:r w:rsidR="00F65355">
              <w:rPr>
                <w:snapToGrid w:val="0"/>
              </w:rPr>
              <w:t>’</w:t>
            </w:r>
            <w:r>
              <w:rPr>
                <w:snapToGrid w:val="0"/>
              </w:rPr>
              <w:t>Albania</w:t>
            </w:r>
            <w:r>
              <w:rPr>
                <w:snapToGrid w:val="0"/>
              </w:rPr>
              <w:tab/>
            </w:r>
          </w:p>
        </w:tc>
      </w:tr>
      <w:tr w:rsidR="00BA3FCC" w14:paraId="00C3B7CC" w14:textId="77777777">
        <w:trPr>
          <w:trHeight w:hRule="exact" w:val="270"/>
        </w:trPr>
        <w:tc>
          <w:tcPr>
            <w:tcW w:w="567" w:type="dxa"/>
            <w:shd w:val="solid" w:color="FFFFFF" w:fill="auto"/>
            <w:vAlign w:val="center"/>
          </w:tcPr>
          <w:p w14:paraId="451CC6E7" w14:textId="77777777" w:rsidR="00BA3FCC" w:rsidRDefault="00BA3FCC">
            <w:pPr>
              <w:jc w:val="right"/>
              <w:rPr>
                <w:snapToGrid w:val="0"/>
              </w:rPr>
            </w:pPr>
            <w:r>
              <w:rPr>
                <w:snapToGrid w:val="0"/>
              </w:rPr>
              <w:t>28</w:t>
            </w:r>
          </w:p>
        </w:tc>
        <w:tc>
          <w:tcPr>
            <w:tcW w:w="3118" w:type="dxa"/>
            <w:shd w:val="solid" w:color="FFFFFF" w:fill="auto"/>
            <w:vAlign w:val="center"/>
          </w:tcPr>
          <w:p w14:paraId="7C0770FE" w14:textId="77777777" w:rsidR="00BA3FCC" w:rsidRDefault="00BA3FCC">
            <w:pPr>
              <w:rPr>
                <w:snapToGrid w:val="0"/>
              </w:rPr>
            </w:pPr>
            <w:r>
              <w:rPr>
                <w:snapToGrid w:val="0"/>
              </w:rPr>
              <w:t>Mauritania</w:t>
            </w:r>
          </w:p>
        </w:tc>
        <w:tc>
          <w:tcPr>
            <w:tcW w:w="6095" w:type="dxa"/>
            <w:shd w:val="solid" w:color="FFFFFF" w:fill="auto"/>
            <w:vAlign w:val="center"/>
          </w:tcPr>
          <w:p w14:paraId="4486C1C0" w14:textId="77777777" w:rsidR="00BA3FCC" w:rsidRDefault="00BA3FCC">
            <w:pPr>
              <w:rPr>
                <w:snapToGrid w:val="0"/>
              </w:rPr>
            </w:pPr>
            <w:r>
              <w:rPr>
                <w:snapToGrid w:val="0"/>
              </w:rPr>
              <w:t>Repubblica Islamica di Mauritania</w:t>
            </w:r>
            <w:r>
              <w:rPr>
                <w:snapToGrid w:val="0"/>
              </w:rPr>
              <w:tab/>
            </w:r>
          </w:p>
        </w:tc>
      </w:tr>
      <w:tr w:rsidR="00331D4D" w14:paraId="60E9BB50" w14:textId="77777777">
        <w:trPr>
          <w:trHeight w:hRule="exact" w:val="270"/>
        </w:trPr>
        <w:tc>
          <w:tcPr>
            <w:tcW w:w="567" w:type="dxa"/>
            <w:shd w:val="solid" w:color="FFFFFF" w:fill="auto"/>
            <w:vAlign w:val="center"/>
          </w:tcPr>
          <w:p w14:paraId="6F6EC6CD" w14:textId="77777777" w:rsidR="00331D4D" w:rsidRDefault="00331D4D">
            <w:pPr>
              <w:jc w:val="right"/>
              <w:rPr>
                <w:snapToGrid w:val="0"/>
              </w:rPr>
            </w:pPr>
            <w:r>
              <w:rPr>
                <w:snapToGrid w:val="0"/>
              </w:rPr>
              <w:t>30</w:t>
            </w:r>
          </w:p>
        </w:tc>
        <w:tc>
          <w:tcPr>
            <w:tcW w:w="3118" w:type="dxa"/>
            <w:shd w:val="solid" w:color="FFFFFF" w:fill="auto"/>
            <w:vAlign w:val="center"/>
          </w:tcPr>
          <w:p w14:paraId="07CDA16F" w14:textId="77777777" w:rsidR="00331D4D" w:rsidRDefault="00331D4D" w:rsidP="00E91B6A">
            <w:pPr>
              <w:rPr>
                <w:snapToGrid w:val="0"/>
              </w:rPr>
            </w:pPr>
            <w:r>
              <w:rPr>
                <w:snapToGrid w:val="0"/>
              </w:rPr>
              <w:t>Barbados</w:t>
            </w:r>
          </w:p>
        </w:tc>
        <w:tc>
          <w:tcPr>
            <w:tcW w:w="6095" w:type="dxa"/>
            <w:shd w:val="solid" w:color="FFFFFF" w:fill="auto"/>
            <w:vAlign w:val="center"/>
          </w:tcPr>
          <w:p w14:paraId="76B6E12F" w14:textId="77777777" w:rsidR="00331D4D" w:rsidRDefault="00331D4D" w:rsidP="00E91B6A">
            <w:pPr>
              <w:rPr>
                <w:snapToGrid w:val="0"/>
              </w:rPr>
            </w:pPr>
            <w:r>
              <w:rPr>
                <w:snapToGrid w:val="0"/>
              </w:rPr>
              <w:t>Barbados</w:t>
            </w:r>
          </w:p>
        </w:tc>
      </w:tr>
    </w:tbl>
    <w:p w14:paraId="01C3D3FE" w14:textId="77777777" w:rsidR="004944D8" w:rsidRDefault="004944D8">
      <w:pPr>
        <w:rPr>
          <w:sz w:val="32"/>
        </w:rPr>
      </w:pPr>
    </w:p>
    <w:p w14:paraId="50A86847" w14:textId="77777777" w:rsidR="004944D8" w:rsidRDefault="004944D8">
      <w:pPr>
        <w:pBdr>
          <w:bottom w:val="single" w:sz="12" w:space="1" w:color="auto"/>
        </w:pBdr>
        <w:rPr>
          <w:color w:val="000080"/>
          <w:sz w:val="32"/>
        </w:rPr>
      </w:pPr>
      <w:r>
        <w:rPr>
          <w:color w:val="000080"/>
          <w:sz w:val="32"/>
        </w:rPr>
        <w:t>dicembre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204499" w14:paraId="587BEEB4" w14:textId="77777777">
        <w:trPr>
          <w:trHeight w:hRule="exact" w:val="270"/>
        </w:trPr>
        <w:tc>
          <w:tcPr>
            <w:tcW w:w="567" w:type="dxa"/>
            <w:shd w:val="solid" w:color="FFFFFF" w:fill="auto"/>
            <w:vAlign w:val="center"/>
          </w:tcPr>
          <w:p w14:paraId="67B53DB1" w14:textId="77777777" w:rsidR="00204499" w:rsidRDefault="00204499">
            <w:pPr>
              <w:jc w:val="right"/>
              <w:rPr>
                <w:snapToGrid w:val="0"/>
              </w:rPr>
            </w:pPr>
            <w:r>
              <w:rPr>
                <w:snapToGrid w:val="0"/>
              </w:rPr>
              <w:t>1</w:t>
            </w:r>
          </w:p>
        </w:tc>
        <w:tc>
          <w:tcPr>
            <w:tcW w:w="3118" w:type="dxa"/>
            <w:shd w:val="solid" w:color="FFFFFF" w:fill="auto"/>
            <w:vAlign w:val="center"/>
          </w:tcPr>
          <w:p w14:paraId="2F0C8E3C" w14:textId="77777777" w:rsidR="00204499" w:rsidRDefault="00204499">
            <w:pPr>
              <w:rPr>
                <w:snapToGrid w:val="0"/>
              </w:rPr>
            </w:pPr>
            <w:r>
              <w:rPr>
                <w:snapToGrid w:val="0"/>
              </w:rPr>
              <w:t>Centrafrica</w:t>
            </w:r>
          </w:p>
        </w:tc>
        <w:tc>
          <w:tcPr>
            <w:tcW w:w="6095" w:type="dxa"/>
            <w:shd w:val="solid" w:color="FFFFFF" w:fill="auto"/>
            <w:vAlign w:val="center"/>
          </w:tcPr>
          <w:p w14:paraId="0FB972F6" w14:textId="77777777" w:rsidR="00204499" w:rsidRDefault="00204499">
            <w:pPr>
              <w:rPr>
                <w:snapToGrid w:val="0"/>
              </w:rPr>
            </w:pPr>
            <w:r>
              <w:rPr>
                <w:snapToGrid w:val="0"/>
              </w:rPr>
              <w:t>Repubblica Centrafricana</w:t>
            </w:r>
          </w:p>
        </w:tc>
      </w:tr>
      <w:tr w:rsidR="004944D8" w14:paraId="14B0B76B" w14:textId="77777777">
        <w:trPr>
          <w:trHeight w:hRule="exact" w:val="270"/>
        </w:trPr>
        <w:tc>
          <w:tcPr>
            <w:tcW w:w="567" w:type="dxa"/>
            <w:shd w:val="solid" w:color="FFFFFF" w:fill="auto"/>
            <w:vAlign w:val="center"/>
          </w:tcPr>
          <w:p w14:paraId="25815718" w14:textId="77777777" w:rsidR="004944D8" w:rsidRDefault="004944D8">
            <w:pPr>
              <w:jc w:val="right"/>
              <w:rPr>
                <w:snapToGrid w:val="0"/>
              </w:rPr>
            </w:pPr>
            <w:r>
              <w:rPr>
                <w:snapToGrid w:val="0"/>
              </w:rPr>
              <w:t>1</w:t>
            </w:r>
          </w:p>
        </w:tc>
        <w:tc>
          <w:tcPr>
            <w:tcW w:w="3118" w:type="dxa"/>
            <w:shd w:val="solid" w:color="FFFFFF" w:fill="auto"/>
            <w:vAlign w:val="center"/>
          </w:tcPr>
          <w:p w14:paraId="6DF6F62D" w14:textId="77777777" w:rsidR="004944D8" w:rsidRDefault="004944D8">
            <w:pPr>
              <w:rPr>
                <w:snapToGrid w:val="0"/>
              </w:rPr>
            </w:pPr>
            <w:r>
              <w:rPr>
                <w:snapToGrid w:val="0"/>
              </w:rPr>
              <w:t>Romania</w:t>
            </w:r>
            <w:r>
              <w:rPr>
                <w:snapToGrid w:val="0"/>
              </w:rPr>
              <w:tab/>
            </w:r>
          </w:p>
        </w:tc>
        <w:tc>
          <w:tcPr>
            <w:tcW w:w="6095" w:type="dxa"/>
            <w:shd w:val="solid" w:color="FFFFFF" w:fill="auto"/>
            <w:vAlign w:val="center"/>
          </w:tcPr>
          <w:p w14:paraId="364F20F9" w14:textId="77777777" w:rsidR="004944D8" w:rsidRDefault="004944D8">
            <w:pPr>
              <w:rPr>
                <w:snapToGrid w:val="0"/>
              </w:rPr>
            </w:pPr>
            <w:r>
              <w:rPr>
                <w:snapToGrid w:val="0"/>
              </w:rPr>
              <w:t>Romania</w:t>
            </w:r>
            <w:r>
              <w:rPr>
                <w:snapToGrid w:val="0"/>
              </w:rPr>
              <w:tab/>
            </w:r>
          </w:p>
        </w:tc>
      </w:tr>
      <w:tr w:rsidR="004944D8" w14:paraId="2F3A09C2" w14:textId="77777777">
        <w:trPr>
          <w:trHeight w:hRule="exact" w:val="270"/>
        </w:trPr>
        <w:tc>
          <w:tcPr>
            <w:tcW w:w="567" w:type="dxa"/>
            <w:shd w:val="solid" w:color="FFFFFF" w:fill="auto"/>
            <w:vAlign w:val="center"/>
          </w:tcPr>
          <w:p w14:paraId="5A7937DF" w14:textId="77777777" w:rsidR="004944D8" w:rsidRDefault="004944D8">
            <w:pPr>
              <w:jc w:val="right"/>
              <w:rPr>
                <w:snapToGrid w:val="0"/>
              </w:rPr>
            </w:pPr>
            <w:r>
              <w:rPr>
                <w:snapToGrid w:val="0"/>
              </w:rPr>
              <w:t>2</w:t>
            </w:r>
          </w:p>
        </w:tc>
        <w:tc>
          <w:tcPr>
            <w:tcW w:w="3118" w:type="dxa"/>
            <w:shd w:val="solid" w:color="FFFFFF" w:fill="auto"/>
            <w:vAlign w:val="center"/>
          </w:tcPr>
          <w:p w14:paraId="77614218" w14:textId="77777777" w:rsidR="004944D8" w:rsidRDefault="004944D8">
            <w:pPr>
              <w:rPr>
                <w:snapToGrid w:val="0"/>
              </w:rPr>
            </w:pPr>
            <w:r>
              <w:rPr>
                <w:snapToGrid w:val="0"/>
              </w:rPr>
              <w:t xml:space="preserve">Emirati Arabi Uniti </w:t>
            </w:r>
          </w:p>
        </w:tc>
        <w:tc>
          <w:tcPr>
            <w:tcW w:w="6095" w:type="dxa"/>
            <w:shd w:val="solid" w:color="FFFFFF" w:fill="auto"/>
            <w:vAlign w:val="center"/>
          </w:tcPr>
          <w:p w14:paraId="69319BFC" w14:textId="77777777" w:rsidR="004944D8" w:rsidRDefault="004944D8">
            <w:pPr>
              <w:rPr>
                <w:snapToGrid w:val="0"/>
              </w:rPr>
            </w:pPr>
            <w:r>
              <w:rPr>
                <w:snapToGrid w:val="0"/>
              </w:rPr>
              <w:t>Emirati Arabi Uniti</w:t>
            </w:r>
            <w:r>
              <w:rPr>
                <w:snapToGrid w:val="0"/>
              </w:rPr>
              <w:tab/>
            </w:r>
          </w:p>
        </w:tc>
      </w:tr>
      <w:tr w:rsidR="004944D8" w14:paraId="28E3E92C" w14:textId="77777777">
        <w:trPr>
          <w:trHeight w:hRule="exact" w:val="270"/>
        </w:trPr>
        <w:tc>
          <w:tcPr>
            <w:tcW w:w="567" w:type="dxa"/>
            <w:shd w:val="solid" w:color="FFFFFF" w:fill="auto"/>
            <w:vAlign w:val="center"/>
          </w:tcPr>
          <w:p w14:paraId="609530F0" w14:textId="77777777" w:rsidR="004944D8" w:rsidRDefault="004944D8">
            <w:pPr>
              <w:jc w:val="right"/>
              <w:rPr>
                <w:snapToGrid w:val="0"/>
              </w:rPr>
            </w:pPr>
            <w:r>
              <w:rPr>
                <w:snapToGrid w:val="0"/>
              </w:rPr>
              <w:t>2</w:t>
            </w:r>
          </w:p>
        </w:tc>
        <w:tc>
          <w:tcPr>
            <w:tcW w:w="3118" w:type="dxa"/>
            <w:shd w:val="solid" w:color="FFFFFF" w:fill="auto"/>
            <w:vAlign w:val="center"/>
          </w:tcPr>
          <w:p w14:paraId="568362BE" w14:textId="77777777" w:rsidR="004944D8" w:rsidRDefault="004944D8">
            <w:pPr>
              <w:rPr>
                <w:snapToGrid w:val="0"/>
              </w:rPr>
            </w:pPr>
            <w:r>
              <w:rPr>
                <w:snapToGrid w:val="0"/>
              </w:rPr>
              <w:t>Laos</w:t>
            </w:r>
            <w:r>
              <w:rPr>
                <w:snapToGrid w:val="0"/>
              </w:rPr>
              <w:tab/>
            </w:r>
          </w:p>
        </w:tc>
        <w:tc>
          <w:tcPr>
            <w:tcW w:w="6095" w:type="dxa"/>
            <w:shd w:val="solid" w:color="FFFFFF" w:fill="auto"/>
            <w:vAlign w:val="center"/>
          </w:tcPr>
          <w:p w14:paraId="09700106" w14:textId="77777777" w:rsidR="004944D8" w:rsidRDefault="004944D8">
            <w:pPr>
              <w:rPr>
                <w:snapToGrid w:val="0"/>
              </w:rPr>
            </w:pPr>
            <w:r>
              <w:rPr>
                <w:snapToGrid w:val="0"/>
              </w:rPr>
              <w:t>Repubblica Democratica Popolare Lao</w:t>
            </w:r>
            <w:r>
              <w:rPr>
                <w:snapToGrid w:val="0"/>
              </w:rPr>
              <w:tab/>
            </w:r>
          </w:p>
        </w:tc>
      </w:tr>
      <w:tr w:rsidR="004944D8" w14:paraId="7A96D76E" w14:textId="77777777">
        <w:trPr>
          <w:trHeight w:hRule="exact" w:val="270"/>
        </w:trPr>
        <w:tc>
          <w:tcPr>
            <w:tcW w:w="567" w:type="dxa"/>
            <w:shd w:val="solid" w:color="FFFFFF" w:fill="auto"/>
            <w:vAlign w:val="center"/>
          </w:tcPr>
          <w:p w14:paraId="4A74F3FB" w14:textId="77777777" w:rsidR="004944D8" w:rsidRDefault="004944D8">
            <w:pPr>
              <w:jc w:val="right"/>
              <w:rPr>
                <w:snapToGrid w:val="0"/>
              </w:rPr>
            </w:pPr>
            <w:r>
              <w:rPr>
                <w:snapToGrid w:val="0"/>
              </w:rPr>
              <w:t>5</w:t>
            </w:r>
          </w:p>
        </w:tc>
        <w:tc>
          <w:tcPr>
            <w:tcW w:w="3118" w:type="dxa"/>
            <w:shd w:val="solid" w:color="FFFFFF" w:fill="auto"/>
            <w:vAlign w:val="center"/>
          </w:tcPr>
          <w:p w14:paraId="03C0CA77" w14:textId="77777777" w:rsidR="004944D8" w:rsidRDefault="004944D8">
            <w:pPr>
              <w:rPr>
                <w:snapToGrid w:val="0"/>
              </w:rPr>
            </w:pPr>
            <w:r>
              <w:rPr>
                <w:snapToGrid w:val="0"/>
              </w:rPr>
              <w:t>Thailandia</w:t>
            </w:r>
          </w:p>
        </w:tc>
        <w:tc>
          <w:tcPr>
            <w:tcW w:w="6095" w:type="dxa"/>
            <w:shd w:val="solid" w:color="FFFFFF" w:fill="auto"/>
            <w:vAlign w:val="center"/>
          </w:tcPr>
          <w:p w14:paraId="1623E863" w14:textId="77777777" w:rsidR="004944D8" w:rsidRDefault="004944D8">
            <w:pPr>
              <w:rPr>
                <w:snapToGrid w:val="0"/>
              </w:rPr>
            </w:pPr>
            <w:r>
              <w:rPr>
                <w:snapToGrid w:val="0"/>
              </w:rPr>
              <w:t>Regno di Thailandia</w:t>
            </w:r>
            <w:r>
              <w:rPr>
                <w:snapToGrid w:val="0"/>
              </w:rPr>
              <w:tab/>
            </w:r>
          </w:p>
        </w:tc>
      </w:tr>
      <w:tr w:rsidR="004944D8" w14:paraId="5129E441" w14:textId="77777777">
        <w:trPr>
          <w:trHeight w:hRule="exact" w:val="270"/>
        </w:trPr>
        <w:tc>
          <w:tcPr>
            <w:tcW w:w="567" w:type="dxa"/>
            <w:shd w:val="solid" w:color="FFFFFF" w:fill="auto"/>
            <w:vAlign w:val="center"/>
          </w:tcPr>
          <w:p w14:paraId="07D3A361" w14:textId="77777777" w:rsidR="004944D8" w:rsidRDefault="004944D8">
            <w:pPr>
              <w:jc w:val="right"/>
              <w:rPr>
                <w:snapToGrid w:val="0"/>
              </w:rPr>
            </w:pPr>
            <w:r>
              <w:rPr>
                <w:snapToGrid w:val="0"/>
              </w:rPr>
              <w:t>6</w:t>
            </w:r>
          </w:p>
        </w:tc>
        <w:tc>
          <w:tcPr>
            <w:tcW w:w="3118" w:type="dxa"/>
            <w:shd w:val="solid" w:color="FFFFFF" w:fill="auto"/>
            <w:vAlign w:val="center"/>
          </w:tcPr>
          <w:p w14:paraId="5D2F82FF" w14:textId="77777777" w:rsidR="004944D8" w:rsidRDefault="004944D8">
            <w:pPr>
              <w:rPr>
                <w:snapToGrid w:val="0"/>
              </w:rPr>
            </w:pPr>
            <w:r>
              <w:rPr>
                <w:snapToGrid w:val="0"/>
              </w:rPr>
              <w:t>Finlandia                                               --------------------Finlandia</w:t>
            </w:r>
          </w:p>
        </w:tc>
        <w:tc>
          <w:tcPr>
            <w:tcW w:w="6095" w:type="dxa"/>
            <w:shd w:val="solid" w:color="FFFFFF" w:fill="auto"/>
            <w:vAlign w:val="center"/>
          </w:tcPr>
          <w:p w14:paraId="02C16AC6" w14:textId="77777777" w:rsidR="004944D8" w:rsidRDefault="004944D8">
            <w:pPr>
              <w:rPr>
                <w:snapToGrid w:val="0"/>
              </w:rPr>
            </w:pPr>
            <w:r>
              <w:rPr>
                <w:snapToGrid w:val="0"/>
              </w:rPr>
              <w:t>Repubblica di Finlandia</w:t>
            </w:r>
            <w:r>
              <w:rPr>
                <w:snapToGrid w:val="0"/>
              </w:rPr>
              <w:tab/>
            </w:r>
          </w:p>
        </w:tc>
      </w:tr>
      <w:tr w:rsidR="004944D8" w14:paraId="18872110" w14:textId="77777777">
        <w:trPr>
          <w:trHeight w:hRule="exact" w:val="270"/>
        </w:trPr>
        <w:tc>
          <w:tcPr>
            <w:tcW w:w="567" w:type="dxa"/>
            <w:shd w:val="solid" w:color="FFFFFF" w:fill="auto"/>
            <w:vAlign w:val="center"/>
          </w:tcPr>
          <w:p w14:paraId="4F265F8A" w14:textId="77777777" w:rsidR="004944D8" w:rsidRDefault="004944D8">
            <w:pPr>
              <w:jc w:val="right"/>
              <w:rPr>
                <w:snapToGrid w:val="0"/>
              </w:rPr>
            </w:pPr>
            <w:r>
              <w:rPr>
                <w:snapToGrid w:val="0"/>
              </w:rPr>
              <w:t>11</w:t>
            </w:r>
          </w:p>
        </w:tc>
        <w:tc>
          <w:tcPr>
            <w:tcW w:w="3118" w:type="dxa"/>
            <w:shd w:val="solid" w:color="FFFFFF" w:fill="auto"/>
            <w:vAlign w:val="center"/>
          </w:tcPr>
          <w:p w14:paraId="0E2C1E62" w14:textId="77777777" w:rsidR="004944D8" w:rsidRDefault="004944D8">
            <w:pPr>
              <w:rPr>
                <w:snapToGrid w:val="0"/>
              </w:rPr>
            </w:pPr>
            <w:r>
              <w:rPr>
                <w:snapToGrid w:val="0"/>
              </w:rPr>
              <w:t>Burkina Faso</w:t>
            </w:r>
          </w:p>
        </w:tc>
        <w:tc>
          <w:tcPr>
            <w:tcW w:w="6095" w:type="dxa"/>
            <w:shd w:val="solid" w:color="FFFFFF" w:fill="auto"/>
            <w:vAlign w:val="center"/>
          </w:tcPr>
          <w:p w14:paraId="4D9642A2" w14:textId="77777777" w:rsidR="004944D8" w:rsidRDefault="004944D8">
            <w:pPr>
              <w:rPr>
                <w:snapToGrid w:val="0"/>
              </w:rPr>
            </w:pPr>
            <w:r>
              <w:rPr>
                <w:snapToGrid w:val="0"/>
              </w:rPr>
              <w:t>Burkina Faso</w:t>
            </w:r>
            <w:r>
              <w:rPr>
                <w:snapToGrid w:val="0"/>
              </w:rPr>
              <w:tab/>
            </w:r>
          </w:p>
        </w:tc>
      </w:tr>
      <w:tr w:rsidR="00F95AB5" w14:paraId="7C65D290" w14:textId="77777777">
        <w:trPr>
          <w:trHeight w:hRule="exact" w:val="270"/>
        </w:trPr>
        <w:tc>
          <w:tcPr>
            <w:tcW w:w="567" w:type="dxa"/>
            <w:shd w:val="solid" w:color="FFFFFF" w:fill="auto"/>
            <w:vAlign w:val="center"/>
          </w:tcPr>
          <w:p w14:paraId="130C1EFC" w14:textId="77777777" w:rsidR="00F95AB5" w:rsidRDefault="00F95AB5" w:rsidP="00E91B6A">
            <w:pPr>
              <w:jc w:val="right"/>
              <w:rPr>
                <w:snapToGrid w:val="0"/>
              </w:rPr>
            </w:pPr>
            <w:r>
              <w:rPr>
                <w:snapToGrid w:val="0"/>
              </w:rPr>
              <w:t>12</w:t>
            </w:r>
          </w:p>
        </w:tc>
        <w:tc>
          <w:tcPr>
            <w:tcW w:w="3118" w:type="dxa"/>
            <w:shd w:val="solid" w:color="FFFFFF" w:fill="auto"/>
            <w:vAlign w:val="center"/>
          </w:tcPr>
          <w:p w14:paraId="530D578D" w14:textId="77777777" w:rsidR="00F95AB5" w:rsidRDefault="00F95AB5" w:rsidP="00E91B6A">
            <w:pPr>
              <w:rPr>
                <w:snapToGrid w:val="0"/>
              </w:rPr>
            </w:pPr>
            <w:r>
              <w:rPr>
                <w:snapToGrid w:val="0"/>
              </w:rPr>
              <w:t>Kenya</w:t>
            </w:r>
            <w:r>
              <w:rPr>
                <w:snapToGrid w:val="0"/>
              </w:rPr>
              <w:tab/>
            </w:r>
          </w:p>
        </w:tc>
        <w:tc>
          <w:tcPr>
            <w:tcW w:w="6095" w:type="dxa"/>
            <w:shd w:val="solid" w:color="FFFFFF" w:fill="auto"/>
            <w:vAlign w:val="center"/>
          </w:tcPr>
          <w:p w14:paraId="41E4AA4B" w14:textId="77777777" w:rsidR="00F95AB5" w:rsidRDefault="00F95AB5" w:rsidP="00E91B6A">
            <w:pPr>
              <w:rPr>
                <w:snapToGrid w:val="0"/>
              </w:rPr>
            </w:pPr>
            <w:r>
              <w:rPr>
                <w:snapToGrid w:val="0"/>
              </w:rPr>
              <w:t>Repubblica del Kenya</w:t>
            </w:r>
            <w:r>
              <w:rPr>
                <w:snapToGrid w:val="0"/>
              </w:rPr>
              <w:tab/>
            </w:r>
          </w:p>
        </w:tc>
      </w:tr>
      <w:tr w:rsidR="00204499" w14:paraId="152F9C73" w14:textId="77777777">
        <w:trPr>
          <w:trHeight w:hRule="exact" w:val="270"/>
        </w:trPr>
        <w:tc>
          <w:tcPr>
            <w:tcW w:w="567" w:type="dxa"/>
            <w:shd w:val="solid" w:color="FFFFFF" w:fill="auto"/>
            <w:vAlign w:val="center"/>
          </w:tcPr>
          <w:p w14:paraId="694BDDEA" w14:textId="77777777" w:rsidR="00204499" w:rsidRDefault="00204499" w:rsidP="00E91B6A">
            <w:pPr>
              <w:jc w:val="right"/>
              <w:rPr>
                <w:snapToGrid w:val="0"/>
              </w:rPr>
            </w:pPr>
            <w:r>
              <w:rPr>
                <w:snapToGrid w:val="0"/>
              </w:rPr>
              <w:t>16-17</w:t>
            </w:r>
          </w:p>
        </w:tc>
        <w:tc>
          <w:tcPr>
            <w:tcW w:w="3118" w:type="dxa"/>
            <w:shd w:val="solid" w:color="FFFFFF" w:fill="auto"/>
            <w:vAlign w:val="center"/>
          </w:tcPr>
          <w:p w14:paraId="1E8D40BD" w14:textId="77777777" w:rsidR="00204499" w:rsidRDefault="004928A9" w:rsidP="00E91B6A">
            <w:pPr>
              <w:rPr>
                <w:snapToGrid w:val="0"/>
              </w:rPr>
            </w:pPr>
            <w:r>
              <w:rPr>
                <w:snapToGrid w:val="0"/>
              </w:rPr>
              <w:t>Bahra</w:t>
            </w:r>
            <w:r w:rsidR="00204499">
              <w:rPr>
                <w:snapToGrid w:val="0"/>
              </w:rPr>
              <w:t>in</w:t>
            </w:r>
          </w:p>
        </w:tc>
        <w:tc>
          <w:tcPr>
            <w:tcW w:w="6095" w:type="dxa"/>
            <w:shd w:val="solid" w:color="FFFFFF" w:fill="auto"/>
            <w:vAlign w:val="center"/>
          </w:tcPr>
          <w:p w14:paraId="2BF94743" w14:textId="77777777" w:rsidR="00204499" w:rsidRDefault="004928A9" w:rsidP="00E91B6A">
            <w:pPr>
              <w:rPr>
                <w:snapToGrid w:val="0"/>
              </w:rPr>
            </w:pPr>
            <w:r>
              <w:rPr>
                <w:snapToGrid w:val="0"/>
              </w:rPr>
              <w:t>Regno del Bahra</w:t>
            </w:r>
            <w:r w:rsidR="00204499">
              <w:rPr>
                <w:snapToGrid w:val="0"/>
              </w:rPr>
              <w:t>in</w:t>
            </w:r>
          </w:p>
        </w:tc>
      </w:tr>
      <w:tr w:rsidR="00F95AB5" w14:paraId="6F6B8300" w14:textId="77777777">
        <w:trPr>
          <w:trHeight w:hRule="exact" w:val="270"/>
        </w:trPr>
        <w:tc>
          <w:tcPr>
            <w:tcW w:w="567" w:type="dxa"/>
            <w:shd w:val="solid" w:color="FFFFFF" w:fill="auto"/>
            <w:vAlign w:val="center"/>
          </w:tcPr>
          <w:p w14:paraId="5E91A9B6" w14:textId="77777777" w:rsidR="00F95AB5" w:rsidRDefault="00F95AB5">
            <w:pPr>
              <w:jc w:val="right"/>
              <w:rPr>
                <w:snapToGrid w:val="0"/>
              </w:rPr>
            </w:pPr>
            <w:r>
              <w:rPr>
                <w:snapToGrid w:val="0"/>
              </w:rPr>
              <w:t>18</w:t>
            </w:r>
          </w:p>
        </w:tc>
        <w:tc>
          <w:tcPr>
            <w:tcW w:w="3118" w:type="dxa"/>
            <w:shd w:val="solid" w:color="FFFFFF" w:fill="auto"/>
            <w:vAlign w:val="center"/>
          </w:tcPr>
          <w:p w14:paraId="1528A554" w14:textId="77777777" w:rsidR="00F95AB5" w:rsidRDefault="00F95AB5">
            <w:pPr>
              <w:rPr>
                <w:snapToGrid w:val="0"/>
              </w:rPr>
            </w:pPr>
            <w:r>
              <w:rPr>
                <w:snapToGrid w:val="0"/>
              </w:rPr>
              <w:t>Niger</w:t>
            </w:r>
            <w:r>
              <w:rPr>
                <w:snapToGrid w:val="0"/>
              </w:rPr>
              <w:tab/>
            </w:r>
          </w:p>
        </w:tc>
        <w:tc>
          <w:tcPr>
            <w:tcW w:w="6095" w:type="dxa"/>
            <w:shd w:val="solid" w:color="FFFFFF" w:fill="auto"/>
            <w:vAlign w:val="center"/>
          </w:tcPr>
          <w:p w14:paraId="535B44CE" w14:textId="77777777" w:rsidR="00F95AB5" w:rsidRDefault="00F95AB5">
            <w:pPr>
              <w:rPr>
                <w:snapToGrid w:val="0"/>
              </w:rPr>
            </w:pPr>
            <w:r>
              <w:rPr>
                <w:snapToGrid w:val="0"/>
              </w:rPr>
              <w:t>Repubblica del Niger</w:t>
            </w:r>
            <w:r>
              <w:rPr>
                <w:snapToGrid w:val="0"/>
              </w:rPr>
              <w:tab/>
            </w:r>
          </w:p>
        </w:tc>
      </w:tr>
      <w:tr w:rsidR="00F95AB5" w14:paraId="2B1C570C" w14:textId="77777777">
        <w:trPr>
          <w:trHeight w:hRule="exact" w:val="270"/>
        </w:trPr>
        <w:tc>
          <w:tcPr>
            <w:tcW w:w="567" w:type="dxa"/>
            <w:shd w:val="solid" w:color="FFFFFF" w:fill="auto"/>
            <w:vAlign w:val="center"/>
          </w:tcPr>
          <w:p w14:paraId="0A8D93FC" w14:textId="77777777" w:rsidR="00F95AB5" w:rsidRDefault="00F95AB5" w:rsidP="00E91B6A">
            <w:pPr>
              <w:jc w:val="right"/>
              <w:rPr>
                <w:snapToGrid w:val="0"/>
              </w:rPr>
            </w:pPr>
            <w:r>
              <w:rPr>
                <w:snapToGrid w:val="0"/>
              </w:rPr>
              <w:t>18</w:t>
            </w:r>
          </w:p>
        </w:tc>
        <w:tc>
          <w:tcPr>
            <w:tcW w:w="3118" w:type="dxa"/>
            <w:shd w:val="solid" w:color="FFFFFF" w:fill="auto"/>
            <w:vAlign w:val="center"/>
          </w:tcPr>
          <w:p w14:paraId="7472DD1F" w14:textId="77777777" w:rsidR="00F95AB5" w:rsidRDefault="00F95AB5" w:rsidP="00E91B6A">
            <w:pPr>
              <w:rPr>
                <w:snapToGrid w:val="0"/>
              </w:rPr>
            </w:pPr>
            <w:r>
              <w:rPr>
                <w:snapToGrid w:val="0"/>
              </w:rPr>
              <w:t>Qatar</w:t>
            </w:r>
            <w:r>
              <w:rPr>
                <w:snapToGrid w:val="0"/>
              </w:rPr>
              <w:tab/>
            </w:r>
          </w:p>
        </w:tc>
        <w:tc>
          <w:tcPr>
            <w:tcW w:w="6095" w:type="dxa"/>
            <w:shd w:val="solid" w:color="FFFFFF" w:fill="auto"/>
            <w:vAlign w:val="center"/>
          </w:tcPr>
          <w:p w14:paraId="7599DF67" w14:textId="77777777" w:rsidR="00F95AB5" w:rsidRDefault="00F95AB5" w:rsidP="00E91B6A">
            <w:pPr>
              <w:rPr>
                <w:snapToGrid w:val="0"/>
              </w:rPr>
            </w:pPr>
            <w:r>
              <w:rPr>
                <w:snapToGrid w:val="0"/>
              </w:rPr>
              <w:t>Stato del Qatar</w:t>
            </w:r>
            <w:r>
              <w:rPr>
                <w:snapToGrid w:val="0"/>
              </w:rPr>
              <w:tab/>
            </w:r>
          </w:p>
        </w:tc>
      </w:tr>
    </w:tbl>
    <w:p w14:paraId="79443F19" w14:textId="77777777" w:rsidR="004944D8" w:rsidRDefault="004944D8">
      <w:pPr>
        <w:widowControl w:val="0"/>
        <w:tabs>
          <w:tab w:val="left" w:pos="90"/>
        </w:tabs>
        <w:jc w:val="center"/>
      </w:pPr>
    </w:p>
    <w:p w14:paraId="4A3596D2" w14:textId="77777777" w:rsidR="004944D8" w:rsidRDefault="004944D8">
      <w:pPr>
        <w:widowControl w:val="0"/>
        <w:tabs>
          <w:tab w:val="left" w:pos="90"/>
        </w:tabs>
        <w:jc w:val="center"/>
      </w:pPr>
    </w:p>
    <w:p w14:paraId="04E7D022" w14:textId="77777777" w:rsidR="004944D8" w:rsidRDefault="004944D8">
      <w:pPr>
        <w:widowControl w:val="0"/>
        <w:tabs>
          <w:tab w:val="left" w:pos="90"/>
        </w:tabs>
        <w:jc w:val="center"/>
      </w:pPr>
    </w:p>
    <w:p w14:paraId="4C2853A9" w14:textId="77777777" w:rsidR="004944D8" w:rsidRDefault="004944D8">
      <w:pPr>
        <w:widowControl w:val="0"/>
        <w:tabs>
          <w:tab w:val="left" w:pos="90"/>
        </w:tabs>
        <w:jc w:val="center"/>
      </w:pPr>
    </w:p>
    <w:p w14:paraId="421E53C9" w14:textId="77777777" w:rsidR="004944D8" w:rsidRDefault="004944D8">
      <w:pPr>
        <w:widowControl w:val="0"/>
        <w:tabs>
          <w:tab w:val="left" w:pos="90"/>
        </w:tabs>
        <w:jc w:val="center"/>
      </w:pPr>
    </w:p>
    <w:p w14:paraId="2081143F" w14:textId="77777777" w:rsidR="004944D8" w:rsidRDefault="004944D8">
      <w:pPr>
        <w:widowControl w:val="0"/>
        <w:tabs>
          <w:tab w:val="left" w:pos="90"/>
        </w:tabs>
        <w:jc w:val="center"/>
      </w:pPr>
    </w:p>
    <w:p w14:paraId="12F280A4" w14:textId="77777777" w:rsidR="004944D8" w:rsidRDefault="004944D8">
      <w:pPr>
        <w:widowControl w:val="0"/>
        <w:tabs>
          <w:tab w:val="left" w:pos="90"/>
        </w:tabs>
        <w:jc w:val="center"/>
      </w:pPr>
    </w:p>
    <w:p w14:paraId="7C3DDF8D" w14:textId="77777777" w:rsidR="004944D8" w:rsidRDefault="004944D8">
      <w:pPr>
        <w:widowControl w:val="0"/>
        <w:tabs>
          <w:tab w:val="left" w:pos="90"/>
        </w:tabs>
        <w:jc w:val="center"/>
      </w:pPr>
    </w:p>
    <w:p w14:paraId="6CB62B77" w14:textId="77777777" w:rsidR="004944D8" w:rsidRDefault="004944D8">
      <w:pPr>
        <w:widowControl w:val="0"/>
        <w:tabs>
          <w:tab w:val="left" w:pos="90"/>
        </w:tabs>
        <w:jc w:val="center"/>
      </w:pPr>
    </w:p>
    <w:p w14:paraId="23AE6F31" w14:textId="77777777" w:rsidR="004944D8" w:rsidRDefault="004944D8">
      <w:pPr>
        <w:widowControl w:val="0"/>
        <w:tabs>
          <w:tab w:val="left" w:pos="90"/>
        </w:tabs>
        <w:jc w:val="center"/>
      </w:pPr>
    </w:p>
    <w:p w14:paraId="75EC611F" w14:textId="77777777" w:rsidR="004944D8" w:rsidRDefault="004944D8">
      <w:pPr>
        <w:widowControl w:val="0"/>
        <w:tabs>
          <w:tab w:val="left" w:pos="90"/>
        </w:tabs>
        <w:jc w:val="center"/>
      </w:pPr>
    </w:p>
    <w:p w14:paraId="0856D68E" w14:textId="77777777" w:rsidR="004944D8" w:rsidRDefault="004944D8">
      <w:pPr>
        <w:widowControl w:val="0"/>
        <w:tabs>
          <w:tab w:val="left" w:pos="90"/>
        </w:tabs>
        <w:jc w:val="center"/>
      </w:pPr>
    </w:p>
    <w:p w14:paraId="0671B578" w14:textId="77777777" w:rsidR="004944D8" w:rsidRDefault="004944D8">
      <w:pPr>
        <w:widowControl w:val="0"/>
        <w:tabs>
          <w:tab w:val="left" w:pos="90"/>
        </w:tabs>
        <w:jc w:val="center"/>
      </w:pPr>
    </w:p>
    <w:p w14:paraId="534B72B1" w14:textId="77777777" w:rsidR="009004DA" w:rsidRDefault="00915065" w:rsidP="00BF4994">
      <w:pPr>
        <w:widowControl w:val="0"/>
        <w:tabs>
          <w:tab w:val="left" w:pos="90"/>
        </w:tabs>
        <w:jc w:val="center"/>
      </w:pPr>
      <w:r>
        <w:br w:type="page"/>
      </w:r>
    </w:p>
    <w:p w14:paraId="107BCFB0" w14:textId="77777777" w:rsidR="00333EB5" w:rsidRPr="007549A1" w:rsidRDefault="00333EB5">
      <w:pPr>
        <w:pStyle w:val="Titolo7"/>
        <w:rPr>
          <w:sz w:val="28"/>
          <w:szCs w:val="28"/>
        </w:rPr>
      </w:pPr>
      <w:bookmarkStart w:id="1" w:name="città"/>
    </w:p>
    <w:p w14:paraId="78DB4F2D" w14:textId="77777777" w:rsidR="004944D8" w:rsidRDefault="004944D8">
      <w:pPr>
        <w:pStyle w:val="Titolo7"/>
      </w:pPr>
      <w:r>
        <w:t>Città sedi di Uffici consolari di carriera ed onorari</w:t>
      </w:r>
      <w:bookmarkEnd w:id="1"/>
    </w:p>
    <w:p w14:paraId="1079730D" w14:textId="77777777" w:rsidR="00E61504" w:rsidRPr="00E61504" w:rsidRDefault="00E61504">
      <w:pPr>
        <w:rPr>
          <w:b/>
          <w:color w:val="000080"/>
          <w:sz w:val="16"/>
          <w:szCs w:val="16"/>
          <w:u w:val="single"/>
        </w:rPr>
      </w:pPr>
    </w:p>
    <w:p w14:paraId="1E3F7D63" w14:textId="77777777" w:rsidR="007B3FC9" w:rsidRPr="007B3FC9" w:rsidRDefault="007B3FC9">
      <w:pPr>
        <w:rPr>
          <w:b/>
          <w:color w:val="000080"/>
          <w:sz w:val="40"/>
          <w:szCs w:val="40"/>
          <w:u w:val="single"/>
        </w:rPr>
      </w:pPr>
      <w:r w:rsidRPr="007B3FC9">
        <w:rPr>
          <w:b/>
          <w:color w:val="000080"/>
          <w:sz w:val="40"/>
          <w:szCs w:val="40"/>
          <w:u w:val="single"/>
        </w:rPr>
        <w:t>Abruzzo</w:t>
      </w:r>
    </w:p>
    <w:p w14:paraId="04B9F345" w14:textId="77777777" w:rsidR="000A35D1" w:rsidRDefault="000A35D1" w:rsidP="000A35D1">
      <w:pPr>
        <w:rPr>
          <w:color w:val="000080"/>
          <w:sz w:val="32"/>
        </w:rPr>
      </w:pPr>
      <w:r>
        <w:rPr>
          <w:color w:val="000080"/>
          <w:sz w:val="32"/>
        </w:rPr>
        <w:t>L’Aquila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33999" w14:paraId="3437F503" w14:textId="77777777" w:rsidTr="000A35D1">
        <w:trPr>
          <w:trHeight w:val="70"/>
        </w:trPr>
        <w:tc>
          <w:tcPr>
            <w:tcW w:w="1843" w:type="dxa"/>
            <w:tcBorders>
              <w:right w:val="single" w:sz="4" w:space="0" w:color="auto"/>
            </w:tcBorders>
            <w:vAlign w:val="center"/>
          </w:tcPr>
          <w:p w14:paraId="6CB6494C" w14:textId="77777777" w:rsidR="00933999" w:rsidRDefault="00933999" w:rsidP="00BA687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26E165" w14:textId="77777777" w:rsidR="00933999" w:rsidRDefault="00D21B4D" w:rsidP="00BA687E">
            <w:pPr>
              <w:rPr>
                <w:snapToGrid w:val="0"/>
              </w:rPr>
            </w:pPr>
            <w:r>
              <w:rPr>
                <w:snapToGrid w:val="0"/>
              </w:rPr>
              <w:t>Ghana</w:t>
            </w:r>
          </w:p>
        </w:tc>
        <w:tc>
          <w:tcPr>
            <w:tcW w:w="4536" w:type="dxa"/>
            <w:tcBorders>
              <w:top w:val="single" w:sz="4" w:space="0" w:color="auto"/>
              <w:left w:val="single" w:sz="4" w:space="0" w:color="auto"/>
              <w:bottom w:val="single" w:sz="4" w:space="0" w:color="auto"/>
              <w:right w:val="single" w:sz="4" w:space="0" w:color="auto"/>
            </w:tcBorders>
            <w:vAlign w:val="center"/>
          </w:tcPr>
          <w:p w14:paraId="76A1B209" w14:textId="77777777" w:rsidR="00933999" w:rsidRDefault="00933999" w:rsidP="00BA687E">
            <w:pPr>
              <w:rPr>
                <w:snapToGrid w:val="0"/>
              </w:rPr>
            </w:pPr>
            <w:r>
              <w:rPr>
                <w:snapToGrid w:val="0"/>
              </w:rPr>
              <w:t>Consolato Onorario</w:t>
            </w:r>
          </w:p>
        </w:tc>
      </w:tr>
      <w:tr w:rsidR="000A35D1" w14:paraId="566B15AC" w14:textId="77777777" w:rsidTr="000A35D1">
        <w:trPr>
          <w:trHeight w:val="70"/>
        </w:trPr>
        <w:tc>
          <w:tcPr>
            <w:tcW w:w="1843" w:type="dxa"/>
            <w:tcBorders>
              <w:right w:val="single" w:sz="4" w:space="0" w:color="auto"/>
            </w:tcBorders>
            <w:vAlign w:val="center"/>
          </w:tcPr>
          <w:p w14:paraId="61BF43BD" w14:textId="77777777" w:rsidR="000A35D1" w:rsidRDefault="000A35D1" w:rsidP="00BA687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9686BA" w14:textId="77777777" w:rsidR="000A35D1" w:rsidRDefault="000A35D1" w:rsidP="00BA687E">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06BB319D" w14:textId="77777777" w:rsidR="000A35D1" w:rsidRDefault="000A35D1" w:rsidP="00BA687E">
            <w:pPr>
              <w:rPr>
                <w:snapToGrid w:val="0"/>
              </w:rPr>
            </w:pPr>
            <w:r>
              <w:rPr>
                <w:snapToGrid w:val="0"/>
              </w:rPr>
              <w:t>Consolato Onorario</w:t>
            </w:r>
          </w:p>
        </w:tc>
      </w:tr>
      <w:tr w:rsidR="00196290" w14:paraId="7D186EBD" w14:textId="77777777" w:rsidTr="000A35D1">
        <w:trPr>
          <w:trHeight w:val="70"/>
        </w:trPr>
        <w:tc>
          <w:tcPr>
            <w:tcW w:w="1843" w:type="dxa"/>
            <w:tcBorders>
              <w:right w:val="single" w:sz="4" w:space="0" w:color="auto"/>
            </w:tcBorders>
            <w:vAlign w:val="center"/>
          </w:tcPr>
          <w:p w14:paraId="3450E893" w14:textId="77777777" w:rsidR="00196290" w:rsidRDefault="00196290" w:rsidP="00BA687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F727BF" w14:textId="7C6EC10F" w:rsidR="00196290" w:rsidRDefault="00196290" w:rsidP="00BA687E">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0ABC83C9" w14:textId="2F9D7176" w:rsidR="00196290" w:rsidRDefault="00196290" w:rsidP="00BA687E">
            <w:pPr>
              <w:rPr>
                <w:snapToGrid w:val="0"/>
              </w:rPr>
            </w:pPr>
            <w:r>
              <w:rPr>
                <w:snapToGrid w:val="0"/>
              </w:rPr>
              <w:t>Consolato Onorario</w:t>
            </w:r>
          </w:p>
        </w:tc>
      </w:tr>
    </w:tbl>
    <w:p w14:paraId="652B5152" w14:textId="77777777" w:rsidR="007B3FC9" w:rsidRDefault="007B3FC9" w:rsidP="007B3FC9">
      <w:pPr>
        <w:pBdr>
          <w:bottom w:val="single" w:sz="6" w:space="1" w:color="auto"/>
        </w:pBdr>
        <w:rPr>
          <w:color w:val="000080"/>
          <w:sz w:val="32"/>
        </w:rPr>
      </w:pPr>
      <w:r>
        <w:rPr>
          <w:color w:val="000080"/>
          <w:sz w:val="32"/>
        </w:rPr>
        <w:t>Pescara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41334" w14:paraId="0496CDD8" w14:textId="77777777">
        <w:tc>
          <w:tcPr>
            <w:tcW w:w="1843" w:type="dxa"/>
            <w:tcBorders>
              <w:right w:val="single" w:sz="4" w:space="0" w:color="auto"/>
            </w:tcBorders>
            <w:vAlign w:val="center"/>
          </w:tcPr>
          <w:p w14:paraId="49DB9340" w14:textId="77777777" w:rsidR="00641334" w:rsidRDefault="006413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ACDDA3" w14:textId="77777777" w:rsidR="00641334" w:rsidRDefault="00641334"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0DBF7276" w14:textId="77777777" w:rsidR="00641334" w:rsidRDefault="00641334" w:rsidP="00AB1C26">
            <w:pPr>
              <w:rPr>
                <w:snapToGrid w:val="0"/>
              </w:rPr>
            </w:pPr>
            <w:r>
              <w:rPr>
                <w:snapToGrid w:val="0"/>
              </w:rPr>
              <w:t>Consolato Onorario</w:t>
            </w:r>
          </w:p>
        </w:tc>
      </w:tr>
      <w:tr w:rsidR="007B3FC9" w14:paraId="07395DED" w14:textId="77777777">
        <w:tc>
          <w:tcPr>
            <w:tcW w:w="1843" w:type="dxa"/>
            <w:tcBorders>
              <w:right w:val="single" w:sz="4" w:space="0" w:color="auto"/>
            </w:tcBorders>
            <w:vAlign w:val="center"/>
          </w:tcPr>
          <w:p w14:paraId="28639B0E" w14:textId="77777777" w:rsidR="007B3FC9" w:rsidRDefault="007B3FC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403BC9" w14:textId="77777777" w:rsidR="007B3FC9" w:rsidRDefault="007B3FC9"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B423D61" w14:textId="77777777" w:rsidR="007B3FC9" w:rsidRDefault="007B3FC9" w:rsidP="00AB1C26">
            <w:pPr>
              <w:rPr>
                <w:snapToGrid w:val="0"/>
              </w:rPr>
            </w:pPr>
            <w:r>
              <w:rPr>
                <w:snapToGrid w:val="0"/>
              </w:rPr>
              <w:t>Consolato Onorario</w:t>
            </w:r>
          </w:p>
        </w:tc>
      </w:tr>
    </w:tbl>
    <w:p w14:paraId="3ED4FC9A" w14:textId="77777777" w:rsidR="00FF4C66" w:rsidRDefault="00FF4C66" w:rsidP="00FF4C66">
      <w:pPr>
        <w:pBdr>
          <w:bottom w:val="single" w:sz="6" w:space="1" w:color="auto"/>
        </w:pBdr>
        <w:rPr>
          <w:color w:val="000080"/>
          <w:sz w:val="32"/>
        </w:rPr>
      </w:pPr>
      <w:r>
        <w:rPr>
          <w:color w:val="000080"/>
          <w:sz w:val="32"/>
        </w:rPr>
        <w:t>Teramo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4074F" w14:paraId="1F5B9597" w14:textId="77777777" w:rsidTr="00344AD7">
        <w:tc>
          <w:tcPr>
            <w:tcW w:w="1843" w:type="dxa"/>
            <w:tcBorders>
              <w:right w:val="single" w:sz="4" w:space="0" w:color="auto"/>
            </w:tcBorders>
            <w:vAlign w:val="center"/>
          </w:tcPr>
          <w:p w14:paraId="2EB7970E" w14:textId="77777777" w:rsidR="0074074F" w:rsidRDefault="0074074F" w:rsidP="00344AD7">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2ABE6A" w14:textId="77777777" w:rsidR="0074074F" w:rsidRDefault="0074074F" w:rsidP="00344AD7">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06D7C98B" w14:textId="77777777" w:rsidR="0074074F" w:rsidRDefault="0074074F" w:rsidP="00344AD7">
            <w:pPr>
              <w:rPr>
                <w:snapToGrid w:val="0"/>
              </w:rPr>
            </w:pPr>
            <w:r>
              <w:rPr>
                <w:snapToGrid w:val="0"/>
              </w:rPr>
              <w:t>Consolato Onorario</w:t>
            </w:r>
          </w:p>
        </w:tc>
      </w:tr>
    </w:tbl>
    <w:p w14:paraId="17868F42" w14:textId="77777777" w:rsidR="007F556A" w:rsidRPr="007F556A" w:rsidRDefault="007F556A" w:rsidP="007B3FC9">
      <w:pPr>
        <w:rPr>
          <w:b/>
          <w:color w:val="000080"/>
          <w:sz w:val="4"/>
          <w:szCs w:val="4"/>
          <w:u w:val="single"/>
        </w:rPr>
      </w:pPr>
    </w:p>
    <w:p w14:paraId="2032A2CE" w14:textId="77777777" w:rsidR="001A431F" w:rsidRPr="001A431F" w:rsidRDefault="001A431F" w:rsidP="007B3FC9">
      <w:pPr>
        <w:rPr>
          <w:b/>
          <w:color w:val="000080"/>
          <w:sz w:val="16"/>
          <w:szCs w:val="16"/>
          <w:u w:val="single"/>
        </w:rPr>
      </w:pPr>
    </w:p>
    <w:p w14:paraId="519C8BC8" w14:textId="77777777" w:rsidR="007B3FC9" w:rsidRPr="007B3FC9" w:rsidRDefault="007B3FC9" w:rsidP="007B3FC9">
      <w:pPr>
        <w:rPr>
          <w:b/>
          <w:color w:val="000080"/>
          <w:sz w:val="40"/>
          <w:szCs w:val="40"/>
          <w:u w:val="single"/>
        </w:rPr>
      </w:pPr>
      <w:r>
        <w:rPr>
          <w:b/>
          <w:color w:val="000080"/>
          <w:sz w:val="40"/>
          <w:szCs w:val="40"/>
          <w:u w:val="single"/>
        </w:rPr>
        <w:t>Calabria</w:t>
      </w:r>
    </w:p>
    <w:p w14:paraId="7DAB546A" w14:textId="77777777" w:rsidR="00424A05" w:rsidRDefault="00424A05" w:rsidP="00424A05">
      <w:pPr>
        <w:pBdr>
          <w:bottom w:val="single" w:sz="6" w:space="1" w:color="auto"/>
        </w:pBdr>
        <w:rPr>
          <w:color w:val="000080"/>
          <w:sz w:val="32"/>
        </w:rPr>
      </w:pPr>
      <w:r>
        <w:rPr>
          <w:color w:val="000080"/>
          <w:sz w:val="32"/>
        </w:rPr>
        <w:t>Catanzaro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D71DB2" w14:paraId="6F2329A9" w14:textId="77777777">
        <w:tc>
          <w:tcPr>
            <w:tcW w:w="1843" w:type="dxa"/>
            <w:tcBorders>
              <w:right w:val="single" w:sz="4" w:space="0" w:color="auto"/>
            </w:tcBorders>
            <w:vAlign w:val="center"/>
          </w:tcPr>
          <w:p w14:paraId="30D261C4" w14:textId="77777777" w:rsidR="00D71DB2" w:rsidRDefault="00D71DB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1FD6E67" w14:textId="77777777" w:rsidR="00D71DB2" w:rsidRDefault="00D71DB2"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428122DC" w14:textId="77777777" w:rsidR="00D71DB2" w:rsidRDefault="00D71DB2" w:rsidP="00AB1C26">
            <w:pPr>
              <w:rPr>
                <w:snapToGrid w:val="0"/>
              </w:rPr>
            </w:pPr>
            <w:r>
              <w:rPr>
                <w:snapToGrid w:val="0"/>
              </w:rPr>
              <w:t>Consolato Onorario</w:t>
            </w:r>
          </w:p>
        </w:tc>
      </w:tr>
      <w:tr w:rsidR="00424A05" w14:paraId="477BC37F" w14:textId="77777777">
        <w:tc>
          <w:tcPr>
            <w:tcW w:w="1843" w:type="dxa"/>
            <w:tcBorders>
              <w:right w:val="single" w:sz="4" w:space="0" w:color="auto"/>
            </w:tcBorders>
            <w:vAlign w:val="center"/>
          </w:tcPr>
          <w:p w14:paraId="33022D22" w14:textId="77777777" w:rsidR="00424A05" w:rsidRDefault="00424A0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8A4B30" w14:textId="77777777" w:rsidR="00424A05" w:rsidRDefault="006C7A13"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55736879" w14:textId="77777777" w:rsidR="00424A05" w:rsidRDefault="00424A05" w:rsidP="00AB1C26">
            <w:pPr>
              <w:rPr>
                <w:snapToGrid w:val="0"/>
              </w:rPr>
            </w:pPr>
            <w:r>
              <w:rPr>
                <w:snapToGrid w:val="0"/>
              </w:rPr>
              <w:t>Consolato Onorario</w:t>
            </w:r>
          </w:p>
        </w:tc>
      </w:tr>
      <w:tr w:rsidR="006C7A13" w14:paraId="2D25BEA4" w14:textId="77777777">
        <w:tc>
          <w:tcPr>
            <w:tcW w:w="1843" w:type="dxa"/>
            <w:tcBorders>
              <w:right w:val="single" w:sz="4" w:space="0" w:color="auto"/>
            </w:tcBorders>
            <w:vAlign w:val="center"/>
          </w:tcPr>
          <w:p w14:paraId="7207BB4C" w14:textId="77777777" w:rsidR="006C7A13" w:rsidRDefault="006C7A1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A93C7C" w14:textId="77777777" w:rsidR="006C7A13" w:rsidRDefault="006C7A13"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50822DD9" w14:textId="77777777" w:rsidR="006C7A13" w:rsidRDefault="006C7A13" w:rsidP="00AB1C26">
            <w:pPr>
              <w:rPr>
                <w:snapToGrid w:val="0"/>
              </w:rPr>
            </w:pPr>
            <w:r>
              <w:rPr>
                <w:snapToGrid w:val="0"/>
              </w:rPr>
              <w:t>Consolato Onorario</w:t>
            </w:r>
          </w:p>
        </w:tc>
      </w:tr>
    </w:tbl>
    <w:p w14:paraId="1C0F6722" w14:textId="77777777" w:rsidR="00424A05" w:rsidRDefault="00424A05" w:rsidP="00424A05">
      <w:pPr>
        <w:pBdr>
          <w:bottom w:val="single" w:sz="6" w:space="1" w:color="auto"/>
        </w:pBdr>
        <w:rPr>
          <w:color w:val="000080"/>
          <w:sz w:val="32"/>
        </w:rPr>
      </w:pPr>
      <w:r>
        <w:rPr>
          <w:color w:val="000080"/>
          <w:sz w:val="32"/>
        </w:rPr>
        <w:t xml:space="preserve">Cosenza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00546" w14:paraId="7D19FCE2" w14:textId="77777777">
        <w:tc>
          <w:tcPr>
            <w:tcW w:w="1843" w:type="dxa"/>
            <w:tcBorders>
              <w:right w:val="single" w:sz="4" w:space="0" w:color="auto"/>
            </w:tcBorders>
            <w:vAlign w:val="center"/>
          </w:tcPr>
          <w:p w14:paraId="3F895CBB" w14:textId="77777777" w:rsidR="00B00546" w:rsidRDefault="00B0054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B738E5" w14:textId="46C15F5B" w:rsidR="00B00546" w:rsidRDefault="00B00546"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770E5D30" w14:textId="3A4456A6" w:rsidR="00B00546" w:rsidRDefault="00B00546" w:rsidP="00AB1C26">
            <w:pPr>
              <w:rPr>
                <w:snapToGrid w:val="0"/>
              </w:rPr>
            </w:pPr>
            <w:r>
              <w:rPr>
                <w:snapToGrid w:val="0"/>
              </w:rPr>
              <w:t>Consolato Onorario</w:t>
            </w:r>
          </w:p>
        </w:tc>
      </w:tr>
      <w:tr w:rsidR="007549A1" w14:paraId="1460C085" w14:textId="77777777">
        <w:tc>
          <w:tcPr>
            <w:tcW w:w="1843" w:type="dxa"/>
            <w:tcBorders>
              <w:right w:val="single" w:sz="4" w:space="0" w:color="auto"/>
            </w:tcBorders>
            <w:vAlign w:val="center"/>
          </w:tcPr>
          <w:p w14:paraId="09496B3D" w14:textId="77777777" w:rsidR="007549A1" w:rsidRDefault="007549A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A3BFC7" w14:textId="056165E8" w:rsidR="007549A1" w:rsidRDefault="007549A1" w:rsidP="00AB1C26">
            <w:pPr>
              <w:rPr>
                <w:snapToGrid w:val="0"/>
              </w:rPr>
            </w:pPr>
            <w:r>
              <w:rPr>
                <w:snapToGrid w:val="0"/>
              </w:rPr>
              <w:t>Kyrgyzstan</w:t>
            </w:r>
          </w:p>
        </w:tc>
        <w:tc>
          <w:tcPr>
            <w:tcW w:w="4536" w:type="dxa"/>
            <w:tcBorders>
              <w:top w:val="single" w:sz="4" w:space="0" w:color="auto"/>
              <w:left w:val="single" w:sz="4" w:space="0" w:color="auto"/>
              <w:bottom w:val="single" w:sz="4" w:space="0" w:color="auto"/>
              <w:right w:val="single" w:sz="4" w:space="0" w:color="auto"/>
            </w:tcBorders>
            <w:vAlign w:val="center"/>
          </w:tcPr>
          <w:p w14:paraId="05010D1D" w14:textId="5F6323FB" w:rsidR="007549A1" w:rsidRDefault="007549A1" w:rsidP="00AB1C26">
            <w:pPr>
              <w:rPr>
                <w:snapToGrid w:val="0"/>
              </w:rPr>
            </w:pPr>
            <w:r>
              <w:rPr>
                <w:snapToGrid w:val="0"/>
              </w:rPr>
              <w:t>Consolato Onorario</w:t>
            </w:r>
          </w:p>
        </w:tc>
      </w:tr>
      <w:tr w:rsidR="00F85591" w14:paraId="2C379D8A" w14:textId="77777777">
        <w:tc>
          <w:tcPr>
            <w:tcW w:w="1843" w:type="dxa"/>
            <w:tcBorders>
              <w:right w:val="single" w:sz="4" w:space="0" w:color="auto"/>
            </w:tcBorders>
            <w:vAlign w:val="center"/>
          </w:tcPr>
          <w:p w14:paraId="15F436C1" w14:textId="77777777" w:rsidR="00F85591" w:rsidRDefault="00F8559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E554D1" w14:textId="77777777" w:rsidR="00F85591" w:rsidRDefault="00F85591" w:rsidP="00AB1C26">
            <w:pPr>
              <w:rPr>
                <w:snapToGrid w:val="0"/>
              </w:rPr>
            </w:pPr>
            <w:r>
              <w:rPr>
                <w:snapToGrid w:val="0"/>
              </w:rPr>
              <w:t>Stati Uniti Messicani</w:t>
            </w:r>
          </w:p>
        </w:tc>
        <w:tc>
          <w:tcPr>
            <w:tcW w:w="4536" w:type="dxa"/>
            <w:tcBorders>
              <w:top w:val="single" w:sz="4" w:space="0" w:color="auto"/>
              <w:left w:val="single" w:sz="4" w:space="0" w:color="auto"/>
              <w:bottom w:val="single" w:sz="4" w:space="0" w:color="auto"/>
              <w:right w:val="single" w:sz="4" w:space="0" w:color="auto"/>
            </w:tcBorders>
            <w:vAlign w:val="center"/>
          </w:tcPr>
          <w:p w14:paraId="7CF3B36F" w14:textId="77777777" w:rsidR="00F85591" w:rsidRDefault="00F85591" w:rsidP="00AB1C26">
            <w:pPr>
              <w:rPr>
                <w:snapToGrid w:val="0"/>
              </w:rPr>
            </w:pPr>
            <w:r>
              <w:rPr>
                <w:snapToGrid w:val="0"/>
              </w:rPr>
              <w:t>Consolato Onorario</w:t>
            </w:r>
          </w:p>
        </w:tc>
      </w:tr>
    </w:tbl>
    <w:p w14:paraId="6CA3867B" w14:textId="77777777" w:rsidR="0036331F" w:rsidRDefault="0036331F" w:rsidP="0036331F">
      <w:pPr>
        <w:pBdr>
          <w:bottom w:val="single" w:sz="6" w:space="1" w:color="auto"/>
        </w:pBdr>
        <w:rPr>
          <w:color w:val="000080"/>
          <w:sz w:val="32"/>
        </w:rPr>
      </w:pPr>
      <w:r>
        <w:rPr>
          <w:color w:val="000080"/>
          <w:sz w:val="32"/>
        </w:rPr>
        <w:t>Reggio Calabria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84674" w14:paraId="5168E51B" w14:textId="77777777">
        <w:tc>
          <w:tcPr>
            <w:tcW w:w="1843" w:type="dxa"/>
            <w:tcBorders>
              <w:right w:val="single" w:sz="4" w:space="0" w:color="auto"/>
            </w:tcBorders>
            <w:vAlign w:val="center"/>
          </w:tcPr>
          <w:p w14:paraId="586B043C" w14:textId="77777777" w:rsidR="00284674" w:rsidRDefault="002846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8E4CD6" w14:textId="77777777" w:rsidR="00284674" w:rsidRDefault="00284674"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1A267BD2" w14:textId="77777777" w:rsidR="00284674" w:rsidRDefault="00284674" w:rsidP="00DB0F5C">
            <w:pPr>
              <w:rPr>
                <w:snapToGrid w:val="0"/>
              </w:rPr>
            </w:pPr>
            <w:r>
              <w:rPr>
                <w:snapToGrid w:val="0"/>
              </w:rPr>
              <w:t>Consolato Onorario</w:t>
            </w:r>
          </w:p>
        </w:tc>
      </w:tr>
      <w:tr w:rsidR="000062F3" w14:paraId="7427DDA2" w14:textId="77777777">
        <w:tc>
          <w:tcPr>
            <w:tcW w:w="1843" w:type="dxa"/>
            <w:tcBorders>
              <w:right w:val="single" w:sz="4" w:space="0" w:color="auto"/>
            </w:tcBorders>
            <w:vAlign w:val="center"/>
          </w:tcPr>
          <w:p w14:paraId="402A1107" w14:textId="77777777" w:rsidR="000062F3" w:rsidRDefault="000062F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DC19AD" w14:textId="77777777" w:rsidR="000062F3" w:rsidRDefault="000062F3"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1ED1DD6A" w14:textId="77777777" w:rsidR="000062F3" w:rsidRDefault="000062F3" w:rsidP="00DB0F5C">
            <w:pPr>
              <w:rPr>
                <w:snapToGrid w:val="0"/>
              </w:rPr>
            </w:pPr>
            <w:r>
              <w:rPr>
                <w:snapToGrid w:val="0"/>
              </w:rPr>
              <w:t>Consolato Onorario</w:t>
            </w:r>
          </w:p>
        </w:tc>
      </w:tr>
      <w:tr w:rsidR="000E1BDE" w14:paraId="05C999CC" w14:textId="77777777">
        <w:tc>
          <w:tcPr>
            <w:tcW w:w="1843" w:type="dxa"/>
            <w:tcBorders>
              <w:right w:val="single" w:sz="4" w:space="0" w:color="auto"/>
            </w:tcBorders>
            <w:vAlign w:val="center"/>
          </w:tcPr>
          <w:p w14:paraId="386E7D8C" w14:textId="77777777" w:rsidR="000E1BDE" w:rsidRDefault="000E1BDE" w:rsidP="00AB1C26">
            <w:pPr>
              <w:pStyle w:val="Pidipagina"/>
              <w:tabs>
                <w:tab w:val="clear" w:pos="4819"/>
                <w:tab w:val="clear" w:pos="9638"/>
              </w:tabs>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D33AB5" w14:textId="77777777" w:rsidR="000E1BDE" w:rsidRDefault="000E1BDE" w:rsidP="00AB1C26">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1F7FD2E0" w14:textId="77777777" w:rsidR="000E1BDE" w:rsidRDefault="000E1BDE" w:rsidP="00AB1C26">
            <w:pPr>
              <w:rPr>
                <w:snapToGrid w:val="0"/>
              </w:rPr>
            </w:pPr>
            <w:r>
              <w:rPr>
                <w:snapToGrid w:val="0"/>
              </w:rPr>
              <w:t>Consolato Onorario</w:t>
            </w:r>
          </w:p>
        </w:tc>
      </w:tr>
      <w:tr w:rsidR="0036331F" w14:paraId="66DAA6DF" w14:textId="77777777">
        <w:tc>
          <w:tcPr>
            <w:tcW w:w="1843" w:type="dxa"/>
            <w:tcBorders>
              <w:right w:val="single" w:sz="4" w:space="0" w:color="auto"/>
            </w:tcBorders>
            <w:vAlign w:val="center"/>
          </w:tcPr>
          <w:p w14:paraId="221DD6FE" w14:textId="77777777" w:rsidR="0036331F" w:rsidRDefault="0036331F" w:rsidP="00AB1C26">
            <w:pPr>
              <w:pStyle w:val="Pidipagina"/>
              <w:tabs>
                <w:tab w:val="clear" w:pos="4819"/>
                <w:tab w:val="clear" w:pos="9638"/>
              </w:tabs>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CD845F" w14:textId="77777777" w:rsidR="0036331F" w:rsidRDefault="0036331F"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005C0FE6" w14:textId="77777777" w:rsidR="0036331F" w:rsidRDefault="0036331F" w:rsidP="00AB1C26">
            <w:pPr>
              <w:rPr>
                <w:snapToGrid w:val="0"/>
              </w:rPr>
            </w:pPr>
            <w:r>
              <w:rPr>
                <w:snapToGrid w:val="0"/>
              </w:rPr>
              <w:t>Consolato Onorario</w:t>
            </w:r>
          </w:p>
        </w:tc>
      </w:tr>
      <w:tr w:rsidR="0006619A" w14:paraId="565A1BA6" w14:textId="77777777">
        <w:tc>
          <w:tcPr>
            <w:tcW w:w="1843" w:type="dxa"/>
            <w:tcBorders>
              <w:right w:val="single" w:sz="4" w:space="0" w:color="auto"/>
            </w:tcBorders>
            <w:vAlign w:val="center"/>
          </w:tcPr>
          <w:p w14:paraId="6D409B51" w14:textId="77777777" w:rsidR="0006619A" w:rsidRDefault="0006619A" w:rsidP="00AB1C26">
            <w:pPr>
              <w:pStyle w:val="Pidipagina"/>
              <w:tabs>
                <w:tab w:val="clear" w:pos="4819"/>
                <w:tab w:val="clear" w:pos="9638"/>
              </w:tabs>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9366A3" w14:textId="77777777" w:rsidR="0006619A" w:rsidRDefault="0006619A"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4BD570ED" w14:textId="77777777" w:rsidR="0006619A" w:rsidRDefault="0006619A" w:rsidP="00AB1C26">
            <w:pPr>
              <w:rPr>
                <w:snapToGrid w:val="0"/>
              </w:rPr>
            </w:pPr>
            <w:r>
              <w:rPr>
                <w:snapToGrid w:val="0"/>
              </w:rPr>
              <w:t>Consolato Onorario</w:t>
            </w:r>
          </w:p>
        </w:tc>
      </w:tr>
    </w:tbl>
    <w:p w14:paraId="59E38A31" w14:textId="77777777" w:rsidR="00E61504" w:rsidRPr="00E61504" w:rsidRDefault="00E61504" w:rsidP="00C01229">
      <w:pPr>
        <w:rPr>
          <w:b/>
          <w:color w:val="000080"/>
          <w:sz w:val="4"/>
          <w:szCs w:val="4"/>
          <w:u w:val="single"/>
        </w:rPr>
      </w:pPr>
    </w:p>
    <w:p w14:paraId="0939604E" w14:textId="77777777" w:rsidR="00C01229" w:rsidRPr="007B3FC9" w:rsidRDefault="00C01229" w:rsidP="00C01229">
      <w:pPr>
        <w:rPr>
          <w:b/>
          <w:color w:val="000080"/>
          <w:sz w:val="40"/>
          <w:szCs w:val="40"/>
          <w:u w:val="single"/>
        </w:rPr>
      </w:pPr>
      <w:r>
        <w:rPr>
          <w:b/>
          <w:color w:val="000080"/>
          <w:sz w:val="40"/>
          <w:szCs w:val="40"/>
          <w:u w:val="single"/>
        </w:rPr>
        <w:t>Campania</w:t>
      </w:r>
    </w:p>
    <w:p w14:paraId="79305664" w14:textId="77777777" w:rsidR="00C01229" w:rsidRDefault="00C01229" w:rsidP="00C01229">
      <w:pPr>
        <w:pBdr>
          <w:bottom w:val="single" w:sz="6" w:space="1" w:color="auto"/>
        </w:pBdr>
        <w:rPr>
          <w:color w:val="000080"/>
          <w:sz w:val="32"/>
        </w:rPr>
      </w:pPr>
      <w:r>
        <w:rPr>
          <w:color w:val="000080"/>
          <w:sz w:val="32"/>
        </w:rPr>
        <w:t>Anacapri (NA)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01229" w14:paraId="2661D2CE" w14:textId="77777777">
        <w:tc>
          <w:tcPr>
            <w:tcW w:w="1843" w:type="dxa"/>
            <w:tcBorders>
              <w:right w:val="single" w:sz="4" w:space="0" w:color="auto"/>
            </w:tcBorders>
            <w:vAlign w:val="center"/>
          </w:tcPr>
          <w:p w14:paraId="4E6F3429"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B30F039" w14:textId="77777777" w:rsidR="00C01229" w:rsidRDefault="00C01229"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3F7C80B1" w14:textId="77777777" w:rsidR="00C01229" w:rsidRDefault="00C01229" w:rsidP="00AB1C26">
            <w:pPr>
              <w:rPr>
                <w:snapToGrid w:val="0"/>
              </w:rPr>
            </w:pPr>
            <w:r>
              <w:rPr>
                <w:snapToGrid w:val="0"/>
              </w:rPr>
              <w:t xml:space="preserve">Consolato Onorario </w:t>
            </w:r>
          </w:p>
        </w:tc>
      </w:tr>
    </w:tbl>
    <w:p w14:paraId="11E0EDC6" w14:textId="77777777" w:rsidR="008E157E" w:rsidRDefault="008E157E" w:rsidP="008E157E">
      <w:pPr>
        <w:pBdr>
          <w:bottom w:val="single" w:sz="6" w:space="1" w:color="auto"/>
        </w:pBdr>
        <w:rPr>
          <w:color w:val="000080"/>
          <w:sz w:val="32"/>
        </w:rPr>
      </w:pPr>
      <w:r>
        <w:rPr>
          <w:color w:val="000080"/>
          <w:sz w:val="32"/>
        </w:rPr>
        <w:t>Caserta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E157E" w14:paraId="6BF620BA" w14:textId="77777777" w:rsidTr="00EE0BF3">
        <w:tc>
          <w:tcPr>
            <w:tcW w:w="1843" w:type="dxa"/>
            <w:tcBorders>
              <w:right w:val="single" w:sz="4" w:space="0" w:color="auto"/>
            </w:tcBorders>
            <w:vAlign w:val="center"/>
          </w:tcPr>
          <w:p w14:paraId="7D0E7C99" w14:textId="77777777" w:rsidR="008E157E" w:rsidRDefault="008E157E" w:rsidP="00EE0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CEF836" w14:textId="77777777" w:rsidR="008E157E" w:rsidRDefault="008E157E" w:rsidP="00EE0BF3">
            <w:pPr>
              <w:rPr>
                <w:snapToGrid w:val="0"/>
              </w:rPr>
            </w:pPr>
            <w:r>
              <w:rPr>
                <w:snapToGrid w:val="0"/>
              </w:rPr>
              <w:t>India</w:t>
            </w:r>
          </w:p>
        </w:tc>
        <w:tc>
          <w:tcPr>
            <w:tcW w:w="4536" w:type="dxa"/>
            <w:tcBorders>
              <w:top w:val="single" w:sz="4" w:space="0" w:color="auto"/>
              <w:left w:val="single" w:sz="4" w:space="0" w:color="auto"/>
              <w:bottom w:val="single" w:sz="4" w:space="0" w:color="auto"/>
              <w:right w:val="single" w:sz="4" w:space="0" w:color="auto"/>
            </w:tcBorders>
            <w:vAlign w:val="center"/>
          </w:tcPr>
          <w:p w14:paraId="3215088F" w14:textId="77777777" w:rsidR="008E157E" w:rsidRDefault="008E157E" w:rsidP="00EE0BF3">
            <w:pPr>
              <w:rPr>
                <w:snapToGrid w:val="0"/>
              </w:rPr>
            </w:pPr>
            <w:r>
              <w:rPr>
                <w:snapToGrid w:val="0"/>
              </w:rPr>
              <w:t xml:space="preserve">Consolato Onorario </w:t>
            </w:r>
          </w:p>
        </w:tc>
      </w:tr>
    </w:tbl>
    <w:p w14:paraId="5C52640C" w14:textId="77777777" w:rsidR="00685A21" w:rsidRDefault="00685A21" w:rsidP="00A66DC6">
      <w:pPr>
        <w:pBdr>
          <w:bottom w:val="single" w:sz="6" w:space="0" w:color="auto"/>
        </w:pBdr>
        <w:rPr>
          <w:color w:val="000080"/>
          <w:sz w:val="32"/>
        </w:rPr>
      </w:pPr>
      <w:r>
        <w:rPr>
          <w:color w:val="000080"/>
          <w:sz w:val="32"/>
        </w:rPr>
        <w:t>Benevento</w:t>
      </w: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85A21" w14:paraId="0BAC5306" w14:textId="77777777" w:rsidTr="00380518">
        <w:tc>
          <w:tcPr>
            <w:tcW w:w="1843" w:type="dxa"/>
            <w:tcBorders>
              <w:right w:val="single" w:sz="4" w:space="0" w:color="auto"/>
            </w:tcBorders>
            <w:vAlign w:val="center"/>
          </w:tcPr>
          <w:p w14:paraId="5FD51087" w14:textId="77777777" w:rsidR="00685A21" w:rsidRDefault="00685A21" w:rsidP="0038051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E7E1AA" w14:textId="77777777" w:rsidR="00685A21" w:rsidRDefault="00685A21" w:rsidP="00380518">
            <w:pPr>
              <w:rPr>
                <w:snapToGrid w:val="0"/>
              </w:rPr>
            </w:pPr>
            <w:r>
              <w:rPr>
                <w:snapToGrid w:val="0"/>
              </w:rPr>
              <w:t>Kyrgyzstan</w:t>
            </w:r>
          </w:p>
        </w:tc>
        <w:tc>
          <w:tcPr>
            <w:tcW w:w="4536" w:type="dxa"/>
            <w:tcBorders>
              <w:top w:val="single" w:sz="4" w:space="0" w:color="auto"/>
              <w:left w:val="single" w:sz="4" w:space="0" w:color="auto"/>
              <w:bottom w:val="single" w:sz="4" w:space="0" w:color="auto"/>
              <w:right w:val="single" w:sz="4" w:space="0" w:color="auto"/>
            </w:tcBorders>
            <w:vAlign w:val="center"/>
          </w:tcPr>
          <w:p w14:paraId="59C8E955" w14:textId="77777777" w:rsidR="00685A21" w:rsidRDefault="00685A21" w:rsidP="00380518">
            <w:pPr>
              <w:rPr>
                <w:snapToGrid w:val="0"/>
              </w:rPr>
            </w:pPr>
            <w:r>
              <w:rPr>
                <w:snapToGrid w:val="0"/>
              </w:rPr>
              <w:t>Consolato Onorario</w:t>
            </w:r>
          </w:p>
        </w:tc>
      </w:tr>
    </w:tbl>
    <w:p w14:paraId="6CF9CB4B" w14:textId="77777777" w:rsidR="00421BB9" w:rsidRPr="00641334" w:rsidRDefault="00421BB9" w:rsidP="00A66DC6">
      <w:pPr>
        <w:pBdr>
          <w:bottom w:val="single" w:sz="6" w:space="0" w:color="auto"/>
        </w:pBdr>
        <w:rPr>
          <w:color w:val="000080"/>
          <w:sz w:val="22"/>
          <w:szCs w:val="22"/>
        </w:rPr>
      </w:pPr>
    </w:p>
    <w:p w14:paraId="45F8EC57" w14:textId="77777777" w:rsidR="00C01229" w:rsidRDefault="00C01229" w:rsidP="00A66DC6">
      <w:pPr>
        <w:pBdr>
          <w:bottom w:val="single" w:sz="6" w:space="0" w:color="auto"/>
        </w:pBdr>
        <w:rPr>
          <w:color w:val="000080"/>
          <w:sz w:val="32"/>
        </w:rPr>
      </w:pPr>
      <w:r>
        <w:rPr>
          <w:color w:val="000080"/>
          <w:sz w:val="32"/>
        </w:rPr>
        <w:t>Napoli</w:t>
      </w:r>
    </w:p>
    <w:p w14:paraId="798F9540" w14:textId="77777777" w:rsidR="00C01229" w:rsidRPr="00CA26A4" w:rsidRDefault="00C01229" w:rsidP="00A66DC6">
      <w:pPr>
        <w:pBdr>
          <w:bottom w:val="single" w:sz="6" w:space="1" w:color="auto"/>
        </w:pBdr>
        <w:rPr>
          <w:color w:val="000080"/>
          <w:sz w:val="16"/>
          <w:szCs w:val="16"/>
        </w:rPr>
      </w:pP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01229" w14:paraId="5616C284" w14:textId="77777777">
        <w:tc>
          <w:tcPr>
            <w:tcW w:w="1843" w:type="dxa"/>
            <w:tcBorders>
              <w:right w:val="single" w:sz="4" w:space="0" w:color="auto"/>
            </w:tcBorders>
            <w:vAlign w:val="center"/>
          </w:tcPr>
          <w:p w14:paraId="145DBBAD"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F5A666" w14:textId="77777777" w:rsidR="00C01229" w:rsidRDefault="004029B6" w:rsidP="00AB1C26">
            <w:pPr>
              <w:rPr>
                <w:snapToGrid w:val="0"/>
              </w:rPr>
            </w:pPr>
            <w:r>
              <w:rPr>
                <w:snapToGrid w:val="0"/>
              </w:rPr>
              <w:t>Algeria</w:t>
            </w:r>
          </w:p>
        </w:tc>
        <w:tc>
          <w:tcPr>
            <w:tcW w:w="4536" w:type="dxa"/>
            <w:tcBorders>
              <w:top w:val="single" w:sz="4" w:space="0" w:color="auto"/>
              <w:left w:val="single" w:sz="4" w:space="0" w:color="auto"/>
              <w:bottom w:val="single" w:sz="4" w:space="0" w:color="auto"/>
              <w:right w:val="single" w:sz="4" w:space="0" w:color="auto"/>
            </w:tcBorders>
            <w:vAlign w:val="center"/>
          </w:tcPr>
          <w:p w14:paraId="6CFD8CFD" w14:textId="77777777" w:rsidR="00C01229" w:rsidRDefault="004029B6" w:rsidP="00AB1C26">
            <w:pPr>
              <w:rPr>
                <w:snapToGrid w:val="0"/>
              </w:rPr>
            </w:pPr>
            <w:r>
              <w:rPr>
                <w:snapToGrid w:val="0"/>
              </w:rPr>
              <w:t>Consolato Generale</w:t>
            </w:r>
          </w:p>
        </w:tc>
      </w:tr>
      <w:tr w:rsidR="004029B6" w14:paraId="61E5A5F0" w14:textId="77777777">
        <w:tc>
          <w:tcPr>
            <w:tcW w:w="1843" w:type="dxa"/>
            <w:tcBorders>
              <w:right w:val="single" w:sz="4" w:space="0" w:color="auto"/>
            </w:tcBorders>
            <w:vAlign w:val="center"/>
          </w:tcPr>
          <w:p w14:paraId="42311E7D" w14:textId="77777777" w:rsidR="004029B6" w:rsidRDefault="004029B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6B87C2" w14:textId="77777777" w:rsidR="004029B6" w:rsidRDefault="004029B6"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45442253" w14:textId="77777777" w:rsidR="004029B6" w:rsidRDefault="004029B6" w:rsidP="00AB1C26">
            <w:pPr>
              <w:rPr>
                <w:snapToGrid w:val="0"/>
              </w:rPr>
            </w:pPr>
            <w:r>
              <w:rPr>
                <w:snapToGrid w:val="0"/>
              </w:rPr>
              <w:t>Consolato Onorario</w:t>
            </w:r>
          </w:p>
        </w:tc>
      </w:tr>
      <w:tr w:rsidR="00F854AF" w14:paraId="6CE042A8" w14:textId="77777777">
        <w:tc>
          <w:tcPr>
            <w:tcW w:w="1843" w:type="dxa"/>
            <w:tcBorders>
              <w:right w:val="single" w:sz="4" w:space="0" w:color="auto"/>
            </w:tcBorders>
            <w:vAlign w:val="center"/>
          </w:tcPr>
          <w:p w14:paraId="421BD595" w14:textId="77777777" w:rsidR="00F854AF" w:rsidRDefault="00F854A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DD9676" w14:textId="77777777" w:rsidR="00F854AF" w:rsidRDefault="00F854AF"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0FE204D6" w14:textId="77777777" w:rsidR="00F854AF" w:rsidRDefault="00F854AF" w:rsidP="00AB1C26">
            <w:pPr>
              <w:rPr>
                <w:snapToGrid w:val="0"/>
              </w:rPr>
            </w:pPr>
            <w:r>
              <w:rPr>
                <w:snapToGrid w:val="0"/>
              </w:rPr>
              <w:t>Consolato Generale Onorario</w:t>
            </w:r>
          </w:p>
        </w:tc>
      </w:tr>
      <w:tr w:rsidR="00C01229" w14:paraId="00956DDC" w14:textId="77777777">
        <w:tc>
          <w:tcPr>
            <w:tcW w:w="1843" w:type="dxa"/>
            <w:tcBorders>
              <w:right w:val="single" w:sz="4" w:space="0" w:color="auto"/>
            </w:tcBorders>
            <w:vAlign w:val="center"/>
          </w:tcPr>
          <w:p w14:paraId="726A1AB8"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8FF010" w14:textId="77777777" w:rsidR="00C01229" w:rsidRDefault="00C01229"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0BF99352" w14:textId="77777777" w:rsidR="00C01229" w:rsidRDefault="00C01229" w:rsidP="00AB1C26">
            <w:pPr>
              <w:rPr>
                <w:snapToGrid w:val="0"/>
              </w:rPr>
            </w:pPr>
            <w:r>
              <w:rPr>
                <w:snapToGrid w:val="0"/>
              </w:rPr>
              <w:t>Consolato Onorario</w:t>
            </w:r>
          </w:p>
        </w:tc>
      </w:tr>
      <w:tr w:rsidR="00C01229" w14:paraId="124BC167" w14:textId="77777777">
        <w:tc>
          <w:tcPr>
            <w:tcW w:w="1843" w:type="dxa"/>
            <w:tcBorders>
              <w:right w:val="single" w:sz="4" w:space="0" w:color="auto"/>
            </w:tcBorders>
            <w:vAlign w:val="center"/>
          </w:tcPr>
          <w:p w14:paraId="7FA445D1"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176C45" w14:textId="77777777" w:rsidR="00C01229" w:rsidRDefault="00C01229"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09A17680" w14:textId="77777777" w:rsidR="00C01229" w:rsidRDefault="00C01229" w:rsidP="00AB1C26">
            <w:pPr>
              <w:rPr>
                <w:snapToGrid w:val="0"/>
              </w:rPr>
            </w:pPr>
            <w:r>
              <w:rPr>
                <w:snapToGrid w:val="0"/>
              </w:rPr>
              <w:t>Consolato Onorario</w:t>
            </w:r>
          </w:p>
        </w:tc>
      </w:tr>
      <w:tr w:rsidR="00E44851" w14:paraId="74999BE2" w14:textId="77777777">
        <w:tc>
          <w:tcPr>
            <w:tcW w:w="1843" w:type="dxa"/>
            <w:tcBorders>
              <w:right w:val="single" w:sz="4" w:space="0" w:color="auto"/>
            </w:tcBorders>
            <w:vAlign w:val="center"/>
          </w:tcPr>
          <w:p w14:paraId="7F474908" w14:textId="77777777" w:rsidR="00E44851" w:rsidRDefault="00E448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C9B615" w14:textId="77777777" w:rsidR="00E44851" w:rsidRDefault="00E44851" w:rsidP="00AB1C26">
            <w:pPr>
              <w:rPr>
                <w:snapToGrid w:val="0"/>
              </w:rPr>
            </w:pPr>
            <w:r>
              <w:rPr>
                <w:snapToGrid w:val="0"/>
              </w:rPr>
              <w:t>Benin</w:t>
            </w:r>
          </w:p>
        </w:tc>
        <w:tc>
          <w:tcPr>
            <w:tcW w:w="4536" w:type="dxa"/>
            <w:tcBorders>
              <w:top w:val="single" w:sz="4" w:space="0" w:color="auto"/>
              <w:left w:val="single" w:sz="4" w:space="0" w:color="auto"/>
              <w:bottom w:val="single" w:sz="4" w:space="0" w:color="auto"/>
              <w:right w:val="single" w:sz="4" w:space="0" w:color="auto"/>
            </w:tcBorders>
            <w:vAlign w:val="center"/>
          </w:tcPr>
          <w:p w14:paraId="115B3F57" w14:textId="77777777" w:rsidR="00E44851" w:rsidRDefault="00E44851" w:rsidP="00AB1C26">
            <w:pPr>
              <w:rPr>
                <w:snapToGrid w:val="0"/>
              </w:rPr>
            </w:pPr>
            <w:r>
              <w:rPr>
                <w:snapToGrid w:val="0"/>
              </w:rPr>
              <w:t>Consolato Onorario</w:t>
            </w:r>
          </w:p>
        </w:tc>
      </w:tr>
      <w:tr w:rsidR="002F646A" w14:paraId="0FA629F7" w14:textId="77777777">
        <w:tc>
          <w:tcPr>
            <w:tcW w:w="1843" w:type="dxa"/>
            <w:tcBorders>
              <w:right w:val="single" w:sz="4" w:space="0" w:color="auto"/>
            </w:tcBorders>
            <w:vAlign w:val="center"/>
          </w:tcPr>
          <w:p w14:paraId="43FE1E8B" w14:textId="77777777" w:rsidR="002F646A" w:rsidRDefault="002F646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E694A3" w14:textId="77777777" w:rsidR="002F646A" w:rsidRDefault="002F646A"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56E0F865" w14:textId="77777777" w:rsidR="002F646A" w:rsidRDefault="002F646A" w:rsidP="00AB1C26">
            <w:pPr>
              <w:rPr>
                <w:snapToGrid w:val="0"/>
              </w:rPr>
            </w:pPr>
            <w:r>
              <w:rPr>
                <w:snapToGrid w:val="0"/>
              </w:rPr>
              <w:t>Consolato Onorario</w:t>
            </w:r>
          </w:p>
        </w:tc>
      </w:tr>
      <w:tr w:rsidR="002F646A" w14:paraId="35E14522" w14:textId="77777777">
        <w:tc>
          <w:tcPr>
            <w:tcW w:w="1843" w:type="dxa"/>
            <w:tcBorders>
              <w:right w:val="single" w:sz="4" w:space="0" w:color="auto"/>
            </w:tcBorders>
            <w:vAlign w:val="center"/>
          </w:tcPr>
          <w:p w14:paraId="74A49217" w14:textId="77777777" w:rsidR="002F646A" w:rsidRDefault="002F646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856062" w14:textId="77777777" w:rsidR="002F646A" w:rsidRDefault="002F646A"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5FCF7C52" w14:textId="77777777" w:rsidR="002F646A" w:rsidRDefault="002F646A" w:rsidP="00AB1C26">
            <w:pPr>
              <w:rPr>
                <w:snapToGrid w:val="0"/>
              </w:rPr>
            </w:pPr>
            <w:r>
              <w:rPr>
                <w:snapToGrid w:val="0"/>
              </w:rPr>
              <w:t xml:space="preserve">Consolato </w:t>
            </w:r>
            <w:r w:rsidR="00556C82">
              <w:rPr>
                <w:snapToGrid w:val="0"/>
              </w:rPr>
              <w:t xml:space="preserve">Generale </w:t>
            </w:r>
            <w:r>
              <w:rPr>
                <w:snapToGrid w:val="0"/>
              </w:rPr>
              <w:t>Onorario</w:t>
            </w:r>
          </w:p>
        </w:tc>
      </w:tr>
      <w:tr w:rsidR="00C26100" w14:paraId="02476B0C" w14:textId="77777777">
        <w:tc>
          <w:tcPr>
            <w:tcW w:w="1843" w:type="dxa"/>
            <w:tcBorders>
              <w:right w:val="single" w:sz="4" w:space="0" w:color="auto"/>
            </w:tcBorders>
            <w:vAlign w:val="center"/>
          </w:tcPr>
          <w:p w14:paraId="1E26000C" w14:textId="77777777" w:rsidR="00C26100" w:rsidRDefault="00C2610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DC85E8" w14:textId="77777777" w:rsidR="00C26100" w:rsidRDefault="00C26100" w:rsidP="003B03AA">
            <w:pPr>
              <w:rPr>
                <w:snapToGrid w:val="0"/>
              </w:rPr>
            </w:pPr>
            <w:r>
              <w:rPr>
                <w:snapToGrid w:val="0"/>
              </w:rPr>
              <w:t>Camerun</w:t>
            </w:r>
          </w:p>
        </w:tc>
        <w:tc>
          <w:tcPr>
            <w:tcW w:w="4536" w:type="dxa"/>
            <w:tcBorders>
              <w:top w:val="single" w:sz="4" w:space="0" w:color="auto"/>
              <w:left w:val="single" w:sz="4" w:space="0" w:color="auto"/>
              <w:bottom w:val="single" w:sz="4" w:space="0" w:color="auto"/>
              <w:right w:val="single" w:sz="4" w:space="0" w:color="auto"/>
            </w:tcBorders>
            <w:vAlign w:val="center"/>
          </w:tcPr>
          <w:p w14:paraId="5109DBF0" w14:textId="77777777" w:rsidR="00C26100" w:rsidRDefault="00C26100" w:rsidP="003B03AA">
            <w:pPr>
              <w:rPr>
                <w:snapToGrid w:val="0"/>
              </w:rPr>
            </w:pPr>
            <w:r>
              <w:rPr>
                <w:snapToGrid w:val="0"/>
              </w:rPr>
              <w:t>Consolato Onorario</w:t>
            </w:r>
          </w:p>
        </w:tc>
      </w:tr>
      <w:tr w:rsidR="00E61504" w14:paraId="326A4D17" w14:textId="77777777">
        <w:tc>
          <w:tcPr>
            <w:tcW w:w="1843" w:type="dxa"/>
            <w:tcBorders>
              <w:right w:val="single" w:sz="4" w:space="0" w:color="auto"/>
            </w:tcBorders>
            <w:vAlign w:val="center"/>
          </w:tcPr>
          <w:p w14:paraId="08E24B35" w14:textId="77777777" w:rsidR="00E61504" w:rsidRDefault="00E6150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6BEB4C" w14:textId="77777777" w:rsidR="00E61504" w:rsidRDefault="00E61504" w:rsidP="007A4A8E">
            <w:pPr>
              <w:rPr>
                <w:snapToGrid w:val="0"/>
              </w:rPr>
            </w:pPr>
            <w:r>
              <w:rPr>
                <w:snapToGrid w:val="0"/>
              </w:rPr>
              <w:t>Ca</w:t>
            </w:r>
            <w:r w:rsidR="009B4AEB">
              <w:rPr>
                <w:snapToGrid w:val="0"/>
              </w:rPr>
              <w:t>b</w:t>
            </w:r>
            <w:r>
              <w:rPr>
                <w:snapToGrid w:val="0"/>
              </w:rPr>
              <w:t xml:space="preserve">o Verde </w:t>
            </w:r>
          </w:p>
        </w:tc>
        <w:tc>
          <w:tcPr>
            <w:tcW w:w="4536" w:type="dxa"/>
            <w:tcBorders>
              <w:top w:val="single" w:sz="4" w:space="0" w:color="auto"/>
              <w:left w:val="single" w:sz="4" w:space="0" w:color="auto"/>
              <w:bottom w:val="single" w:sz="4" w:space="0" w:color="auto"/>
              <w:right w:val="single" w:sz="4" w:space="0" w:color="auto"/>
            </w:tcBorders>
            <w:vAlign w:val="center"/>
          </w:tcPr>
          <w:p w14:paraId="032EB88B" w14:textId="77777777" w:rsidR="00E61504" w:rsidRDefault="00E61504" w:rsidP="007A4A8E">
            <w:pPr>
              <w:rPr>
                <w:snapToGrid w:val="0"/>
              </w:rPr>
            </w:pPr>
            <w:r>
              <w:rPr>
                <w:snapToGrid w:val="0"/>
              </w:rPr>
              <w:t>Consolato Onorario</w:t>
            </w:r>
          </w:p>
        </w:tc>
      </w:tr>
      <w:tr w:rsidR="005514D9" w14:paraId="2186D36F" w14:textId="77777777" w:rsidTr="005514D9">
        <w:tc>
          <w:tcPr>
            <w:tcW w:w="1843" w:type="dxa"/>
            <w:tcBorders>
              <w:right w:val="single" w:sz="4" w:space="0" w:color="auto"/>
            </w:tcBorders>
            <w:vAlign w:val="center"/>
          </w:tcPr>
          <w:p w14:paraId="331C45B9"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AB96EF" w14:textId="77777777" w:rsidR="005514D9" w:rsidRDefault="005514D9" w:rsidP="0034082D">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77CA28A9" w14:textId="77777777" w:rsidR="005514D9" w:rsidRDefault="005514D9" w:rsidP="0034082D">
            <w:pPr>
              <w:rPr>
                <w:snapToGrid w:val="0"/>
              </w:rPr>
            </w:pPr>
            <w:r>
              <w:rPr>
                <w:snapToGrid w:val="0"/>
              </w:rPr>
              <w:t>Consolato Onorario</w:t>
            </w:r>
          </w:p>
        </w:tc>
      </w:tr>
      <w:tr w:rsidR="005514D9" w14:paraId="0D8512CC" w14:textId="77777777" w:rsidTr="005514D9">
        <w:tc>
          <w:tcPr>
            <w:tcW w:w="1843" w:type="dxa"/>
            <w:tcBorders>
              <w:right w:val="single" w:sz="4" w:space="0" w:color="auto"/>
            </w:tcBorders>
            <w:vAlign w:val="center"/>
          </w:tcPr>
          <w:p w14:paraId="4C69FC80"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0896AA" w14:textId="77777777" w:rsidR="005514D9" w:rsidRDefault="005514D9" w:rsidP="0034082D">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7988BB44" w14:textId="77777777" w:rsidR="005514D9" w:rsidRDefault="005514D9" w:rsidP="0034082D">
            <w:pPr>
              <w:rPr>
                <w:snapToGrid w:val="0"/>
              </w:rPr>
            </w:pPr>
            <w:r>
              <w:rPr>
                <w:snapToGrid w:val="0"/>
              </w:rPr>
              <w:t>Consolato Onorario</w:t>
            </w:r>
          </w:p>
        </w:tc>
      </w:tr>
      <w:tr w:rsidR="005514D9" w14:paraId="62E67987" w14:textId="77777777" w:rsidTr="005514D9">
        <w:tc>
          <w:tcPr>
            <w:tcW w:w="1843" w:type="dxa"/>
            <w:tcBorders>
              <w:right w:val="single" w:sz="4" w:space="0" w:color="auto"/>
            </w:tcBorders>
            <w:vAlign w:val="center"/>
          </w:tcPr>
          <w:p w14:paraId="452ECF96"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DE7F2A" w14:textId="77777777" w:rsidR="005514D9" w:rsidRDefault="005514D9" w:rsidP="0034082D">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05C147A7" w14:textId="77777777" w:rsidR="005514D9" w:rsidRDefault="005514D9" w:rsidP="0034082D">
            <w:pPr>
              <w:rPr>
                <w:snapToGrid w:val="0"/>
              </w:rPr>
            </w:pPr>
            <w:r>
              <w:rPr>
                <w:snapToGrid w:val="0"/>
              </w:rPr>
              <w:t>Consolato Onorario</w:t>
            </w:r>
          </w:p>
        </w:tc>
      </w:tr>
    </w:tbl>
    <w:p w14:paraId="56FD2DE5" w14:textId="77777777" w:rsidR="005514D9" w:rsidRDefault="005514D9" w:rsidP="00685A21">
      <w:pPr>
        <w:jc w:val="right"/>
        <w:rPr>
          <w:b/>
          <w:bCs/>
          <w:sz w:val="16"/>
        </w:rPr>
      </w:pPr>
    </w:p>
    <w:p w14:paraId="49D67EC9" w14:textId="77777777" w:rsidR="005514D9" w:rsidRDefault="005514D9" w:rsidP="00685A21">
      <w:pPr>
        <w:jc w:val="right"/>
        <w:rPr>
          <w:b/>
          <w:bCs/>
          <w:sz w:val="16"/>
        </w:rPr>
      </w:pPr>
    </w:p>
    <w:p w14:paraId="44CAC1A2" w14:textId="77777777" w:rsidR="00685A21" w:rsidRDefault="00685A21" w:rsidP="00685A21">
      <w:pPr>
        <w:jc w:val="right"/>
        <w:rPr>
          <w:b/>
          <w:bCs/>
          <w:sz w:val="16"/>
        </w:rPr>
      </w:pPr>
      <w:r>
        <w:rPr>
          <w:b/>
          <w:bCs/>
          <w:sz w:val="16"/>
        </w:rPr>
        <w:t>CITTA’  SEDI DI UFFICI CONSOLARI</w:t>
      </w:r>
    </w:p>
    <w:p w14:paraId="31732ACF" w14:textId="77777777" w:rsidR="00685A21" w:rsidRDefault="00685A21" w:rsidP="00685A21">
      <w:pPr>
        <w:rPr>
          <w:b/>
          <w:bCs/>
          <w:sz w:val="16"/>
        </w:rPr>
      </w:pP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585688" w14:paraId="7D87E236" w14:textId="77777777">
        <w:tc>
          <w:tcPr>
            <w:tcW w:w="1843" w:type="dxa"/>
            <w:tcBorders>
              <w:right w:val="single" w:sz="4" w:space="0" w:color="auto"/>
            </w:tcBorders>
            <w:vAlign w:val="center"/>
          </w:tcPr>
          <w:p w14:paraId="2A3E219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9A6D67" w14:textId="77777777" w:rsidR="00585688" w:rsidRDefault="00585688" w:rsidP="00585688">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3B63C4F6" w14:textId="77777777" w:rsidR="00585688" w:rsidRDefault="00585688" w:rsidP="00585688">
            <w:pPr>
              <w:rPr>
                <w:snapToGrid w:val="0"/>
              </w:rPr>
            </w:pPr>
            <w:r>
              <w:rPr>
                <w:snapToGrid w:val="0"/>
              </w:rPr>
              <w:t>Consolato Onorario</w:t>
            </w:r>
          </w:p>
        </w:tc>
      </w:tr>
      <w:tr w:rsidR="00556C82" w14:paraId="06358779" w14:textId="77777777">
        <w:tc>
          <w:tcPr>
            <w:tcW w:w="1843" w:type="dxa"/>
            <w:tcBorders>
              <w:right w:val="single" w:sz="4" w:space="0" w:color="auto"/>
            </w:tcBorders>
            <w:vAlign w:val="center"/>
          </w:tcPr>
          <w:p w14:paraId="60FE3171" w14:textId="77777777" w:rsidR="00556C82" w:rsidRDefault="00556C82"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BBB7C3" w14:textId="77777777" w:rsidR="00556C82" w:rsidRDefault="00556C82" w:rsidP="00585688">
            <w:pPr>
              <w:rPr>
                <w:snapToGrid w:val="0"/>
              </w:rPr>
            </w:pPr>
            <w:r>
              <w:rPr>
                <w:snapToGrid w:val="0"/>
              </w:rPr>
              <w:t>Repubblica Democratica del Congo</w:t>
            </w:r>
          </w:p>
        </w:tc>
        <w:tc>
          <w:tcPr>
            <w:tcW w:w="4536" w:type="dxa"/>
            <w:tcBorders>
              <w:top w:val="single" w:sz="4" w:space="0" w:color="auto"/>
              <w:left w:val="single" w:sz="4" w:space="0" w:color="auto"/>
              <w:bottom w:val="single" w:sz="4" w:space="0" w:color="auto"/>
              <w:right w:val="single" w:sz="4" w:space="0" w:color="auto"/>
            </w:tcBorders>
            <w:vAlign w:val="center"/>
          </w:tcPr>
          <w:p w14:paraId="4685630B" w14:textId="77777777" w:rsidR="00556C82" w:rsidRDefault="00556C82" w:rsidP="00585688">
            <w:pPr>
              <w:rPr>
                <w:snapToGrid w:val="0"/>
              </w:rPr>
            </w:pPr>
            <w:r>
              <w:rPr>
                <w:snapToGrid w:val="0"/>
              </w:rPr>
              <w:t>Consolato Onorario</w:t>
            </w:r>
          </w:p>
        </w:tc>
      </w:tr>
      <w:tr w:rsidR="00585688" w14:paraId="4A053153" w14:textId="77777777">
        <w:tc>
          <w:tcPr>
            <w:tcW w:w="1843" w:type="dxa"/>
            <w:tcBorders>
              <w:right w:val="single" w:sz="4" w:space="0" w:color="auto"/>
            </w:tcBorders>
            <w:vAlign w:val="center"/>
          </w:tcPr>
          <w:p w14:paraId="4E9AE4B4"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44ACA0" w14:textId="77777777" w:rsidR="00585688" w:rsidRDefault="00585688" w:rsidP="00585688">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09F4ACC" w14:textId="77777777" w:rsidR="00585688" w:rsidRDefault="00585688" w:rsidP="00585688">
            <w:pPr>
              <w:rPr>
                <w:snapToGrid w:val="0"/>
              </w:rPr>
            </w:pPr>
            <w:r>
              <w:rPr>
                <w:snapToGrid w:val="0"/>
              </w:rPr>
              <w:t>Consolato Onorario</w:t>
            </w:r>
          </w:p>
        </w:tc>
      </w:tr>
      <w:tr w:rsidR="00585688" w14:paraId="4CE45821" w14:textId="77777777">
        <w:tc>
          <w:tcPr>
            <w:tcW w:w="1843" w:type="dxa"/>
            <w:tcBorders>
              <w:right w:val="single" w:sz="4" w:space="0" w:color="auto"/>
            </w:tcBorders>
            <w:vAlign w:val="center"/>
          </w:tcPr>
          <w:p w14:paraId="4442265A"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C6256F" w14:textId="77777777" w:rsidR="00585688" w:rsidRDefault="00585688" w:rsidP="00585688">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2496EBE4" w14:textId="77777777" w:rsidR="00585688" w:rsidRDefault="00585688" w:rsidP="00585688">
            <w:pPr>
              <w:rPr>
                <w:snapToGrid w:val="0"/>
              </w:rPr>
            </w:pPr>
            <w:r>
              <w:rPr>
                <w:snapToGrid w:val="0"/>
              </w:rPr>
              <w:t>Consolato Onorario</w:t>
            </w:r>
          </w:p>
        </w:tc>
      </w:tr>
      <w:tr w:rsidR="00585688" w14:paraId="2104CB5A" w14:textId="77777777">
        <w:tc>
          <w:tcPr>
            <w:tcW w:w="1843" w:type="dxa"/>
            <w:tcBorders>
              <w:right w:val="single" w:sz="4" w:space="0" w:color="auto"/>
            </w:tcBorders>
            <w:vAlign w:val="center"/>
          </w:tcPr>
          <w:p w14:paraId="6F15BCB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F559FA" w14:textId="77777777" w:rsidR="00585688" w:rsidRDefault="00585688" w:rsidP="00585688">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728986C9" w14:textId="77777777" w:rsidR="00585688" w:rsidRDefault="00585688" w:rsidP="00585688">
            <w:pPr>
              <w:rPr>
                <w:snapToGrid w:val="0"/>
              </w:rPr>
            </w:pPr>
            <w:r>
              <w:rPr>
                <w:snapToGrid w:val="0"/>
              </w:rPr>
              <w:t>Consolato Onorario</w:t>
            </w:r>
          </w:p>
        </w:tc>
      </w:tr>
      <w:tr w:rsidR="00585688" w14:paraId="0055616B" w14:textId="77777777">
        <w:tc>
          <w:tcPr>
            <w:tcW w:w="1843" w:type="dxa"/>
            <w:tcBorders>
              <w:right w:val="single" w:sz="4" w:space="0" w:color="auto"/>
            </w:tcBorders>
            <w:vAlign w:val="center"/>
          </w:tcPr>
          <w:p w14:paraId="4FF9F8C3"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C92C1A" w14:textId="77777777" w:rsidR="00585688" w:rsidRDefault="00585688" w:rsidP="00585688">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17ADC46E" w14:textId="77777777" w:rsidR="00585688" w:rsidRDefault="00585688" w:rsidP="00585688">
            <w:pPr>
              <w:rPr>
                <w:snapToGrid w:val="0"/>
              </w:rPr>
            </w:pPr>
            <w:r>
              <w:rPr>
                <w:snapToGrid w:val="0"/>
              </w:rPr>
              <w:t>Consolato Generale Onorario</w:t>
            </w:r>
          </w:p>
        </w:tc>
      </w:tr>
      <w:tr w:rsidR="00585688" w14:paraId="363DBD58" w14:textId="77777777">
        <w:tc>
          <w:tcPr>
            <w:tcW w:w="1843" w:type="dxa"/>
            <w:tcBorders>
              <w:right w:val="single" w:sz="4" w:space="0" w:color="auto"/>
            </w:tcBorders>
            <w:vAlign w:val="center"/>
          </w:tcPr>
          <w:p w14:paraId="6686F4D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6C24C3" w14:textId="77777777" w:rsidR="00585688" w:rsidRDefault="00585688" w:rsidP="00585688">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69CB45B2" w14:textId="77777777" w:rsidR="00585688" w:rsidRDefault="00585688" w:rsidP="00585688">
            <w:pPr>
              <w:rPr>
                <w:snapToGrid w:val="0"/>
              </w:rPr>
            </w:pPr>
            <w:r>
              <w:rPr>
                <w:snapToGrid w:val="0"/>
              </w:rPr>
              <w:t>Consolato Generale Onorario</w:t>
            </w:r>
          </w:p>
        </w:tc>
      </w:tr>
      <w:tr w:rsidR="00585688" w14:paraId="0C807F2D" w14:textId="77777777">
        <w:tc>
          <w:tcPr>
            <w:tcW w:w="1843" w:type="dxa"/>
            <w:tcBorders>
              <w:right w:val="single" w:sz="4" w:space="0" w:color="auto"/>
            </w:tcBorders>
            <w:vAlign w:val="center"/>
          </w:tcPr>
          <w:p w14:paraId="7995A03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C30A0F1" w14:textId="77777777" w:rsidR="00585688" w:rsidRDefault="00585688" w:rsidP="00585688">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709B2FAA" w14:textId="77777777" w:rsidR="00585688" w:rsidRDefault="00585688" w:rsidP="00585688">
            <w:pPr>
              <w:rPr>
                <w:snapToGrid w:val="0"/>
              </w:rPr>
            </w:pPr>
            <w:r>
              <w:rPr>
                <w:snapToGrid w:val="0"/>
              </w:rPr>
              <w:t>Consolato Onorario</w:t>
            </w:r>
          </w:p>
        </w:tc>
      </w:tr>
      <w:tr w:rsidR="00585688" w14:paraId="776FE1D7" w14:textId="77777777">
        <w:tc>
          <w:tcPr>
            <w:tcW w:w="1843" w:type="dxa"/>
            <w:tcBorders>
              <w:right w:val="single" w:sz="4" w:space="0" w:color="auto"/>
            </w:tcBorders>
            <w:vAlign w:val="center"/>
          </w:tcPr>
          <w:p w14:paraId="389BA2E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C59C03" w14:textId="77777777" w:rsidR="00585688" w:rsidRDefault="00585688" w:rsidP="00585688">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48FEF0FC" w14:textId="77777777" w:rsidR="00585688" w:rsidRDefault="00585688" w:rsidP="00585688">
            <w:pPr>
              <w:rPr>
                <w:snapToGrid w:val="0"/>
              </w:rPr>
            </w:pPr>
            <w:r>
              <w:rPr>
                <w:snapToGrid w:val="0"/>
              </w:rPr>
              <w:t>Consolato Onorario</w:t>
            </w:r>
          </w:p>
        </w:tc>
      </w:tr>
      <w:tr w:rsidR="00585688" w14:paraId="43E9E74C" w14:textId="77777777">
        <w:tc>
          <w:tcPr>
            <w:tcW w:w="1843" w:type="dxa"/>
            <w:tcBorders>
              <w:right w:val="single" w:sz="4" w:space="0" w:color="auto"/>
            </w:tcBorders>
            <w:vAlign w:val="center"/>
          </w:tcPr>
          <w:p w14:paraId="1A37DD5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32D2D4" w14:textId="77777777" w:rsidR="00585688" w:rsidRDefault="00585688" w:rsidP="00585688">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74CEFDC2" w14:textId="77777777" w:rsidR="00585688" w:rsidRDefault="00585688" w:rsidP="00585688">
            <w:pPr>
              <w:rPr>
                <w:snapToGrid w:val="0"/>
              </w:rPr>
            </w:pPr>
            <w:r>
              <w:rPr>
                <w:snapToGrid w:val="0"/>
              </w:rPr>
              <w:t>Consolato Onorario</w:t>
            </w:r>
          </w:p>
        </w:tc>
      </w:tr>
      <w:tr w:rsidR="00585688" w14:paraId="4BCB0554" w14:textId="77777777">
        <w:tc>
          <w:tcPr>
            <w:tcW w:w="1843" w:type="dxa"/>
            <w:tcBorders>
              <w:right w:val="single" w:sz="4" w:space="0" w:color="auto"/>
            </w:tcBorders>
            <w:vAlign w:val="center"/>
          </w:tcPr>
          <w:p w14:paraId="7F5B3721"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5EFC19" w14:textId="77777777" w:rsidR="00585688" w:rsidRDefault="00585688" w:rsidP="00585688">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7BFA48E2" w14:textId="77777777" w:rsidR="00585688" w:rsidRDefault="00585688" w:rsidP="00585688">
            <w:pPr>
              <w:rPr>
                <w:snapToGrid w:val="0"/>
              </w:rPr>
            </w:pPr>
            <w:r>
              <w:rPr>
                <w:snapToGrid w:val="0"/>
              </w:rPr>
              <w:t>Consolato Onorario</w:t>
            </w:r>
          </w:p>
        </w:tc>
      </w:tr>
      <w:tr w:rsidR="00585688" w14:paraId="21CB86FD" w14:textId="77777777">
        <w:tc>
          <w:tcPr>
            <w:tcW w:w="1843" w:type="dxa"/>
            <w:tcBorders>
              <w:right w:val="single" w:sz="4" w:space="0" w:color="auto"/>
            </w:tcBorders>
            <w:vAlign w:val="center"/>
          </w:tcPr>
          <w:p w14:paraId="469851D7"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887547" w14:textId="77777777" w:rsidR="00585688" w:rsidRDefault="00585688" w:rsidP="00585688">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A080C44" w14:textId="77777777" w:rsidR="00585688" w:rsidRDefault="00585688" w:rsidP="00585688">
            <w:pPr>
              <w:rPr>
                <w:snapToGrid w:val="0"/>
              </w:rPr>
            </w:pPr>
            <w:r>
              <w:rPr>
                <w:snapToGrid w:val="0"/>
              </w:rPr>
              <w:t>Consolato Generale</w:t>
            </w:r>
          </w:p>
        </w:tc>
      </w:tr>
      <w:tr w:rsidR="00585688" w14:paraId="629139F4" w14:textId="77777777">
        <w:tc>
          <w:tcPr>
            <w:tcW w:w="1843" w:type="dxa"/>
            <w:tcBorders>
              <w:right w:val="single" w:sz="4" w:space="0" w:color="auto"/>
            </w:tcBorders>
            <w:vAlign w:val="center"/>
          </w:tcPr>
          <w:p w14:paraId="18065C2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0AC9AB" w14:textId="77777777" w:rsidR="00585688" w:rsidRDefault="00585688" w:rsidP="00585688">
            <w:pPr>
              <w:rPr>
                <w:snapToGrid w:val="0"/>
              </w:rPr>
            </w:pPr>
            <w:r>
              <w:rPr>
                <w:snapToGrid w:val="0"/>
              </w:rPr>
              <w:t xml:space="preserve">Germania </w:t>
            </w:r>
          </w:p>
        </w:tc>
        <w:tc>
          <w:tcPr>
            <w:tcW w:w="4536" w:type="dxa"/>
            <w:tcBorders>
              <w:top w:val="single" w:sz="4" w:space="0" w:color="auto"/>
              <w:left w:val="single" w:sz="4" w:space="0" w:color="auto"/>
              <w:bottom w:val="single" w:sz="4" w:space="0" w:color="auto"/>
              <w:right w:val="single" w:sz="4" w:space="0" w:color="auto"/>
            </w:tcBorders>
            <w:vAlign w:val="center"/>
          </w:tcPr>
          <w:p w14:paraId="03E77C1E" w14:textId="77777777" w:rsidR="00585688" w:rsidRDefault="00585688" w:rsidP="00585688">
            <w:pPr>
              <w:rPr>
                <w:snapToGrid w:val="0"/>
              </w:rPr>
            </w:pPr>
            <w:r>
              <w:rPr>
                <w:snapToGrid w:val="0"/>
              </w:rPr>
              <w:t>Consolato Onorario</w:t>
            </w:r>
          </w:p>
        </w:tc>
      </w:tr>
      <w:tr w:rsidR="00CA26A4" w14:paraId="7DF4F81D" w14:textId="77777777">
        <w:tc>
          <w:tcPr>
            <w:tcW w:w="1843" w:type="dxa"/>
            <w:tcBorders>
              <w:right w:val="single" w:sz="4" w:space="0" w:color="auto"/>
            </w:tcBorders>
            <w:vAlign w:val="center"/>
          </w:tcPr>
          <w:p w14:paraId="7869222D" w14:textId="77777777" w:rsidR="00CA26A4" w:rsidRDefault="00CA26A4"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50FEB2" w14:textId="77777777" w:rsidR="00CA26A4" w:rsidRDefault="00CA26A4" w:rsidP="00585688">
            <w:pPr>
              <w:rPr>
                <w:snapToGrid w:val="0"/>
              </w:rPr>
            </w:pPr>
            <w:r>
              <w:rPr>
                <w:snapToGrid w:val="0"/>
              </w:rPr>
              <w:t>Giappone</w:t>
            </w:r>
          </w:p>
        </w:tc>
        <w:tc>
          <w:tcPr>
            <w:tcW w:w="4536" w:type="dxa"/>
            <w:tcBorders>
              <w:top w:val="single" w:sz="4" w:space="0" w:color="auto"/>
              <w:left w:val="single" w:sz="4" w:space="0" w:color="auto"/>
              <w:bottom w:val="single" w:sz="4" w:space="0" w:color="auto"/>
              <w:right w:val="single" w:sz="4" w:space="0" w:color="auto"/>
            </w:tcBorders>
            <w:vAlign w:val="center"/>
          </w:tcPr>
          <w:p w14:paraId="6247F7A9" w14:textId="77777777" w:rsidR="00CA26A4" w:rsidRDefault="00CA26A4" w:rsidP="00585688">
            <w:pPr>
              <w:rPr>
                <w:snapToGrid w:val="0"/>
              </w:rPr>
            </w:pPr>
            <w:r>
              <w:rPr>
                <w:snapToGrid w:val="0"/>
              </w:rPr>
              <w:t>Consolato Generale Onorario</w:t>
            </w:r>
          </w:p>
        </w:tc>
      </w:tr>
      <w:tr w:rsidR="00585688" w14:paraId="1DF539B1" w14:textId="77777777">
        <w:tc>
          <w:tcPr>
            <w:tcW w:w="1843" w:type="dxa"/>
            <w:tcBorders>
              <w:right w:val="single" w:sz="4" w:space="0" w:color="auto"/>
            </w:tcBorders>
            <w:vAlign w:val="center"/>
          </w:tcPr>
          <w:p w14:paraId="39DF7C0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A6E0F4" w14:textId="77777777" w:rsidR="00585688" w:rsidRDefault="00585688" w:rsidP="00585688">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1610CF81" w14:textId="77777777" w:rsidR="00585688" w:rsidRDefault="00585688" w:rsidP="00585688">
            <w:pPr>
              <w:rPr>
                <w:snapToGrid w:val="0"/>
              </w:rPr>
            </w:pPr>
            <w:r>
              <w:rPr>
                <w:snapToGrid w:val="0"/>
              </w:rPr>
              <w:t>Consolato Onorario</w:t>
            </w:r>
          </w:p>
        </w:tc>
      </w:tr>
      <w:tr w:rsidR="00585688" w14:paraId="6CF73F9B" w14:textId="77777777">
        <w:tc>
          <w:tcPr>
            <w:tcW w:w="1843" w:type="dxa"/>
            <w:tcBorders>
              <w:right w:val="single" w:sz="4" w:space="0" w:color="auto"/>
            </w:tcBorders>
            <w:vAlign w:val="center"/>
          </w:tcPr>
          <w:p w14:paraId="63B30D1F"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0B4596" w14:textId="77777777" w:rsidR="00585688" w:rsidRDefault="00585688" w:rsidP="00585688">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367977D7" w14:textId="77777777" w:rsidR="00585688" w:rsidRDefault="00585688" w:rsidP="00585688">
            <w:pPr>
              <w:rPr>
                <w:snapToGrid w:val="0"/>
              </w:rPr>
            </w:pPr>
            <w:r>
              <w:rPr>
                <w:snapToGrid w:val="0"/>
              </w:rPr>
              <w:t xml:space="preserve">Consolato </w:t>
            </w:r>
            <w:r w:rsidR="00BE74DE">
              <w:rPr>
                <w:snapToGrid w:val="0"/>
              </w:rPr>
              <w:t xml:space="preserve">Generale </w:t>
            </w:r>
            <w:r>
              <w:rPr>
                <w:snapToGrid w:val="0"/>
              </w:rPr>
              <w:t>Onorario</w:t>
            </w:r>
          </w:p>
        </w:tc>
      </w:tr>
      <w:tr w:rsidR="00585688" w14:paraId="4199BEBD" w14:textId="77777777">
        <w:tc>
          <w:tcPr>
            <w:tcW w:w="1843" w:type="dxa"/>
            <w:tcBorders>
              <w:right w:val="single" w:sz="4" w:space="0" w:color="auto"/>
            </w:tcBorders>
            <w:vAlign w:val="center"/>
          </w:tcPr>
          <w:p w14:paraId="6450089B"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670057" w14:textId="77777777" w:rsidR="00585688" w:rsidRDefault="00585688" w:rsidP="00585688">
            <w:pPr>
              <w:rPr>
                <w:snapToGrid w:val="0"/>
              </w:rPr>
            </w:pPr>
            <w:r>
              <w:rPr>
                <w:snapToGrid w:val="0"/>
              </w:rPr>
              <w:t>Honduras</w:t>
            </w:r>
          </w:p>
        </w:tc>
        <w:tc>
          <w:tcPr>
            <w:tcW w:w="4536" w:type="dxa"/>
            <w:tcBorders>
              <w:top w:val="single" w:sz="4" w:space="0" w:color="auto"/>
              <w:left w:val="single" w:sz="4" w:space="0" w:color="auto"/>
              <w:bottom w:val="single" w:sz="4" w:space="0" w:color="auto"/>
              <w:right w:val="single" w:sz="4" w:space="0" w:color="auto"/>
            </w:tcBorders>
            <w:vAlign w:val="center"/>
          </w:tcPr>
          <w:p w14:paraId="2385083D" w14:textId="77777777" w:rsidR="00585688" w:rsidRDefault="00585688" w:rsidP="00585688">
            <w:pPr>
              <w:rPr>
                <w:snapToGrid w:val="0"/>
              </w:rPr>
            </w:pPr>
            <w:r>
              <w:rPr>
                <w:snapToGrid w:val="0"/>
              </w:rPr>
              <w:t>Consolato Generale Onorario</w:t>
            </w:r>
          </w:p>
        </w:tc>
      </w:tr>
      <w:tr w:rsidR="00585688" w14:paraId="494A3F58" w14:textId="77777777">
        <w:tc>
          <w:tcPr>
            <w:tcW w:w="1843" w:type="dxa"/>
            <w:tcBorders>
              <w:right w:val="single" w:sz="4" w:space="0" w:color="auto"/>
            </w:tcBorders>
            <w:vAlign w:val="center"/>
          </w:tcPr>
          <w:p w14:paraId="4237237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57642A" w14:textId="77777777" w:rsidR="00585688" w:rsidRDefault="00585688" w:rsidP="00585688">
            <w:pPr>
              <w:rPr>
                <w:snapToGrid w:val="0"/>
              </w:rPr>
            </w:pPr>
            <w:r>
              <w:rPr>
                <w:snapToGrid w:val="0"/>
              </w:rPr>
              <w:t xml:space="preserve">Indonesia </w:t>
            </w:r>
          </w:p>
        </w:tc>
        <w:tc>
          <w:tcPr>
            <w:tcW w:w="4536" w:type="dxa"/>
            <w:tcBorders>
              <w:top w:val="single" w:sz="4" w:space="0" w:color="auto"/>
              <w:left w:val="single" w:sz="4" w:space="0" w:color="auto"/>
              <w:bottom w:val="single" w:sz="4" w:space="0" w:color="auto"/>
              <w:right w:val="single" w:sz="4" w:space="0" w:color="auto"/>
            </w:tcBorders>
            <w:vAlign w:val="center"/>
          </w:tcPr>
          <w:p w14:paraId="2BAA8F5A" w14:textId="77777777" w:rsidR="00585688" w:rsidRDefault="00585688" w:rsidP="005C7429">
            <w:pPr>
              <w:rPr>
                <w:snapToGrid w:val="0"/>
              </w:rPr>
            </w:pPr>
            <w:r>
              <w:rPr>
                <w:snapToGrid w:val="0"/>
              </w:rPr>
              <w:t>Consolato Onorario</w:t>
            </w:r>
          </w:p>
        </w:tc>
      </w:tr>
      <w:tr w:rsidR="00585688" w14:paraId="21BE0C5D" w14:textId="77777777">
        <w:tc>
          <w:tcPr>
            <w:tcW w:w="1843" w:type="dxa"/>
            <w:tcBorders>
              <w:right w:val="single" w:sz="4" w:space="0" w:color="auto"/>
            </w:tcBorders>
            <w:vAlign w:val="center"/>
          </w:tcPr>
          <w:p w14:paraId="406CF00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412D50" w14:textId="77777777" w:rsidR="00585688" w:rsidRDefault="00585688" w:rsidP="00585688">
            <w:pPr>
              <w:rPr>
                <w:snapToGrid w:val="0"/>
              </w:rPr>
            </w:pPr>
            <w:r>
              <w:rPr>
                <w:snapToGrid w:val="0"/>
              </w:rPr>
              <w:t>Islanda</w:t>
            </w:r>
          </w:p>
        </w:tc>
        <w:tc>
          <w:tcPr>
            <w:tcW w:w="4536" w:type="dxa"/>
            <w:tcBorders>
              <w:top w:val="single" w:sz="4" w:space="0" w:color="auto"/>
              <w:left w:val="single" w:sz="4" w:space="0" w:color="auto"/>
              <w:bottom w:val="single" w:sz="4" w:space="0" w:color="auto"/>
              <w:right w:val="single" w:sz="4" w:space="0" w:color="auto"/>
            </w:tcBorders>
            <w:vAlign w:val="center"/>
          </w:tcPr>
          <w:p w14:paraId="157417B4" w14:textId="77777777" w:rsidR="00585688" w:rsidRDefault="00585688" w:rsidP="00585688">
            <w:pPr>
              <w:rPr>
                <w:snapToGrid w:val="0"/>
              </w:rPr>
            </w:pPr>
            <w:r>
              <w:rPr>
                <w:snapToGrid w:val="0"/>
              </w:rPr>
              <w:t xml:space="preserve">Consolato Generale Onorario </w:t>
            </w:r>
          </w:p>
        </w:tc>
      </w:tr>
      <w:tr w:rsidR="00585688" w14:paraId="6A158714" w14:textId="77777777">
        <w:tc>
          <w:tcPr>
            <w:tcW w:w="1843" w:type="dxa"/>
            <w:tcBorders>
              <w:right w:val="single" w:sz="4" w:space="0" w:color="auto"/>
            </w:tcBorders>
            <w:vAlign w:val="center"/>
          </w:tcPr>
          <w:p w14:paraId="12ED199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FA719F" w14:textId="77777777" w:rsidR="00585688" w:rsidRDefault="00585688" w:rsidP="00585688">
            <w:pPr>
              <w:rPr>
                <w:snapToGrid w:val="0"/>
              </w:rPr>
            </w:pPr>
            <w:r>
              <w:rPr>
                <w:snapToGrid w:val="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1EE59F1B" w14:textId="77777777" w:rsidR="00585688" w:rsidRDefault="00585688" w:rsidP="00585688">
            <w:pPr>
              <w:rPr>
                <w:snapToGrid w:val="0"/>
              </w:rPr>
            </w:pPr>
            <w:r>
              <w:rPr>
                <w:snapToGrid w:val="0"/>
              </w:rPr>
              <w:t>Consolato Onorario</w:t>
            </w:r>
          </w:p>
        </w:tc>
      </w:tr>
      <w:tr w:rsidR="00B31921" w14:paraId="5124E2E9" w14:textId="77777777">
        <w:tc>
          <w:tcPr>
            <w:tcW w:w="1843" w:type="dxa"/>
            <w:tcBorders>
              <w:right w:val="single" w:sz="4" w:space="0" w:color="auto"/>
            </w:tcBorders>
            <w:vAlign w:val="center"/>
          </w:tcPr>
          <w:p w14:paraId="56EBF3EA" w14:textId="77777777" w:rsidR="00B31921" w:rsidRDefault="00B31921"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F93632" w14:textId="77777777" w:rsidR="00B31921" w:rsidRDefault="00B31921" w:rsidP="00585688">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57A0DC00" w14:textId="77777777" w:rsidR="00B31921" w:rsidRDefault="00B31921" w:rsidP="00585688">
            <w:pPr>
              <w:rPr>
                <w:snapToGrid w:val="0"/>
              </w:rPr>
            </w:pPr>
            <w:r>
              <w:rPr>
                <w:snapToGrid w:val="0"/>
              </w:rPr>
              <w:t>Consolato Onorario</w:t>
            </w:r>
          </w:p>
        </w:tc>
      </w:tr>
      <w:tr w:rsidR="00E33489" w14:paraId="0519BF66" w14:textId="77777777">
        <w:tc>
          <w:tcPr>
            <w:tcW w:w="1843" w:type="dxa"/>
            <w:tcBorders>
              <w:right w:val="single" w:sz="4" w:space="0" w:color="auto"/>
            </w:tcBorders>
            <w:vAlign w:val="center"/>
          </w:tcPr>
          <w:p w14:paraId="0F21E89A" w14:textId="77777777" w:rsidR="00E33489" w:rsidRDefault="00E33489"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E51B43" w14:textId="77777777" w:rsidR="00E33489" w:rsidRDefault="00E33489" w:rsidP="00585688">
            <w:pPr>
              <w:rPr>
                <w:snapToGrid w:val="0"/>
              </w:rPr>
            </w:pPr>
            <w:r>
              <w:rPr>
                <w:snapToGrid w:val="0"/>
              </w:rPr>
              <w:t>Liberia</w:t>
            </w:r>
          </w:p>
        </w:tc>
        <w:tc>
          <w:tcPr>
            <w:tcW w:w="4536" w:type="dxa"/>
            <w:tcBorders>
              <w:top w:val="single" w:sz="4" w:space="0" w:color="auto"/>
              <w:left w:val="single" w:sz="4" w:space="0" w:color="auto"/>
              <w:bottom w:val="single" w:sz="4" w:space="0" w:color="auto"/>
              <w:right w:val="single" w:sz="4" w:space="0" w:color="auto"/>
            </w:tcBorders>
            <w:vAlign w:val="center"/>
          </w:tcPr>
          <w:p w14:paraId="4A539F79" w14:textId="77777777" w:rsidR="00E33489" w:rsidRDefault="00E33489" w:rsidP="00585688">
            <w:pPr>
              <w:rPr>
                <w:snapToGrid w:val="0"/>
              </w:rPr>
            </w:pPr>
            <w:r>
              <w:rPr>
                <w:snapToGrid w:val="0"/>
              </w:rPr>
              <w:t>Consolato Onorario</w:t>
            </w:r>
          </w:p>
        </w:tc>
      </w:tr>
      <w:tr w:rsidR="00585688" w14:paraId="3AA3E233" w14:textId="77777777">
        <w:tc>
          <w:tcPr>
            <w:tcW w:w="1843" w:type="dxa"/>
            <w:tcBorders>
              <w:right w:val="single" w:sz="4" w:space="0" w:color="auto"/>
            </w:tcBorders>
            <w:vAlign w:val="center"/>
          </w:tcPr>
          <w:p w14:paraId="47D068BF"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14F462C" w14:textId="77777777" w:rsidR="00585688" w:rsidRDefault="00585688" w:rsidP="00585688">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7943D734" w14:textId="77777777" w:rsidR="00585688" w:rsidRDefault="00585688" w:rsidP="00585688">
            <w:pPr>
              <w:rPr>
                <w:snapToGrid w:val="0"/>
              </w:rPr>
            </w:pPr>
            <w:r>
              <w:rPr>
                <w:snapToGrid w:val="0"/>
              </w:rPr>
              <w:t>Consolato Onorario</w:t>
            </w:r>
          </w:p>
        </w:tc>
      </w:tr>
      <w:tr w:rsidR="00585688" w14:paraId="2B57614F" w14:textId="77777777">
        <w:tc>
          <w:tcPr>
            <w:tcW w:w="1843" w:type="dxa"/>
            <w:tcBorders>
              <w:right w:val="single" w:sz="4" w:space="0" w:color="auto"/>
            </w:tcBorders>
            <w:vAlign w:val="center"/>
          </w:tcPr>
          <w:p w14:paraId="3C297F31"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014B47" w14:textId="77777777" w:rsidR="00585688" w:rsidRDefault="00585688" w:rsidP="00585688">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0FB1996B" w14:textId="77777777" w:rsidR="00585688" w:rsidRDefault="00585688" w:rsidP="00585688">
            <w:pPr>
              <w:rPr>
                <w:snapToGrid w:val="0"/>
              </w:rPr>
            </w:pPr>
            <w:r>
              <w:rPr>
                <w:snapToGrid w:val="0"/>
              </w:rPr>
              <w:t>Consolato Onorario</w:t>
            </w:r>
          </w:p>
        </w:tc>
      </w:tr>
      <w:tr w:rsidR="00E63588" w14:paraId="57CBB8F4" w14:textId="77777777">
        <w:tc>
          <w:tcPr>
            <w:tcW w:w="1843" w:type="dxa"/>
            <w:tcBorders>
              <w:right w:val="single" w:sz="4" w:space="0" w:color="auto"/>
            </w:tcBorders>
            <w:vAlign w:val="center"/>
          </w:tcPr>
          <w:p w14:paraId="523CD975" w14:textId="77777777" w:rsidR="00E63588" w:rsidRDefault="00E635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6F3B78" w14:textId="77777777" w:rsidR="00E63588" w:rsidRDefault="003D2D79" w:rsidP="00585688">
            <w:pPr>
              <w:rPr>
                <w:snapToGrid w:val="0"/>
              </w:rPr>
            </w:pPr>
            <w:r>
              <w:rPr>
                <w:snapToGrid w:val="0"/>
              </w:rPr>
              <w:t>Macedonia del</w:t>
            </w:r>
            <w:r w:rsidR="00E63588">
              <w:rPr>
                <w:snapToGrid w:val="0"/>
              </w:rPr>
              <w:t xml:space="preserve"> Nord</w:t>
            </w:r>
          </w:p>
        </w:tc>
        <w:tc>
          <w:tcPr>
            <w:tcW w:w="4536" w:type="dxa"/>
            <w:tcBorders>
              <w:top w:val="single" w:sz="4" w:space="0" w:color="auto"/>
              <w:left w:val="single" w:sz="4" w:space="0" w:color="auto"/>
              <w:bottom w:val="single" w:sz="4" w:space="0" w:color="auto"/>
              <w:right w:val="single" w:sz="4" w:space="0" w:color="auto"/>
            </w:tcBorders>
            <w:vAlign w:val="center"/>
          </w:tcPr>
          <w:p w14:paraId="5D491587" w14:textId="77777777" w:rsidR="00E63588" w:rsidRDefault="00E63588" w:rsidP="00585688">
            <w:pPr>
              <w:rPr>
                <w:snapToGrid w:val="0"/>
              </w:rPr>
            </w:pPr>
            <w:r>
              <w:rPr>
                <w:snapToGrid w:val="0"/>
              </w:rPr>
              <w:t>Consolato Onorario</w:t>
            </w:r>
          </w:p>
        </w:tc>
      </w:tr>
      <w:tr w:rsidR="00585688" w14:paraId="30D43869" w14:textId="77777777">
        <w:tc>
          <w:tcPr>
            <w:tcW w:w="1843" w:type="dxa"/>
            <w:tcBorders>
              <w:right w:val="single" w:sz="4" w:space="0" w:color="auto"/>
            </w:tcBorders>
            <w:vAlign w:val="center"/>
          </w:tcPr>
          <w:p w14:paraId="3D834B7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F32AD5" w14:textId="77777777" w:rsidR="00585688" w:rsidRDefault="00585688" w:rsidP="00585688">
            <w:pPr>
              <w:rPr>
                <w:snapToGrid w:val="0"/>
              </w:rPr>
            </w:pPr>
            <w:r>
              <w:rPr>
                <w:snapToGrid w:val="0"/>
              </w:rPr>
              <w:t>Malaysia</w:t>
            </w:r>
          </w:p>
        </w:tc>
        <w:tc>
          <w:tcPr>
            <w:tcW w:w="4536" w:type="dxa"/>
            <w:tcBorders>
              <w:top w:val="single" w:sz="4" w:space="0" w:color="auto"/>
              <w:left w:val="single" w:sz="4" w:space="0" w:color="auto"/>
              <w:bottom w:val="single" w:sz="4" w:space="0" w:color="auto"/>
              <w:right w:val="single" w:sz="4" w:space="0" w:color="auto"/>
            </w:tcBorders>
            <w:vAlign w:val="center"/>
          </w:tcPr>
          <w:p w14:paraId="3BBF3154" w14:textId="77777777" w:rsidR="00585688" w:rsidRDefault="00585688" w:rsidP="00585688">
            <w:pPr>
              <w:rPr>
                <w:snapToGrid w:val="0"/>
              </w:rPr>
            </w:pPr>
            <w:r>
              <w:rPr>
                <w:snapToGrid w:val="0"/>
              </w:rPr>
              <w:t>Consolato Onorario</w:t>
            </w:r>
          </w:p>
        </w:tc>
      </w:tr>
      <w:tr w:rsidR="009F0C77" w14:paraId="0DB27CCA" w14:textId="77777777">
        <w:tc>
          <w:tcPr>
            <w:tcW w:w="1843" w:type="dxa"/>
            <w:tcBorders>
              <w:right w:val="single" w:sz="4" w:space="0" w:color="auto"/>
            </w:tcBorders>
            <w:vAlign w:val="center"/>
          </w:tcPr>
          <w:p w14:paraId="5884E644" w14:textId="77777777" w:rsidR="009F0C77" w:rsidRDefault="009F0C77"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829B89" w14:textId="77777777" w:rsidR="009F0C77" w:rsidRDefault="009F0C77" w:rsidP="00585688">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1695D8FF" w14:textId="77777777" w:rsidR="009F0C77" w:rsidRDefault="009F0C77" w:rsidP="00585688">
            <w:pPr>
              <w:rPr>
                <w:snapToGrid w:val="0"/>
              </w:rPr>
            </w:pPr>
            <w:r>
              <w:rPr>
                <w:snapToGrid w:val="0"/>
              </w:rPr>
              <w:t>Consolato Onorario</w:t>
            </w:r>
          </w:p>
        </w:tc>
      </w:tr>
      <w:tr w:rsidR="00585688" w14:paraId="563B92BC" w14:textId="77777777">
        <w:tc>
          <w:tcPr>
            <w:tcW w:w="1843" w:type="dxa"/>
            <w:tcBorders>
              <w:right w:val="single" w:sz="4" w:space="0" w:color="auto"/>
            </w:tcBorders>
            <w:vAlign w:val="center"/>
          </w:tcPr>
          <w:p w14:paraId="136A162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E13FB8" w14:textId="77777777" w:rsidR="00585688" w:rsidRDefault="00585688" w:rsidP="00585688">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4756565A" w14:textId="77777777" w:rsidR="00585688" w:rsidRDefault="00585688" w:rsidP="00585688">
            <w:pPr>
              <w:rPr>
                <w:snapToGrid w:val="0"/>
              </w:rPr>
            </w:pPr>
            <w:r>
              <w:rPr>
                <w:snapToGrid w:val="0"/>
              </w:rPr>
              <w:t>Consolato Generale</w:t>
            </w:r>
          </w:p>
        </w:tc>
      </w:tr>
      <w:tr w:rsidR="00585688" w14:paraId="0E4780B1" w14:textId="77777777">
        <w:tc>
          <w:tcPr>
            <w:tcW w:w="1843" w:type="dxa"/>
            <w:tcBorders>
              <w:right w:val="single" w:sz="4" w:space="0" w:color="auto"/>
            </w:tcBorders>
            <w:vAlign w:val="center"/>
          </w:tcPr>
          <w:p w14:paraId="4679208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E26411" w14:textId="77777777" w:rsidR="00585688" w:rsidRDefault="00585688" w:rsidP="00585688">
            <w:pPr>
              <w:rPr>
                <w:snapToGrid w:val="0"/>
              </w:rPr>
            </w:pPr>
            <w:r>
              <w:rPr>
                <w:snapToGrid w:val="0"/>
              </w:rPr>
              <w:t>Mauritania</w:t>
            </w:r>
          </w:p>
        </w:tc>
        <w:tc>
          <w:tcPr>
            <w:tcW w:w="4536" w:type="dxa"/>
            <w:tcBorders>
              <w:top w:val="single" w:sz="4" w:space="0" w:color="auto"/>
              <w:left w:val="single" w:sz="4" w:space="0" w:color="auto"/>
              <w:bottom w:val="single" w:sz="4" w:space="0" w:color="auto"/>
              <w:right w:val="single" w:sz="4" w:space="0" w:color="auto"/>
            </w:tcBorders>
            <w:vAlign w:val="center"/>
          </w:tcPr>
          <w:p w14:paraId="1B25A569" w14:textId="77777777" w:rsidR="00585688" w:rsidRDefault="00585688" w:rsidP="00585688">
            <w:pPr>
              <w:rPr>
                <w:snapToGrid w:val="0"/>
              </w:rPr>
            </w:pPr>
            <w:r>
              <w:rPr>
                <w:snapToGrid w:val="0"/>
              </w:rPr>
              <w:t>Consolato Onorario</w:t>
            </w:r>
          </w:p>
        </w:tc>
      </w:tr>
      <w:tr w:rsidR="00354507" w14:paraId="60C23B6F" w14:textId="77777777">
        <w:tc>
          <w:tcPr>
            <w:tcW w:w="1843" w:type="dxa"/>
            <w:tcBorders>
              <w:right w:val="single" w:sz="4" w:space="0" w:color="auto"/>
            </w:tcBorders>
            <w:vAlign w:val="center"/>
          </w:tcPr>
          <w:p w14:paraId="6820CE14" w14:textId="77777777" w:rsidR="00354507" w:rsidRDefault="00354507"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8ED5EB" w14:textId="77777777" w:rsidR="00354507" w:rsidRDefault="00354507" w:rsidP="00585688">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BB16D7C" w14:textId="77777777" w:rsidR="00354507" w:rsidRDefault="00354507" w:rsidP="00585688">
            <w:pPr>
              <w:rPr>
                <w:snapToGrid w:val="0"/>
              </w:rPr>
            </w:pPr>
            <w:r>
              <w:rPr>
                <w:snapToGrid w:val="0"/>
              </w:rPr>
              <w:t>Consolato Onorario</w:t>
            </w:r>
          </w:p>
        </w:tc>
      </w:tr>
      <w:tr w:rsidR="00585688" w14:paraId="39583218" w14:textId="77777777">
        <w:tc>
          <w:tcPr>
            <w:tcW w:w="1843" w:type="dxa"/>
            <w:tcBorders>
              <w:right w:val="single" w:sz="4" w:space="0" w:color="auto"/>
            </w:tcBorders>
            <w:vAlign w:val="center"/>
          </w:tcPr>
          <w:p w14:paraId="166F083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9BC9C0" w14:textId="77777777" w:rsidR="00585688" w:rsidRDefault="00585688" w:rsidP="00585688">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F97B06E" w14:textId="77777777" w:rsidR="00585688" w:rsidRDefault="00585688" w:rsidP="00585688">
            <w:pPr>
              <w:rPr>
                <w:snapToGrid w:val="0"/>
              </w:rPr>
            </w:pPr>
            <w:r>
              <w:rPr>
                <w:snapToGrid w:val="0"/>
              </w:rPr>
              <w:t>Consolato Onorario</w:t>
            </w:r>
          </w:p>
        </w:tc>
      </w:tr>
      <w:tr w:rsidR="00156E6A" w14:paraId="7E5D8403" w14:textId="77777777">
        <w:tc>
          <w:tcPr>
            <w:tcW w:w="1843" w:type="dxa"/>
            <w:tcBorders>
              <w:right w:val="single" w:sz="4" w:space="0" w:color="auto"/>
            </w:tcBorders>
            <w:vAlign w:val="center"/>
          </w:tcPr>
          <w:p w14:paraId="07869D29" w14:textId="77777777" w:rsidR="00156E6A" w:rsidRDefault="00156E6A"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47EA96" w14:textId="77777777" w:rsidR="00156E6A" w:rsidRDefault="00156E6A" w:rsidP="00585688">
            <w:pPr>
              <w:rPr>
                <w:snapToGrid w:val="0"/>
              </w:rPr>
            </w:pPr>
            <w:r>
              <w:rPr>
                <w:snapToGrid w:val="0"/>
              </w:rPr>
              <w:t>Mongolia</w:t>
            </w:r>
          </w:p>
        </w:tc>
        <w:tc>
          <w:tcPr>
            <w:tcW w:w="4536" w:type="dxa"/>
            <w:tcBorders>
              <w:top w:val="single" w:sz="4" w:space="0" w:color="auto"/>
              <w:left w:val="single" w:sz="4" w:space="0" w:color="auto"/>
              <w:bottom w:val="single" w:sz="4" w:space="0" w:color="auto"/>
              <w:right w:val="single" w:sz="4" w:space="0" w:color="auto"/>
            </w:tcBorders>
            <w:vAlign w:val="center"/>
          </w:tcPr>
          <w:p w14:paraId="2BFF5B47" w14:textId="77777777" w:rsidR="00156E6A" w:rsidRDefault="00156E6A" w:rsidP="00585688">
            <w:pPr>
              <w:rPr>
                <w:snapToGrid w:val="0"/>
              </w:rPr>
            </w:pPr>
            <w:r>
              <w:rPr>
                <w:snapToGrid w:val="0"/>
              </w:rPr>
              <w:t>Consolato Onorario</w:t>
            </w:r>
          </w:p>
        </w:tc>
      </w:tr>
      <w:tr w:rsidR="00585688" w14:paraId="778EF769" w14:textId="77777777">
        <w:tc>
          <w:tcPr>
            <w:tcW w:w="1843" w:type="dxa"/>
            <w:tcBorders>
              <w:right w:val="single" w:sz="4" w:space="0" w:color="auto"/>
            </w:tcBorders>
            <w:vAlign w:val="center"/>
          </w:tcPr>
          <w:p w14:paraId="649E636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5800B8" w14:textId="77777777" w:rsidR="00585688" w:rsidRDefault="00585688" w:rsidP="00585688">
            <w:pPr>
              <w:rPr>
                <w:snapToGrid w:val="0"/>
              </w:rPr>
            </w:pPr>
            <w:r>
              <w:rPr>
                <w:snapToGrid w:val="0"/>
              </w:rPr>
              <w:t>Nicaragua</w:t>
            </w:r>
          </w:p>
        </w:tc>
        <w:tc>
          <w:tcPr>
            <w:tcW w:w="4536" w:type="dxa"/>
            <w:tcBorders>
              <w:top w:val="single" w:sz="4" w:space="0" w:color="auto"/>
              <w:left w:val="single" w:sz="4" w:space="0" w:color="auto"/>
              <w:bottom w:val="single" w:sz="4" w:space="0" w:color="auto"/>
              <w:right w:val="single" w:sz="4" w:space="0" w:color="auto"/>
            </w:tcBorders>
            <w:vAlign w:val="center"/>
          </w:tcPr>
          <w:p w14:paraId="6A206351" w14:textId="77777777" w:rsidR="00585688" w:rsidRDefault="00585688" w:rsidP="00585688">
            <w:pPr>
              <w:rPr>
                <w:snapToGrid w:val="0"/>
              </w:rPr>
            </w:pPr>
            <w:r>
              <w:rPr>
                <w:snapToGrid w:val="0"/>
              </w:rPr>
              <w:t>Consolato Onorario</w:t>
            </w:r>
          </w:p>
        </w:tc>
      </w:tr>
      <w:tr w:rsidR="00585688" w14:paraId="61346BB6" w14:textId="77777777">
        <w:tc>
          <w:tcPr>
            <w:tcW w:w="1843" w:type="dxa"/>
            <w:tcBorders>
              <w:right w:val="single" w:sz="4" w:space="0" w:color="auto"/>
            </w:tcBorders>
            <w:vAlign w:val="center"/>
          </w:tcPr>
          <w:p w14:paraId="42B660F2"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B1E9AC" w14:textId="77777777" w:rsidR="00585688" w:rsidRDefault="00585688" w:rsidP="00585688">
            <w:pPr>
              <w:rPr>
                <w:snapToGrid w:val="0"/>
              </w:rPr>
            </w:pPr>
            <w:r>
              <w:rPr>
                <w:snapToGrid w:val="0"/>
              </w:rPr>
              <w:t>Niger</w:t>
            </w:r>
          </w:p>
        </w:tc>
        <w:tc>
          <w:tcPr>
            <w:tcW w:w="4536" w:type="dxa"/>
            <w:tcBorders>
              <w:top w:val="single" w:sz="4" w:space="0" w:color="auto"/>
              <w:left w:val="single" w:sz="4" w:space="0" w:color="auto"/>
              <w:bottom w:val="single" w:sz="4" w:space="0" w:color="auto"/>
              <w:right w:val="single" w:sz="4" w:space="0" w:color="auto"/>
            </w:tcBorders>
            <w:vAlign w:val="center"/>
          </w:tcPr>
          <w:p w14:paraId="695E4971" w14:textId="77777777" w:rsidR="00585688" w:rsidRDefault="00585688" w:rsidP="00585688">
            <w:pPr>
              <w:rPr>
                <w:snapToGrid w:val="0"/>
              </w:rPr>
            </w:pPr>
            <w:r>
              <w:rPr>
                <w:snapToGrid w:val="0"/>
              </w:rPr>
              <w:t>Consolato Onorario</w:t>
            </w:r>
          </w:p>
        </w:tc>
      </w:tr>
      <w:tr w:rsidR="00585688" w14:paraId="63ED76B2" w14:textId="77777777">
        <w:tc>
          <w:tcPr>
            <w:tcW w:w="1843" w:type="dxa"/>
            <w:tcBorders>
              <w:right w:val="single" w:sz="4" w:space="0" w:color="auto"/>
            </w:tcBorders>
            <w:vAlign w:val="center"/>
          </w:tcPr>
          <w:p w14:paraId="3315020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FBA960" w14:textId="77777777" w:rsidR="00585688" w:rsidRDefault="00585688" w:rsidP="00585688">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1C9D91C2" w14:textId="77777777" w:rsidR="00585688" w:rsidRDefault="00585688" w:rsidP="00320CE7">
            <w:pPr>
              <w:rPr>
                <w:snapToGrid w:val="0"/>
              </w:rPr>
            </w:pPr>
            <w:r>
              <w:rPr>
                <w:snapToGrid w:val="0"/>
              </w:rPr>
              <w:t>Consolato Onorario</w:t>
            </w:r>
          </w:p>
        </w:tc>
      </w:tr>
      <w:tr w:rsidR="00585688" w14:paraId="4259645A" w14:textId="77777777">
        <w:tc>
          <w:tcPr>
            <w:tcW w:w="1843" w:type="dxa"/>
            <w:tcBorders>
              <w:right w:val="single" w:sz="4" w:space="0" w:color="auto"/>
            </w:tcBorders>
            <w:vAlign w:val="center"/>
          </w:tcPr>
          <w:p w14:paraId="27EF85D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EEA0FD" w14:textId="77777777" w:rsidR="00585688" w:rsidRDefault="00585688" w:rsidP="00585688">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1FA2C482" w14:textId="77777777" w:rsidR="00585688" w:rsidRDefault="00585688" w:rsidP="00585688">
            <w:pPr>
              <w:rPr>
                <w:snapToGrid w:val="0"/>
              </w:rPr>
            </w:pPr>
            <w:r>
              <w:rPr>
                <w:snapToGrid w:val="0"/>
              </w:rPr>
              <w:t>Consolato Onorario</w:t>
            </w:r>
          </w:p>
        </w:tc>
      </w:tr>
      <w:tr w:rsidR="003D2D79" w14:paraId="6459B1A3" w14:textId="77777777">
        <w:tc>
          <w:tcPr>
            <w:tcW w:w="1843" w:type="dxa"/>
            <w:tcBorders>
              <w:right w:val="single" w:sz="4" w:space="0" w:color="auto"/>
            </w:tcBorders>
            <w:vAlign w:val="center"/>
          </w:tcPr>
          <w:p w14:paraId="7A6BA237" w14:textId="77777777" w:rsidR="003D2D79" w:rsidRDefault="003D2D79"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3B09CD" w14:textId="77777777" w:rsidR="003D2D79" w:rsidRDefault="003D2D79" w:rsidP="00585688">
            <w:pPr>
              <w:rPr>
                <w:snapToGrid w:val="0"/>
              </w:rPr>
            </w:pPr>
            <w:r>
              <w:rPr>
                <w:snapToGrid w:val="0"/>
              </w:rPr>
              <w:t>Pakistan</w:t>
            </w:r>
          </w:p>
        </w:tc>
        <w:tc>
          <w:tcPr>
            <w:tcW w:w="4536" w:type="dxa"/>
            <w:tcBorders>
              <w:top w:val="single" w:sz="4" w:space="0" w:color="auto"/>
              <w:left w:val="single" w:sz="4" w:space="0" w:color="auto"/>
              <w:bottom w:val="single" w:sz="4" w:space="0" w:color="auto"/>
              <w:right w:val="single" w:sz="4" w:space="0" w:color="auto"/>
            </w:tcBorders>
            <w:vAlign w:val="center"/>
          </w:tcPr>
          <w:p w14:paraId="09F3ADA8" w14:textId="77777777" w:rsidR="003D2D79" w:rsidRDefault="003D2D79" w:rsidP="00585688">
            <w:pPr>
              <w:rPr>
                <w:snapToGrid w:val="0"/>
              </w:rPr>
            </w:pPr>
            <w:r>
              <w:rPr>
                <w:snapToGrid w:val="0"/>
              </w:rPr>
              <w:t>Consolato Onorario</w:t>
            </w:r>
          </w:p>
        </w:tc>
      </w:tr>
      <w:tr w:rsidR="00585688" w14:paraId="107FBA17" w14:textId="77777777">
        <w:tc>
          <w:tcPr>
            <w:tcW w:w="1843" w:type="dxa"/>
            <w:tcBorders>
              <w:right w:val="single" w:sz="4" w:space="0" w:color="auto"/>
            </w:tcBorders>
            <w:vAlign w:val="center"/>
          </w:tcPr>
          <w:p w14:paraId="6000AF7A"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58BF6D" w14:textId="77777777" w:rsidR="00585688" w:rsidRDefault="00585688" w:rsidP="00585688">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08B485DA" w14:textId="77777777" w:rsidR="00585688" w:rsidRDefault="00585688" w:rsidP="00585688">
            <w:pPr>
              <w:rPr>
                <w:snapToGrid w:val="0"/>
              </w:rPr>
            </w:pPr>
            <w:r>
              <w:rPr>
                <w:snapToGrid w:val="0"/>
              </w:rPr>
              <w:t>Consolato Generale</w:t>
            </w:r>
          </w:p>
        </w:tc>
      </w:tr>
      <w:tr w:rsidR="00CC3FDD" w14:paraId="7D15DE68" w14:textId="77777777">
        <w:tc>
          <w:tcPr>
            <w:tcW w:w="1843" w:type="dxa"/>
            <w:tcBorders>
              <w:right w:val="single" w:sz="4" w:space="0" w:color="auto"/>
            </w:tcBorders>
            <w:vAlign w:val="center"/>
          </w:tcPr>
          <w:p w14:paraId="0F12B92F" w14:textId="77777777" w:rsidR="00CC3FDD" w:rsidRDefault="00CC3FDD"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56F5B9" w14:textId="77777777" w:rsidR="00CC3FDD" w:rsidRDefault="00CC3FDD" w:rsidP="00585688">
            <w:pPr>
              <w:rPr>
                <w:snapToGrid w:val="0"/>
              </w:rPr>
            </w:pPr>
            <w:r>
              <w:rPr>
                <w:snapToGrid w:val="0"/>
              </w:rPr>
              <w:t>Paraguay</w:t>
            </w:r>
          </w:p>
        </w:tc>
        <w:tc>
          <w:tcPr>
            <w:tcW w:w="4536" w:type="dxa"/>
            <w:tcBorders>
              <w:top w:val="single" w:sz="4" w:space="0" w:color="auto"/>
              <w:left w:val="single" w:sz="4" w:space="0" w:color="auto"/>
              <w:bottom w:val="single" w:sz="4" w:space="0" w:color="auto"/>
              <w:right w:val="single" w:sz="4" w:space="0" w:color="auto"/>
            </w:tcBorders>
            <w:vAlign w:val="center"/>
          </w:tcPr>
          <w:p w14:paraId="0F1D9626" w14:textId="77777777" w:rsidR="00CC3FDD" w:rsidRDefault="00CC3FDD" w:rsidP="00585688">
            <w:pPr>
              <w:rPr>
                <w:snapToGrid w:val="0"/>
              </w:rPr>
            </w:pPr>
            <w:r>
              <w:rPr>
                <w:snapToGrid w:val="0"/>
              </w:rPr>
              <w:t>Consolato Onorario</w:t>
            </w:r>
          </w:p>
        </w:tc>
      </w:tr>
      <w:tr w:rsidR="00585688" w14:paraId="1A148F63" w14:textId="77777777">
        <w:tc>
          <w:tcPr>
            <w:tcW w:w="1843" w:type="dxa"/>
            <w:tcBorders>
              <w:right w:val="single" w:sz="4" w:space="0" w:color="auto"/>
            </w:tcBorders>
            <w:vAlign w:val="center"/>
          </w:tcPr>
          <w:p w14:paraId="4B023B3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A74597" w14:textId="77777777" w:rsidR="00585688" w:rsidRDefault="00585688" w:rsidP="00585688">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3F256EB3" w14:textId="77777777" w:rsidR="00585688" w:rsidRDefault="00585688" w:rsidP="00585688">
            <w:pPr>
              <w:rPr>
                <w:snapToGrid w:val="0"/>
              </w:rPr>
            </w:pPr>
            <w:r>
              <w:rPr>
                <w:snapToGrid w:val="0"/>
              </w:rPr>
              <w:t xml:space="preserve">Consolato Generale Onorario </w:t>
            </w:r>
          </w:p>
        </w:tc>
      </w:tr>
      <w:tr w:rsidR="00585688" w14:paraId="1819DC01" w14:textId="77777777">
        <w:tc>
          <w:tcPr>
            <w:tcW w:w="1843" w:type="dxa"/>
            <w:tcBorders>
              <w:right w:val="single" w:sz="4" w:space="0" w:color="auto"/>
            </w:tcBorders>
            <w:vAlign w:val="center"/>
          </w:tcPr>
          <w:p w14:paraId="21CD91F2"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64C79B" w14:textId="77777777" w:rsidR="00585688" w:rsidRDefault="00585688" w:rsidP="00585688">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434A6538" w14:textId="77777777" w:rsidR="00585688" w:rsidRDefault="00585688" w:rsidP="00585688">
            <w:pPr>
              <w:rPr>
                <w:snapToGrid w:val="0"/>
              </w:rPr>
            </w:pPr>
            <w:r>
              <w:rPr>
                <w:snapToGrid w:val="0"/>
              </w:rPr>
              <w:t>Consolato Onorario</w:t>
            </w:r>
          </w:p>
        </w:tc>
      </w:tr>
      <w:tr w:rsidR="00585688" w14:paraId="01451E9D" w14:textId="77777777">
        <w:tc>
          <w:tcPr>
            <w:tcW w:w="1843" w:type="dxa"/>
            <w:tcBorders>
              <w:right w:val="single" w:sz="4" w:space="0" w:color="auto"/>
            </w:tcBorders>
            <w:vAlign w:val="center"/>
          </w:tcPr>
          <w:p w14:paraId="3319D0DB"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06E27C5" w14:textId="77777777" w:rsidR="00585688" w:rsidRDefault="00585688" w:rsidP="00585688">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1CF86B9D" w14:textId="77777777" w:rsidR="00585688" w:rsidRDefault="00585688" w:rsidP="00585688">
            <w:pPr>
              <w:rPr>
                <w:snapToGrid w:val="0"/>
              </w:rPr>
            </w:pPr>
            <w:r>
              <w:rPr>
                <w:snapToGrid w:val="0"/>
              </w:rPr>
              <w:t>Consolato Onorario</w:t>
            </w:r>
          </w:p>
        </w:tc>
      </w:tr>
      <w:tr w:rsidR="00585688" w14:paraId="2F966003" w14:textId="77777777">
        <w:tc>
          <w:tcPr>
            <w:tcW w:w="1843" w:type="dxa"/>
            <w:tcBorders>
              <w:right w:val="single" w:sz="4" w:space="0" w:color="auto"/>
            </w:tcBorders>
            <w:vAlign w:val="center"/>
          </w:tcPr>
          <w:p w14:paraId="53B40AF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D15A872" w14:textId="77777777" w:rsidR="00585688" w:rsidRDefault="00585688" w:rsidP="00585688">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02EBEAAB" w14:textId="77777777" w:rsidR="00585688" w:rsidRDefault="00585688" w:rsidP="00585688">
            <w:pPr>
              <w:rPr>
                <w:snapToGrid w:val="0"/>
              </w:rPr>
            </w:pPr>
            <w:r>
              <w:rPr>
                <w:snapToGrid w:val="0"/>
              </w:rPr>
              <w:t>Consolato</w:t>
            </w:r>
            <w:r w:rsidR="009A4321">
              <w:rPr>
                <w:snapToGrid w:val="0"/>
              </w:rPr>
              <w:t xml:space="preserve"> Generale</w:t>
            </w:r>
            <w:r>
              <w:rPr>
                <w:snapToGrid w:val="0"/>
              </w:rPr>
              <w:t xml:space="preserve"> Onorario</w:t>
            </w:r>
          </w:p>
        </w:tc>
      </w:tr>
      <w:tr w:rsidR="00585688" w14:paraId="25E6AC55" w14:textId="77777777">
        <w:tc>
          <w:tcPr>
            <w:tcW w:w="1843" w:type="dxa"/>
            <w:tcBorders>
              <w:right w:val="single" w:sz="4" w:space="0" w:color="auto"/>
            </w:tcBorders>
            <w:vAlign w:val="center"/>
          </w:tcPr>
          <w:p w14:paraId="36EE2E4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724CCE" w14:textId="77777777" w:rsidR="00585688" w:rsidRDefault="00585688" w:rsidP="00585688">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3DF97412" w14:textId="77777777" w:rsidR="00585688" w:rsidRDefault="00585688" w:rsidP="00585688">
            <w:pPr>
              <w:rPr>
                <w:snapToGrid w:val="0"/>
              </w:rPr>
            </w:pPr>
            <w:r>
              <w:rPr>
                <w:snapToGrid w:val="0"/>
              </w:rPr>
              <w:t>Consolato Onorario</w:t>
            </w:r>
          </w:p>
        </w:tc>
      </w:tr>
      <w:tr w:rsidR="00585688" w14:paraId="5153E6F6" w14:textId="77777777">
        <w:tc>
          <w:tcPr>
            <w:tcW w:w="1843" w:type="dxa"/>
            <w:tcBorders>
              <w:right w:val="single" w:sz="4" w:space="0" w:color="auto"/>
            </w:tcBorders>
            <w:vAlign w:val="center"/>
          </w:tcPr>
          <w:p w14:paraId="1D6E11E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B14FF1" w14:textId="77777777" w:rsidR="00585688" w:rsidRDefault="00585688" w:rsidP="00585688">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07548A8D" w14:textId="77777777" w:rsidR="00585688" w:rsidRDefault="00585688" w:rsidP="00585688">
            <w:pPr>
              <w:rPr>
                <w:snapToGrid w:val="0"/>
              </w:rPr>
            </w:pPr>
            <w:r>
              <w:rPr>
                <w:snapToGrid w:val="0"/>
              </w:rPr>
              <w:t>Consolato Onorario</w:t>
            </w:r>
          </w:p>
        </w:tc>
      </w:tr>
      <w:tr w:rsidR="00585688" w14:paraId="56121058" w14:textId="77777777">
        <w:tc>
          <w:tcPr>
            <w:tcW w:w="1843" w:type="dxa"/>
            <w:tcBorders>
              <w:right w:val="single" w:sz="4" w:space="0" w:color="auto"/>
            </w:tcBorders>
            <w:vAlign w:val="center"/>
          </w:tcPr>
          <w:p w14:paraId="1AD05DD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AD8961" w14:textId="77777777" w:rsidR="00585688" w:rsidRDefault="00585688" w:rsidP="00585688">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0A7C1A85" w14:textId="77777777" w:rsidR="00585688" w:rsidRDefault="00585688" w:rsidP="00585688">
            <w:pPr>
              <w:rPr>
                <w:snapToGrid w:val="0"/>
              </w:rPr>
            </w:pPr>
            <w:r>
              <w:rPr>
                <w:snapToGrid w:val="0"/>
              </w:rPr>
              <w:t>Consolato</w:t>
            </w:r>
          </w:p>
        </w:tc>
      </w:tr>
      <w:tr w:rsidR="00E06208" w14:paraId="61067174" w14:textId="77777777">
        <w:tc>
          <w:tcPr>
            <w:tcW w:w="1843" w:type="dxa"/>
            <w:tcBorders>
              <w:right w:val="single" w:sz="4" w:space="0" w:color="auto"/>
            </w:tcBorders>
            <w:vAlign w:val="center"/>
          </w:tcPr>
          <w:p w14:paraId="0E09EA5F" w14:textId="77777777" w:rsidR="00E06208" w:rsidRDefault="00E0620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70EF4B" w14:textId="77777777" w:rsidR="00E06208" w:rsidRDefault="00E06208" w:rsidP="00585688">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6098CD3C" w14:textId="77777777" w:rsidR="00E06208" w:rsidRDefault="00E06208" w:rsidP="00585688">
            <w:pPr>
              <w:rPr>
                <w:snapToGrid w:val="0"/>
              </w:rPr>
            </w:pPr>
            <w:r>
              <w:rPr>
                <w:snapToGrid w:val="0"/>
              </w:rPr>
              <w:t>Consolato Onorario</w:t>
            </w:r>
          </w:p>
        </w:tc>
      </w:tr>
      <w:tr w:rsidR="00F77EE3" w14:paraId="65FE3464" w14:textId="77777777">
        <w:tc>
          <w:tcPr>
            <w:tcW w:w="1843" w:type="dxa"/>
            <w:tcBorders>
              <w:right w:val="single" w:sz="4" w:space="0" w:color="auto"/>
            </w:tcBorders>
            <w:vAlign w:val="center"/>
          </w:tcPr>
          <w:p w14:paraId="4F3B563E" w14:textId="77777777" w:rsidR="00F77EE3" w:rsidRDefault="00F77EE3"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685FF7" w14:textId="77777777" w:rsidR="00F77EE3" w:rsidRDefault="00F77EE3" w:rsidP="00585688">
            <w:pPr>
              <w:rPr>
                <w:snapToGrid w:val="0"/>
              </w:rPr>
            </w:pPr>
            <w:r>
              <w:rPr>
                <w:snapToGrid w:val="0"/>
              </w:rPr>
              <w:t>Sierra Leone</w:t>
            </w:r>
          </w:p>
        </w:tc>
        <w:tc>
          <w:tcPr>
            <w:tcW w:w="4536" w:type="dxa"/>
            <w:tcBorders>
              <w:top w:val="single" w:sz="4" w:space="0" w:color="auto"/>
              <w:left w:val="single" w:sz="4" w:space="0" w:color="auto"/>
              <w:bottom w:val="single" w:sz="4" w:space="0" w:color="auto"/>
              <w:right w:val="single" w:sz="4" w:space="0" w:color="auto"/>
            </w:tcBorders>
            <w:vAlign w:val="center"/>
          </w:tcPr>
          <w:p w14:paraId="69365F98" w14:textId="77777777" w:rsidR="00F77EE3" w:rsidRDefault="00F77EE3" w:rsidP="00585688">
            <w:pPr>
              <w:rPr>
                <w:snapToGrid w:val="0"/>
              </w:rPr>
            </w:pPr>
            <w:r>
              <w:rPr>
                <w:snapToGrid w:val="0"/>
              </w:rPr>
              <w:t>Consolato Generale Onorario</w:t>
            </w:r>
          </w:p>
        </w:tc>
      </w:tr>
      <w:tr w:rsidR="00585688" w14:paraId="3BA92E63" w14:textId="77777777">
        <w:tc>
          <w:tcPr>
            <w:tcW w:w="1843" w:type="dxa"/>
            <w:tcBorders>
              <w:right w:val="single" w:sz="4" w:space="0" w:color="auto"/>
            </w:tcBorders>
            <w:vAlign w:val="center"/>
          </w:tcPr>
          <w:p w14:paraId="642CC8E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251BD1" w14:textId="77777777" w:rsidR="00585688" w:rsidRDefault="00585688" w:rsidP="00585688">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1BA8F419" w14:textId="77777777" w:rsidR="00585688" w:rsidRDefault="00585688" w:rsidP="00585688">
            <w:pPr>
              <w:rPr>
                <w:snapToGrid w:val="0"/>
              </w:rPr>
            </w:pPr>
            <w:r>
              <w:rPr>
                <w:snapToGrid w:val="0"/>
              </w:rPr>
              <w:t>Consolato Onorario</w:t>
            </w:r>
          </w:p>
        </w:tc>
      </w:tr>
      <w:tr w:rsidR="00585688" w14:paraId="1A9EC9CA" w14:textId="77777777">
        <w:tc>
          <w:tcPr>
            <w:tcW w:w="1843" w:type="dxa"/>
            <w:tcBorders>
              <w:right w:val="single" w:sz="4" w:space="0" w:color="auto"/>
            </w:tcBorders>
            <w:vAlign w:val="center"/>
          </w:tcPr>
          <w:p w14:paraId="6465547E"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675F62" w14:textId="77777777" w:rsidR="00585688" w:rsidRDefault="00585688" w:rsidP="00585688">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EC304DF" w14:textId="77777777" w:rsidR="00585688" w:rsidRDefault="00585688" w:rsidP="00585688">
            <w:pPr>
              <w:rPr>
                <w:snapToGrid w:val="0"/>
              </w:rPr>
            </w:pPr>
            <w:r>
              <w:rPr>
                <w:snapToGrid w:val="0"/>
              </w:rPr>
              <w:t>Consolato Generale</w:t>
            </w:r>
          </w:p>
        </w:tc>
      </w:tr>
      <w:tr w:rsidR="00EA2661" w14:paraId="0DD36059" w14:textId="77777777">
        <w:tc>
          <w:tcPr>
            <w:tcW w:w="1843" w:type="dxa"/>
            <w:tcBorders>
              <w:right w:val="single" w:sz="4" w:space="0" w:color="auto"/>
            </w:tcBorders>
            <w:vAlign w:val="center"/>
          </w:tcPr>
          <w:p w14:paraId="58AFF7B7" w14:textId="77777777" w:rsidR="00EA2661" w:rsidRDefault="00EA2661"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BEFD32" w14:textId="77777777" w:rsidR="00EA2661" w:rsidRDefault="00EA2661" w:rsidP="00585688">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47045F93" w14:textId="77777777" w:rsidR="00EA2661" w:rsidRDefault="00EA2661" w:rsidP="00585688">
            <w:pPr>
              <w:rPr>
                <w:snapToGrid w:val="0"/>
              </w:rPr>
            </w:pPr>
            <w:r>
              <w:rPr>
                <w:snapToGrid w:val="0"/>
              </w:rPr>
              <w:t>Consolato Onorario</w:t>
            </w:r>
          </w:p>
        </w:tc>
      </w:tr>
      <w:tr w:rsidR="00585688" w14:paraId="15526398" w14:textId="77777777">
        <w:tc>
          <w:tcPr>
            <w:tcW w:w="1843" w:type="dxa"/>
            <w:tcBorders>
              <w:right w:val="single" w:sz="4" w:space="0" w:color="auto"/>
            </w:tcBorders>
            <w:vAlign w:val="center"/>
          </w:tcPr>
          <w:p w14:paraId="0123F6E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C4853D" w14:textId="77777777" w:rsidR="00585688" w:rsidRDefault="00585688" w:rsidP="00585688">
            <w:pPr>
              <w:rPr>
                <w:snapToGrid w:val="0"/>
              </w:rPr>
            </w:pPr>
            <w:r>
              <w:rPr>
                <w:snapToGrid w:val="0"/>
              </w:rPr>
              <w:t>Sri Lanka</w:t>
            </w:r>
          </w:p>
        </w:tc>
        <w:tc>
          <w:tcPr>
            <w:tcW w:w="4536" w:type="dxa"/>
            <w:tcBorders>
              <w:top w:val="single" w:sz="4" w:space="0" w:color="auto"/>
              <w:left w:val="single" w:sz="4" w:space="0" w:color="auto"/>
              <w:bottom w:val="single" w:sz="4" w:space="0" w:color="auto"/>
              <w:right w:val="single" w:sz="4" w:space="0" w:color="auto"/>
            </w:tcBorders>
            <w:vAlign w:val="center"/>
          </w:tcPr>
          <w:p w14:paraId="1D385645" w14:textId="77777777" w:rsidR="00585688" w:rsidRDefault="00585688" w:rsidP="00585688">
            <w:pPr>
              <w:rPr>
                <w:snapToGrid w:val="0"/>
              </w:rPr>
            </w:pPr>
            <w:r>
              <w:rPr>
                <w:snapToGrid w:val="0"/>
              </w:rPr>
              <w:t>Consolato Onorario</w:t>
            </w:r>
          </w:p>
        </w:tc>
      </w:tr>
      <w:tr w:rsidR="00585688" w14:paraId="5B612962" w14:textId="77777777">
        <w:tc>
          <w:tcPr>
            <w:tcW w:w="1843" w:type="dxa"/>
            <w:tcBorders>
              <w:right w:val="single" w:sz="4" w:space="0" w:color="auto"/>
            </w:tcBorders>
            <w:vAlign w:val="center"/>
          </w:tcPr>
          <w:p w14:paraId="14C37F7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FE738B" w14:textId="77777777" w:rsidR="00585688" w:rsidRDefault="00585688" w:rsidP="00585688">
            <w:pPr>
              <w:rPr>
                <w:snapToGrid w:val="0"/>
              </w:rPr>
            </w:pPr>
            <w:r>
              <w:rPr>
                <w:snapToGrid w:val="0"/>
              </w:rPr>
              <w:t>Stati Uniti d</w:t>
            </w:r>
            <w:r w:rsidR="00F65355">
              <w:rPr>
                <w:snapToGrid w:val="0"/>
              </w:rPr>
              <w:t>’</w:t>
            </w:r>
            <w:r>
              <w:rPr>
                <w:snapToGrid w:val="0"/>
              </w:rPr>
              <w:t xml:space="preserve">America </w:t>
            </w:r>
          </w:p>
        </w:tc>
        <w:tc>
          <w:tcPr>
            <w:tcW w:w="4536" w:type="dxa"/>
            <w:tcBorders>
              <w:top w:val="single" w:sz="4" w:space="0" w:color="auto"/>
              <w:left w:val="single" w:sz="4" w:space="0" w:color="auto"/>
              <w:bottom w:val="single" w:sz="4" w:space="0" w:color="auto"/>
              <w:right w:val="single" w:sz="4" w:space="0" w:color="auto"/>
            </w:tcBorders>
            <w:vAlign w:val="center"/>
          </w:tcPr>
          <w:p w14:paraId="7EA35783" w14:textId="77777777" w:rsidR="00585688" w:rsidRDefault="00585688" w:rsidP="00585688">
            <w:pPr>
              <w:rPr>
                <w:snapToGrid w:val="0"/>
              </w:rPr>
            </w:pPr>
            <w:r>
              <w:rPr>
                <w:snapToGrid w:val="0"/>
              </w:rPr>
              <w:t>Consolato Generale</w:t>
            </w:r>
          </w:p>
        </w:tc>
      </w:tr>
      <w:tr w:rsidR="00585688" w14:paraId="2C52B8DC" w14:textId="77777777">
        <w:tc>
          <w:tcPr>
            <w:tcW w:w="1843" w:type="dxa"/>
            <w:tcBorders>
              <w:right w:val="single" w:sz="4" w:space="0" w:color="auto"/>
            </w:tcBorders>
            <w:vAlign w:val="center"/>
          </w:tcPr>
          <w:p w14:paraId="397D8AEA"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470595" w14:textId="77777777" w:rsidR="00585688" w:rsidRDefault="00585688" w:rsidP="00585688">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5FADDF0C" w14:textId="77777777" w:rsidR="00585688" w:rsidRDefault="00585688" w:rsidP="00585688">
            <w:pPr>
              <w:rPr>
                <w:snapToGrid w:val="0"/>
              </w:rPr>
            </w:pPr>
            <w:r>
              <w:rPr>
                <w:snapToGrid w:val="0"/>
              </w:rPr>
              <w:t>Consolato Onorario</w:t>
            </w:r>
          </w:p>
        </w:tc>
      </w:tr>
      <w:tr w:rsidR="00585688" w14:paraId="03198A46" w14:textId="77777777">
        <w:tc>
          <w:tcPr>
            <w:tcW w:w="1843" w:type="dxa"/>
            <w:tcBorders>
              <w:right w:val="single" w:sz="4" w:space="0" w:color="auto"/>
            </w:tcBorders>
            <w:vAlign w:val="center"/>
          </w:tcPr>
          <w:p w14:paraId="7C8AA02B"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2F8010" w14:textId="77777777" w:rsidR="00585688" w:rsidRDefault="00585688" w:rsidP="00585688">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250DC20" w14:textId="77777777" w:rsidR="00585688" w:rsidRDefault="00585688" w:rsidP="00585688">
            <w:pPr>
              <w:rPr>
                <w:snapToGrid w:val="0"/>
              </w:rPr>
            </w:pPr>
            <w:r>
              <w:rPr>
                <w:snapToGrid w:val="0"/>
              </w:rPr>
              <w:t>Consolato Onorario</w:t>
            </w:r>
          </w:p>
        </w:tc>
      </w:tr>
      <w:tr w:rsidR="00585688" w14:paraId="0B3C4AC1" w14:textId="77777777">
        <w:tc>
          <w:tcPr>
            <w:tcW w:w="1843" w:type="dxa"/>
            <w:tcBorders>
              <w:right w:val="single" w:sz="4" w:space="0" w:color="auto"/>
            </w:tcBorders>
            <w:vAlign w:val="center"/>
          </w:tcPr>
          <w:p w14:paraId="05DA6052"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ADE8CF" w14:textId="77777777" w:rsidR="00585688" w:rsidRDefault="00585688" w:rsidP="00585688">
            <w:pPr>
              <w:rPr>
                <w:snapToGrid w:val="0"/>
              </w:rPr>
            </w:pPr>
            <w:r>
              <w:rPr>
                <w:snapToGrid w:val="0"/>
              </w:rPr>
              <w:t xml:space="preserve">Svizzera </w:t>
            </w:r>
          </w:p>
        </w:tc>
        <w:tc>
          <w:tcPr>
            <w:tcW w:w="4536" w:type="dxa"/>
            <w:tcBorders>
              <w:top w:val="single" w:sz="4" w:space="0" w:color="auto"/>
              <w:left w:val="single" w:sz="4" w:space="0" w:color="auto"/>
              <w:bottom w:val="single" w:sz="4" w:space="0" w:color="auto"/>
              <w:right w:val="single" w:sz="4" w:space="0" w:color="auto"/>
            </w:tcBorders>
            <w:vAlign w:val="center"/>
          </w:tcPr>
          <w:p w14:paraId="1BC90E74" w14:textId="77777777" w:rsidR="00585688" w:rsidRDefault="00585688" w:rsidP="00585688">
            <w:pPr>
              <w:rPr>
                <w:snapToGrid w:val="0"/>
              </w:rPr>
            </w:pPr>
            <w:r>
              <w:rPr>
                <w:snapToGrid w:val="0"/>
              </w:rPr>
              <w:t>Consolato Onorario</w:t>
            </w:r>
          </w:p>
        </w:tc>
      </w:tr>
      <w:tr w:rsidR="00585688" w14:paraId="56CE0A82" w14:textId="77777777">
        <w:tc>
          <w:tcPr>
            <w:tcW w:w="1843" w:type="dxa"/>
            <w:tcBorders>
              <w:right w:val="single" w:sz="4" w:space="0" w:color="auto"/>
            </w:tcBorders>
            <w:vAlign w:val="center"/>
          </w:tcPr>
          <w:p w14:paraId="230C7856"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714F80" w14:textId="77777777" w:rsidR="00585688" w:rsidRDefault="00585688" w:rsidP="00585688">
            <w:pPr>
              <w:rPr>
                <w:snapToGrid w:val="0"/>
              </w:rPr>
            </w:pPr>
            <w:r>
              <w:rPr>
                <w:snapToGrid w:val="0"/>
              </w:rPr>
              <w:t xml:space="preserve">Thailandia </w:t>
            </w:r>
          </w:p>
        </w:tc>
        <w:tc>
          <w:tcPr>
            <w:tcW w:w="4536" w:type="dxa"/>
            <w:tcBorders>
              <w:top w:val="single" w:sz="4" w:space="0" w:color="auto"/>
              <w:left w:val="single" w:sz="4" w:space="0" w:color="auto"/>
              <w:bottom w:val="single" w:sz="4" w:space="0" w:color="auto"/>
              <w:right w:val="single" w:sz="4" w:space="0" w:color="auto"/>
            </w:tcBorders>
            <w:vAlign w:val="center"/>
          </w:tcPr>
          <w:p w14:paraId="0603B1F0" w14:textId="77777777" w:rsidR="00585688" w:rsidRDefault="00585688" w:rsidP="00585688">
            <w:pPr>
              <w:rPr>
                <w:snapToGrid w:val="0"/>
              </w:rPr>
            </w:pPr>
            <w:r>
              <w:rPr>
                <w:snapToGrid w:val="0"/>
              </w:rPr>
              <w:t>Consolato Generale Onorario</w:t>
            </w:r>
          </w:p>
        </w:tc>
      </w:tr>
      <w:tr w:rsidR="00585688" w14:paraId="634146EB" w14:textId="77777777">
        <w:tc>
          <w:tcPr>
            <w:tcW w:w="1843" w:type="dxa"/>
            <w:tcBorders>
              <w:right w:val="single" w:sz="4" w:space="0" w:color="auto"/>
            </w:tcBorders>
            <w:vAlign w:val="center"/>
          </w:tcPr>
          <w:p w14:paraId="3975F5E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678AD0" w14:textId="77777777" w:rsidR="00585688" w:rsidRDefault="00585688" w:rsidP="00585688">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08453CFC" w14:textId="77777777" w:rsidR="00585688" w:rsidRDefault="00585688" w:rsidP="001E684D">
            <w:pPr>
              <w:rPr>
                <w:snapToGrid w:val="0"/>
              </w:rPr>
            </w:pPr>
            <w:r>
              <w:rPr>
                <w:snapToGrid w:val="0"/>
              </w:rPr>
              <w:t>Consolato</w:t>
            </w:r>
          </w:p>
        </w:tc>
      </w:tr>
      <w:tr w:rsidR="00585688" w14:paraId="36FF2FC9" w14:textId="77777777">
        <w:tc>
          <w:tcPr>
            <w:tcW w:w="1843" w:type="dxa"/>
            <w:tcBorders>
              <w:right w:val="single" w:sz="4" w:space="0" w:color="auto"/>
            </w:tcBorders>
            <w:vAlign w:val="center"/>
          </w:tcPr>
          <w:p w14:paraId="5A4A882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551CE5" w14:textId="77777777" w:rsidR="00585688" w:rsidRDefault="00585688" w:rsidP="00585688">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74428542" w14:textId="77777777" w:rsidR="00585688" w:rsidRDefault="00585688" w:rsidP="00585688">
            <w:pPr>
              <w:rPr>
                <w:snapToGrid w:val="0"/>
              </w:rPr>
            </w:pPr>
            <w:r>
              <w:rPr>
                <w:snapToGrid w:val="0"/>
              </w:rPr>
              <w:t>Consolato Generale</w:t>
            </w:r>
          </w:p>
        </w:tc>
      </w:tr>
    </w:tbl>
    <w:p w14:paraId="76D900C4" w14:textId="77777777" w:rsidR="003305E3" w:rsidRDefault="003305E3" w:rsidP="003305E3">
      <w:pPr>
        <w:jc w:val="right"/>
        <w:rPr>
          <w:b/>
          <w:bCs/>
          <w:sz w:val="16"/>
        </w:rPr>
      </w:pPr>
      <w:r>
        <w:br w:type="page"/>
      </w:r>
      <w:r>
        <w:rPr>
          <w:b/>
          <w:bCs/>
          <w:sz w:val="16"/>
        </w:rPr>
        <w:t>CITTA’  SEDI DI UFFICI CONSOLARI</w:t>
      </w: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C3FDD" w14:paraId="0C5FB25A" w14:textId="77777777">
        <w:tc>
          <w:tcPr>
            <w:tcW w:w="1843" w:type="dxa"/>
            <w:tcBorders>
              <w:right w:val="single" w:sz="4" w:space="0" w:color="auto"/>
            </w:tcBorders>
            <w:vAlign w:val="center"/>
          </w:tcPr>
          <w:p w14:paraId="7DFF5BBB" w14:textId="77777777" w:rsidR="00CC3FDD" w:rsidRDefault="00CC3FDD" w:rsidP="00CC3FD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6F10F1" w14:textId="77777777" w:rsidR="00CC3FDD" w:rsidRDefault="00CC3FDD" w:rsidP="00CC3FDD">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67E9B8B4" w14:textId="77777777" w:rsidR="00CC3FDD" w:rsidRDefault="00CC3FDD" w:rsidP="00CC3FDD">
            <w:pPr>
              <w:rPr>
                <w:snapToGrid w:val="0"/>
              </w:rPr>
            </w:pPr>
            <w:r>
              <w:rPr>
                <w:snapToGrid w:val="0"/>
              </w:rPr>
              <w:t>Consolato Onorario</w:t>
            </w:r>
          </w:p>
        </w:tc>
      </w:tr>
      <w:tr w:rsidR="00E33489" w14:paraId="3AE3C2EC" w14:textId="77777777">
        <w:tc>
          <w:tcPr>
            <w:tcW w:w="1843" w:type="dxa"/>
            <w:tcBorders>
              <w:right w:val="single" w:sz="4" w:space="0" w:color="auto"/>
            </w:tcBorders>
            <w:vAlign w:val="center"/>
          </w:tcPr>
          <w:p w14:paraId="4E49DBD2" w14:textId="77777777" w:rsidR="00E33489" w:rsidRDefault="00E33489" w:rsidP="00E3348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282D8D1" w14:textId="77777777" w:rsidR="00E33489" w:rsidRDefault="00E33489" w:rsidP="00E33489">
            <w:pPr>
              <w:rPr>
                <w:snapToGrid w:val="0"/>
              </w:rPr>
            </w:pPr>
            <w:r>
              <w:rPr>
                <w:snapToGrid w:val="0"/>
              </w:rPr>
              <w:t>Venezuela</w:t>
            </w:r>
          </w:p>
        </w:tc>
        <w:tc>
          <w:tcPr>
            <w:tcW w:w="4536" w:type="dxa"/>
            <w:tcBorders>
              <w:top w:val="single" w:sz="4" w:space="0" w:color="auto"/>
              <w:left w:val="single" w:sz="4" w:space="0" w:color="auto"/>
              <w:bottom w:val="single" w:sz="4" w:space="0" w:color="auto"/>
              <w:right w:val="single" w:sz="4" w:space="0" w:color="auto"/>
            </w:tcBorders>
            <w:vAlign w:val="center"/>
          </w:tcPr>
          <w:p w14:paraId="70C46F03" w14:textId="77777777" w:rsidR="00E33489" w:rsidRDefault="00E33489" w:rsidP="00E33489">
            <w:pPr>
              <w:rPr>
                <w:snapToGrid w:val="0"/>
              </w:rPr>
            </w:pPr>
            <w:r>
              <w:rPr>
                <w:snapToGrid w:val="0"/>
              </w:rPr>
              <w:t>Consolato Generale</w:t>
            </w:r>
          </w:p>
        </w:tc>
      </w:tr>
      <w:tr w:rsidR="0088050C" w14:paraId="1D7C01C7" w14:textId="77777777">
        <w:tc>
          <w:tcPr>
            <w:tcW w:w="1843" w:type="dxa"/>
            <w:tcBorders>
              <w:right w:val="single" w:sz="4" w:space="0" w:color="auto"/>
            </w:tcBorders>
            <w:vAlign w:val="center"/>
          </w:tcPr>
          <w:p w14:paraId="4EB9B9D1" w14:textId="77777777" w:rsidR="0088050C" w:rsidRDefault="0088050C"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1A57D9" w14:textId="77777777" w:rsidR="0088050C" w:rsidRDefault="0088050C" w:rsidP="00585688">
            <w:pPr>
              <w:rPr>
                <w:snapToGrid w:val="0"/>
              </w:rPr>
            </w:pPr>
            <w:r>
              <w:rPr>
                <w:snapToGrid w:val="0"/>
              </w:rPr>
              <w:t>Vietnam</w:t>
            </w:r>
          </w:p>
        </w:tc>
        <w:tc>
          <w:tcPr>
            <w:tcW w:w="4536" w:type="dxa"/>
            <w:tcBorders>
              <w:top w:val="single" w:sz="4" w:space="0" w:color="auto"/>
              <w:left w:val="single" w:sz="4" w:space="0" w:color="auto"/>
              <w:bottom w:val="single" w:sz="4" w:space="0" w:color="auto"/>
              <w:right w:val="single" w:sz="4" w:space="0" w:color="auto"/>
            </w:tcBorders>
            <w:vAlign w:val="center"/>
          </w:tcPr>
          <w:p w14:paraId="7BA90043" w14:textId="77777777" w:rsidR="0088050C" w:rsidRDefault="0088050C" w:rsidP="00585688">
            <w:pPr>
              <w:rPr>
                <w:snapToGrid w:val="0"/>
              </w:rPr>
            </w:pPr>
            <w:r>
              <w:rPr>
                <w:snapToGrid w:val="0"/>
              </w:rPr>
              <w:t>Consolato Onorario</w:t>
            </w:r>
          </w:p>
        </w:tc>
      </w:tr>
      <w:tr w:rsidR="00585688" w14:paraId="38CD0969" w14:textId="77777777">
        <w:tc>
          <w:tcPr>
            <w:tcW w:w="1843" w:type="dxa"/>
            <w:tcBorders>
              <w:right w:val="single" w:sz="4" w:space="0" w:color="auto"/>
            </w:tcBorders>
            <w:vAlign w:val="center"/>
          </w:tcPr>
          <w:p w14:paraId="395CF773"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8DCD8B" w14:textId="77777777" w:rsidR="00585688" w:rsidRDefault="00585688" w:rsidP="00585688">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6113345F" w14:textId="77777777" w:rsidR="00585688" w:rsidRDefault="00585688" w:rsidP="00585688">
            <w:pPr>
              <w:rPr>
                <w:snapToGrid w:val="0"/>
              </w:rPr>
            </w:pPr>
            <w:r>
              <w:rPr>
                <w:snapToGrid w:val="0"/>
              </w:rPr>
              <w:t>Consolato Onorario</w:t>
            </w:r>
          </w:p>
        </w:tc>
      </w:tr>
    </w:tbl>
    <w:p w14:paraId="2CEEE660" w14:textId="77777777" w:rsidR="004E6897" w:rsidRPr="00BB7F87" w:rsidRDefault="004E6897" w:rsidP="00731D27">
      <w:pPr>
        <w:jc w:val="right"/>
        <w:rPr>
          <w:b/>
          <w:bCs/>
          <w:sz w:val="6"/>
          <w:szCs w:val="6"/>
        </w:rPr>
      </w:pPr>
    </w:p>
    <w:p w14:paraId="6408B38F" w14:textId="77777777" w:rsidR="004E6897" w:rsidRPr="004E6897" w:rsidRDefault="004E6897">
      <w:pPr>
        <w:rPr>
          <w:color w:val="000080"/>
          <w:sz w:val="16"/>
          <w:szCs w:val="16"/>
        </w:rPr>
      </w:pPr>
    </w:p>
    <w:p w14:paraId="3CDD681D" w14:textId="77777777" w:rsidR="00130BA6" w:rsidRPr="007B3FC9" w:rsidRDefault="00130BA6" w:rsidP="00130BA6">
      <w:pPr>
        <w:rPr>
          <w:b/>
          <w:color w:val="000080"/>
          <w:sz w:val="40"/>
          <w:szCs w:val="40"/>
          <w:u w:val="single"/>
        </w:rPr>
      </w:pPr>
      <w:r>
        <w:rPr>
          <w:b/>
          <w:color w:val="000080"/>
          <w:sz w:val="40"/>
          <w:szCs w:val="40"/>
          <w:u w:val="single"/>
        </w:rPr>
        <w:t>Emilia Romagna</w:t>
      </w:r>
    </w:p>
    <w:p w14:paraId="14F00158" w14:textId="77777777" w:rsidR="00A82AA7" w:rsidRDefault="00A82AA7" w:rsidP="00A82AA7">
      <w:pPr>
        <w:pBdr>
          <w:bottom w:val="single" w:sz="6" w:space="1" w:color="auto"/>
        </w:pBdr>
        <w:rPr>
          <w:color w:val="000080"/>
          <w:sz w:val="32"/>
        </w:rPr>
      </w:pPr>
      <w:r>
        <w:rPr>
          <w:color w:val="000080"/>
          <w:sz w:val="32"/>
        </w:rPr>
        <w:t>Bologna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97443" w14:paraId="2A6A9464" w14:textId="77777777">
        <w:tc>
          <w:tcPr>
            <w:tcW w:w="1843" w:type="dxa"/>
            <w:tcBorders>
              <w:right w:val="single" w:sz="4" w:space="0" w:color="auto"/>
            </w:tcBorders>
            <w:vAlign w:val="center"/>
          </w:tcPr>
          <w:p w14:paraId="56705A85" w14:textId="77777777" w:rsidR="00497443" w:rsidRDefault="0049744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4D7A15" w14:textId="77777777" w:rsidR="00497443" w:rsidRDefault="00497443"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4A514255" w14:textId="77777777" w:rsidR="00497443" w:rsidRDefault="00497443" w:rsidP="00AB1C26">
            <w:pPr>
              <w:rPr>
                <w:snapToGrid w:val="0"/>
              </w:rPr>
            </w:pPr>
            <w:r>
              <w:rPr>
                <w:snapToGrid w:val="0"/>
              </w:rPr>
              <w:t>Consolato Onorario</w:t>
            </w:r>
          </w:p>
        </w:tc>
      </w:tr>
      <w:tr w:rsidR="00A82AA7" w14:paraId="1957B613" w14:textId="77777777">
        <w:tc>
          <w:tcPr>
            <w:tcW w:w="1843" w:type="dxa"/>
            <w:tcBorders>
              <w:right w:val="single" w:sz="4" w:space="0" w:color="auto"/>
            </w:tcBorders>
            <w:vAlign w:val="center"/>
          </w:tcPr>
          <w:p w14:paraId="55CB8E2D" w14:textId="77777777" w:rsidR="00A82AA7" w:rsidRDefault="00A82A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1A49FB" w14:textId="77777777" w:rsidR="00A82AA7" w:rsidRDefault="00A82AA7"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74952920" w14:textId="77777777" w:rsidR="00A82AA7" w:rsidRDefault="00A82AA7" w:rsidP="00AB1C26">
            <w:pPr>
              <w:rPr>
                <w:snapToGrid w:val="0"/>
              </w:rPr>
            </w:pPr>
            <w:r>
              <w:rPr>
                <w:snapToGrid w:val="0"/>
              </w:rPr>
              <w:t>Consolato Onorario</w:t>
            </w:r>
          </w:p>
        </w:tc>
      </w:tr>
      <w:tr w:rsidR="00AE0206" w14:paraId="50D82BCF" w14:textId="77777777">
        <w:tc>
          <w:tcPr>
            <w:tcW w:w="1843" w:type="dxa"/>
            <w:tcBorders>
              <w:right w:val="single" w:sz="4" w:space="0" w:color="auto"/>
            </w:tcBorders>
            <w:vAlign w:val="center"/>
          </w:tcPr>
          <w:p w14:paraId="54F0BDB5" w14:textId="77777777" w:rsidR="00AE0206" w:rsidRDefault="00AE020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AABB8C" w14:textId="77777777" w:rsidR="00AE0206" w:rsidRDefault="00AE0206"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5AE9A7D3" w14:textId="77777777" w:rsidR="00AE0206" w:rsidRDefault="00AE0206" w:rsidP="00AB1C26">
            <w:pPr>
              <w:rPr>
                <w:snapToGrid w:val="0"/>
              </w:rPr>
            </w:pPr>
            <w:r>
              <w:rPr>
                <w:snapToGrid w:val="0"/>
              </w:rPr>
              <w:t>Consolato Onorario</w:t>
            </w:r>
          </w:p>
        </w:tc>
      </w:tr>
      <w:tr w:rsidR="00402248" w14:paraId="758E5C85" w14:textId="77777777">
        <w:tc>
          <w:tcPr>
            <w:tcW w:w="1843" w:type="dxa"/>
            <w:tcBorders>
              <w:right w:val="single" w:sz="4" w:space="0" w:color="auto"/>
            </w:tcBorders>
            <w:vAlign w:val="center"/>
          </w:tcPr>
          <w:p w14:paraId="10157C18" w14:textId="77777777" w:rsidR="00402248" w:rsidRDefault="0040224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3465AAB" w14:textId="77777777" w:rsidR="00402248" w:rsidRDefault="00402248"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5D112391" w14:textId="77777777" w:rsidR="00402248" w:rsidRDefault="00402248" w:rsidP="00AB1C26">
            <w:pPr>
              <w:rPr>
                <w:snapToGrid w:val="0"/>
              </w:rPr>
            </w:pPr>
            <w:r>
              <w:rPr>
                <w:snapToGrid w:val="0"/>
              </w:rPr>
              <w:t>Consolato Onorario</w:t>
            </w:r>
          </w:p>
        </w:tc>
      </w:tr>
      <w:tr w:rsidR="00434C66" w14:paraId="3B4A53FD" w14:textId="77777777">
        <w:tc>
          <w:tcPr>
            <w:tcW w:w="1843" w:type="dxa"/>
            <w:tcBorders>
              <w:right w:val="single" w:sz="4" w:space="0" w:color="auto"/>
            </w:tcBorders>
            <w:vAlign w:val="center"/>
          </w:tcPr>
          <w:p w14:paraId="71805B44" w14:textId="77777777" w:rsidR="00434C66" w:rsidRDefault="00434C6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3A30C5" w14:textId="77777777" w:rsidR="00434C66" w:rsidRDefault="00434C66" w:rsidP="00AB1C26">
            <w:pPr>
              <w:rPr>
                <w:snapToGrid w:val="0"/>
              </w:rPr>
            </w:pPr>
            <w:r>
              <w:rPr>
                <w:snapToGrid w:val="0"/>
              </w:rPr>
              <w:t>Cabo Verde</w:t>
            </w:r>
          </w:p>
        </w:tc>
        <w:tc>
          <w:tcPr>
            <w:tcW w:w="4536" w:type="dxa"/>
            <w:tcBorders>
              <w:top w:val="single" w:sz="4" w:space="0" w:color="auto"/>
              <w:left w:val="single" w:sz="4" w:space="0" w:color="auto"/>
              <w:bottom w:val="single" w:sz="4" w:space="0" w:color="auto"/>
              <w:right w:val="single" w:sz="4" w:space="0" w:color="auto"/>
            </w:tcBorders>
            <w:vAlign w:val="center"/>
          </w:tcPr>
          <w:p w14:paraId="276DD327" w14:textId="77777777" w:rsidR="00434C66" w:rsidRDefault="00434C66" w:rsidP="00AB1C26">
            <w:pPr>
              <w:rPr>
                <w:snapToGrid w:val="0"/>
              </w:rPr>
            </w:pPr>
            <w:r>
              <w:rPr>
                <w:snapToGrid w:val="0"/>
              </w:rPr>
              <w:t>Consolato Onorario</w:t>
            </w:r>
          </w:p>
        </w:tc>
      </w:tr>
      <w:tr w:rsidR="002C4B5D" w14:paraId="06FE699D" w14:textId="77777777">
        <w:tc>
          <w:tcPr>
            <w:tcW w:w="1843" w:type="dxa"/>
            <w:tcBorders>
              <w:right w:val="single" w:sz="4" w:space="0" w:color="auto"/>
            </w:tcBorders>
            <w:vAlign w:val="center"/>
          </w:tcPr>
          <w:p w14:paraId="2D84DC11" w14:textId="77777777" w:rsidR="002C4B5D" w:rsidRDefault="002C4B5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FB32C5" w14:textId="77777777" w:rsidR="002C4B5D" w:rsidRDefault="002C4B5D"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2BD78B0E" w14:textId="77777777" w:rsidR="002C4B5D" w:rsidRDefault="002C4B5D" w:rsidP="00AB1C26">
            <w:pPr>
              <w:rPr>
                <w:snapToGrid w:val="0"/>
              </w:rPr>
            </w:pPr>
            <w:r>
              <w:rPr>
                <w:snapToGrid w:val="0"/>
              </w:rPr>
              <w:t>Consolato Onorario</w:t>
            </w:r>
          </w:p>
        </w:tc>
      </w:tr>
      <w:tr w:rsidR="001038FC" w14:paraId="42484A4D" w14:textId="77777777">
        <w:tc>
          <w:tcPr>
            <w:tcW w:w="1843" w:type="dxa"/>
            <w:tcBorders>
              <w:right w:val="single" w:sz="4" w:space="0" w:color="auto"/>
            </w:tcBorders>
            <w:vAlign w:val="center"/>
          </w:tcPr>
          <w:p w14:paraId="6926511F" w14:textId="77777777" w:rsidR="001038FC" w:rsidRDefault="001038F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030F17" w14:textId="77777777" w:rsidR="001038FC" w:rsidRDefault="001038FC"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5666D6B9" w14:textId="77777777" w:rsidR="001038FC" w:rsidRDefault="001038FC" w:rsidP="00AB1C26">
            <w:pPr>
              <w:rPr>
                <w:snapToGrid w:val="0"/>
              </w:rPr>
            </w:pPr>
            <w:r>
              <w:rPr>
                <w:snapToGrid w:val="0"/>
              </w:rPr>
              <w:t>Consolato Onorario</w:t>
            </w:r>
          </w:p>
        </w:tc>
      </w:tr>
      <w:tr w:rsidR="00CE681A" w14:paraId="48EE9649" w14:textId="77777777">
        <w:tc>
          <w:tcPr>
            <w:tcW w:w="1843" w:type="dxa"/>
            <w:tcBorders>
              <w:right w:val="single" w:sz="4" w:space="0" w:color="auto"/>
            </w:tcBorders>
            <w:vAlign w:val="center"/>
          </w:tcPr>
          <w:p w14:paraId="6A5756AB" w14:textId="77777777" w:rsidR="00CE681A" w:rsidRDefault="00CE681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A4D123" w14:textId="77777777" w:rsidR="00CE681A" w:rsidRDefault="00CE681A" w:rsidP="00AB1C26">
            <w:pPr>
              <w:rPr>
                <w:snapToGrid w:val="0"/>
              </w:rPr>
            </w:pPr>
            <w:r>
              <w:rPr>
                <w:snapToGrid w:val="0"/>
              </w:rPr>
              <w:t>Danimarca</w:t>
            </w:r>
          </w:p>
        </w:tc>
        <w:tc>
          <w:tcPr>
            <w:tcW w:w="4536" w:type="dxa"/>
            <w:tcBorders>
              <w:top w:val="single" w:sz="4" w:space="0" w:color="auto"/>
              <w:left w:val="single" w:sz="4" w:space="0" w:color="auto"/>
              <w:bottom w:val="single" w:sz="4" w:space="0" w:color="auto"/>
              <w:right w:val="single" w:sz="4" w:space="0" w:color="auto"/>
            </w:tcBorders>
            <w:vAlign w:val="center"/>
          </w:tcPr>
          <w:p w14:paraId="54F7FE96" w14:textId="77777777" w:rsidR="00CE681A" w:rsidRDefault="004A4FD8" w:rsidP="00AB1C26">
            <w:pPr>
              <w:rPr>
                <w:snapToGrid w:val="0"/>
              </w:rPr>
            </w:pPr>
            <w:r>
              <w:rPr>
                <w:snapToGrid w:val="0"/>
              </w:rPr>
              <w:t>Consolato Onorario</w:t>
            </w:r>
          </w:p>
        </w:tc>
      </w:tr>
      <w:tr w:rsidR="00C42C2C" w14:paraId="326B132B" w14:textId="77777777">
        <w:tc>
          <w:tcPr>
            <w:tcW w:w="1843" w:type="dxa"/>
            <w:tcBorders>
              <w:right w:val="single" w:sz="4" w:space="0" w:color="auto"/>
            </w:tcBorders>
            <w:vAlign w:val="center"/>
          </w:tcPr>
          <w:p w14:paraId="0408478A" w14:textId="77777777" w:rsidR="00C42C2C" w:rsidRDefault="00C42C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AD2484" w14:textId="77777777" w:rsidR="00C42C2C" w:rsidRDefault="00C42C2C" w:rsidP="00AB1C26">
            <w:pPr>
              <w:rPr>
                <w:snapToGrid w:val="0"/>
              </w:rPr>
            </w:pPr>
            <w:r>
              <w:rPr>
                <w:snapToGrid w:val="0"/>
              </w:rPr>
              <w:t>Finlandia</w:t>
            </w:r>
          </w:p>
        </w:tc>
        <w:tc>
          <w:tcPr>
            <w:tcW w:w="4536" w:type="dxa"/>
            <w:tcBorders>
              <w:top w:val="single" w:sz="4" w:space="0" w:color="auto"/>
              <w:left w:val="single" w:sz="4" w:space="0" w:color="auto"/>
              <w:bottom w:val="single" w:sz="4" w:space="0" w:color="auto"/>
              <w:right w:val="single" w:sz="4" w:space="0" w:color="auto"/>
            </w:tcBorders>
            <w:vAlign w:val="center"/>
          </w:tcPr>
          <w:p w14:paraId="295EBC50" w14:textId="77777777" w:rsidR="00C42C2C" w:rsidRDefault="00C42C2C" w:rsidP="00AB1C26">
            <w:pPr>
              <w:rPr>
                <w:snapToGrid w:val="0"/>
              </w:rPr>
            </w:pPr>
            <w:r>
              <w:rPr>
                <w:snapToGrid w:val="0"/>
              </w:rPr>
              <w:t>Consolato Onorario</w:t>
            </w:r>
          </w:p>
        </w:tc>
      </w:tr>
      <w:tr w:rsidR="00A51256" w14:paraId="6D4612CC" w14:textId="77777777">
        <w:tc>
          <w:tcPr>
            <w:tcW w:w="1843" w:type="dxa"/>
            <w:tcBorders>
              <w:right w:val="single" w:sz="4" w:space="0" w:color="auto"/>
            </w:tcBorders>
            <w:vAlign w:val="center"/>
          </w:tcPr>
          <w:p w14:paraId="50CB24BF" w14:textId="77777777" w:rsidR="00A51256" w:rsidRDefault="00A5125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4DA235" w14:textId="77777777" w:rsidR="00A51256" w:rsidRDefault="00A51256"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9549787" w14:textId="77777777" w:rsidR="00A51256" w:rsidRDefault="00A51256" w:rsidP="00AB1C26">
            <w:pPr>
              <w:rPr>
                <w:snapToGrid w:val="0"/>
              </w:rPr>
            </w:pPr>
            <w:r>
              <w:rPr>
                <w:snapToGrid w:val="0"/>
              </w:rPr>
              <w:t>Consolato Onorario</w:t>
            </w:r>
          </w:p>
        </w:tc>
      </w:tr>
      <w:tr w:rsidR="003B5CBC" w14:paraId="27F91E29" w14:textId="77777777">
        <w:tc>
          <w:tcPr>
            <w:tcW w:w="1843" w:type="dxa"/>
            <w:tcBorders>
              <w:right w:val="single" w:sz="4" w:space="0" w:color="auto"/>
            </w:tcBorders>
            <w:vAlign w:val="center"/>
          </w:tcPr>
          <w:p w14:paraId="344C0682" w14:textId="77777777" w:rsidR="003B5CBC" w:rsidRDefault="003B5CB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A2805E" w14:textId="77777777" w:rsidR="003B5CBC" w:rsidRDefault="003B5CBC" w:rsidP="00AB1C26">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6C237980" w14:textId="77777777" w:rsidR="003B5CBC" w:rsidRDefault="003B5CBC" w:rsidP="00AB1C26">
            <w:pPr>
              <w:rPr>
                <w:snapToGrid w:val="0"/>
              </w:rPr>
            </w:pPr>
            <w:r>
              <w:rPr>
                <w:snapToGrid w:val="0"/>
              </w:rPr>
              <w:t>Agenzia Consolare Onoraria</w:t>
            </w:r>
          </w:p>
        </w:tc>
      </w:tr>
      <w:tr w:rsidR="0050253B" w14:paraId="4965EF9F" w14:textId="77777777">
        <w:tc>
          <w:tcPr>
            <w:tcW w:w="1843" w:type="dxa"/>
            <w:tcBorders>
              <w:right w:val="single" w:sz="4" w:space="0" w:color="auto"/>
            </w:tcBorders>
            <w:vAlign w:val="center"/>
          </w:tcPr>
          <w:p w14:paraId="1B06CBB6" w14:textId="77777777" w:rsidR="0050253B" w:rsidRDefault="005025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C1BD29" w14:textId="77777777" w:rsidR="0050253B" w:rsidRDefault="0050253B" w:rsidP="00B82E7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1982C901" w14:textId="77777777" w:rsidR="0050253B" w:rsidRDefault="0050253B" w:rsidP="00B82E75">
            <w:pPr>
              <w:rPr>
                <w:snapToGrid w:val="0"/>
              </w:rPr>
            </w:pPr>
            <w:r>
              <w:rPr>
                <w:snapToGrid w:val="0"/>
              </w:rPr>
              <w:t>Consolato Onorario</w:t>
            </w:r>
          </w:p>
        </w:tc>
      </w:tr>
      <w:tr w:rsidR="002C4BB4" w14:paraId="44442FE1" w14:textId="77777777">
        <w:tc>
          <w:tcPr>
            <w:tcW w:w="1843" w:type="dxa"/>
            <w:tcBorders>
              <w:right w:val="single" w:sz="4" w:space="0" w:color="auto"/>
            </w:tcBorders>
            <w:vAlign w:val="center"/>
          </w:tcPr>
          <w:p w14:paraId="66A692CE" w14:textId="77777777" w:rsidR="002C4BB4" w:rsidRDefault="002C4BB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5AE631" w14:textId="77777777" w:rsidR="002C4BB4" w:rsidRDefault="002C4BB4" w:rsidP="00B82E7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7D3DBB37" w14:textId="77777777" w:rsidR="002C4BB4" w:rsidRDefault="002C4BB4" w:rsidP="00B82E75">
            <w:pPr>
              <w:rPr>
                <w:snapToGrid w:val="0"/>
              </w:rPr>
            </w:pPr>
            <w:r>
              <w:rPr>
                <w:snapToGrid w:val="0"/>
              </w:rPr>
              <w:t>Consolato Onorario</w:t>
            </w:r>
          </w:p>
        </w:tc>
      </w:tr>
      <w:tr w:rsidR="0050253B" w14:paraId="6175B48E" w14:textId="77777777">
        <w:tc>
          <w:tcPr>
            <w:tcW w:w="1843" w:type="dxa"/>
            <w:tcBorders>
              <w:right w:val="single" w:sz="4" w:space="0" w:color="auto"/>
            </w:tcBorders>
            <w:vAlign w:val="center"/>
          </w:tcPr>
          <w:p w14:paraId="06EDB12B" w14:textId="77777777" w:rsidR="0050253B" w:rsidRDefault="005025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B27DB5" w14:textId="77777777" w:rsidR="0050253B" w:rsidRDefault="0050253B" w:rsidP="00B82E75">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458D86B5" w14:textId="77777777" w:rsidR="0050253B" w:rsidRDefault="0050253B" w:rsidP="00B82E75">
            <w:pPr>
              <w:rPr>
                <w:snapToGrid w:val="0"/>
              </w:rPr>
            </w:pPr>
            <w:r>
              <w:rPr>
                <w:snapToGrid w:val="0"/>
              </w:rPr>
              <w:t>Consolato Onorario</w:t>
            </w:r>
          </w:p>
        </w:tc>
      </w:tr>
      <w:tr w:rsidR="0050253B" w14:paraId="01879460" w14:textId="77777777">
        <w:tc>
          <w:tcPr>
            <w:tcW w:w="1843" w:type="dxa"/>
            <w:tcBorders>
              <w:right w:val="single" w:sz="4" w:space="0" w:color="auto"/>
            </w:tcBorders>
            <w:vAlign w:val="center"/>
          </w:tcPr>
          <w:p w14:paraId="7B9C8D84" w14:textId="77777777" w:rsidR="0050253B" w:rsidRDefault="005025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FEDEA4D" w14:textId="77777777" w:rsidR="0050253B" w:rsidRDefault="0050253B" w:rsidP="00B82E75">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254274CD" w14:textId="77777777" w:rsidR="0050253B" w:rsidRDefault="0050253B" w:rsidP="00B82E75">
            <w:pPr>
              <w:rPr>
                <w:snapToGrid w:val="0"/>
              </w:rPr>
            </w:pPr>
            <w:r>
              <w:rPr>
                <w:snapToGrid w:val="0"/>
              </w:rPr>
              <w:t>Consolato Generale</w:t>
            </w:r>
          </w:p>
        </w:tc>
      </w:tr>
      <w:tr w:rsidR="009C1DCF" w14:paraId="33950812" w14:textId="77777777">
        <w:tc>
          <w:tcPr>
            <w:tcW w:w="1843" w:type="dxa"/>
            <w:tcBorders>
              <w:right w:val="single" w:sz="4" w:space="0" w:color="auto"/>
            </w:tcBorders>
            <w:vAlign w:val="center"/>
          </w:tcPr>
          <w:p w14:paraId="4953C752"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126138" w14:textId="77777777" w:rsidR="009C1DCF" w:rsidRDefault="009C1DCF" w:rsidP="00B82E75">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12286AC7" w14:textId="77777777" w:rsidR="009C1DCF" w:rsidRDefault="009C1DCF" w:rsidP="00B82E75">
            <w:pPr>
              <w:rPr>
                <w:snapToGrid w:val="0"/>
              </w:rPr>
            </w:pPr>
            <w:r>
              <w:rPr>
                <w:snapToGrid w:val="0"/>
              </w:rPr>
              <w:t>Consolato Onorario</w:t>
            </w:r>
          </w:p>
        </w:tc>
      </w:tr>
      <w:tr w:rsidR="009C1DCF" w14:paraId="20C626E1" w14:textId="77777777">
        <w:tc>
          <w:tcPr>
            <w:tcW w:w="1843" w:type="dxa"/>
            <w:tcBorders>
              <w:right w:val="single" w:sz="4" w:space="0" w:color="auto"/>
            </w:tcBorders>
            <w:vAlign w:val="center"/>
          </w:tcPr>
          <w:p w14:paraId="776361B8"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AA8BF1D" w14:textId="77777777" w:rsidR="009C1DCF" w:rsidRDefault="009C1DCF" w:rsidP="00B82E7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76B88B55" w14:textId="77777777" w:rsidR="009C1DCF" w:rsidRDefault="009C1DCF" w:rsidP="00B82E75">
            <w:pPr>
              <w:rPr>
                <w:snapToGrid w:val="0"/>
              </w:rPr>
            </w:pPr>
            <w:r>
              <w:rPr>
                <w:snapToGrid w:val="0"/>
              </w:rPr>
              <w:t>Consolato Onorario</w:t>
            </w:r>
          </w:p>
        </w:tc>
      </w:tr>
      <w:tr w:rsidR="00556B9E" w14:paraId="55AF7928" w14:textId="77777777">
        <w:tc>
          <w:tcPr>
            <w:tcW w:w="1843" w:type="dxa"/>
            <w:tcBorders>
              <w:right w:val="single" w:sz="4" w:space="0" w:color="auto"/>
            </w:tcBorders>
            <w:vAlign w:val="center"/>
          </w:tcPr>
          <w:p w14:paraId="6CCE47E6" w14:textId="77777777" w:rsidR="00556B9E" w:rsidRDefault="00556B9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A92B4E" w14:textId="77777777" w:rsidR="00556B9E" w:rsidRDefault="00556B9E" w:rsidP="00B82E75">
            <w:pPr>
              <w:rPr>
                <w:snapToGrid w:val="0"/>
              </w:rPr>
            </w:pPr>
            <w:r>
              <w:rPr>
                <w:snapToGrid w:val="0"/>
              </w:rPr>
              <w:t>Montenegro</w:t>
            </w:r>
          </w:p>
        </w:tc>
        <w:tc>
          <w:tcPr>
            <w:tcW w:w="4536" w:type="dxa"/>
            <w:tcBorders>
              <w:top w:val="single" w:sz="4" w:space="0" w:color="auto"/>
              <w:left w:val="single" w:sz="4" w:space="0" w:color="auto"/>
              <w:bottom w:val="single" w:sz="4" w:space="0" w:color="auto"/>
              <w:right w:val="single" w:sz="4" w:space="0" w:color="auto"/>
            </w:tcBorders>
            <w:vAlign w:val="center"/>
          </w:tcPr>
          <w:p w14:paraId="34EF26C7" w14:textId="77777777" w:rsidR="00556B9E" w:rsidRDefault="00556B9E" w:rsidP="00B82E75">
            <w:pPr>
              <w:rPr>
                <w:snapToGrid w:val="0"/>
              </w:rPr>
            </w:pPr>
            <w:r>
              <w:rPr>
                <w:snapToGrid w:val="0"/>
              </w:rPr>
              <w:t>Consolato Onorario</w:t>
            </w:r>
          </w:p>
        </w:tc>
      </w:tr>
      <w:tr w:rsidR="009C1DCF" w14:paraId="5DCFC2A8" w14:textId="77777777">
        <w:tc>
          <w:tcPr>
            <w:tcW w:w="1843" w:type="dxa"/>
            <w:tcBorders>
              <w:right w:val="single" w:sz="4" w:space="0" w:color="auto"/>
            </w:tcBorders>
            <w:vAlign w:val="center"/>
          </w:tcPr>
          <w:p w14:paraId="47C7DDB4"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912AFD" w14:textId="77777777" w:rsidR="009C1DCF" w:rsidRDefault="009C1DCF" w:rsidP="00B82E75">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312B1BA1" w14:textId="77777777" w:rsidR="009C1DCF" w:rsidRDefault="009C1DCF" w:rsidP="00B82E75">
            <w:pPr>
              <w:rPr>
                <w:snapToGrid w:val="0"/>
              </w:rPr>
            </w:pPr>
            <w:r>
              <w:rPr>
                <w:snapToGrid w:val="0"/>
              </w:rPr>
              <w:t>Consolato Onorario</w:t>
            </w:r>
          </w:p>
        </w:tc>
      </w:tr>
      <w:tr w:rsidR="009C1DCF" w14:paraId="378D9870" w14:textId="77777777">
        <w:tc>
          <w:tcPr>
            <w:tcW w:w="1843" w:type="dxa"/>
            <w:tcBorders>
              <w:right w:val="single" w:sz="4" w:space="0" w:color="auto"/>
            </w:tcBorders>
            <w:vAlign w:val="center"/>
          </w:tcPr>
          <w:p w14:paraId="066B98B4"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CDD38E" w14:textId="77777777" w:rsidR="009C1DCF" w:rsidRDefault="009C1DCF" w:rsidP="00B82E7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3B39E832" w14:textId="77777777" w:rsidR="009C1DCF" w:rsidRDefault="009C1DCF" w:rsidP="00B82E75">
            <w:pPr>
              <w:rPr>
                <w:snapToGrid w:val="0"/>
              </w:rPr>
            </w:pPr>
            <w:r>
              <w:rPr>
                <w:snapToGrid w:val="0"/>
              </w:rPr>
              <w:t>Consolato Onorario</w:t>
            </w:r>
          </w:p>
        </w:tc>
      </w:tr>
      <w:tr w:rsidR="00FA0CDC" w14:paraId="717F5E3E" w14:textId="77777777">
        <w:tc>
          <w:tcPr>
            <w:tcW w:w="1843" w:type="dxa"/>
            <w:tcBorders>
              <w:right w:val="single" w:sz="4" w:space="0" w:color="auto"/>
            </w:tcBorders>
            <w:vAlign w:val="center"/>
          </w:tcPr>
          <w:p w14:paraId="4E1DC519" w14:textId="77777777" w:rsidR="00FA0CDC" w:rsidRDefault="00FA0CD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1F23B3" w14:textId="77777777" w:rsidR="00FA0CDC" w:rsidRDefault="00FA0CDC" w:rsidP="00B82E75">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30A97F24" w14:textId="77777777" w:rsidR="00FA0CDC" w:rsidRDefault="00FA0CDC" w:rsidP="00B82E75">
            <w:pPr>
              <w:rPr>
                <w:snapToGrid w:val="0"/>
              </w:rPr>
            </w:pPr>
            <w:r>
              <w:rPr>
                <w:snapToGrid w:val="0"/>
              </w:rPr>
              <w:t>Consolato Onorario</w:t>
            </w:r>
          </w:p>
        </w:tc>
      </w:tr>
      <w:tr w:rsidR="003C6C42" w14:paraId="6E15FD5C" w14:textId="77777777">
        <w:tc>
          <w:tcPr>
            <w:tcW w:w="1843" w:type="dxa"/>
            <w:tcBorders>
              <w:right w:val="single" w:sz="4" w:space="0" w:color="auto"/>
            </w:tcBorders>
            <w:vAlign w:val="center"/>
          </w:tcPr>
          <w:p w14:paraId="3E4F6C61" w14:textId="77777777" w:rsidR="003C6C42" w:rsidRDefault="003C6C4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FDA8D2" w14:textId="77777777" w:rsidR="003C6C42" w:rsidRDefault="003C6C42" w:rsidP="00B82E75">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29424320" w14:textId="77777777" w:rsidR="003C6C42" w:rsidRDefault="003C6C42" w:rsidP="00B82E75">
            <w:pPr>
              <w:rPr>
                <w:snapToGrid w:val="0"/>
              </w:rPr>
            </w:pPr>
            <w:r>
              <w:rPr>
                <w:snapToGrid w:val="0"/>
              </w:rPr>
              <w:t>Consolato Onorario</w:t>
            </w:r>
          </w:p>
        </w:tc>
      </w:tr>
      <w:tr w:rsidR="009C1DCF" w14:paraId="7752390E" w14:textId="77777777">
        <w:tc>
          <w:tcPr>
            <w:tcW w:w="1843" w:type="dxa"/>
            <w:tcBorders>
              <w:right w:val="single" w:sz="4" w:space="0" w:color="auto"/>
            </w:tcBorders>
            <w:vAlign w:val="center"/>
          </w:tcPr>
          <w:p w14:paraId="5CA5B159"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919825" w14:textId="77777777" w:rsidR="009C1DCF" w:rsidRDefault="009C1DCF" w:rsidP="00B82E75">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7B86A418" w14:textId="77777777" w:rsidR="009C1DCF" w:rsidRDefault="009C1DCF" w:rsidP="00B82E75">
            <w:pPr>
              <w:rPr>
                <w:snapToGrid w:val="0"/>
              </w:rPr>
            </w:pPr>
            <w:r>
              <w:rPr>
                <w:snapToGrid w:val="0"/>
              </w:rPr>
              <w:t>Consolato Generale</w:t>
            </w:r>
          </w:p>
        </w:tc>
      </w:tr>
      <w:tr w:rsidR="00971717" w14:paraId="5CEC3A2B" w14:textId="77777777">
        <w:tc>
          <w:tcPr>
            <w:tcW w:w="1843" w:type="dxa"/>
            <w:tcBorders>
              <w:right w:val="single" w:sz="4" w:space="0" w:color="auto"/>
            </w:tcBorders>
            <w:vAlign w:val="center"/>
          </w:tcPr>
          <w:p w14:paraId="00B1569B" w14:textId="77777777" w:rsidR="00971717" w:rsidRDefault="0097171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541CBA" w14:textId="693CC0D8" w:rsidR="00971717" w:rsidRDefault="00971717" w:rsidP="00B82E75">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6BDEC9AF" w14:textId="4EE37738" w:rsidR="00971717" w:rsidRDefault="00971717" w:rsidP="00B82E75">
            <w:pPr>
              <w:rPr>
                <w:snapToGrid w:val="0"/>
              </w:rPr>
            </w:pPr>
            <w:r>
              <w:rPr>
                <w:snapToGrid w:val="0"/>
              </w:rPr>
              <w:t>Consolato Onorario</w:t>
            </w:r>
          </w:p>
        </w:tc>
      </w:tr>
      <w:tr w:rsidR="009C1DCF" w14:paraId="7158F33D" w14:textId="77777777">
        <w:tc>
          <w:tcPr>
            <w:tcW w:w="1843" w:type="dxa"/>
            <w:tcBorders>
              <w:right w:val="single" w:sz="4" w:space="0" w:color="auto"/>
            </w:tcBorders>
            <w:vAlign w:val="center"/>
          </w:tcPr>
          <w:p w14:paraId="2863D688"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29F068" w14:textId="77777777" w:rsidR="009C1DCF" w:rsidRDefault="009C1DCF" w:rsidP="00B82E75">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8F886D1" w14:textId="77777777" w:rsidR="009C1DCF" w:rsidRDefault="009C1DCF" w:rsidP="00B82E75">
            <w:pPr>
              <w:rPr>
                <w:snapToGrid w:val="0"/>
              </w:rPr>
            </w:pPr>
            <w:r>
              <w:rPr>
                <w:snapToGrid w:val="0"/>
              </w:rPr>
              <w:t>Consolato Onorario</w:t>
            </w:r>
          </w:p>
        </w:tc>
      </w:tr>
      <w:tr w:rsidR="009C1DCF" w14:paraId="232F9723" w14:textId="77777777">
        <w:tc>
          <w:tcPr>
            <w:tcW w:w="1843" w:type="dxa"/>
            <w:tcBorders>
              <w:right w:val="single" w:sz="4" w:space="0" w:color="auto"/>
            </w:tcBorders>
            <w:vAlign w:val="center"/>
          </w:tcPr>
          <w:p w14:paraId="7C7859FA"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20BE89" w14:textId="77777777" w:rsidR="009C1DCF" w:rsidRDefault="009C1DCF" w:rsidP="00B82E75">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733A6B34" w14:textId="77777777" w:rsidR="009C1DCF" w:rsidRDefault="009C1DCF" w:rsidP="00B82E75">
            <w:pPr>
              <w:rPr>
                <w:snapToGrid w:val="0"/>
              </w:rPr>
            </w:pPr>
            <w:r>
              <w:rPr>
                <w:snapToGrid w:val="0"/>
              </w:rPr>
              <w:t>Consolato Onorario</w:t>
            </w:r>
          </w:p>
        </w:tc>
      </w:tr>
      <w:tr w:rsidR="005F0E4B" w14:paraId="10575C16" w14:textId="77777777">
        <w:tc>
          <w:tcPr>
            <w:tcW w:w="1843" w:type="dxa"/>
            <w:tcBorders>
              <w:right w:val="single" w:sz="4" w:space="0" w:color="auto"/>
            </w:tcBorders>
            <w:vAlign w:val="center"/>
          </w:tcPr>
          <w:p w14:paraId="73C5ED42" w14:textId="77777777" w:rsidR="005F0E4B" w:rsidRDefault="005F0E4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2BEB20" w14:textId="77777777" w:rsidR="005F0E4B" w:rsidRDefault="005F0E4B" w:rsidP="00B82E75">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2EE7DEB4" w14:textId="77777777" w:rsidR="005F0E4B" w:rsidRDefault="005F0E4B" w:rsidP="00B82E75">
            <w:pPr>
              <w:rPr>
                <w:snapToGrid w:val="0"/>
              </w:rPr>
            </w:pPr>
            <w:r>
              <w:rPr>
                <w:snapToGrid w:val="0"/>
              </w:rPr>
              <w:t>Consolato Onorario</w:t>
            </w:r>
          </w:p>
        </w:tc>
      </w:tr>
      <w:tr w:rsidR="009C1DCF" w14:paraId="63FDD954" w14:textId="77777777">
        <w:tc>
          <w:tcPr>
            <w:tcW w:w="1843" w:type="dxa"/>
            <w:tcBorders>
              <w:right w:val="single" w:sz="4" w:space="0" w:color="auto"/>
            </w:tcBorders>
            <w:vAlign w:val="center"/>
          </w:tcPr>
          <w:p w14:paraId="0274706B"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0963BB" w14:textId="77777777" w:rsidR="009C1DCF" w:rsidRDefault="009C1DCF" w:rsidP="00B82E75">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2B43D2E1" w14:textId="77777777" w:rsidR="009C1DCF" w:rsidRDefault="009C1DCF" w:rsidP="00B82E75">
            <w:pPr>
              <w:rPr>
                <w:snapToGrid w:val="0"/>
              </w:rPr>
            </w:pPr>
            <w:r>
              <w:rPr>
                <w:snapToGrid w:val="0"/>
              </w:rPr>
              <w:t>Consolato Onorario</w:t>
            </w:r>
          </w:p>
        </w:tc>
      </w:tr>
      <w:tr w:rsidR="00E96190" w14:paraId="3B93E175" w14:textId="77777777">
        <w:tc>
          <w:tcPr>
            <w:tcW w:w="1843" w:type="dxa"/>
            <w:tcBorders>
              <w:right w:val="single" w:sz="4" w:space="0" w:color="auto"/>
            </w:tcBorders>
            <w:vAlign w:val="center"/>
          </w:tcPr>
          <w:p w14:paraId="1C875252" w14:textId="77777777" w:rsidR="00E96190" w:rsidRDefault="00E9619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6DCF5C" w14:textId="77777777" w:rsidR="00E96190" w:rsidRDefault="00E96190" w:rsidP="00B82E75">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25B8BF69" w14:textId="77777777" w:rsidR="00E96190" w:rsidRDefault="00C44B6B" w:rsidP="00695AAF">
            <w:pPr>
              <w:rPr>
                <w:snapToGrid w:val="0"/>
              </w:rPr>
            </w:pPr>
            <w:r>
              <w:rPr>
                <w:snapToGrid w:val="0"/>
              </w:rPr>
              <w:t>Consolato</w:t>
            </w:r>
          </w:p>
        </w:tc>
      </w:tr>
      <w:tr w:rsidR="009C1DCF" w14:paraId="6987CE91" w14:textId="77777777">
        <w:tc>
          <w:tcPr>
            <w:tcW w:w="1843" w:type="dxa"/>
            <w:tcBorders>
              <w:right w:val="single" w:sz="4" w:space="0" w:color="auto"/>
            </w:tcBorders>
            <w:vAlign w:val="center"/>
          </w:tcPr>
          <w:p w14:paraId="333D15D4"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97B3511" w14:textId="77777777" w:rsidR="009C1DCF" w:rsidRDefault="009C1DCF" w:rsidP="00B82E75">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16AF98DB" w14:textId="77777777" w:rsidR="009C1DCF" w:rsidRDefault="009C1DCF" w:rsidP="00B82E75">
            <w:pPr>
              <w:rPr>
                <w:snapToGrid w:val="0"/>
              </w:rPr>
            </w:pPr>
            <w:r>
              <w:rPr>
                <w:snapToGrid w:val="0"/>
              </w:rPr>
              <w:t>Consolato Onorario</w:t>
            </w:r>
          </w:p>
        </w:tc>
      </w:tr>
      <w:tr w:rsidR="009C1DCF" w14:paraId="71D91E8A" w14:textId="77777777">
        <w:tc>
          <w:tcPr>
            <w:tcW w:w="1843" w:type="dxa"/>
            <w:tcBorders>
              <w:right w:val="single" w:sz="4" w:space="0" w:color="auto"/>
            </w:tcBorders>
            <w:vAlign w:val="center"/>
          </w:tcPr>
          <w:p w14:paraId="1A0C75AF"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0B685A" w14:textId="77777777" w:rsidR="009C1DCF" w:rsidRDefault="009C1DCF" w:rsidP="00B82E75">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2FAF4439" w14:textId="77777777" w:rsidR="009C1DCF" w:rsidRDefault="009C1DCF" w:rsidP="00B82E75">
            <w:pPr>
              <w:rPr>
                <w:snapToGrid w:val="0"/>
              </w:rPr>
            </w:pPr>
            <w:r>
              <w:rPr>
                <w:snapToGrid w:val="0"/>
              </w:rPr>
              <w:t>Consolato Onorario</w:t>
            </w:r>
          </w:p>
        </w:tc>
      </w:tr>
    </w:tbl>
    <w:p w14:paraId="31757A30" w14:textId="77777777" w:rsidR="007B3FC9" w:rsidRPr="0081085E" w:rsidRDefault="007B3FC9">
      <w:pPr>
        <w:rPr>
          <w:color w:val="000080"/>
          <w:sz w:val="12"/>
          <w:szCs w:val="12"/>
        </w:rPr>
      </w:pPr>
    </w:p>
    <w:p w14:paraId="02DD4634" w14:textId="77777777" w:rsidR="00A82AA7" w:rsidRDefault="00A82AA7" w:rsidP="00A82AA7">
      <w:pPr>
        <w:pBdr>
          <w:bottom w:val="single" w:sz="6" w:space="1" w:color="auto"/>
        </w:pBdr>
        <w:rPr>
          <w:color w:val="333399"/>
          <w:sz w:val="32"/>
        </w:rPr>
      </w:pPr>
      <w:r>
        <w:rPr>
          <w:color w:val="333399"/>
          <w:sz w:val="32"/>
        </w:rPr>
        <w:t xml:space="preserve">Forlì </w:t>
      </w:r>
      <w:r w:rsidR="00F65355">
        <w:rPr>
          <w:color w:val="333399"/>
          <w:sz w:val="32"/>
        </w:rPr>
        <w:t>–</w:t>
      </w:r>
      <w:r>
        <w:rPr>
          <w:color w:val="333399"/>
          <w:sz w:val="32"/>
        </w:rPr>
        <w:t xml:space="preserve"> Cesena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82AA7" w14:paraId="05E46150" w14:textId="77777777">
        <w:tc>
          <w:tcPr>
            <w:tcW w:w="1843" w:type="dxa"/>
            <w:tcBorders>
              <w:right w:val="single" w:sz="4" w:space="0" w:color="auto"/>
            </w:tcBorders>
            <w:vAlign w:val="center"/>
          </w:tcPr>
          <w:p w14:paraId="7DDAE64B" w14:textId="77777777" w:rsidR="00A82AA7" w:rsidRDefault="00A82A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C1CE4C" w14:textId="77777777" w:rsidR="00A82AA7" w:rsidRDefault="00A82AA7" w:rsidP="00AB1C26">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13141E8A" w14:textId="77777777" w:rsidR="00A82AA7" w:rsidRDefault="00A82AA7" w:rsidP="00AB1C26">
            <w:pPr>
              <w:rPr>
                <w:snapToGrid w:val="0"/>
              </w:rPr>
            </w:pPr>
            <w:r>
              <w:rPr>
                <w:snapToGrid w:val="0"/>
              </w:rPr>
              <w:t>Consolato Onorario</w:t>
            </w:r>
          </w:p>
        </w:tc>
      </w:tr>
    </w:tbl>
    <w:p w14:paraId="2575F0FD" w14:textId="77777777" w:rsidR="00785E75" w:rsidRDefault="00785E75" w:rsidP="00785E75">
      <w:pPr>
        <w:pBdr>
          <w:bottom w:val="single" w:sz="6" w:space="1" w:color="auto"/>
        </w:pBdr>
        <w:rPr>
          <w:color w:val="000080"/>
          <w:sz w:val="32"/>
        </w:rPr>
      </w:pPr>
      <w:r>
        <w:rPr>
          <w:color w:val="000080"/>
          <w:sz w:val="32"/>
        </w:rPr>
        <w:t>Parma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85E75" w14:paraId="3F547556" w14:textId="77777777">
        <w:tc>
          <w:tcPr>
            <w:tcW w:w="1843" w:type="dxa"/>
            <w:tcBorders>
              <w:right w:val="single" w:sz="4" w:space="0" w:color="auto"/>
            </w:tcBorders>
            <w:vAlign w:val="center"/>
          </w:tcPr>
          <w:p w14:paraId="38AAD2DB" w14:textId="77777777" w:rsidR="00785E75" w:rsidRDefault="00785E7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67F733" w14:textId="77777777" w:rsidR="00785E75" w:rsidRDefault="00785E75"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B8318A0" w14:textId="77777777" w:rsidR="00785E75" w:rsidRDefault="00785E75" w:rsidP="00AB1C26">
            <w:pPr>
              <w:rPr>
                <w:snapToGrid w:val="0"/>
              </w:rPr>
            </w:pPr>
            <w:r>
              <w:rPr>
                <w:snapToGrid w:val="0"/>
              </w:rPr>
              <w:t>Consolato Onorario</w:t>
            </w:r>
          </w:p>
        </w:tc>
      </w:tr>
    </w:tbl>
    <w:p w14:paraId="26263B76" w14:textId="77777777" w:rsidR="00937C80" w:rsidRDefault="00937C80" w:rsidP="00367063">
      <w:pPr>
        <w:pBdr>
          <w:bottom w:val="single" w:sz="6" w:space="1" w:color="auto"/>
        </w:pBdr>
        <w:rPr>
          <w:color w:val="000080"/>
          <w:sz w:val="32"/>
        </w:rPr>
      </w:pPr>
      <w:r>
        <w:rPr>
          <w:color w:val="000080"/>
          <w:sz w:val="32"/>
        </w:rPr>
        <w:t>Modena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37C80" w14:paraId="05A9FEEE" w14:textId="77777777" w:rsidTr="00B87440">
        <w:tc>
          <w:tcPr>
            <w:tcW w:w="1843" w:type="dxa"/>
            <w:tcBorders>
              <w:right w:val="single" w:sz="4" w:space="0" w:color="auto"/>
            </w:tcBorders>
            <w:vAlign w:val="center"/>
          </w:tcPr>
          <w:p w14:paraId="23C3E1D4" w14:textId="77777777" w:rsidR="00937C80" w:rsidRDefault="00937C80" w:rsidP="00B87440">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BB5231" w14:textId="77777777" w:rsidR="00937C80" w:rsidRDefault="00937C80" w:rsidP="00B87440">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294CE2EA" w14:textId="77777777" w:rsidR="00937C80" w:rsidRDefault="00937C80" w:rsidP="00B87440">
            <w:pPr>
              <w:rPr>
                <w:snapToGrid w:val="0"/>
              </w:rPr>
            </w:pPr>
            <w:r>
              <w:rPr>
                <w:snapToGrid w:val="0"/>
              </w:rPr>
              <w:t>Consolato Onorario</w:t>
            </w:r>
          </w:p>
        </w:tc>
      </w:tr>
    </w:tbl>
    <w:p w14:paraId="65A5B4B8" w14:textId="77777777" w:rsidR="00367063" w:rsidRDefault="00367063" w:rsidP="00367063">
      <w:pPr>
        <w:pBdr>
          <w:bottom w:val="single" w:sz="6" w:space="1" w:color="auto"/>
        </w:pBdr>
        <w:rPr>
          <w:color w:val="000080"/>
          <w:sz w:val="32"/>
        </w:rPr>
      </w:pPr>
      <w:r>
        <w:rPr>
          <w:color w:val="000080"/>
          <w:sz w:val="32"/>
        </w:rPr>
        <w:t>Ravenna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32A65" w14:paraId="0441284B" w14:textId="77777777">
        <w:tc>
          <w:tcPr>
            <w:tcW w:w="1843" w:type="dxa"/>
            <w:tcBorders>
              <w:right w:val="single" w:sz="4" w:space="0" w:color="auto"/>
            </w:tcBorders>
            <w:vAlign w:val="center"/>
          </w:tcPr>
          <w:p w14:paraId="2112E2E4" w14:textId="77777777" w:rsidR="00232A65" w:rsidRDefault="00232A6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971BD1" w14:textId="77777777" w:rsidR="00232A65" w:rsidRDefault="00232A65"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7C131CB4" w14:textId="77777777" w:rsidR="00232A65" w:rsidRDefault="00232A65" w:rsidP="00AB1C26">
            <w:pPr>
              <w:rPr>
                <w:snapToGrid w:val="0"/>
              </w:rPr>
            </w:pPr>
            <w:r>
              <w:rPr>
                <w:snapToGrid w:val="0"/>
              </w:rPr>
              <w:t>Consolato Onorario</w:t>
            </w:r>
          </w:p>
        </w:tc>
      </w:tr>
      <w:tr w:rsidR="001D344A" w14:paraId="008EC148" w14:textId="77777777">
        <w:tc>
          <w:tcPr>
            <w:tcW w:w="1843" w:type="dxa"/>
            <w:tcBorders>
              <w:right w:val="single" w:sz="4" w:space="0" w:color="auto"/>
            </w:tcBorders>
            <w:vAlign w:val="center"/>
          </w:tcPr>
          <w:p w14:paraId="52B3854F" w14:textId="77777777" w:rsidR="001D344A" w:rsidRDefault="001D344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0E0D27" w14:textId="77777777" w:rsidR="001D344A" w:rsidRDefault="001D344A" w:rsidP="00AB1C26">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521B68C2" w14:textId="77777777" w:rsidR="001D344A" w:rsidRDefault="001D344A" w:rsidP="00AB1C26">
            <w:pPr>
              <w:rPr>
                <w:snapToGrid w:val="0"/>
              </w:rPr>
            </w:pPr>
            <w:r>
              <w:rPr>
                <w:snapToGrid w:val="0"/>
              </w:rPr>
              <w:t>Consolato Onorario</w:t>
            </w:r>
          </w:p>
        </w:tc>
      </w:tr>
      <w:tr w:rsidR="0097557B" w14:paraId="466E52BF" w14:textId="77777777">
        <w:tc>
          <w:tcPr>
            <w:tcW w:w="1843" w:type="dxa"/>
            <w:tcBorders>
              <w:right w:val="single" w:sz="4" w:space="0" w:color="auto"/>
            </w:tcBorders>
            <w:vAlign w:val="center"/>
          </w:tcPr>
          <w:p w14:paraId="7F99A2B8" w14:textId="77777777" w:rsidR="0097557B" w:rsidRDefault="0097557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047C8F" w14:textId="77777777" w:rsidR="0097557B" w:rsidRDefault="0097557B"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B2B47CC" w14:textId="77777777" w:rsidR="0097557B" w:rsidRDefault="0097557B" w:rsidP="00AB1C26">
            <w:pPr>
              <w:rPr>
                <w:snapToGrid w:val="0"/>
              </w:rPr>
            </w:pPr>
            <w:r>
              <w:rPr>
                <w:snapToGrid w:val="0"/>
              </w:rPr>
              <w:t>Vice Consolato Onorario</w:t>
            </w:r>
          </w:p>
        </w:tc>
      </w:tr>
      <w:tr w:rsidR="007E7C7A" w14:paraId="39FBAE63" w14:textId="77777777">
        <w:tc>
          <w:tcPr>
            <w:tcW w:w="1843" w:type="dxa"/>
            <w:tcBorders>
              <w:right w:val="single" w:sz="4" w:space="0" w:color="auto"/>
            </w:tcBorders>
            <w:vAlign w:val="center"/>
          </w:tcPr>
          <w:p w14:paraId="11694A1F" w14:textId="77777777" w:rsidR="007E7C7A" w:rsidRDefault="007E7C7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4D4DD9" w14:textId="77777777" w:rsidR="007E7C7A" w:rsidRDefault="007E7C7A"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23B0355B" w14:textId="77777777" w:rsidR="007E7C7A" w:rsidRDefault="007E7C7A" w:rsidP="00AB1C26">
            <w:pPr>
              <w:rPr>
                <w:snapToGrid w:val="0"/>
              </w:rPr>
            </w:pPr>
            <w:r>
              <w:rPr>
                <w:snapToGrid w:val="0"/>
              </w:rPr>
              <w:t>Consolato Generale Onorario</w:t>
            </w:r>
          </w:p>
        </w:tc>
      </w:tr>
    </w:tbl>
    <w:p w14:paraId="075DED00" w14:textId="77777777" w:rsidR="009E706A" w:rsidRDefault="009E706A" w:rsidP="009E706A">
      <w:pPr>
        <w:pBdr>
          <w:bottom w:val="single" w:sz="6" w:space="1" w:color="auto"/>
        </w:pBdr>
        <w:rPr>
          <w:color w:val="000080"/>
          <w:sz w:val="32"/>
        </w:rPr>
      </w:pPr>
      <w:r>
        <w:rPr>
          <w:color w:val="000080"/>
          <w:sz w:val="32"/>
        </w:rPr>
        <w:t>Reggio Emilia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E706A" w14:paraId="5883914D" w14:textId="77777777" w:rsidTr="00F85DDD">
        <w:tc>
          <w:tcPr>
            <w:tcW w:w="1843" w:type="dxa"/>
            <w:tcBorders>
              <w:right w:val="single" w:sz="4" w:space="0" w:color="auto"/>
            </w:tcBorders>
            <w:vAlign w:val="center"/>
          </w:tcPr>
          <w:p w14:paraId="3959D518" w14:textId="77777777" w:rsidR="009E706A" w:rsidRDefault="009E706A" w:rsidP="00F85DD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50C71F" w14:textId="77777777" w:rsidR="009E706A" w:rsidRDefault="009E706A" w:rsidP="00F85DDD">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23F3BC17" w14:textId="77777777" w:rsidR="009E706A" w:rsidRDefault="009E706A" w:rsidP="00F85DDD">
            <w:pPr>
              <w:rPr>
                <w:snapToGrid w:val="0"/>
              </w:rPr>
            </w:pPr>
            <w:r>
              <w:rPr>
                <w:snapToGrid w:val="0"/>
              </w:rPr>
              <w:t>Consolato Onorario</w:t>
            </w:r>
          </w:p>
        </w:tc>
      </w:tr>
      <w:tr w:rsidR="00F1225B" w14:paraId="43724792" w14:textId="77777777" w:rsidTr="00F85DDD">
        <w:tc>
          <w:tcPr>
            <w:tcW w:w="1843" w:type="dxa"/>
            <w:tcBorders>
              <w:right w:val="single" w:sz="4" w:space="0" w:color="auto"/>
            </w:tcBorders>
            <w:vAlign w:val="center"/>
          </w:tcPr>
          <w:p w14:paraId="4A6A13BC" w14:textId="77777777" w:rsidR="00F1225B" w:rsidRDefault="00F1225B" w:rsidP="00F85DD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83E830" w14:textId="77777777" w:rsidR="00F1225B" w:rsidRDefault="00F1225B" w:rsidP="00F85DDD">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796F71EB" w14:textId="77777777" w:rsidR="00F1225B" w:rsidRDefault="00F1225B" w:rsidP="00F85DDD">
            <w:pPr>
              <w:rPr>
                <w:snapToGrid w:val="0"/>
              </w:rPr>
            </w:pPr>
            <w:r>
              <w:rPr>
                <w:snapToGrid w:val="0"/>
              </w:rPr>
              <w:t>Consolato Onorario</w:t>
            </w:r>
          </w:p>
        </w:tc>
      </w:tr>
    </w:tbl>
    <w:p w14:paraId="6ADD56C9" w14:textId="77777777" w:rsidR="009F1913" w:rsidRDefault="009F1913">
      <w:pPr>
        <w:rPr>
          <w:color w:val="000080"/>
          <w:sz w:val="16"/>
          <w:szCs w:val="16"/>
        </w:rPr>
      </w:pPr>
    </w:p>
    <w:p w14:paraId="48575C79" w14:textId="77777777" w:rsidR="005514D9" w:rsidRDefault="005514D9" w:rsidP="005514D9">
      <w:pPr>
        <w:pStyle w:val="Titolo9"/>
        <w:pBdr>
          <w:bottom w:val="single" w:sz="6" w:space="1" w:color="auto"/>
        </w:pBdr>
      </w:pPr>
      <w:r>
        <w:t>Rimini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5514D9" w14:paraId="32CD3FD2" w14:textId="77777777" w:rsidTr="0034082D">
        <w:tc>
          <w:tcPr>
            <w:tcW w:w="1843" w:type="dxa"/>
            <w:tcBorders>
              <w:right w:val="single" w:sz="4" w:space="0" w:color="auto"/>
            </w:tcBorders>
            <w:vAlign w:val="center"/>
          </w:tcPr>
          <w:p w14:paraId="5A8366BF"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099097" w14:textId="77777777" w:rsidR="005514D9" w:rsidRDefault="005514D9" w:rsidP="0034082D">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4FFCDD93" w14:textId="77777777" w:rsidR="005514D9" w:rsidRDefault="005514D9" w:rsidP="0034082D">
            <w:pPr>
              <w:rPr>
                <w:snapToGrid w:val="0"/>
              </w:rPr>
            </w:pPr>
            <w:r>
              <w:rPr>
                <w:snapToGrid w:val="0"/>
              </w:rPr>
              <w:t>Consolato Onorario</w:t>
            </w:r>
          </w:p>
        </w:tc>
      </w:tr>
    </w:tbl>
    <w:p w14:paraId="071638F4" w14:textId="77777777" w:rsidR="009F1913" w:rsidRDefault="009F1913">
      <w:pPr>
        <w:rPr>
          <w:color w:val="000080"/>
          <w:sz w:val="16"/>
          <w:szCs w:val="16"/>
        </w:rPr>
      </w:pPr>
    </w:p>
    <w:p w14:paraId="7A939E10" w14:textId="77777777" w:rsidR="004775C1" w:rsidRDefault="004775C1">
      <w:pPr>
        <w:rPr>
          <w:color w:val="000080"/>
          <w:sz w:val="16"/>
          <w:szCs w:val="16"/>
        </w:rPr>
      </w:pPr>
    </w:p>
    <w:p w14:paraId="0C23B936" w14:textId="77777777" w:rsidR="005514D9" w:rsidRDefault="005514D9">
      <w:pPr>
        <w:rPr>
          <w:color w:val="000080"/>
          <w:sz w:val="16"/>
          <w:szCs w:val="16"/>
        </w:rPr>
      </w:pPr>
    </w:p>
    <w:p w14:paraId="51850796" w14:textId="77777777" w:rsidR="005514D9" w:rsidRDefault="005514D9">
      <w:pPr>
        <w:rPr>
          <w:color w:val="000080"/>
          <w:sz w:val="16"/>
          <w:szCs w:val="16"/>
        </w:rPr>
      </w:pPr>
    </w:p>
    <w:p w14:paraId="7780DD74" w14:textId="77777777" w:rsidR="005514D9" w:rsidRDefault="005514D9">
      <w:pPr>
        <w:rPr>
          <w:color w:val="000080"/>
          <w:sz w:val="16"/>
          <w:szCs w:val="16"/>
        </w:rPr>
      </w:pPr>
    </w:p>
    <w:p w14:paraId="25BCB4C9" w14:textId="77777777" w:rsidR="005514D9" w:rsidRDefault="005514D9">
      <w:pPr>
        <w:rPr>
          <w:color w:val="000080"/>
          <w:sz w:val="16"/>
          <w:szCs w:val="16"/>
        </w:rPr>
      </w:pPr>
    </w:p>
    <w:p w14:paraId="5370506B" w14:textId="77777777" w:rsidR="005514D9" w:rsidRDefault="005514D9">
      <w:pPr>
        <w:rPr>
          <w:color w:val="000080"/>
          <w:sz w:val="16"/>
          <w:szCs w:val="16"/>
        </w:rPr>
      </w:pPr>
    </w:p>
    <w:p w14:paraId="16CA0B11" w14:textId="77777777" w:rsidR="004775C1" w:rsidRPr="00A83A6F" w:rsidRDefault="004775C1" w:rsidP="004775C1">
      <w:pPr>
        <w:pBdr>
          <w:bottom w:val="single" w:sz="6" w:space="1" w:color="auto"/>
        </w:pBdr>
        <w:jc w:val="right"/>
        <w:rPr>
          <w:b/>
          <w:bCs/>
          <w:sz w:val="16"/>
        </w:rPr>
      </w:pPr>
      <w:r w:rsidRPr="00A83A6F">
        <w:rPr>
          <w:b/>
          <w:bCs/>
          <w:sz w:val="16"/>
        </w:rPr>
        <w:t>CITTA UFFICI SEDI CONSOLARI</w:t>
      </w:r>
    </w:p>
    <w:p w14:paraId="601737C2" w14:textId="77777777" w:rsidR="005010CA" w:rsidRDefault="005010CA">
      <w:pPr>
        <w:rPr>
          <w:color w:val="000080"/>
          <w:sz w:val="16"/>
          <w:szCs w:val="16"/>
        </w:rPr>
      </w:pPr>
    </w:p>
    <w:p w14:paraId="75C2EA3C" w14:textId="77777777" w:rsidR="00C21769" w:rsidRPr="008454EA" w:rsidRDefault="00C21769" w:rsidP="008454EA">
      <w:pPr>
        <w:rPr>
          <w:b/>
          <w:snapToGrid w:val="0"/>
          <w:color w:val="000000"/>
          <w:sz w:val="16"/>
        </w:rPr>
      </w:pPr>
      <w:r>
        <w:rPr>
          <w:b/>
          <w:color w:val="000080"/>
          <w:sz w:val="40"/>
          <w:szCs w:val="40"/>
          <w:u w:val="single"/>
        </w:rPr>
        <w:t>Friuli Venezia Giulia</w:t>
      </w:r>
    </w:p>
    <w:p w14:paraId="51A0FB0E" w14:textId="77777777" w:rsidR="00C21769" w:rsidRPr="00D802B5" w:rsidRDefault="00C21769">
      <w:pPr>
        <w:rPr>
          <w:color w:val="000080"/>
        </w:rPr>
      </w:pPr>
    </w:p>
    <w:p w14:paraId="27CC1A49" w14:textId="77777777" w:rsidR="001D50BF" w:rsidRDefault="001D50BF" w:rsidP="001D50BF">
      <w:pPr>
        <w:pBdr>
          <w:bottom w:val="single" w:sz="6" w:space="1" w:color="auto"/>
        </w:pBdr>
        <w:rPr>
          <w:color w:val="000080"/>
          <w:sz w:val="32"/>
        </w:rPr>
      </w:pPr>
      <w:r>
        <w:rPr>
          <w:color w:val="000080"/>
          <w:sz w:val="32"/>
        </w:rPr>
        <w:t>Trieste</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D50BF" w14:paraId="07AC8C8D" w14:textId="77777777">
        <w:tc>
          <w:tcPr>
            <w:tcW w:w="1843" w:type="dxa"/>
            <w:tcBorders>
              <w:right w:val="single" w:sz="4" w:space="0" w:color="auto"/>
            </w:tcBorders>
            <w:vAlign w:val="center"/>
          </w:tcPr>
          <w:p w14:paraId="5C191FF6"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EBF81C" w14:textId="77777777" w:rsidR="001D50BF" w:rsidRDefault="001D50BF"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599A188C" w14:textId="77777777" w:rsidR="001D50BF" w:rsidRDefault="001D50BF" w:rsidP="00AB1C26">
            <w:pPr>
              <w:rPr>
                <w:snapToGrid w:val="0"/>
              </w:rPr>
            </w:pPr>
            <w:r>
              <w:rPr>
                <w:snapToGrid w:val="0"/>
              </w:rPr>
              <w:t xml:space="preserve">Consolato Onorario </w:t>
            </w:r>
          </w:p>
        </w:tc>
      </w:tr>
      <w:tr w:rsidR="001D50BF" w14:paraId="7B6D8E8F" w14:textId="77777777">
        <w:tc>
          <w:tcPr>
            <w:tcW w:w="1843" w:type="dxa"/>
            <w:tcBorders>
              <w:right w:val="single" w:sz="4" w:space="0" w:color="auto"/>
            </w:tcBorders>
            <w:vAlign w:val="center"/>
          </w:tcPr>
          <w:p w14:paraId="0198C0F6"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2F58A2" w14:textId="77777777" w:rsidR="001D50BF" w:rsidRDefault="001D50BF"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1F6832B2" w14:textId="77777777" w:rsidR="001D50BF" w:rsidRDefault="001D50BF" w:rsidP="00AB1C26">
            <w:pPr>
              <w:rPr>
                <w:snapToGrid w:val="0"/>
              </w:rPr>
            </w:pPr>
            <w:r>
              <w:rPr>
                <w:snapToGrid w:val="0"/>
              </w:rPr>
              <w:t>Consolato Onorario</w:t>
            </w:r>
          </w:p>
        </w:tc>
      </w:tr>
      <w:tr w:rsidR="00BC304E" w14:paraId="232E9EC0" w14:textId="77777777">
        <w:tc>
          <w:tcPr>
            <w:tcW w:w="1843" w:type="dxa"/>
            <w:tcBorders>
              <w:right w:val="single" w:sz="4" w:space="0" w:color="auto"/>
            </w:tcBorders>
            <w:vAlign w:val="center"/>
          </w:tcPr>
          <w:p w14:paraId="3502F11F" w14:textId="77777777" w:rsidR="00BC304E" w:rsidRDefault="00BC304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E8FEC3" w14:textId="77777777" w:rsidR="00BC304E" w:rsidRDefault="00BC304E"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21826A24" w14:textId="77777777" w:rsidR="00BC304E" w:rsidRDefault="00BC304E" w:rsidP="00AB1C26">
            <w:pPr>
              <w:rPr>
                <w:snapToGrid w:val="0"/>
              </w:rPr>
            </w:pPr>
            <w:r>
              <w:rPr>
                <w:snapToGrid w:val="0"/>
              </w:rPr>
              <w:t>Consolato Onorario</w:t>
            </w:r>
          </w:p>
        </w:tc>
      </w:tr>
      <w:tr w:rsidR="001D50BF" w14:paraId="757EBB4A" w14:textId="77777777">
        <w:tc>
          <w:tcPr>
            <w:tcW w:w="1843" w:type="dxa"/>
            <w:tcBorders>
              <w:right w:val="single" w:sz="4" w:space="0" w:color="auto"/>
            </w:tcBorders>
            <w:vAlign w:val="center"/>
          </w:tcPr>
          <w:p w14:paraId="4E8D0404"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DFE63F" w14:textId="77777777" w:rsidR="001D50BF" w:rsidRDefault="001D50BF" w:rsidP="00AB1C26">
            <w:pPr>
              <w:rPr>
                <w:snapToGrid w:val="0"/>
              </w:rPr>
            </w:pPr>
            <w:r>
              <w:rPr>
                <w:snapToGrid w:val="0"/>
              </w:rPr>
              <w:t>Camerun</w:t>
            </w:r>
          </w:p>
        </w:tc>
        <w:tc>
          <w:tcPr>
            <w:tcW w:w="4536" w:type="dxa"/>
            <w:tcBorders>
              <w:top w:val="single" w:sz="4" w:space="0" w:color="auto"/>
              <w:left w:val="single" w:sz="4" w:space="0" w:color="auto"/>
              <w:bottom w:val="single" w:sz="4" w:space="0" w:color="auto"/>
              <w:right w:val="single" w:sz="4" w:space="0" w:color="auto"/>
            </w:tcBorders>
            <w:vAlign w:val="center"/>
          </w:tcPr>
          <w:p w14:paraId="3290BBBB" w14:textId="77777777" w:rsidR="001D50BF" w:rsidRDefault="00521443" w:rsidP="00AB1C26">
            <w:pPr>
              <w:rPr>
                <w:snapToGrid w:val="0"/>
              </w:rPr>
            </w:pPr>
            <w:r>
              <w:rPr>
                <w:snapToGrid w:val="0"/>
              </w:rPr>
              <w:t>Consolato</w:t>
            </w:r>
            <w:r w:rsidR="001D50BF">
              <w:rPr>
                <w:snapToGrid w:val="0"/>
              </w:rPr>
              <w:t xml:space="preserve"> Onorario </w:t>
            </w:r>
          </w:p>
        </w:tc>
      </w:tr>
      <w:tr w:rsidR="007363C1" w14:paraId="7EFEE02F" w14:textId="77777777">
        <w:tc>
          <w:tcPr>
            <w:tcW w:w="1843" w:type="dxa"/>
            <w:tcBorders>
              <w:right w:val="single" w:sz="4" w:space="0" w:color="auto"/>
            </w:tcBorders>
            <w:vAlign w:val="center"/>
          </w:tcPr>
          <w:p w14:paraId="19E3F53B" w14:textId="77777777" w:rsidR="007363C1" w:rsidRDefault="007363C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4388E9" w14:textId="77777777" w:rsidR="007363C1" w:rsidRDefault="007363C1"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0EE8407E" w14:textId="77777777" w:rsidR="007363C1" w:rsidRDefault="007363C1" w:rsidP="00AB1C26">
            <w:pPr>
              <w:rPr>
                <w:snapToGrid w:val="0"/>
              </w:rPr>
            </w:pPr>
            <w:r>
              <w:rPr>
                <w:snapToGrid w:val="0"/>
              </w:rPr>
              <w:t>Consolato Onorario</w:t>
            </w:r>
          </w:p>
        </w:tc>
      </w:tr>
      <w:tr w:rsidR="00BD293E" w14:paraId="65E7FBF8" w14:textId="77777777">
        <w:tc>
          <w:tcPr>
            <w:tcW w:w="1843" w:type="dxa"/>
            <w:tcBorders>
              <w:right w:val="single" w:sz="4" w:space="0" w:color="auto"/>
            </w:tcBorders>
            <w:vAlign w:val="center"/>
          </w:tcPr>
          <w:p w14:paraId="12EB770B" w14:textId="77777777" w:rsidR="00BD293E" w:rsidRDefault="00BD293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42A028" w14:textId="77777777" w:rsidR="00BD293E" w:rsidRDefault="00BD293E"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0D072375" w14:textId="77777777" w:rsidR="00BD293E" w:rsidRDefault="00BD293E" w:rsidP="00AB1C26">
            <w:pPr>
              <w:rPr>
                <w:snapToGrid w:val="0"/>
              </w:rPr>
            </w:pPr>
            <w:r>
              <w:rPr>
                <w:snapToGrid w:val="0"/>
              </w:rPr>
              <w:t>Consolato Onorario</w:t>
            </w:r>
          </w:p>
        </w:tc>
      </w:tr>
      <w:tr w:rsidR="001D50BF" w14:paraId="25B99EE6" w14:textId="77777777">
        <w:tc>
          <w:tcPr>
            <w:tcW w:w="1843" w:type="dxa"/>
            <w:tcBorders>
              <w:right w:val="single" w:sz="4" w:space="0" w:color="auto"/>
            </w:tcBorders>
            <w:vAlign w:val="center"/>
          </w:tcPr>
          <w:p w14:paraId="0FBA4957"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9C45D3" w14:textId="77777777" w:rsidR="001D50BF" w:rsidRDefault="001D50BF"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1E2FAAD6" w14:textId="77777777" w:rsidR="001D50BF" w:rsidRDefault="001D50BF" w:rsidP="00AB1C26">
            <w:pPr>
              <w:rPr>
                <w:snapToGrid w:val="0"/>
              </w:rPr>
            </w:pPr>
            <w:r>
              <w:rPr>
                <w:snapToGrid w:val="0"/>
              </w:rPr>
              <w:t>Consolato Generale</w:t>
            </w:r>
          </w:p>
        </w:tc>
      </w:tr>
      <w:tr w:rsidR="00F068F8" w14:paraId="03BD1406" w14:textId="77777777">
        <w:tc>
          <w:tcPr>
            <w:tcW w:w="1843" w:type="dxa"/>
            <w:tcBorders>
              <w:right w:val="single" w:sz="4" w:space="0" w:color="auto"/>
            </w:tcBorders>
            <w:vAlign w:val="center"/>
          </w:tcPr>
          <w:p w14:paraId="5D119826" w14:textId="77777777" w:rsidR="00F068F8" w:rsidRDefault="00F068F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06C54C" w14:textId="77777777" w:rsidR="00F068F8" w:rsidRDefault="00F068F8" w:rsidP="00AB1C26">
            <w:pPr>
              <w:rPr>
                <w:snapToGrid w:val="0"/>
              </w:rPr>
            </w:pPr>
            <w:r>
              <w:rPr>
                <w:snapToGrid w:val="0"/>
              </w:rPr>
              <w:t>Eritrea</w:t>
            </w:r>
          </w:p>
        </w:tc>
        <w:tc>
          <w:tcPr>
            <w:tcW w:w="4536" w:type="dxa"/>
            <w:tcBorders>
              <w:top w:val="single" w:sz="4" w:space="0" w:color="auto"/>
              <w:left w:val="single" w:sz="4" w:space="0" w:color="auto"/>
              <w:bottom w:val="single" w:sz="4" w:space="0" w:color="auto"/>
              <w:right w:val="single" w:sz="4" w:space="0" w:color="auto"/>
            </w:tcBorders>
            <w:vAlign w:val="center"/>
          </w:tcPr>
          <w:p w14:paraId="29CB9FC5" w14:textId="77777777" w:rsidR="00F068F8" w:rsidRDefault="00F068F8" w:rsidP="00AB1C26">
            <w:pPr>
              <w:rPr>
                <w:snapToGrid w:val="0"/>
              </w:rPr>
            </w:pPr>
            <w:r>
              <w:rPr>
                <w:snapToGrid w:val="0"/>
              </w:rPr>
              <w:t>Consolato Onorario</w:t>
            </w:r>
          </w:p>
        </w:tc>
      </w:tr>
      <w:tr w:rsidR="001D50BF" w14:paraId="0EF3B6C3" w14:textId="77777777">
        <w:tc>
          <w:tcPr>
            <w:tcW w:w="1843" w:type="dxa"/>
            <w:tcBorders>
              <w:right w:val="single" w:sz="4" w:space="0" w:color="auto"/>
            </w:tcBorders>
            <w:vAlign w:val="center"/>
          </w:tcPr>
          <w:p w14:paraId="07B5DA4A"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83ED85" w14:textId="77777777" w:rsidR="001D50BF" w:rsidRDefault="001D50BF"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6E3C00B3" w14:textId="77777777" w:rsidR="001D50BF" w:rsidRDefault="001D50BF" w:rsidP="00AB1C26">
            <w:pPr>
              <w:rPr>
                <w:snapToGrid w:val="0"/>
              </w:rPr>
            </w:pPr>
            <w:r>
              <w:rPr>
                <w:snapToGrid w:val="0"/>
              </w:rPr>
              <w:t>Consolato Onorario</w:t>
            </w:r>
          </w:p>
        </w:tc>
      </w:tr>
      <w:tr w:rsidR="001D50BF" w14:paraId="28CD1EDA" w14:textId="77777777">
        <w:tc>
          <w:tcPr>
            <w:tcW w:w="1843" w:type="dxa"/>
            <w:tcBorders>
              <w:right w:val="single" w:sz="4" w:space="0" w:color="auto"/>
            </w:tcBorders>
            <w:vAlign w:val="center"/>
          </w:tcPr>
          <w:p w14:paraId="36B70153"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BAA69E" w14:textId="77777777" w:rsidR="001D50BF" w:rsidRDefault="001D50BF"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496D099" w14:textId="77777777" w:rsidR="001D50BF" w:rsidRDefault="001D50BF" w:rsidP="00AB1C26">
            <w:pPr>
              <w:rPr>
                <w:snapToGrid w:val="0"/>
              </w:rPr>
            </w:pPr>
            <w:r>
              <w:rPr>
                <w:snapToGrid w:val="0"/>
              </w:rPr>
              <w:t>Consolato Onorario</w:t>
            </w:r>
          </w:p>
        </w:tc>
      </w:tr>
      <w:tr w:rsidR="001D50BF" w14:paraId="4549F647" w14:textId="77777777">
        <w:tc>
          <w:tcPr>
            <w:tcW w:w="1843" w:type="dxa"/>
            <w:tcBorders>
              <w:right w:val="single" w:sz="4" w:space="0" w:color="auto"/>
            </w:tcBorders>
            <w:vAlign w:val="center"/>
          </w:tcPr>
          <w:p w14:paraId="60255D8C"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482A139" w14:textId="77777777" w:rsidR="001D50BF" w:rsidRDefault="001D50BF"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726FC79E" w14:textId="77777777" w:rsidR="001D50BF" w:rsidRDefault="001D50BF" w:rsidP="008A3516">
            <w:pPr>
              <w:rPr>
                <w:snapToGrid w:val="0"/>
              </w:rPr>
            </w:pPr>
            <w:r>
              <w:rPr>
                <w:snapToGrid w:val="0"/>
              </w:rPr>
              <w:t xml:space="preserve">Consolato Onorario </w:t>
            </w:r>
          </w:p>
        </w:tc>
      </w:tr>
      <w:tr w:rsidR="00835048" w14:paraId="1D3AFE54" w14:textId="77777777">
        <w:tc>
          <w:tcPr>
            <w:tcW w:w="1843" w:type="dxa"/>
            <w:tcBorders>
              <w:right w:val="single" w:sz="4" w:space="0" w:color="auto"/>
            </w:tcBorders>
            <w:vAlign w:val="center"/>
          </w:tcPr>
          <w:p w14:paraId="47ED6B04" w14:textId="77777777" w:rsidR="00835048" w:rsidRDefault="0083504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2F5D9A" w14:textId="1FA2BEE5" w:rsidR="00835048" w:rsidRPr="00594461" w:rsidRDefault="00835048" w:rsidP="00AB1C26">
            <w:pPr>
              <w:rPr>
                <w:snapToGrid w:val="0"/>
                <w:color w:val="000000"/>
              </w:rPr>
            </w:pPr>
            <w:r>
              <w:rPr>
                <w:snapToGrid w:val="0"/>
                <w:color w:val="000000"/>
              </w:rPr>
              <w:t>India</w:t>
            </w:r>
          </w:p>
        </w:tc>
        <w:tc>
          <w:tcPr>
            <w:tcW w:w="4536" w:type="dxa"/>
            <w:tcBorders>
              <w:top w:val="single" w:sz="4" w:space="0" w:color="auto"/>
              <w:left w:val="single" w:sz="4" w:space="0" w:color="auto"/>
              <w:bottom w:val="single" w:sz="4" w:space="0" w:color="auto"/>
              <w:right w:val="single" w:sz="4" w:space="0" w:color="auto"/>
            </w:tcBorders>
            <w:vAlign w:val="center"/>
          </w:tcPr>
          <w:p w14:paraId="0626E565" w14:textId="5CE5E5F8" w:rsidR="00835048" w:rsidRDefault="00835048" w:rsidP="00AB1C26">
            <w:pPr>
              <w:rPr>
                <w:snapToGrid w:val="0"/>
              </w:rPr>
            </w:pPr>
            <w:r>
              <w:rPr>
                <w:snapToGrid w:val="0"/>
              </w:rPr>
              <w:t>Consolato Onorario</w:t>
            </w:r>
          </w:p>
        </w:tc>
      </w:tr>
      <w:tr w:rsidR="00594461" w14:paraId="7784260F" w14:textId="77777777">
        <w:tc>
          <w:tcPr>
            <w:tcW w:w="1843" w:type="dxa"/>
            <w:tcBorders>
              <w:right w:val="single" w:sz="4" w:space="0" w:color="auto"/>
            </w:tcBorders>
            <w:vAlign w:val="center"/>
          </w:tcPr>
          <w:p w14:paraId="4179E1A0" w14:textId="77777777" w:rsidR="00594461" w:rsidRDefault="005944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D19D2D" w14:textId="77777777" w:rsidR="00594461" w:rsidRPr="00594461" w:rsidRDefault="00594461" w:rsidP="00AB1C26">
            <w:pPr>
              <w:rPr>
                <w:snapToGrid w:val="0"/>
              </w:rPr>
            </w:pPr>
            <w:r w:rsidRPr="00594461">
              <w:rPr>
                <w:snapToGrid w:val="0"/>
                <w:color w:val="00000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3387B053" w14:textId="77777777" w:rsidR="00594461" w:rsidRDefault="00594461" w:rsidP="00AB1C26">
            <w:pPr>
              <w:rPr>
                <w:snapToGrid w:val="0"/>
              </w:rPr>
            </w:pPr>
            <w:r>
              <w:rPr>
                <w:snapToGrid w:val="0"/>
              </w:rPr>
              <w:t>Consolato Onorario</w:t>
            </w:r>
          </w:p>
        </w:tc>
      </w:tr>
      <w:tr w:rsidR="00556C82" w14:paraId="123D1111" w14:textId="77777777">
        <w:tc>
          <w:tcPr>
            <w:tcW w:w="1843" w:type="dxa"/>
            <w:tcBorders>
              <w:right w:val="single" w:sz="4" w:space="0" w:color="auto"/>
            </w:tcBorders>
            <w:vAlign w:val="center"/>
          </w:tcPr>
          <w:p w14:paraId="23B4F959" w14:textId="77777777" w:rsidR="00556C82" w:rsidRDefault="00556C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CE9462" w14:textId="77777777" w:rsidR="00556C82" w:rsidRPr="00594461" w:rsidRDefault="00556C82" w:rsidP="00AB1C26">
            <w:pPr>
              <w:rPr>
                <w:snapToGrid w:val="0"/>
                <w:color w:val="000000"/>
              </w:rPr>
            </w:pPr>
            <w:r>
              <w:rPr>
                <w:snapToGrid w:val="0"/>
                <w:color w:val="000000"/>
              </w:rPr>
              <w:t>Lussemburgo</w:t>
            </w:r>
          </w:p>
        </w:tc>
        <w:tc>
          <w:tcPr>
            <w:tcW w:w="4536" w:type="dxa"/>
            <w:tcBorders>
              <w:top w:val="single" w:sz="4" w:space="0" w:color="auto"/>
              <w:left w:val="single" w:sz="4" w:space="0" w:color="auto"/>
              <w:bottom w:val="single" w:sz="4" w:space="0" w:color="auto"/>
              <w:right w:val="single" w:sz="4" w:space="0" w:color="auto"/>
            </w:tcBorders>
            <w:vAlign w:val="center"/>
          </w:tcPr>
          <w:p w14:paraId="401F77A0" w14:textId="77777777" w:rsidR="00556C82" w:rsidRDefault="00556C82" w:rsidP="00AB1C26">
            <w:pPr>
              <w:rPr>
                <w:snapToGrid w:val="0"/>
              </w:rPr>
            </w:pPr>
            <w:r>
              <w:rPr>
                <w:snapToGrid w:val="0"/>
              </w:rPr>
              <w:t>Consolato Onorario</w:t>
            </w:r>
          </w:p>
        </w:tc>
      </w:tr>
      <w:tr w:rsidR="001D50BF" w14:paraId="512A75AE" w14:textId="77777777">
        <w:tc>
          <w:tcPr>
            <w:tcW w:w="1843" w:type="dxa"/>
            <w:tcBorders>
              <w:right w:val="single" w:sz="4" w:space="0" w:color="auto"/>
            </w:tcBorders>
            <w:vAlign w:val="center"/>
          </w:tcPr>
          <w:p w14:paraId="4BC467C8"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CE3CBF" w14:textId="77777777" w:rsidR="001D50BF" w:rsidRDefault="001D50BF"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2AFD441A" w14:textId="77777777" w:rsidR="001D50BF" w:rsidRDefault="001D50BF" w:rsidP="00AB1C26">
            <w:pPr>
              <w:rPr>
                <w:snapToGrid w:val="0"/>
              </w:rPr>
            </w:pPr>
            <w:r>
              <w:rPr>
                <w:snapToGrid w:val="0"/>
              </w:rPr>
              <w:t>Consolato Onorario</w:t>
            </w:r>
          </w:p>
        </w:tc>
      </w:tr>
      <w:tr w:rsidR="00F0024E" w14:paraId="3219B81B" w14:textId="77777777">
        <w:tc>
          <w:tcPr>
            <w:tcW w:w="1843" w:type="dxa"/>
            <w:tcBorders>
              <w:right w:val="single" w:sz="4" w:space="0" w:color="auto"/>
            </w:tcBorders>
            <w:vAlign w:val="center"/>
          </w:tcPr>
          <w:p w14:paraId="64F1850D" w14:textId="77777777" w:rsidR="00F0024E" w:rsidRDefault="00F0024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8A32B2" w14:textId="77777777" w:rsidR="00F0024E" w:rsidRDefault="00F0024E"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0C78A83" w14:textId="77777777" w:rsidR="00F0024E" w:rsidRDefault="00F0024E" w:rsidP="00AB1C26">
            <w:pPr>
              <w:rPr>
                <w:snapToGrid w:val="0"/>
              </w:rPr>
            </w:pPr>
            <w:r>
              <w:rPr>
                <w:snapToGrid w:val="0"/>
              </w:rPr>
              <w:t>Consolato Onorario</w:t>
            </w:r>
          </w:p>
        </w:tc>
      </w:tr>
      <w:tr w:rsidR="001D50BF" w14:paraId="454CE711" w14:textId="77777777">
        <w:tc>
          <w:tcPr>
            <w:tcW w:w="1843" w:type="dxa"/>
            <w:tcBorders>
              <w:right w:val="single" w:sz="4" w:space="0" w:color="auto"/>
            </w:tcBorders>
            <w:vAlign w:val="center"/>
          </w:tcPr>
          <w:p w14:paraId="1FB8A8AC"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A2B7F31" w14:textId="77777777" w:rsidR="001D50BF" w:rsidRDefault="001D50BF"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41BB30D3" w14:textId="77777777" w:rsidR="001D50BF" w:rsidRDefault="001D50BF" w:rsidP="00AB1C26">
            <w:pPr>
              <w:rPr>
                <w:snapToGrid w:val="0"/>
              </w:rPr>
            </w:pPr>
            <w:r>
              <w:rPr>
                <w:snapToGrid w:val="0"/>
              </w:rPr>
              <w:t>Consolato Generale Onorario</w:t>
            </w:r>
          </w:p>
        </w:tc>
      </w:tr>
      <w:tr w:rsidR="001D50BF" w14:paraId="4678D38E" w14:textId="77777777">
        <w:tc>
          <w:tcPr>
            <w:tcW w:w="1843" w:type="dxa"/>
            <w:tcBorders>
              <w:right w:val="single" w:sz="4" w:space="0" w:color="auto"/>
            </w:tcBorders>
            <w:vAlign w:val="center"/>
          </w:tcPr>
          <w:p w14:paraId="32495DE7"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A441E2" w14:textId="77777777" w:rsidR="001D50BF" w:rsidRDefault="001D50BF" w:rsidP="00AB1C26">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0F804236" w14:textId="77777777" w:rsidR="001D50BF" w:rsidRDefault="001D50BF" w:rsidP="00AB1C26">
            <w:pPr>
              <w:rPr>
                <w:snapToGrid w:val="0"/>
              </w:rPr>
            </w:pPr>
            <w:r>
              <w:rPr>
                <w:snapToGrid w:val="0"/>
              </w:rPr>
              <w:t>Consolato Onorario</w:t>
            </w:r>
          </w:p>
        </w:tc>
      </w:tr>
      <w:tr w:rsidR="001D50BF" w14:paraId="2E7C3D96" w14:textId="77777777">
        <w:tc>
          <w:tcPr>
            <w:tcW w:w="1843" w:type="dxa"/>
            <w:tcBorders>
              <w:right w:val="single" w:sz="4" w:space="0" w:color="auto"/>
            </w:tcBorders>
            <w:vAlign w:val="center"/>
          </w:tcPr>
          <w:p w14:paraId="2458C26F"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C27D99D" w14:textId="77777777" w:rsidR="001D50BF" w:rsidRDefault="001D50BF"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FD44C35" w14:textId="77777777" w:rsidR="001D50BF" w:rsidRDefault="001D50BF" w:rsidP="00AB1C26">
            <w:pPr>
              <w:rPr>
                <w:snapToGrid w:val="0"/>
              </w:rPr>
            </w:pPr>
            <w:r>
              <w:rPr>
                <w:snapToGrid w:val="0"/>
              </w:rPr>
              <w:t>Consolato Generale</w:t>
            </w:r>
          </w:p>
        </w:tc>
      </w:tr>
      <w:tr w:rsidR="001D50BF" w14:paraId="784FEECF" w14:textId="77777777">
        <w:tc>
          <w:tcPr>
            <w:tcW w:w="1843" w:type="dxa"/>
            <w:tcBorders>
              <w:right w:val="single" w:sz="4" w:space="0" w:color="auto"/>
            </w:tcBorders>
            <w:vAlign w:val="center"/>
          </w:tcPr>
          <w:p w14:paraId="6F535D09"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250F4A" w14:textId="77777777" w:rsidR="001D50BF" w:rsidRDefault="001D50BF" w:rsidP="00AB1C26">
            <w:pPr>
              <w:rPr>
                <w:snapToGrid w:val="0"/>
              </w:rPr>
            </w:pPr>
            <w:r>
              <w:rPr>
                <w:snapToGrid w:val="0"/>
              </w:rPr>
              <w:t xml:space="preserve">Serbia </w:t>
            </w:r>
          </w:p>
        </w:tc>
        <w:tc>
          <w:tcPr>
            <w:tcW w:w="4536" w:type="dxa"/>
            <w:tcBorders>
              <w:top w:val="single" w:sz="4" w:space="0" w:color="auto"/>
              <w:left w:val="single" w:sz="4" w:space="0" w:color="auto"/>
              <w:bottom w:val="single" w:sz="4" w:space="0" w:color="auto"/>
              <w:right w:val="single" w:sz="4" w:space="0" w:color="auto"/>
            </w:tcBorders>
            <w:vAlign w:val="center"/>
          </w:tcPr>
          <w:p w14:paraId="64C86ECF" w14:textId="77777777" w:rsidR="001D50BF" w:rsidRDefault="001D50BF" w:rsidP="00AB1C26">
            <w:pPr>
              <w:rPr>
                <w:snapToGrid w:val="0"/>
              </w:rPr>
            </w:pPr>
            <w:r>
              <w:rPr>
                <w:snapToGrid w:val="0"/>
              </w:rPr>
              <w:t>Consolato Generale</w:t>
            </w:r>
          </w:p>
        </w:tc>
      </w:tr>
      <w:tr w:rsidR="001D50BF" w14:paraId="53267C94" w14:textId="77777777">
        <w:tc>
          <w:tcPr>
            <w:tcW w:w="1843" w:type="dxa"/>
            <w:tcBorders>
              <w:right w:val="single" w:sz="4" w:space="0" w:color="auto"/>
            </w:tcBorders>
            <w:vAlign w:val="center"/>
          </w:tcPr>
          <w:p w14:paraId="2D8985D1"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DF7E44" w14:textId="77777777" w:rsidR="001D50BF" w:rsidRDefault="001D50BF" w:rsidP="00AB1C26">
            <w:pPr>
              <w:rPr>
                <w:snapToGrid w:val="0"/>
              </w:rPr>
            </w:pPr>
            <w:r>
              <w:rPr>
                <w:snapToGrid w:val="0"/>
              </w:rPr>
              <w:t xml:space="preserve">Repubblica Slovacca </w:t>
            </w:r>
          </w:p>
        </w:tc>
        <w:tc>
          <w:tcPr>
            <w:tcW w:w="4536" w:type="dxa"/>
            <w:tcBorders>
              <w:top w:val="single" w:sz="4" w:space="0" w:color="auto"/>
              <w:left w:val="single" w:sz="4" w:space="0" w:color="auto"/>
              <w:bottom w:val="single" w:sz="4" w:space="0" w:color="auto"/>
              <w:right w:val="single" w:sz="4" w:space="0" w:color="auto"/>
            </w:tcBorders>
            <w:vAlign w:val="center"/>
          </w:tcPr>
          <w:p w14:paraId="0BFBBA4B" w14:textId="77777777" w:rsidR="001D50BF" w:rsidRDefault="001D50BF" w:rsidP="00AB1C26">
            <w:pPr>
              <w:rPr>
                <w:snapToGrid w:val="0"/>
              </w:rPr>
            </w:pPr>
            <w:r>
              <w:rPr>
                <w:snapToGrid w:val="0"/>
              </w:rPr>
              <w:t>Consolato Onorario</w:t>
            </w:r>
          </w:p>
        </w:tc>
      </w:tr>
      <w:tr w:rsidR="001D50BF" w14:paraId="6D787A79" w14:textId="77777777">
        <w:tc>
          <w:tcPr>
            <w:tcW w:w="1843" w:type="dxa"/>
            <w:tcBorders>
              <w:right w:val="single" w:sz="4" w:space="0" w:color="auto"/>
            </w:tcBorders>
            <w:vAlign w:val="center"/>
          </w:tcPr>
          <w:p w14:paraId="06860F7D"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0CDA17" w14:textId="77777777" w:rsidR="001D50BF" w:rsidRDefault="001D50BF" w:rsidP="00AB1C26">
            <w:pPr>
              <w:rPr>
                <w:snapToGrid w:val="0"/>
              </w:rPr>
            </w:pPr>
            <w:r>
              <w:rPr>
                <w:snapToGrid w:val="0"/>
              </w:rPr>
              <w:t xml:space="preserve">Slovenia </w:t>
            </w:r>
          </w:p>
        </w:tc>
        <w:tc>
          <w:tcPr>
            <w:tcW w:w="4536" w:type="dxa"/>
            <w:tcBorders>
              <w:top w:val="single" w:sz="4" w:space="0" w:color="auto"/>
              <w:left w:val="single" w:sz="4" w:space="0" w:color="auto"/>
              <w:bottom w:val="single" w:sz="4" w:space="0" w:color="auto"/>
              <w:right w:val="single" w:sz="4" w:space="0" w:color="auto"/>
            </w:tcBorders>
            <w:vAlign w:val="center"/>
          </w:tcPr>
          <w:p w14:paraId="6817A096" w14:textId="77777777" w:rsidR="001D50BF" w:rsidRDefault="001D50BF" w:rsidP="00AB1C26">
            <w:pPr>
              <w:rPr>
                <w:snapToGrid w:val="0"/>
              </w:rPr>
            </w:pPr>
            <w:r>
              <w:rPr>
                <w:snapToGrid w:val="0"/>
              </w:rPr>
              <w:t>Consolato Generale</w:t>
            </w:r>
          </w:p>
        </w:tc>
      </w:tr>
      <w:tr w:rsidR="001D50BF" w14:paraId="431E7780" w14:textId="77777777">
        <w:tc>
          <w:tcPr>
            <w:tcW w:w="1843" w:type="dxa"/>
            <w:tcBorders>
              <w:right w:val="single" w:sz="4" w:space="0" w:color="auto"/>
            </w:tcBorders>
            <w:vAlign w:val="center"/>
          </w:tcPr>
          <w:p w14:paraId="41FF67F2"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438FA5" w14:textId="77777777" w:rsidR="001D50BF" w:rsidRDefault="001D50BF" w:rsidP="00AB1C26">
            <w:pPr>
              <w:rPr>
                <w:snapToGrid w:val="0"/>
              </w:rPr>
            </w:pPr>
            <w:r>
              <w:rPr>
                <w:snapToGrid w:val="0"/>
              </w:rPr>
              <w:t xml:space="preserve">Sud Africa </w:t>
            </w:r>
          </w:p>
        </w:tc>
        <w:tc>
          <w:tcPr>
            <w:tcW w:w="4536" w:type="dxa"/>
            <w:tcBorders>
              <w:top w:val="single" w:sz="4" w:space="0" w:color="auto"/>
              <w:left w:val="single" w:sz="4" w:space="0" w:color="auto"/>
              <w:bottom w:val="single" w:sz="4" w:space="0" w:color="auto"/>
              <w:right w:val="single" w:sz="4" w:space="0" w:color="auto"/>
            </w:tcBorders>
            <w:vAlign w:val="center"/>
          </w:tcPr>
          <w:p w14:paraId="00EA99E4" w14:textId="77777777" w:rsidR="001D50BF" w:rsidRDefault="001D50BF" w:rsidP="00AB1C26">
            <w:pPr>
              <w:rPr>
                <w:snapToGrid w:val="0"/>
              </w:rPr>
            </w:pPr>
            <w:r>
              <w:rPr>
                <w:snapToGrid w:val="0"/>
              </w:rPr>
              <w:t>Consolato Onorario</w:t>
            </w:r>
          </w:p>
        </w:tc>
      </w:tr>
      <w:tr w:rsidR="001D50BF" w14:paraId="68995050" w14:textId="77777777">
        <w:tc>
          <w:tcPr>
            <w:tcW w:w="1843" w:type="dxa"/>
            <w:tcBorders>
              <w:right w:val="single" w:sz="4" w:space="0" w:color="auto"/>
            </w:tcBorders>
            <w:vAlign w:val="center"/>
          </w:tcPr>
          <w:p w14:paraId="02DB41C5"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76E075" w14:textId="77777777" w:rsidR="001D50BF" w:rsidRDefault="001D50BF"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B8DC3B1" w14:textId="77777777" w:rsidR="001D50BF" w:rsidRDefault="001D50BF" w:rsidP="00AB1C26">
            <w:pPr>
              <w:rPr>
                <w:snapToGrid w:val="0"/>
              </w:rPr>
            </w:pPr>
            <w:r>
              <w:rPr>
                <w:snapToGrid w:val="0"/>
              </w:rPr>
              <w:t>Consolato Onorario</w:t>
            </w:r>
          </w:p>
        </w:tc>
      </w:tr>
      <w:tr w:rsidR="001D50BF" w14:paraId="34347B12" w14:textId="77777777">
        <w:tc>
          <w:tcPr>
            <w:tcW w:w="1843" w:type="dxa"/>
            <w:tcBorders>
              <w:right w:val="single" w:sz="4" w:space="0" w:color="auto"/>
            </w:tcBorders>
            <w:vAlign w:val="center"/>
          </w:tcPr>
          <w:p w14:paraId="5CAB064C"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1D6767" w14:textId="77777777" w:rsidR="001D50BF" w:rsidRDefault="001D50BF"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0B14B370" w14:textId="77777777" w:rsidR="001D50BF" w:rsidRDefault="001D50BF" w:rsidP="00AB1C26">
            <w:pPr>
              <w:rPr>
                <w:snapToGrid w:val="0"/>
              </w:rPr>
            </w:pPr>
            <w:r>
              <w:rPr>
                <w:snapToGrid w:val="0"/>
              </w:rPr>
              <w:t xml:space="preserve">Consolato Generale Onorario </w:t>
            </w:r>
          </w:p>
        </w:tc>
      </w:tr>
      <w:tr w:rsidR="001D50BF" w14:paraId="7E5E6E22" w14:textId="77777777">
        <w:tc>
          <w:tcPr>
            <w:tcW w:w="1843" w:type="dxa"/>
            <w:tcBorders>
              <w:right w:val="single" w:sz="4" w:space="0" w:color="auto"/>
            </w:tcBorders>
            <w:vAlign w:val="center"/>
          </w:tcPr>
          <w:p w14:paraId="5C6241E5"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86DEA9" w14:textId="77777777" w:rsidR="001D50BF" w:rsidRDefault="001D50BF"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1118C586" w14:textId="77777777" w:rsidR="001D50BF" w:rsidRDefault="00F87423" w:rsidP="00AB1C26">
            <w:pPr>
              <w:rPr>
                <w:snapToGrid w:val="0"/>
              </w:rPr>
            </w:pPr>
            <w:r>
              <w:rPr>
                <w:snapToGrid w:val="0"/>
              </w:rPr>
              <w:t xml:space="preserve">Vice </w:t>
            </w:r>
            <w:r w:rsidR="001D50BF">
              <w:rPr>
                <w:snapToGrid w:val="0"/>
              </w:rPr>
              <w:t>Consolato</w:t>
            </w:r>
          </w:p>
        </w:tc>
      </w:tr>
    </w:tbl>
    <w:p w14:paraId="07B400FF" w14:textId="77777777" w:rsidR="00D802B5" w:rsidRDefault="00D802B5" w:rsidP="00D802B5">
      <w:pPr>
        <w:pBdr>
          <w:bottom w:val="single" w:sz="6" w:space="1" w:color="auto"/>
        </w:pBdr>
        <w:rPr>
          <w:color w:val="000080"/>
          <w:sz w:val="32"/>
        </w:rPr>
      </w:pPr>
      <w:r>
        <w:rPr>
          <w:color w:val="000080"/>
          <w:sz w:val="32"/>
        </w:rPr>
        <w:t>Udine</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20C6F" w14:paraId="1BCFAD53" w14:textId="77777777">
        <w:tc>
          <w:tcPr>
            <w:tcW w:w="1843" w:type="dxa"/>
            <w:tcBorders>
              <w:right w:val="single" w:sz="4" w:space="0" w:color="auto"/>
            </w:tcBorders>
            <w:vAlign w:val="center"/>
          </w:tcPr>
          <w:p w14:paraId="1F96E6D1" w14:textId="77777777" w:rsidR="00420C6F" w:rsidRDefault="00420C6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21B1E5" w14:textId="77777777" w:rsidR="00420C6F" w:rsidRDefault="00420C6F"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56B29374" w14:textId="77777777" w:rsidR="00420C6F" w:rsidRDefault="00420C6F" w:rsidP="00AB1C26">
            <w:pPr>
              <w:rPr>
                <w:snapToGrid w:val="0"/>
              </w:rPr>
            </w:pPr>
            <w:r>
              <w:rPr>
                <w:snapToGrid w:val="0"/>
              </w:rPr>
              <w:t>Consolato Onorario</w:t>
            </w:r>
          </w:p>
        </w:tc>
      </w:tr>
      <w:tr w:rsidR="0068617C" w14:paraId="56FF7389" w14:textId="77777777">
        <w:tc>
          <w:tcPr>
            <w:tcW w:w="1843" w:type="dxa"/>
            <w:tcBorders>
              <w:right w:val="single" w:sz="4" w:space="0" w:color="auto"/>
            </w:tcBorders>
            <w:vAlign w:val="center"/>
          </w:tcPr>
          <w:p w14:paraId="0938F703" w14:textId="77777777" w:rsidR="0068617C" w:rsidRDefault="006861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68E7DB" w14:textId="77777777" w:rsidR="0068617C" w:rsidRDefault="0068617C"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7893BE7B" w14:textId="77777777" w:rsidR="0068617C" w:rsidRDefault="0068617C" w:rsidP="00AB1C26">
            <w:pPr>
              <w:rPr>
                <w:snapToGrid w:val="0"/>
              </w:rPr>
            </w:pPr>
            <w:r>
              <w:rPr>
                <w:snapToGrid w:val="0"/>
              </w:rPr>
              <w:t>Consolato Onorario</w:t>
            </w:r>
          </w:p>
        </w:tc>
      </w:tr>
    </w:tbl>
    <w:p w14:paraId="21003C8B" w14:textId="77777777" w:rsidR="007C23F5" w:rsidRPr="007B3FC9" w:rsidRDefault="007C23F5" w:rsidP="007C23F5">
      <w:pPr>
        <w:rPr>
          <w:b/>
          <w:color w:val="000080"/>
          <w:sz w:val="40"/>
          <w:szCs w:val="40"/>
          <w:u w:val="single"/>
        </w:rPr>
      </w:pPr>
      <w:r>
        <w:rPr>
          <w:b/>
          <w:color w:val="000080"/>
          <w:sz w:val="40"/>
          <w:szCs w:val="40"/>
          <w:u w:val="single"/>
        </w:rPr>
        <w:t>Lazio</w:t>
      </w:r>
    </w:p>
    <w:p w14:paraId="211F57F2" w14:textId="77777777" w:rsidR="0002555E" w:rsidRPr="00A1377D" w:rsidRDefault="0002555E" w:rsidP="007C23F5">
      <w:pPr>
        <w:rPr>
          <w:color w:val="000080"/>
        </w:rPr>
      </w:pPr>
    </w:p>
    <w:p w14:paraId="4A7DA246" w14:textId="77777777" w:rsidR="007C23F5" w:rsidRDefault="007C23F5" w:rsidP="007C23F5">
      <w:pPr>
        <w:pBdr>
          <w:bottom w:val="single" w:sz="6" w:space="1" w:color="auto"/>
        </w:pBdr>
        <w:rPr>
          <w:color w:val="000080"/>
          <w:sz w:val="32"/>
        </w:rPr>
      </w:pPr>
      <w:r>
        <w:rPr>
          <w:color w:val="000080"/>
          <w:sz w:val="32"/>
        </w:rPr>
        <w:t>Civitavecchia</w:t>
      </w:r>
    </w:p>
    <w:tbl>
      <w:tblPr>
        <w:tblW w:w="0" w:type="auto"/>
        <w:tblInd w:w="70" w:type="dxa"/>
        <w:tblLayout w:type="fixed"/>
        <w:tblCellMar>
          <w:left w:w="70" w:type="dxa"/>
          <w:right w:w="70" w:type="dxa"/>
        </w:tblCellMar>
        <w:tblLook w:val="0000" w:firstRow="0" w:lastRow="0" w:firstColumn="0" w:lastColumn="0" w:noHBand="0" w:noVBand="0"/>
      </w:tblPr>
      <w:tblGrid>
        <w:gridCol w:w="1818"/>
        <w:gridCol w:w="3852"/>
        <w:gridCol w:w="4400"/>
      </w:tblGrid>
      <w:tr w:rsidR="007C23F5" w14:paraId="52716891" w14:textId="77777777" w:rsidTr="00580995">
        <w:trPr>
          <w:trHeight w:val="139"/>
        </w:trPr>
        <w:tc>
          <w:tcPr>
            <w:tcW w:w="1818" w:type="dxa"/>
            <w:tcBorders>
              <w:right w:val="single" w:sz="4" w:space="0" w:color="auto"/>
            </w:tcBorders>
            <w:vAlign w:val="center"/>
          </w:tcPr>
          <w:p w14:paraId="50C73C95" w14:textId="77777777" w:rsidR="007C23F5" w:rsidRDefault="007C23F5" w:rsidP="00580995">
            <w:pPr>
              <w:rPr>
                <w:snapToGrid w:val="0"/>
              </w:rPr>
            </w:pPr>
          </w:p>
        </w:tc>
        <w:tc>
          <w:tcPr>
            <w:tcW w:w="3852" w:type="dxa"/>
            <w:tcBorders>
              <w:top w:val="single" w:sz="4" w:space="0" w:color="auto"/>
              <w:left w:val="single" w:sz="4" w:space="0" w:color="auto"/>
              <w:bottom w:val="single" w:sz="4" w:space="0" w:color="auto"/>
              <w:right w:val="single" w:sz="4" w:space="0" w:color="auto"/>
            </w:tcBorders>
            <w:vAlign w:val="center"/>
          </w:tcPr>
          <w:p w14:paraId="066C0237" w14:textId="77777777" w:rsidR="007C23F5" w:rsidRDefault="00BC0EED" w:rsidP="00580995">
            <w:pPr>
              <w:rPr>
                <w:snapToGrid w:val="0"/>
              </w:rPr>
            </w:pPr>
            <w:r>
              <w:rPr>
                <w:snapToGrid w:val="0"/>
              </w:rPr>
              <w:t>Georgia</w:t>
            </w:r>
          </w:p>
        </w:tc>
        <w:tc>
          <w:tcPr>
            <w:tcW w:w="4400" w:type="dxa"/>
            <w:tcBorders>
              <w:top w:val="single" w:sz="4" w:space="0" w:color="auto"/>
              <w:left w:val="single" w:sz="4" w:space="0" w:color="auto"/>
              <w:bottom w:val="single" w:sz="4" w:space="0" w:color="auto"/>
              <w:right w:val="single" w:sz="4" w:space="0" w:color="auto"/>
            </w:tcBorders>
            <w:vAlign w:val="center"/>
          </w:tcPr>
          <w:p w14:paraId="789DA289" w14:textId="77777777" w:rsidR="007C23F5" w:rsidRDefault="007C23F5" w:rsidP="00580995">
            <w:pPr>
              <w:rPr>
                <w:snapToGrid w:val="0"/>
              </w:rPr>
            </w:pPr>
            <w:r>
              <w:rPr>
                <w:snapToGrid w:val="0"/>
              </w:rPr>
              <w:t>Consolato Onorario</w:t>
            </w:r>
          </w:p>
        </w:tc>
      </w:tr>
      <w:tr w:rsidR="00BC0EED" w14:paraId="6B86D2A8" w14:textId="77777777" w:rsidTr="00580995">
        <w:trPr>
          <w:trHeight w:val="139"/>
        </w:trPr>
        <w:tc>
          <w:tcPr>
            <w:tcW w:w="1818" w:type="dxa"/>
            <w:tcBorders>
              <w:right w:val="single" w:sz="4" w:space="0" w:color="auto"/>
            </w:tcBorders>
            <w:vAlign w:val="center"/>
          </w:tcPr>
          <w:p w14:paraId="63C553D2" w14:textId="77777777" w:rsidR="00BC0EED" w:rsidRDefault="00BC0EED" w:rsidP="00580995">
            <w:pPr>
              <w:rPr>
                <w:snapToGrid w:val="0"/>
              </w:rPr>
            </w:pPr>
          </w:p>
        </w:tc>
        <w:tc>
          <w:tcPr>
            <w:tcW w:w="3852" w:type="dxa"/>
            <w:tcBorders>
              <w:top w:val="single" w:sz="4" w:space="0" w:color="auto"/>
              <w:left w:val="single" w:sz="4" w:space="0" w:color="auto"/>
              <w:bottom w:val="single" w:sz="4" w:space="0" w:color="auto"/>
              <w:right w:val="single" w:sz="4" w:space="0" w:color="auto"/>
            </w:tcBorders>
            <w:vAlign w:val="center"/>
          </w:tcPr>
          <w:p w14:paraId="242D94A1" w14:textId="77777777" w:rsidR="00BC0EED" w:rsidRDefault="00BC0EED" w:rsidP="00580995">
            <w:pPr>
              <w:rPr>
                <w:snapToGrid w:val="0"/>
              </w:rPr>
            </w:pPr>
            <w:r>
              <w:rPr>
                <w:snapToGrid w:val="0"/>
              </w:rPr>
              <w:t>Liberia</w:t>
            </w:r>
          </w:p>
        </w:tc>
        <w:tc>
          <w:tcPr>
            <w:tcW w:w="4400" w:type="dxa"/>
            <w:tcBorders>
              <w:top w:val="single" w:sz="4" w:space="0" w:color="auto"/>
              <w:left w:val="single" w:sz="4" w:space="0" w:color="auto"/>
              <w:bottom w:val="single" w:sz="4" w:space="0" w:color="auto"/>
              <w:right w:val="single" w:sz="4" w:space="0" w:color="auto"/>
            </w:tcBorders>
            <w:vAlign w:val="center"/>
          </w:tcPr>
          <w:p w14:paraId="03ABA934" w14:textId="77777777" w:rsidR="00BC0EED" w:rsidRDefault="00BC0EED" w:rsidP="00580995">
            <w:pPr>
              <w:rPr>
                <w:snapToGrid w:val="0"/>
              </w:rPr>
            </w:pPr>
            <w:r>
              <w:rPr>
                <w:snapToGrid w:val="0"/>
              </w:rPr>
              <w:t>Consolato onorario</w:t>
            </w:r>
          </w:p>
        </w:tc>
      </w:tr>
      <w:tr w:rsidR="007C23F5" w14:paraId="41D98F0B" w14:textId="77777777" w:rsidTr="00580995">
        <w:trPr>
          <w:trHeight w:val="139"/>
        </w:trPr>
        <w:tc>
          <w:tcPr>
            <w:tcW w:w="1818" w:type="dxa"/>
            <w:tcBorders>
              <w:right w:val="single" w:sz="4" w:space="0" w:color="auto"/>
            </w:tcBorders>
            <w:vAlign w:val="center"/>
          </w:tcPr>
          <w:p w14:paraId="2E4C5BA9" w14:textId="77777777" w:rsidR="007C23F5" w:rsidRDefault="007C23F5" w:rsidP="00580995">
            <w:pPr>
              <w:rPr>
                <w:snapToGrid w:val="0"/>
              </w:rPr>
            </w:pPr>
          </w:p>
        </w:tc>
        <w:tc>
          <w:tcPr>
            <w:tcW w:w="3852" w:type="dxa"/>
            <w:tcBorders>
              <w:top w:val="single" w:sz="4" w:space="0" w:color="auto"/>
              <w:left w:val="single" w:sz="4" w:space="0" w:color="auto"/>
              <w:bottom w:val="single" w:sz="4" w:space="0" w:color="auto"/>
              <w:right w:val="single" w:sz="4" w:space="0" w:color="auto"/>
            </w:tcBorders>
            <w:vAlign w:val="center"/>
          </w:tcPr>
          <w:p w14:paraId="42653A23" w14:textId="77777777" w:rsidR="007C23F5" w:rsidRDefault="007C23F5" w:rsidP="00580995">
            <w:pPr>
              <w:rPr>
                <w:snapToGrid w:val="0"/>
              </w:rPr>
            </w:pPr>
            <w:r>
              <w:rPr>
                <w:snapToGrid w:val="0"/>
              </w:rPr>
              <w:t xml:space="preserve">Panama </w:t>
            </w:r>
          </w:p>
        </w:tc>
        <w:tc>
          <w:tcPr>
            <w:tcW w:w="4400" w:type="dxa"/>
            <w:tcBorders>
              <w:top w:val="single" w:sz="4" w:space="0" w:color="auto"/>
              <w:left w:val="single" w:sz="4" w:space="0" w:color="auto"/>
              <w:bottom w:val="single" w:sz="4" w:space="0" w:color="auto"/>
              <w:right w:val="single" w:sz="4" w:space="0" w:color="auto"/>
            </w:tcBorders>
            <w:vAlign w:val="center"/>
          </w:tcPr>
          <w:p w14:paraId="40741F17" w14:textId="77777777" w:rsidR="007C23F5" w:rsidRDefault="007C23F5" w:rsidP="00580995">
            <w:pPr>
              <w:rPr>
                <w:snapToGrid w:val="0"/>
              </w:rPr>
            </w:pPr>
            <w:r>
              <w:rPr>
                <w:snapToGrid w:val="0"/>
              </w:rPr>
              <w:t>Consolato Onorario</w:t>
            </w:r>
            <w:r>
              <w:rPr>
                <w:snapToGrid w:val="0"/>
              </w:rPr>
              <w:tab/>
            </w:r>
          </w:p>
        </w:tc>
      </w:tr>
    </w:tbl>
    <w:p w14:paraId="52518318" w14:textId="77777777" w:rsidR="007C23F5" w:rsidRDefault="007C23F5" w:rsidP="007C23F5">
      <w:pPr>
        <w:pBdr>
          <w:bottom w:val="single" w:sz="6" w:space="1" w:color="auto"/>
        </w:pBdr>
        <w:rPr>
          <w:color w:val="000080"/>
          <w:sz w:val="32"/>
        </w:rPr>
      </w:pPr>
      <w:r>
        <w:rPr>
          <w:color w:val="000080"/>
          <w:sz w:val="32"/>
        </w:rPr>
        <w:t>Roma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400"/>
      </w:tblGrid>
      <w:tr w:rsidR="007C23F5" w14:paraId="0E1DB88F" w14:textId="77777777" w:rsidTr="005010CA">
        <w:trPr>
          <w:trHeight w:val="139"/>
        </w:trPr>
        <w:tc>
          <w:tcPr>
            <w:tcW w:w="1843" w:type="dxa"/>
            <w:tcBorders>
              <w:right w:val="single" w:sz="4" w:space="0" w:color="auto"/>
            </w:tcBorders>
            <w:vAlign w:val="center"/>
          </w:tcPr>
          <w:p w14:paraId="1C1F115A"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E9772B" w14:textId="77777777" w:rsidR="007C23F5" w:rsidRPr="00FF2635" w:rsidRDefault="007C23F5" w:rsidP="00580995">
            <w:pPr>
              <w:rPr>
                <w:snapToGrid w:val="0"/>
              </w:rPr>
            </w:pPr>
            <w:r w:rsidRPr="00FF2635">
              <w:rPr>
                <w:snapToGrid w:val="0"/>
              </w:rPr>
              <w:t xml:space="preserve">Argentina </w:t>
            </w:r>
          </w:p>
        </w:tc>
        <w:tc>
          <w:tcPr>
            <w:tcW w:w="4400" w:type="dxa"/>
            <w:tcBorders>
              <w:top w:val="single" w:sz="4" w:space="0" w:color="auto"/>
              <w:left w:val="single" w:sz="4" w:space="0" w:color="auto"/>
              <w:bottom w:val="single" w:sz="4" w:space="0" w:color="auto"/>
              <w:right w:val="single" w:sz="4" w:space="0" w:color="auto"/>
            </w:tcBorders>
            <w:vAlign w:val="center"/>
          </w:tcPr>
          <w:p w14:paraId="0D8DA5C9" w14:textId="77777777" w:rsidR="007C23F5" w:rsidRPr="00FF2635" w:rsidRDefault="007C23F5" w:rsidP="00580995">
            <w:pPr>
              <w:rPr>
                <w:snapToGrid w:val="0"/>
              </w:rPr>
            </w:pPr>
            <w:r w:rsidRPr="00FF2635">
              <w:rPr>
                <w:snapToGrid w:val="0"/>
              </w:rPr>
              <w:t>Consolato Generale</w:t>
            </w:r>
            <w:r w:rsidRPr="00FF2635">
              <w:rPr>
                <w:snapToGrid w:val="0"/>
              </w:rPr>
              <w:tab/>
            </w:r>
          </w:p>
        </w:tc>
      </w:tr>
      <w:tr w:rsidR="007C23F5" w14:paraId="6FEE2E81" w14:textId="77777777" w:rsidTr="005010CA">
        <w:trPr>
          <w:trHeight w:val="139"/>
        </w:trPr>
        <w:tc>
          <w:tcPr>
            <w:tcW w:w="1843" w:type="dxa"/>
            <w:tcBorders>
              <w:right w:val="single" w:sz="4" w:space="0" w:color="auto"/>
            </w:tcBorders>
            <w:vAlign w:val="center"/>
          </w:tcPr>
          <w:p w14:paraId="253E03B1"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206A8D" w14:textId="77777777" w:rsidR="007C23F5" w:rsidRPr="00FF2635" w:rsidRDefault="007C23F5" w:rsidP="00580995">
            <w:pPr>
              <w:rPr>
                <w:snapToGrid w:val="0"/>
              </w:rPr>
            </w:pPr>
            <w:r w:rsidRPr="00FF2635">
              <w:rPr>
                <w:snapToGrid w:val="0"/>
              </w:rPr>
              <w:t>Belgio</w:t>
            </w:r>
          </w:p>
        </w:tc>
        <w:tc>
          <w:tcPr>
            <w:tcW w:w="4400" w:type="dxa"/>
            <w:tcBorders>
              <w:top w:val="single" w:sz="4" w:space="0" w:color="auto"/>
              <w:left w:val="single" w:sz="4" w:space="0" w:color="auto"/>
              <w:bottom w:val="single" w:sz="4" w:space="0" w:color="auto"/>
              <w:right w:val="single" w:sz="4" w:space="0" w:color="auto"/>
            </w:tcBorders>
            <w:vAlign w:val="center"/>
          </w:tcPr>
          <w:p w14:paraId="11A4877B" w14:textId="77777777" w:rsidR="007C23F5" w:rsidRPr="00FF2635" w:rsidRDefault="007C23F5" w:rsidP="00580995">
            <w:pPr>
              <w:rPr>
                <w:snapToGrid w:val="0"/>
              </w:rPr>
            </w:pPr>
            <w:r w:rsidRPr="00FF2635">
              <w:rPr>
                <w:snapToGrid w:val="0"/>
              </w:rPr>
              <w:t>Consolato Generale</w:t>
            </w:r>
          </w:p>
        </w:tc>
      </w:tr>
      <w:tr w:rsidR="007C23F5" w14:paraId="5EE1D0D0" w14:textId="77777777" w:rsidTr="005010CA">
        <w:trPr>
          <w:trHeight w:val="216"/>
        </w:trPr>
        <w:tc>
          <w:tcPr>
            <w:tcW w:w="1843" w:type="dxa"/>
            <w:tcBorders>
              <w:right w:val="single" w:sz="4" w:space="0" w:color="auto"/>
            </w:tcBorders>
            <w:vAlign w:val="center"/>
          </w:tcPr>
          <w:p w14:paraId="1F7B0D3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B7B919" w14:textId="77777777" w:rsidR="007C23F5" w:rsidRPr="00FF2635" w:rsidRDefault="007C23F5" w:rsidP="00580995">
            <w:pPr>
              <w:rPr>
                <w:snapToGrid w:val="0"/>
              </w:rPr>
            </w:pPr>
            <w:r w:rsidRPr="00FF2635">
              <w:rPr>
                <w:snapToGrid w:val="0"/>
              </w:rPr>
              <w:t>Brasile</w:t>
            </w:r>
          </w:p>
        </w:tc>
        <w:tc>
          <w:tcPr>
            <w:tcW w:w="4400" w:type="dxa"/>
            <w:tcBorders>
              <w:top w:val="single" w:sz="4" w:space="0" w:color="auto"/>
              <w:left w:val="single" w:sz="4" w:space="0" w:color="auto"/>
              <w:bottom w:val="single" w:sz="4" w:space="0" w:color="auto"/>
              <w:right w:val="single" w:sz="4" w:space="0" w:color="auto"/>
            </w:tcBorders>
            <w:vAlign w:val="center"/>
          </w:tcPr>
          <w:p w14:paraId="7944C90C" w14:textId="77777777" w:rsidR="007C23F5" w:rsidRPr="00FF2635" w:rsidRDefault="007C23F5" w:rsidP="00580995">
            <w:pPr>
              <w:rPr>
                <w:snapToGrid w:val="0"/>
              </w:rPr>
            </w:pPr>
            <w:r w:rsidRPr="00FF2635">
              <w:rPr>
                <w:snapToGrid w:val="0"/>
              </w:rPr>
              <w:t>Consolato Generale</w:t>
            </w:r>
          </w:p>
        </w:tc>
      </w:tr>
      <w:tr w:rsidR="007C23F5" w14:paraId="2D053BC6" w14:textId="77777777" w:rsidTr="005010CA">
        <w:trPr>
          <w:trHeight w:val="216"/>
        </w:trPr>
        <w:tc>
          <w:tcPr>
            <w:tcW w:w="1843" w:type="dxa"/>
            <w:tcBorders>
              <w:right w:val="single" w:sz="4" w:space="0" w:color="auto"/>
            </w:tcBorders>
            <w:vAlign w:val="center"/>
          </w:tcPr>
          <w:p w14:paraId="1814945B"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8C23E6" w14:textId="77777777" w:rsidR="007C23F5" w:rsidRPr="00FF2635" w:rsidRDefault="007C23F5" w:rsidP="00580995">
            <w:pPr>
              <w:rPr>
                <w:snapToGrid w:val="0"/>
              </w:rPr>
            </w:pPr>
            <w:r w:rsidRPr="00FF2635">
              <w:rPr>
                <w:snapToGrid w:val="0"/>
              </w:rPr>
              <w:t xml:space="preserve">Colombia </w:t>
            </w:r>
          </w:p>
        </w:tc>
        <w:tc>
          <w:tcPr>
            <w:tcW w:w="4400" w:type="dxa"/>
            <w:tcBorders>
              <w:top w:val="single" w:sz="4" w:space="0" w:color="auto"/>
              <w:left w:val="single" w:sz="4" w:space="0" w:color="auto"/>
              <w:bottom w:val="single" w:sz="4" w:space="0" w:color="auto"/>
              <w:right w:val="single" w:sz="4" w:space="0" w:color="auto"/>
            </w:tcBorders>
            <w:vAlign w:val="center"/>
          </w:tcPr>
          <w:p w14:paraId="634A1B46" w14:textId="77777777" w:rsidR="007C23F5" w:rsidRPr="00FF2635" w:rsidRDefault="007C23F5" w:rsidP="00580995">
            <w:pPr>
              <w:rPr>
                <w:snapToGrid w:val="0"/>
              </w:rPr>
            </w:pPr>
            <w:r w:rsidRPr="00FF2635">
              <w:rPr>
                <w:snapToGrid w:val="0"/>
              </w:rPr>
              <w:t>Consolato Generale</w:t>
            </w:r>
          </w:p>
        </w:tc>
      </w:tr>
      <w:tr w:rsidR="007C23F5" w14:paraId="455FC2EE" w14:textId="77777777" w:rsidTr="005010CA">
        <w:trPr>
          <w:trHeight w:val="216"/>
        </w:trPr>
        <w:tc>
          <w:tcPr>
            <w:tcW w:w="1843" w:type="dxa"/>
            <w:tcBorders>
              <w:right w:val="single" w:sz="4" w:space="0" w:color="auto"/>
            </w:tcBorders>
            <w:vAlign w:val="center"/>
          </w:tcPr>
          <w:p w14:paraId="3CD2F19F"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8C40AD" w14:textId="77777777" w:rsidR="007C23F5" w:rsidRPr="00FF2635" w:rsidRDefault="007C23F5" w:rsidP="00580995">
            <w:pPr>
              <w:rPr>
                <w:snapToGrid w:val="0"/>
              </w:rPr>
            </w:pPr>
            <w:r w:rsidRPr="00FF2635">
              <w:rPr>
                <w:snapToGrid w:val="0"/>
              </w:rPr>
              <w:t>Comore</w:t>
            </w:r>
          </w:p>
        </w:tc>
        <w:tc>
          <w:tcPr>
            <w:tcW w:w="4400" w:type="dxa"/>
            <w:tcBorders>
              <w:top w:val="single" w:sz="4" w:space="0" w:color="auto"/>
              <w:left w:val="single" w:sz="4" w:space="0" w:color="auto"/>
              <w:bottom w:val="single" w:sz="4" w:space="0" w:color="auto"/>
              <w:right w:val="single" w:sz="4" w:space="0" w:color="auto"/>
            </w:tcBorders>
            <w:vAlign w:val="center"/>
          </w:tcPr>
          <w:p w14:paraId="3699CD25" w14:textId="77777777" w:rsidR="007C23F5" w:rsidRPr="00FF2635" w:rsidRDefault="007C23F5" w:rsidP="00580995">
            <w:pPr>
              <w:rPr>
                <w:snapToGrid w:val="0"/>
              </w:rPr>
            </w:pPr>
            <w:r w:rsidRPr="00FF2635">
              <w:rPr>
                <w:snapToGrid w:val="0"/>
              </w:rPr>
              <w:t>Consolato Onorario</w:t>
            </w:r>
          </w:p>
        </w:tc>
      </w:tr>
      <w:tr w:rsidR="007C23F5" w14:paraId="0FB4ADCD" w14:textId="77777777" w:rsidTr="005010CA">
        <w:trPr>
          <w:trHeight w:val="216"/>
        </w:trPr>
        <w:tc>
          <w:tcPr>
            <w:tcW w:w="1843" w:type="dxa"/>
            <w:tcBorders>
              <w:right w:val="single" w:sz="4" w:space="0" w:color="auto"/>
            </w:tcBorders>
            <w:vAlign w:val="center"/>
          </w:tcPr>
          <w:p w14:paraId="05C61109"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884151" w14:textId="77777777" w:rsidR="007C23F5" w:rsidRPr="00FF2635" w:rsidRDefault="007C23F5" w:rsidP="00580995">
            <w:pPr>
              <w:rPr>
                <w:snapToGrid w:val="0"/>
              </w:rPr>
            </w:pPr>
            <w:r w:rsidRPr="00FF2635">
              <w:rPr>
                <w:snapToGrid w:val="0"/>
              </w:rPr>
              <w:t xml:space="preserve">Costa Rica </w:t>
            </w:r>
          </w:p>
        </w:tc>
        <w:tc>
          <w:tcPr>
            <w:tcW w:w="4400" w:type="dxa"/>
            <w:tcBorders>
              <w:top w:val="single" w:sz="4" w:space="0" w:color="auto"/>
              <w:left w:val="single" w:sz="4" w:space="0" w:color="auto"/>
              <w:bottom w:val="single" w:sz="4" w:space="0" w:color="auto"/>
              <w:right w:val="single" w:sz="4" w:space="0" w:color="auto"/>
            </w:tcBorders>
            <w:vAlign w:val="center"/>
          </w:tcPr>
          <w:p w14:paraId="783E78FE" w14:textId="77777777" w:rsidR="007C23F5" w:rsidRPr="00FF2635" w:rsidRDefault="007C23F5" w:rsidP="00580995">
            <w:pPr>
              <w:rPr>
                <w:snapToGrid w:val="0"/>
              </w:rPr>
            </w:pPr>
            <w:r w:rsidRPr="00FF2635">
              <w:rPr>
                <w:snapToGrid w:val="0"/>
              </w:rPr>
              <w:t>Consolato Generale</w:t>
            </w:r>
          </w:p>
        </w:tc>
      </w:tr>
      <w:tr w:rsidR="007C23F5" w14:paraId="3C0F4BE7" w14:textId="77777777" w:rsidTr="005010CA">
        <w:trPr>
          <w:trHeight w:val="229"/>
        </w:trPr>
        <w:tc>
          <w:tcPr>
            <w:tcW w:w="1843" w:type="dxa"/>
            <w:tcBorders>
              <w:right w:val="single" w:sz="4" w:space="0" w:color="auto"/>
            </w:tcBorders>
            <w:vAlign w:val="center"/>
          </w:tcPr>
          <w:p w14:paraId="217C38F6"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A204A4" w14:textId="77777777" w:rsidR="007C23F5" w:rsidRPr="00FF2635" w:rsidRDefault="007C23F5" w:rsidP="00580995">
            <w:pPr>
              <w:rPr>
                <w:snapToGrid w:val="0"/>
              </w:rPr>
            </w:pPr>
            <w:r w:rsidRPr="00FF2635">
              <w:rPr>
                <w:snapToGrid w:val="0"/>
              </w:rPr>
              <w:t>Ecuador</w:t>
            </w:r>
          </w:p>
        </w:tc>
        <w:tc>
          <w:tcPr>
            <w:tcW w:w="4400" w:type="dxa"/>
            <w:tcBorders>
              <w:top w:val="single" w:sz="4" w:space="0" w:color="auto"/>
              <w:left w:val="single" w:sz="4" w:space="0" w:color="auto"/>
              <w:bottom w:val="single" w:sz="4" w:space="0" w:color="auto"/>
              <w:right w:val="single" w:sz="4" w:space="0" w:color="auto"/>
            </w:tcBorders>
            <w:vAlign w:val="center"/>
          </w:tcPr>
          <w:p w14:paraId="2398E82A" w14:textId="77777777" w:rsidR="007C23F5" w:rsidRPr="00FF2635" w:rsidRDefault="007C23F5" w:rsidP="00580995">
            <w:pPr>
              <w:rPr>
                <w:snapToGrid w:val="0"/>
              </w:rPr>
            </w:pPr>
            <w:r w:rsidRPr="00FF2635">
              <w:rPr>
                <w:snapToGrid w:val="0"/>
              </w:rPr>
              <w:t>Consolato</w:t>
            </w:r>
            <w:r w:rsidR="00646F49">
              <w:rPr>
                <w:snapToGrid w:val="0"/>
              </w:rPr>
              <w:t xml:space="preserve"> Generale</w:t>
            </w:r>
          </w:p>
        </w:tc>
      </w:tr>
    </w:tbl>
    <w:p w14:paraId="31DFC30C" w14:textId="77777777" w:rsidR="00A1377D" w:rsidRDefault="00A1377D" w:rsidP="003B62CB">
      <w:pPr>
        <w:jc w:val="right"/>
        <w:rPr>
          <w:b/>
          <w:bCs/>
          <w:sz w:val="16"/>
        </w:rPr>
      </w:pPr>
    </w:p>
    <w:p w14:paraId="704A6CF0" w14:textId="77777777" w:rsidR="00E111F9" w:rsidRDefault="00E111F9" w:rsidP="003B62CB">
      <w:pPr>
        <w:jc w:val="right"/>
        <w:rPr>
          <w:b/>
          <w:bCs/>
          <w:sz w:val="16"/>
        </w:rPr>
      </w:pPr>
    </w:p>
    <w:p w14:paraId="72421B43" w14:textId="77777777" w:rsidR="005514D9" w:rsidRDefault="005514D9" w:rsidP="003B62CB">
      <w:pPr>
        <w:jc w:val="right"/>
        <w:rPr>
          <w:b/>
          <w:bCs/>
          <w:sz w:val="16"/>
        </w:rPr>
      </w:pPr>
    </w:p>
    <w:p w14:paraId="6D1CBEB7" w14:textId="77777777" w:rsidR="005514D9" w:rsidRDefault="005514D9" w:rsidP="003B62CB">
      <w:pPr>
        <w:jc w:val="right"/>
        <w:rPr>
          <w:b/>
          <w:bCs/>
          <w:sz w:val="16"/>
        </w:rPr>
      </w:pPr>
    </w:p>
    <w:p w14:paraId="02CD698C" w14:textId="77777777" w:rsidR="005514D9" w:rsidRDefault="005514D9" w:rsidP="003B62CB">
      <w:pPr>
        <w:jc w:val="right"/>
        <w:rPr>
          <w:b/>
          <w:bCs/>
          <w:sz w:val="16"/>
        </w:rPr>
      </w:pPr>
    </w:p>
    <w:p w14:paraId="1D56C51A" w14:textId="77777777" w:rsidR="005514D9" w:rsidRDefault="005514D9" w:rsidP="003B62CB">
      <w:pPr>
        <w:jc w:val="right"/>
        <w:rPr>
          <w:b/>
          <w:bCs/>
          <w:sz w:val="16"/>
        </w:rPr>
      </w:pPr>
    </w:p>
    <w:p w14:paraId="24D4347E" w14:textId="77777777" w:rsidR="005514D9" w:rsidRDefault="005514D9" w:rsidP="003B62CB">
      <w:pPr>
        <w:jc w:val="right"/>
        <w:rPr>
          <w:b/>
          <w:bCs/>
          <w:sz w:val="16"/>
        </w:rPr>
      </w:pPr>
    </w:p>
    <w:p w14:paraId="7BEE792C" w14:textId="77777777" w:rsidR="005514D9" w:rsidRDefault="005514D9" w:rsidP="003B62CB">
      <w:pPr>
        <w:jc w:val="right"/>
        <w:rPr>
          <w:b/>
          <w:bCs/>
          <w:sz w:val="16"/>
        </w:rPr>
      </w:pPr>
    </w:p>
    <w:p w14:paraId="06AB7E0E" w14:textId="77777777" w:rsidR="005514D9" w:rsidRDefault="005514D9" w:rsidP="003B62CB">
      <w:pPr>
        <w:jc w:val="right"/>
        <w:rPr>
          <w:b/>
          <w:bCs/>
          <w:sz w:val="16"/>
        </w:rPr>
      </w:pPr>
    </w:p>
    <w:p w14:paraId="7C0F964E" w14:textId="77777777" w:rsidR="009F1913" w:rsidRDefault="009F1913" w:rsidP="003B62CB">
      <w:pPr>
        <w:jc w:val="right"/>
        <w:rPr>
          <w:b/>
          <w:bCs/>
          <w:sz w:val="16"/>
        </w:rPr>
      </w:pPr>
    </w:p>
    <w:p w14:paraId="7D062984" w14:textId="77777777" w:rsidR="00A1377D" w:rsidRDefault="00A1377D" w:rsidP="003B62CB">
      <w:pPr>
        <w:jc w:val="right"/>
        <w:rPr>
          <w:b/>
          <w:bCs/>
          <w:sz w:val="16"/>
        </w:rPr>
      </w:pPr>
    </w:p>
    <w:p w14:paraId="70739E78" w14:textId="77777777" w:rsidR="00D4228B" w:rsidRDefault="00452883" w:rsidP="003B62CB">
      <w:pPr>
        <w:jc w:val="right"/>
        <w:rPr>
          <w:b/>
          <w:bCs/>
          <w:sz w:val="16"/>
        </w:rPr>
      </w:pPr>
      <w:r w:rsidRPr="00452883">
        <w:rPr>
          <w:b/>
          <w:bCs/>
          <w:sz w:val="16"/>
        </w:rPr>
        <w:t>CITTA UFFICI SEDI CONSOLARI</w:t>
      </w:r>
    </w:p>
    <w:p w14:paraId="1E9342A1" w14:textId="77777777" w:rsidR="00A1377D" w:rsidRDefault="00A1377D" w:rsidP="003B62CB">
      <w:pPr>
        <w:jc w:val="right"/>
        <w:rPr>
          <w:b/>
          <w:bCs/>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400"/>
      </w:tblGrid>
      <w:tr w:rsidR="00452883" w14:paraId="606E90F2" w14:textId="77777777" w:rsidTr="00382BF3">
        <w:trPr>
          <w:trHeight w:val="229"/>
        </w:trPr>
        <w:tc>
          <w:tcPr>
            <w:tcW w:w="1843" w:type="dxa"/>
            <w:tcBorders>
              <w:right w:val="single" w:sz="4" w:space="0" w:color="auto"/>
            </w:tcBorders>
            <w:vAlign w:val="center"/>
          </w:tcPr>
          <w:p w14:paraId="126FD6A9"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8ABF66" w14:textId="77777777" w:rsidR="00452883" w:rsidRPr="00FF2635" w:rsidRDefault="00452883" w:rsidP="00382BF3">
            <w:pPr>
              <w:rPr>
                <w:snapToGrid w:val="0"/>
              </w:rPr>
            </w:pPr>
            <w:r>
              <w:rPr>
                <w:snapToGrid w:val="0"/>
              </w:rPr>
              <w:t>El Salvador</w:t>
            </w:r>
          </w:p>
        </w:tc>
        <w:tc>
          <w:tcPr>
            <w:tcW w:w="4400" w:type="dxa"/>
            <w:tcBorders>
              <w:top w:val="single" w:sz="4" w:space="0" w:color="auto"/>
              <w:left w:val="single" w:sz="4" w:space="0" w:color="auto"/>
              <w:bottom w:val="single" w:sz="4" w:space="0" w:color="auto"/>
              <w:right w:val="single" w:sz="4" w:space="0" w:color="auto"/>
            </w:tcBorders>
            <w:vAlign w:val="center"/>
          </w:tcPr>
          <w:p w14:paraId="50DD9A20" w14:textId="77777777" w:rsidR="00452883" w:rsidRPr="00FF2635" w:rsidRDefault="00452883" w:rsidP="00382BF3">
            <w:pPr>
              <w:rPr>
                <w:snapToGrid w:val="0"/>
              </w:rPr>
            </w:pPr>
            <w:r>
              <w:rPr>
                <w:snapToGrid w:val="0"/>
              </w:rPr>
              <w:t>Consolato Generale</w:t>
            </w:r>
          </w:p>
        </w:tc>
      </w:tr>
      <w:tr w:rsidR="00452883" w14:paraId="6B45A6BF" w14:textId="77777777" w:rsidTr="00382BF3">
        <w:trPr>
          <w:trHeight w:val="229"/>
        </w:trPr>
        <w:tc>
          <w:tcPr>
            <w:tcW w:w="1843" w:type="dxa"/>
            <w:tcBorders>
              <w:right w:val="single" w:sz="4" w:space="0" w:color="auto"/>
            </w:tcBorders>
            <w:vAlign w:val="center"/>
          </w:tcPr>
          <w:p w14:paraId="0CBB6D28"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5757D3" w14:textId="77777777" w:rsidR="00452883" w:rsidRPr="00FF2635" w:rsidRDefault="00452883" w:rsidP="00382BF3">
            <w:pPr>
              <w:rPr>
                <w:snapToGrid w:val="0"/>
              </w:rPr>
            </w:pPr>
            <w:r w:rsidRPr="00FF2635">
              <w:rPr>
                <w:snapToGrid w:val="0"/>
              </w:rPr>
              <w:t>Figi</w:t>
            </w:r>
          </w:p>
        </w:tc>
        <w:tc>
          <w:tcPr>
            <w:tcW w:w="4400" w:type="dxa"/>
            <w:tcBorders>
              <w:top w:val="single" w:sz="4" w:space="0" w:color="auto"/>
              <w:left w:val="single" w:sz="4" w:space="0" w:color="auto"/>
              <w:bottom w:val="single" w:sz="4" w:space="0" w:color="auto"/>
              <w:right w:val="single" w:sz="4" w:space="0" w:color="auto"/>
            </w:tcBorders>
            <w:vAlign w:val="center"/>
          </w:tcPr>
          <w:p w14:paraId="6AD0E748" w14:textId="77777777" w:rsidR="00452883" w:rsidRPr="00FF2635" w:rsidRDefault="00452883" w:rsidP="00382BF3">
            <w:pPr>
              <w:rPr>
                <w:snapToGrid w:val="0"/>
              </w:rPr>
            </w:pPr>
            <w:r w:rsidRPr="00FF2635">
              <w:rPr>
                <w:snapToGrid w:val="0"/>
              </w:rPr>
              <w:t>Consolato Onorario</w:t>
            </w:r>
          </w:p>
        </w:tc>
      </w:tr>
      <w:tr w:rsidR="008C7484" w14:paraId="1B77BFBF" w14:textId="77777777" w:rsidTr="00382BF3">
        <w:tc>
          <w:tcPr>
            <w:tcW w:w="1843" w:type="dxa"/>
            <w:tcBorders>
              <w:right w:val="single" w:sz="4" w:space="0" w:color="auto"/>
            </w:tcBorders>
            <w:vAlign w:val="center"/>
          </w:tcPr>
          <w:p w14:paraId="6A1AD54F" w14:textId="77777777" w:rsidR="008C7484" w:rsidRDefault="008C7484"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763582" w14:textId="77777777" w:rsidR="008C7484" w:rsidRPr="00FF2635" w:rsidRDefault="008C7484" w:rsidP="00382BF3">
            <w:pPr>
              <w:rPr>
                <w:snapToGrid w:val="0"/>
              </w:rPr>
            </w:pPr>
            <w:r>
              <w:rPr>
                <w:snapToGrid w:val="0"/>
              </w:rPr>
              <w:t>Francia</w:t>
            </w:r>
          </w:p>
        </w:tc>
        <w:tc>
          <w:tcPr>
            <w:tcW w:w="4400" w:type="dxa"/>
            <w:tcBorders>
              <w:top w:val="single" w:sz="4" w:space="0" w:color="auto"/>
              <w:left w:val="single" w:sz="4" w:space="0" w:color="auto"/>
              <w:bottom w:val="single" w:sz="4" w:space="0" w:color="auto"/>
              <w:right w:val="single" w:sz="4" w:space="0" w:color="auto"/>
            </w:tcBorders>
            <w:vAlign w:val="center"/>
          </w:tcPr>
          <w:p w14:paraId="2BEF6EBB" w14:textId="77777777" w:rsidR="008C7484" w:rsidRPr="00FF2635" w:rsidRDefault="008C7484" w:rsidP="00382BF3">
            <w:pPr>
              <w:rPr>
                <w:snapToGrid w:val="0"/>
              </w:rPr>
            </w:pPr>
            <w:r>
              <w:rPr>
                <w:snapToGrid w:val="0"/>
              </w:rPr>
              <w:t>Conso</w:t>
            </w:r>
            <w:r w:rsidR="001A530A">
              <w:rPr>
                <w:snapToGrid w:val="0"/>
              </w:rPr>
              <w:t>lato Generale</w:t>
            </w:r>
          </w:p>
        </w:tc>
      </w:tr>
      <w:tr w:rsidR="00452883" w14:paraId="533528DC" w14:textId="77777777" w:rsidTr="00382BF3">
        <w:tc>
          <w:tcPr>
            <w:tcW w:w="1843" w:type="dxa"/>
            <w:tcBorders>
              <w:right w:val="single" w:sz="4" w:space="0" w:color="auto"/>
            </w:tcBorders>
            <w:vAlign w:val="center"/>
          </w:tcPr>
          <w:p w14:paraId="5C03C49F"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9AF77C" w14:textId="77777777" w:rsidR="00452883" w:rsidRPr="00FF2635" w:rsidRDefault="00452883" w:rsidP="00382BF3">
            <w:pPr>
              <w:rPr>
                <w:snapToGrid w:val="0"/>
              </w:rPr>
            </w:pPr>
            <w:r w:rsidRPr="00FF2635">
              <w:rPr>
                <w:snapToGrid w:val="0"/>
              </w:rPr>
              <w:t xml:space="preserve">Giamaica </w:t>
            </w:r>
          </w:p>
        </w:tc>
        <w:tc>
          <w:tcPr>
            <w:tcW w:w="4400" w:type="dxa"/>
            <w:tcBorders>
              <w:top w:val="single" w:sz="4" w:space="0" w:color="auto"/>
              <w:left w:val="single" w:sz="4" w:space="0" w:color="auto"/>
              <w:bottom w:val="single" w:sz="4" w:space="0" w:color="auto"/>
              <w:right w:val="single" w:sz="4" w:space="0" w:color="auto"/>
            </w:tcBorders>
            <w:vAlign w:val="center"/>
          </w:tcPr>
          <w:p w14:paraId="2F14FCDB" w14:textId="77777777" w:rsidR="00452883" w:rsidRPr="00FF2635" w:rsidRDefault="00452883" w:rsidP="00382BF3">
            <w:pPr>
              <w:rPr>
                <w:snapToGrid w:val="0"/>
              </w:rPr>
            </w:pPr>
            <w:r w:rsidRPr="00FF2635">
              <w:rPr>
                <w:snapToGrid w:val="0"/>
              </w:rPr>
              <w:t>Consolato Generale Onorario</w:t>
            </w:r>
          </w:p>
        </w:tc>
      </w:tr>
      <w:tr w:rsidR="00A918FF" w14:paraId="21ED5D63" w14:textId="77777777" w:rsidTr="00382BF3">
        <w:tc>
          <w:tcPr>
            <w:tcW w:w="1843" w:type="dxa"/>
            <w:tcBorders>
              <w:right w:val="single" w:sz="4" w:space="0" w:color="auto"/>
            </w:tcBorders>
            <w:vAlign w:val="center"/>
          </w:tcPr>
          <w:p w14:paraId="396D6ED1" w14:textId="77777777" w:rsidR="00A918FF" w:rsidRDefault="00A918FF"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6411B2C" w14:textId="77777777" w:rsidR="00A918FF" w:rsidRPr="00FF2635" w:rsidRDefault="00A918FF" w:rsidP="00382BF3">
            <w:pPr>
              <w:rPr>
                <w:snapToGrid w:val="0"/>
              </w:rPr>
            </w:pPr>
            <w:r>
              <w:rPr>
                <w:snapToGrid w:val="0"/>
              </w:rPr>
              <w:t>Gibuti</w:t>
            </w:r>
          </w:p>
        </w:tc>
        <w:tc>
          <w:tcPr>
            <w:tcW w:w="4400" w:type="dxa"/>
            <w:tcBorders>
              <w:top w:val="single" w:sz="4" w:space="0" w:color="auto"/>
              <w:left w:val="single" w:sz="4" w:space="0" w:color="auto"/>
              <w:bottom w:val="single" w:sz="4" w:space="0" w:color="auto"/>
              <w:right w:val="single" w:sz="4" w:space="0" w:color="auto"/>
            </w:tcBorders>
            <w:vAlign w:val="center"/>
          </w:tcPr>
          <w:p w14:paraId="7ABC3941" w14:textId="77777777" w:rsidR="00A918FF" w:rsidRPr="00FF2635" w:rsidRDefault="00A918FF" w:rsidP="00382BF3">
            <w:pPr>
              <w:rPr>
                <w:snapToGrid w:val="0"/>
              </w:rPr>
            </w:pPr>
            <w:r>
              <w:rPr>
                <w:snapToGrid w:val="0"/>
              </w:rPr>
              <w:t>Consolato Onorario</w:t>
            </w:r>
          </w:p>
        </w:tc>
      </w:tr>
      <w:tr w:rsidR="00452883" w14:paraId="529CD6FF" w14:textId="77777777" w:rsidTr="00382BF3">
        <w:tc>
          <w:tcPr>
            <w:tcW w:w="1843" w:type="dxa"/>
            <w:tcBorders>
              <w:right w:val="single" w:sz="4" w:space="0" w:color="auto"/>
            </w:tcBorders>
            <w:vAlign w:val="center"/>
          </w:tcPr>
          <w:p w14:paraId="2A2472A9"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4F931D" w14:textId="77777777" w:rsidR="00452883" w:rsidRPr="00FF2635" w:rsidRDefault="00452883" w:rsidP="00382BF3">
            <w:pPr>
              <w:rPr>
                <w:snapToGrid w:val="0"/>
              </w:rPr>
            </w:pPr>
            <w:r w:rsidRPr="00FF2635">
              <w:rPr>
                <w:snapToGrid w:val="0"/>
              </w:rPr>
              <w:t>Honduras</w:t>
            </w:r>
          </w:p>
        </w:tc>
        <w:tc>
          <w:tcPr>
            <w:tcW w:w="4400" w:type="dxa"/>
            <w:tcBorders>
              <w:top w:val="single" w:sz="4" w:space="0" w:color="auto"/>
              <w:left w:val="single" w:sz="4" w:space="0" w:color="auto"/>
              <w:bottom w:val="single" w:sz="4" w:space="0" w:color="auto"/>
              <w:right w:val="single" w:sz="4" w:space="0" w:color="auto"/>
            </w:tcBorders>
            <w:vAlign w:val="center"/>
          </w:tcPr>
          <w:p w14:paraId="2ECB9195" w14:textId="77777777" w:rsidR="00452883" w:rsidRPr="00FF2635" w:rsidRDefault="00452883" w:rsidP="00382BF3">
            <w:pPr>
              <w:rPr>
                <w:snapToGrid w:val="0"/>
              </w:rPr>
            </w:pPr>
            <w:r w:rsidRPr="00FF2635">
              <w:rPr>
                <w:snapToGrid w:val="0"/>
              </w:rPr>
              <w:t>Consolato Generale</w:t>
            </w:r>
          </w:p>
        </w:tc>
      </w:tr>
      <w:tr w:rsidR="00452883" w14:paraId="6A30449C" w14:textId="77777777" w:rsidTr="00382BF3">
        <w:tc>
          <w:tcPr>
            <w:tcW w:w="1843" w:type="dxa"/>
            <w:tcBorders>
              <w:right w:val="single" w:sz="4" w:space="0" w:color="auto"/>
            </w:tcBorders>
            <w:vAlign w:val="center"/>
          </w:tcPr>
          <w:p w14:paraId="65F0D49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19A563" w14:textId="77777777" w:rsidR="00452883" w:rsidRPr="00FF2635" w:rsidRDefault="00452883" w:rsidP="00382BF3">
            <w:pPr>
              <w:rPr>
                <w:snapToGrid w:val="0"/>
              </w:rPr>
            </w:pPr>
            <w:r w:rsidRPr="00FF2635">
              <w:rPr>
                <w:snapToGrid w:val="0"/>
              </w:rPr>
              <w:t>Islanda</w:t>
            </w:r>
          </w:p>
        </w:tc>
        <w:tc>
          <w:tcPr>
            <w:tcW w:w="4400" w:type="dxa"/>
            <w:tcBorders>
              <w:top w:val="single" w:sz="4" w:space="0" w:color="auto"/>
              <w:left w:val="single" w:sz="4" w:space="0" w:color="auto"/>
              <w:bottom w:val="single" w:sz="4" w:space="0" w:color="auto"/>
              <w:right w:val="single" w:sz="4" w:space="0" w:color="auto"/>
            </w:tcBorders>
            <w:vAlign w:val="center"/>
          </w:tcPr>
          <w:p w14:paraId="69EAA7B2" w14:textId="77777777" w:rsidR="00452883" w:rsidRPr="00FF2635" w:rsidRDefault="00452883" w:rsidP="00382BF3">
            <w:pPr>
              <w:rPr>
                <w:snapToGrid w:val="0"/>
              </w:rPr>
            </w:pPr>
            <w:r w:rsidRPr="00FF2635">
              <w:rPr>
                <w:snapToGrid w:val="0"/>
              </w:rPr>
              <w:t xml:space="preserve">Consolato Generale Onorario </w:t>
            </w:r>
          </w:p>
        </w:tc>
      </w:tr>
      <w:tr w:rsidR="00452883" w14:paraId="586E271B" w14:textId="77777777" w:rsidTr="00382BF3">
        <w:tc>
          <w:tcPr>
            <w:tcW w:w="1843" w:type="dxa"/>
            <w:tcBorders>
              <w:right w:val="single" w:sz="4" w:space="0" w:color="auto"/>
            </w:tcBorders>
            <w:vAlign w:val="center"/>
          </w:tcPr>
          <w:p w14:paraId="58C4F28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9A2248" w14:textId="77777777" w:rsidR="00452883" w:rsidRPr="00FF2635" w:rsidRDefault="00452883" w:rsidP="00382BF3">
            <w:pPr>
              <w:rPr>
                <w:snapToGrid w:val="0"/>
              </w:rPr>
            </w:pPr>
            <w:r w:rsidRPr="00FF2635">
              <w:rPr>
                <w:snapToGrid w:val="0"/>
              </w:rPr>
              <w:t>Maldive</w:t>
            </w:r>
          </w:p>
        </w:tc>
        <w:tc>
          <w:tcPr>
            <w:tcW w:w="4400" w:type="dxa"/>
            <w:tcBorders>
              <w:top w:val="single" w:sz="4" w:space="0" w:color="auto"/>
              <w:left w:val="single" w:sz="4" w:space="0" w:color="auto"/>
              <w:bottom w:val="single" w:sz="4" w:space="0" w:color="auto"/>
              <w:right w:val="single" w:sz="4" w:space="0" w:color="auto"/>
            </w:tcBorders>
            <w:vAlign w:val="center"/>
          </w:tcPr>
          <w:p w14:paraId="3221DED4" w14:textId="77777777" w:rsidR="00452883" w:rsidRPr="00FF2635" w:rsidRDefault="00452883" w:rsidP="00382BF3">
            <w:pPr>
              <w:rPr>
                <w:snapToGrid w:val="0"/>
              </w:rPr>
            </w:pPr>
            <w:r w:rsidRPr="00FF2635">
              <w:rPr>
                <w:snapToGrid w:val="0"/>
              </w:rPr>
              <w:t>Consolato Onorario</w:t>
            </w:r>
          </w:p>
        </w:tc>
      </w:tr>
      <w:tr w:rsidR="00452883" w14:paraId="7980A4FF" w14:textId="77777777" w:rsidTr="00382BF3">
        <w:tc>
          <w:tcPr>
            <w:tcW w:w="1843" w:type="dxa"/>
            <w:tcBorders>
              <w:right w:val="single" w:sz="4" w:space="0" w:color="auto"/>
            </w:tcBorders>
            <w:vAlign w:val="center"/>
          </w:tcPr>
          <w:p w14:paraId="14DF2A93"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71153B" w14:textId="77777777" w:rsidR="00452883" w:rsidRPr="00FF2635" w:rsidRDefault="00452883" w:rsidP="00382BF3">
            <w:pPr>
              <w:rPr>
                <w:snapToGrid w:val="0"/>
              </w:rPr>
            </w:pPr>
            <w:r w:rsidRPr="00FF2635">
              <w:rPr>
                <w:snapToGrid w:val="0"/>
              </w:rPr>
              <w:t>Marocco</w:t>
            </w:r>
          </w:p>
        </w:tc>
        <w:tc>
          <w:tcPr>
            <w:tcW w:w="4400" w:type="dxa"/>
            <w:tcBorders>
              <w:top w:val="single" w:sz="4" w:space="0" w:color="auto"/>
              <w:left w:val="single" w:sz="4" w:space="0" w:color="auto"/>
              <w:bottom w:val="single" w:sz="4" w:space="0" w:color="auto"/>
              <w:right w:val="single" w:sz="4" w:space="0" w:color="auto"/>
            </w:tcBorders>
            <w:vAlign w:val="center"/>
          </w:tcPr>
          <w:p w14:paraId="1D484B62" w14:textId="77777777" w:rsidR="00452883" w:rsidRPr="00FF2635" w:rsidRDefault="00452883" w:rsidP="00382BF3">
            <w:pPr>
              <w:rPr>
                <w:snapToGrid w:val="0"/>
              </w:rPr>
            </w:pPr>
            <w:r w:rsidRPr="00FF2635">
              <w:rPr>
                <w:snapToGrid w:val="0"/>
              </w:rPr>
              <w:t>Consolato Generale</w:t>
            </w:r>
          </w:p>
        </w:tc>
      </w:tr>
      <w:tr w:rsidR="00452883" w14:paraId="30D5E64F" w14:textId="77777777" w:rsidTr="00382BF3">
        <w:tc>
          <w:tcPr>
            <w:tcW w:w="1843" w:type="dxa"/>
            <w:tcBorders>
              <w:right w:val="single" w:sz="4" w:space="0" w:color="auto"/>
            </w:tcBorders>
            <w:vAlign w:val="center"/>
          </w:tcPr>
          <w:p w14:paraId="5746C5E5"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22B463" w14:textId="77777777" w:rsidR="00452883" w:rsidRPr="00FF2635" w:rsidRDefault="00452883" w:rsidP="00382BF3">
            <w:pPr>
              <w:rPr>
                <w:snapToGrid w:val="0"/>
              </w:rPr>
            </w:pPr>
            <w:r w:rsidRPr="00FF2635">
              <w:rPr>
                <w:snapToGrid w:val="0"/>
              </w:rPr>
              <w:t>Namibia</w:t>
            </w:r>
          </w:p>
        </w:tc>
        <w:tc>
          <w:tcPr>
            <w:tcW w:w="4400" w:type="dxa"/>
            <w:tcBorders>
              <w:top w:val="single" w:sz="4" w:space="0" w:color="auto"/>
              <w:left w:val="single" w:sz="4" w:space="0" w:color="auto"/>
              <w:bottom w:val="single" w:sz="4" w:space="0" w:color="auto"/>
              <w:right w:val="single" w:sz="4" w:space="0" w:color="auto"/>
            </w:tcBorders>
            <w:vAlign w:val="center"/>
          </w:tcPr>
          <w:p w14:paraId="3B6F1DC5" w14:textId="77777777" w:rsidR="00452883" w:rsidRPr="00FF2635" w:rsidRDefault="00452883" w:rsidP="00382BF3">
            <w:pPr>
              <w:rPr>
                <w:snapToGrid w:val="0"/>
              </w:rPr>
            </w:pPr>
            <w:r w:rsidRPr="00FF2635">
              <w:rPr>
                <w:snapToGrid w:val="0"/>
              </w:rPr>
              <w:t>Consolato Onorario</w:t>
            </w:r>
          </w:p>
        </w:tc>
      </w:tr>
      <w:tr w:rsidR="00452883" w14:paraId="56E15545" w14:textId="77777777" w:rsidTr="00382BF3">
        <w:tc>
          <w:tcPr>
            <w:tcW w:w="1843" w:type="dxa"/>
            <w:tcBorders>
              <w:right w:val="single" w:sz="4" w:space="0" w:color="auto"/>
            </w:tcBorders>
            <w:vAlign w:val="center"/>
          </w:tcPr>
          <w:p w14:paraId="18F13314"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413997" w14:textId="77777777" w:rsidR="00452883" w:rsidRPr="00FF2635" w:rsidRDefault="00452883" w:rsidP="00382BF3">
            <w:pPr>
              <w:rPr>
                <w:snapToGrid w:val="0"/>
              </w:rPr>
            </w:pPr>
            <w:r w:rsidRPr="00FF2635">
              <w:rPr>
                <w:snapToGrid w:val="0"/>
              </w:rPr>
              <w:t>Nepal</w:t>
            </w:r>
          </w:p>
        </w:tc>
        <w:tc>
          <w:tcPr>
            <w:tcW w:w="4400" w:type="dxa"/>
            <w:tcBorders>
              <w:top w:val="single" w:sz="4" w:space="0" w:color="auto"/>
              <w:left w:val="single" w:sz="4" w:space="0" w:color="auto"/>
              <w:bottom w:val="single" w:sz="4" w:space="0" w:color="auto"/>
              <w:right w:val="single" w:sz="4" w:space="0" w:color="auto"/>
            </w:tcBorders>
            <w:vAlign w:val="center"/>
          </w:tcPr>
          <w:p w14:paraId="794B3FF3" w14:textId="77777777" w:rsidR="00452883" w:rsidRPr="00FF2635" w:rsidRDefault="00452883" w:rsidP="00382BF3">
            <w:pPr>
              <w:rPr>
                <w:snapToGrid w:val="0"/>
              </w:rPr>
            </w:pPr>
            <w:r w:rsidRPr="00FF2635">
              <w:rPr>
                <w:snapToGrid w:val="0"/>
              </w:rPr>
              <w:t>Consolato Generale Onorario</w:t>
            </w:r>
          </w:p>
        </w:tc>
      </w:tr>
      <w:tr w:rsidR="00452883" w14:paraId="5DF4DBB1" w14:textId="77777777" w:rsidTr="00382BF3">
        <w:tc>
          <w:tcPr>
            <w:tcW w:w="1843" w:type="dxa"/>
            <w:tcBorders>
              <w:right w:val="single" w:sz="4" w:space="0" w:color="auto"/>
            </w:tcBorders>
            <w:vAlign w:val="center"/>
          </w:tcPr>
          <w:p w14:paraId="1D912BFC"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5115F2" w14:textId="77777777" w:rsidR="00452883" w:rsidRPr="00FF2635" w:rsidRDefault="00452883" w:rsidP="00382BF3">
            <w:pPr>
              <w:rPr>
                <w:snapToGrid w:val="0"/>
              </w:rPr>
            </w:pPr>
            <w:r w:rsidRPr="00FF2635">
              <w:rPr>
                <w:snapToGrid w:val="0"/>
              </w:rPr>
              <w:t>Perù</w:t>
            </w:r>
          </w:p>
        </w:tc>
        <w:tc>
          <w:tcPr>
            <w:tcW w:w="4400" w:type="dxa"/>
            <w:tcBorders>
              <w:top w:val="single" w:sz="4" w:space="0" w:color="auto"/>
              <w:left w:val="single" w:sz="4" w:space="0" w:color="auto"/>
              <w:bottom w:val="single" w:sz="4" w:space="0" w:color="auto"/>
              <w:right w:val="single" w:sz="4" w:space="0" w:color="auto"/>
            </w:tcBorders>
            <w:vAlign w:val="center"/>
          </w:tcPr>
          <w:p w14:paraId="72C3D5FA" w14:textId="77777777" w:rsidR="00452883" w:rsidRPr="00FF2635" w:rsidRDefault="00452883" w:rsidP="00382BF3">
            <w:pPr>
              <w:rPr>
                <w:snapToGrid w:val="0"/>
              </w:rPr>
            </w:pPr>
            <w:r w:rsidRPr="00FF2635">
              <w:rPr>
                <w:snapToGrid w:val="0"/>
              </w:rPr>
              <w:t>Consolato Generale</w:t>
            </w:r>
          </w:p>
        </w:tc>
      </w:tr>
      <w:tr w:rsidR="00452883" w14:paraId="30AC4EAE" w14:textId="77777777" w:rsidTr="00382BF3">
        <w:tc>
          <w:tcPr>
            <w:tcW w:w="1843" w:type="dxa"/>
            <w:tcBorders>
              <w:right w:val="single" w:sz="4" w:space="0" w:color="auto"/>
            </w:tcBorders>
            <w:vAlign w:val="center"/>
          </w:tcPr>
          <w:p w14:paraId="159D0984"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82DC3A" w14:textId="77777777" w:rsidR="00452883" w:rsidRDefault="00452883" w:rsidP="00382BF3">
            <w:pPr>
              <w:rPr>
                <w:snapToGrid w:val="0"/>
              </w:rPr>
            </w:pPr>
            <w:r>
              <w:rPr>
                <w:snapToGrid w:val="0"/>
              </w:rPr>
              <w:t>Romania</w:t>
            </w:r>
          </w:p>
        </w:tc>
        <w:tc>
          <w:tcPr>
            <w:tcW w:w="4400" w:type="dxa"/>
            <w:tcBorders>
              <w:top w:val="single" w:sz="4" w:space="0" w:color="auto"/>
              <w:left w:val="single" w:sz="4" w:space="0" w:color="auto"/>
              <w:bottom w:val="single" w:sz="4" w:space="0" w:color="auto"/>
              <w:right w:val="single" w:sz="4" w:space="0" w:color="auto"/>
            </w:tcBorders>
            <w:vAlign w:val="center"/>
          </w:tcPr>
          <w:p w14:paraId="6B477DA7" w14:textId="77777777" w:rsidR="00452883" w:rsidRDefault="00452883" w:rsidP="00382BF3">
            <w:pPr>
              <w:rPr>
                <w:snapToGrid w:val="0"/>
              </w:rPr>
            </w:pPr>
            <w:r>
              <w:rPr>
                <w:snapToGrid w:val="0"/>
              </w:rPr>
              <w:t>Consolato Generale</w:t>
            </w:r>
          </w:p>
        </w:tc>
      </w:tr>
      <w:tr w:rsidR="00452883" w14:paraId="1929AC4B" w14:textId="77777777" w:rsidTr="00382BF3">
        <w:tc>
          <w:tcPr>
            <w:tcW w:w="1843" w:type="dxa"/>
            <w:tcBorders>
              <w:right w:val="single" w:sz="4" w:space="0" w:color="auto"/>
            </w:tcBorders>
            <w:vAlign w:val="center"/>
          </w:tcPr>
          <w:p w14:paraId="5D5328F9"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57C866" w14:textId="77777777" w:rsidR="00452883" w:rsidRDefault="00452883" w:rsidP="00382BF3">
            <w:pPr>
              <w:rPr>
                <w:snapToGrid w:val="0"/>
              </w:rPr>
            </w:pPr>
            <w:r>
              <w:rPr>
                <w:snapToGrid w:val="0"/>
              </w:rPr>
              <w:t>Ruanda</w:t>
            </w:r>
          </w:p>
        </w:tc>
        <w:tc>
          <w:tcPr>
            <w:tcW w:w="4400" w:type="dxa"/>
            <w:tcBorders>
              <w:top w:val="single" w:sz="4" w:space="0" w:color="auto"/>
              <w:left w:val="single" w:sz="4" w:space="0" w:color="auto"/>
              <w:bottom w:val="single" w:sz="4" w:space="0" w:color="auto"/>
              <w:right w:val="single" w:sz="4" w:space="0" w:color="auto"/>
            </w:tcBorders>
            <w:vAlign w:val="center"/>
          </w:tcPr>
          <w:p w14:paraId="74AFD921" w14:textId="77777777" w:rsidR="00452883" w:rsidRDefault="00452883" w:rsidP="00382BF3">
            <w:pPr>
              <w:rPr>
                <w:snapToGrid w:val="0"/>
              </w:rPr>
            </w:pPr>
            <w:r>
              <w:rPr>
                <w:snapToGrid w:val="0"/>
              </w:rPr>
              <w:t>Consolato Onorario</w:t>
            </w:r>
          </w:p>
        </w:tc>
      </w:tr>
      <w:tr w:rsidR="00452883" w14:paraId="45AC5EF9" w14:textId="77777777" w:rsidTr="00382BF3">
        <w:tc>
          <w:tcPr>
            <w:tcW w:w="1843" w:type="dxa"/>
            <w:tcBorders>
              <w:right w:val="single" w:sz="4" w:space="0" w:color="auto"/>
            </w:tcBorders>
            <w:vAlign w:val="center"/>
          </w:tcPr>
          <w:p w14:paraId="6EC382E6"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81A099" w14:textId="77777777" w:rsidR="00452883" w:rsidRDefault="00452883" w:rsidP="00382BF3">
            <w:pPr>
              <w:rPr>
                <w:snapToGrid w:val="0"/>
              </w:rPr>
            </w:pPr>
            <w:r>
              <w:rPr>
                <w:snapToGrid w:val="0"/>
              </w:rPr>
              <w:t xml:space="preserve">Seychelles </w:t>
            </w:r>
          </w:p>
        </w:tc>
        <w:tc>
          <w:tcPr>
            <w:tcW w:w="4400" w:type="dxa"/>
            <w:tcBorders>
              <w:top w:val="single" w:sz="4" w:space="0" w:color="auto"/>
              <w:left w:val="single" w:sz="4" w:space="0" w:color="auto"/>
              <w:bottom w:val="single" w:sz="4" w:space="0" w:color="auto"/>
              <w:right w:val="single" w:sz="4" w:space="0" w:color="auto"/>
            </w:tcBorders>
            <w:vAlign w:val="center"/>
          </w:tcPr>
          <w:p w14:paraId="50FAEEEA" w14:textId="77777777" w:rsidR="00452883" w:rsidRDefault="00452883" w:rsidP="00382BF3">
            <w:pPr>
              <w:rPr>
                <w:snapToGrid w:val="0"/>
              </w:rPr>
            </w:pPr>
            <w:r>
              <w:rPr>
                <w:snapToGrid w:val="0"/>
              </w:rPr>
              <w:t>Consolato Onorario</w:t>
            </w:r>
          </w:p>
        </w:tc>
      </w:tr>
      <w:tr w:rsidR="00452883" w14:paraId="16F1B223" w14:textId="77777777" w:rsidTr="00382BF3">
        <w:tc>
          <w:tcPr>
            <w:tcW w:w="1843" w:type="dxa"/>
            <w:tcBorders>
              <w:right w:val="single" w:sz="4" w:space="0" w:color="auto"/>
            </w:tcBorders>
            <w:vAlign w:val="center"/>
          </w:tcPr>
          <w:p w14:paraId="00C459B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B374FD" w14:textId="77777777" w:rsidR="00452883" w:rsidRDefault="00452883" w:rsidP="00382BF3">
            <w:pPr>
              <w:rPr>
                <w:snapToGrid w:val="0"/>
              </w:rPr>
            </w:pPr>
            <w:r>
              <w:rPr>
                <w:snapToGrid w:val="0"/>
              </w:rPr>
              <w:t>Sierra Leone</w:t>
            </w:r>
          </w:p>
        </w:tc>
        <w:tc>
          <w:tcPr>
            <w:tcW w:w="4400" w:type="dxa"/>
            <w:tcBorders>
              <w:top w:val="single" w:sz="4" w:space="0" w:color="auto"/>
              <w:left w:val="single" w:sz="4" w:space="0" w:color="auto"/>
              <w:bottom w:val="single" w:sz="4" w:space="0" w:color="auto"/>
              <w:right w:val="single" w:sz="4" w:space="0" w:color="auto"/>
            </w:tcBorders>
            <w:vAlign w:val="center"/>
          </w:tcPr>
          <w:p w14:paraId="0A9BD2C6" w14:textId="77777777" w:rsidR="00452883" w:rsidRDefault="00452883" w:rsidP="00382BF3">
            <w:pPr>
              <w:rPr>
                <w:snapToGrid w:val="0"/>
              </w:rPr>
            </w:pPr>
            <w:r>
              <w:rPr>
                <w:snapToGrid w:val="0"/>
              </w:rPr>
              <w:t>Consolato Onorario</w:t>
            </w:r>
          </w:p>
        </w:tc>
      </w:tr>
      <w:tr w:rsidR="00452883" w14:paraId="3BF90728" w14:textId="77777777" w:rsidTr="00382BF3">
        <w:tc>
          <w:tcPr>
            <w:tcW w:w="1843" w:type="dxa"/>
            <w:tcBorders>
              <w:right w:val="single" w:sz="4" w:space="0" w:color="auto"/>
            </w:tcBorders>
            <w:vAlign w:val="center"/>
          </w:tcPr>
          <w:p w14:paraId="514BAD63"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4787CA" w14:textId="77777777" w:rsidR="00452883" w:rsidRDefault="00452883" w:rsidP="00382BF3">
            <w:pPr>
              <w:rPr>
                <w:snapToGrid w:val="0"/>
              </w:rPr>
            </w:pPr>
            <w:r>
              <w:rPr>
                <w:snapToGrid w:val="0"/>
              </w:rPr>
              <w:t>Singapore</w:t>
            </w:r>
          </w:p>
        </w:tc>
        <w:tc>
          <w:tcPr>
            <w:tcW w:w="4400" w:type="dxa"/>
            <w:tcBorders>
              <w:top w:val="single" w:sz="4" w:space="0" w:color="auto"/>
              <w:left w:val="single" w:sz="4" w:space="0" w:color="auto"/>
              <w:bottom w:val="single" w:sz="4" w:space="0" w:color="auto"/>
              <w:right w:val="single" w:sz="4" w:space="0" w:color="auto"/>
            </w:tcBorders>
            <w:vAlign w:val="center"/>
          </w:tcPr>
          <w:p w14:paraId="56314A37" w14:textId="77777777" w:rsidR="00452883" w:rsidRDefault="00452883" w:rsidP="00382BF3">
            <w:pPr>
              <w:rPr>
                <w:snapToGrid w:val="0"/>
              </w:rPr>
            </w:pPr>
            <w:r>
              <w:rPr>
                <w:snapToGrid w:val="0"/>
              </w:rPr>
              <w:t>Consolato Generale Onorario</w:t>
            </w:r>
          </w:p>
        </w:tc>
      </w:tr>
      <w:tr w:rsidR="00707630" w14:paraId="323180D3" w14:textId="77777777" w:rsidTr="00382BF3">
        <w:tc>
          <w:tcPr>
            <w:tcW w:w="1843" w:type="dxa"/>
            <w:tcBorders>
              <w:right w:val="single" w:sz="4" w:space="0" w:color="auto"/>
            </w:tcBorders>
            <w:vAlign w:val="center"/>
          </w:tcPr>
          <w:p w14:paraId="5B9467F1" w14:textId="77777777" w:rsidR="00707630" w:rsidRDefault="00707630"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645D4B" w14:textId="77777777" w:rsidR="00707630" w:rsidRDefault="00707630" w:rsidP="00382BF3">
            <w:pPr>
              <w:rPr>
                <w:snapToGrid w:val="0"/>
              </w:rPr>
            </w:pPr>
            <w:r>
              <w:rPr>
                <w:snapToGrid w:val="0"/>
              </w:rPr>
              <w:t>Siria</w:t>
            </w:r>
          </w:p>
        </w:tc>
        <w:tc>
          <w:tcPr>
            <w:tcW w:w="4400" w:type="dxa"/>
            <w:tcBorders>
              <w:top w:val="single" w:sz="4" w:space="0" w:color="auto"/>
              <w:left w:val="single" w:sz="4" w:space="0" w:color="auto"/>
              <w:bottom w:val="single" w:sz="4" w:space="0" w:color="auto"/>
              <w:right w:val="single" w:sz="4" w:space="0" w:color="auto"/>
            </w:tcBorders>
            <w:vAlign w:val="center"/>
          </w:tcPr>
          <w:p w14:paraId="105BF0CC" w14:textId="77777777" w:rsidR="00707630" w:rsidRDefault="00707630" w:rsidP="00382BF3">
            <w:pPr>
              <w:rPr>
                <w:snapToGrid w:val="0"/>
              </w:rPr>
            </w:pPr>
            <w:r>
              <w:rPr>
                <w:snapToGrid w:val="0"/>
              </w:rPr>
              <w:t>Consolato Generale</w:t>
            </w:r>
          </w:p>
        </w:tc>
      </w:tr>
      <w:tr w:rsidR="00452883" w14:paraId="7102D981" w14:textId="77777777" w:rsidTr="00382BF3">
        <w:tc>
          <w:tcPr>
            <w:tcW w:w="1843" w:type="dxa"/>
            <w:tcBorders>
              <w:right w:val="single" w:sz="4" w:space="0" w:color="auto"/>
            </w:tcBorders>
            <w:vAlign w:val="center"/>
          </w:tcPr>
          <w:p w14:paraId="3027F9C4"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A5A940" w14:textId="77777777" w:rsidR="00452883" w:rsidRDefault="00452883" w:rsidP="00382BF3">
            <w:pPr>
              <w:rPr>
                <w:snapToGrid w:val="0"/>
              </w:rPr>
            </w:pPr>
            <w:r>
              <w:rPr>
                <w:snapToGrid w:val="0"/>
              </w:rPr>
              <w:t>Spagna</w:t>
            </w:r>
          </w:p>
        </w:tc>
        <w:tc>
          <w:tcPr>
            <w:tcW w:w="4400" w:type="dxa"/>
            <w:tcBorders>
              <w:top w:val="single" w:sz="4" w:space="0" w:color="auto"/>
              <w:left w:val="single" w:sz="4" w:space="0" w:color="auto"/>
              <w:bottom w:val="single" w:sz="4" w:space="0" w:color="auto"/>
              <w:right w:val="single" w:sz="4" w:space="0" w:color="auto"/>
            </w:tcBorders>
            <w:vAlign w:val="center"/>
          </w:tcPr>
          <w:p w14:paraId="565AB5F2" w14:textId="77777777" w:rsidR="00452883" w:rsidRDefault="00452883" w:rsidP="00382BF3">
            <w:pPr>
              <w:rPr>
                <w:snapToGrid w:val="0"/>
              </w:rPr>
            </w:pPr>
            <w:r>
              <w:rPr>
                <w:snapToGrid w:val="0"/>
              </w:rPr>
              <w:t>Consolato Generale</w:t>
            </w:r>
          </w:p>
        </w:tc>
      </w:tr>
      <w:tr w:rsidR="00452883" w14:paraId="0BF0ED96" w14:textId="77777777" w:rsidTr="00382BF3">
        <w:tc>
          <w:tcPr>
            <w:tcW w:w="1843" w:type="dxa"/>
            <w:tcBorders>
              <w:right w:val="single" w:sz="4" w:space="0" w:color="auto"/>
            </w:tcBorders>
            <w:vAlign w:val="center"/>
          </w:tcPr>
          <w:p w14:paraId="155F2CD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47FB0F" w14:textId="77777777" w:rsidR="00452883" w:rsidRDefault="00452883" w:rsidP="00382BF3">
            <w:pPr>
              <w:rPr>
                <w:snapToGrid w:val="0"/>
              </w:rPr>
            </w:pPr>
            <w:r>
              <w:rPr>
                <w:snapToGrid w:val="0"/>
              </w:rPr>
              <w:t>Tunisia</w:t>
            </w:r>
          </w:p>
        </w:tc>
        <w:tc>
          <w:tcPr>
            <w:tcW w:w="4400" w:type="dxa"/>
            <w:tcBorders>
              <w:top w:val="single" w:sz="4" w:space="0" w:color="auto"/>
              <w:left w:val="single" w:sz="4" w:space="0" w:color="auto"/>
              <w:bottom w:val="single" w:sz="4" w:space="0" w:color="auto"/>
              <w:right w:val="single" w:sz="4" w:space="0" w:color="auto"/>
            </w:tcBorders>
            <w:vAlign w:val="center"/>
          </w:tcPr>
          <w:p w14:paraId="07776F2E" w14:textId="77777777" w:rsidR="00452883" w:rsidRDefault="00452883" w:rsidP="00382BF3">
            <w:pPr>
              <w:rPr>
                <w:snapToGrid w:val="0"/>
              </w:rPr>
            </w:pPr>
            <w:r>
              <w:rPr>
                <w:snapToGrid w:val="0"/>
              </w:rPr>
              <w:t xml:space="preserve">Consolato </w:t>
            </w:r>
          </w:p>
        </w:tc>
      </w:tr>
    </w:tbl>
    <w:p w14:paraId="34D75DF9" w14:textId="77777777" w:rsidR="002A637F" w:rsidRPr="001925E6" w:rsidRDefault="002A637F" w:rsidP="00D802B5">
      <w:pPr>
        <w:rPr>
          <w:b/>
          <w:color w:val="000080"/>
          <w:sz w:val="4"/>
          <w:szCs w:val="4"/>
          <w:u w:val="single"/>
        </w:rPr>
      </w:pPr>
    </w:p>
    <w:p w14:paraId="453CE210" w14:textId="77777777" w:rsidR="0007128A" w:rsidRPr="00A1377D" w:rsidRDefault="0007128A" w:rsidP="0007128A">
      <w:pPr>
        <w:rPr>
          <w:b/>
          <w:color w:val="000080"/>
          <w:u w:val="single"/>
        </w:rPr>
      </w:pPr>
      <w:bookmarkStart w:id="2" w:name="_Hlk134184619"/>
      <w:r>
        <w:rPr>
          <w:b/>
          <w:color w:val="000080"/>
          <w:sz w:val="40"/>
          <w:szCs w:val="40"/>
          <w:u w:val="single"/>
        </w:rPr>
        <w:t>Liguria</w:t>
      </w:r>
    </w:p>
    <w:p w14:paraId="4BB95A07" w14:textId="77777777" w:rsidR="00AF5B04" w:rsidRPr="0075111A" w:rsidRDefault="00AF5B04" w:rsidP="00AF5B04">
      <w:pPr>
        <w:rPr>
          <w:sz w:val="2"/>
          <w:szCs w:val="2"/>
        </w:rPr>
      </w:pPr>
    </w:p>
    <w:p w14:paraId="20BF8CB2" w14:textId="77777777" w:rsidR="004201EE" w:rsidRDefault="004201EE" w:rsidP="004201EE">
      <w:pPr>
        <w:pBdr>
          <w:bottom w:val="single" w:sz="6" w:space="1" w:color="auto"/>
        </w:pBdr>
        <w:rPr>
          <w:color w:val="000080"/>
          <w:sz w:val="32"/>
        </w:rPr>
      </w:pPr>
      <w:r>
        <w:rPr>
          <w:color w:val="000080"/>
          <w:sz w:val="32"/>
        </w:rPr>
        <w:t>Genova</w:t>
      </w:r>
    </w:p>
    <w:p w14:paraId="6F854D72" w14:textId="77777777" w:rsidR="00D4228B" w:rsidRPr="002179D9" w:rsidRDefault="00D4228B" w:rsidP="004201EE">
      <w:pPr>
        <w:rPr>
          <w:color w:val="000080"/>
          <w:sz w:val="12"/>
          <w:szCs w:val="12"/>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201EE" w14:paraId="2735A438" w14:textId="77777777">
        <w:tc>
          <w:tcPr>
            <w:tcW w:w="1843" w:type="dxa"/>
            <w:tcBorders>
              <w:right w:val="single" w:sz="4" w:space="0" w:color="auto"/>
            </w:tcBorders>
            <w:vAlign w:val="center"/>
          </w:tcPr>
          <w:p w14:paraId="67F904E0"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3CE5F5" w14:textId="77777777" w:rsidR="004201EE" w:rsidRDefault="004201EE"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564EC703" w14:textId="77777777" w:rsidR="004201EE" w:rsidRDefault="004201EE" w:rsidP="00AB1C26">
            <w:pPr>
              <w:rPr>
                <w:snapToGrid w:val="0"/>
              </w:rPr>
            </w:pPr>
            <w:r>
              <w:rPr>
                <w:snapToGrid w:val="0"/>
              </w:rPr>
              <w:t>Consolato Onorario</w:t>
            </w:r>
          </w:p>
        </w:tc>
      </w:tr>
      <w:tr w:rsidR="0075111A" w14:paraId="37001285" w14:textId="77777777">
        <w:tc>
          <w:tcPr>
            <w:tcW w:w="1843" w:type="dxa"/>
            <w:tcBorders>
              <w:right w:val="single" w:sz="4" w:space="0" w:color="auto"/>
            </w:tcBorders>
            <w:vAlign w:val="center"/>
          </w:tcPr>
          <w:p w14:paraId="4FE9C1EC" w14:textId="77777777" w:rsidR="0075111A" w:rsidRDefault="0075111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C162CF" w14:textId="77777777" w:rsidR="0075111A" w:rsidRDefault="00C11C45"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76F88480" w14:textId="77777777" w:rsidR="0075111A" w:rsidRDefault="0075111A" w:rsidP="00AB1C26">
            <w:pPr>
              <w:rPr>
                <w:snapToGrid w:val="0"/>
              </w:rPr>
            </w:pPr>
            <w:r>
              <w:rPr>
                <w:snapToGrid w:val="0"/>
              </w:rPr>
              <w:t>Consolato Onorario</w:t>
            </w:r>
          </w:p>
        </w:tc>
      </w:tr>
      <w:tr w:rsidR="004201EE" w14:paraId="117DA83B" w14:textId="77777777">
        <w:tc>
          <w:tcPr>
            <w:tcW w:w="1843" w:type="dxa"/>
            <w:tcBorders>
              <w:right w:val="single" w:sz="4" w:space="0" w:color="auto"/>
            </w:tcBorders>
            <w:vAlign w:val="center"/>
          </w:tcPr>
          <w:p w14:paraId="18D34113"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7437B0" w14:textId="77777777" w:rsidR="004201EE" w:rsidRDefault="00233F5F" w:rsidP="00AB1C26">
            <w:pPr>
              <w:rPr>
                <w:snapToGrid w:val="0"/>
              </w:rPr>
            </w:pPr>
            <w:r>
              <w:rPr>
                <w:snapToGrid w:val="0"/>
              </w:rPr>
              <w:t>Azerbaigi</w:t>
            </w:r>
            <w:r w:rsidR="00C11C45">
              <w:rPr>
                <w:snapToGrid w:val="0"/>
              </w:rPr>
              <w:t>an</w:t>
            </w:r>
          </w:p>
        </w:tc>
        <w:tc>
          <w:tcPr>
            <w:tcW w:w="4536" w:type="dxa"/>
            <w:tcBorders>
              <w:top w:val="single" w:sz="4" w:space="0" w:color="auto"/>
              <w:left w:val="single" w:sz="4" w:space="0" w:color="auto"/>
              <w:bottom w:val="single" w:sz="4" w:space="0" w:color="auto"/>
              <w:right w:val="single" w:sz="4" w:space="0" w:color="auto"/>
            </w:tcBorders>
            <w:vAlign w:val="center"/>
          </w:tcPr>
          <w:p w14:paraId="34894736" w14:textId="77777777" w:rsidR="004201EE" w:rsidRDefault="004201EE" w:rsidP="00AB1C26">
            <w:pPr>
              <w:rPr>
                <w:snapToGrid w:val="0"/>
              </w:rPr>
            </w:pPr>
            <w:r>
              <w:rPr>
                <w:snapToGrid w:val="0"/>
              </w:rPr>
              <w:t>Consolato Onorario</w:t>
            </w:r>
          </w:p>
        </w:tc>
      </w:tr>
      <w:tr w:rsidR="00C13BA6" w14:paraId="424B17BD" w14:textId="77777777">
        <w:tc>
          <w:tcPr>
            <w:tcW w:w="1843" w:type="dxa"/>
            <w:tcBorders>
              <w:right w:val="single" w:sz="4" w:space="0" w:color="auto"/>
            </w:tcBorders>
            <w:vAlign w:val="center"/>
          </w:tcPr>
          <w:p w14:paraId="1CAB8919" w14:textId="77777777" w:rsidR="00C13BA6" w:rsidRDefault="00C13BA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B73741" w14:textId="77777777" w:rsidR="00C13BA6" w:rsidRDefault="00C13BA6"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3ECFBB24" w14:textId="77777777" w:rsidR="00C13BA6" w:rsidRDefault="00C13BA6" w:rsidP="00AB1C26">
            <w:pPr>
              <w:rPr>
                <w:snapToGrid w:val="0"/>
              </w:rPr>
            </w:pPr>
            <w:r>
              <w:rPr>
                <w:snapToGrid w:val="0"/>
              </w:rPr>
              <w:t>Consolato Onorario</w:t>
            </w:r>
          </w:p>
        </w:tc>
      </w:tr>
      <w:tr w:rsidR="004201EE" w14:paraId="10155355" w14:textId="77777777">
        <w:tc>
          <w:tcPr>
            <w:tcW w:w="1843" w:type="dxa"/>
            <w:tcBorders>
              <w:right w:val="single" w:sz="4" w:space="0" w:color="auto"/>
            </w:tcBorders>
            <w:vAlign w:val="center"/>
          </w:tcPr>
          <w:p w14:paraId="55DA8853"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BACA9C0" w14:textId="77777777" w:rsidR="004201EE" w:rsidRDefault="004201EE"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69F8FD2B" w14:textId="77777777" w:rsidR="004201EE" w:rsidRDefault="004201EE" w:rsidP="00AB1C26">
            <w:pPr>
              <w:rPr>
                <w:snapToGrid w:val="0"/>
              </w:rPr>
            </w:pPr>
            <w:r>
              <w:rPr>
                <w:snapToGrid w:val="0"/>
              </w:rPr>
              <w:t>Consolato Onorario</w:t>
            </w:r>
          </w:p>
        </w:tc>
      </w:tr>
      <w:tr w:rsidR="0045699D" w14:paraId="4E5A390F" w14:textId="77777777">
        <w:tc>
          <w:tcPr>
            <w:tcW w:w="1843" w:type="dxa"/>
            <w:tcBorders>
              <w:right w:val="single" w:sz="4" w:space="0" w:color="auto"/>
            </w:tcBorders>
            <w:vAlign w:val="center"/>
          </w:tcPr>
          <w:p w14:paraId="1D2AAF42" w14:textId="77777777" w:rsidR="0045699D" w:rsidRDefault="0045699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992467B" w14:textId="77777777" w:rsidR="0045699D" w:rsidRDefault="007802C4" w:rsidP="00AB1C26">
            <w:pPr>
              <w:rPr>
                <w:snapToGrid w:val="0"/>
              </w:rPr>
            </w:pPr>
            <w:r>
              <w:rPr>
                <w:snapToGrid w:val="0"/>
              </w:rPr>
              <w:t>Bosnia-</w:t>
            </w:r>
            <w:r w:rsidR="0045699D">
              <w:rPr>
                <w:snapToGrid w:val="0"/>
              </w:rPr>
              <w:t>Erzegovina</w:t>
            </w:r>
          </w:p>
        </w:tc>
        <w:tc>
          <w:tcPr>
            <w:tcW w:w="4536" w:type="dxa"/>
            <w:tcBorders>
              <w:top w:val="single" w:sz="4" w:space="0" w:color="auto"/>
              <w:left w:val="single" w:sz="4" w:space="0" w:color="auto"/>
              <w:bottom w:val="single" w:sz="4" w:space="0" w:color="auto"/>
              <w:right w:val="single" w:sz="4" w:space="0" w:color="auto"/>
            </w:tcBorders>
            <w:vAlign w:val="center"/>
          </w:tcPr>
          <w:p w14:paraId="4BA68572" w14:textId="77777777" w:rsidR="0045699D" w:rsidRDefault="0045699D" w:rsidP="00AB1C26">
            <w:pPr>
              <w:rPr>
                <w:snapToGrid w:val="0"/>
              </w:rPr>
            </w:pPr>
            <w:r>
              <w:rPr>
                <w:snapToGrid w:val="0"/>
              </w:rPr>
              <w:t>Consolato Onorario</w:t>
            </w:r>
          </w:p>
        </w:tc>
      </w:tr>
      <w:tr w:rsidR="008307AA" w14:paraId="2C2F0736" w14:textId="77777777">
        <w:tc>
          <w:tcPr>
            <w:tcW w:w="1843" w:type="dxa"/>
            <w:tcBorders>
              <w:right w:val="single" w:sz="4" w:space="0" w:color="auto"/>
            </w:tcBorders>
            <w:vAlign w:val="center"/>
          </w:tcPr>
          <w:p w14:paraId="764BDBB3" w14:textId="77777777" w:rsidR="008307AA" w:rsidRDefault="008307A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384767" w14:textId="77777777" w:rsidR="008307AA" w:rsidRDefault="008307AA"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2518317B" w14:textId="77777777" w:rsidR="008307AA" w:rsidRDefault="008307AA" w:rsidP="00AB1C26">
            <w:pPr>
              <w:rPr>
                <w:snapToGrid w:val="0"/>
              </w:rPr>
            </w:pPr>
            <w:r>
              <w:rPr>
                <w:snapToGrid w:val="0"/>
              </w:rPr>
              <w:t>Consolato Onorario</w:t>
            </w:r>
          </w:p>
        </w:tc>
      </w:tr>
      <w:tr w:rsidR="004201EE" w14:paraId="362D1B9E" w14:textId="77777777">
        <w:tc>
          <w:tcPr>
            <w:tcW w:w="1843" w:type="dxa"/>
            <w:tcBorders>
              <w:right w:val="single" w:sz="4" w:space="0" w:color="auto"/>
            </w:tcBorders>
            <w:vAlign w:val="center"/>
          </w:tcPr>
          <w:p w14:paraId="2334800E"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215FF8" w14:textId="77777777" w:rsidR="004201EE" w:rsidRDefault="004201EE"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B6B807E" w14:textId="77777777" w:rsidR="004201EE" w:rsidRDefault="004201EE" w:rsidP="00AB1C26">
            <w:pPr>
              <w:rPr>
                <w:snapToGrid w:val="0"/>
              </w:rPr>
            </w:pPr>
            <w:r>
              <w:rPr>
                <w:snapToGrid w:val="0"/>
              </w:rPr>
              <w:t>Consolato Onorario</w:t>
            </w:r>
          </w:p>
        </w:tc>
      </w:tr>
      <w:tr w:rsidR="004201EE" w14:paraId="7A1CAA0D" w14:textId="77777777">
        <w:tc>
          <w:tcPr>
            <w:tcW w:w="1843" w:type="dxa"/>
            <w:tcBorders>
              <w:right w:val="single" w:sz="4" w:space="0" w:color="auto"/>
            </w:tcBorders>
            <w:vAlign w:val="center"/>
          </w:tcPr>
          <w:p w14:paraId="7B895EED"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0BA4D4" w14:textId="77777777" w:rsidR="004201EE" w:rsidRDefault="004201EE"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39BF473C" w14:textId="77777777" w:rsidR="004201EE" w:rsidRDefault="004201EE" w:rsidP="00AB1C26">
            <w:pPr>
              <w:rPr>
                <w:snapToGrid w:val="0"/>
              </w:rPr>
            </w:pPr>
            <w:r>
              <w:rPr>
                <w:snapToGrid w:val="0"/>
              </w:rPr>
              <w:t>Consolato Onorario</w:t>
            </w:r>
          </w:p>
        </w:tc>
      </w:tr>
      <w:tr w:rsidR="004201EE" w14:paraId="437E5E32" w14:textId="77777777">
        <w:tc>
          <w:tcPr>
            <w:tcW w:w="1843" w:type="dxa"/>
            <w:tcBorders>
              <w:right w:val="single" w:sz="4" w:space="0" w:color="auto"/>
            </w:tcBorders>
            <w:vAlign w:val="center"/>
          </w:tcPr>
          <w:p w14:paraId="38B4AC16"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3A891C" w14:textId="77777777" w:rsidR="004201EE" w:rsidRDefault="004201EE"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0EAAA4BB" w14:textId="77777777" w:rsidR="004201EE" w:rsidRDefault="004201EE" w:rsidP="00AB1C26">
            <w:pPr>
              <w:rPr>
                <w:snapToGrid w:val="0"/>
              </w:rPr>
            </w:pPr>
            <w:r>
              <w:rPr>
                <w:snapToGrid w:val="0"/>
              </w:rPr>
              <w:t>Consolato Onorario</w:t>
            </w:r>
          </w:p>
        </w:tc>
      </w:tr>
      <w:tr w:rsidR="004201EE" w14:paraId="11F33314" w14:textId="77777777">
        <w:tc>
          <w:tcPr>
            <w:tcW w:w="1843" w:type="dxa"/>
            <w:tcBorders>
              <w:right w:val="single" w:sz="4" w:space="0" w:color="auto"/>
            </w:tcBorders>
            <w:vAlign w:val="center"/>
          </w:tcPr>
          <w:p w14:paraId="61F069D8"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1980D2" w14:textId="77777777" w:rsidR="004201EE" w:rsidRDefault="004201EE"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706FF411" w14:textId="77777777" w:rsidR="004201EE" w:rsidRDefault="004201EE" w:rsidP="00AB1C26">
            <w:pPr>
              <w:rPr>
                <w:snapToGrid w:val="0"/>
              </w:rPr>
            </w:pPr>
            <w:r>
              <w:rPr>
                <w:snapToGrid w:val="0"/>
              </w:rPr>
              <w:t>Consolato Onorario</w:t>
            </w:r>
          </w:p>
        </w:tc>
      </w:tr>
      <w:tr w:rsidR="004201EE" w14:paraId="66E06E73" w14:textId="77777777">
        <w:tc>
          <w:tcPr>
            <w:tcW w:w="1843" w:type="dxa"/>
            <w:tcBorders>
              <w:right w:val="single" w:sz="4" w:space="0" w:color="auto"/>
            </w:tcBorders>
            <w:vAlign w:val="center"/>
          </w:tcPr>
          <w:p w14:paraId="39FB4654"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C5E9F7" w14:textId="77777777" w:rsidR="004201EE" w:rsidRDefault="004201EE" w:rsidP="00AB1C26">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7EADA6AE" w14:textId="77777777" w:rsidR="004201EE" w:rsidRDefault="004201EE" w:rsidP="00AB1C26">
            <w:pPr>
              <w:rPr>
                <w:snapToGrid w:val="0"/>
              </w:rPr>
            </w:pPr>
            <w:r>
              <w:rPr>
                <w:snapToGrid w:val="0"/>
              </w:rPr>
              <w:t>Consolato Onorario</w:t>
            </w:r>
          </w:p>
        </w:tc>
      </w:tr>
      <w:tr w:rsidR="00C31159" w14:paraId="3B942EB8" w14:textId="77777777">
        <w:tc>
          <w:tcPr>
            <w:tcW w:w="1843" w:type="dxa"/>
            <w:tcBorders>
              <w:right w:val="single" w:sz="4" w:space="0" w:color="auto"/>
            </w:tcBorders>
            <w:vAlign w:val="center"/>
          </w:tcPr>
          <w:p w14:paraId="4AFA1AC0" w14:textId="77777777" w:rsidR="00C31159" w:rsidRDefault="00C3115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E123F2" w14:textId="77777777" w:rsidR="00C31159" w:rsidRDefault="00C31159" w:rsidP="00AB1C26">
            <w:pPr>
              <w:rPr>
                <w:snapToGrid w:val="0"/>
              </w:rPr>
            </w:pPr>
            <w:r>
              <w:rPr>
                <w:snapToGrid w:val="0"/>
              </w:rPr>
              <w:t>Congo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32CDFD8" w14:textId="77777777" w:rsidR="00C31159" w:rsidRDefault="00C31159" w:rsidP="00AB1C26">
            <w:pPr>
              <w:rPr>
                <w:snapToGrid w:val="0"/>
              </w:rPr>
            </w:pPr>
            <w:r>
              <w:rPr>
                <w:snapToGrid w:val="0"/>
              </w:rPr>
              <w:t>Consolato Onorario</w:t>
            </w:r>
          </w:p>
        </w:tc>
      </w:tr>
      <w:tr w:rsidR="00A45847" w14:paraId="08082D35" w14:textId="77777777">
        <w:tc>
          <w:tcPr>
            <w:tcW w:w="1843" w:type="dxa"/>
            <w:tcBorders>
              <w:right w:val="single" w:sz="4" w:space="0" w:color="auto"/>
            </w:tcBorders>
            <w:vAlign w:val="center"/>
          </w:tcPr>
          <w:p w14:paraId="3ED12D19" w14:textId="77777777" w:rsidR="00A45847" w:rsidRDefault="00A4584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9BBF344" w14:textId="77777777" w:rsidR="00A45847" w:rsidRDefault="00A45847" w:rsidP="00AB1C26">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3A707A14" w14:textId="77777777" w:rsidR="00A45847" w:rsidRDefault="00A45847" w:rsidP="00AB1C26">
            <w:pPr>
              <w:rPr>
                <w:snapToGrid w:val="0"/>
              </w:rPr>
            </w:pPr>
            <w:r>
              <w:rPr>
                <w:snapToGrid w:val="0"/>
              </w:rPr>
              <w:t>Consolato Onorario</w:t>
            </w:r>
          </w:p>
        </w:tc>
      </w:tr>
      <w:tr w:rsidR="00471AD4" w14:paraId="2ACEEB13" w14:textId="77777777">
        <w:tc>
          <w:tcPr>
            <w:tcW w:w="1843" w:type="dxa"/>
            <w:tcBorders>
              <w:right w:val="single" w:sz="4" w:space="0" w:color="auto"/>
            </w:tcBorders>
            <w:vAlign w:val="center"/>
          </w:tcPr>
          <w:p w14:paraId="3CBAF8DC" w14:textId="77777777" w:rsidR="00471AD4" w:rsidRDefault="00471AD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E9E902" w14:textId="77777777" w:rsidR="00471AD4" w:rsidRDefault="00471AD4" w:rsidP="00AB1C26">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079CF0CF" w14:textId="77777777" w:rsidR="00471AD4" w:rsidRDefault="00471AD4" w:rsidP="00AB1C26">
            <w:pPr>
              <w:rPr>
                <w:snapToGrid w:val="0"/>
              </w:rPr>
            </w:pPr>
            <w:r>
              <w:rPr>
                <w:snapToGrid w:val="0"/>
              </w:rPr>
              <w:t>Consolato Onorario</w:t>
            </w:r>
          </w:p>
        </w:tc>
      </w:tr>
      <w:tr w:rsidR="00835ABC" w14:paraId="4B18CABE" w14:textId="77777777">
        <w:tc>
          <w:tcPr>
            <w:tcW w:w="1843" w:type="dxa"/>
            <w:tcBorders>
              <w:right w:val="single" w:sz="4" w:space="0" w:color="auto"/>
            </w:tcBorders>
            <w:vAlign w:val="center"/>
          </w:tcPr>
          <w:p w14:paraId="5F1D0261" w14:textId="77777777" w:rsidR="00835ABC" w:rsidRDefault="00835AB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F13234" w14:textId="77777777" w:rsidR="00835ABC" w:rsidRDefault="00835ABC" w:rsidP="00AB1C26">
            <w:pPr>
              <w:rPr>
                <w:snapToGrid w:val="0"/>
              </w:rPr>
            </w:pPr>
            <w:r>
              <w:rPr>
                <w:snapToGrid w:val="0"/>
              </w:rPr>
              <w:t xml:space="preserve">Croazia </w:t>
            </w:r>
          </w:p>
        </w:tc>
        <w:tc>
          <w:tcPr>
            <w:tcW w:w="4536" w:type="dxa"/>
            <w:tcBorders>
              <w:top w:val="single" w:sz="4" w:space="0" w:color="auto"/>
              <w:left w:val="single" w:sz="4" w:space="0" w:color="auto"/>
              <w:bottom w:val="single" w:sz="4" w:space="0" w:color="auto"/>
              <w:right w:val="single" w:sz="4" w:space="0" w:color="auto"/>
            </w:tcBorders>
            <w:vAlign w:val="center"/>
          </w:tcPr>
          <w:p w14:paraId="1E1FF578" w14:textId="77777777" w:rsidR="00835ABC" w:rsidRDefault="00835ABC" w:rsidP="00AB1C26">
            <w:pPr>
              <w:rPr>
                <w:snapToGrid w:val="0"/>
              </w:rPr>
            </w:pPr>
            <w:r>
              <w:rPr>
                <w:snapToGrid w:val="0"/>
              </w:rPr>
              <w:t>Consolato Onorario</w:t>
            </w:r>
          </w:p>
        </w:tc>
      </w:tr>
      <w:tr w:rsidR="004201EE" w14:paraId="513ECAC1" w14:textId="77777777">
        <w:tc>
          <w:tcPr>
            <w:tcW w:w="1843" w:type="dxa"/>
            <w:tcBorders>
              <w:right w:val="single" w:sz="4" w:space="0" w:color="auto"/>
            </w:tcBorders>
            <w:vAlign w:val="center"/>
          </w:tcPr>
          <w:p w14:paraId="1126C62D"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8D5616" w14:textId="77777777" w:rsidR="004201EE" w:rsidRDefault="004201EE"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242C4423" w14:textId="77777777" w:rsidR="004201EE" w:rsidRDefault="004201EE" w:rsidP="00AB1C26">
            <w:pPr>
              <w:rPr>
                <w:snapToGrid w:val="0"/>
              </w:rPr>
            </w:pPr>
            <w:r>
              <w:rPr>
                <w:snapToGrid w:val="0"/>
              </w:rPr>
              <w:t>Consolato Generale Onorario</w:t>
            </w:r>
          </w:p>
        </w:tc>
      </w:tr>
      <w:tr w:rsidR="001430B3" w14:paraId="42951FA4" w14:textId="77777777">
        <w:tc>
          <w:tcPr>
            <w:tcW w:w="1843" w:type="dxa"/>
            <w:tcBorders>
              <w:right w:val="single" w:sz="4" w:space="0" w:color="auto"/>
            </w:tcBorders>
            <w:vAlign w:val="center"/>
          </w:tcPr>
          <w:p w14:paraId="70F5385C" w14:textId="77777777" w:rsidR="001430B3" w:rsidRDefault="001430B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A8010FE" w14:textId="77777777" w:rsidR="001430B3" w:rsidRDefault="001430B3" w:rsidP="00B82E75">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6E18A594" w14:textId="77777777" w:rsidR="001430B3" w:rsidRDefault="001430B3" w:rsidP="00B82E75">
            <w:pPr>
              <w:rPr>
                <w:snapToGrid w:val="0"/>
              </w:rPr>
            </w:pPr>
            <w:r>
              <w:rPr>
                <w:snapToGrid w:val="0"/>
              </w:rPr>
              <w:t>Consolato Generale</w:t>
            </w:r>
          </w:p>
        </w:tc>
      </w:tr>
      <w:tr w:rsidR="004201EE" w14:paraId="5235B13A" w14:textId="77777777">
        <w:tc>
          <w:tcPr>
            <w:tcW w:w="1843" w:type="dxa"/>
            <w:tcBorders>
              <w:right w:val="single" w:sz="4" w:space="0" w:color="auto"/>
            </w:tcBorders>
            <w:vAlign w:val="center"/>
          </w:tcPr>
          <w:p w14:paraId="6DEBC099"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48AE9D" w14:textId="77777777" w:rsidR="004201EE" w:rsidRDefault="004201EE" w:rsidP="00AB1C26">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675F686B" w14:textId="77777777" w:rsidR="004201EE" w:rsidRDefault="004201EE" w:rsidP="009C546A">
            <w:pPr>
              <w:rPr>
                <w:snapToGrid w:val="0"/>
              </w:rPr>
            </w:pPr>
            <w:r>
              <w:rPr>
                <w:snapToGrid w:val="0"/>
              </w:rPr>
              <w:t>Consolato</w:t>
            </w:r>
            <w:r w:rsidR="00646F49">
              <w:rPr>
                <w:snapToGrid w:val="0"/>
              </w:rPr>
              <w:t xml:space="preserve"> Generale</w:t>
            </w:r>
          </w:p>
        </w:tc>
      </w:tr>
      <w:tr w:rsidR="004201EE" w14:paraId="583D1863" w14:textId="77777777">
        <w:tc>
          <w:tcPr>
            <w:tcW w:w="1843" w:type="dxa"/>
            <w:tcBorders>
              <w:right w:val="single" w:sz="4" w:space="0" w:color="auto"/>
            </w:tcBorders>
            <w:vAlign w:val="center"/>
          </w:tcPr>
          <w:p w14:paraId="70DCEE89"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B7F042" w14:textId="77777777" w:rsidR="004201EE" w:rsidRDefault="004201EE" w:rsidP="00AB1C26">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398902CC" w14:textId="77777777" w:rsidR="004201EE" w:rsidRDefault="004201EE" w:rsidP="00AB1C26">
            <w:pPr>
              <w:rPr>
                <w:snapToGrid w:val="0"/>
              </w:rPr>
            </w:pPr>
            <w:r>
              <w:rPr>
                <w:snapToGrid w:val="0"/>
              </w:rPr>
              <w:t>Consolato Onorario</w:t>
            </w:r>
          </w:p>
        </w:tc>
      </w:tr>
      <w:tr w:rsidR="004201EE" w14:paraId="14ACC94D" w14:textId="77777777">
        <w:tc>
          <w:tcPr>
            <w:tcW w:w="1843" w:type="dxa"/>
            <w:tcBorders>
              <w:right w:val="single" w:sz="4" w:space="0" w:color="auto"/>
            </w:tcBorders>
            <w:vAlign w:val="center"/>
          </w:tcPr>
          <w:p w14:paraId="3ADD645C"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5FE175" w14:textId="77777777" w:rsidR="004201EE" w:rsidRDefault="004201EE" w:rsidP="00AB1C26">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2B591CA6" w14:textId="77777777" w:rsidR="004201EE" w:rsidRDefault="004201EE" w:rsidP="00AB1C26">
            <w:pPr>
              <w:rPr>
                <w:snapToGrid w:val="0"/>
              </w:rPr>
            </w:pPr>
            <w:r>
              <w:rPr>
                <w:snapToGrid w:val="0"/>
              </w:rPr>
              <w:t>Consolato Onorario</w:t>
            </w:r>
          </w:p>
        </w:tc>
      </w:tr>
      <w:tr w:rsidR="00DB3B8F" w14:paraId="695130D7" w14:textId="77777777">
        <w:tc>
          <w:tcPr>
            <w:tcW w:w="1843" w:type="dxa"/>
            <w:tcBorders>
              <w:right w:val="single" w:sz="4" w:space="0" w:color="auto"/>
            </w:tcBorders>
            <w:vAlign w:val="center"/>
          </w:tcPr>
          <w:p w14:paraId="43B33CE7" w14:textId="77777777" w:rsidR="00DB3B8F" w:rsidRDefault="00DB3B8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345105" w14:textId="77777777" w:rsidR="00DB3B8F" w:rsidRDefault="00DB3B8F" w:rsidP="00AB1C26">
            <w:pPr>
              <w:rPr>
                <w:snapToGrid w:val="0"/>
              </w:rPr>
            </w:pPr>
            <w:r>
              <w:rPr>
                <w:snapToGrid w:val="0"/>
              </w:rPr>
              <w:t>Etiopia</w:t>
            </w:r>
          </w:p>
        </w:tc>
        <w:tc>
          <w:tcPr>
            <w:tcW w:w="4536" w:type="dxa"/>
            <w:tcBorders>
              <w:top w:val="single" w:sz="4" w:space="0" w:color="auto"/>
              <w:left w:val="single" w:sz="4" w:space="0" w:color="auto"/>
              <w:bottom w:val="single" w:sz="4" w:space="0" w:color="auto"/>
              <w:right w:val="single" w:sz="4" w:space="0" w:color="auto"/>
            </w:tcBorders>
            <w:vAlign w:val="center"/>
          </w:tcPr>
          <w:p w14:paraId="48150442" w14:textId="77777777" w:rsidR="00DB3B8F" w:rsidRDefault="00DB3B8F" w:rsidP="00AB1C26">
            <w:pPr>
              <w:rPr>
                <w:snapToGrid w:val="0"/>
              </w:rPr>
            </w:pPr>
            <w:r>
              <w:rPr>
                <w:snapToGrid w:val="0"/>
              </w:rPr>
              <w:t>Consolato Onorario</w:t>
            </w:r>
          </w:p>
        </w:tc>
      </w:tr>
      <w:tr w:rsidR="004201EE" w14:paraId="2B1E2188" w14:textId="77777777">
        <w:tc>
          <w:tcPr>
            <w:tcW w:w="1843" w:type="dxa"/>
            <w:tcBorders>
              <w:right w:val="single" w:sz="4" w:space="0" w:color="auto"/>
            </w:tcBorders>
            <w:vAlign w:val="center"/>
          </w:tcPr>
          <w:p w14:paraId="6ACB9247"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B79665" w14:textId="77777777" w:rsidR="004201EE" w:rsidRDefault="004201EE" w:rsidP="00AB1C26">
            <w:pPr>
              <w:rPr>
                <w:snapToGrid w:val="0"/>
              </w:rPr>
            </w:pPr>
            <w:r>
              <w:rPr>
                <w:snapToGrid w:val="0"/>
              </w:rPr>
              <w:t>Finlandia</w:t>
            </w:r>
          </w:p>
        </w:tc>
        <w:tc>
          <w:tcPr>
            <w:tcW w:w="4536" w:type="dxa"/>
            <w:tcBorders>
              <w:top w:val="single" w:sz="4" w:space="0" w:color="auto"/>
              <w:left w:val="single" w:sz="4" w:space="0" w:color="auto"/>
              <w:bottom w:val="single" w:sz="4" w:space="0" w:color="auto"/>
              <w:right w:val="single" w:sz="4" w:space="0" w:color="auto"/>
            </w:tcBorders>
            <w:vAlign w:val="center"/>
          </w:tcPr>
          <w:p w14:paraId="04116A0D" w14:textId="77777777" w:rsidR="004201EE" w:rsidRDefault="004201EE" w:rsidP="00AB1C26">
            <w:pPr>
              <w:rPr>
                <w:snapToGrid w:val="0"/>
              </w:rPr>
            </w:pPr>
            <w:r>
              <w:rPr>
                <w:snapToGrid w:val="0"/>
              </w:rPr>
              <w:t>Consolato Onorario</w:t>
            </w:r>
          </w:p>
        </w:tc>
      </w:tr>
      <w:tr w:rsidR="00764DE0" w14:paraId="1014C57F" w14:textId="77777777">
        <w:tc>
          <w:tcPr>
            <w:tcW w:w="1843" w:type="dxa"/>
            <w:tcBorders>
              <w:right w:val="single" w:sz="4" w:space="0" w:color="auto"/>
            </w:tcBorders>
            <w:vAlign w:val="center"/>
          </w:tcPr>
          <w:p w14:paraId="3DF929B6" w14:textId="77777777" w:rsidR="00764DE0" w:rsidRDefault="00764DE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C1F3A6" w14:textId="77777777" w:rsidR="00764DE0" w:rsidRDefault="00764DE0" w:rsidP="00715B48">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1DACFA8D" w14:textId="77777777" w:rsidR="00764DE0" w:rsidRDefault="00764DE0" w:rsidP="00715B48">
            <w:pPr>
              <w:rPr>
                <w:snapToGrid w:val="0"/>
              </w:rPr>
            </w:pPr>
            <w:r>
              <w:rPr>
                <w:snapToGrid w:val="0"/>
              </w:rPr>
              <w:t>Consolato Onorario</w:t>
            </w:r>
          </w:p>
        </w:tc>
      </w:tr>
      <w:tr w:rsidR="00C619CA" w14:paraId="2C5C307E" w14:textId="77777777">
        <w:tc>
          <w:tcPr>
            <w:tcW w:w="1843" w:type="dxa"/>
            <w:tcBorders>
              <w:right w:val="single" w:sz="4" w:space="0" w:color="auto"/>
            </w:tcBorders>
            <w:vAlign w:val="center"/>
          </w:tcPr>
          <w:p w14:paraId="07E95D8D" w14:textId="77777777" w:rsidR="00C619CA" w:rsidRDefault="00C619C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B6977B" w14:textId="77777777" w:rsidR="00C619CA" w:rsidRDefault="00C619CA" w:rsidP="008B5BFC">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5DDE186F" w14:textId="77777777" w:rsidR="00C619CA" w:rsidRDefault="00C619CA" w:rsidP="008B5BFC">
            <w:pPr>
              <w:rPr>
                <w:snapToGrid w:val="0"/>
              </w:rPr>
            </w:pPr>
            <w:r>
              <w:rPr>
                <w:snapToGrid w:val="0"/>
              </w:rPr>
              <w:t>Consolato Onorario</w:t>
            </w:r>
          </w:p>
        </w:tc>
      </w:tr>
      <w:tr w:rsidR="007C23F5" w14:paraId="360E91E8" w14:textId="77777777" w:rsidTr="00580995">
        <w:tc>
          <w:tcPr>
            <w:tcW w:w="1843" w:type="dxa"/>
            <w:tcBorders>
              <w:right w:val="single" w:sz="4" w:space="0" w:color="auto"/>
            </w:tcBorders>
            <w:vAlign w:val="center"/>
          </w:tcPr>
          <w:p w14:paraId="67BD2744"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983F35" w14:textId="77777777" w:rsidR="007C23F5" w:rsidRDefault="007C23F5" w:rsidP="00580995">
            <w:pPr>
              <w:rPr>
                <w:snapToGrid w:val="0"/>
              </w:rPr>
            </w:pPr>
            <w:r>
              <w:rPr>
                <w:snapToGrid w:val="0"/>
              </w:rPr>
              <w:t xml:space="preserve">Gran Bretagna </w:t>
            </w:r>
          </w:p>
        </w:tc>
        <w:tc>
          <w:tcPr>
            <w:tcW w:w="4536" w:type="dxa"/>
            <w:tcBorders>
              <w:top w:val="single" w:sz="4" w:space="0" w:color="auto"/>
              <w:left w:val="single" w:sz="4" w:space="0" w:color="auto"/>
              <w:bottom w:val="single" w:sz="4" w:space="0" w:color="auto"/>
              <w:right w:val="single" w:sz="4" w:space="0" w:color="auto"/>
            </w:tcBorders>
            <w:vAlign w:val="center"/>
          </w:tcPr>
          <w:p w14:paraId="11BDB67D" w14:textId="77777777" w:rsidR="007C23F5" w:rsidRDefault="007C23F5" w:rsidP="00580995">
            <w:pPr>
              <w:rPr>
                <w:snapToGrid w:val="0"/>
              </w:rPr>
            </w:pPr>
            <w:r>
              <w:rPr>
                <w:snapToGrid w:val="0"/>
              </w:rPr>
              <w:t>Consolato Onorario</w:t>
            </w:r>
          </w:p>
        </w:tc>
      </w:tr>
      <w:tr w:rsidR="007C23F5" w14:paraId="2EDD06D2" w14:textId="77777777" w:rsidTr="00580995">
        <w:tc>
          <w:tcPr>
            <w:tcW w:w="1843" w:type="dxa"/>
            <w:tcBorders>
              <w:right w:val="single" w:sz="4" w:space="0" w:color="auto"/>
            </w:tcBorders>
            <w:vAlign w:val="center"/>
          </w:tcPr>
          <w:p w14:paraId="68004978"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0F78C7" w14:textId="77777777" w:rsidR="007C23F5" w:rsidRDefault="007C23F5" w:rsidP="00580995">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6299519E" w14:textId="77777777" w:rsidR="007C23F5" w:rsidRDefault="007C23F5" w:rsidP="00580995">
            <w:pPr>
              <w:rPr>
                <w:snapToGrid w:val="0"/>
              </w:rPr>
            </w:pPr>
            <w:r>
              <w:rPr>
                <w:snapToGrid w:val="0"/>
              </w:rPr>
              <w:t>Consolato Onorario</w:t>
            </w:r>
          </w:p>
        </w:tc>
      </w:tr>
      <w:tr w:rsidR="007C23F5" w14:paraId="12EFC2E2" w14:textId="77777777" w:rsidTr="00580995">
        <w:tc>
          <w:tcPr>
            <w:tcW w:w="1843" w:type="dxa"/>
            <w:tcBorders>
              <w:right w:val="single" w:sz="4" w:space="0" w:color="auto"/>
            </w:tcBorders>
            <w:vAlign w:val="center"/>
          </w:tcPr>
          <w:p w14:paraId="705B79C2"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05AEEA8" w14:textId="77777777" w:rsidR="007C23F5" w:rsidRDefault="007C23F5" w:rsidP="00580995">
            <w:pPr>
              <w:rPr>
                <w:snapToGrid w:val="0"/>
              </w:rPr>
            </w:pPr>
            <w:r>
              <w:rPr>
                <w:snapToGrid w:val="0"/>
              </w:rPr>
              <w:t>Indonesia</w:t>
            </w:r>
          </w:p>
        </w:tc>
        <w:tc>
          <w:tcPr>
            <w:tcW w:w="4536" w:type="dxa"/>
            <w:tcBorders>
              <w:top w:val="single" w:sz="4" w:space="0" w:color="auto"/>
              <w:left w:val="single" w:sz="4" w:space="0" w:color="auto"/>
              <w:bottom w:val="single" w:sz="4" w:space="0" w:color="auto"/>
              <w:right w:val="single" w:sz="4" w:space="0" w:color="auto"/>
            </w:tcBorders>
            <w:vAlign w:val="center"/>
          </w:tcPr>
          <w:p w14:paraId="3B825B27" w14:textId="77777777" w:rsidR="007C23F5" w:rsidRDefault="007C23F5" w:rsidP="00580995">
            <w:pPr>
              <w:rPr>
                <w:snapToGrid w:val="0"/>
              </w:rPr>
            </w:pPr>
            <w:r>
              <w:rPr>
                <w:snapToGrid w:val="0"/>
              </w:rPr>
              <w:t>Consolato Onorario</w:t>
            </w:r>
          </w:p>
        </w:tc>
      </w:tr>
      <w:tr w:rsidR="007C23F5" w14:paraId="7CE9DE7C" w14:textId="77777777" w:rsidTr="00580995">
        <w:tc>
          <w:tcPr>
            <w:tcW w:w="1843" w:type="dxa"/>
            <w:tcBorders>
              <w:right w:val="single" w:sz="4" w:space="0" w:color="auto"/>
            </w:tcBorders>
            <w:vAlign w:val="center"/>
          </w:tcPr>
          <w:p w14:paraId="1314268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17CFE2" w14:textId="77777777" w:rsidR="007C23F5" w:rsidRDefault="007C23F5" w:rsidP="00580995">
            <w:pPr>
              <w:rPr>
                <w:snapToGrid w:val="0"/>
              </w:rPr>
            </w:pPr>
            <w:r>
              <w:rPr>
                <w:snapToGrid w:val="0"/>
              </w:rPr>
              <w:t>Islanda</w:t>
            </w:r>
          </w:p>
        </w:tc>
        <w:tc>
          <w:tcPr>
            <w:tcW w:w="4536" w:type="dxa"/>
            <w:tcBorders>
              <w:top w:val="single" w:sz="4" w:space="0" w:color="auto"/>
              <w:left w:val="single" w:sz="4" w:space="0" w:color="auto"/>
              <w:bottom w:val="single" w:sz="4" w:space="0" w:color="auto"/>
              <w:right w:val="single" w:sz="4" w:space="0" w:color="auto"/>
            </w:tcBorders>
            <w:vAlign w:val="center"/>
          </w:tcPr>
          <w:p w14:paraId="378ED0B7" w14:textId="77777777" w:rsidR="007C23F5" w:rsidRDefault="007C23F5" w:rsidP="00580995">
            <w:pPr>
              <w:rPr>
                <w:snapToGrid w:val="0"/>
              </w:rPr>
            </w:pPr>
            <w:r>
              <w:rPr>
                <w:snapToGrid w:val="0"/>
              </w:rPr>
              <w:t xml:space="preserve">Consolato Generale Onorario </w:t>
            </w:r>
          </w:p>
        </w:tc>
      </w:tr>
      <w:tr w:rsidR="007C23F5" w14:paraId="147962C2" w14:textId="77777777" w:rsidTr="00580995">
        <w:tc>
          <w:tcPr>
            <w:tcW w:w="1843" w:type="dxa"/>
            <w:tcBorders>
              <w:right w:val="single" w:sz="4" w:space="0" w:color="auto"/>
            </w:tcBorders>
            <w:vAlign w:val="center"/>
          </w:tcPr>
          <w:p w14:paraId="33092B5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D1736B" w14:textId="77777777" w:rsidR="007C23F5" w:rsidRDefault="007C23F5" w:rsidP="00580995">
            <w:pPr>
              <w:rPr>
                <w:snapToGrid w:val="0"/>
              </w:rPr>
            </w:pPr>
            <w:r>
              <w:rPr>
                <w:snapToGrid w:val="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5B45812C" w14:textId="77777777" w:rsidR="007C23F5" w:rsidRDefault="007C23F5" w:rsidP="00580995">
            <w:pPr>
              <w:rPr>
                <w:snapToGrid w:val="0"/>
              </w:rPr>
            </w:pPr>
            <w:r>
              <w:rPr>
                <w:snapToGrid w:val="0"/>
              </w:rPr>
              <w:t>Consolato Onorario</w:t>
            </w:r>
          </w:p>
        </w:tc>
      </w:tr>
      <w:tr w:rsidR="007C23F5" w14:paraId="09988471" w14:textId="77777777" w:rsidTr="00580995">
        <w:tc>
          <w:tcPr>
            <w:tcW w:w="1843" w:type="dxa"/>
            <w:tcBorders>
              <w:right w:val="single" w:sz="4" w:space="0" w:color="auto"/>
            </w:tcBorders>
            <w:vAlign w:val="center"/>
          </w:tcPr>
          <w:p w14:paraId="0FCE7AE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4EB6C0" w14:textId="77777777" w:rsidR="007C23F5" w:rsidRDefault="007C23F5" w:rsidP="00580995">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09C5F018" w14:textId="77777777" w:rsidR="007C23F5" w:rsidRDefault="007C23F5" w:rsidP="00580995">
            <w:pPr>
              <w:rPr>
                <w:snapToGrid w:val="0"/>
              </w:rPr>
            </w:pPr>
            <w:r>
              <w:rPr>
                <w:snapToGrid w:val="0"/>
              </w:rPr>
              <w:t>Consolato Onorario</w:t>
            </w:r>
          </w:p>
        </w:tc>
      </w:tr>
      <w:tr w:rsidR="007C23F5" w14:paraId="78265C41" w14:textId="77777777" w:rsidTr="00580995">
        <w:tc>
          <w:tcPr>
            <w:tcW w:w="1843" w:type="dxa"/>
            <w:tcBorders>
              <w:right w:val="single" w:sz="4" w:space="0" w:color="auto"/>
            </w:tcBorders>
            <w:vAlign w:val="center"/>
          </w:tcPr>
          <w:p w14:paraId="3B1D8D9C"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CE7A1A" w14:textId="77777777" w:rsidR="007C23F5" w:rsidRDefault="007C23F5" w:rsidP="00580995">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472F2EE2" w14:textId="77777777" w:rsidR="007C23F5" w:rsidRDefault="007C23F5" w:rsidP="00580995">
            <w:pPr>
              <w:rPr>
                <w:snapToGrid w:val="0"/>
              </w:rPr>
            </w:pPr>
            <w:r>
              <w:rPr>
                <w:snapToGrid w:val="0"/>
              </w:rPr>
              <w:t>Consolato Onorario</w:t>
            </w:r>
          </w:p>
        </w:tc>
      </w:tr>
      <w:tr w:rsidR="007C23F5" w14:paraId="3CD93005" w14:textId="77777777" w:rsidTr="00580995">
        <w:tc>
          <w:tcPr>
            <w:tcW w:w="1843" w:type="dxa"/>
            <w:tcBorders>
              <w:right w:val="single" w:sz="4" w:space="0" w:color="auto"/>
            </w:tcBorders>
            <w:vAlign w:val="center"/>
          </w:tcPr>
          <w:p w14:paraId="72AE26B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112E0D" w14:textId="77777777" w:rsidR="007C23F5" w:rsidRDefault="007C23F5" w:rsidP="0058099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4207946" w14:textId="77777777" w:rsidR="007C23F5" w:rsidRDefault="007C23F5" w:rsidP="00580995">
            <w:pPr>
              <w:rPr>
                <w:snapToGrid w:val="0"/>
              </w:rPr>
            </w:pPr>
            <w:r>
              <w:rPr>
                <w:snapToGrid w:val="0"/>
              </w:rPr>
              <w:t>Consolato Onorario</w:t>
            </w:r>
          </w:p>
        </w:tc>
      </w:tr>
      <w:tr w:rsidR="007C23F5" w14:paraId="1BAE2BEC" w14:textId="77777777" w:rsidTr="00580995">
        <w:tc>
          <w:tcPr>
            <w:tcW w:w="1843" w:type="dxa"/>
            <w:tcBorders>
              <w:right w:val="single" w:sz="4" w:space="0" w:color="auto"/>
            </w:tcBorders>
            <w:vAlign w:val="center"/>
          </w:tcPr>
          <w:p w14:paraId="7314157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896F45" w14:textId="77777777" w:rsidR="007C23F5" w:rsidRDefault="007C23F5" w:rsidP="00580995">
            <w:pPr>
              <w:rPr>
                <w:snapToGrid w:val="0"/>
              </w:rPr>
            </w:pPr>
            <w:r>
              <w:rPr>
                <w:snapToGrid w:val="0"/>
              </w:rPr>
              <w:t>Lussemburgo</w:t>
            </w:r>
          </w:p>
        </w:tc>
        <w:tc>
          <w:tcPr>
            <w:tcW w:w="4536" w:type="dxa"/>
            <w:tcBorders>
              <w:top w:val="single" w:sz="4" w:space="0" w:color="auto"/>
              <w:left w:val="single" w:sz="4" w:space="0" w:color="auto"/>
              <w:bottom w:val="single" w:sz="4" w:space="0" w:color="auto"/>
              <w:right w:val="single" w:sz="4" w:space="0" w:color="auto"/>
            </w:tcBorders>
            <w:vAlign w:val="center"/>
          </w:tcPr>
          <w:p w14:paraId="077E8482" w14:textId="77777777" w:rsidR="007C23F5" w:rsidRDefault="007C23F5" w:rsidP="00580995">
            <w:pPr>
              <w:rPr>
                <w:snapToGrid w:val="0"/>
              </w:rPr>
            </w:pPr>
            <w:r>
              <w:rPr>
                <w:snapToGrid w:val="0"/>
              </w:rPr>
              <w:t>Consolato Onorario</w:t>
            </w:r>
          </w:p>
        </w:tc>
      </w:tr>
      <w:tr w:rsidR="007C23F5" w14:paraId="093C8A0B" w14:textId="77777777" w:rsidTr="00580995">
        <w:tc>
          <w:tcPr>
            <w:tcW w:w="1843" w:type="dxa"/>
            <w:tcBorders>
              <w:right w:val="single" w:sz="4" w:space="0" w:color="auto"/>
            </w:tcBorders>
            <w:vAlign w:val="center"/>
          </w:tcPr>
          <w:p w14:paraId="03D7B529"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4D90C2" w14:textId="77777777" w:rsidR="007C23F5" w:rsidRDefault="007C23F5" w:rsidP="00580995">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0BB7120F" w14:textId="77777777" w:rsidR="007C23F5" w:rsidRDefault="007C23F5" w:rsidP="00580995">
            <w:pPr>
              <w:rPr>
                <w:snapToGrid w:val="0"/>
              </w:rPr>
            </w:pPr>
            <w:r>
              <w:rPr>
                <w:snapToGrid w:val="0"/>
              </w:rPr>
              <w:t>Consolato Onorario</w:t>
            </w:r>
          </w:p>
        </w:tc>
      </w:tr>
      <w:tr w:rsidR="007C23F5" w14:paraId="550CE0D6" w14:textId="77777777" w:rsidTr="00580995">
        <w:tc>
          <w:tcPr>
            <w:tcW w:w="1843" w:type="dxa"/>
            <w:tcBorders>
              <w:right w:val="single" w:sz="4" w:space="0" w:color="auto"/>
            </w:tcBorders>
            <w:vAlign w:val="center"/>
          </w:tcPr>
          <w:p w14:paraId="72886B22"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82FED2" w14:textId="77777777" w:rsidR="007C23F5" w:rsidRDefault="007C23F5" w:rsidP="00580995">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1A76A7B7" w14:textId="77777777" w:rsidR="007C23F5" w:rsidRDefault="007C23F5" w:rsidP="00580995">
            <w:pPr>
              <w:rPr>
                <w:snapToGrid w:val="0"/>
              </w:rPr>
            </w:pPr>
            <w:r>
              <w:rPr>
                <w:snapToGrid w:val="0"/>
              </w:rPr>
              <w:t>Consolato Onorario</w:t>
            </w:r>
          </w:p>
        </w:tc>
      </w:tr>
      <w:tr w:rsidR="007C23F5" w14:paraId="16043B78" w14:textId="77777777" w:rsidTr="00580995">
        <w:tc>
          <w:tcPr>
            <w:tcW w:w="1843" w:type="dxa"/>
            <w:tcBorders>
              <w:right w:val="single" w:sz="4" w:space="0" w:color="auto"/>
            </w:tcBorders>
            <w:vAlign w:val="center"/>
          </w:tcPr>
          <w:p w14:paraId="6A1A44E9"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D29050" w14:textId="77777777" w:rsidR="007C23F5" w:rsidRDefault="007C23F5" w:rsidP="0058099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04F71599" w14:textId="77777777" w:rsidR="007C23F5" w:rsidRDefault="007C23F5" w:rsidP="00580995">
            <w:pPr>
              <w:rPr>
                <w:snapToGrid w:val="0"/>
              </w:rPr>
            </w:pPr>
            <w:r>
              <w:rPr>
                <w:snapToGrid w:val="0"/>
              </w:rPr>
              <w:t>Consolato Generale Onorario</w:t>
            </w:r>
          </w:p>
        </w:tc>
      </w:tr>
    </w:tbl>
    <w:p w14:paraId="3B6A1681" w14:textId="77777777" w:rsidR="00A1377D" w:rsidRDefault="00A1377D" w:rsidP="00452883">
      <w:pPr>
        <w:jc w:val="right"/>
        <w:rPr>
          <w:b/>
          <w:bCs/>
          <w:sz w:val="16"/>
        </w:rPr>
      </w:pPr>
    </w:p>
    <w:p w14:paraId="1BFFAC0D" w14:textId="77777777" w:rsidR="005514D9" w:rsidRDefault="005514D9" w:rsidP="00452883">
      <w:pPr>
        <w:jc w:val="right"/>
        <w:rPr>
          <w:b/>
          <w:bCs/>
          <w:sz w:val="16"/>
        </w:rPr>
      </w:pPr>
    </w:p>
    <w:p w14:paraId="3A783D79" w14:textId="77777777" w:rsidR="00452883" w:rsidRDefault="00452883" w:rsidP="00452883">
      <w:pPr>
        <w:jc w:val="right"/>
        <w:rPr>
          <w:b/>
          <w:bCs/>
          <w:sz w:val="16"/>
        </w:rPr>
      </w:pPr>
      <w:r w:rsidRPr="00452883">
        <w:rPr>
          <w:b/>
          <w:bCs/>
          <w:sz w:val="16"/>
        </w:rPr>
        <w:t>CITTA UFFICI SEDI CONSOLARI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1377D" w14:paraId="46BCF9A6" w14:textId="77777777" w:rsidTr="00A1377D">
        <w:tc>
          <w:tcPr>
            <w:tcW w:w="1843" w:type="dxa"/>
            <w:tcBorders>
              <w:right w:val="single" w:sz="4" w:space="0" w:color="auto"/>
            </w:tcBorders>
            <w:vAlign w:val="center"/>
          </w:tcPr>
          <w:p w14:paraId="31DB2120"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929E1E" w14:textId="77777777" w:rsidR="00A1377D" w:rsidRDefault="00A1377D" w:rsidP="00AF0F84">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19C8C868" w14:textId="77777777" w:rsidR="00A1377D" w:rsidRDefault="00A1377D" w:rsidP="00AF0F84">
            <w:pPr>
              <w:rPr>
                <w:snapToGrid w:val="0"/>
              </w:rPr>
            </w:pPr>
            <w:r>
              <w:rPr>
                <w:snapToGrid w:val="0"/>
              </w:rPr>
              <w:t>Consolato Onorario</w:t>
            </w:r>
          </w:p>
        </w:tc>
      </w:tr>
      <w:tr w:rsidR="00A1377D" w14:paraId="45450CE8" w14:textId="77777777" w:rsidTr="00A1377D">
        <w:tc>
          <w:tcPr>
            <w:tcW w:w="1843" w:type="dxa"/>
            <w:tcBorders>
              <w:right w:val="single" w:sz="4" w:space="0" w:color="auto"/>
            </w:tcBorders>
            <w:vAlign w:val="center"/>
          </w:tcPr>
          <w:p w14:paraId="5AC2342A"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580772" w14:textId="77777777" w:rsidR="00A1377D" w:rsidRDefault="00A1377D" w:rsidP="00AF0F84">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3722989A" w14:textId="77777777" w:rsidR="00A1377D" w:rsidRDefault="00A1377D" w:rsidP="00AF0F84">
            <w:pPr>
              <w:rPr>
                <w:snapToGrid w:val="0"/>
              </w:rPr>
            </w:pPr>
            <w:r>
              <w:rPr>
                <w:snapToGrid w:val="0"/>
              </w:rPr>
              <w:t>Consolato Onorario</w:t>
            </w:r>
          </w:p>
        </w:tc>
      </w:tr>
      <w:tr w:rsidR="00A1377D" w14:paraId="5D04B84A" w14:textId="77777777" w:rsidTr="00A1377D">
        <w:tc>
          <w:tcPr>
            <w:tcW w:w="1843" w:type="dxa"/>
            <w:tcBorders>
              <w:right w:val="single" w:sz="4" w:space="0" w:color="auto"/>
            </w:tcBorders>
            <w:vAlign w:val="center"/>
          </w:tcPr>
          <w:p w14:paraId="050D0CA2"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AA48FD" w14:textId="77777777" w:rsidR="00A1377D" w:rsidRDefault="00A1377D" w:rsidP="00AF0F84">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7FBEFD34" w14:textId="77777777" w:rsidR="00A1377D" w:rsidRDefault="00A1377D" w:rsidP="00AF0F84">
            <w:pPr>
              <w:rPr>
                <w:snapToGrid w:val="0"/>
              </w:rPr>
            </w:pPr>
            <w:r>
              <w:rPr>
                <w:snapToGrid w:val="0"/>
              </w:rPr>
              <w:t>Consolato Generale</w:t>
            </w:r>
          </w:p>
        </w:tc>
      </w:tr>
      <w:tr w:rsidR="00A1377D" w14:paraId="3B1C6B29" w14:textId="77777777" w:rsidTr="00A1377D">
        <w:tc>
          <w:tcPr>
            <w:tcW w:w="1843" w:type="dxa"/>
            <w:tcBorders>
              <w:right w:val="single" w:sz="4" w:space="0" w:color="auto"/>
            </w:tcBorders>
            <w:vAlign w:val="center"/>
          </w:tcPr>
          <w:p w14:paraId="191EC73A"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CDB577" w14:textId="77777777" w:rsidR="00A1377D" w:rsidRDefault="00A1377D" w:rsidP="00AF0F84">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0AB77551" w14:textId="77777777" w:rsidR="00A1377D" w:rsidRDefault="00A1377D" w:rsidP="00AF0F84">
            <w:pPr>
              <w:rPr>
                <w:snapToGrid w:val="0"/>
              </w:rPr>
            </w:pPr>
            <w:r>
              <w:rPr>
                <w:snapToGrid w:val="0"/>
              </w:rPr>
              <w:t>Consolato Generale</w:t>
            </w:r>
          </w:p>
        </w:tc>
      </w:tr>
      <w:tr w:rsidR="00452883" w14:paraId="09AE3933" w14:textId="77777777" w:rsidTr="00382BF3">
        <w:tc>
          <w:tcPr>
            <w:tcW w:w="1843" w:type="dxa"/>
            <w:tcBorders>
              <w:right w:val="single" w:sz="4" w:space="0" w:color="auto"/>
            </w:tcBorders>
            <w:vAlign w:val="center"/>
          </w:tcPr>
          <w:p w14:paraId="4C47C95A"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9046A24" w14:textId="77777777" w:rsidR="00452883" w:rsidRDefault="00452883" w:rsidP="00382BF3">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3968EF39" w14:textId="77777777" w:rsidR="00452883" w:rsidRDefault="00452883" w:rsidP="00382BF3">
            <w:pPr>
              <w:rPr>
                <w:snapToGrid w:val="0"/>
              </w:rPr>
            </w:pPr>
            <w:r>
              <w:rPr>
                <w:snapToGrid w:val="0"/>
              </w:rPr>
              <w:t>Consolato Onorario</w:t>
            </w:r>
          </w:p>
        </w:tc>
      </w:tr>
      <w:tr w:rsidR="00452883" w14:paraId="093E5DFD" w14:textId="77777777" w:rsidTr="00382BF3">
        <w:tc>
          <w:tcPr>
            <w:tcW w:w="1843" w:type="dxa"/>
            <w:tcBorders>
              <w:right w:val="single" w:sz="4" w:space="0" w:color="auto"/>
            </w:tcBorders>
            <w:vAlign w:val="center"/>
          </w:tcPr>
          <w:p w14:paraId="7BD504AF"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6219F64" w14:textId="77777777" w:rsidR="00452883" w:rsidRDefault="00452883" w:rsidP="00382BF3">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42EC95DF" w14:textId="77777777" w:rsidR="00452883" w:rsidRDefault="00452883" w:rsidP="00382BF3">
            <w:pPr>
              <w:rPr>
                <w:snapToGrid w:val="0"/>
              </w:rPr>
            </w:pPr>
            <w:r>
              <w:rPr>
                <w:snapToGrid w:val="0"/>
              </w:rPr>
              <w:t>Consolato Onorario</w:t>
            </w:r>
          </w:p>
        </w:tc>
      </w:tr>
      <w:tr w:rsidR="00452883" w14:paraId="2787D5EF" w14:textId="77777777" w:rsidTr="00382BF3">
        <w:tc>
          <w:tcPr>
            <w:tcW w:w="1843" w:type="dxa"/>
            <w:tcBorders>
              <w:right w:val="single" w:sz="4" w:space="0" w:color="auto"/>
            </w:tcBorders>
            <w:vAlign w:val="center"/>
          </w:tcPr>
          <w:p w14:paraId="38A85B72"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C90885" w14:textId="77777777" w:rsidR="00452883" w:rsidRDefault="00452883" w:rsidP="00382BF3">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458A392" w14:textId="77777777" w:rsidR="00452883" w:rsidRDefault="00452883" w:rsidP="00382BF3">
            <w:pPr>
              <w:rPr>
                <w:snapToGrid w:val="0"/>
              </w:rPr>
            </w:pPr>
            <w:r>
              <w:rPr>
                <w:snapToGrid w:val="0"/>
              </w:rPr>
              <w:t>Consolato Generale Onorario</w:t>
            </w:r>
          </w:p>
        </w:tc>
      </w:tr>
      <w:tr w:rsidR="00452883" w14:paraId="34E881D4" w14:textId="77777777" w:rsidTr="00382BF3">
        <w:tc>
          <w:tcPr>
            <w:tcW w:w="1843" w:type="dxa"/>
            <w:tcBorders>
              <w:right w:val="single" w:sz="4" w:space="0" w:color="auto"/>
            </w:tcBorders>
            <w:vAlign w:val="center"/>
          </w:tcPr>
          <w:p w14:paraId="2126E6A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6B4A50" w14:textId="77777777" w:rsidR="00452883" w:rsidRDefault="00452883" w:rsidP="00382BF3">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6B0EE15C" w14:textId="77777777" w:rsidR="00452883" w:rsidRDefault="00452883" w:rsidP="00382BF3">
            <w:pPr>
              <w:rPr>
                <w:snapToGrid w:val="0"/>
              </w:rPr>
            </w:pPr>
            <w:r>
              <w:rPr>
                <w:snapToGrid w:val="0"/>
              </w:rPr>
              <w:t>Consolato Generale</w:t>
            </w:r>
          </w:p>
        </w:tc>
      </w:tr>
      <w:tr w:rsidR="00452883" w14:paraId="5F6B0FE9" w14:textId="77777777" w:rsidTr="00382BF3">
        <w:tc>
          <w:tcPr>
            <w:tcW w:w="1843" w:type="dxa"/>
            <w:tcBorders>
              <w:right w:val="single" w:sz="4" w:space="0" w:color="auto"/>
            </w:tcBorders>
            <w:vAlign w:val="center"/>
          </w:tcPr>
          <w:p w14:paraId="56C98226"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92C75F" w14:textId="77777777" w:rsidR="00452883" w:rsidRDefault="00452883" w:rsidP="00382BF3">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18F739A4" w14:textId="77777777" w:rsidR="00452883" w:rsidRDefault="00452883" w:rsidP="00382BF3">
            <w:pPr>
              <w:rPr>
                <w:snapToGrid w:val="0"/>
              </w:rPr>
            </w:pPr>
            <w:r>
              <w:rPr>
                <w:snapToGrid w:val="0"/>
              </w:rPr>
              <w:t>Consolato Onorario</w:t>
            </w:r>
          </w:p>
        </w:tc>
      </w:tr>
      <w:tr w:rsidR="00452883" w14:paraId="4754A8E9" w14:textId="77777777" w:rsidTr="00382BF3">
        <w:tc>
          <w:tcPr>
            <w:tcW w:w="1843" w:type="dxa"/>
            <w:tcBorders>
              <w:right w:val="single" w:sz="4" w:space="0" w:color="auto"/>
            </w:tcBorders>
            <w:vAlign w:val="center"/>
          </w:tcPr>
          <w:p w14:paraId="294E347D"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4066E4" w14:textId="77777777" w:rsidR="00452883" w:rsidRDefault="00452883" w:rsidP="00382BF3">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19B81D9C" w14:textId="77777777" w:rsidR="00452883" w:rsidRDefault="00452883" w:rsidP="00382BF3">
            <w:pPr>
              <w:rPr>
                <w:snapToGrid w:val="0"/>
              </w:rPr>
            </w:pPr>
            <w:r>
              <w:rPr>
                <w:snapToGrid w:val="0"/>
              </w:rPr>
              <w:t>Consolato Onorario</w:t>
            </w:r>
          </w:p>
        </w:tc>
      </w:tr>
      <w:tr w:rsidR="005E2325" w14:paraId="6274B5B3" w14:textId="77777777" w:rsidTr="00382BF3">
        <w:tc>
          <w:tcPr>
            <w:tcW w:w="1843" w:type="dxa"/>
            <w:tcBorders>
              <w:right w:val="single" w:sz="4" w:space="0" w:color="auto"/>
            </w:tcBorders>
            <w:vAlign w:val="center"/>
          </w:tcPr>
          <w:p w14:paraId="503A0F61" w14:textId="77777777" w:rsidR="005E2325" w:rsidRDefault="005E2325"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6CD6AD" w14:textId="7D7BE4A8" w:rsidR="005E2325" w:rsidRDefault="005E2325" w:rsidP="00382BF3">
            <w:pPr>
              <w:rPr>
                <w:snapToGrid w:val="0"/>
              </w:rPr>
            </w:pPr>
            <w:r>
              <w:rPr>
                <w:snapToGrid w:val="0"/>
              </w:rPr>
              <w:t>Slovacca Rep.</w:t>
            </w:r>
          </w:p>
        </w:tc>
        <w:tc>
          <w:tcPr>
            <w:tcW w:w="4536" w:type="dxa"/>
            <w:tcBorders>
              <w:top w:val="single" w:sz="4" w:space="0" w:color="auto"/>
              <w:left w:val="single" w:sz="4" w:space="0" w:color="auto"/>
              <w:bottom w:val="single" w:sz="4" w:space="0" w:color="auto"/>
              <w:right w:val="single" w:sz="4" w:space="0" w:color="auto"/>
            </w:tcBorders>
            <w:vAlign w:val="center"/>
          </w:tcPr>
          <w:p w14:paraId="10748DE8" w14:textId="18F6345A" w:rsidR="005E2325" w:rsidRDefault="005E2325" w:rsidP="00382BF3">
            <w:pPr>
              <w:rPr>
                <w:snapToGrid w:val="0"/>
              </w:rPr>
            </w:pPr>
            <w:r>
              <w:rPr>
                <w:snapToGrid w:val="0"/>
              </w:rPr>
              <w:t>Consolato Onorario</w:t>
            </w:r>
          </w:p>
        </w:tc>
      </w:tr>
      <w:tr w:rsidR="00452883" w14:paraId="4006F9BB" w14:textId="77777777" w:rsidTr="00382BF3">
        <w:tc>
          <w:tcPr>
            <w:tcW w:w="1843" w:type="dxa"/>
            <w:tcBorders>
              <w:right w:val="single" w:sz="4" w:space="0" w:color="auto"/>
            </w:tcBorders>
            <w:vAlign w:val="center"/>
          </w:tcPr>
          <w:p w14:paraId="15E0D82D"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D1EE8B" w14:textId="77777777" w:rsidR="00452883" w:rsidRDefault="00452883" w:rsidP="00382BF3">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29B92D2E" w14:textId="77777777" w:rsidR="00452883" w:rsidRDefault="00452883" w:rsidP="00382BF3">
            <w:pPr>
              <w:rPr>
                <w:snapToGrid w:val="0"/>
              </w:rPr>
            </w:pPr>
            <w:r>
              <w:rPr>
                <w:snapToGrid w:val="0"/>
              </w:rPr>
              <w:t>Consolato Onorario</w:t>
            </w:r>
          </w:p>
        </w:tc>
      </w:tr>
      <w:tr w:rsidR="00452883" w14:paraId="62A96EF3" w14:textId="77777777" w:rsidTr="00382BF3">
        <w:tc>
          <w:tcPr>
            <w:tcW w:w="1843" w:type="dxa"/>
            <w:tcBorders>
              <w:right w:val="single" w:sz="4" w:space="0" w:color="auto"/>
            </w:tcBorders>
            <w:vAlign w:val="center"/>
          </w:tcPr>
          <w:p w14:paraId="66A7415D"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838319" w14:textId="77777777" w:rsidR="00452883" w:rsidRDefault="00452883" w:rsidP="00382BF3">
            <w:pPr>
              <w:rPr>
                <w:snapToGrid w:val="0"/>
              </w:rPr>
            </w:pPr>
            <w:r>
              <w:rPr>
                <w:snapToGrid w:val="0"/>
              </w:rPr>
              <w:t>Stati Uniti d</w:t>
            </w:r>
            <w:r w:rsidR="00F65355">
              <w:rPr>
                <w:snapToGrid w:val="0"/>
              </w:rPr>
              <w:t>’</w:t>
            </w:r>
            <w:r>
              <w:rPr>
                <w:snapToGrid w:val="0"/>
              </w:rPr>
              <w:t>America</w:t>
            </w:r>
          </w:p>
        </w:tc>
        <w:tc>
          <w:tcPr>
            <w:tcW w:w="4536" w:type="dxa"/>
            <w:tcBorders>
              <w:top w:val="single" w:sz="4" w:space="0" w:color="auto"/>
              <w:left w:val="single" w:sz="4" w:space="0" w:color="auto"/>
              <w:bottom w:val="single" w:sz="4" w:space="0" w:color="auto"/>
              <w:right w:val="single" w:sz="4" w:space="0" w:color="auto"/>
            </w:tcBorders>
            <w:vAlign w:val="center"/>
          </w:tcPr>
          <w:p w14:paraId="054928A8" w14:textId="77777777" w:rsidR="00452883" w:rsidRDefault="00452883" w:rsidP="00382BF3">
            <w:pPr>
              <w:rPr>
                <w:snapToGrid w:val="0"/>
              </w:rPr>
            </w:pPr>
            <w:r>
              <w:rPr>
                <w:snapToGrid w:val="0"/>
              </w:rPr>
              <w:t>Agenzia Consolare Onoraria</w:t>
            </w:r>
          </w:p>
        </w:tc>
      </w:tr>
      <w:tr w:rsidR="00452883" w14:paraId="10F748B8" w14:textId="77777777" w:rsidTr="00382BF3">
        <w:tc>
          <w:tcPr>
            <w:tcW w:w="1843" w:type="dxa"/>
            <w:tcBorders>
              <w:right w:val="single" w:sz="4" w:space="0" w:color="auto"/>
            </w:tcBorders>
            <w:vAlign w:val="center"/>
          </w:tcPr>
          <w:p w14:paraId="191249C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A5278A" w14:textId="77777777" w:rsidR="00452883" w:rsidRDefault="00452883" w:rsidP="00382BF3">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73EAC793" w14:textId="77777777" w:rsidR="00452883" w:rsidRDefault="00452883" w:rsidP="00382BF3">
            <w:pPr>
              <w:rPr>
                <w:snapToGrid w:val="0"/>
              </w:rPr>
            </w:pPr>
            <w:r>
              <w:rPr>
                <w:snapToGrid w:val="0"/>
              </w:rPr>
              <w:t>Consolato Onorario</w:t>
            </w:r>
          </w:p>
        </w:tc>
      </w:tr>
      <w:tr w:rsidR="00452883" w14:paraId="3DBE1F7A" w14:textId="77777777" w:rsidTr="00382BF3">
        <w:tc>
          <w:tcPr>
            <w:tcW w:w="1843" w:type="dxa"/>
            <w:tcBorders>
              <w:right w:val="single" w:sz="4" w:space="0" w:color="auto"/>
            </w:tcBorders>
            <w:vAlign w:val="center"/>
          </w:tcPr>
          <w:p w14:paraId="79AD6720"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5A1DE1" w14:textId="77777777" w:rsidR="00452883" w:rsidRDefault="00452883" w:rsidP="00382BF3">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7838FFE6" w14:textId="77777777" w:rsidR="00452883" w:rsidRDefault="00452883" w:rsidP="00382BF3">
            <w:pPr>
              <w:rPr>
                <w:snapToGrid w:val="0"/>
              </w:rPr>
            </w:pPr>
            <w:r>
              <w:rPr>
                <w:snapToGrid w:val="0"/>
              </w:rPr>
              <w:t>Consolato Onorario</w:t>
            </w:r>
          </w:p>
        </w:tc>
      </w:tr>
      <w:tr w:rsidR="00452883" w14:paraId="16B9D5BC" w14:textId="77777777" w:rsidTr="00382BF3">
        <w:tc>
          <w:tcPr>
            <w:tcW w:w="1843" w:type="dxa"/>
            <w:tcBorders>
              <w:right w:val="single" w:sz="4" w:space="0" w:color="auto"/>
            </w:tcBorders>
            <w:vAlign w:val="center"/>
          </w:tcPr>
          <w:p w14:paraId="41CA6E2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F0980D" w14:textId="77777777" w:rsidR="00452883" w:rsidRDefault="00452883" w:rsidP="00382BF3">
            <w:pPr>
              <w:rPr>
                <w:snapToGrid w:val="0"/>
              </w:rPr>
            </w:pPr>
            <w:r>
              <w:rPr>
                <w:snapToGrid w:val="0"/>
              </w:rPr>
              <w:t xml:space="preserve">Thailandia </w:t>
            </w:r>
          </w:p>
        </w:tc>
        <w:tc>
          <w:tcPr>
            <w:tcW w:w="4536" w:type="dxa"/>
            <w:tcBorders>
              <w:top w:val="single" w:sz="4" w:space="0" w:color="auto"/>
              <w:left w:val="single" w:sz="4" w:space="0" w:color="auto"/>
              <w:bottom w:val="single" w:sz="4" w:space="0" w:color="auto"/>
              <w:right w:val="single" w:sz="4" w:space="0" w:color="auto"/>
            </w:tcBorders>
            <w:vAlign w:val="center"/>
          </w:tcPr>
          <w:p w14:paraId="6205E1F1" w14:textId="77777777" w:rsidR="00452883" w:rsidRDefault="00452883" w:rsidP="00382BF3">
            <w:pPr>
              <w:rPr>
                <w:snapToGrid w:val="0"/>
              </w:rPr>
            </w:pPr>
            <w:r>
              <w:rPr>
                <w:snapToGrid w:val="0"/>
              </w:rPr>
              <w:t>Consolato Generale Onorario</w:t>
            </w:r>
          </w:p>
        </w:tc>
      </w:tr>
      <w:tr w:rsidR="00452883" w14:paraId="09A0EF4A" w14:textId="77777777" w:rsidTr="00382BF3">
        <w:tc>
          <w:tcPr>
            <w:tcW w:w="1843" w:type="dxa"/>
            <w:tcBorders>
              <w:right w:val="single" w:sz="4" w:space="0" w:color="auto"/>
            </w:tcBorders>
            <w:vAlign w:val="center"/>
          </w:tcPr>
          <w:p w14:paraId="72495872"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2D314BD" w14:textId="77777777" w:rsidR="00452883" w:rsidRDefault="00452883" w:rsidP="00382BF3">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76CF4BEE" w14:textId="77777777" w:rsidR="00452883" w:rsidRDefault="00452883" w:rsidP="00382BF3">
            <w:pPr>
              <w:rPr>
                <w:snapToGrid w:val="0"/>
              </w:rPr>
            </w:pPr>
            <w:r>
              <w:rPr>
                <w:snapToGrid w:val="0"/>
              </w:rPr>
              <w:t xml:space="preserve">Consolato </w:t>
            </w:r>
          </w:p>
        </w:tc>
      </w:tr>
      <w:tr w:rsidR="00452883" w14:paraId="1DE60F9E" w14:textId="77777777" w:rsidTr="00382BF3">
        <w:tc>
          <w:tcPr>
            <w:tcW w:w="1843" w:type="dxa"/>
            <w:tcBorders>
              <w:right w:val="single" w:sz="4" w:space="0" w:color="auto"/>
            </w:tcBorders>
            <w:vAlign w:val="center"/>
          </w:tcPr>
          <w:p w14:paraId="7E089DC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9AE352" w14:textId="77777777" w:rsidR="00452883" w:rsidRDefault="00452883" w:rsidP="00382BF3">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700F8173" w14:textId="77777777" w:rsidR="00452883" w:rsidRDefault="00452883" w:rsidP="00382BF3">
            <w:pPr>
              <w:rPr>
                <w:snapToGrid w:val="0"/>
              </w:rPr>
            </w:pPr>
            <w:r>
              <w:rPr>
                <w:snapToGrid w:val="0"/>
              </w:rPr>
              <w:t>Consolato Generale Onorario</w:t>
            </w:r>
          </w:p>
        </w:tc>
      </w:tr>
      <w:tr w:rsidR="00452883" w14:paraId="0C2B27E6" w14:textId="77777777" w:rsidTr="00382BF3">
        <w:tc>
          <w:tcPr>
            <w:tcW w:w="1843" w:type="dxa"/>
            <w:tcBorders>
              <w:right w:val="single" w:sz="4" w:space="0" w:color="auto"/>
            </w:tcBorders>
            <w:vAlign w:val="center"/>
          </w:tcPr>
          <w:p w14:paraId="1DF1D72C"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D8845B" w14:textId="77777777" w:rsidR="00452883" w:rsidRDefault="00452883" w:rsidP="00382BF3">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4A5A7AF0" w14:textId="77777777" w:rsidR="00452883" w:rsidRDefault="00452883" w:rsidP="00382BF3">
            <w:pPr>
              <w:rPr>
                <w:snapToGrid w:val="0"/>
              </w:rPr>
            </w:pPr>
            <w:r>
              <w:rPr>
                <w:snapToGrid w:val="0"/>
              </w:rPr>
              <w:t>Consolato Onorario</w:t>
            </w:r>
          </w:p>
        </w:tc>
      </w:tr>
      <w:tr w:rsidR="00452883" w14:paraId="25E02724" w14:textId="77777777" w:rsidTr="00382BF3">
        <w:tc>
          <w:tcPr>
            <w:tcW w:w="1843" w:type="dxa"/>
            <w:tcBorders>
              <w:right w:val="single" w:sz="4" w:space="0" w:color="auto"/>
            </w:tcBorders>
            <w:vAlign w:val="center"/>
          </w:tcPr>
          <w:p w14:paraId="6EA66CC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A91B44" w14:textId="77777777" w:rsidR="00452883" w:rsidRDefault="00452883" w:rsidP="00382BF3">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4F87C011" w14:textId="77777777" w:rsidR="00452883" w:rsidRDefault="00452883" w:rsidP="00382BF3">
            <w:pPr>
              <w:rPr>
                <w:snapToGrid w:val="0"/>
              </w:rPr>
            </w:pPr>
            <w:r>
              <w:rPr>
                <w:snapToGrid w:val="0"/>
              </w:rPr>
              <w:t>Consolato Onorario</w:t>
            </w:r>
          </w:p>
        </w:tc>
      </w:tr>
    </w:tbl>
    <w:p w14:paraId="234A62A7" w14:textId="77777777" w:rsidR="00452883" w:rsidRDefault="00452883" w:rsidP="00452883">
      <w:pPr>
        <w:rPr>
          <w:color w:val="000080"/>
          <w:sz w:val="4"/>
          <w:szCs w:val="4"/>
        </w:rPr>
      </w:pPr>
    </w:p>
    <w:p w14:paraId="77B75A96" w14:textId="77777777" w:rsidR="00452883" w:rsidRDefault="00452883" w:rsidP="00452883">
      <w:pPr>
        <w:rPr>
          <w:color w:val="000080"/>
          <w:sz w:val="4"/>
          <w:szCs w:val="4"/>
        </w:rPr>
      </w:pPr>
    </w:p>
    <w:p w14:paraId="501B15FE" w14:textId="77777777" w:rsidR="00452883" w:rsidRPr="00EE5A14" w:rsidRDefault="00452883" w:rsidP="00452883">
      <w:pPr>
        <w:pBdr>
          <w:bottom w:val="single" w:sz="6" w:space="1" w:color="auto"/>
        </w:pBdr>
        <w:rPr>
          <w:color w:val="000080"/>
          <w:sz w:val="4"/>
          <w:szCs w:val="4"/>
        </w:rPr>
      </w:pPr>
    </w:p>
    <w:p w14:paraId="3A278186" w14:textId="77777777" w:rsidR="009571D0" w:rsidRDefault="009571D0" w:rsidP="009571D0">
      <w:pPr>
        <w:rPr>
          <w:color w:val="000080"/>
          <w:sz w:val="32"/>
        </w:rPr>
      </w:pPr>
      <w:r>
        <w:rPr>
          <w:color w:val="000080"/>
          <w:sz w:val="32"/>
        </w:rPr>
        <w:t>Sanremo (IM)</w:t>
      </w:r>
    </w:p>
    <w:p w14:paraId="18A0B9C3" w14:textId="77777777" w:rsidR="009571D0" w:rsidRPr="00063742" w:rsidRDefault="009571D0" w:rsidP="009571D0">
      <w:pPr>
        <w:rPr>
          <w:color w:val="000080"/>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571D0" w14:paraId="75B596D3" w14:textId="77777777" w:rsidTr="004A63D2">
        <w:tc>
          <w:tcPr>
            <w:tcW w:w="1843" w:type="dxa"/>
            <w:tcBorders>
              <w:right w:val="single" w:sz="4" w:space="0" w:color="auto"/>
            </w:tcBorders>
            <w:vAlign w:val="center"/>
          </w:tcPr>
          <w:p w14:paraId="69033DA3" w14:textId="77777777" w:rsidR="009571D0" w:rsidRDefault="009571D0" w:rsidP="004A63D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608137" w14:textId="77777777" w:rsidR="009571D0" w:rsidRDefault="009571D0" w:rsidP="004A63D2">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D49DD24" w14:textId="77777777" w:rsidR="009571D0" w:rsidRDefault="009571D0" w:rsidP="004A63D2">
            <w:pPr>
              <w:rPr>
                <w:snapToGrid w:val="0"/>
              </w:rPr>
            </w:pPr>
            <w:r>
              <w:rPr>
                <w:snapToGrid w:val="0"/>
              </w:rPr>
              <w:t>Consolato Onorario</w:t>
            </w:r>
          </w:p>
        </w:tc>
      </w:tr>
    </w:tbl>
    <w:p w14:paraId="52681A4E" w14:textId="77777777" w:rsidR="009571D0" w:rsidRDefault="009571D0" w:rsidP="009571D0">
      <w:pPr>
        <w:pBdr>
          <w:bottom w:val="single" w:sz="6" w:space="1" w:color="auto"/>
        </w:pBdr>
        <w:rPr>
          <w:color w:val="000080"/>
        </w:rPr>
      </w:pPr>
    </w:p>
    <w:p w14:paraId="7EC613B3" w14:textId="77777777" w:rsidR="00452883" w:rsidRDefault="00452883" w:rsidP="00452883">
      <w:pPr>
        <w:rPr>
          <w:color w:val="000080"/>
          <w:sz w:val="32"/>
        </w:rPr>
      </w:pPr>
      <w:r>
        <w:rPr>
          <w:color w:val="000080"/>
          <w:sz w:val="32"/>
        </w:rPr>
        <w:t>Ventimiglia (IM)</w:t>
      </w:r>
    </w:p>
    <w:p w14:paraId="0FEEB36A" w14:textId="77777777" w:rsidR="00452883" w:rsidRPr="00063742" w:rsidRDefault="00452883" w:rsidP="00452883">
      <w:pPr>
        <w:rPr>
          <w:color w:val="000080"/>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52883" w14:paraId="40DB875D" w14:textId="77777777" w:rsidTr="00382BF3">
        <w:tc>
          <w:tcPr>
            <w:tcW w:w="1843" w:type="dxa"/>
            <w:tcBorders>
              <w:right w:val="single" w:sz="4" w:space="0" w:color="auto"/>
            </w:tcBorders>
            <w:vAlign w:val="center"/>
          </w:tcPr>
          <w:p w14:paraId="5365A6E0"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BFB025" w14:textId="77777777" w:rsidR="00452883" w:rsidRDefault="00452883" w:rsidP="00382BF3">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3DD5744D" w14:textId="77777777" w:rsidR="00452883" w:rsidRDefault="00452883" w:rsidP="00382BF3">
            <w:pPr>
              <w:rPr>
                <w:snapToGrid w:val="0"/>
              </w:rPr>
            </w:pPr>
            <w:r>
              <w:rPr>
                <w:snapToGrid w:val="0"/>
              </w:rPr>
              <w:t>Consolato Onorario</w:t>
            </w:r>
          </w:p>
        </w:tc>
      </w:tr>
    </w:tbl>
    <w:p w14:paraId="40E4C903" w14:textId="77777777" w:rsidR="00452883" w:rsidRPr="00A75450" w:rsidRDefault="00452883" w:rsidP="00452883">
      <w:pPr>
        <w:rPr>
          <w:b/>
          <w:color w:val="000080"/>
          <w:sz w:val="4"/>
          <w:szCs w:val="4"/>
          <w:u w:val="single"/>
        </w:rPr>
      </w:pPr>
    </w:p>
    <w:bookmarkEnd w:id="2"/>
    <w:p w14:paraId="240043D8" w14:textId="77777777" w:rsidR="003C773B" w:rsidRPr="007B1026" w:rsidRDefault="003C773B" w:rsidP="00AC505D">
      <w:pPr>
        <w:jc w:val="right"/>
        <w:rPr>
          <w:b/>
          <w:bCs/>
          <w:sz w:val="4"/>
          <w:szCs w:val="4"/>
        </w:rPr>
      </w:pPr>
    </w:p>
    <w:p w14:paraId="39378172" w14:textId="77777777" w:rsidR="00597D88" w:rsidRPr="00CF29F7" w:rsidRDefault="00597D88" w:rsidP="00AC505D">
      <w:pPr>
        <w:jc w:val="right"/>
        <w:rPr>
          <w:color w:val="000080"/>
          <w:sz w:val="8"/>
          <w:szCs w:val="8"/>
        </w:rPr>
      </w:pPr>
    </w:p>
    <w:p w14:paraId="216DD34C" w14:textId="77777777" w:rsidR="00E83952" w:rsidRPr="006A5A01" w:rsidRDefault="00E83952" w:rsidP="009C0406">
      <w:pPr>
        <w:rPr>
          <w:b/>
          <w:color w:val="000080"/>
          <w:sz w:val="4"/>
          <w:szCs w:val="4"/>
          <w:u w:val="single"/>
        </w:rPr>
      </w:pPr>
    </w:p>
    <w:p w14:paraId="0D4FDF22" w14:textId="77777777" w:rsidR="009C0406" w:rsidRPr="007B3FC9" w:rsidRDefault="009C0406" w:rsidP="009C0406">
      <w:pPr>
        <w:rPr>
          <w:b/>
          <w:color w:val="000080"/>
          <w:sz w:val="40"/>
          <w:szCs w:val="40"/>
          <w:u w:val="single"/>
        </w:rPr>
      </w:pPr>
      <w:bookmarkStart w:id="3" w:name="_Hlk134176916"/>
      <w:r>
        <w:rPr>
          <w:b/>
          <w:color w:val="000080"/>
          <w:sz w:val="40"/>
          <w:szCs w:val="40"/>
          <w:u w:val="single"/>
        </w:rPr>
        <w:t>L</w:t>
      </w:r>
      <w:r w:rsidR="00E57C03">
        <w:rPr>
          <w:b/>
          <w:color w:val="000080"/>
          <w:sz w:val="40"/>
          <w:szCs w:val="40"/>
          <w:u w:val="single"/>
        </w:rPr>
        <w:t>ombard</w:t>
      </w:r>
      <w:r>
        <w:rPr>
          <w:b/>
          <w:color w:val="000080"/>
          <w:sz w:val="40"/>
          <w:szCs w:val="40"/>
          <w:u w:val="single"/>
        </w:rPr>
        <w:t>ia</w:t>
      </w:r>
    </w:p>
    <w:p w14:paraId="4C2FCAA2" w14:textId="77777777" w:rsidR="003A5CD7" w:rsidRPr="003A5CD7" w:rsidRDefault="003A5CD7" w:rsidP="008D033A">
      <w:pPr>
        <w:rPr>
          <w:color w:val="000080"/>
          <w:sz w:val="16"/>
          <w:szCs w:val="16"/>
        </w:rPr>
      </w:pPr>
    </w:p>
    <w:p w14:paraId="607D73EE" w14:textId="77777777" w:rsidR="008D033A" w:rsidRDefault="008D033A" w:rsidP="008D033A">
      <w:pPr>
        <w:pBdr>
          <w:bottom w:val="single" w:sz="6" w:space="1" w:color="auto"/>
        </w:pBdr>
        <w:rPr>
          <w:color w:val="000080"/>
          <w:sz w:val="32"/>
        </w:rPr>
      </w:pPr>
      <w:r>
        <w:rPr>
          <w:color w:val="000080"/>
          <w:sz w:val="32"/>
        </w:rPr>
        <w:t>Bergamo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D033A" w14:paraId="133B7C83" w14:textId="77777777">
        <w:tc>
          <w:tcPr>
            <w:tcW w:w="1843" w:type="dxa"/>
            <w:tcBorders>
              <w:right w:val="single" w:sz="4" w:space="0" w:color="auto"/>
            </w:tcBorders>
            <w:vAlign w:val="center"/>
          </w:tcPr>
          <w:p w14:paraId="47D54B73" w14:textId="77777777" w:rsidR="008D033A" w:rsidRDefault="008D033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BC5A62" w14:textId="77777777" w:rsidR="008D033A" w:rsidRDefault="00015B07" w:rsidP="00AB1C26">
            <w:pPr>
              <w:rPr>
                <w:snapToGrid w:val="0"/>
              </w:rPr>
            </w:pPr>
            <w:r>
              <w:rPr>
                <w:snapToGrid w:val="0"/>
              </w:rPr>
              <w:t>Bolivia</w:t>
            </w:r>
          </w:p>
        </w:tc>
        <w:tc>
          <w:tcPr>
            <w:tcW w:w="4536" w:type="dxa"/>
            <w:tcBorders>
              <w:top w:val="single" w:sz="4" w:space="0" w:color="auto"/>
              <w:left w:val="single" w:sz="4" w:space="0" w:color="auto"/>
              <w:bottom w:val="single" w:sz="4" w:space="0" w:color="auto"/>
              <w:right w:val="single" w:sz="4" w:space="0" w:color="auto"/>
            </w:tcBorders>
            <w:vAlign w:val="center"/>
          </w:tcPr>
          <w:p w14:paraId="40E4591D" w14:textId="77777777" w:rsidR="008D033A" w:rsidRDefault="00015B07" w:rsidP="00A915D3">
            <w:pPr>
              <w:rPr>
                <w:snapToGrid w:val="0"/>
              </w:rPr>
            </w:pPr>
            <w:r>
              <w:rPr>
                <w:snapToGrid w:val="0"/>
              </w:rPr>
              <w:t xml:space="preserve">Vice </w:t>
            </w:r>
            <w:r w:rsidR="008D033A">
              <w:rPr>
                <w:snapToGrid w:val="0"/>
              </w:rPr>
              <w:t>Consolato</w:t>
            </w:r>
          </w:p>
        </w:tc>
      </w:tr>
      <w:tr w:rsidR="00015B07" w14:paraId="224B7792" w14:textId="77777777">
        <w:tc>
          <w:tcPr>
            <w:tcW w:w="1843" w:type="dxa"/>
            <w:tcBorders>
              <w:right w:val="single" w:sz="4" w:space="0" w:color="auto"/>
            </w:tcBorders>
            <w:vAlign w:val="center"/>
          </w:tcPr>
          <w:p w14:paraId="6C24724C" w14:textId="77777777" w:rsidR="00015B07" w:rsidRDefault="00015B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41BD1A" w14:textId="77777777" w:rsidR="00015B07" w:rsidRDefault="00015B07" w:rsidP="00AB1C26">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6E007312" w14:textId="77777777" w:rsidR="00015B07" w:rsidRDefault="00015B07" w:rsidP="00AB1C26">
            <w:pPr>
              <w:rPr>
                <w:snapToGrid w:val="0"/>
              </w:rPr>
            </w:pPr>
            <w:r>
              <w:rPr>
                <w:snapToGrid w:val="0"/>
              </w:rPr>
              <w:t>Consolato Onorario</w:t>
            </w:r>
          </w:p>
        </w:tc>
      </w:tr>
      <w:tr w:rsidR="008D033A" w14:paraId="2B0E5F85" w14:textId="77777777">
        <w:tc>
          <w:tcPr>
            <w:tcW w:w="1843" w:type="dxa"/>
            <w:tcBorders>
              <w:right w:val="single" w:sz="4" w:space="0" w:color="auto"/>
            </w:tcBorders>
            <w:vAlign w:val="center"/>
          </w:tcPr>
          <w:p w14:paraId="4436E398" w14:textId="77777777" w:rsidR="008D033A" w:rsidRDefault="008D033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C629F8" w14:textId="77777777" w:rsidR="008D033A" w:rsidRDefault="008D033A"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3544CA37" w14:textId="77777777" w:rsidR="008D033A" w:rsidRDefault="008D033A" w:rsidP="00AB1C26">
            <w:pPr>
              <w:rPr>
                <w:snapToGrid w:val="0"/>
              </w:rPr>
            </w:pPr>
            <w:r>
              <w:rPr>
                <w:snapToGrid w:val="0"/>
              </w:rPr>
              <w:t>Consolato Onorario</w:t>
            </w:r>
          </w:p>
        </w:tc>
      </w:tr>
    </w:tbl>
    <w:p w14:paraId="61734C5A" w14:textId="77777777" w:rsidR="00A94A3B" w:rsidRDefault="00A94A3B" w:rsidP="00A94A3B">
      <w:pPr>
        <w:pStyle w:val="Titolo9"/>
        <w:pBdr>
          <w:bottom w:val="single" w:sz="6" w:space="1" w:color="auto"/>
        </w:pBdr>
      </w:pPr>
      <w:r>
        <w:t xml:space="preserve">Brescia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243AF" w14:paraId="35BF3842" w14:textId="77777777">
        <w:tc>
          <w:tcPr>
            <w:tcW w:w="1843" w:type="dxa"/>
            <w:tcBorders>
              <w:right w:val="single" w:sz="4" w:space="0" w:color="auto"/>
            </w:tcBorders>
            <w:vAlign w:val="center"/>
          </w:tcPr>
          <w:p w14:paraId="1F450D23" w14:textId="77777777" w:rsidR="006243AF" w:rsidRDefault="006243A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15B588" w14:textId="77777777" w:rsidR="006243AF" w:rsidRDefault="006243AF" w:rsidP="007D4B35">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56E1F6A0" w14:textId="77777777" w:rsidR="006243AF" w:rsidRDefault="006243AF" w:rsidP="007D4B35">
            <w:pPr>
              <w:rPr>
                <w:snapToGrid w:val="0"/>
              </w:rPr>
            </w:pPr>
            <w:r>
              <w:rPr>
                <w:snapToGrid w:val="0"/>
              </w:rPr>
              <w:t>Consolato Onorario</w:t>
            </w:r>
          </w:p>
        </w:tc>
      </w:tr>
      <w:tr w:rsidR="003C7F58" w14:paraId="7DAD2558" w14:textId="77777777">
        <w:tc>
          <w:tcPr>
            <w:tcW w:w="1843" w:type="dxa"/>
            <w:tcBorders>
              <w:right w:val="single" w:sz="4" w:space="0" w:color="auto"/>
            </w:tcBorders>
            <w:vAlign w:val="center"/>
          </w:tcPr>
          <w:p w14:paraId="03DE178B" w14:textId="77777777" w:rsidR="003C7F58" w:rsidRDefault="003C7F5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39E19F" w14:textId="77777777" w:rsidR="003C7F58" w:rsidRDefault="003C7F58" w:rsidP="007D4B35">
            <w:pPr>
              <w:rPr>
                <w:snapToGrid w:val="0"/>
              </w:rPr>
            </w:pPr>
            <w:r>
              <w:rPr>
                <w:snapToGrid w:val="0"/>
              </w:rPr>
              <w:t>Ghana</w:t>
            </w:r>
          </w:p>
        </w:tc>
        <w:tc>
          <w:tcPr>
            <w:tcW w:w="4536" w:type="dxa"/>
            <w:tcBorders>
              <w:top w:val="single" w:sz="4" w:space="0" w:color="auto"/>
              <w:left w:val="single" w:sz="4" w:space="0" w:color="auto"/>
              <w:bottom w:val="single" w:sz="4" w:space="0" w:color="auto"/>
              <w:right w:val="single" w:sz="4" w:space="0" w:color="auto"/>
            </w:tcBorders>
            <w:vAlign w:val="center"/>
          </w:tcPr>
          <w:p w14:paraId="19917E76" w14:textId="77777777" w:rsidR="003C7F58" w:rsidRDefault="003C7F58" w:rsidP="007D4B35">
            <w:pPr>
              <w:rPr>
                <w:snapToGrid w:val="0"/>
              </w:rPr>
            </w:pPr>
            <w:r>
              <w:rPr>
                <w:snapToGrid w:val="0"/>
              </w:rPr>
              <w:t>Consolato Onorario</w:t>
            </w:r>
          </w:p>
        </w:tc>
      </w:tr>
    </w:tbl>
    <w:p w14:paraId="767E8ED0" w14:textId="77777777" w:rsidR="003C529E" w:rsidRDefault="003C529E" w:rsidP="003C529E">
      <w:pPr>
        <w:pStyle w:val="Titolo9"/>
        <w:pBdr>
          <w:bottom w:val="single" w:sz="6" w:space="1" w:color="auto"/>
        </w:pBdr>
      </w:pPr>
      <w:r>
        <w:t xml:space="preserve">Lecco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C529E" w14:paraId="49026475" w14:textId="77777777" w:rsidTr="000A362F">
        <w:tc>
          <w:tcPr>
            <w:tcW w:w="1843" w:type="dxa"/>
            <w:tcBorders>
              <w:right w:val="single" w:sz="4" w:space="0" w:color="auto"/>
            </w:tcBorders>
            <w:vAlign w:val="center"/>
          </w:tcPr>
          <w:p w14:paraId="7039A67D" w14:textId="77777777" w:rsidR="003C529E" w:rsidRDefault="003C529E" w:rsidP="000A362F">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B4FD06" w14:textId="77777777" w:rsidR="003C529E" w:rsidRDefault="003C529E" w:rsidP="000A362F">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305BB383" w14:textId="77777777" w:rsidR="003C529E" w:rsidRDefault="003C529E" w:rsidP="000A362F">
            <w:pPr>
              <w:rPr>
                <w:snapToGrid w:val="0"/>
              </w:rPr>
            </w:pPr>
            <w:r>
              <w:rPr>
                <w:snapToGrid w:val="0"/>
              </w:rPr>
              <w:t>Consolato Onorario</w:t>
            </w:r>
          </w:p>
        </w:tc>
      </w:tr>
    </w:tbl>
    <w:p w14:paraId="7BD4BB5C" w14:textId="77777777" w:rsidR="00E51F74" w:rsidRDefault="00E51F74" w:rsidP="00E51F74">
      <w:pPr>
        <w:pBdr>
          <w:bottom w:val="single" w:sz="6" w:space="1" w:color="auto"/>
        </w:pBdr>
        <w:rPr>
          <w:color w:val="000080"/>
          <w:sz w:val="32"/>
        </w:rPr>
      </w:pPr>
      <w:r>
        <w:rPr>
          <w:color w:val="000080"/>
          <w:sz w:val="32"/>
        </w:rPr>
        <w:t>Milano</w:t>
      </w:r>
    </w:p>
    <w:p w14:paraId="2B24B6FA" w14:textId="77777777" w:rsidR="00D4228B" w:rsidRPr="006A5A01" w:rsidRDefault="00D4228B" w:rsidP="00E51F74">
      <w:pPr>
        <w:rPr>
          <w:color w:val="000080"/>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E51F74" w14:paraId="75113768" w14:textId="77777777">
        <w:tc>
          <w:tcPr>
            <w:tcW w:w="1843" w:type="dxa"/>
            <w:tcBorders>
              <w:right w:val="single" w:sz="4" w:space="0" w:color="auto"/>
            </w:tcBorders>
            <w:vAlign w:val="center"/>
          </w:tcPr>
          <w:p w14:paraId="3A8C66B8"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4D68C7" w14:textId="77777777" w:rsidR="00E51F74" w:rsidRDefault="00E51F74"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2FB95C28" w14:textId="77777777" w:rsidR="00E51F74" w:rsidRDefault="00E51F74" w:rsidP="00AB1C26">
            <w:pPr>
              <w:rPr>
                <w:snapToGrid w:val="0"/>
              </w:rPr>
            </w:pPr>
            <w:r>
              <w:rPr>
                <w:snapToGrid w:val="0"/>
              </w:rPr>
              <w:t>Consolato Generale</w:t>
            </w:r>
          </w:p>
        </w:tc>
      </w:tr>
      <w:tr w:rsidR="00E51F74" w14:paraId="3CE43850" w14:textId="77777777">
        <w:tc>
          <w:tcPr>
            <w:tcW w:w="1843" w:type="dxa"/>
            <w:tcBorders>
              <w:right w:val="single" w:sz="4" w:space="0" w:color="auto"/>
            </w:tcBorders>
            <w:vAlign w:val="center"/>
          </w:tcPr>
          <w:p w14:paraId="3087788F"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28CF74" w14:textId="77777777" w:rsidR="00E51F74" w:rsidRDefault="00E51F74" w:rsidP="00AB1C26">
            <w:pPr>
              <w:rPr>
                <w:snapToGrid w:val="0"/>
              </w:rPr>
            </w:pPr>
            <w:r>
              <w:rPr>
                <w:snapToGrid w:val="0"/>
              </w:rPr>
              <w:t>Algeria</w:t>
            </w:r>
          </w:p>
        </w:tc>
        <w:tc>
          <w:tcPr>
            <w:tcW w:w="4536" w:type="dxa"/>
            <w:tcBorders>
              <w:top w:val="single" w:sz="4" w:space="0" w:color="auto"/>
              <w:left w:val="single" w:sz="4" w:space="0" w:color="auto"/>
              <w:bottom w:val="single" w:sz="4" w:space="0" w:color="auto"/>
              <w:right w:val="single" w:sz="4" w:space="0" w:color="auto"/>
            </w:tcBorders>
            <w:vAlign w:val="center"/>
          </w:tcPr>
          <w:p w14:paraId="30AB7640" w14:textId="77777777" w:rsidR="00E51F74" w:rsidRDefault="00E51F74" w:rsidP="00AB1C26">
            <w:pPr>
              <w:rPr>
                <w:snapToGrid w:val="0"/>
              </w:rPr>
            </w:pPr>
            <w:r>
              <w:rPr>
                <w:snapToGrid w:val="0"/>
              </w:rPr>
              <w:t>Consolato Generale</w:t>
            </w:r>
          </w:p>
        </w:tc>
      </w:tr>
      <w:tr w:rsidR="002D178A" w14:paraId="69EB614C" w14:textId="77777777">
        <w:tc>
          <w:tcPr>
            <w:tcW w:w="1843" w:type="dxa"/>
            <w:tcBorders>
              <w:right w:val="single" w:sz="4" w:space="0" w:color="auto"/>
            </w:tcBorders>
            <w:vAlign w:val="center"/>
          </w:tcPr>
          <w:p w14:paraId="1A511E58" w14:textId="77777777" w:rsidR="002D178A" w:rsidRDefault="002D178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05E22C" w14:textId="77777777" w:rsidR="002D178A" w:rsidRDefault="002D178A" w:rsidP="00AB1C26">
            <w:pPr>
              <w:rPr>
                <w:snapToGrid w:val="0"/>
              </w:rPr>
            </w:pPr>
            <w:r>
              <w:rPr>
                <w:snapToGrid w:val="0"/>
              </w:rPr>
              <w:t>Arabia Saudita</w:t>
            </w:r>
          </w:p>
        </w:tc>
        <w:tc>
          <w:tcPr>
            <w:tcW w:w="4536" w:type="dxa"/>
            <w:tcBorders>
              <w:top w:val="single" w:sz="4" w:space="0" w:color="auto"/>
              <w:left w:val="single" w:sz="4" w:space="0" w:color="auto"/>
              <w:bottom w:val="single" w:sz="4" w:space="0" w:color="auto"/>
              <w:right w:val="single" w:sz="4" w:space="0" w:color="auto"/>
            </w:tcBorders>
            <w:vAlign w:val="center"/>
          </w:tcPr>
          <w:p w14:paraId="3DC28169" w14:textId="77777777" w:rsidR="002D178A" w:rsidRDefault="002D178A" w:rsidP="00AB1C26">
            <w:pPr>
              <w:rPr>
                <w:snapToGrid w:val="0"/>
              </w:rPr>
            </w:pPr>
            <w:r>
              <w:rPr>
                <w:snapToGrid w:val="0"/>
              </w:rPr>
              <w:t>Consolato Generale</w:t>
            </w:r>
          </w:p>
        </w:tc>
      </w:tr>
      <w:tr w:rsidR="00E51F74" w14:paraId="360A075A" w14:textId="77777777">
        <w:tc>
          <w:tcPr>
            <w:tcW w:w="1843" w:type="dxa"/>
            <w:tcBorders>
              <w:right w:val="single" w:sz="4" w:space="0" w:color="auto"/>
            </w:tcBorders>
            <w:vAlign w:val="center"/>
          </w:tcPr>
          <w:p w14:paraId="06009DBE"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B04289" w14:textId="77777777" w:rsidR="00E51F74" w:rsidRDefault="00E51F74" w:rsidP="00AB1C26">
            <w:pPr>
              <w:rPr>
                <w:snapToGrid w:val="0"/>
              </w:rPr>
            </w:pPr>
            <w:r>
              <w:rPr>
                <w:snapToGrid w:val="0"/>
              </w:rPr>
              <w:t xml:space="preserve">Argentina </w:t>
            </w:r>
          </w:p>
        </w:tc>
        <w:tc>
          <w:tcPr>
            <w:tcW w:w="4536" w:type="dxa"/>
            <w:tcBorders>
              <w:top w:val="single" w:sz="4" w:space="0" w:color="auto"/>
              <w:left w:val="single" w:sz="4" w:space="0" w:color="auto"/>
              <w:bottom w:val="single" w:sz="4" w:space="0" w:color="auto"/>
              <w:right w:val="single" w:sz="4" w:space="0" w:color="auto"/>
            </w:tcBorders>
            <w:vAlign w:val="center"/>
          </w:tcPr>
          <w:p w14:paraId="64F56AAB" w14:textId="77777777" w:rsidR="00E51F74" w:rsidRDefault="00E51F74" w:rsidP="00AB1C26">
            <w:pPr>
              <w:rPr>
                <w:snapToGrid w:val="0"/>
              </w:rPr>
            </w:pPr>
            <w:r>
              <w:rPr>
                <w:snapToGrid w:val="0"/>
              </w:rPr>
              <w:t>Consolato Generale</w:t>
            </w:r>
          </w:p>
        </w:tc>
      </w:tr>
      <w:tr w:rsidR="00E51F74" w14:paraId="3C1ADC9F" w14:textId="77777777">
        <w:tc>
          <w:tcPr>
            <w:tcW w:w="1843" w:type="dxa"/>
            <w:tcBorders>
              <w:right w:val="single" w:sz="4" w:space="0" w:color="auto"/>
            </w:tcBorders>
            <w:vAlign w:val="center"/>
          </w:tcPr>
          <w:p w14:paraId="39C8CA62"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08DE67" w14:textId="77777777" w:rsidR="00E51F74" w:rsidRDefault="00E51F74" w:rsidP="00AB1C26">
            <w:pPr>
              <w:rPr>
                <w:snapToGrid w:val="0"/>
              </w:rPr>
            </w:pPr>
            <w:r>
              <w:rPr>
                <w:snapToGrid w:val="0"/>
              </w:rPr>
              <w:t>Armenia</w:t>
            </w:r>
          </w:p>
        </w:tc>
        <w:tc>
          <w:tcPr>
            <w:tcW w:w="4536" w:type="dxa"/>
            <w:tcBorders>
              <w:top w:val="single" w:sz="4" w:space="0" w:color="auto"/>
              <w:left w:val="single" w:sz="4" w:space="0" w:color="auto"/>
              <w:bottom w:val="single" w:sz="4" w:space="0" w:color="auto"/>
              <w:right w:val="single" w:sz="4" w:space="0" w:color="auto"/>
            </w:tcBorders>
            <w:vAlign w:val="center"/>
          </w:tcPr>
          <w:p w14:paraId="5A48F639" w14:textId="77777777" w:rsidR="00E51F74" w:rsidRDefault="00E51F74" w:rsidP="00AB1C26">
            <w:pPr>
              <w:rPr>
                <w:snapToGrid w:val="0"/>
              </w:rPr>
            </w:pPr>
            <w:r>
              <w:rPr>
                <w:snapToGrid w:val="0"/>
              </w:rPr>
              <w:t>Consolato Onorario</w:t>
            </w:r>
          </w:p>
        </w:tc>
      </w:tr>
      <w:tr w:rsidR="00E51F74" w14:paraId="309B1B47" w14:textId="77777777">
        <w:tc>
          <w:tcPr>
            <w:tcW w:w="1843" w:type="dxa"/>
            <w:tcBorders>
              <w:right w:val="single" w:sz="4" w:space="0" w:color="auto"/>
            </w:tcBorders>
            <w:vAlign w:val="center"/>
          </w:tcPr>
          <w:p w14:paraId="6D8E9986"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A49AC0" w14:textId="77777777" w:rsidR="00E51F74" w:rsidRDefault="00E51F74" w:rsidP="00AB1C26">
            <w:pPr>
              <w:rPr>
                <w:snapToGrid w:val="0"/>
              </w:rPr>
            </w:pPr>
            <w:r>
              <w:rPr>
                <w:snapToGrid w:val="0"/>
              </w:rPr>
              <w:t xml:space="preserve">Australia </w:t>
            </w:r>
          </w:p>
        </w:tc>
        <w:tc>
          <w:tcPr>
            <w:tcW w:w="4536" w:type="dxa"/>
            <w:tcBorders>
              <w:top w:val="single" w:sz="4" w:space="0" w:color="auto"/>
              <w:left w:val="single" w:sz="4" w:space="0" w:color="auto"/>
              <w:bottom w:val="single" w:sz="4" w:space="0" w:color="auto"/>
              <w:right w:val="single" w:sz="4" w:space="0" w:color="auto"/>
            </w:tcBorders>
            <w:vAlign w:val="center"/>
          </w:tcPr>
          <w:p w14:paraId="4FD16EF9" w14:textId="77777777" w:rsidR="00E51F74" w:rsidRDefault="00E51F74" w:rsidP="00AB1C26">
            <w:pPr>
              <w:rPr>
                <w:snapToGrid w:val="0"/>
              </w:rPr>
            </w:pPr>
            <w:r>
              <w:rPr>
                <w:snapToGrid w:val="0"/>
              </w:rPr>
              <w:t>Consolato Generale</w:t>
            </w:r>
          </w:p>
        </w:tc>
      </w:tr>
      <w:tr w:rsidR="00E51F74" w14:paraId="4C5FE306" w14:textId="77777777">
        <w:tc>
          <w:tcPr>
            <w:tcW w:w="1843" w:type="dxa"/>
            <w:tcBorders>
              <w:right w:val="single" w:sz="4" w:space="0" w:color="auto"/>
            </w:tcBorders>
            <w:vAlign w:val="center"/>
          </w:tcPr>
          <w:p w14:paraId="49723DF2"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BF4DDF" w14:textId="77777777" w:rsidR="00E51F74" w:rsidRDefault="00E51F74"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4C1B3F80" w14:textId="77777777" w:rsidR="00E51F74" w:rsidRDefault="00E51F74" w:rsidP="00AB1C26">
            <w:pPr>
              <w:rPr>
                <w:snapToGrid w:val="0"/>
              </w:rPr>
            </w:pPr>
            <w:r>
              <w:rPr>
                <w:snapToGrid w:val="0"/>
              </w:rPr>
              <w:t>Consolato Generale</w:t>
            </w:r>
          </w:p>
        </w:tc>
      </w:tr>
      <w:tr w:rsidR="00E51F74" w14:paraId="70F60FC4" w14:textId="77777777">
        <w:tc>
          <w:tcPr>
            <w:tcW w:w="1843" w:type="dxa"/>
            <w:tcBorders>
              <w:right w:val="single" w:sz="4" w:space="0" w:color="auto"/>
            </w:tcBorders>
            <w:vAlign w:val="center"/>
          </w:tcPr>
          <w:p w14:paraId="159528A3"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44A552" w14:textId="77777777" w:rsidR="00E51F74" w:rsidRDefault="00E51F74" w:rsidP="00AB1C26">
            <w:pPr>
              <w:rPr>
                <w:snapToGrid w:val="0"/>
              </w:rPr>
            </w:pPr>
            <w:r>
              <w:rPr>
                <w:snapToGrid w:val="0"/>
              </w:rPr>
              <w:t>Bahamas</w:t>
            </w:r>
          </w:p>
        </w:tc>
        <w:tc>
          <w:tcPr>
            <w:tcW w:w="4536" w:type="dxa"/>
            <w:tcBorders>
              <w:top w:val="single" w:sz="4" w:space="0" w:color="auto"/>
              <w:left w:val="single" w:sz="4" w:space="0" w:color="auto"/>
              <w:bottom w:val="single" w:sz="4" w:space="0" w:color="auto"/>
              <w:right w:val="single" w:sz="4" w:space="0" w:color="auto"/>
            </w:tcBorders>
            <w:vAlign w:val="center"/>
          </w:tcPr>
          <w:p w14:paraId="628705CA" w14:textId="77777777" w:rsidR="00E51F74" w:rsidRDefault="00E51F74" w:rsidP="00AB1C26">
            <w:pPr>
              <w:rPr>
                <w:snapToGrid w:val="0"/>
              </w:rPr>
            </w:pPr>
            <w:r>
              <w:rPr>
                <w:snapToGrid w:val="0"/>
              </w:rPr>
              <w:t>Consolato Onorario</w:t>
            </w:r>
          </w:p>
        </w:tc>
      </w:tr>
      <w:tr w:rsidR="00E51F74" w14:paraId="1D2CF479" w14:textId="77777777">
        <w:tc>
          <w:tcPr>
            <w:tcW w:w="1843" w:type="dxa"/>
            <w:tcBorders>
              <w:right w:val="single" w:sz="4" w:space="0" w:color="auto"/>
            </w:tcBorders>
            <w:vAlign w:val="center"/>
          </w:tcPr>
          <w:p w14:paraId="2AC7B5EF"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9B62AC" w14:textId="77777777" w:rsidR="00E51F74" w:rsidRDefault="00E51F74" w:rsidP="00AB1C26">
            <w:pPr>
              <w:rPr>
                <w:snapToGrid w:val="0"/>
              </w:rPr>
            </w:pPr>
            <w:r>
              <w:rPr>
                <w:snapToGrid w:val="0"/>
              </w:rPr>
              <w:t xml:space="preserve">Bangladesh </w:t>
            </w:r>
          </w:p>
        </w:tc>
        <w:tc>
          <w:tcPr>
            <w:tcW w:w="4536" w:type="dxa"/>
            <w:tcBorders>
              <w:top w:val="single" w:sz="4" w:space="0" w:color="auto"/>
              <w:left w:val="single" w:sz="4" w:space="0" w:color="auto"/>
              <w:bottom w:val="single" w:sz="4" w:space="0" w:color="auto"/>
              <w:right w:val="single" w:sz="4" w:space="0" w:color="auto"/>
            </w:tcBorders>
            <w:vAlign w:val="center"/>
          </w:tcPr>
          <w:p w14:paraId="462539F3" w14:textId="77777777" w:rsidR="00E51F74" w:rsidRDefault="00E51F74" w:rsidP="00AB1C26">
            <w:pPr>
              <w:rPr>
                <w:snapToGrid w:val="0"/>
              </w:rPr>
            </w:pPr>
            <w:r>
              <w:rPr>
                <w:snapToGrid w:val="0"/>
              </w:rPr>
              <w:t>Consolato Generale</w:t>
            </w:r>
          </w:p>
        </w:tc>
      </w:tr>
      <w:tr w:rsidR="006A5A01" w14:paraId="7212994F" w14:textId="77777777">
        <w:tc>
          <w:tcPr>
            <w:tcW w:w="1843" w:type="dxa"/>
            <w:tcBorders>
              <w:right w:val="single" w:sz="4" w:space="0" w:color="auto"/>
            </w:tcBorders>
            <w:vAlign w:val="center"/>
          </w:tcPr>
          <w:p w14:paraId="60AB8D96" w14:textId="77777777" w:rsidR="006A5A01" w:rsidRDefault="006A5A0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63A635" w14:textId="77777777" w:rsidR="006A5A01" w:rsidRDefault="006A5A01"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79EC1C9D" w14:textId="77777777" w:rsidR="006A5A01" w:rsidRDefault="006A5A01" w:rsidP="00AB1C26">
            <w:pPr>
              <w:rPr>
                <w:snapToGrid w:val="0"/>
              </w:rPr>
            </w:pPr>
            <w:r>
              <w:rPr>
                <w:snapToGrid w:val="0"/>
              </w:rPr>
              <w:t>Consolato Onorario</w:t>
            </w:r>
          </w:p>
        </w:tc>
      </w:tr>
      <w:tr w:rsidR="00A75450" w14:paraId="0246451E" w14:textId="77777777">
        <w:tc>
          <w:tcPr>
            <w:tcW w:w="1843" w:type="dxa"/>
            <w:tcBorders>
              <w:right w:val="single" w:sz="4" w:space="0" w:color="auto"/>
            </w:tcBorders>
            <w:vAlign w:val="center"/>
          </w:tcPr>
          <w:p w14:paraId="34796A6C" w14:textId="77777777" w:rsidR="00A75450" w:rsidRDefault="00A7545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F47E0A" w14:textId="77777777" w:rsidR="00A75450" w:rsidRDefault="00A75450" w:rsidP="00AB1C26">
            <w:pPr>
              <w:rPr>
                <w:snapToGrid w:val="0"/>
              </w:rPr>
            </w:pPr>
            <w:r>
              <w:rPr>
                <w:snapToGrid w:val="0"/>
              </w:rPr>
              <w:t>Bolivia</w:t>
            </w:r>
          </w:p>
        </w:tc>
        <w:tc>
          <w:tcPr>
            <w:tcW w:w="4536" w:type="dxa"/>
            <w:tcBorders>
              <w:top w:val="single" w:sz="4" w:space="0" w:color="auto"/>
              <w:left w:val="single" w:sz="4" w:space="0" w:color="auto"/>
              <w:bottom w:val="single" w:sz="4" w:space="0" w:color="auto"/>
              <w:right w:val="single" w:sz="4" w:space="0" w:color="auto"/>
            </w:tcBorders>
            <w:vAlign w:val="center"/>
          </w:tcPr>
          <w:p w14:paraId="2E941715" w14:textId="77777777" w:rsidR="00A75450" w:rsidRDefault="00A75450" w:rsidP="00AB1C26">
            <w:pPr>
              <w:rPr>
                <w:snapToGrid w:val="0"/>
              </w:rPr>
            </w:pPr>
            <w:r>
              <w:rPr>
                <w:snapToGrid w:val="0"/>
              </w:rPr>
              <w:t>Consolato Generale</w:t>
            </w:r>
          </w:p>
        </w:tc>
      </w:tr>
      <w:tr w:rsidR="00E51F74" w14:paraId="378D26CD" w14:textId="77777777">
        <w:tc>
          <w:tcPr>
            <w:tcW w:w="1843" w:type="dxa"/>
            <w:tcBorders>
              <w:right w:val="single" w:sz="4" w:space="0" w:color="auto"/>
            </w:tcBorders>
            <w:vAlign w:val="center"/>
          </w:tcPr>
          <w:p w14:paraId="5CD6441F"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3004A42" w14:textId="77777777" w:rsidR="00E51F74" w:rsidRDefault="00E51F74" w:rsidP="00AB1C26">
            <w:pPr>
              <w:rPr>
                <w:snapToGrid w:val="0"/>
              </w:rPr>
            </w:pPr>
            <w:r>
              <w:rPr>
                <w:snapToGrid w:val="0"/>
              </w:rPr>
              <w:t xml:space="preserve">Bosnia-Erzegovina </w:t>
            </w:r>
          </w:p>
        </w:tc>
        <w:tc>
          <w:tcPr>
            <w:tcW w:w="4536" w:type="dxa"/>
            <w:tcBorders>
              <w:top w:val="single" w:sz="4" w:space="0" w:color="auto"/>
              <w:left w:val="single" w:sz="4" w:space="0" w:color="auto"/>
              <w:bottom w:val="single" w:sz="4" w:space="0" w:color="auto"/>
              <w:right w:val="single" w:sz="4" w:space="0" w:color="auto"/>
            </w:tcBorders>
            <w:vAlign w:val="center"/>
          </w:tcPr>
          <w:p w14:paraId="5D2D8D28" w14:textId="77777777" w:rsidR="00E51F74" w:rsidRDefault="00E51F74" w:rsidP="00AB1C26">
            <w:pPr>
              <w:rPr>
                <w:snapToGrid w:val="0"/>
              </w:rPr>
            </w:pPr>
            <w:r>
              <w:rPr>
                <w:snapToGrid w:val="0"/>
              </w:rPr>
              <w:t>Consolato Generale</w:t>
            </w:r>
          </w:p>
        </w:tc>
      </w:tr>
      <w:tr w:rsidR="00334B34" w14:paraId="678D51C9" w14:textId="77777777">
        <w:tc>
          <w:tcPr>
            <w:tcW w:w="1843" w:type="dxa"/>
            <w:tcBorders>
              <w:right w:val="single" w:sz="4" w:space="0" w:color="auto"/>
            </w:tcBorders>
            <w:vAlign w:val="center"/>
          </w:tcPr>
          <w:p w14:paraId="3D165632"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F5A032" w14:textId="77777777" w:rsidR="00334B34" w:rsidRDefault="00334B34" w:rsidP="00F661BE">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160F6473" w14:textId="77777777" w:rsidR="00334B34" w:rsidRDefault="00334B34" w:rsidP="00F661BE">
            <w:pPr>
              <w:rPr>
                <w:snapToGrid w:val="0"/>
              </w:rPr>
            </w:pPr>
            <w:r>
              <w:rPr>
                <w:snapToGrid w:val="0"/>
              </w:rPr>
              <w:t>Consolato Generale</w:t>
            </w:r>
          </w:p>
        </w:tc>
      </w:tr>
      <w:tr w:rsidR="00334B34" w14:paraId="273A9380" w14:textId="77777777">
        <w:tc>
          <w:tcPr>
            <w:tcW w:w="1843" w:type="dxa"/>
            <w:tcBorders>
              <w:right w:val="single" w:sz="4" w:space="0" w:color="auto"/>
            </w:tcBorders>
            <w:vAlign w:val="center"/>
          </w:tcPr>
          <w:p w14:paraId="33878D32"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24096B2" w14:textId="77777777" w:rsidR="00334B34" w:rsidRDefault="00334B34"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32E21B35" w14:textId="77777777" w:rsidR="00334B34" w:rsidRDefault="00334B34" w:rsidP="00AB1C26">
            <w:pPr>
              <w:rPr>
                <w:snapToGrid w:val="0"/>
              </w:rPr>
            </w:pPr>
            <w:r>
              <w:rPr>
                <w:snapToGrid w:val="0"/>
              </w:rPr>
              <w:t>Consolato Generale</w:t>
            </w:r>
          </w:p>
        </w:tc>
      </w:tr>
    </w:tbl>
    <w:p w14:paraId="0D3967C6" w14:textId="77777777" w:rsidR="00A1377D" w:rsidRDefault="00A1377D" w:rsidP="00A1377D">
      <w:pPr>
        <w:rPr>
          <w:b/>
          <w:bCs/>
          <w:sz w:val="16"/>
        </w:rPr>
      </w:pPr>
    </w:p>
    <w:p w14:paraId="6E4EDB56" w14:textId="77777777" w:rsidR="005514D9" w:rsidRDefault="005514D9" w:rsidP="00A1377D">
      <w:pPr>
        <w:jc w:val="right"/>
        <w:rPr>
          <w:b/>
          <w:bCs/>
          <w:sz w:val="16"/>
        </w:rPr>
      </w:pPr>
    </w:p>
    <w:p w14:paraId="62416C39" w14:textId="77777777" w:rsidR="005514D9" w:rsidRDefault="005514D9" w:rsidP="00A1377D">
      <w:pPr>
        <w:jc w:val="right"/>
        <w:rPr>
          <w:b/>
          <w:bCs/>
          <w:sz w:val="16"/>
        </w:rPr>
      </w:pPr>
    </w:p>
    <w:p w14:paraId="02E1BBD3" w14:textId="77777777" w:rsidR="00D4228B" w:rsidRDefault="00D4228B" w:rsidP="00A1377D">
      <w:pPr>
        <w:jc w:val="right"/>
        <w:rPr>
          <w:b/>
          <w:bCs/>
          <w:sz w:val="16"/>
        </w:rPr>
      </w:pPr>
      <w:r w:rsidRPr="00D4228B">
        <w:rPr>
          <w:b/>
          <w:bCs/>
          <w:sz w:val="16"/>
        </w:rPr>
        <w:t>CITTA’  SEDI DI UFFICI CONSOLARI</w:t>
      </w:r>
    </w:p>
    <w:p w14:paraId="28EF3D75" w14:textId="77777777" w:rsidR="00D86607" w:rsidRDefault="00D86607" w:rsidP="00D4228B">
      <w:pPr>
        <w:jc w:val="right"/>
        <w:rPr>
          <w:b/>
          <w:bCs/>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1377D" w14:paraId="152764DE" w14:textId="77777777" w:rsidTr="00A1377D">
        <w:tc>
          <w:tcPr>
            <w:tcW w:w="1843" w:type="dxa"/>
            <w:tcBorders>
              <w:right w:val="single" w:sz="4" w:space="0" w:color="auto"/>
            </w:tcBorders>
            <w:vAlign w:val="center"/>
          </w:tcPr>
          <w:p w14:paraId="7D1586FF"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DE8DF25" w14:textId="77777777" w:rsidR="00A1377D" w:rsidRDefault="00A1377D" w:rsidP="00AF0F84">
            <w:pPr>
              <w:rPr>
                <w:snapToGrid w:val="0"/>
              </w:rPr>
            </w:pPr>
            <w:r>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29C567AF" w14:textId="77777777" w:rsidR="00A1377D" w:rsidRDefault="00A1377D" w:rsidP="00AF0F84">
            <w:pPr>
              <w:rPr>
                <w:snapToGrid w:val="0"/>
              </w:rPr>
            </w:pPr>
            <w:r>
              <w:rPr>
                <w:snapToGrid w:val="0"/>
              </w:rPr>
              <w:t>Consolato Generale</w:t>
            </w:r>
          </w:p>
        </w:tc>
      </w:tr>
      <w:tr w:rsidR="00A1377D" w14:paraId="67704868" w14:textId="77777777" w:rsidTr="00A1377D">
        <w:tc>
          <w:tcPr>
            <w:tcW w:w="1843" w:type="dxa"/>
            <w:tcBorders>
              <w:right w:val="single" w:sz="4" w:space="0" w:color="auto"/>
            </w:tcBorders>
            <w:vAlign w:val="center"/>
          </w:tcPr>
          <w:p w14:paraId="23554648"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760363" w14:textId="77777777" w:rsidR="00A1377D" w:rsidRDefault="00A1377D" w:rsidP="00AF0F84">
            <w:pPr>
              <w:rPr>
                <w:snapToGrid w:val="0"/>
              </w:rPr>
            </w:pPr>
            <w:r>
              <w:rPr>
                <w:snapToGrid w:val="0"/>
              </w:rPr>
              <w:t>Cabo Verde</w:t>
            </w:r>
          </w:p>
        </w:tc>
        <w:tc>
          <w:tcPr>
            <w:tcW w:w="4536" w:type="dxa"/>
            <w:tcBorders>
              <w:top w:val="single" w:sz="4" w:space="0" w:color="auto"/>
              <w:left w:val="single" w:sz="4" w:space="0" w:color="auto"/>
              <w:bottom w:val="single" w:sz="4" w:space="0" w:color="auto"/>
              <w:right w:val="single" w:sz="4" w:space="0" w:color="auto"/>
            </w:tcBorders>
            <w:vAlign w:val="center"/>
          </w:tcPr>
          <w:p w14:paraId="5F6CAE87" w14:textId="77777777" w:rsidR="00A1377D" w:rsidRDefault="00A1377D" w:rsidP="00AF0F84">
            <w:pPr>
              <w:rPr>
                <w:snapToGrid w:val="0"/>
              </w:rPr>
            </w:pPr>
            <w:r>
              <w:rPr>
                <w:snapToGrid w:val="0"/>
              </w:rPr>
              <w:t>Consolato Onorario</w:t>
            </w:r>
          </w:p>
        </w:tc>
      </w:tr>
      <w:tr w:rsidR="00A1377D" w14:paraId="63A69C07" w14:textId="77777777" w:rsidTr="00A1377D">
        <w:tc>
          <w:tcPr>
            <w:tcW w:w="1843" w:type="dxa"/>
            <w:tcBorders>
              <w:right w:val="single" w:sz="4" w:space="0" w:color="auto"/>
            </w:tcBorders>
            <w:vAlign w:val="center"/>
          </w:tcPr>
          <w:p w14:paraId="5996B60A"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D28BEE" w14:textId="77777777" w:rsidR="00A1377D" w:rsidRDefault="00A1377D" w:rsidP="00AF0F84">
            <w:pPr>
              <w:rPr>
                <w:snapToGrid w:val="0"/>
              </w:rPr>
            </w:pPr>
            <w:r>
              <w:rPr>
                <w:snapToGrid w:val="0"/>
              </w:rPr>
              <w:t>Canada</w:t>
            </w:r>
          </w:p>
        </w:tc>
        <w:tc>
          <w:tcPr>
            <w:tcW w:w="4536" w:type="dxa"/>
            <w:tcBorders>
              <w:top w:val="single" w:sz="4" w:space="0" w:color="auto"/>
              <w:left w:val="single" w:sz="4" w:space="0" w:color="auto"/>
              <w:bottom w:val="single" w:sz="4" w:space="0" w:color="auto"/>
              <w:right w:val="single" w:sz="4" w:space="0" w:color="auto"/>
            </w:tcBorders>
            <w:vAlign w:val="center"/>
          </w:tcPr>
          <w:p w14:paraId="794EEB52" w14:textId="72B67C5E" w:rsidR="00A1377D" w:rsidRDefault="00A1377D" w:rsidP="00AF0F84">
            <w:pPr>
              <w:rPr>
                <w:snapToGrid w:val="0"/>
              </w:rPr>
            </w:pPr>
            <w:r>
              <w:rPr>
                <w:snapToGrid w:val="0"/>
              </w:rPr>
              <w:t>Consolato</w:t>
            </w:r>
          </w:p>
        </w:tc>
      </w:tr>
      <w:tr w:rsidR="00334B34" w14:paraId="04098DA3" w14:textId="77777777">
        <w:tc>
          <w:tcPr>
            <w:tcW w:w="1843" w:type="dxa"/>
            <w:tcBorders>
              <w:right w:val="single" w:sz="4" w:space="0" w:color="auto"/>
            </w:tcBorders>
            <w:vAlign w:val="center"/>
          </w:tcPr>
          <w:p w14:paraId="09BCA079"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64F2F6" w14:textId="77777777" w:rsidR="00334B34" w:rsidRDefault="00334B34"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4FC99943" w14:textId="77777777" w:rsidR="00334B34" w:rsidRDefault="00334B34" w:rsidP="00D1270A">
            <w:pPr>
              <w:rPr>
                <w:snapToGrid w:val="0"/>
              </w:rPr>
            </w:pPr>
            <w:r>
              <w:rPr>
                <w:snapToGrid w:val="0"/>
              </w:rPr>
              <w:t xml:space="preserve">Consolato </w:t>
            </w:r>
            <w:r w:rsidR="00D1270A">
              <w:rPr>
                <w:snapToGrid w:val="0"/>
              </w:rPr>
              <w:t>Generale</w:t>
            </w:r>
          </w:p>
        </w:tc>
      </w:tr>
      <w:tr w:rsidR="00334B34" w14:paraId="5A1D2ABA" w14:textId="77777777">
        <w:tc>
          <w:tcPr>
            <w:tcW w:w="1843" w:type="dxa"/>
            <w:tcBorders>
              <w:right w:val="single" w:sz="4" w:space="0" w:color="auto"/>
            </w:tcBorders>
            <w:vAlign w:val="center"/>
          </w:tcPr>
          <w:p w14:paraId="7D8B6813"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249424" w14:textId="77777777" w:rsidR="00334B34" w:rsidRDefault="00334B34"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5E541101" w14:textId="77777777" w:rsidR="00334B34" w:rsidRDefault="00334B34" w:rsidP="00AB1C26">
            <w:pPr>
              <w:rPr>
                <w:snapToGrid w:val="0"/>
              </w:rPr>
            </w:pPr>
            <w:r>
              <w:rPr>
                <w:snapToGrid w:val="0"/>
              </w:rPr>
              <w:t>Consolato Generale</w:t>
            </w:r>
          </w:p>
        </w:tc>
      </w:tr>
      <w:tr w:rsidR="00334B34" w14:paraId="351A5EFA" w14:textId="77777777">
        <w:tc>
          <w:tcPr>
            <w:tcW w:w="1843" w:type="dxa"/>
            <w:tcBorders>
              <w:right w:val="single" w:sz="4" w:space="0" w:color="auto"/>
            </w:tcBorders>
            <w:vAlign w:val="center"/>
          </w:tcPr>
          <w:p w14:paraId="2BFD19D5"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D4C850" w14:textId="77777777" w:rsidR="00334B34" w:rsidRDefault="00334B34" w:rsidP="00AB1C26">
            <w:pPr>
              <w:rPr>
                <w:snapToGrid w:val="0"/>
              </w:rPr>
            </w:pPr>
            <w:r>
              <w:rPr>
                <w:snapToGrid w:val="0"/>
              </w:rPr>
              <w:t>Cina</w:t>
            </w:r>
          </w:p>
        </w:tc>
        <w:tc>
          <w:tcPr>
            <w:tcW w:w="4536" w:type="dxa"/>
            <w:tcBorders>
              <w:top w:val="single" w:sz="4" w:space="0" w:color="auto"/>
              <w:left w:val="single" w:sz="4" w:space="0" w:color="auto"/>
              <w:bottom w:val="single" w:sz="4" w:space="0" w:color="auto"/>
              <w:right w:val="single" w:sz="4" w:space="0" w:color="auto"/>
            </w:tcBorders>
            <w:vAlign w:val="center"/>
          </w:tcPr>
          <w:p w14:paraId="291566ED" w14:textId="77777777" w:rsidR="00334B34" w:rsidRDefault="00334B34" w:rsidP="00AB1C26">
            <w:pPr>
              <w:rPr>
                <w:snapToGrid w:val="0"/>
              </w:rPr>
            </w:pPr>
            <w:r>
              <w:rPr>
                <w:snapToGrid w:val="0"/>
              </w:rPr>
              <w:t>Consolato Generale</w:t>
            </w:r>
          </w:p>
        </w:tc>
      </w:tr>
      <w:tr w:rsidR="00334B34" w14:paraId="17A272CD" w14:textId="77777777">
        <w:tc>
          <w:tcPr>
            <w:tcW w:w="1843" w:type="dxa"/>
            <w:tcBorders>
              <w:right w:val="single" w:sz="4" w:space="0" w:color="auto"/>
            </w:tcBorders>
            <w:vAlign w:val="center"/>
          </w:tcPr>
          <w:p w14:paraId="4FBA5E3B"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BBDED3A" w14:textId="77777777" w:rsidR="00334B34" w:rsidRDefault="00334B34"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0042A437" w14:textId="77777777" w:rsidR="00334B34" w:rsidRDefault="00334B34" w:rsidP="00AB1C26">
            <w:pPr>
              <w:rPr>
                <w:snapToGrid w:val="0"/>
              </w:rPr>
            </w:pPr>
            <w:r>
              <w:rPr>
                <w:snapToGrid w:val="0"/>
              </w:rPr>
              <w:t>Consolato Onorario</w:t>
            </w:r>
          </w:p>
        </w:tc>
      </w:tr>
      <w:tr w:rsidR="00334B34" w14:paraId="57A263D7" w14:textId="77777777">
        <w:tc>
          <w:tcPr>
            <w:tcW w:w="1843" w:type="dxa"/>
            <w:tcBorders>
              <w:right w:val="single" w:sz="4" w:space="0" w:color="auto"/>
            </w:tcBorders>
            <w:vAlign w:val="center"/>
          </w:tcPr>
          <w:p w14:paraId="4E1AEB61"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9C4C654" w14:textId="77777777" w:rsidR="00334B34" w:rsidRDefault="00334B34" w:rsidP="00AB1C26">
            <w:pPr>
              <w:rPr>
                <w:snapToGrid w:val="0"/>
              </w:rPr>
            </w:pPr>
            <w:r>
              <w:rPr>
                <w:snapToGrid w:val="0"/>
              </w:rPr>
              <w:t xml:space="preserve">Colombia </w:t>
            </w:r>
          </w:p>
        </w:tc>
        <w:tc>
          <w:tcPr>
            <w:tcW w:w="4536" w:type="dxa"/>
            <w:tcBorders>
              <w:top w:val="single" w:sz="4" w:space="0" w:color="auto"/>
              <w:left w:val="single" w:sz="4" w:space="0" w:color="auto"/>
              <w:bottom w:val="single" w:sz="4" w:space="0" w:color="auto"/>
              <w:right w:val="single" w:sz="4" w:space="0" w:color="auto"/>
            </w:tcBorders>
            <w:vAlign w:val="center"/>
          </w:tcPr>
          <w:p w14:paraId="0CF96B9F" w14:textId="77777777" w:rsidR="00334B34" w:rsidRDefault="00334B34" w:rsidP="00AB1C26">
            <w:pPr>
              <w:rPr>
                <w:snapToGrid w:val="0"/>
              </w:rPr>
            </w:pPr>
            <w:r>
              <w:rPr>
                <w:snapToGrid w:val="0"/>
              </w:rPr>
              <w:t>Consolato Generale</w:t>
            </w:r>
          </w:p>
        </w:tc>
      </w:tr>
      <w:tr w:rsidR="00334B34" w14:paraId="4D1165B1" w14:textId="77777777">
        <w:tc>
          <w:tcPr>
            <w:tcW w:w="1843" w:type="dxa"/>
            <w:tcBorders>
              <w:right w:val="single" w:sz="4" w:space="0" w:color="auto"/>
            </w:tcBorders>
            <w:vAlign w:val="center"/>
          </w:tcPr>
          <w:p w14:paraId="0BDD07F9"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879F45" w14:textId="77777777" w:rsidR="00334B34" w:rsidRDefault="00334B34" w:rsidP="00AB1C26">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22F5DC4E" w14:textId="77777777" w:rsidR="00334B34" w:rsidRDefault="00334B34" w:rsidP="00AB1C26">
            <w:pPr>
              <w:rPr>
                <w:snapToGrid w:val="0"/>
              </w:rPr>
            </w:pPr>
            <w:r>
              <w:rPr>
                <w:snapToGrid w:val="0"/>
              </w:rPr>
              <w:t>Consolato Generale</w:t>
            </w:r>
          </w:p>
        </w:tc>
      </w:tr>
      <w:tr w:rsidR="00CC3D41" w14:paraId="7408CF41" w14:textId="77777777">
        <w:tc>
          <w:tcPr>
            <w:tcW w:w="1843" w:type="dxa"/>
            <w:tcBorders>
              <w:right w:val="single" w:sz="4" w:space="0" w:color="auto"/>
            </w:tcBorders>
            <w:vAlign w:val="center"/>
          </w:tcPr>
          <w:p w14:paraId="2F770A79" w14:textId="77777777" w:rsidR="00CC3D41" w:rsidRDefault="00CC3D4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D98F44" w14:textId="77777777" w:rsidR="00CC3D41" w:rsidRDefault="00CC3D41" w:rsidP="00AB1C26">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2959C5DF" w14:textId="77777777" w:rsidR="00CC3D41" w:rsidRDefault="00CC3D41" w:rsidP="00AB1C26">
            <w:pPr>
              <w:rPr>
                <w:snapToGrid w:val="0"/>
              </w:rPr>
            </w:pPr>
            <w:r>
              <w:rPr>
                <w:snapToGrid w:val="0"/>
              </w:rPr>
              <w:t>Consolato Generale</w:t>
            </w:r>
          </w:p>
        </w:tc>
      </w:tr>
      <w:tr w:rsidR="00334B34" w14:paraId="171866FD" w14:textId="77777777">
        <w:tc>
          <w:tcPr>
            <w:tcW w:w="1843" w:type="dxa"/>
            <w:tcBorders>
              <w:right w:val="single" w:sz="4" w:space="0" w:color="auto"/>
            </w:tcBorders>
            <w:vAlign w:val="center"/>
          </w:tcPr>
          <w:p w14:paraId="1103E940"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1800CF" w14:textId="77777777" w:rsidR="00334B34" w:rsidRDefault="00334B34" w:rsidP="00AB1C26">
            <w:pPr>
              <w:rPr>
                <w:snapToGrid w:val="0"/>
              </w:rPr>
            </w:pPr>
            <w:r>
              <w:rPr>
                <w:snapToGrid w:val="0"/>
              </w:rPr>
              <w:t xml:space="preserve">Costa Rica </w:t>
            </w:r>
          </w:p>
        </w:tc>
        <w:tc>
          <w:tcPr>
            <w:tcW w:w="4536" w:type="dxa"/>
            <w:tcBorders>
              <w:top w:val="single" w:sz="4" w:space="0" w:color="auto"/>
              <w:left w:val="single" w:sz="4" w:space="0" w:color="auto"/>
              <w:bottom w:val="single" w:sz="4" w:space="0" w:color="auto"/>
              <w:right w:val="single" w:sz="4" w:space="0" w:color="auto"/>
            </w:tcBorders>
            <w:vAlign w:val="center"/>
          </w:tcPr>
          <w:p w14:paraId="59E3E6C1" w14:textId="77777777" w:rsidR="00334B34" w:rsidRDefault="00334B34" w:rsidP="00AB1C26">
            <w:pPr>
              <w:rPr>
                <w:snapToGrid w:val="0"/>
              </w:rPr>
            </w:pPr>
            <w:r>
              <w:rPr>
                <w:snapToGrid w:val="0"/>
              </w:rPr>
              <w:t>Consolato Onorario</w:t>
            </w:r>
          </w:p>
        </w:tc>
      </w:tr>
      <w:tr w:rsidR="00334B34" w14:paraId="310DB4A1" w14:textId="77777777">
        <w:trPr>
          <w:trHeight w:val="88"/>
        </w:trPr>
        <w:tc>
          <w:tcPr>
            <w:tcW w:w="1843" w:type="dxa"/>
            <w:tcBorders>
              <w:right w:val="single" w:sz="4" w:space="0" w:color="auto"/>
            </w:tcBorders>
            <w:vAlign w:val="center"/>
          </w:tcPr>
          <w:p w14:paraId="1E33A877"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D2ABAE" w14:textId="77777777" w:rsidR="00334B34" w:rsidRDefault="00334B34"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331112DF" w14:textId="77777777" w:rsidR="00334B34" w:rsidRDefault="00334B34" w:rsidP="00AB1C26">
            <w:pPr>
              <w:rPr>
                <w:snapToGrid w:val="0"/>
              </w:rPr>
            </w:pPr>
            <w:r>
              <w:rPr>
                <w:snapToGrid w:val="0"/>
              </w:rPr>
              <w:t>Consolato Generale</w:t>
            </w:r>
          </w:p>
        </w:tc>
      </w:tr>
      <w:tr w:rsidR="00334B34" w14:paraId="63305165" w14:textId="77777777">
        <w:tc>
          <w:tcPr>
            <w:tcW w:w="1843" w:type="dxa"/>
            <w:tcBorders>
              <w:right w:val="single" w:sz="4" w:space="0" w:color="auto"/>
            </w:tcBorders>
            <w:vAlign w:val="center"/>
          </w:tcPr>
          <w:p w14:paraId="75D74021"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C4224E" w14:textId="77777777" w:rsidR="00334B34" w:rsidRDefault="00334B34" w:rsidP="00AB1C26">
            <w:pPr>
              <w:rPr>
                <w:snapToGrid w:val="0"/>
              </w:rPr>
            </w:pPr>
            <w:r>
              <w:rPr>
                <w:snapToGrid w:val="0"/>
              </w:rPr>
              <w:t>Cuba</w:t>
            </w:r>
          </w:p>
        </w:tc>
        <w:tc>
          <w:tcPr>
            <w:tcW w:w="4536" w:type="dxa"/>
            <w:tcBorders>
              <w:top w:val="single" w:sz="4" w:space="0" w:color="auto"/>
              <w:left w:val="single" w:sz="4" w:space="0" w:color="auto"/>
              <w:bottom w:val="single" w:sz="4" w:space="0" w:color="auto"/>
              <w:right w:val="single" w:sz="4" w:space="0" w:color="auto"/>
            </w:tcBorders>
            <w:vAlign w:val="center"/>
          </w:tcPr>
          <w:p w14:paraId="4864EEF7" w14:textId="77777777" w:rsidR="00334B34" w:rsidRDefault="00334B34" w:rsidP="00AB1C26">
            <w:pPr>
              <w:rPr>
                <w:snapToGrid w:val="0"/>
              </w:rPr>
            </w:pPr>
            <w:r>
              <w:rPr>
                <w:snapToGrid w:val="0"/>
              </w:rPr>
              <w:t>Consolato Generale</w:t>
            </w:r>
          </w:p>
        </w:tc>
      </w:tr>
      <w:tr w:rsidR="00F46C06" w14:paraId="376FE131" w14:textId="77777777">
        <w:tc>
          <w:tcPr>
            <w:tcW w:w="1843" w:type="dxa"/>
            <w:tcBorders>
              <w:right w:val="single" w:sz="4" w:space="0" w:color="auto"/>
            </w:tcBorders>
            <w:vAlign w:val="center"/>
          </w:tcPr>
          <w:p w14:paraId="4FAF7D76" w14:textId="77777777" w:rsidR="00F46C06" w:rsidRDefault="00F46C0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6CF5AE" w14:textId="77777777" w:rsidR="00F46C06" w:rsidRDefault="00F46C06" w:rsidP="00AB1C26">
            <w:pPr>
              <w:rPr>
                <w:snapToGrid w:val="0"/>
              </w:rPr>
            </w:pPr>
            <w:r>
              <w:rPr>
                <w:snapToGrid w:val="0"/>
              </w:rPr>
              <w:t>Danimarca</w:t>
            </w:r>
          </w:p>
        </w:tc>
        <w:tc>
          <w:tcPr>
            <w:tcW w:w="4536" w:type="dxa"/>
            <w:tcBorders>
              <w:top w:val="single" w:sz="4" w:space="0" w:color="auto"/>
              <w:left w:val="single" w:sz="4" w:space="0" w:color="auto"/>
              <w:bottom w:val="single" w:sz="4" w:space="0" w:color="auto"/>
              <w:right w:val="single" w:sz="4" w:space="0" w:color="auto"/>
            </w:tcBorders>
            <w:vAlign w:val="center"/>
          </w:tcPr>
          <w:p w14:paraId="6119D792" w14:textId="77777777" w:rsidR="00F46C06" w:rsidRDefault="00F46C06" w:rsidP="00AB1C26">
            <w:pPr>
              <w:rPr>
                <w:snapToGrid w:val="0"/>
              </w:rPr>
            </w:pPr>
            <w:r>
              <w:rPr>
                <w:snapToGrid w:val="0"/>
              </w:rPr>
              <w:t>Consolato Generale Onorario</w:t>
            </w:r>
          </w:p>
        </w:tc>
      </w:tr>
      <w:tr w:rsidR="00334B34" w14:paraId="0F2E7B30" w14:textId="77777777">
        <w:tc>
          <w:tcPr>
            <w:tcW w:w="1843" w:type="dxa"/>
            <w:tcBorders>
              <w:right w:val="single" w:sz="4" w:space="0" w:color="auto"/>
            </w:tcBorders>
            <w:vAlign w:val="center"/>
          </w:tcPr>
          <w:p w14:paraId="5A1EF6E1"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F20D05" w14:textId="77777777" w:rsidR="00334B34" w:rsidRDefault="00334B34" w:rsidP="00AB1C26">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0EA7F9E" w14:textId="77777777" w:rsidR="00334B34" w:rsidRDefault="00334B34" w:rsidP="00AB1C26">
            <w:pPr>
              <w:rPr>
                <w:snapToGrid w:val="0"/>
              </w:rPr>
            </w:pPr>
            <w:r>
              <w:rPr>
                <w:snapToGrid w:val="0"/>
              </w:rPr>
              <w:t>Consolato Generale</w:t>
            </w:r>
          </w:p>
        </w:tc>
      </w:tr>
      <w:tr w:rsidR="00334B34" w14:paraId="277B81C5" w14:textId="77777777">
        <w:tc>
          <w:tcPr>
            <w:tcW w:w="1843" w:type="dxa"/>
            <w:tcBorders>
              <w:right w:val="single" w:sz="4" w:space="0" w:color="auto"/>
            </w:tcBorders>
            <w:vAlign w:val="center"/>
          </w:tcPr>
          <w:p w14:paraId="0538890D"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EE7C6E" w14:textId="77777777" w:rsidR="00334B34" w:rsidRDefault="00334B34" w:rsidP="00AB1C26">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2C287775" w14:textId="77777777" w:rsidR="00334B34" w:rsidRDefault="00334B34" w:rsidP="00AB1C26">
            <w:pPr>
              <w:rPr>
                <w:snapToGrid w:val="0"/>
              </w:rPr>
            </w:pPr>
            <w:r>
              <w:rPr>
                <w:snapToGrid w:val="0"/>
              </w:rPr>
              <w:t>Consolato Generale</w:t>
            </w:r>
          </w:p>
        </w:tc>
      </w:tr>
      <w:tr w:rsidR="00334B34" w14:paraId="285893C1" w14:textId="77777777">
        <w:tc>
          <w:tcPr>
            <w:tcW w:w="1843" w:type="dxa"/>
            <w:tcBorders>
              <w:right w:val="single" w:sz="4" w:space="0" w:color="auto"/>
            </w:tcBorders>
            <w:vAlign w:val="center"/>
          </w:tcPr>
          <w:p w14:paraId="482E3A3B"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7CD734" w14:textId="77777777" w:rsidR="00334B34" w:rsidRDefault="00334B34" w:rsidP="00AB1C26">
            <w:pPr>
              <w:rPr>
                <w:snapToGrid w:val="0"/>
              </w:rPr>
            </w:pPr>
            <w:r>
              <w:rPr>
                <w:snapToGrid w:val="0"/>
              </w:rPr>
              <w:t>Egitto</w:t>
            </w:r>
          </w:p>
        </w:tc>
        <w:tc>
          <w:tcPr>
            <w:tcW w:w="4536" w:type="dxa"/>
            <w:tcBorders>
              <w:top w:val="single" w:sz="4" w:space="0" w:color="auto"/>
              <w:left w:val="single" w:sz="4" w:space="0" w:color="auto"/>
              <w:bottom w:val="single" w:sz="4" w:space="0" w:color="auto"/>
              <w:right w:val="single" w:sz="4" w:space="0" w:color="auto"/>
            </w:tcBorders>
            <w:vAlign w:val="center"/>
          </w:tcPr>
          <w:p w14:paraId="4058C3B3" w14:textId="77777777" w:rsidR="00334B34" w:rsidRDefault="00334B34" w:rsidP="00AB1C26">
            <w:pPr>
              <w:rPr>
                <w:snapToGrid w:val="0"/>
              </w:rPr>
            </w:pPr>
            <w:r>
              <w:rPr>
                <w:snapToGrid w:val="0"/>
              </w:rPr>
              <w:t>Consolato Generale</w:t>
            </w:r>
          </w:p>
        </w:tc>
      </w:tr>
      <w:tr w:rsidR="00334B34" w14:paraId="6598A32A" w14:textId="77777777">
        <w:tc>
          <w:tcPr>
            <w:tcW w:w="1843" w:type="dxa"/>
            <w:tcBorders>
              <w:right w:val="single" w:sz="4" w:space="0" w:color="auto"/>
            </w:tcBorders>
            <w:vAlign w:val="center"/>
          </w:tcPr>
          <w:p w14:paraId="692911E7"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A0ACFF" w14:textId="77777777" w:rsidR="00334B34" w:rsidRDefault="00334B34" w:rsidP="00AB1C26">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1A19A9ED" w14:textId="77777777" w:rsidR="00334B34" w:rsidRDefault="00334B34" w:rsidP="00AB1C26">
            <w:pPr>
              <w:rPr>
                <w:snapToGrid w:val="0"/>
              </w:rPr>
            </w:pPr>
            <w:r>
              <w:rPr>
                <w:snapToGrid w:val="0"/>
              </w:rPr>
              <w:t>Consolato Generale</w:t>
            </w:r>
          </w:p>
        </w:tc>
      </w:tr>
      <w:tr w:rsidR="006D68D0" w14:paraId="6415502E" w14:textId="77777777">
        <w:tc>
          <w:tcPr>
            <w:tcW w:w="1843" w:type="dxa"/>
            <w:tcBorders>
              <w:right w:val="single" w:sz="4" w:space="0" w:color="auto"/>
            </w:tcBorders>
            <w:vAlign w:val="center"/>
          </w:tcPr>
          <w:p w14:paraId="2BB879B2" w14:textId="77777777" w:rsidR="006D68D0" w:rsidRDefault="006D68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2169AB" w14:textId="77777777" w:rsidR="006D68D0" w:rsidRDefault="006D68D0" w:rsidP="00685C4F">
            <w:pPr>
              <w:rPr>
                <w:snapToGrid w:val="0"/>
              </w:rPr>
            </w:pPr>
            <w:r>
              <w:rPr>
                <w:snapToGrid w:val="0"/>
              </w:rPr>
              <w:t>Eritrea</w:t>
            </w:r>
          </w:p>
        </w:tc>
        <w:tc>
          <w:tcPr>
            <w:tcW w:w="4536" w:type="dxa"/>
            <w:tcBorders>
              <w:top w:val="single" w:sz="4" w:space="0" w:color="auto"/>
              <w:left w:val="single" w:sz="4" w:space="0" w:color="auto"/>
              <w:bottom w:val="single" w:sz="4" w:space="0" w:color="auto"/>
              <w:right w:val="single" w:sz="4" w:space="0" w:color="auto"/>
            </w:tcBorders>
            <w:vAlign w:val="center"/>
          </w:tcPr>
          <w:p w14:paraId="1FDFB451" w14:textId="77777777" w:rsidR="006D68D0" w:rsidRDefault="006D68D0" w:rsidP="00685C4F">
            <w:pPr>
              <w:rPr>
                <w:snapToGrid w:val="0"/>
              </w:rPr>
            </w:pPr>
            <w:r>
              <w:rPr>
                <w:snapToGrid w:val="0"/>
              </w:rPr>
              <w:t>Consolato Generale</w:t>
            </w:r>
          </w:p>
        </w:tc>
      </w:tr>
      <w:tr w:rsidR="006D68D0" w14:paraId="332B4315" w14:textId="77777777">
        <w:tc>
          <w:tcPr>
            <w:tcW w:w="1843" w:type="dxa"/>
            <w:tcBorders>
              <w:right w:val="single" w:sz="4" w:space="0" w:color="auto"/>
            </w:tcBorders>
            <w:vAlign w:val="center"/>
          </w:tcPr>
          <w:p w14:paraId="20B1DCDD" w14:textId="77777777" w:rsidR="006D68D0" w:rsidRDefault="006D68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72D031" w14:textId="77777777" w:rsidR="006D68D0" w:rsidRDefault="006D68D0" w:rsidP="00AA27A5">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69A9D3B2" w14:textId="77777777" w:rsidR="006D68D0" w:rsidRDefault="006D68D0" w:rsidP="00AA27A5">
            <w:pPr>
              <w:rPr>
                <w:snapToGrid w:val="0"/>
              </w:rPr>
            </w:pPr>
            <w:r>
              <w:rPr>
                <w:snapToGrid w:val="0"/>
              </w:rPr>
              <w:t>Consolato Onorario</w:t>
            </w:r>
          </w:p>
        </w:tc>
      </w:tr>
      <w:tr w:rsidR="006D68D0" w14:paraId="4375A649" w14:textId="77777777">
        <w:tc>
          <w:tcPr>
            <w:tcW w:w="1843" w:type="dxa"/>
            <w:tcBorders>
              <w:right w:val="single" w:sz="4" w:space="0" w:color="auto"/>
            </w:tcBorders>
            <w:vAlign w:val="center"/>
          </w:tcPr>
          <w:p w14:paraId="1DB95A4B" w14:textId="77777777" w:rsidR="006D68D0" w:rsidRDefault="006D68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C9A4AB" w14:textId="77777777" w:rsidR="006D68D0" w:rsidRDefault="006D68D0" w:rsidP="00095CF0">
            <w:pPr>
              <w:rPr>
                <w:snapToGrid w:val="0"/>
              </w:rPr>
            </w:pPr>
            <w:r>
              <w:rPr>
                <w:snapToGrid w:val="0"/>
              </w:rPr>
              <w:t>Etiopia</w:t>
            </w:r>
          </w:p>
        </w:tc>
        <w:tc>
          <w:tcPr>
            <w:tcW w:w="4536" w:type="dxa"/>
            <w:tcBorders>
              <w:top w:val="single" w:sz="4" w:space="0" w:color="auto"/>
              <w:left w:val="single" w:sz="4" w:space="0" w:color="auto"/>
              <w:bottom w:val="single" w:sz="4" w:space="0" w:color="auto"/>
              <w:right w:val="single" w:sz="4" w:space="0" w:color="auto"/>
            </w:tcBorders>
            <w:vAlign w:val="center"/>
          </w:tcPr>
          <w:p w14:paraId="54BF2184" w14:textId="77777777" w:rsidR="006D68D0" w:rsidRDefault="006D68D0" w:rsidP="00095CF0">
            <w:pPr>
              <w:rPr>
                <w:snapToGrid w:val="0"/>
              </w:rPr>
            </w:pPr>
            <w:r>
              <w:rPr>
                <w:snapToGrid w:val="0"/>
              </w:rPr>
              <w:t>Consolato Onorario</w:t>
            </w:r>
          </w:p>
        </w:tc>
      </w:tr>
      <w:tr w:rsidR="00920C91" w14:paraId="63F2C053" w14:textId="77777777">
        <w:tc>
          <w:tcPr>
            <w:tcW w:w="1843" w:type="dxa"/>
            <w:tcBorders>
              <w:right w:val="single" w:sz="4" w:space="0" w:color="auto"/>
            </w:tcBorders>
            <w:vAlign w:val="center"/>
          </w:tcPr>
          <w:p w14:paraId="1379167D" w14:textId="77777777" w:rsidR="00920C91" w:rsidRDefault="00920C9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607654" w14:textId="77777777" w:rsidR="00920C91" w:rsidRDefault="00920C91" w:rsidP="001C3EB6">
            <w:pPr>
              <w:rPr>
                <w:snapToGrid w:val="0"/>
              </w:rPr>
            </w:pPr>
            <w:r>
              <w:rPr>
                <w:snapToGrid w:val="0"/>
              </w:rPr>
              <w:t xml:space="preserve">Filippine </w:t>
            </w:r>
          </w:p>
        </w:tc>
        <w:tc>
          <w:tcPr>
            <w:tcW w:w="4536" w:type="dxa"/>
            <w:tcBorders>
              <w:top w:val="single" w:sz="4" w:space="0" w:color="auto"/>
              <w:left w:val="single" w:sz="4" w:space="0" w:color="auto"/>
              <w:bottom w:val="single" w:sz="4" w:space="0" w:color="auto"/>
              <w:right w:val="single" w:sz="4" w:space="0" w:color="auto"/>
            </w:tcBorders>
            <w:vAlign w:val="center"/>
          </w:tcPr>
          <w:p w14:paraId="3AA841D8" w14:textId="77777777" w:rsidR="00920C91" w:rsidRDefault="00920C91" w:rsidP="001C3EB6">
            <w:pPr>
              <w:rPr>
                <w:snapToGrid w:val="0"/>
              </w:rPr>
            </w:pPr>
            <w:r>
              <w:rPr>
                <w:snapToGrid w:val="0"/>
              </w:rPr>
              <w:t>Consolato Generale</w:t>
            </w:r>
          </w:p>
        </w:tc>
      </w:tr>
      <w:tr w:rsidR="00920C91" w14:paraId="66DE8DBE" w14:textId="77777777">
        <w:tc>
          <w:tcPr>
            <w:tcW w:w="1843" w:type="dxa"/>
            <w:tcBorders>
              <w:right w:val="single" w:sz="4" w:space="0" w:color="auto"/>
            </w:tcBorders>
            <w:vAlign w:val="center"/>
          </w:tcPr>
          <w:p w14:paraId="72C92D94" w14:textId="77777777" w:rsidR="00920C91" w:rsidRDefault="00920C9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E68984" w14:textId="77777777" w:rsidR="00920C91" w:rsidRDefault="00920C91" w:rsidP="001C3EB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69366571" w14:textId="77777777" w:rsidR="00920C91" w:rsidRDefault="00920C91" w:rsidP="001C3EB6">
            <w:pPr>
              <w:rPr>
                <w:snapToGrid w:val="0"/>
              </w:rPr>
            </w:pPr>
            <w:r>
              <w:rPr>
                <w:snapToGrid w:val="0"/>
              </w:rPr>
              <w:t>Consolato Onorario</w:t>
            </w:r>
          </w:p>
        </w:tc>
      </w:tr>
      <w:tr w:rsidR="00C45D1D" w14:paraId="09FF95A1" w14:textId="77777777">
        <w:tc>
          <w:tcPr>
            <w:tcW w:w="1843" w:type="dxa"/>
            <w:tcBorders>
              <w:right w:val="single" w:sz="4" w:space="0" w:color="auto"/>
            </w:tcBorders>
            <w:vAlign w:val="center"/>
          </w:tcPr>
          <w:p w14:paraId="02F0AF3C"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7F31EA" w14:textId="77777777" w:rsidR="00C45D1D" w:rsidRDefault="00C45D1D"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38AAC2CA" w14:textId="77777777" w:rsidR="00C45D1D" w:rsidRDefault="00C45D1D" w:rsidP="00AB1C26">
            <w:pPr>
              <w:rPr>
                <w:snapToGrid w:val="0"/>
              </w:rPr>
            </w:pPr>
            <w:r>
              <w:rPr>
                <w:snapToGrid w:val="0"/>
              </w:rPr>
              <w:t>Consolato Generale</w:t>
            </w:r>
          </w:p>
        </w:tc>
      </w:tr>
      <w:tr w:rsidR="00C45D1D" w14:paraId="7E1DF385" w14:textId="77777777">
        <w:tc>
          <w:tcPr>
            <w:tcW w:w="1843" w:type="dxa"/>
            <w:tcBorders>
              <w:right w:val="single" w:sz="4" w:space="0" w:color="auto"/>
            </w:tcBorders>
            <w:vAlign w:val="center"/>
          </w:tcPr>
          <w:p w14:paraId="2D1BF79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F614E1" w14:textId="77777777" w:rsidR="00C45D1D" w:rsidRDefault="00C45D1D" w:rsidP="00AB1C26">
            <w:pPr>
              <w:rPr>
                <w:snapToGrid w:val="0"/>
              </w:rPr>
            </w:pPr>
            <w:r>
              <w:rPr>
                <w:snapToGrid w:val="0"/>
              </w:rPr>
              <w:t>Gambia</w:t>
            </w:r>
          </w:p>
        </w:tc>
        <w:tc>
          <w:tcPr>
            <w:tcW w:w="4536" w:type="dxa"/>
            <w:tcBorders>
              <w:top w:val="single" w:sz="4" w:space="0" w:color="auto"/>
              <w:left w:val="single" w:sz="4" w:space="0" w:color="auto"/>
              <w:bottom w:val="single" w:sz="4" w:space="0" w:color="auto"/>
              <w:right w:val="single" w:sz="4" w:space="0" w:color="auto"/>
            </w:tcBorders>
            <w:vAlign w:val="center"/>
          </w:tcPr>
          <w:p w14:paraId="0F8BB7FC" w14:textId="77777777" w:rsidR="00C45D1D" w:rsidRDefault="00C45D1D" w:rsidP="00AB1C26">
            <w:pPr>
              <w:rPr>
                <w:snapToGrid w:val="0"/>
              </w:rPr>
            </w:pPr>
            <w:r>
              <w:rPr>
                <w:snapToGrid w:val="0"/>
              </w:rPr>
              <w:t xml:space="preserve">Consolato Generale Onorario </w:t>
            </w:r>
          </w:p>
        </w:tc>
      </w:tr>
      <w:tr w:rsidR="008F46C4" w14:paraId="5804F6C2" w14:textId="77777777">
        <w:tc>
          <w:tcPr>
            <w:tcW w:w="1843" w:type="dxa"/>
            <w:tcBorders>
              <w:right w:val="single" w:sz="4" w:space="0" w:color="auto"/>
            </w:tcBorders>
            <w:vAlign w:val="center"/>
          </w:tcPr>
          <w:p w14:paraId="5E141F43" w14:textId="77777777" w:rsidR="008F46C4" w:rsidRDefault="008F46C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00478C" w14:textId="77777777" w:rsidR="008F46C4" w:rsidRDefault="008F46C4" w:rsidP="00AB1C26">
            <w:pPr>
              <w:rPr>
                <w:snapToGrid w:val="0"/>
              </w:rPr>
            </w:pPr>
            <w:r>
              <w:rPr>
                <w:snapToGrid w:val="0"/>
              </w:rPr>
              <w:t>Georgia</w:t>
            </w:r>
          </w:p>
        </w:tc>
        <w:tc>
          <w:tcPr>
            <w:tcW w:w="4536" w:type="dxa"/>
            <w:tcBorders>
              <w:top w:val="single" w:sz="4" w:space="0" w:color="auto"/>
              <w:left w:val="single" w:sz="4" w:space="0" w:color="auto"/>
              <w:bottom w:val="single" w:sz="4" w:space="0" w:color="auto"/>
              <w:right w:val="single" w:sz="4" w:space="0" w:color="auto"/>
            </w:tcBorders>
            <w:vAlign w:val="center"/>
          </w:tcPr>
          <w:p w14:paraId="36C5A984" w14:textId="77777777" w:rsidR="008F46C4" w:rsidRDefault="008F46C4" w:rsidP="00256875">
            <w:pPr>
              <w:rPr>
                <w:snapToGrid w:val="0"/>
              </w:rPr>
            </w:pPr>
            <w:r>
              <w:rPr>
                <w:snapToGrid w:val="0"/>
              </w:rPr>
              <w:t xml:space="preserve">Consolato </w:t>
            </w:r>
            <w:r w:rsidR="00256875">
              <w:rPr>
                <w:snapToGrid w:val="0"/>
              </w:rPr>
              <w:t>Generale</w:t>
            </w:r>
          </w:p>
        </w:tc>
      </w:tr>
      <w:tr w:rsidR="00C45D1D" w14:paraId="3E967E77" w14:textId="77777777">
        <w:tc>
          <w:tcPr>
            <w:tcW w:w="1843" w:type="dxa"/>
            <w:tcBorders>
              <w:right w:val="single" w:sz="4" w:space="0" w:color="auto"/>
            </w:tcBorders>
            <w:vAlign w:val="center"/>
          </w:tcPr>
          <w:p w14:paraId="517B4718"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633CAA" w14:textId="77777777" w:rsidR="00C45D1D" w:rsidRDefault="00C45D1D" w:rsidP="00AB1C26">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571AEA2C" w14:textId="77777777" w:rsidR="00C45D1D" w:rsidRDefault="00C45D1D" w:rsidP="00AB1C26">
            <w:pPr>
              <w:rPr>
                <w:snapToGrid w:val="0"/>
              </w:rPr>
            </w:pPr>
            <w:r>
              <w:rPr>
                <w:snapToGrid w:val="0"/>
              </w:rPr>
              <w:t>Consolato Generale</w:t>
            </w:r>
          </w:p>
        </w:tc>
      </w:tr>
      <w:tr w:rsidR="00C45D1D" w14:paraId="13762862" w14:textId="77777777">
        <w:tc>
          <w:tcPr>
            <w:tcW w:w="1843" w:type="dxa"/>
            <w:tcBorders>
              <w:right w:val="single" w:sz="4" w:space="0" w:color="auto"/>
            </w:tcBorders>
            <w:vAlign w:val="center"/>
          </w:tcPr>
          <w:p w14:paraId="2E7E706D"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ABCD3B" w14:textId="77777777" w:rsidR="00C45D1D" w:rsidRDefault="00C45D1D" w:rsidP="00AB1C26">
            <w:pPr>
              <w:rPr>
                <w:snapToGrid w:val="0"/>
              </w:rPr>
            </w:pPr>
            <w:r>
              <w:rPr>
                <w:snapToGrid w:val="0"/>
              </w:rPr>
              <w:t xml:space="preserve">Giappone </w:t>
            </w:r>
          </w:p>
        </w:tc>
        <w:tc>
          <w:tcPr>
            <w:tcW w:w="4536" w:type="dxa"/>
            <w:tcBorders>
              <w:top w:val="single" w:sz="4" w:space="0" w:color="auto"/>
              <w:left w:val="single" w:sz="4" w:space="0" w:color="auto"/>
              <w:bottom w:val="single" w:sz="4" w:space="0" w:color="auto"/>
              <w:right w:val="single" w:sz="4" w:space="0" w:color="auto"/>
            </w:tcBorders>
            <w:vAlign w:val="center"/>
          </w:tcPr>
          <w:p w14:paraId="30ED1CC9" w14:textId="77777777" w:rsidR="00C45D1D" w:rsidRDefault="00C45D1D" w:rsidP="00AB1C26">
            <w:pPr>
              <w:rPr>
                <w:snapToGrid w:val="0"/>
              </w:rPr>
            </w:pPr>
            <w:r>
              <w:rPr>
                <w:snapToGrid w:val="0"/>
              </w:rPr>
              <w:t>Consolato Generale</w:t>
            </w:r>
          </w:p>
        </w:tc>
      </w:tr>
      <w:tr w:rsidR="00C45D1D" w14:paraId="6DA474A6" w14:textId="77777777">
        <w:tc>
          <w:tcPr>
            <w:tcW w:w="1843" w:type="dxa"/>
            <w:tcBorders>
              <w:right w:val="single" w:sz="4" w:space="0" w:color="auto"/>
            </w:tcBorders>
            <w:vAlign w:val="center"/>
          </w:tcPr>
          <w:p w14:paraId="36F7F78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DF5A78" w14:textId="77777777" w:rsidR="00C45D1D" w:rsidRDefault="00C45D1D" w:rsidP="00AB1C26">
            <w:pPr>
              <w:rPr>
                <w:snapToGrid w:val="0"/>
              </w:rPr>
            </w:pPr>
            <w:r>
              <w:rPr>
                <w:snapToGrid w:val="0"/>
              </w:rPr>
              <w:t xml:space="preserve">Giordania </w:t>
            </w:r>
          </w:p>
        </w:tc>
        <w:tc>
          <w:tcPr>
            <w:tcW w:w="4536" w:type="dxa"/>
            <w:tcBorders>
              <w:top w:val="single" w:sz="4" w:space="0" w:color="auto"/>
              <w:left w:val="single" w:sz="4" w:space="0" w:color="auto"/>
              <w:bottom w:val="single" w:sz="4" w:space="0" w:color="auto"/>
              <w:right w:val="single" w:sz="4" w:space="0" w:color="auto"/>
            </w:tcBorders>
            <w:vAlign w:val="center"/>
          </w:tcPr>
          <w:p w14:paraId="509E8D6D" w14:textId="77777777" w:rsidR="00C45D1D" w:rsidRDefault="00C45D1D" w:rsidP="00AB1C26">
            <w:pPr>
              <w:rPr>
                <w:snapToGrid w:val="0"/>
              </w:rPr>
            </w:pPr>
            <w:r>
              <w:rPr>
                <w:snapToGrid w:val="0"/>
              </w:rPr>
              <w:t>Consolato Onorario</w:t>
            </w:r>
          </w:p>
        </w:tc>
      </w:tr>
      <w:tr w:rsidR="00C45D1D" w14:paraId="36422D2C" w14:textId="77777777">
        <w:tc>
          <w:tcPr>
            <w:tcW w:w="1843" w:type="dxa"/>
            <w:tcBorders>
              <w:right w:val="single" w:sz="4" w:space="0" w:color="auto"/>
            </w:tcBorders>
            <w:vAlign w:val="center"/>
          </w:tcPr>
          <w:p w14:paraId="591BED4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6AA911" w14:textId="77777777" w:rsidR="00C45D1D" w:rsidRDefault="00C45D1D" w:rsidP="00AB1C26">
            <w:pPr>
              <w:rPr>
                <w:snapToGrid w:val="0"/>
              </w:rPr>
            </w:pPr>
            <w:r>
              <w:rPr>
                <w:snapToGrid w:val="0"/>
              </w:rPr>
              <w:t xml:space="preserve">Gran Bretagna </w:t>
            </w:r>
          </w:p>
        </w:tc>
        <w:tc>
          <w:tcPr>
            <w:tcW w:w="4536" w:type="dxa"/>
            <w:tcBorders>
              <w:top w:val="single" w:sz="4" w:space="0" w:color="auto"/>
              <w:left w:val="single" w:sz="4" w:space="0" w:color="auto"/>
              <w:bottom w:val="single" w:sz="4" w:space="0" w:color="auto"/>
              <w:right w:val="single" w:sz="4" w:space="0" w:color="auto"/>
            </w:tcBorders>
            <w:vAlign w:val="center"/>
          </w:tcPr>
          <w:p w14:paraId="59E4B6B5" w14:textId="77777777" w:rsidR="00C45D1D" w:rsidRDefault="00C45D1D" w:rsidP="00AB1C26">
            <w:pPr>
              <w:rPr>
                <w:snapToGrid w:val="0"/>
              </w:rPr>
            </w:pPr>
            <w:r>
              <w:rPr>
                <w:snapToGrid w:val="0"/>
              </w:rPr>
              <w:t>Consolato Generale</w:t>
            </w:r>
          </w:p>
        </w:tc>
      </w:tr>
      <w:tr w:rsidR="00537232" w14:paraId="77BA040F" w14:textId="77777777">
        <w:tc>
          <w:tcPr>
            <w:tcW w:w="1843" w:type="dxa"/>
            <w:tcBorders>
              <w:right w:val="single" w:sz="4" w:space="0" w:color="auto"/>
            </w:tcBorders>
            <w:vAlign w:val="center"/>
          </w:tcPr>
          <w:p w14:paraId="23CBCEA6" w14:textId="77777777" w:rsidR="00537232" w:rsidRDefault="0053723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C36BBA" w14:textId="77777777" w:rsidR="00537232" w:rsidRDefault="00537232"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5008ABF7" w14:textId="77777777" w:rsidR="00537232" w:rsidRDefault="00537232" w:rsidP="00AB1C26">
            <w:pPr>
              <w:rPr>
                <w:snapToGrid w:val="0"/>
              </w:rPr>
            </w:pPr>
            <w:r>
              <w:rPr>
                <w:snapToGrid w:val="0"/>
              </w:rPr>
              <w:t xml:space="preserve">Consolato </w:t>
            </w:r>
            <w:r w:rsidR="006F77D2">
              <w:rPr>
                <w:snapToGrid w:val="0"/>
              </w:rPr>
              <w:t xml:space="preserve">Generale </w:t>
            </w:r>
            <w:r>
              <w:rPr>
                <w:snapToGrid w:val="0"/>
              </w:rPr>
              <w:t>Onorario</w:t>
            </w:r>
          </w:p>
        </w:tc>
      </w:tr>
      <w:tr w:rsidR="00C428E5" w14:paraId="326B3493" w14:textId="77777777">
        <w:tc>
          <w:tcPr>
            <w:tcW w:w="1843" w:type="dxa"/>
            <w:tcBorders>
              <w:right w:val="single" w:sz="4" w:space="0" w:color="auto"/>
            </w:tcBorders>
            <w:vAlign w:val="center"/>
          </w:tcPr>
          <w:p w14:paraId="363AB1C7" w14:textId="77777777" w:rsidR="00C428E5" w:rsidRDefault="00C428E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C302BA" w14:textId="77777777" w:rsidR="00C428E5" w:rsidRDefault="00C428E5" w:rsidP="00AB1C26">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484C4E78" w14:textId="77777777" w:rsidR="00C428E5" w:rsidRDefault="00C428E5" w:rsidP="00AB1C26">
            <w:pPr>
              <w:rPr>
                <w:snapToGrid w:val="0"/>
              </w:rPr>
            </w:pPr>
            <w:r>
              <w:rPr>
                <w:snapToGrid w:val="0"/>
              </w:rPr>
              <w:t>Consolato Onorario</w:t>
            </w:r>
          </w:p>
        </w:tc>
      </w:tr>
      <w:tr w:rsidR="00C45D1D" w14:paraId="1E531057" w14:textId="77777777">
        <w:tc>
          <w:tcPr>
            <w:tcW w:w="1843" w:type="dxa"/>
            <w:tcBorders>
              <w:right w:val="single" w:sz="4" w:space="0" w:color="auto"/>
            </w:tcBorders>
            <w:vAlign w:val="center"/>
          </w:tcPr>
          <w:p w14:paraId="55CCC338"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6A10B0" w14:textId="77777777" w:rsidR="00C45D1D" w:rsidRDefault="00C45D1D" w:rsidP="00AB1C26">
            <w:pPr>
              <w:rPr>
                <w:snapToGrid w:val="0"/>
              </w:rPr>
            </w:pPr>
            <w:r>
              <w:rPr>
                <w:snapToGrid w:val="0"/>
              </w:rPr>
              <w:t>Guinea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F0F0582" w14:textId="77777777" w:rsidR="00C45D1D" w:rsidRDefault="00C45D1D" w:rsidP="00AB1C26">
            <w:pPr>
              <w:rPr>
                <w:snapToGrid w:val="0"/>
              </w:rPr>
            </w:pPr>
            <w:r>
              <w:rPr>
                <w:snapToGrid w:val="0"/>
              </w:rPr>
              <w:t>Consolato Onorario</w:t>
            </w:r>
          </w:p>
        </w:tc>
      </w:tr>
      <w:tr w:rsidR="007F0000" w14:paraId="36F62071" w14:textId="77777777">
        <w:tc>
          <w:tcPr>
            <w:tcW w:w="1843" w:type="dxa"/>
            <w:tcBorders>
              <w:right w:val="single" w:sz="4" w:space="0" w:color="auto"/>
            </w:tcBorders>
            <w:vAlign w:val="center"/>
          </w:tcPr>
          <w:p w14:paraId="73A69159" w14:textId="77777777" w:rsidR="007F0000" w:rsidRDefault="007F000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2308EE" w14:textId="77777777" w:rsidR="007F0000" w:rsidRDefault="007F0000" w:rsidP="00AB1C26">
            <w:pPr>
              <w:rPr>
                <w:snapToGrid w:val="0"/>
              </w:rPr>
            </w:pPr>
            <w:r>
              <w:rPr>
                <w:snapToGrid w:val="0"/>
              </w:rPr>
              <w:t>Guinea Bissau</w:t>
            </w:r>
          </w:p>
        </w:tc>
        <w:tc>
          <w:tcPr>
            <w:tcW w:w="4536" w:type="dxa"/>
            <w:tcBorders>
              <w:top w:val="single" w:sz="4" w:space="0" w:color="auto"/>
              <w:left w:val="single" w:sz="4" w:space="0" w:color="auto"/>
              <w:bottom w:val="single" w:sz="4" w:space="0" w:color="auto"/>
              <w:right w:val="single" w:sz="4" w:space="0" w:color="auto"/>
            </w:tcBorders>
            <w:vAlign w:val="center"/>
          </w:tcPr>
          <w:p w14:paraId="531A6734" w14:textId="77777777" w:rsidR="007F0000" w:rsidRDefault="007F0000" w:rsidP="00AB1C26">
            <w:pPr>
              <w:rPr>
                <w:snapToGrid w:val="0"/>
              </w:rPr>
            </w:pPr>
            <w:r>
              <w:rPr>
                <w:snapToGrid w:val="0"/>
              </w:rPr>
              <w:t>Consolato Onorario</w:t>
            </w:r>
          </w:p>
        </w:tc>
      </w:tr>
      <w:tr w:rsidR="00C45D1D" w14:paraId="2286FEA7" w14:textId="77777777">
        <w:tc>
          <w:tcPr>
            <w:tcW w:w="1843" w:type="dxa"/>
            <w:tcBorders>
              <w:right w:val="single" w:sz="4" w:space="0" w:color="auto"/>
            </w:tcBorders>
            <w:vAlign w:val="center"/>
          </w:tcPr>
          <w:p w14:paraId="1B474DC5"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7F3352" w14:textId="77777777" w:rsidR="00C45D1D" w:rsidRDefault="00C45D1D" w:rsidP="00AB1C26">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3FE07F78" w14:textId="77777777" w:rsidR="00C45D1D" w:rsidRDefault="00C45D1D" w:rsidP="00AB1C26">
            <w:pPr>
              <w:rPr>
                <w:snapToGrid w:val="0"/>
              </w:rPr>
            </w:pPr>
            <w:r>
              <w:rPr>
                <w:snapToGrid w:val="0"/>
              </w:rPr>
              <w:t>Consolato Onorario</w:t>
            </w:r>
          </w:p>
        </w:tc>
      </w:tr>
      <w:tr w:rsidR="00C45D1D" w14:paraId="71FF9DF1" w14:textId="77777777">
        <w:tc>
          <w:tcPr>
            <w:tcW w:w="1843" w:type="dxa"/>
            <w:tcBorders>
              <w:right w:val="single" w:sz="4" w:space="0" w:color="auto"/>
            </w:tcBorders>
            <w:vAlign w:val="center"/>
          </w:tcPr>
          <w:p w14:paraId="2FE42143"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DCE3F3" w14:textId="77777777" w:rsidR="00C45D1D" w:rsidRDefault="00C45D1D" w:rsidP="00AB1C26">
            <w:pPr>
              <w:rPr>
                <w:snapToGrid w:val="0"/>
              </w:rPr>
            </w:pPr>
            <w:r>
              <w:rPr>
                <w:snapToGrid w:val="0"/>
              </w:rPr>
              <w:t>India</w:t>
            </w:r>
          </w:p>
        </w:tc>
        <w:tc>
          <w:tcPr>
            <w:tcW w:w="4536" w:type="dxa"/>
            <w:tcBorders>
              <w:top w:val="single" w:sz="4" w:space="0" w:color="auto"/>
              <w:left w:val="single" w:sz="4" w:space="0" w:color="auto"/>
              <w:bottom w:val="single" w:sz="4" w:space="0" w:color="auto"/>
              <w:right w:val="single" w:sz="4" w:space="0" w:color="auto"/>
            </w:tcBorders>
            <w:vAlign w:val="center"/>
          </w:tcPr>
          <w:p w14:paraId="7E21CE98" w14:textId="77777777" w:rsidR="00C45D1D" w:rsidRDefault="00C45D1D" w:rsidP="00AB1C26">
            <w:pPr>
              <w:rPr>
                <w:snapToGrid w:val="0"/>
              </w:rPr>
            </w:pPr>
            <w:r>
              <w:rPr>
                <w:snapToGrid w:val="0"/>
              </w:rPr>
              <w:t>Consolato Generale</w:t>
            </w:r>
          </w:p>
        </w:tc>
      </w:tr>
      <w:tr w:rsidR="00C45D1D" w14:paraId="3122159F" w14:textId="77777777">
        <w:tc>
          <w:tcPr>
            <w:tcW w:w="1843" w:type="dxa"/>
            <w:tcBorders>
              <w:right w:val="single" w:sz="4" w:space="0" w:color="auto"/>
            </w:tcBorders>
            <w:vAlign w:val="center"/>
          </w:tcPr>
          <w:p w14:paraId="765B2926"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4687B9" w14:textId="77777777" w:rsidR="00C45D1D" w:rsidRDefault="00C45D1D" w:rsidP="00AB1C26">
            <w:pPr>
              <w:rPr>
                <w:snapToGrid w:val="0"/>
              </w:rPr>
            </w:pPr>
            <w:r>
              <w:rPr>
                <w:snapToGrid w:val="0"/>
              </w:rPr>
              <w:t>Iran</w:t>
            </w:r>
          </w:p>
        </w:tc>
        <w:tc>
          <w:tcPr>
            <w:tcW w:w="4536" w:type="dxa"/>
            <w:tcBorders>
              <w:top w:val="single" w:sz="4" w:space="0" w:color="auto"/>
              <w:left w:val="single" w:sz="4" w:space="0" w:color="auto"/>
              <w:bottom w:val="single" w:sz="4" w:space="0" w:color="auto"/>
              <w:right w:val="single" w:sz="4" w:space="0" w:color="auto"/>
            </w:tcBorders>
            <w:vAlign w:val="center"/>
          </w:tcPr>
          <w:p w14:paraId="06D193DC" w14:textId="77777777" w:rsidR="00C45D1D" w:rsidRDefault="00C45D1D" w:rsidP="00AB1C26">
            <w:pPr>
              <w:rPr>
                <w:snapToGrid w:val="0"/>
              </w:rPr>
            </w:pPr>
            <w:r>
              <w:rPr>
                <w:snapToGrid w:val="0"/>
              </w:rPr>
              <w:t>Consolato Generale</w:t>
            </w:r>
          </w:p>
        </w:tc>
      </w:tr>
      <w:tr w:rsidR="00C45D1D" w14:paraId="1F508AD7" w14:textId="77777777">
        <w:tc>
          <w:tcPr>
            <w:tcW w:w="1843" w:type="dxa"/>
            <w:tcBorders>
              <w:right w:val="single" w:sz="4" w:space="0" w:color="auto"/>
            </w:tcBorders>
            <w:vAlign w:val="center"/>
          </w:tcPr>
          <w:p w14:paraId="03A43F2B"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F181642" w14:textId="77777777" w:rsidR="00C45D1D" w:rsidRDefault="00C45D1D" w:rsidP="00AB1C26">
            <w:pPr>
              <w:rPr>
                <w:snapToGrid w:val="0"/>
              </w:rPr>
            </w:pPr>
            <w:r>
              <w:rPr>
                <w:snapToGrid w:val="0"/>
              </w:rPr>
              <w:t>Irlanda</w:t>
            </w:r>
          </w:p>
        </w:tc>
        <w:tc>
          <w:tcPr>
            <w:tcW w:w="4536" w:type="dxa"/>
            <w:tcBorders>
              <w:top w:val="single" w:sz="4" w:space="0" w:color="auto"/>
              <w:left w:val="single" w:sz="4" w:space="0" w:color="auto"/>
              <w:bottom w:val="single" w:sz="4" w:space="0" w:color="auto"/>
              <w:right w:val="single" w:sz="4" w:space="0" w:color="auto"/>
            </w:tcBorders>
            <w:vAlign w:val="center"/>
          </w:tcPr>
          <w:p w14:paraId="6A1AC04F" w14:textId="77777777" w:rsidR="00C45D1D" w:rsidRDefault="00C45D1D" w:rsidP="00AB1C26">
            <w:pPr>
              <w:rPr>
                <w:snapToGrid w:val="0"/>
              </w:rPr>
            </w:pPr>
            <w:r>
              <w:rPr>
                <w:snapToGrid w:val="0"/>
              </w:rPr>
              <w:t>Consolato Generale</w:t>
            </w:r>
          </w:p>
        </w:tc>
      </w:tr>
      <w:tr w:rsidR="00C45D1D" w14:paraId="6B0EFFE1" w14:textId="77777777">
        <w:tc>
          <w:tcPr>
            <w:tcW w:w="1843" w:type="dxa"/>
            <w:tcBorders>
              <w:right w:val="single" w:sz="4" w:space="0" w:color="auto"/>
            </w:tcBorders>
            <w:vAlign w:val="center"/>
          </w:tcPr>
          <w:p w14:paraId="6FEB2269"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93FADA" w14:textId="77777777" w:rsidR="00C45D1D" w:rsidRDefault="00C45D1D" w:rsidP="00AB1C26">
            <w:pPr>
              <w:rPr>
                <w:snapToGrid w:val="0"/>
              </w:rPr>
            </w:pPr>
            <w:r>
              <w:rPr>
                <w:snapToGrid w:val="0"/>
              </w:rPr>
              <w:t>Islanda</w:t>
            </w:r>
          </w:p>
        </w:tc>
        <w:tc>
          <w:tcPr>
            <w:tcW w:w="4536" w:type="dxa"/>
            <w:tcBorders>
              <w:top w:val="single" w:sz="4" w:space="0" w:color="auto"/>
              <w:left w:val="single" w:sz="4" w:space="0" w:color="auto"/>
              <w:bottom w:val="single" w:sz="4" w:space="0" w:color="auto"/>
              <w:right w:val="single" w:sz="4" w:space="0" w:color="auto"/>
            </w:tcBorders>
            <w:vAlign w:val="center"/>
          </w:tcPr>
          <w:p w14:paraId="0A0B3578" w14:textId="77777777" w:rsidR="00C45D1D" w:rsidRDefault="00C45D1D" w:rsidP="00AB1C26">
            <w:pPr>
              <w:rPr>
                <w:snapToGrid w:val="0"/>
              </w:rPr>
            </w:pPr>
            <w:r>
              <w:rPr>
                <w:snapToGrid w:val="0"/>
              </w:rPr>
              <w:t xml:space="preserve">Consolato Generale Onorario </w:t>
            </w:r>
          </w:p>
        </w:tc>
      </w:tr>
      <w:tr w:rsidR="00C45D1D" w14:paraId="2A357825" w14:textId="77777777">
        <w:tc>
          <w:tcPr>
            <w:tcW w:w="1843" w:type="dxa"/>
            <w:tcBorders>
              <w:right w:val="single" w:sz="4" w:space="0" w:color="auto"/>
            </w:tcBorders>
            <w:vAlign w:val="center"/>
          </w:tcPr>
          <w:p w14:paraId="397B38ED"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439C03" w14:textId="77777777" w:rsidR="00C45D1D" w:rsidRDefault="00C45D1D" w:rsidP="00AB1C26">
            <w:pPr>
              <w:rPr>
                <w:snapToGrid w:val="0"/>
              </w:rPr>
            </w:pPr>
            <w:r>
              <w:rPr>
                <w:snapToGrid w:val="0"/>
              </w:rPr>
              <w:t>Kosovo</w:t>
            </w:r>
          </w:p>
        </w:tc>
        <w:tc>
          <w:tcPr>
            <w:tcW w:w="4536" w:type="dxa"/>
            <w:tcBorders>
              <w:top w:val="single" w:sz="4" w:space="0" w:color="auto"/>
              <w:left w:val="single" w:sz="4" w:space="0" w:color="auto"/>
              <w:bottom w:val="single" w:sz="4" w:space="0" w:color="auto"/>
              <w:right w:val="single" w:sz="4" w:space="0" w:color="auto"/>
            </w:tcBorders>
            <w:vAlign w:val="center"/>
          </w:tcPr>
          <w:p w14:paraId="07C4F69C" w14:textId="77777777" w:rsidR="00C45D1D" w:rsidRDefault="00C45D1D" w:rsidP="00AB1C26">
            <w:pPr>
              <w:rPr>
                <w:snapToGrid w:val="0"/>
              </w:rPr>
            </w:pPr>
            <w:r>
              <w:rPr>
                <w:snapToGrid w:val="0"/>
              </w:rPr>
              <w:t>Consolato Generale</w:t>
            </w:r>
          </w:p>
        </w:tc>
      </w:tr>
      <w:tr w:rsidR="00C45D1D" w14:paraId="10E7173E" w14:textId="77777777">
        <w:tc>
          <w:tcPr>
            <w:tcW w:w="1843" w:type="dxa"/>
            <w:tcBorders>
              <w:right w:val="single" w:sz="4" w:space="0" w:color="auto"/>
            </w:tcBorders>
            <w:vAlign w:val="center"/>
          </w:tcPr>
          <w:p w14:paraId="604EE321"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6C51F6" w14:textId="77777777" w:rsidR="00C45D1D" w:rsidRDefault="00C45D1D" w:rsidP="00AB1C26">
            <w:pPr>
              <w:rPr>
                <w:snapToGrid w:val="0"/>
              </w:rPr>
            </w:pPr>
            <w:r>
              <w:rPr>
                <w:snapToGrid w:val="0"/>
              </w:rPr>
              <w:t>Kuwait</w:t>
            </w:r>
          </w:p>
        </w:tc>
        <w:tc>
          <w:tcPr>
            <w:tcW w:w="4536" w:type="dxa"/>
            <w:tcBorders>
              <w:top w:val="single" w:sz="4" w:space="0" w:color="auto"/>
              <w:left w:val="single" w:sz="4" w:space="0" w:color="auto"/>
              <w:bottom w:val="single" w:sz="4" w:space="0" w:color="auto"/>
              <w:right w:val="single" w:sz="4" w:space="0" w:color="auto"/>
            </w:tcBorders>
            <w:vAlign w:val="center"/>
          </w:tcPr>
          <w:p w14:paraId="4F913690" w14:textId="77777777" w:rsidR="00C45D1D" w:rsidRDefault="00C45D1D" w:rsidP="00AB1C26">
            <w:pPr>
              <w:rPr>
                <w:snapToGrid w:val="0"/>
              </w:rPr>
            </w:pPr>
            <w:r>
              <w:rPr>
                <w:snapToGrid w:val="0"/>
              </w:rPr>
              <w:t>Consolato Generale</w:t>
            </w:r>
          </w:p>
        </w:tc>
      </w:tr>
      <w:tr w:rsidR="00C45D1D" w14:paraId="78356E25" w14:textId="77777777">
        <w:tc>
          <w:tcPr>
            <w:tcW w:w="1843" w:type="dxa"/>
            <w:tcBorders>
              <w:right w:val="single" w:sz="4" w:space="0" w:color="auto"/>
            </w:tcBorders>
            <w:vAlign w:val="center"/>
          </w:tcPr>
          <w:p w14:paraId="0C7372B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041A50" w14:textId="77777777" w:rsidR="00C45D1D" w:rsidRDefault="00C45D1D"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6C724E5E" w14:textId="77777777" w:rsidR="00C45D1D" w:rsidRDefault="00C45D1D" w:rsidP="00AB1C26">
            <w:pPr>
              <w:rPr>
                <w:snapToGrid w:val="0"/>
              </w:rPr>
            </w:pPr>
            <w:r>
              <w:rPr>
                <w:snapToGrid w:val="0"/>
              </w:rPr>
              <w:t>Consolato Generale Onorario</w:t>
            </w:r>
          </w:p>
        </w:tc>
      </w:tr>
      <w:tr w:rsidR="00C45D1D" w14:paraId="7B70E51F" w14:textId="77777777">
        <w:tc>
          <w:tcPr>
            <w:tcW w:w="1843" w:type="dxa"/>
            <w:tcBorders>
              <w:right w:val="single" w:sz="4" w:space="0" w:color="auto"/>
            </w:tcBorders>
            <w:vAlign w:val="center"/>
          </w:tcPr>
          <w:p w14:paraId="34CF875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87DEDD" w14:textId="77777777" w:rsidR="00C45D1D" w:rsidRDefault="00C45D1D" w:rsidP="00AB1C26">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2F7D77FD" w14:textId="77777777" w:rsidR="00C45D1D" w:rsidRDefault="00C45D1D" w:rsidP="00AB1C26">
            <w:pPr>
              <w:rPr>
                <w:snapToGrid w:val="0"/>
              </w:rPr>
            </w:pPr>
            <w:r>
              <w:rPr>
                <w:snapToGrid w:val="0"/>
              </w:rPr>
              <w:t>Consolato Generale</w:t>
            </w:r>
          </w:p>
        </w:tc>
      </w:tr>
      <w:tr w:rsidR="00C45D1D" w14:paraId="3B33D140" w14:textId="77777777">
        <w:tc>
          <w:tcPr>
            <w:tcW w:w="1843" w:type="dxa"/>
            <w:tcBorders>
              <w:right w:val="single" w:sz="4" w:space="0" w:color="auto"/>
            </w:tcBorders>
            <w:vAlign w:val="center"/>
          </w:tcPr>
          <w:p w14:paraId="3512C9A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CEDB05" w14:textId="77777777" w:rsidR="00C45D1D" w:rsidRPr="00F85814" w:rsidRDefault="00C45D1D" w:rsidP="00AB1C26">
            <w:pPr>
              <w:rPr>
                <w:snapToGrid w:val="0"/>
              </w:rPr>
            </w:pPr>
            <w:r>
              <w:rPr>
                <w:snapToGrid w:val="0"/>
              </w:rPr>
              <w:t>Libia</w:t>
            </w:r>
          </w:p>
        </w:tc>
        <w:tc>
          <w:tcPr>
            <w:tcW w:w="4536" w:type="dxa"/>
            <w:tcBorders>
              <w:top w:val="single" w:sz="4" w:space="0" w:color="auto"/>
              <w:left w:val="single" w:sz="4" w:space="0" w:color="auto"/>
              <w:bottom w:val="single" w:sz="4" w:space="0" w:color="auto"/>
              <w:right w:val="single" w:sz="4" w:space="0" w:color="auto"/>
            </w:tcBorders>
            <w:vAlign w:val="center"/>
          </w:tcPr>
          <w:p w14:paraId="16B51002" w14:textId="77777777" w:rsidR="00C45D1D" w:rsidRDefault="00C45D1D" w:rsidP="00AB1C26">
            <w:pPr>
              <w:rPr>
                <w:snapToGrid w:val="0"/>
              </w:rPr>
            </w:pPr>
            <w:r>
              <w:rPr>
                <w:snapToGrid w:val="0"/>
              </w:rPr>
              <w:t>Consolato Generale</w:t>
            </w:r>
          </w:p>
        </w:tc>
      </w:tr>
      <w:tr w:rsidR="00B25CD8" w14:paraId="2BB1FC78" w14:textId="77777777">
        <w:tc>
          <w:tcPr>
            <w:tcW w:w="1843" w:type="dxa"/>
            <w:tcBorders>
              <w:right w:val="single" w:sz="4" w:space="0" w:color="auto"/>
            </w:tcBorders>
            <w:vAlign w:val="center"/>
          </w:tcPr>
          <w:p w14:paraId="4DEF6AC0" w14:textId="77777777" w:rsidR="00B25CD8" w:rsidRDefault="00B25CD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DF342B" w14:textId="77777777" w:rsidR="00B25CD8" w:rsidRDefault="00B25CD8" w:rsidP="00AB1C26">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31E14F75" w14:textId="77777777" w:rsidR="00B25CD8" w:rsidRDefault="00B25CD8" w:rsidP="00AB1C26">
            <w:pPr>
              <w:rPr>
                <w:snapToGrid w:val="0"/>
              </w:rPr>
            </w:pPr>
            <w:r>
              <w:rPr>
                <w:snapToGrid w:val="0"/>
              </w:rPr>
              <w:t>Consolato Onorario</w:t>
            </w:r>
          </w:p>
        </w:tc>
      </w:tr>
      <w:tr w:rsidR="00C45D1D" w14:paraId="71B6D508" w14:textId="77777777">
        <w:tc>
          <w:tcPr>
            <w:tcW w:w="1843" w:type="dxa"/>
            <w:tcBorders>
              <w:right w:val="single" w:sz="4" w:space="0" w:color="auto"/>
            </w:tcBorders>
            <w:vAlign w:val="center"/>
          </w:tcPr>
          <w:p w14:paraId="662F4D93"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FBFF345" w14:textId="77777777" w:rsidR="00C45D1D" w:rsidRDefault="00C45D1D"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41E46300" w14:textId="77777777" w:rsidR="00C45D1D" w:rsidRDefault="00C45D1D" w:rsidP="00AB1C26">
            <w:pPr>
              <w:rPr>
                <w:snapToGrid w:val="0"/>
              </w:rPr>
            </w:pPr>
            <w:r>
              <w:rPr>
                <w:snapToGrid w:val="0"/>
              </w:rPr>
              <w:t>Consolato Onorario</w:t>
            </w:r>
          </w:p>
        </w:tc>
      </w:tr>
      <w:tr w:rsidR="00C45D1D" w14:paraId="02B73FAD" w14:textId="77777777">
        <w:tc>
          <w:tcPr>
            <w:tcW w:w="1843" w:type="dxa"/>
            <w:tcBorders>
              <w:right w:val="single" w:sz="4" w:space="0" w:color="auto"/>
            </w:tcBorders>
            <w:vAlign w:val="center"/>
          </w:tcPr>
          <w:p w14:paraId="0E17928A"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5D6AB6" w14:textId="77777777" w:rsidR="00C45D1D" w:rsidRDefault="00C45D1D" w:rsidP="00AB1C26">
            <w:pPr>
              <w:rPr>
                <w:snapToGrid w:val="0"/>
              </w:rPr>
            </w:pPr>
            <w:r>
              <w:rPr>
                <w:snapToGrid w:val="0"/>
              </w:rPr>
              <w:t xml:space="preserve">Malaysia </w:t>
            </w:r>
          </w:p>
        </w:tc>
        <w:tc>
          <w:tcPr>
            <w:tcW w:w="4536" w:type="dxa"/>
            <w:tcBorders>
              <w:top w:val="single" w:sz="4" w:space="0" w:color="auto"/>
              <w:left w:val="single" w:sz="4" w:space="0" w:color="auto"/>
              <w:bottom w:val="single" w:sz="4" w:space="0" w:color="auto"/>
              <w:right w:val="single" w:sz="4" w:space="0" w:color="auto"/>
            </w:tcBorders>
            <w:vAlign w:val="center"/>
          </w:tcPr>
          <w:p w14:paraId="4FD392E5" w14:textId="77777777" w:rsidR="00C45D1D" w:rsidRDefault="00C45D1D" w:rsidP="00AB1C26">
            <w:pPr>
              <w:rPr>
                <w:snapToGrid w:val="0"/>
              </w:rPr>
            </w:pPr>
            <w:r>
              <w:rPr>
                <w:snapToGrid w:val="0"/>
              </w:rPr>
              <w:t>Consolato</w:t>
            </w:r>
          </w:p>
        </w:tc>
      </w:tr>
      <w:tr w:rsidR="0019719D" w14:paraId="23E6C0ED" w14:textId="77777777">
        <w:tc>
          <w:tcPr>
            <w:tcW w:w="1843" w:type="dxa"/>
            <w:tcBorders>
              <w:right w:val="single" w:sz="4" w:space="0" w:color="auto"/>
            </w:tcBorders>
            <w:vAlign w:val="center"/>
          </w:tcPr>
          <w:p w14:paraId="4B127337" w14:textId="77777777" w:rsidR="0019719D" w:rsidRDefault="0019719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DDAD4A2" w14:textId="77777777" w:rsidR="0019719D" w:rsidRDefault="005B3C86" w:rsidP="00AB1C26">
            <w:pPr>
              <w:rPr>
                <w:snapToGrid w:val="0"/>
              </w:rPr>
            </w:pPr>
            <w:r>
              <w:rPr>
                <w:snapToGrid w:val="0"/>
              </w:rPr>
              <w:t>Mali</w:t>
            </w:r>
          </w:p>
        </w:tc>
        <w:tc>
          <w:tcPr>
            <w:tcW w:w="4536" w:type="dxa"/>
            <w:tcBorders>
              <w:top w:val="single" w:sz="4" w:space="0" w:color="auto"/>
              <w:left w:val="single" w:sz="4" w:space="0" w:color="auto"/>
              <w:bottom w:val="single" w:sz="4" w:space="0" w:color="auto"/>
              <w:right w:val="single" w:sz="4" w:space="0" w:color="auto"/>
            </w:tcBorders>
            <w:vAlign w:val="center"/>
          </w:tcPr>
          <w:p w14:paraId="6F1C188D" w14:textId="77777777" w:rsidR="0019719D" w:rsidRDefault="005B3C86" w:rsidP="00AB1C26">
            <w:pPr>
              <w:rPr>
                <w:snapToGrid w:val="0"/>
              </w:rPr>
            </w:pPr>
            <w:r>
              <w:rPr>
                <w:snapToGrid w:val="0"/>
              </w:rPr>
              <w:t>Consolato Onorario</w:t>
            </w:r>
          </w:p>
        </w:tc>
      </w:tr>
      <w:tr w:rsidR="00C45D1D" w14:paraId="75F39219" w14:textId="77777777">
        <w:tc>
          <w:tcPr>
            <w:tcW w:w="1843" w:type="dxa"/>
            <w:tcBorders>
              <w:right w:val="single" w:sz="4" w:space="0" w:color="auto"/>
            </w:tcBorders>
            <w:vAlign w:val="center"/>
          </w:tcPr>
          <w:p w14:paraId="6684068F"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FC7A35" w14:textId="77777777" w:rsidR="00C45D1D" w:rsidRDefault="00C45D1D"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7DE9306C" w14:textId="77777777" w:rsidR="00C45D1D" w:rsidRDefault="00C45D1D" w:rsidP="00AB1C26">
            <w:pPr>
              <w:rPr>
                <w:snapToGrid w:val="0"/>
              </w:rPr>
            </w:pPr>
            <w:r>
              <w:rPr>
                <w:snapToGrid w:val="0"/>
              </w:rPr>
              <w:t>Consolato Onorario</w:t>
            </w:r>
          </w:p>
        </w:tc>
      </w:tr>
      <w:tr w:rsidR="00C45D1D" w14:paraId="6D1C838C" w14:textId="77777777">
        <w:tc>
          <w:tcPr>
            <w:tcW w:w="1843" w:type="dxa"/>
            <w:tcBorders>
              <w:right w:val="single" w:sz="4" w:space="0" w:color="auto"/>
            </w:tcBorders>
            <w:vAlign w:val="center"/>
          </w:tcPr>
          <w:p w14:paraId="1C38B475"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6FAB38" w14:textId="77777777" w:rsidR="00C45D1D" w:rsidRDefault="00C45D1D" w:rsidP="00AB1C26">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45085E75" w14:textId="77777777" w:rsidR="00C45D1D" w:rsidRDefault="00C45D1D" w:rsidP="00AB1C26">
            <w:pPr>
              <w:rPr>
                <w:snapToGrid w:val="0"/>
              </w:rPr>
            </w:pPr>
            <w:r>
              <w:rPr>
                <w:snapToGrid w:val="0"/>
              </w:rPr>
              <w:t>Consolato Generale</w:t>
            </w:r>
          </w:p>
        </w:tc>
      </w:tr>
      <w:tr w:rsidR="00183DB7" w14:paraId="5AD4E2A7" w14:textId="77777777">
        <w:tc>
          <w:tcPr>
            <w:tcW w:w="1843" w:type="dxa"/>
            <w:tcBorders>
              <w:right w:val="single" w:sz="4" w:space="0" w:color="auto"/>
            </w:tcBorders>
            <w:vAlign w:val="center"/>
          </w:tcPr>
          <w:p w14:paraId="79EF71EA" w14:textId="77777777" w:rsidR="00183DB7" w:rsidRDefault="00183DB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F2191D" w14:textId="77777777" w:rsidR="00183DB7" w:rsidRDefault="00183DB7" w:rsidP="00AB1C26">
            <w:pPr>
              <w:rPr>
                <w:snapToGrid w:val="0"/>
              </w:rPr>
            </w:pPr>
            <w:r>
              <w:rPr>
                <w:snapToGrid w:val="0"/>
              </w:rPr>
              <w:t>Mauritius</w:t>
            </w:r>
          </w:p>
        </w:tc>
        <w:tc>
          <w:tcPr>
            <w:tcW w:w="4536" w:type="dxa"/>
            <w:tcBorders>
              <w:top w:val="single" w:sz="4" w:space="0" w:color="auto"/>
              <w:left w:val="single" w:sz="4" w:space="0" w:color="auto"/>
              <w:bottom w:val="single" w:sz="4" w:space="0" w:color="auto"/>
              <w:right w:val="single" w:sz="4" w:space="0" w:color="auto"/>
            </w:tcBorders>
            <w:vAlign w:val="center"/>
          </w:tcPr>
          <w:p w14:paraId="6FBA5828" w14:textId="77777777" w:rsidR="00183DB7" w:rsidRDefault="00183DB7" w:rsidP="00AB1C26">
            <w:pPr>
              <w:rPr>
                <w:snapToGrid w:val="0"/>
              </w:rPr>
            </w:pPr>
            <w:r>
              <w:rPr>
                <w:snapToGrid w:val="0"/>
              </w:rPr>
              <w:t>Consolato Onorario</w:t>
            </w:r>
          </w:p>
        </w:tc>
      </w:tr>
      <w:tr w:rsidR="00C45D1D" w14:paraId="5FE23B7E" w14:textId="77777777">
        <w:tc>
          <w:tcPr>
            <w:tcW w:w="1843" w:type="dxa"/>
            <w:tcBorders>
              <w:right w:val="single" w:sz="4" w:space="0" w:color="auto"/>
            </w:tcBorders>
            <w:vAlign w:val="center"/>
          </w:tcPr>
          <w:p w14:paraId="3407FEB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1C317A8" w14:textId="77777777" w:rsidR="00C45D1D" w:rsidRDefault="00C45D1D"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246F60D3" w14:textId="77777777" w:rsidR="00C45D1D" w:rsidRDefault="00C45D1D" w:rsidP="00AB1C26">
            <w:pPr>
              <w:rPr>
                <w:snapToGrid w:val="0"/>
              </w:rPr>
            </w:pPr>
            <w:r>
              <w:rPr>
                <w:snapToGrid w:val="0"/>
              </w:rPr>
              <w:t>Consolato</w:t>
            </w:r>
            <w:r w:rsidR="00E44B1D">
              <w:rPr>
                <w:snapToGrid w:val="0"/>
              </w:rPr>
              <w:t xml:space="preserve"> Generale</w:t>
            </w:r>
          </w:p>
        </w:tc>
      </w:tr>
      <w:tr w:rsidR="00C45D1D" w14:paraId="1353ABC5" w14:textId="77777777">
        <w:tc>
          <w:tcPr>
            <w:tcW w:w="1843" w:type="dxa"/>
            <w:tcBorders>
              <w:right w:val="single" w:sz="4" w:space="0" w:color="auto"/>
            </w:tcBorders>
            <w:vAlign w:val="center"/>
          </w:tcPr>
          <w:p w14:paraId="05113D80"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70FA1F" w14:textId="77777777" w:rsidR="00C45D1D" w:rsidRDefault="00C45D1D" w:rsidP="00685C4F">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66382797" w14:textId="77777777" w:rsidR="00C45D1D" w:rsidRDefault="00C45D1D" w:rsidP="00685C4F">
            <w:pPr>
              <w:rPr>
                <w:snapToGrid w:val="0"/>
              </w:rPr>
            </w:pPr>
            <w:r>
              <w:rPr>
                <w:snapToGrid w:val="0"/>
              </w:rPr>
              <w:t>Consolato Generale</w:t>
            </w:r>
          </w:p>
        </w:tc>
      </w:tr>
      <w:tr w:rsidR="00C45D1D" w14:paraId="600946EE" w14:textId="77777777">
        <w:tc>
          <w:tcPr>
            <w:tcW w:w="1843" w:type="dxa"/>
            <w:tcBorders>
              <w:right w:val="single" w:sz="4" w:space="0" w:color="auto"/>
            </w:tcBorders>
            <w:vAlign w:val="center"/>
          </w:tcPr>
          <w:p w14:paraId="0BF1505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A35CFD" w14:textId="77777777" w:rsidR="00C45D1D" w:rsidRDefault="00C45D1D"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6D3331C5" w14:textId="77777777" w:rsidR="00C45D1D" w:rsidRDefault="00C45D1D" w:rsidP="00AB1C26">
            <w:pPr>
              <w:rPr>
                <w:snapToGrid w:val="0"/>
              </w:rPr>
            </w:pPr>
            <w:r>
              <w:rPr>
                <w:snapToGrid w:val="0"/>
              </w:rPr>
              <w:t>Consolato Onorario</w:t>
            </w:r>
          </w:p>
        </w:tc>
      </w:tr>
      <w:tr w:rsidR="00C45D1D" w14:paraId="6765886E" w14:textId="77777777">
        <w:tc>
          <w:tcPr>
            <w:tcW w:w="1843" w:type="dxa"/>
            <w:tcBorders>
              <w:right w:val="single" w:sz="4" w:space="0" w:color="auto"/>
            </w:tcBorders>
            <w:vAlign w:val="center"/>
          </w:tcPr>
          <w:p w14:paraId="5EF2F5BF"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CA7FB2" w14:textId="77777777" w:rsidR="00C45D1D" w:rsidRDefault="00C45D1D" w:rsidP="00AB1C26">
            <w:pPr>
              <w:rPr>
                <w:snapToGrid w:val="0"/>
              </w:rPr>
            </w:pPr>
            <w:r>
              <w:rPr>
                <w:snapToGrid w:val="0"/>
              </w:rPr>
              <w:t>Mongolia</w:t>
            </w:r>
          </w:p>
        </w:tc>
        <w:tc>
          <w:tcPr>
            <w:tcW w:w="4536" w:type="dxa"/>
            <w:tcBorders>
              <w:top w:val="single" w:sz="4" w:space="0" w:color="auto"/>
              <w:left w:val="single" w:sz="4" w:space="0" w:color="auto"/>
              <w:bottom w:val="single" w:sz="4" w:space="0" w:color="auto"/>
              <w:right w:val="single" w:sz="4" w:space="0" w:color="auto"/>
            </w:tcBorders>
            <w:vAlign w:val="center"/>
          </w:tcPr>
          <w:p w14:paraId="5891AB4D" w14:textId="77777777" w:rsidR="00C45D1D" w:rsidRDefault="00C45D1D" w:rsidP="00AB1C26">
            <w:pPr>
              <w:rPr>
                <w:snapToGrid w:val="0"/>
              </w:rPr>
            </w:pPr>
            <w:r>
              <w:rPr>
                <w:snapToGrid w:val="0"/>
              </w:rPr>
              <w:t>Consolato Onorario</w:t>
            </w:r>
          </w:p>
        </w:tc>
      </w:tr>
      <w:tr w:rsidR="00C45D1D" w14:paraId="14F4E343" w14:textId="77777777">
        <w:tc>
          <w:tcPr>
            <w:tcW w:w="1843" w:type="dxa"/>
            <w:tcBorders>
              <w:right w:val="single" w:sz="4" w:space="0" w:color="auto"/>
            </w:tcBorders>
            <w:vAlign w:val="center"/>
          </w:tcPr>
          <w:p w14:paraId="3D2FCD89"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ECD7FC" w14:textId="77777777" w:rsidR="00C45D1D" w:rsidRDefault="00C45D1D" w:rsidP="00AB1C26">
            <w:pPr>
              <w:rPr>
                <w:snapToGrid w:val="0"/>
              </w:rPr>
            </w:pPr>
            <w:r>
              <w:rPr>
                <w:snapToGrid w:val="0"/>
              </w:rPr>
              <w:t>Namibia</w:t>
            </w:r>
          </w:p>
        </w:tc>
        <w:tc>
          <w:tcPr>
            <w:tcW w:w="4536" w:type="dxa"/>
            <w:tcBorders>
              <w:top w:val="single" w:sz="4" w:space="0" w:color="auto"/>
              <w:left w:val="single" w:sz="4" w:space="0" w:color="auto"/>
              <w:bottom w:val="single" w:sz="4" w:space="0" w:color="auto"/>
              <w:right w:val="single" w:sz="4" w:space="0" w:color="auto"/>
            </w:tcBorders>
            <w:vAlign w:val="center"/>
          </w:tcPr>
          <w:p w14:paraId="3226C8DF" w14:textId="77777777" w:rsidR="00C45D1D" w:rsidRDefault="00C45D1D" w:rsidP="00AB1C26">
            <w:pPr>
              <w:rPr>
                <w:snapToGrid w:val="0"/>
              </w:rPr>
            </w:pPr>
            <w:r>
              <w:rPr>
                <w:snapToGrid w:val="0"/>
              </w:rPr>
              <w:t>Consolato Onorario</w:t>
            </w:r>
          </w:p>
        </w:tc>
      </w:tr>
    </w:tbl>
    <w:p w14:paraId="11BF496D" w14:textId="77777777" w:rsidR="00106B21" w:rsidRDefault="00106B21"/>
    <w:p w14:paraId="72708408" w14:textId="77777777" w:rsidR="009F1913" w:rsidRDefault="009F1913" w:rsidP="00106B21">
      <w:pPr>
        <w:jc w:val="right"/>
        <w:rPr>
          <w:b/>
          <w:snapToGrid w:val="0"/>
          <w:color w:val="000000"/>
          <w:sz w:val="16"/>
        </w:rPr>
      </w:pPr>
    </w:p>
    <w:p w14:paraId="618611E7" w14:textId="77777777" w:rsidR="00E111F9" w:rsidRDefault="00E111F9" w:rsidP="00106B21">
      <w:pPr>
        <w:jc w:val="right"/>
        <w:rPr>
          <w:b/>
          <w:snapToGrid w:val="0"/>
          <w:color w:val="000000"/>
          <w:sz w:val="16"/>
        </w:rPr>
      </w:pPr>
    </w:p>
    <w:p w14:paraId="6F69B371" w14:textId="77777777" w:rsidR="00E111F9" w:rsidRDefault="00E111F9" w:rsidP="00106B21">
      <w:pPr>
        <w:jc w:val="right"/>
        <w:rPr>
          <w:b/>
          <w:snapToGrid w:val="0"/>
          <w:color w:val="000000"/>
          <w:sz w:val="16"/>
        </w:rPr>
      </w:pPr>
    </w:p>
    <w:p w14:paraId="4515DECD" w14:textId="77777777" w:rsidR="00254CDC" w:rsidRDefault="00254CDC" w:rsidP="00106B21">
      <w:pPr>
        <w:jc w:val="right"/>
        <w:rPr>
          <w:b/>
          <w:snapToGrid w:val="0"/>
          <w:color w:val="000000"/>
          <w:sz w:val="16"/>
        </w:rPr>
      </w:pPr>
    </w:p>
    <w:p w14:paraId="731135E9" w14:textId="77777777" w:rsidR="00254CDC" w:rsidRDefault="00254CDC" w:rsidP="00106B21">
      <w:pPr>
        <w:jc w:val="right"/>
        <w:rPr>
          <w:b/>
          <w:snapToGrid w:val="0"/>
          <w:color w:val="000000"/>
          <w:sz w:val="16"/>
        </w:rPr>
      </w:pPr>
    </w:p>
    <w:p w14:paraId="764E2ADF" w14:textId="77777777" w:rsidR="00E111F9" w:rsidRDefault="00E111F9" w:rsidP="00106B21">
      <w:pPr>
        <w:jc w:val="right"/>
        <w:rPr>
          <w:b/>
          <w:snapToGrid w:val="0"/>
          <w:color w:val="000000"/>
          <w:sz w:val="16"/>
        </w:rPr>
      </w:pPr>
    </w:p>
    <w:p w14:paraId="2FCF9756" w14:textId="77777777" w:rsidR="00E111F9" w:rsidRDefault="00E111F9" w:rsidP="00106B21">
      <w:pPr>
        <w:jc w:val="right"/>
        <w:rPr>
          <w:b/>
          <w:snapToGrid w:val="0"/>
          <w:color w:val="000000"/>
          <w:sz w:val="16"/>
        </w:rPr>
      </w:pPr>
    </w:p>
    <w:p w14:paraId="49ED8E7D" w14:textId="77777777" w:rsidR="00EC74CE" w:rsidRDefault="00106B21" w:rsidP="00106B21">
      <w:pPr>
        <w:jc w:val="right"/>
        <w:rPr>
          <w:b/>
          <w:snapToGrid w:val="0"/>
          <w:color w:val="000000"/>
          <w:sz w:val="16"/>
        </w:rPr>
      </w:pPr>
      <w:r>
        <w:rPr>
          <w:b/>
          <w:snapToGrid w:val="0"/>
          <w:color w:val="000000"/>
          <w:sz w:val="16"/>
        </w:rPr>
        <w:t>CITTA’  SEDI DI UFFICI CONSOLARI</w:t>
      </w:r>
    </w:p>
    <w:p w14:paraId="39803FDB" w14:textId="77777777" w:rsidR="005514D9" w:rsidRDefault="005514D9" w:rsidP="00106B21">
      <w:pPr>
        <w:jc w:val="right"/>
        <w:rPr>
          <w:b/>
          <w:snapToGrid w:val="0"/>
          <w:color w:val="000000"/>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A6303" w14:paraId="4A25B86C" w14:textId="77777777" w:rsidTr="009A6303">
        <w:trPr>
          <w:trHeight w:val="248"/>
        </w:trPr>
        <w:tc>
          <w:tcPr>
            <w:tcW w:w="1843" w:type="dxa"/>
            <w:tcBorders>
              <w:right w:val="single" w:sz="4" w:space="0" w:color="auto"/>
            </w:tcBorders>
            <w:vAlign w:val="center"/>
          </w:tcPr>
          <w:p w14:paraId="081E845C"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C8820F" w14:textId="77777777" w:rsidR="009A6303" w:rsidRDefault="009A6303" w:rsidP="00AF0F84">
            <w:pPr>
              <w:rPr>
                <w:snapToGrid w:val="0"/>
              </w:rPr>
            </w:pPr>
            <w:r>
              <w:rPr>
                <w:snapToGrid w:val="0"/>
              </w:rPr>
              <w:t xml:space="preserve">Nicaragua </w:t>
            </w:r>
          </w:p>
        </w:tc>
        <w:tc>
          <w:tcPr>
            <w:tcW w:w="4536" w:type="dxa"/>
            <w:tcBorders>
              <w:top w:val="single" w:sz="4" w:space="0" w:color="auto"/>
              <w:left w:val="single" w:sz="4" w:space="0" w:color="auto"/>
              <w:bottom w:val="single" w:sz="4" w:space="0" w:color="auto"/>
              <w:right w:val="single" w:sz="4" w:space="0" w:color="auto"/>
            </w:tcBorders>
            <w:vAlign w:val="center"/>
          </w:tcPr>
          <w:p w14:paraId="48323B9C" w14:textId="77777777" w:rsidR="009A6303" w:rsidRDefault="009A6303" w:rsidP="00AF0F84">
            <w:pPr>
              <w:rPr>
                <w:snapToGrid w:val="0"/>
              </w:rPr>
            </w:pPr>
            <w:r>
              <w:rPr>
                <w:snapToGrid w:val="0"/>
              </w:rPr>
              <w:t>Consolato Generale Onorario</w:t>
            </w:r>
          </w:p>
        </w:tc>
      </w:tr>
      <w:tr w:rsidR="009A6303" w14:paraId="312ED214" w14:textId="77777777" w:rsidTr="009A6303">
        <w:trPr>
          <w:trHeight w:val="248"/>
        </w:trPr>
        <w:tc>
          <w:tcPr>
            <w:tcW w:w="1843" w:type="dxa"/>
            <w:tcBorders>
              <w:right w:val="single" w:sz="4" w:space="0" w:color="auto"/>
            </w:tcBorders>
            <w:vAlign w:val="center"/>
          </w:tcPr>
          <w:p w14:paraId="2420DE87"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05ABF9" w14:textId="77777777" w:rsidR="009A6303" w:rsidRDefault="009A6303" w:rsidP="00AF0F84">
            <w:pPr>
              <w:rPr>
                <w:snapToGrid w:val="0"/>
              </w:rPr>
            </w:pPr>
            <w:r>
              <w:rPr>
                <w:snapToGrid w:val="0"/>
              </w:rPr>
              <w:t>Niger</w:t>
            </w:r>
          </w:p>
        </w:tc>
        <w:tc>
          <w:tcPr>
            <w:tcW w:w="4536" w:type="dxa"/>
            <w:tcBorders>
              <w:top w:val="single" w:sz="4" w:space="0" w:color="auto"/>
              <w:left w:val="single" w:sz="4" w:space="0" w:color="auto"/>
              <w:bottom w:val="single" w:sz="4" w:space="0" w:color="auto"/>
              <w:right w:val="single" w:sz="4" w:space="0" w:color="auto"/>
            </w:tcBorders>
            <w:vAlign w:val="center"/>
          </w:tcPr>
          <w:p w14:paraId="20A33B83" w14:textId="77777777" w:rsidR="009A6303" w:rsidRDefault="009A6303" w:rsidP="00AF0F84">
            <w:pPr>
              <w:rPr>
                <w:snapToGrid w:val="0"/>
              </w:rPr>
            </w:pPr>
            <w:r>
              <w:rPr>
                <w:snapToGrid w:val="0"/>
              </w:rPr>
              <w:t>Consolato Onorario</w:t>
            </w:r>
          </w:p>
        </w:tc>
      </w:tr>
      <w:tr w:rsidR="009A6303" w14:paraId="12828995" w14:textId="77777777" w:rsidTr="009A6303">
        <w:trPr>
          <w:trHeight w:val="248"/>
        </w:trPr>
        <w:tc>
          <w:tcPr>
            <w:tcW w:w="1843" w:type="dxa"/>
            <w:tcBorders>
              <w:right w:val="single" w:sz="4" w:space="0" w:color="auto"/>
            </w:tcBorders>
            <w:vAlign w:val="center"/>
          </w:tcPr>
          <w:p w14:paraId="6C3E19A9"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6B64C7" w14:textId="77777777" w:rsidR="009A6303" w:rsidRDefault="009A6303" w:rsidP="00AF0F84">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2405EDDA" w14:textId="77777777" w:rsidR="009A6303" w:rsidRDefault="009A6303" w:rsidP="00AF0F84">
            <w:pPr>
              <w:rPr>
                <w:snapToGrid w:val="0"/>
              </w:rPr>
            </w:pPr>
            <w:r>
              <w:rPr>
                <w:snapToGrid w:val="0"/>
              </w:rPr>
              <w:t>Consolato Generale Onorario</w:t>
            </w:r>
          </w:p>
        </w:tc>
      </w:tr>
      <w:tr w:rsidR="00D86607" w14:paraId="56A7474F" w14:textId="77777777" w:rsidTr="00D86607">
        <w:trPr>
          <w:trHeight w:val="248"/>
        </w:trPr>
        <w:tc>
          <w:tcPr>
            <w:tcW w:w="1843" w:type="dxa"/>
            <w:tcBorders>
              <w:right w:val="single" w:sz="4" w:space="0" w:color="auto"/>
            </w:tcBorders>
            <w:vAlign w:val="center"/>
          </w:tcPr>
          <w:p w14:paraId="34E4D44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9AF5ACA" w14:textId="77777777" w:rsidR="00D86607" w:rsidRDefault="00D86607" w:rsidP="00580995">
            <w:pPr>
              <w:rPr>
                <w:snapToGrid w:val="0"/>
              </w:rPr>
            </w:pPr>
            <w:r>
              <w:rPr>
                <w:snapToGrid w:val="0"/>
              </w:rPr>
              <w:t xml:space="preserve">Nuova Zelanda </w:t>
            </w:r>
          </w:p>
        </w:tc>
        <w:tc>
          <w:tcPr>
            <w:tcW w:w="4536" w:type="dxa"/>
            <w:tcBorders>
              <w:top w:val="single" w:sz="4" w:space="0" w:color="auto"/>
              <w:left w:val="single" w:sz="4" w:space="0" w:color="auto"/>
              <w:bottom w:val="single" w:sz="4" w:space="0" w:color="auto"/>
              <w:right w:val="single" w:sz="4" w:space="0" w:color="auto"/>
            </w:tcBorders>
            <w:vAlign w:val="center"/>
          </w:tcPr>
          <w:p w14:paraId="673AD26B" w14:textId="77777777" w:rsidR="00D86607" w:rsidRDefault="00D86607" w:rsidP="00580995">
            <w:pPr>
              <w:rPr>
                <w:snapToGrid w:val="0"/>
              </w:rPr>
            </w:pPr>
            <w:r>
              <w:rPr>
                <w:snapToGrid w:val="0"/>
              </w:rPr>
              <w:t>Consolato Generale</w:t>
            </w:r>
          </w:p>
        </w:tc>
      </w:tr>
      <w:tr w:rsidR="00D86607" w14:paraId="5497B147" w14:textId="77777777" w:rsidTr="00580995">
        <w:tc>
          <w:tcPr>
            <w:tcW w:w="1843" w:type="dxa"/>
            <w:tcBorders>
              <w:right w:val="single" w:sz="4" w:space="0" w:color="auto"/>
            </w:tcBorders>
            <w:vAlign w:val="center"/>
          </w:tcPr>
          <w:p w14:paraId="6A6785E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87DCF6" w14:textId="77777777" w:rsidR="00D86607" w:rsidRDefault="00D86607" w:rsidP="00580995">
            <w:pPr>
              <w:rPr>
                <w:snapToGrid w:val="0"/>
              </w:rPr>
            </w:pPr>
            <w:r>
              <w:rPr>
                <w:snapToGrid w:val="0"/>
              </w:rPr>
              <w:t>Oman</w:t>
            </w:r>
          </w:p>
        </w:tc>
        <w:tc>
          <w:tcPr>
            <w:tcW w:w="4536" w:type="dxa"/>
            <w:tcBorders>
              <w:top w:val="single" w:sz="4" w:space="0" w:color="auto"/>
              <w:left w:val="single" w:sz="4" w:space="0" w:color="auto"/>
              <w:bottom w:val="single" w:sz="4" w:space="0" w:color="auto"/>
              <w:right w:val="single" w:sz="4" w:space="0" w:color="auto"/>
            </w:tcBorders>
            <w:vAlign w:val="center"/>
          </w:tcPr>
          <w:p w14:paraId="17348324" w14:textId="77777777" w:rsidR="00D86607" w:rsidRDefault="00D86607" w:rsidP="00580995">
            <w:pPr>
              <w:rPr>
                <w:snapToGrid w:val="0"/>
              </w:rPr>
            </w:pPr>
            <w:r>
              <w:rPr>
                <w:snapToGrid w:val="0"/>
              </w:rPr>
              <w:t>Consolato Onorario</w:t>
            </w:r>
          </w:p>
        </w:tc>
      </w:tr>
      <w:tr w:rsidR="00D86607" w14:paraId="59001D1D" w14:textId="77777777" w:rsidTr="00580995">
        <w:tc>
          <w:tcPr>
            <w:tcW w:w="1843" w:type="dxa"/>
            <w:tcBorders>
              <w:right w:val="single" w:sz="4" w:space="0" w:color="auto"/>
            </w:tcBorders>
            <w:vAlign w:val="center"/>
          </w:tcPr>
          <w:p w14:paraId="5A78C948"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CEBCD9" w14:textId="77777777" w:rsidR="00D86607" w:rsidRDefault="00D86607" w:rsidP="0058099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242FCE0A" w14:textId="77777777" w:rsidR="00D86607" w:rsidRDefault="00D86607" w:rsidP="00580995">
            <w:pPr>
              <w:rPr>
                <w:snapToGrid w:val="0"/>
              </w:rPr>
            </w:pPr>
            <w:r>
              <w:rPr>
                <w:snapToGrid w:val="0"/>
              </w:rPr>
              <w:t>Consolato Generale</w:t>
            </w:r>
          </w:p>
        </w:tc>
      </w:tr>
      <w:tr w:rsidR="00D86607" w14:paraId="0846A215" w14:textId="77777777" w:rsidTr="00580995">
        <w:tc>
          <w:tcPr>
            <w:tcW w:w="1843" w:type="dxa"/>
            <w:tcBorders>
              <w:right w:val="single" w:sz="4" w:space="0" w:color="auto"/>
            </w:tcBorders>
            <w:vAlign w:val="center"/>
          </w:tcPr>
          <w:p w14:paraId="7469C65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E9D0AB" w14:textId="77777777" w:rsidR="00D86607" w:rsidRDefault="00D86607" w:rsidP="00580995">
            <w:pPr>
              <w:rPr>
                <w:snapToGrid w:val="0"/>
              </w:rPr>
            </w:pPr>
            <w:r>
              <w:rPr>
                <w:snapToGrid w:val="0"/>
              </w:rPr>
              <w:t xml:space="preserve">Pakistan </w:t>
            </w:r>
          </w:p>
        </w:tc>
        <w:tc>
          <w:tcPr>
            <w:tcW w:w="4536" w:type="dxa"/>
            <w:tcBorders>
              <w:top w:val="single" w:sz="4" w:space="0" w:color="auto"/>
              <w:left w:val="single" w:sz="4" w:space="0" w:color="auto"/>
              <w:bottom w:val="single" w:sz="4" w:space="0" w:color="auto"/>
              <w:right w:val="single" w:sz="4" w:space="0" w:color="auto"/>
            </w:tcBorders>
            <w:vAlign w:val="center"/>
          </w:tcPr>
          <w:p w14:paraId="5CF6EF49" w14:textId="77777777" w:rsidR="00D86607" w:rsidRDefault="00D86607" w:rsidP="00580995">
            <w:pPr>
              <w:rPr>
                <w:snapToGrid w:val="0"/>
              </w:rPr>
            </w:pPr>
            <w:r>
              <w:rPr>
                <w:snapToGrid w:val="0"/>
              </w:rPr>
              <w:t>Consolato Generale</w:t>
            </w:r>
          </w:p>
        </w:tc>
      </w:tr>
      <w:tr w:rsidR="00D86607" w14:paraId="665FCB0D" w14:textId="77777777" w:rsidTr="00580995">
        <w:tc>
          <w:tcPr>
            <w:tcW w:w="1843" w:type="dxa"/>
            <w:tcBorders>
              <w:right w:val="single" w:sz="4" w:space="0" w:color="auto"/>
            </w:tcBorders>
            <w:vAlign w:val="center"/>
          </w:tcPr>
          <w:p w14:paraId="18C4BBF3"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6B1538" w14:textId="77777777" w:rsidR="00D86607" w:rsidRDefault="00D86607" w:rsidP="00580995">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7D19EB2B" w14:textId="77777777" w:rsidR="00D86607" w:rsidRDefault="00D86607" w:rsidP="00580995">
            <w:pPr>
              <w:rPr>
                <w:snapToGrid w:val="0"/>
              </w:rPr>
            </w:pPr>
            <w:r>
              <w:rPr>
                <w:snapToGrid w:val="0"/>
              </w:rPr>
              <w:t xml:space="preserve">Consolato Onorario </w:t>
            </w:r>
          </w:p>
        </w:tc>
      </w:tr>
      <w:tr w:rsidR="00D86607" w14:paraId="15AA88F5" w14:textId="77777777" w:rsidTr="00580995">
        <w:tc>
          <w:tcPr>
            <w:tcW w:w="1843" w:type="dxa"/>
            <w:tcBorders>
              <w:right w:val="single" w:sz="4" w:space="0" w:color="auto"/>
            </w:tcBorders>
            <w:vAlign w:val="center"/>
          </w:tcPr>
          <w:p w14:paraId="03FDAA7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802FB4" w14:textId="77777777" w:rsidR="00D86607" w:rsidRDefault="00D86607" w:rsidP="00580995">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11B2DBE5" w14:textId="77777777" w:rsidR="00D86607" w:rsidRDefault="00D86607" w:rsidP="00580995">
            <w:pPr>
              <w:rPr>
                <w:snapToGrid w:val="0"/>
              </w:rPr>
            </w:pPr>
            <w:r>
              <w:rPr>
                <w:snapToGrid w:val="0"/>
              </w:rPr>
              <w:t>Consolato Generale</w:t>
            </w:r>
          </w:p>
        </w:tc>
      </w:tr>
      <w:tr w:rsidR="00D86607" w14:paraId="11085C8A" w14:textId="77777777" w:rsidTr="00580995">
        <w:tc>
          <w:tcPr>
            <w:tcW w:w="1843" w:type="dxa"/>
            <w:tcBorders>
              <w:right w:val="single" w:sz="4" w:space="0" w:color="auto"/>
            </w:tcBorders>
            <w:vAlign w:val="center"/>
          </w:tcPr>
          <w:p w14:paraId="4A54CB49"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0796C6" w14:textId="77777777" w:rsidR="00D86607" w:rsidRDefault="00D86607" w:rsidP="00580995">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682FE8F1" w14:textId="77777777" w:rsidR="00D86607" w:rsidRDefault="00D86607" w:rsidP="00580995">
            <w:pPr>
              <w:rPr>
                <w:snapToGrid w:val="0"/>
              </w:rPr>
            </w:pPr>
            <w:r>
              <w:rPr>
                <w:snapToGrid w:val="0"/>
              </w:rPr>
              <w:t>Consolato Generale</w:t>
            </w:r>
          </w:p>
        </w:tc>
      </w:tr>
      <w:tr w:rsidR="00D86607" w14:paraId="6A788DE0" w14:textId="77777777" w:rsidTr="00580995">
        <w:tc>
          <w:tcPr>
            <w:tcW w:w="1843" w:type="dxa"/>
            <w:tcBorders>
              <w:right w:val="single" w:sz="4" w:space="0" w:color="auto"/>
            </w:tcBorders>
            <w:vAlign w:val="center"/>
          </w:tcPr>
          <w:p w14:paraId="08D2DEB2"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B60DDC" w14:textId="77777777" w:rsidR="00D86607" w:rsidRDefault="00D86607" w:rsidP="00580995">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0F3E776F" w14:textId="77777777" w:rsidR="00D86607" w:rsidRDefault="00D86607" w:rsidP="00580995">
            <w:pPr>
              <w:rPr>
                <w:snapToGrid w:val="0"/>
              </w:rPr>
            </w:pPr>
            <w:r>
              <w:rPr>
                <w:snapToGrid w:val="0"/>
              </w:rPr>
              <w:t>Consolato Onorario</w:t>
            </w:r>
          </w:p>
        </w:tc>
      </w:tr>
      <w:tr w:rsidR="00D86607" w14:paraId="44A431AC" w14:textId="77777777" w:rsidTr="00580995">
        <w:tc>
          <w:tcPr>
            <w:tcW w:w="1843" w:type="dxa"/>
            <w:tcBorders>
              <w:right w:val="single" w:sz="4" w:space="0" w:color="auto"/>
            </w:tcBorders>
            <w:vAlign w:val="center"/>
          </w:tcPr>
          <w:p w14:paraId="2DE7BF31"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9E7519" w14:textId="77777777" w:rsidR="00D86607" w:rsidRDefault="00D86607" w:rsidP="00580995">
            <w:pPr>
              <w:rPr>
                <w:snapToGrid w:val="0"/>
              </w:rPr>
            </w:pPr>
            <w:r>
              <w:rPr>
                <w:snapToGrid w:val="0"/>
              </w:rPr>
              <w:t>Qatar</w:t>
            </w:r>
          </w:p>
        </w:tc>
        <w:tc>
          <w:tcPr>
            <w:tcW w:w="4536" w:type="dxa"/>
            <w:tcBorders>
              <w:top w:val="single" w:sz="4" w:space="0" w:color="auto"/>
              <w:left w:val="single" w:sz="4" w:space="0" w:color="auto"/>
              <w:bottom w:val="single" w:sz="4" w:space="0" w:color="auto"/>
              <w:right w:val="single" w:sz="4" w:space="0" w:color="auto"/>
            </w:tcBorders>
            <w:vAlign w:val="center"/>
          </w:tcPr>
          <w:p w14:paraId="0FFEFFB3" w14:textId="77777777" w:rsidR="00D86607" w:rsidRDefault="00D86607" w:rsidP="00580995">
            <w:pPr>
              <w:rPr>
                <w:snapToGrid w:val="0"/>
              </w:rPr>
            </w:pPr>
            <w:r>
              <w:rPr>
                <w:snapToGrid w:val="0"/>
              </w:rPr>
              <w:t>Consolato Generale</w:t>
            </w:r>
          </w:p>
        </w:tc>
      </w:tr>
      <w:tr w:rsidR="00D86607" w14:paraId="1228CB3D" w14:textId="77777777" w:rsidTr="00580995">
        <w:tc>
          <w:tcPr>
            <w:tcW w:w="1843" w:type="dxa"/>
            <w:tcBorders>
              <w:right w:val="single" w:sz="4" w:space="0" w:color="auto"/>
            </w:tcBorders>
            <w:vAlign w:val="center"/>
          </w:tcPr>
          <w:p w14:paraId="6A125D7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97763D" w14:textId="77777777" w:rsidR="00D86607" w:rsidRDefault="00D86607" w:rsidP="00580995">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69FF939" w14:textId="77777777" w:rsidR="00D86607" w:rsidRDefault="00D86607" w:rsidP="00580995">
            <w:pPr>
              <w:rPr>
                <w:snapToGrid w:val="0"/>
              </w:rPr>
            </w:pPr>
            <w:r>
              <w:rPr>
                <w:snapToGrid w:val="0"/>
              </w:rPr>
              <w:t>Consolato Generale</w:t>
            </w:r>
          </w:p>
        </w:tc>
      </w:tr>
      <w:tr w:rsidR="00D86607" w14:paraId="08B48E85" w14:textId="77777777" w:rsidTr="00580995">
        <w:tc>
          <w:tcPr>
            <w:tcW w:w="1843" w:type="dxa"/>
            <w:tcBorders>
              <w:right w:val="single" w:sz="4" w:space="0" w:color="auto"/>
            </w:tcBorders>
            <w:vAlign w:val="center"/>
          </w:tcPr>
          <w:p w14:paraId="42099A3C"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6EB6AF" w14:textId="77777777" w:rsidR="00D86607" w:rsidRDefault="00D86607" w:rsidP="00580995">
            <w:pPr>
              <w:rPr>
                <w:snapToGrid w:val="0"/>
              </w:rPr>
            </w:pPr>
            <w:r>
              <w:rPr>
                <w:snapToGrid w:val="0"/>
              </w:rPr>
              <w:t>Ruanda</w:t>
            </w:r>
          </w:p>
        </w:tc>
        <w:tc>
          <w:tcPr>
            <w:tcW w:w="4536" w:type="dxa"/>
            <w:tcBorders>
              <w:top w:val="single" w:sz="4" w:space="0" w:color="auto"/>
              <w:left w:val="single" w:sz="4" w:space="0" w:color="auto"/>
              <w:bottom w:val="single" w:sz="4" w:space="0" w:color="auto"/>
              <w:right w:val="single" w:sz="4" w:space="0" w:color="auto"/>
            </w:tcBorders>
            <w:vAlign w:val="center"/>
          </w:tcPr>
          <w:p w14:paraId="0363049C" w14:textId="77777777" w:rsidR="00D86607" w:rsidRDefault="00D86607" w:rsidP="00580995">
            <w:pPr>
              <w:rPr>
                <w:snapToGrid w:val="0"/>
              </w:rPr>
            </w:pPr>
            <w:r>
              <w:rPr>
                <w:snapToGrid w:val="0"/>
              </w:rPr>
              <w:t>Consolato Onorario</w:t>
            </w:r>
          </w:p>
        </w:tc>
      </w:tr>
      <w:tr w:rsidR="00D86607" w14:paraId="39A64216" w14:textId="77777777" w:rsidTr="00580995">
        <w:tc>
          <w:tcPr>
            <w:tcW w:w="1843" w:type="dxa"/>
            <w:tcBorders>
              <w:right w:val="single" w:sz="4" w:space="0" w:color="auto"/>
            </w:tcBorders>
            <w:vAlign w:val="center"/>
          </w:tcPr>
          <w:p w14:paraId="11CC407D"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D2A96A" w14:textId="77777777" w:rsidR="00D86607" w:rsidRDefault="00D86607" w:rsidP="00580995">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23BA3594" w14:textId="77777777" w:rsidR="00D86607" w:rsidRDefault="00D86607" w:rsidP="00580995">
            <w:pPr>
              <w:rPr>
                <w:snapToGrid w:val="0"/>
              </w:rPr>
            </w:pPr>
            <w:r>
              <w:rPr>
                <w:snapToGrid w:val="0"/>
              </w:rPr>
              <w:t>Consolato Generale</w:t>
            </w:r>
          </w:p>
        </w:tc>
      </w:tr>
      <w:tr w:rsidR="00D86607" w14:paraId="4082C123" w14:textId="77777777" w:rsidTr="00580995">
        <w:tc>
          <w:tcPr>
            <w:tcW w:w="1843" w:type="dxa"/>
            <w:tcBorders>
              <w:right w:val="single" w:sz="4" w:space="0" w:color="auto"/>
            </w:tcBorders>
            <w:vAlign w:val="center"/>
          </w:tcPr>
          <w:p w14:paraId="3A421F3C"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B50117" w14:textId="77777777" w:rsidR="00D86607" w:rsidRDefault="00D86607" w:rsidP="00580995">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5BF77CFC" w14:textId="77777777" w:rsidR="00D86607" w:rsidRDefault="00D86607" w:rsidP="00580995">
            <w:pPr>
              <w:rPr>
                <w:snapToGrid w:val="0"/>
              </w:rPr>
            </w:pPr>
            <w:r>
              <w:rPr>
                <w:snapToGrid w:val="0"/>
              </w:rPr>
              <w:t>Consolato Onorario</w:t>
            </w:r>
          </w:p>
        </w:tc>
      </w:tr>
      <w:tr w:rsidR="00D86607" w14:paraId="3837DD3C" w14:textId="77777777" w:rsidTr="00580995">
        <w:tc>
          <w:tcPr>
            <w:tcW w:w="1843" w:type="dxa"/>
            <w:tcBorders>
              <w:right w:val="single" w:sz="4" w:space="0" w:color="auto"/>
            </w:tcBorders>
            <w:vAlign w:val="center"/>
          </w:tcPr>
          <w:p w14:paraId="733843A3"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87C1F2" w14:textId="77777777" w:rsidR="00D86607" w:rsidRDefault="00D86607" w:rsidP="00580995">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032832F7" w14:textId="77777777" w:rsidR="00D86607" w:rsidRDefault="00D86607" w:rsidP="00580995">
            <w:pPr>
              <w:rPr>
                <w:snapToGrid w:val="0"/>
              </w:rPr>
            </w:pPr>
            <w:r>
              <w:rPr>
                <w:snapToGrid w:val="0"/>
              </w:rPr>
              <w:t>Consolato Generale</w:t>
            </w:r>
          </w:p>
        </w:tc>
      </w:tr>
      <w:tr w:rsidR="00D86607" w14:paraId="19D3E3FF" w14:textId="77777777" w:rsidTr="00580995">
        <w:tc>
          <w:tcPr>
            <w:tcW w:w="1843" w:type="dxa"/>
            <w:tcBorders>
              <w:right w:val="single" w:sz="4" w:space="0" w:color="auto"/>
            </w:tcBorders>
            <w:vAlign w:val="center"/>
          </w:tcPr>
          <w:p w14:paraId="522F26C8"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EFAB48" w14:textId="77777777" w:rsidR="00D86607" w:rsidRDefault="00D86607" w:rsidP="00580995">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068AE731" w14:textId="77777777" w:rsidR="00D86607" w:rsidRDefault="00D86607" w:rsidP="00580995">
            <w:pPr>
              <w:rPr>
                <w:snapToGrid w:val="0"/>
              </w:rPr>
            </w:pPr>
            <w:r>
              <w:rPr>
                <w:snapToGrid w:val="0"/>
              </w:rPr>
              <w:t>Consolato Generale</w:t>
            </w:r>
          </w:p>
        </w:tc>
      </w:tr>
      <w:tr w:rsidR="00D86607" w14:paraId="418C8980" w14:textId="77777777" w:rsidTr="00580995">
        <w:tc>
          <w:tcPr>
            <w:tcW w:w="1843" w:type="dxa"/>
            <w:tcBorders>
              <w:right w:val="single" w:sz="4" w:space="0" w:color="auto"/>
            </w:tcBorders>
            <w:vAlign w:val="center"/>
          </w:tcPr>
          <w:p w14:paraId="70DE7305"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EF684D" w14:textId="77777777" w:rsidR="00D86607" w:rsidRDefault="00D86607" w:rsidP="00580995">
            <w:pPr>
              <w:rPr>
                <w:snapToGrid w:val="0"/>
              </w:rPr>
            </w:pPr>
            <w:r>
              <w:rPr>
                <w:snapToGrid w:val="0"/>
              </w:rPr>
              <w:t>Sierra Leone</w:t>
            </w:r>
          </w:p>
        </w:tc>
        <w:tc>
          <w:tcPr>
            <w:tcW w:w="4536" w:type="dxa"/>
            <w:tcBorders>
              <w:top w:val="single" w:sz="4" w:space="0" w:color="auto"/>
              <w:left w:val="single" w:sz="4" w:space="0" w:color="auto"/>
              <w:bottom w:val="single" w:sz="4" w:space="0" w:color="auto"/>
              <w:right w:val="single" w:sz="4" w:space="0" w:color="auto"/>
            </w:tcBorders>
            <w:vAlign w:val="center"/>
          </w:tcPr>
          <w:p w14:paraId="1B811197" w14:textId="77777777" w:rsidR="00D86607" w:rsidRDefault="00D86607" w:rsidP="00580995">
            <w:pPr>
              <w:rPr>
                <w:snapToGrid w:val="0"/>
              </w:rPr>
            </w:pPr>
            <w:r>
              <w:rPr>
                <w:snapToGrid w:val="0"/>
              </w:rPr>
              <w:t>Consolato Generale Onorario</w:t>
            </w:r>
          </w:p>
        </w:tc>
      </w:tr>
      <w:tr w:rsidR="00C124C7" w14:paraId="4BAECB50" w14:textId="77777777">
        <w:tc>
          <w:tcPr>
            <w:tcW w:w="1843" w:type="dxa"/>
            <w:tcBorders>
              <w:right w:val="single" w:sz="4" w:space="0" w:color="auto"/>
            </w:tcBorders>
            <w:vAlign w:val="center"/>
          </w:tcPr>
          <w:p w14:paraId="4783BD74"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07EFB2" w14:textId="77777777" w:rsidR="00C124C7" w:rsidRDefault="00C124C7" w:rsidP="00135F2D">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5F83505C" w14:textId="77777777" w:rsidR="00C124C7" w:rsidRDefault="00C124C7" w:rsidP="00135F2D">
            <w:pPr>
              <w:rPr>
                <w:snapToGrid w:val="0"/>
              </w:rPr>
            </w:pPr>
            <w:r>
              <w:rPr>
                <w:snapToGrid w:val="0"/>
              </w:rPr>
              <w:t xml:space="preserve">Consolato </w:t>
            </w:r>
            <w:r w:rsidR="001072AD">
              <w:rPr>
                <w:snapToGrid w:val="0"/>
              </w:rPr>
              <w:t xml:space="preserve">Generale </w:t>
            </w:r>
            <w:r>
              <w:rPr>
                <w:snapToGrid w:val="0"/>
              </w:rPr>
              <w:t>Onorario</w:t>
            </w:r>
          </w:p>
        </w:tc>
      </w:tr>
      <w:tr w:rsidR="00356DF0" w14:paraId="55A2AAD8" w14:textId="77777777">
        <w:tc>
          <w:tcPr>
            <w:tcW w:w="1843" w:type="dxa"/>
            <w:tcBorders>
              <w:right w:val="single" w:sz="4" w:space="0" w:color="auto"/>
            </w:tcBorders>
            <w:vAlign w:val="center"/>
          </w:tcPr>
          <w:p w14:paraId="0BBA9980" w14:textId="77777777" w:rsidR="00356DF0" w:rsidRDefault="00356DF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9F8A63" w14:textId="77777777" w:rsidR="00356DF0" w:rsidRDefault="00356DF0" w:rsidP="00021696">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538CA4FF" w14:textId="77777777" w:rsidR="00356DF0" w:rsidRDefault="00356DF0" w:rsidP="00021696">
            <w:pPr>
              <w:rPr>
                <w:snapToGrid w:val="0"/>
              </w:rPr>
            </w:pPr>
            <w:r w:rsidRPr="00356DF0">
              <w:rPr>
                <w:snapToGrid w:val="0"/>
              </w:rPr>
              <w:t>Consolato Gen</w:t>
            </w:r>
            <w:r>
              <w:rPr>
                <w:snapToGrid w:val="0"/>
              </w:rPr>
              <w:t>e</w:t>
            </w:r>
            <w:r w:rsidRPr="00356DF0">
              <w:rPr>
                <w:snapToGrid w:val="0"/>
              </w:rPr>
              <w:t>rale</w:t>
            </w:r>
          </w:p>
        </w:tc>
      </w:tr>
      <w:tr w:rsidR="00C124C7" w14:paraId="69F12EA9" w14:textId="77777777">
        <w:tc>
          <w:tcPr>
            <w:tcW w:w="1843" w:type="dxa"/>
            <w:tcBorders>
              <w:right w:val="single" w:sz="4" w:space="0" w:color="auto"/>
            </w:tcBorders>
            <w:vAlign w:val="center"/>
          </w:tcPr>
          <w:p w14:paraId="5C8102FF"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5CEB5E" w14:textId="77777777" w:rsidR="00C124C7" w:rsidRDefault="00C124C7" w:rsidP="0002169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3BE6337" w14:textId="77777777" w:rsidR="00C124C7" w:rsidRDefault="00C124C7" w:rsidP="00021696">
            <w:pPr>
              <w:rPr>
                <w:snapToGrid w:val="0"/>
              </w:rPr>
            </w:pPr>
            <w:r>
              <w:rPr>
                <w:snapToGrid w:val="0"/>
              </w:rPr>
              <w:t>Consolato Generale</w:t>
            </w:r>
          </w:p>
        </w:tc>
      </w:tr>
      <w:tr w:rsidR="00922421" w14:paraId="0F5D71F8" w14:textId="77777777" w:rsidTr="00922421">
        <w:tc>
          <w:tcPr>
            <w:tcW w:w="1843" w:type="dxa"/>
            <w:tcBorders>
              <w:right w:val="single" w:sz="4" w:space="0" w:color="auto"/>
            </w:tcBorders>
            <w:vAlign w:val="center"/>
          </w:tcPr>
          <w:p w14:paraId="649808FF" w14:textId="77777777" w:rsidR="00922421" w:rsidRDefault="00922421" w:rsidP="00B34F6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9E054A" w14:textId="77777777" w:rsidR="00922421" w:rsidRDefault="00922421" w:rsidP="00B34F62">
            <w:pPr>
              <w:rPr>
                <w:snapToGrid w:val="0"/>
              </w:rPr>
            </w:pPr>
            <w:r>
              <w:rPr>
                <w:snapToGrid w:val="0"/>
              </w:rPr>
              <w:t>Sri Lanka</w:t>
            </w:r>
          </w:p>
        </w:tc>
        <w:tc>
          <w:tcPr>
            <w:tcW w:w="4536" w:type="dxa"/>
            <w:tcBorders>
              <w:top w:val="single" w:sz="4" w:space="0" w:color="auto"/>
              <w:left w:val="single" w:sz="4" w:space="0" w:color="auto"/>
              <w:bottom w:val="single" w:sz="4" w:space="0" w:color="auto"/>
              <w:right w:val="single" w:sz="4" w:space="0" w:color="auto"/>
            </w:tcBorders>
            <w:vAlign w:val="center"/>
          </w:tcPr>
          <w:p w14:paraId="443DBBE1" w14:textId="77777777" w:rsidR="00922421" w:rsidRDefault="00922421" w:rsidP="00B34F62">
            <w:pPr>
              <w:rPr>
                <w:snapToGrid w:val="0"/>
              </w:rPr>
            </w:pPr>
            <w:r>
              <w:rPr>
                <w:snapToGrid w:val="0"/>
              </w:rPr>
              <w:t>Consolato Generale</w:t>
            </w:r>
          </w:p>
        </w:tc>
      </w:tr>
      <w:tr w:rsidR="00C124C7" w14:paraId="7A61C692" w14:textId="77777777">
        <w:tc>
          <w:tcPr>
            <w:tcW w:w="1843" w:type="dxa"/>
            <w:tcBorders>
              <w:right w:val="single" w:sz="4" w:space="0" w:color="auto"/>
            </w:tcBorders>
            <w:vAlign w:val="center"/>
          </w:tcPr>
          <w:p w14:paraId="0EE9F8A9"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F51C66" w14:textId="77777777" w:rsidR="00C124C7" w:rsidRDefault="00C124C7" w:rsidP="00AB1C26">
            <w:pPr>
              <w:rPr>
                <w:snapToGrid w:val="0"/>
              </w:rPr>
            </w:pPr>
            <w:r>
              <w:rPr>
                <w:snapToGrid w:val="0"/>
              </w:rPr>
              <w:t xml:space="preserve">Stati Uniti d’America </w:t>
            </w:r>
          </w:p>
        </w:tc>
        <w:tc>
          <w:tcPr>
            <w:tcW w:w="4536" w:type="dxa"/>
            <w:tcBorders>
              <w:top w:val="single" w:sz="4" w:space="0" w:color="auto"/>
              <w:left w:val="single" w:sz="4" w:space="0" w:color="auto"/>
              <w:bottom w:val="single" w:sz="4" w:space="0" w:color="auto"/>
              <w:right w:val="single" w:sz="4" w:space="0" w:color="auto"/>
            </w:tcBorders>
            <w:vAlign w:val="center"/>
          </w:tcPr>
          <w:p w14:paraId="164F46F4" w14:textId="77777777" w:rsidR="00C124C7" w:rsidRDefault="00C124C7" w:rsidP="00AB1C26">
            <w:pPr>
              <w:rPr>
                <w:snapToGrid w:val="0"/>
              </w:rPr>
            </w:pPr>
            <w:r>
              <w:rPr>
                <w:snapToGrid w:val="0"/>
              </w:rPr>
              <w:t>Consolato Generale</w:t>
            </w:r>
          </w:p>
        </w:tc>
      </w:tr>
      <w:tr w:rsidR="00C124C7" w14:paraId="7B4CE0D0" w14:textId="77777777">
        <w:tc>
          <w:tcPr>
            <w:tcW w:w="1843" w:type="dxa"/>
            <w:tcBorders>
              <w:right w:val="single" w:sz="4" w:space="0" w:color="auto"/>
            </w:tcBorders>
            <w:vAlign w:val="center"/>
          </w:tcPr>
          <w:p w14:paraId="140BB744"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8278A8" w14:textId="77777777" w:rsidR="00C124C7" w:rsidRDefault="00C124C7" w:rsidP="00AB1C26">
            <w:pPr>
              <w:rPr>
                <w:snapToGrid w:val="0"/>
              </w:rPr>
            </w:pPr>
            <w:r>
              <w:rPr>
                <w:snapToGrid w:val="0"/>
              </w:rPr>
              <w:t xml:space="preserve">Sud Africa </w:t>
            </w:r>
          </w:p>
        </w:tc>
        <w:tc>
          <w:tcPr>
            <w:tcW w:w="4536" w:type="dxa"/>
            <w:tcBorders>
              <w:top w:val="single" w:sz="4" w:space="0" w:color="auto"/>
              <w:left w:val="single" w:sz="4" w:space="0" w:color="auto"/>
              <w:bottom w:val="single" w:sz="4" w:space="0" w:color="auto"/>
              <w:right w:val="single" w:sz="4" w:space="0" w:color="auto"/>
            </w:tcBorders>
            <w:vAlign w:val="center"/>
          </w:tcPr>
          <w:p w14:paraId="485B8D69" w14:textId="77777777" w:rsidR="00C124C7" w:rsidRDefault="00C124C7" w:rsidP="00675132">
            <w:pPr>
              <w:rPr>
                <w:snapToGrid w:val="0"/>
              </w:rPr>
            </w:pPr>
            <w:r>
              <w:rPr>
                <w:snapToGrid w:val="0"/>
              </w:rPr>
              <w:t xml:space="preserve">Consolato </w:t>
            </w:r>
            <w:r w:rsidR="00675132">
              <w:rPr>
                <w:snapToGrid w:val="0"/>
              </w:rPr>
              <w:t>Onorario</w:t>
            </w:r>
          </w:p>
        </w:tc>
      </w:tr>
      <w:tr w:rsidR="00C124C7" w14:paraId="5858E841" w14:textId="77777777">
        <w:tc>
          <w:tcPr>
            <w:tcW w:w="1843" w:type="dxa"/>
            <w:tcBorders>
              <w:right w:val="single" w:sz="4" w:space="0" w:color="auto"/>
            </w:tcBorders>
            <w:vAlign w:val="center"/>
          </w:tcPr>
          <w:p w14:paraId="4F598C70"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6D8EB6" w14:textId="77777777" w:rsidR="00C124C7" w:rsidRDefault="00C124C7"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3B08B6C8" w14:textId="77777777" w:rsidR="00C124C7" w:rsidRDefault="00C124C7" w:rsidP="00AB1C26">
            <w:pPr>
              <w:rPr>
                <w:snapToGrid w:val="0"/>
              </w:rPr>
            </w:pPr>
            <w:r>
              <w:rPr>
                <w:snapToGrid w:val="0"/>
              </w:rPr>
              <w:t xml:space="preserve">Consolato Generale Onorario </w:t>
            </w:r>
          </w:p>
        </w:tc>
      </w:tr>
      <w:tr w:rsidR="00C124C7" w14:paraId="67F734CA" w14:textId="77777777">
        <w:tc>
          <w:tcPr>
            <w:tcW w:w="1843" w:type="dxa"/>
            <w:tcBorders>
              <w:right w:val="single" w:sz="4" w:space="0" w:color="auto"/>
            </w:tcBorders>
            <w:vAlign w:val="center"/>
          </w:tcPr>
          <w:p w14:paraId="65D2D808"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B6A39D" w14:textId="77777777" w:rsidR="00C124C7" w:rsidRDefault="00C124C7" w:rsidP="00AB1C26">
            <w:pPr>
              <w:rPr>
                <w:snapToGrid w:val="0"/>
              </w:rPr>
            </w:pPr>
            <w:r>
              <w:rPr>
                <w:snapToGrid w:val="0"/>
              </w:rPr>
              <w:t xml:space="preserve">Svizzera </w:t>
            </w:r>
          </w:p>
        </w:tc>
        <w:tc>
          <w:tcPr>
            <w:tcW w:w="4536" w:type="dxa"/>
            <w:tcBorders>
              <w:top w:val="single" w:sz="4" w:space="0" w:color="auto"/>
              <w:left w:val="single" w:sz="4" w:space="0" w:color="auto"/>
              <w:bottom w:val="single" w:sz="4" w:space="0" w:color="auto"/>
              <w:right w:val="single" w:sz="4" w:space="0" w:color="auto"/>
            </w:tcBorders>
            <w:vAlign w:val="center"/>
          </w:tcPr>
          <w:p w14:paraId="4DAFAFC7" w14:textId="77777777" w:rsidR="00C124C7" w:rsidRDefault="00C124C7" w:rsidP="00AB1C26">
            <w:pPr>
              <w:rPr>
                <w:snapToGrid w:val="0"/>
              </w:rPr>
            </w:pPr>
            <w:r>
              <w:rPr>
                <w:snapToGrid w:val="0"/>
              </w:rPr>
              <w:t>Consolato Generale</w:t>
            </w:r>
          </w:p>
        </w:tc>
      </w:tr>
      <w:tr w:rsidR="001E30E1" w14:paraId="0E216E8A" w14:textId="77777777">
        <w:tc>
          <w:tcPr>
            <w:tcW w:w="1843" w:type="dxa"/>
            <w:tcBorders>
              <w:right w:val="single" w:sz="4" w:space="0" w:color="auto"/>
            </w:tcBorders>
            <w:vAlign w:val="center"/>
          </w:tcPr>
          <w:p w14:paraId="11B11EE0" w14:textId="77777777" w:rsidR="001E30E1" w:rsidRDefault="001E30E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FA23A8" w14:textId="77777777" w:rsidR="001E30E1" w:rsidRDefault="001E30E1" w:rsidP="00AB1C26">
            <w:pPr>
              <w:rPr>
                <w:snapToGrid w:val="0"/>
              </w:rPr>
            </w:pPr>
            <w:r>
              <w:rPr>
                <w:snapToGrid w:val="0"/>
              </w:rPr>
              <w:t>Tanzania</w:t>
            </w:r>
          </w:p>
        </w:tc>
        <w:tc>
          <w:tcPr>
            <w:tcW w:w="4536" w:type="dxa"/>
            <w:tcBorders>
              <w:top w:val="single" w:sz="4" w:space="0" w:color="auto"/>
              <w:left w:val="single" w:sz="4" w:space="0" w:color="auto"/>
              <w:bottom w:val="single" w:sz="4" w:space="0" w:color="auto"/>
              <w:right w:val="single" w:sz="4" w:space="0" w:color="auto"/>
            </w:tcBorders>
            <w:vAlign w:val="center"/>
          </w:tcPr>
          <w:p w14:paraId="6136CB48" w14:textId="77777777" w:rsidR="001E30E1" w:rsidRDefault="001E30E1" w:rsidP="00AB1C26">
            <w:pPr>
              <w:rPr>
                <w:snapToGrid w:val="0"/>
              </w:rPr>
            </w:pPr>
            <w:r>
              <w:rPr>
                <w:snapToGrid w:val="0"/>
              </w:rPr>
              <w:t>Consolato Onorario</w:t>
            </w:r>
          </w:p>
        </w:tc>
      </w:tr>
      <w:tr w:rsidR="00C124C7" w14:paraId="5C8C48B5" w14:textId="77777777">
        <w:tc>
          <w:tcPr>
            <w:tcW w:w="1843" w:type="dxa"/>
            <w:tcBorders>
              <w:right w:val="single" w:sz="4" w:space="0" w:color="auto"/>
            </w:tcBorders>
            <w:vAlign w:val="center"/>
          </w:tcPr>
          <w:p w14:paraId="339A4E65"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1BE3D40" w14:textId="77777777" w:rsidR="00C124C7" w:rsidRDefault="00C124C7" w:rsidP="00AB1C26">
            <w:pPr>
              <w:rPr>
                <w:snapToGrid w:val="0"/>
              </w:rPr>
            </w:pPr>
            <w:r>
              <w:rPr>
                <w:snapToGrid w:val="0"/>
              </w:rPr>
              <w:t xml:space="preserve">Thailandia </w:t>
            </w:r>
          </w:p>
        </w:tc>
        <w:tc>
          <w:tcPr>
            <w:tcW w:w="4536" w:type="dxa"/>
            <w:tcBorders>
              <w:top w:val="single" w:sz="4" w:space="0" w:color="auto"/>
              <w:left w:val="single" w:sz="4" w:space="0" w:color="auto"/>
              <w:bottom w:val="single" w:sz="4" w:space="0" w:color="auto"/>
              <w:right w:val="single" w:sz="4" w:space="0" w:color="auto"/>
            </w:tcBorders>
            <w:vAlign w:val="center"/>
          </w:tcPr>
          <w:p w14:paraId="3A40A1CF" w14:textId="77777777" w:rsidR="00C124C7" w:rsidRDefault="00C124C7" w:rsidP="00AB1C26">
            <w:pPr>
              <w:rPr>
                <w:snapToGrid w:val="0"/>
              </w:rPr>
            </w:pPr>
            <w:r>
              <w:rPr>
                <w:snapToGrid w:val="0"/>
              </w:rPr>
              <w:t>Consolato Generale Onorario</w:t>
            </w:r>
          </w:p>
        </w:tc>
      </w:tr>
      <w:tr w:rsidR="00C124C7" w14:paraId="701A6BA9" w14:textId="77777777">
        <w:tc>
          <w:tcPr>
            <w:tcW w:w="1843" w:type="dxa"/>
            <w:tcBorders>
              <w:right w:val="single" w:sz="4" w:space="0" w:color="auto"/>
            </w:tcBorders>
            <w:vAlign w:val="center"/>
          </w:tcPr>
          <w:p w14:paraId="0CCE1EAD"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7B7AEF" w14:textId="77777777" w:rsidR="00C124C7" w:rsidRDefault="00C124C7"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4E28037B" w14:textId="77777777" w:rsidR="00C124C7" w:rsidRDefault="00C124C7" w:rsidP="00AB1C26">
            <w:pPr>
              <w:rPr>
                <w:snapToGrid w:val="0"/>
              </w:rPr>
            </w:pPr>
            <w:r>
              <w:rPr>
                <w:snapToGrid w:val="0"/>
              </w:rPr>
              <w:t>Consolato Generale</w:t>
            </w:r>
          </w:p>
        </w:tc>
      </w:tr>
      <w:tr w:rsidR="00C124C7" w14:paraId="37D37F06" w14:textId="77777777">
        <w:tc>
          <w:tcPr>
            <w:tcW w:w="1843" w:type="dxa"/>
            <w:tcBorders>
              <w:right w:val="single" w:sz="4" w:space="0" w:color="auto"/>
            </w:tcBorders>
            <w:vAlign w:val="center"/>
          </w:tcPr>
          <w:p w14:paraId="40A11467"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987D5E" w14:textId="77777777" w:rsidR="00C124C7" w:rsidRDefault="00C124C7"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3B0E8A11" w14:textId="77777777" w:rsidR="00C124C7" w:rsidRDefault="00C124C7" w:rsidP="00AB1C26">
            <w:pPr>
              <w:rPr>
                <w:snapToGrid w:val="0"/>
              </w:rPr>
            </w:pPr>
            <w:r>
              <w:rPr>
                <w:snapToGrid w:val="0"/>
              </w:rPr>
              <w:t>Consolato Generale</w:t>
            </w:r>
          </w:p>
        </w:tc>
      </w:tr>
      <w:tr w:rsidR="00C124C7" w14:paraId="16DB01B0" w14:textId="77777777">
        <w:tc>
          <w:tcPr>
            <w:tcW w:w="1843" w:type="dxa"/>
            <w:tcBorders>
              <w:right w:val="single" w:sz="4" w:space="0" w:color="auto"/>
            </w:tcBorders>
            <w:vAlign w:val="center"/>
          </w:tcPr>
          <w:p w14:paraId="47BCE2A5"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4FA923" w14:textId="77777777" w:rsidR="00C124C7" w:rsidRDefault="00C124C7"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6F186B58" w14:textId="77777777" w:rsidR="00C124C7" w:rsidRDefault="00C124C7" w:rsidP="00AB1C26">
            <w:pPr>
              <w:rPr>
                <w:snapToGrid w:val="0"/>
              </w:rPr>
            </w:pPr>
            <w:r>
              <w:rPr>
                <w:snapToGrid w:val="0"/>
              </w:rPr>
              <w:t>Consolato Generale</w:t>
            </w:r>
          </w:p>
        </w:tc>
      </w:tr>
      <w:tr w:rsidR="00C124C7" w14:paraId="62010725" w14:textId="77777777">
        <w:tc>
          <w:tcPr>
            <w:tcW w:w="1843" w:type="dxa"/>
            <w:tcBorders>
              <w:right w:val="single" w:sz="4" w:space="0" w:color="auto"/>
            </w:tcBorders>
            <w:vAlign w:val="center"/>
          </w:tcPr>
          <w:p w14:paraId="6ADC7402"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65B5DF9" w14:textId="77777777" w:rsidR="00C124C7" w:rsidRDefault="00C124C7"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1A30ED01" w14:textId="77777777" w:rsidR="00C124C7" w:rsidRDefault="00C124C7" w:rsidP="00AB1C26">
            <w:pPr>
              <w:rPr>
                <w:snapToGrid w:val="0"/>
              </w:rPr>
            </w:pPr>
            <w:r>
              <w:rPr>
                <w:snapToGrid w:val="0"/>
              </w:rPr>
              <w:t>Consolato Generale</w:t>
            </w:r>
          </w:p>
        </w:tc>
      </w:tr>
      <w:tr w:rsidR="00C124C7" w14:paraId="77730E38" w14:textId="77777777">
        <w:tc>
          <w:tcPr>
            <w:tcW w:w="1843" w:type="dxa"/>
            <w:tcBorders>
              <w:right w:val="single" w:sz="4" w:space="0" w:color="auto"/>
            </w:tcBorders>
            <w:vAlign w:val="center"/>
          </w:tcPr>
          <w:p w14:paraId="5C7BF0BB"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CF0B0E" w14:textId="77777777" w:rsidR="00C124C7" w:rsidRDefault="00C124C7"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36E7D8C0" w14:textId="77777777" w:rsidR="00C124C7" w:rsidRDefault="00C124C7" w:rsidP="00AB1C26">
            <w:pPr>
              <w:rPr>
                <w:snapToGrid w:val="0"/>
              </w:rPr>
            </w:pPr>
            <w:r>
              <w:rPr>
                <w:snapToGrid w:val="0"/>
              </w:rPr>
              <w:t>Consolato Generale</w:t>
            </w:r>
          </w:p>
        </w:tc>
      </w:tr>
      <w:tr w:rsidR="000A4649" w14:paraId="0BE592BF" w14:textId="77777777">
        <w:tc>
          <w:tcPr>
            <w:tcW w:w="1843" w:type="dxa"/>
            <w:tcBorders>
              <w:right w:val="single" w:sz="4" w:space="0" w:color="auto"/>
            </w:tcBorders>
            <w:vAlign w:val="center"/>
          </w:tcPr>
          <w:p w14:paraId="13F57DB2" w14:textId="77777777" w:rsidR="000A4649" w:rsidRDefault="000A464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BE3D92D" w14:textId="77777777" w:rsidR="000A4649" w:rsidRDefault="000A4649" w:rsidP="00AB1C26">
            <w:pPr>
              <w:rPr>
                <w:snapToGrid w:val="0"/>
              </w:rPr>
            </w:pPr>
            <w:r>
              <w:rPr>
                <w:snapToGrid w:val="0"/>
              </w:rPr>
              <w:t>Uzbekistan</w:t>
            </w:r>
          </w:p>
        </w:tc>
        <w:tc>
          <w:tcPr>
            <w:tcW w:w="4536" w:type="dxa"/>
            <w:tcBorders>
              <w:top w:val="single" w:sz="4" w:space="0" w:color="auto"/>
              <w:left w:val="single" w:sz="4" w:space="0" w:color="auto"/>
              <w:bottom w:val="single" w:sz="4" w:space="0" w:color="auto"/>
              <w:right w:val="single" w:sz="4" w:space="0" w:color="auto"/>
            </w:tcBorders>
            <w:vAlign w:val="center"/>
          </w:tcPr>
          <w:p w14:paraId="7F0F6012" w14:textId="77777777" w:rsidR="000A4649" w:rsidRDefault="000A4649" w:rsidP="00AB1C26">
            <w:pPr>
              <w:rPr>
                <w:snapToGrid w:val="0"/>
              </w:rPr>
            </w:pPr>
            <w:r>
              <w:rPr>
                <w:snapToGrid w:val="0"/>
              </w:rPr>
              <w:t>Consolato Onorario</w:t>
            </w:r>
          </w:p>
        </w:tc>
      </w:tr>
      <w:tr w:rsidR="00C124C7" w14:paraId="3ED7E97B" w14:textId="77777777">
        <w:tc>
          <w:tcPr>
            <w:tcW w:w="1843" w:type="dxa"/>
            <w:tcBorders>
              <w:right w:val="single" w:sz="4" w:space="0" w:color="auto"/>
            </w:tcBorders>
            <w:vAlign w:val="center"/>
          </w:tcPr>
          <w:p w14:paraId="013B54C6"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2FE9EC" w14:textId="77777777" w:rsidR="00C124C7" w:rsidRDefault="00C124C7" w:rsidP="00AB1C26">
            <w:pPr>
              <w:rPr>
                <w:snapToGrid w:val="0"/>
              </w:rPr>
            </w:pPr>
            <w:r>
              <w:rPr>
                <w:snapToGrid w:val="0"/>
              </w:rPr>
              <w:t xml:space="preserve">Venezuela </w:t>
            </w:r>
          </w:p>
        </w:tc>
        <w:tc>
          <w:tcPr>
            <w:tcW w:w="4536" w:type="dxa"/>
            <w:tcBorders>
              <w:top w:val="single" w:sz="4" w:space="0" w:color="auto"/>
              <w:left w:val="single" w:sz="4" w:space="0" w:color="auto"/>
              <w:bottom w:val="single" w:sz="4" w:space="0" w:color="auto"/>
              <w:right w:val="single" w:sz="4" w:space="0" w:color="auto"/>
            </w:tcBorders>
            <w:vAlign w:val="center"/>
          </w:tcPr>
          <w:p w14:paraId="352DF334" w14:textId="77777777" w:rsidR="00C124C7" w:rsidRDefault="00C124C7" w:rsidP="00AB1C26">
            <w:pPr>
              <w:rPr>
                <w:snapToGrid w:val="0"/>
              </w:rPr>
            </w:pPr>
            <w:r>
              <w:rPr>
                <w:snapToGrid w:val="0"/>
              </w:rPr>
              <w:t>Consolato Generale</w:t>
            </w:r>
          </w:p>
        </w:tc>
      </w:tr>
      <w:tr w:rsidR="00AE3763" w14:paraId="647DA22A" w14:textId="77777777">
        <w:tc>
          <w:tcPr>
            <w:tcW w:w="1843" w:type="dxa"/>
            <w:tcBorders>
              <w:right w:val="single" w:sz="4" w:space="0" w:color="auto"/>
            </w:tcBorders>
            <w:vAlign w:val="center"/>
          </w:tcPr>
          <w:p w14:paraId="7C24FA7B" w14:textId="77777777" w:rsidR="00AE3763" w:rsidRDefault="00AE376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1AA48FB" w14:textId="77777777" w:rsidR="00AE3763" w:rsidRDefault="00AE3763" w:rsidP="00AB1C26">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6CBE883E" w14:textId="77777777" w:rsidR="00AE3763" w:rsidRDefault="00AE3763" w:rsidP="00AB1C26">
            <w:pPr>
              <w:rPr>
                <w:snapToGrid w:val="0"/>
              </w:rPr>
            </w:pPr>
            <w:r>
              <w:rPr>
                <w:snapToGrid w:val="0"/>
              </w:rPr>
              <w:t>Consolato Onorario</w:t>
            </w:r>
          </w:p>
        </w:tc>
      </w:tr>
    </w:tbl>
    <w:p w14:paraId="42C317F9" w14:textId="77777777" w:rsidR="001052C3" w:rsidRDefault="001052C3" w:rsidP="003728E5">
      <w:pPr>
        <w:pBdr>
          <w:bottom w:val="single" w:sz="6" w:space="1" w:color="auto"/>
        </w:pBdr>
        <w:rPr>
          <w:color w:val="000080"/>
          <w:sz w:val="32"/>
        </w:rPr>
      </w:pPr>
    </w:p>
    <w:bookmarkEnd w:id="3"/>
    <w:p w14:paraId="517B88D1" w14:textId="77777777" w:rsidR="00026AEA" w:rsidRPr="007B3FC9" w:rsidRDefault="00026AEA" w:rsidP="00026AEA">
      <w:pPr>
        <w:rPr>
          <w:b/>
          <w:color w:val="000080"/>
          <w:sz w:val="40"/>
          <w:szCs w:val="40"/>
          <w:u w:val="single"/>
        </w:rPr>
      </w:pPr>
      <w:r>
        <w:rPr>
          <w:b/>
          <w:color w:val="000080"/>
          <w:sz w:val="40"/>
          <w:szCs w:val="40"/>
          <w:u w:val="single"/>
        </w:rPr>
        <w:t>Marche</w:t>
      </w:r>
    </w:p>
    <w:p w14:paraId="0B3CA035" w14:textId="77777777" w:rsidR="00775D53" w:rsidRDefault="00775D53" w:rsidP="00AE03AD">
      <w:pPr>
        <w:rPr>
          <w:color w:val="000080"/>
          <w:sz w:val="32"/>
        </w:rPr>
      </w:pPr>
    </w:p>
    <w:p w14:paraId="2FDAC268" w14:textId="77777777" w:rsidR="00F937CC" w:rsidRDefault="00AE03AD" w:rsidP="00AE03AD">
      <w:pPr>
        <w:pBdr>
          <w:bottom w:val="single" w:sz="6" w:space="1" w:color="auto"/>
        </w:pBdr>
        <w:rPr>
          <w:color w:val="000080"/>
          <w:sz w:val="32"/>
        </w:rPr>
      </w:pPr>
      <w:r>
        <w:rPr>
          <w:color w:val="000080"/>
          <w:sz w:val="32"/>
        </w:rPr>
        <w:t>Ancona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16D56" w14:paraId="6681D3BE" w14:textId="77777777">
        <w:tc>
          <w:tcPr>
            <w:tcW w:w="1843" w:type="dxa"/>
            <w:tcBorders>
              <w:right w:val="single" w:sz="4" w:space="0" w:color="auto"/>
            </w:tcBorders>
            <w:vAlign w:val="center"/>
          </w:tcPr>
          <w:p w14:paraId="7660EF9D" w14:textId="77777777" w:rsidR="00B16D56" w:rsidRDefault="00B16D5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D54015" w14:textId="77777777" w:rsidR="00B16D56" w:rsidRDefault="00B16D56"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3308751E" w14:textId="77777777" w:rsidR="00B16D56" w:rsidRDefault="00B16D56" w:rsidP="00AB1C26">
            <w:pPr>
              <w:rPr>
                <w:snapToGrid w:val="0"/>
              </w:rPr>
            </w:pPr>
            <w:r>
              <w:rPr>
                <w:snapToGrid w:val="0"/>
              </w:rPr>
              <w:t>Consolato Onorario</w:t>
            </w:r>
          </w:p>
        </w:tc>
      </w:tr>
      <w:tr w:rsidR="00AE03AD" w14:paraId="4ACECF7B" w14:textId="77777777">
        <w:tc>
          <w:tcPr>
            <w:tcW w:w="1843" w:type="dxa"/>
            <w:tcBorders>
              <w:right w:val="single" w:sz="4" w:space="0" w:color="auto"/>
            </w:tcBorders>
            <w:vAlign w:val="center"/>
          </w:tcPr>
          <w:p w14:paraId="1DA503AE" w14:textId="77777777" w:rsidR="00AE03AD" w:rsidRDefault="00AE03A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8AF404" w14:textId="77777777" w:rsidR="00AE03AD" w:rsidRDefault="00AE03AD"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13C01413" w14:textId="77777777" w:rsidR="00AE03AD" w:rsidRDefault="00AE03AD" w:rsidP="00AB1C26">
            <w:pPr>
              <w:rPr>
                <w:snapToGrid w:val="0"/>
              </w:rPr>
            </w:pPr>
            <w:r>
              <w:rPr>
                <w:snapToGrid w:val="0"/>
              </w:rPr>
              <w:t>Consolato Onorario</w:t>
            </w:r>
          </w:p>
        </w:tc>
      </w:tr>
      <w:tr w:rsidR="009E4110" w14:paraId="2B806F17" w14:textId="77777777">
        <w:tc>
          <w:tcPr>
            <w:tcW w:w="1843" w:type="dxa"/>
            <w:tcBorders>
              <w:right w:val="single" w:sz="4" w:space="0" w:color="auto"/>
            </w:tcBorders>
            <w:vAlign w:val="center"/>
          </w:tcPr>
          <w:p w14:paraId="765599D0" w14:textId="77777777" w:rsidR="009E4110" w:rsidRDefault="009E411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FAA50A" w14:textId="6FBB9BD9" w:rsidR="009E4110" w:rsidRDefault="009E4110"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469A60CD" w14:textId="4FAF8EA4" w:rsidR="009E4110" w:rsidRDefault="009E4110" w:rsidP="00AB1C26">
            <w:pPr>
              <w:rPr>
                <w:snapToGrid w:val="0"/>
              </w:rPr>
            </w:pPr>
            <w:r>
              <w:rPr>
                <w:snapToGrid w:val="0"/>
              </w:rPr>
              <w:t>Consolato Onorario</w:t>
            </w:r>
          </w:p>
        </w:tc>
      </w:tr>
      <w:tr w:rsidR="00AE03AD" w14:paraId="6E1C3C68" w14:textId="77777777">
        <w:tc>
          <w:tcPr>
            <w:tcW w:w="1843" w:type="dxa"/>
            <w:tcBorders>
              <w:right w:val="single" w:sz="4" w:space="0" w:color="auto"/>
            </w:tcBorders>
            <w:vAlign w:val="center"/>
          </w:tcPr>
          <w:p w14:paraId="7AFA6C75" w14:textId="77777777" w:rsidR="00AE03AD" w:rsidRDefault="00AE03A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1FCF58" w14:textId="77777777" w:rsidR="00AE03AD" w:rsidRDefault="00AE03AD"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03625324" w14:textId="77777777" w:rsidR="00AE03AD" w:rsidRDefault="00AE03AD" w:rsidP="00AB1C26">
            <w:pPr>
              <w:rPr>
                <w:snapToGrid w:val="0"/>
              </w:rPr>
            </w:pPr>
            <w:r>
              <w:rPr>
                <w:snapToGrid w:val="0"/>
              </w:rPr>
              <w:t>Consolato Onorario</w:t>
            </w:r>
          </w:p>
        </w:tc>
      </w:tr>
      <w:tr w:rsidR="00AE03AD" w14:paraId="5552FE21" w14:textId="77777777">
        <w:tc>
          <w:tcPr>
            <w:tcW w:w="1843" w:type="dxa"/>
            <w:tcBorders>
              <w:right w:val="single" w:sz="4" w:space="0" w:color="auto"/>
            </w:tcBorders>
            <w:vAlign w:val="center"/>
          </w:tcPr>
          <w:p w14:paraId="4C4641B0" w14:textId="77777777" w:rsidR="00AE03AD" w:rsidRDefault="00AE03A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52E9F5" w14:textId="77777777" w:rsidR="00AE03AD" w:rsidRDefault="00AE03AD"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0DE640DC" w14:textId="77777777" w:rsidR="00AE03AD" w:rsidRDefault="00AE03AD" w:rsidP="00AB1C26">
            <w:pPr>
              <w:rPr>
                <w:snapToGrid w:val="0"/>
              </w:rPr>
            </w:pPr>
            <w:r>
              <w:rPr>
                <w:snapToGrid w:val="0"/>
              </w:rPr>
              <w:t>Consolato Onorario</w:t>
            </w:r>
          </w:p>
        </w:tc>
      </w:tr>
      <w:tr w:rsidR="00D86607" w14:paraId="4E91B917" w14:textId="77777777" w:rsidTr="005010CA">
        <w:trPr>
          <w:trHeight w:val="146"/>
        </w:trPr>
        <w:tc>
          <w:tcPr>
            <w:tcW w:w="1843" w:type="dxa"/>
            <w:tcBorders>
              <w:right w:val="single" w:sz="4" w:space="0" w:color="auto"/>
            </w:tcBorders>
            <w:vAlign w:val="center"/>
          </w:tcPr>
          <w:p w14:paraId="6BEC1965"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9716A0" w14:textId="77777777" w:rsidR="00D86607" w:rsidRDefault="00D86607" w:rsidP="00580995">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4E4BD75C" w14:textId="77777777" w:rsidR="00D86607" w:rsidRDefault="00D86607" w:rsidP="00580995">
            <w:pPr>
              <w:rPr>
                <w:snapToGrid w:val="0"/>
              </w:rPr>
            </w:pPr>
            <w:r>
              <w:rPr>
                <w:snapToGrid w:val="0"/>
              </w:rPr>
              <w:t>Consolato Onorario</w:t>
            </w:r>
          </w:p>
        </w:tc>
      </w:tr>
      <w:tr w:rsidR="00D86607" w14:paraId="51638BF0" w14:textId="77777777" w:rsidTr="00580995">
        <w:tc>
          <w:tcPr>
            <w:tcW w:w="1843" w:type="dxa"/>
            <w:tcBorders>
              <w:right w:val="single" w:sz="4" w:space="0" w:color="auto"/>
            </w:tcBorders>
            <w:vAlign w:val="center"/>
          </w:tcPr>
          <w:p w14:paraId="47768AEF"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BCDC06" w14:textId="77777777" w:rsidR="00D86607" w:rsidRDefault="00D86607" w:rsidP="00580995">
            <w:pPr>
              <w:rPr>
                <w:snapToGrid w:val="0"/>
              </w:rPr>
            </w:pPr>
            <w:r>
              <w:rPr>
                <w:snapToGrid w:val="0"/>
              </w:rPr>
              <w:t>El Salvador</w:t>
            </w:r>
          </w:p>
        </w:tc>
        <w:tc>
          <w:tcPr>
            <w:tcW w:w="4536" w:type="dxa"/>
            <w:tcBorders>
              <w:top w:val="single" w:sz="4" w:space="0" w:color="auto"/>
              <w:left w:val="single" w:sz="4" w:space="0" w:color="auto"/>
              <w:bottom w:val="single" w:sz="4" w:space="0" w:color="auto"/>
              <w:right w:val="single" w:sz="4" w:space="0" w:color="auto"/>
            </w:tcBorders>
            <w:vAlign w:val="center"/>
          </w:tcPr>
          <w:p w14:paraId="4D51ACEB" w14:textId="77777777" w:rsidR="00D86607" w:rsidRDefault="00D86607" w:rsidP="00580995">
            <w:pPr>
              <w:rPr>
                <w:snapToGrid w:val="0"/>
              </w:rPr>
            </w:pPr>
            <w:r>
              <w:rPr>
                <w:snapToGrid w:val="0"/>
              </w:rPr>
              <w:t>Consolato Onorario</w:t>
            </w:r>
          </w:p>
        </w:tc>
      </w:tr>
      <w:tr w:rsidR="00D86607" w14:paraId="017D0484" w14:textId="77777777" w:rsidTr="00580995">
        <w:tc>
          <w:tcPr>
            <w:tcW w:w="1843" w:type="dxa"/>
            <w:tcBorders>
              <w:right w:val="single" w:sz="4" w:space="0" w:color="auto"/>
            </w:tcBorders>
            <w:vAlign w:val="center"/>
          </w:tcPr>
          <w:p w14:paraId="72FC447C"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DC4221" w14:textId="77777777" w:rsidR="00D86607" w:rsidRDefault="00D86607" w:rsidP="0058099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6E1DA35" w14:textId="77777777" w:rsidR="00D86607" w:rsidRDefault="00D86607" w:rsidP="00580995">
            <w:pPr>
              <w:rPr>
                <w:snapToGrid w:val="0"/>
              </w:rPr>
            </w:pPr>
            <w:r>
              <w:rPr>
                <w:snapToGrid w:val="0"/>
              </w:rPr>
              <w:t>Consolato Onorario</w:t>
            </w:r>
          </w:p>
        </w:tc>
      </w:tr>
      <w:tr w:rsidR="00D86607" w14:paraId="22201D03" w14:textId="77777777" w:rsidTr="00580995">
        <w:tc>
          <w:tcPr>
            <w:tcW w:w="1843" w:type="dxa"/>
            <w:tcBorders>
              <w:right w:val="single" w:sz="4" w:space="0" w:color="auto"/>
            </w:tcBorders>
            <w:vAlign w:val="center"/>
          </w:tcPr>
          <w:p w14:paraId="3422E697"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F4EFE5" w14:textId="77777777" w:rsidR="00D86607" w:rsidRDefault="00D86607" w:rsidP="0058099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04A3FCA6" w14:textId="77777777" w:rsidR="00D86607" w:rsidRDefault="00D86607" w:rsidP="00580995">
            <w:pPr>
              <w:rPr>
                <w:snapToGrid w:val="0"/>
              </w:rPr>
            </w:pPr>
            <w:r>
              <w:rPr>
                <w:snapToGrid w:val="0"/>
              </w:rPr>
              <w:t xml:space="preserve">Consolato </w:t>
            </w:r>
            <w:r w:rsidR="00BE74DE">
              <w:rPr>
                <w:snapToGrid w:val="0"/>
              </w:rPr>
              <w:t xml:space="preserve">Generale </w:t>
            </w:r>
            <w:r>
              <w:rPr>
                <w:snapToGrid w:val="0"/>
              </w:rPr>
              <w:t>Onorario</w:t>
            </w:r>
          </w:p>
        </w:tc>
      </w:tr>
      <w:tr w:rsidR="00D86607" w14:paraId="11189854" w14:textId="77777777" w:rsidTr="00580995">
        <w:tc>
          <w:tcPr>
            <w:tcW w:w="1843" w:type="dxa"/>
            <w:tcBorders>
              <w:right w:val="single" w:sz="4" w:space="0" w:color="auto"/>
            </w:tcBorders>
            <w:vAlign w:val="center"/>
          </w:tcPr>
          <w:p w14:paraId="4505B21D"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8EDAF4" w14:textId="77777777" w:rsidR="00D86607" w:rsidRDefault="00D86607" w:rsidP="0058099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1728301" w14:textId="77777777" w:rsidR="00D86607" w:rsidRDefault="00D86607" w:rsidP="00580995">
            <w:pPr>
              <w:rPr>
                <w:snapToGrid w:val="0"/>
              </w:rPr>
            </w:pPr>
            <w:r>
              <w:rPr>
                <w:snapToGrid w:val="0"/>
              </w:rPr>
              <w:t>Consolato Onorario</w:t>
            </w:r>
          </w:p>
        </w:tc>
      </w:tr>
      <w:tr w:rsidR="00D86607" w14:paraId="3E2A4AB0" w14:textId="77777777" w:rsidTr="00580995">
        <w:tc>
          <w:tcPr>
            <w:tcW w:w="1843" w:type="dxa"/>
            <w:tcBorders>
              <w:right w:val="single" w:sz="4" w:space="0" w:color="auto"/>
            </w:tcBorders>
            <w:vAlign w:val="center"/>
          </w:tcPr>
          <w:p w14:paraId="7798959F"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B0DD10" w14:textId="77777777" w:rsidR="00D86607" w:rsidRDefault="00D86607" w:rsidP="0058099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231D82A9" w14:textId="77777777" w:rsidR="00D86607" w:rsidRDefault="00D86607" w:rsidP="00580995">
            <w:pPr>
              <w:rPr>
                <w:snapToGrid w:val="0"/>
              </w:rPr>
            </w:pPr>
            <w:r>
              <w:rPr>
                <w:snapToGrid w:val="0"/>
              </w:rPr>
              <w:t>Consolato Onorario</w:t>
            </w:r>
          </w:p>
        </w:tc>
      </w:tr>
      <w:tr w:rsidR="00D86607" w14:paraId="389B3318" w14:textId="77777777" w:rsidTr="00580995">
        <w:tc>
          <w:tcPr>
            <w:tcW w:w="1843" w:type="dxa"/>
            <w:tcBorders>
              <w:right w:val="single" w:sz="4" w:space="0" w:color="auto"/>
            </w:tcBorders>
            <w:vAlign w:val="center"/>
          </w:tcPr>
          <w:p w14:paraId="77800BBD"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4F4EA5" w14:textId="77777777" w:rsidR="00D86607" w:rsidRDefault="00D86607" w:rsidP="00580995">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2B88C285" w14:textId="77777777" w:rsidR="00D86607" w:rsidRDefault="00D86607" w:rsidP="00580995">
            <w:pPr>
              <w:rPr>
                <w:snapToGrid w:val="0"/>
              </w:rPr>
            </w:pPr>
            <w:r>
              <w:rPr>
                <w:snapToGrid w:val="0"/>
              </w:rPr>
              <w:t>Consolato Onorario</w:t>
            </w:r>
          </w:p>
        </w:tc>
      </w:tr>
      <w:tr w:rsidR="00232F4B" w14:paraId="2A3AAA55" w14:textId="77777777" w:rsidTr="00580995">
        <w:tc>
          <w:tcPr>
            <w:tcW w:w="1843" w:type="dxa"/>
            <w:tcBorders>
              <w:right w:val="single" w:sz="4" w:space="0" w:color="auto"/>
            </w:tcBorders>
            <w:vAlign w:val="center"/>
          </w:tcPr>
          <w:p w14:paraId="16E10D76" w14:textId="77777777" w:rsidR="00232F4B" w:rsidRDefault="00232F4B"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CE2143" w14:textId="549A0833" w:rsidR="00232F4B" w:rsidRDefault="00232F4B" w:rsidP="00580995">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48DEE66C" w14:textId="03582F8B" w:rsidR="00232F4B" w:rsidRDefault="00232F4B" w:rsidP="00580995">
            <w:pPr>
              <w:rPr>
                <w:snapToGrid w:val="0"/>
              </w:rPr>
            </w:pPr>
            <w:r>
              <w:rPr>
                <w:snapToGrid w:val="0"/>
              </w:rPr>
              <w:t>Consolato Onorario</w:t>
            </w:r>
          </w:p>
        </w:tc>
      </w:tr>
      <w:tr w:rsidR="00D86607" w14:paraId="336A5043" w14:textId="77777777" w:rsidTr="00580995">
        <w:tc>
          <w:tcPr>
            <w:tcW w:w="1843" w:type="dxa"/>
            <w:tcBorders>
              <w:right w:val="single" w:sz="4" w:space="0" w:color="auto"/>
            </w:tcBorders>
            <w:vAlign w:val="center"/>
          </w:tcPr>
          <w:p w14:paraId="35040433"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21E241" w14:textId="77777777" w:rsidR="00D86607" w:rsidRDefault="00D86607" w:rsidP="00580995">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0CF1CDA1" w14:textId="77777777" w:rsidR="00D86607" w:rsidRDefault="00D86607" w:rsidP="00580995">
            <w:pPr>
              <w:rPr>
                <w:snapToGrid w:val="0"/>
              </w:rPr>
            </w:pPr>
            <w:r>
              <w:rPr>
                <w:snapToGrid w:val="0"/>
              </w:rPr>
              <w:t>Consolato Onorario</w:t>
            </w:r>
          </w:p>
        </w:tc>
      </w:tr>
      <w:tr w:rsidR="00D86607" w14:paraId="45198996" w14:textId="77777777" w:rsidTr="00580995">
        <w:tc>
          <w:tcPr>
            <w:tcW w:w="1843" w:type="dxa"/>
            <w:tcBorders>
              <w:right w:val="single" w:sz="4" w:space="0" w:color="auto"/>
            </w:tcBorders>
            <w:vAlign w:val="center"/>
          </w:tcPr>
          <w:p w14:paraId="1095EBB7"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8088FF" w14:textId="77777777" w:rsidR="00D86607" w:rsidRDefault="00D86607" w:rsidP="00580995">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78147D58" w14:textId="77777777" w:rsidR="00D86607" w:rsidRDefault="00D86607" w:rsidP="00580995">
            <w:pPr>
              <w:rPr>
                <w:snapToGrid w:val="0"/>
              </w:rPr>
            </w:pPr>
            <w:r>
              <w:rPr>
                <w:snapToGrid w:val="0"/>
              </w:rPr>
              <w:t>Consolato Generale Onorario</w:t>
            </w:r>
          </w:p>
        </w:tc>
      </w:tr>
    </w:tbl>
    <w:p w14:paraId="7FC019A1" w14:textId="77777777" w:rsidR="001052C3" w:rsidRDefault="001052C3" w:rsidP="00B47E4D">
      <w:pPr>
        <w:rPr>
          <w:b/>
          <w:color w:val="000080"/>
          <w:sz w:val="16"/>
          <w:szCs w:val="16"/>
          <w:u w:val="single"/>
        </w:rPr>
      </w:pPr>
    </w:p>
    <w:p w14:paraId="07A4230A" w14:textId="77777777" w:rsidR="005514D9" w:rsidRDefault="005514D9" w:rsidP="00B47E4D">
      <w:pPr>
        <w:rPr>
          <w:b/>
          <w:color w:val="000080"/>
          <w:sz w:val="16"/>
          <w:szCs w:val="16"/>
          <w:u w:val="single"/>
        </w:rPr>
      </w:pPr>
    </w:p>
    <w:p w14:paraId="3EE0D953" w14:textId="77777777" w:rsidR="005514D9" w:rsidRDefault="005514D9" w:rsidP="005514D9">
      <w:pPr>
        <w:jc w:val="right"/>
        <w:rPr>
          <w:b/>
          <w:bCs/>
          <w:sz w:val="16"/>
        </w:rPr>
      </w:pPr>
    </w:p>
    <w:p w14:paraId="52FE22D0" w14:textId="77777777" w:rsidR="005514D9" w:rsidRDefault="005514D9" w:rsidP="005514D9">
      <w:pPr>
        <w:jc w:val="right"/>
        <w:rPr>
          <w:b/>
          <w:bCs/>
          <w:sz w:val="16"/>
        </w:rPr>
      </w:pPr>
    </w:p>
    <w:p w14:paraId="7A8A6159" w14:textId="77777777" w:rsidR="005514D9" w:rsidRDefault="005514D9" w:rsidP="005514D9">
      <w:pPr>
        <w:jc w:val="right"/>
        <w:rPr>
          <w:b/>
          <w:bCs/>
          <w:sz w:val="16"/>
        </w:rPr>
      </w:pPr>
      <w:r>
        <w:rPr>
          <w:b/>
          <w:bCs/>
          <w:sz w:val="16"/>
        </w:rPr>
        <w:t>CITTA’  SEDI DI UFFICI CONSOLARI</w:t>
      </w:r>
    </w:p>
    <w:p w14:paraId="29C580BB" w14:textId="77777777" w:rsidR="005514D9" w:rsidRPr="001052C3" w:rsidRDefault="005514D9" w:rsidP="00B47E4D">
      <w:pPr>
        <w:rPr>
          <w:b/>
          <w:color w:val="000080"/>
          <w:sz w:val="16"/>
          <w:szCs w:val="16"/>
          <w:u w:val="single"/>
        </w:rPr>
      </w:pPr>
    </w:p>
    <w:p w14:paraId="18E840E8" w14:textId="77777777" w:rsidR="001052C3" w:rsidRDefault="001052C3" w:rsidP="001052C3">
      <w:pPr>
        <w:pBdr>
          <w:bottom w:val="single" w:sz="6" w:space="1" w:color="auto"/>
        </w:pBdr>
        <w:rPr>
          <w:color w:val="000080"/>
          <w:sz w:val="32"/>
        </w:rPr>
      </w:pPr>
      <w:bookmarkStart w:id="4" w:name="_Hlk123549210"/>
      <w:r>
        <w:rPr>
          <w:color w:val="000080"/>
          <w:sz w:val="32"/>
        </w:rPr>
        <w:t>Ascoli Piceno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F612E" w14:paraId="35788D52" w14:textId="77777777" w:rsidTr="00836F99">
        <w:tc>
          <w:tcPr>
            <w:tcW w:w="1843" w:type="dxa"/>
            <w:tcBorders>
              <w:right w:val="single" w:sz="4" w:space="0" w:color="auto"/>
            </w:tcBorders>
            <w:vAlign w:val="center"/>
          </w:tcPr>
          <w:p w14:paraId="210EB5E3" w14:textId="77777777" w:rsidR="008F612E" w:rsidRDefault="008F612E" w:rsidP="00836F9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648262" w14:textId="77777777" w:rsidR="008F612E" w:rsidRDefault="008F612E" w:rsidP="00836F99">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46EAB6ED" w14:textId="77777777" w:rsidR="008F612E" w:rsidRDefault="008F612E" w:rsidP="00836F99">
            <w:pPr>
              <w:rPr>
                <w:snapToGrid w:val="0"/>
              </w:rPr>
            </w:pPr>
            <w:r>
              <w:rPr>
                <w:snapToGrid w:val="0"/>
              </w:rPr>
              <w:t>Consolato Onorario</w:t>
            </w:r>
          </w:p>
        </w:tc>
      </w:tr>
      <w:bookmarkEnd w:id="4"/>
      <w:tr w:rsidR="001052C3" w14:paraId="39551B1D" w14:textId="77777777" w:rsidTr="00836F99">
        <w:tc>
          <w:tcPr>
            <w:tcW w:w="1843" w:type="dxa"/>
            <w:tcBorders>
              <w:right w:val="single" w:sz="4" w:space="0" w:color="auto"/>
            </w:tcBorders>
            <w:vAlign w:val="center"/>
          </w:tcPr>
          <w:p w14:paraId="6CD259DA" w14:textId="77777777" w:rsidR="001052C3" w:rsidRDefault="001052C3" w:rsidP="00836F9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CE02F2" w14:textId="77777777" w:rsidR="001052C3" w:rsidRDefault="001052C3" w:rsidP="00836F99">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6653D667" w14:textId="77777777" w:rsidR="001052C3" w:rsidRDefault="001052C3" w:rsidP="00836F99">
            <w:pPr>
              <w:rPr>
                <w:snapToGrid w:val="0"/>
              </w:rPr>
            </w:pPr>
            <w:r>
              <w:rPr>
                <w:snapToGrid w:val="0"/>
              </w:rPr>
              <w:t>Consolato Onorario</w:t>
            </w:r>
          </w:p>
        </w:tc>
      </w:tr>
    </w:tbl>
    <w:p w14:paraId="10FDFE61" w14:textId="77777777" w:rsidR="00374DF8" w:rsidRDefault="00374DF8" w:rsidP="00374DF8">
      <w:pPr>
        <w:rPr>
          <w:b/>
          <w:color w:val="000080"/>
          <w:u w:val="single"/>
        </w:rPr>
      </w:pPr>
    </w:p>
    <w:p w14:paraId="7B1496B7" w14:textId="77777777" w:rsidR="009550A3" w:rsidRDefault="009550A3" w:rsidP="009550A3">
      <w:pPr>
        <w:pBdr>
          <w:bottom w:val="single" w:sz="6" w:space="1" w:color="auto"/>
        </w:pBdr>
        <w:rPr>
          <w:color w:val="000080"/>
          <w:sz w:val="32"/>
        </w:rPr>
      </w:pPr>
      <w:r>
        <w:rPr>
          <w:color w:val="000080"/>
          <w:sz w:val="32"/>
        </w:rPr>
        <w:t>Macerata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550A3" w14:paraId="0F11B084" w14:textId="77777777" w:rsidTr="00973DFA">
        <w:tc>
          <w:tcPr>
            <w:tcW w:w="1843" w:type="dxa"/>
            <w:tcBorders>
              <w:right w:val="single" w:sz="4" w:space="0" w:color="auto"/>
            </w:tcBorders>
            <w:vAlign w:val="center"/>
          </w:tcPr>
          <w:p w14:paraId="5FE6F59F" w14:textId="77777777" w:rsidR="009550A3" w:rsidRDefault="009550A3" w:rsidP="00973DFA">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A69BA71" w14:textId="77777777" w:rsidR="009550A3" w:rsidRDefault="009550A3" w:rsidP="00973DFA">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05224730" w14:textId="77777777" w:rsidR="009550A3" w:rsidRDefault="009550A3" w:rsidP="00973DFA">
            <w:pPr>
              <w:rPr>
                <w:snapToGrid w:val="0"/>
              </w:rPr>
            </w:pPr>
            <w:r>
              <w:rPr>
                <w:snapToGrid w:val="0"/>
              </w:rPr>
              <w:t>Consolato Onorario</w:t>
            </w:r>
          </w:p>
        </w:tc>
      </w:tr>
    </w:tbl>
    <w:p w14:paraId="34AD74A5" w14:textId="77777777" w:rsidR="00D86607" w:rsidRPr="00605498" w:rsidRDefault="00D86607" w:rsidP="00374DF8">
      <w:pPr>
        <w:rPr>
          <w:b/>
          <w:color w:val="000080"/>
          <w:u w:val="single"/>
        </w:rPr>
      </w:pPr>
    </w:p>
    <w:p w14:paraId="7D60BCB9" w14:textId="77777777" w:rsidR="00374DF8" w:rsidRPr="007B3FC9" w:rsidRDefault="00374DF8" w:rsidP="00374DF8">
      <w:pPr>
        <w:rPr>
          <w:b/>
          <w:color w:val="000080"/>
          <w:sz w:val="40"/>
          <w:szCs w:val="40"/>
          <w:u w:val="single"/>
        </w:rPr>
      </w:pPr>
      <w:r>
        <w:rPr>
          <w:b/>
          <w:color w:val="000080"/>
          <w:sz w:val="40"/>
          <w:szCs w:val="40"/>
          <w:u w:val="single"/>
        </w:rPr>
        <w:t>Molise</w:t>
      </w:r>
    </w:p>
    <w:p w14:paraId="0334FCCC" w14:textId="77777777" w:rsidR="005010CA" w:rsidRDefault="005010CA" w:rsidP="00374DF8">
      <w:pPr>
        <w:rPr>
          <w:color w:val="000080"/>
          <w:sz w:val="32"/>
        </w:rPr>
      </w:pPr>
    </w:p>
    <w:p w14:paraId="22D2CDB1" w14:textId="77777777" w:rsidR="00374DF8" w:rsidRDefault="00374DF8" w:rsidP="00374DF8">
      <w:pPr>
        <w:pBdr>
          <w:bottom w:val="single" w:sz="6" w:space="1" w:color="auto"/>
        </w:pBdr>
        <w:rPr>
          <w:color w:val="000080"/>
          <w:sz w:val="32"/>
        </w:rPr>
      </w:pPr>
      <w:r>
        <w:rPr>
          <w:color w:val="000080"/>
          <w:sz w:val="32"/>
        </w:rPr>
        <w:t>Campobasso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74DF8" w14:paraId="544A0167" w14:textId="77777777" w:rsidTr="00825D6C">
        <w:tc>
          <w:tcPr>
            <w:tcW w:w="1843" w:type="dxa"/>
            <w:tcBorders>
              <w:right w:val="single" w:sz="4" w:space="0" w:color="auto"/>
            </w:tcBorders>
            <w:vAlign w:val="center"/>
          </w:tcPr>
          <w:p w14:paraId="0C29BFE5" w14:textId="77777777" w:rsidR="00374DF8" w:rsidRDefault="00374DF8" w:rsidP="00825D6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B36E56" w14:textId="77777777" w:rsidR="00374DF8" w:rsidRDefault="00374DF8" w:rsidP="00825D6C">
            <w:pPr>
              <w:rPr>
                <w:snapToGrid w:val="0"/>
              </w:rPr>
            </w:pPr>
            <w:r>
              <w:rPr>
                <w:snapToGrid w:val="0"/>
              </w:rPr>
              <w:t>El Salvador</w:t>
            </w:r>
          </w:p>
        </w:tc>
        <w:tc>
          <w:tcPr>
            <w:tcW w:w="4536" w:type="dxa"/>
            <w:tcBorders>
              <w:top w:val="single" w:sz="4" w:space="0" w:color="auto"/>
              <w:left w:val="single" w:sz="4" w:space="0" w:color="auto"/>
              <w:bottom w:val="single" w:sz="4" w:space="0" w:color="auto"/>
              <w:right w:val="single" w:sz="4" w:space="0" w:color="auto"/>
            </w:tcBorders>
            <w:vAlign w:val="center"/>
          </w:tcPr>
          <w:p w14:paraId="569CB148" w14:textId="77777777" w:rsidR="00374DF8" w:rsidRDefault="00374DF8" w:rsidP="00825D6C">
            <w:pPr>
              <w:rPr>
                <w:snapToGrid w:val="0"/>
              </w:rPr>
            </w:pPr>
            <w:r>
              <w:rPr>
                <w:snapToGrid w:val="0"/>
              </w:rPr>
              <w:t>Consolato Onorario</w:t>
            </w:r>
          </w:p>
        </w:tc>
      </w:tr>
    </w:tbl>
    <w:p w14:paraId="3624BBFD" w14:textId="77777777" w:rsidR="001052C3" w:rsidRDefault="001052C3" w:rsidP="00B47E4D">
      <w:pPr>
        <w:rPr>
          <w:b/>
          <w:color w:val="000080"/>
          <w:u w:val="single"/>
        </w:rPr>
      </w:pPr>
    </w:p>
    <w:p w14:paraId="3A4C9E25" w14:textId="77777777" w:rsidR="00B47E4D" w:rsidRPr="007B3FC9" w:rsidRDefault="00B47E4D" w:rsidP="00B47E4D">
      <w:pPr>
        <w:rPr>
          <w:b/>
          <w:color w:val="000080"/>
          <w:sz w:val="40"/>
          <w:szCs w:val="40"/>
          <w:u w:val="single"/>
        </w:rPr>
      </w:pPr>
      <w:r>
        <w:rPr>
          <w:b/>
          <w:color w:val="000080"/>
          <w:sz w:val="40"/>
          <w:szCs w:val="40"/>
          <w:u w:val="single"/>
        </w:rPr>
        <w:t>Piemonte</w:t>
      </w:r>
    </w:p>
    <w:p w14:paraId="285BC4FD" w14:textId="77777777" w:rsidR="00437CE2" w:rsidRPr="009D70A7" w:rsidRDefault="00437CE2" w:rsidP="00437CE2">
      <w:pPr>
        <w:rPr>
          <w:color w:val="000080"/>
          <w:sz w:val="6"/>
          <w:szCs w:val="6"/>
        </w:rPr>
      </w:pPr>
    </w:p>
    <w:p w14:paraId="63A0E5B1" w14:textId="77777777" w:rsidR="004D33F3" w:rsidRPr="0033144E" w:rsidRDefault="004D33F3" w:rsidP="00C164D0">
      <w:pPr>
        <w:rPr>
          <w:color w:val="000080"/>
          <w:sz w:val="36"/>
          <w:szCs w:val="36"/>
        </w:rPr>
      </w:pPr>
    </w:p>
    <w:p w14:paraId="2E989197" w14:textId="77777777" w:rsidR="005508B5" w:rsidRDefault="005508B5" w:rsidP="005508B5">
      <w:pPr>
        <w:pBdr>
          <w:bottom w:val="single" w:sz="6" w:space="1" w:color="auto"/>
        </w:pBdr>
        <w:rPr>
          <w:color w:val="000080"/>
          <w:sz w:val="32"/>
        </w:rPr>
      </w:pPr>
      <w:r>
        <w:rPr>
          <w:color w:val="000080"/>
          <w:sz w:val="32"/>
        </w:rPr>
        <w:t>Novara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5508B5" w14:paraId="4B8D554D" w14:textId="77777777">
        <w:tc>
          <w:tcPr>
            <w:tcW w:w="1843" w:type="dxa"/>
            <w:tcBorders>
              <w:right w:val="single" w:sz="4" w:space="0" w:color="auto"/>
            </w:tcBorders>
            <w:vAlign w:val="center"/>
          </w:tcPr>
          <w:p w14:paraId="2E1622FA" w14:textId="77777777" w:rsidR="005508B5" w:rsidRDefault="005508B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48917C" w14:textId="77777777" w:rsidR="005508B5" w:rsidRDefault="005508B5"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55021285" w14:textId="77777777" w:rsidR="005508B5" w:rsidRDefault="005508B5" w:rsidP="00AB1C26">
            <w:pPr>
              <w:rPr>
                <w:snapToGrid w:val="0"/>
              </w:rPr>
            </w:pPr>
            <w:r>
              <w:rPr>
                <w:snapToGrid w:val="0"/>
              </w:rPr>
              <w:t>Consolato Onorario</w:t>
            </w:r>
          </w:p>
        </w:tc>
      </w:tr>
    </w:tbl>
    <w:p w14:paraId="080E54C6" w14:textId="77777777" w:rsidR="00C56288" w:rsidRDefault="00C56288" w:rsidP="00C56288">
      <w:pPr>
        <w:pStyle w:val="Titolo9"/>
        <w:pBdr>
          <w:bottom w:val="single" w:sz="6" w:space="1" w:color="auto"/>
        </w:pBdr>
      </w:pPr>
      <w:r>
        <w:t>Torino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56288" w14:paraId="777D5E1A" w14:textId="77777777">
        <w:tc>
          <w:tcPr>
            <w:tcW w:w="1843" w:type="dxa"/>
            <w:tcBorders>
              <w:right w:val="single" w:sz="4" w:space="0" w:color="auto"/>
            </w:tcBorders>
            <w:vAlign w:val="center"/>
          </w:tcPr>
          <w:p w14:paraId="28D6F5B1"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9C3EE5" w14:textId="77777777" w:rsidR="00C56288" w:rsidRDefault="00C56288"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5A25CEDA" w14:textId="77777777" w:rsidR="00C56288" w:rsidRDefault="00C56288" w:rsidP="00AB1C26">
            <w:pPr>
              <w:rPr>
                <w:snapToGrid w:val="0"/>
              </w:rPr>
            </w:pPr>
            <w:r>
              <w:rPr>
                <w:snapToGrid w:val="0"/>
              </w:rPr>
              <w:t>Consolato Onorario</w:t>
            </w:r>
          </w:p>
        </w:tc>
      </w:tr>
      <w:tr w:rsidR="00763165" w14:paraId="58F52837" w14:textId="77777777">
        <w:tc>
          <w:tcPr>
            <w:tcW w:w="1843" w:type="dxa"/>
            <w:tcBorders>
              <w:right w:val="single" w:sz="4" w:space="0" w:color="auto"/>
            </w:tcBorders>
            <w:vAlign w:val="center"/>
          </w:tcPr>
          <w:p w14:paraId="1F9014A4" w14:textId="77777777" w:rsidR="00763165" w:rsidRDefault="0076316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74A188" w14:textId="77777777" w:rsidR="00763165" w:rsidRDefault="00763165"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1665C2F7" w14:textId="77777777" w:rsidR="00763165" w:rsidRDefault="00763165" w:rsidP="00AB1C26">
            <w:pPr>
              <w:rPr>
                <w:snapToGrid w:val="0"/>
              </w:rPr>
            </w:pPr>
            <w:r>
              <w:rPr>
                <w:snapToGrid w:val="0"/>
              </w:rPr>
              <w:t>Consolato Onorario</w:t>
            </w:r>
          </w:p>
        </w:tc>
      </w:tr>
      <w:tr w:rsidR="00C56288" w14:paraId="0508D9B1" w14:textId="77777777">
        <w:tc>
          <w:tcPr>
            <w:tcW w:w="1843" w:type="dxa"/>
            <w:tcBorders>
              <w:right w:val="single" w:sz="4" w:space="0" w:color="auto"/>
            </w:tcBorders>
            <w:vAlign w:val="center"/>
          </w:tcPr>
          <w:p w14:paraId="50149F72"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235AD9C" w14:textId="77777777" w:rsidR="00C56288" w:rsidRDefault="00C56288"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052014E" w14:textId="77777777" w:rsidR="00C56288" w:rsidRDefault="00C56288" w:rsidP="00AB1C26">
            <w:pPr>
              <w:rPr>
                <w:snapToGrid w:val="0"/>
              </w:rPr>
            </w:pPr>
            <w:r>
              <w:rPr>
                <w:snapToGrid w:val="0"/>
              </w:rPr>
              <w:t>Consolato Onorario</w:t>
            </w:r>
          </w:p>
        </w:tc>
      </w:tr>
      <w:tr w:rsidR="00037EBD" w14:paraId="5CA4B704" w14:textId="77777777">
        <w:tc>
          <w:tcPr>
            <w:tcW w:w="1843" w:type="dxa"/>
            <w:tcBorders>
              <w:right w:val="single" w:sz="4" w:space="0" w:color="auto"/>
            </w:tcBorders>
            <w:vAlign w:val="center"/>
          </w:tcPr>
          <w:p w14:paraId="3F94124C" w14:textId="77777777" w:rsidR="00037EBD" w:rsidRDefault="00037EB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8ED3E3" w14:textId="77777777" w:rsidR="00037EBD" w:rsidRDefault="00037EBD"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386382FB" w14:textId="77777777" w:rsidR="00037EBD" w:rsidRDefault="00037EBD" w:rsidP="00AB1C26">
            <w:pPr>
              <w:rPr>
                <w:snapToGrid w:val="0"/>
              </w:rPr>
            </w:pPr>
            <w:r>
              <w:rPr>
                <w:snapToGrid w:val="0"/>
              </w:rPr>
              <w:t>Consolato Onorario</w:t>
            </w:r>
          </w:p>
        </w:tc>
      </w:tr>
      <w:tr w:rsidR="00C56288" w14:paraId="4C058C1E" w14:textId="77777777">
        <w:tc>
          <w:tcPr>
            <w:tcW w:w="1843" w:type="dxa"/>
            <w:tcBorders>
              <w:right w:val="single" w:sz="4" w:space="0" w:color="auto"/>
            </w:tcBorders>
            <w:vAlign w:val="center"/>
          </w:tcPr>
          <w:p w14:paraId="360DFA82"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500FD6" w14:textId="77777777" w:rsidR="00C56288" w:rsidRDefault="00C56288"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77C70F1" w14:textId="77777777" w:rsidR="00C56288" w:rsidRDefault="00C56288" w:rsidP="00AB1C26">
            <w:pPr>
              <w:rPr>
                <w:snapToGrid w:val="0"/>
              </w:rPr>
            </w:pPr>
            <w:r>
              <w:rPr>
                <w:snapToGrid w:val="0"/>
              </w:rPr>
              <w:t>Consolato Onorario</w:t>
            </w:r>
          </w:p>
        </w:tc>
      </w:tr>
      <w:tr w:rsidR="00881288" w14:paraId="0918F907" w14:textId="77777777">
        <w:tc>
          <w:tcPr>
            <w:tcW w:w="1843" w:type="dxa"/>
            <w:tcBorders>
              <w:right w:val="single" w:sz="4" w:space="0" w:color="auto"/>
            </w:tcBorders>
            <w:vAlign w:val="center"/>
          </w:tcPr>
          <w:p w14:paraId="0BDD2814" w14:textId="77777777" w:rsidR="00881288" w:rsidRDefault="00881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573E30" w14:textId="77777777" w:rsidR="00881288" w:rsidRDefault="00881288" w:rsidP="00AB1C26">
            <w:pPr>
              <w:rPr>
                <w:snapToGrid w:val="0"/>
              </w:rPr>
            </w:pPr>
            <w:r w:rsidRPr="00881288">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33F996BF" w14:textId="77777777" w:rsidR="00881288" w:rsidRDefault="00881288" w:rsidP="00AB1C26">
            <w:pPr>
              <w:rPr>
                <w:snapToGrid w:val="0"/>
              </w:rPr>
            </w:pPr>
            <w:r>
              <w:rPr>
                <w:snapToGrid w:val="0"/>
              </w:rPr>
              <w:t>Consolato Onorario</w:t>
            </w:r>
          </w:p>
        </w:tc>
      </w:tr>
      <w:tr w:rsidR="00C56288" w14:paraId="2C82ABE8" w14:textId="77777777">
        <w:tc>
          <w:tcPr>
            <w:tcW w:w="1843" w:type="dxa"/>
            <w:tcBorders>
              <w:right w:val="single" w:sz="4" w:space="0" w:color="auto"/>
            </w:tcBorders>
            <w:vAlign w:val="center"/>
          </w:tcPr>
          <w:p w14:paraId="1E163AA4"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D468CA" w14:textId="77777777" w:rsidR="00C56288" w:rsidRDefault="00C56288" w:rsidP="00AB1C26">
            <w:pPr>
              <w:rPr>
                <w:snapToGrid w:val="0"/>
              </w:rPr>
            </w:pPr>
            <w:r>
              <w:rPr>
                <w:snapToGrid w:val="0"/>
              </w:rPr>
              <w:t>Ca</w:t>
            </w:r>
            <w:r w:rsidR="005B356F">
              <w:rPr>
                <w:snapToGrid w:val="0"/>
              </w:rPr>
              <w:t>b</w:t>
            </w:r>
            <w:r>
              <w:rPr>
                <w:snapToGrid w:val="0"/>
              </w:rPr>
              <w:t xml:space="preserve">o Verde </w:t>
            </w:r>
          </w:p>
        </w:tc>
        <w:tc>
          <w:tcPr>
            <w:tcW w:w="4536" w:type="dxa"/>
            <w:tcBorders>
              <w:top w:val="single" w:sz="4" w:space="0" w:color="auto"/>
              <w:left w:val="single" w:sz="4" w:space="0" w:color="auto"/>
              <w:bottom w:val="single" w:sz="4" w:space="0" w:color="auto"/>
              <w:right w:val="single" w:sz="4" w:space="0" w:color="auto"/>
            </w:tcBorders>
            <w:vAlign w:val="center"/>
          </w:tcPr>
          <w:p w14:paraId="50C4E499" w14:textId="77777777" w:rsidR="00C56288" w:rsidRDefault="00C56288" w:rsidP="00AB1C26">
            <w:pPr>
              <w:rPr>
                <w:snapToGrid w:val="0"/>
              </w:rPr>
            </w:pPr>
            <w:r>
              <w:rPr>
                <w:snapToGrid w:val="0"/>
              </w:rPr>
              <w:t>Consolato Onorario</w:t>
            </w:r>
          </w:p>
        </w:tc>
      </w:tr>
      <w:tr w:rsidR="000D6EA8" w14:paraId="2C8E7AC9" w14:textId="77777777">
        <w:tc>
          <w:tcPr>
            <w:tcW w:w="1843" w:type="dxa"/>
            <w:tcBorders>
              <w:right w:val="single" w:sz="4" w:space="0" w:color="auto"/>
            </w:tcBorders>
            <w:vAlign w:val="center"/>
          </w:tcPr>
          <w:p w14:paraId="1DABAE73" w14:textId="77777777" w:rsidR="000D6EA8" w:rsidRDefault="000D6EA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5024A7" w14:textId="4577D773" w:rsidR="000D6EA8" w:rsidRDefault="000D6EA8" w:rsidP="00AB1C26">
            <w:pPr>
              <w:rPr>
                <w:snapToGrid w:val="0"/>
              </w:rPr>
            </w:pPr>
            <w:r>
              <w:rPr>
                <w:snapToGrid w:val="0"/>
              </w:rPr>
              <w:t>Ceca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439B0152" w14:textId="7BDD83B8" w:rsidR="000D6EA8" w:rsidRDefault="000D6EA8" w:rsidP="00AB1C26">
            <w:pPr>
              <w:rPr>
                <w:snapToGrid w:val="0"/>
              </w:rPr>
            </w:pPr>
            <w:r>
              <w:rPr>
                <w:snapToGrid w:val="0"/>
              </w:rPr>
              <w:t>Consolato Onorario</w:t>
            </w:r>
          </w:p>
        </w:tc>
      </w:tr>
      <w:tr w:rsidR="00C56288" w14:paraId="7936BB0C" w14:textId="77777777">
        <w:tc>
          <w:tcPr>
            <w:tcW w:w="1843" w:type="dxa"/>
            <w:tcBorders>
              <w:right w:val="single" w:sz="4" w:space="0" w:color="auto"/>
            </w:tcBorders>
            <w:vAlign w:val="center"/>
          </w:tcPr>
          <w:p w14:paraId="2C09B375"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36509F" w14:textId="77777777" w:rsidR="00C56288" w:rsidRDefault="00C56288"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3DBF9152" w14:textId="77777777" w:rsidR="00C56288" w:rsidRDefault="00C56288" w:rsidP="00AB1C26">
            <w:pPr>
              <w:rPr>
                <w:snapToGrid w:val="0"/>
              </w:rPr>
            </w:pPr>
            <w:r>
              <w:rPr>
                <w:snapToGrid w:val="0"/>
              </w:rPr>
              <w:t>Consolato Onorario</w:t>
            </w:r>
          </w:p>
        </w:tc>
      </w:tr>
      <w:tr w:rsidR="004F1BF9" w14:paraId="083FF2A7" w14:textId="77777777">
        <w:tc>
          <w:tcPr>
            <w:tcW w:w="1843" w:type="dxa"/>
            <w:tcBorders>
              <w:right w:val="single" w:sz="4" w:space="0" w:color="auto"/>
            </w:tcBorders>
            <w:vAlign w:val="center"/>
          </w:tcPr>
          <w:p w14:paraId="43B2A768" w14:textId="77777777" w:rsidR="004F1BF9" w:rsidRDefault="004F1BF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CD17EC" w14:textId="77777777" w:rsidR="004F1BF9" w:rsidRDefault="004F1BF9" w:rsidP="00AB1C26">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521B9C17" w14:textId="77777777" w:rsidR="004F1BF9" w:rsidRDefault="004F1BF9" w:rsidP="00AB1C26">
            <w:pPr>
              <w:rPr>
                <w:snapToGrid w:val="0"/>
              </w:rPr>
            </w:pPr>
            <w:r>
              <w:rPr>
                <w:snapToGrid w:val="0"/>
              </w:rPr>
              <w:t>Consolato Onorario</w:t>
            </w:r>
          </w:p>
        </w:tc>
      </w:tr>
      <w:tr w:rsidR="00C56288" w14:paraId="7E2BCC36" w14:textId="77777777">
        <w:tc>
          <w:tcPr>
            <w:tcW w:w="1843" w:type="dxa"/>
            <w:tcBorders>
              <w:right w:val="single" w:sz="4" w:space="0" w:color="auto"/>
            </w:tcBorders>
            <w:vAlign w:val="center"/>
          </w:tcPr>
          <w:p w14:paraId="184CB169"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3EBA39" w14:textId="77777777" w:rsidR="00C56288" w:rsidRDefault="00C56288" w:rsidP="00AB1C26">
            <w:pPr>
              <w:rPr>
                <w:snapToGrid w:val="0"/>
              </w:rPr>
            </w:pPr>
            <w:r>
              <w:rPr>
                <w:snapToGrid w:val="0"/>
              </w:rPr>
              <w:t>Costa d</w:t>
            </w:r>
            <w:r w:rsidR="00F65355">
              <w:rPr>
                <w:snapToGrid w:val="0"/>
              </w:rPr>
              <w:t>’</w:t>
            </w:r>
            <w:r>
              <w:rPr>
                <w:snapToGrid w:val="0"/>
              </w:rPr>
              <w:t xml:space="preserve">Avorio </w:t>
            </w:r>
          </w:p>
        </w:tc>
        <w:tc>
          <w:tcPr>
            <w:tcW w:w="4536" w:type="dxa"/>
            <w:tcBorders>
              <w:top w:val="single" w:sz="4" w:space="0" w:color="auto"/>
              <w:left w:val="single" w:sz="4" w:space="0" w:color="auto"/>
              <w:bottom w:val="single" w:sz="4" w:space="0" w:color="auto"/>
              <w:right w:val="single" w:sz="4" w:space="0" w:color="auto"/>
            </w:tcBorders>
            <w:vAlign w:val="center"/>
          </w:tcPr>
          <w:p w14:paraId="6E7AF592" w14:textId="77777777" w:rsidR="00C56288" w:rsidRDefault="00C56288" w:rsidP="00AB1C26">
            <w:pPr>
              <w:rPr>
                <w:snapToGrid w:val="0"/>
              </w:rPr>
            </w:pPr>
            <w:r>
              <w:rPr>
                <w:snapToGrid w:val="0"/>
              </w:rPr>
              <w:t>Consolato Onorario</w:t>
            </w:r>
          </w:p>
        </w:tc>
      </w:tr>
      <w:tr w:rsidR="009C57C7" w14:paraId="55CD38CB" w14:textId="77777777">
        <w:tc>
          <w:tcPr>
            <w:tcW w:w="1843" w:type="dxa"/>
            <w:tcBorders>
              <w:right w:val="single" w:sz="4" w:space="0" w:color="auto"/>
            </w:tcBorders>
            <w:vAlign w:val="center"/>
          </w:tcPr>
          <w:p w14:paraId="71461C4A" w14:textId="77777777" w:rsidR="009C57C7" w:rsidRDefault="009C57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B839A5" w14:textId="77777777" w:rsidR="009C57C7" w:rsidRDefault="009C57C7" w:rsidP="00AB1C26">
            <w:pPr>
              <w:rPr>
                <w:snapToGrid w:val="0"/>
              </w:rPr>
            </w:pPr>
            <w:r>
              <w:rPr>
                <w:snapToGrid w:val="0"/>
              </w:rPr>
              <w:t>Costa Rica</w:t>
            </w:r>
          </w:p>
        </w:tc>
        <w:tc>
          <w:tcPr>
            <w:tcW w:w="4536" w:type="dxa"/>
            <w:tcBorders>
              <w:top w:val="single" w:sz="4" w:space="0" w:color="auto"/>
              <w:left w:val="single" w:sz="4" w:space="0" w:color="auto"/>
              <w:bottom w:val="single" w:sz="4" w:space="0" w:color="auto"/>
              <w:right w:val="single" w:sz="4" w:space="0" w:color="auto"/>
            </w:tcBorders>
            <w:vAlign w:val="center"/>
          </w:tcPr>
          <w:p w14:paraId="1B884509" w14:textId="77777777" w:rsidR="009C57C7" w:rsidRDefault="009C57C7" w:rsidP="00AB1C26">
            <w:pPr>
              <w:rPr>
                <w:snapToGrid w:val="0"/>
              </w:rPr>
            </w:pPr>
            <w:r>
              <w:rPr>
                <w:snapToGrid w:val="0"/>
              </w:rPr>
              <w:t>Consolato Onorario</w:t>
            </w:r>
          </w:p>
        </w:tc>
      </w:tr>
      <w:tr w:rsidR="00C56288" w14:paraId="0BF124D8" w14:textId="77777777">
        <w:tc>
          <w:tcPr>
            <w:tcW w:w="1843" w:type="dxa"/>
            <w:tcBorders>
              <w:right w:val="single" w:sz="4" w:space="0" w:color="auto"/>
            </w:tcBorders>
            <w:vAlign w:val="center"/>
          </w:tcPr>
          <w:p w14:paraId="3D08AB5F"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A33D5F" w14:textId="77777777" w:rsidR="00C56288" w:rsidRDefault="00C56288"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61762187" w14:textId="77777777" w:rsidR="00C56288" w:rsidRDefault="00C56288" w:rsidP="00AB1C26">
            <w:pPr>
              <w:rPr>
                <w:snapToGrid w:val="0"/>
              </w:rPr>
            </w:pPr>
            <w:r>
              <w:rPr>
                <w:snapToGrid w:val="0"/>
              </w:rPr>
              <w:t>Consolato Onorario</w:t>
            </w:r>
          </w:p>
        </w:tc>
      </w:tr>
      <w:tr w:rsidR="00C56288" w14:paraId="488AAEA3" w14:textId="77777777">
        <w:tc>
          <w:tcPr>
            <w:tcW w:w="1843" w:type="dxa"/>
            <w:tcBorders>
              <w:right w:val="single" w:sz="4" w:space="0" w:color="auto"/>
            </w:tcBorders>
            <w:vAlign w:val="center"/>
          </w:tcPr>
          <w:p w14:paraId="3D1F1C0E"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8417A8" w14:textId="77777777" w:rsidR="00C56288" w:rsidRDefault="00C56288" w:rsidP="00AB1C26">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7F8C6850" w14:textId="77777777" w:rsidR="00C56288" w:rsidRDefault="00C56288" w:rsidP="00AB1C26">
            <w:pPr>
              <w:rPr>
                <w:snapToGrid w:val="0"/>
              </w:rPr>
            </w:pPr>
            <w:r>
              <w:rPr>
                <w:snapToGrid w:val="0"/>
              </w:rPr>
              <w:t xml:space="preserve">Consolato Generale Onorario </w:t>
            </w:r>
          </w:p>
        </w:tc>
      </w:tr>
      <w:tr w:rsidR="0085386D" w14:paraId="0B0BF5FC" w14:textId="77777777">
        <w:tc>
          <w:tcPr>
            <w:tcW w:w="1843" w:type="dxa"/>
            <w:tcBorders>
              <w:right w:val="single" w:sz="4" w:space="0" w:color="auto"/>
            </w:tcBorders>
            <w:vAlign w:val="center"/>
          </w:tcPr>
          <w:p w14:paraId="0B5A7A83" w14:textId="77777777" w:rsidR="0085386D" w:rsidRDefault="0085386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1A9828" w14:textId="77777777" w:rsidR="0085386D" w:rsidRDefault="0085386D" w:rsidP="00AB1C26">
            <w:pPr>
              <w:rPr>
                <w:snapToGrid w:val="0"/>
              </w:rPr>
            </w:pPr>
            <w:r>
              <w:rPr>
                <w:snapToGrid w:val="0"/>
              </w:rPr>
              <w:t>El Salvador</w:t>
            </w:r>
          </w:p>
        </w:tc>
        <w:tc>
          <w:tcPr>
            <w:tcW w:w="4536" w:type="dxa"/>
            <w:tcBorders>
              <w:top w:val="single" w:sz="4" w:space="0" w:color="auto"/>
              <w:left w:val="single" w:sz="4" w:space="0" w:color="auto"/>
              <w:bottom w:val="single" w:sz="4" w:space="0" w:color="auto"/>
              <w:right w:val="single" w:sz="4" w:space="0" w:color="auto"/>
            </w:tcBorders>
            <w:vAlign w:val="center"/>
          </w:tcPr>
          <w:p w14:paraId="7C4C0295" w14:textId="77777777" w:rsidR="0085386D" w:rsidRDefault="0085386D" w:rsidP="008B1250">
            <w:pPr>
              <w:rPr>
                <w:snapToGrid w:val="0"/>
              </w:rPr>
            </w:pPr>
            <w:r>
              <w:rPr>
                <w:snapToGrid w:val="0"/>
              </w:rPr>
              <w:t>Consolato Onorario</w:t>
            </w:r>
          </w:p>
        </w:tc>
      </w:tr>
      <w:tr w:rsidR="00573BAE" w14:paraId="08776A94" w14:textId="77777777">
        <w:tc>
          <w:tcPr>
            <w:tcW w:w="1843" w:type="dxa"/>
            <w:tcBorders>
              <w:right w:val="single" w:sz="4" w:space="0" w:color="auto"/>
            </w:tcBorders>
            <w:vAlign w:val="center"/>
          </w:tcPr>
          <w:p w14:paraId="64E86EBB" w14:textId="77777777" w:rsidR="00573BAE" w:rsidRDefault="00573BA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ECDFE3" w14:textId="77777777" w:rsidR="00573BAE" w:rsidRDefault="00573BAE" w:rsidP="00AB1C26">
            <w:pPr>
              <w:rPr>
                <w:snapToGrid w:val="0"/>
              </w:rPr>
            </w:pPr>
            <w:r>
              <w:rPr>
                <w:snapToGrid w:val="0"/>
              </w:rPr>
              <w:t>Etiopia</w:t>
            </w:r>
          </w:p>
        </w:tc>
        <w:tc>
          <w:tcPr>
            <w:tcW w:w="4536" w:type="dxa"/>
            <w:tcBorders>
              <w:top w:val="single" w:sz="4" w:space="0" w:color="auto"/>
              <w:left w:val="single" w:sz="4" w:space="0" w:color="auto"/>
              <w:bottom w:val="single" w:sz="4" w:space="0" w:color="auto"/>
              <w:right w:val="single" w:sz="4" w:space="0" w:color="auto"/>
            </w:tcBorders>
            <w:vAlign w:val="center"/>
          </w:tcPr>
          <w:p w14:paraId="7155ED24" w14:textId="77777777" w:rsidR="00573BAE" w:rsidRDefault="00573BAE" w:rsidP="00AB1C26">
            <w:pPr>
              <w:rPr>
                <w:snapToGrid w:val="0"/>
              </w:rPr>
            </w:pPr>
            <w:r>
              <w:rPr>
                <w:snapToGrid w:val="0"/>
              </w:rPr>
              <w:t>Consolato Onorario</w:t>
            </w:r>
          </w:p>
        </w:tc>
      </w:tr>
      <w:tr w:rsidR="00DC7DBB" w14:paraId="7B741D6E" w14:textId="77777777">
        <w:tc>
          <w:tcPr>
            <w:tcW w:w="1843" w:type="dxa"/>
            <w:tcBorders>
              <w:right w:val="single" w:sz="4" w:space="0" w:color="auto"/>
            </w:tcBorders>
            <w:vAlign w:val="center"/>
          </w:tcPr>
          <w:p w14:paraId="684063D7" w14:textId="77777777" w:rsidR="00DC7DBB" w:rsidRDefault="00DC7DB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943122A" w14:textId="77777777" w:rsidR="00DC7DBB" w:rsidRDefault="00DC7DBB"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6D1C8DAD" w14:textId="77777777" w:rsidR="00DC7DBB" w:rsidRDefault="00DC7DBB" w:rsidP="00AB1C26">
            <w:pPr>
              <w:rPr>
                <w:snapToGrid w:val="0"/>
              </w:rPr>
            </w:pPr>
            <w:r>
              <w:rPr>
                <w:snapToGrid w:val="0"/>
              </w:rPr>
              <w:t>Consolato Onorario</w:t>
            </w:r>
          </w:p>
        </w:tc>
      </w:tr>
      <w:tr w:rsidR="00C56288" w14:paraId="199C44C5" w14:textId="77777777">
        <w:tc>
          <w:tcPr>
            <w:tcW w:w="1843" w:type="dxa"/>
            <w:tcBorders>
              <w:right w:val="single" w:sz="4" w:space="0" w:color="auto"/>
            </w:tcBorders>
            <w:vAlign w:val="center"/>
          </w:tcPr>
          <w:p w14:paraId="309A0145"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2F74BB" w14:textId="77777777" w:rsidR="00C56288" w:rsidRDefault="00C56288"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7A9DFA67" w14:textId="77777777" w:rsidR="00C56288" w:rsidRDefault="00C56288" w:rsidP="00AB1C26">
            <w:pPr>
              <w:rPr>
                <w:snapToGrid w:val="0"/>
              </w:rPr>
            </w:pPr>
            <w:r>
              <w:rPr>
                <w:snapToGrid w:val="0"/>
              </w:rPr>
              <w:t>Consolato Onorario</w:t>
            </w:r>
          </w:p>
        </w:tc>
      </w:tr>
      <w:tr w:rsidR="002B61F0" w14:paraId="6C5C8048" w14:textId="77777777">
        <w:tc>
          <w:tcPr>
            <w:tcW w:w="1843" w:type="dxa"/>
            <w:tcBorders>
              <w:right w:val="single" w:sz="4" w:space="0" w:color="auto"/>
            </w:tcBorders>
            <w:vAlign w:val="center"/>
          </w:tcPr>
          <w:p w14:paraId="1B06FD14" w14:textId="77777777" w:rsidR="002B61F0" w:rsidRDefault="002B61F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27B4FD" w14:textId="77777777" w:rsidR="002B61F0" w:rsidRDefault="002B61F0"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C574E1C" w14:textId="77777777" w:rsidR="002B61F0" w:rsidRDefault="002B61F0" w:rsidP="00AB1C26">
            <w:pPr>
              <w:rPr>
                <w:snapToGrid w:val="0"/>
              </w:rPr>
            </w:pPr>
            <w:r>
              <w:rPr>
                <w:snapToGrid w:val="0"/>
              </w:rPr>
              <w:t>Consolato Onorario</w:t>
            </w:r>
          </w:p>
        </w:tc>
      </w:tr>
      <w:tr w:rsidR="009D70A7" w14:paraId="34762351" w14:textId="77777777">
        <w:tc>
          <w:tcPr>
            <w:tcW w:w="1843" w:type="dxa"/>
            <w:tcBorders>
              <w:right w:val="single" w:sz="4" w:space="0" w:color="auto"/>
            </w:tcBorders>
            <w:vAlign w:val="center"/>
          </w:tcPr>
          <w:p w14:paraId="33B22A97" w14:textId="77777777" w:rsidR="009D70A7" w:rsidRDefault="009D70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18B400" w14:textId="77777777" w:rsidR="009D70A7" w:rsidRDefault="009D70A7" w:rsidP="00AB1C26">
            <w:pPr>
              <w:rPr>
                <w:snapToGrid w:val="0"/>
              </w:rPr>
            </w:pPr>
            <w:r>
              <w:rPr>
                <w:snapToGrid w:val="0"/>
              </w:rPr>
              <w:t xml:space="preserve">Ghana </w:t>
            </w:r>
          </w:p>
        </w:tc>
        <w:tc>
          <w:tcPr>
            <w:tcW w:w="4536" w:type="dxa"/>
            <w:tcBorders>
              <w:top w:val="single" w:sz="4" w:space="0" w:color="auto"/>
              <w:left w:val="single" w:sz="4" w:space="0" w:color="auto"/>
              <w:bottom w:val="single" w:sz="4" w:space="0" w:color="auto"/>
              <w:right w:val="single" w:sz="4" w:space="0" w:color="auto"/>
            </w:tcBorders>
            <w:vAlign w:val="center"/>
          </w:tcPr>
          <w:p w14:paraId="2FBE5957" w14:textId="77777777" w:rsidR="009D70A7" w:rsidRDefault="009D70A7" w:rsidP="00AB1C26">
            <w:pPr>
              <w:rPr>
                <w:snapToGrid w:val="0"/>
              </w:rPr>
            </w:pPr>
            <w:r>
              <w:rPr>
                <w:snapToGrid w:val="0"/>
              </w:rPr>
              <w:t>Consolato Onorario</w:t>
            </w:r>
          </w:p>
        </w:tc>
      </w:tr>
      <w:tr w:rsidR="00C56288" w14:paraId="2FA103B6" w14:textId="77777777">
        <w:tc>
          <w:tcPr>
            <w:tcW w:w="1843" w:type="dxa"/>
            <w:tcBorders>
              <w:right w:val="single" w:sz="4" w:space="0" w:color="auto"/>
            </w:tcBorders>
            <w:vAlign w:val="center"/>
          </w:tcPr>
          <w:p w14:paraId="3335A38F"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D06337" w14:textId="77777777" w:rsidR="00C56288" w:rsidRDefault="00C56288"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747B0CA5" w14:textId="77777777" w:rsidR="00C56288" w:rsidRDefault="00C56288" w:rsidP="00AB1C26">
            <w:pPr>
              <w:rPr>
                <w:snapToGrid w:val="0"/>
              </w:rPr>
            </w:pPr>
            <w:r>
              <w:rPr>
                <w:snapToGrid w:val="0"/>
              </w:rPr>
              <w:t>Consolato Generale Onorario</w:t>
            </w:r>
          </w:p>
        </w:tc>
      </w:tr>
      <w:tr w:rsidR="0038511C" w14:paraId="469DA169" w14:textId="77777777">
        <w:tc>
          <w:tcPr>
            <w:tcW w:w="1843" w:type="dxa"/>
            <w:tcBorders>
              <w:right w:val="single" w:sz="4" w:space="0" w:color="auto"/>
            </w:tcBorders>
            <w:vAlign w:val="center"/>
          </w:tcPr>
          <w:p w14:paraId="4F183B00" w14:textId="77777777" w:rsidR="0038511C" w:rsidRDefault="0038511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F9C5FB1" w14:textId="77777777" w:rsidR="0038511C" w:rsidRDefault="0038511C" w:rsidP="00AB1C26">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5D0FEA55" w14:textId="77777777" w:rsidR="0038511C" w:rsidRDefault="0038511C" w:rsidP="00AB1C26">
            <w:pPr>
              <w:rPr>
                <w:snapToGrid w:val="0"/>
              </w:rPr>
            </w:pPr>
            <w:r>
              <w:rPr>
                <w:snapToGrid w:val="0"/>
              </w:rPr>
              <w:t>Consolato Onorario</w:t>
            </w:r>
          </w:p>
        </w:tc>
      </w:tr>
      <w:tr w:rsidR="00586A26" w14:paraId="63519BB8" w14:textId="77777777">
        <w:tc>
          <w:tcPr>
            <w:tcW w:w="1843" w:type="dxa"/>
            <w:tcBorders>
              <w:right w:val="single" w:sz="4" w:space="0" w:color="auto"/>
            </w:tcBorders>
            <w:vAlign w:val="center"/>
          </w:tcPr>
          <w:p w14:paraId="28460D84" w14:textId="77777777" w:rsidR="00586A26" w:rsidRDefault="00586A2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8148A9" w14:textId="77777777" w:rsidR="00586A26" w:rsidRDefault="00586A26"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54CD4EB7" w14:textId="77777777" w:rsidR="00586A26" w:rsidRDefault="00586A26" w:rsidP="00AB1C26">
            <w:pPr>
              <w:rPr>
                <w:snapToGrid w:val="0"/>
              </w:rPr>
            </w:pPr>
            <w:r>
              <w:rPr>
                <w:snapToGrid w:val="0"/>
              </w:rPr>
              <w:t>Consolato Onorario</w:t>
            </w:r>
          </w:p>
        </w:tc>
      </w:tr>
      <w:tr w:rsidR="009367AE" w14:paraId="3A1330B1" w14:textId="77777777" w:rsidTr="003213C5">
        <w:tc>
          <w:tcPr>
            <w:tcW w:w="1843" w:type="dxa"/>
            <w:tcBorders>
              <w:right w:val="single" w:sz="4" w:space="0" w:color="auto"/>
            </w:tcBorders>
            <w:vAlign w:val="center"/>
          </w:tcPr>
          <w:p w14:paraId="4CCFC87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4B8421" w14:textId="77777777" w:rsidR="009367AE" w:rsidRDefault="009367AE" w:rsidP="003213C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E18D795" w14:textId="77777777" w:rsidR="009367AE" w:rsidRDefault="009367AE" w:rsidP="003213C5">
            <w:pPr>
              <w:rPr>
                <w:snapToGrid w:val="0"/>
              </w:rPr>
            </w:pPr>
            <w:r>
              <w:rPr>
                <w:snapToGrid w:val="0"/>
              </w:rPr>
              <w:t>Consolato Onorario</w:t>
            </w:r>
          </w:p>
        </w:tc>
      </w:tr>
      <w:tr w:rsidR="009367AE" w14:paraId="43DE159D" w14:textId="77777777" w:rsidTr="003213C5">
        <w:tc>
          <w:tcPr>
            <w:tcW w:w="1843" w:type="dxa"/>
            <w:tcBorders>
              <w:right w:val="single" w:sz="4" w:space="0" w:color="auto"/>
            </w:tcBorders>
            <w:vAlign w:val="center"/>
          </w:tcPr>
          <w:p w14:paraId="0D3FCDAC"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C1EB04" w14:textId="77777777" w:rsidR="009367AE" w:rsidRDefault="009367AE" w:rsidP="003213C5">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2161E6C0" w14:textId="77777777" w:rsidR="009367AE" w:rsidRDefault="009367AE" w:rsidP="003213C5">
            <w:pPr>
              <w:rPr>
                <w:snapToGrid w:val="0"/>
              </w:rPr>
            </w:pPr>
            <w:r>
              <w:rPr>
                <w:snapToGrid w:val="0"/>
              </w:rPr>
              <w:t>Consolato Onorario</w:t>
            </w:r>
          </w:p>
        </w:tc>
      </w:tr>
      <w:tr w:rsidR="009367AE" w14:paraId="4A6211E5" w14:textId="77777777" w:rsidTr="003213C5">
        <w:tc>
          <w:tcPr>
            <w:tcW w:w="1843" w:type="dxa"/>
            <w:tcBorders>
              <w:right w:val="single" w:sz="4" w:space="0" w:color="auto"/>
            </w:tcBorders>
            <w:vAlign w:val="center"/>
          </w:tcPr>
          <w:p w14:paraId="39EFF4EA"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93766C" w14:textId="77777777" w:rsidR="009367AE" w:rsidRDefault="009367AE" w:rsidP="003213C5">
            <w:pPr>
              <w:rPr>
                <w:snapToGrid w:val="0"/>
              </w:rPr>
            </w:pPr>
            <w:r>
              <w:rPr>
                <w:snapToGrid w:val="0"/>
              </w:rPr>
              <w:t>Malawi</w:t>
            </w:r>
          </w:p>
        </w:tc>
        <w:tc>
          <w:tcPr>
            <w:tcW w:w="4536" w:type="dxa"/>
            <w:tcBorders>
              <w:top w:val="single" w:sz="4" w:space="0" w:color="auto"/>
              <w:left w:val="single" w:sz="4" w:space="0" w:color="auto"/>
              <w:bottom w:val="single" w:sz="4" w:space="0" w:color="auto"/>
              <w:right w:val="single" w:sz="4" w:space="0" w:color="auto"/>
            </w:tcBorders>
            <w:vAlign w:val="center"/>
          </w:tcPr>
          <w:p w14:paraId="4532D6AA" w14:textId="77777777" w:rsidR="009367AE" w:rsidRDefault="009367AE" w:rsidP="003213C5">
            <w:pPr>
              <w:rPr>
                <w:snapToGrid w:val="0"/>
              </w:rPr>
            </w:pPr>
            <w:r>
              <w:rPr>
                <w:snapToGrid w:val="0"/>
              </w:rPr>
              <w:t>Consolato Onorario</w:t>
            </w:r>
          </w:p>
        </w:tc>
      </w:tr>
      <w:tr w:rsidR="009367AE" w14:paraId="419C9916" w14:textId="77777777" w:rsidTr="003213C5">
        <w:tc>
          <w:tcPr>
            <w:tcW w:w="1843" w:type="dxa"/>
            <w:tcBorders>
              <w:right w:val="single" w:sz="4" w:space="0" w:color="auto"/>
            </w:tcBorders>
            <w:vAlign w:val="center"/>
          </w:tcPr>
          <w:p w14:paraId="2F556BBD"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12FA90" w14:textId="77777777" w:rsidR="009367AE" w:rsidRDefault="009367AE" w:rsidP="003213C5">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22235C67" w14:textId="77777777" w:rsidR="009367AE" w:rsidRDefault="009367AE" w:rsidP="003213C5">
            <w:pPr>
              <w:rPr>
                <w:snapToGrid w:val="0"/>
              </w:rPr>
            </w:pPr>
            <w:r>
              <w:rPr>
                <w:snapToGrid w:val="0"/>
              </w:rPr>
              <w:t>Consolato Generale</w:t>
            </w:r>
          </w:p>
        </w:tc>
      </w:tr>
      <w:tr w:rsidR="009367AE" w14:paraId="7B3584D6" w14:textId="77777777" w:rsidTr="003213C5">
        <w:tc>
          <w:tcPr>
            <w:tcW w:w="1843" w:type="dxa"/>
            <w:tcBorders>
              <w:right w:val="single" w:sz="4" w:space="0" w:color="auto"/>
            </w:tcBorders>
            <w:vAlign w:val="center"/>
          </w:tcPr>
          <w:p w14:paraId="2FA9A747"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8310CF" w14:textId="77777777" w:rsidR="009367AE" w:rsidRDefault="009367AE" w:rsidP="003213C5">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312889A6" w14:textId="77777777" w:rsidR="009367AE" w:rsidRDefault="009367AE" w:rsidP="003213C5">
            <w:pPr>
              <w:rPr>
                <w:snapToGrid w:val="0"/>
              </w:rPr>
            </w:pPr>
            <w:r>
              <w:rPr>
                <w:snapToGrid w:val="0"/>
              </w:rPr>
              <w:t>Consolato Onorario</w:t>
            </w:r>
          </w:p>
        </w:tc>
      </w:tr>
      <w:tr w:rsidR="009367AE" w14:paraId="0095C2BC" w14:textId="77777777" w:rsidTr="003213C5">
        <w:tc>
          <w:tcPr>
            <w:tcW w:w="1843" w:type="dxa"/>
            <w:tcBorders>
              <w:right w:val="single" w:sz="4" w:space="0" w:color="auto"/>
            </w:tcBorders>
            <w:vAlign w:val="center"/>
          </w:tcPr>
          <w:p w14:paraId="4F35F64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3621C3" w14:textId="77777777" w:rsidR="009367AE" w:rsidRDefault="009367AE" w:rsidP="003213C5">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0BBA2E7A" w14:textId="77777777" w:rsidR="009367AE" w:rsidRDefault="009367AE" w:rsidP="003213C5">
            <w:pPr>
              <w:rPr>
                <w:snapToGrid w:val="0"/>
              </w:rPr>
            </w:pPr>
            <w:r>
              <w:rPr>
                <w:snapToGrid w:val="0"/>
              </w:rPr>
              <w:t>Consolato Onorario</w:t>
            </w:r>
          </w:p>
        </w:tc>
      </w:tr>
      <w:tr w:rsidR="009367AE" w14:paraId="704AE7BF" w14:textId="77777777" w:rsidTr="003213C5">
        <w:tc>
          <w:tcPr>
            <w:tcW w:w="1843" w:type="dxa"/>
            <w:tcBorders>
              <w:right w:val="single" w:sz="4" w:space="0" w:color="auto"/>
            </w:tcBorders>
            <w:vAlign w:val="center"/>
          </w:tcPr>
          <w:p w14:paraId="0C5C538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FE3D56" w14:textId="77777777" w:rsidR="009367AE" w:rsidRDefault="009367AE" w:rsidP="003213C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5083EDE9" w14:textId="77777777" w:rsidR="009367AE" w:rsidRDefault="009367AE" w:rsidP="003213C5">
            <w:pPr>
              <w:rPr>
                <w:snapToGrid w:val="0"/>
              </w:rPr>
            </w:pPr>
            <w:r>
              <w:rPr>
                <w:snapToGrid w:val="0"/>
              </w:rPr>
              <w:t>Consolato Onorario</w:t>
            </w:r>
          </w:p>
        </w:tc>
      </w:tr>
      <w:tr w:rsidR="009367AE" w14:paraId="7469B086" w14:textId="77777777" w:rsidTr="003213C5">
        <w:tc>
          <w:tcPr>
            <w:tcW w:w="1843" w:type="dxa"/>
            <w:tcBorders>
              <w:right w:val="single" w:sz="4" w:space="0" w:color="auto"/>
            </w:tcBorders>
            <w:vAlign w:val="center"/>
          </w:tcPr>
          <w:p w14:paraId="04A97E01"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53AA53" w14:textId="77777777" w:rsidR="009367AE" w:rsidRDefault="009367AE" w:rsidP="003213C5">
            <w:pPr>
              <w:rPr>
                <w:snapToGrid w:val="0"/>
              </w:rPr>
            </w:pPr>
            <w:r>
              <w:rPr>
                <w:snapToGrid w:val="0"/>
              </w:rPr>
              <w:t>Mozambico</w:t>
            </w:r>
          </w:p>
        </w:tc>
        <w:tc>
          <w:tcPr>
            <w:tcW w:w="4536" w:type="dxa"/>
            <w:tcBorders>
              <w:top w:val="single" w:sz="4" w:space="0" w:color="auto"/>
              <w:left w:val="single" w:sz="4" w:space="0" w:color="auto"/>
              <w:bottom w:val="single" w:sz="4" w:space="0" w:color="auto"/>
              <w:right w:val="single" w:sz="4" w:space="0" w:color="auto"/>
            </w:tcBorders>
            <w:vAlign w:val="center"/>
          </w:tcPr>
          <w:p w14:paraId="25BA3AAC" w14:textId="77777777" w:rsidR="009367AE" w:rsidRDefault="009367AE" w:rsidP="003213C5">
            <w:pPr>
              <w:rPr>
                <w:snapToGrid w:val="0"/>
              </w:rPr>
            </w:pPr>
            <w:r>
              <w:rPr>
                <w:snapToGrid w:val="0"/>
              </w:rPr>
              <w:t>Consolato Onorario</w:t>
            </w:r>
          </w:p>
        </w:tc>
      </w:tr>
      <w:tr w:rsidR="009367AE" w14:paraId="2AB6EC63" w14:textId="77777777" w:rsidTr="003213C5">
        <w:tc>
          <w:tcPr>
            <w:tcW w:w="1843" w:type="dxa"/>
            <w:tcBorders>
              <w:right w:val="single" w:sz="4" w:space="0" w:color="auto"/>
            </w:tcBorders>
            <w:vAlign w:val="center"/>
          </w:tcPr>
          <w:p w14:paraId="15A5EEEE"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CBE9D2" w14:textId="77777777" w:rsidR="009367AE" w:rsidRDefault="009367AE" w:rsidP="003213C5">
            <w:pPr>
              <w:rPr>
                <w:snapToGrid w:val="0"/>
              </w:rPr>
            </w:pPr>
            <w:r>
              <w:rPr>
                <w:snapToGrid w:val="0"/>
              </w:rPr>
              <w:t>Myanmar</w:t>
            </w:r>
          </w:p>
        </w:tc>
        <w:tc>
          <w:tcPr>
            <w:tcW w:w="4536" w:type="dxa"/>
            <w:tcBorders>
              <w:top w:val="single" w:sz="4" w:space="0" w:color="auto"/>
              <w:left w:val="single" w:sz="4" w:space="0" w:color="auto"/>
              <w:bottom w:val="single" w:sz="4" w:space="0" w:color="auto"/>
              <w:right w:val="single" w:sz="4" w:space="0" w:color="auto"/>
            </w:tcBorders>
            <w:vAlign w:val="center"/>
          </w:tcPr>
          <w:p w14:paraId="3ED5CA19" w14:textId="77777777" w:rsidR="009367AE" w:rsidRDefault="009367AE" w:rsidP="003213C5">
            <w:pPr>
              <w:rPr>
                <w:snapToGrid w:val="0"/>
              </w:rPr>
            </w:pPr>
            <w:r>
              <w:rPr>
                <w:snapToGrid w:val="0"/>
              </w:rPr>
              <w:t>Consolato Generale Onorario</w:t>
            </w:r>
          </w:p>
        </w:tc>
      </w:tr>
      <w:tr w:rsidR="009367AE" w14:paraId="0C48E7CA" w14:textId="77777777" w:rsidTr="009367AE">
        <w:tc>
          <w:tcPr>
            <w:tcW w:w="1843" w:type="dxa"/>
            <w:tcBorders>
              <w:right w:val="single" w:sz="4" w:space="0" w:color="auto"/>
            </w:tcBorders>
            <w:vAlign w:val="center"/>
          </w:tcPr>
          <w:p w14:paraId="46975A7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778D62" w14:textId="77777777" w:rsidR="009367AE" w:rsidRDefault="009367AE" w:rsidP="003213C5">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0077BAE1" w14:textId="77777777" w:rsidR="009367AE" w:rsidRDefault="009367AE" w:rsidP="003213C5">
            <w:pPr>
              <w:rPr>
                <w:snapToGrid w:val="0"/>
              </w:rPr>
            </w:pPr>
            <w:r>
              <w:rPr>
                <w:snapToGrid w:val="0"/>
              </w:rPr>
              <w:t>Consolato Onorario</w:t>
            </w:r>
          </w:p>
        </w:tc>
      </w:tr>
      <w:tr w:rsidR="009367AE" w14:paraId="27B57C39" w14:textId="77777777" w:rsidTr="009367AE">
        <w:tc>
          <w:tcPr>
            <w:tcW w:w="1843" w:type="dxa"/>
            <w:tcBorders>
              <w:right w:val="single" w:sz="4" w:space="0" w:color="auto"/>
            </w:tcBorders>
            <w:vAlign w:val="center"/>
          </w:tcPr>
          <w:p w14:paraId="63F0DDA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73B6D5" w14:textId="77777777" w:rsidR="009367AE" w:rsidRDefault="009367AE" w:rsidP="003213C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3439C7DF" w14:textId="77777777" w:rsidR="009367AE" w:rsidRDefault="009367AE" w:rsidP="003213C5">
            <w:pPr>
              <w:rPr>
                <w:snapToGrid w:val="0"/>
              </w:rPr>
            </w:pPr>
            <w:r>
              <w:rPr>
                <w:snapToGrid w:val="0"/>
              </w:rPr>
              <w:t>Consolato Onorario</w:t>
            </w:r>
          </w:p>
        </w:tc>
      </w:tr>
      <w:tr w:rsidR="009367AE" w14:paraId="2815EADF" w14:textId="77777777" w:rsidTr="009367AE">
        <w:tc>
          <w:tcPr>
            <w:tcW w:w="1843" w:type="dxa"/>
            <w:tcBorders>
              <w:right w:val="single" w:sz="4" w:space="0" w:color="auto"/>
            </w:tcBorders>
            <w:vAlign w:val="center"/>
          </w:tcPr>
          <w:p w14:paraId="786B51B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2C11AF" w14:textId="77777777" w:rsidR="009367AE" w:rsidRDefault="009367AE" w:rsidP="003213C5">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5DAF45CE" w14:textId="77777777" w:rsidR="009367AE" w:rsidRDefault="009367AE" w:rsidP="003213C5">
            <w:pPr>
              <w:rPr>
                <w:snapToGrid w:val="0"/>
              </w:rPr>
            </w:pPr>
            <w:r>
              <w:rPr>
                <w:snapToGrid w:val="0"/>
              </w:rPr>
              <w:t>Consolato Onorario</w:t>
            </w:r>
          </w:p>
        </w:tc>
      </w:tr>
    </w:tbl>
    <w:p w14:paraId="6BE02A3A" w14:textId="77777777" w:rsidR="00931ABD" w:rsidRDefault="00931ABD" w:rsidP="002B2128">
      <w:pPr>
        <w:jc w:val="right"/>
        <w:rPr>
          <w:b/>
          <w:bCs/>
          <w:sz w:val="16"/>
        </w:rPr>
      </w:pPr>
    </w:p>
    <w:p w14:paraId="11C0DC46" w14:textId="77777777" w:rsidR="009367AE" w:rsidRDefault="009367AE" w:rsidP="002B2128">
      <w:pPr>
        <w:jc w:val="right"/>
        <w:rPr>
          <w:b/>
          <w:bCs/>
          <w:sz w:val="16"/>
        </w:rPr>
      </w:pPr>
    </w:p>
    <w:p w14:paraId="2ECF1DCE" w14:textId="77777777" w:rsidR="009367AE" w:rsidRDefault="009367AE" w:rsidP="002B2128">
      <w:pPr>
        <w:jc w:val="right"/>
        <w:rPr>
          <w:b/>
          <w:bCs/>
          <w:sz w:val="16"/>
        </w:rPr>
      </w:pPr>
    </w:p>
    <w:p w14:paraId="6724546D" w14:textId="77777777" w:rsidR="00037D00" w:rsidRDefault="00037D00" w:rsidP="002B2128">
      <w:pPr>
        <w:jc w:val="right"/>
        <w:rPr>
          <w:b/>
          <w:bCs/>
          <w:sz w:val="16"/>
        </w:rPr>
      </w:pPr>
    </w:p>
    <w:p w14:paraId="6999CE90" w14:textId="1186457C" w:rsidR="006D39B3" w:rsidRDefault="006D39B3" w:rsidP="002B2128">
      <w:pPr>
        <w:jc w:val="right"/>
        <w:rPr>
          <w:b/>
          <w:bCs/>
          <w:sz w:val="16"/>
        </w:rPr>
      </w:pPr>
      <w:r>
        <w:rPr>
          <w:b/>
          <w:bCs/>
          <w:sz w:val="16"/>
        </w:rPr>
        <w:t>CITTA’  SEDI DI UFFICI CONSOLARI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479F1" w14:paraId="67B277E7" w14:textId="77777777">
        <w:tc>
          <w:tcPr>
            <w:tcW w:w="1843" w:type="dxa"/>
            <w:tcBorders>
              <w:right w:val="single" w:sz="4" w:space="0" w:color="auto"/>
            </w:tcBorders>
            <w:vAlign w:val="center"/>
          </w:tcPr>
          <w:p w14:paraId="3ECF3AAA"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0A5CC2" w14:textId="77777777" w:rsidR="009479F1" w:rsidRDefault="009479F1"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3B953F84" w14:textId="77777777" w:rsidR="009479F1" w:rsidRDefault="009479F1" w:rsidP="00AB1C26">
            <w:pPr>
              <w:rPr>
                <w:snapToGrid w:val="0"/>
              </w:rPr>
            </w:pPr>
            <w:r>
              <w:rPr>
                <w:snapToGrid w:val="0"/>
              </w:rPr>
              <w:t>Consolato Generale</w:t>
            </w:r>
          </w:p>
        </w:tc>
      </w:tr>
      <w:tr w:rsidR="009479F1" w14:paraId="2F4FB1F7" w14:textId="77777777">
        <w:tc>
          <w:tcPr>
            <w:tcW w:w="1843" w:type="dxa"/>
            <w:tcBorders>
              <w:right w:val="single" w:sz="4" w:space="0" w:color="auto"/>
            </w:tcBorders>
            <w:vAlign w:val="center"/>
          </w:tcPr>
          <w:p w14:paraId="44AEC7A9"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02E8A12" w14:textId="77777777" w:rsidR="009479F1" w:rsidRDefault="009479F1"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147388B1" w14:textId="77777777" w:rsidR="009479F1" w:rsidRDefault="009479F1" w:rsidP="00AB1C26">
            <w:pPr>
              <w:rPr>
                <w:snapToGrid w:val="0"/>
              </w:rPr>
            </w:pPr>
            <w:r>
              <w:rPr>
                <w:snapToGrid w:val="0"/>
              </w:rPr>
              <w:t>Consolato Onorario</w:t>
            </w:r>
          </w:p>
        </w:tc>
      </w:tr>
      <w:tr w:rsidR="009479F1" w14:paraId="1A7ED839" w14:textId="77777777">
        <w:tc>
          <w:tcPr>
            <w:tcW w:w="1843" w:type="dxa"/>
            <w:tcBorders>
              <w:right w:val="single" w:sz="4" w:space="0" w:color="auto"/>
            </w:tcBorders>
            <w:vAlign w:val="center"/>
          </w:tcPr>
          <w:p w14:paraId="1F6B136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D404B9" w14:textId="77777777" w:rsidR="009479F1" w:rsidRDefault="009479F1" w:rsidP="00AB1C26">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05C610CA" w14:textId="77777777" w:rsidR="009479F1" w:rsidRDefault="009479F1" w:rsidP="00AB1C26">
            <w:pPr>
              <w:rPr>
                <w:snapToGrid w:val="0"/>
              </w:rPr>
            </w:pPr>
            <w:r>
              <w:rPr>
                <w:snapToGrid w:val="0"/>
              </w:rPr>
              <w:t>Consolato Onorario</w:t>
            </w:r>
          </w:p>
        </w:tc>
      </w:tr>
      <w:tr w:rsidR="009479F1" w14:paraId="3CF344F4" w14:textId="77777777">
        <w:tc>
          <w:tcPr>
            <w:tcW w:w="1843" w:type="dxa"/>
            <w:tcBorders>
              <w:right w:val="single" w:sz="4" w:space="0" w:color="auto"/>
            </w:tcBorders>
            <w:vAlign w:val="center"/>
          </w:tcPr>
          <w:p w14:paraId="0F39B71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317932" w14:textId="77777777" w:rsidR="009479F1" w:rsidRDefault="009479F1"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69034176" w14:textId="77777777" w:rsidR="009479F1" w:rsidRDefault="009479F1" w:rsidP="00AB1C26">
            <w:pPr>
              <w:rPr>
                <w:snapToGrid w:val="0"/>
              </w:rPr>
            </w:pPr>
            <w:r>
              <w:rPr>
                <w:snapToGrid w:val="0"/>
              </w:rPr>
              <w:t>Consolato Generale</w:t>
            </w:r>
          </w:p>
        </w:tc>
      </w:tr>
      <w:tr w:rsidR="009479F1" w14:paraId="0C20BB6B" w14:textId="77777777">
        <w:tc>
          <w:tcPr>
            <w:tcW w:w="1843" w:type="dxa"/>
            <w:tcBorders>
              <w:right w:val="single" w:sz="4" w:space="0" w:color="auto"/>
            </w:tcBorders>
            <w:vAlign w:val="center"/>
          </w:tcPr>
          <w:p w14:paraId="5BA90C7F"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514564" w14:textId="77777777" w:rsidR="009479F1" w:rsidRDefault="009479F1" w:rsidP="00AB1C26">
            <w:pPr>
              <w:rPr>
                <w:snapToGrid w:val="0"/>
              </w:rPr>
            </w:pPr>
            <w:r>
              <w:rPr>
                <w:snapToGrid w:val="0"/>
              </w:rPr>
              <w:t>Ruanda</w:t>
            </w:r>
          </w:p>
        </w:tc>
        <w:tc>
          <w:tcPr>
            <w:tcW w:w="4536" w:type="dxa"/>
            <w:tcBorders>
              <w:top w:val="single" w:sz="4" w:space="0" w:color="auto"/>
              <w:left w:val="single" w:sz="4" w:space="0" w:color="auto"/>
              <w:bottom w:val="single" w:sz="4" w:space="0" w:color="auto"/>
              <w:right w:val="single" w:sz="4" w:space="0" w:color="auto"/>
            </w:tcBorders>
            <w:vAlign w:val="center"/>
          </w:tcPr>
          <w:p w14:paraId="6BE004B0" w14:textId="77777777" w:rsidR="009479F1" w:rsidRDefault="009479F1" w:rsidP="00AB1C26">
            <w:pPr>
              <w:rPr>
                <w:snapToGrid w:val="0"/>
              </w:rPr>
            </w:pPr>
            <w:r>
              <w:rPr>
                <w:snapToGrid w:val="0"/>
              </w:rPr>
              <w:t>Consolato Onorario</w:t>
            </w:r>
          </w:p>
        </w:tc>
      </w:tr>
      <w:tr w:rsidR="009479F1" w14:paraId="2AF2AC99" w14:textId="77777777">
        <w:tc>
          <w:tcPr>
            <w:tcW w:w="1843" w:type="dxa"/>
            <w:tcBorders>
              <w:right w:val="single" w:sz="4" w:space="0" w:color="auto"/>
            </w:tcBorders>
            <w:vAlign w:val="center"/>
          </w:tcPr>
          <w:p w14:paraId="5EC2A580"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541117" w14:textId="77777777" w:rsidR="009479F1" w:rsidRDefault="009479F1" w:rsidP="00AB1C26">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70208747" w14:textId="77777777" w:rsidR="009479F1" w:rsidRDefault="009479F1" w:rsidP="00AB1C26">
            <w:pPr>
              <w:rPr>
                <w:snapToGrid w:val="0"/>
              </w:rPr>
            </w:pPr>
            <w:r>
              <w:rPr>
                <w:snapToGrid w:val="0"/>
              </w:rPr>
              <w:t>Consolato Onorario</w:t>
            </w:r>
          </w:p>
        </w:tc>
      </w:tr>
      <w:tr w:rsidR="009479F1" w14:paraId="4B6F2A5A" w14:textId="77777777">
        <w:tc>
          <w:tcPr>
            <w:tcW w:w="1843" w:type="dxa"/>
            <w:tcBorders>
              <w:right w:val="single" w:sz="4" w:space="0" w:color="auto"/>
            </w:tcBorders>
            <w:vAlign w:val="center"/>
          </w:tcPr>
          <w:p w14:paraId="3AD4428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C08D974" w14:textId="77777777" w:rsidR="009479F1" w:rsidRDefault="009479F1" w:rsidP="00AB1C26">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7A8B41FB" w14:textId="77777777" w:rsidR="009479F1" w:rsidRDefault="009479F1" w:rsidP="00AB1C26">
            <w:pPr>
              <w:rPr>
                <w:snapToGrid w:val="0"/>
              </w:rPr>
            </w:pPr>
            <w:r>
              <w:rPr>
                <w:snapToGrid w:val="0"/>
              </w:rPr>
              <w:t>Consolato Onorario</w:t>
            </w:r>
          </w:p>
        </w:tc>
      </w:tr>
      <w:tr w:rsidR="009479F1" w14:paraId="35592CC4" w14:textId="77777777">
        <w:tc>
          <w:tcPr>
            <w:tcW w:w="1843" w:type="dxa"/>
            <w:tcBorders>
              <w:right w:val="single" w:sz="4" w:space="0" w:color="auto"/>
            </w:tcBorders>
            <w:vAlign w:val="center"/>
          </w:tcPr>
          <w:p w14:paraId="02B89564"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47D6DF" w14:textId="77777777" w:rsidR="009479F1" w:rsidRDefault="009479F1"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250B1609" w14:textId="77777777" w:rsidR="009479F1" w:rsidRDefault="009479F1" w:rsidP="00AB1C26">
            <w:pPr>
              <w:rPr>
                <w:snapToGrid w:val="0"/>
              </w:rPr>
            </w:pPr>
            <w:r>
              <w:rPr>
                <w:snapToGrid w:val="0"/>
              </w:rPr>
              <w:t>Consolato Onorario</w:t>
            </w:r>
          </w:p>
        </w:tc>
      </w:tr>
      <w:tr w:rsidR="009479F1" w14:paraId="61F6DF27" w14:textId="77777777">
        <w:tc>
          <w:tcPr>
            <w:tcW w:w="1843" w:type="dxa"/>
            <w:tcBorders>
              <w:right w:val="single" w:sz="4" w:space="0" w:color="auto"/>
            </w:tcBorders>
            <w:vAlign w:val="center"/>
          </w:tcPr>
          <w:p w14:paraId="39171858"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0DCA33" w14:textId="77777777" w:rsidR="009479F1" w:rsidRDefault="009479F1"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1A12E564" w14:textId="77777777" w:rsidR="009479F1" w:rsidRDefault="009479F1" w:rsidP="00AB1C26">
            <w:pPr>
              <w:rPr>
                <w:snapToGrid w:val="0"/>
              </w:rPr>
            </w:pPr>
            <w:r>
              <w:rPr>
                <w:snapToGrid w:val="0"/>
              </w:rPr>
              <w:t xml:space="preserve">Consolato Generale Onorario </w:t>
            </w:r>
          </w:p>
        </w:tc>
      </w:tr>
      <w:tr w:rsidR="00B7247D" w14:paraId="2E4236C3" w14:textId="77777777">
        <w:tc>
          <w:tcPr>
            <w:tcW w:w="1843" w:type="dxa"/>
            <w:tcBorders>
              <w:right w:val="single" w:sz="4" w:space="0" w:color="auto"/>
            </w:tcBorders>
            <w:vAlign w:val="center"/>
          </w:tcPr>
          <w:p w14:paraId="56DBD35A" w14:textId="77777777" w:rsidR="00B7247D" w:rsidRDefault="00B7247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480B05" w14:textId="77777777" w:rsidR="00B7247D" w:rsidRDefault="00B7247D"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48DBAB2A" w14:textId="77777777" w:rsidR="00B7247D" w:rsidRDefault="00B7247D" w:rsidP="00AB1C26">
            <w:pPr>
              <w:rPr>
                <w:snapToGrid w:val="0"/>
              </w:rPr>
            </w:pPr>
            <w:r>
              <w:rPr>
                <w:snapToGrid w:val="0"/>
              </w:rPr>
              <w:t>Consolato Onorario</w:t>
            </w:r>
          </w:p>
        </w:tc>
      </w:tr>
      <w:tr w:rsidR="00B8404C" w14:paraId="40534991" w14:textId="77777777">
        <w:tc>
          <w:tcPr>
            <w:tcW w:w="1843" w:type="dxa"/>
            <w:tcBorders>
              <w:right w:val="single" w:sz="4" w:space="0" w:color="auto"/>
            </w:tcBorders>
            <w:vAlign w:val="center"/>
          </w:tcPr>
          <w:p w14:paraId="1C46B91B" w14:textId="77777777" w:rsidR="00B8404C" w:rsidRDefault="00B8404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38122E" w14:textId="4B59DE9D" w:rsidR="00B8404C" w:rsidRDefault="00B8404C" w:rsidP="00AB1C26">
            <w:pPr>
              <w:rPr>
                <w:snapToGrid w:val="0"/>
              </w:rPr>
            </w:pPr>
            <w:r>
              <w:rPr>
                <w:snapToGrid w:val="0"/>
              </w:rPr>
              <w:t>Thailandia</w:t>
            </w:r>
          </w:p>
        </w:tc>
        <w:tc>
          <w:tcPr>
            <w:tcW w:w="4536" w:type="dxa"/>
            <w:tcBorders>
              <w:top w:val="single" w:sz="4" w:space="0" w:color="auto"/>
              <w:left w:val="single" w:sz="4" w:space="0" w:color="auto"/>
              <w:bottom w:val="single" w:sz="4" w:space="0" w:color="auto"/>
              <w:right w:val="single" w:sz="4" w:space="0" w:color="auto"/>
            </w:tcBorders>
            <w:vAlign w:val="center"/>
          </w:tcPr>
          <w:p w14:paraId="621E5297" w14:textId="50C55CF0" w:rsidR="00B8404C" w:rsidRDefault="00B8404C" w:rsidP="00AB1C26">
            <w:pPr>
              <w:rPr>
                <w:snapToGrid w:val="0"/>
              </w:rPr>
            </w:pPr>
            <w:r>
              <w:rPr>
                <w:snapToGrid w:val="0"/>
              </w:rPr>
              <w:t>Consolato Onorario</w:t>
            </w:r>
          </w:p>
        </w:tc>
      </w:tr>
      <w:tr w:rsidR="00C44B6B" w14:paraId="599E366D" w14:textId="77777777">
        <w:tc>
          <w:tcPr>
            <w:tcW w:w="1843" w:type="dxa"/>
            <w:tcBorders>
              <w:right w:val="single" w:sz="4" w:space="0" w:color="auto"/>
            </w:tcBorders>
            <w:vAlign w:val="center"/>
          </w:tcPr>
          <w:p w14:paraId="3D3B9BC6" w14:textId="77777777" w:rsidR="00C44B6B" w:rsidRDefault="00C44B6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D3D8F7" w14:textId="77777777" w:rsidR="00C44B6B" w:rsidRDefault="00C44B6B"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04375400" w14:textId="77777777" w:rsidR="00C44B6B" w:rsidRDefault="00C44B6B" w:rsidP="00AB1C26">
            <w:pPr>
              <w:rPr>
                <w:snapToGrid w:val="0"/>
              </w:rPr>
            </w:pPr>
            <w:r>
              <w:rPr>
                <w:snapToGrid w:val="0"/>
              </w:rPr>
              <w:t>Consolato Onorario</w:t>
            </w:r>
          </w:p>
        </w:tc>
      </w:tr>
      <w:tr w:rsidR="00BB7331" w14:paraId="3245E822" w14:textId="77777777">
        <w:tc>
          <w:tcPr>
            <w:tcW w:w="1843" w:type="dxa"/>
            <w:tcBorders>
              <w:right w:val="single" w:sz="4" w:space="0" w:color="auto"/>
            </w:tcBorders>
            <w:vAlign w:val="center"/>
          </w:tcPr>
          <w:p w14:paraId="259AD6CE" w14:textId="77777777" w:rsidR="00BB7331" w:rsidRDefault="00BB73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2F6332" w14:textId="77777777" w:rsidR="00BB7331" w:rsidRDefault="00BB7331"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74FD3E24" w14:textId="77777777" w:rsidR="00BB7331" w:rsidRDefault="00BB7331" w:rsidP="00AB1C26">
            <w:pPr>
              <w:rPr>
                <w:snapToGrid w:val="0"/>
              </w:rPr>
            </w:pPr>
            <w:r>
              <w:rPr>
                <w:snapToGrid w:val="0"/>
              </w:rPr>
              <w:t>Consolato Onorario</w:t>
            </w:r>
          </w:p>
        </w:tc>
      </w:tr>
      <w:tr w:rsidR="009479F1" w14:paraId="06FC5730" w14:textId="77777777">
        <w:tc>
          <w:tcPr>
            <w:tcW w:w="1843" w:type="dxa"/>
            <w:tcBorders>
              <w:right w:val="single" w:sz="4" w:space="0" w:color="auto"/>
            </w:tcBorders>
            <w:vAlign w:val="center"/>
          </w:tcPr>
          <w:p w14:paraId="3EE7405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9BF0DE" w14:textId="77777777" w:rsidR="009479F1" w:rsidRDefault="009479F1"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21745562" w14:textId="77777777" w:rsidR="009479F1" w:rsidRDefault="009479F1" w:rsidP="00AB1C26">
            <w:pPr>
              <w:rPr>
                <w:snapToGrid w:val="0"/>
              </w:rPr>
            </w:pPr>
            <w:r>
              <w:rPr>
                <w:snapToGrid w:val="0"/>
              </w:rPr>
              <w:t>Consolato Onorario</w:t>
            </w:r>
          </w:p>
        </w:tc>
      </w:tr>
      <w:tr w:rsidR="009479F1" w14:paraId="5A62761E" w14:textId="77777777">
        <w:tc>
          <w:tcPr>
            <w:tcW w:w="1843" w:type="dxa"/>
            <w:tcBorders>
              <w:right w:val="single" w:sz="4" w:space="0" w:color="auto"/>
            </w:tcBorders>
            <w:vAlign w:val="center"/>
          </w:tcPr>
          <w:p w14:paraId="19A983F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383EB3" w14:textId="77777777" w:rsidR="009479F1" w:rsidRDefault="009479F1" w:rsidP="00AB1C26">
            <w:pPr>
              <w:rPr>
                <w:snapToGrid w:val="0"/>
              </w:rPr>
            </w:pPr>
            <w:r>
              <w:rPr>
                <w:snapToGrid w:val="0"/>
              </w:rPr>
              <w:t>Vietnam</w:t>
            </w:r>
          </w:p>
        </w:tc>
        <w:tc>
          <w:tcPr>
            <w:tcW w:w="4536" w:type="dxa"/>
            <w:tcBorders>
              <w:top w:val="single" w:sz="4" w:space="0" w:color="auto"/>
              <w:left w:val="single" w:sz="4" w:space="0" w:color="auto"/>
              <w:bottom w:val="single" w:sz="4" w:space="0" w:color="auto"/>
              <w:right w:val="single" w:sz="4" w:space="0" w:color="auto"/>
            </w:tcBorders>
            <w:vAlign w:val="center"/>
          </w:tcPr>
          <w:p w14:paraId="63CA13B2" w14:textId="77777777" w:rsidR="009479F1" w:rsidRDefault="009479F1" w:rsidP="00AB1C26">
            <w:pPr>
              <w:rPr>
                <w:snapToGrid w:val="0"/>
              </w:rPr>
            </w:pPr>
            <w:r>
              <w:rPr>
                <w:snapToGrid w:val="0"/>
              </w:rPr>
              <w:t>Consolato Onorario</w:t>
            </w:r>
          </w:p>
        </w:tc>
      </w:tr>
      <w:tr w:rsidR="00B74A1E" w14:paraId="079F5B74" w14:textId="77777777">
        <w:tc>
          <w:tcPr>
            <w:tcW w:w="1843" w:type="dxa"/>
            <w:tcBorders>
              <w:right w:val="single" w:sz="4" w:space="0" w:color="auto"/>
            </w:tcBorders>
            <w:vAlign w:val="center"/>
          </w:tcPr>
          <w:p w14:paraId="0E5A50AA" w14:textId="77777777" w:rsidR="00B74A1E" w:rsidRDefault="00B74A1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D55596" w14:textId="77777777" w:rsidR="00B74A1E" w:rsidRDefault="00B74A1E" w:rsidP="00AB1C26">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48412E70" w14:textId="77777777" w:rsidR="00B74A1E" w:rsidRDefault="00B74A1E" w:rsidP="00AB1C26">
            <w:pPr>
              <w:rPr>
                <w:snapToGrid w:val="0"/>
              </w:rPr>
            </w:pPr>
            <w:r>
              <w:rPr>
                <w:snapToGrid w:val="0"/>
              </w:rPr>
              <w:t>Consolato Onorario</w:t>
            </w:r>
          </w:p>
        </w:tc>
      </w:tr>
    </w:tbl>
    <w:p w14:paraId="36C930CC" w14:textId="77777777" w:rsidR="00B8404C" w:rsidRDefault="00B8404C" w:rsidP="001E479A">
      <w:pPr>
        <w:rPr>
          <w:b/>
          <w:color w:val="000080"/>
          <w:sz w:val="40"/>
          <w:szCs w:val="40"/>
          <w:u w:val="single"/>
        </w:rPr>
      </w:pPr>
    </w:p>
    <w:p w14:paraId="07841FAD" w14:textId="249D04AD" w:rsidR="001E479A" w:rsidRPr="007B3FC9" w:rsidRDefault="001E479A" w:rsidP="001E479A">
      <w:pPr>
        <w:rPr>
          <w:b/>
          <w:color w:val="000080"/>
          <w:sz w:val="40"/>
          <w:szCs w:val="40"/>
          <w:u w:val="single"/>
        </w:rPr>
      </w:pPr>
      <w:r>
        <w:rPr>
          <w:b/>
          <w:color w:val="000080"/>
          <w:sz w:val="40"/>
          <w:szCs w:val="40"/>
          <w:u w:val="single"/>
        </w:rPr>
        <w:t>Puglia</w:t>
      </w:r>
    </w:p>
    <w:p w14:paraId="72BFDB9A" w14:textId="77777777" w:rsidR="002123E9" w:rsidRDefault="002123E9" w:rsidP="002123E9">
      <w:pPr>
        <w:pBdr>
          <w:bottom w:val="single" w:sz="6" w:space="1" w:color="auto"/>
        </w:pBdr>
        <w:rPr>
          <w:color w:val="000080"/>
          <w:sz w:val="32"/>
        </w:rPr>
      </w:pPr>
      <w:r>
        <w:rPr>
          <w:color w:val="000080"/>
          <w:sz w:val="32"/>
        </w:rPr>
        <w:t>Bari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123E9" w14:paraId="22E30D7F" w14:textId="77777777">
        <w:tc>
          <w:tcPr>
            <w:tcW w:w="1843" w:type="dxa"/>
            <w:tcBorders>
              <w:right w:val="single" w:sz="4" w:space="0" w:color="auto"/>
            </w:tcBorders>
            <w:vAlign w:val="center"/>
          </w:tcPr>
          <w:p w14:paraId="4558A625"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EAB560" w14:textId="77777777" w:rsidR="002123E9" w:rsidRDefault="002123E9"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6B3D1F34" w14:textId="77777777" w:rsidR="002123E9" w:rsidRDefault="002123E9" w:rsidP="00AB1C26">
            <w:pPr>
              <w:rPr>
                <w:snapToGrid w:val="0"/>
              </w:rPr>
            </w:pPr>
            <w:r>
              <w:rPr>
                <w:snapToGrid w:val="0"/>
              </w:rPr>
              <w:t>Consolato Generale</w:t>
            </w:r>
          </w:p>
        </w:tc>
      </w:tr>
      <w:tr w:rsidR="00931ABD" w14:paraId="53A9CD48" w14:textId="77777777">
        <w:tc>
          <w:tcPr>
            <w:tcW w:w="1843" w:type="dxa"/>
            <w:tcBorders>
              <w:right w:val="single" w:sz="4" w:space="0" w:color="auto"/>
            </w:tcBorders>
            <w:vAlign w:val="center"/>
          </w:tcPr>
          <w:p w14:paraId="7B89817F" w14:textId="77777777" w:rsidR="00931ABD" w:rsidRDefault="00931AB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39E676" w14:textId="77777777" w:rsidR="00931ABD" w:rsidRDefault="00931ABD" w:rsidP="00AB1C26">
            <w:pPr>
              <w:rPr>
                <w:snapToGrid w:val="0"/>
              </w:rPr>
            </w:pPr>
            <w:r>
              <w:rPr>
                <w:snapToGrid w:val="0"/>
              </w:rPr>
              <w:t>Armenia</w:t>
            </w:r>
          </w:p>
        </w:tc>
        <w:tc>
          <w:tcPr>
            <w:tcW w:w="4536" w:type="dxa"/>
            <w:tcBorders>
              <w:top w:val="single" w:sz="4" w:space="0" w:color="auto"/>
              <w:left w:val="single" w:sz="4" w:space="0" w:color="auto"/>
              <w:bottom w:val="single" w:sz="4" w:space="0" w:color="auto"/>
              <w:right w:val="single" w:sz="4" w:space="0" w:color="auto"/>
            </w:tcBorders>
            <w:vAlign w:val="center"/>
          </w:tcPr>
          <w:p w14:paraId="794B2A7C" w14:textId="77777777" w:rsidR="00931ABD" w:rsidRDefault="00931ABD" w:rsidP="00AB1C26">
            <w:pPr>
              <w:rPr>
                <w:snapToGrid w:val="0"/>
              </w:rPr>
            </w:pPr>
            <w:r>
              <w:rPr>
                <w:snapToGrid w:val="0"/>
              </w:rPr>
              <w:t>Consolato Onorario</w:t>
            </w:r>
          </w:p>
        </w:tc>
      </w:tr>
      <w:tr w:rsidR="002123E9" w14:paraId="60A0865A" w14:textId="77777777">
        <w:tc>
          <w:tcPr>
            <w:tcW w:w="1843" w:type="dxa"/>
            <w:tcBorders>
              <w:right w:val="single" w:sz="4" w:space="0" w:color="auto"/>
            </w:tcBorders>
            <w:vAlign w:val="center"/>
          </w:tcPr>
          <w:p w14:paraId="34353546"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498A67" w14:textId="77777777" w:rsidR="002123E9" w:rsidRDefault="002123E9"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384F98AA" w14:textId="77777777" w:rsidR="002123E9" w:rsidRDefault="002123E9" w:rsidP="00AB1C26">
            <w:pPr>
              <w:rPr>
                <w:snapToGrid w:val="0"/>
              </w:rPr>
            </w:pPr>
            <w:r>
              <w:rPr>
                <w:snapToGrid w:val="0"/>
              </w:rPr>
              <w:t>Consolato Onorario</w:t>
            </w:r>
          </w:p>
        </w:tc>
      </w:tr>
      <w:tr w:rsidR="002C2DF4" w14:paraId="64B25CCC" w14:textId="77777777">
        <w:tc>
          <w:tcPr>
            <w:tcW w:w="1843" w:type="dxa"/>
            <w:tcBorders>
              <w:right w:val="single" w:sz="4" w:space="0" w:color="auto"/>
            </w:tcBorders>
            <w:vAlign w:val="center"/>
          </w:tcPr>
          <w:p w14:paraId="6BE3F1E1" w14:textId="77777777" w:rsidR="002C2DF4" w:rsidRDefault="002C2DF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C32B04" w14:textId="066730BE" w:rsidR="002C2DF4" w:rsidRDefault="002C2DF4"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3456100C" w14:textId="0015A69A" w:rsidR="002C2DF4" w:rsidRDefault="002C2DF4" w:rsidP="00AB1C26">
            <w:pPr>
              <w:rPr>
                <w:snapToGrid w:val="0"/>
              </w:rPr>
            </w:pPr>
            <w:r>
              <w:rPr>
                <w:snapToGrid w:val="0"/>
              </w:rPr>
              <w:t>Consolato Onorario</w:t>
            </w:r>
          </w:p>
        </w:tc>
      </w:tr>
      <w:tr w:rsidR="00205130" w14:paraId="6335F1C7" w14:textId="77777777">
        <w:tc>
          <w:tcPr>
            <w:tcW w:w="1843" w:type="dxa"/>
            <w:tcBorders>
              <w:right w:val="single" w:sz="4" w:space="0" w:color="auto"/>
            </w:tcBorders>
            <w:vAlign w:val="center"/>
          </w:tcPr>
          <w:p w14:paraId="094F074F" w14:textId="77777777" w:rsidR="00205130" w:rsidRDefault="0020513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D828A8" w14:textId="77777777" w:rsidR="00205130" w:rsidRDefault="00205130"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7A9C8F64" w14:textId="77777777" w:rsidR="00205130" w:rsidRDefault="00205130" w:rsidP="00AB1C26">
            <w:pPr>
              <w:rPr>
                <w:snapToGrid w:val="0"/>
              </w:rPr>
            </w:pPr>
            <w:r>
              <w:rPr>
                <w:snapToGrid w:val="0"/>
              </w:rPr>
              <w:t>Consolato Onorario</w:t>
            </w:r>
          </w:p>
        </w:tc>
      </w:tr>
      <w:tr w:rsidR="002123E9" w14:paraId="11E22201" w14:textId="77777777">
        <w:tc>
          <w:tcPr>
            <w:tcW w:w="1843" w:type="dxa"/>
            <w:tcBorders>
              <w:right w:val="single" w:sz="4" w:space="0" w:color="auto"/>
            </w:tcBorders>
            <w:vAlign w:val="center"/>
          </w:tcPr>
          <w:p w14:paraId="27894246"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C04F3F" w14:textId="77777777" w:rsidR="002123E9" w:rsidRDefault="002123E9"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07ACF93C" w14:textId="77777777" w:rsidR="002123E9" w:rsidRDefault="002123E9" w:rsidP="00AB1C26">
            <w:pPr>
              <w:rPr>
                <w:snapToGrid w:val="0"/>
              </w:rPr>
            </w:pPr>
            <w:r>
              <w:rPr>
                <w:snapToGrid w:val="0"/>
              </w:rPr>
              <w:t>Consolato Onorario</w:t>
            </w:r>
          </w:p>
        </w:tc>
      </w:tr>
      <w:tr w:rsidR="002123E9" w14:paraId="394BC3D0" w14:textId="77777777">
        <w:tc>
          <w:tcPr>
            <w:tcW w:w="1843" w:type="dxa"/>
            <w:tcBorders>
              <w:right w:val="single" w:sz="4" w:space="0" w:color="auto"/>
            </w:tcBorders>
            <w:vAlign w:val="center"/>
          </w:tcPr>
          <w:p w14:paraId="2B3F447A"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32B411" w14:textId="77777777" w:rsidR="002123E9" w:rsidRDefault="002123E9"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7532CF68" w14:textId="77777777" w:rsidR="002123E9" w:rsidRDefault="002123E9" w:rsidP="00AB1C26">
            <w:pPr>
              <w:rPr>
                <w:snapToGrid w:val="0"/>
              </w:rPr>
            </w:pPr>
            <w:r>
              <w:rPr>
                <w:snapToGrid w:val="0"/>
              </w:rPr>
              <w:t>Consolato Onorario</w:t>
            </w:r>
          </w:p>
        </w:tc>
      </w:tr>
      <w:tr w:rsidR="002123E9" w14:paraId="5FCF5C73" w14:textId="77777777">
        <w:tc>
          <w:tcPr>
            <w:tcW w:w="1843" w:type="dxa"/>
            <w:tcBorders>
              <w:right w:val="single" w:sz="4" w:space="0" w:color="auto"/>
            </w:tcBorders>
            <w:vAlign w:val="center"/>
          </w:tcPr>
          <w:p w14:paraId="2AA3E64B"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C69C04" w14:textId="77777777" w:rsidR="002123E9" w:rsidRDefault="002123E9"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1A5C3E51" w14:textId="77777777" w:rsidR="002123E9" w:rsidRDefault="002123E9" w:rsidP="00AB1C26">
            <w:pPr>
              <w:rPr>
                <w:snapToGrid w:val="0"/>
              </w:rPr>
            </w:pPr>
            <w:r>
              <w:rPr>
                <w:snapToGrid w:val="0"/>
              </w:rPr>
              <w:t>Consolato Onorario</w:t>
            </w:r>
          </w:p>
        </w:tc>
      </w:tr>
      <w:tr w:rsidR="00B63A96" w14:paraId="579B0C13" w14:textId="77777777">
        <w:tc>
          <w:tcPr>
            <w:tcW w:w="1843" w:type="dxa"/>
            <w:tcBorders>
              <w:right w:val="single" w:sz="4" w:space="0" w:color="auto"/>
            </w:tcBorders>
            <w:vAlign w:val="center"/>
          </w:tcPr>
          <w:p w14:paraId="311A9C5E" w14:textId="77777777" w:rsidR="00B63A96" w:rsidRDefault="00B63A9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ED8DE6" w14:textId="77777777" w:rsidR="00B63A96" w:rsidRDefault="00B63A96" w:rsidP="00AB1C26">
            <w:pPr>
              <w:rPr>
                <w:snapToGrid w:val="0"/>
              </w:rPr>
            </w:pPr>
            <w:r>
              <w:rPr>
                <w:snapToGrid w:val="0"/>
              </w:rPr>
              <w:t>Cabo Verde</w:t>
            </w:r>
          </w:p>
        </w:tc>
        <w:tc>
          <w:tcPr>
            <w:tcW w:w="4536" w:type="dxa"/>
            <w:tcBorders>
              <w:top w:val="single" w:sz="4" w:space="0" w:color="auto"/>
              <w:left w:val="single" w:sz="4" w:space="0" w:color="auto"/>
              <w:bottom w:val="single" w:sz="4" w:space="0" w:color="auto"/>
              <w:right w:val="single" w:sz="4" w:space="0" w:color="auto"/>
            </w:tcBorders>
            <w:vAlign w:val="center"/>
          </w:tcPr>
          <w:p w14:paraId="0869A2E6" w14:textId="77777777" w:rsidR="00B63A96" w:rsidRDefault="00B63A96" w:rsidP="00AB1C26">
            <w:pPr>
              <w:rPr>
                <w:snapToGrid w:val="0"/>
              </w:rPr>
            </w:pPr>
            <w:r>
              <w:rPr>
                <w:snapToGrid w:val="0"/>
              </w:rPr>
              <w:t>Consolato Onorario</w:t>
            </w:r>
          </w:p>
        </w:tc>
      </w:tr>
      <w:tr w:rsidR="006D7EA7" w14:paraId="58FB96DC" w14:textId="77777777">
        <w:tc>
          <w:tcPr>
            <w:tcW w:w="1843" w:type="dxa"/>
            <w:tcBorders>
              <w:right w:val="single" w:sz="4" w:space="0" w:color="auto"/>
            </w:tcBorders>
            <w:vAlign w:val="center"/>
          </w:tcPr>
          <w:p w14:paraId="722B096B" w14:textId="77777777" w:rsidR="006D7EA7" w:rsidRDefault="006D7E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1549E0" w14:textId="77777777" w:rsidR="006D7EA7" w:rsidRDefault="006D7EA7" w:rsidP="00AB1C26">
            <w:pPr>
              <w:rPr>
                <w:snapToGrid w:val="0"/>
              </w:rPr>
            </w:pPr>
            <w:r>
              <w:rPr>
                <w:snapToGrid w:val="0"/>
              </w:rPr>
              <w:t>Ceca Rep.</w:t>
            </w:r>
          </w:p>
        </w:tc>
        <w:tc>
          <w:tcPr>
            <w:tcW w:w="4536" w:type="dxa"/>
            <w:tcBorders>
              <w:top w:val="single" w:sz="4" w:space="0" w:color="auto"/>
              <w:left w:val="single" w:sz="4" w:space="0" w:color="auto"/>
              <w:bottom w:val="single" w:sz="4" w:space="0" w:color="auto"/>
              <w:right w:val="single" w:sz="4" w:space="0" w:color="auto"/>
            </w:tcBorders>
            <w:vAlign w:val="center"/>
          </w:tcPr>
          <w:p w14:paraId="63C007E4" w14:textId="77777777" w:rsidR="006D7EA7" w:rsidRDefault="006D7EA7" w:rsidP="00AB1C26">
            <w:pPr>
              <w:rPr>
                <w:snapToGrid w:val="0"/>
              </w:rPr>
            </w:pPr>
            <w:r>
              <w:rPr>
                <w:snapToGrid w:val="0"/>
              </w:rPr>
              <w:t>Consolato Onorario</w:t>
            </w:r>
          </w:p>
        </w:tc>
      </w:tr>
      <w:tr w:rsidR="00BE7A77" w14:paraId="4BB329BA" w14:textId="77777777">
        <w:tc>
          <w:tcPr>
            <w:tcW w:w="1843" w:type="dxa"/>
            <w:tcBorders>
              <w:right w:val="single" w:sz="4" w:space="0" w:color="auto"/>
            </w:tcBorders>
            <w:vAlign w:val="center"/>
          </w:tcPr>
          <w:p w14:paraId="46D75861" w14:textId="77777777" w:rsidR="00BE7A77" w:rsidRDefault="00BE7A7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664EA3" w14:textId="77777777" w:rsidR="00BE7A77" w:rsidRDefault="00BE7A77"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45E3B568" w14:textId="77777777" w:rsidR="00BE7A77" w:rsidRDefault="00BE7A77" w:rsidP="00AB1C26">
            <w:pPr>
              <w:rPr>
                <w:snapToGrid w:val="0"/>
              </w:rPr>
            </w:pPr>
            <w:r>
              <w:rPr>
                <w:snapToGrid w:val="0"/>
              </w:rPr>
              <w:t>Consolato Onorario</w:t>
            </w:r>
          </w:p>
        </w:tc>
      </w:tr>
      <w:tr w:rsidR="009C3649" w14:paraId="6FC1938E" w14:textId="77777777">
        <w:tc>
          <w:tcPr>
            <w:tcW w:w="1843" w:type="dxa"/>
            <w:tcBorders>
              <w:right w:val="single" w:sz="4" w:space="0" w:color="auto"/>
            </w:tcBorders>
            <w:vAlign w:val="center"/>
          </w:tcPr>
          <w:p w14:paraId="3354A155" w14:textId="77777777" w:rsidR="009C3649" w:rsidRDefault="009C364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BE0EC6" w14:textId="77777777" w:rsidR="009C3649" w:rsidRDefault="009C3649" w:rsidP="00AB1C26">
            <w:pPr>
              <w:rPr>
                <w:snapToGrid w:val="0"/>
              </w:rPr>
            </w:pPr>
            <w:r>
              <w:rPr>
                <w:snapToGrid w:val="0"/>
              </w:rPr>
              <w:t>Costa Rica</w:t>
            </w:r>
          </w:p>
        </w:tc>
        <w:tc>
          <w:tcPr>
            <w:tcW w:w="4536" w:type="dxa"/>
            <w:tcBorders>
              <w:top w:val="single" w:sz="4" w:space="0" w:color="auto"/>
              <w:left w:val="single" w:sz="4" w:space="0" w:color="auto"/>
              <w:bottom w:val="single" w:sz="4" w:space="0" w:color="auto"/>
              <w:right w:val="single" w:sz="4" w:space="0" w:color="auto"/>
            </w:tcBorders>
            <w:vAlign w:val="center"/>
          </w:tcPr>
          <w:p w14:paraId="2649940E" w14:textId="77777777" w:rsidR="009C3649" w:rsidRDefault="009C3649" w:rsidP="00AB1C26">
            <w:pPr>
              <w:rPr>
                <w:snapToGrid w:val="0"/>
              </w:rPr>
            </w:pPr>
            <w:r>
              <w:rPr>
                <w:snapToGrid w:val="0"/>
              </w:rPr>
              <w:t>Consolato Onorario</w:t>
            </w:r>
          </w:p>
        </w:tc>
      </w:tr>
      <w:tr w:rsidR="002123E9" w14:paraId="7E369EAB" w14:textId="77777777">
        <w:tc>
          <w:tcPr>
            <w:tcW w:w="1843" w:type="dxa"/>
            <w:tcBorders>
              <w:right w:val="single" w:sz="4" w:space="0" w:color="auto"/>
            </w:tcBorders>
            <w:vAlign w:val="center"/>
          </w:tcPr>
          <w:p w14:paraId="7046B0CF"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F9E9B6" w14:textId="77777777" w:rsidR="002123E9" w:rsidRDefault="002123E9"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2887D657" w14:textId="77777777" w:rsidR="002123E9" w:rsidRDefault="002123E9" w:rsidP="00AB1C26">
            <w:pPr>
              <w:rPr>
                <w:snapToGrid w:val="0"/>
              </w:rPr>
            </w:pPr>
            <w:r>
              <w:rPr>
                <w:snapToGrid w:val="0"/>
              </w:rPr>
              <w:t>Consolato Onorario</w:t>
            </w:r>
          </w:p>
        </w:tc>
      </w:tr>
      <w:tr w:rsidR="002123E9" w14:paraId="362A4402" w14:textId="77777777">
        <w:tc>
          <w:tcPr>
            <w:tcW w:w="1843" w:type="dxa"/>
            <w:tcBorders>
              <w:right w:val="single" w:sz="4" w:space="0" w:color="auto"/>
            </w:tcBorders>
            <w:vAlign w:val="center"/>
          </w:tcPr>
          <w:p w14:paraId="107208E0"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CB2B82" w14:textId="77777777" w:rsidR="002123E9" w:rsidRDefault="002123E9"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6A50BB31" w14:textId="77777777" w:rsidR="002123E9" w:rsidRDefault="002123E9" w:rsidP="00AB1C26">
            <w:pPr>
              <w:rPr>
                <w:snapToGrid w:val="0"/>
              </w:rPr>
            </w:pPr>
            <w:r>
              <w:rPr>
                <w:snapToGrid w:val="0"/>
              </w:rPr>
              <w:t>Consolato Onorario</w:t>
            </w:r>
          </w:p>
        </w:tc>
      </w:tr>
      <w:tr w:rsidR="00390BD0" w14:paraId="3F6C3501" w14:textId="77777777">
        <w:tc>
          <w:tcPr>
            <w:tcW w:w="1843" w:type="dxa"/>
            <w:tcBorders>
              <w:right w:val="single" w:sz="4" w:space="0" w:color="auto"/>
            </w:tcBorders>
            <w:vAlign w:val="center"/>
          </w:tcPr>
          <w:p w14:paraId="0E7FDF37" w14:textId="77777777" w:rsidR="00390BD0" w:rsidRDefault="00390B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A2F654" w14:textId="77777777" w:rsidR="00390BD0" w:rsidRDefault="00390BD0" w:rsidP="00AB1C26">
            <w:pPr>
              <w:rPr>
                <w:snapToGrid w:val="0"/>
              </w:rPr>
            </w:pPr>
            <w:r>
              <w:rPr>
                <w:snapToGrid w:val="0"/>
              </w:rPr>
              <w:t>Eritrea</w:t>
            </w:r>
          </w:p>
        </w:tc>
        <w:tc>
          <w:tcPr>
            <w:tcW w:w="4536" w:type="dxa"/>
            <w:tcBorders>
              <w:top w:val="single" w:sz="4" w:space="0" w:color="auto"/>
              <w:left w:val="single" w:sz="4" w:space="0" w:color="auto"/>
              <w:bottom w:val="single" w:sz="4" w:space="0" w:color="auto"/>
              <w:right w:val="single" w:sz="4" w:space="0" w:color="auto"/>
            </w:tcBorders>
            <w:vAlign w:val="center"/>
          </w:tcPr>
          <w:p w14:paraId="38D0DAF2" w14:textId="77777777" w:rsidR="00390BD0" w:rsidRDefault="00390BD0" w:rsidP="00AB1C26">
            <w:pPr>
              <w:rPr>
                <w:snapToGrid w:val="0"/>
              </w:rPr>
            </w:pPr>
            <w:r>
              <w:rPr>
                <w:snapToGrid w:val="0"/>
              </w:rPr>
              <w:t>Consolato Onorario</w:t>
            </w:r>
          </w:p>
        </w:tc>
      </w:tr>
      <w:tr w:rsidR="00695A19" w14:paraId="2E2BBB89" w14:textId="77777777">
        <w:tc>
          <w:tcPr>
            <w:tcW w:w="1843" w:type="dxa"/>
            <w:tcBorders>
              <w:right w:val="single" w:sz="4" w:space="0" w:color="auto"/>
            </w:tcBorders>
            <w:vAlign w:val="center"/>
          </w:tcPr>
          <w:p w14:paraId="353A3EF5" w14:textId="77777777" w:rsidR="00695A19" w:rsidRDefault="00695A1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8DFD72" w14:textId="77777777" w:rsidR="00695A19" w:rsidRDefault="00695A19" w:rsidP="00AB1C26">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6040B9FB" w14:textId="77777777" w:rsidR="00695A19" w:rsidRDefault="00695A19" w:rsidP="00AB1C26">
            <w:pPr>
              <w:rPr>
                <w:snapToGrid w:val="0"/>
              </w:rPr>
            </w:pPr>
            <w:r>
              <w:rPr>
                <w:snapToGrid w:val="0"/>
              </w:rPr>
              <w:t>Consolato Onorario</w:t>
            </w:r>
          </w:p>
        </w:tc>
      </w:tr>
      <w:tr w:rsidR="003D5D2C" w14:paraId="54004F0D" w14:textId="77777777">
        <w:tc>
          <w:tcPr>
            <w:tcW w:w="1843" w:type="dxa"/>
            <w:tcBorders>
              <w:right w:val="single" w:sz="4" w:space="0" w:color="auto"/>
            </w:tcBorders>
            <w:vAlign w:val="center"/>
          </w:tcPr>
          <w:p w14:paraId="5EC63914"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88AAF3" w14:textId="77777777" w:rsidR="003D5D2C" w:rsidRDefault="003D5D2C"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171321B1" w14:textId="77777777" w:rsidR="003D5D2C" w:rsidRDefault="003D5D2C" w:rsidP="00AB1C26">
            <w:pPr>
              <w:rPr>
                <w:snapToGrid w:val="0"/>
              </w:rPr>
            </w:pPr>
            <w:r>
              <w:rPr>
                <w:snapToGrid w:val="0"/>
              </w:rPr>
              <w:t>Consolato Onorario</w:t>
            </w:r>
          </w:p>
        </w:tc>
      </w:tr>
      <w:tr w:rsidR="003D5D2C" w14:paraId="127BABB8" w14:textId="77777777">
        <w:tc>
          <w:tcPr>
            <w:tcW w:w="1843" w:type="dxa"/>
            <w:tcBorders>
              <w:right w:val="single" w:sz="4" w:space="0" w:color="auto"/>
            </w:tcBorders>
            <w:vAlign w:val="center"/>
          </w:tcPr>
          <w:p w14:paraId="2AE59811"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077EB2" w14:textId="77777777" w:rsidR="003D5D2C" w:rsidRDefault="003D5D2C"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4B94472F" w14:textId="77777777" w:rsidR="003D5D2C" w:rsidRDefault="003D5D2C" w:rsidP="00AB1C26">
            <w:pPr>
              <w:rPr>
                <w:snapToGrid w:val="0"/>
              </w:rPr>
            </w:pPr>
            <w:r>
              <w:rPr>
                <w:snapToGrid w:val="0"/>
              </w:rPr>
              <w:t>Consolato Onorario</w:t>
            </w:r>
          </w:p>
        </w:tc>
      </w:tr>
      <w:tr w:rsidR="006E4148" w14:paraId="6A26F612" w14:textId="77777777">
        <w:tc>
          <w:tcPr>
            <w:tcW w:w="1843" w:type="dxa"/>
            <w:tcBorders>
              <w:right w:val="single" w:sz="4" w:space="0" w:color="auto"/>
            </w:tcBorders>
            <w:vAlign w:val="center"/>
          </w:tcPr>
          <w:p w14:paraId="2D777CEC" w14:textId="77777777" w:rsidR="006E4148" w:rsidRDefault="006E414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0043B9" w14:textId="77777777" w:rsidR="006E4148" w:rsidRDefault="006E4148" w:rsidP="00AB1C26">
            <w:pPr>
              <w:rPr>
                <w:snapToGrid w:val="0"/>
              </w:rPr>
            </w:pPr>
            <w:r>
              <w:rPr>
                <w:snapToGrid w:val="0"/>
              </w:rPr>
              <w:t>Georgia</w:t>
            </w:r>
          </w:p>
        </w:tc>
        <w:tc>
          <w:tcPr>
            <w:tcW w:w="4536" w:type="dxa"/>
            <w:tcBorders>
              <w:top w:val="single" w:sz="4" w:space="0" w:color="auto"/>
              <w:left w:val="single" w:sz="4" w:space="0" w:color="auto"/>
              <w:bottom w:val="single" w:sz="4" w:space="0" w:color="auto"/>
              <w:right w:val="single" w:sz="4" w:space="0" w:color="auto"/>
            </w:tcBorders>
            <w:vAlign w:val="center"/>
          </w:tcPr>
          <w:p w14:paraId="1132EFD2" w14:textId="77777777" w:rsidR="006E4148" w:rsidRDefault="00FB21CA" w:rsidP="00AB1C26">
            <w:pPr>
              <w:rPr>
                <w:snapToGrid w:val="0"/>
              </w:rPr>
            </w:pPr>
            <w:r>
              <w:rPr>
                <w:snapToGrid w:val="0"/>
              </w:rPr>
              <w:t>Consolato Generale</w:t>
            </w:r>
          </w:p>
        </w:tc>
      </w:tr>
      <w:tr w:rsidR="003D5D2C" w14:paraId="144C71C9" w14:textId="77777777">
        <w:tc>
          <w:tcPr>
            <w:tcW w:w="1843" w:type="dxa"/>
            <w:tcBorders>
              <w:right w:val="single" w:sz="4" w:space="0" w:color="auto"/>
            </w:tcBorders>
            <w:vAlign w:val="center"/>
          </w:tcPr>
          <w:p w14:paraId="73BB05E0"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DD4D72" w14:textId="77777777" w:rsidR="003D5D2C" w:rsidRDefault="003D5D2C" w:rsidP="00AB1C26">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0CF0FDFC" w14:textId="77777777" w:rsidR="003D5D2C" w:rsidRDefault="003D5D2C" w:rsidP="00AB1C26">
            <w:pPr>
              <w:rPr>
                <w:snapToGrid w:val="0"/>
              </w:rPr>
            </w:pPr>
            <w:r>
              <w:rPr>
                <w:snapToGrid w:val="0"/>
              </w:rPr>
              <w:t>Consolato Onorario</w:t>
            </w:r>
          </w:p>
        </w:tc>
      </w:tr>
      <w:tr w:rsidR="003D5D2C" w14:paraId="23F8800D" w14:textId="77777777">
        <w:tc>
          <w:tcPr>
            <w:tcW w:w="1843" w:type="dxa"/>
            <w:tcBorders>
              <w:right w:val="single" w:sz="4" w:space="0" w:color="auto"/>
            </w:tcBorders>
            <w:vAlign w:val="center"/>
          </w:tcPr>
          <w:p w14:paraId="53B5D933"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25A67AD" w14:textId="77777777" w:rsidR="003D5D2C" w:rsidRDefault="003D5D2C"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61480BC5" w14:textId="77777777" w:rsidR="003D5D2C" w:rsidRDefault="003D5D2C" w:rsidP="00AB1C26">
            <w:pPr>
              <w:rPr>
                <w:snapToGrid w:val="0"/>
              </w:rPr>
            </w:pPr>
            <w:r>
              <w:rPr>
                <w:snapToGrid w:val="0"/>
              </w:rPr>
              <w:t>Consolato Onorario</w:t>
            </w:r>
          </w:p>
        </w:tc>
      </w:tr>
      <w:tr w:rsidR="002E1C4B" w14:paraId="41B32488" w14:textId="77777777">
        <w:tc>
          <w:tcPr>
            <w:tcW w:w="1843" w:type="dxa"/>
            <w:tcBorders>
              <w:right w:val="single" w:sz="4" w:space="0" w:color="auto"/>
            </w:tcBorders>
            <w:vAlign w:val="center"/>
          </w:tcPr>
          <w:p w14:paraId="0F554A64" w14:textId="77777777" w:rsidR="002E1C4B" w:rsidRDefault="002E1C4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613A5BC" w14:textId="77777777" w:rsidR="002E1C4B" w:rsidRDefault="002E1C4B" w:rsidP="00AB1C26">
            <w:pPr>
              <w:rPr>
                <w:snapToGrid w:val="0"/>
              </w:rPr>
            </w:pPr>
            <w:r>
              <w:rPr>
                <w:snapToGrid w:val="0"/>
              </w:rPr>
              <w:t>Israele</w:t>
            </w:r>
          </w:p>
        </w:tc>
        <w:tc>
          <w:tcPr>
            <w:tcW w:w="4536" w:type="dxa"/>
            <w:tcBorders>
              <w:top w:val="single" w:sz="4" w:space="0" w:color="auto"/>
              <w:left w:val="single" w:sz="4" w:space="0" w:color="auto"/>
              <w:bottom w:val="single" w:sz="4" w:space="0" w:color="auto"/>
              <w:right w:val="single" w:sz="4" w:space="0" w:color="auto"/>
            </w:tcBorders>
            <w:vAlign w:val="center"/>
          </w:tcPr>
          <w:p w14:paraId="4AC9FB1B" w14:textId="77777777" w:rsidR="002E1C4B" w:rsidRDefault="002E1C4B" w:rsidP="00AB1C26">
            <w:pPr>
              <w:rPr>
                <w:snapToGrid w:val="0"/>
              </w:rPr>
            </w:pPr>
            <w:r>
              <w:rPr>
                <w:snapToGrid w:val="0"/>
              </w:rPr>
              <w:t>Consolato Onorario</w:t>
            </w:r>
          </w:p>
        </w:tc>
      </w:tr>
      <w:tr w:rsidR="003D5D2C" w14:paraId="45C94E73" w14:textId="77777777">
        <w:tc>
          <w:tcPr>
            <w:tcW w:w="1843" w:type="dxa"/>
            <w:tcBorders>
              <w:right w:val="single" w:sz="4" w:space="0" w:color="auto"/>
            </w:tcBorders>
            <w:vAlign w:val="center"/>
          </w:tcPr>
          <w:p w14:paraId="108D5A90"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D80208" w14:textId="77777777" w:rsidR="003D5D2C" w:rsidRDefault="003D5D2C"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0ED2BDD5" w14:textId="77777777" w:rsidR="003D5D2C" w:rsidRDefault="003D5D2C" w:rsidP="00AB1C26">
            <w:pPr>
              <w:rPr>
                <w:snapToGrid w:val="0"/>
              </w:rPr>
            </w:pPr>
            <w:r>
              <w:rPr>
                <w:snapToGrid w:val="0"/>
              </w:rPr>
              <w:t>Consolato Onorario</w:t>
            </w:r>
          </w:p>
        </w:tc>
      </w:tr>
      <w:tr w:rsidR="00707F65" w14:paraId="4DBB1DF6" w14:textId="77777777">
        <w:tc>
          <w:tcPr>
            <w:tcW w:w="1843" w:type="dxa"/>
            <w:tcBorders>
              <w:right w:val="single" w:sz="4" w:space="0" w:color="auto"/>
            </w:tcBorders>
            <w:vAlign w:val="center"/>
          </w:tcPr>
          <w:p w14:paraId="56D362D9" w14:textId="77777777" w:rsidR="00707F65" w:rsidRDefault="00707F6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840D35" w14:textId="77777777" w:rsidR="00707F65" w:rsidRDefault="00707F65" w:rsidP="00AB1C26">
            <w:pPr>
              <w:rPr>
                <w:snapToGrid w:val="0"/>
              </w:rPr>
            </w:pPr>
            <w:r>
              <w:rPr>
                <w:snapToGrid w:val="0"/>
              </w:rPr>
              <w:t>Mali</w:t>
            </w:r>
          </w:p>
        </w:tc>
        <w:tc>
          <w:tcPr>
            <w:tcW w:w="4536" w:type="dxa"/>
            <w:tcBorders>
              <w:top w:val="single" w:sz="4" w:space="0" w:color="auto"/>
              <w:left w:val="single" w:sz="4" w:space="0" w:color="auto"/>
              <w:bottom w:val="single" w:sz="4" w:space="0" w:color="auto"/>
              <w:right w:val="single" w:sz="4" w:space="0" w:color="auto"/>
            </w:tcBorders>
            <w:vAlign w:val="center"/>
          </w:tcPr>
          <w:p w14:paraId="12FB4CB9" w14:textId="77777777" w:rsidR="00707F65" w:rsidRDefault="00707F65" w:rsidP="00AB1C26">
            <w:pPr>
              <w:rPr>
                <w:snapToGrid w:val="0"/>
              </w:rPr>
            </w:pPr>
            <w:r>
              <w:rPr>
                <w:snapToGrid w:val="0"/>
              </w:rPr>
              <w:t>Consolato Onorario</w:t>
            </w:r>
          </w:p>
        </w:tc>
      </w:tr>
      <w:tr w:rsidR="003D5D2C" w14:paraId="0653BB5E" w14:textId="77777777">
        <w:tc>
          <w:tcPr>
            <w:tcW w:w="1843" w:type="dxa"/>
            <w:tcBorders>
              <w:right w:val="single" w:sz="4" w:space="0" w:color="auto"/>
            </w:tcBorders>
            <w:vAlign w:val="center"/>
          </w:tcPr>
          <w:p w14:paraId="1E794E85"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C60A3A" w14:textId="77777777" w:rsidR="003D5D2C" w:rsidRDefault="003D5D2C"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E83189A" w14:textId="77777777" w:rsidR="003D5D2C" w:rsidRDefault="003D5D2C" w:rsidP="00AB1C26">
            <w:pPr>
              <w:rPr>
                <w:snapToGrid w:val="0"/>
              </w:rPr>
            </w:pPr>
            <w:r>
              <w:rPr>
                <w:snapToGrid w:val="0"/>
              </w:rPr>
              <w:t>Consolato Onorario</w:t>
            </w:r>
          </w:p>
        </w:tc>
      </w:tr>
      <w:tr w:rsidR="00DB17A8" w14:paraId="60312144" w14:textId="77777777">
        <w:tc>
          <w:tcPr>
            <w:tcW w:w="1843" w:type="dxa"/>
            <w:tcBorders>
              <w:right w:val="single" w:sz="4" w:space="0" w:color="auto"/>
            </w:tcBorders>
            <w:vAlign w:val="center"/>
          </w:tcPr>
          <w:p w14:paraId="5547BC85" w14:textId="77777777" w:rsidR="00DB17A8" w:rsidRDefault="00DB17A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181D13" w14:textId="77777777" w:rsidR="00DB17A8" w:rsidRDefault="00DB17A8" w:rsidP="00AB1C26">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042024D1" w14:textId="77777777" w:rsidR="00DB17A8" w:rsidRDefault="00DB17A8" w:rsidP="00AB1C26">
            <w:pPr>
              <w:rPr>
                <w:snapToGrid w:val="0"/>
              </w:rPr>
            </w:pPr>
            <w:r>
              <w:rPr>
                <w:snapToGrid w:val="0"/>
              </w:rPr>
              <w:t>Consolato Onorario</w:t>
            </w:r>
          </w:p>
        </w:tc>
      </w:tr>
      <w:tr w:rsidR="003D5D2C" w14:paraId="29FAD289" w14:textId="77777777">
        <w:tc>
          <w:tcPr>
            <w:tcW w:w="1843" w:type="dxa"/>
            <w:tcBorders>
              <w:right w:val="single" w:sz="4" w:space="0" w:color="auto"/>
            </w:tcBorders>
            <w:vAlign w:val="center"/>
          </w:tcPr>
          <w:p w14:paraId="57D62882"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DCF844" w14:textId="77777777" w:rsidR="003D5D2C" w:rsidRDefault="003D5D2C" w:rsidP="009C18E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12D17E7" w14:textId="77777777" w:rsidR="003D5D2C" w:rsidRDefault="003D5D2C" w:rsidP="009C18E5">
            <w:pPr>
              <w:rPr>
                <w:snapToGrid w:val="0"/>
              </w:rPr>
            </w:pPr>
            <w:r>
              <w:rPr>
                <w:snapToGrid w:val="0"/>
              </w:rPr>
              <w:t>Consolato Onorario</w:t>
            </w:r>
          </w:p>
        </w:tc>
      </w:tr>
      <w:tr w:rsidR="00D248EE" w14:paraId="2643E6FA" w14:textId="77777777" w:rsidTr="00C005B7">
        <w:trPr>
          <w:trHeight w:val="94"/>
        </w:trPr>
        <w:tc>
          <w:tcPr>
            <w:tcW w:w="1843" w:type="dxa"/>
            <w:tcBorders>
              <w:right w:val="single" w:sz="4" w:space="0" w:color="auto"/>
            </w:tcBorders>
            <w:vAlign w:val="center"/>
          </w:tcPr>
          <w:p w14:paraId="166B8E8A" w14:textId="77777777" w:rsidR="00D248EE" w:rsidRDefault="00D248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480386" w14:textId="77777777" w:rsidR="00D248EE" w:rsidRDefault="00D248EE" w:rsidP="001F585F">
            <w:pPr>
              <w:rPr>
                <w:snapToGrid w:val="0"/>
              </w:rPr>
            </w:pPr>
            <w:r>
              <w:rPr>
                <w:snapToGrid w:val="0"/>
              </w:rPr>
              <w:t>Montenegro</w:t>
            </w:r>
          </w:p>
        </w:tc>
        <w:tc>
          <w:tcPr>
            <w:tcW w:w="4536" w:type="dxa"/>
            <w:tcBorders>
              <w:top w:val="single" w:sz="4" w:space="0" w:color="auto"/>
              <w:left w:val="single" w:sz="4" w:space="0" w:color="auto"/>
              <w:bottom w:val="single" w:sz="4" w:space="0" w:color="auto"/>
              <w:right w:val="single" w:sz="4" w:space="0" w:color="auto"/>
            </w:tcBorders>
            <w:vAlign w:val="center"/>
          </w:tcPr>
          <w:p w14:paraId="60BBF8C7" w14:textId="77777777" w:rsidR="00D248EE" w:rsidRDefault="00D248EE" w:rsidP="001F585F">
            <w:pPr>
              <w:rPr>
                <w:snapToGrid w:val="0"/>
              </w:rPr>
            </w:pPr>
            <w:r>
              <w:rPr>
                <w:snapToGrid w:val="0"/>
              </w:rPr>
              <w:t>Consolato Onorario</w:t>
            </w:r>
          </w:p>
        </w:tc>
      </w:tr>
      <w:tr w:rsidR="00A17939" w14:paraId="70F84F09" w14:textId="77777777" w:rsidTr="00C005B7">
        <w:trPr>
          <w:trHeight w:val="94"/>
        </w:trPr>
        <w:tc>
          <w:tcPr>
            <w:tcW w:w="1843" w:type="dxa"/>
            <w:tcBorders>
              <w:right w:val="single" w:sz="4" w:space="0" w:color="auto"/>
            </w:tcBorders>
            <w:vAlign w:val="center"/>
          </w:tcPr>
          <w:p w14:paraId="1600C1E4" w14:textId="77777777" w:rsidR="00A17939" w:rsidRDefault="00A1793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61AFCBA" w14:textId="77777777" w:rsidR="00A17939" w:rsidRDefault="00A17939" w:rsidP="001F585F">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445E4E8D" w14:textId="77777777" w:rsidR="00A17939" w:rsidRDefault="00A17939" w:rsidP="001F585F">
            <w:pPr>
              <w:rPr>
                <w:snapToGrid w:val="0"/>
              </w:rPr>
            </w:pPr>
            <w:r>
              <w:rPr>
                <w:snapToGrid w:val="0"/>
              </w:rPr>
              <w:t>Consolato Onorario</w:t>
            </w:r>
          </w:p>
        </w:tc>
      </w:tr>
      <w:tr w:rsidR="00D179D7" w14:paraId="28FBAB30" w14:textId="77777777">
        <w:tc>
          <w:tcPr>
            <w:tcW w:w="1843" w:type="dxa"/>
            <w:tcBorders>
              <w:right w:val="single" w:sz="4" w:space="0" w:color="auto"/>
            </w:tcBorders>
            <w:vAlign w:val="center"/>
          </w:tcPr>
          <w:p w14:paraId="00FD07FB" w14:textId="77777777" w:rsidR="00D179D7" w:rsidRDefault="00D179D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27D778" w14:textId="77777777" w:rsidR="00D179D7" w:rsidRDefault="00D179D7" w:rsidP="00CE0EDF">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4181BB4F" w14:textId="77777777" w:rsidR="00D179D7" w:rsidRDefault="00D179D7" w:rsidP="00CE0EDF">
            <w:pPr>
              <w:rPr>
                <w:snapToGrid w:val="0"/>
              </w:rPr>
            </w:pPr>
            <w:r>
              <w:rPr>
                <w:snapToGrid w:val="0"/>
              </w:rPr>
              <w:t>Consolato Onorario</w:t>
            </w:r>
          </w:p>
        </w:tc>
      </w:tr>
      <w:tr w:rsidR="00BF58B0" w14:paraId="5882B1D8" w14:textId="77777777" w:rsidTr="00BF58B0">
        <w:tc>
          <w:tcPr>
            <w:tcW w:w="1843" w:type="dxa"/>
            <w:tcBorders>
              <w:right w:val="single" w:sz="4" w:space="0" w:color="auto"/>
            </w:tcBorders>
            <w:vAlign w:val="center"/>
          </w:tcPr>
          <w:p w14:paraId="59E310BA"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058390" w14:textId="77777777" w:rsidR="00BF58B0" w:rsidRDefault="00BF58B0" w:rsidP="00A1031B">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29951CE8" w14:textId="77777777" w:rsidR="00BF58B0" w:rsidRDefault="00BF58B0" w:rsidP="00A1031B">
            <w:pPr>
              <w:rPr>
                <w:snapToGrid w:val="0"/>
              </w:rPr>
            </w:pPr>
            <w:r>
              <w:rPr>
                <w:snapToGrid w:val="0"/>
              </w:rPr>
              <w:t>Consolato Onorario</w:t>
            </w:r>
          </w:p>
        </w:tc>
      </w:tr>
      <w:tr w:rsidR="00BF58B0" w14:paraId="5A3D3773" w14:textId="77777777" w:rsidTr="00BF58B0">
        <w:tc>
          <w:tcPr>
            <w:tcW w:w="1843" w:type="dxa"/>
            <w:tcBorders>
              <w:right w:val="single" w:sz="4" w:space="0" w:color="auto"/>
            </w:tcBorders>
            <w:vAlign w:val="center"/>
          </w:tcPr>
          <w:p w14:paraId="28ED82D6"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AC11DA4" w14:textId="77777777" w:rsidR="00BF58B0" w:rsidRDefault="00BF58B0" w:rsidP="00A1031B">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D9AE483" w14:textId="77777777" w:rsidR="00BF58B0" w:rsidRDefault="00BF58B0" w:rsidP="00A1031B">
            <w:pPr>
              <w:rPr>
                <w:snapToGrid w:val="0"/>
              </w:rPr>
            </w:pPr>
            <w:r>
              <w:rPr>
                <w:snapToGrid w:val="0"/>
              </w:rPr>
              <w:t>Consolato Generale</w:t>
            </w:r>
          </w:p>
        </w:tc>
      </w:tr>
      <w:tr w:rsidR="009367AE" w14:paraId="230D134C" w14:textId="77777777" w:rsidTr="009367AE">
        <w:tc>
          <w:tcPr>
            <w:tcW w:w="1843" w:type="dxa"/>
            <w:tcBorders>
              <w:right w:val="single" w:sz="4" w:space="0" w:color="auto"/>
            </w:tcBorders>
            <w:vAlign w:val="center"/>
          </w:tcPr>
          <w:p w14:paraId="79852A0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A9C33C" w14:textId="77777777" w:rsidR="009367AE" w:rsidRDefault="009367AE" w:rsidP="003213C5">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7FB377EF" w14:textId="77777777" w:rsidR="009367AE" w:rsidRDefault="009367AE" w:rsidP="003213C5">
            <w:pPr>
              <w:rPr>
                <w:snapToGrid w:val="0"/>
              </w:rPr>
            </w:pPr>
            <w:r>
              <w:rPr>
                <w:snapToGrid w:val="0"/>
              </w:rPr>
              <w:t>Consolato Onorario</w:t>
            </w:r>
          </w:p>
        </w:tc>
      </w:tr>
      <w:tr w:rsidR="009367AE" w14:paraId="2D238C35" w14:textId="77777777" w:rsidTr="009367AE">
        <w:tc>
          <w:tcPr>
            <w:tcW w:w="1843" w:type="dxa"/>
            <w:tcBorders>
              <w:right w:val="single" w:sz="4" w:space="0" w:color="auto"/>
            </w:tcBorders>
            <w:vAlign w:val="center"/>
          </w:tcPr>
          <w:p w14:paraId="47AA0DAC"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DB48C3" w14:textId="77777777" w:rsidR="009367AE" w:rsidRDefault="009367AE" w:rsidP="003213C5">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34835368" w14:textId="77777777" w:rsidR="009367AE" w:rsidRDefault="009367AE" w:rsidP="003213C5">
            <w:pPr>
              <w:rPr>
                <w:snapToGrid w:val="0"/>
              </w:rPr>
            </w:pPr>
            <w:r>
              <w:rPr>
                <w:snapToGrid w:val="0"/>
              </w:rPr>
              <w:t>Consolato Onorario</w:t>
            </w:r>
          </w:p>
        </w:tc>
      </w:tr>
      <w:tr w:rsidR="009367AE" w14:paraId="3E074F37" w14:textId="77777777" w:rsidTr="009367AE">
        <w:tc>
          <w:tcPr>
            <w:tcW w:w="1843" w:type="dxa"/>
            <w:tcBorders>
              <w:right w:val="single" w:sz="4" w:space="0" w:color="auto"/>
            </w:tcBorders>
            <w:vAlign w:val="center"/>
          </w:tcPr>
          <w:p w14:paraId="47C6956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5EB3EA" w14:textId="77777777" w:rsidR="009367AE" w:rsidRDefault="009367AE" w:rsidP="003213C5">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5428D885" w14:textId="77777777" w:rsidR="009367AE" w:rsidRDefault="009367AE" w:rsidP="003213C5">
            <w:pPr>
              <w:rPr>
                <w:snapToGrid w:val="0"/>
              </w:rPr>
            </w:pPr>
            <w:r>
              <w:rPr>
                <w:snapToGrid w:val="0"/>
              </w:rPr>
              <w:t>Consolato Onorario</w:t>
            </w:r>
          </w:p>
        </w:tc>
      </w:tr>
      <w:tr w:rsidR="00227BEB" w14:paraId="3822B99B" w14:textId="77777777" w:rsidTr="009367AE">
        <w:tc>
          <w:tcPr>
            <w:tcW w:w="1843" w:type="dxa"/>
            <w:tcBorders>
              <w:right w:val="single" w:sz="4" w:space="0" w:color="auto"/>
            </w:tcBorders>
            <w:vAlign w:val="center"/>
          </w:tcPr>
          <w:p w14:paraId="1FF37365" w14:textId="77777777" w:rsidR="00227BEB" w:rsidRDefault="00227BEB"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9EA09D" w14:textId="4F6CD591" w:rsidR="00227BEB" w:rsidRDefault="00227BEB" w:rsidP="003213C5">
            <w:pPr>
              <w:rPr>
                <w:snapToGrid w:val="0"/>
              </w:rPr>
            </w:pPr>
            <w:r>
              <w:rPr>
                <w:snapToGrid w:val="0"/>
              </w:rPr>
              <w:t>Slovacca Rep.</w:t>
            </w:r>
          </w:p>
        </w:tc>
        <w:tc>
          <w:tcPr>
            <w:tcW w:w="4536" w:type="dxa"/>
            <w:tcBorders>
              <w:top w:val="single" w:sz="4" w:space="0" w:color="auto"/>
              <w:left w:val="single" w:sz="4" w:space="0" w:color="auto"/>
              <w:bottom w:val="single" w:sz="4" w:space="0" w:color="auto"/>
              <w:right w:val="single" w:sz="4" w:space="0" w:color="auto"/>
            </w:tcBorders>
            <w:vAlign w:val="center"/>
          </w:tcPr>
          <w:p w14:paraId="35848658" w14:textId="54942FC6" w:rsidR="00227BEB" w:rsidRDefault="00227BEB" w:rsidP="003213C5">
            <w:pPr>
              <w:rPr>
                <w:snapToGrid w:val="0"/>
              </w:rPr>
            </w:pPr>
            <w:r>
              <w:rPr>
                <w:snapToGrid w:val="0"/>
              </w:rPr>
              <w:t>Consolato Onorario</w:t>
            </w:r>
          </w:p>
        </w:tc>
      </w:tr>
      <w:tr w:rsidR="009367AE" w14:paraId="3C58E086" w14:textId="77777777" w:rsidTr="009367AE">
        <w:tc>
          <w:tcPr>
            <w:tcW w:w="1843" w:type="dxa"/>
            <w:tcBorders>
              <w:right w:val="single" w:sz="4" w:space="0" w:color="auto"/>
            </w:tcBorders>
            <w:vAlign w:val="center"/>
          </w:tcPr>
          <w:p w14:paraId="3976D636"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04984E" w14:textId="77777777" w:rsidR="009367AE" w:rsidRDefault="009367AE" w:rsidP="003213C5">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0E53B524" w14:textId="77777777" w:rsidR="009367AE" w:rsidRDefault="009367AE" w:rsidP="003213C5">
            <w:pPr>
              <w:rPr>
                <w:snapToGrid w:val="0"/>
              </w:rPr>
            </w:pPr>
            <w:r>
              <w:rPr>
                <w:snapToGrid w:val="0"/>
              </w:rPr>
              <w:t>Consolato Onorario</w:t>
            </w:r>
          </w:p>
        </w:tc>
      </w:tr>
      <w:tr w:rsidR="009367AE" w14:paraId="55944B05" w14:textId="77777777" w:rsidTr="009367AE">
        <w:tc>
          <w:tcPr>
            <w:tcW w:w="1843" w:type="dxa"/>
            <w:tcBorders>
              <w:right w:val="single" w:sz="4" w:space="0" w:color="auto"/>
            </w:tcBorders>
            <w:vAlign w:val="center"/>
          </w:tcPr>
          <w:p w14:paraId="38AA423B"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BBAB32" w14:textId="77777777" w:rsidR="009367AE" w:rsidRDefault="009367AE" w:rsidP="003213C5">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18A38E3C" w14:textId="77777777" w:rsidR="009367AE" w:rsidRDefault="009367AE" w:rsidP="003213C5">
            <w:pPr>
              <w:rPr>
                <w:snapToGrid w:val="0"/>
              </w:rPr>
            </w:pPr>
            <w:r>
              <w:rPr>
                <w:snapToGrid w:val="0"/>
              </w:rPr>
              <w:t>Consolato Onorario</w:t>
            </w:r>
          </w:p>
        </w:tc>
      </w:tr>
    </w:tbl>
    <w:p w14:paraId="50CBA2A9" w14:textId="77777777" w:rsidR="009367AE" w:rsidRDefault="009367AE" w:rsidP="002B2128">
      <w:pPr>
        <w:jc w:val="right"/>
        <w:rPr>
          <w:b/>
          <w:bCs/>
          <w:sz w:val="16"/>
        </w:rPr>
      </w:pPr>
    </w:p>
    <w:p w14:paraId="7B451755" w14:textId="77777777" w:rsidR="00B8404C" w:rsidRDefault="00B8404C" w:rsidP="002B2128">
      <w:pPr>
        <w:jc w:val="right"/>
        <w:rPr>
          <w:b/>
          <w:bCs/>
          <w:sz w:val="16"/>
        </w:rPr>
      </w:pPr>
    </w:p>
    <w:p w14:paraId="4728F77E" w14:textId="77777777" w:rsidR="00B8404C" w:rsidRDefault="00B8404C" w:rsidP="002B2128">
      <w:pPr>
        <w:jc w:val="right"/>
        <w:rPr>
          <w:b/>
          <w:bCs/>
          <w:sz w:val="16"/>
        </w:rPr>
      </w:pPr>
    </w:p>
    <w:p w14:paraId="2F2C0703" w14:textId="77777777" w:rsidR="002B2128" w:rsidRDefault="002B2128" w:rsidP="002B2128">
      <w:pPr>
        <w:jc w:val="right"/>
        <w:rPr>
          <w:b/>
          <w:bCs/>
          <w:sz w:val="16"/>
        </w:rPr>
      </w:pPr>
      <w:r>
        <w:rPr>
          <w:b/>
          <w:bCs/>
          <w:sz w:val="16"/>
        </w:rPr>
        <w:t>CITTA’  SEDI DI UFFICI CONSOLARI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8404C" w14:paraId="2706ADB0" w14:textId="77777777" w:rsidTr="00F82251">
        <w:tc>
          <w:tcPr>
            <w:tcW w:w="1843" w:type="dxa"/>
            <w:tcBorders>
              <w:right w:val="single" w:sz="4" w:space="0" w:color="auto"/>
            </w:tcBorders>
            <w:vAlign w:val="center"/>
          </w:tcPr>
          <w:p w14:paraId="039AC206" w14:textId="77777777" w:rsidR="00B8404C" w:rsidRDefault="00B8404C" w:rsidP="00F8225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120F9C" w14:textId="77777777" w:rsidR="00B8404C" w:rsidRDefault="00B8404C" w:rsidP="00F82251">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46EDACB0" w14:textId="77777777" w:rsidR="00B8404C" w:rsidRDefault="00B8404C" w:rsidP="00F82251">
            <w:pPr>
              <w:rPr>
                <w:snapToGrid w:val="0"/>
              </w:rPr>
            </w:pPr>
            <w:r>
              <w:rPr>
                <w:snapToGrid w:val="0"/>
              </w:rPr>
              <w:t>Consolato Onorario</w:t>
            </w:r>
          </w:p>
        </w:tc>
      </w:tr>
      <w:tr w:rsidR="00B8404C" w14:paraId="2876EB50" w14:textId="77777777" w:rsidTr="00F82251">
        <w:tc>
          <w:tcPr>
            <w:tcW w:w="1843" w:type="dxa"/>
            <w:tcBorders>
              <w:right w:val="single" w:sz="4" w:space="0" w:color="auto"/>
            </w:tcBorders>
            <w:vAlign w:val="center"/>
          </w:tcPr>
          <w:p w14:paraId="4641F2EF" w14:textId="77777777" w:rsidR="00B8404C" w:rsidRDefault="00B8404C" w:rsidP="00F8225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1184ED" w14:textId="77777777" w:rsidR="00B8404C" w:rsidRDefault="00B8404C" w:rsidP="00F82251">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1A256A97" w14:textId="77777777" w:rsidR="00B8404C" w:rsidRDefault="00B8404C" w:rsidP="00F82251">
            <w:pPr>
              <w:rPr>
                <w:snapToGrid w:val="0"/>
              </w:rPr>
            </w:pPr>
            <w:r>
              <w:rPr>
                <w:snapToGrid w:val="0"/>
              </w:rPr>
              <w:t>Consolato Onorario</w:t>
            </w:r>
          </w:p>
        </w:tc>
      </w:tr>
      <w:tr w:rsidR="00B8404C" w14:paraId="26A3EC49" w14:textId="77777777" w:rsidTr="00F82251">
        <w:tc>
          <w:tcPr>
            <w:tcW w:w="1843" w:type="dxa"/>
            <w:tcBorders>
              <w:right w:val="single" w:sz="4" w:space="0" w:color="auto"/>
            </w:tcBorders>
            <w:vAlign w:val="center"/>
          </w:tcPr>
          <w:p w14:paraId="752E2856" w14:textId="77777777" w:rsidR="00B8404C" w:rsidRDefault="00B8404C" w:rsidP="00F8225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CE6800" w14:textId="77777777" w:rsidR="00B8404C" w:rsidRDefault="00B8404C" w:rsidP="00F82251">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37788C1C" w14:textId="77777777" w:rsidR="00B8404C" w:rsidRDefault="00B8404C" w:rsidP="00F82251">
            <w:pPr>
              <w:rPr>
                <w:snapToGrid w:val="0"/>
              </w:rPr>
            </w:pPr>
            <w:r>
              <w:rPr>
                <w:snapToGrid w:val="0"/>
              </w:rPr>
              <w:t>Consolato Onorario</w:t>
            </w:r>
          </w:p>
        </w:tc>
      </w:tr>
      <w:tr w:rsidR="00B8404C" w14:paraId="6233A1EB" w14:textId="77777777" w:rsidTr="00F82251">
        <w:tc>
          <w:tcPr>
            <w:tcW w:w="1843" w:type="dxa"/>
            <w:tcBorders>
              <w:right w:val="single" w:sz="4" w:space="0" w:color="auto"/>
            </w:tcBorders>
            <w:vAlign w:val="center"/>
          </w:tcPr>
          <w:p w14:paraId="79AC6563" w14:textId="77777777" w:rsidR="00B8404C" w:rsidRDefault="00B8404C" w:rsidP="00F8225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BA81FF" w14:textId="77777777" w:rsidR="00B8404C" w:rsidRDefault="00B8404C" w:rsidP="00F82251">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3F19F75E" w14:textId="77777777" w:rsidR="00B8404C" w:rsidRDefault="00B8404C" w:rsidP="00F82251">
            <w:pPr>
              <w:rPr>
                <w:snapToGrid w:val="0"/>
              </w:rPr>
            </w:pPr>
            <w:r>
              <w:rPr>
                <w:snapToGrid w:val="0"/>
              </w:rPr>
              <w:t xml:space="preserve">Consolato Generale Onorario </w:t>
            </w:r>
          </w:p>
        </w:tc>
      </w:tr>
      <w:tr w:rsidR="00B8404C" w14:paraId="0A68E6AE" w14:textId="77777777" w:rsidTr="00F82251">
        <w:tc>
          <w:tcPr>
            <w:tcW w:w="1843" w:type="dxa"/>
            <w:tcBorders>
              <w:right w:val="single" w:sz="4" w:space="0" w:color="auto"/>
            </w:tcBorders>
            <w:vAlign w:val="center"/>
          </w:tcPr>
          <w:p w14:paraId="71D7AD3A" w14:textId="77777777" w:rsidR="00B8404C" w:rsidRDefault="00B8404C" w:rsidP="00F8225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1D89BF" w14:textId="77777777" w:rsidR="00B8404C" w:rsidRDefault="00B8404C" w:rsidP="00F82251">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5A3A5201" w14:textId="77777777" w:rsidR="00B8404C" w:rsidRDefault="00B8404C" w:rsidP="00F82251">
            <w:pPr>
              <w:rPr>
                <w:snapToGrid w:val="0"/>
              </w:rPr>
            </w:pPr>
            <w:r>
              <w:rPr>
                <w:snapToGrid w:val="0"/>
              </w:rPr>
              <w:t>Consolato Onorario</w:t>
            </w:r>
          </w:p>
        </w:tc>
      </w:tr>
      <w:tr w:rsidR="00B8404C" w14:paraId="607EDF50" w14:textId="77777777" w:rsidTr="00F82251">
        <w:tc>
          <w:tcPr>
            <w:tcW w:w="1843" w:type="dxa"/>
            <w:tcBorders>
              <w:right w:val="single" w:sz="4" w:space="0" w:color="auto"/>
            </w:tcBorders>
            <w:vAlign w:val="center"/>
          </w:tcPr>
          <w:p w14:paraId="75664D6A" w14:textId="77777777" w:rsidR="00B8404C" w:rsidRDefault="00B8404C" w:rsidP="00F8225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B4E227" w14:textId="77777777" w:rsidR="00B8404C" w:rsidRDefault="00B8404C" w:rsidP="00F82251">
            <w:pPr>
              <w:rPr>
                <w:snapToGrid w:val="0"/>
              </w:rPr>
            </w:pPr>
            <w:r>
              <w:rPr>
                <w:snapToGrid w:val="0"/>
              </w:rPr>
              <w:t>Uganda</w:t>
            </w:r>
          </w:p>
        </w:tc>
        <w:tc>
          <w:tcPr>
            <w:tcW w:w="4536" w:type="dxa"/>
            <w:tcBorders>
              <w:top w:val="single" w:sz="4" w:space="0" w:color="auto"/>
              <w:left w:val="single" w:sz="4" w:space="0" w:color="auto"/>
              <w:bottom w:val="single" w:sz="4" w:space="0" w:color="auto"/>
              <w:right w:val="single" w:sz="4" w:space="0" w:color="auto"/>
            </w:tcBorders>
            <w:vAlign w:val="center"/>
          </w:tcPr>
          <w:p w14:paraId="6654DBBD" w14:textId="77777777" w:rsidR="00B8404C" w:rsidRDefault="00B8404C" w:rsidP="00F82251">
            <w:pPr>
              <w:rPr>
                <w:snapToGrid w:val="0"/>
              </w:rPr>
            </w:pPr>
            <w:r>
              <w:rPr>
                <w:snapToGrid w:val="0"/>
              </w:rPr>
              <w:t>Consolato Generale</w:t>
            </w:r>
          </w:p>
        </w:tc>
      </w:tr>
    </w:tbl>
    <w:p w14:paraId="4715BADB" w14:textId="77777777" w:rsidR="002123E9" w:rsidRDefault="002123E9" w:rsidP="002123E9">
      <w:pPr>
        <w:rPr>
          <w:sz w:val="12"/>
          <w:szCs w:val="12"/>
        </w:rPr>
      </w:pPr>
    </w:p>
    <w:p w14:paraId="27AE4950" w14:textId="77777777" w:rsidR="009367AE" w:rsidRPr="006A529B" w:rsidRDefault="009367AE" w:rsidP="002123E9">
      <w:pPr>
        <w:rPr>
          <w:sz w:val="12"/>
          <w:szCs w:val="12"/>
        </w:rPr>
      </w:pPr>
    </w:p>
    <w:p w14:paraId="643F4F29" w14:textId="77777777" w:rsidR="006A529B" w:rsidRDefault="006A529B" w:rsidP="006A529B">
      <w:pPr>
        <w:pBdr>
          <w:bottom w:val="single" w:sz="6" w:space="1" w:color="auto"/>
        </w:pBdr>
        <w:rPr>
          <w:color w:val="000080"/>
          <w:sz w:val="32"/>
        </w:rPr>
      </w:pPr>
      <w:r>
        <w:rPr>
          <w:color w:val="000080"/>
          <w:sz w:val="32"/>
        </w:rPr>
        <w:t>Barletta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A529B" w14:paraId="279C226E" w14:textId="77777777" w:rsidTr="005179D6">
        <w:tc>
          <w:tcPr>
            <w:tcW w:w="1843" w:type="dxa"/>
            <w:tcBorders>
              <w:right w:val="single" w:sz="4" w:space="0" w:color="auto"/>
            </w:tcBorders>
            <w:vAlign w:val="center"/>
          </w:tcPr>
          <w:p w14:paraId="6BCCD493" w14:textId="77777777" w:rsidR="006A529B" w:rsidRDefault="006A529B" w:rsidP="005179D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03EED5" w14:textId="77777777" w:rsidR="006A529B" w:rsidRDefault="006A529B" w:rsidP="005179D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2DEE3CB8" w14:textId="77777777" w:rsidR="006A529B" w:rsidRDefault="006A529B" w:rsidP="00D734AA">
            <w:pPr>
              <w:rPr>
                <w:snapToGrid w:val="0"/>
              </w:rPr>
            </w:pPr>
            <w:r>
              <w:rPr>
                <w:snapToGrid w:val="0"/>
              </w:rPr>
              <w:t>Consolato Onorario</w:t>
            </w:r>
          </w:p>
        </w:tc>
      </w:tr>
    </w:tbl>
    <w:p w14:paraId="2BE1A9A8" w14:textId="77777777" w:rsidR="006A529B" w:rsidRDefault="006A529B" w:rsidP="002123E9">
      <w:pPr>
        <w:rPr>
          <w:sz w:val="16"/>
          <w:szCs w:val="16"/>
        </w:rPr>
      </w:pPr>
    </w:p>
    <w:p w14:paraId="0B3667C1" w14:textId="77777777" w:rsidR="006A529B" w:rsidRPr="006A529B" w:rsidRDefault="006A529B" w:rsidP="002123E9">
      <w:pPr>
        <w:rPr>
          <w:sz w:val="12"/>
          <w:szCs w:val="12"/>
        </w:rPr>
      </w:pPr>
    </w:p>
    <w:p w14:paraId="413702CC" w14:textId="77777777" w:rsidR="00120B52" w:rsidRDefault="00120B52" w:rsidP="00120B52">
      <w:pPr>
        <w:pBdr>
          <w:bottom w:val="single" w:sz="6" w:space="1" w:color="auto"/>
        </w:pBdr>
        <w:rPr>
          <w:color w:val="000080"/>
          <w:sz w:val="32"/>
        </w:rPr>
      </w:pPr>
      <w:r>
        <w:rPr>
          <w:color w:val="000080"/>
          <w:sz w:val="32"/>
        </w:rPr>
        <w:t>Brindisi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20B52" w14:paraId="18921679" w14:textId="77777777">
        <w:tc>
          <w:tcPr>
            <w:tcW w:w="1843" w:type="dxa"/>
            <w:tcBorders>
              <w:right w:val="single" w:sz="4" w:space="0" w:color="auto"/>
            </w:tcBorders>
            <w:vAlign w:val="center"/>
          </w:tcPr>
          <w:p w14:paraId="767321F9" w14:textId="77777777" w:rsidR="00120B52" w:rsidRDefault="00120B5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EB53CE" w14:textId="77777777" w:rsidR="00120B52" w:rsidRDefault="00120B52"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13FAD38A" w14:textId="77777777" w:rsidR="00120B52" w:rsidRDefault="00120B52" w:rsidP="00AB1C26">
            <w:pPr>
              <w:rPr>
                <w:snapToGrid w:val="0"/>
              </w:rPr>
            </w:pPr>
            <w:r>
              <w:rPr>
                <w:snapToGrid w:val="0"/>
              </w:rPr>
              <w:t>Consolato Onorario</w:t>
            </w:r>
          </w:p>
        </w:tc>
      </w:tr>
      <w:tr w:rsidR="00FB5035" w14:paraId="3CBFBD52" w14:textId="77777777">
        <w:tc>
          <w:tcPr>
            <w:tcW w:w="1843" w:type="dxa"/>
            <w:tcBorders>
              <w:right w:val="single" w:sz="4" w:space="0" w:color="auto"/>
            </w:tcBorders>
            <w:vAlign w:val="center"/>
          </w:tcPr>
          <w:p w14:paraId="3774E26B" w14:textId="77777777" w:rsidR="00FB5035" w:rsidRDefault="00FB503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1F0122" w14:textId="77777777" w:rsidR="00FB5035" w:rsidRDefault="00FB5035" w:rsidP="00AB1C26">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327B3C29" w14:textId="77777777" w:rsidR="00FB5035" w:rsidRDefault="00FB5035" w:rsidP="00AB1C26">
            <w:pPr>
              <w:rPr>
                <w:snapToGrid w:val="0"/>
              </w:rPr>
            </w:pPr>
            <w:r>
              <w:rPr>
                <w:snapToGrid w:val="0"/>
              </w:rPr>
              <w:t>Consolato Onorario</w:t>
            </w:r>
          </w:p>
        </w:tc>
      </w:tr>
      <w:tr w:rsidR="006769EA" w14:paraId="1683DF36" w14:textId="77777777">
        <w:tc>
          <w:tcPr>
            <w:tcW w:w="1843" w:type="dxa"/>
            <w:tcBorders>
              <w:right w:val="single" w:sz="4" w:space="0" w:color="auto"/>
            </w:tcBorders>
            <w:vAlign w:val="center"/>
          </w:tcPr>
          <w:p w14:paraId="22CED71F" w14:textId="77777777" w:rsidR="006769EA" w:rsidRDefault="006769E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1F7C0D" w14:textId="77777777" w:rsidR="006769EA" w:rsidRDefault="006769EA"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76E6FCF9" w14:textId="77777777" w:rsidR="006769EA" w:rsidRDefault="006769EA" w:rsidP="00AB1C26">
            <w:pPr>
              <w:rPr>
                <w:snapToGrid w:val="0"/>
              </w:rPr>
            </w:pPr>
            <w:r>
              <w:rPr>
                <w:snapToGrid w:val="0"/>
              </w:rPr>
              <w:t>Consolato Onorario</w:t>
            </w:r>
          </w:p>
        </w:tc>
      </w:tr>
      <w:tr w:rsidR="001601D0" w14:paraId="360C5E7F" w14:textId="77777777">
        <w:tc>
          <w:tcPr>
            <w:tcW w:w="1843" w:type="dxa"/>
            <w:tcBorders>
              <w:right w:val="single" w:sz="4" w:space="0" w:color="auto"/>
            </w:tcBorders>
            <w:vAlign w:val="center"/>
          </w:tcPr>
          <w:p w14:paraId="5C16CCBE" w14:textId="77777777" w:rsidR="001601D0" w:rsidRDefault="001601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B982B7" w14:textId="77777777" w:rsidR="001601D0" w:rsidRDefault="001601D0"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74D8A3AF" w14:textId="77777777" w:rsidR="001601D0" w:rsidRDefault="001601D0" w:rsidP="00AB1C26">
            <w:pPr>
              <w:rPr>
                <w:snapToGrid w:val="0"/>
              </w:rPr>
            </w:pPr>
            <w:r>
              <w:rPr>
                <w:snapToGrid w:val="0"/>
              </w:rPr>
              <w:t>Consolato Generale Onorario</w:t>
            </w:r>
          </w:p>
        </w:tc>
      </w:tr>
    </w:tbl>
    <w:p w14:paraId="1391F399" w14:textId="77777777" w:rsidR="00833926" w:rsidRDefault="00833926" w:rsidP="00833926">
      <w:pPr>
        <w:pBdr>
          <w:bottom w:val="single" w:sz="6" w:space="1" w:color="auto"/>
        </w:pBdr>
        <w:rPr>
          <w:color w:val="000080"/>
          <w:sz w:val="32"/>
        </w:rPr>
      </w:pPr>
      <w:r>
        <w:rPr>
          <w:color w:val="000080"/>
          <w:sz w:val="32"/>
        </w:rPr>
        <w:t>Taranto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33926" w14:paraId="3D1D936F" w14:textId="77777777" w:rsidTr="001C3EB6">
        <w:tc>
          <w:tcPr>
            <w:tcW w:w="1843" w:type="dxa"/>
            <w:tcBorders>
              <w:right w:val="single" w:sz="4" w:space="0" w:color="auto"/>
            </w:tcBorders>
            <w:vAlign w:val="center"/>
          </w:tcPr>
          <w:p w14:paraId="613AF6AB" w14:textId="77777777" w:rsidR="00833926" w:rsidRDefault="00833926" w:rsidP="001C3EB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15DFE7" w14:textId="77777777" w:rsidR="00833926" w:rsidRDefault="00833926" w:rsidP="001C3EB6">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83B7C55" w14:textId="77777777" w:rsidR="00833926" w:rsidRDefault="00833926" w:rsidP="00833926">
            <w:pPr>
              <w:rPr>
                <w:snapToGrid w:val="0"/>
              </w:rPr>
            </w:pPr>
            <w:r>
              <w:rPr>
                <w:snapToGrid w:val="0"/>
              </w:rPr>
              <w:t>Consolato Onorario</w:t>
            </w:r>
          </w:p>
        </w:tc>
      </w:tr>
    </w:tbl>
    <w:p w14:paraId="32ADD8E6" w14:textId="77777777" w:rsidR="009367AE" w:rsidRDefault="009367AE" w:rsidP="00C714FD">
      <w:pPr>
        <w:rPr>
          <w:b/>
          <w:color w:val="000080"/>
          <w:sz w:val="40"/>
          <w:szCs w:val="40"/>
          <w:u w:val="single"/>
        </w:rPr>
      </w:pPr>
    </w:p>
    <w:p w14:paraId="5266C5A6" w14:textId="77777777" w:rsidR="00C714FD" w:rsidRPr="007B3FC9" w:rsidRDefault="00C714FD" w:rsidP="00C714FD">
      <w:pPr>
        <w:rPr>
          <w:b/>
          <w:color w:val="000080"/>
          <w:sz w:val="40"/>
          <w:szCs w:val="40"/>
          <w:u w:val="single"/>
        </w:rPr>
      </w:pPr>
      <w:r>
        <w:rPr>
          <w:b/>
          <w:color w:val="000080"/>
          <w:sz w:val="40"/>
          <w:szCs w:val="40"/>
          <w:u w:val="single"/>
        </w:rPr>
        <w:t>Sardegna</w:t>
      </w:r>
    </w:p>
    <w:p w14:paraId="4BB93FD4" w14:textId="77777777" w:rsidR="00B433FF" w:rsidRDefault="00B433FF" w:rsidP="00C714FD">
      <w:pPr>
        <w:rPr>
          <w:color w:val="000080"/>
          <w:sz w:val="16"/>
          <w:szCs w:val="16"/>
        </w:rPr>
      </w:pPr>
    </w:p>
    <w:p w14:paraId="1CD28FA5" w14:textId="77777777" w:rsidR="008B10F3" w:rsidRDefault="008B10F3" w:rsidP="008B10F3">
      <w:pPr>
        <w:pBdr>
          <w:bottom w:val="single" w:sz="6" w:space="1" w:color="auto"/>
        </w:pBdr>
        <w:rPr>
          <w:color w:val="000080"/>
          <w:sz w:val="32"/>
        </w:rPr>
      </w:pPr>
      <w:r>
        <w:rPr>
          <w:color w:val="000080"/>
          <w:sz w:val="32"/>
        </w:rPr>
        <w:t>Alghero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B10F3" w14:paraId="4EEA3B63" w14:textId="77777777" w:rsidTr="00CE0EDF">
        <w:tc>
          <w:tcPr>
            <w:tcW w:w="1843" w:type="dxa"/>
            <w:tcBorders>
              <w:right w:val="single" w:sz="4" w:space="0" w:color="auto"/>
            </w:tcBorders>
            <w:vAlign w:val="center"/>
          </w:tcPr>
          <w:p w14:paraId="54DD686F" w14:textId="77777777" w:rsidR="008B10F3" w:rsidRDefault="008B10F3" w:rsidP="00CE0EDF">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FC4CB4" w14:textId="77777777" w:rsidR="008B10F3" w:rsidRDefault="008B10F3" w:rsidP="00CE0EDF">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06178231" w14:textId="77777777" w:rsidR="008B10F3" w:rsidRDefault="008B10F3" w:rsidP="00CE0EDF">
            <w:pPr>
              <w:rPr>
                <w:snapToGrid w:val="0"/>
              </w:rPr>
            </w:pPr>
            <w:r>
              <w:rPr>
                <w:snapToGrid w:val="0"/>
              </w:rPr>
              <w:t>Consolato Onorario</w:t>
            </w:r>
          </w:p>
        </w:tc>
      </w:tr>
    </w:tbl>
    <w:p w14:paraId="0AF5178A" w14:textId="77777777" w:rsidR="00C714FD" w:rsidRDefault="00C714FD" w:rsidP="00C714FD">
      <w:pPr>
        <w:pBdr>
          <w:bottom w:val="single" w:sz="6" w:space="1" w:color="auto"/>
        </w:pBdr>
        <w:rPr>
          <w:color w:val="000080"/>
          <w:sz w:val="32"/>
        </w:rPr>
      </w:pPr>
      <w:r>
        <w:rPr>
          <w:color w:val="000080"/>
          <w:sz w:val="32"/>
        </w:rPr>
        <w:t>Cagliari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8545F" w14:paraId="3FA5BC16" w14:textId="77777777">
        <w:tc>
          <w:tcPr>
            <w:tcW w:w="1843" w:type="dxa"/>
            <w:tcBorders>
              <w:right w:val="single" w:sz="4" w:space="0" w:color="auto"/>
            </w:tcBorders>
            <w:vAlign w:val="center"/>
          </w:tcPr>
          <w:p w14:paraId="7794C30D" w14:textId="77777777" w:rsidR="0018545F" w:rsidRDefault="0018545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10BB339" w14:textId="77777777" w:rsidR="0018545F" w:rsidRDefault="0018545F"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58E761F4" w14:textId="77777777" w:rsidR="0018545F" w:rsidRDefault="0018545F" w:rsidP="00AB1C26">
            <w:pPr>
              <w:rPr>
                <w:snapToGrid w:val="0"/>
              </w:rPr>
            </w:pPr>
            <w:r>
              <w:rPr>
                <w:snapToGrid w:val="0"/>
              </w:rPr>
              <w:t>Consolato Onorario</w:t>
            </w:r>
          </w:p>
        </w:tc>
      </w:tr>
      <w:tr w:rsidR="00302652" w14:paraId="109BE1AB" w14:textId="77777777">
        <w:tc>
          <w:tcPr>
            <w:tcW w:w="1843" w:type="dxa"/>
            <w:tcBorders>
              <w:right w:val="single" w:sz="4" w:space="0" w:color="auto"/>
            </w:tcBorders>
            <w:vAlign w:val="center"/>
          </w:tcPr>
          <w:p w14:paraId="542D67CA" w14:textId="77777777" w:rsidR="00302652" w:rsidRDefault="0030265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F39B61" w14:textId="77777777" w:rsidR="00302652" w:rsidRDefault="00302652"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589CC0C3" w14:textId="77777777" w:rsidR="00302652" w:rsidRDefault="00302652" w:rsidP="00AB1C26">
            <w:pPr>
              <w:rPr>
                <w:snapToGrid w:val="0"/>
              </w:rPr>
            </w:pPr>
            <w:r>
              <w:rPr>
                <w:snapToGrid w:val="0"/>
              </w:rPr>
              <w:t>Consolato Onorario</w:t>
            </w:r>
          </w:p>
        </w:tc>
      </w:tr>
      <w:tr w:rsidR="00C714FD" w14:paraId="0BB7928E" w14:textId="77777777">
        <w:tc>
          <w:tcPr>
            <w:tcW w:w="1843" w:type="dxa"/>
            <w:tcBorders>
              <w:right w:val="single" w:sz="4" w:space="0" w:color="auto"/>
            </w:tcBorders>
            <w:vAlign w:val="center"/>
          </w:tcPr>
          <w:p w14:paraId="472D1504" w14:textId="77777777" w:rsidR="00C714FD" w:rsidRDefault="00C714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8C27A0" w14:textId="77777777" w:rsidR="00C714FD" w:rsidRDefault="00C714FD"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46D8F18D" w14:textId="77777777" w:rsidR="00C714FD" w:rsidRDefault="00C714FD" w:rsidP="00AB1C26">
            <w:pPr>
              <w:rPr>
                <w:snapToGrid w:val="0"/>
              </w:rPr>
            </w:pPr>
            <w:r>
              <w:rPr>
                <w:snapToGrid w:val="0"/>
              </w:rPr>
              <w:t>Consolato Onorario</w:t>
            </w:r>
          </w:p>
        </w:tc>
      </w:tr>
      <w:tr w:rsidR="00C714FD" w14:paraId="32DE9B6C" w14:textId="77777777">
        <w:tc>
          <w:tcPr>
            <w:tcW w:w="1843" w:type="dxa"/>
            <w:tcBorders>
              <w:right w:val="single" w:sz="4" w:space="0" w:color="auto"/>
            </w:tcBorders>
            <w:vAlign w:val="center"/>
          </w:tcPr>
          <w:p w14:paraId="1C7E0D62" w14:textId="77777777" w:rsidR="00C714FD" w:rsidRDefault="00C714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D41A21" w14:textId="77777777" w:rsidR="00C714FD" w:rsidRDefault="00C714FD"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5FB404D" w14:textId="77777777" w:rsidR="00C714FD" w:rsidRDefault="00C714FD" w:rsidP="00AB1C26">
            <w:pPr>
              <w:rPr>
                <w:snapToGrid w:val="0"/>
              </w:rPr>
            </w:pPr>
            <w:r>
              <w:rPr>
                <w:snapToGrid w:val="0"/>
              </w:rPr>
              <w:t>Consolato Onorario</w:t>
            </w:r>
          </w:p>
        </w:tc>
      </w:tr>
      <w:tr w:rsidR="00CC03E0" w14:paraId="37A2822F" w14:textId="77777777">
        <w:tc>
          <w:tcPr>
            <w:tcW w:w="1843" w:type="dxa"/>
            <w:tcBorders>
              <w:right w:val="single" w:sz="4" w:space="0" w:color="auto"/>
            </w:tcBorders>
            <w:vAlign w:val="center"/>
          </w:tcPr>
          <w:p w14:paraId="20FD42B9" w14:textId="77777777" w:rsidR="00CC03E0" w:rsidRDefault="00CC03E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F5676F" w14:textId="77777777" w:rsidR="00CC03E0" w:rsidRDefault="00CC03E0"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178DD7F5" w14:textId="77777777" w:rsidR="00CC03E0" w:rsidRDefault="00CC03E0" w:rsidP="00AB1C26">
            <w:pPr>
              <w:rPr>
                <w:snapToGrid w:val="0"/>
              </w:rPr>
            </w:pPr>
            <w:r>
              <w:rPr>
                <w:snapToGrid w:val="0"/>
              </w:rPr>
              <w:t>Consolato Onorario</w:t>
            </w:r>
          </w:p>
        </w:tc>
      </w:tr>
      <w:tr w:rsidR="00A87282" w14:paraId="40F5A0C0" w14:textId="77777777">
        <w:tc>
          <w:tcPr>
            <w:tcW w:w="1843" w:type="dxa"/>
            <w:tcBorders>
              <w:right w:val="single" w:sz="4" w:space="0" w:color="auto"/>
            </w:tcBorders>
            <w:vAlign w:val="center"/>
          </w:tcPr>
          <w:p w14:paraId="7069170B"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AA5F643" w14:textId="77777777" w:rsidR="00A87282" w:rsidRDefault="00A87282"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1BE52629" w14:textId="77777777" w:rsidR="00A87282" w:rsidRDefault="00A87282" w:rsidP="00AB1C26">
            <w:pPr>
              <w:rPr>
                <w:snapToGrid w:val="0"/>
              </w:rPr>
            </w:pPr>
            <w:r>
              <w:rPr>
                <w:snapToGrid w:val="0"/>
              </w:rPr>
              <w:t>Consolato Onorario</w:t>
            </w:r>
          </w:p>
        </w:tc>
      </w:tr>
      <w:tr w:rsidR="009F3B3B" w14:paraId="71124294" w14:textId="77777777">
        <w:tc>
          <w:tcPr>
            <w:tcW w:w="1843" w:type="dxa"/>
            <w:tcBorders>
              <w:right w:val="single" w:sz="4" w:space="0" w:color="auto"/>
            </w:tcBorders>
            <w:vAlign w:val="center"/>
          </w:tcPr>
          <w:p w14:paraId="2A24C5E2" w14:textId="77777777" w:rsidR="009F3B3B" w:rsidRDefault="009F3B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C84AAA" w14:textId="77777777" w:rsidR="009F3B3B" w:rsidRDefault="009F3B3B"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21E53440" w14:textId="77777777" w:rsidR="009F3B3B" w:rsidRDefault="009F3B3B" w:rsidP="00AB1C26">
            <w:pPr>
              <w:rPr>
                <w:snapToGrid w:val="0"/>
              </w:rPr>
            </w:pPr>
            <w:r>
              <w:rPr>
                <w:snapToGrid w:val="0"/>
              </w:rPr>
              <w:t>Consolato Onorario</w:t>
            </w:r>
          </w:p>
        </w:tc>
      </w:tr>
      <w:tr w:rsidR="00A87282" w14:paraId="2FFEA53A" w14:textId="77777777">
        <w:tc>
          <w:tcPr>
            <w:tcW w:w="1843" w:type="dxa"/>
            <w:tcBorders>
              <w:right w:val="single" w:sz="4" w:space="0" w:color="auto"/>
            </w:tcBorders>
            <w:vAlign w:val="center"/>
          </w:tcPr>
          <w:p w14:paraId="649124F8"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442C04" w14:textId="77777777" w:rsidR="00A87282" w:rsidRDefault="00A87282"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65595AD6" w14:textId="77777777" w:rsidR="00A87282" w:rsidRDefault="00A87282" w:rsidP="00AB1C26">
            <w:pPr>
              <w:rPr>
                <w:snapToGrid w:val="0"/>
              </w:rPr>
            </w:pPr>
            <w:r>
              <w:rPr>
                <w:snapToGrid w:val="0"/>
              </w:rPr>
              <w:t>Consolato Onorario</w:t>
            </w:r>
          </w:p>
        </w:tc>
      </w:tr>
      <w:tr w:rsidR="00A87282" w14:paraId="59CFB7FB" w14:textId="77777777">
        <w:tc>
          <w:tcPr>
            <w:tcW w:w="1843" w:type="dxa"/>
            <w:tcBorders>
              <w:right w:val="single" w:sz="4" w:space="0" w:color="auto"/>
            </w:tcBorders>
            <w:vAlign w:val="center"/>
          </w:tcPr>
          <w:p w14:paraId="5715619C"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4E78B5" w14:textId="77777777" w:rsidR="00A87282" w:rsidRDefault="00A87282"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5F79AC31" w14:textId="77777777" w:rsidR="00A87282" w:rsidRDefault="00A87282" w:rsidP="00AB1C26">
            <w:pPr>
              <w:rPr>
                <w:snapToGrid w:val="0"/>
              </w:rPr>
            </w:pPr>
            <w:r>
              <w:rPr>
                <w:snapToGrid w:val="0"/>
              </w:rPr>
              <w:t>Consolato Onorario</w:t>
            </w:r>
          </w:p>
        </w:tc>
      </w:tr>
      <w:tr w:rsidR="00A87282" w14:paraId="7AF22682" w14:textId="77777777">
        <w:tc>
          <w:tcPr>
            <w:tcW w:w="1843" w:type="dxa"/>
            <w:tcBorders>
              <w:right w:val="single" w:sz="4" w:space="0" w:color="auto"/>
            </w:tcBorders>
            <w:vAlign w:val="center"/>
          </w:tcPr>
          <w:p w14:paraId="10D1EC68"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670B8D" w14:textId="77777777" w:rsidR="00A87282" w:rsidRDefault="00A87282" w:rsidP="00AB1C26">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6C32FBC8" w14:textId="77777777" w:rsidR="00A87282" w:rsidRDefault="00A87282" w:rsidP="00AB1C26">
            <w:pPr>
              <w:rPr>
                <w:snapToGrid w:val="0"/>
              </w:rPr>
            </w:pPr>
            <w:r>
              <w:rPr>
                <w:snapToGrid w:val="0"/>
              </w:rPr>
              <w:t>Consolato Onorario</w:t>
            </w:r>
          </w:p>
        </w:tc>
      </w:tr>
      <w:tr w:rsidR="00A87282" w14:paraId="71D3F2C2" w14:textId="77777777">
        <w:tc>
          <w:tcPr>
            <w:tcW w:w="1843" w:type="dxa"/>
            <w:tcBorders>
              <w:right w:val="single" w:sz="4" w:space="0" w:color="auto"/>
            </w:tcBorders>
            <w:vAlign w:val="center"/>
          </w:tcPr>
          <w:p w14:paraId="36BC36FF"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96B285" w14:textId="77777777" w:rsidR="00A87282" w:rsidRDefault="00A87282" w:rsidP="00AB1C26">
            <w:pPr>
              <w:rPr>
                <w:snapToGrid w:val="0"/>
              </w:rPr>
            </w:pPr>
            <w:r>
              <w:rPr>
                <w:snapToGrid w:val="0"/>
              </w:rPr>
              <w:t xml:space="preserve">Gran Bretagna </w:t>
            </w:r>
          </w:p>
        </w:tc>
        <w:tc>
          <w:tcPr>
            <w:tcW w:w="4536" w:type="dxa"/>
            <w:tcBorders>
              <w:top w:val="single" w:sz="4" w:space="0" w:color="auto"/>
              <w:left w:val="single" w:sz="4" w:space="0" w:color="auto"/>
              <w:bottom w:val="single" w:sz="4" w:space="0" w:color="auto"/>
              <w:right w:val="single" w:sz="4" w:space="0" w:color="auto"/>
            </w:tcBorders>
            <w:vAlign w:val="center"/>
          </w:tcPr>
          <w:p w14:paraId="494B8902" w14:textId="77777777" w:rsidR="00A87282" w:rsidRDefault="00A87282" w:rsidP="00AB1C26">
            <w:pPr>
              <w:rPr>
                <w:snapToGrid w:val="0"/>
              </w:rPr>
            </w:pPr>
            <w:r>
              <w:rPr>
                <w:snapToGrid w:val="0"/>
              </w:rPr>
              <w:t>Consolato Onorario</w:t>
            </w:r>
          </w:p>
        </w:tc>
      </w:tr>
      <w:tr w:rsidR="00A87282" w14:paraId="7D9F6E26" w14:textId="77777777">
        <w:tc>
          <w:tcPr>
            <w:tcW w:w="1843" w:type="dxa"/>
            <w:tcBorders>
              <w:right w:val="single" w:sz="4" w:space="0" w:color="auto"/>
            </w:tcBorders>
            <w:vAlign w:val="center"/>
          </w:tcPr>
          <w:p w14:paraId="6B14DEEE"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B94461" w14:textId="77777777" w:rsidR="00A87282" w:rsidRDefault="00A87282"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5080F0B7" w14:textId="77777777" w:rsidR="00A87282" w:rsidRDefault="00A87282" w:rsidP="00AB1C26">
            <w:pPr>
              <w:rPr>
                <w:snapToGrid w:val="0"/>
              </w:rPr>
            </w:pPr>
            <w:r>
              <w:rPr>
                <w:snapToGrid w:val="0"/>
              </w:rPr>
              <w:t>Consolato Onorario</w:t>
            </w:r>
          </w:p>
        </w:tc>
      </w:tr>
      <w:tr w:rsidR="00A87282" w14:paraId="17299C51" w14:textId="77777777">
        <w:tc>
          <w:tcPr>
            <w:tcW w:w="1843" w:type="dxa"/>
            <w:tcBorders>
              <w:right w:val="single" w:sz="4" w:space="0" w:color="auto"/>
            </w:tcBorders>
            <w:vAlign w:val="center"/>
          </w:tcPr>
          <w:p w14:paraId="6851A78E"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95E740" w14:textId="77777777" w:rsidR="00A87282" w:rsidRDefault="00A87282"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54D554F8" w14:textId="77777777" w:rsidR="00A87282" w:rsidRDefault="00A87282" w:rsidP="00AB1C26">
            <w:pPr>
              <w:rPr>
                <w:snapToGrid w:val="0"/>
              </w:rPr>
            </w:pPr>
            <w:r>
              <w:rPr>
                <w:snapToGrid w:val="0"/>
              </w:rPr>
              <w:t>Consolato Onorario</w:t>
            </w:r>
          </w:p>
        </w:tc>
      </w:tr>
      <w:tr w:rsidR="008E7213" w14:paraId="27324630" w14:textId="77777777">
        <w:tc>
          <w:tcPr>
            <w:tcW w:w="1843" w:type="dxa"/>
            <w:tcBorders>
              <w:right w:val="single" w:sz="4" w:space="0" w:color="auto"/>
            </w:tcBorders>
            <w:vAlign w:val="center"/>
          </w:tcPr>
          <w:p w14:paraId="325E8A52" w14:textId="77777777" w:rsidR="008E7213" w:rsidRDefault="008E721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FED3CC9" w14:textId="77777777" w:rsidR="008E7213" w:rsidRDefault="008E7213"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B41D26B" w14:textId="77777777" w:rsidR="008E7213" w:rsidRDefault="008E7213" w:rsidP="00AB1C26">
            <w:pPr>
              <w:rPr>
                <w:snapToGrid w:val="0"/>
              </w:rPr>
            </w:pPr>
            <w:r>
              <w:rPr>
                <w:snapToGrid w:val="0"/>
              </w:rPr>
              <w:t>Consolato Onorario</w:t>
            </w:r>
          </w:p>
        </w:tc>
      </w:tr>
      <w:tr w:rsidR="00A87282" w14:paraId="22F262F2" w14:textId="77777777">
        <w:tc>
          <w:tcPr>
            <w:tcW w:w="1843" w:type="dxa"/>
            <w:tcBorders>
              <w:right w:val="single" w:sz="4" w:space="0" w:color="auto"/>
            </w:tcBorders>
            <w:vAlign w:val="center"/>
          </w:tcPr>
          <w:p w14:paraId="4EBB67E5"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8D8879" w14:textId="77777777" w:rsidR="00A87282" w:rsidRDefault="00A87282"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7EB939FC" w14:textId="77777777" w:rsidR="00A87282" w:rsidRDefault="00A87282" w:rsidP="00AB1C26">
            <w:pPr>
              <w:rPr>
                <w:snapToGrid w:val="0"/>
              </w:rPr>
            </w:pPr>
            <w:r>
              <w:rPr>
                <w:snapToGrid w:val="0"/>
              </w:rPr>
              <w:t>Consolato Onorario</w:t>
            </w:r>
          </w:p>
        </w:tc>
      </w:tr>
      <w:tr w:rsidR="00A87282" w14:paraId="26095312" w14:textId="77777777">
        <w:tc>
          <w:tcPr>
            <w:tcW w:w="1843" w:type="dxa"/>
            <w:tcBorders>
              <w:right w:val="single" w:sz="4" w:space="0" w:color="auto"/>
            </w:tcBorders>
            <w:vAlign w:val="center"/>
          </w:tcPr>
          <w:p w14:paraId="47CAB50E"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90BD71" w14:textId="77777777" w:rsidR="00A87282" w:rsidRDefault="00A87282" w:rsidP="00AB1C26">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39C06C59" w14:textId="77777777" w:rsidR="00A87282" w:rsidRDefault="00A87282" w:rsidP="00AB1C26">
            <w:pPr>
              <w:rPr>
                <w:snapToGrid w:val="0"/>
              </w:rPr>
            </w:pPr>
            <w:r>
              <w:rPr>
                <w:snapToGrid w:val="0"/>
              </w:rPr>
              <w:t>Consolato Onorario</w:t>
            </w:r>
          </w:p>
        </w:tc>
      </w:tr>
      <w:tr w:rsidR="00B43A3F" w14:paraId="07917E16" w14:textId="77777777">
        <w:tc>
          <w:tcPr>
            <w:tcW w:w="1843" w:type="dxa"/>
            <w:tcBorders>
              <w:right w:val="single" w:sz="4" w:space="0" w:color="auto"/>
            </w:tcBorders>
            <w:vAlign w:val="center"/>
          </w:tcPr>
          <w:p w14:paraId="4EC4B0FB" w14:textId="77777777" w:rsidR="00B43A3F" w:rsidRDefault="00B43A3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C6660C" w14:textId="77777777" w:rsidR="00B43A3F" w:rsidRDefault="00CC03E0"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5845C488" w14:textId="77777777" w:rsidR="00B43A3F" w:rsidRDefault="00B43A3F" w:rsidP="00AB1C26">
            <w:pPr>
              <w:rPr>
                <w:snapToGrid w:val="0"/>
              </w:rPr>
            </w:pPr>
            <w:r>
              <w:rPr>
                <w:snapToGrid w:val="0"/>
              </w:rPr>
              <w:t>Consolato Onorario</w:t>
            </w:r>
          </w:p>
        </w:tc>
      </w:tr>
      <w:tr w:rsidR="00CF29F1" w14:paraId="619BED10" w14:textId="77777777">
        <w:tc>
          <w:tcPr>
            <w:tcW w:w="1843" w:type="dxa"/>
            <w:tcBorders>
              <w:right w:val="single" w:sz="4" w:space="0" w:color="auto"/>
            </w:tcBorders>
            <w:vAlign w:val="center"/>
          </w:tcPr>
          <w:p w14:paraId="739EBBF3" w14:textId="77777777" w:rsidR="00CF29F1" w:rsidRDefault="00CF2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9D4EB1" w14:textId="77777777" w:rsidR="00CF29F1" w:rsidRDefault="00CF29F1" w:rsidP="00AB1C26">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4CE0A80E" w14:textId="77777777" w:rsidR="00CF29F1" w:rsidRDefault="00CF29F1" w:rsidP="00AB1C26">
            <w:pPr>
              <w:rPr>
                <w:snapToGrid w:val="0"/>
              </w:rPr>
            </w:pPr>
            <w:r>
              <w:rPr>
                <w:snapToGrid w:val="0"/>
              </w:rPr>
              <w:t>Consolato Onorario</w:t>
            </w:r>
          </w:p>
        </w:tc>
      </w:tr>
      <w:tr w:rsidR="00A87282" w14:paraId="5485E1EC" w14:textId="77777777">
        <w:tc>
          <w:tcPr>
            <w:tcW w:w="1843" w:type="dxa"/>
            <w:tcBorders>
              <w:right w:val="single" w:sz="4" w:space="0" w:color="auto"/>
            </w:tcBorders>
            <w:vAlign w:val="center"/>
          </w:tcPr>
          <w:p w14:paraId="35E25FB2"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7E042F" w14:textId="77777777" w:rsidR="00A87282" w:rsidRDefault="00A87282"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257354B8" w14:textId="77777777" w:rsidR="00A87282" w:rsidRDefault="00A87282" w:rsidP="00AB1C26">
            <w:pPr>
              <w:rPr>
                <w:snapToGrid w:val="0"/>
              </w:rPr>
            </w:pPr>
            <w:r>
              <w:rPr>
                <w:snapToGrid w:val="0"/>
              </w:rPr>
              <w:t>Consolato Onorario</w:t>
            </w:r>
          </w:p>
        </w:tc>
      </w:tr>
      <w:tr w:rsidR="00A87282" w14:paraId="411E7AE1" w14:textId="77777777">
        <w:tc>
          <w:tcPr>
            <w:tcW w:w="1843" w:type="dxa"/>
            <w:tcBorders>
              <w:right w:val="single" w:sz="4" w:space="0" w:color="auto"/>
            </w:tcBorders>
            <w:vAlign w:val="center"/>
          </w:tcPr>
          <w:p w14:paraId="2F38F4B9"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113CD1" w14:textId="77777777" w:rsidR="00A87282" w:rsidRDefault="00A87282"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2B56EF13" w14:textId="77777777" w:rsidR="00A87282" w:rsidRDefault="00A87282" w:rsidP="00AB1C26">
            <w:pPr>
              <w:rPr>
                <w:snapToGrid w:val="0"/>
              </w:rPr>
            </w:pPr>
            <w:r>
              <w:rPr>
                <w:snapToGrid w:val="0"/>
              </w:rPr>
              <w:t>Consolato Onorario</w:t>
            </w:r>
          </w:p>
        </w:tc>
      </w:tr>
      <w:tr w:rsidR="00A87282" w14:paraId="37B4F450" w14:textId="77777777">
        <w:tc>
          <w:tcPr>
            <w:tcW w:w="1843" w:type="dxa"/>
            <w:tcBorders>
              <w:right w:val="single" w:sz="4" w:space="0" w:color="auto"/>
            </w:tcBorders>
            <w:vAlign w:val="center"/>
          </w:tcPr>
          <w:p w14:paraId="495CCE73"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68DAE9" w14:textId="77777777" w:rsidR="00A87282" w:rsidRDefault="00A87282"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39A2DAE9" w14:textId="77777777" w:rsidR="00A87282" w:rsidRDefault="00A87282" w:rsidP="00AB1C26">
            <w:pPr>
              <w:rPr>
                <w:snapToGrid w:val="0"/>
              </w:rPr>
            </w:pPr>
            <w:r>
              <w:rPr>
                <w:snapToGrid w:val="0"/>
              </w:rPr>
              <w:t>Consolato Onorario</w:t>
            </w:r>
          </w:p>
        </w:tc>
      </w:tr>
      <w:tr w:rsidR="00F15157" w14:paraId="5785083B" w14:textId="77777777">
        <w:tc>
          <w:tcPr>
            <w:tcW w:w="1843" w:type="dxa"/>
            <w:tcBorders>
              <w:right w:val="single" w:sz="4" w:space="0" w:color="auto"/>
            </w:tcBorders>
            <w:vAlign w:val="center"/>
          </w:tcPr>
          <w:p w14:paraId="340D6878" w14:textId="77777777" w:rsidR="00F15157" w:rsidRDefault="00F1515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6DA168" w14:textId="77777777" w:rsidR="00F15157" w:rsidRDefault="00671534"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65D5D624" w14:textId="77777777" w:rsidR="00F15157" w:rsidRDefault="00671534" w:rsidP="00AB1C26">
            <w:pPr>
              <w:rPr>
                <w:snapToGrid w:val="0"/>
              </w:rPr>
            </w:pPr>
            <w:r>
              <w:rPr>
                <w:snapToGrid w:val="0"/>
              </w:rPr>
              <w:t>Consolato Onorario</w:t>
            </w:r>
          </w:p>
        </w:tc>
      </w:tr>
      <w:tr w:rsidR="00140539" w14:paraId="12044F4C" w14:textId="77777777">
        <w:tc>
          <w:tcPr>
            <w:tcW w:w="1843" w:type="dxa"/>
            <w:tcBorders>
              <w:right w:val="single" w:sz="4" w:space="0" w:color="auto"/>
            </w:tcBorders>
            <w:vAlign w:val="center"/>
          </w:tcPr>
          <w:p w14:paraId="2599ACFB" w14:textId="77777777" w:rsidR="00140539" w:rsidRDefault="0014053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8DE218" w14:textId="77777777" w:rsidR="00140539" w:rsidRDefault="00140539" w:rsidP="00AB1C26">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45275C14" w14:textId="77777777" w:rsidR="00140539" w:rsidRDefault="00140539" w:rsidP="00AB1C26">
            <w:pPr>
              <w:rPr>
                <w:snapToGrid w:val="0"/>
              </w:rPr>
            </w:pPr>
            <w:r>
              <w:rPr>
                <w:snapToGrid w:val="0"/>
              </w:rPr>
              <w:t>Consolato Onorario</w:t>
            </w:r>
          </w:p>
        </w:tc>
      </w:tr>
      <w:tr w:rsidR="00A87282" w14:paraId="4BF100EC" w14:textId="77777777">
        <w:tc>
          <w:tcPr>
            <w:tcW w:w="1843" w:type="dxa"/>
            <w:tcBorders>
              <w:right w:val="single" w:sz="4" w:space="0" w:color="auto"/>
            </w:tcBorders>
            <w:vAlign w:val="center"/>
          </w:tcPr>
          <w:p w14:paraId="4A62DCE4"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C0FF34" w14:textId="77777777" w:rsidR="00A87282" w:rsidRDefault="00A87282"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000B48B5" w14:textId="77777777" w:rsidR="00A87282" w:rsidRDefault="00A87282" w:rsidP="00AB1C26">
            <w:pPr>
              <w:rPr>
                <w:snapToGrid w:val="0"/>
              </w:rPr>
            </w:pPr>
            <w:r>
              <w:rPr>
                <w:snapToGrid w:val="0"/>
              </w:rPr>
              <w:t>Consolato Onorario</w:t>
            </w:r>
          </w:p>
        </w:tc>
      </w:tr>
    </w:tbl>
    <w:p w14:paraId="77BD4E46" w14:textId="77777777" w:rsidR="0075688E" w:rsidRDefault="0075688E" w:rsidP="0075688E">
      <w:pPr>
        <w:pBdr>
          <w:bottom w:val="single" w:sz="6" w:space="1" w:color="auto"/>
        </w:pBdr>
        <w:rPr>
          <w:color w:val="000080"/>
          <w:sz w:val="32"/>
        </w:rPr>
      </w:pPr>
      <w:r>
        <w:rPr>
          <w:color w:val="000080"/>
          <w:sz w:val="32"/>
        </w:rPr>
        <w:t>Nuoro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5688E" w14:paraId="25F12A50" w14:textId="77777777">
        <w:tc>
          <w:tcPr>
            <w:tcW w:w="1843" w:type="dxa"/>
            <w:tcBorders>
              <w:right w:val="single" w:sz="4" w:space="0" w:color="auto"/>
            </w:tcBorders>
            <w:vAlign w:val="center"/>
          </w:tcPr>
          <w:p w14:paraId="3470DA87" w14:textId="77777777" w:rsidR="0075688E" w:rsidRDefault="0075688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7C33B3" w14:textId="77777777" w:rsidR="0075688E" w:rsidRDefault="0075688E" w:rsidP="00AB1C26">
            <w:pPr>
              <w:rPr>
                <w:snapToGrid w:val="0"/>
              </w:rPr>
            </w:pPr>
            <w:r>
              <w:rPr>
                <w:snapToGrid w:val="0"/>
              </w:rPr>
              <w:t>Lesotho</w:t>
            </w:r>
          </w:p>
        </w:tc>
        <w:tc>
          <w:tcPr>
            <w:tcW w:w="4536" w:type="dxa"/>
            <w:tcBorders>
              <w:top w:val="single" w:sz="4" w:space="0" w:color="auto"/>
              <w:left w:val="single" w:sz="4" w:space="0" w:color="auto"/>
              <w:bottom w:val="single" w:sz="4" w:space="0" w:color="auto"/>
              <w:right w:val="single" w:sz="4" w:space="0" w:color="auto"/>
            </w:tcBorders>
            <w:vAlign w:val="center"/>
          </w:tcPr>
          <w:p w14:paraId="7FD83EE1" w14:textId="77777777" w:rsidR="0075688E" w:rsidRDefault="0075688E" w:rsidP="00AB1C26">
            <w:pPr>
              <w:rPr>
                <w:snapToGrid w:val="0"/>
              </w:rPr>
            </w:pPr>
            <w:r>
              <w:rPr>
                <w:snapToGrid w:val="0"/>
              </w:rPr>
              <w:t>Consolato Onorario</w:t>
            </w:r>
          </w:p>
        </w:tc>
      </w:tr>
    </w:tbl>
    <w:p w14:paraId="2FF0FA2F" w14:textId="77777777" w:rsidR="00EA0116" w:rsidRDefault="00EA0116" w:rsidP="0075688E">
      <w:pPr>
        <w:rPr>
          <w:sz w:val="16"/>
          <w:szCs w:val="16"/>
        </w:rPr>
      </w:pPr>
    </w:p>
    <w:p w14:paraId="4ABA9C9D" w14:textId="77777777" w:rsidR="009367AE" w:rsidRDefault="009367AE" w:rsidP="009367AE">
      <w:pPr>
        <w:pBdr>
          <w:bottom w:val="single" w:sz="6" w:space="1" w:color="auto"/>
        </w:pBdr>
        <w:rPr>
          <w:color w:val="000080"/>
          <w:sz w:val="32"/>
        </w:rPr>
      </w:pPr>
      <w:r>
        <w:rPr>
          <w:color w:val="000080"/>
          <w:sz w:val="32"/>
        </w:rPr>
        <w:t>Olbia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F74D5" w14:paraId="674D90D3" w14:textId="77777777" w:rsidTr="003213C5">
        <w:tc>
          <w:tcPr>
            <w:tcW w:w="1843" w:type="dxa"/>
            <w:tcBorders>
              <w:right w:val="single" w:sz="4" w:space="0" w:color="auto"/>
            </w:tcBorders>
            <w:vAlign w:val="center"/>
          </w:tcPr>
          <w:p w14:paraId="2537890E" w14:textId="77777777" w:rsidR="002F74D5" w:rsidRDefault="002F74D5"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9191A3" w14:textId="0527955A" w:rsidR="002F74D5" w:rsidRDefault="002F74D5" w:rsidP="003213C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118CF2DC" w14:textId="059A4CC3" w:rsidR="002F74D5" w:rsidRDefault="002F74D5" w:rsidP="003213C5">
            <w:pPr>
              <w:rPr>
                <w:snapToGrid w:val="0"/>
              </w:rPr>
            </w:pPr>
            <w:r>
              <w:rPr>
                <w:snapToGrid w:val="0"/>
              </w:rPr>
              <w:t>Consolato Onorario</w:t>
            </w:r>
          </w:p>
        </w:tc>
      </w:tr>
      <w:tr w:rsidR="009367AE" w14:paraId="6E1A3EF5" w14:textId="77777777" w:rsidTr="003213C5">
        <w:tc>
          <w:tcPr>
            <w:tcW w:w="1843" w:type="dxa"/>
            <w:tcBorders>
              <w:right w:val="single" w:sz="4" w:space="0" w:color="auto"/>
            </w:tcBorders>
            <w:vAlign w:val="center"/>
          </w:tcPr>
          <w:p w14:paraId="74170E12"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83BCFB" w14:textId="77777777" w:rsidR="009367AE" w:rsidRDefault="009367AE" w:rsidP="003213C5">
            <w:pPr>
              <w:rPr>
                <w:snapToGrid w:val="0"/>
              </w:rPr>
            </w:pPr>
            <w:r>
              <w:rPr>
                <w:snapToGrid w:val="0"/>
              </w:rPr>
              <w:t>Paesi Bassi</w:t>
            </w:r>
          </w:p>
        </w:tc>
        <w:tc>
          <w:tcPr>
            <w:tcW w:w="4536" w:type="dxa"/>
            <w:tcBorders>
              <w:top w:val="single" w:sz="4" w:space="0" w:color="auto"/>
              <w:left w:val="single" w:sz="4" w:space="0" w:color="auto"/>
              <w:bottom w:val="single" w:sz="4" w:space="0" w:color="auto"/>
              <w:right w:val="single" w:sz="4" w:space="0" w:color="auto"/>
            </w:tcBorders>
            <w:vAlign w:val="center"/>
          </w:tcPr>
          <w:p w14:paraId="5FF5A726" w14:textId="77777777" w:rsidR="009367AE" w:rsidRDefault="009367AE" w:rsidP="003213C5">
            <w:pPr>
              <w:rPr>
                <w:snapToGrid w:val="0"/>
              </w:rPr>
            </w:pPr>
            <w:r>
              <w:rPr>
                <w:snapToGrid w:val="0"/>
              </w:rPr>
              <w:t>Consolato Onorario</w:t>
            </w:r>
          </w:p>
        </w:tc>
      </w:tr>
    </w:tbl>
    <w:p w14:paraId="7FEE3B41" w14:textId="77777777" w:rsidR="009367AE" w:rsidRDefault="009367AE" w:rsidP="009367AE">
      <w:pPr>
        <w:pBdr>
          <w:bottom w:val="single" w:sz="6" w:space="1" w:color="auto"/>
        </w:pBdr>
        <w:tabs>
          <w:tab w:val="left" w:pos="8113"/>
        </w:tabs>
        <w:rPr>
          <w:color w:val="000080"/>
          <w:sz w:val="32"/>
        </w:rPr>
      </w:pPr>
      <w:r>
        <w:rPr>
          <w:color w:val="000080"/>
          <w:sz w:val="32"/>
        </w:rPr>
        <w:t>Sassari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367AE" w14:paraId="1C559DC3" w14:textId="77777777" w:rsidTr="003213C5">
        <w:tc>
          <w:tcPr>
            <w:tcW w:w="1843" w:type="dxa"/>
            <w:tcBorders>
              <w:right w:val="single" w:sz="4" w:space="0" w:color="auto"/>
            </w:tcBorders>
            <w:vAlign w:val="center"/>
          </w:tcPr>
          <w:p w14:paraId="6EB450F7"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92F8F6" w14:textId="77777777" w:rsidR="009367AE" w:rsidRDefault="009367AE" w:rsidP="003213C5">
            <w:pPr>
              <w:rPr>
                <w:snapToGrid w:val="0"/>
              </w:rPr>
            </w:pPr>
            <w:r>
              <w:rPr>
                <w:snapToGrid w:val="0"/>
              </w:rPr>
              <w:t xml:space="preserve">Senegal </w:t>
            </w:r>
          </w:p>
        </w:tc>
        <w:tc>
          <w:tcPr>
            <w:tcW w:w="4536" w:type="dxa"/>
            <w:tcBorders>
              <w:top w:val="single" w:sz="4" w:space="0" w:color="auto"/>
              <w:left w:val="single" w:sz="4" w:space="0" w:color="auto"/>
              <w:bottom w:val="single" w:sz="4" w:space="0" w:color="auto"/>
              <w:right w:val="single" w:sz="4" w:space="0" w:color="auto"/>
            </w:tcBorders>
            <w:vAlign w:val="center"/>
          </w:tcPr>
          <w:p w14:paraId="1F65B821" w14:textId="77777777" w:rsidR="009367AE" w:rsidRDefault="009367AE" w:rsidP="003213C5">
            <w:pPr>
              <w:rPr>
                <w:snapToGrid w:val="0"/>
              </w:rPr>
            </w:pPr>
            <w:r>
              <w:rPr>
                <w:snapToGrid w:val="0"/>
              </w:rPr>
              <w:t>Consolato Onorario</w:t>
            </w:r>
          </w:p>
        </w:tc>
      </w:tr>
    </w:tbl>
    <w:p w14:paraId="384FBF19" w14:textId="77777777" w:rsidR="00AD0EAA" w:rsidRDefault="00AD0EAA" w:rsidP="00BF58B0">
      <w:pPr>
        <w:jc w:val="right"/>
        <w:rPr>
          <w:b/>
          <w:bCs/>
          <w:sz w:val="16"/>
        </w:rPr>
      </w:pPr>
    </w:p>
    <w:p w14:paraId="6D70F720" w14:textId="58BF2733" w:rsidR="00BF58B0" w:rsidRPr="001100EA" w:rsidRDefault="00BF58B0" w:rsidP="00BF58B0">
      <w:pPr>
        <w:jc w:val="right"/>
        <w:rPr>
          <w:color w:val="000080"/>
          <w:sz w:val="32"/>
        </w:rPr>
      </w:pPr>
      <w:r>
        <w:rPr>
          <w:b/>
          <w:bCs/>
          <w:sz w:val="16"/>
        </w:rPr>
        <w:t>CITTA’  SEDI DI UFFICI CONSOLARI</w:t>
      </w:r>
    </w:p>
    <w:p w14:paraId="21C580AF" w14:textId="77777777" w:rsidR="00256235" w:rsidRPr="007B3FC9" w:rsidRDefault="00256235" w:rsidP="00256235">
      <w:pPr>
        <w:rPr>
          <w:b/>
          <w:color w:val="000080"/>
          <w:sz w:val="40"/>
          <w:szCs w:val="40"/>
          <w:u w:val="single"/>
        </w:rPr>
      </w:pPr>
      <w:bookmarkStart w:id="5" w:name="_Hlk198889759"/>
      <w:r>
        <w:rPr>
          <w:b/>
          <w:color w:val="000080"/>
          <w:sz w:val="40"/>
          <w:szCs w:val="40"/>
          <w:u w:val="single"/>
        </w:rPr>
        <w:t>Sicilia</w:t>
      </w:r>
    </w:p>
    <w:p w14:paraId="30E68F5E" w14:textId="77777777" w:rsidR="00345920" w:rsidRPr="002250DA" w:rsidRDefault="00345920" w:rsidP="00CC29C4">
      <w:pPr>
        <w:rPr>
          <w:b/>
          <w:bCs/>
          <w:sz w:val="4"/>
          <w:szCs w:val="4"/>
        </w:rPr>
      </w:pPr>
    </w:p>
    <w:p w14:paraId="1816E22A" w14:textId="77777777" w:rsidR="002277CF" w:rsidRDefault="002277CF" w:rsidP="002277CF">
      <w:pPr>
        <w:pBdr>
          <w:bottom w:val="single" w:sz="6" w:space="1" w:color="auto"/>
        </w:pBdr>
        <w:rPr>
          <w:color w:val="000080"/>
          <w:sz w:val="32"/>
        </w:rPr>
      </w:pPr>
      <w:r>
        <w:rPr>
          <w:color w:val="000080"/>
          <w:sz w:val="32"/>
        </w:rPr>
        <w:t>Catania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B72AA" w14:paraId="4D8E2930" w14:textId="77777777">
        <w:tc>
          <w:tcPr>
            <w:tcW w:w="1843" w:type="dxa"/>
            <w:tcBorders>
              <w:right w:val="single" w:sz="4" w:space="0" w:color="auto"/>
            </w:tcBorders>
            <w:vAlign w:val="center"/>
          </w:tcPr>
          <w:p w14:paraId="40EF3701" w14:textId="77777777" w:rsidR="006B72AA" w:rsidRDefault="006B72A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1E01B9" w14:textId="77777777" w:rsidR="006B72AA" w:rsidRDefault="006B72AA" w:rsidP="00AB1C26">
            <w:pPr>
              <w:rPr>
                <w:snapToGrid w:val="0"/>
              </w:rPr>
            </w:pPr>
            <w:r>
              <w:rPr>
                <w:snapToGrid w:val="0"/>
              </w:rPr>
              <w:t>Azerbaigian</w:t>
            </w:r>
          </w:p>
        </w:tc>
        <w:tc>
          <w:tcPr>
            <w:tcW w:w="4536" w:type="dxa"/>
            <w:tcBorders>
              <w:top w:val="single" w:sz="4" w:space="0" w:color="auto"/>
              <w:left w:val="single" w:sz="4" w:space="0" w:color="auto"/>
              <w:bottom w:val="single" w:sz="4" w:space="0" w:color="auto"/>
              <w:right w:val="single" w:sz="4" w:space="0" w:color="auto"/>
            </w:tcBorders>
            <w:vAlign w:val="center"/>
          </w:tcPr>
          <w:p w14:paraId="7E34E04F" w14:textId="77777777" w:rsidR="006B72AA" w:rsidRDefault="006B72AA" w:rsidP="00AB1C26">
            <w:pPr>
              <w:rPr>
                <w:snapToGrid w:val="0"/>
              </w:rPr>
            </w:pPr>
            <w:r>
              <w:rPr>
                <w:snapToGrid w:val="0"/>
              </w:rPr>
              <w:t>Consolato Onorario</w:t>
            </w:r>
          </w:p>
        </w:tc>
      </w:tr>
      <w:tr w:rsidR="002277CF" w14:paraId="64EC1DC2" w14:textId="77777777">
        <w:tc>
          <w:tcPr>
            <w:tcW w:w="1843" w:type="dxa"/>
            <w:tcBorders>
              <w:right w:val="single" w:sz="4" w:space="0" w:color="auto"/>
            </w:tcBorders>
            <w:vAlign w:val="center"/>
          </w:tcPr>
          <w:p w14:paraId="61CF0541"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098141" w14:textId="77777777" w:rsidR="002277CF" w:rsidRDefault="002277CF"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2DB07102" w14:textId="77777777" w:rsidR="002277CF" w:rsidRDefault="002277CF" w:rsidP="00D17057">
            <w:pPr>
              <w:rPr>
                <w:snapToGrid w:val="0"/>
              </w:rPr>
            </w:pPr>
            <w:r>
              <w:rPr>
                <w:snapToGrid w:val="0"/>
              </w:rPr>
              <w:t>Consolato Onorario</w:t>
            </w:r>
          </w:p>
        </w:tc>
      </w:tr>
      <w:tr w:rsidR="002277CF" w14:paraId="57B4EEB3" w14:textId="77777777">
        <w:tc>
          <w:tcPr>
            <w:tcW w:w="1843" w:type="dxa"/>
            <w:tcBorders>
              <w:right w:val="single" w:sz="4" w:space="0" w:color="auto"/>
            </w:tcBorders>
            <w:vAlign w:val="center"/>
          </w:tcPr>
          <w:p w14:paraId="513E98FB"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7FB889" w14:textId="77777777" w:rsidR="002277CF" w:rsidRDefault="002277CF"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63D75A6D" w14:textId="77777777" w:rsidR="002277CF" w:rsidRDefault="002277CF" w:rsidP="00AB1C26">
            <w:pPr>
              <w:rPr>
                <w:snapToGrid w:val="0"/>
              </w:rPr>
            </w:pPr>
            <w:r>
              <w:rPr>
                <w:snapToGrid w:val="0"/>
              </w:rPr>
              <w:t>Consolato Onorario</w:t>
            </w:r>
          </w:p>
        </w:tc>
      </w:tr>
      <w:tr w:rsidR="002277CF" w14:paraId="7CE95372" w14:textId="77777777">
        <w:tc>
          <w:tcPr>
            <w:tcW w:w="1843" w:type="dxa"/>
            <w:tcBorders>
              <w:right w:val="single" w:sz="4" w:space="0" w:color="auto"/>
            </w:tcBorders>
            <w:vAlign w:val="center"/>
          </w:tcPr>
          <w:p w14:paraId="53362078"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887475" w14:textId="77777777" w:rsidR="002277CF" w:rsidRDefault="002277CF"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33E896AE" w14:textId="77777777" w:rsidR="002277CF" w:rsidRDefault="002277CF" w:rsidP="00AB1C26">
            <w:pPr>
              <w:rPr>
                <w:snapToGrid w:val="0"/>
              </w:rPr>
            </w:pPr>
            <w:r>
              <w:rPr>
                <w:snapToGrid w:val="0"/>
              </w:rPr>
              <w:t>Consolato Onorario</w:t>
            </w:r>
          </w:p>
        </w:tc>
      </w:tr>
      <w:tr w:rsidR="002277CF" w14:paraId="6B7457F7" w14:textId="77777777">
        <w:tc>
          <w:tcPr>
            <w:tcW w:w="1843" w:type="dxa"/>
            <w:tcBorders>
              <w:right w:val="single" w:sz="4" w:space="0" w:color="auto"/>
            </w:tcBorders>
            <w:vAlign w:val="center"/>
          </w:tcPr>
          <w:p w14:paraId="1E332C22"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30E799" w14:textId="77777777" w:rsidR="002277CF" w:rsidRDefault="002277CF"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B31AADA" w14:textId="77777777" w:rsidR="002277CF" w:rsidRDefault="002277CF" w:rsidP="00AB1C26">
            <w:pPr>
              <w:rPr>
                <w:snapToGrid w:val="0"/>
              </w:rPr>
            </w:pPr>
            <w:r>
              <w:rPr>
                <w:snapToGrid w:val="0"/>
              </w:rPr>
              <w:t xml:space="preserve">Consolato Onorario </w:t>
            </w:r>
          </w:p>
        </w:tc>
      </w:tr>
      <w:tr w:rsidR="002277CF" w14:paraId="2C07C789" w14:textId="77777777">
        <w:tc>
          <w:tcPr>
            <w:tcW w:w="1843" w:type="dxa"/>
            <w:tcBorders>
              <w:right w:val="single" w:sz="4" w:space="0" w:color="auto"/>
            </w:tcBorders>
            <w:vAlign w:val="center"/>
          </w:tcPr>
          <w:p w14:paraId="695F98C9"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75532E" w14:textId="77777777" w:rsidR="002277CF" w:rsidRDefault="002277CF" w:rsidP="00AB1C26">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1704BE5E" w14:textId="77777777" w:rsidR="002277CF" w:rsidRDefault="002277CF" w:rsidP="00AB1C26">
            <w:pPr>
              <w:rPr>
                <w:snapToGrid w:val="0"/>
              </w:rPr>
            </w:pPr>
            <w:r>
              <w:rPr>
                <w:snapToGrid w:val="0"/>
              </w:rPr>
              <w:t>Consolato Onorario</w:t>
            </w:r>
          </w:p>
        </w:tc>
      </w:tr>
      <w:tr w:rsidR="002277CF" w14:paraId="2F635479" w14:textId="77777777">
        <w:tc>
          <w:tcPr>
            <w:tcW w:w="1843" w:type="dxa"/>
            <w:tcBorders>
              <w:right w:val="single" w:sz="4" w:space="0" w:color="auto"/>
            </w:tcBorders>
            <w:vAlign w:val="center"/>
          </w:tcPr>
          <w:p w14:paraId="417E8CC4"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EB054F" w14:textId="77777777" w:rsidR="002277CF" w:rsidRDefault="002277CF"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093773D4" w14:textId="77777777" w:rsidR="002277CF" w:rsidRDefault="002277CF" w:rsidP="00AB1C26">
            <w:pPr>
              <w:rPr>
                <w:snapToGrid w:val="0"/>
              </w:rPr>
            </w:pPr>
            <w:r>
              <w:rPr>
                <w:snapToGrid w:val="0"/>
              </w:rPr>
              <w:t>Consolato Onorario</w:t>
            </w:r>
          </w:p>
        </w:tc>
      </w:tr>
      <w:tr w:rsidR="002277CF" w14:paraId="7D9265E1" w14:textId="77777777">
        <w:tc>
          <w:tcPr>
            <w:tcW w:w="1843" w:type="dxa"/>
            <w:tcBorders>
              <w:right w:val="single" w:sz="4" w:space="0" w:color="auto"/>
            </w:tcBorders>
            <w:vAlign w:val="center"/>
          </w:tcPr>
          <w:p w14:paraId="10AC723D"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2A73E30" w14:textId="77777777" w:rsidR="002277CF" w:rsidRDefault="002277CF"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2509A1D6" w14:textId="77777777" w:rsidR="002277CF" w:rsidRDefault="002277CF" w:rsidP="00AB1C26">
            <w:pPr>
              <w:rPr>
                <w:snapToGrid w:val="0"/>
              </w:rPr>
            </w:pPr>
            <w:r>
              <w:rPr>
                <w:snapToGrid w:val="0"/>
              </w:rPr>
              <w:t>Consolato Onorario</w:t>
            </w:r>
          </w:p>
        </w:tc>
      </w:tr>
      <w:tr w:rsidR="002277CF" w14:paraId="50010DC9" w14:textId="77777777">
        <w:tc>
          <w:tcPr>
            <w:tcW w:w="1843" w:type="dxa"/>
            <w:tcBorders>
              <w:right w:val="single" w:sz="4" w:space="0" w:color="auto"/>
            </w:tcBorders>
            <w:vAlign w:val="center"/>
          </w:tcPr>
          <w:p w14:paraId="745B7274"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42C6F2" w14:textId="77777777" w:rsidR="002277CF" w:rsidRDefault="002277CF"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3D72706" w14:textId="77777777" w:rsidR="002277CF" w:rsidRDefault="002277CF" w:rsidP="00AB1C26">
            <w:pPr>
              <w:rPr>
                <w:snapToGrid w:val="0"/>
              </w:rPr>
            </w:pPr>
            <w:r>
              <w:rPr>
                <w:snapToGrid w:val="0"/>
              </w:rPr>
              <w:t>Consolato Onorario</w:t>
            </w:r>
          </w:p>
        </w:tc>
      </w:tr>
      <w:tr w:rsidR="002738DD" w14:paraId="2E498BFF" w14:textId="77777777">
        <w:tc>
          <w:tcPr>
            <w:tcW w:w="1843" w:type="dxa"/>
            <w:tcBorders>
              <w:right w:val="single" w:sz="4" w:space="0" w:color="auto"/>
            </w:tcBorders>
            <w:vAlign w:val="center"/>
          </w:tcPr>
          <w:p w14:paraId="537AB47B" w14:textId="77777777" w:rsidR="002738DD" w:rsidRDefault="002738D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6AB212" w14:textId="77777777" w:rsidR="002738DD" w:rsidRDefault="002738DD"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093E18C9" w14:textId="77777777" w:rsidR="002738DD" w:rsidRDefault="002738DD" w:rsidP="00AB1C26">
            <w:pPr>
              <w:rPr>
                <w:snapToGrid w:val="0"/>
              </w:rPr>
            </w:pPr>
            <w:r>
              <w:rPr>
                <w:snapToGrid w:val="0"/>
              </w:rPr>
              <w:t>Consolato</w:t>
            </w:r>
          </w:p>
        </w:tc>
      </w:tr>
      <w:tr w:rsidR="002277CF" w14:paraId="7D084CC2" w14:textId="77777777">
        <w:tc>
          <w:tcPr>
            <w:tcW w:w="1843" w:type="dxa"/>
            <w:tcBorders>
              <w:right w:val="single" w:sz="4" w:space="0" w:color="auto"/>
            </w:tcBorders>
            <w:vAlign w:val="center"/>
          </w:tcPr>
          <w:p w14:paraId="568C7939"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135366" w14:textId="77777777" w:rsidR="002277CF" w:rsidRDefault="002277CF" w:rsidP="00AB1C26">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0E736C24" w14:textId="77777777" w:rsidR="002277CF" w:rsidRDefault="002277CF" w:rsidP="00AB1C26">
            <w:pPr>
              <w:rPr>
                <w:snapToGrid w:val="0"/>
              </w:rPr>
            </w:pPr>
            <w:r>
              <w:rPr>
                <w:snapToGrid w:val="0"/>
              </w:rPr>
              <w:t>Consolato Onorario</w:t>
            </w:r>
          </w:p>
        </w:tc>
      </w:tr>
      <w:tr w:rsidR="003E5E9C" w14:paraId="621BCE08" w14:textId="77777777">
        <w:tc>
          <w:tcPr>
            <w:tcW w:w="1843" w:type="dxa"/>
            <w:tcBorders>
              <w:right w:val="single" w:sz="4" w:space="0" w:color="auto"/>
            </w:tcBorders>
            <w:vAlign w:val="center"/>
          </w:tcPr>
          <w:p w14:paraId="4275AAB5" w14:textId="77777777" w:rsidR="003E5E9C" w:rsidRDefault="003E5E9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22C1E3" w14:textId="77777777" w:rsidR="003E5E9C" w:rsidRDefault="003E5E9C" w:rsidP="00596F4E">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4B74FD07" w14:textId="77777777" w:rsidR="003E5E9C" w:rsidRDefault="003E5E9C" w:rsidP="00596F4E">
            <w:pPr>
              <w:rPr>
                <w:snapToGrid w:val="0"/>
              </w:rPr>
            </w:pPr>
            <w:r>
              <w:rPr>
                <w:snapToGrid w:val="0"/>
              </w:rPr>
              <w:t>Consolato Onorario</w:t>
            </w:r>
          </w:p>
        </w:tc>
      </w:tr>
      <w:tr w:rsidR="00CE4393" w14:paraId="3F69E710" w14:textId="77777777">
        <w:tc>
          <w:tcPr>
            <w:tcW w:w="1843" w:type="dxa"/>
            <w:tcBorders>
              <w:right w:val="single" w:sz="4" w:space="0" w:color="auto"/>
            </w:tcBorders>
            <w:vAlign w:val="center"/>
          </w:tcPr>
          <w:p w14:paraId="5FBBF69A" w14:textId="77777777" w:rsidR="00CE4393" w:rsidRDefault="00CE439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F048C9" w14:textId="77777777" w:rsidR="00CE4393" w:rsidRDefault="00CE4393" w:rsidP="00596F4E">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452534DD" w14:textId="77777777" w:rsidR="00CE4393" w:rsidRDefault="00CE4393" w:rsidP="00596F4E">
            <w:pPr>
              <w:rPr>
                <w:snapToGrid w:val="0"/>
              </w:rPr>
            </w:pPr>
            <w:r>
              <w:rPr>
                <w:snapToGrid w:val="0"/>
              </w:rPr>
              <w:t>Consolato Onorario</w:t>
            </w:r>
          </w:p>
        </w:tc>
      </w:tr>
      <w:tr w:rsidR="003E5E9C" w14:paraId="590CB8B2" w14:textId="77777777">
        <w:tc>
          <w:tcPr>
            <w:tcW w:w="1843" w:type="dxa"/>
            <w:tcBorders>
              <w:right w:val="single" w:sz="4" w:space="0" w:color="auto"/>
            </w:tcBorders>
            <w:vAlign w:val="center"/>
          </w:tcPr>
          <w:p w14:paraId="5CD2366A" w14:textId="77777777" w:rsidR="003E5E9C" w:rsidRDefault="003E5E9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7E660A" w14:textId="77777777" w:rsidR="003E5E9C" w:rsidRDefault="003E5E9C"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171D45D5" w14:textId="77777777" w:rsidR="003E5E9C" w:rsidRDefault="003E5E9C" w:rsidP="00AB1C26">
            <w:pPr>
              <w:rPr>
                <w:snapToGrid w:val="0"/>
              </w:rPr>
            </w:pPr>
            <w:r>
              <w:rPr>
                <w:snapToGrid w:val="0"/>
              </w:rPr>
              <w:t>Consolato Onorario</w:t>
            </w:r>
          </w:p>
        </w:tc>
      </w:tr>
      <w:tr w:rsidR="00D97781" w14:paraId="6D74432E" w14:textId="77777777">
        <w:tc>
          <w:tcPr>
            <w:tcW w:w="1843" w:type="dxa"/>
            <w:tcBorders>
              <w:right w:val="single" w:sz="4" w:space="0" w:color="auto"/>
            </w:tcBorders>
            <w:vAlign w:val="center"/>
          </w:tcPr>
          <w:p w14:paraId="581666F8" w14:textId="77777777" w:rsidR="00D97781" w:rsidRDefault="00D9778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791DEB" w14:textId="77777777" w:rsidR="00D97781" w:rsidRDefault="00D97781"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377DBACE" w14:textId="77777777" w:rsidR="00D97781" w:rsidRDefault="00D97781" w:rsidP="00AB1C26">
            <w:pPr>
              <w:rPr>
                <w:snapToGrid w:val="0"/>
              </w:rPr>
            </w:pPr>
            <w:r>
              <w:rPr>
                <w:snapToGrid w:val="0"/>
              </w:rPr>
              <w:t>Consolato Onorario</w:t>
            </w:r>
          </w:p>
        </w:tc>
      </w:tr>
    </w:tbl>
    <w:p w14:paraId="20422D74" w14:textId="77777777" w:rsidR="007C559F" w:rsidRDefault="007C559F" w:rsidP="007C559F">
      <w:pPr>
        <w:pStyle w:val="Titolo9"/>
        <w:pBdr>
          <w:bottom w:val="single" w:sz="6" w:space="1" w:color="auto"/>
        </w:pBdr>
      </w:pPr>
      <w:r>
        <w:t>Enna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C559F" w14:paraId="0618A0EE" w14:textId="77777777" w:rsidTr="00940A48">
        <w:tc>
          <w:tcPr>
            <w:tcW w:w="1843" w:type="dxa"/>
            <w:tcBorders>
              <w:right w:val="single" w:sz="4" w:space="0" w:color="auto"/>
            </w:tcBorders>
            <w:vAlign w:val="center"/>
          </w:tcPr>
          <w:p w14:paraId="25D68ACB" w14:textId="77777777" w:rsidR="007C559F" w:rsidRDefault="007C559F" w:rsidP="00940A4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974472" w14:textId="77777777" w:rsidR="007C559F" w:rsidRDefault="007C559F" w:rsidP="00940A48">
            <w:pPr>
              <w:rPr>
                <w:snapToGrid w:val="0"/>
              </w:rPr>
            </w:pPr>
            <w:r>
              <w:rPr>
                <w:snapToGrid w:val="0"/>
              </w:rPr>
              <w:t xml:space="preserve">Bosnia-Erzegovina </w:t>
            </w:r>
          </w:p>
        </w:tc>
        <w:tc>
          <w:tcPr>
            <w:tcW w:w="4536" w:type="dxa"/>
            <w:tcBorders>
              <w:top w:val="single" w:sz="4" w:space="0" w:color="auto"/>
              <w:left w:val="single" w:sz="4" w:space="0" w:color="auto"/>
              <w:bottom w:val="single" w:sz="4" w:space="0" w:color="auto"/>
              <w:right w:val="single" w:sz="4" w:space="0" w:color="auto"/>
            </w:tcBorders>
            <w:vAlign w:val="center"/>
          </w:tcPr>
          <w:p w14:paraId="702993D1" w14:textId="77777777" w:rsidR="007C559F" w:rsidRDefault="007C559F" w:rsidP="00940A48">
            <w:pPr>
              <w:rPr>
                <w:snapToGrid w:val="0"/>
              </w:rPr>
            </w:pPr>
            <w:r>
              <w:rPr>
                <w:snapToGrid w:val="0"/>
              </w:rPr>
              <w:t>Consolato Onorario</w:t>
            </w:r>
          </w:p>
        </w:tc>
      </w:tr>
    </w:tbl>
    <w:p w14:paraId="79E2826E" w14:textId="77777777" w:rsidR="00390116" w:rsidRDefault="007C559F" w:rsidP="00390116">
      <w:pPr>
        <w:pStyle w:val="Titolo9"/>
        <w:pBdr>
          <w:bottom w:val="single" w:sz="6" w:space="1" w:color="auto"/>
        </w:pBdr>
      </w:pPr>
      <w:r>
        <w:t>Mes</w:t>
      </w:r>
      <w:r w:rsidR="00390116">
        <w:t>sina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F58B0" w14:paraId="6328148F" w14:textId="77777777">
        <w:tc>
          <w:tcPr>
            <w:tcW w:w="1843" w:type="dxa"/>
            <w:tcBorders>
              <w:right w:val="single" w:sz="4" w:space="0" w:color="auto"/>
            </w:tcBorders>
            <w:vAlign w:val="center"/>
          </w:tcPr>
          <w:p w14:paraId="01B2AA1B" w14:textId="77777777" w:rsidR="00BF58B0" w:rsidRDefault="00BF58B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346FE7" w14:textId="77777777" w:rsidR="00BF58B0" w:rsidRDefault="00BF58B0"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7CB5BD32" w14:textId="77777777" w:rsidR="00BF58B0" w:rsidRDefault="00BF58B0" w:rsidP="00AB1C26">
            <w:pPr>
              <w:rPr>
                <w:snapToGrid w:val="0"/>
              </w:rPr>
            </w:pPr>
            <w:r>
              <w:rPr>
                <w:snapToGrid w:val="0"/>
              </w:rPr>
              <w:t>Consolato Onorario</w:t>
            </w:r>
          </w:p>
        </w:tc>
      </w:tr>
      <w:tr w:rsidR="00390116" w14:paraId="27001AE6" w14:textId="77777777">
        <w:tc>
          <w:tcPr>
            <w:tcW w:w="1843" w:type="dxa"/>
            <w:tcBorders>
              <w:right w:val="single" w:sz="4" w:space="0" w:color="auto"/>
            </w:tcBorders>
            <w:vAlign w:val="center"/>
          </w:tcPr>
          <w:p w14:paraId="13A99349" w14:textId="77777777" w:rsidR="00390116" w:rsidRDefault="0039011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84091F" w14:textId="77777777" w:rsidR="00390116" w:rsidRDefault="00390116"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435ECD8B" w14:textId="77777777" w:rsidR="00390116" w:rsidRDefault="00390116" w:rsidP="00AB1C26">
            <w:pPr>
              <w:rPr>
                <w:snapToGrid w:val="0"/>
              </w:rPr>
            </w:pPr>
            <w:r>
              <w:rPr>
                <w:snapToGrid w:val="0"/>
              </w:rPr>
              <w:t>Consolato Onorario</w:t>
            </w:r>
          </w:p>
        </w:tc>
      </w:tr>
      <w:tr w:rsidR="00390116" w14:paraId="60BC5EA7" w14:textId="77777777">
        <w:tc>
          <w:tcPr>
            <w:tcW w:w="1843" w:type="dxa"/>
            <w:tcBorders>
              <w:right w:val="single" w:sz="4" w:space="0" w:color="auto"/>
            </w:tcBorders>
            <w:vAlign w:val="center"/>
          </w:tcPr>
          <w:p w14:paraId="4A14B562" w14:textId="77777777" w:rsidR="00390116" w:rsidRDefault="0039011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7F438D" w14:textId="77777777" w:rsidR="00390116" w:rsidRDefault="00390116" w:rsidP="00AB1C26">
            <w:pPr>
              <w:rPr>
                <w:snapToGrid w:val="0"/>
              </w:rPr>
            </w:pPr>
            <w:r>
              <w:rPr>
                <w:snapToGrid w:val="0"/>
              </w:rPr>
              <w:t xml:space="preserve">Germania </w:t>
            </w:r>
          </w:p>
        </w:tc>
        <w:tc>
          <w:tcPr>
            <w:tcW w:w="4536" w:type="dxa"/>
            <w:tcBorders>
              <w:top w:val="single" w:sz="4" w:space="0" w:color="auto"/>
              <w:left w:val="single" w:sz="4" w:space="0" w:color="auto"/>
              <w:bottom w:val="single" w:sz="4" w:space="0" w:color="auto"/>
              <w:right w:val="single" w:sz="4" w:space="0" w:color="auto"/>
            </w:tcBorders>
            <w:vAlign w:val="center"/>
          </w:tcPr>
          <w:p w14:paraId="084F2EA0" w14:textId="77777777" w:rsidR="00390116" w:rsidRDefault="00390116" w:rsidP="00AB1C26">
            <w:pPr>
              <w:rPr>
                <w:snapToGrid w:val="0"/>
              </w:rPr>
            </w:pPr>
            <w:r>
              <w:rPr>
                <w:snapToGrid w:val="0"/>
              </w:rPr>
              <w:t>Consolato Onorario</w:t>
            </w:r>
          </w:p>
        </w:tc>
      </w:tr>
      <w:tr w:rsidR="00823D5F" w14:paraId="372619C5" w14:textId="77777777">
        <w:tc>
          <w:tcPr>
            <w:tcW w:w="1843" w:type="dxa"/>
            <w:tcBorders>
              <w:right w:val="single" w:sz="4" w:space="0" w:color="auto"/>
            </w:tcBorders>
            <w:vAlign w:val="center"/>
          </w:tcPr>
          <w:p w14:paraId="673802BF" w14:textId="77777777" w:rsidR="00823D5F" w:rsidRDefault="00823D5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CE5817" w14:textId="77777777" w:rsidR="00823D5F" w:rsidRDefault="00823D5F" w:rsidP="00AB1C26">
            <w:pPr>
              <w:rPr>
                <w:snapToGrid w:val="0"/>
              </w:rPr>
            </w:pPr>
            <w:r>
              <w:rPr>
                <w:snapToGrid w:val="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09164A1E" w14:textId="77777777" w:rsidR="00823D5F" w:rsidRDefault="00823D5F" w:rsidP="00AB1C26">
            <w:pPr>
              <w:rPr>
                <w:snapToGrid w:val="0"/>
              </w:rPr>
            </w:pPr>
            <w:r>
              <w:rPr>
                <w:snapToGrid w:val="0"/>
              </w:rPr>
              <w:t>Consolato Onorario</w:t>
            </w:r>
          </w:p>
        </w:tc>
      </w:tr>
      <w:tr w:rsidR="00390116" w14:paraId="11DA23A5" w14:textId="77777777">
        <w:tc>
          <w:tcPr>
            <w:tcW w:w="1843" w:type="dxa"/>
            <w:tcBorders>
              <w:right w:val="single" w:sz="4" w:space="0" w:color="auto"/>
            </w:tcBorders>
            <w:vAlign w:val="center"/>
          </w:tcPr>
          <w:p w14:paraId="4BB76F3C" w14:textId="77777777" w:rsidR="00390116" w:rsidRDefault="0039011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333460" w14:textId="77777777" w:rsidR="00390116" w:rsidRDefault="00390116" w:rsidP="00AB1C26">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626D3013" w14:textId="77777777" w:rsidR="00390116" w:rsidRDefault="00390116" w:rsidP="00AB1C26">
            <w:pPr>
              <w:rPr>
                <w:snapToGrid w:val="0"/>
              </w:rPr>
            </w:pPr>
            <w:r>
              <w:rPr>
                <w:snapToGrid w:val="0"/>
              </w:rPr>
              <w:t>Consolato Onorario</w:t>
            </w:r>
          </w:p>
        </w:tc>
      </w:tr>
      <w:tr w:rsidR="00443D15" w14:paraId="4DB2161D" w14:textId="77777777">
        <w:tc>
          <w:tcPr>
            <w:tcW w:w="1843" w:type="dxa"/>
            <w:tcBorders>
              <w:right w:val="single" w:sz="4" w:space="0" w:color="auto"/>
            </w:tcBorders>
            <w:vAlign w:val="center"/>
          </w:tcPr>
          <w:p w14:paraId="78962324" w14:textId="77777777" w:rsidR="00443D15" w:rsidRDefault="00443D1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CF10BE" w14:textId="77777777" w:rsidR="00443D15" w:rsidRDefault="00443D15"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4CC21BD2" w14:textId="77777777" w:rsidR="00443D15" w:rsidRDefault="00443D15" w:rsidP="00AB1C26">
            <w:pPr>
              <w:rPr>
                <w:snapToGrid w:val="0"/>
              </w:rPr>
            </w:pPr>
            <w:r>
              <w:rPr>
                <w:snapToGrid w:val="0"/>
              </w:rPr>
              <w:t>Consolato Onorario</w:t>
            </w:r>
          </w:p>
        </w:tc>
      </w:tr>
      <w:tr w:rsidR="00081540" w14:paraId="3859F666" w14:textId="77777777">
        <w:tc>
          <w:tcPr>
            <w:tcW w:w="1843" w:type="dxa"/>
            <w:tcBorders>
              <w:right w:val="single" w:sz="4" w:space="0" w:color="auto"/>
            </w:tcBorders>
            <w:vAlign w:val="center"/>
          </w:tcPr>
          <w:p w14:paraId="440733AC" w14:textId="77777777" w:rsidR="00081540" w:rsidRDefault="0008154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561EDB" w14:textId="77777777" w:rsidR="00081540" w:rsidRDefault="00081540"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79EA9B6F" w14:textId="77777777" w:rsidR="00081540" w:rsidRDefault="00081540" w:rsidP="00AB1C26">
            <w:pPr>
              <w:rPr>
                <w:snapToGrid w:val="0"/>
              </w:rPr>
            </w:pPr>
            <w:r>
              <w:rPr>
                <w:snapToGrid w:val="0"/>
              </w:rPr>
              <w:t>Consolato Onorario</w:t>
            </w:r>
          </w:p>
        </w:tc>
      </w:tr>
    </w:tbl>
    <w:p w14:paraId="6E4E714E" w14:textId="77777777" w:rsidR="00F00DFD" w:rsidRDefault="00F00DFD" w:rsidP="00F00DFD">
      <w:pPr>
        <w:pBdr>
          <w:bottom w:val="single" w:sz="6" w:space="1" w:color="auto"/>
        </w:pBdr>
        <w:rPr>
          <w:color w:val="000080"/>
          <w:sz w:val="32"/>
        </w:rPr>
      </w:pPr>
      <w:r>
        <w:rPr>
          <w:color w:val="000080"/>
          <w:sz w:val="32"/>
        </w:rPr>
        <w:t>Palermo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00DFD" w14:paraId="454583D6" w14:textId="77777777">
        <w:tc>
          <w:tcPr>
            <w:tcW w:w="1843" w:type="dxa"/>
            <w:tcBorders>
              <w:right w:val="single" w:sz="4" w:space="0" w:color="auto"/>
            </w:tcBorders>
            <w:vAlign w:val="center"/>
          </w:tcPr>
          <w:p w14:paraId="525DBDC3"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45C890" w14:textId="77777777" w:rsidR="00F00DFD" w:rsidRDefault="00F00DFD"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1D2C3DA4" w14:textId="77777777" w:rsidR="00F00DFD" w:rsidRDefault="00F00DFD" w:rsidP="00AB1C26">
            <w:pPr>
              <w:rPr>
                <w:snapToGrid w:val="0"/>
              </w:rPr>
            </w:pPr>
            <w:r>
              <w:rPr>
                <w:snapToGrid w:val="0"/>
              </w:rPr>
              <w:t>Consolato Onorario</w:t>
            </w:r>
          </w:p>
        </w:tc>
      </w:tr>
      <w:tr w:rsidR="00B23DE5" w14:paraId="4CB8858B" w14:textId="77777777">
        <w:tc>
          <w:tcPr>
            <w:tcW w:w="1843" w:type="dxa"/>
            <w:tcBorders>
              <w:right w:val="single" w:sz="4" w:space="0" w:color="auto"/>
            </w:tcBorders>
            <w:vAlign w:val="center"/>
          </w:tcPr>
          <w:p w14:paraId="16DF789E" w14:textId="77777777" w:rsidR="00B23DE5" w:rsidRDefault="00B23DE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231101" w14:textId="77777777" w:rsidR="00B23DE5" w:rsidRDefault="00B23DE5"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5A501167" w14:textId="77777777" w:rsidR="00B23DE5" w:rsidRDefault="00B23DE5" w:rsidP="00AB1C26">
            <w:pPr>
              <w:rPr>
                <w:snapToGrid w:val="0"/>
              </w:rPr>
            </w:pPr>
            <w:r>
              <w:rPr>
                <w:snapToGrid w:val="0"/>
              </w:rPr>
              <w:t>Consolato Generale Onorario</w:t>
            </w:r>
          </w:p>
        </w:tc>
      </w:tr>
      <w:tr w:rsidR="00712C72" w14:paraId="5BED07DB" w14:textId="77777777">
        <w:tc>
          <w:tcPr>
            <w:tcW w:w="1843" w:type="dxa"/>
            <w:tcBorders>
              <w:right w:val="single" w:sz="4" w:space="0" w:color="auto"/>
            </w:tcBorders>
            <w:vAlign w:val="center"/>
          </w:tcPr>
          <w:p w14:paraId="5DE7F944" w14:textId="77777777" w:rsidR="00712C72" w:rsidRDefault="00712C7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528264" w14:textId="77777777" w:rsidR="00712C72" w:rsidRDefault="00712C72"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3610441" w14:textId="77777777" w:rsidR="00712C72" w:rsidRDefault="00712C72" w:rsidP="00AB1C26">
            <w:pPr>
              <w:rPr>
                <w:snapToGrid w:val="0"/>
              </w:rPr>
            </w:pPr>
            <w:r>
              <w:rPr>
                <w:snapToGrid w:val="0"/>
              </w:rPr>
              <w:t>Consolato Onorario</w:t>
            </w:r>
          </w:p>
        </w:tc>
      </w:tr>
      <w:tr w:rsidR="00F00DFD" w14:paraId="56CDF2B0" w14:textId="77777777">
        <w:tc>
          <w:tcPr>
            <w:tcW w:w="1843" w:type="dxa"/>
            <w:tcBorders>
              <w:right w:val="single" w:sz="4" w:space="0" w:color="auto"/>
            </w:tcBorders>
            <w:vAlign w:val="center"/>
          </w:tcPr>
          <w:p w14:paraId="2F533905"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6BF5434" w14:textId="77777777" w:rsidR="00F00DFD" w:rsidRDefault="00F00DFD"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150E0B23" w14:textId="77777777" w:rsidR="00F00DFD" w:rsidRDefault="00F00DFD" w:rsidP="00AB1C26">
            <w:pPr>
              <w:rPr>
                <w:snapToGrid w:val="0"/>
              </w:rPr>
            </w:pPr>
            <w:r>
              <w:rPr>
                <w:snapToGrid w:val="0"/>
              </w:rPr>
              <w:t>Consolato Onorario</w:t>
            </w:r>
          </w:p>
        </w:tc>
      </w:tr>
      <w:tr w:rsidR="00BF58B0" w14:paraId="35B1C215" w14:textId="77777777">
        <w:tc>
          <w:tcPr>
            <w:tcW w:w="1843" w:type="dxa"/>
            <w:tcBorders>
              <w:right w:val="single" w:sz="4" w:space="0" w:color="auto"/>
            </w:tcBorders>
            <w:vAlign w:val="center"/>
          </w:tcPr>
          <w:p w14:paraId="35E433E3" w14:textId="77777777" w:rsidR="00BF58B0" w:rsidRDefault="00BF58B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A75F2A" w14:textId="77777777" w:rsidR="00BF58B0" w:rsidRDefault="00BF58B0"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45FA7D9D" w14:textId="77777777" w:rsidR="00BF58B0" w:rsidRDefault="00BF58B0" w:rsidP="00BF58B0">
            <w:pPr>
              <w:rPr>
                <w:snapToGrid w:val="0"/>
              </w:rPr>
            </w:pPr>
            <w:r>
              <w:rPr>
                <w:snapToGrid w:val="0"/>
              </w:rPr>
              <w:t>Consolato Onorario</w:t>
            </w:r>
          </w:p>
        </w:tc>
      </w:tr>
      <w:tr w:rsidR="003F331B" w14:paraId="795EA024" w14:textId="77777777">
        <w:tc>
          <w:tcPr>
            <w:tcW w:w="1843" w:type="dxa"/>
            <w:tcBorders>
              <w:right w:val="single" w:sz="4" w:space="0" w:color="auto"/>
            </w:tcBorders>
            <w:vAlign w:val="center"/>
          </w:tcPr>
          <w:p w14:paraId="7F6F757E" w14:textId="77777777" w:rsidR="003F331B" w:rsidRDefault="003F331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FB691E" w14:textId="77777777" w:rsidR="003F331B" w:rsidRDefault="003F331B" w:rsidP="00AB1C26">
            <w:pPr>
              <w:rPr>
                <w:snapToGrid w:val="0"/>
              </w:rPr>
            </w:pPr>
            <w:r>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54FC97F6" w14:textId="77777777" w:rsidR="003F331B" w:rsidRDefault="003F331B" w:rsidP="00AB1C26">
            <w:pPr>
              <w:rPr>
                <w:snapToGrid w:val="0"/>
              </w:rPr>
            </w:pPr>
            <w:r>
              <w:rPr>
                <w:snapToGrid w:val="0"/>
              </w:rPr>
              <w:t>Consolato Onorario</w:t>
            </w:r>
          </w:p>
        </w:tc>
      </w:tr>
      <w:tr w:rsidR="00F00DFD" w14:paraId="6D597999" w14:textId="77777777">
        <w:tc>
          <w:tcPr>
            <w:tcW w:w="1843" w:type="dxa"/>
            <w:tcBorders>
              <w:right w:val="single" w:sz="4" w:space="0" w:color="auto"/>
            </w:tcBorders>
            <w:vAlign w:val="center"/>
          </w:tcPr>
          <w:p w14:paraId="3E3274DF"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BA6927" w14:textId="77777777" w:rsidR="00F00DFD" w:rsidRDefault="00F00DFD" w:rsidP="00AB1C26">
            <w:pPr>
              <w:rPr>
                <w:snapToGrid w:val="0"/>
              </w:rPr>
            </w:pPr>
            <w:r>
              <w:rPr>
                <w:snapToGrid w:val="0"/>
              </w:rPr>
              <w:t>Ca</w:t>
            </w:r>
            <w:r w:rsidR="005B356F">
              <w:rPr>
                <w:snapToGrid w:val="0"/>
              </w:rPr>
              <w:t>b</w:t>
            </w:r>
            <w:r>
              <w:rPr>
                <w:snapToGrid w:val="0"/>
              </w:rPr>
              <w:t xml:space="preserve">o Verde </w:t>
            </w:r>
          </w:p>
        </w:tc>
        <w:tc>
          <w:tcPr>
            <w:tcW w:w="4536" w:type="dxa"/>
            <w:tcBorders>
              <w:top w:val="single" w:sz="4" w:space="0" w:color="auto"/>
              <w:left w:val="single" w:sz="4" w:space="0" w:color="auto"/>
              <w:bottom w:val="single" w:sz="4" w:space="0" w:color="auto"/>
              <w:right w:val="single" w:sz="4" w:space="0" w:color="auto"/>
            </w:tcBorders>
            <w:vAlign w:val="center"/>
          </w:tcPr>
          <w:p w14:paraId="7A60C459" w14:textId="77777777" w:rsidR="00F00DFD" w:rsidRDefault="00F00DFD" w:rsidP="00AB1C26">
            <w:pPr>
              <w:rPr>
                <w:snapToGrid w:val="0"/>
              </w:rPr>
            </w:pPr>
            <w:r>
              <w:rPr>
                <w:snapToGrid w:val="0"/>
              </w:rPr>
              <w:t>Consolato Onorario</w:t>
            </w:r>
          </w:p>
        </w:tc>
      </w:tr>
      <w:tr w:rsidR="00F00DFD" w14:paraId="7260203E" w14:textId="77777777">
        <w:tc>
          <w:tcPr>
            <w:tcW w:w="1843" w:type="dxa"/>
            <w:tcBorders>
              <w:right w:val="single" w:sz="4" w:space="0" w:color="auto"/>
            </w:tcBorders>
            <w:vAlign w:val="center"/>
          </w:tcPr>
          <w:p w14:paraId="1C9AD8BF"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79DC18" w14:textId="77777777" w:rsidR="00F00DFD" w:rsidRDefault="00F00DFD"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0CFD7437" w14:textId="77777777" w:rsidR="00F00DFD" w:rsidRDefault="00F00DFD" w:rsidP="00AB1C26">
            <w:pPr>
              <w:rPr>
                <w:snapToGrid w:val="0"/>
              </w:rPr>
            </w:pPr>
            <w:r>
              <w:rPr>
                <w:snapToGrid w:val="0"/>
              </w:rPr>
              <w:t>Consolato Onorario</w:t>
            </w:r>
          </w:p>
        </w:tc>
      </w:tr>
      <w:tr w:rsidR="000C36D2" w14:paraId="2190BF02" w14:textId="77777777">
        <w:tc>
          <w:tcPr>
            <w:tcW w:w="1843" w:type="dxa"/>
            <w:tcBorders>
              <w:right w:val="single" w:sz="4" w:space="0" w:color="auto"/>
            </w:tcBorders>
            <w:vAlign w:val="center"/>
          </w:tcPr>
          <w:p w14:paraId="6CC1E88D"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035724" w14:textId="77777777" w:rsidR="000C36D2" w:rsidRDefault="000C36D2" w:rsidP="0096025B">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2932EBE7" w14:textId="77777777" w:rsidR="000C36D2" w:rsidRDefault="000C36D2" w:rsidP="0096025B">
            <w:pPr>
              <w:rPr>
                <w:snapToGrid w:val="0"/>
              </w:rPr>
            </w:pPr>
            <w:r>
              <w:rPr>
                <w:snapToGrid w:val="0"/>
              </w:rPr>
              <w:t>Consolato Onorario</w:t>
            </w:r>
          </w:p>
        </w:tc>
      </w:tr>
      <w:tr w:rsidR="001B671E" w14:paraId="0211011D" w14:textId="77777777">
        <w:tc>
          <w:tcPr>
            <w:tcW w:w="1843" w:type="dxa"/>
            <w:tcBorders>
              <w:right w:val="single" w:sz="4" w:space="0" w:color="auto"/>
            </w:tcBorders>
            <w:vAlign w:val="center"/>
          </w:tcPr>
          <w:p w14:paraId="48FC6B25" w14:textId="77777777" w:rsidR="001B671E" w:rsidRDefault="001B671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A745DB" w14:textId="77777777" w:rsidR="001B671E" w:rsidRDefault="001B671E" w:rsidP="0096025B">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2A2FAD1D" w14:textId="77777777" w:rsidR="001B671E" w:rsidRDefault="001B671E" w:rsidP="0096025B">
            <w:pPr>
              <w:rPr>
                <w:snapToGrid w:val="0"/>
              </w:rPr>
            </w:pPr>
            <w:r>
              <w:rPr>
                <w:snapToGrid w:val="0"/>
              </w:rPr>
              <w:t>Consolato Onorario</w:t>
            </w:r>
          </w:p>
        </w:tc>
      </w:tr>
      <w:tr w:rsidR="000C36D2" w14:paraId="3F316ED1" w14:textId="77777777">
        <w:tc>
          <w:tcPr>
            <w:tcW w:w="1843" w:type="dxa"/>
            <w:tcBorders>
              <w:right w:val="single" w:sz="4" w:space="0" w:color="auto"/>
            </w:tcBorders>
            <w:vAlign w:val="center"/>
          </w:tcPr>
          <w:p w14:paraId="61646543"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8DB03A" w14:textId="77777777" w:rsidR="000C36D2" w:rsidRDefault="000C36D2" w:rsidP="0096025B">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4DAE9FB3" w14:textId="77777777" w:rsidR="000C36D2" w:rsidRDefault="000C36D2" w:rsidP="0096025B">
            <w:pPr>
              <w:rPr>
                <w:snapToGrid w:val="0"/>
              </w:rPr>
            </w:pPr>
            <w:r>
              <w:rPr>
                <w:snapToGrid w:val="0"/>
              </w:rPr>
              <w:t>Consolato Onorario</w:t>
            </w:r>
          </w:p>
        </w:tc>
      </w:tr>
      <w:tr w:rsidR="000C36D2" w14:paraId="79A72DC5" w14:textId="77777777">
        <w:tc>
          <w:tcPr>
            <w:tcW w:w="1843" w:type="dxa"/>
            <w:tcBorders>
              <w:right w:val="single" w:sz="4" w:space="0" w:color="auto"/>
            </w:tcBorders>
            <w:vAlign w:val="center"/>
          </w:tcPr>
          <w:p w14:paraId="66752B21"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047DB6" w14:textId="77777777" w:rsidR="000C36D2" w:rsidRDefault="000C36D2" w:rsidP="0096025B">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1F57781A" w14:textId="77777777" w:rsidR="000C36D2" w:rsidRDefault="000C36D2" w:rsidP="0096025B">
            <w:pPr>
              <w:rPr>
                <w:snapToGrid w:val="0"/>
              </w:rPr>
            </w:pPr>
            <w:r>
              <w:rPr>
                <w:snapToGrid w:val="0"/>
              </w:rPr>
              <w:t>Consolato Onorario</w:t>
            </w:r>
          </w:p>
        </w:tc>
      </w:tr>
      <w:tr w:rsidR="000C36D2" w14:paraId="539EDDDF" w14:textId="77777777">
        <w:tc>
          <w:tcPr>
            <w:tcW w:w="1843" w:type="dxa"/>
            <w:tcBorders>
              <w:right w:val="single" w:sz="4" w:space="0" w:color="auto"/>
            </w:tcBorders>
            <w:vAlign w:val="center"/>
          </w:tcPr>
          <w:p w14:paraId="1D93E4D7"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BED2C3" w14:textId="77777777" w:rsidR="000C36D2" w:rsidRDefault="000C36D2" w:rsidP="0096025B">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2CA867B2" w14:textId="77777777" w:rsidR="000C36D2" w:rsidRDefault="000C36D2" w:rsidP="0096025B">
            <w:pPr>
              <w:rPr>
                <w:snapToGrid w:val="0"/>
              </w:rPr>
            </w:pPr>
            <w:r>
              <w:rPr>
                <w:snapToGrid w:val="0"/>
              </w:rPr>
              <w:t>Consolato Onorario</w:t>
            </w:r>
          </w:p>
        </w:tc>
      </w:tr>
      <w:tr w:rsidR="00F05749" w14:paraId="1845F557" w14:textId="77777777">
        <w:tc>
          <w:tcPr>
            <w:tcW w:w="1843" w:type="dxa"/>
            <w:tcBorders>
              <w:right w:val="single" w:sz="4" w:space="0" w:color="auto"/>
            </w:tcBorders>
            <w:vAlign w:val="center"/>
          </w:tcPr>
          <w:p w14:paraId="10B2956C" w14:textId="77777777" w:rsidR="00F05749" w:rsidRDefault="00F0574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1B08CF" w14:textId="77777777" w:rsidR="00F05749" w:rsidRDefault="00F05749" w:rsidP="0096025B">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5E2DA5FE" w14:textId="77777777" w:rsidR="00F05749" w:rsidRDefault="00F05749" w:rsidP="0096025B">
            <w:pPr>
              <w:rPr>
                <w:snapToGrid w:val="0"/>
              </w:rPr>
            </w:pPr>
            <w:r>
              <w:rPr>
                <w:snapToGrid w:val="0"/>
              </w:rPr>
              <w:t>Consolato Onorario</w:t>
            </w:r>
          </w:p>
        </w:tc>
      </w:tr>
      <w:tr w:rsidR="003212D7" w14:paraId="5D5D390A" w14:textId="77777777">
        <w:tc>
          <w:tcPr>
            <w:tcW w:w="1843" w:type="dxa"/>
            <w:tcBorders>
              <w:right w:val="single" w:sz="4" w:space="0" w:color="auto"/>
            </w:tcBorders>
            <w:vAlign w:val="center"/>
          </w:tcPr>
          <w:p w14:paraId="1C0F556A" w14:textId="77777777" w:rsidR="003212D7" w:rsidRDefault="003212D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4C8898" w14:textId="2C80D6B8" w:rsidR="003212D7" w:rsidRDefault="003212D7" w:rsidP="0096025B">
            <w:pPr>
              <w:rPr>
                <w:snapToGrid w:val="0"/>
              </w:rPr>
            </w:pPr>
            <w:r>
              <w:rPr>
                <w:snapToGrid w:val="0"/>
              </w:rPr>
              <w:t>Eswatini</w:t>
            </w:r>
          </w:p>
        </w:tc>
        <w:tc>
          <w:tcPr>
            <w:tcW w:w="4536" w:type="dxa"/>
            <w:tcBorders>
              <w:top w:val="single" w:sz="4" w:space="0" w:color="auto"/>
              <w:left w:val="single" w:sz="4" w:space="0" w:color="auto"/>
              <w:bottom w:val="single" w:sz="4" w:space="0" w:color="auto"/>
              <w:right w:val="single" w:sz="4" w:space="0" w:color="auto"/>
            </w:tcBorders>
            <w:vAlign w:val="center"/>
          </w:tcPr>
          <w:p w14:paraId="7A20F4D3" w14:textId="5C0B834D" w:rsidR="003212D7" w:rsidRDefault="003212D7" w:rsidP="0096025B">
            <w:pPr>
              <w:rPr>
                <w:snapToGrid w:val="0"/>
              </w:rPr>
            </w:pPr>
            <w:r>
              <w:rPr>
                <w:snapToGrid w:val="0"/>
              </w:rPr>
              <w:t>Consolato Onorario</w:t>
            </w:r>
          </w:p>
        </w:tc>
      </w:tr>
      <w:tr w:rsidR="000C36D2" w14:paraId="468B4F86" w14:textId="77777777">
        <w:tc>
          <w:tcPr>
            <w:tcW w:w="1843" w:type="dxa"/>
            <w:tcBorders>
              <w:right w:val="single" w:sz="4" w:space="0" w:color="auto"/>
            </w:tcBorders>
            <w:vAlign w:val="center"/>
          </w:tcPr>
          <w:p w14:paraId="4EE1CBF1"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59C560" w14:textId="77777777" w:rsidR="000C36D2" w:rsidRDefault="006529D6" w:rsidP="0096025B">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59F5D222" w14:textId="77777777" w:rsidR="000C36D2" w:rsidRDefault="006529D6" w:rsidP="0096025B">
            <w:pPr>
              <w:rPr>
                <w:snapToGrid w:val="0"/>
              </w:rPr>
            </w:pPr>
            <w:r>
              <w:rPr>
                <w:snapToGrid w:val="0"/>
              </w:rPr>
              <w:t>Consolato Onorario</w:t>
            </w:r>
          </w:p>
        </w:tc>
      </w:tr>
      <w:tr w:rsidR="009367AE" w14:paraId="21F136E8" w14:textId="77777777" w:rsidTr="009367AE">
        <w:tc>
          <w:tcPr>
            <w:tcW w:w="1843" w:type="dxa"/>
            <w:tcBorders>
              <w:right w:val="single" w:sz="4" w:space="0" w:color="auto"/>
            </w:tcBorders>
            <w:vAlign w:val="center"/>
          </w:tcPr>
          <w:p w14:paraId="6976941B"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1CB424" w14:textId="77777777" w:rsidR="009367AE" w:rsidRDefault="009367AE" w:rsidP="003213C5">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393784DF" w14:textId="77777777" w:rsidR="009367AE" w:rsidRDefault="009367AE" w:rsidP="003213C5">
            <w:pPr>
              <w:rPr>
                <w:snapToGrid w:val="0"/>
              </w:rPr>
            </w:pPr>
            <w:r>
              <w:rPr>
                <w:snapToGrid w:val="0"/>
              </w:rPr>
              <w:t>Consolato Onorario</w:t>
            </w:r>
          </w:p>
        </w:tc>
      </w:tr>
      <w:tr w:rsidR="009367AE" w14:paraId="300D8F15" w14:textId="77777777" w:rsidTr="009367AE">
        <w:tc>
          <w:tcPr>
            <w:tcW w:w="1843" w:type="dxa"/>
            <w:tcBorders>
              <w:right w:val="single" w:sz="4" w:space="0" w:color="auto"/>
            </w:tcBorders>
            <w:vAlign w:val="center"/>
          </w:tcPr>
          <w:p w14:paraId="3DD4183B"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B260E2" w14:textId="77777777" w:rsidR="009367AE" w:rsidRDefault="009367AE" w:rsidP="003213C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323B8296" w14:textId="77777777" w:rsidR="009367AE" w:rsidRDefault="009367AE" w:rsidP="003213C5">
            <w:pPr>
              <w:rPr>
                <w:snapToGrid w:val="0"/>
              </w:rPr>
            </w:pPr>
            <w:r>
              <w:rPr>
                <w:snapToGrid w:val="0"/>
              </w:rPr>
              <w:t>Consolato Onorario</w:t>
            </w:r>
          </w:p>
        </w:tc>
      </w:tr>
      <w:tr w:rsidR="009367AE" w14:paraId="7F121EC7" w14:textId="77777777" w:rsidTr="009367AE">
        <w:tc>
          <w:tcPr>
            <w:tcW w:w="1843" w:type="dxa"/>
            <w:tcBorders>
              <w:right w:val="single" w:sz="4" w:space="0" w:color="auto"/>
            </w:tcBorders>
            <w:vAlign w:val="center"/>
          </w:tcPr>
          <w:p w14:paraId="1336E343"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BB93185" w14:textId="77777777" w:rsidR="009367AE" w:rsidRDefault="009367AE" w:rsidP="003213C5">
            <w:pPr>
              <w:rPr>
                <w:snapToGrid w:val="0"/>
              </w:rPr>
            </w:pPr>
            <w:r>
              <w:rPr>
                <w:snapToGrid w:val="0"/>
              </w:rPr>
              <w:t>Georgia</w:t>
            </w:r>
          </w:p>
        </w:tc>
        <w:tc>
          <w:tcPr>
            <w:tcW w:w="4536" w:type="dxa"/>
            <w:tcBorders>
              <w:top w:val="single" w:sz="4" w:space="0" w:color="auto"/>
              <w:left w:val="single" w:sz="4" w:space="0" w:color="auto"/>
              <w:bottom w:val="single" w:sz="4" w:space="0" w:color="auto"/>
              <w:right w:val="single" w:sz="4" w:space="0" w:color="auto"/>
            </w:tcBorders>
            <w:vAlign w:val="center"/>
          </w:tcPr>
          <w:p w14:paraId="4AAD8D4A" w14:textId="77777777" w:rsidR="009367AE" w:rsidRDefault="009367AE" w:rsidP="003213C5">
            <w:pPr>
              <w:rPr>
                <w:snapToGrid w:val="0"/>
              </w:rPr>
            </w:pPr>
            <w:r>
              <w:rPr>
                <w:snapToGrid w:val="0"/>
              </w:rPr>
              <w:t>Consolato Onorario</w:t>
            </w:r>
          </w:p>
        </w:tc>
      </w:tr>
      <w:tr w:rsidR="009367AE" w14:paraId="50D9D9BB" w14:textId="77777777" w:rsidTr="009367AE">
        <w:tc>
          <w:tcPr>
            <w:tcW w:w="1843" w:type="dxa"/>
            <w:tcBorders>
              <w:right w:val="single" w:sz="4" w:space="0" w:color="auto"/>
            </w:tcBorders>
            <w:vAlign w:val="center"/>
          </w:tcPr>
          <w:p w14:paraId="7533C2C2"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C38017" w14:textId="77777777" w:rsidR="009367AE" w:rsidRDefault="009367AE" w:rsidP="003213C5">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3015D6B0" w14:textId="77777777" w:rsidR="009367AE" w:rsidRDefault="009367AE" w:rsidP="003213C5">
            <w:pPr>
              <w:rPr>
                <w:snapToGrid w:val="0"/>
              </w:rPr>
            </w:pPr>
            <w:r>
              <w:rPr>
                <w:snapToGrid w:val="0"/>
              </w:rPr>
              <w:t>Consolato Onorario</w:t>
            </w:r>
          </w:p>
        </w:tc>
      </w:tr>
      <w:tr w:rsidR="009367AE" w14:paraId="77674E31" w14:textId="77777777" w:rsidTr="009367AE">
        <w:tc>
          <w:tcPr>
            <w:tcW w:w="1843" w:type="dxa"/>
            <w:tcBorders>
              <w:right w:val="single" w:sz="4" w:space="0" w:color="auto"/>
            </w:tcBorders>
            <w:vAlign w:val="center"/>
          </w:tcPr>
          <w:p w14:paraId="5082B2D3"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11324F7" w14:textId="77777777" w:rsidR="009367AE" w:rsidRDefault="009367AE" w:rsidP="003213C5">
            <w:pPr>
              <w:rPr>
                <w:snapToGrid w:val="0"/>
              </w:rPr>
            </w:pPr>
            <w:r>
              <w:rPr>
                <w:snapToGrid w:val="0"/>
              </w:rPr>
              <w:t>Ghana</w:t>
            </w:r>
          </w:p>
        </w:tc>
        <w:tc>
          <w:tcPr>
            <w:tcW w:w="4536" w:type="dxa"/>
            <w:tcBorders>
              <w:top w:val="single" w:sz="4" w:space="0" w:color="auto"/>
              <w:left w:val="single" w:sz="4" w:space="0" w:color="auto"/>
              <w:bottom w:val="single" w:sz="4" w:space="0" w:color="auto"/>
              <w:right w:val="single" w:sz="4" w:space="0" w:color="auto"/>
            </w:tcBorders>
            <w:vAlign w:val="center"/>
          </w:tcPr>
          <w:p w14:paraId="167DE92E" w14:textId="77777777" w:rsidR="009367AE" w:rsidRDefault="009367AE" w:rsidP="003213C5">
            <w:pPr>
              <w:rPr>
                <w:snapToGrid w:val="0"/>
              </w:rPr>
            </w:pPr>
            <w:r>
              <w:rPr>
                <w:snapToGrid w:val="0"/>
              </w:rPr>
              <w:t>Consolato Onorario</w:t>
            </w:r>
          </w:p>
        </w:tc>
      </w:tr>
      <w:tr w:rsidR="009367AE" w14:paraId="3220F58A" w14:textId="77777777" w:rsidTr="009367AE">
        <w:tc>
          <w:tcPr>
            <w:tcW w:w="1843" w:type="dxa"/>
            <w:tcBorders>
              <w:right w:val="single" w:sz="4" w:space="0" w:color="auto"/>
            </w:tcBorders>
            <w:vAlign w:val="center"/>
          </w:tcPr>
          <w:p w14:paraId="512FAEC0"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4FECD1" w14:textId="77777777" w:rsidR="009367AE" w:rsidRDefault="009367AE" w:rsidP="003213C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6E3CEB6F" w14:textId="77777777" w:rsidR="009367AE" w:rsidRDefault="009367AE" w:rsidP="003213C5">
            <w:pPr>
              <w:rPr>
                <w:snapToGrid w:val="0"/>
              </w:rPr>
            </w:pPr>
            <w:r>
              <w:rPr>
                <w:snapToGrid w:val="0"/>
              </w:rPr>
              <w:t>Consolato Onorario</w:t>
            </w:r>
          </w:p>
        </w:tc>
      </w:tr>
      <w:tr w:rsidR="009367AE" w14:paraId="50099413" w14:textId="77777777" w:rsidTr="009367AE">
        <w:tc>
          <w:tcPr>
            <w:tcW w:w="1843" w:type="dxa"/>
            <w:tcBorders>
              <w:right w:val="single" w:sz="4" w:space="0" w:color="auto"/>
            </w:tcBorders>
            <w:vAlign w:val="center"/>
          </w:tcPr>
          <w:p w14:paraId="35787E7C"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991C3B" w14:textId="77777777" w:rsidR="009367AE" w:rsidRDefault="009367AE" w:rsidP="003213C5">
            <w:pPr>
              <w:rPr>
                <w:snapToGrid w:val="0"/>
              </w:rPr>
            </w:pPr>
            <w:r>
              <w:rPr>
                <w:snapToGrid w:val="0"/>
              </w:rPr>
              <w:t>Libia</w:t>
            </w:r>
          </w:p>
        </w:tc>
        <w:tc>
          <w:tcPr>
            <w:tcW w:w="4536" w:type="dxa"/>
            <w:tcBorders>
              <w:top w:val="single" w:sz="4" w:space="0" w:color="auto"/>
              <w:left w:val="single" w:sz="4" w:space="0" w:color="auto"/>
              <w:bottom w:val="single" w:sz="4" w:space="0" w:color="auto"/>
              <w:right w:val="single" w:sz="4" w:space="0" w:color="auto"/>
            </w:tcBorders>
            <w:vAlign w:val="center"/>
          </w:tcPr>
          <w:p w14:paraId="0EDD04B0" w14:textId="77777777" w:rsidR="009367AE" w:rsidRDefault="009367AE" w:rsidP="003213C5">
            <w:pPr>
              <w:rPr>
                <w:snapToGrid w:val="0"/>
              </w:rPr>
            </w:pPr>
            <w:r>
              <w:rPr>
                <w:snapToGrid w:val="0"/>
              </w:rPr>
              <w:t>Consolato Generale</w:t>
            </w:r>
          </w:p>
        </w:tc>
      </w:tr>
      <w:tr w:rsidR="009367AE" w14:paraId="4005AF99" w14:textId="77777777" w:rsidTr="009367AE">
        <w:tc>
          <w:tcPr>
            <w:tcW w:w="1843" w:type="dxa"/>
            <w:tcBorders>
              <w:right w:val="single" w:sz="4" w:space="0" w:color="auto"/>
            </w:tcBorders>
            <w:vAlign w:val="center"/>
          </w:tcPr>
          <w:p w14:paraId="1A82895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DB08A0" w14:textId="77777777" w:rsidR="009367AE" w:rsidRDefault="009367AE" w:rsidP="003213C5">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19E6A2F1" w14:textId="77777777" w:rsidR="009367AE" w:rsidRDefault="009367AE" w:rsidP="003213C5">
            <w:pPr>
              <w:rPr>
                <w:snapToGrid w:val="0"/>
              </w:rPr>
            </w:pPr>
            <w:r>
              <w:rPr>
                <w:snapToGrid w:val="0"/>
              </w:rPr>
              <w:t>Consolato Onorario</w:t>
            </w:r>
          </w:p>
        </w:tc>
      </w:tr>
      <w:tr w:rsidR="009367AE" w14:paraId="4D7811EC" w14:textId="77777777" w:rsidTr="009367AE">
        <w:tc>
          <w:tcPr>
            <w:tcW w:w="1843" w:type="dxa"/>
            <w:tcBorders>
              <w:right w:val="single" w:sz="4" w:space="0" w:color="auto"/>
            </w:tcBorders>
            <w:vAlign w:val="center"/>
          </w:tcPr>
          <w:p w14:paraId="352E555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8C3BB3" w14:textId="77777777" w:rsidR="009367AE" w:rsidRPr="002279F3" w:rsidRDefault="009367AE" w:rsidP="003213C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7DB271C" w14:textId="77777777" w:rsidR="009367AE" w:rsidRDefault="009367AE" w:rsidP="003213C5">
            <w:pPr>
              <w:rPr>
                <w:snapToGrid w:val="0"/>
              </w:rPr>
            </w:pPr>
            <w:r>
              <w:rPr>
                <w:snapToGrid w:val="0"/>
              </w:rPr>
              <w:t>Consolato Onorario</w:t>
            </w:r>
          </w:p>
        </w:tc>
      </w:tr>
    </w:tbl>
    <w:p w14:paraId="12545FC8" w14:textId="77777777" w:rsidR="009F1913" w:rsidRDefault="009F1913" w:rsidP="00FE66CF">
      <w:pPr>
        <w:jc w:val="right"/>
        <w:rPr>
          <w:b/>
          <w:bCs/>
          <w:sz w:val="16"/>
        </w:rPr>
      </w:pPr>
    </w:p>
    <w:p w14:paraId="49EB355A" w14:textId="77777777" w:rsidR="00BF58B0" w:rsidRDefault="00BF58B0" w:rsidP="00FE66CF">
      <w:pPr>
        <w:jc w:val="right"/>
        <w:rPr>
          <w:b/>
          <w:bCs/>
          <w:sz w:val="16"/>
        </w:rPr>
      </w:pPr>
    </w:p>
    <w:p w14:paraId="5F6A924A" w14:textId="77777777" w:rsidR="00BF58B0" w:rsidRDefault="00BF58B0" w:rsidP="00FE66CF">
      <w:pPr>
        <w:jc w:val="right"/>
        <w:rPr>
          <w:b/>
          <w:bCs/>
          <w:sz w:val="16"/>
        </w:rPr>
      </w:pPr>
    </w:p>
    <w:p w14:paraId="167AFD7F" w14:textId="77777777" w:rsidR="00BF58B0" w:rsidRDefault="00BF58B0" w:rsidP="00FE66CF">
      <w:pPr>
        <w:jc w:val="right"/>
        <w:rPr>
          <w:b/>
          <w:bCs/>
          <w:sz w:val="16"/>
        </w:rPr>
      </w:pPr>
    </w:p>
    <w:p w14:paraId="075BB819" w14:textId="77777777" w:rsidR="009367AE" w:rsidRDefault="009367AE" w:rsidP="00FE66CF">
      <w:pPr>
        <w:jc w:val="right"/>
        <w:rPr>
          <w:b/>
          <w:bCs/>
          <w:sz w:val="16"/>
        </w:rPr>
      </w:pPr>
    </w:p>
    <w:p w14:paraId="64B24B15" w14:textId="77777777" w:rsidR="009367AE" w:rsidRDefault="009367AE" w:rsidP="00FE66CF">
      <w:pPr>
        <w:jc w:val="right"/>
        <w:rPr>
          <w:b/>
          <w:bCs/>
          <w:sz w:val="16"/>
        </w:rPr>
      </w:pPr>
    </w:p>
    <w:p w14:paraId="26F740B8" w14:textId="77777777" w:rsidR="009367AE" w:rsidRDefault="009367AE" w:rsidP="00FE66CF">
      <w:pPr>
        <w:jc w:val="right"/>
        <w:rPr>
          <w:b/>
          <w:bCs/>
          <w:sz w:val="16"/>
        </w:rPr>
      </w:pPr>
    </w:p>
    <w:p w14:paraId="767A8F62" w14:textId="77777777" w:rsidR="00FE66CF" w:rsidRDefault="00FE66CF" w:rsidP="00FE66CF">
      <w:pPr>
        <w:jc w:val="right"/>
        <w:rPr>
          <w:b/>
          <w:bCs/>
          <w:sz w:val="16"/>
        </w:rPr>
      </w:pPr>
      <w:r>
        <w:rPr>
          <w:b/>
          <w:bCs/>
          <w:sz w:val="16"/>
        </w:rPr>
        <w:t>CITTA’  SEDI DI UFFICI CONSOLARI</w:t>
      </w:r>
    </w:p>
    <w:p w14:paraId="56DB99D0" w14:textId="77777777" w:rsidR="00C005B7" w:rsidRDefault="00C005B7" w:rsidP="00FE66CF">
      <w:pPr>
        <w:jc w:val="right"/>
        <w:rPr>
          <w:b/>
          <w:bCs/>
          <w:sz w:val="16"/>
        </w:rPr>
      </w:pPr>
    </w:p>
    <w:p w14:paraId="41A89A1A" w14:textId="77777777" w:rsidR="009367AE" w:rsidRDefault="009367AE" w:rsidP="00FE66CF">
      <w:pPr>
        <w:jc w:val="right"/>
        <w:rPr>
          <w:b/>
          <w:bCs/>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A0FFE" w14:paraId="1EF9502F" w14:textId="77777777">
        <w:tc>
          <w:tcPr>
            <w:tcW w:w="1843" w:type="dxa"/>
            <w:tcBorders>
              <w:right w:val="single" w:sz="4" w:space="0" w:color="auto"/>
            </w:tcBorders>
            <w:vAlign w:val="center"/>
          </w:tcPr>
          <w:p w14:paraId="7C2CB39B"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F32B2E" w14:textId="77777777" w:rsidR="00BA0FFE" w:rsidRDefault="00BA0FFE" w:rsidP="00CA0B44">
            <w:pPr>
              <w:rPr>
                <w:snapToGrid w:val="0"/>
              </w:rPr>
            </w:pPr>
            <w:r>
              <w:rPr>
                <w:snapToGrid w:val="0"/>
              </w:rPr>
              <w:t>Lussemburgo</w:t>
            </w:r>
          </w:p>
        </w:tc>
        <w:tc>
          <w:tcPr>
            <w:tcW w:w="4536" w:type="dxa"/>
            <w:tcBorders>
              <w:top w:val="single" w:sz="4" w:space="0" w:color="auto"/>
              <w:left w:val="single" w:sz="4" w:space="0" w:color="auto"/>
              <w:bottom w:val="single" w:sz="4" w:space="0" w:color="auto"/>
              <w:right w:val="single" w:sz="4" w:space="0" w:color="auto"/>
            </w:tcBorders>
            <w:vAlign w:val="center"/>
          </w:tcPr>
          <w:p w14:paraId="60CC76E0" w14:textId="77777777" w:rsidR="00BA0FFE" w:rsidRDefault="00BA0FFE" w:rsidP="00CA0B44">
            <w:pPr>
              <w:rPr>
                <w:snapToGrid w:val="0"/>
              </w:rPr>
            </w:pPr>
            <w:r>
              <w:rPr>
                <w:snapToGrid w:val="0"/>
              </w:rPr>
              <w:t>Consolato Onorario</w:t>
            </w:r>
          </w:p>
        </w:tc>
      </w:tr>
      <w:tr w:rsidR="00BA0FFE" w14:paraId="091C72FF" w14:textId="77777777">
        <w:tc>
          <w:tcPr>
            <w:tcW w:w="1843" w:type="dxa"/>
            <w:tcBorders>
              <w:right w:val="single" w:sz="4" w:space="0" w:color="auto"/>
            </w:tcBorders>
            <w:vAlign w:val="center"/>
          </w:tcPr>
          <w:p w14:paraId="5D85E8A0"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A1BE3" w14:textId="77777777" w:rsidR="00BA0FFE" w:rsidRDefault="00BA0FFE" w:rsidP="00FA2164">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514CC488" w14:textId="77777777" w:rsidR="00BA0FFE" w:rsidRDefault="00BA0FFE" w:rsidP="00FA2164">
            <w:pPr>
              <w:rPr>
                <w:snapToGrid w:val="0"/>
              </w:rPr>
            </w:pPr>
            <w:r>
              <w:rPr>
                <w:snapToGrid w:val="0"/>
              </w:rPr>
              <w:t>Consolato Generale</w:t>
            </w:r>
          </w:p>
        </w:tc>
      </w:tr>
      <w:tr w:rsidR="003B747A" w14:paraId="3C178A95" w14:textId="77777777">
        <w:tc>
          <w:tcPr>
            <w:tcW w:w="1843" w:type="dxa"/>
            <w:tcBorders>
              <w:right w:val="single" w:sz="4" w:space="0" w:color="auto"/>
            </w:tcBorders>
            <w:vAlign w:val="center"/>
          </w:tcPr>
          <w:p w14:paraId="23744F18" w14:textId="77777777" w:rsidR="003B747A" w:rsidRDefault="003B747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0B16DF" w14:textId="77777777" w:rsidR="003B747A" w:rsidRDefault="003B747A" w:rsidP="00FA2164">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047949F9" w14:textId="77777777" w:rsidR="003B747A" w:rsidRDefault="003B747A" w:rsidP="00FA2164">
            <w:pPr>
              <w:rPr>
                <w:snapToGrid w:val="0"/>
              </w:rPr>
            </w:pPr>
            <w:r>
              <w:rPr>
                <w:snapToGrid w:val="0"/>
              </w:rPr>
              <w:t>Consolato Onorario</w:t>
            </w:r>
          </w:p>
        </w:tc>
      </w:tr>
      <w:tr w:rsidR="00BA0FFE" w14:paraId="36D8A4CF" w14:textId="77777777">
        <w:tc>
          <w:tcPr>
            <w:tcW w:w="1843" w:type="dxa"/>
            <w:tcBorders>
              <w:right w:val="single" w:sz="4" w:space="0" w:color="auto"/>
            </w:tcBorders>
            <w:vAlign w:val="center"/>
          </w:tcPr>
          <w:p w14:paraId="6E2C47A6"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C59D1F" w14:textId="77777777" w:rsidR="00BA0FFE" w:rsidRDefault="00BA0FFE" w:rsidP="00FA2164">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F2984CE" w14:textId="77777777" w:rsidR="00BA0FFE" w:rsidRDefault="00BA0FFE" w:rsidP="00FA2164">
            <w:pPr>
              <w:rPr>
                <w:snapToGrid w:val="0"/>
              </w:rPr>
            </w:pPr>
            <w:r>
              <w:rPr>
                <w:snapToGrid w:val="0"/>
              </w:rPr>
              <w:t>Consolato Onorario</w:t>
            </w:r>
          </w:p>
        </w:tc>
      </w:tr>
      <w:tr w:rsidR="00BA0FFE" w14:paraId="00DA8D32" w14:textId="77777777">
        <w:tc>
          <w:tcPr>
            <w:tcW w:w="1843" w:type="dxa"/>
            <w:tcBorders>
              <w:right w:val="single" w:sz="4" w:space="0" w:color="auto"/>
            </w:tcBorders>
            <w:vAlign w:val="center"/>
          </w:tcPr>
          <w:p w14:paraId="3037681A"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A16B2F" w14:textId="77777777" w:rsidR="00BA0FFE" w:rsidRDefault="00BA0FFE" w:rsidP="00FA2164">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4399DDB0" w14:textId="77777777" w:rsidR="00BA0FFE" w:rsidRDefault="00BA0FFE" w:rsidP="00FA2164">
            <w:pPr>
              <w:rPr>
                <w:snapToGrid w:val="0"/>
              </w:rPr>
            </w:pPr>
            <w:r>
              <w:rPr>
                <w:snapToGrid w:val="0"/>
              </w:rPr>
              <w:t>Consolato Generale Onorario</w:t>
            </w:r>
          </w:p>
        </w:tc>
      </w:tr>
      <w:tr w:rsidR="00BA0FFE" w14:paraId="3CC3E0AB" w14:textId="77777777">
        <w:tc>
          <w:tcPr>
            <w:tcW w:w="1843" w:type="dxa"/>
            <w:tcBorders>
              <w:right w:val="single" w:sz="4" w:space="0" w:color="auto"/>
            </w:tcBorders>
            <w:vAlign w:val="center"/>
          </w:tcPr>
          <w:p w14:paraId="5B676BFD"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A6A4ED" w14:textId="77777777" w:rsidR="00BA0FFE" w:rsidRDefault="00BA0FFE" w:rsidP="00FA2164">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7911D922" w14:textId="77777777" w:rsidR="00BA0FFE" w:rsidRDefault="00BA0FFE" w:rsidP="00FA2164">
            <w:pPr>
              <w:rPr>
                <w:snapToGrid w:val="0"/>
              </w:rPr>
            </w:pPr>
            <w:r>
              <w:rPr>
                <w:snapToGrid w:val="0"/>
              </w:rPr>
              <w:t>Consolato Onorario</w:t>
            </w:r>
          </w:p>
        </w:tc>
      </w:tr>
      <w:tr w:rsidR="00BA0FFE" w14:paraId="68D8FE5C" w14:textId="77777777">
        <w:tc>
          <w:tcPr>
            <w:tcW w:w="1843" w:type="dxa"/>
            <w:tcBorders>
              <w:right w:val="single" w:sz="4" w:space="0" w:color="auto"/>
            </w:tcBorders>
            <w:vAlign w:val="center"/>
          </w:tcPr>
          <w:p w14:paraId="418EC894"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DB1A20C" w14:textId="77777777" w:rsidR="00BA0FFE" w:rsidRDefault="00BA0FFE"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42A25663" w14:textId="77777777" w:rsidR="00BA0FFE" w:rsidRDefault="00BA0FFE" w:rsidP="00AB1C26">
            <w:pPr>
              <w:rPr>
                <w:snapToGrid w:val="0"/>
              </w:rPr>
            </w:pPr>
            <w:r>
              <w:rPr>
                <w:snapToGrid w:val="0"/>
              </w:rPr>
              <w:t>Consolato Onorario</w:t>
            </w:r>
          </w:p>
        </w:tc>
      </w:tr>
      <w:tr w:rsidR="00BA0FFE" w14:paraId="2AB64281" w14:textId="77777777">
        <w:tc>
          <w:tcPr>
            <w:tcW w:w="1843" w:type="dxa"/>
            <w:tcBorders>
              <w:right w:val="single" w:sz="4" w:space="0" w:color="auto"/>
            </w:tcBorders>
            <w:vAlign w:val="center"/>
          </w:tcPr>
          <w:p w14:paraId="67A30CED"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3C373" w14:textId="77777777" w:rsidR="00BA0FFE" w:rsidRDefault="00BA0FFE" w:rsidP="00AB1C26">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5DDE0D6F" w14:textId="77777777" w:rsidR="00BA0FFE" w:rsidRDefault="00BA0FFE" w:rsidP="00AB1C26">
            <w:pPr>
              <w:rPr>
                <w:snapToGrid w:val="0"/>
              </w:rPr>
            </w:pPr>
            <w:r>
              <w:rPr>
                <w:snapToGrid w:val="0"/>
              </w:rPr>
              <w:t>Consolato Onorario</w:t>
            </w:r>
          </w:p>
        </w:tc>
      </w:tr>
      <w:tr w:rsidR="00BA0FFE" w14:paraId="148F5BAC" w14:textId="77777777">
        <w:tc>
          <w:tcPr>
            <w:tcW w:w="1843" w:type="dxa"/>
            <w:tcBorders>
              <w:right w:val="single" w:sz="4" w:space="0" w:color="auto"/>
            </w:tcBorders>
            <w:vAlign w:val="center"/>
          </w:tcPr>
          <w:p w14:paraId="2D2206E9"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6FED64" w14:textId="77777777" w:rsidR="00BA0FFE" w:rsidRDefault="00BA0FFE"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19F2D984" w14:textId="77777777" w:rsidR="00BA0FFE" w:rsidRDefault="00BA0FFE" w:rsidP="00AB1C26">
            <w:pPr>
              <w:rPr>
                <w:snapToGrid w:val="0"/>
              </w:rPr>
            </w:pPr>
            <w:r>
              <w:rPr>
                <w:snapToGrid w:val="0"/>
              </w:rPr>
              <w:t>Consolato Generale</w:t>
            </w:r>
          </w:p>
        </w:tc>
      </w:tr>
      <w:tr w:rsidR="00BA0FFE" w14:paraId="09AF6BDB" w14:textId="77777777">
        <w:tc>
          <w:tcPr>
            <w:tcW w:w="1843" w:type="dxa"/>
            <w:tcBorders>
              <w:right w:val="single" w:sz="4" w:space="0" w:color="auto"/>
            </w:tcBorders>
            <w:vAlign w:val="center"/>
          </w:tcPr>
          <w:p w14:paraId="5ABC8A3C"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0FF4D8" w14:textId="77777777" w:rsidR="00BA0FFE" w:rsidRDefault="00BA0FFE"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1530BC2B" w14:textId="77777777" w:rsidR="00BA0FFE" w:rsidRDefault="00BA0FFE" w:rsidP="00AB1C26">
            <w:pPr>
              <w:rPr>
                <w:snapToGrid w:val="0"/>
              </w:rPr>
            </w:pPr>
            <w:r>
              <w:rPr>
                <w:snapToGrid w:val="0"/>
              </w:rPr>
              <w:t>Consolato Onorario</w:t>
            </w:r>
          </w:p>
        </w:tc>
      </w:tr>
      <w:tr w:rsidR="00BA0FFE" w14:paraId="56B5CF47" w14:textId="77777777">
        <w:tc>
          <w:tcPr>
            <w:tcW w:w="1843" w:type="dxa"/>
            <w:tcBorders>
              <w:right w:val="single" w:sz="4" w:space="0" w:color="auto"/>
            </w:tcBorders>
            <w:vAlign w:val="center"/>
          </w:tcPr>
          <w:p w14:paraId="29C966CF"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79DA28" w14:textId="77777777" w:rsidR="00BA0FFE" w:rsidRDefault="00BA0FFE" w:rsidP="00AB1C26">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13B30AE6" w14:textId="77777777" w:rsidR="00BA0FFE" w:rsidRDefault="00BA0FFE" w:rsidP="00AB1C26">
            <w:pPr>
              <w:rPr>
                <w:snapToGrid w:val="0"/>
              </w:rPr>
            </w:pPr>
            <w:r>
              <w:rPr>
                <w:snapToGrid w:val="0"/>
              </w:rPr>
              <w:t>Consolato Generale Onorario</w:t>
            </w:r>
          </w:p>
        </w:tc>
      </w:tr>
      <w:tr w:rsidR="00BA0FFE" w14:paraId="3C18274D" w14:textId="77777777">
        <w:tc>
          <w:tcPr>
            <w:tcW w:w="1843" w:type="dxa"/>
            <w:tcBorders>
              <w:right w:val="single" w:sz="4" w:space="0" w:color="auto"/>
            </w:tcBorders>
            <w:vAlign w:val="center"/>
          </w:tcPr>
          <w:p w14:paraId="17DDB9B3"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29D8E0" w14:textId="77777777" w:rsidR="00BA0FFE" w:rsidRDefault="00BA0FFE" w:rsidP="00AB1C26">
            <w:pPr>
              <w:rPr>
                <w:snapToGrid w:val="0"/>
              </w:rPr>
            </w:pPr>
            <w:r>
              <w:rPr>
                <w:snapToGrid w:val="0"/>
              </w:rPr>
              <w:t>Stati Uniti d</w:t>
            </w:r>
            <w:r w:rsidR="00F65355">
              <w:rPr>
                <w:snapToGrid w:val="0"/>
              </w:rPr>
              <w:t>’</w:t>
            </w:r>
            <w:r>
              <w:rPr>
                <w:snapToGrid w:val="0"/>
              </w:rPr>
              <w:t xml:space="preserve">America </w:t>
            </w:r>
          </w:p>
        </w:tc>
        <w:tc>
          <w:tcPr>
            <w:tcW w:w="4536" w:type="dxa"/>
            <w:tcBorders>
              <w:top w:val="single" w:sz="4" w:space="0" w:color="auto"/>
              <w:left w:val="single" w:sz="4" w:space="0" w:color="auto"/>
              <w:bottom w:val="single" w:sz="4" w:space="0" w:color="auto"/>
              <w:right w:val="single" w:sz="4" w:space="0" w:color="auto"/>
            </w:tcBorders>
            <w:vAlign w:val="center"/>
          </w:tcPr>
          <w:p w14:paraId="5071E2D7" w14:textId="77777777" w:rsidR="00BA0FFE" w:rsidRDefault="00BA0FFE" w:rsidP="00AB1C26">
            <w:pPr>
              <w:rPr>
                <w:snapToGrid w:val="0"/>
              </w:rPr>
            </w:pPr>
            <w:r>
              <w:rPr>
                <w:snapToGrid w:val="0"/>
              </w:rPr>
              <w:t>Agenzia Consolare Onoraria</w:t>
            </w:r>
          </w:p>
        </w:tc>
      </w:tr>
      <w:tr w:rsidR="00BA0FFE" w14:paraId="760A6463" w14:textId="77777777">
        <w:tc>
          <w:tcPr>
            <w:tcW w:w="1843" w:type="dxa"/>
            <w:tcBorders>
              <w:right w:val="single" w:sz="4" w:space="0" w:color="auto"/>
            </w:tcBorders>
            <w:vAlign w:val="center"/>
          </w:tcPr>
          <w:p w14:paraId="05A87C9C"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C112A9" w14:textId="77777777" w:rsidR="00BA0FFE" w:rsidRDefault="00BA0FFE"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28F5BAC2" w14:textId="77777777" w:rsidR="00BA0FFE" w:rsidRDefault="00BA0FFE" w:rsidP="00AB1C26">
            <w:pPr>
              <w:rPr>
                <w:snapToGrid w:val="0"/>
              </w:rPr>
            </w:pPr>
            <w:r>
              <w:rPr>
                <w:snapToGrid w:val="0"/>
              </w:rPr>
              <w:t>Consolato Onorario</w:t>
            </w:r>
          </w:p>
        </w:tc>
      </w:tr>
      <w:tr w:rsidR="00BA0FFE" w14:paraId="4CF4F027" w14:textId="77777777">
        <w:tc>
          <w:tcPr>
            <w:tcW w:w="1843" w:type="dxa"/>
            <w:tcBorders>
              <w:right w:val="single" w:sz="4" w:space="0" w:color="auto"/>
            </w:tcBorders>
            <w:vAlign w:val="center"/>
          </w:tcPr>
          <w:p w14:paraId="07BA27D9"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97694E" w14:textId="77777777" w:rsidR="00BA0FFE" w:rsidRDefault="00BA0FFE"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4AAF9506" w14:textId="77777777" w:rsidR="00BA0FFE" w:rsidRDefault="00BA0FFE" w:rsidP="00AB1C26">
            <w:pPr>
              <w:rPr>
                <w:snapToGrid w:val="0"/>
              </w:rPr>
            </w:pPr>
            <w:r>
              <w:rPr>
                <w:snapToGrid w:val="0"/>
              </w:rPr>
              <w:t>Consolato</w:t>
            </w:r>
          </w:p>
        </w:tc>
      </w:tr>
      <w:tr w:rsidR="00BA0FFE" w14:paraId="50D5D730" w14:textId="77777777">
        <w:tc>
          <w:tcPr>
            <w:tcW w:w="1843" w:type="dxa"/>
            <w:tcBorders>
              <w:right w:val="single" w:sz="4" w:space="0" w:color="auto"/>
            </w:tcBorders>
            <w:vAlign w:val="center"/>
          </w:tcPr>
          <w:p w14:paraId="6BADF45D"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8478B8" w14:textId="77777777" w:rsidR="00BA0FFE" w:rsidRDefault="00BA0FFE"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7417D1BB" w14:textId="77777777" w:rsidR="00BA0FFE" w:rsidRDefault="00BA0FFE" w:rsidP="00AB1C26">
            <w:pPr>
              <w:rPr>
                <w:snapToGrid w:val="0"/>
              </w:rPr>
            </w:pPr>
            <w:r>
              <w:rPr>
                <w:snapToGrid w:val="0"/>
              </w:rPr>
              <w:t>Consolato Onorario</w:t>
            </w:r>
          </w:p>
        </w:tc>
      </w:tr>
      <w:tr w:rsidR="00B91D96" w14:paraId="4FF1B70B" w14:textId="77777777">
        <w:tc>
          <w:tcPr>
            <w:tcW w:w="1843" w:type="dxa"/>
            <w:tcBorders>
              <w:right w:val="single" w:sz="4" w:space="0" w:color="auto"/>
            </w:tcBorders>
            <w:vAlign w:val="center"/>
          </w:tcPr>
          <w:p w14:paraId="36AD27C7" w14:textId="77777777" w:rsidR="00B91D96" w:rsidRDefault="00B91D9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DBC0E1" w14:textId="77777777" w:rsidR="00B91D96" w:rsidRDefault="00B91D96" w:rsidP="00AB1C26">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28834B6F" w14:textId="77777777" w:rsidR="00B91D96" w:rsidRDefault="00B91D96" w:rsidP="00AB1C26">
            <w:pPr>
              <w:rPr>
                <w:snapToGrid w:val="0"/>
              </w:rPr>
            </w:pPr>
            <w:r>
              <w:rPr>
                <w:snapToGrid w:val="0"/>
              </w:rPr>
              <w:t>Consolato Onorario</w:t>
            </w:r>
          </w:p>
        </w:tc>
      </w:tr>
    </w:tbl>
    <w:p w14:paraId="0707F30C" w14:textId="77777777" w:rsidR="00590C55" w:rsidRPr="00590C55" w:rsidRDefault="00590C55" w:rsidP="00482C90">
      <w:pPr>
        <w:rPr>
          <w:color w:val="000080"/>
          <w:sz w:val="8"/>
          <w:szCs w:val="8"/>
        </w:rPr>
      </w:pPr>
    </w:p>
    <w:p w14:paraId="5703C2DD" w14:textId="77777777" w:rsidR="00482C90" w:rsidRDefault="00482C90" w:rsidP="00482C90">
      <w:pPr>
        <w:pBdr>
          <w:bottom w:val="single" w:sz="6" w:space="1" w:color="auto"/>
        </w:pBdr>
        <w:rPr>
          <w:color w:val="000080"/>
          <w:sz w:val="32"/>
        </w:rPr>
      </w:pPr>
      <w:r>
        <w:rPr>
          <w:color w:val="000080"/>
          <w:sz w:val="32"/>
        </w:rPr>
        <w:t>Siracusa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82C90" w14:paraId="25DD26DB" w14:textId="77777777">
        <w:tc>
          <w:tcPr>
            <w:tcW w:w="1843" w:type="dxa"/>
            <w:tcBorders>
              <w:right w:val="single" w:sz="4" w:space="0" w:color="auto"/>
            </w:tcBorders>
            <w:vAlign w:val="center"/>
          </w:tcPr>
          <w:p w14:paraId="46577845" w14:textId="77777777" w:rsidR="00482C90" w:rsidRDefault="00482C9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ADBCB2" w14:textId="77777777" w:rsidR="00482C90" w:rsidRDefault="00482C90"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382CB309" w14:textId="77777777" w:rsidR="00482C90" w:rsidRDefault="00482C90" w:rsidP="00AB1C26">
            <w:pPr>
              <w:rPr>
                <w:snapToGrid w:val="0"/>
              </w:rPr>
            </w:pPr>
            <w:r>
              <w:rPr>
                <w:snapToGrid w:val="0"/>
              </w:rPr>
              <w:t>Consolato Onorario</w:t>
            </w:r>
          </w:p>
        </w:tc>
      </w:tr>
      <w:tr w:rsidR="00482C90" w14:paraId="5659CDB9" w14:textId="77777777">
        <w:tc>
          <w:tcPr>
            <w:tcW w:w="1843" w:type="dxa"/>
            <w:tcBorders>
              <w:right w:val="single" w:sz="4" w:space="0" w:color="auto"/>
            </w:tcBorders>
            <w:vAlign w:val="center"/>
          </w:tcPr>
          <w:p w14:paraId="30285715" w14:textId="77777777" w:rsidR="00482C90" w:rsidRDefault="00482C9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A18AF6" w14:textId="77777777" w:rsidR="00482C90" w:rsidRDefault="00482C90"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4E5CBA09" w14:textId="77777777" w:rsidR="00482C90" w:rsidRDefault="00482C90" w:rsidP="00AB1C26">
            <w:pPr>
              <w:rPr>
                <w:snapToGrid w:val="0"/>
              </w:rPr>
            </w:pPr>
            <w:r>
              <w:rPr>
                <w:snapToGrid w:val="0"/>
              </w:rPr>
              <w:t xml:space="preserve">Consolato Generale Onorario </w:t>
            </w:r>
          </w:p>
        </w:tc>
      </w:tr>
      <w:bookmarkEnd w:id="5"/>
    </w:tbl>
    <w:p w14:paraId="4E3625F8" w14:textId="77777777" w:rsidR="001100EA" w:rsidRPr="00CC7B80" w:rsidRDefault="001100EA" w:rsidP="00063A23">
      <w:pPr>
        <w:rPr>
          <w:b/>
          <w:color w:val="000080"/>
          <w:u w:val="single"/>
        </w:rPr>
      </w:pPr>
    </w:p>
    <w:p w14:paraId="0E5B8D4A" w14:textId="77777777" w:rsidR="00063A23" w:rsidRDefault="00063A23" w:rsidP="00063A23">
      <w:pPr>
        <w:rPr>
          <w:b/>
          <w:color w:val="000080"/>
          <w:sz w:val="40"/>
          <w:szCs w:val="40"/>
          <w:u w:val="single"/>
        </w:rPr>
      </w:pPr>
      <w:r>
        <w:rPr>
          <w:b/>
          <w:color w:val="000080"/>
          <w:sz w:val="40"/>
          <w:szCs w:val="40"/>
          <w:u w:val="single"/>
        </w:rPr>
        <w:t>Toscana</w:t>
      </w:r>
    </w:p>
    <w:p w14:paraId="6947FC77" w14:textId="77777777" w:rsidR="006F279B" w:rsidRPr="00B83144" w:rsidRDefault="006F279B" w:rsidP="00063A23">
      <w:pPr>
        <w:rPr>
          <w:b/>
          <w:color w:val="000080"/>
          <w:sz w:val="18"/>
          <w:szCs w:val="18"/>
          <w:u w:val="single"/>
        </w:rPr>
      </w:pPr>
    </w:p>
    <w:p w14:paraId="09AD3DFF" w14:textId="77777777" w:rsidR="00590C55" w:rsidRPr="00590C55" w:rsidRDefault="00590C55" w:rsidP="00B1711A">
      <w:pPr>
        <w:rPr>
          <w:color w:val="000080"/>
          <w:sz w:val="8"/>
          <w:szCs w:val="8"/>
        </w:rPr>
      </w:pPr>
    </w:p>
    <w:p w14:paraId="0C9C59BF" w14:textId="452053E4" w:rsidR="00021579" w:rsidRDefault="00021579" w:rsidP="00021579">
      <w:pPr>
        <w:pBdr>
          <w:bottom w:val="single" w:sz="6" w:space="1" w:color="auto"/>
        </w:pBdr>
        <w:rPr>
          <w:color w:val="000080"/>
          <w:sz w:val="32"/>
        </w:rPr>
      </w:pPr>
      <w:r>
        <w:rPr>
          <w:color w:val="000080"/>
          <w:sz w:val="32"/>
        </w:rPr>
        <w:t>Firenze</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021579" w14:paraId="263FB307" w14:textId="77777777">
        <w:tc>
          <w:tcPr>
            <w:tcW w:w="1843" w:type="dxa"/>
            <w:tcBorders>
              <w:right w:val="single" w:sz="4" w:space="0" w:color="auto"/>
            </w:tcBorders>
            <w:vAlign w:val="center"/>
          </w:tcPr>
          <w:p w14:paraId="652BAADC"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4695C8" w14:textId="77777777" w:rsidR="00021579" w:rsidRDefault="00021579"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49ED0E05" w14:textId="77777777" w:rsidR="00021579" w:rsidRDefault="00021579" w:rsidP="00AB1C26">
            <w:pPr>
              <w:rPr>
                <w:snapToGrid w:val="0"/>
              </w:rPr>
            </w:pPr>
            <w:r>
              <w:rPr>
                <w:snapToGrid w:val="0"/>
              </w:rPr>
              <w:t>Consolato Onorario</w:t>
            </w:r>
          </w:p>
        </w:tc>
      </w:tr>
      <w:tr w:rsidR="006713E6" w14:paraId="2D4AEA34" w14:textId="77777777">
        <w:tc>
          <w:tcPr>
            <w:tcW w:w="1843" w:type="dxa"/>
            <w:tcBorders>
              <w:right w:val="single" w:sz="4" w:space="0" w:color="auto"/>
            </w:tcBorders>
            <w:vAlign w:val="center"/>
          </w:tcPr>
          <w:p w14:paraId="74C3EBE1" w14:textId="77777777" w:rsidR="006713E6" w:rsidRDefault="006713E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B3D1CDD" w14:textId="77777777" w:rsidR="006713E6" w:rsidRDefault="006713E6" w:rsidP="00AB1C26">
            <w:pPr>
              <w:rPr>
                <w:snapToGrid w:val="0"/>
              </w:rPr>
            </w:pPr>
            <w:r>
              <w:rPr>
                <w:snapToGrid w:val="0"/>
              </w:rPr>
              <w:t>Bahamas</w:t>
            </w:r>
          </w:p>
        </w:tc>
        <w:tc>
          <w:tcPr>
            <w:tcW w:w="4536" w:type="dxa"/>
            <w:tcBorders>
              <w:top w:val="single" w:sz="4" w:space="0" w:color="auto"/>
              <w:left w:val="single" w:sz="4" w:space="0" w:color="auto"/>
              <w:bottom w:val="single" w:sz="4" w:space="0" w:color="auto"/>
              <w:right w:val="single" w:sz="4" w:space="0" w:color="auto"/>
            </w:tcBorders>
            <w:vAlign w:val="center"/>
          </w:tcPr>
          <w:p w14:paraId="12890329" w14:textId="77777777" w:rsidR="006713E6" w:rsidRDefault="006713E6" w:rsidP="00AB1C26">
            <w:pPr>
              <w:rPr>
                <w:snapToGrid w:val="0"/>
              </w:rPr>
            </w:pPr>
            <w:r>
              <w:rPr>
                <w:snapToGrid w:val="0"/>
              </w:rPr>
              <w:t>Consolato Onorario</w:t>
            </w:r>
          </w:p>
        </w:tc>
      </w:tr>
      <w:tr w:rsidR="002963E0" w14:paraId="7AD6E7DE" w14:textId="77777777">
        <w:tc>
          <w:tcPr>
            <w:tcW w:w="1843" w:type="dxa"/>
            <w:tcBorders>
              <w:right w:val="single" w:sz="4" w:space="0" w:color="auto"/>
            </w:tcBorders>
            <w:vAlign w:val="center"/>
          </w:tcPr>
          <w:p w14:paraId="2E078A1C" w14:textId="77777777" w:rsidR="002963E0" w:rsidRDefault="002963E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24A1701" w14:textId="77777777" w:rsidR="002963E0" w:rsidRDefault="002963E0" w:rsidP="00AB1C26">
            <w:pPr>
              <w:rPr>
                <w:snapToGrid w:val="0"/>
              </w:rPr>
            </w:pPr>
            <w:r>
              <w:rPr>
                <w:snapToGrid w:val="0"/>
              </w:rPr>
              <w:t>Bahrain</w:t>
            </w:r>
          </w:p>
        </w:tc>
        <w:tc>
          <w:tcPr>
            <w:tcW w:w="4536" w:type="dxa"/>
            <w:tcBorders>
              <w:top w:val="single" w:sz="4" w:space="0" w:color="auto"/>
              <w:left w:val="single" w:sz="4" w:space="0" w:color="auto"/>
              <w:bottom w:val="single" w:sz="4" w:space="0" w:color="auto"/>
              <w:right w:val="single" w:sz="4" w:space="0" w:color="auto"/>
            </w:tcBorders>
            <w:vAlign w:val="center"/>
          </w:tcPr>
          <w:p w14:paraId="1F618278" w14:textId="77777777" w:rsidR="002963E0" w:rsidRDefault="002963E0" w:rsidP="00AB1C26">
            <w:pPr>
              <w:rPr>
                <w:snapToGrid w:val="0"/>
              </w:rPr>
            </w:pPr>
            <w:r>
              <w:rPr>
                <w:snapToGrid w:val="0"/>
              </w:rPr>
              <w:t>Consolato Onorario</w:t>
            </w:r>
          </w:p>
        </w:tc>
      </w:tr>
      <w:tr w:rsidR="00021579" w14:paraId="2F4E3246" w14:textId="77777777">
        <w:tc>
          <w:tcPr>
            <w:tcW w:w="1843" w:type="dxa"/>
            <w:tcBorders>
              <w:right w:val="single" w:sz="4" w:space="0" w:color="auto"/>
            </w:tcBorders>
            <w:vAlign w:val="center"/>
          </w:tcPr>
          <w:p w14:paraId="218A2B48"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AB37E8" w14:textId="77777777" w:rsidR="00021579" w:rsidRDefault="00021579"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5F8C9572" w14:textId="77777777" w:rsidR="00021579" w:rsidRDefault="00021579" w:rsidP="00AB1C26">
            <w:pPr>
              <w:rPr>
                <w:snapToGrid w:val="0"/>
              </w:rPr>
            </w:pPr>
            <w:r>
              <w:rPr>
                <w:snapToGrid w:val="0"/>
              </w:rPr>
              <w:t>Consolato Generale Onorario</w:t>
            </w:r>
          </w:p>
        </w:tc>
      </w:tr>
      <w:tr w:rsidR="00AF4054" w14:paraId="2977AC4A" w14:textId="77777777">
        <w:tc>
          <w:tcPr>
            <w:tcW w:w="1843" w:type="dxa"/>
            <w:tcBorders>
              <w:right w:val="single" w:sz="4" w:space="0" w:color="auto"/>
            </w:tcBorders>
            <w:vAlign w:val="center"/>
          </w:tcPr>
          <w:p w14:paraId="65EB6492" w14:textId="77777777" w:rsidR="00AF4054" w:rsidRDefault="00AF405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7E1746" w14:textId="77777777" w:rsidR="00AF4054" w:rsidRDefault="00AF4054"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0A4F90EE" w14:textId="77777777" w:rsidR="00AF4054" w:rsidRDefault="00AF4054" w:rsidP="00AB1C26">
            <w:pPr>
              <w:rPr>
                <w:snapToGrid w:val="0"/>
              </w:rPr>
            </w:pPr>
            <w:r>
              <w:rPr>
                <w:snapToGrid w:val="0"/>
              </w:rPr>
              <w:t>Consolato Onorario</w:t>
            </w:r>
          </w:p>
        </w:tc>
      </w:tr>
      <w:tr w:rsidR="00021579" w14:paraId="46353D63" w14:textId="77777777">
        <w:tc>
          <w:tcPr>
            <w:tcW w:w="1843" w:type="dxa"/>
            <w:tcBorders>
              <w:right w:val="single" w:sz="4" w:space="0" w:color="auto"/>
            </w:tcBorders>
            <w:vAlign w:val="center"/>
          </w:tcPr>
          <w:p w14:paraId="6F1964B4"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3934B8" w14:textId="77777777" w:rsidR="00021579" w:rsidRDefault="00021579"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79A83CE6" w14:textId="77777777" w:rsidR="00021579" w:rsidRDefault="00021579" w:rsidP="00AB1C26">
            <w:pPr>
              <w:rPr>
                <w:snapToGrid w:val="0"/>
              </w:rPr>
            </w:pPr>
            <w:r>
              <w:rPr>
                <w:snapToGrid w:val="0"/>
              </w:rPr>
              <w:t>Consolato Onorario</w:t>
            </w:r>
          </w:p>
        </w:tc>
      </w:tr>
      <w:tr w:rsidR="00021579" w14:paraId="3C84CC20" w14:textId="77777777">
        <w:tc>
          <w:tcPr>
            <w:tcW w:w="1843" w:type="dxa"/>
            <w:tcBorders>
              <w:right w:val="single" w:sz="4" w:space="0" w:color="auto"/>
            </w:tcBorders>
            <w:vAlign w:val="center"/>
          </w:tcPr>
          <w:p w14:paraId="0380E64C"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0F913C" w14:textId="77777777" w:rsidR="00021579" w:rsidRDefault="00021579"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074350F0" w14:textId="77777777" w:rsidR="00021579" w:rsidRDefault="00021579" w:rsidP="00AB1C26">
            <w:pPr>
              <w:rPr>
                <w:snapToGrid w:val="0"/>
              </w:rPr>
            </w:pPr>
            <w:r>
              <w:rPr>
                <w:snapToGrid w:val="0"/>
              </w:rPr>
              <w:t>Consolato Onorario</w:t>
            </w:r>
          </w:p>
        </w:tc>
      </w:tr>
      <w:tr w:rsidR="008A497E" w14:paraId="0D2F5AFB" w14:textId="77777777">
        <w:tc>
          <w:tcPr>
            <w:tcW w:w="1843" w:type="dxa"/>
            <w:tcBorders>
              <w:right w:val="single" w:sz="4" w:space="0" w:color="auto"/>
            </w:tcBorders>
            <w:vAlign w:val="center"/>
          </w:tcPr>
          <w:p w14:paraId="4D97B64A" w14:textId="77777777" w:rsidR="008A497E" w:rsidRDefault="008A497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391B29" w14:textId="77777777" w:rsidR="008A497E" w:rsidRDefault="008A497E" w:rsidP="00AB1C26">
            <w:pPr>
              <w:rPr>
                <w:snapToGrid w:val="0"/>
              </w:rPr>
            </w:pPr>
            <w:r>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39D3CB69" w14:textId="77777777" w:rsidR="008A497E" w:rsidRDefault="008A497E" w:rsidP="00AB1C26">
            <w:pPr>
              <w:rPr>
                <w:snapToGrid w:val="0"/>
              </w:rPr>
            </w:pPr>
            <w:r>
              <w:rPr>
                <w:snapToGrid w:val="0"/>
              </w:rPr>
              <w:t>Consolato Onorario</w:t>
            </w:r>
          </w:p>
        </w:tc>
      </w:tr>
      <w:tr w:rsidR="005A280E" w14:paraId="3EF041E6" w14:textId="77777777">
        <w:tc>
          <w:tcPr>
            <w:tcW w:w="1843" w:type="dxa"/>
            <w:tcBorders>
              <w:right w:val="single" w:sz="4" w:space="0" w:color="auto"/>
            </w:tcBorders>
            <w:vAlign w:val="center"/>
          </w:tcPr>
          <w:p w14:paraId="6CC20EDF"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C169FC" w14:textId="77777777" w:rsidR="005A280E" w:rsidRDefault="005A280E" w:rsidP="0096025B">
            <w:pPr>
              <w:rPr>
                <w:snapToGrid w:val="0"/>
              </w:rPr>
            </w:pPr>
            <w:r>
              <w:rPr>
                <w:snapToGrid w:val="0"/>
              </w:rPr>
              <w:t>Ca</w:t>
            </w:r>
            <w:r w:rsidR="00934A95">
              <w:rPr>
                <w:snapToGrid w:val="0"/>
              </w:rPr>
              <w:t>b</w:t>
            </w:r>
            <w:r>
              <w:rPr>
                <w:snapToGrid w:val="0"/>
              </w:rPr>
              <w:t>o Verde</w:t>
            </w:r>
          </w:p>
        </w:tc>
        <w:tc>
          <w:tcPr>
            <w:tcW w:w="4536" w:type="dxa"/>
            <w:tcBorders>
              <w:top w:val="single" w:sz="4" w:space="0" w:color="auto"/>
              <w:left w:val="single" w:sz="4" w:space="0" w:color="auto"/>
              <w:bottom w:val="single" w:sz="4" w:space="0" w:color="auto"/>
              <w:right w:val="single" w:sz="4" w:space="0" w:color="auto"/>
            </w:tcBorders>
            <w:vAlign w:val="center"/>
          </w:tcPr>
          <w:p w14:paraId="760BD4D1" w14:textId="77777777" w:rsidR="005A280E" w:rsidRDefault="005A280E" w:rsidP="0096025B">
            <w:pPr>
              <w:rPr>
                <w:snapToGrid w:val="0"/>
              </w:rPr>
            </w:pPr>
            <w:r>
              <w:rPr>
                <w:snapToGrid w:val="0"/>
              </w:rPr>
              <w:t>Consolato Onorario</w:t>
            </w:r>
          </w:p>
        </w:tc>
      </w:tr>
      <w:tr w:rsidR="005A280E" w14:paraId="277B1137" w14:textId="77777777">
        <w:tc>
          <w:tcPr>
            <w:tcW w:w="1843" w:type="dxa"/>
            <w:tcBorders>
              <w:right w:val="single" w:sz="4" w:space="0" w:color="auto"/>
            </w:tcBorders>
            <w:vAlign w:val="center"/>
          </w:tcPr>
          <w:p w14:paraId="221CE4A8"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97CBB2D" w14:textId="77777777" w:rsidR="005A280E" w:rsidRDefault="005A280E" w:rsidP="0096025B">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51258563" w14:textId="77777777" w:rsidR="005A280E" w:rsidRDefault="005A280E" w:rsidP="0096025B">
            <w:pPr>
              <w:rPr>
                <w:snapToGrid w:val="0"/>
              </w:rPr>
            </w:pPr>
            <w:r>
              <w:rPr>
                <w:snapToGrid w:val="0"/>
              </w:rPr>
              <w:t>Consolato Onorario</w:t>
            </w:r>
          </w:p>
        </w:tc>
      </w:tr>
      <w:tr w:rsidR="0044381B" w14:paraId="556B16B0" w14:textId="77777777">
        <w:tc>
          <w:tcPr>
            <w:tcW w:w="1843" w:type="dxa"/>
            <w:tcBorders>
              <w:right w:val="single" w:sz="4" w:space="0" w:color="auto"/>
            </w:tcBorders>
            <w:vAlign w:val="center"/>
          </w:tcPr>
          <w:p w14:paraId="37503430" w14:textId="77777777" w:rsidR="0044381B" w:rsidRDefault="0044381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EEDAAD" w14:textId="77777777" w:rsidR="0044381B" w:rsidRDefault="0044381B" w:rsidP="0096025B">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5847CC07" w14:textId="77777777" w:rsidR="0044381B" w:rsidRDefault="0044381B" w:rsidP="0096025B">
            <w:pPr>
              <w:rPr>
                <w:snapToGrid w:val="0"/>
              </w:rPr>
            </w:pPr>
            <w:r>
              <w:rPr>
                <w:snapToGrid w:val="0"/>
              </w:rPr>
              <w:t>Consolato Onorario</w:t>
            </w:r>
          </w:p>
        </w:tc>
      </w:tr>
      <w:tr w:rsidR="005A280E" w14:paraId="1C2AABB5" w14:textId="77777777">
        <w:tc>
          <w:tcPr>
            <w:tcW w:w="1843" w:type="dxa"/>
            <w:tcBorders>
              <w:right w:val="single" w:sz="4" w:space="0" w:color="auto"/>
            </w:tcBorders>
            <w:vAlign w:val="center"/>
          </w:tcPr>
          <w:p w14:paraId="0852383B"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43DE30" w14:textId="77777777" w:rsidR="005A280E" w:rsidRDefault="005A280E" w:rsidP="0096025B">
            <w:pPr>
              <w:rPr>
                <w:snapToGrid w:val="0"/>
              </w:rPr>
            </w:pPr>
            <w:r>
              <w:rPr>
                <w:snapToGrid w:val="0"/>
              </w:rPr>
              <w:t>Cina</w:t>
            </w:r>
          </w:p>
        </w:tc>
        <w:tc>
          <w:tcPr>
            <w:tcW w:w="4536" w:type="dxa"/>
            <w:tcBorders>
              <w:top w:val="single" w:sz="4" w:space="0" w:color="auto"/>
              <w:left w:val="single" w:sz="4" w:space="0" w:color="auto"/>
              <w:bottom w:val="single" w:sz="4" w:space="0" w:color="auto"/>
              <w:right w:val="single" w:sz="4" w:space="0" w:color="auto"/>
            </w:tcBorders>
            <w:vAlign w:val="center"/>
          </w:tcPr>
          <w:p w14:paraId="27AFBE77" w14:textId="77777777" w:rsidR="005A280E" w:rsidRDefault="005A280E" w:rsidP="0096025B">
            <w:pPr>
              <w:rPr>
                <w:snapToGrid w:val="0"/>
              </w:rPr>
            </w:pPr>
            <w:r>
              <w:rPr>
                <w:snapToGrid w:val="0"/>
              </w:rPr>
              <w:t>Consolato Generale</w:t>
            </w:r>
          </w:p>
        </w:tc>
      </w:tr>
      <w:tr w:rsidR="00F77C41" w14:paraId="7D8B3677" w14:textId="77777777">
        <w:tc>
          <w:tcPr>
            <w:tcW w:w="1843" w:type="dxa"/>
            <w:tcBorders>
              <w:right w:val="single" w:sz="4" w:space="0" w:color="auto"/>
            </w:tcBorders>
            <w:vAlign w:val="center"/>
          </w:tcPr>
          <w:p w14:paraId="43C6AB70" w14:textId="77777777" w:rsidR="00F77C41" w:rsidRDefault="00F77C4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ABCCC4" w14:textId="10F87F66" w:rsidR="00F77C41" w:rsidRDefault="00F77C41" w:rsidP="0096025B">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54DB5651" w14:textId="680D05E4" w:rsidR="00F77C41" w:rsidRDefault="00F77C41" w:rsidP="0096025B">
            <w:pPr>
              <w:rPr>
                <w:snapToGrid w:val="0"/>
              </w:rPr>
            </w:pPr>
            <w:r>
              <w:rPr>
                <w:snapToGrid w:val="0"/>
              </w:rPr>
              <w:t>Consolato Onorario</w:t>
            </w:r>
          </w:p>
        </w:tc>
      </w:tr>
      <w:tr w:rsidR="005A280E" w14:paraId="6CC33744" w14:textId="77777777">
        <w:tc>
          <w:tcPr>
            <w:tcW w:w="1843" w:type="dxa"/>
            <w:tcBorders>
              <w:right w:val="single" w:sz="4" w:space="0" w:color="auto"/>
            </w:tcBorders>
            <w:vAlign w:val="center"/>
          </w:tcPr>
          <w:p w14:paraId="2C09F561"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174DAD" w14:textId="77777777" w:rsidR="005A280E" w:rsidRDefault="005A280E" w:rsidP="0096025B">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3A0BAB9B" w14:textId="77777777" w:rsidR="005A280E" w:rsidRDefault="005A280E" w:rsidP="0096025B">
            <w:pPr>
              <w:rPr>
                <w:snapToGrid w:val="0"/>
              </w:rPr>
            </w:pPr>
            <w:r>
              <w:rPr>
                <w:snapToGrid w:val="0"/>
              </w:rPr>
              <w:t>Consolato Onorario</w:t>
            </w:r>
          </w:p>
        </w:tc>
      </w:tr>
      <w:tr w:rsidR="00751161" w14:paraId="57DA09E8" w14:textId="77777777">
        <w:tc>
          <w:tcPr>
            <w:tcW w:w="1843" w:type="dxa"/>
            <w:tcBorders>
              <w:right w:val="single" w:sz="4" w:space="0" w:color="auto"/>
            </w:tcBorders>
            <w:vAlign w:val="center"/>
          </w:tcPr>
          <w:p w14:paraId="182C235E"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5583C5" w14:textId="77777777" w:rsidR="00751161" w:rsidRDefault="00751161" w:rsidP="001B1C0A">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BAD065E" w14:textId="77777777" w:rsidR="00751161" w:rsidRDefault="00751161" w:rsidP="0096025B">
            <w:pPr>
              <w:rPr>
                <w:snapToGrid w:val="0"/>
              </w:rPr>
            </w:pPr>
            <w:r>
              <w:rPr>
                <w:snapToGrid w:val="0"/>
              </w:rPr>
              <w:t>Consolato Onorario</w:t>
            </w:r>
          </w:p>
        </w:tc>
      </w:tr>
      <w:tr w:rsidR="00751161" w14:paraId="21361E5C" w14:textId="77777777">
        <w:tc>
          <w:tcPr>
            <w:tcW w:w="1843" w:type="dxa"/>
            <w:tcBorders>
              <w:right w:val="single" w:sz="4" w:space="0" w:color="auto"/>
            </w:tcBorders>
            <w:vAlign w:val="center"/>
          </w:tcPr>
          <w:p w14:paraId="62BAE73D"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4606D2" w14:textId="77777777" w:rsidR="00751161" w:rsidRDefault="00751161" w:rsidP="0096025B">
            <w:pPr>
              <w:rPr>
                <w:snapToGrid w:val="0"/>
              </w:rPr>
            </w:pPr>
            <w:r>
              <w:rPr>
                <w:snapToGrid w:val="0"/>
              </w:rPr>
              <w:t>Costa d</w:t>
            </w:r>
            <w:r w:rsidR="00F65355">
              <w:rPr>
                <w:snapToGrid w:val="0"/>
              </w:rPr>
              <w:t>’</w:t>
            </w:r>
            <w:r>
              <w:rPr>
                <w:snapToGrid w:val="0"/>
              </w:rPr>
              <w:t>Avorio</w:t>
            </w:r>
          </w:p>
        </w:tc>
        <w:tc>
          <w:tcPr>
            <w:tcW w:w="4536" w:type="dxa"/>
            <w:tcBorders>
              <w:top w:val="single" w:sz="4" w:space="0" w:color="auto"/>
              <w:left w:val="single" w:sz="4" w:space="0" w:color="auto"/>
              <w:bottom w:val="single" w:sz="4" w:space="0" w:color="auto"/>
              <w:right w:val="single" w:sz="4" w:space="0" w:color="auto"/>
            </w:tcBorders>
            <w:vAlign w:val="center"/>
          </w:tcPr>
          <w:p w14:paraId="14808334" w14:textId="77777777" w:rsidR="00751161" w:rsidRDefault="00751161" w:rsidP="0096025B">
            <w:pPr>
              <w:rPr>
                <w:snapToGrid w:val="0"/>
              </w:rPr>
            </w:pPr>
            <w:r>
              <w:rPr>
                <w:snapToGrid w:val="0"/>
              </w:rPr>
              <w:t>Consolato Onorario</w:t>
            </w:r>
          </w:p>
        </w:tc>
      </w:tr>
      <w:tr w:rsidR="00751161" w14:paraId="463986B8" w14:textId="77777777">
        <w:tc>
          <w:tcPr>
            <w:tcW w:w="1843" w:type="dxa"/>
            <w:tcBorders>
              <w:right w:val="single" w:sz="4" w:space="0" w:color="auto"/>
            </w:tcBorders>
            <w:vAlign w:val="center"/>
          </w:tcPr>
          <w:p w14:paraId="3437794D"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F355C8F" w14:textId="77777777" w:rsidR="00751161" w:rsidRDefault="00751161" w:rsidP="0096025B">
            <w:pPr>
              <w:rPr>
                <w:snapToGrid w:val="0"/>
              </w:rPr>
            </w:pPr>
            <w:r>
              <w:rPr>
                <w:snapToGrid w:val="0"/>
              </w:rPr>
              <w:t xml:space="preserve">Costa Rica </w:t>
            </w:r>
          </w:p>
        </w:tc>
        <w:tc>
          <w:tcPr>
            <w:tcW w:w="4536" w:type="dxa"/>
            <w:tcBorders>
              <w:top w:val="single" w:sz="4" w:space="0" w:color="auto"/>
              <w:left w:val="single" w:sz="4" w:space="0" w:color="auto"/>
              <w:bottom w:val="single" w:sz="4" w:space="0" w:color="auto"/>
              <w:right w:val="single" w:sz="4" w:space="0" w:color="auto"/>
            </w:tcBorders>
            <w:vAlign w:val="center"/>
          </w:tcPr>
          <w:p w14:paraId="4D2CAEC4" w14:textId="77777777" w:rsidR="00751161" w:rsidRDefault="00751161" w:rsidP="00FD4548">
            <w:pPr>
              <w:rPr>
                <w:snapToGrid w:val="0"/>
              </w:rPr>
            </w:pPr>
            <w:r>
              <w:rPr>
                <w:snapToGrid w:val="0"/>
              </w:rPr>
              <w:t>Consolato Onorario</w:t>
            </w:r>
          </w:p>
        </w:tc>
      </w:tr>
      <w:tr w:rsidR="00751161" w14:paraId="2E4F3C48" w14:textId="77777777">
        <w:tc>
          <w:tcPr>
            <w:tcW w:w="1843" w:type="dxa"/>
            <w:tcBorders>
              <w:right w:val="single" w:sz="4" w:space="0" w:color="auto"/>
            </w:tcBorders>
            <w:vAlign w:val="center"/>
          </w:tcPr>
          <w:p w14:paraId="27F221CE"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0790F7" w14:textId="77777777" w:rsidR="00751161" w:rsidRDefault="00751161" w:rsidP="001F18B4">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3050FEE4" w14:textId="77777777" w:rsidR="00751161" w:rsidRDefault="00751161" w:rsidP="001F18B4">
            <w:pPr>
              <w:rPr>
                <w:snapToGrid w:val="0"/>
              </w:rPr>
            </w:pPr>
            <w:r>
              <w:rPr>
                <w:snapToGrid w:val="0"/>
              </w:rPr>
              <w:t>Consolato Onorario</w:t>
            </w:r>
          </w:p>
        </w:tc>
      </w:tr>
      <w:tr w:rsidR="000407C3" w14:paraId="10598A76" w14:textId="77777777">
        <w:tc>
          <w:tcPr>
            <w:tcW w:w="1843" w:type="dxa"/>
            <w:tcBorders>
              <w:right w:val="single" w:sz="4" w:space="0" w:color="auto"/>
            </w:tcBorders>
            <w:vAlign w:val="center"/>
          </w:tcPr>
          <w:p w14:paraId="30C86CA0" w14:textId="77777777" w:rsidR="000407C3" w:rsidRDefault="000407C3" w:rsidP="000407C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FC0122" w14:textId="77777777" w:rsidR="000407C3" w:rsidRDefault="000407C3" w:rsidP="000407C3">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45C42202" w14:textId="77777777" w:rsidR="000407C3" w:rsidRDefault="000407C3" w:rsidP="000407C3">
            <w:pPr>
              <w:rPr>
                <w:snapToGrid w:val="0"/>
              </w:rPr>
            </w:pPr>
            <w:r>
              <w:rPr>
                <w:snapToGrid w:val="0"/>
              </w:rPr>
              <w:t>Consolato Onorario</w:t>
            </w:r>
          </w:p>
        </w:tc>
      </w:tr>
      <w:tr w:rsidR="00CA2891" w14:paraId="59AFA8C8" w14:textId="77777777">
        <w:tc>
          <w:tcPr>
            <w:tcW w:w="1843" w:type="dxa"/>
            <w:tcBorders>
              <w:right w:val="single" w:sz="4" w:space="0" w:color="auto"/>
            </w:tcBorders>
            <w:vAlign w:val="center"/>
          </w:tcPr>
          <w:p w14:paraId="56217B47" w14:textId="77777777" w:rsidR="00CA2891" w:rsidRDefault="00CA2891" w:rsidP="00CA289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83254A" w14:textId="77777777" w:rsidR="00CA2891" w:rsidRDefault="00CA2891" w:rsidP="00CA2891">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0B3A6133" w14:textId="77777777" w:rsidR="00CA2891" w:rsidRDefault="00CA2891" w:rsidP="00CA2891">
            <w:pPr>
              <w:rPr>
                <w:snapToGrid w:val="0"/>
              </w:rPr>
            </w:pPr>
            <w:r>
              <w:rPr>
                <w:snapToGrid w:val="0"/>
              </w:rPr>
              <w:t>Consolato Onorario</w:t>
            </w:r>
          </w:p>
        </w:tc>
      </w:tr>
      <w:tr w:rsidR="007B1A12" w14:paraId="0C1E74EF" w14:textId="77777777">
        <w:tc>
          <w:tcPr>
            <w:tcW w:w="1843" w:type="dxa"/>
            <w:tcBorders>
              <w:right w:val="single" w:sz="4" w:space="0" w:color="auto"/>
            </w:tcBorders>
            <w:vAlign w:val="center"/>
          </w:tcPr>
          <w:p w14:paraId="42EAF6E5" w14:textId="77777777" w:rsidR="007B1A12" w:rsidRDefault="007B1A12" w:rsidP="007B1A1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B0E7ACB" w14:textId="77777777" w:rsidR="007B1A12" w:rsidRDefault="007B1A12" w:rsidP="007B1A12">
            <w:pPr>
              <w:rPr>
                <w:snapToGrid w:val="0"/>
              </w:rPr>
            </w:pPr>
            <w:r>
              <w:rPr>
                <w:snapToGrid w:val="0"/>
              </w:rPr>
              <w:t xml:space="preserve">Ecuador </w:t>
            </w:r>
          </w:p>
        </w:tc>
        <w:tc>
          <w:tcPr>
            <w:tcW w:w="4536" w:type="dxa"/>
            <w:tcBorders>
              <w:top w:val="single" w:sz="4" w:space="0" w:color="auto"/>
              <w:left w:val="single" w:sz="4" w:space="0" w:color="auto"/>
              <w:bottom w:val="single" w:sz="4" w:space="0" w:color="auto"/>
              <w:right w:val="single" w:sz="4" w:space="0" w:color="auto"/>
            </w:tcBorders>
            <w:vAlign w:val="center"/>
          </w:tcPr>
          <w:p w14:paraId="0589A227" w14:textId="77777777" w:rsidR="007B1A12" w:rsidRDefault="007B1A12" w:rsidP="007B1A12">
            <w:pPr>
              <w:rPr>
                <w:snapToGrid w:val="0"/>
              </w:rPr>
            </w:pPr>
            <w:r>
              <w:rPr>
                <w:snapToGrid w:val="0"/>
              </w:rPr>
              <w:t>Consolato Onorario</w:t>
            </w:r>
          </w:p>
        </w:tc>
      </w:tr>
      <w:tr w:rsidR="00821BE3" w14:paraId="07564CAF" w14:textId="77777777">
        <w:tc>
          <w:tcPr>
            <w:tcW w:w="1843" w:type="dxa"/>
            <w:tcBorders>
              <w:right w:val="single" w:sz="4" w:space="0" w:color="auto"/>
            </w:tcBorders>
            <w:vAlign w:val="center"/>
          </w:tcPr>
          <w:p w14:paraId="0778A23C" w14:textId="77777777" w:rsidR="00821BE3" w:rsidRDefault="00821BE3" w:rsidP="00821BE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F48E1F" w14:textId="77777777" w:rsidR="00821BE3" w:rsidRDefault="00821BE3" w:rsidP="00821BE3">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75FD092F" w14:textId="77777777" w:rsidR="00821BE3" w:rsidRDefault="00821BE3" w:rsidP="00821BE3">
            <w:pPr>
              <w:rPr>
                <w:snapToGrid w:val="0"/>
              </w:rPr>
            </w:pPr>
            <w:r>
              <w:rPr>
                <w:snapToGrid w:val="0"/>
              </w:rPr>
              <w:t>Consolato Onorario</w:t>
            </w:r>
          </w:p>
        </w:tc>
      </w:tr>
      <w:tr w:rsidR="009367AE" w14:paraId="719C583A" w14:textId="77777777" w:rsidTr="003213C5">
        <w:tc>
          <w:tcPr>
            <w:tcW w:w="1843" w:type="dxa"/>
            <w:tcBorders>
              <w:right w:val="single" w:sz="4" w:space="0" w:color="auto"/>
            </w:tcBorders>
            <w:vAlign w:val="center"/>
          </w:tcPr>
          <w:p w14:paraId="14C88BC0"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A604BD" w14:textId="77777777" w:rsidR="009367AE" w:rsidRDefault="009367AE" w:rsidP="003213C5">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3810A525" w14:textId="77777777" w:rsidR="009367AE" w:rsidRDefault="009367AE" w:rsidP="003213C5">
            <w:pPr>
              <w:rPr>
                <w:snapToGrid w:val="0"/>
              </w:rPr>
            </w:pPr>
            <w:r>
              <w:rPr>
                <w:snapToGrid w:val="0"/>
              </w:rPr>
              <w:t>Consolato Onorario</w:t>
            </w:r>
          </w:p>
        </w:tc>
      </w:tr>
      <w:tr w:rsidR="009367AE" w14:paraId="2103973A" w14:textId="77777777" w:rsidTr="003213C5">
        <w:tc>
          <w:tcPr>
            <w:tcW w:w="1843" w:type="dxa"/>
            <w:tcBorders>
              <w:right w:val="single" w:sz="4" w:space="0" w:color="auto"/>
            </w:tcBorders>
            <w:vAlign w:val="center"/>
          </w:tcPr>
          <w:p w14:paraId="15F19678"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26348F" w14:textId="77777777" w:rsidR="009367AE" w:rsidRDefault="009367AE" w:rsidP="003213C5">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04BB5048" w14:textId="77777777" w:rsidR="009367AE" w:rsidRDefault="009367AE" w:rsidP="003213C5">
            <w:pPr>
              <w:rPr>
                <w:snapToGrid w:val="0"/>
              </w:rPr>
            </w:pPr>
            <w:r>
              <w:rPr>
                <w:snapToGrid w:val="0"/>
              </w:rPr>
              <w:t>Consolato Generale Onorario</w:t>
            </w:r>
          </w:p>
        </w:tc>
      </w:tr>
      <w:tr w:rsidR="009367AE" w14:paraId="07E2CD31" w14:textId="77777777" w:rsidTr="003213C5">
        <w:tc>
          <w:tcPr>
            <w:tcW w:w="1843" w:type="dxa"/>
            <w:tcBorders>
              <w:right w:val="single" w:sz="4" w:space="0" w:color="auto"/>
            </w:tcBorders>
            <w:vAlign w:val="center"/>
          </w:tcPr>
          <w:p w14:paraId="21CD40F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424D13" w14:textId="77777777" w:rsidR="009367AE" w:rsidRDefault="009367AE" w:rsidP="003213C5">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3C93A9B8" w14:textId="77777777" w:rsidR="009367AE" w:rsidRDefault="009367AE" w:rsidP="003213C5">
            <w:pPr>
              <w:rPr>
                <w:snapToGrid w:val="0"/>
              </w:rPr>
            </w:pPr>
            <w:r>
              <w:rPr>
                <w:snapToGrid w:val="0"/>
              </w:rPr>
              <w:t>Consolato Generale Onorario</w:t>
            </w:r>
          </w:p>
        </w:tc>
      </w:tr>
      <w:tr w:rsidR="009367AE" w14:paraId="3A8C6D6E" w14:textId="77777777" w:rsidTr="003213C5">
        <w:tc>
          <w:tcPr>
            <w:tcW w:w="1843" w:type="dxa"/>
            <w:tcBorders>
              <w:right w:val="single" w:sz="4" w:space="0" w:color="auto"/>
            </w:tcBorders>
            <w:vAlign w:val="center"/>
          </w:tcPr>
          <w:p w14:paraId="22E68002"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C990D5" w14:textId="77777777" w:rsidR="009367AE" w:rsidRDefault="009367AE" w:rsidP="003213C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2C63FD9" w14:textId="77777777" w:rsidR="009367AE" w:rsidRDefault="009367AE" w:rsidP="003213C5">
            <w:pPr>
              <w:rPr>
                <w:snapToGrid w:val="0"/>
              </w:rPr>
            </w:pPr>
            <w:r>
              <w:rPr>
                <w:snapToGrid w:val="0"/>
              </w:rPr>
              <w:t>Consolato Generale</w:t>
            </w:r>
          </w:p>
        </w:tc>
      </w:tr>
      <w:tr w:rsidR="009367AE" w14:paraId="28F9BFD1" w14:textId="77777777" w:rsidTr="003213C5">
        <w:tc>
          <w:tcPr>
            <w:tcW w:w="1843" w:type="dxa"/>
            <w:tcBorders>
              <w:right w:val="single" w:sz="4" w:space="0" w:color="auto"/>
            </w:tcBorders>
            <w:vAlign w:val="center"/>
          </w:tcPr>
          <w:p w14:paraId="384EE9B5"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6888F0" w14:textId="77777777" w:rsidR="009367AE" w:rsidRDefault="009367AE" w:rsidP="003213C5">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335A4444" w14:textId="77777777" w:rsidR="009367AE" w:rsidRDefault="009367AE" w:rsidP="003213C5">
            <w:pPr>
              <w:rPr>
                <w:snapToGrid w:val="0"/>
              </w:rPr>
            </w:pPr>
            <w:r>
              <w:rPr>
                <w:snapToGrid w:val="0"/>
              </w:rPr>
              <w:t>Consolato Onorario</w:t>
            </w:r>
          </w:p>
        </w:tc>
      </w:tr>
      <w:tr w:rsidR="009367AE" w14:paraId="1F711874" w14:textId="77777777" w:rsidTr="003213C5">
        <w:tc>
          <w:tcPr>
            <w:tcW w:w="1843" w:type="dxa"/>
            <w:tcBorders>
              <w:right w:val="single" w:sz="4" w:space="0" w:color="auto"/>
            </w:tcBorders>
            <w:vAlign w:val="center"/>
          </w:tcPr>
          <w:p w14:paraId="104089F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F9CF28" w14:textId="77777777" w:rsidR="009367AE" w:rsidRDefault="009367AE" w:rsidP="003213C5">
            <w:pPr>
              <w:rPr>
                <w:snapToGrid w:val="0"/>
              </w:rPr>
            </w:pPr>
            <w:r>
              <w:rPr>
                <w:snapToGrid w:val="0"/>
              </w:rPr>
              <w:t>Giappone</w:t>
            </w:r>
          </w:p>
        </w:tc>
        <w:tc>
          <w:tcPr>
            <w:tcW w:w="4536" w:type="dxa"/>
            <w:tcBorders>
              <w:top w:val="single" w:sz="4" w:space="0" w:color="auto"/>
              <w:left w:val="single" w:sz="4" w:space="0" w:color="auto"/>
              <w:bottom w:val="single" w:sz="4" w:space="0" w:color="auto"/>
              <w:right w:val="single" w:sz="4" w:space="0" w:color="auto"/>
            </w:tcBorders>
            <w:vAlign w:val="center"/>
          </w:tcPr>
          <w:p w14:paraId="088CDFC4" w14:textId="77777777" w:rsidR="009367AE" w:rsidRDefault="009367AE" w:rsidP="003213C5">
            <w:pPr>
              <w:rPr>
                <w:snapToGrid w:val="0"/>
              </w:rPr>
            </w:pPr>
            <w:r>
              <w:rPr>
                <w:snapToGrid w:val="0"/>
              </w:rPr>
              <w:t>Consolato Generale Onorario</w:t>
            </w:r>
          </w:p>
        </w:tc>
      </w:tr>
      <w:tr w:rsidR="009367AE" w14:paraId="1D5F2468" w14:textId="77777777" w:rsidTr="003213C5">
        <w:tc>
          <w:tcPr>
            <w:tcW w:w="1843" w:type="dxa"/>
            <w:tcBorders>
              <w:right w:val="single" w:sz="4" w:space="0" w:color="auto"/>
            </w:tcBorders>
            <w:vAlign w:val="center"/>
          </w:tcPr>
          <w:p w14:paraId="50C3E11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9F5673" w14:textId="77777777" w:rsidR="009367AE" w:rsidRDefault="009367AE" w:rsidP="003213C5">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4CC42F80" w14:textId="77777777" w:rsidR="009367AE" w:rsidRDefault="009367AE" w:rsidP="003213C5">
            <w:pPr>
              <w:rPr>
                <w:snapToGrid w:val="0"/>
              </w:rPr>
            </w:pPr>
            <w:r>
              <w:rPr>
                <w:snapToGrid w:val="0"/>
              </w:rPr>
              <w:t xml:space="preserve">Consolato Onorario  </w:t>
            </w:r>
          </w:p>
        </w:tc>
      </w:tr>
      <w:tr w:rsidR="009367AE" w14:paraId="3F5F6D60" w14:textId="77777777" w:rsidTr="003213C5">
        <w:tc>
          <w:tcPr>
            <w:tcW w:w="1843" w:type="dxa"/>
            <w:tcBorders>
              <w:right w:val="single" w:sz="4" w:space="0" w:color="auto"/>
            </w:tcBorders>
            <w:vAlign w:val="center"/>
          </w:tcPr>
          <w:p w14:paraId="66047AA0"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E14BF4" w14:textId="77777777" w:rsidR="009367AE" w:rsidRDefault="009367AE" w:rsidP="003213C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622BA4D5" w14:textId="77777777" w:rsidR="009367AE" w:rsidRDefault="009367AE" w:rsidP="003213C5">
            <w:pPr>
              <w:rPr>
                <w:snapToGrid w:val="0"/>
              </w:rPr>
            </w:pPr>
            <w:r>
              <w:rPr>
                <w:snapToGrid w:val="0"/>
              </w:rPr>
              <w:t>Consolato Onorario</w:t>
            </w:r>
          </w:p>
        </w:tc>
      </w:tr>
      <w:tr w:rsidR="009367AE" w14:paraId="3413FBAD" w14:textId="77777777" w:rsidTr="003213C5">
        <w:tc>
          <w:tcPr>
            <w:tcW w:w="1843" w:type="dxa"/>
            <w:tcBorders>
              <w:right w:val="single" w:sz="4" w:space="0" w:color="auto"/>
            </w:tcBorders>
            <w:vAlign w:val="center"/>
          </w:tcPr>
          <w:p w14:paraId="4AF3C83A"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55366F" w14:textId="77777777" w:rsidR="009367AE" w:rsidRDefault="009367AE" w:rsidP="003213C5">
            <w:pPr>
              <w:rPr>
                <w:snapToGrid w:val="0"/>
              </w:rPr>
            </w:pPr>
            <w:r>
              <w:rPr>
                <w:snapToGrid w:val="0"/>
              </w:rPr>
              <w:t>Indonesia</w:t>
            </w:r>
          </w:p>
        </w:tc>
        <w:tc>
          <w:tcPr>
            <w:tcW w:w="4536" w:type="dxa"/>
            <w:tcBorders>
              <w:top w:val="single" w:sz="4" w:space="0" w:color="auto"/>
              <w:left w:val="single" w:sz="4" w:space="0" w:color="auto"/>
              <w:bottom w:val="single" w:sz="4" w:space="0" w:color="auto"/>
              <w:right w:val="single" w:sz="4" w:space="0" w:color="auto"/>
            </w:tcBorders>
            <w:vAlign w:val="center"/>
          </w:tcPr>
          <w:p w14:paraId="3116003D" w14:textId="77777777" w:rsidR="009367AE" w:rsidRDefault="009367AE" w:rsidP="003213C5">
            <w:pPr>
              <w:rPr>
                <w:snapToGrid w:val="0"/>
              </w:rPr>
            </w:pPr>
            <w:r>
              <w:rPr>
                <w:snapToGrid w:val="0"/>
              </w:rPr>
              <w:t>Consolato Onorario</w:t>
            </w:r>
          </w:p>
        </w:tc>
      </w:tr>
      <w:tr w:rsidR="009367AE" w14:paraId="22645801" w14:textId="77777777" w:rsidTr="003213C5">
        <w:tc>
          <w:tcPr>
            <w:tcW w:w="1843" w:type="dxa"/>
            <w:tcBorders>
              <w:right w:val="single" w:sz="4" w:space="0" w:color="auto"/>
            </w:tcBorders>
            <w:vAlign w:val="center"/>
          </w:tcPr>
          <w:p w14:paraId="7DAAFBAD"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3862844" w14:textId="77777777" w:rsidR="009367AE" w:rsidRDefault="009367AE" w:rsidP="003213C5">
            <w:pPr>
              <w:rPr>
                <w:snapToGrid w:val="0"/>
              </w:rPr>
            </w:pPr>
            <w:r>
              <w:rPr>
                <w:snapToGrid w:val="0"/>
              </w:rPr>
              <w:t>Israele</w:t>
            </w:r>
          </w:p>
        </w:tc>
        <w:tc>
          <w:tcPr>
            <w:tcW w:w="4536" w:type="dxa"/>
            <w:tcBorders>
              <w:top w:val="single" w:sz="4" w:space="0" w:color="auto"/>
              <w:left w:val="single" w:sz="4" w:space="0" w:color="auto"/>
              <w:bottom w:val="single" w:sz="4" w:space="0" w:color="auto"/>
              <w:right w:val="single" w:sz="4" w:space="0" w:color="auto"/>
            </w:tcBorders>
            <w:vAlign w:val="center"/>
          </w:tcPr>
          <w:p w14:paraId="6CC37B76" w14:textId="77777777" w:rsidR="009367AE" w:rsidRDefault="009367AE" w:rsidP="003213C5">
            <w:pPr>
              <w:rPr>
                <w:snapToGrid w:val="0"/>
              </w:rPr>
            </w:pPr>
            <w:r>
              <w:rPr>
                <w:snapToGrid w:val="0"/>
              </w:rPr>
              <w:t>Consolato Onorario</w:t>
            </w:r>
          </w:p>
        </w:tc>
      </w:tr>
    </w:tbl>
    <w:p w14:paraId="1DDE9576" w14:textId="77777777" w:rsidR="009367AE" w:rsidRDefault="009367AE" w:rsidP="00FE66CF">
      <w:pPr>
        <w:jc w:val="right"/>
        <w:rPr>
          <w:b/>
          <w:bCs/>
          <w:sz w:val="16"/>
        </w:rPr>
      </w:pPr>
    </w:p>
    <w:p w14:paraId="13842EE3" w14:textId="77777777" w:rsidR="00083B73" w:rsidRDefault="00083B73" w:rsidP="00FE66CF">
      <w:pPr>
        <w:jc w:val="right"/>
        <w:rPr>
          <w:b/>
          <w:bCs/>
          <w:sz w:val="16"/>
        </w:rPr>
      </w:pPr>
    </w:p>
    <w:p w14:paraId="3E75ACEE" w14:textId="77777777" w:rsidR="00037D00" w:rsidRDefault="00037D00" w:rsidP="00FE66CF">
      <w:pPr>
        <w:jc w:val="right"/>
        <w:rPr>
          <w:b/>
          <w:bCs/>
          <w:sz w:val="16"/>
        </w:rPr>
      </w:pPr>
    </w:p>
    <w:p w14:paraId="7F1894A6" w14:textId="1E65B24B" w:rsidR="00FE66CF" w:rsidRDefault="00FE66CF" w:rsidP="00FE66CF">
      <w:pPr>
        <w:jc w:val="right"/>
        <w:rPr>
          <w:b/>
          <w:bCs/>
          <w:sz w:val="16"/>
        </w:rPr>
      </w:pPr>
      <w:r>
        <w:rPr>
          <w:b/>
          <w:bCs/>
          <w:sz w:val="16"/>
        </w:rPr>
        <w:t>CITTA’  SEDI DI UFFICI CONSOLARI</w:t>
      </w:r>
    </w:p>
    <w:p w14:paraId="6D0B9AC4" w14:textId="77777777" w:rsidR="009367AE" w:rsidRDefault="009367AE" w:rsidP="00FE66CF">
      <w:pPr>
        <w:jc w:val="right"/>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C68DF" w14:paraId="6B2E26D3" w14:textId="77777777">
        <w:tc>
          <w:tcPr>
            <w:tcW w:w="1843" w:type="dxa"/>
            <w:tcBorders>
              <w:right w:val="single" w:sz="4" w:space="0" w:color="auto"/>
            </w:tcBorders>
            <w:vAlign w:val="center"/>
          </w:tcPr>
          <w:p w14:paraId="713D31C8" w14:textId="77777777" w:rsidR="00FC68DF" w:rsidRDefault="00FC68DF" w:rsidP="009367A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ABCB1A" w14:textId="77777777" w:rsidR="00FC68DF" w:rsidRDefault="00FC68DF"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009B919F" w14:textId="77777777" w:rsidR="00FC68DF" w:rsidRDefault="00FC68DF" w:rsidP="00AB1C26">
            <w:pPr>
              <w:rPr>
                <w:snapToGrid w:val="0"/>
              </w:rPr>
            </w:pPr>
            <w:r>
              <w:rPr>
                <w:snapToGrid w:val="0"/>
              </w:rPr>
              <w:t>Consolato Generale Onorario</w:t>
            </w:r>
          </w:p>
        </w:tc>
      </w:tr>
      <w:tr w:rsidR="003A1E68" w14:paraId="385D0581" w14:textId="77777777">
        <w:tc>
          <w:tcPr>
            <w:tcW w:w="1843" w:type="dxa"/>
            <w:tcBorders>
              <w:right w:val="single" w:sz="4" w:space="0" w:color="auto"/>
            </w:tcBorders>
            <w:vAlign w:val="center"/>
          </w:tcPr>
          <w:p w14:paraId="649450FB" w14:textId="77777777" w:rsidR="003A1E68" w:rsidRDefault="003A1E6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F39AF5" w14:textId="77777777" w:rsidR="003A1E68" w:rsidRDefault="003A1E68" w:rsidP="00AB1C26">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248C6074" w14:textId="77777777" w:rsidR="003A1E68" w:rsidRDefault="003A1E68" w:rsidP="00AB1C26">
            <w:pPr>
              <w:rPr>
                <w:snapToGrid w:val="0"/>
              </w:rPr>
            </w:pPr>
            <w:r>
              <w:rPr>
                <w:snapToGrid w:val="0"/>
              </w:rPr>
              <w:t>Consolato Onorario</w:t>
            </w:r>
          </w:p>
        </w:tc>
      </w:tr>
      <w:tr w:rsidR="00FC68DF" w14:paraId="5AFDC0EA" w14:textId="77777777">
        <w:tc>
          <w:tcPr>
            <w:tcW w:w="1843" w:type="dxa"/>
            <w:tcBorders>
              <w:right w:val="single" w:sz="4" w:space="0" w:color="auto"/>
            </w:tcBorders>
            <w:vAlign w:val="center"/>
          </w:tcPr>
          <w:p w14:paraId="63A8E4A7"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58BCBF" w14:textId="77777777" w:rsidR="00FC68DF" w:rsidRDefault="00FC68DF" w:rsidP="00AB1C26">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244DE2AD" w14:textId="77777777" w:rsidR="00FC68DF" w:rsidRDefault="00FC68DF" w:rsidP="00AB1C26">
            <w:pPr>
              <w:rPr>
                <w:snapToGrid w:val="0"/>
              </w:rPr>
            </w:pPr>
            <w:r>
              <w:rPr>
                <w:snapToGrid w:val="0"/>
              </w:rPr>
              <w:t>Consolato Onorario</w:t>
            </w:r>
          </w:p>
        </w:tc>
      </w:tr>
      <w:tr w:rsidR="00FC68DF" w14:paraId="029AD9EF" w14:textId="77777777">
        <w:tc>
          <w:tcPr>
            <w:tcW w:w="1843" w:type="dxa"/>
            <w:tcBorders>
              <w:right w:val="single" w:sz="4" w:space="0" w:color="auto"/>
            </w:tcBorders>
            <w:vAlign w:val="center"/>
          </w:tcPr>
          <w:p w14:paraId="53DEC871"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BC856C" w14:textId="77777777" w:rsidR="00FC68DF" w:rsidRDefault="00FC68DF"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6F574910" w14:textId="77777777" w:rsidR="00FC68DF" w:rsidRDefault="00FC68DF" w:rsidP="00AB1C26">
            <w:pPr>
              <w:rPr>
                <w:snapToGrid w:val="0"/>
              </w:rPr>
            </w:pPr>
            <w:r>
              <w:rPr>
                <w:snapToGrid w:val="0"/>
              </w:rPr>
              <w:t>Consolato Onorario</w:t>
            </w:r>
          </w:p>
        </w:tc>
      </w:tr>
      <w:tr w:rsidR="00FC68DF" w14:paraId="775B6578" w14:textId="77777777">
        <w:tc>
          <w:tcPr>
            <w:tcW w:w="1843" w:type="dxa"/>
            <w:tcBorders>
              <w:right w:val="single" w:sz="4" w:space="0" w:color="auto"/>
            </w:tcBorders>
            <w:vAlign w:val="center"/>
          </w:tcPr>
          <w:p w14:paraId="09A767B1"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4197D0" w14:textId="77777777" w:rsidR="00FC68DF" w:rsidRDefault="00FC68DF"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4D6A0555" w14:textId="77777777" w:rsidR="00FC68DF" w:rsidRDefault="00FC68DF" w:rsidP="00AB1C26">
            <w:pPr>
              <w:rPr>
                <w:snapToGrid w:val="0"/>
              </w:rPr>
            </w:pPr>
            <w:r>
              <w:rPr>
                <w:snapToGrid w:val="0"/>
              </w:rPr>
              <w:t>Consolato Onorario</w:t>
            </w:r>
          </w:p>
        </w:tc>
      </w:tr>
      <w:tr w:rsidR="00933482" w14:paraId="24D5C6D9" w14:textId="77777777">
        <w:tc>
          <w:tcPr>
            <w:tcW w:w="1843" w:type="dxa"/>
            <w:tcBorders>
              <w:right w:val="single" w:sz="4" w:space="0" w:color="auto"/>
            </w:tcBorders>
            <w:vAlign w:val="center"/>
          </w:tcPr>
          <w:p w14:paraId="08509366" w14:textId="77777777" w:rsidR="00933482" w:rsidRDefault="009334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336BA0" w14:textId="77777777" w:rsidR="00933482" w:rsidRDefault="00933482" w:rsidP="00AB1C26">
            <w:pPr>
              <w:rPr>
                <w:snapToGrid w:val="0"/>
              </w:rPr>
            </w:pPr>
            <w:r>
              <w:rPr>
                <w:snapToGrid w:val="0"/>
              </w:rPr>
              <w:t>Mauritius</w:t>
            </w:r>
          </w:p>
        </w:tc>
        <w:tc>
          <w:tcPr>
            <w:tcW w:w="4536" w:type="dxa"/>
            <w:tcBorders>
              <w:top w:val="single" w:sz="4" w:space="0" w:color="auto"/>
              <w:left w:val="single" w:sz="4" w:space="0" w:color="auto"/>
              <w:bottom w:val="single" w:sz="4" w:space="0" w:color="auto"/>
              <w:right w:val="single" w:sz="4" w:space="0" w:color="auto"/>
            </w:tcBorders>
            <w:vAlign w:val="center"/>
          </w:tcPr>
          <w:p w14:paraId="4DB49C1C" w14:textId="77777777" w:rsidR="00933482" w:rsidRDefault="00933482" w:rsidP="00AB1C26">
            <w:pPr>
              <w:rPr>
                <w:snapToGrid w:val="0"/>
              </w:rPr>
            </w:pPr>
            <w:r>
              <w:rPr>
                <w:snapToGrid w:val="0"/>
              </w:rPr>
              <w:t>Consolato Onorario</w:t>
            </w:r>
          </w:p>
        </w:tc>
      </w:tr>
      <w:tr w:rsidR="00FC68DF" w14:paraId="1A1F5136" w14:textId="77777777">
        <w:tc>
          <w:tcPr>
            <w:tcW w:w="1843" w:type="dxa"/>
            <w:tcBorders>
              <w:right w:val="single" w:sz="4" w:space="0" w:color="auto"/>
            </w:tcBorders>
            <w:vAlign w:val="center"/>
          </w:tcPr>
          <w:p w14:paraId="383A4328"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2F2495" w14:textId="77777777" w:rsidR="00FC68DF" w:rsidRDefault="00FC68DF"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619B33CE" w14:textId="77777777" w:rsidR="00FC68DF" w:rsidRDefault="00FC68DF" w:rsidP="00AB1C26">
            <w:pPr>
              <w:rPr>
                <w:snapToGrid w:val="0"/>
              </w:rPr>
            </w:pPr>
            <w:r>
              <w:rPr>
                <w:snapToGrid w:val="0"/>
              </w:rPr>
              <w:t>Consolato Onorario</w:t>
            </w:r>
          </w:p>
        </w:tc>
      </w:tr>
      <w:tr w:rsidR="00154DC4" w14:paraId="199AC249" w14:textId="77777777">
        <w:tc>
          <w:tcPr>
            <w:tcW w:w="1843" w:type="dxa"/>
            <w:tcBorders>
              <w:right w:val="single" w:sz="4" w:space="0" w:color="auto"/>
            </w:tcBorders>
            <w:vAlign w:val="center"/>
          </w:tcPr>
          <w:p w14:paraId="3E7B4342" w14:textId="77777777" w:rsidR="00154DC4" w:rsidRDefault="00154DC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D00F20" w14:textId="77777777" w:rsidR="00154DC4" w:rsidRDefault="00154DC4" w:rsidP="00AB1C26">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5DE0F16D" w14:textId="77777777" w:rsidR="00154DC4" w:rsidRDefault="00154DC4" w:rsidP="00AB1C26">
            <w:pPr>
              <w:rPr>
                <w:snapToGrid w:val="0"/>
              </w:rPr>
            </w:pPr>
            <w:r>
              <w:rPr>
                <w:snapToGrid w:val="0"/>
              </w:rPr>
              <w:t>Consolato Onorario</w:t>
            </w:r>
          </w:p>
        </w:tc>
      </w:tr>
      <w:tr w:rsidR="00FC68DF" w14:paraId="147AD4EC" w14:textId="77777777">
        <w:tc>
          <w:tcPr>
            <w:tcW w:w="1843" w:type="dxa"/>
            <w:tcBorders>
              <w:right w:val="single" w:sz="4" w:space="0" w:color="auto"/>
            </w:tcBorders>
            <w:vAlign w:val="center"/>
          </w:tcPr>
          <w:p w14:paraId="611C1C45"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757449" w14:textId="77777777" w:rsidR="00FC68DF" w:rsidRDefault="00FC68DF"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4AFAD99A" w14:textId="77777777" w:rsidR="00FC68DF" w:rsidRDefault="00FC68DF" w:rsidP="00AB1C26">
            <w:pPr>
              <w:rPr>
                <w:snapToGrid w:val="0"/>
              </w:rPr>
            </w:pPr>
            <w:r>
              <w:rPr>
                <w:snapToGrid w:val="0"/>
              </w:rPr>
              <w:t>Consolato Onorario</w:t>
            </w:r>
          </w:p>
        </w:tc>
      </w:tr>
      <w:tr w:rsidR="00B04C58" w14:paraId="1697CB18" w14:textId="77777777">
        <w:tc>
          <w:tcPr>
            <w:tcW w:w="1843" w:type="dxa"/>
            <w:tcBorders>
              <w:right w:val="single" w:sz="4" w:space="0" w:color="auto"/>
            </w:tcBorders>
            <w:vAlign w:val="center"/>
          </w:tcPr>
          <w:p w14:paraId="47470B65" w14:textId="77777777" w:rsidR="00B04C58" w:rsidRDefault="00B04C5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8CFB3C" w14:textId="77777777" w:rsidR="00B04C58" w:rsidRDefault="00B04C58" w:rsidP="00AB1C26">
            <w:pPr>
              <w:rPr>
                <w:snapToGrid w:val="0"/>
              </w:rPr>
            </w:pPr>
            <w:r>
              <w:rPr>
                <w:snapToGrid w:val="0"/>
              </w:rPr>
              <w:t>Myanmar</w:t>
            </w:r>
          </w:p>
        </w:tc>
        <w:tc>
          <w:tcPr>
            <w:tcW w:w="4536" w:type="dxa"/>
            <w:tcBorders>
              <w:top w:val="single" w:sz="4" w:space="0" w:color="auto"/>
              <w:left w:val="single" w:sz="4" w:space="0" w:color="auto"/>
              <w:bottom w:val="single" w:sz="4" w:space="0" w:color="auto"/>
              <w:right w:val="single" w:sz="4" w:space="0" w:color="auto"/>
            </w:tcBorders>
            <w:vAlign w:val="center"/>
          </w:tcPr>
          <w:p w14:paraId="3A8EE299" w14:textId="77777777" w:rsidR="00B04C58" w:rsidRDefault="00B04C58" w:rsidP="00AB1C26">
            <w:pPr>
              <w:rPr>
                <w:snapToGrid w:val="0"/>
              </w:rPr>
            </w:pPr>
            <w:r>
              <w:rPr>
                <w:snapToGrid w:val="0"/>
              </w:rPr>
              <w:t>Consolato Onorario</w:t>
            </w:r>
          </w:p>
        </w:tc>
      </w:tr>
      <w:tr w:rsidR="00FC68DF" w14:paraId="7A4B17E8" w14:textId="77777777">
        <w:tc>
          <w:tcPr>
            <w:tcW w:w="1843" w:type="dxa"/>
            <w:tcBorders>
              <w:right w:val="single" w:sz="4" w:space="0" w:color="auto"/>
            </w:tcBorders>
            <w:vAlign w:val="center"/>
          </w:tcPr>
          <w:p w14:paraId="58572472"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1E0341" w14:textId="77777777" w:rsidR="00FC68DF" w:rsidRDefault="00FC68DF" w:rsidP="00AB1C26">
            <w:pPr>
              <w:rPr>
                <w:snapToGrid w:val="0"/>
              </w:rPr>
            </w:pPr>
            <w:r>
              <w:rPr>
                <w:snapToGrid w:val="0"/>
              </w:rPr>
              <w:t>Nicaragua</w:t>
            </w:r>
          </w:p>
        </w:tc>
        <w:tc>
          <w:tcPr>
            <w:tcW w:w="4536" w:type="dxa"/>
            <w:tcBorders>
              <w:top w:val="single" w:sz="4" w:space="0" w:color="auto"/>
              <w:left w:val="single" w:sz="4" w:space="0" w:color="auto"/>
              <w:bottom w:val="single" w:sz="4" w:space="0" w:color="auto"/>
              <w:right w:val="single" w:sz="4" w:space="0" w:color="auto"/>
            </w:tcBorders>
            <w:vAlign w:val="center"/>
          </w:tcPr>
          <w:p w14:paraId="746FA648" w14:textId="77777777" w:rsidR="00FC68DF" w:rsidRDefault="00FC68DF" w:rsidP="00AB1C26">
            <w:pPr>
              <w:rPr>
                <w:snapToGrid w:val="0"/>
              </w:rPr>
            </w:pPr>
            <w:r>
              <w:rPr>
                <w:snapToGrid w:val="0"/>
              </w:rPr>
              <w:t>Consolato Generale Onorario</w:t>
            </w:r>
          </w:p>
        </w:tc>
      </w:tr>
      <w:tr w:rsidR="00FC68DF" w14:paraId="51BDE3B0" w14:textId="77777777">
        <w:tc>
          <w:tcPr>
            <w:tcW w:w="1843" w:type="dxa"/>
            <w:tcBorders>
              <w:right w:val="single" w:sz="4" w:space="0" w:color="auto"/>
            </w:tcBorders>
            <w:vAlign w:val="center"/>
          </w:tcPr>
          <w:p w14:paraId="2DE113F2"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C6FDB6" w14:textId="77777777" w:rsidR="00FC68DF" w:rsidRDefault="00FC68DF" w:rsidP="00AB1C26">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22FFFDF2" w14:textId="77777777" w:rsidR="00FC68DF" w:rsidRDefault="00FC68DF" w:rsidP="00AB1C26">
            <w:pPr>
              <w:rPr>
                <w:snapToGrid w:val="0"/>
              </w:rPr>
            </w:pPr>
            <w:r>
              <w:rPr>
                <w:snapToGrid w:val="0"/>
              </w:rPr>
              <w:t>Consolato Onorario</w:t>
            </w:r>
          </w:p>
        </w:tc>
      </w:tr>
      <w:tr w:rsidR="000F2B70" w14:paraId="21565AE1" w14:textId="77777777">
        <w:tc>
          <w:tcPr>
            <w:tcW w:w="1843" w:type="dxa"/>
            <w:tcBorders>
              <w:right w:val="single" w:sz="4" w:space="0" w:color="auto"/>
            </w:tcBorders>
            <w:vAlign w:val="center"/>
          </w:tcPr>
          <w:p w14:paraId="58B3A452" w14:textId="77777777" w:rsidR="000F2B70" w:rsidRDefault="000F2B7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B3C5B6" w14:textId="33B692BF" w:rsidR="000F2B70" w:rsidRDefault="000F2B70" w:rsidP="00AB1C26">
            <w:pPr>
              <w:rPr>
                <w:snapToGrid w:val="0"/>
              </w:rPr>
            </w:pPr>
            <w:r>
              <w:rPr>
                <w:snapToGrid w:val="0"/>
              </w:rPr>
              <w:t>Oman</w:t>
            </w:r>
          </w:p>
        </w:tc>
        <w:tc>
          <w:tcPr>
            <w:tcW w:w="4536" w:type="dxa"/>
            <w:tcBorders>
              <w:top w:val="single" w:sz="4" w:space="0" w:color="auto"/>
              <w:left w:val="single" w:sz="4" w:space="0" w:color="auto"/>
              <w:bottom w:val="single" w:sz="4" w:space="0" w:color="auto"/>
              <w:right w:val="single" w:sz="4" w:space="0" w:color="auto"/>
            </w:tcBorders>
            <w:vAlign w:val="center"/>
          </w:tcPr>
          <w:p w14:paraId="51B4D4D9" w14:textId="17FE925C" w:rsidR="000F2B70" w:rsidRDefault="000F2B70" w:rsidP="00BE3997">
            <w:pPr>
              <w:rPr>
                <w:snapToGrid w:val="0"/>
              </w:rPr>
            </w:pPr>
            <w:r>
              <w:rPr>
                <w:snapToGrid w:val="0"/>
              </w:rPr>
              <w:t>Consolato Onorario</w:t>
            </w:r>
          </w:p>
        </w:tc>
      </w:tr>
      <w:tr w:rsidR="00FC68DF" w14:paraId="03C8A073" w14:textId="77777777">
        <w:tc>
          <w:tcPr>
            <w:tcW w:w="1843" w:type="dxa"/>
            <w:tcBorders>
              <w:right w:val="single" w:sz="4" w:space="0" w:color="auto"/>
            </w:tcBorders>
            <w:vAlign w:val="center"/>
          </w:tcPr>
          <w:p w14:paraId="7CD4A84E"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49C295" w14:textId="77777777" w:rsidR="00FC68DF" w:rsidRDefault="00FC68DF"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79BA868C" w14:textId="77777777" w:rsidR="00FC68DF" w:rsidRDefault="00FC68DF" w:rsidP="00BE3997">
            <w:pPr>
              <w:rPr>
                <w:snapToGrid w:val="0"/>
              </w:rPr>
            </w:pPr>
            <w:r>
              <w:rPr>
                <w:snapToGrid w:val="0"/>
              </w:rPr>
              <w:t>Consolato Onorario</w:t>
            </w:r>
          </w:p>
        </w:tc>
      </w:tr>
      <w:tr w:rsidR="00FC68DF" w14:paraId="22EB0554" w14:textId="77777777">
        <w:tc>
          <w:tcPr>
            <w:tcW w:w="1843" w:type="dxa"/>
            <w:tcBorders>
              <w:right w:val="single" w:sz="4" w:space="0" w:color="auto"/>
            </w:tcBorders>
            <w:vAlign w:val="center"/>
          </w:tcPr>
          <w:p w14:paraId="42C00B5B"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808902" w14:textId="77777777" w:rsidR="00FC68DF" w:rsidRDefault="00FC68DF"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4A150198" w14:textId="77777777" w:rsidR="00FC68DF" w:rsidRDefault="00FC68DF" w:rsidP="00AB1C26">
            <w:pPr>
              <w:rPr>
                <w:snapToGrid w:val="0"/>
              </w:rPr>
            </w:pPr>
            <w:r>
              <w:rPr>
                <w:snapToGrid w:val="0"/>
              </w:rPr>
              <w:t>Consolato Generale</w:t>
            </w:r>
          </w:p>
        </w:tc>
      </w:tr>
      <w:tr w:rsidR="000B6D20" w14:paraId="62B75CBC" w14:textId="77777777">
        <w:tc>
          <w:tcPr>
            <w:tcW w:w="1843" w:type="dxa"/>
            <w:tcBorders>
              <w:right w:val="single" w:sz="4" w:space="0" w:color="auto"/>
            </w:tcBorders>
            <w:vAlign w:val="center"/>
          </w:tcPr>
          <w:p w14:paraId="2D382A94" w14:textId="77777777" w:rsidR="000B6D20" w:rsidRDefault="000B6D2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C6390B" w14:textId="77777777" w:rsidR="000B6D20" w:rsidRDefault="000B6D20"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75874D8F" w14:textId="77777777" w:rsidR="000B6D20" w:rsidRDefault="000B6D20" w:rsidP="00AB1C26">
            <w:pPr>
              <w:rPr>
                <w:snapToGrid w:val="0"/>
              </w:rPr>
            </w:pPr>
            <w:r>
              <w:rPr>
                <w:snapToGrid w:val="0"/>
              </w:rPr>
              <w:t>Consolato Onorario</w:t>
            </w:r>
          </w:p>
        </w:tc>
      </w:tr>
      <w:tr w:rsidR="007B1A12" w14:paraId="099B4640" w14:textId="77777777">
        <w:tc>
          <w:tcPr>
            <w:tcW w:w="1843" w:type="dxa"/>
            <w:tcBorders>
              <w:right w:val="single" w:sz="4" w:space="0" w:color="auto"/>
            </w:tcBorders>
            <w:vAlign w:val="center"/>
          </w:tcPr>
          <w:p w14:paraId="2F6D86D1" w14:textId="77777777" w:rsidR="007B1A12" w:rsidRDefault="007B1A1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D9D6B2" w14:textId="77777777" w:rsidR="007B1A12" w:rsidRDefault="007B1A12"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B0E2B2E" w14:textId="77777777" w:rsidR="007B1A12" w:rsidRDefault="007B1A12" w:rsidP="00AB1C26">
            <w:pPr>
              <w:rPr>
                <w:snapToGrid w:val="0"/>
              </w:rPr>
            </w:pPr>
            <w:r>
              <w:rPr>
                <w:snapToGrid w:val="0"/>
              </w:rPr>
              <w:t xml:space="preserve">Consolato </w:t>
            </w:r>
            <w:r w:rsidR="00DA16B2">
              <w:rPr>
                <w:snapToGrid w:val="0"/>
              </w:rPr>
              <w:t xml:space="preserve">Generale </w:t>
            </w:r>
            <w:r>
              <w:rPr>
                <w:snapToGrid w:val="0"/>
              </w:rPr>
              <w:t>Onorario</w:t>
            </w:r>
          </w:p>
        </w:tc>
      </w:tr>
      <w:tr w:rsidR="006434FD" w14:paraId="1D89C60E" w14:textId="77777777">
        <w:tc>
          <w:tcPr>
            <w:tcW w:w="1843" w:type="dxa"/>
            <w:tcBorders>
              <w:right w:val="single" w:sz="4" w:space="0" w:color="auto"/>
            </w:tcBorders>
            <w:vAlign w:val="center"/>
          </w:tcPr>
          <w:p w14:paraId="24E2C41E" w14:textId="77777777" w:rsidR="006434FD" w:rsidRDefault="006434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8A7596" w14:textId="77777777" w:rsidR="006434FD" w:rsidRDefault="006434FD" w:rsidP="00AB1C26">
            <w:pPr>
              <w:rPr>
                <w:snapToGrid w:val="0"/>
              </w:rPr>
            </w:pPr>
            <w:r>
              <w:rPr>
                <w:snapToGrid w:val="0"/>
              </w:rPr>
              <w:t>Saint Kitts e Nevis</w:t>
            </w:r>
          </w:p>
        </w:tc>
        <w:tc>
          <w:tcPr>
            <w:tcW w:w="4536" w:type="dxa"/>
            <w:tcBorders>
              <w:top w:val="single" w:sz="4" w:space="0" w:color="auto"/>
              <w:left w:val="single" w:sz="4" w:space="0" w:color="auto"/>
              <w:bottom w:val="single" w:sz="4" w:space="0" w:color="auto"/>
              <w:right w:val="single" w:sz="4" w:space="0" w:color="auto"/>
            </w:tcBorders>
            <w:vAlign w:val="center"/>
          </w:tcPr>
          <w:p w14:paraId="1CCDC84C" w14:textId="77777777" w:rsidR="006434FD" w:rsidRDefault="006434FD" w:rsidP="00AB1C26">
            <w:pPr>
              <w:rPr>
                <w:snapToGrid w:val="0"/>
              </w:rPr>
            </w:pPr>
            <w:r>
              <w:rPr>
                <w:snapToGrid w:val="0"/>
              </w:rPr>
              <w:t>Consolato Onorario</w:t>
            </w:r>
          </w:p>
        </w:tc>
      </w:tr>
      <w:tr w:rsidR="00FC68DF" w14:paraId="0FD966FB" w14:textId="77777777">
        <w:tc>
          <w:tcPr>
            <w:tcW w:w="1843" w:type="dxa"/>
            <w:tcBorders>
              <w:right w:val="single" w:sz="4" w:space="0" w:color="auto"/>
            </w:tcBorders>
            <w:vAlign w:val="center"/>
          </w:tcPr>
          <w:p w14:paraId="497FD4A3"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0D4AFB" w14:textId="77777777" w:rsidR="00FC68DF" w:rsidRDefault="00FC68DF" w:rsidP="00AB1C26">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410249E3" w14:textId="77777777" w:rsidR="00FC68DF" w:rsidRDefault="00FC68DF" w:rsidP="00AB1C26">
            <w:pPr>
              <w:rPr>
                <w:snapToGrid w:val="0"/>
              </w:rPr>
            </w:pPr>
            <w:r>
              <w:rPr>
                <w:snapToGrid w:val="0"/>
              </w:rPr>
              <w:t>Consolato Onorario</w:t>
            </w:r>
          </w:p>
        </w:tc>
      </w:tr>
      <w:tr w:rsidR="00FC68DF" w14:paraId="2D4BFC89" w14:textId="77777777">
        <w:tc>
          <w:tcPr>
            <w:tcW w:w="1843" w:type="dxa"/>
            <w:tcBorders>
              <w:right w:val="single" w:sz="4" w:space="0" w:color="auto"/>
            </w:tcBorders>
            <w:vAlign w:val="center"/>
          </w:tcPr>
          <w:p w14:paraId="225052AC"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805FC1" w14:textId="77777777" w:rsidR="00FC68DF" w:rsidRDefault="00FC68DF" w:rsidP="00AB1C26">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1DE67610" w14:textId="77777777" w:rsidR="00FC68DF" w:rsidRDefault="00FC68DF" w:rsidP="00AB1C26">
            <w:pPr>
              <w:rPr>
                <w:snapToGrid w:val="0"/>
              </w:rPr>
            </w:pPr>
            <w:r>
              <w:rPr>
                <w:snapToGrid w:val="0"/>
              </w:rPr>
              <w:t>Consolato Onorario</w:t>
            </w:r>
          </w:p>
        </w:tc>
      </w:tr>
      <w:tr w:rsidR="00FC68DF" w14:paraId="7A12DBF0" w14:textId="77777777">
        <w:tc>
          <w:tcPr>
            <w:tcW w:w="1843" w:type="dxa"/>
            <w:tcBorders>
              <w:right w:val="single" w:sz="4" w:space="0" w:color="auto"/>
            </w:tcBorders>
            <w:vAlign w:val="center"/>
          </w:tcPr>
          <w:p w14:paraId="5723DA80"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824C53" w14:textId="77777777" w:rsidR="00FC68DF" w:rsidRDefault="00FC68DF" w:rsidP="00AB1C26">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42B6CE3D" w14:textId="77777777" w:rsidR="00FC68DF" w:rsidRDefault="00FC68DF" w:rsidP="00AB1C26">
            <w:pPr>
              <w:rPr>
                <w:snapToGrid w:val="0"/>
              </w:rPr>
            </w:pPr>
            <w:r>
              <w:rPr>
                <w:snapToGrid w:val="0"/>
              </w:rPr>
              <w:t>Consolato Onorario</w:t>
            </w:r>
          </w:p>
        </w:tc>
      </w:tr>
      <w:tr w:rsidR="00442A3C" w14:paraId="1B988FD0" w14:textId="77777777">
        <w:tc>
          <w:tcPr>
            <w:tcW w:w="1843" w:type="dxa"/>
            <w:tcBorders>
              <w:right w:val="single" w:sz="4" w:space="0" w:color="auto"/>
            </w:tcBorders>
            <w:vAlign w:val="center"/>
          </w:tcPr>
          <w:p w14:paraId="408C87F7" w14:textId="77777777" w:rsidR="00442A3C" w:rsidRDefault="00442A3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48D948" w14:textId="77777777" w:rsidR="00442A3C" w:rsidRDefault="00442A3C" w:rsidP="00AB1C26">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07C49519" w14:textId="77777777" w:rsidR="00442A3C" w:rsidRDefault="00442A3C" w:rsidP="00AB1C26">
            <w:pPr>
              <w:rPr>
                <w:snapToGrid w:val="0"/>
              </w:rPr>
            </w:pPr>
            <w:r>
              <w:rPr>
                <w:snapToGrid w:val="0"/>
              </w:rPr>
              <w:t>Consolato Generale Onorario</w:t>
            </w:r>
          </w:p>
        </w:tc>
      </w:tr>
      <w:tr w:rsidR="00FC68DF" w14:paraId="61393F24" w14:textId="77777777">
        <w:tc>
          <w:tcPr>
            <w:tcW w:w="1843" w:type="dxa"/>
            <w:tcBorders>
              <w:right w:val="single" w:sz="4" w:space="0" w:color="auto"/>
            </w:tcBorders>
            <w:vAlign w:val="center"/>
          </w:tcPr>
          <w:p w14:paraId="46D1ED16"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814C9D" w14:textId="77777777" w:rsidR="00FC68DF" w:rsidRDefault="00FC68DF" w:rsidP="00AB1C26">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41652B41" w14:textId="77777777" w:rsidR="00FC68DF" w:rsidRDefault="00FC68DF" w:rsidP="00AB1C26">
            <w:pPr>
              <w:rPr>
                <w:snapToGrid w:val="0"/>
              </w:rPr>
            </w:pPr>
            <w:r>
              <w:rPr>
                <w:snapToGrid w:val="0"/>
              </w:rPr>
              <w:t>Consolato Onorario</w:t>
            </w:r>
          </w:p>
        </w:tc>
      </w:tr>
      <w:tr w:rsidR="00FC68DF" w14:paraId="6E56E613" w14:textId="77777777">
        <w:tc>
          <w:tcPr>
            <w:tcW w:w="1843" w:type="dxa"/>
            <w:tcBorders>
              <w:right w:val="single" w:sz="4" w:space="0" w:color="auto"/>
            </w:tcBorders>
            <w:vAlign w:val="center"/>
          </w:tcPr>
          <w:p w14:paraId="6C3842CF"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67ED45" w14:textId="77777777" w:rsidR="00FC68DF" w:rsidRDefault="00FC68DF"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3F064376" w14:textId="77777777" w:rsidR="00FC68DF" w:rsidRDefault="00FC68DF" w:rsidP="00AB1C26">
            <w:pPr>
              <w:rPr>
                <w:snapToGrid w:val="0"/>
              </w:rPr>
            </w:pPr>
            <w:r>
              <w:rPr>
                <w:snapToGrid w:val="0"/>
              </w:rPr>
              <w:t>Consolato Onorario</w:t>
            </w:r>
          </w:p>
        </w:tc>
      </w:tr>
      <w:tr w:rsidR="00B95710" w14:paraId="1410B0BA" w14:textId="77777777">
        <w:tc>
          <w:tcPr>
            <w:tcW w:w="1843" w:type="dxa"/>
            <w:tcBorders>
              <w:right w:val="single" w:sz="4" w:space="0" w:color="auto"/>
            </w:tcBorders>
            <w:vAlign w:val="center"/>
          </w:tcPr>
          <w:p w14:paraId="16C54970" w14:textId="77777777" w:rsidR="00B95710" w:rsidRDefault="00B9571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9EFBC5" w14:textId="77777777" w:rsidR="00B95710" w:rsidRDefault="00B95710" w:rsidP="00AB1C26">
            <w:pPr>
              <w:rPr>
                <w:snapToGrid w:val="0"/>
              </w:rPr>
            </w:pPr>
            <w:r>
              <w:rPr>
                <w:snapToGrid w:val="0"/>
              </w:rPr>
              <w:t>Sri Lanka</w:t>
            </w:r>
          </w:p>
        </w:tc>
        <w:tc>
          <w:tcPr>
            <w:tcW w:w="4536" w:type="dxa"/>
            <w:tcBorders>
              <w:top w:val="single" w:sz="4" w:space="0" w:color="auto"/>
              <w:left w:val="single" w:sz="4" w:space="0" w:color="auto"/>
              <w:bottom w:val="single" w:sz="4" w:space="0" w:color="auto"/>
              <w:right w:val="single" w:sz="4" w:space="0" w:color="auto"/>
            </w:tcBorders>
            <w:vAlign w:val="center"/>
          </w:tcPr>
          <w:p w14:paraId="532D833E" w14:textId="77777777" w:rsidR="00B95710" w:rsidRDefault="00B95710" w:rsidP="00AB1C26">
            <w:pPr>
              <w:rPr>
                <w:snapToGrid w:val="0"/>
              </w:rPr>
            </w:pPr>
            <w:r>
              <w:rPr>
                <w:snapToGrid w:val="0"/>
              </w:rPr>
              <w:t>Consolato Onorario</w:t>
            </w:r>
          </w:p>
        </w:tc>
      </w:tr>
      <w:tr w:rsidR="00FC68DF" w14:paraId="62483A39" w14:textId="77777777">
        <w:tc>
          <w:tcPr>
            <w:tcW w:w="1843" w:type="dxa"/>
            <w:tcBorders>
              <w:right w:val="single" w:sz="4" w:space="0" w:color="auto"/>
            </w:tcBorders>
            <w:vAlign w:val="center"/>
          </w:tcPr>
          <w:p w14:paraId="5F5882D2"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9F956B" w14:textId="77777777" w:rsidR="00FC68DF" w:rsidRDefault="00FC68DF" w:rsidP="00AB1C26">
            <w:pPr>
              <w:rPr>
                <w:snapToGrid w:val="0"/>
              </w:rPr>
            </w:pPr>
            <w:r>
              <w:rPr>
                <w:snapToGrid w:val="0"/>
              </w:rPr>
              <w:t>Stati Uniti d’America</w:t>
            </w:r>
          </w:p>
        </w:tc>
        <w:tc>
          <w:tcPr>
            <w:tcW w:w="4536" w:type="dxa"/>
            <w:tcBorders>
              <w:top w:val="single" w:sz="4" w:space="0" w:color="auto"/>
              <w:left w:val="single" w:sz="4" w:space="0" w:color="auto"/>
              <w:bottom w:val="single" w:sz="4" w:space="0" w:color="auto"/>
              <w:right w:val="single" w:sz="4" w:space="0" w:color="auto"/>
            </w:tcBorders>
            <w:vAlign w:val="center"/>
          </w:tcPr>
          <w:p w14:paraId="42340FA0" w14:textId="77777777" w:rsidR="00FC68DF" w:rsidRDefault="00FC68DF" w:rsidP="00AB1C26">
            <w:pPr>
              <w:rPr>
                <w:snapToGrid w:val="0"/>
              </w:rPr>
            </w:pPr>
            <w:r>
              <w:rPr>
                <w:snapToGrid w:val="0"/>
              </w:rPr>
              <w:t>Consolato Generale</w:t>
            </w:r>
          </w:p>
        </w:tc>
      </w:tr>
      <w:tr w:rsidR="00FC68DF" w14:paraId="0D749AA0" w14:textId="77777777">
        <w:tc>
          <w:tcPr>
            <w:tcW w:w="1843" w:type="dxa"/>
            <w:tcBorders>
              <w:right w:val="single" w:sz="4" w:space="0" w:color="auto"/>
            </w:tcBorders>
            <w:vAlign w:val="center"/>
          </w:tcPr>
          <w:p w14:paraId="07EE9964"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7F4E65" w14:textId="77777777" w:rsidR="00FC68DF" w:rsidRDefault="00FC68DF" w:rsidP="00AB1C26">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19EF53F5" w14:textId="77777777" w:rsidR="00FC68DF" w:rsidRDefault="00FC68DF" w:rsidP="00AB1C26">
            <w:pPr>
              <w:rPr>
                <w:snapToGrid w:val="0"/>
              </w:rPr>
            </w:pPr>
            <w:r>
              <w:rPr>
                <w:snapToGrid w:val="0"/>
              </w:rPr>
              <w:t>Consolato Onorario</w:t>
            </w:r>
          </w:p>
        </w:tc>
      </w:tr>
      <w:tr w:rsidR="00FC68DF" w14:paraId="208E3449" w14:textId="77777777">
        <w:tc>
          <w:tcPr>
            <w:tcW w:w="1843" w:type="dxa"/>
            <w:tcBorders>
              <w:right w:val="single" w:sz="4" w:space="0" w:color="auto"/>
            </w:tcBorders>
            <w:vAlign w:val="center"/>
          </w:tcPr>
          <w:p w14:paraId="4D5C9D94"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160C1B" w14:textId="77777777" w:rsidR="00FC68DF" w:rsidRDefault="00FC68DF"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69DB63BD" w14:textId="77777777" w:rsidR="00FC68DF" w:rsidRDefault="00FC68DF" w:rsidP="00AB1C26">
            <w:pPr>
              <w:rPr>
                <w:snapToGrid w:val="0"/>
              </w:rPr>
            </w:pPr>
            <w:r>
              <w:rPr>
                <w:snapToGrid w:val="0"/>
              </w:rPr>
              <w:t>Consolato Onorario</w:t>
            </w:r>
          </w:p>
        </w:tc>
      </w:tr>
      <w:tr w:rsidR="00FC68DF" w14:paraId="61643CDA" w14:textId="77777777">
        <w:tc>
          <w:tcPr>
            <w:tcW w:w="1843" w:type="dxa"/>
            <w:tcBorders>
              <w:right w:val="single" w:sz="4" w:space="0" w:color="auto"/>
            </w:tcBorders>
            <w:vAlign w:val="center"/>
          </w:tcPr>
          <w:p w14:paraId="0A789A35"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FC093E2" w14:textId="77777777" w:rsidR="00FC68DF" w:rsidRDefault="00FC68DF"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29F61A86" w14:textId="77777777" w:rsidR="00FC68DF" w:rsidRDefault="00FC68DF" w:rsidP="00AB1C26">
            <w:pPr>
              <w:rPr>
                <w:snapToGrid w:val="0"/>
              </w:rPr>
            </w:pPr>
            <w:r>
              <w:rPr>
                <w:snapToGrid w:val="0"/>
              </w:rPr>
              <w:t>Consolato Onorario</w:t>
            </w:r>
          </w:p>
        </w:tc>
      </w:tr>
      <w:tr w:rsidR="00FC68DF" w14:paraId="7E2C2AA2" w14:textId="77777777">
        <w:tc>
          <w:tcPr>
            <w:tcW w:w="1843" w:type="dxa"/>
            <w:tcBorders>
              <w:right w:val="single" w:sz="4" w:space="0" w:color="auto"/>
            </w:tcBorders>
            <w:vAlign w:val="center"/>
          </w:tcPr>
          <w:p w14:paraId="5D7F5D8C"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34A257" w14:textId="77777777" w:rsidR="00FC68DF" w:rsidRDefault="00FC68DF"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5044E5AE" w14:textId="77777777" w:rsidR="00FC68DF" w:rsidRDefault="00FC68DF" w:rsidP="00AB1C26">
            <w:pPr>
              <w:rPr>
                <w:snapToGrid w:val="0"/>
              </w:rPr>
            </w:pPr>
            <w:r>
              <w:rPr>
                <w:snapToGrid w:val="0"/>
              </w:rPr>
              <w:t xml:space="preserve">Consolato </w:t>
            </w:r>
            <w:r w:rsidR="001B24B2">
              <w:rPr>
                <w:snapToGrid w:val="0"/>
              </w:rPr>
              <w:t xml:space="preserve">Generale </w:t>
            </w:r>
            <w:r>
              <w:rPr>
                <w:snapToGrid w:val="0"/>
              </w:rPr>
              <w:t>Onorario</w:t>
            </w:r>
          </w:p>
        </w:tc>
      </w:tr>
      <w:tr w:rsidR="00FC68DF" w14:paraId="18AD1BF5" w14:textId="77777777">
        <w:tc>
          <w:tcPr>
            <w:tcW w:w="1843" w:type="dxa"/>
            <w:tcBorders>
              <w:right w:val="single" w:sz="4" w:space="0" w:color="auto"/>
            </w:tcBorders>
            <w:vAlign w:val="center"/>
          </w:tcPr>
          <w:p w14:paraId="7F6C94AA"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903BDE" w14:textId="77777777" w:rsidR="00FC68DF" w:rsidRDefault="00FC68DF"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4F555BBC" w14:textId="77777777" w:rsidR="00FC68DF" w:rsidRDefault="00FC68DF" w:rsidP="00AB1C26">
            <w:pPr>
              <w:rPr>
                <w:snapToGrid w:val="0"/>
              </w:rPr>
            </w:pPr>
            <w:r>
              <w:rPr>
                <w:snapToGrid w:val="0"/>
              </w:rPr>
              <w:t>Consolato Onorario</w:t>
            </w:r>
          </w:p>
        </w:tc>
      </w:tr>
      <w:tr w:rsidR="00FC68DF" w14:paraId="423033DA" w14:textId="77777777">
        <w:tc>
          <w:tcPr>
            <w:tcW w:w="1843" w:type="dxa"/>
            <w:tcBorders>
              <w:right w:val="single" w:sz="4" w:space="0" w:color="auto"/>
            </w:tcBorders>
            <w:vAlign w:val="center"/>
          </w:tcPr>
          <w:p w14:paraId="4416459E"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79A068" w14:textId="77777777" w:rsidR="00FC68DF" w:rsidRDefault="00FC68DF" w:rsidP="00AB1C26">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460B7FBC" w14:textId="77777777" w:rsidR="00FC68DF" w:rsidRDefault="00FC68DF" w:rsidP="00AB1C26">
            <w:pPr>
              <w:rPr>
                <w:snapToGrid w:val="0"/>
              </w:rPr>
            </w:pPr>
            <w:r>
              <w:rPr>
                <w:snapToGrid w:val="0"/>
              </w:rPr>
              <w:t>Consolato Generale Onorario</w:t>
            </w:r>
          </w:p>
        </w:tc>
      </w:tr>
      <w:tr w:rsidR="009A53F6" w14:paraId="3BEB470A" w14:textId="77777777">
        <w:tc>
          <w:tcPr>
            <w:tcW w:w="1843" w:type="dxa"/>
            <w:tcBorders>
              <w:right w:val="single" w:sz="4" w:space="0" w:color="auto"/>
            </w:tcBorders>
            <w:vAlign w:val="center"/>
          </w:tcPr>
          <w:p w14:paraId="4E4202E4" w14:textId="77777777" w:rsidR="009A53F6" w:rsidRDefault="009A53F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75D6B8" w14:textId="77777777" w:rsidR="009A53F6" w:rsidRDefault="009A53F6" w:rsidP="00AB1C26">
            <w:pPr>
              <w:rPr>
                <w:snapToGrid w:val="0"/>
              </w:rPr>
            </w:pPr>
            <w:r>
              <w:rPr>
                <w:snapToGrid w:val="0"/>
              </w:rPr>
              <w:t>Uzbekistan</w:t>
            </w:r>
          </w:p>
        </w:tc>
        <w:tc>
          <w:tcPr>
            <w:tcW w:w="4536" w:type="dxa"/>
            <w:tcBorders>
              <w:top w:val="single" w:sz="4" w:space="0" w:color="auto"/>
              <w:left w:val="single" w:sz="4" w:space="0" w:color="auto"/>
              <w:bottom w:val="single" w:sz="4" w:space="0" w:color="auto"/>
              <w:right w:val="single" w:sz="4" w:space="0" w:color="auto"/>
            </w:tcBorders>
            <w:vAlign w:val="center"/>
          </w:tcPr>
          <w:p w14:paraId="24BB2E48" w14:textId="77777777" w:rsidR="009A53F6" w:rsidRDefault="009A53F6" w:rsidP="00AB1C26">
            <w:pPr>
              <w:rPr>
                <w:snapToGrid w:val="0"/>
              </w:rPr>
            </w:pPr>
            <w:r>
              <w:rPr>
                <w:snapToGrid w:val="0"/>
              </w:rPr>
              <w:t>Consolato Onorario</w:t>
            </w:r>
          </w:p>
        </w:tc>
      </w:tr>
      <w:tr w:rsidR="00FC68DF" w14:paraId="57198886" w14:textId="77777777">
        <w:tc>
          <w:tcPr>
            <w:tcW w:w="1843" w:type="dxa"/>
            <w:tcBorders>
              <w:right w:val="single" w:sz="4" w:space="0" w:color="auto"/>
            </w:tcBorders>
            <w:vAlign w:val="center"/>
          </w:tcPr>
          <w:p w14:paraId="4C111E07"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B9D2C0" w14:textId="77777777" w:rsidR="00FC68DF" w:rsidRDefault="00FC68DF" w:rsidP="00AB1C26">
            <w:pPr>
              <w:rPr>
                <w:snapToGrid w:val="0"/>
              </w:rPr>
            </w:pPr>
            <w:r>
              <w:rPr>
                <w:snapToGrid w:val="0"/>
              </w:rPr>
              <w:t>Yemen</w:t>
            </w:r>
          </w:p>
        </w:tc>
        <w:tc>
          <w:tcPr>
            <w:tcW w:w="4536" w:type="dxa"/>
            <w:tcBorders>
              <w:top w:val="single" w:sz="4" w:space="0" w:color="auto"/>
              <w:left w:val="single" w:sz="4" w:space="0" w:color="auto"/>
              <w:bottom w:val="single" w:sz="4" w:space="0" w:color="auto"/>
              <w:right w:val="single" w:sz="4" w:space="0" w:color="auto"/>
            </w:tcBorders>
            <w:vAlign w:val="center"/>
          </w:tcPr>
          <w:p w14:paraId="3ED6F248" w14:textId="77777777" w:rsidR="00FC68DF" w:rsidRDefault="00FC68DF" w:rsidP="00AB1C26">
            <w:pPr>
              <w:rPr>
                <w:snapToGrid w:val="0"/>
              </w:rPr>
            </w:pPr>
            <w:r>
              <w:rPr>
                <w:snapToGrid w:val="0"/>
              </w:rPr>
              <w:t>Consolato Onorario</w:t>
            </w:r>
          </w:p>
        </w:tc>
      </w:tr>
    </w:tbl>
    <w:p w14:paraId="09976AC1" w14:textId="77777777" w:rsidR="0045502B" w:rsidRDefault="0045502B" w:rsidP="0045502B">
      <w:pPr>
        <w:pBdr>
          <w:bottom w:val="single" w:sz="6" w:space="1" w:color="auto"/>
        </w:pBdr>
        <w:rPr>
          <w:color w:val="000080"/>
          <w:sz w:val="32"/>
        </w:rPr>
      </w:pPr>
      <w:r>
        <w:rPr>
          <w:color w:val="000080"/>
          <w:sz w:val="32"/>
        </w:rPr>
        <w:t>Grosseto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5502B" w14:paraId="617499E8" w14:textId="77777777" w:rsidTr="006C1395">
        <w:tc>
          <w:tcPr>
            <w:tcW w:w="1843" w:type="dxa"/>
            <w:tcBorders>
              <w:right w:val="single" w:sz="4" w:space="0" w:color="auto"/>
            </w:tcBorders>
            <w:vAlign w:val="center"/>
          </w:tcPr>
          <w:p w14:paraId="10E71B13" w14:textId="77777777" w:rsidR="0045502B" w:rsidRDefault="0045502B" w:rsidP="006C13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065AC8" w14:textId="77777777" w:rsidR="0045502B" w:rsidRDefault="0045502B" w:rsidP="006C1395">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47D56AF2" w14:textId="77777777" w:rsidR="0045502B" w:rsidRDefault="0045502B" w:rsidP="006C1395">
            <w:pPr>
              <w:rPr>
                <w:snapToGrid w:val="0"/>
              </w:rPr>
            </w:pPr>
            <w:r>
              <w:rPr>
                <w:snapToGrid w:val="0"/>
              </w:rPr>
              <w:t>Consolato Onorario</w:t>
            </w:r>
          </w:p>
        </w:tc>
      </w:tr>
    </w:tbl>
    <w:p w14:paraId="51414ADF" w14:textId="77777777" w:rsidR="00A65C51" w:rsidRDefault="00A65C51" w:rsidP="00A65C51">
      <w:pPr>
        <w:pBdr>
          <w:bottom w:val="single" w:sz="6" w:space="1" w:color="auto"/>
        </w:pBdr>
        <w:rPr>
          <w:color w:val="000080"/>
          <w:sz w:val="32"/>
        </w:rPr>
      </w:pPr>
      <w:r>
        <w:rPr>
          <w:color w:val="000080"/>
          <w:sz w:val="32"/>
        </w:rPr>
        <w:t>Livorno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65C51" w14:paraId="42AB33FA" w14:textId="77777777">
        <w:tc>
          <w:tcPr>
            <w:tcW w:w="1843" w:type="dxa"/>
            <w:tcBorders>
              <w:right w:val="single" w:sz="4" w:space="0" w:color="auto"/>
            </w:tcBorders>
            <w:vAlign w:val="center"/>
          </w:tcPr>
          <w:p w14:paraId="50E234F0"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115B28F" w14:textId="77777777" w:rsidR="00A65C51" w:rsidRDefault="00A65C51"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86FC37C" w14:textId="77777777" w:rsidR="00A65C51" w:rsidRDefault="00A65C51" w:rsidP="00AB1C26">
            <w:pPr>
              <w:rPr>
                <w:snapToGrid w:val="0"/>
              </w:rPr>
            </w:pPr>
            <w:r>
              <w:rPr>
                <w:snapToGrid w:val="0"/>
              </w:rPr>
              <w:t>Consolato Onorario</w:t>
            </w:r>
          </w:p>
        </w:tc>
      </w:tr>
      <w:tr w:rsidR="00A65C51" w14:paraId="3CFDA0D5" w14:textId="77777777">
        <w:tc>
          <w:tcPr>
            <w:tcW w:w="1843" w:type="dxa"/>
            <w:tcBorders>
              <w:right w:val="single" w:sz="4" w:space="0" w:color="auto"/>
            </w:tcBorders>
            <w:vAlign w:val="center"/>
          </w:tcPr>
          <w:p w14:paraId="3CF5E60C"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87273C" w14:textId="77777777" w:rsidR="00A65C51" w:rsidRDefault="00A65C51"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1BF91093" w14:textId="77777777" w:rsidR="00A65C51" w:rsidRDefault="00A65C51" w:rsidP="00AB1C26">
            <w:pPr>
              <w:rPr>
                <w:snapToGrid w:val="0"/>
              </w:rPr>
            </w:pPr>
            <w:r>
              <w:rPr>
                <w:snapToGrid w:val="0"/>
              </w:rPr>
              <w:t>Consolato Onorario</w:t>
            </w:r>
          </w:p>
        </w:tc>
      </w:tr>
      <w:tr w:rsidR="00A65C51" w14:paraId="68E9B681" w14:textId="77777777">
        <w:tc>
          <w:tcPr>
            <w:tcW w:w="1843" w:type="dxa"/>
            <w:tcBorders>
              <w:right w:val="single" w:sz="4" w:space="0" w:color="auto"/>
            </w:tcBorders>
            <w:vAlign w:val="center"/>
          </w:tcPr>
          <w:p w14:paraId="690FE584"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1E4E680" w14:textId="77777777" w:rsidR="00A65C51" w:rsidRDefault="00A65C51"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56B8567" w14:textId="77777777" w:rsidR="00A65C51" w:rsidRDefault="00A65C51" w:rsidP="00AB1C26">
            <w:pPr>
              <w:rPr>
                <w:snapToGrid w:val="0"/>
              </w:rPr>
            </w:pPr>
            <w:r>
              <w:rPr>
                <w:snapToGrid w:val="0"/>
              </w:rPr>
              <w:t>Consolato Onorario</w:t>
            </w:r>
          </w:p>
        </w:tc>
      </w:tr>
      <w:tr w:rsidR="00A65C51" w14:paraId="2038F6C5" w14:textId="77777777">
        <w:tc>
          <w:tcPr>
            <w:tcW w:w="1843" w:type="dxa"/>
            <w:tcBorders>
              <w:right w:val="single" w:sz="4" w:space="0" w:color="auto"/>
            </w:tcBorders>
            <w:vAlign w:val="center"/>
          </w:tcPr>
          <w:p w14:paraId="690B56E4"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115579" w14:textId="77777777" w:rsidR="00A65C51" w:rsidRDefault="00A65C51" w:rsidP="00AB1C26">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7B08EB54" w14:textId="77777777" w:rsidR="00A65C51" w:rsidRDefault="00A65C51" w:rsidP="00AB1C26">
            <w:pPr>
              <w:rPr>
                <w:snapToGrid w:val="0"/>
              </w:rPr>
            </w:pPr>
            <w:r>
              <w:rPr>
                <w:snapToGrid w:val="0"/>
              </w:rPr>
              <w:t>Consolato Onorario</w:t>
            </w:r>
          </w:p>
        </w:tc>
      </w:tr>
      <w:tr w:rsidR="00A65C51" w14:paraId="0CCA094A" w14:textId="77777777">
        <w:tc>
          <w:tcPr>
            <w:tcW w:w="1843" w:type="dxa"/>
            <w:tcBorders>
              <w:right w:val="single" w:sz="4" w:space="0" w:color="auto"/>
            </w:tcBorders>
            <w:vAlign w:val="center"/>
          </w:tcPr>
          <w:p w14:paraId="445FA3C8"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1AFCAF" w14:textId="77777777" w:rsidR="00A65C51" w:rsidRDefault="00A65C51"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3A5C94ED" w14:textId="77777777" w:rsidR="00A65C51" w:rsidRDefault="00A65C51" w:rsidP="00AB1C26">
            <w:pPr>
              <w:rPr>
                <w:snapToGrid w:val="0"/>
              </w:rPr>
            </w:pPr>
            <w:r>
              <w:rPr>
                <w:snapToGrid w:val="0"/>
              </w:rPr>
              <w:t>Consolato Onorario</w:t>
            </w:r>
          </w:p>
        </w:tc>
      </w:tr>
      <w:tr w:rsidR="00781F3D" w14:paraId="164CCB3D" w14:textId="77777777">
        <w:tc>
          <w:tcPr>
            <w:tcW w:w="1843" w:type="dxa"/>
            <w:tcBorders>
              <w:right w:val="single" w:sz="4" w:space="0" w:color="auto"/>
            </w:tcBorders>
            <w:vAlign w:val="center"/>
          </w:tcPr>
          <w:p w14:paraId="3DD31068" w14:textId="77777777" w:rsidR="00781F3D" w:rsidRDefault="00781F3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294C48" w14:textId="77777777" w:rsidR="00781F3D" w:rsidRDefault="00781F3D" w:rsidP="00AB1C26">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7C605293" w14:textId="77777777" w:rsidR="00781F3D" w:rsidRDefault="00781F3D" w:rsidP="00AB1C26">
            <w:pPr>
              <w:rPr>
                <w:snapToGrid w:val="0"/>
              </w:rPr>
            </w:pPr>
            <w:r>
              <w:rPr>
                <w:snapToGrid w:val="0"/>
              </w:rPr>
              <w:t>Consolato Onorario</w:t>
            </w:r>
          </w:p>
        </w:tc>
      </w:tr>
      <w:tr w:rsidR="00A65C51" w14:paraId="1971E949" w14:textId="77777777">
        <w:tc>
          <w:tcPr>
            <w:tcW w:w="1843" w:type="dxa"/>
            <w:tcBorders>
              <w:right w:val="single" w:sz="4" w:space="0" w:color="auto"/>
            </w:tcBorders>
            <w:vAlign w:val="center"/>
          </w:tcPr>
          <w:p w14:paraId="1B1DA420"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2E259B" w14:textId="77777777" w:rsidR="00A65C51" w:rsidRDefault="00A65C51"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14659E2D" w14:textId="77777777" w:rsidR="00A65C51" w:rsidRDefault="00A65C51" w:rsidP="00AB1C26">
            <w:pPr>
              <w:rPr>
                <w:snapToGrid w:val="0"/>
              </w:rPr>
            </w:pPr>
            <w:r>
              <w:rPr>
                <w:snapToGrid w:val="0"/>
              </w:rPr>
              <w:t>Consolato Onorario</w:t>
            </w:r>
          </w:p>
        </w:tc>
      </w:tr>
    </w:tbl>
    <w:p w14:paraId="420F4D31" w14:textId="77777777" w:rsidR="00345871" w:rsidRDefault="00345871" w:rsidP="00345871">
      <w:pPr>
        <w:pBdr>
          <w:bottom w:val="single" w:sz="6" w:space="1" w:color="auto"/>
        </w:pBdr>
        <w:rPr>
          <w:color w:val="000080"/>
          <w:sz w:val="32"/>
        </w:rPr>
      </w:pPr>
      <w:r>
        <w:rPr>
          <w:color w:val="000080"/>
          <w:sz w:val="32"/>
        </w:rPr>
        <w:t>Pisa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45871" w14:paraId="2FBC9C8C" w14:textId="77777777" w:rsidTr="00027F43">
        <w:tc>
          <w:tcPr>
            <w:tcW w:w="1843" w:type="dxa"/>
            <w:tcBorders>
              <w:right w:val="single" w:sz="4" w:space="0" w:color="auto"/>
            </w:tcBorders>
            <w:vAlign w:val="center"/>
          </w:tcPr>
          <w:p w14:paraId="60112911" w14:textId="77777777" w:rsidR="00345871" w:rsidRDefault="00345871" w:rsidP="00027F4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6149F8" w14:textId="77777777" w:rsidR="00345871" w:rsidRDefault="00345871" w:rsidP="00345871">
            <w:pPr>
              <w:rPr>
                <w:snapToGrid w:val="0"/>
              </w:rPr>
            </w:pPr>
            <w:r>
              <w:rPr>
                <w:snapToGrid w:val="0"/>
              </w:rPr>
              <w:t>Montenegro</w:t>
            </w:r>
          </w:p>
        </w:tc>
        <w:tc>
          <w:tcPr>
            <w:tcW w:w="4536" w:type="dxa"/>
            <w:tcBorders>
              <w:top w:val="single" w:sz="4" w:space="0" w:color="auto"/>
              <w:left w:val="single" w:sz="4" w:space="0" w:color="auto"/>
              <w:bottom w:val="single" w:sz="4" w:space="0" w:color="auto"/>
              <w:right w:val="single" w:sz="4" w:space="0" w:color="auto"/>
            </w:tcBorders>
            <w:vAlign w:val="center"/>
          </w:tcPr>
          <w:p w14:paraId="685F6BEF" w14:textId="77777777" w:rsidR="00345871" w:rsidRDefault="00345871" w:rsidP="00027F43">
            <w:pPr>
              <w:rPr>
                <w:snapToGrid w:val="0"/>
              </w:rPr>
            </w:pPr>
            <w:r>
              <w:rPr>
                <w:snapToGrid w:val="0"/>
              </w:rPr>
              <w:t>Consolato Onorario</w:t>
            </w:r>
          </w:p>
        </w:tc>
      </w:tr>
      <w:tr w:rsidR="00461ADB" w14:paraId="753AF957" w14:textId="77777777" w:rsidTr="00027F43">
        <w:tc>
          <w:tcPr>
            <w:tcW w:w="1843" w:type="dxa"/>
            <w:tcBorders>
              <w:right w:val="single" w:sz="4" w:space="0" w:color="auto"/>
            </w:tcBorders>
            <w:vAlign w:val="center"/>
          </w:tcPr>
          <w:p w14:paraId="71CE6FD6" w14:textId="77777777" w:rsidR="00461ADB" w:rsidRDefault="00461ADB" w:rsidP="00027F4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A561CD" w14:textId="77777777" w:rsidR="00461ADB" w:rsidRDefault="00461ADB" w:rsidP="00345871">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3EA5AF18" w14:textId="77777777" w:rsidR="00461ADB" w:rsidRDefault="00461ADB" w:rsidP="00027F43">
            <w:pPr>
              <w:rPr>
                <w:snapToGrid w:val="0"/>
              </w:rPr>
            </w:pPr>
            <w:r>
              <w:rPr>
                <w:snapToGrid w:val="0"/>
              </w:rPr>
              <w:t>Consolato Onorario</w:t>
            </w:r>
          </w:p>
        </w:tc>
      </w:tr>
    </w:tbl>
    <w:p w14:paraId="727C85B3" w14:textId="77777777" w:rsidR="00EF63D7" w:rsidRDefault="00EF63D7" w:rsidP="00EF63D7">
      <w:pPr>
        <w:pBdr>
          <w:bottom w:val="single" w:sz="6" w:space="1" w:color="auto"/>
        </w:pBdr>
        <w:rPr>
          <w:color w:val="000080"/>
          <w:sz w:val="32"/>
        </w:rPr>
      </w:pPr>
      <w:r>
        <w:rPr>
          <w:color w:val="000080"/>
          <w:sz w:val="32"/>
        </w:rPr>
        <w:t>Pistoia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EF63D7" w14:paraId="2BBD3EE3" w14:textId="77777777" w:rsidTr="00907825">
        <w:tc>
          <w:tcPr>
            <w:tcW w:w="1843" w:type="dxa"/>
            <w:tcBorders>
              <w:right w:val="single" w:sz="4" w:space="0" w:color="auto"/>
            </w:tcBorders>
            <w:vAlign w:val="center"/>
          </w:tcPr>
          <w:p w14:paraId="2E22110D" w14:textId="77777777" w:rsidR="00EF63D7" w:rsidRDefault="00EF63D7" w:rsidP="0090782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F4DE49" w14:textId="77777777" w:rsidR="00EF63D7" w:rsidRDefault="00EF63D7" w:rsidP="00907825">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2C008A0F" w14:textId="77777777" w:rsidR="00EF63D7" w:rsidRDefault="00EF63D7" w:rsidP="00907825">
            <w:pPr>
              <w:rPr>
                <w:snapToGrid w:val="0"/>
              </w:rPr>
            </w:pPr>
            <w:r>
              <w:rPr>
                <w:snapToGrid w:val="0"/>
              </w:rPr>
              <w:t>Consolato Onorario</w:t>
            </w:r>
          </w:p>
        </w:tc>
      </w:tr>
    </w:tbl>
    <w:p w14:paraId="1622515A" w14:textId="77777777" w:rsidR="001955B7" w:rsidRPr="00EF63D7" w:rsidRDefault="001955B7" w:rsidP="001955B7">
      <w:pPr>
        <w:rPr>
          <w:color w:val="000080"/>
          <w:sz w:val="16"/>
          <w:szCs w:val="16"/>
        </w:rPr>
      </w:pPr>
    </w:p>
    <w:p w14:paraId="3D9796BA" w14:textId="77777777" w:rsidR="00FC5C1F" w:rsidRDefault="00FC5C1F" w:rsidP="00FC5C1F">
      <w:pPr>
        <w:pBdr>
          <w:bottom w:val="single" w:sz="6" w:space="1" w:color="auto"/>
        </w:pBdr>
        <w:rPr>
          <w:color w:val="000080"/>
          <w:sz w:val="32"/>
        </w:rPr>
      </w:pPr>
      <w:r>
        <w:rPr>
          <w:color w:val="000080"/>
          <w:sz w:val="32"/>
        </w:rPr>
        <w:t>Prato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C5C1F" w14:paraId="0AD2D9C3" w14:textId="77777777" w:rsidTr="00E56215">
        <w:tc>
          <w:tcPr>
            <w:tcW w:w="1843" w:type="dxa"/>
            <w:tcBorders>
              <w:right w:val="single" w:sz="4" w:space="0" w:color="auto"/>
            </w:tcBorders>
            <w:vAlign w:val="center"/>
          </w:tcPr>
          <w:p w14:paraId="7B7E3DC6" w14:textId="77777777" w:rsidR="00FC5C1F" w:rsidRDefault="00FC5C1F" w:rsidP="00E5621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14DDD3" w14:textId="77777777" w:rsidR="00FC5C1F" w:rsidRDefault="00FC5C1F" w:rsidP="00E56215">
            <w:pPr>
              <w:rPr>
                <w:snapToGrid w:val="0"/>
              </w:rPr>
            </w:pPr>
            <w:r>
              <w:rPr>
                <w:snapToGrid w:val="0"/>
              </w:rPr>
              <w:t>Mongolia</w:t>
            </w:r>
          </w:p>
        </w:tc>
        <w:tc>
          <w:tcPr>
            <w:tcW w:w="4536" w:type="dxa"/>
            <w:tcBorders>
              <w:top w:val="single" w:sz="4" w:space="0" w:color="auto"/>
              <w:left w:val="single" w:sz="4" w:space="0" w:color="auto"/>
              <w:bottom w:val="single" w:sz="4" w:space="0" w:color="auto"/>
              <w:right w:val="single" w:sz="4" w:space="0" w:color="auto"/>
            </w:tcBorders>
            <w:vAlign w:val="center"/>
          </w:tcPr>
          <w:p w14:paraId="7C8EBC18" w14:textId="77777777" w:rsidR="00FC5C1F" w:rsidRDefault="00FC5C1F" w:rsidP="00E56215">
            <w:pPr>
              <w:rPr>
                <w:snapToGrid w:val="0"/>
              </w:rPr>
            </w:pPr>
            <w:r>
              <w:rPr>
                <w:snapToGrid w:val="0"/>
              </w:rPr>
              <w:t>Consolato Onorario</w:t>
            </w:r>
          </w:p>
        </w:tc>
      </w:tr>
    </w:tbl>
    <w:p w14:paraId="55F8B6D3" w14:textId="77777777" w:rsidR="00A65C51" w:rsidRDefault="00A65C51" w:rsidP="00A65C51">
      <w:pPr>
        <w:rPr>
          <w:color w:val="000080"/>
          <w:sz w:val="16"/>
          <w:szCs w:val="16"/>
        </w:rPr>
      </w:pPr>
    </w:p>
    <w:p w14:paraId="418AA434" w14:textId="77777777" w:rsidR="009367AE" w:rsidRPr="009367AE" w:rsidRDefault="009367AE" w:rsidP="009F3B30">
      <w:pPr>
        <w:rPr>
          <w:color w:val="000080"/>
          <w:sz w:val="16"/>
          <w:szCs w:val="16"/>
        </w:rPr>
      </w:pPr>
      <w:r>
        <w:rPr>
          <w:color w:val="000080"/>
          <w:sz w:val="16"/>
          <w:szCs w:val="16"/>
        </w:rPr>
        <w:br w:type="page"/>
      </w:r>
    </w:p>
    <w:p w14:paraId="2F176DCC" w14:textId="77777777" w:rsidR="009367AE" w:rsidRDefault="009367AE" w:rsidP="009367AE">
      <w:pPr>
        <w:jc w:val="right"/>
        <w:rPr>
          <w:color w:val="333399"/>
          <w:sz w:val="32"/>
        </w:rPr>
      </w:pPr>
      <w:r>
        <w:rPr>
          <w:b/>
          <w:bCs/>
          <w:sz w:val="16"/>
        </w:rPr>
        <w:t>CITTA’  SEDI DI UFFICI CONSOLARI</w:t>
      </w:r>
    </w:p>
    <w:p w14:paraId="30DBF12B" w14:textId="77777777" w:rsidR="009367AE" w:rsidRDefault="009367AE" w:rsidP="009F3B30">
      <w:pPr>
        <w:rPr>
          <w:b/>
          <w:color w:val="000080"/>
          <w:sz w:val="40"/>
          <w:szCs w:val="40"/>
          <w:u w:val="single"/>
        </w:rPr>
      </w:pPr>
    </w:p>
    <w:p w14:paraId="00BFD218" w14:textId="77777777" w:rsidR="009F3B30" w:rsidRPr="007B3FC9" w:rsidRDefault="009F3B30" w:rsidP="009F3B30">
      <w:pPr>
        <w:rPr>
          <w:b/>
          <w:color w:val="000080"/>
          <w:sz w:val="40"/>
          <w:szCs w:val="40"/>
          <w:u w:val="single"/>
        </w:rPr>
      </w:pPr>
      <w:r>
        <w:rPr>
          <w:b/>
          <w:color w:val="000080"/>
          <w:sz w:val="40"/>
          <w:szCs w:val="40"/>
          <w:u w:val="single"/>
        </w:rPr>
        <w:t>Trentino Alto Adige</w:t>
      </w:r>
    </w:p>
    <w:p w14:paraId="59EBA388" w14:textId="77777777" w:rsidR="008377C3" w:rsidRPr="00EF63D7" w:rsidRDefault="008377C3">
      <w:pPr>
        <w:rPr>
          <w:color w:val="000080"/>
          <w:sz w:val="16"/>
          <w:szCs w:val="16"/>
        </w:rPr>
      </w:pPr>
    </w:p>
    <w:p w14:paraId="3FED76D1" w14:textId="77777777" w:rsidR="0019438E" w:rsidRPr="00D13E78" w:rsidRDefault="0019438E">
      <w:pPr>
        <w:rPr>
          <w:color w:val="000080"/>
          <w:sz w:val="16"/>
          <w:szCs w:val="16"/>
        </w:rPr>
      </w:pPr>
    </w:p>
    <w:p w14:paraId="13F41023" w14:textId="77777777" w:rsidR="004944D8" w:rsidRDefault="004944D8">
      <w:pPr>
        <w:pBdr>
          <w:bottom w:val="single" w:sz="6" w:space="1" w:color="auto"/>
        </w:pBdr>
        <w:rPr>
          <w:color w:val="000080"/>
          <w:sz w:val="32"/>
        </w:rPr>
      </w:pPr>
      <w:r>
        <w:rPr>
          <w:color w:val="000080"/>
          <w:sz w:val="32"/>
        </w:rPr>
        <w:t>Bolzano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E62A9" w14:paraId="4865A614" w14:textId="77777777">
        <w:tc>
          <w:tcPr>
            <w:tcW w:w="1843" w:type="dxa"/>
            <w:tcBorders>
              <w:right w:val="single" w:sz="4" w:space="0" w:color="auto"/>
            </w:tcBorders>
            <w:vAlign w:val="center"/>
          </w:tcPr>
          <w:p w14:paraId="151BCAE3" w14:textId="77777777" w:rsidR="00FE62A9" w:rsidRDefault="00FE62A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431478" w14:textId="77777777" w:rsidR="00FE62A9" w:rsidRDefault="00FE62A9">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36752DAA" w14:textId="77777777" w:rsidR="00FE62A9" w:rsidRDefault="00FE62A9">
            <w:pPr>
              <w:rPr>
                <w:snapToGrid w:val="0"/>
              </w:rPr>
            </w:pPr>
            <w:r>
              <w:rPr>
                <w:snapToGrid w:val="0"/>
              </w:rPr>
              <w:t>Consolato Onorario</w:t>
            </w:r>
          </w:p>
        </w:tc>
      </w:tr>
      <w:tr w:rsidR="00276675" w14:paraId="1AC45540" w14:textId="77777777">
        <w:tc>
          <w:tcPr>
            <w:tcW w:w="1843" w:type="dxa"/>
            <w:tcBorders>
              <w:right w:val="single" w:sz="4" w:space="0" w:color="auto"/>
            </w:tcBorders>
            <w:vAlign w:val="center"/>
          </w:tcPr>
          <w:p w14:paraId="7EA12680" w14:textId="77777777" w:rsidR="00276675" w:rsidRDefault="0027667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4F0985" w14:textId="77777777" w:rsidR="00276675" w:rsidRDefault="00276675">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7E2CE118" w14:textId="77777777" w:rsidR="00276675" w:rsidRDefault="00276675">
            <w:pPr>
              <w:rPr>
                <w:snapToGrid w:val="0"/>
              </w:rPr>
            </w:pPr>
            <w:r>
              <w:rPr>
                <w:snapToGrid w:val="0"/>
              </w:rPr>
              <w:t>Consolato Onorario</w:t>
            </w:r>
          </w:p>
        </w:tc>
      </w:tr>
      <w:tr w:rsidR="006B75DC" w14:paraId="17A73633" w14:textId="77777777">
        <w:tc>
          <w:tcPr>
            <w:tcW w:w="1843" w:type="dxa"/>
            <w:tcBorders>
              <w:right w:val="single" w:sz="4" w:space="0" w:color="auto"/>
            </w:tcBorders>
            <w:vAlign w:val="center"/>
          </w:tcPr>
          <w:p w14:paraId="790731B8" w14:textId="77777777" w:rsidR="006B75DC" w:rsidRDefault="006B75D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0B45E6" w14:textId="77777777" w:rsidR="006B75DC" w:rsidRDefault="006B75DC">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5F854B50" w14:textId="77777777" w:rsidR="006B75DC" w:rsidRDefault="006B75DC">
            <w:pPr>
              <w:rPr>
                <w:snapToGrid w:val="0"/>
              </w:rPr>
            </w:pPr>
            <w:r>
              <w:rPr>
                <w:snapToGrid w:val="0"/>
              </w:rPr>
              <w:t>Consolato Onorario</w:t>
            </w:r>
          </w:p>
        </w:tc>
      </w:tr>
    </w:tbl>
    <w:p w14:paraId="04D6F8DB" w14:textId="77777777" w:rsidR="00DA2872" w:rsidRPr="00EB188E" w:rsidRDefault="00DA2872" w:rsidP="00EB188E">
      <w:pPr>
        <w:rPr>
          <w:b/>
          <w:bCs/>
          <w:sz w:val="12"/>
          <w:szCs w:val="12"/>
        </w:rPr>
      </w:pPr>
    </w:p>
    <w:p w14:paraId="4615911F" w14:textId="77777777" w:rsidR="00AC61AB" w:rsidRDefault="00AC61AB" w:rsidP="00AC61AB">
      <w:pPr>
        <w:pBdr>
          <w:bottom w:val="single" w:sz="6" w:space="1" w:color="auto"/>
        </w:pBdr>
        <w:rPr>
          <w:color w:val="000080"/>
          <w:sz w:val="32"/>
        </w:rPr>
      </w:pPr>
      <w:r>
        <w:rPr>
          <w:color w:val="000080"/>
          <w:sz w:val="32"/>
        </w:rPr>
        <w:t xml:space="preserve">Trento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96409" w14:paraId="69E25E5F" w14:textId="77777777">
        <w:tc>
          <w:tcPr>
            <w:tcW w:w="1843" w:type="dxa"/>
            <w:tcBorders>
              <w:right w:val="single" w:sz="4" w:space="0" w:color="auto"/>
            </w:tcBorders>
            <w:vAlign w:val="center"/>
          </w:tcPr>
          <w:p w14:paraId="446D2881" w14:textId="77777777" w:rsidR="00396409" w:rsidRDefault="0039640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B7B954" w14:textId="77777777" w:rsidR="00396409" w:rsidRDefault="00B83144"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654D8489" w14:textId="77777777" w:rsidR="00396409" w:rsidRDefault="00396409" w:rsidP="00AB1C26">
            <w:pPr>
              <w:rPr>
                <w:snapToGrid w:val="0"/>
              </w:rPr>
            </w:pPr>
            <w:r>
              <w:rPr>
                <w:snapToGrid w:val="0"/>
              </w:rPr>
              <w:t>Consolato Onorario</w:t>
            </w:r>
          </w:p>
        </w:tc>
      </w:tr>
      <w:tr w:rsidR="00B83144" w14:paraId="4B90653B" w14:textId="77777777">
        <w:tc>
          <w:tcPr>
            <w:tcW w:w="1843" w:type="dxa"/>
            <w:tcBorders>
              <w:right w:val="single" w:sz="4" w:space="0" w:color="auto"/>
            </w:tcBorders>
            <w:vAlign w:val="center"/>
          </w:tcPr>
          <w:p w14:paraId="2C4B6437" w14:textId="77777777" w:rsidR="00B83144" w:rsidRDefault="00B8314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505590" w14:textId="77777777" w:rsidR="00B83144" w:rsidRDefault="00B83144"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1BEF6F60" w14:textId="77777777" w:rsidR="00B83144" w:rsidRDefault="00B83144" w:rsidP="00AB1C26">
            <w:pPr>
              <w:rPr>
                <w:snapToGrid w:val="0"/>
              </w:rPr>
            </w:pPr>
            <w:r>
              <w:rPr>
                <w:snapToGrid w:val="0"/>
              </w:rPr>
              <w:t>Consolato Onorario</w:t>
            </w:r>
          </w:p>
        </w:tc>
      </w:tr>
      <w:tr w:rsidR="00AC61AB" w14:paraId="475501B2" w14:textId="77777777">
        <w:tc>
          <w:tcPr>
            <w:tcW w:w="1843" w:type="dxa"/>
            <w:tcBorders>
              <w:right w:val="single" w:sz="4" w:space="0" w:color="auto"/>
            </w:tcBorders>
            <w:vAlign w:val="center"/>
          </w:tcPr>
          <w:p w14:paraId="7D885A7A" w14:textId="77777777" w:rsidR="00AC61AB" w:rsidRDefault="00AC61A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03F68C" w14:textId="77777777" w:rsidR="00AC61AB" w:rsidRDefault="00AC61AB"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A165F5A" w14:textId="77777777" w:rsidR="00AC61AB" w:rsidRDefault="00AC61AB" w:rsidP="00AB1C26">
            <w:pPr>
              <w:rPr>
                <w:snapToGrid w:val="0"/>
              </w:rPr>
            </w:pPr>
            <w:r>
              <w:rPr>
                <w:snapToGrid w:val="0"/>
              </w:rPr>
              <w:t>Consolato Onorario</w:t>
            </w:r>
          </w:p>
        </w:tc>
      </w:tr>
      <w:tr w:rsidR="003A1BB7" w14:paraId="31CF4488" w14:textId="77777777">
        <w:tc>
          <w:tcPr>
            <w:tcW w:w="1843" w:type="dxa"/>
            <w:tcBorders>
              <w:right w:val="single" w:sz="4" w:space="0" w:color="auto"/>
            </w:tcBorders>
            <w:vAlign w:val="center"/>
          </w:tcPr>
          <w:p w14:paraId="232EE933" w14:textId="77777777" w:rsidR="003A1BB7" w:rsidRDefault="003A1BB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B513B5" w14:textId="77777777" w:rsidR="003A1BB7" w:rsidRDefault="003A1BB7"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12C1D9DA" w14:textId="77777777" w:rsidR="003A1BB7" w:rsidRDefault="003A1BB7" w:rsidP="00AB1C26">
            <w:pPr>
              <w:rPr>
                <w:snapToGrid w:val="0"/>
              </w:rPr>
            </w:pPr>
            <w:r>
              <w:rPr>
                <w:snapToGrid w:val="0"/>
              </w:rPr>
              <w:t>Consolato Onorario</w:t>
            </w:r>
          </w:p>
        </w:tc>
      </w:tr>
      <w:tr w:rsidR="00AC61AB" w14:paraId="672ABBE2" w14:textId="77777777">
        <w:tc>
          <w:tcPr>
            <w:tcW w:w="1843" w:type="dxa"/>
            <w:tcBorders>
              <w:right w:val="single" w:sz="4" w:space="0" w:color="auto"/>
            </w:tcBorders>
            <w:vAlign w:val="center"/>
          </w:tcPr>
          <w:p w14:paraId="7784E20E" w14:textId="77777777" w:rsidR="00AC61AB" w:rsidRDefault="00AC61A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FE12C52" w14:textId="77777777" w:rsidR="00AC61AB" w:rsidRDefault="00AC61AB"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3C6E1BBB" w14:textId="77777777" w:rsidR="00AC61AB" w:rsidRDefault="00AC61AB" w:rsidP="00AB1C26">
            <w:pPr>
              <w:rPr>
                <w:snapToGrid w:val="0"/>
              </w:rPr>
            </w:pPr>
            <w:r>
              <w:rPr>
                <w:snapToGrid w:val="0"/>
              </w:rPr>
              <w:t xml:space="preserve">Vice Consolato Onorario </w:t>
            </w:r>
          </w:p>
        </w:tc>
      </w:tr>
    </w:tbl>
    <w:p w14:paraId="6D76BCF8" w14:textId="77777777" w:rsidR="002F3B7C" w:rsidRPr="00C51212" w:rsidRDefault="002F3B7C" w:rsidP="00AC61AB">
      <w:pPr>
        <w:rPr>
          <w:sz w:val="4"/>
          <w:szCs w:val="4"/>
        </w:rPr>
      </w:pPr>
    </w:p>
    <w:p w14:paraId="7F3C5733" w14:textId="77777777" w:rsidR="00276D1D" w:rsidRPr="00276D1D" w:rsidRDefault="00276D1D" w:rsidP="002F3B7C">
      <w:pPr>
        <w:rPr>
          <w:b/>
          <w:color w:val="000080"/>
          <w:u w:val="single"/>
        </w:rPr>
      </w:pPr>
    </w:p>
    <w:p w14:paraId="48EA28F4" w14:textId="77777777" w:rsidR="002F3B7C" w:rsidRPr="007B3FC9" w:rsidRDefault="002F3B7C" w:rsidP="002F3B7C">
      <w:pPr>
        <w:rPr>
          <w:b/>
          <w:color w:val="000080"/>
          <w:sz w:val="40"/>
          <w:szCs w:val="40"/>
          <w:u w:val="single"/>
        </w:rPr>
      </w:pPr>
      <w:r>
        <w:rPr>
          <w:b/>
          <w:color w:val="000080"/>
          <w:sz w:val="40"/>
          <w:szCs w:val="40"/>
          <w:u w:val="single"/>
        </w:rPr>
        <w:t>Umbria</w:t>
      </w:r>
    </w:p>
    <w:p w14:paraId="5A31E1FF" w14:textId="77777777" w:rsidR="004944D8" w:rsidRPr="00C955CD" w:rsidRDefault="004944D8">
      <w:pPr>
        <w:rPr>
          <w:color w:val="000080"/>
          <w:sz w:val="16"/>
          <w:szCs w:val="16"/>
        </w:rPr>
      </w:pPr>
    </w:p>
    <w:p w14:paraId="46B7C6CF" w14:textId="77777777" w:rsidR="002F3B7C" w:rsidRDefault="002F3B7C" w:rsidP="002F3B7C">
      <w:pPr>
        <w:pBdr>
          <w:bottom w:val="single" w:sz="6" w:space="1" w:color="auto"/>
        </w:pBdr>
        <w:rPr>
          <w:color w:val="000080"/>
          <w:sz w:val="32"/>
        </w:rPr>
      </w:pPr>
      <w:r>
        <w:rPr>
          <w:color w:val="000080"/>
          <w:sz w:val="32"/>
        </w:rPr>
        <w:t>Perugia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964E6" w14:paraId="5E644575" w14:textId="77777777">
        <w:tc>
          <w:tcPr>
            <w:tcW w:w="1843" w:type="dxa"/>
            <w:tcBorders>
              <w:right w:val="single" w:sz="4" w:space="0" w:color="auto"/>
            </w:tcBorders>
            <w:vAlign w:val="center"/>
          </w:tcPr>
          <w:p w14:paraId="1352BE81" w14:textId="77777777" w:rsidR="001964E6" w:rsidRDefault="001964E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632364" w14:textId="77777777" w:rsidR="001964E6" w:rsidRDefault="001964E6"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3E51ACF0" w14:textId="77777777" w:rsidR="001964E6" w:rsidRDefault="001964E6" w:rsidP="00AB1C26">
            <w:pPr>
              <w:rPr>
                <w:snapToGrid w:val="0"/>
              </w:rPr>
            </w:pPr>
            <w:r>
              <w:rPr>
                <w:snapToGrid w:val="0"/>
              </w:rPr>
              <w:t>Consolato Onorario</w:t>
            </w:r>
          </w:p>
        </w:tc>
      </w:tr>
      <w:tr w:rsidR="002F3B7C" w14:paraId="3A200A25" w14:textId="77777777">
        <w:tc>
          <w:tcPr>
            <w:tcW w:w="1843" w:type="dxa"/>
            <w:tcBorders>
              <w:right w:val="single" w:sz="4" w:space="0" w:color="auto"/>
            </w:tcBorders>
            <w:vAlign w:val="center"/>
          </w:tcPr>
          <w:p w14:paraId="47C98447"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E46B6A" w14:textId="77777777" w:rsidR="002F3B7C" w:rsidRDefault="000B5325"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DF99043" w14:textId="77777777" w:rsidR="002F3B7C" w:rsidRDefault="002F3B7C" w:rsidP="00AB1C26">
            <w:pPr>
              <w:rPr>
                <w:snapToGrid w:val="0"/>
              </w:rPr>
            </w:pPr>
            <w:r>
              <w:rPr>
                <w:snapToGrid w:val="0"/>
              </w:rPr>
              <w:t>Consolato Onorario</w:t>
            </w:r>
          </w:p>
        </w:tc>
      </w:tr>
      <w:tr w:rsidR="00057B63" w14:paraId="6FE57451" w14:textId="77777777" w:rsidTr="00C932C9">
        <w:tc>
          <w:tcPr>
            <w:tcW w:w="1843" w:type="dxa"/>
            <w:tcBorders>
              <w:right w:val="single" w:sz="4" w:space="0" w:color="auto"/>
            </w:tcBorders>
            <w:vAlign w:val="center"/>
          </w:tcPr>
          <w:p w14:paraId="7A3202EE" w14:textId="77777777" w:rsidR="00057B63" w:rsidRDefault="00057B63" w:rsidP="00556C82">
            <w:pPr>
              <w:rPr>
                <w:snapToGrid w:val="0"/>
              </w:rPr>
            </w:pPr>
          </w:p>
        </w:tc>
        <w:tc>
          <w:tcPr>
            <w:tcW w:w="3827" w:type="dxa"/>
            <w:tcBorders>
              <w:top w:val="single" w:sz="4" w:space="0" w:color="auto"/>
              <w:left w:val="single" w:sz="4" w:space="0" w:color="auto"/>
              <w:bottom w:val="single" w:sz="4" w:space="0" w:color="auto"/>
              <w:right w:val="single" w:sz="4" w:space="0" w:color="auto"/>
            </w:tcBorders>
          </w:tcPr>
          <w:p w14:paraId="6BA76E54" w14:textId="77777777" w:rsidR="00057B63" w:rsidRPr="00A330CE" w:rsidRDefault="000B5325" w:rsidP="00556C82">
            <w:r>
              <w:t>Croazia</w:t>
            </w:r>
          </w:p>
        </w:tc>
        <w:tc>
          <w:tcPr>
            <w:tcW w:w="4536" w:type="dxa"/>
            <w:tcBorders>
              <w:top w:val="single" w:sz="4" w:space="0" w:color="auto"/>
              <w:left w:val="single" w:sz="4" w:space="0" w:color="auto"/>
              <w:bottom w:val="single" w:sz="4" w:space="0" w:color="auto"/>
              <w:right w:val="single" w:sz="4" w:space="0" w:color="auto"/>
            </w:tcBorders>
          </w:tcPr>
          <w:p w14:paraId="11406EC0" w14:textId="77777777" w:rsidR="00057B63" w:rsidRPr="00A330CE" w:rsidRDefault="00057B63" w:rsidP="00556C82">
            <w:r>
              <w:t>Consolato Onorario</w:t>
            </w:r>
          </w:p>
        </w:tc>
      </w:tr>
      <w:tr w:rsidR="00556C82" w14:paraId="5DEA7C12" w14:textId="77777777" w:rsidTr="00C932C9">
        <w:tc>
          <w:tcPr>
            <w:tcW w:w="1843" w:type="dxa"/>
            <w:tcBorders>
              <w:right w:val="single" w:sz="4" w:space="0" w:color="auto"/>
            </w:tcBorders>
            <w:vAlign w:val="center"/>
          </w:tcPr>
          <w:p w14:paraId="50AC4CF3" w14:textId="77777777" w:rsidR="00556C82" w:rsidRDefault="00556C82" w:rsidP="00556C82">
            <w:pPr>
              <w:rPr>
                <w:snapToGrid w:val="0"/>
              </w:rPr>
            </w:pPr>
          </w:p>
        </w:tc>
        <w:tc>
          <w:tcPr>
            <w:tcW w:w="3827" w:type="dxa"/>
            <w:tcBorders>
              <w:top w:val="single" w:sz="4" w:space="0" w:color="auto"/>
              <w:left w:val="single" w:sz="4" w:space="0" w:color="auto"/>
              <w:bottom w:val="single" w:sz="4" w:space="0" w:color="auto"/>
              <w:right w:val="single" w:sz="4" w:space="0" w:color="auto"/>
            </w:tcBorders>
          </w:tcPr>
          <w:p w14:paraId="7D10D420" w14:textId="77777777" w:rsidR="00556C82" w:rsidRPr="00A330CE" w:rsidRDefault="00556C82" w:rsidP="00556C82">
            <w:r w:rsidRPr="00A330CE">
              <w:t>Ecuador</w:t>
            </w:r>
          </w:p>
        </w:tc>
        <w:tc>
          <w:tcPr>
            <w:tcW w:w="4536" w:type="dxa"/>
            <w:tcBorders>
              <w:top w:val="single" w:sz="4" w:space="0" w:color="auto"/>
              <w:left w:val="single" w:sz="4" w:space="0" w:color="auto"/>
              <w:bottom w:val="single" w:sz="4" w:space="0" w:color="auto"/>
              <w:right w:val="single" w:sz="4" w:space="0" w:color="auto"/>
            </w:tcBorders>
          </w:tcPr>
          <w:p w14:paraId="09A6C544" w14:textId="77777777" w:rsidR="00556C82" w:rsidRDefault="00556C82" w:rsidP="00556C82">
            <w:r w:rsidRPr="00A330CE">
              <w:t>Consolato Onorario</w:t>
            </w:r>
          </w:p>
        </w:tc>
      </w:tr>
      <w:tr w:rsidR="002F3B7C" w14:paraId="1070E134" w14:textId="77777777">
        <w:tc>
          <w:tcPr>
            <w:tcW w:w="1843" w:type="dxa"/>
            <w:tcBorders>
              <w:right w:val="single" w:sz="4" w:space="0" w:color="auto"/>
            </w:tcBorders>
            <w:vAlign w:val="center"/>
          </w:tcPr>
          <w:p w14:paraId="07A6AB7D"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0D91EF" w14:textId="77777777" w:rsidR="002F3B7C" w:rsidRDefault="002F3B7C"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43A44827" w14:textId="77777777" w:rsidR="002F3B7C" w:rsidRDefault="002F3B7C" w:rsidP="00AB1C26">
            <w:pPr>
              <w:rPr>
                <w:snapToGrid w:val="0"/>
              </w:rPr>
            </w:pPr>
            <w:r>
              <w:rPr>
                <w:snapToGrid w:val="0"/>
              </w:rPr>
              <w:t>Consolato Onorario</w:t>
            </w:r>
          </w:p>
        </w:tc>
      </w:tr>
      <w:tr w:rsidR="002F3B7C" w14:paraId="61BDDBC1" w14:textId="77777777">
        <w:tc>
          <w:tcPr>
            <w:tcW w:w="1843" w:type="dxa"/>
            <w:tcBorders>
              <w:right w:val="single" w:sz="4" w:space="0" w:color="auto"/>
            </w:tcBorders>
            <w:vAlign w:val="center"/>
          </w:tcPr>
          <w:p w14:paraId="557C43FB"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B48E7F3" w14:textId="77777777" w:rsidR="002F3B7C" w:rsidRDefault="002F3B7C"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56F7211B" w14:textId="77777777" w:rsidR="002F3B7C" w:rsidRDefault="002F3B7C" w:rsidP="00AB1C26">
            <w:pPr>
              <w:rPr>
                <w:snapToGrid w:val="0"/>
              </w:rPr>
            </w:pPr>
            <w:r>
              <w:rPr>
                <w:snapToGrid w:val="0"/>
              </w:rPr>
              <w:t>Consolato Onorario</w:t>
            </w:r>
          </w:p>
        </w:tc>
      </w:tr>
      <w:tr w:rsidR="00384F8E" w14:paraId="287DBC47" w14:textId="77777777">
        <w:tc>
          <w:tcPr>
            <w:tcW w:w="1843" w:type="dxa"/>
            <w:tcBorders>
              <w:right w:val="single" w:sz="4" w:space="0" w:color="auto"/>
            </w:tcBorders>
            <w:vAlign w:val="center"/>
          </w:tcPr>
          <w:p w14:paraId="4BA457E0" w14:textId="77777777" w:rsidR="00384F8E" w:rsidRDefault="00384F8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CC0144" w14:textId="77777777" w:rsidR="00384F8E" w:rsidRDefault="00384F8E"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7F59862F" w14:textId="77777777" w:rsidR="00384F8E" w:rsidRDefault="00384F8E" w:rsidP="00AB1C26">
            <w:pPr>
              <w:rPr>
                <w:snapToGrid w:val="0"/>
              </w:rPr>
            </w:pPr>
            <w:r>
              <w:rPr>
                <w:snapToGrid w:val="0"/>
              </w:rPr>
              <w:t>Consolato Onorario</w:t>
            </w:r>
          </w:p>
        </w:tc>
      </w:tr>
      <w:tr w:rsidR="002F3B7C" w14:paraId="4557D95E" w14:textId="77777777">
        <w:tc>
          <w:tcPr>
            <w:tcW w:w="1843" w:type="dxa"/>
            <w:tcBorders>
              <w:right w:val="single" w:sz="4" w:space="0" w:color="auto"/>
            </w:tcBorders>
            <w:vAlign w:val="center"/>
          </w:tcPr>
          <w:p w14:paraId="7AACA55D"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50DC1E" w14:textId="77777777" w:rsidR="002F3B7C" w:rsidRDefault="002F3B7C"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55194423" w14:textId="77777777" w:rsidR="002F3B7C" w:rsidRDefault="002F3B7C" w:rsidP="00AB1C26">
            <w:pPr>
              <w:rPr>
                <w:snapToGrid w:val="0"/>
              </w:rPr>
            </w:pPr>
            <w:r>
              <w:rPr>
                <w:snapToGrid w:val="0"/>
              </w:rPr>
              <w:t>Consolato Onorario</w:t>
            </w:r>
          </w:p>
        </w:tc>
      </w:tr>
    </w:tbl>
    <w:p w14:paraId="563ABF24" w14:textId="77777777" w:rsidR="002F3B7C" w:rsidRPr="00C51212" w:rsidRDefault="002F3B7C" w:rsidP="00F92C33">
      <w:pPr>
        <w:rPr>
          <w:b/>
          <w:snapToGrid w:val="0"/>
          <w:color w:val="000000"/>
          <w:sz w:val="4"/>
          <w:szCs w:val="4"/>
        </w:rPr>
      </w:pPr>
    </w:p>
    <w:p w14:paraId="26C3B9AC" w14:textId="77777777" w:rsidR="0061665A" w:rsidRPr="00D13E78" w:rsidRDefault="0061665A" w:rsidP="00321031">
      <w:pPr>
        <w:rPr>
          <w:b/>
          <w:color w:val="000080"/>
          <w:sz w:val="16"/>
          <w:szCs w:val="16"/>
          <w:u w:val="single"/>
        </w:rPr>
      </w:pPr>
    </w:p>
    <w:p w14:paraId="3DB6BD0C" w14:textId="77777777" w:rsidR="0061665A" w:rsidRPr="007B3FC9" w:rsidRDefault="0061665A" w:rsidP="0061665A">
      <w:pPr>
        <w:rPr>
          <w:b/>
          <w:color w:val="000080"/>
          <w:sz w:val="40"/>
          <w:szCs w:val="40"/>
          <w:u w:val="single"/>
        </w:rPr>
      </w:pPr>
      <w:r>
        <w:rPr>
          <w:b/>
          <w:color w:val="000080"/>
          <w:sz w:val="40"/>
          <w:szCs w:val="40"/>
          <w:u w:val="single"/>
        </w:rPr>
        <w:t>Valle d’Aosta</w:t>
      </w:r>
    </w:p>
    <w:p w14:paraId="267F4CBA" w14:textId="77777777" w:rsidR="0061665A" w:rsidRDefault="0061665A" w:rsidP="0061665A">
      <w:pPr>
        <w:rPr>
          <w:color w:val="000080"/>
        </w:rPr>
      </w:pPr>
    </w:p>
    <w:p w14:paraId="7CAF4D77" w14:textId="77777777" w:rsidR="0061665A" w:rsidRDefault="0061665A" w:rsidP="0061665A">
      <w:pPr>
        <w:rPr>
          <w:color w:val="000080"/>
          <w:sz w:val="32"/>
        </w:rPr>
      </w:pPr>
      <w:r>
        <w:rPr>
          <w:color w:val="000080"/>
          <w:sz w:val="32"/>
        </w:rPr>
        <w:t>Aosta</w:t>
      </w:r>
    </w:p>
    <w:p w14:paraId="6C3BBC86" w14:textId="77777777" w:rsidR="0061665A" w:rsidRDefault="0061665A" w:rsidP="0061665A">
      <w:pPr>
        <w:rPr>
          <w:color w:val="000080"/>
          <w:sz w:val="32"/>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1665A" w14:paraId="38B3D905" w14:textId="77777777" w:rsidTr="0005198C">
        <w:tc>
          <w:tcPr>
            <w:tcW w:w="1843" w:type="dxa"/>
            <w:tcBorders>
              <w:right w:val="single" w:sz="4" w:space="0" w:color="auto"/>
            </w:tcBorders>
            <w:vAlign w:val="center"/>
          </w:tcPr>
          <w:p w14:paraId="4ABC48E8" w14:textId="77777777" w:rsidR="0061665A" w:rsidRDefault="0061665A"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45B93C" w14:textId="77777777" w:rsidR="0061665A" w:rsidRDefault="0061665A" w:rsidP="0005198C">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1DFFB2D" w14:textId="77777777" w:rsidR="0061665A" w:rsidRDefault="0061665A" w:rsidP="0005198C">
            <w:pPr>
              <w:rPr>
                <w:snapToGrid w:val="0"/>
              </w:rPr>
            </w:pPr>
            <w:r>
              <w:rPr>
                <w:snapToGrid w:val="0"/>
              </w:rPr>
              <w:t>Consolato Onorario</w:t>
            </w:r>
          </w:p>
        </w:tc>
      </w:tr>
      <w:tr w:rsidR="00D13E78" w14:paraId="6B12C6E8" w14:textId="77777777" w:rsidTr="0005198C">
        <w:tc>
          <w:tcPr>
            <w:tcW w:w="1843" w:type="dxa"/>
            <w:tcBorders>
              <w:right w:val="single" w:sz="4" w:space="0" w:color="auto"/>
            </w:tcBorders>
            <w:vAlign w:val="center"/>
          </w:tcPr>
          <w:p w14:paraId="66996F67" w14:textId="77777777" w:rsidR="00D13E78" w:rsidRDefault="00D13E78"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53B369" w14:textId="77777777" w:rsidR="00D13E78" w:rsidRDefault="00D13E78" w:rsidP="0005198C">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511699B0" w14:textId="77777777" w:rsidR="00D13E78" w:rsidRDefault="00D13E78" w:rsidP="0005198C">
            <w:pPr>
              <w:rPr>
                <w:snapToGrid w:val="0"/>
              </w:rPr>
            </w:pPr>
            <w:r>
              <w:rPr>
                <w:snapToGrid w:val="0"/>
              </w:rPr>
              <w:t>Consolato Onorario</w:t>
            </w:r>
          </w:p>
        </w:tc>
      </w:tr>
    </w:tbl>
    <w:p w14:paraId="4A65A78B" w14:textId="77777777" w:rsidR="009A6303" w:rsidRPr="009A6303" w:rsidRDefault="009A6303" w:rsidP="009A6303">
      <w:pPr>
        <w:rPr>
          <w:b/>
          <w:color w:val="000080"/>
          <w:sz w:val="40"/>
          <w:szCs w:val="40"/>
          <w:u w:val="single"/>
        </w:rPr>
      </w:pPr>
      <w:r w:rsidRPr="009A6303">
        <w:rPr>
          <w:b/>
          <w:color w:val="000080"/>
          <w:sz w:val="40"/>
          <w:szCs w:val="40"/>
          <w:u w:val="single"/>
        </w:rPr>
        <w:t>Veneto</w:t>
      </w:r>
    </w:p>
    <w:p w14:paraId="38D963AD" w14:textId="77777777" w:rsidR="00FB49E3" w:rsidRDefault="00FB49E3" w:rsidP="009A6303">
      <w:pPr>
        <w:rPr>
          <w:color w:val="000080"/>
          <w:sz w:val="32"/>
        </w:rPr>
      </w:pPr>
    </w:p>
    <w:p w14:paraId="06D1B812" w14:textId="77777777" w:rsidR="009A6303" w:rsidRDefault="009A6303" w:rsidP="009A6303">
      <w:pPr>
        <w:rPr>
          <w:color w:val="000080"/>
          <w:sz w:val="32"/>
        </w:rPr>
      </w:pPr>
      <w:r>
        <w:rPr>
          <w:color w:val="000080"/>
          <w:sz w:val="32"/>
        </w:rPr>
        <w:t>Padova</w:t>
      </w:r>
    </w:p>
    <w:p w14:paraId="368F444F" w14:textId="77777777" w:rsidR="009A6303" w:rsidRPr="009A6303" w:rsidRDefault="009A6303" w:rsidP="009A6303">
      <w:pPr>
        <w:rPr>
          <w:color w:val="000080"/>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A6303" w14:paraId="1C8036F6" w14:textId="77777777" w:rsidTr="00AF0F84">
        <w:tc>
          <w:tcPr>
            <w:tcW w:w="1843" w:type="dxa"/>
            <w:tcBorders>
              <w:right w:val="single" w:sz="4" w:space="0" w:color="auto"/>
            </w:tcBorders>
            <w:vAlign w:val="center"/>
          </w:tcPr>
          <w:p w14:paraId="313C6643"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2BF0D4" w14:textId="77777777" w:rsidR="009A6303" w:rsidRDefault="009A6303" w:rsidP="00AF0F84">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31C2E2B6" w14:textId="77777777" w:rsidR="009A6303" w:rsidRDefault="009A6303" w:rsidP="00AF0F84">
            <w:pPr>
              <w:rPr>
                <w:snapToGrid w:val="0"/>
              </w:rPr>
            </w:pPr>
            <w:r>
              <w:rPr>
                <w:snapToGrid w:val="0"/>
              </w:rPr>
              <w:t>Consolato Onorario</w:t>
            </w:r>
          </w:p>
        </w:tc>
      </w:tr>
      <w:tr w:rsidR="009A6303" w14:paraId="24566BD5" w14:textId="77777777" w:rsidTr="00AF0F84">
        <w:tc>
          <w:tcPr>
            <w:tcW w:w="1843" w:type="dxa"/>
            <w:tcBorders>
              <w:right w:val="single" w:sz="4" w:space="0" w:color="auto"/>
            </w:tcBorders>
            <w:vAlign w:val="center"/>
          </w:tcPr>
          <w:p w14:paraId="7DC942D8"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16639D" w14:textId="77777777" w:rsidR="009A6303" w:rsidRDefault="009A6303" w:rsidP="00AF0F84">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4EF83D59" w14:textId="77777777" w:rsidR="009A6303" w:rsidRDefault="009A6303" w:rsidP="00AF0F84">
            <w:pPr>
              <w:rPr>
                <w:snapToGrid w:val="0"/>
              </w:rPr>
            </w:pPr>
            <w:r>
              <w:rPr>
                <w:snapToGrid w:val="0"/>
              </w:rPr>
              <w:t>Consolato Onorario</w:t>
            </w:r>
          </w:p>
        </w:tc>
      </w:tr>
      <w:tr w:rsidR="009A6303" w14:paraId="56A54A80" w14:textId="77777777" w:rsidTr="00AF0F84">
        <w:tc>
          <w:tcPr>
            <w:tcW w:w="1843" w:type="dxa"/>
            <w:tcBorders>
              <w:right w:val="single" w:sz="4" w:space="0" w:color="auto"/>
            </w:tcBorders>
            <w:vAlign w:val="center"/>
          </w:tcPr>
          <w:p w14:paraId="22737E75"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C70B32" w14:textId="77777777" w:rsidR="009A6303" w:rsidRDefault="009A6303" w:rsidP="00AF0F84">
            <w:pPr>
              <w:rPr>
                <w:snapToGrid w:val="0"/>
              </w:rPr>
            </w:pPr>
            <w:r>
              <w:rPr>
                <w:snapToGrid w:val="0"/>
              </w:rPr>
              <w:t>Malaysia</w:t>
            </w:r>
          </w:p>
        </w:tc>
        <w:tc>
          <w:tcPr>
            <w:tcW w:w="4536" w:type="dxa"/>
            <w:tcBorders>
              <w:top w:val="single" w:sz="4" w:space="0" w:color="auto"/>
              <w:left w:val="single" w:sz="4" w:space="0" w:color="auto"/>
              <w:bottom w:val="single" w:sz="4" w:space="0" w:color="auto"/>
              <w:right w:val="single" w:sz="4" w:space="0" w:color="auto"/>
            </w:tcBorders>
            <w:vAlign w:val="center"/>
          </w:tcPr>
          <w:p w14:paraId="46055BF3" w14:textId="77777777" w:rsidR="009A6303" w:rsidRDefault="009A6303" w:rsidP="00AF0F84">
            <w:pPr>
              <w:rPr>
                <w:snapToGrid w:val="0"/>
              </w:rPr>
            </w:pPr>
            <w:r>
              <w:rPr>
                <w:snapToGrid w:val="0"/>
              </w:rPr>
              <w:t>Consolato Onorario</w:t>
            </w:r>
          </w:p>
        </w:tc>
      </w:tr>
      <w:tr w:rsidR="00BF58B0" w14:paraId="2A3D7CD5" w14:textId="77777777" w:rsidTr="00BF58B0">
        <w:tc>
          <w:tcPr>
            <w:tcW w:w="1843" w:type="dxa"/>
            <w:tcBorders>
              <w:right w:val="single" w:sz="4" w:space="0" w:color="auto"/>
            </w:tcBorders>
            <w:vAlign w:val="center"/>
          </w:tcPr>
          <w:p w14:paraId="1E27E672"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C06400" w14:textId="77777777" w:rsidR="00BF58B0" w:rsidRDefault="00BF58B0" w:rsidP="00A1031B">
            <w:pPr>
              <w:rPr>
                <w:snapToGrid w:val="0"/>
              </w:rPr>
            </w:pPr>
            <w:r>
              <w:rPr>
                <w:snapToGrid w:val="0"/>
              </w:rPr>
              <w:t>Mali</w:t>
            </w:r>
          </w:p>
        </w:tc>
        <w:tc>
          <w:tcPr>
            <w:tcW w:w="4536" w:type="dxa"/>
            <w:tcBorders>
              <w:top w:val="single" w:sz="4" w:space="0" w:color="auto"/>
              <w:left w:val="single" w:sz="4" w:space="0" w:color="auto"/>
              <w:bottom w:val="single" w:sz="4" w:space="0" w:color="auto"/>
              <w:right w:val="single" w:sz="4" w:space="0" w:color="auto"/>
            </w:tcBorders>
            <w:vAlign w:val="center"/>
          </w:tcPr>
          <w:p w14:paraId="1EC943DF" w14:textId="77777777" w:rsidR="00BF58B0" w:rsidRDefault="00BF58B0" w:rsidP="00A1031B">
            <w:pPr>
              <w:rPr>
                <w:snapToGrid w:val="0"/>
              </w:rPr>
            </w:pPr>
            <w:r>
              <w:rPr>
                <w:snapToGrid w:val="0"/>
              </w:rPr>
              <w:t>Consolato Onorario</w:t>
            </w:r>
          </w:p>
        </w:tc>
      </w:tr>
      <w:tr w:rsidR="00BF58B0" w14:paraId="0678F6EA" w14:textId="77777777" w:rsidTr="00BF58B0">
        <w:tc>
          <w:tcPr>
            <w:tcW w:w="1843" w:type="dxa"/>
            <w:tcBorders>
              <w:right w:val="single" w:sz="4" w:space="0" w:color="auto"/>
            </w:tcBorders>
            <w:vAlign w:val="center"/>
          </w:tcPr>
          <w:p w14:paraId="13EAC169"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0A9E4E" w14:textId="77777777" w:rsidR="00BF58B0" w:rsidRDefault="00BF58B0" w:rsidP="00A1031B">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2267E2EA" w14:textId="0841D54E" w:rsidR="00BF58B0" w:rsidRDefault="00BF58B0" w:rsidP="00A1031B">
            <w:pPr>
              <w:rPr>
                <w:snapToGrid w:val="0"/>
              </w:rPr>
            </w:pPr>
            <w:r>
              <w:rPr>
                <w:snapToGrid w:val="0"/>
              </w:rPr>
              <w:t>Consolato</w:t>
            </w:r>
            <w:r w:rsidR="0057499B">
              <w:rPr>
                <w:snapToGrid w:val="0"/>
              </w:rPr>
              <w:t xml:space="preserve"> Generale</w:t>
            </w:r>
          </w:p>
        </w:tc>
      </w:tr>
    </w:tbl>
    <w:p w14:paraId="69A5228E" w14:textId="77777777" w:rsidR="00321031" w:rsidRPr="00FE4AAB" w:rsidRDefault="00321031" w:rsidP="00321031">
      <w:pPr>
        <w:rPr>
          <w:sz w:val="4"/>
          <w:szCs w:val="4"/>
        </w:rPr>
      </w:pPr>
    </w:p>
    <w:p w14:paraId="7F2BA096" w14:textId="77777777" w:rsidR="00321031" w:rsidRPr="009A6303" w:rsidRDefault="00321031" w:rsidP="00321031">
      <w:pPr>
        <w:rPr>
          <w:color w:val="000080"/>
        </w:rPr>
      </w:pPr>
      <w:r>
        <w:rPr>
          <w:color w:val="000080"/>
          <w:sz w:val="32"/>
        </w:rPr>
        <w:t>Treviso</w:t>
      </w:r>
    </w:p>
    <w:p w14:paraId="47BC9620" w14:textId="77777777" w:rsidR="00321031" w:rsidRPr="009A6303" w:rsidRDefault="00321031" w:rsidP="00321031">
      <w:pPr>
        <w:rPr>
          <w:color w:val="000080"/>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9018C" w14:paraId="651186EA" w14:textId="77777777">
        <w:tc>
          <w:tcPr>
            <w:tcW w:w="1843" w:type="dxa"/>
            <w:tcBorders>
              <w:right w:val="single" w:sz="4" w:space="0" w:color="auto"/>
            </w:tcBorders>
            <w:vAlign w:val="center"/>
          </w:tcPr>
          <w:p w14:paraId="28D81860" w14:textId="77777777" w:rsidR="0049018C" w:rsidRDefault="0049018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2BF10C" w14:textId="77777777" w:rsidR="0049018C" w:rsidRDefault="0049018C" w:rsidP="00AB1C26">
            <w:pPr>
              <w:rPr>
                <w:snapToGrid w:val="0"/>
              </w:rPr>
            </w:pPr>
            <w:r>
              <w:rPr>
                <w:snapToGrid w:val="0"/>
              </w:rPr>
              <w:t xml:space="preserve">Botswana </w:t>
            </w:r>
          </w:p>
        </w:tc>
        <w:tc>
          <w:tcPr>
            <w:tcW w:w="4536" w:type="dxa"/>
            <w:tcBorders>
              <w:top w:val="single" w:sz="4" w:space="0" w:color="auto"/>
              <w:left w:val="single" w:sz="4" w:space="0" w:color="auto"/>
              <w:bottom w:val="single" w:sz="4" w:space="0" w:color="auto"/>
              <w:right w:val="single" w:sz="4" w:space="0" w:color="auto"/>
            </w:tcBorders>
            <w:vAlign w:val="center"/>
          </w:tcPr>
          <w:p w14:paraId="01CB087E" w14:textId="77777777" w:rsidR="0049018C" w:rsidRDefault="0049018C" w:rsidP="00AB1C26">
            <w:pPr>
              <w:rPr>
                <w:snapToGrid w:val="0"/>
              </w:rPr>
            </w:pPr>
            <w:r>
              <w:rPr>
                <w:snapToGrid w:val="0"/>
              </w:rPr>
              <w:t>Consolato Onorario</w:t>
            </w:r>
          </w:p>
        </w:tc>
      </w:tr>
      <w:tr w:rsidR="002F1145" w14:paraId="0A80B2DB" w14:textId="77777777">
        <w:tc>
          <w:tcPr>
            <w:tcW w:w="1843" w:type="dxa"/>
            <w:tcBorders>
              <w:right w:val="single" w:sz="4" w:space="0" w:color="auto"/>
            </w:tcBorders>
            <w:vAlign w:val="center"/>
          </w:tcPr>
          <w:p w14:paraId="6C71A13D" w14:textId="77777777" w:rsidR="002F1145" w:rsidRDefault="002F114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439705" w14:textId="77777777" w:rsidR="002F1145" w:rsidRDefault="002F1145" w:rsidP="00AB1C26">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62059061" w14:textId="77777777" w:rsidR="002F1145" w:rsidRDefault="00F009EE" w:rsidP="00AB1C26">
            <w:pPr>
              <w:rPr>
                <w:snapToGrid w:val="0"/>
              </w:rPr>
            </w:pPr>
            <w:r>
              <w:rPr>
                <w:snapToGrid w:val="0"/>
              </w:rPr>
              <w:t>Consolato Onorario</w:t>
            </w:r>
          </w:p>
        </w:tc>
      </w:tr>
      <w:tr w:rsidR="00CB129D" w14:paraId="341107EC" w14:textId="77777777">
        <w:tc>
          <w:tcPr>
            <w:tcW w:w="1843" w:type="dxa"/>
            <w:tcBorders>
              <w:right w:val="single" w:sz="4" w:space="0" w:color="auto"/>
            </w:tcBorders>
            <w:vAlign w:val="center"/>
          </w:tcPr>
          <w:p w14:paraId="065A3854" w14:textId="77777777" w:rsidR="00CB129D" w:rsidRDefault="00CB129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2FADE8" w14:textId="77777777" w:rsidR="00CB129D" w:rsidRDefault="00CB129D" w:rsidP="00AB1C26">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162F6A63" w14:textId="77777777" w:rsidR="00CB129D" w:rsidRDefault="00CB129D" w:rsidP="00AB1C26">
            <w:pPr>
              <w:rPr>
                <w:snapToGrid w:val="0"/>
              </w:rPr>
            </w:pPr>
            <w:r>
              <w:rPr>
                <w:snapToGrid w:val="0"/>
              </w:rPr>
              <w:t>Consolato Onorario</w:t>
            </w:r>
          </w:p>
        </w:tc>
      </w:tr>
      <w:tr w:rsidR="0049018C" w14:paraId="04F1929D" w14:textId="77777777">
        <w:tc>
          <w:tcPr>
            <w:tcW w:w="1843" w:type="dxa"/>
            <w:tcBorders>
              <w:right w:val="single" w:sz="4" w:space="0" w:color="auto"/>
            </w:tcBorders>
            <w:vAlign w:val="center"/>
          </w:tcPr>
          <w:p w14:paraId="0C69A5CE" w14:textId="77777777" w:rsidR="0049018C" w:rsidRDefault="0049018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0A84BC" w14:textId="77777777" w:rsidR="0049018C" w:rsidRDefault="0049018C"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4A930347" w14:textId="77777777" w:rsidR="0049018C" w:rsidRDefault="0049018C" w:rsidP="00AB1C26">
            <w:pPr>
              <w:rPr>
                <w:snapToGrid w:val="0"/>
              </w:rPr>
            </w:pPr>
            <w:r>
              <w:rPr>
                <w:snapToGrid w:val="0"/>
              </w:rPr>
              <w:t xml:space="preserve">Consolato Generale Onorario </w:t>
            </w:r>
          </w:p>
        </w:tc>
      </w:tr>
      <w:tr w:rsidR="0095200F" w14:paraId="3EA51E11" w14:textId="77777777">
        <w:tc>
          <w:tcPr>
            <w:tcW w:w="1843" w:type="dxa"/>
            <w:tcBorders>
              <w:right w:val="single" w:sz="4" w:space="0" w:color="auto"/>
            </w:tcBorders>
            <w:vAlign w:val="center"/>
          </w:tcPr>
          <w:p w14:paraId="42924004" w14:textId="77777777" w:rsidR="0095200F" w:rsidRDefault="0095200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AEAF05" w14:textId="77777777" w:rsidR="0095200F" w:rsidRDefault="0095200F"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6B7D3D4A" w14:textId="77777777" w:rsidR="0095200F" w:rsidRDefault="0095200F" w:rsidP="00AB1C26">
            <w:pPr>
              <w:rPr>
                <w:snapToGrid w:val="0"/>
              </w:rPr>
            </w:pPr>
            <w:r>
              <w:rPr>
                <w:snapToGrid w:val="0"/>
              </w:rPr>
              <w:t>Consolato Onorario</w:t>
            </w:r>
          </w:p>
        </w:tc>
      </w:tr>
    </w:tbl>
    <w:p w14:paraId="5F7F5874" w14:textId="77777777" w:rsidR="00321031" w:rsidRPr="00FE4AAB" w:rsidRDefault="00321031" w:rsidP="00321031">
      <w:pPr>
        <w:rPr>
          <w:sz w:val="4"/>
          <w:szCs w:val="4"/>
        </w:rPr>
      </w:pPr>
    </w:p>
    <w:p w14:paraId="337131A8" w14:textId="77777777" w:rsidR="00321031" w:rsidRDefault="00321031" w:rsidP="00321031">
      <w:pPr>
        <w:rPr>
          <w:color w:val="000080"/>
        </w:rPr>
      </w:pPr>
      <w:r>
        <w:rPr>
          <w:color w:val="000080"/>
        </w:rPr>
        <w:t>---------------------------------------------------------------------------------------------------------------------------------------------------------</w:t>
      </w:r>
    </w:p>
    <w:p w14:paraId="188AD9DE" w14:textId="77777777" w:rsidR="00210E91" w:rsidRDefault="00210E91" w:rsidP="00210E91">
      <w:pPr>
        <w:jc w:val="right"/>
        <w:rPr>
          <w:b/>
          <w:bCs/>
          <w:sz w:val="16"/>
        </w:rPr>
      </w:pPr>
    </w:p>
    <w:p w14:paraId="4168F4EA" w14:textId="77777777" w:rsidR="00311E92" w:rsidRDefault="00311E92" w:rsidP="00210E91">
      <w:pPr>
        <w:jc w:val="right"/>
        <w:rPr>
          <w:b/>
          <w:bCs/>
          <w:sz w:val="16"/>
        </w:rPr>
      </w:pPr>
    </w:p>
    <w:p w14:paraId="7ADFF7E2" w14:textId="77777777" w:rsidR="00311E92" w:rsidRDefault="00311E92" w:rsidP="00210E91">
      <w:pPr>
        <w:jc w:val="right"/>
        <w:rPr>
          <w:b/>
          <w:bCs/>
          <w:sz w:val="16"/>
        </w:rPr>
      </w:pPr>
    </w:p>
    <w:p w14:paraId="21D4D957" w14:textId="77777777" w:rsidR="00333EB5" w:rsidRDefault="00333EB5" w:rsidP="00210E91">
      <w:pPr>
        <w:jc w:val="right"/>
        <w:rPr>
          <w:b/>
          <w:bCs/>
          <w:sz w:val="16"/>
        </w:rPr>
      </w:pPr>
    </w:p>
    <w:p w14:paraId="630FA72D" w14:textId="77777777" w:rsidR="00210E91" w:rsidRDefault="00210E91" w:rsidP="00210E91">
      <w:pPr>
        <w:jc w:val="right"/>
        <w:rPr>
          <w:b/>
          <w:bCs/>
          <w:sz w:val="16"/>
        </w:rPr>
      </w:pPr>
    </w:p>
    <w:p w14:paraId="6A8D4E46" w14:textId="77777777" w:rsidR="00210E91" w:rsidRDefault="00210E91" w:rsidP="00210E91">
      <w:pPr>
        <w:jc w:val="right"/>
        <w:rPr>
          <w:b/>
          <w:bCs/>
          <w:sz w:val="16"/>
        </w:rPr>
      </w:pPr>
      <w:r>
        <w:rPr>
          <w:b/>
          <w:bCs/>
          <w:sz w:val="16"/>
        </w:rPr>
        <w:t>CITTA’  SEDI DI UFFICI CONSOLARI</w:t>
      </w:r>
    </w:p>
    <w:p w14:paraId="4A00C6F8" w14:textId="77777777" w:rsidR="00210E91" w:rsidRPr="00333EB5" w:rsidRDefault="00210E91" w:rsidP="00210E91">
      <w:pPr>
        <w:rPr>
          <w:color w:val="000080"/>
          <w:sz w:val="16"/>
          <w:szCs w:val="16"/>
        </w:rPr>
      </w:pPr>
    </w:p>
    <w:p w14:paraId="1ADDF562" w14:textId="77777777" w:rsidR="00210E91" w:rsidRPr="004D7D73" w:rsidRDefault="00210E91" w:rsidP="00210E91">
      <w:pPr>
        <w:rPr>
          <w:color w:val="000080"/>
          <w:sz w:val="16"/>
          <w:szCs w:val="16"/>
        </w:rPr>
      </w:pPr>
      <w:r>
        <w:rPr>
          <w:color w:val="000080"/>
          <w:sz w:val="32"/>
        </w:rPr>
        <w:t>Venezia</w:t>
      </w:r>
    </w:p>
    <w:p w14:paraId="501B698C" w14:textId="77777777" w:rsidR="00210E91" w:rsidRPr="009A6303" w:rsidRDefault="00210E91" w:rsidP="00321031">
      <w:pPr>
        <w:rPr>
          <w:color w:val="000080"/>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851E3" w14:paraId="5C527909" w14:textId="77777777">
        <w:tc>
          <w:tcPr>
            <w:tcW w:w="1843" w:type="dxa"/>
            <w:tcBorders>
              <w:right w:val="single" w:sz="4" w:space="0" w:color="auto"/>
            </w:tcBorders>
            <w:vAlign w:val="center"/>
          </w:tcPr>
          <w:p w14:paraId="46ACFB7F" w14:textId="77777777" w:rsidR="00A851E3" w:rsidRDefault="00A851E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91698" w14:textId="77777777" w:rsidR="00A851E3" w:rsidRDefault="00A851E3" w:rsidP="00AB1C26">
            <w:pPr>
              <w:rPr>
                <w:snapToGrid w:val="0"/>
              </w:rPr>
            </w:pPr>
            <w:r>
              <w:rPr>
                <w:snapToGrid w:val="0"/>
              </w:rPr>
              <w:t>Armenia</w:t>
            </w:r>
          </w:p>
        </w:tc>
        <w:tc>
          <w:tcPr>
            <w:tcW w:w="4536" w:type="dxa"/>
            <w:tcBorders>
              <w:top w:val="single" w:sz="4" w:space="0" w:color="auto"/>
              <w:left w:val="single" w:sz="4" w:space="0" w:color="auto"/>
              <w:bottom w:val="single" w:sz="4" w:space="0" w:color="auto"/>
              <w:right w:val="single" w:sz="4" w:space="0" w:color="auto"/>
            </w:tcBorders>
            <w:vAlign w:val="center"/>
          </w:tcPr>
          <w:p w14:paraId="2A24AECB" w14:textId="77777777" w:rsidR="00A851E3" w:rsidRDefault="00A851E3" w:rsidP="00AB1C26">
            <w:pPr>
              <w:rPr>
                <w:snapToGrid w:val="0"/>
              </w:rPr>
            </w:pPr>
            <w:r>
              <w:rPr>
                <w:snapToGrid w:val="0"/>
              </w:rPr>
              <w:t>Consolato Onorario</w:t>
            </w:r>
          </w:p>
        </w:tc>
      </w:tr>
      <w:tr w:rsidR="00321031" w14:paraId="1BC7F39E" w14:textId="77777777">
        <w:tc>
          <w:tcPr>
            <w:tcW w:w="1843" w:type="dxa"/>
            <w:tcBorders>
              <w:right w:val="single" w:sz="4" w:space="0" w:color="auto"/>
            </w:tcBorders>
            <w:vAlign w:val="center"/>
          </w:tcPr>
          <w:p w14:paraId="62FA3F8F"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65435E" w14:textId="77777777" w:rsidR="00321031" w:rsidRDefault="00321031"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08D62EA4" w14:textId="77777777" w:rsidR="00321031" w:rsidRDefault="00321031" w:rsidP="00AB1C26">
            <w:pPr>
              <w:rPr>
                <w:snapToGrid w:val="0"/>
              </w:rPr>
            </w:pPr>
            <w:r>
              <w:rPr>
                <w:snapToGrid w:val="0"/>
              </w:rPr>
              <w:t>Consolato Onorario</w:t>
            </w:r>
          </w:p>
        </w:tc>
      </w:tr>
      <w:tr w:rsidR="004D7D73" w14:paraId="7B0088A1" w14:textId="77777777">
        <w:tc>
          <w:tcPr>
            <w:tcW w:w="1843" w:type="dxa"/>
            <w:tcBorders>
              <w:right w:val="single" w:sz="4" w:space="0" w:color="auto"/>
            </w:tcBorders>
            <w:vAlign w:val="center"/>
          </w:tcPr>
          <w:p w14:paraId="60D9A40D" w14:textId="77777777" w:rsidR="004D7D73" w:rsidRDefault="004D7D7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7774A5" w14:textId="77777777" w:rsidR="004D7D73" w:rsidRDefault="004D7D73"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39C2A353" w14:textId="77777777" w:rsidR="004D7D73" w:rsidRDefault="004D7D73" w:rsidP="00AB1C26">
            <w:pPr>
              <w:rPr>
                <w:snapToGrid w:val="0"/>
              </w:rPr>
            </w:pPr>
            <w:r>
              <w:rPr>
                <w:snapToGrid w:val="0"/>
              </w:rPr>
              <w:t>Consolato Onorario</w:t>
            </w:r>
          </w:p>
        </w:tc>
      </w:tr>
      <w:tr w:rsidR="00321031" w14:paraId="52799FDA" w14:textId="77777777">
        <w:tc>
          <w:tcPr>
            <w:tcW w:w="1843" w:type="dxa"/>
            <w:tcBorders>
              <w:right w:val="single" w:sz="4" w:space="0" w:color="auto"/>
            </w:tcBorders>
            <w:vAlign w:val="center"/>
          </w:tcPr>
          <w:p w14:paraId="5E8694C1"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058B26" w14:textId="77777777" w:rsidR="00321031" w:rsidRDefault="00321031"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BB8253F" w14:textId="77777777" w:rsidR="00321031" w:rsidRDefault="00321031" w:rsidP="00AB1C26">
            <w:pPr>
              <w:rPr>
                <w:snapToGrid w:val="0"/>
              </w:rPr>
            </w:pPr>
            <w:r>
              <w:rPr>
                <w:snapToGrid w:val="0"/>
              </w:rPr>
              <w:t>Consolato Onorario</w:t>
            </w:r>
          </w:p>
        </w:tc>
      </w:tr>
      <w:tr w:rsidR="00321031" w14:paraId="12C57249" w14:textId="77777777">
        <w:tc>
          <w:tcPr>
            <w:tcW w:w="1843" w:type="dxa"/>
            <w:tcBorders>
              <w:right w:val="single" w:sz="4" w:space="0" w:color="auto"/>
            </w:tcBorders>
            <w:vAlign w:val="center"/>
          </w:tcPr>
          <w:p w14:paraId="1EF6505B"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756495" w14:textId="77777777" w:rsidR="00321031" w:rsidRDefault="00321031" w:rsidP="00AB1C26">
            <w:pPr>
              <w:rPr>
                <w:snapToGrid w:val="0"/>
              </w:rPr>
            </w:pPr>
            <w:r>
              <w:rPr>
                <w:snapToGrid w:val="0"/>
              </w:rPr>
              <w:t>Benin</w:t>
            </w:r>
          </w:p>
        </w:tc>
        <w:tc>
          <w:tcPr>
            <w:tcW w:w="4536" w:type="dxa"/>
            <w:tcBorders>
              <w:top w:val="single" w:sz="4" w:space="0" w:color="auto"/>
              <w:left w:val="single" w:sz="4" w:space="0" w:color="auto"/>
              <w:bottom w:val="single" w:sz="4" w:space="0" w:color="auto"/>
              <w:right w:val="single" w:sz="4" w:space="0" w:color="auto"/>
            </w:tcBorders>
            <w:vAlign w:val="center"/>
          </w:tcPr>
          <w:p w14:paraId="34A0AACE" w14:textId="77777777" w:rsidR="00321031" w:rsidRDefault="00321031" w:rsidP="00AB1C26">
            <w:pPr>
              <w:rPr>
                <w:snapToGrid w:val="0"/>
              </w:rPr>
            </w:pPr>
            <w:r>
              <w:rPr>
                <w:snapToGrid w:val="0"/>
              </w:rPr>
              <w:t>Consolato Onorario</w:t>
            </w:r>
          </w:p>
        </w:tc>
      </w:tr>
      <w:tr w:rsidR="002A3222" w14:paraId="65AAD79B" w14:textId="77777777">
        <w:tc>
          <w:tcPr>
            <w:tcW w:w="1843" w:type="dxa"/>
            <w:tcBorders>
              <w:right w:val="single" w:sz="4" w:space="0" w:color="auto"/>
            </w:tcBorders>
            <w:vAlign w:val="center"/>
          </w:tcPr>
          <w:p w14:paraId="3BBE1F01" w14:textId="77777777" w:rsidR="002A3222" w:rsidRDefault="002A322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B843F5" w14:textId="77777777" w:rsidR="002A3222" w:rsidRDefault="002A3222"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4313B245" w14:textId="77777777" w:rsidR="002A3222" w:rsidRDefault="002A3222" w:rsidP="00AB1C26">
            <w:pPr>
              <w:rPr>
                <w:snapToGrid w:val="0"/>
              </w:rPr>
            </w:pPr>
            <w:r>
              <w:rPr>
                <w:snapToGrid w:val="0"/>
              </w:rPr>
              <w:t>Consolato Onorario</w:t>
            </w:r>
          </w:p>
        </w:tc>
      </w:tr>
      <w:tr w:rsidR="00015F39" w14:paraId="4C3F59DE" w14:textId="77777777">
        <w:tc>
          <w:tcPr>
            <w:tcW w:w="1843" w:type="dxa"/>
            <w:tcBorders>
              <w:right w:val="single" w:sz="4" w:space="0" w:color="auto"/>
            </w:tcBorders>
            <w:vAlign w:val="center"/>
          </w:tcPr>
          <w:p w14:paraId="661E4DA4" w14:textId="77777777" w:rsidR="00015F39" w:rsidRDefault="00015F3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9581D8" w14:textId="77777777" w:rsidR="00015F39" w:rsidRDefault="00015F39"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9A2F937" w14:textId="77777777" w:rsidR="00015F39" w:rsidRDefault="00015F39" w:rsidP="00AB1C26">
            <w:pPr>
              <w:rPr>
                <w:snapToGrid w:val="0"/>
              </w:rPr>
            </w:pPr>
            <w:r>
              <w:rPr>
                <w:snapToGrid w:val="0"/>
              </w:rPr>
              <w:t>Consolato Onorario</w:t>
            </w:r>
          </w:p>
        </w:tc>
      </w:tr>
      <w:tr w:rsidR="00321031" w14:paraId="09E2B13B" w14:textId="77777777">
        <w:tc>
          <w:tcPr>
            <w:tcW w:w="1843" w:type="dxa"/>
            <w:tcBorders>
              <w:right w:val="single" w:sz="4" w:space="0" w:color="auto"/>
            </w:tcBorders>
            <w:vAlign w:val="center"/>
          </w:tcPr>
          <w:p w14:paraId="35677DE7"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55E21B" w14:textId="77777777" w:rsidR="00321031" w:rsidRDefault="00321031"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1FD001D3" w14:textId="77777777" w:rsidR="00321031" w:rsidRDefault="00321031" w:rsidP="00AB1C26">
            <w:pPr>
              <w:rPr>
                <w:snapToGrid w:val="0"/>
              </w:rPr>
            </w:pPr>
            <w:r>
              <w:rPr>
                <w:snapToGrid w:val="0"/>
              </w:rPr>
              <w:t>Consolato Onorario</w:t>
            </w:r>
          </w:p>
        </w:tc>
      </w:tr>
      <w:tr w:rsidR="00321031" w14:paraId="2D131DF9" w14:textId="77777777">
        <w:tc>
          <w:tcPr>
            <w:tcW w:w="1843" w:type="dxa"/>
            <w:tcBorders>
              <w:right w:val="single" w:sz="4" w:space="0" w:color="auto"/>
            </w:tcBorders>
            <w:vAlign w:val="center"/>
          </w:tcPr>
          <w:p w14:paraId="58B5D30A"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6DFFB9" w14:textId="77777777" w:rsidR="00321031" w:rsidRDefault="00321031"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60F834EC" w14:textId="77777777" w:rsidR="00321031" w:rsidRDefault="00321031" w:rsidP="00AB1C26">
            <w:pPr>
              <w:rPr>
                <w:snapToGrid w:val="0"/>
              </w:rPr>
            </w:pPr>
            <w:r>
              <w:rPr>
                <w:snapToGrid w:val="0"/>
              </w:rPr>
              <w:t>Consolato Onorario</w:t>
            </w:r>
          </w:p>
        </w:tc>
      </w:tr>
      <w:tr w:rsidR="00DE2A03" w14:paraId="67A75045" w14:textId="77777777">
        <w:tc>
          <w:tcPr>
            <w:tcW w:w="1843" w:type="dxa"/>
            <w:tcBorders>
              <w:right w:val="single" w:sz="4" w:space="0" w:color="auto"/>
            </w:tcBorders>
            <w:vAlign w:val="center"/>
          </w:tcPr>
          <w:p w14:paraId="59B52CB2" w14:textId="429393A8" w:rsidR="00DE2A03" w:rsidRDefault="00DE2A0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80873A" w14:textId="26167060" w:rsidR="00DE2A03" w:rsidRDefault="00DE2A03" w:rsidP="00AB1C26">
            <w:pPr>
              <w:rPr>
                <w:snapToGrid w:val="0"/>
              </w:rPr>
            </w:pPr>
            <w:r w:rsidRPr="00DE2A03">
              <w:rPr>
                <w:snapToGrid w:val="0"/>
              </w:rPr>
              <w:t>Corea Rep. di</w:t>
            </w:r>
          </w:p>
        </w:tc>
        <w:tc>
          <w:tcPr>
            <w:tcW w:w="4536" w:type="dxa"/>
            <w:tcBorders>
              <w:top w:val="single" w:sz="4" w:space="0" w:color="auto"/>
              <w:left w:val="single" w:sz="4" w:space="0" w:color="auto"/>
              <w:bottom w:val="single" w:sz="4" w:space="0" w:color="auto"/>
              <w:right w:val="single" w:sz="4" w:space="0" w:color="auto"/>
            </w:tcBorders>
            <w:vAlign w:val="center"/>
          </w:tcPr>
          <w:p w14:paraId="5BD07863" w14:textId="17246F9D" w:rsidR="00DE2A03" w:rsidRDefault="00DE2A03" w:rsidP="00AB1C26">
            <w:pPr>
              <w:rPr>
                <w:snapToGrid w:val="0"/>
              </w:rPr>
            </w:pPr>
            <w:r>
              <w:rPr>
                <w:snapToGrid w:val="0"/>
              </w:rPr>
              <w:t>Consolato Onorario</w:t>
            </w:r>
          </w:p>
        </w:tc>
      </w:tr>
      <w:tr w:rsidR="00321031" w14:paraId="3197B156" w14:textId="77777777">
        <w:tc>
          <w:tcPr>
            <w:tcW w:w="1843" w:type="dxa"/>
            <w:tcBorders>
              <w:right w:val="single" w:sz="4" w:space="0" w:color="auto"/>
            </w:tcBorders>
            <w:vAlign w:val="center"/>
          </w:tcPr>
          <w:p w14:paraId="3DFECD1A"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0F2EB1" w14:textId="77777777" w:rsidR="00321031" w:rsidRDefault="00321031"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287F2ABF" w14:textId="77777777" w:rsidR="00321031" w:rsidRDefault="00321031" w:rsidP="00AB1C26">
            <w:pPr>
              <w:rPr>
                <w:snapToGrid w:val="0"/>
              </w:rPr>
            </w:pPr>
            <w:r>
              <w:rPr>
                <w:snapToGrid w:val="0"/>
              </w:rPr>
              <w:t>Consolato Onorario</w:t>
            </w:r>
          </w:p>
        </w:tc>
      </w:tr>
      <w:tr w:rsidR="00CF7B37" w14:paraId="32D97258" w14:textId="77777777">
        <w:tc>
          <w:tcPr>
            <w:tcW w:w="1843" w:type="dxa"/>
            <w:tcBorders>
              <w:right w:val="single" w:sz="4" w:space="0" w:color="auto"/>
            </w:tcBorders>
            <w:vAlign w:val="center"/>
          </w:tcPr>
          <w:p w14:paraId="237B02D1" w14:textId="77777777" w:rsidR="00CF7B37" w:rsidRDefault="00CF7B3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127C5D8" w14:textId="77777777" w:rsidR="00CF7B37" w:rsidRDefault="00CF7B37" w:rsidP="00AB1C26">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2DDDD8F8" w14:textId="77777777" w:rsidR="00CF7B37" w:rsidRDefault="00CF7B37" w:rsidP="00AB1C26">
            <w:pPr>
              <w:rPr>
                <w:snapToGrid w:val="0"/>
              </w:rPr>
            </w:pPr>
            <w:r>
              <w:rPr>
                <w:snapToGrid w:val="0"/>
              </w:rPr>
              <w:t>Consolato Onorario</w:t>
            </w:r>
          </w:p>
        </w:tc>
      </w:tr>
      <w:tr w:rsidR="00BD16A3" w14:paraId="4553C7D0" w14:textId="77777777">
        <w:tc>
          <w:tcPr>
            <w:tcW w:w="1843" w:type="dxa"/>
            <w:tcBorders>
              <w:right w:val="single" w:sz="4" w:space="0" w:color="auto"/>
            </w:tcBorders>
            <w:vAlign w:val="center"/>
          </w:tcPr>
          <w:p w14:paraId="6007C151" w14:textId="77777777" w:rsidR="00BD16A3" w:rsidRDefault="00BD16A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901EB0" w14:textId="77777777" w:rsidR="00BD16A3" w:rsidRDefault="00BD16A3"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47F60CBF" w14:textId="77777777" w:rsidR="00BD16A3" w:rsidRDefault="00BD16A3" w:rsidP="00AB1C26">
            <w:pPr>
              <w:rPr>
                <w:snapToGrid w:val="0"/>
              </w:rPr>
            </w:pPr>
            <w:r>
              <w:rPr>
                <w:snapToGrid w:val="0"/>
              </w:rPr>
              <w:t>Consolato Onorario</w:t>
            </w:r>
          </w:p>
        </w:tc>
      </w:tr>
      <w:tr w:rsidR="00321031" w14:paraId="06592201" w14:textId="77777777">
        <w:tc>
          <w:tcPr>
            <w:tcW w:w="1843" w:type="dxa"/>
            <w:tcBorders>
              <w:right w:val="single" w:sz="4" w:space="0" w:color="auto"/>
            </w:tcBorders>
            <w:vAlign w:val="center"/>
          </w:tcPr>
          <w:p w14:paraId="3A255AE4"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1CBEFC" w14:textId="77777777" w:rsidR="00321031" w:rsidRDefault="00321031"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57D7A170" w14:textId="77777777" w:rsidR="00321031" w:rsidRDefault="00321031" w:rsidP="00AB1C26">
            <w:pPr>
              <w:rPr>
                <w:snapToGrid w:val="0"/>
              </w:rPr>
            </w:pPr>
            <w:r>
              <w:rPr>
                <w:snapToGrid w:val="0"/>
              </w:rPr>
              <w:t>Consolato Onorario</w:t>
            </w:r>
          </w:p>
        </w:tc>
      </w:tr>
      <w:tr w:rsidR="00321031" w14:paraId="61E2202A" w14:textId="77777777">
        <w:tc>
          <w:tcPr>
            <w:tcW w:w="1843" w:type="dxa"/>
            <w:tcBorders>
              <w:right w:val="single" w:sz="4" w:space="0" w:color="auto"/>
            </w:tcBorders>
            <w:vAlign w:val="center"/>
          </w:tcPr>
          <w:p w14:paraId="247A2B73"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E19F42" w14:textId="77777777" w:rsidR="00321031" w:rsidRDefault="00321031" w:rsidP="00AB1C26">
            <w:pPr>
              <w:rPr>
                <w:snapToGrid w:val="0"/>
              </w:rPr>
            </w:pPr>
            <w:r>
              <w:rPr>
                <w:snapToGrid w:val="0"/>
              </w:rPr>
              <w:t xml:space="preserve">Germania </w:t>
            </w:r>
          </w:p>
        </w:tc>
        <w:tc>
          <w:tcPr>
            <w:tcW w:w="4536" w:type="dxa"/>
            <w:tcBorders>
              <w:top w:val="single" w:sz="4" w:space="0" w:color="auto"/>
              <w:left w:val="single" w:sz="4" w:space="0" w:color="auto"/>
              <w:bottom w:val="single" w:sz="4" w:space="0" w:color="auto"/>
              <w:right w:val="single" w:sz="4" w:space="0" w:color="auto"/>
            </w:tcBorders>
            <w:vAlign w:val="center"/>
          </w:tcPr>
          <w:p w14:paraId="53A7A7ED" w14:textId="77777777" w:rsidR="00321031" w:rsidRDefault="00321031" w:rsidP="00AB1C26">
            <w:pPr>
              <w:rPr>
                <w:snapToGrid w:val="0"/>
              </w:rPr>
            </w:pPr>
            <w:r>
              <w:rPr>
                <w:snapToGrid w:val="0"/>
              </w:rPr>
              <w:t>Consolato Onorario</w:t>
            </w:r>
          </w:p>
        </w:tc>
      </w:tr>
      <w:tr w:rsidR="005316AB" w14:paraId="183AF72D" w14:textId="77777777">
        <w:tc>
          <w:tcPr>
            <w:tcW w:w="1843" w:type="dxa"/>
            <w:tcBorders>
              <w:right w:val="single" w:sz="4" w:space="0" w:color="auto"/>
            </w:tcBorders>
            <w:vAlign w:val="center"/>
          </w:tcPr>
          <w:p w14:paraId="3AF8C8C5" w14:textId="77777777" w:rsidR="005316AB" w:rsidRDefault="005316A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AFB6A" w14:textId="77777777" w:rsidR="005316AB" w:rsidRDefault="005316AB" w:rsidP="00AB1C26">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72CC0724" w14:textId="77777777" w:rsidR="005316AB" w:rsidRDefault="005316AB" w:rsidP="00AB1C26">
            <w:pPr>
              <w:rPr>
                <w:snapToGrid w:val="0"/>
              </w:rPr>
            </w:pPr>
            <w:r>
              <w:rPr>
                <w:snapToGrid w:val="0"/>
              </w:rPr>
              <w:t>Consolato Onorario</w:t>
            </w:r>
          </w:p>
        </w:tc>
      </w:tr>
      <w:tr w:rsidR="00321031" w14:paraId="713927A0" w14:textId="77777777">
        <w:tc>
          <w:tcPr>
            <w:tcW w:w="1843" w:type="dxa"/>
            <w:tcBorders>
              <w:right w:val="single" w:sz="4" w:space="0" w:color="auto"/>
            </w:tcBorders>
            <w:vAlign w:val="center"/>
          </w:tcPr>
          <w:p w14:paraId="29294002"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894B38" w14:textId="77777777" w:rsidR="00321031" w:rsidRDefault="00321031" w:rsidP="00AB1C26">
            <w:pPr>
              <w:rPr>
                <w:snapToGrid w:val="0"/>
              </w:rPr>
            </w:pPr>
            <w:r>
              <w:rPr>
                <w:snapToGrid w:val="0"/>
              </w:rPr>
              <w:t>Lesotho</w:t>
            </w:r>
          </w:p>
        </w:tc>
        <w:tc>
          <w:tcPr>
            <w:tcW w:w="4536" w:type="dxa"/>
            <w:tcBorders>
              <w:top w:val="single" w:sz="4" w:space="0" w:color="auto"/>
              <w:left w:val="single" w:sz="4" w:space="0" w:color="auto"/>
              <w:bottom w:val="single" w:sz="4" w:space="0" w:color="auto"/>
              <w:right w:val="single" w:sz="4" w:space="0" w:color="auto"/>
            </w:tcBorders>
            <w:vAlign w:val="center"/>
          </w:tcPr>
          <w:p w14:paraId="6417698D" w14:textId="77777777" w:rsidR="00321031" w:rsidRDefault="00321031" w:rsidP="00AB1C26">
            <w:pPr>
              <w:rPr>
                <w:snapToGrid w:val="0"/>
              </w:rPr>
            </w:pPr>
            <w:r>
              <w:rPr>
                <w:snapToGrid w:val="0"/>
              </w:rPr>
              <w:t>Consolato Generale Onorario</w:t>
            </w:r>
          </w:p>
        </w:tc>
      </w:tr>
      <w:tr w:rsidR="00D6548F" w14:paraId="21994DEC" w14:textId="77777777">
        <w:tc>
          <w:tcPr>
            <w:tcW w:w="1843" w:type="dxa"/>
            <w:tcBorders>
              <w:right w:val="single" w:sz="4" w:space="0" w:color="auto"/>
            </w:tcBorders>
            <w:vAlign w:val="center"/>
          </w:tcPr>
          <w:p w14:paraId="38B22A6C" w14:textId="77777777" w:rsidR="00D6548F" w:rsidRDefault="00D6548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6125078" w14:textId="77777777" w:rsidR="00D6548F" w:rsidRDefault="00D6548F" w:rsidP="00AB1C26">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27A5E044" w14:textId="77777777" w:rsidR="00D6548F" w:rsidRDefault="00D6548F" w:rsidP="00AB1C26">
            <w:pPr>
              <w:rPr>
                <w:snapToGrid w:val="0"/>
              </w:rPr>
            </w:pPr>
            <w:r>
              <w:rPr>
                <w:snapToGrid w:val="0"/>
              </w:rPr>
              <w:t>Consolato Onorario</w:t>
            </w:r>
          </w:p>
        </w:tc>
      </w:tr>
      <w:tr w:rsidR="00321031" w14:paraId="0350D83A" w14:textId="77777777">
        <w:tc>
          <w:tcPr>
            <w:tcW w:w="1843" w:type="dxa"/>
            <w:tcBorders>
              <w:right w:val="single" w:sz="4" w:space="0" w:color="auto"/>
            </w:tcBorders>
            <w:vAlign w:val="center"/>
          </w:tcPr>
          <w:p w14:paraId="114F1993"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94D0C8" w14:textId="77777777" w:rsidR="00321031" w:rsidRDefault="00321031"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421A3ADC" w14:textId="77777777" w:rsidR="00321031" w:rsidRDefault="00321031" w:rsidP="00AB1C26">
            <w:pPr>
              <w:rPr>
                <w:snapToGrid w:val="0"/>
              </w:rPr>
            </w:pPr>
            <w:r>
              <w:rPr>
                <w:snapToGrid w:val="0"/>
              </w:rPr>
              <w:t>Consolato Onorario</w:t>
            </w:r>
          </w:p>
        </w:tc>
      </w:tr>
      <w:tr w:rsidR="00464FC4" w14:paraId="00EEF60B" w14:textId="77777777">
        <w:tc>
          <w:tcPr>
            <w:tcW w:w="1843" w:type="dxa"/>
            <w:tcBorders>
              <w:right w:val="single" w:sz="4" w:space="0" w:color="auto"/>
            </w:tcBorders>
            <w:vAlign w:val="center"/>
          </w:tcPr>
          <w:p w14:paraId="5AD09004" w14:textId="77777777" w:rsidR="00464FC4" w:rsidRDefault="00464FC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31DD25" w14:textId="68019610" w:rsidR="00464FC4" w:rsidRDefault="00464FC4" w:rsidP="00AB1C26">
            <w:pPr>
              <w:rPr>
                <w:snapToGrid w:val="0"/>
              </w:rPr>
            </w:pPr>
            <w:r>
              <w:rPr>
                <w:snapToGrid w:val="0"/>
              </w:rPr>
              <w:t>Macedonia del Nord</w:t>
            </w:r>
          </w:p>
        </w:tc>
        <w:tc>
          <w:tcPr>
            <w:tcW w:w="4536" w:type="dxa"/>
            <w:tcBorders>
              <w:top w:val="single" w:sz="4" w:space="0" w:color="auto"/>
              <w:left w:val="single" w:sz="4" w:space="0" w:color="auto"/>
              <w:bottom w:val="single" w:sz="4" w:space="0" w:color="auto"/>
              <w:right w:val="single" w:sz="4" w:space="0" w:color="auto"/>
            </w:tcBorders>
            <w:vAlign w:val="center"/>
          </w:tcPr>
          <w:p w14:paraId="29FD994D" w14:textId="42B6BC4E" w:rsidR="00464FC4" w:rsidRDefault="00464FC4" w:rsidP="00AB1C26">
            <w:pPr>
              <w:rPr>
                <w:snapToGrid w:val="0"/>
              </w:rPr>
            </w:pPr>
            <w:r>
              <w:rPr>
                <w:snapToGrid w:val="0"/>
              </w:rPr>
              <w:t>Consolato Generale</w:t>
            </w:r>
          </w:p>
        </w:tc>
      </w:tr>
      <w:tr w:rsidR="00321031" w14:paraId="09929F5F" w14:textId="77777777">
        <w:tc>
          <w:tcPr>
            <w:tcW w:w="1843" w:type="dxa"/>
            <w:tcBorders>
              <w:right w:val="single" w:sz="4" w:space="0" w:color="auto"/>
            </w:tcBorders>
            <w:vAlign w:val="center"/>
          </w:tcPr>
          <w:p w14:paraId="4F83D56D"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9FA4D3" w14:textId="77777777" w:rsidR="00321031" w:rsidRDefault="00321031"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7A82DE2F" w14:textId="77777777" w:rsidR="00321031" w:rsidRDefault="00321031" w:rsidP="00AB1C26">
            <w:pPr>
              <w:rPr>
                <w:snapToGrid w:val="0"/>
              </w:rPr>
            </w:pPr>
            <w:r>
              <w:rPr>
                <w:snapToGrid w:val="0"/>
              </w:rPr>
              <w:t>Consolato Onorario</w:t>
            </w:r>
          </w:p>
        </w:tc>
      </w:tr>
      <w:tr w:rsidR="00321031" w14:paraId="3AA18979" w14:textId="77777777">
        <w:tc>
          <w:tcPr>
            <w:tcW w:w="1843" w:type="dxa"/>
            <w:tcBorders>
              <w:right w:val="single" w:sz="4" w:space="0" w:color="auto"/>
            </w:tcBorders>
            <w:vAlign w:val="center"/>
          </w:tcPr>
          <w:p w14:paraId="58F8C15F"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1F4CC0" w14:textId="77777777" w:rsidR="00321031" w:rsidRDefault="00321031"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DD04986" w14:textId="77777777" w:rsidR="00321031" w:rsidRDefault="00321031" w:rsidP="00AB1C26">
            <w:pPr>
              <w:rPr>
                <w:snapToGrid w:val="0"/>
              </w:rPr>
            </w:pPr>
            <w:r>
              <w:rPr>
                <w:snapToGrid w:val="0"/>
              </w:rPr>
              <w:t>Consolato Onorario</w:t>
            </w:r>
          </w:p>
        </w:tc>
      </w:tr>
      <w:tr w:rsidR="00321031" w14:paraId="34D4A066" w14:textId="77777777">
        <w:tc>
          <w:tcPr>
            <w:tcW w:w="1843" w:type="dxa"/>
            <w:tcBorders>
              <w:right w:val="single" w:sz="4" w:space="0" w:color="auto"/>
            </w:tcBorders>
            <w:vAlign w:val="center"/>
          </w:tcPr>
          <w:p w14:paraId="6223C118"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B3A344" w14:textId="77777777" w:rsidR="00321031" w:rsidRDefault="00321031"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568B309B" w14:textId="77777777" w:rsidR="00321031" w:rsidRDefault="00321031" w:rsidP="00AB1C26">
            <w:pPr>
              <w:rPr>
                <w:snapToGrid w:val="0"/>
              </w:rPr>
            </w:pPr>
            <w:r>
              <w:rPr>
                <w:snapToGrid w:val="0"/>
              </w:rPr>
              <w:t>Consolato Onorario</w:t>
            </w:r>
          </w:p>
        </w:tc>
      </w:tr>
      <w:tr w:rsidR="00321031" w14:paraId="2D9CA5E9" w14:textId="77777777">
        <w:tc>
          <w:tcPr>
            <w:tcW w:w="1843" w:type="dxa"/>
            <w:tcBorders>
              <w:right w:val="single" w:sz="4" w:space="0" w:color="auto"/>
            </w:tcBorders>
            <w:vAlign w:val="center"/>
          </w:tcPr>
          <w:p w14:paraId="5C1A26B8"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24C4D7D" w14:textId="77777777" w:rsidR="00321031" w:rsidRDefault="00321031" w:rsidP="00AB1C26">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74459CC8" w14:textId="77777777" w:rsidR="00321031" w:rsidRDefault="00321031" w:rsidP="00AB1C26">
            <w:pPr>
              <w:rPr>
                <w:snapToGrid w:val="0"/>
              </w:rPr>
            </w:pPr>
            <w:r>
              <w:rPr>
                <w:snapToGrid w:val="0"/>
              </w:rPr>
              <w:t>Consolato Onorario</w:t>
            </w:r>
          </w:p>
        </w:tc>
      </w:tr>
      <w:tr w:rsidR="00321031" w14:paraId="6D2381AC" w14:textId="77777777">
        <w:tc>
          <w:tcPr>
            <w:tcW w:w="1843" w:type="dxa"/>
            <w:tcBorders>
              <w:right w:val="single" w:sz="4" w:space="0" w:color="auto"/>
            </w:tcBorders>
            <w:vAlign w:val="center"/>
          </w:tcPr>
          <w:p w14:paraId="6D959BDB"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8913F3" w14:textId="77777777" w:rsidR="00321031" w:rsidRDefault="00321031"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8CF20A0" w14:textId="77777777" w:rsidR="00321031" w:rsidRDefault="00321031" w:rsidP="00AB1C26">
            <w:pPr>
              <w:rPr>
                <w:snapToGrid w:val="0"/>
              </w:rPr>
            </w:pPr>
            <w:r>
              <w:rPr>
                <w:snapToGrid w:val="0"/>
              </w:rPr>
              <w:t>Consolato Onorario</w:t>
            </w:r>
          </w:p>
        </w:tc>
      </w:tr>
      <w:tr w:rsidR="00321031" w14:paraId="4B8EBAC4" w14:textId="77777777">
        <w:tc>
          <w:tcPr>
            <w:tcW w:w="1843" w:type="dxa"/>
            <w:tcBorders>
              <w:right w:val="single" w:sz="4" w:space="0" w:color="auto"/>
            </w:tcBorders>
            <w:vAlign w:val="center"/>
          </w:tcPr>
          <w:p w14:paraId="0632A4BD"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E6A6DF" w14:textId="77777777" w:rsidR="00321031" w:rsidRDefault="00321031" w:rsidP="00AB1C26">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2E9CAC67" w14:textId="77777777" w:rsidR="00321031" w:rsidRDefault="00321031" w:rsidP="00AB1C26">
            <w:pPr>
              <w:rPr>
                <w:snapToGrid w:val="0"/>
              </w:rPr>
            </w:pPr>
            <w:r>
              <w:rPr>
                <w:snapToGrid w:val="0"/>
              </w:rPr>
              <w:t>Consolato Generale</w:t>
            </w:r>
          </w:p>
        </w:tc>
      </w:tr>
      <w:tr w:rsidR="005D250D" w14:paraId="1A8B1FED" w14:textId="77777777">
        <w:tc>
          <w:tcPr>
            <w:tcW w:w="1843" w:type="dxa"/>
            <w:tcBorders>
              <w:right w:val="single" w:sz="4" w:space="0" w:color="auto"/>
            </w:tcBorders>
            <w:vAlign w:val="center"/>
          </w:tcPr>
          <w:p w14:paraId="3D9FD8C1" w14:textId="77777777" w:rsidR="005D250D" w:rsidRDefault="005D250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4B3F01" w14:textId="5B0BB12F" w:rsidR="005D250D" w:rsidRDefault="005D250D" w:rsidP="00D469AE">
            <w:pPr>
              <w:rPr>
                <w:snapToGrid w:val="0"/>
              </w:rPr>
            </w:pPr>
            <w:r>
              <w:rPr>
                <w:snapToGrid w:val="0"/>
              </w:rPr>
              <w:t>P</w:t>
            </w:r>
            <w:r w:rsidR="00F0410F">
              <w:rPr>
                <w:snapToGrid w:val="0"/>
              </w:rPr>
              <w:t>o</w:t>
            </w:r>
            <w:r>
              <w:rPr>
                <w:snapToGrid w:val="0"/>
              </w:rPr>
              <w:t>lonia</w:t>
            </w:r>
          </w:p>
        </w:tc>
        <w:tc>
          <w:tcPr>
            <w:tcW w:w="4536" w:type="dxa"/>
            <w:tcBorders>
              <w:top w:val="single" w:sz="4" w:space="0" w:color="auto"/>
              <w:left w:val="single" w:sz="4" w:space="0" w:color="auto"/>
              <w:bottom w:val="single" w:sz="4" w:space="0" w:color="auto"/>
              <w:right w:val="single" w:sz="4" w:space="0" w:color="auto"/>
            </w:tcBorders>
            <w:vAlign w:val="center"/>
          </w:tcPr>
          <w:p w14:paraId="39BCC981" w14:textId="77777777" w:rsidR="005D250D" w:rsidRDefault="005D250D" w:rsidP="00D469AE">
            <w:pPr>
              <w:rPr>
                <w:snapToGrid w:val="0"/>
              </w:rPr>
            </w:pPr>
            <w:r>
              <w:rPr>
                <w:snapToGrid w:val="0"/>
              </w:rPr>
              <w:t>Consolato Onorario</w:t>
            </w:r>
          </w:p>
        </w:tc>
      </w:tr>
      <w:tr w:rsidR="006C54A9" w14:paraId="2868D73D" w14:textId="77777777">
        <w:tc>
          <w:tcPr>
            <w:tcW w:w="1843" w:type="dxa"/>
            <w:tcBorders>
              <w:right w:val="single" w:sz="4" w:space="0" w:color="auto"/>
            </w:tcBorders>
            <w:vAlign w:val="center"/>
          </w:tcPr>
          <w:p w14:paraId="66547434" w14:textId="77777777" w:rsidR="006C54A9" w:rsidRDefault="006C54A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FAD611" w14:textId="77777777" w:rsidR="006C54A9" w:rsidRDefault="006C54A9" w:rsidP="00D469AE">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41F32896" w14:textId="77777777" w:rsidR="006C54A9" w:rsidRDefault="006C54A9" w:rsidP="00D469AE">
            <w:pPr>
              <w:rPr>
                <w:snapToGrid w:val="0"/>
              </w:rPr>
            </w:pPr>
            <w:r>
              <w:rPr>
                <w:snapToGrid w:val="0"/>
              </w:rPr>
              <w:t>Consolato Onorario</w:t>
            </w:r>
          </w:p>
        </w:tc>
      </w:tr>
      <w:tr w:rsidR="00BC23ED" w14:paraId="38FD2E00" w14:textId="77777777" w:rsidTr="0005198C">
        <w:tc>
          <w:tcPr>
            <w:tcW w:w="1843" w:type="dxa"/>
            <w:tcBorders>
              <w:right w:val="single" w:sz="4" w:space="0" w:color="auto"/>
            </w:tcBorders>
            <w:vAlign w:val="center"/>
          </w:tcPr>
          <w:p w14:paraId="5916035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8B2C0C" w14:textId="77777777" w:rsidR="00BC23ED" w:rsidRDefault="00BC23ED" w:rsidP="0005198C">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4225A379" w14:textId="77777777" w:rsidR="00BC23ED" w:rsidRDefault="00BC23ED" w:rsidP="0005198C">
            <w:pPr>
              <w:rPr>
                <w:snapToGrid w:val="0"/>
              </w:rPr>
            </w:pPr>
            <w:r>
              <w:rPr>
                <w:snapToGrid w:val="0"/>
              </w:rPr>
              <w:t>Consolato Onorario</w:t>
            </w:r>
          </w:p>
        </w:tc>
      </w:tr>
      <w:tr w:rsidR="00BC23ED" w14:paraId="3DC503A1" w14:textId="77777777" w:rsidTr="0005198C">
        <w:tc>
          <w:tcPr>
            <w:tcW w:w="1843" w:type="dxa"/>
            <w:tcBorders>
              <w:right w:val="single" w:sz="4" w:space="0" w:color="auto"/>
            </w:tcBorders>
            <w:vAlign w:val="center"/>
          </w:tcPr>
          <w:p w14:paraId="63DA960E"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BB920B" w14:textId="77777777" w:rsidR="00BC23ED" w:rsidRDefault="00BC23ED" w:rsidP="0005198C">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5DDE8C9B" w14:textId="77777777" w:rsidR="00BC23ED" w:rsidRDefault="00BC23ED" w:rsidP="0005198C">
            <w:pPr>
              <w:rPr>
                <w:snapToGrid w:val="0"/>
              </w:rPr>
            </w:pPr>
            <w:r>
              <w:rPr>
                <w:snapToGrid w:val="0"/>
              </w:rPr>
              <w:t>Consolato Onorario</w:t>
            </w:r>
          </w:p>
        </w:tc>
      </w:tr>
      <w:tr w:rsidR="00BC23ED" w14:paraId="2DD663A9" w14:textId="77777777" w:rsidTr="0005198C">
        <w:tc>
          <w:tcPr>
            <w:tcW w:w="1843" w:type="dxa"/>
            <w:tcBorders>
              <w:right w:val="single" w:sz="4" w:space="0" w:color="auto"/>
            </w:tcBorders>
            <w:vAlign w:val="center"/>
          </w:tcPr>
          <w:p w14:paraId="4A2911DA"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9EB449" w14:textId="77777777" w:rsidR="00BC23ED" w:rsidRDefault="00BC23ED" w:rsidP="0005198C">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777110F" w14:textId="77777777" w:rsidR="00BC23ED" w:rsidRDefault="00BC23ED" w:rsidP="0005198C">
            <w:pPr>
              <w:rPr>
                <w:snapToGrid w:val="0"/>
              </w:rPr>
            </w:pPr>
            <w:r>
              <w:rPr>
                <w:snapToGrid w:val="0"/>
              </w:rPr>
              <w:t>Consolato Onorario</w:t>
            </w:r>
          </w:p>
        </w:tc>
      </w:tr>
      <w:tr w:rsidR="00BC23ED" w14:paraId="4A618FF6" w14:textId="77777777" w:rsidTr="0005198C">
        <w:tc>
          <w:tcPr>
            <w:tcW w:w="1843" w:type="dxa"/>
            <w:tcBorders>
              <w:right w:val="single" w:sz="4" w:space="0" w:color="auto"/>
            </w:tcBorders>
            <w:vAlign w:val="center"/>
          </w:tcPr>
          <w:p w14:paraId="14BA23F0"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0163FC" w14:textId="77777777" w:rsidR="00BC23ED" w:rsidRDefault="00BC23ED" w:rsidP="0005198C">
            <w:pPr>
              <w:rPr>
                <w:snapToGrid w:val="0"/>
              </w:rPr>
            </w:pPr>
            <w:r>
              <w:rPr>
                <w:snapToGrid w:val="0"/>
              </w:rPr>
              <w:t>Stati Uniti d’America</w:t>
            </w:r>
          </w:p>
        </w:tc>
        <w:tc>
          <w:tcPr>
            <w:tcW w:w="4536" w:type="dxa"/>
            <w:tcBorders>
              <w:top w:val="single" w:sz="4" w:space="0" w:color="auto"/>
              <w:left w:val="single" w:sz="4" w:space="0" w:color="auto"/>
              <w:bottom w:val="single" w:sz="4" w:space="0" w:color="auto"/>
              <w:right w:val="single" w:sz="4" w:space="0" w:color="auto"/>
            </w:tcBorders>
            <w:vAlign w:val="center"/>
          </w:tcPr>
          <w:p w14:paraId="0465A46D" w14:textId="77777777" w:rsidR="00BC23ED" w:rsidRDefault="00BC23ED" w:rsidP="0005198C">
            <w:pPr>
              <w:rPr>
                <w:snapToGrid w:val="0"/>
              </w:rPr>
            </w:pPr>
            <w:r>
              <w:rPr>
                <w:snapToGrid w:val="0"/>
              </w:rPr>
              <w:t>Agenzia Consolare</w:t>
            </w:r>
          </w:p>
        </w:tc>
      </w:tr>
      <w:tr w:rsidR="00BC23ED" w14:paraId="0C24F6B7" w14:textId="77777777" w:rsidTr="0005198C">
        <w:tc>
          <w:tcPr>
            <w:tcW w:w="1843" w:type="dxa"/>
            <w:tcBorders>
              <w:right w:val="single" w:sz="4" w:space="0" w:color="auto"/>
            </w:tcBorders>
            <w:vAlign w:val="center"/>
          </w:tcPr>
          <w:p w14:paraId="1BDCAA35"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7A84EC" w14:textId="77777777" w:rsidR="00BC23ED" w:rsidRDefault="00BC23ED" w:rsidP="0005198C">
            <w:pPr>
              <w:rPr>
                <w:snapToGrid w:val="0"/>
              </w:rPr>
            </w:pPr>
            <w:r>
              <w:rPr>
                <w:snapToGrid w:val="0"/>
              </w:rPr>
              <w:t xml:space="preserve">Sud Africa </w:t>
            </w:r>
          </w:p>
        </w:tc>
        <w:tc>
          <w:tcPr>
            <w:tcW w:w="4536" w:type="dxa"/>
            <w:tcBorders>
              <w:top w:val="single" w:sz="4" w:space="0" w:color="auto"/>
              <w:left w:val="single" w:sz="4" w:space="0" w:color="auto"/>
              <w:bottom w:val="single" w:sz="4" w:space="0" w:color="auto"/>
              <w:right w:val="single" w:sz="4" w:space="0" w:color="auto"/>
            </w:tcBorders>
            <w:vAlign w:val="center"/>
          </w:tcPr>
          <w:p w14:paraId="264A517D" w14:textId="77777777" w:rsidR="00BC23ED" w:rsidRDefault="00BC23ED" w:rsidP="0005198C">
            <w:pPr>
              <w:rPr>
                <w:snapToGrid w:val="0"/>
              </w:rPr>
            </w:pPr>
            <w:r>
              <w:rPr>
                <w:snapToGrid w:val="0"/>
              </w:rPr>
              <w:t>Consolato Onorario</w:t>
            </w:r>
          </w:p>
        </w:tc>
      </w:tr>
      <w:tr w:rsidR="00BC23ED" w14:paraId="59B16196" w14:textId="77777777" w:rsidTr="0005198C">
        <w:tc>
          <w:tcPr>
            <w:tcW w:w="1843" w:type="dxa"/>
            <w:tcBorders>
              <w:right w:val="single" w:sz="4" w:space="0" w:color="auto"/>
            </w:tcBorders>
            <w:vAlign w:val="center"/>
          </w:tcPr>
          <w:p w14:paraId="011976D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F0DDF6" w14:textId="77777777" w:rsidR="00BC23ED" w:rsidRDefault="00BC23ED" w:rsidP="0005198C">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B8007A0" w14:textId="77777777" w:rsidR="00BC23ED" w:rsidRDefault="00BC23ED" w:rsidP="0005198C">
            <w:pPr>
              <w:rPr>
                <w:snapToGrid w:val="0"/>
              </w:rPr>
            </w:pPr>
            <w:r>
              <w:rPr>
                <w:snapToGrid w:val="0"/>
              </w:rPr>
              <w:t>Consolato Onorario</w:t>
            </w:r>
          </w:p>
        </w:tc>
      </w:tr>
      <w:tr w:rsidR="00BC23ED" w14:paraId="21B5A958" w14:textId="77777777" w:rsidTr="0005198C">
        <w:tc>
          <w:tcPr>
            <w:tcW w:w="1843" w:type="dxa"/>
            <w:tcBorders>
              <w:right w:val="single" w:sz="4" w:space="0" w:color="auto"/>
            </w:tcBorders>
            <w:vAlign w:val="center"/>
          </w:tcPr>
          <w:p w14:paraId="04F996E1"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1DF1FA" w14:textId="77777777" w:rsidR="00BC23ED" w:rsidRDefault="00BC23ED" w:rsidP="0005198C">
            <w:pPr>
              <w:rPr>
                <w:snapToGrid w:val="0"/>
              </w:rPr>
            </w:pPr>
            <w:r>
              <w:rPr>
                <w:snapToGrid w:val="0"/>
              </w:rPr>
              <w:t xml:space="preserve">Svizzera </w:t>
            </w:r>
          </w:p>
        </w:tc>
        <w:tc>
          <w:tcPr>
            <w:tcW w:w="4536" w:type="dxa"/>
            <w:tcBorders>
              <w:top w:val="single" w:sz="4" w:space="0" w:color="auto"/>
              <w:left w:val="single" w:sz="4" w:space="0" w:color="auto"/>
              <w:bottom w:val="single" w:sz="4" w:space="0" w:color="auto"/>
              <w:right w:val="single" w:sz="4" w:space="0" w:color="auto"/>
            </w:tcBorders>
            <w:vAlign w:val="center"/>
          </w:tcPr>
          <w:p w14:paraId="75D90585" w14:textId="77777777" w:rsidR="00BC23ED" w:rsidRDefault="00BC23ED" w:rsidP="0005198C">
            <w:pPr>
              <w:rPr>
                <w:snapToGrid w:val="0"/>
              </w:rPr>
            </w:pPr>
            <w:r>
              <w:rPr>
                <w:snapToGrid w:val="0"/>
              </w:rPr>
              <w:t>Consolato Onorario</w:t>
            </w:r>
          </w:p>
        </w:tc>
      </w:tr>
      <w:tr w:rsidR="00BC23ED" w14:paraId="4A377856" w14:textId="77777777" w:rsidTr="0005198C">
        <w:tc>
          <w:tcPr>
            <w:tcW w:w="1843" w:type="dxa"/>
            <w:tcBorders>
              <w:right w:val="single" w:sz="4" w:space="0" w:color="auto"/>
            </w:tcBorders>
            <w:vAlign w:val="center"/>
          </w:tcPr>
          <w:p w14:paraId="512E495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C08D88" w14:textId="77777777" w:rsidR="00BC23ED" w:rsidRDefault="00BC23ED" w:rsidP="0005198C">
            <w:pPr>
              <w:rPr>
                <w:snapToGrid w:val="0"/>
              </w:rPr>
            </w:pPr>
            <w:r>
              <w:rPr>
                <w:snapToGrid w:val="0"/>
              </w:rPr>
              <w:t>Thailandia</w:t>
            </w:r>
          </w:p>
        </w:tc>
        <w:tc>
          <w:tcPr>
            <w:tcW w:w="4536" w:type="dxa"/>
            <w:tcBorders>
              <w:top w:val="single" w:sz="4" w:space="0" w:color="auto"/>
              <w:left w:val="single" w:sz="4" w:space="0" w:color="auto"/>
              <w:bottom w:val="single" w:sz="4" w:space="0" w:color="auto"/>
              <w:right w:val="single" w:sz="4" w:space="0" w:color="auto"/>
            </w:tcBorders>
            <w:vAlign w:val="center"/>
          </w:tcPr>
          <w:p w14:paraId="31028F12" w14:textId="77777777" w:rsidR="00BC23ED" w:rsidRDefault="00BC23ED" w:rsidP="0005198C">
            <w:pPr>
              <w:rPr>
                <w:snapToGrid w:val="0"/>
              </w:rPr>
            </w:pPr>
            <w:r>
              <w:rPr>
                <w:snapToGrid w:val="0"/>
              </w:rPr>
              <w:t>Consolato Onorario</w:t>
            </w:r>
          </w:p>
        </w:tc>
      </w:tr>
      <w:tr w:rsidR="008136B6" w14:paraId="51743F34" w14:textId="77777777" w:rsidTr="0005198C">
        <w:tc>
          <w:tcPr>
            <w:tcW w:w="1843" w:type="dxa"/>
            <w:tcBorders>
              <w:right w:val="single" w:sz="4" w:space="0" w:color="auto"/>
            </w:tcBorders>
            <w:vAlign w:val="center"/>
          </w:tcPr>
          <w:p w14:paraId="4D104A11" w14:textId="77777777" w:rsidR="008136B6" w:rsidRDefault="008136B6"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F64B51" w14:textId="77777777" w:rsidR="008136B6" w:rsidRDefault="008136B6" w:rsidP="0005198C">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77B40D6E" w14:textId="77777777" w:rsidR="008136B6" w:rsidRDefault="008136B6" w:rsidP="0005198C">
            <w:pPr>
              <w:rPr>
                <w:snapToGrid w:val="0"/>
              </w:rPr>
            </w:pPr>
            <w:r>
              <w:rPr>
                <w:snapToGrid w:val="0"/>
              </w:rPr>
              <w:t>Consolato Onorario</w:t>
            </w:r>
          </w:p>
        </w:tc>
      </w:tr>
      <w:tr w:rsidR="00BC23ED" w14:paraId="0754A7A4" w14:textId="77777777" w:rsidTr="0005198C">
        <w:tc>
          <w:tcPr>
            <w:tcW w:w="1843" w:type="dxa"/>
            <w:tcBorders>
              <w:right w:val="single" w:sz="4" w:space="0" w:color="auto"/>
            </w:tcBorders>
            <w:vAlign w:val="center"/>
          </w:tcPr>
          <w:p w14:paraId="73A98CAC"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869A12" w14:textId="77777777" w:rsidR="00BC23ED" w:rsidRDefault="00BC23ED" w:rsidP="0005198C">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28D17A7C" w14:textId="77777777" w:rsidR="00BC23ED" w:rsidRDefault="00BC23ED" w:rsidP="0005198C">
            <w:pPr>
              <w:rPr>
                <w:snapToGrid w:val="0"/>
              </w:rPr>
            </w:pPr>
            <w:r>
              <w:rPr>
                <w:snapToGrid w:val="0"/>
              </w:rPr>
              <w:t xml:space="preserve">Consolato Generale Onorario </w:t>
            </w:r>
          </w:p>
        </w:tc>
      </w:tr>
      <w:tr w:rsidR="00BC23ED" w14:paraId="524599AB" w14:textId="77777777" w:rsidTr="0005198C">
        <w:tc>
          <w:tcPr>
            <w:tcW w:w="1843" w:type="dxa"/>
            <w:tcBorders>
              <w:right w:val="single" w:sz="4" w:space="0" w:color="auto"/>
            </w:tcBorders>
            <w:vAlign w:val="center"/>
          </w:tcPr>
          <w:p w14:paraId="55AFE1B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7330F3" w14:textId="77777777" w:rsidR="00BC23ED" w:rsidRDefault="00BC23ED" w:rsidP="0005198C">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7929C3B3" w14:textId="77777777" w:rsidR="00BC23ED" w:rsidRDefault="00BC23ED" w:rsidP="0005198C">
            <w:pPr>
              <w:rPr>
                <w:snapToGrid w:val="0"/>
              </w:rPr>
            </w:pPr>
            <w:r>
              <w:rPr>
                <w:snapToGrid w:val="0"/>
              </w:rPr>
              <w:t>Consolato Generale Onorario</w:t>
            </w:r>
          </w:p>
        </w:tc>
      </w:tr>
      <w:tr w:rsidR="006461CF" w14:paraId="0D50B9BA" w14:textId="77777777" w:rsidTr="0005198C">
        <w:tc>
          <w:tcPr>
            <w:tcW w:w="1843" w:type="dxa"/>
            <w:tcBorders>
              <w:right w:val="single" w:sz="4" w:space="0" w:color="auto"/>
            </w:tcBorders>
            <w:vAlign w:val="center"/>
          </w:tcPr>
          <w:p w14:paraId="532527D6" w14:textId="77777777" w:rsidR="006461CF" w:rsidRDefault="006461CF"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761A1A" w14:textId="77777777" w:rsidR="006461CF" w:rsidRDefault="006461CF" w:rsidP="0005198C">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74D43DB8" w14:textId="77777777" w:rsidR="006461CF" w:rsidRDefault="006461CF" w:rsidP="0005198C">
            <w:pPr>
              <w:rPr>
                <w:snapToGrid w:val="0"/>
              </w:rPr>
            </w:pPr>
            <w:r>
              <w:rPr>
                <w:snapToGrid w:val="0"/>
              </w:rPr>
              <w:t>Consolato Onorario</w:t>
            </w:r>
          </w:p>
        </w:tc>
      </w:tr>
    </w:tbl>
    <w:p w14:paraId="6CF1CE0A" w14:textId="77777777" w:rsidR="00210E91" w:rsidRDefault="00210E91" w:rsidP="00202107">
      <w:pPr>
        <w:rPr>
          <w:color w:val="000080"/>
          <w:sz w:val="32"/>
        </w:rPr>
      </w:pPr>
    </w:p>
    <w:p w14:paraId="137A3BB0" w14:textId="77777777" w:rsidR="00202107" w:rsidRDefault="00202107" w:rsidP="00202107">
      <w:pPr>
        <w:rPr>
          <w:color w:val="000080"/>
          <w:sz w:val="32"/>
        </w:rPr>
      </w:pPr>
      <w:r>
        <w:rPr>
          <w:color w:val="000080"/>
          <w:sz w:val="32"/>
        </w:rPr>
        <w:t>Verona</w:t>
      </w:r>
    </w:p>
    <w:p w14:paraId="535091B3" w14:textId="77777777" w:rsidR="00202107" w:rsidRDefault="00202107" w:rsidP="00202107">
      <w:pPr>
        <w:rPr>
          <w:color w:val="000080"/>
          <w:sz w:val="32"/>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02107" w14:paraId="43F30C83" w14:textId="77777777">
        <w:tc>
          <w:tcPr>
            <w:tcW w:w="1843" w:type="dxa"/>
            <w:tcBorders>
              <w:right w:val="single" w:sz="4" w:space="0" w:color="auto"/>
            </w:tcBorders>
            <w:vAlign w:val="center"/>
          </w:tcPr>
          <w:p w14:paraId="54F253CC"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F8595CB" w14:textId="77777777" w:rsidR="00202107" w:rsidRDefault="00202107"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72D08108" w14:textId="77777777" w:rsidR="00202107" w:rsidRDefault="00202107" w:rsidP="00AB1C26">
            <w:pPr>
              <w:rPr>
                <w:snapToGrid w:val="0"/>
              </w:rPr>
            </w:pPr>
            <w:r>
              <w:rPr>
                <w:snapToGrid w:val="0"/>
              </w:rPr>
              <w:t>Consolato Onorario</w:t>
            </w:r>
          </w:p>
        </w:tc>
      </w:tr>
      <w:tr w:rsidR="00432732" w14:paraId="5BE3A80C" w14:textId="77777777">
        <w:tc>
          <w:tcPr>
            <w:tcW w:w="1843" w:type="dxa"/>
            <w:tcBorders>
              <w:right w:val="single" w:sz="4" w:space="0" w:color="auto"/>
            </w:tcBorders>
            <w:vAlign w:val="center"/>
          </w:tcPr>
          <w:p w14:paraId="5E33DA20" w14:textId="77777777" w:rsidR="00432732" w:rsidRDefault="0043273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43E3FB" w14:textId="77777777" w:rsidR="00432732" w:rsidRDefault="00432732" w:rsidP="00AB1C26">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758DCC4D" w14:textId="77777777" w:rsidR="00432732" w:rsidRDefault="00432732" w:rsidP="00AB1C26">
            <w:pPr>
              <w:rPr>
                <w:snapToGrid w:val="0"/>
              </w:rPr>
            </w:pPr>
            <w:r>
              <w:rPr>
                <w:snapToGrid w:val="0"/>
              </w:rPr>
              <w:t>Consolato Generale</w:t>
            </w:r>
          </w:p>
        </w:tc>
      </w:tr>
      <w:tr w:rsidR="00202107" w14:paraId="76E01CA8" w14:textId="77777777">
        <w:tc>
          <w:tcPr>
            <w:tcW w:w="1843" w:type="dxa"/>
            <w:tcBorders>
              <w:right w:val="single" w:sz="4" w:space="0" w:color="auto"/>
            </w:tcBorders>
            <w:vAlign w:val="center"/>
          </w:tcPr>
          <w:p w14:paraId="47B2BAC9"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B49679" w14:textId="77777777" w:rsidR="00202107" w:rsidRDefault="00202107"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0FD778C" w14:textId="77777777" w:rsidR="00202107" w:rsidRDefault="00202107" w:rsidP="00AB1C26">
            <w:pPr>
              <w:rPr>
                <w:snapToGrid w:val="0"/>
              </w:rPr>
            </w:pPr>
            <w:r>
              <w:rPr>
                <w:snapToGrid w:val="0"/>
              </w:rPr>
              <w:t>Consolato Onorario</w:t>
            </w:r>
          </w:p>
        </w:tc>
      </w:tr>
      <w:tr w:rsidR="00202107" w14:paraId="546A198F" w14:textId="77777777">
        <w:tc>
          <w:tcPr>
            <w:tcW w:w="1843" w:type="dxa"/>
            <w:tcBorders>
              <w:right w:val="single" w:sz="4" w:space="0" w:color="auto"/>
            </w:tcBorders>
            <w:vAlign w:val="center"/>
          </w:tcPr>
          <w:p w14:paraId="0EB86154"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7A9693" w14:textId="77777777" w:rsidR="00202107" w:rsidRDefault="00202107"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43EF750C" w14:textId="77777777" w:rsidR="00202107" w:rsidRDefault="00202107" w:rsidP="00AB1C26">
            <w:pPr>
              <w:rPr>
                <w:snapToGrid w:val="0"/>
              </w:rPr>
            </w:pPr>
            <w:r>
              <w:rPr>
                <w:snapToGrid w:val="0"/>
              </w:rPr>
              <w:t>Consolato Onorario</w:t>
            </w:r>
          </w:p>
        </w:tc>
      </w:tr>
      <w:tr w:rsidR="00202107" w14:paraId="524AB72D" w14:textId="77777777">
        <w:tc>
          <w:tcPr>
            <w:tcW w:w="1843" w:type="dxa"/>
            <w:tcBorders>
              <w:right w:val="single" w:sz="4" w:space="0" w:color="auto"/>
            </w:tcBorders>
            <w:vAlign w:val="center"/>
          </w:tcPr>
          <w:p w14:paraId="056378BE"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1BB2D1" w14:textId="77777777" w:rsidR="00202107" w:rsidRDefault="00202107"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45A7D2B1" w14:textId="77777777" w:rsidR="00202107" w:rsidRDefault="00202107" w:rsidP="00AB1C26">
            <w:pPr>
              <w:rPr>
                <w:snapToGrid w:val="0"/>
              </w:rPr>
            </w:pPr>
            <w:r>
              <w:rPr>
                <w:snapToGrid w:val="0"/>
              </w:rPr>
              <w:t xml:space="preserve">Vice Consolato Onorario </w:t>
            </w:r>
          </w:p>
        </w:tc>
      </w:tr>
      <w:tr w:rsidR="00202107" w14:paraId="1190144C" w14:textId="77777777">
        <w:tc>
          <w:tcPr>
            <w:tcW w:w="1843" w:type="dxa"/>
            <w:tcBorders>
              <w:right w:val="single" w:sz="4" w:space="0" w:color="auto"/>
            </w:tcBorders>
            <w:vAlign w:val="center"/>
          </w:tcPr>
          <w:p w14:paraId="17622240"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C8B01E" w14:textId="77777777" w:rsidR="00202107" w:rsidRDefault="00202107"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70193195" w14:textId="77777777" w:rsidR="00202107" w:rsidRDefault="00202107" w:rsidP="00AB1C26">
            <w:pPr>
              <w:rPr>
                <w:snapToGrid w:val="0"/>
              </w:rPr>
            </w:pPr>
            <w:r>
              <w:rPr>
                <w:snapToGrid w:val="0"/>
              </w:rPr>
              <w:t>Consolato Generale Onorario</w:t>
            </w:r>
          </w:p>
        </w:tc>
      </w:tr>
    </w:tbl>
    <w:p w14:paraId="5F676220" w14:textId="77777777" w:rsidR="00210E91" w:rsidRDefault="00210E91" w:rsidP="00210E91">
      <w:pPr>
        <w:rPr>
          <w:color w:val="000080"/>
          <w:sz w:val="32"/>
        </w:rPr>
      </w:pPr>
      <w:r>
        <w:rPr>
          <w:color w:val="000080"/>
          <w:sz w:val="32"/>
        </w:rPr>
        <w:t>Vicenza</w:t>
      </w:r>
    </w:p>
    <w:p w14:paraId="1C2C6083" w14:textId="77777777" w:rsidR="00210E91" w:rsidRDefault="00210E91" w:rsidP="00210E91">
      <w:pPr>
        <w:rPr>
          <w:color w:val="000080"/>
          <w:sz w:val="32"/>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10E91" w14:paraId="2B75C152" w14:textId="77777777" w:rsidTr="003213C5">
        <w:tc>
          <w:tcPr>
            <w:tcW w:w="1843" w:type="dxa"/>
            <w:tcBorders>
              <w:right w:val="single" w:sz="4" w:space="0" w:color="auto"/>
            </w:tcBorders>
            <w:vAlign w:val="center"/>
          </w:tcPr>
          <w:p w14:paraId="6D7F30DE"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82A617" w14:textId="77777777" w:rsidR="00210E91" w:rsidRDefault="00210E91" w:rsidP="003213C5">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062A9A80" w14:textId="77777777" w:rsidR="00210E91" w:rsidRDefault="00210E91" w:rsidP="003213C5">
            <w:pPr>
              <w:rPr>
                <w:snapToGrid w:val="0"/>
              </w:rPr>
            </w:pPr>
            <w:r>
              <w:rPr>
                <w:snapToGrid w:val="0"/>
              </w:rPr>
              <w:t>Consolato Onorario</w:t>
            </w:r>
          </w:p>
        </w:tc>
      </w:tr>
      <w:tr w:rsidR="00210E91" w14:paraId="7D9E78EB" w14:textId="77777777" w:rsidTr="003213C5">
        <w:tc>
          <w:tcPr>
            <w:tcW w:w="1843" w:type="dxa"/>
            <w:tcBorders>
              <w:right w:val="single" w:sz="4" w:space="0" w:color="auto"/>
            </w:tcBorders>
            <w:vAlign w:val="center"/>
          </w:tcPr>
          <w:p w14:paraId="5F862FB1"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E08F63" w14:textId="77777777" w:rsidR="00210E91" w:rsidRDefault="00210E91" w:rsidP="003213C5">
            <w:pPr>
              <w:rPr>
                <w:snapToGrid w:val="0"/>
              </w:rPr>
            </w:pPr>
            <w:r>
              <w:rPr>
                <w:snapToGrid w:val="0"/>
              </w:rPr>
              <w:t>Gabon</w:t>
            </w:r>
          </w:p>
        </w:tc>
        <w:tc>
          <w:tcPr>
            <w:tcW w:w="4536" w:type="dxa"/>
            <w:tcBorders>
              <w:top w:val="single" w:sz="4" w:space="0" w:color="auto"/>
              <w:left w:val="single" w:sz="4" w:space="0" w:color="auto"/>
              <w:bottom w:val="single" w:sz="4" w:space="0" w:color="auto"/>
              <w:right w:val="single" w:sz="4" w:space="0" w:color="auto"/>
            </w:tcBorders>
            <w:vAlign w:val="center"/>
          </w:tcPr>
          <w:p w14:paraId="76E9ACFE" w14:textId="77777777" w:rsidR="00210E91" w:rsidRDefault="00210E91" w:rsidP="003213C5">
            <w:pPr>
              <w:rPr>
                <w:snapToGrid w:val="0"/>
              </w:rPr>
            </w:pPr>
            <w:r>
              <w:rPr>
                <w:snapToGrid w:val="0"/>
              </w:rPr>
              <w:t>Consolato Onorario</w:t>
            </w:r>
          </w:p>
        </w:tc>
      </w:tr>
      <w:tr w:rsidR="00210E91" w14:paraId="686D8B49" w14:textId="77777777" w:rsidTr="003213C5">
        <w:tc>
          <w:tcPr>
            <w:tcW w:w="1843" w:type="dxa"/>
            <w:tcBorders>
              <w:right w:val="single" w:sz="4" w:space="0" w:color="auto"/>
            </w:tcBorders>
            <w:vAlign w:val="center"/>
          </w:tcPr>
          <w:p w14:paraId="4391B7E5"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48B504" w14:textId="77777777" w:rsidR="00210E91" w:rsidRDefault="00210E91" w:rsidP="003213C5">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285538B7" w14:textId="77777777" w:rsidR="00210E91" w:rsidRDefault="00210E91" w:rsidP="003213C5">
            <w:pPr>
              <w:rPr>
                <w:snapToGrid w:val="0"/>
              </w:rPr>
            </w:pPr>
            <w:r>
              <w:rPr>
                <w:snapToGrid w:val="0"/>
              </w:rPr>
              <w:t>Consolato Onorario</w:t>
            </w:r>
          </w:p>
        </w:tc>
      </w:tr>
      <w:tr w:rsidR="00210E91" w14:paraId="0C2FDDEC" w14:textId="77777777" w:rsidTr="003213C5">
        <w:tc>
          <w:tcPr>
            <w:tcW w:w="1843" w:type="dxa"/>
            <w:tcBorders>
              <w:right w:val="single" w:sz="4" w:space="0" w:color="auto"/>
            </w:tcBorders>
            <w:vAlign w:val="center"/>
          </w:tcPr>
          <w:p w14:paraId="4D85624F"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1195508" w14:textId="77777777" w:rsidR="00210E91" w:rsidRDefault="00210E91" w:rsidP="003213C5">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13DFCFB4" w14:textId="77777777" w:rsidR="00210E91" w:rsidRDefault="00210E91" w:rsidP="003213C5">
            <w:pPr>
              <w:rPr>
                <w:snapToGrid w:val="0"/>
              </w:rPr>
            </w:pPr>
            <w:r>
              <w:rPr>
                <w:snapToGrid w:val="0"/>
              </w:rPr>
              <w:t>Consolato Onorario</w:t>
            </w:r>
          </w:p>
        </w:tc>
      </w:tr>
    </w:tbl>
    <w:p w14:paraId="23615CAF" w14:textId="77777777" w:rsidR="004944D8" w:rsidRDefault="004944D8">
      <w:pPr>
        <w:rPr>
          <w:color w:val="000080"/>
          <w:sz w:val="32"/>
        </w:rPr>
      </w:pPr>
      <w:r>
        <w:rPr>
          <w:color w:val="000080"/>
          <w:sz w:val="32"/>
        </w:rPr>
        <w:br w:type="page"/>
      </w:r>
    </w:p>
    <w:p w14:paraId="692D7705" w14:textId="77777777" w:rsidR="004944D8" w:rsidRDefault="004944D8">
      <w:pPr>
        <w:rPr>
          <w:color w:val="000080"/>
          <w:sz w:val="32"/>
        </w:rPr>
      </w:pPr>
    </w:p>
    <w:p w14:paraId="103BE5AB" w14:textId="77777777" w:rsidR="004944D8" w:rsidRDefault="004944D8">
      <w:pPr>
        <w:rPr>
          <w:color w:val="000080"/>
          <w:sz w:val="32"/>
        </w:rPr>
      </w:pPr>
    </w:p>
    <w:p w14:paraId="64E68558" w14:textId="77777777" w:rsidR="004944D8" w:rsidRDefault="004944D8">
      <w:pPr>
        <w:rPr>
          <w:color w:val="000080"/>
          <w:sz w:val="32"/>
        </w:rPr>
      </w:pPr>
    </w:p>
    <w:p w14:paraId="7A9671F5" w14:textId="77777777" w:rsidR="004944D8" w:rsidRDefault="004944D8">
      <w:pPr>
        <w:rPr>
          <w:color w:val="000080"/>
          <w:sz w:val="32"/>
        </w:rPr>
      </w:pPr>
    </w:p>
    <w:p w14:paraId="789EC0E8" w14:textId="77777777" w:rsidR="004944D8" w:rsidRDefault="004944D8">
      <w:pPr>
        <w:rPr>
          <w:color w:val="000080"/>
          <w:sz w:val="32"/>
        </w:rPr>
      </w:pPr>
    </w:p>
    <w:p w14:paraId="7D5B7CB0" w14:textId="77777777" w:rsidR="004944D8" w:rsidRDefault="004944D8">
      <w:pPr>
        <w:rPr>
          <w:color w:val="000080"/>
          <w:sz w:val="32"/>
        </w:rPr>
      </w:pPr>
    </w:p>
    <w:p w14:paraId="39CB683F" w14:textId="77777777" w:rsidR="004944D8" w:rsidRDefault="004944D8">
      <w:pPr>
        <w:rPr>
          <w:color w:val="000080"/>
          <w:sz w:val="32"/>
        </w:rPr>
      </w:pPr>
    </w:p>
    <w:p w14:paraId="4B6AF98D" w14:textId="77777777" w:rsidR="004944D8" w:rsidRDefault="004944D8">
      <w:pPr>
        <w:widowControl w:val="0"/>
        <w:tabs>
          <w:tab w:val="left" w:pos="90"/>
        </w:tabs>
        <w:spacing w:after="120"/>
        <w:jc w:val="center"/>
        <w:rPr>
          <w:b/>
          <w:snapToGrid w:val="0"/>
          <w:color w:val="000080"/>
          <w:sz w:val="50"/>
        </w:rPr>
      </w:pPr>
      <w:r>
        <w:rPr>
          <w:b/>
          <w:snapToGrid w:val="0"/>
          <w:color w:val="000080"/>
          <w:sz w:val="50"/>
        </w:rPr>
        <w:t xml:space="preserve">CONSOLATI  ESTERI </w:t>
      </w:r>
    </w:p>
    <w:p w14:paraId="61F466B2" w14:textId="77777777" w:rsidR="004944D8" w:rsidRDefault="004944D8">
      <w:pPr>
        <w:widowControl w:val="0"/>
        <w:tabs>
          <w:tab w:val="left" w:pos="90"/>
        </w:tabs>
        <w:spacing w:after="120"/>
        <w:jc w:val="center"/>
        <w:rPr>
          <w:b/>
          <w:snapToGrid w:val="0"/>
          <w:color w:val="000080"/>
          <w:sz w:val="50"/>
        </w:rPr>
      </w:pPr>
      <w:r>
        <w:rPr>
          <w:b/>
          <w:snapToGrid w:val="0"/>
          <w:color w:val="000080"/>
          <w:sz w:val="50"/>
        </w:rPr>
        <w:t xml:space="preserve">DI  CARRIERA  ED  ONORARI  </w:t>
      </w:r>
    </w:p>
    <w:p w14:paraId="781497A6" w14:textId="77777777" w:rsidR="004944D8" w:rsidRDefault="004944D8">
      <w:pPr>
        <w:pStyle w:val="Titolo2"/>
        <w:rPr>
          <w:b/>
          <w:color w:val="000080"/>
        </w:rPr>
      </w:pPr>
      <w:bookmarkStart w:id="6" w:name="_Ref36643859"/>
      <w:r>
        <w:rPr>
          <w:b/>
          <w:color w:val="000080"/>
        </w:rPr>
        <w:t>IN ITALIA</w:t>
      </w:r>
      <w:bookmarkEnd w:id="6"/>
    </w:p>
    <w:p w14:paraId="490AA51A" w14:textId="77777777" w:rsidR="004944D8" w:rsidRDefault="004944D8">
      <w:pPr>
        <w:rPr>
          <w:b/>
          <w:color w:val="000080"/>
        </w:rPr>
      </w:pPr>
    </w:p>
    <w:p w14:paraId="386CC291" w14:textId="77777777" w:rsidR="004944D8" w:rsidRDefault="004944D8">
      <w:pPr>
        <w:rPr>
          <w:b/>
          <w:color w:val="000080"/>
        </w:rPr>
      </w:pPr>
    </w:p>
    <w:p w14:paraId="3F7112A3" w14:textId="77777777" w:rsidR="004944D8" w:rsidRDefault="004944D8">
      <w:pPr>
        <w:rPr>
          <w:b/>
          <w:color w:val="000080"/>
        </w:rPr>
      </w:pPr>
    </w:p>
    <w:p w14:paraId="6FE4C882" w14:textId="77777777" w:rsidR="004944D8" w:rsidRDefault="004944D8"/>
    <w:p w14:paraId="36ED2680" w14:textId="77777777" w:rsidR="004944D8" w:rsidRDefault="004944D8">
      <w:pPr>
        <w:pStyle w:val="Pidipagina"/>
        <w:tabs>
          <w:tab w:val="clear" w:pos="4819"/>
          <w:tab w:val="clear" w:pos="9638"/>
        </w:tabs>
      </w:pPr>
    </w:p>
    <w:p w14:paraId="42EADF55" w14:textId="77777777" w:rsidR="004944D8" w:rsidRDefault="004944D8"/>
    <w:p w14:paraId="478689C2" w14:textId="77777777" w:rsidR="004944D8" w:rsidRDefault="004944D8"/>
    <w:p w14:paraId="0F5FB511" w14:textId="77777777" w:rsidR="004944D8" w:rsidRDefault="004944D8"/>
    <w:p w14:paraId="65B1FBA1" w14:textId="77777777" w:rsidR="004944D8" w:rsidRDefault="004944D8"/>
    <w:p w14:paraId="780F4100" w14:textId="77777777" w:rsidR="004944D8" w:rsidRDefault="004944D8"/>
    <w:p w14:paraId="7C3DA451" w14:textId="77777777" w:rsidR="004944D8" w:rsidRDefault="004944D8"/>
    <w:p w14:paraId="63D5B96D" w14:textId="77777777" w:rsidR="004944D8" w:rsidRDefault="004944D8"/>
    <w:p w14:paraId="19376A22" w14:textId="77777777" w:rsidR="004944D8" w:rsidRDefault="004944D8"/>
    <w:p w14:paraId="7DEF6487" w14:textId="77777777" w:rsidR="004944D8" w:rsidRDefault="004944D8"/>
    <w:p w14:paraId="63F08880" w14:textId="77777777" w:rsidR="004944D8" w:rsidRDefault="004944D8"/>
    <w:p w14:paraId="1DB18146" w14:textId="77777777" w:rsidR="004944D8" w:rsidRDefault="004944D8">
      <w:pPr>
        <w:rPr>
          <w:sz w:val="30"/>
        </w:rPr>
      </w:pPr>
    </w:p>
    <w:p w14:paraId="3DB92E0D" w14:textId="77777777" w:rsidR="004944D8" w:rsidRDefault="004944D8"/>
    <w:p w14:paraId="0428777A" w14:textId="77777777" w:rsidR="004944D8" w:rsidRDefault="004944D8">
      <w:pPr>
        <w:jc w:val="right"/>
        <w:rPr>
          <w:b/>
          <w:snapToGrid w:val="0"/>
          <w:color w:val="000000"/>
        </w:rPr>
      </w:pPr>
      <w:r>
        <w:br w:type="page"/>
      </w:r>
      <w:r>
        <w:rPr>
          <w:b/>
          <w:snapToGrid w:val="0"/>
          <w:color w:val="000000"/>
          <w:sz w:val="16"/>
        </w:rPr>
        <w:t>AFGHANISTAN</w:t>
      </w:r>
    </w:p>
    <w:p w14:paraId="1F7C332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75808" behindDoc="1" locked="0" layoutInCell="1" allowOverlap="1" wp14:anchorId="3DACAFED" wp14:editId="24E5EBC5">
            <wp:simplePos x="0" y="0"/>
            <wp:positionH relativeFrom="column">
              <wp:posOffset>5535295</wp:posOffset>
            </wp:positionH>
            <wp:positionV relativeFrom="paragraph">
              <wp:posOffset>200025</wp:posOffset>
            </wp:positionV>
            <wp:extent cx="931545" cy="466090"/>
            <wp:effectExtent l="19050" t="19050" r="1905" b="0"/>
            <wp:wrapNone/>
            <wp:docPr id="40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1545" cy="4660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AC2281D" w14:textId="77777777" w:rsidR="004944D8" w:rsidRDefault="004944D8">
      <w:pPr>
        <w:widowControl w:val="0"/>
        <w:tabs>
          <w:tab w:val="left" w:pos="90"/>
        </w:tabs>
        <w:rPr>
          <w:b/>
          <w:snapToGrid w:val="0"/>
          <w:color w:val="000080"/>
          <w:sz w:val="39"/>
        </w:rPr>
      </w:pPr>
      <w:r>
        <w:rPr>
          <w:b/>
          <w:snapToGrid w:val="0"/>
          <w:color w:val="000080"/>
          <w:sz w:val="32"/>
        </w:rPr>
        <w:t>AFGHANISTAN</w:t>
      </w:r>
    </w:p>
    <w:p w14:paraId="0589EA68" w14:textId="77777777" w:rsidR="004944D8" w:rsidRDefault="004944D8">
      <w:pPr>
        <w:widowControl w:val="0"/>
        <w:tabs>
          <w:tab w:val="left" w:pos="90"/>
        </w:tabs>
        <w:rPr>
          <w:b/>
          <w:snapToGrid w:val="0"/>
          <w:color w:val="000080"/>
          <w:sz w:val="28"/>
        </w:rPr>
      </w:pPr>
      <w:r>
        <w:rPr>
          <w:b/>
          <w:snapToGrid w:val="0"/>
          <w:color w:val="000080"/>
          <w:sz w:val="22"/>
        </w:rPr>
        <w:t xml:space="preserve">Repubblica Islamica di </w:t>
      </w:r>
    </w:p>
    <w:p w14:paraId="16F253A7"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97FE62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19 agosto</w:t>
      </w:r>
    </w:p>
    <w:p w14:paraId="6AADB172" w14:textId="77777777" w:rsidR="004944D8" w:rsidRDefault="004944D8">
      <w:pPr>
        <w:widowControl w:val="0"/>
        <w:tabs>
          <w:tab w:val="left" w:pos="90"/>
        </w:tabs>
        <w:spacing w:before="550"/>
        <w:rPr>
          <w:b/>
          <w:snapToGrid w:val="0"/>
          <w:color w:val="000080"/>
          <w:u w:val="single"/>
        </w:rPr>
      </w:pPr>
      <w:r>
        <w:rPr>
          <w:b/>
          <w:snapToGrid w:val="0"/>
          <w:color w:val="000080"/>
          <w:u w:val="single"/>
        </w:rPr>
        <w:t>ROMA - SEZIONE CONSOLARE DELL'AMBASCIATA</w:t>
      </w:r>
    </w:p>
    <w:p w14:paraId="247D5A9A" w14:textId="77777777" w:rsidR="004944D8" w:rsidRDefault="004944D8">
      <w:pPr>
        <w:widowControl w:val="0"/>
        <w:tabs>
          <w:tab w:val="left" w:pos="2321"/>
        </w:tabs>
        <w:rPr>
          <w:b/>
          <w:snapToGrid w:val="0"/>
          <w:color w:val="000000"/>
        </w:rPr>
      </w:pPr>
    </w:p>
    <w:p w14:paraId="780986E8" w14:textId="77777777" w:rsidR="004944D8" w:rsidRDefault="004944D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Nomentana, 120 – 00161 Roma</w:t>
      </w:r>
    </w:p>
    <w:p w14:paraId="20895EA1" w14:textId="77777777" w:rsidR="004944D8" w:rsidRDefault="004944D8">
      <w:pPr>
        <w:widowControl w:val="0"/>
        <w:tabs>
          <w:tab w:val="left" w:pos="2321"/>
        </w:tabs>
        <w:rPr>
          <w:snapToGrid w:val="0"/>
          <w:color w:val="000000"/>
        </w:rPr>
      </w:pPr>
      <w:r>
        <w:rPr>
          <w:snapToGrid w:val="0"/>
          <w:color w:val="000000"/>
        </w:rPr>
        <w:tab/>
        <w:t>Tel. 068611009 – Fax 0686322939</w:t>
      </w:r>
    </w:p>
    <w:p w14:paraId="51001324" w14:textId="77777777" w:rsidR="004944D8" w:rsidRDefault="00EF5507" w:rsidP="00D7003E">
      <w:pPr>
        <w:widowControl w:val="0"/>
        <w:tabs>
          <w:tab w:val="left" w:pos="2321"/>
        </w:tabs>
        <w:rPr>
          <w:snapToGrid w:val="0"/>
          <w:color w:val="000000"/>
        </w:rPr>
      </w:pPr>
      <w:r>
        <w:rPr>
          <w:snapToGrid w:val="0"/>
          <w:color w:val="000000"/>
        </w:rPr>
        <w:tab/>
        <w:t xml:space="preserve">E-mail  </w:t>
      </w:r>
      <w:r w:rsidR="00D7003E" w:rsidRPr="0020605E">
        <w:rPr>
          <w:rStyle w:val="labelnormal1"/>
          <w:rFonts w:ascii="Times New Roman" w:hAnsi="Times New Roman"/>
          <w:color w:val="000000"/>
          <w:sz w:val="20"/>
          <w:szCs w:val="20"/>
        </w:rPr>
        <w:t>rome@afghanistan-mfa.net</w:t>
      </w:r>
    </w:p>
    <w:p w14:paraId="0AEB1EF4" w14:textId="77777777" w:rsidR="00D7003E" w:rsidRDefault="00D7003E" w:rsidP="00D7003E">
      <w:pPr>
        <w:widowControl w:val="0"/>
        <w:tabs>
          <w:tab w:val="left" w:pos="2321"/>
        </w:tabs>
        <w:rPr>
          <w:b/>
          <w:snapToGrid w:val="0"/>
          <w:color w:val="000000"/>
        </w:rPr>
      </w:pPr>
    </w:p>
    <w:p w14:paraId="790F2611"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5534598E" w14:textId="77777777" w:rsidR="004944D8" w:rsidRDefault="004944D8">
      <w:pPr>
        <w:widowControl w:val="0"/>
        <w:tabs>
          <w:tab w:val="left" w:pos="90"/>
        </w:tabs>
        <w:rPr>
          <w:snapToGrid w:val="0"/>
          <w:color w:val="000000"/>
        </w:rPr>
      </w:pPr>
    </w:p>
    <w:p w14:paraId="545C6E55" w14:textId="77777777" w:rsidR="004944D8" w:rsidRDefault="004944D8">
      <w:pPr>
        <w:widowControl w:val="0"/>
        <w:tabs>
          <w:tab w:val="left" w:pos="90"/>
        </w:tabs>
        <w:rPr>
          <w:snapToGrid w:val="0"/>
          <w:color w:val="000000"/>
        </w:rPr>
      </w:pPr>
    </w:p>
    <w:p w14:paraId="7901933C" w14:textId="77777777" w:rsidR="004944D8" w:rsidRDefault="004944D8">
      <w:pPr>
        <w:widowControl w:val="0"/>
        <w:tabs>
          <w:tab w:val="left" w:pos="90"/>
        </w:tabs>
        <w:spacing w:before="277"/>
        <w:rPr>
          <w:snapToGrid w:val="0"/>
          <w:color w:val="000000"/>
          <w:sz w:val="26"/>
        </w:rPr>
      </w:pPr>
    </w:p>
    <w:p w14:paraId="4C7A5544" w14:textId="77777777" w:rsidR="004944D8" w:rsidRDefault="004944D8">
      <w:pPr>
        <w:widowControl w:val="0"/>
        <w:tabs>
          <w:tab w:val="left" w:pos="90"/>
        </w:tabs>
        <w:jc w:val="center"/>
        <w:rPr>
          <w:snapToGrid w:val="0"/>
          <w:color w:val="000000"/>
        </w:rPr>
      </w:pPr>
    </w:p>
    <w:p w14:paraId="0C25DDE9" w14:textId="77777777" w:rsidR="004944D8" w:rsidRDefault="004944D8">
      <w:pPr>
        <w:widowControl w:val="0"/>
        <w:tabs>
          <w:tab w:val="left" w:pos="90"/>
        </w:tabs>
        <w:jc w:val="center"/>
        <w:rPr>
          <w:snapToGrid w:val="0"/>
          <w:color w:val="000000"/>
        </w:rPr>
      </w:pPr>
    </w:p>
    <w:p w14:paraId="23BEDCB5" w14:textId="77777777" w:rsidR="004944D8" w:rsidRDefault="004944D8">
      <w:pPr>
        <w:widowControl w:val="0"/>
        <w:tabs>
          <w:tab w:val="left" w:pos="90"/>
        </w:tabs>
        <w:jc w:val="center"/>
        <w:rPr>
          <w:snapToGrid w:val="0"/>
          <w:color w:val="000000"/>
        </w:rPr>
      </w:pPr>
    </w:p>
    <w:p w14:paraId="6C25D3E8" w14:textId="77777777" w:rsidR="004944D8" w:rsidRDefault="004944D8">
      <w:pPr>
        <w:widowControl w:val="0"/>
        <w:tabs>
          <w:tab w:val="left" w:pos="90"/>
        </w:tabs>
        <w:jc w:val="center"/>
        <w:rPr>
          <w:snapToGrid w:val="0"/>
          <w:color w:val="000000"/>
        </w:rPr>
      </w:pPr>
    </w:p>
    <w:p w14:paraId="023F686A" w14:textId="77777777" w:rsidR="004944D8" w:rsidRDefault="004944D8">
      <w:pPr>
        <w:widowControl w:val="0"/>
        <w:tabs>
          <w:tab w:val="left" w:pos="90"/>
        </w:tabs>
        <w:jc w:val="center"/>
        <w:rPr>
          <w:snapToGrid w:val="0"/>
          <w:color w:val="000000"/>
        </w:rPr>
      </w:pPr>
    </w:p>
    <w:p w14:paraId="55956B2C" w14:textId="77777777" w:rsidR="004944D8" w:rsidRDefault="004944D8">
      <w:pPr>
        <w:widowControl w:val="0"/>
        <w:tabs>
          <w:tab w:val="left" w:pos="90"/>
        </w:tabs>
        <w:jc w:val="center"/>
        <w:rPr>
          <w:snapToGrid w:val="0"/>
          <w:color w:val="000000"/>
        </w:rPr>
      </w:pPr>
    </w:p>
    <w:p w14:paraId="603D4775" w14:textId="77777777" w:rsidR="004944D8" w:rsidRDefault="004944D8">
      <w:pPr>
        <w:widowControl w:val="0"/>
        <w:tabs>
          <w:tab w:val="left" w:pos="90"/>
        </w:tabs>
        <w:jc w:val="center"/>
        <w:rPr>
          <w:snapToGrid w:val="0"/>
          <w:color w:val="000000"/>
        </w:rPr>
      </w:pPr>
    </w:p>
    <w:p w14:paraId="29EB477F" w14:textId="77777777" w:rsidR="004944D8" w:rsidRDefault="004944D8">
      <w:pPr>
        <w:widowControl w:val="0"/>
        <w:tabs>
          <w:tab w:val="left" w:pos="90"/>
        </w:tabs>
        <w:jc w:val="center"/>
        <w:rPr>
          <w:snapToGrid w:val="0"/>
          <w:color w:val="000000"/>
        </w:rPr>
      </w:pPr>
    </w:p>
    <w:p w14:paraId="42228D82" w14:textId="77777777" w:rsidR="004944D8" w:rsidRDefault="004944D8">
      <w:pPr>
        <w:widowControl w:val="0"/>
        <w:tabs>
          <w:tab w:val="left" w:pos="90"/>
        </w:tabs>
        <w:jc w:val="center"/>
        <w:rPr>
          <w:snapToGrid w:val="0"/>
          <w:color w:val="000000"/>
        </w:rPr>
      </w:pPr>
    </w:p>
    <w:p w14:paraId="429B7ACF" w14:textId="77777777" w:rsidR="004944D8" w:rsidRDefault="004944D8">
      <w:pPr>
        <w:widowControl w:val="0"/>
        <w:tabs>
          <w:tab w:val="left" w:pos="90"/>
        </w:tabs>
        <w:jc w:val="center"/>
        <w:rPr>
          <w:snapToGrid w:val="0"/>
          <w:color w:val="000000"/>
        </w:rPr>
      </w:pPr>
    </w:p>
    <w:p w14:paraId="61C33515" w14:textId="77777777" w:rsidR="004944D8" w:rsidRDefault="004944D8">
      <w:pPr>
        <w:widowControl w:val="0"/>
        <w:tabs>
          <w:tab w:val="left" w:pos="90"/>
        </w:tabs>
        <w:jc w:val="center"/>
        <w:rPr>
          <w:snapToGrid w:val="0"/>
          <w:color w:val="000000"/>
        </w:rPr>
      </w:pPr>
    </w:p>
    <w:p w14:paraId="18D85753" w14:textId="77777777" w:rsidR="004944D8" w:rsidRDefault="004944D8">
      <w:pPr>
        <w:widowControl w:val="0"/>
        <w:tabs>
          <w:tab w:val="left" w:pos="90"/>
        </w:tabs>
        <w:jc w:val="center"/>
        <w:rPr>
          <w:snapToGrid w:val="0"/>
          <w:color w:val="000000"/>
        </w:rPr>
      </w:pPr>
    </w:p>
    <w:p w14:paraId="3E9AC5D2" w14:textId="77777777" w:rsidR="004944D8" w:rsidRDefault="004944D8">
      <w:pPr>
        <w:widowControl w:val="0"/>
        <w:tabs>
          <w:tab w:val="left" w:pos="90"/>
        </w:tabs>
        <w:jc w:val="center"/>
        <w:rPr>
          <w:snapToGrid w:val="0"/>
          <w:color w:val="000000"/>
        </w:rPr>
      </w:pPr>
    </w:p>
    <w:p w14:paraId="52A3EBBE" w14:textId="77777777" w:rsidR="004944D8" w:rsidRDefault="004944D8">
      <w:pPr>
        <w:widowControl w:val="0"/>
        <w:tabs>
          <w:tab w:val="left" w:pos="90"/>
        </w:tabs>
        <w:jc w:val="center"/>
        <w:rPr>
          <w:snapToGrid w:val="0"/>
          <w:color w:val="000000"/>
        </w:rPr>
      </w:pPr>
    </w:p>
    <w:p w14:paraId="7597CBC9" w14:textId="77777777" w:rsidR="004944D8" w:rsidRDefault="004944D8">
      <w:pPr>
        <w:widowControl w:val="0"/>
        <w:tabs>
          <w:tab w:val="left" w:pos="90"/>
        </w:tabs>
        <w:jc w:val="center"/>
        <w:rPr>
          <w:snapToGrid w:val="0"/>
          <w:color w:val="000000"/>
        </w:rPr>
      </w:pPr>
    </w:p>
    <w:p w14:paraId="5B71D035" w14:textId="77777777" w:rsidR="004944D8" w:rsidRDefault="004944D8">
      <w:pPr>
        <w:widowControl w:val="0"/>
        <w:tabs>
          <w:tab w:val="left" w:pos="90"/>
        </w:tabs>
        <w:jc w:val="center"/>
        <w:rPr>
          <w:snapToGrid w:val="0"/>
          <w:color w:val="000000"/>
        </w:rPr>
      </w:pPr>
    </w:p>
    <w:p w14:paraId="384D7A90" w14:textId="77777777" w:rsidR="004944D8" w:rsidRDefault="004944D8">
      <w:pPr>
        <w:widowControl w:val="0"/>
        <w:tabs>
          <w:tab w:val="left" w:pos="90"/>
        </w:tabs>
        <w:jc w:val="center"/>
        <w:rPr>
          <w:snapToGrid w:val="0"/>
          <w:color w:val="000000"/>
        </w:rPr>
      </w:pPr>
    </w:p>
    <w:p w14:paraId="0F63C314" w14:textId="77777777" w:rsidR="004944D8" w:rsidRDefault="004944D8">
      <w:pPr>
        <w:widowControl w:val="0"/>
        <w:tabs>
          <w:tab w:val="left" w:pos="90"/>
        </w:tabs>
        <w:jc w:val="center"/>
        <w:rPr>
          <w:snapToGrid w:val="0"/>
          <w:color w:val="000000"/>
        </w:rPr>
      </w:pPr>
    </w:p>
    <w:p w14:paraId="013F84CD" w14:textId="77777777" w:rsidR="004944D8" w:rsidRDefault="004944D8">
      <w:pPr>
        <w:widowControl w:val="0"/>
        <w:tabs>
          <w:tab w:val="left" w:pos="90"/>
        </w:tabs>
        <w:jc w:val="center"/>
        <w:rPr>
          <w:snapToGrid w:val="0"/>
          <w:color w:val="000000"/>
        </w:rPr>
      </w:pPr>
    </w:p>
    <w:p w14:paraId="7CD6583A" w14:textId="77777777" w:rsidR="004944D8" w:rsidRDefault="004944D8">
      <w:pPr>
        <w:widowControl w:val="0"/>
        <w:tabs>
          <w:tab w:val="left" w:pos="90"/>
        </w:tabs>
        <w:jc w:val="center"/>
        <w:rPr>
          <w:snapToGrid w:val="0"/>
          <w:color w:val="000000"/>
        </w:rPr>
      </w:pPr>
    </w:p>
    <w:p w14:paraId="4603AC45" w14:textId="77777777" w:rsidR="004944D8" w:rsidRDefault="004944D8">
      <w:pPr>
        <w:widowControl w:val="0"/>
        <w:tabs>
          <w:tab w:val="left" w:pos="90"/>
        </w:tabs>
        <w:jc w:val="center"/>
        <w:rPr>
          <w:snapToGrid w:val="0"/>
          <w:color w:val="000000"/>
        </w:rPr>
      </w:pPr>
    </w:p>
    <w:p w14:paraId="15F4BA8C" w14:textId="77777777" w:rsidR="004944D8" w:rsidRDefault="004944D8">
      <w:pPr>
        <w:widowControl w:val="0"/>
        <w:tabs>
          <w:tab w:val="left" w:pos="90"/>
        </w:tabs>
        <w:jc w:val="center"/>
        <w:rPr>
          <w:snapToGrid w:val="0"/>
          <w:color w:val="000000"/>
        </w:rPr>
      </w:pPr>
    </w:p>
    <w:p w14:paraId="68A53A6A" w14:textId="77777777" w:rsidR="004944D8" w:rsidRDefault="004944D8">
      <w:pPr>
        <w:widowControl w:val="0"/>
        <w:tabs>
          <w:tab w:val="left" w:pos="90"/>
        </w:tabs>
        <w:jc w:val="center"/>
        <w:rPr>
          <w:snapToGrid w:val="0"/>
          <w:color w:val="000000"/>
        </w:rPr>
      </w:pPr>
    </w:p>
    <w:p w14:paraId="25BEDF22" w14:textId="77777777" w:rsidR="004944D8" w:rsidRDefault="004944D8">
      <w:pPr>
        <w:widowControl w:val="0"/>
        <w:tabs>
          <w:tab w:val="left" w:pos="90"/>
        </w:tabs>
        <w:jc w:val="center"/>
        <w:rPr>
          <w:snapToGrid w:val="0"/>
          <w:color w:val="000000"/>
        </w:rPr>
      </w:pPr>
    </w:p>
    <w:p w14:paraId="2682E109" w14:textId="77777777" w:rsidR="004944D8" w:rsidRDefault="004944D8">
      <w:pPr>
        <w:widowControl w:val="0"/>
        <w:tabs>
          <w:tab w:val="left" w:pos="90"/>
        </w:tabs>
        <w:jc w:val="center"/>
        <w:rPr>
          <w:snapToGrid w:val="0"/>
          <w:color w:val="000000"/>
        </w:rPr>
      </w:pPr>
    </w:p>
    <w:p w14:paraId="05FFED44" w14:textId="77777777" w:rsidR="004944D8" w:rsidRDefault="004944D8">
      <w:pPr>
        <w:widowControl w:val="0"/>
        <w:tabs>
          <w:tab w:val="left" w:pos="90"/>
        </w:tabs>
        <w:jc w:val="center"/>
        <w:rPr>
          <w:snapToGrid w:val="0"/>
          <w:color w:val="000000"/>
        </w:rPr>
      </w:pPr>
    </w:p>
    <w:p w14:paraId="463DF8C2" w14:textId="77777777" w:rsidR="004944D8" w:rsidRDefault="004944D8">
      <w:pPr>
        <w:widowControl w:val="0"/>
        <w:tabs>
          <w:tab w:val="left" w:pos="90"/>
        </w:tabs>
        <w:jc w:val="center"/>
        <w:rPr>
          <w:snapToGrid w:val="0"/>
          <w:color w:val="000000"/>
        </w:rPr>
      </w:pPr>
    </w:p>
    <w:p w14:paraId="527D0703" w14:textId="77777777" w:rsidR="004944D8" w:rsidRDefault="004944D8">
      <w:pPr>
        <w:widowControl w:val="0"/>
        <w:tabs>
          <w:tab w:val="left" w:pos="90"/>
        </w:tabs>
        <w:jc w:val="center"/>
        <w:rPr>
          <w:snapToGrid w:val="0"/>
          <w:color w:val="000000"/>
        </w:rPr>
      </w:pPr>
    </w:p>
    <w:p w14:paraId="2182E472" w14:textId="77777777" w:rsidR="004944D8" w:rsidRDefault="004944D8">
      <w:pPr>
        <w:widowControl w:val="0"/>
        <w:tabs>
          <w:tab w:val="left" w:pos="90"/>
        </w:tabs>
        <w:jc w:val="center"/>
        <w:rPr>
          <w:snapToGrid w:val="0"/>
          <w:color w:val="000000"/>
        </w:rPr>
      </w:pPr>
    </w:p>
    <w:p w14:paraId="3582A189" w14:textId="77777777" w:rsidR="004944D8" w:rsidRDefault="004944D8">
      <w:pPr>
        <w:widowControl w:val="0"/>
        <w:tabs>
          <w:tab w:val="left" w:pos="90"/>
        </w:tabs>
        <w:jc w:val="center"/>
        <w:rPr>
          <w:snapToGrid w:val="0"/>
          <w:color w:val="000000"/>
        </w:rPr>
      </w:pPr>
    </w:p>
    <w:p w14:paraId="6F7BE07B" w14:textId="77777777" w:rsidR="004944D8" w:rsidRDefault="004944D8">
      <w:pPr>
        <w:widowControl w:val="0"/>
        <w:tabs>
          <w:tab w:val="left" w:pos="90"/>
        </w:tabs>
        <w:jc w:val="center"/>
        <w:rPr>
          <w:snapToGrid w:val="0"/>
          <w:color w:val="000080"/>
          <w:sz w:val="26"/>
        </w:rPr>
      </w:pPr>
    </w:p>
    <w:p w14:paraId="7E5FB51B"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ALBANIA</w:t>
      </w:r>
    </w:p>
    <w:p w14:paraId="38B3D8B3" w14:textId="77777777" w:rsidR="004944D8" w:rsidRDefault="009E4C9E">
      <w:pPr>
        <w:widowControl w:val="0"/>
        <w:tabs>
          <w:tab w:val="left" w:pos="90"/>
        </w:tabs>
        <w:spacing w:before="60"/>
        <w:jc w:val="center"/>
        <w:rPr>
          <w:snapToGrid w:val="0"/>
          <w:color w:val="000080"/>
          <w:sz w:val="26"/>
        </w:rPr>
      </w:pPr>
      <w:r>
        <w:rPr>
          <w:noProof/>
        </w:rPr>
        <w:drawing>
          <wp:anchor distT="0" distB="0" distL="114935" distR="114935" simplePos="0" relativeHeight="251576832" behindDoc="0" locked="0" layoutInCell="0" allowOverlap="1" wp14:anchorId="2392A1C9" wp14:editId="4B555EDB">
            <wp:simplePos x="0" y="0"/>
            <wp:positionH relativeFrom="column">
              <wp:posOffset>5790565</wp:posOffset>
            </wp:positionH>
            <wp:positionV relativeFrom="paragraph">
              <wp:posOffset>161925</wp:posOffset>
            </wp:positionV>
            <wp:extent cx="702310" cy="467360"/>
            <wp:effectExtent l="19050" t="19050" r="2540" b="8890"/>
            <wp:wrapNone/>
            <wp:docPr id="40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2310"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68D29A9" w14:textId="77777777" w:rsidR="004944D8" w:rsidRDefault="004944D8">
      <w:pPr>
        <w:widowControl w:val="0"/>
        <w:tabs>
          <w:tab w:val="left" w:pos="90"/>
        </w:tabs>
        <w:rPr>
          <w:b/>
          <w:snapToGrid w:val="0"/>
          <w:color w:val="000080"/>
          <w:sz w:val="39"/>
        </w:rPr>
      </w:pPr>
      <w:r>
        <w:rPr>
          <w:b/>
          <w:snapToGrid w:val="0"/>
          <w:color w:val="000080"/>
          <w:sz w:val="32"/>
        </w:rPr>
        <w:t>ALBANIA</w:t>
      </w:r>
    </w:p>
    <w:p w14:paraId="5084220B"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781ADE2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9CA70EA" w14:textId="77777777" w:rsidR="004944D8" w:rsidRDefault="004944D8">
      <w:pPr>
        <w:widowControl w:val="0"/>
        <w:tabs>
          <w:tab w:val="left" w:pos="90"/>
        </w:tabs>
        <w:jc w:val="right"/>
        <w:rPr>
          <w:i/>
          <w:snapToGrid w:val="0"/>
          <w:color w:val="000000"/>
        </w:rPr>
      </w:pPr>
      <w:r>
        <w:rPr>
          <w:i/>
          <w:snapToGrid w:val="0"/>
          <w:color w:val="000000"/>
        </w:rPr>
        <w:t xml:space="preserve"> Festa nazionale 28 novembre</w:t>
      </w:r>
    </w:p>
    <w:p w14:paraId="32160BD0" w14:textId="77777777" w:rsidR="004944D8" w:rsidRDefault="004944D8" w:rsidP="00AE1B90">
      <w:pPr>
        <w:widowControl w:val="0"/>
        <w:tabs>
          <w:tab w:val="left" w:pos="90"/>
        </w:tabs>
        <w:rPr>
          <w:b/>
          <w:snapToGrid w:val="0"/>
          <w:color w:val="000080"/>
          <w:u w:val="single"/>
        </w:rPr>
      </w:pPr>
      <w:r>
        <w:rPr>
          <w:b/>
          <w:snapToGrid w:val="0"/>
          <w:color w:val="000080"/>
          <w:u w:val="single"/>
        </w:rPr>
        <w:t>ROMA - SEZIONE CONSOLARE DELL'AMBASCIATA</w:t>
      </w:r>
    </w:p>
    <w:p w14:paraId="12CFF0C6" w14:textId="77777777" w:rsidR="00AE1B90" w:rsidRDefault="00AE1B90" w:rsidP="00AE1B90">
      <w:pPr>
        <w:widowControl w:val="0"/>
        <w:tabs>
          <w:tab w:val="left" w:pos="90"/>
        </w:tabs>
        <w:rPr>
          <w:b/>
          <w:snapToGrid w:val="0"/>
          <w:color w:val="000080"/>
          <w:sz w:val="26"/>
          <w:u w:val="single"/>
        </w:rPr>
      </w:pPr>
    </w:p>
    <w:p w14:paraId="4E5496F9" w14:textId="77777777" w:rsidR="00AE1B90" w:rsidRDefault="004944D8" w:rsidP="00AE1B90">
      <w:pPr>
        <w:widowControl w:val="0"/>
        <w:tabs>
          <w:tab w:val="left" w:pos="90"/>
          <w:tab w:val="left" w:pos="2711"/>
        </w:tabs>
        <w:rPr>
          <w:snapToGrid w:val="0"/>
          <w:color w:val="000000"/>
          <w:sz w:val="26"/>
        </w:rPr>
      </w:pPr>
      <w:r>
        <w:rPr>
          <w:b/>
          <w:snapToGrid w:val="0"/>
          <w:color w:val="000000"/>
        </w:rPr>
        <w:t>Indirizzo</w:t>
      </w:r>
      <w:r w:rsidR="00AE1B90">
        <w:rPr>
          <w:b/>
          <w:snapToGrid w:val="0"/>
          <w:color w:val="000000"/>
        </w:rPr>
        <w:t xml:space="preserve">                               </w:t>
      </w:r>
      <w:r w:rsidR="00AE1B90">
        <w:rPr>
          <w:snapToGrid w:val="0"/>
          <w:color w:val="000000"/>
        </w:rPr>
        <w:t xml:space="preserve">Via Asmara, 3 - 00199 Roma </w:t>
      </w:r>
    </w:p>
    <w:p w14:paraId="1E30AD65" w14:textId="77777777" w:rsidR="00AE1B90" w:rsidRDefault="00AE1B90" w:rsidP="00AE1B90">
      <w:pPr>
        <w:widowControl w:val="0"/>
        <w:tabs>
          <w:tab w:val="left" w:pos="90"/>
          <w:tab w:val="left" w:pos="2711"/>
        </w:tabs>
        <w:rPr>
          <w:snapToGrid w:val="0"/>
          <w:color w:val="000000"/>
          <w:sz w:val="23"/>
        </w:rPr>
      </w:pPr>
      <w:r>
        <w:rPr>
          <w:snapToGrid w:val="0"/>
        </w:rPr>
        <w:t xml:space="preserve">                                               Tel. </w:t>
      </w:r>
      <w:r w:rsidR="00E42B45" w:rsidRPr="00E42B45">
        <w:rPr>
          <w:snapToGrid w:val="0"/>
          <w:color w:val="000000"/>
        </w:rPr>
        <w:t>0686224111</w:t>
      </w:r>
      <w:r>
        <w:rPr>
          <w:snapToGrid w:val="0"/>
          <w:color w:val="000000"/>
        </w:rPr>
        <w:t xml:space="preserve"> - Fax 0686224120  </w:t>
      </w:r>
    </w:p>
    <w:p w14:paraId="4C78B47D" w14:textId="77777777" w:rsidR="004944D8"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D6531C">
        <w:rPr>
          <w:snapToGrid w:val="0"/>
          <w:color w:val="000000"/>
        </w:rPr>
        <w:t>.</w:t>
      </w:r>
    </w:p>
    <w:p w14:paraId="4DB0ED1C" w14:textId="77777777" w:rsidR="004944D8" w:rsidRDefault="004944D8">
      <w:pPr>
        <w:widowControl w:val="0"/>
        <w:tabs>
          <w:tab w:val="left" w:pos="2321"/>
        </w:tabs>
        <w:rPr>
          <w:snapToGrid w:val="0"/>
          <w:color w:val="000000"/>
        </w:rPr>
      </w:pPr>
    </w:p>
    <w:p w14:paraId="178532E0" w14:textId="77777777" w:rsidR="00D834A5" w:rsidRPr="001A663E" w:rsidRDefault="001A663E">
      <w:pPr>
        <w:widowControl w:val="0"/>
        <w:tabs>
          <w:tab w:val="left" w:pos="2321"/>
        </w:tabs>
        <w:rPr>
          <w:snapToGrid w:val="0"/>
          <w:color w:val="000000"/>
        </w:rPr>
      </w:pPr>
      <w:r w:rsidRPr="001A663E">
        <w:t>Signora IRIDA XHENETI, Primo Segr</w:t>
      </w:r>
      <w:r>
        <w:t>etario</w:t>
      </w:r>
      <w:r w:rsidRPr="001A663E">
        <w:t xml:space="preserve"> </w:t>
      </w:r>
      <w:r w:rsidR="00D834A5" w:rsidRPr="001A663E">
        <w:t>(Affari Consolari – Sezione Consolare), (</w:t>
      </w:r>
      <w:r w:rsidRPr="001A663E">
        <w:t>14</w:t>
      </w:r>
      <w:r w:rsidR="00183B91" w:rsidRPr="001A663E">
        <w:t xml:space="preserve"> </w:t>
      </w:r>
      <w:r w:rsidRPr="001A663E">
        <w:t>settembre</w:t>
      </w:r>
      <w:r w:rsidR="00183B91" w:rsidRPr="001A663E">
        <w:t xml:space="preserve"> </w:t>
      </w:r>
      <w:r w:rsidRPr="001A663E">
        <w:t>2015</w:t>
      </w:r>
      <w:r w:rsidR="00D834A5" w:rsidRPr="001A663E">
        <w:t>)</w:t>
      </w:r>
    </w:p>
    <w:p w14:paraId="6BFD7DD6" w14:textId="77777777" w:rsidR="004944D8" w:rsidRDefault="004944D8">
      <w:pPr>
        <w:widowControl w:val="0"/>
        <w:tabs>
          <w:tab w:val="left" w:pos="90"/>
        </w:tabs>
        <w:rPr>
          <w:b/>
          <w:snapToGrid w:val="0"/>
          <w:color w:val="000080"/>
          <w:u w:val="single"/>
        </w:rPr>
      </w:pPr>
    </w:p>
    <w:p w14:paraId="76D15900" w14:textId="77777777" w:rsidR="007D5703" w:rsidRDefault="007D5703">
      <w:pPr>
        <w:widowControl w:val="0"/>
        <w:tabs>
          <w:tab w:val="left" w:pos="90"/>
        </w:tabs>
        <w:rPr>
          <w:b/>
          <w:snapToGrid w:val="0"/>
          <w:color w:val="000080"/>
          <w:u w:val="single"/>
        </w:rPr>
      </w:pPr>
    </w:p>
    <w:p w14:paraId="58504252" w14:textId="77777777" w:rsidR="004944D8" w:rsidRDefault="004944D8">
      <w:pPr>
        <w:widowControl w:val="0"/>
        <w:tabs>
          <w:tab w:val="left" w:pos="90"/>
        </w:tabs>
        <w:rPr>
          <w:b/>
          <w:snapToGrid w:val="0"/>
          <w:color w:val="000080"/>
          <w:u w:val="single"/>
        </w:rPr>
      </w:pPr>
      <w:r>
        <w:rPr>
          <w:b/>
          <w:snapToGrid w:val="0"/>
          <w:color w:val="000080"/>
          <w:u w:val="single"/>
        </w:rPr>
        <w:t xml:space="preserve">BARI - CONSOLATO GENERALE            </w:t>
      </w:r>
    </w:p>
    <w:p w14:paraId="1A0D1E3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7" w:name="_Hlk118806145"/>
      <w:r w:rsidR="00C12257">
        <w:rPr>
          <w:snapToGrid w:val="0"/>
        </w:rPr>
        <w:t>Via Pasquale Villari,</w:t>
      </w:r>
      <w:r w:rsidR="00911A41" w:rsidRPr="00911A41">
        <w:rPr>
          <w:snapToGrid w:val="0"/>
        </w:rPr>
        <w:t xml:space="preserve"> </w:t>
      </w:r>
      <w:r w:rsidR="00C12257">
        <w:rPr>
          <w:snapToGrid w:val="0"/>
        </w:rPr>
        <w:t>50</w:t>
      </w:r>
      <w:r>
        <w:rPr>
          <w:snapToGrid w:val="0"/>
          <w:color w:val="000000"/>
        </w:rPr>
        <w:t xml:space="preserve"> - 7012</w:t>
      </w:r>
      <w:r w:rsidR="00911A41">
        <w:rPr>
          <w:snapToGrid w:val="0"/>
          <w:color w:val="000000"/>
        </w:rPr>
        <w:t>2</w:t>
      </w:r>
      <w:r>
        <w:rPr>
          <w:snapToGrid w:val="0"/>
          <w:color w:val="000000"/>
        </w:rPr>
        <w:t xml:space="preserve"> Bari </w:t>
      </w:r>
    </w:p>
    <w:p w14:paraId="044D7A2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08052</w:t>
      </w:r>
      <w:r w:rsidR="00911A41">
        <w:rPr>
          <w:snapToGrid w:val="0"/>
          <w:color w:val="000000"/>
        </w:rPr>
        <w:t>89</w:t>
      </w:r>
      <w:r>
        <w:rPr>
          <w:snapToGrid w:val="0"/>
          <w:color w:val="000000"/>
        </w:rPr>
        <w:t>7</w:t>
      </w:r>
      <w:r w:rsidR="00911A41">
        <w:rPr>
          <w:snapToGrid w:val="0"/>
          <w:color w:val="000000"/>
        </w:rPr>
        <w:t>28</w:t>
      </w:r>
      <w:r>
        <w:rPr>
          <w:snapToGrid w:val="0"/>
          <w:color w:val="000000"/>
        </w:rPr>
        <w:t xml:space="preserve"> - Fax 0805283335</w:t>
      </w:r>
    </w:p>
    <w:p w14:paraId="2B52FC69" w14:textId="77777777" w:rsidR="00C12257" w:rsidRDefault="00C12257">
      <w:pPr>
        <w:widowControl w:val="0"/>
        <w:tabs>
          <w:tab w:val="left" w:pos="2321"/>
        </w:tabs>
        <w:rPr>
          <w:snapToGrid w:val="0"/>
          <w:color w:val="000000"/>
          <w:sz w:val="23"/>
        </w:rPr>
      </w:pPr>
      <w:r>
        <w:rPr>
          <w:snapToGrid w:val="0"/>
          <w:color w:val="000000"/>
        </w:rPr>
        <w:tab/>
        <w:t>E-mail  consulate.bari@mfa.gov.al</w:t>
      </w:r>
    </w:p>
    <w:bookmarkEnd w:id="7"/>
    <w:p w14:paraId="29AA195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F005E">
        <w:rPr>
          <w:snapToGrid w:val="0"/>
          <w:color w:val="000000"/>
        </w:rPr>
        <w:t xml:space="preserve">Puglia, </w:t>
      </w:r>
      <w:r>
        <w:rPr>
          <w:snapToGrid w:val="0"/>
          <w:color w:val="000000"/>
        </w:rPr>
        <w:t>Basilicata, Calabria, Molise, Sard</w:t>
      </w:r>
      <w:r w:rsidR="00421474">
        <w:rPr>
          <w:snapToGrid w:val="0"/>
          <w:color w:val="000000"/>
        </w:rPr>
        <w:t>egna</w:t>
      </w:r>
      <w:r w:rsidR="00953451">
        <w:rPr>
          <w:snapToGrid w:val="0"/>
          <w:color w:val="000000"/>
        </w:rPr>
        <w:t>, Sicilia</w:t>
      </w:r>
    </w:p>
    <w:p w14:paraId="7D9C0116" w14:textId="77777777" w:rsidR="004944D8" w:rsidRDefault="004944D8">
      <w:pPr>
        <w:widowControl w:val="0"/>
        <w:tabs>
          <w:tab w:val="left" w:pos="90"/>
        </w:tabs>
        <w:rPr>
          <w:snapToGrid w:val="0"/>
          <w:color w:val="000000"/>
        </w:rPr>
      </w:pPr>
    </w:p>
    <w:p w14:paraId="64E2B64E" w14:textId="77777777" w:rsidR="00BA454A" w:rsidRDefault="00BA454A">
      <w:pPr>
        <w:widowControl w:val="0"/>
        <w:tabs>
          <w:tab w:val="left" w:pos="90"/>
        </w:tabs>
        <w:rPr>
          <w:bCs/>
          <w:snapToGrid w:val="0"/>
          <w:color w:val="000000"/>
        </w:rPr>
      </w:pPr>
      <w:r>
        <w:rPr>
          <w:bCs/>
          <w:snapToGrid w:val="0"/>
          <w:color w:val="000000"/>
        </w:rPr>
        <w:t>Signor</w:t>
      </w:r>
      <w:r w:rsidR="00B20B9D">
        <w:rPr>
          <w:bCs/>
          <w:snapToGrid w:val="0"/>
          <w:color w:val="000000"/>
        </w:rPr>
        <w:t xml:space="preserve"> </w:t>
      </w:r>
      <w:bookmarkStart w:id="8" w:name="_Hlk118806245"/>
      <w:r w:rsidR="00B20B9D">
        <w:rPr>
          <w:bCs/>
          <w:snapToGrid w:val="0"/>
          <w:color w:val="000000"/>
        </w:rPr>
        <w:t>ARJAN VASJARI</w:t>
      </w:r>
      <w:bookmarkEnd w:id="8"/>
      <w:r>
        <w:rPr>
          <w:bCs/>
          <w:snapToGrid w:val="0"/>
          <w:color w:val="000000"/>
        </w:rPr>
        <w:t xml:space="preserve">, Console Generale (Exequatur </w:t>
      </w:r>
      <w:r w:rsidR="00B20B9D">
        <w:rPr>
          <w:bCs/>
          <w:snapToGrid w:val="0"/>
          <w:color w:val="000000"/>
        </w:rPr>
        <w:t>20 gennaio 2022</w:t>
      </w:r>
      <w:r>
        <w:rPr>
          <w:bCs/>
          <w:snapToGrid w:val="0"/>
          <w:color w:val="000000"/>
        </w:rPr>
        <w:t>)</w:t>
      </w:r>
    </w:p>
    <w:p w14:paraId="6878BE5A" w14:textId="77777777" w:rsidR="007876D0" w:rsidRDefault="007876D0" w:rsidP="00DC2208">
      <w:pPr>
        <w:widowControl w:val="0"/>
        <w:tabs>
          <w:tab w:val="left" w:pos="90"/>
        </w:tabs>
        <w:rPr>
          <w:bCs/>
          <w:snapToGrid w:val="0"/>
          <w:color w:val="000000"/>
        </w:rPr>
      </w:pPr>
      <w:r>
        <w:rPr>
          <w:bCs/>
          <w:snapToGrid w:val="0"/>
          <w:color w:val="000000"/>
        </w:rPr>
        <w:t xml:space="preserve">Signor </w:t>
      </w:r>
      <w:r w:rsidRPr="007876D0">
        <w:rPr>
          <w:bCs/>
          <w:snapToGrid w:val="0"/>
          <w:color w:val="000000"/>
        </w:rPr>
        <w:t>ILIRIAN</w:t>
      </w:r>
      <w:r>
        <w:rPr>
          <w:bCs/>
          <w:snapToGrid w:val="0"/>
          <w:color w:val="000000"/>
        </w:rPr>
        <w:t xml:space="preserve"> </w:t>
      </w:r>
      <w:r w:rsidRPr="007876D0">
        <w:rPr>
          <w:bCs/>
          <w:snapToGrid w:val="0"/>
          <w:color w:val="000000"/>
        </w:rPr>
        <w:t>ZHUPA</w:t>
      </w:r>
      <w:r>
        <w:rPr>
          <w:bCs/>
          <w:snapToGrid w:val="0"/>
          <w:color w:val="000000"/>
        </w:rPr>
        <w:t xml:space="preserve">, Console (26 novembre </w:t>
      </w:r>
      <w:r w:rsidRPr="007876D0">
        <w:rPr>
          <w:bCs/>
          <w:snapToGrid w:val="0"/>
          <w:color w:val="000000"/>
        </w:rPr>
        <w:t>2018</w:t>
      </w:r>
      <w:r>
        <w:rPr>
          <w:bCs/>
          <w:snapToGrid w:val="0"/>
          <w:color w:val="000000"/>
        </w:rPr>
        <w:t>)</w:t>
      </w:r>
    </w:p>
    <w:p w14:paraId="7B2B71BC" w14:textId="405CF577" w:rsidR="006459E8" w:rsidRDefault="006459E8" w:rsidP="00DC2208">
      <w:pPr>
        <w:widowControl w:val="0"/>
        <w:tabs>
          <w:tab w:val="left" w:pos="90"/>
        </w:tabs>
        <w:rPr>
          <w:bCs/>
          <w:snapToGrid w:val="0"/>
          <w:color w:val="000000"/>
        </w:rPr>
      </w:pPr>
      <w:r>
        <w:rPr>
          <w:bCs/>
          <w:snapToGrid w:val="0"/>
          <w:color w:val="000000"/>
        </w:rPr>
        <w:t>Signor ARTUR BARDHI, Console (12 settembre 2022)</w:t>
      </w:r>
    </w:p>
    <w:p w14:paraId="49419D0A" w14:textId="425BBE25" w:rsidR="009379EB" w:rsidRDefault="009379EB" w:rsidP="00DC2208">
      <w:pPr>
        <w:widowControl w:val="0"/>
        <w:tabs>
          <w:tab w:val="left" w:pos="90"/>
        </w:tabs>
        <w:rPr>
          <w:bCs/>
          <w:snapToGrid w:val="0"/>
          <w:color w:val="000000"/>
        </w:rPr>
      </w:pPr>
      <w:r>
        <w:rPr>
          <w:bCs/>
          <w:snapToGrid w:val="0"/>
          <w:color w:val="000000"/>
        </w:rPr>
        <w:t>Signora ALBANA TARE, Console (23 settembre 2024)</w:t>
      </w:r>
    </w:p>
    <w:p w14:paraId="4CB740D7" w14:textId="77777777" w:rsidR="004944D8" w:rsidRDefault="004944D8">
      <w:pPr>
        <w:widowControl w:val="0"/>
        <w:tabs>
          <w:tab w:val="left" w:pos="90"/>
        </w:tabs>
        <w:rPr>
          <w:bCs/>
          <w:snapToGrid w:val="0"/>
          <w:color w:val="000000"/>
        </w:rPr>
      </w:pPr>
    </w:p>
    <w:p w14:paraId="2D3F6893" w14:textId="77777777" w:rsidR="007D5703" w:rsidRDefault="007D5703">
      <w:pPr>
        <w:widowControl w:val="0"/>
        <w:tabs>
          <w:tab w:val="left" w:pos="90"/>
        </w:tabs>
        <w:rPr>
          <w:b/>
          <w:snapToGrid w:val="0"/>
          <w:color w:val="000080"/>
          <w:u w:val="single"/>
        </w:rPr>
      </w:pPr>
    </w:p>
    <w:p w14:paraId="749B9B8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10AA78D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A3C87">
        <w:rPr>
          <w:snapToGrid w:val="0"/>
          <w:color w:val="000000"/>
        </w:rPr>
        <w:t xml:space="preserve">Via </w:t>
      </w:r>
      <w:r w:rsidR="008C1C2E">
        <w:rPr>
          <w:snapToGrid w:val="0"/>
          <w:color w:val="000000"/>
        </w:rPr>
        <w:t>San Martino</w:t>
      </w:r>
      <w:r>
        <w:rPr>
          <w:snapToGrid w:val="0"/>
          <w:color w:val="000000"/>
        </w:rPr>
        <w:t xml:space="preserve">, </w:t>
      </w:r>
      <w:r w:rsidR="008C1C2E">
        <w:rPr>
          <w:snapToGrid w:val="0"/>
          <w:color w:val="000000"/>
        </w:rPr>
        <w:t>1</w:t>
      </w:r>
      <w:r w:rsidR="00AA3C87">
        <w:rPr>
          <w:snapToGrid w:val="0"/>
          <w:color w:val="000000"/>
        </w:rPr>
        <w:t>0</w:t>
      </w:r>
      <w:r>
        <w:rPr>
          <w:snapToGrid w:val="0"/>
          <w:color w:val="000000"/>
        </w:rPr>
        <w:t xml:space="preserve"> - 2012</w:t>
      </w:r>
      <w:r w:rsidR="008C1C2E">
        <w:rPr>
          <w:snapToGrid w:val="0"/>
          <w:color w:val="000000"/>
        </w:rPr>
        <w:t>2</w:t>
      </w:r>
      <w:r>
        <w:rPr>
          <w:snapToGrid w:val="0"/>
          <w:color w:val="000000"/>
        </w:rPr>
        <w:t xml:space="preserve"> Milano </w:t>
      </w:r>
    </w:p>
    <w:p w14:paraId="76EB82A2"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0280</w:t>
      </w:r>
      <w:r w:rsidR="008C1C2E">
        <w:rPr>
          <w:snapToGrid w:val="0"/>
          <w:color w:val="000000"/>
        </w:rPr>
        <w:t>51</w:t>
      </w:r>
      <w:r>
        <w:rPr>
          <w:snapToGrid w:val="0"/>
          <w:color w:val="000000"/>
        </w:rPr>
        <w:t>26</w:t>
      </w:r>
      <w:r w:rsidR="008C1C2E">
        <w:rPr>
          <w:snapToGrid w:val="0"/>
          <w:color w:val="000000"/>
        </w:rPr>
        <w:t>5</w:t>
      </w:r>
      <w:r>
        <w:rPr>
          <w:snapToGrid w:val="0"/>
          <w:color w:val="000000"/>
        </w:rPr>
        <w:t xml:space="preserve"> </w:t>
      </w:r>
    </w:p>
    <w:p w14:paraId="43FF8493" w14:textId="77777777" w:rsidR="008411F9" w:rsidRPr="00F62690" w:rsidRDefault="00F62690">
      <w:pPr>
        <w:widowControl w:val="0"/>
        <w:tabs>
          <w:tab w:val="left" w:pos="2321"/>
        </w:tabs>
        <w:rPr>
          <w:snapToGrid w:val="0"/>
          <w:color w:val="000000"/>
        </w:rPr>
      </w:pPr>
      <w:r>
        <w:rPr>
          <w:snapToGrid w:val="0"/>
          <w:color w:val="000000"/>
        </w:rPr>
        <w:tab/>
        <w:t xml:space="preserve">E-mail </w:t>
      </w:r>
      <w:r w:rsidR="008C1C2E" w:rsidRPr="00F62690">
        <w:rPr>
          <w:snapToGrid w:val="0"/>
          <w:color w:val="000000"/>
        </w:rPr>
        <w:t>consulate.milan@mfa.gov.al</w:t>
      </w:r>
    </w:p>
    <w:p w14:paraId="3C8DE1D4"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Emilia </w:t>
      </w:r>
      <w:r w:rsidR="00687FAF">
        <w:rPr>
          <w:snapToGrid w:val="0"/>
          <w:color w:val="000000"/>
        </w:rPr>
        <w:t xml:space="preserve"> Romagna, Friuli </w:t>
      </w:r>
      <w:r>
        <w:rPr>
          <w:snapToGrid w:val="0"/>
          <w:color w:val="000000"/>
        </w:rPr>
        <w:t>Venezia Giulia,</w:t>
      </w:r>
      <w:r w:rsidR="00460C6F">
        <w:rPr>
          <w:snapToGrid w:val="0"/>
          <w:color w:val="000000"/>
        </w:rPr>
        <w:t xml:space="preserve"> Liguria,</w:t>
      </w:r>
      <w:r>
        <w:rPr>
          <w:snapToGrid w:val="0"/>
          <w:color w:val="000000"/>
        </w:rPr>
        <w:t xml:space="preserve"> Marche, Piemonte,</w:t>
      </w:r>
    </w:p>
    <w:p w14:paraId="2A1D6778" w14:textId="77777777" w:rsidR="004944D8" w:rsidRDefault="00687FAF">
      <w:pPr>
        <w:widowControl w:val="0"/>
        <w:tabs>
          <w:tab w:val="left" w:pos="90"/>
          <w:tab w:val="left" w:pos="2321"/>
        </w:tabs>
        <w:spacing w:before="40"/>
        <w:rPr>
          <w:snapToGrid w:val="0"/>
          <w:color w:val="000000"/>
          <w:sz w:val="26"/>
        </w:rPr>
      </w:pPr>
      <w:r>
        <w:rPr>
          <w:snapToGrid w:val="0"/>
          <w:color w:val="000000"/>
        </w:rPr>
        <w:tab/>
      </w:r>
      <w:r>
        <w:rPr>
          <w:snapToGrid w:val="0"/>
          <w:color w:val="000000"/>
        </w:rPr>
        <w:tab/>
        <w:t>Toscana, Trentino Alto</w:t>
      </w:r>
      <w:r w:rsidR="004944D8">
        <w:rPr>
          <w:snapToGrid w:val="0"/>
          <w:color w:val="000000"/>
        </w:rPr>
        <w:t xml:space="preserve"> Adige, Umbria, Valle d’Aosta, Veneto                </w:t>
      </w:r>
    </w:p>
    <w:p w14:paraId="45173E2F" w14:textId="77777777" w:rsidR="00D97D4C" w:rsidRDefault="00D97D4C">
      <w:pPr>
        <w:widowControl w:val="0"/>
        <w:tabs>
          <w:tab w:val="left" w:pos="2321"/>
        </w:tabs>
        <w:rPr>
          <w:rFonts w:ascii="MS Sans Serif" w:hAnsi="MS Sans Serif"/>
          <w:snapToGrid w:val="0"/>
        </w:rPr>
      </w:pPr>
    </w:p>
    <w:p w14:paraId="27B977E1" w14:textId="77777777" w:rsidR="004B549C" w:rsidRPr="00173F48" w:rsidRDefault="00173F48" w:rsidP="00C14B97">
      <w:pPr>
        <w:widowControl w:val="0"/>
        <w:tabs>
          <w:tab w:val="left" w:pos="90"/>
        </w:tabs>
        <w:rPr>
          <w:snapToGrid w:val="0"/>
        </w:rPr>
      </w:pPr>
      <w:r w:rsidRPr="00173F48">
        <w:rPr>
          <w:snapToGrid w:val="0"/>
        </w:rPr>
        <w:t xml:space="preserve">Signora </w:t>
      </w:r>
      <w:r>
        <w:rPr>
          <w:snapToGrid w:val="0"/>
        </w:rPr>
        <w:t>ANILA POJANI, Console Generale (Exequatur 21 settembre 2016)</w:t>
      </w:r>
    </w:p>
    <w:p w14:paraId="1138AE4F" w14:textId="77777777" w:rsidR="00D81471" w:rsidRDefault="00D81471" w:rsidP="00DB4B97">
      <w:pPr>
        <w:widowControl w:val="0"/>
        <w:tabs>
          <w:tab w:val="left" w:pos="90"/>
        </w:tabs>
        <w:rPr>
          <w:snapToGrid w:val="0"/>
          <w:color w:val="000000"/>
        </w:rPr>
      </w:pPr>
      <w:r>
        <w:rPr>
          <w:snapToGrid w:val="0"/>
          <w:color w:val="000000"/>
        </w:rPr>
        <w:t>Signor</w:t>
      </w:r>
      <w:r w:rsidR="008C4AE1">
        <w:rPr>
          <w:snapToGrid w:val="0"/>
          <w:color w:val="000000"/>
        </w:rPr>
        <w:t>a BLERINA VISHA</w:t>
      </w:r>
      <w:r>
        <w:rPr>
          <w:snapToGrid w:val="0"/>
          <w:color w:val="000000"/>
        </w:rPr>
        <w:t>, Console (</w:t>
      </w:r>
      <w:r w:rsidR="008C4AE1">
        <w:rPr>
          <w:snapToGrid w:val="0"/>
          <w:color w:val="000000"/>
        </w:rPr>
        <w:t>9 settembre 2019</w:t>
      </w:r>
      <w:r>
        <w:rPr>
          <w:snapToGrid w:val="0"/>
          <w:color w:val="000000"/>
        </w:rPr>
        <w:t>)</w:t>
      </w:r>
    </w:p>
    <w:p w14:paraId="4683CFAF" w14:textId="77777777" w:rsidR="005E2841" w:rsidRDefault="005E2841" w:rsidP="00DB4B97">
      <w:pPr>
        <w:widowControl w:val="0"/>
        <w:tabs>
          <w:tab w:val="left" w:pos="90"/>
        </w:tabs>
        <w:rPr>
          <w:snapToGrid w:val="0"/>
          <w:color w:val="000000"/>
        </w:rPr>
      </w:pPr>
      <w:r>
        <w:rPr>
          <w:snapToGrid w:val="0"/>
          <w:color w:val="000000"/>
        </w:rPr>
        <w:t>Signor REZAR SHKEMBI, Console (1° ottobre 2029)</w:t>
      </w:r>
    </w:p>
    <w:p w14:paraId="49C35540" w14:textId="77777777" w:rsidR="00B43AAF" w:rsidRDefault="00B43AAF" w:rsidP="00DB4B97">
      <w:pPr>
        <w:widowControl w:val="0"/>
        <w:tabs>
          <w:tab w:val="left" w:pos="90"/>
        </w:tabs>
        <w:rPr>
          <w:snapToGrid w:val="0"/>
          <w:color w:val="000000"/>
        </w:rPr>
      </w:pPr>
      <w:r>
        <w:rPr>
          <w:snapToGrid w:val="0"/>
          <w:color w:val="000000"/>
        </w:rPr>
        <w:t xml:space="preserve">Signora </w:t>
      </w:r>
      <w:r w:rsidR="008C4AE1">
        <w:rPr>
          <w:snapToGrid w:val="0"/>
          <w:color w:val="000000"/>
        </w:rPr>
        <w:t>LEZIANA BELTOJA</w:t>
      </w:r>
      <w:r>
        <w:rPr>
          <w:snapToGrid w:val="0"/>
          <w:color w:val="000000"/>
        </w:rPr>
        <w:t>, Console (</w:t>
      </w:r>
      <w:r w:rsidR="008C4AE1">
        <w:rPr>
          <w:snapToGrid w:val="0"/>
          <w:color w:val="000000"/>
        </w:rPr>
        <w:t>1° ottobre 2021</w:t>
      </w:r>
      <w:r>
        <w:rPr>
          <w:snapToGrid w:val="0"/>
          <w:color w:val="000000"/>
        </w:rPr>
        <w:t>)</w:t>
      </w:r>
    </w:p>
    <w:p w14:paraId="65AA4892" w14:textId="5774A04C" w:rsidR="00814C5D" w:rsidRDefault="00814C5D" w:rsidP="00DB4B97">
      <w:pPr>
        <w:widowControl w:val="0"/>
        <w:tabs>
          <w:tab w:val="left" w:pos="90"/>
        </w:tabs>
        <w:rPr>
          <w:snapToGrid w:val="0"/>
          <w:color w:val="000000"/>
        </w:rPr>
      </w:pPr>
      <w:r>
        <w:rPr>
          <w:snapToGrid w:val="0"/>
          <w:color w:val="000000"/>
        </w:rPr>
        <w:t>Signora XHOI XHEKO, Console (24 ottobre 2022)</w:t>
      </w:r>
    </w:p>
    <w:p w14:paraId="30366FBB" w14:textId="5850B76A" w:rsidR="009379EB" w:rsidRDefault="009379EB" w:rsidP="00DB4B97">
      <w:pPr>
        <w:widowControl w:val="0"/>
        <w:tabs>
          <w:tab w:val="left" w:pos="90"/>
        </w:tabs>
        <w:rPr>
          <w:snapToGrid w:val="0"/>
          <w:color w:val="000000"/>
        </w:rPr>
      </w:pPr>
      <w:r>
        <w:rPr>
          <w:snapToGrid w:val="0"/>
          <w:color w:val="000000"/>
        </w:rPr>
        <w:t>Signora ERINDA BOCI, Console (7 ottobre 2024)</w:t>
      </w:r>
    </w:p>
    <w:p w14:paraId="50AEFE73" w14:textId="77777777" w:rsidR="00812771" w:rsidRDefault="00812771">
      <w:pPr>
        <w:widowControl w:val="0"/>
        <w:tabs>
          <w:tab w:val="left" w:pos="90"/>
        </w:tabs>
        <w:rPr>
          <w:b/>
          <w:snapToGrid w:val="0"/>
          <w:color w:val="000080"/>
          <w:u w:val="single"/>
        </w:rPr>
      </w:pPr>
    </w:p>
    <w:p w14:paraId="646473D1" w14:textId="77777777" w:rsidR="007D5703" w:rsidRDefault="007D5703">
      <w:pPr>
        <w:widowControl w:val="0"/>
        <w:tabs>
          <w:tab w:val="left" w:pos="90"/>
        </w:tabs>
        <w:rPr>
          <w:b/>
          <w:snapToGrid w:val="0"/>
          <w:color w:val="000080"/>
          <w:u w:val="single"/>
        </w:rPr>
      </w:pPr>
    </w:p>
    <w:p w14:paraId="7CBC044B" w14:textId="77777777" w:rsidR="00DF1C04" w:rsidRDefault="00DF1C04" w:rsidP="00DF1C04">
      <w:pPr>
        <w:widowControl w:val="0"/>
        <w:tabs>
          <w:tab w:val="left" w:pos="90"/>
        </w:tabs>
        <w:rPr>
          <w:b/>
          <w:snapToGrid w:val="0"/>
          <w:color w:val="000080"/>
          <w:u w:val="single"/>
        </w:rPr>
      </w:pPr>
      <w:r>
        <w:rPr>
          <w:b/>
          <w:snapToGrid w:val="0"/>
          <w:color w:val="000080"/>
          <w:u w:val="single"/>
        </w:rPr>
        <w:t xml:space="preserve">ANCONA - CONSOLATO ONORARIO            </w:t>
      </w:r>
    </w:p>
    <w:p w14:paraId="53FDBC9D" w14:textId="77777777" w:rsidR="005767A0" w:rsidRDefault="005767A0" w:rsidP="00717199">
      <w:pPr>
        <w:widowControl w:val="0"/>
        <w:tabs>
          <w:tab w:val="left" w:pos="90"/>
          <w:tab w:val="left" w:pos="2321"/>
        </w:tabs>
        <w:rPr>
          <w:b/>
          <w:snapToGrid w:val="0"/>
          <w:color w:val="000000"/>
        </w:rPr>
      </w:pPr>
    </w:p>
    <w:p w14:paraId="4839A72E" w14:textId="77777777" w:rsidR="00FA5DD8" w:rsidRDefault="00717199" w:rsidP="00FA5DD8">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FA5DD8">
        <w:rPr>
          <w:snapToGrid w:val="0"/>
          <w:color w:val="000000"/>
        </w:rPr>
        <w:t>Via Piave, 1 - 60124 Ancona</w:t>
      </w:r>
    </w:p>
    <w:p w14:paraId="66CF68E0" w14:textId="77777777" w:rsidR="00FA5DD8" w:rsidRDefault="00FA5DD8" w:rsidP="00FA5DD8">
      <w:pPr>
        <w:widowControl w:val="0"/>
        <w:tabs>
          <w:tab w:val="left" w:pos="2321"/>
        </w:tabs>
        <w:rPr>
          <w:snapToGrid w:val="0"/>
          <w:color w:val="000000"/>
        </w:rPr>
      </w:pPr>
      <w:r>
        <w:rPr>
          <w:rFonts w:ascii="MS Sans Serif" w:hAnsi="MS Sans Serif"/>
          <w:snapToGrid w:val="0"/>
          <w:sz w:val="24"/>
        </w:rPr>
        <w:tab/>
      </w:r>
      <w:r>
        <w:rPr>
          <w:snapToGrid w:val="0"/>
          <w:color w:val="000000"/>
        </w:rPr>
        <w:t>Tel. 07154860 - Fax 0712071768</w:t>
      </w:r>
    </w:p>
    <w:p w14:paraId="3DF7390F" w14:textId="77777777" w:rsidR="00FA5DD8" w:rsidRDefault="00FA5DD8" w:rsidP="00FA5DD8">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12" w:history="1">
        <w:r w:rsidRPr="00E05F31">
          <w:rPr>
            <w:rStyle w:val="Collegamentoipertestuale"/>
            <w:snapToGrid w:val="0"/>
          </w:rPr>
          <w:t>matteorossi.an@gmail.com</w:t>
        </w:r>
      </w:hyperlink>
    </w:p>
    <w:p w14:paraId="5054CC90" w14:textId="77777777" w:rsidR="00DF1C04" w:rsidRDefault="00DF1C04" w:rsidP="00FA5DD8">
      <w:pPr>
        <w:widowControl w:val="0"/>
        <w:tabs>
          <w:tab w:val="left" w:pos="90"/>
          <w:tab w:val="left" w:pos="2321"/>
        </w:tabs>
        <w:rPr>
          <w:snapToGrid w:val="0"/>
          <w:color w:val="000000"/>
        </w:rPr>
      </w:pPr>
      <w:r w:rsidRPr="00FA5DD8">
        <w:rPr>
          <w:b/>
          <w:snapToGrid w:val="0"/>
          <w:color w:val="000000"/>
        </w:rPr>
        <w:t>Circoscrizione</w:t>
      </w:r>
      <w:r w:rsidRPr="002F005E">
        <w:rPr>
          <w:snapToGrid w:val="0"/>
          <w:color w:val="000000"/>
        </w:rPr>
        <w:tab/>
      </w:r>
      <w:r w:rsidR="001C0FBF">
        <w:rPr>
          <w:snapToGrid w:val="0"/>
          <w:color w:val="000000"/>
        </w:rPr>
        <w:t>Marche</w:t>
      </w:r>
    </w:p>
    <w:p w14:paraId="6038A187" w14:textId="77777777" w:rsidR="00FA5DD8" w:rsidRDefault="00FA5DD8" w:rsidP="00DF1C04">
      <w:pPr>
        <w:widowControl w:val="0"/>
        <w:tabs>
          <w:tab w:val="left" w:pos="90"/>
          <w:tab w:val="left" w:pos="2321"/>
        </w:tabs>
        <w:rPr>
          <w:snapToGrid w:val="0"/>
          <w:color w:val="000000"/>
        </w:rPr>
      </w:pPr>
    </w:p>
    <w:p w14:paraId="7799A37D" w14:textId="77777777" w:rsidR="00717199" w:rsidRDefault="00FA5DD8" w:rsidP="00DF1C04">
      <w:pPr>
        <w:widowControl w:val="0"/>
        <w:tabs>
          <w:tab w:val="left" w:pos="90"/>
          <w:tab w:val="left" w:pos="2321"/>
        </w:tabs>
        <w:rPr>
          <w:snapToGrid w:val="0"/>
          <w:color w:val="000000"/>
        </w:rPr>
      </w:pPr>
      <w:r>
        <w:rPr>
          <w:snapToGrid w:val="0"/>
          <w:color w:val="000000"/>
        </w:rPr>
        <w:t>Signor MATTEO ROSSI, Console onorario (Rinnovo exequatur 14 ottobre 2024 – 18 luglio 2028)</w:t>
      </w:r>
    </w:p>
    <w:p w14:paraId="5C21DE61" w14:textId="77777777" w:rsidR="00DF1C04" w:rsidRDefault="00DF1C04" w:rsidP="00DF1C04">
      <w:pPr>
        <w:widowControl w:val="0"/>
        <w:tabs>
          <w:tab w:val="left" w:pos="90"/>
        </w:tabs>
        <w:rPr>
          <w:b/>
          <w:snapToGrid w:val="0"/>
          <w:color w:val="000080"/>
          <w:u w:val="single"/>
        </w:rPr>
      </w:pPr>
    </w:p>
    <w:p w14:paraId="1A5D25B4" w14:textId="77777777" w:rsidR="00C30CF1" w:rsidRDefault="00C30CF1" w:rsidP="007D5703">
      <w:pPr>
        <w:widowControl w:val="0"/>
        <w:tabs>
          <w:tab w:val="left" w:pos="90"/>
        </w:tabs>
        <w:rPr>
          <w:b/>
          <w:snapToGrid w:val="0"/>
          <w:color w:val="000080"/>
          <w:u w:val="single"/>
        </w:rPr>
      </w:pPr>
    </w:p>
    <w:p w14:paraId="027C248A" w14:textId="77777777" w:rsidR="00497443" w:rsidRDefault="00497443" w:rsidP="00497443">
      <w:pPr>
        <w:widowControl w:val="0"/>
        <w:tabs>
          <w:tab w:val="left" w:pos="90"/>
        </w:tabs>
        <w:rPr>
          <w:b/>
          <w:snapToGrid w:val="0"/>
          <w:color w:val="000080"/>
          <w:u w:val="single"/>
        </w:rPr>
      </w:pPr>
      <w:r>
        <w:rPr>
          <w:b/>
          <w:snapToGrid w:val="0"/>
          <w:color w:val="000080"/>
          <w:u w:val="single"/>
        </w:rPr>
        <w:t xml:space="preserve">BOLOGNA - CONSOLATO ONORARIO            </w:t>
      </w:r>
    </w:p>
    <w:p w14:paraId="6F9273CF" w14:textId="77777777" w:rsidR="00D9199B" w:rsidRDefault="00D9199B" w:rsidP="00D9199B">
      <w:pPr>
        <w:widowControl w:val="0"/>
        <w:tabs>
          <w:tab w:val="left" w:pos="90"/>
        </w:tabs>
        <w:rPr>
          <w:b/>
          <w:snapToGrid w:val="0"/>
          <w:color w:val="000000"/>
        </w:rPr>
      </w:pPr>
    </w:p>
    <w:p w14:paraId="6071B673" w14:textId="77777777" w:rsidR="00497443" w:rsidRDefault="00497443" w:rsidP="00D9199B">
      <w:pPr>
        <w:widowControl w:val="0"/>
        <w:tabs>
          <w:tab w:val="left" w:pos="90"/>
        </w:tabs>
        <w:rPr>
          <w:snapToGrid w:val="0"/>
          <w:color w:val="000000"/>
        </w:rPr>
      </w:pPr>
      <w:r>
        <w:rPr>
          <w:b/>
          <w:snapToGrid w:val="0"/>
          <w:color w:val="000000"/>
        </w:rPr>
        <w:t>Indirizzo</w:t>
      </w:r>
      <w:r>
        <w:rPr>
          <w:rFonts w:ascii="MS Sans Serif" w:hAnsi="MS Sans Serif"/>
          <w:snapToGrid w:val="0"/>
          <w:sz w:val="24"/>
        </w:rPr>
        <w:tab/>
      </w:r>
      <w:r w:rsidR="00D9199B">
        <w:rPr>
          <w:rFonts w:ascii="MS Sans Serif" w:hAnsi="MS Sans Serif"/>
          <w:snapToGrid w:val="0"/>
          <w:sz w:val="24"/>
        </w:rPr>
        <w:tab/>
      </w:r>
      <w:r w:rsidR="00D9199B" w:rsidRPr="00D9199B">
        <w:rPr>
          <w:snapToGrid w:val="0"/>
          <w:color w:val="000000"/>
        </w:rPr>
        <w:t xml:space="preserve">  via Toscana, 42/3 – 40141 Bologna</w:t>
      </w:r>
    </w:p>
    <w:p w14:paraId="05713A10" w14:textId="77777777" w:rsidR="00D9199B" w:rsidRDefault="00D9199B" w:rsidP="00D9199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3463224867</w:t>
      </w:r>
    </w:p>
    <w:p w14:paraId="63CD3AF2" w14:textId="77777777" w:rsidR="00D9199B" w:rsidRPr="00D9199B" w:rsidRDefault="00D9199B" w:rsidP="00D9199B">
      <w:pPr>
        <w:widowControl w:val="0"/>
        <w:tabs>
          <w:tab w:val="left" w:pos="90"/>
        </w:tabs>
        <w:rPr>
          <w:snapToGrid w:val="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13" w:history="1">
        <w:r w:rsidRPr="00FD0026">
          <w:rPr>
            <w:rStyle w:val="Collegamentoipertestuale"/>
            <w:snapToGrid w:val="0"/>
          </w:rPr>
          <w:t>enkelejda.shkreli@unibo.it</w:t>
        </w:r>
      </w:hyperlink>
      <w:r>
        <w:rPr>
          <w:snapToGrid w:val="0"/>
          <w:color w:val="000000"/>
        </w:rPr>
        <w:t xml:space="preserve"> </w:t>
      </w:r>
    </w:p>
    <w:p w14:paraId="535B4C86" w14:textId="77777777" w:rsidR="00497443" w:rsidRPr="00D9199B" w:rsidRDefault="00497443" w:rsidP="00497443">
      <w:pPr>
        <w:widowControl w:val="0"/>
        <w:tabs>
          <w:tab w:val="left" w:pos="90"/>
        </w:tabs>
        <w:rPr>
          <w:bCs/>
          <w:snapToGrid w:val="0"/>
        </w:rPr>
      </w:pPr>
    </w:p>
    <w:p w14:paraId="70939F1F" w14:textId="3DDED9BB" w:rsidR="00497443" w:rsidRDefault="00497443" w:rsidP="00497443">
      <w:pPr>
        <w:widowControl w:val="0"/>
        <w:tabs>
          <w:tab w:val="left" w:pos="90"/>
        </w:tabs>
        <w:rPr>
          <w:snapToGrid w:val="0"/>
        </w:rPr>
      </w:pPr>
      <w:r>
        <w:rPr>
          <w:b/>
          <w:snapToGrid w:val="0"/>
        </w:rPr>
        <w:t>Circoscrizione</w:t>
      </w:r>
      <w:r>
        <w:rPr>
          <w:snapToGrid w:val="0"/>
        </w:rPr>
        <w:tab/>
      </w:r>
      <w:r w:rsidR="001770D0">
        <w:rPr>
          <w:snapToGrid w:val="0"/>
        </w:rPr>
        <w:tab/>
      </w:r>
      <w:r>
        <w:rPr>
          <w:snapToGrid w:val="0"/>
        </w:rPr>
        <w:t>Emilia Romagna</w:t>
      </w:r>
    </w:p>
    <w:p w14:paraId="6A4C5E6C" w14:textId="77777777" w:rsidR="00497443" w:rsidRDefault="00497443" w:rsidP="00497443">
      <w:pPr>
        <w:widowControl w:val="0"/>
        <w:tabs>
          <w:tab w:val="left" w:pos="90"/>
        </w:tabs>
        <w:rPr>
          <w:snapToGrid w:val="0"/>
        </w:rPr>
      </w:pPr>
    </w:p>
    <w:p w14:paraId="0ECF404F" w14:textId="77777777" w:rsidR="00814C5D" w:rsidRDefault="00497443" w:rsidP="00497443">
      <w:pPr>
        <w:widowControl w:val="0"/>
        <w:tabs>
          <w:tab w:val="left" w:pos="90"/>
        </w:tabs>
        <w:rPr>
          <w:snapToGrid w:val="0"/>
        </w:rPr>
      </w:pPr>
      <w:r>
        <w:rPr>
          <w:snapToGrid w:val="0"/>
        </w:rPr>
        <w:t>Signora ENKELEJDA SHKRELI, Console Onorario (Exequatur 30 maggio 2022</w:t>
      </w:r>
      <w:r w:rsidR="00C40061">
        <w:rPr>
          <w:snapToGrid w:val="0"/>
        </w:rPr>
        <w:t xml:space="preserve"> – 9 maggio 2026</w:t>
      </w:r>
      <w:r w:rsidR="002F005E">
        <w:rPr>
          <w:snapToGrid w:val="0"/>
        </w:rPr>
        <w:t>)</w:t>
      </w:r>
    </w:p>
    <w:p w14:paraId="3FE2DFD4" w14:textId="77777777" w:rsidR="00C30CF1" w:rsidRDefault="00C30CF1" w:rsidP="007D5703">
      <w:pPr>
        <w:widowControl w:val="0"/>
        <w:tabs>
          <w:tab w:val="left" w:pos="90"/>
        </w:tabs>
        <w:rPr>
          <w:b/>
          <w:snapToGrid w:val="0"/>
          <w:color w:val="000080"/>
          <w:u w:val="single"/>
        </w:rPr>
      </w:pPr>
    </w:p>
    <w:p w14:paraId="7DB1ACA4" w14:textId="77777777" w:rsidR="00865610" w:rsidRDefault="00865610" w:rsidP="007D5703">
      <w:pPr>
        <w:widowControl w:val="0"/>
        <w:tabs>
          <w:tab w:val="left" w:pos="90"/>
        </w:tabs>
        <w:rPr>
          <w:b/>
          <w:snapToGrid w:val="0"/>
          <w:color w:val="000080"/>
          <w:u w:val="single"/>
        </w:rPr>
      </w:pPr>
    </w:p>
    <w:p w14:paraId="24390D9C" w14:textId="77777777" w:rsidR="00C30CF1" w:rsidRDefault="00C30CF1" w:rsidP="007D5703">
      <w:pPr>
        <w:widowControl w:val="0"/>
        <w:tabs>
          <w:tab w:val="left" w:pos="90"/>
        </w:tabs>
        <w:rPr>
          <w:b/>
          <w:snapToGrid w:val="0"/>
          <w:color w:val="000080"/>
          <w:u w:val="single"/>
        </w:rPr>
      </w:pPr>
    </w:p>
    <w:p w14:paraId="3BCBE13B" w14:textId="77777777" w:rsidR="00C30CF1" w:rsidRPr="00C30CF1" w:rsidRDefault="00C30CF1" w:rsidP="005010CA">
      <w:pPr>
        <w:widowControl w:val="0"/>
        <w:tabs>
          <w:tab w:val="left" w:pos="90"/>
        </w:tabs>
        <w:ind w:left="9360"/>
        <w:rPr>
          <w:b/>
          <w:snapToGrid w:val="0"/>
          <w:color w:val="000080"/>
        </w:rPr>
      </w:pPr>
      <w:r>
        <w:rPr>
          <w:b/>
          <w:snapToGrid w:val="0"/>
          <w:color w:val="000000"/>
          <w:sz w:val="16"/>
        </w:rPr>
        <w:t>ALBANIA</w:t>
      </w:r>
    </w:p>
    <w:p w14:paraId="210C21EC" w14:textId="54A37B65" w:rsidR="001770D0" w:rsidRDefault="001770D0" w:rsidP="001770D0">
      <w:pPr>
        <w:widowControl w:val="0"/>
        <w:tabs>
          <w:tab w:val="left" w:pos="90"/>
        </w:tabs>
        <w:rPr>
          <w:b/>
          <w:snapToGrid w:val="0"/>
          <w:color w:val="000080"/>
          <w:u w:val="single"/>
        </w:rPr>
      </w:pPr>
      <w:r>
        <w:rPr>
          <w:b/>
          <w:snapToGrid w:val="0"/>
          <w:color w:val="000080"/>
          <w:u w:val="single"/>
        </w:rPr>
        <w:t xml:space="preserve">COSENZA - CONSOLATO ONORARIO </w:t>
      </w:r>
    </w:p>
    <w:p w14:paraId="697E1913" w14:textId="77777777" w:rsidR="001770D0" w:rsidRDefault="001770D0" w:rsidP="001770D0">
      <w:pPr>
        <w:widowControl w:val="0"/>
        <w:tabs>
          <w:tab w:val="left" w:pos="90"/>
        </w:tabs>
        <w:rPr>
          <w:b/>
          <w:snapToGrid w:val="0"/>
          <w:color w:val="000000"/>
        </w:rPr>
      </w:pPr>
    </w:p>
    <w:p w14:paraId="2594CC8A" w14:textId="25EA3442" w:rsidR="001770D0" w:rsidRDefault="001770D0" w:rsidP="001770D0">
      <w:pPr>
        <w:widowControl w:val="0"/>
        <w:tabs>
          <w:tab w:val="left" w:pos="90"/>
        </w:tabs>
        <w:rPr>
          <w:snapToGrid w:val="0"/>
          <w:color w:val="000000"/>
        </w:rPr>
      </w:pPr>
      <w:r>
        <w:rPr>
          <w:b/>
          <w:snapToGrid w:val="0"/>
          <w:color w:val="000000"/>
        </w:rPr>
        <w:t>Indirizzo</w:t>
      </w:r>
      <w:r>
        <w:rPr>
          <w:rFonts w:ascii="MS Sans Serif" w:hAnsi="MS Sans Serif"/>
          <w:snapToGrid w:val="0"/>
          <w:sz w:val="24"/>
        </w:rPr>
        <w:tab/>
      </w:r>
      <w:r>
        <w:rPr>
          <w:rFonts w:ascii="MS Sans Serif" w:hAnsi="MS Sans Serif"/>
          <w:snapToGrid w:val="0"/>
          <w:sz w:val="24"/>
        </w:rPr>
        <w:tab/>
      </w:r>
      <w:r w:rsidRPr="001770D0">
        <w:rPr>
          <w:snapToGrid w:val="0"/>
          <w:color w:val="000000"/>
        </w:rPr>
        <w:t>via delle Medaglie d'Oro</w:t>
      </w:r>
      <w:r w:rsidRPr="00D9199B">
        <w:rPr>
          <w:snapToGrid w:val="0"/>
          <w:color w:val="000000"/>
        </w:rPr>
        <w:t xml:space="preserve">, </w:t>
      </w:r>
      <w:r>
        <w:rPr>
          <w:snapToGrid w:val="0"/>
          <w:color w:val="000000"/>
        </w:rPr>
        <w:t>74</w:t>
      </w:r>
      <w:r w:rsidRPr="00D9199B">
        <w:rPr>
          <w:snapToGrid w:val="0"/>
          <w:color w:val="000000"/>
        </w:rPr>
        <w:t xml:space="preserve"> – </w:t>
      </w:r>
      <w:r>
        <w:rPr>
          <w:snapToGrid w:val="0"/>
          <w:color w:val="000000"/>
        </w:rPr>
        <w:t>87100</w:t>
      </w:r>
      <w:r w:rsidRPr="00D9199B">
        <w:rPr>
          <w:snapToGrid w:val="0"/>
          <w:color w:val="000000"/>
        </w:rPr>
        <w:t xml:space="preserve"> </w:t>
      </w:r>
      <w:r>
        <w:rPr>
          <w:snapToGrid w:val="0"/>
          <w:color w:val="000000"/>
        </w:rPr>
        <w:t>Cosenza</w:t>
      </w:r>
    </w:p>
    <w:p w14:paraId="58778D6B" w14:textId="24E3947B" w:rsidR="001770D0" w:rsidRDefault="001770D0" w:rsidP="001770D0">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Tel. </w:t>
      </w:r>
    </w:p>
    <w:p w14:paraId="2ACF9F4A" w14:textId="49C3F79E" w:rsidR="001770D0" w:rsidRDefault="001770D0" w:rsidP="001770D0">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p>
    <w:p w14:paraId="7A1EAA6D" w14:textId="49EBCA5B" w:rsidR="001770D0" w:rsidRDefault="001770D0" w:rsidP="001770D0">
      <w:pPr>
        <w:widowControl w:val="0"/>
        <w:tabs>
          <w:tab w:val="left" w:pos="90"/>
        </w:tabs>
        <w:rPr>
          <w:snapToGrid w:val="0"/>
        </w:rPr>
      </w:pPr>
      <w:r>
        <w:rPr>
          <w:b/>
          <w:snapToGrid w:val="0"/>
        </w:rPr>
        <w:t>Circoscrizione</w:t>
      </w:r>
      <w:r>
        <w:rPr>
          <w:snapToGrid w:val="0"/>
        </w:rPr>
        <w:tab/>
        <w:t xml:space="preserve"> </w:t>
      </w:r>
      <w:r>
        <w:rPr>
          <w:snapToGrid w:val="0"/>
        </w:rPr>
        <w:tab/>
        <w:t>Calabria</w:t>
      </w:r>
    </w:p>
    <w:p w14:paraId="057D21EB" w14:textId="77777777" w:rsidR="001770D0" w:rsidRDefault="001770D0" w:rsidP="001770D0">
      <w:pPr>
        <w:widowControl w:val="0"/>
        <w:tabs>
          <w:tab w:val="left" w:pos="90"/>
        </w:tabs>
        <w:rPr>
          <w:snapToGrid w:val="0"/>
        </w:rPr>
      </w:pPr>
    </w:p>
    <w:p w14:paraId="2C8AF3D6" w14:textId="446BAF6C" w:rsidR="001770D0" w:rsidRDefault="001770D0" w:rsidP="001770D0">
      <w:pPr>
        <w:widowControl w:val="0"/>
        <w:tabs>
          <w:tab w:val="left" w:pos="90"/>
        </w:tabs>
        <w:rPr>
          <w:snapToGrid w:val="0"/>
        </w:rPr>
      </w:pPr>
      <w:r>
        <w:rPr>
          <w:snapToGrid w:val="0"/>
        </w:rPr>
        <w:t>Signora ANNA MADEO, Console Onorario (Exequatur</w:t>
      </w:r>
      <w:r w:rsidR="007026EE">
        <w:rPr>
          <w:snapToGrid w:val="0"/>
        </w:rPr>
        <w:t xml:space="preserve"> </w:t>
      </w:r>
      <w:r w:rsidR="00C7712B">
        <w:rPr>
          <w:snapToGrid w:val="0"/>
        </w:rPr>
        <w:t>15 luglio 2025 – 10 giugno 2029</w:t>
      </w:r>
      <w:r>
        <w:rPr>
          <w:snapToGrid w:val="0"/>
        </w:rPr>
        <w:t>)</w:t>
      </w:r>
    </w:p>
    <w:p w14:paraId="178C59D2" w14:textId="77777777" w:rsidR="00C30CF1" w:rsidRDefault="00C30CF1" w:rsidP="007D5703">
      <w:pPr>
        <w:widowControl w:val="0"/>
        <w:tabs>
          <w:tab w:val="left" w:pos="90"/>
        </w:tabs>
        <w:rPr>
          <w:b/>
          <w:snapToGrid w:val="0"/>
          <w:color w:val="000080"/>
          <w:u w:val="single"/>
        </w:rPr>
      </w:pPr>
    </w:p>
    <w:p w14:paraId="36A22D6B" w14:textId="77777777" w:rsidR="001770D0" w:rsidRDefault="001770D0" w:rsidP="007D5703">
      <w:pPr>
        <w:widowControl w:val="0"/>
        <w:tabs>
          <w:tab w:val="left" w:pos="90"/>
        </w:tabs>
        <w:rPr>
          <w:b/>
          <w:snapToGrid w:val="0"/>
          <w:color w:val="000080"/>
          <w:u w:val="single"/>
        </w:rPr>
      </w:pPr>
    </w:p>
    <w:p w14:paraId="7E5E8867" w14:textId="77777777" w:rsidR="004944D8" w:rsidRDefault="004944D8">
      <w:pPr>
        <w:widowControl w:val="0"/>
        <w:tabs>
          <w:tab w:val="left" w:pos="90"/>
        </w:tabs>
        <w:rPr>
          <w:b/>
          <w:snapToGrid w:val="0"/>
          <w:color w:val="000080"/>
          <w:u w:val="single"/>
        </w:rPr>
      </w:pPr>
      <w:r>
        <w:rPr>
          <w:b/>
          <w:snapToGrid w:val="0"/>
          <w:color w:val="000080"/>
          <w:u w:val="single"/>
        </w:rPr>
        <w:t xml:space="preserve">GENOVA - CONSOLATO ONORARIO            </w:t>
      </w:r>
    </w:p>
    <w:p w14:paraId="0BA3E3B0" w14:textId="77777777" w:rsidR="00116416" w:rsidRPr="00116416" w:rsidRDefault="004944D8" w:rsidP="00116416">
      <w:pPr>
        <w:widowControl w:val="0"/>
        <w:tabs>
          <w:tab w:val="left" w:pos="90"/>
        </w:tabs>
        <w:spacing w:before="120"/>
        <w:rPr>
          <w:snapToGrid w:val="0"/>
        </w:rPr>
      </w:pPr>
      <w:r>
        <w:rPr>
          <w:b/>
          <w:snapToGrid w:val="0"/>
        </w:rPr>
        <w:t>Indirizzo</w:t>
      </w:r>
      <w:r>
        <w:rPr>
          <w:b/>
          <w:snapToGrid w:val="0"/>
        </w:rPr>
        <w:tab/>
      </w:r>
      <w:r>
        <w:rPr>
          <w:b/>
          <w:snapToGrid w:val="0"/>
        </w:rPr>
        <w:tab/>
      </w:r>
      <w:r>
        <w:rPr>
          <w:snapToGrid w:val="0"/>
        </w:rPr>
        <w:t xml:space="preserve">    </w:t>
      </w:r>
      <w:r w:rsidR="00116416" w:rsidRPr="00116416">
        <w:rPr>
          <w:snapToGrid w:val="0"/>
        </w:rPr>
        <w:t>Via Ceccardo Roccatagliata Ceccardi, 4 – 16121 Genova</w:t>
      </w:r>
    </w:p>
    <w:p w14:paraId="29628B9D" w14:textId="77777777" w:rsidR="00E71113" w:rsidRDefault="00116416" w:rsidP="00116416">
      <w:pPr>
        <w:widowControl w:val="0"/>
        <w:tabs>
          <w:tab w:val="left" w:pos="90"/>
        </w:tabs>
        <w:spacing w:before="120"/>
        <w:rPr>
          <w:snapToGrid w:val="0"/>
        </w:rPr>
      </w:pPr>
      <w:r w:rsidRPr="00116416">
        <w:rPr>
          <w:snapToGrid w:val="0"/>
        </w:rPr>
        <w:tab/>
      </w:r>
      <w:r w:rsidRPr="00116416">
        <w:rPr>
          <w:snapToGrid w:val="0"/>
        </w:rPr>
        <w:tab/>
      </w:r>
      <w:r w:rsidRPr="00116416">
        <w:rPr>
          <w:snapToGrid w:val="0"/>
        </w:rPr>
        <w:tab/>
      </w:r>
      <w:r w:rsidRPr="00116416">
        <w:rPr>
          <w:snapToGrid w:val="0"/>
        </w:rPr>
        <w:tab/>
        <w:t xml:space="preserve">    Tel. 0108936137 – Fax 0108934138</w:t>
      </w:r>
    </w:p>
    <w:p w14:paraId="4492D41C" w14:textId="77777777" w:rsidR="004944D8" w:rsidRDefault="004944D8">
      <w:pPr>
        <w:pStyle w:val="Pidipagina"/>
        <w:widowControl w:val="0"/>
        <w:tabs>
          <w:tab w:val="clear" w:pos="4819"/>
          <w:tab w:val="clear" w:pos="9638"/>
          <w:tab w:val="left" w:pos="90"/>
        </w:tabs>
        <w:rPr>
          <w:snapToGrid w:val="0"/>
        </w:rPr>
      </w:pPr>
    </w:p>
    <w:p w14:paraId="4FE01A5A" w14:textId="77777777" w:rsidR="004944D8" w:rsidRDefault="004944D8">
      <w:pPr>
        <w:widowControl w:val="0"/>
        <w:tabs>
          <w:tab w:val="left" w:pos="90"/>
        </w:tabs>
        <w:rPr>
          <w:snapToGrid w:val="0"/>
        </w:rPr>
      </w:pPr>
      <w:r>
        <w:rPr>
          <w:b/>
          <w:snapToGrid w:val="0"/>
        </w:rPr>
        <w:t>Circoscrizione</w:t>
      </w:r>
      <w:r>
        <w:rPr>
          <w:snapToGrid w:val="0"/>
        </w:rPr>
        <w:tab/>
        <w:t xml:space="preserve">                  </w:t>
      </w:r>
      <w:r w:rsidR="003B4871">
        <w:rPr>
          <w:snapToGrid w:val="0"/>
        </w:rPr>
        <w:t xml:space="preserve"> </w:t>
      </w:r>
      <w:r>
        <w:rPr>
          <w:snapToGrid w:val="0"/>
        </w:rPr>
        <w:t>Liguria</w:t>
      </w:r>
    </w:p>
    <w:p w14:paraId="635FC2EA" w14:textId="77777777" w:rsidR="00116416" w:rsidRDefault="00116416">
      <w:pPr>
        <w:pStyle w:val="Pidipagina"/>
        <w:widowControl w:val="0"/>
        <w:tabs>
          <w:tab w:val="clear" w:pos="4819"/>
          <w:tab w:val="clear" w:pos="9638"/>
          <w:tab w:val="left" w:pos="90"/>
        </w:tabs>
        <w:rPr>
          <w:snapToGrid w:val="0"/>
        </w:rPr>
      </w:pPr>
    </w:p>
    <w:p w14:paraId="6BC56B23" w14:textId="77777777" w:rsidR="004944D8" w:rsidRDefault="00116416">
      <w:pPr>
        <w:pStyle w:val="Pidipagina"/>
        <w:widowControl w:val="0"/>
        <w:tabs>
          <w:tab w:val="clear" w:pos="4819"/>
          <w:tab w:val="clear" w:pos="9638"/>
          <w:tab w:val="left" w:pos="90"/>
        </w:tabs>
        <w:rPr>
          <w:snapToGrid w:val="0"/>
        </w:rPr>
      </w:pPr>
      <w:r>
        <w:rPr>
          <w:snapToGrid w:val="0"/>
        </w:rPr>
        <w:t>Signor GIUSEPPE DURAZZO, Console Onorario (Rinnovo exequatur 22 agosto 2024 – 13 maggio 2028)</w:t>
      </w:r>
    </w:p>
    <w:p w14:paraId="0FAC1FA5" w14:textId="77777777" w:rsidR="004944D8" w:rsidRDefault="004944D8">
      <w:pPr>
        <w:widowControl w:val="0"/>
        <w:tabs>
          <w:tab w:val="left" w:pos="90"/>
        </w:tabs>
        <w:rPr>
          <w:b/>
          <w:snapToGrid w:val="0"/>
          <w:color w:val="000080"/>
          <w:u w:val="single"/>
        </w:rPr>
      </w:pPr>
    </w:p>
    <w:p w14:paraId="5946AF38" w14:textId="77777777" w:rsidR="00DE74FA" w:rsidRDefault="00DE74FA" w:rsidP="00235762">
      <w:pPr>
        <w:widowControl w:val="0"/>
        <w:tabs>
          <w:tab w:val="left" w:pos="90"/>
        </w:tabs>
        <w:rPr>
          <w:b/>
          <w:snapToGrid w:val="0"/>
          <w:color w:val="000080"/>
          <w:u w:val="single"/>
        </w:rPr>
      </w:pPr>
    </w:p>
    <w:p w14:paraId="07BCCC9E" w14:textId="77777777" w:rsidR="002A3494" w:rsidRDefault="002A3494" w:rsidP="002A3494">
      <w:pPr>
        <w:widowControl w:val="0"/>
        <w:tabs>
          <w:tab w:val="left" w:pos="90"/>
        </w:tabs>
        <w:rPr>
          <w:b/>
          <w:snapToGrid w:val="0"/>
          <w:color w:val="000080"/>
          <w:u w:val="single"/>
        </w:rPr>
      </w:pPr>
      <w:r>
        <w:rPr>
          <w:b/>
          <w:snapToGrid w:val="0"/>
          <w:color w:val="000080"/>
          <w:u w:val="single"/>
        </w:rPr>
        <w:t>PISTOIA – CONSOLATO ONORARIO</w:t>
      </w:r>
    </w:p>
    <w:p w14:paraId="157E7191" w14:textId="77777777" w:rsidR="000315E3" w:rsidRDefault="002A3494" w:rsidP="000315E3">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AB1AD8F" w14:textId="2CCC24C3" w:rsidR="002A3494" w:rsidRDefault="002A3494" w:rsidP="007026EE">
      <w:pPr>
        <w:widowControl w:val="0"/>
        <w:tabs>
          <w:tab w:val="left" w:pos="90"/>
          <w:tab w:val="left" w:pos="2321"/>
        </w:tabs>
        <w:spacing w:before="220"/>
        <w:rPr>
          <w:snapToGrid w:val="0"/>
          <w:color w:val="000000"/>
        </w:rPr>
      </w:pPr>
      <w:r>
        <w:rPr>
          <w:b/>
          <w:snapToGrid w:val="0"/>
          <w:color w:val="000000"/>
        </w:rPr>
        <w:t>Circoscrizione</w:t>
      </w:r>
      <w:r>
        <w:rPr>
          <w:b/>
          <w:snapToGrid w:val="0"/>
          <w:color w:val="000000"/>
        </w:rPr>
        <w:tab/>
      </w:r>
      <w:r>
        <w:rPr>
          <w:snapToGrid w:val="0"/>
          <w:color w:val="000000"/>
        </w:rPr>
        <w:tab/>
        <w:t xml:space="preserve">   Provincia di Pistoia</w:t>
      </w:r>
    </w:p>
    <w:p w14:paraId="0D5C303A" w14:textId="77777777" w:rsidR="002A3494" w:rsidRDefault="002A3494" w:rsidP="002A3494">
      <w:pPr>
        <w:widowControl w:val="0"/>
        <w:tabs>
          <w:tab w:val="left" w:pos="90"/>
        </w:tabs>
        <w:rPr>
          <w:snapToGrid w:val="0"/>
          <w:color w:val="000000"/>
        </w:rPr>
      </w:pPr>
    </w:p>
    <w:p w14:paraId="7CC182D2" w14:textId="77777777" w:rsidR="00A4770C" w:rsidRDefault="00A4770C">
      <w:pPr>
        <w:widowControl w:val="0"/>
        <w:tabs>
          <w:tab w:val="left" w:pos="90"/>
        </w:tabs>
        <w:rPr>
          <w:b/>
          <w:snapToGrid w:val="0"/>
          <w:color w:val="000080"/>
          <w:u w:val="single"/>
        </w:rPr>
      </w:pPr>
    </w:p>
    <w:p w14:paraId="26C4A335" w14:textId="77777777" w:rsidR="005D5BAC" w:rsidRDefault="005D5BAC" w:rsidP="00101D5B">
      <w:pPr>
        <w:widowControl w:val="0"/>
        <w:tabs>
          <w:tab w:val="left" w:pos="90"/>
          <w:tab w:val="left" w:pos="2321"/>
        </w:tabs>
        <w:spacing w:before="40"/>
        <w:jc w:val="right"/>
        <w:rPr>
          <w:snapToGrid w:val="0"/>
          <w:color w:val="000000"/>
        </w:rPr>
      </w:pPr>
    </w:p>
    <w:p w14:paraId="60B5F7E7" w14:textId="4BDF3D7F" w:rsidR="004944D8" w:rsidRDefault="00101D5B" w:rsidP="00101D5B">
      <w:pPr>
        <w:widowControl w:val="0"/>
        <w:tabs>
          <w:tab w:val="left" w:pos="90"/>
          <w:tab w:val="left" w:pos="2321"/>
        </w:tabs>
        <w:spacing w:before="40"/>
        <w:jc w:val="right"/>
        <w:rPr>
          <w:b/>
          <w:snapToGrid w:val="0"/>
          <w:color w:val="000000"/>
        </w:rPr>
      </w:pPr>
      <w:r>
        <w:rPr>
          <w:snapToGrid w:val="0"/>
          <w:color w:val="000000"/>
        </w:rPr>
        <w:br w:type="page"/>
      </w:r>
      <w:r w:rsidR="00616563">
        <w:rPr>
          <w:b/>
          <w:snapToGrid w:val="0"/>
          <w:color w:val="000000"/>
          <w:sz w:val="16"/>
        </w:rPr>
        <w:t>\</w:t>
      </w:r>
    </w:p>
    <w:p w14:paraId="3FF435FB"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77856" behindDoc="0" locked="0" layoutInCell="0" allowOverlap="1" wp14:anchorId="2524D24C" wp14:editId="10A4862E">
            <wp:simplePos x="0" y="0"/>
            <wp:positionH relativeFrom="column">
              <wp:posOffset>5771515</wp:posOffset>
            </wp:positionH>
            <wp:positionV relativeFrom="paragraph">
              <wp:posOffset>161925</wp:posOffset>
            </wp:positionV>
            <wp:extent cx="702310" cy="467995"/>
            <wp:effectExtent l="19050" t="19050" r="2540" b="8255"/>
            <wp:wrapNone/>
            <wp:docPr id="405"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bookmarkStart w:id="9" w:name="_Hlk200964575"/>
    </w:p>
    <w:p w14:paraId="16C7A897" w14:textId="77777777" w:rsidR="004944D8" w:rsidRDefault="004944D8">
      <w:pPr>
        <w:widowControl w:val="0"/>
        <w:tabs>
          <w:tab w:val="left" w:pos="90"/>
        </w:tabs>
        <w:rPr>
          <w:b/>
          <w:snapToGrid w:val="0"/>
          <w:color w:val="000080"/>
          <w:sz w:val="39"/>
        </w:rPr>
      </w:pPr>
      <w:r>
        <w:rPr>
          <w:b/>
          <w:snapToGrid w:val="0"/>
          <w:color w:val="000080"/>
          <w:sz w:val="32"/>
        </w:rPr>
        <w:t xml:space="preserve">ALGERIA </w:t>
      </w:r>
    </w:p>
    <w:p w14:paraId="049B6A7F" w14:textId="77777777" w:rsidR="004944D8" w:rsidRDefault="004944D8">
      <w:pPr>
        <w:widowControl w:val="0"/>
        <w:tabs>
          <w:tab w:val="left" w:pos="90"/>
        </w:tabs>
        <w:rPr>
          <w:b/>
          <w:snapToGrid w:val="0"/>
          <w:color w:val="000080"/>
          <w:sz w:val="28"/>
        </w:rPr>
      </w:pPr>
      <w:r>
        <w:rPr>
          <w:b/>
          <w:snapToGrid w:val="0"/>
          <w:color w:val="000080"/>
          <w:sz w:val="22"/>
        </w:rPr>
        <w:t xml:space="preserve">Repubblica Algerina Democratica e Popolare             </w:t>
      </w:r>
    </w:p>
    <w:p w14:paraId="5951421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D61F9F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novembre</w:t>
      </w:r>
    </w:p>
    <w:p w14:paraId="52BEA79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72FE3D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Barnaba Oriani, 26 - 00197 Roma </w:t>
      </w:r>
    </w:p>
    <w:p w14:paraId="0344410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068084141  0680687620 - Fax </w:t>
      </w:r>
      <w:r w:rsidR="00E45057">
        <w:rPr>
          <w:snapToGrid w:val="0"/>
          <w:color w:val="000000"/>
        </w:rPr>
        <w:t>0644292744</w:t>
      </w:r>
      <w:r>
        <w:rPr>
          <w:snapToGrid w:val="0"/>
          <w:color w:val="000000"/>
        </w:rPr>
        <w:t xml:space="preserve"> </w:t>
      </w:r>
    </w:p>
    <w:p w14:paraId="3910B6A4" w14:textId="004C9C45" w:rsidR="004944D8" w:rsidRPr="00B3726F" w:rsidRDefault="004944D8" w:rsidP="00B3726F">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B315CD">
        <w:rPr>
          <w:snapToGrid w:val="0"/>
          <w:color w:val="000000"/>
        </w:rPr>
        <w:t>Tutto il territorio della Repubblica Italiana</w:t>
      </w:r>
    </w:p>
    <w:p w14:paraId="513B806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MILANO – CONSOLATO GENERALE</w:t>
      </w:r>
    </w:p>
    <w:p w14:paraId="72B9CC8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Rovello, 7/11 – 20121 M</w:t>
      </w:r>
      <w:r w:rsidR="008411F9">
        <w:rPr>
          <w:snapToGrid w:val="0"/>
          <w:color w:val="000000"/>
        </w:rPr>
        <w:t>ilano</w:t>
      </w:r>
      <w:r>
        <w:rPr>
          <w:snapToGrid w:val="0"/>
          <w:color w:val="000000"/>
        </w:rPr>
        <w:t xml:space="preserve"> </w:t>
      </w:r>
    </w:p>
    <w:p w14:paraId="5CE934F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 72080603  02 72003266 - Fax 0272080595 </w:t>
      </w:r>
    </w:p>
    <w:p w14:paraId="79A17F08" w14:textId="77777777" w:rsidR="008411F9" w:rsidRDefault="008411F9">
      <w:pPr>
        <w:widowControl w:val="0"/>
        <w:tabs>
          <w:tab w:val="left" w:pos="2321"/>
        </w:tabs>
        <w:rPr>
          <w:snapToGrid w:val="0"/>
          <w:color w:val="000000"/>
          <w:sz w:val="23"/>
        </w:rPr>
      </w:pPr>
      <w:r>
        <w:rPr>
          <w:snapToGrid w:val="0"/>
          <w:color w:val="000000"/>
        </w:rPr>
        <w:tab/>
        <w:t xml:space="preserve">E-mail  </w:t>
      </w:r>
      <w:hyperlink r:id="rId15" w:history="1">
        <w:r w:rsidR="001558E2" w:rsidRPr="00034173">
          <w:rPr>
            <w:rStyle w:val="Collegamentoipertestuale"/>
            <w:bCs/>
            <w:sz w:val="22"/>
            <w:szCs w:val="22"/>
          </w:rPr>
          <w:t>contact@consulatgeneralalgeriemilan.it</w:t>
        </w:r>
      </w:hyperlink>
      <w:r w:rsidR="001558E2">
        <w:rPr>
          <w:bCs/>
          <w:sz w:val="22"/>
        </w:rPr>
        <w:t xml:space="preserve"> </w:t>
      </w:r>
    </w:p>
    <w:p w14:paraId="4393428D" w14:textId="77777777" w:rsidR="004944D8" w:rsidRDefault="004944D8">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 Valle d’Aosta, Liguria, Trentino Alto Adige, Friuli Venezia Giulia, Veneto, Emilia Romagna</w:t>
      </w:r>
      <w:r w:rsidR="002343DB">
        <w:rPr>
          <w:snapToGrid w:val="0"/>
          <w:color w:val="000000"/>
        </w:rPr>
        <w:t>, Toscana</w:t>
      </w:r>
    </w:p>
    <w:p w14:paraId="036D03C0" w14:textId="77777777" w:rsidR="004944D8" w:rsidRDefault="004944D8">
      <w:pPr>
        <w:widowControl w:val="0"/>
        <w:tabs>
          <w:tab w:val="left" w:pos="2321"/>
        </w:tabs>
        <w:rPr>
          <w:snapToGrid w:val="0"/>
          <w:color w:val="000000"/>
          <w:sz w:val="23"/>
        </w:rPr>
      </w:pPr>
    </w:p>
    <w:p w14:paraId="08359F24" w14:textId="2D2BD297" w:rsidR="00233206" w:rsidRDefault="00233206" w:rsidP="007B4EFB">
      <w:pPr>
        <w:pStyle w:val="Corpodeltesto2"/>
        <w:spacing w:before="23"/>
      </w:pPr>
      <w:r>
        <w:t>Signor</w:t>
      </w:r>
      <w:r w:rsidR="00636704">
        <w:t>a</w:t>
      </w:r>
      <w:r>
        <w:t xml:space="preserve"> </w:t>
      </w:r>
      <w:r w:rsidR="00636704">
        <w:t>MERIEM DJENDER</w:t>
      </w:r>
      <w:r w:rsidR="001B0973">
        <w:t xml:space="preserve"> </w:t>
      </w:r>
      <w:proofErr w:type="spellStart"/>
      <w:r w:rsidR="001B0973">
        <w:t>épouse</w:t>
      </w:r>
      <w:proofErr w:type="spellEnd"/>
      <w:r w:rsidR="001B0973">
        <w:t xml:space="preserve"> ZIDI</w:t>
      </w:r>
      <w:r>
        <w:t xml:space="preserve">, Console Generale (Exequatur </w:t>
      </w:r>
      <w:r w:rsidR="00636704">
        <w:t>17 marzo 2025</w:t>
      </w:r>
      <w:r>
        <w:t>)</w:t>
      </w:r>
    </w:p>
    <w:p w14:paraId="10921D40" w14:textId="77777777" w:rsidR="00CC664F" w:rsidRPr="00F77C41" w:rsidRDefault="00CC664F" w:rsidP="00CC664F">
      <w:pPr>
        <w:pStyle w:val="Corpodeltesto2"/>
        <w:spacing w:before="23"/>
        <w:rPr>
          <w:lang w:val="en-US"/>
        </w:rPr>
      </w:pPr>
      <w:r w:rsidRPr="00F77C41">
        <w:rPr>
          <w:lang w:val="en-US"/>
        </w:rPr>
        <w:t xml:space="preserve">Signor MOHAMED HADDAD, Vice Console (2 </w:t>
      </w:r>
      <w:proofErr w:type="spellStart"/>
      <w:r w:rsidRPr="00F77C41">
        <w:rPr>
          <w:lang w:val="en-US"/>
        </w:rPr>
        <w:t>agosto</w:t>
      </w:r>
      <w:proofErr w:type="spellEnd"/>
      <w:r w:rsidRPr="00F77C41">
        <w:rPr>
          <w:lang w:val="en-US"/>
        </w:rPr>
        <w:t xml:space="preserve"> 2021)</w:t>
      </w:r>
    </w:p>
    <w:p w14:paraId="495FECA8" w14:textId="77777777" w:rsidR="007B4EFB" w:rsidRDefault="007B4EFB" w:rsidP="007B4EFB">
      <w:pPr>
        <w:pStyle w:val="Corpodeltesto2"/>
        <w:spacing w:before="23"/>
      </w:pPr>
      <w:r>
        <w:t xml:space="preserve">Signor HICHEM SLOUGUI, </w:t>
      </w:r>
      <w:r w:rsidRPr="007965BC">
        <w:t xml:space="preserve">Console </w:t>
      </w:r>
      <w:r>
        <w:t xml:space="preserve">Aggiunto </w:t>
      </w:r>
      <w:r w:rsidRPr="007965BC">
        <w:t>(</w:t>
      </w:r>
      <w:r>
        <w:t>2</w:t>
      </w:r>
      <w:r w:rsidRPr="007965BC">
        <w:t xml:space="preserve"> agosto 20</w:t>
      </w:r>
      <w:r>
        <w:t>21</w:t>
      </w:r>
      <w:r w:rsidRPr="007965BC">
        <w:t>)</w:t>
      </w:r>
    </w:p>
    <w:p w14:paraId="0006B516" w14:textId="77777777" w:rsidR="005813A8" w:rsidRDefault="005813A8">
      <w:pPr>
        <w:pStyle w:val="Corpodeltesto2"/>
        <w:spacing w:before="23"/>
        <w:rPr>
          <w:bCs/>
        </w:rPr>
      </w:pPr>
      <w:r>
        <w:t xml:space="preserve">Signor </w:t>
      </w:r>
      <w:r w:rsidR="00985BEF">
        <w:t>MOHAMED YACINE</w:t>
      </w:r>
      <w:r w:rsidR="00C75F72">
        <w:t xml:space="preserve"> BENAMAR</w:t>
      </w:r>
      <w:r w:rsidR="00985BEF">
        <w:t xml:space="preserve">, </w:t>
      </w:r>
      <w:r>
        <w:rPr>
          <w:bCs/>
        </w:rPr>
        <w:t>Console</w:t>
      </w:r>
      <w:r w:rsidR="00985BEF">
        <w:rPr>
          <w:bCs/>
        </w:rPr>
        <w:t xml:space="preserve"> Aggiunto</w:t>
      </w:r>
      <w:r>
        <w:rPr>
          <w:bCs/>
        </w:rPr>
        <w:t xml:space="preserve"> (</w:t>
      </w:r>
      <w:r w:rsidR="00985BEF">
        <w:rPr>
          <w:bCs/>
        </w:rPr>
        <w:t>16</w:t>
      </w:r>
      <w:r w:rsidR="00406786">
        <w:rPr>
          <w:bCs/>
        </w:rPr>
        <w:t xml:space="preserve"> agosto</w:t>
      </w:r>
      <w:r w:rsidR="00985BEF">
        <w:rPr>
          <w:bCs/>
        </w:rPr>
        <w:t xml:space="preserve"> 2021</w:t>
      </w:r>
      <w:r>
        <w:rPr>
          <w:bCs/>
        </w:rPr>
        <w:t>)</w:t>
      </w:r>
    </w:p>
    <w:p w14:paraId="1C5DCE7B" w14:textId="77777777" w:rsidR="00654C32" w:rsidRDefault="00654C32" w:rsidP="00654C32">
      <w:pPr>
        <w:widowControl w:val="0"/>
        <w:tabs>
          <w:tab w:val="left" w:pos="90"/>
        </w:tabs>
        <w:rPr>
          <w:snapToGrid w:val="0"/>
          <w:color w:val="000000"/>
        </w:rPr>
      </w:pPr>
      <w:r>
        <w:rPr>
          <w:snapToGrid w:val="0"/>
          <w:color w:val="000000"/>
        </w:rPr>
        <w:t>Signor MOHAMED NABIL BENNAIDJA, Console Aggiunto (2 agosto 2022)</w:t>
      </w:r>
    </w:p>
    <w:p w14:paraId="55C71515" w14:textId="77777777" w:rsidR="00963424" w:rsidRDefault="00963424" w:rsidP="00654C32">
      <w:pPr>
        <w:widowControl w:val="0"/>
        <w:tabs>
          <w:tab w:val="left" w:pos="90"/>
        </w:tabs>
        <w:rPr>
          <w:snapToGrid w:val="0"/>
          <w:color w:val="000000"/>
        </w:rPr>
      </w:pPr>
      <w:r>
        <w:rPr>
          <w:snapToGrid w:val="0"/>
          <w:color w:val="000000"/>
        </w:rPr>
        <w:t>Signor MOHAMMED MOKEDDEM, Console Aggiunto (1° settembre 2023)</w:t>
      </w:r>
    </w:p>
    <w:p w14:paraId="5180AA48" w14:textId="77777777" w:rsidR="002A3005" w:rsidRDefault="002A3005" w:rsidP="00654C32">
      <w:pPr>
        <w:widowControl w:val="0"/>
        <w:tabs>
          <w:tab w:val="left" w:pos="90"/>
        </w:tabs>
        <w:rPr>
          <w:snapToGrid w:val="0"/>
          <w:color w:val="000000"/>
        </w:rPr>
      </w:pPr>
      <w:r>
        <w:rPr>
          <w:snapToGrid w:val="0"/>
          <w:color w:val="000000"/>
        </w:rPr>
        <w:t>Signor ABDERRAHMANE HABCHI, Console Aggiunto (8 luglio 2024)</w:t>
      </w:r>
    </w:p>
    <w:p w14:paraId="24F3850B" w14:textId="5722D4FF" w:rsidR="00CC664F" w:rsidRDefault="00CC664F" w:rsidP="00654C32">
      <w:pPr>
        <w:widowControl w:val="0"/>
        <w:tabs>
          <w:tab w:val="left" w:pos="90"/>
        </w:tabs>
        <w:rPr>
          <w:snapToGrid w:val="0"/>
          <w:color w:val="000000"/>
        </w:rPr>
      </w:pPr>
      <w:r>
        <w:rPr>
          <w:snapToGrid w:val="0"/>
          <w:color w:val="000000"/>
        </w:rPr>
        <w:t xml:space="preserve">Signor </w:t>
      </w:r>
      <w:r w:rsidRPr="00CC664F">
        <w:rPr>
          <w:snapToGrid w:val="0"/>
          <w:color w:val="000000"/>
        </w:rPr>
        <w:t>ABDELHAFID HASNAOUI</w:t>
      </w:r>
      <w:r>
        <w:rPr>
          <w:snapToGrid w:val="0"/>
          <w:color w:val="000000"/>
        </w:rPr>
        <w:t>, Console Aggiunto (23 maggio 2025)</w:t>
      </w:r>
    </w:p>
    <w:p w14:paraId="7E032881" w14:textId="77777777" w:rsidR="007E7950" w:rsidRDefault="007B4EFB" w:rsidP="00E92089">
      <w:pPr>
        <w:widowControl w:val="0"/>
        <w:tabs>
          <w:tab w:val="left" w:pos="90"/>
        </w:tabs>
        <w:rPr>
          <w:snapToGrid w:val="0"/>
          <w:color w:val="000000"/>
        </w:rPr>
      </w:pPr>
      <w:r>
        <w:rPr>
          <w:snapToGrid w:val="0"/>
          <w:color w:val="000000"/>
        </w:rPr>
        <w:t>Signora KAHINA AMMAR-KHODJA</w:t>
      </w:r>
      <w:r w:rsidR="007E7950">
        <w:rPr>
          <w:snapToGrid w:val="0"/>
          <w:color w:val="000000"/>
        </w:rPr>
        <w:t>, Addetto Consolare (</w:t>
      </w:r>
      <w:r>
        <w:rPr>
          <w:snapToGrid w:val="0"/>
          <w:color w:val="000000"/>
        </w:rPr>
        <w:t>2</w:t>
      </w:r>
      <w:r w:rsidR="007E7950">
        <w:rPr>
          <w:snapToGrid w:val="0"/>
          <w:color w:val="000000"/>
        </w:rPr>
        <w:t xml:space="preserve"> settembre </w:t>
      </w:r>
      <w:r>
        <w:rPr>
          <w:snapToGrid w:val="0"/>
          <w:color w:val="000000"/>
        </w:rPr>
        <w:t>2021</w:t>
      </w:r>
      <w:r w:rsidR="007E7950">
        <w:rPr>
          <w:snapToGrid w:val="0"/>
          <w:color w:val="000000"/>
        </w:rPr>
        <w:t>)</w:t>
      </w:r>
    </w:p>
    <w:p w14:paraId="5A35CE01" w14:textId="77777777" w:rsidR="004029B6" w:rsidRDefault="004029B6" w:rsidP="004029B6">
      <w:pPr>
        <w:widowControl w:val="0"/>
        <w:tabs>
          <w:tab w:val="left" w:pos="90"/>
        </w:tabs>
        <w:spacing w:before="550"/>
        <w:rPr>
          <w:b/>
          <w:snapToGrid w:val="0"/>
          <w:color w:val="000080"/>
          <w:sz w:val="26"/>
          <w:u w:val="single"/>
        </w:rPr>
      </w:pPr>
      <w:r>
        <w:rPr>
          <w:b/>
          <w:snapToGrid w:val="0"/>
          <w:color w:val="000080"/>
          <w:u w:val="single"/>
        </w:rPr>
        <w:t>NAPOLI – CONSOLATO GENERALE</w:t>
      </w:r>
    </w:p>
    <w:p w14:paraId="5D2CE0FE" w14:textId="77777777" w:rsidR="004029B6" w:rsidRDefault="004029B6" w:rsidP="004029B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4029B6">
        <w:rPr>
          <w:snapToGrid w:val="0"/>
          <w:color w:val="000000"/>
        </w:rPr>
        <w:t>Centro Direzionale</w:t>
      </w:r>
      <w:r>
        <w:rPr>
          <w:rFonts w:ascii="MS Sans Serif" w:hAnsi="MS Sans Serif"/>
          <w:snapToGrid w:val="0"/>
          <w:sz w:val="24"/>
        </w:rPr>
        <w:t xml:space="preserve"> - </w:t>
      </w:r>
      <w:r>
        <w:rPr>
          <w:snapToGrid w:val="0"/>
          <w:color w:val="000000"/>
        </w:rPr>
        <w:t xml:space="preserve">Via Giovanni Porzio, 4 Isola F10 – 80143 Napoli </w:t>
      </w:r>
    </w:p>
    <w:p w14:paraId="1DC047F1" w14:textId="77777777" w:rsidR="004029B6" w:rsidRDefault="004029B6" w:rsidP="004029B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0810513200 </w:t>
      </w:r>
    </w:p>
    <w:p w14:paraId="7494AFF4" w14:textId="77777777" w:rsidR="004029B6" w:rsidRDefault="004029B6" w:rsidP="004029B6">
      <w:pPr>
        <w:widowControl w:val="0"/>
        <w:tabs>
          <w:tab w:val="left" w:pos="2321"/>
        </w:tabs>
        <w:rPr>
          <w:snapToGrid w:val="0"/>
          <w:color w:val="000000"/>
          <w:sz w:val="23"/>
        </w:rPr>
      </w:pPr>
      <w:r>
        <w:rPr>
          <w:snapToGrid w:val="0"/>
          <w:color w:val="000000"/>
        </w:rPr>
        <w:tab/>
        <w:t xml:space="preserve">E-mail  </w:t>
      </w:r>
    </w:p>
    <w:p w14:paraId="072F27D1" w14:textId="7AA765F0" w:rsidR="004029B6" w:rsidRDefault="004029B6" w:rsidP="004029B6">
      <w:pPr>
        <w:widowControl w:val="0"/>
        <w:tabs>
          <w:tab w:val="left" w:pos="90"/>
          <w:tab w:val="left" w:pos="2321"/>
        </w:tabs>
        <w:spacing w:before="40"/>
        <w:ind w:left="2321" w:hanging="2321"/>
        <w:rPr>
          <w:snapToGrid w:val="0"/>
          <w:color w:val="000000"/>
        </w:rPr>
      </w:pPr>
      <w:r>
        <w:rPr>
          <w:b/>
          <w:snapToGrid w:val="0"/>
          <w:color w:val="000000"/>
        </w:rPr>
        <w:t>Circoscrizione</w:t>
      </w:r>
      <w:r>
        <w:rPr>
          <w:rFonts w:ascii="MS Sans Serif" w:hAnsi="MS Sans Serif"/>
          <w:snapToGrid w:val="0"/>
          <w:sz w:val="24"/>
        </w:rPr>
        <w:tab/>
      </w:r>
      <w:bookmarkStart w:id="10" w:name="_Hlk184632856"/>
      <w:r w:rsidRPr="004029B6">
        <w:rPr>
          <w:snapToGrid w:val="0"/>
          <w:color w:val="000000"/>
        </w:rPr>
        <w:t>Campania, Molise,</w:t>
      </w:r>
      <w:r>
        <w:rPr>
          <w:snapToGrid w:val="0"/>
          <w:color w:val="000000"/>
        </w:rPr>
        <w:t xml:space="preserve"> Puglia, Basilicata, Calabria, </w:t>
      </w:r>
      <w:r w:rsidRPr="004029B6">
        <w:rPr>
          <w:snapToGrid w:val="0"/>
          <w:color w:val="000000"/>
        </w:rPr>
        <w:t>Sicilia</w:t>
      </w:r>
      <w:bookmarkEnd w:id="10"/>
    </w:p>
    <w:p w14:paraId="3717404A" w14:textId="77777777" w:rsidR="00C23015" w:rsidRDefault="00C23015" w:rsidP="004029B6">
      <w:pPr>
        <w:widowControl w:val="0"/>
        <w:tabs>
          <w:tab w:val="left" w:pos="90"/>
          <w:tab w:val="left" w:pos="2321"/>
        </w:tabs>
        <w:spacing w:before="40"/>
        <w:ind w:left="2321" w:hanging="2321"/>
        <w:rPr>
          <w:snapToGrid w:val="0"/>
          <w:color w:val="000000"/>
          <w:sz w:val="26"/>
        </w:rPr>
      </w:pPr>
    </w:p>
    <w:p w14:paraId="120A15AD" w14:textId="77777777" w:rsidR="00C23015" w:rsidRDefault="00D46314" w:rsidP="00D46314">
      <w:pPr>
        <w:pStyle w:val="Corpodeltesto2"/>
        <w:spacing w:before="23"/>
      </w:pPr>
      <w:r w:rsidRPr="00D46314">
        <w:t xml:space="preserve">Signor </w:t>
      </w:r>
      <w:r>
        <w:t>CH</w:t>
      </w:r>
      <w:r w:rsidR="006C7F8A">
        <w:t>A</w:t>
      </w:r>
      <w:r>
        <w:t>OUKI CHEMMAM</w:t>
      </w:r>
      <w:r w:rsidRPr="00D46314">
        <w:t xml:space="preserve">, Console Generale (Exequatur </w:t>
      </w:r>
      <w:r>
        <w:t>8 giugno 2023</w:t>
      </w:r>
      <w:r w:rsidRPr="00D46314">
        <w:t>)</w:t>
      </w:r>
    </w:p>
    <w:p w14:paraId="27EE4991" w14:textId="77777777" w:rsidR="00DE717A" w:rsidRDefault="00DE717A" w:rsidP="00DE717A">
      <w:pPr>
        <w:pStyle w:val="Corpodeltesto2"/>
        <w:spacing w:before="23"/>
      </w:pPr>
      <w:r>
        <w:t>Signor LAYACHI AIDOUNI, Vice Console, (12 giugno 2023)</w:t>
      </w:r>
    </w:p>
    <w:p w14:paraId="7B891098" w14:textId="6D50311A" w:rsidR="00DA21B8" w:rsidRDefault="00DA21B8" w:rsidP="00D46314">
      <w:pPr>
        <w:pStyle w:val="Corpodeltesto2"/>
        <w:spacing w:before="23"/>
      </w:pPr>
      <w:r>
        <w:t>Signor ISMAIL BENSEGHIER, Vice Console (9 agosto 2023)</w:t>
      </w:r>
    </w:p>
    <w:p w14:paraId="3878A2B0" w14:textId="2C1FF030" w:rsidR="002251A9" w:rsidRDefault="002251A9" w:rsidP="00D46314">
      <w:pPr>
        <w:pStyle w:val="Corpodeltesto2"/>
        <w:spacing w:before="23"/>
      </w:pPr>
      <w:r>
        <w:t>Signora YAMINA HARITI, Vice Console (29 ottobre 2024)</w:t>
      </w:r>
    </w:p>
    <w:p w14:paraId="6648D8E3" w14:textId="746DD4E5" w:rsidR="00F226DA" w:rsidRDefault="00F226DA" w:rsidP="00D46314">
      <w:pPr>
        <w:pStyle w:val="Corpodeltesto2"/>
        <w:spacing w:before="23"/>
      </w:pPr>
      <w:r>
        <w:t>Signora AMINA KHEIRA GASMI, Vice Console (2 maggio 2025)</w:t>
      </w:r>
    </w:p>
    <w:p w14:paraId="5CBA8B92" w14:textId="336DD052" w:rsidR="00CC664F" w:rsidRDefault="00CC664F" w:rsidP="00D46314">
      <w:pPr>
        <w:pStyle w:val="Corpodeltesto2"/>
        <w:spacing w:before="23"/>
      </w:pPr>
      <w:r>
        <w:t>Signora AMIRA FENNI, Vice Console (2 giugno 2025)</w:t>
      </w:r>
    </w:p>
    <w:p w14:paraId="544E9E04" w14:textId="77777777" w:rsidR="00DA21B8" w:rsidRDefault="00DA21B8" w:rsidP="00D46314">
      <w:pPr>
        <w:pStyle w:val="Corpodeltesto2"/>
        <w:spacing w:before="23"/>
      </w:pPr>
      <w:r>
        <w:t>Signor ATMANE KISSOUM, Console Aggiunto (9 agosto 2023)</w:t>
      </w:r>
    </w:p>
    <w:p w14:paraId="6710D099" w14:textId="77777777" w:rsidR="00DA21B8" w:rsidRPr="00D46314" w:rsidRDefault="00DA21B8" w:rsidP="00D46314">
      <w:pPr>
        <w:pStyle w:val="Corpodeltesto2"/>
        <w:spacing w:before="23"/>
      </w:pPr>
      <w:r>
        <w:t xml:space="preserve">Signor ADEL HADJ SADOK, Console Aggiunto </w:t>
      </w:r>
      <w:r w:rsidR="00DE717A">
        <w:t>(16 agosto 2023)</w:t>
      </w:r>
    </w:p>
    <w:p w14:paraId="0B1F72EC" w14:textId="77777777" w:rsidR="00C23015" w:rsidRDefault="00C23015" w:rsidP="004029B6">
      <w:pPr>
        <w:widowControl w:val="0"/>
        <w:tabs>
          <w:tab w:val="left" w:pos="90"/>
          <w:tab w:val="left" w:pos="2321"/>
        </w:tabs>
        <w:spacing w:before="40"/>
        <w:ind w:left="2321" w:hanging="2321"/>
        <w:rPr>
          <w:snapToGrid w:val="0"/>
          <w:color w:val="000000"/>
        </w:rPr>
      </w:pPr>
      <w:r w:rsidRPr="00C23015">
        <w:rPr>
          <w:snapToGrid w:val="0"/>
          <w:color w:val="000000"/>
        </w:rPr>
        <w:t>Signor</w:t>
      </w:r>
      <w:r>
        <w:rPr>
          <w:snapToGrid w:val="0"/>
          <w:color w:val="000000"/>
        </w:rPr>
        <w:t xml:space="preserve"> AMAR KHELIFI, Addetto Con</w:t>
      </w:r>
      <w:r w:rsidR="00A16C2C">
        <w:rPr>
          <w:snapToGrid w:val="0"/>
          <w:color w:val="000000"/>
        </w:rPr>
        <w:t>s</w:t>
      </w:r>
      <w:r>
        <w:rPr>
          <w:snapToGrid w:val="0"/>
          <w:color w:val="000000"/>
        </w:rPr>
        <w:t>olare (27 febbraio 2023)</w:t>
      </w:r>
    </w:p>
    <w:p w14:paraId="50888C71" w14:textId="77777777" w:rsidR="00DA21B8" w:rsidRPr="00C23015" w:rsidRDefault="00DA21B8" w:rsidP="004029B6">
      <w:pPr>
        <w:widowControl w:val="0"/>
        <w:tabs>
          <w:tab w:val="left" w:pos="90"/>
          <w:tab w:val="left" w:pos="2321"/>
        </w:tabs>
        <w:spacing w:before="40"/>
        <w:ind w:left="2321" w:hanging="2321"/>
        <w:rPr>
          <w:snapToGrid w:val="0"/>
          <w:color w:val="000000"/>
        </w:rPr>
      </w:pPr>
      <w:r>
        <w:rPr>
          <w:snapToGrid w:val="0"/>
          <w:color w:val="000000"/>
        </w:rPr>
        <w:t>Signo</w:t>
      </w:r>
      <w:r w:rsidR="00FA1D33">
        <w:rPr>
          <w:snapToGrid w:val="0"/>
          <w:color w:val="000000"/>
        </w:rPr>
        <w:t>r NADIR CHIBANE, Addetto Consolare</w:t>
      </w:r>
      <w:r>
        <w:rPr>
          <w:snapToGrid w:val="0"/>
          <w:color w:val="000000"/>
        </w:rPr>
        <w:t xml:space="preserve"> (16 agosto 2023)</w:t>
      </w:r>
    </w:p>
    <w:bookmarkEnd w:id="9"/>
    <w:p w14:paraId="2180BA8C" w14:textId="77777777" w:rsidR="00205293" w:rsidRPr="00C23015" w:rsidRDefault="00205293" w:rsidP="00E92089">
      <w:pPr>
        <w:widowControl w:val="0"/>
        <w:tabs>
          <w:tab w:val="left" w:pos="90"/>
        </w:tabs>
        <w:rPr>
          <w:b/>
          <w:snapToGrid w:val="0"/>
          <w:color w:val="000000"/>
        </w:rPr>
      </w:pPr>
    </w:p>
    <w:p w14:paraId="62814B1F" w14:textId="77777777" w:rsidR="004944D8" w:rsidRDefault="004944D8" w:rsidP="005A01AF">
      <w:pPr>
        <w:widowControl w:val="0"/>
        <w:tabs>
          <w:tab w:val="left" w:pos="90"/>
        </w:tabs>
        <w:jc w:val="right"/>
        <w:rPr>
          <w:b/>
          <w:snapToGrid w:val="0"/>
          <w:color w:val="000000"/>
        </w:rPr>
      </w:pPr>
      <w:r>
        <w:rPr>
          <w:b/>
          <w:snapToGrid w:val="0"/>
          <w:color w:val="000000"/>
          <w:sz w:val="16"/>
        </w:rPr>
        <w:br w:type="page"/>
        <w:t>ANGOLA</w:t>
      </w:r>
    </w:p>
    <w:p w14:paraId="152BE24B" w14:textId="77777777" w:rsidR="004944D8" w:rsidRDefault="009E4C9E">
      <w:pPr>
        <w:widowControl w:val="0"/>
        <w:tabs>
          <w:tab w:val="left" w:pos="90"/>
        </w:tabs>
        <w:spacing w:before="60"/>
        <w:jc w:val="center"/>
        <w:rPr>
          <w:snapToGrid w:val="0"/>
          <w:color w:val="000080"/>
          <w:sz w:val="26"/>
        </w:rPr>
      </w:pPr>
      <w:r>
        <w:rPr>
          <w:noProof/>
        </w:rPr>
        <w:drawing>
          <wp:anchor distT="0" distB="0" distL="114935" distR="114935" simplePos="0" relativeHeight="251578880" behindDoc="0" locked="0" layoutInCell="1" allowOverlap="1" wp14:anchorId="12BC3AA7" wp14:editId="5A22C506">
            <wp:simplePos x="0" y="0"/>
            <wp:positionH relativeFrom="column">
              <wp:posOffset>5768340</wp:posOffset>
            </wp:positionH>
            <wp:positionV relativeFrom="margin">
              <wp:posOffset>334645</wp:posOffset>
            </wp:positionV>
            <wp:extent cx="702310" cy="467995"/>
            <wp:effectExtent l="19050" t="19050" r="2540" b="8255"/>
            <wp:wrapNone/>
            <wp:docPr id="404"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F951EA7" w14:textId="77777777" w:rsidR="004944D8" w:rsidRDefault="004944D8">
      <w:pPr>
        <w:widowControl w:val="0"/>
        <w:tabs>
          <w:tab w:val="left" w:pos="90"/>
        </w:tabs>
        <w:rPr>
          <w:b/>
          <w:snapToGrid w:val="0"/>
          <w:color w:val="000080"/>
          <w:sz w:val="39"/>
        </w:rPr>
      </w:pPr>
      <w:r>
        <w:rPr>
          <w:b/>
          <w:snapToGrid w:val="0"/>
          <w:color w:val="000080"/>
          <w:sz w:val="32"/>
        </w:rPr>
        <w:t xml:space="preserve">ANGOLA </w:t>
      </w:r>
    </w:p>
    <w:p w14:paraId="26C5CA7B"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0CF5940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3D4F2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novembre</w:t>
      </w:r>
    </w:p>
    <w:p w14:paraId="7F1246E2"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B364362" w14:textId="77777777" w:rsidR="004944D8" w:rsidRDefault="004944D8">
      <w:pPr>
        <w:widowControl w:val="0"/>
        <w:tabs>
          <w:tab w:val="left" w:pos="2321"/>
        </w:tabs>
        <w:rPr>
          <w:b/>
          <w:snapToGrid w:val="0"/>
          <w:color w:val="000000"/>
        </w:rPr>
      </w:pPr>
    </w:p>
    <w:p w14:paraId="6BC40D65" w14:textId="77777777" w:rsidR="004944D8" w:rsidRDefault="004944D8">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Via Druso, 39 – 00184 Roma</w:t>
      </w:r>
    </w:p>
    <w:p w14:paraId="5B42D333" w14:textId="77777777" w:rsidR="004944D8" w:rsidRDefault="004944D8">
      <w:pPr>
        <w:widowControl w:val="0"/>
        <w:tabs>
          <w:tab w:val="left" w:pos="2321"/>
        </w:tabs>
        <w:rPr>
          <w:bCs/>
          <w:snapToGrid w:val="0"/>
          <w:color w:val="000000"/>
        </w:rPr>
      </w:pPr>
      <w:r>
        <w:rPr>
          <w:bCs/>
          <w:snapToGrid w:val="0"/>
          <w:color w:val="000000"/>
        </w:rPr>
        <w:tab/>
        <w:t>Tel. 067726951 – Fax 06772695241</w:t>
      </w:r>
    </w:p>
    <w:p w14:paraId="2DAD40F1" w14:textId="77777777" w:rsidR="00E64059" w:rsidRPr="00726539" w:rsidRDefault="00E64059">
      <w:pPr>
        <w:widowControl w:val="0"/>
        <w:tabs>
          <w:tab w:val="left" w:pos="2321"/>
        </w:tabs>
        <w:rPr>
          <w:snapToGrid w:val="0"/>
          <w:color w:val="000000"/>
        </w:rPr>
      </w:pPr>
      <w:r>
        <w:rPr>
          <w:bCs/>
          <w:snapToGrid w:val="0"/>
          <w:color w:val="000000"/>
        </w:rPr>
        <w:tab/>
      </w:r>
      <w:r>
        <w:rPr>
          <w:snapToGrid w:val="0"/>
          <w:color w:val="000000"/>
        </w:rPr>
        <w:t xml:space="preserve">E-mail </w:t>
      </w:r>
      <w:r w:rsidR="00726539" w:rsidRPr="00726539">
        <w:rPr>
          <w:snapToGrid w:val="0"/>
          <w:color w:val="000000"/>
        </w:rPr>
        <w:t>gab@embangola.com</w:t>
      </w:r>
    </w:p>
    <w:p w14:paraId="6AA1293A" w14:textId="77777777" w:rsidR="00032391"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3B78171" w14:textId="77777777" w:rsidR="004944D8" w:rsidRDefault="004944D8">
      <w:pPr>
        <w:widowControl w:val="0"/>
        <w:tabs>
          <w:tab w:val="left" w:pos="90"/>
          <w:tab w:val="left" w:pos="2321"/>
        </w:tabs>
        <w:spacing w:before="49"/>
        <w:rPr>
          <w:snapToGrid w:val="0"/>
          <w:color w:val="000000"/>
        </w:rPr>
      </w:pPr>
    </w:p>
    <w:p w14:paraId="71EDB10D" w14:textId="77777777" w:rsidR="00DD6F1F" w:rsidRDefault="00DD6F1F">
      <w:pPr>
        <w:widowControl w:val="0"/>
        <w:tabs>
          <w:tab w:val="left" w:pos="90"/>
          <w:tab w:val="left" w:pos="2321"/>
        </w:tabs>
        <w:spacing w:before="49"/>
        <w:rPr>
          <w:snapToGrid w:val="0"/>
          <w:color w:val="000000"/>
        </w:rPr>
      </w:pPr>
    </w:p>
    <w:p w14:paraId="46AE3A3B" w14:textId="77777777" w:rsidR="00DD6F1F" w:rsidRDefault="00DD6F1F" w:rsidP="00DD6F1F">
      <w:pPr>
        <w:widowControl w:val="0"/>
        <w:tabs>
          <w:tab w:val="left" w:pos="90"/>
        </w:tabs>
        <w:rPr>
          <w:b/>
          <w:snapToGrid w:val="0"/>
          <w:color w:val="000080"/>
          <w:u w:val="single"/>
        </w:rPr>
      </w:pPr>
    </w:p>
    <w:p w14:paraId="24FCC2AD" w14:textId="77777777" w:rsidR="00504534" w:rsidRDefault="00504534" w:rsidP="00DD6F1F">
      <w:pPr>
        <w:widowControl w:val="0"/>
        <w:tabs>
          <w:tab w:val="left" w:pos="90"/>
        </w:tabs>
        <w:rPr>
          <w:b/>
          <w:snapToGrid w:val="0"/>
          <w:color w:val="000080"/>
          <w:u w:val="single"/>
        </w:rPr>
      </w:pPr>
    </w:p>
    <w:p w14:paraId="0FC52724" w14:textId="77777777" w:rsidR="00DD6F1F" w:rsidRDefault="00DD6F1F">
      <w:pPr>
        <w:widowControl w:val="0"/>
        <w:tabs>
          <w:tab w:val="left" w:pos="90"/>
          <w:tab w:val="left" w:pos="2321"/>
        </w:tabs>
        <w:spacing w:before="49"/>
        <w:rPr>
          <w:snapToGrid w:val="0"/>
          <w:color w:val="000000"/>
          <w:sz w:val="26"/>
        </w:rPr>
      </w:pPr>
    </w:p>
    <w:p w14:paraId="197B3DB6" w14:textId="77777777" w:rsidR="004944D8" w:rsidRDefault="004944D8">
      <w:pPr>
        <w:widowControl w:val="0"/>
        <w:tabs>
          <w:tab w:val="left" w:pos="90"/>
        </w:tabs>
        <w:spacing w:before="277"/>
        <w:rPr>
          <w:snapToGrid w:val="0"/>
          <w:color w:val="000000"/>
          <w:sz w:val="26"/>
        </w:rPr>
      </w:pPr>
    </w:p>
    <w:p w14:paraId="27FB3A59" w14:textId="77777777" w:rsidR="004944D8" w:rsidRDefault="004944D8">
      <w:pPr>
        <w:widowControl w:val="0"/>
        <w:tabs>
          <w:tab w:val="left" w:pos="90"/>
        </w:tabs>
        <w:jc w:val="center"/>
        <w:rPr>
          <w:snapToGrid w:val="0"/>
          <w:color w:val="000000"/>
        </w:rPr>
      </w:pPr>
    </w:p>
    <w:p w14:paraId="6BFA29E4" w14:textId="77777777" w:rsidR="004944D8" w:rsidRDefault="004944D8">
      <w:pPr>
        <w:widowControl w:val="0"/>
        <w:tabs>
          <w:tab w:val="left" w:pos="90"/>
        </w:tabs>
        <w:jc w:val="center"/>
        <w:rPr>
          <w:snapToGrid w:val="0"/>
          <w:color w:val="000000"/>
        </w:rPr>
      </w:pPr>
    </w:p>
    <w:p w14:paraId="77260D8E" w14:textId="77777777" w:rsidR="004944D8" w:rsidRDefault="004944D8">
      <w:pPr>
        <w:widowControl w:val="0"/>
        <w:tabs>
          <w:tab w:val="left" w:pos="90"/>
        </w:tabs>
        <w:jc w:val="center"/>
        <w:rPr>
          <w:snapToGrid w:val="0"/>
          <w:color w:val="000000"/>
        </w:rPr>
      </w:pPr>
    </w:p>
    <w:p w14:paraId="09E2F900" w14:textId="77777777" w:rsidR="004944D8" w:rsidRDefault="004944D8">
      <w:pPr>
        <w:widowControl w:val="0"/>
        <w:tabs>
          <w:tab w:val="left" w:pos="90"/>
        </w:tabs>
        <w:jc w:val="center"/>
        <w:rPr>
          <w:snapToGrid w:val="0"/>
          <w:color w:val="000000"/>
        </w:rPr>
      </w:pPr>
    </w:p>
    <w:p w14:paraId="63772494" w14:textId="77777777" w:rsidR="004944D8" w:rsidRDefault="004944D8">
      <w:pPr>
        <w:widowControl w:val="0"/>
        <w:tabs>
          <w:tab w:val="left" w:pos="90"/>
        </w:tabs>
        <w:jc w:val="center"/>
        <w:rPr>
          <w:snapToGrid w:val="0"/>
          <w:color w:val="000000"/>
        </w:rPr>
      </w:pPr>
    </w:p>
    <w:p w14:paraId="6CC328B7" w14:textId="77777777" w:rsidR="004944D8" w:rsidRDefault="004944D8">
      <w:pPr>
        <w:widowControl w:val="0"/>
        <w:tabs>
          <w:tab w:val="left" w:pos="90"/>
        </w:tabs>
        <w:jc w:val="center"/>
        <w:rPr>
          <w:snapToGrid w:val="0"/>
          <w:color w:val="000000"/>
        </w:rPr>
      </w:pPr>
    </w:p>
    <w:p w14:paraId="15FDE45A" w14:textId="77777777" w:rsidR="004944D8" w:rsidRDefault="004944D8">
      <w:pPr>
        <w:widowControl w:val="0"/>
        <w:tabs>
          <w:tab w:val="left" w:pos="90"/>
        </w:tabs>
        <w:jc w:val="center"/>
        <w:rPr>
          <w:snapToGrid w:val="0"/>
          <w:color w:val="000000"/>
        </w:rPr>
      </w:pPr>
    </w:p>
    <w:p w14:paraId="482E0B84" w14:textId="77777777" w:rsidR="004944D8" w:rsidRDefault="004944D8">
      <w:pPr>
        <w:widowControl w:val="0"/>
        <w:tabs>
          <w:tab w:val="left" w:pos="90"/>
        </w:tabs>
        <w:jc w:val="center"/>
        <w:rPr>
          <w:snapToGrid w:val="0"/>
          <w:color w:val="000000"/>
        </w:rPr>
      </w:pPr>
    </w:p>
    <w:p w14:paraId="297C90FC" w14:textId="77777777" w:rsidR="004944D8" w:rsidRDefault="004944D8">
      <w:pPr>
        <w:widowControl w:val="0"/>
        <w:tabs>
          <w:tab w:val="left" w:pos="90"/>
        </w:tabs>
        <w:jc w:val="center"/>
        <w:rPr>
          <w:snapToGrid w:val="0"/>
          <w:color w:val="000000"/>
        </w:rPr>
      </w:pPr>
    </w:p>
    <w:p w14:paraId="2AD2D8B5" w14:textId="77777777" w:rsidR="004944D8" w:rsidRDefault="004944D8">
      <w:pPr>
        <w:widowControl w:val="0"/>
        <w:tabs>
          <w:tab w:val="left" w:pos="90"/>
        </w:tabs>
        <w:jc w:val="center"/>
        <w:rPr>
          <w:snapToGrid w:val="0"/>
          <w:color w:val="000000"/>
        </w:rPr>
      </w:pPr>
    </w:p>
    <w:p w14:paraId="75D06454" w14:textId="77777777" w:rsidR="004944D8" w:rsidRDefault="004944D8">
      <w:pPr>
        <w:widowControl w:val="0"/>
        <w:tabs>
          <w:tab w:val="left" w:pos="90"/>
        </w:tabs>
        <w:jc w:val="center"/>
        <w:rPr>
          <w:snapToGrid w:val="0"/>
          <w:color w:val="000000"/>
        </w:rPr>
      </w:pPr>
    </w:p>
    <w:p w14:paraId="56A5DCC8" w14:textId="77777777" w:rsidR="004944D8" w:rsidRDefault="004944D8">
      <w:pPr>
        <w:widowControl w:val="0"/>
        <w:tabs>
          <w:tab w:val="left" w:pos="90"/>
        </w:tabs>
        <w:jc w:val="center"/>
        <w:rPr>
          <w:snapToGrid w:val="0"/>
          <w:color w:val="000000"/>
        </w:rPr>
      </w:pPr>
    </w:p>
    <w:p w14:paraId="3413BEA5" w14:textId="77777777" w:rsidR="004944D8" w:rsidRDefault="004944D8">
      <w:pPr>
        <w:widowControl w:val="0"/>
        <w:tabs>
          <w:tab w:val="left" w:pos="90"/>
        </w:tabs>
        <w:jc w:val="center"/>
        <w:rPr>
          <w:snapToGrid w:val="0"/>
          <w:color w:val="000000"/>
        </w:rPr>
      </w:pPr>
    </w:p>
    <w:p w14:paraId="74859F8C" w14:textId="77777777" w:rsidR="004944D8" w:rsidRDefault="004944D8">
      <w:pPr>
        <w:widowControl w:val="0"/>
        <w:tabs>
          <w:tab w:val="left" w:pos="90"/>
        </w:tabs>
        <w:jc w:val="center"/>
        <w:rPr>
          <w:snapToGrid w:val="0"/>
          <w:color w:val="000000"/>
        </w:rPr>
      </w:pPr>
    </w:p>
    <w:p w14:paraId="4546B55F" w14:textId="77777777" w:rsidR="004944D8" w:rsidRDefault="004944D8">
      <w:pPr>
        <w:widowControl w:val="0"/>
        <w:tabs>
          <w:tab w:val="left" w:pos="90"/>
        </w:tabs>
        <w:jc w:val="center"/>
        <w:rPr>
          <w:snapToGrid w:val="0"/>
          <w:color w:val="000000"/>
        </w:rPr>
      </w:pPr>
    </w:p>
    <w:p w14:paraId="44A8CC90" w14:textId="77777777" w:rsidR="004944D8" w:rsidRDefault="004944D8">
      <w:pPr>
        <w:widowControl w:val="0"/>
        <w:tabs>
          <w:tab w:val="left" w:pos="90"/>
        </w:tabs>
        <w:jc w:val="center"/>
        <w:rPr>
          <w:snapToGrid w:val="0"/>
          <w:color w:val="000000"/>
        </w:rPr>
      </w:pPr>
    </w:p>
    <w:p w14:paraId="1ABC7BFE" w14:textId="77777777" w:rsidR="004944D8" w:rsidRDefault="004944D8">
      <w:pPr>
        <w:widowControl w:val="0"/>
        <w:tabs>
          <w:tab w:val="left" w:pos="90"/>
        </w:tabs>
        <w:jc w:val="center"/>
        <w:rPr>
          <w:snapToGrid w:val="0"/>
          <w:color w:val="000000"/>
        </w:rPr>
      </w:pPr>
    </w:p>
    <w:p w14:paraId="4BED8448" w14:textId="77777777" w:rsidR="004944D8" w:rsidRDefault="004944D8">
      <w:pPr>
        <w:widowControl w:val="0"/>
        <w:tabs>
          <w:tab w:val="left" w:pos="90"/>
        </w:tabs>
        <w:jc w:val="center"/>
        <w:rPr>
          <w:snapToGrid w:val="0"/>
          <w:color w:val="000000"/>
        </w:rPr>
      </w:pPr>
    </w:p>
    <w:p w14:paraId="71F8A328" w14:textId="77777777" w:rsidR="004944D8" w:rsidRDefault="004944D8">
      <w:pPr>
        <w:widowControl w:val="0"/>
        <w:tabs>
          <w:tab w:val="left" w:pos="90"/>
        </w:tabs>
        <w:jc w:val="center"/>
        <w:rPr>
          <w:snapToGrid w:val="0"/>
          <w:color w:val="000000"/>
        </w:rPr>
      </w:pPr>
    </w:p>
    <w:p w14:paraId="6A983009" w14:textId="77777777" w:rsidR="004944D8" w:rsidRDefault="004944D8">
      <w:pPr>
        <w:widowControl w:val="0"/>
        <w:tabs>
          <w:tab w:val="left" w:pos="90"/>
        </w:tabs>
        <w:jc w:val="center"/>
        <w:rPr>
          <w:snapToGrid w:val="0"/>
          <w:color w:val="000000"/>
        </w:rPr>
      </w:pPr>
    </w:p>
    <w:p w14:paraId="6B77C8DF" w14:textId="77777777" w:rsidR="004944D8" w:rsidRDefault="004944D8">
      <w:pPr>
        <w:widowControl w:val="0"/>
        <w:tabs>
          <w:tab w:val="left" w:pos="90"/>
        </w:tabs>
        <w:jc w:val="center"/>
        <w:rPr>
          <w:snapToGrid w:val="0"/>
          <w:color w:val="000000"/>
        </w:rPr>
      </w:pPr>
    </w:p>
    <w:p w14:paraId="6D61F9A9" w14:textId="77777777" w:rsidR="004944D8" w:rsidRDefault="004944D8">
      <w:pPr>
        <w:widowControl w:val="0"/>
        <w:tabs>
          <w:tab w:val="left" w:pos="90"/>
        </w:tabs>
        <w:jc w:val="center"/>
        <w:rPr>
          <w:snapToGrid w:val="0"/>
          <w:color w:val="000000"/>
        </w:rPr>
      </w:pPr>
    </w:p>
    <w:p w14:paraId="62B3C2E7" w14:textId="77777777" w:rsidR="004944D8" w:rsidRDefault="004944D8">
      <w:pPr>
        <w:widowControl w:val="0"/>
        <w:tabs>
          <w:tab w:val="left" w:pos="90"/>
        </w:tabs>
        <w:jc w:val="center"/>
        <w:rPr>
          <w:snapToGrid w:val="0"/>
          <w:color w:val="000000"/>
        </w:rPr>
      </w:pPr>
    </w:p>
    <w:p w14:paraId="2548F129" w14:textId="77777777" w:rsidR="004944D8" w:rsidRDefault="004944D8">
      <w:pPr>
        <w:widowControl w:val="0"/>
        <w:tabs>
          <w:tab w:val="left" w:pos="90"/>
        </w:tabs>
        <w:jc w:val="center"/>
        <w:rPr>
          <w:snapToGrid w:val="0"/>
          <w:color w:val="000000"/>
        </w:rPr>
      </w:pPr>
    </w:p>
    <w:p w14:paraId="7A58722E" w14:textId="77777777" w:rsidR="004944D8" w:rsidRDefault="004944D8">
      <w:pPr>
        <w:widowControl w:val="0"/>
        <w:tabs>
          <w:tab w:val="left" w:pos="90"/>
        </w:tabs>
        <w:jc w:val="center"/>
        <w:rPr>
          <w:snapToGrid w:val="0"/>
          <w:color w:val="000000"/>
        </w:rPr>
      </w:pPr>
    </w:p>
    <w:p w14:paraId="2E214912" w14:textId="77777777" w:rsidR="004944D8" w:rsidRDefault="004944D8">
      <w:pPr>
        <w:widowControl w:val="0"/>
        <w:tabs>
          <w:tab w:val="left" w:pos="90"/>
        </w:tabs>
        <w:jc w:val="center"/>
        <w:rPr>
          <w:snapToGrid w:val="0"/>
          <w:color w:val="000000"/>
        </w:rPr>
      </w:pPr>
    </w:p>
    <w:p w14:paraId="4DFD02D7"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t xml:space="preserve"> </w:t>
      </w:r>
    </w:p>
    <w:p w14:paraId="7E62E0FF" w14:textId="77777777" w:rsidR="004944D8" w:rsidRDefault="004944D8">
      <w:pPr>
        <w:widowControl w:val="0"/>
        <w:tabs>
          <w:tab w:val="left" w:pos="90"/>
        </w:tabs>
        <w:jc w:val="right"/>
        <w:rPr>
          <w:b/>
          <w:snapToGrid w:val="0"/>
          <w:color w:val="000000"/>
        </w:rPr>
      </w:pPr>
      <w:r>
        <w:rPr>
          <w:b/>
          <w:snapToGrid w:val="0"/>
          <w:color w:val="000000"/>
          <w:sz w:val="16"/>
        </w:rPr>
        <w:t>ARABIA SAUDITA</w:t>
      </w:r>
    </w:p>
    <w:p w14:paraId="325E903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79904" behindDoc="0" locked="0" layoutInCell="1" allowOverlap="1" wp14:anchorId="02ED6567" wp14:editId="6857DB4F">
            <wp:simplePos x="0" y="0"/>
            <wp:positionH relativeFrom="column">
              <wp:posOffset>5730240</wp:posOffset>
            </wp:positionH>
            <wp:positionV relativeFrom="margin">
              <wp:posOffset>429895</wp:posOffset>
            </wp:positionV>
            <wp:extent cx="702310" cy="467995"/>
            <wp:effectExtent l="19050" t="19050" r="2540" b="8255"/>
            <wp:wrapNone/>
            <wp:docPr id="403"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0D0933B" w14:textId="77777777" w:rsidR="004944D8" w:rsidRDefault="004944D8">
      <w:pPr>
        <w:widowControl w:val="0"/>
        <w:tabs>
          <w:tab w:val="left" w:pos="90"/>
        </w:tabs>
        <w:rPr>
          <w:b/>
          <w:snapToGrid w:val="0"/>
          <w:color w:val="000080"/>
          <w:sz w:val="39"/>
        </w:rPr>
      </w:pPr>
      <w:r>
        <w:rPr>
          <w:b/>
          <w:snapToGrid w:val="0"/>
          <w:color w:val="000080"/>
          <w:sz w:val="32"/>
        </w:rPr>
        <w:t xml:space="preserve">ARABIA SAUDITA </w:t>
      </w:r>
    </w:p>
    <w:p w14:paraId="0CAD302E" w14:textId="77777777" w:rsidR="004944D8" w:rsidRDefault="004944D8">
      <w:pPr>
        <w:widowControl w:val="0"/>
        <w:tabs>
          <w:tab w:val="left" w:pos="90"/>
        </w:tabs>
        <w:rPr>
          <w:b/>
          <w:snapToGrid w:val="0"/>
          <w:color w:val="000080"/>
          <w:sz w:val="28"/>
        </w:rPr>
      </w:pPr>
      <w:r>
        <w:rPr>
          <w:b/>
          <w:snapToGrid w:val="0"/>
          <w:color w:val="000080"/>
          <w:sz w:val="22"/>
        </w:rPr>
        <w:t xml:space="preserve">Regno dell'           </w:t>
      </w:r>
    </w:p>
    <w:p w14:paraId="6B1DFDFE" w14:textId="77777777" w:rsidR="004944D8" w:rsidRDefault="004944D8">
      <w:pPr>
        <w:widowControl w:val="0"/>
        <w:tabs>
          <w:tab w:val="left" w:pos="90"/>
        </w:tabs>
        <w:spacing w:before="27"/>
        <w:jc w:val="center"/>
        <w:rPr>
          <w:snapToGrid w:val="0"/>
          <w:color w:val="000000"/>
        </w:rPr>
      </w:pPr>
    </w:p>
    <w:p w14:paraId="78A5FCB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2DC299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settembre</w:t>
      </w:r>
    </w:p>
    <w:p w14:paraId="233408C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E41975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 Raimondi, 14 - 00198 Roma </w:t>
      </w:r>
    </w:p>
    <w:p w14:paraId="5558487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068840807  068551641 - Fax 068558658  </w:t>
      </w:r>
    </w:p>
    <w:p w14:paraId="36E0BED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consolato@arabia-saudita.it</w:t>
      </w:r>
    </w:p>
    <w:p w14:paraId="670728FB"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18BC1953" w14:textId="77777777" w:rsidR="002D178A" w:rsidRDefault="002D178A">
      <w:pPr>
        <w:widowControl w:val="0"/>
        <w:tabs>
          <w:tab w:val="left" w:pos="90"/>
          <w:tab w:val="left" w:pos="2321"/>
        </w:tabs>
        <w:spacing w:before="49"/>
        <w:rPr>
          <w:snapToGrid w:val="0"/>
          <w:color w:val="000000"/>
        </w:rPr>
      </w:pPr>
    </w:p>
    <w:p w14:paraId="03244D76" w14:textId="77777777" w:rsidR="002D178A" w:rsidRDefault="002D178A">
      <w:pPr>
        <w:widowControl w:val="0"/>
        <w:tabs>
          <w:tab w:val="left" w:pos="90"/>
          <w:tab w:val="left" w:pos="2321"/>
        </w:tabs>
        <w:spacing w:before="49"/>
        <w:rPr>
          <w:snapToGrid w:val="0"/>
          <w:color w:val="000000"/>
        </w:rPr>
      </w:pPr>
    </w:p>
    <w:p w14:paraId="22BC6636" w14:textId="77777777" w:rsidR="002D178A" w:rsidRDefault="002D178A">
      <w:pPr>
        <w:widowControl w:val="0"/>
        <w:tabs>
          <w:tab w:val="left" w:pos="90"/>
          <w:tab w:val="left" w:pos="2321"/>
        </w:tabs>
        <w:spacing w:before="49"/>
        <w:rPr>
          <w:snapToGrid w:val="0"/>
          <w:color w:val="000000"/>
        </w:rPr>
      </w:pPr>
    </w:p>
    <w:p w14:paraId="30A9DDE4" w14:textId="77777777" w:rsidR="002D178A" w:rsidRDefault="002D178A" w:rsidP="002D178A">
      <w:pPr>
        <w:widowControl w:val="0"/>
        <w:tabs>
          <w:tab w:val="left" w:pos="90"/>
        </w:tabs>
        <w:spacing w:before="550"/>
        <w:rPr>
          <w:b/>
          <w:snapToGrid w:val="0"/>
          <w:color w:val="000080"/>
          <w:sz w:val="26"/>
          <w:u w:val="single"/>
        </w:rPr>
      </w:pPr>
      <w:r>
        <w:rPr>
          <w:b/>
          <w:snapToGrid w:val="0"/>
          <w:color w:val="000080"/>
          <w:u w:val="single"/>
        </w:rPr>
        <w:t>MILANO - CONSOLATO GENERALE (in corso di istituzione)</w:t>
      </w:r>
    </w:p>
    <w:p w14:paraId="7FB24E1D" w14:textId="77777777" w:rsidR="002D178A" w:rsidRDefault="002D178A" w:rsidP="002D178A">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66BAA04" w14:textId="77777777" w:rsidR="002D178A" w:rsidRPr="0077685B" w:rsidRDefault="002D178A" w:rsidP="002D178A">
      <w:pPr>
        <w:widowControl w:val="0"/>
        <w:tabs>
          <w:tab w:val="left" w:pos="90"/>
          <w:tab w:val="left" w:pos="2321"/>
        </w:tabs>
        <w:spacing w:before="220"/>
        <w:rPr>
          <w:snapToGrid w:val="0"/>
          <w:color w:val="000000"/>
          <w:sz w:val="23"/>
        </w:rPr>
      </w:pPr>
    </w:p>
    <w:p w14:paraId="1B66427B" w14:textId="77777777" w:rsidR="002D178A" w:rsidRDefault="002D178A" w:rsidP="002D178A">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Pr="002D178A">
        <w:rPr>
          <w:snapToGrid w:val="0"/>
          <w:color w:val="000000"/>
        </w:rPr>
        <w:t xml:space="preserve">Lombardia, Veneto, Piemonte, Liguria, Trentino-Alto Adige, Friuli Venezia-Giulia, </w:t>
      </w:r>
    </w:p>
    <w:p w14:paraId="3D11393B" w14:textId="77777777" w:rsidR="002D178A" w:rsidRDefault="002D178A" w:rsidP="002D178A">
      <w:pPr>
        <w:widowControl w:val="0"/>
        <w:tabs>
          <w:tab w:val="left" w:pos="90"/>
          <w:tab w:val="left" w:pos="2321"/>
        </w:tabs>
        <w:spacing w:before="49"/>
        <w:rPr>
          <w:snapToGrid w:val="0"/>
          <w:color w:val="000000"/>
        </w:rPr>
      </w:pPr>
      <w:r>
        <w:rPr>
          <w:snapToGrid w:val="0"/>
          <w:color w:val="000000"/>
        </w:rPr>
        <w:tab/>
      </w:r>
      <w:r>
        <w:rPr>
          <w:snapToGrid w:val="0"/>
          <w:color w:val="000000"/>
        </w:rPr>
        <w:tab/>
      </w:r>
      <w:r w:rsidRPr="002D178A">
        <w:rPr>
          <w:snapToGrid w:val="0"/>
          <w:color w:val="000000"/>
        </w:rPr>
        <w:t>Valle d’Aosta ed Emilia-Romagna</w:t>
      </w:r>
    </w:p>
    <w:p w14:paraId="58CD7063" w14:textId="77777777" w:rsidR="002D178A" w:rsidRDefault="002D178A" w:rsidP="002D178A">
      <w:pPr>
        <w:widowControl w:val="0"/>
        <w:tabs>
          <w:tab w:val="left" w:pos="90"/>
          <w:tab w:val="left" w:pos="2321"/>
        </w:tabs>
        <w:spacing w:before="49"/>
        <w:rPr>
          <w:snapToGrid w:val="0"/>
          <w:color w:val="000000"/>
        </w:rPr>
      </w:pPr>
    </w:p>
    <w:p w14:paraId="5C5D6BA4" w14:textId="77777777" w:rsidR="002D178A" w:rsidRDefault="002D178A" w:rsidP="002D178A">
      <w:pPr>
        <w:widowControl w:val="0"/>
        <w:tabs>
          <w:tab w:val="left" w:pos="90"/>
          <w:tab w:val="left" w:pos="2321"/>
        </w:tabs>
        <w:spacing w:before="49"/>
        <w:rPr>
          <w:snapToGrid w:val="0"/>
          <w:color w:val="000000"/>
          <w:sz w:val="23"/>
        </w:rPr>
      </w:pPr>
    </w:p>
    <w:p w14:paraId="06F75F14" w14:textId="77777777" w:rsidR="00D30EE3" w:rsidRDefault="0026786F" w:rsidP="00D30EE3">
      <w:pPr>
        <w:widowControl w:val="0"/>
        <w:tabs>
          <w:tab w:val="left" w:pos="90"/>
        </w:tabs>
        <w:jc w:val="right"/>
        <w:rPr>
          <w:b/>
          <w:snapToGrid w:val="0"/>
          <w:color w:val="000000"/>
        </w:rPr>
      </w:pPr>
      <w:r>
        <w:rPr>
          <w:snapToGrid w:val="0"/>
          <w:color w:val="000080"/>
          <w:sz w:val="26"/>
        </w:rPr>
        <w:br w:type="page"/>
      </w:r>
      <w:r w:rsidR="00D30EE3">
        <w:rPr>
          <w:b/>
          <w:snapToGrid w:val="0"/>
          <w:color w:val="000000"/>
          <w:sz w:val="16"/>
        </w:rPr>
        <w:t>ARGENTINA</w:t>
      </w:r>
    </w:p>
    <w:p w14:paraId="5B073657" w14:textId="77777777" w:rsidR="00D30EE3" w:rsidRDefault="009E4C9E" w:rsidP="00D30EE3">
      <w:pPr>
        <w:widowControl w:val="0"/>
        <w:tabs>
          <w:tab w:val="left" w:pos="90"/>
        </w:tabs>
        <w:rPr>
          <w:b/>
          <w:snapToGrid w:val="0"/>
          <w:color w:val="000080"/>
          <w:sz w:val="32"/>
        </w:rPr>
      </w:pPr>
      <w:r>
        <w:rPr>
          <w:noProof/>
        </w:rPr>
        <w:drawing>
          <wp:anchor distT="0" distB="0" distL="114300" distR="114300" simplePos="0" relativeHeight="251739648" behindDoc="0" locked="0" layoutInCell="1" allowOverlap="1" wp14:anchorId="0D855D11" wp14:editId="505006DA">
            <wp:simplePos x="0" y="0"/>
            <wp:positionH relativeFrom="column">
              <wp:posOffset>5701665</wp:posOffset>
            </wp:positionH>
            <wp:positionV relativeFrom="margin">
              <wp:posOffset>233680</wp:posOffset>
            </wp:positionV>
            <wp:extent cx="702310" cy="467995"/>
            <wp:effectExtent l="19050" t="19050" r="2540" b="8255"/>
            <wp:wrapNone/>
            <wp:docPr id="402" name="Immagin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EBC8AA9" w14:textId="77777777" w:rsidR="00D30EE3" w:rsidRPr="00D30EE3" w:rsidRDefault="004944D8" w:rsidP="00D30EE3">
      <w:pPr>
        <w:widowControl w:val="0"/>
        <w:tabs>
          <w:tab w:val="left" w:pos="90"/>
        </w:tabs>
        <w:rPr>
          <w:b/>
          <w:snapToGrid w:val="0"/>
          <w:color w:val="000080"/>
          <w:sz w:val="16"/>
          <w:szCs w:val="16"/>
        </w:rPr>
      </w:pPr>
      <w:r>
        <w:rPr>
          <w:b/>
          <w:snapToGrid w:val="0"/>
          <w:color w:val="000080"/>
          <w:sz w:val="32"/>
        </w:rPr>
        <w:t xml:space="preserve">ARGENTINA </w:t>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p>
    <w:p w14:paraId="6220542D" w14:textId="77777777" w:rsidR="004944D8" w:rsidRPr="00D30EE3" w:rsidRDefault="004944D8" w:rsidP="00D30EE3">
      <w:pPr>
        <w:widowControl w:val="0"/>
        <w:tabs>
          <w:tab w:val="left" w:pos="90"/>
        </w:tabs>
        <w:rPr>
          <w:snapToGrid w:val="0"/>
          <w:color w:val="000080"/>
          <w:sz w:val="26"/>
        </w:rPr>
      </w:pPr>
      <w:r>
        <w:rPr>
          <w:b/>
          <w:snapToGrid w:val="0"/>
          <w:color w:val="000080"/>
          <w:sz w:val="22"/>
        </w:rPr>
        <w:t xml:space="preserve">Repubblica Argentina  </w:t>
      </w:r>
      <w:r w:rsidR="00D30EE3">
        <w:rPr>
          <w:b/>
          <w:snapToGrid w:val="0"/>
          <w:color w:val="000080"/>
          <w:sz w:val="22"/>
        </w:rPr>
        <w:t xml:space="preserve">  </w:t>
      </w:r>
    </w:p>
    <w:p w14:paraId="0D4A39F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39D5BC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maggio</w:t>
      </w:r>
    </w:p>
    <w:p w14:paraId="178DA93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30A05F3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Agnello, 2 – 4° piano - 20121 Milano </w:t>
      </w:r>
    </w:p>
    <w:p w14:paraId="1370C2F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0277729420  0277729430  0277729429 - Fax 0277729444  </w:t>
      </w:r>
    </w:p>
    <w:p w14:paraId="67F3D08C" w14:textId="77777777" w:rsidR="004944D8" w:rsidRPr="0077685B"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77685B" w:rsidRPr="0077685B">
        <w:rPr>
          <w:bCs/>
          <w:sz w:val="22"/>
        </w:rPr>
        <w:t>cmila@mrecic.gov.ar</w:t>
      </w:r>
    </w:p>
    <w:p w14:paraId="0F9476C2"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Emilia</w:t>
      </w:r>
      <w:r w:rsidR="008F3C09">
        <w:rPr>
          <w:snapToGrid w:val="0"/>
          <w:color w:val="000000"/>
        </w:rPr>
        <w:t xml:space="preserve"> Romagna, Friuli </w:t>
      </w:r>
      <w:r>
        <w:rPr>
          <w:snapToGrid w:val="0"/>
          <w:color w:val="000000"/>
        </w:rPr>
        <w:t>Venezia Giul</w:t>
      </w:r>
      <w:r w:rsidR="008F3C09">
        <w:rPr>
          <w:snapToGrid w:val="0"/>
          <w:color w:val="000000"/>
        </w:rPr>
        <w:t xml:space="preserve">ia, Liguria, Piemonte, Trentino </w:t>
      </w:r>
      <w:r>
        <w:rPr>
          <w:snapToGrid w:val="0"/>
          <w:color w:val="000000"/>
        </w:rPr>
        <w:t xml:space="preserve">Alto Adige, </w:t>
      </w:r>
    </w:p>
    <w:p w14:paraId="4D9CB98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Valle d'Aosta, Veneto.</w:t>
      </w:r>
    </w:p>
    <w:p w14:paraId="10867412" w14:textId="77777777" w:rsidR="004944D8" w:rsidRDefault="004944D8">
      <w:pPr>
        <w:widowControl w:val="0"/>
        <w:tabs>
          <w:tab w:val="left" w:pos="90"/>
        </w:tabs>
        <w:rPr>
          <w:snapToGrid w:val="0"/>
          <w:color w:val="000000"/>
        </w:rPr>
      </w:pPr>
    </w:p>
    <w:p w14:paraId="111F8BF7" w14:textId="77777777" w:rsidR="004944D8" w:rsidRDefault="004944D8">
      <w:pPr>
        <w:widowControl w:val="0"/>
        <w:tabs>
          <w:tab w:val="left" w:pos="90"/>
        </w:tabs>
        <w:rPr>
          <w:snapToGrid w:val="0"/>
          <w:color w:val="000000"/>
        </w:rPr>
      </w:pPr>
    </w:p>
    <w:p w14:paraId="024949C4" w14:textId="77777777" w:rsidR="00AC20ED" w:rsidRDefault="00AC20ED">
      <w:pPr>
        <w:widowControl w:val="0"/>
        <w:tabs>
          <w:tab w:val="left" w:pos="90"/>
        </w:tabs>
        <w:rPr>
          <w:snapToGrid w:val="0"/>
          <w:color w:val="000000"/>
        </w:rPr>
      </w:pPr>
    </w:p>
    <w:p w14:paraId="509F9F2C" w14:textId="77777777" w:rsidR="004944D8" w:rsidRDefault="004944D8">
      <w:pPr>
        <w:widowControl w:val="0"/>
        <w:tabs>
          <w:tab w:val="left" w:pos="90"/>
        </w:tabs>
        <w:rPr>
          <w:snapToGrid w:val="0"/>
          <w:color w:val="000000"/>
        </w:rPr>
      </w:pPr>
      <w:r>
        <w:rPr>
          <w:snapToGrid w:val="0"/>
          <w:color w:val="000000"/>
        </w:rPr>
        <w:t xml:space="preserve">Signor </w:t>
      </w:r>
      <w:r w:rsidR="0024406A">
        <w:rPr>
          <w:snapToGrid w:val="0"/>
          <w:color w:val="000000"/>
        </w:rPr>
        <w:t>LUIS PABLO NISCOVOLOS</w:t>
      </w:r>
      <w:r w:rsidR="005D7C68">
        <w:rPr>
          <w:snapToGrid w:val="0"/>
          <w:color w:val="000000"/>
        </w:rPr>
        <w:t>,</w:t>
      </w:r>
      <w:r>
        <w:rPr>
          <w:snapToGrid w:val="0"/>
          <w:color w:val="000000"/>
        </w:rPr>
        <w:t xml:space="preserve"> Console Generale  (Exequatur </w:t>
      </w:r>
      <w:r w:rsidR="0024406A">
        <w:rPr>
          <w:snapToGrid w:val="0"/>
          <w:color w:val="000000"/>
        </w:rPr>
        <w:t>7 sette</w:t>
      </w:r>
      <w:r w:rsidR="005D7C68">
        <w:rPr>
          <w:snapToGrid w:val="0"/>
          <w:color w:val="000000"/>
        </w:rPr>
        <w:t>mbre</w:t>
      </w:r>
      <w:r>
        <w:rPr>
          <w:snapToGrid w:val="0"/>
          <w:color w:val="000000"/>
        </w:rPr>
        <w:t xml:space="preserve"> 20</w:t>
      </w:r>
      <w:r w:rsidR="0024406A">
        <w:rPr>
          <w:snapToGrid w:val="0"/>
          <w:color w:val="000000"/>
        </w:rPr>
        <w:t>20</w:t>
      </w:r>
      <w:r>
        <w:rPr>
          <w:snapToGrid w:val="0"/>
          <w:color w:val="000000"/>
        </w:rPr>
        <w:t>)</w:t>
      </w:r>
    </w:p>
    <w:p w14:paraId="16AA32F5" w14:textId="77777777" w:rsidR="004B486D" w:rsidRDefault="004B486D" w:rsidP="004B486D">
      <w:pPr>
        <w:widowControl w:val="0"/>
        <w:tabs>
          <w:tab w:val="left" w:pos="90"/>
        </w:tabs>
        <w:rPr>
          <w:snapToGrid w:val="0"/>
          <w:color w:val="000000"/>
        </w:rPr>
      </w:pPr>
      <w:r>
        <w:rPr>
          <w:snapToGrid w:val="0"/>
          <w:color w:val="000000"/>
        </w:rPr>
        <w:t xml:space="preserve">Signor </w:t>
      </w:r>
      <w:r w:rsidR="00273A77">
        <w:rPr>
          <w:snapToGrid w:val="0"/>
          <w:color w:val="000000"/>
        </w:rPr>
        <w:t>MANRIQUE LUCIO ALTAVISTA</w:t>
      </w:r>
      <w:r>
        <w:rPr>
          <w:snapToGrid w:val="0"/>
          <w:color w:val="000000"/>
        </w:rPr>
        <w:t xml:space="preserve">, </w:t>
      </w:r>
      <w:r w:rsidR="00E21E12">
        <w:rPr>
          <w:snapToGrid w:val="0"/>
          <w:color w:val="000000"/>
        </w:rPr>
        <w:t xml:space="preserve">Console </w:t>
      </w:r>
      <w:r w:rsidR="00273A77">
        <w:rPr>
          <w:snapToGrid w:val="0"/>
          <w:color w:val="000000"/>
        </w:rPr>
        <w:t xml:space="preserve">Generale </w:t>
      </w:r>
      <w:r w:rsidR="00E21E12">
        <w:rPr>
          <w:snapToGrid w:val="0"/>
          <w:color w:val="000000"/>
        </w:rPr>
        <w:t>A</w:t>
      </w:r>
      <w:r>
        <w:rPr>
          <w:snapToGrid w:val="0"/>
          <w:color w:val="000000"/>
        </w:rPr>
        <w:t>ggiunto (</w:t>
      </w:r>
      <w:r w:rsidR="00273A77">
        <w:rPr>
          <w:snapToGrid w:val="0"/>
          <w:color w:val="000000"/>
        </w:rPr>
        <w:t>28 giugno 2021</w:t>
      </w:r>
      <w:r>
        <w:rPr>
          <w:snapToGrid w:val="0"/>
          <w:color w:val="000000"/>
        </w:rPr>
        <w:t>)</w:t>
      </w:r>
    </w:p>
    <w:p w14:paraId="1A718E90" w14:textId="77777777" w:rsidR="00425D4F" w:rsidRDefault="00425D4F" w:rsidP="00FA01C9">
      <w:pPr>
        <w:widowControl w:val="0"/>
        <w:tabs>
          <w:tab w:val="left" w:pos="90"/>
        </w:tabs>
        <w:rPr>
          <w:snapToGrid w:val="0"/>
          <w:color w:val="000000"/>
        </w:rPr>
      </w:pPr>
      <w:r>
        <w:rPr>
          <w:snapToGrid w:val="0"/>
          <w:color w:val="000000"/>
        </w:rPr>
        <w:t>Signor LUCAS ANDRES CANDIA, Console Aggiunto (24 luglio 2023)</w:t>
      </w:r>
    </w:p>
    <w:p w14:paraId="1176EE93" w14:textId="77777777" w:rsidR="00F52B44" w:rsidRDefault="00F52B44" w:rsidP="00FA01C9">
      <w:pPr>
        <w:widowControl w:val="0"/>
        <w:tabs>
          <w:tab w:val="left" w:pos="90"/>
        </w:tabs>
        <w:rPr>
          <w:snapToGrid w:val="0"/>
          <w:color w:val="000000"/>
        </w:rPr>
      </w:pPr>
      <w:r>
        <w:rPr>
          <w:snapToGrid w:val="0"/>
          <w:color w:val="000000"/>
        </w:rPr>
        <w:t>Signor SIMON GERMANETTI, Console Aggiunto (25 febbraio 2024)</w:t>
      </w:r>
    </w:p>
    <w:p w14:paraId="1AAB4317" w14:textId="77777777" w:rsidR="00F2629C" w:rsidRDefault="00F2629C">
      <w:pPr>
        <w:widowControl w:val="0"/>
        <w:tabs>
          <w:tab w:val="left" w:pos="90"/>
        </w:tabs>
        <w:rPr>
          <w:snapToGrid w:val="0"/>
          <w:color w:val="000000"/>
        </w:rPr>
      </w:pPr>
      <w:r>
        <w:rPr>
          <w:snapToGrid w:val="0"/>
          <w:color w:val="000000"/>
        </w:rPr>
        <w:t xml:space="preserve">Signor </w:t>
      </w:r>
      <w:r w:rsidR="007B4EFB">
        <w:rPr>
          <w:snapToGrid w:val="0"/>
          <w:color w:val="000000"/>
        </w:rPr>
        <w:t>SERGIO FABIAN PEREZ GODOY</w:t>
      </w:r>
      <w:r>
        <w:rPr>
          <w:snapToGrid w:val="0"/>
          <w:color w:val="000000"/>
        </w:rPr>
        <w:t>, Addet</w:t>
      </w:r>
      <w:r w:rsidR="004B486D">
        <w:rPr>
          <w:snapToGrid w:val="0"/>
          <w:color w:val="000000"/>
        </w:rPr>
        <w:t>t</w:t>
      </w:r>
      <w:r>
        <w:rPr>
          <w:snapToGrid w:val="0"/>
          <w:color w:val="000000"/>
        </w:rPr>
        <w:t>o Consolare (</w:t>
      </w:r>
      <w:r w:rsidR="007B4EFB">
        <w:rPr>
          <w:snapToGrid w:val="0"/>
          <w:color w:val="000000"/>
        </w:rPr>
        <w:t>1° marzo 2021</w:t>
      </w:r>
      <w:r>
        <w:rPr>
          <w:snapToGrid w:val="0"/>
          <w:color w:val="000000"/>
        </w:rPr>
        <w:t>)</w:t>
      </w:r>
    </w:p>
    <w:p w14:paraId="373979FC" w14:textId="77777777" w:rsidR="008D2317" w:rsidRDefault="008D2317">
      <w:pPr>
        <w:widowControl w:val="0"/>
        <w:tabs>
          <w:tab w:val="left" w:pos="90"/>
        </w:tabs>
        <w:rPr>
          <w:snapToGrid w:val="0"/>
          <w:color w:val="000000"/>
        </w:rPr>
      </w:pPr>
    </w:p>
    <w:p w14:paraId="33098DF7" w14:textId="77777777" w:rsidR="00F14EA1" w:rsidRDefault="00F14EA1">
      <w:pPr>
        <w:widowControl w:val="0"/>
        <w:tabs>
          <w:tab w:val="left" w:pos="90"/>
        </w:tabs>
        <w:rPr>
          <w:snapToGrid w:val="0"/>
          <w:color w:val="000000"/>
        </w:rPr>
      </w:pPr>
    </w:p>
    <w:p w14:paraId="10981945" w14:textId="77777777" w:rsidR="00F14EA1" w:rsidRDefault="00F14EA1" w:rsidP="00F14EA1">
      <w:pPr>
        <w:widowControl w:val="0"/>
        <w:tabs>
          <w:tab w:val="left" w:pos="90"/>
        </w:tabs>
        <w:spacing w:before="550"/>
        <w:rPr>
          <w:b/>
          <w:snapToGrid w:val="0"/>
          <w:color w:val="000080"/>
          <w:sz w:val="26"/>
          <w:u w:val="single"/>
        </w:rPr>
      </w:pPr>
      <w:r>
        <w:rPr>
          <w:b/>
          <w:snapToGrid w:val="0"/>
          <w:color w:val="000080"/>
          <w:u w:val="single"/>
        </w:rPr>
        <w:t>ROMA – CONSOLATO GENERALE</w:t>
      </w:r>
    </w:p>
    <w:p w14:paraId="360E2C0E" w14:textId="77777777" w:rsidR="00F14EA1" w:rsidRDefault="00F14EA1" w:rsidP="00F14EA1">
      <w:pPr>
        <w:widowControl w:val="0"/>
        <w:tabs>
          <w:tab w:val="left" w:pos="2321"/>
        </w:tabs>
        <w:rPr>
          <w:b/>
          <w:snapToGrid w:val="0"/>
          <w:color w:val="000000"/>
        </w:rPr>
      </w:pPr>
    </w:p>
    <w:p w14:paraId="58BCF392" w14:textId="77777777" w:rsidR="00F14EA1" w:rsidRDefault="00F14EA1" w:rsidP="00F14EA1">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 xml:space="preserve">Via </w:t>
      </w:r>
      <w:r w:rsidR="00C20110">
        <w:rPr>
          <w:bCs/>
          <w:snapToGrid w:val="0"/>
          <w:color w:val="000000"/>
        </w:rPr>
        <w:t>Barberini</w:t>
      </w:r>
      <w:r>
        <w:rPr>
          <w:bCs/>
          <w:snapToGrid w:val="0"/>
          <w:color w:val="000000"/>
        </w:rPr>
        <w:t xml:space="preserve">, </w:t>
      </w:r>
      <w:r w:rsidR="00C20110">
        <w:rPr>
          <w:bCs/>
          <w:snapToGrid w:val="0"/>
          <w:color w:val="000000"/>
        </w:rPr>
        <w:t>6</w:t>
      </w:r>
      <w:r w:rsidR="00A30E0D">
        <w:rPr>
          <w:bCs/>
          <w:snapToGrid w:val="0"/>
          <w:color w:val="000000"/>
        </w:rPr>
        <w:t>7</w:t>
      </w:r>
      <w:r>
        <w:rPr>
          <w:bCs/>
          <w:snapToGrid w:val="0"/>
          <w:color w:val="000000"/>
        </w:rPr>
        <w:t xml:space="preserve"> – </w:t>
      </w:r>
      <w:proofErr w:type="spellStart"/>
      <w:r w:rsidR="00C20110">
        <w:rPr>
          <w:bCs/>
          <w:snapToGrid w:val="0"/>
          <w:color w:val="000000"/>
        </w:rPr>
        <w:t>int</w:t>
      </w:r>
      <w:proofErr w:type="spellEnd"/>
      <w:r w:rsidR="00C20110">
        <w:rPr>
          <w:bCs/>
          <w:snapToGrid w:val="0"/>
          <w:color w:val="000000"/>
        </w:rPr>
        <w:t>. 5/6</w:t>
      </w:r>
      <w:r>
        <w:rPr>
          <w:bCs/>
          <w:snapToGrid w:val="0"/>
          <w:color w:val="000000"/>
        </w:rPr>
        <w:t xml:space="preserve"> – 00187 Roma</w:t>
      </w:r>
    </w:p>
    <w:p w14:paraId="63D903C0" w14:textId="77777777" w:rsidR="00F14EA1" w:rsidRPr="00A512AA" w:rsidRDefault="00F14EA1" w:rsidP="00F14EA1">
      <w:pPr>
        <w:widowControl w:val="0"/>
        <w:tabs>
          <w:tab w:val="left" w:pos="2321"/>
        </w:tabs>
        <w:rPr>
          <w:bCs/>
          <w:snapToGrid w:val="0"/>
          <w:color w:val="000000"/>
        </w:rPr>
      </w:pPr>
      <w:r>
        <w:rPr>
          <w:bCs/>
          <w:snapToGrid w:val="0"/>
          <w:color w:val="000000"/>
        </w:rPr>
        <w:tab/>
      </w:r>
      <w:r w:rsidRPr="00A512AA">
        <w:rPr>
          <w:bCs/>
          <w:snapToGrid w:val="0"/>
          <w:color w:val="000000"/>
        </w:rPr>
        <w:t>Tel. 0642870023  0642016021 – Fax 06483586</w:t>
      </w:r>
    </w:p>
    <w:p w14:paraId="1771C32E" w14:textId="77777777" w:rsidR="00F14EA1" w:rsidRPr="00A512AA" w:rsidRDefault="00325CE2" w:rsidP="00F14EA1">
      <w:pPr>
        <w:widowControl w:val="0"/>
        <w:tabs>
          <w:tab w:val="left" w:pos="2321"/>
        </w:tabs>
        <w:rPr>
          <w:snapToGrid w:val="0"/>
          <w:color w:val="000000"/>
          <w:sz w:val="23"/>
        </w:rPr>
      </w:pPr>
      <w:r w:rsidRPr="00A512AA">
        <w:rPr>
          <w:bCs/>
          <w:snapToGrid w:val="0"/>
          <w:color w:val="000000"/>
        </w:rPr>
        <w:tab/>
        <w:t xml:space="preserve">Email </w:t>
      </w:r>
      <w:r w:rsidR="00F14EA1" w:rsidRPr="00A512AA">
        <w:rPr>
          <w:bCs/>
          <w:snapToGrid w:val="0"/>
          <w:color w:val="000000"/>
        </w:rPr>
        <w:t xml:space="preserve"> consolato.argentina@tiscalinet.it</w:t>
      </w:r>
      <w:r w:rsidR="00F14EA1" w:rsidRPr="00A512AA">
        <w:rPr>
          <w:rFonts w:ascii="MS Sans Serif" w:hAnsi="MS Sans Serif"/>
          <w:snapToGrid w:val="0"/>
          <w:sz w:val="24"/>
        </w:rPr>
        <w:tab/>
      </w:r>
    </w:p>
    <w:p w14:paraId="3DC8E210" w14:textId="1386D848" w:rsidR="00F14EA1" w:rsidRDefault="00F14EA1" w:rsidP="003D5F6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sidR="003D5F6C">
        <w:rPr>
          <w:snapToGrid w:val="0"/>
          <w:color w:val="000000"/>
        </w:rPr>
        <w:tab/>
      </w:r>
      <w:r>
        <w:rPr>
          <w:snapToGrid w:val="0"/>
          <w:color w:val="000000"/>
        </w:rPr>
        <w:t xml:space="preserve"> </w:t>
      </w:r>
    </w:p>
    <w:p w14:paraId="5E95669D" w14:textId="77777777" w:rsidR="00F14EA1" w:rsidRDefault="00F14EA1" w:rsidP="00F14EA1">
      <w:pPr>
        <w:widowControl w:val="0"/>
        <w:tabs>
          <w:tab w:val="left" w:pos="90"/>
        </w:tabs>
        <w:rPr>
          <w:snapToGrid w:val="0"/>
          <w:color w:val="000000"/>
        </w:rPr>
      </w:pPr>
    </w:p>
    <w:p w14:paraId="248E8DF9" w14:textId="77777777" w:rsidR="00F14EA1" w:rsidRDefault="00F14EA1" w:rsidP="00F14EA1">
      <w:pPr>
        <w:widowControl w:val="0"/>
        <w:tabs>
          <w:tab w:val="left" w:pos="90"/>
        </w:tabs>
        <w:rPr>
          <w:snapToGrid w:val="0"/>
          <w:color w:val="000000"/>
        </w:rPr>
      </w:pPr>
    </w:p>
    <w:p w14:paraId="0BE94361" w14:textId="77777777" w:rsidR="00F14EA1" w:rsidRDefault="00F14EA1" w:rsidP="00F14EA1">
      <w:pPr>
        <w:widowControl w:val="0"/>
        <w:tabs>
          <w:tab w:val="left" w:pos="90"/>
        </w:tabs>
        <w:rPr>
          <w:snapToGrid w:val="0"/>
          <w:color w:val="000000"/>
        </w:rPr>
      </w:pPr>
      <w:r>
        <w:rPr>
          <w:snapToGrid w:val="0"/>
          <w:color w:val="000000"/>
        </w:rPr>
        <w:t>Signor</w:t>
      </w:r>
      <w:r w:rsidR="00875885">
        <w:rPr>
          <w:snapToGrid w:val="0"/>
          <w:color w:val="000000"/>
        </w:rPr>
        <w:t>a</w:t>
      </w:r>
      <w:r>
        <w:rPr>
          <w:snapToGrid w:val="0"/>
          <w:color w:val="000000"/>
        </w:rPr>
        <w:t xml:space="preserve"> </w:t>
      </w:r>
      <w:r w:rsidR="0047344E" w:rsidRPr="0047344E">
        <w:rPr>
          <w:snapToGrid w:val="0"/>
          <w:color w:val="000000"/>
        </w:rPr>
        <w:t>MARINA NURIA MANTECÓN FUMADO</w:t>
      </w:r>
      <w:r>
        <w:rPr>
          <w:snapToGrid w:val="0"/>
          <w:color w:val="000000"/>
        </w:rPr>
        <w:t xml:space="preserve">, Console Generale, (Exequatur </w:t>
      </w:r>
      <w:r w:rsidR="0047344E">
        <w:rPr>
          <w:snapToGrid w:val="0"/>
          <w:color w:val="000000"/>
        </w:rPr>
        <w:t>20</w:t>
      </w:r>
      <w:r w:rsidR="005D14EA">
        <w:rPr>
          <w:snapToGrid w:val="0"/>
          <w:color w:val="000000"/>
        </w:rPr>
        <w:t xml:space="preserve"> </w:t>
      </w:r>
      <w:r w:rsidR="0047344E">
        <w:rPr>
          <w:snapToGrid w:val="0"/>
          <w:color w:val="000000"/>
        </w:rPr>
        <w:t>settembre 2023</w:t>
      </w:r>
      <w:r>
        <w:rPr>
          <w:snapToGrid w:val="0"/>
          <w:color w:val="000000"/>
        </w:rPr>
        <w:t>)</w:t>
      </w:r>
    </w:p>
    <w:p w14:paraId="0ECAA361" w14:textId="77777777" w:rsidR="00A23CE3" w:rsidRDefault="00A23CE3" w:rsidP="00F14EA1">
      <w:pPr>
        <w:widowControl w:val="0"/>
        <w:tabs>
          <w:tab w:val="left" w:pos="90"/>
        </w:tabs>
        <w:rPr>
          <w:snapToGrid w:val="0"/>
          <w:color w:val="000000"/>
        </w:rPr>
      </w:pPr>
      <w:r>
        <w:rPr>
          <w:snapToGrid w:val="0"/>
          <w:color w:val="000000"/>
        </w:rPr>
        <w:t xml:space="preserve">Signor </w:t>
      </w:r>
      <w:r w:rsidR="007A021F">
        <w:rPr>
          <w:snapToGrid w:val="0"/>
          <w:color w:val="000000"/>
        </w:rPr>
        <w:t>MARINA VILLALBA</w:t>
      </w:r>
      <w:r>
        <w:rPr>
          <w:snapToGrid w:val="0"/>
          <w:color w:val="000000"/>
        </w:rPr>
        <w:t>, Console Aggiunto, (</w:t>
      </w:r>
      <w:r w:rsidR="007A021F">
        <w:rPr>
          <w:snapToGrid w:val="0"/>
          <w:color w:val="000000"/>
        </w:rPr>
        <w:t>28 giugno 2021</w:t>
      </w:r>
      <w:r>
        <w:rPr>
          <w:snapToGrid w:val="0"/>
          <w:color w:val="000000"/>
        </w:rPr>
        <w:t>)</w:t>
      </w:r>
    </w:p>
    <w:p w14:paraId="0EEA6A20" w14:textId="77777777" w:rsidR="00920AF6" w:rsidRDefault="00920AF6" w:rsidP="00F14EA1">
      <w:pPr>
        <w:widowControl w:val="0"/>
        <w:tabs>
          <w:tab w:val="left" w:pos="90"/>
        </w:tabs>
        <w:rPr>
          <w:snapToGrid w:val="0"/>
          <w:color w:val="000000"/>
        </w:rPr>
      </w:pPr>
      <w:r>
        <w:rPr>
          <w:snapToGrid w:val="0"/>
          <w:color w:val="000000"/>
        </w:rPr>
        <w:t>Signor MATIAS ARIEL RINALDI, Console Aggiunto (1 marzo 2024)</w:t>
      </w:r>
    </w:p>
    <w:p w14:paraId="51F615B5" w14:textId="7A06A818" w:rsidR="009C0433" w:rsidRDefault="009C0433" w:rsidP="00F14EA1">
      <w:pPr>
        <w:widowControl w:val="0"/>
        <w:tabs>
          <w:tab w:val="left" w:pos="90"/>
        </w:tabs>
        <w:rPr>
          <w:snapToGrid w:val="0"/>
          <w:color w:val="000000"/>
        </w:rPr>
      </w:pPr>
      <w:r>
        <w:rPr>
          <w:snapToGrid w:val="0"/>
          <w:color w:val="000000"/>
        </w:rPr>
        <w:t>Signora MARIA AGUSTINA MIGNONE, Console Aggiunto (24 maggio 2024)</w:t>
      </w:r>
    </w:p>
    <w:p w14:paraId="0A0370A4" w14:textId="71B94774" w:rsidR="006C2709" w:rsidRDefault="006C2709" w:rsidP="00F14EA1">
      <w:pPr>
        <w:widowControl w:val="0"/>
        <w:tabs>
          <w:tab w:val="left" w:pos="90"/>
        </w:tabs>
        <w:rPr>
          <w:snapToGrid w:val="0"/>
          <w:color w:val="000000"/>
        </w:rPr>
      </w:pPr>
      <w:r>
        <w:rPr>
          <w:snapToGrid w:val="0"/>
          <w:color w:val="000000"/>
        </w:rPr>
        <w:t>Signora MICAELA DRADI, Addetto consolare (1 novembre 2024)</w:t>
      </w:r>
    </w:p>
    <w:p w14:paraId="68AB908D" w14:textId="77777777" w:rsidR="00A23CE3" w:rsidRDefault="00A23CE3">
      <w:pPr>
        <w:widowControl w:val="0"/>
        <w:tabs>
          <w:tab w:val="left" w:pos="90"/>
        </w:tabs>
        <w:rPr>
          <w:snapToGrid w:val="0"/>
          <w:color w:val="000000"/>
          <w:sz w:val="23"/>
        </w:rPr>
      </w:pPr>
    </w:p>
    <w:p w14:paraId="18D55C3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ARMENIA</w:t>
      </w:r>
    </w:p>
    <w:p w14:paraId="4C3FB8D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80928" behindDoc="0" locked="0" layoutInCell="0" allowOverlap="1" wp14:anchorId="2923C372" wp14:editId="5C0DB59E">
            <wp:simplePos x="0" y="0"/>
            <wp:positionH relativeFrom="column">
              <wp:posOffset>5648960</wp:posOffset>
            </wp:positionH>
            <wp:positionV relativeFrom="paragraph">
              <wp:posOffset>161925</wp:posOffset>
            </wp:positionV>
            <wp:extent cx="840740" cy="467995"/>
            <wp:effectExtent l="19050" t="19050" r="0" b="8255"/>
            <wp:wrapNone/>
            <wp:docPr id="40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4074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3A40566" w14:textId="77777777" w:rsidR="004944D8" w:rsidRDefault="004944D8">
      <w:pPr>
        <w:widowControl w:val="0"/>
        <w:tabs>
          <w:tab w:val="left" w:pos="90"/>
        </w:tabs>
        <w:rPr>
          <w:b/>
          <w:snapToGrid w:val="0"/>
          <w:color w:val="000080"/>
          <w:sz w:val="39"/>
        </w:rPr>
      </w:pPr>
      <w:r>
        <w:rPr>
          <w:b/>
          <w:snapToGrid w:val="0"/>
          <w:color w:val="000080"/>
          <w:sz w:val="32"/>
        </w:rPr>
        <w:t xml:space="preserve">ARMENIA </w:t>
      </w:r>
    </w:p>
    <w:p w14:paraId="066FF15A"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0F8AAE4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64C0C6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settembre</w:t>
      </w:r>
    </w:p>
    <w:p w14:paraId="3E84402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29EF51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86D28">
        <w:rPr>
          <w:snapToGrid w:val="0"/>
          <w:color w:val="000000"/>
        </w:rPr>
        <w:t>XX Settembre</w:t>
      </w:r>
      <w:r>
        <w:rPr>
          <w:snapToGrid w:val="0"/>
          <w:color w:val="000000"/>
        </w:rPr>
        <w:t xml:space="preserve">, </w:t>
      </w:r>
      <w:r w:rsidR="00A86D28">
        <w:rPr>
          <w:snapToGrid w:val="0"/>
          <w:color w:val="000000"/>
        </w:rPr>
        <w:t>98/E</w:t>
      </w:r>
      <w:r>
        <w:rPr>
          <w:snapToGrid w:val="0"/>
          <w:color w:val="000000"/>
        </w:rPr>
        <w:t xml:space="preserve"> - 001</w:t>
      </w:r>
      <w:r w:rsidR="00A86D28">
        <w:rPr>
          <w:snapToGrid w:val="0"/>
          <w:color w:val="000000"/>
        </w:rPr>
        <w:t>87</w:t>
      </w:r>
      <w:r>
        <w:rPr>
          <w:snapToGrid w:val="0"/>
          <w:color w:val="000000"/>
        </w:rPr>
        <w:t xml:space="preserve"> Roma </w:t>
      </w:r>
    </w:p>
    <w:p w14:paraId="572E093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063296638 - Fax 063297763  </w:t>
      </w:r>
    </w:p>
    <w:p w14:paraId="1C23645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A86D28">
        <w:rPr>
          <w:snapToGrid w:val="0"/>
          <w:color w:val="000000"/>
        </w:rPr>
        <w:t>consolare</w:t>
      </w:r>
      <w:r>
        <w:rPr>
          <w:snapToGrid w:val="0"/>
          <w:color w:val="000000"/>
        </w:rPr>
        <w:t>@</w:t>
      </w:r>
      <w:r w:rsidR="00A86D28">
        <w:rPr>
          <w:snapToGrid w:val="0"/>
          <w:color w:val="000000"/>
        </w:rPr>
        <w:t>ambasciataarmena</w:t>
      </w:r>
      <w:r>
        <w:rPr>
          <w:snapToGrid w:val="0"/>
          <w:color w:val="000000"/>
        </w:rPr>
        <w:t>.it</w:t>
      </w:r>
    </w:p>
    <w:p w14:paraId="14CDE2CF" w14:textId="77777777" w:rsidR="00726F45"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726F45">
        <w:rPr>
          <w:snapToGrid w:val="0"/>
          <w:color w:val="000000"/>
        </w:rPr>
        <w:t>Tutto il territorio della Repubblica Italiana</w:t>
      </w:r>
    </w:p>
    <w:p w14:paraId="3982DA52" w14:textId="77777777" w:rsidR="00A9516E" w:rsidRDefault="00A9516E">
      <w:pPr>
        <w:widowControl w:val="0"/>
        <w:tabs>
          <w:tab w:val="left" w:pos="90"/>
        </w:tabs>
        <w:spacing w:before="550"/>
        <w:rPr>
          <w:snapToGrid w:val="0"/>
        </w:rPr>
      </w:pPr>
      <w:r>
        <w:rPr>
          <w:snapToGrid w:val="0"/>
        </w:rPr>
        <w:t>Signor ARTYOM KHACHATRYAN, Primo Se</w:t>
      </w:r>
      <w:r w:rsidR="00F46F3D">
        <w:rPr>
          <w:snapToGrid w:val="0"/>
        </w:rPr>
        <w:t>gretario Affari Consolari (1 ag</w:t>
      </w:r>
      <w:r>
        <w:rPr>
          <w:snapToGrid w:val="0"/>
        </w:rPr>
        <w:t>osto 2023)</w:t>
      </w:r>
    </w:p>
    <w:p w14:paraId="6BFE3B53" w14:textId="77777777" w:rsidR="00931ABD" w:rsidRDefault="00931ABD" w:rsidP="00931ABD">
      <w:pPr>
        <w:widowControl w:val="0"/>
        <w:tabs>
          <w:tab w:val="left" w:pos="90"/>
        </w:tabs>
        <w:spacing w:before="550"/>
        <w:rPr>
          <w:b/>
          <w:snapToGrid w:val="0"/>
          <w:color w:val="000080"/>
          <w:sz w:val="26"/>
          <w:u w:val="single"/>
        </w:rPr>
      </w:pPr>
      <w:r>
        <w:rPr>
          <w:b/>
          <w:snapToGrid w:val="0"/>
          <w:color w:val="000080"/>
          <w:u w:val="single"/>
        </w:rPr>
        <w:t>BARI – CONSOLATO ONORARIO</w:t>
      </w:r>
    </w:p>
    <w:p w14:paraId="1336E08E" w14:textId="77777777" w:rsidR="00931ABD" w:rsidRDefault="00931ABD" w:rsidP="00931ABD">
      <w:pPr>
        <w:widowControl w:val="0"/>
        <w:tabs>
          <w:tab w:val="left" w:pos="90"/>
        </w:tabs>
        <w:jc w:val="center"/>
        <w:rPr>
          <w:snapToGrid w:val="0"/>
          <w:color w:val="000000"/>
        </w:rPr>
      </w:pPr>
    </w:p>
    <w:p w14:paraId="3B5175BD" w14:textId="77777777" w:rsidR="00931ABD" w:rsidRDefault="00931ABD" w:rsidP="00931AB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Vittorio Emanuele II, 30 – </w:t>
      </w:r>
      <w:r w:rsidRPr="00931ABD">
        <w:rPr>
          <w:snapToGrid w:val="0"/>
          <w:color w:val="000000"/>
        </w:rPr>
        <w:t>70122</w:t>
      </w:r>
      <w:r>
        <w:rPr>
          <w:snapToGrid w:val="0"/>
          <w:color w:val="000000"/>
        </w:rPr>
        <w:t xml:space="preserve"> Bari</w:t>
      </w:r>
    </w:p>
    <w:p w14:paraId="3F1E9872" w14:textId="77777777" w:rsidR="00931ABD" w:rsidRDefault="00931ABD" w:rsidP="00931AB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Pr="00931ABD">
        <w:rPr>
          <w:snapToGrid w:val="0"/>
          <w:color w:val="000000"/>
        </w:rPr>
        <w:t>3759092438</w:t>
      </w:r>
    </w:p>
    <w:p w14:paraId="13CB1D84" w14:textId="77777777" w:rsidR="00931ABD" w:rsidRDefault="00931ABD" w:rsidP="00931ABD">
      <w:pPr>
        <w:widowControl w:val="0"/>
        <w:tabs>
          <w:tab w:val="left" w:pos="2321"/>
          <w:tab w:val="center" w:pos="5103"/>
        </w:tabs>
        <w:rPr>
          <w:snapToGrid w:val="0"/>
          <w:color w:val="000000"/>
          <w:sz w:val="23"/>
        </w:rPr>
      </w:pPr>
      <w:r>
        <w:rPr>
          <w:rFonts w:ascii="MS Sans Serif" w:hAnsi="MS Sans Serif"/>
          <w:snapToGrid w:val="0"/>
          <w:sz w:val="24"/>
        </w:rPr>
        <w:tab/>
      </w:r>
      <w:r>
        <w:rPr>
          <w:snapToGrid w:val="0"/>
          <w:color w:val="000000"/>
        </w:rPr>
        <w:t xml:space="preserve">E-mail </w:t>
      </w:r>
      <w:hyperlink r:id="rId20" w:history="1">
        <w:r w:rsidRPr="00A118CD">
          <w:rPr>
            <w:rStyle w:val="Collegamentoipertestuale"/>
            <w:sz w:val="22"/>
          </w:rPr>
          <w:t>info@consolatoarmenobari.it</w:t>
        </w:r>
      </w:hyperlink>
      <w:r>
        <w:rPr>
          <w:sz w:val="22"/>
        </w:rPr>
        <w:t xml:space="preserve"> - </w:t>
      </w:r>
      <w:hyperlink r:id="rId21" w:history="1">
        <w:r w:rsidRPr="00A118CD">
          <w:rPr>
            <w:rStyle w:val="Collegamentoipertestuale"/>
            <w:sz w:val="22"/>
          </w:rPr>
          <w:t>www.consolatoarmenobari.it</w:t>
        </w:r>
      </w:hyperlink>
      <w:r>
        <w:rPr>
          <w:sz w:val="22"/>
        </w:rPr>
        <w:t xml:space="preserve"> </w:t>
      </w:r>
    </w:p>
    <w:p w14:paraId="72380B18" w14:textId="77777777" w:rsidR="00931ABD" w:rsidRDefault="00931ABD" w:rsidP="00931AB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Puglia</w:t>
      </w:r>
    </w:p>
    <w:p w14:paraId="6B0E961F" w14:textId="77777777" w:rsidR="00931ABD" w:rsidRDefault="00931ABD" w:rsidP="00931ABD">
      <w:pPr>
        <w:pStyle w:val="Corpodeltesto2"/>
        <w:spacing w:before="277"/>
        <w:rPr>
          <w:sz w:val="26"/>
        </w:rPr>
      </w:pPr>
      <w:r>
        <w:t>Signor DARIO RUPEN TIMURIAN, Console Onorario (Exequatur 5 luglio 2024)</w:t>
      </w:r>
    </w:p>
    <w:p w14:paraId="29A20D9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MILANO – CONSOLATO ONORARIO</w:t>
      </w:r>
    </w:p>
    <w:p w14:paraId="48F003BD" w14:textId="77777777" w:rsidR="004944D8" w:rsidRDefault="004944D8">
      <w:pPr>
        <w:widowControl w:val="0"/>
        <w:tabs>
          <w:tab w:val="left" w:pos="90"/>
        </w:tabs>
        <w:jc w:val="center"/>
        <w:rPr>
          <w:snapToGrid w:val="0"/>
          <w:color w:val="000000"/>
        </w:rPr>
      </w:pPr>
    </w:p>
    <w:p w14:paraId="3ACC581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Teodosio, 7- 20131 Milano</w:t>
      </w:r>
    </w:p>
    <w:p w14:paraId="4C5CD3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0270600741 Fax 0270633900  </w:t>
      </w:r>
    </w:p>
    <w:p w14:paraId="202ECC4F" w14:textId="77777777" w:rsidR="004944D8" w:rsidRDefault="004944D8">
      <w:pPr>
        <w:widowControl w:val="0"/>
        <w:tabs>
          <w:tab w:val="left" w:pos="2321"/>
          <w:tab w:val="center" w:pos="5103"/>
        </w:tabs>
        <w:rPr>
          <w:snapToGrid w:val="0"/>
          <w:color w:val="000000"/>
          <w:sz w:val="23"/>
        </w:rPr>
      </w:pPr>
      <w:r>
        <w:rPr>
          <w:rFonts w:ascii="MS Sans Serif" w:hAnsi="MS Sans Serif"/>
          <w:snapToGrid w:val="0"/>
          <w:sz w:val="24"/>
        </w:rPr>
        <w:tab/>
      </w:r>
      <w:r>
        <w:rPr>
          <w:snapToGrid w:val="0"/>
          <w:color w:val="000000"/>
        </w:rPr>
        <w:t xml:space="preserve">E-mail </w:t>
      </w:r>
      <w:r w:rsidR="007E32D3" w:rsidRPr="007E32D3">
        <w:rPr>
          <w:sz w:val="22"/>
        </w:rPr>
        <w:t>p.kuciukian@alice.it</w:t>
      </w:r>
      <w:r>
        <w:rPr>
          <w:snapToGrid w:val="0"/>
          <w:color w:val="000000"/>
        </w:rPr>
        <w:tab/>
      </w:r>
    </w:p>
    <w:p w14:paraId="3E60B4D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Lombardia</w:t>
      </w:r>
      <w:r>
        <w:rPr>
          <w:snapToGrid w:val="0"/>
          <w:color w:val="000000"/>
        </w:rPr>
        <w:t xml:space="preserve">                  </w:t>
      </w:r>
    </w:p>
    <w:p w14:paraId="1F0744AD" w14:textId="77777777" w:rsidR="004944D8" w:rsidRDefault="004944D8">
      <w:pPr>
        <w:pStyle w:val="Corpodeltesto2"/>
        <w:spacing w:before="277"/>
        <w:rPr>
          <w:sz w:val="26"/>
        </w:rPr>
      </w:pPr>
      <w:r>
        <w:t>Signor PIETRO KUCIUKIAN, Console Onorario (</w:t>
      </w:r>
      <w:r w:rsidR="00B203D1">
        <w:t>Rinnovo e</w:t>
      </w:r>
      <w:r>
        <w:t xml:space="preserve">xequatur </w:t>
      </w:r>
      <w:r w:rsidR="00A10F3B">
        <w:t>26</w:t>
      </w:r>
      <w:r>
        <w:t xml:space="preserve"> o</w:t>
      </w:r>
      <w:r w:rsidR="00B203D1">
        <w:t>ttobre</w:t>
      </w:r>
      <w:r>
        <w:t xml:space="preserve"> 20</w:t>
      </w:r>
      <w:r w:rsidR="00D95CDA">
        <w:t>22</w:t>
      </w:r>
      <w:r>
        <w:t>)</w:t>
      </w:r>
    </w:p>
    <w:p w14:paraId="74E251C6" w14:textId="77777777" w:rsidR="004944D8" w:rsidRDefault="004944D8">
      <w:pPr>
        <w:widowControl w:val="0"/>
        <w:tabs>
          <w:tab w:val="left" w:pos="90"/>
        </w:tabs>
        <w:jc w:val="center"/>
        <w:rPr>
          <w:snapToGrid w:val="0"/>
          <w:color w:val="000000"/>
        </w:rPr>
      </w:pPr>
    </w:p>
    <w:p w14:paraId="29680A39" w14:textId="77777777" w:rsidR="004944D8" w:rsidRDefault="004944D8" w:rsidP="00E3025C">
      <w:pPr>
        <w:widowControl w:val="0"/>
        <w:tabs>
          <w:tab w:val="left" w:pos="90"/>
        </w:tabs>
        <w:rPr>
          <w:snapToGrid w:val="0"/>
          <w:color w:val="000000"/>
        </w:rPr>
      </w:pPr>
    </w:p>
    <w:p w14:paraId="175CF8C3" w14:textId="77777777" w:rsidR="004944D8" w:rsidRDefault="004944D8" w:rsidP="00E3025C">
      <w:pPr>
        <w:widowControl w:val="0"/>
        <w:tabs>
          <w:tab w:val="left" w:pos="90"/>
        </w:tabs>
        <w:rPr>
          <w:snapToGrid w:val="0"/>
          <w:color w:val="000000"/>
        </w:rPr>
      </w:pPr>
    </w:p>
    <w:p w14:paraId="64C01253" w14:textId="77777777" w:rsidR="004944D8" w:rsidRDefault="004944D8" w:rsidP="00E3025C">
      <w:pPr>
        <w:widowControl w:val="0"/>
        <w:tabs>
          <w:tab w:val="left" w:pos="90"/>
        </w:tabs>
        <w:rPr>
          <w:snapToGrid w:val="0"/>
          <w:color w:val="000000"/>
        </w:rPr>
      </w:pPr>
    </w:p>
    <w:p w14:paraId="378BF0EA" w14:textId="77777777" w:rsidR="00E3025C" w:rsidRDefault="00E3025C" w:rsidP="00E3025C">
      <w:pPr>
        <w:widowControl w:val="0"/>
        <w:tabs>
          <w:tab w:val="left" w:pos="90"/>
        </w:tabs>
        <w:rPr>
          <w:b/>
          <w:snapToGrid w:val="0"/>
          <w:color w:val="000080"/>
          <w:sz w:val="26"/>
          <w:u w:val="single"/>
        </w:rPr>
      </w:pPr>
      <w:r>
        <w:rPr>
          <w:b/>
          <w:snapToGrid w:val="0"/>
          <w:color w:val="000080"/>
          <w:u w:val="single"/>
        </w:rPr>
        <w:t>VENEZIA – CONSOLATO ONORARIO</w:t>
      </w:r>
    </w:p>
    <w:p w14:paraId="0EA61707" w14:textId="77777777" w:rsidR="00E3025C" w:rsidRDefault="00E3025C" w:rsidP="00E3025C">
      <w:pPr>
        <w:widowControl w:val="0"/>
        <w:tabs>
          <w:tab w:val="left" w:pos="90"/>
        </w:tabs>
        <w:jc w:val="center"/>
        <w:rPr>
          <w:snapToGrid w:val="0"/>
          <w:color w:val="000000"/>
        </w:rPr>
      </w:pPr>
    </w:p>
    <w:p w14:paraId="14CE2F1A" w14:textId="77777777" w:rsidR="00E3025C" w:rsidRDefault="00E3025C" w:rsidP="00E3025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Santa Croce, 461 – Piazzale Roma - 30135 Venezia</w:t>
      </w:r>
    </w:p>
    <w:p w14:paraId="44F1BDD4" w14:textId="77777777" w:rsidR="00E3025C" w:rsidRDefault="00E3025C" w:rsidP="00E3025C">
      <w:pPr>
        <w:widowControl w:val="0"/>
        <w:tabs>
          <w:tab w:val="left" w:pos="2321"/>
        </w:tabs>
        <w:rPr>
          <w:snapToGrid w:val="0"/>
          <w:color w:val="000000"/>
          <w:sz w:val="23"/>
        </w:rPr>
      </w:pPr>
      <w:r>
        <w:rPr>
          <w:rFonts w:ascii="MS Sans Serif" w:hAnsi="MS Sans Serif"/>
          <w:snapToGrid w:val="0"/>
          <w:sz w:val="24"/>
        </w:rPr>
        <w:tab/>
      </w:r>
      <w:r>
        <w:rPr>
          <w:snapToGrid w:val="0"/>
          <w:color w:val="000000"/>
        </w:rPr>
        <w:t>Tel. 0415237865 - Fax 0412418252</w:t>
      </w:r>
    </w:p>
    <w:p w14:paraId="090C4F80" w14:textId="77777777" w:rsidR="00E3025C" w:rsidRDefault="00E3025C" w:rsidP="00E3025C">
      <w:pPr>
        <w:widowControl w:val="0"/>
        <w:tabs>
          <w:tab w:val="left" w:pos="2321"/>
          <w:tab w:val="center" w:pos="5103"/>
        </w:tabs>
        <w:rPr>
          <w:snapToGrid w:val="0"/>
          <w:color w:val="000000"/>
          <w:sz w:val="23"/>
        </w:rPr>
      </w:pPr>
      <w:r>
        <w:rPr>
          <w:rFonts w:ascii="MS Sans Serif" w:hAnsi="MS Sans Serif"/>
          <w:snapToGrid w:val="0"/>
          <w:sz w:val="24"/>
        </w:rPr>
        <w:tab/>
      </w:r>
      <w:r>
        <w:rPr>
          <w:snapToGrid w:val="0"/>
          <w:color w:val="000000"/>
        </w:rPr>
        <w:t xml:space="preserve">E-mail </w:t>
      </w:r>
      <w:r w:rsidR="0066400C" w:rsidRPr="0066400C">
        <w:rPr>
          <w:sz w:val="22"/>
        </w:rPr>
        <w:t xml:space="preserve"> </w:t>
      </w:r>
      <w:hyperlink r:id="rId22" w:history="1">
        <w:r w:rsidR="0066400C" w:rsidRPr="00F515F1">
          <w:rPr>
            <w:rStyle w:val="Collegamentoipertestuale"/>
            <w:sz w:val="22"/>
          </w:rPr>
          <w:t>info@consolatoarmenia.it</w:t>
        </w:r>
      </w:hyperlink>
      <w:r w:rsidR="0066400C">
        <w:rPr>
          <w:sz w:val="22"/>
        </w:rPr>
        <w:t xml:space="preserve"> </w:t>
      </w:r>
    </w:p>
    <w:p w14:paraId="3852A10A" w14:textId="77777777" w:rsidR="00E3025C" w:rsidRDefault="00E3025C" w:rsidP="00E3025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Veneto</w:t>
      </w:r>
    </w:p>
    <w:p w14:paraId="54F8D7AB" w14:textId="77777777" w:rsidR="00E3025C" w:rsidRDefault="00E3025C" w:rsidP="00E3025C">
      <w:pPr>
        <w:pStyle w:val="Corpodeltesto2"/>
        <w:spacing w:before="277"/>
        <w:rPr>
          <w:sz w:val="26"/>
        </w:rPr>
      </w:pPr>
      <w:r>
        <w:t>Signor  GAGIK SARUCANIAN, Console Onorario (Exequatur 4 settembre 20</w:t>
      </w:r>
      <w:r w:rsidR="00BB2248">
        <w:t>21</w:t>
      </w:r>
      <w:r>
        <w:t>)</w:t>
      </w:r>
    </w:p>
    <w:p w14:paraId="6976AF8F" w14:textId="77777777" w:rsidR="004944D8" w:rsidRDefault="004944D8" w:rsidP="00E3025C">
      <w:pPr>
        <w:widowControl w:val="0"/>
        <w:tabs>
          <w:tab w:val="left" w:pos="90"/>
        </w:tabs>
        <w:rPr>
          <w:snapToGrid w:val="0"/>
          <w:color w:val="000000"/>
        </w:rPr>
      </w:pPr>
    </w:p>
    <w:p w14:paraId="0939E522" w14:textId="77777777" w:rsidR="004944D8" w:rsidRDefault="004944D8" w:rsidP="00E3025C">
      <w:pPr>
        <w:widowControl w:val="0"/>
        <w:tabs>
          <w:tab w:val="left" w:pos="90"/>
        </w:tabs>
        <w:rPr>
          <w:snapToGrid w:val="0"/>
          <w:color w:val="000000"/>
        </w:rPr>
      </w:pPr>
    </w:p>
    <w:p w14:paraId="0D17F736" w14:textId="77777777" w:rsidR="004944D8" w:rsidRDefault="00EC088A">
      <w:pPr>
        <w:widowControl w:val="0"/>
        <w:tabs>
          <w:tab w:val="left" w:pos="90"/>
        </w:tabs>
        <w:jc w:val="center"/>
        <w:rPr>
          <w:snapToGrid w:val="0"/>
          <w:color w:val="000000"/>
        </w:rPr>
      </w:pPr>
      <w:r>
        <w:rPr>
          <w:snapToGrid w:val="0"/>
          <w:color w:val="000000"/>
        </w:rPr>
        <w:br w:type="page"/>
      </w:r>
    </w:p>
    <w:p w14:paraId="6B738C62" w14:textId="77777777" w:rsidR="004944D8" w:rsidRDefault="004944D8">
      <w:pPr>
        <w:widowControl w:val="0"/>
        <w:tabs>
          <w:tab w:val="left" w:pos="90"/>
        </w:tabs>
        <w:jc w:val="right"/>
        <w:rPr>
          <w:b/>
          <w:snapToGrid w:val="0"/>
          <w:color w:val="000000"/>
        </w:rPr>
      </w:pPr>
      <w:r>
        <w:rPr>
          <w:b/>
          <w:snapToGrid w:val="0"/>
          <w:color w:val="000000"/>
          <w:sz w:val="16"/>
        </w:rPr>
        <w:t>AUSTRALIA</w:t>
      </w:r>
    </w:p>
    <w:p w14:paraId="4ADD8D87" w14:textId="77777777" w:rsidR="004944D8" w:rsidRDefault="009E4C9E">
      <w:pPr>
        <w:widowControl w:val="0"/>
        <w:tabs>
          <w:tab w:val="left" w:pos="90"/>
        </w:tabs>
        <w:spacing w:before="60"/>
        <w:rPr>
          <w:b/>
          <w:snapToGrid w:val="0"/>
          <w:color w:val="000080"/>
          <w:sz w:val="39"/>
        </w:rPr>
      </w:pPr>
      <w:r>
        <w:rPr>
          <w:noProof/>
        </w:rPr>
        <w:drawing>
          <wp:anchor distT="0" distB="0" distL="114935" distR="114935" simplePos="0" relativeHeight="251581952" behindDoc="0" locked="0" layoutInCell="1" allowOverlap="1" wp14:anchorId="14FD5A00" wp14:editId="56725F2E">
            <wp:simplePos x="0" y="0"/>
            <wp:positionH relativeFrom="column">
              <wp:posOffset>5668010</wp:posOffset>
            </wp:positionH>
            <wp:positionV relativeFrom="paragraph">
              <wp:posOffset>73660</wp:posOffset>
            </wp:positionV>
            <wp:extent cx="783590" cy="391795"/>
            <wp:effectExtent l="19050" t="19050" r="0" b="8255"/>
            <wp:wrapNone/>
            <wp:docPr id="400"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83590" cy="3917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AUSTRALIA   </w:t>
      </w:r>
    </w:p>
    <w:p w14:paraId="308B4CAF"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6B09AAD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gennaio</w:t>
      </w:r>
    </w:p>
    <w:p w14:paraId="6CEBEF1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23F4DD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Bosio, 5 - 00161 Roma </w:t>
      </w:r>
    </w:p>
    <w:p w14:paraId="419A3C3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0685272299 - Fax 0685272300  </w:t>
      </w:r>
    </w:p>
    <w:p w14:paraId="5506227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consular-rome@dfat.gov.au</w:t>
      </w:r>
    </w:p>
    <w:p w14:paraId="6765FAF0" w14:textId="77777777" w:rsidR="004A69CC"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4A69CC">
        <w:rPr>
          <w:snapToGrid w:val="0"/>
          <w:color w:val="000000"/>
        </w:rPr>
        <w:t>Tutto il territorio della Repubblica Italiana</w:t>
      </w:r>
    </w:p>
    <w:p w14:paraId="4E58A7BF" w14:textId="77777777" w:rsidR="004944D8" w:rsidRDefault="004944D8">
      <w:pPr>
        <w:widowControl w:val="0"/>
        <w:tabs>
          <w:tab w:val="left" w:pos="90"/>
        </w:tabs>
        <w:rPr>
          <w:snapToGrid w:val="0"/>
          <w:color w:val="000000"/>
        </w:rPr>
      </w:pPr>
    </w:p>
    <w:p w14:paraId="3A282D11" w14:textId="77777777" w:rsidR="004944D8" w:rsidRDefault="004944D8">
      <w:pPr>
        <w:widowControl w:val="0"/>
        <w:tabs>
          <w:tab w:val="left" w:pos="90"/>
        </w:tabs>
        <w:rPr>
          <w:snapToGrid w:val="0"/>
          <w:color w:val="000000"/>
        </w:rPr>
      </w:pPr>
    </w:p>
    <w:p w14:paraId="3255C77C" w14:textId="77777777" w:rsidR="004944D8" w:rsidRDefault="004944D8">
      <w:pPr>
        <w:widowControl w:val="0"/>
        <w:tabs>
          <w:tab w:val="left" w:pos="90"/>
        </w:tabs>
        <w:rPr>
          <w:snapToGrid w:val="0"/>
          <w:color w:val="000000"/>
        </w:rPr>
      </w:pPr>
    </w:p>
    <w:p w14:paraId="1FD29F83"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6E3E38A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Borgogna, 2 - 20122 Milano </w:t>
      </w:r>
    </w:p>
    <w:p w14:paraId="64107D97" w14:textId="77777777" w:rsidR="004944D8" w:rsidRDefault="004944D8">
      <w:pPr>
        <w:widowControl w:val="0"/>
        <w:tabs>
          <w:tab w:val="left" w:pos="2321"/>
        </w:tabs>
      </w:pPr>
      <w:r>
        <w:rPr>
          <w:rFonts w:ascii="MS Sans Serif" w:hAnsi="MS Sans Serif"/>
          <w:snapToGrid w:val="0"/>
          <w:sz w:val="24"/>
        </w:rPr>
        <w:tab/>
      </w:r>
      <w:r>
        <w:rPr>
          <w:snapToGrid w:val="0"/>
          <w:color w:val="000000"/>
        </w:rPr>
        <w:t xml:space="preserve">Tel. </w:t>
      </w:r>
      <w:r w:rsidR="005D450A">
        <w:t>02</w:t>
      </w:r>
      <w:r w:rsidR="00B009A2">
        <w:t>7767</w:t>
      </w:r>
      <w:r w:rsidR="00AA7CBB">
        <w:t>4200</w:t>
      </w:r>
      <w:r>
        <w:rPr>
          <w:snapToGrid w:val="0"/>
          <w:color w:val="000000"/>
        </w:rPr>
        <w:t xml:space="preserve"> - Fax </w:t>
      </w:r>
      <w:r w:rsidR="005D450A">
        <w:t>02</w:t>
      </w:r>
      <w:r w:rsidR="00055160">
        <w:t>7767 4242</w:t>
      </w:r>
    </w:p>
    <w:p w14:paraId="67AEEDBC" w14:textId="77777777" w:rsidR="00055160" w:rsidRDefault="00055160">
      <w:pPr>
        <w:widowControl w:val="0"/>
        <w:tabs>
          <w:tab w:val="left" w:pos="2321"/>
        </w:tabs>
        <w:rPr>
          <w:snapToGrid w:val="0"/>
          <w:color w:val="000000"/>
          <w:sz w:val="23"/>
        </w:rPr>
      </w:pPr>
      <w:r>
        <w:tab/>
        <w:t xml:space="preserve">E-mail  </w:t>
      </w:r>
      <w:r w:rsidRPr="00055160">
        <w:t>Australian-Consulate-General-Milan@austrade.gov.au</w:t>
      </w:r>
    </w:p>
    <w:p w14:paraId="3CE32402" w14:textId="77777777" w:rsidR="004944D8" w:rsidRDefault="004944D8">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sidR="00717239">
        <w:rPr>
          <w:snapToGrid w:val="0"/>
          <w:color w:val="000000"/>
        </w:rPr>
        <w:t xml:space="preserve">Lombardia, Emilia Romagna, Friuli </w:t>
      </w:r>
      <w:r>
        <w:rPr>
          <w:snapToGrid w:val="0"/>
          <w:color w:val="000000"/>
        </w:rPr>
        <w:t>Venezia Giul</w:t>
      </w:r>
      <w:r w:rsidR="00717239">
        <w:rPr>
          <w:snapToGrid w:val="0"/>
          <w:color w:val="000000"/>
        </w:rPr>
        <w:t xml:space="preserve">ia, Liguria, Piemonte, Trentino </w:t>
      </w:r>
      <w:r>
        <w:rPr>
          <w:snapToGrid w:val="0"/>
          <w:color w:val="000000"/>
        </w:rPr>
        <w:t>Al</w:t>
      </w:r>
      <w:r w:rsidR="00F84E62">
        <w:rPr>
          <w:snapToGrid w:val="0"/>
          <w:color w:val="000000"/>
        </w:rPr>
        <w:t>to Adige, Valle d'Aosta, Veneto</w:t>
      </w:r>
    </w:p>
    <w:p w14:paraId="70E92AFA" w14:textId="77777777" w:rsidR="00A1523C" w:rsidRDefault="00A1523C">
      <w:pPr>
        <w:widowControl w:val="0"/>
        <w:tabs>
          <w:tab w:val="left" w:pos="2321"/>
        </w:tabs>
        <w:rPr>
          <w:rFonts w:ascii="MS Sans Serif" w:hAnsi="MS Sans Serif"/>
          <w:snapToGrid w:val="0"/>
          <w:sz w:val="24"/>
        </w:rPr>
      </w:pPr>
    </w:p>
    <w:p w14:paraId="3C22B93F" w14:textId="77777777" w:rsidR="004944D8" w:rsidRDefault="00717239">
      <w:pPr>
        <w:widowControl w:val="0"/>
        <w:tabs>
          <w:tab w:val="left" w:pos="2321"/>
        </w:tabs>
        <w:rPr>
          <w:snapToGrid w:val="0"/>
        </w:rPr>
      </w:pPr>
      <w:r>
        <w:rPr>
          <w:snapToGrid w:val="0"/>
        </w:rPr>
        <w:t>Signor</w:t>
      </w:r>
      <w:r w:rsidR="00F84E62">
        <w:rPr>
          <w:snapToGrid w:val="0"/>
        </w:rPr>
        <w:t xml:space="preserve">a </w:t>
      </w:r>
      <w:r w:rsidR="004812AF" w:rsidRPr="004812AF">
        <w:rPr>
          <w:snapToGrid w:val="0"/>
        </w:rPr>
        <w:t>RACHEL CLARE WHITE</w:t>
      </w:r>
      <w:r w:rsidR="005C439A">
        <w:rPr>
          <w:snapToGrid w:val="0"/>
        </w:rPr>
        <w:t xml:space="preserve">, Console Generale, (Exequatur </w:t>
      </w:r>
      <w:r w:rsidR="004812AF">
        <w:rPr>
          <w:snapToGrid w:val="0"/>
        </w:rPr>
        <w:t>1° luglio 2024</w:t>
      </w:r>
      <w:r w:rsidR="005C439A">
        <w:rPr>
          <w:snapToGrid w:val="0"/>
        </w:rPr>
        <w:t>)</w:t>
      </w:r>
    </w:p>
    <w:p w14:paraId="1B298C9E" w14:textId="77777777" w:rsidR="004944D8" w:rsidRDefault="004944D8">
      <w:pPr>
        <w:widowControl w:val="0"/>
        <w:tabs>
          <w:tab w:val="left" w:pos="90"/>
        </w:tabs>
        <w:rPr>
          <w:snapToGrid w:val="0"/>
          <w:color w:val="000000"/>
        </w:rPr>
      </w:pPr>
    </w:p>
    <w:p w14:paraId="24043E00" w14:textId="77777777" w:rsidR="004944D8" w:rsidRDefault="004944D8">
      <w:pPr>
        <w:widowControl w:val="0"/>
        <w:tabs>
          <w:tab w:val="left" w:pos="90"/>
        </w:tabs>
        <w:rPr>
          <w:snapToGrid w:val="0"/>
          <w:color w:val="000000"/>
        </w:rPr>
      </w:pPr>
    </w:p>
    <w:p w14:paraId="51CB4D1B" w14:textId="77777777" w:rsidR="004944D8" w:rsidRDefault="004944D8">
      <w:pPr>
        <w:widowControl w:val="0"/>
        <w:tabs>
          <w:tab w:val="left" w:pos="90"/>
        </w:tabs>
        <w:jc w:val="center"/>
        <w:rPr>
          <w:snapToGrid w:val="0"/>
          <w:color w:val="000000"/>
        </w:rPr>
      </w:pPr>
    </w:p>
    <w:p w14:paraId="7F59ED1B" w14:textId="77777777" w:rsidR="004944D8" w:rsidRDefault="004944D8">
      <w:pPr>
        <w:widowControl w:val="0"/>
        <w:tabs>
          <w:tab w:val="left" w:pos="90"/>
        </w:tabs>
        <w:jc w:val="center"/>
        <w:rPr>
          <w:snapToGrid w:val="0"/>
          <w:color w:val="000000"/>
        </w:rPr>
      </w:pPr>
    </w:p>
    <w:p w14:paraId="37EA1F04" w14:textId="77777777" w:rsidR="004944D8" w:rsidRDefault="004944D8">
      <w:pPr>
        <w:widowControl w:val="0"/>
        <w:tabs>
          <w:tab w:val="left" w:pos="90"/>
        </w:tabs>
        <w:jc w:val="center"/>
        <w:rPr>
          <w:snapToGrid w:val="0"/>
          <w:color w:val="000000"/>
        </w:rPr>
      </w:pPr>
    </w:p>
    <w:p w14:paraId="2BB4C02F" w14:textId="77777777" w:rsidR="004944D8" w:rsidRDefault="004944D8">
      <w:pPr>
        <w:widowControl w:val="0"/>
        <w:tabs>
          <w:tab w:val="left" w:pos="90"/>
        </w:tabs>
        <w:jc w:val="center"/>
        <w:rPr>
          <w:snapToGrid w:val="0"/>
          <w:color w:val="000000"/>
        </w:rPr>
      </w:pPr>
    </w:p>
    <w:p w14:paraId="503D9BD9" w14:textId="77777777" w:rsidR="004944D8" w:rsidRDefault="004944D8">
      <w:pPr>
        <w:widowControl w:val="0"/>
        <w:tabs>
          <w:tab w:val="left" w:pos="90"/>
        </w:tabs>
        <w:jc w:val="center"/>
        <w:rPr>
          <w:snapToGrid w:val="0"/>
          <w:color w:val="000000"/>
        </w:rPr>
      </w:pPr>
    </w:p>
    <w:p w14:paraId="6690A653" w14:textId="77777777" w:rsidR="004944D8" w:rsidRDefault="004944D8">
      <w:pPr>
        <w:widowControl w:val="0"/>
        <w:tabs>
          <w:tab w:val="left" w:pos="90"/>
        </w:tabs>
        <w:jc w:val="center"/>
        <w:rPr>
          <w:snapToGrid w:val="0"/>
          <w:color w:val="000000"/>
        </w:rPr>
      </w:pPr>
    </w:p>
    <w:p w14:paraId="5649BDD4" w14:textId="77777777" w:rsidR="004944D8" w:rsidRDefault="004944D8">
      <w:pPr>
        <w:widowControl w:val="0"/>
        <w:tabs>
          <w:tab w:val="left" w:pos="90"/>
        </w:tabs>
        <w:jc w:val="center"/>
        <w:rPr>
          <w:snapToGrid w:val="0"/>
          <w:color w:val="000000"/>
        </w:rPr>
      </w:pPr>
    </w:p>
    <w:p w14:paraId="66045BA2" w14:textId="77777777" w:rsidR="004944D8" w:rsidRDefault="004944D8">
      <w:pPr>
        <w:widowControl w:val="0"/>
        <w:tabs>
          <w:tab w:val="left" w:pos="90"/>
        </w:tabs>
        <w:jc w:val="center"/>
        <w:rPr>
          <w:snapToGrid w:val="0"/>
          <w:color w:val="000000"/>
          <w:sz w:val="30"/>
        </w:rPr>
      </w:pPr>
    </w:p>
    <w:p w14:paraId="503C4C16"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AUSTRIA</w:t>
      </w:r>
    </w:p>
    <w:p w14:paraId="343FD9F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82976" behindDoc="0" locked="0" layoutInCell="0" allowOverlap="1" wp14:anchorId="7CBA55DA" wp14:editId="137C8CDA">
            <wp:simplePos x="0" y="0"/>
            <wp:positionH relativeFrom="column">
              <wp:posOffset>5787390</wp:posOffset>
            </wp:positionH>
            <wp:positionV relativeFrom="paragraph">
              <wp:posOffset>161925</wp:posOffset>
            </wp:positionV>
            <wp:extent cx="702310" cy="467995"/>
            <wp:effectExtent l="19050" t="19050" r="2540" b="8255"/>
            <wp:wrapNone/>
            <wp:docPr id="399"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0997069" w14:textId="77777777" w:rsidR="004944D8" w:rsidRDefault="004944D8">
      <w:pPr>
        <w:widowControl w:val="0"/>
        <w:tabs>
          <w:tab w:val="left" w:pos="90"/>
        </w:tabs>
        <w:rPr>
          <w:b/>
          <w:snapToGrid w:val="0"/>
          <w:color w:val="000080"/>
          <w:sz w:val="39"/>
        </w:rPr>
      </w:pPr>
      <w:r>
        <w:rPr>
          <w:b/>
          <w:snapToGrid w:val="0"/>
          <w:color w:val="000080"/>
          <w:sz w:val="32"/>
        </w:rPr>
        <w:t xml:space="preserve">AUSTRIA  </w:t>
      </w:r>
    </w:p>
    <w:p w14:paraId="697A2EE7"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0F664E0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2CD256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ottobre</w:t>
      </w:r>
    </w:p>
    <w:p w14:paraId="7320FB11" w14:textId="77777777" w:rsidR="00933CFD" w:rsidRDefault="00933CFD">
      <w:pPr>
        <w:widowControl w:val="0"/>
        <w:tabs>
          <w:tab w:val="left" w:pos="90"/>
        </w:tabs>
        <w:rPr>
          <w:b/>
          <w:snapToGrid w:val="0"/>
          <w:color w:val="000080"/>
          <w:u w:val="single"/>
        </w:rPr>
      </w:pPr>
    </w:p>
    <w:p w14:paraId="534CB7C8"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41335031" w14:textId="77777777" w:rsidR="004944D8" w:rsidRDefault="004944D8" w:rsidP="00346F2C">
      <w:pPr>
        <w:widowControl w:val="0"/>
        <w:tabs>
          <w:tab w:val="left" w:pos="2321"/>
        </w:tabs>
        <w:rPr>
          <w:b/>
          <w:snapToGrid w:val="0"/>
          <w:color w:val="000000"/>
        </w:rPr>
      </w:pPr>
    </w:p>
    <w:p w14:paraId="68984E27" w14:textId="77777777" w:rsidR="00346F2C" w:rsidRDefault="004944D8" w:rsidP="00346F2C">
      <w:pPr>
        <w:widowControl w:val="0"/>
        <w:tabs>
          <w:tab w:val="left" w:pos="90"/>
          <w:tab w:val="left" w:pos="2711"/>
        </w:tabs>
        <w:rPr>
          <w:snapToGrid w:val="0"/>
          <w:color w:val="000000"/>
          <w:sz w:val="26"/>
        </w:rPr>
      </w:pPr>
      <w:r>
        <w:rPr>
          <w:b/>
          <w:snapToGrid w:val="0"/>
          <w:color w:val="000000"/>
        </w:rPr>
        <w:t>Indirizzo</w:t>
      </w:r>
      <w:r w:rsidR="00346F2C">
        <w:rPr>
          <w:b/>
          <w:snapToGrid w:val="0"/>
          <w:color w:val="000000"/>
        </w:rPr>
        <w:t xml:space="preserve">                               </w:t>
      </w:r>
      <w:r w:rsidR="00361EAD">
        <w:t>Viale Bruno Buozzi, 111 - 00198</w:t>
      </w:r>
      <w:r w:rsidR="00EE67A4" w:rsidRPr="00EE67A4">
        <w:t xml:space="preserve"> Roma</w:t>
      </w:r>
    </w:p>
    <w:p w14:paraId="35FB0CA7" w14:textId="77777777" w:rsidR="00346F2C" w:rsidRDefault="00346F2C" w:rsidP="00346F2C">
      <w:pPr>
        <w:widowControl w:val="0"/>
        <w:tabs>
          <w:tab w:val="left" w:pos="90"/>
          <w:tab w:val="left" w:pos="2711"/>
        </w:tabs>
        <w:rPr>
          <w:snapToGrid w:val="0"/>
          <w:color w:val="000000"/>
          <w:sz w:val="23"/>
        </w:rPr>
      </w:pPr>
      <w:r>
        <w:rPr>
          <w:snapToGrid w:val="0"/>
        </w:rPr>
        <w:t xml:space="preserve">                                               Tel. </w:t>
      </w:r>
      <w:r>
        <w:rPr>
          <w:snapToGrid w:val="0"/>
          <w:color w:val="000000"/>
        </w:rPr>
        <w:t xml:space="preserve">068418212 - Fax 0685352991  </w:t>
      </w:r>
    </w:p>
    <w:p w14:paraId="7B213E60" w14:textId="77777777" w:rsidR="00346F2C" w:rsidRDefault="00346F2C" w:rsidP="00346F2C">
      <w:pPr>
        <w:widowControl w:val="0"/>
        <w:tabs>
          <w:tab w:val="left" w:pos="90"/>
          <w:tab w:val="left" w:pos="2711"/>
        </w:tabs>
        <w:rPr>
          <w:snapToGrid w:val="0"/>
          <w:color w:val="000000"/>
        </w:rPr>
      </w:pPr>
      <w:r>
        <w:rPr>
          <w:b/>
          <w:snapToGrid w:val="0"/>
          <w:color w:val="000080"/>
        </w:rPr>
        <w:t xml:space="preserve">                   </w:t>
      </w:r>
      <w:r>
        <w:rPr>
          <w:rFonts w:ascii="MS Sans Serif" w:hAnsi="MS Sans Serif"/>
          <w:snapToGrid w:val="0"/>
          <w:sz w:val="24"/>
        </w:rPr>
        <w:t xml:space="preserve">                    </w:t>
      </w:r>
      <w:r w:rsidR="006F60AF">
        <w:rPr>
          <w:rFonts w:ascii="MS Sans Serif" w:hAnsi="MS Sans Serif"/>
          <w:snapToGrid w:val="0"/>
          <w:sz w:val="24"/>
        </w:rPr>
        <w:t xml:space="preserve"> </w:t>
      </w:r>
      <w:r w:rsidRPr="00346F2C">
        <w:rPr>
          <w:snapToGrid w:val="0"/>
        </w:rPr>
        <w:t>E</w:t>
      </w:r>
      <w:r w:rsidRPr="00346F2C">
        <w:rPr>
          <w:snapToGrid w:val="0"/>
          <w:color w:val="000000"/>
        </w:rPr>
        <w:t>-</w:t>
      </w:r>
      <w:r>
        <w:rPr>
          <w:snapToGrid w:val="0"/>
          <w:color w:val="000000"/>
        </w:rPr>
        <w:t xml:space="preserve">mail rom-ka@bmeia.gv.at </w:t>
      </w:r>
    </w:p>
    <w:p w14:paraId="4562F5AA" w14:textId="77777777" w:rsidR="00600D02"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00D02">
        <w:rPr>
          <w:snapToGrid w:val="0"/>
          <w:color w:val="000000"/>
        </w:rPr>
        <w:t>Tutto il territorio della Repubblica Italiana</w:t>
      </w:r>
    </w:p>
    <w:p w14:paraId="0077604A" w14:textId="77777777" w:rsidR="004944D8" w:rsidRDefault="004944D8">
      <w:pPr>
        <w:widowControl w:val="0"/>
        <w:tabs>
          <w:tab w:val="left" w:pos="90"/>
        </w:tabs>
        <w:rPr>
          <w:b/>
          <w:snapToGrid w:val="0"/>
          <w:color w:val="000080"/>
          <w:u w:val="single"/>
        </w:rPr>
      </w:pPr>
    </w:p>
    <w:p w14:paraId="7EB5AF13" w14:textId="77777777" w:rsidR="00B37446" w:rsidRDefault="00F91BC1" w:rsidP="00B37446">
      <w:pPr>
        <w:widowControl w:val="0"/>
        <w:tabs>
          <w:tab w:val="left" w:pos="90"/>
        </w:tabs>
        <w:rPr>
          <w:snapToGrid w:val="0"/>
          <w:color w:val="000000"/>
        </w:rPr>
      </w:pPr>
      <w:r>
        <w:rPr>
          <w:snapToGrid w:val="0"/>
          <w:color w:val="000000"/>
        </w:rPr>
        <w:t xml:space="preserve">Signora MONIKA DOLAK, Consigliere </w:t>
      </w:r>
      <w:r w:rsidR="00B37446">
        <w:rPr>
          <w:snapToGrid w:val="0"/>
          <w:color w:val="000000"/>
        </w:rPr>
        <w:t>Affari Consolari, (</w:t>
      </w:r>
      <w:r>
        <w:rPr>
          <w:snapToGrid w:val="0"/>
          <w:color w:val="000000"/>
        </w:rPr>
        <w:t>1 giugno 2018</w:t>
      </w:r>
      <w:r w:rsidR="00B37446">
        <w:rPr>
          <w:snapToGrid w:val="0"/>
          <w:color w:val="000000"/>
        </w:rPr>
        <w:t>)</w:t>
      </w:r>
    </w:p>
    <w:p w14:paraId="1B0A74F3" w14:textId="77777777" w:rsidR="00B37446" w:rsidRDefault="00B37446">
      <w:pPr>
        <w:widowControl w:val="0"/>
        <w:tabs>
          <w:tab w:val="left" w:pos="90"/>
        </w:tabs>
        <w:rPr>
          <w:b/>
          <w:snapToGrid w:val="0"/>
          <w:color w:val="000080"/>
          <w:u w:val="single"/>
        </w:rPr>
      </w:pPr>
    </w:p>
    <w:p w14:paraId="7B3555D5" w14:textId="77777777" w:rsidR="00B37446" w:rsidRDefault="00B37446">
      <w:pPr>
        <w:widowControl w:val="0"/>
        <w:tabs>
          <w:tab w:val="left" w:pos="90"/>
        </w:tabs>
        <w:rPr>
          <w:b/>
          <w:snapToGrid w:val="0"/>
          <w:color w:val="000080"/>
          <w:u w:val="single"/>
        </w:rPr>
      </w:pPr>
    </w:p>
    <w:p w14:paraId="482AB820"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9E6854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del Liberty, 8/4 - 20121 Milano </w:t>
      </w:r>
    </w:p>
    <w:p w14:paraId="0B93027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02778</w:t>
      </w:r>
      <w:r w:rsidR="00C07A13">
        <w:rPr>
          <w:snapToGrid w:val="0"/>
          <w:color w:val="000000"/>
        </w:rPr>
        <w:t>0780</w:t>
      </w:r>
      <w:r>
        <w:rPr>
          <w:snapToGrid w:val="0"/>
          <w:color w:val="000000"/>
        </w:rPr>
        <w:t xml:space="preserve"> - Fax 02783625  </w:t>
      </w:r>
    </w:p>
    <w:p w14:paraId="21D1EEF0"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r w:rsidR="005D0D29" w:rsidRPr="00151E20">
        <w:rPr>
          <w:rStyle w:val="Collegamentoipertestuale"/>
          <w:snapToGrid w:val="0"/>
        </w:rPr>
        <w:t>mailand-gk@bmeia.gv.at</w:t>
      </w:r>
    </w:p>
    <w:p w14:paraId="0DC83C04" w14:textId="77777777" w:rsidR="004944D8" w:rsidRDefault="004944D8">
      <w:pPr>
        <w:widowControl w:val="0"/>
        <w:tabs>
          <w:tab w:val="left" w:pos="2321"/>
        </w:tabs>
        <w:rPr>
          <w:snapToGrid w:val="0"/>
          <w:color w:val="000000"/>
        </w:rPr>
      </w:pPr>
    </w:p>
    <w:p w14:paraId="55B31C3A" w14:textId="77777777" w:rsidR="004944D8" w:rsidRDefault="004944D8">
      <w:pPr>
        <w:widowControl w:val="0"/>
        <w:tabs>
          <w:tab w:val="left" w:pos="2321"/>
        </w:tabs>
        <w:rPr>
          <w:snapToGrid w:val="0"/>
          <w:color w:val="000000"/>
        </w:rPr>
      </w:pPr>
      <w:r>
        <w:rPr>
          <w:b/>
          <w:snapToGrid w:val="0"/>
          <w:color w:val="000000"/>
        </w:rPr>
        <w:t>Sezione Commerciale</w:t>
      </w:r>
      <w:r>
        <w:rPr>
          <w:snapToGrid w:val="0"/>
          <w:color w:val="000000"/>
        </w:rPr>
        <w:tab/>
        <w:t>Piazza Duomo, 20 –20122 Milano</w:t>
      </w:r>
    </w:p>
    <w:p w14:paraId="534EAE71" w14:textId="77777777" w:rsidR="004944D8" w:rsidRDefault="004944D8">
      <w:pPr>
        <w:widowControl w:val="0"/>
        <w:tabs>
          <w:tab w:val="left" w:pos="2321"/>
        </w:tabs>
        <w:rPr>
          <w:snapToGrid w:val="0"/>
          <w:color w:val="000000"/>
        </w:rPr>
      </w:pPr>
      <w:r>
        <w:rPr>
          <w:snapToGrid w:val="0"/>
          <w:color w:val="000000"/>
        </w:rPr>
        <w:tab/>
        <w:t>Tel. 028790911 Fax 02877319</w:t>
      </w:r>
    </w:p>
    <w:p w14:paraId="0C8708EF" w14:textId="77777777" w:rsidR="004944D8" w:rsidRDefault="00DB50AB">
      <w:pPr>
        <w:widowControl w:val="0"/>
        <w:tabs>
          <w:tab w:val="left" w:pos="2321"/>
        </w:tabs>
        <w:rPr>
          <w:snapToGrid w:val="0"/>
          <w:color w:val="000000"/>
        </w:rPr>
      </w:pPr>
      <w:r>
        <w:rPr>
          <w:snapToGrid w:val="0"/>
          <w:color w:val="000000"/>
        </w:rPr>
        <w:tab/>
        <w:t>E</w:t>
      </w:r>
      <w:r w:rsidR="004944D8">
        <w:rPr>
          <w:snapToGrid w:val="0"/>
          <w:color w:val="000000"/>
        </w:rPr>
        <w:t>-mail</w:t>
      </w:r>
      <w:r>
        <w:rPr>
          <w:snapToGrid w:val="0"/>
          <w:color w:val="000000"/>
        </w:rPr>
        <w:t xml:space="preserve"> </w:t>
      </w:r>
      <w:r w:rsidR="004944D8">
        <w:rPr>
          <w:snapToGrid w:val="0"/>
          <w:color w:val="000000"/>
        </w:rPr>
        <w:t xml:space="preserve"> </w:t>
      </w:r>
      <w:hyperlink r:id="rId25" w:history="1">
        <w:r w:rsidR="004C7DFC" w:rsidRPr="00C52343">
          <w:rPr>
            <w:rStyle w:val="Collegamentoipertestuale"/>
            <w:snapToGrid w:val="0"/>
          </w:rPr>
          <w:t>milano@advantageaustria.org</w:t>
        </w:r>
      </w:hyperlink>
    </w:p>
    <w:p w14:paraId="336E712C" w14:textId="77777777" w:rsidR="004C7DFC" w:rsidRDefault="004C7DFC">
      <w:pPr>
        <w:widowControl w:val="0"/>
        <w:tabs>
          <w:tab w:val="left" w:pos="2321"/>
        </w:tabs>
        <w:rPr>
          <w:snapToGrid w:val="0"/>
          <w:color w:val="000000"/>
        </w:rPr>
      </w:pPr>
    </w:p>
    <w:p w14:paraId="2EF86F3D" w14:textId="77777777" w:rsidR="004C7DFC" w:rsidRDefault="004C7DFC">
      <w:pPr>
        <w:widowControl w:val="0"/>
        <w:tabs>
          <w:tab w:val="left" w:pos="2321"/>
        </w:tabs>
        <w:rPr>
          <w:snapToGrid w:val="0"/>
          <w:color w:val="000000"/>
        </w:rPr>
      </w:pPr>
      <w:r w:rsidRPr="007E2278">
        <w:rPr>
          <w:b/>
          <w:snapToGrid w:val="0"/>
          <w:color w:val="000000"/>
        </w:rPr>
        <w:t>Sezione per il Turismo</w:t>
      </w:r>
      <w:r>
        <w:rPr>
          <w:snapToGrid w:val="0"/>
          <w:color w:val="000000"/>
        </w:rPr>
        <w:tab/>
        <w:t>Via Boccaccio, 4 – 20123 Milano</w:t>
      </w:r>
    </w:p>
    <w:p w14:paraId="0BD0513A" w14:textId="77777777" w:rsidR="004944D8" w:rsidRDefault="004944D8">
      <w:pPr>
        <w:widowControl w:val="0"/>
        <w:tabs>
          <w:tab w:val="left" w:pos="2321"/>
        </w:tabs>
        <w:rPr>
          <w:snapToGrid w:val="0"/>
          <w:color w:val="000000"/>
          <w:sz w:val="23"/>
        </w:rPr>
      </w:pPr>
    </w:p>
    <w:p w14:paraId="51C8DE48" w14:textId="77777777" w:rsidR="004944D8" w:rsidRDefault="004944D8">
      <w:pPr>
        <w:widowControl w:val="0"/>
        <w:tabs>
          <w:tab w:val="left" w:pos="90"/>
          <w:tab w:val="left" w:pos="2321"/>
        </w:tabs>
        <w:spacing w:before="49"/>
        <w:ind w:left="2321" w:hanging="2321"/>
        <w:rPr>
          <w:snapToGrid w:val="0"/>
          <w:color w:val="000000"/>
        </w:rPr>
      </w:pPr>
      <w:r>
        <w:rPr>
          <w:b/>
          <w:snapToGrid w:val="0"/>
          <w:color w:val="000000"/>
        </w:rPr>
        <w:t>Circoscrizione</w:t>
      </w:r>
      <w:r>
        <w:rPr>
          <w:rFonts w:ascii="MS Sans Serif" w:hAnsi="MS Sans Serif"/>
          <w:snapToGrid w:val="0"/>
          <w:sz w:val="24"/>
        </w:rPr>
        <w:tab/>
      </w:r>
      <w:r w:rsidR="001E33CF" w:rsidRPr="001E33CF">
        <w:rPr>
          <w:snapToGrid w:val="0"/>
        </w:rPr>
        <w:t>Piemonte</w:t>
      </w:r>
      <w:r w:rsidR="001E33CF">
        <w:rPr>
          <w:snapToGrid w:val="0"/>
          <w:color w:val="000000"/>
        </w:rPr>
        <w:t>, Valle d’Aosta,</w:t>
      </w:r>
      <w:r w:rsidR="001E33CF" w:rsidRPr="001E33CF">
        <w:rPr>
          <w:snapToGrid w:val="0"/>
          <w:color w:val="000000"/>
        </w:rPr>
        <w:t xml:space="preserve"> </w:t>
      </w:r>
      <w:r>
        <w:rPr>
          <w:snapToGrid w:val="0"/>
          <w:color w:val="000000"/>
        </w:rPr>
        <w:t>Lombardia, Trentino</w:t>
      </w:r>
      <w:r w:rsidR="001E33CF">
        <w:rPr>
          <w:snapToGrid w:val="0"/>
          <w:color w:val="000000"/>
        </w:rPr>
        <w:t xml:space="preserve"> </w:t>
      </w:r>
      <w:r>
        <w:rPr>
          <w:snapToGrid w:val="0"/>
          <w:color w:val="000000"/>
        </w:rPr>
        <w:t xml:space="preserve">Alto Adige, </w:t>
      </w:r>
      <w:r w:rsidR="001E33CF">
        <w:rPr>
          <w:snapToGrid w:val="0"/>
          <w:color w:val="000000"/>
        </w:rPr>
        <w:t xml:space="preserve">Veneto, </w:t>
      </w:r>
      <w:r>
        <w:rPr>
          <w:snapToGrid w:val="0"/>
          <w:color w:val="000000"/>
        </w:rPr>
        <w:t>Friuli</w:t>
      </w:r>
      <w:r w:rsidR="001E33CF">
        <w:rPr>
          <w:snapToGrid w:val="0"/>
          <w:color w:val="000000"/>
        </w:rPr>
        <w:t xml:space="preserve"> </w:t>
      </w:r>
      <w:r>
        <w:rPr>
          <w:snapToGrid w:val="0"/>
          <w:color w:val="000000"/>
        </w:rPr>
        <w:t xml:space="preserve">Venezia Giulia, </w:t>
      </w:r>
      <w:r w:rsidR="001E33CF">
        <w:rPr>
          <w:snapToGrid w:val="0"/>
          <w:color w:val="000000"/>
        </w:rPr>
        <w:t>Liguria, Emilia Romagna</w:t>
      </w:r>
    </w:p>
    <w:p w14:paraId="2204638C" w14:textId="77777777" w:rsidR="00013D5B" w:rsidRDefault="00013D5B">
      <w:pPr>
        <w:widowControl w:val="0"/>
        <w:tabs>
          <w:tab w:val="left" w:pos="90"/>
          <w:tab w:val="left" w:pos="2321"/>
        </w:tabs>
        <w:spacing w:before="49"/>
        <w:ind w:left="2321" w:hanging="2321"/>
        <w:rPr>
          <w:snapToGrid w:val="0"/>
          <w:color w:val="000000"/>
        </w:rPr>
      </w:pPr>
    </w:p>
    <w:p w14:paraId="1D6BC136" w14:textId="77777777" w:rsidR="004944D8" w:rsidRPr="00CD62D1" w:rsidRDefault="004944D8" w:rsidP="0083521B">
      <w:pPr>
        <w:pStyle w:val="Corpodeltesto2"/>
        <w:spacing w:before="0"/>
        <w:rPr>
          <w:sz w:val="26"/>
        </w:rPr>
      </w:pPr>
      <w:r w:rsidRPr="00CD62D1">
        <w:t>Signor</w:t>
      </w:r>
      <w:r w:rsidR="00336CA0" w:rsidRPr="00CD62D1">
        <w:t xml:space="preserve"> </w:t>
      </w:r>
      <w:r w:rsidR="00010F1D" w:rsidRPr="00CD62D1">
        <w:t>WOLFGANG LUKAS STROHMAYER</w:t>
      </w:r>
      <w:r w:rsidRPr="00CD62D1">
        <w:t xml:space="preserve">, Console Generale (Exequatur </w:t>
      </w:r>
      <w:r w:rsidR="00010F1D" w:rsidRPr="00CD62D1">
        <w:t>11 dicembre 2023</w:t>
      </w:r>
      <w:r w:rsidRPr="00CD62D1">
        <w:t>)</w:t>
      </w:r>
    </w:p>
    <w:p w14:paraId="2FE5BABA" w14:textId="77777777" w:rsidR="00B70CAB" w:rsidRDefault="00646EA5" w:rsidP="0083521B">
      <w:pPr>
        <w:widowControl w:val="0"/>
        <w:tabs>
          <w:tab w:val="left" w:pos="90"/>
        </w:tabs>
        <w:rPr>
          <w:snapToGrid w:val="0"/>
          <w:color w:val="000000"/>
        </w:rPr>
      </w:pPr>
      <w:r>
        <w:rPr>
          <w:snapToGrid w:val="0"/>
          <w:color w:val="000000"/>
        </w:rPr>
        <w:t>Signor WOLFGANG MARCHARDT, Console (7 giugno 2021)</w:t>
      </w:r>
    </w:p>
    <w:p w14:paraId="1B3931B6" w14:textId="77777777" w:rsidR="00F1344D" w:rsidRDefault="00F1344D" w:rsidP="00F1344D">
      <w:pPr>
        <w:widowControl w:val="0"/>
        <w:tabs>
          <w:tab w:val="left" w:pos="90"/>
        </w:tabs>
        <w:rPr>
          <w:snapToGrid w:val="0"/>
          <w:color w:val="000000"/>
        </w:rPr>
      </w:pPr>
      <w:r>
        <w:rPr>
          <w:snapToGrid w:val="0"/>
          <w:color w:val="000000"/>
        </w:rPr>
        <w:t xml:space="preserve">Signor CHRISTOPH PLANK, </w:t>
      </w:r>
      <w:r w:rsidRPr="00C52E5B">
        <w:rPr>
          <w:snapToGrid w:val="0"/>
          <w:color w:val="000000"/>
        </w:rPr>
        <w:t>Console (Sezione Commerciale), (</w:t>
      </w:r>
      <w:r>
        <w:rPr>
          <w:snapToGrid w:val="0"/>
          <w:color w:val="000000"/>
        </w:rPr>
        <w:t>1 settembre 2023</w:t>
      </w:r>
      <w:r w:rsidRPr="00C52E5B">
        <w:rPr>
          <w:snapToGrid w:val="0"/>
          <w:color w:val="000000"/>
        </w:rPr>
        <w:t>)</w:t>
      </w:r>
    </w:p>
    <w:p w14:paraId="7C34D92C" w14:textId="77777777" w:rsidR="00CC3DA9" w:rsidRDefault="00CC3DA9" w:rsidP="00F1344D">
      <w:pPr>
        <w:widowControl w:val="0"/>
        <w:tabs>
          <w:tab w:val="left" w:pos="90"/>
        </w:tabs>
        <w:rPr>
          <w:snapToGrid w:val="0"/>
          <w:color w:val="000000"/>
        </w:rPr>
      </w:pPr>
      <w:r>
        <w:rPr>
          <w:snapToGrid w:val="0"/>
          <w:color w:val="000000"/>
        </w:rPr>
        <w:t>Signor HERWIG KOLZER, Vice Console (1 settembre 2022)</w:t>
      </w:r>
    </w:p>
    <w:p w14:paraId="127C66D2" w14:textId="77777777" w:rsidR="007A6100" w:rsidRDefault="007A6100" w:rsidP="0083521B">
      <w:pPr>
        <w:widowControl w:val="0"/>
        <w:tabs>
          <w:tab w:val="left" w:pos="90"/>
        </w:tabs>
        <w:rPr>
          <w:snapToGrid w:val="0"/>
          <w:color w:val="000000"/>
        </w:rPr>
      </w:pPr>
      <w:r>
        <w:rPr>
          <w:snapToGrid w:val="0"/>
          <w:color w:val="000000"/>
        </w:rPr>
        <w:t>Signora GABRIELE PERFLER-BOANELLI, Vice Console (1 agosto 2022)</w:t>
      </w:r>
    </w:p>
    <w:p w14:paraId="49814740" w14:textId="77777777" w:rsidR="00F46F3D" w:rsidRPr="00B70CAB" w:rsidRDefault="00F46F3D" w:rsidP="0083521B">
      <w:pPr>
        <w:widowControl w:val="0"/>
        <w:tabs>
          <w:tab w:val="left" w:pos="90"/>
        </w:tabs>
        <w:rPr>
          <w:snapToGrid w:val="0"/>
          <w:color w:val="000000"/>
        </w:rPr>
      </w:pPr>
      <w:r>
        <w:rPr>
          <w:snapToGrid w:val="0"/>
          <w:color w:val="000000"/>
        </w:rPr>
        <w:t>Signor  WOLFGANG LEI</w:t>
      </w:r>
      <w:r w:rsidR="00F1344D">
        <w:rPr>
          <w:snapToGrid w:val="0"/>
          <w:color w:val="000000"/>
        </w:rPr>
        <w:t>T</w:t>
      </w:r>
      <w:r>
        <w:rPr>
          <w:snapToGrid w:val="0"/>
          <w:color w:val="000000"/>
        </w:rPr>
        <w:t>NER, Vice Console (17 agosto 2023)</w:t>
      </w:r>
    </w:p>
    <w:p w14:paraId="7F974E98" w14:textId="77777777" w:rsidR="004944D8" w:rsidRPr="007A69A3" w:rsidRDefault="004944D8" w:rsidP="0083521B">
      <w:pPr>
        <w:widowControl w:val="0"/>
        <w:tabs>
          <w:tab w:val="left" w:pos="90"/>
          <w:tab w:val="left" w:pos="2321"/>
        </w:tabs>
        <w:rPr>
          <w:snapToGrid w:val="0"/>
          <w:color w:val="000000"/>
        </w:rPr>
      </w:pPr>
    </w:p>
    <w:p w14:paraId="6AAF1015" w14:textId="77777777" w:rsidR="007D6383" w:rsidRDefault="007D6383">
      <w:pPr>
        <w:widowControl w:val="0"/>
        <w:tabs>
          <w:tab w:val="left" w:pos="90"/>
          <w:tab w:val="left" w:pos="2321"/>
        </w:tabs>
        <w:spacing w:before="40"/>
        <w:rPr>
          <w:snapToGrid w:val="0"/>
          <w:color w:val="000080"/>
        </w:rPr>
      </w:pPr>
    </w:p>
    <w:p w14:paraId="5908E100" w14:textId="77777777" w:rsidR="004944D8" w:rsidRDefault="004944D8">
      <w:pPr>
        <w:widowControl w:val="0"/>
        <w:tabs>
          <w:tab w:val="left" w:pos="90"/>
          <w:tab w:val="left" w:pos="2321"/>
        </w:tabs>
        <w:spacing w:before="40"/>
        <w:rPr>
          <w:b/>
          <w:snapToGrid w:val="0"/>
          <w:color w:val="000080"/>
          <w:sz w:val="26"/>
          <w:u w:val="single"/>
        </w:rPr>
      </w:pPr>
      <w:r>
        <w:rPr>
          <w:b/>
          <w:snapToGrid w:val="0"/>
          <w:color w:val="000080"/>
          <w:u w:val="single"/>
        </w:rPr>
        <w:t xml:space="preserve">BARI - CONSOLATO ONORARIO            </w:t>
      </w:r>
    </w:p>
    <w:p w14:paraId="44ACA201" w14:textId="77777777" w:rsidR="00651F69" w:rsidRDefault="00651F69" w:rsidP="00651F6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415A1A">
        <w:rPr>
          <w:snapToGrid w:val="0"/>
          <w:color w:val="000000"/>
        </w:rPr>
        <w:t>Domenico Nicolai</w:t>
      </w:r>
      <w:r>
        <w:rPr>
          <w:snapToGrid w:val="0"/>
          <w:color w:val="000000"/>
        </w:rPr>
        <w:t xml:space="preserve">, </w:t>
      </w:r>
      <w:r w:rsidR="00415A1A">
        <w:rPr>
          <w:snapToGrid w:val="0"/>
          <w:color w:val="000000"/>
        </w:rPr>
        <w:t>21</w:t>
      </w:r>
      <w:r>
        <w:rPr>
          <w:snapToGrid w:val="0"/>
          <w:color w:val="000000"/>
        </w:rPr>
        <w:t xml:space="preserve"> - 70122 Bari</w:t>
      </w:r>
    </w:p>
    <w:p w14:paraId="2DCFD482" w14:textId="77777777" w:rsidR="00415A1A" w:rsidRDefault="00651F69" w:rsidP="00651F69">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415A1A">
        <w:rPr>
          <w:snapToGrid w:val="0"/>
          <w:color w:val="000000"/>
        </w:rPr>
        <w:t xml:space="preserve"> 2223037 Fax 080 889 8268</w:t>
      </w:r>
    </w:p>
    <w:p w14:paraId="19185865" w14:textId="77777777" w:rsidR="00651F69" w:rsidRDefault="00651F69" w:rsidP="00651F69">
      <w:pPr>
        <w:widowControl w:val="0"/>
        <w:tabs>
          <w:tab w:val="left" w:pos="2321"/>
        </w:tabs>
        <w:rPr>
          <w:snapToGrid w:val="0"/>
          <w:color w:val="000000"/>
          <w:sz w:val="23"/>
        </w:rPr>
      </w:pPr>
      <w:r>
        <w:rPr>
          <w:snapToGrid w:val="0"/>
          <w:color w:val="000000"/>
        </w:rPr>
        <w:t xml:space="preserve">                                               E-mail  </w:t>
      </w:r>
      <w:hyperlink r:id="rId26" w:history="1">
        <w:r w:rsidR="00415A1A" w:rsidRPr="00EB461E">
          <w:rPr>
            <w:rStyle w:val="Collegamentoipertestuale"/>
            <w:snapToGrid w:val="0"/>
          </w:rPr>
          <w:t>marzio.musolino@smade.com</w:t>
        </w:r>
      </w:hyperlink>
      <w:r w:rsidR="00415A1A">
        <w:rPr>
          <w:snapToGrid w:val="0"/>
          <w:color w:val="000000"/>
        </w:rPr>
        <w:t xml:space="preserve"> </w:t>
      </w:r>
    </w:p>
    <w:p w14:paraId="5603D40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6BE94F34" w14:textId="77777777" w:rsidR="007412E3" w:rsidRDefault="007412E3">
      <w:pPr>
        <w:widowControl w:val="0"/>
        <w:tabs>
          <w:tab w:val="left" w:pos="90"/>
        </w:tabs>
        <w:rPr>
          <w:snapToGrid w:val="0"/>
          <w:color w:val="000000"/>
        </w:rPr>
      </w:pPr>
    </w:p>
    <w:p w14:paraId="70906F1B" w14:textId="77777777" w:rsidR="004944D8" w:rsidRPr="00A47D29" w:rsidRDefault="00651F69">
      <w:pPr>
        <w:widowControl w:val="0"/>
        <w:tabs>
          <w:tab w:val="left" w:pos="90"/>
        </w:tabs>
        <w:rPr>
          <w:snapToGrid w:val="0"/>
          <w:color w:val="000000"/>
        </w:rPr>
      </w:pPr>
      <w:r w:rsidRPr="00A47D29">
        <w:rPr>
          <w:snapToGrid w:val="0"/>
          <w:color w:val="000000"/>
        </w:rPr>
        <w:t xml:space="preserve">Signor MARZIO MUSOLINO, Console Onorario (Rinnovo exequatur </w:t>
      </w:r>
      <w:r w:rsidR="00A607E1">
        <w:rPr>
          <w:snapToGrid w:val="0"/>
          <w:color w:val="000000"/>
        </w:rPr>
        <w:t>27 gennaio 2023</w:t>
      </w:r>
      <w:r w:rsidRPr="00A47D29">
        <w:rPr>
          <w:snapToGrid w:val="0"/>
          <w:color w:val="000000"/>
        </w:rPr>
        <w:t>)</w:t>
      </w:r>
    </w:p>
    <w:p w14:paraId="70034A54" w14:textId="77777777" w:rsidR="00651F69" w:rsidRPr="00A47D29" w:rsidRDefault="00651F69">
      <w:pPr>
        <w:widowControl w:val="0"/>
        <w:tabs>
          <w:tab w:val="left" w:pos="90"/>
        </w:tabs>
        <w:rPr>
          <w:snapToGrid w:val="0"/>
          <w:color w:val="000000"/>
        </w:rPr>
      </w:pPr>
    </w:p>
    <w:p w14:paraId="49476B88" w14:textId="77777777" w:rsidR="004944D8" w:rsidRDefault="004944D8">
      <w:pPr>
        <w:widowControl w:val="0"/>
        <w:tabs>
          <w:tab w:val="left" w:pos="90"/>
        </w:tabs>
        <w:rPr>
          <w:b/>
          <w:snapToGrid w:val="0"/>
          <w:color w:val="000080"/>
          <w:u w:val="single"/>
        </w:rPr>
      </w:pPr>
    </w:p>
    <w:p w14:paraId="53F5135A"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7BF4407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A5C31" w:rsidRPr="00DA5C31">
        <w:rPr>
          <w:snapToGrid w:val="0"/>
          <w:color w:val="000000"/>
        </w:rPr>
        <w:t>Galleria</w:t>
      </w:r>
      <w:r w:rsidR="00DA5C31">
        <w:rPr>
          <w:snapToGrid w:val="0"/>
          <w:color w:val="000000"/>
        </w:rPr>
        <w:t xml:space="preserve"> del Leone</w:t>
      </w:r>
      <w:r>
        <w:rPr>
          <w:snapToGrid w:val="0"/>
          <w:color w:val="000000"/>
        </w:rPr>
        <w:t>,</w:t>
      </w:r>
      <w:r w:rsidR="00DA5C31">
        <w:rPr>
          <w:snapToGrid w:val="0"/>
          <w:color w:val="000000"/>
        </w:rPr>
        <w:t xml:space="preserve"> 2</w:t>
      </w:r>
      <w:r>
        <w:rPr>
          <w:snapToGrid w:val="0"/>
          <w:color w:val="000000"/>
        </w:rPr>
        <w:t xml:space="preserve"> - 4012</w:t>
      </w:r>
      <w:r w:rsidR="00DA5C31">
        <w:rPr>
          <w:snapToGrid w:val="0"/>
          <w:color w:val="000000"/>
        </w:rPr>
        <w:t>5</w:t>
      </w:r>
      <w:r>
        <w:rPr>
          <w:snapToGrid w:val="0"/>
          <w:color w:val="000000"/>
        </w:rPr>
        <w:t xml:space="preserve"> Bologna</w:t>
      </w:r>
    </w:p>
    <w:p w14:paraId="64599D6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051267</w:t>
      </w:r>
      <w:r w:rsidR="00B37E5E">
        <w:rPr>
          <w:snapToGrid w:val="0"/>
          <w:color w:val="000000"/>
        </w:rPr>
        <w:t>6</w:t>
      </w:r>
      <w:r w:rsidR="00A67FFB">
        <w:rPr>
          <w:snapToGrid w:val="0"/>
          <w:color w:val="000000"/>
        </w:rPr>
        <w:t>44</w:t>
      </w:r>
      <w:r>
        <w:rPr>
          <w:snapToGrid w:val="0"/>
          <w:color w:val="000000"/>
        </w:rPr>
        <w:t xml:space="preserve"> - Fax 051</w:t>
      </w:r>
      <w:r w:rsidR="00A67FFB">
        <w:rPr>
          <w:snapToGrid w:val="0"/>
          <w:color w:val="000000"/>
        </w:rPr>
        <w:t>0195100</w:t>
      </w:r>
    </w:p>
    <w:p w14:paraId="5CF82440" w14:textId="77777777" w:rsidR="004944D8" w:rsidRDefault="004944D8">
      <w:pPr>
        <w:widowControl w:val="0"/>
        <w:tabs>
          <w:tab w:val="left" w:pos="2321"/>
        </w:tabs>
        <w:rPr>
          <w:snapToGrid w:val="0"/>
          <w:color w:val="000000"/>
          <w:sz w:val="23"/>
        </w:rPr>
      </w:pPr>
      <w:r>
        <w:rPr>
          <w:snapToGrid w:val="0"/>
          <w:color w:val="000000"/>
        </w:rPr>
        <w:t xml:space="preserve">                                               </w:t>
      </w:r>
      <w:r w:rsidR="00B312D2">
        <w:rPr>
          <w:snapToGrid w:val="0"/>
          <w:color w:val="000000"/>
        </w:rPr>
        <w:t>E</w:t>
      </w:r>
      <w:r>
        <w:rPr>
          <w:snapToGrid w:val="0"/>
          <w:color w:val="000000"/>
        </w:rPr>
        <w:t xml:space="preserve">-mail </w:t>
      </w:r>
      <w:r w:rsidR="00B312D2">
        <w:rPr>
          <w:snapToGrid w:val="0"/>
          <w:color w:val="000000"/>
        </w:rPr>
        <w:t xml:space="preserve"> </w:t>
      </w:r>
      <w:hyperlink r:id="rId27" w:history="1">
        <w:r w:rsidR="00C70119" w:rsidRPr="00D56D2E">
          <w:rPr>
            <w:rStyle w:val="Collegamentoipertestuale"/>
            <w:snapToGrid w:val="0"/>
          </w:rPr>
          <w:t>consolatoaustria.bo@gmail.com</w:t>
        </w:r>
      </w:hyperlink>
      <w:r w:rsidR="00C70119">
        <w:rPr>
          <w:snapToGrid w:val="0"/>
          <w:color w:val="000000"/>
        </w:rPr>
        <w:t xml:space="preserve"> </w:t>
      </w:r>
    </w:p>
    <w:p w14:paraId="36938F0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F5905">
        <w:rPr>
          <w:snapToGrid w:val="0"/>
          <w:color w:val="000000"/>
        </w:rPr>
        <w:t>Emilia Romagna</w:t>
      </w:r>
    </w:p>
    <w:p w14:paraId="55E3E3D3" w14:textId="77777777" w:rsidR="004944D8" w:rsidRDefault="004944D8">
      <w:pPr>
        <w:widowControl w:val="0"/>
        <w:tabs>
          <w:tab w:val="left" w:pos="90"/>
        </w:tabs>
        <w:rPr>
          <w:snapToGrid w:val="0"/>
          <w:color w:val="000000"/>
        </w:rPr>
      </w:pPr>
    </w:p>
    <w:p w14:paraId="22A80A65" w14:textId="77777777" w:rsidR="004944D8" w:rsidRDefault="004944D8">
      <w:pPr>
        <w:widowControl w:val="0"/>
        <w:tabs>
          <w:tab w:val="left" w:pos="90"/>
        </w:tabs>
        <w:rPr>
          <w:b/>
          <w:snapToGrid w:val="0"/>
          <w:color w:val="000080"/>
          <w:u w:val="single"/>
        </w:rPr>
      </w:pPr>
      <w:r>
        <w:rPr>
          <w:snapToGrid w:val="0"/>
          <w:color w:val="000000"/>
        </w:rPr>
        <w:t xml:space="preserve">Signora </w:t>
      </w:r>
      <w:r w:rsidR="006776D0">
        <w:rPr>
          <w:snapToGrid w:val="0"/>
          <w:color w:val="000000"/>
        </w:rPr>
        <w:t>ELENA MARIA LONGOBARDI</w:t>
      </w:r>
      <w:r>
        <w:rPr>
          <w:snapToGrid w:val="0"/>
          <w:color w:val="000000"/>
        </w:rPr>
        <w:t>, Console Onorario (</w:t>
      </w:r>
      <w:r w:rsidR="006776D0">
        <w:rPr>
          <w:snapToGrid w:val="0"/>
          <w:color w:val="000000"/>
        </w:rPr>
        <w:t>E</w:t>
      </w:r>
      <w:r w:rsidR="004055D5">
        <w:rPr>
          <w:snapToGrid w:val="0"/>
          <w:color w:val="000000"/>
        </w:rPr>
        <w:t xml:space="preserve">xequatur </w:t>
      </w:r>
      <w:r w:rsidR="00F30C0C">
        <w:rPr>
          <w:snapToGrid w:val="0"/>
          <w:color w:val="000000"/>
        </w:rPr>
        <w:t>31 agosto 2022</w:t>
      </w:r>
      <w:r>
        <w:rPr>
          <w:snapToGrid w:val="0"/>
          <w:color w:val="000000"/>
        </w:rPr>
        <w:t>)</w:t>
      </w:r>
    </w:p>
    <w:p w14:paraId="23A37805" w14:textId="77777777" w:rsidR="004944D8" w:rsidRDefault="004944D8">
      <w:pPr>
        <w:widowControl w:val="0"/>
        <w:tabs>
          <w:tab w:val="left" w:pos="90"/>
        </w:tabs>
        <w:rPr>
          <w:b/>
          <w:snapToGrid w:val="0"/>
          <w:color w:val="000080"/>
          <w:u w:val="single"/>
        </w:rPr>
      </w:pPr>
    </w:p>
    <w:p w14:paraId="51401B8D" w14:textId="77777777" w:rsidR="004944D8" w:rsidRDefault="00735A02">
      <w:pPr>
        <w:widowControl w:val="0"/>
        <w:tabs>
          <w:tab w:val="left" w:pos="90"/>
        </w:tabs>
        <w:jc w:val="right"/>
        <w:rPr>
          <w:b/>
          <w:snapToGrid w:val="0"/>
          <w:color w:val="000080"/>
          <w:u w:val="single"/>
        </w:rPr>
      </w:pPr>
      <w:r>
        <w:rPr>
          <w:b/>
          <w:snapToGrid w:val="0"/>
          <w:color w:val="000080"/>
          <w:u w:val="single"/>
        </w:rPr>
        <w:br w:type="page"/>
      </w:r>
      <w:r w:rsidR="004944D8">
        <w:rPr>
          <w:b/>
          <w:snapToGrid w:val="0"/>
          <w:color w:val="000000"/>
          <w:sz w:val="16"/>
        </w:rPr>
        <w:t>AUSTRIA</w:t>
      </w:r>
    </w:p>
    <w:p w14:paraId="236DD1DB" w14:textId="77777777" w:rsidR="004944D8" w:rsidRDefault="004944D8">
      <w:pPr>
        <w:widowControl w:val="0"/>
        <w:tabs>
          <w:tab w:val="left" w:pos="90"/>
        </w:tabs>
        <w:rPr>
          <w:b/>
          <w:snapToGrid w:val="0"/>
          <w:color w:val="000080"/>
          <w:u w:val="single"/>
        </w:rPr>
      </w:pPr>
    </w:p>
    <w:p w14:paraId="47188C09" w14:textId="77777777" w:rsidR="00473F15" w:rsidRPr="00473F15" w:rsidRDefault="00473F15">
      <w:pPr>
        <w:widowControl w:val="0"/>
        <w:tabs>
          <w:tab w:val="left" w:pos="90"/>
        </w:tabs>
        <w:rPr>
          <w:b/>
          <w:snapToGrid w:val="0"/>
          <w:color w:val="000080"/>
          <w:sz w:val="16"/>
          <w:szCs w:val="16"/>
          <w:u w:val="single"/>
        </w:rPr>
      </w:pPr>
    </w:p>
    <w:p w14:paraId="13C10811" w14:textId="77777777" w:rsidR="004944D8" w:rsidRDefault="00D93699">
      <w:pPr>
        <w:widowControl w:val="0"/>
        <w:tabs>
          <w:tab w:val="left" w:pos="90"/>
        </w:tabs>
        <w:rPr>
          <w:b/>
          <w:snapToGrid w:val="0"/>
          <w:color w:val="000080"/>
          <w:sz w:val="26"/>
          <w:u w:val="single"/>
        </w:rPr>
      </w:pPr>
      <w:r>
        <w:rPr>
          <w:b/>
          <w:snapToGrid w:val="0"/>
          <w:color w:val="000080"/>
          <w:u w:val="single"/>
        </w:rPr>
        <w:t>CAGLIARI</w:t>
      </w:r>
      <w:r w:rsidR="004944D8">
        <w:rPr>
          <w:b/>
          <w:snapToGrid w:val="0"/>
          <w:color w:val="000080"/>
          <w:u w:val="single"/>
        </w:rPr>
        <w:t xml:space="preserve"> - CONSOLATO ONORARIO            </w:t>
      </w:r>
    </w:p>
    <w:p w14:paraId="6F5F42F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93699">
        <w:rPr>
          <w:snapToGrid w:val="0"/>
          <w:color w:val="000000"/>
        </w:rPr>
        <w:t xml:space="preserve">c/o Studio Legale </w:t>
      </w:r>
      <w:proofErr w:type="spellStart"/>
      <w:r w:rsidR="00D93699">
        <w:rPr>
          <w:snapToGrid w:val="0"/>
          <w:color w:val="000000"/>
        </w:rPr>
        <w:t>Sardalegal</w:t>
      </w:r>
      <w:proofErr w:type="spellEnd"/>
      <w:r w:rsidR="00D93699">
        <w:rPr>
          <w:snapToGrid w:val="0"/>
          <w:color w:val="000000"/>
        </w:rPr>
        <w:t xml:space="preserve"> – Via Vittorio Emanu</w:t>
      </w:r>
      <w:r w:rsidR="000110AF">
        <w:rPr>
          <w:snapToGrid w:val="0"/>
          <w:color w:val="000000"/>
        </w:rPr>
        <w:t>ele Orlando</w:t>
      </w:r>
      <w:r>
        <w:rPr>
          <w:snapToGrid w:val="0"/>
          <w:color w:val="000000"/>
        </w:rPr>
        <w:t xml:space="preserve">, </w:t>
      </w:r>
      <w:r w:rsidR="000110AF">
        <w:rPr>
          <w:snapToGrid w:val="0"/>
          <w:color w:val="000000"/>
        </w:rPr>
        <w:t xml:space="preserve">17 - </w:t>
      </w:r>
      <w:r>
        <w:rPr>
          <w:snapToGrid w:val="0"/>
          <w:color w:val="000000"/>
        </w:rPr>
        <w:t>0</w:t>
      </w:r>
      <w:r w:rsidR="000110AF">
        <w:rPr>
          <w:snapToGrid w:val="0"/>
          <w:color w:val="000000"/>
        </w:rPr>
        <w:t>9127</w:t>
      </w:r>
      <w:r>
        <w:rPr>
          <w:snapToGrid w:val="0"/>
          <w:color w:val="000000"/>
        </w:rPr>
        <w:t xml:space="preserve"> </w:t>
      </w:r>
      <w:r w:rsidR="006B206D">
        <w:rPr>
          <w:snapToGrid w:val="0"/>
          <w:color w:val="000000"/>
        </w:rPr>
        <w:t>Cagliari</w:t>
      </w:r>
      <w:r>
        <w:rPr>
          <w:snapToGrid w:val="0"/>
          <w:color w:val="000000"/>
        </w:rPr>
        <w:t xml:space="preserve"> </w:t>
      </w:r>
    </w:p>
    <w:p w14:paraId="349A3423"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6B206D">
        <w:rPr>
          <w:snapToGrid w:val="0"/>
          <w:color w:val="000000"/>
        </w:rPr>
        <w:t xml:space="preserve">707568805 </w:t>
      </w:r>
      <w:r>
        <w:rPr>
          <w:snapToGrid w:val="0"/>
          <w:color w:val="000000"/>
        </w:rPr>
        <w:t>- Fax 0</w:t>
      </w:r>
      <w:r w:rsidR="00361EAD">
        <w:rPr>
          <w:snapToGrid w:val="0"/>
          <w:color w:val="000000"/>
        </w:rPr>
        <w:t>7</w:t>
      </w:r>
      <w:r w:rsidR="006B206D">
        <w:rPr>
          <w:snapToGrid w:val="0"/>
          <w:color w:val="000000"/>
        </w:rPr>
        <w:t>0</w:t>
      </w:r>
      <w:r w:rsidR="00497266">
        <w:rPr>
          <w:snapToGrid w:val="0"/>
          <w:color w:val="000000"/>
        </w:rPr>
        <w:t>80030</w:t>
      </w:r>
      <w:r w:rsidR="006B206D">
        <w:rPr>
          <w:snapToGrid w:val="0"/>
          <w:color w:val="000000"/>
        </w:rPr>
        <w:t>21</w:t>
      </w:r>
    </w:p>
    <w:p w14:paraId="1ACEF42A" w14:textId="77777777" w:rsidR="004944D8" w:rsidRDefault="004944D8">
      <w:pPr>
        <w:widowControl w:val="0"/>
        <w:tabs>
          <w:tab w:val="left" w:pos="2321"/>
        </w:tabs>
        <w:rPr>
          <w:snapToGrid w:val="0"/>
          <w:color w:val="000000"/>
          <w:sz w:val="23"/>
        </w:rPr>
      </w:pPr>
      <w:r>
        <w:rPr>
          <w:snapToGrid w:val="0"/>
          <w:color w:val="000000"/>
        </w:rPr>
        <w:t xml:space="preserve">                                               </w:t>
      </w:r>
      <w:r w:rsidR="00AA1ADD">
        <w:rPr>
          <w:snapToGrid w:val="0"/>
          <w:color w:val="000000"/>
        </w:rPr>
        <w:t>E</w:t>
      </w:r>
      <w:r>
        <w:rPr>
          <w:snapToGrid w:val="0"/>
          <w:color w:val="000000"/>
        </w:rPr>
        <w:t>-mail</w:t>
      </w:r>
      <w:r w:rsidR="00AA1ADD">
        <w:rPr>
          <w:snapToGrid w:val="0"/>
          <w:color w:val="000000"/>
        </w:rPr>
        <w:t xml:space="preserve"> </w:t>
      </w:r>
      <w:r>
        <w:rPr>
          <w:snapToGrid w:val="0"/>
          <w:color w:val="000000"/>
        </w:rPr>
        <w:t xml:space="preserve"> </w:t>
      </w:r>
      <w:r w:rsidR="00497266">
        <w:rPr>
          <w:snapToGrid w:val="0"/>
          <w:color w:val="000000"/>
        </w:rPr>
        <w:t>info</w:t>
      </w:r>
      <w:r>
        <w:rPr>
          <w:snapToGrid w:val="0"/>
          <w:color w:val="000000"/>
        </w:rPr>
        <w:t>@</w:t>
      </w:r>
      <w:r w:rsidR="00497266">
        <w:rPr>
          <w:snapToGrid w:val="0"/>
          <w:color w:val="000000"/>
        </w:rPr>
        <w:t>oehk-sardinien</w:t>
      </w:r>
      <w:r>
        <w:rPr>
          <w:snapToGrid w:val="0"/>
          <w:color w:val="000000"/>
        </w:rPr>
        <w:t>.</w:t>
      </w:r>
      <w:r w:rsidR="00497266">
        <w:rPr>
          <w:snapToGrid w:val="0"/>
          <w:color w:val="000000"/>
        </w:rPr>
        <w:t>eu</w:t>
      </w:r>
      <w:r>
        <w:rPr>
          <w:snapToGrid w:val="0"/>
          <w:color w:val="000000"/>
        </w:rPr>
        <w:t xml:space="preserve">  </w:t>
      </w:r>
    </w:p>
    <w:p w14:paraId="1079B3B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97266">
        <w:rPr>
          <w:snapToGrid w:val="0"/>
          <w:color w:val="000000"/>
        </w:rPr>
        <w:t>Sardegna</w:t>
      </w:r>
      <w:r>
        <w:rPr>
          <w:snapToGrid w:val="0"/>
          <w:color w:val="000000"/>
        </w:rPr>
        <w:t xml:space="preserve">                 </w:t>
      </w:r>
    </w:p>
    <w:p w14:paraId="27F15A9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12E03A9" w14:textId="77777777" w:rsidR="004944D8" w:rsidRDefault="004944D8">
      <w:pPr>
        <w:widowControl w:val="0"/>
        <w:tabs>
          <w:tab w:val="left" w:pos="90"/>
        </w:tabs>
        <w:spacing w:before="23"/>
        <w:rPr>
          <w:snapToGrid w:val="0"/>
          <w:color w:val="000000"/>
        </w:rPr>
      </w:pPr>
      <w:r>
        <w:rPr>
          <w:snapToGrid w:val="0"/>
          <w:color w:val="000000"/>
        </w:rPr>
        <w:t>Signor</w:t>
      </w:r>
      <w:r w:rsidR="00497266">
        <w:rPr>
          <w:snapToGrid w:val="0"/>
          <w:color w:val="000000"/>
        </w:rPr>
        <w:t>a</w:t>
      </w:r>
      <w:r>
        <w:rPr>
          <w:snapToGrid w:val="0"/>
          <w:color w:val="000000"/>
        </w:rPr>
        <w:t xml:space="preserve"> </w:t>
      </w:r>
      <w:r w:rsidR="00497266">
        <w:rPr>
          <w:snapToGrid w:val="0"/>
          <w:color w:val="000000"/>
        </w:rPr>
        <w:t>ALEXA LEINARDI</w:t>
      </w:r>
      <w:r>
        <w:rPr>
          <w:snapToGrid w:val="0"/>
          <w:color w:val="000000"/>
        </w:rPr>
        <w:t>, Console Onorario (</w:t>
      </w:r>
      <w:r w:rsidR="005A470C">
        <w:rPr>
          <w:snapToGrid w:val="0"/>
          <w:color w:val="000000"/>
        </w:rPr>
        <w:t>Rinnovo e</w:t>
      </w:r>
      <w:r>
        <w:rPr>
          <w:snapToGrid w:val="0"/>
          <w:color w:val="000000"/>
        </w:rPr>
        <w:t xml:space="preserve">xequatur </w:t>
      </w:r>
      <w:r w:rsidR="00497266">
        <w:rPr>
          <w:snapToGrid w:val="0"/>
          <w:color w:val="000000"/>
        </w:rPr>
        <w:t>6</w:t>
      </w:r>
      <w:r>
        <w:rPr>
          <w:snapToGrid w:val="0"/>
          <w:color w:val="000000"/>
        </w:rPr>
        <w:t xml:space="preserve"> </w:t>
      </w:r>
      <w:r w:rsidR="005A470C">
        <w:rPr>
          <w:snapToGrid w:val="0"/>
          <w:color w:val="000000"/>
        </w:rPr>
        <w:t>luglio</w:t>
      </w:r>
      <w:r>
        <w:rPr>
          <w:snapToGrid w:val="0"/>
          <w:color w:val="000000"/>
        </w:rPr>
        <w:t xml:space="preserve"> 20</w:t>
      </w:r>
      <w:r w:rsidR="005A470C">
        <w:rPr>
          <w:snapToGrid w:val="0"/>
          <w:color w:val="000000"/>
        </w:rPr>
        <w:t>23</w:t>
      </w:r>
      <w:r>
        <w:rPr>
          <w:snapToGrid w:val="0"/>
          <w:color w:val="000000"/>
        </w:rPr>
        <w:t>)</w:t>
      </w:r>
    </w:p>
    <w:p w14:paraId="0D4F674E" w14:textId="77777777" w:rsidR="004944D8" w:rsidRDefault="004944D8">
      <w:pPr>
        <w:widowControl w:val="0"/>
        <w:tabs>
          <w:tab w:val="left" w:pos="90"/>
        </w:tabs>
        <w:spacing w:before="23"/>
        <w:rPr>
          <w:snapToGrid w:val="0"/>
          <w:color w:val="000000"/>
        </w:rPr>
      </w:pPr>
    </w:p>
    <w:p w14:paraId="3A3AC705" w14:textId="77777777" w:rsidR="009D42D2" w:rsidRDefault="009D42D2">
      <w:pPr>
        <w:widowControl w:val="0"/>
        <w:tabs>
          <w:tab w:val="left" w:pos="90"/>
        </w:tabs>
        <w:spacing w:before="23"/>
        <w:rPr>
          <w:snapToGrid w:val="0"/>
          <w:color w:val="000000"/>
        </w:rPr>
      </w:pPr>
    </w:p>
    <w:p w14:paraId="7BF1E0AE" w14:textId="77777777" w:rsidR="00D93699" w:rsidRDefault="00D93699" w:rsidP="00D93699">
      <w:pPr>
        <w:widowControl w:val="0"/>
        <w:tabs>
          <w:tab w:val="left" w:pos="90"/>
        </w:tabs>
        <w:rPr>
          <w:b/>
          <w:snapToGrid w:val="0"/>
          <w:color w:val="000080"/>
          <w:sz w:val="26"/>
          <w:u w:val="single"/>
        </w:rPr>
      </w:pPr>
      <w:r>
        <w:rPr>
          <w:b/>
          <w:snapToGrid w:val="0"/>
          <w:color w:val="000080"/>
          <w:u w:val="single"/>
        </w:rPr>
        <w:t xml:space="preserve">FIRENZE - CONSOLATO ONORARIO            </w:t>
      </w:r>
    </w:p>
    <w:p w14:paraId="09457990" w14:textId="77777777" w:rsidR="00D93699" w:rsidRDefault="00D93699" w:rsidP="00D9369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Lungarno A. Vespucci, 58 - 50123 Firenze </w:t>
      </w:r>
    </w:p>
    <w:p w14:paraId="495530A6" w14:textId="77777777" w:rsidR="00D93699" w:rsidRDefault="00D93699" w:rsidP="00D93699">
      <w:pPr>
        <w:widowControl w:val="0"/>
        <w:tabs>
          <w:tab w:val="left" w:pos="2321"/>
        </w:tabs>
        <w:rPr>
          <w:snapToGrid w:val="0"/>
          <w:color w:val="000000"/>
        </w:rPr>
      </w:pPr>
      <w:r>
        <w:rPr>
          <w:rFonts w:ascii="MS Sans Serif" w:hAnsi="MS Sans Serif"/>
          <w:snapToGrid w:val="0"/>
          <w:sz w:val="24"/>
        </w:rPr>
        <w:tab/>
      </w:r>
      <w:r>
        <w:rPr>
          <w:snapToGrid w:val="0"/>
          <w:color w:val="000000"/>
        </w:rPr>
        <w:t>Tel. 0552654222 - Fax 05747337779</w:t>
      </w:r>
    </w:p>
    <w:p w14:paraId="64383801" w14:textId="77777777" w:rsidR="00D93699" w:rsidRDefault="00D93699" w:rsidP="00D93699">
      <w:pPr>
        <w:widowControl w:val="0"/>
        <w:tabs>
          <w:tab w:val="left" w:pos="2321"/>
        </w:tabs>
        <w:rPr>
          <w:snapToGrid w:val="0"/>
          <w:color w:val="000000"/>
          <w:sz w:val="23"/>
        </w:rPr>
      </w:pPr>
      <w:r>
        <w:rPr>
          <w:snapToGrid w:val="0"/>
          <w:color w:val="000000"/>
        </w:rPr>
        <w:t xml:space="preserve">                                               E-mail  cons.austria@alpiworld.it  </w:t>
      </w:r>
    </w:p>
    <w:p w14:paraId="5BC96730" w14:textId="77777777" w:rsidR="00D93699" w:rsidRDefault="00D93699" w:rsidP="00D9369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58887AB2" w14:textId="77777777" w:rsidR="00D93699" w:rsidRDefault="00D93699" w:rsidP="00D9369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6D7EBD7" w14:textId="77777777" w:rsidR="00D93699" w:rsidRDefault="00D93699" w:rsidP="00D93699">
      <w:pPr>
        <w:widowControl w:val="0"/>
        <w:tabs>
          <w:tab w:val="left" w:pos="90"/>
        </w:tabs>
        <w:spacing w:before="23"/>
        <w:rPr>
          <w:snapToGrid w:val="0"/>
          <w:color w:val="000000"/>
        </w:rPr>
      </w:pPr>
      <w:r>
        <w:rPr>
          <w:snapToGrid w:val="0"/>
          <w:color w:val="000000"/>
        </w:rPr>
        <w:t xml:space="preserve">Signor EDOARDO ALBINI, Console Onorario (Rinnovo exequatur </w:t>
      </w:r>
      <w:r w:rsidR="00F8002D">
        <w:rPr>
          <w:snapToGrid w:val="0"/>
          <w:color w:val="000000"/>
        </w:rPr>
        <w:t>18 giugno 2021</w:t>
      </w:r>
      <w:r>
        <w:rPr>
          <w:snapToGrid w:val="0"/>
          <w:color w:val="000000"/>
        </w:rPr>
        <w:t>)</w:t>
      </w:r>
    </w:p>
    <w:p w14:paraId="247F3D2C" w14:textId="77777777" w:rsidR="004944D8" w:rsidRDefault="004944D8">
      <w:pPr>
        <w:widowControl w:val="0"/>
        <w:tabs>
          <w:tab w:val="left" w:pos="90"/>
        </w:tabs>
        <w:rPr>
          <w:b/>
          <w:snapToGrid w:val="0"/>
          <w:color w:val="000000"/>
          <w:sz w:val="16"/>
        </w:rPr>
      </w:pPr>
    </w:p>
    <w:p w14:paraId="405A7EF3" w14:textId="77777777" w:rsidR="00D93699" w:rsidRDefault="00D93699">
      <w:pPr>
        <w:widowControl w:val="0"/>
        <w:tabs>
          <w:tab w:val="left" w:pos="90"/>
        </w:tabs>
        <w:rPr>
          <w:b/>
          <w:snapToGrid w:val="0"/>
          <w:color w:val="000000"/>
          <w:sz w:val="16"/>
        </w:rPr>
      </w:pPr>
    </w:p>
    <w:p w14:paraId="6AC5126E"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2561043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Assarotti, 5 - 16122 Genova </w:t>
      </w:r>
    </w:p>
    <w:p w14:paraId="15EB8E5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0108393983 - Fax 0108393983</w:t>
      </w:r>
    </w:p>
    <w:p w14:paraId="08C18491" w14:textId="77777777" w:rsidR="004944D8" w:rsidRDefault="004944D8">
      <w:pPr>
        <w:widowControl w:val="0"/>
        <w:tabs>
          <w:tab w:val="left" w:pos="2321"/>
        </w:tabs>
        <w:rPr>
          <w:snapToGrid w:val="0"/>
          <w:color w:val="000000"/>
          <w:sz w:val="23"/>
        </w:rPr>
      </w:pPr>
      <w:r>
        <w:rPr>
          <w:snapToGrid w:val="0"/>
          <w:color w:val="000000"/>
        </w:rPr>
        <w:t xml:space="preserve">                                               </w:t>
      </w:r>
      <w:r w:rsidR="00280404">
        <w:rPr>
          <w:snapToGrid w:val="0"/>
          <w:color w:val="000000"/>
        </w:rPr>
        <w:t>E</w:t>
      </w:r>
      <w:r>
        <w:rPr>
          <w:snapToGrid w:val="0"/>
          <w:color w:val="000000"/>
        </w:rPr>
        <w:t>-mail</w:t>
      </w:r>
      <w:r w:rsidR="00280404">
        <w:rPr>
          <w:snapToGrid w:val="0"/>
          <w:color w:val="000000"/>
        </w:rPr>
        <w:t xml:space="preserve"> </w:t>
      </w:r>
      <w:r>
        <w:rPr>
          <w:snapToGrid w:val="0"/>
          <w:color w:val="000000"/>
        </w:rPr>
        <w:t xml:space="preserve"> consolatoaustri</w:t>
      </w:r>
      <w:r w:rsidR="00280404">
        <w:rPr>
          <w:snapToGrid w:val="0"/>
          <w:color w:val="000000"/>
        </w:rPr>
        <w:t>a</w:t>
      </w:r>
      <w:r>
        <w:rPr>
          <w:snapToGrid w:val="0"/>
          <w:color w:val="000000"/>
        </w:rPr>
        <w:t>.ge@</w:t>
      </w:r>
      <w:r w:rsidR="00280404">
        <w:rPr>
          <w:snapToGrid w:val="0"/>
          <w:color w:val="000000"/>
        </w:rPr>
        <w:t>liber</w:t>
      </w:r>
      <w:r>
        <w:rPr>
          <w:snapToGrid w:val="0"/>
          <w:color w:val="000000"/>
        </w:rPr>
        <w:t xml:space="preserve">o.it  </w:t>
      </w:r>
    </w:p>
    <w:p w14:paraId="03076F0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4F3BAD9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F7F8DB1" w14:textId="77777777" w:rsidR="004944D8" w:rsidRDefault="004944D8">
      <w:pPr>
        <w:widowControl w:val="0"/>
        <w:tabs>
          <w:tab w:val="left" w:pos="90"/>
        </w:tabs>
        <w:spacing w:before="23"/>
        <w:rPr>
          <w:snapToGrid w:val="0"/>
          <w:color w:val="000000"/>
          <w:sz w:val="26"/>
        </w:rPr>
      </w:pPr>
      <w:r>
        <w:rPr>
          <w:snapToGrid w:val="0"/>
          <w:color w:val="000000"/>
        </w:rPr>
        <w:t>Signor PETER PLO</w:t>
      </w:r>
      <w:r w:rsidR="00672A3B">
        <w:rPr>
          <w:snapToGrid w:val="0"/>
          <w:color w:val="000000"/>
        </w:rPr>
        <w:t>E</w:t>
      </w:r>
      <w:r>
        <w:rPr>
          <w:snapToGrid w:val="0"/>
          <w:color w:val="000000"/>
        </w:rPr>
        <w:t>DERL, Console Ono</w:t>
      </w:r>
      <w:r w:rsidR="00820139">
        <w:rPr>
          <w:snapToGrid w:val="0"/>
          <w:color w:val="000000"/>
        </w:rPr>
        <w:t>rario (Rinnovo e</w:t>
      </w:r>
      <w:r>
        <w:rPr>
          <w:snapToGrid w:val="0"/>
          <w:color w:val="000000"/>
        </w:rPr>
        <w:t xml:space="preserve">xequatur </w:t>
      </w:r>
      <w:r w:rsidR="00A10C35">
        <w:rPr>
          <w:snapToGrid w:val="0"/>
          <w:color w:val="000000"/>
        </w:rPr>
        <w:t>30 maggio 2022</w:t>
      </w:r>
      <w:r>
        <w:rPr>
          <w:snapToGrid w:val="0"/>
          <w:color w:val="000000"/>
        </w:rPr>
        <w:t>)</w:t>
      </w:r>
    </w:p>
    <w:p w14:paraId="1B6B983E" w14:textId="77777777" w:rsidR="004944D8" w:rsidRDefault="004944D8">
      <w:pPr>
        <w:widowControl w:val="0"/>
        <w:tabs>
          <w:tab w:val="left" w:pos="90"/>
        </w:tabs>
        <w:rPr>
          <w:b/>
          <w:snapToGrid w:val="0"/>
          <w:color w:val="000080"/>
          <w:u w:val="single"/>
        </w:rPr>
      </w:pPr>
    </w:p>
    <w:p w14:paraId="09BC4D4E" w14:textId="77777777" w:rsidR="009D42D2" w:rsidRDefault="009D42D2">
      <w:pPr>
        <w:widowControl w:val="0"/>
        <w:tabs>
          <w:tab w:val="left" w:pos="90"/>
        </w:tabs>
        <w:rPr>
          <w:b/>
          <w:snapToGrid w:val="0"/>
          <w:color w:val="000080"/>
          <w:u w:val="single"/>
        </w:rPr>
      </w:pPr>
    </w:p>
    <w:p w14:paraId="17EE6774"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300396D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25B2D" w:rsidRPr="00325B2D">
        <w:rPr>
          <w:snapToGrid w:val="0"/>
        </w:rPr>
        <w:t>Via G. Ricciardi</w:t>
      </w:r>
      <w:r>
        <w:rPr>
          <w:snapToGrid w:val="0"/>
          <w:color w:val="000000"/>
        </w:rPr>
        <w:t xml:space="preserve">, </w:t>
      </w:r>
      <w:r w:rsidR="00325B2D">
        <w:rPr>
          <w:snapToGrid w:val="0"/>
          <w:color w:val="000000"/>
        </w:rPr>
        <w:t>10</w:t>
      </w:r>
      <w:r>
        <w:rPr>
          <w:snapToGrid w:val="0"/>
          <w:color w:val="000000"/>
        </w:rPr>
        <w:t xml:space="preserve"> - 801</w:t>
      </w:r>
      <w:r w:rsidR="00325B2D">
        <w:rPr>
          <w:snapToGrid w:val="0"/>
          <w:color w:val="000000"/>
        </w:rPr>
        <w:t>42</w:t>
      </w:r>
      <w:r>
        <w:rPr>
          <w:snapToGrid w:val="0"/>
          <w:color w:val="000000"/>
        </w:rPr>
        <w:t xml:space="preserve"> Napoli </w:t>
      </w:r>
    </w:p>
    <w:p w14:paraId="14BFB8A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325B2D">
        <w:rPr>
          <w:snapToGrid w:val="0"/>
          <w:color w:val="000000"/>
        </w:rPr>
        <w:t xml:space="preserve">e fax </w:t>
      </w:r>
      <w:r>
        <w:rPr>
          <w:snapToGrid w:val="0"/>
          <w:color w:val="000000"/>
        </w:rPr>
        <w:t>081</w:t>
      </w:r>
      <w:r w:rsidR="00325B2D">
        <w:rPr>
          <w:snapToGrid w:val="0"/>
          <w:color w:val="000000"/>
        </w:rPr>
        <w:t>5534372</w:t>
      </w:r>
    </w:p>
    <w:p w14:paraId="1A1C0875" w14:textId="77777777" w:rsidR="004944D8" w:rsidRDefault="004944D8">
      <w:pPr>
        <w:widowControl w:val="0"/>
        <w:tabs>
          <w:tab w:val="left" w:pos="2321"/>
        </w:tabs>
        <w:rPr>
          <w:snapToGrid w:val="0"/>
          <w:color w:val="000000"/>
          <w:sz w:val="23"/>
        </w:rPr>
      </w:pPr>
      <w:r>
        <w:rPr>
          <w:snapToGrid w:val="0"/>
          <w:color w:val="000000"/>
        </w:rPr>
        <w:t xml:space="preserve">                                               </w:t>
      </w:r>
      <w:r w:rsidR="00B27916">
        <w:rPr>
          <w:snapToGrid w:val="0"/>
          <w:color w:val="000000"/>
        </w:rPr>
        <w:t>E</w:t>
      </w:r>
      <w:r>
        <w:rPr>
          <w:snapToGrid w:val="0"/>
          <w:color w:val="000000"/>
        </w:rPr>
        <w:t>-mail cons</w:t>
      </w:r>
      <w:r w:rsidR="00B27916">
        <w:rPr>
          <w:snapToGrid w:val="0"/>
          <w:color w:val="000000"/>
        </w:rPr>
        <w:t>ol</w:t>
      </w:r>
      <w:r>
        <w:rPr>
          <w:snapToGrid w:val="0"/>
          <w:color w:val="000000"/>
        </w:rPr>
        <w:t>a</w:t>
      </w:r>
      <w:r w:rsidR="00B27916">
        <w:rPr>
          <w:snapToGrid w:val="0"/>
          <w:color w:val="000000"/>
        </w:rPr>
        <w:t>toa</w:t>
      </w:r>
      <w:r>
        <w:rPr>
          <w:snapToGrid w:val="0"/>
          <w:color w:val="000000"/>
        </w:rPr>
        <w:t>ustria</w:t>
      </w:r>
      <w:r w:rsidR="00B27916">
        <w:rPr>
          <w:snapToGrid w:val="0"/>
          <w:color w:val="000000"/>
        </w:rPr>
        <w:t>.napoli</w:t>
      </w:r>
      <w:r>
        <w:rPr>
          <w:snapToGrid w:val="0"/>
          <w:color w:val="000000"/>
        </w:rPr>
        <w:t>@</w:t>
      </w:r>
      <w:r w:rsidR="00B27916">
        <w:rPr>
          <w:snapToGrid w:val="0"/>
          <w:color w:val="000000"/>
        </w:rPr>
        <w:t>gmail</w:t>
      </w:r>
      <w:r>
        <w:rPr>
          <w:snapToGrid w:val="0"/>
          <w:color w:val="000000"/>
        </w:rPr>
        <w:t>.</w:t>
      </w:r>
      <w:r w:rsidR="00B27916">
        <w:rPr>
          <w:snapToGrid w:val="0"/>
          <w:color w:val="000000"/>
        </w:rPr>
        <w:t>com</w:t>
      </w:r>
    </w:p>
    <w:p w14:paraId="407D3AE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1F49BE49" w14:textId="77777777" w:rsidR="004944D8" w:rsidRDefault="004944D8">
      <w:pPr>
        <w:widowControl w:val="0"/>
        <w:tabs>
          <w:tab w:val="left" w:pos="90"/>
        </w:tabs>
        <w:spacing w:before="277"/>
        <w:rPr>
          <w:snapToGrid w:val="0"/>
          <w:color w:val="000000"/>
          <w:sz w:val="26"/>
        </w:rPr>
      </w:pPr>
      <w:r>
        <w:rPr>
          <w:snapToGrid w:val="0"/>
          <w:color w:val="000000"/>
        </w:rPr>
        <w:t xml:space="preserve">Signor </w:t>
      </w:r>
      <w:r w:rsidR="00A21E8C">
        <w:rPr>
          <w:snapToGrid w:val="0"/>
          <w:color w:val="000000"/>
        </w:rPr>
        <w:t>EUGENI</w:t>
      </w:r>
      <w:r>
        <w:rPr>
          <w:snapToGrid w:val="0"/>
          <w:color w:val="000000"/>
        </w:rPr>
        <w:t>O</w:t>
      </w:r>
      <w:r w:rsidR="00A21E8C">
        <w:rPr>
          <w:snapToGrid w:val="0"/>
          <w:color w:val="000000"/>
        </w:rPr>
        <w:t xml:space="preserve"> MARIA PATRONI GRIFFI</w:t>
      </w:r>
      <w:r>
        <w:rPr>
          <w:snapToGrid w:val="0"/>
          <w:color w:val="000000"/>
        </w:rPr>
        <w:t>, Console Onorario (</w:t>
      </w:r>
      <w:r w:rsidR="009230A7">
        <w:rPr>
          <w:snapToGrid w:val="0"/>
          <w:color w:val="000000"/>
        </w:rPr>
        <w:t>Rinnovo e</w:t>
      </w:r>
      <w:r>
        <w:rPr>
          <w:snapToGrid w:val="0"/>
          <w:color w:val="000000"/>
        </w:rPr>
        <w:t xml:space="preserve">xequatur </w:t>
      </w:r>
      <w:r w:rsidR="001C20BF">
        <w:rPr>
          <w:snapToGrid w:val="0"/>
          <w:color w:val="000000"/>
        </w:rPr>
        <w:t>26 luglio 2022</w:t>
      </w:r>
      <w:r>
        <w:rPr>
          <w:snapToGrid w:val="0"/>
          <w:color w:val="000000"/>
        </w:rPr>
        <w:t>)</w:t>
      </w:r>
    </w:p>
    <w:p w14:paraId="6B15AE7D" w14:textId="77777777" w:rsidR="004944D8" w:rsidRDefault="004944D8">
      <w:pPr>
        <w:widowControl w:val="0"/>
        <w:tabs>
          <w:tab w:val="left" w:pos="90"/>
        </w:tabs>
        <w:rPr>
          <w:b/>
          <w:snapToGrid w:val="0"/>
          <w:color w:val="000080"/>
          <w:u w:val="single"/>
        </w:rPr>
      </w:pPr>
    </w:p>
    <w:p w14:paraId="39D3E58D" w14:textId="77777777" w:rsidR="009D42D2" w:rsidRDefault="009D42D2">
      <w:pPr>
        <w:widowControl w:val="0"/>
        <w:tabs>
          <w:tab w:val="left" w:pos="90"/>
        </w:tabs>
        <w:rPr>
          <w:b/>
          <w:snapToGrid w:val="0"/>
          <w:color w:val="000080"/>
          <w:u w:val="single"/>
        </w:rPr>
      </w:pPr>
    </w:p>
    <w:p w14:paraId="111A1AAE"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317E517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D2A45">
        <w:rPr>
          <w:snapToGrid w:val="0"/>
          <w:color w:val="000000"/>
        </w:rPr>
        <w:t>Piazza Acquasanta, 12</w:t>
      </w:r>
      <w:r>
        <w:rPr>
          <w:snapToGrid w:val="0"/>
          <w:color w:val="000000"/>
        </w:rPr>
        <w:t xml:space="preserve"> - 9014</w:t>
      </w:r>
      <w:r w:rsidR="008D2A45">
        <w:rPr>
          <w:snapToGrid w:val="0"/>
          <w:color w:val="000000"/>
        </w:rPr>
        <w:t>2</w:t>
      </w:r>
      <w:r>
        <w:rPr>
          <w:snapToGrid w:val="0"/>
          <w:color w:val="000000"/>
        </w:rPr>
        <w:t xml:space="preserve"> Palermo </w:t>
      </w:r>
    </w:p>
    <w:p w14:paraId="5608FECD"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0915</w:t>
      </w:r>
      <w:r w:rsidR="008D2A45">
        <w:rPr>
          <w:snapToGrid w:val="0"/>
          <w:color w:val="000000"/>
        </w:rPr>
        <w:t>4</w:t>
      </w:r>
      <w:r>
        <w:rPr>
          <w:snapToGrid w:val="0"/>
          <w:color w:val="000000"/>
        </w:rPr>
        <w:t>9</w:t>
      </w:r>
      <w:r w:rsidR="008D2A45">
        <w:rPr>
          <w:snapToGrid w:val="0"/>
          <w:color w:val="000000"/>
        </w:rPr>
        <w:t>338</w:t>
      </w:r>
    </w:p>
    <w:p w14:paraId="3223E8DF" w14:textId="77777777" w:rsidR="004944D8" w:rsidRDefault="004944D8">
      <w:pPr>
        <w:widowControl w:val="0"/>
        <w:tabs>
          <w:tab w:val="left" w:pos="2321"/>
        </w:tabs>
        <w:rPr>
          <w:snapToGrid w:val="0"/>
          <w:color w:val="000000"/>
          <w:sz w:val="23"/>
        </w:rPr>
      </w:pPr>
      <w:r>
        <w:rPr>
          <w:snapToGrid w:val="0"/>
          <w:color w:val="000000"/>
        </w:rPr>
        <w:t xml:space="preserve">                                               </w:t>
      </w:r>
      <w:r w:rsidR="00A23FB7">
        <w:rPr>
          <w:snapToGrid w:val="0"/>
          <w:color w:val="000000"/>
        </w:rPr>
        <w:t>E</w:t>
      </w:r>
      <w:r>
        <w:rPr>
          <w:snapToGrid w:val="0"/>
          <w:color w:val="000000"/>
        </w:rPr>
        <w:t>-mail</w:t>
      </w:r>
      <w:r w:rsidR="00A23FB7">
        <w:rPr>
          <w:snapToGrid w:val="0"/>
          <w:color w:val="000000"/>
        </w:rPr>
        <w:t xml:space="preserve"> </w:t>
      </w:r>
      <w:r>
        <w:rPr>
          <w:snapToGrid w:val="0"/>
          <w:color w:val="000000"/>
        </w:rPr>
        <w:t xml:space="preserve"> </w:t>
      </w:r>
      <w:r w:rsidR="00A23FB7">
        <w:rPr>
          <w:snapToGrid w:val="0"/>
          <w:color w:val="000000"/>
        </w:rPr>
        <w:t>consolatoaustria.pa</w:t>
      </w:r>
      <w:r>
        <w:rPr>
          <w:snapToGrid w:val="0"/>
          <w:color w:val="000000"/>
        </w:rPr>
        <w:t>@</w:t>
      </w:r>
      <w:r w:rsidR="008D2A45">
        <w:rPr>
          <w:snapToGrid w:val="0"/>
          <w:color w:val="000000"/>
        </w:rPr>
        <w:t>g</w:t>
      </w:r>
      <w:r w:rsidR="00A23FB7">
        <w:rPr>
          <w:snapToGrid w:val="0"/>
          <w:color w:val="000000"/>
        </w:rPr>
        <w:t>mail</w:t>
      </w:r>
      <w:r>
        <w:rPr>
          <w:snapToGrid w:val="0"/>
          <w:color w:val="000000"/>
        </w:rPr>
        <w:t>.</w:t>
      </w:r>
      <w:r w:rsidR="008D2A45">
        <w:rPr>
          <w:snapToGrid w:val="0"/>
          <w:color w:val="000000"/>
        </w:rPr>
        <w:t>com</w:t>
      </w:r>
    </w:p>
    <w:p w14:paraId="26A98A2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5125DD8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4B031FA" w14:textId="77777777" w:rsidR="004944D8" w:rsidRDefault="004944D8">
      <w:pPr>
        <w:widowControl w:val="0"/>
        <w:tabs>
          <w:tab w:val="left" w:pos="90"/>
        </w:tabs>
        <w:spacing w:before="23"/>
        <w:rPr>
          <w:snapToGrid w:val="0"/>
          <w:color w:val="000000"/>
          <w:sz w:val="26"/>
        </w:rPr>
      </w:pPr>
      <w:r>
        <w:rPr>
          <w:snapToGrid w:val="0"/>
          <w:color w:val="000000"/>
        </w:rPr>
        <w:t xml:space="preserve">Signora </w:t>
      </w:r>
      <w:r w:rsidR="008D2A45">
        <w:rPr>
          <w:snapToGrid w:val="0"/>
          <w:color w:val="000000"/>
        </w:rPr>
        <w:t>HELGA RAUSCHER-OMODEI</w:t>
      </w:r>
      <w:r>
        <w:rPr>
          <w:snapToGrid w:val="0"/>
          <w:color w:val="000000"/>
        </w:rPr>
        <w:t>, Console Onorario (</w:t>
      </w:r>
      <w:r w:rsidR="008D2A45">
        <w:rPr>
          <w:snapToGrid w:val="0"/>
          <w:color w:val="000000"/>
        </w:rPr>
        <w:t>E</w:t>
      </w:r>
      <w:r>
        <w:rPr>
          <w:snapToGrid w:val="0"/>
          <w:color w:val="000000"/>
        </w:rPr>
        <w:t xml:space="preserve">xequatur </w:t>
      </w:r>
      <w:r w:rsidR="003844C7">
        <w:rPr>
          <w:snapToGrid w:val="0"/>
          <w:color w:val="000000"/>
        </w:rPr>
        <w:t>2 ottobre 2024</w:t>
      </w:r>
      <w:r>
        <w:rPr>
          <w:snapToGrid w:val="0"/>
          <w:color w:val="000000"/>
        </w:rPr>
        <w:t>)</w:t>
      </w:r>
    </w:p>
    <w:p w14:paraId="667A048E" w14:textId="77777777" w:rsidR="004944D8" w:rsidRDefault="004944D8">
      <w:pPr>
        <w:widowControl w:val="0"/>
        <w:tabs>
          <w:tab w:val="left" w:pos="90"/>
        </w:tabs>
        <w:rPr>
          <w:b/>
          <w:snapToGrid w:val="0"/>
          <w:color w:val="000080"/>
          <w:u w:val="single"/>
        </w:rPr>
      </w:pPr>
    </w:p>
    <w:p w14:paraId="720DB963" w14:textId="77777777" w:rsidR="004944D8" w:rsidRDefault="004944D8">
      <w:pPr>
        <w:widowControl w:val="0"/>
        <w:tabs>
          <w:tab w:val="left" w:pos="90"/>
        </w:tabs>
        <w:rPr>
          <w:b/>
          <w:snapToGrid w:val="0"/>
          <w:color w:val="000080"/>
          <w:u w:val="single"/>
        </w:rPr>
      </w:pPr>
    </w:p>
    <w:p w14:paraId="138E0A32" w14:textId="77777777" w:rsidR="004944D8" w:rsidRDefault="004944D8">
      <w:pPr>
        <w:widowControl w:val="0"/>
        <w:tabs>
          <w:tab w:val="left" w:pos="90"/>
        </w:tabs>
        <w:rPr>
          <w:b/>
          <w:snapToGrid w:val="0"/>
          <w:color w:val="000080"/>
          <w:sz w:val="26"/>
          <w:u w:val="single"/>
        </w:rPr>
      </w:pPr>
      <w:r>
        <w:rPr>
          <w:b/>
          <w:snapToGrid w:val="0"/>
          <w:color w:val="000080"/>
          <w:u w:val="single"/>
        </w:rPr>
        <w:t xml:space="preserve">TORINO - CONSOLATO ONORARIO            </w:t>
      </w:r>
    </w:p>
    <w:p w14:paraId="4B29E420" w14:textId="77777777" w:rsidR="00FC73B8" w:rsidRDefault="00FC73B8" w:rsidP="00FC73B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Francia, 11 - 10138 Torino</w:t>
      </w:r>
    </w:p>
    <w:p w14:paraId="21216FCD" w14:textId="77777777" w:rsidR="00FC73B8" w:rsidRDefault="00FC73B8" w:rsidP="00FC73B8">
      <w:pPr>
        <w:widowControl w:val="0"/>
        <w:tabs>
          <w:tab w:val="left" w:pos="2321"/>
        </w:tabs>
        <w:rPr>
          <w:snapToGrid w:val="0"/>
          <w:color w:val="000000"/>
        </w:rPr>
      </w:pPr>
      <w:r>
        <w:rPr>
          <w:rFonts w:ascii="MS Sans Serif" w:hAnsi="MS Sans Serif"/>
          <w:snapToGrid w:val="0"/>
          <w:sz w:val="24"/>
        </w:rPr>
        <w:tab/>
      </w:r>
      <w:r>
        <w:rPr>
          <w:snapToGrid w:val="0"/>
          <w:color w:val="000000"/>
        </w:rPr>
        <w:t>Tel. 0114335516 - Fax 0114335503</w:t>
      </w:r>
    </w:p>
    <w:p w14:paraId="1ACACC97" w14:textId="77777777" w:rsidR="00FC73B8" w:rsidRDefault="00FC73B8" w:rsidP="00FC73B8">
      <w:pPr>
        <w:widowControl w:val="0"/>
        <w:tabs>
          <w:tab w:val="left" w:pos="2321"/>
        </w:tabs>
        <w:rPr>
          <w:snapToGrid w:val="0"/>
          <w:color w:val="000000"/>
          <w:sz w:val="23"/>
        </w:rPr>
      </w:pPr>
      <w:r>
        <w:rPr>
          <w:snapToGrid w:val="0"/>
          <w:color w:val="000000"/>
        </w:rPr>
        <w:t xml:space="preserve">                                               E-mail  m.demaria@demariaeassociati.com</w:t>
      </w:r>
    </w:p>
    <w:p w14:paraId="71176A69" w14:textId="77777777" w:rsidR="002D7EDD" w:rsidRDefault="002D7EDD">
      <w:pPr>
        <w:widowControl w:val="0"/>
        <w:tabs>
          <w:tab w:val="left" w:pos="2321"/>
        </w:tabs>
        <w:rPr>
          <w:b/>
          <w:snapToGrid w:val="0"/>
          <w:color w:val="000000"/>
        </w:rPr>
      </w:pPr>
    </w:p>
    <w:p w14:paraId="2A5A28C5"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FC73B8">
        <w:rPr>
          <w:snapToGrid w:val="0"/>
          <w:color w:val="000000"/>
        </w:rPr>
        <w:t>Piemonte, Valle d'Aosta</w:t>
      </w:r>
    </w:p>
    <w:p w14:paraId="5FDAD353" w14:textId="77777777" w:rsidR="004944D8" w:rsidRDefault="004944D8">
      <w:pPr>
        <w:widowControl w:val="0"/>
        <w:tabs>
          <w:tab w:val="left" w:pos="90"/>
        </w:tabs>
        <w:rPr>
          <w:snapToGrid w:val="0"/>
          <w:color w:val="000000"/>
        </w:rPr>
      </w:pPr>
    </w:p>
    <w:p w14:paraId="68E9F51C" w14:textId="77777777" w:rsidR="002D7EDD" w:rsidRDefault="00473F15">
      <w:pPr>
        <w:widowControl w:val="0"/>
        <w:tabs>
          <w:tab w:val="left" w:pos="90"/>
        </w:tabs>
        <w:rPr>
          <w:snapToGrid w:val="0"/>
          <w:color w:val="000000"/>
        </w:rPr>
      </w:pPr>
      <w:r>
        <w:rPr>
          <w:snapToGrid w:val="0"/>
          <w:color w:val="000000"/>
        </w:rPr>
        <w:t xml:space="preserve">Signor MASSIMO VINCENZO DEMARIA, Console Onorario (Exequatur </w:t>
      </w:r>
      <w:r w:rsidR="00FA5DD8">
        <w:rPr>
          <w:snapToGrid w:val="0"/>
          <w:color w:val="000000"/>
        </w:rPr>
        <w:t>14 ottobre 2024</w:t>
      </w:r>
      <w:r>
        <w:rPr>
          <w:snapToGrid w:val="0"/>
          <w:color w:val="000000"/>
        </w:rPr>
        <w:t>)</w:t>
      </w:r>
    </w:p>
    <w:p w14:paraId="726D2AD4" w14:textId="77777777" w:rsidR="002D7EDD" w:rsidRDefault="00473F15">
      <w:pPr>
        <w:widowControl w:val="0"/>
        <w:tabs>
          <w:tab w:val="left" w:pos="90"/>
        </w:tabs>
        <w:rPr>
          <w:b/>
          <w:snapToGrid w:val="0"/>
          <w:color w:val="000080"/>
          <w:u w:val="single"/>
        </w:rPr>
      </w:pPr>
      <w:r>
        <w:rPr>
          <w:b/>
          <w:snapToGrid w:val="0"/>
          <w:color w:val="000080"/>
          <w:u w:val="single"/>
        </w:rPr>
        <w:br w:type="page"/>
      </w:r>
    </w:p>
    <w:p w14:paraId="61110A4A" w14:textId="77777777" w:rsidR="004944D8" w:rsidRDefault="004944D8">
      <w:pPr>
        <w:widowControl w:val="0"/>
        <w:tabs>
          <w:tab w:val="left" w:pos="90"/>
        </w:tabs>
        <w:jc w:val="right"/>
        <w:rPr>
          <w:b/>
          <w:snapToGrid w:val="0"/>
          <w:color w:val="000080"/>
          <w:u w:val="single"/>
        </w:rPr>
      </w:pPr>
      <w:r>
        <w:rPr>
          <w:b/>
          <w:snapToGrid w:val="0"/>
          <w:color w:val="000000"/>
          <w:sz w:val="16"/>
        </w:rPr>
        <w:t>AUSTRIA</w:t>
      </w:r>
    </w:p>
    <w:p w14:paraId="65C49BB6" w14:textId="77777777" w:rsidR="004944D8" w:rsidRDefault="004944D8">
      <w:pPr>
        <w:widowControl w:val="0"/>
        <w:tabs>
          <w:tab w:val="left" w:pos="90"/>
        </w:tabs>
        <w:rPr>
          <w:b/>
          <w:snapToGrid w:val="0"/>
          <w:color w:val="000080"/>
          <w:u w:val="single"/>
        </w:rPr>
      </w:pPr>
    </w:p>
    <w:p w14:paraId="4296855C" w14:textId="77777777" w:rsidR="00DD75D6" w:rsidRDefault="00DD75D6" w:rsidP="003A4F1F">
      <w:pPr>
        <w:widowControl w:val="0"/>
        <w:tabs>
          <w:tab w:val="left" w:pos="90"/>
        </w:tabs>
        <w:rPr>
          <w:b/>
          <w:snapToGrid w:val="0"/>
          <w:color w:val="000080"/>
          <w:u w:val="single"/>
        </w:rPr>
      </w:pPr>
    </w:p>
    <w:p w14:paraId="2386F802" w14:textId="77777777" w:rsidR="003A4F1F" w:rsidRDefault="003A4F1F" w:rsidP="003A4F1F">
      <w:pPr>
        <w:widowControl w:val="0"/>
        <w:tabs>
          <w:tab w:val="left" w:pos="90"/>
        </w:tabs>
        <w:rPr>
          <w:b/>
          <w:snapToGrid w:val="0"/>
          <w:color w:val="000080"/>
          <w:sz w:val="26"/>
          <w:u w:val="single"/>
        </w:rPr>
      </w:pPr>
      <w:r>
        <w:rPr>
          <w:b/>
          <w:snapToGrid w:val="0"/>
          <w:color w:val="000080"/>
          <w:u w:val="single"/>
        </w:rPr>
        <w:t xml:space="preserve">TRIESTE - CONSOLATO ONORARIO            </w:t>
      </w:r>
    </w:p>
    <w:p w14:paraId="0BE5398D" w14:textId="77777777" w:rsidR="003A4F1F" w:rsidRDefault="003A4F1F" w:rsidP="003A4F1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presso Camera di Commercio – Piazza della Borsa, 14 – stanza 203 – 34121 Trieste </w:t>
      </w:r>
    </w:p>
    <w:p w14:paraId="73DD7B02" w14:textId="77777777" w:rsidR="003A4F1F" w:rsidRDefault="003A4F1F" w:rsidP="003A4F1F">
      <w:pPr>
        <w:widowControl w:val="0"/>
        <w:tabs>
          <w:tab w:val="left" w:pos="2321"/>
        </w:tabs>
        <w:rPr>
          <w:snapToGrid w:val="0"/>
          <w:color w:val="000000"/>
        </w:rPr>
      </w:pPr>
      <w:r>
        <w:rPr>
          <w:rFonts w:ascii="MS Sans Serif" w:hAnsi="MS Sans Serif"/>
          <w:snapToGrid w:val="0"/>
          <w:sz w:val="24"/>
        </w:rPr>
        <w:tab/>
      </w:r>
      <w:r>
        <w:rPr>
          <w:snapToGrid w:val="0"/>
          <w:color w:val="000000"/>
        </w:rPr>
        <w:t>Tel. 0402419098</w:t>
      </w:r>
    </w:p>
    <w:p w14:paraId="12C5030D" w14:textId="77777777" w:rsidR="003A4F1F" w:rsidRDefault="003A4F1F" w:rsidP="003A4F1F">
      <w:pPr>
        <w:widowControl w:val="0"/>
        <w:tabs>
          <w:tab w:val="left" w:pos="2321"/>
        </w:tabs>
        <w:rPr>
          <w:snapToGrid w:val="0"/>
          <w:color w:val="000000"/>
          <w:sz w:val="23"/>
        </w:rPr>
      </w:pPr>
      <w:r>
        <w:rPr>
          <w:snapToGrid w:val="0"/>
          <w:color w:val="000000"/>
        </w:rPr>
        <w:t xml:space="preserve">                                               E-mail  consolatoaustria.ts@gmail.com</w:t>
      </w:r>
    </w:p>
    <w:p w14:paraId="2B12BF00" w14:textId="4F329E5C" w:rsidR="003A4F1F" w:rsidRDefault="003A4F1F" w:rsidP="003A4F1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w:t>
      </w:r>
      <w:r w:rsidR="00B113AB">
        <w:rPr>
          <w:snapToGrid w:val="0"/>
          <w:color w:val="000000"/>
        </w:rPr>
        <w:t>-</w:t>
      </w:r>
      <w:r>
        <w:rPr>
          <w:snapToGrid w:val="0"/>
          <w:color w:val="000000"/>
        </w:rPr>
        <w:t xml:space="preserve">Venezia Giulia         </w:t>
      </w:r>
    </w:p>
    <w:p w14:paraId="09361C19" w14:textId="77777777" w:rsidR="003A4F1F" w:rsidRDefault="003A4F1F" w:rsidP="003A4F1F">
      <w:pPr>
        <w:widowControl w:val="0"/>
        <w:tabs>
          <w:tab w:val="left" w:pos="90"/>
        </w:tabs>
        <w:jc w:val="right"/>
        <w:rPr>
          <w:snapToGrid w:val="0"/>
          <w:color w:val="000000"/>
        </w:rPr>
      </w:pPr>
    </w:p>
    <w:p w14:paraId="7BE0AE4A" w14:textId="2368746C" w:rsidR="0079596E" w:rsidRDefault="003A4F1F" w:rsidP="003A4F1F">
      <w:pPr>
        <w:widowControl w:val="0"/>
        <w:tabs>
          <w:tab w:val="left" w:pos="90"/>
        </w:tabs>
        <w:rPr>
          <w:snapToGrid w:val="0"/>
          <w:color w:val="000000"/>
        </w:rPr>
      </w:pPr>
      <w:r w:rsidRPr="000563DE">
        <w:rPr>
          <w:snapToGrid w:val="0"/>
          <w:color w:val="000000"/>
        </w:rPr>
        <w:t>Signora SABRINA STROLEGO, Console Onorario (</w:t>
      </w:r>
      <w:r w:rsidR="004D556A">
        <w:rPr>
          <w:snapToGrid w:val="0"/>
          <w:color w:val="000000"/>
        </w:rPr>
        <w:t>Rinnovo e</w:t>
      </w:r>
      <w:r w:rsidRPr="000563DE">
        <w:rPr>
          <w:snapToGrid w:val="0"/>
          <w:color w:val="000000"/>
        </w:rPr>
        <w:t xml:space="preserve">xequatur </w:t>
      </w:r>
      <w:r w:rsidR="00D5127E">
        <w:rPr>
          <w:snapToGrid w:val="0"/>
          <w:color w:val="000000"/>
        </w:rPr>
        <w:t>24 marzo 2025</w:t>
      </w:r>
      <w:r w:rsidRPr="000563DE">
        <w:rPr>
          <w:snapToGrid w:val="0"/>
          <w:color w:val="000000"/>
        </w:rPr>
        <w:t>)</w:t>
      </w:r>
    </w:p>
    <w:p w14:paraId="758B4A76" w14:textId="77777777" w:rsidR="003A4F1F" w:rsidRDefault="003A4F1F" w:rsidP="003A4F1F">
      <w:pPr>
        <w:widowControl w:val="0"/>
        <w:tabs>
          <w:tab w:val="left" w:pos="90"/>
        </w:tabs>
        <w:rPr>
          <w:snapToGrid w:val="0"/>
          <w:color w:val="000000"/>
        </w:rPr>
      </w:pPr>
    </w:p>
    <w:p w14:paraId="7BB47B30" w14:textId="77777777" w:rsidR="003A4F1F" w:rsidRDefault="003A4F1F" w:rsidP="003A4F1F">
      <w:pPr>
        <w:widowControl w:val="0"/>
        <w:tabs>
          <w:tab w:val="left" w:pos="90"/>
        </w:tabs>
        <w:rPr>
          <w:snapToGrid w:val="0"/>
          <w:color w:val="000000"/>
        </w:rPr>
      </w:pPr>
    </w:p>
    <w:p w14:paraId="55E6D70C"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 CONSOLATO ONORARIO            </w:t>
      </w:r>
    </w:p>
    <w:p w14:paraId="027A0EBE" w14:textId="6A94A06A" w:rsidR="004944D8" w:rsidRDefault="004944D8" w:rsidP="004F6888">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sidR="00640891">
        <w:rPr>
          <w:snapToGrid w:val="0"/>
          <w:color w:val="000000"/>
        </w:rPr>
        <w:t xml:space="preserve"> </w:t>
      </w:r>
    </w:p>
    <w:p w14:paraId="03777AA9" w14:textId="77777777" w:rsidR="004F6888" w:rsidRDefault="004F6888">
      <w:pPr>
        <w:widowControl w:val="0"/>
        <w:tabs>
          <w:tab w:val="left" w:pos="90"/>
          <w:tab w:val="left" w:pos="2321"/>
        </w:tabs>
        <w:spacing w:before="40"/>
        <w:rPr>
          <w:b/>
          <w:snapToGrid w:val="0"/>
          <w:color w:val="000000"/>
        </w:rPr>
      </w:pPr>
    </w:p>
    <w:p w14:paraId="1F945190" w14:textId="62DAEB08"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E708F9">
        <w:rPr>
          <w:snapToGrid w:val="0"/>
        </w:rPr>
        <w:t>Città Metropolitana di Venezia e Provi</w:t>
      </w:r>
      <w:r w:rsidR="006C0955">
        <w:rPr>
          <w:snapToGrid w:val="0"/>
          <w:color w:val="000000"/>
        </w:rPr>
        <w:t>nce di</w:t>
      </w:r>
      <w:r>
        <w:rPr>
          <w:snapToGrid w:val="0"/>
          <w:color w:val="000000"/>
        </w:rPr>
        <w:t xml:space="preserve"> </w:t>
      </w:r>
      <w:r w:rsidR="00E708F9">
        <w:rPr>
          <w:snapToGrid w:val="0"/>
          <w:color w:val="000000"/>
        </w:rPr>
        <w:t>Belluno</w:t>
      </w:r>
      <w:r>
        <w:rPr>
          <w:snapToGrid w:val="0"/>
          <w:color w:val="000000"/>
        </w:rPr>
        <w:t>, Padova, Rovigo, Treviso.</w:t>
      </w:r>
    </w:p>
    <w:p w14:paraId="491E7E66" w14:textId="77777777" w:rsidR="004944D8" w:rsidRDefault="004944D8">
      <w:pPr>
        <w:widowControl w:val="0"/>
        <w:tabs>
          <w:tab w:val="left" w:pos="90"/>
        </w:tabs>
        <w:spacing w:before="277"/>
        <w:rPr>
          <w:b/>
          <w:snapToGrid w:val="0"/>
          <w:color w:val="000080"/>
          <w:u w:val="single"/>
        </w:rPr>
      </w:pPr>
    </w:p>
    <w:p w14:paraId="31E3F928"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VERONA - CONSOLATO ONORARIO            </w:t>
      </w:r>
    </w:p>
    <w:p w14:paraId="11DA2E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91496">
        <w:rPr>
          <w:snapToGrid w:val="0"/>
          <w:color w:val="000000"/>
        </w:rPr>
        <w:t>Piazza Bra</w:t>
      </w:r>
      <w:r>
        <w:rPr>
          <w:snapToGrid w:val="0"/>
          <w:color w:val="000000"/>
        </w:rPr>
        <w:t xml:space="preserve">, </w:t>
      </w:r>
      <w:r w:rsidR="00391496">
        <w:rPr>
          <w:snapToGrid w:val="0"/>
          <w:color w:val="000000"/>
        </w:rPr>
        <w:t>10</w:t>
      </w:r>
      <w:r>
        <w:rPr>
          <w:snapToGrid w:val="0"/>
          <w:color w:val="000000"/>
        </w:rPr>
        <w:t xml:space="preserve"> - 37121 Verona </w:t>
      </w:r>
    </w:p>
    <w:p w14:paraId="7A423BF2"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391496">
        <w:rPr>
          <w:snapToGrid w:val="0"/>
          <w:color w:val="000000"/>
        </w:rPr>
        <w:t>335 7189051</w:t>
      </w:r>
    </w:p>
    <w:p w14:paraId="5A02AC12" w14:textId="77777777" w:rsidR="004944D8" w:rsidRDefault="004944D8">
      <w:pPr>
        <w:widowControl w:val="0"/>
        <w:tabs>
          <w:tab w:val="left" w:pos="2321"/>
        </w:tabs>
        <w:rPr>
          <w:snapToGrid w:val="0"/>
          <w:color w:val="000000"/>
          <w:sz w:val="23"/>
        </w:rPr>
      </w:pPr>
      <w:r>
        <w:rPr>
          <w:snapToGrid w:val="0"/>
          <w:color w:val="000000"/>
        </w:rPr>
        <w:t xml:space="preserve">                                               </w:t>
      </w:r>
      <w:r w:rsidR="00734EF3">
        <w:rPr>
          <w:snapToGrid w:val="0"/>
          <w:color w:val="000000"/>
        </w:rPr>
        <w:t>E</w:t>
      </w:r>
      <w:r>
        <w:rPr>
          <w:snapToGrid w:val="0"/>
          <w:color w:val="000000"/>
        </w:rPr>
        <w:t>-mail</w:t>
      </w:r>
      <w:r w:rsidR="00734EF3">
        <w:rPr>
          <w:snapToGrid w:val="0"/>
          <w:color w:val="000000"/>
        </w:rPr>
        <w:t xml:space="preserve">  </w:t>
      </w:r>
      <w:r>
        <w:rPr>
          <w:snapToGrid w:val="0"/>
          <w:color w:val="000000"/>
        </w:rPr>
        <w:t xml:space="preserve"> </w:t>
      </w:r>
      <w:hyperlink r:id="rId28" w:history="1">
        <w:r w:rsidR="00391496" w:rsidRPr="0087431A">
          <w:rPr>
            <w:rStyle w:val="Collegamentoipertestuale"/>
            <w:snapToGrid w:val="0"/>
          </w:rPr>
          <w:t>consolatoaustria.vr@gmail.com</w:t>
        </w:r>
      </w:hyperlink>
      <w:r w:rsidR="00391496">
        <w:rPr>
          <w:snapToGrid w:val="0"/>
          <w:color w:val="000000"/>
        </w:rPr>
        <w:t xml:space="preserve"> </w:t>
      </w:r>
      <w:r>
        <w:rPr>
          <w:snapToGrid w:val="0"/>
          <w:color w:val="000000"/>
        </w:rPr>
        <w:t xml:space="preserve">  </w:t>
      </w:r>
    </w:p>
    <w:p w14:paraId="339023C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734EF3">
        <w:rPr>
          <w:snapToGrid w:val="0"/>
          <w:color w:val="000000"/>
        </w:rPr>
        <w:t xml:space="preserve"> di</w:t>
      </w:r>
      <w:r>
        <w:rPr>
          <w:snapToGrid w:val="0"/>
          <w:color w:val="000000"/>
        </w:rPr>
        <w:t xml:space="preserve"> Verona e Vicenza           </w:t>
      </w:r>
    </w:p>
    <w:p w14:paraId="3BBA5394" w14:textId="77777777" w:rsidR="004944D8" w:rsidRDefault="00391496">
      <w:pPr>
        <w:widowControl w:val="0"/>
        <w:tabs>
          <w:tab w:val="left" w:pos="90"/>
        </w:tabs>
        <w:spacing w:before="277"/>
        <w:rPr>
          <w:snapToGrid w:val="0"/>
          <w:color w:val="000000"/>
          <w:sz w:val="26"/>
        </w:rPr>
      </w:pPr>
      <w:r>
        <w:rPr>
          <w:snapToGrid w:val="0"/>
          <w:color w:val="000000"/>
        </w:rPr>
        <w:t>Signor MARCO RUBINI</w:t>
      </w:r>
      <w:r w:rsidR="004944D8">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8 novembre 2021</w:t>
      </w:r>
      <w:r w:rsidR="004944D8">
        <w:rPr>
          <w:snapToGrid w:val="0"/>
          <w:color w:val="000000"/>
        </w:rPr>
        <w:t>)</w:t>
      </w:r>
    </w:p>
    <w:p w14:paraId="76252204" w14:textId="77777777" w:rsidR="004944D8" w:rsidRDefault="004944D8">
      <w:pPr>
        <w:widowControl w:val="0"/>
        <w:tabs>
          <w:tab w:val="left" w:pos="90"/>
        </w:tabs>
        <w:jc w:val="right"/>
        <w:rPr>
          <w:b/>
          <w:snapToGrid w:val="0"/>
          <w:color w:val="000000"/>
          <w:sz w:val="16"/>
        </w:rPr>
      </w:pPr>
    </w:p>
    <w:p w14:paraId="0996D7B6" w14:textId="77777777" w:rsidR="004944D8" w:rsidRDefault="004944D8">
      <w:pPr>
        <w:widowControl w:val="0"/>
        <w:tabs>
          <w:tab w:val="left" w:pos="90"/>
        </w:tabs>
        <w:spacing w:before="60"/>
        <w:jc w:val="center"/>
        <w:rPr>
          <w:snapToGrid w:val="0"/>
          <w:color w:val="000080"/>
          <w:sz w:val="26"/>
        </w:rPr>
      </w:pPr>
    </w:p>
    <w:p w14:paraId="7ADE1617" w14:textId="77777777" w:rsidR="004944D8" w:rsidRPr="007B45B7" w:rsidRDefault="004944D8">
      <w:pPr>
        <w:pStyle w:val="Stile1"/>
        <w:rPr>
          <w:b w:val="0"/>
          <w:bCs w:val="0"/>
          <w:sz w:val="24"/>
          <w:szCs w:val="24"/>
        </w:rPr>
      </w:pPr>
    </w:p>
    <w:p w14:paraId="35025A4E" w14:textId="77777777" w:rsidR="004944D8" w:rsidRPr="007B45B7" w:rsidRDefault="004944D8">
      <w:pPr>
        <w:pStyle w:val="Stile1"/>
        <w:rPr>
          <w:b w:val="0"/>
          <w:bCs w:val="0"/>
          <w:sz w:val="24"/>
          <w:szCs w:val="24"/>
        </w:rPr>
      </w:pPr>
    </w:p>
    <w:p w14:paraId="364F362E" w14:textId="77777777" w:rsidR="004944D8" w:rsidRPr="007B45B7" w:rsidRDefault="004944D8">
      <w:pPr>
        <w:pStyle w:val="Stile1"/>
        <w:rPr>
          <w:b w:val="0"/>
          <w:bCs w:val="0"/>
          <w:sz w:val="24"/>
          <w:szCs w:val="24"/>
        </w:rPr>
      </w:pPr>
    </w:p>
    <w:p w14:paraId="17DE665E" w14:textId="77777777" w:rsidR="004944D8" w:rsidRPr="007B45B7" w:rsidRDefault="004944D8">
      <w:pPr>
        <w:pStyle w:val="Stile1"/>
        <w:rPr>
          <w:b w:val="0"/>
          <w:bCs w:val="0"/>
          <w:sz w:val="24"/>
          <w:szCs w:val="24"/>
        </w:rPr>
      </w:pPr>
    </w:p>
    <w:p w14:paraId="4A09EDF4" w14:textId="77777777" w:rsidR="004944D8" w:rsidRPr="007B45B7" w:rsidRDefault="004944D8">
      <w:pPr>
        <w:pStyle w:val="Stile1"/>
        <w:rPr>
          <w:b w:val="0"/>
          <w:bCs w:val="0"/>
          <w:sz w:val="24"/>
          <w:szCs w:val="24"/>
        </w:rPr>
      </w:pPr>
    </w:p>
    <w:p w14:paraId="79FA8041" w14:textId="77777777" w:rsidR="004944D8" w:rsidRPr="007B45B7" w:rsidRDefault="004944D8">
      <w:pPr>
        <w:pStyle w:val="Stile1"/>
        <w:rPr>
          <w:b w:val="0"/>
          <w:bCs w:val="0"/>
          <w:sz w:val="24"/>
          <w:szCs w:val="24"/>
        </w:rPr>
      </w:pPr>
    </w:p>
    <w:p w14:paraId="1A173CEB" w14:textId="77777777" w:rsidR="004944D8" w:rsidRPr="007B45B7" w:rsidRDefault="004944D8">
      <w:pPr>
        <w:pStyle w:val="Stile1"/>
        <w:rPr>
          <w:b w:val="0"/>
          <w:bCs w:val="0"/>
          <w:sz w:val="24"/>
          <w:szCs w:val="24"/>
        </w:rPr>
      </w:pPr>
    </w:p>
    <w:p w14:paraId="0888CE3A" w14:textId="77777777" w:rsidR="004944D8" w:rsidRPr="007B45B7" w:rsidRDefault="004944D8">
      <w:pPr>
        <w:pStyle w:val="Stile1"/>
        <w:rPr>
          <w:b w:val="0"/>
          <w:bCs w:val="0"/>
          <w:sz w:val="24"/>
          <w:szCs w:val="24"/>
        </w:rPr>
      </w:pPr>
    </w:p>
    <w:p w14:paraId="035C4C29" w14:textId="77777777" w:rsidR="004944D8" w:rsidRPr="007B45B7" w:rsidRDefault="004944D8">
      <w:pPr>
        <w:pStyle w:val="Stile1"/>
        <w:rPr>
          <w:b w:val="0"/>
          <w:bCs w:val="0"/>
          <w:sz w:val="24"/>
          <w:szCs w:val="24"/>
        </w:rPr>
      </w:pPr>
    </w:p>
    <w:p w14:paraId="06E26025" w14:textId="77777777" w:rsidR="004944D8" w:rsidRPr="007B45B7" w:rsidRDefault="004944D8">
      <w:pPr>
        <w:pStyle w:val="Stile1"/>
        <w:rPr>
          <w:b w:val="0"/>
          <w:bCs w:val="0"/>
          <w:sz w:val="24"/>
          <w:szCs w:val="24"/>
        </w:rPr>
      </w:pPr>
    </w:p>
    <w:p w14:paraId="358F151A" w14:textId="77777777" w:rsidR="004944D8" w:rsidRPr="007B45B7" w:rsidRDefault="004944D8">
      <w:pPr>
        <w:pStyle w:val="Stile1"/>
        <w:rPr>
          <w:b w:val="0"/>
          <w:bCs w:val="0"/>
          <w:sz w:val="24"/>
          <w:szCs w:val="24"/>
        </w:rPr>
      </w:pPr>
    </w:p>
    <w:p w14:paraId="4D295FFC" w14:textId="77777777" w:rsidR="004944D8" w:rsidRPr="007B45B7" w:rsidRDefault="004944D8">
      <w:pPr>
        <w:pStyle w:val="Stile1"/>
        <w:rPr>
          <w:b w:val="0"/>
          <w:bCs w:val="0"/>
          <w:sz w:val="24"/>
          <w:szCs w:val="24"/>
        </w:rPr>
      </w:pPr>
    </w:p>
    <w:p w14:paraId="475422B5" w14:textId="77777777" w:rsidR="004944D8" w:rsidRDefault="00975D08">
      <w:pPr>
        <w:widowControl w:val="0"/>
        <w:tabs>
          <w:tab w:val="left" w:pos="90"/>
        </w:tabs>
        <w:jc w:val="right"/>
        <w:rPr>
          <w:b/>
          <w:caps/>
          <w:snapToGrid w:val="0"/>
          <w:color w:val="000000"/>
        </w:rPr>
      </w:pPr>
      <w:r>
        <w:rPr>
          <w:b/>
          <w:caps/>
          <w:snapToGrid w:val="0"/>
          <w:color w:val="000000"/>
          <w:sz w:val="16"/>
        </w:rPr>
        <w:br w:type="page"/>
      </w:r>
      <w:r w:rsidR="004944D8">
        <w:rPr>
          <w:b/>
          <w:caps/>
          <w:snapToGrid w:val="0"/>
          <w:color w:val="000000"/>
          <w:sz w:val="16"/>
        </w:rPr>
        <w:t>Azerbai</w:t>
      </w:r>
      <w:r w:rsidR="00233F5F">
        <w:rPr>
          <w:b/>
          <w:caps/>
          <w:snapToGrid w:val="0"/>
          <w:color w:val="000000"/>
          <w:sz w:val="16"/>
        </w:rPr>
        <w:t>GI</w:t>
      </w:r>
      <w:r w:rsidR="004944D8">
        <w:rPr>
          <w:b/>
          <w:caps/>
          <w:snapToGrid w:val="0"/>
          <w:color w:val="000000"/>
          <w:sz w:val="16"/>
        </w:rPr>
        <w:t>an</w:t>
      </w:r>
    </w:p>
    <w:p w14:paraId="01C463A2" w14:textId="77777777" w:rsidR="004944D8" w:rsidRDefault="004944D8">
      <w:pPr>
        <w:widowControl w:val="0"/>
        <w:tabs>
          <w:tab w:val="left" w:pos="90"/>
        </w:tabs>
        <w:jc w:val="right"/>
        <w:rPr>
          <w:b/>
          <w:caps/>
          <w:snapToGrid w:val="0"/>
          <w:color w:val="000000"/>
          <w:sz w:val="16"/>
        </w:rPr>
      </w:pPr>
    </w:p>
    <w:p w14:paraId="662EE436" w14:textId="77777777" w:rsidR="007D0ADE" w:rsidRDefault="007D0ADE">
      <w:pPr>
        <w:pStyle w:val="Stile1"/>
      </w:pPr>
    </w:p>
    <w:p w14:paraId="2FF5EBD3" w14:textId="77777777" w:rsidR="004944D8" w:rsidRDefault="009E4C9E">
      <w:pPr>
        <w:pStyle w:val="Stile1"/>
      </w:pPr>
      <w:r>
        <w:rPr>
          <w:noProof/>
        </w:rPr>
        <w:drawing>
          <wp:anchor distT="0" distB="0" distL="114300" distR="114300" simplePos="0" relativeHeight="251714048" behindDoc="0" locked="0" layoutInCell="1" allowOverlap="1" wp14:anchorId="2C343607" wp14:editId="6A09722C">
            <wp:simplePos x="0" y="0"/>
            <wp:positionH relativeFrom="column">
              <wp:posOffset>5527040</wp:posOffset>
            </wp:positionH>
            <wp:positionV relativeFrom="paragraph">
              <wp:posOffset>29845</wp:posOffset>
            </wp:positionV>
            <wp:extent cx="922655" cy="465455"/>
            <wp:effectExtent l="19050" t="19050" r="0" b="0"/>
            <wp:wrapNone/>
            <wp:docPr id="398" name="Immagine 196" descr="Flag of Azerbaij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6" descr="Flag of Azerbaijan"/>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22655" cy="46545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0C2D62">
        <w:t>AZERBAI</w:t>
      </w:r>
      <w:r w:rsidR="00233F5F">
        <w:t>GI</w:t>
      </w:r>
      <w:r w:rsidR="000C2D62">
        <w:t>AN</w:t>
      </w:r>
    </w:p>
    <w:p w14:paraId="0864BFF8" w14:textId="77777777" w:rsidR="004944D8" w:rsidRDefault="004944D8">
      <w:pPr>
        <w:pStyle w:val="Stile1"/>
      </w:pPr>
    </w:p>
    <w:p w14:paraId="1C25370E"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5ABDE32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1BF816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EA50A5">
        <w:rPr>
          <w:i/>
          <w:snapToGrid w:val="0"/>
          <w:color w:val="000000"/>
        </w:rPr>
        <w:t>28 maggio</w:t>
      </w:r>
    </w:p>
    <w:p w14:paraId="6AD3C4B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92DEC0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Regina Margherita, 1 – II piano  - 00198 Roma </w:t>
      </w:r>
    </w:p>
    <w:p w14:paraId="51C4C30D" w14:textId="77777777" w:rsidR="004944D8" w:rsidRPr="00FE35D7" w:rsidRDefault="004944D8">
      <w:pPr>
        <w:widowControl w:val="0"/>
        <w:tabs>
          <w:tab w:val="left" w:pos="2321"/>
        </w:tabs>
        <w:rPr>
          <w:snapToGrid w:val="0"/>
          <w:color w:val="000000"/>
          <w:sz w:val="23"/>
          <w:lang w:val="fr-FR"/>
        </w:rPr>
      </w:pPr>
      <w:r>
        <w:rPr>
          <w:rFonts w:ascii="MS Sans Serif" w:hAnsi="MS Sans Serif"/>
          <w:snapToGrid w:val="0"/>
          <w:sz w:val="24"/>
        </w:rPr>
        <w:tab/>
      </w:r>
      <w:r w:rsidRPr="00FE35D7">
        <w:rPr>
          <w:snapToGrid w:val="0"/>
          <w:color w:val="000000"/>
          <w:lang w:val="fr-FR"/>
        </w:rPr>
        <w:t>Tel. 06853</w:t>
      </w:r>
      <w:r w:rsidR="00562825" w:rsidRPr="00FE35D7">
        <w:rPr>
          <w:snapToGrid w:val="0"/>
          <w:color w:val="000000"/>
          <w:lang w:val="fr-FR"/>
        </w:rPr>
        <w:t>0</w:t>
      </w:r>
      <w:r w:rsidR="00D536AD">
        <w:rPr>
          <w:snapToGrid w:val="0"/>
          <w:color w:val="000000"/>
          <w:lang w:val="fr-FR"/>
        </w:rPr>
        <w:t>5557</w:t>
      </w:r>
      <w:r w:rsidRPr="00FE35D7">
        <w:rPr>
          <w:snapToGrid w:val="0"/>
          <w:color w:val="000000"/>
          <w:lang w:val="fr-FR"/>
        </w:rPr>
        <w:t xml:space="preserve">  -  Fax 068583144</w:t>
      </w:r>
      <w:r w:rsidR="00562825" w:rsidRPr="00FE35D7">
        <w:rPr>
          <w:snapToGrid w:val="0"/>
          <w:color w:val="000000"/>
          <w:lang w:val="fr-FR"/>
        </w:rPr>
        <w:t>8</w:t>
      </w:r>
      <w:r w:rsidRPr="00FE35D7">
        <w:rPr>
          <w:snapToGrid w:val="0"/>
          <w:color w:val="000000"/>
          <w:lang w:val="fr-FR"/>
        </w:rPr>
        <w:t xml:space="preserve">  </w:t>
      </w:r>
    </w:p>
    <w:p w14:paraId="047BA2E4" w14:textId="77777777" w:rsidR="004944D8" w:rsidRPr="00FE35D7" w:rsidRDefault="004944D8">
      <w:pPr>
        <w:widowControl w:val="0"/>
        <w:tabs>
          <w:tab w:val="left" w:pos="2321"/>
        </w:tabs>
        <w:rPr>
          <w:snapToGrid w:val="0"/>
          <w:color w:val="000000"/>
          <w:lang w:val="fr-FR"/>
        </w:rPr>
      </w:pPr>
      <w:r w:rsidRPr="00FE35D7">
        <w:rPr>
          <w:rFonts w:ascii="MS Sans Serif" w:hAnsi="MS Sans Serif"/>
          <w:snapToGrid w:val="0"/>
          <w:sz w:val="24"/>
          <w:lang w:val="fr-FR"/>
        </w:rPr>
        <w:tab/>
      </w:r>
      <w:r w:rsidRPr="00FE35D7">
        <w:rPr>
          <w:snapToGrid w:val="0"/>
          <w:color w:val="000000"/>
          <w:lang w:val="fr-FR"/>
        </w:rPr>
        <w:t>E-mail</w:t>
      </w:r>
      <w:r w:rsidR="00325CE2" w:rsidRPr="00FE35D7">
        <w:rPr>
          <w:snapToGrid w:val="0"/>
          <w:color w:val="000000"/>
          <w:lang w:val="fr-FR"/>
        </w:rPr>
        <w:t xml:space="preserve"> </w:t>
      </w:r>
      <w:r w:rsidRPr="00FE35D7">
        <w:rPr>
          <w:snapToGrid w:val="0"/>
          <w:color w:val="000000"/>
          <w:lang w:val="fr-FR"/>
        </w:rPr>
        <w:t xml:space="preserve"> </w:t>
      </w:r>
      <w:r w:rsidR="00D536AD">
        <w:rPr>
          <w:snapToGrid w:val="0"/>
          <w:color w:val="000000"/>
          <w:lang w:val="fr-FR"/>
        </w:rPr>
        <w:t>consul_rome@mission.mfa.gov.az</w:t>
      </w:r>
    </w:p>
    <w:p w14:paraId="1624BE27" w14:textId="77777777" w:rsidR="00E42A7A" w:rsidRPr="00FE35D7" w:rsidRDefault="00E42A7A">
      <w:pPr>
        <w:widowControl w:val="0"/>
        <w:tabs>
          <w:tab w:val="left" w:pos="2321"/>
        </w:tabs>
        <w:rPr>
          <w:snapToGrid w:val="0"/>
          <w:color w:val="000000"/>
          <w:sz w:val="23"/>
          <w:lang w:val="fr-FR"/>
        </w:rPr>
      </w:pPr>
      <w:r w:rsidRPr="00FE35D7">
        <w:rPr>
          <w:snapToGrid w:val="0"/>
          <w:color w:val="000000"/>
          <w:lang w:val="fr-FR"/>
        </w:rPr>
        <w:tab/>
        <w:t>Sito internet  www.azembassy.it</w:t>
      </w:r>
    </w:p>
    <w:p w14:paraId="1A9F8FEC" w14:textId="77777777" w:rsidR="00E35B62" w:rsidRDefault="004944D8" w:rsidP="00D6531C">
      <w:pPr>
        <w:widowControl w:val="0"/>
        <w:tabs>
          <w:tab w:val="left" w:pos="90"/>
          <w:tab w:val="left" w:pos="2321"/>
        </w:tabs>
        <w:spacing w:before="40"/>
        <w:jc w:val="both"/>
        <w:rPr>
          <w:snapToGrid w:val="0"/>
          <w:color w:val="000000"/>
        </w:rPr>
      </w:pPr>
      <w:r>
        <w:rPr>
          <w:b/>
          <w:snapToGrid w:val="0"/>
          <w:color w:val="000000"/>
        </w:rPr>
        <w:t>Circoscrizione</w:t>
      </w:r>
      <w:r>
        <w:rPr>
          <w:rFonts w:ascii="MS Sans Serif" w:hAnsi="MS Sans Serif"/>
          <w:snapToGrid w:val="0"/>
          <w:sz w:val="24"/>
        </w:rPr>
        <w:tab/>
      </w:r>
      <w:r>
        <w:rPr>
          <w:snapToGrid w:val="0"/>
        </w:rPr>
        <w:t>Tutto il territorio</w:t>
      </w:r>
      <w:r>
        <w:rPr>
          <w:snapToGrid w:val="0"/>
          <w:color w:val="000000"/>
        </w:rPr>
        <w:t xml:space="preserve">  della Repubblica Italiana</w:t>
      </w:r>
      <w:r w:rsidR="00E35B62" w:rsidRPr="00E35B62">
        <w:rPr>
          <w:snapToGrid w:val="0"/>
          <w:color w:val="000000"/>
        </w:rPr>
        <w:t xml:space="preserve"> </w:t>
      </w:r>
    </w:p>
    <w:p w14:paraId="76611B96" w14:textId="77777777" w:rsidR="004944D8" w:rsidRDefault="004944D8">
      <w:pPr>
        <w:widowControl w:val="0"/>
        <w:tabs>
          <w:tab w:val="left" w:pos="90"/>
          <w:tab w:val="left" w:pos="2321"/>
        </w:tabs>
        <w:spacing w:before="49"/>
        <w:rPr>
          <w:snapToGrid w:val="0"/>
          <w:color w:val="000000"/>
          <w:sz w:val="26"/>
        </w:rPr>
      </w:pPr>
    </w:p>
    <w:p w14:paraId="066C34F1" w14:textId="77777777" w:rsidR="004944D8" w:rsidRDefault="004944D8">
      <w:pPr>
        <w:widowControl w:val="0"/>
        <w:tabs>
          <w:tab w:val="left" w:pos="90"/>
        </w:tabs>
        <w:rPr>
          <w:snapToGrid w:val="0"/>
          <w:color w:val="000000"/>
        </w:rPr>
      </w:pPr>
    </w:p>
    <w:p w14:paraId="0037C750" w14:textId="77777777" w:rsidR="0083035F" w:rsidRDefault="0083035F" w:rsidP="0083035F">
      <w:pPr>
        <w:widowControl w:val="0"/>
        <w:tabs>
          <w:tab w:val="left" w:pos="90"/>
        </w:tabs>
        <w:spacing w:before="550"/>
        <w:rPr>
          <w:b/>
          <w:snapToGrid w:val="0"/>
          <w:color w:val="000080"/>
          <w:sz w:val="26"/>
          <w:u w:val="single"/>
        </w:rPr>
      </w:pPr>
      <w:bookmarkStart w:id="11" w:name="_Hlk198891509"/>
      <w:r>
        <w:rPr>
          <w:b/>
          <w:snapToGrid w:val="0"/>
          <w:color w:val="000080"/>
          <w:u w:val="single"/>
        </w:rPr>
        <w:t>CATANIA – CONSOLATO ONORARIO</w:t>
      </w:r>
    </w:p>
    <w:p w14:paraId="76E5FFA8" w14:textId="77777777" w:rsidR="0083035F" w:rsidRDefault="0083035F" w:rsidP="0083035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Gabriello </w:t>
      </w:r>
      <w:proofErr w:type="spellStart"/>
      <w:r>
        <w:rPr>
          <w:snapToGrid w:val="0"/>
          <w:color w:val="000000"/>
        </w:rPr>
        <w:t>Carnazza</w:t>
      </w:r>
      <w:proofErr w:type="spellEnd"/>
      <w:r>
        <w:rPr>
          <w:snapToGrid w:val="0"/>
          <w:color w:val="000000"/>
        </w:rPr>
        <w:t xml:space="preserve">, 13  - 95129 Catania </w:t>
      </w:r>
    </w:p>
    <w:p w14:paraId="708DC7B1" w14:textId="77777777" w:rsidR="0083035F" w:rsidRDefault="0083035F" w:rsidP="0083035F">
      <w:pPr>
        <w:widowControl w:val="0"/>
        <w:tabs>
          <w:tab w:val="left" w:pos="2321"/>
        </w:tabs>
        <w:rPr>
          <w:snapToGrid w:val="0"/>
          <w:color w:val="000000"/>
        </w:rPr>
      </w:pPr>
      <w:r>
        <w:rPr>
          <w:rFonts w:ascii="MS Sans Serif" w:hAnsi="MS Sans Serif"/>
          <w:snapToGrid w:val="0"/>
          <w:sz w:val="24"/>
        </w:rPr>
        <w:tab/>
      </w:r>
      <w:r>
        <w:rPr>
          <w:snapToGrid w:val="0"/>
          <w:color w:val="000000"/>
        </w:rPr>
        <w:t>Tel. 095536511 - Fax 0959890282</w:t>
      </w:r>
    </w:p>
    <w:p w14:paraId="0A32BCAD" w14:textId="77777777" w:rsidR="0083035F" w:rsidRDefault="0083035F" w:rsidP="0083035F">
      <w:pPr>
        <w:widowControl w:val="0"/>
        <w:tabs>
          <w:tab w:val="left" w:pos="2321"/>
        </w:tabs>
        <w:rPr>
          <w:snapToGrid w:val="0"/>
          <w:color w:val="000000"/>
          <w:sz w:val="23"/>
        </w:rPr>
      </w:pPr>
      <w:r>
        <w:rPr>
          <w:snapToGrid w:val="0"/>
          <w:color w:val="000000"/>
        </w:rPr>
        <w:tab/>
        <w:t xml:space="preserve">E-mail  </w:t>
      </w:r>
      <w:hyperlink r:id="rId30" w:history="1">
        <w:r w:rsidR="00D536AD" w:rsidRPr="00920D19">
          <w:rPr>
            <w:rStyle w:val="Collegamentoipertestuale"/>
            <w:snapToGrid w:val="0"/>
            <w:color w:val="auto"/>
            <w:u w:val="none"/>
          </w:rPr>
          <w:t>d_coco@mfa.gov.az</w:t>
        </w:r>
      </w:hyperlink>
      <w:r>
        <w:rPr>
          <w:snapToGrid w:val="0"/>
          <w:color w:val="000000"/>
        </w:rPr>
        <w:t xml:space="preserve">    domeniccoco@gmail.com  </w:t>
      </w:r>
    </w:p>
    <w:p w14:paraId="577CF790" w14:textId="77777777" w:rsidR="0083035F" w:rsidRDefault="0083035F" w:rsidP="0083035F">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Sicilia, Calabria</w:t>
      </w:r>
    </w:p>
    <w:p w14:paraId="70322A6C" w14:textId="77777777" w:rsidR="0083035F" w:rsidRDefault="0083035F" w:rsidP="0083035F">
      <w:pPr>
        <w:widowControl w:val="0"/>
        <w:tabs>
          <w:tab w:val="left" w:pos="90"/>
        </w:tabs>
        <w:rPr>
          <w:snapToGrid w:val="0"/>
          <w:color w:val="000000"/>
        </w:rPr>
      </w:pPr>
    </w:p>
    <w:p w14:paraId="4F926CA4" w14:textId="77777777" w:rsidR="0083035F" w:rsidRDefault="0083035F" w:rsidP="0083035F">
      <w:pPr>
        <w:widowControl w:val="0"/>
        <w:tabs>
          <w:tab w:val="left" w:pos="90"/>
        </w:tabs>
        <w:rPr>
          <w:snapToGrid w:val="0"/>
          <w:color w:val="000000"/>
        </w:rPr>
      </w:pPr>
    </w:p>
    <w:p w14:paraId="3F5EAFB6" w14:textId="77777777" w:rsidR="0083035F" w:rsidRDefault="0083035F" w:rsidP="0083035F">
      <w:pPr>
        <w:widowControl w:val="0"/>
        <w:tabs>
          <w:tab w:val="left" w:pos="90"/>
        </w:tabs>
        <w:rPr>
          <w:snapToGrid w:val="0"/>
          <w:color w:val="000000"/>
        </w:rPr>
      </w:pPr>
      <w:r>
        <w:rPr>
          <w:snapToGrid w:val="0"/>
          <w:color w:val="000000"/>
        </w:rPr>
        <w:t>Signor DOMENICO COCO, Console Onorario (</w:t>
      </w:r>
      <w:r w:rsidR="00A86924">
        <w:rPr>
          <w:snapToGrid w:val="0"/>
          <w:color w:val="000000"/>
        </w:rPr>
        <w:t xml:space="preserve">Rinnovo </w:t>
      </w:r>
      <w:r>
        <w:rPr>
          <w:snapToGrid w:val="0"/>
          <w:color w:val="000000"/>
        </w:rPr>
        <w:t xml:space="preserve">Exequatur </w:t>
      </w:r>
      <w:r w:rsidR="00A86924">
        <w:rPr>
          <w:snapToGrid w:val="0"/>
          <w:color w:val="000000"/>
        </w:rPr>
        <w:t>30 marzo 2021</w:t>
      </w:r>
      <w:r>
        <w:rPr>
          <w:snapToGrid w:val="0"/>
          <w:color w:val="000000"/>
        </w:rPr>
        <w:t>)</w:t>
      </w:r>
    </w:p>
    <w:bookmarkEnd w:id="11"/>
    <w:p w14:paraId="2E87B4AE" w14:textId="77777777" w:rsidR="0083035F" w:rsidRDefault="0083035F" w:rsidP="0083035F">
      <w:pPr>
        <w:widowControl w:val="0"/>
        <w:tabs>
          <w:tab w:val="left" w:pos="90"/>
        </w:tabs>
        <w:rPr>
          <w:snapToGrid w:val="0"/>
          <w:color w:val="000000"/>
        </w:rPr>
      </w:pPr>
    </w:p>
    <w:p w14:paraId="272B4FB4" w14:textId="77777777" w:rsidR="00E35B62" w:rsidRDefault="00E35B62" w:rsidP="00E35B62">
      <w:pPr>
        <w:widowControl w:val="0"/>
        <w:tabs>
          <w:tab w:val="left" w:pos="90"/>
        </w:tabs>
        <w:spacing w:before="550"/>
        <w:rPr>
          <w:b/>
          <w:snapToGrid w:val="0"/>
          <w:color w:val="000080"/>
          <w:sz w:val="26"/>
          <w:u w:val="single"/>
        </w:rPr>
      </w:pPr>
      <w:r>
        <w:rPr>
          <w:b/>
          <w:snapToGrid w:val="0"/>
          <w:color w:val="000080"/>
          <w:u w:val="single"/>
        </w:rPr>
        <w:t>GENOVA – CONSOLATO ONORARIO</w:t>
      </w:r>
    </w:p>
    <w:p w14:paraId="439D73B9" w14:textId="77777777" w:rsidR="00E35B62" w:rsidRDefault="00E35B62" w:rsidP="00E35B6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XX Settembre, 34  - 16121 Genova </w:t>
      </w:r>
    </w:p>
    <w:p w14:paraId="0A6D570D" w14:textId="77777777" w:rsidR="00425759" w:rsidRDefault="00E35B62" w:rsidP="00E35B62">
      <w:pPr>
        <w:widowControl w:val="0"/>
        <w:tabs>
          <w:tab w:val="left" w:pos="2321"/>
        </w:tabs>
        <w:rPr>
          <w:snapToGrid w:val="0"/>
          <w:color w:val="000000"/>
        </w:rPr>
      </w:pPr>
      <w:r>
        <w:rPr>
          <w:rFonts w:ascii="MS Sans Serif" w:hAnsi="MS Sans Serif"/>
          <w:snapToGrid w:val="0"/>
          <w:sz w:val="24"/>
        </w:rPr>
        <w:tab/>
      </w:r>
      <w:r>
        <w:rPr>
          <w:snapToGrid w:val="0"/>
          <w:color w:val="000000"/>
        </w:rPr>
        <w:t>Tel. 0105534613 - Fax 0105303435</w:t>
      </w:r>
    </w:p>
    <w:p w14:paraId="1FB15535" w14:textId="77777777" w:rsidR="00E35B62" w:rsidRDefault="00425759" w:rsidP="00E35B62">
      <w:pPr>
        <w:widowControl w:val="0"/>
        <w:tabs>
          <w:tab w:val="left" w:pos="2321"/>
        </w:tabs>
        <w:rPr>
          <w:snapToGrid w:val="0"/>
          <w:color w:val="000000"/>
          <w:sz w:val="23"/>
        </w:rPr>
      </w:pPr>
      <w:r>
        <w:rPr>
          <w:snapToGrid w:val="0"/>
          <w:color w:val="000000"/>
        </w:rPr>
        <w:tab/>
        <w:t>E-mail  margherita-costa@alice.it</w:t>
      </w:r>
      <w:r w:rsidR="00E35B62">
        <w:rPr>
          <w:snapToGrid w:val="0"/>
          <w:color w:val="000000"/>
        </w:rPr>
        <w:t xml:space="preserve">  </w:t>
      </w:r>
    </w:p>
    <w:p w14:paraId="711E90AB" w14:textId="77777777" w:rsidR="00425759" w:rsidRDefault="00425759" w:rsidP="00E35B62">
      <w:pPr>
        <w:widowControl w:val="0"/>
        <w:tabs>
          <w:tab w:val="left" w:pos="2321"/>
        </w:tabs>
        <w:rPr>
          <w:b/>
          <w:snapToGrid w:val="0"/>
          <w:color w:val="000000"/>
        </w:rPr>
      </w:pPr>
      <w:r>
        <w:rPr>
          <w:b/>
          <w:snapToGrid w:val="0"/>
          <w:color w:val="000000"/>
        </w:rPr>
        <w:tab/>
      </w:r>
      <w:r>
        <w:rPr>
          <w:snapToGrid w:val="0"/>
          <w:color w:val="000000"/>
        </w:rPr>
        <w:t>Sito internet  www.consolatoazerbaigiangenova.it</w:t>
      </w:r>
    </w:p>
    <w:p w14:paraId="3CA0D5B9" w14:textId="77777777" w:rsidR="00E35B62" w:rsidRDefault="00E35B62" w:rsidP="00E35B62">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Liguria, Lombardia, Piemonte e Valle d’Aosta</w:t>
      </w:r>
    </w:p>
    <w:p w14:paraId="0133FFBD" w14:textId="77777777" w:rsidR="00E35B62" w:rsidRDefault="00E35B62" w:rsidP="00E35B62">
      <w:pPr>
        <w:widowControl w:val="0"/>
        <w:tabs>
          <w:tab w:val="left" w:pos="90"/>
        </w:tabs>
        <w:rPr>
          <w:snapToGrid w:val="0"/>
          <w:color w:val="000000"/>
        </w:rPr>
      </w:pPr>
    </w:p>
    <w:p w14:paraId="42E6ADDB" w14:textId="77777777" w:rsidR="00E35B62" w:rsidRDefault="00E35B62" w:rsidP="00E35B62">
      <w:pPr>
        <w:widowControl w:val="0"/>
        <w:tabs>
          <w:tab w:val="left" w:pos="90"/>
        </w:tabs>
        <w:rPr>
          <w:snapToGrid w:val="0"/>
          <w:color w:val="000000"/>
        </w:rPr>
      </w:pPr>
    </w:p>
    <w:p w14:paraId="26A88D3E" w14:textId="77777777" w:rsidR="00E35B62" w:rsidRDefault="00E35B62" w:rsidP="00E35B62">
      <w:pPr>
        <w:widowControl w:val="0"/>
        <w:tabs>
          <w:tab w:val="left" w:pos="90"/>
        </w:tabs>
        <w:rPr>
          <w:snapToGrid w:val="0"/>
          <w:color w:val="000000"/>
        </w:rPr>
      </w:pPr>
      <w:r>
        <w:rPr>
          <w:snapToGrid w:val="0"/>
          <w:color w:val="000000"/>
        </w:rPr>
        <w:t>Signor</w:t>
      </w:r>
      <w:r w:rsidR="00D959DE">
        <w:rPr>
          <w:snapToGrid w:val="0"/>
          <w:color w:val="000000"/>
        </w:rPr>
        <w:t>a</w:t>
      </w:r>
      <w:r>
        <w:rPr>
          <w:snapToGrid w:val="0"/>
          <w:color w:val="000000"/>
        </w:rPr>
        <w:t xml:space="preserve"> </w:t>
      </w:r>
      <w:r w:rsidR="00D959DE">
        <w:rPr>
          <w:snapToGrid w:val="0"/>
          <w:color w:val="000000"/>
        </w:rPr>
        <w:t>MARGHERITA COSTA, Console Onorario (</w:t>
      </w:r>
      <w:r w:rsidR="00C9731C">
        <w:rPr>
          <w:snapToGrid w:val="0"/>
          <w:color w:val="000000"/>
        </w:rPr>
        <w:t>Rinnovo e</w:t>
      </w:r>
      <w:r w:rsidR="00D959DE">
        <w:rPr>
          <w:snapToGrid w:val="0"/>
          <w:color w:val="000000"/>
        </w:rPr>
        <w:t xml:space="preserve">xequatur </w:t>
      </w:r>
      <w:r w:rsidR="00A1632E">
        <w:rPr>
          <w:snapToGrid w:val="0"/>
          <w:color w:val="000000"/>
        </w:rPr>
        <w:t>16</w:t>
      </w:r>
      <w:r w:rsidR="00D959DE">
        <w:rPr>
          <w:snapToGrid w:val="0"/>
          <w:color w:val="000000"/>
        </w:rPr>
        <w:t xml:space="preserve"> </w:t>
      </w:r>
      <w:r w:rsidR="00A1632E">
        <w:rPr>
          <w:snapToGrid w:val="0"/>
          <w:color w:val="000000"/>
        </w:rPr>
        <w:t>giugno</w:t>
      </w:r>
      <w:r w:rsidR="00D959DE">
        <w:rPr>
          <w:snapToGrid w:val="0"/>
          <w:color w:val="000000"/>
        </w:rPr>
        <w:t xml:space="preserve"> 20</w:t>
      </w:r>
      <w:r w:rsidR="00A1632E">
        <w:rPr>
          <w:snapToGrid w:val="0"/>
          <w:color w:val="000000"/>
        </w:rPr>
        <w:t>20</w:t>
      </w:r>
      <w:r w:rsidR="00D959DE">
        <w:rPr>
          <w:snapToGrid w:val="0"/>
          <w:color w:val="000000"/>
        </w:rPr>
        <w:t>)</w:t>
      </w:r>
    </w:p>
    <w:p w14:paraId="2B3F4AEF" w14:textId="77777777" w:rsidR="001C4EA3" w:rsidRDefault="001C4EA3" w:rsidP="00E35B62">
      <w:pPr>
        <w:widowControl w:val="0"/>
        <w:tabs>
          <w:tab w:val="left" w:pos="90"/>
        </w:tabs>
        <w:rPr>
          <w:snapToGrid w:val="0"/>
          <w:color w:val="000000"/>
        </w:rPr>
      </w:pPr>
    </w:p>
    <w:p w14:paraId="362A6A46" w14:textId="77777777" w:rsidR="00E35B62" w:rsidRPr="00527772" w:rsidRDefault="00E35B62" w:rsidP="00E35B62">
      <w:pPr>
        <w:widowControl w:val="0"/>
        <w:tabs>
          <w:tab w:val="left" w:pos="90"/>
        </w:tabs>
        <w:rPr>
          <w:snapToGrid w:val="0"/>
          <w:color w:val="000000"/>
        </w:rPr>
      </w:pPr>
    </w:p>
    <w:p w14:paraId="143BC2CB" w14:textId="77777777" w:rsidR="00E35B62" w:rsidRPr="00527772" w:rsidRDefault="00E35B62">
      <w:pPr>
        <w:widowControl w:val="0"/>
        <w:tabs>
          <w:tab w:val="left" w:pos="90"/>
        </w:tabs>
        <w:rPr>
          <w:b/>
          <w:snapToGrid w:val="0"/>
          <w:color w:val="000000"/>
          <w:sz w:val="16"/>
        </w:rPr>
      </w:pPr>
    </w:p>
    <w:p w14:paraId="53ACA489" w14:textId="77777777" w:rsidR="004944D8" w:rsidRPr="00527772" w:rsidRDefault="004944D8">
      <w:pPr>
        <w:widowControl w:val="0"/>
        <w:tabs>
          <w:tab w:val="left" w:pos="90"/>
        </w:tabs>
        <w:rPr>
          <w:b/>
          <w:snapToGrid w:val="0"/>
          <w:color w:val="000000"/>
          <w:sz w:val="16"/>
        </w:rPr>
      </w:pPr>
    </w:p>
    <w:p w14:paraId="2130FDDA" w14:textId="77777777" w:rsidR="004944D8" w:rsidRPr="00527772" w:rsidRDefault="004944D8" w:rsidP="007129BA">
      <w:pPr>
        <w:widowControl w:val="0"/>
        <w:tabs>
          <w:tab w:val="left" w:pos="90"/>
        </w:tabs>
        <w:rPr>
          <w:b/>
          <w:snapToGrid w:val="0"/>
          <w:color w:val="000000"/>
          <w:sz w:val="16"/>
        </w:rPr>
      </w:pPr>
    </w:p>
    <w:p w14:paraId="6F87651E" w14:textId="77777777" w:rsidR="004944D8" w:rsidRPr="00527772" w:rsidRDefault="004944D8" w:rsidP="007129BA">
      <w:pPr>
        <w:widowControl w:val="0"/>
        <w:tabs>
          <w:tab w:val="left" w:pos="90"/>
        </w:tabs>
        <w:rPr>
          <w:b/>
          <w:snapToGrid w:val="0"/>
          <w:color w:val="000000"/>
          <w:sz w:val="16"/>
        </w:rPr>
      </w:pPr>
    </w:p>
    <w:p w14:paraId="383F1055" w14:textId="77777777" w:rsidR="00B56BEF" w:rsidRDefault="009B608E" w:rsidP="003B1247">
      <w:pPr>
        <w:widowControl w:val="0"/>
        <w:tabs>
          <w:tab w:val="left" w:pos="90"/>
        </w:tabs>
        <w:jc w:val="right"/>
        <w:rPr>
          <w:b/>
          <w:caps/>
          <w:snapToGrid w:val="0"/>
          <w:color w:val="000000"/>
        </w:rPr>
      </w:pPr>
      <w:r>
        <w:rPr>
          <w:b/>
          <w:snapToGrid w:val="0"/>
          <w:color w:val="000000"/>
          <w:sz w:val="16"/>
        </w:rPr>
        <w:br w:type="page"/>
      </w:r>
      <w:r w:rsidR="00B56BEF">
        <w:rPr>
          <w:b/>
          <w:caps/>
          <w:snapToGrid w:val="0"/>
          <w:color w:val="000000"/>
          <w:sz w:val="16"/>
        </w:rPr>
        <w:t>BAHAMAS</w:t>
      </w:r>
    </w:p>
    <w:p w14:paraId="66625E06" w14:textId="77777777" w:rsidR="004944D8" w:rsidRPr="00527772" w:rsidRDefault="004944D8" w:rsidP="003B1247">
      <w:pPr>
        <w:widowControl w:val="0"/>
        <w:tabs>
          <w:tab w:val="left" w:pos="90"/>
        </w:tabs>
        <w:rPr>
          <w:snapToGrid w:val="0"/>
          <w:color w:val="000080"/>
          <w:sz w:val="26"/>
        </w:rPr>
      </w:pPr>
      <w:bookmarkStart w:id="12" w:name="_Hlk139625042"/>
    </w:p>
    <w:p w14:paraId="66BE0184" w14:textId="77777777" w:rsidR="004944D8" w:rsidRPr="00527772" w:rsidRDefault="009E4C9E">
      <w:pPr>
        <w:widowControl w:val="0"/>
        <w:tabs>
          <w:tab w:val="left" w:pos="90"/>
        </w:tabs>
        <w:ind w:left="9360"/>
        <w:rPr>
          <w:b/>
          <w:snapToGrid w:val="0"/>
          <w:color w:val="000000"/>
          <w:sz w:val="16"/>
        </w:rPr>
      </w:pPr>
      <w:r>
        <w:rPr>
          <w:noProof/>
        </w:rPr>
        <w:drawing>
          <wp:anchor distT="0" distB="0" distL="114300" distR="114300" simplePos="0" relativeHeight="251719168" behindDoc="0" locked="0" layoutInCell="1" allowOverlap="1" wp14:anchorId="076DF4B4" wp14:editId="20515464">
            <wp:simplePos x="0" y="0"/>
            <wp:positionH relativeFrom="column">
              <wp:posOffset>5535930</wp:posOffset>
            </wp:positionH>
            <wp:positionV relativeFrom="paragraph">
              <wp:posOffset>67310</wp:posOffset>
            </wp:positionV>
            <wp:extent cx="856615" cy="428625"/>
            <wp:effectExtent l="19050" t="19050" r="635" b="9525"/>
            <wp:wrapNone/>
            <wp:docPr id="397" name="Immagin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56615" cy="4286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24D1007" w14:textId="77777777" w:rsidR="004944D8" w:rsidRPr="00527772" w:rsidRDefault="004944D8">
      <w:pPr>
        <w:widowControl w:val="0"/>
        <w:tabs>
          <w:tab w:val="left" w:pos="90"/>
        </w:tabs>
        <w:rPr>
          <w:b/>
          <w:snapToGrid w:val="0"/>
          <w:color w:val="000080"/>
          <w:sz w:val="39"/>
        </w:rPr>
      </w:pPr>
      <w:r w:rsidRPr="00527772">
        <w:rPr>
          <w:b/>
          <w:snapToGrid w:val="0"/>
          <w:color w:val="000080"/>
          <w:sz w:val="32"/>
        </w:rPr>
        <w:t xml:space="preserve">BAHAMAS </w:t>
      </w:r>
    </w:p>
    <w:p w14:paraId="016CA5AD" w14:textId="77777777" w:rsidR="004944D8" w:rsidRPr="00527772" w:rsidRDefault="004944D8">
      <w:pPr>
        <w:widowControl w:val="0"/>
        <w:tabs>
          <w:tab w:val="left" w:pos="90"/>
        </w:tabs>
        <w:rPr>
          <w:b/>
          <w:snapToGrid w:val="0"/>
          <w:color w:val="000080"/>
          <w:sz w:val="28"/>
        </w:rPr>
      </w:pPr>
      <w:r w:rsidRPr="00527772">
        <w:rPr>
          <w:b/>
          <w:snapToGrid w:val="0"/>
          <w:color w:val="000080"/>
          <w:sz w:val="22"/>
        </w:rPr>
        <w:t xml:space="preserve">Commonwealth delle    </w:t>
      </w:r>
    </w:p>
    <w:p w14:paraId="401C9C1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49DDC34" w14:textId="77777777" w:rsidR="004944D8" w:rsidRDefault="004944D8">
      <w:pPr>
        <w:widowControl w:val="0"/>
        <w:tabs>
          <w:tab w:val="left" w:pos="90"/>
        </w:tabs>
        <w:jc w:val="right"/>
        <w:rPr>
          <w:i/>
          <w:snapToGrid w:val="0"/>
          <w:color w:val="000000"/>
          <w:sz w:val="26"/>
        </w:rPr>
      </w:pPr>
      <w:r>
        <w:rPr>
          <w:i/>
          <w:snapToGrid w:val="0"/>
          <w:color w:val="000000"/>
        </w:rPr>
        <w:t>Festa nazionale 10 luglio</w:t>
      </w:r>
    </w:p>
    <w:p w14:paraId="571589C3" w14:textId="77777777" w:rsidR="006713E6" w:rsidRDefault="006713E6" w:rsidP="006713E6">
      <w:pPr>
        <w:widowControl w:val="0"/>
        <w:tabs>
          <w:tab w:val="left" w:pos="90"/>
        </w:tabs>
        <w:spacing w:before="550"/>
        <w:rPr>
          <w:b/>
          <w:snapToGrid w:val="0"/>
          <w:color w:val="000080"/>
          <w:sz w:val="26"/>
          <w:u w:val="single"/>
        </w:rPr>
      </w:pPr>
      <w:bookmarkStart w:id="13" w:name="_Hlk139625160"/>
      <w:bookmarkEnd w:id="12"/>
      <w:r>
        <w:rPr>
          <w:b/>
          <w:snapToGrid w:val="0"/>
          <w:color w:val="000080"/>
          <w:u w:val="single"/>
        </w:rPr>
        <w:t xml:space="preserve">FIRENZE - CONSOLATO ONORARIO            </w:t>
      </w:r>
    </w:p>
    <w:p w14:paraId="7052D3A1" w14:textId="77777777" w:rsidR="006713E6" w:rsidRDefault="006713E6" w:rsidP="006713E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C6BB5" w:rsidRPr="005C6BB5">
        <w:rPr>
          <w:snapToGrid w:val="0"/>
          <w:color w:val="000000"/>
        </w:rPr>
        <w:t>Via Mazzini, 63 – 50132 Firenze</w:t>
      </w:r>
    </w:p>
    <w:p w14:paraId="348DC6DE" w14:textId="77777777" w:rsidR="006713E6" w:rsidRDefault="006713E6" w:rsidP="006713E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5C6BB5">
        <w:rPr>
          <w:snapToGrid w:val="0"/>
          <w:color w:val="000000"/>
        </w:rPr>
        <w:t>3355707880</w:t>
      </w:r>
    </w:p>
    <w:p w14:paraId="3E130465" w14:textId="77777777" w:rsidR="006713E6" w:rsidRDefault="006713E6" w:rsidP="006713E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2" w:history="1">
        <w:r w:rsidR="005C6BB5" w:rsidRPr="00553C60">
          <w:rPr>
            <w:rStyle w:val="Collegamentoipertestuale"/>
            <w:snapToGrid w:val="0"/>
          </w:rPr>
          <w:t>andreacecchi@bahamas.gov.bs</w:t>
        </w:r>
      </w:hyperlink>
      <w:r w:rsidR="005C6BB5">
        <w:rPr>
          <w:snapToGrid w:val="0"/>
          <w:color w:val="000000"/>
        </w:rPr>
        <w:t xml:space="preserve"> </w:t>
      </w:r>
    </w:p>
    <w:p w14:paraId="7A9C770C" w14:textId="77777777" w:rsidR="006713E6" w:rsidRDefault="006713E6" w:rsidP="006713E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Provincia di Firenze</w:t>
      </w:r>
    </w:p>
    <w:p w14:paraId="5F8FF7D3" w14:textId="77777777" w:rsidR="006713E6" w:rsidRDefault="006713E6" w:rsidP="006713E6">
      <w:pPr>
        <w:widowControl w:val="0"/>
        <w:tabs>
          <w:tab w:val="left" w:pos="90"/>
        </w:tabs>
        <w:spacing w:before="277"/>
        <w:rPr>
          <w:snapToGrid w:val="0"/>
          <w:color w:val="000000"/>
          <w:sz w:val="26"/>
        </w:rPr>
      </w:pPr>
      <w:r>
        <w:rPr>
          <w:snapToGrid w:val="0"/>
          <w:color w:val="000000"/>
        </w:rPr>
        <w:t>Signor ANDREA CECCHI, Console Onorario (Exequatur 31 luglio 2023)</w:t>
      </w:r>
    </w:p>
    <w:p w14:paraId="31234C38" w14:textId="77777777" w:rsidR="006713E6" w:rsidRDefault="006713E6">
      <w:pPr>
        <w:widowControl w:val="0"/>
        <w:tabs>
          <w:tab w:val="left" w:pos="90"/>
        </w:tabs>
        <w:spacing w:before="550"/>
        <w:rPr>
          <w:b/>
          <w:snapToGrid w:val="0"/>
          <w:color w:val="000080"/>
          <w:u w:val="single"/>
        </w:rPr>
      </w:pPr>
    </w:p>
    <w:p w14:paraId="322FCFC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6F4280B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proofErr w:type="spellStart"/>
      <w:r w:rsidR="00640F71">
        <w:rPr>
          <w:snapToGrid w:val="0"/>
          <w:color w:val="000000"/>
        </w:rPr>
        <w:t>Camperio</w:t>
      </w:r>
      <w:proofErr w:type="spellEnd"/>
      <w:r>
        <w:rPr>
          <w:snapToGrid w:val="0"/>
          <w:color w:val="000000"/>
        </w:rPr>
        <w:t xml:space="preserve">, </w:t>
      </w:r>
      <w:r w:rsidR="00640F71">
        <w:rPr>
          <w:snapToGrid w:val="0"/>
          <w:color w:val="000000"/>
        </w:rPr>
        <w:t>9</w:t>
      </w:r>
      <w:r>
        <w:rPr>
          <w:snapToGrid w:val="0"/>
          <w:color w:val="000000"/>
        </w:rPr>
        <w:t xml:space="preserve"> - 2012</w:t>
      </w:r>
      <w:r w:rsidR="00520FF6">
        <w:rPr>
          <w:snapToGrid w:val="0"/>
          <w:color w:val="000000"/>
        </w:rPr>
        <w:t>3</w:t>
      </w:r>
      <w:r>
        <w:rPr>
          <w:snapToGrid w:val="0"/>
          <w:color w:val="000000"/>
        </w:rPr>
        <w:t xml:space="preserve"> Milano </w:t>
      </w:r>
    </w:p>
    <w:p w14:paraId="65510FF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520FF6">
        <w:rPr>
          <w:snapToGrid w:val="0"/>
          <w:color w:val="000000"/>
        </w:rPr>
        <w:t>48194</w:t>
      </w:r>
      <w:r>
        <w:rPr>
          <w:snapToGrid w:val="0"/>
          <w:color w:val="000000"/>
        </w:rPr>
        <w:t>3</w:t>
      </w:r>
      <w:r w:rsidR="00520FF6">
        <w:rPr>
          <w:snapToGrid w:val="0"/>
          <w:color w:val="000000"/>
        </w:rPr>
        <w:t>9</w:t>
      </w:r>
      <w:r>
        <w:rPr>
          <w:snapToGrid w:val="0"/>
          <w:color w:val="000000"/>
        </w:rPr>
        <w:t xml:space="preserve">0 </w:t>
      </w:r>
      <w:r w:rsidR="00400FAD">
        <w:rPr>
          <w:snapToGrid w:val="0"/>
          <w:color w:val="000000"/>
        </w:rPr>
        <w:t>/ 335803914</w:t>
      </w:r>
      <w:r>
        <w:rPr>
          <w:snapToGrid w:val="0"/>
          <w:color w:val="000000"/>
        </w:rPr>
        <w:t xml:space="preserve">  </w:t>
      </w:r>
    </w:p>
    <w:p w14:paraId="71DEAA7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3" w:history="1">
        <w:r w:rsidR="00640F71" w:rsidRPr="003968CA">
          <w:rPr>
            <w:rStyle w:val="Collegamentoipertestuale"/>
            <w:snapToGrid w:val="0"/>
          </w:rPr>
          <w:t>consolatobahamas@vertexic.com</w:t>
        </w:r>
      </w:hyperlink>
      <w:r w:rsidR="00640F71">
        <w:rPr>
          <w:snapToGrid w:val="0"/>
          <w:color w:val="000000"/>
        </w:rPr>
        <w:t xml:space="preserve"> </w:t>
      </w:r>
    </w:p>
    <w:p w14:paraId="063F278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Veneto e Liguria             </w:t>
      </w:r>
    </w:p>
    <w:p w14:paraId="3FDBF674" w14:textId="77777777" w:rsidR="004944D8" w:rsidRDefault="004944D8">
      <w:pPr>
        <w:widowControl w:val="0"/>
        <w:tabs>
          <w:tab w:val="left" w:pos="90"/>
        </w:tabs>
        <w:spacing w:before="277"/>
        <w:rPr>
          <w:snapToGrid w:val="0"/>
          <w:color w:val="000000"/>
          <w:sz w:val="26"/>
        </w:rPr>
      </w:pPr>
      <w:r>
        <w:rPr>
          <w:snapToGrid w:val="0"/>
          <w:color w:val="000000"/>
        </w:rPr>
        <w:t xml:space="preserve">Signora MICHELANGELA VISMARA, Console Onorario (Rinnovo exequatur </w:t>
      </w:r>
      <w:r w:rsidR="00D17C27">
        <w:rPr>
          <w:snapToGrid w:val="0"/>
          <w:color w:val="000000"/>
        </w:rPr>
        <w:t>11 marzo 2022</w:t>
      </w:r>
      <w:r>
        <w:rPr>
          <w:snapToGrid w:val="0"/>
          <w:color w:val="000000"/>
        </w:rPr>
        <w:t>)</w:t>
      </w:r>
    </w:p>
    <w:bookmarkEnd w:id="13"/>
    <w:p w14:paraId="748A9183" w14:textId="77777777" w:rsidR="004944D8" w:rsidRDefault="004944D8">
      <w:pPr>
        <w:widowControl w:val="0"/>
        <w:tabs>
          <w:tab w:val="left" w:pos="90"/>
        </w:tabs>
        <w:rPr>
          <w:b/>
          <w:snapToGrid w:val="0"/>
          <w:color w:val="000080"/>
          <w:u w:val="single"/>
        </w:rPr>
      </w:pPr>
    </w:p>
    <w:p w14:paraId="02FD3279" w14:textId="77777777" w:rsidR="004944D8" w:rsidRDefault="004944D8">
      <w:pPr>
        <w:widowControl w:val="0"/>
        <w:tabs>
          <w:tab w:val="left" w:pos="90"/>
        </w:tabs>
        <w:rPr>
          <w:b/>
          <w:snapToGrid w:val="0"/>
          <w:color w:val="000080"/>
          <w:u w:val="single"/>
        </w:rPr>
      </w:pPr>
    </w:p>
    <w:p w14:paraId="46860461" w14:textId="77777777" w:rsidR="004944D8" w:rsidRDefault="004944D8">
      <w:pPr>
        <w:widowControl w:val="0"/>
        <w:tabs>
          <w:tab w:val="left" w:pos="90"/>
        </w:tabs>
        <w:jc w:val="center"/>
        <w:rPr>
          <w:snapToGrid w:val="0"/>
          <w:color w:val="000000"/>
        </w:rPr>
      </w:pPr>
    </w:p>
    <w:p w14:paraId="1E62CE77" w14:textId="77777777" w:rsidR="004944D8" w:rsidRDefault="004944D8">
      <w:pPr>
        <w:widowControl w:val="0"/>
        <w:tabs>
          <w:tab w:val="left" w:pos="90"/>
        </w:tabs>
        <w:jc w:val="center"/>
        <w:rPr>
          <w:snapToGrid w:val="0"/>
          <w:color w:val="000000"/>
        </w:rPr>
      </w:pPr>
    </w:p>
    <w:p w14:paraId="4F9771D0" w14:textId="77777777" w:rsidR="004944D8" w:rsidRDefault="004944D8">
      <w:pPr>
        <w:widowControl w:val="0"/>
        <w:tabs>
          <w:tab w:val="left" w:pos="90"/>
        </w:tabs>
        <w:jc w:val="center"/>
        <w:rPr>
          <w:snapToGrid w:val="0"/>
          <w:color w:val="000000"/>
        </w:rPr>
      </w:pPr>
    </w:p>
    <w:p w14:paraId="7FF61672" w14:textId="77777777" w:rsidR="004944D8" w:rsidRDefault="004944D8">
      <w:pPr>
        <w:widowControl w:val="0"/>
        <w:tabs>
          <w:tab w:val="left" w:pos="90"/>
        </w:tabs>
        <w:jc w:val="center"/>
        <w:rPr>
          <w:snapToGrid w:val="0"/>
          <w:color w:val="000000"/>
        </w:rPr>
      </w:pPr>
    </w:p>
    <w:p w14:paraId="1EC8041C" w14:textId="77777777" w:rsidR="004944D8" w:rsidRDefault="004944D8">
      <w:pPr>
        <w:widowControl w:val="0"/>
        <w:tabs>
          <w:tab w:val="left" w:pos="90"/>
        </w:tabs>
        <w:jc w:val="center"/>
        <w:rPr>
          <w:snapToGrid w:val="0"/>
          <w:color w:val="000000"/>
        </w:rPr>
      </w:pPr>
    </w:p>
    <w:p w14:paraId="7A5260D6" w14:textId="77777777" w:rsidR="004944D8" w:rsidRDefault="004944D8">
      <w:pPr>
        <w:widowControl w:val="0"/>
        <w:tabs>
          <w:tab w:val="left" w:pos="90"/>
        </w:tabs>
        <w:jc w:val="center"/>
        <w:rPr>
          <w:snapToGrid w:val="0"/>
          <w:color w:val="000000"/>
        </w:rPr>
      </w:pPr>
    </w:p>
    <w:p w14:paraId="4559FA90" w14:textId="77777777" w:rsidR="004944D8" w:rsidRDefault="004944D8">
      <w:pPr>
        <w:widowControl w:val="0"/>
        <w:tabs>
          <w:tab w:val="left" w:pos="90"/>
        </w:tabs>
        <w:jc w:val="center"/>
        <w:rPr>
          <w:snapToGrid w:val="0"/>
          <w:color w:val="000000"/>
        </w:rPr>
      </w:pPr>
    </w:p>
    <w:p w14:paraId="27EE33DD" w14:textId="77777777" w:rsidR="004944D8" w:rsidRDefault="004944D8">
      <w:pPr>
        <w:widowControl w:val="0"/>
        <w:tabs>
          <w:tab w:val="left" w:pos="90"/>
        </w:tabs>
        <w:jc w:val="center"/>
        <w:rPr>
          <w:snapToGrid w:val="0"/>
          <w:color w:val="000000"/>
        </w:rPr>
      </w:pPr>
    </w:p>
    <w:p w14:paraId="78487F0C" w14:textId="77777777" w:rsidR="004944D8" w:rsidRDefault="004944D8">
      <w:pPr>
        <w:widowControl w:val="0"/>
        <w:tabs>
          <w:tab w:val="left" w:pos="90"/>
        </w:tabs>
        <w:jc w:val="center"/>
        <w:rPr>
          <w:snapToGrid w:val="0"/>
          <w:color w:val="000000"/>
        </w:rPr>
      </w:pPr>
    </w:p>
    <w:p w14:paraId="103EE06E" w14:textId="77777777" w:rsidR="004944D8" w:rsidRDefault="004944D8">
      <w:pPr>
        <w:widowControl w:val="0"/>
        <w:tabs>
          <w:tab w:val="left" w:pos="90"/>
        </w:tabs>
        <w:jc w:val="center"/>
        <w:rPr>
          <w:snapToGrid w:val="0"/>
          <w:color w:val="000000"/>
        </w:rPr>
      </w:pPr>
    </w:p>
    <w:p w14:paraId="5734932F" w14:textId="77777777" w:rsidR="004944D8" w:rsidRDefault="004944D8">
      <w:pPr>
        <w:widowControl w:val="0"/>
        <w:tabs>
          <w:tab w:val="left" w:pos="90"/>
        </w:tabs>
        <w:jc w:val="center"/>
        <w:rPr>
          <w:snapToGrid w:val="0"/>
          <w:color w:val="000000"/>
        </w:rPr>
      </w:pPr>
    </w:p>
    <w:p w14:paraId="16FF46E5" w14:textId="77777777" w:rsidR="004944D8" w:rsidRDefault="004944D8">
      <w:pPr>
        <w:widowControl w:val="0"/>
        <w:tabs>
          <w:tab w:val="left" w:pos="90"/>
        </w:tabs>
        <w:jc w:val="center"/>
        <w:rPr>
          <w:snapToGrid w:val="0"/>
          <w:color w:val="000000"/>
        </w:rPr>
      </w:pPr>
    </w:p>
    <w:p w14:paraId="5A4F8A58" w14:textId="77777777" w:rsidR="004944D8" w:rsidRDefault="004944D8">
      <w:pPr>
        <w:widowControl w:val="0"/>
        <w:tabs>
          <w:tab w:val="left" w:pos="90"/>
        </w:tabs>
        <w:jc w:val="center"/>
        <w:rPr>
          <w:snapToGrid w:val="0"/>
          <w:color w:val="000000"/>
        </w:rPr>
      </w:pPr>
    </w:p>
    <w:p w14:paraId="387B32ED" w14:textId="77777777" w:rsidR="004944D8" w:rsidRDefault="004944D8">
      <w:pPr>
        <w:widowControl w:val="0"/>
        <w:tabs>
          <w:tab w:val="left" w:pos="90"/>
        </w:tabs>
        <w:jc w:val="center"/>
        <w:rPr>
          <w:snapToGrid w:val="0"/>
          <w:color w:val="000000"/>
        </w:rPr>
      </w:pPr>
    </w:p>
    <w:p w14:paraId="695D8995" w14:textId="77777777" w:rsidR="004944D8" w:rsidRDefault="004944D8">
      <w:pPr>
        <w:widowControl w:val="0"/>
        <w:tabs>
          <w:tab w:val="left" w:pos="90"/>
        </w:tabs>
        <w:jc w:val="center"/>
        <w:rPr>
          <w:snapToGrid w:val="0"/>
          <w:color w:val="000000"/>
        </w:rPr>
      </w:pPr>
    </w:p>
    <w:p w14:paraId="44741104" w14:textId="77777777" w:rsidR="004944D8" w:rsidRDefault="004944D8">
      <w:pPr>
        <w:widowControl w:val="0"/>
        <w:tabs>
          <w:tab w:val="left" w:pos="90"/>
        </w:tabs>
        <w:jc w:val="center"/>
        <w:rPr>
          <w:snapToGrid w:val="0"/>
          <w:color w:val="000000"/>
        </w:rPr>
      </w:pPr>
    </w:p>
    <w:p w14:paraId="33BD91E8" w14:textId="77777777" w:rsidR="004944D8" w:rsidRDefault="004944D8">
      <w:pPr>
        <w:widowControl w:val="0"/>
        <w:tabs>
          <w:tab w:val="left" w:pos="90"/>
        </w:tabs>
        <w:jc w:val="center"/>
        <w:rPr>
          <w:snapToGrid w:val="0"/>
          <w:color w:val="000000"/>
        </w:rPr>
      </w:pPr>
    </w:p>
    <w:p w14:paraId="0A9347C1" w14:textId="77777777" w:rsidR="004944D8" w:rsidRDefault="004944D8">
      <w:pPr>
        <w:widowControl w:val="0"/>
        <w:tabs>
          <w:tab w:val="left" w:pos="90"/>
        </w:tabs>
        <w:jc w:val="center"/>
        <w:rPr>
          <w:snapToGrid w:val="0"/>
          <w:color w:val="000000"/>
        </w:rPr>
      </w:pPr>
    </w:p>
    <w:p w14:paraId="4F345BC1" w14:textId="77777777" w:rsidR="004944D8" w:rsidRDefault="004944D8">
      <w:pPr>
        <w:widowControl w:val="0"/>
        <w:tabs>
          <w:tab w:val="left" w:pos="90"/>
        </w:tabs>
        <w:jc w:val="center"/>
        <w:rPr>
          <w:snapToGrid w:val="0"/>
          <w:color w:val="000000"/>
        </w:rPr>
      </w:pPr>
    </w:p>
    <w:p w14:paraId="26B0CE23" w14:textId="77777777" w:rsidR="004944D8" w:rsidRDefault="004944D8">
      <w:pPr>
        <w:widowControl w:val="0"/>
        <w:tabs>
          <w:tab w:val="left" w:pos="90"/>
        </w:tabs>
        <w:jc w:val="center"/>
        <w:rPr>
          <w:snapToGrid w:val="0"/>
          <w:color w:val="000000"/>
        </w:rPr>
      </w:pPr>
    </w:p>
    <w:p w14:paraId="67E0D214" w14:textId="77777777" w:rsidR="004944D8" w:rsidRDefault="004944D8">
      <w:pPr>
        <w:widowControl w:val="0"/>
        <w:tabs>
          <w:tab w:val="left" w:pos="90"/>
        </w:tabs>
        <w:jc w:val="center"/>
        <w:rPr>
          <w:snapToGrid w:val="0"/>
          <w:color w:val="000000"/>
        </w:rPr>
      </w:pPr>
    </w:p>
    <w:p w14:paraId="36E84067" w14:textId="77777777" w:rsidR="004944D8" w:rsidRDefault="004944D8">
      <w:pPr>
        <w:widowControl w:val="0"/>
        <w:tabs>
          <w:tab w:val="left" w:pos="90"/>
        </w:tabs>
        <w:jc w:val="center"/>
        <w:rPr>
          <w:snapToGrid w:val="0"/>
          <w:color w:val="000000"/>
        </w:rPr>
      </w:pPr>
    </w:p>
    <w:p w14:paraId="06FB81EB" w14:textId="77777777" w:rsidR="004944D8" w:rsidRDefault="004944D8">
      <w:pPr>
        <w:widowControl w:val="0"/>
        <w:tabs>
          <w:tab w:val="left" w:pos="90"/>
        </w:tabs>
        <w:jc w:val="center"/>
        <w:rPr>
          <w:snapToGrid w:val="0"/>
          <w:color w:val="000000"/>
        </w:rPr>
      </w:pPr>
    </w:p>
    <w:p w14:paraId="79B3C752" w14:textId="77777777" w:rsidR="004944D8" w:rsidRDefault="004944D8">
      <w:pPr>
        <w:widowControl w:val="0"/>
        <w:tabs>
          <w:tab w:val="left" w:pos="90"/>
        </w:tabs>
        <w:jc w:val="center"/>
        <w:rPr>
          <w:snapToGrid w:val="0"/>
          <w:color w:val="000000"/>
        </w:rPr>
      </w:pPr>
    </w:p>
    <w:p w14:paraId="00F2826A" w14:textId="77777777" w:rsidR="004944D8" w:rsidRDefault="004944D8">
      <w:pPr>
        <w:widowControl w:val="0"/>
        <w:tabs>
          <w:tab w:val="left" w:pos="90"/>
        </w:tabs>
        <w:jc w:val="center"/>
        <w:rPr>
          <w:snapToGrid w:val="0"/>
          <w:color w:val="000000"/>
        </w:rPr>
      </w:pPr>
    </w:p>
    <w:p w14:paraId="7281C617" w14:textId="77777777" w:rsidR="004944D8" w:rsidRDefault="004944D8">
      <w:pPr>
        <w:widowControl w:val="0"/>
        <w:tabs>
          <w:tab w:val="left" w:pos="90"/>
        </w:tabs>
        <w:jc w:val="center"/>
        <w:rPr>
          <w:snapToGrid w:val="0"/>
          <w:color w:val="000000"/>
        </w:rPr>
      </w:pPr>
    </w:p>
    <w:p w14:paraId="7799594A" w14:textId="77777777" w:rsidR="004944D8" w:rsidRDefault="004944D8">
      <w:pPr>
        <w:widowControl w:val="0"/>
        <w:tabs>
          <w:tab w:val="left" w:pos="90"/>
        </w:tabs>
        <w:jc w:val="center"/>
        <w:rPr>
          <w:snapToGrid w:val="0"/>
          <w:color w:val="000000"/>
        </w:rPr>
      </w:pPr>
    </w:p>
    <w:p w14:paraId="510357B4" w14:textId="77777777" w:rsidR="004944D8" w:rsidRDefault="004944D8">
      <w:pPr>
        <w:widowControl w:val="0"/>
        <w:tabs>
          <w:tab w:val="left" w:pos="90"/>
        </w:tabs>
        <w:jc w:val="center"/>
        <w:rPr>
          <w:snapToGrid w:val="0"/>
          <w:color w:val="000000"/>
        </w:rPr>
      </w:pPr>
    </w:p>
    <w:p w14:paraId="08487CEB" w14:textId="77777777" w:rsidR="004944D8" w:rsidRDefault="004944D8">
      <w:pPr>
        <w:widowControl w:val="0"/>
        <w:tabs>
          <w:tab w:val="left" w:pos="90"/>
        </w:tabs>
        <w:jc w:val="center"/>
        <w:rPr>
          <w:snapToGrid w:val="0"/>
          <w:color w:val="000000"/>
        </w:rPr>
      </w:pPr>
    </w:p>
    <w:p w14:paraId="5FED05C2" w14:textId="77777777" w:rsidR="00A3018B" w:rsidRDefault="00EB52B5" w:rsidP="00A3018B">
      <w:pPr>
        <w:widowControl w:val="0"/>
        <w:tabs>
          <w:tab w:val="left" w:pos="90"/>
        </w:tabs>
        <w:jc w:val="right"/>
        <w:rPr>
          <w:b/>
          <w:caps/>
          <w:snapToGrid w:val="0"/>
          <w:color w:val="000000"/>
        </w:rPr>
      </w:pPr>
      <w:r>
        <w:rPr>
          <w:snapToGrid w:val="0"/>
          <w:color w:val="000000"/>
        </w:rPr>
        <w:br w:type="page"/>
      </w:r>
      <w:r w:rsidR="00A3018B">
        <w:rPr>
          <w:b/>
          <w:caps/>
          <w:snapToGrid w:val="0"/>
          <w:color w:val="000000"/>
          <w:sz w:val="16"/>
        </w:rPr>
        <w:t>BAHRAIN</w:t>
      </w:r>
    </w:p>
    <w:p w14:paraId="2302BAC5" w14:textId="77777777" w:rsidR="002963E0" w:rsidRPr="00527772" w:rsidRDefault="002963E0" w:rsidP="002963E0">
      <w:pPr>
        <w:widowControl w:val="0"/>
        <w:tabs>
          <w:tab w:val="left" w:pos="90"/>
        </w:tabs>
        <w:rPr>
          <w:snapToGrid w:val="0"/>
          <w:color w:val="000080"/>
          <w:sz w:val="26"/>
        </w:rPr>
      </w:pPr>
    </w:p>
    <w:p w14:paraId="3AC3E27F" w14:textId="77777777" w:rsidR="002963E0" w:rsidRPr="00527772" w:rsidRDefault="009E4C9E" w:rsidP="002963E0">
      <w:pPr>
        <w:widowControl w:val="0"/>
        <w:tabs>
          <w:tab w:val="left" w:pos="90"/>
        </w:tabs>
        <w:ind w:left="9360"/>
        <w:rPr>
          <w:b/>
          <w:snapToGrid w:val="0"/>
          <w:color w:val="000000"/>
          <w:sz w:val="16"/>
        </w:rPr>
      </w:pPr>
      <w:r w:rsidRPr="00EA5979">
        <w:rPr>
          <w:b/>
          <w:noProof/>
          <w:color w:val="000000"/>
          <w:sz w:val="16"/>
        </w:rPr>
        <w:drawing>
          <wp:inline distT="0" distB="0" distL="0" distR="0" wp14:anchorId="6B1F403D" wp14:editId="28F0620B">
            <wp:extent cx="800100" cy="542925"/>
            <wp:effectExtent l="19050" t="19050" r="19050" b="28575"/>
            <wp:docPr id="5" name="Immagin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0100" cy="542925"/>
                    </a:xfrm>
                    <a:prstGeom prst="rect">
                      <a:avLst/>
                    </a:prstGeom>
                    <a:noFill/>
                    <a:ln w="3175">
                      <a:solidFill>
                        <a:schemeClr val="tx1"/>
                      </a:solidFill>
                    </a:ln>
                  </pic:spPr>
                </pic:pic>
              </a:graphicData>
            </a:graphic>
          </wp:inline>
        </w:drawing>
      </w:r>
    </w:p>
    <w:p w14:paraId="07D4EE31" w14:textId="77777777" w:rsidR="002963E0" w:rsidRPr="00527772" w:rsidRDefault="002963E0" w:rsidP="002963E0">
      <w:pPr>
        <w:widowControl w:val="0"/>
        <w:tabs>
          <w:tab w:val="left" w:pos="90"/>
        </w:tabs>
        <w:rPr>
          <w:b/>
          <w:snapToGrid w:val="0"/>
          <w:color w:val="000080"/>
          <w:sz w:val="39"/>
        </w:rPr>
      </w:pPr>
      <w:r w:rsidRPr="00527772">
        <w:rPr>
          <w:b/>
          <w:snapToGrid w:val="0"/>
          <w:color w:val="000080"/>
          <w:sz w:val="32"/>
        </w:rPr>
        <w:t>BAH</w:t>
      </w:r>
      <w:r>
        <w:rPr>
          <w:b/>
          <w:snapToGrid w:val="0"/>
          <w:color w:val="000080"/>
          <w:sz w:val="32"/>
        </w:rPr>
        <w:t>RAIN</w:t>
      </w:r>
      <w:r w:rsidRPr="00527772">
        <w:rPr>
          <w:b/>
          <w:snapToGrid w:val="0"/>
          <w:color w:val="000080"/>
          <w:sz w:val="32"/>
        </w:rPr>
        <w:t xml:space="preserve"> </w:t>
      </w:r>
    </w:p>
    <w:p w14:paraId="0EC28F4B" w14:textId="77777777" w:rsidR="002963E0" w:rsidRPr="00527772" w:rsidRDefault="002963E0" w:rsidP="002963E0">
      <w:pPr>
        <w:widowControl w:val="0"/>
        <w:tabs>
          <w:tab w:val="left" w:pos="90"/>
        </w:tabs>
        <w:rPr>
          <w:b/>
          <w:snapToGrid w:val="0"/>
          <w:color w:val="000080"/>
          <w:sz w:val="28"/>
        </w:rPr>
      </w:pPr>
      <w:r>
        <w:rPr>
          <w:b/>
          <w:snapToGrid w:val="0"/>
          <w:color w:val="000080"/>
          <w:sz w:val="22"/>
        </w:rPr>
        <w:t>Regno del</w:t>
      </w:r>
    </w:p>
    <w:p w14:paraId="58FFDA48" w14:textId="77777777" w:rsidR="002963E0" w:rsidRDefault="002963E0" w:rsidP="002963E0">
      <w:pPr>
        <w:widowControl w:val="0"/>
        <w:tabs>
          <w:tab w:val="left" w:pos="90"/>
        </w:tabs>
        <w:spacing w:before="27"/>
        <w:jc w:val="center"/>
        <w:rPr>
          <w:snapToGrid w:val="0"/>
          <w:color w:val="000080"/>
          <w:sz w:val="26"/>
        </w:rPr>
      </w:pPr>
      <w:r>
        <w:rPr>
          <w:snapToGrid w:val="0"/>
          <w:color w:val="000000"/>
        </w:rPr>
        <w:t>———————————————————————————————————————————————————</w:t>
      </w:r>
    </w:p>
    <w:p w14:paraId="6A65D22C" w14:textId="77777777" w:rsidR="002963E0" w:rsidRDefault="002963E0" w:rsidP="002963E0">
      <w:pPr>
        <w:widowControl w:val="0"/>
        <w:tabs>
          <w:tab w:val="left" w:pos="90"/>
        </w:tabs>
        <w:jc w:val="right"/>
        <w:rPr>
          <w:i/>
          <w:snapToGrid w:val="0"/>
          <w:color w:val="000000"/>
          <w:sz w:val="26"/>
        </w:rPr>
      </w:pPr>
      <w:r>
        <w:rPr>
          <w:i/>
          <w:snapToGrid w:val="0"/>
          <w:color w:val="000000"/>
        </w:rPr>
        <w:t>Festa nazionale 16-17dicembre</w:t>
      </w:r>
    </w:p>
    <w:p w14:paraId="5F3CCFE7" w14:textId="77777777" w:rsidR="004944D8" w:rsidRDefault="004944D8" w:rsidP="00EB52B5">
      <w:pPr>
        <w:widowControl w:val="0"/>
        <w:tabs>
          <w:tab w:val="left" w:pos="90"/>
        </w:tabs>
        <w:jc w:val="center"/>
        <w:rPr>
          <w:snapToGrid w:val="0"/>
          <w:color w:val="000000"/>
        </w:rPr>
      </w:pPr>
    </w:p>
    <w:p w14:paraId="3B00BCAA" w14:textId="77777777" w:rsidR="002963E0" w:rsidRDefault="002963E0" w:rsidP="00EB52B5">
      <w:pPr>
        <w:widowControl w:val="0"/>
        <w:tabs>
          <w:tab w:val="left" w:pos="90"/>
        </w:tabs>
        <w:jc w:val="center"/>
        <w:rPr>
          <w:snapToGrid w:val="0"/>
          <w:color w:val="000000"/>
        </w:rPr>
      </w:pPr>
    </w:p>
    <w:p w14:paraId="2652A73E" w14:textId="77777777" w:rsidR="002963E0" w:rsidRDefault="002963E0" w:rsidP="00EB52B5">
      <w:pPr>
        <w:widowControl w:val="0"/>
        <w:tabs>
          <w:tab w:val="left" w:pos="90"/>
        </w:tabs>
        <w:jc w:val="center"/>
        <w:rPr>
          <w:snapToGrid w:val="0"/>
          <w:color w:val="000000"/>
        </w:rPr>
      </w:pPr>
    </w:p>
    <w:p w14:paraId="4BE6B510" w14:textId="77777777" w:rsidR="002963E0" w:rsidRDefault="002963E0" w:rsidP="002963E0">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CBD01D9" w14:textId="77777777" w:rsidR="00724910" w:rsidRDefault="00724910" w:rsidP="00724910">
      <w:pPr>
        <w:widowControl w:val="0"/>
        <w:tabs>
          <w:tab w:val="left" w:pos="90"/>
          <w:tab w:val="left" w:pos="2321"/>
        </w:tabs>
        <w:rPr>
          <w:b/>
          <w:snapToGrid w:val="0"/>
          <w:color w:val="000000"/>
        </w:rPr>
      </w:pPr>
    </w:p>
    <w:p w14:paraId="29FCD646" w14:textId="77777777" w:rsidR="00724910" w:rsidRDefault="00724910" w:rsidP="00724910">
      <w:pPr>
        <w:widowControl w:val="0"/>
        <w:tabs>
          <w:tab w:val="left" w:pos="90"/>
          <w:tab w:val="left" w:pos="2321"/>
        </w:tabs>
        <w:rPr>
          <w:b/>
          <w:snapToGrid w:val="0"/>
          <w:color w:val="000000"/>
        </w:rPr>
      </w:pPr>
    </w:p>
    <w:p w14:paraId="63B4F965" w14:textId="77777777" w:rsidR="00724910" w:rsidRPr="00724910" w:rsidRDefault="002963E0" w:rsidP="00724910">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724910" w:rsidRPr="00724910">
        <w:rPr>
          <w:snapToGrid w:val="0"/>
          <w:color w:val="000000"/>
        </w:rPr>
        <w:t>Via del Pian dei Giullari, 30 – 50125 Firenze</w:t>
      </w:r>
    </w:p>
    <w:p w14:paraId="30D079D9" w14:textId="77777777" w:rsidR="00724910" w:rsidRPr="00724910" w:rsidRDefault="00724910" w:rsidP="00724910">
      <w:pPr>
        <w:widowControl w:val="0"/>
        <w:tabs>
          <w:tab w:val="left" w:pos="90"/>
          <w:tab w:val="left" w:pos="2321"/>
        </w:tabs>
        <w:rPr>
          <w:snapToGrid w:val="0"/>
          <w:color w:val="000000"/>
        </w:rPr>
      </w:pPr>
      <w:r>
        <w:rPr>
          <w:snapToGrid w:val="0"/>
          <w:color w:val="000000"/>
        </w:rPr>
        <w:tab/>
      </w:r>
      <w:r>
        <w:rPr>
          <w:snapToGrid w:val="0"/>
          <w:color w:val="000000"/>
        </w:rPr>
        <w:tab/>
      </w:r>
      <w:r w:rsidRPr="00724910">
        <w:rPr>
          <w:snapToGrid w:val="0"/>
          <w:color w:val="000000"/>
        </w:rPr>
        <w:t>Tel. 0577 965204</w:t>
      </w:r>
    </w:p>
    <w:p w14:paraId="48DF51B9" w14:textId="77777777" w:rsidR="00724910" w:rsidRPr="00724910" w:rsidRDefault="00724910" w:rsidP="00724910">
      <w:pPr>
        <w:widowControl w:val="0"/>
        <w:tabs>
          <w:tab w:val="left" w:pos="90"/>
          <w:tab w:val="left" w:pos="2321"/>
        </w:tabs>
        <w:rPr>
          <w:snapToGrid w:val="0"/>
          <w:color w:val="000000"/>
        </w:rPr>
      </w:pPr>
      <w:r>
        <w:rPr>
          <w:snapToGrid w:val="0"/>
          <w:color w:val="000000"/>
        </w:rPr>
        <w:tab/>
      </w:r>
      <w:r>
        <w:rPr>
          <w:snapToGrid w:val="0"/>
          <w:color w:val="000000"/>
        </w:rPr>
        <w:tab/>
      </w:r>
      <w:r w:rsidRPr="00724910">
        <w:rPr>
          <w:snapToGrid w:val="0"/>
          <w:color w:val="000000"/>
        </w:rPr>
        <w:t xml:space="preserve">E-mail (temporanea) </w:t>
      </w:r>
      <w:hyperlink r:id="rId35" w:history="1">
        <w:r w:rsidRPr="00724910">
          <w:rPr>
            <w:rStyle w:val="Collegamentoipertestuale"/>
          </w:rPr>
          <w:t>paolo.campinoti@pramac.com</w:t>
        </w:r>
      </w:hyperlink>
      <w:r>
        <w:rPr>
          <w:snapToGrid w:val="0"/>
          <w:color w:val="000000"/>
        </w:rPr>
        <w:t xml:space="preserve"> </w:t>
      </w:r>
      <w:r w:rsidRPr="00724910">
        <w:rPr>
          <w:snapToGrid w:val="0"/>
          <w:color w:val="000000"/>
        </w:rPr>
        <w:t xml:space="preserve"> </w:t>
      </w:r>
    </w:p>
    <w:p w14:paraId="3A4F0285" w14:textId="77777777" w:rsidR="002963E0" w:rsidRDefault="002963E0" w:rsidP="00724910">
      <w:pPr>
        <w:widowControl w:val="0"/>
        <w:tabs>
          <w:tab w:val="left" w:pos="90"/>
          <w:tab w:val="left" w:pos="2321"/>
        </w:tabs>
        <w:spacing w:before="22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042079C4" w14:textId="77777777" w:rsidR="002963E0" w:rsidRDefault="002963E0" w:rsidP="002963E0">
      <w:pPr>
        <w:widowControl w:val="0"/>
        <w:tabs>
          <w:tab w:val="left" w:pos="90"/>
        </w:tabs>
        <w:spacing w:before="277"/>
        <w:rPr>
          <w:snapToGrid w:val="0"/>
          <w:color w:val="000000"/>
          <w:sz w:val="26"/>
        </w:rPr>
      </w:pPr>
      <w:r>
        <w:rPr>
          <w:snapToGrid w:val="0"/>
          <w:color w:val="000000"/>
        </w:rPr>
        <w:t>Signor PAOLO CAMPINOTI, Console Onorario (Exequatur 7 luglio 2023)</w:t>
      </w:r>
    </w:p>
    <w:p w14:paraId="6CEC18AF" w14:textId="77777777" w:rsidR="002963E0" w:rsidRDefault="002963E0" w:rsidP="00EB52B5">
      <w:pPr>
        <w:widowControl w:val="0"/>
        <w:tabs>
          <w:tab w:val="left" w:pos="90"/>
        </w:tabs>
        <w:jc w:val="center"/>
        <w:rPr>
          <w:snapToGrid w:val="0"/>
          <w:color w:val="000000"/>
        </w:rPr>
      </w:pPr>
    </w:p>
    <w:p w14:paraId="387BF287" w14:textId="77777777" w:rsidR="002963E0" w:rsidRDefault="002963E0" w:rsidP="00EB52B5">
      <w:pPr>
        <w:widowControl w:val="0"/>
        <w:tabs>
          <w:tab w:val="left" w:pos="90"/>
        </w:tabs>
        <w:jc w:val="center"/>
        <w:rPr>
          <w:snapToGrid w:val="0"/>
          <w:color w:val="000000"/>
        </w:rPr>
      </w:pPr>
    </w:p>
    <w:p w14:paraId="0613EFC0" w14:textId="77777777" w:rsidR="002963E0" w:rsidRDefault="002963E0" w:rsidP="00EB52B5">
      <w:pPr>
        <w:widowControl w:val="0"/>
        <w:tabs>
          <w:tab w:val="left" w:pos="90"/>
        </w:tabs>
        <w:jc w:val="center"/>
        <w:rPr>
          <w:snapToGrid w:val="0"/>
          <w:color w:val="000000"/>
        </w:rPr>
      </w:pPr>
    </w:p>
    <w:p w14:paraId="45E14FE6" w14:textId="77777777" w:rsidR="002963E0" w:rsidRDefault="002963E0" w:rsidP="00EB52B5">
      <w:pPr>
        <w:widowControl w:val="0"/>
        <w:tabs>
          <w:tab w:val="left" w:pos="90"/>
        </w:tabs>
        <w:jc w:val="center"/>
        <w:rPr>
          <w:snapToGrid w:val="0"/>
          <w:color w:val="000000"/>
        </w:rPr>
      </w:pPr>
    </w:p>
    <w:p w14:paraId="6FC2F867" w14:textId="77777777" w:rsidR="002963E0" w:rsidRDefault="002963E0" w:rsidP="00EB52B5">
      <w:pPr>
        <w:widowControl w:val="0"/>
        <w:tabs>
          <w:tab w:val="left" w:pos="90"/>
        </w:tabs>
        <w:jc w:val="center"/>
        <w:rPr>
          <w:snapToGrid w:val="0"/>
          <w:color w:val="000000"/>
        </w:rPr>
      </w:pPr>
    </w:p>
    <w:p w14:paraId="25C07D0F" w14:textId="77777777" w:rsidR="002963E0" w:rsidRDefault="002963E0" w:rsidP="00EB52B5">
      <w:pPr>
        <w:widowControl w:val="0"/>
        <w:tabs>
          <w:tab w:val="left" w:pos="90"/>
        </w:tabs>
        <w:jc w:val="center"/>
        <w:rPr>
          <w:snapToGrid w:val="0"/>
          <w:color w:val="000000"/>
        </w:rPr>
      </w:pPr>
    </w:p>
    <w:p w14:paraId="648A62D1" w14:textId="77777777" w:rsidR="002963E0" w:rsidRDefault="002963E0" w:rsidP="00EB52B5">
      <w:pPr>
        <w:widowControl w:val="0"/>
        <w:tabs>
          <w:tab w:val="left" w:pos="90"/>
        </w:tabs>
        <w:jc w:val="center"/>
        <w:rPr>
          <w:b/>
          <w:snapToGrid w:val="0"/>
          <w:color w:val="000000"/>
          <w:sz w:val="16"/>
        </w:rPr>
      </w:pPr>
      <w:r>
        <w:rPr>
          <w:b/>
          <w:snapToGrid w:val="0"/>
          <w:color w:val="000000"/>
          <w:sz w:val="16"/>
        </w:rPr>
        <w:br w:type="page"/>
      </w:r>
    </w:p>
    <w:p w14:paraId="2BFDD8E0" w14:textId="77777777" w:rsidR="004944D8" w:rsidRDefault="009C667B">
      <w:pPr>
        <w:widowControl w:val="0"/>
        <w:tabs>
          <w:tab w:val="left" w:pos="90"/>
        </w:tabs>
        <w:jc w:val="right"/>
        <w:rPr>
          <w:b/>
          <w:snapToGrid w:val="0"/>
          <w:color w:val="000000"/>
        </w:rPr>
      </w:pPr>
      <w:r>
        <w:rPr>
          <w:b/>
          <w:snapToGrid w:val="0"/>
          <w:color w:val="000000"/>
          <w:sz w:val="16"/>
        </w:rPr>
        <w:t>BANGLADESH</w:t>
      </w:r>
    </w:p>
    <w:p w14:paraId="4475C0E6" w14:textId="77777777" w:rsidR="004944D8" w:rsidRDefault="004944D8">
      <w:pPr>
        <w:widowControl w:val="0"/>
        <w:tabs>
          <w:tab w:val="left" w:pos="90"/>
        </w:tabs>
        <w:jc w:val="center"/>
        <w:rPr>
          <w:snapToGrid w:val="0"/>
          <w:color w:val="000000"/>
        </w:rPr>
      </w:pPr>
    </w:p>
    <w:p w14:paraId="747601E1" w14:textId="77777777" w:rsidR="004944D8" w:rsidRDefault="009E4C9E">
      <w:pPr>
        <w:widowControl w:val="0"/>
        <w:tabs>
          <w:tab w:val="left" w:pos="90"/>
        </w:tabs>
        <w:spacing w:before="60"/>
        <w:jc w:val="center"/>
        <w:rPr>
          <w:snapToGrid w:val="0"/>
          <w:color w:val="000080"/>
          <w:sz w:val="26"/>
        </w:rPr>
      </w:pPr>
      <w:r>
        <w:rPr>
          <w:noProof/>
        </w:rPr>
        <w:drawing>
          <wp:anchor distT="0" distB="0" distL="114935" distR="114935" simplePos="0" relativeHeight="251584000" behindDoc="0" locked="0" layoutInCell="0" allowOverlap="1" wp14:anchorId="28EDF978" wp14:editId="4C883048">
            <wp:simplePos x="0" y="0"/>
            <wp:positionH relativeFrom="column">
              <wp:posOffset>5711825</wp:posOffset>
            </wp:positionH>
            <wp:positionV relativeFrom="paragraph">
              <wp:posOffset>161925</wp:posOffset>
            </wp:positionV>
            <wp:extent cx="777875" cy="466725"/>
            <wp:effectExtent l="19050" t="19050" r="3175" b="9525"/>
            <wp:wrapNone/>
            <wp:docPr id="396"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7787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E331C22" w14:textId="77777777" w:rsidR="004944D8" w:rsidRDefault="004944D8">
      <w:pPr>
        <w:widowControl w:val="0"/>
        <w:tabs>
          <w:tab w:val="left" w:pos="90"/>
        </w:tabs>
        <w:rPr>
          <w:b/>
          <w:snapToGrid w:val="0"/>
          <w:color w:val="000080"/>
          <w:sz w:val="39"/>
        </w:rPr>
      </w:pPr>
      <w:r>
        <w:rPr>
          <w:b/>
          <w:snapToGrid w:val="0"/>
          <w:color w:val="000080"/>
          <w:sz w:val="32"/>
        </w:rPr>
        <w:t xml:space="preserve">BANGLADESH       </w:t>
      </w:r>
    </w:p>
    <w:p w14:paraId="39CB26E2" w14:textId="77777777" w:rsidR="004944D8" w:rsidRDefault="004944D8">
      <w:pPr>
        <w:widowControl w:val="0"/>
        <w:tabs>
          <w:tab w:val="left" w:pos="90"/>
        </w:tabs>
        <w:rPr>
          <w:b/>
          <w:snapToGrid w:val="0"/>
          <w:color w:val="000080"/>
          <w:sz w:val="28"/>
        </w:rPr>
      </w:pPr>
      <w:r>
        <w:rPr>
          <w:b/>
          <w:snapToGrid w:val="0"/>
          <w:color w:val="000080"/>
          <w:sz w:val="22"/>
        </w:rPr>
        <w:t xml:space="preserve">Repubblica Popolare del                                </w:t>
      </w:r>
    </w:p>
    <w:p w14:paraId="419F808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F13498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marzo</w:t>
      </w:r>
    </w:p>
    <w:p w14:paraId="41F8DBF8" w14:textId="77777777" w:rsidR="000F58B8" w:rsidRDefault="000F58B8">
      <w:pPr>
        <w:widowControl w:val="0"/>
        <w:tabs>
          <w:tab w:val="left" w:pos="90"/>
        </w:tabs>
        <w:rPr>
          <w:b/>
          <w:snapToGrid w:val="0"/>
          <w:color w:val="000080"/>
          <w:u w:val="single"/>
        </w:rPr>
      </w:pPr>
    </w:p>
    <w:p w14:paraId="031B92B6" w14:textId="77777777" w:rsidR="00CD48CE" w:rsidRDefault="00CD48CE">
      <w:pPr>
        <w:widowControl w:val="0"/>
        <w:tabs>
          <w:tab w:val="left" w:pos="90"/>
        </w:tabs>
        <w:rPr>
          <w:b/>
          <w:snapToGrid w:val="0"/>
          <w:color w:val="000080"/>
          <w:u w:val="single"/>
        </w:rPr>
      </w:pPr>
    </w:p>
    <w:p w14:paraId="53D80CE2"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22731FDC" w14:textId="77777777" w:rsidR="00F27D87" w:rsidRDefault="00F27D87" w:rsidP="00F27D87">
      <w:pPr>
        <w:tabs>
          <w:tab w:val="left" w:pos="2268"/>
        </w:tabs>
        <w:autoSpaceDE w:val="0"/>
        <w:autoSpaceDN w:val="0"/>
        <w:adjustRightInd w:val="0"/>
        <w:ind w:left="1701" w:hanging="1701"/>
        <w:rPr>
          <w:b/>
          <w:snapToGrid w:val="0"/>
          <w:color w:val="000000"/>
        </w:rPr>
      </w:pPr>
    </w:p>
    <w:p w14:paraId="3599F8AA" w14:textId="77777777" w:rsidR="00F27D87" w:rsidRPr="00F27D87" w:rsidRDefault="004944D8" w:rsidP="00F27D87">
      <w:pPr>
        <w:tabs>
          <w:tab w:val="left" w:pos="2268"/>
        </w:tabs>
        <w:autoSpaceDE w:val="0"/>
        <w:autoSpaceDN w:val="0"/>
        <w:adjustRightInd w:val="0"/>
        <w:ind w:left="1701" w:hanging="1701"/>
      </w:pPr>
      <w:r>
        <w:rPr>
          <w:b/>
          <w:snapToGrid w:val="0"/>
          <w:color w:val="000000"/>
        </w:rPr>
        <w:t>Indirizzo</w:t>
      </w:r>
      <w:r>
        <w:rPr>
          <w:rFonts w:ascii="MS Sans Serif" w:hAnsi="MS Sans Serif"/>
          <w:snapToGrid w:val="0"/>
          <w:sz w:val="24"/>
        </w:rPr>
        <w:tab/>
      </w:r>
      <w:r w:rsidR="00F27D87">
        <w:rPr>
          <w:rFonts w:ascii="MS Sans Serif" w:hAnsi="MS Sans Serif"/>
          <w:snapToGrid w:val="0"/>
          <w:sz w:val="24"/>
        </w:rPr>
        <w:tab/>
      </w:r>
      <w:r w:rsidR="00F27D87" w:rsidRPr="00F27D87">
        <w:t>Via dell'Antartide</w:t>
      </w:r>
      <w:r w:rsidR="0019259F">
        <w:t>, 5-</w:t>
      </w:r>
      <w:r w:rsidR="00F27D87" w:rsidRPr="00F27D87">
        <w:t>7</w:t>
      </w:r>
      <w:r w:rsidR="0019259F">
        <w:t>-</w:t>
      </w:r>
      <w:r w:rsidR="00F27D87" w:rsidRPr="00F27D87">
        <w:t>9 - 00144 Roma</w:t>
      </w:r>
    </w:p>
    <w:p w14:paraId="6EE55F02" w14:textId="77777777" w:rsidR="00F27D87" w:rsidRPr="00A512AA" w:rsidRDefault="00F27D87" w:rsidP="00F27D87">
      <w:pPr>
        <w:tabs>
          <w:tab w:val="left" w:pos="2268"/>
        </w:tabs>
        <w:autoSpaceDE w:val="0"/>
        <w:autoSpaceDN w:val="0"/>
        <w:adjustRightInd w:val="0"/>
        <w:ind w:left="981" w:firstLine="720"/>
      </w:pPr>
      <w:r w:rsidRPr="00F27D87">
        <w:tab/>
      </w:r>
      <w:r w:rsidR="0019259F" w:rsidRPr="00A512AA">
        <w:t xml:space="preserve">Tel. 068083595  </w:t>
      </w:r>
      <w:r w:rsidRPr="00A512AA">
        <w:t>068078541</w:t>
      </w:r>
      <w:r w:rsidR="0019259F" w:rsidRPr="00A512AA">
        <w:t xml:space="preserve"> -</w:t>
      </w:r>
      <w:r w:rsidRPr="00A512AA">
        <w:t xml:space="preserve"> Fax 068084853</w:t>
      </w:r>
    </w:p>
    <w:p w14:paraId="707AB3FA" w14:textId="77777777" w:rsidR="00F27D87" w:rsidRPr="00A512AA" w:rsidRDefault="00F27D87" w:rsidP="00F27D87">
      <w:pPr>
        <w:widowControl w:val="0"/>
        <w:tabs>
          <w:tab w:val="left" w:pos="90"/>
          <w:tab w:val="left" w:pos="2321"/>
        </w:tabs>
      </w:pPr>
      <w:r w:rsidRPr="00A512AA">
        <w:tab/>
      </w:r>
      <w:r w:rsidRPr="00A512AA">
        <w:tab/>
        <w:t xml:space="preserve">Email: </w:t>
      </w:r>
      <w:r w:rsidR="00F8768B" w:rsidRPr="00A512AA">
        <w:t>embassyofbangladeshrome@gmail.com</w:t>
      </w:r>
    </w:p>
    <w:p w14:paraId="2E577F86" w14:textId="77777777" w:rsidR="004944D8" w:rsidRDefault="004944D8" w:rsidP="00D6531C">
      <w:pPr>
        <w:widowControl w:val="0"/>
        <w:tabs>
          <w:tab w:val="left" w:pos="90"/>
          <w:tab w:val="left" w:pos="2321"/>
        </w:tabs>
        <w:spacing w:before="22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D6531C">
        <w:rPr>
          <w:snapToGrid w:val="0"/>
          <w:color w:val="000000"/>
        </w:rPr>
        <w:t>torio della Repubblica Italiana</w:t>
      </w:r>
    </w:p>
    <w:p w14:paraId="6DC3FB56" w14:textId="77777777" w:rsidR="004944D8" w:rsidRDefault="004944D8">
      <w:pPr>
        <w:widowControl w:val="0"/>
        <w:tabs>
          <w:tab w:val="left" w:pos="90"/>
        </w:tabs>
        <w:rPr>
          <w:b/>
          <w:snapToGrid w:val="0"/>
          <w:color w:val="000080"/>
          <w:u w:val="single"/>
        </w:rPr>
      </w:pPr>
    </w:p>
    <w:p w14:paraId="128E1346" w14:textId="77777777" w:rsidR="002558B7" w:rsidRDefault="002558B7">
      <w:pPr>
        <w:widowControl w:val="0"/>
        <w:tabs>
          <w:tab w:val="left" w:pos="90"/>
        </w:tabs>
        <w:rPr>
          <w:b/>
          <w:snapToGrid w:val="0"/>
          <w:color w:val="000080"/>
          <w:u w:val="single"/>
        </w:rPr>
      </w:pPr>
    </w:p>
    <w:p w14:paraId="6F860FD0" w14:textId="77777777" w:rsidR="00C52F38" w:rsidRDefault="00C52F38" w:rsidP="00C52F38">
      <w:pPr>
        <w:widowControl w:val="0"/>
        <w:tabs>
          <w:tab w:val="left" w:pos="90"/>
        </w:tabs>
        <w:rPr>
          <w:b/>
          <w:snapToGrid w:val="0"/>
          <w:color w:val="000080"/>
          <w:sz w:val="26"/>
          <w:u w:val="single"/>
        </w:rPr>
      </w:pPr>
      <w:r>
        <w:rPr>
          <w:b/>
          <w:snapToGrid w:val="0"/>
          <w:color w:val="000080"/>
          <w:u w:val="single"/>
        </w:rPr>
        <w:t xml:space="preserve">MILANO - CONSOLATO GENERALE   </w:t>
      </w:r>
    </w:p>
    <w:p w14:paraId="05197EED" w14:textId="77777777" w:rsidR="00C52F38" w:rsidRDefault="00C52F38" w:rsidP="00C52F38">
      <w:pPr>
        <w:widowControl w:val="0"/>
        <w:tabs>
          <w:tab w:val="left" w:pos="90"/>
          <w:tab w:val="left" w:pos="2321"/>
        </w:tabs>
        <w:spacing w:before="220"/>
        <w:rPr>
          <w:snapToGrid w:val="0"/>
          <w:color w:val="000000"/>
        </w:rPr>
      </w:pPr>
      <w:r>
        <w:rPr>
          <w:b/>
          <w:snapToGrid w:val="0"/>
          <w:color w:val="000000"/>
        </w:rPr>
        <w:t>Indirizzo</w:t>
      </w:r>
      <w:r w:rsidR="00F62ED5">
        <w:rPr>
          <w:rFonts w:ascii="MS Sans Serif" w:hAnsi="MS Sans Serif"/>
          <w:snapToGrid w:val="0"/>
          <w:sz w:val="24"/>
        </w:rPr>
        <w:t xml:space="preserve">                      </w:t>
      </w:r>
      <w:r w:rsidR="007F10FB">
        <w:rPr>
          <w:rFonts w:ascii="MS Sans Serif" w:hAnsi="MS Sans Serif"/>
          <w:snapToGrid w:val="0"/>
          <w:sz w:val="24"/>
        </w:rPr>
        <w:t xml:space="preserve"> </w:t>
      </w:r>
      <w:r>
        <w:rPr>
          <w:snapToGrid w:val="0"/>
          <w:color w:val="000000"/>
        </w:rPr>
        <w:t xml:space="preserve">Via Giambellino, 7 - 20146 Milano </w:t>
      </w:r>
    </w:p>
    <w:p w14:paraId="3E26EDFD" w14:textId="77777777" w:rsidR="00970628" w:rsidRDefault="00970628" w:rsidP="00970628">
      <w:pPr>
        <w:pStyle w:val="yiv1567927151msonormal"/>
        <w:spacing w:before="0" w:beforeAutospacing="0" w:after="0" w:afterAutospacing="0"/>
        <w:ind w:firstLine="720"/>
        <w:jc w:val="both"/>
        <w:rPr>
          <w:sz w:val="20"/>
          <w:szCs w:val="20"/>
        </w:rPr>
      </w:pPr>
      <w:r>
        <w:rPr>
          <w:snapToGrid w:val="0"/>
          <w:color w:val="000000"/>
        </w:rPr>
        <w:tab/>
      </w:r>
      <w:r>
        <w:rPr>
          <w:snapToGrid w:val="0"/>
          <w:color w:val="000000"/>
        </w:rPr>
        <w:tab/>
        <w:t xml:space="preserve">  </w:t>
      </w:r>
      <w:r w:rsidRPr="00970628">
        <w:rPr>
          <w:sz w:val="20"/>
          <w:szCs w:val="20"/>
        </w:rPr>
        <w:t>Tel. 0287068580</w:t>
      </w:r>
      <w:r>
        <w:rPr>
          <w:sz w:val="20"/>
          <w:szCs w:val="20"/>
        </w:rPr>
        <w:t xml:space="preserve"> - </w:t>
      </w:r>
      <w:r w:rsidRPr="00970628">
        <w:rPr>
          <w:sz w:val="20"/>
          <w:szCs w:val="20"/>
        </w:rPr>
        <w:t xml:space="preserve">Fax 0248950035 </w:t>
      </w:r>
    </w:p>
    <w:p w14:paraId="7684DCF9" w14:textId="77777777" w:rsidR="006970AD" w:rsidRDefault="006970AD" w:rsidP="00970628">
      <w:pPr>
        <w:pStyle w:val="yiv1567927151msonormal"/>
        <w:spacing w:before="0" w:beforeAutospacing="0" w:after="0" w:afterAutospacing="0"/>
        <w:ind w:firstLine="720"/>
        <w:jc w:val="both"/>
        <w:rPr>
          <w:sz w:val="20"/>
          <w:szCs w:val="20"/>
        </w:rPr>
      </w:pPr>
      <w:r>
        <w:rPr>
          <w:sz w:val="20"/>
          <w:szCs w:val="20"/>
        </w:rPr>
        <w:tab/>
      </w:r>
      <w:r>
        <w:rPr>
          <w:sz w:val="20"/>
          <w:szCs w:val="20"/>
        </w:rPr>
        <w:tab/>
        <w:t xml:space="preserve">   E-mail  </w:t>
      </w:r>
      <w:hyperlink r:id="rId37" w:history="1">
        <w:r w:rsidR="00F25BAE" w:rsidRPr="002A7580">
          <w:rPr>
            <w:rStyle w:val="Collegamentoipertestuale"/>
            <w:snapToGrid w:val="0"/>
            <w:sz w:val="22"/>
          </w:rPr>
          <w:t>consulategeneralmilan849@gmail.com</w:t>
        </w:r>
      </w:hyperlink>
      <w:r w:rsidR="00F25BAE">
        <w:rPr>
          <w:snapToGrid w:val="0"/>
          <w:sz w:val="22"/>
        </w:rPr>
        <w:t xml:space="preserve"> </w:t>
      </w:r>
    </w:p>
    <w:p w14:paraId="621E2308" w14:textId="77777777" w:rsidR="00C52F38" w:rsidRPr="00F62ED5" w:rsidRDefault="00C52F38" w:rsidP="00F62ED5">
      <w:pPr>
        <w:widowControl w:val="0"/>
        <w:tabs>
          <w:tab w:val="left" w:pos="2321"/>
        </w:tabs>
        <w:ind w:left="2268" w:hanging="2268"/>
        <w:rPr>
          <w:snapToGrid w:val="0"/>
          <w:color w:val="000000"/>
        </w:rPr>
      </w:pPr>
      <w:r>
        <w:rPr>
          <w:b/>
          <w:snapToGrid w:val="0"/>
          <w:color w:val="000000"/>
        </w:rPr>
        <w:t>Circoscrizione</w:t>
      </w:r>
      <w:r>
        <w:rPr>
          <w:rFonts w:ascii="MS Sans Serif" w:hAnsi="MS Sans Serif"/>
          <w:snapToGrid w:val="0"/>
          <w:sz w:val="24"/>
        </w:rPr>
        <w:tab/>
      </w:r>
      <w:bookmarkStart w:id="14" w:name="_Hlk197502088"/>
      <w:r w:rsidR="00F62ED5" w:rsidRPr="00F62ED5">
        <w:t>Lombardia, Emilia Romagna, Veneto, Friuli Venezia Giulia, Trentino Alto Adige, Valle d’Aosta, Piemonte e Liguria</w:t>
      </w:r>
      <w:bookmarkEnd w:id="14"/>
    </w:p>
    <w:p w14:paraId="3932DD5F" w14:textId="77777777" w:rsidR="00C52F38" w:rsidRDefault="00C52F38" w:rsidP="00C52F38">
      <w:pPr>
        <w:widowControl w:val="0"/>
        <w:tabs>
          <w:tab w:val="left" w:pos="90"/>
          <w:tab w:val="left" w:pos="2321"/>
        </w:tabs>
        <w:spacing w:before="40"/>
        <w:rPr>
          <w:snapToGrid w:val="0"/>
          <w:color w:val="000000"/>
        </w:rPr>
      </w:pPr>
      <w:r>
        <w:rPr>
          <w:snapToGrid w:val="0"/>
          <w:color w:val="000000"/>
        </w:rPr>
        <w:tab/>
      </w:r>
      <w:r>
        <w:rPr>
          <w:snapToGrid w:val="0"/>
          <w:color w:val="000000"/>
        </w:rPr>
        <w:tab/>
      </w:r>
    </w:p>
    <w:p w14:paraId="432797F2" w14:textId="3D1921F6" w:rsidR="00FC4344" w:rsidRPr="00716AA9" w:rsidRDefault="00FC4344">
      <w:pPr>
        <w:widowControl w:val="0"/>
        <w:tabs>
          <w:tab w:val="left" w:pos="90"/>
        </w:tabs>
        <w:rPr>
          <w:snapToGrid w:val="0"/>
          <w:color w:val="000000"/>
        </w:rPr>
      </w:pPr>
      <w:r w:rsidRPr="00716AA9">
        <w:rPr>
          <w:snapToGrid w:val="0"/>
          <w:color w:val="000000"/>
        </w:rPr>
        <w:t xml:space="preserve">Signor </w:t>
      </w:r>
      <w:r w:rsidR="00716AA9" w:rsidRPr="00716AA9">
        <w:rPr>
          <w:snapToGrid w:val="0"/>
          <w:color w:val="000000"/>
        </w:rPr>
        <w:t>MOHAMMAD RAFIQUL ALAM, Console Gene</w:t>
      </w:r>
      <w:r w:rsidR="00716AA9">
        <w:rPr>
          <w:snapToGrid w:val="0"/>
          <w:color w:val="000000"/>
        </w:rPr>
        <w:t>rale (Exequatur 7 maggio 2025)</w:t>
      </w:r>
    </w:p>
    <w:p w14:paraId="51C6B772" w14:textId="716B79AB" w:rsidR="00766903" w:rsidRDefault="00CF1A0D">
      <w:pPr>
        <w:widowControl w:val="0"/>
        <w:tabs>
          <w:tab w:val="left" w:pos="90"/>
        </w:tabs>
        <w:rPr>
          <w:snapToGrid w:val="0"/>
          <w:color w:val="000000"/>
        </w:rPr>
      </w:pPr>
      <w:r>
        <w:rPr>
          <w:snapToGrid w:val="0"/>
          <w:color w:val="000000"/>
        </w:rPr>
        <w:t>Signor SABBIR AHMED</w:t>
      </w:r>
      <w:r w:rsidR="00766903">
        <w:rPr>
          <w:snapToGrid w:val="0"/>
          <w:color w:val="000000"/>
        </w:rPr>
        <w:t>, Console</w:t>
      </w:r>
      <w:r>
        <w:rPr>
          <w:snapToGrid w:val="0"/>
          <w:color w:val="000000"/>
        </w:rPr>
        <w:t xml:space="preserve"> aggiunto</w:t>
      </w:r>
      <w:r w:rsidR="00766903">
        <w:rPr>
          <w:snapToGrid w:val="0"/>
          <w:color w:val="000000"/>
        </w:rPr>
        <w:t>, (</w:t>
      </w:r>
      <w:r>
        <w:rPr>
          <w:snapToGrid w:val="0"/>
          <w:color w:val="000000"/>
        </w:rPr>
        <w:t>24 dicembre 2020</w:t>
      </w:r>
      <w:r w:rsidR="00766903">
        <w:rPr>
          <w:snapToGrid w:val="0"/>
          <w:color w:val="000000"/>
        </w:rPr>
        <w:t>)</w:t>
      </w:r>
    </w:p>
    <w:p w14:paraId="4F786BC0" w14:textId="77777777" w:rsidR="007854FD" w:rsidRDefault="007854FD">
      <w:pPr>
        <w:widowControl w:val="0"/>
        <w:tabs>
          <w:tab w:val="left" w:pos="90"/>
        </w:tabs>
        <w:rPr>
          <w:snapToGrid w:val="0"/>
          <w:color w:val="000000"/>
        </w:rPr>
      </w:pPr>
      <w:r>
        <w:rPr>
          <w:snapToGrid w:val="0"/>
          <w:color w:val="000000"/>
        </w:rPr>
        <w:t>Signor ASL TAZ-UL-ISLAM, Vice Console (1 agosto 2022)</w:t>
      </w:r>
    </w:p>
    <w:p w14:paraId="59CA8EB3" w14:textId="77777777" w:rsidR="00C52F38" w:rsidRPr="00D17057" w:rsidRDefault="00C52F38">
      <w:pPr>
        <w:widowControl w:val="0"/>
        <w:tabs>
          <w:tab w:val="left" w:pos="90"/>
        </w:tabs>
        <w:rPr>
          <w:b/>
          <w:snapToGrid w:val="0"/>
          <w:color w:val="000080"/>
          <w:u w:val="single"/>
        </w:rPr>
      </w:pPr>
    </w:p>
    <w:p w14:paraId="4AD13CB9" w14:textId="77777777" w:rsidR="004944D8" w:rsidRPr="00D17057" w:rsidRDefault="004944D8">
      <w:pPr>
        <w:widowControl w:val="0"/>
        <w:tabs>
          <w:tab w:val="left" w:pos="90"/>
        </w:tabs>
        <w:rPr>
          <w:b/>
          <w:snapToGrid w:val="0"/>
          <w:color w:val="000080"/>
          <w:u w:val="single"/>
        </w:rPr>
      </w:pPr>
    </w:p>
    <w:p w14:paraId="58135AED"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7994082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7D1C88">
        <w:rPr>
          <w:snapToGrid w:val="0"/>
          <w:color w:val="000000"/>
        </w:rPr>
        <w:t xml:space="preserve">Via </w:t>
      </w:r>
      <w:r w:rsidR="00C34684">
        <w:rPr>
          <w:snapToGrid w:val="0"/>
          <w:color w:val="000000"/>
        </w:rPr>
        <w:t>dell’Agnolo</w:t>
      </w:r>
      <w:r w:rsidR="007D1C88">
        <w:rPr>
          <w:snapToGrid w:val="0"/>
          <w:color w:val="000000"/>
        </w:rPr>
        <w:t xml:space="preserve">, </w:t>
      </w:r>
      <w:r w:rsidR="00C34684">
        <w:rPr>
          <w:snapToGrid w:val="0"/>
          <w:color w:val="000000"/>
        </w:rPr>
        <w:t>76 – 50122</w:t>
      </w:r>
      <w:r w:rsidR="007D1C88">
        <w:rPr>
          <w:snapToGrid w:val="0"/>
          <w:color w:val="000000"/>
        </w:rPr>
        <w:t xml:space="preserve"> Firenze</w:t>
      </w:r>
    </w:p>
    <w:p w14:paraId="3F09494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D1C88">
        <w:rPr>
          <w:snapToGrid w:val="0"/>
          <w:color w:val="000000"/>
        </w:rPr>
        <w:t>e fax 055217500</w:t>
      </w:r>
    </w:p>
    <w:p w14:paraId="624E3BD5" w14:textId="77777777" w:rsidR="007D1C88" w:rsidRDefault="007D1C88">
      <w:pPr>
        <w:widowControl w:val="0"/>
        <w:tabs>
          <w:tab w:val="left" w:pos="2321"/>
        </w:tabs>
        <w:rPr>
          <w:snapToGrid w:val="0"/>
          <w:color w:val="000000"/>
          <w:sz w:val="23"/>
        </w:rPr>
      </w:pPr>
      <w:r>
        <w:rPr>
          <w:snapToGrid w:val="0"/>
          <w:color w:val="000000"/>
        </w:rPr>
        <w:tab/>
        <w:t xml:space="preserve">E-mail </w:t>
      </w:r>
      <w:hyperlink r:id="rId38" w:history="1">
        <w:r w:rsidR="00C34684" w:rsidRPr="00AC264E">
          <w:rPr>
            <w:rStyle w:val="Collegamentoipertestuale"/>
            <w:snapToGrid w:val="0"/>
          </w:rPr>
          <w:t>giorgiagranata@hotmail.com</w:t>
        </w:r>
      </w:hyperlink>
      <w:r w:rsidR="00C34684">
        <w:rPr>
          <w:snapToGrid w:val="0"/>
          <w:color w:val="000000"/>
        </w:rPr>
        <w:t xml:space="preserve"> </w:t>
      </w:r>
    </w:p>
    <w:p w14:paraId="6E5A35F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Toscana, Umbria, Marche </w:t>
      </w:r>
    </w:p>
    <w:p w14:paraId="15D4370B" w14:textId="77777777" w:rsidR="007D1C88" w:rsidRDefault="004944D8">
      <w:pPr>
        <w:widowControl w:val="0"/>
        <w:tabs>
          <w:tab w:val="left" w:pos="90"/>
          <w:tab w:val="left" w:pos="2321"/>
        </w:tabs>
        <w:spacing w:before="40"/>
        <w:rPr>
          <w:snapToGrid w:val="0"/>
          <w:color w:val="000000"/>
        </w:rPr>
      </w:pPr>
      <w:r>
        <w:rPr>
          <w:snapToGrid w:val="0"/>
          <w:color w:val="000000"/>
        </w:rPr>
        <w:tab/>
      </w:r>
      <w:r>
        <w:rPr>
          <w:snapToGrid w:val="0"/>
          <w:color w:val="000000"/>
        </w:rPr>
        <w:tab/>
      </w:r>
    </w:p>
    <w:p w14:paraId="09506868" w14:textId="77777777" w:rsidR="004944D8" w:rsidRDefault="007D1C88" w:rsidP="00B350C4">
      <w:pPr>
        <w:widowControl w:val="0"/>
        <w:tabs>
          <w:tab w:val="left" w:pos="90"/>
          <w:tab w:val="left" w:pos="2321"/>
        </w:tabs>
        <w:spacing w:before="40"/>
        <w:rPr>
          <w:b/>
          <w:snapToGrid w:val="0"/>
          <w:color w:val="000080"/>
          <w:u w:val="single"/>
        </w:rPr>
      </w:pPr>
      <w:r>
        <w:rPr>
          <w:snapToGrid w:val="0"/>
          <w:color w:val="000000"/>
        </w:rPr>
        <w:t>Signora GIORGIA GRANATA, Console Generale Onorario (</w:t>
      </w:r>
      <w:r w:rsidR="00580CF3">
        <w:rPr>
          <w:snapToGrid w:val="0"/>
          <w:color w:val="000000"/>
        </w:rPr>
        <w:t>Rinnovo e</w:t>
      </w:r>
      <w:r>
        <w:rPr>
          <w:snapToGrid w:val="0"/>
          <w:color w:val="000000"/>
        </w:rPr>
        <w:t xml:space="preserve">xequatur </w:t>
      </w:r>
      <w:r w:rsidR="00580CF3">
        <w:rPr>
          <w:snapToGrid w:val="0"/>
          <w:color w:val="000000"/>
        </w:rPr>
        <w:t>15</w:t>
      </w:r>
      <w:r>
        <w:rPr>
          <w:snapToGrid w:val="0"/>
          <w:color w:val="000000"/>
        </w:rPr>
        <w:t xml:space="preserve"> </w:t>
      </w:r>
      <w:r w:rsidR="00580CF3">
        <w:rPr>
          <w:snapToGrid w:val="0"/>
          <w:color w:val="000000"/>
        </w:rPr>
        <w:t>lugli</w:t>
      </w:r>
      <w:r>
        <w:rPr>
          <w:snapToGrid w:val="0"/>
          <w:color w:val="000000"/>
        </w:rPr>
        <w:t>o 20</w:t>
      </w:r>
      <w:r w:rsidR="00EB146D">
        <w:rPr>
          <w:snapToGrid w:val="0"/>
          <w:color w:val="000000"/>
        </w:rPr>
        <w:t>24</w:t>
      </w:r>
      <w:r>
        <w:rPr>
          <w:snapToGrid w:val="0"/>
          <w:color w:val="000000"/>
        </w:rPr>
        <w:t>)</w:t>
      </w:r>
      <w:r w:rsidR="004944D8">
        <w:rPr>
          <w:snapToGrid w:val="0"/>
          <w:color w:val="000000"/>
        </w:rPr>
        <w:t xml:space="preserve"> </w:t>
      </w:r>
    </w:p>
    <w:p w14:paraId="6CC2153A" w14:textId="77777777" w:rsidR="007D1C88" w:rsidRDefault="007D1C88">
      <w:pPr>
        <w:widowControl w:val="0"/>
        <w:tabs>
          <w:tab w:val="left" w:pos="90"/>
        </w:tabs>
        <w:rPr>
          <w:b/>
          <w:snapToGrid w:val="0"/>
          <w:color w:val="000080"/>
          <w:u w:val="single"/>
        </w:rPr>
      </w:pPr>
    </w:p>
    <w:p w14:paraId="6CB53BCB" w14:textId="77777777" w:rsidR="00481231" w:rsidRDefault="00481231" w:rsidP="00C52F38">
      <w:pPr>
        <w:widowControl w:val="0"/>
        <w:tabs>
          <w:tab w:val="left" w:pos="90"/>
        </w:tabs>
        <w:rPr>
          <w:b/>
          <w:snapToGrid w:val="0"/>
          <w:color w:val="000080"/>
          <w:u w:val="single"/>
        </w:rPr>
      </w:pPr>
    </w:p>
    <w:p w14:paraId="7FC3BFF8" w14:textId="77777777" w:rsidR="00A91EEA" w:rsidRDefault="00A91EEA" w:rsidP="00A91EEA">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13A89C96" w14:textId="77777777" w:rsidR="00281E8F" w:rsidRDefault="00281E8F" w:rsidP="00281E8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Petrarca, 50 – 801</w:t>
      </w:r>
      <w:r w:rsidR="00C452EE">
        <w:rPr>
          <w:snapToGrid w:val="0"/>
          <w:color w:val="000000"/>
        </w:rPr>
        <w:t>22</w:t>
      </w:r>
      <w:r>
        <w:rPr>
          <w:snapToGrid w:val="0"/>
          <w:color w:val="000000"/>
        </w:rPr>
        <w:t xml:space="preserve"> Napoli</w:t>
      </w:r>
    </w:p>
    <w:p w14:paraId="468BD3F9" w14:textId="77777777" w:rsidR="00281E8F" w:rsidRDefault="00281E8F" w:rsidP="00281E8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452EE">
        <w:rPr>
          <w:snapToGrid w:val="0"/>
          <w:color w:val="000000"/>
        </w:rPr>
        <w:t>0818326111 / 0818326214 -</w:t>
      </w:r>
      <w:r>
        <w:rPr>
          <w:snapToGrid w:val="0"/>
          <w:color w:val="000000"/>
        </w:rPr>
        <w:t xml:space="preserve"> </w:t>
      </w:r>
      <w:r w:rsidR="00C452EE">
        <w:rPr>
          <w:snapToGrid w:val="0"/>
          <w:color w:val="000000"/>
        </w:rPr>
        <w:t>F</w:t>
      </w:r>
      <w:r>
        <w:rPr>
          <w:snapToGrid w:val="0"/>
          <w:color w:val="000000"/>
        </w:rPr>
        <w:t>ax 0</w:t>
      </w:r>
      <w:r w:rsidR="00C452EE">
        <w:rPr>
          <w:snapToGrid w:val="0"/>
          <w:color w:val="000000"/>
        </w:rPr>
        <w:t>8</w:t>
      </w:r>
      <w:r>
        <w:rPr>
          <w:snapToGrid w:val="0"/>
          <w:color w:val="000000"/>
        </w:rPr>
        <w:t>1</w:t>
      </w:r>
      <w:r w:rsidR="00C452EE">
        <w:rPr>
          <w:snapToGrid w:val="0"/>
          <w:color w:val="000000"/>
        </w:rPr>
        <w:t>8326225</w:t>
      </w:r>
    </w:p>
    <w:p w14:paraId="7D4FDB1C" w14:textId="77777777" w:rsidR="00C452EE" w:rsidRDefault="00C452EE" w:rsidP="00281E8F">
      <w:pPr>
        <w:widowControl w:val="0"/>
        <w:tabs>
          <w:tab w:val="left" w:pos="2321"/>
        </w:tabs>
        <w:rPr>
          <w:snapToGrid w:val="0"/>
          <w:color w:val="000000"/>
        </w:rPr>
      </w:pPr>
      <w:r>
        <w:rPr>
          <w:snapToGrid w:val="0"/>
          <w:color w:val="000000"/>
        </w:rPr>
        <w:tab/>
        <w:t>E-mail consolato.bangladesh@bellieforti.com</w:t>
      </w:r>
    </w:p>
    <w:p w14:paraId="7B95B156" w14:textId="77777777" w:rsidR="00A91EEA" w:rsidRDefault="00A91EEA" w:rsidP="00A91EE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8C12D4C" w14:textId="77777777" w:rsidR="00C452EE" w:rsidRDefault="00C452EE" w:rsidP="00A91EEA">
      <w:pPr>
        <w:widowControl w:val="0"/>
        <w:tabs>
          <w:tab w:val="left" w:pos="90"/>
          <w:tab w:val="left" w:pos="2321"/>
        </w:tabs>
        <w:spacing w:before="40"/>
        <w:rPr>
          <w:snapToGrid w:val="0"/>
          <w:color w:val="000000"/>
        </w:rPr>
      </w:pPr>
    </w:p>
    <w:p w14:paraId="65F39C97" w14:textId="77777777" w:rsidR="00C452EE" w:rsidRDefault="00C452EE" w:rsidP="00A91EEA">
      <w:pPr>
        <w:widowControl w:val="0"/>
        <w:tabs>
          <w:tab w:val="left" w:pos="90"/>
          <w:tab w:val="left" w:pos="2321"/>
        </w:tabs>
        <w:spacing w:before="40"/>
        <w:rPr>
          <w:snapToGrid w:val="0"/>
          <w:color w:val="000000"/>
        </w:rPr>
      </w:pPr>
      <w:r>
        <w:rPr>
          <w:snapToGrid w:val="0"/>
          <w:color w:val="000000"/>
        </w:rPr>
        <w:t xml:space="preserve">Signora FIORELLA BREGLIA, Console Generale Onorario (Exequatur 22 giugno </w:t>
      </w:r>
      <w:r w:rsidR="00433CAC">
        <w:rPr>
          <w:snapToGrid w:val="0"/>
          <w:color w:val="000000"/>
        </w:rPr>
        <w:t>2021</w:t>
      </w:r>
      <w:r>
        <w:rPr>
          <w:snapToGrid w:val="0"/>
          <w:color w:val="000000"/>
        </w:rPr>
        <w:t>)</w:t>
      </w:r>
    </w:p>
    <w:p w14:paraId="4DCB40D8" w14:textId="77777777" w:rsidR="00D17057" w:rsidRDefault="00D17057" w:rsidP="00A91EEA">
      <w:pPr>
        <w:widowControl w:val="0"/>
        <w:tabs>
          <w:tab w:val="left" w:pos="90"/>
          <w:tab w:val="left" w:pos="2321"/>
        </w:tabs>
        <w:spacing w:before="40"/>
        <w:rPr>
          <w:snapToGrid w:val="0"/>
          <w:color w:val="000000"/>
        </w:rPr>
      </w:pPr>
    </w:p>
    <w:p w14:paraId="09837F34" w14:textId="77777777" w:rsidR="00D17057" w:rsidRDefault="00D17057" w:rsidP="00D17057">
      <w:pPr>
        <w:widowControl w:val="0"/>
        <w:tabs>
          <w:tab w:val="left" w:pos="90"/>
        </w:tabs>
        <w:rPr>
          <w:b/>
          <w:snapToGrid w:val="0"/>
          <w:color w:val="000000"/>
          <w:sz w:val="16"/>
        </w:rPr>
      </w:pPr>
    </w:p>
    <w:p w14:paraId="14B3B47A" w14:textId="77777777" w:rsidR="00D17057" w:rsidRDefault="00D17057" w:rsidP="00D17057">
      <w:pPr>
        <w:widowControl w:val="0"/>
        <w:tabs>
          <w:tab w:val="left" w:pos="90"/>
        </w:tabs>
        <w:rPr>
          <w:b/>
          <w:snapToGrid w:val="0"/>
          <w:color w:val="000080"/>
          <w:sz w:val="26"/>
          <w:u w:val="single"/>
        </w:rPr>
      </w:pPr>
      <w:r>
        <w:rPr>
          <w:b/>
          <w:snapToGrid w:val="0"/>
          <w:color w:val="000080"/>
          <w:u w:val="single"/>
        </w:rPr>
        <w:t xml:space="preserve">PALERMO - CONSOLATO GENERALE ONORARIO   </w:t>
      </w:r>
    </w:p>
    <w:p w14:paraId="4D1F63D7" w14:textId="77777777" w:rsidR="00D17057" w:rsidRDefault="00D17057" w:rsidP="00D1705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Vittorio Emanuele Orlando, 41 – 90100 Palermo</w:t>
      </w:r>
    </w:p>
    <w:p w14:paraId="48461FCC" w14:textId="77777777" w:rsidR="00D17057" w:rsidRDefault="00D17057" w:rsidP="00D17057">
      <w:pPr>
        <w:widowControl w:val="0"/>
        <w:tabs>
          <w:tab w:val="left" w:pos="2321"/>
        </w:tabs>
        <w:rPr>
          <w:snapToGrid w:val="0"/>
          <w:color w:val="000000"/>
        </w:rPr>
      </w:pPr>
      <w:r>
        <w:rPr>
          <w:rFonts w:ascii="MS Sans Serif" w:hAnsi="MS Sans Serif"/>
          <w:snapToGrid w:val="0"/>
          <w:sz w:val="24"/>
        </w:rPr>
        <w:tab/>
      </w:r>
      <w:r>
        <w:rPr>
          <w:snapToGrid w:val="0"/>
          <w:color w:val="000000"/>
        </w:rPr>
        <w:t>Tel. e fax 0916111484</w:t>
      </w:r>
    </w:p>
    <w:p w14:paraId="453EB624" w14:textId="77777777" w:rsidR="00D17057" w:rsidRDefault="00D17057" w:rsidP="00D17057">
      <w:pPr>
        <w:widowControl w:val="0"/>
        <w:tabs>
          <w:tab w:val="left" w:pos="2321"/>
        </w:tabs>
        <w:rPr>
          <w:snapToGrid w:val="0"/>
          <w:color w:val="000000"/>
          <w:sz w:val="23"/>
        </w:rPr>
      </w:pPr>
      <w:r>
        <w:rPr>
          <w:snapToGrid w:val="0"/>
          <w:color w:val="000000"/>
        </w:rPr>
        <w:tab/>
        <w:t>E-mail  studiolegaleditanto@libero.it</w:t>
      </w:r>
    </w:p>
    <w:p w14:paraId="11DE6589" w14:textId="77777777" w:rsidR="00D17057" w:rsidRDefault="00D17057" w:rsidP="00D17057">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Province di Palermo, Agrigento e Trapani </w:t>
      </w:r>
    </w:p>
    <w:p w14:paraId="1BEA062C" w14:textId="77777777" w:rsidR="00D17057" w:rsidRDefault="00D17057" w:rsidP="00D17057">
      <w:pPr>
        <w:widowControl w:val="0"/>
        <w:tabs>
          <w:tab w:val="left" w:pos="90"/>
          <w:tab w:val="left" w:pos="2321"/>
        </w:tabs>
        <w:spacing w:before="40"/>
        <w:rPr>
          <w:snapToGrid w:val="0"/>
          <w:color w:val="000000"/>
        </w:rPr>
      </w:pPr>
      <w:r>
        <w:rPr>
          <w:snapToGrid w:val="0"/>
          <w:color w:val="000000"/>
        </w:rPr>
        <w:tab/>
      </w:r>
      <w:r>
        <w:rPr>
          <w:snapToGrid w:val="0"/>
          <w:color w:val="000000"/>
        </w:rPr>
        <w:tab/>
      </w:r>
    </w:p>
    <w:p w14:paraId="7BFB91CF" w14:textId="77777777" w:rsidR="00D17057" w:rsidRDefault="00D17057" w:rsidP="00D17057">
      <w:pPr>
        <w:widowControl w:val="0"/>
        <w:tabs>
          <w:tab w:val="left" w:pos="90"/>
          <w:tab w:val="left" w:pos="2321"/>
        </w:tabs>
        <w:spacing w:before="40"/>
        <w:rPr>
          <w:snapToGrid w:val="0"/>
          <w:color w:val="000000"/>
          <w:sz w:val="26"/>
        </w:rPr>
      </w:pPr>
      <w:r>
        <w:rPr>
          <w:snapToGrid w:val="0"/>
          <w:color w:val="000000"/>
        </w:rPr>
        <w:t>Signor VINCENZO DI TANTO, Console Generale Onorario (Rinnovo exequatur 5 agosto 2020)</w:t>
      </w:r>
    </w:p>
    <w:p w14:paraId="7D15AB81" w14:textId="77777777" w:rsidR="00D17057" w:rsidRDefault="00D17057" w:rsidP="00D17057">
      <w:pPr>
        <w:widowControl w:val="0"/>
        <w:tabs>
          <w:tab w:val="left" w:pos="90"/>
        </w:tabs>
        <w:rPr>
          <w:b/>
          <w:snapToGrid w:val="0"/>
          <w:color w:val="000000"/>
          <w:sz w:val="16"/>
        </w:rPr>
      </w:pPr>
    </w:p>
    <w:p w14:paraId="43617710" w14:textId="77777777" w:rsidR="00D17057" w:rsidRDefault="00D17057" w:rsidP="00D17057">
      <w:pPr>
        <w:widowControl w:val="0"/>
        <w:tabs>
          <w:tab w:val="left" w:pos="90"/>
        </w:tabs>
        <w:rPr>
          <w:b/>
          <w:snapToGrid w:val="0"/>
          <w:color w:val="000000"/>
          <w:sz w:val="16"/>
        </w:rPr>
      </w:pPr>
    </w:p>
    <w:p w14:paraId="0D217CC1" w14:textId="77777777" w:rsidR="002558B7" w:rsidRDefault="00C52F38" w:rsidP="00C52F38">
      <w:pPr>
        <w:widowControl w:val="0"/>
        <w:tabs>
          <w:tab w:val="left" w:pos="90"/>
        </w:tabs>
        <w:rPr>
          <w:b/>
          <w:snapToGrid w:val="0"/>
          <w:color w:val="000000"/>
          <w:sz w:val="16"/>
        </w:rPr>
      </w:pPr>
      <w:r>
        <w:rPr>
          <w:b/>
          <w:snapToGrid w:val="0"/>
          <w:color w:val="000080"/>
          <w:u w:val="single"/>
        </w:rPr>
        <w:br w:type="page"/>
      </w:r>
    </w:p>
    <w:p w14:paraId="58BBA6B8" w14:textId="77777777" w:rsidR="002558B7" w:rsidRDefault="002558B7" w:rsidP="002558B7">
      <w:pPr>
        <w:widowControl w:val="0"/>
        <w:tabs>
          <w:tab w:val="left" w:pos="90"/>
        </w:tabs>
        <w:jc w:val="right"/>
        <w:rPr>
          <w:b/>
          <w:snapToGrid w:val="0"/>
          <w:color w:val="000000"/>
        </w:rPr>
      </w:pPr>
      <w:r>
        <w:rPr>
          <w:b/>
          <w:snapToGrid w:val="0"/>
          <w:color w:val="000000"/>
          <w:sz w:val="16"/>
        </w:rPr>
        <w:t>BANGLADESH</w:t>
      </w:r>
    </w:p>
    <w:p w14:paraId="31F7B9EF" w14:textId="77777777" w:rsidR="005E2708" w:rsidRDefault="005E2708">
      <w:pPr>
        <w:widowControl w:val="0"/>
        <w:tabs>
          <w:tab w:val="left" w:pos="90"/>
        </w:tabs>
        <w:rPr>
          <w:b/>
          <w:snapToGrid w:val="0"/>
          <w:color w:val="000080"/>
          <w:u w:val="single"/>
        </w:rPr>
      </w:pPr>
    </w:p>
    <w:p w14:paraId="07A4DE8B" w14:textId="77777777" w:rsidR="002A4200" w:rsidRDefault="002A4200">
      <w:pPr>
        <w:widowControl w:val="0"/>
        <w:tabs>
          <w:tab w:val="left" w:pos="90"/>
        </w:tabs>
        <w:jc w:val="right"/>
        <w:rPr>
          <w:b/>
          <w:snapToGrid w:val="0"/>
          <w:color w:val="000000"/>
          <w:sz w:val="16"/>
        </w:rPr>
      </w:pPr>
    </w:p>
    <w:p w14:paraId="73ED5BC9" w14:textId="133F5FDE" w:rsidR="002C2DF4" w:rsidRDefault="002C2DF4" w:rsidP="002C2DF4">
      <w:pPr>
        <w:widowControl w:val="0"/>
        <w:tabs>
          <w:tab w:val="left" w:pos="90"/>
        </w:tabs>
        <w:rPr>
          <w:b/>
          <w:snapToGrid w:val="0"/>
          <w:color w:val="000080"/>
          <w:sz w:val="26"/>
          <w:u w:val="single"/>
        </w:rPr>
      </w:pPr>
      <w:r>
        <w:rPr>
          <w:b/>
          <w:snapToGrid w:val="0"/>
          <w:color w:val="000080"/>
          <w:u w:val="single"/>
        </w:rPr>
        <w:t xml:space="preserve">BARI - CONSOLATO ONORARIO   </w:t>
      </w:r>
    </w:p>
    <w:p w14:paraId="73E71891" w14:textId="599CCD4D" w:rsidR="002C2DF4" w:rsidRDefault="002C2DF4" w:rsidP="002C2DF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Piazzale Locchi</w:t>
      </w:r>
      <w:r>
        <w:rPr>
          <w:snapToGrid w:val="0"/>
          <w:color w:val="000000"/>
        </w:rPr>
        <w:t>, 11 – 70125 Bari</w:t>
      </w:r>
    </w:p>
    <w:p w14:paraId="03A657E8" w14:textId="65E748D7" w:rsidR="002C2DF4" w:rsidRDefault="002C2DF4" w:rsidP="002C2DF4">
      <w:pPr>
        <w:widowControl w:val="0"/>
        <w:tabs>
          <w:tab w:val="left" w:pos="2321"/>
        </w:tabs>
        <w:rPr>
          <w:snapToGrid w:val="0"/>
          <w:color w:val="000000"/>
        </w:rPr>
      </w:pPr>
      <w:r>
        <w:rPr>
          <w:rFonts w:ascii="MS Sans Serif" w:hAnsi="MS Sans Serif"/>
          <w:snapToGrid w:val="0"/>
          <w:sz w:val="24"/>
        </w:rPr>
        <w:tab/>
      </w:r>
      <w:r>
        <w:rPr>
          <w:snapToGrid w:val="0"/>
          <w:color w:val="000000"/>
        </w:rPr>
        <w:t>Tel. 3534766203</w:t>
      </w:r>
    </w:p>
    <w:p w14:paraId="1F87220B" w14:textId="23385E4F" w:rsidR="002C2DF4" w:rsidRDefault="002C2DF4" w:rsidP="002C2DF4">
      <w:pPr>
        <w:widowControl w:val="0"/>
        <w:tabs>
          <w:tab w:val="left" w:pos="2321"/>
        </w:tabs>
        <w:rPr>
          <w:snapToGrid w:val="0"/>
          <w:color w:val="000000"/>
        </w:rPr>
      </w:pPr>
      <w:r>
        <w:rPr>
          <w:snapToGrid w:val="0"/>
          <w:color w:val="000000"/>
        </w:rPr>
        <w:tab/>
        <w:t xml:space="preserve">E-mail </w:t>
      </w:r>
      <w:hyperlink r:id="rId39" w:history="1">
        <w:r w:rsidRPr="00682CE6">
          <w:rPr>
            <w:rStyle w:val="Collegamentoipertestuale"/>
            <w:snapToGrid w:val="0"/>
          </w:rPr>
          <w:t>consolatobangladeshbari@yahoo.com</w:t>
        </w:r>
      </w:hyperlink>
      <w:r>
        <w:rPr>
          <w:snapToGrid w:val="0"/>
          <w:color w:val="000000"/>
        </w:rPr>
        <w:t xml:space="preserve"> </w:t>
      </w:r>
    </w:p>
    <w:p w14:paraId="1E31D3C5" w14:textId="00CB4218" w:rsidR="002C2DF4" w:rsidRDefault="002C2DF4" w:rsidP="002C2DF4">
      <w:pPr>
        <w:widowControl w:val="0"/>
        <w:tabs>
          <w:tab w:val="left" w:pos="2321"/>
        </w:tabs>
        <w:rPr>
          <w:rFonts w:ascii="MS Sans Serif" w:hAnsi="MS Sans Serif"/>
          <w:snapToGrid w:val="0"/>
          <w:sz w:val="24"/>
        </w:rPr>
      </w:pPr>
      <w:r>
        <w:rPr>
          <w:b/>
          <w:snapToGrid w:val="0"/>
          <w:color w:val="000000"/>
        </w:rPr>
        <w:t>Circoscrizione</w:t>
      </w:r>
      <w:r>
        <w:rPr>
          <w:rFonts w:ascii="MS Sans Serif" w:hAnsi="MS Sans Serif"/>
          <w:snapToGrid w:val="0"/>
          <w:sz w:val="24"/>
        </w:rPr>
        <w:tab/>
      </w:r>
      <w:r>
        <w:rPr>
          <w:snapToGrid w:val="0"/>
          <w:color w:val="000000"/>
        </w:rPr>
        <w:t>Puglia</w:t>
      </w:r>
    </w:p>
    <w:p w14:paraId="7895E2E3" w14:textId="10B33B42" w:rsidR="002C2DF4" w:rsidRDefault="002C2DF4" w:rsidP="002C2DF4">
      <w:pPr>
        <w:widowControl w:val="0"/>
        <w:tabs>
          <w:tab w:val="left" w:pos="90"/>
          <w:tab w:val="left" w:pos="2321"/>
        </w:tabs>
        <w:spacing w:before="40"/>
        <w:rPr>
          <w:snapToGrid w:val="0"/>
          <w:color w:val="000000"/>
        </w:rPr>
      </w:pPr>
    </w:p>
    <w:p w14:paraId="292E12C1" w14:textId="50E55465" w:rsidR="002C2DF4" w:rsidRDefault="002C2DF4" w:rsidP="002C2DF4">
      <w:pPr>
        <w:widowControl w:val="0"/>
        <w:tabs>
          <w:tab w:val="left" w:pos="90"/>
          <w:tab w:val="left" w:pos="2321"/>
        </w:tabs>
        <w:spacing w:before="40"/>
        <w:rPr>
          <w:snapToGrid w:val="0"/>
          <w:color w:val="000000"/>
          <w:sz w:val="26"/>
        </w:rPr>
      </w:pPr>
      <w:r>
        <w:rPr>
          <w:snapToGrid w:val="0"/>
          <w:color w:val="000000"/>
        </w:rPr>
        <w:t>Signor EMANUELE VALENZANO, Console Onorario (Exequatur 21 marzo 2025)</w:t>
      </w:r>
    </w:p>
    <w:p w14:paraId="5AFA305E" w14:textId="77777777" w:rsidR="00CB7465" w:rsidRDefault="00CB7465" w:rsidP="002A4200">
      <w:pPr>
        <w:widowControl w:val="0"/>
        <w:tabs>
          <w:tab w:val="left" w:pos="90"/>
        </w:tabs>
        <w:rPr>
          <w:b/>
          <w:snapToGrid w:val="0"/>
          <w:color w:val="000000"/>
          <w:sz w:val="16"/>
        </w:rPr>
      </w:pPr>
    </w:p>
    <w:p w14:paraId="72881B84" w14:textId="77777777" w:rsidR="002C2DF4" w:rsidRDefault="002C2DF4" w:rsidP="002A4200">
      <w:pPr>
        <w:widowControl w:val="0"/>
        <w:tabs>
          <w:tab w:val="left" w:pos="90"/>
        </w:tabs>
        <w:rPr>
          <w:b/>
          <w:snapToGrid w:val="0"/>
          <w:color w:val="000000"/>
          <w:sz w:val="16"/>
        </w:rPr>
      </w:pPr>
    </w:p>
    <w:p w14:paraId="4B1E76FD" w14:textId="77777777" w:rsidR="00CB7465" w:rsidRDefault="001C6610" w:rsidP="00CB7465">
      <w:pPr>
        <w:widowControl w:val="0"/>
        <w:tabs>
          <w:tab w:val="left" w:pos="90"/>
        </w:tabs>
        <w:rPr>
          <w:b/>
          <w:snapToGrid w:val="0"/>
          <w:color w:val="000080"/>
          <w:sz w:val="26"/>
          <w:u w:val="single"/>
        </w:rPr>
      </w:pPr>
      <w:bookmarkStart w:id="15" w:name="_Hlk193797740"/>
      <w:r>
        <w:rPr>
          <w:b/>
          <w:snapToGrid w:val="0"/>
          <w:color w:val="000080"/>
          <w:u w:val="single"/>
        </w:rPr>
        <w:t>C</w:t>
      </w:r>
      <w:r w:rsidR="00CB7465">
        <w:rPr>
          <w:b/>
          <w:snapToGrid w:val="0"/>
          <w:color w:val="000080"/>
          <w:u w:val="single"/>
        </w:rPr>
        <w:t>A</w:t>
      </w:r>
      <w:r>
        <w:rPr>
          <w:b/>
          <w:snapToGrid w:val="0"/>
          <w:color w:val="000080"/>
          <w:u w:val="single"/>
        </w:rPr>
        <w:t>GLIARI</w:t>
      </w:r>
      <w:r w:rsidR="00CB7465">
        <w:rPr>
          <w:b/>
          <w:snapToGrid w:val="0"/>
          <w:color w:val="000080"/>
          <w:u w:val="single"/>
        </w:rPr>
        <w:t xml:space="preserve"> - CONSOLATO ONORARIO   </w:t>
      </w:r>
    </w:p>
    <w:p w14:paraId="6AC7B6E0" w14:textId="77777777" w:rsidR="00CB7465" w:rsidRDefault="00CB7465" w:rsidP="00CB746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CB7465">
        <w:rPr>
          <w:snapToGrid w:val="0"/>
        </w:rPr>
        <w:t xml:space="preserve">Via </w:t>
      </w:r>
      <w:r w:rsidR="00CF3B95">
        <w:rPr>
          <w:snapToGrid w:val="0"/>
        </w:rPr>
        <w:t xml:space="preserve">Lodovico </w:t>
      </w:r>
      <w:proofErr w:type="spellStart"/>
      <w:r w:rsidR="00CF3B95">
        <w:rPr>
          <w:snapToGrid w:val="0"/>
        </w:rPr>
        <w:t>Baylle</w:t>
      </w:r>
      <w:proofErr w:type="spellEnd"/>
      <w:r>
        <w:rPr>
          <w:snapToGrid w:val="0"/>
          <w:color w:val="000000"/>
        </w:rPr>
        <w:t xml:space="preserve">, </w:t>
      </w:r>
      <w:r w:rsidR="001C6610">
        <w:rPr>
          <w:snapToGrid w:val="0"/>
          <w:color w:val="000000"/>
        </w:rPr>
        <w:t>1</w:t>
      </w:r>
      <w:r w:rsidR="00CF3B95">
        <w:rPr>
          <w:snapToGrid w:val="0"/>
          <w:color w:val="000000"/>
        </w:rPr>
        <w:t>3</w:t>
      </w:r>
      <w:r w:rsidR="001C6610">
        <w:rPr>
          <w:snapToGrid w:val="0"/>
          <w:color w:val="000000"/>
        </w:rPr>
        <w:t>0</w:t>
      </w:r>
      <w:r>
        <w:rPr>
          <w:snapToGrid w:val="0"/>
          <w:color w:val="000000"/>
        </w:rPr>
        <w:t xml:space="preserve"> – </w:t>
      </w:r>
      <w:r w:rsidR="00F06240">
        <w:rPr>
          <w:snapToGrid w:val="0"/>
          <w:color w:val="000000"/>
        </w:rPr>
        <w:t>0912</w:t>
      </w:r>
      <w:r w:rsidR="00CF3B95">
        <w:rPr>
          <w:snapToGrid w:val="0"/>
          <w:color w:val="000000"/>
        </w:rPr>
        <w:t>4</w:t>
      </w:r>
      <w:r w:rsidR="00F06240">
        <w:rPr>
          <w:snapToGrid w:val="0"/>
          <w:color w:val="000000"/>
        </w:rPr>
        <w:t xml:space="preserve"> Cagliari</w:t>
      </w:r>
    </w:p>
    <w:p w14:paraId="0ABFAFF5" w14:textId="77777777" w:rsidR="00F06240" w:rsidRDefault="00CB7465" w:rsidP="00F06240">
      <w:pPr>
        <w:widowControl w:val="0"/>
        <w:tabs>
          <w:tab w:val="left" w:pos="2321"/>
        </w:tabs>
        <w:rPr>
          <w:snapToGrid w:val="0"/>
          <w:color w:val="000000"/>
        </w:rPr>
      </w:pPr>
      <w:r>
        <w:rPr>
          <w:rFonts w:ascii="MS Sans Serif" w:hAnsi="MS Sans Serif"/>
          <w:snapToGrid w:val="0"/>
          <w:sz w:val="24"/>
        </w:rPr>
        <w:tab/>
      </w:r>
      <w:r w:rsidR="00F06240">
        <w:rPr>
          <w:snapToGrid w:val="0"/>
          <w:color w:val="000000"/>
        </w:rPr>
        <w:t>Tel. 070307397  3312938528 – Fax 0706402511</w:t>
      </w:r>
    </w:p>
    <w:p w14:paraId="76CDF1CA" w14:textId="77777777" w:rsidR="00F06240" w:rsidRDefault="00F06240" w:rsidP="00F06240">
      <w:pPr>
        <w:widowControl w:val="0"/>
        <w:tabs>
          <w:tab w:val="left" w:pos="2321"/>
        </w:tabs>
        <w:rPr>
          <w:snapToGrid w:val="0"/>
          <w:color w:val="000000"/>
        </w:rPr>
      </w:pPr>
      <w:r>
        <w:rPr>
          <w:snapToGrid w:val="0"/>
          <w:color w:val="000000"/>
        </w:rPr>
        <w:tab/>
        <w:t>E-mail  sal.floris@tis</w:t>
      </w:r>
      <w:r w:rsidR="00350490">
        <w:rPr>
          <w:snapToGrid w:val="0"/>
          <w:color w:val="000000"/>
        </w:rPr>
        <w:t>c</w:t>
      </w:r>
      <w:r>
        <w:rPr>
          <w:snapToGrid w:val="0"/>
          <w:color w:val="000000"/>
        </w:rPr>
        <w:t>ali.it</w:t>
      </w:r>
    </w:p>
    <w:p w14:paraId="55C1BD87" w14:textId="77777777" w:rsidR="00F06240" w:rsidRDefault="00CB7465" w:rsidP="00CB7465">
      <w:pPr>
        <w:widowControl w:val="0"/>
        <w:tabs>
          <w:tab w:val="left" w:pos="2321"/>
        </w:tabs>
        <w:rPr>
          <w:rFonts w:ascii="MS Sans Serif" w:hAnsi="MS Sans Serif"/>
          <w:snapToGrid w:val="0"/>
          <w:sz w:val="24"/>
        </w:rPr>
      </w:pPr>
      <w:r>
        <w:rPr>
          <w:b/>
          <w:snapToGrid w:val="0"/>
          <w:color w:val="000000"/>
        </w:rPr>
        <w:t>Circoscrizione</w:t>
      </w:r>
      <w:r>
        <w:rPr>
          <w:rFonts w:ascii="MS Sans Serif" w:hAnsi="MS Sans Serif"/>
          <w:snapToGrid w:val="0"/>
          <w:sz w:val="24"/>
        </w:rPr>
        <w:tab/>
      </w:r>
      <w:r w:rsidR="00F06240">
        <w:rPr>
          <w:snapToGrid w:val="0"/>
          <w:color w:val="000000"/>
        </w:rPr>
        <w:t>Sardegna</w:t>
      </w:r>
    </w:p>
    <w:p w14:paraId="0490DAA9" w14:textId="77777777" w:rsidR="00CB7465" w:rsidRDefault="00CB7465" w:rsidP="00CB7465">
      <w:pPr>
        <w:widowControl w:val="0"/>
        <w:tabs>
          <w:tab w:val="left" w:pos="90"/>
          <w:tab w:val="left" w:pos="2321"/>
        </w:tabs>
        <w:spacing w:before="40"/>
        <w:rPr>
          <w:snapToGrid w:val="0"/>
          <w:color w:val="000000"/>
        </w:rPr>
      </w:pPr>
      <w:r>
        <w:rPr>
          <w:snapToGrid w:val="0"/>
          <w:color w:val="000000"/>
        </w:rPr>
        <w:tab/>
      </w:r>
    </w:p>
    <w:p w14:paraId="4421271D" w14:textId="77777777" w:rsidR="00F06240" w:rsidRDefault="00F06240" w:rsidP="00F06240">
      <w:pPr>
        <w:widowControl w:val="0"/>
        <w:tabs>
          <w:tab w:val="left" w:pos="90"/>
          <w:tab w:val="left" w:pos="2321"/>
        </w:tabs>
        <w:spacing w:before="40"/>
        <w:rPr>
          <w:snapToGrid w:val="0"/>
          <w:color w:val="000000"/>
          <w:sz w:val="26"/>
        </w:rPr>
      </w:pPr>
      <w:r>
        <w:rPr>
          <w:snapToGrid w:val="0"/>
          <w:color w:val="000000"/>
        </w:rPr>
        <w:t xml:space="preserve">Signor SALVATORE FLORIS, Console Onorario (Exequatur 27 aprile </w:t>
      </w:r>
      <w:r w:rsidR="008700D7">
        <w:rPr>
          <w:snapToGrid w:val="0"/>
          <w:color w:val="000000"/>
        </w:rPr>
        <w:t>2021</w:t>
      </w:r>
      <w:r>
        <w:rPr>
          <w:snapToGrid w:val="0"/>
          <w:color w:val="000000"/>
        </w:rPr>
        <w:t>)</w:t>
      </w:r>
    </w:p>
    <w:bookmarkEnd w:id="15"/>
    <w:p w14:paraId="46E65355" w14:textId="77777777" w:rsidR="00CB7465" w:rsidRDefault="00CB7465" w:rsidP="00CB7465">
      <w:pPr>
        <w:widowControl w:val="0"/>
        <w:tabs>
          <w:tab w:val="left" w:pos="90"/>
        </w:tabs>
        <w:rPr>
          <w:b/>
          <w:snapToGrid w:val="0"/>
          <w:color w:val="000000"/>
          <w:sz w:val="16"/>
        </w:rPr>
      </w:pPr>
    </w:p>
    <w:p w14:paraId="0D17CEE1" w14:textId="77777777" w:rsidR="00D17057" w:rsidRDefault="00D17057" w:rsidP="00CB7465">
      <w:pPr>
        <w:widowControl w:val="0"/>
        <w:tabs>
          <w:tab w:val="left" w:pos="90"/>
        </w:tabs>
        <w:rPr>
          <w:b/>
          <w:snapToGrid w:val="0"/>
          <w:color w:val="000000"/>
          <w:sz w:val="16"/>
        </w:rPr>
      </w:pPr>
    </w:p>
    <w:p w14:paraId="65684FE6" w14:textId="77777777" w:rsidR="00D17057" w:rsidRDefault="00D17057" w:rsidP="00CB7465">
      <w:pPr>
        <w:widowControl w:val="0"/>
        <w:tabs>
          <w:tab w:val="left" w:pos="90"/>
        </w:tabs>
        <w:rPr>
          <w:b/>
          <w:snapToGrid w:val="0"/>
          <w:color w:val="000000"/>
          <w:sz w:val="16"/>
        </w:rPr>
      </w:pPr>
    </w:p>
    <w:p w14:paraId="6DCE134D" w14:textId="77777777" w:rsidR="00D17057" w:rsidRDefault="00D17057" w:rsidP="00D17057">
      <w:pPr>
        <w:widowControl w:val="0"/>
        <w:tabs>
          <w:tab w:val="left" w:pos="90"/>
        </w:tabs>
        <w:rPr>
          <w:b/>
          <w:snapToGrid w:val="0"/>
          <w:color w:val="000000"/>
        </w:rPr>
      </w:pPr>
      <w:r>
        <w:rPr>
          <w:b/>
          <w:snapToGrid w:val="0"/>
          <w:color w:val="000080"/>
          <w:u w:val="single"/>
        </w:rPr>
        <w:t>CATANIA - CONSOLATO ONORARIO</w:t>
      </w:r>
      <w:r>
        <w:rPr>
          <w:b/>
          <w:snapToGrid w:val="0"/>
          <w:color w:val="000000"/>
          <w:sz w:val="16"/>
        </w:rPr>
        <w:t xml:space="preserve"> </w:t>
      </w:r>
    </w:p>
    <w:p w14:paraId="15C76EA1" w14:textId="77777777" w:rsidR="00C4288F" w:rsidRDefault="00C4288F" w:rsidP="00C4288F">
      <w:pPr>
        <w:widowControl w:val="0"/>
        <w:tabs>
          <w:tab w:val="left" w:pos="90"/>
          <w:tab w:val="left" w:pos="2321"/>
        </w:tabs>
        <w:rPr>
          <w:b/>
          <w:snapToGrid w:val="0"/>
          <w:color w:val="000000"/>
        </w:rPr>
      </w:pPr>
    </w:p>
    <w:p w14:paraId="1EEBE17E" w14:textId="77777777" w:rsidR="00D17057" w:rsidRPr="00C4288F" w:rsidRDefault="00D17057" w:rsidP="00C4288F">
      <w:pPr>
        <w:widowControl w:val="0"/>
        <w:tabs>
          <w:tab w:val="left" w:pos="90"/>
          <w:tab w:val="left" w:pos="2321"/>
        </w:tabs>
        <w:rPr>
          <w:bCs/>
          <w:snapToGrid w:val="0"/>
          <w:color w:val="000000"/>
        </w:rPr>
      </w:pPr>
      <w:r>
        <w:rPr>
          <w:b/>
          <w:snapToGrid w:val="0"/>
          <w:color w:val="000000"/>
        </w:rPr>
        <w:t>Indirizzo</w:t>
      </w:r>
      <w:r w:rsidRPr="00C4288F">
        <w:rPr>
          <w:b/>
          <w:snapToGrid w:val="0"/>
          <w:color w:val="000000"/>
        </w:rPr>
        <w:tab/>
      </w:r>
      <w:r w:rsidR="00C4288F" w:rsidRPr="00C4288F">
        <w:rPr>
          <w:bCs/>
          <w:snapToGrid w:val="0"/>
          <w:color w:val="000000"/>
        </w:rPr>
        <w:t>Corso Italia, 157 – 95127 Catania</w:t>
      </w:r>
    </w:p>
    <w:p w14:paraId="5A3671CB" w14:textId="77777777" w:rsidR="00C4288F" w:rsidRPr="00C4288F" w:rsidRDefault="00C4288F" w:rsidP="00C4288F">
      <w:pPr>
        <w:widowControl w:val="0"/>
        <w:tabs>
          <w:tab w:val="left" w:pos="90"/>
          <w:tab w:val="left" w:pos="2321"/>
        </w:tabs>
        <w:rPr>
          <w:bCs/>
          <w:snapToGrid w:val="0"/>
          <w:color w:val="000000"/>
        </w:rPr>
      </w:pPr>
      <w:r w:rsidRPr="00C4288F">
        <w:rPr>
          <w:bCs/>
          <w:snapToGrid w:val="0"/>
          <w:color w:val="000000"/>
        </w:rPr>
        <w:tab/>
      </w:r>
      <w:r w:rsidRPr="00C4288F">
        <w:rPr>
          <w:bCs/>
          <w:snapToGrid w:val="0"/>
          <w:color w:val="000000"/>
        </w:rPr>
        <w:tab/>
        <w:t xml:space="preserve">Tel. </w:t>
      </w:r>
      <w:r>
        <w:rPr>
          <w:bCs/>
          <w:snapToGrid w:val="0"/>
          <w:color w:val="000000"/>
        </w:rPr>
        <w:t>095 372721</w:t>
      </w:r>
      <w:r w:rsidRPr="00C4288F">
        <w:rPr>
          <w:bCs/>
          <w:snapToGrid w:val="0"/>
          <w:color w:val="000000"/>
        </w:rPr>
        <w:t xml:space="preserve"> – Fax </w:t>
      </w:r>
      <w:r>
        <w:rPr>
          <w:bCs/>
          <w:snapToGrid w:val="0"/>
          <w:color w:val="000000"/>
        </w:rPr>
        <w:t>095 375220</w:t>
      </w:r>
    </w:p>
    <w:p w14:paraId="75B85C79" w14:textId="77777777" w:rsidR="00C4288F" w:rsidRPr="00C4288F" w:rsidRDefault="00C4288F" w:rsidP="00C4288F">
      <w:pPr>
        <w:widowControl w:val="0"/>
        <w:tabs>
          <w:tab w:val="left" w:pos="90"/>
          <w:tab w:val="left" w:pos="2321"/>
        </w:tabs>
        <w:rPr>
          <w:bCs/>
          <w:snapToGrid w:val="0"/>
          <w:color w:val="000000"/>
        </w:rPr>
      </w:pPr>
      <w:r w:rsidRPr="00C4288F">
        <w:rPr>
          <w:bCs/>
          <w:snapToGrid w:val="0"/>
          <w:color w:val="000000"/>
        </w:rPr>
        <w:tab/>
      </w:r>
      <w:r>
        <w:rPr>
          <w:bCs/>
          <w:snapToGrid w:val="0"/>
          <w:color w:val="000000"/>
        </w:rPr>
        <w:tab/>
      </w:r>
      <w:r w:rsidRPr="00C4288F">
        <w:rPr>
          <w:bCs/>
          <w:snapToGrid w:val="0"/>
          <w:color w:val="000000"/>
        </w:rPr>
        <w:t xml:space="preserve">E-mail  </w:t>
      </w:r>
      <w:hyperlink r:id="rId40" w:history="1">
        <w:r w:rsidRPr="00DF6FDA">
          <w:rPr>
            <w:rStyle w:val="Collegamentoipertestuale"/>
            <w:bCs/>
            <w:snapToGrid w:val="0"/>
          </w:rPr>
          <w:t>giorgiovanadia@gmail.com</w:t>
        </w:r>
      </w:hyperlink>
      <w:r>
        <w:rPr>
          <w:bCs/>
          <w:snapToGrid w:val="0"/>
          <w:color w:val="000000"/>
        </w:rPr>
        <w:t xml:space="preserve"> </w:t>
      </w:r>
    </w:p>
    <w:p w14:paraId="3CC08518" w14:textId="77777777" w:rsidR="00D17057" w:rsidRPr="00C4288F" w:rsidRDefault="00D17057" w:rsidP="00C4288F">
      <w:pPr>
        <w:widowControl w:val="0"/>
        <w:tabs>
          <w:tab w:val="left" w:pos="90"/>
          <w:tab w:val="left" w:pos="2321"/>
        </w:tabs>
        <w:rPr>
          <w:b/>
          <w:snapToGrid w:val="0"/>
          <w:color w:val="000000"/>
        </w:rPr>
      </w:pPr>
    </w:p>
    <w:p w14:paraId="40BEBC5D" w14:textId="77777777" w:rsidR="00D17057" w:rsidRDefault="00D17057" w:rsidP="00D17057">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rPr>
        <w:t>Province di Catania, Caltanissetta</w:t>
      </w:r>
      <w:r>
        <w:rPr>
          <w:snapToGrid w:val="0"/>
          <w:color w:val="000000"/>
        </w:rPr>
        <w:t xml:space="preserve">, Messina, Ragusa e Siracusa </w:t>
      </w:r>
    </w:p>
    <w:p w14:paraId="704D2309" w14:textId="77777777" w:rsidR="001C6610" w:rsidRDefault="001C6610" w:rsidP="00CB7465">
      <w:pPr>
        <w:widowControl w:val="0"/>
        <w:tabs>
          <w:tab w:val="left" w:pos="90"/>
        </w:tabs>
        <w:rPr>
          <w:b/>
          <w:snapToGrid w:val="0"/>
          <w:color w:val="000000"/>
          <w:sz w:val="16"/>
        </w:rPr>
      </w:pPr>
    </w:p>
    <w:p w14:paraId="5A45F5A5" w14:textId="77777777" w:rsidR="00A91A47" w:rsidRDefault="00A91A47" w:rsidP="00A91A47">
      <w:pPr>
        <w:widowControl w:val="0"/>
        <w:tabs>
          <w:tab w:val="left" w:pos="90"/>
          <w:tab w:val="left" w:pos="2321"/>
        </w:tabs>
        <w:spacing w:before="40"/>
        <w:rPr>
          <w:snapToGrid w:val="0"/>
          <w:color w:val="000000"/>
          <w:sz w:val="26"/>
        </w:rPr>
      </w:pPr>
      <w:r>
        <w:rPr>
          <w:snapToGrid w:val="0"/>
          <w:color w:val="000000"/>
        </w:rPr>
        <w:t>Signor GIORGIO GAETANO VANADIA, Console Onorario (Exequatur 3 settembre 2024)</w:t>
      </w:r>
    </w:p>
    <w:p w14:paraId="48EDB201" w14:textId="77777777" w:rsidR="00D17057" w:rsidRDefault="00D17057" w:rsidP="00CB7465">
      <w:pPr>
        <w:widowControl w:val="0"/>
        <w:tabs>
          <w:tab w:val="left" w:pos="90"/>
        </w:tabs>
        <w:rPr>
          <w:b/>
          <w:snapToGrid w:val="0"/>
          <w:color w:val="000000"/>
          <w:sz w:val="16"/>
        </w:rPr>
      </w:pPr>
    </w:p>
    <w:p w14:paraId="61D29BE4" w14:textId="77777777" w:rsidR="001C6610" w:rsidRDefault="001C6610" w:rsidP="00CB7465">
      <w:pPr>
        <w:widowControl w:val="0"/>
        <w:tabs>
          <w:tab w:val="left" w:pos="90"/>
        </w:tabs>
        <w:rPr>
          <w:b/>
          <w:snapToGrid w:val="0"/>
          <w:color w:val="000000"/>
          <w:sz w:val="16"/>
        </w:rPr>
      </w:pPr>
    </w:p>
    <w:p w14:paraId="67B35743" w14:textId="77777777" w:rsidR="001C6610" w:rsidRDefault="001C6610" w:rsidP="001C6610">
      <w:pPr>
        <w:widowControl w:val="0"/>
        <w:tabs>
          <w:tab w:val="left" w:pos="90"/>
        </w:tabs>
        <w:rPr>
          <w:b/>
          <w:snapToGrid w:val="0"/>
          <w:color w:val="000080"/>
          <w:sz w:val="26"/>
          <w:u w:val="single"/>
        </w:rPr>
      </w:pPr>
      <w:r>
        <w:rPr>
          <w:b/>
          <w:snapToGrid w:val="0"/>
          <w:color w:val="000080"/>
          <w:u w:val="single"/>
        </w:rPr>
        <w:t xml:space="preserve">GENOVA - CONSOLATO ONORARIO   </w:t>
      </w:r>
    </w:p>
    <w:p w14:paraId="66279295" w14:textId="77777777" w:rsidR="00F06240" w:rsidRDefault="00F06240" w:rsidP="00F06240">
      <w:pPr>
        <w:widowControl w:val="0"/>
        <w:tabs>
          <w:tab w:val="left" w:pos="90"/>
          <w:tab w:val="left" w:pos="2321"/>
        </w:tabs>
        <w:rPr>
          <w:b/>
          <w:snapToGrid w:val="0"/>
          <w:color w:val="000000"/>
        </w:rPr>
      </w:pPr>
    </w:p>
    <w:p w14:paraId="172F57E4" w14:textId="77777777" w:rsidR="00F06240" w:rsidRDefault="001C6610" w:rsidP="00F06240">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B7465">
        <w:rPr>
          <w:snapToGrid w:val="0"/>
        </w:rPr>
        <w:t>Via Ippolito d’E</w:t>
      </w:r>
      <w:r>
        <w:rPr>
          <w:snapToGrid w:val="0"/>
        </w:rPr>
        <w:t>ste</w:t>
      </w:r>
      <w:r>
        <w:rPr>
          <w:snapToGrid w:val="0"/>
          <w:color w:val="000000"/>
        </w:rPr>
        <w:t>, 3/2 –</w:t>
      </w:r>
      <w:r w:rsidR="00F06240">
        <w:rPr>
          <w:snapToGrid w:val="0"/>
          <w:color w:val="000000"/>
        </w:rPr>
        <w:t xml:space="preserve"> 16121 Genova</w:t>
      </w:r>
    </w:p>
    <w:p w14:paraId="0E4B7FAD" w14:textId="77777777" w:rsidR="00F06240" w:rsidRDefault="00F06240" w:rsidP="00F06240">
      <w:pPr>
        <w:widowControl w:val="0"/>
        <w:tabs>
          <w:tab w:val="left" w:pos="90"/>
          <w:tab w:val="left" w:pos="2321"/>
        </w:tabs>
        <w:rPr>
          <w:snapToGrid w:val="0"/>
          <w:color w:val="000000"/>
        </w:rPr>
      </w:pPr>
      <w:r>
        <w:rPr>
          <w:snapToGrid w:val="0"/>
          <w:color w:val="000000"/>
        </w:rPr>
        <w:tab/>
      </w:r>
      <w:r>
        <w:rPr>
          <w:snapToGrid w:val="0"/>
          <w:color w:val="000000"/>
        </w:rPr>
        <w:tab/>
        <w:t xml:space="preserve">Tel. e fax 0105303024   </w:t>
      </w:r>
      <w:proofErr w:type="spellStart"/>
      <w:r>
        <w:rPr>
          <w:snapToGrid w:val="0"/>
          <w:color w:val="000000"/>
        </w:rPr>
        <w:t>cell</w:t>
      </w:r>
      <w:proofErr w:type="spellEnd"/>
      <w:r>
        <w:rPr>
          <w:snapToGrid w:val="0"/>
          <w:color w:val="000000"/>
        </w:rPr>
        <w:t>. 3921511076 – Fax 010593168</w:t>
      </w:r>
    </w:p>
    <w:p w14:paraId="016DCC05" w14:textId="77777777" w:rsidR="001C6610" w:rsidRDefault="001C6610" w:rsidP="00F06240">
      <w:pPr>
        <w:widowControl w:val="0"/>
        <w:tabs>
          <w:tab w:val="left" w:pos="90"/>
          <w:tab w:val="left" w:pos="2321"/>
        </w:tabs>
        <w:rPr>
          <w:snapToGrid w:val="0"/>
          <w:color w:val="000000"/>
        </w:rPr>
      </w:pPr>
      <w:r>
        <w:rPr>
          <w:snapToGrid w:val="0"/>
          <w:color w:val="000000"/>
        </w:rPr>
        <w:t xml:space="preserve"> </w:t>
      </w:r>
      <w:r>
        <w:rPr>
          <w:b/>
          <w:snapToGrid w:val="0"/>
          <w:color w:val="000000"/>
        </w:rPr>
        <w:t>Circoscrizione</w:t>
      </w:r>
      <w:r w:rsidR="00F06240">
        <w:rPr>
          <w:b/>
          <w:snapToGrid w:val="0"/>
          <w:color w:val="000000"/>
        </w:rPr>
        <w:tab/>
      </w:r>
      <w:r w:rsidR="00F06240">
        <w:rPr>
          <w:snapToGrid w:val="0"/>
          <w:color w:val="000000"/>
        </w:rPr>
        <w:t>Liguria</w:t>
      </w:r>
      <w:r>
        <w:rPr>
          <w:rFonts w:ascii="MS Sans Serif" w:hAnsi="MS Sans Serif"/>
          <w:snapToGrid w:val="0"/>
          <w:sz w:val="24"/>
        </w:rPr>
        <w:tab/>
      </w:r>
      <w:r>
        <w:rPr>
          <w:snapToGrid w:val="0"/>
          <w:color w:val="000000"/>
        </w:rPr>
        <w:t xml:space="preserve"> </w:t>
      </w:r>
    </w:p>
    <w:p w14:paraId="6C3889D2" w14:textId="77777777" w:rsidR="00F06240" w:rsidRDefault="00F06240" w:rsidP="001C6610">
      <w:pPr>
        <w:widowControl w:val="0"/>
        <w:tabs>
          <w:tab w:val="left" w:pos="90"/>
          <w:tab w:val="left" w:pos="2321"/>
        </w:tabs>
        <w:spacing w:before="40"/>
        <w:rPr>
          <w:snapToGrid w:val="0"/>
          <w:color w:val="000000"/>
        </w:rPr>
      </w:pPr>
    </w:p>
    <w:p w14:paraId="500C2B5C" w14:textId="77777777" w:rsidR="00F06240" w:rsidRDefault="00F06240" w:rsidP="00F06240">
      <w:pPr>
        <w:widowControl w:val="0"/>
        <w:tabs>
          <w:tab w:val="left" w:pos="90"/>
          <w:tab w:val="left" w:pos="2321"/>
        </w:tabs>
        <w:spacing w:before="40"/>
        <w:rPr>
          <w:snapToGrid w:val="0"/>
          <w:color w:val="000000"/>
          <w:sz w:val="26"/>
        </w:rPr>
      </w:pPr>
      <w:r>
        <w:rPr>
          <w:snapToGrid w:val="0"/>
          <w:color w:val="000000"/>
        </w:rPr>
        <w:t>Signor CHRISTIAN PELO, Console Onorario (</w:t>
      </w:r>
      <w:r w:rsidR="00D27000">
        <w:rPr>
          <w:snapToGrid w:val="0"/>
          <w:color w:val="000000"/>
        </w:rPr>
        <w:t>Rinnovo e</w:t>
      </w:r>
      <w:r>
        <w:rPr>
          <w:snapToGrid w:val="0"/>
          <w:color w:val="000000"/>
        </w:rPr>
        <w:t xml:space="preserve">xequatur </w:t>
      </w:r>
      <w:r w:rsidR="000A34F1">
        <w:rPr>
          <w:snapToGrid w:val="0"/>
          <w:color w:val="000000"/>
        </w:rPr>
        <w:t>22 novembre 2022</w:t>
      </w:r>
      <w:r>
        <w:rPr>
          <w:snapToGrid w:val="0"/>
          <w:color w:val="000000"/>
        </w:rPr>
        <w:t>)</w:t>
      </w:r>
    </w:p>
    <w:p w14:paraId="7DE8475A" w14:textId="77777777" w:rsidR="001C6610" w:rsidRDefault="001C6610" w:rsidP="001C6610">
      <w:pPr>
        <w:widowControl w:val="0"/>
        <w:tabs>
          <w:tab w:val="left" w:pos="90"/>
          <w:tab w:val="left" w:pos="2321"/>
        </w:tabs>
        <w:spacing w:before="40"/>
        <w:rPr>
          <w:snapToGrid w:val="0"/>
          <w:color w:val="000000"/>
        </w:rPr>
      </w:pPr>
    </w:p>
    <w:p w14:paraId="53064D37" w14:textId="77777777" w:rsidR="004D7D73" w:rsidRDefault="004D7D73" w:rsidP="001C6610">
      <w:pPr>
        <w:widowControl w:val="0"/>
        <w:tabs>
          <w:tab w:val="left" w:pos="90"/>
          <w:tab w:val="left" w:pos="2321"/>
        </w:tabs>
        <w:spacing w:before="40"/>
        <w:rPr>
          <w:snapToGrid w:val="0"/>
          <w:color w:val="000000"/>
        </w:rPr>
      </w:pPr>
    </w:p>
    <w:p w14:paraId="33CD2B32" w14:textId="77777777" w:rsidR="004D7D73" w:rsidRDefault="004D7D73" w:rsidP="004D7D73">
      <w:pPr>
        <w:widowControl w:val="0"/>
        <w:tabs>
          <w:tab w:val="left" w:pos="90"/>
        </w:tabs>
        <w:rPr>
          <w:b/>
          <w:snapToGrid w:val="0"/>
          <w:color w:val="000080"/>
          <w:sz w:val="26"/>
          <w:u w:val="single"/>
        </w:rPr>
      </w:pPr>
      <w:r>
        <w:rPr>
          <w:b/>
          <w:snapToGrid w:val="0"/>
          <w:color w:val="000080"/>
          <w:u w:val="single"/>
        </w:rPr>
        <w:t xml:space="preserve">VENEZIA - CONSOLATO ONORARIO   </w:t>
      </w:r>
    </w:p>
    <w:p w14:paraId="60FEEC70" w14:textId="77777777" w:rsidR="004D7D73" w:rsidRDefault="004D7D73" w:rsidP="004D7D73">
      <w:pPr>
        <w:widowControl w:val="0"/>
        <w:tabs>
          <w:tab w:val="left" w:pos="90"/>
          <w:tab w:val="left" w:pos="2321"/>
        </w:tabs>
        <w:rPr>
          <w:b/>
          <w:snapToGrid w:val="0"/>
          <w:color w:val="000000"/>
        </w:rPr>
      </w:pPr>
    </w:p>
    <w:p w14:paraId="2EC16545" w14:textId="77777777" w:rsidR="004D7D73" w:rsidRDefault="004D7D73" w:rsidP="004D7D73">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p>
    <w:p w14:paraId="4C56E713" w14:textId="77777777" w:rsidR="004D7D73" w:rsidRDefault="004D7D73" w:rsidP="004D7D73">
      <w:pPr>
        <w:widowControl w:val="0"/>
        <w:tabs>
          <w:tab w:val="left" w:pos="90"/>
          <w:tab w:val="left" w:pos="2321"/>
        </w:tabs>
        <w:rPr>
          <w:b/>
          <w:snapToGrid w:val="0"/>
          <w:color w:val="000000"/>
        </w:rPr>
      </w:pPr>
    </w:p>
    <w:p w14:paraId="3CEBAA08" w14:textId="77777777" w:rsidR="004D7D73" w:rsidRDefault="004D7D73" w:rsidP="004D7D73">
      <w:pPr>
        <w:widowControl w:val="0"/>
        <w:tabs>
          <w:tab w:val="left" w:pos="90"/>
          <w:tab w:val="left" w:pos="2321"/>
        </w:tabs>
        <w:rPr>
          <w:snapToGrid w:val="0"/>
          <w:color w:val="000000"/>
        </w:rPr>
      </w:pPr>
      <w:r>
        <w:rPr>
          <w:b/>
          <w:snapToGrid w:val="0"/>
          <w:color w:val="000000"/>
        </w:rPr>
        <w:t>Circoscrizione</w:t>
      </w:r>
      <w:r>
        <w:rPr>
          <w:b/>
          <w:snapToGrid w:val="0"/>
          <w:color w:val="000000"/>
        </w:rPr>
        <w:tab/>
      </w:r>
      <w:r>
        <w:rPr>
          <w:snapToGrid w:val="0"/>
          <w:color w:val="000000"/>
        </w:rPr>
        <w:t>Veneto</w:t>
      </w:r>
    </w:p>
    <w:p w14:paraId="37E6BE7D" w14:textId="77777777" w:rsidR="004D7D73" w:rsidRDefault="004D7D73" w:rsidP="004D7D73">
      <w:pPr>
        <w:widowControl w:val="0"/>
        <w:tabs>
          <w:tab w:val="left" w:pos="90"/>
          <w:tab w:val="left" w:pos="2321"/>
        </w:tabs>
        <w:spacing w:before="40"/>
        <w:rPr>
          <w:snapToGrid w:val="0"/>
          <w:color w:val="000000"/>
        </w:rPr>
      </w:pPr>
    </w:p>
    <w:p w14:paraId="2A268320" w14:textId="77777777" w:rsidR="004D7D73" w:rsidRDefault="004D7D73" w:rsidP="004D7D73">
      <w:pPr>
        <w:widowControl w:val="0"/>
        <w:tabs>
          <w:tab w:val="left" w:pos="90"/>
          <w:tab w:val="left" w:pos="2321"/>
        </w:tabs>
        <w:spacing w:before="40"/>
        <w:rPr>
          <w:snapToGrid w:val="0"/>
          <w:color w:val="000000"/>
          <w:sz w:val="26"/>
        </w:rPr>
      </w:pPr>
      <w:r>
        <w:rPr>
          <w:snapToGrid w:val="0"/>
          <w:color w:val="000000"/>
        </w:rPr>
        <w:t>Signor FABRIZIO IPPOLITO D’AVINO, Console Onorario (Exequatur 26 marzo</w:t>
      </w:r>
      <w:r w:rsidR="002926E0">
        <w:rPr>
          <w:snapToGrid w:val="0"/>
          <w:color w:val="000000"/>
        </w:rPr>
        <w:t xml:space="preserve"> </w:t>
      </w:r>
      <w:r>
        <w:rPr>
          <w:snapToGrid w:val="0"/>
          <w:color w:val="000000"/>
        </w:rPr>
        <w:t>2024)</w:t>
      </w:r>
    </w:p>
    <w:p w14:paraId="22812191" w14:textId="77777777" w:rsidR="00EE0E57" w:rsidRDefault="00EE0E57" w:rsidP="00EE0E57">
      <w:pPr>
        <w:widowControl w:val="0"/>
        <w:tabs>
          <w:tab w:val="left" w:pos="90"/>
        </w:tabs>
        <w:rPr>
          <w:b/>
          <w:snapToGrid w:val="0"/>
          <w:color w:val="000000"/>
          <w:sz w:val="16"/>
        </w:rPr>
      </w:pPr>
    </w:p>
    <w:p w14:paraId="4EF18154" w14:textId="77777777" w:rsidR="004944D8" w:rsidRDefault="005E2708">
      <w:pPr>
        <w:widowControl w:val="0"/>
        <w:tabs>
          <w:tab w:val="left" w:pos="90"/>
        </w:tabs>
        <w:jc w:val="right"/>
        <w:rPr>
          <w:b/>
          <w:snapToGrid w:val="0"/>
          <w:color w:val="000000"/>
        </w:rPr>
      </w:pPr>
      <w:r>
        <w:rPr>
          <w:b/>
          <w:snapToGrid w:val="0"/>
          <w:color w:val="000000"/>
          <w:sz w:val="16"/>
        </w:rPr>
        <w:br w:type="page"/>
      </w:r>
      <w:r w:rsidR="0099469A">
        <w:rPr>
          <w:b/>
          <w:snapToGrid w:val="0"/>
          <w:color w:val="000000"/>
          <w:sz w:val="16"/>
        </w:rPr>
        <w:t>BELARUS</w:t>
      </w:r>
    </w:p>
    <w:p w14:paraId="21FB6290" w14:textId="77777777" w:rsidR="004944D8" w:rsidRDefault="004944D8">
      <w:pPr>
        <w:widowControl w:val="0"/>
        <w:tabs>
          <w:tab w:val="left" w:pos="90"/>
        </w:tabs>
        <w:spacing w:before="60"/>
        <w:jc w:val="center"/>
        <w:rPr>
          <w:snapToGrid w:val="0"/>
          <w:color w:val="000080"/>
          <w:sz w:val="26"/>
        </w:rPr>
      </w:pPr>
    </w:p>
    <w:p w14:paraId="4400E922"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585024" behindDoc="0" locked="0" layoutInCell="1" allowOverlap="1" wp14:anchorId="1FB12322" wp14:editId="699D952F">
            <wp:simplePos x="0" y="0"/>
            <wp:positionH relativeFrom="column">
              <wp:posOffset>5457190</wp:posOffset>
            </wp:positionH>
            <wp:positionV relativeFrom="paragraph">
              <wp:posOffset>181610</wp:posOffset>
            </wp:positionV>
            <wp:extent cx="935990" cy="467995"/>
            <wp:effectExtent l="19050" t="19050" r="0" b="8255"/>
            <wp:wrapNone/>
            <wp:docPr id="395"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1FC8761" w14:textId="77777777" w:rsidR="004944D8" w:rsidRDefault="004944D8">
      <w:pPr>
        <w:widowControl w:val="0"/>
        <w:tabs>
          <w:tab w:val="left" w:pos="90"/>
        </w:tabs>
        <w:rPr>
          <w:b/>
          <w:snapToGrid w:val="0"/>
          <w:color w:val="000080"/>
          <w:sz w:val="39"/>
        </w:rPr>
      </w:pPr>
      <w:r>
        <w:rPr>
          <w:b/>
          <w:snapToGrid w:val="0"/>
          <w:color w:val="000080"/>
          <w:sz w:val="32"/>
        </w:rPr>
        <w:t xml:space="preserve">BELARUS </w:t>
      </w:r>
    </w:p>
    <w:p w14:paraId="7FE27FC2"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F4C287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7BA3CB9" w14:textId="77777777" w:rsidR="004944D8" w:rsidRDefault="004944D8" w:rsidP="0006312D">
      <w:pPr>
        <w:widowControl w:val="0"/>
        <w:tabs>
          <w:tab w:val="left" w:pos="90"/>
        </w:tabs>
        <w:jc w:val="right"/>
        <w:rPr>
          <w:i/>
          <w:snapToGrid w:val="0"/>
          <w:color w:val="000000"/>
          <w:sz w:val="26"/>
        </w:rPr>
      </w:pPr>
      <w:r>
        <w:rPr>
          <w:i/>
          <w:snapToGrid w:val="0"/>
          <w:color w:val="000000"/>
        </w:rPr>
        <w:t xml:space="preserve"> Festa nazionale 3 luglio</w:t>
      </w:r>
    </w:p>
    <w:p w14:paraId="5EB83B9A" w14:textId="77777777" w:rsidR="0006312D" w:rsidRDefault="0006312D" w:rsidP="0006312D">
      <w:pPr>
        <w:widowControl w:val="0"/>
        <w:tabs>
          <w:tab w:val="left" w:pos="90"/>
        </w:tabs>
        <w:rPr>
          <w:b/>
          <w:snapToGrid w:val="0"/>
          <w:color w:val="000080"/>
          <w:u w:val="single"/>
        </w:rPr>
      </w:pPr>
    </w:p>
    <w:p w14:paraId="5CD37E33" w14:textId="77777777" w:rsidR="0006312D" w:rsidRDefault="0006312D" w:rsidP="0006312D">
      <w:pPr>
        <w:widowControl w:val="0"/>
        <w:tabs>
          <w:tab w:val="left" w:pos="90"/>
        </w:tabs>
        <w:rPr>
          <w:b/>
          <w:snapToGrid w:val="0"/>
          <w:color w:val="000080"/>
          <w:u w:val="single"/>
        </w:rPr>
      </w:pPr>
    </w:p>
    <w:p w14:paraId="389D6303" w14:textId="77777777" w:rsidR="004944D8" w:rsidRDefault="004944D8" w:rsidP="0006312D">
      <w:pPr>
        <w:widowControl w:val="0"/>
        <w:tabs>
          <w:tab w:val="left" w:pos="90"/>
        </w:tabs>
        <w:rPr>
          <w:b/>
          <w:snapToGrid w:val="0"/>
          <w:color w:val="000080"/>
          <w:sz w:val="26"/>
          <w:u w:val="single"/>
        </w:rPr>
      </w:pPr>
      <w:r>
        <w:rPr>
          <w:b/>
          <w:snapToGrid w:val="0"/>
          <w:color w:val="000080"/>
          <w:u w:val="single"/>
        </w:rPr>
        <w:t>ROMA - SEZIONE CONSOLARE DELL'AMBASCIATA</w:t>
      </w:r>
    </w:p>
    <w:p w14:paraId="08EC46EE" w14:textId="77777777" w:rsidR="004114FA" w:rsidRDefault="004114FA" w:rsidP="004114FA">
      <w:pPr>
        <w:widowControl w:val="0"/>
        <w:tabs>
          <w:tab w:val="left" w:pos="90"/>
          <w:tab w:val="left" w:pos="2711"/>
        </w:tabs>
        <w:rPr>
          <w:b/>
          <w:snapToGrid w:val="0"/>
          <w:color w:val="000000"/>
        </w:rPr>
      </w:pPr>
    </w:p>
    <w:p w14:paraId="6B69CDF5" w14:textId="77777777" w:rsidR="008C7473" w:rsidRDefault="004944D8" w:rsidP="004114FA">
      <w:pPr>
        <w:widowControl w:val="0"/>
        <w:tabs>
          <w:tab w:val="left" w:pos="90"/>
          <w:tab w:val="left" w:pos="2711"/>
        </w:tabs>
        <w:rPr>
          <w:b/>
          <w:snapToGrid w:val="0"/>
          <w:color w:val="000000"/>
        </w:rPr>
      </w:pPr>
      <w:r>
        <w:rPr>
          <w:b/>
          <w:snapToGrid w:val="0"/>
          <w:color w:val="000000"/>
        </w:rPr>
        <w:t>Indirizzo</w:t>
      </w:r>
      <w:r w:rsidR="004114FA">
        <w:rPr>
          <w:b/>
          <w:snapToGrid w:val="0"/>
          <w:color w:val="000000"/>
        </w:rPr>
        <w:t xml:space="preserve">                               </w:t>
      </w:r>
      <w:r w:rsidR="008C7473" w:rsidRPr="008C7473">
        <w:t>Via delle Alpi Apuane, 16 - 00141 Roma</w:t>
      </w:r>
    </w:p>
    <w:p w14:paraId="550F245E" w14:textId="77777777" w:rsidR="004114FA" w:rsidRPr="008C7473" w:rsidRDefault="008C7473" w:rsidP="004114FA">
      <w:pPr>
        <w:widowControl w:val="0"/>
        <w:tabs>
          <w:tab w:val="left" w:pos="90"/>
          <w:tab w:val="left" w:pos="2711"/>
        </w:tabs>
        <w:rPr>
          <w:snapToGrid w:val="0"/>
          <w:color w:val="000000"/>
        </w:rPr>
      </w:pPr>
      <w:r>
        <w:rPr>
          <w:b/>
          <w:snapToGrid w:val="0"/>
          <w:color w:val="000000"/>
        </w:rPr>
        <w:tab/>
        <w:t xml:space="preserve">                                             </w:t>
      </w:r>
      <w:r w:rsidRPr="008C7473">
        <w:rPr>
          <w:snapToGrid w:val="0"/>
          <w:color w:val="000000"/>
        </w:rPr>
        <w:t>Tel.</w:t>
      </w:r>
      <w:r>
        <w:rPr>
          <w:b/>
          <w:snapToGrid w:val="0"/>
          <w:color w:val="000000"/>
        </w:rPr>
        <w:t xml:space="preserve"> </w:t>
      </w:r>
      <w:r w:rsidRPr="008C7473">
        <w:t>0682081424 0682081436 0682081423 - Fax 0682002309</w:t>
      </w:r>
    </w:p>
    <w:p w14:paraId="40F3076F" w14:textId="77777777" w:rsidR="004114FA" w:rsidRPr="004114FA" w:rsidRDefault="004114FA" w:rsidP="004114FA">
      <w:pPr>
        <w:widowControl w:val="0"/>
        <w:tabs>
          <w:tab w:val="left" w:pos="90"/>
          <w:tab w:val="left" w:pos="2711"/>
        </w:tabs>
        <w:rPr>
          <w:snapToGrid w:val="0"/>
          <w:color w:val="000000"/>
          <w:sz w:val="23"/>
        </w:rPr>
      </w:pPr>
      <w:r>
        <w:rPr>
          <w:snapToGrid w:val="0"/>
          <w:color w:val="000000"/>
        </w:rPr>
        <w:t xml:space="preserve">                                               E</w:t>
      </w:r>
      <w:r w:rsidRPr="004114FA">
        <w:rPr>
          <w:snapToGrid w:val="0"/>
          <w:color w:val="000000"/>
        </w:rPr>
        <w:t xml:space="preserve">-mail </w:t>
      </w:r>
      <w:r w:rsidR="00942A9B">
        <w:rPr>
          <w:rFonts w:eastAsia="SimSun"/>
        </w:rPr>
        <w:t>italy@mfa.gov.by</w:t>
      </w:r>
    </w:p>
    <w:p w14:paraId="46710CA2" w14:textId="77777777" w:rsidR="004944D8"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9FE7E7C" w14:textId="77777777" w:rsidR="00D20700" w:rsidRDefault="00D20700">
      <w:pPr>
        <w:widowControl w:val="0"/>
        <w:tabs>
          <w:tab w:val="left" w:pos="2321"/>
        </w:tabs>
        <w:rPr>
          <w:snapToGrid w:val="0"/>
          <w:color w:val="000000"/>
        </w:rPr>
      </w:pPr>
    </w:p>
    <w:p w14:paraId="334760DF" w14:textId="4320E87F" w:rsidR="007D4520" w:rsidRPr="000C169F" w:rsidRDefault="007854FD" w:rsidP="000C169F">
      <w:pPr>
        <w:widowControl w:val="0"/>
        <w:tabs>
          <w:tab w:val="left" w:pos="90"/>
        </w:tabs>
        <w:rPr>
          <w:snapToGrid w:val="0"/>
          <w:color w:val="000000"/>
        </w:rPr>
      </w:pPr>
      <w:r>
        <w:t xml:space="preserve">Signor </w:t>
      </w:r>
      <w:r w:rsidR="00344DB5">
        <w:t>ALIA</w:t>
      </w:r>
      <w:r w:rsidR="006C2709">
        <w:t>KSEI YURSHA</w:t>
      </w:r>
      <w:r w:rsidR="000C169F">
        <w:t xml:space="preserve">, </w:t>
      </w:r>
      <w:r w:rsidR="006C2709">
        <w:t xml:space="preserve"> Consigliere </w:t>
      </w:r>
      <w:r w:rsidR="000C169F" w:rsidRPr="000C169F">
        <w:t>Aff</w:t>
      </w:r>
      <w:r w:rsidR="000C169F">
        <w:t>ari</w:t>
      </w:r>
      <w:r w:rsidR="000C169F" w:rsidRPr="000C169F">
        <w:t xml:space="preserve"> Cons</w:t>
      </w:r>
      <w:r w:rsidR="000C169F">
        <w:t>olari</w:t>
      </w:r>
      <w:r w:rsidR="006C2709">
        <w:t xml:space="preserve"> (10 agosto 2020</w:t>
      </w:r>
      <w:r w:rsidR="000C169F" w:rsidRPr="000C169F">
        <w:t>)</w:t>
      </w:r>
    </w:p>
    <w:p w14:paraId="545C0E5F" w14:textId="77777777" w:rsidR="00C74A06" w:rsidRDefault="00C74A06" w:rsidP="000D6A21">
      <w:pPr>
        <w:widowControl w:val="0"/>
        <w:tabs>
          <w:tab w:val="left" w:pos="90"/>
        </w:tabs>
        <w:rPr>
          <w:snapToGrid w:val="0"/>
          <w:color w:val="000000"/>
        </w:rPr>
      </w:pPr>
    </w:p>
    <w:p w14:paraId="6AA037AA" w14:textId="77777777" w:rsidR="00F31F2B" w:rsidRDefault="00F31F2B" w:rsidP="000D6A21">
      <w:pPr>
        <w:widowControl w:val="0"/>
        <w:tabs>
          <w:tab w:val="left" w:pos="90"/>
        </w:tabs>
        <w:rPr>
          <w:snapToGrid w:val="0"/>
          <w:color w:val="000000"/>
        </w:rPr>
      </w:pPr>
    </w:p>
    <w:p w14:paraId="1F8456D7" w14:textId="77777777" w:rsidR="00291ECF" w:rsidRDefault="00291ECF" w:rsidP="000D6A21">
      <w:pPr>
        <w:widowControl w:val="0"/>
        <w:tabs>
          <w:tab w:val="left" w:pos="90"/>
        </w:tabs>
        <w:rPr>
          <w:b/>
          <w:snapToGrid w:val="0"/>
          <w:color w:val="000080"/>
          <w:u w:val="single"/>
        </w:rPr>
      </w:pPr>
      <w:r w:rsidRPr="00291ECF">
        <w:rPr>
          <w:b/>
          <w:snapToGrid w:val="0"/>
          <w:color w:val="000080"/>
          <w:u w:val="single"/>
        </w:rPr>
        <w:t>BARI</w:t>
      </w:r>
      <w:r>
        <w:rPr>
          <w:b/>
          <w:snapToGrid w:val="0"/>
          <w:color w:val="000080"/>
          <w:u w:val="single"/>
        </w:rPr>
        <w:t xml:space="preserve"> – CONSOLATO ONORARIO</w:t>
      </w:r>
    </w:p>
    <w:p w14:paraId="33044707" w14:textId="77777777" w:rsidR="00291ECF" w:rsidRPr="00291ECF" w:rsidRDefault="00291ECF" w:rsidP="000D6A21">
      <w:pPr>
        <w:widowControl w:val="0"/>
        <w:tabs>
          <w:tab w:val="left" w:pos="90"/>
        </w:tabs>
        <w:rPr>
          <w:b/>
          <w:snapToGrid w:val="0"/>
          <w:color w:val="000080"/>
          <w:u w:val="single"/>
        </w:rPr>
      </w:pPr>
    </w:p>
    <w:p w14:paraId="4625B7FA" w14:textId="77777777" w:rsidR="00F31F2B" w:rsidRPr="00F31F2B" w:rsidRDefault="00291ECF" w:rsidP="00F31F2B">
      <w:pPr>
        <w:widowControl w:val="0"/>
        <w:tabs>
          <w:tab w:val="left" w:pos="90"/>
        </w:tabs>
        <w:rPr>
          <w:snapToGrid w:val="0"/>
        </w:rPr>
      </w:pPr>
      <w:r>
        <w:rPr>
          <w:b/>
          <w:snapToGrid w:val="0"/>
        </w:rPr>
        <w:t>Indirizzo</w:t>
      </w:r>
      <w:r>
        <w:rPr>
          <w:b/>
          <w:snapToGrid w:val="0"/>
        </w:rPr>
        <w:tab/>
      </w:r>
      <w:r>
        <w:rPr>
          <w:b/>
          <w:snapToGrid w:val="0"/>
        </w:rPr>
        <w:tab/>
      </w:r>
      <w:r w:rsidR="00F31F2B">
        <w:rPr>
          <w:b/>
          <w:snapToGrid w:val="0"/>
        </w:rPr>
        <w:t xml:space="preserve">  </w:t>
      </w:r>
      <w:r w:rsidR="00F31F2B" w:rsidRPr="00F31F2B">
        <w:rPr>
          <w:snapToGrid w:val="0"/>
        </w:rPr>
        <w:t xml:space="preserve">Via Nicolò </w:t>
      </w:r>
      <w:proofErr w:type="spellStart"/>
      <w:r w:rsidR="00F31F2B" w:rsidRPr="00F31F2B">
        <w:rPr>
          <w:snapToGrid w:val="0"/>
        </w:rPr>
        <w:t>Putignani</w:t>
      </w:r>
      <w:proofErr w:type="spellEnd"/>
      <w:r w:rsidR="00F31F2B" w:rsidRPr="00F31F2B">
        <w:rPr>
          <w:snapToGrid w:val="0"/>
        </w:rPr>
        <w:t>, n. 262 – 70122 Bari (BA)</w:t>
      </w:r>
    </w:p>
    <w:p w14:paraId="300FC2E5" w14:textId="77777777" w:rsidR="00F31F2B" w:rsidRPr="00F31F2B" w:rsidRDefault="00F31F2B" w:rsidP="00F31F2B">
      <w:pPr>
        <w:widowControl w:val="0"/>
        <w:tabs>
          <w:tab w:val="left" w:pos="90"/>
        </w:tabs>
        <w:rPr>
          <w:snapToGrid w:val="0"/>
        </w:rPr>
      </w:pPr>
      <w:r>
        <w:rPr>
          <w:b/>
          <w:snapToGrid w:val="0"/>
        </w:rPr>
        <w:tab/>
      </w:r>
      <w:r>
        <w:rPr>
          <w:b/>
          <w:snapToGrid w:val="0"/>
        </w:rPr>
        <w:tab/>
      </w:r>
      <w:r>
        <w:rPr>
          <w:b/>
          <w:snapToGrid w:val="0"/>
        </w:rPr>
        <w:tab/>
      </w:r>
      <w:r>
        <w:rPr>
          <w:b/>
          <w:snapToGrid w:val="0"/>
        </w:rPr>
        <w:tab/>
      </w:r>
      <w:r w:rsidRPr="00F31F2B">
        <w:rPr>
          <w:snapToGrid w:val="0"/>
        </w:rPr>
        <w:t xml:space="preserve">  Tel. 080 411 8247</w:t>
      </w:r>
    </w:p>
    <w:p w14:paraId="67B49332" w14:textId="77777777" w:rsidR="00F31F2B" w:rsidRPr="00F31F2B" w:rsidRDefault="00F31F2B" w:rsidP="00F31F2B">
      <w:pPr>
        <w:widowControl w:val="0"/>
        <w:tabs>
          <w:tab w:val="left" w:pos="90"/>
        </w:tabs>
        <w:rPr>
          <w:snapToGrid w:val="0"/>
        </w:rPr>
      </w:pPr>
      <w:r>
        <w:rPr>
          <w:b/>
          <w:snapToGrid w:val="0"/>
        </w:rPr>
        <w:tab/>
      </w:r>
      <w:r>
        <w:rPr>
          <w:b/>
          <w:snapToGrid w:val="0"/>
        </w:rPr>
        <w:tab/>
      </w:r>
      <w:r>
        <w:rPr>
          <w:b/>
          <w:snapToGrid w:val="0"/>
        </w:rPr>
        <w:tab/>
      </w:r>
      <w:r>
        <w:rPr>
          <w:b/>
          <w:snapToGrid w:val="0"/>
        </w:rPr>
        <w:tab/>
      </w:r>
      <w:r w:rsidRPr="00F31F2B">
        <w:rPr>
          <w:snapToGrid w:val="0"/>
        </w:rPr>
        <w:t xml:space="preserve">  E-mail: </w:t>
      </w:r>
      <w:hyperlink r:id="rId42" w:history="1">
        <w:r w:rsidRPr="00F31F2B">
          <w:rPr>
            <w:snapToGrid w:val="0"/>
          </w:rPr>
          <w:t>console.onorario@belaruspuglia.it</w:t>
        </w:r>
      </w:hyperlink>
      <w:r>
        <w:rPr>
          <w:snapToGrid w:val="0"/>
        </w:rPr>
        <w:t xml:space="preserve"> </w:t>
      </w:r>
      <w:r w:rsidRPr="00F31F2B">
        <w:rPr>
          <w:snapToGrid w:val="0"/>
        </w:rPr>
        <w:t xml:space="preserve"> </w:t>
      </w:r>
    </w:p>
    <w:p w14:paraId="157FD45C" w14:textId="77777777" w:rsidR="00291ECF" w:rsidRDefault="00291ECF" w:rsidP="00F31F2B">
      <w:pPr>
        <w:widowControl w:val="0"/>
        <w:tabs>
          <w:tab w:val="left" w:pos="90"/>
        </w:tabs>
        <w:rPr>
          <w:bCs/>
          <w:snapToGrid w:val="0"/>
        </w:rPr>
      </w:pPr>
      <w:r>
        <w:rPr>
          <w:b/>
          <w:snapToGrid w:val="0"/>
        </w:rPr>
        <w:t>Circoscrizione</w:t>
      </w:r>
      <w:r>
        <w:rPr>
          <w:b/>
          <w:snapToGrid w:val="0"/>
        </w:rPr>
        <w:tab/>
      </w:r>
      <w:r>
        <w:rPr>
          <w:b/>
          <w:snapToGrid w:val="0"/>
        </w:rPr>
        <w:tab/>
        <w:t xml:space="preserve">   </w:t>
      </w:r>
      <w:r>
        <w:rPr>
          <w:bCs/>
          <w:snapToGrid w:val="0"/>
        </w:rPr>
        <w:t>Puglia</w:t>
      </w:r>
    </w:p>
    <w:p w14:paraId="6402962D" w14:textId="77777777" w:rsidR="00291ECF" w:rsidRDefault="00291ECF" w:rsidP="00291ECF">
      <w:pPr>
        <w:widowControl w:val="0"/>
        <w:tabs>
          <w:tab w:val="left" w:pos="90"/>
        </w:tabs>
        <w:rPr>
          <w:bCs/>
          <w:snapToGrid w:val="0"/>
        </w:rPr>
      </w:pPr>
    </w:p>
    <w:p w14:paraId="5248247F" w14:textId="77777777" w:rsidR="00291ECF" w:rsidRDefault="00291ECF" w:rsidP="00291ECF">
      <w:pPr>
        <w:widowControl w:val="0"/>
        <w:tabs>
          <w:tab w:val="left" w:pos="90"/>
        </w:tabs>
        <w:rPr>
          <w:bCs/>
          <w:snapToGrid w:val="0"/>
        </w:rPr>
      </w:pPr>
      <w:r>
        <w:rPr>
          <w:bCs/>
          <w:snapToGrid w:val="0"/>
        </w:rPr>
        <w:t>Signor ALESSANDRO ADRIANI, Console Onorario, (Exequatur 8 luglio 2021)</w:t>
      </w:r>
    </w:p>
    <w:p w14:paraId="34AD0869" w14:textId="77777777" w:rsidR="000D6A21" w:rsidRDefault="000D6A21" w:rsidP="000D6A21">
      <w:pPr>
        <w:widowControl w:val="0"/>
        <w:tabs>
          <w:tab w:val="left" w:pos="90"/>
        </w:tabs>
        <w:rPr>
          <w:snapToGrid w:val="0"/>
          <w:color w:val="000000"/>
        </w:rPr>
      </w:pPr>
    </w:p>
    <w:p w14:paraId="6D2869AD" w14:textId="77777777" w:rsidR="002F09FC" w:rsidRDefault="002F09FC" w:rsidP="000D6A21">
      <w:pPr>
        <w:widowControl w:val="0"/>
        <w:tabs>
          <w:tab w:val="left" w:pos="90"/>
        </w:tabs>
        <w:rPr>
          <w:snapToGrid w:val="0"/>
          <w:color w:val="000000"/>
        </w:rPr>
      </w:pPr>
    </w:p>
    <w:p w14:paraId="426B0144" w14:textId="77777777" w:rsidR="000D6A21" w:rsidRDefault="000D6A21" w:rsidP="000D6A21">
      <w:pPr>
        <w:widowControl w:val="0"/>
        <w:tabs>
          <w:tab w:val="left" w:pos="90"/>
        </w:tabs>
        <w:rPr>
          <w:b/>
          <w:snapToGrid w:val="0"/>
          <w:color w:val="000080"/>
          <w:u w:val="single"/>
        </w:rPr>
      </w:pPr>
      <w:r>
        <w:rPr>
          <w:b/>
          <w:snapToGrid w:val="0"/>
          <w:color w:val="000080"/>
          <w:u w:val="single"/>
        </w:rPr>
        <w:t>BRESCIA – CONSOLATO ONORARIO</w:t>
      </w:r>
    </w:p>
    <w:p w14:paraId="1E1C6B71" w14:textId="77777777" w:rsidR="000D6A21" w:rsidRDefault="000D6A21" w:rsidP="000D6A21">
      <w:pPr>
        <w:widowControl w:val="0"/>
        <w:tabs>
          <w:tab w:val="left" w:pos="90"/>
        </w:tabs>
        <w:rPr>
          <w:b/>
          <w:snapToGrid w:val="0"/>
          <w:color w:val="000080"/>
          <w:u w:val="single"/>
        </w:rPr>
      </w:pPr>
    </w:p>
    <w:p w14:paraId="43528A71" w14:textId="77777777" w:rsidR="000D6A21" w:rsidRDefault="000D6A21" w:rsidP="000D6A21">
      <w:pPr>
        <w:widowControl w:val="0"/>
        <w:tabs>
          <w:tab w:val="left" w:pos="90"/>
        </w:tabs>
        <w:rPr>
          <w:bCs/>
          <w:snapToGrid w:val="0"/>
        </w:rPr>
      </w:pPr>
      <w:r>
        <w:rPr>
          <w:b/>
          <w:snapToGrid w:val="0"/>
        </w:rPr>
        <w:t>Indirizzo</w:t>
      </w:r>
      <w:r>
        <w:rPr>
          <w:b/>
          <w:snapToGrid w:val="0"/>
        </w:rPr>
        <w:tab/>
      </w:r>
      <w:r>
        <w:rPr>
          <w:b/>
          <w:snapToGrid w:val="0"/>
        </w:rPr>
        <w:tab/>
        <w:t xml:space="preserve">   </w:t>
      </w:r>
      <w:r>
        <w:rPr>
          <w:bCs/>
          <w:snapToGrid w:val="0"/>
        </w:rPr>
        <w:t>Via Giuseppe Garibaldi, 3 – 25082 Botticino (BS)</w:t>
      </w:r>
    </w:p>
    <w:p w14:paraId="5095FA53" w14:textId="77777777" w:rsidR="000D6A21" w:rsidRDefault="000D6A21" w:rsidP="000D6A21">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0302190283 - Fax 0302193190</w:t>
      </w:r>
    </w:p>
    <w:p w14:paraId="24B123DC" w14:textId="77777777" w:rsidR="000D6A21" w:rsidRDefault="000D6A21" w:rsidP="000D6A21">
      <w:pPr>
        <w:widowControl w:val="0"/>
        <w:tabs>
          <w:tab w:val="left" w:pos="90"/>
        </w:tabs>
        <w:rPr>
          <w:bCs/>
          <w:snapToGrid w:val="0"/>
        </w:rPr>
      </w:pPr>
      <w:r>
        <w:rPr>
          <w:b/>
          <w:snapToGrid w:val="0"/>
        </w:rPr>
        <w:t>Circoscrizione</w:t>
      </w:r>
      <w:r>
        <w:rPr>
          <w:b/>
          <w:snapToGrid w:val="0"/>
        </w:rPr>
        <w:tab/>
      </w:r>
      <w:r>
        <w:rPr>
          <w:b/>
          <w:snapToGrid w:val="0"/>
        </w:rPr>
        <w:tab/>
        <w:t xml:space="preserve">   </w:t>
      </w:r>
      <w:bookmarkStart w:id="16" w:name="_Hlk168050648"/>
      <w:r w:rsidRPr="00DA7D53">
        <w:rPr>
          <w:bCs/>
          <w:snapToGrid w:val="0"/>
        </w:rPr>
        <w:t>Lombardia, Veneto, Trentino Alto Adige, Friuli Venezia Giulia</w:t>
      </w:r>
      <w:bookmarkEnd w:id="16"/>
    </w:p>
    <w:p w14:paraId="3AB9835E" w14:textId="77777777" w:rsidR="000D6A21" w:rsidRDefault="000D6A21" w:rsidP="000D6A21">
      <w:pPr>
        <w:widowControl w:val="0"/>
        <w:tabs>
          <w:tab w:val="left" w:pos="90"/>
        </w:tabs>
        <w:rPr>
          <w:bCs/>
          <w:snapToGrid w:val="0"/>
        </w:rPr>
      </w:pPr>
    </w:p>
    <w:p w14:paraId="79F17BD2" w14:textId="77777777" w:rsidR="000D6A21" w:rsidRDefault="000D6A21" w:rsidP="000D6A21">
      <w:pPr>
        <w:widowControl w:val="0"/>
        <w:tabs>
          <w:tab w:val="left" w:pos="90"/>
        </w:tabs>
        <w:rPr>
          <w:bCs/>
          <w:snapToGrid w:val="0"/>
        </w:rPr>
      </w:pPr>
      <w:r>
        <w:rPr>
          <w:bCs/>
          <w:snapToGrid w:val="0"/>
        </w:rPr>
        <w:t xml:space="preserve">Signor ROBERTO GOTTI, Console Onorario, (Exequatur </w:t>
      </w:r>
      <w:r w:rsidR="00E55DD3">
        <w:rPr>
          <w:bCs/>
          <w:snapToGrid w:val="0"/>
        </w:rPr>
        <w:t>31 maggio 202</w:t>
      </w:r>
      <w:r w:rsidR="00A2277A">
        <w:rPr>
          <w:bCs/>
          <w:snapToGrid w:val="0"/>
        </w:rPr>
        <w:t>4</w:t>
      </w:r>
      <w:r>
        <w:rPr>
          <w:bCs/>
          <w:snapToGrid w:val="0"/>
        </w:rPr>
        <w:t>)</w:t>
      </w:r>
    </w:p>
    <w:p w14:paraId="40281CDA" w14:textId="77777777" w:rsidR="000D6A21" w:rsidRDefault="000D6A21" w:rsidP="000D6A21">
      <w:pPr>
        <w:widowControl w:val="0"/>
        <w:tabs>
          <w:tab w:val="left" w:pos="90"/>
        </w:tabs>
        <w:rPr>
          <w:snapToGrid w:val="0"/>
          <w:color w:val="000000"/>
        </w:rPr>
      </w:pPr>
    </w:p>
    <w:p w14:paraId="5DE7B0E2" w14:textId="77777777" w:rsidR="00C74A06" w:rsidRDefault="00C74A06" w:rsidP="000D6A21">
      <w:pPr>
        <w:widowControl w:val="0"/>
        <w:tabs>
          <w:tab w:val="left" w:pos="90"/>
        </w:tabs>
        <w:rPr>
          <w:snapToGrid w:val="0"/>
          <w:color w:val="000000"/>
        </w:rPr>
      </w:pPr>
    </w:p>
    <w:p w14:paraId="1C79B834" w14:textId="77777777" w:rsidR="004944D8" w:rsidRDefault="004944D8">
      <w:pPr>
        <w:widowControl w:val="0"/>
        <w:tabs>
          <w:tab w:val="left" w:pos="90"/>
        </w:tabs>
        <w:rPr>
          <w:b/>
          <w:snapToGrid w:val="0"/>
          <w:color w:val="000080"/>
          <w:u w:val="single"/>
        </w:rPr>
      </w:pPr>
      <w:r>
        <w:rPr>
          <w:b/>
          <w:snapToGrid w:val="0"/>
          <w:color w:val="000080"/>
          <w:u w:val="single"/>
        </w:rPr>
        <w:t>CAGLIARI – CONSOLATO ONORARIO</w:t>
      </w:r>
    </w:p>
    <w:p w14:paraId="049C5E2A" w14:textId="77777777" w:rsidR="004944D8" w:rsidRDefault="004944D8">
      <w:pPr>
        <w:widowControl w:val="0"/>
        <w:tabs>
          <w:tab w:val="left" w:pos="90"/>
        </w:tabs>
        <w:rPr>
          <w:b/>
          <w:snapToGrid w:val="0"/>
          <w:color w:val="000080"/>
          <w:u w:val="single"/>
        </w:rPr>
      </w:pPr>
    </w:p>
    <w:p w14:paraId="7DD5185E" w14:textId="77777777" w:rsidR="004944D8" w:rsidRDefault="004944D8" w:rsidP="008221FD">
      <w:pPr>
        <w:widowControl w:val="0"/>
        <w:tabs>
          <w:tab w:val="left" w:pos="90"/>
        </w:tabs>
        <w:rPr>
          <w:bCs/>
          <w:snapToGrid w:val="0"/>
        </w:rPr>
      </w:pPr>
      <w:r>
        <w:rPr>
          <w:b/>
          <w:snapToGrid w:val="0"/>
        </w:rPr>
        <w:t>Indirizzo</w:t>
      </w:r>
      <w:r>
        <w:rPr>
          <w:b/>
          <w:snapToGrid w:val="0"/>
        </w:rPr>
        <w:tab/>
      </w:r>
      <w:r>
        <w:rPr>
          <w:b/>
          <w:snapToGrid w:val="0"/>
        </w:rPr>
        <w:tab/>
      </w:r>
    </w:p>
    <w:p w14:paraId="7314C74E" w14:textId="77777777" w:rsidR="008221FD" w:rsidRDefault="008221FD">
      <w:pPr>
        <w:widowControl w:val="0"/>
        <w:tabs>
          <w:tab w:val="left" w:pos="90"/>
        </w:tabs>
        <w:rPr>
          <w:b/>
          <w:snapToGrid w:val="0"/>
        </w:rPr>
      </w:pPr>
    </w:p>
    <w:p w14:paraId="7F2EF098" w14:textId="77777777" w:rsidR="004944D8" w:rsidRDefault="004944D8">
      <w:pPr>
        <w:widowControl w:val="0"/>
        <w:tabs>
          <w:tab w:val="left" w:pos="90"/>
        </w:tabs>
        <w:rPr>
          <w:bCs/>
          <w:snapToGrid w:val="0"/>
        </w:rPr>
      </w:pPr>
      <w:r>
        <w:rPr>
          <w:b/>
          <w:snapToGrid w:val="0"/>
        </w:rPr>
        <w:t>Circoscrizione</w:t>
      </w:r>
      <w:r>
        <w:rPr>
          <w:b/>
          <w:snapToGrid w:val="0"/>
        </w:rPr>
        <w:tab/>
      </w:r>
      <w:r>
        <w:rPr>
          <w:b/>
          <w:snapToGrid w:val="0"/>
        </w:rPr>
        <w:tab/>
        <w:t xml:space="preserve">   </w:t>
      </w:r>
      <w:r>
        <w:rPr>
          <w:bCs/>
          <w:snapToGrid w:val="0"/>
        </w:rPr>
        <w:t>Sardegna</w:t>
      </w:r>
    </w:p>
    <w:p w14:paraId="46D101C3" w14:textId="77777777" w:rsidR="004944D8" w:rsidRDefault="004944D8">
      <w:pPr>
        <w:widowControl w:val="0"/>
        <w:tabs>
          <w:tab w:val="left" w:pos="90"/>
        </w:tabs>
        <w:rPr>
          <w:bCs/>
          <w:snapToGrid w:val="0"/>
        </w:rPr>
      </w:pPr>
    </w:p>
    <w:p w14:paraId="5B3D6A22" w14:textId="77777777" w:rsidR="004944D8" w:rsidRDefault="004944D8">
      <w:pPr>
        <w:widowControl w:val="0"/>
        <w:tabs>
          <w:tab w:val="left" w:pos="90"/>
        </w:tabs>
        <w:rPr>
          <w:b/>
          <w:snapToGrid w:val="0"/>
          <w:color w:val="000080"/>
          <w:u w:val="single"/>
        </w:rPr>
      </w:pPr>
    </w:p>
    <w:p w14:paraId="5E1D8174" w14:textId="77777777" w:rsidR="003236B4" w:rsidRDefault="003236B4">
      <w:pPr>
        <w:widowControl w:val="0"/>
        <w:tabs>
          <w:tab w:val="left" w:pos="90"/>
        </w:tabs>
        <w:rPr>
          <w:b/>
          <w:snapToGrid w:val="0"/>
          <w:color w:val="000080"/>
          <w:u w:val="single"/>
        </w:rPr>
      </w:pPr>
    </w:p>
    <w:p w14:paraId="2CFC1695" w14:textId="77777777" w:rsidR="003236B4" w:rsidRDefault="003236B4" w:rsidP="003236B4">
      <w:pPr>
        <w:widowControl w:val="0"/>
        <w:tabs>
          <w:tab w:val="left" w:pos="90"/>
        </w:tabs>
        <w:rPr>
          <w:b/>
          <w:snapToGrid w:val="0"/>
          <w:color w:val="000080"/>
          <w:u w:val="single"/>
        </w:rPr>
      </w:pPr>
      <w:r>
        <w:rPr>
          <w:b/>
          <w:snapToGrid w:val="0"/>
          <w:color w:val="000080"/>
          <w:u w:val="single"/>
        </w:rPr>
        <w:t>FIRENZE – CONSOLATO ONORARIO</w:t>
      </w:r>
    </w:p>
    <w:p w14:paraId="5DFB2AFE" w14:textId="77777777" w:rsidR="003236B4" w:rsidRDefault="003236B4" w:rsidP="003236B4">
      <w:pPr>
        <w:widowControl w:val="0"/>
        <w:tabs>
          <w:tab w:val="left" w:pos="90"/>
        </w:tabs>
        <w:rPr>
          <w:b/>
          <w:snapToGrid w:val="0"/>
          <w:color w:val="000080"/>
          <w:u w:val="single"/>
        </w:rPr>
      </w:pPr>
    </w:p>
    <w:p w14:paraId="07AD3C73" w14:textId="77777777" w:rsidR="003236B4" w:rsidRDefault="003236B4" w:rsidP="00E7380C">
      <w:pPr>
        <w:widowControl w:val="0"/>
        <w:tabs>
          <w:tab w:val="left" w:pos="90"/>
        </w:tabs>
        <w:rPr>
          <w:b/>
          <w:snapToGrid w:val="0"/>
        </w:rPr>
      </w:pPr>
      <w:r>
        <w:rPr>
          <w:b/>
          <w:snapToGrid w:val="0"/>
        </w:rPr>
        <w:t>Indirizzo</w:t>
      </w:r>
      <w:r>
        <w:rPr>
          <w:b/>
          <w:snapToGrid w:val="0"/>
        </w:rPr>
        <w:tab/>
      </w:r>
      <w:r>
        <w:rPr>
          <w:b/>
          <w:snapToGrid w:val="0"/>
        </w:rPr>
        <w:tab/>
      </w:r>
    </w:p>
    <w:p w14:paraId="1BF4CA04" w14:textId="77777777" w:rsidR="00E7380C" w:rsidRDefault="00E7380C" w:rsidP="00E7380C">
      <w:pPr>
        <w:widowControl w:val="0"/>
        <w:tabs>
          <w:tab w:val="left" w:pos="90"/>
        </w:tabs>
        <w:rPr>
          <w:bCs/>
          <w:snapToGrid w:val="0"/>
        </w:rPr>
      </w:pPr>
    </w:p>
    <w:p w14:paraId="18F6C4D0" w14:textId="77777777" w:rsidR="003236B4" w:rsidRDefault="003236B4" w:rsidP="003236B4">
      <w:pPr>
        <w:widowControl w:val="0"/>
        <w:tabs>
          <w:tab w:val="left" w:pos="90"/>
        </w:tabs>
        <w:rPr>
          <w:bCs/>
          <w:snapToGrid w:val="0"/>
        </w:rPr>
      </w:pPr>
      <w:r>
        <w:rPr>
          <w:b/>
          <w:snapToGrid w:val="0"/>
        </w:rPr>
        <w:t>Circoscrizione</w:t>
      </w:r>
      <w:r>
        <w:rPr>
          <w:b/>
          <w:snapToGrid w:val="0"/>
        </w:rPr>
        <w:tab/>
      </w:r>
      <w:r>
        <w:rPr>
          <w:b/>
          <w:snapToGrid w:val="0"/>
        </w:rPr>
        <w:tab/>
        <w:t xml:space="preserve">   </w:t>
      </w:r>
      <w:r>
        <w:rPr>
          <w:bCs/>
          <w:snapToGrid w:val="0"/>
        </w:rPr>
        <w:t>Toscana</w:t>
      </w:r>
    </w:p>
    <w:p w14:paraId="4DE90C5E" w14:textId="77777777" w:rsidR="003236B4" w:rsidRDefault="003236B4" w:rsidP="003236B4">
      <w:pPr>
        <w:widowControl w:val="0"/>
        <w:tabs>
          <w:tab w:val="left" w:pos="90"/>
        </w:tabs>
        <w:rPr>
          <w:bCs/>
          <w:snapToGrid w:val="0"/>
        </w:rPr>
      </w:pPr>
    </w:p>
    <w:p w14:paraId="008C63D2" w14:textId="77777777" w:rsidR="00BA1C01" w:rsidRDefault="00BA1C01">
      <w:pPr>
        <w:widowControl w:val="0"/>
        <w:tabs>
          <w:tab w:val="left" w:pos="90"/>
        </w:tabs>
        <w:rPr>
          <w:b/>
          <w:snapToGrid w:val="0"/>
          <w:color w:val="000080"/>
          <w:u w:val="single"/>
        </w:rPr>
      </w:pPr>
    </w:p>
    <w:p w14:paraId="24DE1175" w14:textId="77777777" w:rsidR="004944D8" w:rsidRDefault="004944D8">
      <w:pPr>
        <w:widowControl w:val="0"/>
        <w:tabs>
          <w:tab w:val="left" w:pos="90"/>
        </w:tabs>
        <w:spacing w:before="32"/>
        <w:rPr>
          <w:b/>
          <w:snapToGrid w:val="0"/>
          <w:color w:val="000080"/>
          <w:u w:val="single"/>
        </w:rPr>
      </w:pPr>
      <w:r>
        <w:rPr>
          <w:b/>
          <w:snapToGrid w:val="0"/>
          <w:color w:val="000080"/>
          <w:u w:val="single"/>
        </w:rPr>
        <w:t>NAPOLI – CONSOLATO ONORARIO</w:t>
      </w:r>
    </w:p>
    <w:p w14:paraId="765088BF" w14:textId="77777777" w:rsidR="00A9149B" w:rsidRDefault="00A9149B">
      <w:pPr>
        <w:widowControl w:val="0"/>
        <w:tabs>
          <w:tab w:val="left" w:pos="90"/>
        </w:tabs>
        <w:spacing w:before="32"/>
        <w:rPr>
          <w:b/>
          <w:snapToGrid w:val="0"/>
        </w:rPr>
      </w:pPr>
    </w:p>
    <w:p w14:paraId="0A9B0B87" w14:textId="77777777" w:rsidR="002378D0" w:rsidRDefault="00A9149B" w:rsidP="009C2651">
      <w:pPr>
        <w:widowControl w:val="0"/>
        <w:tabs>
          <w:tab w:val="left" w:pos="90"/>
        </w:tabs>
        <w:spacing w:before="32"/>
        <w:rPr>
          <w:b/>
          <w:snapToGrid w:val="0"/>
        </w:rPr>
      </w:pPr>
      <w:r>
        <w:rPr>
          <w:b/>
          <w:snapToGrid w:val="0"/>
        </w:rPr>
        <w:t>Indirizzo</w:t>
      </w:r>
      <w:r>
        <w:rPr>
          <w:b/>
          <w:snapToGrid w:val="0"/>
        </w:rPr>
        <w:tab/>
      </w:r>
      <w:r>
        <w:rPr>
          <w:b/>
          <w:snapToGrid w:val="0"/>
        </w:rPr>
        <w:tab/>
      </w:r>
    </w:p>
    <w:p w14:paraId="7915E6C6" w14:textId="77777777" w:rsidR="009C2651" w:rsidRPr="00A9149B" w:rsidRDefault="009C2651" w:rsidP="009C2651">
      <w:pPr>
        <w:widowControl w:val="0"/>
        <w:tabs>
          <w:tab w:val="left" w:pos="90"/>
        </w:tabs>
        <w:spacing w:before="32"/>
        <w:rPr>
          <w:snapToGrid w:val="0"/>
          <w:color w:val="000080"/>
          <w:u w:val="single"/>
        </w:rPr>
      </w:pPr>
    </w:p>
    <w:p w14:paraId="584324A0" w14:textId="77777777" w:rsidR="00A9149B" w:rsidRDefault="004944D8">
      <w:r>
        <w:rPr>
          <w:b/>
        </w:rPr>
        <w:t>Circoscrizione</w:t>
      </w:r>
      <w:r>
        <w:tab/>
      </w:r>
      <w:r>
        <w:tab/>
        <w:t xml:space="preserve">   Campania</w:t>
      </w:r>
    </w:p>
    <w:p w14:paraId="22E10124" w14:textId="77777777" w:rsidR="00BD4719" w:rsidRDefault="00BD4719"/>
    <w:p w14:paraId="2CF594F3" w14:textId="77777777" w:rsidR="00693182" w:rsidRDefault="00672267">
      <w:r>
        <w:br w:type="page"/>
      </w:r>
    </w:p>
    <w:p w14:paraId="64600411" w14:textId="77777777" w:rsidR="004944D8" w:rsidRDefault="00BA1C01" w:rsidP="00BA1C01">
      <w:pPr>
        <w:jc w:val="right"/>
      </w:pPr>
      <w:r>
        <w:rPr>
          <w:b/>
          <w:snapToGrid w:val="0"/>
          <w:color w:val="000000"/>
          <w:sz w:val="16"/>
        </w:rPr>
        <w:t>BELARUS</w:t>
      </w:r>
    </w:p>
    <w:p w14:paraId="5288FF8E" w14:textId="77777777" w:rsidR="00BA1C01" w:rsidRDefault="00BA1C01">
      <w:pPr>
        <w:widowControl w:val="0"/>
        <w:tabs>
          <w:tab w:val="left" w:pos="90"/>
        </w:tabs>
        <w:rPr>
          <w:b/>
          <w:snapToGrid w:val="0"/>
          <w:color w:val="000080"/>
          <w:u w:val="single"/>
        </w:rPr>
      </w:pPr>
    </w:p>
    <w:p w14:paraId="6CC0BC55" w14:textId="77777777" w:rsidR="000F7696" w:rsidRDefault="000F7696" w:rsidP="000F7696">
      <w:pPr>
        <w:widowControl w:val="0"/>
        <w:tabs>
          <w:tab w:val="left" w:pos="90"/>
        </w:tabs>
        <w:rPr>
          <w:b/>
          <w:snapToGrid w:val="0"/>
          <w:color w:val="000080"/>
          <w:u w:val="single"/>
        </w:rPr>
      </w:pPr>
      <w:r>
        <w:rPr>
          <w:b/>
          <w:snapToGrid w:val="0"/>
          <w:color w:val="000080"/>
          <w:u w:val="single"/>
        </w:rPr>
        <w:t>REGGIO CALABRIA – CONSOLATO ONORARIO</w:t>
      </w:r>
    </w:p>
    <w:p w14:paraId="3905E93D" w14:textId="77777777" w:rsidR="000F7696" w:rsidRDefault="000F7696" w:rsidP="000F7696">
      <w:pPr>
        <w:widowControl w:val="0"/>
        <w:tabs>
          <w:tab w:val="left" w:pos="90"/>
        </w:tabs>
        <w:rPr>
          <w:b/>
          <w:snapToGrid w:val="0"/>
        </w:rPr>
      </w:pPr>
    </w:p>
    <w:p w14:paraId="32D1936A" w14:textId="77777777" w:rsidR="000F7696" w:rsidRDefault="000F7696" w:rsidP="000F7696">
      <w:pPr>
        <w:widowControl w:val="0"/>
        <w:tabs>
          <w:tab w:val="left" w:pos="90"/>
        </w:tabs>
        <w:rPr>
          <w:snapToGrid w:val="0"/>
        </w:rPr>
      </w:pPr>
      <w:r>
        <w:rPr>
          <w:b/>
          <w:snapToGrid w:val="0"/>
        </w:rPr>
        <w:t>Indirizzo</w:t>
      </w:r>
      <w:r>
        <w:rPr>
          <w:b/>
          <w:snapToGrid w:val="0"/>
        </w:rPr>
        <w:tab/>
      </w:r>
      <w:r>
        <w:rPr>
          <w:b/>
          <w:snapToGrid w:val="0"/>
        </w:rPr>
        <w:tab/>
        <w:t xml:space="preserve">   </w:t>
      </w:r>
      <w:r>
        <w:rPr>
          <w:snapToGrid w:val="0"/>
        </w:rPr>
        <w:t xml:space="preserve">Via </w:t>
      </w:r>
      <w:r w:rsidR="006954CE">
        <w:rPr>
          <w:snapToGrid w:val="0"/>
        </w:rPr>
        <w:t>Bruno Buozzi</w:t>
      </w:r>
      <w:r>
        <w:rPr>
          <w:snapToGrid w:val="0"/>
        </w:rPr>
        <w:t xml:space="preserve">, </w:t>
      </w:r>
      <w:r w:rsidR="006954CE">
        <w:rPr>
          <w:snapToGrid w:val="0"/>
        </w:rPr>
        <w:t>4 – 89123</w:t>
      </w:r>
      <w:r>
        <w:rPr>
          <w:snapToGrid w:val="0"/>
        </w:rPr>
        <w:t xml:space="preserve"> Reggio Calabria</w:t>
      </w:r>
    </w:p>
    <w:p w14:paraId="2D112393" w14:textId="77777777" w:rsidR="000F7696" w:rsidRDefault="000F7696" w:rsidP="000F7696">
      <w:pPr>
        <w:widowControl w:val="0"/>
        <w:tabs>
          <w:tab w:val="left" w:pos="90"/>
        </w:tabs>
        <w:rPr>
          <w:snapToGrid w:val="0"/>
        </w:rPr>
      </w:pPr>
      <w:r>
        <w:rPr>
          <w:snapToGrid w:val="0"/>
        </w:rPr>
        <w:tab/>
      </w:r>
      <w:r>
        <w:rPr>
          <w:snapToGrid w:val="0"/>
        </w:rPr>
        <w:tab/>
      </w:r>
      <w:r>
        <w:rPr>
          <w:snapToGrid w:val="0"/>
        </w:rPr>
        <w:tab/>
      </w:r>
      <w:r>
        <w:rPr>
          <w:snapToGrid w:val="0"/>
        </w:rPr>
        <w:tab/>
        <w:t xml:space="preserve">   Tel. 3382016148</w:t>
      </w:r>
    </w:p>
    <w:p w14:paraId="058E7E9F" w14:textId="77777777" w:rsidR="000F7696" w:rsidRDefault="000F7696" w:rsidP="000F7696">
      <w:pPr>
        <w:widowControl w:val="0"/>
        <w:tabs>
          <w:tab w:val="left" w:pos="90"/>
        </w:tabs>
        <w:rPr>
          <w:snapToGrid w:val="0"/>
        </w:rPr>
      </w:pPr>
      <w:r>
        <w:rPr>
          <w:snapToGrid w:val="0"/>
        </w:rPr>
        <w:tab/>
      </w:r>
      <w:r>
        <w:rPr>
          <w:snapToGrid w:val="0"/>
        </w:rPr>
        <w:tab/>
      </w:r>
      <w:r>
        <w:rPr>
          <w:snapToGrid w:val="0"/>
        </w:rPr>
        <w:tab/>
      </w:r>
      <w:r>
        <w:rPr>
          <w:snapToGrid w:val="0"/>
        </w:rPr>
        <w:tab/>
        <w:t xml:space="preserve">   E-mail  f.milasi@libero.it</w:t>
      </w:r>
    </w:p>
    <w:p w14:paraId="469C406D" w14:textId="77777777" w:rsidR="000F7696" w:rsidRDefault="000F7696" w:rsidP="000F7696">
      <w:r>
        <w:rPr>
          <w:b/>
        </w:rPr>
        <w:t>Circoscrizione</w:t>
      </w:r>
      <w:r>
        <w:tab/>
      </w:r>
      <w:r>
        <w:tab/>
        <w:t xml:space="preserve">   Calabria, Sicilia</w:t>
      </w:r>
    </w:p>
    <w:p w14:paraId="736064F2" w14:textId="77777777" w:rsidR="000F7696" w:rsidRDefault="000F7696" w:rsidP="000F7696"/>
    <w:p w14:paraId="540D7F77" w14:textId="17EB7ADC" w:rsidR="000F7696" w:rsidRDefault="000F7696" w:rsidP="000F7696">
      <w:pPr>
        <w:widowControl w:val="0"/>
        <w:tabs>
          <w:tab w:val="left" w:pos="90"/>
        </w:tabs>
        <w:rPr>
          <w:b/>
          <w:snapToGrid w:val="0"/>
          <w:color w:val="000080"/>
          <w:u w:val="single"/>
        </w:rPr>
      </w:pPr>
      <w:r>
        <w:t xml:space="preserve">Signor FRANCESCO MILASI, Console Onorario, (Exequatur </w:t>
      </w:r>
      <w:r w:rsidR="00CB1A09">
        <w:t>2</w:t>
      </w:r>
      <w:r w:rsidR="00BC2F7D">
        <w:t>6</w:t>
      </w:r>
      <w:r w:rsidR="00CB1A09">
        <w:t xml:space="preserve"> giugno 2024</w:t>
      </w:r>
      <w:r>
        <w:t>)</w:t>
      </w:r>
    </w:p>
    <w:p w14:paraId="24DFD345" w14:textId="77777777" w:rsidR="000F7696" w:rsidRDefault="000F7696" w:rsidP="00AA63E8">
      <w:pPr>
        <w:widowControl w:val="0"/>
        <w:tabs>
          <w:tab w:val="left" w:pos="90"/>
        </w:tabs>
        <w:rPr>
          <w:b/>
          <w:snapToGrid w:val="0"/>
          <w:color w:val="000080"/>
          <w:u w:val="single"/>
        </w:rPr>
      </w:pPr>
    </w:p>
    <w:p w14:paraId="39B8CC24" w14:textId="77777777" w:rsidR="009E706A" w:rsidRDefault="009E706A" w:rsidP="00AA63E8">
      <w:pPr>
        <w:widowControl w:val="0"/>
        <w:tabs>
          <w:tab w:val="left" w:pos="90"/>
        </w:tabs>
        <w:rPr>
          <w:b/>
          <w:snapToGrid w:val="0"/>
          <w:color w:val="000080"/>
          <w:u w:val="single"/>
        </w:rPr>
      </w:pPr>
    </w:p>
    <w:p w14:paraId="017C6543" w14:textId="77777777" w:rsidR="009E706A" w:rsidRDefault="009E706A" w:rsidP="009E706A">
      <w:pPr>
        <w:widowControl w:val="0"/>
        <w:tabs>
          <w:tab w:val="left" w:pos="90"/>
        </w:tabs>
        <w:rPr>
          <w:b/>
          <w:snapToGrid w:val="0"/>
          <w:color w:val="000080"/>
          <w:u w:val="single"/>
        </w:rPr>
      </w:pPr>
      <w:r>
        <w:rPr>
          <w:b/>
          <w:snapToGrid w:val="0"/>
          <w:color w:val="000080"/>
          <w:u w:val="single"/>
        </w:rPr>
        <w:t>REGGIO EMILIA – CONSOLATO ONORARIO</w:t>
      </w:r>
    </w:p>
    <w:p w14:paraId="1C456933" w14:textId="77777777" w:rsidR="009E706A" w:rsidRDefault="009E706A" w:rsidP="009E706A">
      <w:pPr>
        <w:widowControl w:val="0"/>
        <w:tabs>
          <w:tab w:val="left" w:pos="90"/>
        </w:tabs>
        <w:rPr>
          <w:b/>
          <w:snapToGrid w:val="0"/>
        </w:rPr>
      </w:pPr>
    </w:p>
    <w:p w14:paraId="2DE1834D" w14:textId="77777777" w:rsidR="009E706A" w:rsidRDefault="009E706A" w:rsidP="009E706A">
      <w:pPr>
        <w:widowControl w:val="0"/>
        <w:tabs>
          <w:tab w:val="left" w:pos="90"/>
        </w:tabs>
        <w:rPr>
          <w:snapToGrid w:val="0"/>
        </w:rPr>
      </w:pPr>
      <w:r>
        <w:rPr>
          <w:b/>
          <w:snapToGrid w:val="0"/>
        </w:rPr>
        <w:t>Indirizzo</w:t>
      </w:r>
      <w:r>
        <w:rPr>
          <w:b/>
          <w:snapToGrid w:val="0"/>
        </w:rPr>
        <w:tab/>
      </w:r>
      <w:r>
        <w:rPr>
          <w:b/>
          <w:snapToGrid w:val="0"/>
        </w:rPr>
        <w:tab/>
        <w:t xml:space="preserve">   </w:t>
      </w:r>
    </w:p>
    <w:p w14:paraId="3F76E1AC" w14:textId="77777777" w:rsidR="009E706A" w:rsidRDefault="009E706A" w:rsidP="009E706A">
      <w:pPr>
        <w:rPr>
          <w:b/>
        </w:rPr>
      </w:pPr>
    </w:p>
    <w:p w14:paraId="4EBC6A9F" w14:textId="77777777" w:rsidR="009E706A" w:rsidRDefault="009E706A" w:rsidP="009E706A">
      <w:r>
        <w:rPr>
          <w:b/>
        </w:rPr>
        <w:t>Circoscrizione</w:t>
      </w:r>
      <w:r>
        <w:tab/>
      </w:r>
      <w:r>
        <w:tab/>
        <w:t xml:space="preserve">   Emilia Romagna</w:t>
      </w:r>
    </w:p>
    <w:p w14:paraId="2D5343E8" w14:textId="77777777" w:rsidR="009E706A" w:rsidRDefault="009E706A" w:rsidP="009E706A"/>
    <w:p w14:paraId="6E60F591" w14:textId="77777777" w:rsidR="00AA63E8" w:rsidRDefault="00AA63E8">
      <w:pPr>
        <w:widowControl w:val="0"/>
        <w:tabs>
          <w:tab w:val="left" w:pos="90"/>
        </w:tabs>
        <w:rPr>
          <w:b/>
          <w:snapToGrid w:val="0"/>
          <w:color w:val="000080"/>
          <w:u w:val="single"/>
        </w:rPr>
      </w:pPr>
    </w:p>
    <w:p w14:paraId="18B9B729" w14:textId="77777777" w:rsidR="00113141" w:rsidRDefault="00113141" w:rsidP="00113141">
      <w:pPr>
        <w:widowControl w:val="0"/>
        <w:tabs>
          <w:tab w:val="left" w:pos="90"/>
        </w:tabs>
        <w:rPr>
          <w:b/>
          <w:snapToGrid w:val="0"/>
          <w:color w:val="000080"/>
          <w:u w:val="single"/>
        </w:rPr>
      </w:pPr>
      <w:r>
        <w:rPr>
          <w:b/>
          <w:snapToGrid w:val="0"/>
          <w:color w:val="000080"/>
          <w:u w:val="single"/>
        </w:rPr>
        <w:t>TORINO – CONSOLATO ONORARIO</w:t>
      </w:r>
    </w:p>
    <w:p w14:paraId="27B4608F" w14:textId="77777777" w:rsidR="00113141" w:rsidRDefault="00113141" w:rsidP="00113141">
      <w:pPr>
        <w:widowControl w:val="0"/>
        <w:tabs>
          <w:tab w:val="left" w:pos="90"/>
        </w:tabs>
        <w:rPr>
          <w:b/>
          <w:snapToGrid w:val="0"/>
        </w:rPr>
      </w:pPr>
    </w:p>
    <w:p w14:paraId="4DE91E6C" w14:textId="77777777" w:rsidR="00113141" w:rsidRDefault="00113141" w:rsidP="00C610CD">
      <w:pPr>
        <w:widowControl w:val="0"/>
        <w:tabs>
          <w:tab w:val="left" w:pos="90"/>
        </w:tabs>
        <w:rPr>
          <w:b/>
          <w:snapToGrid w:val="0"/>
        </w:rPr>
      </w:pPr>
      <w:r>
        <w:rPr>
          <w:b/>
          <w:snapToGrid w:val="0"/>
        </w:rPr>
        <w:t>Indirizzo</w:t>
      </w:r>
      <w:r>
        <w:rPr>
          <w:b/>
          <w:snapToGrid w:val="0"/>
        </w:rPr>
        <w:tab/>
      </w:r>
      <w:r>
        <w:rPr>
          <w:b/>
          <w:snapToGrid w:val="0"/>
        </w:rPr>
        <w:tab/>
        <w:t xml:space="preserve">   </w:t>
      </w:r>
    </w:p>
    <w:p w14:paraId="0340F239" w14:textId="77777777" w:rsidR="00C610CD" w:rsidRDefault="00C610CD" w:rsidP="00C610CD">
      <w:pPr>
        <w:widowControl w:val="0"/>
        <w:tabs>
          <w:tab w:val="left" w:pos="90"/>
        </w:tabs>
        <w:rPr>
          <w:snapToGrid w:val="0"/>
        </w:rPr>
      </w:pPr>
    </w:p>
    <w:p w14:paraId="6D993824" w14:textId="77777777" w:rsidR="00113141" w:rsidRDefault="00113141" w:rsidP="00113141">
      <w:r>
        <w:rPr>
          <w:b/>
        </w:rPr>
        <w:t>Circoscrizione</w:t>
      </w:r>
      <w:r>
        <w:tab/>
      </w:r>
      <w:r>
        <w:tab/>
        <w:t xml:space="preserve">   Piemonte</w:t>
      </w:r>
    </w:p>
    <w:p w14:paraId="2A0BA934" w14:textId="77777777" w:rsidR="00113141" w:rsidRDefault="00113141" w:rsidP="00113141"/>
    <w:p w14:paraId="1C66FE7E" w14:textId="77777777" w:rsidR="001902C5" w:rsidRDefault="001902C5">
      <w:pPr>
        <w:widowControl w:val="0"/>
        <w:tabs>
          <w:tab w:val="left" w:pos="90"/>
        </w:tabs>
        <w:rPr>
          <w:b/>
          <w:snapToGrid w:val="0"/>
          <w:color w:val="000080"/>
          <w:u w:val="single"/>
        </w:rPr>
      </w:pPr>
    </w:p>
    <w:p w14:paraId="363DF001" w14:textId="77777777" w:rsidR="004944D8" w:rsidRDefault="004944D8">
      <w:pPr>
        <w:widowControl w:val="0"/>
        <w:tabs>
          <w:tab w:val="left" w:pos="90"/>
        </w:tabs>
        <w:rPr>
          <w:b/>
          <w:snapToGrid w:val="0"/>
        </w:rPr>
      </w:pPr>
    </w:p>
    <w:p w14:paraId="012D341A" w14:textId="77777777" w:rsidR="004944D8" w:rsidRDefault="004944D8">
      <w:pPr>
        <w:widowControl w:val="0"/>
        <w:tabs>
          <w:tab w:val="left" w:pos="90"/>
        </w:tabs>
        <w:rPr>
          <w:snapToGrid w:val="0"/>
        </w:rPr>
      </w:pPr>
    </w:p>
    <w:p w14:paraId="3E3485D7" w14:textId="77777777" w:rsidR="003724D7" w:rsidRDefault="003724D7">
      <w:pPr>
        <w:widowControl w:val="0"/>
        <w:tabs>
          <w:tab w:val="left" w:pos="90"/>
        </w:tabs>
        <w:rPr>
          <w:snapToGrid w:val="0"/>
        </w:rPr>
      </w:pPr>
    </w:p>
    <w:p w14:paraId="7FFF4C04" w14:textId="7426F298" w:rsidR="004944D8" w:rsidRDefault="00431F9E" w:rsidP="00502CD1">
      <w:pPr>
        <w:widowControl w:val="0"/>
        <w:tabs>
          <w:tab w:val="left" w:pos="90"/>
        </w:tabs>
        <w:jc w:val="center"/>
        <w:rPr>
          <w:b/>
          <w:snapToGrid w:val="0"/>
          <w:color w:val="000000"/>
        </w:rPr>
      </w:pPr>
      <w:r>
        <w:rPr>
          <w:snapToGrid w:val="0"/>
          <w:color w:val="000000"/>
        </w:rPr>
        <w:br w:type="page"/>
      </w:r>
    </w:p>
    <w:p w14:paraId="001422A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86048" behindDoc="0" locked="0" layoutInCell="1" allowOverlap="1" wp14:anchorId="5D711100" wp14:editId="55A6208A">
            <wp:simplePos x="0" y="0"/>
            <wp:positionH relativeFrom="column">
              <wp:posOffset>5688330</wp:posOffset>
            </wp:positionH>
            <wp:positionV relativeFrom="paragraph">
              <wp:posOffset>216535</wp:posOffset>
            </wp:positionV>
            <wp:extent cx="762000" cy="467360"/>
            <wp:effectExtent l="19050" t="19050" r="0" b="8890"/>
            <wp:wrapNone/>
            <wp:docPr id="394"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762000"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8120A1" w14:textId="77777777" w:rsidR="004944D8" w:rsidRDefault="004944D8">
      <w:pPr>
        <w:widowControl w:val="0"/>
        <w:tabs>
          <w:tab w:val="left" w:pos="90"/>
        </w:tabs>
        <w:rPr>
          <w:b/>
          <w:snapToGrid w:val="0"/>
          <w:color w:val="000080"/>
          <w:sz w:val="39"/>
        </w:rPr>
      </w:pPr>
      <w:r>
        <w:rPr>
          <w:b/>
          <w:snapToGrid w:val="0"/>
          <w:color w:val="000080"/>
          <w:sz w:val="32"/>
        </w:rPr>
        <w:t xml:space="preserve">BELGIO     </w:t>
      </w:r>
    </w:p>
    <w:p w14:paraId="37CD856D" w14:textId="77777777" w:rsidR="004944D8" w:rsidRDefault="004944D8">
      <w:pPr>
        <w:widowControl w:val="0"/>
        <w:tabs>
          <w:tab w:val="left" w:pos="90"/>
        </w:tabs>
        <w:rPr>
          <w:b/>
          <w:snapToGrid w:val="0"/>
          <w:color w:val="000080"/>
          <w:sz w:val="28"/>
        </w:rPr>
      </w:pPr>
      <w:r>
        <w:rPr>
          <w:b/>
          <w:snapToGrid w:val="0"/>
          <w:color w:val="000080"/>
          <w:sz w:val="22"/>
        </w:rPr>
        <w:t xml:space="preserve">Regno del             </w:t>
      </w:r>
    </w:p>
    <w:p w14:paraId="62846BE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D2C7DC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luglio</w:t>
      </w:r>
    </w:p>
    <w:p w14:paraId="7EE2BEC4" w14:textId="77777777" w:rsidR="004944D8" w:rsidRDefault="004944D8" w:rsidP="00684FA5">
      <w:pPr>
        <w:widowControl w:val="0"/>
        <w:tabs>
          <w:tab w:val="left" w:pos="90"/>
        </w:tabs>
        <w:rPr>
          <w:b/>
          <w:snapToGrid w:val="0"/>
          <w:color w:val="000080"/>
          <w:sz w:val="26"/>
          <w:u w:val="single"/>
        </w:rPr>
      </w:pPr>
      <w:r>
        <w:rPr>
          <w:b/>
          <w:snapToGrid w:val="0"/>
          <w:color w:val="000080"/>
          <w:u w:val="single"/>
        </w:rPr>
        <w:t xml:space="preserve">ROMA </w:t>
      </w:r>
      <w:r w:rsidR="008A553D">
        <w:rPr>
          <w:b/>
          <w:snapToGrid w:val="0"/>
          <w:color w:val="000080"/>
          <w:u w:val="single"/>
        </w:rPr>
        <w:t>–</w:t>
      </w:r>
      <w:r>
        <w:rPr>
          <w:b/>
          <w:snapToGrid w:val="0"/>
          <w:color w:val="000080"/>
          <w:u w:val="single"/>
        </w:rPr>
        <w:t xml:space="preserve"> </w:t>
      </w:r>
      <w:r w:rsidR="008A553D">
        <w:rPr>
          <w:b/>
          <w:snapToGrid w:val="0"/>
          <w:color w:val="000080"/>
          <w:u w:val="single"/>
        </w:rPr>
        <w:t>CONSOLATO GENERALE</w:t>
      </w:r>
    </w:p>
    <w:p w14:paraId="5BBD663A" w14:textId="77777777" w:rsidR="00684FA5" w:rsidRDefault="00684FA5" w:rsidP="00684FA5">
      <w:pPr>
        <w:autoSpaceDE w:val="0"/>
        <w:autoSpaceDN w:val="0"/>
        <w:adjustRightInd w:val="0"/>
        <w:rPr>
          <w:b/>
          <w:snapToGrid w:val="0"/>
          <w:color w:val="000000"/>
        </w:rPr>
      </w:pPr>
    </w:p>
    <w:p w14:paraId="0C07B72F" w14:textId="77777777" w:rsidR="008B452E" w:rsidRPr="008B452E" w:rsidRDefault="004944D8" w:rsidP="00684FA5">
      <w:pPr>
        <w:autoSpaceDE w:val="0"/>
        <w:autoSpaceDN w:val="0"/>
        <w:adjustRightInd w:val="0"/>
      </w:pPr>
      <w:r>
        <w:rPr>
          <w:b/>
          <w:snapToGrid w:val="0"/>
          <w:color w:val="000000"/>
        </w:rPr>
        <w:t>Indirizzo</w:t>
      </w:r>
      <w:r>
        <w:rPr>
          <w:rFonts w:ascii="MS Sans Serif" w:hAnsi="MS Sans Serif"/>
          <w:snapToGrid w:val="0"/>
          <w:sz w:val="24"/>
        </w:rPr>
        <w:tab/>
      </w:r>
      <w:r w:rsidR="008B452E">
        <w:rPr>
          <w:rFonts w:ascii="MS Sans Serif" w:hAnsi="MS Sans Serif"/>
          <w:snapToGrid w:val="0"/>
          <w:sz w:val="24"/>
        </w:rPr>
        <w:tab/>
      </w:r>
      <w:r w:rsidR="008B452E" w:rsidRPr="008B452E">
        <w:t>Via Giuseppe de Notaris, 6 - 00197 Roma</w:t>
      </w:r>
    </w:p>
    <w:p w14:paraId="1F0B4012" w14:textId="77777777" w:rsidR="008B452E" w:rsidRPr="008B452E" w:rsidRDefault="008B452E" w:rsidP="00684FA5">
      <w:pPr>
        <w:autoSpaceDE w:val="0"/>
        <w:autoSpaceDN w:val="0"/>
        <w:adjustRightInd w:val="0"/>
        <w:ind w:left="1440" w:firstLine="720"/>
      </w:pPr>
      <w:r w:rsidRPr="008B452E">
        <w:t>Tel. 063609511 - Fax 063610197</w:t>
      </w:r>
    </w:p>
    <w:p w14:paraId="0DA5BCA6" w14:textId="77777777" w:rsidR="008B452E" w:rsidRPr="008B452E" w:rsidRDefault="008B452E" w:rsidP="008B452E">
      <w:pPr>
        <w:widowControl w:val="0"/>
        <w:tabs>
          <w:tab w:val="left" w:pos="90"/>
          <w:tab w:val="left" w:pos="2127"/>
        </w:tabs>
      </w:pPr>
      <w:r>
        <w:tab/>
      </w:r>
      <w:r>
        <w:tab/>
      </w:r>
      <w:r w:rsidRPr="008B452E">
        <w:t>E-mail</w:t>
      </w:r>
      <w:r w:rsidR="00684FA5">
        <w:t xml:space="preserve"> </w:t>
      </w:r>
      <w:r w:rsidRPr="008B452E">
        <w:t xml:space="preserve"> </w:t>
      </w:r>
      <w:hyperlink r:id="rId44" w:history="1">
        <w:r w:rsidRPr="00867BD4">
          <w:rPr>
            <w:rStyle w:val="Collegamentoipertestuale"/>
            <w:color w:val="000000"/>
            <w:u w:val="none"/>
          </w:rPr>
          <w:t>rome@diplobe.fed.be</w:t>
        </w:r>
      </w:hyperlink>
    </w:p>
    <w:p w14:paraId="2A42D212" w14:textId="77777777" w:rsidR="008A553D" w:rsidRDefault="004944D8" w:rsidP="008B452E">
      <w:pPr>
        <w:widowControl w:val="0"/>
        <w:tabs>
          <w:tab w:val="left" w:pos="2127"/>
        </w:tabs>
        <w:ind w:left="2127" w:hanging="2127"/>
        <w:jc w:val="both"/>
        <w:rPr>
          <w:snapToGrid w:val="0"/>
          <w:color w:val="000000"/>
        </w:rPr>
      </w:pPr>
      <w:r>
        <w:rPr>
          <w:b/>
          <w:snapToGrid w:val="0"/>
          <w:color w:val="000000"/>
        </w:rPr>
        <w:t>Circoscrizione</w:t>
      </w:r>
      <w:r w:rsidR="008B452E">
        <w:rPr>
          <w:rFonts w:ascii="MS Sans Serif" w:hAnsi="MS Sans Serif"/>
          <w:snapToGrid w:val="0"/>
          <w:sz w:val="24"/>
        </w:rPr>
        <w:tab/>
      </w:r>
      <w:r w:rsidR="00E11DDD">
        <w:rPr>
          <w:snapToGrid w:val="0"/>
          <w:color w:val="000000"/>
        </w:rPr>
        <w:t>Tutto il territ</w:t>
      </w:r>
      <w:r w:rsidR="007E225C">
        <w:rPr>
          <w:snapToGrid w:val="0"/>
          <w:color w:val="000000"/>
        </w:rPr>
        <w:t>orio della Repubblica Italiana</w:t>
      </w:r>
    </w:p>
    <w:p w14:paraId="6081C4FE" w14:textId="77777777" w:rsidR="0059689B" w:rsidRDefault="0059689B" w:rsidP="0059689B">
      <w:pPr>
        <w:widowControl w:val="0"/>
        <w:tabs>
          <w:tab w:val="left" w:pos="90"/>
        </w:tabs>
        <w:rPr>
          <w:snapToGrid w:val="0"/>
        </w:rPr>
      </w:pPr>
    </w:p>
    <w:p w14:paraId="6D6F36E9" w14:textId="0B99C54F" w:rsidR="0059689B" w:rsidRPr="00F16DD3" w:rsidRDefault="0059689B" w:rsidP="0059689B">
      <w:pPr>
        <w:widowControl w:val="0"/>
        <w:tabs>
          <w:tab w:val="left" w:pos="90"/>
        </w:tabs>
        <w:rPr>
          <w:snapToGrid w:val="0"/>
        </w:rPr>
      </w:pPr>
      <w:r w:rsidRPr="00F16DD3">
        <w:rPr>
          <w:snapToGrid w:val="0"/>
        </w:rPr>
        <w:t xml:space="preserve">Signor </w:t>
      </w:r>
      <w:r w:rsidR="0059187B" w:rsidRPr="0059187B">
        <w:rPr>
          <w:snapToGrid w:val="0"/>
        </w:rPr>
        <w:t>MARK RIK C. NEEL</w:t>
      </w:r>
      <w:r w:rsidR="0059187B">
        <w:rPr>
          <w:snapToGrid w:val="0"/>
        </w:rPr>
        <w:t xml:space="preserve">, </w:t>
      </w:r>
      <w:r w:rsidRPr="00F16DD3">
        <w:rPr>
          <w:snapToGrid w:val="0"/>
        </w:rPr>
        <w:t xml:space="preserve">Console </w:t>
      </w:r>
      <w:r>
        <w:rPr>
          <w:snapToGrid w:val="0"/>
        </w:rPr>
        <w:t>Generale</w:t>
      </w:r>
      <w:r w:rsidRPr="00F16DD3">
        <w:rPr>
          <w:snapToGrid w:val="0"/>
        </w:rPr>
        <w:t xml:space="preserve"> (</w:t>
      </w:r>
      <w:r>
        <w:rPr>
          <w:snapToGrid w:val="0"/>
        </w:rPr>
        <w:t>E</w:t>
      </w:r>
      <w:r w:rsidRPr="00F16DD3">
        <w:rPr>
          <w:snapToGrid w:val="0"/>
        </w:rPr>
        <w:t>xequatur</w:t>
      </w:r>
      <w:r w:rsidR="0059187B">
        <w:rPr>
          <w:snapToGrid w:val="0"/>
        </w:rPr>
        <w:t xml:space="preserve"> 5 agosto 2025</w:t>
      </w:r>
      <w:r w:rsidRPr="00F16DD3">
        <w:rPr>
          <w:snapToGrid w:val="0"/>
        </w:rPr>
        <w:t>)</w:t>
      </w:r>
    </w:p>
    <w:p w14:paraId="5E9A8566" w14:textId="77777777" w:rsidR="004944D8" w:rsidRDefault="004944D8">
      <w:pPr>
        <w:widowControl w:val="0"/>
        <w:tabs>
          <w:tab w:val="left" w:pos="2321"/>
        </w:tabs>
        <w:rPr>
          <w:snapToGrid w:val="0"/>
          <w:color w:val="000000"/>
          <w:sz w:val="23"/>
        </w:rPr>
      </w:pPr>
    </w:p>
    <w:p w14:paraId="68FC8487" w14:textId="77777777" w:rsidR="004944D8" w:rsidRDefault="004944D8">
      <w:pPr>
        <w:widowControl w:val="0"/>
        <w:tabs>
          <w:tab w:val="left" w:pos="90"/>
        </w:tabs>
        <w:rPr>
          <w:b/>
          <w:snapToGrid w:val="0"/>
          <w:color w:val="000080"/>
          <w:u w:val="single"/>
        </w:rPr>
      </w:pPr>
    </w:p>
    <w:p w14:paraId="3A750D27" w14:textId="77777777" w:rsidR="00C44781" w:rsidRDefault="00C44781" w:rsidP="00C44781">
      <w:pPr>
        <w:widowControl w:val="0"/>
        <w:tabs>
          <w:tab w:val="left" w:pos="90"/>
        </w:tabs>
        <w:rPr>
          <w:b/>
          <w:snapToGrid w:val="0"/>
          <w:color w:val="000080"/>
          <w:sz w:val="26"/>
          <w:u w:val="single"/>
        </w:rPr>
      </w:pPr>
      <w:r>
        <w:rPr>
          <w:b/>
          <w:snapToGrid w:val="0"/>
          <w:color w:val="000080"/>
          <w:u w:val="single"/>
        </w:rPr>
        <w:t>ANCONA - CONSOLATO ONORARIO</w:t>
      </w:r>
    </w:p>
    <w:p w14:paraId="37867067" w14:textId="77777777" w:rsidR="00B640FD" w:rsidRPr="00F16DD3" w:rsidRDefault="00B640FD">
      <w:pPr>
        <w:widowControl w:val="0"/>
        <w:tabs>
          <w:tab w:val="left" w:pos="90"/>
          <w:tab w:val="left" w:pos="2321"/>
        </w:tabs>
        <w:spacing w:before="49"/>
        <w:rPr>
          <w:b/>
          <w:snapToGrid w:val="0"/>
        </w:rPr>
      </w:pPr>
    </w:p>
    <w:p w14:paraId="3B92F416" w14:textId="77777777" w:rsidR="00F16DD3" w:rsidRPr="00F16DD3" w:rsidRDefault="00F16DD3" w:rsidP="00F16DD3">
      <w:pPr>
        <w:widowControl w:val="0"/>
        <w:tabs>
          <w:tab w:val="left" w:pos="90"/>
          <w:tab w:val="left" w:pos="2321"/>
        </w:tabs>
        <w:rPr>
          <w:rFonts w:ascii="Verdana" w:hAnsi="Verdana"/>
          <w:sz w:val="17"/>
          <w:szCs w:val="17"/>
        </w:rPr>
      </w:pPr>
      <w:r w:rsidRPr="00F16DD3">
        <w:rPr>
          <w:b/>
          <w:snapToGrid w:val="0"/>
        </w:rPr>
        <w:t>Indirizzo</w:t>
      </w:r>
      <w:r w:rsidRPr="00F16DD3">
        <w:rPr>
          <w:rFonts w:ascii="MS Sans Serif" w:hAnsi="MS Sans Serif"/>
          <w:snapToGrid w:val="0"/>
          <w:sz w:val="24"/>
        </w:rPr>
        <w:tab/>
      </w:r>
      <w:r w:rsidRPr="00F16DD3">
        <w:t>Via dell'Industria 2/F - 60127 Ancona</w:t>
      </w:r>
    </w:p>
    <w:p w14:paraId="0FAAD393" w14:textId="77777777" w:rsidR="00F16DD3" w:rsidRPr="00F16DD3" w:rsidRDefault="00F16DD3" w:rsidP="00F16DD3">
      <w:pPr>
        <w:widowControl w:val="0"/>
        <w:tabs>
          <w:tab w:val="left" w:pos="90"/>
          <w:tab w:val="left" w:pos="2321"/>
        </w:tabs>
        <w:rPr>
          <w:rStyle w:val="labelnormal1"/>
          <w:rFonts w:ascii="Times New Roman" w:hAnsi="Times New Roman"/>
          <w:color w:val="auto"/>
          <w:sz w:val="20"/>
          <w:szCs w:val="20"/>
        </w:rPr>
      </w:pPr>
      <w:r w:rsidRPr="00F16DD3">
        <w:rPr>
          <w:rFonts w:ascii="Verdana" w:hAnsi="Verdana"/>
          <w:sz w:val="17"/>
          <w:szCs w:val="17"/>
        </w:rPr>
        <w:tab/>
      </w:r>
      <w:r w:rsidRPr="00F16DD3">
        <w:rPr>
          <w:rFonts w:ascii="Verdana" w:hAnsi="Verdana"/>
          <w:sz w:val="17"/>
          <w:szCs w:val="17"/>
        </w:rPr>
        <w:tab/>
      </w:r>
      <w:r w:rsidRPr="00F16DD3">
        <w:t xml:space="preserve">Tel. 0712806797 0712801935 - Fax </w:t>
      </w:r>
      <w:r w:rsidRPr="00F16DD3">
        <w:rPr>
          <w:rStyle w:val="labelnormal1"/>
          <w:rFonts w:ascii="Times New Roman" w:hAnsi="Times New Roman"/>
          <w:color w:val="auto"/>
          <w:sz w:val="20"/>
          <w:szCs w:val="20"/>
        </w:rPr>
        <w:t>0712801940</w:t>
      </w:r>
    </w:p>
    <w:p w14:paraId="2783713D" w14:textId="77777777" w:rsidR="00F16DD3" w:rsidRPr="00F16DD3" w:rsidRDefault="00F16DD3" w:rsidP="00F16DD3">
      <w:pPr>
        <w:widowControl w:val="0"/>
        <w:tabs>
          <w:tab w:val="left" w:pos="90"/>
          <w:tab w:val="left" w:pos="2321"/>
        </w:tabs>
        <w:rPr>
          <w:b/>
          <w:snapToGrid w:val="0"/>
        </w:rPr>
      </w:pPr>
      <w:r w:rsidRPr="00F16DD3">
        <w:rPr>
          <w:rStyle w:val="labelnormal1"/>
          <w:color w:val="auto"/>
        </w:rPr>
        <w:tab/>
      </w:r>
      <w:r w:rsidRPr="00F16DD3">
        <w:rPr>
          <w:rStyle w:val="labelnormal1"/>
          <w:color w:val="auto"/>
        </w:rPr>
        <w:tab/>
      </w:r>
      <w:r w:rsidRPr="00F16DD3">
        <w:rPr>
          <w:rStyle w:val="labelnormal1"/>
          <w:rFonts w:ascii="Times New Roman" w:hAnsi="Times New Roman"/>
          <w:color w:val="auto"/>
          <w:sz w:val="20"/>
          <w:szCs w:val="20"/>
        </w:rPr>
        <w:t>E-mail  info@cagnoni.it</w:t>
      </w:r>
    </w:p>
    <w:p w14:paraId="789C0BE5" w14:textId="77777777" w:rsidR="004944D8" w:rsidRPr="00F16DD3" w:rsidRDefault="004944D8" w:rsidP="00F16DD3">
      <w:pPr>
        <w:widowControl w:val="0"/>
        <w:tabs>
          <w:tab w:val="left" w:pos="90"/>
          <w:tab w:val="left" w:pos="2321"/>
        </w:tabs>
        <w:rPr>
          <w:snapToGrid w:val="0"/>
          <w:sz w:val="26"/>
        </w:rPr>
      </w:pPr>
      <w:r w:rsidRPr="00F16DD3">
        <w:rPr>
          <w:b/>
          <w:snapToGrid w:val="0"/>
        </w:rPr>
        <w:t>Circoscrizione</w:t>
      </w:r>
      <w:r w:rsidRPr="00F16DD3">
        <w:rPr>
          <w:rFonts w:ascii="MS Sans Serif" w:hAnsi="MS Sans Serif"/>
          <w:snapToGrid w:val="0"/>
          <w:sz w:val="24"/>
        </w:rPr>
        <w:tab/>
      </w:r>
      <w:r w:rsidRPr="00F16DD3">
        <w:rPr>
          <w:snapToGrid w:val="0"/>
        </w:rPr>
        <w:t xml:space="preserve">Marche                    </w:t>
      </w:r>
    </w:p>
    <w:p w14:paraId="15814F1F" w14:textId="77777777" w:rsidR="004944D8" w:rsidRPr="00F16DD3" w:rsidRDefault="004944D8">
      <w:pPr>
        <w:widowControl w:val="0"/>
        <w:tabs>
          <w:tab w:val="left" w:pos="90"/>
        </w:tabs>
        <w:rPr>
          <w:b/>
          <w:snapToGrid w:val="0"/>
          <w:u w:val="single"/>
        </w:rPr>
      </w:pPr>
    </w:p>
    <w:p w14:paraId="1CC526B7" w14:textId="77777777" w:rsidR="00F16DD3" w:rsidRPr="00F16DD3" w:rsidRDefault="00F16DD3">
      <w:pPr>
        <w:widowControl w:val="0"/>
        <w:tabs>
          <w:tab w:val="left" w:pos="90"/>
        </w:tabs>
        <w:rPr>
          <w:snapToGrid w:val="0"/>
        </w:rPr>
      </w:pPr>
      <w:r w:rsidRPr="00F16DD3">
        <w:rPr>
          <w:snapToGrid w:val="0"/>
        </w:rPr>
        <w:t xml:space="preserve">Signora SUSANNA CAGNONI, Console Onorario (Rinnovo exequatur 11 ottobre </w:t>
      </w:r>
      <w:r w:rsidR="00B72B8A">
        <w:rPr>
          <w:snapToGrid w:val="0"/>
        </w:rPr>
        <w:t>2022</w:t>
      </w:r>
      <w:r w:rsidRPr="00F16DD3">
        <w:rPr>
          <w:snapToGrid w:val="0"/>
        </w:rPr>
        <w:t>)</w:t>
      </w:r>
    </w:p>
    <w:p w14:paraId="526AF4C6" w14:textId="77777777" w:rsidR="00F16DD3" w:rsidRDefault="00F16DD3">
      <w:pPr>
        <w:widowControl w:val="0"/>
        <w:tabs>
          <w:tab w:val="left" w:pos="90"/>
        </w:tabs>
        <w:rPr>
          <w:b/>
          <w:snapToGrid w:val="0"/>
          <w:u w:val="single"/>
        </w:rPr>
      </w:pPr>
    </w:p>
    <w:p w14:paraId="6C3D35E8" w14:textId="77777777" w:rsidR="004944D8" w:rsidRPr="00F16DD3" w:rsidRDefault="004944D8">
      <w:pPr>
        <w:widowControl w:val="0"/>
        <w:tabs>
          <w:tab w:val="left" w:pos="90"/>
        </w:tabs>
        <w:rPr>
          <w:b/>
          <w:snapToGrid w:val="0"/>
          <w:u w:val="single"/>
        </w:rPr>
      </w:pPr>
    </w:p>
    <w:p w14:paraId="0349E74B"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453ACBD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53C90">
        <w:rPr>
          <w:snapToGrid w:val="0"/>
          <w:color w:val="000000"/>
        </w:rPr>
        <w:t>Napoli</w:t>
      </w:r>
      <w:r>
        <w:rPr>
          <w:snapToGrid w:val="0"/>
          <w:color w:val="000000"/>
        </w:rPr>
        <w:t xml:space="preserve">, </w:t>
      </w:r>
      <w:r w:rsidR="00853C90">
        <w:rPr>
          <w:snapToGrid w:val="0"/>
          <w:color w:val="000000"/>
        </w:rPr>
        <w:t>3</w:t>
      </w:r>
      <w:r>
        <w:rPr>
          <w:snapToGrid w:val="0"/>
          <w:color w:val="000000"/>
        </w:rPr>
        <w:t>53/</w:t>
      </w:r>
      <w:r w:rsidR="00853C90">
        <w:rPr>
          <w:snapToGrid w:val="0"/>
          <w:color w:val="000000"/>
        </w:rPr>
        <w:t>3</w:t>
      </w:r>
      <w:r>
        <w:rPr>
          <w:snapToGrid w:val="0"/>
          <w:color w:val="000000"/>
        </w:rPr>
        <w:t xml:space="preserve"> - 701</w:t>
      </w:r>
      <w:r w:rsidR="00853C90">
        <w:rPr>
          <w:snapToGrid w:val="0"/>
          <w:color w:val="000000"/>
        </w:rPr>
        <w:t>32</w:t>
      </w:r>
      <w:r>
        <w:rPr>
          <w:snapToGrid w:val="0"/>
          <w:color w:val="000000"/>
        </w:rPr>
        <w:t xml:space="preserve"> Bari </w:t>
      </w:r>
    </w:p>
    <w:p w14:paraId="7BAAB54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080534</w:t>
      </w:r>
      <w:r w:rsidR="00853C90">
        <w:rPr>
          <w:snapToGrid w:val="0"/>
          <w:color w:val="000000"/>
        </w:rPr>
        <w:t>85</w:t>
      </w:r>
      <w:r>
        <w:rPr>
          <w:snapToGrid w:val="0"/>
          <w:color w:val="000000"/>
        </w:rPr>
        <w:t xml:space="preserve">77 </w:t>
      </w:r>
      <w:r w:rsidR="00853C90">
        <w:rPr>
          <w:snapToGrid w:val="0"/>
          <w:color w:val="000000"/>
        </w:rPr>
        <w:t>-</w:t>
      </w:r>
      <w:r>
        <w:rPr>
          <w:snapToGrid w:val="0"/>
          <w:color w:val="000000"/>
        </w:rPr>
        <w:t xml:space="preserve"> </w:t>
      </w:r>
      <w:r w:rsidR="00853C90">
        <w:rPr>
          <w:snapToGrid w:val="0"/>
          <w:color w:val="000000"/>
        </w:rPr>
        <w:t>3292111145</w:t>
      </w:r>
      <w:r>
        <w:rPr>
          <w:snapToGrid w:val="0"/>
          <w:color w:val="000000"/>
        </w:rPr>
        <w:t xml:space="preserve"> </w:t>
      </w:r>
    </w:p>
    <w:p w14:paraId="5EFA0C4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853C90">
        <w:rPr>
          <w:snapToGrid w:val="0"/>
          <w:color w:val="000000"/>
        </w:rPr>
        <w:t>consolatodelbelgiobari</w:t>
      </w:r>
      <w:r>
        <w:rPr>
          <w:snapToGrid w:val="0"/>
          <w:color w:val="000000"/>
        </w:rPr>
        <w:t>@</w:t>
      </w:r>
      <w:r w:rsidR="00853C90">
        <w:rPr>
          <w:snapToGrid w:val="0"/>
          <w:color w:val="000000"/>
        </w:rPr>
        <w:t>yahoo.com</w:t>
      </w:r>
    </w:p>
    <w:p w14:paraId="39B71B8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 Basilicata</w:t>
      </w:r>
    </w:p>
    <w:p w14:paraId="40A7C1F1" w14:textId="0CB91F85" w:rsidR="004944D8" w:rsidRDefault="004944D8">
      <w:pPr>
        <w:widowControl w:val="0"/>
        <w:tabs>
          <w:tab w:val="left" w:pos="90"/>
        </w:tabs>
        <w:spacing w:before="277"/>
        <w:rPr>
          <w:snapToGrid w:val="0"/>
          <w:color w:val="000000"/>
          <w:sz w:val="26"/>
        </w:rPr>
      </w:pPr>
      <w:r>
        <w:rPr>
          <w:snapToGrid w:val="0"/>
          <w:color w:val="000000"/>
        </w:rPr>
        <w:t xml:space="preserve">Signor </w:t>
      </w:r>
      <w:r w:rsidR="00C22539">
        <w:rPr>
          <w:snapToGrid w:val="0"/>
          <w:color w:val="000000"/>
        </w:rPr>
        <w:t>FELICE PANARO</w:t>
      </w:r>
      <w:r>
        <w:rPr>
          <w:snapToGrid w:val="0"/>
          <w:color w:val="000000"/>
        </w:rPr>
        <w:t>, Console Onorario (</w:t>
      </w:r>
      <w:r w:rsidR="006F1305">
        <w:rPr>
          <w:snapToGrid w:val="0"/>
          <w:color w:val="000000"/>
        </w:rPr>
        <w:t>Rinnovo e</w:t>
      </w:r>
      <w:r>
        <w:rPr>
          <w:snapToGrid w:val="0"/>
          <w:color w:val="000000"/>
        </w:rPr>
        <w:t xml:space="preserve">xequatur </w:t>
      </w:r>
      <w:r w:rsidR="006F1305">
        <w:rPr>
          <w:snapToGrid w:val="0"/>
          <w:color w:val="000000"/>
        </w:rPr>
        <w:t>8 maggio 2025</w:t>
      </w:r>
      <w:r>
        <w:rPr>
          <w:snapToGrid w:val="0"/>
          <w:color w:val="000000"/>
        </w:rPr>
        <w:t>)</w:t>
      </w:r>
    </w:p>
    <w:p w14:paraId="7EC8015B" w14:textId="77777777" w:rsidR="004944D8" w:rsidRDefault="004944D8">
      <w:pPr>
        <w:widowControl w:val="0"/>
        <w:tabs>
          <w:tab w:val="left" w:pos="90"/>
        </w:tabs>
        <w:rPr>
          <w:b/>
          <w:snapToGrid w:val="0"/>
          <w:color w:val="000080"/>
          <w:u w:val="single"/>
        </w:rPr>
      </w:pPr>
    </w:p>
    <w:p w14:paraId="59E8F2D9"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CAGLIARI - CONSOLATO ONORARIO            </w:t>
      </w:r>
    </w:p>
    <w:p w14:paraId="58B95329" w14:textId="77777777" w:rsidR="003B37D9" w:rsidRDefault="003B37D9" w:rsidP="003B37D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Alghero, 35 - 09127 Cagliari </w:t>
      </w:r>
    </w:p>
    <w:p w14:paraId="58B82E0D" w14:textId="77777777" w:rsidR="003B37D9" w:rsidRPr="0070117A" w:rsidRDefault="003B37D9" w:rsidP="003B37D9">
      <w:pPr>
        <w:widowControl w:val="0"/>
        <w:tabs>
          <w:tab w:val="left" w:pos="2321"/>
        </w:tabs>
        <w:rPr>
          <w:snapToGrid w:val="0"/>
          <w:color w:val="000000"/>
          <w:lang w:val="en-US"/>
        </w:rPr>
      </w:pPr>
      <w:r>
        <w:rPr>
          <w:rFonts w:ascii="MS Sans Serif" w:hAnsi="MS Sans Serif"/>
          <w:snapToGrid w:val="0"/>
          <w:sz w:val="24"/>
        </w:rPr>
        <w:tab/>
      </w:r>
      <w:r w:rsidRPr="0070117A">
        <w:rPr>
          <w:snapToGrid w:val="0"/>
          <w:color w:val="000000"/>
          <w:lang w:val="en-US"/>
        </w:rPr>
        <w:t xml:space="preserve">Tel. 070652220/9 - Fax 070652097  </w:t>
      </w:r>
    </w:p>
    <w:p w14:paraId="431E621A" w14:textId="6C8B25A8" w:rsidR="00AB04FF" w:rsidRPr="00AB04FF" w:rsidRDefault="00AB04FF" w:rsidP="003B37D9">
      <w:pPr>
        <w:widowControl w:val="0"/>
        <w:tabs>
          <w:tab w:val="left" w:pos="2321"/>
        </w:tabs>
        <w:rPr>
          <w:snapToGrid w:val="0"/>
          <w:color w:val="000000"/>
          <w:sz w:val="23"/>
          <w:lang w:val="en-US"/>
        </w:rPr>
      </w:pPr>
      <w:r w:rsidRPr="0070117A">
        <w:rPr>
          <w:snapToGrid w:val="0"/>
          <w:color w:val="000000"/>
          <w:lang w:val="en-US"/>
        </w:rPr>
        <w:tab/>
      </w:r>
      <w:r>
        <w:rPr>
          <w:snapToGrid w:val="0"/>
          <w:color w:val="000000"/>
          <w:lang w:val="en-US"/>
        </w:rPr>
        <w:t>E</w:t>
      </w:r>
      <w:r w:rsidRPr="00AB04FF">
        <w:rPr>
          <w:snapToGrid w:val="0"/>
          <w:color w:val="000000"/>
          <w:lang w:val="en-US"/>
        </w:rPr>
        <w:t xml:space="preserve">-mail </w:t>
      </w:r>
      <w:proofErr w:type="spellStart"/>
      <w:r w:rsidRPr="00AB04FF">
        <w:rPr>
          <w:snapToGrid w:val="0"/>
          <w:color w:val="000000"/>
          <w:lang w:val="en-US"/>
        </w:rPr>
        <w:t>info@dore</w:t>
      </w:r>
      <w:proofErr w:type="spellEnd"/>
      <w:r w:rsidRPr="00AB04FF">
        <w:rPr>
          <w:snapToGrid w:val="0"/>
          <w:color w:val="000000"/>
          <w:lang w:val="en-US"/>
        </w:rPr>
        <w:t xml:space="preserve"> it</w:t>
      </w:r>
      <w:r>
        <w:rPr>
          <w:snapToGrid w:val="0"/>
          <w:color w:val="000000"/>
          <w:lang w:val="en-US"/>
        </w:rPr>
        <w:t xml:space="preserve"> </w:t>
      </w:r>
      <w:r w:rsidRPr="00AB04FF">
        <w:rPr>
          <w:snapToGrid w:val="0"/>
          <w:color w:val="000000"/>
          <w:lang w:val="en-US"/>
        </w:rPr>
        <w:t xml:space="preserve"> </w:t>
      </w:r>
    </w:p>
    <w:p w14:paraId="2CCB809D" w14:textId="77777777" w:rsidR="003B37D9" w:rsidRDefault="004944D8" w:rsidP="003B37D9">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1611E35A" w14:textId="77777777" w:rsidR="003B37D9" w:rsidRDefault="003B37D9" w:rsidP="003B37D9">
      <w:pPr>
        <w:widowControl w:val="0"/>
        <w:tabs>
          <w:tab w:val="left" w:pos="90"/>
          <w:tab w:val="left" w:pos="2321"/>
        </w:tabs>
        <w:spacing w:before="49"/>
        <w:rPr>
          <w:snapToGrid w:val="0"/>
          <w:color w:val="000000"/>
        </w:rPr>
      </w:pPr>
    </w:p>
    <w:p w14:paraId="474B9EC7" w14:textId="77777777" w:rsidR="004944D8" w:rsidRPr="003B37D9" w:rsidRDefault="003B37D9" w:rsidP="003B37D9">
      <w:pPr>
        <w:widowControl w:val="0"/>
        <w:tabs>
          <w:tab w:val="left" w:pos="90"/>
          <w:tab w:val="left" w:pos="2321"/>
        </w:tabs>
        <w:spacing w:before="49"/>
        <w:rPr>
          <w:snapToGrid w:val="0"/>
          <w:color w:val="000000"/>
          <w:sz w:val="26"/>
        </w:rPr>
      </w:pPr>
      <w:bookmarkStart w:id="17" w:name="_Hlk122081377"/>
      <w:r>
        <w:rPr>
          <w:snapToGrid w:val="0"/>
          <w:color w:val="000000"/>
        </w:rPr>
        <w:t>Signor GIOVANNI DORE, Console Onorario, (</w:t>
      </w:r>
      <w:r w:rsidR="0079644A">
        <w:rPr>
          <w:snapToGrid w:val="0"/>
          <w:color w:val="000000"/>
        </w:rPr>
        <w:t>Rinnovo e</w:t>
      </w:r>
      <w:r>
        <w:rPr>
          <w:snapToGrid w:val="0"/>
          <w:color w:val="000000"/>
        </w:rPr>
        <w:t>xequatur 4 o</w:t>
      </w:r>
      <w:r w:rsidR="0079644A">
        <w:rPr>
          <w:snapToGrid w:val="0"/>
          <w:color w:val="000000"/>
        </w:rPr>
        <w:t>ttobre</w:t>
      </w:r>
      <w:r>
        <w:rPr>
          <w:snapToGrid w:val="0"/>
          <w:color w:val="000000"/>
        </w:rPr>
        <w:t xml:space="preserve"> 20</w:t>
      </w:r>
      <w:r w:rsidR="00E21522">
        <w:rPr>
          <w:snapToGrid w:val="0"/>
          <w:color w:val="000000"/>
        </w:rPr>
        <w:t>22</w:t>
      </w:r>
      <w:r>
        <w:rPr>
          <w:snapToGrid w:val="0"/>
          <w:color w:val="000000"/>
        </w:rPr>
        <w:t>)</w:t>
      </w:r>
    </w:p>
    <w:bookmarkEnd w:id="17"/>
    <w:p w14:paraId="3B172324" w14:textId="77777777" w:rsidR="00057BF9" w:rsidRDefault="00057BF9">
      <w:pPr>
        <w:widowControl w:val="0"/>
        <w:tabs>
          <w:tab w:val="left" w:pos="90"/>
        </w:tabs>
        <w:jc w:val="right"/>
        <w:rPr>
          <w:b/>
          <w:snapToGrid w:val="0"/>
          <w:color w:val="000000"/>
          <w:sz w:val="16"/>
        </w:rPr>
      </w:pPr>
    </w:p>
    <w:p w14:paraId="01ABF6AC" w14:textId="77777777" w:rsidR="00057BF9" w:rsidRDefault="00057BF9">
      <w:pPr>
        <w:widowControl w:val="0"/>
        <w:tabs>
          <w:tab w:val="left" w:pos="90"/>
        </w:tabs>
        <w:jc w:val="right"/>
        <w:rPr>
          <w:b/>
          <w:snapToGrid w:val="0"/>
          <w:color w:val="000000"/>
          <w:sz w:val="16"/>
        </w:rPr>
      </w:pPr>
    </w:p>
    <w:p w14:paraId="3D22C8C0" w14:textId="77777777" w:rsidR="00057BF9" w:rsidRDefault="00057BF9">
      <w:pPr>
        <w:widowControl w:val="0"/>
        <w:tabs>
          <w:tab w:val="left" w:pos="90"/>
        </w:tabs>
        <w:jc w:val="right"/>
        <w:rPr>
          <w:b/>
          <w:snapToGrid w:val="0"/>
          <w:color w:val="000000"/>
          <w:sz w:val="16"/>
        </w:rPr>
      </w:pPr>
    </w:p>
    <w:p w14:paraId="7A7C444B" w14:textId="77777777" w:rsidR="00057BF9" w:rsidRDefault="00057BF9" w:rsidP="00057BF9">
      <w:pPr>
        <w:widowControl w:val="0"/>
        <w:tabs>
          <w:tab w:val="left" w:pos="90"/>
        </w:tabs>
        <w:rPr>
          <w:b/>
          <w:snapToGrid w:val="0"/>
          <w:color w:val="000080"/>
          <w:sz w:val="26"/>
          <w:u w:val="single"/>
        </w:rPr>
      </w:pPr>
      <w:r>
        <w:rPr>
          <w:b/>
          <w:snapToGrid w:val="0"/>
          <w:color w:val="000080"/>
          <w:u w:val="single"/>
        </w:rPr>
        <w:t xml:space="preserve">CATANIA - CONSOLATO ONORARIO            </w:t>
      </w:r>
    </w:p>
    <w:p w14:paraId="0C54DA39" w14:textId="77777777" w:rsidR="00057BF9" w:rsidRDefault="00057BF9" w:rsidP="00057BF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B722D">
        <w:rPr>
          <w:snapToGrid w:val="0"/>
          <w:color w:val="000000"/>
        </w:rPr>
        <w:t>J. Escrivà</w:t>
      </w:r>
      <w:r>
        <w:rPr>
          <w:snapToGrid w:val="0"/>
          <w:color w:val="000000"/>
        </w:rPr>
        <w:t xml:space="preserve">, 2 - 95125 Catania </w:t>
      </w:r>
    </w:p>
    <w:p w14:paraId="2E44829E" w14:textId="77777777" w:rsidR="00057BF9" w:rsidRDefault="00057BF9" w:rsidP="00057BF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095438622 - Fax 095432944  </w:t>
      </w:r>
    </w:p>
    <w:p w14:paraId="1553ACEF" w14:textId="77777777" w:rsidR="00057BF9" w:rsidRDefault="00057BF9" w:rsidP="00057BF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45" w:history="1">
        <w:r w:rsidR="003B722D" w:rsidRPr="00A70BC1">
          <w:rPr>
            <w:rStyle w:val="Collegamentoipertestuale"/>
            <w:snapToGrid w:val="0"/>
          </w:rPr>
          <w:t>barlettacalde@tiscalinet.it</w:t>
        </w:r>
      </w:hyperlink>
      <w:r w:rsidR="003B722D">
        <w:rPr>
          <w:snapToGrid w:val="0"/>
          <w:color w:val="000000"/>
        </w:rPr>
        <w:t xml:space="preserve"> </w:t>
      </w:r>
    </w:p>
    <w:p w14:paraId="461E15E1" w14:textId="77777777" w:rsidR="00057BF9" w:rsidRDefault="00057BF9" w:rsidP="00057BF9">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3B722D">
        <w:rPr>
          <w:snapToGrid w:val="0"/>
          <w:color w:val="000000"/>
        </w:rPr>
        <w:t>Città Metropolitane di Catania e Messina e Province di Ragusa e Siracusa</w:t>
      </w:r>
    </w:p>
    <w:p w14:paraId="0B3A3667" w14:textId="4A033655" w:rsidR="00057BF9" w:rsidRDefault="00057BF9" w:rsidP="00057BF9">
      <w:pPr>
        <w:widowControl w:val="0"/>
        <w:tabs>
          <w:tab w:val="left" w:pos="90"/>
        </w:tabs>
        <w:spacing w:before="277"/>
        <w:rPr>
          <w:snapToGrid w:val="0"/>
          <w:color w:val="000000"/>
          <w:sz w:val="26"/>
        </w:rPr>
      </w:pPr>
      <w:r>
        <w:rPr>
          <w:snapToGrid w:val="0"/>
          <w:color w:val="000000"/>
        </w:rPr>
        <w:t>Signo</w:t>
      </w:r>
      <w:r w:rsidR="00541E93">
        <w:rPr>
          <w:snapToGrid w:val="0"/>
          <w:color w:val="000000"/>
        </w:rPr>
        <w:t xml:space="preserve">r </w:t>
      </w:r>
      <w:r w:rsidR="003B722D">
        <w:rPr>
          <w:snapToGrid w:val="0"/>
          <w:color w:val="000000"/>
        </w:rPr>
        <w:t>GUGLIELMO BARLETTA</w:t>
      </w:r>
      <w:r>
        <w:rPr>
          <w:snapToGrid w:val="0"/>
          <w:color w:val="000000"/>
        </w:rPr>
        <w:t>, Console Onorario (</w:t>
      </w:r>
      <w:r w:rsidR="003B722D">
        <w:rPr>
          <w:snapToGrid w:val="0"/>
          <w:color w:val="000000"/>
        </w:rPr>
        <w:t>E</w:t>
      </w:r>
      <w:r>
        <w:rPr>
          <w:snapToGrid w:val="0"/>
          <w:color w:val="000000"/>
        </w:rPr>
        <w:t xml:space="preserve">xequatur </w:t>
      </w:r>
      <w:r w:rsidR="003B722D">
        <w:rPr>
          <w:snapToGrid w:val="0"/>
          <w:color w:val="000000"/>
        </w:rPr>
        <w:t>31 gennaio 2023</w:t>
      </w:r>
      <w:r>
        <w:rPr>
          <w:snapToGrid w:val="0"/>
          <w:color w:val="000000"/>
        </w:rPr>
        <w:t>)</w:t>
      </w:r>
    </w:p>
    <w:p w14:paraId="5345C2D7" w14:textId="77777777" w:rsidR="00B63445" w:rsidRDefault="00B63445">
      <w:pPr>
        <w:widowControl w:val="0"/>
        <w:tabs>
          <w:tab w:val="left" w:pos="90"/>
        </w:tabs>
        <w:rPr>
          <w:b/>
          <w:snapToGrid w:val="0"/>
          <w:color w:val="000080"/>
          <w:u w:val="single"/>
        </w:rPr>
      </w:pPr>
    </w:p>
    <w:p w14:paraId="36509F80" w14:textId="77777777" w:rsidR="00076B37" w:rsidRDefault="00076B37">
      <w:pPr>
        <w:widowControl w:val="0"/>
        <w:tabs>
          <w:tab w:val="left" w:pos="90"/>
        </w:tabs>
        <w:rPr>
          <w:b/>
          <w:snapToGrid w:val="0"/>
          <w:color w:val="000080"/>
          <w:u w:val="single"/>
        </w:rPr>
      </w:pPr>
    </w:p>
    <w:p w14:paraId="4E03D2D5"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03BC0D59" w14:textId="77777777" w:rsidR="003A3C44" w:rsidRDefault="004944D8" w:rsidP="00103CFD">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3A3C44" w:rsidRPr="003A3C44">
        <w:rPr>
          <w:snapToGrid w:val="0"/>
          <w:color w:val="000000"/>
        </w:rPr>
        <w:t>Via Ricasoli, 30 – 50122 Firenze</w:t>
      </w:r>
    </w:p>
    <w:p w14:paraId="6058CC3F" w14:textId="77777777" w:rsidR="003A3C44" w:rsidRDefault="003A3C44">
      <w:pPr>
        <w:widowControl w:val="0"/>
        <w:tabs>
          <w:tab w:val="left" w:pos="90"/>
          <w:tab w:val="left" w:pos="2321"/>
        </w:tabs>
        <w:spacing w:before="40"/>
        <w:rPr>
          <w:snapToGrid w:val="0"/>
          <w:color w:val="000000"/>
        </w:rPr>
      </w:pPr>
      <w:r>
        <w:rPr>
          <w:snapToGrid w:val="0"/>
          <w:color w:val="000000"/>
        </w:rPr>
        <w:tab/>
      </w:r>
      <w:r>
        <w:rPr>
          <w:snapToGrid w:val="0"/>
          <w:color w:val="000000"/>
        </w:rPr>
        <w:tab/>
        <w:t>Tel 3355305513</w:t>
      </w:r>
    </w:p>
    <w:p w14:paraId="49A08093" w14:textId="77777777" w:rsidR="003A3C44" w:rsidRPr="003A3C44" w:rsidRDefault="003A3C44">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46" w:history="1">
        <w:r w:rsidRPr="00626FCA">
          <w:rPr>
            <w:rStyle w:val="Collegamentoipertestuale"/>
            <w:snapToGrid w:val="0"/>
          </w:rPr>
          <w:t>federicoscavetta@gmail.com</w:t>
        </w:r>
      </w:hyperlink>
      <w:r>
        <w:rPr>
          <w:snapToGrid w:val="0"/>
          <w:color w:val="000000"/>
        </w:rPr>
        <w:t xml:space="preserve">   </w:t>
      </w:r>
    </w:p>
    <w:p w14:paraId="2D7172A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543DA">
        <w:rPr>
          <w:snapToGrid w:val="0"/>
          <w:color w:val="000000"/>
        </w:rPr>
        <w:t>Toscana, Emilia Romagna</w:t>
      </w:r>
    </w:p>
    <w:p w14:paraId="74473B30" w14:textId="77777777" w:rsidR="00465208" w:rsidRDefault="00465208" w:rsidP="00465208">
      <w:pPr>
        <w:widowControl w:val="0"/>
        <w:tabs>
          <w:tab w:val="left" w:pos="90"/>
          <w:tab w:val="left" w:pos="2321"/>
        </w:tabs>
        <w:spacing w:before="49"/>
        <w:rPr>
          <w:snapToGrid w:val="0"/>
          <w:color w:val="000000"/>
        </w:rPr>
      </w:pPr>
      <w:r>
        <w:rPr>
          <w:snapToGrid w:val="0"/>
          <w:color w:val="000000"/>
        </w:rPr>
        <w:t>Signor FEDERICO SCAVETTA, Console Onorario, (Exequatur 15 di</w:t>
      </w:r>
      <w:r w:rsidR="002C0BCE">
        <w:rPr>
          <w:snapToGrid w:val="0"/>
          <w:color w:val="000000"/>
        </w:rPr>
        <w:t>cembre</w:t>
      </w:r>
      <w:r>
        <w:rPr>
          <w:snapToGrid w:val="0"/>
          <w:color w:val="000000"/>
        </w:rPr>
        <w:t xml:space="preserve"> 2022)</w:t>
      </w:r>
    </w:p>
    <w:p w14:paraId="6BB6A32F" w14:textId="77777777" w:rsidR="00865610" w:rsidRDefault="00865610" w:rsidP="00076B37">
      <w:pPr>
        <w:widowControl w:val="0"/>
        <w:tabs>
          <w:tab w:val="left" w:pos="90"/>
        </w:tabs>
        <w:jc w:val="right"/>
        <w:rPr>
          <w:b/>
          <w:snapToGrid w:val="0"/>
          <w:color w:val="000000"/>
          <w:sz w:val="16"/>
        </w:rPr>
      </w:pPr>
    </w:p>
    <w:p w14:paraId="589F40ED" w14:textId="77777777" w:rsidR="002C0BCE" w:rsidRDefault="002C0BCE" w:rsidP="00076B37">
      <w:pPr>
        <w:widowControl w:val="0"/>
        <w:tabs>
          <w:tab w:val="left" w:pos="90"/>
        </w:tabs>
        <w:jc w:val="right"/>
        <w:rPr>
          <w:b/>
          <w:snapToGrid w:val="0"/>
          <w:color w:val="000000"/>
          <w:sz w:val="16"/>
        </w:rPr>
      </w:pPr>
    </w:p>
    <w:p w14:paraId="34C4EF1D" w14:textId="77777777" w:rsidR="00935AAF" w:rsidRDefault="00935AAF" w:rsidP="00076B37">
      <w:pPr>
        <w:widowControl w:val="0"/>
        <w:tabs>
          <w:tab w:val="left" w:pos="90"/>
        </w:tabs>
        <w:jc w:val="right"/>
        <w:rPr>
          <w:b/>
          <w:snapToGrid w:val="0"/>
          <w:color w:val="000000"/>
          <w:sz w:val="16"/>
        </w:rPr>
      </w:pPr>
      <w:bookmarkStart w:id="18" w:name="_Hlk182816975"/>
    </w:p>
    <w:p w14:paraId="1ED98814" w14:textId="77777777" w:rsidR="00935AAF" w:rsidRDefault="00935AAF" w:rsidP="00076B37">
      <w:pPr>
        <w:widowControl w:val="0"/>
        <w:tabs>
          <w:tab w:val="left" w:pos="90"/>
        </w:tabs>
        <w:jc w:val="right"/>
        <w:rPr>
          <w:b/>
          <w:snapToGrid w:val="0"/>
          <w:color w:val="000000"/>
          <w:sz w:val="16"/>
        </w:rPr>
      </w:pPr>
    </w:p>
    <w:p w14:paraId="708AB1DD" w14:textId="0215F15F" w:rsidR="00076B37" w:rsidRDefault="00076B37" w:rsidP="00076B37">
      <w:pPr>
        <w:widowControl w:val="0"/>
        <w:tabs>
          <w:tab w:val="left" w:pos="90"/>
        </w:tabs>
        <w:jc w:val="right"/>
        <w:rPr>
          <w:b/>
          <w:snapToGrid w:val="0"/>
          <w:color w:val="000000"/>
        </w:rPr>
      </w:pPr>
      <w:r>
        <w:rPr>
          <w:b/>
          <w:snapToGrid w:val="0"/>
          <w:color w:val="000000"/>
          <w:sz w:val="16"/>
        </w:rPr>
        <w:t>BELGIO</w:t>
      </w:r>
    </w:p>
    <w:bookmarkEnd w:id="18"/>
    <w:p w14:paraId="7FAC765A" w14:textId="77777777" w:rsidR="00935AAF" w:rsidRDefault="00935AAF">
      <w:pPr>
        <w:widowControl w:val="0"/>
        <w:tabs>
          <w:tab w:val="left" w:pos="90"/>
        </w:tabs>
        <w:rPr>
          <w:b/>
          <w:snapToGrid w:val="0"/>
          <w:color w:val="000080"/>
          <w:u w:val="single"/>
        </w:rPr>
      </w:pPr>
    </w:p>
    <w:p w14:paraId="13D66F76" w14:textId="34DF9038"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247EC53B" w14:textId="77777777" w:rsidR="00B005B7" w:rsidRDefault="00B005B7" w:rsidP="00B005B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Pr="00B005B7">
        <w:rPr>
          <w:snapToGrid w:val="0"/>
        </w:rPr>
        <w:t>Ponte Reale</w:t>
      </w:r>
      <w:r>
        <w:rPr>
          <w:snapToGrid w:val="0"/>
          <w:color w:val="000000"/>
        </w:rPr>
        <w:t xml:space="preserve">, 2 (IV P)- 16124 Genova </w:t>
      </w:r>
      <w:r w:rsidR="000B5EF7">
        <w:rPr>
          <w:snapToGrid w:val="0"/>
          <w:color w:val="000000"/>
        </w:rPr>
        <w:t xml:space="preserve">(in corso trasferimento a: </w:t>
      </w:r>
      <w:r w:rsidR="002342DC">
        <w:rPr>
          <w:snapToGrid w:val="0"/>
          <w:color w:val="000000"/>
        </w:rPr>
        <w:t>Sali</w:t>
      </w:r>
      <w:r w:rsidR="001856D5">
        <w:rPr>
          <w:snapToGrid w:val="0"/>
          <w:color w:val="000000"/>
        </w:rPr>
        <w:t xml:space="preserve">ta Santa Caterina 4/7 – 16123 </w:t>
      </w:r>
      <w:proofErr w:type="spellStart"/>
      <w:r w:rsidR="001856D5">
        <w:rPr>
          <w:snapToGrid w:val="0"/>
          <w:color w:val="000000"/>
        </w:rPr>
        <w:t>Ge</w:t>
      </w:r>
      <w:proofErr w:type="spellEnd"/>
      <w:r w:rsidR="001856D5">
        <w:rPr>
          <w:snapToGrid w:val="0"/>
          <w:color w:val="000000"/>
        </w:rPr>
        <w:t>)</w:t>
      </w:r>
    </w:p>
    <w:p w14:paraId="2E61273A" w14:textId="77777777" w:rsidR="00B005B7" w:rsidRPr="00CD62D1" w:rsidRDefault="00B005B7" w:rsidP="00B005B7">
      <w:pPr>
        <w:widowControl w:val="0"/>
        <w:tabs>
          <w:tab w:val="left" w:pos="2321"/>
        </w:tabs>
        <w:rPr>
          <w:snapToGrid w:val="0"/>
          <w:color w:val="000000"/>
        </w:rPr>
      </w:pPr>
      <w:r>
        <w:rPr>
          <w:rFonts w:ascii="MS Sans Serif" w:hAnsi="MS Sans Serif"/>
          <w:snapToGrid w:val="0"/>
          <w:sz w:val="24"/>
        </w:rPr>
        <w:tab/>
      </w:r>
      <w:r w:rsidRPr="00CD62D1">
        <w:rPr>
          <w:snapToGrid w:val="0"/>
          <w:color w:val="000000"/>
        </w:rPr>
        <w:t xml:space="preserve">Tel. +39 </w:t>
      </w:r>
      <w:r w:rsidRPr="00CD62D1">
        <w:t>0102498270 - Fax +39 0102498275</w:t>
      </w:r>
    </w:p>
    <w:p w14:paraId="602A97C9" w14:textId="77777777" w:rsidR="00B005B7" w:rsidRPr="00B005B7" w:rsidRDefault="00B005B7" w:rsidP="00B005B7">
      <w:pPr>
        <w:widowControl w:val="0"/>
        <w:tabs>
          <w:tab w:val="left" w:pos="2321"/>
        </w:tabs>
        <w:rPr>
          <w:snapToGrid w:val="0"/>
          <w:color w:val="000000"/>
          <w:sz w:val="23"/>
        </w:rPr>
      </w:pPr>
      <w:r w:rsidRPr="00CD62D1">
        <w:rPr>
          <w:snapToGrid w:val="0"/>
          <w:color w:val="000000"/>
        </w:rPr>
        <w:tab/>
      </w:r>
      <w:r w:rsidRPr="00B005B7">
        <w:rPr>
          <w:snapToGrid w:val="0"/>
          <w:color w:val="000000"/>
        </w:rPr>
        <w:t xml:space="preserve">E-mail: </w:t>
      </w:r>
      <w:hyperlink r:id="rId47" w:history="1">
        <w:r w:rsidRPr="00F16DBF">
          <w:rPr>
            <w:rStyle w:val="Collegamentoipertestuale"/>
            <w:snapToGrid w:val="0"/>
          </w:rPr>
          <w:t>consul@consulbelge.it</w:t>
        </w:r>
      </w:hyperlink>
      <w:r>
        <w:rPr>
          <w:snapToGrid w:val="0"/>
          <w:color w:val="000000"/>
        </w:rPr>
        <w:t xml:space="preserve"> </w:t>
      </w:r>
      <w:r w:rsidRPr="00B005B7">
        <w:rPr>
          <w:snapToGrid w:val="0"/>
          <w:color w:val="000000"/>
        </w:rPr>
        <w:t xml:space="preserve">- </w:t>
      </w:r>
      <w:hyperlink r:id="rId48" w:history="1">
        <w:r w:rsidRPr="00F16DBF">
          <w:rPr>
            <w:rStyle w:val="Collegamentoipertestuale"/>
            <w:snapToGrid w:val="0"/>
          </w:rPr>
          <w:t xml:space="preserve">secretaire@consulbelge.it </w:t>
        </w:r>
      </w:hyperlink>
    </w:p>
    <w:p w14:paraId="5D0DF14E" w14:textId="77777777" w:rsidR="00B005B7" w:rsidRDefault="00B005B7" w:rsidP="00B005B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7AEF1DC4" w14:textId="77777777" w:rsidR="00B005B7" w:rsidRDefault="00B005B7" w:rsidP="00B005B7">
      <w:pPr>
        <w:widowControl w:val="0"/>
        <w:tabs>
          <w:tab w:val="left" w:pos="90"/>
        </w:tabs>
        <w:spacing w:before="277"/>
        <w:rPr>
          <w:snapToGrid w:val="0"/>
          <w:color w:val="000000"/>
          <w:sz w:val="26"/>
        </w:rPr>
      </w:pPr>
      <w:r>
        <w:rPr>
          <w:snapToGrid w:val="0"/>
          <w:color w:val="000000"/>
        </w:rPr>
        <w:t>Signor GREGORIO GIOVANNI GAVARONE, Console Onorario (Rinnovo Exequatur 12 ottobre 2021)</w:t>
      </w:r>
    </w:p>
    <w:p w14:paraId="4255DFA4" w14:textId="77777777" w:rsidR="009E5019" w:rsidRDefault="009E5019" w:rsidP="00165554">
      <w:pPr>
        <w:widowControl w:val="0"/>
        <w:tabs>
          <w:tab w:val="left" w:pos="90"/>
        </w:tabs>
        <w:rPr>
          <w:b/>
          <w:snapToGrid w:val="0"/>
          <w:color w:val="000080"/>
          <w:u w:val="single"/>
        </w:rPr>
      </w:pPr>
    </w:p>
    <w:p w14:paraId="392271A6" w14:textId="77777777" w:rsidR="003E5782" w:rsidRDefault="003E5782" w:rsidP="00165554">
      <w:pPr>
        <w:widowControl w:val="0"/>
        <w:tabs>
          <w:tab w:val="left" w:pos="90"/>
        </w:tabs>
        <w:rPr>
          <w:b/>
          <w:snapToGrid w:val="0"/>
          <w:color w:val="000080"/>
          <w:u w:val="single"/>
        </w:rPr>
      </w:pPr>
    </w:p>
    <w:p w14:paraId="73715EBB" w14:textId="77777777" w:rsidR="00B005B7" w:rsidRDefault="00B005B7" w:rsidP="00165554">
      <w:pPr>
        <w:widowControl w:val="0"/>
        <w:tabs>
          <w:tab w:val="left" w:pos="90"/>
        </w:tabs>
        <w:rPr>
          <w:b/>
          <w:snapToGrid w:val="0"/>
          <w:color w:val="000080"/>
          <w:u w:val="single"/>
        </w:rPr>
      </w:pPr>
    </w:p>
    <w:p w14:paraId="5F4C2910" w14:textId="77777777" w:rsidR="00165554" w:rsidRDefault="00165554" w:rsidP="00165554">
      <w:pPr>
        <w:widowControl w:val="0"/>
        <w:tabs>
          <w:tab w:val="left" w:pos="90"/>
        </w:tabs>
        <w:rPr>
          <w:b/>
          <w:snapToGrid w:val="0"/>
          <w:color w:val="000080"/>
          <w:sz w:val="26"/>
          <w:u w:val="single"/>
        </w:rPr>
      </w:pPr>
      <w:r>
        <w:rPr>
          <w:b/>
          <w:snapToGrid w:val="0"/>
          <w:color w:val="000080"/>
          <w:u w:val="single"/>
        </w:rPr>
        <w:t xml:space="preserve">MILANO - CONSOLATO ONORARIO            </w:t>
      </w:r>
    </w:p>
    <w:p w14:paraId="0F526BC1" w14:textId="51298338" w:rsidR="00B22512" w:rsidRDefault="00165554" w:rsidP="003E5782">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67FC8E8C" w14:textId="77777777" w:rsidR="00165554" w:rsidRDefault="00165554" w:rsidP="0016555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w:t>
      </w:r>
      <w:r w:rsidR="00B22512">
        <w:rPr>
          <w:snapToGrid w:val="0"/>
          <w:color w:val="000000"/>
        </w:rPr>
        <w:t>ombardi</w:t>
      </w:r>
      <w:r>
        <w:rPr>
          <w:snapToGrid w:val="0"/>
          <w:color w:val="000000"/>
        </w:rPr>
        <w:t xml:space="preserve">a </w:t>
      </w:r>
    </w:p>
    <w:p w14:paraId="0AC88726" w14:textId="77777777" w:rsidR="004944D8" w:rsidRDefault="004944D8">
      <w:pPr>
        <w:widowControl w:val="0"/>
        <w:tabs>
          <w:tab w:val="left" w:pos="90"/>
        </w:tabs>
        <w:rPr>
          <w:b/>
          <w:snapToGrid w:val="0"/>
          <w:color w:val="000080"/>
          <w:u w:val="single"/>
        </w:rPr>
      </w:pPr>
    </w:p>
    <w:p w14:paraId="49F567BD" w14:textId="77777777" w:rsidR="00531B90" w:rsidRDefault="00531B90">
      <w:pPr>
        <w:widowControl w:val="0"/>
        <w:tabs>
          <w:tab w:val="left" w:pos="90"/>
        </w:tabs>
        <w:rPr>
          <w:b/>
          <w:snapToGrid w:val="0"/>
          <w:color w:val="000080"/>
          <w:u w:val="single"/>
        </w:rPr>
      </w:pPr>
    </w:p>
    <w:p w14:paraId="66999A92"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2DCBB5D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Depretis, 78 - 80133 Napoli </w:t>
      </w:r>
    </w:p>
    <w:p w14:paraId="7B0CF5E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0815510535  - Fax 0815512114  </w:t>
      </w:r>
    </w:p>
    <w:p w14:paraId="3B42096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cons-belgio-napoli@libero.it</w:t>
      </w:r>
    </w:p>
    <w:p w14:paraId="6F6FFC6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Calabria                               </w:t>
      </w:r>
    </w:p>
    <w:p w14:paraId="3632CD8A" w14:textId="77777777" w:rsidR="004944D8" w:rsidRDefault="004944D8">
      <w:pPr>
        <w:widowControl w:val="0"/>
        <w:tabs>
          <w:tab w:val="left" w:pos="90"/>
        </w:tabs>
        <w:spacing w:before="277"/>
        <w:rPr>
          <w:snapToGrid w:val="0"/>
          <w:color w:val="000000"/>
          <w:sz w:val="26"/>
        </w:rPr>
      </w:pPr>
      <w:r>
        <w:rPr>
          <w:snapToGrid w:val="0"/>
          <w:color w:val="000000"/>
        </w:rPr>
        <w:t xml:space="preserve">Signor GIUSEPPE GENOVESE, Console Onorario (Rinnovo exequatur </w:t>
      </w:r>
      <w:r w:rsidR="0075271E">
        <w:rPr>
          <w:snapToGrid w:val="0"/>
          <w:color w:val="000000"/>
        </w:rPr>
        <w:t>9</w:t>
      </w:r>
      <w:r>
        <w:rPr>
          <w:snapToGrid w:val="0"/>
          <w:color w:val="000000"/>
        </w:rPr>
        <w:t xml:space="preserve"> </w:t>
      </w:r>
      <w:r w:rsidR="0075271E">
        <w:rPr>
          <w:snapToGrid w:val="0"/>
          <w:color w:val="000000"/>
        </w:rPr>
        <w:t>giugn</w:t>
      </w:r>
      <w:r>
        <w:rPr>
          <w:snapToGrid w:val="0"/>
          <w:color w:val="000000"/>
        </w:rPr>
        <w:t xml:space="preserve">o </w:t>
      </w:r>
      <w:r w:rsidR="002B4C8E">
        <w:rPr>
          <w:snapToGrid w:val="0"/>
          <w:color w:val="000000"/>
        </w:rPr>
        <w:t>2021</w:t>
      </w:r>
      <w:r>
        <w:rPr>
          <w:snapToGrid w:val="0"/>
          <w:color w:val="000000"/>
        </w:rPr>
        <w:t>)</w:t>
      </w:r>
    </w:p>
    <w:p w14:paraId="560403F8" w14:textId="77777777" w:rsidR="004944D8" w:rsidRDefault="004944D8">
      <w:pPr>
        <w:widowControl w:val="0"/>
        <w:tabs>
          <w:tab w:val="left" w:pos="90"/>
        </w:tabs>
        <w:rPr>
          <w:b/>
          <w:snapToGrid w:val="0"/>
          <w:color w:val="000080"/>
          <w:u w:val="single"/>
        </w:rPr>
      </w:pPr>
    </w:p>
    <w:p w14:paraId="73191CF4" w14:textId="77777777" w:rsidR="003B722D" w:rsidRDefault="003B722D">
      <w:pPr>
        <w:widowControl w:val="0"/>
        <w:tabs>
          <w:tab w:val="left" w:pos="90"/>
        </w:tabs>
        <w:rPr>
          <w:b/>
          <w:snapToGrid w:val="0"/>
          <w:color w:val="000080"/>
          <w:u w:val="single"/>
        </w:rPr>
      </w:pPr>
    </w:p>
    <w:p w14:paraId="2578B102" w14:textId="77777777" w:rsidR="003B722D" w:rsidRDefault="003B722D" w:rsidP="003B722D">
      <w:pPr>
        <w:widowControl w:val="0"/>
        <w:tabs>
          <w:tab w:val="left" w:pos="90"/>
        </w:tabs>
        <w:rPr>
          <w:b/>
          <w:snapToGrid w:val="0"/>
          <w:color w:val="000080"/>
          <w:sz w:val="26"/>
          <w:u w:val="single"/>
        </w:rPr>
      </w:pPr>
      <w:r>
        <w:rPr>
          <w:b/>
          <w:snapToGrid w:val="0"/>
          <w:color w:val="000080"/>
          <w:u w:val="single"/>
        </w:rPr>
        <w:t xml:space="preserve">PALERMO - CONSOLATO ONORARIO            </w:t>
      </w:r>
    </w:p>
    <w:p w14:paraId="222B50A7" w14:textId="77777777" w:rsidR="003B722D" w:rsidRPr="00580DCB" w:rsidRDefault="003B722D" w:rsidP="003B722D">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F06203">
        <w:rPr>
          <w:snapToGrid w:val="0"/>
        </w:rPr>
        <w:t>Via Tavola Tonda</w:t>
      </w:r>
      <w:r w:rsidR="00F06203" w:rsidRPr="00580DCB">
        <w:rPr>
          <w:snapToGrid w:val="0"/>
          <w:color w:val="000000"/>
        </w:rPr>
        <w:t xml:space="preserve">, </w:t>
      </w:r>
      <w:r w:rsidR="00F06203">
        <w:rPr>
          <w:snapToGrid w:val="0"/>
          <w:color w:val="000000"/>
        </w:rPr>
        <w:t>29</w:t>
      </w:r>
      <w:r w:rsidR="00F06203" w:rsidRPr="00580DCB">
        <w:rPr>
          <w:snapToGrid w:val="0"/>
          <w:color w:val="000000"/>
        </w:rPr>
        <w:t xml:space="preserve"> - </w:t>
      </w:r>
      <w:r w:rsidR="00F06203">
        <w:rPr>
          <w:snapToGrid w:val="0"/>
          <w:color w:val="000000"/>
        </w:rPr>
        <w:t>90133</w:t>
      </w:r>
      <w:r w:rsidR="00F06203" w:rsidRPr="00580DCB">
        <w:rPr>
          <w:snapToGrid w:val="0"/>
          <w:color w:val="000000"/>
        </w:rPr>
        <w:t xml:space="preserve"> </w:t>
      </w:r>
      <w:r w:rsidR="00F06203">
        <w:rPr>
          <w:snapToGrid w:val="0"/>
          <w:color w:val="000000"/>
        </w:rPr>
        <w:t>Palermo</w:t>
      </w:r>
      <w:r w:rsidR="00F06203">
        <w:rPr>
          <w:rFonts w:ascii="MS Sans Serif" w:hAnsi="MS Sans Serif"/>
          <w:snapToGrid w:val="0"/>
          <w:sz w:val="24"/>
        </w:rPr>
        <w:t xml:space="preserve"> </w:t>
      </w:r>
    </w:p>
    <w:p w14:paraId="72C1CF9C" w14:textId="1161FDFE" w:rsidR="003B722D" w:rsidRPr="009F272E" w:rsidRDefault="003B722D" w:rsidP="003B722D">
      <w:pPr>
        <w:widowControl w:val="0"/>
        <w:tabs>
          <w:tab w:val="left" w:pos="2321"/>
        </w:tabs>
        <w:rPr>
          <w:snapToGrid w:val="0"/>
          <w:color w:val="000000"/>
          <w:sz w:val="23"/>
        </w:rPr>
      </w:pPr>
      <w:r>
        <w:rPr>
          <w:rFonts w:ascii="MS Sans Serif" w:hAnsi="MS Sans Serif"/>
          <w:snapToGrid w:val="0"/>
          <w:sz w:val="24"/>
        </w:rPr>
        <w:tab/>
      </w:r>
      <w:r w:rsidRPr="009F272E">
        <w:rPr>
          <w:snapToGrid w:val="0"/>
          <w:color w:val="000000"/>
        </w:rPr>
        <w:t xml:space="preserve">Tel </w:t>
      </w:r>
      <w:r w:rsidR="00AB04FF" w:rsidRPr="009F272E">
        <w:rPr>
          <w:snapToGrid w:val="0"/>
          <w:color w:val="000000"/>
        </w:rPr>
        <w:t>327 5341092</w:t>
      </w:r>
    </w:p>
    <w:p w14:paraId="104695AD" w14:textId="2864BA65" w:rsidR="003B722D" w:rsidRPr="00AB04FF" w:rsidRDefault="003B722D" w:rsidP="003B722D">
      <w:pPr>
        <w:widowControl w:val="0"/>
        <w:tabs>
          <w:tab w:val="left" w:pos="2321"/>
        </w:tabs>
        <w:rPr>
          <w:snapToGrid w:val="0"/>
          <w:color w:val="000000"/>
          <w:sz w:val="23"/>
        </w:rPr>
      </w:pPr>
      <w:r w:rsidRPr="009F272E">
        <w:rPr>
          <w:rFonts w:ascii="MS Sans Serif" w:hAnsi="MS Sans Serif"/>
          <w:snapToGrid w:val="0"/>
          <w:sz w:val="24"/>
        </w:rPr>
        <w:tab/>
      </w:r>
      <w:r w:rsidRPr="00AB04FF">
        <w:rPr>
          <w:snapToGrid w:val="0"/>
          <w:color w:val="000000"/>
        </w:rPr>
        <w:t xml:space="preserve">E-mail </w:t>
      </w:r>
      <w:hyperlink r:id="rId49" w:history="1">
        <w:r w:rsidR="00AB04FF" w:rsidRPr="00A00654">
          <w:rPr>
            <w:rStyle w:val="Collegamentoipertestuale"/>
            <w:snapToGrid w:val="0"/>
          </w:rPr>
          <w:t>consolebelgiopalermo@harwig-nollet.it</w:t>
        </w:r>
      </w:hyperlink>
      <w:r w:rsidR="00AB04FF">
        <w:rPr>
          <w:snapToGrid w:val="0"/>
          <w:color w:val="000000"/>
        </w:rPr>
        <w:t xml:space="preserve"> </w:t>
      </w:r>
    </w:p>
    <w:p w14:paraId="7EE8C704" w14:textId="77777777" w:rsidR="003B722D" w:rsidRDefault="003B722D" w:rsidP="003B722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F06203">
        <w:rPr>
          <w:snapToGrid w:val="0"/>
          <w:color w:val="000000"/>
        </w:rPr>
        <w:t>Citt</w:t>
      </w:r>
      <w:r w:rsidR="00712C72">
        <w:rPr>
          <w:snapToGrid w:val="0"/>
          <w:color w:val="000000"/>
        </w:rPr>
        <w:t>à Metropolitana di Palermo e Province di Agrigento, Caltanissetta, Enna</w:t>
      </w:r>
      <w:r w:rsidR="00F06203">
        <w:rPr>
          <w:snapToGrid w:val="0"/>
          <w:color w:val="000000"/>
        </w:rPr>
        <w:t>,</w:t>
      </w:r>
      <w:r w:rsidR="00712C72">
        <w:rPr>
          <w:snapToGrid w:val="0"/>
          <w:color w:val="000000"/>
        </w:rPr>
        <w:t xml:space="preserve"> Trapani</w:t>
      </w:r>
    </w:p>
    <w:p w14:paraId="4327D4FF" w14:textId="77777777" w:rsidR="003B722D" w:rsidRPr="00712C72" w:rsidRDefault="003B722D" w:rsidP="003B722D">
      <w:pPr>
        <w:widowControl w:val="0"/>
        <w:tabs>
          <w:tab w:val="left" w:pos="90"/>
        </w:tabs>
        <w:spacing w:before="277"/>
        <w:rPr>
          <w:snapToGrid w:val="0"/>
          <w:color w:val="000000"/>
          <w:sz w:val="26"/>
          <w:lang w:val="en-US"/>
        </w:rPr>
      </w:pPr>
      <w:r w:rsidRPr="00712C72">
        <w:rPr>
          <w:snapToGrid w:val="0"/>
          <w:color w:val="000000"/>
          <w:lang w:val="en-US"/>
        </w:rPr>
        <w:t xml:space="preserve">Signor </w:t>
      </w:r>
      <w:r w:rsidR="00712C72" w:rsidRPr="00712C72">
        <w:rPr>
          <w:snapToGrid w:val="0"/>
          <w:color w:val="000000"/>
          <w:lang w:val="en-US"/>
        </w:rPr>
        <w:t>HARTWIG NOLLET</w:t>
      </w:r>
      <w:r w:rsidRPr="00712C72">
        <w:rPr>
          <w:snapToGrid w:val="0"/>
          <w:color w:val="000000"/>
          <w:lang w:val="en-US"/>
        </w:rPr>
        <w:t>, Console Onorario (</w:t>
      </w:r>
      <w:r w:rsidR="00712C72" w:rsidRPr="00712C72">
        <w:rPr>
          <w:snapToGrid w:val="0"/>
          <w:color w:val="000000"/>
          <w:lang w:val="en-US"/>
        </w:rPr>
        <w:t>E</w:t>
      </w:r>
      <w:r w:rsidRPr="00712C72">
        <w:rPr>
          <w:snapToGrid w:val="0"/>
          <w:color w:val="000000"/>
          <w:lang w:val="en-US"/>
        </w:rPr>
        <w:t xml:space="preserve">xequatur </w:t>
      </w:r>
      <w:r w:rsidR="00712C72">
        <w:rPr>
          <w:snapToGrid w:val="0"/>
          <w:color w:val="000000"/>
          <w:lang w:val="en-US"/>
        </w:rPr>
        <w:t xml:space="preserve">31 </w:t>
      </w:r>
      <w:proofErr w:type="spellStart"/>
      <w:r w:rsidR="00712C72">
        <w:rPr>
          <w:snapToGrid w:val="0"/>
          <w:color w:val="000000"/>
          <w:lang w:val="en-US"/>
        </w:rPr>
        <w:t>gennaio</w:t>
      </w:r>
      <w:proofErr w:type="spellEnd"/>
      <w:r w:rsidR="00712C72">
        <w:rPr>
          <w:snapToGrid w:val="0"/>
          <w:color w:val="000000"/>
          <w:lang w:val="en-US"/>
        </w:rPr>
        <w:t xml:space="preserve"> 2023</w:t>
      </w:r>
      <w:r w:rsidRPr="00712C72">
        <w:rPr>
          <w:snapToGrid w:val="0"/>
          <w:color w:val="000000"/>
          <w:lang w:val="en-US"/>
        </w:rPr>
        <w:t>)</w:t>
      </w:r>
    </w:p>
    <w:p w14:paraId="6A230DE1" w14:textId="77777777" w:rsidR="00076B37" w:rsidRPr="00712C72" w:rsidRDefault="00076B37">
      <w:pPr>
        <w:widowControl w:val="0"/>
        <w:tabs>
          <w:tab w:val="left" w:pos="90"/>
        </w:tabs>
        <w:rPr>
          <w:b/>
          <w:snapToGrid w:val="0"/>
          <w:color w:val="000080"/>
          <w:u w:val="single"/>
          <w:lang w:val="en-US"/>
        </w:rPr>
      </w:pPr>
    </w:p>
    <w:p w14:paraId="5DD8695F" w14:textId="77777777" w:rsidR="00076B37" w:rsidRPr="00712C72" w:rsidRDefault="00076B37">
      <w:pPr>
        <w:widowControl w:val="0"/>
        <w:tabs>
          <w:tab w:val="left" w:pos="90"/>
        </w:tabs>
        <w:rPr>
          <w:b/>
          <w:snapToGrid w:val="0"/>
          <w:color w:val="000080"/>
          <w:u w:val="single"/>
          <w:lang w:val="en-US"/>
        </w:rPr>
      </w:pPr>
    </w:p>
    <w:p w14:paraId="524F4C49" w14:textId="77777777" w:rsidR="004944D8" w:rsidRDefault="004944D8">
      <w:pPr>
        <w:widowControl w:val="0"/>
        <w:tabs>
          <w:tab w:val="left" w:pos="90"/>
        </w:tabs>
        <w:rPr>
          <w:b/>
          <w:snapToGrid w:val="0"/>
          <w:color w:val="000080"/>
          <w:sz w:val="26"/>
          <w:u w:val="single"/>
        </w:rPr>
      </w:pPr>
      <w:r>
        <w:rPr>
          <w:b/>
          <w:snapToGrid w:val="0"/>
          <w:color w:val="000080"/>
          <w:u w:val="single"/>
        </w:rPr>
        <w:t xml:space="preserve">TORINO - CONSOLATO ONORARIO            </w:t>
      </w:r>
    </w:p>
    <w:p w14:paraId="39026D20" w14:textId="77777777" w:rsidR="00382BA4" w:rsidRDefault="00382BA4" w:rsidP="00935AAF">
      <w:pPr>
        <w:widowControl w:val="0"/>
        <w:tabs>
          <w:tab w:val="left" w:pos="90"/>
          <w:tab w:val="left" w:pos="2321"/>
        </w:tabs>
        <w:rPr>
          <w:b/>
          <w:snapToGrid w:val="0"/>
          <w:color w:val="000000"/>
        </w:rPr>
      </w:pPr>
    </w:p>
    <w:p w14:paraId="472E6024" w14:textId="4BDEAF93" w:rsidR="004944D8" w:rsidRPr="00935AAF" w:rsidRDefault="004944D8" w:rsidP="00935AA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935AAF" w:rsidRPr="00935AAF">
        <w:rPr>
          <w:snapToGrid w:val="0"/>
          <w:color w:val="000000"/>
        </w:rPr>
        <w:t>Corso Giacomo Matteotti n.47 – 10121 Torino</w:t>
      </w:r>
    </w:p>
    <w:p w14:paraId="5F86F35D" w14:textId="0B8F77AE" w:rsidR="00935AAF" w:rsidRDefault="00935AAF" w:rsidP="00935AAF">
      <w:pPr>
        <w:widowControl w:val="0"/>
        <w:tabs>
          <w:tab w:val="left" w:pos="90"/>
          <w:tab w:val="left" w:pos="2321"/>
        </w:tabs>
        <w:rPr>
          <w:snapToGrid w:val="0"/>
          <w:color w:val="000000"/>
        </w:rPr>
      </w:pPr>
      <w:r w:rsidRPr="00935AAF">
        <w:rPr>
          <w:snapToGrid w:val="0"/>
          <w:color w:val="000000"/>
        </w:rPr>
        <w:tab/>
      </w:r>
      <w:r w:rsidRPr="00935AAF">
        <w:rPr>
          <w:snapToGrid w:val="0"/>
          <w:color w:val="000000"/>
        </w:rPr>
        <w:tab/>
      </w:r>
      <w:r w:rsidR="00382BA4">
        <w:rPr>
          <w:snapToGrid w:val="0"/>
          <w:color w:val="000000"/>
        </w:rPr>
        <w:t>Tel.</w:t>
      </w:r>
      <w:r w:rsidR="0049454A">
        <w:rPr>
          <w:snapToGrid w:val="0"/>
          <w:color w:val="000000"/>
        </w:rPr>
        <w:t xml:space="preserve"> 011 0242198</w:t>
      </w:r>
    </w:p>
    <w:p w14:paraId="7F6022C8" w14:textId="38D7CACD" w:rsidR="0049454A" w:rsidRPr="00935AAF" w:rsidRDefault="0049454A" w:rsidP="00935AAF">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50" w:history="1">
        <w:r w:rsidRPr="00A00654">
          <w:rPr>
            <w:rStyle w:val="Collegamentoipertestuale"/>
            <w:snapToGrid w:val="0"/>
          </w:rPr>
          <w:t>consolatotorino@consulbelgium.it</w:t>
        </w:r>
      </w:hyperlink>
      <w:r>
        <w:rPr>
          <w:snapToGrid w:val="0"/>
          <w:color w:val="000000"/>
        </w:rPr>
        <w:t xml:space="preserve"> </w:t>
      </w:r>
    </w:p>
    <w:p w14:paraId="592B13D4" w14:textId="176983C6"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52FDC4E1" w14:textId="77777777" w:rsidR="00935AAF" w:rsidRDefault="00935AAF">
      <w:pPr>
        <w:widowControl w:val="0"/>
        <w:tabs>
          <w:tab w:val="left" w:pos="90"/>
        </w:tabs>
        <w:rPr>
          <w:bCs/>
          <w:snapToGrid w:val="0"/>
          <w:color w:val="000000"/>
        </w:rPr>
      </w:pPr>
    </w:p>
    <w:p w14:paraId="64A4822E" w14:textId="07FAB813" w:rsidR="004944D8" w:rsidRPr="00935AAF" w:rsidRDefault="00935AAF">
      <w:pPr>
        <w:widowControl w:val="0"/>
        <w:tabs>
          <w:tab w:val="left" w:pos="90"/>
        </w:tabs>
        <w:rPr>
          <w:bCs/>
          <w:snapToGrid w:val="0"/>
          <w:color w:val="000000"/>
        </w:rPr>
      </w:pPr>
      <w:r w:rsidRPr="00935AAF">
        <w:rPr>
          <w:bCs/>
          <w:snapToGrid w:val="0"/>
          <w:color w:val="000000"/>
        </w:rPr>
        <w:t>Signor</w:t>
      </w:r>
      <w:r>
        <w:rPr>
          <w:bCs/>
          <w:snapToGrid w:val="0"/>
          <w:color w:val="000000"/>
        </w:rPr>
        <w:t xml:space="preserve"> </w:t>
      </w:r>
      <w:r w:rsidRPr="00935AAF">
        <w:rPr>
          <w:bCs/>
          <w:snapToGrid w:val="0"/>
          <w:color w:val="000000"/>
        </w:rPr>
        <w:t>GIOVANNI VITTORIO</w:t>
      </w:r>
      <w:r>
        <w:rPr>
          <w:bCs/>
          <w:snapToGrid w:val="0"/>
          <w:color w:val="000000"/>
        </w:rPr>
        <w:t xml:space="preserve"> </w:t>
      </w:r>
      <w:r w:rsidRPr="00935AAF">
        <w:rPr>
          <w:bCs/>
          <w:snapToGrid w:val="0"/>
          <w:color w:val="000000"/>
        </w:rPr>
        <w:t>GIUNIPERO DI CORTERANZO</w:t>
      </w:r>
      <w:r w:rsidR="00382BA4">
        <w:rPr>
          <w:bCs/>
          <w:snapToGrid w:val="0"/>
          <w:color w:val="000000"/>
        </w:rPr>
        <w:t>, Console Onorario (Exequatur 18 novembre 2024)</w:t>
      </w:r>
    </w:p>
    <w:p w14:paraId="16231A92" w14:textId="77777777" w:rsidR="001526E7" w:rsidRDefault="001526E7">
      <w:pPr>
        <w:widowControl w:val="0"/>
        <w:tabs>
          <w:tab w:val="left" w:pos="90"/>
        </w:tabs>
        <w:rPr>
          <w:b/>
          <w:snapToGrid w:val="0"/>
          <w:color w:val="000080"/>
          <w:u w:val="single"/>
        </w:rPr>
      </w:pPr>
    </w:p>
    <w:p w14:paraId="7DE2598B" w14:textId="77777777" w:rsidR="00935AAF" w:rsidRDefault="00935AAF">
      <w:pPr>
        <w:widowControl w:val="0"/>
        <w:tabs>
          <w:tab w:val="left" w:pos="90"/>
        </w:tabs>
        <w:rPr>
          <w:b/>
          <w:snapToGrid w:val="0"/>
          <w:color w:val="000080"/>
          <w:u w:val="single"/>
        </w:rPr>
      </w:pPr>
    </w:p>
    <w:p w14:paraId="5BBF102E" w14:textId="77777777" w:rsidR="004944D8" w:rsidRDefault="004944D8">
      <w:pPr>
        <w:widowControl w:val="0"/>
        <w:tabs>
          <w:tab w:val="left" w:pos="90"/>
        </w:tabs>
        <w:rPr>
          <w:b/>
          <w:snapToGrid w:val="0"/>
          <w:color w:val="000080"/>
          <w:sz w:val="26"/>
          <w:u w:val="single"/>
        </w:rPr>
      </w:pPr>
      <w:r>
        <w:rPr>
          <w:b/>
          <w:snapToGrid w:val="0"/>
          <w:color w:val="000080"/>
          <w:u w:val="single"/>
        </w:rPr>
        <w:t xml:space="preserve">TRIESTE - CONSOLATO ONORARIO            </w:t>
      </w:r>
    </w:p>
    <w:p w14:paraId="4BDC96F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Giovanni Bosco, 5 - 34144 Trieste </w:t>
      </w:r>
    </w:p>
    <w:p w14:paraId="68977A6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040361934 - Fax 040639682  </w:t>
      </w:r>
    </w:p>
    <w:p w14:paraId="163FE65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consubelts@katamail.com</w:t>
      </w:r>
    </w:p>
    <w:p w14:paraId="2C74431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 xml:space="preserve"> </w:t>
      </w:r>
      <w:r>
        <w:rPr>
          <w:rFonts w:ascii="MS Sans Serif" w:hAnsi="MS Sans Serif"/>
          <w:snapToGrid w:val="0"/>
          <w:sz w:val="24"/>
        </w:rPr>
        <w:tab/>
      </w:r>
      <w:r w:rsidR="006B02B1">
        <w:rPr>
          <w:snapToGrid w:val="0"/>
          <w:color w:val="000000"/>
        </w:rPr>
        <w:t xml:space="preserve"> Friuli </w:t>
      </w:r>
      <w:r>
        <w:rPr>
          <w:snapToGrid w:val="0"/>
          <w:color w:val="000000"/>
        </w:rPr>
        <w:t>Venezia Giulia, Trentino</w:t>
      </w:r>
      <w:r w:rsidR="006B02B1">
        <w:rPr>
          <w:snapToGrid w:val="0"/>
          <w:color w:val="000000"/>
        </w:rPr>
        <w:t xml:space="preserve"> </w:t>
      </w:r>
      <w:r>
        <w:rPr>
          <w:snapToGrid w:val="0"/>
          <w:color w:val="000000"/>
        </w:rPr>
        <w:t xml:space="preserve">Alto Adige  </w:t>
      </w:r>
    </w:p>
    <w:p w14:paraId="033DA425" w14:textId="77777777" w:rsidR="004944D8" w:rsidRDefault="004944D8">
      <w:pPr>
        <w:pStyle w:val="Corpodeltesto2"/>
        <w:spacing w:before="277"/>
        <w:rPr>
          <w:sz w:val="26"/>
        </w:rPr>
      </w:pPr>
      <w:r>
        <w:t>Signor GUIDO CARIGNANI, Console Onorario (</w:t>
      </w:r>
      <w:r w:rsidR="003F4CE7">
        <w:t>Rinnovo e</w:t>
      </w:r>
      <w:r>
        <w:t xml:space="preserve">xequatur </w:t>
      </w:r>
      <w:r w:rsidR="003F4CE7">
        <w:t>17</w:t>
      </w:r>
      <w:r>
        <w:t xml:space="preserve"> </w:t>
      </w:r>
      <w:r w:rsidR="003F4CE7">
        <w:t>g</w:t>
      </w:r>
      <w:r>
        <w:t>e</w:t>
      </w:r>
      <w:r w:rsidR="003F4CE7">
        <w:t>nnaio</w:t>
      </w:r>
      <w:r>
        <w:t xml:space="preserve"> 20</w:t>
      </w:r>
      <w:r w:rsidR="00A346A2">
        <w:t>23</w:t>
      </w:r>
      <w:r>
        <w:t>)</w:t>
      </w:r>
    </w:p>
    <w:p w14:paraId="6ECEBF0F" w14:textId="77777777" w:rsidR="003B722D" w:rsidRDefault="003B722D">
      <w:pPr>
        <w:widowControl w:val="0"/>
        <w:tabs>
          <w:tab w:val="left" w:pos="90"/>
        </w:tabs>
        <w:rPr>
          <w:b/>
          <w:snapToGrid w:val="0"/>
          <w:color w:val="000080"/>
          <w:u w:val="single"/>
        </w:rPr>
      </w:pPr>
    </w:p>
    <w:p w14:paraId="22671D5F" w14:textId="77777777" w:rsidR="00935AAF" w:rsidRDefault="00935AAF">
      <w:pPr>
        <w:widowControl w:val="0"/>
        <w:tabs>
          <w:tab w:val="left" w:pos="90"/>
        </w:tabs>
        <w:rPr>
          <w:b/>
          <w:snapToGrid w:val="0"/>
          <w:color w:val="000080"/>
          <w:u w:val="single"/>
        </w:rPr>
      </w:pPr>
    </w:p>
    <w:p w14:paraId="3E0D22F5" w14:textId="77777777" w:rsidR="00935AAF" w:rsidRDefault="00935AAF">
      <w:pPr>
        <w:widowControl w:val="0"/>
        <w:tabs>
          <w:tab w:val="left" w:pos="90"/>
        </w:tabs>
        <w:rPr>
          <w:b/>
          <w:snapToGrid w:val="0"/>
          <w:color w:val="000080"/>
          <w:u w:val="single"/>
        </w:rPr>
      </w:pPr>
    </w:p>
    <w:p w14:paraId="2628F2AA" w14:textId="77777777" w:rsidR="003E5782" w:rsidRDefault="003E5782">
      <w:pPr>
        <w:widowControl w:val="0"/>
        <w:tabs>
          <w:tab w:val="left" w:pos="90"/>
        </w:tabs>
        <w:rPr>
          <w:b/>
          <w:snapToGrid w:val="0"/>
          <w:color w:val="000080"/>
          <w:u w:val="single"/>
        </w:rPr>
      </w:pPr>
    </w:p>
    <w:p w14:paraId="635AD47B" w14:textId="77777777" w:rsidR="003E5782" w:rsidRDefault="003E5782">
      <w:pPr>
        <w:widowControl w:val="0"/>
        <w:tabs>
          <w:tab w:val="left" w:pos="90"/>
        </w:tabs>
        <w:rPr>
          <w:b/>
          <w:snapToGrid w:val="0"/>
          <w:color w:val="000080"/>
          <w:u w:val="single"/>
        </w:rPr>
      </w:pPr>
    </w:p>
    <w:p w14:paraId="4FD7A099" w14:textId="77777777" w:rsidR="00935AAF" w:rsidRDefault="00935AAF" w:rsidP="00935AAF">
      <w:pPr>
        <w:widowControl w:val="0"/>
        <w:tabs>
          <w:tab w:val="left" w:pos="90"/>
        </w:tabs>
        <w:jc w:val="right"/>
        <w:rPr>
          <w:b/>
          <w:snapToGrid w:val="0"/>
          <w:color w:val="000000"/>
          <w:sz w:val="16"/>
        </w:rPr>
      </w:pPr>
    </w:p>
    <w:p w14:paraId="1E38EE51" w14:textId="77777777" w:rsidR="00935AAF" w:rsidRDefault="00935AAF" w:rsidP="00935AAF">
      <w:pPr>
        <w:widowControl w:val="0"/>
        <w:tabs>
          <w:tab w:val="left" w:pos="90"/>
        </w:tabs>
        <w:jc w:val="right"/>
        <w:rPr>
          <w:b/>
          <w:snapToGrid w:val="0"/>
          <w:color w:val="000000"/>
          <w:sz w:val="16"/>
        </w:rPr>
      </w:pPr>
    </w:p>
    <w:p w14:paraId="091B6003" w14:textId="77777777" w:rsidR="00935AAF" w:rsidRDefault="00935AAF" w:rsidP="00935AAF">
      <w:pPr>
        <w:widowControl w:val="0"/>
        <w:tabs>
          <w:tab w:val="left" w:pos="90"/>
        </w:tabs>
        <w:jc w:val="right"/>
        <w:rPr>
          <w:b/>
          <w:snapToGrid w:val="0"/>
          <w:color w:val="000000"/>
        </w:rPr>
      </w:pPr>
      <w:r>
        <w:rPr>
          <w:b/>
          <w:snapToGrid w:val="0"/>
          <w:color w:val="000000"/>
          <w:sz w:val="16"/>
        </w:rPr>
        <w:t>BELGIO</w:t>
      </w:r>
    </w:p>
    <w:p w14:paraId="6B08F2F7" w14:textId="77777777" w:rsidR="00935AAF" w:rsidRDefault="00935AAF">
      <w:pPr>
        <w:widowControl w:val="0"/>
        <w:tabs>
          <w:tab w:val="left" w:pos="90"/>
        </w:tabs>
        <w:rPr>
          <w:b/>
          <w:snapToGrid w:val="0"/>
          <w:color w:val="000080"/>
          <w:u w:val="single"/>
        </w:rPr>
      </w:pPr>
    </w:p>
    <w:p w14:paraId="1664B64A" w14:textId="77777777" w:rsidR="00935AAF" w:rsidRDefault="00935AAF">
      <w:pPr>
        <w:widowControl w:val="0"/>
        <w:tabs>
          <w:tab w:val="left" w:pos="90"/>
        </w:tabs>
        <w:rPr>
          <w:b/>
          <w:snapToGrid w:val="0"/>
          <w:color w:val="000080"/>
          <w:u w:val="single"/>
        </w:rPr>
      </w:pPr>
    </w:p>
    <w:p w14:paraId="33D2C71B" w14:textId="77777777" w:rsidR="00935AAF" w:rsidRDefault="00935AAF">
      <w:pPr>
        <w:widowControl w:val="0"/>
        <w:tabs>
          <w:tab w:val="left" w:pos="90"/>
        </w:tabs>
        <w:rPr>
          <w:b/>
          <w:snapToGrid w:val="0"/>
          <w:color w:val="000080"/>
          <w:u w:val="single"/>
        </w:rPr>
      </w:pPr>
    </w:p>
    <w:p w14:paraId="0C849552" w14:textId="77777777" w:rsidR="003B722D" w:rsidRDefault="003B722D">
      <w:pPr>
        <w:widowControl w:val="0"/>
        <w:tabs>
          <w:tab w:val="left" w:pos="90"/>
        </w:tabs>
        <w:rPr>
          <w:b/>
          <w:snapToGrid w:val="0"/>
          <w:color w:val="000080"/>
          <w:u w:val="single"/>
        </w:rPr>
      </w:pPr>
    </w:p>
    <w:p w14:paraId="5561205D" w14:textId="77777777" w:rsidR="004944D8" w:rsidRDefault="004944D8">
      <w:pPr>
        <w:widowControl w:val="0"/>
        <w:tabs>
          <w:tab w:val="left" w:pos="90"/>
        </w:tabs>
        <w:rPr>
          <w:b/>
          <w:snapToGrid w:val="0"/>
          <w:color w:val="000080"/>
          <w:u w:val="single"/>
        </w:rPr>
      </w:pPr>
      <w:r>
        <w:rPr>
          <w:b/>
          <w:snapToGrid w:val="0"/>
          <w:color w:val="000080"/>
          <w:u w:val="single"/>
        </w:rPr>
        <w:t xml:space="preserve">VENEZIA - CONSOLATO ONORARIO    </w:t>
      </w:r>
    </w:p>
    <w:p w14:paraId="0A2364C2" w14:textId="77777777" w:rsidR="004944D8" w:rsidRDefault="004944D8">
      <w:pPr>
        <w:widowControl w:val="0"/>
        <w:tabs>
          <w:tab w:val="left" w:pos="90"/>
        </w:tabs>
        <w:rPr>
          <w:b/>
          <w:snapToGrid w:val="0"/>
          <w:color w:val="000080"/>
          <w:u w:val="single"/>
        </w:rPr>
      </w:pPr>
    </w:p>
    <w:p w14:paraId="0ADD1935" w14:textId="77777777" w:rsidR="004944D8" w:rsidRDefault="004944D8">
      <w:pPr>
        <w:widowControl w:val="0"/>
        <w:tabs>
          <w:tab w:val="left" w:pos="90"/>
        </w:tabs>
        <w:rPr>
          <w:bCs/>
          <w:snapToGrid w:val="0"/>
          <w:color w:val="000000"/>
        </w:rPr>
      </w:pPr>
      <w:r>
        <w:rPr>
          <w:b/>
          <w:snapToGrid w:val="0"/>
          <w:color w:val="000000"/>
        </w:rPr>
        <w:t>Indirizzo</w:t>
      </w:r>
      <w:r>
        <w:rPr>
          <w:b/>
          <w:snapToGrid w:val="0"/>
          <w:color w:val="000000"/>
        </w:rPr>
        <w:tab/>
      </w:r>
      <w:r>
        <w:rPr>
          <w:b/>
          <w:snapToGrid w:val="0"/>
          <w:color w:val="000000"/>
        </w:rPr>
        <w:tab/>
      </w:r>
      <w:r>
        <w:rPr>
          <w:bCs/>
          <w:snapToGrid w:val="0"/>
          <w:color w:val="000000"/>
        </w:rPr>
        <w:t xml:space="preserve"> Dorsoduro, 3464 – 30100 Venezia</w:t>
      </w:r>
    </w:p>
    <w:p w14:paraId="5F1CB89B" w14:textId="77777777" w:rsidR="004944D8" w:rsidRDefault="004944D8">
      <w:pPr>
        <w:widowControl w:val="0"/>
        <w:tabs>
          <w:tab w:val="left" w:pos="90"/>
        </w:tabs>
        <w:rPr>
          <w:bCs/>
          <w:snapToGrid w:val="0"/>
          <w:color w:val="000000"/>
        </w:rPr>
      </w:pPr>
      <w:r>
        <w:rPr>
          <w:bCs/>
          <w:snapToGrid w:val="0"/>
          <w:color w:val="000000"/>
        </w:rPr>
        <w:tab/>
      </w:r>
      <w:r>
        <w:rPr>
          <w:bCs/>
          <w:snapToGrid w:val="0"/>
          <w:color w:val="000000"/>
        </w:rPr>
        <w:tab/>
      </w:r>
      <w:r>
        <w:rPr>
          <w:bCs/>
          <w:snapToGrid w:val="0"/>
          <w:color w:val="000000"/>
        </w:rPr>
        <w:tab/>
      </w:r>
      <w:r>
        <w:rPr>
          <w:bCs/>
          <w:snapToGrid w:val="0"/>
          <w:color w:val="000000"/>
        </w:rPr>
        <w:tab/>
        <w:t>Tel. 0415242944 – Fax 0415242855</w:t>
      </w:r>
    </w:p>
    <w:p w14:paraId="153FA4EE" w14:textId="09AC16EB" w:rsidR="0049454A" w:rsidRDefault="0049454A">
      <w:pPr>
        <w:widowControl w:val="0"/>
        <w:tabs>
          <w:tab w:val="left" w:pos="90"/>
        </w:tabs>
        <w:rPr>
          <w:bCs/>
          <w:snapToGrid w:val="0"/>
          <w:color w:val="000000"/>
        </w:rPr>
      </w:pPr>
      <w:r>
        <w:rPr>
          <w:bCs/>
          <w:snapToGrid w:val="0"/>
          <w:color w:val="000000"/>
        </w:rPr>
        <w:tab/>
      </w:r>
      <w:r>
        <w:rPr>
          <w:bCs/>
          <w:snapToGrid w:val="0"/>
          <w:color w:val="000000"/>
        </w:rPr>
        <w:tab/>
      </w:r>
      <w:r>
        <w:rPr>
          <w:bCs/>
          <w:snapToGrid w:val="0"/>
          <w:color w:val="000000"/>
        </w:rPr>
        <w:tab/>
      </w:r>
      <w:r>
        <w:rPr>
          <w:bCs/>
          <w:snapToGrid w:val="0"/>
          <w:color w:val="000000"/>
        </w:rPr>
        <w:tab/>
        <w:t xml:space="preserve">E-mail </w:t>
      </w:r>
      <w:hyperlink r:id="rId51" w:history="1">
        <w:r w:rsidRPr="00A00654">
          <w:rPr>
            <w:rStyle w:val="Collegamentoipertestuale"/>
            <w:bCs/>
            <w:snapToGrid w:val="0"/>
          </w:rPr>
          <w:t>segreteria@maggioloreis.it</w:t>
        </w:r>
      </w:hyperlink>
      <w:r>
        <w:rPr>
          <w:bCs/>
          <w:snapToGrid w:val="0"/>
          <w:color w:val="000000"/>
        </w:rPr>
        <w:t xml:space="preserve"> </w:t>
      </w:r>
    </w:p>
    <w:p w14:paraId="6BE2EE8B" w14:textId="77777777" w:rsidR="004944D8" w:rsidRDefault="004944D8">
      <w:pPr>
        <w:widowControl w:val="0"/>
        <w:tabs>
          <w:tab w:val="left" w:pos="90"/>
        </w:tabs>
        <w:rPr>
          <w:bCs/>
          <w:snapToGrid w:val="0"/>
          <w:color w:val="000000"/>
        </w:rPr>
      </w:pPr>
      <w:r>
        <w:rPr>
          <w:b/>
          <w:snapToGrid w:val="0"/>
          <w:color w:val="000000"/>
        </w:rPr>
        <w:t>Circoscrizione</w:t>
      </w:r>
      <w:r>
        <w:rPr>
          <w:b/>
          <w:snapToGrid w:val="0"/>
          <w:color w:val="000000"/>
        </w:rPr>
        <w:tab/>
      </w:r>
      <w:r>
        <w:rPr>
          <w:b/>
          <w:snapToGrid w:val="0"/>
          <w:color w:val="000000"/>
        </w:rPr>
        <w:tab/>
      </w:r>
      <w:r>
        <w:rPr>
          <w:bCs/>
          <w:snapToGrid w:val="0"/>
          <w:color w:val="000000"/>
        </w:rPr>
        <w:t>Veneto</w:t>
      </w:r>
    </w:p>
    <w:p w14:paraId="7BE63B56" w14:textId="77777777" w:rsidR="004944D8" w:rsidRDefault="004944D8">
      <w:pPr>
        <w:widowControl w:val="0"/>
        <w:tabs>
          <w:tab w:val="left" w:pos="90"/>
        </w:tabs>
        <w:rPr>
          <w:bCs/>
          <w:snapToGrid w:val="0"/>
          <w:color w:val="000000"/>
        </w:rPr>
      </w:pPr>
    </w:p>
    <w:p w14:paraId="4A7F415C" w14:textId="77777777" w:rsidR="004944D8" w:rsidRPr="006B4FB8" w:rsidRDefault="004944D8" w:rsidP="006B4FB8">
      <w:pPr>
        <w:widowControl w:val="0"/>
        <w:tabs>
          <w:tab w:val="left" w:pos="90"/>
        </w:tabs>
        <w:rPr>
          <w:b/>
          <w:snapToGrid w:val="0"/>
          <w:color w:val="000080"/>
          <w:u w:val="single"/>
        </w:rPr>
      </w:pPr>
      <w:r>
        <w:rPr>
          <w:bCs/>
          <w:snapToGrid w:val="0"/>
          <w:color w:val="000000"/>
        </w:rPr>
        <w:t>Signor PIERO REIS, Console Onorario (</w:t>
      </w:r>
      <w:r w:rsidR="00D61128">
        <w:rPr>
          <w:bCs/>
          <w:snapToGrid w:val="0"/>
          <w:color w:val="000000"/>
        </w:rPr>
        <w:t>Rinnovo e</w:t>
      </w:r>
      <w:r>
        <w:rPr>
          <w:bCs/>
          <w:snapToGrid w:val="0"/>
          <w:color w:val="000000"/>
        </w:rPr>
        <w:t xml:space="preserve">xequatur </w:t>
      </w:r>
      <w:r w:rsidR="00D61128">
        <w:rPr>
          <w:bCs/>
          <w:snapToGrid w:val="0"/>
          <w:color w:val="000000"/>
        </w:rPr>
        <w:t xml:space="preserve"> </w:t>
      </w:r>
      <w:r w:rsidR="00197635">
        <w:rPr>
          <w:bCs/>
          <w:snapToGrid w:val="0"/>
          <w:color w:val="000000"/>
        </w:rPr>
        <w:t>21</w:t>
      </w:r>
      <w:r>
        <w:rPr>
          <w:bCs/>
          <w:snapToGrid w:val="0"/>
          <w:color w:val="000000"/>
        </w:rPr>
        <w:t xml:space="preserve"> </w:t>
      </w:r>
      <w:r w:rsidR="00197635">
        <w:rPr>
          <w:bCs/>
          <w:snapToGrid w:val="0"/>
          <w:color w:val="000000"/>
        </w:rPr>
        <w:t>agost</w:t>
      </w:r>
      <w:r>
        <w:rPr>
          <w:bCs/>
          <w:snapToGrid w:val="0"/>
          <w:color w:val="000000"/>
        </w:rPr>
        <w:t>o 20</w:t>
      </w:r>
      <w:r w:rsidR="00FA7EB3">
        <w:rPr>
          <w:bCs/>
          <w:snapToGrid w:val="0"/>
          <w:color w:val="000000"/>
        </w:rPr>
        <w:t>22</w:t>
      </w:r>
      <w:r>
        <w:rPr>
          <w:bCs/>
          <w:snapToGrid w:val="0"/>
          <w:color w:val="000000"/>
        </w:rPr>
        <w:t>)</w:t>
      </w:r>
      <w:r w:rsidR="00D227D5">
        <w:rPr>
          <w:b/>
          <w:snapToGrid w:val="0"/>
          <w:color w:val="000080"/>
          <w:u w:val="single"/>
        </w:rPr>
        <w:t xml:space="preserve"> </w:t>
      </w:r>
    </w:p>
    <w:p w14:paraId="0EFB4EA7" w14:textId="77777777" w:rsidR="004944D8" w:rsidRDefault="004944D8">
      <w:pPr>
        <w:widowControl w:val="0"/>
        <w:tabs>
          <w:tab w:val="left" w:pos="90"/>
        </w:tabs>
        <w:jc w:val="right"/>
        <w:rPr>
          <w:b/>
          <w:snapToGrid w:val="0"/>
          <w:color w:val="000000"/>
        </w:rPr>
      </w:pPr>
      <w:r>
        <w:rPr>
          <w:b/>
          <w:snapToGrid w:val="0"/>
          <w:color w:val="000000"/>
          <w:sz w:val="16"/>
        </w:rPr>
        <w:br w:type="page"/>
        <w:t>BELIZE</w:t>
      </w:r>
    </w:p>
    <w:p w14:paraId="5A05032E" w14:textId="77777777" w:rsidR="004944D8" w:rsidRDefault="004944D8">
      <w:pPr>
        <w:widowControl w:val="0"/>
        <w:tabs>
          <w:tab w:val="left" w:pos="90"/>
        </w:tabs>
        <w:spacing w:before="60"/>
        <w:jc w:val="center"/>
        <w:rPr>
          <w:snapToGrid w:val="0"/>
          <w:color w:val="000080"/>
          <w:sz w:val="26"/>
        </w:rPr>
      </w:pPr>
    </w:p>
    <w:p w14:paraId="0D57E37D"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587072" behindDoc="0" locked="0" layoutInCell="1" allowOverlap="1" wp14:anchorId="613B2B6B" wp14:editId="35FD872E">
            <wp:simplePos x="0" y="0"/>
            <wp:positionH relativeFrom="column">
              <wp:posOffset>5540375</wp:posOffset>
            </wp:positionH>
            <wp:positionV relativeFrom="paragraph">
              <wp:posOffset>69850</wp:posOffset>
            </wp:positionV>
            <wp:extent cx="777875" cy="518160"/>
            <wp:effectExtent l="19050" t="19050" r="3175" b="0"/>
            <wp:wrapNone/>
            <wp:docPr id="393"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777875" cy="5181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BELIZE </w:t>
      </w:r>
    </w:p>
    <w:p w14:paraId="7FBEFBD6" w14:textId="77777777" w:rsidR="004944D8" w:rsidRDefault="004944D8">
      <w:pPr>
        <w:widowControl w:val="0"/>
        <w:tabs>
          <w:tab w:val="left" w:pos="90"/>
        </w:tabs>
        <w:rPr>
          <w:b/>
          <w:snapToGrid w:val="0"/>
          <w:color w:val="000080"/>
          <w:sz w:val="39"/>
        </w:rPr>
      </w:pPr>
    </w:p>
    <w:p w14:paraId="5CD0413E"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3C63D52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settembre</w:t>
      </w:r>
    </w:p>
    <w:p w14:paraId="0C9CA653" w14:textId="77777777" w:rsidR="006E6BFF" w:rsidRDefault="006E6BFF" w:rsidP="006E6BFF">
      <w:pPr>
        <w:widowControl w:val="0"/>
        <w:tabs>
          <w:tab w:val="left" w:pos="90"/>
        </w:tabs>
        <w:rPr>
          <w:b/>
          <w:snapToGrid w:val="0"/>
          <w:color w:val="000080"/>
          <w:u w:val="single"/>
        </w:rPr>
      </w:pPr>
    </w:p>
    <w:p w14:paraId="70A574FF" w14:textId="77777777" w:rsidR="006E6BFF" w:rsidRDefault="006E6BFF" w:rsidP="006E6BFF">
      <w:pPr>
        <w:widowControl w:val="0"/>
        <w:tabs>
          <w:tab w:val="left" w:pos="90"/>
        </w:tabs>
        <w:rPr>
          <w:b/>
          <w:snapToGrid w:val="0"/>
          <w:color w:val="000080"/>
          <w:u w:val="single"/>
        </w:rPr>
      </w:pPr>
    </w:p>
    <w:p w14:paraId="16865958" w14:textId="77777777" w:rsidR="006E6BFF" w:rsidRDefault="006E6BFF" w:rsidP="006E6BFF">
      <w:pPr>
        <w:widowControl w:val="0"/>
        <w:tabs>
          <w:tab w:val="left" w:pos="90"/>
        </w:tabs>
        <w:rPr>
          <w:b/>
          <w:snapToGrid w:val="0"/>
          <w:color w:val="000080"/>
          <w:u w:val="single"/>
        </w:rPr>
      </w:pPr>
    </w:p>
    <w:p w14:paraId="3B1E3E70" w14:textId="77777777" w:rsidR="006E6BFF" w:rsidRDefault="006E6BFF" w:rsidP="006E6BFF">
      <w:pPr>
        <w:widowControl w:val="0"/>
        <w:tabs>
          <w:tab w:val="left" w:pos="90"/>
        </w:tabs>
        <w:rPr>
          <w:snapToGrid w:val="0"/>
          <w:color w:val="000000"/>
        </w:rPr>
      </w:pPr>
    </w:p>
    <w:p w14:paraId="124E34BE" w14:textId="77777777" w:rsidR="004944D8" w:rsidRDefault="004944D8" w:rsidP="006E6BFF">
      <w:pPr>
        <w:widowControl w:val="0"/>
        <w:tabs>
          <w:tab w:val="left" w:pos="90"/>
        </w:tabs>
        <w:rPr>
          <w:snapToGrid w:val="0"/>
          <w:color w:val="000000"/>
        </w:rPr>
      </w:pPr>
    </w:p>
    <w:p w14:paraId="5D4A1FA2" w14:textId="77777777" w:rsidR="004944D8" w:rsidRDefault="004944D8">
      <w:pPr>
        <w:widowControl w:val="0"/>
        <w:tabs>
          <w:tab w:val="left" w:pos="90"/>
        </w:tabs>
        <w:jc w:val="center"/>
        <w:rPr>
          <w:snapToGrid w:val="0"/>
          <w:color w:val="000000"/>
        </w:rPr>
      </w:pPr>
    </w:p>
    <w:p w14:paraId="7FAC760B" w14:textId="77777777" w:rsidR="004944D8" w:rsidRDefault="004944D8">
      <w:pPr>
        <w:widowControl w:val="0"/>
        <w:tabs>
          <w:tab w:val="left" w:pos="90"/>
        </w:tabs>
        <w:jc w:val="center"/>
        <w:rPr>
          <w:snapToGrid w:val="0"/>
          <w:color w:val="000000"/>
        </w:rPr>
      </w:pPr>
    </w:p>
    <w:p w14:paraId="16398F4A" w14:textId="77777777" w:rsidR="004944D8" w:rsidRDefault="004944D8">
      <w:pPr>
        <w:widowControl w:val="0"/>
        <w:tabs>
          <w:tab w:val="left" w:pos="90"/>
        </w:tabs>
        <w:jc w:val="center"/>
        <w:rPr>
          <w:snapToGrid w:val="0"/>
          <w:color w:val="000000"/>
        </w:rPr>
      </w:pPr>
    </w:p>
    <w:p w14:paraId="393AD722" w14:textId="77777777" w:rsidR="004944D8" w:rsidRDefault="004944D8">
      <w:pPr>
        <w:widowControl w:val="0"/>
        <w:tabs>
          <w:tab w:val="left" w:pos="90"/>
        </w:tabs>
        <w:jc w:val="center"/>
        <w:rPr>
          <w:snapToGrid w:val="0"/>
          <w:color w:val="000000"/>
        </w:rPr>
      </w:pPr>
    </w:p>
    <w:p w14:paraId="215C179C" w14:textId="77777777" w:rsidR="004944D8" w:rsidRDefault="004944D8">
      <w:pPr>
        <w:widowControl w:val="0"/>
        <w:tabs>
          <w:tab w:val="left" w:pos="90"/>
        </w:tabs>
        <w:jc w:val="center"/>
        <w:rPr>
          <w:snapToGrid w:val="0"/>
          <w:color w:val="000000"/>
        </w:rPr>
      </w:pPr>
    </w:p>
    <w:p w14:paraId="6502707F" w14:textId="77777777" w:rsidR="004944D8" w:rsidRDefault="004944D8">
      <w:pPr>
        <w:widowControl w:val="0"/>
        <w:tabs>
          <w:tab w:val="left" w:pos="90"/>
        </w:tabs>
        <w:jc w:val="center"/>
        <w:rPr>
          <w:snapToGrid w:val="0"/>
          <w:color w:val="000000"/>
        </w:rPr>
      </w:pPr>
    </w:p>
    <w:p w14:paraId="29A29426" w14:textId="77777777" w:rsidR="004944D8" w:rsidRDefault="004944D8">
      <w:pPr>
        <w:widowControl w:val="0"/>
        <w:tabs>
          <w:tab w:val="left" w:pos="90"/>
        </w:tabs>
        <w:jc w:val="center"/>
        <w:rPr>
          <w:snapToGrid w:val="0"/>
          <w:color w:val="000000"/>
        </w:rPr>
      </w:pPr>
    </w:p>
    <w:p w14:paraId="5D1A51BE" w14:textId="77777777" w:rsidR="004944D8" w:rsidRDefault="004944D8">
      <w:pPr>
        <w:widowControl w:val="0"/>
        <w:tabs>
          <w:tab w:val="left" w:pos="90"/>
        </w:tabs>
        <w:jc w:val="center"/>
        <w:rPr>
          <w:snapToGrid w:val="0"/>
          <w:color w:val="000000"/>
        </w:rPr>
      </w:pPr>
    </w:p>
    <w:p w14:paraId="55BEBAFE" w14:textId="77777777" w:rsidR="004944D8" w:rsidRDefault="004944D8">
      <w:pPr>
        <w:widowControl w:val="0"/>
        <w:tabs>
          <w:tab w:val="left" w:pos="90"/>
        </w:tabs>
        <w:jc w:val="center"/>
        <w:rPr>
          <w:snapToGrid w:val="0"/>
          <w:color w:val="000000"/>
        </w:rPr>
      </w:pPr>
    </w:p>
    <w:p w14:paraId="11187B5E" w14:textId="77777777" w:rsidR="004944D8" w:rsidRDefault="004944D8">
      <w:pPr>
        <w:widowControl w:val="0"/>
        <w:tabs>
          <w:tab w:val="left" w:pos="90"/>
        </w:tabs>
        <w:jc w:val="center"/>
        <w:rPr>
          <w:snapToGrid w:val="0"/>
          <w:color w:val="000000"/>
        </w:rPr>
      </w:pPr>
    </w:p>
    <w:p w14:paraId="7341777F" w14:textId="77777777" w:rsidR="004944D8" w:rsidRDefault="004944D8">
      <w:pPr>
        <w:widowControl w:val="0"/>
        <w:tabs>
          <w:tab w:val="left" w:pos="90"/>
        </w:tabs>
        <w:jc w:val="center"/>
        <w:rPr>
          <w:snapToGrid w:val="0"/>
          <w:color w:val="000000"/>
        </w:rPr>
      </w:pPr>
    </w:p>
    <w:p w14:paraId="319245BD" w14:textId="77777777" w:rsidR="004944D8" w:rsidRDefault="004944D8">
      <w:pPr>
        <w:widowControl w:val="0"/>
        <w:tabs>
          <w:tab w:val="left" w:pos="90"/>
        </w:tabs>
        <w:jc w:val="center"/>
        <w:rPr>
          <w:snapToGrid w:val="0"/>
          <w:color w:val="000000"/>
        </w:rPr>
      </w:pPr>
    </w:p>
    <w:p w14:paraId="538A2E37" w14:textId="77777777" w:rsidR="004944D8" w:rsidRDefault="004944D8">
      <w:pPr>
        <w:widowControl w:val="0"/>
        <w:tabs>
          <w:tab w:val="left" w:pos="90"/>
        </w:tabs>
        <w:jc w:val="center"/>
        <w:rPr>
          <w:snapToGrid w:val="0"/>
          <w:color w:val="000000"/>
        </w:rPr>
      </w:pPr>
    </w:p>
    <w:p w14:paraId="771BC38D" w14:textId="77777777" w:rsidR="004944D8" w:rsidRDefault="004944D8">
      <w:pPr>
        <w:widowControl w:val="0"/>
        <w:tabs>
          <w:tab w:val="left" w:pos="90"/>
        </w:tabs>
        <w:jc w:val="center"/>
        <w:rPr>
          <w:snapToGrid w:val="0"/>
          <w:color w:val="000000"/>
        </w:rPr>
      </w:pPr>
    </w:p>
    <w:p w14:paraId="7F29F4AD" w14:textId="77777777" w:rsidR="004944D8" w:rsidRDefault="004944D8">
      <w:pPr>
        <w:widowControl w:val="0"/>
        <w:tabs>
          <w:tab w:val="left" w:pos="90"/>
        </w:tabs>
        <w:jc w:val="center"/>
        <w:rPr>
          <w:snapToGrid w:val="0"/>
          <w:color w:val="000000"/>
        </w:rPr>
      </w:pPr>
    </w:p>
    <w:p w14:paraId="079C85D1" w14:textId="77777777" w:rsidR="004944D8" w:rsidRDefault="004944D8">
      <w:pPr>
        <w:widowControl w:val="0"/>
        <w:tabs>
          <w:tab w:val="left" w:pos="90"/>
        </w:tabs>
        <w:jc w:val="center"/>
        <w:rPr>
          <w:snapToGrid w:val="0"/>
          <w:color w:val="000000"/>
        </w:rPr>
      </w:pPr>
    </w:p>
    <w:p w14:paraId="1AC644DF" w14:textId="77777777" w:rsidR="004944D8" w:rsidRDefault="004944D8">
      <w:pPr>
        <w:widowControl w:val="0"/>
        <w:tabs>
          <w:tab w:val="left" w:pos="90"/>
        </w:tabs>
        <w:jc w:val="center"/>
        <w:rPr>
          <w:snapToGrid w:val="0"/>
          <w:color w:val="000000"/>
          <w:sz w:val="36"/>
        </w:rPr>
      </w:pPr>
    </w:p>
    <w:p w14:paraId="434CDD5A" w14:textId="77777777" w:rsidR="004944D8" w:rsidRDefault="004944D8">
      <w:pPr>
        <w:widowControl w:val="0"/>
        <w:tabs>
          <w:tab w:val="left" w:pos="90"/>
        </w:tabs>
        <w:jc w:val="right"/>
        <w:rPr>
          <w:b/>
          <w:snapToGrid w:val="0"/>
          <w:color w:val="000000"/>
        </w:rPr>
      </w:pPr>
      <w:r>
        <w:rPr>
          <w:b/>
          <w:snapToGrid w:val="0"/>
          <w:color w:val="000000"/>
          <w:sz w:val="16"/>
        </w:rPr>
        <w:br w:type="page"/>
        <w:t>BENIN</w:t>
      </w:r>
    </w:p>
    <w:p w14:paraId="76D4A454" w14:textId="77777777" w:rsidR="004944D8" w:rsidRDefault="004944D8">
      <w:pPr>
        <w:widowControl w:val="0"/>
        <w:tabs>
          <w:tab w:val="left" w:pos="90"/>
        </w:tabs>
        <w:spacing w:before="60"/>
        <w:jc w:val="center"/>
        <w:rPr>
          <w:snapToGrid w:val="0"/>
          <w:color w:val="000080"/>
          <w:sz w:val="26"/>
        </w:rPr>
      </w:pPr>
    </w:p>
    <w:p w14:paraId="56B1142A" w14:textId="77777777" w:rsidR="004944D8" w:rsidRDefault="009E4C9E">
      <w:pPr>
        <w:widowControl w:val="0"/>
        <w:tabs>
          <w:tab w:val="left" w:pos="90"/>
        </w:tabs>
        <w:rPr>
          <w:b/>
          <w:snapToGrid w:val="0"/>
          <w:color w:val="000080"/>
          <w:sz w:val="39"/>
        </w:rPr>
      </w:pPr>
      <w:r>
        <w:rPr>
          <w:noProof/>
        </w:rPr>
        <w:drawing>
          <wp:anchor distT="0" distB="0" distL="114935" distR="114935" simplePos="0" relativeHeight="251588096" behindDoc="0" locked="0" layoutInCell="1" allowOverlap="1" wp14:anchorId="5A37CB59" wp14:editId="2980F4CB">
            <wp:simplePos x="0" y="0"/>
            <wp:positionH relativeFrom="column">
              <wp:posOffset>5795645</wp:posOffset>
            </wp:positionH>
            <wp:positionV relativeFrom="paragraph">
              <wp:posOffset>82550</wp:posOffset>
            </wp:positionV>
            <wp:extent cx="702310" cy="467995"/>
            <wp:effectExtent l="19050" t="19050" r="2540" b="8255"/>
            <wp:wrapNone/>
            <wp:docPr id="392"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BENIN </w:t>
      </w:r>
    </w:p>
    <w:p w14:paraId="625F6D97" w14:textId="77777777" w:rsidR="004944D8" w:rsidRDefault="004944D8">
      <w:pPr>
        <w:widowControl w:val="0"/>
        <w:tabs>
          <w:tab w:val="left" w:pos="90"/>
        </w:tabs>
        <w:rPr>
          <w:b/>
          <w:snapToGrid w:val="0"/>
          <w:color w:val="000080"/>
          <w:sz w:val="22"/>
        </w:rPr>
      </w:pPr>
      <w:r>
        <w:rPr>
          <w:b/>
          <w:snapToGrid w:val="0"/>
          <w:color w:val="000080"/>
          <w:sz w:val="22"/>
        </w:rPr>
        <w:t xml:space="preserve">Repubblica del   </w:t>
      </w:r>
    </w:p>
    <w:p w14:paraId="01FC2E00"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427D57F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DA39D41" w14:textId="77777777" w:rsidR="004944D8" w:rsidRDefault="004944D8">
      <w:pPr>
        <w:widowControl w:val="0"/>
        <w:tabs>
          <w:tab w:val="left" w:pos="90"/>
        </w:tabs>
        <w:jc w:val="right"/>
        <w:rPr>
          <w:snapToGrid w:val="0"/>
        </w:rPr>
      </w:pPr>
      <w:r>
        <w:rPr>
          <w:i/>
          <w:snapToGrid w:val="0"/>
          <w:color w:val="000000"/>
        </w:rPr>
        <w:t xml:space="preserve"> Festa nazionale 1 agosto</w:t>
      </w:r>
    </w:p>
    <w:p w14:paraId="68D4BC40" w14:textId="77777777" w:rsidR="004D73EA" w:rsidRDefault="004D73EA" w:rsidP="004D73EA">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4446C3D5" w14:textId="77777777" w:rsidR="00D63787" w:rsidRDefault="00D63787" w:rsidP="00D63787">
      <w:pPr>
        <w:widowControl w:val="0"/>
        <w:tabs>
          <w:tab w:val="left" w:pos="90"/>
          <w:tab w:val="left" w:pos="2321"/>
        </w:tabs>
        <w:rPr>
          <w:b/>
          <w:snapToGrid w:val="0"/>
          <w:color w:val="000000"/>
        </w:rPr>
      </w:pPr>
    </w:p>
    <w:p w14:paraId="69D3A163" w14:textId="77777777" w:rsidR="00D63787" w:rsidRDefault="00D63787" w:rsidP="00D63787">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Pr="00B017CD">
        <w:rPr>
          <w:snapToGrid w:val="0"/>
        </w:rPr>
        <w:t>P</w:t>
      </w:r>
      <w:r w:rsidRPr="00B017CD">
        <w:rPr>
          <w:snapToGrid w:val="0"/>
          <w:color w:val="000000"/>
        </w:rPr>
        <w:t>i</w:t>
      </w:r>
      <w:r>
        <w:rPr>
          <w:snapToGrid w:val="0"/>
          <w:color w:val="000000"/>
        </w:rPr>
        <w:t xml:space="preserve">azza Eritrea, 3 - 80122 Napoli </w:t>
      </w:r>
    </w:p>
    <w:p w14:paraId="76E33917" w14:textId="77777777" w:rsidR="00D63787" w:rsidRDefault="00D63787" w:rsidP="00D63787">
      <w:pPr>
        <w:widowControl w:val="0"/>
        <w:tabs>
          <w:tab w:val="left" w:pos="2321"/>
        </w:tabs>
        <w:rPr>
          <w:snapToGrid w:val="0"/>
          <w:color w:val="000000"/>
        </w:rPr>
      </w:pPr>
      <w:r>
        <w:rPr>
          <w:rFonts w:ascii="MS Sans Serif" w:hAnsi="MS Sans Serif"/>
          <w:snapToGrid w:val="0"/>
          <w:sz w:val="24"/>
        </w:rPr>
        <w:tab/>
      </w:r>
      <w:r>
        <w:rPr>
          <w:snapToGrid w:val="0"/>
          <w:color w:val="000000"/>
        </w:rPr>
        <w:t>Tel. e fax 0817618966</w:t>
      </w:r>
    </w:p>
    <w:p w14:paraId="0612174D" w14:textId="77777777" w:rsidR="00D63787" w:rsidRDefault="00D63787" w:rsidP="00D63787">
      <w:pPr>
        <w:widowControl w:val="0"/>
        <w:tabs>
          <w:tab w:val="left" w:pos="2321"/>
        </w:tabs>
        <w:rPr>
          <w:snapToGrid w:val="0"/>
          <w:color w:val="000000"/>
          <w:sz w:val="23"/>
        </w:rPr>
      </w:pPr>
      <w:r>
        <w:rPr>
          <w:snapToGrid w:val="0"/>
          <w:color w:val="000000"/>
        </w:rPr>
        <w:tab/>
        <w:t xml:space="preserve">E-mail  </w:t>
      </w:r>
      <w:r w:rsidRPr="00AE17B3">
        <w:rPr>
          <w:snapToGrid w:val="0"/>
          <w:color w:val="000000"/>
        </w:rPr>
        <w:t>beninconsolatonapoli@libero.it</w:t>
      </w:r>
    </w:p>
    <w:p w14:paraId="7F14A6D5" w14:textId="77777777" w:rsidR="00D63787" w:rsidRDefault="00D63787" w:rsidP="00D6378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Puglia, Sicilia    </w:t>
      </w:r>
    </w:p>
    <w:p w14:paraId="56512C9E" w14:textId="77777777" w:rsidR="00D63787" w:rsidRDefault="00D63787" w:rsidP="00D63787">
      <w:pPr>
        <w:widowControl w:val="0"/>
        <w:tabs>
          <w:tab w:val="left" w:pos="90"/>
        </w:tabs>
        <w:spacing w:before="277"/>
        <w:rPr>
          <w:snapToGrid w:val="0"/>
          <w:color w:val="000000"/>
          <w:sz w:val="26"/>
        </w:rPr>
      </w:pPr>
      <w:r>
        <w:rPr>
          <w:snapToGrid w:val="0"/>
          <w:color w:val="000000"/>
        </w:rPr>
        <w:t>Signor GIUSEPPE GAMBARDELLA, Console Onorario (Rinnovo exequatur 22 maggio 2023)</w:t>
      </w:r>
    </w:p>
    <w:p w14:paraId="03299154" w14:textId="77777777" w:rsidR="004944D8" w:rsidRDefault="004944D8">
      <w:pPr>
        <w:widowControl w:val="0"/>
        <w:tabs>
          <w:tab w:val="left" w:pos="90"/>
        </w:tabs>
        <w:spacing w:before="277"/>
        <w:rPr>
          <w:snapToGrid w:val="0"/>
          <w:color w:val="000000"/>
        </w:rPr>
      </w:pPr>
    </w:p>
    <w:p w14:paraId="6CB8F484"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CONSOLATO ONORARIO            </w:t>
      </w:r>
    </w:p>
    <w:p w14:paraId="0E896438" w14:textId="77777777" w:rsidR="004944D8" w:rsidRDefault="004944D8">
      <w:pPr>
        <w:widowControl w:val="0"/>
        <w:tabs>
          <w:tab w:val="left" w:pos="90"/>
        </w:tabs>
        <w:jc w:val="center"/>
        <w:rPr>
          <w:snapToGrid w:val="0"/>
          <w:color w:val="000000"/>
        </w:rPr>
      </w:pPr>
    </w:p>
    <w:p w14:paraId="47D670EA" w14:textId="77777777" w:rsidR="004944D8" w:rsidRDefault="004944D8" w:rsidP="005B494B">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08B6A02C" w14:textId="77777777" w:rsidR="005B494B" w:rsidRDefault="005B494B" w:rsidP="005B494B">
      <w:pPr>
        <w:widowControl w:val="0"/>
        <w:tabs>
          <w:tab w:val="left" w:pos="90"/>
          <w:tab w:val="left" w:pos="2321"/>
        </w:tabs>
        <w:rPr>
          <w:snapToGrid w:val="0"/>
          <w:color w:val="000000"/>
          <w:sz w:val="23"/>
        </w:rPr>
      </w:pPr>
    </w:p>
    <w:p w14:paraId="612B5F5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Veneto, Friuli Venezia Giulia, Trentino Alto Adige</w:t>
      </w:r>
      <w:r>
        <w:rPr>
          <w:snapToGrid w:val="0"/>
          <w:color w:val="000000"/>
        </w:rPr>
        <w:t xml:space="preserve"> </w:t>
      </w:r>
    </w:p>
    <w:p w14:paraId="57F4B47D" w14:textId="77777777" w:rsidR="004944D8" w:rsidRDefault="004944D8">
      <w:pPr>
        <w:widowControl w:val="0"/>
        <w:tabs>
          <w:tab w:val="left" w:pos="90"/>
        </w:tabs>
        <w:jc w:val="center"/>
        <w:rPr>
          <w:snapToGrid w:val="0"/>
          <w:color w:val="000000"/>
        </w:rPr>
      </w:pPr>
    </w:p>
    <w:p w14:paraId="61BD083C" w14:textId="77777777" w:rsidR="004944D8" w:rsidRDefault="004944D8">
      <w:pPr>
        <w:widowControl w:val="0"/>
        <w:tabs>
          <w:tab w:val="left" w:pos="90"/>
        </w:tabs>
        <w:jc w:val="center"/>
        <w:rPr>
          <w:snapToGrid w:val="0"/>
          <w:color w:val="000000"/>
        </w:rPr>
      </w:pPr>
    </w:p>
    <w:p w14:paraId="2BF1C40F" w14:textId="77777777" w:rsidR="004944D8" w:rsidRDefault="004944D8">
      <w:pPr>
        <w:widowControl w:val="0"/>
        <w:tabs>
          <w:tab w:val="left" w:pos="90"/>
        </w:tabs>
        <w:jc w:val="center"/>
        <w:rPr>
          <w:snapToGrid w:val="0"/>
          <w:color w:val="000000"/>
        </w:rPr>
      </w:pPr>
    </w:p>
    <w:p w14:paraId="74FB3A41" w14:textId="77777777" w:rsidR="004944D8" w:rsidRDefault="004944D8">
      <w:pPr>
        <w:widowControl w:val="0"/>
        <w:tabs>
          <w:tab w:val="left" w:pos="90"/>
        </w:tabs>
        <w:jc w:val="center"/>
        <w:rPr>
          <w:snapToGrid w:val="0"/>
          <w:color w:val="000000"/>
        </w:rPr>
      </w:pPr>
    </w:p>
    <w:p w14:paraId="64F6C267" w14:textId="77777777" w:rsidR="004944D8" w:rsidRDefault="004944D8">
      <w:pPr>
        <w:widowControl w:val="0"/>
        <w:tabs>
          <w:tab w:val="left" w:pos="90"/>
        </w:tabs>
        <w:jc w:val="center"/>
        <w:rPr>
          <w:snapToGrid w:val="0"/>
          <w:color w:val="000000"/>
        </w:rPr>
      </w:pPr>
    </w:p>
    <w:p w14:paraId="698CCDBF" w14:textId="77777777" w:rsidR="004944D8" w:rsidRDefault="004944D8">
      <w:pPr>
        <w:widowControl w:val="0"/>
        <w:tabs>
          <w:tab w:val="left" w:pos="90"/>
        </w:tabs>
        <w:jc w:val="center"/>
        <w:rPr>
          <w:snapToGrid w:val="0"/>
          <w:color w:val="000000"/>
        </w:rPr>
      </w:pPr>
    </w:p>
    <w:p w14:paraId="59BDFA8B" w14:textId="77777777" w:rsidR="004944D8" w:rsidRDefault="004944D8">
      <w:pPr>
        <w:widowControl w:val="0"/>
        <w:tabs>
          <w:tab w:val="left" w:pos="90"/>
        </w:tabs>
        <w:jc w:val="center"/>
        <w:rPr>
          <w:snapToGrid w:val="0"/>
          <w:color w:val="000000"/>
        </w:rPr>
      </w:pPr>
    </w:p>
    <w:p w14:paraId="68417E63" w14:textId="77777777" w:rsidR="004944D8" w:rsidRDefault="004944D8">
      <w:pPr>
        <w:widowControl w:val="0"/>
        <w:tabs>
          <w:tab w:val="left" w:pos="90"/>
        </w:tabs>
        <w:jc w:val="center"/>
        <w:rPr>
          <w:snapToGrid w:val="0"/>
          <w:color w:val="000000"/>
        </w:rPr>
      </w:pPr>
    </w:p>
    <w:p w14:paraId="339A7847" w14:textId="77777777" w:rsidR="004944D8" w:rsidRDefault="004944D8">
      <w:pPr>
        <w:widowControl w:val="0"/>
        <w:tabs>
          <w:tab w:val="left" w:pos="90"/>
        </w:tabs>
        <w:jc w:val="center"/>
        <w:rPr>
          <w:snapToGrid w:val="0"/>
          <w:color w:val="000000"/>
        </w:rPr>
      </w:pPr>
    </w:p>
    <w:p w14:paraId="48050D3D" w14:textId="77777777" w:rsidR="004944D8" w:rsidRDefault="004944D8">
      <w:pPr>
        <w:widowControl w:val="0"/>
        <w:tabs>
          <w:tab w:val="left" w:pos="90"/>
        </w:tabs>
        <w:jc w:val="center"/>
        <w:rPr>
          <w:snapToGrid w:val="0"/>
          <w:color w:val="000000"/>
        </w:rPr>
      </w:pPr>
    </w:p>
    <w:p w14:paraId="04D9C803" w14:textId="77777777" w:rsidR="004944D8" w:rsidRDefault="004944D8">
      <w:pPr>
        <w:widowControl w:val="0"/>
        <w:tabs>
          <w:tab w:val="left" w:pos="90"/>
        </w:tabs>
        <w:jc w:val="center"/>
        <w:rPr>
          <w:snapToGrid w:val="0"/>
          <w:color w:val="000000"/>
        </w:rPr>
      </w:pPr>
    </w:p>
    <w:p w14:paraId="31DACF51" w14:textId="77777777" w:rsidR="004944D8" w:rsidRDefault="00A01ED2" w:rsidP="00A01ED2">
      <w:pPr>
        <w:widowControl w:val="0"/>
        <w:tabs>
          <w:tab w:val="left" w:pos="90"/>
        </w:tabs>
        <w:jc w:val="right"/>
        <w:rPr>
          <w:b/>
          <w:snapToGrid w:val="0"/>
          <w:color w:val="000000"/>
        </w:rPr>
      </w:pPr>
      <w:r>
        <w:rPr>
          <w:snapToGrid w:val="0"/>
          <w:color w:val="000000"/>
        </w:rPr>
        <w:br w:type="page"/>
      </w:r>
      <w:r w:rsidR="004944D8">
        <w:rPr>
          <w:b/>
          <w:snapToGrid w:val="0"/>
          <w:color w:val="000000"/>
          <w:sz w:val="16"/>
        </w:rPr>
        <w:t>BOLIVIA</w:t>
      </w:r>
    </w:p>
    <w:p w14:paraId="3250210E"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710976" behindDoc="0" locked="0" layoutInCell="1" allowOverlap="1" wp14:anchorId="533BD2F5" wp14:editId="3918D839">
            <wp:simplePos x="0" y="0"/>
            <wp:positionH relativeFrom="column">
              <wp:posOffset>5758815</wp:posOffset>
            </wp:positionH>
            <wp:positionV relativeFrom="paragraph">
              <wp:posOffset>229235</wp:posOffset>
            </wp:positionV>
            <wp:extent cx="702310" cy="467995"/>
            <wp:effectExtent l="19050" t="19050" r="2540" b="8255"/>
            <wp:wrapNone/>
            <wp:docPr id="39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710ECA1"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BOLIVIA </w:t>
      </w:r>
    </w:p>
    <w:p w14:paraId="6F52AE75" w14:textId="77777777" w:rsidR="004944D8" w:rsidRDefault="0026495D">
      <w:pPr>
        <w:widowControl w:val="0"/>
        <w:tabs>
          <w:tab w:val="left" w:pos="90"/>
        </w:tabs>
        <w:rPr>
          <w:b/>
          <w:snapToGrid w:val="0"/>
          <w:color w:val="000080"/>
          <w:sz w:val="28"/>
        </w:rPr>
      </w:pPr>
      <w:r>
        <w:rPr>
          <w:b/>
          <w:snapToGrid w:val="0"/>
          <w:color w:val="000080"/>
          <w:sz w:val="22"/>
        </w:rPr>
        <w:t>Stato Plurinazionale della</w:t>
      </w:r>
      <w:r w:rsidR="004944D8">
        <w:rPr>
          <w:b/>
          <w:snapToGrid w:val="0"/>
          <w:color w:val="000080"/>
          <w:sz w:val="22"/>
        </w:rPr>
        <w:t xml:space="preserve">         </w:t>
      </w:r>
    </w:p>
    <w:p w14:paraId="51FBB3C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02C4A6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agosto</w:t>
      </w:r>
    </w:p>
    <w:p w14:paraId="7E2E65D1" w14:textId="77777777" w:rsidR="00C25700" w:rsidRDefault="00C25700">
      <w:pPr>
        <w:widowControl w:val="0"/>
        <w:tabs>
          <w:tab w:val="left" w:pos="2321"/>
        </w:tabs>
        <w:rPr>
          <w:snapToGrid w:val="0"/>
          <w:color w:val="000000"/>
        </w:rPr>
      </w:pPr>
      <w:r>
        <w:rPr>
          <w:snapToGrid w:val="0"/>
          <w:color w:val="000000"/>
        </w:rPr>
        <w:t xml:space="preserve"> </w:t>
      </w:r>
    </w:p>
    <w:p w14:paraId="5505096C" w14:textId="77777777" w:rsidR="003D3A6C" w:rsidRDefault="003D3A6C">
      <w:pPr>
        <w:widowControl w:val="0"/>
        <w:tabs>
          <w:tab w:val="left" w:pos="2321"/>
        </w:tabs>
        <w:rPr>
          <w:snapToGrid w:val="0"/>
          <w:color w:val="000000"/>
        </w:rPr>
      </w:pPr>
    </w:p>
    <w:p w14:paraId="3D474FDF" w14:textId="77777777" w:rsidR="003D3A6C" w:rsidRDefault="003D3A6C">
      <w:pPr>
        <w:widowControl w:val="0"/>
        <w:tabs>
          <w:tab w:val="left" w:pos="2321"/>
        </w:tabs>
        <w:rPr>
          <w:snapToGrid w:val="0"/>
          <w:color w:val="000000"/>
        </w:rPr>
      </w:pPr>
    </w:p>
    <w:p w14:paraId="73CFFD78" w14:textId="77777777" w:rsidR="00C25700" w:rsidRDefault="00C25700" w:rsidP="00C25700">
      <w:pPr>
        <w:widowControl w:val="0"/>
        <w:tabs>
          <w:tab w:val="left" w:pos="90"/>
        </w:tabs>
        <w:rPr>
          <w:b/>
          <w:snapToGrid w:val="0"/>
          <w:color w:val="000080"/>
          <w:sz w:val="26"/>
          <w:u w:val="single"/>
        </w:rPr>
      </w:pPr>
      <w:r>
        <w:rPr>
          <w:b/>
          <w:snapToGrid w:val="0"/>
          <w:color w:val="000080"/>
          <w:u w:val="single"/>
        </w:rPr>
        <w:t>ROMA - SEZIONE CONSOLARE DELL'AMBASCIATA</w:t>
      </w:r>
    </w:p>
    <w:p w14:paraId="0D3BCE2C" w14:textId="77777777" w:rsidR="00C25700" w:rsidRDefault="00C25700" w:rsidP="00C25700">
      <w:pPr>
        <w:widowControl w:val="0"/>
        <w:tabs>
          <w:tab w:val="left" w:pos="90"/>
          <w:tab w:val="left" w:pos="2268"/>
        </w:tabs>
        <w:spacing w:before="276"/>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Brenta, 2A – 00198 Roma </w:t>
      </w:r>
    </w:p>
    <w:p w14:paraId="4A611EEA" w14:textId="77777777" w:rsidR="00C25700" w:rsidRDefault="00AD22E6" w:rsidP="00C25700">
      <w:pPr>
        <w:widowControl w:val="0"/>
        <w:tabs>
          <w:tab w:val="left" w:pos="90"/>
          <w:tab w:val="left" w:pos="2268"/>
        </w:tabs>
        <w:rPr>
          <w:snapToGrid w:val="0"/>
          <w:color w:val="000000"/>
          <w:sz w:val="23"/>
        </w:rPr>
      </w:pPr>
      <w:r>
        <w:rPr>
          <w:snapToGrid w:val="0"/>
        </w:rPr>
        <w:tab/>
      </w:r>
      <w:r>
        <w:rPr>
          <w:snapToGrid w:val="0"/>
        </w:rPr>
        <w:tab/>
      </w:r>
      <w:r w:rsidR="00C25700">
        <w:rPr>
          <w:snapToGrid w:val="0"/>
        </w:rPr>
        <w:t xml:space="preserve">Tel. </w:t>
      </w:r>
      <w:r w:rsidR="00C25700">
        <w:rPr>
          <w:snapToGrid w:val="0"/>
          <w:color w:val="000000"/>
        </w:rPr>
        <w:t>068841001  0684081147 – Fax 068840</w:t>
      </w:r>
      <w:r w:rsidR="007D0DAD">
        <w:rPr>
          <w:snapToGrid w:val="0"/>
          <w:color w:val="000000"/>
        </w:rPr>
        <w:t>74</w:t>
      </w:r>
      <w:r w:rsidR="00C25700">
        <w:rPr>
          <w:snapToGrid w:val="0"/>
          <w:color w:val="000000"/>
        </w:rPr>
        <w:t xml:space="preserve">0 </w:t>
      </w:r>
    </w:p>
    <w:p w14:paraId="0AEBC1F1" w14:textId="77777777" w:rsidR="00C25700" w:rsidRPr="00E02B56" w:rsidRDefault="00C25700" w:rsidP="00C25700">
      <w:pPr>
        <w:widowControl w:val="0"/>
        <w:tabs>
          <w:tab w:val="left" w:pos="2321"/>
        </w:tabs>
        <w:rPr>
          <w:snapToGrid w:val="0"/>
        </w:rPr>
      </w:pPr>
      <w:r>
        <w:rPr>
          <w:b/>
          <w:snapToGrid w:val="0"/>
          <w:color w:val="000080"/>
        </w:rPr>
        <w:t xml:space="preserve">            </w:t>
      </w:r>
      <w:r>
        <w:rPr>
          <w:rFonts w:ascii="MS Sans Serif" w:hAnsi="MS Sans Serif"/>
          <w:snapToGrid w:val="0"/>
          <w:sz w:val="24"/>
        </w:rPr>
        <w:tab/>
      </w:r>
      <w:r>
        <w:rPr>
          <w:snapToGrid w:val="0"/>
          <w:color w:val="000000"/>
        </w:rPr>
        <w:t xml:space="preserve">E-mail </w:t>
      </w:r>
      <w:r w:rsidR="00E02B56" w:rsidRPr="00E02B56">
        <w:rPr>
          <w:snapToGrid w:val="0"/>
        </w:rPr>
        <w:t>infobolit@yahoo.it</w:t>
      </w:r>
    </w:p>
    <w:p w14:paraId="117BE03E" w14:textId="77777777" w:rsidR="00C25700" w:rsidRDefault="00C25700" w:rsidP="00C25700">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Lazio, Abruzzo, Marche, Molise, Umbria</w:t>
      </w:r>
    </w:p>
    <w:p w14:paraId="58566C02" w14:textId="77777777" w:rsidR="00464631" w:rsidRDefault="00464631" w:rsidP="00C25700">
      <w:pPr>
        <w:widowControl w:val="0"/>
        <w:tabs>
          <w:tab w:val="left" w:pos="2321"/>
        </w:tabs>
        <w:rPr>
          <w:snapToGrid w:val="0"/>
          <w:color w:val="000000"/>
        </w:rPr>
      </w:pPr>
    </w:p>
    <w:p w14:paraId="067A7F7E" w14:textId="77777777" w:rsidR="00C25700" w:rsidRDefault="00C25700">
      <w:pPr>
        <w:widowControl w:val="0"/>
        <w:tabs>
          <w:tab w:val="left" w:pos="2321"/>
        </w:tabs>
        <w:rPr>
          <w:snapToGrid w:val="0"/>
          <w:color w:val="000000"/>
        </w:rPr>
      </w:pPr>
    </w:p>
    <w:p w14:paraId="2479B46E" w14:textId="77777777" w:rsidR="00037888" w:rsidRDefault="00037888">
      <w:pPr>
        <w:widowControl w:val="0"/>
        <w:tabs>
          <w:tab w:val="left" w:pos="2321"/>
        </w:tabs>
        <w:rPr>
          <w:snapToGrid w:val="0"/>
          <w:color w:val="000000"/>
        </w:rPr>
      </w:pPr>
    </w:p>
    <w:p w14:paraId="6C0BA784" w14:textId="77777777" w:rsidR="00037888" w:rsidRDefault="00037888" w:rsidP="00037888">
      <w:pPr>
        <w:widowControl w:val="0"/>
        <w:tabs>
          <w:tab w:val="left" w:pos="90"/>
        </w:tabs>
        <w:rPr>
          <w:b/>
          <w:snapToGrid w:val="0"/>
          <w:color w:val="000080"/>
          <w:sz w:val="26"/>
          <w:u w:val="single"/>
        </w:rPr>
      </w:pPr>
      <w:r>
        <w:rPr>
          <w:b/>
          <w:snapToGrid w:val="0"/>
          <w:color w:val="000080"/>
          <w:u w:val="single"/>
        </w:rPr>
        <w:t xml:space="preserve">MILANO - CONSOLATO GENERALE            </w:t>
      </w:r>
    </w:p>
    <w:p w14:paraId="16265EB4" w14:textId="77777777" w:rsidR="00400713" w:rsidRDefault="00400713" w:rsidP="002B3A45">
      <w:pPr>
        <w:widowControl w:val="0"/>
        <w:tabs>
          <w:tab w:val="left" w:pos="90"/>
          <w:tab w:val="left" w:pos="2321"/>
        </w:tabs>
        <w:rPr>
          <w:b/>
          <w:snapToGrid w:val="0"/>
          <w:color w:val="000000"/>
        </w:rPr>
      </w:pPr>
    </w:p>
    <w:p w14:paraId="590BDAA8" w14:textId="77777777" w:rsidR="00037888" w:rsidRDefault="00037888" w:rsidP="002B3A45">
      <w:pPr>
        <w:widowControl w:val="0"/>
        <w:tabs>
          <w:tab w:val="left" w:pos="90"/>
          <w:tab w:val="left" w:pos="2321"/>
        </w:tabs>
        <w:rPr>
          <w:snapToGrid w:val="0"/>
          <w:color w:val="000000"/>
        </w:rPr>
      </w:pPr>
      <w:r>
        <w:rPr>
          <w:b/>
          <w:snapToGrid w:val="0"/>
          <w:color w:val="000000"/>
        </w:rPr>
        <w:t>Indirizzo</w:t>
      </w:r>
      <w:r w:rsidR="00AD22E6">
        <w:rPr>
          <w:rFonts w:ascii="MS Sans Serif" w:hAnsi="MS Sans Serif"/>
          <w:snapToGrid w:val="0"/>
          <w:sz w:val="24"/>
        </w:rPr>
        <w:tab/>
      </w:r>
      <w:r>
        <w:rPr>
          <w:snapToGrid w:val="0"/>
          <w:color w:val="000000"/>
        </w:rPr>
        <w:t xml:space="preserve">Corso Buenos Aires, 64 – 2° piano, scala C – 20124 Milano </w:t>
      </w:r>
    </w:p>
    <w:p w14:paraId="36D052DF" w14:textId="5F63715B" w:rsidR="002B3A45" w:rsidRPr="002A41F0" w:rsidRDefault="002B3A45" w:rsidP="002B3A45">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55" w:history="1">
        <w:r w:rsidR="00A8101C" w:rsidRPr="002A41F0">
          <w:rPr>
            <w:snapToGrid w:val="0"/>
            <w:color w:val="000000"/>
          </w:rPr>
          <w:t>conbolmilan@gmail.com</w:t>
        </w:r>
      </w:hyperlink>
      <w:r w:rsidR="002A41F0">
        <w:rPr>
          <w:snapToGrid w:val="0"/>
          <w:color w:val="000000"/>
        </w:rPr>
        <w:t xml:space="preserve"> </w:t>
      </w:r>
      <w:r w:rsidR="00A8101C" w:rsidRPr="002A41F0">
        <w:rPr>
          <w:snapToGrid w:val="0"/>
          <w:color w:val="000000"/>
        </w:rPr>
        <w:t xml:space="preserve"> </w:t>
      </w:r>
    </w:p>
    <w:p w14:paraId="710807CE" w14:textId="77777777" w:rsidR="00037888" w:rsidRDefault="00037888" w:rsidP="00D73937">
      <w:pPr>
        <w:widowControl w:val="0"/>
        <w:tabs>
          <w:tab w:val="left" w:pos="2268"/>
        </w:tabs>
        <w:spacing w:before="49"/>
        <w:ind w:left="2268" w:hanging="2268"/>
        <w:rPr>
          <w:bCs/>
          <w:snapToGrid w:val="0"/>
          <w:color w:val="000000"/>
          <w:sz w:val="26"/>
        </w:rPr>
      </w:pPr>
      <w:r>
        <w:rPr>
          <w:b/>
          <w:snapToGrid w:val="0"/>
          <w:color w:val="000000"/>
        </w:rPr>
        <w:t>Circoscrizione</w:t>
      </w:r>
      <w:r>
        <w:rPr>
          <w:b/>
          <w:snapToGrid w:val="0"/>
          <w:color w:val="000000"/>
        </w:rPr>
        <w:tab/>
      </w:r>
      <w:r w:rsidRPr="00037888">
        <w:rPr>
          <w:snapToGrid w:val="0"/>
          <w:color w:val="000000"/>
        </w:rPr>
        <w:t>Lombardia</w:t>
      </w:r>
      <w:r>
        <w:rPr>
          <w:bCs/>
          <w:snapToGrid w:val="0"/>
          <w:color w:val="000000"/>
        </w:rPr>
        <w:t>, Emilia Romagna, Veneto, Friuli Venezia Giulia, Trentino Alto Adige, Piemonte, Valle d’Aosta</w:t>
      </w:r>
    </w:p>
    <w:p w14:paraId="5C205F06" w14:textId="77777777" w:rsidR="00342D59" w:rsidRDefault="00342D59" w:rsidP="004109F3">
      <w:pPr>
        <w:widowControl w:val="0"/>
        <w:tabs>
          <w:tab w:val="left" w:pos="90"/>
        </w:tabs>
        <w:rPr>
          <w:snapToGrid w:val="0"/>
          <w:color w:val="000000"/>
        </w:rPr>
      </w:pPr>
    </w:p>
    <w:p w14:paraId="60EA4650" w14:textId="77777777" w:rsidR="00A324CA" w:rsidRPr="0011567A" w:rsidRDefault="00A324CA" w:rsidP="004109F3">
      <w:pPr>
        <w:widowControl w:val="0"/>
        <w:tabs>
          <w:tab w:val="left" w:pos="90"/>
        </w:tabs>
        <w:rPr>
          <w:snapToGrid w:val="0"/>
          <w:color w:val="000000"/>
        </w:rPr>
      </w:pPr>
      <w:r w:rsidRPr="0011567A">
        <w:rPr>
          <w:snapToGrid w:val="0"/>
          <w:color w:val="000000"/>
        </w:rPr>
        <w:t>Signor EDWIN HUMBERTO ZÁRATE ABAN, Console Generale (Exequatur 29 aprile 2024)</w:t>
      </w:r>
    </w:p>
    <w:p w14:paraId="6F130FFC" w14:textId="77777777" w:rsidR="00202863" w:rsidRDefault="00202863">
      <w:pPr>
        <w:widowControl w:val="0"/>
        <w:tabs>
          <w:tab w:val="left" w:pos="2321"/>
        </w:tabs>
        <w:rPr>
          <w:snapToGrid w:val="0"/>
          <w:color w:val="000000"/>
        </w:rPr>
      </w:pPr>
      <w:r>
        <w:rPr>
          <w:snapToGrid w:val="0"/>
          <w:color w:val="000000"/>
        </w:rPr>
        <w:t>Signora BRIGIDA CHOQUEHUANCA LAURA, Addetto Consolare (20 maggio 2024)</w:t>
      </w:r>
    </w:p>
    <w:p w14:paraId="49593B9F" w14:textId="77777777" w:rsidR="00387281" w:rsidRDefault="00387281">
      <w:pPr>
        <w:widowControl w:val="0"/>
        <w:tabs>
          <w:tab w:val="left" w:pos="2321"/>
        </w:tabs>
        <w:rPr>
          <w:snapToGrid w:val="0"/>
          <w:color w:val="000000"/>
        </w:rPr>
      </w:pPr>
    </w:p>
    <w:p w14:paraId="7F510D03" w14:textId="77777777" w:rsidR="002460E2" w:rsidRDefault="002460E2">
      <w:pPr>
        <w:widowControl w:val="0"/>
        <w:tabs>
          <w:tab w:val="left" w:pos="2321"/>
        </w:tabs>
        <w:rPr>
          <w:snapToGrid w:val="0"/>
          <w:color w:val="000000"/>
        </w:rPr>
      </w:pPr>
    </w:p>
    <w:p w14:paraId="4E0DB02C" w14:textId="77777777" w:rsidR="00015B07" w:rsidRDefault="00015B07" w:rsidP="00015B07">
      <w:pPr>
        <w:widowControl w:val="0"/>
        <w:tabs>
          <w:tab w:val="left" w:pos="90"/>
        </w:tabs>
        <w:rPr>
          <w:b/>
          <w:snapToGrid w:val="0"/>
          <w:color w:val="000080"/>
          <w:sz w:val="26"/>
          <w:u w:val="single"/>
        </w:rPr>
      </w:pPr>
      <w:r>
        <w:rPr>
          <w:b/>
          <w:snapToGrid w:val="0"/>
          <w:color w:val="000080"/>
          <w:u w:val="single"/>
        </w:rPr>
        <w:t xml:space="preserve">BERGAMO – VICE CONSOLATO </w:t>
      </w:r>
    </w:p>
    <w:p w14:paraId="7E2C759A" w14:textId="77777777" w:rsidR="00015B07" w:rsidRDefault="00015B07" w:rsidP="00015B07">
      <w:pPr>
        <w:widowControl w:val="0"/>
        <w:tabs>
          <w:tab w:val="left" w:pos="90"/>
          <w:tab w:val="left" w:pos="2321"/>
        </w:tabs>
        <w:rPr>
          <w:b/>
          <w:snapToGrid w:val="0"/>
          <w:color w:val="000000"/>
        </w:rPr>
      </w:pPr>
    </w:p>
    <w:p w14:paraId="0AA88B30" w14:textId="77777777" w:rsidR="00015B07" w:rsidRDefault="00015B07" w:rsidP="00015B0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 xml:space="preserve"> </w:t>
      </w:r>
      <w:r>
        <w:rPr>
          <w:rFonts w:ascii="MS Sans Serif" w:hAnsi="MS Sans Serif"/>
          <w:snapToGrid w:val="0"/>
          <w:sz w:val="24"/>
        </w:rPr>
        <w:tab/>
      </w:r>
      <w:r w:rsidR="00AD22E6" w:rsidRPr="00AD22E6">
        <w:rPr>
          <w:snapToGrid w:val="0"/>
          <w:color w:val="000000"/>
        </w:rPr>
        <w:t>via Guglielmo D’Alzano</w:t>
      </w:r>
      <w:r w:rsidR="00AD22E6">
        <w:rPr>
          <w:snapToGrid w:val="0"/>
          <w:color w:val="000000"/>
        </w:rPr>
        <w:t>, 6/B</w:t>
      </w:r>
      <w:r>
        <w:rPr>
          <w:snapToGrid w:val="0"/>
          <w:color w:val="000000"/>
        </w:rPr>
        <w:t xml:space="preserve"> – </w:t>
      </w:r>
      <w:r w:rsidR="00AD22E6">
        <w:rPr>
          <w:snapToGrid w:val="0"/>
          <w:color w:val="000000"/>
        </w:rPr>
        <w:t xml:space="preserve"> 24122 Bergamo</w:t>
      </w:r>
      <w:r>
        <w:rPr>
          <w:snapToGrid w:val="0"/>
          <w:color w:val="000000"/>
        </w:rPr>
        <w:t xml:space="preserve"> </w:t>
      </w:r>
    </w:p>
    <w:p w14:paraId="7EF055D3" w14:textId="77777777" w:rsidR="00015B07" w:rsidRDefault="00015B07" w:rsidP="00015B07">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p>
    <w:p w14:paraId="651971FE" w14:textId="77777777" w:rsidR="00EB0A05" w:rsidRDefault="00015B07" w:rsidP="00015B07">
      <w:pPr>
        <w:widowControl w:val="0"/>
        <w:tabs>
          <w:tab w:val="left" w:pos="2268"/>
        </w:tabs>
        <w:spacing w:before="49"/>
        <w:ind w:left="2268" w:hanging="2268"/>
        <w:rPr>
          <w:bCs/>
          <w:snapToGrid w:val="0"/>
          <w:color w:val="000000"/>
        </w:rPr>
      </w:pPr>
      <w:r>
        <w:rPr>
          <w:b/>
          <w:snapToGrid w:val="0"/>
          <w:color w:val="000000"/>
        </w:rPr>
        <w:t>Circoscrizione</w:t>
      </w:r>
      <w:r>
        <w:rPr>
          <w:b/>
          <w:snapToGrid w:val="0"/>
          <w:color w:val="000000"/>
        </w:rPr>
        <w:tab/>
      </w:r>
      <w:r w:rsidR="00EB0A05">
        <w:rPr>
          <w:b/>
          <w:snapToGrid w:val="0"/>
          <w:color w:val="000000"/>
        </w:rPr>
        <w:t xml:space="preserve"> </w:t>
      </w:r>
      <w:r w:rsidRPr="00037888">
        <w:rPr>
          <w:snapToGrid w:val="0"/>
          <w:color w:val="000000"/>
        </w:rPr>
        <w:t>Lombardia</w:t>
      </w:r>
      <w:r>
        <w:rPr>
          <w:bCs/>
          <w:snapToGrid w:val="0"/>
          <w:color w:val="000000"/>
        </w:rPr>
        <w:t>, Emilia Romagna, Veneto, Friuli Venezia Giulia, Trentino Alto Ad</w:t>
      </w:r>
      <w:r w:rsidR="00EB0A05">
        <w:rPr>
          <w:bCs/>
          <w:snapToGrid w:val="0"/>
          <w:color w:val="000000"/>
        </w:rPr>
        <w:t>ige, Piemonte, Valle</w:t>
      </w:r>
    </w:p>
    <w:p w14:paraId="1C36FE4F" w14:textId="77777777" w:rsidR="00015B07" w:rsidRDefault="00EB0A05" w:rsidP="00015B07">
      <w:pPr>
        <w:widowControl w:val="0"/>
        <w:tabs>
          <w:tab w:val="left" w:pos="2268"/>
        </w:tabs>
        <w:spacing w:before="49"/>
        <w:ind w:left="2268" w:hanging="2268"/>
        <w:rPr>
          <w:bCs/>
          <w:snapToGrid w:val="0"/>
          <w:color w:val="000000"/>
          <w:sz w:val="26"/>
        </w:rPr>
      </w:pPr>
      <w:r>
        <w:rPr>
          <w:b/>
          <w:snapToGrid w:val="0"/>
          <w:color w:val="000000"/>
        </w:rPr>
        <w:tab/>
        <w:t xml:space="preserve"> </w:t>
      </w:r>
      <w:r w:rsidR="00015B07">
        <w:rPr>
          <w:bCs/>
          <w:snapToGrid w:val="0"/>
          <w:color w:val="000000"/>
        </w:rPr>
        <w:t>d’Aosta</w:t>
      </w:r>
    </w:p>
    <w:p w14:paraId="04C6D8CC" w14:textId="77777777" w:rsidR="00015B07" w:rsidRDefault="00015B07" w:rsidP="00015B07">
      <w:pPr>
        <w:widowControl w:val="0"/>
        <w:tabs>
          <w:tab w:val="left" w:pos="90"/>
        </w:tabs>
        <w:rPr>
          <w:snapToGrid w:val="0"/>
          <w:color w:val="000000"/>
        </w:rPr>
      </w:pPr>
    </w:p>
    <w:p w14:paraId="5B77B125" w14:textId="156B69F2" w:rsidR="00015B07" w:rsidRDefault="00733105" w:rsidP="00015B07">
      <w:pPr>
        <w:widowControl w:val="0"/>
        <w:tabs>
          <w:tab w:val="left" w:pos="2321"/>
        </w:tabs>
        <w:rPr>
          <w:snapToGrid w:val="0"/>
          <w:color w:val="000000"/>
        </w:rPr>
      </w:pPr>
      <w:r w:rsidRPr="00733105">
        <w:rPr>
          <w:snapToGrid w:val="0"/>
          <w:color w:val="000000"/>
        </w:rPr>
        <w:t>Signor ISAAC MACHICADO CHIRINO, Vice Console (</w:t>
      </w:r>
      <w:r>
        <w:rPr>
          <w:snapToGrid w:val="0"/>
          <w:color w:val="000000"/>
        </w:rPr>
        <w:t xml:space="preserve">Exequatur </w:t>
      </w:r>
      <w:r w:rsidR="007C0DE3">
        <w:rPr>
          <w:snapToGrid w:val="0"/>
          <w:color w:val="000000"/>
        </w:rPr>
        <w:t>18 giugno 2025</w:t>
      </w:r>
      <w:r w:rsidRPr="00733105">
        <w:rPr>
          <w:snapToGrid w:val="0"/>
          <w:color w:val="000000"/>
        </w:rPr>
        <w:t>)</w:t>
      </w:r>
    </w:p>
    <w:p w14:paraId="19D3CAA3" w14:textId="77777777" w:rsidR="004944D8" w:rsidRDefault="004944D8">
      <w:pPr>
        <w:widowControl w:val="0"/>
        <w:tabs>
          <w:tab w:val="left" w:pos="2321"/>
        </w:tabs>
        <w:rPr>
          <w:snapToGrid w:val="0"/>
          <w:color w:val="000000"/>
          <w:sz w:val="23"/>
        </w:rPr>
      </w:pPr>
    </w:p>
    <w:p w14:paraId="6D117BCB" w14:textId="77777777" w:rsidR="004944D8" w:rsidRDefault="004944D8">
      <w:pPr>
        <w:widowControl w:val="0"/>
        <w:tabs>
          <w:tab w:val="left" w:pos="90"/>
        </w:tabs>
        <w:rPr>
          <w:b/>
          <w:snapToGrid w:val="0"/>
          <w:color w:val="000080"/>
          <w:u w:val="single"/>
        </w:rPr>
      </w:pPr>
    </w:p>
    <w:p w14:paraId="52C71DDF" w14:textId="77777777" w:rsidR="006B408D" w:rsidRDefault="006B408D" w:rsidP="006B408D">
      <w:pPr>
        <w:widowControl w:val="0"/>
        <w:tabs>
          <w:tab w:val="left" w:pos="90"/>
        </w:tabs>
        <w:rPr>
          <w:b/>
          <w:snapToGrid w:val="0"/>
          <w:color w:val="000080"/>
          <w:u w:val="single"/>
        </w:rPr>
      </w:pPr>
    </w:p>
    <w:p w14:paraId="3BD1C90E" w14:textId="77777777" w:rsidR="00A15C51" w:rsidRDefault="00A15C51" w:rsidP="006B408D">
      <w:pPr>
        <w:widowControl w:val="0"/>
        <w:tabs>
          <w:tab w:val="left" w:pos="90"/>
        </w:tabs>
        <w:rPr>
          <w:b/>
          <w:snapToGrid w:val="0"/>
          <w:color w:val="000080"/>
          <w:u w:val="single"/>
        </w:rPr>
      </w:pPr>
    </w:p>
    <w:p w14:paraId="7A1AFE24" w14:textId="77777777" w:rsidR="003D3A6C" w:rsidRDefault="003D3A6C" w:rsidP="00C40A93">
      <w:pPr>
        <w:widowControl w:val="0"/>
        <w:tabs>
          <w:tab w:val="left" w:pos="90"/>
        </w:tabs>
        <w:rPr>
          <w:b/>
          <w:snapToGrid w:val="0"/>
          <w:color w:val="000080"/>
          <w:u w:val="single"/>
        </w:rPr>
      </w:pPr>
    </w:p>
    <w:p w14:paraId="7894A608" w14:textId="77777777" w:rsidR="00C40A93" w:rsidRDefault="00C40A93" w:rsidP="006B408D">
      <w:pPr>
        <w:widowControl w:val="0"/>
        <w:tabs>
          <w:tab w:val="left" w:pos="90"/>
        </w:tabs>
        <w:spacing w:before="277"/>
        <w:rPr>
          <w:snapToGrid w:val="0"/>
          <w:color w:val="000000"/>
        </w:rPr>
      </w:pPr>
    </w:p>
    <w:p w14:paraId="79B283F4" w14:textId="77777777" w:rsidR="004F67B9" w:rsidRDefault="004F67B9">
      <w:pPr>
        <w:widowControl w:val="0"/>
        <w:tabs>
          <w:tab w:val="left" w:pos="90"/>
        </w:tabs>
        <w:spacing w:before="277"/>
        <w:rPr>
          <w:snapToGrid w:val="0"/>
          <w:color w:val="000000"/>
        </w:rPr>
      </w:pPr>
    </w:p>
    <w:p w14:paraId="507D1C01" w14:textId="77777777" w:rsidR="00230E4B" w:rsidRDefault="00EB21BD" w:rsidP="00230E4B">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 xml:space="preserve">BOSNIA-ERZEGOVINA  </w:t>
      </w:r>
    </w:p>
    <w:p w14:paraId="6AA82FA6" w14:textId="77777777" w:rsidR="005010CA" w:rsidRDefault="005010CA">
      <w:pPr>
        <w:widowControl w:val="0"/>
        <w:tabs>
          <w:tab w:val="left" w:pos="90"/>
        </w:tabs>
        <w:rPr>
          <w:b/>
          <w:snapToGrid w:val="0"/>
          <w:color w:val="000080"/>
          <w:sz w:val="32"/>
        </w:rPr>
      </w:pPr>
    </w:p>
    <w:p w14:paraId="5138D29D"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718144" behindDoc="0" locked="0" layoutInCell="1" allowOverlap="1" wp14:anchorId="092BC6AC" wp14:editId="6F715E4B">
            <wp:simplePos x="0" y="0"/>
            <wp:positionH relativeFrom="column">
              <wp:posOffset>5642610</wp:posOffset>
            </wp:positionH>
            <wp:positionV relativeFrom="paragraph">
              <wp:posOffset>37465</wp:posOffset>
            </wp:positionV>
            <wp:extent cx="847090" cy="423545"/>
            <wp:effectExtent l="19050" t="19050" r="0" b="0"/>
            <wp:wrapNone/>
            <wp:docPr id="390" name="Immagin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47090" cy="423545"/>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BF4ACAD" w14:textId="77777777" w:rsidR="004944D8" w:rsidRDefault="004944D8">
      <w:pPr>
        <w:widowControl w:val="0"/>
        <w:tabs>
          <w:tab w:val="left" w:pos="90"/>
        </w:tabs>
        <w:rPr>
          <w:b/>
          <w:snapToGrid w:val="0"/>
          <w:color w:val="000080"/>
          <w:sz w:val="32"/>
        </w:rPr>
      </w:pPr>
      <w:r>
        <w:rPr>
          <w:b/>
          <w:snapToGrid w:val="0"/>
          <w:color w:val="000080"/>
          <w:sz w:val="32"/>
        </w:rPr>
        <w:t xml:space="preserve">BOSNIA-ERZEGOVINA </w:t>
      </w:r>
    </w:p>
    <w:p w14:paraId="449121F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ED0042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marzo</w:t>
      </w:r>
    </w:p>
    <w:p w14:paraId="5D3B16D7" w14:textId="77777777" w:rsidR="008017A2" w:rsidRDefault="008017A2" w:rsidP="008017A2">
      <w:pPr>
        <w:widowControl w:val="0"/>
        <w:tabs>
          <w:tab w:val="left" w:pos="90"/>
        </w:tabs>
        <w:rPr>
          <w:snapToGrid w:val="0"/>
          <w:color w:val="000000"/>
        </w:rPr>
      </w:pPr>
    </w:p>
    <w:p w14:paraId="3EE8206E" w14:textId="77777777" w:rsidR="008017A2" w:rsidRDefault="008017A2" w:rsidP="008017A2">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A30EC22" w14:textId="77777777" w:rsidR="00392060" w:rsidRDefault="00392060" w:rsidP="00392060">
      <w:pPr>
        <w:autoSpaceDE w:val="0"/>
        <w:autoSpaceDN w:val="0"/>
        <w:adjustRightInd w:val="0"/>
        <w:rPr>
          <w:b/>
          <w:snapToGrid w:val="0"/>
          <w:color w:val="000000"/>
        </w:rPr>
      </w:pPr>
    </w:p>
    <w:p w14:paraId="71DFBBD3" w14:textId="77777777" w:rsidR="00392060" w:rsidRPr="001951BC" w:rsidRDefault="008017A2" w:rsidP="00392060">
      <w:pPr>
        <w:autoSpaceDE w:val="0"/>
        <w:autoSpaceDN w:val="0"/>
        <w:adjustRightInd w:val="0"/>
        <w:rPr>
          <w:color w:val="000000"/>
        </w:rPr>
      </w:pPr>
      <w:r>
        <w:rPr>
          <w:b/>
          <w:snapToGrid w:val="0"/>
          <w:color w:val="000000"/>
        </w:rPr>
        <w:t>Indirizzo</w:t>
      </w:r>
      <w:r>
        <w:rPr>
          <w:rFonts w:ascii="MS Sans Serif" w:hAnsi="MS Sans Serif"/>
          <w:snapToGrid w:val="0"/>
          <w:sz w:val="24"/>
        </w:rPr>
        <w:tab/>
      </w:r>
      <w:r w:rsidR="00392060">
        <w:rPr>
          <w:rFonts w:ascii="MS Sans Serif" w:hAnsi="MS Sans Serif"/>
          <w:snapToGrid w:val="0"/>
          <w:sz w:val="24"/>
        </w:rPr>
        <w:tab/>
        <w:t xml:space="preserve">  </w:t>
      </w:r>
      <w:r w:rsidR="00392060" w:rsidRPr="001951BC">
        <w:rPr>
          <w:color w:val="000000"/>
        </w:rPr>
        <w:t>Via Gregorio VII, 138A - 00165 Roma</w:t>
      </w:r>
    </w:p>
    <w:p w14:paraId="2F3587F0" w14:textId="77777777" w:rsidR="008017A2" w:rsidRPr="001951BC" w:rsidRDefault="00392060" w:rsidP="00392060">
      <w:pPr>
        <w:widowControl w:val="0"/>
        <w:tabs>
          <w:tab w:val="left" w:pos="90"/>
          <w:tab w:val="left" w:pos="2321"/>
        </w:tabs>
        <w:rPr>
          <w:snapToGrid w:val="0"/>
          <w:color w:val="000000"/>
        </w:rPr>
      </w:pPr>
      <w:r w:rsidRPr="001951BC">
        <w:rPr>
          <w:color w:val="000000"/>
        </w:rPr>
        <w:tab/>
      </w:r>
      <w:r w:rsidRPr="001951BC">
        <w:rPr>
          <w:color w:val="000000"/>
        </w:rPr>
        <w:tab/>
        <w:t>Tel. 0649779243</w:t>
      </w:r>
    </w:p>
    <w:p w14:paraId="33ACC673" w14:textId="77777777" w:rsidR="008017A2" w:rsidRDefault="008017A2" w:rsidP="00D6531C">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0645EF77" w14:textId="77777777" w:rsidR="008017A2" w:rsidRDefault="008017A2" w:rsidP="008017A2">
      <w:pPr>
        <w:widowControl w:val="0"/>
        <w:tabs>
          <w:tab w:val="left" w:pos="2321"/>
        </w:tabs>
        <w:rPr>
          <w:snapToGrid w:val="0"/>
          <w:color w:val="000000"/>
          <w:sz w:val="23"/>
        </w:rPr>
      </w:pPr>
    </w:p>
    <w:p w14:paraId="440058DC" w14:textId="77777777" w:rsidR="008017A2" w:rsidRDefault="008017A2" w:rsidP="008017A2">
      <w:pPr>
        <w:widowControl w:val="0"/>
        <w:tabs>
          <w:tab w:val="left" w:pos="90"/>
        </w:tabs>
        <w:spacing w:before="32"/>
        <w:rPr>
          <w:b/>
          <w:snapToGrid w:val="0"/>
          <w:color w:val="000080"/>
          <w:u w:val="single"/>
        </w:rPr>
      </w:pPr>
    </w:p>
    <w:p w14:paraId="5C5DC557" w14:textId="77777777" w:rsidR="008017A2" w:rsidRDefault="008017A2" w:rsidP="008017A2">
      <w:pPr>
        <w:widowControl w:val="0"/>
        <w:tabs>
          <w:tab w:val="left" w:pos="90"/>
        </w:tabs>
        <w:rPr>
          <w:b/>
          <w:snapToGrid w:val="0"/>
          <w:color w:val="000080"/>
          <w:u w:val="single"/>
        </w:rPr>
      </w:pPr>
    </w:p>
    <w:p w14:paraId="14687725" w14:textId="77777777" w:rsidR="008017A2" w:rsidRDefault="008017A2" w:rsidP="008017A2">
      <w:pPr>
        <w:widowControl w:val="0"/>
        <w:tabs>
          <w:tab w:val="left" w:pos="90"/>
        </w:tabs>
        <w:rPr>
          <w:b/>
          <w:snapToGrid w:val="0"/>
          <w:color w:val="000080"/>
          <w:sz w:val="26"/>
          <w:u w:val="single"/>
        </w:rPr>
      </w:pPr>
      <w:r>
        <w:rPr>
          <w:b/>
          <w:snapToGrid w:val="0"/>
          <w:color w:val="000080"/>
          <w:u w:val="single"/>
        </w:rPr>
        <w:t xml:space="preserve">MILANO - CONSOLATO GENERALE            </w:t>
      </w:r>
    </w:p>
    <w:p w14:paraId="06AF866F" w14:textId="77777777" w:rsidR="008017A2" w:rsidRDefault="008017A2" w:rsidP="008017A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Luigi Galvani, 21 - 20124 Milano </w:t>
      </w:r>
    </w:p>
    <w:p w14:paraId="16C50873" w14:textId="77777777" w:rsidR="008017A2" w:rsidRDefault="008017A2" w:rsidP="008017A2">
      <w:pPr>
        <w:widowControl w:val="0"/>
        <w:tabs>
          <w:tab w:val="left" w:pos="2321"/>
        </w:tabs>
        <w:rPr>
          <w:snapToGrid w:val="0"/>
          <w:color w:val="000000"/>
        </w:rPr>
      </w:pPr>
      <w:r>
        <w:rPr>
          <w:rFonts w:ascii="MS Sans Serif" w:hAnsi="MS Sans Serif"/>
          <w:snapToGrid w:val="0"/>
          <w:sz w:val="24"/>
        </w:rPr>
        <w:tab/>
      </w:r>
      <w:r w:rsidR="00B434E5">
        <w:rPr>
          <w:snapToGrid w:val="0"/>
          <w:color w:val="000000"/>
        </w:rPr>
        <w:t>Tel. 02</w:t>
      </w:r>
      <w:r>
        <w:rPr>
          <w:snapToGrid w:val="0"/>
          <w:color w:val="000000"/>
        </w:rPr>
        <w:t xml:space="preserve">66982826  </w:t>
      </w:r>
      <w:r w:rsidR="00B434E5">
        <w:rPr>
          <w:snapToGrid w:val="0"/>
          <w:color w:val="000000"/>
        </w:rPr>
        <w:t>- Fax 02</w:t>
      </w:r>
      <w:r>
        <w:rPr>
          <w:snapToGrid w:val="0"/>
          <w:color w:val="000000"/>
        </w:rPr>
        <w:t xml:space="preserve">66984688 </w:t>
      </w:r>
    </w:p>
    <w:p w14:paraId="1FE1D921" w14:textId="77777777" w:rsidR="008017A2" w:rsidRDefault="002E7015" w:rsidP="008017A2">
      <w:pPr>
        <w:widowControl w:val="0"/>
        <w:tabs>
          <w:tab w:val="left" w:pos="2321"/>
        </w:tabs>
        <w:rPr>
          <w:snapToGrid w:val="0"/>
          <w:color w:val="000000"/>
          <w:sz w:val="23"/>
        </w:rPr>
      </w:pPr>
      <w:r>
        <w:rPr>
          <w:snapToGrid w:val="0"/>
          <w:color w:val="000000"/>
        </w:rPr>
        <w:tab/>
        <w:t xml:space="preserve">E-mail </w:t>
      </w:r>
      <w:hyperlink r:id="rId57" w:history="1">
        <w:r w:rsidR="00363FF2" w:rsidRPr="00A15EE4">
          <w:rPr>
            <w:rStyle w:val="Collegamentoipertestuale"/>
            <w:snapToGrid w:val="0"/>
          </w:rPr>
          <w:t>gco.milano@mvp.gov.ba</w:t>
        </w:r>
      </w:hyperlink>
      <w:r w:rsidR="00363FF2">
        <w:rPr>
          <w:snapToGrid w:val="0"/>
          <w:color w:val="000000"/>
        </w:rPr>
        <w:t xml:space="preserve"> </w:t>
      </w:r>
    </w:p>
    <w:p w14:paraId="3653870E" w14:textId="77777777" w:rsidR="008017A2" w:rsidRDefault="008017A2" w:rsidP="008017A2">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Emilia Romagna, Friuli Venezia Giulia, Liguria, Marche, Piemonte, Toscana, Trentino Alto Adige, Valle d'Aosta, Veneto </w:t>
      </w:r>
    </w:p>
    <w:p w14:paraId="3D70E32D" w14:textId="77777777" w:rsidR="008017A2" w:rsidRDefault="008017A2" w:rsidP="008017A2">
      <w:pPr>
        <w:widowControl w:val="0"/>
        <w:tabs>
          <w:tab w:val="left" w:pos="90"/>
        </w:tabs>
        <w:rPr>
          <w:snapToGrid w:val="0"/>
          <w:color w:val="000000"/>
        </w:rPr>
      </w:pPr>
    </w:p>
    <w:p w14:paraId="2EC80CF1" w14:textId="77777777" w:rsidR="008017A2" w:rsidRDefault="008017A2" w:rsidP="008017A2">
      <w:pPr>
        <w:widowControl w:val="0"/>
        <w:tabs>
          <w:tab w:val="left" w:pos="90"/>
        </w:tabs>
        <w:rPr>
          <w:snapToGrid w:val="0"/>
          <w:color w:val="000000"/>
        </w:rPr>
      </w:pPr>
      <w:r>
        <w:rPr>
          <w:snapToGrid w:val="0"/>
          <w:color w:val="000000"/>
        </w:rPr>
        <w:t>Signor</w:t>
      </w:r>
      <w:r w:rsidR="004F2862">
        <w:rPr>
          <w:snapToGrid w:val="0"/>
          <w:color w:val="000000"/>
        </w:rPr>
        <w:t xml:space="preserve"> </w:t>
      </w:r>
      <w:r w:rsidR="00742D73">
        <w:rPr>
          <w:snapToGrid w:val="0"/>
          <w:color w:val="000000"/>
        </w:rPr>
        <w:t>DAG</w:t>
      </w:r>
      <w:r w:rsidR="006A6F22">
        <w:rPr>
          <w:snapToGrid w:val="0"/>
          <w:color w:val="000000"/>
        </w:rPr>
        <w:t xml:space="preserve"> </w:t>
      </w:r>
      <w:r w:rsidR="00742D73">
        <w:rPr>
          <w:snapToGrid w:val="0"/>
          <w:color w:val="000000"/>
        </w:rPr>
        <w:t>DUMRUK</w:t>
      </w:r>
      <w:r w:rsidR="006A6F22">
        <w:rPr>
          <w:snapToGrid w:val="0"/>
          <w:color w:val="000000"/>
        </w:rPr>
        <w:t>Č</w:t>
      </w:r>
      <w:r w:rsidR="00742D73">
        <w:rPr>
          <w:snapToGrid w:val="0"/>
          <w:color w:val="000000"/>
        </w:rPr>
        <w:t>IĆ</w:t>
      </w:r>
      <w:r>
        <w:rPr>
          <w:snapToGrid w:val="0"/>
          <w:color w:val="000000"/>
        </w:rPr>
        <w:t xml:space="preserve">, Console Generale (Exequatur </w:t>
      </w:r>
      <w:r w:rsidR="00742D73">
        <w:rPr>
          <w:snapToGrid w:val="0"/>
          <w:color w:val="000000"/>
        </w:rPr>
        <w:t>8 maggio 2023</w:t>
      </w:r>
      <w:r>
        <w:rPr>
          <w:snapToGrid w:val="0"/>
          <w:color w:val="000000"/>
        </w:rPr>
        <w:t>)</w:t>
      </w:r>
    </w:p>
    <w:p w14:paraId="4BA539FD" w14:textId="77777777" w:rsidR="00133F63" w:rsidRDefault="00133F63" w:rsidP="008017A2">
      <w:pPr>
        <w:widowControl w:val="0"/>
        <w:tabs>
          <w:tab w:val="left" w:pos="90"/>
        </w:tabs>
        <w:rPr>
          <w:snapToGrid w:val="0"/>
          <w:color w:val="000000"/>
        </w:rPr>
      </w:pPr>
      <w:r>
        <w:rPr>
          <w:snapToGrid w:val="0"/>
          <w:color w:val="000000"/>
        </w:rPr>
        <w:t>Signora ARIJANA DZOGOVIC, Console (8 luglio 2022)</w:t>
      </w:r>
    </w:p>
    <w:p w14:paraId="1CAE80D8" w14:textId="77777777" w:rsidR="004D4B3B" w:rsidRDefault="004D4B3B" w:rsidP="008017A2">
      <w:pPr>
        <w:widowControl w:val="0"/>
        <w:tabs>
          <w:tab w:val="left" w:pos="90"/>
        </w:tabs>
        <w:rPr>
          <w:snapToGrid w:val="0"/>
          <w:color w:val="000000"/>
        </w:rPr>
      </w:pPr>
    </w:p>
    <w:p w14:paraId="6D91A174" w14:textId="77777777" w:rsidR="008017A2" w:rsidRDefault="008017A2" w:rsidP="008017A2">
      <w:pPr>
        <w:widowControl w:val="0"/>
        <w:tabs>
          <w:tab w:val="left" w:pos="90"/>
        </w:tabs>
        <w:jc w:val="center"/>
        <w:rPr>
          <w:snapToGrid w:val="0"/>
          <w:color w:val="000000"/>
        </w:rPr>
      </w:pPr>
    </w:p>
    <w:p w14:paraId="06EBC7D2" w14:textId="77777777" w:rsidR="007C559F" w:rsidRDefault="007C559F" w:rsidP="007C559F">
      <w:pPr>
        <w:widowControl w:val="0"/>
        <w:tabs>
          <w:tab w:val="left" w:pos="90"/>
        </w:tabs>
        <w:rPr>
          <w:b/>
          <w:snapToGrid w:val="0"/>
          <w:color w:val="000080"/>
          <w:sz w:val="26"/>
          <w:u w:val="single"/>
        </w:rPr>
      </w:pPr>
      <w:r>
        <w:rPr>
          <w:b/>
          <w:snapToGrid w:val="0"/>
          <w:color w:val="000080"/>
          <w:u w:val="single"/>
        </w:rPr>
        <w:t xml:space="preserve">ENNA - CONSOLATO ONORARIO            </w:t>
      </w:r>
    </w:p>
    <w:p w14:paraId="1E5D6D54" w14:textId="77777777" w:rsidR="007C559F" w:rsidRDefault="007C559F" w:rsidP="007C559F">
      <w:pPr>
        <w:widowControl w:val="0"/>
        <w:tabs>
          <w:tab w:val="left" w:pos="90"/>
          <w:tab w:val="left" w:pos="2321"/>
        </w:tabs>
        <w:rPr>
          <w:b/>
          <w:snapToGrid w:val="0"/>
          <w:color w:val="000000"/>
        </w:rPr>
      </w:pPr>
    </w:p>
    <w:p w14:paraId="0137DF2D" w14:textId="77777777" w:rsidR="007C559F" w:rsidRDefault="007C559F" w:rsidP="007C559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 xml:space="preserve">                       </w:t>
      </w:r>
      <w:r w:rsidRPr="00A36DA3">
        <w:rPr>
          <w:snapToGrid w:val="0"/>
        </w:rPr>
        <w:t>Via</w:t>
      </w:r>
      <w:r w:rsidRPr="00A36DA3">
        <w:rPr>
          <w:snapToGrid w:val="0"/>
          <w:color w:val="000000"/>
        </w:rPr>
        <w:t xml:space="preserve"> </w:t>
      </w:r>
      <w:r>
        <w:rPr>
          <w:snapToGrid w:val="0"/>
          <w:color w:val="000000"/>
        </w:rPr>
        <w:t xml:space="preserve">Civiltà del Lavoro, 17 – 94100 Enna </w:t>
      </w:r>
    </w:p>
    <w:p w14:paraId="5779628A" w14:textId="77777777" w:rsidR="007C559F" w:rsidRDefault="007C559F" w:rsidP="007C559F">
      <w:pPr>
        <w:widowControl w:val="0"/>
        <w:tabs>
          <w:tab w:val="left" w:pos="90"/>
          <w:tab w:val="left" w:pos="2321"/>
        </w:tabs>
        <w:rPr>
          <w:snapToGrid w:val="0"/>
          <w:color w:val="000000"/>
        </w:rPr>
      </w:pPr>
      <w:r>
        <w:rPr>
          <w:snapToGrid w:val="0"/>
          <w:color w:val="000000"/>
        </w:rPr>
        <w:tab/>
      </w:r>
      <w:r>
        <w:rPr>
          <w:snapToGrid w:val="0"/>
          <w:color w:val="000000"/>
        </w:rPr>
        <w:tab/>
        <w:t>Tel. 0935/533211</w:t>
      </w:r>
    </w:p>
    <w:p w14:paraId="66C633E1" w14:textId="77777777" w:rsidR="007C559F" w:rsidRDefault="007C559F" w:rsidP="007C559F">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8" w:history="1">
        <w:r w:rsidRPr="00936A83">
          <w:rPr>
            <w:rStyle w:val="Collegamentoipertestuale"/>
            <w:snapToGrid w:val="0"/>
          </w:rPr>
          <w:t>assllama3@gmail.com</w:t>
        </w:r>
      </w:hyperlink>
      <w:r>
        <w:rPr>
          <w:snapToGrid w:val="0"/>
          <w:color w:val="000000"/>
        </w:rPr>
        <w:t xml:space="preserve">  </w:t>
      </w:r>
    </w:p>
    <w:p w14:paraId="5CC12BAF" w14:textId="77777777" w:rsidR="007C559F" w:rsidRDefault="007C559F" w:rsidP="007C559F">
      <w:pPr>
        <w:widowControl w:val="0"/>
        <w:tabs>
          <w:tab w:val="left" w:pos="90"/>
        </w:tabs>
        <w:rPr>
          <w:snapToGrid w:val="0"/>
          <w:color w:val="000000"/>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Pr>
          <w:snapToGrid w:val="0"/>
          <w:color w:val="000000"/>
        </w:rPr>
        <w:t>Sicilia</w:t>
      </w:r>
    </w:p>
    <w:p w14:paraId="79B5B675" w14:textId="77777777" w:rsidR="007C559F" w:rsidRDefault="007C559F" w:rsidP="007C559F">
      <w:pPr>
        <w:widowControl w:val="0"/>
        <w:tabs>
          <w:tab w:val="left" w:pos="90"/>
        </w:tabs>
        <w:rPr>
          <w:snapToGrid w:val="0"/>
          <w:color w:val="000000"/>
        </w:rPr>
      </w:pPr>
    </w:p>
    <w:p w14:paraId="4B259732" w14:textId="77777777" w:rsidR="007C559F" w:rsidRDefault="007C559F" w:rsidP="007C559F">
      <w:pPr>
        <w:widowControl w:val="0"/>
        <w:tabs>
          <w:tab w:val="left" w:pos="90"/>
        </w:tabs>
        <w:rPr>
          <w:snapToGrid w:val="0"/>
          <w:color w:val="000000"/>
        </w:rPr>
      </w:pPr>
      <w:r>
        <w:rPr>
          <w:snapToGrid w:val="0"/>
          <w:color w:val="000000"/>
        </w:rPr>
        <w:t>Signor MICHELE SABATINO, Console Onorario (Exequatur 14 febbraio 2024)</w:t>
      </w:r>
    </w:p>
    <w:p w14:paraId="7C263A31" w14:textId="77777777" w:rsidR="007C559F" w:rsidRDefault="007C559F" w:rsidP="007C559F">
      <w:pPr>
        <w:widowControl w:val="0"/>
        <w:tabs>
          <w:tab w:val="left" w:pos="90"/>
        </w:tabs>
        <w:rPr>
          <w:snapToGrid w:val="0"/>
          <w:color w:val="000000"/>
        </w:rPr>
      </w:pPr>
    </w:p>
    <w:p w14:paraId="6193729E" w14:textId="77777777" w:rsidR="004944D8" w:rsidRDefault="004944D8" w:rsidP="00A36DA3">
      <w:pPr>
        <w:widowControl w:val="0"/>
        <w:tabs>
          <w:tab w:val="left" w:pos="90"/>
        </w:tabs>
        <w:rPr>
          <w:snapToGrid w:val="0"/>
          <w:color w:val="000000"/>
        </w:rPr>
      </w:pPr>
    </w:p>
    <w:p w14:paraId="70A10B4F" w14:textId="77777777" w:rsidR="00A36DA3" w:rsidRDefault="00A36DA3" w:rsidP="00A36DA3">
      <w:pPr>
        <w:widowControl w:val="0"/>
        <w:tabs>
          <w:tab w:val="left" w:pos="90"/>
        </w:tabs>
        <w:rPr>
          <w:snapToGrid w:val="0"/>
          <w:color w:val="000000"/>
        </w:rPr>
      </w:pPr>
    </w:p>
    <w:p w14:paraId="6D3BD5D3" w14:textId="77777777" w:rsidR="00A36DA3" w:rsidRDefault="00A36DA3" w:rsidP="00A36DA3">
      <w:pPr>
        <w:widowControl w:val="0"/>
        <w:tabs>
          <w:tab w:val="left" w:pos="90"/>
        </w:tabs>
        <w:rPr>
          <w:b/>
          <w:snapToGrid w:val="0"/>
          <w:color w:val="000080"/>
          <w:sz w:val="26"/>
          <w:u w:val="single"/>
        </w:rPr>
      </w:pPr>
      <w:r>
        <w:rPr>
          <w:b/>
          <w:snapToGrid w:val="0"/>
          <w:color w:val="000080"/>
          <w:u w:val="single"/>
        </w:rPr>
        <w:t xml:space="preserve">GENOVA - CONSOLATO ONORARIO            </w:t>
      </w:r>
    </w:p>
    <w:p w14:paraId="2B86F0DF" w14:textId="77777777" w:rsidR="00A36DA3" w:rsidRDefault="00A36DA3" w:rsidP="00A36DA3">
      <w:pPr>
        <w:widowControl w:val="0"/>
        <w:tabs>
          <w:tab w:val="left" w:pos="90"/>
          <w:tab w:val="left" w:pos="2321"/>
        </w:tabs>
        <w:rPr>
          <w:b/>
          <w:snapToGrid w:val="0"/>
          <w:color w:val="000000"/>
        </w:rPr>
      </w:pPr>
    </w:p>
    <w:p w14:paraId="72D3602B" w14:textId="77777777" w:rsidR="00A36DA3" w:rsidRDefault="00A36DA3" w:rsidP="00A36DA3">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 xml:space="preserve">                       </w:t>
      </w:r>
      <w:r w:rsidRPr="00A36DA3">
        <w:rPr>
          <w:snapToGrid w:val="0"/>
        </w:rPr>
        <w:t>Via</w:t>
      </w:r>
      <w:r w:rsidRPr="00A36DA3">
        <w:rPr>
          <w:snapToGrid w:val="0"/>
          <w:color w:val="000000"/>
        </w:rPr>
        <w:t xml:space="preserve"> </w:t>
      </w:r>
      <w:r>
        <w:rPr>
          <w:snapToGrid w:val="0"/>
          <w:color w:val="000000"/>
        </w:rPr>
        <w:t>Gabriele D’Annunzio, 2</w:t>
      </w:r>
      <w:r w:rsidR="00155FD6">
        <w:rPr>
          <w:snapToGrid w:val="0"/>
          <w:color w:val="000000"/>
        </w:rPr>
        <w:t>/53</w:t>
      </w:r>
      <w:r>
        <w:rPr>
          <w:snapToGrid w:val="0"/>
          <w:color w:val="000000"/>
        </w:rPr>
        <w:t xml:space="preserve"> 13° p. (angolo Piazza Dante) – 1612</w:t>
      </w:r>
      <w:r w:rsidR="00155FD6">
        <w:rPr>
          <w:snapToGrid w:val="0"/>
          <w:color w:val="000000"/>
        </w:rPr>
        <w:t>2</w:t>
      </w:r>
      <w:r>
        <w:rPr>
          <w:snapToGrid w:val="0"/>
          <w:color w:val="000000"/>
        </w:rPr>
        <w:t xml:space="preserve"> Genova </w:t>
      </w:r>
    </w:p>
    <w:p w14:paraId="321D4490" w14:textId="77777777" w:rsidR="00155FD6" w:rsidRDefault="00155FD6" w:rsidP="00A36DA3">
      <w:pPr>
        <w:widowControl w:val="0"/>
        <w:tabs>
          <w:tab w:val="left" w:pos="90"/>
          <w:tab w:val="left" w:pos="2321"/>
        </w:tabs>
        <w:rPr>
          <w:snapToGrid w:val="0"/>
          <w:color w:val="000000"/>
        </w:rPr>
      </w:pPr>
      <w:r>
        <w:rPr>
          <w:snapToGrid w:val="0"/>
          <w:color w:val="000000"/>
        </w:rPr>
        <w:tab/>
      </w:r>
      <w:r>
        <w:rPr>
          <w:snapToGrid w:val="0"/>
          <w:color w:val="000000"/>
        </w:rPr>
        <w:tab/>
        <w:t xml:space="preserve">Tel. 010 3027440 – </w:t>
      </w:r>
      <w:proofErr w:type="spellStart"/>
      <w:r>
        <w:rPr>
          <w:snapToGrid w:val="0"/>
          <w:color w:val="000000"/>
        </w:rPr>
        <w:t>cell</w:t>
      </w:r>
      <w:proofErr w:type="spellEnd"/>
      <w:r>
        <w:rPr>
          <w:snapToGrid w:val="0"/>
          <w:color w:val="000000"/>
        </w:rPr>
        <w:t xml:space="preserve"> 3405834634</w:t>
      </w:r>
    </w:p>
    <w:p w14:paraId="27DC145E" w14:textId="77777777" w:rsidR="00A36DA3" w:rsidRDefault="00A36DA3" w:rsidP="00A36DA3">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9" w:history="1">
        <w:r w:rsidR="00155FD6" w:rsidRPr="0030325A">
          <w:rPr>
            <w:rStyle w:val="Collegamentoipertestuale"/>
            <w:snapToGrid w:val="0"/>
          </w:rPr>
          <w:t xml:space="preserve">consolatobosniaer.ge@libero.it </w:t>
        </w:r>
      </w:hyperlink>
    </w:p>
    <w:p w14:paraId="41061BA3" w14:textId="77777777" w:rsidR="00155FD6" w:rsidRDefault="00155FD6" w:rsidP="00A36DA3">
      <w:pPr>
        <w:widowControl w:val="0"/>
        <w:tabs>
          <w:tab w:val="left" w:pos="90"/>
        </w:tabs>
        <w:rPr>
          <w:b/>
          <w:snapToGrid w:val="0"/>
          <w:color w:val="000000"/>
        </w:rPr>
      </w:pPr>
    </w:p>
    <w:p w14:paraId="225F0C9D" w14:textId="77777777" w:rsidR="00A36DA3" w:rsidRDefault="00A36DA3" w:rsidP="00A36DA3">
      <w:pPr>
        <w:widowControl w:val="0"/>
        <w:tabs>
          <w:tab w:val="left" w:pos="90"/>
        </w:tabs>
        <w:rPr>
          <w:snapToGrid w:val="0"/>
          <w:color w:val="000000"/>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Pr>
          <w:snapToGrid w:val="0"/>
          <w:color w:val="000000"/>
        </w:rPr>
        <w:t>Liguria</w:t>
      </w:r>
      <w:r w:rsidR="007C559F">
        <w:rPr>
          <w:snapToGrid w:val="0"/>
          <w:color w:val="000000"/>
        </w:rPr>
        <w:t>, Piemonte</w:t>
      </w:r>
    </w:p>
    <w:p w14:paraId="3373B90E" w14:textId="77777777" w:rsidR="00A36DA3" w:rsidRDefault="00A36DA3" w:rsidP="00A36DA3">
      <w:pPr>
        <w:widowControl w:val="0"/>
        <w:tabs>
          <w:tab w:val="left" w:pos="90"/>
        </w:tabs>
        <w:rPr>
          <w:snapToGrid w:val="0"/>
          <w:color w:val="000000"/>
        </w:rPr>
      </w:pPr>
    </w:p>
    <w:p w14:paraId="798F15A4" w14:textId="77777777" w:rsidR="00A36DA3" w:rsidRDefault="00A36DA3" w:rsidP="00A36DA3">
      <w:pPr>
        <w:widowControl w:val="0"/>
        <w:tabs>
          <w:tab w:val="left" w:pos="90"/>
        </w:tabs>
        <w:rPr>
          <w:snapToGrid w:val="0"/>
          <w:color w:val="000000"/>
        </w:rPr>
      </w:pPr>
      <w:r>
        <w:rPr>
          <w:snapToGrid w:val="0"/>
          <w:color w:val="000000"/>
        </w:rPr>
        <w:t xml:space="preserve">Signor RINALDO MARINONI, Console Onorario (Exequatur </w:t>
      </w:r>
      <w:r w:rsidR="000C0A84">
        <w:rPr>
          <w:snapToGrid w:val="0"/>
          <w:color w:val="000000"/>
        </w:rPr>
        <w:t>8 aprile 2024</w:t>
      </w:r>
      <w:r>
        <w:rPr>
          <w:snapToGrid w:val="0"/>
          <w:color w:val="000000"/>
        </w:rPr>
        <w:t>)</w:t>
      </w:r>
    </w:p>
    <w:p w14:paraId="013E2054" w14:textId="77777777" w:rsidR="00A36DA3" w:rsidRDefault="00A36DA3" w:rsidP="00A36DA3">
      <w:pPr>
        <w:widowControl w:val="0"/>
        <w:tabs>
          <w:tab w:val="left" w:pos="90"/>
        </w:tabs>
        <w:rPr>
          <w:snapToGrid w:val="0"/>
          <w:color w:val="000000"/>
        </w:rPr>
      </w:pPr>
    </w:p>
    <w:p w14:paraId="476AF1C9" w14:textId="77777777" w:rsidR="004944D8" w:rsidRDefault="004944D8">
      <w:pPr>
        <w:widowControl w:val="0"/>
        <w:tabs>
          <w:tab w:val="left" w:pos="90"/>
        </w:tabs>
        <w:jc w:val="center"/>
        <w:rPr>
          <w:snapToGrid w:val="0"/>
          <w:color w:val="000000"/>
        </w:rPr>
      </w:pPr>
    </w:p>
    <w:p w14:paraId="6CCA797F" w14:textId="77777777" w:rsidR="00DB1617" w:rsidRDefault="00DB1617" w:rsidP="00DB1617">
      <w:pPr>
        <w:widowControl w:val="0"/>
        <w:tabs>
          <w:tab w:val="left" w:pos="90"/>
        </w:tabs>
        <w:rPr>
          <w:snapToGrid w:val="0"/>
          <w:color w:val="000000"/>
        </w:rPr>
      </w:pPr>
    </w:p>
    <w:p w14:paraId="2EA3DB66" w14:textId="77777777" w:rsidR="005C2537" w:rsidRDefault="005C2537" w:rsidP="005C2537">
      <w:pPr>
        <w:widowControl w:val="0"/>
        <w:tabs>
          <w:tab w:val="left" w:pos="90"/>
        </w:tabs>
        <w:rPr>
          <w:snapToGrid w:val="0"/>
          <w:color w:val="000000"/>
        </w:rPr>
      </w:pPr>
    </w:p>
    <w:p w14:paraId="5F249F03" w14:textId="77777777" w:rsidR="00AF77E5" w:rsidRDefault="00AF77E5" w:rsidP="005C2537">
      <w:pPr>
        <w:widowControl w:val="0"/>
        <w:tabs>
          <w:tab w:val="left" w:pos="90"/>
        </w:tabs>
        <w:rPr>
          <w:snapToGrid w:val="0"/>
          <w:color w:val="000000"/>
        </w:rPr>
      </w:pPr>
    </w:p>
    <w:p w14:paraId="1AF51075" w14:textId="77777777" w:rsidR="005C2537" w:rsidRDefault="005C2537" w:rsidP="005C2537">
      <w:pPr>
        <w:widowControl w:val="0"/>
        <w:tabs>
          <w:tab w:val="left" w:pos="90"/>
        </w:tabs>
        <w:rPr>
          <w:snapToGrid w:val="0"/>
          <w:color w:val="000000"/>
        </w:rPr>
      </w:pPr>
    </w:p>
    <w:p w14:paraId="46850E3A" w14:textId="77777777" w:rsidR="004944D8" w:rsidRDefault="004944D8">
      <w:pPr>
        <w:widowControl w:val="0"/>
        <w:tabs>
          <w:tab w:val="left" w:pos="90"/>
        </w:tabs>
        <w:jc w:val="center"/>
        <w:rPr>
          <w:snapToGrid w:val="0"/>
          <w:color w:val="000000"/>
        </w:rPr>
      </w:pPr>
    </w:p>
    <w:p w14:paraId="797FA9F9" w14:textId="77777777" w:rsidR="004944D8" w:rsidRDefault="00E27C15" w:rsidP="00E27C15">
      <w:pPr>
        <w:widowControl w:val="0"/>
        <w:tabs>
          <w:tab w:val="left" w:pos="90"/>
        </w:tabs>
        <w:rPr>
          <w:b/>
          <w:snapToGrid w:val="0"/>
          <w:color w:val="000000"/>
          <w:sz w:val="16"/>
        </w:rPr>
      </w:pPr>
      <w:r>
        <w:rPr>
          <w:snapToGrid w:val="0"/>
          <w:color w:val="000000"/>
        </w:rPr>
        <w:br w:type="page"/>
      </w:r>
    </w:p>
    <w:p w14:paraId="31A8ACAB" w14:textId="77777777" w:rsidR="004944D8" w:rsidRDefault="004944D8">
      <w:pPr>
        <w:widowControl w:val="0"/>
        <w:tabs>
          <w:tab w:val="left" w:pos="90"/>
        </w:tabs>
        <w:jc w:val="right"/>
        <w:rPr>
          <w:b/>
          <w:snapToGrid w:val="0"/>
          <w:color w:val="000000"/>
        </w:rPr>
      </w:pPr>
      <w:r>
        <w:rPr>
          <w:b/>
          <w:snapToGrid w:val="0"/>
          <w:color w:val="000000"/>
          <w:sz w:val="16"/>
        </w:rPr>
        <w:t>BOTSWANA</w:t>
      </w:r>
    </w:p>
    <w:p w14:paraId="2EF4F5A9" w14:textId="77777777" w:rsidR="004944D8" w:rsidRDefault="004944D8">
      <w:pPr>
        <w:widowControl w:val="0"/>
        <w:tabs>
          <w:tab w:val="left" w:pos="90"/>
        </w:tabs>
        <w:spacing w:before="60"/>
        <w:rPr>
          <w:b/>
          <w:snapToGrid w:val="0"/>
          <w:color w:val="000080"/>
          <w:sz w:val="32"/>
        </w:rPr>
      </w:pPr>
    </w:p>
    <w:p w14:paraId="0681308F"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589120" behindDoc="0" locked="0" layoutInCell="1" allowOverlap="1" wp14:anchorId="6B3B4AB8" wp14:editId="5CAE6F33">
            <wp:simplePos x="0" y="0"/>
            <wp:positionH relativeFrom="column">
              <wp:posOffset>5787390</wp:posOffset>
            </wp:positionH>
            <wp:positionV relativeFrom="paragraph">
              <wp:posOffset>20320</wp:posOffset>
            </wp:positionV>
            <wp:extent cx="702310" cy="467995"/>
            <wp:effectExtent l="19050" t="19050" r="2540" b="8255"/>
            <wp:wrapNone/>
            <wp:docPr id="389"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BOTSWANA </w:t>
      </w:r>
    </w:p>
    <w:p w14:paraId="2530A176"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55AEF89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483B90F"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30 settembre</w:t>
      </w:r>
    </w:p>
    <w:p w14:paraId="3C5F461F" w14:textId="77777777" w:rsidR="004944D8" w:rsidRDefault="004944D8">
      <w:pPr>
        <w:widowControl w:val="0"/>
        <w:tabs>
          <w:tab w:val="left" w:pos="90"/>
        </w:tabs>
        <w:rPr>
          <w:b/>
          <w:snapToGrid w:val="0"/>
          <w:color w:val="000080"/>
          <w:u w:val="single"/>
        </w:rPr>
      </w:pPr>
    </w:p>
    <w:p w14:paraId="2E11ECA7" w14:textId="77777777" w:rsidR="00142E99" w:rsidRDefault="00142E99">
      <w:pPr>
        <w:widowControl w:val="0"/>
        <w:tabs>
          <w:tab w:val="left" w:pos="90"/>
        </w:tabs>
        <w:rPr>
          <w:b/>
          <w:snapToGrid w:val="0"/>
          <w:color w:val="000080"/>
          <w:u w:val="single"/>
        </w:rPr>
      </w:pPr>
    </w:p>
    <w:p w14:paraId="00B090E6" w14:textId="77777777" w:rsidR="004944D8" w:rsidRDefault="004944D8">
      <w:pPr>
        <w:widowControl w:val="0"/>
        <w:tabs>
          <w:tab w:val="left" w:pos="90"/>
        </w:tabs>
        <w:rPr>
          <w:b/>
          <w:snapToGrid w:val="0"/>
          <w:color w:val="000080"/>
          <w:u w:val="single"/>
        </w:rPr>
      </w:pPr>
    </w:p>
    <w:p w14:paraId="10B36CF2" w14:textId="77777777" w:rsidR="004944D8" w:rsidRDefault="004944D8">
      <w:pPr>
        <w:widowControl w:val="0"/>
        <w:tabs>
          <w:tab w:val="left" w:pos="90"/>
        </w:tabs>
        <w:rPr>
          <w:b/>
          <w:snapToGrid w:val="0"/>
          <w:color w:val="000080"/>
          <w:sz w:val="26"/>
          <w:u w:val="single"/>
        </w:rPr>
      </w:pPr>
      <w:r>
        <w:rPr>
          <w:b/>
          <w:snapToGrid w:val="0"/>
          <w:color w:val="000080"/>
          <w:u w:val="single"/>
        </w:rPr>
        <w:t xml:space="preserve">TREVISO - CONSOLATO ONORARIO            </w:t>
      </w:r>
    </w:p>
    <w:p w14:paraId="4E674BE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proofErr w:type="spellStart"/>
      <w:r>
        <w:rPr>
          <w:snapToGrid w:val="0"/>
          <w:color w:val="000000"/>
        </w:rPr>
        <w:t>Erizzo</w:t>
      </w:r>
      <w:proofErr w:type="spellEnd"/>
      <w:r>
        <w:rPr>
          <w:snapToGrid w:val="0"/>
          <w:color w:val="000000"/>
        </w:rPr>
        <w:t xml:space="preserve">, 107/A - 31035 Crocetta del Montello (Treviso) </w:t>
      </w:r>
    </w:p>
    <w:p w14:paraId="6BD7563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0423665244 - Fax 0423665154  </w:t>
      </w:r>
    </w:p>
    <w:p w14:paraId="3F1338D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4F2F64">
        <w:rPr>
          <w:snapToGrid w:val="0"/>
          <w:color w:val="000000"/>
        </w:rPr>
        <w:t>E-mail cons</w:t>
      </w:r>
      <w:r>
        <w:rPr>
          <w:snapToGrid w:val="0"/>
          <w:color w:val="000000"/>
        </w:rPr>
        <w:t>botswana@tin.it</w:t>
      </w:r>
    </w:p>
    <w:p w14:paraId="5F77BD02"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19" w:name="_Hlk184984950"/>
      <w:r>
        <w:rPr>
          <w:snapToGrid w:val="0"/>
          <w:color w:val="000000"/>
        </w:rPr>
        <w:t>Piemonte, Valle d'Aosta, Lig</w:t>
      </w:r>
      <w:r w:rsidR="00BC1AE3">
        <w:rPr>
          <w:snapToGrid w:val="0"/>
          <w:color w:val="000000"/>
        </w:rPr>
        <w:t xml:space="preserve">uria, Lombardia, Veneto, Friuli </w:t>
      </w:r>
      <w:r>
        <w:rPr>
          <w:snapToGrid w:val="0"/>
          <w:color w:val="000000"/>
        </w:rPr>
        <w:t xml:space="preserve">Venezia Giulia, </w:t>
      </w:r>
    </w:p>
    <w:p w14:paraId="0F9AE51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Trentino</w:t>
      </w:r>
      <w:r w:rsidR="00BC1AE3">
        <w:rPr>
          <w:snapToGrid w:val="0"/>
          <w:color w:val="000000"/>
        </w:rPr>
        <w:t xml:space="preserve"> </w:t>
      </w:r>
      <w:r>
        <w:rPr>
          <w:snapToGrid w:val="0"/>
          <w:color w:val="000000"/>
        </w:rPr>
        <w:t>Alto Adige, Emilia</w:t>
      </w:r>
      <w:r w:rsidR="00BC1AE3">
        <w:rPr>
          <w:snapToGrid w:val="0"/>
          <w:color w:val="000000"/>
        </w:rPr>
        <w:t xml:space="preserve"> </w:t>
      </w:r>
      <w:r>
        <w:rPr>
          <w:snapToGrid w:val="0"/>
          <w:color w:val="000000"/>
        </w:rPr>
        <w:t xml:space="preserve">Romagna                           </w:t>
      </w:r>
      <w:bookmarkEnd w:id="19"/>
    </w:p>
    <w:p w14:paraId="4452BA3B" w14:textId="0E060C49" w:rsidR="00A30957" w:rsidRDefault="00A30957" w:rsidP="00A30957">
      <w:pPr>
        <w:widowControl w:val="0"/>
        <w:tabs>
          <w:tab w:val="left" w:pos="90"/>
        </w:tabs>
        <w:spacing w:before="286"/>
        <w:rPr>
          <w:snapToGrid w:val="0"/>
          <w:color w:val="000000"/>
          <w:sz w:val="26"/>
        </w:rPr>
      </w:pPr>
      <w:bookmarkStart w:id="20" w:name="_Hlk134186765"/>
      <w:r>
        <w:rPr>
          <w:snapToGrid w:val="0"/>
          <w:color w:val="000000"/>
        </w:rPr>
        <w:t>Signor GIANCARLO POLEGATO</w:t>
      </w:r>
      <w:bookmarkEnd w:id="20"/>
      <w:r w:rsidR="004C6DA0">
        <w:rPr>
          <w:snapToGrid w:val="0"/>
          <w:color w:val="000000"/>
        </w:rPr>
        <w:t xml:space="preserve"> MORETTI</w:t>
      </w:r>
      <w:r>
        <w:rPr>
          <w:snapToGrid w:val="0"/>
          <w:color w:val="000000"/>
        </w:rPr>
        <w:t>, Console Onorario (</w:t>
      </w:r>
      <w:bookmarkStart w:id="21" w:name="_Hlk134186782"/>
      <w:r>
        <w:rPr>
          <w:snapToGrid w:val="0"/>
          <w:color w:val="000000"/>
        </w:rPr>
        <w:t xml:space="preserve">Rinnovo exequatur </w:t>
      </w:r>
      <w:bookmarkEnd w:id="21"/>
      <w:r w:rsidR="00792449">
        <w:rPr>
          <w:snapToGrid w:val="0"/>
          <w:color w:val="000000"/>
        </w:rPr>
        <w:t>12 dicembre 2024</w:t>
      </w:r>
      <w:r>
        <w:rPr>
          <w:snapToGrid w:val="0"/>
          <w:color w:val="000000"/>
        </w:rPr>
        <w:t>)</w:t>
      </w:r>
    </w:p>
    <w:p w14:paraId="34BF4958" w14:textId="77777777" w:rsidR="004944D8" w:rsidRDefault="004944D8">
      <w:pPr>
        <w:widowControl w:val="0"/>
        <w:tabs>
          <w:tab w:val="left" w:pos="90"/>
        </w:tabs>
        <w:jc w:val="center"/>
        <w:rPr>
          <w:snapToGrid w:val="0"/>
          <w:color w:val="000000"/>
        </w:rPr>
      </w:pPr>
    </w:p>
    <w:p w14:paraId="296D7BA1" w14:textId="77777777" w:rsidR="004944D8" w:rsidRDefault="004944D8">
      <w:pPr>
        <w:widowControl w:val="0"/>
        <w:tabs>
          <w:tab w:val="left" w:pos="90"/>
        </w:tabs>
        <w:jc w:val="center"/>
        <w:rPr>
          <w:snapToGrid w:val="0"/>
          <w:color w:val="000000"/>
        </w:rPr>
      </w:pPr>
    </w:p>
    <w:p w14:paraId="682C8DFA" w14:textId="77777777" w:rsidR="004944D8" w:rsidRDefault="004944D8">
      <w:pPr>
        <w:widowControl w:val="0"/>
        <w:tabs>
          <w:tab w:val="left" w:pos="90"/>
        </w:tabs>
        <w:jc w:val="center"/>
        <w:rPr>
          <w:snapToGrid w:val="0"/>
          <w:color w:val="000000"/>
        </w:rPr>
      </w:pPr>
    </w:p>
    <w:p w14:paraId="104F9C65" w14:textId="77777777" w:rsidR="004944D8" w:rsidRDefault="004944D8">
      <w:pPr>
        <w:widowControl w:val="0"/>
        <w:tabs>
          <w:tab w:val="left" w:pos="90"/>
        </w:tabs>
        <w:jc w:val="center"/>
        <w:rPr>
          <w:snapToGrid w:val="0"/>
          <w:color w:val="000000"/>
        </w:rPr>
      </w:pPr>
    </w:p>
    <w:p w14:paraId="592F89BC" w14:textId="77777777" w:rsidR="004944D8" w:rsidRDefault="004944D8">
      <w:pPr>
        <w:widowControl w:val="0"/>
        <w:tabs>
          <w:tab w:val="left" w:pos="90"/>
        </w:tabs>
        <w:jc w:val="center"/>
        <w:rPr>
          <w:snapToGrid w:val="0"/>
          <w:color w:val="000000"/>
        </w:rPr>
      </w:pPr>
    </w:p>
    <w:p w14:paraId="0FC3D03C" w14:textId="77777777" w:rsidR="004944D8" w:rsidRDefault="004944D8">
      <w:pPr>
        <w:widowControl w:val="0"/>
        <w:tabs>
          <w:tab w:val="left" w:pos="90"/>
        </w:tabs>
        <w:jc w:val="center"/>
        <w:rPr>
          <w:snapToGrid w:val="0"/>
          <w:color w:val="000000"/>
        </w:rPr>
      </w:pPr>
    </w:p>
    <w:p w14:paraId="66184697" w14:textId="77777777" w:rsidR="004944D8" w:rsidRDefault="004944D8">
      <w:pPr>
        <w:widowControl w:val="0"/>
        <w:tabs>
          <w:tab w:val="left" w:pos="90"/>
        </w:tabs>
        <w:jc w:val="center"/>
        <w:rPr>
          <w:snapToGrid w:val="0"/>
          <w:color w:val="000000"/>
        </w:rPr>
      </w:pPr>
    </w:p>
    <w:p w14:paraId="4C5902EB" w14:textId="77777777" w:rsidR="004944D8" w:rsidRDefault="004944D8">
      <w:pPr>
        <w:widowControl w:val="0"/>
        <w:tabs>
          <w:tab w:val="left" w:pos="90"/>
        </w:tabs>
        <w:jc w:val="center"/>
        <w:rPr>
          <w:snapToGrid w:val="0"/>
          <w:color w:val="000000"/>
        </w:rPr>
      </w:pPr>
    </w:p>
    <w:p w14:paraId="0DD1D913" w14:textId="77777777" w:rsidR="004944D8" w:rsidRDefault="004944D8">
      <w:pPr>
        <w:widowControl w:val="0"/>
        <w:tabs>
          <w:tab w:val="left" w:pos="90"/>
        </w:tabs>
        <w:jc w:val="center"/>
        <w:rPr>
          <w:snapToGrid w:val="0"/>
          <w:color w:val="000000"/>
        </w:rPr>
      </w:pPr>
    </w:p>
    <w:p w14:paraId="4681705D" w14:textId="77777777" w:rsidR="004944D8" w:rsidRDefault="004944D8">
      <w:pPr>
        <w:widowControl w:val="0"/>
        <w:tabs>
          <w:tab w:val="left" w:pos="90"/>
        </w:tabs>
        <w:jc w:val="center"/>
        <w:rPr>
          <w:snapToGrid w:val="0"/>
          <w:color w:val="000000"/>
        </w:rPr>
      </w:pPr>
    </w:p>
    <w:p w14:paraId="6EC07E0B" w14:textId="77777777" w:rsidR="004944D8" w:rsidRDefault="004944D8">
      <w:pPr>
        <w:widowControl w:val="0"/>
        <w:tabs>
          <w:tab w:val="left" w:pos="90"/>
        </w:tabs>
        <w:jc w:val="center"/>
        <w:rPr>
          <w:snapToGrid w:val="0"/>
          <w:color w:val="000000"/>
        </w:rPr>
      </w:pPr>
    </w:p>
    <w:p w14:paraId="69B0592A" w14:textId="77777777" w:rsidR="004944D8" w:rsidRDefault="004944D8">
      <w:pPr>
        <w:widowControl w:val="0"/>
        <w:tabs>
          <w:tab w:val="left" w:pos="90"/>
        </w:tabs>
        <w:jc w:val="center"/>
        <w:rPr>
          <w:snapToGrid w:val="0"/>
          <w:color w:val="000000"/>
        </w:rPr>
      </w:pPr>
    </w:p>
    <w:p w14:paraId="2D599320" w14:textId="77777777" w:rsidR="004944D8" w:rsidRDefault="004944D8">
      <w:pPr>
        <w:widowControl w:val="0"/>
        <w:tabs>
          <w:tab w:val="left" w:pos="90"/>
        </w:tabs>
        <w:jc w:val="center"/>
        <w:rPr>
          <w:snapToGrid w:val="0"/>
          <w:color w:val="000000"/>
        </w:rPr>
      </w:pPr>
    </w:p>
    <w:p w14:paraId="606DF78F" w14:textId="77777777" w:rsidR="004944D8" w:rsidRDefault="004944D8">
      <w:pPr>
        <w:widowControl w:val="0"/>
        <w:tabs>
          <w:tab w:val="left" w:pos="90"/>
        </w:tabs>
        <w:jc w:val="center"/>
        <w:rPr>
          <w:snapToGrid w:val="0"/>
          <w:color w:val="000000"/>
        </w:rPr>
      </w:pPr>
    </w:p>
    <w:p w14:paraId="75BF06FB" w14:textId="77777777" w:rsidR="004944D8" w:rsidRDefault="004944D8">
      <w:pPr>
        <w:widowControl w:val="0"/>
        <w:tabs>
          <w:tab w:val="left" w:pos="90"/>
        </w:tabs>
        <w:jc w:val="center"/>
        <w:rPr>
          <w:snapToGrid w:val="0"/>
          <w:color w:val="000000"/>
        </w:rPr>
      </w:pPr>
    </w:p>
    <w:p w14:paraId="3C7BC9D0" w14:textId="77777777" w:rsidR="004944D8" w:rsidRDefault="004944D8">
      <w:pPr>
        <w:widowControl w:val="0"/>
        <w:tabs>
          <w:tab w:val="left" w:pos="90"/>
        </w:tabs>
        <w:jc w:val="center"/>
        <w:rPr>
          <w:snapToGrid w:val="0"/>
          <w:color w:val="000000"/>
        </w:rPr>
      </w:pPr>
    </w:p>
    <w:p w14:paraId="73FA0980" w14:textId="77777777" w:rsidR="004944D8" w:rsidRDefault="004944D8">
      <w:pPr>
        <w:widowControl w:val="0"/>
        <w:tabs>
          <w:tab w:val="left" w:pos="90"/>
        </w:tabs>
        <w:jc w:val="center"/>
        <w:rPr>
          <w:snapToGrid w:val="0"/>
          <w:color w:val="000000"/>
        </w:rPr>
      </w:pPr>
    </w:p>
    <w:p w14:paraId="5A4B64A4" w14:textId="77777777" w:rsidR="004944D8" w:rsidRDefault="004944D8">
      <w:pPr>
        <w:widowControl w:val="0"/>
        <w:tabs>
          <w:tab w:val="left" w:pos="90"/>
        </w:tabs>
        <w:jc w:val="center"/>
        <w:rPr>
          <w:snapToGrid w:val="0"/>
          <w:color w:val="000000"/>
        </w:rPr>
      </w:pPr>
    </w:p>
    <w:p w14:paraId="1960CC36" w14:textId="77777777" w:rsidR="004944D8" w:rsidRDefault="004944D8">
      <w:pPr>
        <w:widowControl w:val="0"/>
        <w:tabs>
          <w:tab w:val="left" w:pos="90"/>
        </w:tabs>
        <w:jc w:val="center"/>
        <w:rPr>
          <w:snapToGrid w:val="0"/>
          <w:color w:val="000000"/>
        </w:rPr>
      </w:pPr>
    </w:p>
    <w:p w14:paraId="3186E4EC" w14:textId="77777777" w:rsidR="004944D8" w:rsidRDefault="004944D8">
      <w:pPr>
        <w:widowControl w:val="0"/>
        <w:tabs>
          <w:tab w:val="left" w:pos="90"/>
        </w:tabs>
        <w:jc w:val="center"/>
        <w:rPr>
          <w:snapToGrid w:val="0"/>
          <w:color w:val="000000"/>
        </w:rPr>
      </w:pPr>
    </w:p>
    <w:p w14:paraId="1F08F925" w14:textId="77777777" w:rsidR="004944D8" w:rsidRDefault="004944D8">
      <w:pPr>
        <w:widowControl w:val="0"/>
        <w:tabs>
          <w:tab w:val="left" w:pos="90"/>
        </w:tabs>
        <w:jc w:val="center"/>
        <w:rPr>
          <w:snapToGrid w:val="0"/>
          <w:color w:val="000000"/>
        </w:rPr>
      </w:pPr>
    </w:p>
    <w:p w14:paraId="364AB7E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BRASILE</w:t>
      </w:r>
    </w:p>
    <w:p w14:paraId="6B7D693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90144" behindDoc="0" locked="0" layoutInCell="0" allowOverlap="1" wp14:anchorId="2AECE932" wp14:editId="5DBAEBB1">
            <wp:simplePos x="0" y="0"/>
            <wp:positionH relativeFrom="column">
              <wp:posOffset>5787390</wp:posOffset>
            </wp:positionH>
            <wp:positionV relativeFrom="paragraph">
              <wp:posOffset>158115</wp:posOffset>
            </wp:positionV>
            <wp:extent cx="702310" cy="467995"/>
            <wp:effectExtent l="19050" t="19050" r="2540" b="8255"/>
            <wp:wrapNone/>
            <wp:docPr id="388"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5393B97" w14:textId="77777777" w:rsidR="004944D8" w:rsidRDefault="004944D8">
      <w:pPr>
        <w:widowControl w:val="0"/>
        <w:tabs>
          <w:tab w:val="left" w:pos="90"/>
        </w:tabs>
        <w:rPr>
          <w:b/>
          <w:snapToGrid w:val="0"/>
          <w:color w:val="000080"/>
          <w:sz w:val="39"/>
        </w:rPr>
      </w:pPr>
      <w:r>
        <w:rPr>
          <w:b/>
          <w:snapToGrid w:val="0"/>
          <w:color w:val="000080"/>
          <w:sz w:val="32"/>
        </w:rPr>
        <w:t xml:space="preserve">BRASILE </w:t>
      </w:r>
    </w:p>
    <w:p w14:paraId="3FAFF216" w14:textId="77777777" w:rsidR="004944D8" w:rsidRDefault="004944D8">
      <w:pPr>
        <w:widowControl w:val="0"/>
        <w:tabs>
          <w:tab w:val="left" w:pos="90"/>
        </w:tabs>
        <w:rPr>
          <w:b/>
          <w:snapToGrid w:val="0"/>
          <w:color w:val="000080"/>
          <w:sz w:val="28"/>
        </w:rPr>
      </w:pPr>
      <w:r>
        <w:rPr>
          <w:b/>
          <w:snapToGrid w:val="0"/>
          <w:color w:val="000080"/>
          <w:sz w:val="22"/>
        </w:rPr>
        <w:t xml:space="preserve">Repubblica Federativa del                              </w:t>
      </w:r>
    </w:p>
    <w:p w14:paraId="5BE714D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B17C76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settembre</w:t>
      </w:r>
    </w:p>
    <w:p w14:paraId="6A48F2C9" w14:textId="77777777" w:rsidR="004944D8" w:rsidRDefault="004944D8" w:rsidP="00F619DC">
      <w:pPr>
        <w:widowControl w:val="0"/>
        <w:tabs>
          <w:tab w:val="left" w:pos="90"/>
        </w:tabs>
        <w:rPr>
          <w:b/>
          <w:snapToGrid w:val="0"/>
          <w:color w:val="000080"/>
          <w:sz w:val="26"/>
          <w:u w:val="single"/>
        </w:rPr>
      </w:pPr>
      <w:r>
        <w:rPr>
          <w:b/>
          <w:snapToGrid w:val="0"/>
          <w:color w:val="000080"/>
          <w:u w:val="single"/>
        </w:rPr>
        <w:t xml:space="preserve">MILANO - CONSOLATO GENERALE            </w:t>
      </w:r>
    </w:p>
    <w:p w14:paraId="0B96F05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Corso Europa, 12 - 20122 Milano </w:t>
      </w:r>
    </w:p>
    <w:p w14:paraId="388F4C51"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027771071 - Fax 0276015628  </w:t>
      </w:r>
    </w:p>
    <w:p w14:paraId="6C6F8BED"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62" w:history="1">
        <w:r w:rsidR="00B7037C" w:rsidRPr="00B7037C">
          <w:rPr>
            <w:snapToGrid w:val="0"/>
            <w:color w:val="000000"/>
          </w:rPr>
          <w:t>chefia.milao@itamaraty.gov.br</w:t>
        </w:r>
      </w:hyperlink>
      <w:r w:rsidR="00B7037C">
        <w:rPr>
          <w:snapToGrid w:val="0"/>
          <w:color w:val="000000"/>
        </w:rPr>
        <w:t xml:space="preserve"> </w:t>
      </w:r>
      <w:r w:rsidR="00B7037C">
        <w:rPr>
          <w:bCs/>
          <w:sz w:val="22"/>
        </w:rPr>
        <w:t xml:space="preserve"> </w:t>
      </w:r>
    </w:p>
    <w:p w14:paraId="0E57EE6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D718F9">
        <w:rPr>
          <w:snapToGrid w:val="0"/>
          <w:color w:val="000000"/>
        </w:rPr>
        <w:t xml:space="preserve">Lombardia, Trentino </w:t>
      </w:r>
      <w:r>
        <w:rPr>
          <w:snapToGrid w:val="0"/>
          <w:color w:val="000000"/>
        </w:rPr>
        <w:t>Alto Adige, Emilia</w:t>
      </w:r>
      <w:r w:rsidR="00D718F9">
        <w:rPr>
          <w:snapToGrid w:val="0"/>
          <w:color w:val="000000"/>
        </w:rPr>
        <w:t xml:space="preserve"> </w:t>
      </w:r>
      <w:r>
        <w:rPr>
          <w:snapToGrid w:val="0"/>
          <w:color w:val="000000"/>
        </w:rPr>
        <w:t xml:space="preserve">Romagna, Piemonte, Liguria, Valle d'Aosta, </w:t>
      </w:r>
    </w:p>
    <w:p w14:paraId="5E6176B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CE67C3">
        <w:rPr>
          <w:snapToGrid w:val="0"/>
        </w:rPr>
        <w:t>Friuli</w:t>
      </w:r>
      <w:r w:rsidR="00D718F9">
        <w:rPr>
          <w:snapToGrid w:val="0"/>
        </w:rPr>
        <w:t xml:space="preserve"> </w:t>
      </w:r>
      <w:r w:rsidR="00CE67C3">
        <w:rPr>
          <w:snapToGrid w:val="0"/>
        </w:rPr>
        <w:t>Venezia Giulia, Veneto</w:t>
      </w:r>
      <w:r>
        <w:rPr>
          <w:snapToGrid w:val="0"/>
        </w:rPr>
        <w:t xml:space="preserve">                    </w:t>
      </w:r>
    </w:p>
    <w:p w14:paraId="5C1495D6" w14:textId="77777777" w:rsidR="004944D8" w:rsidRDefault="004944D8">
      <w:pPr>
        <w:widowControl w:val="0"/>
        <w:tabs>
          <w:tab w:val="left" w:pos="2321"/>
        </w:tabs>
        <w:rPr>
          <w:snapToGrid w:val="0"/>
          <w:color w:val="000000"/>
          <w:sz w:val="23"/>
        </w:rPr>
      </w:pPr>
    </w:p>
    <w:p w14:paraId="1CC50B89" w14:textId="77777777" w:rsidR="00453D59" w:rsidRDefault="00453D59" w:rsidP="00453D59">
      <w:pPr>
        <w:autoSpaceDE w:val="0"/>
        <w:autoSpaceDN w:val="0"/>
        <w:adjustRightInd w:val="0"/>
      </w:pPr>
      <w:r>
        <w:t xml:space="preserve">Signor </w:t>
      </w:r>
      <w:r w:rsidR="00C333D5">
        <w:t>HADIL FONTES da</w:t>
      </w:r>
      <w:r w:rsidR="00D04A53">
        <w:t xml:space="preserve"> ROCHA VIANNA</w:t>
      </w:r>
      <w:r w:rsidR="00CE6D1F">
        <w:t xml:space="preserve">, Console Generale, (Exequatur </w:t>
      </w:r>
      <w:r w:rsidR="00D04A53">
        <w:t>13</w:t>
      </w:r>
      <w:r>
        <w:t xml:space="preserve"> </w:t>
      </w:r>
      <w:r w:rsidR="00D04A53">
        <w:t>aprile</w:t>
      </w:r>
      <w:r>
        <w:t xml:space="preserve"> 20</w:t>
      </w:r>
      <w:r w:rsidR="00D04A53">
        <w:t>22</w:t>
      </w:r>
      <w:r>
        <w:t>)</w:t>
      </w:r>
    </w:p>
    <w:p w14:paraId="4E58439C" w14:textId="77777777" w:rsidR="00453D59" w:rsidRDefault="00453D59" w:rsidP="00453D59">
      <w:pPr>
        <w:autoSpaceDE w:val="0"/>
        <w:autoSpaceDN w:val="0"/>
        <w:adjustRightInd w:val="0"/>
      </w:pPr>
      <w:r>
        <w:t>Signor</w:t>
      </w:r>
      <w:r w:rsidR="0080707F">
        <w:t xml:space="preserve"> LUIZ MARIA PIO CORREA</w:t>
      </w:r>
      <w:r>
        <w:t>, Console Generale Aggiunto, (</w:t>
      </w:r>
      <w:r w:rsidR="0080707F">
        <w:t>27 agosto 2021</w:t>
      </w:r>
      <w:r>
        <w:t>)</w:t>
      </w:r>
    </w:p>
    <w:p w14:paraId="2B26A465" w14:textId="77777777" w:rsidR="004B4491" w:rsidRDefault="004B4491" w:rsidP="00453D59">
      <w:pPr>
        <w:autoSpaceDE w:val="0"/>
        <w:autoSpaceDN w:val="0"/>
        <w:adjustRightInd w:val="0"/>
      </w:pPr>
      <w:r>
        <w:t>Signora MARI CARMEN RIAL GERPE, Console Generale Aggiunto, (26 luglio 2023)</w:t>
      </w:r>
    </w:p>
    <w:p w14:paraId="047D7FAD" w14:textId="77777777" w:rsidR="00D040E6" w:rsidRDefault="00D040E6" w:rsidP="00CC34CA">
      <w:pPr>
        <w:autoSpaceDE w:val="0"/>
        <w:autoSpaceDN w:val="0"/>
        <w:adjustRightInd w:val="0"/>
      </w:pPr>
      <w:r>
        <w:t>Signor MARCO SPARANO, Console Aggiunto (7 marzo 2022)</w:t>
      </w:r>
    </w:p>
    <w:p w14:paraId="5D97C02D" w14:textId="77777777" w:rsidR="00F21AFB" w:rsidRDefault="00F21AFB" w:rsidP="00CC34CA">
      <w:pPr>
        <w:autoSpaceDE w:val="0"/>
        <w:autoSpaceDN w:val="0"/>
        <w:adjustRightInd w:val="0"/>
      </w:pPr>
      <w:r>
        <w:t>Signor THOMAZ DINIZ GUEDES, Console Aggiunto (1 agosto 2023)</w:t>
      </w:r>
    </w:p>
    <w:p w14:paraId="21B45E42" w14:textId="77777777" w:rsidR="00CE0B1B" w:rsidRPr="00B84573" w:rsidRDefault="00CE0B1B" w:rsidP="00453D59">
      <w:pPr>
        <w:autoSpaceDE w:val="0"/>
        <w:autoSpaceDN w:val="0"/>
        <w:adjustRightInd w:val="0"/>
      </w:pPr>
      <w:r w:rsidRPr="00B84573">
        <w:t>Signor CARLOS ADAO DOS SANTOS RIBEIRO, Vice Console (28 febbraio 2022)</w:t>
      </w:r>
    </w:p>
    <w:p w14:paraId="1F90D0A3" w14:textId="77777777" w:rsidR="00944BB7" w:rsidRDefault="00944BB7" w:rsidP="00453D59">
      <w:pPr>
        <w:autoSpaceDE w:val="0"/>
        <w:autoSpaceDN w:val="0"/>
        <w:adjustRightInd w:val="0"/>
      </w:pPr>
      <w:r w:rsidRPr="00944BB7">
        <w:t xml:space="preserve">Signora FLAVIA MARIA DE CASTRO MARSIGLIA, </w:t>
      </w:r>
      <w:r>
        <w:t>Vice Console (8 aprile 2022)</w:t>
      </w:r>
    </w:p>
    <w:p w14:paraId="11A0BBB5" w14:textId="77777777" w:rsidR="002E5390" w:rsidRDefault="002E5390" w:rsidP="00453D59">
      <w:pPr>
        <w:autoSpaceDE w:val="0"/>
        <w:autoSpaceDN w:val="0"/>
        <w:adjustRightInd w:val="0"/>
      </w:pPr>
      <w:r>
        <w:t>Signora MARIA CICERA LINS DOS SANTOS, Vice Console (21 luglio 2022)</w:t>
      </w:r>
    </w:p>
    <w:p w14:paraId="5E4DD4F6" w14:textId="77777777" w:rsidR="004B4491" w:rsidRDefault="004B4491" w:rsidP="00453D59">
      <w:pPr>
        <w:autoSpaceDE w:val="0"/>
        <w:autoSpaceDN w:val="0"/>
        <w:adjustRightInd w:val="0"/>
      </w:pPr>
      <w:r>
        <w:t>Signor EDUARDO DE CAMPOS TEIXEIRA, Vice Console (17 luglio 2023)</w:t>
      </w:r>
    </w:p>
    <w:p w14:paraId="6AEFC2C6" w14:textId="4BB549B4" w:rsidR="00A53B6B" w:rsidRDefault="00A53B6B" w:rsidP="00453D59">
      <w:pPr>
        <w:autoSpaceDE w:val="0"/>
        <w:autoSpaceDN w:val="0"/>
        <w:adjustRightInd w:val="0"/>
      </w:pPr>
      <w:r>
        <w:t>Signor JESIVAN RIBEIRO DE SOUZA, Vice Console (31 gennaio 2024)</w:t>
      </w:r>
    </w:p>
    <w:p w14:paraId="04D96B31" w14:textId="46D2957C" w:rsidR="00037D00" w:rsidRPr="00944BB7" w:rsidRDefault="00037D00" w:rsidP="00453D59">
      <w:pPr>
        <w:autoSpaceDE w:val="0"/>
        <w:autoSpaceDN w:val="0"/>
        <w:adjustRightInd w:val="0"/>
      </w:pPr>
      <w:r>
        <w:t>Signor PEDRO AUGURSTO de CARVALHO FRANCO, Vice Console (31 marzo 2025)</w:t>
      </w:r>
    </w:p>
    <w:p w14:paraId="0B1004DE" w14:textId="77777777" w:rsidR="004944D8" w:rsidRPr="00944BB7" w:rsidRDefault="004944D8">
      <w:pPr>
        <w:pStyle w:val="Corpodeltesto2"/>
        <w:spacing w:before="0"/>
      </w:pPr>
    </w:p>
    <w:p w14:paraId="00977186" w14:textId="77777777" w:rsidR="004944D8" w:rsidRDefault="004944D8">
      <w:pPr>
        <w:widowControl w:val="0"/>
        <w:tabs>
          <w:tab w:val="left" w:pos="90"/>
        </w:tabs>
        <w:rPr>
          <w:b/>
          <w:snapToGrid w:val="0"/>
          <w:color w:val="000080"/>
          <w:sz w:val="26"/>
          <w:u w:val="single"/>
        </w:rPr>
      </w:pPr>
      <w:r>
        <w:rPr>
          <w:b/>
          <w:snapToGrid w:val="0"/>
          <w:color w:val="000080"/>
          <w:u w:val="single"/>
        </w:rPr>
        <w:t xml:space="preserve">ROMA - CONSOLATO GENERALE            </w:t>
      </w:r>
    </w:p>
    <w:p w14:paraId="4CEACFF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A5043">
        <w:rPr>
          <w:snapToGrid w:val="0"/>
          <w:color w:val="000000"/>
        </w:rPr>
        <w:t>Piazza Pasquino</w:t>
      </w:r>
      <w:r>
        <w:rPr>
          <w:snapToGrid w:val="0"/>
          <w:color w:val="000000"/>
        </w:rPr>
        <w:t xml:space="preserve">, </w:t>
      </w:r>
      <w:r w:rsidR="009A5043">
        <w:rPr>
          <w:snapToGrid w:val="0"/>
          <w:color w:val="000000"/>
        </w:rPr>
        <w:t>8</w:t>
      </w:r>
      <w:r>
        <w:rPr>
          <w:snapToGrid w:val="0"/>
          <w:color w:val="000000"/>
        </w:rPr>
        <w:t xml:space="preserve"> - 00186 Roma </w:t>
      </w:r>
    </w:p>
    <w:p w14:paraId="6739DA2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066889661 - Fax 0668802883  </w:t>
      </w:r>
    </w:p>
    <w:p w14:paraId="3171F24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63" w:history="1">
        <w:r w:rsidR="00FD5867" w:rsidRPr="00A96F9D">
          <w:rPr>
            <w:rStyle w:val="Collegamentoipertestuale"/>
            <w:snapToGrid w:val="0"/>
            <w:color w:val="000000"/>
            <w:u w:val="none"/>
          </w:rPr>
          <w:t>consulado.cgroma@itamaraty.gov.br</w:t>
        </w:r>
      </w:hyperlink>
      <w:r w:rsidR="00B70D7A">
        <w:rPr>
          <w:snapToGrid w:val="0"/>
          <w:color w:val="000000"/>
        </w:rPr>
        <w:t xml:space="preserve"> – Sito internet </w:t>
      </w:r>
      <w:r w:rsidR="00FD5867">
        <w:rPr>
          <w:snapToGrid w:val="0"/>
          <w:color w:val="000000"/>
        </w:rPr>
        <w:t xml:space="preserve"> http://</w:t>
      </w:r>
      <w:r w:rsidR="00B70D7A">
        <w:rPr>
          <w:snapToGrid w:val="0"/>
          <w:color w:val="000000"/>
        </w:rPr>
        <w:t>c</w:t>
      </w:r>
      <w:r w:rsidR="00FD5867">
        <w:rPr>
          <w:snapToGrid w:val="0"/>
          <w:color w:val="000000"/>
        </w:rPr>
        <w:t>g</w:t>
      </w:r>
      <w:r w:rsidR="00B70D7A">
        <w:rPr>
          <w:snapToGrid w:val="0"/>
          <w:color w:val="000000"/>
        </w:rPr>
        <w:t>roma.it</w:t>
      </w:r>
      <w:r w:rsidR="00FD5867">
        <w:rPr>
          <w:snapToGrid w:val="0"/>
          <w:color w:val="000000"/>
        </w:rPr>
        <w:t>amaraty.gov.br</w:t>
      </w:r>
    </w:p>
    <w:p w14:paraId="7B68D39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22" w:name="_Hlk202255107"/>
      <w:r>
        <w:rPr>
          <w:snapToGrid w:val="0"/>
          <w:color w:val="000000"/>
        </w:rPr>
        <w:t>Lazio, Umbria, Marche, Abruzzo, Molise, Campania, Puglia, Basilicata,</w:t>
      </w:r>
    </w:p>
    <w:p w14:paraId="7F8AA929" w14:textId="685D8E7C"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Calabria, Sicilia, Sardegna</w:t>
      </w:r>
      <w:r w:rsidR="00D16865">
        <w:rPr>
          <w:snapToGrid w:val="0"/>
          <w:color w:val="000000"/>
        </w:rPr>
        <w:t>,</w:t>
      </w:r>
      <w:r w:rsidR="00B07745">
        <w:rPr>
          <w:snapToGrid w:val="0"/>
          <w:color w:val="000000"/>
        </w:rPr>
        <w:t xml:space="preserve"> Toscana</w:t>
      </w:r>
      <w:bookmarkEnd w:id="22"/>
    </w:p>
    <w:p w14:paraId="0588919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34625E5" w14:textId="77777777" w:rsidR="004944D8" w:rsidRDefault="004944D8">
      <w:pPr>
        <w:widowControl w:val="0"/>
        <w:tabs>
          <w:tab w:val="left" w:pos="90"/>
        </w:tabs>
        <w:rPr>
          <w:snapToGrid w:val="0"/>
          <w:color w:val="000000"/>
        </w:rPr>
      </w:pPr>
      <w:r>
        <w:rPr>
          <w:snapToGrid w:val="0"/>
          <w:color w:val="000000"/>
        </w:rPr>
        <w:t xml:space="preserve">Signor </w:t>
      </w:r>
      <w:bookmarkStart w:id="23" w:name="_Hlk202255181"/>
      <w:r w:rsidR="00AB5A3D">
        <w:rPr>
          <w:snapToGrid w:val="0"/>
          <w:color w:val="000000"/>
        </w:rPr>
        <w:t>LUIZ CESAR GASSER</w:t>
      </w:r>
      <w:bookmarkEnd w:id="23"/>
      <w:r w:rsidR="00FC6B25">
        <w:rPr>
          <w:snapToGrid w:val="0"/>
          <w:color w:val="000000"/>
        </w:rPr>
        <w:t>, Co</w:t>
      </w:r>
      <w:r>
        <w:rPr>
          <w:snapToGrid w:val="0"/>
          <w:color w:val="000000"/>
        </w:rPr>
        <w:t xml:space="preserve">nsole Generale, (Exequatur </w:t>
      </w:r>
      <w:r w:rsidR="00AB5A3D">
        <w:rPr>
          <w:snapToGrid w:val="0"/>
          <w:color w:val="000000"/>
        </w:rPr>
        <w:t>12</w:t>
      </w:r>
      <w:r>
        <w:rPr>
          <w:snapToGrid w:val="0"/>
          <w:color w:val="000000"/>
        </w:rPr>
        <w:t xml:space="preserve"> </w:t>
      </w:r>
      <w:r w:rsidR="00056C6A">
        <w:rPr>
          <w:snapToGrid w:val="0"/>
          <w:color w:val="000000"/>
        </w:rPr>
        <w:t>otto</w:t>
      </w:r>
      <w:r w:rsidR="00FC6B25">
        <w:rPr>
          <w:snapToGrid w:val="0"/>
          <w:color w:val="000000"/>
        </w:rPr>
        <w:t>bre</w:t>
      </w:r>
      <w:r>
        <w:rPr>
          <w:snapToGrid w:val="0"/>
          <w:color w:val="000000"/>
        </w:rPr>
        <w:t xml:space="preserve"> </w:t>
      </w:r>
      <w:r w:rsidR="00AB5A3D">
        <w:rPr>
          <w:snapToGrid w:val="0"/>
          <w:color w:val="000000"/>
        </w:rPr>
        <w:t>2021</w:t>
      </w:r>
      <w:r>
        <w:rPr>
          <w:snapToGrid w:val="0"/>
          <w:color w:val="000000"/>
        </w:rPr>
        <w:t>)</w:t>
      </w:r>
    </w:p>
    <w:p w14:paraId="1528AC71" w14:textId="77777777" w:rsidR="00FE34F6" w:rsidRDefault="00FE34F6" w:rsidP="00466326">
      <w:pPr>
        <w:pStyle w:val="Corpodeltesto2"/>
        <w:spacing w:before="0"/>
      </w:pPr>
      <w:r>
        <w:t>Signor PAULO EDUARDO BORDA de CARVALHO SILOS, Console Generale Aggiunto (10 gennaio 2022)</w:t>
      </w:r>
    </w:p>
    <w:p w14:paraId="546C3441" w14:textId="5288CA3D" w:rsidR="00F075C5" w:rsidRDefault="00F075C5" w:rsidP="00466326">
      <w:pPr>
        <w:pStyle w:val="Corpodeltesto2"/>
        <w:spacing w:before="0"/>
      </w:pPr>
      <w:r>
        <w:t>Signor MARCELO RAMOS ARAUJO, Console Generale Aggiunto (22 gennaio 2024)</w:t>
      </w:r>
    </w:p>
    <w:p w14:paraId="223E6598" w14:textId="77777777" w:rsidR="00DD6345" w:rsidRPr="00B84573" w:rsidRDefault="00DD6345" w:rsidP="00DD6345">
      <w:pPr>
        <w:pStyle w:val="Corpodeltesto2"/>
        <w:spacing w:before="0"/>
      </w:pPr>
      <w:r w:rsidRPr="00B84573">
        <w:t xml:space="preserve">Signor MARCOS TORRES de OLIVEIRA, </w:t>
      </w:r>
      <w:r>
        <w:t>Vice Console</w:t>
      </w:r>
      <w:r w:rsidRPr="00B84573">
        <w:t xml:space="preserve"> (</w:t>
      </w:r>
      <w:r>
        <w:t>19</w:t>
      </w:r>
      <w:r w:rsidRPr="00B84573">
        <w:t xml:space="preserve"> ottobre 2020)</w:t>
      </w:r>
    </w:p>
    <w:p w14:paraId="561D8D36" w14:textId="77777777" w:rsidR="00BD3AE5" w:rsidRDefault="00BD3AE5" w:rsidP="00466326">
      <w:pPr>
        <w:pStyle w:val="Corpodeltesto2"/>
        <w:spacing w:before="0"/>
      </w:pPr>
      <w:r>
        <w:t>Signor DOUGLAS PITTA de SOUZA, Vice Console (13 febbraio 2023)</w:t>
      </w:r>
    </w:p>
    <w:p w14:paraId="46BF242A" w14:textId="77777777" w:rsidR="00BD3AE5" w:rsidRDefault="00BD3AE5" w:rsidP="00466326">
      <w:pPr>
        <w:pStyle w:val="Corpodeltesto2"/>
        <w:spacing w:before="0"/>
      </w:pPr>
      <w:r>
        <w:t>Signor GUILHERME MAULAZ PINTO QUEIROZ, Vice Console (15 febbraio 2023)</w:t>
      </w:r>
    </w:p>
    <w:p w14:paraId="2DDB270A" w14:textId="77777777" w:rsidR="00F62F12" w:rsidRDefault="00F62F12" w:rsidP="00466326">
      <w:pPr>
        <w:pStyle w:val="Corpodeltesto2"/>
        <w:spacing w:before="0"/>
      </w:pPr>
      <w:r>
        <w:t>Signor MAX ALEXANDRE BARBOSA VILLELA, Vice Console (1 luglio 2024)</w:t>
      </w:r>
    </w:p>
    <w:p w14:paraId="4B7584EC" w14:textId="77777777" w:rsidR="00452D58" w:rsidRDefault="00452D58" w:rsidP="00466326">
      <w:pPr>
        <w:pStyle w:val="Corpodeltesto2"/>
        <w:spacing w:before="0"/>
      </w:pPr>
      <w:r>
        <w:t>Signor AUGUSTO CESAR CIUFFO de OLIVEIRA, Vice Console (25 luglio 2024)</w:t>
      </w:r>
    </w:p>
    <w:p w14:paraId="767926DA" w14:textId="3888E88D" w:rsidR="00B83D48" w:rsidRDefault="00B83D48" w:rsidP="00466326">
      <w:pPr>
        <w:pStyle w:val="Corpodeltesto2"/>
        <w:spacing w:before="0"/>
      </w:pPr>
      <w:r>
        <w:t>Signor ALBERTO PINHO AMARILHO, Vice Console (5 agosto 2024)</w:t>
      </w:r>
    </w:p>
    <w:p w14:paraId="20D46039" w14:textId="77777777" w:rsidR="002E5390" w:rsidRPr="002E5390" w:rsidRDefault="002E5390" w:rsidP="002E5390">
      <w:pPr>
        <w:pStyle w:val="Corpodeltesto2"/>
        <w:spacing w:before="0"/>
      </w:pPr>
      <w:r w:rsidRPr="002E5390">
        <w:t>Signor GONZALES HELDER, Console Aggiunto (16 gennaio 2023)</w:t>
      </w:r>
    </w:p>
    <w:p w14:paraId="4EFA1091" w14:textId="77777777" w:rsidR="00C01364" w:rsidRDefault="00C01364" w:rsidP="004B6F03">
      <w:pPr>
        <w:pStyle w:val="Corpodeltesto2"/>
        <w:spacing w:before="0"/>
      </w:pPr>
      <w:r>
        <w:t>Signor CYRO ESPIRITO SANTO CARDOSO NETO, Addetto Consolare (26 ottobre 2021)</w:t>
      </w:r>
    </w:p>
    <w:p w14:paraId="2A951931" w14:textId="77777777" w:rsidR="00914391" w:rsidRDefault="00914391">
      <w:pPr>
        <w:widowControl w:val="0"/>
        <w:tabs>
          <w:tab w:val="left" w:pos="90"/>
        </w:tabs>
        <w:rPr>
          <w:b/>
          <w:snapToGrid w:val="0"/>
          <w:color w:val="000080"/>
          <w:u w:val="single"/>
        </w:rPr>
      </w:pPr>
    </w:p>
    <w:p w14:paraId="34F4473D" w14:textId="77777777" w:rsidR="004944D8" w:rsidRDefault="004944D8">
      <w:pPr>
        <w:widowControl w:val="0"/>
        <w:tabs>
          <w:tab w:val="left" w:pos="90"/>
        </w:tabs>
        <w:rPr>
          <w:b/>
          <w:snapToGrid w:val="0"/>
          <w:color w:val="000080"/>
          <w:u w:val="single"/>
        </w:rPr>
      </w:pPr>
      <w:r>
        <w:rPr>
          <w:b/>
          <w:snapToGrid w:val="0"/>
          <w:color w:val="000080"/>
          <w:u w:val="single"/>
        </w:rPr>
        <w:t>BARI – CONSOLATO ONORARIO</w:t>
      </w:r>
    </w:p>
    <w:p w14:paraId="1A5DD238" w14:textId="77777777" w:rsidR="004944D8" w:rsidRDefault="004944D8">
      <w:pPr>
        <w:widowControl w:val="0"/>
        <w:tabs>
          <w:tab w:val="left" w:pos="90"/>
        </w:tabs>
        <w:rPr>
          <w:b/>
          <w:snapToGrid w:val="0"/>
        </w:rPr>
      </w:pPr>
    </w:p>
    <w:p w14:paraId="1C5666C4" w14:textId="77777777" w:rsidR="004944D8" w:rsidRDefault="00C027BA" w:rsidP="00C027BA">
      <w:pPr>
        <w:widowControl w:val="0"/>
        <w:tabs>
          <w:tab w:val="left" w:pos="90"/>
        </w:tabs>
        <w:rPr>
          <w:b/>
          <w:snapToGrid w:val="0"/>
        </w:rPr>
      </w:pPr>
      <w:r>
        <w:rPr>
          <w:b/>
          <w:snapToGrid w:val="0"/>
        </w:rPr>
        <w:t>Indirizzo</w:t>
      </w:r>
      <w:r>
        <w:rPr>
          <w:b/>
          <w:snapToGrid w:val="0"/>
        </w:rPr>
        <w:tab/>
      </w:r>
      <w:r>
        <w:rPr>
          <w:b/>
          <w:snapToGrid w:val="0"/>
        </w:rPr>
        <w:tab/>
      </w:r>
      <w:r w:rsidR="002413F0" w:rsidRPr="002413F0">
        <w:rPr>
          <w:bCs/>
          <w:snapToGrid w:val="0"/>
        </w:rPr>
        <w:t xml:space="preserve">Via </w:t>
      </w:r>
      <w:r w:rsidR="00AD37A6">
        <w:rPr>
          <w:bCs/>
          <w:snapToGrid w:val="0"/>
        </w:rPr>
        <w:t>Melo da Bari</w:t>
      </w:r>
      <w:r w:rsidR="002413F0" w:rsidRPr="002413F0">
        <w:rPr>
          <w:bCs/>
          <w:snapToGrid w:val="0"/>
        </w:rPr>
        <w:t>, n.</w:t>
      </w:r>
      <w:r w:rsidR="00AD37A6">
        <w:rPr>
          <w:bCs/>
          <w:snapToGrid w:val="0"/>
        </w:rPr>
        <w:t>218</w:t>
      </w:r>
      <w:r w:rsidR="002413F0" w:rsidRPr="002413F0">
        <w:rPr>
          <w:bCs/>
          <w:snapToGrid w:val="0"/>
        </w:rPr>
        <w:t xml:space="preserve"> 70122 Bari</w:t>
      </w:r>
    </w:p>
    <w:p w14:paraId="39B13E6D" w14:textId="77777777" w:rsidR="002413F0" w:rsidRDefault="002413F0" w:rsidP="00C027BA">
      <w:pPr>
        <w:widowControl w:val="0"/>
        <w:tabs>
          <w:tab w:val="left" w:pos="90"/>
        </w:tabs>
        <w:rPr>
          <w:bCs/>
          <w:snapToGrid w:val="0"/>
        </w:rPr>
      </w:pPr>
      <w:r w:rsidRPr="002413F0">
        <w:rPr>
          <w:bCs/>
          <w:snapToGrid w:val="0"/>
        </w:rPr>
        <w:tab/>
      </w:r>
      <w:r w:rsidRPr="002413F0">
        <w:rPr>
          <w:bCs/>
          <w:snapToGrid w:val="0"/>
        </w:rPr>
        <w:tab/>
      </w:r>
      <w:r w:rsidRPr="002413F0">
        <w:rPr>
          <w:bCs/>
          <w:snapToGrid w:val="0"/>
        </w:rPr>
        <w:tab/>
      </w:r>
      <w:r w:rsidRPr="002413F0">
        <w:rPr>
          <w:bCs/>
          <w:snapToGrid w:val="0"/>
        </w:rPr>
        <w:tab/>
        <w:t xml:space="preserve">Tel. +39 </w:t>
      </w:r>
      <w:r w:rsidR="0027631E">
        <w:rPr>
          <w:bCs/>
          <w:snapToGrid w:val="0"/>
        </w:rPr>
        <w:t>3755354904</w:t>
      </w:r>
    </w:p>
    <w:p w14:paraId="5FB4B18A" w14:textId="77777777" w:rsidR="002413F0" w:rsidRDefault="002413F0" w:rsidP="00C027BA">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E-mail </w:t>
      </w:r>
      <w:hyperlink r:id="rId64" w:history="1">
        <w:r w:rsidR="0027631E" w:rsidRPr="00FA608D">
          <w:rPr>
            <w:rStyle w:val="Collegamentoipertestuale"/>
            <w:bCs/>
            <w:snapToGrid w:val="0"/>
          </w:rPr>
          <w:t>info@consbrabari.com</w:t>
        </w:r>
      </w:hyperlink>
      <w:r>
        <w:rPr>
          <w:bCs/>
          <w:snapToGrid w:val="0"/>
        </w:rPr>
        <w:t xml:space="preserve"> </w:t>
      </w:r>
    </w:p>
    <w:p w14:paraId="320BE216" w14:textId="77777777" w:rsidR="00AD37A6" w:rsidRPr="002413F0" w:rsidRDefault="00AD37A6" w:rsidP="00C027BA">
      <w:pPr>
        <w:widowControl w:val="0"/>
        <w:tabs>
          <w:tab w:val="left" w:pos="90"/>
        </w:tabs>
        <w:rPr>
          <w:bCs/>
          <w:snapToGrid w:val="0"/>
        </w:rPr>
      </w:pPr>
      <w:r>
        <w:rPr>
          <w:bCs/>
          <w:snapToGrid w:val="0"/>
        </w:rPr>
        <w:tab/>
      </w:r>
      <w:r>
        <w:rPr>
          <w:bCs/>
          <w:snapToGrid w:val="0"/>
        </w:rPr>
        <w:tab/>
      </w:r>
      <w:r>
        <w:rPr>
          <w:bCs/>
          <w:snapToGrid w:val="0"/>
        </w:rPr>
        <w:tab/>
      </w:r>
      <w:r>
        <w:rPr>
          <w:bCs/>
          <w:snapToGrid w:val="0"/>
        </w:rPr>
        <w:tab/>
      </w:r>
      <w:r w:rsidR="0027631E">
        <w:rPr>
          <w:bCs/>
          <w:snapToGrid w:val="0"/>
        </w:rPr>
        <w:t xml:space="preserve">Sito web </w:t>
      </w:r>
      <w:hyperlink r:id="rId65" w:history="1">
        <w:r w:rsidR="0027631E" w:rsidRPr="00FA608D">
          <w:rPr>
            <w:rStyle w:val="Collegamentoipertestuale"/>
            <w:bCs/>
            <w:snapToGrid w:val="0"/>
          </w:rPr>
          <w:t>www.consbrabari.com</w:t>
        </w:r>
      </w:hyperlink>
      <w:r w:rsidR="0027631E">
        <w:rPr>
          <w:bCs/>
          <w:snapToGrid w:val="0"/>
        </w:rPr>
        <w:t xml:space="preserve"> </w:t>
      </w:r>
    </w:p>
    <w:p w14:paraId="0CED2F80" w14:textId="77777777" w:rsidR="004944D8" w:rsidRDefault="004944D8">
      <w:pPr>
        <w:widowControl w:val="0"/>
        <w:tabs>
          <w:tab w:val="left" w:pos="90"/>
        </w:tabs>
        <w:spacing w:before="120"/>
        <w:rPr>
          <w:snapToGrid w:val="0"/>
        </w:rPr>
      </w:pPr>
      <w:r>
        <w:rPr>
          <w:b/>
          <w:snapToGrid w:val="0"/>
        </w:rPr>
        <w:t>Circoscrizione</w:t>
      </w:r>
      <w:r>
        <w:rPr>
          <w:snapToGrid w:val="0"/>
        </w:rPr>
        <w:tab/>
      </w:r>
      <w:r>
        <w:rPr>
          <w:snapToGrid w:val="0"/>
        </w:rPr>
        <w:tab/>
      </w:r>
      <w:r w:rsidR="00A93896">
        <w:rPr>
          <w:snapToGrid w:val="0"/>
        </w:rPr>
        <w:t>Puglia</w:t>
      </w:r>
    </w:p>
    <w:p w14:paraId="0243FC3F" w14:textId="0C691424" w:rsidR="00E677C4" w:rsidRPr="002413F0" w:rsidRDefault="002413F0" w:rsidP="00C027BA">
      <w:pPr>
        <w:widowControl w:val="0"/>
        <w:tabs>
          <w:tab w:val="left" w:pos="90"/>
        </w:tabs>
        <w:rPr>
          <w:snapToGrid w:val="0"/>
          <w:color w:val="000000"/>
        </w:rPr>
      </w:pPr>
      <w:r w:rsidRPr="002413F0">
        <w:rPr>
          <w:snapToGrid w:val="0"/>
          <w:color w:val="000000"/>
        </w:rPr>
        <w:t xml:space="preserve">Signor  </w:t>
      </w:r>
      <w:r>
        <w:rPr>
          <w:snapToGrid w:val="0"/>
          <w:color w:val="000000"/>
        </w:rPr>
        <w:t>CARLO EMANUELE VALPERGA di MASINO</w:t>
      </w:r>
      <w:r w:rsidRPr="002413F0">
        <w:rPr>
          <w:snapToGrid w:val="0"/>
          <w:color w:val="000000"/>
        </w:rPr>
        <w:t>, Console Onorario (</w:t>
      </w:r>
      <w:r>
        <w:rPr>
          <w:snapToGrid w:val="0"/>
          <w:color w:val="000000"/>
        </w:rPr>
        <w:t>E</w:t>
      </w:r>
      <w:r w:rsidRPr="002413F0">
        <w:rPr>
          <w:snapToGrid w:val="0"/>
          <w:color w:val="000000"/>
        </w:rPr>
        <w:t xml:space="preserve">xequatur </w:t>
      </w:r>
      <w:r w:rsidR="0027631E">
        <w:rPr>
          <w:snapToGrid w:val="0"/>
          <w:color w:val="000000"/>
        </w:rPr>
        <w:t>25 giugno 2024</w:t>
      </w:r>
      <w:r>
        <w:rPr>
          <w:snapToGrid w:val="0"/>
          <w:color w:val="000000"/>
        </w:rPr>
        <w:t xml:space="preserve"> – </w:t>
      </w:r>
      <w:r w:rsidR="0027631E">
        <w:rPr>
          <w:snapToGrid w:val="0"/>
          <w:color w:val="000000"/>
        </w:rPr>
        <w:t>21 marzo 2027</w:t>
      </w:r>
      <w:r w:rsidRPr="002413F0">
        <w:rPr>
          <w:snapToGrid w:val="0"/>
          <w:color w:val="000000"/>
        </w:rPr>
        <w:t>)</w:t>
      </w:r>
    </w:p>
    <w:p w14:paraId="0530BFF4" w14:textId="77777777" w:rsidR="00C027BA" w:rsidRDefault="00C027BA" w:rsidP="00C027BA">
      <w:pPr>
        <w:widowControl w:val="0"/>
        <w:tabs>
          <w:tab w:val="left" w:pos="90"/>
        </w:tabs>
        <w:rPr>
          <w:b/>
          <w:snapToGrid w:val="0"/>
          <w:color w:val="000080"/>
          <w:u w:val="single"/>
        </w:rPr>
      </w:pPr>
    </w:p>
    <w:p w14:paraId="3A40968F" w14:textId="77777777" w:rsidR="00C027BA" w:rsidRDefault="00E42DC6" w:rsidP="00C027BA">
      <w:pPr>
        <w:widowControl w:val="0"/>
        <w:tabs>
          <w:tab w:val="left" w:pos="90"/>
        </w:tabs>
        <w:rPr>
          <w:b/>
          <w:snapToGrid w:val="0"/>
          <w:color w:val="000080"/>
          <w:sz w:val="26"/>
          <w:u w:val="single"/>
        </w:rPr>
      </w:pPr>
      <w:r>
        <w:rPr>
          <w:b/>
          <w:snapToGrid w:val="0"/>
          <w:color w:val="000080"/>
          <w:u w:val="single"/>
        </w:rPr>
        <w:t>BOLOGNA</w:t>
      </w:r>
      <w:r w:rsidR="00C027BA">
        <w:rPr>
          <w:b/>
          <w:snapToGrid w:val="0"/>
          <w:color w:val="000080"/>
          <w:u w:val="single"/>
        </w:rPr>
        <w:t xml:space="preserve"> - CONSOLATO ONORARIO            </w:t>
      </w:r>
    </w:p>
    <w:p w14:paraId="5ADCCF25" w14:textId="77777777" w:rsidR="00C027BA" w:rsidRDefault="00C027BA" w:rsidP="00C027BA">
      <w:pPr>
        <w:widowControl w:val="0"/>
        <w:tabs>
          <w:tab w:val="left" w:pos="90"/>
          <w:tab w:val="left" w:pos="2321"/>
        </w:tabs>
        <w:rPr>
          <w:b/>
          <w:snapToGrid w:val="0"/>
          <w:color w:val="000000"/>
        </w:rPr>
      </w:pPr>
    </w:p>
    <w:p w14:paraId="64039BE0" w14:textId="77777777" w:rsidR="008E35C5" w:rsidRPr="008E35C5" w:rsidRDefault="00C027BA" w:rsidP="008E35C5">
      <w:pPr>
        <w:spacing w:line="300" w:lineRule="exact"/>
        <w:jc w:val="both"/>
        <w:rPr>
          <w:bCs/>
          <w:snapToGrid w:val="0"/>
        </w:rPr>
      </w:pPr>
      <w:r>
        <w:rPr>
          <w:b/>
          <w:snapToGrid w:val="0"/>
          <w:color w:val="000000"/>
        </w:rPr>
        <w:t>Indirizzo</w:t>
      </w:r>
      <w:r>
        <w:rPr>
          <w:rFonts w:ascii="MS Sans Serif" w:hAnsi="MS Sans Serif"/>
          <w:snapToGrid w:val="0"/>
          <w:sz w:val="24"/>
        </w:rPr>
        <w:tab/>
      </w:r>
      <w:r w:rsidR="008E35C5">
        <w:rPr>
          <w:rFonts w:ascii="MS Sans Serif" w:hAnsi="MS Sans Serif"/>
          <w:snapToGrid w:val="0"/>
          <w:sz w:val="24"/>
        </w:rPr>
        <w:tab/>
      </w:r>
      <w:r w:rsidR="008E35C5" w:rsidRPr="008E35C5">
        <w:rPr>
          <w:bCs/>
          <w:snapToGrid w:val="0"/>
        </w:rPr>
        <w:t xml:space="preserve">Via </w:t>
      </w:r>
      <w:r w:rsidR="0004338C">
        <w:rPr>
          <w:bCs/>
          <w:snapToGrid w:val="0"/>
        </w:rPr>
        <w:t>Montegrappa</w:t>
      </w:r>
      <w:r w:rsidR="008E35C5" w:rsidRPr="008E35C5">
        <w:rPr>
          <w:bCs/>
          <w:snapToGrid w:val="0"/>
        </w:rPr>
        <w:t xml:space="preserve">, n° </w:t>
      </w:r>
      <w:r w:rsidR="0004338C">
        <w:rPr>
          <w:bCs/>
          <w:snapToGrid w:val="0"/>
        </w:rPr>
        <w:t>3</w:t>
      </w:r>
      <w:r w:rsidR="008E35C5" w:rsidRPr="008E35C5">
        <w:rPr>
          <w:bCs/>
          <w:snapToGrid w:val="0"/>
        </w:rPr>
        <w:t xml:space="preserve"> – </w:t>
      </w:r>
      <w:r w:rsidR="00E42DC6">
        <w:rPr>
          <w:bCs/>
          <w:snapToGrid w:val="0"/>
        </w:rPr>
        <w:t>40</w:t>
      </w:r>
      <w:r w:rsidR="0004338C">
        <w:rPr>
          <w:bCs/>
          <w:snapToGrid w:val="0"/>
        </w:rPr>
        <w:t>121 Bologna</w:t>
      </w:r>
      <w:r w:rsidR="00E42DC6">
        <w:rPr>
          <w:bCs/>
          <w:snapToGrid w:val="0"/>
        </w:rPr>
        <w:t xml:space="preserve"> BO</w:t>
      </w:r>
    </w:p>
    <w:p w14:paraId="797FCD9E" w14:textId="77777777" w:rsidR="008E35C5" w:rsidRDefault="008E35C5" w:rsidP="008E35C5">
      <w:pPr>
        <w:widowControl w:val="0"/>
        <w:tabs>
          <w:tab w:val="left" w:pos="90"/>
        </w:tabs>
        <w:rPr>
          <w:bCs/>
          <w:snapToGrid w:val="0"/>
        </w:rPr>
      </w:pPr>
      <w:r w:rsidRPr="002413F0">
        <w:rPr>
          <w:bCs/>
          <w:snapToGrid w:val="0"/>
        </w:rPr>
        <w:tab/>
      </w:r>
      <w:r w:rsidRPr="002413F0">
        <w:rPr>
          <w:bCs/>
          <w:snapToGrid w:val="0"/>
        </w:rPr>
        <w:tab/>
      </w:r>
      <w:r w:rsidRPr="002413F0">
        <w:rPr>
          <w:bCs/>
          <w:snapToGrid w:val="0"/>
        </w:rPr>
        <w:tab/>
      </w:r>
      <w:r w:rsidRPr="002413F0">
        <w:rPr>
          <w:bCs/>
          <w:snapToGrid w:val="0"/>
        </w:rPr>
        <w:tab/>
      </w:r>
      <w:r w:rsidRPr="008E35C5">
        <w:rPr>
          <w:bCs/>
          <w:snapToGrid w:val="0"/>
        </w:rPr>
        <w:t>Tel. +39 351</w:t>
      </w:r>
      <w:r w:rsidR="00E42DC6">
        <w:rPr>
          <w:bCs/>
          <w:snapToGrid w:val="0"/>
        </w:rPr>
        <w:t xml:space="preserve"> 3563994</w:t>
      </w:r>
    </w:p>
    <w:p w14:paraId="37002028" w14:textId="77777777" w:rsidR="008E35C5" w:rsidRPr="008E35C5" w:rsidRDefault="008E35C5" w:rsidP="008E35C5">
      <w:pPr>
        <w:widowControl w:val="0"/>
        <w:tabs>
          <w:tab w:val="left" w:pos="90"/>
        </w:tabs>
        <w:rPr>
          <w:bCs/>
          <w:snapToGrid w:val="0"/>
        </w:rPr>
      </w:pPr>
      <w:r>
        <w:rPr>
          <w:bCs/>
          <w:snapToGrid w:val="0"/>
        </w:rPr>
        <w:tab/>
      </w:r>
      <w:r>
        <w:rPr>
          <w:bCs/>
          <w:snapToGrid w:val="0"/>
        </w:rPr>
        <w:tab/>
      </w:r>
      <w:r>
        <w:rPr>
          <w:bCs/>
          <w:snapToGrid w:val="0"/>
        </w:rPr>
        <w:tab/>
      </w:r>
      <w:r>
        <w:rPr>
          <w:bCs/>
          <w:snapToGrid w:val="0"/>
        </w:rPr>
        <w:tab/>
        <w:t>E</w:t>
      </w:r>
      <w:r w:rsidRPr="008E35C5">
        <w:rPr>
          <w:bCs/>
          <w:snapToGrid w:val="0"/>
        </w:rPr>
        <w:t xml:space="preserve">-mail: </w:t>
      </w:r>
      <w:hyperlink r:id="rId66" w:history="1">
        <w:r w:rsidR="00E42DC6" w:rsidRPr="003B2DDF">
          <w:rPr>
            <w:rStyle w:val="Collegamentoipertestuale"/>
            <w:bCs/>
            <w:snapToGrid w:val="0"/>
          </w:rPr>
          <w:t>info@consolatobrasilebologna.it</w:t>
        </w:r>
      </w:hyperlink>
    </w:p>
    <w:p w14:paraId="1ADE7ED1" w14:textId="77777777" w:rsidR="00C027BA" w:rsidRPr="00E42DC6" w:rsidRDefault="00C027BA" w:rsidP="00E42DC6">
      <w:pPr>
        <w:widowControl w:val="0"/>
        <w:tabs>
          <w:tab w:val="left" w:pos="90"/>
        </w:tabs>
        <w:spacing w:before="120"/>
        <w:rPr>
          <w:snapToGrid w:val="0"/>
        </w:rPr>
      </w:pPr>
      <w:r w:rsidRPr="00E42DC6">
        <w:rPr>
          <w:b/>
          <w:snapToGrid w:val="0"/>
        </w:rPr>
        <w:t>Circoscrizione</w:t>
      </w:r>
      <w:r w:rsidR="00E42DC6" w:rsidRPr="00E42DC6">
        <w:rPr>
          <w:b/>
          <w:snapToGrid w:val="0"/>
        </w:rPr>
        <w:t xml:space="preserve"> </w:t>
      </w:r>
      <w:r w:rsidR="00E42DC6" w:rsidRPr="00E42DC6">
        <w:rPr>
          <w:b/>
          <w:snapToGrid w:val="0"/>
        </w:rPr>
        <w:tab/>
      </w:r>
      <w:r w:rsidR="00E42DC6" w:rsidRPr="00E42DC6">
        <w:rPr>
          <w:snapToGrid w:val="0"/>
        </w:rPr>
        <w:tab/>
        <w:t>Emilia-Romagna</w:t>
      </w:r>
    </w:p>
    <w:p w14:paraId="64B3DB0F" w14:textId="77777777" w:rsidR="008E35C5" w:rsidRDefault="00EC50D3" w:rsidP="008E35C5">
      <w:pPr>
        <w:widowControl w:val="0"/>
        <w:tabs>
          <w:tab w:val="left" w:pos="90"/>
        </w:tabs>
        <w:rPr>
          <w:b/>
          <w:snapToGrid w:val="0"/>
          <w:color w:val="000000"/>
          <w:sz w:val="16"/>
        </w:rPr>
      </w:pPr>
      <w:r>
        <w:rPr>
          <w:snapToGrid w:val="0"/>
          <w:color w:val="000000"/>
        </w:rPr>
        <w:t>Signor</w:t>
      </w:r>
      <w:r w:rsidR="008E35C5">
        <w:rPr>
          <w:snapToGrid w:val="0"/>
          <w:color w:val="000000"/>
        </w:rPr>
        <w:t xml:space="preserve"> </w:t>
      </w:r>
      <w:r w:rsidR="00671C2A">
        <w:rPr>
          <w:snapToGrid w:val="0"/>
          <w:color w:val="000000"/>
        </w:rPr>
        <w:t>MARCUS VINICIUS de</w:t>
      </w:r>
      <w:r w:rsidR="00E42DC6" w:rsidRPr="00E42DC6">
        <w:rPr>
          <w:snapToGrid w:val="0"/>
          <w:color w:val="000000"/>
        </w:rPr>
        <w:t xml:space="preserve"> MENÊZES</w:t>
      </w:r>
      <w:r w:rsidR="00AE0206">
        <w:rPr>
          <w:snapToGrid w:val="0"/>
          <w:color w:val="000000"/>
        </w:rPr>
        <w:t xml:space="preserve">, </w:t>
      </w:r>
      <w:r w:rsidR="008E35C5">
        <w:rPr>
          <w:snapToGrid w:val="0"/>
          <w:color w:val="000000"/>
        </w:rPr>
        <w:t xml:space="preserve">Console Onorario (Exequatur </w:t>
      </w:r>
      <w:r w:rsidR="00671C2A">
        <w:rPr>
          <w:snapToGrid w:val="0"/>
          <w:color w:val="000000"/>
        </w:rPr>
        <w:t>20 luglio 2023 – 17 luglio 2025</w:t>
      </w:r>
      <w:r w:rsidR="008E35C5">
        <w:rPr>
          <w:snapToGrid w:val="0"/>
          <w:color w:val="000000"/>
        </w:rPr>
        <w:t>)</w:t>
      </w:r>
    </w:p>
    <w:p w14:paraId="62E7C50F" w14:textId="77777777" w:rsidR="00C01364" w:rsidRDefault="00C01364" w:rsidP="00C01364">
      <w:pPr>
        <w:widowControl w:val="0"/>
        <w:tabs>
          <w:tab w:val="left" w:pos="90"/>
        </w:tabs>
        <w:jc w:val="right"/>
        <w:rPr>
          <w:b/>
          <w:snapToGrid w:val="0"/>
          <w:color w:val="000000"/>
          <w:sz w:val="16"/>
        </w:rPr>
      </w:pPr>
    </w:p>
    <w:p w14:paraId="707FBEE4" w14:textId="77777777" w:rsidR="00C01364" w:rsidRDefault="00C01364" w:rsidP="00C01364">
      <w:pPr>
        <w:widowControl w:val="0"/>
        <w:tabs>
          <w:tab w:val="left" w:pos="90"/>
        </w:tabs>
        <w:jc w:val="right"/>
        <w:rPr>
          <w:b/>
          <w:snapToGrid w:val="0"/>
          <w:color w:val="000080"/>
          <w:u w:val="single"/>
        </w:rPr>
      </w:pPr>
      <w:r>
        <w:rPr>
          <w:b/>
          <w:snapToGrid w:val="0"/>
          <w:color w:val="000000"/>
          <w:sz w:val="16"/>
        </w:rPr>
        <w:t>BRASILE</w:t>
      </w:r>
    </w:p>
    <w:p w14:paraId="6FCB26FD" w14:textId="77777777" w:rsidR="008307AA" w:rsidRDefault="008307AA" w:rsidP="00E42DC6">
      <w:pPr>
        <w:widowControl w:val="0"/>
        <w:tabs>
          <w:tab w:val="left" w:pos="90"/>
        </w:tabs>
        <w:rPr>
          <w:b/>
          <w:snapToGrid w:val="0"/>
          <w:color w:val="000080"/>
          <w:u w:val="single"/>
        </w:rPr>
      </w:pPr>
    </w:p>
    <w:p w14:paraId="5FA3A2FB" w14:textId="77777777" w:rsidR="00E42DC6" w:rsidRDefault="00E42DC6" w:rsidP="00E42DC6">
      <w:pPr>
        <w:widowControl w:val="0"/>
        <w:tabs>
          <w:tab w:val="left" w:pos="90"/>
        </w:tabs>
        <w:rPr>
          <w:b/>
          <w:snapToGrid w:val="0"/>
          <w:color w:val="000080"/>
          <w:sz w:val="26"/>
          <w:u w:val="single"/>
        </w:rPr>
      </w:pPr>
      <w:r>
        <w:rPr>
          <w:b/>
          <w:snapToGrid w:val="0"/>
          <w:color w:val="000080"/>
          <w:u w:val="single"/>
        </w:rPr>
        <w:t xml:space="preserve">CATANZARO - CONSOLATO ONORARIO            </w:t>
      </w:r>
    </w:p>
    <w:p w14:paraId="23B066C1" w14:textId="77777777" w:rsidR="00E42DC6" w:rsidRDefault="00E42DC6" w:rsidP="00E42DC6">
      <w:pPr>
        <w:widowControl w:val="0"/>
        <w:tabs>
          <w:tab w:val="left" w:pos="90"/>
          <w:tab w:val="left" w:pos="2321"/>
        </w:tabs>
        <w:rPr>
          <w:b/>
          <w:snapToGrid w:val="0"/>
          <w:color w:val="000000"/>
        </w:rPr>
      </w:pPr>
    </w:p>
    <w:p w14:paraId="4162BF59" w14:textId="77777777" w:rsidR="00E42DC6" w:rsidRPr="008E35C5" w:rsidRDefault="00E42DC6" w:rsidP="00E42DC6">
      <w:pPr>
        <w:spacing w:line="300" w:lineRule="exact"/>
        <w:jc w:val="both"/>
        <w:rPr>
          <w:bCs/>
          <w:snapToGrid w:val="0"/>
        </w:rPr>
      </w:pPr>
      <w:r>
        <w:rPr>
          <w:b/>
          <w:snapToGrid w:val="0"/>
          <w:color w:val="000000"/>
        </w:rPr>
        <w:t>Indirizzo</w:t>
      </w:r>
      <w:r>
        <w:rPr>
          <w:rFonts w:ascii="MS Sans Serif" w:hAnsi="MS Sans Serif"/>
          <w:snapToGrid w:val="0"/>
          <w:sz w:val="24"/>
        </w:rPr>
        <w:tab/>
      </w:r>
      <w:r>
        <w:rPr>
          <w:rFonts w:ascii="MS Sans Serif" w:hAnsi="MS Sans Serif"/>
          <w:snapToGrid w:val="0"/>
          <w:sz w:val="24"/>
        </w:rPr>
        <w:tab/>
      </w:r>
      <w:r w:rsidRPr="008E35C5">
        <w:rPr>
          <w:bCs/>
          <w:snapToGrid w:val="0"/>
        </w:rPr>
        <w:t>Via Gaetano Alberti, n° 27 – 88100 Catanzaro CZ</w:t>
      </w:r>
    </w:p>
    <w:p w14:paraId="04538CE2" w14:textId="77777777" w:rsidR="00E42DC6" w:rsidRDefault="00E42DC6" w:rsidP="00E42DC6">
      <w:pPr>
        <w:widowControl w:val="0"/>
        <w:tabs>
          <w:tab w:val="left" w:pos="90"/>
        </w:tabs>
        <w:rPr>
          <w:bCs/>
          <w:snapToGrid w:val="0"/>
        </w:rPr>
      </w:pPr>
      <w:r w:rsidRPr="002413F0">
        <w:rPr>
          <w:bCs/>
          <w:snapToGrid w:val="0"/>
        </w:rPr>
        <w:tab/>
      </w:r>
      <w:r w:rsidRPr="002413F0">
        <w:rPr>
          <w:bCs/>
          <w:snapToGrid w:val="0"/>
        </w:rPr>
        <w:tab/>
      </w:r>
      <w:r w:rsidRPr="002413F0">
        <w:rPr>
          <w:bCs/>
          <w:snapToGrid w:val="0"/>
        </w:rPr>
        <w:tab/>
      </w:r>
      <w:r w:rsidRPr="002413F0">
        <w:rPr>
          <w:bCs/>
          <w:snapToGrid w:val="0"/>
        </w:rPr>
        <w:tab/>
      </w:r>
      <w:r w:rsidRPr="008E35C5">
        <w:rPr>
          <w:bCs/>
          <w:snapToGrid w:val="0"/>
        </w:rPr>
        <w:t>Tel. +39 3516171774</w:t>
      </w:r>
    </w:p>
    <w:p w14:paraId="14505B86" w14:textId="77777777" w:rsidR="00E42DC6" w:rsidRPr="008E35C5" w:rsidRDefault="00E42DC6" w:rsidP="00E42DC6">
      <w:pPr>
        <w:widowControl w:val="0"/>
        <w:tabs>
          <w:tab w:val="left" w:pos="90"/>
        </w:tabs>
        <w:rPr>
          <w:bCs/>
          <w:snapToGrid w:val="0"/>
        </w:rPr>
      </w:pPr>
      <w:r>
        <w:rPr>
          <w:bCs/>
          <w:snapToGrid w:val="0"/>
        </w:rPr>
        <w:tab/>
      </w:r>
      <w:r>
        <w:rPr>
          <w:bCs/>
          <w:snapToGrid w:val="0"/>
        </w:rPr>
        <w:tab/>
      </w:r>
      <w:r>
        <w:rPr>
          <w:bCs/>
          <w:snapToGrid w:val="0"/>
        </w:rPr>
        <w:tab/>
      </w:r>
      <w:r>
        <w:rPr>
          <w:bCs/>
          <w:snapToGrid w:val="0"/>
        </w:rPr>
        <w:tab/>
        <w:t>E</w:t>
      </w:r>
      <w:r w:rsidRPr="008E35C5">
        <w:rPr>
          <w:bCs/>
          <w:snapToGrid w:val="0"/>
        </w:rPr>
        <w:t xml:space="preserve">-mail: </w:t>
      </w:r>
      <w:hyperlink r:id="rId67" w:history="1">
        <w:r w:rsidRPr="008E35C5">
          <w:rPr>
            <w:bCs/>
            <w:snapToGrid w:val="0"/>
          </w:rPr>
          <w:t>info@consolatobrasilecatanzaro.it</w:t>
        </w:r>
      </w:hyperlink>
    </w:p>
    <w:p w14:paraId="69D3D79A" w14:textId="77777777" w:rsidR="00E42DC6" w:rsidRDefault="00E42DC6" w:rsidP="00E42DC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Calabria</w:t>
      </w:r>
      <w:r>
        <w:rPr>
          <w:snapToGrid w:val="0"/>
          <w:color w:val="000000"/>
        </w:rPr>
        <w:t xml:space="preserve"> </w:t>
      </w:r>
    </w:p>
    <w:p w14:paraId="7F032A6C" w14:textId="77777777" w:rsidR="00E42DC6" w:rsidRDefault="00E42DC6" w:rsidP="00E42DC6">
      <w:pPr>
        <w:widowControl w:val="0"/>
        <w:tabs>
          <w:tab w:val="left" w:pos="90"/>
        </w:tabs>
        <w:rPr>
          <w:b/>
          <w:snapToGrid w:val="0"/>
          <w:color w:val="000080"/>
          <w:u w:val="single"/>
        </w:rPr>
      </w:pPr>
    </w:p>
    <w:p w14:paraId="377F7EA0" w14:textId="77777777" w:rsidR="00E42DC6" w:rsidRDefault="00E42DC6" w:rsidP="00E42DC6">
      <w:pPr>
        <w:widowControl w:val="0"/>
        <w:tabs>
          <w:tab w:val="left" w:pos="90"/>
        </w:tabs>
        <w:rPr>
          <w:b/>
          <w:snapToGrid w:val="0"/>
          <w:color w:val="000000"/>
          <w:sz w:val="16"/>
        </w:rPr>
      </w:pPr>
      <w:r>
        <w:rPr>
          <w:snapToGrid w:val="0"/>
          <w:color w:val="000000"/>
        </w:rPr>
        <w:t>Signora FABIANA FONTANELLA Console Onorario (Exequatur 1° giugno 2022 – 31 maggio 2026)</w:t>
      </w:r>
    </w:p>
    <w:p w14:paraId="312990AD" w14:textId="77777777" w:rsidR="00E42DC6" w:rsidRDefault="00E42DC6" w:rsidP="00E42DC6">
      <w:pPr>
        <w:widowControl w:val="0"/>
        <w:tabs>
          <w:tab w:val="left" w:pos="90"/>
        </w:tabs>
        <w:jc w:val="right"/>
        <w:rPr>
          <w:b/>
          <w:snapToGrid w:val="0"/>
          <w:color w:val="000000"/>
          <w:sz w:val="16"/>
        </w:rPr>
      </w:pPr>
    </w:p>
    <w:p w14:paraId="229FFA71" w14:textId="77777777" w:rsidR="00DB77CB" w:rsidRDefault="00DB77CB" w:rsidP="004A3009">
      <w:pPr>
        <w:widowControl w:val="0"/>
        <w:tabs>
          <w:tab w:val="left" w:pos="90"/>
        </w:tabs>
        <w:rPr>
          <w:b/>
          <w:snapToGrid w:val="0"/>
          <w:color w:val="000080"/>
          <w:u w:val="single"/>
        </w:rPr>
      </w:pPr>
    </w:p>
    <w:p w14:paraId="6E57805D" w14:textId="77777777" w:rsidR="004944D8" w:rsidRDefault="00BD6F7B" w:rsidP="004A3009">
      <w:pPr>
        <w:widowControl w:val="0"/>
        <w:tabs>
          <w:tab w:val="left" w:pos="90"/>
        </w:tabs>
        <w:rPr>
          <w:b/>
          <w:snapToGrid w:val="0"/>
          <w:color w:val="000080"/>
          <w:sz w:val="26"/>
          <w:u w:val="single"/>
        </w:rPr>
      </w:pPr>
      <w:bookmarkStart w:id="24" w:name="_Hlk167696843"/>
      <w:r>
        <w:rPr>
          <w:b/>
          <w:snapToGrid w:val="0"/>
          <w:color w:val="000080"/>
          <w:u w:val="single"/>
        </w:rPr>
        <w:t>F</w:t>
      </w:r>
      <w:r w:rsidR="004944D8">
        <w:rPr>
          <w:b/>
          <w:snapToGrid w:val="0"/>
          <w:color w:val="000080"/>
          <w:u w:val="single"/>
        </w:rPr>
        <w:t xml:space="preserve">IRENZE - CONSOLATO ONORARIO            </w:t>
      </w:r>
    </w:p>
    <w:p w14:paraId="2DE45C48" w14:textId="77777777" w:rsidR="004A3009" w:rsidRDefault="004A3009" w:rsidP="004A3009">
      <w:pPr>
        <w:widowControl w:val="0"/>
        <w:tabs>
          <w:tab w:val="left" w:pos="90"/>
          <w:tab w:val="left" w:pos="2321"/>
        </w:tabs>
        <w:rPr>
          <w:b/>
          <w:snapToGrid w:val="0"/>
          <w:color w:val="000000"/>
        </w:rPr>
      </w:pPr>
    </w:p>
    <w:p w14:paraId="2CB51099" w14:textId="77777777" w:rsidR="004944D8" w:rsidRDefault="004944D8" w:rsidP="004A3009">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491B96">
        <w:rPr>
          <w:snapToGrid w:val="0"/>
          <w:color w:val="000000"/>
        </w:rPr>
        <w:t>Lungarno Amerigo Vespucci</w:t>
      </w:r>
      <w:r>
        <w:rPr>
          <w:snapToGrid w:val="0"/>
          <w:color w:val="000000"/>
        </w:rPr>
        <w:t xml:space="preserve">, </w:t>
      </w:r>
      <w:r w:rsidR="00491B96">
        <w:rPr>
          <w:snapToGrid w:val="0"/>
          <w:color w:val="000000"/>
        </w:rPr>
        <w:t>18 - 50123</w:t>
      </w:r>
      <w:r>
        <w:rPr>
          <w:snapToGrid w:val="0"/>
          <w:color w:val="000000"/>
        </w:rPr>
        <w:t xml:space="preserve"> Firenze </w:t>
      </w:r>
    </w:p>
    <w:p w14:paraId="394A7A4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491B96">
        <w:rPr>
          <w:snapToGrid w:val="0"/>
          <w:color w:val="000000"/>
        </w:rPr>
        <w:t>055</w:t>
      </w:r>
      <w:r w:rsidR="00857BE3">
        <w:rPr>
          <w:snapToGrid w:val="0"/>
          <w:color w:val="000000"/>
        </w:rPr>
        <w:t xml:space="preserve"> </w:t>
      </w:r>
      <w:r w:rsidR="00491B96">
        <w:rPr>
          <w:snapToGrid w:val="0"/>
          <w:color w:val="000000"/>
        </w:rPr>
        <w:t xml:space="preserve">290948 </w:t>
      </w:r>
    </w:p>
    <w:p w14:paraId="7941AE3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68" w:history="1">
        <w:r w:rsidR="00857BE3" w:rsidRPr="00D56D2E">
          <w:rPr>
            <w:rStyle w:val="Collegamentoipertestuale"/>
            <w:snapToGrid w:val="0"/>
          </w:rPr>
          <w:t>conbrafi@email.it</w:t>
        </w:r>
      </w:hyperlink>
      <w:r w:rsidR="00857BE3">
        <w:rPr>
          <w:snapToGrid w:val="0"/>
          <w:color w:val="000000"/>
        </w:rPr>
        <w:t xml:space="preserve"> – sito web: </w:t>
      </w:r>
      <w:hyperlink r:id="rId69" w:history="1">
        <w:r w:rsidR="00857BE3" w:rsidRPr="00D56D2E">
          <w:rPr>
            <w:rStyle w:val="Collegamentoipertestuale"/>
            <w:snapToGrid w:val="0"/>
          </w:rPr>
          <w:t>www.consolatobrasilefirenze.it</w:t>
        </w:r>
      </w:hyperlink>
      <w:r w:rsidR="00857BE3">
        <w:rPr>
          <w:snapToGrid w:val="0"/>
          <w:color w:val="000000"/>
        </w:rPr>
        <w:t xml:space="preserve"> </w:t>
      </w:r>
    </w:p>
    <w:p w14:paraId="67C54533"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BF57CA" w:rsidRPr="00BF57CA">
        <w:rPr>
          <w:snapToGrid w:val="0"/>
        </w:rPr>
        <w:t>Toscan</w:t>
      </w:r>
      <w:r>
        <w:rPr>
          <w:snapToGrid w:val="0"/>
          <w:color w:val="000000"/>
        </w:rPr>
        <w:t xml:space="preserve">a    </w:t>
      </w:r>
    </w:p>
    <w:p w14:paraId="15FCB1D6" w14:textId="77777777" w:rsidR="004A3009" w:rsidRDefault="004A3009" w:rsidP="004D0523">
      <w:pPr>
        <w:widowControl w:val="0"/>
        <w:tabs>
          <w:tab w:val="left" w:pos="90"/>
        </w:tabs>
        <w:rPr>
          <w:snapToGrid w:val="0"/>
          <w:color w:val="000000"/>
        </w:rPr>
      </w:pPr>
    </w:p>
    <w:p w14:paraId="1A3F1F55" w14:textId="5929AEBA" w:rsidR="004B18BF" w:rsidRDefault="004944D8" w:rsidP="00C01364">
      <w:pPr>
        <w:widowControl w:val="0"/>
        <w:tabs>
          <w:tab w:val="left" w:pos="90"/>
        </w:tabs>
        <w:rPr>
          <w:b/>
          <w:snapToGrid w:val="0"/>
          <w:color w:val="000000"/>
          <w:sz w:val="16"/>
        </w:rPr>
      </w:pPr>
      <w:r>
        <w:rPr>
          <w:snapToGrid w:val="0"/>
          <w:color w:val="000000"/>
        </w:rPr>
        <w:t>Signor</w:t>
      </w:r>
      <w:r w:rsidR="00676FC6">
        <w:rPr>
          <w:snapToGrid w:val="0"/>
          <w:color w:val="000000"/>
        </w:rPr>
        <w:t>a</w:t>
      </w:r>
      <w:r>
        <w:rPr>
          <w:snapToGrid w:val="0"/>
          <w:color w:val="000000"/>
        </w:rPr>
        <w:t xml:space="preserve"> </w:t>
      </w:r>
      <w:r w:rsidR="00676FC6">
        <w:rPr>
          <w:snapToGrid w:val="0"/>
          <w:color w:val="000000"/>
        </w:rPr>
        <w:t>DANIELA</w:t>
      </w:r>
      <w:r w:rsidR="00E54DBB">
        <w:rPr>
          <w:snapToGrid w:val="0"/>
          <w:color w:val="000000"/>
        </w:rPr>
        <w:t xml:space="preserve"> DE SOUZA </w:t>
      </w:r>
      <w:r>
        <w:rPr>
          <w:snapToGrid w:val="0"/>
          <w:color w:val="000000"/>
        </w:rPr>
        <w:t>Console Onorario (</w:t>
      </w:r>
      <w:r w:rsidR="00F70A65">
        <w:rPr>
          <w:snapToGrid w:val="0"/>
          <w:color w:val="000000"/>
        </w:rPr>
        <w:t xml:space="preserve">Rinnovo </w:t>
      </w:r>
      <w:r w:rsidR="00676FC6">
        <w:rPr>
          <w:snapToGrid w:val="0"/>
          <w:color w:val="000000"/>
        </w:rPr>
        <w:t>E</w:t>
      </w:r>
      <w:r>
        <w:rPr>
          <w:snapToGrid w:val="0"/>
          <w:color w:val="000000"/>
        </w:rPr>
        <w:t xml:space="preserve">xequatur </w:t>
      </w:r>
      <w:r w:rsidR="00A514DD">
        <w:rPr>
          <w:snapToGrid w:val="0"/>
          <w:color w:val="000000"/>
        </w:rPr>
        <w:t>6</w:t>
      </w:r>
      <w:r>
        <w:rPr>
          <w:snapToGrid w:val="0"/>
          <w:color w:val="000000"/>
        </w:rPr>
        <w:t xml:space="preserve"> </w:t>
      </w:r>
      <w:r w:rsidR="00F70A65">
        <w:rPr>
          <w:snapToGrid w:val="0"/>
          <w:color w:val="000000"/>
        </w:rPr>
        <w:t>marzo</w:t>
      </w:r>
      <w:r>
        <w:rPr>
          <w:snapToGrid w:val="0"/>
          <w:color w:val="000000"/>
        </w:rPr>
        <w:t xml:space="preserve"> 20</w:t>
      </w:r>
      <w:r w:rsidR="00F70A65">
        <w:rPr>
          <w:snapToGrid w:val="0"/>
          <w:color w:val="000000"/>
        </w:rPr>
        <w:t>2</w:t>
      </w:r>
      <w:r w:rsidR="00A514DD">
        <w:rPr>
          <w:snapToGrid w:val="0"/>
          <w:color w:val="000000"/>
        </w:rPr>
        <w:t>5</w:t>
      </w:r>
      <w:r w:rsidR="006923A9">
        <w:rPr>
          <w:snapToGrid w:val="0"/>
          <w:color w:val="000000"/>
        </w:rPr>
        <w:t xml:space="preserve"> – </w:t>
      </w:r>
      <w:r w:rsidR="00A514DD">
        <w:rPr>
          <w:snapToGrid w:val="0"/>
          <w:color w:val="000000"/>
        </w:rPr>
        <w:t>8</w:t>
      </w:r>
      <w:r w:rsidR="006923A9">
        <w:rPr>
          <w:snapToGrid w:val="0"/>
          <w:color w:val="000000"/>
        </w:rPr>
        <w:t xml:space="preserve"> </w:t>
      </w:r>
      <w:r w:rsidR="00A514DD">
        <w:rPr>
          <w:snapToGrid w:val="0"/>
          <w:color w:val="000000"/>
        </w:rPr>
        <w:t>ottobre</w:t>
      </w:r>
      <w:r w:rsidR="006923A9">
        <w:rPr>
          <w:snapToGrid w:val="0"/>
          <w:color w:val="000000"/>
        </w:rPr>
        <w:t xml:space="preserve"> 202</w:t>
      </w:r>
      <w:r w:rsidR="00A514DD">
        <w:rPr>
          <w:snapToGrid w:val="0"/>
          <w:color w:val="000000"/>
        </w:rPr>
        <w:t>6</w:t>
      </w:r>
      <w:r>
        <w:rPr>
          <w:snapToGrid w:val="0"/>
          <w:color w:val="000000"/>
        </w:rPr>
        <w:t>)</w:t>
      </w:r>
    </w:p>
    <w:bookmarkEnd w:id="24"/>
    <w:p w14:paraId="02A1C963" w14:textId="77777777" w:rsidR="00C01364" w:rsidRDefault="00C01364" w:rsidP="004B18BF">
      <w:pPr>
        <w:widowControl w:val="0"/>
        <w:tabs>
          <w:tab w:val="left" w:pos="90"/>
        </w:tabs>
        <w:rPr>
          <w:b/>
          <w:snapToGrid w:val="0"/>
          <w:color w:val="000080"/>
          <w:u w:val="single"/>
        </w:rPr>
      </w:pPr>
    </w:p>
    <w:p w14:paraId="13B795B6" w14:textId="77777777" w:rsidR="008307AA" w:rsidRDefault="008307AA" w:rsidP="004B18BF">
      <w:pPr>
        <w:widowControl w:val="0"/>
        <w:tabs>
          <w:tab w:val="left" w:pos="90"/>
        </w:tabs>
        <w:rPr>
          <w:b/>
          <w:snapToGrid w:val="0"/>
          <w:color w:val="000080"/>
          <w:u w:val="single"/>
        </w:rPr>
      </w:pPr>
    </w:p>
    <w:p w14:paraId="04F72A2F" w14:textId="77777777" w:rsidR="008307AA" w:rsidRDefault="008307AA" w:rsidP="008307AA">
      <w:pPr>
        <w:widowControl w:val="0"/>
        <w:tabs>
          <w:tab w:val="left" w:pos="90"/>
        </w:tabs>
        <w:rPr>
          <w:b/>
          <w:snapToGrid w:val="0"/>
          <w:color w:val="000080"/>
          <w:sz w:val="26"/>
          <w:u w:val="single"/>
        </w:rPr>
      </w:pPr>
      <w:r>
        <w:rPr>
          <w:b/>
          <w:snapToGrid w:val="0"/>
          <w:color w:val="000080"/>
          <w:u w:val="single"/>
        </w:rPr>
        <w:t xml:space="preserve">GENOVA - CONSOLATO ONORARIO            </w:t>
      </w:r>
    </w:p>
    <w:p w14:paraId="191A06FF" w14:textId="77777777" w:rsidR="008307AA" w:rsidRDefault="008307AA" w:rsidP="008307AA">
      <w:pPr>
        <w:widowControl w:val="0"/>
        <w:tabs>
          <w:tab w:val="left" w:pos="90"/>
          <w:tab w:val="left" w:pos="2321"/>
        </w:tabs>
        <w:rPr>
          <w:b/>
          <w:snapToGrid w:val="0"/>
          <w:color w:val="000000"/>
        </w:rPr>
      </w:pPr>
    </w:p>
    <w:p w14:paraId="168B27C6" w14:textId="282E8FDD" w:rsidR="008307AA" w:rsidRDefault="008307AA" w:rsidP="008307A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24F97">
        <w:rPr>
          <w:snapToGrid w:val="0"/>
          <w:color w:val="000000"/>
        </w:rPr>
        <w:t>XX Settembre</w:t>
      </w:r>
      <w:r>
        <w:rPr>
          <w:snapToGrid w:val="0"/>
          <w:color w:val="000000"/>
        </w:rPr>
        <w:t xml:space="preserve">, </w:t>
      </w:r>
      <w:r w:rsidR="00A24F97">
        <w:rPr>
          <w:snapToGrid w:val="0"/>
          <w:color w:val="000000"/>
        </w:rPr>
        <w:t>20 IV P</w:t>
      </w:r>
      <w:r>
        <w:rPr>
          <w:snapToGrid w:val="0"/>
          <w:color w:val="000000"/>
        </w:rPr>
        <w:t xml:space="preserve"> </w:t>
      </w:r>
      <w:r w:rsidR="00A24F97">
        <w:rPr>
          <w:snapToGrid w:val="0"/>
          <w:color w:val="000000"/>
        </w:rPr>
        <w:t>–</w:t>
      </w:r>
      <w:r>
        <w:rPr>
          <w:snapToGrid w:val="0"/>
          <w:color w:val="000000"/>
        </w:rPr>
        <w:t xml:space="preserve"> 1612</w:t>
      </w:r>
      <w:r w:rsidR="00A24F97">
        <w:rPr>
          <w:snapToGrid w:val="0"/>
          <w:color w:val="000000"/>
        </w:rPr>
        <w:t xml:space="preserve">8 </w:t>
      </w:r>
      <w:r>
        <w:rPr>
          <w:snapToGrid w:val="0"/>
          <w:color w:val="000000"/>
        </w:rPr>
        <w:t xml:space="preserve">Genova </w:t>
      </w:r>
    </w:p>
    <w:p w14:paraId="7381A72D" w14:textId="77777777" w:rsidR="008307AA" w:rsidRDefault="008307AA" w:rsidP="008307A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 8687229 – </w:t>
      </w:r>
      <w:proofErr w:type="spellStart"/>
      <w:r>
        <w:rPr>
          <w:snapToGrid w:val="0"/>
          <w:color w:val="000000"/>
        </w:rPr>
        <w:t>cell</w:t>
      </w:r>
      <w:proofErr w:type="spellEnd"/>
      <w:r>
        <w:rPr>
          <w:snapToGrid w:val="0"/>
          <w:color w:val="000000"/>
        </w:rPr>
        <w:t xml:space="preserve"> 3248919186</w:t>
      </w:r>
    </w:p>
    <w:p w14:paraId="4FF757CB" w14:textId="77777777" w:rsidR="008307AA" w:rsidRDefault="008307AA" w:rsidP="008307A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70" w:history="1">
        <w:r w:rsidR="00133C47" w:rsidRPr="00B324F4">
          <w:rPr>
            <w:rStyle w:val="Collegamentoipertestuale"/>
            <w:snapToGrid w:val="0"/>
          </w:rPr>
          <w:t>info@conbrage.it</w:t>
        </w:r>
      </w:hyperlink>
      <w:r w:rsidR="00133C47">
        <w:rPr>
          <w:snapToGrid w:val="0"/>
          <w:color w:val="000000"/>
        </w:rPr>
        <w:t xml:space="preserve"> </w:t>
      </w:r>
    </w:p>
    <w:p w14:paraId="5EEFD6B1" w14:textId="77777777" w:rsidR="008307AA" w:rsidRDefault="008307AA" w:rsidP="008307A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Liguria</w:t>
      </w:r>
      <w:r>
        <w:rPr>
          <w:snapToGrid w:val="0"/>
          <w:color w:val="000000"/>
        </w:rPr>
        <w:t xml:space="preserve">    </w:t>
      </w:r>
    </w:p>
    <w:p w14:paraId="320C3D3C" w14:textId="77777777" w:rsidR="008307AA" w:rsidRDefault="008307AA" w:rsidP="008307AA">
      <w:pPr>
        <w:widowControl w:val="0"/>
        <w:tabs>
          <w:tab w:val="left" w:pos="90"/>
        </w:tabs>
        <w:rPr>
          <w:snapToGrid w:val="0"/>
          <w:color w:val="000000"/>
        </w:rPr>
      </w:pPr>
    </w:p>
    <w:p w14:paraId="1A960715" w14:textId="77777777" w:rsidR="008307AA" w:rsidRDefault="008307AA" w:rsidP="008307AA">
      <w:pPr>
        <w:widowControl w:val="0"/>
        <w:tabs>
          <w:tab w:val="left" w:pos="90"/>
        </w:tabs>
        <w:rPr>
          <w:b/>
          <w:snapToGrid w:val="0"/>
          <w:color w:val="000000"/>
          <w:sz w:val="16"/>
        </w:rPr>
      </w:pPr>
      <w:r>
        <w:rPr>
          <w:snapToGrid w:val="0"/>
          <w:color w:val="000000"/>
        </w:rPr>
        <w:t xml:space="preserve">Signora </w:t>
      </w:r>
      <w:r w:rsidR="00AD2EE3" w:rsidRPr="00AD2EE3">
        <w:rPr>
          <w:snapToGrid w:val="0"/>
          <w:color w:val="000000"/>
        </w:rPr>
        <w:t>ELINALVA HENRIQUE DA SILVA</w:t>
      </w:r>
      <w:r w:rsidR="00AD2EE3">
        <w:rPr>
          <w:snapToGrid w:val="0"/>
          <w:color w:val="000000"/>
        </w:rPr>
        <w:t xml:space="preserve"> </w:t>
      </w:r>
      <w:r>
        <w:rPr>
          <w:snapToGrid w:val="0"/>
          <w:color w:val="000000"/>
        </w:rPr>
        <w:t>Console Onorario (Exequatur 2</w:t>
      </w:r>
      <w:r w:rsidR="00AD2EE3">
        <w:rPr>
          <w:snapToGrid w:val="0"/>
          <w:color w:val="000000"/>
        </w:rPr>
        <w:t>7</w:t>
      </w:r>
      <w:r>
        <w:rPr>
          <w:snapToGrid w:val="0"/>
          <w:color w:val="000000"/>
        </w:rPr>
        <w:t xml:space="preserve"> maggio 2024 – 2</w:t>
      </w:r>
      <w:r w:rsidR="00AD2EE3">
        <w:rPr>
          <w:snapToGrid w:val="0"/>
          <w:color w:val="000000"/>
        </w:rPr>
        <w:t>4</w:t>
      </w:r>
      <w:r>
        <w:rPr>
          <w:snapToGrid w:val="0"/>
          <w:color w:val="000000"/>
        </w:rPr>
        <w:t xml:space="preserve"> maggio 2026)</w:t>
      </w:r>
    </w:p>
    <w:p w14:paraId="089A73C5" w14:textId="77777777" w:rsidR="008307AA" w:rsidRDefault="008307AA" w:rsidP="004B18BF">
      <w:pPr>
        <w:widowControl w:val="0"/>
        <w:tabs>
          <w:tab w:val="left" w:pos="90"/>
        </w:tabs>
        <w:rPr>
          <w:b/>
          <w:snapToGrid w:val="0"/>
          <w:color w:val="000080"/>
          <w:u w:val="single"/>
        </w:rPr>
      </w:pPr>
    </w:p>
    <w:p w14:paraId="2857F674" w14:textId="77777777" w:rsidR="00C01364" w:rsidRDefault="00C01364" w:rsidP="004B18BF">
      <w:pPr>
        <w:widowControl w:val="0"/>
        <w:tabs>
          <w:tab w:val="left" w:pos="90"/>
        </w:tabs>
        <w:rPr>
          <w:b/>
          <w:snapToGrid w:val="0"/>
          <w:color w:val="000080"/>
          <w:u w:val="single"/>
        </w:rPr>
      </w:pPr>
    </w:p>
    <w:p w14:paraId="51968839" w14:textId="77777777" w:rsidR="004944D8" w:rsidRDefault="004944D8">
      <w:pPr>
        <w:widowControl w:val="0"/>
        <w:tabs>
          <w:tab w:val="left" w:pos="90"/>
        </w:tabs>
        <w:rPr>
          <w:b/>
          <w:snapToGrid w:val="0"/>
          <w:color w:val="000080"/>
          <w:u w:val="single"/>
        </w:rPr>
      </w:pPr>
      <w:r>
        <w:rPr>
          <w:b/>
          <w:snapToGrid w:val="0"/>
          <w:color w:val="000080"/>
          <w:u w:val="single"/>
        </w:rPr>
        <w:t>NAPOLI – CONSOLATO ONORARIO</w:t>
      </w:r>
    </w:p>
    <w:p w14:paraId="16F4C282" w14:textId="77777777" w:rsidR="004944D8" w:rsidRDefault="004944D8">
      <w:pPr>
        <w:widowControl w:val="0"/>
        <w:tabs>
          <w:tab w:val="left" w:pos="90"/>
        </w:tabs>
        <w:rPr>
          <w:b/>
          <w:snapToGrid w:val="0"/>
          <w:color w:val="000080"/>
          <w:u w:val="single"/>
        </w:rPr>
      </w:pPr>
    </w:p>
    <w:p w14:paraId="46D6B9DC" w14:textId="77777777" w:rsidR="004944D8" w:rsidRDefault="004944D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Pr>
          <w:snapToGrid w:val="0"/>
          <w:color w:val="000000"/>
        </w:rPr>
        <w:t xml:space="preserve">   </w:t>
      </w:r>
      <w:r w:rsidR="00004668">
        <w:rPr>
          <w:snapToGrid w:val="0"/>
          <w:color w:val="000000"/>
        </w:rPr>
        <w:t>Viale A. Gramsci, 21</w:t>
      </w:r>
      <w:r w:rsidR="00642D42">
        <w:rPr>
          <w:snapToGrid w:val="0"/>
          <w:color w:val="000000"/>
        </w:rPr>
        <w:t xml:space="preserve"> – 80122</w:t>
      </w:r>
      <w:r>
        <w:rPr>
          <w:snapToGrid w:val="0"/>
          <w:color w:val="000000"/>
        </w:rPr>
        <w:t xml:space="preserve"> Napoli</w:t>
      </w:r>
    </w:p>
    <w:p w14:paraId="36A51573"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t xml:space="preserve">                 Tel. 081193</w:t>
      </w:r>
      <w:r w:rsidR="00004668">
        <w:rPr>
          <w:snapToGrid w:val="0"/>
          <w:color w:val="000000"/>
        </w:rPr>
        <w:t>43610 / 08119343612</w:t>
      </w:r>
      <w:r>
        <w:rPr>
          <w:snapToGrid w:val="0"/>
          <w:color w:val="000000"/>
        </w:rPr>
        <w:t xml:space="preserve"> – Fax 0812140925</w:t>
      </w:r>
    </w:p>
    <w:p w14:paraId="76349F29"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w:t>
      </w:r>
      <w:r w:rsidR="001E5FFB">
        <w:rPr>
          <w:snapToGrid w:val="0"/>
          <w:color w:val="000000"/>
        </w:rPr>
        <w:t xml:space="preserve"> </w:t>
      </w:r>
      <w:r w:rsidR="007C7253" w:rsidRPr="007C7253">
        <w:rPr>
          <w:snapToGrid w:val="0"/>
          <w:color w:val="000000"/>
        </w:rPr>
        <w:t xml:space="preserve"> </w:t>
      </w:r>
      <w:hyperlink r:id="rId71" w:history="1">
        <w:r w:rsidR="007C7253" w:rsidRPr="007C7253">
          <w:rPr>
            <w:rStyle w:val="Collegamentoipertestuale"/>
            <w:snapToGrid w:val="0"/>
            <w:color w:val="000000"/>
            <w:u w:val="none"/>
          </w:rPr>
          <w:t>info@consbrasnapoli.it</w:t>
        </w:r>
      </w:hyperlink>
      <w:r w:rsidR="007C7253">
        <w:rPr>
          <w:snapToGrid w:val="0"/>
          <w:color w:val="000000"/>
        </w:rPr>
        <w:t xml:space="preserve"> -</w:t>
      </w:r>
      <w:r>
        <w:rPr>
          <w:snapToGrid w:val="0"/>
          <w:color w:val="000000"/>
        </w:rPr>
        <w:t xml:space="preserve">  </w:t>
      </w:r>
      <w:r w:rsidR="00326A46">
        <w:rPr>
          <w:snapToGrid w:val="0"/>
          <w:color w:val="000000"/>
        </w:rPr>
        <w:t>S</w:t>
      </w:r>
      <w:r>
        <w:rPr>
          <w:snapToGrid w:val="0"/>
          <w:color w:val="000000"/>
        </w:rPr>
        <w:t xml:space="preserve">ito </w:t>
      </w:r>
      <w:r w:rsidR="00326A46">
        <w:rPr>
          <w:snapToGrid w:val="0"/>
          <w:color w:val="000000"/>
        </w:rPr>
        <w:t>i</w:t>
      </w:r>
      <w:r>
        <w:rPr>
          <w:snapToGrid w:val="0"/>
          <w:color w:val="000000"/>
        </w:rPr>
        <w:t>nternet</w:t>
      </w:r>
      <w:r w:rsidR="001E5FFB">
        <w:rPr>
          <w:snapToGrid w:val="0"/>
          <w:color w:val="000000"/>
        </w:rPr>
        <w:t xml:space="preserve"> </w:t>
      </w:r>
      <w:r>
        <w:rPr>
          <w:snapToGrid w:val="0"/>
          <w:color w:val="000000"/>
        </w:rPr>
        <w:t xml:space="preserve"> </w:t>
      </w:r>
      <w:hyperlink r:id="rId72" w:history="1">
        <w:r w:rsidRPr="007C7253">
          <w:rPr>
            <w:rStyle w:val="Collegamentoipertestuale"/>
            <w:snapToGrid w:val="0"/>
            <w:color w:val="000000"/>
            <w:u w:val="none"/>
          </w:rPr>
          <w:t>www.consbrasnapoli.it</w:t>
        </w:r>
      </w:hyperlink>
    </w:p>
    <w:p w14:paraId="5BCAE58C" w14:textId="77777777" w:rsidR="004944D8" w:rsidRDefault="004944D8">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 xml:space="preserve">   </w:t>
      </w:r>
      <w:r w:rsidR="00702464">
        <w:rPr>
          <w:snapToGrid w:val="0"/>
          <w:color w:val="000000"/>
        </w:rPr>
        <w:t>Campania</w:t>
      </w:r>
    </w:p>
    <w:p w14:paraId="11D51D3B" w14:textId="77777777" w:rsidR="004944D8" w:rsidRDefault="004944D8">
      <w:pPr>
        <w:widowControl w:val="0"/>
        <w:tabs>
          <w:tab w:val="left" w:pos="90"/>
        </w:tabs>
        <w:rPr>
          <w:snapToGrid w:val="0"/>
          <w:color w:val="000000"/>
        </w:rPr>
      </w:pPr>
    </w:p>
    <w:p w14:paraId="37CF0D17" w14:textId="77777777" w:rsidR="004944D8" w:rsidRDefault="004944D8">
      <w:pPr>
        <w:widowControl w:val="0"/>
        <w:tabs>
          <w:tab w:val="left" w:pos="90"/>
        </w:tabs>
        <w:rPr>
          <w:b/>
          <w:snapToGrid w:val="0"/>
          <w:color w:val="000000"/>
        </w:rPr>
      </w:pPr>
      <w:r>
        <w:rPr>
          <w:snapToGrid w:val="0"/>
          <w:color w:val="000000"/>
        </w:rPr>
        <w:t>Si</w:t>
      </w:r>
      <w:r w:rsidR="00CC271E">
        <w:rPr>
          <w:snapToGrid w:val="0"/>
          <w:color w:val="000000"/>
        </w:rPr>
        <w:t>gnor MARIO LUIZ</w:t>
      </w:r>
      <w:r>
        <w:rPr>
          <w:snapToGrid w:val="0"/>
          <w:color w:val="000000"/>
        </w:rPr>
        <w:t xml:space="preserve"> PICCAGLIA DE MENEZES, Console Onorario (</w:t>
      </w:r>
      <w:r w:rsidR="008749D7">
        <w:rPr>
          <w:snapToGrid w:val="0"/>
          <w:color w:val="000000"/>
        </w:rPr>
        <w:t xml:space="preserve">Rinnovo </w:t>
      </w:r>
      <w:r>
        <w:rPr>
          <w:snapToGrid w:val="0"/>
          <w:color w:val="000000"/>
        </w:rPr>
        <w:t xml:space="preserve">Exequatur </w:t>
      </w:r>
      <w:r w:rsidR="00055693">
        <w:rPr>
          <w:snapToGrid w:val="0"/>
          <w:color w:val="000000"/>
        </w:rPr>
        <w:t>20 novembre 2023</w:t>
      </w:r>
      <w:r w:rsidR="00AA26F8">
        <w:rPr>
          <w:snapToGrid w:val="0"/>
          <w:color w:val="000000"/>
        </w:rPr>
        <w:t xml:space="preserve"> – </w:t>
      </w:r>
      <w:r w:rsidR="00997AFD">
        <w:rPr>
          <w:snapToGrid w:val="0"/>
          <w:color w:val="000000"/>
        </w:rPr>
        <w:t>30 giugno 2027</w:t>
      </w:r>
      <w:r>
        <w:rPr>
          <w:snapToGrid w:val="0"/>
          <w:color w:val="000000"/>
        </w:rPr>
        <w:t>)</w:t>
      </w:r>
    </w:p>
    <w:p w14:paraId="1D360F16" w14:textId="77777777" w:rsidR="004944D8" w:rsidRDefault="004944D8">
      <w:pPr>
        <w:widowControl w:val="0"/>
        <w:tabs>
          <w:tab w:val="left" w:pos="90"/>
        </w:tabs>
        <w:rPr>
          <w:b/>
          <w:snapToGrid w:val="0"/>
          <w:color w:val="000080"/>
          <w:u w:val="single"/>
        </w:rPr>
      </w:pPr>
    </w:p>
    <w:p w14:paraId="3DED8FC4" w14:textId="77777777" w:rsidR="00DB77CB" w:rsidRDefault="00DB77CB">
      <w:pPr>
        <w:widowControl w:val="0"/>
        <w:tabs>
          <w:tab w:val="left" w:pos="90"/>
        </w:tabs>
        <w:rPr>
          <w:b/>
          <w:snapToGrid w:val="0"/>
          <w:color w:val="000080"/>
          <w:u w:val="single"/>
        </w:rPr>
      </w:pPr>
    </w:p>
    <w:p w14:paraId="5DB124B3"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6FD9C057" w14:textId="77777777" w:rsidR="00A0188B" w:rsidRDefault="00A0188B" w:rsidP="00A0188B">
      <w:pPr>
        <w:widowControl w:val="0"/>
        <w:tabs>
          <w:tab w:val="left" w:pos="90"/>
        </w:tabs>
        <w:rPr>
          <w:b/>
          <w:snapToGrid w:val="0"/>
          <w:color w:val="000000"/>
        </w:rPr>
      </w:pPr>
    </w:p>
    <w:p w14:paraId="0FB4B73B" w14:textId="77777777" w:rsidR="00A0188B" w:rsidRDefault="00A0188B" w:rsidP="00A0188B">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C9559C">
        <w:rPr>
          <w:snapToGrid w:val="0"/>
          <w:color w:val="000000"/>
        </w:rPr>
        <w:t xml:space="preserve">  </w:t>
      </w:r>
      <w:r w:rsidR="009E25CB" w:rsidRPr="009E25CB">
        <w:rPr>
          <w:snapToGrid w:val="0"/>
          <w:color w:val="000000"/>
        </w:rPr>
        <w:t>Via Ildebrando Pizzetti, 10</w:t>
      </w:r>
      <w:r>
        <w:rPr>
          <w:snapToGrid w:val="0"/>
          <w:color w:val="000000"/>
        </w:rPr>
        <w:t xml:space="preserve"> – 901</w:t>
      </w:r>
      <w:r w:rsidR="009E25CB">
        <w:rPr>
          <w:snapToGrid w:val="0"/>
          <w:color w:val="000000"/>
        </w:rPr>
        <w:t>45</w:t>
      </w:r>
      <w:r>
        <w:rPr>
          <w:snapToGrid w:val="0"/>
          <w:color w:val="000000"/>
        </w:rPr>
        <w:t xml:space="preserve"> Palermo</w:t>
      </w:r>
    </w:p>
    <w:p w14:paraId="22E5FC05" w14:textId="77777777" w:rsidR="00A0188B" w:rsidRDefault="00A0188B" w:rsidP="00A0188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t xml:space="preserve">                 Tel. 3207273324</w:t>
      </w:r>
    </w:p>
    <w:p w14:paraId="6C021E63" w14:textId="77777777" w:rsidR="00A0188B" w:rsidRPr="00C9559C" w:rsidRDefault="00A0188B" w:rsidP="00A0188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Pr="00C9559C">
        <w:rPr>
          <w:snapToGrid w:val="0"/>
          <w:color w:val="000000"/>
        </w:rPr>
        <w:t xml:space="preserve">   E-mail </w:t>
      </w:r>
      <w:r w:rsidR="00642D42">
        <w:rPr>
          <w:snapToGrid w:val="0"/>
          <w:color w:val="000000"/>
        </w:rPr>
        <w:t xml:space="preserve"> </w:t>
      </w:r>
      <w:hyperlink r:id="rId73" w:history="1">
        <w:r w:rsidR="00642D42" w:rsidRPr="00CE382C">
          <w:rPr>
            <w:rStyle w:val="Collegamentoipertestuale"/>
            <w:snapToGrid w:val="0"/>
          </w:rPr>
          <w:t>info@chbrasilpa.it</w:t>
        </w:r>
      </w:hyperlink>
      <w:r w:rsidR="00642D42">
        <w:rPr>
          <w:snapToGrid w:val="0"/>
          <w:color w:val="000000"/>
        </w:rPr>
        <w:t xml:space="preserve"> </w:t>
      </w:r>
      <w:r w:rsidR="00C9559C" w:rsidRPr="00C9559C">
        <w:rPr>
          <w:snapToGrid w:val="0"/>
          <w:color w:val="000000"/>
        </w:rPr>
        <w:t xml:space="preserve">  Sito internet </w:t>
      </w:r>
      <w:hyperlink r:id="rId74" w:history="1">
        <w:r w:rsidR="00642D42" w:rsidRPr="00CE382C">
          <w:rPr>
            <w:rStyle w:val="Collegamentoipertestuale"/>
            <w:snapToGrid w:val="0"/>
          </w:rPr>
          <w:t>www.chbrasilpa.it</w:t>
        </w:r>
      </w:hyperlink>
      <w:r w:rsidR="00642D42">
        <w:rPr>
          <w:snapToGrid w:val="0"/>
          <w:color w:val="000000"/>
        </w:rPr>
        <w:t xml:space="preserve"> </w:t>
      </w:r>
    </w:p>
    <w:p w14:paraId="28549C4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Sicilia</w:t>
      </w:r>
    </w:p>
    <w:p w14:paraId="50FB0676" w14:textId="77777777" w:rsidR="00A0188B" w:rsidRDefault="00A0188B">
      <w:pPr>
        <w:widowControl w:val="0"/>
        <w:tabs>
          <w:tab w:val="left" w:pos="90"/>
          <w:tab w:val="left" w:pos="2321"/>
        </w:tabs>
        <w:spacing w:before="40"/>
        <w:rPr>
          <w:snapToGrid w:val="0"/>
          <w:color w:val="000000"/>
        </w:rPr>
      </w:pPr>
    </w:p>
    <w:p w14:paraId="4933B415" w14:textId="4FF2EEB4" w:rsidR="00A0188B" w:rsidRDefault="00A0188B">
      <w:pPr>
        <w:widowControl w:val="0"/>
        <w:tabs>
          <w:tab w:val="left" w:pos="90"/>
          <w:tab w:val="left" w:pos="2321"/>
        </w:tabs>
        <w:spacing w:before="40"/>
        <w:rPr>
          <w:snapToGrid w:val="0"/>
          <w:color w:val="000000"/>
          <w:sz w:val="26"/>
        </w:rPr>
      </w:pPr>
      <w:r>
        <w:rPr>
          <w:snapToGrid w:val="0"/>
          <w:color w:val="000000"/>
        </w:rPr>
        <w:t>Signora ROSALIA</w:t>
      </w:r>
      <w:r w:rsidR="008E6CF7">
        <w:rPr>
          <w:snapToGrid w:val="0"/>
          <w:color w:val="000000"/>
        </w:rPr>
        <w:t xml:space="preserve"> CALAMITA</w:t>
      </w:r>
      <w:r>
        <w:rPr>
          <w:snapToGrid w:val="0"/>
          <w:color w:val="000000"/>
        </w:rPr>
        <w:t>, Console Onorario (</w:t>
      </w:r>
      <w:r w:rsidR="00AB1DB7">
        <w:rPr>
          <w:snapToGrid w:val="0"/>
          <w:color w:val="000000"/>
        </w:rPr>
        <w:t>Rinnovo e</w:t>
      </w:r>
      <w:r>
        <w:rPr>
          <w:snapToGrid w:val="0"/>
          <w:color w:val="000000"/>
        </w:rPr>
        <w:t xml:space="preserve">xequatur </w:t>
      </w:r>
      <w:r w:rsidR="0038476E">
        <w:rPr>
          <w:snapToGrid w:val="0"/>
          <w:color w:val="000000"/>
        </w:rPr>
        <w:t>19</w:t>
      </w:r>
      <w:r w:rsidR="00EC3ACC">
        <w:rPr>
          <w:snapToGrid w:val="0"/>
          <w:color w:val="000000"/>
        </w:rPr>
        <w:t xml:space="preserve"> febbraio 202</w:t>
      </w:r>
      <w:r w:rsidR="0038476E">
        <w:rPr>
          <w:snapToGrid w:val="0"/>
          <w:color w:val="000000"/>
        </w:rPr>
        <w:t>5</w:t>
      </w:r>
      <w:r w:rsidR="00905255">
        <w:rPr>
          <w:snapToGrid w:val="0"/>
          <w:color w:val="000000"/>
        </w:rPr>
        <w:t xml:space="preserve"> – </w:t>
      </w:r>
      <w:r w:rsidR="0038476E">
        <w:rPr>
          <w:snapToGrid w:val="0"/>
          <w:color w:val="000000"/>
        </w:rPr>
        <w:t>25 ottobre</w:t>
      </w:r>
      <w:r w:rsidR="00905255">
        <w:rPr>
          <w:snapToGrid w:val="0"/>
          <w:color w:val="000000"/>
        </w:rPr>
        <w:t xml:space="preserve"> 202</w:t>
      </w:r>
      <w:r w:rsidR="0038476E">
        <w:rPr>
          <w:snapToGrid w:val="0"/>
          <w:color w:val="000000"/>
        </w:rPr>
        <w:t>6</w:t>
      </w:r>
      <w:r>
        <w:rPr>
          <w:snapToGrid w:val="0"/>
          <w:color w:val="000000"/>
        </w:rPr>
        <w:t>)</w:t>
      </w:r>
    </w:p>
    <w:p w14:paraId="5F9073F3" w14:textId="77777777" w:rsidR="004B18BF" w:rsidRDefault="004B18BF" w:rsidP="004B18BF">
      <w:pPr>
        <w:widowControl w:val="0"/>
        <w:tabs>
          <w:tab w:val="left" w:pos="90"/>
        </w:tabs>
        <w:rPr>
          <w:b/>
          <w:snapToGrid w:val="0"/>
          <w:color w:val="000080"/>
          <w:u w:val="single"/>
        </w:rPr>
      </w:pPr>
    </w:p>
    <w:p w14:paraId="43BD27D0" w14:textId="77777777" w:rsidR="001964E6" w:rsidRDefault="001964E6" w:rsidP="004B18BF">
      <w:pPr>
        <w:widowControl w:val="0"/>
        <w:tabs>
          <w:tab w:val="left" w:pos="90"/>
        </w:tabs>
        <w:rPr>
          <w:b/>
          <w:snapToGrid w:val="0"/>
          <w:color w:val="000080"/>
          <w:u w:val="single"/>
        </w:rPr>
      </w:pPr>
    </w:p>
    <w:p w14:paraId="4AAD3E0A" w14:textId="77777777" w:rsidR="001964E6" w:rsidRDefault="001964E6" w:rsidP="001964E6">
      <w:pPr>
        <w:widowControl w:val="0"/>
        <w:tabs>
          <w:tab w:val="left" w:pos="90"/>
        </w:tabs>
        <w:rPr>
          <w:b/>
          <w:snapToGrid w:val="0"/>
          <w:color w:val="000080"/>
          <w:sz w:val="26"/>
          <w:u w:val="single"/>
        </w:rPr>
      </w:pPr>
      <w:bookmarkStart w:id="25" w:name="_Hlk136872036"/>
      <w:r>
        <w:rPr>
          <w:b/>
          <w:snapToGrid w:val="0"/>
          <w:color w:val="000080"/>
          <w:u w:val="single"/>
        </w:rPr>
        <w:t xml:space="preserve">PERUGIA - CONSOLATO ONORARIO            </w:t>
      </w:r>
    </w:p>
    <w:p w14:paraId="7331D98D" w14:textId="77777777" w:rsidR="001964E6" w:rsidRDefault="000B709B" w:rsidP="001964E6">
      <w:pPr>
        <w:widowControl w:val="0"/>
        <w:tabs>
          <w:tab w:val="left" w:pos="90"/>
        </w:tabs>
        <w:rPr>
          <w:b/>
          <w:snapToGrid w:val="0"/>
          <w:color w:val="000000"/>
        </w:rPr>
      </w:pPr>
      <w:r>
        <w:rPr>
          <w:b/>
          <w:snapToGrid w:val="0"/>
          <w:color w:val="000000"/>
        </w:rPr>
        <w:t xml:space="preserve"> </w:t>
      </w:r>
    </w:p>
    <w:p w14:paraId="5A73E0D8" w14:textId="77777777" w:rsidR="001964E6" w:rsidRDefault="001964E6" w:rsidP="001964E6">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1F4336">
        <w:rPr>
          <w:b/>
          <w:snapToGrid w:val="0"/>
          <w:color w:val="000000"/>
        </w:rPr>
        <w:t xml:space="preserve">  </w:t>
      </w:r>
      <w:r w:rsidR="001F4336">
        <w:rPr>
          <w:snapToGrid w:val="0"/>
          <w:color w:val="000000"/>
        </w:rPr>
        <w:t>Piazza Morlacchi, 24 – 06123 Perugia (PG)</w:t>
      </w:r>
    </w:p>
    <w:p w14:paraId="2A85AA98" w14:textId="77777777" w:rsidR="001964E6" w:rsidRDefault="001F4336" w:rsidP="001964E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348 6193928</w:t>
      </w:r>
    </w:p>
    <w:p w14:paraId="64EE40D0" w14:textId="77777777" w:rsidR="001964E6" w:rsidRPr="00C9559C" w:rsidRDefault="001964E6" w:rsidP="001964E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1F4336">
        <w:rPr>
          <w:snapToGrid w:val="0"/>
          <w:color w:val="000000"/>
        </w:rPr>
        <w:t xml:space="preserve">  E mail: </w:t>
      </w:r>
      <w:hyperlink r:id="rId75" w:history="1">
        <w:r w:rsidR="00085638" w:rsidRPr="00E064EE">
          <w:rPr>
            <w:rStyle w:val="Collegamentoipertestuale"/>
            <w:snapToGrid w:val="0"/>
          </w:rPr>
          <w:t>consolatoonorariobrpg@hotmail.com</w:t>
        </w:r>
      </w:hyperlink>
      <w:r w:rsidR="00085638">
        <w:rPr>
          <w:snapToGrid w:val="0"/>
          <w:color w:val="000000"/>
        </w:rPr>
        <w:t xml:space="preserve"> </w:t>
      </w:r>
      <w:r w:rsidR="001F4336">
        <w:rPr>
          <w:snapToGrid w:val="0"/>
          <w:color w:val="000000"/>
        </w:rPr>
        <w:t xml:space="preserve"> </w:t>
      </w:r>
    </w:p>
    <w:p w14:paraId="2339633A" w14:textId="77777777" w:rsidR="001964E6" w:rsidRDefault="001964E6" w:rsidP="001964E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Umbria</w:t>
      </w:r>
    </w:p>
    <w:bookmarkEnd w:id="25"/>
    <w:p w14:paraId="6BA05E9E" w14:textId="77777777" w:rsidR="004B18BF" w:rsidRDefault="004B18BF" w:rsidP="004B18BF">
      <w:pPr>
        <w:widowControl w:val="0"/>
        <w:tabs>
          <w:tab w:val="left" w:pos="90"/>
        </w:tabs>
        <w:rPr>
          <w:b/>
          <w:snapToGrid w:val="0"/>
          <w:color w:val="000080"/>
          <w:u w:val="single"/>
        </w:rPr>
      </w:pPr>
    </w:p>
    <w:p w14:paraId="025AB63C" w14:textId="00D0DEC4" w:rsidR="00514EDC" w:rsidRDefault="00514EDC" w:rsidP="00514EDC">
      <w:pPr>
        <w:widowControl w:val="0"/>
        <w:tabs>
          <w:tab w:val="left" w:pos="90"/>
        </w:tabs>
        <w:spacing w:before="23"/>
        <w:rPr>
          <w:snapToGrid w:val="0"/>
          <w:color w:val="000000"/>
        </w:rPr>
      </w:pPr>
      <w:r>
        <w:rPr>
          <w:snapToGrid w:val="0"/>
          <w:color w:val="000000"/>
        </w:rPr>
        <w:t xml:space="preserve">Signor </w:t>
      </w:r>
      <w:bookmarkStart w:id="26" w:name="_Hlk184994410"/>
      <w:r>
        <w:rPr>
          <w:snapToGrid w:val="0"/>
          <w:color w:val="000000"/>
        </w:rPr>
        <w:t>MANOEL RICARDO ALVAREZ CALHEIROS</w:t>
      </w:r>
      <w:bookmarkEnd w:id="26"/>
      <w:r>
        <w:rPr>
          <w:snapToGrid w:val="0"/>
          <w:color w:val="000000"/>
        </w:rPr>
        <w:t xml:space="preserve">, Console Onorario (Exequatur </w:t>
      </w:r>
      <w:r w:rsidR="00792449">
        <w:rPr>
          <w:snapToGrid w:val="0"/>
          <w:color w:val="000000"/>
        </w:rPr>
        <w:t>12 dicembre</w:t>
      </w:r>
      <w:r>
        <w:rPr>
          <w:snapToGrid w:val="0"/>
          <w:color w:val="000000"/>
        </w:rPr>
        <w:t xml:space="preserve"> 2024</w:t>
      </w:r>
      <w:r w:rsidR="00792449">
        <w:rPr>
          <w:snapToGrid w:val="0"/>
          <w:color w:val="000000"/>
        </w:rPr>
        <w:t xml:space="preserve"> – 1° luglio 2028</w:t>
      </w:r>
      <w:r>
        <w:rPr>
          <w:snapToGrid w:val="0"/>
          <w:color w:val="000000"/>
        </w:rPr>
        <w:t xml:space="preserve">) </w:t>
      </w:r>
    </w:p>
    <w:p w14:paraId="6D0DBF63" w14:textId="77777777" w:rsidR="001964E6" w:rsidRDefault="001964E6" w:rsidP="004B18BF">
      <w:pPr>
        <w:widowControl w:val="0"/>
        <w:tabs>
          <w:tab w:val="left" w:pos="90"/>
        </w:tabs>
        <w:rPr>
          <w:b/>
          <w:snapToGrid w:val="0"/>
          <w:color w:val="000080"/>
          <w:u w:val="single"/>
        </w:rPr>
      </w:pPr>
    </w:p>
    <w:p w14:paraId="43741D85" w14:textId="77777777" w:rsidR="00641334" w:rsidRDefault="00641334" w:rsidP="00641334">
      <w:pPr>
        <w:widowControl w:val="0"/>
        <w:tabs>
          <w:tab w:val="left" w:pos="90"/>
        </w:tabs>
        <w:rPr>
          <w:b/>
          <w:snapToGrid w:val="0"/>
          <w:color w:val="000080"/>
          <w:u w:val="single"/>
        </w:rPr>
      </w:pPr>
    </w:p>
    <w:p w14:paraId="589D5F17" w14:textId="77777777" w:rsidR="00037EBD" w:rsidRDefault="00037EBD" w:rsidP="004B18BF">
      <w:pPr>
        <w:widowControl w:val="0"/>
        <w:tabs>
          <w:tab w:val="left" w:pos="90"/>
        </w:tabs>
        <w:rPr>
          <w:b/>
          <w:snapToGrid w:val="0"/>
          <w:color w:val="000080"/>
          <w:u w:val="single"/>
        </w:rPr>
      </w:pPr>
    </w:p>
    <w:p w14:paraId="2855E526" w14:textId="77777777" w:rsidR="00641334" w:rsidRDefault="00641334" w:rsidP="00641334">
      <w:pPr>
        <w:widowControl w:val="0"/>
        <w:tabs>
          <w:tab w:val="left" w:pos="90"/>
        </w:tabs>
        <w:rPr>
          <w:b/>
          <w:snapToGrid w:val="0"/>
          <w:color w:val="000080"/>
          <w:u w:val="single"/>
        </w:rPr>
      </w:pPr>
    </w:p>
    <w:p w14:paraId="0244BCF3" w14:textId="77777777" w:rsidR="008307AA" w:rsidRDefault="008307AA" w:rsidP="00641334">
      <w:pPr>
        <w:widowControl w:val="0"/>
        <w:tabs>
          <w:tab w:val="left" w:pos="90"/>
        </w:tabs>
        <w:rPr>
          <w:b/>
          <w:snapToGrid w:val="0"/>
          <w:color w:val="000080"/>
          <w:u w:val="single"/>
        </w:rPr>
      </w:pPr>
    </w:p>
    <w:p w14:paraId="22115719" w14:textId="77777777" w:rsidR="008307AA" w:rsidRDefault="008307AA" w:rsidP="00641334">
      <w:pPr>
        <w:widowControl w:val="0"/>
        <w:tabs>
          <w:tab w:val="left" w:pos="90"/>
        </w:tabs>
        <w:rPr>
          <w:b/>
          <w:snapToGrid w:val="0"/>
          <w:color w:val="000080"/>
          <w:u w:val="single"/>
        </w:rPr>
      </w:pPr>
    </w:p>
    <w:p w14:paraId="0E4722FE" w14:textId="77777777" w:rsidR="00641334" w:rsidRDefault="00641334" w:rsidP="00641334">
      <w:pPr>
        <w:widowControl w:val="0"/>
        <w:tabs>
          <w:tab w:val="left" w:pos="90"/>
        </w:tabs>
        <w:jc w:val="right"/>
        <w:rPr>
          <w:b/>
          <w:snapToGrid w:val="0"/>
          <w:color w:val="000080"/>
          <w:u w:val="single"/>
        </w:rPr>
      </w:pPr>
      <w:r>
        <w:rPr>
          <w:b/>
          <w:snapToGrid w:val="0"/>
          <w:color w:val="000000"/>
          <w:sz w:val="16"/>
        </w:rPr>
        <w:t>BRASILE</w:t>
      </w:r>
    </w:p>
    <w:p w14:paraId="5A162AA3" w14:textId="77777777" w:rsidR="00641334" w:rsidRDefault="00641334" w:rsidP="00641334">
      <w:pPr>
        <w:widowControl w:val="0"/>
        <w:tabs>
          <w:tab w:val="left" w:pos="90"/>
        </w:tabs>
        <w:rPr>
          <w:b/>
          <w:snapToGrid w:val="0"/>
          <w:color w:val="000080"/>
          <w:u w:val="single"/>
        </w:rPr>
      </w:pPr>
    </w:p>
    <w:p w14:paraId="1F6E8A2E" w14:textId="77777777" w:rsidR="008307AA" w:rsidRDefault="008307AA" w:rsidP="008307AA">
      <w:pPr>
        <w:widowControl w:val="0"/>
        <w:tabs>
          <w:tab w:val="left" w:pos="90"/>
        </w:tabs>
        <w:rPr>
          <w:b/>
          <w:snapToGrid w:val="0"/>
          <w:color w:val="000080"/>
          <w:sz w:val="26"/>
          <w:u w:val="single"/>
        </w:rPr>
      </w:pPr>
      <w:r>
        <w:rPr>
          <w:b/>
          <w:snapToGrid w:val="0"/>
          <w:color w:val="000080"/>
          <w:u w:val="single"/>
        </w:rPr>
        <w:t xml:space="preserve">PESCARA - CONSOLATO ONORARIO            </w:t>
      </w:r>
    </w:p>
    <w:p w14:paraId="6EB7CDD1" w14:textId="77777777" w:rsidR="008307AA" w:rsidRDefault="008307AA" w:rsidP="008307AA">
      <w:pPr>
        <w:widowControl w:val="0"/>
        <w:tabs>
          <w:tab w:val="left" w:pos="90"/>
        </w:tabs>
        <w:rPr>
          <w:b/>
          <w:snapToGrid w:val="0"/>
          <w:color w:val="000000"/>
        </w:rPr>
      </w:pPr>
      <w:r>
        <w:rPr>
          <w:b/>
          <w:snapToGrid w:val="0"/>
          <w:color w:val="000000"/>
        </w:rPr>
        <w:t xml:space="preserve"> </w:t>
      </w:r>
    </w:p>
    <w:p w14:paraId="1C5FB33A" w14:textId="77777777" w:rsidR="008307AA" w:rsidRDefault="008307AA" w:rsidP="008307AA">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t xml:space="preserve">  </w:t>
      </w:r>
      <w:r>
        <w:rPr>
          <w:snapToGrid w:val="0"/>
          <w:color w:val="000000"/>
        </w:rPr>
        <w:t xml:space="preserve">Via </w:t>
      </w:r>
      <w:proofErr w:type="spellStart"/>
      <w:r>
        <w:rPr>
          <w:snapToGrid w:val="0"/>
          <w:color w:val="000000"/>
        </w:rPr>
        <w:t>Giosué</w:t>
      </w:r>
      <w:proofErr w:type="spellEnd"/>
      <w:r>
        <w:rPr>
          <w:snapToGrid w:val="0"/>
          <w:color w:val="000000"/>
        </w:rPr>
        <w:t xml:space="preserve"> Carducci, 71 1°piano Int. 5 – 62122 Pescara</w:t>
      </w:r>
    </w:p>
    <w:p w14:paraId="1E6B8BEB" w14:textId="77777777" w:rsidR="008307AA" w:rsidRDefault="008307AA" w:rsidP="008307A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3337454748</w:t>
      </w:r>
    </w:p>
    <w:p w14:paraId="1EE373AA" w14:textId="77777777" w:rsidR="008307AA" w:rsidRPr="00C9559C" w:rsidRDefault="008307AA" w:rsidP="008307A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 mail: </w:t>
      </w:r>
      <w:hyperlink r:id="rId76" w:history="1">
        <w:r w:rsidRPr="00FA7307">
          <w:rPr>
            <w:rStyle w:val="Collegamentoipertestuale"/>
            <w:snapToGrid w:val="0"/>
          </w:rPr>
          <w:t>info@chbrasilpe.it</w:t>
        </w:r>
      </w:hyperlink>
      <w:r>
        <w:rPr>
          <w:snapToGrid w:val="0"/>
          <w:color w:val="000000"/>
        </w:rPr>
        <w:t xml:space="preserve">   </w:t>
      </w:r>
    </w:p>
    <w:p w14:paraId="16D90A91" w14:textId="77777777" w:rsidR="008307AA" w:rsidRDefault="008307AA" w:rsidP="008307A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Abruzzo</w:t>
      </w:r>
    </w:p>
    <w:p w14:paraId="1F770CEF" w14:textId="77777777" w:rsidR="008307AA" w:rsidRDefault="008307AA" w:rsidP="008307AA">
      <w:pPr>
        <w:widowControl w:val="0"/>
        <w:tabs>
          <w:tab w:val="left" w:pos="90"/>
        </w:tabs>
        <w:rPr>
          <w:b/>
          <w:snapToGrid w:val="0"/>
          <w:color w:val="000080"/>
          <w:u w:val="single"/>
        </w:rPr>
      </w:pPr>
    </w:p>
    <w:p w14:paraId="3537DF67" w14:textId="77777777" w:rsidR="008307AA" w:rsidRDefault="008307AA" w:rsidP="008307AA">
      <w:pPr>
        <w:widowControl w:val="0"/>
        <w:tabs>
          <w:tab w:val="left" w:pos="90"/>
        </w:tabs>
        <w:spacing w:before="23"/>
        <w:rPr>
          <w:snapToGrid w:val="0"/>
          <w:color w:val="000000"/>
        </w:rPr>
      </w:pPr>
      <w:r>
        <w:rPr>
          <w:snapToGrid w:val="0"/>
          <w:color w:val="000000"/>
        </w:rPr>
        <w:t xml:space="preserve">Signor VANDERLEI HENRIQUE DA SILVA CICCARELLI, Console Onorario (Exequatur 8 aprile 2024- – 28 marzo 2026) </w:t>
      </w:r>
    </w:p>
    <w:p w14:paraId="3B823D32" w14:textId="77777777" w:rsidR="00641334" w:rsidRDefault="00641334" w:rsidP="00037EBD">
      <w:pPr>
        <w:widowControl w:val="0"/>
        <w:tabs>
          <w:tab w:val="left" w:pos="90"/>
        </w:tabs>
        <w:rPr>
          <w:b/>
          <w:snapToGrid w:val="0"/>
          <w:color w:val="000080"/>
          <w:u w:val="single"/>
        </w:rPr>
      </w:pPr>
    </w:p>
    <w:p w14:paraId="0E728BA5" w14:textId="77777777" w:rsidR="008307AA" w:rsidRDefault="008307AA" w:rsidP="00037EBD">
      <w:pPr>
        <w:widowControl w:val="0"/>
        <w:tabs>
          <w:tab w:val="left" w:pos="90"/>
        </w:tabs>
        <w:rPr>
          <w:b/>
          <w:snapToGrid w:val="0"/>
          <w:color w:val="000080"/>
          <w:u w:val="single"/>
        </w:rPr>
      </w:pPr>
    </w:p>
    <w:p w14:paraId="5B6402AB" w14:textId="77777777" w:rsidR="00037EBD" w:rsidRDefault="00037EBD" w:rsidP="00037EBD">
      <w:pPr>
        <w:widowControl w:val="0"/>
        <w:tabs>
          <w:tab w:val="left" w:pos="90"/>
        </w:tabs>
        <w:rPr>
          <w:b/>
          <w:snapToGrid w:val="0"/>
          <w:color w:val="000080"/>
          <w:sz w:val="26"/>
          <w:u w:val="single"/>
        </w:rPr>
      </w:pPr>
      <w:r>
        <w:rPr>
          <w:b/>
          <w:snapToGrid w:val="0"/>
          <w:color w:val="000080"/>
          <w:u w:val="single"/>
        </w:rPr>
        <w:t xml:space="preserve">TORINO - CONSOLATO ONORARIO            </w:t>
      </w:r>
    </w:p>
    <w:p w14:paraId="26C75023" w14:textId="77777777" w:rsidR="00037EBD" w:rsidRDefault="00037EBD" w:rsidP="00037EBD">
      <w:pPr>
        <w:widowControl w:val="0"/>
        <w:tabs>
          <w:tab w:val="left" w:pos="90"/>
        </w:tabs>
        <w:rPr>
          <w:b/>
          <w:snapToGrid w:val="0"/>
          <w:color w:val="000000"/>
        </w:rPr>
      </w:pPr>
      <w:r>
        <w:rPr>
          <w:b/>
          <w:snapToGrid w:val="0"/>
          <w:color w:val="000000"/>
        </w:rPr>
        <w:t xml:space="preserve"> </w:t>
      </w:r>
    </w:p>
    <w:p w14:paraId="6C813BA5" w14:textId="506ACD1B" w:rsidR="00037EBD" w:rsidRDefault="00037EBD" w:rsidP="00146C0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Pr="00EC5471">
        <w:rPr>
          <w:snapToGrid w:val="0"/>
          <w:color w:val="000000"/>
        </w:rPr>
        <w:t xml:space="preserve">  </w:t>
      </w:r>
    </w:p>
    <w:p w14:paraId="64C25DB9" w14:textId="77777777" w:rsidR="00146C08" w:rsidRPr="00C9559C" w:rsidRDefault="00146C08" w:rsidP="00146C08">
      <w:pPr>
        <w:widowControl w:val="0"/>
        <w:tabs>
          <w:tab w:val="left" w:pos="90"/>
        </w:tabs>
        <w:rPr>
          <w:snapToGrid w:val="0"/>
          <w:color w:val="000000"/>
        </w:rPr>
      </w:pPr>
    </w:p>
    <w:p w14:paraId="34DA0747" w14:textId="77777777" w:rsidR="00037EBD" w:rsidRDefault="00037EBD" w:rsidP="00037EB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p>
    <w:p w14:paraId="2B55FCA5" w14:textId="77777777" w:rsidR="00DB77CB" w:rsidRDefault="00DB77CB" w:rsidP="004B18BF">
      <w:pPr>
        <w:widowControl w:val="0"/>
        <w:tabs>
          <w:tab w:val="left" w:pos="90"/>
        </w:tabs>
        <w:rPr>
          <w:b/>
          <w:snapToGrid w:val="0"/>
          <w:color w:val="000080"/>
          <w:u w:val="single"/>
        </w:rPr>
      </w:pPr>
    </w:p>
    <w:p w14:paraId="0B6DD653" w14:textId="77777777" w:rsidR="00037EBD" w:rsidRDefault="00037EBD" w:rsidP="004B18BF">
      <w:pPr>
        <w:widowControl w:val="0"/>
        <w:tabs>
          <w:tab w:val="left" w:pos="90"/>
        </w:tabs>
        <w:rPr>
          <w:b/>
          <w:snapToGrid w:val="0"/>
          <w:color w:val="000080"/>
          <w:u w:val="single"/>
        </w:rPr>
      </w:pPr>
    </w:p>
    <w:p w14:paraId="0FC3EDEB" w14:textId="2EFB1BFE" w:rsidR="004B18BF" w:rsidRDefault="004B18BF" w:rsidP="004B18BF">
      <w:pPr>
        <w:widowControl w:val="0"/>
        <w:tabs>
          <w:tab w:val="left" w:pos="90"/>
        </w:tabs>
        <w:rPr>
          <w:b/>
          <w:snapToGrid w:val="0"/>
          <w:color w:val="000080"/>
          <w:sz w:val="26"/>
          <w:u w:val="single"/>
        </w:rPr>
      </w:pPr>
      <w:r>
        <w:rPr>
          <w:b/>
          <w:snapToGrid w:val="0"/>
          <w:color w:val="000080"/>
          <w:u w:val="single"/>
        </w:rPr>
        <w:t xml:space="preserve">TRENTO - CONSOLATO ONORARIO </w:t>
      </w:r>
    </w:p>
    <w:p w14:paraId="6A8B19F3" w14:textId="77777777" w:rsidR="004B18BF" w:rsidRDefault="004B18BF" w:rsidP="004B18BF">
      <w:pPr>
        <w:widowControl w:val="0"/>
        <w:tabs>
          <w:tab w:val="left" w:pos="90"/>
        </w:tabs>
        <w:rPr>
          <w:b/>
          <w:snapToGrid w:val="0"/>
          <w:color w:val="000000"/>
        </w:rPr>
      </w:pPr>
    </w:p>
    <w:p w14:paraId="756F675A" w14:textId="77CD662D" w:rsidR="004B18BF" w:rsidRDefault="004B18BF" w:rsidP="00B4505E">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9B06E2">
        <w:rPr>
          <w:snapToGrid w:val="0"/>
          <w:color w:val="000000"/>
        </w:rPr>
        <w:t xml:space="preserve"> </w:t>
      </w:r>
      <w:r w:rsidR="008D4A74">
        <w:rPr>
          <w:snapToGrid w:val="0"/>
          <w:color w:val="000000"/>
        </w:rPr>
        <w:t xml:space="preserve">  Località “I </w:t>
      </w:r>
      <w:proofErr w:type="spellStart"/>
      <w:r w:rsidR="008D4A74">
        <w:rPr>
          <w:snapToGrid w:val="0"/>
          <w:color w:val="000000"/>
        </w:rPr>
        <w:t>Carozeti</w:t>
      </w:r>
      <w:proofErr w:type="spellEnd"/>
      <w:r w:rsidR="008D4A74">
        <w:rPr>
          <w:snapToGrid w:val="0"/>
          <w:color w:val="000000"/>
        </w:rPr>
        <w:t>”, 17 – 38123 Trento</w:t>
      </w:r>
    </w:p>
    <w:p w14:paraId="74FF8026" w14:textId="0D5CBBCB" w:rsidR="008D4A74" w:rsidRDefault="008D4A74" w:rsidP="004B18BF">
      <w:pPr>
        <w:widowControl w:val="0"/>
        <w:tabs>
          <w:tab w:val="left" w:pos="90"/>
          <w:tab w:val="left" w:pos="2321"/>
        </w:tabs>
        <w:spacing w:before="40"/>
        <w:rPr>
          <w:bCs/>
          <w:snapToGrid w:val="0"/>
          <w:color w:val="000000"/>
        </w:rPr>
      </w:pPr>
      <w:r>
        <w:rPr>
          <w:bCs/>
          <w:snapToGrid w:val="0"/>
          <w:color w:val="000000"/>
        </w:rPr>
        <w:tab/>
      </w:r>
      <w:r>
        <w:rPr>
          <w:bCs/>
          <w:snapToGrid w:val="0"/>
          <w:color w:val="000000"/>
        </w:rPr>
        <w:tab/>
        <w:t>Tel. 3290564271</w:t>
      </w:r>
    </w:p>
    <w:p w14:paraId="5976AF88" w14:textId="0580A7FE" w:rsidR="008D4A74" w:rsidRPr="008D4A74" w:rsidRDefault="008D4A74" w:rsidP="004B18BF">
      <w:pPr>
        <w:widowControl w:val="0"/>
        <w:tabs>
          <w:tab w:val="left" w:pos="90"/>
          <w:tab w:val="left" w:pos="2321"/>
        </w:tabs>
        <w:spacing w:before="40"/>
        <w:rPr>
          <w:bCs/>
          <w:snapToGrid w:val="0"/>
          <w:color w:val="000000"/>
        </w:rPr>
      </w:pPr>
      <w:r>
        <w:rPr>
          <w:bCs/>
          <w:snapToGrid w:val="0"/>
          <w:color w:val="000000"/>
        </w:rPr>
        <w:tab/>
      </w:r>
      <w:r>
        <w:rPr>
          <w:bCs/>
          <w:snapToGrid w:val="0"/>
          <w:color w:val="000000"/>
        </w:rPr>
        <w:tab/>
      </w:r>
      <w:proofErr w:type="spellStart"/>
      <w:r>
        <w:rPr>
          <w:bCs/>
          <w:snapToGrid w:val="0"/>
          <w:color w:val="000000"/>
        </w:rPr>
        <w:t>E-mial</w:t>
      </w:r>
      <w:proofErr w:type="spellEnd"/>
      <w:r>
        <w:rPr>
          <w:bCs/>
          <w:snapToGrid w:val="0"/>
          <w:color w:val="000000"/>
        </w:rPr>
        <w:t xml:space="preserve"> </w:t>
      </w:r>
      <w:hyperlink r:id="rId77" w:history="1">
        <w:r w:rsidRPr="00682CE6">
          <w:rPr>
            <w:rStyle w:val="Collegamentoipertestuale"/>
            <w:bCs/>
            <w:snapToGrid w:val="0"/>
          </w:rPr>
          <w:t>genipabu@hotmail.it</w:t>
        </w:r>
      </w:hyperlink>
      <w:r>
        <w:rPr>
          <w:bCs/>
          <w:snapToGrid w:val="0"/>
          <w:color w:val="000000"/>
        </w:rPr>
        <w:t xml:space="preserve"> </w:t>
      </w:r>
    </w:p>
    <w:p w14:paraId="4DDCCCFF" w14:textId="0C49599C" w:rsidR="004B18BF" w:rsidRPr="004D0523" w:rsidRDefault="004B18BF" w:rsidP="004B18BF">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Trentino Alto Adige</w:t>
      </w:r>
    </w:p>
    <w:p w14:paraId="2277BEA3" w14:textId="77777777" w:rsidR="008D4A74" w:rsidRDefault="008D4A74" w:rsidP="008D4A74">
      <w:pPr>
        <w:widowControl w:val="0"/>
        <w:tabs>
          <w:tab w:val="left" w:pos="90"/>
        </w:tabs>
        <w:spacing w:before="23"/>
        <w:rPr>
          <w:snapToGrid w:val="0"/>
          <w:color w:val="000000"/>
        </w:rPr>
      </w:pPr>
    </w:p>
    <w:p w14:paraId="3B4023F7" w14:textId="7E9DD3E9" w:rsidR="008D4A74" w:rsidRPr="00037EBD" w:rsidRDefault="008D4A74" w:rsidP="008D4A74">
      <w:pPr>
        <w:widowControl w:val="0"/>
        <w:tabs>
          <w:tab w:val="left" w:pos="90"/>
        </w:tabs>
        <w:spacing w:before="23"/>
        <w:rPr>
          <w:snapToGrid w:val="0"/>
          <w:color w:val="000000"/>
        </w:rPr>
      </w:pPr>
      <w:r>
        <w:rPr>
          <w:snapToGrid w:val="0"/>
          <w:color w:val="000000"/>
        </w:rPr>
        <w:t>Signor ROBERTO ROSSI, Console Onorario (Exequatur 21 marzo 2025 – 18 marzo 2027)</w:t>
      </w:r>
    </w:p>
    <w:p w14:paraId="2AB142A8" w14:textId="77777777" w:rsidR="004B18BF" w:rsidRDefault="004B18BF" w:rsidP="004B18BF">
      <w:pPr>
        <w:widowControl w:val="0"/>
        <w:tabs>
          <w:tab w:val="left" w:pos="90"/>
        </w:tabs>
        <w:spacing w:before="23"/>
        <w:rPr>
          <w:snapToGrid w:val="0"/>
          <w:color w:val="000000"/>
        </w:rPr>
      </w:pPr>
    </w:p>
    <w:p w14:paraId="6D56EFB6" w14:textId="77777777" w:rsidR="00E42DC6" w:rsidRDefault="00E42DC6">
      <w:pPr>
        <w:widowControl w:val="0"/>
        <w:tabs>
          <w:tab w:val="left" w:pos="90"/>
        </w:tabs>
        <w:spacing w:before="23"/>
        <w:rPr>
          <w:snapToGrid w:val="0"/>
          <w:color w:val="000000"/>
        </w:rPr>
      </w:pPr>
    </w:p>
    <w:p w14:paraId="3B36FA4D" w14:textId="77777777" w:rsidR="004D0523" w:rsidRDefault="004D0523" w:rsidP="004D0523">
      <w:pPr>
        <w:widowControl w:val="0"/>
        <w:tabs>
          <w:tab w:val="left" w:pos="90"/>
        </w:tabs>
        <w:rPr>
          <w:b/>
          <w:snapToGrid w:val="0"/>
          <w:color w:val="000080"/>
          <w:sz w:val="26"/>
          <w:u w:val="single"/>
        </w:rPr>
      </w:pPr>
      <w:r>
        <w:rPr>
          <w:b/>
          <w:snapToGrid w:val="0"/>
          <w:color w:val="000080"/>
          <w:u w:val="single"/>
        </w:rPr>
        <w:t xml:space="preserve">TRIESTE - CONSOLATO ONORARIO            </w:t>
      </w:r>
    </w:p>
    <w:p w14:paraId="472D2614" w14:textId="77777777" w:rsidR="004D0523" w:rsidRDefault="004D0523" w:rsidP="004D0523">
      <w:pPr>
        <w:widowControl w:val="0"/>
        <w:tabs>
          <w:tab w:val="left" w:pos="90"/>
        </w:tabs>
        <w:rPr>
          <w:b/>
          <w:snapToGrid w:val="0"/>
          <w:color w:val="000000"/>
        </w:rPr>
      </w:pPr>
    </w:p>
    <w:p w14:paraId="71EFFE14" w14:textId="0F926305" w:rsidR="004D0523" w:rsidRPr="004D0523" w:rsidRDefault="004D0523" w:rsidP="00146C0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9B06E2">
        <w:rPr>
          <w:snapToGrid w:val="0"/>
          <w:color w:val="000000"/>
        </w:rPr>
        <w:t xml:space="preserve"> </w:t>
      </w:r>
    </w:p>
    <w:p w14:paraId="1EF34206" w14:textId="77777777" w:rsidR="004D0523" w:rsidRPr="004D0523" w:rsidRDefault="004D0523" w:rsidP="004D0523">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Friuli Venezia Giulia</w:t>
      </w:r>
    </w:p>
    <w:p w14:paraId="7538A449" w14:textId="77777777" w:rsidR="004D0523" w:rsidRDefault="004D0523" w:rsidP="004D0523">
      <w:pPr>
        <w:widowControl w:val="0"/>
        <w:tabs>
          <w:tab w:val="left" w:pos="90"/>
        </w:tabs>
        <w:spacing w:before="23"/>
        <w:rPr>
          <w:snapToGrid w:val="0"/>
          <w:color w:val="000000"/>
        </w:rPr>
      </w:pPr>
    </w:p>
    <w:p w14:paraId="4348EAE5" w14:textId="77777777" w:rsidR="00667A61" w:rsidRDefault="00667A61" w:rsidP="00667A61">
      <w:pPr>
        <w:widowControl w:val="0"/>
        <w:tabs>
          <w:tab w:val="left" w:pos="90"/>
        </w:tabs>
        <w:rPr>
          <w:b/>
          <w:snapToGrid w:val="0"/>
          <w:color w:val="000080"/>
          <w:u w:val="single"/>
        </w:rPr>
      </w:pPr>
    </w:p>
    <w:p w14:paraId="5F6836C5" w14:textId="77777777" w:rsidR="002A3222" w:rsidRPr="008026C9" w:rsidRDefault="002A3222" w:rsidP="002A3222">
      <w:pPr>
        <w:widowControl w:val="0"/>
        <w:tabs>
          <w:tab w:val="left" w:pos="90"/>
        </w:tabs>
        <w:rPr>
          <w:b/>
          <w:snapToGrid w:val="0"/>
          <w:color w:val="000080"/>
          <w:sz w:val="18"/>
          <w:szCs w:val="18"/>
        </w:rPr>
      </w:pPr>
      <w:r>
        <w:rPr>
          <w:b/>
          <w:snapToGrid w:val="0"/>
          <w:color w:val="000080"/>
          <w:u w:val="single"/>
        </w:rPr>
        <w:t>VENEZIA - CONSOLATO ONORARIO</w:t>
      </w:r>
    </w:p>
    <w:p w14:paraId="3C0A0CC4" w14:textId="77777777" w:rsidR="002A3222" w:rsidRDefault="002A3222" w:rsidP="002A3222">
      <w:pPr>
        <w:widowControl w:val="0"/>
        <w:tabs>
          <w:tab w:val="left" w:pos="90"/>
        </w:tabs>
        <w:rPr>
          <w:b/>
          <w:snapToGrid w:val="0"/>
          <w:color w:val="000000"/>
        </w:rPr>
      </w:pPr>
    </w:p>
    <w:p w14:paraId="689895F0" w14:textId="77777777" w:rsidR="002A3222" w:rsidRDefault="002A3222" w:rsidP="002A3222">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Pr>
          <w:snapToGrid w:val="0"/>
          <w:color w:val="000000"/>
        </w:rPr>
        <w:t xml:space="preserve">   Via Torre </w:t>
      </w:r>
      <w:proofErr w:type="spellStart"/>
      <w:r>
        <w:rPr>
          <w:snapToGrid w:val="0"/>
          <w:color w:val="000000"/>
        </w:rPr>
        <w:t>Belfredo</w:t>
      </w:r>
      <w:proofErr w:type="spellEnd"/>
      <w:r>
        <w:rPr>
          <w:snapToGrid w:val="0"/>
          <w:color w:val="000000"/>
        </w:rPr>
        <w:t xml:space="preserve">, 79 – 3° piano </w:t>
      </w:r>
      <w:proofErr w:type="spellStart"/>
      <w:r>
        <w:rPr>
          <w:snapToGrid w:val="0"/>
          <w:color w:val="000000"/>
        </w:rPr>
        <w:t>int</w:t>
      </w:r>
      <w:proofErr w:type="spellEnd"/>
      <w:r>
        <w:rPr>
          <w:snapToGrid w:val="0"/>
          <w:color w:val="000000"/>
        </w:rPr>
        <w:t>. 5 30174 Venezia-Mestre</w:t>
      </w:r>
    </w:p>
    <w:p w14:paraId="40BD171E" w14:textId="77777777" w:rsidR="002A3222" w:rsidRDefault="002A3222" w:rsidP="002A3222">
      <w:pPr>
        <w:widowControl w:val="0"/>
        <w:tabs>
          <w:tab w:val="left" w:pos="90"/>
        </w:tabs>
        <w:rPr>
          <w:snapToGrid w:val="0"/>
          <w:color w:val="000000"/>
        </w:rPr>
      </w:pPr>
      <w:r>
        <w:rPr>
          <w:snapToGrid w:val="0"/>
          <w:color w:val="000000"/>
        </w:rPr>
        <w:tab/>
      </w:r>
      <w:r>
        <w:rPr>
          <w:snapToGrid w:val="0"/>
          <w:color w:val="000000"/>
        </w:rPr>
        <w:tab/>
      </w:r>
      <w:r>
        <w:rPr>
          <w:snapToGrid w:val="0"/>
          <w:color w:val="000000"/>
        </w:rPr>
        <w:tab/>
        <w:t xml:space="preserve">                 Tel. 320 059 8674 – Fax 041921979/0415951886</w:t>
      </w:r>
    </w:p>
    <w:p w14:paraId="312CA833" w14:textId="77777777" w:rsidR="002A3222" w:rsidRPr="004D0523" w:rsidRDefault="002A3222" w:rsidP="002A3222">
      <w:pPr>
        <w:widowControl w:val="0"/>
        <w:tabs>
          <w:tab w:val="left" w:pos="90"/>
          <w:tab w:val="left" w:pos="2321"/>
        </w:tabs>
        <w:spacing w:before="40"/>
        <w:rPr>
          <w:snapToGrid w:val="0"/>
          <w:color w:val="000000"/>
        </w:rPr>
      </w:pPr>
      <w:r>
        <w:rPr>
          <w:b/>
          <w:snapToGrid w:val="0"/>
          <w:color w:val="000000"/>
        </w:rPr>
        <w:tab/>
      </w:r>
      <w:r>
        <w:rPr>
          <w:b/>
          <w:snapToGrid w:val="0"/>
          <w:color w:val="000000"/>
        </w:rPr>
        <w:tab/>
      </w:r>
    </w:p>
    <w:p w14:paraId="193D7F40" w14:textId="77777777" w:rsidR="002A3222" w:rsidRPr="004D0523" w:rsidRDefault="002A3222" w:rsidP="002A322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026C9">
        <w:rPr>
          <w:snapToGrid w:val="0"/>
        </w:rPr>
        <w:t>Veneto</w:t>
      </w:r>
    </w:p>
    <w:p w14:paraId="6747821B" w14:textId="77777777" w:rsidR="002A3222" w:rsidRDefault="002A3222" w:rsidP="002A3222">
      <w:pPr>
        <w:widowControl w:val="0"/>
        <w:tabs>
          <w:tab w:val="left" w:pos="90"/>
        </w:tabs>
        <w:spacing w:before="23"/>
        <w:rPr>
          <w:snapToGrid w:val="0"/>
          <w:color w:val="000000"/>
        </w:rPr>
      </w:pPr>
    </w:p>
    <w:p w14:paraId="3D572711" w14:textId="77777777" w:rsidR="002A3222" w:rsidRDefault="002A3222" w:rsidP="002A3222">
      <w:pPr>
        <w:widowControl w:val="0"/>
        <w:tabs>
          <w:tab w:val="left" w:pos="90"/>
        </w:tabs>
        <w:spacing w:before="23"/>
        <w:rPr>
          <w:snapToGrid w:val="0"/>
          <w:color w:val="000000"/>
        </w:rPr>
      </w:pPr>
      <w:r>
        <w:rPr>
          <w:snapToGrid w:val="0"/>
          <w:color w:val="000000"/>
        </w:rPr>
        <w:t xml:space="preserve">Signora </w:t>
      </w:r>
      <w:r w:rsidR="008026C9">
        <w:rPr>
          <w:snapToGrid w:val="0"/>
          <w:color w:val="000000"/>
        </w:rPr>
        <w:t>HELEN HEYZEL GNOCCHI</w:t>
      </w:r>
      <w:r>
        <w:rPr>
          <w:snapToGrid w:val="0"/>
          <w:color w:val="000000"/>
        </w:rPr>
        <w:t>, Console Onorario (</w:t>
      </w:r>
      <w:r w:rsidR="000A34F1">
        <w:rPr>
          <w:snapToGrid w:val="0"/>
          <w:color w:val="000000"/>
        </w:rPr>
        <w:t>Rinnovo e</w:t>
      </w:r>
      <w:r>
        <w:rPr>
          <w:snapToGrid w:val="0"/>
          <w:color w:val="000000"/>
        </w:rPr>
        <w:t xml:space="preserve">xequatur </w:t>
      </w:r>
      <w:r w:rsidR="000A34F1">
        <w:rPr>
          <w:snapToGrid w:val="0"/>
          <w:color w:val="000000"/>
        </w:rPr>
        <w:t>22 novembre 2022</w:t>
      </w:r>
      <w:r w:rsidR="00E05EBD">
        <w:rPr>
          <w:snapToGrid w:val="0"/>
          <w:color w:val="000000"/>
        </w:rPr>
        <w:t xml:space="preserve"> – </w:t>
      </w:r>
      <w:r w:rsidR="000A34F1">
        <w:rPr>
          <w:snapToGrid w:val="0"/>
          <w:color w:val="000000"/>
        </w:rPr>
        <w:t>17 agosto 2026</w:t>
      </w:r>
      <w:r>
        <w:rPr>
          <w:snapToGrid w:val="0"/>
          <w:color w:val="000000"/>
        </w:rPr>
        <w:t xml:space="preserve">) </w:t>
      </w:r>
    </w:p>
    <w:p w14:paraId="2B353014" w14:textId="77777777" w:rsidR="008D4A74" w:rsidRDefault="008D4A74" w:rsidP="002A3222">
      <w:pPr>
        <w:widowControl w:val="0"/>
        <w:tabs>
          <w:tab w:val="left" w:pos="90"/>
        </w:tabs>
        <w:spacing w:before="23"/>
        <w:rPr>
          <w:snapToGrid w:val="0"/>
          <w:color w:val="000000"/>
        </w:rPr>
      </w:pPr>
    </w:p>
    <w:p w14:paraId="49559856" w14:textId="77777777" w:rsidR="008D4A74" w:rsidRDefault="008D4A74" w:rsidP="002A3222">
      <w:pPr>
        <w:widowControl w:val="0"/>
        <w:tabs>
          <w:tab w:val="left" w:pos="90"/>
        </w:tabs>
        <w:spacing w:before="23"/>
        <w:rPr>
          <w:snapToGrid w:val="0"/>
          <w:color w:val="000000"/>
        </w:rPr>
      </w:pPr>
    </w:p>
    <w:p w14:paraId="5382882C" w14:textId="77777777" w:rsidR="004944D8" w:rsidRDefault="00AF541C" w:rsidP="00AF541C">
      <w:pPr>
        <w:rPr>
          <w:b/>
          <w:snapToGrid w:val="0"/>
          <w:color w:val="000000"/>
          <w:sz w:val="16"/>
        </w:rPr>
      </w:pPr>
      <w:r>
        <w:br w:type="page"/>
      </w:r>
    </w:p>
    <w:p w14:paraId="51AEE762" w14:textId="77777777" w:rsidR="004944D8" w:rsidRDefault="004944D8">
      <w:pPr>
        <w:jc w:val="right"/>
        <w:rPr>
          <w:b/>
          <w:snapToGrid w:val="0"/>
          <w:color w:val="000080"/>
          <w:u w:val="single"/>
        </w:rPr>
      </w:pPr>
      <w:r>
        <w:rPr>
          <w:b/>
          <w:snapToGrid w:val="0"/>
          <w:color w:val="000000"/>
          <w:sz w:val="16"/>
        </w:rPr>
        <w:t>BULGARIA</w:t>
      </w:r>
    </w:p>
    <w:p w14:paraId="3DEF8DEB" w14:textId="77777777" w:rsidR="004944D8" w:rsidRDefault="004944D8">
      <w:pPr>
        <w:rPr>
          <w:b/>
          <w:snapToGrid w:val="0"/>
          <w:color w:val="000080"/>
          <w:u w:val="single"/>
        </w:rPr>
      </w:pPr>
    </w:p>
    <w:p w14:paraId="2A2438C1" w14:textId="77777777" w:rsidR="004944D8" w:rsidRDefault="009E4C9E">
      <w:pPr>
        <w:pStyle w:val="Stile1"/>
        <w:widowControl w:val="0"/>
        <w:tabs>
          <w:tab w:val="left" w:pos="90"/>
        </w:tabs>
        <w:spacing w:before="60"/>
        <w:rPr>
          <w:bCs w:val="0"/>
          <w:snapToGrid w:val="0"/>
          <w:sz w:val="39"/>
        </w:rPr>
      </w:pPr>
      <w:r>
        <w:rPr>
          <w:noProof/>
        </w:rPr>
        <w:drawing>
          <wp:anchor distT="0" distB="0" distL="114300" distR="114300" simplePos="0" relativeHeight="251591168" behindDoc="0" locked="0" layoutInCell="1" allowOverlap="1" wp14:anchorId="66F0DEE8" wp14:editId="41A462EB">
            <wp:simplePos x="0" y="0"/>
            <wp:positionH relativeFrom="column">
              <wp:posOffset>5692140</wp:posOffset>
            </wp:positionH>
            <wp:positionV relativeFrom="paragraph">
              <wp:posOffset>110490</wp:posOffset>
            </wp:positionV>
            <wp:extent cx="702310" cy="467995"/>
            <wp:effectExtent l="19050" t="19050" r="2540" b="8255"/>
            <wp:wrapNone/>
            <wp:docPr id="387"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190B67">
        <w:rPr>
          <w:bCs w:val="0"/>
          <w:snapToGrid w:val="0"/>
        </w:rPr>
        <w:t>BULGARIA</w:t>
      </w:r>
    </w:p>
    <w:p w14:paraId="4AA2096C"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5504EBF" w14:textId="77777777" w:rsidR="004944D8" w:rsidRDefault="004944D8">
      <w:pPr>
        <w:widowControl w:val="0"/>
        <w:tabs>
          <w:tab w:val="left" w:pos="2321"/>
        </w:tabs>
        <w:rPr>
          <w:b/>
          <w:snapToGrid w:val="0"/>
          <w:color w:val="000000"/>
          <w:sz w:val="16"/>
        </w:rPr>
      </w:pPr>
      <w:r>
        <w:rPr>
          <w:rFonts w:ascii="MS Sans Serif" w:hAnsi="MS Sans Serif"/>
          <w:snapToGrid w:val="0"/>
          <w:sz w:val="24"/>
        </w:rPr>
        <w:tab/>
      </w:r>
      <w:r>
        <w:rPr>
          <w:snapToGrid w:val="0"/>
          <w:color w:val="000000"/>
        </w:rPr>
        <w:t xml:space="preserve">                      </w:t>
      </w:r>
    </w:p>
    <w:p w14:paraId="34E9DF69" w14:textId="77777777" w:rsidR="004944D8" w:rsidRDefault="004944D8">
      <w:pPr>
        <w:widowControl w:val="0"/>
        <w:tabs>
          <w:tab w:val="left" w:pos="90"/>
        </w:tabs>
        <w:spacing w:before="23"/>
        <w:jc w:val="right"/>
        <w:rPr>
          <w:snapToGrid w:val="0"/>
        </w:rPr>
      </w:pPr>
    </w:p>
    <w:p w14:paraId="0B2C99D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9156BCC" w14:textId="77777777" w:rsidR="004944D8" w:rsidRDefault="004944D8" w:rsidP="008B52A7">
      <w:pPr>
        <w:widowControl w:val="0"/>
        <w:tabs>
          <w:tab w:val="left" w:pos="90"/>
        </w:tabs>
        <w:jc w:val="right"/>
        <w:rPr>
          <w:b/>
          <w:snapToGrid w:val="0"/>
          <w:color w:val="000080"/>
          <w:u w:val="single"/>
        </w:rPr>
      </w:pPr>
      <w:r>
        <w:rPr>
          <w:i/>
          <w:snapToGrid w:val="0"/>
          <w:color w:val="000000"/>
        </w:rPr>
        <w:t xml:space="preserve"> Festa nazionale 3 marzo</w:t>
      </w:r>
    </w:p>
    <w:p w14:paraId="718C8AC0" w14:textId="77777777" w:rsidR="004944D8" w:rsidRDefault="004944D8" w:rsidP="008B52A7">
      <w:pPr>
        <w:widowControl w:val="0"/>
        <w:tabs>
          <w:tab w:val="left" w:pos="90"/>
        </w:tabs>
        <w:rPr>
          <w:b/>
          <w:snapToGrid w:val="0"/>
          <w:color w:val="000080"/>
          <w:sz w:val="26"/>
          <w:u w:val="single"/>
        </w:rPr>
      </w:pPr>
      <w:r>
        <w:rPr>
          <w:b/>
          <w:snapToGrid w:val="0"/>
          <w:color w:val="000080"/>
          <w:u w:val="single"/>
        </w:rPr>
        <w:t>ROMA - SEZIONE CONSOLARE DELL'AMBASCIATA</w:t>
      </w:r>
    </w:p>
    <w:p w14:paraId="37B3D97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P.P. Rubens, 21 - 00197 Roma </w:t>
      </w:r>
    </w:p>
    <w:p w14:paraId="09AB866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063224640  063224643 - Fax 063226122  </w:t>
      </w:r>
    </w:p>
    <w:p w14:paraId="1450BA4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4341AE">
        <w:rPr>
          <w:snapToGrid w:val="0"/>
          <w:color w:val="000000"/>
        </w:rPr>
        <w:t>consul@bulemb</w:t>
      </w:r>
      <w:r>
        <w:rPr>
          <w:snapToGrid w:val="0"/>
          <w:color w:val="000000"/>
        </w:rPr>
        <w:t>.it</w:t>
      </w:r>
    </w:p>
    <w:p w14:paraId="7807C003" w14:textId="77777777" w:rsidR="008B52A7"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B52A7">
        <w:rPr>
          <w:snapToGrid w:val="0"/>
          <w:color w:val="000000"/>
        </w:rPr>
        <w:t xml:space="preserve">Tutto il territorio della Repubblica Italiana </w:t>
      </w:r>
    </w:p>
    <w:p w14:paraId="5C5E1B17" w14:textId="77777777" w:rsidR="003C7D39" w:rsidRDefault="003C7D39">
      <w:pPr>
        <w:widowControl w:val="0"/>
        <w:tabs>
          <w:tab w:val="left" w:pos="90"/>
        </w:tabs>
        <w:rPr>
          <w:b/>
          <w:snapToGrid w:val="0"/>
          <w:color w:val="000080"/>
          <w:u w:val="single"/>
        </w:rPr>
      </w:pPr>
    </w:p>
    <w:p w14:paraId="00C69715" w14:textId="77777777" w:rsidR="000713B8" w:rsidRDefault="000713B8">
      <w:pPr>
        <w:widowControl w:val="0"/>
        <w:tabs>
          <w:tab w:val="left" w:pos="90"/>
        </w:tabs>
        <w:rPr>
          <w:b/>
          <w:snapToGrid w:val="0"/>
          <w:color w:val="000080"/>
          <w:u w:val="single"/>
        </w:rPr>
      </w:pPr>
    </w:p>
    <w:p w14:paraId="5D9EA292" w14:textId="77777777" w:rsidR="003C7D39" w:rsidRDefault="003C7D39" w:rsidP="003C7D39">
      <w:pPr>
        <w:widowControl w:val="0"/>
        <w:tabs>
          <w:tab w:val="left" w:pos="90"/>
        </w:tabs>
        <w:rPr>
          <w:b/>
          <w:snapToGrid w:val="0"/>
          <w:color w:val="000080"/>
          <w:u w:val="single"/>
        </w:rPr>
      </w:pPr>
      <w:r>
        <w:rPr>
          <w:b/>
          <w:snapToGrid w:val="0"/>
          <w:color w:val="000080"/>
          <w:u w:val="single"/>
        </w:rPr>
        <w:t>MILANO – CONSOLATO GENERALE</w:t>
      </w:r>
    </w:p>
    <w:p w14:paraId="29CF9FBF" w14:textId="77777777" w:rsidR="003C7D39" w:rsidRDefault="003C7D39" w:rsidP="003C7D39">
      <w:pPr>
        <w:pStyle w:val="Titolo4"/>
        <w:widowControl w:val="0"/>
        <w:tabs>
          <w:tab w:val="left" w:pos="90"/>
        </w:tabs>
        <w:rPr>
          <w:rFonts w:ascii="Times New Roman" w:hAnsi="Times New Roman"/>
        </w:rPr>
      </w:pPr>
    </w:p>
    <w:p w14:paraId="1D302620" w14:textId="77777777" w:rsidR="003C7D39" w:rsidRDefault="003C7D39" w:rsidP="003C7D39">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sidR="00392617">
        <w:rPr>
          <w:rFonts w:ascii="Times New Roman" w:hAnsi="Times New Roman"/>
          <w:b w:val="0"/>
        </w:rPr>
        <w:t xml:space="preserve">Via </w:t>
      </w:r>
      <w:r w:rsidR="00E70AB4">
        <w:rPr>
          <w:rFonts w:ascii="Times New Roman" w:hAnsi="Times New Roman"/>
          <w:b w:val="0"/>
        </w:rPr>
        <w:t>Manin, 37</w:t>
      </w:r>
      <w:r w:rsidR="00392617">
        <w:rPr>
          <w:rFonts w:ascii="Times New Roman" w:hAnsi="Times New Roman"/>
          <w:b w:val="0"/>
        </w:rPr>
        <w:t xml:space="preserve"> – 20</w:t>
      </w:r>
      <w:r>
        <w:rPr>
          <w:rFonts w:ascii="Times New Roman" w:hAnsi="Times New Roman"/>
          <w:b w:val="0"/>
        </w:rPr>
        <w:t>121 Milano</w:t>
      </w:r>
      <w:r w:rsidR="00E70AB4">
        <w:rPr>
          <w:rFonts w:ascii="Times New Roman" w:hAnsi="Times New Roman"/>
          <w:b w:val="0"/>
        </w:rPr>
        <w:t xml:space="preserve"> </w:t>
      </w:r>
    </w:p>
    <w:p w14:paraId="5B3354E4" w14:textId="77777777" w:rsidR="00C225C8" w:rsidRDefault="00C225C8" w:rsidP="00C225C8">
      <w:r>
        <w:tab/>
      </w:r>
      <w:r>
        <w:tab/>
      </w:r>
      <w:r>
        <w:tab/>
        <w:t xml:space="preserve">     Tel. 0284942941 – Fax 0284942902</w:t>
      </w:r>
    </w:p>
    <w:p w14:paraId="5B4CA2AA" w14:textId="77777777" w:rsidR="00C225C8" w:rsidRPr="00C225C8" w:rsidRDefault="00C225C8" w:rsidP="00C225C8">
      <w:r>
        <w:tab/>
      </w:r>
      <w:r>
        <w:tab/>
      </w:r>
      <w:r>
        <w:tab/>
        <w:t xml:space="preserve">     E-mail  </w:t>
      </w:r>
      <w:hyperlink r:id="rId79" w:history="1">
        <w:r w:rsidR="00D86867" w:rsidRPr="006116A1">
          <w:rPr>
            <w:rStyle w:val="Collegamentoipertestuale"/>
            <w:color w:val="000000"/>
            <w:u w:val="none"/>
          </w:rPr>
          <w:t>Consulate.Milan@mfa.bg</w:t>
        </w:r>
      </w:hyperlink>
    </w:p>
    <w:p w14:paraId="26094CEB" w14:textId="77777777" w:rsidR="003C7D39" w:rsidRDefault="003C7D39" w:rsidP="003C7D39">
      <w:pPr>
        <w:ind w:left="2410" w:hanging="2410"/>
      </w:pPr>
      <w:r>
        <w:rPr>
          <w:b/>
        </w:rPr>
        <w:t>Circoscrizion</w:t>
      </w:r>
      <w:r w:rsidR="0094537D">
        <w:rPr>
          <w:b/>
        </w:rPr>
        <w:t>e</w:t>
      </w:r>
      <w:r>
        <w:rPr>
          <w:b/>
        </w:rPr>
        <w:tab/>
      </w:r>
      <w:r>
        <w:t>Lombardia, Piemonte, Veneto, Emilia Romagna, Liguria, Valle d’Aosta, Friuli Venezia Giulia, Trentino Alto Adige, Toscana, Umbria e Marche</w:t>
      </w:r>
    </w:p>
    <w:p w14:paraId="4DD8A232" w14:textId="77777777" w:rsidR="003C7D39" w:rsidRDefault="003C7D39" w:rsidP="003C7D39"/>
    <w:p w14:paraId="0AD3354E" w14:textId="77777777" w:rsidR="003C7D39" w:rsidRDefault="003C7D39" w:rsidP="003C7D39">
      <w:r>
        <w:t>Signor</w:t>
      </w:r>
      <w:r w:rsidR="00E83204">
        <w:t>a</w:t>
      </w:r>
      <w:r>
        <w:t xml:space="preserve"> </w:t>
      </w:r>
      <w:r w:rsidR="00CA0D6F" w:rsidRPr="00CA0D6F">
        <w:t>ANA GEORGIEVA PASKALEVA</w:t>
      </w:r>
      <w:r w:rsidR="00676A93">
        <w:t xml:space="preserve">, Console Generale (Exequatur </w:t>
      </w:r>
      <w:r w:rsidR="00CA0D6F">
        <w:t>2</w:t>
      </w:r>
      <w:r w:rsidR="00E83204">
        <w:t>4</w:t>
      </w:r>
      <w:r w:rsidR="00676A93">
        <w:t xml:space="preserve"> </w:t>
      </w:r>
      <w:r w:rsidR="00CA0D6F">
        <w:t>ottobre</w:t>
      </w:r>
      <w:r w:rsidR="00676A93">
        <w:t xml:space="preserve"> 20</w:t>
      </w:r>
      <w:r w:rsidR="00CA0D6F">
        <w:t>22</w:t>
      </w:r>
      <w:r w:rsidR="00676A93">
        <w:t>)</w:t>
      </w:r>
    </w:p>
    <w:p w14:paraId="63B09C58" w14:textId="77777777" w:rsidR="0024238E" w:rsidRDefault="0024238E" w:rsidP="003C7D39">
      <w:pPr>
        <w:rPr>
          <w:b/>
          <w:i/>
        </w:rPr>
      </w:pPr>
      <w:r>
        <w:t xml:space="preserve">Signora </w:t>
      </w:r>
      <w:r w:rsidR="00855A26">
        <w:t>ELENA IVANOVA NIKOVA</w:t>
      </w:r>
      <w:r>
        <w:t>, Console (</w:t>
      </w:r>
      <w:r w:rsidR="00855A26">
        <w:t>1 agosto 2023</w:t>
      </w:r>
      <w:r>
        <w:t>)</w:t>
      </w:r>
    </w:p>
    <w:p w14:paraId="096ABFDA" w14:textId="77777777" w:rsidR="004944D8" w:rsidRDefault="004944D8">
      <w:pPr>
        <w:widowControl w:val="0"/>
        <w:tabs>
          <w:tab w:val="left" w:pos="90"/>
        </w:tabs>
        <w:rPr>
          <w:snapToGrid w:val="0"/>
          <w:color w:val="000000"/>
        </w:rPr>
      </w:pPr>
    </w:p>
    <w:p w14:paraId="5F4EC68A" w14:textId="77777777" w:rsidR="008449C7" w:rsidRDefault="008449C7" w:rsidP="008449C7">
      <w:pPr>
        <w:widowControl w:val="0"/>
        <w:tabs>
          <w:tab w:val="left" w:pos="90"/>
        </w:tabs>
        <w:rPr>
          <w:b/>
          <w:snapToGrid w:val="0"/>
          <w:color w:val="000080"/>
          <w:u w:val="single"/>
        </w:rPr>
      </w:pPr>
    </w:p>
    <w:p w14:paraId="6C238CBF" w14:textId="77777777" w:rsidR="008449C7" w:rsidRDefault="008449C7" w:rsidP="008449C7">
      <w:pPr>
        <w:widowControl w:val="0"/>
        <w:tabs>
          <w:tab w:val="left" w:pos="90"/>
        </w:tabs>
        <w:rPr>
          <w:b/>
          <w:snapToGrid w:val="0"/>
          <w:color w:val="000080"/>
          <w:u w:val="single"/>
        </w:rPr>
      </w:pPr>
      <w:r>
        <w:rPr>
          <w:b/>
          <w:snapToGrid w:val="0"/>
          <w:color w:val="000080"/>
          <w:u w:val="single"/>
        </w:rPr>
        <w:t>NAPOLI – CONSOLATO GENERALE ONORARIO</w:t>
      </w:r>
    </w:p>
    <w:p w14:paraId="2ADB7BD1" w14:textId="77777777" w:rsidR="008449C7" w:rsidRDefault="008449C7" w:rsidP="008449C7">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Chiatamone, 63 - 801</w:t>
      </w:r>
      <w:r w:rsidR="005E6D93">
        <w:rPr>
          <w:rFonts w:ascii="Times New Roman" w:hAnsi="Times New Roman"/>
          <w:b w:val="0"/>
        </w:rPr>
        <w:t>21</w:t>
      </w:r>
      <w:r>
        <w:rPr>
          <w:rFonts w:ascii="Times New Roman" w:hAnsi="Times New Roman"/>
          <w:b w:val="0"/>
        </w:rPr>
        <w:t xml:space="preserve"> Napoli</w:t>
      </w:r>
    </w:p>
    <w:p w14:paraId="4129C14A" w14:textId="77777777" w:rsidR="008449C7" w:rsidRDefault="008449C7" w:rsidP="008449C7">
      <w:pPr>
        <w:pStyle w:val="Pidipagina"/>
        <w:tabs>
          <w:tab w:val="clear" w:pos="4819"/>
          <w:tab w:val="clear" w:pos="9638"/>
        </w:tabs>
      </w:pPr>
      <w:r>
        <w:tab/>
      </w:r>
      <w:r>
        <w:tab/>
      </w:r>
      <w:r>
        <w:tab/>
        <w:t xml:space="preserve">    Tel. e Fax </w:t>
      </w:r>
      <w:r w:rsidR="005E6D93" w:rsidRPr="005E6D93">
        <w:t>0817642182</w:t>
      </w:r>
    </w:p>
    <w:p w14:paraId="79E90ED8" w14:textId="77777777" w:rsidR="008449C7" w:rsidRDefault="008449C7" w:rsidP="008449C7">
      <w:pPr>
        <w:pStyle w:val="Pidipagina"/>
        <w:tabs>
          <w:tab w:val="clear" w:pos="4819"/>
          <w:tab w:val="clear" w:pos="9638"/>
        </w:tabs>
      </w:pPr>
      <w:r>
        <w:tab/>
      </w:r>
      <w:r>
        <w:tab/>
      </w:r>
      <w:r>
        <w:tab/>
        <w:t xml:space="preserve">    E-mail  </w:t>
      </w:r>
      <w:r w:rsidRPr="001E7037">
        <w:t>avvocato.famiglietti@gmail.com</w:t>
      </w:r>
    </w:p>
    <w:p w14:paraId="7CEB61F0" w14:textId="77777777" w:rsidR="008449C7" w:rsidRDefault="008449C7" w:rsidP="008449C7">
      <w:r>
        <w:rPr>
          <w:b/>
        </w:rPr>
        <w:t>Circoscrizione</w:t>
      </w:r>
      <w:r>
        <w:tab/>
      </w:r>
      <w:r>
        <w:tab/>
        <w:t xml:space="preserve">    Campania, Abruzzo, Molise, Basilicata e Calabria</w:t>
      </w:r>
    </w:p>
    <w:p w14:paraId="6D191C8F" w14:textId="77777777" w:rsidR="008449C7" w:rsidRDefault="008449C7" w:rsidP="008449C7"/>
    <w:p w14:paraId="77699B33" w14:textId="77777777" w:rsidR="008449C7" w:rsidRDefault="008449C7" w:rsidP="008449C7">
      <w:pPr>
        <w:rPr>
          <w:b/>
          <w:i/>
        </w:rPr>
      </w:pPr>
      <w:r>
        <w:t>Signor GENNARO FAMIGLIETTI, Console Onorario (Rinnovo exequatur 24 marzo 2021)</w:t>
      </w:r>
    </w:p>
    <w:p w14:paraId="2973DA1B" w14:textId="63DAA6F3" w:rsidR="00810E06" w:rsidRDefault="00810E06" w:rsidP="001E5EB5">
      <w:pPr>
        <w:widowControl w:val="0"/>
        <w:tabs>
          <w:tab w:val="left" w:pos="90"/>
        </w:tabs>
        <w:rPr>
          <w:b/>
          <w:snapToGrid w:val="0"/>
          <w:color w:val="000080"/>
          <w:u w:val="single"/>
        </w:rPr>
      </w:pPr>
    </w:p>
    <w:p w14:paraId="5643AA9E" w14:textId="77777777" w:rsidR="009E4110" w:rsidRDefault="009E4110" w:rsidP="001E5EB5">
      <w:pPr>
        <w:widowControl w:val="0"/>
        <w:tabs>
          <w:tab w:val="left" w:pos="90"/>
        </w:tabs>
        <w:rPr>
          <w:b/>
          <w:snapToGrid w:val="0"/>
          <w:color w:val="000080"/>
          <w:u w:val="single"/>
        </w:rPr>
      </w:pPr>
    </w:p>
    <w:p w14:paraId="1944ADFA" w14:textId="443D0985" w:rsidR="009E4110" w:rsidRDefault="009E4110" w:rsidP="009E4110">
      <w:pPr>
        <w:widowControl w:val="0"/>
        <w:tabs>
          <w:tab w:val="left" w:pos="90"/>
        </w:tabs>
        <w:rPr>
          <w:b/>
          <w:snapToGrid w:val="0"/>
          <w:color w:val="000080"/>
          <w:u w:val="single"/>
        </w:rPr>
      </w:pPr>
      <w:r>
        <w:rPr>
          <w:b/>
          <w:snapToGrid w:val="0"/>
          <w:color w:val="000080"/>
          <w:u w:val="single"/>
        </w:rPr>
        <w:t>ANCONA – CONSOLATO ONORARIO</w:t>
      </w:r>
    </w:p>
    <w:p w14:paraId="7AD317F9" w14:textId="77777777" w:rsidR="009E4110" w:rsidRDefault="009E4110" w:rsidP="009E4110">
      <w:pPr>
        <w:pStyle w:val="Titolo4"/>
        <w:widowControl w:val="0"/>
        <w:tabs>
          <w:tab w:val="left" w:pos="90"/>
        </w:tabs>
        <w:rPr>
          <w:rFonts w:ascii="Times New Roman" w:hAnsi="Times New Roman"/>
        </w:rPr>
      </w:pPr>
    </w:p>
    <w:p w14:paraId="0F4BA897" w14:textId="479AB76C" w:rsidR="009E4110" w:rsidRDefault="009E4110" w:rsidP="009E4110">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Sandro Totti, 4 – 60131 Ancona</w:t>
      </w:r>
    </w:p>
    <w:p w14:paraId="648F6984" w14:textId="7A53BDAE" w:rsidR="009E4110" w:rsidRDefault="009E4110" w:rsidP="009E4110">
      <w:pPr>
        <w:pStyle w:val="Pidipagina"/>
        <w:tabs>
          <w:tab w:val="clear" w:pos="4819"/>
          <w:tab w:val="clear" w:pos="9638"/>
        </w:tabs>
      </w:pPr>
      <w:r>
        <w:tab/>
      </w:r>
      <w:r>
        <w:tab/>
      </w:r>
      <w:r>
        <w:tab/>
        <w:t xml:space="preserve">     Tel. </w:t>
      </w:r>
    </w:p>
    <w:p w14:paraId="6CCFE3C9" w14:textId="5BDEBC5F" w:rsidR="009E4110" w:rsidRDefault="009E4110" w:rsidP="009E4110">
      <w:pPr>
        <w:pStyle w:val="Pidipagina"/>
        <w:tabs>
          <w:tab w:val="clear" w:pos="4819"/>
          <w:tab w:val="clear" w:pos="9638"/>
        </w:tabs>
      </w:pPr>
      <w:r>
        <w:tab/>
      </w:r>
      <w:r>
        <w:tab/>
      </w:r>
      <w:r>
        <w:tab/>
        <w:t xml:space="preserve">     E-mail  </w:t>
      </w:r>
    </w:p>
    <w:p w14:paraId="7E62995E" w14:textId="4D5D2078" w:rsidR="009E4110" w:rsidRDefault="009E4110" w:rsidP="009E4110">
      <w:r>
        <w:rPr>
          <w:b/>
        </w:rPr>
        <w:t>Circoscrizione</w:t>
      </w:r>
      <w:r>
        <w:tab/>
      </w:r>
      <w:r>
        <w:tab/>
        <w:t xml:space="preserve">     Marche</w:t>
      </w:r>
    </w:p>
    <w:p w14:paraId="27A29506" w14:textId="77777777" w:rsidR="009E4110" w:rsidRDefault="009E4110" w:rsidP="009E4110"/>
    <w:p w14:paraId="233BD3FC" w14:textId="7B979E57" w:rsidR="009E4110" w:rsidRDefault="009E4110" w:rsidP="009E4110">
      <w:r>
        <w:t>Signor PAOLO MARIANI, Console Onorario (Exequatur 9 dicembre 2024)</w:t>
      </w:r>
    </w:p>
    <w:p w14:paraId="5C830AE9" w14:textId="77777777" w:rsidR="0074751B" w:rsidRDefault="0074751B" w:rsidP="001E5EB5">
      <w:pPr>
        <w:widowControl w:val="0"/>
        <w:tabs>
          <w:tab w:val="left" w:pos="90"/>
        </w:tabs>
        <w:rPr>
          <w:b/>
          <w:snapToGrid w:val="0"/>
          <w:color w:val="000080"/>
          <w:u w:val="single"/>
        </w:rPr>
      </w:pPr>
    </w:p>
    <w:p w14:paraId="2A4662F7" w14:textId="77777777" w:rsidR="004944D8" w:rsidRDefault="004944D8" w:rsidP="001E5EB5">
      <w:pPr>
        <w:widowControl w:val="0"/>
        <w:tabs>
          <w:tab w:val="left" w:pos="90"/>
        </w:tabs>
        <w:rPr>
          <w:b/>
          <w:snapToGrid w:val="0"/>
          <w:color w:val="000080"/>
          <w:u w:val="single"/>
        </w:rPr>
      </w:pPr>
      <w:r>
        <w:rPr>
          <w:b/>
          <w:snapToGrid w:val="0"/>
          <w:color w:val="000080"/>
          <w:u w:val="single"/>
        </w:rPr>
        <w:t>BARI – CONSOLATO ONORARIO</w:t>
      </w:r>
    </w:p>
    <w:p w14:paraId="694F5ACB" w14:textId="77777777" w:rsidR="001E5EB5" w:rsidRDefault="001E5EB5" w:rsidP="001E5EB5">
      <w:pPr>
        <w:pStyle w:val="Titolo4"/>
        <w:widowControl w:val="0"/>
        <w:tabs>
          <w:tab w:val="left" w:pos="90"/>
        </w:tabs>
        <w:rPr>
          <w:rFonts w:ascii="Times New Roman" w:hAnsi="Times New Roman"/>
        </w:rPr>
      </w:pPr>
    </w:p>
    <w:p w14:paraId="245B1F60" w14:textId="77777777" w:rsidR="001E5EB5" w:rsidRDefault="001E5EB5" w:rsidP="001E5EB5">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De Rossi, 195 – 70122 Bari</w:t>
      </w:r>
    </w:p>
    <w:p w14:paraId="56CF627E" w14:textId="77777777" w:rsidR="001E5EB5" w:rsidRDefault="001E5EB5" w:rsidP="001E5EB5">
      <w:pPr>
        <w:pStyle w:val="Pidipagina"/>
        <w:tabs>
          <w:tab w:val="clear" w:pos="4819"/>
          <w:tab w:val="clear" w:pos="9638"/>
        </w:tabs>
      </w:pPr>
      <w:r>
        <w:tab/>
      </w:r>
      <w:r>
        <w:tab/>
      </w:r>
      <w:r>
        <w:tab/>
        <w:t xml:space="preserve">     Tel. e fax 080524</w:t>
      </w:r>
      <w:r w:rsidR="007B627D">
        <w:t>29</w:t>
      </w:r>
      <w:r>
        <w:t>3</w:t>
      </w:r>
      <w:r w:rsidR="007B627D">
        <w:t>9</w:t>
      </w:r>
    </w:p>
    <w:p w14:paraId="6D025396" w14:textId="77777777" w:rsidR="007B627D" w:rsidRDefault="007B627D" w:rsidP="001E5EB5">
      <w:pPr>
        <w:pStyle w:val="Pidipagina"/>
        <w:tabs>
          <w:tab w:val="clear" w:pos="4819"/>
          <w:tab w:val="clear" w:pos="9638"/>
        </w:tabs>
      </w:pPr>
      <w:r>
        <w:tab/>
      </w:r>
      <w:r>
        <w:tab/>
      </w:r>
      <w:r>
        <w:tab/>
        <w:t xml:space="preserve">     E-mail  consolatobulgaria.puglia@gmail.com</w:t>
      </w:r>
    </w:p>
    <w:p w14:paraId="0D4D9D34" w14:textId="77777777" w:rsidR="004944D8" w:rsidRDefault="004944D8">
      <w:r>
        <w:rPr>
          <w:b/>
        </w:rPr>
        <w:t>Circoscrizione</w:t>
      </w:r>
      <w:r>
        <w:tab/>
      </w:r>
      <w:r>
        <w:tab/>
        <w:t xml:space="preserve">     Puglia</w:t>
      </w:r>
    </w:p>
    <w:p w14:paraId="7594832B" w14:textId="77777777" w:rsidR="00E809BB" w:rsidRDefault="00E809BB"/>
    <w:p w14:paraId="5D78FA10" w14:textId="77777777" w:rsidR="00E809BB" w:rsidRDefault="00E809BB">
      <w:r>
        <w:t>Signora ANNA MARIA PATRIZIA GADALETA, Console Onorario (</w:t>
      </w:r>
      <w:r w:rsidR="00C5174E">
        <w:t>Rinnovo e</w:t>
      </w:r>
      <w:r>
        <w:t xml:space="preserve">xequatur </w:t>
      </w:r>
      <w:r w:rsidR="00C5174E">
        <w:t>2</w:t>
      </w:r>
      <w:r>
        <w:t xml:space="preserve">6 </w:t>
      </w:r>
      <w:r w:rsidR="00C5174E">
        <w:t>lugli</w:t>
      </w:r>
      <w:r>
        <w:t>o 20</w:t>
      </w:r>
      <w:r w:rsidR="00C16328">
        <w:t>24</w:t>
      </w:r>
      <w:r>
        <w:t>)</w:t>
      </w:r>
    </w:p>
    <w:p w14:paraId="051E11F5" w14:textId="77777777" w:rsidR="004944D8" w:rsidRDefault="004944D8"/>
    <w:p w14:paraId="6DA384D2" w14:textId="77777777" w:rsidR="008D040C" w:rsidRDefault="008D040C"/>
    <w:p w14:paraId="5B644CBF" w14:textId="77777777" w:rsidR="008D040C" w:rsidRDefault="008D040C" w:rsidP="008D040C">
      <w:pPr>
        <w:widowControl w:val="0"/>
        <w:tabs>
          <w:tab w:val="left" w:pos="90"/>
        </w:tabs>
        <w:rPr>
          <w:b/>
          <w:snapToGrid w:val="0"/>
          <w:color w:val="000080"/>
          <w:u w:val="single"/>
        </w:rPr>
      </w:pPr>
      <w:r>
        <w:rPr>
          <w:b/>
          <w:snapToGrid w:val="0"/>
          <w:color w:val="000080"/>
          <w:u w:val="single"/>
        </w:rPr>
        <w:t>BOLOGNA – CONSOLATO ONORARIO</w:t>
      </w:r>
    </w:p>
    <w:p w14:paraId="31E12663" w14:textId="77777777" w:rsidR="008D040C" w:rsidRDefault="008D040C" w:rsidP="008D040C">
      <w:pPr>
        <w:pStyle w:val="Titolo4"/>
        <w:widowControl w:val="0"/>
        <w:tabs>
          <w:tab w:val="left" w:pos="90"/>
        </w:tabs>
        <w:rPr>
          <w:rFonts w:ascii="Times New Roman" w:hAnsi="Times New Roman"/>
        </w:rPr>
      </w:pPr>
    </w:p>
    <w:p w14:paraId="258A6621" w14:textId="77777777" w:rsidR="008D040C" w:rsidRDefault="008D040C" w:rsidP="008D040C">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Piazza del Francia, 1 – 40124 Bologna</w:t>
      </w:r>
    </w:p>
    <w:p w14:paraId="497CC260" w14:textId="77777777" w:rsidR="008D040C" w:rsidRDefault="008D040C" w:rsidP="008D040C">
      <w:pPr>
        <w:pStyle w:val="Pidipagina"/>
        <w:tabs>
          <w:tab w:val="clear" w:pos="4819"/>
          <w:tab w:val="clear" w:pos="9638"/>
        </w:tabs>
      </w:pPr>
      <w:r>
        <w:tab/>
      </w:r>
      <w:r>
        <w:tab/>
      </w:r>
      <w:r>
        <w:tab/>
        <w:t xml:space="preserve">     Tel. 051234875 - Fax 0513391672</w:t>
      </w:r>
    </w:p>
    <w:p w14:paraId="5239B42A" w14:textId="77777777" w:rsidR="008D040C" w:rsidRDefault="008D040C" w:rsidP="008D040C">
      <w:r>
        <w:rPr>
          <w:b/>
        </w:rPr>
        <w:t>Circoscrizione</w:t>
      </w:r>
      <w:r>
        <w:tab/>
      </w:r>
      <w:r>
        <w:tab/>
        <w:t xml:space="preserve">     Emilia Romagna</w:t>
      </w:r>
    </w:p>
    <w:p w14:paraId="0AC1A08E" w14:textId="77777777" w:rsidR="008D040C" w:rsidRDefault="008D040C" w:rsidP="008D040C"/>
    <w:p w14:paraId="41390D46" w14:textId="77777777" w:rsidR="008D040C" w:rsidRDefault="008D040C" w:rsidP="008D040C">
      <w:r>
        <w:t>Signor FRANCO CASTELLINI, Console O</w:t>
      </w:r>
      <w:r w:rsidR="00CF2F49">
        <w:t>norario (Rinnovo e</w:t>
      </w:r>
      <w:r>
        <w:t xml:space="preserve">xequatur </w:t>
      </w:r>
      <w:r w:rsidR="00CF2F49">
        <w:t>13 gennaio 2021</w:t>
      </w:r>
      <w:r>
        <w:t>)</w:t>
      </w:r>
    </w:p>
    <w:p w14:paraId="72F9808D" w14:textId="36B8B339" w:rsidR="00570612" w:rsidRDefault="00570612"/>
    <w:p w14:paraId="68C59D9A" w14:textId="77777777" w:rsidR="004944D8" w:rsidRDefault="00581164" w:rsidP="00581164">
      <w:pPr>
        <w:jc w:val="right"/>
        <w:rPr>
          <w:snapToGrid w:val="0"/>
          <w:color w:val="000000"/>
        </w:rPr>
      </w:pPr>
      <w:r>
        <w:br w:type="page"/>
      </w:r>
      <w:r w:rsidR="004944D8">
        <w:rPr>
          <w:b/>
          <w:snapToGrid w:val="0"/>
          <w:color w:val="000000"/>
          <w:sz w:val="16"/>
        </w:rPr>
        <w:t>BULGARIA</w:t>
      </w:r>
    </w:p>
    <w:p w14:paraId="003C0ADF" w14:textId="77777777" w:rsidR="00DB3BD9" w:rsidRDefault="00DB3BD9" w:rsidP="00D4046A">
      <w:pPr>
        <w:widowControl w:val="0"/>
        <w:tabs>
          <w:tab w:val="left" w:pos="90"/>
        </w:tabs>
        <w:rPr>
          <w:b/>
          <w:snapToGrid w:val="0"/>
          <w:color w:val="000080"/>
          <w:u w:val="single"/>
        </w:rPr>
      </w:pPr>
    </w:p>
    <w:p w14:paraId="1A79AC09" w14:textId="77777777" w:rsidR="00DB3BD9" w:rsidRDefault="00DB3BD9" w:rsidP="00D4046A">
      <w:pPr>
        <w:widowControl w:val="0"/>
        <w:tabs>
          <w:tab w:val="left" w:pos="90"/>
        </w:tabs>
        <w:rPr>
          <w:b/>
          <w:snapToGrid w:val="0"/>
          <w:color w:val="000080"/>
          <w:u w:val="single"/>
        </w:rPr>
      </w:pPr>
    </w:p>
    <w:p w14:paraId="48C99064" w14:textId="77777777" w:rsidR="00DB3BD9" w:rsidRDefault="00DB3BD9" w:rsidP="00D4046A">
      <w:pPr>
        <w:widowControl w:val="0"/>
        <w:tabs>
          <w:tab w:val="left" w:pos="90"/>
        </w:tabs>
        <w:rPr>
          <w:b/>
          <w:snapToGrid w:val="0"/>
          <w:color w:val="000080"/>
          <w:u w:val="single"/>
        </w:rPr>
      </w:pPr>
    </w:p>
    <w:p w14:paraId="77B51A3B" w14:textId="77777777" w:rsidR="00DB3BD9" w:rsidRDefault="00DB3BD9" w:rsidP="00D4046A">
      <w:pPr>
        <w:widowControl w:val="0"/>
        <w:tabs>
          <w:tab w:val="left" w:pos="90"/>
        </w:tabs>
        <w:rPr>
          <w:b/>
          <w:snapToGrid w:val="0"/>
          <w:color w:val="000080"/>
          <w:u w:val="single"/>
        </w:rPr>
      </w:pPr>
    </w:p>
    <w:p w14:paraId="79BC4DE7" w14:textId="77777777" w:rsidR="00D4046A" w:rsidRDefault="00D4046A" w:rsidP="00D4046A">
      <w:pPr>
        <w:widowControl w:val="0"/>
        <w:tabs>
          <w:tab w:val="left" w:pos="90"/>
        </w:tabs>
        <w:rPr>
          <w:b/>
          <w:snapToGrid w:val="0"/>
          <w:color w:val="000080"/>
          <w:u w:val="single"/>
        </w:rPr>
      </w:pPr>
      <w:r>
        <w:rPr>
          <w:b/>
          <w:snapToGrid w:val="0"/>
          <w:color w:val="000080"/>
          <w:u w:val="single"/>
        </w:rPr>
        <w:t>GENOVA – CONSOLATO ONORARIO</w:t>
      </w:r>
    </w:p>
    <w:p w14:paraId="48059C84" w14:textId="77777777" w:rsidR="00D4046A" w:rsidRDefault="00D4046A" w:rsidP="00D4046A"/>
    <w:p w14:paraId="1A5248B3" w14:textId="77777777" w:rsidR="00D4046A" w:rsidRDefault="00D4046A" w:rsidP="00D4046A">
      <w:r w:rsidRPr="00D4046A">
        <w:rPr>
          <w:b/>
        </w:rPr>
        <w:t>Indirizzo</w:t>
      </w:r>
      <w:r w:rsidRPr="00D4046A">
        <w:rPr>
          <w:b/>
        </w:rPr>
        <w:tab/>
      </w:r>
      <w:r w:rsidRPr="00D4046A">
        <w:rPr>
          <w:b/>
        </w:rPr>
        <w:tab/>
        <w:t xml:space="preserve">    </w:t>
      </w:r>
      <w:r>
        <w:t>Piazza Verdi, 6 – 16100 Genova</w:t>
      </w:r>
    </w:p>
    <w:p w14:paraId="61BBBF36" w14:textId="77777777" w:rsidR="005E6D93" w:rsidRDefault="00D4046A" w:rsidP="005E6D93">
      <w:r>
        <w:tab/>
      </w:r>
      <w:r>
        <w:tab/>
      </w:r>
      <w:r>
        <w:tab/>
        <w:t xml:space="preserve">    </w:t>
      </w:r>
      <w:r w:rsidR="005E6D93">
        <w:t>Tel. 3483119125</w:t>
      </w:r>
    </w:p>
    <w:p w14:paraId="7AA35FB1" w14:textId="77777777" w:rsidR="00D4046A" w:rsidRPr="00D4046A" w:rsidRDefault="005E6D93" w:rsidP="005E6D93">
      <w:pPr>
        <w:ind w:left="2160"/>
      </w:pPr>
      <w:r>
        <w:t xml:space="preserve">    E-mail: </w:t>
      </w:r>
      <w:hyperlink r:id="rId80" w:history="1">
        <w:r w:rsidR="003666BA" w:rsidRPr="0080762F">
          <w:rPr>
            <w:rStyle w:val="Collegamentoipertestuale"/>
          </w:rPr>
          <w:t>ConsolatoBulgaroLiguria@gmail.com</w:t>
        </w:r>
      </w:hyperlink>
      <w:r>
        <w:t xml:space="preserve"> </w:t>
      </w:r>
    </w:p>
    <w:p w14:paraId="689B0AC6" w14:textId="77777777" w:rsidR="00D4046A" w:rsidRDefault="00D4046A" w:rsidP="00D4046A">
      <w:r>
        <w:rPr>
          <w:b/>
        </w:rPr>
        <w:t>Circoscrizione</w:t>
      </w:r>
      <w:r>
        <w:tab/>
      </w:r>
      <w:r>
        <w:tab/>
        <w:t xml:space="preserve">    Liguria</w:t>
      </w:r>
    </w:p>
    <w:p w14:paraId="1EF94957" w14:textId="77777777" w:rsidR="00D4046A" w:rsidRDefault="00D4046A" w:rsidP="0072544C">
      <w:pPr>
        <w:widowControl w:val="0"/>
        <w:tabs>
          <w:tab w:val="left" w:pos="90"/>
        </w:tabs>
        <w:rPr>
          <w:b/>
          <w:snapToGrid w:val="0"/>
          <w:color w:val="000080"/>
          <w:u w:val="single"/>
        </w:rPr>
      </w:pPr>
    </w:p>
    <w:p w14:paraId="5C7F484D" w14:textId="77777777" w:rsidR="00D4046A" w:rsidRPr="00D4046A" w:rsidRDefault="00D4046A" w:rsidP="0072544C">
      <w:pPr>
        <w:widowControl w:val="0"/>
        <w:tabs>
          <w:tab w:val="left" w:pos="90"/>
        </w:tabs>
        <w:rPr>
          <w:snapToGrid w:val="0"/>
        </w:rPr>
      </w:pPr>
      <w:r w:rsidRPr="00D4046A">
        <w:rPr>
          <w:snapToGrid w:val="0"/>
        </w:rPr>
        <w:t>Signor</w:t>
      </w:r>
      <w:r>
        <w:rPr>
          <w:snapToGrid w:val="0"/>
        </w:rPr>
        <w:t xml:space="preserve"> MICHELE SCANDROGLIO, Console Onorario (</w:t>
      </w:r>
      <w:r w:rsidR="00883301">
        <w:rPr>
          <w:snapToGrid w:val="0"/>
        </w:rPr>
        <w:t>Rinnovo e</w:t>
      </w:r>
      <w:r>
        <w:rPr>
          <w:snapToGrid w:val="0"/>
        </w:rPr>
        <w:t xml:space="preserve">xequatur </w:t>
      </w:r>
      <w:r w:rsidR="00883301">
        <w:rPr>
          <w:snapToGrid w:val="0"/>
        </w:rPr>
        <w:t>2</w:t>
      </w:r>
      <w:r>
        <w:rPr>
          <w:snapToGrid w:val="0"/>
        </w:rPr>
        <w:t xml:space="preserve">4 </w:t>
      </w:r>
      <w:r w:rsidR="00883301">
        <w:rPr>
          <w:snapToGrid w:val="0"/>
        </w:rPr>
        <w:t>g</w:t>
      </w:r>
      <w:r>
        <w:rPr>
          <w:snapToGrid w:val="0"/>
        </w:rPr>
        <w:t>e</w:t>
      </w:r>
      <w:r w:rsidR="00883301">
        <w:rPr>
          <w:snapToGrid w:val="0"/>
        </w:rPr>
        <w:t>nnaio</w:t>
      </w:r>
      <w:r>
        <w:rPr>
          <w:snapToGrid w:val="0"/>
        </w:rPr>
        <w:t xml:space="preserve"> 20</w:t>
      </w:r>
      <w:r w:rsidR="00883301">
        <w:rPr>
          <w:snapToGrid w:val="0"/>
        </w:rPr>
        <w:t>20</w:t>
      </w:r>
      <w:r>
        <w:rPr>
          <w:snapToGrid w:val="0"/>
        </w:rPr>
        <w:t>)</w:t>
      </w:r>
    </w:p>
    <w:p w14:paraId="1A058692" w14:textId="77777777" w:rsidR="00D4046A" w:rsidRDefault="00D4046A" w:rsidP="0072544C">
      <w:pPr>
        <w:widowControl w:val="0"/>
        <w:tabs>
          <w:tab w:val="left" w:pos="90"/>
        </w:tabs>
        <w:rPr>
          <w:b/>
          <w:snapToGrid w:val="0"/>
          <w:color w:val="000080"/>
          <w:u w:val="single"/>
        </w:rPr>
      </w:pPr>
    </w:p>
    <w:p w14:paraId="61084549" w14:textId="77777777" w:rsidR="00DB3BD9" w:rsidRDefault="00DB3BD9" w:rsidP="0072544C">
      <w:pPr>
        <w:widowControl w:val="0"/>
        <w:tabs>
          <w:tab w:val="left" w:pos="90"/>
        </w:tabs>
        <w:rPr>
          <w:b/>
          <w:snapToGrid w:val="0"/>
          <w:color w:val="000080"/>
          <w:u w:val="single"/>
        </w:rPr>
      </w:pPr>
    </w:p>
    <w:p w14:paraId="1556EED8" w14:textId="77777777" w:rsidR="00D4046A" w:rsidRDefault="00D4046A" w:rsidP="0072544C">
      <w:pPr>
        <w:widowControl w:val="0"/>
        <w:tabs>
          <w:tab w:val="left" w:pos="90"/>
        </w:tabs>
        <w:rPr>
          <w:b/>
          <w:snapToGrid w:val="0"/>
          <w:color w:val="000080"/>
          <w:u w:val="single"/>
        </w:rPr>
      </w:pPr>
    </w:p>
    <w:p w14:paraId="43158878" w14:textId="77777777" w:rsidR="0072544C" w:rsidRDefault="0072544C" w:rsidP="0072544C">
      <w:pPr>
        <w:widowControl w:val="0"/>
        <w:tabs>
          <w:tab w:val="left" w:pos="90"/>
        </w:tabs>
        <w:rPr>
          <w:b/>
          <w:snapToGrid w:val="0"/>
          <w:color w:val="000080"/>
          <w:u w:val="single"/>
        </w:rPr>
      </w:pPr>
      <w:r>
        <w:rPr>
          <w:b/>
          <w:snapToGrid w:val="0"/>
          <w:color w:val="000080"/>
          <w:u w:val="single"/>
        </w:rPr>
        <w:t>LECCO – CONSOLATO ONORARIO</w:t>
      </w:r>
    </w:p>
    <w:p w14:paraId="2C213FAF" w14:textId="77777777" w:rsidR="0072544C" w:rsidRDefault="0072544C" w:rsidP="0072544C">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sidR="005E6D93">
        <w:rPr>
          <w:rFonts w:ascii="Times New Roman" w:hAnsi="Times New Roman"/>
          <w:b w:val="0"/>
        </w:rPr>
        <w:t>Via Caprera</w:t>
      </w:r>
      <w:r>
        <w:rPr>
          <w:rFonts w:ascii="Times New Roman" w:hAnsi="Times New Roman"/>
          <w:b w:val="0"/>
        </w:rPr>
        <w:t xml:space="preserve">, </w:t>
      </w:r>
      <w:r w:rsidR="005E6D93">
        <w:rPr>
          <w:rFonts w:ascii="Times New Roman" w:hAnsi="Times New Roman"/>
          <w:b w:val="0"/>
        </w:rPr>
        <w:t>4</w:t>
      </w:r>
      <w:r>
        <w:rPr>
          <w:rFonts w:ascii="Times New Roman" w:hAnsi="Times New Roman"/>
          <w:b w:val="0"/>
        </w:rPr>
        <w:t xml:space="preserve"> - 23900 Lecco</w:t>
      </w:r>
    </w:p>
    <w:p w14:paraId="1294D91F" w14:textId="77777777" w:rsidR="005E6D93" w:rsidRPr="005E6D93" w:rsidRDefault="005E6D93" w:rsidP="005E6D93">
      <w:pPr>
        <w:ind w:left="1440" w:firstLine="720"/>
      </w:pPr>
      <w:r>
        <w:t xml:space="preserve">    </w:t>
      </w:r>
      <w:r w:rsidRPr="005E6D93">
        <w:t>Tel. +39 0341 477253 – Fax +39 0341 477289</w:t>
      </w:r>
    </w:p>
    <w:p w14:paraId="735A24BE" w14:textId="77777777" w:rsidR="0072544C" w:rsidRDefault="0072544C" w:rsidP="0072544C">
      <w:pPr>
        <w:pStyle w:val="Pidipagina"/>
        <w:tabs>
          <w:tab w:val="clear" w:pos="4819"/>
          <w:tab w:val="clear" w:pos="9638"/>
        </w:tabs>
      </w:pPr>
      <w:r>
        <w:tab/>
      </w:r>
      <w:r>
        <w:tab/>
      </w:r>
      <w:r>
        <w:tab/>
        <w:t xml:space="preserve">    E-mail  </w:t>
      </w:r>
      <w:hyperlink r:id="rId81" w:history="1">
        <w:r w:rsidR="005E6D93" w:rsidRPr="0080762F">
          <w:rPr>
            <w:rStyle w:val="Collegamentoipertestuale"/>
          </w:rPr>
          <w:t>console@consolatobulgaria.lombardia.it</w:t>
        </w:r>
      </w:hyperlink>
      <w:r w:rsidR="005E6D93">
        <w:t xml:space="preserve"> </w:t>
      </w:r>
    </w:p>
    <w:p w14:paraId="64408CD9" w14:textId="77777777" w:rsidR="0072544C" w:rsidRDefault="0072544C" w:rsidP="0072544C">
      <w:r>
        <w:rPr>
          <w:b/>
        </w:rPr>
        <w:t>Circoscrizione</w:t>
      </w:r>
      <w:r>
        <w:tab/>
      </w:r>
      <w:r>
        <w:tab/>
        <w:t xml:space="preserve">    Lombardia</w:t>
      </w:r>
    </w:p>
    <w:p w14:paraId="1B685C8B" w14:textId="77777777" w:rsidR="0072544C" w:rsidRDefault="0072544C" w:rsidP="0072544C"/>
    <w:p w14:paraId="0DB2EFB4" w14:textId="77777777" w:rsidR="0072544C" w:rsidRDefault="0072544C" w:rsidP="0072544C">
      <w:r>
        <w:t>Signor MARCO CAMPANARI, Console Onorario (</w:t>
      </w:r>
      <w:r w:rsidR="005C1E6B">
        <w:t>Rinnovo e</w:t>
      </w:r>
      <w:r>
        <w:t xml:space="preserve">xequatur </w:t>
      </w:r>
      <w:r w:rsidR="00CE27AD">
        <w:t>20 febbraio 2024</w:t>
      </w:r>
      <w:r>
        <w:t>)</w:t>
      </w:r>
    </w:p>
    <w:p w14:paraId="24A29081" w14:textId="77777777" w:rsidR="004944D8" w:rsidRDefault="004944D8">
      <w:pPr>
        <w:widowControl w:val="0"/>
        <w:tabs>
          <w:tab w:val="left" w:pos="90"/>
        </w:tabs>
        <w:rPr>
          <w:b/>
          <w:snapToGrid w:val="0"/>
          <w:color w:val="000080"/>
          <w:u w:val="single"/>
        </w:rPr>
      </w:pPr>
    </w:p>
    <w:p w14:paraId="0B8E5C9D" w14:textId="77777777" w:rsidR="00DB3BD9" w:rsidRDefault="00DB3BD9">
      <w:pPr>
        <w:widowControl w:val="0"/>
        <w:tabs>
          <w:tab w:val="left" w:pos="90"/>
        </w:tabs>
        <w:rPr>
          <w:b/>
          <w:snapToGrid w:val="0"/>
          <w:color w:val="000080"/>
          <w:u w:val="single"/>
        </w:rPr>
      </w:pPr>
    </w:p>
    <w:p w14:paraId="6F83ABE7" w14:textId="77777777" w:rsidR="00BF58B0" w:rsidRDefault="00BF58B0">
      <w:pPr>
        <w:widowControl w:val="0"/>
        <w:tabs>
          <w:tab w:val="left" w:pos="90"/>
        </w:tabs>
        <w:rPr>
          <w:b/>
          <w:snapToGrid w:val="0"/>
          <w:color w:val="000080"/>
          <w:u w:val="single"/>
        </w:rPr>
      </w:pPr>
    </w:p>
    <w:p w14:paraId="2966B7F4" w14:textId="77777777" w:rsidR="00BF58B0" w:rsidRDefault="00BF58B0" w:rsidP="00BF58B0">
      <w:pPr>
        <w:widowControl w:val="0"/>
        <w:tabs>
          <w:tab w:val="left" w:pos="90"/>
        </w:tabs>
        <w:rPr>
          <w:b/>
          <w:snapToGrid w:val="0"/>
          <w:color w:val="000080"/>
          <w:u w:val="single"/>
        </w:rPr>
      </w:pPr>
      <w:r>
        <w:rPr>
          <w:b/>
          <w:snapToGrid w:val="0"/>
          <w:color w:val="000080"/>
          <w:u w:val="single"/>
        </w:rPr>
        <w:t>MESSINA – CONSOLATO ONORARIO</w:t>
      </w:r>
    </w:p>
    <w:p w14:paraId="64ABC901" w14:textId="77777777" w:rsidR="00BF58B0" w:rsidRDefault="00BF58B0" w:rsidP="00BF58B0">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 xml:space="preserve">Via </w:t>
      </w:r>
      <w:r w:rsidR="00B53344">
        <w:rPr>
          <w:rFonts w:ascii="Times New Roman" w:hAnsi="Times New Roman"/>
          <w:b w:val="0"/>
        </w:rPr>
        <w:t>Dogali</w:t>
      </w:r>
      <w:r>
        <w:rPr>
          <w:rFonts w:ascii="Times New Roman" w:hAnsi="Times New Roman"/>
          <w:b w:val="0"/>
        </w:rPr>
        <w:t xml:space="preserve">, </w:t>
      </w:r>
      <w:r w:rsidR="00B53344" w:rsidRPr="00B53344">
        <w:rPr>
          <w:rFonts w:ascii="Times New Roman" w:hAnsi="Times New Roman"/>
          <w:b w:val="0"/>
        </w:rPr>
        <w:t xml:space="preserve">222/A </w:t>
      </w:r>
      <w:proofErr w:type="spellStart"/>
      <w:r w:rsidR="00B53344" w:rsidRPr="00B53344">
        <w:rPr>
          <w:rFonts w:ascii="Times New Roman" w:hAnsi="Times New Roman"/>
          <w:b w:val="0"/>
        </w:rPr>
        <w:t>int</w:t>
      </w:r>
      <w:proofErr w:type="spellEnd"/>
      <w:r w:rsidR="00B53344" w:rsidRPr="00B53344">
        <w:rPr>
          <w:rFonts w:ascii="Times New Roman" w:hAnsi="Times New Roman"/>
          <w:b w:val="0"/>
        </w:rPr>
        <w:t>. 13</w:t>
      </w:r>
      <w:r w:rsidR="00B53344">
        <w:rPr>
          <w:rFonts w:ascii="Times New Roman" w:hAnsi="Times New Roman"/>
          <w:b w:val="0"/>
        </w:rPr>
        <w:t xml:space="preserve"> </w:t>
      </w:r>
      <w:r>
        <w:rPr>
          <w:rFonts w:ascii="Times New Roman" w:hAnsi="Times New Roman"/>
          <w:b w:val="0"/>
        </w:rPr>
        <w:t xml:space="preserve">- </w:t>
      </w:r>
      <w:r w:rsidR="00B53344">
        <w:rPr>
          <w:rFonts w:ascii="Times New Roman" w:hAnsi="Times New Roman"/>
          <w:b w:val="0"/>
        </w:rPr>
        <w:t>98122</w:t>
      </w:r>
      <w:r>
        <w:rPr>
          <w:rFonts w:ascii="Times New Roman" w:hAnsi="Times New Roman"/>
          <w:b w:val="0"/>
        </w:rPr>
        <w:t xml:space="preserve"> </w:t>
      </w:r>
      <w:r w:rsidR="00B53344">
        <w:rPr>
          <w:rFonts w:ascii="Times New Roman" w:hAnsi="Times New Roman"/>
          <w:b w:val="0"/>
        </w:rPr>
        <w:t>Messina</w:t>
      </w:r>
    </w:p>
    <w:p w14:paraId="2D4B2280" w14:textId="77777777" w:rsidR="00BF58B0" w:rsidRPr="005E6D93" w:rsidRDefault="00BF58B0" w:rsidP="00BF58B0">
      <w:pPr>
        <w:ind w:left="1440" w:firstLine="720"/>
      </w:pPr>
      <w:r>
        <w:t xml:space="preserve">    </w:t>
      </w:r>
      <w:r w:rsidRPr="005E6D93">
        <w:t xml:space="preserve">Tel. </w:t>
      </w:r>
    </w:p>
    <w:p w14:paraId="36775AFF" w14:textId="77777777" w:rsidR="00BF58B0" w:rsidRDefault="00BF58B0" w:rsidP="00BF58B0">
      <w:pPr>
        <w:pStyle w:val="Pidipagina"/>
        <w:tabs>
          <w:tab w:val="clear" w:pos="4819"/>
          <w:tab w:val="clear" w:pos="9638"/>
        </w:tabs>
      </w:pPr>
      <w:r>
        <w:tab/>
      </w:r>
      <w:r>
        <w:tab/>
      </w:r>
      <w:r>
        <w:tab/>
        <w:t xml:space="preserve">    E-mail  </w:t>
      </w:r>
    </w:p>
    <w:p w14:paraId="1BEAC1F4" w14:textId="77777777" w:rsidR="00BF58B0" w:rsidRDefault="00BF58B0" w:rsidP="00BF58B0">
      <w:r>
        <w:rPr>
          <w:b/>
        </w:rPr>
        <w:t>Circoscrizione</w:t>
      </w:r>
      <w:r>
        <w:tab/>
      </w:r>
      <w:r>
        <w:tab/>
        <w:t xml:space="preserve">    </w:t>
      </w:r>
      <w:r w:rsidR="00B53344">
        <w:t>Province di Messina, Enna, Catania, Siracusa, Ragusa</w:t>
      </w:r>
    </w:p>
    <w:p w14:paraId="181F74E6" w14:textId="77777777" w:rsidR="00BF58B0" w:rsidRDefault="00BF58B0" w:rsidP="00BF58B0"/>
    <w:p w14:paraId="09D46B6F" w14:textId="77777777" w:rsidR="00BF58B0" w:rsidRDefault="00BF58B0" w:rsidP="00BF58B0">
      <w:r>
        <w:t>Signor GIOVANNI DE LUCA, Console Onorario (Exequatur 5 marzo 2024)</w:t>
      </w:r>
    </w:p>
    <w:p w14:paraId="352A2691" w14:textId="77777777" w:rsidR="00BF58B0" w:rsidRDefault="00BF58B0" w:rsidP="00BF58B0">
      <w:pPr>
        <w:widowControl w:val="0"/>
        <w:tabs>
          <w:tab w:val="left" w:pos="90"/>
        </w:tabs>
        <w:rPr>
          <w:b/>
          <w:snapToGrid w:val="0"/>
          <w:color w:val="000080"/>
          <w:u w:val="single"/>
        </w:rPr>
      </w:pPr>
    </w:p>
    <w:p w14:paraId="2D1646B8" w14:textId="77777777" w:rsidR="00DB3BD9" w:rsidRDefault="00DB3BD9" w:rsidP="00BF58B0">
      <w:pPr>
        <w:widowControl w:val="0"/>
        <w:tabs>
          <w:tab w:val="left" w:pos="90"/>
        </w:tabs>
        <w:rPr>
          <w:b/>
          <w:snapToGrid w:val="0"/>
          <w:color w:val="000080"/>
          <w:u w:val="single"/>
        </w:rPr>
      </w:pPr>
    </w:p>
    <w:p w14:paraId="4AA3C39B" w14:textId="77777777" w:rsidR="001D6E70" w:rsidRDefault="001D6E70" w:rsidP="00BF58B0">
      <w:pPr>
        <w:widowControl w:val="0"/>
        <w:tabs>
          <w:tab w:val="left" w:pos="90"/>
        </w:tabs>
        <w:rPr>
          <w:b/>
          <w:snapToGrid w:val="0"/>
          <w:color w:val="000080"/>
          <w:u w:val="single"/>
        </w:rPr>
      </w:pPr>
    </w:p>
    <w:p w14:paraId="0793E515" w14:textId="77777777" w:rsidR="001D6E70" w:rsidRDefault="001D6E70" w:rsidP="001D6E70">
      <w:pPr>
        <w:widowControl w:val="0"/>
        <w:tabs>
          <w:tab w:val="left" w:pos="90"/>
        </w:tabs>
        <w:rPr>
          <w:b/>
          <w:snapToGrid w:val="0"/>
          <w:color w:val="000080"/>
          <w:u w:val="single"/>
        </w:rPr>
      </w:pPr>
      <w:r>
        <w:rPr>
          <w:b/>
          <w:snapToGrid w:val="0"/>
          <w:color w:val="000080"/>
          <w:u w:val="single"/>
        </w:rPr>
        <w:t>PALERMO – CONSOLATO ONORARIO</w:t>
      </w:r>
    </w:p>
    <w:p w14:paraId="4FC80CF4" w14:textId="77777777" w:rsidR="001D6E70" w:rsidRDefault="001D6E70" w:rsidP="001D6E70">
      <w:pPr>
        <w:pStyle w:val="Titolo4"/>
        <w:widowControl w:val="0"/>
        <w:tabs>
          <w:tab w:val="left" w:pos="90"/>
        </w:tabs>
        <w:spacing w:before="277"/>
      </w:pPr>
      <w:r>
        <w:rPr>
          <w:rFonts w:ascii="Times New Roman" w:hAnsi="Times New Roman"/>
        </w:rPr>
        <w:t>Indirizzo</w:t>
      </w:r>
      <w:r>
        <w:rPr>
          <w:rFonts w:ascii="Times New Roman" w:hAnsi="Times New Roman"/>
        </w:rPr>
        <w:tab/>
      </w:r>
      <w:r>
        <w:rPr>
          <w:rFonts w:ascii="Times New Roman" w:hAnsi="Times New Roman"/>
        </w:rPr>
        <w:tab/>
      </w:r>
      <w:r>
        <w:t xml:space="preserve"> </w:t>
      </w:r>
    </w:p>
    <w:p w14:paraId="48A5BA91" w14:textId="77777777" w:rsidR="00DB3BD9" w:rsidRDefault="00DB3BD9" w:rsidP="001D6E70">
      <w:pPr>
        <w:rPr>
          <w:b/>
        </w:rPr>
      </w:pPr>
    </w:p>
    <w:p w14:paraId="18F322EC" w14:textId="77777777" w:rsidR="001D6E70" w:rsidRDefault="001D6E70" w:rsidP="001D6E70">
      <w:r>
        <w:rPr>
          <w:b/>
        </w:rPr>
        <w:t>Circoscrizione</w:t>
      </w:r>
      <w:r>
        <w:tab/>
      </w:r>
      <w:r>
        <w:tab/>
        <w:t xml:space="preserve">    </w:t>
      </w:r>
      <w:r w:rsidRPr="001D6E70">
        <w:t>Province di Palermo, Trapani, Agrigento e Caltanissetta</w:t>
      </w:r>
    </w:p>
    <w:p w14:paraId="428F6DD5" w14:textId="77777777" w:rsidR="00DB3BD9" w:rsidRDefault="00DB3BD9" w:rsidP="00DB3BD9"/>
    <w:p w14:paraId="137563C4" w14:textId="77777777" w:rsidR="00DB3BD9" w:rsidRDefault="00DB3BD9" w:rsidP="00DB3BD9">
      <w:r>
        <w:t>Signor FABIO GINOPRELLI, Console Onorario (Exequatur 18 luglio 2024)</w:t>
      </w:r>
    </w:p>
    <w:p w14:paraId="19811273" w14:textId="77777777" w:rsidR="001D6E70" w:rsidRDefault="001D6E70" w:rsidP="004821EE">
      <w:pPr>
        <w:widowControl w:val="0"/>
        <w:tabs>
          <w:tab w:val="left" w:pos="90"/>
        </w:tabs>
        <w:rPr>
          <w:b/>
          <w:snapToGrid w:val="0"/>
          <w:color w:val="000080"/>
          <w:u w:val="single"/>
        </w:rPr>
      </w:pPr>
    </w:p>
    <w:p w14:paraId="07AD7AC1" w14:textId="77777777" w:rsidR="00DB3BD9" w:rsidRDefault="00DB3BD9" w:rsidP="004821EE">
      <w:pPr>
        <w:widowControl w:val="0"/>
        <w:tabs>
          <w:tab w:val="left" w:pos="90"/>
        </w:tabs>
        <w:rPr>
          <w:b/>
          <w:snapToGrid w:val="0"/>
          <w:color w:val="000080"/>
          <w:u w:val="single"/>
        </w:rPr>
      </w:pPr>
    </w:p>
    <w:p w14:paraId="254B01B3" w14:textId="77777777" w:rsidR="001D6E70" w:rsidRDefault="001D6E70" w:rsidP="004821EE">
      <w:pPr>
        <w:widowControl w:val="0"/>
        <w:tabs>
          <w:tab w:val="left" w:pos="90"/>
        </w:tabs>
        <w:rPr>
          <w:b/>
          <w:snapToGrid w:val="0"/>
          <w:color w:val="000080"/>
          <w:u w:val="single"/>
        </w:rPr>
      </w:pPr>
    </w:p>
    <w:p w14:paraId="498D03B9" w14:textId="77777777" w:rsidR="004821EE" w:rsidRDefault="004821EE" w:rsidP="004821EE">
      <w:pPr>
        <w:widowControl w:val="0"/>
        <w:tabs>
          <w:tab w:val="left" w:pos="90"/>
        </w:tabs>
        <w:rPr>
          <w:b/>
          <w:snapToGrid w:val="0"/>
          <w:color w:val="000080"/>
          <w:u w:val="single"/>
        </w:rPr>
      </w:pPr>
      <w:r>
        <w:rPr>
          <w:b/>
          <w:snapToGrid w:val="0"/>
          <w:color w:val="000080"/>
          <w:u w:val="single"/>
        </w:rPr>
        <w:t>PERUGIA – CONSOLATO ONORARIO</w:t>
      </w:r>
    </w:p>
    <w:p w14:paraId="41D4A5ED" w14:textId="77777777" w:rsidR="004821EE" w:rsidRDefault="004821EE" w:rsidP="004821EE">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Mario Angeloni, 78 - 06124 Perugia</w:t>
      </w:r>
    </w:p>
    <w:p w14:paraId="15EE4726" w14:textId="77777777" w:rsidR="004821EE" w:rsidRDefault="004821EE" w:rsidP="004821EE">
      <w:pPr>
        <w:pStyle w:val="Pidipagina"/>
        <w:tabs>
          <w:tab w:val="clear" w:pos="4819"/>
          <w:tab w:val="clear" w:pos="9638"/>
        </w:tabs>
      </w:pPr>
      <w:r>
        <w:tab/>
      </w:r>
      <w:r>
        <w:tab/>
      </w:r>
      <w:r>
        <w:tab/>
        <w:t xml:space="preserve">…Tel. </w:t>
      </w:r>
      <w:r w:rsidR="005E6D93" w:rsidRPr="005E6D93">
        <w:t>3357776764</w:t>
      </w:r>
    </w:p>
    <w:p w14:paraId="712C2C4E" w14:textId="77777777" w:rsidR="004821EE" w:rsidRDefault="004821EE" w:rsidP="004821EE">
      <w:pPr>
        <w:pStyle w:val="Pidipagina"/>
        <w:tabs>
          <w:tab w:val="clear" w:pos="4819"/>
          <w:tab w:val="clear" w:pos="9638"/>
        </w:tabs>
        <w:ind w:left="1440" w:firstLine="720"/>
      </w:pPr>
      <w:r>
        <w:t xml:space="preserve">    E-mail  </w:t>
      </w:r>
      <w:hyperlink r:id="rId82" w:history="1">
        <w:r w:rsidRPr="00A410AB">
          <w:rPr>
            <w:rStyle w:val="Collegamentoipertestuale"/>
          </w:rPr>
          <w:t>skyline1959@gmail.com</w:t>
        </w:r>
      </w:hyperlink>
      <w:r>
        <w:t xml:space="preserve"> </w:t>
      </w:r>
    </w:p>
    <w:p w14:paraId="46ACB2AF" w14:textId="77777777" w:rsidR="004821EE" w:rsidRDefault="004821EE" w:rsidP="004821EE">
      <w:r>
        <w:rPr>
          <w:b/>
        </w:rPr>
        <w:t>Circoscrizione</w:t>
      </w:r>
      <w:r>
        <w:tab/>
      </w:r>
      <w:r>
        <w:tab/>
        <w:t xml:space="preserve">    Umbria</w:t>
      </w:r>
    </w:p>
    <w:p w14:paraId="6A4FB146" w14:textId="77777777" w:rsidR="004821EE" w:rsidRDefault="004821EE" w:rsidP="004821EE"/>
    <w:p w14:paraId="0E50B222" w14:textId="77777777" w:rsidR="004821EE" w:rsidRDefault="004821EE" w:rsidP="004821EE">
      <w:r>
        <w:t>Signor ANTONIO CASCIANELLI, Console Onorario (Exequatur 2 dicembre 2021)</w:t>
      </w:r>
    </w:p>
    <w:p w14:paraId="48CE84D0" w14:textId="77777777" w:rsidR="00DB3BD9" w:rsidRDefault="00DB3BD9" w:rsidP="00DB3BD9">
      <w:pPr>
        <w:jc w:val="right"/>
        <w:rPr>
          <w:snapToGrid w:val="0"/>
          <w:color w:val="000000"/>
        </w:rPr>
      </w:pPr>
      <w:r>
        <w:rPr>
          <w:b/>
          <w:snapToGrid w:val="0"/>
          <w:color w:val="000080"/>
          <w:u w:val="single"/>
        </w:rPr>
        <w:br w:type="page"/>
      </w:r>
      <w:r>
        <w:rPr>
          <w:b/>
          <w:snapToGrid w:val="0"/>
          <w:color w:val="000000"/>
          <w:sz w:val="16"/>
        </w:rPr>
        <w:t>BULGARIA</w:t>
      </w:r>
    </w:p>
    <w:p w14:paraId="35C9FDD3" w14:textId="77777777" w:rsidR="00DB3BD9" w:rsidRDefault="00DB3BD9" w:rsidP="00DB3BD9">
      <w:pPr>
        <w:widowControl w:val="0"/>
        <w:tabs>
          <w:tab w:val="left" w:pos="90"/>
        </w:tabs>
        <w:rPr>
          <w:b/>
          <w:snapToGrid w:val="0"/>
          <w:color w:val="000080"/>
          <w:u w:val="single"/>
        </w:rPr>
      </w:pPr>
    </w:p>
    <w:p w14:paraId="211B4E76" w14:textId="77777777" w:rsidR="00DB3BD9" w:rsidRDefault="00DB3BD9" w:rsidP="00DB3BD9">
      <w:pPr>
        <w:widowControl w:val="0"/>
        <w:tabs>
          <w:tab w:val="left" w:pos="90"/>
        </w:tabs>
        <w:rPr>
          <w:b/>
          <w:snapToGrid w:val="0"/>
          <w:color w:val="000080"/>
          <w:u w:val="single"/>
        </w:rPr>
      </w:pPr>
    </w:p>
    <w:p w14:paraId="2F9DD14C" w14:textId="77777777" w:rsidR="00DB3BD9" w:rsidRDefault="00DB3BD9" w:rsidP="00DB3BD9">
      <w:pPr>
        <w:widowControl w:val="0"/>
        <w:tabs>
          <w:tab w:val="left" w:pos="90"/>
        </w:tabs>
        <w:rPr>
          <w:b/>
          <w:snapToGrid w:val="0"/>
          <w:color w:val="000080"/>
          <w:u w:val="single"/>
        </w:rPr>
      </w:pPr>
    </w:p>
    <w:p w14:paraId="54730E93" w14:textId="77777777" w:rsidR="00D4046A" w:rsidRDefault="00D4046A">
      <w:pPr>
        <w:widowControl w:val="0"/>
        <w:tabs>
          <w:tab w:val="left" w:pos="90"/>
        </w:tabs>
        <w:rPr>
          <w:b/>
          <w:snapToGrid w:val="0"/>
          <w:color w:val="000080"/>
          <w:u w:val="single"/>
        </w:rPr>
      </w:pPr>
    </w:p>
    <w:p w14:paraId="5D02FF8F" w14:textId="77777777" w:rsidR="00DB3BD9" w:rsidRDefault="00DB3BD9" w:rsidP="00DB3BD9">
      <w:pPr>
        <w:pStyle w:val="Pidipagina"/>
        <w:tabs>
          <w:tab w:val="clear" w:pos="4819"/>
          <w:tab w:val="clear" w:pos="9638"/>
        </w:tabs>
        <w:rPr>
          <w:b/>
          <w:color w:val="000080"/>
          <w:u w:val="single"/>
        </w:rPr>
      </w:pPr>
      <w:r>
        <w:rPr>
          <w:b/>
          <w:color w:val="000080"/>
          <w:u w:val="single"/>
        </w:rPr>
        <w:t>TORINO – CONSOLATO ONORARIO</w:t>
      </w:r>
    </w:p>
    <w:p w14:paraId="5712E8D7" w14:textId="77777777" w:rsidR="00DB3BD9" w:rsidRDefault="00DB3BD9" w:rsidP="00DB3BD9">
      <w:pPr>
        <w:pStyle w:val="Pidipagina"/>
        <w:tabs>
          <w:tab w:val="clear" w:pos="4819"/>
          <w:tab w:val="clear" w:pos="9638"/>
        </w:tabs>
      </w:pPr>
    </w:p>
    <w:p w14:paraId="0B7B5C6C" w14:textId="77777777" w:rsidR="00DB3BD9" w:rsidRDefault="00DB3BD9" w:rsidP="00DB3BD9">
      <w:pPr>
        <w:pStyle w:val="Pidipagina"/>
        <w:tabs>
          <w:tab w:val="clear" w:pos="4819"/>
          <w:tab w:val="clear" w:pos="9638"/>
        </w:tabs>
      </w:pPr>
      <w:r>
        <w:rPr>
          <w:b/>
        </w:rPr>
        <w:t>Indirizzo</w:t>
      </w:r>
      <w:r>
        <w:tab/>
      </w:r>
      <w:r>
        <w:tab/>
        <w:t xml:space="preserve">    Via Santa Teresa, 3 – 10121 Torino</w:t>
      </w:r>
    </w:p>
    <w:p w14:paraId="16954652" w14:textId="77777777" w:rsidR="00DB3BD9" w:rsidRDefault="00DB3BD9" w:rsidP="00DB3BD9">
      <w:pPr>
        <w:pStyle w:val="Pidipagina"/>
        <w:tabs>
          <w:tab w:val="clear" w:pos="4819"/>
          <w:tab w:val="clear" w:pos="9638"/>
        </w:tabs>
      </w:pPr>
      <w:r>
        <w:tab/>
      </w:r>
      <w:r>
        <w:tab/>
      </w:r>
      <w:r>
        <w:tab/>
        <w:t xml:space="preserve">    Tel. 011537187 – Fax  0115539837</w:t>
      </w:r>
    </w:p>
    <w:p w14:paraId="77B77C45" w14:textId="77777777" w:rsidR="00DB3BD9" w:rsidRDefault="00DB3BD9" w:rsidP="00DB3BD9">
      <w:pPr>
        <w:pStyle w:val="Pidipagina"/>
        <w:tabs>
          <w:tab w:val="clear" w:pos="4819"/>
          <w:tab w:val="clear" w:pos="9638"/>
        </w:tabs>
        <w:ind w:left="1440" w:firstLine="720"/>
      </w:pPr>
      <w:r>
        <w:t xml:space="preserve">    </w:t>
      </w:r>
      <w:r w:rsidRPr="005E6D93">
        <w:t xml:space="preserve">E-mail : </w:t>
      </w:r>
      <w:hyperlink r:id="rId83" w:history="1">
        <w:r w:rsidRPr="0080762F">
          <w:rPr>
            <w:rStyle w:val="Collegamentoipertestuale"/>
          </w:rPr>
          <w:t>consolatobulgariatorino@gmail.com</w:t>
        </w:r>
      </w:hyperlink>
      <w:r>
        <w:t xml:space="preserve"> </w:t>
      </w:r>
    </w:p>
    <w:p w14:paraId="55276404" w14:textId="77777777" w:rsidR="00DB3BD9" w:rsidRDefault="00DB3BD9" w:rsidP="00DB3BD9">
      <w:pPr>
        <w:pStyle w:val="Pidipagina"/>
        <w:tabs>
          <w:tab w:val="clear" w:pos="4819"/>
          <w:tab w:val="clear" w:pos="9638"/>
        </w:tabs>
      </w:pPr>
      <w:r>
        <w:rPr>
          <w:b/>
        </w:rPr>
        <w:t xml:space="preserve">Circoscrizione </w:t>
      </w:r>
      <w:r>
        <w:rPr>
          <w:b/>
        </w:rPr>
        <w:tab/>
      </w:r>
      <w:r>
        <w:rPr>
          <w:b/>
        </w:rPr>
        <w:tab/>
        <w:t xml:space="preserve">    </w:t>
      </w:r>
      <w:r>
        <w:t>Piemonte e Valle d’Aosta</w:t>
      </w:r>
    </w:p>
    <w:p w14:paraId="6334DE85" w14:textId="77777777" w:rsidR="00DB3BD9" w:rsidRDefault="00DB3BD9" w:rsidP="00DB3BD9">
      <w:pPr>
        <w:pStyle w:val="Pidipagina"/>
        <w:tabs>
          <w:tab w:val="clear" w:pos="4819"/>
          <w:tab w:val="clear" w:pos="9638"/>
        </w:tabs>
      </w:pPr>
    </w:p>
    <w:p w14:paraId="7E4971D3" w14:textId="77777777" w:rsidR="00DB3BD9" w:rsidRDefault="00DB3BD9" w:rsidP="00DB3BD9">
      <w:pPr>
        <w:pStyle w:val="Pidipagina"/>
        <w:tabs>
          <w:tab w:val="clear" w:pos="4819"/>
          <w:tab w:val="clear" w:pos="9638"/>
        </w:tabs>
      </w:pPr>
      <w:r>
        <w:t>Signor GIANNI MARIA STORNELLO, Console Onorario (Exequatur 23 maggio 2023 – 9 febbraio 2026)</w:t>
      </w:r>
    </w:p>
    <w:p w14:paraId="62A09FDD" w14:textId="77777777" w:rsidR="00DB3BD9" w:rsidRDefault="00DB3BD9" w:rsidP="00DB3BD9">
      <w:pPr>
        <w:pStyle w:val="Pidipagina"/>
        <w:tabs>
          <w:tab w:val="clear" w:pos="4819"/>
          <w:tab w:val="clear" w:pos="9638"/>
        </w:tabs>
      </w:pPr>
    </w:p>
    <w:p w14:paraId="4721D6FF" w14:textId="77777777" w:rsidR="00DB3BD9" w:rsidRDefault="00DB3BD9" w:rsidP="00DB3BD9">
      <w:pPr>
        <w:pStyle w:val="Pidipagina"/>
        <w:tabs>
          <w:tab w:val="clear" w:pos="4819"/>
          <w:tab w:val="clear" w:pos="9638"/>
        </w:tabs>
      </w:pPr>
    </w:p>
    <w:p w14:paraId="7841DC2F" w14:textId="77777777" w:rsidR="00DB3BD9" w:rsidRDefault="00DB3BD9" w:rsidP="00DB3BD9">
      <w:pPr>
        <w:pStyle w:val="Pidipagina"/>
        <w:tabs>
          <w:tab w:val="clear" w:pos="4819"/>
          <w:tab w:val="clear" w:pos="9638"/>
        </w:tabs>
      </w:pPr>
    </w:p>
    <w:p w14:paraId="11A8F854" w14:textId="77777777" w:rsidR="00DB3BD9" w:rsidRDefault="00DB3BD9" w:rsidP="00DB3BD9">
      <w:pPr>
        <w:pStyle w:val="Pidipagina"/>
        <w:tabs>
          <w:tab w:val="clear" w:pos="4819"/>
          <w:tab w:val="clear" w:pos="9638"/>
        </w:tabs>
        <w:rPr>
          <w:b/>
          <w:color w:val="000080"/>
          <w:u w:val="single"/>
        </w:rPr>
      </w:pPr>
      <w:r>
        <w:rPr>
          <w:b/>
          <w:color w:val="000080"/>
          <w:u w:val="single"/>
        </w:rPr>
        <w:t>VENEZIA – CONSOLATO ONORARIO</w:t>
      </w:r>
    </w:p>
    <w:p w14:paraId="1A4B6EBB" w14:textId="77777777" w:rsidR="00DB3BD9" w:rsidRDefault="00DB3BD9" w:rsidP="00DB3BD9">
      <w:pPr>
        <w:pStyle w:val="Pidipagina"/>
        <w:tabs>
          <w:tab w:val="clear" w:pos="4819"/>
          <w:tab w:val="clear" w:pos="9638"/>
        </w:tabs>
        <w:rPr>
          <w:b/>
        </w:rPr>
      </w:pPr>
    </w:p>
    <w:p w14:paraId="5AE3C8F5" w14:textId="77777777" w:rsidR="00DB3BD9" w:rsidRDefault="00DB3BD9" w:rsidP="00DB3BD9">
      <w:pPr>
        <w:pStyle w:val="Pidipagina"/>
        <w:tabs>
          <w:tab w:val="clear" w:pos="4819"/>
          <w:tab w:val="clear" w:pos="9638"/>
        </w:tabs>
      </w:pPr>
      <w:r>
        <w:rPr>
          <w:b/>
        </w:rPr>
        <w:t>Indirizzo</w:t>
      </w:r>
      <w:r>
        <w:tab/>
      </w:r>
      <w:r>
        <w:tab/>
        <w:t xml:space="preserve">    Via Porto di </w:t>
      </w:r>
      <w:proofErr w:type="spellStart"/>
      <w:r>
        <w:t>Cavergnago</w:t>
      </w:r>
      <w:proofErr w:type="spellEnd"/>
      <w:r>
        <w:t>, 69/4 – 30173  Mestre (VE)</w:t>
      </w:r>
    </w:p>
    <w:p w14:paraId="6FA154B7" w14:textId="77777777" w:rsidR="00DB3BD9" w:rsidRDefault="00DB3BD9" w:rsidP="00DB3BD9">
      <w:pPr>
        <w:pStyle w:val="Pidipagina"/>
        <w:tabs>
          <w:tab w:val="clear" w:pos="4819"/>
          <w:tab w:val="clear" w:pos="9638"/>
        </w:tabs>
        <w:ind w:left="1440" w:firstLine="720"/>
      </w:pPr>
      <w:r>
        <w:t xml:space="preserve">    Tel. 041 4765881</w:t>
      </w:r>
    </w:p>
    <w:p w14:paraId="1B3BD809" w14:textId="77777777" w:rsidR="00DB3BD9" w:rsidRDefault="00DB3BD9" w:rsidP="00DB3BD9">
      <w:pPr>
        <w:pStyle w:val="Pidipagina"/>
        <w:tabs>
          <w:tab w:val="clear" w:pos="4819"/>
          <w:tab w:val="clear" w:pos="9638"/>
        </w:tabs>
        <w:ind w:left="2160"/>
      </w:pPr>
      <w:r>
        <w:t xml:space="preserve">    E-mail </w:t>
      </w:r>
      <w:hyperlink r:id="rId84" w:history="1">
        <w:r w:rsidRPr="0080762F">
          <w:rPr>
            <w:rStyle w:val="Collegamentoipertestuale"/>
          </w:rPr>
          <w:t>info@consolatobulgariavenezia.it</w:t>
        </w:r>
      </w:hyperlink>
      <w:r>
        <w:tab/>
      </w:r>
    </w:p>
    <w:p w14:paraId="61DB85F1" w14:textId="77777777" w:rsidR="00DB3BD9" w:rsidRDefault="00DB3BD9" w:rsidP="00DB3BD9">
      <w:pPr>
        <w:pStyle w:val="Pidipagina"/>
        <w:tabs>
          <w:tab w:val="clear" w:pos="4819"/>
          <w:tab w:val="clear" w:pos="9638"/>
        </w:tabs>
      </w:pPr>
      <w:r>
        <w:rPr>
          <w:b/>
        </w:rPr>
        <w:t xml:space="preserve">Circoscrizione </w:t>
      </w:r>
      <w:r>
        <w:rPr>
          <w:b/>
        </w:rPr>
        <w:tab/>
      </w:r>
      <w:r>
        <w:rPr>
          <w:b/>
        </w:rPr>
        <w:tab/>
        <w:t xml:space="preserve">    </w:t>
      </w:r>
      <w:r>
        <w:t>Veneto</w:t>
      </w:r>
    </w:p>
    <w:p w14:paraId="3DAE62FD" w14:textId="77777777" w:rsidR="00DB3BD9" w:rsidRDefault="00DB3BD9" w:rsidP="00DB3BD9">
      <w:pPr>
        <w:pStyle w:val="Pidipagina"/>
        <w:tabs>
          <w:tab w:val="clear" w:pos="4819"/>
          <w:tab w:val="clear" w:pos="9638"/>
        </w:tabs>
      </w:pPr>
    </w:p>
    <w:p w14:paraId="66186816" w14:textId="77777777" w:rsidR="00DB3BD9" w:rsidRDefault="00DB3BD9" w:rsidP="00DB3BD9">
      <w:pPr>
        <w:pStyle w:val="Pidipagina"/>
        <w:tabs>
          <w:tab w:val="clear" w:pos="4819"/>
          <w:tab w:val="clear" w:pos="9638"/>
        </w:tabs>
      </w:pPr>
      <w:r>
        <w:t>Signor PIER GIOVANNI COSMO (Exequatur 17 novembre 2022)</w:t>
      </w:r>
    </w:p>
    <w:p w14:paraId="515E0E93" w14:textId="77777777" w:rsidR="004821EE" w:rsidRDefault="00DB3BD9">
      <w:pPr>
        <w:widowControl w:val="0"/>
        <w:tabs>
          <w:tab w:val="left" w:pos="90"/>
        </w:tabs>
        <w:rPr>
          <w:b/>
          <w:snapToGrid w:val="0"/>
          <w:color w:val="000080"/>
          <w:u w:val="single"/>
        </w:rPr>
      </w:pPr>
      <w:r>
        <w:rPr>
          <w:b/>
          <w:snapToGrid w:val="0"/>
          <w:color w:val="000080"/>
          <w:u w:val="single"/>
        </w:rPr>
        <w:br w:type="page"/>
      </w:r>
    </w:p>
    <w:p w14:paraId="2061FD8A" w14:textId="77777777" w:rsidR="004944D8" w:rsidRDefault="004944D8" w:rsidP="00012F2E">
      <w:pPr>
        <w:pStyle w:val="Pidipagina"/>
        <w:tabs>
          <w:tab w:val="clear" w:pos="4819"/>
          <w:tab w:val="clear" w:pos="9638"/>
        </w:tabs>
        <w:rPr>
          <w:snapToGrid w:val="0"/>
          <w:color w:val="000000"/>
          <w:sz w:val="16"/>
        </w:rPr>
      </w:pPr>
    </w:p>
    <w:p w14:paraId="6A484C54" w14:textId="77777777" w:rsidR="004944D8" w:rsidRDefault="004944D8">
      <w:pPr>
        <w:widowControl w:val="0"/>
        <w:tabs>
          <w:tab w:val="left" w:pos="90"/>
        </w:tabs>
        <w:jc w:val="right"/>
        <w:rPr>
          <w:b/>
          <w:snapToGrid w:val="0"/>
          <w:color w:val="000000"/>
        </w:rPr>
      </w:pPr>
      <w:r>
        <w:rPr>
          <w:b/>
          <w:snapToGrid w:val="0"/>
          <w:color w:val="000000"/>
          <w:sz w:val="16"/>
        </w:rPr>
        <w:t>BURKINA FASO</w:t>
      </w:r>
    </w:p>
    <w:p w14:paraId="72A5315E" w14:textId="77777777" w:rsidR="004944D8" w:rsidRDefault="004944D8">
      <w:pPr>
        <w:widowControl w:val="0"/>
        <w:tabs>
          <w:tab w:val="left" w:pos="90"/>
        </w:tabs>
        <w:jc w:val="center"/>
        <w:rPr>
          <w:snapToGrid w:val="0"/>
          <w:color w:val="000000"/>
        </w:rPr>
      </w:pPr>
    </w:p>
    <w:p w14:paraId="4663D0D8"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592192" behindDoc="0" locked="0" layoutInCell="1" allowOverlap="1" wp14:anchorId="5A7395C8" wp14:editId="1F45ED47">
            <wp:simplePos x="0" y="0"/>
            <wp:positionH relativeFrom="column">
              <wp:posOffset>5768975</wp:posOffset>
            </wp:positionH>
            <wp:positionV relativeFrom="paragraph">
              <wp:posOffset>221615</wp:posOffset>
            </wp:positionV>
            <wp:extent cx="702310" cy="467995"/>
            <wp:effectExtent l="19050" t="19050" r="2540" b="8255"/>
            <wp:wrapNone/>
            <wp:docPr id="386"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7"/>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E4FC54F"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BURKINA FASO      </w:t>
      </w:r>
    </w:p>
    <w:p w14:paraId="5551558B"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2C4B9A6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dicembre</w:t>
      </w:r>
    </w:p>
    <w:p w14:paraId="6B7014C5" w14:textId="77777777" w:rsidR="004944D8" w:rsidRDefault="004944D8" w:rsidP="004D6A57">
      <w:pPr>
        <w:widowControl w:val="0"/>
        <w:tabs>
          <w:tab w:val="left" w:pos="90"/>
        </w:tabs>
        <w:rPr>
          <w:b/>
          <w:snapToGrid w:val="0"/>
          <w:color w:val="000080"/>
          <w:sz w:val="26"/>
          <w:u w:val="single"/>
        </w:rPr>
      </w:pPr>
      <w:r>
        <w:rPr>
          <w:b/>
          <w:snapToGrid w:val="0"/>
          <w:color w:val="000080"/>
          <w:u w:val="single"/>
        </w:rPr>
        <w:t>ROMA - SEZIONE CONSOLARE DELL'AMBASCIATA</w:t>
      </w:r>
    </w:p>
    <w:p w14:paraId="45D9CD37" w14:textId="77777777" w:rsidR="00FB1279" w:rsidRDefault="00FB1279" w:rsidP="00FB1279">
      <w:pPr>
        <w:widowControl w:val="0"/>
        <w:tabs>
          <w:tab w:val="left" w:pos="90"/>
          <w:tab w:val="left" w:pos="2321"/>
        </w:tabs>
        <w:rPr>
          <w:b/>
          <w:snapToGrid w:val="0"/>
          <w:color w:val="000000"/>
        </w:rPr>
      </w:pPr>
    </w:p>
    <w:p w14:paraId="4FA2965D" w14:textId="77777777" w:rsidR="004944D8" w:rsidRDefault="004944D8" w:rsidP="00FB1279">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XX Settembre, 86 – 00185 Roma</w:t>
      </w:r>
    </w:p>
    <w:p w14:paraId="2B6F5064" w14:textId="77777777" w:rsidR="00FB1279" w:rsidRDefault="002167A7" w:rsidP="00FB1279">
      <w:pPr>
        <w:widowControl w:val="0"/>
        <w:tabs>
          <w:tab w:val="left" w:pos="90"/>
          <w:tab w:val="left" w:pos="2321"/>
        </w:tabs>
        <w:rPr>
          <w:snapToGrid w:val="0"/>
          <w:color w:val="000000"/>
        </w:rPr>
      </w:pPr>
      <w:r>
        <w:rPr>
          <w:snapToGrid w:val="0"/>
          <w:color w:val="000000"/>
        </w:rPr>
        <w:tab/>
      </w:r>
      <w:r>
        <w:rPr>
          <w:snapToGrid w:val="0"/>
          <w:color w:val="000000"/>
        </w:rPr>
        <w:tab/>
        <w:t xml:space="preserve">Tel. 0642010611 - </w:t>
      </w:r>
      <w:r w:rsidR="00FB1279">
        <w:rPr>
          <w:snapToGrid w:val="0"/>
          <w:color w:val="000000"/>
        </w:rPr>
        <w:t>Fax 0648903514</w:t>
      </w:r>
    </w:p>
    <w:p w14:paraId="686BE7AA" w14:textId="77777777" w:rsidR="00B33409" w:rsidRDefault="00B33409" w:rsidP="00FB1279">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r w:rsidRPr="00BB77BC">
        <w:rPr>
          <w:rStyle w:val="labelnormal1"/>
          <w:rFonts w:ascii="Times New Roman" w:hAnsi="Times New Roman"/>
          <w:color w:val="000000"/>
          <w:sz w:val="20"/>
          <w:szCs w:val="20"/>
        </w:rPr>
        <w:t>ambabf.roma@yahoo.com</w:t>
      </w:r>
    </w:p>
    <w:p w14:paraId="0EA34EB6" w14:textId="77777777" w:rsidR="004944D8" w:rsidRDefault="004944D8" w:rsidP="00D6531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2A0F4973" w14:textId="77777777" w:rsidR="00DF370A" w:rsidRDefault="00DF370A">
      <w:pPr>
        <w:widowControl w:val="0"/>
        <w:tabs>
          <w:tab w:val="left" w:pos="90"/>
        </w:tabs>
        <w:rPr>
          <w:b/>
          <w:snapToGrid w:val="0"/>
          <w:color w:val="000080"/>
          <w:u w:val="single"/>
        </w:rPr>
      </w:pPr>
    </w:p>
    <w:p w14:paraId="2781967F" w14:textId="77777777" w:rsidR="004944D8" w:rsidRDefault="004944D8">
      <w:pPr>
        <w:widowControl w:val="0"/>
        <w:tabs>
          <w:tab w:val="left" w:pos="90"/>
        </w:tabs>
        <w:rPr>
          <w:b/>
          <w:snapToGrid w:val="0"/>
          <w:color w:val="000080"/>
          <w:u w:val="single"/>
        </w:rPr>
      </w:pPr>
    </w:p>
    <w:p w14:paraId="3177582F" w14:textId="77777777" w:rsidR="00DF370A" w:rsidRDefault="00DF370A" w:rsidP="00DF370A">
      <w:pPr>
        <w:widowControl w:val="0"/>
        <w:tabs>
          <w:tab w:val="left" w:pos="90"/>
        </w:tabs>
        <w:rPr>
          <w:b/>
          <w:snapToGrid w:val="0"/>
          <w:color w:val="000080"/>
          <w:u w:val="single"/>
        </w:rPr>
      </w:pPr>
      <w:bookmarkStart w:id="27" w:name="_Hlk124171428"/>
      <w:r>
        <w:rPr>
          <w:b/>
          <w:snapToGrid w:val="0"/>
          <w:color w:val="000080"/>
          <w:u w:val="single"/>
        </w:rPr>
        <w:t>MILANO – CONSOLATO GENERALE</w:t>
      </w:r>
    </w:p>
    <w:p w14:paraId="4A7ED8F1" w14:textId="77777777" w:rsidR="00DF370A" w:rsidRDefault="00DF370A" w:rsidP="00DF370A">
      <w:pPr>
        <w:widowControl w:val="0"/>
        <w:tabs>
          <w:tab w:val="left" w:pos="90"/>
        </w:tabs>
        <w:rPr>
          <w:b/>
          <w:snapToGrid w:val="0"/>
          <w:color w:val="000080"/>
          <w:u w:val="single"/>
        </w:rPr>
      </w:pPr>
    </w:p>
    <w:p w14:paraId="7F557588" w14:textId="77777777" w:rsidR="00DF370A" w:rsidRDefault="00DF370A" w:rsidP="00DF370A">
      <w:pPr>
        <w:widowControl w:val="0"/>
        <w:tabs>
          <w:tab w:val="left" w:pos="90"/>
        </w:tabs>
        <w:rPr>
          <w:bCs/>
          <w:snapToGrid w:val="0"/>
        </w:rPr>
      </w:pPr>
      <w:r>
        <w:rPr>
          <w:b/>
          <w:snapToGrid w:val="0"/>
        </w:rPr>
        <w:t>Indirizzo</w:t>
      </w:r>
      <w:r>
        <w:rPr>
          <w:b/>
          <w:snapToGrid w:val="0"/>
        </w:rPr>
        <w:tab/>
      </w:r>
      <w:r>
        <w:rPr>
          <w:b/>
          <w:snapToGrid w:val="0"/>
        </w:rPr>
        <w:tab/>
        <w:t xml:space="preserve">  </w:t>
      </w:r>
      <w:r>
        <w:rPr>
          <w:bCs/>
          <w:snapToGrid w:val="0"/>
        </w:rPr>
        <w:t>Via Santa Tecla, 4 – 20122 Milano</w:t>
      </w:r>
    </w:p>
    <w:p w14:paraId="0C8AD666" w14:textId="77777777" w:rsidR="002167A7" w:rsidRDefault="002167A7" w:rsidP="00DF370A">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0247760298 – Fax 0247760347</w:t>
      </w:r>
    </w:p>
    <w:p w14:paraId="454FC16D" w14:textId="77777777" w:rsidR="000E2A90" w:rsidRDefault="000E2A90" w:rsidP="00DF370A">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86" w:history="1">
        <w:r w:rsidR="00A3510E" w:rsidRPr="006315D4">
          <w:rPr>
            <w:rStyle w:val="Collegamentoipertestuale"/>
            <w:bCs/>
            <w:snapToGrid w:val="0"/>
          </w:rPr>
          <w:t>info@consulatgburkinamilan.it</w:t>
        </w:r>
      </w:hyperlink>
      <w:r w:rsidR="00A3510E">
        <w:rPr>
          <w:bCs/>
          <w:snapToGrid w:val="0"/>
        </w:rPr>
        <w:t xml:space="preserve"> </w:t>
      </w:r>
    </w:p>
    <w:p w14:paraId="1FBC392F" w14:textId="77777777" w:rsidR="00DF370A" w:rsidRDefault="00DF370A" w:rsidP="00DF370A">
      <w:pPr>
        <w:widowControl w:val="0"/>
        <w:tabs>
          <w:tab w:val="left" w:pos="2268"/>
        </w:tabs>
        <w:ind w:left="2268" w:hanging="2268"/>
        <w:rPr>
          <w:bCs/>
          <w:snapToGrid w:val="0"/>
        </w:rPr>
      </w:pPr>
      <w:r>
        <w:rPr>
          <w:b/>
          <w:snapToGrid w:val="0"/>
        </w:rPr>
        <w:t>Circoscrizione</w:t>
      </w:r>
      <w:r>
        <w:rPr>
          <w:bCs/>
          <w:snapToGrid w:val="0"/>
        </w:rPr>
        <w:tab/>
      </w:r>
      <w:bookmarkStart w:id="28" w:name="_Hlk152335769"/>
      <w:r>
        <w:rPr>
          <w:bCs/>
          <w:snapToGrid w:val="0"/>
        </w:rPr>
        <w:t>Lombardia, Emilia Romagna, Liguria, Veneto, Friuli Venezia Giulia, Trentino Alto Adige, Piemonte, Valle d’Aosta</w:t>
      </w:r>
      <w:bookmarkEnd w:id="28"/>
    </w:p>
    <w:bookmarkEnd w:id="27"/>
    <w:p w14:paraId="12EA7799" w14:textId="77777777" w:rsidR="00DF370A" w:rsidRDefault="00DF370A" w:rsidP="00DF370A">
      <w:pPr>
        <w:widowControl w:val="0"/>
        <w:tabs>
          <w:tab w:val="left" w:pos="90"/>
        </w:tabs>
        <w:rPr>
          <w:bCs/>
          <w:snapToGrid w:val="0"/>
        </w:rPr>
      </w:pPr>
    </w:p>
    <w:p w14:paraId="47FAF2E9" w14:textId="77777777" w:rsidR="002B45E0" w:rsidRDefault="002B45E0" w:rsidP="00DF370A">
      <w:pPr>
        <w:widowControl w:val="0"/>
        <w:tabs>
          <w:tab w:val="left" w:pos="90"/>
        </w:tabs>
        <w:rPr>
          <w:bCs/>
          <w:snapToGrid w:val="0"/>
        </w:rPr>
      </w:pPr>
      <w:r>
        <w:rPr>
          <w:bCs/>
          <w:snapToGrid w:val="0"/>
        </w:rPr>
        <w:t>Signora ROSE OUEDRAOGO/OUEDRAOGO, Console Generale (Exequatur 15 dicembre 2023)</w:t>
      </w:r>
    </w:p>
    <w:p w14:paraId="0145B5AE" w14:textId="77777777" w:rsidR="00D902C6" w:rsidRDefault="00D902C6" w:rsidP="00DF370A">
      <w:pPr>
        <w:widowControl w:val="0"/>
        <w:tabs>
          <w:tab w:val="left" w:pos="90"/>
        </w:tabs>
        <w:rPr>
          <w:bCs/>
          <w:snapToGrid w:val="0"/>
        </w:rPr>
      </w:pPr>
      <w:r>
        <w:rPr>
          <w:bCs/>
          <w:snapToGrid w:val="0"/>
        </w:rPr>
        <w:t>Signor  BAONTOUO DABIRE, Vice Console (12 febbraio 2024)</w:t>
      </w:r>
    </w:p>
    <w:p w14:paraId="6A57904D" w14:textId="77777777" w:rsidR="00D902C6" w:rsidRDefault="00E71977" w:rsidP="00DF370A">
      <w:pPr>
        <w:widowControl w:val="0"/>
        <w:tabs>
          <w:tab w:val="left" w:pos="90"/>
        </w:tabs>
        <w:rPr>
          <w:bCs/>
          <w:snapToGrid w:val="0"/>
        </w:rPr>
      </w:pPr>
      <w:r>
        <w:rPr>
          <w:bCs/>
          <w:snapToGrid w:val="0"/>
        </w:rPr>
        <w:t xml:space="preserve">Signor </w:t>
      </w:r>
      <w:r w:rsidR="002E6623">
        <w:rPr>
          <w:bCs/>
          <w:snapToGrid w:val="0"/>
        </w:rPr>
        <w:t>BRAHIMA OUATTARA</w:t>
      </w:r>
      <w:r>
        <w:rPr>
          <w:bCs/>
          <w:snapToGrid w:val="0"/>
        </w:rPr>
        <w:t xml:space="preserve">, </w:t>
      </w:r>
      <w:r w:rsidR="003A7566">
        <w:rPr>
          <w:bCs/>
          <w:snapToGrid w:val="0"/>
        </w:rPr>
        <w:t>Console Aggiunto</w:t>
      </w:r>
      <w:r>
        <w:rPr>
          <w:bCs/>
          <w:snapToGrid w:val="0"/>
        </w:rPr>
        <w:t xml:space="preserve"> (</w:t>
      </w:r>
      <w:r w:rsidR="002E6623">
        <w:rPr>
          <w:bCs/>
          <w:snapToGrid w:val="0"/>
        </w:rPr>
        <w:t>15 novembre 2020</w:t>
      </w:r>
      <w:r>
        <w:rPr>
          <w:bCs/>
          <w:snapToGrid w:val="0"/>
        </w:rPr>
        <w:t>)</w:t>
      </w:r>
      <w:r w:rsidR="000357A3">
        <w:rPr>
          <w:bCs/>
          <w:snapToGrid w:val="0"/>
        </w:rPr>
        <w:t>\</w:t>
      </w:r>
    </w:p>
    <w:p w14:paraId="3C47CDBD" w14:textId="77777777" w:rsidR="00706AB7" w:rsidRDefault="00706AB7" w:rsidP="00706AB7">
      <w:pPr>
        <w:widowControl w:val="0"/>
        <w:tabs>
          <w:tab w:val="left" w:pos="90"/>
        </w:tabs>
        <w:rPr>
          <w:bCs/>
          <w:snapToGrid w:val="0"/>
        </w:rPr>
      </w:pPr>
      <w:r>
        <w:rPr>
          <w:bCs/>
          <w:snapToGrid w:val="0"/>
        </w:rPr>
        <w:t>Signor FIDELE ILBOUDO, Addetto Consolare (21 settembre 2023)</w:t>
      </w:r>
    </w:p>
    <w:p w14:paraId="5EF43591" w14:textId="77777777" w:rsidR="00DF370A" w:rsidRDefault="00DF370A">
      <w:pPr>
        <w:widowControl w:val="0"/>
        <w:tabs>
          <w:tab w:val="left" w:pos="90"/>
        </w:tabs>
        <w:rPr>
          <w:b/>
          <w:snapToGrid w:val="0"/>
          <w:color w:val="000080"/>
          <w:u w:val="single"/>
        </w:rPr>
      </w:pPr>
    </w:p>
    <w:p w14:paraId="59B7EE17" w14:textId="77777777" w:rsidR="00DE5D22" w:rsidRDefault="00DE5D22">
      <w:pPr>
        <w:widowControl w:val="0"/>
        <w:tabs>
          <w:tab w:val="left" w:pos="90"/>
        </w:tabs>
        <w:rPr>
          <w:b/>
          <w:snapToGrid w:val="0"/>
          <w:color w:val="000080"/>
          <w:u w:val="single"/>
        </w:rPr>
      </w:pPr>
    </w:p>
    <w:p w14:paraId="0035D036" w14:textId="77777777" w:rsidR="00DF370A" w:rsidRPr="00C04E80" w:rsidRDefault="00DF370A">
      <w:pPr>
        <w:widowControl w:val="0"/>
        <w:tabs>
          <w:tab w:val="left" w:pos="90"/>
        </w:tabs>
        <w:rPr>
          <w:b/>
          <w:snapToGrid w:val="0"/>
          <w:color w:val="000080"/>
          <w:u w:val="single"/>
        </w:rPr>
      </w:pPr>
    </w:p>
    <w:p w14:paraId="2B8151A7" w14:textId="77777777" w:rsidR="007662B6" w:rsidRDefault="007662B6" w:rsidP="007662B6">
      <w:pPr>
        <w:widowControl w:val="0"/>
        <w:tabs>
          <w:tab w:val="left" w:pos="90"/>
        </w:tabs>
        <w:rPr>
          <w:b/>
          <w:snapToGrid w:val="0"/>
          <w:color w:val="000080"/>
          <w:u w:val="single"/>
        </w:rPr>
      </w:pPr>
      <w:r>
        <w:rPr>
          <w:b/>
          <w:snapToGrid w:val="0"/>
          <w:color w:val="000080"/>
          <w:u w:val="single"/>
        </w:rPr>
        <w:t>FIRENZE – CONSOLATO ONORARIO</w:t>
      </w:r>
    </w:p>
    <w:p w14:paraId="1B2649B1" w14:textId="77777777" w:rsidR="007662B6" w:rsidRDefault="007662B6" w:rsidP="007662B6">
      <w:pPr>
        <w:widowControl w:val="0"/>
        <w:tabs>
          <w:tab w:val="left" w:pos="90"/>
        </w:tabs>
        <w:rPr>
          <w:b/>
          <w:snapToGrid w:val="0"/>
          <w:color w:val="000080"/>
          <w:u w:val="single"/>
        </w:rPr>
      </w:pPr>
    </w:p>
    <w:p w14:paraId="26E5BAE2" w14:textId="77777777" w:rsidR="007662B6" w:rsidRDefault="007662B6" w:rsidP="007662B6">
      <w:pPr>
        <w:widowControl w:val="0"/>
        <w:tabs>
          <w:tab w:val="left" w:pos="90"/>
        </w:tabs>
        <w:rPr>
          <w:bCs/>
          <w:snapToGrid w:val="0"/>
        </w:rPr>
      </w:pPr>
      <w:r>
        <w:rPr>
          <w:b/>
          <w:snapToGrid w:val="0"/>
        </w:rPr>
        <w:t>Indirizzo</w:t>
      </w:r>
      <w:r>
        <w:rPr>
          <w:b/>
          <w:snapToGrid w:val="0"/>
        </w:rPr>
        <w:tab/>
      </w:r>
      <w:r>
        <w:rPr>
          <w:b/>
          <w:snapToGrid w:val="0"/>
        </w:rPr>
        <w:tab/>
        <w:t xml:space="preserve">   </w:t>
      </w:r>
      <w:r>
        <w:rPr>
          <w:bCs/>
          <w:snapToGrid w:val="0"/>
        </w:rPr>
        <w:t>Via Maggio, 26 – 1° piano – 50125 Firenze</w:t>
      </w:r>
    </w:p>
    <w:p w14:paraId="563F30B0" w14:textId="77777777" w:rsidR="007662B6" w:rsidRDefault="007662B6" w:rsidP="007662B6">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055219571 – Fax 0552728151</w:t>
      </w:r>
    </w:p>
    <w:p w14:paraId="513BBFCE" w14:textId="77777777" w:rsidR="007662B6" w:rsidRDefault="007662B6" w:rsidP="007662B6">
      <w:pPr>
        <w:widowControl w:val="0"/>
        <w:tabs>
          <w:tab w:val="left" w:pos="90"/>
        </w:tabs>
        <w:rPr>
          <w:bCs/>
          <w:snapToGrid w:val="0"/>
        </w:rPr>
      </w:pPr>
      <w:r>
        <w:rPr>
          <w:b/>
          <w:snapToGrid w:val="0"/>
        </w:rPr>
        <w:t>Circoscrizione</w:t>
      </w:r>
      <w:r>
        <w:rPr>
          <w:bCs/>
          <w:snapToGrid w:val="0"/>
        </w:rPr>
        <w:tab/>
      </w:r>
      <w:r>
        <w:rPr>
          <w:bCs/>
          <w:snapToGrid w:val="0"/>
        </w:rPr>
        <w:tab/>
        <w:t xml:space="preserve">   Toscana </w:t>
      </w:r>
    </w:p>
    <w:p w14:paraId="7C3A22F1" w14:textId="77777777" w:rsidR="007662B6" w:rsidRDefault="007662B6" w:rsidP="007662B6">
      <w:pPr>
        <w:widowControl w:val="0"/>
        <w:tabs>
          <w:tab w:val="left" w:pos="90"/>
        </w:tabs>
        <w:rPr>
          <w:bCs/>
          <w:snapToGrid w:val="0"/>
        </w:rPr>
      </w:pPr>
    </w:p>
    <w:p w14:paraId="5D5B60F9" w14:textId="77777777" w:rsidR="007662B6" w:rsidRDefault="007662B6" w:rsidP="007662B6">
      <w:pPr>
        <w:widowControl w:val="0"/>
        <w:tabs>
          <w:tab w:val="left" w:pos="90"/>
        </w:tabs>
        <w:rPr>
          <w:bCs/>
          <w:snapToGrid w:val="0"/>
        </w:rPr>
      </w:pPr>
      <w:r>
        <w:rPr>
          <w:bCs/>
          <w:snapToGrid w:val="0"/>
        </w:rPr>
        <w:t>Signora ROSA SEGRETO ANNIGONI, Console Onorario, (</w:t>
      </w:r>
      <w:r w:rsidR="00A81625">
        <w:rPr>
          <w:bCs/>
          <w:snapToGrid w:val="0"/>
        </w:rPr>
        <w:t>Rinnovo e</w:t>
      </w:r>
      <w:r>
        <w:rPr>
          <w:bCs/>
          <w:snapToGrid w:val="0"/>
        </w:rPr>
        <w:t xml:space="preserve">xequatur </w:t>
      </w:r>
      <w:r w:rsidR="008455D0">
        <w:rPr>
          <w:bCs/>
          <w:snapToGrid w:val="0"/>
        </w:rPr>
        <w:t>30</w:t>
      </w:r>
      <w:r>
        <w:rPr>
          <w:bCs/>
          <w:snapToGrid w:val="0"/>
        </w:rPr>
        <w:t xml:space="preserve"> </w:t>
      </w:r>
      <w:r w:rsidR="008455D0">
        <w:rPr>
          <w:bCs/>
          <w:snapToGrid w:val="0"/>
        </w:rPr>
        <w:t>lugli</w:t>
      </w:r>
      <w:r>
        <w:rPr>
          <w:bCs/>
          <w:snapToGrid w:val="0"/>
        </w:rPr>
        <w:t>o 20</w:t>
      </w:r>
      <w:r w:rsidR="008455D0">
        <w:rPr>
          <w:bCs/>
          <w:snapToGrid w:val="0"/>
        </w:rPr>
        <w:t>20</w:t>
      </w:r>
      <w:r>
        <w:rPr>
          <w:bCs/>
          <w:snapToGrid w:val="0"/>
        </w:rPr>
        <w:t>)</w:t>
      </w:r>
    </w:p>
    <w:p w14:paraId="15A4202E" w14:textId="77777777" w:rsidR="007662B6" w:rsidRDefault="007662B6">
      <w:pPr>
        <w:widowControl w:val="0"/>
        <w:tabs>
          <w:tab w:val="left" w:pos="90"/>
        </w:tabs>
        <w:rPr>
          <w:b/>
          <w:snapToGrid w:val="0"/>
          <w:color w:val="000080"/>
          <w:u w:val="single"/>
        </w:rPr>
      </w:pPr>
    </w:p>
    <w:p w14:paraId="54733184" w14:textId="77777777" w:rsidR="007662B6" w:rsidRDefault="007662B6">
      <w:pPr>
        <w:widowControl w:val="0"/>
        <w:tabs>
          <w:tab w:val="left" w:pos="90"/>
        </w:tabs>
        <w:rPr>
          <w:b/>
          <w:snapToGrid w:val="0"/>
          <w:color w:val="000080"/>
          <w:u w:val="single"/>
        </w:rPr>
      </w:pPr>
    </w:p>
    <w:p w14:paraId="623F869E" w14:textId="77777777" w:rsidR="00ED7137" w:rsidRDefault="00ED7137">
      <w:pPr>
        <w:widowControl w:val="0"/>
        <w:tabs>
          <w:tab w:val="left" w:pos="90"/>
        </w:tabs>
        <w:rPr>
          <w:b/>
          <w:snapToGrid w:val="0"/>
          <w:color w:val="000080"/>
          <w:u w:val="single"/>
        </w:rPr>
      </w:pPr>
    </w:p>
    <w:p w14:paraId="3A1C4A4B" w14:textId="77777777" w:rsidR="00ED7137" w:rsidRDefault="00ED7137" w:rsidP="00ED7137">
      <w:pPr>
        <w:widowControl w:val="0"/>
        <w:tabs>
          <w:tab w:val="left" w:pos="90"/>
        </w:tabs>
        <w:rPr>
          <w:b/>
          <w:snapToGrid w:val="0"/>
          <w:color w:val="000080"/>
          <w:sz w:val="26"/>
          <w:u w:val="single"/>
        </w:rPr>
      </w:pPr>
      <w:bookmarkStart w:id="29" w:name="_Hlk104797188"/>
      <w:r>
        <w:rPr>
          <w:b/>
          <w:snapToGrid w:val="0"/>
          <w:color w:val="000080"/>
          <w:u w:val="single"/>
        </w:rPr>
        <w:t xml:space="preserve">PALERMO - CONSOLATO ONORARIO            </w:t>
      </w:r>
    </w:p>
    <w:p w14:paraId="6A5AF27D" w14:textId="77777777" w:rsidR="00ED7137" w:rsidRDefault="00ED7137" w:rsidP="00ED713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Santa Oliva, 28 - 90141 Palermo </w:t>
      </w:r>
    </w:p>
    <w:p w14:paraId="3E159E0C" w14:textId="77777777" w:rsidR="00ED7137" w:rsidRDefault="00ED7137" w:rsidP="00ED7137">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0916110329 - 3288523286 </w:t>
      </w:r>
    </w:p>
    <w:p w14:paraId="5E5CF6C4" w14:textId="77777777" w:rsidR="00ED7137" w:rsidRDefault="00ED7137" w:rsidP="00ED7137">
      <w:pPr>
        <w:widowControl w:val="0"/>
        <w:tabs>
          <w:tab w:val="left" w:pos="2321"/>
        </w:tabs>
        <w:rPr>
          <w:snapToGrid w:val="0"/>
          <w:color w:val="000000"/>
          <w:sz w:val="23"/>
        </w:rPr>
      </w:pPr>
      <w:r>
        <w:rPr>
          <w:snapToGrid w:val="0"/>
          <w:color w:val="000000"/>
        </w:rPr>
        <w:tab/>
        <w:t xml:space="preserve">E-mail  consoleburkfasopalermo@gmail.com </w:t>
      </w:r>
    </w:p>
    <w:p w14:paraId="2F73B730" w14:textId="77777777" w:rsidR="00ED7137" w:rsidRDefault="00ED7137" w:rsidP="00ED713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05477B31" w14:textId="77777777" w:rsidR="00ED7137" w:rsidRDefault="00ED7137" w:rsidP="00ED7137">
      <w:pPr>
        <w:widowControl w:val="0"/>
        <w:tabs>
          <w:tab w:val="left" w:pos="90"/>
        </w:tabs>
        <w:spacing w:before="277"/>
        <w:rPr>
          <w:snapToGrid w:val="0"/>
          <w:color w:val="000000"/>
        </w:rPr>
      </w:pPr>
      <w:r>
        <w:rPr>
          <w:snapToGrid w:val="0"/>
          <w:color w:val="000000"/>
        </w:rPr>
        <w:t xml:space="preserve">Signor ANTONIO TITO, Console Onorario (Rinnovo exequatur 4 agosto </w:t>
      </w:r>
      <w:r w:rsidR="00E21133">
        <w:rPr>
          <w:snapToGrid w:val="0"/>
          <w:color w:val="000000"/>
        </w:rPr>
        <w:t>2022</w:t>
      </w:r>
      <w:r>
        <w:rPr>
          <w:snapToGrid w:val="0"/>
          <w:color w:val="000000"/>
        </w:rPr>
        <w:t xml:space="preserve">) </w:t>
      </w:r>
    </w:p>
    <w:bookmarkEnd w:id="29"/>
    <w:p w14:paraId="224DB69B" w14:textId="77777777" w:rsidR="00881288" w:rsidRDefault="00881288" w:rsidP="00881288">
      <w:pPr>
        <w:widowControl w:val="0"/>
        <w:tabs>
          <w:tab w:val="left" w:pos="90"/>
        </w:tabs>
        <w:rPr>
          <w:b/>
          <w:snapToGrid w:val="0"/>
          <w:color w:val="000080"/>
          <w:u w:val="single"/>
        </w:rPr>
      </w:pPr>
    </w:p>
    <w:p w14:paraId="1A632DCE" w14:textId="77777777" w:rsidR="00881288" w:rsidRDefault="00881288" w:rsidP="00881288">
      <w:pPr>
        <w:widowControl w:val="0"/>
        <w:tabs>
          <w:tab w:val="left" w:pos="90"/>
        </w:tabs>
        <w:rPr>
          <w:b/>
          <w:snapToGrid w:val="0"/>
          <w:color w:val="000080"/>
          <w:u w:val="single"/>
        </w:rPr>
      </w:pPr>
    </w:p>
    <w:p w14:paraId="69E0F4FA" w14:textId="77777777" w:rsidR="00881288" w:rsidRDefault="00881288" w:rsidP="00881288">
      <w:pPr>
        <w:widowControl w:val="0"/>
        <w:tabs>
          <w:tab w:val="left" w:pos="90"/>
        </w:tabs>
        <w:rPr>
          <w:b/>
          <w:snapToGrid w:val="0"/>
          <w:color w:val="000080"/>
          <w:sz w:val="26"/>
          <w:u w:val="single"/>
        </w:rPr>
      </w:pPr>
      <w:r>
        <w:rPr>
          <w:b/>
          <w:snapToGrid w:val="0"/>
          <w:color w:val="000080"/>
          <w:u w:val="single"/>
        </w:rPr>
        <w:t xml:space="preserve">TORINO - CONSOLATO ONORARIO            </w:t>
      </w:r>
    </w:p>
    <w:p w14:paraId="7622FD0C" w14:textId="77777777" w:rsidR="00881288" w:rsidRPr="00685005" w:rsidRDefault="00881288" w:rsidP="0088128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685005" w:rsidRPr="00685005">
        <w:rPr>
          <w:snapToGrid w:val="0"/>
          <w:color w:val="000000"/>
        </w:rPr>
        <w:t xml:space="preserve">via </w:t>
      </w:r>
      <w:r w:rsidR="00685005">
        <w:rPr>
          <w:snapToGrid w:val="0"/>
          <w:color w:val="000000"/>
        </w:rPr>
        <w:t>G. Pomba, 29 – 10123 Torino</w:t>
      </w:r>
    </w:p>
    <w:p w14:paraId="3752BA95" w14:textId="77777777" w:rsidR="00685005" w:rsidRDefault="00685005" w:rsidP="00685005">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011 6202649 </w:t>
      </w:r>
    </w:p>
    <w:p w14:paraId="7BCCBE77" w14:textId="77777777" w:rsidR="00685005" w:rsidRDefault="00685005" w:rsidP="00685005">
      <w:pPr>
        <w:widowControl w:val="0"/>
        <w:tabs>
          <w:tab w:val="left" w:pos="2321"/>
        </w:tabs>
        <w:rPr>
          <w:snapToGrid w:val="0"/>
          <w:color w:val="000000"/>
          <w:sz w:val="23"/>
        </w:rPr>
      </w:pPr>
      <w:r>
        <w:rPr>
          <w:snapToGrid w:val="0"/>
          <w:color w:val="000000"/>
        </w:rPr>
        <w:tab/>
        <w:t xml:space="preserve">E-mail  </w:t>
      </w:r>
      <w:hyperlink r:id="rId87" w:history="1">
        <w:r w:rsidRPr="00350822">
          <w:rPr>
            <w:rStyle w:val="Collegamentoipertestuale"/>
            <w:snapToGrid w:val="0"/>
          </w:rPr>
          <w:t>l.minoli@brolettogroup.com</w:t>
        </w:r>
      </w:hyperlink>
      <w:r>
        <w:rPr>
          <w:snapToGrid w:val="0"/>
          <w:color w:val="000000"/>
        </w:rPr>
        <w:t xml:space="preserve">  </w:t>
      </w:r>
    </w:p>
    <w:p w14:paraId="78B3E159" w14:textId="77777777" w:rsidR="00881288" w:rsidRDefault="00881288" w:rsidP="0088128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27D918EE" w14:textId="77777777" w:rsidR="0015762D" w:rsidRDefault="0015762D" w:rsidP="0015762D">
      <w:pPr>
        <w:widowControl w:val="0"/>
        <w:tabs>
          <w:tab w:val="left" w:pos="90"/>
        </w:tabs>
        <w:spacing w:before="277"/>
        <w:rPr>
          <w:snapToGrid w:val="0"/>
          <w:color w:val="000000"/>
        </w:rPr>
      </w:pPr>
      <w:r>
        <w:rPr>
          <w:snapToGrid w:val="0"/>
          <w:color w:val="000000"/>
        </w:rPr>
        <w:t xml:space="preserve">Signor </w:t>
      </w:r>
      <w:r w:rsidR="00685005">
        <w:rPr>
          <w:snapToGrid w:val="0"/>
          <w:color w:val="000000"/>
        </w:rPr>
        <w:t>LORENZO MINOLI</w:t>
      </w:r>
      <w:r>
        <w:rPr>
          <w:snapToGrid w:val="0"/>
          <w:color w:val="000000"/>
        </w:rPr>
        <w:t xml:space="preserve">, Console Onorario (Exequatur 30 maggio 2022) </w:t>
      </w:r>
    </w:p>
    <w:p w14:paraId="4E9E3734" w14:textId="77777777" w:rsidR="004944D8" w:rsidRDefault="009713AA">
      <w:pPr>
        <w:widowControl w:val="0"/>
        <w:tabs>
          <w:tab w:val="left" w:pos="90"/>
        </w:tabs>
        <w:jc w:val="right"/>
        <w:rPr>
          <w:b/>
          <w:snapToGrid w:val="0"/>
          <w:color w:val="000000"/>
        </w:rPr>
      </w:pPr>
      <w:r>
        <w:rPr>
          <w:b/>
          <w:snapToGrid w:val="0"/>
          <w:color w:val="000080"/>
          <w:u w:val="single"/>
        </w:rPr>
        <w:br w:type="page"/>
      </w:r>
      <w:r w:rsidR="004944D8">
        <w:rPr>
          <w:b/>
          <w:snapToGrid w:val="0"/>
          <w:color w:val="000000"/>
          <w:sz w:val="16"/>
        </w:rPr>
        <w:t>BURUNDI</w:t>
      </w:r>
    </w:p>
    <w:p w14:paraId="26B8B071" w14:textId="77777777" w:rsidR="004944D8" w:rsidRDefault="004944D8">
      <w:pPr>
        <w:widowControl w:val="0"/>
        <w:tabs>
          <w:tab w:val="left" w:pos="90"/>
        </w:tabs>
        <w:jc w:val="right"/>
        <w:rPr>
          <w:b/>
          <w:snapToGrid w:val="0"/>
          <w:color w:val="000000"/>
          <w:sz w:val="16"/>
        </w:rPr>
      </w:pPr>
    </w:p>
    <w:p w14:paraId="16559DC5" w14:textId="77777777" w:rsidR="004944D8" w:rsidRDefault="009E4C9E">
      <w:pPr>
        <w:widowControl w:val="0"/>
        <w:tabs>
          <w:tab w:val="left" w:pos="90"/>
        </w:tabs>
        <w:jc w:val="right"/>
        <w:rPr>
          <w:b/>
          <w:snapToGrid w:val="0"/>
          <w:color w:val="000000"/>
          <w:sz w:val="16"/>
        </w:rPr>
      </w:pPr>
      <w:r>
        <w:rPr>
          <w:noProof/>
        </w:rPr>
        <w:drawing>
          <wp:anchor distT="0" distB="0" distL="114300" distR="114300" simplePos="0" relativeHeight="251593216" behindDoc="0" locked="0" layoutInCell="1" allowOverlap="1" wp14:anchorId="58AC8B8B" wp14:editId="6E7229A9">
            <wp:simplePos x="0" y="0"/>
            <wp:positionH relativeFrom="column">
              <wp:posOffset>5796915</wp:posOffset>
            </wp:positionH>
            <wp:positionV relativeFrom="paragraph">
              <wp:posOffset>101600</wp:posOffset>
            </wp:positionV>
            <wp:extent cx="702310" cy="467995"/>
            <wp:effectExtent l="19050" t="19050" r="2540" b="8255"/>
            <wp:wrapNone/>
            <wp:docPr id="385"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8"/>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D924350"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BURUNDI </w:t>
      </w:r>
    </w:p>
    <w:p w14:paraId="1F2D4F79"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284E8EB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8C6512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luglio</w:t>
      </w:r>
    </w:p>
    <w:p w14:paraId="1B235DD8" w14:textId="77777777" w:rsidR="004944D8" w:rsidRDefault="004944D8">
      <w:pPr>
        <w:widowControl w:val="0"/>
        <w:tabs>
          <w:tab w:val="left" w:pos="90"/>
        </w:tabs>
        <w:jc w:val="center"/>
        <w:rPr>
          <w:snapToGrid w:val="0"/>
          <w:color w:val="000000"/>
        </w:rPr>
      </w:pPr>
    </w:p>
    <w:p w14:paraId="36D3EECD" w14:textId="77777777" w:rsidR="0096728F" w:rsidRDefault="0096728F">
      <w:pPr>
        <w:widowControl w:val="0"/>
        <w:tabs>
          <w:tab w:val="left" w:pos="90"/>
        </w:tabs>
        <w:jc w:val="center"/>
        <w:rPr>
          <w:snapToGrid w:val="0"/>
          <w:color w:val="000000"/>
        </w:rPr>
      </w:pPr>
    </w:p>
    <w:p w14:paraId="7B7D0550" w14:textId="77777777" w:rsidR="0096728F" w:rsidRDefault="0096728F" w:rsidP="0096728F">
      <w:pPr>
        <w:widowControl w:val="0"/>
        <w:tabs>
          <w:tab w:val="left" w:pos="90"/>
        </w:tabs>
        <w:rPr>
          <w:snapToGrid w:val="0"/>
          <w:color w:val="000000"/>
        </w:rPr>
      </w:pPr>
    </w:p>
    <w:p w14:paraId="0641BBE9" w14:textId="77777777" w:rsidR="00996350" w:rsidRDefault="00996350" w:rsidP="0096728F">
      <w:pPr>
        <w:widowControl w:val="0"/>
        <w:tabs>
          <w:tab w:val="left" w:pos="90"/>
        </w:tabs>
        <w:rPr>
          <w:b/>
          <w:snapToGrid w:val="0"/>
          <w:color w:val="000080"/>
          <w:u w:val="single"/>
        </w:rPr>
      </w:pPr>
    </w:p>
    <w:p w14:paraId="22D29836" w14:textId="77777777" w:rsidR="00317F06" w:rsidRDefault="00317F06" w:rsidP="0096728F">
      <w:pPr>
        <w:widowControl w:val="0"/>
        <w:tabs>
          <w:tab w:val="left" w:pos="90"/>
        </w:tabs>
        <w:rPr>
          <w:snapToGrid w:val="0"/>
          <w:color w:val="000000"/>
        </w:rPr>
      </w:pPr>
    </w:p>
    <w:p w14:paraId="04261CCC" w14:textId="77777777" w:rsidR="004944D8" w:rsidRDefault="004944D8">
      <w:pPr>
        <w:widowControl w:val="0"/>
        <w:tabs>
          <w:tab w:val="left" w:pos="90"/>
        </w:tabs>
        <w:jc w:val="center"/>
        <w:rPr>
          <w:snapToGrid w:val="0"/>
          <w:color w:val="000000"/>
        </w:rPr>
      </w:pPr>
    </w:p>
    <w:p w14:paraId="452B7508" w14:textId="77777777" w:rsidR="004944D8" w:rsidRDefault="004944D8">
      <w:pPr>
        <w:widowControl w:val="0"/>
        <w:tabs>
          <w:tab w:val="left" w:pos="90"/>
        </w:tabs>
        <w:jc w:val="center"/>
        <w:rPr>
          <w:snapToGrid w:val="0"/>
          <w:color w:val="000000"/>
        </w:rPr>
      </w:pPr>
    </w:p>
    <w:p w14:paraId="2F359337" w14:textId="77777777" w:rsidR="004944D8" w:rsidRDefault="004944D8">
      <w:pPr>
        <w:widowControl w:val="0"/>
        <w:tabs>
          <w:tab w:val="left" w:pos="90"/>
        </w:tabs>
        <w:jc w:val="center"/>
        <w:rPr>
          <w:snapToGrid w:val="0"/>
          <w:color w:val="000000"/>
        </w:rPr>
      </w:pPr>
    </w:p>
    <w:p w14:paraId="355D809E" w14:textId="77777777" w:rsidR="004944D8" w:rsidRDefault="004944D8">
      <w:pPr>
        <w:widowControl w:val="0"/>
        <w:tabs>
          <w:tab w:val="left" w:pos="90"/>
        </w:tabs>
        <w:jc w:val="center"/>
        <w:rPr>
          <w:snapToGrid w:val="0"/>
          <w:color w:val="000000"/>
        </w:rPr>
      </w:pPr>
    </w:p>
    <w:p w14:paraId="5F1C0CDB" w14:textId="77777777" w:rsidR="004944D8" w:rsidRDefault="004944D8">
      <w:pPr>
        <w:widowControl w:val="0"/>
        <w:tabs>
          <w:tab w:val="left" w:pos="90"/>
        </w:tabs>
        <w:jc w:val="center"/>
        <w:rPr>
          <w:snapToGrid w:val="0"/>
          <w:color w:val="000000"/>
        </w:rPr>
      </w:pPr>
    </w:p>
    <w:p w14:paraId="52261722" w14:textId="77777777" w:rsidR="004944D8" w:rsidRDefault="004944D8">
      <w:pPr>
        <w:widowControl w:val="0"/>
        <w:tabs>
          <w:tab w:val="left" w:pos="90"/>
        </w:tabs>
        <w:jc w:val="center"/>
        <w:rPr>
          <w:snapToGrid w:val="0"/>
          <w:color w:val="000000"/>
        </w:rPr>
      </w:pPr>
    </w:p>
    <w:p w14:paraId="1A524A92" w14:textId="77777777" w:rsidR="004944D8" w:rsidRDefault="004944D8">
      <w:pPr>
        <w:widowControl w:val="0"/>
        <w:tabs>
          <w:tab w:val="left" w:pos="90"/>
        </w:tabs>
        <w:jc w:val="center"/>
        <w:rPr>
          <w:snapToGrid w:val="0"/>
          <w:color w:val="000000"/>
        </w:rPr>
      </w:pPr>
    </w:p>
    <w:p w14:paraId="620386FF" w14:textId="77777777" w:rsidR="004944D8" w:rsidRDefault="004944D8">
      <w:pPr>
        <w:widowControl w:val="0"/>
        <w:tabs>
          <w:tab w:val="left" w:pos="90"/>
        </w:tabs>
        <w:jc w:val="center"/>
        <w:rPr>
          <w:snapToGrid w:val="0"/>
          <w:color w:val="000000"/>
        </w:rPr>
      </w:pPr>
    </w:p>
    <w:p w14:paraId="3C5EDB2C" w14:textId="77777777" w:rsidR="004944D8" w:rsidRDefault="004944D8">
      <w:pPr>
        <w:widowControl w:val="0"/>
        <w:tabs>
          <w:tab w:val="left" w:pos="90"/>
        </w:tabs>
        <w:jc w:val="center"/>
        <w:rPr>
          <w:snapToGrid w:val="0"/>
          <w:color w:val="000000"/>
        </w:rPr>
      </w:pPr>
    </w:p>
    <w:p w14:paraId="1E0B0E76" w14:textId="77777777" w:rsidR="004944D8" w:rsidRDefault="004944D8">
      <w:pPr>
        <w:widowControl w:val="0"/>
        <w:tabs>
          <w:tab w:val="left" w:pos="90"/>
        </w:tabs>
        <w:jc w:val="center"/>
        <w:rPr>
          <w:snapToGrid w:val="0"/>
          <w:color w:val="000000"/>
        </w:rPr>
      </w:pPr>
    </w:p>
    <w:p w14:paraId="293698CA" w14:textId="77777777" w:rsidR="004944D8" w:rsidRDefault="004944D8">
      <w:pPr>
        <w:widowControl w:val="0"/>
        <w:tabs>
          <w:tab w:val="left" w:pos="90"/>
        </w:tabs>
        <w:jc w:val="center"/>
        <w:rPr>
          <w:snapToGrid w:val="0"/>
          <w:color w:val="000000"/>
        </w:rPr>
      </w:pPr>
    </w:p>
    <w:p w14:paraId="2E9041A5" w14:textId="77777777" w:rsidR="004944D8" w:rsidRDefault="004944D8">
      <w:pPr>
        <w:widowControl w:val="0"/>
        <w:tabs>
          <w:tab w:val="left" w:pos="90"/>
        </w:tabs>
        <w:jc w:val="center"/>
        <w:rPr>
          <w:snapToGrid w:val="0"/>
          <w:color w:val="000000"/>
        </w:rPr>
      </w:pPr>
    </w:p>
    <w:p w14:paraId="6F331C9F" w14:textId="77777777" w:rsidR="004944D8" w:rsidRDefault="004944D8">
      <w:pPr>
        <w:widowControl w:val="0"/>
        <w:tabs>
          <w:tab w:val="left" w:pos="90"/>
        </w:tabs>
        <w:jc w:val="center"/>
        <w:rPr>
          <w:snapToGrid w:val="0"/>
          <w:color w:val="000000"/>
        </w:rPr>
      </w:pPr>
    </w:p>
    <w:p w14:paraId="16DDFD1F" w14:textId="77777777" w:rsidR="004944D8" w:rsidRDefault="004944D8">
      <w:pPr>
        <w:widowControl w:val="0"/>
        <w:tabs>
          <w:tab w:val="left" w:pos="90"/>
        </w:tabs>
        <w:jc w:val="center"/>
        <w:rPr>
          <w:snapToGrid w:val="0"/>
          <w:color w:val="000000"/>
        </w:rPr>
      </w:pPr>
    </w:p>
    <w:p w14:paraId="5D443D64" w14:textId="77777777" w:rsidR="004944D8" w:rsidRDefault="004944D8">
      <w:pPr>
        <w:widowControl w:val="0"/>
        <w:tabs>
          <w:tab w:val="left" w:pos="90"/>
        </w:tabs>
        <w:jc w:val="center"/>
        <w:rPr>
          <w:snapToGrid w:val="0"/>
          <w:color w:val="000000"/>
        </w:rPr>
      </w:pPr>
    </w:p>
    <w:p w14:paraId="1DF408D6" w14:textId="77777777" w:rsidR="004944D8" w:rsidRDefault="004944D8">
      <w:pPr>
        <w:widowControl w:val="0"/>
        <w:tabs>
          <w:tab w:val="left" w:pos="90"/>
        </w:tabs>
        <w:jc w:val="center"/>
        <w:rPr>
          <w:snapToGrid w:val="0"/>
          <w:color w:val="000000"/>
        </w:rPr>
      </w:pPr>
    </w:p>
    <w:p w14:paraId="3603B59C" w14:textId="77777777" w:rsidR="004944D8" w:rsidRDefault="004944D8">
      <w:pPr>
        <w:widowControl w:val="0"/>
        <w:tabs>
          <w:tab w:val="left" w:pos="90"/>
        </w:tabs>
        <w:jc w:val="center"/>
        <w:rPr>
          <w:snapToGrid w:val="0"/>
          <w:color w:val="000000"/>
        </w:rPr>
      </w:pPr>
    </w:p>
    <w:p w14:paraId="475B0088" w14:textId="77777777" w:rsidR="004944D8" w:rsidRDefault="004944D8">
      <w:pPr>
        <w:widowControl w:val="0"/>
        <w:tabs>
          <w:tab w:val="left" w:pos="90"/>
        </w:tabs>
        <w:jc w:val="center"/>
        <w:rPr>
          <w:snapToGrid w:val="0"/>
          <w:color w:val="000000"/>
        </w:rPr>
      </w:pPr>
    </w:p>
    <w:p w14:paraId="0930399A" w14:textId="77777777" w:rsidR="004944D8" w:rsidRDefault="004944D8">
      <w:pPr>
        <w:widowControl w:val="0"/>
        <w:tabs>
          <w:tab w:val="left" w:pos="90"/>
        </w:tabs>
        <w:jc w:val="center"/>
        <w:rPr>
          <w:snapToGrid w:val="0"/>
          <w:color w:val="000000"/>
        </w:rPr>
      </w:pPr>
    </w:p>
    <w:p w14:paraId="1A1E7468" w14:textId="77777777" w:rsidR="004944D8" w:rsidRDefault="004944D8">
      <w:pPr>
        <w:widowControl w:val="0"/>
        <w:tabs>
          <w:tab w:val="left" w:pos="90"/>
        </w:tabs>
        <w:jc w:val="center"/>
        <w:rPr>
          <w:snapToGrid w:val="0"/>
          <w:color w:val="000000"/>
        </w:rPr>
      </w:pPr>
    </w:p>
    <w:p w14:paraId="1D647ABF" w14:textId="77777777" w:rsidR="004944D8" w:rsidRDefault="004944D8">
      <w:pPr>
        <w:widowControl w:val="0"/>
        <w:tabs>
          <w:tab w:val="left" w:pos="90"/>
        </w:tabs>
        <w:jc w:val="center"/>
        <w:rPr>
          <w:snapToGrid w:val="0"/>
          <w:color w:val="000000"/>
        </w:rPr>
      </w:pPr>
    </w:p>
    <w:p w14:paraId="32C5B75F" w14:textId="77777777" w:rsidR="004944D8" w:rsidRDefault="004944D8">
      <w:pPr>
        <w:widowControl w:val="0"/>
        <w:tabs>
          <w:tab w:val="left" w:pos="90"/>
        </w:tabs>
        <w:jc w:val="center"/>
        <w:rPr>
          <w:snapToGrid w:val="0"/>
          <w:color w:val="000000"/>
        </w:rPr>
      </w:pPr>
    </w:p>
    <w:p w14:paraId="66188403" w14:textId="77777777" w:rsidR="004944D8" w:rsidRDefault="004944D8">
      <w:pPr>
        <w:widowControl w:val="0"/>
        <w:tabs>
          <w:tab w:val="left" w:pos="90"/>
        </w:tabs>
        <w:jc w:val="center"/>
        <w:rPr>
          <w:snapToGrid w:val="0"/>
          <w:color w:val="000000"/>
        </w:rPr>
      </w:pPr>
    </w:p>
    <w:p w14:paraId="558D5263" w14:textId="77777777" w:rsidR="004944D8" w:rsidRDefault="004944D8">
      <w:pPr>
        <w:widowControl w:val="0"/>
        <w:tabs>
          <w:tab w:val="left" w:pos="90"/>
        </w:tabs>
        <w:jc w:val="center"/>
        <w:rPr>
          <w:snapToGrid w:val="0"/>
          <w:color w:val="000000"/>
        </w:rPr>
      </w:pPr>
    </w:p>
    <w:p w14:paraId="299E7E00" w14:textId="77777777" w:rsidR="004944D8" w:rsidRDefault="004944D8">
      <w:pPr>
        <w:widowControl w:val="0"/>
        <w:tabs>
          <w:tab w:val="left" w:pos="90"/>
        </w:tabs>
        <w:jc w:val="center"/>
        <w:rPr>
          <w:snapToGrid w:val="0"/>
          <w:color w:val="000000"/>
        </w:rPr>
      </w:pPr>
    </w:p>
    <w:p w14:paraId="40549E44" w14:textId="77777777" w:rsidR="004944D8" w:rsidRDefault="004944D8">
      <w:pPr>
        <w:widowControl w:val="0"/>
        <w:tabs>
          <w:tab w:val="left" w:pos="90"/>
        </w:tabs>
        <w:jc w:val="center"/>
        <w:rPr>
          <w:snapToGrid w:val="0"/>
          <w:color w:val="000000"/>
        </w:rPr>
      </w:pPr>
    </w:p>
    <w:p w14:paraId="09486F7F" w14:textId="77777777" w:rsidR="004944D8" w:rsidRDefault="004944D8">
      <w:pPr>
        <w:widowControl w:val="0"/>
        <w:tabs>
          <w:tab w:val="left" w:pos="90"/>
        </w:tabs>
        <w:jc w:val="center"/>
        <w:rPr>
          <w:snapToGrid w:val="0"/>
          <w:color w:val="000000"/>
        </w:rPr>
      </w:pPr>
    </w:p>
    <w:p w14:paraId="3AEA17FB" w14:textId="77777777" w:rsidR="004944D8" w:rsidRDefault="004944D8">
      <w:pPr>
        <w:widowControl w:val="0"/>
        <w:tabs>
          <w:tab w:val="left" w:pos="90"/>
        </w:tabs>
        <w:jc w:val="center"/>
        <w:rPr>
          <w:snapToGrid w:val="0"/>
          <w:color w:val="000000"/>
        </w:rPr>
      </w:pPr>
    </w:p>
    <w:p w14:paraId="41A6BE8B" w14:textId="77777777" w:rsidR="004944D8" w:rsidRDefault="004944D8">
      <w:pPr>
        <w:widowControl w:val="0"/>
        <w:tabs>
          <w:tab w:val="left" w:pos="90"/>
        </w:tabs>
        <w:jc w:val="center"/>
        <w:rPr>
          <w:snapToGrid w:val="0"/>
          <w:color w:val="000000"/>
        </w:rPr>
      </w:pPr>
    </w:p>
    <w:p w14:paraId="34E8A37A" w14:textId="77777777" w:rsidR="004944D8" w:rsidRDefault="004944D8">
      <w:pPr>
        <w:widowControl w:val="0"/>
        <w:tabs>
          <w:tab w:val="left" w:pos="90"/>
        </w:tabs>
        <w:jc w:val="center"/>
        <w:rPr>
          <w:snapToGrid w:val="0"/>
          <w:color w:val="000000"/>
        </w:rPr>
      </w:pPr>
    </w:p>
    <w:p w14:paraId="5BD45603" w14:textId="77777777" w:rsidR="004944D8" w:rsidRDefault="004944D8">
      <w:pPr>
        <w:widowControl w:val="0"/>
        <w:tabs>
          <w:tab w:val="left" w:pos="90"/>
        </w:tabs>
        <w:jc w:val="center"/>
        <w:rPr>
          <w:snapToGrid w:val="0"/>
          <w:color w:val="000000"/>
        </w:rPr>
      </w:pPr>
    </w:p>
    <w:p w14:paraId="7BF490FF" w14:textId="77777777" w:rsidR="004944D8" w:rsidRDefault="004944D8">
      <w:pPr>
        <w:widowControl w:val="0"/>
        <w:tabs>
          <w:tab w:val="left" w:pos="90"/>
        </w:tabs>
        <w:jc w:val="center"/>
        <w:rPr>
          <w:snapToGrid w:val="0"/>
          <w:color w:val="000000"/>
        </w:rPr>
      </w:pPr>
    </w:p>
    <w:p w14:paraId="706B73A8" w14:textId="77777777" w:rsidR="004944D8" w:rsidRDefault="004944D8">
      <w:pPr>
        <w:widowControl w:val="0"/>
        <w:tabs>
          <w:tab w:val="left" w:pos="90"/>
        </w:tabs>
        <w:jc w:val="center"/>
        <w:rPr>
          <w:snapToGrid w:val="0"/>
          <w:color w:val="000000"/>
        </w:rPr>
      </w:pPr>
    </w:p>
    <w:p w14:paraId="6540D8F5" w14:textId="77777777" w:rsidR="004944D8" w:rsidRDefault="004944D8">
      <w:pPr>
        <w:widowControl w:val="0"/>
        <w:tabs>
          <w:tab w:val="left" w:pos="90"/>
        </w:tabs>
        <w:jc w:val="center"/>
        <w:rPr>
          <w:snapToGrid w:val="0"/>
          <w:color w:val="000000"/>
        </w:rPr>
      </w:pPr>
    </w:p>
    <w:p w14:paraId="03D0229F" w14:textId="77777777" w:rsidR="004944D8" w:rsidRDefault="004944D8">
      <w:pPr>
        <w:widowControl w:val="0"/>
        <w:tabs>
          <w:tab w:val="left" w:pos="90"/>
        </w:tabs>
        <w:jc w:val="center"/>
        <w:rPr>
          <w:snapToGrid w:val="0"/>
          <w:color w:val="000000"/>
        </w:rPr>
      </w:pPr>
    </w:p>
    <w:p w14:paraId="62CCEBA7" w14:textId="77777777" w:rsidR="004944D8" w:rsidRDefault="004944D8">
      <w:pPr>
        <w:widowControl w:val="0"/>
        <w:tabs>
          <w:tab w:val="left" w:pos="90"/>
        </w:tabs>
        <w:jc w:val="center"/>
        <w:rPr>
          <w:snapToGrid w:val="0"/>
          <w:color w:val="000000"/>
          <w:sz w:val="36"/>
        </w:rPr>
      </w:pPr>
    </w:p>
    <w:p w14:paraId="6A7940DA"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CA</w:t>
      </w:r>
      <w:r w:rsidR="00E7394E">
        <w:rPr>
          <w:b/>
          <w:snapToGrid w:val="0"/>
          <w:color w:val="000000"/>
          <w:sz w:val="16"/>
        </w:rPr>
        <w:t>B</w:t>
      </w:r>
      <w:r>
        <w:rPr>
          <w:b/>
          <w:snapToGrid w:val="0"/>
          <w:color w:val="000000"/>
          <w:sz w:val="16"/>
        </w:rPr>
        <w:t>O VERDE</w:t>
      </w:r>
    </w:p>
    <w:p w14:paraId="48B9ED9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94240" behindDoc="0" locked="0" layoutInCell="0" allowOverlap="1" wp14:anchorId="2CB53441" wp14:editId="3EA25ED5">
            <wp:simplePos x="0" y="0"/>
            <wp:positionH relativeFrom="column">
              <wp:posOffset>5787390</wp:posOffset>
            </wp:positionH>
            <wp:positionV relativeFrom="paragraph">
              <wp:posOffset>158115</wp:posOffset>
            </wp:positionV>
            <wp:extent cx="702310" cy="467995"/>
            <wp:effectExtent l="19050" t="19050" r="2540" b="8255"/>
            <wp:wrapNone/>
            <wp:docPr id="384"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1"/>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DBD5FA" w14:textId="77777777" w:rsidR="004944D8" w:rsidRDefault="004944D8">
      <w:pPr>
        <w:widowControl w:val="0"/>
        <w:tabs>
          <w:tab w:val="left" w:pos="90"/>
        </w:tabs>
        <w:rPr>
          <w:b/>
          <w:snapToGrid w:val="0"/>
          <w:color w:val="000080"/>
          <w:sz w:val="39"/>
        </w:rPr>
      </w:pPr>
      <w:r>
        <w:rPr>
          <w:b/>
          <w:snapToGrid w:val="0"/>
          <w:color w:val="000080"/>
          <w:sz w:val="32"/>
        </w:rPr>
        <w:t>CA</w:t>
      </w:r>
      <w:r w:rsidR="00934A95">
        <w:rPr>
          <w:b/>
          <w:snapToGrid w:val="0"/>
          <w:color w:val="000080"/>
          <w:sz w:val="32"/>
        </w:rPr>
        <w:t>B</w:t>
      </w:r>
      <w:r>
        <w:rPr>
          <w:b/>
          <w:snapToGrid w:val="0"/>
          <w:color w:val="000080"/>
          <w:sz w:val="32"/>
        </w:rPr>
        <w:t xml:space="preserve">O VERDE </w:t>
      </w:r>
    </w:p>
    <w:p w14:paraId="4FACACCA" w14:textId="77777777" w:rsidR="004944D8" w:rsidRDefault="004944D8">
      <w:pPr>
        <w:widowControl w:val="0"/>
        <w:tabs>
          <w:tab w:val="left" w:pos="90"/>
        </w:tabs>
        <w:rPr>
          <w:b/>
          <w:snapToGrid w:val="0"/>
          <w:color w:val="000080"/>
          <w:sz w:val="28"/>
        </w:rPr>
      </w:pPr>
      <w:r>
        <w:rPr>
          <w:b/>
          <w:snapToGrid w:val="0"/>
          <w:color w:val="000080"/>
          <w:sz w:val="22"/>
        </w:rPr>
        <w:t>Repubblica d</w:t>
      </w:r>
      <w:r w:rsidR="00934A95">
        <w:rPr>
          <w:b/>
          <w:snapToGrid w:val="0"/>
          <w:color w:val="000080"/>
          <w:sz w:val="22"/>
        </w:rPr>
        <w:t>i</w:t>
      </w:r>
      <w:r>
        <w:rPr>
          <w:b/>
          <w:snapToGrid w:val="0"/>
          <w:color w:val="000080"/>
          <w:sz w:val="22"/>
        </w:rPr>
        <w:t xml:space="preserve">        </w:t>
      </w:r>
    </w:p>
    <w:p w14:paraId="2E6D9A7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DCBECA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5 luglio</w:t>
      </w:r>
    </w:p>
    <w:p w14:paraId="53435EB8" w14:textId="77777777" w:rsidR="004944D8" w:rsidRDefault="004944D8" w:rsidP="007535B5">
      <w:pPr>
        <w:widowControl w:val="0"/>
        <w:tabs>
          <w:tab w:val="left" w:pos="90"/>
        </w:tabs>
        <w:rPr>
          <w:b/>
          <w:snapToGrid w:val="0"/>
          <w:color w:val="000080"/>
          <w:sz w:val="26"/>
          <w:u w:val="single"/>
        </w:rPr>
      </w:pPr>
      <w:r>
        <w:rPr>
          <w:b/>
          <w:snapToGrid w:val="0"/>
          <w:color w:val="000080"/>
          <w:u w:val="single"/>
        </w:rPr>
        <w:t>ROMA - SEZIONE CONSOLARE DELL'AMBASCIATA</w:t>
      </w:r>
    </w:p>
    <w:p w14:paraId="5A95A9A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 Carducci, 4, I° P - 00187 Roma </w:t>
      </w:r>
    </w:p>
    <w:p w14:paraId="3A9B8D8B" w14:textId="77777777" w:rsidR="004944D8" w:rsidRPr="00D435F7" w:rsidRDefault="004944D8">
      <w:pPr>
        <w:widowControl w:val="0"/>
        <w:tabs>
          <w:tab w:val="left" w:pos="2321"/>
        </w:tabs>
        <w:rPr>
          <w:snapToGrid w:val="0"/>
          <w:color w:val="000000"/>
        </w:rPr>
      </w:pPr>
      <w:r>
        <w:rPr>
          <w:rFonts w:ascii="MS Sans Serif" w:hAnsi="MS Sans Serif"/>
          <w:snapToGrid w:val="0"/>
          <w:sz w:val="24"/>
        </w:rPr>
        <w:tab/>
      </w:r>
      <w:r w:rsidR="00237A5F" w:rsidRPr="00D435F7">
        <w:rPr>
          <w:color w:val="000000"/>
        </w:rPr>
        <w:t>Tel. 064745461 - 06-4743305 Fax 064744582</w:t>
      </w:r>
    </w:p>
    <w:p w14:paraId="7C91E7B5" w14:textId="77777777" w:rsidR="004944D8" w:rsidRDefault="004944D8" w:rsidP="00D6531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0472FF45" w14:textId="77777777" w:rsidR="006D6CE4" w:rsidRDefault="006D6CE4">
      <w:pPr>
        <w:widowControl w:val="0"/>
        <w:tabs>
          <w:tab w:val="left" w:pos="90"/>
        </w:tabs>
        <w:rPr>
          <w:b/>
          <w:snapToGrid w:val="0"/>
          <w:color w:val="000080"/>
          <w:u w:val="single"/>
        </w:rPr>
      </w:pPr>
    </w:p>
    <w:p w14:paraId="4AB7BEED" w14:textId="77777777" w:rsidR="008C6B79" w:rsidRDefault="008C6B79">
      <w:pPr>
        <w:widowControl w:val="0"/>
        <w:tabs>
          <w:tab w:val="left" w:pos="90"/>
        </w:tabs>
        <w:rPr>
          <w:b/>
          <w:snapToGrid w:val="0"/>
          <w:color w:val="000080"/>
          <w:u w:val="single"/>
        </w:rPr>
      </w:pPr>
    </w:p>
    <w:p w14:paraId="0624612B" w14:textId="77777777" w:rsidR="00434C66" w:rsidRDefault="00434C66" w:rsidP="00434C66">
      <w:pPr>
        <w:widowControl w:val="0"/>
        <w:tabs>
          <w:tab w:val="left" w:pos="90"/>
        </w:tabs>
        <w:rPr>
          <w:b/>
          <w:snapToGrid w:val="0"/>
          <w:color w:val="000080"/>
          <w:sz w:val="26"/>
          <w:u w:val="single"/>
        </w:rPr>
      </w:pPr>
      <w:r>
        <w:rPr>
          <w:b/>
          <w:snapToGrid w:val="0"/>
          <w:color w:val="000080"/>
          <w:u w:val="single"/>
        </w:rPr>
        <w:t xml:space="preserve">BARI - CONSOLATO ONORARIO            </w:t>
      </w:r>
    </w:p>
    <w:p w14:paraId="3CB064A5" w14:textId="77777777" w:rsidR="00434C66" w:rsidRDefault="00434C66" w:rsidP="00434C6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Goffredo Mameli, 17 - 70126 Bari</w:t>
      </w:r>
    </w:p>
    <w:p w14:paraId="5611E65B" w14:textId="77777777" w:rsidR="00434C66" w:rsidRDefault="00434C66" w:rsidP="00434C66">
      <w:pPr>
        <w:widowControl w:val="0"/>
        <w:tabs>
          <w:tab w:val="left" w:pos="2321"/>
        </w:tabs>
        <w:rPr>
          <w:snapToGrid w:val="0"/>
          <w:color w:val="000000"/>
        </w:rPr>
      </w:pPr>
      <w:r>
        <w:rPr>
          <w:rFonts w:ascii="MS Sans Serif" w:hAnsi="MS Sans Serif"/>
          <w:snapToGrid w:val="0"/>
          <w:sz w:val="24"/>
        </w:rPr>
        <w:tab/>
      </w:r>
      <w:r>
        <w:rPr>
          <w:snapToGrid w:val="0"/>
          <w:color w:val="000000"/>
        </w:rPr>
        <w:t>Tel. 0808807481</w:t>
      </w:r>
    </w:p>
    <w:p w14:paraId="07BF17CA" w14:textId="77777777" w:rsidR="0058457D" w:rsidRDefault="0058457D" w:rsidP="00434C66">
      <w:pPr>
        <w:widowControl w:val="0"/>
        <w:tabs>
          <w:tab w:val="left" w:pos="2321"/>
        </w:tabs>
        <w:rPr>
          <w:snapToGrid w:val="0"/>
          <w:color w:val="000000"/>
        </w:rPr>
      </w:pPr>
      <w:r>
        <w:rPr>
          <w:snapToGrid w:val="0"/>
          <w:color w:val="000000"/>
        </w:rPr>
        <w:tab/>
        <w:t xml:space="preserve">E-mail </w:t>
      </w:r>
      <w:hyperlink r:id="rId90" w:history="1">
        <w:r w:rsidRPr="00FA7307">
          <w:rPr>
            <w:rStyle w:val="Collegamentoipertestuale"/>
            <w:snapToGrid w:val="0"/>
          </w:rPr>
          <w:t>segretariato@consolatocv.it</w:t>
        </w:r>
      </w:hyperlink>
      <w:r>
        <w:rPr>
          <w:snapToGrid w:val="0"/>
          <w:color w:val="000000"/>
        </w:rPr>
        <w:t xml:space="preserve"> </w:t>
      </w:r>
    </w:p>
    <w:p w14:paraId="490054FB" w14:textId="77777777" w:rsidR="00434C66" w:rsidRDefault="00434C66" w:rsidP="00434C6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Puglia, Basilicata</w:t>
      </w:r>
    </w:p>
    <w:p w14:paraId="2CC90EA8" w14:textId="77777777" w:rsidR="00434C66" w:rsidRDefault="00434C66" w:rsidP="00434C66">
      <w:pPr>
        <w:widowControl w:val="0"/>
        <w:tabs>
          <w:tab w:val="left" w:pos="90"/>
          <w:tab w:val="left" w:pos="2321"/>
        </w:tabs>
        <w:spacing w:before="40"/>
        <w:rPr>
          <w:snapToGrid w:val="0"/>
          <w:color w:val="000000"/>
        </w:rPr>
      </w:pPr>
    </w:p>
    <w:p w14:paraId="384404F8" w14:textId="77777777" w:rsidR="00434C66" w:rsidRDefault="00434C66" w:rsidP="00434C66">
      <w:pPr>
        <w:widowControl w:val="0"/>
        <w:tabs>
          <w:tab w:val="left" w:pos="90"/>
          <w:tab w:val="left" w:pos="2321"/>
        </w:tabs>
        <w:spacing w:before="40"/>
        <w:rPr>
          <w:snapToGrid w:val="0"/>
          <w:color w:val="000000"/>
        </w:rPr>
      </w:pPr>
      <w:r>
        <w:rPr>
          <w:snapToGrid w:val="0"/>
          <w:color w:val="000000"/>
        </w:rPr>
        <w:t xml:space="preserve">Signora GIORGIA VIOLA LACASELLA, Console Onorario (Exequatur </w:t>
      </w:r>
      <w:r w:rsidR="00943367">
        <w:rPr>
          <w:snapToGrid w:val="0"/>
          <w:color w:val="000000"/>
        </w:rPr>
        <w:t>19 luglio 2023</w:t>
      </w:r>
      <w:r>
        <w:rPr>
          <w:snapToGrid w:val="0"/>
          <w:color w:val="000000"/>
        </w:rPr>
        <w:t>)</w:t>
      </w:r>
    </w:p>
    <w:p w14:paraId="247F71F1" w14:textId="77777777" w:rsidR="006D6CE4" w:rsidRDefault="006D6CE4">
      <w:pPr>
        <w:widowControl w:val="0"/>
        <w:tabs>
          <w:tab w:val="left" w:pos="90"/>
        </w:tabs>
        <w:rPr>
          <w:b/>
          <w:snapToGrid w:val="0"/>
          <w:color w:val="000080"/>
          <w:u w:val="single"/>
        </w:rPr>
      </w:pPr>
    </w:p>
    <w:p w14:paraId="4842E7D8" w14:textId="77777777" w:rsidR="00434C66" w:rsidRDefault="00434C66">
      <w:pPr>
        <w:widowControl w:val="0"/>
        <w:tabs>
          <w:tab w:val="left" w:pos="90"/>
        </w:tabs>
        <w:rPr>
          <w:b/>
          <w:snapToGrid w:val="0"/>
          <w:color w:val="000080"/>
          <w:u w:val="single"/>
        </w:rPr>
      </w:pPr>
    </w:p>
    <w:p w14:paraId="49C51346" w14:textId="77777777" w:rsidR="00434C66" w:rsidRDefault="00434C66" w:rsidP="00434C66">
      <w:pPr>
        <w:widowControl w:val="0"/>
        <w:tabs>
          <w:tab w:val="left" w:pos="90"/>
        </w:tabs>
        <w:rPr>
          <w:b/>
          <w:snapToGrid w:val="0"/>
          <w:color w:val="000080"/>
          <w:sz w:val="26"/>
          <w:u w:val="single"/>
        </w:rPr>
      </w:pPr>
      <w:r>
        <w:rPr>
          <w:b/>
          <w:snapToGrid w:val="0"/>
          <w:color w:val="000080"/>
          <w:u w:val="single"/>
        </w:rPr>
        <w:t xml:space="preserve">BOLOGNA - CONSOLATO ONORARIO            </w:t>
      </w:r>
    </w:p>
    <w:p w14:paraId="28813B0C" w14:textId="77777777" w:rsidR="00434C66" w:rsidRDefault="00434C66" w:rsidP="00434C6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Casteldebole, 10/07 - 40132 Bologna</w:t>
      </w:r>
    </w:p>
    <w:p w14:paraId="00C3144E" w14:textId="77777777" w:rsidR="00434C66" w:rsidRDefault="00434C66" w:rsidP="00434C6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56EE98C0" w14:textId="77777777" w:rsidR="00434C66" w:rsidRDefault="00434C66" w:rsidP="00434C66">
      <w:pPr>
        <w:widowControl w:val="0"/>
        <w:tabs>
          <w:tab w:val="left" w:pos="2321"/>
        </w:tabs>
        <w:rPr>
          <w:snapToGrid w:val="0"/>
          <w:color w:val="000000"/>
        </w:rPr>
      </w:pPr>
      <w:r>
        <w:rPr>
          <w:snapToGrid w:val="0"/>
          <w:color w:val="000000"/>
        </w:rPr>
        <w:tab/>
        <w:t>E-mail</w:t>
      </w:r>
    </w:p>
    <w:p w14:paraId="1A66E23C" w14:textId="77777777" w:rsidR="00434C66" w:rsidRDefault="00434C66" w:rsidP="00434C6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Emilia Romagna</w:t>
      </w:r>
    </w:p>
    <w:p w14:paraId="7801C6A0" w14:textId="77777777" w:rsidR="00434C66" w:rsidRDefault="00434C66" w:rsidP="00434C66">
      <w:pPr>
        <w:widowControl w:val="0"/>
        <w:tabs>
          <w:tab w:val="left" w:pos="90"/>
          <w:tab w:val="left" w:pos="2321"/>
        </w:tabs>
        <w:spacing w:before="40"/>
        <w:rPr>
          <w:snapToGrid w:val="0"/>
          <w:color w:val="000000"/>
        </w:rPr>
      </w:pPr>
    </w:p>
    <w:p w14:paraId="772DD61E" w14:textId="77777777" w:rsidR="00434C66" w:rsidRDefault="00434C66" w:rsidP="00434C66">
      <w:pPr>
        <w:widowControl w:val="0"/>
        <w:tabs>
          <w:tab w:val="left" w:pos="90"/>
          <w:tab w:val="left" w:pos="2321"/>
        </w:tabs>
        <w:spacing w:before="40"/>
        <w:rPr>
          <w:snapToGrid w:val="0"/>
          <w:color w:val="000000"/>
        </w:rPr>
      </w:pPr>
      <w:r>
        <w:rPr>
          <w:snapToGrid w:val="0"/>
          <w:color w:val="000000"/>
        </w:rPr>
        <w:t>Signor AVERARDO ORTA, Console Onorario (Exequatur 8 marzo 2023)</w:t>
      </w:r>
    </w:p>
    <w:p w14:paraId="347C2F9D" w14:textId="77777777" w:rsidR="00434C66" w:rsidRDefault="00434C66">
      <w:pPr>
        <w:widowControl w:val="0"/>
        <w:tabs>
          <w:tab w:val="left" w:pos="90"/>
        </w:tabs>
        <w:rPr>
          <w:b/>
          <w:snapToGrid w:val="0"/>
          <w:color w:val="000080"/>
          <w:u w:val="single"/>
        </w:rPr>
      </w:pPr>
    </w:p>
    <w:p w14:paraId="1B3B7779" w14:textId="77777777" w:rsidR="008C6B79" w:rsidRDefault="008C6B79">
      <w:pPr>
        <w:widowControl w:val="0"/>
        <w:tabs>
          <w:tab w:val="left" w:pos="90"/>
        </w:tabs>
        <w:rPr>
          <w:b/>
          <w:snapToGrid w:val="0"/>
          <w:color w:val="000080"/>
          <w:u w:val="single"/>
        </w:rPr>
      </w:pPr>
    </w:p>
    <w:p w14:paraId="536323D7"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1D62C281" w14:textId="77777777" w:rsidR="00811D89" w:rsidRDefault="00811D89" w:rsidP="00811D8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FD7706">
        <w:rPr>
          <w:snapToGrid w:val="0"/>
          <w:color w:val="000000"/>
        </w:rPr>
        <w:t>le</w:t>
      </w:r>
      <w:r>
        <w:rPr>
          <w:snapToGrid w:val="0"/>
          <w:color w:val="000000"/>
        </w:rPr>
        <w:t xml:space="preserve"> Fratelli Rosselli, 74 - 50123 Firenze</w:t>
      </w:r>
    </w:p>
    <w:p w14:paraId="70CC88B5" w14:textId="77777777" w:rsidR="00811D89" w:rsidRDefault="00811D89" w:rsidP="00811D89">
      <w:pPr>
        <w:widowControl w:val="0"/>
        <w:tabs>
          <w:tab w:val="left" w:pos="2321"/>
        </w:tabs>
        <w:rPr>
          <w:snapToGrid w:val="0"/>
          <w:color w:val="000000"/>
        </w:rPr>
      </w:pPr>
      <w:r>
        <w:rPr>
          <w:rFonts w:ascii="MS Sans Serif" w:hAnsi="MS Sans Serif"/>
          <w:snapToGrid w:val="0"/>
          <w:sz w:val="24"/>
        </w:rPr>
        <w:tab/>
      </w:r>
      <w:r>
        <w:rPr>
          <w:snapToGrid w:val="0"/>
          <w:color w:val="000000"/>
        </w:rPr>
        <w:t>Tel. 0557477557</w:t>
      </w:r>
      <w:r w:rsidR="00FD7706">
        <w:rPr>
          <w:snapToGrid w:val="0"/>
          <w:color w:val="000000"/>
        </w:rPr>
        <w:t xml:space="preserve"> – Fax 0552302603</w:t>
      </w:r>
    </w:p>
    <w:p w14:paraId="71A56A48" w14:textId="77777777" w:rsidR="004944D8" w:rsidRDefault="004944D8" w:rsidP="00811D89">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p>
    <w:p w14:paraId="71EB46F6" w14:textId="77777777" w:rsidR="00811D89" w:rsidRDefault="00811D89" w:rsidP="00811D89">
      <w:pPr>
        <w:widowControl w:val="0"/>
        <w:tabs>
          <w:tab w:val="left" w:pos="90"/>
          <w:tab w:val="left" w:pos="2321"/>
        </w:tabs>
        <w:spacing w:before="40"/>
        <w:rPr>
          <w:snapToGrid w:val="0"/>
          <w:color w:val="000000"/>
        </w:rPr>
      </w:pPr>
    </w:p>
    <w:p w14:paraId="6A0E407A" w14:textId="77777777" w:rsidR="00811D89" w:rsidRDefault="00811D89" w:rsidP="00811D89">
      <w:pPr>
        <w:widowControl w:val="0"/>
        <w:tabs>
          <w:tab w:val="left" w:pos="90"/>
          <w:tab w:val="left" w:pos="2321"/>
        </w:tabs>
        <w:spacing w:before="40"/>
        <w:rPr>
          <w:snapToGrid w:val="0"/>
          <w:color w:val="000000"/>
        </w:rPr>
      </w:pPr>
      <w:r>
        <w:rPr>
          <w:snapToGrid w:val="0"/>
          <w:color w:val="000000"/>
        </w:rPr>
        <w:t>Signora ALBA SERENA BINAZZI, Console Onorario (</w:t>
      </w:r>
      <w:r w:rsidR="00790217">
        <w:rPr>
          <w:snapToGrid w:val="0"/>
          <w:color w:val="000000"/>
        </w:rPr>
        <w:t>Rinnovo e</w:t>
      </w:r>
      <w:r>
        <w:rPr>
          <w:snapToGrid w:val="0"/>
          <w:color w:val="000000"/>
        </w:rPr>
        <w:t xml:space="preserve">xequatur </w:t>
      </w:r>
      <w:r w:rsidR="00790217">
        <w:rPr>
          <w:snapToGrid w:val="0"/>
          <w:color w:val="000000"/>
        </w:rPr>
        <w:t>8 giugno 2023</w:t>
      </w:r>
      <w:r>
        <w:rPr>
          <w:snapToGrid w:val="0"/>
          <w:color w:val="000000"/>
        </w:rPr>
        <w:t>)</w:t>
      </w:r>
    </w:p>
    <w:p w14:paraId="3FCC84ED" w14:textId="77777777" w:rsidR="00E03B0E" w:rsidRDefault="00E03B0E" w:rsidP="00811D89">
      <w:pPr>
        <w:widowControl w:val="0"/>
        <w:tabs>
          <w:tab w:val="left" w:pos="90"/>
          <w:tab w:val="left" w:pos="2321"/>
        </w:tabs>
        <w:spacing w:before="40"/>
        <w:rPr>
          <w:snapToGrid w:val="0"/>
          <w:color w:val="000000"/>
        </w:rPr>
      </w:pPr>
    </w:p>
    <w:p w14:paraId="24145490" w14:textId="77777777" w:rsidR="004944D8" w:rsidRDefault="004944D8">
      <w:pPr>
        <w:widowControl w:val="0"/>
        <w:tabs>
          <w:tab w:val="left" w:pos="90"/>
        </w:tabs>
        <w:spacing w:before="23"/>
        <w:rPr>
          <w:b/>
          <w:snapToGrid w:val="0"/>
          <w:color w:val="000080"/>
          <w:u w:val="single"/>
        </w:rPr>
      </w:pPr>
    </w:p>
    <w:p w14:paraId="3AFCD155" w14:textId="77777777" w:rsidR="00CF5CDE" w:rsidRDefault="00CF5CDE" w:rsidP="00CF5CDE">
      <w:pPr>
        <w:widowControl w:val="0"/>
        <w:tabs>
          <w:tab w:val="left" w:pos="90"/>
        </w:tabs>
        <w:rPr>
          <w:b/>
          <w:snapToGrid w:val="0"/>
          <w:color w:val="000080"/>
          <w:sz w:val="26"/>
          <w:u w:val="single"/>
        </w:rPr>
      </w:pPr>
      <w:r>
        <w:rPr>
          <w:b/>
          <w:snapToGrid w:val="0"/>
          <w:color w:val="000080"/>
          <w:u w:val="single"/>
        </w:rPr>
        <w:t xml:space="preserve">MILANO - CONSOLATO ONORARIO            </w:t>
      </w:r>
    </w:p>
    <w:p w14:paraId="0FF78C7D" w14:textId="77777777" w:rsidR="00CF5CDE" w:rsidRDefault="00CF5CDE" w:rsidP="00CF5CD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Viale Bianca Maria, 23 - 20122 Milano</w:t>
      </w:r>
    </w:p>
    <w:p w14:paraId="26D54C63" w14:textId="77777777" w:rsidR="00CF5CDE" w:rsidRDefault="00CF5CDE" w:rsidP="00CF5CDE">
      <w:pPr>
        <w:widowControl w:val="0"/>
        <w:tabs>
          <w:tab w:val="left" w:pos="2321"/>
        </w:tabs>
        <w:rPr>
          <w:snapToGrid w:val="0"/>
          <w:color w:val="000000"/>
        </w:rPr>
      </w:pPr>
      <w:r>
        <w:rPr>
          <w:rFonts w:ascii="MS Sans Serif" w:hAnsi="MS Sans Serif"/>
          <w:snapToGrid w:val="0"/>
          <w:sz w:val="24"/>
        </w:rPr>
        <w:tab/>
      </w:r>
      <w:r>
        <w:rPr>
          <w:snapToGrid w:val="0"/>
          <w:color w:val="000000"/>
        </w:rPr>
        <w:t>Tel. 3512189402</w:t>
      </w:r>
    </w:p>
    <w:p w14:paraId="5FE0358C" w14:textId="77777777" w:rsidR="00CF5CDE" w:rsidRDefault="00CF5CDE" w:rsidP="00CF5CDE">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Pr="00CF5CDE">
        <w:rPr>
          <w:snapToGrid w:val="0"/>
        </w:rPr>
        <w:t>Lombardi</w:t>
      </w:r>
      <w:r>
        <w:rPr>
          <w:snapToGrid w:val="0"/>
          <w:color w:val="000000"/>
        </w:rPr>
        <w:t>a</w:t>
      </w:r>
    </w:p>
    <w:p w14:paraId="377335EB" w14:textId="77777777" w:rsidR="00CF5CDE" w:rsidRDefault="00CF5CDE" w:rsidP="00CF5CDE">
      <w:pPr>
        <w:widowControl w:val="0"/>
        <w:tabs>
          <w:tab w:val="left" w:pos="90"/>
          <w:tab w:val="left" w:pos="2321"/>
        </w:tabs>
        <w:spacing w:before="40"/>
        <w:rPr>
          <w:snapToGrid w:val="0"/>
          <w:color w:val="000000"/>
        </w:rPr>
      </w:pPr>
    </w:p>
    <w:p w14:paraId="59E84E16" w14:textId="77777777" w:rsidR="00CF5CDE" w:rsidRDefault="00CF5CDE" w:rsidP="00CF5CDE">
      <w:pPr>
        <w:widowControl w:val="0"/>
        <w:tabs>
          <w:tab w:val="left" w:pos="90"/>
          <w:tab w:val="left" w:pos="2321"/>
        </w:tabs>
        <w:spacing w:before="40"/>
        <w:rPr>
          <w:snapToGrid w:val="0"/>
          <w:color w:val="000000"/>
        </w:rPr>
      </w:pPr>
      <w:r>
        <w:rPr>
          <w:snapToGrid w:val="0"/>
          <w:color w:val="000000"/>
        </w:rPr>
        <w:t xml:space="preserve">Signora </w:t>
      </w:r>
      <w:r w:rsidR="00E03B0E">
        <w:rPr>
          <w:snapToGrid w:val="0"/>
          <w:color w:val="000000"/>
        </w:rPr>
        <w:t>EDNA PATRICIA AFONSO LOPES</w:t>
      </w:r>
      <w:r>
        <w:rPr>
          <w:snapToGrid w:val="0"/>
          <w:color w:val="000000"/>
        </w:rPr>
        <w:t xml:space="preserve">, Console Onorario (Exequatur </w:t>
      </w:r>
      <w:r w:rsidR="00F72AE4">
        <w:rPr>
          <w:snapToGrid w:val="0"/>
          <w:color w:val="000000"/>
        </w:rPr>
        <w:t>7 novembre 2023</w:t>
      </w:r>
      <w:r>
        <w:rPr>
          <w:snapToGrid w:val="0"/>
          <w:color w:val="000000"/>
        </w:rPr>
        <w:t>)</w:t>
      </w:r>
    </w:p>
    <w:p w14:paraId="40089A67" w14:textId="77777777" w:rsidR="00771414" w:rsidRDefault="00771414"/>
    <w:p w14:paraId="2518374A" w14:textId="77777777" w:rsidR="008C6B79" w:rsidRDefault="008C6B79"/>
    <w:p w14:paraId="2D0DCB81" w14:textId="77777777" w:rsidR="00E03B0E" w:rsidRDefault="00E03B0E"/>
    <w:p w14:paraId="0544E17E" w14:textId="77777777" w:rsidR="004944D8" w:rsidRDefault="004944D8">
      <w:pPr>
        <w:rPr>
          <w:b/>
          <w:snapToGrid w:val="0"/>
          <w:color w:val="000080"/>
          <w:sz w:val="26"/>
          <w:u w:val="single"/>
        </w:rPr>
      </w:pPr>
      <w:r>
        <w:rPr>
          <w:b/>
          <w:snapToGrid w:val="0"/>
          <w:color w:val="000080"/>
          <w:u w:val="single"/>
        </w:rPr>
        <w:t xml:space="preserve">NAPOLI - CONSOLATO ONORARIO            </w:t>
      </w:r>
    </w:p>
    <w:p w14:paraId="3E8B5925" w14:textId="74EED334" w:rsidR="00EB10B2" w:rsidRPr="00896092" w:rsidRDefault="004944D8" w:rsidP="009342B1">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896092" w:rsidRPr="00896092">
        <w:rPr>
          <w:snapToGrid w:val="0"/>
          <w:color w:val="000000"/>
        </w:rPr>
        <w:t xml:space="preserve">Via Torino, 6 </w:t>
      </w:r>
      <w:r w:rsidR="00896092">
        <w:rPr>
          <w:snapToGrid w:val="0"/>
          <w:color w:val="000000"/>
        </w:rPr>
        <w:t>– 80142 Napoli</w:t>
      </w:r>
    </w:p>
    <w:p w14:paraId="02E7A70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0BFF6F1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154A981" w14:textId="09C9BC78" w:rsidR="004944D8" w:rsidRPr="00896092" w:rsidRDefault="00896092" w:rsidP="00896092">
      <w:pPr>
        <w:widowControl w:val="0"/>
        <w:tabs>
          <w:tab w:val="left" w:pos="90"/>
          <w:tab w:val="left" w:pos="2321"/>
        </w:tabs>
        <w:spacing w:before="40"/>
        <w:rPr>
          <w:snapToGrid w:val="0"/>
          <w:color w:val="000000"/>
        </w:rPr>
      </w:pPr>
      <w:r w:rsidRPr="00896092">
        <w:rPr>
          <w:snapToGrid w:val="0"/>
          <w:color w:val="000000"/>
        </w:rPr>
        <w:t>Signor</w:t>
      </w:r>
      <w:r>
        <w:rPr>
          <w:snapToGrid w:val="0"/>
          <w:color w:val="000000"/>
        </w:rPr>
        <w:t xml:space="preserve"> LUCA RICCIULLI, Console Onorario (Exequatur 6 marzo 2025)</w:t>
      </w:r>
    </w:p>
    <w:p w14:paraId="07F7B1E5" w14:textId="77777777" w:rsidR="008C6B79" w:rsidRDefault="008C6B79" w:rsidP="008C6B79">
      <w:pPr>
        <w:widowControl w:val="0"/>
        <w:tabs>
          <w:tab w:val="left" w:pos="90"/>
        </w:tabs>
        <w:jc w:val="right"/>
        <w:rPr>
          <w:b/>
          <w:snapToGrid w:val="0"/>
          <w:color w:val="000000"/>
        </w:rPr>
      </w:pPr>
      <w:r>
        <w:rPr>
          <w:b/>
          <w:snapToGrid w:val="0"/>
          <w:color w:val="000080"/>
          <w:u w:val="single"/>
        </w:rPr>
        <w:br w:type="page"/>
      </w:r>
      <w:r>
        <w:rPr>
          <w:b/>
          <w:snapToGrid w:val="0"/>
          <w:color w:val="000000"/>
          <w:sz w:val="16"/>
        </w:rPr>
        <w:t>CABO VERDE</w:t>
      </w:r>
    </w:p>
    <w:p w14:paraId="447041EF" w14:textId="77777777" w:rsidR="008C6B79" w:rsidRDefault="008C6B79">
      <w:pPr>
        <w:widowControl w:val="0"/>
        <w:tabs>
          <w:tab w:val="left" w:pos="90"/>
        </w:tabs>
        <w:spacing w:before="23"/>
        <w:rPr>
          <w:b/>
          <w:snapToGrid w:val="0"/>
          <w:color w:val="000080"/>
          <w:u w:val="single"/>
        </w:rPr>
      </w:pPr>
    </w:p>
    <w:p w14:paraId="219E39F4" w14:textId="77777777" w:rsidR="00E03B0E" w:rsidRDefault="00E03B0E" w:rsidP="00E03B0E">
      <w:pPr>
        <w:widowControl w:val="0"/>
        <w:tabs>
          <w:tab w:val="left" w:pos="90"/>
        </w:tabs>
        <w:spacing w:before="23"/>
        <w:rPr>
          <w:b/>
          <w:snapToGrid w:val="0"/>
          <w:color w:val="000080"/>
          <w:sz w:val="26"/>
          <w:u w:val="single"/>
        </w:rPr>
      </w:pPr>
      <w:r>
        <w:rPr>
          <w:b/>
          <w:snapToGrid w:val="0"/>
          <w:color w:val="000080"/>
          <w:u w:val="single"/>
        </w:rPr>
        <w:t xml:space="preserve">PALERMO - CONSOLATO ONORARIO            </w:t>
      </w:r>
    </w:p>
    <w:p w14:paraId="53D21CD0" w14:textId="38252667" w:rsidR="00E03B0E" w:rsidRDefault="00E03B0E" w:rsidP="009F272E">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00A330BA" w14:textId="77777777" w:rsidR="009F272E" w:rsidRDefault="009F272E" w:rsidP="00E03B0E">
      <w:pPr>
        <w:widowControl w:val="0"/>
        <w:tabs>
          <w:tab w:val="left" w:pos="90"/>
          <w:tab w:val="left" w:pos="2321"/>
        </w:tabs>
        <w:spacing w:before="49"/>
        <w:rPr>
          <w:b/>
          <w:snapToGrid w:val="0"/>
          <w:color w:val="000000"/>
        </w:rPr>
      </w:pPr>
    </w:p>
    <w:p w14:paraId="3EA841F6" w14:textId="043F04AE" w:rsidR="00E03B0E" w:rsidRDefault="00E03B0E" w:rsidP="00E03B0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57F75182" w14:textId="77777777" w:rsidR="00E03B0E" w:rsidRDefault="00E03B0E" w:rsidP="00E03B0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AD4E76C" w14:textId="77777777" w:rsidR="00E03B0E" w:rsidRDefault="00E03B0E">
      <w:pPr>
        <w:widowControl w:val="0"/>
        <w:tabs>
          <w:tab w:val="left" w:pos="90"/>
        </w:tabs>
        <w:spacing w:before="23"/>
        <w:rPr>
          <w:b/>
          <w:snapToGrid w:val="0"/>
          <w:color w:val="000080"/>
          <w:u w:val="single"/>
        </w:rPr>
      </w:pPr>
    </w:p>
    <w:p w14:paraId="34BF0156" w14:textId="77777777" w:rsidR="008C6B79" w:rsidRDefault="008C6B79">
      <w:pPr>
        <w:widowControl w:val="0"/>
        <w:tabs>
          <w:tab w:val="left" w:pos="90"/>
        </w:tabs>
        <w:spacing w:before="23"/>
        <w:rPr>
          <w:b/>
          <w:snapToGrid w:val="0"/>
          <w:color w:val="000080"/>
          <w:u w:val="single"/>
        </w:rPr>
      </w:pPr>
    </w:p>
    <w:p w14:paraId="1EA317B0"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71D06D7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51D13">
        <w:rPr>
          <w:snapToGrid w:val="0"/>
          <w:color w:val="000000"/>
        </w:rPr>
        <w:t>Lanfranchi</w:t>
      </w:r>
      <w:r>
        <w:rPr>
          <w:snapToGrid w:val="0"/>
          <w:color w:val="000000"/>
        </w:rPr>
        <w:t xml:space="preserve">, </w:t>
      </w:r>
      <w:r w:rsidR="00551D13">
        <w:rPr>
          <w:snapToGrid w:val="0"/>
          <w:color w:val="000000"/>
        </w:rPr>
        <w:t>10</w:t>
      </w:r>
      <w:r>
        <w:rPr>
          <w:snapToGrid w:val="0"/>
          <w:color w:val="000000"/>
        </w:rPr>
        <w:t xml:space="preserve"> - 101</w:t>
      </w:r>
      <w:r w:rsidR="00551D13">
        <w:rPr>
          <w:snapToGrid w:val="0"/>
          <w:color w:val="000000"/>
        </w:rPr>
        <w:t>31</w:t>
      </w:r>
      <w:r>
        <w:rPr>
          <w:snapToGrid w:val="0"/>
          <w:color w:val="000000"/>
        </w:rPr>
        <w:t xml:space="preserve"> Torino </w:t>
      </w:r>
    </w:p>
    <w:p w14:paraId="64034BD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0118</w:t>
      </w:r>
      <w:r w:rsidR="00551D13">
        <w:rPr>
          <w:snapToGrid w:val="0"/>
          <w:color w:val="000000"/>
        </w:rPr>
        <w:t>999</w:t>
      </w:r>
      <w:r>
        <w:rPr>
          <w:snapToGrid w:val="0"/>
          <w:color w:val="000000"/>
        </w:rPr>
        <w:t>6</w:t>
      </w:r>
      <w:r w:rsidR="00551D13">
        <w:rPr>
          <w:snapToGrid w:val="0"/>
          <w:color w:val="000000"/>
        </w:rPr>
        <w:t>55</w:t>
      </w:r>
    </w:p>
    <w:p w14:paraId="6D821F98" w14:textId="77777777" w:rsidR="004944D8" w:rsidRDefault="004944D8">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340300E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2469354" w14:textId="77777777" w:rsidR="006659D9" w:rsidRDefault="004944D8">
      <w:pPr>
        <w:widowControl w:val="0"/>
        <w:tabs>
          <w:tab w:val="left" w:pos="90"/>
        </w:tabs>
        <w:rPr>
          <w:snapToGrid w:val="0"/>
          <w:color w:val="000000"/>
        </w:rPr>
      </w:pPr>
      <w:r>
        <w:rPr>
          <w:snapToGrid w:val="0"/>
          <w:color w:val="000000"/>
        </w:rPr>
        <w:t xml:space="preserve">Signor PIERGIORGIO GILLI, Console Onorario (Rinnovo exequatur </w:t>
      </w:r>
      <w:r w:rsidR="004104CD">
        <w:rPr>
          <w:snapToGrid w:val="0"/>
          <w:color w:val="000000"/>
        </w:rPr>
        <w:t>25</w:t>
      </w:r>
      <w:r>
        <w:rPr>
          <w:snapToGrid w:val="0"/>
          <w:color w:val="000000"/>
        </w:rPr>
        <w:t xml:space="preserve"> </w:t>
      </w:r>
      <w:r w:rsidR="004104CD">
        <w:rPr>
          <w:snapToGrid w:val="0"/>
          <w:color w:val="000000"/>
        </w:rPr>
        <w:t>marz</w:t>
      </w:r>
      <w:r w:rsidR="00FD7E30">
        <w:rPr>
          <w:snapToGrid w:val="0"/>
          <w:color w:val="000000"/>
        </w:rPr>
        <w:t>o</w:t>
      </w:r>
      <w:r>
        <w:rPr>
          <w:snapToGrid w:val="0"/>
          <w:color w:val="000000"/>
        </w:rPr>
        <w:t xml:space="preserve"> 20</w:t>
      </w:r>
      <w:r w:rsidR="00BE7DD7">
        <w:rPr>
          <w:snapToGrid w:val="0"/>
          <w:color w:val="000000"/>
        </w:rPr>
        <w:t>24</w:t>
      </w:r>
      <w:r>
        <w:rPr>
          <w:snapToGrid w:val="0"/>
          <w:color w:val="000000"/>
        </w:rPr>
        <w:t>)</w:t>
      </w:r>
    </w:p>
    <w:p w14:paraId="188EEF8F" w14:textId="77777777" w:rsidR="000F03B4" w:rsidRDefault="000F03B4">
      <w:pPr>
        <w:widowControl w:val="0"/>
        <w:tabs>
          <w:tab w:val="left" w:pos="90"/>
        </w:tabs>
        <w:rPr>
          <w:snapToGrid w:val="0"/>
          <w:color w:val="000000"/>
        </w:rPr>
      </w:pPr>
    </w:p>
    <w:p w14:paraId="3E89061C" w14:textId="77777777" w:rsidR="000F03B4" w:rsidRDefault="000F03B4">
      <w:pPr>
        <w:widowControl w:val="0"/>
        <w:tabs>
          <w:tab w:val="left" w:pos="90"/>
        </w:tabs>
        <w:rPr>
          <w:snapToGrid w:val="0"/>
          <w:color w:val="000000"/>
        </w:rPr>
      </w:pPr>
    </w:p>
    <w:p w14:paraId="29BC2CC0" w14:textId="77777777" w:rsidR="008C6B79" w:rsidRDefault="008C6B79">
      <w:pPr>
        <w:widowControl w:val="0"/>
        <w:tabs>
          <w:tab w:val="left" w:pos="90"/>
        </w:tabs>
        <w:rPr>
          <w:snapToGrid w:val="0"/>
          <w:color w:val="000000"/>
        </w:rPr>
      </w:pPr>
    </w:p>
    <w:p w14:paraId="330D8DA7" w14:textId="77777777" w:rsidR="00D03C47" w:rsidRDefault="00D03C47" w:rsidP="00D03C47">
      <w:pPr>
        <w:widowControl w:val="0"/>
        <w:tabs>
          <w:tab w:val="left" w:pos="90"/>
        </w:tabs>
        <w:jc w:val="right"/>
        <w:rPr>
          <w:b/>
          <w:snapToGrid w:val="0"/>
          <w:color w:val="000000"/>
          <w:sz w:val="16"/>
        </w:rPr>
      </w:pPr>
      <w:r>
        <w:rPr>
          <w:snapToGrid w:val="0"/>
          <w:color w:val="000000"/>
        </w:rPr>
        <w:br w:type="page"/>
      </w:r>
      <w:r>
        <w:rPr>
          <w:b/>
          <w:snapToGrid w:val="0"/>
          <w:color w:val="000000"/>
          <w:sz w:val="16"/>
        </w:rPr>
        <w:t>CAMBOGIA</w:t>
      </w:r>
    </w:p>
    <w:p w14:paraId="2A001995" w14:textId="77777777" w:rsidR="00D30EE3" w:rsidRDefault="00D30EE3" w:rsidP="00D30EE3">
      <w:pPr>
        <w:widowControl w:val="0"/>
        <w:tabs>
          <w:tab w:val="left" w:pos="90"/>
        </w:tabs>
        <w:rPr>
          <w:b/>
          <w:snapToGrid w:val="0"/>
          <w:color w:val="000000"/>
          <w:sz w:val="16"/>
        </w:rPr>
      </w:pPr>
    </w:p>
    <w:p w14:paraId="60E241C4" w14:textId="77777777" w:rsidR="00D30EE3" w:rsidRDefault="009E4C9E" w:rsidP="00D30EE3">
      <w:pPr>
        <w:widowControl w:val="0"/>
        <w:tabs>
          <w:tab w:val="left" w:pos="90"/>
        </w:tabs>
        <w:rPr>
          <w:b/>
          <w:snapToGrid w:val="0"/>
          <w:color w:val="000000"/>
        </w:rPr>
      </w:pPr>
      <w:r>
        <w:rPr>
          <w:noProof/>
        </w:rPr>
        <w:drawing>
          <wp:anchor distT="0" distB="0" distL="114300" distR="114300" simplePos="0" relativeHeight="251732480" behindDoc="1" locked="0" layoutInCell="1" allowOverlap="1" wp14:anchorId="761CD436" wp14:editId="4B061CB8">
            <wp:simplePos x="0" y="0"/>
            <wp:positionH relativeFrom="column">
              <wp:posOffset>5439410</wp:posOffset>
            </wp:positionH>
            <wp:positionV relativeFrom="paragraph">
              <wp:posOffset>33020</wp:posOffset>
            </wp:positionV>
            <wp:extent cx="939165" cy="601980"/>
            <wp:effectExtent l="0" t="0" r="0" b="0"/>
            <wp:wrapNone/>
            <wp:docPr id="383" name="Immagin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0"/>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939165" cy="601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01F7D5" w14:textId="77777777" w:rsidR="00D30EE3" w:rsidRDefault="00D30EE3" w:rsidP="00D03C47">
      <w:pPr>
        <w:widowControl w:val="0"/>
        <w:tabs>
          <w:tab w:val="left" w:pos="90"/>
        </w:tabs>
        <w:spacing w:before="60"/>
        <w:jc w:val="center"/>
        <w:rPr>
          <w:snapToGrid w:val="0"/>
          <w:color w:val="000080"/>
          <w:sz w:val="26"/>
        </w:rPr>
      </w:pPr>
    </w:p>
    <w:p w14:paraId="5D8D9B57" w14:textId="77777777" w:rsidR="00D03C47" w:rsidRDefault="00D03C47" w:rsidP="00D03C47">
      <w:pPr>
        <w:widowControl w:val="0"/>
        <w:tabs>
          <w:tab w:val="left" w:pos="90"/>
        </w:tabs>
        <w:rPr>
          <w:b/>
          <w:snapToGrid w:val="0"/>
          <w:color w:val="000080"/>
          <w:sz w:val="32"/>
        </w:rPr>
      </w:pPr>
      <w:r>
        <w:rPr>
          <w:b/>
          <w:snapToGrid w:val="0"/>
          <w:color w:val="000080"/>
          <w:sz w:val="32"/>
        </w:rPr>
        <w:t>CAMBOGIA</w:t>
      </w:r>
    </w:p>
    <w:p w14:paraId="1C8D4734" w14:textId="77777777" w:rsidR="00D03C47" w:rsidRDefault="00D03C47" w:rsidP="00D03C47">
      <w:pPr>
        <w:widowControl w:val="0"/>
        <w:tabs>
          <w:tab w:val="left" w:pos="90"/>
        </w:tabs>
        <w:rPr>
          <w:b/>
          <w:snapToGrid w:val="0"/>
          <w:color w:val="000080"/>
          <w:sz w:val="28"/>
        </w:rPr>
      </w:pPr>
      <w:r>
        <w:rPr>
          <w:b/>
          <w:snapToGrid w:val="0"/>
          <w:color w:val="000080"/>
          <w:sz w:val="22"/>
        </w:rPr>
        <w:t xml:space="preserve">Regno di        </w:t>
      </w:r>
    </w:p>
    <w:p w14:paraId="72F14D43" w14:textId="77777777" w:rsidR="00D03C47" w:rsidRDefault="00D03C47" w:rsidP="00D03C47">
      <w:pPr>
        <w:widowControl w:val="0"/>
        <w:tabs>
          <w:tab w:val="left" w:pos="90"/>
        </w:tabs>
        <w:spacing w:before="27"/>
        <w:jc w:val="center"/>
        <w:rPr>
          <w:snapToGrid w:val="0"/>
          <w:color w:val="000080"/>
          <w:sz w:val="26"/>
        </w:rPr>
      </w:pPr>
      <w:r>
        <w:rPr>
          <w:snapToGrid w:val="0"/>
          <w:color w:val="000000"/>
        </w:rPr>
        <w:t>———————————————————————————————————————————————————</w:t>
      </w:r>
    </w:p>
    <w:p w14:paraId="2E2DE619" w14:textId="77777777" w:rsidR="00D03C47" w:rsidRDefault="00D03C47" w:rsidP="00D03C47">
      <w:pPr>
        <w:widowControl w:val="0"/>
        <w:tabs>
          <w:tab w:val="left" w:pos="90"/>
        </w:tabs>
        <w:jc w:val="right"/>
        <w:rPr>
          <w:i/>
          <w:snapToGrid w:val="0"/>
          <w:color w:val="000000"/>
          <w:sz w:val="26"/>
        </w:rPr>
      </w:pPr>
      <w:r>
        <w:rPr>
          <w:i/>
          <w:snapToGrid w:val="0"/>
          <w:color w:val="000000"/>
        </w:rPr>
        <w:t xml:space="preserve"> Festa nazionale 9 novembre</w:t>
      </w:r>
    </w:p>
    <w:p w14:paraId="31E11025" w14:textId="77777777" w:rsidR="00D03C47" w:rsidRDefault="00D03C47">
      <w:pPr>
        <w:widowControl w:val="0"/>
        <w:tabs>
          <w:tab w:val="left" w:pos="90"/>
        </w:tabs>
        <w:rPr>
          <w:snapToGrid w:val="0"/>
          <w:color w:val="000000"/>
        </w:rPr>
      </w:pPr>
    </w:p>
    <w:p w14:paraId="223524B9" w14:textId="77777777" w:rsidR="003A4312" w:rsidRDefault="003A4312" w:rsidP="00FB41CE">
      <w:pPr>
        <w:widowControl w:val="0"/>
        <w:tabs>
          <w:tab w:val="left" w:pos="90"/>
        </w:tabs>
        <w:jc w:val="right"/>
        <w:rPr>
          <w:snapToGrid w:val="0"/>
          <w:color w:val="000000"/>
        </w:rPr>
      </w:pPr>
    </w:p>
    <w:p w14:paraId="6BCE9968" w14:textId="77777777" w:rsidR="003A4312" w:rsidRDefault="003A4312" w:rsidP="00FB41CE">
      <w:pPr>
        <w:widowControl w:val="0"/>
        <w:tabs>
          <w:tab w:val="left" w:pos="90"/>
        </w:tabs>
        <w:jc w:val="right"/>
        <w:rPr>
          <w:snapToGrid w:val="0"/>
          <w:color w:val="000000"/>
        </w:rPr>
      </w:pPr>
    </w:p>
    <w:p w14:paraId="6FE02091" w14:textId="77777777" w:rsidR="003A4312" w:rsidRDefault="003A4312" w:rsidP="003A431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44E4933" w14:textId="77777777" w:rsidR="00E84516" w:rsidRDefault="006659D9" w:rsidP="00E84516">
      <w:pPr>
        <w:widowControl w:val="0"/>
        <w:tabs>
          <w:tab w:val="left" w:pos="90"/>
        </w:tabs>
        <w:jc w:val="right"/>
        <w:rPr>
          <w:b/>
          <w:snapToGrid w:val="0"/>
          <w:color w:val="000000"/>
        </w:rPr>
      </w:pPr>
      <w:r>
        <w:rPr>
          <w:snapToGrid w:val="0"/>
          <w:color w:val="000000"/>
        </w:rPr>
        <w:br w:type="page"/>
      </w:r>
      <w:r w:rsidR="00E84516">
        <w:rPr>
          <w:b/>
          <w:snapToGrid w:val="0"/>
          <w:color w:val="000000"/>
          <w:sz w:val="16"/>
        </w:rPr>
        <w:t>CAMERUN</w:t>
      </w:r>
    </w:p>
    <w:p w14:paraId="4A5ADA01" w14:textId="77777777" w:rsidR="00E84516" w:rsidRDefault="009E4C9E" w:rsidP="00E84516">
      <w:pPr>
        <w:widowControl w:val="0"/>
        <w:tabs>
          <w:tab w:val="left" w:pos="90"/>
        </w:tabs>
        <w:spacing w:before="60"/>
        <w:jc w:val="center"/>
        <w:rPr>
          <w:snapToGrid w:val="0"/>
          <w:color w:val="000080"/>
          <w:sz w:val="26"/>
        </w:rPr>
      </w:pPr>
      <w:r>
        <w:rPr>
          <w:noProof/>
        </w:rPr>
        <w:drawing>
          <wp:anchor distT="0" distB="0" distL="114300" distR="114300" simplePos="0" relativeHeight="251728384" behindDoc="0" locked="0" layoutInCell="0" allowOverlap="1" wp14:anchorId="4488977C" wp14:editId="47284551">
            <wp:simplePos x="0" y="0"/>
            <wp:positionH relativeFrom="column">
              <wp:posOffset>5735955</wp:posOffset>
            </wp:positionH>
            <wp:positionV relativeFrom="paragraph">
              <wp:posOffset>158115</wp:posOffset>
            </wp:positionV>
            <wp:extent cx="742950" cy="495300"/>
            <wp:effectExtent l="19050" t="19050" r="0" b="0"/>
            <wp:wrapNone/>
            <wp:docPr id="382" name="Immagin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4"/>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742950" cy="4953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A6A4636" w14:textId="77777777" w:rsidR="00E84516" w:rsidRDefault="00E84516" w:rsidP="00E84516">
      <w:pPr>
        <w:widowControl w:val="0"/>
        <w:tabs>
          <w:tab w:val="left" w:pos="90"/>
        </w:tabs>
        <w:rPr>
          <w:b/>
          <w:snapToGrid w:val="0"/>
          <w:color w:val="000080"/>
          <w:sz w:val="39"/>
        </w:rPr>
      </w:pPr>
      <w:r>
        <w:rPr>
          <w:b/>
          <w:snapToGrid w:val="0"/>
          <w:color w:val="000080"/>
          <w:sz w:val="32"/>
        </w:rPr>
        <w:t xml:space="preserve">CAMERUN </w:t>
      </w:r>
    </w:p>
    <w:p w14:paraId="7A144407" w14:textId="77777777" w:rsidR="00E84516" w:rsidRDefault="00E84516" w:rsidP="00E84516">
      <w:pPr>
        <w:widowControl w:val="0"/>
        <w:tabs>
          <w:tab w:val="left" w:pos="90"/>
        </w:tabs>
        <w:rPr>
          <w:b/>
          <w:snapToGrid w:val="0"/>
          <w:color w:val="000080"/>
          <w:sz w:val="28"/>
        </w:rPr>
      </w:pPr>
      <w:r>
        <w:rPr>
          <w:b/>
          <w:snapToGrid w:val="0"/>
          <w:color w:val="000080"/>
          <w:sz w:val="22"/>
        </w:rPr>
        <w:t xml:space="preserve">Repubblica del        </w:t>
      </w:r>
    </w:p>
    <w:p w14:paraId="7682CC82" w14:textId="77777777" w:rsidR="00E84516" w:rsidRDefault="00E84516" w:rsidP="00E84516">
      <w:pPr>
        <w:widowControl w:val="0"/>
        <w:tabs>
          <w:tab w:val="left" w:pos="90"/>
        </w:tabs>
        <w:spacing w:before="27"/>
        <w:jc w:val="center"/>
        <w:rPr>
          <w:snapToGrid w:val="0"/>
          <w:color w:val="000080"/>
          <w:sz w:val="26"/>
        </w:rPr>
      </w:pPr>
      <w:r>
        <w:rPr>
          <w:snapToGrid w:val="0"/>
          <w:color w:val="000000"/>
        </w:rPr>
        <w:t>———————————————————————————————————————————————————</w:t>
      </w:r>
    </w:p>
    <w:p w14:paraId="12EC7CC2" w14:textId="77777777" w:rsidR="00E84516" w:rsidRDefault="00E84516" w:rsidP="00E84516">
      <w:pPr>
        <w:widowControl w:val="0"/>
        <w:tabs>
          <w:tab w:val="left" w:pos="90"/>
        </w:tabs>
        <w:jc w:val="right"/>
        <w:rPr>
          <w:i/>
          <w:snapToGrid w:val="0"/>
          <w:color w:val="000000"/>
          <w:sz w:val="26"/>
        </w:rPr>
      </w:pPr>
      <w:r>
        <w:rPr>
          <w:i/>
          <w:snapToGrid w:val="0"/>
          <w:color w:val="000000"/>
        </w:rPr>
        <w:t xml:space="preserve"> Festa nazionale 20 maggio</w:t>
      </w:r>
    </w:p>
    <w:p w14:paraId="157AD6C0" w14:textId="77777777" w:rsidR="00E84516" w:rsidRDefault="000C0248" w:rsidP="00E84516">
      <w:pPr>
        <w:widowControl w:val="0"/>
        <w:tabs>
          <w:tab w:val="left" w:pos="90"/>
        </w:tabs>
        <w:rPr>
          <w:b/>
          <w:snapToGrid w:val="0"/>
          <w:color w:val="000080"/>
          <w:u w:val="single"/>
        </w:rPr>
      </w:pPr>
      <w:r w:rsidRPr="000C0248">
        <w:rPr>
          <w:b/>
          <w:snapToGrid w:val="0"/>
          <w:color w:val="000080"/>
          <w:u w:val="single"/>
        </w:rPr>
        <w:t>ROMA - SEZIONE CONSOLARE DELL'AMBASCIATA</w:t>
      </w:r>
    </w:p>
    <w:p w14:paraId="248D470A" w14:textId="77777777" w:rsidR="000C0248" w:rsidRDefault="000C0248" w:rsidP="00E84516">
      <w:pPr>
        <w:widowControl w:val="0"/>
        <w:tabs>
          <w:tab w:val="left" w:pos="90"/>
        </w:tabs>
        <w:rPr>
          <w:b/>
          <w:snapToGrid w:val="0"/>
          <w:color w:val="000000"/>
        </w:rPr>
      </w:pPr>
    </w:p>
    <w:p w14:paraId="5AEB0274" w14:textId="77777777" w:rsidR="00C21D7F" w:rsidRDefault="00E84516" w:rsidP="00C21D7F">
      <w:pPr>
        <w:autoSpaceDE w:val="0"/>
        <w:autoSpaceDN w:val="0"/>
        <w:adjustRightInd w:val="0"/>
        <w:rPr>
          <w:rFonts w:ascii="Arial" w:hAnsi="Arial" w:cs="Arial"/>
          <w:sz w:val="18"/>
          <w:szCs w:val="18"/>
        </w:rPr>
      </w:pPr>
      <w:r>
        <w:rPr>
          <w:b/>
          <w:snapToGrid w:val="0"/>
          <w:color w:val="000000"/>
        </w:rPr>
        <w:t>Indirizzo</w:t>
      </w:r>
      <w:r>
        <w:rPr>
          <w:b/>
          <w:snapToGrid w:val="0"/>
          <w:color w:val="000000"/>
        </w:rPr>
        <w:tab/>
      </w:r>
      <w:r>
        <w:rPr>
          <w:b/>
          <w:snapToGrid w:val="0"/>
          <w:color w:val="000000"/>
        </w:rPr>
        <w:tab/>
      </w:r>
      <w:r w:rsidR="00C21D7F" w:rsidRPr="003B1247">
        <w:t>Temporaneamente in Viale Regina Margherita, 42 - 00198 Roma</w:t>
      </w:r>
    </w:p>
    <w:p w14:paraId="04CA0259" w14:textId="77777777" w:rsidR="00E84516" w:rsidRPr="00B51725" w:rsidRDefault="00E84516" w:rsidP="00E84516">
      <w:pPr>
        <w:autoSpaceDE w:val="0"/>
        <w:autoSpaceDN w:val="0"/>
        <w:adjustRightInd w:val="0"/>
        <w:rPr>
          <w:b/>
          <w:snapToGrid w:val="0"/>
          <w:color w:val="000000"/>
        </w:rPr>
      </w:pPr>
      <w:r w:rsidRPr="00B51725">
        <w:tab/>
      </w:r>
      <w:r w:rsidRPr="00B51725">
        <w:tab/>
      </w:r>
      <w:r w:rsidRPr="00B51725">
        <w:tab/>
      </w:r>
      <w:r>
        <w:t>Tel.</w:t>
      </w:r>
      <w:r w:rsidRPr="00B51725">
        <w:t xml:space="preserve"> 0644291285</w:t>
      </w:r>
    </w:p>
    <w:p w14:paraId="54C8BA84" w14:textId="77777777" w:rsidR="00E84516" w:rsidRDefault="00E84516" w:rsidP="00E84516">
      <w:pPr>
        <w:widowControl w:val="0"/>
        <w:tabs>
          <w:tab w:val="left" w:pos="2127"/>
        </w:tabs>
        <w:ind w:left="2127" w:hanging="2127"/>
        <w:rPr>
          <w:snapToGrid w:val="0"/>
          <w:color w:val="000000"/>
        </w:rPr>
      </w:pPr>
      <w:r>
        <w:rPr>
          <w:b/>
          <w:snapToGrid w:val="0"/>
          <w:color w:val="000000"/>
        </w:rPr>
        <w:t>Circoscrizione</w:t>
      </w:r>
      <w:r>
        <w:rPr>
          <w:b/>
          <w:snapToGrid w:val="0"/>
          <w:color w:val="000000"/>
        </w:rPr>
        <w:tab/>
      </w:r>
      <w:r>
        <w:rPr>
          <w:snapToGrid w:val="0"/>
          <w:color w:val="000000"/>
        </w:rPr>
        <w:tab/>
        <w:t>Tutto il territ</w:t>
      </w:r>
      <w:r w:rsidR="00D6531C">
        <w:rPr>
          <w:snapToGrid w:val="0"/>
          <w:color w:val="000000"/>
        </w:rPr>
        <w:t>orio della Repubblica Italiana</w:t>
      </w:r>
    </w:p>
    <w:p w14:paraId="33A83DE9" w14:textId="77777777" w:rsidR="00E84516" w:rsidRDefault="00E84516" w:rsidP="00E84516">
      <w:pPr>
        <w:widowControl w:val="0"/>
        <w:tabs>
          <w:tab w:val="left" w:pos="90"/>
        </w:tabs>
        <w:rPr>
          <w:snapToGrid w:val="0"/>
          <w:color w:val="000000"/>
        </w:rPr>
      </w:pPr>
    </w:p>
    <w:p w14:paraId="585BD2F5" w14:textId="77777777" w:rsidR="00AA4176" w:rsidRDefault="00AA4176" w:rsidP="00B26FA7">
      <w:pPr>
        <w:widowControl w:val="0"/>
        <w:tabs>
          <w:tab w:val="left" w:pos="2127"/>
        </w:tabs>
        <w:ind w:left="2126" w:hanging="2126"/>
        <w:rPr>
          <w:snapToGrid w:val="0"/>
          <w:color w:val="000000"/>
        </w:rPr>
      </w:pPr>
    </w:p>
    <w:p w14:paraId="55B8ED80" w14:textId="77777777" w:rsidR="00E84516" w:rsidRDefault="00E84516" w:rsidP="00E84516">
      <w:pPr>
        <w:widowControl w:val="0"/>
        <w:tabs>
          <w:tab w:val="left" w:pos="2127"/>
        </w:tabs>
        <w:ind w:left="2126" w:hanging="2126"/>
        <w:rPr>
          <w:snapToGrid w:val="0"/>
          <w:color w:val="000000"/>
        </w:rPr>
      </w:pPr>
    </w:p>
    <w:p w14:paraId="327C21F1" w14:textId="77777777" w:rsidR="00E84516" w:rsidRDefault="00E84516" w:rsidP="00E84516">
      <w:pPr>
        <w:widowControl w:val="0"/>
        <w:tabs>
          <w:tab w:val="left" w:pos="2127"/>
        </w:tabs>
        <w:ind w:left="2126" w:hanging="2126"/>
        <w:rPr>
          <w:b/>
          <w:snapToGrid w:val="0"/>
          <w:color w:val="000080"/>
          <w:sz w:val="26"/>
          <w:u w:val="single"/>
        </w:rPr>
      </w:pPr>
      <w:r>
        <w:rPr>
          <w:b/>
          <w:snapToGrid w:val="0"/>
          <w:color w:val="000080"/>
          <w:u w:val="single"/>
        </w:rPr>
        <w:t xml:space="preserve">NAPOLI - CONSOLATO ONORARIO            </w:t>
      </w:r>
    </w:p>
    <w:p w14:paraId="5F2ED73E" w14:textId="77777777" w:rsidR="00E84516" w:rsidRDefault="00E84516" w:rsidP="00E94DE9">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2304444F" w14:textId="77777777" w:rsidR="00E84516" w:rsidRDefault="00E84516" w:rsidP="00E8451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5BD5BEB"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C7C42AC" w14:textId="77777777" w:rsidR="00E84516" w:rsidRDefault="00E84516" w:rsidP="00E84516">
      <w:pPr>
        <w:widowControl w:val="0"/>
        <w:tabs>
          <w:tab w:val="left" w:pos="90"/>
        </w:tabs>
        <w:rPr>
          <w:b/>
          <w:snapToGrid w:val="0"/>
          <w:color w:val="000080"/>
          <w:u w:val="single"/>
        </w:rPr>
      </w:pPr>
    </w:p>
    <w:p w14:paraId="4616CDE0" w14:textId="77777777" w:rsidR="00AA4176" w:rsidRDefault="00AA4176" w:rsidP="00E84516">
      <w:pPr>
        <w:widowControl w:val="0"/>
        <w:tabs>
          <w:tab w:val="left" w:pos="90"/>
        </w:tabs>
        <w:rPr>
          <w:b/>
          <w:snapToGrid w:val="0"/>
          <w:color w:val="000080"/>
          <w:u w:val="single"/>
        </w:rPr>
      </w:pPr>
    </w:p>
    <w:p w14:paraId="73E4DAEC" w14:textId="77777777" w:rsidR="00E84516" w:rsidRDefault="00E84516" w:rsidP="00E84516">
      <w:pPr>
        <w:widowControl w:val="0"/>
        <w:tabs>
          <w:tab w:val="left" w:pos="90"/>
        </w:tabs>
        <w:rPr>
          <w:b/>
          <w:snapToGrid w:val="0"/>
          <w:color w:val="000080"/>
          <w:u w:val="single"/>
        </w:rPr>
      </w:pPr>
    </w:p>
    <w:p w14:paraId="2DAF73B1" w14:textId="77777777" w:rsidR="00E84516" w:rsidRDefault="007748DC" w:rsidP="00E84516">
      <w:pPr>
        <w:widowControl w:val="0"/>
        <w:tabs>
          <w:tab w:val="left" w:pos="90"/>
        </w:tabs>
        <w:rPr>
          <w:b/>
          <w:snapToGrid w:val="0"/>
          <w:color w:val="000080"/>
          <w:sz w:val="26"/>
          <w:u w:val="single"/>
        </w:rPr>
      </w:pPr>
      <w:r>
        <w:rPr>
          <w:b/>
          <w:snapToGrid w:val="0"/>
          <w:color w:val="000080"/>
          <w:u w:val="single"/>
        </w:rPr>
        <w:t>TRIESTE - CONSOLATO</w:t>
      </w:r>
      <w:r w:rsidR="00E84516">
        <w:rPr>
          <w:b/>
          <w:snapToGrid w:val="0"/>
          <w:color w:val="000080"/>
          <w:u w:val="single"/>
        </w:rPr>
        <w:t xml:space="preserve"> ONORARIO   </w:t>
      </w:r>
    </w:p>
    <w:p w14:paraId="3EF60CC4" w14:textId="77777777" w:rsidR="00E84516" w:rsidRDefault="00E84516" w:rsidP="00E845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 Vignola, 8 - 34141 Trieste </w:t>
      </w:r>
    </w:p>
    <w:p w14:paraId="00548F47"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040280858 - Fax 040281304  </w:t>
      </w:r>
    </w:p>
    <w:p w14:paraId="470942A0" w14:textId="77777777" w:rsidR="00E84516" w:rsidRDefault="00E84516" w:rsidP="00E8451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494DD7EE" w14:textId="77777777" w:rsidR="00E84516" w:rsidRDefault="00E84516" w:rsidP="00E84516">
      <w:pPr>
        <w:widowControl w:val="0"/>
        <w:tabs>
          <w:tab w:val="left" w:pos="90"/>
        </w:tabs>
        <w:spacing w:before="277"/>
        <w:rPr>
          <w:snapToGrid w:val="0"/>
          <w:color w:val="000000"/>
        </w:rPr>
      </w:pPr>
      <w:r>
        <w:rPr>
          <w:snapToGrid w:val="0"/>
          <w:color w:val="000000"/>
        </w:rPr>
        <w:t xml:space="preserve">Signor MASSIMILIANO FABIAN, Console Onorario (Rinnovo exequatur </w:t>
      </w:r>
      <w:r w:rsidR="00A123D3">
        <w:rPr>
          <w:snapToGrid w:val="0"/>
          <w:color w:val="000000"/>
        </w:rPr>
        <w:t>26</w:t>
      </w:r>
      <w:r>
        <w:rPr>
          <w:snapToGrid w:val="0"/>
          <w:color w:val="000000"/>
        </w:rPr>
        <w:t xml:space="preserve"> </w:t>
      </w:r>
      <w:r w:rsidR="00D56BC5">
        <w:rPr>
          <w:snapToGrid w:val="0"/>
          <w:color w:val="000000"/>
        </w:rPr>
        <w:t>lugli</w:t>
      </w:r>
      <w:r>
        <w:rPr>
          <w:snapToGrid w:val="0"/>
          <w:color w:val="000000"/>
        </w:rPr>
        <w:t>o 20</w:t>
      </w:r>
      <w:r w:rsidR="00A123D3">
        <w:rPr>
          <w:snapToGrid w:val="0"/>
          <w:color w:val="000000"/>
        </w:rPr>
        <w:t>22</w:t>
      </w:r>
      <w:r>
        <w:rPr>
          <w:snapToGrid w:val="0"/>
          <w:color w:val="000000"/>
        </w:rPr>
        <w:t>)</w:t>
      </w:r>
    </w:p>
    <w:p w14:paraId="4A61AB96" w14:textId="77777777" w:rsidR="00E84516" w:rsidRDefault="00334581" w:rsidP="00334581">
      <w:pPr>
        <w:widowControl w:val="0"/>
        <w:tabs>
          <w:tab w:val="left" w:pos="90"/>
        </w:tabs>
        <w:jc w:val="right"/>
        <w:rPr>
          <w:b/>
          <w:snapToGrid w:val="0"/>
          <w:color w:val="000000"/>
        </w:rPr>
      </w:pPr>
      <w:r>
        <w:rPr>
          <w:snapToGrid w:val="0"/>
          <w:color w:val="000000"/>
        </w:rPr>
        <w:br w:type="page"/>
      </w:r>
      <w:r w:rsidR="00E84516">
        <w:rPr>
          <w:b/>
          <w:snapToGrid w:val="0"/>
          <w:color w:val="000000"/>
          <w:sz w:val="16"/>
        </w:rPr>
        <w:t>CANADA</w:t>
      </w:r>
    </w:p>
    <w:p w14:paraId="20008970" w14:textId="77777777" w:rsidR="00E84516" w:rsidRDefault="009E4C9E" w:rsidP="00E84516">
      <w:pPr>
        <w:widowControl w:val="0"/>
        <w:tabs>
          <w:tab w:val="left" w:pos="90"/>
        </w:tabs>
        <w:spacing w:before="60"/>
        <w:jc w:val="center"/>
        <w:rPr>
          <w:snapToGrid w:val="0"/>
          <w:color w:val="000080"/>
          <w:sz w:val="26"/>
        </w:rPr>
      </w:pPr>
      <w:r>
        <w:rPr>
          <w:noProof/>
        </w:rPr>
        <w:drawing>
          <wp:anchor distT="0" distB="0" distL="114300" distR="114300" simplePos="0" relativeHeight="251729408" behindDoc="0" locked="0" layoutInCell="0" allowOverlap="1" wp14:anchorId="6EF80306" wp14:editId="3B98EBC6">
            <wp:simplePos x="0" y="0"/>
            <wp:positionH relativeFrom="column">
              <wp:posOffset>5648960</wp:posOffset>
            </wp:positionH>
            <wp:positionV relativeFrom="paragraph">
              <wp:posOffset>168910</wp:posOffset>
            </wp:positionV>
            <wp:extent cx="843280" cy="469265"/>
            <wp:effectExtent l="19050" t="19050" r="0" b="6985"/>
            <wp:wrapNone/>
            <wp:docPr id="381"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5"/>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843280"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FA54F66" w14:textId="77777777" w:rsidR="00E84516" w:rsidRDefault="00E84516" w:rsidP="00E84516">
      <w:pPr>
        <w:widowControl w:val="0"/>
        <w:tabs>
          <w:tab w:val="left" w:pos="90"/>
        </w:tabs>
        <w:rPr>
          <w:b/>
          <w:snapToGrid w:val="0"/>
          <w:color w:val="000080"/>
          <w:sz w:val="39"/>
        </w:rPr>
      </w:pPr>
      <w:r>
        <w:rPr>
          <w:b/>
          <w:snapToGrid w:val="0"/>
          <w:color w:val="000080"/>
          <w:sz w:val="32"/>
        </w:rPr>
        <w:t xml:space="preserve">CANADA </w:t>
      </w:r>
    </w:p>
    <w:p w14:paraId="13E3E15C" w14:textId="77777777" w:rsidR="00E84516" w:rsidRDefault="00E84516" w:rsidP="00E84516">
      <w:pPr>
        <w:widowControl w:val="0"/>
        <w:tabs>
          <w:tab w:val="left" w:pos="90"/>
        </w:tabs>
        <w:spacing w:before="312"/>
        <w:jc w:val="center"/>
        <w:rPr>
          <w:snapToGrid w:val="0"/>
          <w:color w:val="000080"/>
          <w:sz w:val="26"/>
        </w:rPr>
      </w:pPr>
      <w:r>
        <w:rPr>
          <w:snapToGrid w:val="0"/>
          <w:color w:val="000000"/>
        </w:rPr>
        <w:t>———————————————————————————————————————————————————</w:t>
      </w:r>
    </w:p>
    <w:p w14:paraId="28495014" w14:textId="77777777" w:rsidR="00E84516" w:rsidRDefault="00E84516" w:rsidP="00E84516">
      <w:pPr>
        <w:widowControl w:val="0"/>
        <w:tabs>
          <w:tab w:val="left" w:pos="90"/>
        </w:tabs>
        <w:jc w:val="right"/>
        <w:rPr>
          <w:i/>
          <w:snapToGrid w:val="0"/>
          <w:color w:val="000000"/>
          <w:sz w:val="26"/>
        </w:rPr>
      </w:pPr>
      <w:r>
        <w:rPr>
          <w:i/>
          <w:snapToGrid w:val="0"/>
          <w:color w:val="000000"/>
        </w:rPr>
        <w:t xml:space="preserve"> Festa nazionale 1 luglio</w:t>
      </w:r>
    </w:p>
    <w:p w14:paraId="1F91D7F3" w14:textId="77777777" w:rsidR="00E84516" w:rsidRDefault="00E84516" w:rsidP="00E84516">
      <w:pPr>
        <w:widowControl w:val="0"/>
        <w:tabs>
          <w:tab w:val="left" w:pos="90"/>
        </w:tabs>
        <w:spacing w:before="360"/>
        <w:rPr>
          <w:b/>
          <w:snapToGrid w:val="0"/>
          <w:color w:val="000080"/>
          <w:sz w:val="26"/>
          <w:u w:val="single"/>
        </w:rPr>
      </w:pPr>
      <w:bookmarkStart w:id="30" w:name="_Hlk137802751"/>
      <w:r>
        <w:rPr>
          <w:b/>
          <w:snapToGrid w:val="0"/>
          <w:color w:val="000080"/>
          <w:u w:val="single"/>
        </w:rPr>
        <w:t>ROMA - SEZIONE CONSOLARE DELL'AMBASCIATA</w:t>
      </w:r>
    </w:p>
    <w:bookmarkEnd w:id="30"/>
    <w:p w14:paraId="39164019" w14:textId="77777777" w:rsidR="00E84516" w:rsidRDefault="00E84516" w:rsidP="00E845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Zara, 30 - 00198 Roma </w:t>
      </w:r>
    </w:p>
    <w:p w14:paraId="25A5C91D"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06854442911 - Fax 06854442912 </w:t>
      </w:r>
    </w:p>
    <w:p w14:paraId="642122B1"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 xml:space="preserve">    </w:t>
      </w:r>
      <w:r>
        <w:rPr>
          <w:rFonts w:ascii="MS Sans Serif" w:hAnsi="MS Sans Serif"/>
          <w:snapToGrid w:val="0"/>
          <w:sz w:val="24"/>
        </w:rPr>
        <w:tab/>
      </w:r>
      <w:r>
        <w:rPr>
          <w:snapToGrid w:val="0"/>
          <w:color w:val="000000"/>
        </w:rPr>
        <w:t>E-mail  rome.citizenservices@international.gc.ca</w:t>
      </w:r>
    </w:p>
    <w:p w14:paraId="663CD33D" w14:textId="77777777" w:rsidR="00E84516" w:rsidRDefault="00E84516"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680BD6D" w14:textId="77777777" w:rsidR="00E84516" w:rsidRDefault="00E84516" w:rsidP="00E84516">
      <w:pPr>
        <w:widowControl w:val="0"/>
        <w:tabs>
          <w:tab w:val="left" w:pos="2321"/>
        </w:tabs>
        <w:rPr>
          <w:snapToGrid w:val="0"/>
          <w:color w:val="000000"/>
        </w:rPr>
      </w:pPr>
    </w:p>
    <w:p w14:paraId="53EFD883" w14:textId="36CA2239" w:rsidR="00E84516" w:rsidRPr="003B0CA9" w:rsidRDefault="003B0CA9" w:rsidP="00E84516">
      <w:pPr>
        <w:widowControl w:val="0"/>
        <w:tabs>
          <w:tab w:val="left" w:pos="2321"/>
        </w:tabs>
        <w:rPr>
          <w:snapToGrid w:val="0"/>
          <w:color w:val="000000"/>
        </w:rPr>
      </w:pPr>
      <w:r w:rsidRPr="003B0CA9">
        <w:t xml:space="preserve">Signora </w:t>
      </w:r>
      <w:r w:rsidR="004C2D0C">
        <w:t>DOMINIQUE LOMBARD</w:t>
      </w:r>
      <w:r w:rsidR="00D262B6">
        <w:t xml:space="preserve">, </w:t>
      </w:r>
      <w:r w:rsidRPr="003B0CA9">
        <w:t>Primo Segr</w:t>
      </w:r>
      <w:r>
        <w:t>etario</w:t>
      </w:r>
      <w:r w:rsidRPr="003B0CA9">
        <w:t xml:space="preserve"> Aff</w:t>
      </w:r>
      <w:r>
        <w:t xml:space="preserve">ari </w:t>
      </w:r>
      <w:r w:rsidRPr="003B0CA9">
        <w:t>Consolari</w:t>
      </w:r>
      <w:r w:rsidR="00D262B6">
        <w:t xml:space="preserve"> Sez. Cons.</w:t>
      </w:r>
      <w:r w:rsidRPr="003B0CA9">
        <w:t>, (</w:t>
      </w:r>
      <w:r w:rsidR="004C2D0C">
        <w:t>19 agosto 2024</w:t>
      </w:r>
      <w:r w:rsidRPr="003B0CA9">
        <w:t>)</w:t>
      </w:r>
    </w:p>
    <w:p w14:paraId="3351F23B" w14:textId="77777777" w:rsidR="00E84516" w:rsidRDefault="00E84516" w:rsidP="00E84516">
      <w:pPr>
        <w:widowControl w:val="0"/>
        <w:tabs>
          <w:tab w:val="left" w:pos="90"/>
        </w:tabs>
        <w:rPr>
          <w:b/>
          <w:snapToGrid w:val="0"/>
          <w:color w:val="000080"/>
          <w:u w:val="single"/>
        </w:rPr>
      </w:pPr>
    </w:p>
    <w:p w14:paraId="69C696B3" w14:textId="77777777" w:rsidR="00AE359B" w:rsidRDefault="00AE359B" w:rsidP="00E84516">
      <w:pPr>
        <w:widowControl w:val="0"/>
        <w:tabs>
          <w:tab w:val="left" w:pos="90"/>
        </w:tabs>
        <w:rPr>
          <w:b/>
          <w:snapToGrid w:val="0"/>
          <w:color w:val="000080"/>
          <w:u w:val="single"/>
        </w:rPr>
      </w:pPr>
    </w:p>
    <w:p w14:paraId="029045FF" w14:textId="77777777" w:rsidR="00AE359B" w:rsidRDefault="00AE359B" w:rsidP="00AE359B">
      <w:pPr>
        <w:widowControl w:val="0"/>
        <w:tabs>
          <w:tab w:val="left" w:pos="90"/>
        </w:tabs>
        <w:rPr>
          <w:b/>
          <w:snapToGrid w:val="0"/>
          <w:color w:val="000080"/>
          <w:u w:val="single"/>
        </w:rPr>
      </w:pPr>
      <w:r>
        <w:rPr>
          <w:b/>
          <w:snapToGrid w:val="0"/>
          <w:color w:val="000080"/>
          <w:u w:val="single"/>
        </w:rPr>
        <w:t>MILANO – CONSOLATO</w:t>
      </w:r>
    </w:p>
    <w:p w14:paraId="73D9E980" w14:textId="77777777" w:rsidR="00AE359B" w:rsidRDefault="00AE359B" w:rsidP="00AE359B">
      <w:pPr>
        <w:widowControl w:val="0"/>
        <w:tabs>
          <w:tab w:val="left" w:pos="90"/>
        </w:tabs>
        <w:rPr>
          <w:b/>
          <w:snapToGrid w:val="0"/>
          <w:color w:val="000080"/>
          <w:u w:val="single"/>
        </w:rPr>
      </w:pPr>
    </w:p>
    <w:p w14:paraId="09DFD79B" w14:textId="77777777" w:rsidR="00AE359B" w:rsidRDefault="00AE359B" w:rsidP="00AE359B">
      <w:pPr>
        <w:widowControl w:val="0"/>
        <w:tabs>
          <w:tab w:val="left" w:pos="90"/>
        </w:tabs>
        <w:rPr>
          <w:bCs/>
          <w:snapToGrid w:val="0"/>
        </w:rPr>
      </w:pPr>
      <w:r>
        <w:rPr>
          <w:b/>
          <w:snapToGrid w:val="0"/>
        </w:rPr>
        <w:t>Indirizzo</w:t>
      </w:r>
      <w:r>
        <w:rPr>
          <w:b/>
          <w:snapToGrid w:val="0"/>
        </w:rPr>
        <w:tab/>
      </w:r>
      <w:r>
        <w:rPr>
          <w:b/>
          <w:snapToGrid w:val="0"/>
        </w:rPr>
        <w:tab/>
        <w:t xml:space="preserve">  </w:t>
      </w:r>
      <w:r w:rsidRPr="00AE359B">
        <w:rPr>
          <w:bCs/>
          <w:snapToGrid w:val="0"/>
        </w:rPr>
        <w:t>Forma Milano – via Cavallotti,</w:t>
      </w:r>
      <w:r>
        <w:rPr>
          <w:bCs/>
          <w:snapToGrid w:val="0"/>
        </w:rPr>
        <w:t xml:space="preserve"> 14 / via Verziere, 11– 20122 Milano</w:t>
      </w:r>
    </w:p>
    <w:p w14:paraId="6B5F0257" w14:textId="77777777" w:rsidR="00AE359B" w:rsidRDefault="00AE359B" w:rsidP="00AE359B">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w:t>
      </w:r>
      <w:r w:rsidR="003837CC">
        <w:rPr>
          <w:bCs/>
          <w:snapToGrid w:val="0"/>
        </w:rPr>
        <w:t>. 02854443680</w:t>
      </w:r>
    </w:p>
    <w:p w14:paraId="36E9A3D0" w14:textId="77777777" w:rsidR="00AE359B" w:rsidRDefault="00AE359B" w:rsidP="00AE359B">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94" w:history="1">
        <w:r w:rsidR="003837CC" w:rsidRPr="007C68F8">
          <w:rPr>
            <w:rStyle w:val="Collegamentoipertestuale"/>
            <w:bCs/>
            <w:snapToGrid w:val="0"/>
          </w:rPr>
          <w:t>milang@international.gc.ca</w:t>
        </w:r>
      </w:hyperlink>
      <w:r w:rsidR="003837CC">
        <w:rPr>
          <w:bCs/>
          <w:snapToGrid w:val="0"/>
        </w:rPr>
        <w:t xml:space="preserve"> </w:t>
      </w:r>
    </w:p>
    <w:p w14:paraId="3C3E4518" w14:textId="77777777" w:rsidR="00AE359B" w:rsidRDefault="00AE359B" w:rsidP="00AE359B">
      <w:pPr>
        <w:widowControl w:val="0"/>
        <w:tabs>
          <w:tab w:val="left" w:pos="2268"/>
        </w:tabs>
        <w:ind w:left="2268" w:hanging="2268"/>
        <w:rPr>
          <w:bCs/>
          <w:snapToGrid w:val="0"/>
        </w:rPr>
      </w:pPr>
      <w:r>
        <w:rPr>
          <w:b/>
          <w:snapToGrid w:val="0"/>
        </w:rPr>
        <w:t>Circoscrizione</w:t>
      </w:r>
      <w:r>
        <w:rPr>
          <w:bCs/>
          <w:snapToGrid w:val="0"/>
        </w:rPr>
        <w:tab/>
      </w:r>
      <w:r w:rsidR="00226460" w:rsidRPr="00226460">
        <w:rPr>
          <w:bCs/>
          <w:snapToGrid w:val="0"/>
        </w:rPr>
        <w:t>Lombardia, Liguria, Piemonte, Valle d'Aosta, Trentino-Alto Adige</w:t>
      </w:r>
      <w:r w:rsidR="00226460">
        <w:rPr>
          <w:bCs/>
          <w:snapToGrid w:val="0"/>
        </w:rPr>
        <w:t>, Friuli-Venezia Giulia, Veneto,</w:t>
      </w:r>
      <w:r w:rsidR="00226460" w:rsidRPr="00226460">
        <w:rPr>
          <w:bCs/>
          <w:snapToGrid w:val="0"/>
        </w:rPr>
        <w:t xml:space="preserve"> Emilia Romagna</w:t>
      </w:r>
    </w:p>
    <w:p w14:paraId="3BED7E17" w14:textId="77777777" w:rsidR="00AE359B" w:rsidRDefault="00AE359B" w:rsidP="00E84516">
      <w:pPr>
        <w:widowControl w:val="0"/>
        <w:tabs>
          <w:tab w:val="left" w:pos="90"/>
        </w:tabs>
        <w:rPr>
          <w:b/>
          <w:snapToGrid w:val="0"/>
          <w:color w:val="000080"/>
          <w:u w:val="single"/>
        </w:rPr>
      </w:pPr>
    </w:p>
    <w:p w14:paraId="210B0010" w14:textId="1C43C04E" w:rsidR="00E84516" w:rsidRPr="0044657F" w:rsidRDefault="000018F7" w:rsidP="000018F7">
      <w:pPr>
        <w:widowControl w:val="0"/>
        <w:tabs>
          <w:tab w:val="left" w:pos="2321"/>
        </w:tabs>
      </w:pPr>
      <w:r w:rsidRPr="0044657F">
        <w:t>Signor</w:t>
      </w:r>
      <w:r w:rsidR="0044657F" w:rsidRPr="0044657F">
        <w:t>a</w:t>
      </w:r>
      <w:r w:rsidRPr="0044657F">
        <w:t xml:space="preserve"> </w:t>
      </w:r>
      <w:r w:rsidR="0044657F" w:rsidRPr="0044657F">
        <w:t xml:space="preserve">CYNTHIA CARLONE, </w:t>
      </w:r>
      <w:r w:rsidRPr="0044657F">
        <w:t>Console (Exequatur</w:t>
      </w:r>
      <w:r w:rsidR="003A4938" w:rsidRPr="0044657F">
        <w:t xml:space="preserve"> </w:t>
      </w:r>
      <w:r w:rsidR="0044657F">
        <w:t>2</w:t>
      </w:r>
      <w:r w:rsidR="003A4938" w:rsidRPr="0044657F">
        <w:t>3 luglio 202</w:t>
      </w:r>
      <w:r w:rsidR="0044657F">
        <w:t>5</w:t>
      </w:r>
      <w:r w:rsidR="003A4938" w:rsidRPr="0044657F">
        <w:t>)</w:t>
      </w:r>
    </w:p>
    <w:p w14:paraId="3E0E3922" w14:textId="77777777" w:rsidR="00E84516" w:rsidRPr="0044657F" w:rsidRDefault="00E84516" w:rsidP="00E84516">
      <w:pPr>
        <w:rPr>
          <w:snapToGrid w:val="0"/>
          <w:color w:val="000000"/>
        </w:rPr>
      </w:pPr>
    </w:p>
    <w:p w14:paraId="42B2A697" w14:textId="77777777" w:rsidR="00E84516" w:rsidRPr="0044657F" w:rsidRDefault="00E84516" w:rsidP="00E84516">
      <w:pPr>
        <w:rPr>
          <w:snapToGrid w:val="0"/>
          <w:color w:val="000000"/>
        </w:rPr>
      </w:pPr>
    </w:p>
    <w:p w14:paraId="5AADD582" w14:textId="77777777" w:rsidR="00E84516" w:rsidRPr="0044657F" w:rsidRDefault="00E84516" w:rsidP="00E84516">
      <w:pPr>
        <w:widowControl w:val="0"/>
        <w:tabs>
          <w:tab w:val="left" w:pos="90"/>
        </w:tabs>
        <w:rPr>
          <w:snapToGrid w:val="0"/>
          <w:color w:val="000000"/>
        </w:rPr>
      </w:pPr>
    </w:p>
    <w:p w14:paraId="59E4B038" w14:textId="77777777" w:rsidR="003A0127" w:rsidRPr="0044657F" w:rsidRDefault="003A0127" w:rsidP="005263B5">
      <w:pPr>
        <w:widowControl w:val="0"/>
        <w:tabs>
          <w:tab w:val="left" w:pos="90"/>
          <w:tab w:val="left" w:pos="2321"/>
        </w:tabs>
        <w:spacing w:before="220"/>
        <w:rPr>
          <w:b/>
          <w:snapToGrid w:val="0"/>
          <w:color w:val="000080"/>
          <w:u w:val="single"/>
        </w:rPr>
      </w:pPr>
    </w:p>
    <w:p w14:paraId="354945F0" w14:textId="77777777" w:rsidR="00E84516" w:rsidRPr="0044657F" w:rsidRDefault="00E84516" w:rsidP="00AE359B">
      <w:pPr>
        <w:widowControl w:val="0"/>
        <w:tabs>
          <w:tab w:val="left" w:pos="90"/>
          <w:tab w:val="left" w:pos="2321"/>
        </w:tabs>
        <w:spacing w:before="220"/>
        <w:rPr>
          <w:snapToGrid w:val="0"/>
          <w:color w:val="000000"/>
          <w:sz w:val="23"/>
        </w:rPr>
      </w:pPr>
    </w:p>
    <w:p w14:paraId="570CC9C0" w14:textId="77777777" w:rsidR="00E84516" w:rsidRPr="0044657F" w:rsidRDefault="00E84516" w:rsidP="00E84516">
      <w:pPr>
        <w:widowControl w:val="0"/>
        <w:tabs>
          <w:tab w:val="left" w:pos="90"/>
        </w:tabs>
        <w:rPr>
          <w:snapToGrid w:val="0"/>
          <w:color w:val="000000"/>
        </w:rPr>
      </w:pPr>
    </w:p>
    <w:p w14:paraId="20A4A21E" w14:textId="77777777" w:rsidR="00E84516" w:rsidRPr="0044657F" w:rsidRDefault="00E84516" w:rsidP="00E84516">
      <w:pPr>
        <w:widowControl w:val="0"/>
        <w:tabs>
          <w:tab w:val="left" w:pos="90"/>
        </w:tabs>
        <w:rPr>
          <w:snapToGrid w:val="0"/>
          <w:color w:val="000000"/>
          <w:sz w:val="26"/>
        </w:rPr>
      </w:pPr>
    </w:p>
    <w:p w14:paraId="66EC2ACB" w14:textId="77777777" w:rsidR="00E84516" w:rsidRPr="0044657F" w:rsidRDefault="00E84516" w:rsidP="00E84516">
      <w:pPr>
        <w:widowControl w:val="0"/>
        <w:tabs>
          <w:tab w:val="left" w:pos="90"/>
        </w:tabs>
        <w:rPr>
          <w:snapToGrid w:val="0"/>
          <w:color w:val="000000"/>
          <w:sz w:val="26"/>
        </w:rPr>
      </w:pPr>
    </w:p>
    <w:p w14:paraId="0D329C0B" w14:textId="77777777" w:rsidR="004944D8" w:rsidRDefault="004944D8">
      <w:pPr>
        <w:widowControl w:val="0"/>
        <w:tabs>
          <w:tab w:val="left" w:pos="90"/>
        </w:tabs>
        <w:jc w:val="right"/>
        <w:rPr>
          <w:b/>
          <w:snapToGrid w:val="0"/>
          <w:color w:val="000000"/>
        </w:rPr>
      </w:pPr>
      <w:r w:rsidRPr="0044657F">
        <w:rPr>
          <w:b/>
          <w:snapToGrid w:val="0"/>
          <w:color w:val="000000"/>
          <w:sz w:val="16"/>
        </w:rPr>
        <w:br w:type="page"/>
      </w:r>
      <w:r>
        <w:rPr>
          <w:b/>
          <w:snapToGrid w:val="0"/>
          <w:color w:val="000000"/>
          <w:sz w:val="16"/>
        </w:rPr>
        <w:t>REPUBBLICA CECA</w:t>
      </w:r>
    </w:p>
    <w:p w14:paraId="699913DB" w14:textId="77777777" w:rsidR="004944D8" w:rsidRDefault="004944D8">
      <w:pPr>
        <w:widowControl w:val="0"/>
        <w:tabs>
          <w:tab w:val="left" w:pos="90"/>
        </w:tabs>
        <w:spacing w:before="60"/>
        <w:jc w:val="center"/>
        <w:rPr>
          <w:snapToGrid w:val="0"/>
          <w:color w:val="000080"/>
          <w:sz w:val="26"/>
        </w:rPr>
      </w:pPr>
    </w:p>
    <w:p w14:paraId="309BABCD"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595264" behindDoc="0" locked="0" layoutInCell="1" allowOverlap="1" wp14:anchorId="7499E8A9" wp14:editId="4F7FA483">
            <wp:simplePos x="0" y="0"/>
            <wp:positionH relativeFrom="column">
              <wp:posOffset>5771515</wp:posOffset>
            </wp:positionH>
            <wp:positionV relativeFrom="paragraph">
              <wp:posOffset>6350</wp:posOffset>
            </wp:positionV>
            <wp:extent cx="702310" cy="467995"/>
            <wp:effectExtent l="19050" t="19050" r="2540" b="8255"/>
            <wp:wrapNone/>
            <wp:docPr id="380"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3"/>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F1A98E2" w14:textId="77777777" w:rsidR="004944D8" w:rsidRDefault="004944D8">
      <w:pPr>
        <w:widowControl w:val="0"/>
        <w:tabs>
          <w:tab w:val="left" w:pos="90"/>
        </w:tabs>
        <w:rPr>
          <w:b/>
          <w:snapToGrid w:val="0"/>
          <w:color w:val="000080"/>
          <w:sz w:val="32"/>
          <w:szCs w:val="32"/>
        </w:rPr>
      </w:pPr>
      <w:r>
        <w:rPr>
          <w:b/>
          <w:snapToGrid w:val="0"/>
          <w:color w:val="000080"/>
          <w:sz w:val="32"/>
          <w:szCs w:val="32"/>
        </w:rPr>
        <w:t>Repubblica Ceca</w:t>
      </w:r>
    </w:p>
    <w:p w14:paraId="1A6805E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3B6FC55" w14:textId="77777777" w:rsidR="004944D8" w:rsidRDefault="004944D8" w:rsidP="004143BC">
      <w:pPr>
        <w:widowControl w:val="0"/>
        <w:tabs>
          <w:tab w:val="left" w:pos="90"/>
        </w:tabs>
        <w:jc w:val="right"/>
        <w:rPr>
          <w:i/>
          <w:snapToGrid w:val="0"/>
          <w:color w:val="000000"/>
        </w:rPr>
      </w:pPr>
      <w:r>
        <w:rPr>
          <w:i/>
          <w:snapToGrid w:val="0"/>
          <w:color w:val="000000"/>
        </w:rPr>
        <w:t xml:space="preserve"> Festa nazionale 28 ottobre</w:t>
      </w:r>
    </w:p>
    <w:p w14:paraId="3DFB1010" w14:textId="77777777" w:rsidR="00437B6F" w:rsidRDefault="00437B6F" w:rsidP="004143BC">
      <w:pPr>
        <w:widowControl w:val="0"/>
        <w:tabs>
          <w:tab w:val="left" w:pos="90"/>
        </w:tabs>
        <w:rPr>
          <w:b/>
          <w:snapToGrid w:val="0"/>
          <w:color w:val="000080"/>
          <w:u w:val="single"/>
        </w:rPr>
      </w:pPr>
    </w:p>
    <w:p w14:paraId="63A3FEB7" w14:textId="77777777" w:rsidR="00990CC9" w:rsidRDefault="00990CC9" w:rsidP="004143BC">
      <w:pPr>
        <w:widowControl w:val="0"/>
        <w:tabs>
          <w:tab w:val="left" w:pos="90"/>
        </w:tabs>
        <w:rPr>
          <w:b/>
          <w:snapToGrid w:val="0"/>
          <w:color w:val="000080"/>
          <w:u w:val="single"/>
        </w:rPr>
      </w:pPr>
    </w:p>
    <w:p w14:paraId="256FA892" w14:textId="77777777" w:rsidR="004944D8" w:rsidRDefault="004944D8" w:rsidP="004143BC">
      <w:pPr>
        <w:widowControl w:val="0"/>
        <w:tabs>
          <w:tab w:val="left" w:pos="90"/>
        </w:tabs>
        <w:rPr>
          <w:b/>
          <w:snapToGrid w:val="0"/>
          <w:color w:val="000080"/>
          <w:sz w:val="26"/>
          <w:u w:val="single"/>
        </w:rPr>
      </w:pPr>
      <w:r>
        <w:rPr>
          <w:b/>
          <w:snapToGrid w:val="0"/>
          <w:color w:val="000080"/>
          <w:u w:val="single"/>
        </w:rPr>
        <w:t>ROMA - SEZIONE CONSOLARE DELL'AMBASCIATA</w:t>
      </w:r>
    </w:p>
    <w:p w14:paraId="47A2A6B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Gracchi, 322 - 00192 Roma </w:t>
      </w:r>
    </w:p>
    <w:p w14:paraId="45E2340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4D48F5">
        <w:rPr>
          <w:snapToGrid w:val="0"/>
          <w:color w:val="000000"/>
        </w:rPr>
        <w:t>36095701</w:t>
      </w:r>
      <w:r>
        <w:rPr>
          <w:snapToGrid w:val="0"/>
          <w:color w:val="000000"/>
        </w:rPr>
        <w:t xml:space="preserve"> - Fax 063244466  </w:t>
      </w:r>
    </w:p>
    <w:p w14:paraId="11F325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DA57BF">
        <w:rPr>
          <w:snapToGrid w:val="0"/>
          <w:color w:val="000000"/>
        </w:rPr>
        <w:t xml:space="preserve">E-mail </w:t>
      </w:r>
      <w:r>
        <w:rPr>
          <w:snapToGrid w:val="0"/>
          <w:color w:val="000000"/>
        </w:rPr>
        <w:t xml:space="preserve"> </w:t>
      </w:r>
      <w:hyperlink r:id="rId96" w:history="1">
        <w:r w:rsidR="004D48F5" w:rsidRPr="004D48F5">
          <w:rPr>
            <w:rStyle w:val="Collegamentoipertestuale"/>
            <w:snapToGrid w:val="0"/>
            <w:color w:val="000000"/>
            <w:u w:val="none"/>
          </w:rPr>
          <w:t>rome@embassy.mzv.cz</w:t>
        </w:r>
      </w:hyperlink>
      <w:r w:rsidR="004D48F5">
        <w:rPr>
          <w:snapToGrid w:val="0"/>
          <w:color w:val="000000"/>
        </w:rPr>
        <w:t xml:space="preserve">     consulate_rome@mzv.cz</w:t>
      </w:r>
    </w:p>
    <w:p w14:paraId="37F805C1" w14:textId="77777777" w:rsidR="004944D8" w:rsidRDefault="004944D8" w:rsidP="00D6531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1019CA6" w14:textId="77777777" w:rsidR="004944D8" w:rsidRDefault="004944D8">
      <w:pPr>
        <w:widowControl w:val="0"/>
        <w:tabs>
          <w:tab w:val="left" w:pos="90"/>
        </w:tabs>
        <w:rPr>
          <w:snapToGrid w:val="0"/>
          <w:color w:val="000000"/>
        </w:rPr>
      </w:pPr>
    </w:p>
    <w:p w14:paraId="75E3567B" w14:textId="77777777" w:rsidR="00B911F1" w:rsidRPr="00B911F1" w:rsidRDefault="00B911F1">
      <w:pPr>
        <w:widowControl w:val="0"/>
        <w:tabs>
          <w:tab w:val="left" w:pos="90"/>
        </w:tabs>
        <w:rPr>
          <w:snapToGrid w:val="0"/>
          <w:color w:val="000000"/>
        </w:rPr>
      </w:pPr>
      <w:r w:rsidRPr="00B911F1">
        <w:t xml:space="preserve">Signora </w:t>
      </w:r>
      <w:r w:rsidR="00B62DC0">
        <w:t>ADELA VERNER SYKOROVA</w:t>
      </w:r>
      <w:r w:rsidRPr="00B911F1">
        <w:t>, Primo Segretario (Capo della Sezione Consolare), (</w:t>
      </w:r>
      <w:r w:rsidR="00B62DC0">
        <w:t>7 novembre 2022</w:t>
      </w:r>
      <w:r w:rsidRPr="00B911F1">
        <w:t>)</w:t>
      </w:r>
    </w:p>
    <w:p w14:paraId="2D79A625" w14:textId="77777777" w:rsidR="00B911F1" w:rsidRDefault="00B911F1">
      <w:pPr>
        <w:widowControl w:val="0"/>
        <w:tabs>
          <w:tab w:val="left" w:pos="90"/>
        </w:tabs>
        <w:rPr>
          <w:snapToGrid w:val="0"/>
          <w:color w:val="000000"/>
        </w:rPr>
      </w:pPr>
    </w:p>
    <w:p w14:paraId="2EE79DDA" w14:textId="77777777" w:rsidR="00990CC9" w:rsidRDefault="00990CC9">
      <w:pPr>
        <w:widowControl w:val="0"/>
        <w:tabs>
          <w:tab w:val="left" w:pos="90"/>
        </w:tabs>
        <w:rPr>
          <w:b/>
          <w:snapToGrid w:val="0"/>
          <w:color w:val="000080"/>
          <w:u w:val="single"/>
        </w:rPr>
      </w:pPr>
    </w:p>
    <w:p w14:paraId="069F87D2" w14:textId="77777777" w:rsidR="00E86D4D" w:rsidRDefault="00E86D4D" w:rsidP="00E86D4D">
      <w:pPr>
        <w:widowControl w:val="0"/>
        <w:tabs>
          <w:tab w:val="left" w:pos="90"/>
        </w:tabs>
        <w:rPr>
          <w:b/>
          <w:snapToGrid w:val="0"/>
          <w:color w:val="000080"/>
          <w:sz w:val="26"/>
          <w:u w:val="single"/>
        </w:rPr>
      </w:pPr>
      <w:r>
        <w:rPr>
          <w:b/>
          <w:snapToGrid w:val="0"/>
          <w:color w:val="000080"/>
          <w:u w:val="single"/>
        </w:rPr>
        <w:t>MILANO – CONSOLATO GENERALE</w:t>
      </w:r>
    </w:p>
    <w:p w14:paraId="312A2BAD" w14:textId="77777777" w:rsidR="00E86D4D" w:rsidRDefault="00E86D4D" w:rsidP="00E86D4D">
      <w:pPr>
        <w:widowControl w:val="0"/>
        <w:tabs>
          <w:tab w:val="left" w:pos="90"/>
          <w:tab w:val="left" w:pos="2321"/>
        </w:tabs>
        <w:rPr>
          <w:b/>
          <w:snapToGrid w:val="0"/>
          <w:color w:val="000000"/>
        </w:rPr>
      </w:pPr>
    </w:p>
    <w:p w14:paraId="39DA6204" w14:textId="77777777" w:rsidR="00E86D4D" w:rsidRDefault="00E86D4D" w:rsidP="00E86D4D">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Giovanni Battista Morgagni, 20 - 20129 Milano </w:t>
      </w:r>
    </w:p>
    <w:p w14:paraId="09EF08F3" w14:textId="77777777" w:rsidR="00E86D4D" w:rsidRDefault="00E86D4D" w:rsidP="00E86D4D">
      <w:pPr>
        <w:widowControl w:val="0"/>
        <w:tabs>
          <w:tab w:val="left" w:pos="90"/>
          <w:tab w:val="left" w:pos="2321"/>
        </w:tabs>
        <w:rPr>
          <w:snapToGrid w:val="0"/>
          <w:color w:val="000000"/>
        </w:rPr>
      </w:pPr>
      <w:r>
        <w:rPr>
          <w:snapToGrid w:val="0"/>
          <w:color w:val="000000"/>
        </w:rPr>
        <w:tab/>
      </w:r>
      <w:r>
        <w:rPr>
          <w:snapToGrid w:val="0"/>
          <w:color w:val="000000"/>
        </w:rPr>
        <w:tab/>
        <w:t>Tel. 0287158281/73 – Fax 02700559618</w:t>
      </w:r>
    </w:p>
    <w:p w14:paraId="32370F6C" w14:textId="77777777" w:rsidR="00E86D4D" w:rsidRDefault="00E86D4D" w:rsidP="00E86D4D">
      <w:pPr>
        <w:widowControl w:val="0"/>
        <w:tabs>
          <w:tab w:val="left" w:pos="90"/>
          <w:tab w:val="left" w:pos="2321"/>
        </w:tabs>
        <w:rPr>
          <w:snapToGrid w:val="0"/>
          <w:color w:val="000000"/>
          <w:sz w:val="26"/>
        </w:rPr>
      </w:pPr>
      <w:r>
        <w:rPr>
          <w:snapToGrid w:val="0"/>
          <w:color w:val="000000"/>
        </w:rPr>
        <w:tab/>
      </w:r>
      <w:r>
        <w:rPr>
          <w:snapToGrid w:val="0"/>
          <w:color w:val="000000"/>
        </w:rPr>
        <w:tab/>
        <w:t>E-mail milano@honorary.mzv.cz</w:t>
      </w:r>
    </w:p>
    <w:p w14:paraId="05575E1B" w14:textId="77777777" w:rsidR="00E86D4D" w:rsidRDefault="00E86D4D" w:rsidP="00E86D4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Veneto, Piemonte, Valle d’Aosta, Trentino Alto Adige</w:t>
      </w:r>
      <w:r w:rsidR="009A2275">
        <w:rPr>
          <w:snapToGrid w:val="0"/>
          <w:color w:val="000000"/>
        </w:rPr>
        <w:t>, Liguria e Friuli Venezia Giulia</w:t>
      </w:r>
    </w:p>
    <w:p w14:paraId="03C1EA4F" w14:textId="77777777" w:rsidR="003461A8" w:rsidRDefault="003461A8" w:rsidP="003461A8">
      <w:pPr>
        <w:widowControl w:val="0"/>
        <w:tabs>
          <w:tab w:val="left" w:pos="90"/>
        </w:tabs>
        <w:rPr>
          <w:snapToGrid w:val="0"/>
          <w:color w:val="000000"/>
        </w:rPr>
      </w:pPr>
    </w:p>
    <w:p w14:paraId="41468A87" w14:textId="77777777" w:rsidR="00A60DAC" w:rsidRDefault="00A60DAC" w:rsidP="003461A8">
      <w:pPr>
        <w:widowControl w:val="0"/>
        <w:tabs>
          <w:tab w:val="left" w:pos="90"/>
        </w:tabs>
        <w:rPr>
          <w:snapToGrid w:val="0"/>
          <w:color w:val="000000"/>
        </w:rPr>
      </w:pPr>
    </w:p>
    <w:p w14:paraId="4A3D2EDD" w14:textId="3A88F982" w:rsidR="00745EDA" w:rsidRDefault="00745EDA" w:rsidP="003461A8">
      <w:pPr>
        <w:widowControl w:val="0"/>
        <w:tabs>
          <w:tab w:val="left" w:pos="90"/>
        </w:tabs>
        <w:rPr>
          <w:snapToGrid w:val="0"/>
          <w:color w:val="000000"/>
        </w:rPr>
      </w:pPr>
      <w:r>
        <w:rPr>
          <w:snapToGrid w:val="0"/>
          <w:color w:val="000000"/>
        </w:rPr>
        <w:t xml:space="preserve">Signor </w:t>
      </w:r>
      <w:r w:rsidRPr="00745EDA">
        <w:rPr>
          <w:snapToGrid w:val="0"/>
          <w:color w:val="000000"/>
        </w:rPr>
        <w:t>IVAN POČUCH</w:t>
      </w:r>
      <w:r>
        <w:rPr>
          <w:snapToGrid w:val="0"/>
          <w:color w:val="000000"/>
        </w:rPr>
        <w:t>, Console Generale (Exequatur 24 ottobre 2023)</w:t>
      </w:r>
    </w:p>
    <w:p w14:paraId="52F17408" w14:textId="115710D1" w:rsidR="0046017B" w:rsidRDefault="0046017B" w:rsidP="0046017B">
      <w:pPr>
        <w:widowControl w:val="0"/>
        <w:tabs>
          <w:tab w:val="left" w:pos="90"/>
        </w:tabs>
        <w:rPr>
          <w:snapToGrid w:val="0"/>
          <w:color w:val="000000"/>
        </w:rPr>
      </w:pPr>
      <w:r>
        <w:rPr>
          <w:snapToGrid w:val="0"/>
          <w:color w:val="000000"/>
        </w:rPr>
        <w:t xml:space="preserve">Signora IVANA ZANDONA, Console Generale Aggiunto, (19 agosto 2024) </w:t>
      </w:r>
    </w:p>
    <w:p w14:paraId="283BBB9D" w14:textId="77777777" w:rsidR="00B62DC0" w:rsidRDefault="00B62DC0" w:rsidP="003461A8">
      <w:pPr>
        <w:widowControl w:val="0"/>
        <w:tabs>
          <w:tab w:val="left" w:pos="90"/>
        </w:tabs>
        <w:rPr>
          <w:snapToGrid w:val="0"/>
          <w:color w:val="000000"/>
        </w:rPr>
      </w:pPr>
      <w:r>
        <w:rPr>
          <w:snapToGrid w:val="0"/>
          <w:color w:val="000000"/>
        </w:rPr>
        <w:t>Signora JEANETTE LALAKOVA, Addetto Consolare (6 luglio 2022)</w:t>
      </w:r>
    </w:p>
    <w:p w14:paraId="16993C05" w14:textId="6618F7AD" w:rsidR="00CE3409" w:rsidRDefault="00CE3409" w:rsidP="003461A8">
      <w:pPr>
        <w:widowControl w:val="0"/>
        <w:tabs>
          <w:tab w:val="left" w:pos="90"/>
        </w:tabs>
        <w:rPr>
          <w:snapToGrid w:val="0"/>
          <w:color w:val="000000"/>
        </w:rPr>
      </w:pPr>
      <w:r>
        <w:rPr>
          <w:snapToGrid w:val="0"/>
          <w:color w:val="000000"/>
        </w:rPr>
        <w:t>Signor   MARTIN KALABISKA, Addetto Consolare (18 agosto 2023)</w:t>
      </w:r>
    </w:p>
    <w:p w14:paraId="0FA05852" w14:textId="77777777" w:rsidR="00E86D4D" w:rsidRDefault="00E86D4D">
      <w:pPr>
        <w:widowControl w:val="0"/>
        <w:tabs>
          <w:tab w:val="left" w:pos="90"/>
        </w:tabs>
        <w:rPr>
          <w:b/>
          <w:snapToGrid w:val="0"/>
          <w:color w:val="000080"/>
          <w:u w:val="single"/>
        </w:rPr>
      </w:pPr>
    </w:p>
    <w:p w14:paraId="5222B3CA" w14:textId="77777777" w:rsidR="00E86D4D" w:rsidRDefault="00E86D4D">
      <w:pPr>
        <w:widowControl w:val="0"/>
        <w:tabs>
          <w:tab w:val="left" w:pos="90"/>
        </w:tabs>
        <w:rPr>
          <w:b/>
          <w:snapToGrid w:val="0"/>
          <w:color w:val="000080"/>
          <w:u w:val="single"/>
        </w:rPr>
      </w:pPr>
    </w:p>
    <w:p w14:paraId="18582553"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089CABEF" w14:textId="77777777" w:rsidR="00447DB6" w:rsidRDefault="00447DB6" w:rsidP="00447DB6">
      <w:pPr>
        <w:widowControl w:val="0"/>
        <w:tabs>
          <w:tab w:val="left" w:pos="90"/>
          <w:tab w:val="left" w:pos="2321"/>
        </w:tabs>
        <w:rPr>
          <w:b/>
          <w:snapToGrid w:val="0"/>
          <w:color w:val="000000"/>
        </w:rPr>
      </w:pPr>
    </w:p>
    <w:p w14:paraId="7D7CADF0" w14:textId="471D03F7" w:rsidR="005F2007" w:rsidRPr="003B6D72" w:rsidRDefault="004944D8" w:rsidP="005F2007">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sidR="003B6D72" w:rsidRPr="003B6D72">
        <w:rPr>
          <w:snapToGrid w:val="0"/>
        </w:rPr>
        <w:t>via Carlo Maratta, 8 bis</w:t>
      </w:r>
      <w:r w:rsidR="003B6D72">
        <w:rPr>
          <w:snapToGrid w:val="0"/>
        </w:rPr>
        <w:t xml:space="preserve"> – 60123 Ancona</w:t>
      </w:r>
    </w:p>
    <w:p w14:paraId="3329C048" w14:textId="5D1C93E4" w:rsidR="00447DB6" w:rsidRDefault="00E224E7" w:rsidP="00447DB6">
      <w:pPr>
        <w:widowControl w:val="0"/>
        <w:tabs>
          <w:tab w:val="left" w:pos="2321"/>
        </w:tabs>
        <w:rPr>
          <w:snapToGrid w:val="0"/>
          <w:color w:val="000000"/>
        </w:rPr>
      </w:pPr>
      <w:r>
        <w:rPr>
          <w:snapToGrid w:val="0"/>
          <w:color w:val="000000"/>
        </w:rPr>
        <w:t xml:space="preserve"> </w:t>
      </w:r>
      <w:r w:rsidR="003B6D72">
        <w:rPr>
          <w:snapToGrid w:val="0"/>
          <w:color w:val="000000"/>
        </w:rPr>
        <w:tab/>
        <w:t xml:space="preserve">Tel. </w:t>
      </w:r>
      <w:r w:rsidR="00704B65">
        <w:rPr>
          <w:snapToGrid w:val="0"/>
          <w:color w:val="000000"/>
        </w:rPr>
        <w:t>339 3782128</w:t>
      </w:r>
    </w:p>
    <w:p w14:paraId="5BBFD7A1" w14:textId="79AF3C61" w:rsidR="00704B65" w:rsidRDefault="00704B65" w:rsidP="00447DB6">
      <w:pPr>
        <w:widowControl w:val="0"/>
        <w:tabs>
          <w:tab w:val="left" w:pos="2321"/>
        </w:tabs>
        <w:rPr>
          <w:snapToGrid w:val="0"/>
          <w:color w:val="000000"/>
          <w:sz w:val="23"/>
        </w:rPr>
      </w:pPr>
      <w:r>
        <w:rPr>
          <w:snapToGrid w:val="0"/>
          <w:color w:val="000000"/>
        </w:rPr>
        <w:tab/>
        <w:t xml:space="preserve">E-mail </w:t>
      </w:r>
      <w:hyperlink r:id="rId97" w:history="1">
        <w:r w:rsidRPr="00775766">
          <w:rPr>
            <w:rStyle w:val="Collegamentoipertestuale"/>
            <w:snapToGrid w:val="0"/>
          </w:rPr>
          <w:t>ancona@honorary.mzv.gov.cz</w:t>
        </w:r>
      </w:hyperlink>
      <w:r>
        <w:rPr>
          <w:snapToGrid w:val="0"/>
          <w:color w:val="000000"/>
        </w:rPr>
        <w:t xml:space="preserve"> </w:t>
      </w:r>
    </w:p>
    <w:p w14:paraId="63C259CE"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Marche                   </w:t>
      </w:r>
    </w:p>
    <w:p w14:paraId="31FC10E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E2111F6" w14:textId="209B098F" w:rsidR="004944D8" w:rsidRDefault="003B6D72">
      <w:pPr>
        <w:widowControl w:val="0"/>
        <w:tabs>
          <w:tab w:val="left" w:pos="90"/>
        </w:tabs>
        <w:rPr>
          <w:snapToGrid w:val="0"/>
          <w:color w:val="000000"/>
        </w:rPr>
      </w:pPr>
      <w:r>
        <w:rPr>
          <w:snapToGrid w:val="0"/>
          <w:color w:val="000000"/>
        </w:rPr>
        <w:t xml:space="preserve">Signor OLIVIERO GORRIERI, Console Onorario (Exequatur 16 giugno 2025 </w:t>
      </w:r>
      <w:r w:rsidR="00704B65">
        <w:rPr>
          <w:snapToGrid w:val="0"/>
          <w:color w:val="000000"/>
        </w:rPr>
        <w:t>–</w:t>
      </w:r>
      <w:r>
        <w:rPr>
          <w:snapToGrid w:val="0"/>
          <w:color w:val="000000"/>
        </w:rPr>
        <w:t xml:space="preserve"> </w:t>
      </w:r>
      <w:r w:rsidR="00704B65">
        <w:rPr>
          <w:snapToGrid w:val="0"/>
          <w:color w:val="000000"/>
        </w:rPr>
        <w:t>7 maggio 2028</w:t>
      </w:r>
      <w:r>
        <w:rPr>
          <w:snapToGrid w:val="0"/>
          <w:color w:val="000000"/>
        </w:rPr>
        <w:t>)</w:t>
      </w:r>
    </w:p>
    <w:p w14:paraId="45BACC01" w14:textId="77777777" w:rsidR="00D627D5" w:rsidRDefault="00D627D5">
      <w:pPr>
        <w:widowControl w:val="0"/>
        <w:tabs>
          <w:tab w:val="left" w:pos="90"/>
        </w:tabs>
        <w:rPr>
          <w:snapToGrid w:val="0"/>
          <w:color w:val="000000"/>
        </w:rPr>
      </w:pPr>
    </w:p>
    <w:p w14:paraId="3A03155F" w14:textId="77777777" w:rsidR="00A30DB9" w:rsidRDefault="00A30DB9">
      <w:pPr>
        <w:widowControl w:val="0"/>
        <w:tabs>
          <w:tab w:val="left" w:pos="90"/>
        </w:tabs>
        <w:rPr>
          <w:snapToGrid w:val="0"/>
          <w:color w:val="000000"/>
        </w:rPr>
      </w:pPr>
    </w:p>
    <w:p w14:paraId="2A3120B3" w14:textId="77777777" w:rsidR="00D627D5" w:rsidRDefault="00D627D5" w:rsidP="00D627D5">
      <w:pPr>
        <w:widowControl w:val="0"/>
        <w:tabs>
          <w:tab w:val="left" w:pos="90"/>
        </w:tabs>
        <w:rPr>
          <w:b/>
          <w:snapToGrid w:val="0"/>
          <w:color w:val="000080"/>
          <w:sz w:val="26"/>
          <w:u w:val="single"/>
        </w:rPr>
      </w:pPr>
      <w:r>
        <w:rPr>
          <w:b/>
          <w:snapToGrid w:val="0"/>
          <w:color w:val="000080"/>
          <w:u w:val="single"/>
        </w:rPr>
        <w:t xml:space="preserve">BARI - CONSOLATO ONORARIO            </w:t>
      </w:r>
    </w:p>
    <w:p w14:paraId="39C040CE" w14:textId="77777777" w:rsidR="00D627D5" w:rsidRDefault="00D627D5" w:rsidP="00D627D5">
      <w:pPr>
        <w:widowControl w:val="0"/>
        <w:tabs>
          <w:tab w:val="left" w:pos="90"/>
          <w:tab w:val="left" w:pos="2321"/>
        </w:tabs>
        <w:rPr>
          <w:b/>
          <w:snapToGrid w:val="0"/>
          <w:color w:val="000000"/>
        </w:rPr>
      </w:pPr>
    </w:p>
    <w:p w14:paraId="1F82E725" w14:textId="77777777" w:rsidR="00D627D5" w:rsidRDefault="00D627D5" w:rsidP="00D627D5">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Piazza Luigi di Savoia</w:t>
      </w:r>
      <w:r>
        <w:rPr>
          <w:snapToGrid w:val="0"/>
          <w:color w:val="000000"/>
        </w:rPr>
        <w:t xml:space="preserve">, 5 - 70121 Bari </w:t>
      </w:r>
    </w:p>
    <w:p w14:paraId="7BEA34C7" w14:textId="77777777" w:rsidR="00D627D5" w:rsidRDefault="00D627D5" w:rsidP="00D627D5">
      <w:pPr>
        <w:widowControl w:val="0"/>
        <w:tabs>
          <w:tab w:val="left" w:pos="2321"/>
        </w:tabs>
        <w:rPr>
          <w:snapToGrid w:val="0"/>
          <w:color w:val="000000"/>
          <w:sz w:val="23"/>
        </w:rPr>
      </w:pPr>
      <w:r>
        <w:rPr>
          <w:snapToGrid w:val="0"/>
          <w:color w:val="000000"/>
        </w:rPr>
        <w:tab/>
        <w:t>Tel. 080 5240523</w:t>
      </w:r>
    </w:p>
    <w:p w14:paraId="62F7BB4A" w14:textId="77777777" w:rsidR="00D627D5" w:rsidRDefault="00D627D5" w:rsidP="00D627D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98" w:history="1">
        <w:r w:rsidRPr="0084098B">
          <w:rPr>
            <w:rStyle w:val="Collegamentoipertestuale"/>
            <w:snapToGrid w:val="0"/>
          </w:rPr>
          <w:t>bari@honorary.mzv.cz</w:t>
        </w:r>
      </w:hyperlink>
      <w:r>
        <w:rPr>
          <w:snapToGrid w:val="0"/>
          <w:color w:val="000000"/>
        </w:rPr>
        <w:t xml:space="preserve"> </w:t>
      </w:r>
    </w:p>
    <w:p w14:paraId="54D8EF9B" w14:textId="77777777" w:rsidR="00D627D5" w:rsidRDefault="00D627D5" w:rsidP="00D627D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216CF277" w14:textId="77777777" w:rsidR="00D627D5" w:rsidRDefault="00D627D5" w:rsidP="00D627D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B9E7AF2" w14:textId="77777777" w:rsidR="00D627D5" w:rsidRDefault="00D627D5" w:rsidP="00D627D5">
      <w:pPr>
        <w:pStyle w:val="Corpodeltesto2"/>
        <w:spacing w:before="0"/>
      </w:pPr>
      <w:r>
        <w:t>Signor RICCARDO DI MATTEO, Console Onorario (Exequatur 25 gennaio 2022</w:t>
      </w:r>
      <w:r w:rsidR="00A9704A">
        <w:t xml:space="preserve"> </w:t>
      </w:r>
      <w:r w:rsidR="00BC68F0">
        <w:t>-</w:t>
      </w:r>
      <w:r w:rsidR="00A9704A">
        <w:t xml:space="preserve"> 6 dicembre 2026</w:t>
      </w:r>
      <w:r>
        <w:t>)</w:t>
      </w:r>
    </w:p>
    <w:p w14:paraId="39DF8D33" w14:textId="77777777" w:rsidR="00296416" w:rsidRDefault="00296416">
      <w:pPr>
        <w:widowControl w:val="0"/>
        <w:tabs>
          <w:tab w:val="left" w:pos="90"/>
        </w:tabs>
        <w:rPr>
          <w:b/>
          <w:snapToGrid w:val="0"/>
          <w:color w:val="000080"/>
          <w:u w:val="single"/>
        </w:rPr>
      </w:pPr>
    </w:p>
    <w:p w14:paraId="5038BDF6" w14:textId="77777777" w:rsidR="00D627D5" w:rsidRDefault="00D627D5">
      <w:pPr>
        <w:widowControl w:val="0"/>
        <w:tabs>
          <w:tab w:val="left" w:pos="90"/>
        </w:tabs>
        <w:rPr>
          <w:b/>
          <w:snapToGrid w:val="0"/>
          <w:color w:val="000080"/>
          <w:u w:val="single"/>
        </w:rPr>
      </w:pPr>
    </w:p>
    <w:p w14:paraId="2BDC5771" w14:textId="77777777" w:rsidR="00296416" w:rsidRDefault="00296416" w:rsidP="00296416">
      <w:pPr>
        <w:widowControl w:val="0"/>
        <w:tabs>
          <w:tab w:val="left" w:pos="90"/>
        </w:tabs>
        <w:rPr>
          <w:b/>
          <w:snapToGrid w:val="0"/>
          <w:color w:val="000080"/>
          <w:u w:val="single"/>
        </w:rPr>
      </w:pPr>
      <w:r>
        <w:rPr>
          <w:b/>
          <w:snapToGrid w:val="0"/>
          <w:color w:val="000080"/>
          <w:u w:val="single"/>
        </w:rPr>
        <w:t xml:space="preserve">CAGLIARI - CONSOLATO ONORARIO   </w:t>
      </w:r>
    </w:p>
    <w:p w14:paraId="3F13520F" w14:textId="77777777" w:rsidR="00D627D5" w:rsidRPr="00D627D5" w:rsidRDefault="00D627D5" w:rsidP="00296416">
      <w:pPr>
        <w:widowControl w:val="0"/>
        <w:tabs>
          <w:tab w:val="left" w:pos="90"/>
        </w:tabs>
        <w:rPr>
          <w:b/>
          <w:snapToGrid w:val="0"/>
          <w:color w:val="000080"/>
          <w:u w:val="single"/>
        </w:rPr>
      </w:pPr>
    </w:p>
    <w:p w14:paraId="633FD247" w14:textId="77777777" w:rsidR="00296416" w:rsidRDefault="00296416" w:rsidP="00296416">
      <w:pPr>
        <w:widowControl w:val="0"/>
        <w:tabs>
          <w:tab w:val="left" w:pos="90"/>
          <w:tab w:val="left" w:pos="2321"/>
        </w:tabs>
        <w:rPr>
          <w:snapToGrid w:val="0"/>
          <w:color w:val="000000"/>
        </w:rPr>
      </w:pPr>
      <w:r>
        <w:rPr>
          <w:b/>
          <w:snapToGrid w:val="0"/>
          <w:color w:val="000000"/>
        </w:rPr>
        <w:t xml:space="preserve">Indirizzo                              </w:t>
      </w:r>
      <w:r w:rsidRPr="00296416">
        <w:rPr>
          <w:snapToGrid w:val="0"/>
          <w:color w:val="000000"/>
        </w:rPr>
        <w:t>Via Sonnino, 57 – 09127 Cagliari</w:t>
      </w:r>
    </w:p>
    <w:p w14:paraId="2272DCEA" w14:textId="77777777" w:rsidR="00296416" w:rsidRDefault="00296416" w:rsidP="00296416">
      <w:pPr>
        <w:widowControl w:val="0"/>
        <w:tabs>
          <w:tab w:val="left" w:pos="90"/>
          <w:tab w:val="left" w:pos="2321"/>
        </w:tabs>
        <w:rPr>
          <w:snapToGrid w:val="0"/>
          <w:color w:val="000000"/>
        </w:rPr>
      </w:pPr>
      <w:r>
        <w:rPr>
          <w:snapToGrid w:val="0"/>
          <w:color w:val="000000"/>
        </w:rPr>
        <w:tab/>
      </w:r>
      <w:r>
        <w:rPr>
          <w:snapToGrid w:val="0"/>
          <w:color w:val="000000"/>
        </w:rPr>
        <w:tab/>
        <w:t>Tel. 070654420 – 0708566396</w:t>
      </w:r>
    </w:p>
    <w:p w14:paraId="2B91BECC" w14:textId="5DCF9936" w:rsidR="00296416" w:rsidRPr="00296416" w:rsidRDefault="00296416" w:rsidP="00296416">
      <w:pPr>
        <w:widowControl w:val="0"/>
        <w:tabs>
          <w:tab w:val="left" w:pos="90"/>
          <w:tab w:val="left" w:pos="2321"/>
        </w:tabs>
        <w:rPr>
          <w:snapToGrid w:val="0"/>
          <w:color w:val="000000"/>
          <w:sz w:val="23"/>
        </w:rPr>
      </w:pPr>
      <w:r>
        <w:rPr>
          <w:snapToGrid w:val="0"/>
          <w:color w:val="000000"/>
        </w:rPr>
        <w:tab/>
      </w:r>
      <w:r>
        <w:rPr>
          <w:snapToGrid w:val="0"/>
          <w:color w:val="000000"/>
        </w:rPr>
        <w:tab/>
        <w:t xml:space="preserve">E-mail </w:t>
      </w:r>
      <w:hyperlink r:id="rId99" w:history="1">
        <w:r w:rsidR="00CF6544" w:rsidRPr="001876C2">
          <w:rPr>
            <w:rStyle w:val="Collegamentoipertestuale"/>
            <w:snapToGrid w:val="0"/>
          </w:rPr>
          <w:t>cagliari@honorary.mzv.cz</w:t>
        </w:r>
      </w:hyperlink>
      <w:r w:rsidR="00CF6544">
        <w:rPr>
          <w:snapToGrid w:val="0"/>
          <w:color w:val="000000"/>
        </w:rPr>
        <w:t xml:space="preserve"> </w:t>
      </w:r>
      <w:r w:rsidRPr="00296416">
        <w:rPr>
          <w:rFonts w:ascii="MS Sans Serif" w:hAnsi="MS Sans Serif"/>
          <w:snapToGrid w:val="0"/>
          <w:sz w:val="24"/>
        </w:rPr>
        <w:tab/>
      </w:r>
    </w:p>
    <w:p w14:paraId="11515E05" w14:textId="77777777" w:rsidR="00296416" w:rsidRDefault="00296416" w:rsidP="00296416">
      <w:pPr>
        <w:widowControl w:val="0"/>
        <w:tabs>
          <w:tab w:val="left" w:pos="90"/>
          <w:tab w:val="left" w:pos="2321"/>
        </w:tabs>
        <w:rPr>
          <w:b/>
          <w:snapToGrid w:val="0"/>
          <w:color w:val="000000"/>
        </w:rPr>
      </w:pPr>
    </w:p>
    <w:p w14:paraId="7990AB59" w14:textId="77777777" w:rsidR="00296416" w:rsidRDefault="00296416" w:rsidP="00296416">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E0A64C0" w14:textId="77777777" w:rsidR="00296416" w:rsidRDefault="00296416" w:rsidP="002964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FC7F77D" w14:textId="77777777" w:rsidR="00296416" w:rsidRDefault="00296416" w:rsidP="00296416">
      <w:pPr>
        <w:pStyle w:val="Corpodeltesto2"/>
        <w:spacing w:before="0"/>
      </w:pPr>
      <w:r>
        <w:t>Signor STEFANO ODDINI CARBONI, Console Onorario (</w:t>
      </w:r>
      <w:bookmarkStart w:id="31" w:name="_Hlk198284181"/>
      <w:r>
        <w:t>Exequatur 29 settembre 2020</w:t>
      </w:r>
      <w:r w:rsidR="00A748DE">
        <w:t xml:space="preserve"> – 01 agosto 2025</w:t>
      </w:r>
      <w:bookmarkEnd w:id="31"/>
      <w:r>
        <w:t>)</w:t>
      </w:r>
    </w:p>
    <w:p w14:paraId="256E32CE" w14:textId="77777777" w:rsidR="00296416" w:rsidRDefault="00296416">
      <w:pPr>
        <w:widowControl w:val="0"/>
        <w:tabs>
          <w:tab w:val="left" w:pos="90"/>
        </w:tabs>
        <w:rPr>
          <w:b/>
          <w:snapToGrid w:val="0"/>
          <w:color w:val="000080"/>
          <w:u w:val="single"/>
        </w:rPr>
      </w:pPr>
    </w:p>
    <w:p w14:paraId="0F9FCBC0" w14:textId="77777777" w:rsidR="00D627D5" w:rsidRDefault="00D627D5" w:rsidP="00D627D5">
      <w:pPr>
        <w:widowControl w:val="0"/>
        <w:tabs>
          <w:tab w:val="left" w:pos="90"/>
        </w:tabs>
        <w:jc w:val="right"/>
        <w:rPr>
          <w:b/>
          <w:snapToGrid w:val="0"/>
          <w:color w:val="000000"/>
          <w:sz w:val="16"/>
        </w:rPr>
      </w:pPr>
    </w:p>
    <w:p w14:paraId="00584019" w14:textId="77777777" w:rsidR="002809C3" w:rsidRDefault="002809C3" w:rsidP="00D627D5">
      <w:pPr>
        <w:widowControl w:val="0"/>
        <w:tabs>
          <w:tab w:val="left" w:pos="90"/>
        </w:tabs>
        <w:jc w:val="right"/>
        <w:rPr>
          <w:b/>
          <w:snapToGrid w:val="0"/>
          <w:color w:val="000000"/>
          <w:sz w:val="16"/>
        </w:rPr>
      </w:pPr>
    </w:p>
    <w:p w14:paraId="549FAD29" w14:textId="77777777" w:rsidR="00D627D5" w:rsidRDefault="00D627D5" w:rsidP="00D627D5">
      <w:pPr>
        <w:widowControl w:val="0"/>
        <w:tabs>
          <w:tab w:val="left" w:pos="90"/>
        </w:tabs>
        <w:jc w:val="right"/>
        <w:rPr>
          <w:b/>
          <w:snapToGrid w:val="0"/>
          <w:color w:val="000000"/>
          <w:sz w:val="16"/>
        </w:rPr>
      </w:pPr>
    </w:p>
    <w:p w14:paraId="0CC2F2F0" w14:textId="77777777" w:rsidR="00D627D5" w:rsidRPr="001100EA" w:rsidRDefault="00D627D5" w:rsidP="00D627D5">
      <w:pPr>
        <w:widowControl w:val="0"/>
        <w:tabs>
          <w:tab w:val="left" w:pos="90"/>
        </w:tabs>
        <w:jc w:val="right"/>
        <w:rPr>
          <w:b/>
          <w:snapToGrid w:val="0"/>
          <w:color w:val="000000"/>
          <w:sz w:val="16"/>
        </w:rPr>
      </w:pPr>
      <w:r>
        <w:rPr>
          <w:b/>
          <w:snapToGrid w:val="0"/>
          <w:color w:val="000000"/>
          <w:sz w:val="16"/>
        </w:rPr>
        <w:t>REPUBBLICA CECA</w:t>
      </w:r>
    </w:p>
    <w:p w14:paraId="2DEE9869" w14:textId="77777777" w:rsidR="00296416" w:rsidRDefault="00296416">
      <w:pPr>
        <w:widowControl w:val="0"/>
        <w:tabs>
          <w:tab w:val="left" w:pos="90"/>
        </w:tabs>
        <w:rPr>
          <w:b/>
          <w:snapToGrid w:val="0"/>
          <w:color w:val="000080"/>
          <w:u w:val="single"/>
        </w:rPr>
      </w:pPr>
    </w:p>
    <w:p w14:paraId="3559C8F7"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507F76E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93098">
        <w:rPr>
          <w:snapToGrid w:val="0"/>
          <w:color w:val="000000"/>
        </w:rPr>
        <w:t>Umberto Maddalena</w:t>
      </w:r>
      <w:r>
        <w:rPr>
          <w:snapToGrid w:val="0"/>
          <w:color w:val="000000"/>
        </w:rPr>
        <w:t xml:space="preserve">, </w:t>
      </w:r>
      <w:r w:rsidR="00093098">
        <w:rPr>
          <w:snapToGrid w:val="0"/>
          <w:color w:val="000000"/>
        </w:rPr>
        <w:t>32R</w:t>
      </w:r>
      <w:r w:rsidR="00F57065">
        <w:rPr>
          <w:snapToGrid w:val="0"/>
          <w:color w:val="000000"/>
        </w:rPr>
        <w:t xml:space="preserve"> - 5012</w:t>
      </w:r>
      <w:r w:rsidR="00093098">
        <w:rPr>
          <w:snapToGrid w:val="0"/>
          <w:color w:val="000000"/>
        </w:rPr>
        <w:t>7</w:t>
      </w:r>
      <w:r>
        <w:rPr>
          <w:snapToGrid w:val="0"/>
          <w:color w:val="000000"/>
        </w:rPr>
        <w:t xml:space="preserve"> Firenze </w:t>
      </w:r>
    </w:p>
    <w:p w14:paraId="45009D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055284454 - Fax 055</w:t>
      </w:r>
      <w:r w:rsidR="00F57065">
        <w:rPr>
          <w:snapToGrid w:val="0"/>
          <w:color w:val="000000"/>
        </w:rPr>
        <w:t>43443</w:t>
      </w:r>
      <w:r>
        <w:rPr>
          <w:snapToGrid w:val="0"/>
          <w:color w:val="000000"/>
        </w:rPr>
        <w:t xml:space="preserve">2  </w:t>
      </w:r>
    </w:p>
    <w:p w14:paraId="439623F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florence@honorary.mzv.cz</w:t>
      </w:r>
    </w:p>
    <w:p w14:paraId="71ED7FB5" w14:textId="77777777" w:rsidR="004944D8" w:rsidRDefault="004944D8">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3F49349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6729B94" w14:textId="77777777" w:rsidR="004944D8" w:rsidRDefault="004944D8" w:rsidP="00296416">
      <w:pPr>
        <w:pStyle w:val="Corpodeltesto2"/>
        <w:spacing w:before="0"/>
      </w:pPr>
      <w:r>
        <w:t xml:space="preserve">Signora GIOVANNA DANI, Console Onorario (Rinnovo exequatur </w:t>
      </w:r>
      <w:r w:rsidR="00F93970">
        <w:t>24</w:t>
      </w:r>
      <w:r>
        <w:t xml:space="preserve"> </w:t>
      </w:r>
      <w:r w:rsidR="00F93970">
        <w:t>settembre</w:t>
      </w:r>
      <w:r>
        <w:t xml:space="preserve"> 20</w:t>
      </w:r>
      <w:r w:rsidR="00C30F3D">
        <w:t>22</w:t>
      </w:r>
      <w:r w:rsidR="009A4A9E">
        <w:t>)</w:t>
      </w:r>
    </w:p>
    <w:p w14:paraId="25C7751A" w14:textId="77777777" w:rsidR="00296416" w:rsidRDefault="00296416">
      <w:pPr>
        <w:widowControl w:val="0"/>
        <w:tabs>
          <w:tab w:val="left" w:pos="90"/>
        </w:tabs>
        <w:rPr>
          <w:b/>
          <w:snapToGrid w:val="0"/>
          <w:color w:val="000080"/>
          <w:u w:val="single"/>
        </w:rPr>
      </w:pPr>
    </w:p>
    <w:p w14:paraId="6FE4357E" w14:textId="77777777" w:rsidR="00437B6F" w:rsidRDefault="00437B6F">
      <w:pPr>
        <w:widowControl w:val="0"/>
        <w:tabs>
          <w:tab w:val="left" w:pos="90"/>
        </w:tabs>
        <w:rPr>
          <w:b/>
          <w:snapToGrid w:val="0"/>
          <w:color w:val="000080"/>
          <w:u w:val="single"/>
        </w:rPr>
      </w:pPr>
    </w:p>
    <w:p w14:paraId="20E514D1" w14:textId="77777777" w:rsidR="00296416" w:rsidRDefault="00296416" w:rsidP="00296416">
      <w:pPr>
        <w:widowControl w:val="0"/>
        <w:tabs>
          <w:tab w:val="left" w:pos="90"/>
        </w:tabs>
        <w:rPr>
          <w:b/>
          <w:snapToGrid w:val="0"/>
          <w:color w:val="000080"/>
          <w:sz w:val="26"/>
          <w:u w:val="single"/>
        </w:rPr>
      </w:pPr>
      <w:r>
        <w:rPr>
          <w:b/>
          <w:snapToGrid w:val="0"/>
          <w:color w:val="000080"/>
          <w:u w:val="single"/>
        </w:rPr>
        <w:t xml:space="preserve">GENOVA - CONSOLATO ONORARIO            </w:t>
      </w:r>
    </w:p>
    <w:p w14:paraId="0F5C5B17" w14:textId="77777777" w:rsidR="00296416" w:rsidRDefault="00296416" w:rsidP="002964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della Vittoria, 6/9a - 16121 Genova </w:t>
      </w:r>
    </w:p>
    <w:p w14:paraId="651F2791" w14:textId="77777777" w:rsidR="00296416" w:rsidRDefault="00296416" w:rsidP="00296416">
      <w:pPr>
        <w:widowControl w:val="0"/>
        <w:tabs>
          <w:tab w:val="left" w:pos="2321"/>
        </w:tabs>
        <w:rPr>
          <w:snapToGrid w:val="0"/>
          <w:color w:val="000000"/>
          <w:sz w:val="23"/>
        </w:rPr>
      </w:pPr>
      <w:r>
        <w:rPr>
          <w:snapToGrid w:val="0"/>
          <w:color w:val="000000"/>
        </w:rPr>
        <w:tab/>
        <w:t xml:space="preserve">Tel. 0105954574 - Fax 0105302358  </w:t>
      </w:r>
    </w:p>
    <w:p w14:paraId="773DD7F0" w14:textId="77777777" w:rsidR="00296416" w:rsidRDefault="00296416" w:rsidP="00296416">
      <w:pPr>
        <w:widowControl w:val="0"/>
        <w:tabs>
          <w:tab w:val="left" w:pos="2321"/>
        </w:tabs>
        <w:rPr>
          <w:snapToGrid w:val="0"/>
          <w:color w:val="000000"/>
          <w:sz w:val="23"/>
        </w:rPr>
      </w:pPr>
      <w:r>
        <w:rPr>
          <w:rFonts w:ascii="MS Sans Serif" w:hAnsi="MS Sans Serif"/>
          <w:snapToGrid w:val="0"/>
          <w:sz w:val="24"/>
        </w:rPr>
        <w:tab/>
      </w:r>
      <w:r>
        <w:rPr>
          <w:snapToGrid w:val="0"/>
          <w:color w:val="000000"/>
        </w:rPr>
        <w:t>E-mail genova@honorary.mzv.cz</w:t>
      </w:r>
    </w:p>
    <w:p w14:paraId="1A921278" w14:textId="77777777" w:rsidR="00296416" w:rsidRDefault="00296416" w:rsidP="00296416">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Piemonte                   </w:t>
      </w:r>
    </w:p>
    <w:p w14:paraId="70DB37DE" w14:textId="77777777" w:rsidR="00296416" w:rsidRDefault="00296416" w:rsidP="002964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4FB3B48" w14:textId="77777777" w:rsidR="00296416" w:rsidRDefault="00296416" w:rsidP="00296416">
      <w:pPr>
        <w:pStyle w:val="Corpodeltesto2"/>
        <w:spacing w:before="0"/>
      </w:pPr>
      <w:r>
        <w:t xml:space="preserve">Signor FRANCO APRILE, Console Onorario (Rinnovo exequatur </w:t>
      </w:r>
      <w:r w:rsidR="00FB2AEC">
        <w:t>25 gennaio 2022</w:t>
      </w:r>
      <w:r w:rsidR="00BF49E1">
        <w:t xml:space="preserve"> - 1° luglio 2026)</w:t>
      </w:r>
    </w:p>
    <w:p w14:paraId="551E07E8" w14:textId="77777777" w:rsidR="00296416" w:rsidRDefault="00296416" w:rsidP="004C2346">
      <w:pPr>
        <w:widowControl w:val="0"/>
        <w:tabs>
          <w:tab w:val="left" w:pos="90"/>
        </w:tabs>
        <w:rPr>
          <w:b/>
          <w:snapToGrid w:val="0"/>
          <w:color w:val="000080"/>
          <w:u w:val="single"/>
        </w:rPr>
      </w:pPr>
    </w:p>
    <w:p w14:paraId="7C222572" w14:textId="77777777" w:rsidR="00296416" w:rsidRDefault="00296416" w:rsidP="004C2346">
      <w:pPr>
        <w:widowControl w:val="0"/>
        <w:tabs>
          <w:tab w:val="left" w:pos="90"/>
        </w:tabs>
        <w:rPr>
          <w:b/>
          <w:snapToGrid w:val="0"/>
          <w:color w:val="000080"/>
          <w:u w:val="single"/>
        </w:rPr>
      </w:pPr>
    </w:p>
    <w:p w14:paraId="45038245" w14:textId="77777777" w:rsidR="004C2346" w:rsidRDefault="004C2346" w:rsidP="004C2346">
      <w:pPr>
        <w:widowControl w:val="0"/>
        <w:tabs>
          <w:tab w:val="left" w:pos="90"/>
        </w:tabs>
        <w:rPr>
          <w:b/>
          <w:snapToGrid w:val="0"/>
          <w:color w:val="000080"/>
          <w:sz w:val="26"/>
          <w:u w:val="single"/>
        </w:rPr>
      </w:pPr>
      <w:r>
        <w:rPr>
          <w:b/>
          <w:snapToGrid w:val="0"/>
          <w:color w:val="000080"/>
          <w:u w:val="single"/>
        </w:rPr>
        <w:t xml:space="preserve">NAPOLI - CONSOLATO ONORARIO            </w:t>
      </w:r>
    </w:p>
    <w:p w14:paraId="32A974A6" w14:textId="77777777" w:rsidR="004C2346" w:rsidRDefault="004C2346" w:rsidP="004C234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Umberto I, 275 - 80138 Napoli </w:t>
      </w:r>
    </w:p>
    <w:p w14:paraId="29ECC724" w14:textId="0343A71D" w:rsidR="004C2346" w:rsidRDefault="004C2346" w:rsidP="004C2346">
      <w:pPr>
        <w:widowControl w:val="0"/>
        <w:tabs>
          <w:tab w:val="left" w:pos="2321"/>
        </w:tabs>
        <w:rPr>
          <w:snapToGrid w:val="0"/>
          <w:color w:val="000000"/>
          <w:sz w:val="23"/>
        </w:rPr>
      </w:pPr>
      <w:r>
        <w:rPr>
          <w:rFonts w:ascii="MS Sans Serif" w:hAnsi="MS Sans Serif"/>
          <w:snapToGrid w:val="0"/>
          <w:sz w:val="24"/>
        </w:rPr>
        <w:tab/>
      </w:r>
      <w:r>
        <w:rPr>
          <w:snapToGrid w:val="0"/>
          <w:color w:val="000000"/>
        </w:rPr>
        <w:t>Tel. 081</w:t>
      </w:r>
      <w:r w:rsidR="001113AA">
        <w:rPr>
          <w:snapToGrid w:val="0"/>
          <w:color w:val="000000"/>
        </w:rPr>
        <w:t xml:space="preserve"> </w:t>
      </w:r>
      <w:r>
        <w:rPr>
          <w:snapToGrid w:val="0"/>
          <w:color w:val="000000"/>
        </w:rPr>
        <w:t>268784 - Fax 081</w:t>
      </w:r>
      <w:r w:rsidR="00E14591">
        <w:rPr>
          <w:snapToGrid w:val="0"/>
          <w:color w:val="000000"/>
        </w:rPr>
        <w:t>19514970</w:t>
      </w:r>
      <w:r>
        <w:rPr>
          <w:snapToGrid w:val="0"/>
          <w:color w:val="000000"/>
        </w:rPr>
        <w:t xml:space="preserve">  </w:t>
      </w:r>
    </w:p>
    <w:p w14:paraId="7BA08AD0" w14:textId="77777777" w:rsidR="004C2346" w:rsidRDefault="004C2346" w:rsidP="004C234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E14591">
        <w:rPr>
          <w:snapToGrid w:val="0"/>
          <w:color w:val="000000"/>
        </w:rPr>
        <w:t>naples@honorary.mzv.cz</w:t>
      </w:r>
    </w:p>
    <w:p w14:paraId="58FA4C7D" w14:textId="77777777" w:rsidR="004C2346" w:rsidRDefault="004C2346" w:rsidP="004C234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15554C3A" w14:textId="4A3001BF" w:rsidR="004C2346" w:rsidRDefault="004C2346" w:rsidP="004C2346">
      <w:pPr>
        <w:widowControl w:val="0"/>
        <w:tabs>
          <w:tab w:val="left" w:pos="90"/>
        </w:tabs>
        <w:spacing w:before="277"/>
        <w:rPr>
          <w:snapToGrid w:val="0"/>
          <w:color w:val="000000"/>
          <w:sz w:val="26"/>
        </w:rPr>
      </w:pPr>
      <w:r>
        <w:rPr>
          <w:snapToGrid w:val="0"/>
          <w:color w:val="000000"/>
        </w:rPr>
        <w:t>Signor</w:t>
      </w:r>
      <w:r w:rsidR="0089202E">
        <w:rPr>
          <w:snapToGrid w:val="0"/>
          <w:color w:val="000000"/>
        </w:rPr>
        <w:t>a</w:t>
      </w:r>
      <w:r>
        <w:rPr>
          <w:snapToGrid w:val="0"/>
          <w:color w:val="000000"/>
        </w:rPr>
        <w:t xml:space="preserve"> </w:t>
      </w:r>
      <w:r w:rsidR="0089202E">
        <w:rPr>
          <w:snapToGrid w:val="0"/>
          <w:color w:val="000000"/>
        </w:rPr>
        <w:t>FABIANA FORTE</w:t>
      </w:r>
      <w:r>
        <w:rPr>
          <w:snapToGrid w:val="0"/>
          <w:color w:val="000000"/>
        </w:rPr>
        <w:t>, Console Onorario (</w:t>
      </w:r>
      <w:r w:rsidR="001113AA">
        <w:rPr>
          <w:snapToGrid w:val="0"/>
          <w:color w:val="000000"/>
        </w:rPr>
        <w:t>Rinnovo e</w:t>
      </w:r>
      <w:r>
        <w:rPr>
          <w:snapToGrid w:val="0"/>
          <w:color w:val="000000"/>
        </w:rPr>
        <w:t xml:space="preserve">xequatur </w:t>
      </w:r>
      <w:r w:rsidR="001113AA">
        <w:rPr>
          <w:snapToGrid w:val="0"/>
          <w:color w:val="000000"/>
        </w:rPr>
        <w:t>1°</w:t>
      </w:r>
      <w:r>
        <w:rPr>
          <w:snapToGrid w:val="0"/>
          <w:color w:val="000000"/>
        </w:rPr>
        <w:t xml:space="preserve"> </w:t>
      </w:r>
      <w:r w:rsidR="00042969">
        <w:rPr>
          <w:snapToGrid w:val="0"/>
          <w:color w:val="000000"/>
        </w:rPr>
        <w:t>agosto</w:t>
      </w:r>
      <w:r>
        <w:rPr>
          <w:snapToGrid w:val="0"/>
          <w:color w:val="000000"/>
        </w:rPr>
        <w:t xml:space="preserve"> 20</w:t>
      </w:r>
      <w:r w:rsidR="00042969">
        <w:rPr>
          <w:snapToGrid w:val="0"/>
          <w:color w:val="000000"/>
        </w:rPr>
        <w:t>2</w:t>
      </w:r>
      <w:r w:rsidR="001113AA">
        <w:rPr>
          <w:snapToGrid w:val="0"/>
          <w:color w:val="000000"/>
        </w:rPr>
        <w:t>5</w:t>
      </w:r>
      <w:r>
        <w:rPr>
          <w:snapToGrid w:val="0"/>
          <w:color w:val="000000"/>
        </w:rPr>
        <w:t>)</w:t>
      </w:r>
    </w:p>
    <w:p w14:paraId="045A075E" w14:textId="77777777" w:rsidR="004C2346" w:rsidRDefault="004C2346" w:rsidP="004C2346">
      <w:pPr>
        <w:widowControl w:val="0"/>
        <w:tabs>
          <w:tab w:val="left" w:pos="90"/>
        </w:tabs>
        <w:rPr>
          <w:b/>
          <w:snapToGrid w:val="0"/>
          <w:color w:val="000080"/>
          <w:u w:val="single"/>
        </w:rPr>
      </w:pPr>
    </w:p>
    <w:p w14:paraId="0CD960C4" w14:textId="77777777" w:rsidR="00437B6F" w:rsidRDefault="00437B6F">
      <w:pPr>
        <w:widowControl w:val="0"/>
        <w:tabs>
          <w:tab w:val="left" w:pos="90"/>
        </w:tabs>
        <w:rPr>
          <w:b/>
          <w:snapToGrid w:val="0"/>
          <w:color w:val="000080"/>
          <w:u w:val="single"/>
        </w:rPr>
      </w:pPr>
    </w:p>
    <w:p w14:paraId="0A61FADA"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6BE120C9" w14:textId="77777777" w:rsidR="00892A08" w:rsidRDefault="004944D8" w:rsidP="00892A0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92A08">
        <w:rPr>
          <w:snapToGrid w:val="0"/>
          <w:color w:val="000000"/>
        </w:rPr>
        <w:t xml:space="preserve">Via  Giuseppe Giusti, 3 - 90144  Palermo </w:t>
      </w:r>
    </w:p>
    <w:p w14:paraId="36B3A393" w14:textId="77777777" w:rsidR="00892A08" w:rsidRDefault="00892A08" w:rsidP="00892A0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3387676343  </w:t>
      </w:r>
    </w:p>
    <w:p w14:paraId="24970F41" w14:textId="77777777" w:rsidR="00892A08" w:rsidRDefault="00892A08" w:rsidP="00892A08">
      <w:pPr>
        <w:widowControl w:val="0"/>
        <w:tabs>
          <w:tab w:val="left" w:pos="2321"/>
        </w:tabs>
        <w:rPr>
          <w:snapToGrid w:val="0"/>
          <w:color w:val="000000"/>
          <w:sz w:val="23"/>
        </w:rPr>
      </w:pPr>
      <w:r>
        <w:rPr>
          <w:rFonts w:ascii="MS Sans Serif" w:hAnsi="MS Sans Serif"/>
          <w:snapToGrid w:val="0"/>
          <w:sz w:val="24"/>
        </w:rPr>
        <w:tab/>
      </w:r>
      <w:r>
        <w:rPr>
          <w:snapToGrid w:val="0"/>
          <w:color w:val="000000"/>
        </w:rPr>
        <w:t>E-mail  palermo@honorary.mzv.cz</w:t>
      </w:r>
    </w:p>
    <w:p w14:paraId="5230E3B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sidR="004D18C4">
        <w:rPr>
          <w:rFonts w:ascii="MS Sans Serif" w:hAnsi="MS Sans Serif"/>
          <w:snapToGrid w:val="0"/>
          <w:sz w:val="24"/>
        </w:rPr>
        <w:tab/>
      </w:r>
      <w:r>
        <w:rPr>
          <w:snapToGrid w:val="0"/>
          <w:color w:val="000000"/>
        </w:rPr>
        <w:t xml:space="preserve">Sicilia                      </w:t>
      </w:r>
    </w:p>
    <w:p w14:paraId="389CB8A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F658C7A" w14:textId="77777777" w:rsidR="00892A08" w:rsidRDefault="00892A08" w:rsidP="00892A08">
      <w:pPr>
        <w:pStyle w:val="Corpodeltesto2"/>
        <w:spacing w:before="0"/>
      </w:pPr>
      <w:r>
        <w:t>Signor  ALFREDO NOCERA, Console Onorario (Exequatur 12 settembre 2022 – 16 agosto 2027)</w:t>
      </w:r>
    </w:p>
    <w:p w14:paraId="0BA4753D" w14:textId="77777777" w:rsidR="000D6EA8" w:rsidRDefault="000D6EA8" w:rsidP="000D6EA8">
      <w:pPr>
        <w:widowControl w:val="0"/>
        <w:tabs>
          <w:tab w:val="left" w:pos="90"/>
        </w:tabs>
        <w:rPr>
          <w:b/>
          <w:snapToGrid w:val="0"/>
          <w:color w:val="000080"/>
          <w:u w:val="single"/>
        </w:rPr>
      </w:pPr>
    </w:p>
    <w:p w14:paraId="07A7CC1A" w14:textId="77777777" w:rsidR="000D6EA8" w:rsidRDefault="000D6EA8" w:rsidP="000D6EA8">
      <w:pPr>
        <w:widowControl w:val="0"/>
        <w:tabs>
          <w:tab w:val="left" w:pos="90"/>
        </w:tabs>
        <w:rPr>
          <w:b/>
          <w:snapToGrid w:val="0"/>
          <w:color w:val="000080"/>
          <w:u w:val="single"/>
        </w:rPr>
      </w:pPr>
    </w:p>
    <w:p w14:paraId="6CA25279" w14:textId="1CF2244C" w:rsidR="000D6EA8" w:rsidRDefault="000D6EA8" w:rsidP="000D6EA8">
      <w:pPr>
        <w:widowControl w:val="0"/>
        <w:tabs>
          <w:tab w:val="left" w:pos="90"/>
        </w:tabs>
        <w:rPr>
          <w:b/>
          <w:snapToGrid w:val="0"/>
          <w:color w:val="000080"/>
          <w:sz w:val="26"/>
          <w:u w:val="single"/>
        </w:rPr>
      </w:pPr>
      <w:r>
        <w:rPr>
          <w:b/>
          <w:snapToGrid w:val="0"/>
          <w:color w:val="000080"/>
          <w:u w:val="single"/>
        </w:rPr>
        <w:t xml:space="preserve">TORINO - CONSOLATO ONORARIO            </w:t>
      </w:r>
    </w:p>
    <w:p w14:paraId="2A42EABD" w14:textId="38C44A62" w:rsidR="000D6EA8" w:rsidRDefault="000D6EA8" w:rsidP="000D6EA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Luigi Mercantini, 5 - 10121  Torino </w:t>
      </w:r>
    </w:p>
    <w:p w14:paraId="64341506" w14:textId="5D666B97" w:rsidR="000D6EA8" w:rsidRDefault="000D6EA8" w:rsidP="000D6EA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3D176225" w14:textId="04B4B766" w:rsidR="000D6EA8" w:rsidRDefault="000D6EA8" w:rsidP="000D6EA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00" w:history="1">
        <w:r w:rsidRPr="009676FC">
          <w:rPr>
            <w:rStyle w:val="Collegamentoipertestuale"/>
            <w:snapToGrid w:val="0"/>
          </w:rPr>
          <w:t>torino.honorary@mzv.gov.cz</w:t>
        </w:r>
      </w:hyperlink>
      <w:r>
        <w:rPr>
          <w:snapToGrid w:val="0"/>
          <w:color w:val="000000"/>
        </w:rPr>
        <w:t xml:space="preserve"> </w:t>
      </w:r>
    </w:p>
    <w:p w14:paraId="451CEC8C" w14:textId="065D14B8" w:rsidR="000D6EA8" w:rsidRDefault="000D6EA8" w:rsidP="000D6EA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01AB9F2A" w14:textId="77777777" w:rsidR="000D6EA8" w:rsidRDefault="000D6EA8" w:rsidP="000D6EA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005BBBE" w14:textId="1BACC596" w:rsidR="000D6EA8" w:rsidRDefault="000D6EA8" w:rsidP="000D6EA8">
      <w:pPr>
        <w:pStyle w:val="Corpodeltesto2"/>
        <w:spacing w:before="0"/>
      </w:pPr>
      <w:r>
        <w:t xml:space="preserve">Signora </w:t>
      </w:r>
      <w:r w:rsidRPr="000D6EA8">
        <w:t>ALENA ŠEREDOVÁ</w:t>
      </w:r>
      <w:r>
        <w:t>, Console Onorario (Exequatur 16 luglio 2025 – 30 giugno 2030)</w:t>
      </w:r>
    </w:p>
    <w:p w14:paraId="25CB170A" w14:textId="77777777" w:rsidR="00613B6B" w:rsidRDefault="00613B6B" w:rsidP="00613B6B">
      <w:pPr>
        <w:widowControl w:val="0"/>
        <w:tabs>
          <w:tab w:val="left" w:pos="90"/>
        </w:tabs>
        <w:rPr>
          <w:b/>
          <w:snapToGrid w:val="0"/>
          <w:color w:val="000080"/>
          <w:u w:val="single"/>
        </w:rPr>
      </w:pPr>
    </w:p>
    <w:p w14:paraId="7B3F91B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UDINE - CONSOLATO ONORARIO            </w:t>
      </w:r>
    </w:p>
    <w:p w14:paraId="50C593A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Francesco, 34 - 33100 Udine </w:t>
      </w:r>
    </w:p>
    <w:p w14:paraId="46BDA7C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0432509445 - Fax 0432298126  </w:t>
      </w:r>
    </w:p>
    <w:p w14:paraId="74D9AB9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01" w:history="1">
        <w:r w:rsidR="007F1FB7" w:rsidRPr="00F60C06">
          <w:rPr>
            <w:rStyle w:val="Collegamentoipertestuale"/>
            <w:snapToGrid w:val="0"/>
          </w:rPr>
          <w:t>udine@honorary.mzv.cz</w:t>
        </w:r>
      </w:hyperlink>
      <w:r w:rsidR="007F1FB7">
        <w:rPr>
          <w:snapToGrid w:val="0"/>
          <w:color w:val="000000"/>
        </w:rPr>
        <w:t xml:space="preserve"> </w:t>
      </w:r>
    </w:p>
    <w:p w14:paraId="5D99CD0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F72F10">
        <w:rPr>
          <w:snapToGrid w:val="0"/>
          <w:color w:val="000000"/>
        </w:rPr>
        <w:t xml:space="preserve">Trentino Alto Adige, Friuli </w:t>
      </w:r>
      <w:r>
        <w:rPr>
          <w:snapToGrid w:val="0"/>
          <w:color w:val="000000"/>
        </w:rPr>
        <w:t xml:space="preserve">Venezia Giulia  </w:t>
      </w:r>
    </w:p>
    <w:p w14:paraId="705C40EA" w14:textId="77777777" w:rsidR="004944D8" w:rsidRDefault="004944D8">
      <w:pPr>
        <w:widowControl w:val="0"/>
        <w:tabs>
          <w:tab w:val="left" w:pos="90"/>
        </w:tabs>
        <w:spacing w:before="277"/>
        <w:rPr>
          <w:snapToGrid w:val="0"/>
          <w:color w:val="000000"/>
          <w:sz w:val="26"/>
        </w:rPr>
      </w:pPr>
      <w:r>
        <w:rPr>
          <w:snapToGrid w:val="0"/>
          <w:color w:val="000000"/>
        </w:rPr>
        <w:t>Signor PAOLO PETIZIOL, Console Onorario (Rinnovo exequatur 2</w:t>
      </w:r>
      <w:r w:rsidR="00F72F10">
        <w:rPr>
          <w:snapToGrid w:val="0"/>
          <w:color w:val="000000"/>
        </w:rPr>
        <w:t>7</w:t>
      </w:r>
      <w:r>
        <w:rPr>
          <w:snapToGrid w:val="0"/>
          <w:color w:val="000000"/>
        </w:rPr>
        <w:t xml:space="preserve"> </w:t>
      </w:r>
      <w:r w:rsidR="00F72F10">
        <w:rPr>
          <w:snapToGrid w:val="0"/>
          <w:color w:val="000000"/>
        </w:rPr>
        <w:t>f</w:t>
      </w:r>
      <w:r>
        <w:rPr>
          <w:snapToGrid w:val="0"/>
          <w:color w:val="000000"/>
        </w:rPr>
        <w:t>e</w:t>
      </w:r>
      <w:r w:rsidR="00F72F10">
        <w:rPr>
          <w:snapToGrid w:val="0"/>
          <w:color w:val="000000"/>
        </w:rPr>
        <w:t>bbraio</w:t>
      </w:r>
      <w:r>
        <w:rPr>
          <w:snapToGrid w:val="0"/>
          <w:color w:val="000000"/>
        </w:rPr>
        <w:t xml:space="preserve"> 20</w:t>
      </w:r>
      <w:r w:rsidR="008F7512">
        <w:rPr>
          <w:snapToGrid w:val="0"/>
          <w:color w:val="000000"/>
        </w:rPr>
        <w:t>24</w:t>
      </w:r>
      <w:r>
        <w:rPr>
          <w:snapToGrid w:val="0"/>
          <w:color w:val="000000"/>
        </w:rPr>
        <w:t>)</w:t>
      </w:r>
    </w:p>
    <w:p w14:paraId="2F04D5B7" w14:textId="77777777" w:rsidR="003664F1" w:rsidRDefault="003664F1">
      <w:pPr>
        <w:widowControl w:val="0"/>
        <w:tabs>
          <w:tab w:val="left" w:pos="90"/>
        </w:tabs>
        <w:jc w:val="center"/>
        <w:rPr>
          <w:snapToGrid w:val="0"/>
          <w:color w:val="000000"/>
        </w:rPr>
      </w:pPr>
    </w:p>
    <w:p w14:paraId="6787AAD7" w14:textId="77777777" w:rsidR="00AE2A7C" w:rsidRDefault="00AE2A7C">
      <w:pPr>
        <w:widowControl w:val="0"/>
        <w:tabs>
          <w:tab w:val="left" w:pos="90"/>
        </w:tabs>
        <w:jc w:val="center"/>
        <w:rPr>
          <w:snapToGrid w:val="0"/>
          <w:color w:val="000000"/>
          <w:sz w:val="24"/>
        </w:rPr>
      </w:pPr>
    </w:p>
    <w:p w14:paraId="5AB1E062" w14:textId="77777777" w:rsidR="004944D8" w:rsidRDefault="004944D8">
      <w:pPr>
        <w:widowControl w:val="0"/>
        <w:tabs>
          <w:tab w:val="left" w:pos="90"/>
        </w:tabs>
        <w:jc w:val="right"/>
        <w:rPr>
          <w:b/>
          <w:snapToGrid w:val="0"/>
          <w:color w:val="000080"/>
          <w:sz w:val="39"/>
        </w:rPr>
      </w:pPr>
      <w:r>
        <w:rPr>
          <w:rFonts w:ascii="MS Sans Serif" w:hAnsi="MS Sans Serif"/>
          <w:snapToGrid w:val="0"/>
          <w:sz w:val="24"/>
        </w:rPr>
        <w:br w:type="page"/>
      </w:r>
      <w:r>
        <w:rPr>
          <w:b/>
          <w:bCs/>
          <w:snapToGrid w:val="0"/>
          <w:sz w:val="16"/>
        </w:rPr>
        <w:t>CILE</w:t>
      </w:r>
      <w:r>
        <w:rPr>
          <w:b/>
          <w:snapToGrid w:val="0"/>
          <w:color w:val="000000"/>
          <w:sz w:val="16"/>
        </w:rPr>
        <w:t xml:space="preserve"> </w:t>
      </w:r>
    </w:p>
    <w:p w14:paraId="74F9E71D" w14:textId="77777777" w:rsidR="004944D8" w:rsidRDefault="00000000">
      <w:pPr>
        <w:widowControl w:val="0"/>
        <w:tabs>
          <w:tab w:val="left" w:pos="90"/>
        </w:tabs>
        <w:rPr>
          <w:b/>
          <w:snapToGrid w:val="0"/>
          <w:color w:val="000080"/>
          <w:sz w:val="28"/>
        </w:rPr>
      </w:pPr>
      <w:r>
        <w:rPr>
          <w:noProof/>
          <w:sz w:val="28"/>
        </w:rPr>
        <w:object w:dxaOrig="1440" w:dyaOrig="1440" w14:anchorId="6ED71F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7" type="#_x0000_t75" style="position:absolute;margin-left:452.7pt;margin-top:15.2pt;width:55.3pt;height:36.85pt;z-index:251712000;visibility:visible;mso-wrap-edited:f" stroked="t">
            <v:imagedata r:id="rId102" o:title=""/>
          </v:shape>
          <o:OLEObject Type="Embed" ProgID="Word.Picture.8" ShapeID="_x0000_s2237" DrawAspect="Content" ObjectID="_1816432282" r:id="rId103"/>
        </w:object>
      </w:r>
    </w:p>
    <w:p w14:paraId="322449BC" w14:textId="77777777" w:rsidR="004944D8" w:rsidRDefault="004944D8">
      <w:pPr>
        <w:widowControl w:val="0"/>
        <w:tabs>
          <w:tab w:val="left" w:pos="90"/>
        </w:tabs>
        <w:rPr>
          <w:b/>
          <w:snapToGrid w:val="0"/>
          <w:color w:val="000080"/>
          <w:sz w:val="28"/>
        </w:rPr>
      </w:pPr>
      <w:r>
        <w:rPr>
          <w:b/>
          <w:snapToGrid w:val="0"/>
          <w:color w:val="000080"/>
          <w:sz w:val="28"/>
        </w:rPr>
        <w:t xml:space="preserve">CILE      </w:t>
      </w:r>
    </w:p>
    <w:p w14:paraId="352D7110" w14:textId="77777777" w:rsidR="004944D8" w:rsidRDefault="004944D8">
      <w:pPr>
        <w:widowControl w:val="0"/>
        <w:tabs>
          <w:tab w:val="left" w:pos="90"/>
        </w:tabs>
        <w:rPr>
          <w:b/>
          <w:snapToGrid w:val="0"/>
          <w:color w:val="000080"/>
          <w:sz w:val="24"/>
        </w:rPr>
      </w:pPr>
      <w:r>
        <w:rPr>
          <w:b/>
          <w:snapToGrid w:val="0"/>
          <w:color w:val="000080"/>
          <w:sz w:val="24"/>
        </w:rPr>
        <w:t xml:space="preserve">Repubblica del  </w:t>
      </w:r>
    </w:p>
    <w:p w14:paraId="2B573C6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CB4B067" w14:textId="77777777" w:rsidR="004944D8" w:rsidRDefault="004944D8">
      <w:pPr>
        <w:widowControl w:val="0"/>
        <w:tabs>
          <w:tab w:val="left" w:pos="90"/>
        </w:tabs>
        <w:jc w:val="right"/>
        <w:rPr>
          <w:i/>
          <w:snapToGrid w:val="0"/>
          <w:color w:val="000000"/>
          <w:sz w:val="26"/>
        </w:rPr>
      </w:pPr>
      <w:r>
        <w:rPr>
          <w:i/>
          <w:snapToGrid w:val="0"/>
          <w:color w:val="000000"/>
        </w:rPr>
        <w:t>Festa nazionale 18 settembre</w:t>
      </w:r>
    </w:p>
    <w:p w14:paraId="4AE044B8" w14:textId="77777777" w:rsidR="004944D8" w:rsidRDefault="004944D8" w:rsidP="008D6317">
      <w:pPr>
        <w:widowControl w:val="0"/>
        <w:tabs>
          <w:tab w:val="left" w:pos="90"/>
        </w:tabs>
        <w:rPr>
          <w:b/>
          <w:snapToGrid w:val="0"/>
          <w:color w:val="000080"/>
          <w:sz w:val="26"/>
          <w:u w:val="single"/>
        </w:rPr>
      </w:pPr>
      <w:r>
        <w:rPr>
          <w:b/>
          <w:snapToGrid w:val="0"/>
          <w:color w:val="000080"/>
          <w:u w:val="single"/>
        </w:rPr>
        <w:t>ROMA - SEZIONE CONSOLARE DELL'AMBASCIATA</w:t>
      </w:r>
    </w:p>
    <w:p w14:paraId="18B936D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C9354B">
        <w:rPr>
          <w:snapToGrid w:val="0"/>
          <w:color w:val="000000"/>
        </w:rPr>
        <w:t>le Liegi</w:t>
      </w:r>
      <w:r>
        <w:rPr>
          <w:snapToGrid w:val="0"/>
          <w:color w:val="000000"/>
        </w:rPr>
        <w:t xml:space="preserve">, </w:t>
      </w:r>
      <w:r w:rsidR="00C9354B">
        <w:rPr>
          <w:snapToGrid w:val="0"/>
          <w:color w:val="000000"/>
        </w:rPr>
        <w:t>19/</w:t>
      </w:r>
      <w:r>
        <w:rPr>
          <w:snapToGrid w:val="0"/>
          <w:color w:val="000000"/>
        </w:rPr>
        <w:t xml:space="preserve">23 - 00198 Roma </w:t>
      </w:r>
    </w:p>
    <w:p w14:paraId="147A84F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068841449 - Fax 068412348  </w:t>
      </w:r>
    </w:p>
    <w:p w14:paraId="3B4BD8E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F110F1">
        <w:rPr>
          <w:snapToGrid w:val="0"/>
          <w:color w:val="000000"/>
        </w:rPr>
        <w:t xml:space="preserve"> </w:t>
      </w:r>
      <w:r>
        <w:rPr>
          <w:snapToGrid w:val="0"/>
          <w:color w:val="000000"/>
        </w:rPr>
        <w:t xml:space="preserve"> </w:t>
      </w:r>
      <w:r w:rsidR="00217B2C">
        <w:rPr>
          <w:rStyle w:val="labelred1"/>
          <w:rFonts w:ascii="Times New Roman" w:hAnsi="Times New Roman"/>
          <w:color w:val="000000"/>
          <w:sz w:val="20"/>
          <w:szCs w:val="20"/>
        </w:rPr>
        <w:t>roma</w:t>
      </w:r>
      <w:r w:rsidR="00F110F1" w:rsidRPr="0062406D">
        <w:rPr>
          <w:rStyle w:val="labelred1"/>
          <w:rFonts w:ascii="Times New Roman" w:hAnsi="Times New Roman"/>
          <w:color w:val="000000"/>
          <w:sz w:val="20"/>
          <w:szCs w:val="20"/>
        </w:rPr>
        <w:t>@</w:t>
      </w:r>
      <w:r w:rsidR="00217B2C">
        <w:rPr>
          <w:rStyle w:val="labelred1"/>
          <w:rFonts w:ascii="Times New Roman" w:hAnsi="Times New Roman"/>
          <w:color w:val="000000"/>
          <w:sz w:val="20"/>
          <w:szCs w:val="20"/>
        </w:rPr>
        <w:t>consulado</w:t>
      </w:r>
      <w:r w:rsidR="00F110F1" w:rsidRPr="0062406D">
        <w:rPr>
          <w:rStyle w:val="labelred1"/>
          <w:rFonts w:ascii="Times New Roman" w:hAnsi="Times New Roman"/>
          <w:color w:val="000000"/>
          <w:sz w:val="20"/>
          <w:szCs w:val="20"/>
        </w:rPr>
        <w:t>.gob.cl</w:t>
      </w:r>
    </w:p>
    <w:p w14:paraId="67CD5309" w14:textId="77777777" w:rsidR="006C6A5C"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C6A5C">
        <w:rPr>
          <w:snapToGrid w:val="0"/>
          <w:color w:val="000000"/>
        </w:rPr>
        <w:t>Tutto il territorio della Repubblica Italiana</w:t>
      </w:r>
    </w:p>
    <w:p w14:paraId="4AF76BCB" w14:textId="77777777" w:rsidR="006C6A5C" w:rsidRDefault="006C6A5C" w:rsidP="006C6A5C">
      <w:pPr>
        <w:widowControl w:val="0"/>
        <w:tabs>
          <w:tab w:val="left" w:pos="90"/>
          <w:tab w:val="left" w:pos="2321"/>
        </w:tabs>
        <w:spacing w:before="49"/>
        <w:rPr>
          <w:b/>
          <w:snapToGrid w:val="0"/>
          <w:color w:val="000080"/>
          <w:u w:val="single"/>
        </w:rPr>
      </w:pPr>
    </w:p>
    <w:p w14:paraId="2AD5CE00" w14:textId="77777777" w:rsidR="006720DA" w:rsidRDefault="006720DA" w:rsidP="006C6A5C">
      <w:pPr>
        <w:widowControl w:val="0"/>
        <w:tabs>
          <w:tab w:val="left" w:pos="90"/>
          <w:tab w:val="left" w:pos="2321"/>
        </w:tabs>
        <w:spacing w:before="49"/>
        <w:rPr>
          <w:b/>
          <w:snapToGrid w:val="0"/>
          <w:color w:val="000080"/>
          <w:u w:val="single"/>
        </w:rPr>
      </w:pPr>
    </w:p>
    <w:p w14:paraId="674CAEA3" w14:textId="77777777" w:rsidR="004944D8" w:rsidRDefault="004944D8" w:rsidP="006C6A5C">
      <w:pPr>
        <w:widowControl w:val="0"/>
        <w:tabs>
          <w:tab w:val="left" w:pos="90"/>
          <w:tab w:val="left" w:pos="2321"/>
        </w:tabs>
        <w:spacing w:before="49"/>
        <w:rPr>
          <w:b/>
          <w:snapToGrid w:val="0"/>
          <w:color w:val="000080"/>
          <w:sz w:val="26"/>
          <w:u w:val="single"/>
        </w:rPr>
      </w:pPr>
      <w:r>
        <w:rPr>
          <w:b/>
          <w:snapToGrid w:val="0"/>
          <w:color w:val="000080"/>
          <w:u w:val="single"/>
        </w:rPr>
        <w:t xml:space="preserve">MILANO - CONSOLATO GENERALE            </w:t>
      </w:r>
    </w:p>
    <w:p w14:paraId="03D49ED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D241D">
        <w:rPr>
          <w:snapToGrid w:val="0"/>
          <w:color w:val="000000"/>
        </w:rPr>
        <w:t>Ricasoli</w:t>
      </w:r>
      <w:r>
        <w:rPr>
          <w:snapToGrid w:val="0"/>
          <w:color w:val="000000"/>
        </w:rPr>
        <w:t xml:space="preserve">, </w:t>
      </w:r>
      <w:r w:rsidR="008D241D">
        <w:rPr>
          <w:snapToGrid w:val="0"/>
          <w:color w:val="000000"/>
        </w:rPr>
        <w:t>2</w:t>
      </w:r>
      <w:r>
        <w:rPr>
          <w:snapToGrid w:val="0"/>
          <w:color w:val="000000"/>
        </w:rPr>
        <w:t xml:space="preserve"> - 20121 Milano </w:t>
      </w:r>
    </w:p>
    <w:p w14:paraId="0EDEB96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0276016070 - Fax 0276016067  </w:t>
      </w:r>
    </w:p>
    <w:p w14:paraId="117C9F8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r w:rsidR="00614049">
        <w:rPr>
          <w:snapToGrid w:val="0"/>
          <w:color w:val="000000"/>
        </w:rPr>
        <w:t xml:space="preserve"> </w:t>
      </w:r>
      <w:hyperlink r:id="rId104" w:history="1">
        <w:r w:rsidR="0009755B" w:rsidRPr="009B4F6F">
          <w:rPr>
            <w:rStyle w:val="Collegamentoipertestuale"/>
            <w:bCs/>
            <w:sz w:val="22"/>
          </w:rPr>
          <w:t>milan@consulado.gob.cl</w:t>
        </w:r>
      </w:hyperlink>
      <w:r w:rsidR="0009755B">
        <w:rPr>
          <w:bCs/>
          <w:sz w:val="22"/>
        </w:rPr>
        <w:t xml:space="preserve"> </w:t>
      </w:r>
    </w:p>
    <w:p w14:paraId="7501E851" w14:textId="77777777" w:rsidR="004944D8" w:rsidRDefault="004944D8" w:rsidP="009F60F9">
      <w:pPr>
        <w:widowControl w:val="0"/>
        <w:tabs>
          <w:tab w:val="left" w:pos="90"/>
          <w:tab w:val="left" w:pos="2321"/>
        </w:tabs>
        <w:spacing w:before="49"/>
        <w:jc w:val="both"/>
        <w:rPr>
          <w:snapToGrid w:val="0"/>
          <w:color w:val="000000"/>
          <w:sz w:val="26"/>
        </w:rPr>
      </w:pPr>
      <w:r>
        <w:rPr>
          <w:b/>
          <w:snapToGrid w:val="0"/>
          <w:color w:val="000000"/>
        </w:rPr>
        <w:t>Circoscrizione</w:t>
      </w:r>
      <w:r>
        <w:rPr>
          <w:rFonts w:ascii="MS Sans Serif" w:hAnsi="MS Sans Serif"/>
          <w:snapToGrid w:val="0"/>
          <w:sz w:val="24"/>
        </w:rPr>
        <w:tab/>
      </w:r>
      <w:r w:rsidR="009F60F9">
        <w:rPr>
          <w:snapToGrid w:val="0"/>
          <w:color w:val="000000"/>
        </w:rPr>
        <w:t xml:space="preserve">Lombardia, Emilia </w:t>
      </w:r>
      <w:r>
        <w:rPr>
          <w:snapToGrid w:val="0"/>
          <w:color w:val="000000"/>
        </w:rPr>
        <w:t>Romagna, Trentino</w:t>
      </w:r>
      <w:r w:rsidR="009F60F9">
        <w:rPr>
          <w:snapToGrid w:val="0"/>
          <w:color w:val="000000"/>
        </w:rPr>
        <w:t xml:space="preserve"> Alto Adige, Friuli </w:t>
      </w:r>
      <w:r>
        <w:rPr>
          <w:snapToGrid w:val="0"/>
          <w:color w:val="000000"/>
        </w:rPr>
        <w:t>Venezia Giulia, Veneto, Valle</w:t>
      </w:r>
    </w:p>
    <w:p w14:paraId="653A748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d'Aosta</w:t>
      </w:r>
      <w:r w:rsidR="0071293F">
        <w:rPr>
          <w:snapToGrid w:val="0"/>
          <w:color w:val="000000"/>
        </w:rPr>
        <w:t>, Liguria, Piemonte</w:t>
      </w:r>
    </w:p>
    <w:p w14:paraId="0E95E1EC" w14:textId="77777777" w:rsidR="00E225C7" w:rsidRDefault="00E225C7">
      <w:pPr>
        <w:widowControl w:val="0"/>
        <w:tabs>
          <w:tab w:val="left" w:pos="2321"/>
        </w:tabs>
        <w:rPr>
          <w:snapToGrid w:val="0"/>
          <w:color w:val="000000"/>
        </w:rPr>
      </w:pPr>
    </w:p>
    <w:p w14:paraId="2708E404" w14:textId="77777777" w:rsidR="0024416C" w:rsidRDefault="0024416C" w:rsidP="0024416C">
      <w:pPr>
        <w:widowControl w:val="0"/>
        <w:tabs>
          <w:tab w:val="left" w:pos="90"/>
          <w:tab w:val="left" w:pos="2268"/>
          <w:tab w:val="left" w:pos="2711"/>
        </w:tabs>
        <w:rPr>
          <w:snapToGrid w:val="0"/>
          <w:color w:val="000000"/>
        </w:rPr>
      </w:pPr>
      <w:r>
        <w:rPr>
          <w:b/>
          <w:snapToGrid w:val="0"/>
        </w:rPr>
        <w:t>Ufficio Commerciale</w:t>
      </w:r>
      <w:r>
        <w:rPr>
          <w:b/>
          <w:snapToGrid w:val="0"/>
          <w:color w:val="333399"/>
        </w:rPr>
        <w:tab/>
      </w:r>
      <w:r>
        <w:rPr>
          <w:snapToGrid w:val="0"/>
          <w:color w:val="000000"/>
        </w:rPr>
        <w:t xml:space="preserve">Passaggio degli </w:t>
      </w:r>
      <w:proofErr w:type="spellStart"/>
      <w:r>
        <w:rPr>
          <w:snapToGrid w:val="0"/>
          <w:color w:val="000000"/>
        </w:rPr>
        <w:t>Osii</w:t>
      </w:r>
      <w:proofErr w:type="spellEnd"/>
      <w:r>
        <w:rPr>
          <w:snapToGrid w:val="0"/>
          <w:color w:val="000000"/>
        </w:rPr>
        <w:t>, 2 – 20123 Milano</w:t>
      </w:r>
    </w:p>
    <w:p w14:paraId="1B2039A8" w14:textId="77777777" w:rsidR="0024416C" w:rsidRDefault="0024416C" w:rsidP="0024416C">
      <w:pPr>
        <w:widowControl w:val="0"/>
        <w:tabs>
          <w:tab w:val="left" w:pos="90"/>
          <w:tab w:val="left" w:pos="2268"/>
          <w:tab w:val="left" w:pos="2711"/>
        </w:tabs>
        <w:rPr>
          <w:snapToGrid w:val="0"/>
          <w:color w:val="000000"/>
        </w:rPr>
      </w:pPr>
      <w:r>
        <w:rPr>
          <w:snapToGrid w:val="0"/>
          <w:color w:val="000000"/>
        </w:rPr>
        <w:tab/>
      </w:r>
      <w:r>
        <w:rPr>
          <w:snapToGrid w:val="0"/>
          <w:color w:val="000000"/>
        </w:rPr>
        <w:tab/>
        <w:t>Tel. 02864093 – 02865769 – Fax 028692172</w:t>
      </w:r>
    </w:p>
    <w:p w14:paraId="3E50B175" w14:textId="77777777" w:rsidR="0024416C" w:rsidRPr="00C4031C" w:rsidRDefault="0024416C" w:rsidP="0024416C">
      <w:pPr>
        <w:widowControl w:val="0"/>
        <w:tabs>
          <w:tab w:val="left" w:pos="90"/>
          <w:tab w:val="left" w:pos="2268"/>
          <w:tab w:val="left" w:pos="2711"/>
        </w:tabs>
        <w:rPr>
          <w:snapToGrid w:val="0"/>
          <w:color w:val="000000"/>
        </w:rPr>
      </w:pPr>
      <w:r>
        <w:rPr>
          <w:snapToGrid w:val="0"/>
          <w:color w:val="000000"/>
        </w:rPr>
        <w:tab/>
      </w:r>
      <w:r>
        <w:rPr>
          <w:snapToGrid w:val="0"/>
          <w:color w:val="000000"/>
        </w:rPr>
        <w:tab/>
        <w:t>E-mail  italia@prochile.gob.cl</w:t>
      </w:r>
    </w:p>
    <w:p w14:paraId="38B49DA9" w14:textId="77777777" w:rsidR="0024416C" w:rsidRDefault="0024416C">
      <w:pPr>
        <w:widowControl w:val="0"/>
        <w:tabs>
          <w:tab w:val="left" w:pos="2321"/>
        </w:tabs>
        <w:rPr>
          <w:snapToGrid w:val="0"/>
          <w:color w:val="000000"/>
        </w:rPr>
      </w:pPr>
    </w:p>
    <w:p w14:paraId="0411332A" w14:textId="77777777" w:rsidR="004944D8" w:rsidRDefault="00E225C7">
      <w:pPr>
        <w:widowControl w:val="0"/>
        <w:tabs>
          <w:tab w:val="left" w:pos="2321"/>
        </w:tabs>
        <w:rPr>
          <w:snapToGrid w:val="0"/>
          <w:color w:val="000000"/>
        </w:rPr>
      </w:pPr>
      <w:r>
        <w:rPr>
          <w:snapToGrid w:val="0"/>
          <w:color w:val="000000"/>
        </w:rPr>
        <w:t>Signor</w:t>
      </w:r>
      <w:r w:rsidR="00941BED">
        <w:rPr>
          <w:snapToGrid w:val="0"/>
          <w:color w:val="000000"/>
        </w:rPr>
        <w:t xml:space="preserve"> </w:t>
      </w:r>
      <w:r w:rsidR="006348A5">
        <w:rPr>
          <w:snapToGrid w:val="0"/>
          <w:color w:val="000000"/>
        </w:rPr>
        <w:t>CHRISTIAN VON LOEBENSTEIN HUFE</w:t>
      </w:r>
      <w:r>
        <w:rPr>
          <w:snapToGrid w:val="0"/>
          <w:color w:val="000000"/>
        </w:rPr>
        <w:t xml:space="preserve">, Console Generale, (Exequatur </w:t>
      </w:r>
      <w:r w:rsidR="006348A5">
        <w:rPr>
          <w:snapToGrid w:val="0"/>
          <w:color w:val="000000"/>
        </w:rPr>
        <w:t>21 settembre 2021</w:t>
      </w:r>
      <w:r>
        <w:rPr>
          <w:snapToGrid w:val="0"/>
          <w:color w:val="000000"/>
        </w:rPr>
        <w:t>)</w:t>
      </w:r>
    </w:p>
    <w:p w14:paraId="22E492C6" w14:textId="77777777" w:rsidR="00EA435E" w:rsidRDefault="00EA435E" w:rsidP="00EA435E">
      <w:pPr>
        <w:widowControl w:val="0"/>
        <w:tabs>
          <w:tab w:val="left" w:pos="90"/>
        </w:tabs>
        <w:spacing w:before="550"/>
        <w:rPr>
          <w:b/>
          <w:snapToGrid w:val="0"/>
          <w:color w:val="000080"/>
          <w:sz w:val="26"/>
          <w:u w:val="single"/>
        </w:rPr>
      </w:pPr>
      <w:r>
        <w:rPr>
          <w:b/>
          <w:snapToGrid w:val="0"/>
          <w:color w:val="000080"/>
          <w:u w:val="single"/>
        </w:rPr>
        <w:t xml:space="preserve">BARI - CONSOLATO ONORARIO            </w:t>
      </w:r>
    </w:p>
    <w:p w14:paraId="35DF7878" w14:textId="77777777" w:rsidR="00EA435E" w:rsidRDefault="00EA435E" w:rsidP="00EA435E">
      <w:pPr>
        <w:widowControl w:val="0"/>
        <w:tabs>
          <w:tab w:val="left" w:pos="2321"/>
        </w:tabs>
        <w:rPr>
          <w:b/>
          <w:snapToGrid w:val="0"/>
          <w:color w:val="000000"/>
        </w:rPr>
      </w:pPr>
    </w:p>
    <w:p w14:paraId="45868363" w14:textId="3D497156" w:rsidR="00EA435E" w:rsidRDefault="00EA435E" w:rsidP="00AB1F73">
      <w:pPr>
        <w:widowControl w:val="0"/>
        <w:tabs>
          <w:tab w:val="left" w:pos="2321"/>
        </w:tabs>
        <w:rPr>
          <w:snapToGrid w:val="0"/>
          <w:color w:val="000000"/>
          <w:sz w:val="23"/>
        </w:rPr>
      </w:pPr>
      <w:r>
        <w:rPr>
          <w:b/>
          <w:snapToGrid w:val="0"/>
          <w:color w:val="000000"/>
        </w:rPr>
        <w:t>Indirizzo</w:t>
      </w:r>
      <w:r>
        <w:rPr>
          <w:rFonts w:ascii="MS Sans Serif" w:hAnsi="MS Sans Serif"/>
          <w:snapToGrid w:val="0"/>
          <w:sz w:val="24"/>
        </w:rPr>
        <w:tab/>
      </w:r>
    </w:p>
    <w:p w14:paraId="546B4DC5" w14:textId="77777777" w:rsidR="00EA435E" w:rsidRDefault="00EA435E" w:rsidP="00EA435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3393727B" w14:textId="77777777" w:rsidR="00EA435E" w:rsidRDefault="00EA435E" w:rsidP="00EA435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219B07C" w14:textId="77777777" w:rsidR="009A1060" w:rsidRDefault="009A1060" w:rsidP="009A1060">
      <w:pPr>
        <w:widowControl w:val="0"/>
        <w:tabs>
          <w:tab w:val="left" w:pos="90"/>
        </w:tabs>
        <w:spacing w:before="550"/>
        <w:rPr>
          <w:b/>
          <w:snapToGrid w:val="0"/>
          <w:color w:val="000080"/>
          <w:sz w:val="26"/>
          <w:u w:val="single"/>
        </w:rPr>
      </w:pPr>
      <w:r>
        <w:rPr>
          <w:b/>
          <w:snapToGrid w:val="0"/>
          <w:color w:val="000080"/>
          <w:u w:val="single"/>
        </w:rPr>
        <w:t xml:space="preserve">BOLOGNA - CONSOLATO ONORARIO            </w:t>
      </w:r>
    </w:p>
    <w:p w14:paraId="2E943C32" w14:textId="77777777" w:rsidR="009A1060" w:rsidRDefault="009A1060" w:rsidP="009A1060">
      <w:pPr>
        <w:widowControl w:val="0"/>
        <w:tabs>
          <w:tab w:val="left" w:pos="2321"/>
        </w:tabs>
        <w:rPr>
          <w:b/>
          <w:snapToGrid w:val="0"/>
          <w:color w:val="000000"/>
        </w:rPr>
      </w:pPr>
    </w:p>
    <w:p w14:paraId="07D61805" w14:textId="77777777" w:rsidR="009A1060" w:rsidRDefault="009A1060" w:rsidP="009A1060">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sidR="00B118E8">
        <w:rPr>
          <w:snapToGrid w:val="0"/>
        </w:rPr>
        <w:t>Vicolo Cattani</w:t>
      </w:r>
      <w:r w:rsidRPr="003B4131">
        <w:rPr>
          <w:snapToGrid w:val="0"/>
        </w:rPr>
        <w:t xml:space="preserve">, </w:t>
      </w:r>
      <w:r>
        <w:rPr>
          <w:snapToGrid w:val="0"/>
        </w:rPr>
        <w:t>5</w:t>
      </w:r>
      <w:r w:rsidR="00B118E8">
        <w:rPr>
          <w:snapToGrid w:val="0"/>
        </w:rPr>
        <w:t>/b</w:t>
      </w:r>
      <w:r w:rsidRPr="003B4131">
        <w:rPr>
          <w:snapToGrid w:val="0"/>
        </w:rPr>
        <w:t xml:space="preserve"> – </w:t>
      </w:r>
      <w:r w:rsidR="00B118E8">
        <w:rPr>
          <w:snapToGrid w:val="0"/>
        </w:rPr>
        <w:t>40126</w:t>
      </w:r>
      <w:r w:rsidRPr="003B4131">
        <w:rPr>
          <w:snapToGrid w:val="0"/>
        </w:rPr>
        <w:t xml:space="preserve"> </w:t>
      </w:r>
      <w:r w:rsidR="00B118E8">
        <w:rPr>
          <w:snapToGrid w:val="0"/>
        </w:rPr>
        <w:t>Bologna</w:t>
      </w:r>
    </w:p>
    <w:p w14:paraId="3B6437BB" w14:textId="77777777" w:rsidR="009A1060" w:rsidRDefault="009A1060" w:rsidP="009A1060">
      <w:pPr>
        <w:widowControl w:val="0"/>
        <w:tabs>
          <w:tab w:val="left" w:pos="2321"/>
        </w:tabs>
        <w:rPr>
          <w:snapToGrid w:val="0"/>
          <w:color w:val="000000"/>
        </w:rPr>
      </w:pPr>
      <w:r>
        <w:rPr>
          <w:snapToGrid w:val="0"/>
          <w:color w:val="000000"/>
        </w:rPr>
        <w:tab/>
        <w:t xml:space="preserve">Tel. </w:t>
      </w:r>
      <w:r w:rsidR="00B118E8">
        <w:rPr>
          <w:snapToGrid w:val="0"/>
          <w:color w:val="000000"/>
        </w:rPr>
        <w:t>345 3334023</w:t>
      </w:r>
    </w:p>
    <w:p w14:paraId="0EBAD874" w14:textId="77777777" w:rsidR="009A1060" w:rsidRDefault="009A1060" w:rsidP="009A1060">
      <w:pPr>
        <w:widowControl w:val="0"/>
        <w:tabs>
          <w:tab w:val="left" w:pos="2321"/>
        </w:tabs>
        <w:rPr>
          <w:snapToGrid w:val="0"/>
          <w:color w:val="000000"/>
          <w:sz w:val="23"/>
        </w:rPr>
      </w:pPr>
      <w:r>
        <w:rPr>
          <w:snapToGrid w:val="0"/>
          <w:color w:val="000000"/>
        </w:rPr>
        <w:tab/>
        <w:t xml:space="preserve">E-mail  </w:t>
      </w:r>
      <w:hyperlink r:id="rId105" w:history="1">
        <w:r w:rsidR="00623BAA" w:rsidRPr="00105F9A">
          <w:rPr>
            <w:rStyle w:val="Collegamentoipertestuale"/>
            <w:snapToGrid w:val="0"/>
          </w:rPr>
          <w:t>consolato.onorario.cile.bo@gmail.com</w:t>
        </w:r>
      </w:hyperlink>
      <w:r w:rsidR="00623BAA">
        <w:rPr>
          <w:snapToGrid w:val="0"/>
          <w:color w:val="000000"/>
        </w:rPr>
        <w:t xml:space="preserve"> </w:t>
      </w:r>
      <w:r>
        <w:rPr>
          <w:snapToGrid w:val="0"/>
          <w:color w:val="000000"/>
        </w:rPr>
        <w:t xml:space="preserve"> </w:t>
      </w:r>
    </w:p>
    <w:p w14:paraId="310E939D" w14:textId="77777777" w:rsidR="009A1060" w:rsidRDefault="009A1060" w:rsidP="009A106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1741ADBA" w14:textId="77777777" w:rsidR="009A1060" w:rsidRDefault="009A1060" w:rsidP="009A106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DB27B2E" w14:textId="77777777" w:rsidR="009A1060" w:rsidRDefault="009A1060" w:rsidP="009A1060">
      <w:pPr>
        <w:widowControl w:val="0"/>
        <w:tabs>
          <w:tab w:val="left" w:pos="90"/>
        </w:tabs>
        <w:rPr>
          <w:snapToGrid w:val="0"/>
          <w:color w:val="000000"/>
        </w:rPr>
      </w:pPr>
      <w:r>
        <w:rPr>
          <w:snapToGrid w:val="0"/>
          <w:color w:val="000000"/>
        </w:rPr>
        <w:t>Signora LORENA VERONICA ZUÑIGA AGUILERA, Console Onorario (Exequatur 17 settembre 2021)</w:t>
      </w:r>
    </w:p>
    <w:p w14:paraId="532C7FE8" w14:textId="77777777" w:rsidR="0028029D" w:rsidRDefault="0028029D" w:rsidP="0028029D">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D33CC35" w14:textId="77777777" w:rsidR="0028029D" w:rsidRDefault="0028029D" w:rsidP="0028029D">
      <w:pPr>
        <w:widowControl w:val="0"/>
        <w:tabs>
          <w:tab w:val="left" w:pos="2321"/>
        </w:tabs>
        <w:rPr>
          <w:b/>
          <w:snapToGrid w:val="0"/>
          <w:color w:val="000000"/>
        </w:rPr>
      </w:pPr>
    </w:p>
    <w:p w14:paraId="772E00CA" w14:textId="77777777" w:rsidR="00CA35BC" w:rsidRDefault="0028029D" w:rsidP="00351668">
      <w:pPr>
        <w:widowControl w:val="0"/>
        <w:tabs>
          <w:tab w:val="left" w:pos="2321"/>
        </w:tabs>
        <w:rPr>
          <w:snapToGrid w:val="0"/>
        </w:rPr>
      </w:pPr>
      <w:r>
        <w:rPr>
          <w:b/>
          <w:snapToGrid w:val="0"/>
          <w:color w:val="000000"/>
        </w:rPr>
        <w:t>Indirizzo</w:t>
      </w:r>
      <w:r>
        <w:rPr>
          <w:rFonts w:ascii="MS Sans Serif" w:hAnsi="MS Sans Serif"/>
          <w:snapToGrid w:val="0"/>
          <w:sz w:val="24"/>
        </w:rPr>
        <w:tab/>
      </w:r>
      <w:r w:rsidR="00D21F15">
        <w:rPr>
          <w:snapToGrid w:val="0"/>
        </w:rPr>
        <w:t>Via Agnolo Poliziano n. 8 - 50129</w:t>
      </w:r>
      <w:r w:rsidR="00D21F15" w:rsidRPr="00D21F15">
        <w:rPr>
          <w:snapToGrid w:val="0"/>
        </w:rPr>
        <w:t xml:space="preserve"> Firenze</w:t>
      </w:r>
    </w:p>
    <w:p w14:paraId="3AE1492F" w14:textId="77777777" w:rsidR="00D21F15" w:rsidRDefault="00D21F15" w:rsidP="00351668">
      <w:pPr>
        <w:widowControl w:val="0"/>
        <w:tabs>
          <w:tab w:val="left" w:pos="2321"/>
        </w:tabs>
        <w:rPr>
          <w:snapToGrid w:val="0"/>
        </w:rPr>
      </w:pPr>
      <w:r>
        <w:rPr>
          <w:snapToGrid w:val="0"/>
        </w:rPr>
        <w:tab/>
        <w:t xml:space="preserve">Tel. </w:t>
      </w:r>
      <w:r w:rsidRPr="00D21F15">
        <w:rPr>
          <w:snapToGrid w:val="0"/>
        </w:rPr>
        <w:t>351 6018242</w:t>
      </w:r>
    </w:p>
    <w:p w14:paraId="6FC15707" w14:textId="77777777" w:rsidR="00D21F15" w:rsidRDefault="00D21F15" w:rsidP="00351668">
      <w:pPr>
        <w:widowControl w:val="0"/>
        <w:tabs>
          <w:tab w:val="left" w:pos="2321"/>
        </w:tabs>
        <w:rPr>
          <w:snapToGrid w:val="0"/>
        </w:rPr>
      </w:pPr>
      <w:r>
        <w:rPr>
          <w:snapToGrid w:val="0"/>
        </w:rPr>
        <w:tab/>
        <w:t xml:space="preserve">E-mail: </w:t>
      </w:r>
      <w:hyperlink r:id="rId106" w:history="1">
        <w:r w:rsidRPr="00631CE6">
          <w:rPr>
            <w:rStyle w:val="Collegamentoipertestuale"/>
            <w:snapToGrid w:val="0"/>
          </w:rPr>
          <w:t>consuladochile.fi@gmail.com</w:t>
        </w:r>
      </w:hyperlink>
      <w:r>
        <w:rPr>
          <w:snapToGrid w:val="0"/>
        </w:rPr>
        <w:t xml:space="preserve"> </w:t>
      </w:r>
    </w:p>
    <w:p w14:paraId="6734A845" w14:textId="77777777" w:rsidR="008C7AFC" w:rsidRDefault="008C7AFC" w:rsidP="00351668">
      <w:pPr>
        <w:widowControl w:val="0"/>
        <w:tabs>
          <w:tab w:val="left" w:pos="2321"/>
        </w:tabs>
        <w:rPr>
          <w:snapToGrid w:val="0"/>
          <w:color w:val="000000"/>
        </w:rPr>
      </w:pPr>
    </w:p>
    <w:p w14:paraId="6A283B4D" w14:textId="77777777" w:rsidR="008C7AFC" w:rsidRDefault="0028029D" w:rsidP="009A10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CA35BC">
        <w:rPr>
          <w:snapToGrid w:val="0"/>
          <w:color w:val="000000"/>
        </w:rPr>
        <w:t>Toscan</w:t>
      </w:r>
      <w:r w:rsidR="008C7AFC">
        <w:rPr>
          <w:snapToGrid w:val="0"/>
          <w:color w:val="000000"/>
        </w:rPr>
        <w:t>a</w:t>
      </w:r>
    </w:p>
    <w:p w14:paraId="2477E9D1" w14:textId="77777777" w:rsidR="008C7AFC" w:rsidRPr="008C7AFC" w:rsidRDefault="008C7AFC" w:rsidP="009A1060">
      <w:pPr>
        <w:widowControl w:val="0"/>
        <w:tabs>
          <w:tab w:val="left" w:pos="90"/>
          <w:tab w:val="left" w:pos="2321"/>
        </w:tabs>
        <w:spacing w:before="40"/>
        <w:rPr>
          <w:snapToGrid w:val="0"/>
          <w:color w:val="000000"/>
        </w:rPr>
      </w:pPr>
      <w:r w:rsidRPr="008C7AFC">
        <w:rPr>
          <w:snapToGrid w:val="0"/>
          <w:color w:val="000000"/>
        </w:rPr>
        <w:t xml:space="preserve">Signor </w:t>
      </w:r>
      <w:r>
        <w:rPr>
          <w:snapToGrid w:val="0"/>
          <w:color w:val="000000"/>
        </w:rPr>
        <w:t>LEONARDO PAIANO</w:t>
      </w:r>
      <w:r w:rsidRPr="008C7AFC">
        <w:rPr>
          <w:snapToGrid w:val="0"/>
          <w:color w:val="000000"/>
        </w:rPr>
        <w:t>, Console Onorario (</w:t>
      </w:r>
      <w:r>
        <w:rPr>
          <w:snapToGrid w:val="0"/>
          <w:color w:val="000000"/>
        </w:rPr>
        <w:t>E</w:t>
      </w:r>
      <w:r w:rsidRPr="008C7AFC">
        <w:rPr>
          <w:snapToGrid w:val="0"/>
          <w:color w:val="000000"/>
        </w:rPr>
        <w:t xml:space="preserve">xequatur </w:t>
      </w:r>
      <w:r>
        <w:rPr>
          <w:snapToGrid w:val="0"/>
          <w:color w:val="000000"/>
        </w:rPr>
        <w:t>15 settembre 2022</w:t>
      </w:r>
      <w:r w:rsidRPr="008C7AFC">
        <w:rPr>
          <w:snapToGrid w:val="0"/>
          <w:color w:val="000000"/>
        </w:rPr>
        <w:t>)</w:t>
      </w:r>
    </w:p>
    <w:p w14:paraId="2751BF88" w14:textId="77777777" w:rsidR="004944D8" w:rsidRDefault="00F20DFC" w:rsidP="0028029D">
      <w:pPr>
        <w:widowControl w:val="0"/>
        <w:tabs>
          <w:tab w:val="left" w:pos="2321"/>
        </w:tabs>
        <w:jc w:val="right"/>
        <w:rPr>
          <w:b/>
          <w:caps/>
          <w:snapToGrid w:val="0"/>
          <w:color w:val="000080"/>
          <w:sz w:val="16"/>
        </w:rPr>
      </w:pPr>
      <w:r>
        <w:rPr>
          <w:b/>
          <w:caps/>
          <w:snapToGrid w:val="0"/>
          <w:color w:val="000080"/>
          <w:sz w:val="16"/>
        </w:rPr>
        <w:br w:type="page"/>
      </w:r>
      <w:r w:rsidR="004944D8">
        <w:rPr>
          <w:b/>
          <w:caps/>
          <w:snapToGrid w:val="0"/>
          <w:color w:val="000080"/>
          <w:sz w:val="16"/>
        </w:rPr>
        <w:t>cile</w:t>
      </w:r>
    </w:p>
    <w:p w14:paraId="062D9EA0" w14:textId="77777777" w:rsidR="00D67F3F" w:rsidRDefault="00D67F3F" w:rsidP="0028029D">
      <w:pPr>
        <w:widowControl w:val="0"/>
        <w:tabs>
          <w:tab w:val="left" w:pos="90"/>
        </w:tabs>
        <w:rPr>
          <w:b/>
          <w:snapToGrid w:val="0"/>
          <w:color w:val="000080"/>
          <w:u w:val="single"/>
        </w:rPr>
      </w:pPr>
    </w:p>
    <w:p w14:paraId="1F2B07EA" w14:textId="77777777" w:rsidR="00F20DFC" w:rsidRDefault="00F20DFC" w:rsidP="00F20DFC">
      <w:pPr>
        <w:widowControl w:val="0"/>
        <w:tabs>
          <w:tab w:val="left" w:pos="90"/>
        </w:tabs>
        <w:rPr>
          <w:b/>
          <w:snapToGrid w:val="0"/>
          <w:color w:val="000080"/>
          <w:u w:val="single"/>
        </w:rPr>
      </w:pPr>
    </w:p>
    <w:p w14:paraId="50DB60CB" w14:textId="77777777" w:rsidR="00F20DFC" w:rsidRDefault="00F20DFC" w:rsidP="00F20DFC">
      <w:pPr>
        <w:widowControl w:val="0"/>
        <w:tabs>
          <w:tab w:val="left" w:pos="90"/>
        </w:tabs>
        <w:rPr>
          <w:b/>
          <w:snapToGrid w:val="0"/>
          <w:color w:val="000080"/>
          <w:sz w:val="26"/>
          <w:u w:val="single"/>
        </w:rPr>
      </w:pPr>
      <w:r>
        <w:rPr>
          <w:b/>
          <w:snapToGrid w:val="0"/>
          <w:color w:val="000080"/>
          <w:u w:val="single"/>
        </w:rPr>
        <w:t xml:space="preserve">GENOVA - CONSOLATO ONORARIO            </w:t>
      </w:r>
    </w:p>
    <w:p w14:paraId="0B1D1BD9" w14:textId="77777777" w:rsidR="00F20DFC" w:rsidRDefault="00F20DFC" w:rsidP="00F20DFC">
      <w:pPr>
        <w:widowControl w:val="0"/>
        <w:tabs>
          <w:tab w:val="left" w:pos="2321"/>
        </w:tabs>
        <w:rPr>
          <w:b/>
          <w:snapToGrid w:val="0"/>
          <w:color w:val="000000"/>
        </w:rPr>
      </w:pPr>
    </w:p>
    <w:p w14:paraId="76C20DF9" w14:textId="77777777" w:rsidR="00F20DFC" w:rsidRDefault="00F20DFC" w:rsidP="00F20DFC">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sidRPr="003B4131">
        <w:rPr>
          <w:snapToGrid w:val="0"/>
        </w:rPr>
        <w:t>Corso Carbonara, 10 – 16125 Genova</w:t>
      </w:r>
    </w:p>
    <w:p w14:paraId="0D9F07DD" w14:textId="77777777" w:rsidR="00F20DFC" w:rsidRDefault="00F20DFC" w:rsidP="00F20DFC">
      <w:pPr>
        <w:widowControl w:val="0"/>
        <w:tabs>
          <w:tab w:val="left" w:pos="2321"/>
        </w:tabs>
        <w:rPr>
          <w:snapToGrid w:val="0"/>
          <w:color w:val="000000"/>
          <w:sz w:val="23"/>
        </w:rPr>
      </w:pPr>
      <w:r>
        <w:rPr>
          <w:snapToGrid w:val="0"/>
          <w:color w:val="000000"/>
        </w:rPr>
        <w:tab/>
        <w:t xml:space="preserve">Tel. e fax </w:t>
      </w:r>
      <w:r w:rsidRPr="003B4131">
        <w:rPr>
          <w:snapToGrid w:val="0"/>
          <w:color w:val="000000"/>
        </w:rPr>
        <w:t>0102722441</w:t>
      </w:r>
      <w:r>
        <w:rPr>
          <w:snapToGrid w:val="0"/>
          <w:color w:val="000000"/>
        </w:rPr>
        <w:tab/>
        <w:t xml:space="preserve"> </w:t>
      </w:r>
    </w:p>
    <w:p w14:paraId="28FD6D3F" w14:textId="77777777" w:rsidR="00F20DFC" w:rsidRDefault="00F20DFC" w:rsidP="00F20DF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D54DA10" w14:textId="77777777" w:rsidR="00F20DFC" w:rsidRDefault="00F20DFC" w:rsidP="00F20DF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B3E58ED" w14:textId="77777777" w:rsidR="00F20DFC" w:rsidRDefault="00F20DFC" w:rsidP="00F20DFC">
      <w:pPr>
        <w:widowControl w:val="0"/>
        <w:tabs>
          <w:tab w:val="left" w:pos="90"/>
        </w:tabs>
        <w:rPr>
          <w:b/>
          <w:snapToGrid w:val="0"/>
          <w:color w:val="000080"/>
          <w:u w:val="single"/>
        </w:rPr>
      </w:pPr>
      <w:r>
        <w:rPr>
          <w:snapToGrid w:val="0"/>
          <w:color w:val="000000"/>
        </w:rPr>
        <w:t xml:space="preserve">Signor GIAN LUCA </w:t>
      </w:r>
      <w:r w:rsidR="00C02C35">
        <w:rPr>
          <w:snapToGrid w:val="0"/>
          <w:color w:val="000000"/>
        </w:rPr>
        <w:t xml:space="preserve">KENZO </w:t>
      </w:r>
      <w:r>
        <w:rPr>
          <w:snapToGrid w:val="0"/>
          <w:color w:val="000000"/>
        </w:rPr>
        <w:t>CHIAVARI, Console Onorario (</w:t>
      </w:r>
      <w:r w:rsidR="00C02C35">
        <w:rPr>
          <w:snapToGrid w:val="0"/>
          <w:color w:val="000000"/>
        </w:rPr>
        <w:t>Rinnovo e</w:t>
      </w:r>
      <w:r>
        <w:rPr>
          <w:snapToGrid w:val="0"/>
          <w:color w:val="000000"/>
        </w:rPr>
        <w:t xml:space="preserve">xequatur </w:t>
      </w:r>
      <w:r w:rsidR="003A7A52">
        <w:rPr>
          <w:snapToGrid w:val="0"/>
          <w:color w:val="000000"/>
        </w:rPr>
        <w:t>24</w:t>
      </w:r>
      <w:r>
        <w:rPr>
          <w:snapToGrid w:val="0"/>
          <w:color w:val="000000"/>
        </w:rPr>
        <w:t xml:space="preserve"> </w:t>
      </w:r>
      <w:r w:rsidR="003A7A52">
        <w:rPr>
          <w:snapToGrid w:val="0"/>
          <w:color w:val="000000"/>
        </w:rPr>
        <w:t>settembre</w:t>
      </w:r>
      <w:r>
        <w:rPr>
          <w:snapToGrid w:val="0"/>
          <w:color w:val="000000"/>
        </w:rPr>
        <w:t xml:space="preserve"> </w:t>
      </w:r>
      <w:r w:rsidR="003A7A52">
        <w:rPr>
          <w:snapToGrid w:val="0"/>
          <w:color w:val="000000"/>
        </w:rPr>
        <w:t>2024</w:t>
      </w:r>
      <w:r>
        <w:rPr>
          <w:snapToGrid w:val="0"/>
          <w:color w:val="000000"/>
        </w:rPr>
        <w:t>)</w:t>
      </w:r>
    </w:p>
    <w:p w14:paraId="01E65005" w14:textId="77777777" w:rsidR="00F20DFC" w:rsidRPr="009A697F" w:rsidRDefault="00F20DFC" w:rsidP="009A697F">
      <w:pPr>
        <w:widowControl w:val="0"/>
        <w:tabs>
          <w:tab w:val="left" w:pos="90"/>
        </w:tabs>
        <w:spacing w:before="23"/>
        <w:rPr>
          <w:snapToGrid w:val="0"/>
          <w:color w:val="000000"/>
        </w:rPr>
      </w:pPr>
    </w:p>
    <w:p w14:paraId="7B989413" w14:textId="77777777" w:rsidR="0028029D" w:rsidRPr="009A697F" w:rsidRDefault="0028029D" w:rsidP="009A697F">
      <w:pPr>
        <w:widowControl w:val="0"/>
        <w:tabs>
          <w:tab w:val="left" w:pos="90"/>
        </w:tabs>
        <w:spacing w:before="23"/>
        <w:rPr>
          <w:snapToGrid w:val="0"/>
          <w:color w:val="000000"/>
        </w:rPr>
      </w:pPr>
    </w:p>
    <w:p w14:paraId="277588F4" w14:textId="77777777" w:rsidR="00AC3676" w:rsidRDefault="00AC3676" w:rsidP="00AC3676">
      <w:pPr>
        <w:widowControl w:val="0"/>
        <w:tabs>
          <w:tab w:val="left" w:pos="90"/>
        </w:tabs>
        <w:rPr>
          <w:b/>
          <w:snapToGrid w:val="0"/>
          <w:color w:val="000080"/>
          <w:sz w:val="26"/>
          <w:u w:val="single"/>
        </w:rPr>
      </w:pPr>
      <w:r>
        <w:rPr>
          <w:b/>
          <w:snapToGrid w:val="0"/>
          <w:color w:val="000080"/>
          <w:u w:val="single"/>
        </w:rPr>
        <w:t xml:space="preserve">NAPOLI - CONSOLATO ONORARIO            </w:t>
      </w:r>
    </w:p>
    <w:p w14:paraId="6313C058" w14:textId="77777777" w:rsidR="00AC3676" w:rsidRDefault="00AC3676" w:rsidP="00AC367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86255">
        <w:rPr>
          <w:snapToGrid w:val="0"/>
          <w:color w:val="000000"/>
        </w:rPr>
        <w:t>M</w:t>
      </w:r>
      <w:r>
        <w:rPr>
          <w:snapToGrid w:val="0"/>
          <w:color w:val="000000"/>
        </w:rPr>
        <w:t>e</w:t>
      </w:r>
      <w:r w:rsidR="00A86255">
        <w:rPr>
          <w:snapToGrid w:val="0"/>
          <w:color w:val="000000"/>
        </w:rPr>
        <w:t>dina,</w:t>
      </w:r>
      <w:r>
        <w:rPr>
          <w:snapToGrid w:val="0"/>
          <w:color w:val="000000"/>
        </w:rPr>
        <w:t xml:space="preserve"> </w:t>
      </w:r>
      <w:r w:rsidR="00A86255">
        <w:rPr>
          <w:snapToGrid w:val="0"/>
          <w:color w:val="000000"/>
        </w:rPr>
        <w:t>5</w:t>
      </w:r>
      <w:r>
        <w:rPr>
          <w:snapToGrid w:val="0"/>
          <w:color w:val="000000"/>
        </w:rPr>
        <w:t xml:space="preserve"> -  </w:t>
      </w:r>
      <w:r w:rsidR="00A86255">
        <w:rPr>
          <w:snapToGrid w:val="0"/>
          <w:color w:val="000000"/>
        </w:rPr>
        <w:t>8</w:t>
      </w:r>
      <w:r>
        <w:rPr>
          <w:snapToGrid w:val="0"/>
          <w:color w:val="000000"/>
        </w:rPr>
        <w:t>11</w:t>
      </w:r>
      <w:r w:rsidR="00A86255">
        <w:rPr>
          <w:snapToGrid w:val="0"/>
          <w:color w:val="000000"/>
        </w:rPr>
        <w:t>33</w:t>
      </w:r>
      <w:r>
        <w:rPr>
          <w:snapToGrid w:val="0"/>
          <w:color w:val="000000"/>
        </w:rPr>
        <w:t xml:space="preserve"> </w:t>
      </w:r>
      <w:r w:rsidR="00A86255">
        <w:rPr>
          <w:snapToGrid w:val="0"/>
          <w:color w:val="000000"/>
        </w:rPr>
        <w:t>N</w:t>
      </w:r>
      <w:r>
        <w:rPr>
          <w:snapToGrid w:val="0"/>
          <w:color w:val="000000"/>
        </w:rPr>
        <w:t>a</w:t>
      </w:r>
      <w:r w:rsidR="00A86255">
        <w:rPr>
          <w:snapToGrid w:val="0"/>
          <w:color w:val="000000"/>
        </w:rPr>
        <w:t>poli</w:t>
      </w:r>
      <w:r>
        <w:rPr>
          <w:snapToGrid w:val="0"/>
          <w:color w:val="000000"/>
        </w:rPr>
        <w:t xml:space="preserve"> </w:t>
      </w:r>
    </w:p>
    <w:p w14:paraId="07C6E9A8" w14:textId="77777777" w:rsidR="00AC3676" w:rsidRDefault="00AC3676" w:rsidP="00AC3676">
      <w:pPr>
        <w:widowControl w:val="0"/>
        <w:tabs>
          <w:tab w:val="left" w:pos="2321"/>
        </w:tabs>
        <w:rPr>
          <w:snapToGrid w:val="0"/>
          <w:color w:val="000000"/>
          <w:sz w:val="23"/>
        </w:rPr>
      </w:pPr>
      <w:r>
        <w:rPr>
          <w:rFonts w:ascii="MS Sans Serif" w:hAnsi="MS Sans Serif"/>
          <w:snapToGrid w:val="0"/>
          <w:sz w:val="24"/>
        </w:rPr>
        <w:tab/>
      </w:r>
      <w:r>
        <w:rPr>
          <w:snapToGrid w:val="0"/>
          <w:color w:val="000000"/>
        </w:rPr>
        <w:t>Tel. 08</w:t>
      </w:r>
      <w:r w:rsidR="00A86255">
        <w:rPr>
          <w:snapToGrid w:val="0"/>
          <w:color w:val="000000"/>
        </w:rPr>
        <w:t>1</w:t>
      </w:r>
      <w:r w:rsidR="00944D1E">
        <w:rPr>
          <w:snapToGrid w:val="0"/>
          <w:color w:val="000000"/>
        </w:rPr>
        <w:t xml:space="preserve"> 5527701</w:t>
      </w:r>
    </w:p>
    <w:p w14:paraId="74FE84E8" w14:textId="77777777" w:rsidR="00AC3676" w:rsidRDefault="00AC3676" w:rsidP="00AC3676">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107" w:history="1">
        <w:r w:rsidR="004C7E55" w:rsidRPr="0087261C">
          <w:rPr>
            <w:rStyle w:val="Collegamentoipertestuale"/>
            <w:snapToGrid w:val="0"/>
            <w:color w:val="000000"/>
            <w:u w:val="none"/>
          </w:rPr>
          <w:t>consolatocilenapoli@gmail.com</w:t>
        </w:r>
      </w:hyperlink>
    </w:p>
    <w:p w14:paraId="633D9EEE" w14:textId="77777777" w:rsidR="00AC3676" w:rsidRDefault="00AC3676" w:rsidP="00AC367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4E070AF8" w14:textId="77777777" w:rsidR="00AC3676" w:rsidRDefault="00AC3676" w:rsidP="00AC367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3CA541" w14:textId="77777777" w:rsidR="00AC3676" w:rsidRPr="00A86255" w:rsidRDefault="00A86255">
      <w:pPr>
        <w:widowControl w:val="0"/>
        <w:tabs>
          <w:tab w:val="left" w:pos="90"/>
        </w:tabs>
        <w:spacing w:before="23"/>
        <w:rPr>
          <w:snapToGrid w:val="0"/>
          <w:color w:val="000000"/>
        </w:rPr>
      </w:pPr>
      <w:r w:rsidRPr="00A86255">
        <w:rPr>
          <w:snapToGrid w:val="0"/>
          <w:color w:val="000000"/>
        </w:rPr>
        <w:t xml:space="preserve">Signor MAURIZIO DI STEFANO, Console Onorario, (Exequatur </w:t>
      </w:r>
      <w:r w:rsidR="003A1FE7">
        <w:rPr>
          <w:snapToGrid w:val="0"/>
          <w:color w:val="000000"/>
        </w:rPr>
        <w:t>21 luglio 2021</w:t>
      </w:r>
      <w:r w:rsidRPr="00A86255">
        <w:rPr>
          <w:snapToGrid w:val="0"/>
          <w:color w:val="000000"/>
        </w:rPr>
        <w:t>)</w:t>
      </w:r>
    </w:p>
    <w:p w14:paraId="549CB4A9" w14:textId="77777777" w:rsidR="00A86255" w:rsidRPr="009A697F" w:rsidRDefault="00A86255">
      <w:pPr>
        <w:widowControl w:val="0"/>
        <w:tabs>
          <w:tab w:val="left" w:pos="90"/>
        </w:tabs>
        <w:spacing w:before="23"/>
        <w:rPr>
          <w:snapToGrid w:val="0"/>
          <w:color w:val="000000"/>
        </w:rPr>
      </w:pPr>
    </w:p>
    <w:p w14:paraId="1ACB8F96" w14:textId="77777777" w:rsidR="009A697F" w:rsidRPr="009A697F" w:rsidRDefault="009A697F">
      <w:pPr>
        <w:widowControl w:val="0"/>
        <w:tabs>
          <w:tab w:val="left" w:pos="90"/>
        </w:tabs>
        <w:spacing w:before="23"/>
        <w:rPr>
          <w:snapToGrid w:val="0"/>
          <w:color w:val="000000"/>
        </w:rPr>
      </w:pPr>
    </w:p>
    <w:p w14:paraId="0E503F51" w14:textId="77777777" w:rsidR="004944D8" w:rsidRDefault="004944D8" w:rsidP="00E10DF0">
      <w:pPr>
        <w:pStyle w:val="Pidipagina"/>
        <w:widowControl w:val="0"/>
        <w:tabs>
          <w:tab w:val="clear" w:pos="4819"/>
          <w:tab w:val="clear" w:pos="9638"/>
          <w:tab w:val="left" w:pos="90"/>
        </w:tabs>
        <w:rPr>
          <w:b/>
          <w:snapToGrid w:val="0"/>
          <w:color w:val="333399"/>
          <w:u w:val="single"/>
        </w:rPr>
      </w:pPr>
      <w:r>
        <w:rPr>
          <w:b/>
          <w:snapToGrid w:val="0"/>
          <w:color w:val="333399"/>
          <w:u w:val="single"/>
        </w:rPr>
        <w:t>PALERMO – CONSOLATO ONORARIO</w:t>
      </w:r>
    </w:p>
    <w:p w14:paraId="5AC04FA0" w14:textId="12C88539" w:rsidR="00490264" w:rsidRDefault="00490264" w:rsidP="0049026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7B6EFC">
        <w:rPr>
          <w:snapToGrid w:val="0"/>
          <w:color w:val="000000"/>
        </w:rPr>
        <w:t>Emerico</w:t>
      </w:r>
      <w:r>
        <w:rPr>
          <w:snapToGrid w:val="0"/>
          <w:color w:val="000000"/>
        </w:rPr>
        <w:t xml:space="preserve"> Amari, 8 -  90139 Palermo </w:t>
      </w:r>
    </w:p>
    <w:p w14:paraId="1EBB8877" w14:textId="23596A2B" w:rsidR="00490264" w:rsidRDefault="00490264" w:rsidP="0049026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Pr="00490264">
        <w:rPr>
          <w:snapToGrid w:val="0"/>
          <w:color w:val="000000"/>
        </w:rPr>
        <w:t>091329744</w:t>
      </w:r>
    </w:p>
    <w:p w14:paraId="1B6F00D1" w14:textId="243CC681" w:rsidR="00490264" w:rsidRDefault="00490264" w:rsidP="00490264">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108" w:history="1">
        <w:r w:rsidR="007B6EFC" w:rsidRPr="00C04194">
          <w:rPr>
            <w:rStyle w:val="Collegamentoipertestuale"/>
            <w:snapToGrid w:val="0"/>
          </w:rPr>
          <w:t>consolatocilepa@gmail.com</w:t>
        </w:r>
      </w:hyperlink>
      <w:r w:rsidR="007B6EFC">
        <w:rPr>
          <w:snapToGrid w:val="0"/>
          <w:color w:val="000000"/>
        </w:rPr>
        <w:t xml:space="preserve"> </w:t>
      </w:r>
    </w:p>
    <w:p w14:paraId="0C7F25A0" w14:textId="50B3CA0F" w:rsidR="00490264" w:rsidRDefault="00490264" w:rsidP="0049026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Sicilia</w:t>
      </w:r>
    </w:p>
    <w:p w14:paraId="04D31A7C" w14:textId="77777777" w:rsidR="00490264" w:rsidRDefault="00490264" w:rsidP="0049026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1ABB2BB" w14:textId="308355EA" w:rsidR="00490264" w:rsidRPr="00A86255" w:rsidRDefault="00490264" w:rsidP="00490264">
      <w:pPr>
        <w:widowControl w:val="0"/>
        <w:tabs>
          <w:tab w:val="left" w:pos="90"/>
        </w:tabs>
        <w:spacing w:before="23"/>
        <w:rPr>
          <w:snapToGrid w:val="0"/>
          <w:color w:val="000000"/>
        </w:rPr>
      </w:pPr>
      <w:r w:rsidRPr="00A86255">
        <w:rPr>
          <w:snapToGrid w:val="0"/>
          <w:color w:val="000000"/>
        </w:rPr>
        <w:t xml:space="preserve">Signor </w:t>
      </w:r>
      <w:r>
        <w:rPr>
          <w:snapToGrid w:val="0"/>
          <w:color w:val="000000"/>
        </w:rPr>
        <w:t xml:space="preserve">ANNIBALE </w:t>
      </w:r>
      <w:r w:rsidR="007B6EFC">
        <w:rPr>
          <w:snapToGrid w:val="0"/>
          <w:color w:val="000000"/>
        </w:rPr>
        <w:t>CHIRIACO</w:t>
      </w:r>
      <w:r w:rsidRPr="00A86255">
        <w:rPr>
          <w:snapToGrid w:val="0"/>
          <w:color w:val="000000"/>
        </w:rPr>
        <w:t xml:space="preserve">, Console Onorario, (Exequatur </w:t>
      </w:r>
      <w:r>
        <w:rPr>
          <w:snapToGrid w:val="0"/>
          <w:color w:val="000000"/>
        </w:rPr>
        <w:t>14 febbraio 2025</w:t>
      </w:r>
      <w:r w:rsidRPr="00A86255">
        <w:rPr>
          <w:snapToGrid w:val="0"/>
          <w:color w:val="000000"/>
        </w:rPr>
        <w:t>)</w:t>
      </w:r>
    </w:p>
    <w:p w14:paraId="56342A4F" w14:textId="77777777" w:rsidR="009A697F" w:rsidRDefault="009A697F">
      <w:pPr>
        <w:pStyle w:val="Pidipagina"/>
        <w:widowControl w:val="0"/>
        <w:tabs>
          <w:tab w:val="clear" w:pos="4819"/>
          <w:tab w:val="clear" w:pos="9638"/>
          <w:tab w:val="left" w:pos="90"/>
        </w:tabs>
        <w:rPr>
          <w:b/>
          <w:snapToGrid w:val="0"/>
        </w:rPr>
      </w:pPr>
    </w:p>
    <w:p w14:paraId="292D4C6B" w14:textId="77777777" w:rsidR="00490264" w:rsidRPr="009A697F" w:rsidRDefault="00490264">
      <w:pPr>
        <w:pStyle w:val="Pidipagina"/>
        <w:widowControl w:val="0"/>
        <w:tabs>
          <w:tab w:val="clear" w:pos="4819"/>
          <w:tab w:val="clear" w:pos="9638"/>
          <w:tab w:val="left" w:pos="90"/>
        </w:tabs>
        <w:rPr>
          <w:b/>
          <w:snapToGrid w:val="0"/>
        </w:rPr>
      </w:pPr>
    </w:p>
    <w:p w14:paraId="2A48080B" w14:textId="77777777" w:rsidR="004944D8" w:rsidRDefault="004944D8" w:rsidP="00E10DF0">
      <w:pPr>
        <w:widowControl w:val="0"/>
        <w:tabs>
          <w:tab w:val="left" w:pos="90"/>
        </w:tabs>
        <w:rPr>
          <w:b/>
          <w:snapToGrid w:val="0"/>
          <w:color w:val="000080"/>
          <w:sz w:val="26"/>
          <w:u w:val="single"/>
        </w:rPr>
      </w:pPr>
      <w:r>
        <w:rPr>
          <w:b/>
          <w:snapToGrid w:val="0"/>
          <w:color w:val="000080"/>
          <w:u w:val="single"/>
        </w:rPr>
        <w:t xml:space="preserve">TORINO - CONSOLATO ONORARIO            </w:t>
      </w:r>
    </w:p>
    <w:p w14:paraId="286964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428A3">
        <w:rPr>
          <w:snapToGrid w:val="0"/>
          <w:color w:val="000000"/>
        </w:rPr>
        <w:t>Via San Pio V</w:t>
      </w:r>
      <w:r>
        <w:rPr>
          <w:snapToGrid w:val="0"/>
          <w:color w:val="000000"/>
        </w:rPr>
        <w:t xml:space="preserve">, </w:t>
      </w:r>
      <w:r w:rsidR="005428A3">
        <w:rPr>
          <w:snapToGrid w:val="0"/>
          <w:color w:val="000000"/>
        </w:rPr>
        <w:t>30 bis</w:t>
      </w:r>
      <w:r>
        <w:rPr>
          <w:snapToGrid w:val="0"/>
          <w:color w:val="000000"/>
        </w:rPr>
        <w:t xml:space="preserve"> - 10</w:t>
      </w:r>
      <w:r w:rsidR="005428A3">
        <w:rPr>
          <w:snapToGrid w:val="0"/>
          <w:color w:val="000000"/>
        </w:rPr>
        <w:t>125</w:t>
      </w:r>
      <w:r>
        <w:rPr>
          <w:snapToGrid w:val="0"/>
          <w:color w:val="000000"/>
        </w:rPr>
        <w:t xml:space="preserve"> Torino </w:t>
      </w:r>
    </w:p>
    <w:p w14:paraId="6E4893D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011</w:t>
      </w:r>
      <w:r w:rsidR="005428A3">
        <w:rPr>
          <w:snapToGrid w:val="0"/>
          <w:color w:val="000000"/>
        </w:rPr>
        <w:t xml:space="preserve"> </w:t>
      </w:r>
      <w:r>
        <w:rPr>
          <w:snapToGrid w:val="0"/>
          <w:color w:val="000000"/>
        </w:rPr>
        <w:t>6690732 - Telex 0116693734</w:t>
      </w:r>
    </w:p>
    <w:p w14:paraId="715CB27D" w14:textId="77777777" w:rsidR="004944D8" w:rsidRDefault="004944D8">
      <w:pPr>
        <w:widowControl w:val="0"/>
        <w:tabs>
          <w:tab w:val="left" w:pos="2321"/>
        </w:tabs>
        <w:rPr>
          <w:snapToGrid w:val="0"/>
          <w:color w:val="000000"/>
        </w:rPr>
      </w:pPr>
      <w:r>
        <w:rPr>
          <w:snapToGrid w:val="0"/>
          <w:color w:val="000000"/>
        </w:rPr>
        <w:tab/>
        <w:t xml:space="preserve"> E-mail </w:t>
      </w:r>
      <w:hyperlink r:id="rId109" w:history="1">
        <w:r w:rsidRPr="006116A1">
          <w:rPr>
            <w:rStyle w:val="Collegamentoipertestuale"/>
            <w:snapToGrid w:val="0"/>
            <w:color w:val="000000"/>
            <w:u w:val="none"/>
          </w:rPr>
          <w:t>vivienjo@hotmail.com</w:t>
        </w:r>
      </w:hyperlink>
      <w:r w:rsidR="005428A3">
        <w:rPr>
          <w:snapToGrid w:val="0"/>
          <w:color w:val="000000"/>
        </w:rPr>
        <w:t xml:space="preserve"> </w:t>
      </w:r>
    </w:p>
    <w:p w14:paraId="0C384A5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6688B8D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6288DD1" w14:textId="77777777" w:rsidR="004944D8" w:rsidRDefault="004944D8">
      <w:pPr>
        <w:widowControl w:val="0"/>
        <w:tabs>
          <w:tab w:val="left" w:pos="90"/>
        </w:tabs>
        <w:spacing w:before="23"/>
        <w:rPr>
          <w:snapToGrid w:val="0"/>
          <w:color w:val="000000"/>
        </w:rPr>
      </w:pPr>
      <w:r>
        <w:rPr>
          <w:snapToGrid w:val="0"/>
          <w:color w:val="000000"/>
        </w:rPr>
        <w:t xml:space="preserve">Signora VIVIEN LILIANA JONES SAPORETTI, Console Onorario, (Rinnovo exequatur </w:t>
      </w:r>
      <w:r w:rsidR="00B51CBC">
        <w:rPr>
          <w:snapToGrid w:val="0"/>
          <w:color w:val="000000"/>
        </w:rPr>
        <w:t>13 gennaio 2021</w:t>
      </w:r>
      <w:r>
        <w:rPr>
          <w:snapToGrid w:val="0"/>
          <w:color w:val="000000"/>
        </w:rPr>
        <w:t>)</w:t>
      </w:r>
    </w:p>
    <w:p w14:paraId="7CD53FBF" w14:textId="77777777" w:rsidR="004944D8" w:rsidRDefault="004944D8">
      <w:pPr>
        <w:widowControl w:val="0"/>
        <w:tabs>
          <w:tab w:val="left" w:pos="90"/>
        </w:tabs>
        <w:spacing w:before="23"/>
        <w:rPr>
          <w:snapToGrid w:val="0"/>
          <w:color w:val="000000"/>
        </w:rPr>
      </w:pPr>
    </w:p>
    <w:p w14:paraId="1BFB84C4" w14:textId="77777777" w:rsidR="003B40A7" w:rsidRDefault="003B40A7">
      <w:pPr>
        <w:widowControl w:val="0"/>
        <w:tabs>
          <w:tab w:val="left" w:pos="90"/>
        </w:tabs>
        <w:spacing w:before="23"/>
        <w:rPr>
          <w:snapToGrid w:val="0"/>
          <w:color w:val="000000"/>
        </w:rPr>
      </w:pPr>
    </w:p>
    <w:p w14:paraId="1B2108C8" w14:textId="77777777" w:rsidR="003B40A7" w:rsidRDefault="003B40A7" w:rsidP="003B40A7">
      <w:pPr>
        <w:widowControl w:val="0"/>
        <w:tabs>
          <w:tab w:val="left" w:pos="90"/>
        </w:tabs>
        <w:rPr>
          <w:b/>
          <w:snapToGrid w:val="0"/>
          <w:color w:val="000080"/>
          <w:sz w:val="26"/>
          <w:u w:val="single"/>
        </w:rPr>
      </w:pPr>
      <w:r>
        <w:rPr>
          <w:b/>
          <w:snapToGrid w:val="0"/>
          <w:color w:val="000080"/>
          <w:u w:val="single"/>
        </w:rPr>
        <w:t xml:space="preserve">TRENTO - CONSOLATO ONORARIO            </w:t>
      </w:r>
    </w:p>
    <w:p w14:paraId="5D5A8F43" w14:textId="77777777" w:rsidR="003B40A7" w:rsidRDefault="003B40A7" w:rsidP="003B40A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Gole, 132 piano terra - 38025 Dimaro (TN) </w:t>
      </w:r>
    </w:p>
    <w:p w14:paraId="7636D66D" w14:textId="77777777" w:rsidR="003B40A7" w:rsidRDefault="003B40A7" w:rsidP="003B40A7">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4C5119" w:rsidRPr="004C5119">
        <w:rPr>
          <w:snapToGrid w:val="0"/>
          <w:color w:val="000000"/>
        </w:rPr>
        <w:t>0463974594</w:t>
      </w:r>
    </w:p>
    <w:p w14:paraId="30CD12AD" w14:textId="77777777" w:rsidR="003B40A7" w:rsidRDefault="003B40A7" w:rsidP="003B40A7">
      <w:pPr>
        <w:widowControl w:val="0"/>
        <w:tabs>
          <w:tab w:val="left" w:pos="2321"/>
        </w:tabs>
        <w:rPr>
          <w:snapToGrid w:val="0"/>
          <w:color w:val="000000"/>
        </w:rPr>
      </w:pPr>
      <w:r>
        <w:rPr>
          <w:snapToGrid w:val="0"/>
          <w:color w:val="000000"/>
        </w:rPr>
        <w:tab/>
        <w:t>E-mail  consolatocile.tn@gmail.com</w:t>
      </w:r>
    </w:p>
    <w:p w14:paraId="46525316" w14:textId="77777777" w:rsidR="003B40A7" w:rsidRDefault="003B40A7" w:rsidP="003B40A7">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Pr="00417A51">
        <w:rPr>
          <w:snapToGrid w:val="0"/>
        </w:rPr>
        <w:t>Trentino Alto Adige</w:t>
      </w:r>
      <w:r>
        <w:rPr>
          <w:snapToGrid w:val="0"/>
          <w:color w:val="000000"/>
        </w:rPr>
        <w:t xml:space="preserve">                </w:t>
      </w:r>
    </w:p>
    <w:p w14:paraId="5F4A3D78" w14:textId="77777777" w:rsidR="003B40A7" w:rsidRDefault="003B40A7" w:rsidP="003B40A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E251390" w14:textId="77777777" w:rsidR="003B40A7" w:rsidRDefault="003B40A7" w:rsidP="003B40A7">
      <w:pPr>
        <w:widowControl w:val="0"/>
        <w:tabs>
          <w:tab w:val="left" w:pos="90"/>
        </w:tabs>
        <w:spacing w:before="23"/>
        <w:rPr>
          <w:snapToGrid w:val="0"/>
          <w:color w:val="000000"/>
        </w:rPr>
      </w:pPr>
      <w:r>
        <w:rPr>
          <w:snapToGrid w:val="0"/>
          <w:color w:val="000000"/>
        </w:rPr>
        <w:t>Signor ALDO ALBASINI</w:t>
      </w:r>
      <w:r w:rsidR="007E0F47">
        <w:rPr>
          <w:snapToGrid w:val="0"/>
          <w:color w:val="000000"/>
        </w:rPr>
        <w:t xml:space="preserve"> BROLL</w:t>
      </w:r>
      <w:r w:rsidR="00BD221B">
        <w:rPr>
          <w:snapToGrid w:val="0"/>
          <w:color w:val="000000"/>
        </w:rPr>
        <w:t>, Console Onorario (Rinnovo e</w:t>
      </w:r>
      <w:r>
        <w:rPr>
          <w:snapToGrid w:val="0"/>
          <w:color w:val="000000"/>
        </w:rPr>
        <w:t xml:space="preserve">xequatur </w:t>
      </w:r>
      <w:r w:rsidR="00BD221B">
        <w:rPr>
          <w:snapToGrid w:val="0"/>
          <w:color w:val="000000"/>
        </w:rPr>
        <w:t>1</w:t>
      </w:r>
      <w:r w:rsidR="007E0F47">
        <w:rPr>
          <w:snapToGrid w:val="0"/>
          <w:color w:val="000000"/>
        </w:rPr>
        <w:t>6</w:t>
      </w:r>
      <w:r>
        <w:rPr>
          <w:snapToGrid w:val="0"/>
          <w:color w:val="000000"/>
        </w:rPr>
        <w:t xml:space="preserve"> </w:t>
      </w:r>
      <w:r w:rsidR="00BD221B">
        <w:rPr>
          <w:snapToGrid w:val="0"/>
          <w:color w:val="000000"/>
        </w:rPr>
        <w:t>giugn</w:t>
      </w:r>
      <w:r>
        <w:rPr>
          <w:snapToGrid w:val="0"/>
          <w:color w:val="000000"/>
        </w:rPr>
        <w:t>o 20</w:t>
      </w:r>
      <w:r w:rsidR="00BD221B">
        <w:rPr>
          <w:snapToGrid w:val="0"/>
          <w:color w:val="000000"/>
        </w:rPr>
        <w:t>20</w:t>
      </w:r>
      <w:r>
        <w:rPr>
          <w:snapToGrid w:val="0"/>
          <w:color w:val="000000"/>
        </w:rPr>
        <w:t>)</w:t>
      </w:r>
    </w:p>
    <w:p w14:paraId="2F6C5587" w14:textId="77777777" w:rsidR="004053AC" w:rsidRDefault="004053AC" w:rsidP="003B40A7">
      <w:pPr>
        <w:widowControl w:val="0"/>
        <w:tabs>
          <w:tab w:val="left" w:pos="90"/>
        </w:tabs>
        <w:spacing w:before="23"/>
        <w:rPr>
          <w:snapToGrid w:val="0"/>
          <w:color w:val="000000"/>
        </w:rPr>
      </w:pPr>
    </w:p>
    <w:p w14:paraId="6A19EA31" w14:textId="77777777" w:rsidR="00376392" w:rsidRDefault="00376392" w:rsidP="003B40A7">
      <w:pPr>
        <w:widowControl w:val="0"/>
        <w:tabs>
          <w:tab w:val="left" w:pos="90"/>
        </w:tabs>
        <w:spacing w:before="23"/>
        <w:rPr>
          <w:snapToGrid w:val="0"/>
          <w:color w:val="000000"/>
        </w:rPr>
      </w:pPr>
    </w:p>
    <w:p w14:paraId="7F3A44F2" w14:textId="77777777" w:rsidR="004053AC" w:rsidRDefault="004053AC" w:rsidP="004053AC">
      <w:pPr>
        <w:widowControl w:val="0"/>
        <w:tabs>
          <w:tab w:val="left" w:pos="90"/>
        </w:tabs>
        <w:rPr>
          <w:b/>
          <w:snapToGrid w:val="0"/>
          <w:color w:val="000080"/>
          <w:sz w:val="26"/>
          <w:u w:val="single"/>
        </w:rPr>
      </w:pPr>
      <w:r>
        <w:rPr>
          <w:b/>
          <w:snapToGrid w:val="0"/>
          <w:color w:val="000080"/>
          <w:u w:val="single"/>
        </w:rPr>
        <w:t xml:space="preserve">TRIESTE - CONSOLATO ONORARIO            </w:t>
      </w:r>
    </w:p>
    <w:p w14:paraId="7973EE5F" w14:textId="77777777" w:rsidR="004053AC" w:rsidRDefault="004053AC" w:rsidP="004053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Riva </w:t>
      </w:r>
      <w:proofErr w:type="spellStart"/>
      <w:r>
        <w:rPr>
          <w:snapToGrid w:val="0"/>
          <w:color w:val="000000"/>
        </w:rPr>
        <w:t>Grumula</w:t>
      </w:r>
      <w:proofErr w:type="spellEnd"/>
      <w:r>
        <w:rPr>
          <w:snapToGrid w:val="0"/>
          <w:color w:val="000000"/>
        </w:rPr>
        <w:t xml:space="preserve">, 2 - 34123 Trieste </w:t>
      </w:r>
    </w:p>
    <w:p w14:paraId="6F8CB974" w14:textId="77777777" w:rsidR="004053AC" w:rsidRDefault="004053AC" w:rsidP="004053AC">
      <w:pPr>
        <w:widowControl w:val="0"/>
        <w:tabs>
          <w:tab w:val="left" w:pos="2321"/>
        </w:tabs>
        <w:rPr>
          <w:snapToGrid w:val="0"/>
          <w:color w:val="000000"/>
        </w:rPr>
      </w:pPr>
      <w:r>
        <w:rPr>
          <w:rFonts w:ascii="MS Sans Serif" w:hAnsi="MS Sans Serif"/>
          <w:snapToGrid w:val="0"/>
          <w:sz w:val="24"/>
        </w:rPr>
        <w:tab/>
      </w:r>
      <w:r>
        <w:rPr>
          <w:snapToGrid w:val="0"/>
          <w:color w:val="000000"/>
        </w:rPr>
        <w:t>Tel. 0403182134 - 0403182122</w:t>
      </w:r>
    </w:p>
    <w:p w14:paraId="04B39C98" w14:textId="77777777" w:rsidR="004053AC" w:rsidRDefault="004053AC" w:rsidP="004053AC">
      <w:pPr>
        <w:widowControl w:val="0"/>
        <w:tabs>
          <w:tab w:val="left" w:pos="2321"/>
        </w:tabs>
        <w:rPr>
          <w:snapToGrid w:val="0"/>
          <w:color w:val="000000"/>
        </w:rPr>
      </w:pPr>
      <w:r>
        <w:rPr>
          <w:snapToGrid w:val="0"/>
          <w:color w:val="000000"/>
        </w:rPr>
        <w:tab/>
        <w:t>E-mail  consolatociletrieste@gmail.com</w:t>
      </w:r>
    </w:p>
    <w:p w14:paraId="798B13A9" w14:textId="77777777" w:rsidR="004053AC" w:rsidRDefault="004053AC" w:rsidP="004053AC">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Friuli Venezia Giulia</w:t>
      </w:r>
      <w:r>
        <w:rPr>
          <w:snapToGrid w:val="0"/>
          <w:color w:val="000000"/>
        </w:rPr>
        <w:t xml:space="preserve">                </w:t>
      </w:r>
    </w:p>
    <w:p w14:paraId="677E2D2F" w14:textId="77777777" w:rsidR="004053AC" w:rsidRDefault="004053AC" w:rsidP="004053A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E984867" w14:textId="77777777" w:rsidR="004053AC" w:rsidRDefault="004053AC" w:rsidP="004053AC">
      <w:pPr>
        <w:widowControl w:val="0"/>
        <w:tabs>
          <w:tab w:val="left" w:pos="90"/>
        </w:tabs>
        <w:spacing w:before="23"/>
        <w:rPr>
          <w:b/>
          <w:snapToGrid w:val="0"/>
          <w:color w:val="000080"/>
          <w:u w:val="single"/>
        </w:rPr>
      </w:pPr>
      <w:r>
        <w:rPr>
          <w:snapToGrid w:val="0"/>
          <w:color w:val="000000"/>
        </w:rPr>
        <w:t>Signor ALESSANDRO de POL, Console Onorario (Exequatur 14 novembre 20</w:t>
      </w:r>
      <w:r w:rsidR="005666C6">
        <w:rPr>
          <w:snapToGrid w:val="0"/>
          <w:color w:val="000000"/>
        </w:rPr>
        <w:t>21</w:t>
      </w:r>
      <w:r>
        <w:rPr>
          <w:snapToGrid w:val="0"/>
          <w:color w:val="000000"/>
        </w:rPr>
        <w:t>)</w:t>
      </w:r>
    </w:p>
    <w:p w14:paraId="631E7992" w14:textId="77777777" w:rsidR="00417A51" w:rsidRDefault="00417A51" w:rsidP="007C4A1C">
      <w:pPr>
        <w:widowControl w:val="0"/>
        <w:tabs>
          <w:tab w:val="left" w:pos="90"/>
        </w:tabs>
        <w:spacing w:before="23"/>
        <w:rPr>
          <w:snapToGrid w:val="0"/>
          <w:color w:val="000000"/>
        </w:rPr>
      </w:pPr>
    </w:p>
    <w:p w14:paraId="232AD472" w14:textId="77777777" w:rsidR="00C737BC" w:rsidRDefault="00F20DFC" w:rsidP="00C737BC">
      <w:pPr>
        <w:widowControl w:val="0"/>
        <w:tabs>
          <w:tab w:val="left" w:pos="90"/>
        </w:tabs>
        <w:spacing w:before="23"/>
        <w:jc w:val="right"/>
        <w:rPr>
          <w:b/>
          <w:caps/>
          <w:snapToGrid w:val="0"/>
          <w:color w:val="000080"/>
          <w:sz w:val="16"/>
        </w:rPr>
      </w:pPr>
      <w:r>
        <w:rPr>
          <w:b/>
          <w:caps/>
          <w:snapToGrid w:val="0"/>
          <w:color w:val="000080"/>
          <w:sz w:val="16"/>
        </w:rPr>
        <w:br w:type="page"/>
      </w:r>
      <w:r w:rsidR="00C737BC">
        <w:rPr>
          <w:b/>
          <w:caps/>
          <w:snapToGrid w:val="0"/>
          <w:color w:val="000080"/>
          <w:sz w:val="16"/>
        </w:rPr>
        <w:t>cile</w:t>
      </w:r>
    </w:p>
    <w:p w14:paraId="3D24DD4D" w14:textId="77777777" w:rsidR="007C4A1C" w:rsidRDefault="007C4A1C" w:rsidP="007C4A1C">
      <w:pPr>
        <w:widowControl w:val="0"/>
        <w:tabs>
          <w:tab w:val="left" w:pos="90"/>
        </w:tabs>
        <w:spacing w:before="23"/>
        <w:rPr>
          <w:snapToGrid w:val="0"/>
          <w:color w:val="000000"/>
        </w:rPr>
      </w:pPr>
    </w:p>
    <w:p w14:paraId="4A4A9C2D" w14:textId="77777777" w:rsidR="00F20DFC" w:rsidRDefault="00F20DFC" w:rsidP="00F20DFC">
      <w:pPr>
        <w:widowControl w:val="0"/>
        <w:tabs>
          <w:tab w:val="left" w:pos="90"/>
        </w:tabs>
        <w:rPr>
          <w:b/>
          <w:snapToGrid w:val="0"/>
          <w:color w:val="000080"/>
          <w:u w:val="single"/>
        </w:rPr>
      </w:pPr>
    </w:p>
    <w:p w14:paraId="2B5655F2" w14:textId="77777777" w:rsidR="007C4A1C" w:rsidRDefault="007C4A1C" w:rsidP="007C4A1C">
      <w:pPr>
        <w:widowControl w:val="0"/>
        <w:tabs>
          <w:tab w:val="left" w:pos="90"/>
        </w:tabs>
        <w:spacing w:before="23"/>
        <w:rPr>
          <w:b/>
          <w:snapToGrid w:val="0"/>
          <w:color w:val="000080"/>
          <w:u w:val="single"/>
        </w:rPr>
      </w:pPr>
      <w:r>
        <w:rPr>
          <w:b/>
          <w:snapToGrid w:val="0"/>
          <w:color w:val="000080"/>
          <w:u w:val="single"/>
        </w:rPr>
        <w:t>VENEZIA – CONSOLATO ONORARIO</w:t>
      </w:r>
    </w:p>
    <w:p w14:paraId="2A2BF876" w14:textId="77777777" w:rsidR="007C4A1C" w:rsidRDefault="007C4A1C" w:rsidP="007C4A1C">
      <w:pPr>
        <w:widowControl w:val="0"/>
        <w:tabs>
          <w:tab w:val="left" w:pos="90"/>
        </w:tabs>
        <w:spacing w:before="23"/>
        <w:rPr>
          <w:snapToGrid w:val="0"/>
          <w:color w:val="000000"/>
        </w:rPr>
      </w:pPr>
    </w:p>
    <w:p w14:paraId="15585099" w14:textId="3B9CBD31" w:rsidR="007C4A1C" w:rsidRDefault="007C4A1C" w:rsidP="00935FD2">
      <w:pPr>
        <w:widowControl w:val="0"/>
        <w:tabs>
          <w:tab w:val="left" w:pos="90"/>
        </w:tabs>
        <w:spacing w:before="23"/>
        <w:rPr>
          <w:snapToGrid w:val="0"/>
          <w:color w:val="000000"/>
        </w:rPr>
      </w:pPr>
      <w:r>
        <w:rPr>
          <w:b/>
          <w:snapToGrid w:val="0"/>
          <w:color w:val="000000"/>
        </w:rPr>
        <w:t>Indirizzo</w:t>
      </w:r>
      <w:r>
        <w:rPr>
          <w:snapToGrid w:val="0"/>
          <w:color w:val="000000"/>
        </w:rPr>
        <w:tab/>
      </w:r>
      <w:r>
        <w:rPr>
          <w:snapToGrid w:val="0"/>
          <w:color w:val="000000"/>
        </w:rPr>
        <w:tab/>
        <w:t xml:space="preserve">   </w:t>
      </w:r>
    </w:p>
    <w:p w14:paraId="7818AC69" w14:textId="0712D031" w:rsidR="007C4A1C" w:rsidRDefault="007C4A1C" w:rsidP="007C4A1C">
      <w:pPr>
        <w:widowControl w:val="0"/>
        <w:tabs>
          <w:tab w:val="left" w:pos="90"/>
        </w:tabs>
        <w:spacing w:before="23"/>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  </w:t>
      </w:r>
    </w:p>
    <w:p w14:paraId="659B2623" w14:textId="77777777" w:rsidR="007C4A1C" w:rsidRDefault="007C4A1C" w:rsidP="007C4A1C">
      <w:pPr>
        <w:widowControl w:val="0"/>
        <w:tabs>
          <w:tab w:val="left" w:pos="90"/>
        </w:tabs>
        <w:spacing w:before="23"/>
        <w:rPr>
          <w:snapToGrid w:val="0"/>
          <w:color w:val="000000"/>
        </w:rPr>
      </w:pPr>
      <w:r>
        <w:rPr>
          <w:b/>
          <w:snapToGrid w:val="0"/>
          <w:color w:val="000000"/>
        </w:rPr>
        <w:t>Circoscrizione</w:t>
      </w:r>
      <w:r>
        <w:rPr>
          <w:snapToGrid w:val="0"/>
          <w:color w:val="000000"/>
        </w:rPr>
        <w:tab/>
      </w:r>
      <w:r>
        <w:rPr>
          <w:snapToGrid w:val="0"/>
          <w:color w:val="000000"/>
        </w:rPr>
        <w:tab/>
        <w:t xml:space="preserve">   Province di Venezia, Belluno, Rovigo, Treviso. </w:t>
      </w:r>
    </w:p>
    <w:p w14:paraId="0C12FF6F" w14:textId="77777777" w:rsidR="007C4A1C" w:rsidRDefault="007C4A1C" w:rsidP="007C4A1C">
      <w:pPr>
        <w:widowControl w:val="0"/>
        <w:tabs>
          <w:tab w:val="left" w:pos="90"/>
        </w:tabs>
        <w:spacing w:before="23"/>
        <w:rPr>
          <w:snapToGrid w:val="0"/>
          <w:color w:val="000000"/>
        </w:rPr>
      </w:pPr>
    </w:p>
    <w:p w14:paraId="4CACAFB1" w14:textId="77777777" w:rsidR="005113F1" w:rsidRDefault="005113F1" w:rsidP="007C4A1C">
      <w:pPr>
        <w:widowControl w:val="0"/>
        <w:tabs>
          <w:tab w:val="left" w:pos="90"/>
        </w:tabs>
        <w:spacing w:before="23"/>
        <w:rPr>
          <w:snapToGrid w:val="0"/>
          <w:color w:val="000000"/>
        </w:rPr>
      </w:pPr>
    </w:p>
    <w:p w14:paraId="17DCF923" w14:textId="77777777" w:rsidR="005113F1" w:rsidRDefault="005113F1" w:rsidP="005113F1">
      <w:pPr>
        <w:widowControl w:val="0"/>
        <w:tabs>
          <w:tab w:val="left" w:pos="90"/>
        </w:tabs>
        <w:spacing w:before="23"/>
        <w:rPr>
          <w:b/>
          <w:bCs/>
          <w:snapToGrid w:val="0"/>
          <w:color w:val="000080"/>
          <w:u w:val="single"/>
        </w:rPr>
      </w:pPr>
      <w:r>
        <w:rPr>
          <w:b/>
          <w:bCs/>
          <w:snapToGrid w:val="0"/>
          <w:color w:val="000080"/>
          <w:u w:val="single"/>
        </w:rPr>
        <w:t>VICENZA – CONSOLATO ONORARIO</w:t>
      </w:r>
    </w:p>
    <w:p w14:paraId="134E7368" w14:textId="77777777" w:rsidR="005113F1" w:rsidRDefault="005113F1" w:rsidP="005113F1">
      <w:pPr>
        <w:widowControl w:val="0"/>
        <w:tabs>
          <w:tab w:val="left" w:pos="90"/>
        </w:tabs>
        <w:spacing w:before="23"/>
        <w:rPr>
          <w:snapToGrid w:val="0"/>
          <w:u w:val="single"/>
        </w:rPr>
      </w:pPr>
    </w:p>
    <w:p w14:paraId="43AE1F65" w14:textId="77777777" w:rsidR="005113F1" w:rsidRDefault="005113F1" w:rsidP="005113F1">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Pr>
          <w:snapToGrid w:val="0"/>
        </w:rPr>
        <w:t>Via Enrico Fermi 288 – 36100 Vicenza</w:t>
      </w:r>
    </w:p>
    <w:p w14:paraId="09F72B87" w14:textId="77777777" w:rsidR="005113F1" w:rsidRDefault="005113F1" w:rsidP="005113F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0444611699 – Fax 0444413280</w:t>
      </w:r>
    </w:p>
    <w:p w14:paraId="6A4D989B" w14:textId="77777777" w:rsidR="005113F1" w:rsidRDefault="005113F1" w:rsidP="005113F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  </w:t>
      </w:r>
      <w:hyperlink r:id="rId110" w:history="1">
        <w:r w:rsidRPr="00814B8A">
          <w:rPr>
            <w:rStyle w:val="Collegamentoipertestuale"/>
            <w:snapToGrid w:val="0"/>
            <w:color w:val="000000"/>
            <w:u w:val="none"/>
          </w:rPr>
          <w:t>aldoroz@tin.it</w:t>
        </w:r>
      </w:hyperlink>
    </w:p>
    <w:p w14:paraId="3DE465D9" w14:textId="77777777" w:rsidR="005113F1" w:rsidRDefault="005113F1" w:rsidP="005113F1">
      <w:pPr>
        <w:widowControl w:val="0"/>
        <w:tabs>
          <w:tab w:val="left" w:pos="90"/>
        </w:tabs>
        <w:spacing w:before="40"/>
        <w:rPr>
          <w:snapToGrid w:val="0"/>
        </w:rPr>
      </w:pPr>
      <w:r>
        <w:rPr>
          <w:b/>
          <w:bCs/>
          <w:snapToGrid w:val="0"/>
        </w:rPr>
        <w:t>Circoscrizione</w:t>
      </w:r>
      <w:r>
        <w:rPr>
          <w:b/>
          <w:bCs/>
          <w:snapToGrid w:val="0"/>
        </w:rPr>
        <w:tab/>
      </w:r>
      <w:r>
        <w:rPr>
          <w:b/>
          <w:bCs/>
          <w:snapToGrid w:val="0"/>
        </w:rPr>
        <w:tab/>
        <w:t xml:space="preserve">   </w:t>
      </w:r>
      <w:r>
        <w:rPr>
          <w:snapToGrid w:val="0"/>
        </w:rPr>
        <w:t>Province di Vicenza, Padova e Verona</w:t>
      </w:r>
    </w:p>
    <w:p w14:paraId="7E24131D" w14:textId="77777777" w:rsidR="005113F1" w:rsidRDefault="005113F1" w:rsidP="005113F1">
      <w:pPr>
        <w:widowControl w:val="0"/>
        <w:tabs>
          <w:tab w:val="left" w:pos="90"/>
        </w:tabs>
        <w:spacing w:before="40"/>
        <w:rPr>
          <w:snapToGrid w:val="0"/>
        </w:rPr>
      </w:pPr>
    </w:p>
    <w:p w14:paraId="48FE4535" w14:textId="77777777" w:rsidR="007D2F7F" w:rsidRDefault="005113F1" w:rsidP="005113F1">
      <w:pPr>
        <w:widowControl w:val="0"/>
        <w:tabs>
          <w:tab w:val="left" w:pos="90"/>
        </w:tabs>
        <w:spacing w:before="40"/>
        <w:rPr>
          <w:snapToGrid w:val="0"/>
        </w:rPr>
      </w:pPr>
      <w:r>
        <w:rPr>
          <w:snapToGrid w:val="0"/>
        </w:rPr>
        <w:t xml:space="preserve">Signor ALDO ROZZI MARIN, Console Onorario (Rinnovo exequatur </w:t>
      </w:r>
      <w:r w:rsidR="001C3AD0">
        <w:rPr>
          <w:snapToGrid w:val="0"/>
        </w:rPr>
        <w:t>21 ottobre 2020</w:t>
      </w:r>
      <w:r>
        <w:rPr>
          <w:snapToGrid w:val="0"/>
        </w:rPr>
        <w:t>)</w:t>
      </w:r>
    </w:p>
    <w:p w14:paraId="5DB1DDE4" w14:textId="77777777" w:rsidR="004944D8" w:rsidRDefault="007D2F7F" w:rsidP="007D2F7F">
      <w:pPr>
        <w:widowControl w:val="0"/>
        <w:tabs>
          <w:tab w:val="left" w:pos="90"/>
        </w:tabs>
        <w:spacing w:before="40"/>
        <w:jc w:val="right"/>
        <w:rPr>
          <w:b/>
          <w:snapToGrid w:val="0"/>
          <w:color w:val="000000"/>
        </w:rPr>
      </w:pPr>
      <w:r>
        <w:rPr>
          <w:snapToGrid w:val="0"/>
        </w:rPr>
        <w:br w:type="page"/>
      </w:r>
      <w:r w:rsidR="004944D8">
        <w:rPr>
          <w:b/>
          <w:snapToGrid w:val="0"/>
          <w:color w:val="000000"/>
          <w:sz w:val="16"/>
        </w:rPr>
        <w:t>CINA</w:t>
      </w:r>
    </w:p>
    <w:p w14:paraId="0B9A534A" w14:textId="77777777" w:rsidR="004944D8" w:rsidRDefault="004944D8">
      <w:pPr>
        <w:widowControl w:val="0"/>
        <w:tabs>
          <w:tab w:val="left" w:pos="90"/>
        </w:tabs>
        <w:spacing w:before="60"/>
        <w:jc w:val="center"/>
        <w:rPr>
          <w:snapToGrid w:val="0"/>
          <w:color w:val="000080"/>
          <w:sz w:val="26"/>
        </w:rPr>
      </w:pPr>
    </w:p>
    <w:p w14:paraId="3A7A0118"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596288" behindDoc="0" locked="0" layoutInCell="1" allowOverlap="1" wp14:anchorId="4DCDA5BC" wp14:editId="655BE9A6">
            <wp:simplePos x="0" y="0"/>
            <wp:positionH relativeFrom="column">
              <wp:posOffset>5738495</wp:posOffset>
            </wp:positionH>
            <wp:positionV relativeFrom="paragraph">
              <wp:posOffset>-12700</wp:posOffset>
            </wp:positionV>
            <wp:extent cx="702310" cy="467995"/>
            <wp:effectExtent l="19050" t="19050" r="2540" b="8255"/>
            <wp:wrapNone/>
            <wp:docPr id="379"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7"/>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CINA </w:t>
      </w:r>
    </w:p>
    <w:p w14:paraId="7588CCEF" w14:textId="77777777" w:rsidR="004944D8" w:rsidRDefault="004944D8">
      <w:pPr>
        <w:widowControl w:val="0"/>
        <w:tabs>
          <w:tab w:val="left" w:pos="90"/>
        </w:tabs>
        <w:rPr>
          <w:b/>
          <w:snapToGrid w:val="0"/>
          <w:color w:val="000080"/>
          <w:sz w:val="28"/>
        </w:rPr>
      </w:pPr>
      <w:r>
        <w:rPr>
          <w:b/>
          <w:snapToGrid w:val="0"/>
          <w:color w:val="000080"/>
          <w:sz w:val="22"/>
        </w:rPr>
        <w:t xml:space="preserve">Repubblica Popolare Cinese                             </w:t>
      </w:r>
    </w:p>
    <w:p w14:paraId="1C2AD72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28C9D0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ottobre</w:t>
      </w:r>
    </w:p>
    <w:p w14:paraId="5771EA2A" w14:textId="77777777" w:rsidR="00D2105D" w:rsidRDefault="00D2105D" w:rsidP="00D2105D">
      <w:pPr>
        <w:widowControl w:val="0"/>
        <w:tabs>
          <w:tab w:val="left" w:pos="90"/>
        </w:tabs>
        <w:rPr>
          <w:b/>
          <w:snapToGrid w:val="0"/>
          <w:color w:val="000080"/>
          <w:u w:val="single"/>
        </w:rPr>
      </w:pPr>
    </w:p>
    <w:p w14:paraId="4831436B" w14:textId="77777777" w:rsidR="007F0BB6" w:rsidRDefault="007F0BB6" w:rsidP="00D2105D">
      <w:pPr>
        <w:widowControl w:val="0"/>
        <w:tabs>
          <w:tab w:val="left" w:pos="90"/>
        </w:tabs>
        <w:rPr>
          <w:b/>
          <w:snapToGrid w:val="0"/>
          <w:color w:val="000080"/>
          <w:u w:val="single"/>
        </w:rPr>
      </w:pPr>
    </w:p>
    <w:p w14:paraId="24F44ADF" w14:textId="77777777" w:rsidR="004944D8" w:rsidRDefault="004944D8" w:rsidP="00D2105D">
      <w:pPr>
        <w:widowControl w:val="0"/>
        <w:tabs>
          <w:tab w:val="left" w:pos="90"/>
        </w:tabs>
        <w:rPr>
          <w:b/>
          <w:snapToGrid w:val="0"/>
          <w:color w:val="000080"/>
          <w:sz w:val="26"/>
          <w:u w:val="single"/>
        </w:rPr>
      </w:pPr>
      <w:r>
        <w:rPr>
          <w:b/>
          <w:snapToGrid w:val="0"/>
          <w:color w:val="000080"/>
          <w:u w:val="single"/>
        </w:rPr>
        <w:t>ROMA - SEZIONE CONSOLARE DELL'AMBASCIATA</w:t>
      </w:r>
    </w:p>
    <w:p w14:paraId="4AE90F2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Bruxelles, 56 - 00198 Roma </w:t>
      </w:r>
    </w:p>
    <w:p w14:paraId="69F7F3BB" w14:textId="77777777" w:rsidR="004944D8" w:rsidRPr="00FE78ED" w:rsidRDefault="004944D8">
      <w:pPr>
        <w:widowControl w:val="0"/>
        <w:tabs>
          <w:tab w:val="left" w:pos="2321"/>
        </w:tabs>
        <w:rPr>
          <w:snapToGrid w:val="0"/>
          <w:color w:val="000000"/>
        </w:rPr>
      </w:pPr>
      <w:r>
        <w:rPr>
          <w:rFonts w:ascii="MS Sans Serif" w:hAnsi="MS Sans Serif"/>
          <w:snapToGrid w:val="0"/>
          <w:sz w:val="24"/>
        </w:rPr>
        <w:tab/>
      </w:r>
      <w:r w:rsidR="00FE78ED">
        <w:t>Tel.</w:t>
      </w:r>
      <w:r w:rsidR="00FE78ED" w:rsidRPr="00FE78ED">
        <w:t xml:space="preserve"> 0696524262 - Fax 0685352891</w:t>
      </w:r>
    </w:p>
    <w:p w14:paraId="684E4A96" w14:textId="77777777" w:rsidR="004944D8" w:rsidRDefault="004944D8" w:rsidP="00D6531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D6531C">
        <w:rPr>
          <w:snapToGrid w:val="0"/>
          <w:color w:val="000000"/>
        </w:rPr>
        <w:t>torio della Repubblica Italiana</w:t>
      </w:r>
    </w:p>
    <w:p w14:paraId="1E904DC9" w14:textId="77777777" w:rsidR="004944D8" w:rsidRDefault="004944D8">
      <w:pPr>
        <w:widowControl w:val="0"/>
        <w:tabs>
          <w:tab w:val="left" w:pos="90"/>
        </w:tabs>
        <w:rPr>
          <w:b/>
          <w:snapToGrid w:val="0"/>
          <w:color w:val="000080"/>
          <w:u w:val="single"/>
        </w:rPr>
      </w:pPr>
    </w:p>
    <w:p w14:paraId="2104E413" w14:textId="77777777" w:rsidR="004944D8" w:rsidRDefault="004944D8">
      <w:pPr>
        <w:widowControl w:val="0"/>
        <w:tabs>
          <w:tab w:val="left" w:pos="90"/>
        </w:tabs>
        <w:rPr>
          <w:b/>
          <w:snapToGrid w:val="0"/>
          <w:color w:val="000080"/>
          <w:u w:val="single"/>
        </w:rPr>
      </w:pPr>
    </w:p>
    <w:p w14:paraId="53AE6E64"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w:t>
      </w:r>
    </w:p>
    <w:p w14:paraId="65CDC2B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Della Robbia, </w:t>
      </w:r>
      <w:r w:rsidR="00956600">
        <w:rPr>
          <w:snapToGrid w:val="0"/>
          <w:color w:val="000000"/>
        </w:rPr>
        <w:t>8</w:t>
      </w:r>
      <w:r>
        <w:rPr>
          <w:snapToGrid w:val="0"/>
          <w:color w:val="000000"/>
        </w:rPr>
        <w:t xml:space="preserve">9 - 50132 Firenze </w:t>
      </w:r>
    </w:p>
    <w:p w14:paraId="21B42F9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AF4BC1" w:rsidRPr="00FE35D7">
        <w:rPr>
          <w:color w:val="000000"/>
        </w:rPr>
        <w:t>055-573889</w:t>
      </w:r>
    </w:p>
    <w:p w14:paraId="18927B6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Liguria, Umbria, Marche   </w:t>
      </w:r>
    </w:p>
    <w:p w14:paraId="469556E4" w14:textId="77777777" w:rsidR="004944D8" w:rsidRDefault="004944D8">
      <w:pPr>
        <w:widowControl w:val="0"/>
        <w:tabs>
          <w:tab w:val="left" w:pos="90"/>
        </w:tabs>
        <w:rPr>
          <w:snapToGrid w:val="0"/>
          <w:color w:val="000000"/>
        </w:rPr>
      </w:pPr>
    </w:p>
    <w:p w14:paraId="11405C74" w14:textId="2ECE68CC" w:rsidR="00502CD1" w:rsidRDefault="00502CD1">
      <w:pPr>
        <w:widowControl w:val="0"/>
        <w:tabs>
          <w:tab w:val="left" w:pos="90"/>
        </w:tabs>
        <w:rPr>
          <w:snapToGrid w:val="0"/>
          <w:color w:val="000000"/>
        </w:rPr>
      </w:pPr>
      <w:r w:rsidRPr="00502CD1">
        <w:rPr>
          <w:snapToGrid w:val="0"/>
          <w:color w:val="000000"/>
        </w:rPr>
        <w:t xml:space="preserve">Signora </w:t>
      </w:r>
      <w:r w:rsidR="003B251C">
        <w:rPr>
          <w:snapToGrid w:val="0"/>
          <w:color w:val="000000"/>
        </w:rPr>
        <w:t>QI YIN</w:t>
      </w:r>
      <w:r w:rsidRPr="00502CD1">
        <w:rPr>
          <w:snapToGrid w:val="0"/>
          <w:color w:val="000000"/>
        </w:rPr>
        <w:t>, Console Generale (</w:t>
      </w:r>
      <w:r>
        <w:rPr>
          <w:snapToGrid w:val="0"/>
          <w:color w:val="000000"/>
        </w:rPr>
        <w:t>Exequatur 18 novembre 2024</w:t>
      </w:r>
      <w:r w:rsidRPr="00502CD1">
        <w:rPr>
          <w:snapToGrid w:val="0"/>
          <w:color w:val="000000"/>
        </w:rPr>
        <w:t>)</w:t>
      </w:r>
    </w:p>
    <w:p w14:paraId="6A334A4F" w14:textId="7D1E5F71" w:rsidR="00C73AA1" w:rsidRDefault="00C73AA1">
      <w:pPr>
        <w:widowControl w:val="0"/>
        <w:tabs>
          <w:tab w:val="left" w:pos="90"/>
        </w:tabs>
        <w:rPr>
          <w:snapToGrid w:val="0"/>
          <w:color w:val="000000"/>
        </w:rPr>
      </w:pPr>
      <w:r>
        <w:rPr>
          <w:snapToGrid w:val="0"/>
          <w:color w:val="000000"/>
        </w:rPr>
        <w:t xml:space="preserve">Signora </w:t>
      </w:r>
      <w:r w:rsidR="00DA56BB">
        <w:rPr>
          <w:snapToGrid w:val="0"/>
          <w:color w:val="000000"/>
        </w:rPr>
        <w:t>ZHONGQI GUAN</w:t>
      </w:r>
      <w:r>
        <w:rPr>
          <w:snapToGrid w:val="0"/>
          <w:color w:val="000000"/>
        </w:rPr>
        <w:t>, Console Generale Aggiunto (</w:t>
      </w:r>
      <w:r w:rsidR="00DA56BB">
        <w:rPr>
          <w:snapToGrid w:val="0"/>
          <w:color w:val="000000"/>
        </w:rPr>
        <w:t>5 settembre 2021</w:t>
      </w:r>
      <w:r>
        <w:rPr>
          <w:snapToGrid w:val="0"/>
          <w:color w:val="000000"/>
        </w:rPr>
        <w:t>)</w:t>
      </w:r>
    </w:p>
    <w:p w14:paraId="4CB69E9A" w14:textId="77777777" w:rsidR="00D2738F" w:rsidRDefault="00D2738F">
      <w:pPr>
        <w:widowControl w:val="0"/>
        <w:tabs>
          <w:tab w:val="left" w:pos="90"/>
        </w:tabs>
        <w:rPr>
          <w:snapToGrid w:val="0"/>
          <w:color w:val="000000"/>
        </w:rPr>
      </w:pPr>
      <w:r>
        <w:rPr>
          <w:snapToGrid w:val="0"/>
          <w:color w:val="000000"/>
        </w:rPr>
        <w:t>Signor LIMIAO</w:t>
      </w:r>
      <w:r w:rsidR="00FF581F">
        <w:rPr>
          <w:snapToGrid w:val="0"/>
          <w:color w:val="000000"/>
        </w:rPr>
        <w:t xml:space="preserve"> ZHOU</w:t>
      </w:r>
      <w:r>
        <w:rPr>
          <w:snapToGrid w:val="0"/>
          <w:color w:val="000000"/>
        </w:rPr>
        <w:t>, Console (15 gennaio 2022)</w:t>
      </w:r>
    </w:p>
    <w:p w14:paraId="3C9C159F" w14:textId="77777777" w:rsidR="00B8216E" w:rsidRPr="00427D26" w:rsidRDefault="00B8216E">
      <w:pPr>
        <w:widowControl w:val="0"/>
        <w:tabs>
          <w:tab w:val="left" w:pos="90"/>
        </w:tabs>
        <w:rPr>
          <w:snapToGrid w:val="0"/>
          <w:color w:val="000000"/>
          <w:lang w:val="es-ES"/>
        </w:rPr>
      </w:pPr>
      <w:proofErr w:type="spellStart"/>
      <w:r w:rsidRPr="00427D26">
        <w:rPr>
          <w:snapToGrid w:val="0"/>
          <w:color w:val="000000"/>
          <w:lang w:val="es-ES"/>
        </w:rPr>
        <w:t>Signora</w:t>
      </w:r>
      <w:proofErr w:type="spellEnd"/>
      <w:r w:rsidRPr="00427D26">
        <w:rPr>
          <w:snapToGrid w:val="0"/>
          <w:color w:val="000000"/>
          <w:lang w:val="es-ES"/>
        </w:rPr>
        <w:t xml:space="preserve"> JINGYUAN XU, </w:t>
      </w:r>
      <w:proofErr w:type="spellStart"/>
      <w:r w:rsidRPr="00427D26">
        <w:rPr>
          <w:snapToGrid w:val="0"/>
          <w:color w:val="000000"/>
          <w:lang w:val="es-ES"/>
        </w:rPr>
        <w:t>Console</w:t>
      </w:r>
      <w:proofErr w:type="spellEnd"/>
      <w:r w:rsidRPr="00427D26">
        <w:rPr>
          <w:snapToGrid w:val="0"/>
          <w:color w:val="000000"/>
          <w:lang w:val="es-ES"/>
        </w:rPr>
        <w:t xml:space="preserve"> (10 marzo 2024)</w:t>
      </w:r>
    </w:p>
    <w:p w14:paraId="67BEE9C5" w14:textId="77777777" w:rsidR="0036631B" w:rsidRDefault="0036631B">
      <w:pPr>
        <w:widowControl w:val="0"/>
        <w:tabs>
          <w:tab w:val="left" w:pos="90"/>
        </w:tabs>
        <w:rPr>
          <w:snapToGrid w:val="0"/>
          <w:color w:val="000000"/>
        </w:rPr>
      </w:pPr>
      <w:r>
        <w:rPr>
          <w:snapToGrid w:val="0"/>
          <w:color w:val="000000"/>
        </w:rPr>
        <w:t>Signor ZIJIN XU, Addetto Consolare (31 marzo 2023)</w:t>
      </w:r>
    </w:p>
    <w:p w14:paraId="221B0AB4" w14:textId="1585F0AA" w:rsidR="004944D8" w:rsidRDefault="004944D8">
      <w:pPr>
        <w:widowControl w:val="0"/>
        <w:tabs>
          <w:tab w:val="left" w:pos="90"/>
        </w:tabs>
        <w:rPr>
          <w:snapToGrid w:val="0"/>
          <w:color w:val="000000"/>
        </w:rPr>
      </w:pPr>
    </w:p>
    <w:p w14:paraId="02765098" w14:textId="77777777" w:rsidR="004944D8" w:rsidRDefault="004944D8">
      <w:pPr>
        <w:widowControl w:val="0"/>
        <w:tabs>
          <w:tab w:val="left" w:pos="90"/>
        </w:tabs>
        <w:rPr>
          <w:b/>
          <w:snapToGrid w:val="0"/>
          <w:color w:val="000080"/>
          <w:u w:val="single"/>
        </w:rPr>
      </w:pPr>
    </w:p>
    <w:p w14:paraId="0FFE8959"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2E7E2AB" w14:textId="6E98646B"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C391A">
        <w:rPr>
          <w:snapToGrid w:val="0"/>
          <w:color w:val="000000"/>
        </w:rPr>
        <w:t>Via  Benaco,</w:t>
      </w:r>
      <w:r>
        <w:rPr>
          <w:snapToGrid w:val="0"/>
          <w:color w:val="000000"/>
        </w:rPr>
        <w:t xml:space="preserve"> 4 - 20139 Milano </w:t>
      </w:r>
    </w:p>
    <w:p w14:paraId="04EF81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025693869 - Fax 025694131  </w:t>
      </w:r>
    </w:p>
    <w:p w14:paraId="190E4F46" w14:textId="77777777" w:rsidR="00791D7B"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bookmarkStart w:id="32" w:name="_Hlk198801421"/>
      <w:r>
        <w:rPr>
          <w:snapToGrid w:val="0"/>
          <w:color w:val="000000"/>
        </w:rPr>
        <w:t>Lomb</w:t>
      </w:r>
      <w:r w:rsidR="002F47AD">
        <w:rPr>
          <w:snapToGrid w:val="0"/>
          <w:color w:val="000000"/>
        </w:rPr>
        <w:t xml:space="preserve">ardia, Piemonte, Veneto, Emilia </w:t>
      </w:r>
      <w:r>
        <w:rPr>
          <w:snapToGrid w:val="0"/>
          <w:color w:val="000000"/>
        </w:rPr>
        <w:t>Romagna</w:t>
      </w:r>
      <w:r w:rsidR="00791D7B">
        <w:rPr>
          <w:snapToGrid w:val="0"/>
          <w:color w:val="000000"/>
        </w:rPr>
        <w:t xml:space="preserve">, </w:t>
      </w:r>
      <w:bookmarkEnd w:id="32"/>
      <w:r w:rsidR="00791D7B" w:rsidRPr="00791D7B">
        <w:rPr>
          <w:snapToGrid w:val="0"/>
          <w:color w:val="000000"/>
        </w:rPr>
        <w:t>Valle d’Aosta, Trentino-Alto Adige</w:t>
      </w:r>
      <w:r w:rsidR="00791D7B">
        <w:rPr>
          <w:snapToGrid w:val="0"/>
          <w:color w:val="000000"/>
        </w:rPr>
        <w:t>,</w:t>
      </w:r>
    </w:p>
    <w:p w14:paraId="734BD5B9" w14:textId="7525D899" w:rsidR="004944D8" w:rsidRDefault="00791D7B">
      <w:pPr>
        <w:widowControl w:val="0"/>
        <w:tabs>
          <w:tab w:val="left" w:pos="90"/>
          <w:tab w:val="left" w:pos="2321"/>
        </w:tabs>
        <w:spacing w:before="40"/>
        <w:rPr>
          <w:snapToGrid w:val="0"/>
          <w:color w:val="000000"/>
        </w:rPr>
      </w:pPr>
      <w:r>
        <w:rPr>
          <w:snapToGrid w:val="0"/>
          <w:color w:val="000000"/>
        </w:rPr>
        <w:tab/>
      </w:r>
      <w:r>
        <w:rPr>
          <w:snapToGrid w:val="0"/>
          <w:color w:val="000000"/>
        </w:rPr>
        <w:tab/>
      </w:r>
      <w:r w:rsidRPr="00791D7B">
        <w:rPr>
          <w:snapToGrid w:val="0"/>
          <w:color w:val="000000"/>
        </w:rPr>
        <w:t>Friuli-Venezia Giulia</w:t>
      </w:r>
    </w:p>
    <w:p w14:paraId="3F52FFCF" w14:textId="77777777" w:rsidR="001B2E21" w:rsidRDefault="001B2E21">
      <w:pPr>
        <w:widowControl w:val="0"/>
        <w:tabs>
          <w:tab w:val="left" w:pos="90"/>
          <w:tab w:val="left" w:pos="2321"/>
        </w:tabs>
        <w:spacing w:before="40"/>
        <w:rPr>
          <w:snapToGrid w:val="0"/>
          <w:color w:val="000000"/>
        </w:rPr>
      </w:pPr>
    </w:p>
    <w:p w14:paraId="6E2C8DB9" w14:textId="4DDD1434" w:rsidR="001B2E21" w:rsidRDefault="00254A9F">
      <w:pPr>
        <w:widowControl w:val="0"/>
        <w:tabs>
          <w:tab w:val="left" w:pos="90"/>
          <w:tab w:val="left" w:pos="2321"/>
        </w:tabs>
        <w:spacing w:before="40"/>
        <w:rPr>
          <w:snapToGrid w:val="0"/>
          <w:color w:val="000000"/>
          <w:sz w:val="26"/>
        </w:rPr>
      </w:pPr>
      <w:r w:rsidRPr="005A0417">
        <w:rPr>
          <w:b/>
          <w:snapToGrid w:val="0"/>
          <w:color w:val="000000"/>
        </w:rPr>
        <w:t>Ufficio Commerciale</w:t>
      </w:r>
      <w:r>
        <w:rPr>
          <w:snapToGrid w:val="0"/>
          <w:color w:val="000000"/>
        </w:rPr>
        <w:tab/>
        <w:t xml:space="preserve">Via </w:t>
      </w:r>
      <w:r w:rsidR="008C391A">
        <w:rPr>
          <w:snapToGrid w:val="0"/>
          <w:color w:val="000000"/>
        </w:rPr>
        <w:t xml:space="preserve">Benaco, </w:t>
      </w:r>
      <w:r w:rsidR="00006E45" w:rsidRPr="00006E45">
        <w:rPr>
          <w:snapToGrid w:val="0"/>
          <w:color w:val="000000"/>
        </w:rPr>
        <w:t>4 - 20139 Milano</w:t>
      </w:r>
    </w:p>
    <w:p w14:paraId="3E45F721" w14:textId="77777777" w:rsidR="00593AA5" w:rsidRDefault="00593AA5">
      <w:pPr>
        <w:widowControl w:val="0"/>
        <w:tabs>
          <w:tab w:val="left" w:pos="90"/>
        </w:tabs>
        <w:rPr>
          <w:snapToGrid w:val="0"/>
          <w:color w:val="000000"/>
        </w:rPr>
      </w:pPr>
    </w:p>
    <w:p w14:paraId="1D268FD2" w14:textId="77777777" w:rsidR="009C48CD" w:rsidRDefault="009C48CD">
      <w:pPr>
        <w:widowControl w:val="0"/>
        <w:tabs>
          <w:tab w:val="left" w:pos="90"/>
        </w:tabs>
        <w:rPr>
          <w:snapToGrid w:val="0"/>
          <w:color w:val="000000"/>
        </w:rPr>
      </w:pPr>
      <w:r>
        <w:rPr>
          <w:snapToGrid w:val="0"/>
          <w:color w:val="000000"/>
        </w:rPr>
        <w:t xml:space="preserve">Signor </w:t>
      </w:r>
      <w:r w:rsidR="00EA5827">
        <w:rPr>
          <w:snapToGrid w:val="0"/>
          <w:color w:val="000000"/>
        </w:rPr>
        <w:t>KAN LIU</w:t>
      </w:r>
      <w:r>
        <w:rPr>
          <w:snapToGrid w:val="0"/>
          <w:color w:val="000000"/>
        </w:rPr>
        <w:t>, Console Generale (</w:t>
      </w:r>
      <w:r w:rsidR="008D50D0">
        <w:rPr>
          <w:snapToGrid w:val="0"/>
          <w:color w:val="000000"/>
        </w:rPr>
        <w:t xml:space="preserve">Exequatur </w:t>
      </w:r>
      <w:r>
        <w:rPr>
          <w:snapToGrid w:val="0"/>
          <w:color w:val="000000"/>
        </w:rPr>
        <w:t>17 agosto 2021)</w:t>
      </w:r>
    </w:p>
    <w:p w14:paraId="6B68352B" w14:textId="77777777" w:rsidR="008D50D0" w:rsidRDefault="008D50D0" w:rsidP="008D50D0">
      <w:pPr>
        <w:widowControl w:val="0"/>
        <w:tabs>
          <w:tab w:val="left" w:pos="90"/>
        </w:tabs>
        <w:rPr>
          <w:snapToGrid w:val="0"/>
          <w:color w:val="000000"/>
        </w:rPr>
      </w:pPr>
      <w:r>
        <w:rPr>
          <w:snapToGrid w:val="0"/>
          <w:color w:val="000000"/>
        </w:rPr>
        <w:t>Signor KAIBIN ZHANG, Console Generale Aggiunto (23 settembre 2020)</w:t>
      </w:r>
    </w:p>
    <w:p w14:paraId="3AA7424F" w14:textId="09AC52D1" w:rsidR="00345172" w:rsidRDefault="00345172" w:rsidP="00345172">
      <w:pPr>
        <w:widowControl w:val="0"/>
        <w:tabs>
          <w:tab w:val="left" w:pos="90"/>
        </w:tabs>
      </w:pPr>
      <w:r>
        <w:t>Signor CHENBIAO WANG, Console (14 novembre 2020)</w:t>
      </w:r>
    </w:p>
    <w:p w14:paraId="1DC51626" w14:textId="62BBDD42" w:rsidR="005234DC" w:rsidRDefault="005234DC" w:rsidP="00B27C3C">
      <w:pPr>
        <w:widowControl w:val="0"/>
        <w:tabs>
          <w:tab w:val="left" w:pos="90"/>
        </w:tabs>
      </w:pPr>
      <w:r>
        <w:t>Signor</w:t>
      </w:r>
      <w:r w:rsidR="00B5055C">
        <w:t>a</w:t>
      </w:r>
      <w:r>
        <w:t xml:space="preserve"> MINGWEN ZHANG, Console (26 agosto 2022)</w:t>
      </w:r>
    </w:p>
    <w:p w14:paraId="2CEF81ED" w14:textId="77777777" w:rsidR="008B325A" w:rsidRDefault="008B325A" w:rsidP="00B27C3C">
      <w:pPr>
        <w:widowControl w:val="0"/>
        <w:tabs>
          <w:tab w:val="left" w:pos="90"/>
        </w:tabs>
      </w:pPr>
      <w:r>
        <w:t>Signor LIANGJUN YAO, Console (1° febbraio 2023)</w:t>
      </w:r>
    </w:p>
    <w:p w14:paraId="7B583DEE" w14:textId="77777777" w:rsidR="005918CF" w:rsidRDefault="005918CF" w:rsidP="00B27C3C">
      <w:pPr>
        <w:widowControl w:val="0"/>
        <w:tabs>
          <w:tab w:val="left" w:pos="90"/>
        </w:tabs>
      </w:pPr>
      <w:r>
        <w:t>Signor XIEWEI GENG, Console (25 agosto 2023)</w:t>
      </w:r>
    </w:p>
    <w:p w14:paraId="034CD5B1" w14:textId="225BD297" w:rsidR="001A7AF5" w:rsidRPr="001A7AF5" w:rsidRDefault="001A7AF5" w:rsidP="001A7AF5">
      <w:pPr>
        <w:widowControl w:val="0"/>
        <w:tabs>
          <w:tab w:val="left" w:pos="90"/>
        </w:tabs>
      </w:pPr>
      <w:r w:rsidRPr="001A7AF5">
        <w:t>Signor Y</w:t>
      </w:r>
      <w:r w:rsidR="00345172">
        <w:t>U</w:t>
      </w:r>
      <w:r w:rsidRPr="001A7AF5">
        <w:t>ANWEN PAN, Console (4 luglio 2024</w:t>
      </w:r>
      <w:r>
        <w:t>)</w:t>
      </w:r>
    </w:p>
    <w:p w14:paraId="35AE8F17" w14:textId="77777777" w:rsidR="001A7AF5" w:rsidRPr="001A7AF5" w:rsidRDefault="001A7AF5" w:rsidP="00B27C3C">
      <w:pPr>
        <w:widowControl w:val="0"/>
        <w:tabs>
          <w:tab w:val="left" w:pos="90"/>
        </w:tabs>
      </w:pPr>
      <w:r w:rsidRPr="001A7AF5">
        <w:t>Signora XINYI WANG, Console (10 luglio 2024</w:t>
      </w:r>
      <w:r>
        <w:t>)</w:t>
      </w:r>
    </w:p>
    <w:p w14:paraId="468585B9" w14:textId="41523512" w:rsidR="00345172" w:rsidRDefault="00345172" w:rsidP="00B27C3C">
      <w:pPr>
        <w:widowControl w:val="0"/>
        <w:tabs>
          <w:tab w:val="left" w:pos="90"/>
        </w:tabs>
      </w:pPr>
      <w:r>
        <w:t>Signor JIE LIAO, Console (1 novembre 2024)</w:t>
      </w:r>
    </w:p>
    <w:p w14:paraId="05DE0B2C" w14:textId="7CD8A1A1" w:rsidR="00F9532C" w:rsidRDefault="00F9532C" w:rsidP="00B27C3C">
      <w:pPr>
        <w:widowControl w:val="0"/>
        <w:tabs>
          <w:tab w:val="left" w:pos="90"/>
        </w:tabs>
      </w:pPr>
      <w:r>
        <w:t>Signora XINNA WEN, Console (27 dicembre 2024)</w:t>
      </w:r>
    </w:p>
    <w:p w14:paraId="0EC18E2F" w14:textId="48B7996B" w:rsidR="00463423" w:rsidRDefault="00463423" w:rsidP="00B27C3C">
      <w:pPr>
        <w:widowControl w:val="0"/>
        <w:tabs>
          <w:tab w:val="left" w:pos="90"/>
        </w:tabs>
      </w:pPr>
      <w:r w:rsidRPr="00463423">
        <w:t>Signor H</w:t>
      </w:r>
      <w:r>
        <w:t>ONGJUN YU, Vice Console</w:t>
      </w:r>
      <w:r w:rsidR="00B23DD2">
        <w:t xml:space="preserve"> (16 ottobre 2021)</w:t>
      </w:r>
    </w:p>
    <w:p w14:paraId="32785227" w14:textId="77777777" w:rsidR="00EA5827" w:rsidRDefault="00EA5827" w:rsidP="00B27C3C">
      <w:pPr>
        <w:widowControl w:val="0"/>
        <w:tabs>
          <w:tab w:val="left" w:pos="90"/>
        </w:tabs>
      </w:pPr>
      <w:r>
        <w:t>Signor WU REN, Vice Console (18 novembre 2022)</w:t>
      </w:r>
    </w:p>
    <w:p w14:paraId="4CF47B08" w14:textId="77777777" w:rsidR="005918CF" w:rsidRDefault="005918CF" w:rsidP="00B27C3C">
      <w:pPr>
        <w:widowControl w:val="0"/>
        <w:tabs>
          <w:tab w:val="left" w:pos="90"/>
        </w:tabs>
      </w:pPr>
      <w:r>
        <w:t>Signor DAICHEN ZHANG, Vice Console (31 agosto 2023)</w:t>
      </w:r>
    </w:p>
    <w:p w14:paraId="374203DE" w14:textId="77777777" w:rsidR="008A79CE" w:rsidRDefault="008A79CE" w:rsidP="00D8055A">
      <w:pPr>
        <w:widowControl w:val="0"/>
        <w:tabs>
          <w:tab w:val="left" w:pos="90"/>
        </w:tabs>
        <w:rPr>
          <w:color w:val="000000"/>
        </w:rPr>
      </w:pPr>
      <w:r>
        <w:rPr>
          <w:color w:val="000000"/>
        </w:rPr>
        <w:t>Signor</w:t>
      </w:r>
      <w:r w:rsidR="0083407F">
        <w:rPr>
          <w:color w:val="000000"/>
        </w:rPr>
        <w:t>a</w:t>
      </w:r>
      <w:r>
        <w:rPr>
          <w:color w:val="000000"/>
        </w:rPr>
        <w:t xml:space="preserve"> ZUXIAN DING, Addetto Consolare</w:t>
      </w:r>
      <w:r w:rsidR="0083407F">
        <w:rPr>
          <w:color w:val="000000"/>
        </w:rPr>
        <w:t xml:space="preserve"> (24 dicembre 2021)</w:t>
      </w:r>
    </w:p>
    <w:p w14:paraId="2CE76A89" w14:textId="77777777" w:rsidR="00B84D60" w:rsidRDefault="00B84D60" w:rsidP="00D8055A">
      <w:pPr>
        <w:widowControl w:val="0"/>
        <w:tabs>
          <w:tab w:val="left" w:pos="90"/>
        </w:tabs>
        <w:rPr>
          <w:color w:val="000000"/>
        </w:rPr>
      </w:pPr>
      <w:r>
        <w:rPr>
          <w:color w:val="000000"/>
        </w:rPr>
        <w:t>Signor JIAN SONG, Addetto Consolare</w:t>
      </w:r>
      <w:r w:rsidR="005234DC">
        <w:rPr>
          <w:color w:val="000000"/>
        </w:rPr>
        <w:t xml:space="preserve"> (26 giugno 2022)</w:t>
      </w:r>
    </w:p>
    <w:p w14:paraId="44EED539" w14:textId="77777777" w:rsidR="005234DC" w:rsidRDefault="005234DC" w:rsidP="005234DC">
      <w:pPr>
        <w:widowControl w:val="0"/>
        <w:tabs>
          <w:tab w:val="left" w:pos="90"/>
        </w:tabs>
        <w:rPr>
          <w:color w:val="000000"/>
        </w:rPr>
      </w:pPr>
      <w:r>
        <w:rPr>
          <w:color w:val="000000"/>
        </w:rPr>
        <w:t>Signor YUTAO JIANG, Addetto Consolare (9 luglio 2022)</w:t>
      </w:r>
    </w:p>
    <w:p w14:paraId="1976C22D" w14:textId="77777777" w:rsidR="005234DC" w:rsidRDefault="005234DC" w:rsidP="00D8055A">
      <w:pPr>
        <w:widowControl w:val="0"/>
        <w:tabs>
          <w:tab w:val="left" w:pos="90"/>
        </w:tabs>
        <w:rPr>
          <w:color w:val="000000"/>
        </w:rPr>
      </w:pPr>
      <w:r>
        <w:rPr>
          <w:color w:val="000000"/>
        </w:rPr>
        <w:t>Signora CHENJIEXIAN WU, Addetto Consolare (13 luglio 2022)</w:t>
      </w:r>
    </w:p>
    <w:p w14:paraId="7C040359" w14:textId="77777777" w:rsidR="008B325A" w:rsidRDefault="008B325A" w:rsidP="00D8055A">
      <w:pPr>
        <w:widowControl w:val="0"/>
        <w:tabs>
          <w:tab w:val="left" w:pos="90"/>
        </w:tabs>
        <w:rPr>
          <w:color w:val="000000"/>
        </w:rPr>
      </w:pPr>
      <w:r>
        <w:rPr>
          <w:color w:val="000000"/>
        </w:rPr>
        <w:t>Signora XIAOBEI ZHANG, Addetto Consolare (10 aprile 2023)</w:t>
      </w:r>
    </w:p>
    <w:p w14:paraId="6DCE5E35" w14:textId="77777777" w:rsidR="001A7AF5" w:rsidRDefault="001A7AF5" w:rsidP="00D8055A">
      <w:pPr>
        <w:widowControl w:val="0"/>
        <w:tabs>
          <w:tab w:val="left" w:pos="90"/>
        </w:tabs>
        <w:rPr>
          <w:color w:val="000000"/>
        </w:rPr>
      </w:pPr>
    </w:p>
    <w:p w14:paraId="340AA761" w14:textId="77777777" w:rsidR="00F01AFB" w:rsidRDefault="00F01AFB" w:rsidP="008A79CE">
      <w:pPr>
        <w:widowControl w:val="0"/>
        <w:tabs>
          <w:tab w:val="left" w:pos="90"/>
        </w:tabs>
        <w:rPr>
          <w:color w:val="000000"/>
        </w:rPr>
      </w:pPr>
    </w:p>
    <w:p w14:paraId="17C415CC" w14:textId="77777777" w:rsidR="005B4D09" w:rsidRDefault="005B4D09" w:rsidP="008A79CE">
      <w:pPr>
        <w:widowControl w:val="0"/>
        <w:tabs>
          <w:tab w:val="left" w:pos="90"/>
        </w:tabs>
        <w:rPr>
          <w:color w:val="000000"/>
        </w:rPr>
      </w:pPr>
    </w:p>
    <w:p w14:paraId="5884F99E" w14:textId="77777777" w:rsidR="008A79CE" w:rsidRDefault="008A79CE" w:rsidP="008A79CE">
      <w:pPr>
        <w:widowControl w:val="0"/>
        <w:tabs>
          <w:tab w:val="left" w:pos="90"/>
        </w:tabs>
        <w:rPr>
          <w:b/>
          <w:snapToGrid w:val="0"/>
          <w:color w:val="000000"/>
          <w:sz w:val="16"/>
        </w:rPr>
      </w:pPr>
    </w:p>
    <w:p w14:paraId="0068F952" w14:textId="77777777" w:rsidR="008B325A" w:rsidRDefault="008B325A" w:rsidP="008A79CE">
      <w:pPr>
        <w:widowControl w:val="0"/>
        <w:tabs>
          <w:tab w:val="left" w:pos="90"/>
        </w:tabs>
        <w:rPr>
          <w:b/>
          <w:snapToGrid w:val="0"/>
          <w:color w:val="000000"/>
          <w:sz w:val="16"/>
        </w:rPr>
      </w:pPr>
    </w:p>
    <w:p w14:paraId="563166E0" w14:textId="77777777" w:rsidR="002809C3" w:rsidRDefault="002809C3" w:rsidP="008A79CE">
      <w:pPr>
        <w:widowControl w:val="0"/>
        <w:tabs>
          <w:tab w:val="left" w:pos="90"/>
        </w:tabs>
        <w:rPr>
          <w:b/>
          <w:snapToGrid w:val="0"/>
          <w:color w:val="000000"/>
          <w:sz w:val="16"/>
        </w:rPr>
      </w:pPr>
    </w:p>
    <w:p w14:paraId="1EF0A746" w14:textId="77777777" w:rsidR="00312FB6" w:rsidRDefault="00312FB6" w:rsidP="008A79CE">
      <w:pPr>
        <w:widowControl w:val="0"/>
        <w:tabs>
          <w:tab w:val="left" w:pos="90"/>
        </w:tabs>
        <w:rPr>
          <w:b/>
          <w:snapToGrid w:val="0"/>
          <w:color w:val="000000"/>
          <w:sz w:val="16"/>
        </w:rPr>
      </w:pPr>
    </w:p>
    <w:p w14:paraId="114DDF48" w14:textId="30D928B6" w:rsidR="004944D8" w:rsidRDefault="004944D8">
      <w:pPr>
        <w:widowControl w:val="0"/>
        <w:tabs>
          <w:tab w:val="left" w:pos="90"/>
        </w:tabs>
        <w:jc w:val="right"/>
        <w:rPr>
          <w:b/>
          <w:snapToGrid w:val="0"/>
          <w:color w:val="000000"/>
          <w:sz w:val="16"/>
        </w:rPr>
      </w:pPr>
      <w:r>
        <w:rPr>
          <w:b/>
          <w:snapToGrid w:val="0"/>
          <w:color w:val="000000"/>
          <w:sz w:val="16"/>
        </w:rPr>
        <w:t>CIPRO</w:t>
      </w:r>
    </w:p>
    <w:p w14:paraId="15FB94B4" w14:textId="53C26246" w:rsidR="00264BA8" w:rsidRDefault="00264BA8">
      <w:pPr>
        <w:widowControl w:val="0"/>
        <w:tabs>
          <w:tab w:val="left" w:pos="90"/>
        </w:tabs>
        <w:jc w:val="right"/>
        <w:rPr>
          <w:b/>
          <w:snapToGrid w:val="0"/>
          <w:color w:val="000000"/>
          <w:sz w:val="16"/>
        </w:rPr>
      </w:pPr>
      <w:r>
        <w:rPr>
          <w:b/>
          <w:snapToGrid w:val="0"/>
          <w:color w:val="000000"/>
          <w:sz w:val="16"/>
        </w:rPr>
        <w:t xml:space="preserve">   </w:t>
      </w:r>
    </w:p>
    <w:p w14:paraId="737B7F21" w14:textId="77777777" w:rsidR="004944D8" w:rsidRDefault="004944D8">
      <w:pPr>
        <w:widowControl w:val="0"/>
        <w:tabs>
          <w:tab w:val="left" w:pos="90"/>
        </w:tabs>
        <w:spacing w:before="60"/>
        <w:jc w:val="center"/>
        <w:rPr>
          <w:snapToGrid w:val="0"/>
          <w:color w:val="000080"/>
          <w:sz w:val="26"/>
        </w:rPr>
      </w:pPr>
    </w:p>
    <w:p w14:paraId="63C91B1C"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597312" behindDoc="0" locked="0" layoutInCell="1" allowOverlap="1" wp14:anchorId="121F62AB" wp14:editId="5918FA09">
            <wp:simplePos x="0" y="0"/>
            <wp:positionH relativeFrom="column">
              <wp:posOffset>5659755</wp:posOffset>
            </wp:positionH>
            <wp:positionV relativeFrom="paragraph">
              <wp:posOffset>-1905</wp:posOffset>
            </wp:positionV>
            <wp:extent cx="781050" cy="468630"/>
            <wp:effectExtent l="19050" t="19050" r="0" b="7620"/>
            <wp:wrapNone/>
            <wp:docPr id="37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8"/>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CIPRO </w:t>
      </w:r>
    </w:p>
    <w:p w14:paraId="3521E068"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6FAACA7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625815C" w14:textId="77777777" w:rsidR="004944D8" w:rsidRDefault="004944D8" w:rsidP="00FE6531">
      <w:pPr>
        <w:widowControl w:val="0"/>
        <w:tabs>
          <w:tab w:val="left" w:pos="90"/>
        </w:tabs>
        <w:jc w:val="right"/>
        <w:rPr>
          <w:i/>
          <w:snapToGrid w:val="0"/>
          <w:color w:val="000000"/>
          <w:sz w:val="26"/>
        </w:rPr>
      </w:pPr>
      <w:r>
        <w:rPr>
          <w:i/>
          <w:snapToGrid w:val="0"/>
          <w:color w:val="000000"/>
        </w:rPr>
        <w:t xml:space="preserve"> Festa nazionale 1 ottobre</w:t>
      </w:r>
    </w:p>
    <w:p w14:paraId="2735C396" w14:textId="77777777" w:rsidR="004944D8" w:rsidRDefault="004944D8" w:rsidP="00FE6531">
      <w:pPr>
        <w:widowControl w:val="0"/>
        <w:tabs>
          <w:tab w:val="left" w:pos="90"/>
        </w:tabs>
        <w:rPr>
          <w:b/>
          <w:snapToGrid w:val="0"/>
          <w:color w:val="000080"/>
          <w:sz w:val="26"/>
          <w:u w:val="single"/>
        </w:rPr>
      </w:pPr>
      <w:r>
        <w:rPr>
          <w:b/>
          <w:snapToGrid w:val="0"/>
          <w:color w:val="000080"/>
          <w:u w:val="single"/>
        </w:rPr>
        <w:t>ROMA - SEZIONE CONSOLARE DELL'AMBASCIATA</w:t>
      </w:r>
    </w:p>
    <w:p w14:paraId="549D25EF" w14:textId="77777777" w:rsidR="000C18C0" w:rsidRDefault="000C18C0" w:rsidP="000C18C0">
      <w:pPr>
        <w:autoSpaceDE w:val="0"/>
        <w:autoSpaceDN w:val="0"/>
        <w:adjustRightInd w:val="0"/>
        <w:rPr>
          <w:b/>
          <w:snapToGrid w:val="0"/>
          <w:color w:val="000000"/>
        </w:rPr>
      </w:pPr>
    </w:p>
    <w:p w14:paraId="2BC536DD" w14:textId="77777777" w:rsidR="000C18C0" w:rsidRPr="000C18C0" w:rsidRDefault="004944D8" w:rsidP="000C18C0">
      <w:pPr>
        <w:autoSpaceDE w:val="0"/>
        <w:autoSpaceDN w:val="0"/>
        <w:adjustRightInd w:val="0"/>
      </w:pPr>
      <w:r>
        <w:rPr>
          <w:b/>
          <w:snapToGrid w:val="0"/>
          <w:color w:val="000000"/>
        </w:rPr>
        <w:t>Indirizzo</w:t>
      </w:r>
      <w:r>
        <w:rPr>
          <w:rFonts w:ascii="MS Sans Serif" w:hAnsi="MS Sans Serif"/>
          <w:snapToGrid w:val="0"/>
          <w:sz w:val="24"/>
        </w:rPr>
        <w:tab/>
      </w:r>
      <w:r w:rsidR="000C18C0">
        <w:rPr>
          <w:rFonts w:ascii="MS Sans Serif" w:hAnsi="MS Sans Serif"/>
          <w:snapToGrid w:val="0"/>
          <w:sz w:val="24"/>
        </w:rPr>
        <w:tab/>
        <w:t xml:space="preserve">  </w:t>
      </w:r>
      <w:r w:rsidR="000C18C0" w:rsidRPr="000C18C0">
        <w:t xml:space="preserve">Via Ludovisi, 35 </w:t>
      </w:r>
      <w:proofErr w:type="spellStart"/>
      <w:r w:rsidR="000C18C0" w:rsidRPr="000C18C0">
        <w:t>sc.C</w:t>
      </w:r>
      <w:proofErr w:type="spellEnd"/>
      <w:r w:rsidR="000C18C0" w:rsidRPr="000C18C0">
        <w:t xml:space="preserve"> int.15 - 00187 Roma</w:t>
      </w:r>
    </w:p>
    <w:p w14:paraId="47D68B7C" w14:textId="77777777" w:rsidR="000C18C0" w:rsidRPr="000C18C0" w:rsidRDefault="000C18C0" w:rsidP="000C18C0">
      <w:pPr>
        <w:autoSpaceDE w:val="0"/>
        <w:autoSpaceDN w:val="0"/>
        <w:adjustRightInd w:val="0"/>
        <w:ind w:left="1440" w:firstLine="720"/>
      </w:pPr>
      <w:r>
        <w:t xml:space="preserve">   </w:t>
      </w:r>
      <w:r w:rsidRPr="000C18C0">
        <w:t>Tel. 068088365-7-9 068081063 - Fax 068088338</w:t>
      </w:r>
    </w:p>
    <w:p w14:paraId="0CB1EDAA" w14:textId="77777777" w:rsidR="004944D8" w:rsidRPr="000C18C0" w:rsidRDefault="000C18C0" w:rsidP="000C18C0">
      <w:pPr>
        <w:widowControl w:val="0"/>
        <w:tabs>
          <w:tab w:val="left" w:pos="2321"/>
        </w:tabs>
        <w:rPr>
          <w:snapToGrid w:val="0"/>
          <w:color w:val="000000"/>
        </w:rPr>
      </w:pPr>
      <w:r>
        <w:t xml:space="preserve">                            </w:t>
      </w:r>
      <w:r>
        <w:tab/>
      </w:r>
      <w:r w:rsidRPr="000C18C0">
        <w:t>E-mail</w:t>
      </w:r>
      <w:r>
        <w:t xml:space="preserve">  </w:t>
      </w:r>
      <w:r w:rsidRPr="000C18C0">
        <w:t xml:space="preserve"> </w:t>
      </w:r>
      <w:hyperlink r:id="rId113" w:history="1">
        <w:r w:rsidR="003A3C44" w:rsidRPr="00626FCA">
          <w:rPr>
            <w:rStyle w:val="Collegamentoipertestuale"/>
          </w:rPr>
          <w:t>consolato@ambasciatacipro.it</w:t>
        </w:r>
      </w:hyperlink>
      <w:r w:rsidR="003A3C44">
        <w:t xml:space="preserve"> </w:t>
      </w:r>
    </w:p>
    <w:p w14:paraId="20F74F87" w14:textId="77777777" w:rsidR="004944D8" w:rsidRDefault="004944D8" w:rsidP="00D6531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AB2AD6F" w14:textId="38B2E121" w:rsidR="008F41D2" w:rsidRDefault="008F41D2">
      <w:pPr>
        <w:widowControl w:val="0"/>
        <w:tabs>
          <w:tab w:val="left" w:pos="2321"/>
        </w:tabs>
        <w:rPr>
          <w:snapToGrid w:val="0"/>
          <w:color w:val="000000"/>
        </w:rPr>
      </w:pPr>
    </w:p>
    <w:p w14:paraId="417388AD" w14:textId="77777777" w:rsidR="00F77C41" w:rsidRDefault="00F77C41">
      <w:pPr>
        <w:widowControl w:val="0"/>
        <w:tabs>
          <w:tab w:val="left" w:pos="2321"/>
        </w:tabs>
        <w:rPr>
          <w:snapToGrid w:val="0"/>
          <w:color w:val="000000"/>
        </w:rPr>
      </w:pPr>
    </w:p>
    <w:p w14:paraId="26651348" w14:textId="0E7F9864" w:rsidR="00F77C41" w:rsidRDefault="00F77C41" w:rsidP="00F77C41">
      <w:pPr>
        <w:widowControl w:val="0"/>
        <w:tabs>
          <w:tab w:val="left" w:pos="90"/>
        </w:tabs>
        <w:rPr>
          <w:b/>
          <w:snapToGrid w:val="0"/>
          <w:u w:val="single"/>
        </w:rPr>
      </w:pPr>
      <w:r>
        <w:rPr>
          <w:b/>
          <w:snapToGrid w:val="0"/>
          <w:color w:val="000080"/>
          <w:u w:val="single"/>
        </w:rPr>
        <w:t>FIRENZE – CONSOLATO ONORARIO</w:t>
      </w:r>
    </w:p>
    <w:p w14:paraId="0EA18621" w14:textId="77777777" w:rsidR="00F77C41" w:rsidRDefault="00F77C41" w:rsidP="00F77C41">
      <w:pPr>
        <w:widowControl w:val="0"/>
        <w:tabs>
          <w:tab w:val="left" w:pos="90"/>
        </w:tabs>
        <w:rPr>
          <w:b/>
          <w:snapToGrid w:val="0"/>
          <w:u w:val="single"/>
        </w:rPr>
      </w:pPr>
    </w:p>
    <w:p w14:paraId="65A352B6" w14:textId="593394EE" w:rsidR="00F77C41" w:rsidRPr="00510D87" w:rsidRDefault="00F77C41" w:rsidP="00F77C41">
      <w:pPr>
        <w:widowControl w:val="0"/>
        <w:tabs>
          <w:tab w:val="left" w:pos="90"/>
        </w:tabs>
        <w:rPr>
          <w:bCs/>
          <w:snapToGrid w:val="0"/>
        </w:rPr>
      </w:pPr>
      <w:r>
        <w:rPr>
          <w:b/>
          <w:snapToGrid w:val="0"/>
        </w:rPr>
        <w:t>Indirizzo</w:t>
      </w:r>
      <w:r>
        <w:rPr>
          <w:b/>
          <w:snapToGrid w:val="0"/>
        </w:rPr>
        <w:tab/>
      </w:r>
      <w:r>
        <w:rPr>
          <w:b/>
          <w:snapToGrid w:val="0"/>
        </w:rPr>
        <w:tab/>
        <w:t xml:space="preserve">  </w:t>
      </w:r>
      <w:r w:rsidRPr="00510D87">
        <w:rPr>
          <w:bCs/>
          <w:snapToGrid w:val="0"/>
        </w:rPr>
        <w:t xml:space="preserve">Via </w:t>
      </w:r>
      <w:r>
        <w:rPr>
          <w:bCs/>
          <w:snapToGrid w:val="0"/>
        </w:rPr>
        <w:t>L.C. Farini, 11</w:t>
      </w:r>
      <w:r w:rsidRPr="00510D87">
        <w:rPr>
          <w:bCs/>
          <w:snapToGrid w:val="0"/>
        </w:rPr>
        <w:t xml:space="preserve"> – </w:t>
      </w:r>
      <w:r>
        <w:rPr>
          <w:bCs/>
          <w:snapToGrid w:val="0"/>
        </w:rPr>
        <w:t>50121</w:t>
      </w:r>
      <w:r w:rsidRPr="00510D87">
        <w:rPr>
          <w:bCs/>
          <w:snapToGrid w:val="0"/>
        </w:rPr>
        <w:t xml:space="preserve"> </w:t>
      </w:r>
      <w:r>
        <w:rPr>
          <w:bCs/>
          <w:snapToGrid w:val="0"/>
        </w:rPr>
        <w:t>Firenze</w:t>
      </w:r>
    </w:p>
    <w:p w14:paraId="45A90F32" w14:textId="6D832273" w:rsidR="00F77C41" w:rsidRPr="00510D87" w:rsidRDefault="00F77C41" w:rsidP="00F77C41">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Tel.</w:t>
      </w:r>
      <w:r>
        <w:rPr>
          <w:bCs/>
          <w:snapToGrid w:val="0"/>
        </w:rPr>
        <w:t>055 5320716</w:t>
      </w:r>
    </w:p>
    <w:p w14:paraId="01B8CD68" w14:textId="6AE29DF3" w:rsidR="00F77C41" w:rsidRPr="00510D87" w:rsidRDefault="00F77C41" w:rsidP="00F77C41">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 xml:space="preserve">E-mail  </w:t>
      </w:r>
      <w:hyperlink r:id="rId114" w:history="1">
        <w:r w:rsidRPr="00361804">
          <w:rPr>
            <w:rStyle w:val="Collegamentoipertestuale"/>
            <w:bCs/>
            <w:snapToGrid w:val="0"/>
          </w:rPr>
          <w:t>consolato.cipro.fuirenze@gmail.com</w:t>
        </w:r>
      </w:hyperlink>
      <w:r>
        <w:rPr>
          <w:bCs/>
          <w:snapToGrid w:val="0"/>
        </w:rPr>
        <w:t xml:space="preserve">  </w:t>
      </w:r>
    </w:p>
    <w:p w14:paraId="29ACB2E6" w14:textId="590B45CF" w:rsidR="00F77C41" w:rsidRDefault="00F77C41" w:rsidP="00F77C41">
      <w:pPr>
        <w:widowControl w:val="0"/>
        <w:tabs>
          <w:tab w:val="left" w:pos="90"/>
        </w:tabs>
        <w:spacing w:before="40"/>
        <w:rPr>
          <w:bCs/>
          <w:snapToGrid w:val="0"/>
        </w:rPr>
      </w:pPr>
      <w:r>
        <w:rPr>
          <w:b/>
          <w:snapToGrid w:val="0"/>
        </w:rPr>
        <w:t>Circoscrizione</w:t>
      </w:r>
      <w:r>
        <w:rPr>
          <w:b/>
          <w:snapToGrid w:val="0"/>
        </w:rPr>
        <w:tab/>
      </w:r>
      <w:r>
        <w:rPr>
          <w:b/>
          <w:snapToGrid w:val="0"/>
        </w:rPr>
        <w:tab/>
      </w:r>
      <w:r w:rsidRPr="00F77C41">
        <w:rPr>
          <w:snapToGrid w:val="0"/>
        </w:rPr>
        <w:t xml:space="preserve">  </w:t>
      </w:r>
      <w:r>
        <w:rPr>
          <w:bCs/>
          <w:snapToGrid w:val="0"/>
        </w:rPr>
        <w:t>Toscana, Umbria</w:t>
      </w:r>
    </w:p>
    <w:p w14:paraId="6157EA29" w14:textId="77777777" w:rsidR="00F77C41" w:rsidRDefault="00F77C41" w:rsidP="00F77C41">
      <w:pPr>
        <w:widowControl w:val="0"/>
        <w:tabs>
          <w:tab w:val="left" w:pos="90"/>
        </w:tabs>
        <w:spacing w:before="40"/>
        <w:rPr>
          <w:b/>
          <w:snapToGrid w:val="0"/>
          <w:u w:val="single"/>
        </w:rPr>
      </w:pPr>
    </w:p>
    <w:p w14:paraId="04BF181D" w14:textId="462CD270" w:rsidR="00F77C41" w:rsidRDefault="00F77C41" w:rsidP="00F77C41">
      <w:pPr>
        <w:widowControl w:val="0"/>
        <w:tabs>
          <w:tab w:val="left" w:pos="90"/>
        </w:tabs>
        <w:spacing w:before="40"/>
        <w:rPr>
          <w:bCs/>
          <w:snapToGrid w:val="0"/>
        </w:rPr>
      </w:pPr>
      <w:r>
        <w:rPr>
          <w:bCs/>
          <w:snapToGrid w:val="0"/>
        </w:rPr>
        <w:t xml:space="preserve">Signor </w:t>
      </w:r>
      <w:r w:rsidRPr="00F77C41">
        <w:rPr>
          <w:bCs/>
          <w:snapToGrid w:val="0"/>
        </w:rPr>
        <w:t>GIOVANNI CARLO RIMBOTTI</w:t>
      </w:r>
      <w:r>
        <w:rPr>
          <w:bCs/>
          <w:snapToGrid w:val="0"/>
        </w:rPr>
        <w:t>, Console Onorario (Exequatur 4 dicembre 2024)</w:t>
      </w:r>
    </w:p>
    <w:p w14:paraId="764B53E9" w14:textId="77777777" w:rsidR="004944D8" w:rsidRDefault="004944D8">
      <w:pPr>
        <w:widowControl w:val="0"/>
        <w:tabs>
          <w:tab w:val="left" w:pos="90"/>
        </w:tabs>
        <w:rPr>
          <w:b/>
          <w:snapToGrid w:val="0"/>
          <w:color w:val="000080"/>
          <w:u w:val="single"/>
        </w:rPr>
      </w:pPr>
    </w:p>
    <w:p w14:paraId="42DF1B70" w14:textId="77777777" w:rsidR="004944D8" w:rsidRDefault="004944D8">
      <w:pPr>
        <w:widowControl w:val="0"/>
        <w:tabs>
          <w:tab w:val="left" w:pos="90"/>
        </w:tabs>
        <w:rPr>
          <w:b/>
          <w:snapToGrid w:val="0"/>
          <w:u w:val="single"/>
        </w:rPr>
      </w:pPr>
      <w:r>
        <w:rPr>
          <w:b/>
          <w:snapToGrid w:val="0"/>
          <w:color w:val="000080"/>
          <w:u w:val="single"/>
        </w:rPr>
        <w:t>GENOVA – CONSOLATO ONORARIO</w:t>
      </w:r>
    </w:p>
    <w:p w14:paraId="042C7307" w14:textId="77777777" w:rsidR="004944D8" w:rsidRDefault="004944D8">
      <w:pPr>
        <w:widowControl w:val="0"/>
        <w:tabs>
          <w:tab w:val="left" w:pos="90"/>
        </w:tabs>
        <w:rPr>
          <w:b/>
          <w:snapToGrid w:val="0"/>
          <w:u w:val="single"/>
        </w:rPr>
      </w:pPr>
    </w:p>
    <w:p w14:paraId="38459721" w14:textId="77777777" w:rsidR="00510D87" w:rsidRPr="00510D87" w:rsidRDefault="004944D8" w:rsidP="00510D87">
      <w:pPr>
        <w:widowControl w:val="0"/>
        <w:tabs>
          <w:tab w:val="left" w:pos="90"/>
        </w:tabs>
        <w:rPr>
          <w:bCs/>
          <w:snapToGrid w:val="0"/>
        </w:rPr>
      </w:pPr>
      <w:r>
        <w:rPr>
          <w:b/>
          <w:snapToGrid w:val="0"/>
        </w:rPr>
        <w:t>Indirizzo</w:t>
      </w:r>
      <w:r>
        <w:rPr>
          <w:b/>
          <w:snapToGrid w:val="0"/>
        </w:rPr>
        <w:tab/>
      </w:r>
      <w:r>
        <w:rPr>
          <w:b/>
          <w:snapToGrid w:val="0"/>
        </w:rPr>
        <w:tab/>
      </w:r>
      <w:r w:rsidR="00510D87">
        <w:rPr>
          <w:b/>
          <w:snapToGrid w:val="0"/>
        </w:rPr>
        <w:t xml:space="preserve">  </w:t>
      </w:r>
      <w:r w:rsidR="00510D87" w:rsidRPr="00510D87">
        <w:rPr>
          <w:bCs/>
          <w:snapToGrid w:val="0"/>
        </w:rPr>
        <w:t>Via San Bartolomeo degli Armeni 5 – 16122 Genova</w:t>
      </w:r>
    </w:p>
    <w:p w14:paraId="60C3A0AE" w14:textId="77777777" w:rsidR="00510D87" w:rsidRPr="00510D87" w:rsidRDefault="00510D87" w:rsidP="00510D87">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 xml:space="preserve">Tel.010 83331 - </w:t>
      </w:r>
      <w:proofErr w:type="spellStart"/>
      <w:r w:rsidRPr="00510D87">
        <w:rPr>
          <w:bCs/>
          <w:snapToGrid w:val="0"/>
        </w:rPr>
        <w:t>cell</w:t>
      </w:r>
      <w:proofErr w:type="spellEnd"/>
      <w:r w:rsidRPr="00510D87">
        <w:rPr>
          <w:bCs/>
          <w:snapToGrid w:val="0"/>
        </w:rPr>
        <w:t xml:space="preserve"> 3474310988</w:t>
      </w:r>
    </w:p>
    <w:p w14:paraId="4BF82F4B" w14:textId="77777777" w:rsidR="004944D8" w:rsidRPr="00510D87" w:rsidRDefault="00510D87" w:rsidP="00510D87">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 xml:space="preserve">E-mail  </w:t>
      </w:r>
      <w:hyperlink r:id="rId115" w:history="1">
        <w:r w:rsidRPr="0008478F">
          <w:rPr>
            <w:rStyle w:val="Collegamentoipertestuale"/>
            <w:bCs/>
            <w:snapToGrid w:val="0"/>
          </w:rPr>
          <w:t>filippo.fabbri@locktonplferrari.com</w:t>
        </w:r>
      </w:hyperlink>
      <w:r>
        <w:rPr>
          <w:bCs/>
          <w:snapToGrid w:val="0"/>
        </w:rPr>
        <w:t xml:space="preserve"> </w:t>
      </w:r>
    </w:p>
    <w:p w14:paraId="0B3B224C" w14:textId="4CA9F966" w:rsidR="004944D8" w:rsidRDefault="004944D8">
      <w:pPr>
        <w:widowControl w:val="0"/>
        <w:tabs>
          <w:tab w:val="left" w:pos="90"/>
        </w:tabs>
        <w:spacing w:before="40"/>
        <w:rPr>
          <w:bCs/>
          <w:snapToGrid w:val="0"/>
        </w:rPr>
      </w:pPr>
      <w:r>
        <w:rPr>
          <w:b/>
          <w:snapToGrid w:val="0"/>
        </w:rPr>
        <w:t>Circoscrizione</w:t>
      </w:r>
      <w:r>
        <w:rPr>
          <w:b/>
          <w:snapToGrid w:val="0"/>
        </w:rPr>
        <w:tab/>
      </w:r>
      <w:r>
        <w:rPr>
          <w:b/>
          <w:snapToGrid w:val="0"/>
        </w:rPr>
        <w:tab/>
        <w:t xml:space="preserve"> </w:t>
      </w:r>
      <w:r>
        <w:rPr>
          <w:bCs/>
          <w:snapToGrid w:val="0"/>
        </w:rPr>
        <w:t xml:space="preserve"> Liguria, Piemonte, Valle d’Aosta, Sardegna</w:t>
      </w:r>
    </w:p>
    <w:p w14:paraId="769F6D1C" w14:textId="77777777" w:rsidR="004944D8" w:rsidRDefault="004944D8">
      <w:pPr>
        <w:widowControl w:val="0"/>
        <w:tabs>
          <w:tab w:val="left" w:pos="90"/>
        </w:tabs>
        <w:spacing w:before="40"/>
        <w:rPr>
          <w:b/>
          <w:snapToGrid w:val="0"/>
          <w:u w:val="single"/>
        </w:rPr>
      </w:pPr>
    </w:p>
    <w:p w14:paraId="5D29D184" w14:textId="77777777" w:rsidR="00510D87" w:rsidRDefault="00510D87" w:rsidP="00510D87">
      <w:pPr>
        <w:widowControl w:val="0"/>
        <w:tabs>
          <w:tab w:val="left" w:pos="90"/>
        </w:tabs>
        <w:spacing w:before="40"/>
        <w:rPr>
          <w:bCs/>
          <w:snapToGrid w:val="0"/>
        </w:rPr>
      </w:pPr>
      <w:r>
        <w:rPr>
          <w:bCs/>
          <w:snapToGrid w:val="0"/>
        </w:rPr>
        <w:t>Signor FILIPPO FABBRI, Console Onorario (Exequatur 28 settembre 2023)</w:t>
      </w:r>
    </w:p>
    <w:p w14:paraId="45FBE627" w14:textId="77777777" w:rsidR="004944D8" w:rsidRDefault="004944D8">
      <w:pPr>
        <w:widowControl w:val="0"/>
        <w:tabs>
          <w:tab w:val="left" w:pos="90"/>
        </w:tabs>
        <w:rPr>
          <w:b/>
          <w:snapToGrid w:val="0"/>
          <w:color w:val="000080"/>
          <w:u w:val="single"/>
        </w:rPr>
      </w:pPr>
    </w:p>
    <w:p w14:paraId="3F184489" w14:textId="77777777" w:rsidR="004944D8" w:rsidRDefault="004944D8">
      <w:pPr>
        <w:widowControl w:val="0"/>
        <w:tabs>
          <w:tab w:val="left" w:pos="90"/>
        </w:tabs>
        <w:rPr>
          <w:b/>
          <w:snapToGrid w:val="0"/>
          <w:u w:val="single"/>
        </w:rPr>
      </w:pPr>
      <w:r>
        <w:rPr>
          <w:b/>
          <w:snapToGrid w:val="0"/>
          <w:color w:val="000080"/>
          <w:u w:val="single"/>
        </w:rPr>
        <w:t>MILANO – CONSOLATO ONORARIO</w:t>
      </w:r>
    </w:p>
    <w:p w14:paraId="210A02BB" w14:textId="77777777" w:rsidR="00B561A6" w:rsidRDefault="00B561A6" w:rsidP="00B561A6">
      <w:pPr>
        <w:widowControl w:val="0"/>
        <w:tabs>
          <w:tab w:val="left" w:pos="90"/>
        </w:tabs>
        <w:rPr>
          <w:b/>
          <w:snapToGrid w:val="0"/>
        </w:rPr>
      </w:pPr>
    </w:p>
    <w:p w14:paraId="181773F0" w14:textId="2788A0F8" w:rsidR="00B561A6" w:rsidRDefault="00B561A6" w:rsidP="009E3AF2">
      <w:pPr>
        <w:widowControl w:val="0"/>
        <w:tabs>
          <w:tab w:val="left" w:pos="90"/>
        </w:tabs>
        <w:rPr>
          <w:bCs/>
          <w:snapToGrid w:val="0"/>
        </w:rPr>
      </w:pPr>
      <w:r>
        <w:rPr>
          <w:b/>
          <w:snapToGrid w:val="0"/>
        </w:rPr>
        <w:t>Indirizzo</w:t>
      </w:r>
      <w:r>
        <w:rPr>
          <w:b/>
          <w:snapToGrid w:val="0"/>
        </w:rPr>
        <w:tab/>
      </w:r>
      <w:r>
        <w:rPr>
          <w:b/>
          <w:snapToGrid w:val="0"/>
        </w:rPr>
        <w:tab/>
      </w:r>
      <w:r w:rsidRPr="00786706">
        <w:rPr>
          <w:bCs/>
          <w:snapToGrid w:val="0"/>
        </w:rPr>
        <w:t xml:space="preserve">   </w:t>
      </w:r>
      <w:bookmarkStart w:id="33" w:name="_Hlk122083142"/>
      <w:r w:rsidR="00786706">
        <w:rPr>
          <w:bCs/>
          <w:snapToGrid w:val="0"/>
        </w:rPr>
        <w:t>via Pietro Tamburini, 8 – 20123 Milano</w:t>
      </w:r>
    </w:p>
    <w:p w14:paraId="2E73192F" w14:textId="2B471F5A" w:rsidR="00786706" w:rsidRDefault="00786706" w:rsidP="009E3AF2">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335 6123928</w:t>
      </w:r>
    </w:p>
    <w:p w14:paraId="7A9E2986" w14:textId="0CE84C66" w:rsidR="00786706" w:rsidRPr="00786706" w:rsidRDefault="00786706" w:rsidP="009E3AF2">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116" w:history="1">
        <w:r w:rsidRPr="00AB30FE">
          <w:rPr>
            <w:rStyle w:val="Collegamentoipertestuale"/>
          </w:rPr>
          <w:t>consolato</w:t>
        </w:r>
        <w:r w:rsidRPr="00AB30FE">
          <w:rPr>
            <w:rStyle w:val="Collegamentoipertestuale"/>
            <w:bCs/>
            <w:snapToGrid w:val="0"/>
          </w:rPr>
          <w:t>.cipro.milano@gmail.com</w:t>
        </w:r>
      </w:hyperlink>
      <w:r>
        <w:rPr>
          <w:bCs/>
          <w:snapToGrid w:val="0"/>
        </w:rPr>
        <w:t xml:space="preserve"> </w:t>
      </w:r>
    </w:p>
    <w:bookmarkEnd w:id="33"/>
    <w:p w14:paraId="56C773E9" w14:textId="77777777" w:rsidR="004944D8" w:rsidRDefault="004944D8">
      <w:pPr>
        <w:widowControl w:val="0"/>
        <w:tabs>
          <w:tab w:val="left" w:pos="90"/>
        </w:tabs>
        <w:spacing w:before="40"/>
        <w:rPr>
          <w:bCs/>
          <w:snapToGrid w:val="0"/>
        </w:rPr>
      </w:pPr>
      <w:r>
        <w:rPr>
          <w:b/>
          <w:snapToGrid w:val="0"/>
        </w:rPr>
        <w:t>Circoscrizione</w:t>
      </w:r>
      <w:r>
        <w:rPr>
          <w:b/>
          <w:snapToGrid w:val="0"/>
        </w:rPr>
        <w:tab/>
      </w:r>
      <w:r>
        <w:rPr>
          <w:b/>
          <w:snapToGrid w:val="0"/>
        </w:rPr>
        <w:tab/>
        <w:t xml:space="preserve">  </w:t>
      </w:r>
      <w:r>
        <w:rPr>
          <w:bCs/>
          <w:snapToGrid w:val="0"/>
        </w:rPr>
        <w:t xml:space="preserve"> Lombardia</w:t>
      </w:r>
    </w:p>
    <w:p w14:paraId="3CB6948D" w14:textId="77777777" w:rsidR="004944D8" w:rsidRDefault="004944D8">
      <w:pPr>
        <w:widowControl w:val="0"/>
        <w:tabs>
          <w:tab w:val="left" w:pos="90"/>
        </w:tabs>
        <w:spacing w:before="40"/>
        <w:rPr>
          <w:bCs/>
          <w:snapToGrid w:val="0"/>
        </w:rPr>
      </w:pPr>
    </w:p>
    <w:p w14:paraId="13A51EB8" w14:textId="1D534EF8" w:rsidR="00786706" w:rsidRDefault="00786706">
      <w:pPr>
        <w:widowControl w:val="0"/>
        <w:tabs>
          <w:tab w:val="left" w:pos="90"/>
        </w:tabs>
        <w:spacing w:before="40"/>
        <w:rPr>
          <w:bCs/>
          <w:snapToGrid w:val="0"/>
        </w:rPr>
      </w:pPr>
      <w:r>
        <w:rPr>
          <w:bCs/>
          <w:snapToGrid w:val="0"/>
        </w:rPr>
        <w:t>Signora FEDERICA VILLA, Console Onorario (Exequatur 23 giugno 2025)</w:t>
      </w:r>
    </w:p>
    <w:p w14:paraId="1B9EFEA1" w14:textId="77777777" w:rsidR="00786706" w:rsidRDefault="00786706">
      <w:pPr>
        <w:widowControl w:val="0"/>
        <w:tabs>
          <w:tab w:val="left" w:pos="90"/>
        </w:tabs>
        <w:rPr>
          <w:b/>
          <w:snapToGrid w:val="0"/>
          <w:color w:val="000080"/>
          <w:u w:val="single"/>
        </w:rPr>
      </w:pPr>
    </w:p>
    <w:p w14:paraId="1300DE95"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2367C67C" w14:textId="77777777" w:rsidR="00D92F48" w:rsidRDefault="00D92F48" w:rsidP="00D92F48">
      <w:pPr>
        <w:widowControl w:val="0"/>
        <w:tabs>
          <w:tab w:val="left" w:pos="90"/>
        </w:tabs>
        <w:rPr>
          <w:b/>
          <w:snapToGrid w:val="0"/>
          <w:color w:val="000000"/>
        </w:rPr>
      </w:pPr>
    </w:p>
    <w:p w14:paraId="5F363A0B" w14:textId="77777777" w:rsidR="00D92F48" w:rsidRDefault="004944D8" w:rsidP="00D92F48">
      <w:pPr>
        <w:widowControl w:val="0"/>
        <w:tabs>
          <w:tab w:val="left" w:pos="90"/>
        </w:tabs>
        <w:rPr>
          <w:bCs/>
          <w:snapToGrid w:val="0"/>
        </w:rPr>
      </w:pPr>
      <w:r>
        <w:rPr>
          <w:b/>
          <w:snapToGrid w:val="0"/>
          <w:color w:val="000000"/>
        </w:rPr>
        <w:t>Indirizzo</w:t>
      </w:r>
      <w:r>
        <w:rPr>
          <w:rFonts w:ascii="MS Sans Serif" w:hAnsi="MS Sans Serif"/>
          <w:snapToGrid w:val="0"/>
          <w:sz w:val="24"/>
        </w:rPr>
        <w:tab/>
      </w:r>
      <w:r w:rsidR="00D92F48">
        <w:rPr>
          <w:rFonts w:ascii="MS Sans Serif" w:hAnsi="MS Sans Serif"/>
          <w:snapToGrid w:val="0"/>
          <w:sz w:val="24"/>
        </w:rPr>
        <w:tab/>
        <w:t xml:space="preserve">  </w:t>
      </w:r>
      <w:r w:rsidR="00D92F48">
        <w:rPr>
          <w:bCs/>
          <w:snapToGrid w:val="0"/>
        </w:rPr>
        <w:t xml:space="preserve">Via </w:t>
      </w:r>
      <w:r w:rsidR="00035FF6">
        <w:rPr>
          <w:bCs/>
          <w:snapToGrid w:val="0"/>
        </w:rPr>
        <w:t xml:space="preserve">G. </w:t>
      </w:r>
      <w:proofErr w:type="spellStart"/>
      <w:r w:rsidR="00035FF6">
        <w:rPr>
          <w:bCs/>
          <w:snapToGrid w:val="0"/>
        </w:rPr>
        <w:t>Melisurgo</w:t>
      </w:r>
      <w:proofErr w:type="spellEnd"/>
      <w:r w:rsidR="00D92F48">
        <w:rPr>
          <w:bCs/>
          <w:snapToGrid w:val="0"/>
        </w:rPr>
        <w:t xml:space="preserve">, </w:t>
      </w:r>
      <w:r w:rsidR="00035FF6">
        <w:rPr>
          <w:bCs/>
          <w:snapToGrid w:val="0"/>
        </w:rPr>
        <w:t>15</w:t>
      </w:r>
      <w:r w:rsidR="00D92F48">
        <w:rPr>
          <w:bCs/>
          <w:snapToGrid w:val="0"/>
        </w:rPr>
        <w:t xml:space="preserve"> – </w:t>
      </w:r>
      <w:r w:rsidR="00035FF6">
        <w:rPr>
          <w:bCs/>
          <w:snapToGrid w:val="0"/>
        </w:rPr>
        <w:t>80133</w:t>
      </w:r>
      <w:r w:rsidR="00D92F48">
        <w:rPr>
          <w:bCs/>
          <w:snapToGrid w:val="0"/>
        </w:rPr>
        <w:t xml:space="preserve"> </w:t>
      </w:r>
      <w:r w:rsidR="00035FF6">
        <w:rPr>
          <w:bCs/>
          <w:snapToGrid w:val="0"/>
        </w:rPr>
        <w:t>Napoli</w:t>
      </w:r>
    </w:p>
    <w:p w14:paraId="3E5D9E46" w14:textId="77777777" w:rsidR="00D92F48" w:rsidRDefault="00D92F48" w:rsidP="00D92F48">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w:t>
      </w:r>
      <w:r w:rsidR="00035FF6">
        <w:rPr>
          <w:bCs/>
          <w:snapToGrid w:val="0"/>
        </w:rPr>
        <w:t>081 5521276</w:t>
      </w:r>
    </w:p>
    <w:p w14:paraId="288DBAF3" w14:textId="77777777" w:rsidR="00D92F48" w:rsidRDefault="00D92F48" w:rsidP="00D92F48">
      <w:pPr>
        <w:widowControl w:val="0"/>
        <w:tabs>
          <w:tab w:val="left" w:pos="90"/>
        </w:tabs>
        <w:rPr>
          <w:b/>
          <w:snapToGrid w:val="0"/>
          <w:u w:val="single"/>
        </w:rPr>
      </w:pPr>
      <w:r>
        <w:rPr>
          <w:bCs/>
          <w:snapToGrid w:val="0"/>
        </w:rPr>
        <w:tab/>
      </w:r>
      <w:r>
        <w:rPr>
          <w:bCs/>
          <w:snapToGrid w:val="0"/>
        </w:rPr>
        <w:tab/>
      </w:r>
      <w:r>
        <w:rPr>
          <w:bCs/>
          <w:snapToGrid w:val="0"/>
        </w:rPr>
        <w:tab/>
      </w:r>
      <w:r>
        <w:rPr>
          <w:bCs/>
          <w:snapToGrid w:val="0"/>
        </w:rPr>
        <w:tab/>
        <w:t xml:space="preserve">   E-mail  </w:t>
      </w:r>
      <w:hyperlink r:id="rId117" w:history="1">
        <w:r w:rsidR="00035FF6" w:rsidRPr="003A3C44">
          <w:rPr>
            <w:rStyle w:val="Collegamentoipertestuale"/>
            <w:snapToGrid w:val="0"/>
          </w:rPr>
          <w:t>consolato.cipro.napoli@gmail.com</w:t>
        </w:r>
      </w:hyperlink>
      <w:r w:rsidR="00035FF6">
        <w:rPr>
          <w:bCs/>
          <w:sz w:val="22"/>
        </w:rPr>
        <w:t xml:space="preserve"> </w:t>
      </w:r>
    </w:p>
    <w:p w14:paraId="6049B5B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Puglia, Basilicata, Calabria</w:t>
      </w:r>
    </w:p>
    <w:p w14:paraId="06CE4671" w14:textId="77777777" w:rsidR="00D92F48" w:rsidRDefault="00D92F48">
      <w:pPr>
        <w:widowControl w:val="0"/>
        <w:tabs>
          <w:tab w:val="left" w:pos="90"/>
        </w:tabs>
        <w:rPr>
          <w:snapToGrid w:val="0"/>
          <w:color w:val="000000"/>
        </w:rPr>
      </w:pPr>
    </w:p>
    <w:p w14:paraId="32711FAA" w14:textId="77777777" w:rsidR="004944D8" w:rsidRDefault="00D92F48">
      <w:pPr>
        <w:widowControl w:val="0"/>
        <w:tabs>
          <w:tab w:val="left" w:pos="90"/>
        </w:tabs>
        <w:rPr>
          <w:b/>
          <w:snapToGrid w:val="0"/>
          <w:color w:val="000080"/>
          <w:u w:val="single"/>
        </w:rPr>
      </w:pPr>
      <w:r w:rsidRPr="00D92F48">
        <w:rPr>
          <w:snapToGrid w:val="0"/>
          <w:color w:val="000000"/>
        </w:rPr>
        <w:t xml:space="preserve">Signor </w:t>
      </w:r>
      <w:r>
        <w:rPr>
          <w:snapToGrid w:val="0"/>
          <w:color w:val="000000"/>
        </w:rPr>
        <w:t>PAVLOS KYPRIANOU</w:t>
      </w:r>
      <w:r w:rsidRPr="00D92F48">
        <w:rPr>
          <w:snapToGrid w:val="0"/>
          <w:color w:val="000000"/>
        </w:rPr>
        <w:t>, Console Onorario, (</w:t>
      </w:r>
      <w:r>
        <w:rPr>
          <w:snapToGrid w:val="0"/>
          <w:color w:val="000000"/>
        </w:rPr>
        <w:t>E</w:t>
      </w:r>
      <w:r w:rsidRPr="00D92F48">
        <w:rPr>
          <w:snapToGrid w:val="0"/>
          <w:color w:val="000000"/>
        </w:rPr>
        <w:t xml:space="preserve">xequatur </w:t>
      </w:r>
      <w:r>
        <w:rPr>
          <w:snapToGrid w:val="0"/>
          <w:color w:val="000000"/>
        </w:rPr>
        <w:t>15 dicembre 2022</w:t>
      </w:r>
      <w:r w:rsidRPr="00D92F48">
        <w:rPr>
          <w:snapToGrid w:val="0"/>
          <w:color w:val="000000"/>
        </w:rPr>
        <w:t>)</w:t>
      </w:r>
    </w:p>
    <w:p w14:paraId="38D88297" w14:textId="77777777" w:rsidR="00D92F48" w:rsidRDefault="00D92F48" w:rsidP="008F41D2">
      <w:pPr>
        <w:widowControl w:val="0"/>
        <w:tabs>
          <w:tab w:val="left" w:pos="90"/>
        </w:tabs>
        <w:rPr>
          <w:b/>
          <w:snapToGrid w:val="0"/>
          <w:color w:val="000080"/>
          <w:u w:val="single"/>
        </w:rPr>
      </w:pPr>
    </w:p>
    <w:p w14:paraId="03930E74" w14:textId="77777777" w:rsidR="008F41D2" w:rsidRDefault="008F41D2" w:rsidP="008F41D2">
      <w:pPr>
        <w:widowControl w:val="0"/>
        <w:tabs>
          <w:tab w:val="left" w:pos="90"/>
        </w:tabs>
        <w:rPr>
          <w:b/>
          <w:snapToGrid w:val="0"/>
          <w:color w:val="000080"/>
          <w:sz w:val="26"/>
          <w:u w:val="single"/>
        </w:rPr>
      </w:pPr>
      <w:r>
        <w:rPr>
          <w:b/>
          <w:snapToGrid w:val="0"/>
          <w:color w:val="000080"/>
          <w:u w:val="single"/>
        </w:rPr>
        <w:t xml:space="preserve">PALERMO - CONSOLATO ONORARIO            </w:t>
      </w:r>
    </w:p>
    <w:p w14:paraId="3B9E3116" w14:textId="71A365AA" w:rsidR="008F41D2" w:rsidRDefault="008F41D2" w:rsidP="008F41D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A2A49">
        <w:rPr>
          <w:snapToGrid w:val="0"/>
        </w:rPr>
        <w:t>via Caltanissetta, 4</w:t>
      </w:r>
      <w:r>
        <w:rPr>
          <w:snapToGrid w:val="0"/>
          <w:color w:val="000000"/>
        </w:rPr>
        <w:t xml:space="preserve"> – 901</w:t>
      </w:r>
      <w:r w:rsidR="00AA2A49">
        <w:rPr>
          <w:snapToGrid w:val="0"/>
          <w:color w:val="000000"/>
        </w:rPr>
        <w:t>41</w:t>
      </w:r>
      <w:r>
        <w:rPr>
          <w:snapToGrid w:val="0"/>
          <w:color w:val="000000"/>
        </w:rPr>
        <w:t xml:space="preserve"> Palermo</w:t>
      </w:r>
    </w:p>
    <w:p w14:paraId="3ECDF4A1" w14:textId="3E8138E0" w:rsidR="008F41D2" w:rsidRDefault="008F41D2" w:rsidP="008F41D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w:t>
      </w:r>
      <w:r w:rsidRPr="00A641DF">
        <w:rPr>
          <w:snapToGrid w:val="0"/>
          <w:color w:val="000000"/>
        </w:rPr>
        <w:t>091</w:t>
      </w:r>
      <w:r w:rsidR="00AA2A49">
        <w:rPr>
          <w:snapToGrid w:val="0"/>
          <w:color w:val="000000"/>
        </w:rPr>
        <w:t xml:space="preserve"> </w:t>
      </w:r>
      <w:r w:rsidRPr="00A641DF">
        <w:rPr>
          <w:snapToGrid w:val="0"/>
          <w:color w:val="000000"/>
        </w:rPr>
        <w:t>217461</w:t>
      </w:r>
      <w:r w:rsidR="00AA2A49">
        <w:rPr>
          <w:snapToGrid w:val="0"/>
          <w:color w:val="000000"/>
        </w:rPr>
        <w:t xml:space="preserve"> – 348 7250026</w:t>
      </w:r>
    </w:p>
    <w:p w14:paraId="7E2EA3F2" w14:textId="3DB40E0D" w:rsidR="008F41D2" w:rsidRPr="00A641DF" w:rsidRDefault="008F41D2" w:rsidP="008F41D2">
      <w:pPr>
        <w:widowControl w:val="0"/>
        <w:tabs>
          <w:tab w:val="left" w:pos="90"/>
        </w:tabs>
        <w:rPr>
          <w:snapToGrid w:val="0"/>
          <w:color w:val="000080"/>
        </w:rPr>
      </w:pPr>
      <w:r>
        <w:rPr>
          <w:snapToGrid w:val="0"/>
          <w:color w:val="000000"/>
        </w:rPr>
        <w:tab/>
      </w:r>
      <w:r>
        <w:rPr>
          <w:snapToGrid w:val="0"/>
          <w:color w:val="000000"/>
        </w:rPr>
        <w:tab/>
      </w:r>
      <w:r>
        <w:rPr>
          <w:snapToGrid w:val="0"/>
          <w:color w:val="000000"/>
        </w:rPr>
        <w:tab/>
      </w:r>
      <w:r>
        <w:rPr>
          <w:snapToGrid w:val="0"/>
          <w:color w:val="000000"/>
        </w:rPr>
        <w:tab/>
        <w:t xml:space="preserve">   E-mail  </w:t>
      </w:r>
      <w:hyperlink r:id="rId118" w:history="1">
        <w:r w:rsidR="00AA2A49" w:rsidRPr="006F0DC0">
          <w:rPr>
            <w:rStyle w:val="Collegamentoipertestuale"/>
          </w:rPr>
          <w:t>arch.sebastiano@provenza.no</w:t>
        </w:r>
      </w:hyperlink>
      <w:r w:rsidR="00AA2A49">
        <w:t xml:space="preserve"> </w:t>
      </w:r>
    </w:p>
    <w:p w14:paraId="5E54647D" w14:textId="77777777" w:rsidR="008F41D2" w:rsidRDefault="008F41D2" w:rsidP="008F41D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69FE6B3" w14:textId="77777777" w:rsidR="008F41D2" w:rsidRPr="00786706" w:rsidRDefault="008F41D2" w:rsidP="00786706">
      <w:pPr>
        <w:widowControl w:val="0"/>
        <w:tabs>
          <w:tab w:val="left" w:pos="90"/>
        </w:tabs>
        <w:rPr>
          <w:snapToGrid w:val="0"/>
          <w:color w:val="000000"/>
        </w:rPr>
      </w:pPr>
    </w:p>
    <w:p w14:paraId="1F625252" w14:textId="77777777" w:rsidR="008F41D2" w:rsidRDefault="008F41D2" w:rsidP="008F41D2">
      <w:pPr>
        <w:widowControl w:val="0"/>
        <w:tabs>
          <w:tab w:val="left" w:pos="90"/>
        </w:tabs>
        <w:spacing w:before="23"/>
        <w:rPr>
          <w:snapToGrid w:val="0"/>
          <w:color w:val="000000"/>
        </w:rPr>
      </w:pPr>
      <w:r>
        <w:rPr>
          <w:snapToGrid w:val="0"/>
          <w:color w:val="000000"/>
        </w:rPr>
        <w:t xml:space="preserve">Signor SEBASTIANO PROVENZANO, Console Onorario (Exequatur 3 marzo </w:t>
      </w:r>
      <w:r w:rsidR="006A6EFE">
        <w:rPr>
          <w:snapToGrid w:val="0"/>
          <w:color w:val="000000"/>
        </w:rPr>
        <w:t>2024</w:t>
      </w:r>
      <w:r>
        <w:rPr>
          <w:snapToGrid w:val="0"/>
          <w:color w:val="000000"/>
        </w:rPr>
        <w:t>)</w:t>
      </w:r>
    </w:p>
    <w:p w14:paraId="19FCDFD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52422F6" w14:textId="77777777" w:rsidR="00843020" w:rsidRDefault="00843020" w:rsidP="00843020">
      <w:pPr>
        <w:widowControl w:val="0"/>
        <w:tabs>
          <w:tab w:val="left" w:pos="90"/>
        </w:tabs>
        <w:jc w:val="right"/>
        <w:rPr>
          <w:b/>
          <w:snapToGrid w:val="0"/>
          <w:color w:val="000080"/>
          <w:u w:val="single"/>
        </w:rPr>
      </w:pPr>
      <w:r>
        <w:rPr>
          <w:snapToGrid w:val="0"/>
          <w:color w:val="000000"/>
        </w:rPr>
        <w:br w:type="page"/>
      </w:r>
      <w:r>
        <w:rPr>
          <w:b/>
          <w:snapToGrid w:val="0"/>
          <w:color w:val="000000"/>
          <w:sz w:val="16"/>
        </w:rPr>
        <w:t>CIPRO</w:t>
      </w:r>
    </w:p>
    <w:p w14:paraId="265DE167" w14:textId="77777777" w:rsidR="00240B6E" w:rsidRDefault="00240B6E">
      <w:pPr>
        <w:widowControl w:val="0"/>
        <w:tabs>
          <w:tab w:val="left" w:pos="90"/>
        </w:tabs>
        <w:spacing w:before="23"/>
        <w:rPr>
          <w:snapToGrid w:val="0"/>
          <w:color w:val="000000"/>
        </w:rPr>
      </w:pPr>
    </w:p>
    <w:p w14:paraId="74734A3E" w14:textId="77777777" w:rsidR="00A641DF" w:rsidRDefault="00A641DF" w:rsidP="00392799">
      <w:pPr>
        <w:widowControl w:val="0"/>
        <w:tabs>
          <w:tab w:val="left" w:pos="90"/>
        </w:tabs>
        <w:rPr>
          <w:b/>
          <w:snapToGrid w:val="0"/>
          <w:color w:val="000080"/>
          <w:u w:val="single"/>
        </w:rPr>
      </w:pPr>
    </w:p>
    <w:p w14:paraId="05F41859" w14:textId="77777777" w:rsidR="00392799" w:rsidRDefault="00392799" w:rsidP="00392799">
      <w:pPr>
        <w:widowControl w:val="0"/>
        <w:tabs>
          <w:tab w:val="left" w:pos="90"/>
        </w:tabs>
        <w:rPr>
          <w:b/>
          <w:snapToGrid w:val="0"/>
          <w:color w:val="000080"/>
          <w:sz w:val="26"/>
          <w:u w:val="single"/>
        </w:rPr>
      </w:pPr>
      <w:r>
        <w:rPr>
          <w:b/>
          <w:snapToGrid w:val="0"/>
          <w:color w:val="000080"/>
          <w:u w:val="single"/>
        </w:rPr>
        <w:t xml:space="preserve">RAVENNA - CONSOLATO ONORARIO            </w:t>
      </w:r>
    </w:p>
    <w:p w14:paraId="0056D07F" w14:textId="77777777" w:rsidR="00392799" w:rsidRDefault="00392799" w:rsidP="0039279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34882">
        <w:rPr>
          <w:snapToGrid w:val="0"/>
          <w:color w:val="000000"/>
        </w:rPr>
        <w:t>Augusta Rasponi</w:t>
      </w:r>
      <w:r>
        <w:rPr>
          <w:snapToGrid w:val="0"/>
          <w:color w:val="000000"/>
        </w:rPr>
        <w:t xml:space="preserve">, </w:t>
      </w:r>
      <w:r w:rsidR="00334882">
        <w:rPr>
          <w:snapToGrid w:val="0"/>
          <w:color w:val="000000"/>
        </w:rPr>
        <w:t>38</w:t>
      </w:r>
      <w:r>
        <w:rPr>
          <w:snapToGrid w:val="0"/>
          <w:color w:val="000000"/>
        </w:rPr>
        <w:t xml:space="preserve"> - </w:t>
      </w:r>
      <w:r w:rsidR="00334882">
        <w:rPr>
          <w:snapToGrid w:val="0"/>
          <w:color w:val="000000"/>
        </w:rPr>
        <w:t>48121</w:t>
      </w:r>
      <w:r>
        <w:rPr>
          <w:snapToGrid w:val="0"/>
          <w:color w:val="000000"/>
        </w:rPr>
        <w:t xml:space="preserve"> </w:t>
      </w:r>
      <w:r w:rsidR="00334882">
        <w:rPr>
          <w:snapToGrid w:val="0"/>
          <w:color w:val="000000"/>
        </w:rPr>
        <w:t>Ravenn</w:t>
      </w:r>
      <w:r>
        <w:rPr>
          <w:snapToGrid w:val="0"/>
          <w:color w:val="000000"/>
        </w:rPr>
        <w:t xml:space="preserve">a </w:t>
      </w:r>
    </w:p>
    <w:p w14:paraId="1D895A87" w14:textId="77777777" w:rsidR="00334882" w:rsidRDefault="00392799" w:rsidP="00392799">
      <w:pPr>
        <w:widowControl w:val="0"/>
        <w:tabs>
          <w:tab w:val="left" w:pos="2321"/>
        </w:tabs>
        <w:rPr>
          <w:snapToGrid w:val="0"/>
          <w:color w:val="000000"/>
        </w:rPr>
      </w:pPr>
      <w:r>
        <w:rPr>
          <w:rFonts w:ascii="MS Sans Serif" w:hAnsi="MS Sans Serif"/>
          <w:snapToGrid w:val="0"/>
          <w:sz w:val="24"/>
        </w:rPr>
        <w:tab/>
      </w:r>
      <w:r>
        <w:rPr>
          <w:snapToGrid w:val="0"/>
          <w:color w:val="000000"/>
        </w:rPr>
        <w:t>Tel. 05</w:t>
      </w:r>
      <w:r w:rsidR="00334882">
        <w:rPr>
          <w:snapToGrid w:val="0"/>
          <w:color w:val="000000"/>
        </w:rPr>
        <w:t>4421</w:t>
      </w:r>
      <w:r>
        <w:rPr>
          <w:snapToGrid w:val="0"/>
          <w:color w:val="000000"/>
        </w:rPr>
        <w:t>304</w:t>
      </w:r>
      <w:r w:rsidR="00334882">
        <w:rPr>
          <w:snapToGrid w:val="0"/>
          <w:color w:val="000000"/>
        </w:rPr>
        <w:t>8</w:t>
      </w:r>
      <w:r>
        <w:rPr>
          <w:snapToGrid w:val="0"/>
          <w:color w:val="000000"/>
        </w:rPr>
        <w:t xml:space="preserve"> - Fax 05</w:t>
      </w:r>
      <w:r w:rsidR="00334882">
        <w:rPr>
          <w:snapToGrid w:val="0"/>
          <w:color w:val="000000"/>
        </w:rPr>
        <w:t>44211</w:t>
      </w:r>
      <w:r>
        <w:rPr>
          <w:snapToGrid w:val="0"/>
          <w:color w:val="000000"/>
        </w:rPr>
        <w:t>6</w:t>
      </w:r>
      <w:r w:rsidR="00334882">
        <w:rPr>
          <w:snapToGrid w:val="0"/>
          <w:color w:val="000000"/>
        </w:rPr>
        <w:t>77</w:t>
      </w:r>
    </w:p>
    <w:p w14:paraId="39629DF9" w14:textId="77777777" w:rsidR="00392799" w:rsidRDefault="00334882" w:rsidP="00392799">
      <w:pPr>
        <w:widowControl w:val="0"/>
        <w:tabs>
          <w:tab w:val="left" w:pos="2321"/>
        </w:tabs>
        <w:rPr>
          <w:snapToGrid w:val="0"/>
          <w:color w:val="000000"/>
          <w:sz w:val="23"/>
        </w:rPr>
      </w:pPr>
      <w:r>
        <w:rPr>
          <w:snapToGrid w:val="0"/>
          <w:color w:val="000000"/>
        </w:rPr>
        <w:tab/>
        <w:t xml:space="preserve">E-mail  </w:t>
      </w:r>
      <w:hyperlink r:id="rId119" w:history="1">
        <w:r w:rsidR="003A3C44" w:rsidRPr="00626FCA">
          <w:rPr>
            <w:rStyle w:val="Collegamentoipertestuale"/>
            <w:snapToGrid w:val="0"/>
          </w:rPr>
          <w:t>cyconsul@gbella.it</w:t>
        </w:r>
      </w:hyperlink>
      <w:r w:rsidR="003A3C44">
        <w:rPr>
          <w:snapToGrid w:val="0"/>
          <w:color w:val="000000"/>
        </w:rPr>
        <w:t xml:space="preserve"> </w:t>
      </w:r>
      <w:r w:rsidR="00392799">
        <w:rPr>
          <w:snapToGrid w:val="0"/>
          <w:color w:val="000000"/>
        </w:rPr>
        <w:t xml:space="preserve">  </w:t>
      </w:r>
    </w:p>
    <w:p w14:paraId="175332C6" w14:textId="77777777" w:rsidR="00392799" w:rsidRDefault="00392799" w:rsidP="0039279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334882">
        <w:rPr>
          <w:snapToGrid w:val="0"/>
          <w:color w:val="000000"/>
        </w:rPr>
        <w:t>Emilia Romagna, Marche</w:t>
      </w:r>
      <w:r>
        <w:rPr>
          <w:snapToGrid w:val="0"/>
          <w:color w:val="000000"/>
        </w:rPr>
        <w:t xml:space="preserve">                    </w:t>
      </w:r>
    </w:p>
    <w:p w14:paraId="6DCF9D2F" w14:textId="77777777" w:rsidR="00392799" w:rsidRDefault="00392799" w:rsidP="0039279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0CE0A4F" w14:textId="77777777" w:rsidR="00392799" w:rsidRDefault="00392799" w:rsidP="00392799">
      <w:pPr>
        <w:widowControl w:val="0"/>
        <w:tabs>
          <w:tab w:val="left" w:pos="90"/>
        </w:tabs>
        <w:spacing w:before="23"/>
        <w:rPr>
          <w:snapToGrid w:val="0"/>
          <w:color w:val="000000"/>
        </w:rPr>
      </w:pPr>
      <w:r>
        <w:rPr>
          <w:snapToGrid w:val="0"/>
          <w:color w:val="000000"/>
        </w:rPr>
        <w:t xml:space="preserve">Signor </w:t>
      </w:r>
      <w:r w:rsidR="00334882">
        <w:rPr>
          <w:snapToGrid w:val="0"/>
          <w:color w:val="000000"/>
        </w:rPr>
        <w:t>GIOVANNI BELLA</w:t>
      </w:r>
      <w:r>
        <w:rPr>
          <w:snapToGrid w:val="0"/>
          <w:color w:val="000000"/>
        </w:rPr>
        <w:t>, Console Onorario (</w:t>
      </w:r>
      <w:r w:rsidR="008A4215">
        <w:rPr>
          <w:snapToGrid w:val="0"/>
          <w:color w:val="000000"/>
        </w:rPr>
        <w:t>Rinnovo e</w:t>
      </w:r>
      <w:r w:rsidR="002A04F2">
        <w:rPr>
          <w:snapToGrid w:val="0"/>
          <w:color w:val="000000"/>
        </w:rPr>
        <w:t>xequatur</w:t>
      </w:r>
      <w:r>
        <w:rPr>
          <w:snapToGrid w:val="0"/>
          <w:color w:val="000000"/>
        </w:rPr>
        <w:t xml:space="preserve"> </w:t>
      </w:r>
      <w:r w:rsidR="008A4215">
        <w:rPr>
          <w:snapToGrid w:val="0"/>
          <w:color w:val="000000"/>
        </w:rPr>
        <w:t>9</w:t>
      </w:r>
      <w:r w:rsidR="001D6C99">
        <w:rPr>
          <w:snapToGrid w:val="0"/>
          <w:color w:val="000000"/>
        </w:rPr>
        <w:t xml:space="preserve"> </w:t>
      </w:r>
      <w:r w:rsidR="008A4215">
        <w:rPr>
          <w:snapToGrid w:val="0"/>
          <w:color w:val="000000"/>
        </w:rPr>
        <w:t>f</w:t>
      </w:r>
      <w:r w:rsidR="00334882">
        <w:rPr>
          <w:snapToGrid w:val="0"/>
          <w:color w:val="000000"/>
        </w:rPr>
        <w:t>e</w:t>
      </w:r>
      <w:r w:rsidR="008A4215">
        <w:rPr>
          <w:snapToGrid w:val="0"/>
          <w:color w:val="000000"/>
        </w:rPr>
        <w:t>bbraio</w:t>
      </w:r>
      <w:r>
        <w:rPr>
          <w:snapToGrid w:val="0"/>
          <w:color w:val="000000"/>
        </w:rPr>
        <w:t xml:space="preserve"> 20</w:t>
      </w:r>
      <w:r w:rsidR="002A04F2">
        <w:rPr>
          <w:snapToGrid w:val="0"/>
          <w:color w:val="000000"/>
        </w:rPr>
        <w:t>23</w:t>
      </w:r>
      <w:r>
        <w:rPr>
          <w:snapToGrid w:val="0"/>
          <w:color w:val="000000"/>
        </w:rPr>
        <w:t>)</w:t>
      </w:r>
    </w:p>
    <w:p w14:paraId="0B6E6AD2" w14:textId="77777777" w:rsidR="00843020" w:rsidRDefault="00843020">
      <w:pPr>
        <w:widowControl w:val="0"/>
        <w:tabs>
          <w:tab w:val="left" w:pos="90"/>
        </w:tabs>
        <w:spacing w:before="23"/>
        <w:rPr>
          <w:snapToGrid w:val="0"/>
          <w:color w:val="000000"/>
        </w:rPr>
      </w:pPr>
    </w:p>
    <w:p w14:paraId="1A7741CE" w14:textId="77777777" w:rsidR="00843020" w:rsidRDefault="00843020">
      <w:pPr>
        <w:widowControl w:val="0"/>
        <w:tabs>
          <w:tab w:val="left" w:pos="90"/>
        </w:tabs>
        <w:spacing w:before="23"/>
        <w:rPr>
          <w:snapToGrid w:val="0"/>
          <w:color w:val="000000"/>
        </w:rPr>
      </w:pPr>
    </w:p>
    <w:p w14:paraId="6C2429FD" w14:textId="77777777" w:rsidR="00240B6E" w:rsidRDefault="00240B6E" w:rsidP="00240B6E">
      <w:pPr>
        <w:widowControl w:val="0"/>
        <w:tabs>
          <w:tab w:val="left" w:pos="90"/>
        </w:tabs>
        <w:rPr>
          <w:b/>
          <w:snapToGrid w:val="0"/>
          <w:color w:val="000080"/>
          <w:sz w:val="26"/>
          <w:u w:val="single"/>
        </w:rPr>
      </w:pPr>
      <w:r>
        <w:rPr>
          <w:b/>
          <w:snapToGrid w:val="0"/>
          <w:color w:val="000080"/>
          <w:u w:val="single"/>
        </w:rPr>
        <w:t xml:space="preserve">TRIESTE - CONSOLATO ONORARIO            </w:t>
      </w:r>
    </w:p>
    <w:p w14:paraId="426BCAEB" w14:textId="77777777" w:rsidR="0038550D" w:rsidRDefault="0038550D" w:rsidP="0038550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4621B">
        <w:rPr>
          <w:snapToGrid w:val="0"/>
          <w:color w:val="000000"/>
        </w:rPr>
        <w:t>Giustiniano</w:t>
      </w:r>
      <w:r>
        <w:rPr>
          <w:snapToGrid w:val="0"/>
          <w:color w:val="000000"/>
        </w:rPr>
        <w:t xml:space="preserve">, </w:t>
      </w:r>
      <w:r w:rsidR="00E4621B">
        <w:rPr>
          <w:snapToGrid w:val="0"/>
          <w:color w:val="000000"/>
        </w:rPr>
        <w:t>9 - 34133</w:t>
      </w:r>
      <w:r>
        <w:rPr>
          <w:snapToGrid w:val="0"/>
          <w:color w:val="000000"/>
        </w:rPr>
        <w:t xml:space="preserve"> Trieste </w:t>
      </w:r>
    </w:p>
    <w:p w14:paraId="3C546486" w14:textId="77777777" w:rsidR="0038550D" w:rsidRDefault="0038550D" w:rsidP="0038550D">
      <w:pPr>
        <w:widowControl w:val="0"/>
        <w:tabs>
          <w:tab w:val="left" w:pos="2321"/>
        </w:tabs>
        <w:rPr>
          <w:snapToGrid w:val="0"/>
          <w:color w:val="000000"/>
        </w:rPr>
      </w:pPr>
      <w:r>
        <w:rPr>
          <w:rFonts w:ascii="MS Sans Serif" w:hAnsi="MS Sans Serif"/>
          <w:snapToGrid w:val="0"/>
          <w:sz w:val="24"/>
        </w:rPr>
        <w:tab/>
      </w:r>
      <w:r>
        <w:rPr>
          <w:snapToGrid w:val="0"/>
          <w:color w:val="000000"/>
        </w:rPr>
        <w:t>Tel. 040</w:t>
      </w:r>
      <w:r w:rsidR="00E4621B">
        <w:rPr>
          <w:snapToGrid w:val="0"/>
          <w:color w:val="000000"/>
        </w:rPr>
        <w:t xml:space="preserve"> 2463738</w:t>
      </w:r>
    </w:p>
    <w:p w14:paraId="0CA149A4" w14:textId="77777777" w:rsidR="0038550D" w:rsidRDefault="0038550D" w:rsidP="0038550D">
      <w:pPr>
        <w:widowControl w:val="0"/>
        <w:tabs>
          <w:tab w:val="left" w:pos="2321"/>
        </w:tabs>
        <w:rPr>
          <w:snapToGrid w:val="0"/>
          <w:color w:val="000000"/>
          <w:sz w:val="23"/>
        </w:rPr>
      </w:pPr>
      <w:r>
        <w:rPr>
          <w:snapToGrid w:val="0"/>
          <w:color w:val="000000"/>
        </w:rPr>
        <w:tab/>
        <w:t xml:space="preserve">E-mail  </w:t>
      </w:r>
      <w:hyperlink r:id="rId120" w:history="1">
        <w:r w:rsidR="00E4621B" w:rsidRPr="008F2F44">
          <w:rPr>
            <w:rStyle w:val="Collegamentoipertestuale"/>
            <w:snapToGrid w:val="0"/>
          </w:rPr>
          <w:t>consolatocipro@hellenic.it</w:t>
        </w:r>
      </w:hyperlink>
      <w:r w:rsidR="00E4621B">
        <w:rPr>
          <w:snapToGrid w:val="0"/>
          <w:color w:val="000000"/>
        </w:rPr>
        <w:t xml:space="preserve"> </w:t>
      </w:r>
      <w:r>
        <w:rPr>
          <w:snapToGrid w:val="0"/>
          <w:color w:val="000000"/>
        </w:rPr>
        <w:t xml:space="preserve">  </w:t>
      </w:r>
    </w:p>
    <w:p w14:paraId="2292CDB4" w14:textId="77777777" w:rsidR="00240B6E" w:rsidRDefault="00240B6E" w:rsidP="00240B6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Friuli Venezia Giulia e Trentino Alto Adige                    </w:t>
      </w:r>
    </w:p>
    <w:p w14:paraId="74EA43E9" w14:textId="77777777" w:rsidR="00240B6E" w:rsidRDefault="00240B6E" w:rsidP="00240B6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A3C3376" w14:textId="77777777" w:rsidR="0038550D" w:rsidRDefault="0038550D" w:rsidP="0038550D">
      <w:pPr>
        <w:widowControl w:val="0"/>
        <w:tabs>
          <w:tab w:val="left" w:pos="90"/>
        </w:tabs>
        <w:spacing w:before="23"/>
        <w:rPr>
          <w:snapToGrid w:val="0"/>
          <w:color w:val="000000"/>
        </w:rPr>
      </w:pPr>
      <w:r>
        <w:rPr>
          <w:snapToGrid w:val="0"/>
          <w:color w:val="000000"/>
        </w:rPr>
        <w:t xml:space="preserve">Signor MICHAEL HATZAKIS, Console Onorario (Exequatur  </w:t>
      </w:r>
      <w:r w:rsidR="005E7056">
        <w:rPr>
          <w:snapToGrid w:val="0"/>
          <w:color w:val="000000"/>
        </w:rPr>
        <w:t>26 gennaio 2022</w:t>
      </w:r>
      <w:r>
        <w:rPr>
          <w:snapToGrid w:val="0"/>
          <w:color w:val="000000"/>
        </w:rPr>
        <w:t>)</w:t>
      </w:r>
    </w:p>
    <w:p w14:paraId="528F0C69" w14:textId="77777777" w:rsidR="004944D8" w:rsidRDefault="004944D8">
      <w:pPr>
        <w:widowControl w:val="0"/>
        <w:tabs>
          <w:tab w:val="left" w:pos="90"/>
        </w:tabs>
        <w:spacing w:before="23"/>
        <w:rPr>
          <w:snapToGrid w:val="0"/>
          <w:color w:val="000000"/>
        </w:rPr>
      </w:pPr>
    </w:p>
    <w:p w14:paraId="13B14FCD" w14:textId="77777777" w:rsidR="00240B6E" w:rsidRDefault="00240B6E">
      <w:pPr>
        <w:widowControl w:val="0"/>
        <w:tabs>
          <w:tab w:val="left" w:pos="90"/>
        </w:tabs>
        <w:spacing w:before="23"/>
        <w:rPr>
          <w:snapToGrid w:val="0"/>
          <w:color w:val="000000"/>
        </w:rPr>
      </w:pPr>
    </w:p>
    <w:p w14:paraId="144F2937"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 CONSOLATO ONORARIO            </w:t>
      </w:r>
    </w:p>
    <w:p w14:paraId="3BECF03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Santa Maria Elisabetta, 2 - 30126 Venezia </w:t>
      </w:r>
    </w:p>
    <w:p w14:paraId="0BC8EBB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0415267418 - Fax 0415267696  </w:t>
      </w:r>
    </w:p>
    <w:p w14:paraId="36069A2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w:t>
      </w:r>
    </w:p>
    <w:p w14:paraId="365399A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039DE27" w14:textId="77777777" w:rsidR="004944D8" w:rsidRDefault="004944D8">
      <w:pPr>
        <w:widowControl w:val="0"/>
        <w:tabs>
          <w:tab w:val="left" w:pos="90"/>
        </w:tabs>
        <w:spacing w:before="23"/>
        <w:rPr>
          <w:snapToGrid w:val="0"/>
          <w:color w:val="000000"/>
          <w:sz w:val="26"/>
        </w:rPr>
      </w:pPr>
      <w:r>
        <w:rPr>
          <w:snapToGrid w:val="0"/>
          <w:color w:val="000000"/>
        </w:rPr>
        <w:t>Signor ANDREA FALCONI, Console Onorario (</w:t>
      </w:r>
      <w:r w:rsidR="000D1841">
        <w:rPr>
          <w:snapToGrid w:val="0"/>
          <w:color w:val="000000"/>
        </w:rPr>
        <w:t>Rinnovo e</w:t>
      </w:r>
      <w:r>
        <w:rPr>
          <w:snapToGrid w:val="0"/>
          <w:color w:val="000000"/>
        </w:rPr>
        <w:t xml:space="preserve">xequatur </w:t>
      </w:r>
      <w:r w:rsidR="00B3051F">
        <w:rPr>
          <w:snapToGrid w:val="0"/>
          <w:color w:val="000000"/>
        </w:rPr>
        <w:t>29</w:t>
      </w:r>
      <w:r>
        <w:rPr>
          <w:snapToGrid w:val="0"/>
          <w:color w:val="000000"/>
        </w:rPr>
        <w:t xml:space="preserve"> </w:t>
      </w:r>
      <w:r w:rsidR="006516E9">
        <w:rPr>
          <w:snapToGrid w:val="0"/>
          <w:color w:val="000000"/>
        </w:rPr>
        <w:t>novembre 20</w:t>
      </w:r>
      <w:r w:rsidR="00B26D34">
        <w:rPr>
          <w:snapToGrid w:val="0"/>
          <w:color w:val="000000"/>
        </w:rPr>
        <w:t>22</w:t>
      </w:r>
      <w:r>
        <w:rPr>
          <w:snapToGrid w:val="0"/>
          <w:color w:val="000000"/>
        </w:rPr>
        <w:t>)</w:t>
      </w:r>
    </w:p>
    <w:p w14:paraId="070C5324" w14:textId="77777777" w:rsidR="004944D8" w:rsidRDefault="004944D8">
      <w:pPr>
        <w:widowControl w:val="0"/>
        <w:tabs>
          <w:tab w:val="left" w:pos="90"/>
        </w:tabs>
        <w:spacing w:before="23"/>
        <w:rPr>
          <w:snapToGrid w:val="0"/>
          <w:color w:val="000000"/>
          <w:sz w:val="26"/>
        </w:rPr>
      </w:pPr>
    </w:p>
    <w:p w14:paraId="7EDE3ECD" w14:textId="77777777" w:rsidR="004944D8" w:rsidRDefault="004944D8">
      <w:pPr>
        <w:widowControl w:val="0"/>
        <w:tabs>
          <w:tab w:val="left" w:pos="90"/>
        </w:tabs>
        <w:jc w:val="center"/>
        <w:rPr>
          <w:snapToGrid w:val="0"/>
          <w:color w:val="000000"/>
        </w:rPr>
      </w:pPr>
    </w:p>
    <w:p w14:paraId="2F1C3D8D" w14:textId="77777777" w:rsidR="004944D8" w:rsidRDefault="004944D8">
      <w:pPr>
        <w:widowControl w:val="0"/>
        <w:tabs>
          <w:tab w:val="left" w:pos="90"/>
        </w:tabs>
        <w:jc w:val="center"/>
        <w:rPr>
          <w:snapToGrid w:val="0"/>
          <w:color w:val="000000"/>
        </w:rPr>
      </w:pPr>
    </w:p>
    <w:p w14:paraId="69722675"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COLOMBIA</w:t>
      </w:r>
    </w:p>
    <w:p w14:paraId="5B3A4758"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98336" behindDoc="0" locked="0" layoutInCell="0" allowOverlap="1" wp14:anchorId="2E3D02CA" wp14:editId="75A0B8DA">
            <wp:simplePos x="0" y="0"/>
            <wp:positionH relativeFrom="column">
              <wp:posOffset>5779770</wp:posOffset>
            </wp:positionH>
            <wp:positionV relativeFrom="paragraph">
              <wp:posOffset>158115</wp:posOffset>
            </wp:positionV>
            <wp:extent cx="702310" cy="467995"/>
            <wp:effectExtent l="19050" t="19050" r="2540" b="8255"/>
            <wp:wrapNone/>
            <wp:docPr id="377"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9"/>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5CFE9F0" w14:textId="77777777" w:rsidR="004944D8" w:rsidRDefault="004944D8">
      <w:pPr>
        <w:widowControl w:val="0"/>
        <w:tabs>
          <w:tab w:val="left" w:pos="90"/>
        </w:tabs>
        <w:rPr>
          <w:b/>
          <w:snapToGrid w:val="0"/>
          <w:color w:val="000080"/>
          <w:sz w:val="39"/>
        </w:rPr>
      </w:pPr>
      <w:r>
        <w:rPr>
          <w:b/>
          <w:snapToGrid w:val="0"/>
          <w:color w:val="000080"/>
          <w:sz w:val="32"/>
        </w:rPr>
        <w:t xml:space="preserve">COLOMBIA        </w:t>
      </w:r>
    </w:p>
    <w:p w14:paraId="744E7666"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01211B9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E2B74E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20 luglio</w:t>
      </w:r>
    </w:p>
    <w:p w14:paraId="143072A0" w14:textId="77777777" w:rsidR="00234926" w:rsidRDefault="00234926" w:rsidP="00432D11">
      <w:pPr>
        <w:widowControl w:val="0"/>
        <w:tabs>
          <w:tab w:val="left" w:pos="90"/>
        </w:tabs>
        <w:rPr>
          <w:b/>
          <w:snapToGrid w:val="0"/>
          <w:color w:val="000080"/>
          <w:u w:val="single"/>
        </w:rPr>
      </w:pPr>
    </w:p>
    <w:p w14:paraId="21AA25B0" w14:textId="77777777" w:rsidR="004944D8" w:rsidRDefault="004944D8" w:rsidP="00432D11">
      <w:pPr>
        <w:widowControl w:val="0"/>
        <w:tabs>
          <w:tab w:val="left" w:pos="90"/>
        </w:tabs>
        <w:rPr>
          <w:b/>
          <w:snapToGrid w:val="0"/>
          <w:color w:val="000080"/>
          <w:sz w:val="26"/>
          <w:u w:val="single"/>
        </w:rPr>
      </w:pPr>
      <w:r>
        <w:rPr>
          <w:b/>
          <w:snapToGrid w:val="0"/>
          <w:color w:val="000080"/>
          <w:u w:val="single"/>
        </w:rPr>
        <w:t xml:space="preserve">MILANO - CONSOLATO GENERALE            </w:t>
      </w:r>
    </w:p>
    <w:p w14:paraId="1774A84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795903">
        <w:rPr>
          <w:snapToGrid w:val="0"/>
          <w:color w:val="000000"/>
        </w:rPr>
        <w:t>Via Tivoli</w:t>
      </w:r>
      <w:r>
        <w:rPr>
          <w:snapToGrid w:val="0"/>
          <w:color w:val="000000"/>
        </w:rPr>
        <w:t xml:space="preserve">, </w:t>
      </w:r>
      <w:r w:rsidR="00795903">
        <w:rPr>
          <w:snapToGrid w:val="0"/>
          <w:color w:val="000000"/>
        </w:rPr>
        <w:t>3 -</w:t>
      </w:r>
      <w:r>
        <w:rPr>
          <w:snapToGrid w:val="0"/>
          <w:color w:val="000000"/>
        </w:rPr>
        <w:t xml:space="preserve"> </w:t>
      </w:r>
      <w:r w:rsidR="00795903">
        <w:rPr>
          <w:snapToGrid w:val="0"/>
          <w:color w:val="000000"/>
        </w:rPr>
        <w:t>1° piano</w:t>
      </w:r>
      <w:r>
        <w:rPr>
          <w:snapToGrid w:val="0"/>
          <w:color w:val="000000"/>
        </w:rPr>
        <w:t xml:space="preserve">- 20121 Milano </w:t>
      </w:r>
    </w:p>
    <w:p w14:paraId="71698A3B" w14:textId="77777777" w:rsidR="004944D8" w:rsidRPr="004A28BF" w:rsidRDefault="004944D8">
      <w:pPr>
        <w:widowControl w:val="0"/>
        <w:tabs>
          <w:tab w:val="left" w:pos="2321"/>
        </w:tabs>
        <w:rPr>
          <w:snapToGrid w:val="0"/>
          <w:color w:val="000000"/>
          <w:lang w:val="fr-FR"/>
        </w:rPr>
      </w:pPr>
      <w:r>
        <w:rPr>
          <w:rFonts w:ascii="MS Sans Serif" w:hAnsi="MS Sans Serif"/>
          <w:snapToGrid w:val="0"/>
          <w:color w:val="000000"/>
          <w:sz w:val="24"/>
        </w:rPr>
        <w:tab/>
      </w:r>
      <w:r w:rsidRPr="004A28BF">
        <w:rPr>
          <w:snapToGrid w:val="0"/>
          <w:color w:val="000000"/>
          <w:lang w:val="fr-FR"/>
        </w:rPr>
        <w:t>Tel. 02</w:t>
      </w:r>
      <w:r w:rsidR="006E0172" w:rsidRPr="004A28BF">
        <w:rPr>
          <w:snapToGrid w:val="0"/>
          <w:color w:val="000000"/>
          <w:lang w:val="fr-FR"/>
        </w:rPr>
        <w:t>8051765</w:t>
      </w:r>
      <w:r w:rsidRPr="004A28BF">
        <w:rPr>
          <w:snapToGrid w:val="0"/>
          <w:color w:val="000000"/>
          <w:lang w:val="fr-FR"/>
        </w:rPr>
        <w:t xml:space="preserve"> - Fax 02801189</w:t>
      </w:r>
    </w:p>
    <w:p w14:paraId="78E8E7BA" w14:textId="77777777" w:rsidR="00350950" w:rsidRPr="004A28BF" w:rsidRDefault="00350950">
      <w:pPr>
        <w:widowControl w:val="0"/>
        <w:tabs>
          <w:tab w:val="left" w:pos="2321"/>
        </w:tabs>
        <w:rPr>
          <w:snapToGrid w:val="0"/>
          <w:color w:val="000000"/>
          <w:lang w:val="fr-FR"/>
        </w:rPr>
      </w:pPr>
      <w:r w:rsidRPr="004A28BF">
        <w:rPr>
          <w:snapToGrid w:val="0"/>
          <w:color w:val="000000"/>
          <w:lang w:val="fr-FR"/>
        </w:rPr>
        <w:tab/>
        <w:t xml:space="preserve">E-mail  </w:t>
      </w:r>
      <w:hyperlink r:id="rId122" w:history="1">
        <w:r w:rsidRPr="004A28BF">
          <w:rPr>
            <w:rStyle w:val="Collegamentoipertestuale"/>
            <w:snapToGrid w:val="0"/>
            <w:color w:val="000000"/>
            <w:u w:val="none"/>
            <w:lang w:val="fr-FR"/>
          </w:rPr>
          <w:t>cmilan@cancilleria.gov.co</w:t>
        </w:r>
      </w:hyperlink>
    </w:p>
    <w:p w14:paraId="1A0EB2CC" w14:textId="77777777" w:rsidR="00350950" w:rsidRPr="006F1305" w:rsidRDefault="00DA57BF">
      <w:pPr>
        <w:widowControl w:val="0"/>
        <w:tabs>
          <w:tab w:val="left" w:pos="2321"/>
        </w:tabs>
        <w:rPr>
          <w:snapToGrid w:val="0"/>
          <w:color w:val="000000"/>
          <w:sz w:val="23"/>
        </w:rPr>
      </w:pPr>
      <w:r w:rsidRPr="004A28BF">
        <w:rPr>
          <w:snapToGrid w:val="0"/>
          <w:color w:val="000000"/>
          <w:lang w:val="fr-FR"/>
        </w:rPr>
        <w:tab/>
      </w:r>
      <w:r w:rsidRPr="006F1305">
        <w:rPr>
          <w:snapToGrid w:val="0"/>
          <w:color w:val="000000"/>
        </w:rPr>
        <w:t xml:space="preserve">Sito internet </w:t>
      </w:r>
      <w:r w:rsidR="00350950" w:rsidRPr="006F1305">
        <w:rPr>
          <w:snapToGrid w:val="0"/>
          <w:color w:val="000000"/>
        </w:rPr>
        <w:t xml:space="preserve"> http://milan.consulado.gov.co/</w:t>
      </w:r>
    </w:p>
    <w:p w14:paraId="40EE091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Lombardia, Vene</w:t>
      </w:r>
      <w:r w:rsidR="00234926">
        <w:rPr>
          <w:snapToGrid w:val="0"/>
          <w:color w:val="000000"/>
        </w:rPr>
        <w:t xml:space="preserve">to, Trentino Alto Adige, Friuli </w:t>
      </w:r>
      <w:r>
        <w:rPr>
          <w:snapToGrid w:val="0"/>
          <w:color w:val="000000"/>
        </w:rPr>
        <w:t xml:space="preserve">Venezia Giulia, Piemonte, Liguria, </w:t>
      </w:r>
    </w:p>
    <w:p w14:paraId="06DE7332"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sidR="00234926">
        <w:rPr>
          <w:snapToGrid w:val="0"/>
          <w:color w:val="000000"/>
        </w:rPr>
        <w:t xml:space="preserve">Emilia </w:t>
      </w:r>
      <w:r>
        <w:rPr>
          <w:snapToGrid w:val="0"/>
          <w:color w:val="000000"/>
        </w:rPr>
        <w:t xml:space="preserve">Romagna, Valle d'Aosta   </w:t>
      </w:r>
    </w:p>
    <w:p w14:paraId="1EF60A7A" w14:textId="77777777" w:rsidR="004944D8" w:rsidRDefault="004944D8">
      <w:pPr>
        <w:widowControl w:val="0"/>
        <w:tabs>
          <w:tab w:val="left" w:pos="2321"/>
        </w:tabs>
        <w:rPr>
          <w:snapToGrid w:val="0"/>
          <w:color w:val="000000"/>
        </w:rPr>
      </w:pPr>
    </w:p>
    <w:p w14:paraId="5FFC9E78" w14:textId="77777777" w:rsidR="00063B43" w:rsidRDefault="00063B43">
      <w:pPr>
        <w:widowControl w:val="0"/>
        <w:tabs>
          <w:tab w:val="left" w:pos="2321"/>
        </w:tabs>
        <w:rPr>
          <w:snapToGrid w:val="0"/>
          <w:color w:val="000000"/>
        </w:rPr>
      </w:pPr>
    </w:p>
    <w:p w14:paraId="0C00CE48" w14:textId="25A909BD" w:rsidR="00385F33" w:rsidRPr="00385F33" w:rsidRDefault="00385F33">
      <w:pPr>
        <w:widowControl w:val="0"/>
        <w:tabs>
          <w:tab w:val="left" w:pos="2321"/>
        </w:tabs>
        <w:rPr>
          <w:snapToGrid w:val="0"/>
          <w:color w:val="000000"/>
        </w:rPr>
      </w:pPr>
      <w:r w:rsidRPr="00385F33">
        <w:rPr>
          <w:snapToGrid w:val="0"/>
          <w:color w:val="000000"/>
        </w:rPr>
        <w:t xml:space="preserve">Signor JUAN JOSE’ PAEZ PINZON, Console Generale </w:t>
      </w:r>
      <w:r>
        <w:rPr>
          <w:snapToGrid w:val="0"/>
          <w:color w:val="000000"/>
        </w:rPr>
        <w:t>Aggiunto (7 gennaio 2025)</w:t>
      </w:r>
    </w:p>
    <w:p w14:paraId="4B59C710" w14:textId="77777777" w:rsidR="00135632" w:rsidRDefault="00135632">
      <w:pPr>
        <w:widowControl w:val="0"/>
        <w:tabs>
          <w:tab w:val="left" w:pos="2321"/>
        </w:tabs>
        <w:rPr>
          <w:snapToGrid w:val="0"/>
          <w:color w:val="000000"/>
        </w:rPr>
      </w:pPr>
      <w:r>
        <w:rPr>
          <w:snapToGrid w:val="0"/>
          <w:color w:val="000000"/>
        </w:rPr>
        <w:t>Signora NATALIA ANDREA RAMIREZ GIRALDO, Console (22 novembre 2021)</w:t>
      </w:r>
    </w:p>
    <w:p w14:paraId="4E36828F" w14:textId="77777777" w:rsidR="00135632" w:rsidRDefault="00135632">
      <w:pPr>
        <w:widowControl w:val="0"/>
        <w:tabs>
          <w:tab w:val="left" w:pos="2321"/>
        </w:tabs>
        <w:rPr>
          <w:snapToGrid w:val="0"/>
          <w:color w:val="000000"/>
        </w:rPr>
      </w:pPr>
      <w:r>
        <w:rPr>
          <w:snapToGrid w:val="0"/>
          <w:color w:val="000000"/>
        </w:rPr>
        <w:t>Signor JORGE ANDRES ARANDA CORREA, Console (22 novembre 2021)</w:t>
      </w:r>
    </w:p>
    <w:p w14:paraId="1C3B884F" w14:textId="77777777" w:rsidR="004944D8" w:rsidRDefault="004944D8">
      <w:pPr>
        <w:widowControl w:val="0"/>
        <w:tabs>
          <w:tab w:val="left" w:pos="2321"/>
        </w:tabs>
        <w:rPr>
          <w:b/>
          <w:snapToGrid w:val="0"/>
          <w:color w:val="000080"/>
          <w:u w:val="single"/>
        </w:rPr>
      </w:pPr>
    </w:p>
    <w:p w14:paraId="32E908CE" w14:textId="77777777" w:rsidR="00234926" w:rsidRDefault="00234926">
      <w:pPr>
        <w:widowControl w:val="0"/>
        <w:tabs>
          <w:tab w:val="left" w:pos="2321"/>
        </w:tabs>
        <w:rPr>
          <w:b/>
          <w:snapToGrid w:val="0"/>
          <w:color w:val="000080"/>
          <w:u w:val="single"/>
        </w:rPr>
      </w:pPr>
    </w:p>
    <w:p w14:paraId="310392F7" w14:textId="77777777" w:rsidR="004944D8" w:rsidRDefault="004944D8">
      <w:pPr>
        <w:widowControl w:val="0"/>
        <w:tabs>
          <w:tab w:val="left" w:pos="2321"/>
        </w:tabs>
        <w:rPr>
          <w:b/>
          <w:snapToGrid w:val="0"/>
          <w:color w:val="000080"/>
          <w:u w:val="single"/>
        </w:rPr>
      </w:pPr>
    </w:p>
    <w:p w14:paraId="7129D62F" w14:textId="77777777" w:rsidR="004944D8" w:rsidRDefault="004944D8">
      <w:pPr>
        <w:widowControl w:val="0"/>
        <w:tabs>
          <w:tab w:val="left" w:pos="2321"/>
        </w:tabs>
        <w:rPr>
          <w:b/>
          <w:snapToGrid w:val="0"/>
          <w:color w:val="000080"/>
          <w:sz w:val="26"/>
          <w:u w:val="single"/>
        </w:rPr>
      </w:pPr>
      <w:r>
        <w:rPr>
          <w:b/>
          <w:snapToGrid w:val="0"/>
          <w:color w:val="000080"/>
          <w:u w:val="single"/>
        </w:rPr>
        <w:t xml:space="preserve">ROMA - CONSOLATO GENERALE            </w:t>
      </w:r>
    </w:p>
    <w:p w14:paraId="6D0ABBB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35BAD" w:rsidRPr="00A35BAD">
        <w:rPr>
          <w:snapToGrid w:val="0"/>
        </w:rPr>
        <w:t>Piazzale Flamini</w:t>
      </w:r>
      <w:r w:rsidRPr="00A35BAD">
        <w:rPr>
          <w:snapToGrid w:val="0"/>
          <w:color w:val="000000"/>
        </w:rPr>
        <w:t>o</w:t>
      </w:r>
      <w:r>
        <w:rPr>
          <w:snapToGrid w:val="0"/>
          <w:color w:val="000000"/>
        </w:rPr>
        <w:t>, 9</w:t>
      </w:r>
      <w:r w:rsidR="00FB3E9D">
        <w:rPr>
          <w:snapToGrid w:val="0"/>
          <w:color w:val="000000"/>
        </w:rPr>
        <w:t xml:space="preserve"> </w:t>
      </w:r>
      <w:r w:rsidR="00E63F20">
        <w:rPr>
          <w:snapToGrid w:val="0"/>
          <w:color w:val="000000"/>
        </w:rPr>
        <w:t xml:space="preserve">1° p. </w:t>
      </w:r>
      <w:r w:rsidR="00FB3E9D">
        <w:rPr>
          <w:snapToGrid w:val="0"/>
          <w:color w:val="000000"/>
        </w:rPr>
        <w:t xml:space="preserve">scala A </w:t>
      </w:r>
      <w:proofErr w:type="spellStart"/>
      <w:r w:rsidR="00FB3E9D">
        <w:rPr>
          <w:snapToGrid w:val="0"/>
          <w:color w:val="000000"/>
        </w:rPr>
        <w:t>int</w:t>
      </w:r>
      <w:proofErr w:type="spellEnd"/>
      <w:r w:rsidR="00FB3E9D">
        <w:rPr>
          <w:snapToGrid w:val="0"/>
          <w:color w:val="000000"/>
        </w:rPr>
        <w:t>. 2</w:t>
      </w:r>
      <w:r>
        <w:rPr>
          <w:snapToGrid w:val="0"/>
          <w:color w:val="000000"/>
        </w:rPr>
        <w:t xml:space="preserve"> - 001</w:t>
      </w:r>
      <w:r w:rsidR="0086566E">
        <w:rPr>
          <w:snapToGrid w:val="0"/>
          <w:color w:val="000000"/>
        </w:rPr>
        <w:t>96</w:t>
      </w:r>
      <w:r>
        <w:rPr>
          <w:snapToGrid w:val="0"/>
          <w:color w:val="000000"/>
        </w:rPr>
        <w:t xml:space="preserve"> Roma </w:t>
      </w:r>
    </w:p>
    <w:p w14:paraId="4FD03206" w14:textId="77777777" w:rsidR="004944D8" w:rsidRPr="00FE35D7" w:rsidRDefault="004944D8">
      <w:pPr>
        <w:widowControl w:val="0"/>
        <w:tabs>
          <w:tab w:val="left" w:pos="2321"/>
        </w:tabs>
        <w:rPr>
          <w:snapToGrid w:val="0"/>
          <w:color w:val="000000"/>
          <w:lang w:val="fr-FR"/>
        </w:rPr>
      </w:pPr>
      <w:r>
        <w:rPr>
          <w:rFonts w:ascii="MS Sans Serif" w:hAnsi="MS Sans Serif"/>
          <w:snapToGrid w:val="0"/>
          <w:sz w:val="24"/>
        </w:rPr>
        <w:tab/>
      </w:r>
      <w:r w:rsidRPr="00FE35D7">
        <w:rPr>
          <w:snapToGrid w:val="0"/>
          <w:color w:val="000000"/>
          <w:lang w:val="fr-FR"/>
        </w:rPr>
        <w:t xml:space="preserve">Tel. </w:t>
      </w:r>
      <w:r w:rsidR="00E63F20" w:rsidRPr="00CD62D1">
        <w:rPr>
          <w:rStyle w:val="labelred1"/>
          <w:rFonts w:ascii="Times New Roman" w:hAnsi="Times New Roman"/>
          <w:color w:val="000000"/>
          <w:sz w:val="20"/>
          <w:szCs w:val="20"/>
          <w:lang w:val="fr-FR"/>
        </w:rPr>
        <w:t>063216070-063222747-063222722</w:t>
      </w:r>
      <w:r w:rsidRPr="00FE35D7">
        <w:rPr>
          <w:snapToGrid w:val="0"/>
          <w:color w:val="000000"/>
          <w:lang w:val="fr-FR"/>
        </w:rPr>
        <w:t>- Fax 06678</w:t>
      </w:r>
      <w:r w:rsidR="00596BCE" w:rsidRPr="00FE35D7">
        <w:rPr>
          <w:snapToGrid w:val="0"/>
          <w:color w:val="000000"/>
          <w:lang w:val="fr-FR"/>
        </w:rPr>
        <w:t>8436</w:t>
      </w:r>
      <w:r w:rsidRPr="00FE35D7">
        <w:rPr>
          <w:snapToGrid w:val="0"/>
          <w:color w:val="000000"/>
          <w:lang w:val="fr-FR"/>
        </w:rPr>
        <w:t xml:space="preserve">  </w:t>
      </w:r>
    </w:p>
    <w:p w14:paraId="011BE23B" w14:textId="77777777" w:rsidR="00AD58EB" w:rsidRPr="00F269AF" w:rsidRDefault="00AD58EB">
      <w:pPr>
        <w:widowControl w:val="0"/>
        <w:tabs>
          <w:tab w:val="left" w:pos="2321"/>
        </w:tabs>
        <w:rPr>
          <w:snapToGrid w:val="0"/>
          <w:color w:val="000000"/>
          <w:lang w:val="fr-FR"/>
        </w:rPr>
      </w:pPr>
      <w:r w:rsidRPr="00FE35D7">
        <w:rPr>
          <w:snapToGrid w:val="0"/>
          <w:color w:val="000000"/>
          <w:lang w:val="fr-FR"/>
        </w:rPr>
        <w:tab/>
      </w:r>
      <w:r w:rsidRPr="00F269AF">
        <w:rPr>
          <w:snapToGrid w:val="0"/>
          <w:color w:val="000000"/>
          <w:lang w:val="fr-FR"/>
        </w:rPr>
        <w:t xml:space="preserve">E-mail  </w:t>
      </w:r>
      <w:hyperlink r:id="rId123" w:history="1">
        <w:r w:rsidR="00880526" w:rsidRPr="00F269AF">
          <w:rPr>
            <w:rStyle w:val="Collegamentoipertestuale"/>
            <w:snapToGrid w:val="0"/>
            <w:color w:val="000000"/>
            <w:u w:val="none"/>
            <w:lang w:val="fr-FR"/>
          </w:rPr>
          <w:t>croma@cancilleria.gov.co</w:t>
        </w:r>
      </w:hyperlink>
    </w:p>
    <w:p w14:paraId="25C2A0F1" w14:textId="4BA8240B" w:rsidR="00880526" w:rsidRPr="003D5F6C" w:rsidRDefault="00880526">
      <w:pPr>
        <w:widowControl w:val="0"/>
        <w:tabs>
          <w:tab w:val="left" w:pos="2321"/>
        </w:tabs>
        <w:rPr>
          <w:snapToGrid w:val="0"/>
          <w:color w:val="000000"/>
          <w:lang w:val="fr-FR"/>
        </w:rPr>
      </w:pPr>
      <w:r w:rsidRPr="00F269AF">
        <w:rPr>
          <w:snapToGrid w:val="0"/>
          <w:color w:val="000000"/>
          <w:lang w:val="fr-FR"/>
        </w:rPr>
        <w:tab/>
      </w:r>
      <w:r w:rsidRPr="003D5F6C">
        <w:rPr>
          <w:snapToGrid w:val="0"/>
          <w:color w:val="000000"/>
          <w:lang w:val="fr-FR"/>
        </w:rPr>
        <w:t>Sito internet</w:t>
      </w:r>
      <w:r w:rsidR="00DA57BF" w:rsidRPr="003D5F6C">
        <w:rPr>
          <w:snapToGrid w:val="0"/>
          <w:color w:val="000000"/>
          <w:lang w:val="fr-FR"/>
        </w:rPr>
        <w:t xml:space="preserve"> </w:t>
      </w:r>
      <w:r w:rsidR="00B261D3" w:rsidRPr="003D5F6C">
        <w:rPr>
          <w:snapToGrid w:val="0"/>
          <w:color w:val="000000"/>
          <w:lang w:val="fr-FR"/>
        </w:rPr>
        <w:t xml:space="preserve"> </w:t>
      </w:r>
      <w:hyperlink r:id="rId124" w:history="1">
        <w:r w:rsidR="00B261D3" w:rsidRPr="003D5F6C">
          <w:rPr>
            <w:rStyle w:val="Collegamentoipertestuale"/>
            <w:snapToGrid w:val="0"/>
            <w:lang w:val="fr-FR"/>
          </w:rPr>
          <w:t>http://roma.consulado.gov.co</w:t>
        </w:r>
      </w:hyperlink>
      <w:r w:rsidR="00B261D3" w:rsidRPr="003D5F6C">
        <w:rPr>
          <w:snapToGrid w:val="0"/>
          <w:color w:val="000000"/>
          <w:lang w:val="fr-FR"/>
        </w:rPr>
        <w:t xml:space="preserve"> </w:t>
      </w:r>
    </w:p>
    <w:p w14:paraId="36A4F72C" w14:textId="6A9DE567" w:rsidR="004944D8" w:rsidRDefault="004944D8">
      <w:pPr>
        <w:widowControl w:val="0"/>
        <w:tabs>
          <w:tab w:val="left" w:pos="2321"/>
        </w:tabs>
        <w:ind w:left="2321" w:hanging="2321"/>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Lazio, Toscana, Umbria, Marche, Abruzzo, Molise, Campania, Puglia, Basilicata, Calabria, Sicilia</w:t>
      </w:r>
      <w:r w:rsidR="0031075B">
        <w:rPr>
          <w:snapToGrid w:val="0"/>
          <w:color w:val="000000"/>
        </w:rPr>
        <w:t xml:space="preserve"> e Sardegna</w:t>
      </w:r>
    </w:p>
    <w:p w14:paraId="61B0EFEC" w14:textId="77777777" w:rsidR="00E04D93" w:rsidRDefault="00E04D93">
      <w:pPr>
        <w:widowControl w:val="0"/>
        <w:tabs>
          <w:tab w:val="left" w:pos="90"/>
        </w:tabs>
        <w:rPr>
          <w:snapToGrid w:val="0"/>
          <w:color w:val="000000"/>
        </w:rPr>
      </w:pPr>
    </w:p>
    <w:p w14:paraId="71AB2C1C" w14:textId="39BB4E20" w:rsidR="004944D8" w:rsidRPr="00E04D93" w:rsidRDefault="00E04D93">
      <w:pPr>
        <w:widowControl w:val="0"/>
        <w:tabs>
          <w:tab w:val="left" w:pos="90"/>
        </w:tabs>
        <w:rPr>
          <w:snapToGrid w:val="0"/>
          <w:color w:val="000000"/>
        </w:rPr>
      </w:pPr>
      <w:r w:rsidRPr="00E04D93">
        <w:rPr>
          <w:snapToGrid w:val="0"/>
          <w:color w:val="000000"/>
        </w:rPr>
        <w:t>Signor SERGIO SUÁREZ ROA, Console Generale (E</w:t>
      </w:r>
      <w:r>
        <w:rPr>
          <w:snapToGrid w:val="0"/>
          <w:color w:val="000000"/>
        </w:rPr>
        <w:t>xequatur 10 febbraio 2025)</w:t>
      </w:r>
    </w:p>
    <w:p w14:paraId="7C8BCEBC" w14:textId="2CB5301F" w:rsidR="00DD0BD2" w:rsidRDefault="00DD0BD2">
      <w:pPr>
        <w:widowControl w:val="0"/>
        <w:tabs>
          <w:tab w:val="left" w:pos="90"/>
        </w:tabs>
        <w:rPr>
          <w:snapToGrid w:val="0"/>
          <w:color w:val="000000"/>
        </w:rPr>
      </w:pPr>
      <w:r w:rsidRPr="00DD0BD2">
        <w:rPr>
          <w:snapToGrid w:val="0"/>
          <w:color w:val="000000"/>
        </w:rPr>
        <w:t>Signor IVÁN DARIO ROMERO ALARCÓN, Vice Console (16 settembre 2024)</w:t>
      </w:r>
    </w:p>
    <w:p w14:paraId="63D76BF2" w14:textId="77777777" w:rsidR="00B8363F" w:rsidRDefault="00B8363F">
      <w:pPr>
        <w:widowControl w:val="0"/>
        <w:tabs>
          <w:tab w:val="left" w:pos="90"/>
        </w:tabs>
        <w:rPr>
          <w:snapToGrid w:val="0"/>
          <w:color w:val="000000"/>
        </w:rPr>
      </w:pPr>
    </w:p>
    <w:p w14:paraId="7BEB1899" w14:textId="62CC4E99" w:rsidR="00234926" w:rsidRDefault="00234926">
      <w:pPr>
        <w:widowControl w:val="0"/>
        <w:tabs>
          <w:tab w:val="left" w:pos="90"/>
        </w:tabs>
        <w:rPr>
          <w:snapToGrid w:val="0"/>
          <w:color w:val="000000"/>
        </w:rPr>
      </w:pPr>
    </w:p>
    <w:p w14:paraId="52F02609" w14:textId="77777777" w:rsidR="0037371E" w:rsidRDefault="0037371E">
      <w:pPr>
        <w:widowControl w:val="0"/>
        <w:tabs>
          <w:tab w:val="left" w:pos="90"/>
        </w:tabs>
        <w:rPr>
          <w:snapToGrid w:val="0"/>
          <w:color w:val="000000"/>
        </w:rPr>
      </w:pPr>
    </w:p>
    <w:p w14:paraId="051B92D5" w14:textId="77777777" w:rsidR="004944D8" w:rsidRDefault="004944D8">
      <w:pPr>
        <w:widowControl w:val="0"/>
        <w:tabs>
          <w:tab w:val="left" w:pos="90"/>
        </w:tabs>
        <w:rPr>
          <w:b/>
          <w:snapToGrid w:val="0"/>
          <w:color w:val="000080"/>
          <w:u w:val="single"/>
        </w:rPr>
      </w:pPr>
      <w:r>
        <w:rPr>
          <w:b/>
          <w:snapToGrid w:val="0"/>
          <w:color w:val="000080"/>
          <w:u w:val="single"/>
        </w:rPr>
        <w:t>FIRENZE – CONSOLATO ONORARIO</w:t>
      </w:r>
    </w:p>
    <w:p w14:paraId="0DDCA290" w14:textId="77777777" w:rsidR="00CA4B59" w:rsidRDefault="00CA4B59" w:rsidP="00CA4B59">
      <w:pPr>
        <w:widowControl w:val="0"/>
        <w:tabs>
          <w:tab w:val="left" w:pos="90"/>
        </w:tabs>
        <w:rPr>
          <w:b/>
          <w:snapToGrid w:val="0"/>
          <w:color w:val="000000"/>
        </w:rPr>
      </w:pPr>
    </w:p>
    <w:p w14:paraId="64553618" w14:textId="77777777" w:rsidR="00616A00" w:rsidRDefault="004944D8" w:rsidP="00D1250B">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 </w:t>
      </w:r>
      <w:r w:rsidR="0096651C">
        <w:rPr>
          <w:snapToGrid w:val="0"/>
          <w:color w:val="000000"/>
        </w:rPr>
        <w:t xml:space="preserve"> </w:t>
      </w:r>
      <w:r w:rsidR="00F47CA4" w:rsidRPr="00F47CA4">
        <w:rPr>
          <w:snapToGrid w:val="0"/>
          <w:color w:val="000000"/>
        </w:rPr>
        <w:t>Via Fra Giovanni Angelico</w:t>
      </w:r>
      <w:r w:rsidR="00F47CA4">
        <w:rPr>
          <w:snapToGrid w:val="0"/>
          <w:color w:val="000000"/>
        </w:rPr>
        <w:t>, 73 1°p – 50121 Firenze</w:t>
      </w:r>
    </w:p>
    <w:p w14:paraId="34091102" w14:textId="77777777" w:rsidR="00F47CA4" w:rsidRDefault="00F47CA4" w:rsidP="00D1250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96651C">
        <w:rPr>
          <w:snapToGrid w:val="0"/>
          <w:color w:val="000000"/>
        </w:rPr>
        <w:t xml:space="preserve">  </w:t>
      </w:r>
      <w:r>
        <w:rPr>
          <w:snapToGrid w:val="0"/>
          <w:color w:val="000000"/>
        </w:rPr>
        <w:t xml:space="preserve">Tel. </w:t>
      </w:r>
      <w:r w:rsidRPr="00F47CA4">
        <w:rPr>
          <w:snapToGrid w:val="0"/>
          <w:color w:val="000000"/>
        </w:rPr>
        <w:t>055</w:t>
      </w:r>
      <w:r>
        <w:rPr>
          <w:snapToGrid w:val="0"/>
          <w:color w:val="000000"/>
        </w:rPr>
        <w:t xml:space="preserve"> </w:t>
      </w:r>
      <w:r w:rsidRPr="00F47CA4">
        <w:rPr>
          <w:snapToGrid w:val="0"/>
          <w:color w:val="000000"/>
        </w:rPr>
        <w:t>2345536</w:t>
      </w:r>
      <w:r>
        <w:rPr>
          <w:snapToGrid w:val="0"/>
          <w:color w:val="000000"/>
        </w:rPr>
        <w:t xml:space="preserve"> </w:t>
      </w:r>
    </w:p>
    <w:p w14:paraId="5ADE4ED8" w14:textId="77777777" w:rsidR="00F47CA4" w:rsidRDefault="00F47CA4" w:rsidP="00D1250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96651C">
        <w:rPr>
          <w:snapToGrid w:val="0"/>
          <w:color w:val="000000"/>
        </w:rPr>
        <w:t xml:space="preserve">  </w:t>
      </w:r>
      <w:r>
        <w:rPr>
          <w:snapToGrid w:val="0"/>
          <w:color w:val="000000"/>
        </w:rPr>
        <w:t xml:space="preserve">E-mail </w:t>
      </w:r>
      <w:hyperlink r:id="rId125" w:history="1">
        <w:r w:rsidRPr="00122A02">
          <w:rPr>
            <w:rStyle w:val="Collegamentoipertestuale"/>
            <w:snapToGrid w:val="0"/>
          </w:rPr>
          <w:t>Chflorencia@cancilleria.gov.co</w:t>
        </w:r>
      </w:hyperlink>
    </w:p>
    <w:p w14:paraId="1D839B7F" w14:textId="77777777" w:rsidR="00F47CA4" w:rsidRDefault="00F47CA4" w:rsidP="00D1250B">
      <w:pPr>
        <w:widowControl w:val="0"/>
        <w:tabs>
          <w:tab w:val="left" w:pos="90"/>
        </w:tabs>
        <w:rPr>
          <w:snapToGrid w:val="0"/>
          <w:color w:val="000000"/>
        </w:rPr>
      </w:pPr>
    </w:p>
    <w:p w14:paraId="5CF1279C" w14:textId="77777777" w:rsidR="004944D8" w:rsidRDefault="004944D8" w:rsidP="00CA4B59">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Toscana</w:t>
      </w:r>
    </w:p>
    <w:p w14:paraId="2A8968A9" w14:textId="77777777" w:rsidR="004944D8" w:rsidRDefault="004944D8">
      <w:pPr>
        <w:widowControl w:val="0"/>
        <w:tabs>
          <w:tab w:val="left" w:pos="90"/>
        </w:tabs>
        <w:rPr>
          <w:snapToGrid w:val="0"/>
          <w:color w:val="000000"/>
        </w:rPr>
      </w:pPr>
    </w:p>
    <w:p w14:paraId="7480DED4" w14:textId="77777777" w:rsidR="00234926" w:rsidRDefault="00597EE4">
      <w:pPr>
        <w:widowControl w:val="0"/>
        <w:tabs>
          <w:tab w:val="left" w:pos="90"/>
        </w:tabs>
        <w:rPr>
          <w:snapToGrid w:val="0"/>
          <w:color w:val="000000"/>
        </w:rPr>
      </w:pPr>
      <w:r>
        <w:rPr>
          <w:snapToGrid w:val="0"/>
          <w:color w:val="000000"/>
        </w:rPr>
        <w:t>Signor GIANNI LUSENA, Console Onorario (Exequatur 11 agosto 2023)</w:t>
      </w:r>
    </w:p>
    <w:p w14:paraId="0EF15724" w14:textId="77777777" w:rsidR="00AD0118" w:rsidRDefault="00AD0118">
      <w:pPr>
        <w:widowControl w:val="0"/>
        <w:tabs>
          <w:tab w:val="left" w:pos="90"/>
        </w:tabs>
        <w:rPr>
          <w:snapToGrid w:val="0"/>
          <w:color w:val="000000"/>
        </w:rPr>
      </w:pPr>
    </w:p>
    <w:p w14:paraId="5BA8B7C0" w14:textId="77777777" w:rsidR="0064272A" w:rsidRDefault="0064272A">
      <w:pPr>
        <w:widowControl w:val="0"/>
        <w:tabs>
          <w:tab w:val="left" w:pos="90"/>
        </w:tabs>
        <w:rPr>
          <w:snapToGrid w:val="0"/>
          <w:color w:val="000000"/>
        </w:rPr>
      </w:pPr>
    </w:p>
    <w:p w14:paraId="729E1903" w14:textId="77777777" w:rsidR="0064272A" w:rsidRDefault="0064272A">
      <w:pPr>
        <w:widowControl w:val="0"/>
        <w:tabs>
          <w:tab w:val="left" w:pos="90"/>
        </w:tabs>
        <w:rPr>
          <w:snapToGrid w:val="0"/>
          <w:color w:val="000000"/>
        </w:rPr>
      </w:pPr>
    </w:p>
    <w:p w14:paraId="3632873E" w14:textId="77777777" w:rsidR="004944D8" w:rsidRDefault="004944D8">
      <w:pPr>
        <w:widowControl w:val="0"/>
        <w:tabs>
          <w:tab w:val="left" w:pos="90"/>
        </w:tabs>
        <w:rPr>
          <w:b/>
          <w:snapToGrid w:val="0"/>
          <w:color w:val="000080"/>
          <w:u w:val="single"/>
        </w:rPr>
      </w:pPr>
      <w:r>
        <w:rPr>
          <w:b/>
          <w:snapToGrid w:val="0"/>
          <w:color w:val="000080"/>
          <w:u w:val="single"/>
        </w:rPr>
        <w:t>GENOVA– CONSOLATO ONORARIO</w:t>
      </w:r>
    </w:p>
    <w:p w14:paraId="4B7B38CE" w14:textId="77777777" w:rsidR="00CA4B59" w:rsidRDefault="00CA4B59" w:rsidP="00CA4B59">
      <w:pPr>
        <w:widowControl w:val="0"/>
        <w:tabs>
          <w:tab w:val="left" w:pos="90"/>
          <w:tab w:val="left" w:pos="2321"/>
        </w:tabs>
        <w:rPr>
          <w:b/>
          <w:snapToGrid w:val="0"/>
          <w:color w:val="000000"/>
        </w:rPr>
      </w:pPr>
    </w:p>
    <w:p w14:paraId="513F0429" w14:textId="0E34C6D2" w:rsidR="00CA4B59" w:rsidRPr="00EA558C" w:rsidRDefault="00CA4B59" w:rsidP="00EA558C">
      <w:pPr>
        <w:widowControl w:val="0"/>
        <w:tabs>
          <w:tab w:val="left" w:pos="90"/>
        </w:tabs>
        <w:rPr>
          <w:b/>
          <w:snapToGrid w:val="0"/>
          <w:color w:val="000000"/>
        </w:rPr>
      </w:pPr>
      <w:r>
        <w:rPr>
          <w:b/>
          <w:snapToGrid w:val="0"/>
          <w:color w:val="000000"/>
        </w:rPr>
        <w:t>Indirizzo</w:t>
      </w:r>
      <w:r w:rsidRPr="00EA558C">
        <w:rPr>
          <w:b/>
          <w:snapToGrid w:val="0"/>
          <w:color w:val="000000"/>
        </w:rPr>
        <w:t xml:space="preserve"> </w:t>
      </w:r>
      <w:r w:rsidR="00EA558C">
        <w:rPr>
          <w:b/>
          <w:snapToGrid w:val="0"/>
          <w:color w:val="000000"/>
        </w:rPr>
        <w:tab/>
      </w:r>
      <w:r w:rsidR="00EA558C">
        <w:rPr>
          <w:b/>
          <w:snapToGrid w:val="0"/>
          <w:color w:val="000000"/>
        </w:rPr>
        <w:tab/>
      </w:r>
      <w:r w:rsidR="00EA558C">
        <w:rPr>
          <w:snapToGrid w:val="0"/>
          <w:color w:val="000000"/>
        </w:rPr>
        <w:t>Corso Andrea Podestà</w:t>
      </w:r>
      <w:r w:rsidRPr="00EA558C">
        <w:rPr>
          <w:snapToGrid w:val="0"/>
          <w:color w:val="000000"/>
        </w:rPr>
        <w:t xml:space="preserve">, </w:t>
      </w:r>
      <w:r w:rsidR="00EA558C">
        <w:rPr>
          <w:snapToGrid w:val="0"/>
          <w:color w:val="000000"/>
        </w:rPr>
        <w:t>8 scala destra</w:t>
      </w:r>
      <w:r w:rsidRPr="00EA558C">
        <w:rPr>
          <w:snapToGrid w:val="0"/>
          <w:color w:val="000000"/>
        </w:rPr>
        <w:t xml:space="preserve"> - 161</w:t>
      </w:r>
      <w:r w:rsidR="00EA558C">
        <w:rPr>
          <w:snapToGrid w:val="0"/>
          <w:color w:val="000000"/>
        </w:rPr>
        <w:t>28</w:t>
      </w:r>
      <w:r w:rsidRPr="00EA558C">
        <w:rPr>
          <w:snapToGrid w:val="0"/>
          <w:color w:val="000000"/>
        </w:rPr>
        <w:t xml:space="preserve"> Genova</w:t>
      </w:r>
      <w:r w:rsidRPr="00EA558C">
        <w:rPr>
          <w:b/>
          <w:snapToGrid w:val="0"/>
          <w:color w:val="000000"/>
        </w:rPr>
        <w:t xml:space="preserve"> </w:t>
      </w:r>
    </w:p>
    <w:p w14:paraId="798F841D" w14:textId="77777777" w:rsidR="00CA4B59" w:rsidRPr="00CD7F96" w:rsidRDefault="00CA4B59" w:rsidP="00CA4B59">
      <w:pPr>
        <w:widowControl w:val="0"/>
        <w:tabs>
          <w:tab w:val="left" w:pos="90"/>
        </w:tabs>
        <w:rPr>
          <w:snapToGrid w:val="0"/>
          <w:color w:val="000000"/>
        </w:rPr>
      </w:pPr>
      <w:r>
        <w:rPr>
          <w:rFonts w:ascii="MS Sans Serif" w:hAnsi="MS Sans Serif"/>
          <w:snapToGrid w:val="0"/>
          <w:sz w:val="24"/>
        </w:rPr>
        <w:tab/>
      </w:r>
      <w:r>
        <w:rPr>
          <w:rFonts w:ascii="MS Sans Serif" w:hAnsi="MS Sans Serif"/>
          <w:snapToGrid w:val="0"/>
          <w:sz w:val="24"/>
        </w:rPr>
        <w:tab/>
      </w:r>
      <w:r>
        <w:rPr>
          <w:rFonts w:ascii="MS Sans Serif" w:hAnsi="MS Sans Serif"/>
          <w:snapToGrid w:val="0"/>
          <w:sz w:val="24"/>
        </w:rPr>
        <w:tab/>
      </w:r>
      <w:r>
        <w:rPr>
          <w:rFonts w:ascii="MS Sans Serif" w:hAnsi="MS Sans Serif"/>
          <w:snapToGrid w:val="0"/>
          <w:sz w:val="24"/>
        </w:rPr>
        <w:tab/>
      </w:r>
      <w:r w:rsidR="00B87C90" w:rsidRPr="00CD7F96">
        <w:rPr>
          <w:snapToGrid w:val="0"/>
          <w:color w:val="000000"/>
        </w:rPr>
        <w:t xml:space="preserve">Tel. </w:t>
      </w:r>
      <w:r w:rsidR="00B87C90" w:rsidRPr="00CD7F96">
        <w:rPr>
          <w:color w:val="000000"/>
        </w:rPr>
        <w:t>010</w:t>
      </w:r>
      <w:r w:rsidR="009A2275">
        <w:rPr>
          <w:color w:val="000000"/>
        </w:rPr>
        <w:t xml:space="preserve"> </w:t>
      </w:r>
      <w:r w:rsidR="00B87C90" w:rsidRPr="00CD7F96">
        <w:rPr>
          <w:color w:val="000000"/>
        </w:rPr>
        <w:t>407</w:t>
      </w:r>
      <w:r w:rsidR="009A2275">
        <w:rPr>
          <w:color w:val="000000"/>
        </w:rPr>
        <w:t xml:space="preserve"> </w:t>
      </w:r>
      <w:r w:rsidR="00B87C90" w:rsidRPr="00CD7F96">
        <w:rPr>
          <w:color w:val="000000"/>
        </w:rPr>
        <w:t>35</w:t>
      </w:r>
      <w:r w:rsidR="009A2275">
        <w:rPr>
          <w:color w:val="000000"/>
        </w:rPr>
        <w:t xml:space="preserve"> 92</w:t>
      </w:r>
    </w:p>
    <w:p w14:paraId="11CC49F8" w14:textId="77777777" w:rsidR="00CA4B59" w:rsidRDefault="00CA4B59" w:rsidP="00CA4B59">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126" w:history="1">
        <w:r w:rsidR="009A2275" w:rsidRPr="00346F21">
          <w:rPr>
            <w:rStyle w:val="Collegamentoipertestuale"/>
            <w:snapToGrid w:val="0"/>
          </w:rPr>
          <w:t>Chgenova@cancilleria.gov.co</w:t>
        </w:r>
      </w:hyperlink>
      <w:r w:rsidR="009A2275">
        <w:rPr>
          <w:snapToGrid w:val="0"/>
          <w:color w:val="000000"/>
        </w:rPr>
        <w:t xml:space="preserve"> </w:t>
      </w:r>
      <w:r>
        <w:rPr>
          <w:snapToGrid w:val="0"/>
          <w:color w:val="000000"/>
        </w:rPr>
        <w:t xml:space="preserve">  </w:t>
      </w:r>
      <w:hyperlink r:id="rId127" w:history="1">
        <w:r w:rsidR="009A2275" w:rsidRPr="00346F21">
          <w:rPr>
            <w:rStyle w:val="Collegamentoipertestuale"/>
            <w:snapToGrid w:val="0"/>
          </w:rPr>
          <w:t>penaranda@hembert.com</w:t>
        </w:r>
      </w:hyperlink>
      <w:r w:rsidR="009A2275">
        <w:rPr>
          <w:snapToGrid w:val="0"/>
          <w:color w:val="000000"/>
        </w:rPr>
        <w:t xml:space="preserve"> </w:t>
      </w:r>
    </w:p>
    <w:p w14:paraId="653E6544" w14:textId="77777777" w:rsidR="004944D8" w:rsidRDefault="004944D8" w:rsidP="00CA4B59">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Liguria</w:t>
      </w:r>
    </w:p>
    <w:p w14:paraId="496A9F92" w14:textId="77777777" w:rsidR="004944D8" w:rsidRDefault="004944D8">
      <w:pPr>
        <w:widowControl w:val="0"/>
        <w:tabs>
          <w:tab w:val="left" w:pos="90"/>
        </w:tabs>
        <w:rPr>
          <w:snapToGrid w:val="0"/>
          <w:color w:val="000000"/>
        </w:rPr>
      </w:pPr>
    </w:p>
    <w:p w14:paraId="1A787FC1" w14:textId="77777777" w:rsidR="00CA4B59" w:rsidRDefault="00CA4B59">
      <w:pPr>
        <w:widowControl w:val="0"/>
        <w:tabs>
          <w:tab w:val="left" w:pos="90"/>
        </w:tabs>
        <w:rPr>
          <w:snapToGrid w:val="0"/>
          <w:color w:val="000000"/>
        </w:rPr>
      </w:pPr>
      <w:r>
        <w:rPr>
          <w:snapToGrid w:val="0"/>
          <w:color w:val="000000"/>
        </w:rPr>
        <w:t>Signor HEMBERT ALFREDO PEÑARANDA, Console Onorario (</w:t>
      </w:r>
      <w:r w:rsidR="00FF3BB4">
        <w:rPr>
          <w:snapToGrid w:val="0"/>
          <w:color w:val="000000"/>
        </w:rPr>
        <w:t>Rinnovo e</w:t>
      </w:r>
      <w:r>
        <w:rPr>
          <w:snapToGrid w:val="0"/>
          <w:color w:val="000000"/>
        </w:rPr>
        <w:t xml:space="preserve">xequatur </w:t>
      </w:r>
      <w:r w:rsidR="004D7C92">
        <w:rPr>
          <w:snapToGrid w:val="0"/>
          <w:color w:val="000000"/>
        </w:rPr>
        <w:t>4 maggio 2023</w:t>
      </w:r>
      <w:r>
        <w:rPr>
          <w:snapToGrid w:val="0"/>
          <w:color w:val="000000"/>
        </w:rPr>
        <w:t>)</w:t>
      </w:r>
    </w:p>
    <w:p w14:paraId="1BC9CF2E" w14:textId="77777777" w:rsidR="004944D8" w:rsidRDefault="004944D8">
      <w:pPr>
        <w:pStyle w:val="Corpodeltesto2"/>
        <w:spacing w:before="0"/>
      </w:pPr>
    </w:p>
    <w:p w14:paraId="281DD6CD" w14:textId="77777777" w:rsidR="004944D8" w:rsidRDefault="00D90C11" w:rsidP="00D90C11">
      <w:pPr>
        <w:pStyle w:val="Corpodeltesto2"/>
        <w:spacing w:before="0"/>
        <w:rPr>
          <w:b/>
          <w:sz w:val="16"/>
        </w:rPr>
      </w:pPr>
      <w:r>
        <w:br w:type="page"/>
      </w:r>
    </w:p>
    <w:p w14:paraId="1BC64E11" w14:textId="77777777" w:rsidR="004944D8" w:rsidRDefault="004944D8">
      <w:pPr>
        <w:pStyle w:val="Corpodeltesto2"/>
        <w:spacing w:before="0"/>
        <w:jc w:val="right"/>
      </w:pPr>
      <w:r>
        <w:rPr>
          <w:b/>
          <w:sz w:val="16"/>
        </w:rPr>
        <w:t>COLOMBIA</w:t>
      </w:r>
    </w:p>
    <w:p w14:paraId="21ADA29E" w14:textId="77777777" w:rsidR="004944D8" w:rsidRDefault="004944D8">
      <w:pPr>
        <w:pStyle w:val="Corpodeltesto2"/>
        <w:spacing w:before="0"/>
      </w:pPr>
    </w:p>
    <w:p w14:paraId="1D4442F8" w14:textId="77777777" w:rsidR="00234926" w:rsidRDefault="00234926" w:rsidP="00234926">
      <w:pPr>
        <w:widowControl w:val="0"/>
        <w:tabs>
          <w:tab w:val="left" w:pos="90"/>
        </w:tabs>
        <w:rPr>
          <w:b/>
          <w:snapToGrid w:val="0"/>
          <w:color w:val="000080"/>
          <w:u w:val="single"/>
        </w:rPr>
      </w:pPr>
      <w:r>
        <w:rPr>
          <w:b/>
          <w:snapToGrid w:val="0"/>
          <w:color w:val="000080"/>
          <w:u w:val="single"/>
        </w:rPr>
        <w:t>NAPOLI – CONSOLATO ONORARIO</w:t>
      </w:r>
    </w:p>
    <w:p w14:paraId="5EC9E714" w14:textId="77777777" w:rsidR="00234926" w:rsidRDefault="00234926" w:rsidP="00234926">
      <w:pPr>
        <w:widowControl w:val="0"/>
        <w:tabs>
          <w:tab w:val="left" w:pos="90"/>
        </w:tabs>
        <w:rPr>
          <w:b/>
          <w:snapToGrid w:val="0"/>
          <w:color w:val="000000"/>
        </w:rPr>
      </w:pPr>
    </w:p>
    <w:p w14:paraId="02B2D2F2" w14:textId="51EA1480" w:rsidR="00234926" w:rsidRDefault="00234926" w:rsidP="00234926">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Via Stazio, 3 </w:t>
      </w:r>
      <w:r w:rsidR="0016783B">
        <w:rPr>
          <w:snapToGrid w:val="0"/>
          <w:color w:val="000000"/>
        </w:rPr>
        <w:t xml:space="preserve">1° piano </w:t>
      </w:r>
      <w:r>
        <w:rPr>
          <w:snapToGrid w:val="0"/>
          <w:color w:val="000000"/>
        </w:rPr>
        <w:t>– 80123 Napoli</w:t>
      </w:r>
    </w:p>
    <w:p w14:paraId="215337E0" w14:textId="77777777" w:rsidR="00234926" w:rsidRDefault="00234926" w:rsidP="0023492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0817144537  - Fax 0817141919</w:t>
      </w:r>
    </w:p>
    <w:p w14:paraId="10935B6E" w14:textId="77777777" w:rsidR="00234926" w:rsidRDefault="00234926" w:rsidP="0023492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128" w:history="1">
        <w:r w:rsidR="009A2275" w:rsidRPr="00346F21">
          <w:rPr>
            <w:rStyle w:val="Collegamentoipertestuale"/>
            <w:snapToGrid w:val="0"/>
          </w:rPr>
          <w:t>Chnapoli@cancilleria.gov.co</w:t>
        </w:r>
      </w:hyperlink>
      <w:r w:rsidR="009A2275">
        <w:rPr>
          <w:snapToGrid w:val="0"/>
          <w:color w:val="000000"/>
        </w:rPr>
        <w:t xml:space="preserve"> </w:t>
      </w:r>
    </w:p>
    <w:p w14:paraId="00274748" w14:textId="77777777" w:rsidR="00234926" w:rsidRDefault="00234926" w:rsidP="00234926">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Campania</w:t>
      </w:r>
    </w:p>
    <w:p w14:paraId="7DE65118" w14:textId="77777777" w:rsidR="00234926" w:rsidRDefault="00234926" w:rsidP="00234926">
      <w:pPr>
        <w:pStyle w:val="Corpodeltesto2"/>
        <w:spacing w:before="0"/>
      </w:pPr>
    </w:p>
    <w:p w14:paraId="07C211EA" w14:textId="55F44894" w:rsidR="00234926" w:rsidRDefault="00234926" w:rsidP="00234926">
      <w:pPr>
        <w:pStyle w:val="Corpodeltesto2"/>
        <w:spacing w:before="0"/>
      </w:pPr>
      <w:r>
        <w:t xml:space="preserve">Signor ANTONIO MAIONE, Console Onorario (Rinnovo exequatur </w:t>
      </w:r>
      <w:r w:rsidR="00427D26">
        <w:t>18 luglio 2025</w:t>
      </w:r>
      <w:r>
        <w:t>)</w:t>
      </w:r>
    </w:p>
    <w:p w14:paraId="3B35FA2D" w14:textId="77777777" w:rsidR="004944D8" w:rsidRDefault="004944D8">
      <w:pPr>
        <w:pStyle w:val="Corpodeltesto2"/>
        <w:spacing w:before="0"/>
      </w:pPr>
    </w:p>
    <w:p w14:paraId="20CB64B8" w14:textId="77777777" w:rsidR="00234926" w:rsidRDefault="00234926">
      <w:pPr>
        <w:pStyle w:val="Corpodeltesto2"/>
        <w:spacing w:before="0"/>
      </w:pPr>
    </w:p>
    <w:p w14:paraId="35E3AE8D" w14:textId="77777777" w:rsidR="00973092" w:rsidRDefault="00973092">
      <w:pPr>
        <w:pStyle w:val="Corpodeltesto2"/>
        <w:spacing w:before="0"/>
      </w:pPr>
    </w:p>
    <w:p w14:paraId="7AAC2A8A" w14:textId="77777777" w:rsidR="00973092" w:rsidRDefault="00973092" w:rsidP="00973092">
      <w:pPr>
        <w:widowControl w:val="0"/>
        <w:tabs>
          <w:tab w:val="left" w:pos="90"/>
        </w:tabs>
        <w:rPr>
          <w:b/>
          <w:snapToGrid w:val="0"/>
          <w:color w:val="000080"/>
          <w:u w:val="single"/>
        </w:rPr>
      </w:pPr>
      <w:r>
        <w:rPr>
          <w:b/>
          <w:snapToGrid w:val="0"/>
          <w:color w:val="000080"/>
          <w:u w:val="single"/>
        </w:rPr>
        <w:t>TORINO – CONSOLATO ONORARIO</w:t>
      </w:r>
    </w:p>
    <w:p w14:paraId="39E8EFBD" w14:textId="77777777" w:rsidR="00973092" w:rsidRDefault="00973092" w:rsidP="00973092">
      <w:pPr>
        <w:widowControl w:val="0"/>
        <w:tabs>
          <w:tab w:val="left" w:pos="90"/>
        </w:tabs>
        <w:rPr>
          <w:b/>
          <w:snapToGrid w:val="0"/>
          <w:color w:val="000000"/>
        </w:rPr>
      </w:pPr>
    </w:p>
    <w:p w14:paraId="3841E606" w14:textId="77777777" w:rsidR="001C2E54" w:rsidRDefault="001C2E54" w:rsidP="001C2E54">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r>
      <w:r w:rsidR="00C21B01">
        <w:rPr>
          <w:snapToGrid w:val="0"/>
          <w:color w:val="000000"/>
        </w:rPr>
        <w:t>Via Ivrea</w:t>
      </w:r>
      <w:r>
        <w:rPr>
          <w:snapToGrid w:val="0"/>
          <w:color w:val="000000"/>
        </w:rPr>
        <w:t xml:space="preserve">, </w:t>
      </w:r>
      <w:r w:rsidR="00C21B01">
        <w:rPr>
          <w:snapToGrid w:val="0"/>
          <w:color w:val="000000"/>
        </w:rPr>
        <w:t>74/b</w:t>
      </w:r>
      <w:r>
        <w:rPr>
          <w:snapToGrid w:val="0"/>
          <w:color w:val="000000"/>
        </w:rPr>
        <w:t xml:space="preserve"> – </w:t>
      </w:r>
      <w:r w:rsidR="00C21B01">
        <w:rPr>
          <w:snapToGrid w:val="0"/>
          <w:color w:val="000000"/>
        </w:rPr>
        <w:t>10098 Rivoli - Torino</w:t>
      </w:r>
    </w:p>
    <w:p w14:paraId="53224F24" w14:textId="77777777" w:rsidR="001C2E54" w:rsidRDefault="001C2E54" w:rsidP="001C2E54">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C21B01">
        <w:rPr>
          <w:snapToGrid w:val="0"/>
          <w:color w:val="000000"/>
        </w:rPr>
        <w:t>Tel. 0119579300</w:t>
      </w:r>
    </w:p>
    <w:p w14:paraId="6643058C" w14:textId="77777777" w:rsidR="001C2E54" w:rsidRDefault="001C2E54" w:rsidP="001C2E54">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Piemonte</w:t>
      </w:r>
    </w:p>
    <w:p w14:paraId="3438B429" w14:textId="77777777" w:rsidR="001C2E54" w:rsidRDefault="001C2E54" w:rsidP="001C2E54">
      <w:pPr>
        <w:pStyle w:val="Corpodeltesto2"/>
        <w:spacing w:before="0"/>
      </w:pPr>
    </w:p>
    <w:p w14:paraId="7E645CBC" w14:textId="77777777" w:rsidR="001C2E54" w:rsidRDefault="001C2E54" w:rsidP="001C2E54">
      <w:pPr>
        <w:pStyle w:val="Corpodeltesto2"/>
        <w:spacing w:before="0"/>
      </w:pPr>
      <w:r>
        <w:t>Signor AGOSTINO RE REBAUDENGO, Console Onorario (Exequatur 12 agosto 2021)</w:t>
      </w:r>
    </w:p>
    <w:p w14:paraId="6B46A250" w14:textId="77777777" w:rsidR="00234926" w:rsidRDefault="00234926">
      <w:pPr>
        <w:pStyle w:val="Corpodeltesto2"/>
        <w:spacing w:before="0"/>
      </w:pPr>
    </w:p>
    <w:p w14:paraId="0FCDC762" w14:textId="77777777" w:rsidR="001C2E54" w:rsidRDefault="001C2E54">
      <w:pPr>
        <w:pStyle w:val="Corpodeltesto2"/>
        <w:spacing w:before="0"/>
      </w:pPr>
    </w:p>
    <w:p w14:paraId="6466B8DD" w14:textId="77777777" w:rsidR="001C2E54" w:rsidRDefault="001C2E54">
      <w:pPr>
        <w:pStyle w:val="Corpodeltesto2"/>
        <w:spacing w:before="0"/>
      </w:pPr>
    </w:p>
    <w:p w14:paraId="53CEF450" w14:textId="77777777" w:rsidR="00763C79" w:rsidRDefault="00AF5656" w:rsidP="00763C79">
      <w:pPr>
        <w:widowControl w:val="0"/>
        <w:tabs>
          <w:tab w:val="left" w:pos="90"/>
        </w:tabs>
        <w:rPr>
          <w:b/>
          <w:snapToGrid w:val="0"/>
          <w:color w:val="000080"/>
          <w:u w:val="single"/>
        </w:rPr>
      </w:pPr>
      <w:r>
        <w:rPr>
          <w:b/>
          <w:snapToGrid w:val="0"/>
          <w:color w:val="000080"/>
          <w:u w:val="single"/>
        </w:rPr>
        <w:t>TREVISO</w:t>
      </w:r>
      <w:r w:rsidR="00763C79">
        <w:rPr>
          <w:b/>
          <w:snapToGrid w:val="0"/>
          <w:color w:val="000080"/>
          <w:u w:val="single"/>
        </w:rPr>
        <w:t xml:space="preserve"> – CONSOLATO ONORARIO</w:t>
      </w:r>
    </w:p>
    <w:p w14:paraId="457F8ED5" w14:textId="77777777" w:rsidR="00AF5656" w:rsidRDefault="00AF5656" w:rsidP="00AF5656">
      <w:pPr>
        <w:widowControl w:val="0"/>
        <w:tabs>
          <w:tab w:val="left" w:pos="90"/>
        </w:tabs>
        <w:rPr>
          <w:b/>
          <w:snapToGrid w:val="0"/>
          <w:color w:val="000000"/>
        </w:rPr>
      </w:pPr>
    </w:p>
    <w:p w14:paraId="49975F30" w14:textId="77777777" w:rsidR="00AF5656" w:rsidRDefault="00AF5656" w:rsidP="00AF5656">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Armando Diaz, 21 – 31100 Treviso</w:t>
      </w:r>
    </w:p>
    <w:p w14:paraId="4F2B9E29" w14:textId="77777777" w:rsidR="00AF5656" w:rsidRDefault="00AF5656" w:rsidP="00AF565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p>
    <w:p w14:paraId="575F700C" w14:textId="77777777" w:rsidR="00AF5656" w:rsidRDefault="00AF5656" w:rsidP="00AF5656">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Veneto</w:t>
      </w:r>
    </w:p>
    <w:p w14:paraId="035A5E72" w14:textId="77777777" w:rsidR="00AF5656" w:rsidRDefault="00AF5656" w:rsidP="00AF5656">
      <w:pPr>
        <w:pStyle w:val="Corpodeltesto2"/>
        <w:spacing w:before="0"/>
      </w:pPr>
    </w:p>
    <w:p w14:paraId="3CE5E5F9" w14:textId="77777777" w:rsidR="00AF5656" w:rsidRDefault="00AF5656" w:rsidP="00AF5656">
      <w:pPr>
        <w:pStyle w:val="Corpodeltesto2"/>
        <w:spacing w:before="0"/>
      </w:pPr>
      <w:bookmarkStart w:id="34" w:name="_Hlk125711738"/>
      <w:r>
        <w:t>Signor PIETRO PICCINETTI, Console Onorario (Exequatur 22 settembre 2021)</w:t>
      </w:r>
    </w:p>
    <w:bookmarkEnd w:id="34"/>
    <w:p w14:paraId="5AB461E3" w14:textId="77777777" w:rsidR="00763C79" w:rsidRDefault="00763C79" w:rsidP="00763C79">
      <w:pPr>
        <w:pStyle w:val="Corpodeltesto2"/>
        <w:spacing w:before="0"/>
      </w:pPr>
    </w:p>
    <w:p w14:paraId="551C38E6" w14:textId="77777777" w:rsidR="00A3420A" w:rsidRDefault="00A3420A" w:rsidP="00A3420A">
      <w:pPr>
        <w:pStyle w:val="Corpodeltesto2"/>
        <w:spacing w:before="0"/>
      </w:pPr>
    </w:p>
    <w:p w14:paraId="36BFBDED" w14:textId="77777777" w:rsidR="00A52DE4" w:rsidRDefault="00A52DE4" w:rsidP="00A3420A">
      <w:pPr>
        <w:pStyle w:val="Corpodeltesto2"/>
        <w:spacing w:before="0"/>
      </w:pPr>
    </w:p>
    <w:p w14:paraId="74E5F5ED" w14:textId="77777777" w:rsidR="004944D8" w:rsidRDefault="004944D8" w:rsidP="005E2E0C">
      <w:pPr>
        <w:widowControl w:val="0"/>
        <w:tabs>
          <w:tab w:val="left" w:pos="90"/>
        </w:tabs>
        <w:rPr>
          <w:snapToGrid w:val="0"/>
          <w:color w:val="000000"/>
        </w:rPr>
      </w:pPr>
    </w:p>
    <w:p w14:paraId="35187438" w14:textId="77777777" w:rsidR="004944D8" w:rsidRDefault="004944D8" w:rsidP="005E2E0C">
      <w:pPr>
        <w:widowControl w:val="0"/>
        <w:tabs>
          <w:tab w:val="left" w:pos="90"/>
        </w:tabs>
        <w:rPr>
          <w:snapToGrid w:val="0"/>
          <w:color w:val="000000"/>
        </w:rPr>
      </w:pPr>
    </w:p>
    <w:p w14:paraId="062F4A36" w14:textId="77777777" w:rsidR="004944D8" w:rsidRDefault="004944D8" w:rsidP="005E2E0C">
      <w:pPr>
        <w:widowControl w:val="0"/>
        <w:tabs>
          <w:tab w:val="left" w:pos="90"/>
        </w:tabs>
        <w:rPr>
          <w:snapToGrid w:val="0"/>
          <w:color w:val="000000"/>
        </w:rPr>
      </w:pPr>
    </w:p>
    <w:p w14:paraId="5F3EA021" w14:textId="77777777" w:rsidR="004944D8" w:rsidRDefault="004944D8" w:rsidP="005E2E0C">
      <w:pPr>
        <w:widowControl w:val="0"/>
        <w:tabs>
          <w:tab w:val="left" w:pos="90"/>
        </w:tabs>
        <w:rPr>
          <w:b/>
          <w:snapToGrid w:val="0"/>
          <w:color w:val="000000"/>
          <w:sz w:val="16"/>
        </w:rPr>
      </w:pPr>
    </w:p>
    <w:p w14:paraId="0091F9C5" w14:textId="77777777" w:rsidR="004944D8" w:rsidRDefault="004944D8" w:rsidP="005E2E0C">
      <w:pPr>
        <w:widowControl w:val="0"/>
        <w:tabs>
          <w:tab w:val="left" w:pos="90"/>
        </w:tabs>
        <w:rPr>
          <w:b/>
          <w:snapToGrid w:val="0"/>
          <w:color w:val="000000"/>
          <w:sz w:val="16"/>
        </w:rPr>
      </w:pPr>
    </w:p>
    <w:p w14:paraId="7B279DA1" w14:textId="77777777" w:rsidR="004944D8" w:rsidRDefault="004944D8" w:rsidP="005E2E0C">
      <w:pPr>
        <w:widowControl w:val="0"/>
        <w:tabs>
          <w:tab w:val="left" w:pos="90"/>
        </w:tabs>
        <w:rPr>
          <w:b/>
          <w:snapToGrid w:val="0"/>
          <w:color w:val="000000"/>
          <w:sz w:val="16"/>
        </w:rPr>
      </w:pPr>
    </w:p>
    <w:p w14:paraId="39D729FE" w14:textId="77777777" w:rsidR="004944D8" w:rsidRDefault="004944D8" w:rsidP="005E2E0C">
      <w:pPr>
        <w:widowControl w:val="0"/>
        <w:tabs>
          <w:tab w:val="left" w:pos="90"/>
        </w:tabs>
        <w:rPr>
          <w:b/>
          <w:snapToGrid w:val="0"/>
          <w:color w:val="000000"/>
          <w:sz w:val="16"/>
        </w:rPr>
      </w:pPr>
    </w:p>
    <w:p w14:paraId="0E72C813" w14:textId="77777777" w:rsidR="004944D8" w:rsidRDefault="004944D8" w:rsidP="005E2E0C">
      <w:pPr>
        <w:widowControl w:val="0"/>
        <w:tabs>
          <w:tab w:val="left" w:pos="90"/>
        </w:tabs>
        <w:rPr>
          <w:b/>
          <w:snapToGrid w:val="0"/>
          <w:color w:val="000000"/>
          <w:sz w:val="16"/>
        </w:rPr>
      </w:pPr>
    </w:p>
    <w:p w14:paraId="6472295D" w14:textId="77777777" w:rsidR="004944D8" w:rsidRDefault="004944D8" w:rsidP="005E2E0C">
      <w:pPr>
        <w:widowControl w:val="0"/>
        <w:tabs>
          <w:tab w:val="left" w:pos="90"/>
        </w:tabs>
        <w:rPr>
          <w:b/>
          <w:snapToGrid w:val="0"/>
          <w:color w:val="000000"/>
          <w:sz w:val="16"/>
        </w:rPr>
      </w:pPr>
    </w:p>
    <w:p w14:paraId="0AA9B1ED" w14:textId="77777777" w:rsidR="004944D8" w:rsidRDefault="004944D8" w:rsidP="005E2E0C">
      <w:pPr>
        <w:widowControl w:val="0"/>
        <w:tabs>
          <w:tab w:val="left" w:pos="90"/>
        </w:tabs>
        <w:rPr>
          <w:b/>
          <w:snapToGrid w:val="0"/>
          <w:color w:val="000000"/>
          <w:sz w:val="16"/>
        </w:rPr>
      </w:pPr>
    </w:p>
    <w:p w14:paraId="2B1B7C1C" w14:textId="77777777" w:rsidR="004944D8" w:rsidRDefault="004944D8" w:rsidP="005E2E0C">
      <w:pPr>
        <w:widowControl w:val="0"/>
        <w:tabs>
          <w:tab w:val="left" w:pos="90"/>
        </w:tabs>
        <w:rPr>
          <w:b/>
          <w:snapToGrid w:val="0"/>
          <w:color w:val="000000"/>
          <w:sz w:val="16"/>
        </w:rPr>
      </w:pPr>
    </w:p>
    <w:p w14:paraId="5874FBB0" w14:textId="77777777" w:rsidR="004944D8" w:rsidRDefault="004944D8" w:rsidP="005E2E0C">
      <w:pPr>
        <w:widowControl w:val="0"/>
        <w:tabs>
          <w:tab w:val="left" w:pos="90"/>
        </w:tabs>
        <w:rPr>
          <w:b/>
          <w:snapToGrid w:val="0"/>
          <w:color w:val="000000"/>
          <w:sz w:val="16"/>
        </w:rPr>
      </w:pPr>
    </w:p>
    <w:p w14:paraId="1AE86DA6" w14:textId="77777777" w:rsidR="004944D8" w:rsidRDefault="004944D8" w:rsidP="005E2E0C">
      <w:pPr>
        <w:widowControl w:val="0"/>
        <w:tabs>
          <w:tab w:val="left" w:pos="90"/>
        </w:tabs>
        <w:rPr>
          <w:b/>
          <w:snapToGrid w:val="0"/>
          <w:color w:val="000000"/>
          <w:sz w:val="16"/>
        </w:rPr>
      </w:pPr>
    </w:p>
    <w:p w14:paraId="61C3438F" w14:textId="77777777" w:rsidR="004944D8" w:rsidRDefault="004944D8" w:rsidP="005E2E0C">
      <w:pPr>
        <w:widowControl w:val="0"/>
        <w:tabs>
          <w:tab w:val="left" w:pos="90"/>
        </w:tabs>
        <w:rPr>
          <w:b/>
          <w:snapToGrid w:val="0"/>
          <w:color w:val="000000"/>
          <w:sz w:val="16"/>
        </w:rPr>
      </w:pPr>
    </w:p>
    <w:p w14:paraId="1B039F04" w14:textId="77777777" w:rsidR="004944D8" w:rsidRDefault="004944D8" w:rsidP="005E2E0C">
      <w:pPr>
        <w:widowControl w:val="0"/>
        <w:tabs>
          <w:tab w:val="left" w:pos="90"/>
        </w:tabs>
        <w:rPr>
          <w:b/>
          <w:snapToGrid w:val="0"/>
          <w:color w:val="000000"/>
          <w:sz w:val="16"/>
        </w:rPr>
      </w:pPr>
    </w:p>
    <w:p w14:paraId="74F81CAA" w14:textId="77777777" w:rsidR="004944D8" w:rsidRDefault="004944D8" w:rsidP="005E2E0C">
      <w:pPr>
        <w:widowControl w:val="0"/>
        <w:tabs>
          <w:tab w:val="left" w:pos="90"/>
        </w:tabs>
        <w:rPr>
          <w:b/>
          <w:snapToGrid w:val="0"/>
          <w:color w:val="000000"/>
          <w:sz w:val="16"/>
        </w:rPr>
      </w:pPr>
    </w:p>
    <w:p w14:paraId="6D709925" w14:textId="77777777" w:rsidR="004944D8" w:rsidRDefault="004944D8" w:rsidP="005E2E0C">
      <w:pPr>
        <w:widowControl w:val="0"/>
        <w:tabs>
          <w:tab w:val="left" w:pos="90"/>
        </w:tabs>
        <w:rPr>
          <w:b/>
          <w:snapToGrid w:val="0"/>
          <w:color w:val="000000"/>
          <w:sz w:val="16"/>
        </w:rPr>
      </w:pPr>
    </w:p>
    <w:p w14:paraId="13B01628" w14:textId="77777777" w:rsidR="004944D8" w:rsidRDefault="004944D8" w:rsidP="005E2E0C">
      <w:pPr>
        <w:widowControl w:val="0"/>
        <w:tabs>
          <w:tab w:val="left" w:pos="90"/>
        </w:tabs>
        <w:rPr>
          <w:b/>
          <w:snapToGrid w:val="0"/>
          <w:color w:val="000000"/>
          <w:sz w:val="16"/>
        </w:rPr>
      </w:pPr>
    </w:p>
    <w:p w14:paraId="654EBDCB" w14:textId="77777777" w:rsidR="004944D8" w:rsidRDefault="004944D8" w:rsidP="005E2E0C">
      <w:pPr>
        <w:widowControl w:val="0"/>
        <w:tabs>
          <w:tab w:val="left" w:pos="90"/>
        </w:tabs>
        <w:rPr>
          <w:b/>
          <w:snapToGrid w:val="0"/>
          <w:color w:val="000000"/>
          <w:sz w:val="16"/>
        </w:rPr>
      </w:pPr>
    </w:p>
    <w:p w14:paraId="18D3F69B" w14:textId="77777777" w:rsidR="004944D8" w:rsidRDefault="004944D8" w:rsidP="005E2E0C">
      <w:pPr>
        <w:widowControl w:val="0"/>
        <w:tabs>
          <w:tab w:val="left" w:pos="90"/>
        </w:tabs>
        <w:rPr>
          <w:b/>
          <w:snapToGrid w:val="0"/>
          <w:color w:val="000000"/>
          <w:sz w:val="16"/>
        </w:rPr>
      </w:pPr>
    </w:p>
    <w:p w14:paraId="16A85454" w14:textId="77777777" w:rsidR="004944D8" w:rsidRDefault="004944D8" w:rsidP="005E2E0C">
      <w:pPr>
        <w:widowControl w:val="0"/>
        <w:tabs>
          <w:tab w:val="left" w:pos="90"/>
        </w:tabs>
        <w:rPr>
          <w:b/>
          <w:snapToGrid w:val="0"/>
          <w:color w:val="000000"/>
          <w:sz w:val="16"/>
        </w:rPr>
      </w:pPr>
    </w:p>
    <w:p w14:paraId="52B7E0F3" w14:textId="77777777" w:rsidR="004944D8" w:rsidRDefault="00BF24F5">
      <w:pPr>
        <w:widowControl w:val="0"/>
        <w:tabs>
          <w:tab w:val="left" w:pos="90"/>
        </w:tabs>
        <w:jc w:val="center"/>
        <w:rPr>
          <w:b/>
          <w:snapToGrid w:val="0"/>
          <w:color w:val="000000"/>
          <w:sz w:val="16"/>
        </w:rPr>
      </w:pPr>
      <w:r>
        <w:rPr>
          <w:b/>
          <w:snapToGrid w:val="0"/>
          <w:color w:val="000000"/>
          <w:sz w:val="16"/>
        </w:rPr>
        <w:br w:type="page"/>
      </w:r>
    </w:p>
    <w:p w14:paraId="733D9A39" w14:textId="77777777" w:rsidR="00845F39" w:rsidRDefault="00845F39" w:rsidP="00845F39">
      <w:pPr>
        <w:widowControl w:val="0"/>
        <w:tabs>
          <w:tab w:val="left" w:pos="90"/>
        </w:tabs>
        <w:jc w:val="right"/>
        <w:rPr>
          <w:b/>
          <w:bCs/>
          <w:caps/>
          <w:snapToGrid w:val="0"/>
          <w:color w:val="000000"/>
          <w:sz w:val="16"/>
        </w:rPr>
      </w:pPr>
      <w:r>
        <w:rPr>
          <w:b/>
          <w:bCs/>
          <w:caps/>
          <w:snapToGrid w:val="0"/>
          <w:color w:val="000000"/>
          <w:sz w:val="16"/>
        </w:rPr>
        <w:t>comore</w:t>
      </w:r>
    </w:p>
    <w:p w14:paraId="1D5275A5" w14:textId="77777777" w:rsidR="00845F39" w:rsidRDefault="00845F39" w:rsidP="00845F39">
      <w:pPr>
        <w:widowControl w:val="0"/>
        <w:tabs>
          <w:tab w:val="left" w:pos="90"/>
        </w:tabs>
        <w:rPr>
          <w:snapToGrid w:val="0"/>
          <w:color w:val="000000"/>
        </w:rPr>
      </w:pPr>
    </w:p>
    <w:p w14:paraId="7F77F502" w14:textId="77777777" w:rsidR="00845F39" w:rsidRDefault="00845F39" w:rsidP="00845F39">
      <w:pPr>
        <w:widowControl w:val="0"/>
        <w:tabs>
          <w:tab w:val="left" w:pos="90"/>
        </w:tabs>
        <w:rPr>
          <w:snapToGrid w:val="0"/>
          <w:color w:val="000000"/>
        </w:rPr>
      </w:pPr>
    </w:p>
    <w:p w14:paraId="37FF452A" w14:textId="77777777" w:rsidR="00845F39" w:rsidRDefault="009E4C9E" w:rsidP="00845F39">
      <w:pPr>
        <w:widowControl w:val="0"/>
        <w:tabs>
          <w:tab w:val="left" w:pos="90"/>
        </w:tabs>
        <w:rPr>
          <w:snapToGrid w:val="0"/>
          <w:color w:val="000000"/>
        </w:rPr>
      </w:pPr>
      <w:r>
        <w:rPr>
          <w:noProof/>
        </w:rPr>
        <w:drawing>
          <wp:anchor distT="0" distB="0" distL="114300" distR="114300" simplePos="0" relativeHeight="251723264" behindDoc="0" locked="0" layoutInCell="1" allowOverlap="1" wp14:anchorId="31E06940" wp14:editId="09327F04">
            <wp:simplePos x="0" y="0"/>
            <wp:positionH relativeFrom="column">
              <wp:posOffset>5768340</wp:posOffset>
            </wp:positionH>
            <wp:positionV relativeFrom="paragraph">
              <wp:posOffset>111125</wp:posOffset>
            </wp:positionV>
            <wp:extent cx="702310" cy="467995"/>
            <wp:effectExtent l="19050" t="19050" r="2540" b="8255"/>
            <wp:wrapNone/>
            <wp:docPr id="376" name="Immagin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8"/>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70D246A" w14:textId="77777777" w:rsidR="00845F39" w:rsidRDefault="00845F39" w:rsidP="00845F39">
      <w:pPr>
        <w:pStyle w:val="Stile1"/>
      </w:pPr>
      <w:r>
        <w:t xml:space="preserve">COMORE </w:t>
      </w:r>
    </w:p>
    <w:p w14:paraId="2E3ACD47" w14:textId="77777777" w:rsidR="00845F39" w:rsidRDefault="00845F39" w:rsidP="00845F39">
      <w:pPr>
        <w:pStyle w:val="Stile1"/>
      </w:pPr>
    </w:p>
    <w:p w14:paraId="20E1DD4F" w14:textId="77777777" w:rsidR="00845F39" w:rsidRDefault="00845F39" w:rsidP="00845F39">
      <w:pPr>
        <w:widowControl w:val="0"/>
        <w:pBdr>
          <w:bottom w:val="single" w:sz="6" w:space="1" w:color="auto"/>
        </w:pBdr>
        <w:tabs>
          <w:tab w:val="left" w:pos="90"/>
        </w:tabs>
        <w:rPr>
          <w:b/>
          <w:snapToGrid w:val="0"/>
          <w:color w:val="000080"/>
          <w:sz w:val="22"/>
        </w:rPr>
      </w:pPr>
      <w:r>
        <w:rPr>
          <w:b/>
          <w:snapToGrid w:val="0"/>
          <w:color w:val="000080"/>
          <w:sz w:val="22"/>
        </w:rPr>
        <w:t xml:space="preserve">Unione delle               </w:t>
      </w:r>
    </w:p>
    <w:p w14:paraId="13F3E23D" w14:textId="77777777" w:rsidR="00845F39" w:rsidRDefault="00845F39" w:rsidP="00845F39">
      <w:pPr>
        <w:widowControl w:val="0"/>
        <w:tabs>
          <w:tab w:val="left" w:pos="90"/>
        </w:tabs>
        <w:jc w:val="right"/>
        <w:rPr>
          <w:i/>
          <w:snapToGrid w:val="0"/>
          <w:color w:val="000000"/>
        </w:rPr>
      </w:pPr>
      <w:r>
        <w:rPr>
          <w:i/>
          <w:snapToGrid w:val="0"/>
          <w:color w:val="000000"/>
        </w:rPr>
        <w:t xml:space="preserve"> Festa nazionale 6 luglio</w:t>
      </w:r>
    </w:p>
    <w:p w14:paraId="0E3AFD07" w14:textId="77777777" w:rsidR="006275E8" w:rsidRDefault="006275E8" w:rsidP="00845F39">
      <w:pPr>
        <w:widowControl w:val="0"/>
        <w:tabs>
          <w:tab w:val="left" w:pos="90"/>
        </w:tabs>
        <w:jc w:val="right"/>
        <w:rPr>
          <w:i/>
          <w:snapToGrid w:val="0"/>
          <w:color w:val="000000"/>
        </w:rPr>
      </w:pPr>
    </w:p>
    <w:p w14:paraId="0809B83C" w14:textId="77777777" w:rsidR="006275E8" w:rsidRDefault="006275E8" w:rsidP="00845F39">
      <w:pPr>
        <w:widowControl w:val="0"/>
        <w:tabs>
          <w:tab w:val="left" w:pos="90"/>
        </w:tabs>
        <w:jc w:val="right"/>
        <w:rPr>
          <w:i/>
          <w:snapToGrid w:val="0"/>
          <w:color w:val="000000"/>
        </w:rPr>
      </w:pPr>
    </w:p>
    <w:p w14:paraId="77ED7C3B" w14:textId="77777777" w:rsidR="006275E8" w:rsidRDefault="006275E8" w:rsidP="00845F39">
      <w:pPr>
        <w:widowControl w:val="0"/>
        <w:tabs>
          <w:tab w:val="left" w:pos="90"/>
        </w:tabs>
        <w:jc w:val="right"/>
        <w:rPr>
          <w:i/>
          <w:snapToGrid w:val="0"/>
          <w:color w:val="000000"/>
        </w:rPr>
      </w:pPr>
    </w:p>
    <w:p w14:paraId="6CC3EA9A" w14:textId="77777777" w:rsidR="006275E8" w:rsidRDefault="006275E8" w:rsidP="00845F39">
      <w:pPr>
        <w:widowControl w:val="0"/>
        <w:tabs>
          <w:tab w:val="left" w:pos="90"/>
        </w:tabs>
        <w:jc w:val="right"/>
        <w:rPr>
          <w:i/>
          <w:snapToGrid w:val="0"/>
          <w:color w:val="000000"/>
          <w:sz w:val="26"/>
        </w:rPr>
      </w:pPr>
    </w:p>
    <w:p w14:paraId="330C09DC" w14:textId="77777777" w:rsidR="006275E8" w:rsidRDefault="00DF2E91" w:rsidP="006275E8">
      <w:pPr>
        <w:widowControl w:val="0"/>
        <w:tabs>
          <w:tab w:val="left" w:pos="90"/>
        </w:tabs>
        <w:rPr>
          <w:b/>
          <w:snapToGrid w:val="0"/>
          <w:color w:val="000080"/>
          <w:sz w:val="26"/>
          <w:u w:val="single"/>
        </w:rPr>
      </w:pPr>
      <w:r>
        <w:rPr>
          <w:b/>
          <w:snapToGrid w:val="0"/>
          <w:color w:val="000080"/>
          <w:u w:val="single"/>
        </w:rPr>
        <w:t>ROMA</w:t>
      </w:r>
      <w:r w:rsidR="006275E8">
        <w:rPr>
          <w:b/>
          <w:snapToGrid w:val="0"/>
          <w:color w:val="000080"/>
          <w:u w:val="single"/>
        </w:rPr>
        <w:t xml:space="preserve"> - CONSOLATO ONORARIO            </w:t>
      </w:r>
    </w:p>
    <w:p w14:paraId="6FE316C2" w14:textId="77777777" w:rsidR="007D3202" w:rsidRPr="00B94E71" w:rsidRDefault="007D3202" w:rsidP="007D3202">
      <w:pPr>
        <w:widowControl w:val="0"/>
        <w:tabs>
          <w:tab w:val="left" w:pos="90"/>
          <w:tab w:val="left" w:pos="2321"/>
        </w:tabs>
        <w:spacing w:before="220"/>
        <w:jc w:val="both"/>
        <w:rPr>
          <w:snapToGrid w:val="0"/>
          <w:color w:val="000000"/>
        </w:rPr>
      </w:pPr>
      <w:r>
        <w:rPr>
          <w:b/>
          <w:snapToGrid w:val="0"/>
          <w:color w:val="000000"/>
        </w:rPr>
        <w:t>Indirizzo</w:t>
      </w:r>
      <w:r>
        <w:rPr>
          <w:rFonts w:ascii="MS Sans Serif" w:hAnsi="MS Sans Serif"/>
          <w:snapToGrid w:val="0"/>
          <w:sz w:val="24"/>
        </w:rPr>
        <w:tab/>
      </w:r>
      <w:r w:rsidRPr="00B94E71">
        <w:rPr>
          <w:snapToGrid w:val="0"/>
          <w:color w:val="000000"/>
        </w:rPr>
        <w:t xml:space="preserve">Via Archimede, 116 – 00197 Roma </w:t>
      </w:r>
    </w:p>
    <w:p w14:paraId="75ED0882" w14:textId="77777777" w:rsidR="007D3202" w:rsidRPr="00B94E71" w:rsidRDefault="007D3202" w:rsidP="007D3202">
      <w:pPr>
        <w:widowControl w:val="0"/>
        <w:tabs>
          <w:tab w:val="left" w:pos="2321"/>
        </w:tabs>
        <w:rPr>
          <w:snapToGrid w:val="0"/>
          <w:color w:val="000000"/>
        </w:rPr>
      </w:pPr>
      <w:r w:rsidRPr="00B94E71">
        <w:rPr>
          <w:rFonts w:ascii="MS Sans Serif" w:hAnsi="MS Sans Serif"/>
          <w:snapToGrid w:val="0"/>
        </w:rPr>
        <w:tab/>
      </w:r>
      <w:r w:rsidRPr="00B94E71">
        <w:rPr>
          <w:snapToGrid w:val="0"/>
          <w:color w:val="000000"/>
        </w:rPr>
        <w:t>Tel</w:t>
      </w:r>
      <w:r w:rsidRPr="00B94E71">
        <w:rPr>
          <w:color w:val="000000"/>
        </w:rPr>
        <w:t xml:space="preserve"> 068068</w:t>
      </w:r>
      <w:r w:rsidRPr="00B94E71">
        <w:rPr>
          <w:color w:val="000080"/>
        </w:rPr>
        <w:t>7</w:t>
      </w:r>
      <w:r w:rsidRPr="00B94E71">
        <w:rPr>
          <w:color w:val="000000"/>
        </w:rPr>
        <w:t xml:space="preserve">286 </w:t>
      </w:r>
      <w:r w:rsidRPr="00B94E71">
        <w:rPr>
          <w:snapToGrid w:val="0"/>
          <w:color w:val="000000"/>
        </w:rPr>
        <w:t xml:space="preserve">- Fax </w:t>
      </w:r>
      <w:r w:rsidRPr="00B94E71">
        <w:rPr>
          <w:color w:val="000000"/>
        </w:rPr>
        <w:t>068074979</w:t>
      </w:r>
      <w:r w:rsidRPr="00B94E71">
        <w:rPr>
          <w:snapToGrid w:val="0"/>
          <w:color w:val="000000"/>
        </w:rPr>
        <w:t xml:space="preserve">  </w:t>
      </w:r>
    </w:p>
    <w:p w14:paraId="216C6322" w14:textId="77777777" w:rsidR="007D3202" w:rsidRPr="00B94E71" w:rsidRDefault="007D3202" w:rsidP="007D3202">
      <w:pPr>
        <w:widowControl w:val="0"/>
        <w:tabs>
          <w:tab w:val="left" w:pos="2321"/>
        </w:tabs>
        <w:rPr>
          <w:snapToGrid w:val="0"/>
          <w:color w:val="000000"/>
        </w:rPr>
      </w:pPr>
      <w:r w:rsidRPr="00B94E71">
        <w:rPr>
          <w:rFonts w:ascii="MS Sans Serif" w:hAnsi="MS Sans Serif"/>
          <w:snapToGrid w:val="0"/>
        </w:rPr>
        <w:tab/>
      </w:r>
      <w:r w:rsidRPr="00B94E71">
        <w:rPr>
          <w:snapToGrid w:val="0"/>
          <w:color w:val="000000"/>
        </w:rPr>
        <w:t xml:space="preserve">E-mail </w:t>
      </w:r>
      <w:hyperlink r:id="rId130" w:history="1">
        <w:r w:rsidR="00F75DAD" w:rsidRPr="00576181">
          <w:rPr>
            <w:rStyle w:val="Collegamentoipertestuale"/>
          </w:rPr>
          <w:t>consolato.comore@katamail.com</w:t>
        </w:r>
      </w:hyperlink>
      <w:r w:rsidR="00F75DAD">
        <w:rPr>
          <w:color w:val="000000"/>
        </w:rPr>
        <w:t xml:space="preserve"> </w:t>
      </w:r>
    </w:p>
    <w:p w14:paraId="5623C539" w14:textId="77777777" w:rsidR="007D3202" w:rsidRPr="00B94E71" w:rsidRDefault="007D3202" w:rsidP="007D3202">
      <w:pPr>
        <w:widowControl w:val="0"/>
        <w:tabs>
          <w:tab w:val="left" w:pos="90"/>
          <w:tab w:val="left" w:pos="2321"/>
        </w:tabs>
        <w:spacing w:before="49"/>
        <w:rPr>
          <w:snapToGrid w:val="0"/>
          <w:color w:val="000000"/>
        </w:rPr>
      </w:pPr>
      <w:r w:rsidRPr="00B94E71">
        <w:rPr>
          <w:b/>
          <w:snapToGrid w:val="0"/>
          <w:color w:val="000000"/>
        </w:rPr>
        <w:t>Circoscrizione</w:t>
      </w:r>
      <w:r w:rsidRPr="00B94E71">
        <w:rPr>
          <w:rFonts w:ascii="MS Sans Serif" w:hAnsi="MS Sans Serif"/>
          <w:snapToGrid w:val="0"/>
        </w:rPr>
        <w:tab/>
      </w:r>
      <w:r w:rsidRPr="00B94E71">
        <w:rPr>
          <w:snapToGrid w:val="0"/>
          <w:color w:val="000000"/>
        </w:rPr>
        <w:t xml:space="preserve">Tutto il territorio della Repubblica Italiana                   </w:t>
      </w:r>
    </w:p>
    <w:p w14:paraId="35520C8D" w14:textId="77777777" w:rsidR="006275E8" w:rsidRDefault="006275E8" w:rsidP="006275E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7B845D4" w14:textId="77777777" w:rsidR="00845F39" w:rsidRDefault="00A607E1" w:rsidP="00845F39">
      <w:pPr>
        <w:widowControl w:val="0"/>
        <w:tabs>
          <w:tab w:val="left" w:pos="90"/>
        </w:tabs>
        <w:rPr>
          <w:snapToGrid w:val="0"/>
          <w:color w:val="000000"/>
        </w:rPr>
      </w:pPr>
      <w:r w:rsidRPr="00A607E1">
        <w:rPr>
          <w:snapToGrid w:val="0"/>
          <w:color w:val="000000"/>
        </w:rPr>
        <w:t xml:space="preserve">Signor </w:t>
      </w:r>
      <w:r>
        <w:rPr>
          <w:snapToGrid w:val="0"/>
          <w:color w:val="000000"/>
        </w:rPr>
        <w:t>BERNARDO BLASIO</w:t>
      </w:r>
      <w:r w:rsidRPr="00A607E1">
        <w:rPr>
          <w:snapToGrid w:val="0"/>
          <w:color w:val="000000"/>
        </w:rPr>
        <w:t>, Console Onorario (</w:t>
      </w:r>
      <w:r>
        <w:rPr>
          <w:snapToGrid w:val="0"/>
          <w:color w:val="000000"/>
        </w:rPr>
        <w:t>Rinnovo e</w:t>
      </w:r>
      <w:r w:rsidRPr="00A607E1">
        <w:rPr>
          <w:snapToGrid w:val="0"/>
          <w:color w:val="000000"/>
        </w:rPr>
        <w:t xml:space="preserve">xequatur </w:t>
      </w:r>
      <w:r>
        <w:rPr>
          <w:snapToGrid w:val="0"/>
          <w:color w:val="000000"/>
        </w:rPr>
        <w:t>27 gennaio 2023</w:t>
      </w:r>
      <w:r w:rsidRPr="00A607E1">
        <w:rPr>
          <w:snapToGrid w:val="0"/>
          <w:color w:val="000000"/>
        </w:rPr>
        <w:t>)</w:t>
      </w:r>
    </w:p>
    <w:p w14:paraId="635BB03A" w14:textId="77777777" w:rsidR="00845F39" w:rsidRDefault="00845F39" w:rsidP="00845F39">
      <w:pPr>
        <w:widowControl w:val="0"/>
        <w:tabs>
          <w:tab w:val="left" w:pos="90"/>
        </w:tabs>
        <w:rPr>
          <w:snapToGrid w:val="0"/>
          <w:color w:val="000000"/>
        </w:rPr>
      </w:pPr>
    </w:p>
    <w:p w14:paraId="4F849595" w14:textId="77777777" w:rsidR="00845F39" w:rsidRDefault="00845F39" w:rsidP="00845F39">
      <w:pPr>
        <w:widowControl w:val="0"/>
        <w:tabs>
          <w:tab w:val="left" w:pos="90"/>
        </w:tabs>
        <w:rPr>
          <w:snapToGrid w:val="0"/>
          <w:color w:val="000000"/>
        </w:rPr>
      </w:pPr>
    </w:p>
    <w:p w14:paraId="2C6B6047" w14:textId="77777777" w:rsidR="00845F39" w:rsidRDefault="00845F39" w:rsidP="00845F39">
      <w:pPr>
        <w:widowControl w:val="0"/>
        <w:tabs>
          <w:tab w:val="left" w:pos="90"/>
        </w:tabs>
        <w:rPr>
          <w:snapToGrid w:val="0"/>
          <w:color w:val="000000"/>
        </w:rPr>
      </w:pPr>
    </w:p>
    <w:p w14:paraId="2E5953E5" w14:textId="77777777" w:rsidR="00845F39" w:rsidRDefault="00845F39" w:rsidP="00845F39">
      <w:pPr>
        <w:widowControl w:val="0"/>
        <w:tabs>
          <w:tab w:val="left" w:pos="90"/>
        </w:tabs>
        <w:rPr>
          <w:snapToGrid w:val="0"/>
          <w:color w:val="000000"/>
        </w:rPr>
      </w:pPr>
    </w:p>
    <w:p w14:paraId="33F43256" w14:textId="77777777" w:rsidR="00845F39" w:rsidRDefault="00845F39" w:rsidP="00845F39">
      <w:pPr>
        <w:widowControl w:val="0"/>
        <w:tabs>
          <w:tab w:val="left" w:pos="90"/>
        </w:tabs>
        <w:rPr>
          <w:snapToGrid w:val="0"/>
          <w:color w:val="000000"/>
        </w:rPr>
      </w:pPr>
    </w:p>
    <w:p w14:paraId="3A3BE549" w14:textId="77777777" w:rsidR="00845F39" w:rsidRDefault="00845F39" w:rsidP="00845F39">
      <w:pPr>
        <w:widowControl w:val="0"/>
        <w:tabs>
          <w:tab w:val="left" w:pos="90"/>
        </w:tabs>
        <w:rPr>
          <w:snapToGrid w:val="0"/>
          <w:color w:val="000000"/>
        </w:rPr>
      </w:pPr>
    </w:p>
    <w:p w14:paraId="26D7E568" w14:textId="77777777" w:rsidR="00845F39" w:rsidRDefault="00845F39" w:rsidP="00845F39">
      <w:pPr>
        <w:widowControl w:val="0"/>
        <w:tabs>
          <w:tab w:val="left" w:pos="90"/>
        </w:tabs>
        <w:rPr>
          <w:snapToGrid w:val="0"/>
          <w:color w:val="000000"/>
        </w:rPr>
      </w:pPr>
    </w:p>
    <w:p w14:paraId="43888FFC" w14:textId="77777777" w:rsidR="004944D8" w:rsidRDefault="00845F39" w:rsidP="00845F39">
      <w:pPr>
        <w:widowControl w:val="0"/>
        <w:tabs>
          <w:tab w:val="left" w:pos="90"/>
        </w:tabs>
        <w:spacing w:before="60"/>
        <w:jc w:val="center"/>
        <w:rPr>
          <w:b/>
          <w:snapToGrid w:val="0"/>
          <w:color w:val="000000"/>
          <w:sz w:val="16"/>
        </w:rPr>
      </w:pPr>
      <w:r>
        <w:rPr>
          <w:snapToGrid w:val="0"/>
          <w:color w:val="000080"/>
          <w:sz w:val="26"/>
        </w:rPr>
        <w:br w:type="page"/>
      </w:r>
    </w:p>
    <w:p w14:paraId="6908A224" w14:textId="77777777" w:rsidR="004944D8" w:rsidRDefault="004944D8">
      <w:pPr>
        <w:widowControl w:val="0"/>
        <w:tabs>
          <w:tab w:val="left" w:pos="90"/>
        </w:tabs>
        <w:jc w:val="right"/>
        <w:rPr>
          <w:b/>
          <w:snapToGrid w:val="0"/>
          <w:color w:val="000000"/>
          <w:sz w:val="16"/>
        </w:rPr>
      </w:pPr>
      <w:r>
        <w:rPr>
          <w:b/>
          <w:snapToGrid w:val="0"/>
          <w:color w:val="000000"/>
          <w:sz w:val="16"/>
        </w:rPr>
        <w:t>CONGO</w:t>
      </w:r>
    </w:p>
    <w:p w14:paraId="0B4138FD" w14:textId="77777777" w:rsidR="00D5638D" w:rsidRDefault="00D5638D">
      <w:pPr>
        <w:widowControl w:val="0"/>
        <w:tabs>
          <w:tab w:val="left" w:pos="90"/>
        </w:tabs>
        <w:jc w:val="right"/>
        <w:rPr>
          <w:b/>
          <w:snapToGrid w:val="0"/>
          <w:color w:val="000000"/>
          <w:sz w:val="16"/>
        </w:rPr>
      </w:pPr>
    </w:p>
    <w:p w14:paraId="603409B1" w14:textId="77777777" w:rsidR="00D5638D" w:rsidRDefault="00D5638D">
      <w:pPr>
        <w:widowControl w:val="0"/>
        <w:tabs>
          <w:tab w:val="left" w:pos="90"/>
        </w:tabs>
        <w:jc w:val="right"/>
        <w:rPr>
          <w:b/>
          <w:snapToGrid w:val="0"/>
          <w:color w:val="000000"/>
        </w:rPr>
      </w:pPr>
    </w:p>
    <w:p w14:paraId="4764A597"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599360" behindDoc="0" locked="0" layoutInCell="1" allowOverlap="1" wp14:anchorId="713F69DB" wp14:editId="28CCF99C">
            <wp:simplePos x="0" y="0"/>
            <wp:positionH relativeFrom="column">
              <wp:posOffset>5790565</wp:posOffset>
            </wp:positionH>
            <wp:positionV relativeFrom="paragraph">
              <wp:posOffset>220980</wp:posOffset>
            </wp:positionV>
            <wp:extent cx="702310" cy="467995"/>
            <wp:effectExtent l="19050" t="19050" r="2540" b="8255"/>
            <wp:wrapNone/>
            <wp:docPr id="375"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B3166F9"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CONGO </w:t>
      </w:r>
    </w:p>
    <w:p w14:paraId="3148457C"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3C9E769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638892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agosto</w:t>
      </w:r>
    </w:p>
    <w:p w14:paraId="61F342A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C5139E4" w14:textId="77777777" w:rsidR="00FB260C" w:rsidRDefault="00FB260C" w:rsidP="00FB260C">
      <w:pPr>
        <w:autoSpaceDE w:val="0"/>
        <w:autoSpaceDN w:val="0"/>
        <w:adjustRightInd w:val="0"/>
        <w:rPr>
          <w:b/>
          <w:snapToGrid w:val="0"/>
          <w:color w:val="000000"/>
        </w:rPr>
      </w:pPr>
    </w:p>
    <w:p w14:paraId="6326BA44" w14:textId="77777777" w:rsidR="00FB260C" w:rsidRDefault="004944D8" w:rsidP="00FB260C">
      <w:pPr>
        <w:autoSpaceDE w:val="0"/>
        <w:autoSpaceDN w:val="0"/>
        <w:adjustRightInd w:val="0"/>
        <w:rPr>
          <w:rFonts w:ascii="Arial+2" w:hAnsi="Arial+2" w:cs="Arial+2"/>
          <w:sz w:val="18"/>
          <w:szCs w:val="18"/>
        </w:rPr>
      </w:pPr>
      <w:r>
        <w:rPr>
          <w:b/>
          <w:snapToGrid w:val="0"/>
          <w:color w:val="000000"/>
        </w:rPr>
        <w:t>Indirizzo</w:t>
      </w:r>
      <w:r>
        <w:rPr>
          <w:rFonts w:ascii="MS Sans Serif" w:hAnsi="MS Sans Serif"/>
          <w:snapToGrid w:val="0"/>
          <w:sz w:val="24"/>
        </w:rPr>
        <w:tab/>
      </w:r>
      <w:r w:rsidR="00FB260C">
        <w:rPr>
          <w:rFonts w:ascii="MS Sans Serif" w:hAnsi="MS Sans Serif"/>
          <w:snapToGrid w:val="0"/>
          <w:sz w:val="24"/>
        </w:rPr>
        <w:tab/>
        <w:t xml:space="preserve">  </w:t>
      </w:r>
      <w:r w:rsidR="00FB260C" w:rsidRPr="00FB260C">
        <w:t>Via Ombrone, 8/10 - 00198 Roma</w:t>
      </w:r>
    </w:p>
    <w:p w14:paraId="5FC4A5C2" w14:textId="77777777" w:rsidR="00FB260C" w:rsidRPr="00FB260C" w:rsidRDefault="00FB260C" w:rsidP="00FB260C">
      <w:pPr>
        <w:autoSpaceDE w:val="0"/>
        <w:autoSpaceDN w:val="0"/>
        <w:adjustRightInd w:val="0"/>
        <w:ind w:left="1440" w:firstLine="720"/>
      </w:pPr>
      <w:r>
        <w:t xml:space="preserve">   </w:t>
      </w:r>
      <w:r w:rsidRPr="00FB260C">
        <w:t xml:space="preserve">Tel. 068417422 </w:t>
      </w:r>
      <w:r>
        <w:t>–</w:t>
      </w:r>
      <w:r w:rsidRPr="00FB260C">
        <w:t xml:space="preserve"> Fax 068417422</w:t>
      </w:r>
    </w:p>
    <w:p w14:paraId="1617E244" w14:textId="77777777" w:rsidR="004944D8" w:rsidRPr="00FB260C" w:rsidRDefault="00FB260C" w:rsidP="00FB260C">
      <w:pPr>
        <w:widowControl w:val="0"/>
        <w:tabs>
          <w:tab w:val="left" w:pos="2321"/>
        </w:tabs>
        <w:rPr>
          <w:snapToGrid w:val="0"/>
          <w:color w:val="000000"/>
        </w:rPr>
      </w:pPr>
      <w:r>
        <w:tab/>
        <w:t xml:space="preserve">E-mail </w:t>
      </w:r>
      <w:r w:rsidRPr="00FB260C">
        <w:t xml:space="preserve"> consolato@ambasciatadelcongobrazzaville.it</w:t>
      </w:r>
    </w:p>
    <w:p w14:paraId="2D4FF590" w14:textId="77777777" w:rsidR="0038469F"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38469F">
        <w:rPr>
          <w:snapToGrid w:val="0"/>
          <w:color w:val="000000"/>
        </w:rPr>
        <w:t>Tutto il territorio della Repubblica Italiana</w:t>
      </w:r>
    </w:p>
    <w:p w14:paraId="6F8C6B41" w14:textId="77777777" w:rsidR="004944D8" w:rsidRPr="00EF4AB3" w:rsidRDefault="004944D8">
      <w:pPr>
        <w:widowControl w:val="0"/>
        <w:tabs>
          <w:tab w:val="left" w:pos="90"/>
        </w:tabs>
        <w:spacing w:before="277"/>
        <w:rPr>
          <w:snapToGrid w:val="0"/>
          <w:color w:val="000000"/>
        </w:rPr>
      </w:pPr>
      <w:r>
        <w:rPr>
          <w:snapToGrid w:val="0"/>
          <w:color w:val="000000"/>
        </w:rPr>
        <w:t>Signor</w:t>
      </w:r>
      <w:r w:rsidR="00EF4AB3">
        <w:rPr>
          <w:snapToGrid w:val="0"/>
          <w:color w:val="000000"/>
        </w:rPr>
        <w:t>a M’VOUMA NATA DIRONDA PRUDENCE JUDICAELLE</w:t>
      </w:r>
      <w:r>
        <w:rPr>
          <w:snapToGrid w:val="0"/>
          <w:color w:val="000000"/>
        </w:rPr>
        <w:t>, Secondo Segretario</w:t>
      </w:r>
      <w:r w:rsidR="00EF4AB3">
        <w:rPr>
          <w:snapToGrid w:val="0"/>
          <w:color w:val="000000"/>
        </w:rPr>
        <w:t xml:space="preserve"> Affari Consolari, Sez. Consolare</w:t>
      </w:r>
      <w:r w:rsidR="000043C6">
        <w:rPr>
          <w:snapToGrid w:val="0"/>
          <w:color w:val="000000"/>
        </w:rPr>
        <w:t xml:space="preserve"> </w:t>
      </w:r>
      <w:r>
        <w:rPr>
          <w:snapToGrid w:val="0"/>
          <w:color w:val="000000"/>
        </w:rPr>
        <w:t>(</w:t>
      </w:r>
      <w:r w:rsidR="00EF4AB3">
        <w:rPr>
          <w:snapToGrid w:val="0"/>
          <w:color w:val="000000"/>
        </w:rPr>
        <w:t>4 novembre 2019</w:t>
      </w:r>
      <w:r>
        <w:rPr>
          <w:snapToGrid w:val="0"/>
          <w:color w:val="000000"/>
        </w:rPr>
        <w:t>)</w:t>
      </w:r>
    </w:p>
    <w:p w14:paraId="78FB8390" w14:textId="77777777" w:rsidR="004944D8" w:rsidRDefault="004944D8">
      <w:pPr>
        <w:widowControl w:val="0"/>
        <w:tabs>
          <w:tab w:val="left" w:pos="90"/>
        </w:tabs>
        <w:rPr>
          <w:b/>
          <w:snapToGrid w:val="0"/>
          <w:color w:val="000080"/>
          <w:u w:val="single"/>
        </w:rPr>
      </w:pPr>
    </w:p>
    <w:p w14:paraId="63F31B54" w14:textId="77777777" w:rsidR="00980647" w:rsidRDefault="00980647">
      <w:pPr>
        <w:widowControl w:val="0"/>
        <w:tabs>
          <w:tab w:val="left" w:pos="90"/>
        </w:tabs>
        <w:rPr>
          <w:b/>
          <w:snapToGrid w:val="0"/>
          <w:color w:val="000080"/>
          <w:u w:val="single"/>
        </w:rPr>
      </w:pPr>
    </w:p>
    <w:p w14:paraId="006C54A3" w14:textId="77777777" w:rsidR="00980647" w:rsidRDefault="00980647">
      <w:pPr>
        <w:widowControl w:val="0"/>
        <w:tabs>
          <w:tab w:val="left" w:pos="90"/>
        </w:tabs>
        <w:rPr>
          <w:b/>
          <w:snapToGrid w:val="0"/>
          <w:color w:val="000080"/>
          <w:u w:val="single"/>
        </w:rPr>
      </w:pPr>
    </w:p>
    <w:p w14:paraId="56F7B300" w14:textId="77777777" w:rsidR="00980647" w:rsidRDefault="00980647" w:rsidP="00980647">
      <w:pPr>
        <w:widowControl w:val="0"/>
        <w:tabs>
          <w:tab w:val="left" w:pos="90"/>
        </w:tabs>
        <w:spacing w:before="23"/>
        <w:rPr>
          <w:b/>
          <w:bCs/>
          <w:snapToGrid w:val="0"/>
          <w:color w:val="000080"/>
          <w:u w:val="single"/>
        </w:rPr>
      </w:pPr>
      <w:r>
        <w:rPr>
          <w:b/>
          <w:bCs/>
          <w:snapToGrid w:val="0"/>
          <w:color w:val="000080"/>
          <w:u w:val="single"/>
        </w:rPr>
        <w:t>GENOVA – CONSOLATO ONORARIO</w:t>
      </w:r>
    </w:p>
    <w:p w14:paraId="779AF345" w14:textId="77777777" w:rsidR="00980647" w:rsidRDefault="00980647" w:rsidP="00980647">
      <w:pPr>
        <w:widowControl w:val="0"/>
        <w:tabs>
          <w:tab w:val="left" w:pos="90"/>
        </w:tabs>
        <w:spacing w:before="23"/>
        <w:rPr>
          <w:b/>
          <w:bCs/>
          <w:snapToGrid w:val="0"/>
          <w:color w:val="000080"/>
          <w:u w:val="single"/>
        </w:rPr>
      </w:pPr>
    </w:p>
    <w:p w14:paraId="0E73956E" w14:textId="77777777" w:rsidR="00980647" w:rsidRPr="00F53EF4" w:rsidRDefault="00980647" w:rsidP="00980647">
      <w:pPr>
        <w:widowControl w:val="0"/>
        <w:tabs>
          <w:tab w:val="left" w:pos="90"/>
        </w:tabs>
        <w:spacing w:before="23"/>
        <w:rPr>
          <w:bCs/>
          <w:snapToGrid w:val="0"/>
        </w:rPr>
      </w:pPr>
      <w:r>
        <w:rPr>
          <w:b/>
          <w:bCs/>
          <w:snapToGrid w:val="0"/>
        </w:rPr>
        <w:t>Indirizzo</w:t>
      </w:r>
      <w:r>
        <w:rPr>
          <w:b/>
          <w:bCs/>
          <w:snapToGrid w:val="0"/>
        </w:rPr>
        <w:tab/>
      </w:r>
      <w:r>
        <w:rPr>
          <w:b/>
          <w:bCs/>
          <w:snapToGrid w:val="0"/>
        </w:rPr>
        <w:tab/>
      </w:r>
      <w:r>
        <w:rPr>
          <w:bCs/>
          <w:snapToGrid w:val="0"/>
        </w:rPr>
        <w:t>Piazza Borgo Pila, 39 – 16129 Genova GE</w:t>
      </w:r>
    </w:p>
    <w:p w14:paraId="03385E14" w14:textId="77777777" w:rsidR="00980647" w:rsidRDefault="00980647" w:rsidP="00980647">
      <w:pPr>
        <w:widowControl w:val="0"/>
        <w:tabs>
          <w:tab w:val="left" w:pos="90"/>
        </w:tabs>
        <w:spacing w:before="23"/>
        <w:rPr>
          <w:bCs/>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 xml:space="preserve">Tel. </w:t>
      </w:r>
    </w:p>
    <w:p w14:paraId="247DD2D3" w14:textId="77777777" w:rsidR="00980647" w:rsidRPr="00F53EF4" w:rsidRDefault="00980647" w:rsidP="00980647">
      <w:pPr>
        <w:widowControl w:val="0"/>
        <w:tabs>
          <w:tab w:val="left" w:pos="90"/>
        </w:tabs>
        <w:spacing w:before="23"/>
        <w:rPr>
          <w:snapToGrid w:val="0"/>
        </w:rPr>
      </w:pPr>
      <w:r>
        <w:rPr>
          <w:bCs/>
          <w:snapToGrid w:val="0"/>
        </w:rPr>
        <w:tab/>
      </w:r>
      <w:r>
        <w:rPr>
          <w:bCs/>
          <w:snapToGrid w:val="0"/>
        </w:rPr>
        <w:tab/>
      </w:r>
      <w:r>
        <w:rPr>
          <w:bCs/>
          <w:snapToGrid w:val="0"/>
        </w:rPr>
        <w:tab/>
      </w:r>
      <w:r>
        <w:rPr>
          <w:bCs/>
          <w:snapToGrid w:val="0"/>
        </w:rPr>
        <w:tab/>
        <w:t>E-mail</w:t>
      </w:r>
    </w:p>
    <w:p w14:paraId="0A0DACEB" w14:textId="77777777" w:rsidR="00980647" w:rsidRDefault="00980647" w:rsidP="00980647">
      <w:pPr>
        <w:widowControl w:val="0"/>
        <w:tabs>
          <w:tab w:val="left" w:pos="90"/>
        </w:tabs>
        <w:spacing w:before="23"/>
        <w:rPr>
          <w:snapToGrid w:val="0"/>
        </w:rPr>
      </w:pPr>
    </w:p>
    <w:p w14:paraId="49AF69B2" w14:textId="77777777" w:rsidR="00980647" w:rsidRPr="00980647" w:rsidRDefault="00980647" w:rsidP="00980647">
      <w:pPr>
        <w:widowControl w:val="0"/>
        <w:tabs>
          <w:tab w:val="left" w:pos="90"/>
        </w:tabs>
        <w:spacing w:before="23"/>
        <w:rPr>
          <w:snapToGrid w:val="0"/>
        </w:rPr>
      </w:pPr>
      <w:r>
        <w:rPr>
          <w:b/>
          <w:bCs/>
          <w:snapToGrid w:val="0"/>
        </w:rPr>
        <w:t>Circoscrizione</w:t>
      </w:r>
      <w:r>
        <w:rPr>
          <w:b/>
          <w:bCs/>
          <w:snapToGrid w:val="0"/>
        </w:rPr>
        <w:tab/>
      </w:r>
      <w:r>
        <w:rPr>
          <w:b/>
          <w:bCs/>
          <w:snapToGrid w:val="0"/>
        </w:rPr>
        <w:tab/>
      </w:r>
      <w:r w:rsidRPr="00980647">
        <w:rPr>
          <w:bCs/>
          <w:snapToGrid w:val="0"/>
        </w:rPr>
        <w:t>Città di Genova</w:t>
      </w:r>
    </w:p>
    <w:p w14:paraId="69769F96" w14:textId="77777777" w:rsidR="00980647" w:rsidRPr="00980647" w:rsidRDefault="00980647" w:rsidP="00980647">
      <w:pPr>
        <w:widowControl w:val="0"/>
        <w:tabs>
          <w:tab w:val="left" w:pos="90"/>
        </w:tabs>
        <w:spacing w:before="23"/>
        <w:rPr>
          <w:snapToGrid w:val="0"/>
        </w:rPr>
      </w:pPr>
    </w:p>
    <w:p w14:paraId="06D53A1A" w14:textId="77777777" w:rsidR="00980647" w:rsidRDefault="00980647" w:rsidP="00980647">
      <w:pPr>
        <w:widowControl w:val="0"/>
        <w:tabs>
          <w:tab w:val="left" w:pos="90"/>
        </w:tabs>
        <w:spacing w:before="23"/>
        <w:rPr>
          <w:snapToGrid w:val="0"/>
        </w:rPr>
      </w:pPr>
      <w:r w:rsidRPr="00F53EF4">
        <w:rPr>
          <w:snapToGrid w:val="0"/>
        </w:rPr>
        <w:t>Signor</w:t>
      </w:r>
      <w:r>
        <w:rPr>
          <w:snapToGrid w:val="0"/>
        </w:rPr>
        <w:t>a</w:t>
      </w:r>
      <w:r w:rsidRPr="00F53EF4">
        <w:rPr>
          <w:snapToGrid w:val="0"/>
        </w:rPr>
        <w:t xml:space="preserve"> </w:t>
      </w:r>
      <w:r>
        <w:rPr>
          <w:snapToGrid w:val="0"/>
        </w:rPr>
        <w:t>FRANCESCA OTTONELLO</w:t>
      </w:r>
      <w:r w:rsidRPr="00F53EF4">
        <w:rPr>
          <w:snapToGrid w:val="0"/>
        </w:rPr>
        <w:t xml:space="preserve">, Console Onorario (Exequatur </w:t>
      </w:r>
      <w:r>
        <w:rPr>
          <w:snapToGrid w:val="0"/>
        </w:rPr>
        <w:t>4 giugno 2024</w:t>
      </w:r>
      <w:r w:rsidRPr="00F53EF4">
        <w:rPr>
          <w:snapToGrid w:val="0"/>
        </w:rPr>
        <w:t>)</w:t>
      </w:r>
    </w:p>
    <w:p w14:paraId="3D22AD8B" w14:textId="77777777" w:rsidR="004944D8" w:rsidRDefault="004944D8">
      <w:pPr>
        <w:widowControl w:val="0"/>
        <w:tabs>
          <w:tab w:val="left" w:pos="90"/>
        </w:tabs>
        <w:jc w:val="center"/>
        <w:rPr>
          <w:snapToGrid w:val="0"/>
          <w:color w:val="000000"/>
        </w:rPr>
      </w:pPr>
    </w:p>
    <w:p w14:paraId="76688CE0" w14:textId="77777777" w:rsidR="00140669" w:rsidRDefault="00140669" w:rsidP="00980647">
      <w:pPr>
        <w:widowControl w:val="0"/>
        <w:tabs>
          <w:tab w:val="left" w:pos="90"/>
        </w:tabs>
        <w:rPr>
          <w:snapToGrid w:val="0"/>
          <w:color w:val="000000"/>
        </w:rPr>
      </w:pPr>
    </w:p>
    <w:p w14:paraId="23F17659" w14:textId="77777777" w:rsidR="004944D8" w:rsidRDefault="004944D8">
      <w:pPr>
        <w:widowControl w:val="0"/>
        <w:tabs>
          <w:tab w:val="left" w:pos="90"/>
        </w:tabs>
        <w:jc w:val="center"/>
        <w:rPr>
          <w:snapToGrid w:val="0"/>
          <w:color w:val="000000"/>
        </w:rPr>
      </w:pPr>
    </w:p>
    <w:p w14:paraId="0155E94F" w14:textId="77777777" w:rsidR="004944D8" w:rsidRDefault="004944D8">
      <w:pPr>
        <w:widowControl w:val="0"/>
        <w:tabs>
          <w:tab w:val="left" w:pos="90"/>
        </w:tabs>
        <w:jc w:val="center"/>
        <w:rPr>
          <w:snapToGrid w:val="0"/>
          <w:color w:val="000000"/>
        </w:rPr>
      </w:pPr>
    </w:p>
    <w:p w14:paraId="57E43F49" w14:textId="77777777" w:rsidR="004944D8" w:rsidRDefault="004944D8">
      <w:pPr>
        <w:widowControl w:val="0"/>
        <w:tabs>
          <w:tab w:val="left" w:pos="90"/>
        </w:tabs>
        <w:jc w:val="center"/>
        <w:rPr>
          <w:snapToGrid w:val="0"/>
          <w:color w:val="000000"/>
        </w:rPr>
      </w:pPr>
    </w:p>
    <w:p w14:paraId="6A5CA737" w14:textId="77777777" w:rsidR="004944D8" w:rsidRDefault="004944D8">
      <w:pPr>
        <w:widowControl w:val="0"/>
        <w:tabs>
          <w:tab w:val="left" w:pos="90"/>
        </w:tabs>
        <w:jc w:val="center"/>
        <w:rPr>
          <w:snapToGrid w:val="0"/>
          <w:color w:val="000000"/>
        </w:rPr>
      </w:pPr>
    </w:p>
    <w:p w14:paraId="7F87CA29" w14:textId="77777777" w:rsidR="004944D8" w:rsidRDefault="004944D8">
      <w:pPr>
        <w:widowControl w:val="0"/>
        <w:tabs>
          <w:tab w:val="left" w:pos="90"/>
        </w:tabs>
        <w:jc w:val="center"/>
        <w:rPr>
          <w:snapToGrid w:val="0"/>
          <w:color w:val="000000"/>
        </w:rPr>
      </w:pPr>
    </w:p>
    <w:p w14:paraId="1763774A" w14:textId="77777777" w:rsidR="004944D8" w:rsidRDefault="004944D8">
      <w:pPr>
        <w:widowControl w:val="0"/>
        <w:tabs>
          <w:tab w:val="left" w:pos="90"/>
        </w:tabs>
        <w:jc w:val="center"/>
        <w:rPr>
          <w:snapToGrid w:val="0"/>
          <w:color w:val="000000"/>
        </w:rPr>
      </w:pPr>
    </w:p>
    <w:p w14:paraId="5DE4170A" w14:textId="77777777" w:rsidR="004944D8" w:rsidRDefault="004944D8">
      <w:pPr>
        <w:widowControl w:val="0"/>
        <w:tabs>
          <w:tab w:val="left" w:pos="90"/>
        </w:tabs>
        <w:jc w:val="center"/>
        <w:rPr>
          <w:snapToGrid w:val="0"/>
          <w:color w:val="000000"/>
        </w:rPr>
      </w:pPr>
    </w:p>
    <w:p w14:paraId="1254CD93" w14:textId="77777777" w:rsidR="004944D8" w:rsidRDefault="004944D8">
      <w:pPr>
        <w:widowControl w:val="0"/>
        <w:tabs>
          <w:tab w:val="left" w:pos="90"/>
        </w:tabs>
        <w:jc w:val="center"/>
        <w:rPr>
          <w:snapToGrid w:val="0"/>
          <w:color w:val="000000"/>
          <w:sz w:val="28"/>
        </w:rPr>
      </w:pPr>
    </w:p>
    <w:p w14:paraId="5A5F4C4E"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CONGO (R.D.)</w:t>
      </w:r>
    </w:p>
    <w:p w14:paraId="14FF2641" w14:textId="77777777" w:rsidR="004944D8" w:rsidRDefault="004944D8">
      <w:pPr>
        <w:widowControl w:val="0"/>
        <w:tabs>
          <w:tab w:val="left" w:pos="90"/>
        </w:tabs>
        <w:spacing w:before="60"/>
        <w:jc w:val="center"/>
        <w:rPr>
          <w:snapToGrid w:val="0"/>
          <w:color w:val="000080"/>
          <w:sz w:val="26"/>
        </w:rPr>
      </w:pPr>
    </w:p>
    <w:p w14:paraId="1B6B3DE5"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727360" behindDoc="1" locked="0" layoutInCell="1" allowOverlap="1" wp14:anchorId="5A90A3AC" wp14:editId="79E3DAB1">
            <wp:simplePos x="0" y="0"/>
            <wp:positionH relativeFrom="column">
              <wp:posOffset>5535930</wp:posOffset>
            </wp:positionH>
            <wp:positionV relativeFrom="paragraph">
              <wp:posOffset>40640</wp:posOffset>
            </wp:positionV>
            <wp:extent cx="781685" cy="587375"/>
            <wp:effectExtent l="0" t="0" r="0" b="0"/>
            <wp:wrapNone/>
            <wp:docPr id="374" name="Immagin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3"/>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781685" cy="58737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CONGO (R.D.) </w:t>
      </w:r>
    </w:p>
    <w:p w14:paraId="7C322918" w14:textId="77777777" w:rsidR="008D140E" w:rsidRDefault="008D140E">
      <w:pPr>
        <w:widowControl w:val="0"/>
        <w:tabs>
          <w:tab w:val="left" w:pos="90"/>
        </w:tabs>
        <w:rPr>
          <w:b/>
          <w:snapToGrid w:val="0"/>
          <w:color w:val="000080"/>
          <w:sz w:val="39"/>
        </w:rPr>
      </w:pPr>
    </w:p>
    <w:p w14:paraId="2B5F72AF" w14:textId="77777777" w:rsidR="004944D8" w:rsidRDefault="004944D8">
      <w:pPr>
        <w:widowControl w:val="0"/>
        <w:tabs>
          <w:tab w:val="left" w:pos="90"/>
        </w:tabs>
        <w:rPr>
          <w:b/>
          <w:snapToGrid w:val="0"/>
          <w:color w:val="000080"/>
          <w:sz w:val="28"/>
        </w:rPr>
      </w:pPr>
      <w:r>
        <w:rPr>
          <w:b/>
          <w:snapToGrid w:val="0"/>
          <w:color w:val="000080"/>
          <w:sz w:val="22"/>
        </w:rPr>
        <w:t xml:space="preserve">Repubblica Democratica del                             </w:t>
      </w:r>
    </w:p>
    <w:p w14:paraId="07BF6BE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59A7B7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30 giugno</w:t>
      </w:r>
    </w:p>
    <w:p w14:paraId="227E7CB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9822F3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Barberini, 3 - 00187 Roma </w:t>
      </w:r>
    </w:p>
    <w:p w14:paraId="425A7BE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5F7F35">
        <w:t>0689876050 Fax</w:t>
      </w:r>
      <w:r w:rsidR="005F7F35" w:rsidRPr="005F7F35">
        <w:t xml:space="preserve"> 0645654440</w:t>
      </w:r>
    </w:p>
    <w:p w14:paraId="244FC008" w14:textId="77777777" w:rsidR="004944D8" w:rsidRDefault="004944D8" w:rsidP="003B510F">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2286C375" w14:textId="77777777" w:rsidR="004944D8" w:rsidRDefault="004944D8">
      <w:pPr>
        <w:widowControl w:val="0"/>
        <w:tabs>
          <w:tab w:val="left" w:pos="90"/>
        </w:tabs>
        <w:rPr>
          <w:snapToGrid w:val="0"/>
          <w:color w:val="000000"/>
          <w:sz w:val="26"/>
        </w:rPr>
      </w:pPr>
    </w:p>
    <w:p w14:paraId="27051D19" w14:textId="77777777" w:rsidR="00D35AAD" w:rsidRDefault="00D35AAD">
      <w:pPr>
        <w:widowControl w:val="0"/>
        <w:tabs>
          <w:tab w:val="left" w:pos="90"/>
        </w:tabs>
        <w:rPr>
          <w:snapToGrid w:val="0"/>
          <w:color w:val="000000"/>
          <w:sz w:val="26"/>
        </w:rPr>
      </w:pPr>
    </w:p>
    <w:p w14:paraId="0A3A0766" w14:textId="77777777" w:rsidR="004944D8" w:rsidRDefault="004944D8">
      <w:pPr>
        <w:widowControl w:val="0"/>
        <w:tabs>
          <w:tab w:val="left" w:pos="90"/>
        </w:tabs>
        <w:rPr>
          <w:snapToGrid w:val="0"/>
          <w:color w:val="000000"/>
          <w:sz w:val="26"/>
        </w:rPr>
      </w:pPr>
    </w:p>
    <w:p w14:paraId="6F3A9A2F" w14:textId="77777777" w:rsidR="007A72F3" w:rsidRDefault="007A72F3" w:rsidP="007A72F3">
      <w:pPr>
        <w:widowControl w:val="0"/>
        <w:tabs>
          <w:tab w:val="left" w:pos="90"/>
        </w:tabs>
        <w:spacing w:before="23"/>
        <w:rPr>
          <w:b/>
          <w:bCs/>
          <w:snapToGrid w:val="0"/>
          <w:color w:val="000080"/>
          <w:u w:val="single"/>
        </w:rPr>
      </w:pPr>
      <w:r>
        <w:rPr>
          <w:b/>
          <w:bCs/>
          <w:snapToGrid w:val="0"/>
          <w:color w:val="000080"/>
          <w:u w:val="single"/>
        </w:rPr>
        <w:t>NAPOLI – CONSOLATO ONORARIO</w:t>
      </w:r>
    </w:p>
    <w:p w14:paraId="3639FDE0" w14:textId="77777777" w:rsidR="007A72F3" w:rsidRDefault="007A72F3" w:rsidP="007A72F3">
      <w:pPr>
        <w:widowControl w:val="0"/>
        <w:tabs>
          <w:tab w:val="left" w:pos="90"/>
        </w:tabs>
        <w:spacing w:before="23"/>
        <w:rPr>
          <w:b/>
          <w:bCs/>
          <w:snapToGrid w:val="0"/>
          <w:color w:val="000080"/>
          <w:u w:val="single"/>
        </w:rPr>
      </w:pPr>
    </w:p>
    <w:p w14:paraId="69CD5D81" w14:textId="77777777" w:rsidR="007A72F3" w:rsidRDefault="007A72F3" w:rsidP="007A72F3">
      <w:pPr>
        <w:widowControl w:val="0"/>
        <w:tabs>
          <w:tab w:val="left" w:pos="90"/>
        </w:tabs>
        <w:spacing w:before="23"/>
        <w:rPr>
          <w:snapToGrid w:val="0"/>
        </w:rPr>
      </w:pPr>
    </w:p>
    <w:p w14:paraId="0689039F" w14:textId="77777777" w:rsidR="003940C8" w:rsidRPr="00F53EF4" w:rsidRDefault="003940C8" w:rsidP="003940C8">
      <w:pPr>
        <w:widowControl w:val="0"/>
        <w:tabs>
          <w:tab w:val="left" w:pos="90"/>
        </w:tabs>
        <w:spacing w:before="23"/>
        <w:rPr>
          <w:bCs/>
          <w:snapToGrid w:val="0"/>
        </w:rPr>
      </w:pPr>
      <w:r>
        <w:rPr>
          <w:b/>
          <w:bCs/>
          <w:snapToGrid w:val="0"/>
        </w:rPr>
        <w:t>Indirizzo</w:t>
      </w:r>
      <w:r>
        <w:rPr>
          <w:b/>
          <w:bCs/>
          <w:snapToGrid w:val="0"/>
        </w:rPr>
        <w:tab/>
      </w:r>
      <w:r>
        <w:rPr>
          <w:b/>
          <w:bCs/>
          <w:snapToGrid w:val="0"/>
        </w:rPr>
        <w:tab/>
      </w:r>
      <w:r>
        <w:rPr>
          <w:bCs/>
          <w:snapToGrid w:val="0"/>
        </w:rPr>
        <w:t>Centro Direzionale Torre Prof Casa – p. 9 Isola 51 – Poggio Reale  – 80142 Napoli NA</w:t>
      </w:r>
    </w:p>
    <w:p w14:paraId="515C9180" w14:textId="77777777" w:rsidR="003940C8" w:rsidRDefault="003940C8" w:rsidP="003940C8">
      <w:pPr>
        <w:widowControl w:val="0"/>
        <w:tabs>
          <w:tab w:val="left" w:pos="90"/>
        </w:tabs>
        <w:spacing w:before="23"/>
        <w:rPr>
          <w:bCs/>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 xml:space="preserve">Tel. </w:t>
      </w:r>
      <w:r>
        <w:rPr>
          <w:bCs/>
          <w:snapToGrid w:val="0"/>
        </w:rPr>
        <w:t>081 7875970</w:t>
      </w:r>
    </w:p>
    <w:p w14:paraId="6746B1D1" w14:textId="77777777" w:rsidR="003940C8" w:rsidRDefault="003940C8" w:rsidP="003940C8">
      <w:pPr>
        <w:widowControl w:val="0"/>
        <w:tabs>
          <w:tab w:val="left" w:pos="90"/>
        </w:tabs>
        <w:spacing w:before="23"/>
        <w:rPr>
          <w:bCs/>
          <w:snapToGrid w:val="0"/>
        </w:rPr>
      </w:pPr>
      <w:r>
        <w:rPr>
          <w:bCs/>
          <w:snapToGrid w:val="0"/>
        </w:rPr>
        <w:tab/>
      </w:r>
      <w:r>
        <w:rPr>
          <w:bCs/>
          <w:snapToGrid w:val="0"/>
        </w:rPr>
        <w:tab/>
      </w:r>
      <w:r>
        <w:rPr>
          <w:bCs/>
          <w:snapToGrid w:val="0"/>
        </w:rPr>
        <w:tab/>
      </w:r>
      <w:r>
        <w:rPr>
          <w:bCs/>
          <w:snapToGrid w:val="0"/>
        </w:rPr>
        <w:tab/>
        <w:t>E-mail</w:t>
      </w:r>
      <w:r w:rsidR="00226A6A">
        <w:rPr>
          <w:bCs/>
          <w:snapToGrid w:val="0"/>
        </w:rPr>
        <w:t xml:space="preserve"> </w:t>
      </w:r>
      <w:hyperlink r:id="rId133" w:history="1">
        <w:r w:rsidR="00226A6A" w:rsidRPr="006601DE">
          <w:rPr>
            <w:rStyle w:val="Collegamentoipertestuale"/>
            <w:bCs/>
            <w:snapToGrid w:val="0"/>
          </w:rPr>
          <w:t>segreteria@pec.consolatorscongo.it</w:t>
        </w:r>
      </w:hyperlink>
      <w:r w:rsidR="00226A6A">
        <w:rPr>
          <w:bCs/>
          <w:snapToGrid w:val="0"/>
        </w:rPr>
        <w:t xml:space="preserve"> – </w:t>
      </w:r>
      <w:hyperlink r:id="rId134" w:history="1">
        <w:r w:rsidR="00226A6A" w:rsidRPr="006601DE">
          <w:rPr>
            <w:rStyle w:val="Collegamentoipertestuale"/>
            <w:bCs/>
            <w:snapToGrid w:val="0"/>
          </w:rPr>
          <w:t>segreteria@consolatordcongo.it</w:t>
        </w:r>
      </w:hyperlink>
      <w:r w:rsidR="00226A6A">
        <w:rPr>
          <w:bCs/>
          <w:snapToGrid w:val="0"/>
        </w:rPr>
        <w:t xml:space="preserve"> </w:t>
      </w:r>
    </w:p>
    <w:p w14:paraId="1E20825C" w14:textId="77777777" w:rsidR="00226A6A" w:rsidRPr="00F53EF4" w:rsidRDefault="00226A6A" w:rsidP="003940C8">
      <w:pPr>
        <w:widowControl w:val="0"/>
        <w:tabs>
          <w:tab w:val="left" w:pos="90"/>
        </w:tabs>
        <w:spacing w:before="23"/>
        <w:rPr>
          <w:snapToGrid w:val="0"/>
        </w:rPr>
      </w:pPr>
    </w:p>
    <w:p w14:paraId="6035B852" w14:textId="77777777" w:rsidR="003940C8" w:rsidRPr="00980647" w:rsidRDefault="00226A6A" w:rsidP="003940C8">
      <w:pPr>
        <w:widowControl w:val="0"/>
        <w:tabs>
          <w:tab w:val="left" w:pos="90"/>
        </w:tabs>
        <w:spacing w:before="23"/>
        <w:rPr>
          <w:snapToGrid w:val="0"/>
        </w:rPr>
      </w:pPr>
      <w:r w:rsidRPr="00226A6A">
        <w:rPr>
          <w:b/>
          <w:snapToGrid w:val="0"/>
        </w:rPr>
        <w:t>Circoscrizione</w:t>
      </w:r>
      <w:r w:rsidRPr="00226A6A">
        <w:rPr>
          <w:snapToGrid w:val="0"/>
        </w:rPr>
        <w:tab/>
      </w:r>
      <w:r w:rsidRPr="00226A6A">
        <w:rPr>
          <w:snapToGrid w:val="0"/>
        </w:rPr>
        <w:tab/>
        <w:t xml:space="preserve">   Campania, Molise, Puglia, Basilicata e Calabria</w:t>
      </w:r>
    </w:p>
    <w:p w14:paraId="07ED04C6" w14:textId="77777777" w:rsidR="00226A6A" w:rsidRDefault="00226A6A" w:rsidP="003940C8">
      <w:pPr>
        <w:widowControl w:val="0"/>
        <w:tabs>
          <w:tab w:val="left" w:pos="90"/>
        </w:tabs>
        <w:spacing w:before="23"/>
        <w:rPr>
          <w:snapToGrid w:val="0"/>
        </w:rPr>
      </w:pPr>
    </w:p>
    <w:p w14:paraId="2ADCD162" w14:textId="77777777" w:rsidR="003940C8" w:rsidRDefault="003940C8" w:rsidP="003940C8">
      <w:pPr>
        <w:widowControl w:val="0"/>
        <w:tabs>
          <w:tab w:val="left" w:pos="90"/>
        </w:tabs>
        <w:spacing w:before="23"/>
        <w:rPr>
          <w:snapToGrid w:val="0"/>
        </w:rPr>
      </w:pPr>
      <w:bookmarkStart w:id="35" w:name="_Hlk203142921"/>
      <w:r w:rsidRPr="00F53EF4">
        <w:rPr>
          <w:snapToGrid w:val="0"/>
        </w:rPr>
        <w:t xml:space="preserve">Signor </w:t>
      </w:r>
      <w:r>
        <w:rPr>
          <w:snapToGrid w:val="0"/>
        </w:rPr>
        <w:t>GIOVANNI CESTARI</w:t>
      </w:r>
      <w:r w:rsidRPr="00F53EF4">
        <w:rPr>
          <w:snapToGrid w:val="0"/>
        </w:rPr>
        <w:t xml:space="preserve">, Console Onorario (Exequatur </w:t>
      </w:r>
      <w:r>
        <w:rPr>
          <w:snapToGrid w:val="0"/>
        </w:rPr>
        <w:t>25 giugno 2024</w:t>
      </w:r>
      <w:r w:rsidRPr="00F53EF4">
        <w:rPr>
          <w:snapToGrid w:val="0"/>
        </w:rPr>
        <w:t>)</w:t>
      </w:r>
    </w:p>
    <w:bookmarkEnd w:id="35"/>
    <w:p w14:paraId="745971F1" w14:textId="77777777" w:rsidR="004944D8" w:rsidRDefault="004944D8">
      <w:pPr>
        <w:widowControl w:val="0"/>
        <w:tabs>
          <w:tab w:val="left" w:pos="90"/>
        </w:tabs>
        <w:spacing w:before="120"/>
        <w:rPr>
          <w:snapToGrid w:val="0"/>
          <w:color w:val="000000"/>
          <w:sz w:val="26"/>
        </w:rPr>
      </w:pPr>
    </w:p>
    <w:p w14:paraId="2675267C" w14:textId="77777777" w:rsidR="004944D8" w:rsidRDefault="004944D8">
      <w:pPr>
        <w:widowControl w:val="0"/>
        <w:tabs>
          <w:tab w:val="left" w:pos="90"/>
        </w:tabs>
        <w:spacing w:before="120"/>
        <w:rPr>
          <w:snapToGrid w:val="0"/>
          <w:color w:val="000000"/>
          <w:sz w:val="26"/>
        </w:rPr>
      </w:pPr>
    </w:p>
    <w:p w14:paraId="7752274E" w14:textId="77777777" w:rsidR="004944D8" w:rsidRDefault="004944D8">
      <w:pPr>
        <w:widowControl w:val="0"/>
        <w:tabs>
          <w:tab w:val="left" w:pos="90"/>
        </w:tabs>
        <w:spacing w:before="120"/>
        <w:rPr>
          <w:snapToGrid w:val="0"/>
          <w:color w:val="000000"/>
          <w:sz w:val="26"/>
        </w:rPr>
      </w:pPr>
    </w:p>
    <w:p w14:paraId="25BAC762" w14:textId="77777777" w:rsidR="004944D8" w:rsidRDefault="004944D8">
      <w:pPr>
        <w:widowControl w:val="0"/>
        <w:tabs>
          <w:tab w:val="left" w:pos="90"/>
        </w:tabs>
        <w:spacing w:before="120"/>
        <w:rPr>
          <w:snapToGrid w:val="0"/>
          <w:color w:val="000000"/>
          <w:sz w:val="26"/>
        </w:rPr>
      </w:pPr>
    </w:p>
    <w:p w14:paraId="097FD1BF" w14:textId="77777777" w:rsidR="004944D8" w:rsidRDefault="004944D8">
      <w:pPr>
        <w:widowControl w:val="0"/>
        <w:tabs>
          <w:tab w:val="left" w:pos="90"/>
        </w:tabs>
        <w:spacing w:before="120"/>
        <w:rPr>
          <w:snapToGrid w:val="0"/>
          <w:color w:val="000000"/>
          <w:sz w:val="26"/>
        </w:rPr>
      </w:pPr>
    </w:p>
    <w:p w14:paraId="079E4962" w14:textId="77777777" w:rsidR="004944D8" w:rsidRDefault="004944D8">
      <w:pPr>
        <w:widowControl w:val="0"/>
        <w:tabs>
          <w:tab w:val="left" w:pos="90"/>
        </w:tabs>
        <w:spacing w:before="120"/>
        <w:rPr>
          <w:snapToGrid w:val="0"/>
          <w:color w:val="000000"/>
          <w:sz w:val="26"/>
        </w:rPr>
      </w:pPr>
    </w:p>
    <w:p w14:paraId="5E71E288" w14:textId="77777777" w:rsidR="004944D8" w:rsidRDefault="004944D8">
      <w:pPr>
        <w:widowControl w:val="0"/>
        <w:tabs>
          <w:tab w:val="left" w:pos="90"/>
        </w:tabs>
        <w:spacing w:before="120"/>
        <w:rPr>
          <w:snapToGrid w:val="0"/>
          <w:color w:val="000000"/>
          <w:sz w:val="26"/>
        </w:rPr>
      </w:pPr>
    </w:p>
    <w:p w14:paraId="520C6282" w14:textId="77777777" w:rsidR="004944D8" w:rsidRDefault="004944D8">
      <w:pPr>
        <w:widowControl w:val="0"/>
        <w:tabs>
          <w:tab w:val="left" w:pos="90"/>
        </w:tabs>
        <w:spacing w:before="120"/>
        <w:rPr>
          <w:snapToGrid w:val="0"/>
          <w:color w:val="000000"/>
          <w:sz w:val="26"/>
        </w:rPr>
      </w:pPr>
    </w:p>
    <w:p w14:paraId="402BECAB" w14:textId="77777777" w:rsidR="004944D8" w:rsidRDefault="004944D8">
      <w:pPr>
        <w:widowControl w:val="0"/>
        <w:tabs>
          <w:tab w:val="left" w:pos="90"/>
        </w:tabs>
        <w:spacing w:before="120"/>
        <w:rPr>
          <w:snapToGrid w:val="0"/>
          <w:color w:val="000000"/>
          <w:sz w:val="26"/>
        </w:rPr>
      </w:pPr>
    </w:p>
    <w:p w14:paraId="702334FC" w14:textId="77777777" w:rsidR="004944D8" w:rsidRDefault="004944D8">
      <w:pPr>
        <w:widowControl w:val="0"/>
        <w:tabs>
          <w:tab w:val="left" w:pos="90"/>
        </w:tabs>
        <w:spacing w:before="120"/>
        <w:rPr>
          <w:snapToGrid w:val="0"/>
          <w:color w:val="000000"/>
          <w:sz w:val="26"/>
        </w:rPr>
      </w:pPr>
    </w:p>
    <w:p w14:paraId="11B491B9" w14:textId="77777777" w:rsidR="004944D8" w:rsidRDefault="004944D8">
      <w:pPr>
        <w:widowControl w:val="0"/>
        <w:tabs>
          <w:tab w:val="left" w:pos="90"/>
        </w:tabs>
        <w:spacing w:before="120"/>
        <w:rPr>
          <w:snapToGrid w:val="0"/>
          <w:color w:val="000000"/>
          <w:sz w:val="26"/>
        </w:rPr>
      </w:pPr>
    </w:p>
    <w:p w14:paraId="57472884" w14:textId="77777777" w:rsidR="004944D8" w:rsidRDefault="004944D8">
      <w:pPr>
        <w:widowControl w:val="0"/>
        <w:tabs>
          <w:tab w:val="left" w:pos="90"/>
        </w:tabs>
        <w:spacing w:before="120"/>
        <w:rPr>
          <w:snapToGrid w:val="0"/>
          <w:color w:val="000000"/>
          <w:sz w:val="26"/>
        </w:rPr>
      </w:pPr>
    </w:p>
    <w:p w14:paraId="5FEA46A3" w14:textId="77777777" w:rsidR="004944D8" w:rsidRDefault="004944D8">
      <w:pPr>
        <w:widowControl w:val="0"/>
        <w:tabs>
          <w:tab w:val="left" w:pos="90"/>
        </w:tabs>
        <w:spacing w:before="120"/>
        <w:rPr>
          <w:snapToGrid w:val="0"/>
          <w:color w:val="000000"/>
          <w:sz w:val="26"/>
        </w:rPr>
      </w:pPr>
    </w:p>
    <w:p w14:paraId="39A4D0A1" w14:textId="77777777" w:rsidR="004944D8" w:rsidRDefault="004944D8">
      <w:pPr>
        <w:widowControl w:val="0"/>
        <w:tabs>
          <w:tab w:val="left" w:pos="90"/>
        </w:tabs>
        <w:spacing w:before="120"/>
        <w:rPr>
          <w:snapToGrid w:val="0"/>
          <w:color w:val="000000"/>
          <w:sz w:val="26"/>
        </w:rPr>
      </w:pPr>
    </w:p>
    <w:p w14:paraId="02E47C2B" w14:textId="77777777" w:rsidR="004944D8" w:rsidRDefault="004944D8">
      <w:pPr>
        <w:widowControl w:val="0"/>
        <w:tabs>
          <w:tab w:val="left" w:pos="90"/>
        </w:tabs>
        <w:spacing w:before="120"/>
        <w:rPr>
          <w:snapToGrid w:val="0"/>
          <w:color w:val="000000"/>
          <w:sz w:val="26"/>
        </w:rPr>
      </w:pPr>
    </w:p>
    <w:p w14:paraId="127C42A2" w14:textId="77777777" w:rsidR="004944D8" w:rsidRDefault="004944D8">
      <w:pPr>
        <w:widowControl w:val="0"/>
        <w:tabs>
          <w:tab w:val="left" w:pos="90"/>
        </w:tabs>
        <w:spacing w:before="120"/>
        <w:rPr>
          <w:snapToGrid w:val="0"/>
          <w:color w:val="000000"/>
          <w:sz w:val="26"/>
        </w:rPr>
      </w:pPr>
    </w:p>
    <w:p w14:paraId="4414FF7E" w14:textId="77777777" w:rsidR="004944D8" w:rsidRDefault="004944D8">
      <w:pPr>
        <w:widowControl w:val="0"/>
        <w:tabs>
          <w:tab w:val="left" w:pos="90"/>
        </w:tabs>
        <w:spacing w:before="120"/>
        <w:rPr>
          <w:snapToGrid w:val="0"/>
          <w:color w:val="000000"/>
          <w:sz w:val="26"/>
        </w:rPr>
      </w:pPr>
    </w:p>
    <w:p w14:paraId="749A6FEB" w14:textId="77777777" w:rsidR="004944D8" w:rsidRDefault="008A3732" w:rsidP="008A3732">
      <w:pPr>
        <w:widowControl w:val="0"/>
        <w:tabs>
          <w:tab w:val="left" w:pos="90"/>
        </w:tabs>
        <w:spacing w:before="120"/>
        <w:jc w:val="right"/>
        <w:rPr>
          <w:b/>
          <w:snapToGrid w:val="0"/>
          <w:color w:val="000000"/>
        </w:rPr>
      </w:pPr>
      <w:r>
        <w:rPr>
          <w:snapToGrid w:val="0"/>
          <w:color w:val="000000"/>
        </w:rPr>
        <w:br w:type="page"/>
      </w:r>
      <w:r w:rsidR="004944D8">
        <w:rPr>
          <w:b/>
          <w:snapToGrid w:val="0"/>
          <w:color w:val="000000"/>
          <w:sz w:val="16"/>
        </w:rPr>
        <w:t>COREA</w:t>
      </w:r>
    </w:p>
    <w:p w14:paraId="63C480D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0384" behindDoc="0" locked="0" layoutInCell="0" allowOverlap="1" wp14:anchorId="3549B701" wp14:editId="67FE8132">
            <wp:simplePos x="0" y="0"/>
            <wp:positionH relativeFrom="column">
              <wp:posOffset>5776595</wp:posOffset>
            </wp:positionH>
            <wp:positionV relativeFrom="paragraph">
              <wp:posOffset>158115</wp:posOffset>
            </wp:positionV>
            <wp:extent cx="702310" cy="467995"/>
            <wp:effectExtent l="19050" t="19050" r="2540" b="8255"/>
            <wp:wrapNone/>
            <wp:docPr id="37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3"/>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48F4BF7" w14:textId="77777777" w:rsidR="004944D8" w:rsidRDefault="004944D8">
      <w:pPr>
        <w:widowControl w:val="0"/>
        <w:tabs>
          <w:tab w:val="left" w:pos="90"/>
        </w:tabs>
        <w:rPr>
          <w:b/>
          <w:snapToGrid w:val="0"/>
          <w:color w:val="000080"/>
          <w:sz w:val="39"/>
        </w:rPr>
      </w:pPr>
      <w:r>
        <w:rPr>
          <w:b/>
          <w:snapToGrid w:val="0"/>
          <w:color w:val="000080"/>
          <w:sz w:val="32"/>
        </w:rPr>
        <w:t xml:space="preserve">COREA </w:t>
      </w:r>
    </w:p>
    <w:p w14:paraId="0861FB6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1F5780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10987F2" w14:textId="77777777" w:rsidR="004944D8" w:rsidRDefault="004944D8" w:rsidP="000E4A1E">
      <w:pPr>
        <w:widowControl w:val="0"/>
        <w:tabs>
          <w:tab w:val="left" w:pos="90"/>
        </w:tabs>
        <w:jc w:val="right"/>
        <w:rPr>
          <w:i/>
          <w:snapToGrid w:val="0"/>
          <w:color w:val="000000"/>
          <w:sz w:val="26"/>
        </w:rPr>
      </w:pPr>
      <w:r>
        <w:rPr>
          <w:i/>
          <w:snapToGrid w:val="0"/>
          <w:color w:val="000000"/>
        </w:rPr>
        <w:t xml:space="preserve"> Festa nazionale </w:t>
      </w:r>
      <w:r w:rsidR="00806611">
        <w:rPr>
          <w:i/>
          <w:snapToGrid w:val="0"/>
          <w:color w:val="000000"/>
        </w:rPr>
        <w:t xml:space="preserve">3 </w:t>
      </w:r>
      <w:r w:rsidR="00FF39FB">
        <w:rPr>
          <w:i/>
          <w:snapToGrid w:val="0"/>
          <w:color w:val="000000"/>
        </w:rPr>
        <w:t>ot</w:t>
      </w:r>
      <w:r w:rsidR="00B729EB">
        <w:rPr>
          <w:i/>
          <w:snapToGrid w:val="0"/>
          <w:color w:val="000000"/>
        </w:rPr>
        <w:t>t</w:t>
      </w:r>
      <w:r w:rsidR="00FF39FB">
        <w:rPr>
          <w:i/>
          <w:snapToGrid w:val="0"/>
          <w:color w:val="000000"/>
        </w:rPr>
        <w:t>o</w:t>
      </w:r>
      <w:r w:rsidR="00B729EB">
        <w:rPr>
          <w:i/>
          <w:snapToGrid w:val="0"/>
          <w:color w:val="000000"/>
        </w:rPr>
        <w:t>bre</w:t>
      </w:r>
    </w:p>
    <w:p w14:paraId="55B110A0" w14:textId="77777777" w:rsidR="0052400C" w:rsidRDefault="0052400C" w:rsidP="000E4A1E">
      <w:pPr>
        <w:widowControl w:val="0"/>
        <w:tabs>
          <w:tab w:val="left" w:pos="90"/>
        </w:tabs>
        <w:rPr>
          <w:b/>
          <w:snapToGrid w:val="0"/>
          <w:color w:val="000080"/>
          <w:u w:val="single"/>
        </w:rPr>
      </w:pPr>
    </w:p>
    <w:p w14:paraId="04D7AF6F" w14:textId="77777777" w:rsidR="0052400C" w:rsidRDefault="0052400C" w:rsidP="000E4A1E">
      <w:pPr>
        <w:widowControl w:val="0"/>
        <w:tabs>
          <w:tab w:val="left" w:pos="90"/>
        </w:tabs>
        <w:rPr>
          <w:b/>
          <w:snapToGrid w:val="0"/>
          <w:color w:val="000080"/>
          <w:u w:val="single"/>
        </w:rPr>
      </w:pPr>
    </w:p>
    <w:p w14:paraId="6171D89D" w14:textId="77777777" w:rsidR="00712493" w:rsidRDefault="00712493" w:rsidP="000E4A1E">
      <w:pPr>
        <w:widowControl w:val="0"/>
        <w:tabs>
          <w:tab w:val="left" w:pos="90"/>
        </w:tabs>
        <w:rPr>
          <w:b/>
          <w:snapToGrid w:val="0"/>
          <w:color w:val="000080"/>
          <w:u w:val="single"/>
        </w:rPr>
      </w:pPr>
    </w:p>
    <w:p w14:paraId="678FEE14" w14:textId="77777777" w:rsidR="00712493" w:rsidRDefault="00712493" w:rsidP="000E4A1E">
      <w:pPr>
        <w:widowControl w:val="0"/>
        <w:tabs>
          <w:tab w:val="left" w:pos="90"/>
        </w:tabs>
        <w:rPr>
          <w:b/>
          <w:snapToGrid w:val="0"/>
          <w:color w:val="000080"/>
          <w:u w:val="single"/>
        </w:rPr>
      </w:pPr>
    </w:p>
    <w:p w14:paraId="17AD5673" w14:textId="77777777" w:rsidR="004944D8" w:rsidRDefault="004944D8" w:rsidP="000E4A1E">
      <w:pPr>
        <w:widowControl w:val="0"/>
        <w:tabs>
          <w:tab w:val="left" w:pos="90"/>
        </w:tabs>
        <w:rPr>
          <w:b/>
          <w:snapToGrid w:val="0"/>
          <w:color w:val="000080"/>
          <w:sz w:val="26"/>
          <w:u w:val="single"/>
        </w:rPr>
      </w:pPr>
      <w:r>
        <w:rPr>
          <w:b/>
          <w:snapToGrid w:val="0"/>
          <w:color w:val="000080"/>
          <w:u w:val="single"/>
        </w:rPr>
        <w:t>ROMA - SEZIONE CONSOLARE DELL'AMBASCIATA</w:t>
      </w:r>
    </w:p>
    <w:p w14:paraId="6FDA43C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 Oriani, 30 - 00197 Roma </w:t>
      </w:r>
    </w:p>
    <w:p w14:paraId="2368215C" w14:textId="77777777" w:rsidR="00806611" w:rsidRDefault="004944D8" w:rsidP="00244D50">
      <w:pPr>
        <w:widowControl w:val="0"/>
        <w:tabs>
          <w:tab w:val="left" w:pos="2321"/>
        </w:tabs>
        <w:rPr>
          <w:snapToGrid w:val="0"/>
          <w:color w:val="000000"/>
        </w:rPr>
      </w:pPr>
      <w:r>
        <w:rPr>
          <w:rFonts w:ascii="MS Sans Serif" w:hAnsi="MS Sans Serif"/>
          <w:snapToGrid w:val="0"/>
          <w:sz w:val="24"/>
        </w:rPr>
        <w:tab/>
      </w:r>
      <w:r>
        <w:rPr>
          <w:snapToGrid w:val="0"/>
          <w:color w:val="000000"/>
        </w:rPr>
        <w:t>Tel. 0680246</w:t>
      </w:r>
      <w:r w:rsidR="00244D50">
        <w:rPr>
          <w:snapToGrid w:val="0"/>
          <w:color w:val="000000"/>
        </w:rPr>
        <w:t>1</w:t>
      </w:r>
      <w:r>
        <w:rPr>
          <w:snapToGrid w:val="0"/>
          <w:color w:val="000000"/>
        </w:rPr>
        <w:t xml:space="preserve"> - Fax 0680246262</w:t>
      </w:r>
    </w:p>
    <w:p w14:paraId="6CD49312" w14:textId="77777777" w:rsidR="0049053A" w:rsidRDefault="0049053A" w:rsidP="00244D50">
      <w:pPr>
        <w:widowControl w:val="0"/>
        <w:tabs>
          <w:tab w:val="left" w:pos="2321"/>
        </w:tabs>
        <w:rPr>
          <w:snapToGrid w:val="0"/>
          <w:color w:val="000000"/>
        </w:rPr>
      </w:pPr>
      <w:r>
        <w:rPr>
          <w:snapToGrid w:val="0"/>
          <w:color w:val="000000"/>
        </w:rPr>
        <w:tab/>
        <w:t>E-mail consul-it@mofa.go.kr</w:t>
      </w:r>
    </w:p>
    <w:p w14:paraId="321B12C6" w14:textId="77777777" w:rsidR="004944D8" w:rsidRDefault="004944D8" w:rsidP="007E225C">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w:t>
      </w:r>
      <w:r w:rsidR="00576B78">
        <w:rPr>
          <w:snapToGrid w:val="0"/>
          <w:color w:val="000000"/>
        </w:rPr>
        <w:t xml:space="preserve"> Repubblica Italiana</w:t>
      </w:r>
      <w:r>
        <w:rPr>
          <w:snapToGrid w:val="0"/>
          <w:color w:val="000000"/>
        </w:rPr>
        <w:t xml:space="preserve"> </w:t>
      </w:r>
    </w:p>
    <w:p w14:paraId="53AC0BDF" w14:textId="77777777" w:rsidR="004944D8" w:rsidRDefault="004944D8">
      <w:pPr>
        <w:widowControl w:val="0"/>
        <w:tabs>
          <w:tab w:val="left" w:pos="90"/>
        </w:tabs>
        <w:rPr>
          <w:snapToGrid w:val="0"/>
          <w:color w:val="000000"/>
        </w:rPr>
      </w:pPr>
    </w:p>
    <w:p w14:paraId="0A5050F7" w14:textId="77777777" w:rsidR="0052400C" w:rsidRDefault="0052400C">
      <w:pPr>
        <w:widowControl w:val="0"/>
        <w:tabs>
          <w:tab w:val="left" w:pos="90"/>
        </w:tabs>
        <w:rPr>
          <w:snapToGrid w:val="0"/>
          <w:color w:val="000000"/>
        </w:rPr>
      </w:pPr>
    </w:p>
    <w:p w14:paraId="463EDD3C" w14:textId="77777777" w:rsidR="004944D8" w:rsidRDefault="004944D8">
      <w:pPr>
        <w:widowControl w:val="0"/>
        <w:tabs>
          <w:tab w:val="left" w:pos="90"/>
        </w:tabs>
        <w:rPr>
          <w:b/>
          <w:snapToGrid w:val="0"/>
          <w:color w:val="000080"/>
          <w:u w:val="single"/>
        </w:rPr>
      </w:pPr>
    </w:p>
    <w:p w14:paraId="74BA27E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499B25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sidR="00BC43D2">
        <w:rPr>
          <w:rFonts w:ascii="MS Sans Serif" w:hAnsi="MS Sans Serif"/>
          <w:snapToGrid w:val="0"/>
          <w:sz w:val="24"/>
        </w:rPr>
        <w:t xml:space="preserve">                     </w:t>
      </w:r>
      <w:r w:rsidR="00193AB6">
        <w:rPr>
          <w:rFonts w:ascii="MS Sans Serif" w:hAnsi="MS Sans Serif"/>
          <w:snapToGrid w:val="0"/>
          <w:sz w:val="24"/>
        </w:rPr>
        <w:t xml:space="preserve"> </w:t>
      </w:r>
      <w:r w:rsidR="00B660F2">
        <w:rPr>
          <w:snapToGrid w:val="0"/>
        </w:rPr>
        <w:t xml:space="preserve">Piazza </w:t>
      </w:r>
      <w:r w:rsidR="00193AB6">
        <w:rPr>
          <w:snapToGrid w:val="0"/>
        </w:rPr>
        <w:t>Cavour</w:t>
      </w:r>
      <w:r>
        <w:rPr>
          <w:snapToGrid w:val="0"/>
        </w:rPr>
        <w:t>,</w:t>
      </w:r>
      <w:r w:rsidR="00193AB6">
        <w:rPr>
          <w:snapToGrid w:val="0"/>
        </w:rPr>
        <w:t xml:space="preserve"> 3 (IV piano)</w:t>
      </w:r>
      <w:r>
        <w:rPr>
          <w:snapToGrid w:val="0"/>
        </w:rPr>
        <w:t xml:space="preserve"> - 201</w:t>
      </w:r>
      <w:r w:rsidR="002166A7">
        <w:rPr>
          <w:snapToGrid w:val="0"/>
        </w:rPr>
        <w:t>2</w:t>
      </w:r>
      <w:r w:rsidR="00173F49">
        <w:rPr>
          <w:snapToGrid w:val="0"/>
        </w:rPr>
        <w:t>1</w:t>
      </w:r>
      <w:r>
        <w:rPr>
          <w:snapToGrid w:val="0"/>
        </w:rPr>
        <w:t xml:space="preserve"> </w:t>
      </w:r>
      <w:r>
        <w:rPr>
          <w:snapToGrid w:val="0"/>
          <w:color w:val="000000"/>
        </w:rPr>
        <w:t xml:space="preserve">Milano </w:t>
      </w:r>
    </w:p>
    <w:p w14:paraId="375BA353" w14:textId="77777777" w:rsidR="005337CD" w:rsidRDefault="00BC43D2" w:rsidP="005337CD">
      <w:pPr>
        <w:widowControl w:val="0"/>
        <w:tabs>
          <w:tab w:val="left" w:pos="2321"/>
        </w:tabs>
        <w:rPr>
          <w:snapToGrid w:val="0"/>
          <w:color w:val="000000"/>
        </w:rPr>
      </w:pPr>
      <w:r>
        <w:rPr>
          <w:snapToGrid w:val="0"/>
        </w:rPr>
        <w:t xml:space="preserve">                                             </w:t>
      </w:r>
      <w:r w:rsidRPr="00BC43D2">
        <w:rPr>
          <w:snapToGrid w:val="0"/>
        </w:rPr>
        <w:t>T</w:t>
      </w:r>
      <w:r w:rsidR="004944D8">
        <w:rPr>
          <w:snapToGrid w:val="0"/>
          <w:color w:val="000000"/>
        </w:rPr>
        <w:t>el.  02</w:t>
      </w:r>
      <w:r w:rsidR="002166A7">
        <w:rPr>
          <w:snapToGrid w:val="0"/>
          <w:color w:val="000000"/>
        </w:rPr>
        <w:t>29062641</w:t>
      </w:r>
      <w:r w:rsidR="004944D8">
        <w:rPr>
          <w:snapToGrid w:val="0"/>
          <w:color w:val="000000"/>
        </w:rPr>
        <w:t xml:space="preserve"> – Fax 02</w:t>
      </w:r>
      <w:r w:rsidR="002166A7">
        <w:rPr>
          <w:snapToGrid w:val="0"/>
          <w:color w:val="000000"/>
        </w:rPr>
        <w:t>62911704</w:t>
      </w:r>
    </w:p>
    <w:p w14:paraId="51957A52" w14:textId="77777777" w:rsidR="00173F49" w:rsidRDefault="00173F49" w:rsidP="005337CD">
      <w:pPr>
        <w:widowControl w:val="0"/>
        <w:tabs>
          <w:tab w:val="left" w:pos="2321"/>
        </w:tabs>
        <w:rPr>
          <w:snapToGrid w:val="0"/>
          <w:color w:val="000000"/>
        </w:rPr>
      </w:pPr>
      <w:r>
        <w:rPr>
          <w:snapToGrid w:val="0"/>
          <w:color w:val="000000"/>
        </w:rPr>
        <w:t xml:space="preserve">                                             E-mail  milano@mofa.go.kr</w:t>
      </w:r>
    </w:p>
    <w:p w14:paraId="6E828D74" w14:textId="77777777" w:rsidR="004944D8" w:rsidRPr="005337CD" w:rsidRDefault="004944D8" w:rsidP="00C27E95">
      <w:pPr>
        <w:widowControl w:val="0"/>
        <w:ind w:left="2268" w:hanging="2268"/>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Piemonte, Valle d’Aosta, Liguria, Trentino Alto Adige, Veneto, Friuli Venezia Giulia, Emilia Romagna             </w:t>
      </w:r>
    </w:p>
    <w:p w14:paraId="21798A0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EB14E84" w14:textId="77777777" w:rsidR="009A59B8" w:rsidRDefault="009A59B8">
      <w:pPr>
        <w:widowControl w:val="0"/>
        <w:tabs>
          <w:tab w:val="left" w:pos="90"/>
        </w:tabs>
        <w:spacing w:before="23"/>
        <w:rPr>
          <w:snapToGrid w:val="0"/>
          <w:color w:val="000000"/>
        </w:rPr>
      </w:pPr>
      <w:r>
        <w:rPr>
          <w:snapToGrid w:val="0"/>
          <w:color w:val="000000"/>
        </w:rPr>
        <w:t>Signor TAE HO CHOI, Console Generale (Exequatur 3 settembre 2024)</w:t>
      </w:r>
    </w:p>
    <w:p w14:paraId="031DF03A" w14:textId="77777777" w:rsidR="00A97E24" w:rsidRDefault="00F605D2">
      <w:pPr>
        <w:widowControl w:val="0"/>
        <w:tabs>
          <w:tab w:val="left" w:pos="90"/>
        </w:tabs>
        <w:spacing w:before="23"/>
        <w:rPr>
          <w:snapToGrid w:val="0"/>
          <w:color w:val="000000"/>
        </w:rPr>
      </w:pPr>
      <w:r>
        <w:rPr>
          <w:snapToGrid w:val="0"/>
          <w:color w:val="000000"/>
        </w:rPr>
        <w:t>Signora KIHYEON KIM, Console</w:t>
      </w:r>
      <w:r w:rsidR="003F7239">
        <w:rPr>
          <w:snapToGrid w:val="0"/>
          <w:color w:val="000000"/>
        </w:rPr>
        <w:t xml:space="preserve"> Generale aggiunto</w:t>
      </w:r>
      <w:r>
        <w:rPr>
          <w:snapToGrid w:val="0"/>
          <w:color w:val="000000"/>
        </w:rPr>
        <w:t xml:space="preserve"> (14 agosto 2023</w:t>
      </w:r>
      <w:r w:rsidR="00A97E24">
        <w:rPr>
          <w:snapToGrid w:val="0"/>
          <w:color w:val="000000"/>
        </w:rPr>
        <w:t>)</w:t>
      </w:r>
    </w:p>
    <w:p w14:paraId="2E95A57B" w14:textId="77777777" w:rsidR="00F605D2" w:rsidRDefault="00F605D2" w:rsidP="00F605D2">
      <w:pPr>
        <w:widowControl w:val="0"/>
        <w:tabs>
          <w:tab w:val="left" w:pos="90"/>
        </w:tabs>
        <w:spacing w:before="23"/>
        <w:rPr>
          <w:snapToGrid w:val="0"/>
          <w:color w:val="000000"/>
        </w:rPr>
      </w:pPr>
      <w:r>
        <w:rPr>
          <w:snapToGrid w:val="0"/>
          <w:color w:val="000000"/>
        </w:rPr>
        <w:t>Signora EUN JI SEOUNG, Console (16 gennaio 2024)</w:t>
      </w:r>
    </w:p>
    <w:p w14:paraId="3DFA334E" w14:textId="77777777" w:rsidR="00B05B0B" w:rsidRDefault="00A97E24">
      <w:pPr>
        <w:widowControl w:val="0"/>
        <w:tabs>
          <w:tab w:val="left" w:pos="90"/>
        </w:tabs>
        <w:spacing w:before="23"/>
        <w:rPr>
          <w:snapToGrid w:val="0"/>
          <w:color w:val="000000"/>
        </w:rPr>
      </w:pPr>
      <w:r>
        <w:rPr>
          <w:snapToGrid w:val="0"/>
          <w:color w:val="000000"/>
        </w:rPr>
        <w:t>Signor TAE WOO KIM, Vice Console, (17 giugno</w:t>
      </w:r>
      <w:r w:rsidR="00B05B0B">
        <w:rPr>
          <w:snapToGrid w:val="0"/>
          <w:color w:val="000000"/>
        </w:rPr>
        <w:t xml:space="preserve"> </w:t>
      </w:r>
      <w:r>
        <w:rPr>
          <w:snapToGrid w:val="0"/>
          <w:color w:val="000000"/>
        </w:rPr>
        <w:t>2019</w:t>
      </w:r>
      <w:r w:rsidR="00B05B0B">
        <w:rPr>
          <w:snapToGrid w:val="0"/>
          <w:color w:val="000000"/>
        </w:rPr>
        <w:t>)</w:t>
      </w:r>
    </w:p>
    <w:p w14:paraId="428F1D17" w14:textId="77777777" w:rsidR="00A97E24" w:rsidRDefault="00A97E24">
      <w:pPr>
        <w:widowControl w:val="0"/>
        <w:tabs>
          <w:tab w:val="left" w:pos="90"/>
        </w:tabs>
        <w:spacing w:before="23"/>
        <w:rPr>
          <w:snapToGrid w:val="0"/>
          <w:color w:val="000000"/>
        </w:rPr>
      </w:pPr>
    </w:p>
    <w:p w14:paraId="075BC876" w14:textId="77777777" w:rsidR="0052400C" w:rsidRDefault="0052400C">
      <w:pPr>
        <w:widowControl w:val="0"/>
        <w:tabs>
          <w:tab w:val="left" w:pos="90"/>
        </w:tabs>
        <w:spacing w:before="23"/>
        <w:rPr>
          <w:snapToGrid w:val="0"/>
          <w:color w:val="000000"/>
        </w:rPr>
      </w:pPr>
    </w:p>
    <w:p w14:paraId="672606D2" w14:textId="77777777" w:rsidR="002807E8" w:rsidRPr="006E4508" w:rsidRDefault="002807E8">
      <w:pPr>
        <w:widowControl w:val="0"/>
        <w:tabs>
          <w:tab w:val="left" w:pos="90"/>
        </w:tabs>
        <w:spacing w:before="23"/>
        <w:rPr>
          <w:snapToGrid w:val="0"/>
          <w:color w:val="000000"/>
        </w:rPr>
      </w:pPr>
    </w:p>
    <w:p w14:paraId="38E089B8" w14:textId="77777777" w:rsidR="002D71EB" w:rsidRPr="006E4508" w:rsidRDefault="002D71EB">
      <w:pPr>
        <w:widowControl w:val="0"/>
        <w:tabs>
          <w:tab w:val="left" w:pos="90"/>
        </w:tabs>
        <w:spacing w:before="23"/>
        <w:rPr>
          <w:snapToGrid w:val="0"/>
          <w:color w:val="000000"/>
        </w:rPr>
      </w:pPr>
    </w:p>
    <w:p w14:paraId="1910331C" w14:textId="77777777" w:rsidR="009B06A1" w:rsidRDefault="009B06A1" w:rsidP="009B06A1">
      <w:pPr>
        <w:widowControl w:val="0"/>
        <w:tabs>
          <w:tab w:val="left" w:pos="90"/>
        </w:tabs>
        <w:spacing w:before="23"/>
        <w:rPr>
          <w:b/>
          <w:bCs/>
          <w:snapToGrid w:val="0"/>
          <w:color w:val="000080"/>
          <w:u w:val="single"/>
        </w:rPr>
      </w:pPr>
      <w:r>
        <w:rPr>
          <w:b/>
          <w:bCs/>
          <w:snapToGrid w:val="0"/>
          <w:color w:val="000080"/>
          <w:u w:val="single"/>
        </w:rPr>
        <w:t>FIRENZE – CONSOLATO ONORARIO</w:t>
      </w:r>
    </w:p>
    <w:p w14:paraId="1D8575CB" w14:textId="77777777" w:rsidR="009B06A1" w:rsidRDefault="009B06A1" w:rsidP="009B06A1">
      <w:pPr>
        <w:widowControl w:val="0"/>
        <w:tabs>
          <w:tab w:val="left" w:pos="90"/>
        </w:tabs>
        <w:spacing w:before="23"/>
        <w:rPr>
          <w:b/>
          <w:bCs/>
          <w:snapToGrid w:val="0"/>
          <w:color w:val="000080"/>
          <w:u w:val="single"/>
        </w:rPr>
      </w:pPr>
    </w:p>
    <w:p w14:paraId="24049E33" w14:textId="77777777" w:rsidR="009B06A1" w:rsidRDefault="009B06A1" w:rsidP="009B06A1">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Pr>
          <w:snapToGrid w:val="0"/>
        </w:rPr>
        <w:t>Via Madonna della Pace, 62 – 50133 Firenze</w:t>
      </w:r>
    </w:p>
    <w:p w14:paraId="6035DFDE" w14:textId="77777777" w:rsidR="009B06A1" w:rsidRDefault="009B06A1" w:rsidP="009B06A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0555048516 / 3336874142</w:t>
      </w:r>
    </w:p>
    <w:p w14:paraId="0DDA4395" w14:textId="77777777" w:rsidR="009B06A1" w:rsidRDefault="009B06A1" w:rsidP="009B06A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  </w:t>
      </w:r>
      <w:hyperlink r:id="rId136" w:history="1">
        <w:r w:rsidRPr="001B1C0A">
          <w:rPr>
            <w:rStyle w:val="Collegamentoipertestuale"/>
            <w:snapToGrid w:val="0"/>
            <w:color w:val="000000"/>
            <w:u w:val="none"/>
          </w:rPr>
          <w:t>korea.consolato.firenze@gmail.com</w:t>
        </w:r>
      </w:hyperlink>
      <w:r>
        <w:rPr>
          <w:snapToGrid w:val="0"/>
        </w:rPr>
        <w:t xml:space="preserve">  korea.consolato.firenze@pec.it</w:t>
      </w:r>
    </w:p>
    <w:p w14:paraId="095F6F3E" w14:textId="77777777" w:rsidR="009B06A1" w:rsidRDefault="009B06A1" w:rsidP="009B06A1">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Pr>
          <w:snapToGrid w:val="0"/>
        </w:rPr>
        <w:t>Toscana</w:t>
      </w:r>
    </w:p>
    <w:p w14:paraId="2D3B5546" w14:textId="77777777" w:rsidR="009B06A1" w:rsidRDefault="009B06A1" w:rsidP="009B06A1">
      <w:pPr>
        <w:widowControl w:val="0"/>
        <w:tabs>
          <w:tab w:val="left" w:pos="90"/>
        </w:tabs>
        <w:spacing w:before="23"/>
        <w:rPr>
          <w:snapToGrid w:val="0"/>
        </w:rPr>
      </w:pPr>
    </w:p>
    <w:p w14:paraId="5843174D" w14:textId="77777777" w:rsidR="009B06A1" w:rsidRDefault="009B06A1" w:rsidP="009B06A1">
      <w:pPr>
        <w:widowControl w:val="0"/>
        <w:tabs>
          <w:tab w:val="left" w:pos="90"/>
        </w:tabs>
        <w:spacing w:before="23"/>
        <w:rPr>
          <w:snapToGrid w:val="0"/>
        </w:rPr>
      </w:pPr>
      <w:r>
        <w:rPr>
          <w:snapToGrid w:val="0"/>
        </w:rPr>
        <w:t>Signor RICCARDO GELLI</w:t>
      </w:r>
      <w:r w:rsidR="00751161">
        <w:rPr>
          <w:snapToGrid w:val="0"/>
        </w:rPr>
        <w:t xml:space="preserve">, Console Onorario (Exequatur </w:t>
      </w:r>
      <w:r w:rsidR="00B1123F">
        <w:rPr>
          <w:snapToGrid w:val="0"/>
        </w:rPr>
        <w:t>30</w:t>
      </w:r>
      <w:r>
        <w:rPr>
          <w:snapToGrid w:val="0"/>
        </w:rPr>
        <w:t xml:space="preserve"> giugno </w:t>
      </w:r>
      <w:r w:rsidR="00B1123F">
        <w:rPr>
          <w:snapToGrid w:val="0"/>
        </w:rPr>
        <w:t>2021</w:t>
      </w:r>
      <w:r>
        <w:rPr>
          <w:snapToGrid w:val="0"/>
        </w:rPr>
        <w:t>)</w:t>
      </w:r>
    </w:p>
    <w:p w14:paraId="20E1B9A5" w14:textId="77777777" w:rsidR="009B06A1" w:rsidRDefault="009B06A1">
      <w:pPr>
        <w:widowControl w:val="0"/>
        <w:tabs>
          <w:tab w:val="left" w:pos="90"/>
        </w:tabs>
        <w:spacing w:before="23"/>
        <w:rPr>
          <w:snapToGrid w:val="0"/>
          <w:color w:val="000000"/>
        </w:rPr>
      </w:pPr>
    </w:p>
    <w:p w14:paraId="0E9BAC29" w14:textId="77777777" w:rsidR="00093145" w:rsidRDefault="00093145">
      <w:pPr>
        <w:widowControl w:val="0"/>
        <w:tabs>
          <w:tab w:val="left" w:pos="90"/>
        </w:tabs>
        <w:spacing w:before="23"/>
        <w:rPr>
          <w:snapToGrid w:val="0"/>
          <w:color w:val="000000"/>
        </w:rPr>
      </w:pPr>
    </w:p>
    <w:p w14:paraId="052863BC" w14:textId="77777777" w:rsidR="00093145" w:rsidRDefault="00093145">
      <w:pPr>
        <w:widowControl w:val="0"/>
        <w:tabs>
          <w:tab w:val="left" w:pos="90"/>
        </w:tabs>
        <w:spacing w:before="23"/>
        <w:rPr>
          <w:snapToGrid w:val="0"/>
          <w:color w:val="000000"/>
        </w:rPr>
      </w:pPr>
    </w:p>
    <w:p w14:paraId="7986D7AB" w14:textId="77777777" w:rsidR="00093145" w:rsidRDefault="00093145" w:rsidP="00093145">
      <w:pPr>
        <w:widowControl w:val="0"/>
        <w:tabs>
          <w:tab w:val="left" w:pos="90"/>
        </w:tabs>
        <w:spacing w:before="23"/>
        <w:rPr>
          <w:b/>
          <w:bCs/>
          <w:snapToGrid w:val="0"/>
          <w:color w:val="000080"/>
          <w:u w:val="single"/>
        </w:rPr>
      </w:pPr>
      <w:r>
        <w:rPr>
          <w:b/>
          <w:bCs/>
          <w:snapToGrid w:val="0"/>
          <w:color w:val="000080"/>
          <w:u w:val="single"/>
        </w:rPr>
        <w:t>GENOVA – CONSOLATO ONORARIO</w:t>
      </w:r>
    </w:p>
    <w:p w14:paraId="450CBA0D" w14:textId="77777777" w:rsidR="00093145" w:rsidRDefault="00093145" w:rsidP="00093145">
      <w:pPr>
        <w:widowControl w:val="0"/>
        <w:tabs>
          <w:tab w:val="left" w:pos="90"/>
        </w:tabs>
        <w:spacing w:before="23"/>
        <w:rPr>
          <w:b/>
          <w:bCs/>
          <w:snapToGrid w:val="0"/>
          <w:color w:val="000080"/>
          <w:u w:val="single"/>
        </w:rPr>
      </w:pPr>
    </w:p>
    <w:p w14:paraId="144A532D" w14:textId="77777777" w:rsidR="00F53EF4" w:rsidRPr="00F53EF4" w:rsidRDefault="00093145" w:rsidP="00F53EF4">
      <w:pPr>
        <w:widowControl w:val="0"/>
        <w:tabs>
          <w:tab w:val="left" w:pos="90"/>
        </w:tabs>
        <w:spacing w:before="23"/>
        <w:rPr>
          <w:bCs/>
          <w:snapToGrid w:val="0"/>
        </w:rPr>
      </w:pPr>
      <w:r>
        <w:rPr>
          <w:b/>
          <w:bCs/>
          <w:snapToGrid w:val="0"/>
        </w:rPr>
        <w:t>Indirizzo</w:t>
      </w:r>
      <w:r w:rsidR="00F53EF4">
        <w:rPr>
          <w:b/>
          <w:bCs/>
          <w:snapToGrid w:val="0"/>
        </w:rPr>
        <w:tab/>
      </w:r>
      <w:r w:rsidR="00F53EF4">
        <w:rPr>
          <w:b/>
          <w:bCs/>
          <w:snapToGrid w:val="0"/>
        </w:rPr>
        <w:tab/>
      </w:r>
      <w:r w:rsidR="00F53EF4" w:rsidRPr="00F53EF4">
        <w:rPr>
          <w:bCs/>
          <w:snapToGrid w:val="0"/>
        </w:rPr>
        <w:t>c/o TP Service – Studio Associato Salvatore Lapolla e Carlo Cavalleri</w:t>
      </w:r>
    </w:p>
    <w:p w14:paraId="02659FA5" w14:textId="77777777" w:rsidR="00F53EF4" w:rsidRPr="00F53EF4" w:rsidRDefault="00F53EF4" w:rsidP="00F53EF4">
      <w:pPr>
        <w:widowControl w:val="0"/>
        <w:tabs>
          <w:tab w:val="left" w:pos="90"/>
        </w:tabs>
        <w:spacing w:before="23"/>
        <w:rPr>
          <w:bCs/>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Via Corsica, n.9/2B – 16128 GENOVA GE</w:t>
      </w:r>
    </w:p>
    <w:p w14:paraId="0FAA3C8F" w14:textId="77777777" w:rsidR="00546508" w:rsidRPr="00F53EF4" w:rsidRDefault="00F53EF4" w:rsidP="00F53EF4">
      <w:pPr>
        <w:widowControl w:val="0"/>
        <w:tabs>
          <w:tab w:val="left" w:pos="90"/>
        </w:tabs>
        <w:spacing w:before="23"/>
        <w:rPr>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Tel. +39 010 5455511</w:t>
      </w:r>
    </w:p>
    <w:p w14:paraId="10E1F599" w14:textId="77777777" w:rsidR="00546508" w:rsidRDefault="00546508" w:rsidP="00546508">
      <w:pPr>
        <w:widowControl w:val="0"/>
        <w:tabs>
          <w:tab w:val="left" w:pos="90"/>
        </w:tabs>
        <w:spacing w:before="23"/>
        <w:rPr>
          <w:snapToGrid w:val="0"/>
        </w:rPr>
      </w:pPr>
    </w:p>
    <w:p w14:paraId="4797A92D" w14:textId="77777777" w:rsidR="00093145" w:rsidRDefault="00093145" w:rsidP="00546508">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Pr>
          <w:snapToGrid w:val="0"/>
        </w:rPr>
        <w:t>Liguria</w:t>
      </w:r>
    </w:p>
    <w:p w14:paraId="2041FED6" w14:textId="77777777" w:rsidR="00F53EF4" w:rsidRDefault="00F53EF4" w:rsidP="00546508">
      <w:pPr>
        <w:widowControl w:val="0"/>
        <w:tabs>
          <w:tab w:val="left" w:pos="90"/>
        </w:tabs>
        <w:spacing w:before="23"/>
        <w:rPr>
          <w:snapToGrid w:val="0"/>
        </w:rPr>
      </w:pPr>
    </w:p>
    <w:p w14:paraId="1EDA2944" w14:textId="77777777" w:rsidR="00093145" w:rsidRDefault="00F53EF4" w:rsidP="00093145">
      <w:pPr>
        <w:widowControl w:val="0"/>
        <w:tabs>
          <w:tab w:val="left" w:pos="90"/>
        </w:tabs>
        <w:spacing w:before="23"/>
        <w:rPr>
          <w:snapToGrid w:val="0"/>
        </w:rPr>
      </w:pPr>
      <w:r w:rsidRPr="00F53EF4">
        <w:rPr>
          <w:snapToGrid w:val="0"/>
        </w:rPr>
        <w:t xml:space="preserve">Signor </w:t>
      </w:r>
      <w:r>
        <w:rPr>
          <w:snapToGrid w:val="0"/>
        </w:rPr>
        <w:t>CARLO CAVALLERI</w:t>
      </w:r>
      <w:r w:rsidRPr="00F53EF4">
        <w:rPr>
          <w:snapToGrid w:val="0"/>
        </w:rPr>
        <w:t xml:space="preserve">, Console Onorario (Exequatur </w:t>
      </w:r>
      <w:r>
        <w:rPr>
          <w:snapToGrid w:val="0"/>
        </w:rPr>
        <w:t>30 aprile 2021</w:t>
      </w:r>
      <w:r w:rsidRPr="00F53EF4">
        <w:rPr>
          <w:snapToGrid w:val="0"/>
        </w:rPr>
        <w:t>)</w:t>
      </w:r>
    </w:p>
    <w:p w14:paraId="326DE128" w14:textId="77777777" w:rsidR="004944D8" w:rsidRPr="001F6627" w:rsidRDefault="00E23797" w:rsidP="00E23797">
      <w:pPr>
        <w:widowControl w:val="0"/>
        <w:tabs>
          <w:tab w:val="left" w:pos="90"/>
        </w:tabs>
        <w:spacing w:before="23"/>
        <w:jc w:val="right"/>
        <w:rPr>
          <w:snapToGrid w:val="0"/>
          <w:color w:val="000000"/>
        </w:rPr>
      </w:pPr>
      <w:r>
        <w:rPr>
          <w:snapToGrid w:val="0"/>
          <w:color w:val="000000"/>
        </w:rPr>
        <w:br w:type="page"/>
      </w:r>
      <w:r>
        <w:rPr>
          <w:b/>
          <w:snapToGrid w:val="0"/>
          <w:color w:val="000000"/>
          <w:sz w:val="16"/>
        </w:rPr>
        <w:t>COREA</w:t>
      </w:r>
    </w:p>
    <w:p w14:paraId="3C639200" w14:textId="77777777" w:rsidR="00703779" w:rsidRDefault="00703779">
      <w:pPr>
        <w:widowControl w:val="0"/>
        <w:tabs>
          <w:tab w:val="left" w:pos="90"/>
        </w:tabs>
        <w:spacing w:before="23"/>
        <w:rPr>
          <w:snapToGrid w:val="0"/>
        </w:rPr>
      </w:pPr>
    </w:p>
    <w:p w14:paraId="52E4D501" w14:textId="77777777" w:rsidR="00E23797" w:rsidRDefault="00E23797" w:rsidP="00E23797">
      <w:pPr>
        <w:widowControl w:val="0"/>
        <w:tabs>
          <w:tab w:val="left" w:pos="90"/>
        </w:tabs>
        <w:spacing w:before="23"/>
        <w:rPr>
          <w:b/>
          <w:bCs/>
          <w:snapToGrid w:val="0"/>
          <w:color w:val="000080"/>
          <w:u w:val="single"/>
        </w:rPr>
      </w:pPr>
    </w:p>
    <w:p w14:paraId="2FCC5A63" w14:textId="77777777" w:rsidR="00924266" w:rsidRDefault="00924266" w:rsidP="00924266">
      <w:pPr>
        <w:widowControl w:val="0"/>
        <w:tabs>
          <w:tab w:val="left" w:pos="90"/>
        </w:tabs>
        <w:spacing w:before="23"/>
        <w:rPr>
          <w:b/>
          <w:bCs/>
          <w:snapToGrid w:val="0"/>
          <w:color w:val="000080"/>
          <w:u w:val="single"/>
        </w:rPr>
      </w:pPr>
      <w:r>
        <w:rPr>
          <w:b/>
          <w:bCs/>
          <w:snapToGrid w:val="0"/>
          <w:color w:val="000080"/>
          <w:u w:val="single"/>
        </w:rPr>
        <w:t>NAPOLI – CONSOLATO ONORARIO</w:t>
      </w:r>
    </w:p>
    <w:p w14:paraId="4DB44555" w14:textId="77777777" w:rsidR="00924266" w:rsidRDefault="00924266" w:rsidP="00924266">
      <w:pPr>
        <w:widowControl w:val="0"/>
        <w:tabs>
          <w:tab w:val="left" w:pos="90"/>
        </w:tabs>
        <w:spacing w:before="23"/>
        <w:rPr>
          <w:b/>
          <w:bCs/>
          <w:snapToGrid w:val="0"/>
          <w:color w:val="000080"/>
          <w:u w:val="single"/>
        </w:rPr>
      </w:pPr>
    </w:p>
    <w:p w14:paraId="17D49EA8" w14:textId="77777777" w:rsidR="00924266" w:rsidRDefault="00924266" w:rsidP="00924266">
      <w:pPr>
        <w:widowControl w:val="0"/>
        <w:tabs>
          <w:tab w:val="left" w:pos="90"/>
        </w:tabs>
        <w:spacing w:before="23"/>
        <w:rPr>
          <w:snapToGrid w:val="0"/>
        </w:rPr>
      </w:pPr>
      <w:r>
        <w:rPr>
          <w:b/>
          <w:bCs/>
          <w:snapToGrid w:val="0"/>
        </w:rPr>
        <w:t>Indirizzo</w:t>
      </w:r>
      <w:r>
        <w:rPr>
          <w:b/>
          <w:bCs/>
          <w:snapToGrid w:val="0"/>
        </w:rPr>
        <w:tab/>
      </w:r>
      <w:r>
        <w:rPr>
          <w:b/>
          <w:bCs/>
          <w:snapToGrid w:val="0"/>
        </w:rPr>
        <w:tab/>
      </w:r>
      <w:r w:rsidR="00C80AA0">
        <w:rPr>
          <w:snapToGrid w:val="0"/>
        </w:rPr>
        <w:t xml:space="preserve">Viale Gramsci, 17 B Scala B III P Int.29– 80122 Napoli </w:t>
      </w:r>
    </w:p>
    <w:p w14:paraId="52D73F2A" w14:textId="77777777" w:rsidR="00924266" w:rsidRDefault="00C80AA0" w:rsidP="00924266">
      <w:pPr>
        <w:widowControl w:val="0"/>
        <w:tabs>
          <w:tab w:val="left" w:pos="90"/>
        </w:tabs>
        <w:spacing w:before="23"/>
        <w:rPr>
          <w:snapToGrid w:val="0"/>
        </w:rPr>
      </w:pPr>
      <w:r>
        <w:rPr>
          <w:b/>
          <w:bCs/>
          <w:snapToGrid w:val="0"/>
        </w:rPr>
        <w:t>Circoscrizione</w:t>
      </w:r>
      <w:r>
        <w:rPr>
          <w:b/>
          <w:bCs/>
          <w:snapToGrid w:val="0"/>
        </w:rPr>
        <w:tab/>
      </w:r>
      <w:r>
        <w:rPr>
          <w:b/>
          <w:bCs/>
          <w:snapToGrid w:val="0"/>
        </w:rPr>
        <w:tab/>
      </w:r>
      <w:r w:rsidR="00D04F43">
        <w:rPr>
          <w:snapToGrid w:val="0"/>
        </w:rPr>
        <w:t>Campania</w:t>
      </w:r>
    </w:p>
    <w:p w14:paraId="269F0793" w14:textId="77777777" w:rsidR="00924266" w:rsidRDefault="00924266" w:rsidP="00924266">
      <w:pPr>
        <w:widowControl w:val="0"/>
        <w:tabs>
          <w:tab w:val="left" w:pos="90"/>
        </w:tabs>
        <w:spacing w:before="23"/>
        <w:rPr>
          <w:snapToGrid w:val="0"/>
        </w:rPr>
      </w:pPr>
    </w:p>
    <w:p w14:paraId="3DF259A9" w14:textId="77777777" w:rsidR="00924266" w:rsidRDefault="00924266" w:rsidP="00924266">
      <w:pPr>
        <w:widowControl w:val="0"/>
        <w:tabs>
          <w:tab w:val="left" w:pos="90"/>
        </w:tabs>
        <w:spacing w:before="23"/>
        <w:rPr>
          <w:snapToGrid w:val="0"/>
        </w:rPr>
      </w:pPr>
      <w:r>
        <w:rPr>
          <w:snapToGrid w:val="0"/>
        </w:rPr>
        <w:t xml:space="preserve">Signor </w:t>
      </w:r>
      <w:r w:rsidR="00D04F43">
        <w:rPr>
          <w:snapToGrid w:val="0"/>
        </w:rPr>
        <w:t>DARIO SCALELLA</w:t>
      </w:r>
      <w:r>
        <w:rPr>
          <w:snapToGrid w:val="0"/>
        </w:rPr>
        <w:t xml:space="preserve">, Console Onorario (Exequatur </w:t>
      </w:r>
      <w:r w:rsidR="00252815">
        <w:rPr>
          <w:snapToGrid w:val="0"/>
        </w:rPr>
        <w:t>24 giugno 2022</w:t>
      </w:r>
      <w:r>
        <w:rPr>
          <w:snapToGrid w:val="0"/>
        </w:rPr>
        <w:t>)</w:t>
      </w:r>
    </w:p>
    <w:p w14:paraId="15667845" w14:textId="77777777" w:rsidR="00924266" w:rsidRDefault="00924266">
      <w:pPr>
        <w:widowControl w:val="0"/>
        <w:tabs>
          <w:tab w:val="left" w:pos="90"/>
        </w:tabs>
        <w:spacing w:before="23"/>
        <w:rPr>
          <w:b/>
          <w:bCs/>
          <w:snapToGrid w:val="0"/>
          <w:color w:val="000080"/>
          <w:u w:val="single"/>
        </w:rPr>
      </w:pPr>
    </w:p>
    <w:p w14:paraId="1720BAAC" w14:textId="77777777" w:rsidR="00924266" w:rsidRDefault="00924266">
      <w:pPr>
        <w:widowControl w:val="0"/>
        <w:tabs>
          <w:tab w:val="left" w:pos="90"/>
        </w:tabs>
        <w:spacing w:before="23"/>
        <w:rPr>
          <w:b/>
          <w:bCs/>
          <w:snapToGrid w:val="0"/>
          <w:color w:val="000080"/>
          <w:u w:val="single"/>
        </w:rPr>
      </w:pPr>
    </w:p>
    <w:p w14:paraId="5DA61686" w14:textId="77777777" w:rsidR="00E23797" w:rsidRDefault="00E23797">
      <w:pPr>
        <w:widowControl w:val="0"/>
        <w:tabs>
          <w:tab w:val="left" w:pos="90"/>
        </w:tabs>
        <w:spacing w:before="23"/>
        <w:rPr>
          <w:b/>
          <w:bCs/>
          <w:snapToGrid w:val="0"/>
          <w:color w:val="000080"/>
          <w:u w:val="single"/>
        </w:rPr>
      </w:pPr>
    </w:p>
    <w:p w14:paraId="47BAFBCE" w14:textId="77777777" w:rsidR="004944D8" w:rsidRDefault="004944D8">
      <w:pPr>
        <w:widowControl w:val="0"/>
        <w:tabs>
          <w:tab w:val="left" w:pos="90"/>
        </w:tabs>
        <w:spacing w:before="23"/>
        <w:rPr>
          <w:b/>
          <w:bCs/>
          <w:snapToGrid w:val="0"/>
          <w:color w:val="000080"/>
          <w:u w:val="single"/>
        </w:rPr>
      </w:pPr>
      <w:r>
        <w:rPr>
          <w:b/>
          <w:bCs/>
          <w:snapToGrid w:val="0"/>
          <w:color w:val="000080"/>
          <w:u w:val="single"/>
        </w:rPr>
        <w:t>PALERMO – CONSOLATO ONORARIO</w:t>
      </w:r>
    </w:p>
    <w:p w14:paraId="6B5AE19A" w14:textId="77777777" w:rsidR="00464F86" w:rsidRDefault="00464F86" w:rsidP="00464F86">
      <w:pPr>
        <w:widowControl w:val="0"/>
        <w:tabs>
          <w:tab w:val="left" w:pos="90"/>
        </w:tabs>
        <w:spacing w:before="23"/>
        <w:rPr>
          <w:b/>
          <w:bCs/>
          <w:snapToGrid w:val="0"/>
        </w:rPr>
      </w:pPr>
    </w:p>
    <w:p w14:paraId="188DD3FF" w14:textId="77777777" w:rsidR="00464F86" w:rsidRDefault="00464F86" w:rsidP="00464F86">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sidR="008B1B0E">
        <w:rPr>
          <w:snapToGrid w:val="0"/>
        </w:rPr>
        <w:t>via Emanuele Notarbartolo</w:t>
      </w:r>
      <w:r>
        <w:rPr>
          <w:snapToGrid w:val="0"/>
        </w:rPr>
        <w:t xml:space="preserve">, </w:t>
      </w:r>
      <w:r w:rsidR="008B1B0E">
        <w:rPr>
          <w:snapToGrid w:val="0"/>
        </w:rPr>
        <w:t>35 – 90141</w:t>
      </w:r>
      <w:r>
        <w:rPr>
          <w:snapToGrid w:val="0"/>
        </w:rPr>
        <w:t xml:space="preserve"> Palermo</w:t>
      </w:r>
    </w:p>
    <w:p w14:paraId="140AABA4" w14:textId="77777777" w:rsidR="00464F86" w:rsidRDefault="00464F86" w:rsidP="00464F86">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091</w:t>
      </w:r>
      <w:r w:rsidR="008B1B0E">
        <w:rPr>
          <w:snapToGrid w:val="0"/>
        </w:rPr>
        <w:t xml:space="preserve"> 305317</w:t>
      </w:r>
    </w:p>
    <w:p w14:paraId="7867696C" w14:textId="77777777" w:rsidR="008B1B0E" w:rsidRDefault="008B1B0E" w:rsidP="00464F86">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 </w:t>
      </w:r>
      <w:hyperlink r:id="rId137" w:history="1">
        <w:r w:rsidRPr="007322D3">
          <w:rPr>
            <w:rStyle w:val="Collegamentoipertestuale"/>
            <w:snapToGrid w:val="0"/>
          </w:rPr>
          <w:t>consolatocoreasicilia@gmail.com</w:t>
        </w:r>
      </w:hyperlink>
      <w:r>
        <w:rPr>
          <w:snapToGrid w:val="0"/>
        </w:rPr>
        <w:t xml:space="preserve"> </w:t>
      </w:r>
    </w:p>
    <w:p w14:paraId="324452F0" w14:textId="77777777" w:rsidR="004944D8" w:rsidRDefault="004944D8">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sidR="0071785C">
        <w:rPr>
          <w:b/>
          <w:bCs/>
          <w:snapToGrid w:val="0"/>
        </w:rPr>
        <w:t xml:space="preserve"> </w:t>
      </w:r>
      <w:r>
        <w:rPr>
          <w:snapToGrid w:val="0"/>
        </w:rPr>
        <w:t>Sicilia</w:t>
      </w:r>
    </w:p>
    <w:p w14:paraId="022EA106" w14:textId="77777777" w:rsidR="004944D8" w:rsidRDefault="004944D8">
      <w:pPr>
        <w:widowControl w:val="0"/>
        <w:tabs>
          <w:tab w:val="left" w:pos="90"/>
        </w:tabs>
        <w:spacing w:before="23"/>
        <w:rPr>
          <w:snapToGrid w:val="0"/>
        </w:rPr>
      </w:pPr>
    </w:p>
    <w:p w14:paraId="51E422DE" w14:textId="73A9F238" w:rsidR="00464F86" w:rsidRDefault="00464F86" w:rsidP="00464F86">
      <w:pPr>
        <w:widowControl w:val="0"/>
        <w:tabs>
          <w:tab w:val="left" w:pos="90"/>
        </w:tabs>
        <w:spacing w:before="23"/>
        <w:rPr>
          <w:snapToGrid w:val="0"/>
        </w:rPr>
      </w:pPr>
      <w:r>
        <w:rPr>
          <w:snapToGrid w:val="0"/>
        </w:rPr>
        <w:t xml:space="preserve">Signor ANTONIO DI FRESCO, Console Onorario (Rinnovo exequatur </w:t>
      </w:r>
      <w:r w:rsidR="00CA76DE">
        <w:rPr>
          <w:snapToGrid w:val="0"/>
        </w:rPr>
        <w:t>14 settembre 2023</w:t>
      </w:r>
      <w:r>
        <w:rPr>
          <w:snapToGrid w:val="0"/>
        </w:rPr>
        <w:t>)</w:t>
      </w:r>
    </w:p>
    <w:p w14:paraId="59BE372B" w14:textId="5FB08DF6" w:rsidR="00DE2A03" w:rsidRDefault="00DE2A03" w:rsidP="00464F86">
      <w:pPr>
        <w:widowControl w:val="0"/>
        <w:tabs>
          <w:tab w:val="left" w:pos="90"/>
        </w:tabs>
        <w:spacing w:before="23"/>
        <w:rPr>
          <w:snapToGrid w:val="0"/>
        </w:rPr>
      </w:pPr>
    </w:p>
    <w:p w14:paraId="1342FD06" w14:textId="77777777" w:rsidR="00DE2A03" w:rsidRDefault="00DE2A03" w:rsidP="00464F86">
      <w:pPr>
        <w:widowControl w:val="0"/>
        <w:tabs>
          <w:tab w:val="left" w:pos="90"/>
        </w:tabs>
        <w:spacing w:before="23"/>
        <w:rPr>
          <w:snapToGrid w:val="0"/>
        </w:rPr>
      </w:pPr>
    </w:p>
    <w:p w14:paraId="17EC94E1" w14:textId="4E8C1509" w:rsidR="00DE2A03" w:rsidRDefault="00DE2A03" w:rsidP="00DE2A03">
      <w:pPr>
        <w:widowControl w:val="0"/>
        <w:tabs>
          <w:tab w:val="left" w:pos="90"/>
        </w:tabs>
        <w:spacing w:before="23"/>
        <w:rPr>
          <w:b/>
          <w:bCs/>
          <w:snapToGrid w:val="0"/>
          <w:color w:val="000080"/>
          <w:u w:val="single"/>
        </w:rPr>
      </w:pPr>
      <w:r>
        <w:rPr>
          <w:b/>
          <w:bCs/>
          <w:snapToGrid w:val="0"/>
          <w:color w:val="000080"/>
          <w:u w:val="single"/>
        </w:rPr>
        <w:t>VENEZIA – CONSOLATO ONORARIO</w:t>
      </w:r>
    </w:p>
    <w:p w14:paraId="6A183A4D" w14:textId="77777777" w:rsidR="00DE2A03" w:rsidRDefault="00DE2A03" w:rsidP="00DE2A03">
      <w:pPr>
        <w:widowControl w:val="0"/>
        <w:tabs>
          <w:tab w:val="left" w:pos="90"/>
        </w:tabs>
        <w:spacing w:before="23"/>
        <w:rPr>
          <w:b/>
          <w:bCs/>
          <w:snapToGrid w:val="0"/>
        </w:rPr>
      </w:pPr>
    </w:p>
    <w:p w14:paraId="3E818F83" w14:textId="5BB241F2" w:rsidR="00DE2A03" w:rsidRDefault="00DE2A03" w:rsidP="00DE2A03">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Pr>
          <w:snapToGrid w:val="0"/>
        </w:rPr>
        <w:t>Santa Croce, 468/B – 30135 Venezia</w:t>
      </w:r>
    </w:p>
    <w:p w14:paraId="0B6B71E1" w14:textId="35BC1688" w:rsidR="00DE2A03" w:rsidRDefault="00DE2A03" w:rsidP="00DE2A03">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w:t>
      </w:r>
      <w:r w:rsidRPr="00DE2A03">
        <w:rPr>
          <w:snapToGrid w:val="0"/>
        </w:rPr>
        <w:t>3407672734</w:t>
      </w:r>
    </w:p>
    <w:p w14:paraId="33FC7DAF" w14:textId="20EBA2E2" w:rsidR="00DE2A03" w:rsidRDefault="00DE2A03" w:rsidP="00DE2A03">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w:t>
      </w:r>
      <w:r w:rsidRPr="00DE2A03">
        <w:t xml:space="preserve"> </w:t>
      </w:r>
      <w:hyperlink r:id="rId138" w:history="1">
        <w:r w:rsidRPr="00CA582C">
          <w:rPr>
            <w:rStyle w:val="Collegamentoipertestuale"/>
            <w:snapToGrid w:val="0"/>
          </w:rPr>
          <w:t>korea.consolato.veneto@gmail.com</w:t>
        </w:r>
      </w:hyperlink>
      <w:r>
        <w:rPr>
          <w:snapToGrid w:val="0"/>
        </w:rPr>
        <w:t xml:space="preserve">  </w:t>
      </w:r>
    </w:p>
    <w:p w14:paraId="786E7E35" w14:textId="726BF502" w:rsidR="00DE2A03" w:rsidRDefault="00DE2A03" w:rsidP="00DE2A03">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Pr>
          <w:snapToGrid w:val="0"/>
        </w:rPr>
        <w:t>Veneto</w:t>
      </w:r>
    </w:p>
    <w:p w14:paraId="41ECBD13" w14:textId="77777777" w:rsidR="00DE2A03" w:rsidRDefault="00DE2A03" w:rsidP="00DE2A03">
      <w:pPr>
        <w:widowControl w:val="0"/>
        <w:tabs>
          <w:tab w:val="left" w:pos="90"/>
        </w:tabs>
        <w:spacing w:before="23"/>
        <w:rPr>
          <w:snapToGrid w:val="0"/>
        </w:rPr>
      </w:pPr>
    </w:p>
    <w:p w14:paraId="321E6BA1" w14:textId="39867ECA" w:rsidR="00DE2A03" w:rsidRDefault="00DE2A03" w:rsidP="00DE2A03">
      <w:pPr>
        <w:widowControl w:val="0"/>
        <w:tabs>
          <w:tab w:val="left" w:pos="90"/>
        </w:tabs>
        <w:spacing w:before="23"/>
        <w:rPr>
          <w:snapToGrid w:val="0"/>
        </w:rPr>
      </w:pPr>
      <w:r>
        <w:rPr>
          <w:snapToGrid w:val="0"/>
        </w:rPr>
        <w:t>Signor MATTEO MARSILLI, Console Onorario (Exequatur 10 dicembre 2024)</w:t>
      </w:r>
    </w:p>
    <w:p w14:paraId="5413BE47" w14:textId="77777777" w:rsidR="00DE2A03" w:rsidRDefault="00DE2A03" w:rsidP="00DE2A03">
      <w:pPr>
        <w:widowControl w:val="0"/>
        <w:tabs>
          <w:tab w:val="left" w:pos="90"/>
        </w:tabs>
        <w:spacing w:before="23"/>
        <w:rPr>
          <w:snapToGrid w:val="0"/>
          <w:sz w:val="26"/>
        </w:rPr>
      </w:pPr>
    </w:p>
    <w:p w14:paraId="381A87A0" w14:textId="77777777" w:rsidR="004944D8" w:rsidRDefault="004944D8">
      <w:pPr>
        <w:widowControl w:val="0"/>
        <w:tabs>
          <w:tab w:val="left" w:pos="90"/>
        </w:tabs>
        <w:spacing w:before="23"/>
        <w:rPr>
          <w:snapToGrid w:val="0"/>
          <w:sz w:val="26"/>
        </w:rPr>
      </w:pPr>
    </w:p>
    <w:p w14:paraId="6CD1E1F5" w14:textId="77777777" w:rsidR="004944D8" w:rsidRDefault="004944D8">
      <w:pPr>
        <w:widowControl w:val="0"/>
        <w:tabs>
          <w:tab w:val="left" w:pos="90"/>
        </w:tabs>
        <w:jc w:val="right"/>
        <w:rPr>
          <w:b/>
          <w:snapToGrid w:val="0"/>
          <w:color w:val="000000"/>
          <w:sz w:val="16"/>
        </w:rPr>
      </w:pPr>
    </w:p>
    <w:p w14:paraId="4AD6763B" w14:textId="77777777" w:rsidR="004944D8" w:rsidRPr="00B84573" w:rsidRDefault="004944D8">
      <w:pPr>
        <w:widowControl w:val="0"/>
        <w:tabs>
          <w:tab w:val="left" w:pos="90"/>
        </w:tabs>
        <w:jc w:val="right"/>
        <w:rPr>
          <w:b/>
          <w:snapToGrid w:val="0"/>
          <w:color w:val="000000"/>
          <w:lang w:val="es-ES"/>
        </w:rPr>
      </w:pPr>
      <w:r w:rsidRPr="00821E51">
        <w:rPr>
          <w:b/>
          <w:snapToGrid w:val="0"/>
          <w:color w:val="000000"/>
          <w:sz w:val="16"/>
          <w:lang w:val="es-ES"/>
        </w:rPr>
        <w:br w:type="page"/>
      </w:r>
      <w:r w:rsidRPr="00B84573">
        <w:rPr>
          <w:b/>
          <w:snapToGrid w:val="0"/>
          <w:color w:val="000000"/>
          <w:sz w:val="16"/>
          <w:lang w:val="es-ES"/>
        </w:rPr>
        <w:t>COREA (R.P.D.)</w:t>
      </w:r>
    </w:p>
    <w:p w14:paraId="20828396" w14:textId="77777777" w:rsidR="004944D8" w:rsidRPr="00B84573" w:rsidRDefault="009E4C9E">
      <w:pPr>
        <w:widowControl w:val="0"/>
        <w:tabs>
          <w:tab w:val="left" w:pos="90"/>
        </w:tabs>
        <w:spacing w:before="60"/>
        <w:jc w:val="center"/>
        <w:rPr>
          <w:snapToGrid w:val="0"/>
          <w:color w:val="000080"/>
          <w:sz w:val="26"/>
          <w:lang w:val="es-ES"/>
        </w:rPr>
      </w:pPr>
      <w:r>
        <w:rPr>
          <w:noProof/>
        </w:rPr>
        <w:drawing>
          <wp:anchor distT="0" distB="0" distL="114300" distR="114300" simplePos="0" relativeHeight="251601408" behindDoc="0" locked="0" layoutInCell="0" allowOverlap="1" wp14:anchorId="29AF4138" wp14:editId="4365C3F5">
            <wp:simplePos x="0" y="0"/>
            <wp:positionH relativeFrom="column">
              <wp:posOffset>5511800</wp:posOffset>
            </wp:positionH>
            <wp:positionV relativeFrom="paragraph">
              <wp:posOffset>104140</wp:posOffset>
            </wp:positionV>
            <wp:extent cx="977900" cy="542925"/>
            <wp:effectExtent l="19050" t="19050" r="0" b="9525"/>
            <wp:wrapNone/>
            <wp:docPr id="372"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4"/>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977900" cy="5429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FED647" w14:textId="77777777" w:rsidR="004944D8" w:rsidRPr="00B84573" w:rsidRDefault="004944D8">
      <w:pPr>
        <w:widowControl w:val="0"/>
        <w:tabs>
          <w:tab w:val="left" w:pos="90"/>
        </w:tabs>
        <w:rPr>
          <w:b/>
          <w:snapToGrid w:val="0"/>
          <w:color w:val="000080"/>
          <w:sz w:val="39"/>
          <w:lang w:val="es-ES"/>
        </w:rPr>
      </w:pPr>
      <w:r w:rsidRPr="00B84573">
        <w:rPr>
          <w:b/>
          <w:snapToGrid w:val="0"/>
          <w:color w:val="000080"/>
          <w:sz w:val="32"/>
          <w:lang w:val="es-ES"/>
        </w:rPr>
        <w:t xml:space="preserve">COREA (R.P.D) </w:t>
      </w:r>
    </w:p>
    <w:p w14:paraId="506F31E4" w14:textId="77777777" w:rsidR="004944D8" w:rsidRDefault="004944D8">
      <w:pPr>
        <w:widowControl w:val="0"/>
        <w:tabs>
          <w:tab w:val="left" w:pos="90"/>
        </w:tabs>
        <w:rPr>
          <w:b/>
          <w:snapToGrid w:val="0"/>
          <w:color w:val="000080"/>
          <w:sz w:val="28"/>
        </w:rPr>
      </w:pPr>
      <w:r>
        <w:rPr>
          <w:b/>
          <w:snapToGrid w:val="0"/>
          <w:color w:val="000080"/>
          <w:sz w:val="22"/>
        </w:rPr>
        <w:t xml:space="preserve">Repubblica Popolare Democratica  di                     </w:t>
      </w:r>
    </w:p>
    <w:p w14:paraId="54D9D85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4D334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9 settembre</w:t>
      </w:r>
    </w:p>
    <w:p w14:paraId="60B53B6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3B4CDF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dell’Esperanto, 26 - 00144 Roma </w:t>
      </w:r>
    </w:p>
    <w:p w14:paraId="6A4F2824"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065924034- Fax 0654210090</w:t>
      </w:r>
    </w:p>
    <w:p w14:paraId="79C3E6FC" w14:textId="77777777" w:rsidR="004944D8" w:rsidRDefault="00DA57BF">
      <w:pPr>
        <w:widowControl w:val="0"/>
        <w:tabs>
          <w:tab w:val="left" w:pos="2321"/>
        </w:tabs>
        <w:rPr>
          <w:snapToGrid w:val="0"/>
          <w:color w:val="000000"/>
          <w:sz w:val="23"/>
        </w:rPr>
      </w:pPr>
      <w:r>
        <w:rPr>
          <w:snapToGrid w:val="0"/>
          <w:color w:val="000000"/>
        </w:rPr>
        <w:tab/>
        <w:t xml:space="preserve">e-mail </w:t>
      </w:r>
      <w:r w:rsidR="004944D8">
        <w:rPr>
          <w:snapToGrid w:val="0"/>
          <w:color w:val="000000"/>
        </w:rPr>
        <w:t xml:space="preserve"> permrepun@hotmail.it  </w:t>
      </w:r>
    </w:p>
    <w:p w14:paraId="6B813FB0" w14:textId="77777777" w:rsidR="004944D8" w:rsidRDefault="004944D8">
      <w:pPr>
        <w:widowControl w:val="0"/>
        <w:tabs>
          <w:tab w:val="left" w:pos="90"/>
        </w:tabs>
        <w:spacing w:before="49"/>
        <w:rPr>
          <w:b/>
          <w:snapToGrid w:val="0"/>
          <w:color w:val="000000"/>
          <w:sz w:val="26"/>
        </w:rPr>
      </w:pPr>
      <w:r>
        <w:rPr>
          <w:b/>
          <w:snapToGrid w:val="0"/>
          <w:color w:val="000000"/>
        </w:rPr>
        <w:t>Circoscrizione</w:t>
      </w:r>
      <w:r>
        <w:rPr>
          <w:b/>
          <w:snapToGrid w:val="0"/>
          <w:color w:val="000000"/>
        </w:rPr>
        <w:tab/>
        <w:t xml:space="preserve">                 </w:t>
      </w:r>
      <w:r>
        <w:rPr>
          <w:snapToGrid w:val="0"/>
          <w:color w:val="000000"/>
        </w:rPr>
        <w:t>Tutto il territorio della Repubblica Italiana</w:t>
      </w:r>
    </w:p>
    <w:p w14:paraId="587543BD" w14:textId="77777777" w:rsidR="004944D8" w:rsidRDefault="004944D8">
      <w:pPr>
        <w:widowControl w:val="0"/>
        <w:tabs>
          <w:tab w:val="left" w:pos="90"/>
        </w:tabs>
        <w:rPr>
          <w:snapToGrid w:val="0"/>
          <w:color w:val="000000"/>
        </w:rPr>
      </w:pPr>
    </w:p>
    <w:p w14:paraId="25B48CCB" w14:textId="77777777" w:rsidR="004944D8" w:rsidRDefault="004944D8">
      <w:pPr>
        <w:widowControl w:val="0"/>
        <w:tabs>
          <w:tab w:val="left" w:pos="90"/>
        </w:tabs>
        <w:jc w:val="center"/>
        <w:rPr>
          <w:snapToGrid w:val="0"/>
          <w:color w:val="000000"/>
        </w:rPr>
      </w:pPr>
    </w:p>
    <w:p w14:paraId="1A8A0723" w14:textId="77777777" w:rsidR="004944D8" w:rsidRDefault="004944D8">
      <w:pPr>
        <w:widowControl w:val="0"/>
        <w:tabs>
          <w:tab w:val="left" w:pos="90"/>
        </w:tabs>
        <w:jc w:val="center"/>
        <w:rPr>
          <w:snapToGrid w:val="0"/>
          <w:color w:val="000000"/>
        </w:rPr>
      </w:pPr>
    </w:p>
    <w:p w14:paraId="3C4096D1" w14:textId="77777777" w:rsidR="004944D8" w:rsidRDefault="004944D8">
      <w:pPr>
        <w:widowControl w:val="0"/>
        <w:tabs>
          <w:tab w:val="left" w:pos="90"/>
        </w:tabs>
        <w:jc w:val="center"/>
        <w:rPr>
          <w:snapToGrid w:val="0"/>
          <w:color w:val="000000"/>
        </w:rPr>
      </w:pPr>
    </w:p>
    <w:p w14:paraId="14E6A63F" w14:textId="77777777" w:rsidR="004944D8" w:rsidRDefault="004944D8">
      <w:pPr>
        <w:widowControl w:val="0"/>
        <w:tabs>
          <w:tab w:val="left" w:pos="90"/>
        </w:tabs>
        <w:jc w:val="center"/>
        <w:rPr>
          <w:snapToGrid w:val="0"/>
          <w:color w:val="000000"/>
        </w:rPr>
      </w:pPr>
    </w:p>
    <w:p w14:paraId="6F847BF3" w14:textId="77777777" w:rsidR="004944D8" w:rsidRDefault="004944D8">
      <w:pPr>
        <w:widowControl w:val="0"/>
        <w:tabs>
          <w:tab w:val="left" w:pos="90"/>
        </w:tabs>
        <w:jc w:val="center"/>
        <w:rPr>
          <w:snapToGrid w:val="0"/>
          <w:color w:val="000000"/>
        </w:rPr>
      </w:pPr>
    </w:p>
    <w:p w14:paraId="48941AE7" w14:textId="77777777" w:rsidR="004944D8" w:rsidRDefault="004944D8">
      <w:pPr>
        <w:widowControl w:val="0"/>
        <w:tabs>
          <w:tab w:val="left" w:pos="90"/>
        </w:tabs>
        <w:jc w:val="center"/>
        <w:rPr>
          <w:snapToGrid w:val="0"/>
          <w:color w:val="000000"/>
        </w:rPr>
      </w:pPr>
    </w:p>
    <w:p w14:paraId="74D8F30C" w14:textId="77777777" w:rsidR="004944D8" w:rsidRDefault="004944D8">
      <w:pPr>
        <w:widowControl w:val="0"/>
        <w:tabs>
          <w:tab w:val="left" w:pos="90"/>
        </w:tabs>
        <w:jc w:val="center"/>
        <w:rPr>
          <w:snapToGrid w:val="0"/>
          <w:color w:val="000000"/>
        </w:rPr>
      </w:pPr>
    </w:p>
    <w:p w14:paraId="41F0F91D" w14:textId="77777777" w:rsidR="004944D8" w:rsidRDefault="004944D8">
      <w:pPr>
        <w:widowControl w:val="0"/>
        <w:tabs>
          <w:tab w:val="left" w:pos="90"/>
        </w:tabs>
        <w:jc w:val="center"/>
        <w:rPr>
          <w:snapToGrid w:val="0"/>
          <w:color w:val="000000"/>
        </w:rPr>
      </w:pPr>
    </w:p>
    <w:p w14:paraId="54919AC9" w14:textId="77777777" w:rsidR="004944D8" w:rsidRDefault="004944D8">
      <w:pPr>
        <w:widowControl w:val="0"/>
        <w:tabs>
          <w:tab w:val="left" w:pos="90"/>
        </w:tabs>
        <w:jc w:val="center"/>
        <w:rPr>
          <w:snapToGrid w:val="0"/>
          <w:color w:val="000000"/>
        </w:rPr>
      </w:pPr>
    </w:p>
    <w:p w14:paraId="70EBF545" w14:textId="77777777" w:rsidR="004944D8" w:rsidRDefault="004944D8">
      <w:pPr>
        <w:widowControl w:val="0"/>
        <w:tabs>
          <w:tab w:val="left" w:pos="90"/>
        </w:tabs>
        <w:jc w:val="center"/>
        <w:rPr>
          <w:snapToGrid w:val="0"/>
          <w:color w:val="000000"/>
        </w:rPr>
      </w:pPr>
    </w:p>
    <w:p w14:paraId="272D599F" w14:textId="77777777" w:rsidR="004944D8" w:rsidRDefault="004944D8">
      <w:pPr>
        <w:widowControl w:val="0"/>
        <w:tabs>
          <w:tab w:val="left" w:pos="90"/>
        </w:tabs>
        <w:jc w:val="center"/>
        <w:rPr>
          <w:snapToGrid w:val="0"/>
          <w:color w:val="000000"/>
        </w:rPr>
      </w:pPr>
    </w:p>
    <w:p w14:paraId="11D3DE7D" w14:textId="77777777" w:rsidR="004944D8" w:rsidRDefault="004944D8">
      <w:pPr>
        <w:widowControl w:val="0"/>
        <w:tabs>
          <w:tab w:val="left" w:pos="90"/>
        </w:tabs>
        <w:jc w:val="center"/>
        <w:rPr>
          <w:snapToGrid w:val="0"/>
          <w:color w:val="000000"/>
        </w:rPr>
      </w:pPr>
    </w:p>
    <w:p w14:paraId="080B1DF5" w14:textId="77777777" w:rsidR="004944D8" w:rsidRDefault="004944D8">
      <w:pPr>
        <w:widowControl w:val="0"/>
        <w:tabs>
          <w:tab w:val="left" w:pos="90"/>
        </w:tabs>
        <w:jc w:val="center"/>
        <w:rPr>
          <w:snapToGrid w:val="0"/>
          <w:color w:val="000000"/>
        </w:rPr>
      </w:pPr>
    </w:p>
    <w:p w14:paraId="2D88EA7D" w14:textId="77777777" w:rsidR="004944D8" w:rsidRDefault="004944D8">
      <w:pPr>
        <w:widowControl w:val="0"/>
        <w:tabs>
          <w:tab w:val="left" w:pos="90"/>
        </w:tabs>
        <w:jc w:val="center"/>
        <w:rPr>
          <w:snapToGrid w:val="0"/>
          <w:color w:val="000000"/>
        </w:rPr>
      </w:pPr>
    </w:p>
    <w:p w14:paraId="789896DF" w14:textId="77777777" w:rsidR="004944D8" w:rsidRDefault="004944D8">
      <w:pPr>
        <w:widowControl w:val="0"/>
        <w:tabs>
          <w:tab w:val="left" w:pos="90"/>
        </w:tabs>
        <w:jc w:val="center"/>
        <w:rPr>
          <w:snapToGrid w:val="0"/>
          <w:color w:val="000000"/>
        </w:rPr>
      </w:pPr>
    </w:p>
    <w:p w14:paraId="10E0E492" w14:textId="77777777" w:rsidR="004944D8" w:rsidRDefault="004944D8">
      <w:pPr>
        <w:widowControl w:val="0"/>
        <w:tabs>
          <w:tab w:val="left" w:pos="90"/>
        </w:tabs>
        <w:jc w:val="center"/>
        <w:rPr>
          <w:snapToGrid w:val="0"/>
          <w:color w:val="000000"/>
        </w:rPr>
      </w:pPr>
    </w:p>
    <w:p w14:paraId="1EAD7CBF" w14:textId="77777777" w:rsidR="004944D8" w:rsidRDefault="004944D8">
      <w:pPr>
        <w:widowControl w:val="0"/>
        <w:tabs>
          <w:tab w:val="left" w:pos="90"/>
        </w:tabs>
        <w:jc w:val="center"/>
        <w:rPr>
          <w:snapToGrid w:val="0"/>
          <w:color w:val="000000"/>
        </w:rPr>
      </w:pPr>
    </w:p>
    <w:p w14:paraId="00977EB6" w14:textId="77777777" w:rsidR="004944D8" w:rsidRDefault="004944D8">
      <w:pPr>
        <w:widowControl w:val="0"/>
        <w:tabs>
          <w:tab w:val="left" w:pos="90"/>
        </w:tabs>
        <w:jc w:val="center"/>
        <w:rPr>
          <w:snapToGrid w:val="0"/>
          <w:color w:val="000000"/>
          <w:sz w:val="36"/>
        </w:rPr>
      </w:pPr>
    </w:p>
    <w:p w14:paraId="4EE4BEFE"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COSTA D'AVORIO</w:t>
      </w:r>
    </w:p>
    <w:p w14:paraId="387FFCE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2432" behindDoc="0" locked="0" layoutInCell="0" allowOverlap="1" wp14:anchorId="321B53D7" wp14:editId="5D6C1DAB">
            <wp:simplePos x="0" y="0"/>
            <wp:positionH relativeFrom="column">
              <wp:posOffset>5787390</wp:posOffset>
            </wp:positionH>
            <wp:positionV relativeFrom="paragraph">
              <wp:posOffset>158115</wp:posOffset>
            </wp:positionV>
            <wp:extent cx="702310" cy="467995"/>
            <wp:effectExtent l="19050" t="19050" r="2540" b="8255"/>
            <wp:wrapNone/>
            <wp:docPr id="371"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5"/>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116EF8F" w14:textId="77777777" w:rsidR="004944D8" w:rsidRDefault="004944D8">
      <w:pPr>
        <w:widowControl w:val="0"/>
        <w:tabs>
          <w:tab w:val="left" w:pos="90"/>
        </w:tabs>
        <w:rPr>
          <w:b/>
          <w:snapToGrid w:val="0"/>
          <w:color w:val="000080"/>
          <w:sz w:val="39"/>
        </w:rPr>
      </w:pPr>
      <w:r>
        <w:rPr>
          <w:b/>
          <w:snapToGrid w:val="0"/>
          <w:color w:val="000080"/>
          <w:sz w:val="32"/>
        </w:rPr>
        <w:t xml:space="preserve">COSTA D'AVORIO </w:t>
      </w:r>
    </w:p>
    <w:p w14:paraId="07F1042A" w14:textId="77777777" w:rsidR="004944D8" w:rsidRDefault="004944D8">
      <w:pPr>
        <w:widowControl w:val="0"/>
        <w:tabs>
          <w:tab w:val="left" w:pos="90"/>
        </w:tabs>
        <w:rPr>
          <w:b/>
          <w:snapToGrid w:val="0"/>
          <w:color w:val="000080"/>
          <w:sz w:val="28"/>
        </w:rPr>
      </w:pPr>
      <w:r>
        <w:rPr>
          <w:b/>
          <w:snapToGrid w:val="0"/>
          <w:color w:val="000080"/>
          <w:sz w:val="22"/>
        </w:rPr>
        <w:t xml:space="preserve">Repubblica della      </w:t>
      </w:r>
    </w:p>
    <w:p w14:paraId="4439701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A8ECC7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agosto</w:t>
      </w:r>
    </w:p>
    <w:p w14:paraId="0347F450" w14:textId="77777777" w:rsidR="004944D8" w:rsidRDefault="004944D8">
      <w:pPr>
        <w:widowControl w:val="0"/>
        <w:tabs>
          <w:tab w:val="left" w:pos="90"/>
        </w:tabs>
        <w:spacing w:before="120"/>
        <w:rPr>
          <w:b/>
          <w:snapToGrid w:val="0"/>
          <w:color w:val="000080"/>
          <w:sz w:val="26"/>
          <w:u w:val="single"/>
        </w:rPr>
      </w:pPr>
      <w:r>
        <w:rPr>
          <w:b/>
          <w:snapToGrid w:val="0"/>
          <w:color w:val="000080"/>
          <w:u w:val="single"/>
        </w:rPr>
        <w:t>ROMA - SEZIONE CONSOLARE DELL'AMBASCIATA</w:t>
      </w:r>
    </w:p>
    <w:p w14:paraId="7A74622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Guglielmo Saliceto, 6-10 - 00161 Roma </w:t>
      </w:r>
    </w:p>
    <w:p w14:paraId="5DE72C4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0644231129 - 0644260911 - Fax 0644292531  </w:t>
      </w:r>
    </w:p>
    <w:p w14:paraId="089A2E68" w14:textId="77777777" w:rsidR="004944D8" w:rsidRDefault="004944D8" w:rsidP="00D6531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D6531C">
        <w:rPr>
          <w:snapToGrid w:val="0"/>
          <w:color w:val="000000"/>
        </w:rPr>
        <w:t>torio della Repubblica Italiana</w:t>
      </w:r>
    </w:p>
    <w:p w14:paraId="1DF30F5E" w14:textId="77777777" w:rsidR="004944D8" w:rsidRDefault="004944D8">
      <w:pPr>
        <w:widowControl w:val="0"/>
        <w:tabs>
          <w:tab w:val="left" w:pos="90"/>
        </w:tabs>
        <w:rPr>
          <w:b/>
          <w:snapToGrid w:val="0"/>
          <w:color w:val="000080"/>
          <w:u w:val="single"/>
        </w:rPr>
      </w:pPr>
    </w:p>
    <w:p w14:paraId="10A15CD9" w14:textId="77777777" w:rsidR="00EB4D44" w:rsidRDefault="00EB4D44">
      <w:pPr>
        <w:widowControl w:val="0"/>
        <w:tabs>
          <w:tab w:val="left" w:pos="90"/>
        </w:tabs>
        <w:rPr>
          <w:b/>
          <w:snapToGrid w:val="0"/>
          <w:color w:val="000080"/>
          <w:u w:val="single"/>
        </w:rPr>
      </w:pPr>
    </w:p>
    <w:p w14:paraId="1973A030" w14:textId="77777777" w:rsidR="00EB4D44" w:rsidRDefault="00EB4D44">
      <w:pPr>
        <w:widowControl w:val="0"/>
        <w:tabs>
          <w:tab w:val="left" w:pos="90"/>
        </w:tabs>
        <w:rPr>
          <w:b/>
          <w:snapToGrid w:val="0"/>
          <w:color w:val="000080"/>
          <w:u w:val="single"/>
        </w:rPr>
      </w:pPr>
    </w:p>
    <w:p w14:paraId="03D5237D" w14:textId="77777777" w:rsidR="00EB4D44" w:rsidRDefault="00EB4D44" w:rsidP="00EB4D44">
      <w:pPr>
        <w:widowControl w:val="0"/>
        <w:tabs>
          <w:tab w:val="left" w:pos="90"/>
        </w:tabs>
        <w:rPr>
          <w:b/>
          <w:snapToGrid w:val="0"/>
          <w:color w:val="000080"/>
          <w:sz w:val="26"/>
          <w:u w:val="single"/>
        </w:rPr>
      </w:pPr>
      <w:r>
        <w:rPr>
          <w:b/>
          <w:snapToGrid w:val="0"/>
          <w:color w:val="000080"/>
          <w:u w:val="single"/>
        </w:rPr>
        <w:t>MILANO - CONSOLATO GENERALE</w:t>
      </w:r>
    </w:p>
    <w:p w14:paraId="22BF21EB" w14:textId="0FC4A9AB" w:rsidR="00EB4D44" w:rsidRPr="00791BC2" w:rsidRDefault="00EB4D44" w:rsidP="00EB4D44">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296FA0">
        <w:rPr>
          <w:snapToGrid w:val="0"/>
          <w:color w:val="000000"/>
        </w:rPr>
        <w:t>via Torino</w:t>
      </w:r>
      <w:r>
        <w:rPr>
          <w:snapToGrid w:val="0"/>
          <w:color w:val="000000"/>
        </w:rPr>
        <w:t xml:space="preserve">, </w:t>
      </w:r>
      <w:r w:rsidR="00296FA0">
        <w:rPr>
          <w:snapToGrid w:val="0"/>
          <w:color w:val="000000"/>
        </w:rPr>
        <w:t xml:space="preserve">61 </w:t>
      </w:r>
      <w:r>
        <w:rPr>
          <w:snapToGrid w:val="0"/>
          <w:color w:val="000000"/>
        </w:rPr>
        <w:t>– 2012</w:t>
      </w:r>
      <w:r w:rsidR="00296FA0">
        <w:rPr>
          <w:snapToGrid w:val="0"/>
          <w:color w:val="000000"/>
        </w:rPr>
        <w:t>3</w:t>
      </w:r>
      <w:r>
        <w:rPr>
          <w:snapToGrid w:val="0"/>
          <w:color w:val="000000"/>
        </w:rPr>
        <w:t xml:space="preserve"> Milano</w:t>
      </w:r>
    </w:p>
    <w:p w14:paraId="1984EDFE" w14:textId="34022D0E" w:rsidR="00EB4D44" w:rsidRDefault="00EB4D44" w:rsidP="00EB4D44">
      <w:pPr>
        <w:widowControl w:val="0"/>
        <w:tabs>
          <w:tab w:val="left" w:pos="90"/>
          <w:tab w:val="left" w:pos="2321"/>
        </w:tabs>
        <w:spacing w:before="40"/>
        <w:rPr>
          <w:snapToGrid w:val="0"/>
          <w:color w:val="000000"/>
        </w:rPr>
      </w:pPr>
      <w:r w:rsidRPr="00791BC2">
        <w:rPr>
          <w:snapToGrid w:val="0"/>
          <w:color w:val="000000"/>
        </w:rPr>
        <w:tab/>
      </w:r>
      <w:r w:rsidRPr="00791BC2">
        <w:rPr>
          <w:snapToGrid w:val="0"/>
          <w:color w:val="000000"/>
        </w:rPr>
        <w:tab/>
      </w:r>
      <w:r>
        <w:rPr>
          <w:snapToGrid w:val="0"/>
          <w:color w:val="000000"/>
        </w:rPr>
        <w:t xml:space="preserve">Tel. 02 </w:t>
      </w:r>
      <w:r w:rsidR="00296FA0">
        <w:rPr>
          <w:snapToGrid w:val="0"/>
          <w:color w:val="000000"/>
        </w:rPr>
        <w:t>09965845</w:t>
      </w:r>
    </w:p>
    <w:p w14:paraId="1BAAF6E7" w14:textId="16EB19E0" w:rsidR="00EB4D44" w:rsidRPr="00296FA0" w:rsidRDefault="00EB4D44" w:rsidP="00EB4D44">
      <w:pPr>
        <w:widowControl w:val="0"/>
        <w:tabs>
          <w:tab w:val="left" w:pos="90"/>
          <w:tab w:val="left" w:pos="2321"/>
        </w:tabs>
        <w:spacing w:before="40"/>
        <w:rPr>
          <w:rStyle w:val="Collegamentoipertestuale"/>
        </w:rPr>
      </w:pPr>
      <w:r>
        <w:rPr>
          <w:snapToGrid w:val="0"/>
          <w:color w:val="000000"/>
        </w:rPr>
        <w:tab/>
      </w:r>
      <w:r>
        <w:rPr>
          <w:snapToGrid w:val="0"/>
          <w:color w:val="000000"/>
        </w:rPr>
        <w:tab/>
      </w:r>
      <w:r w:rsidRPr="00296FA0">
        <w:rPr>
          <w:snapToGrid w:val="0"/>
          <w:color w:val="000000"/>
        </w:rPr>
        <w:t xml:space="preserve">E-mail </w:t>
      </w:r>
      <w:hyperlink r:id="rId141" w:history="1">
        <w:r w:rsidR="00296FA0" w:rsidRPr="00296FA0">
          <w:rPr>
            <w:rStyle w:val="Collegamentoipertestuale"/>
          </w:rPr>
          <w:t>cgci.milan@diplomatie.gouv.ci</w:t>
        </w:r>
      </w:hyperlink>
      <w:r w:rsidR="00296FA0" w:rsidRPr="00296FA0">
        <w:t xml:space="preserve"> Sito web: </w:t>
      </w:r>
      <w:r w:rsidR="00296FA0" w:rsidRPr="00296FA0">
        <w:rPr>
          <w:rStyle w:val="Collegamentoipertestuale"/>
        </w:rPr>
        <w:t xml:space="preserve">web.milan.diplomatie.gouv.ci </w:t>
      </w:r>
    </w:p>
    <w:p w14:paraId="567BFB25" w14:textId="5988F1C9" w:rsidR="00296FA0" w:rsidRPr="00296FA0" w:rsidRDefault="00296FA0" w:rsidP="00EB4D44">
      <w:pPr>
        <w:widowControl w:val="0"/>
        <w:tabs>
          <w:tab w:val="left" w:pos="90"/>
          <w:tab w:val="left" w:pos="2321"/>
        </w:tabs>
        <w:spacing w:before="40"/>
        <w:rPr>
          <w:bCs/>
          <w:snapToGrid w:val="0"/>
          <w:color w:val="000000"/>
          <w:lang w:val="fr-FR"/>
        </w:rPr>
      </w:pPr>
      <w:r>
        <w:rPr>
          <w:bCs/>
          <w:snapToGrid w:val="0"/>
          <w:color w:val="000000"/>
        </w:rPr>
        <w:tab/>
      </w:r>
      <w:r>
        <w:rPr>
          <w:bCs/>
          <w:snapToGrid w:val="0"/>
          <w:color w:val="000000"/>
        </w:rPr>
        <w:tab/>
      </w:r>
      <w:r w:rsidRPr="00296FA0">
        <w:rPr>
          <w:bCs/>
          <w:snapToGrid w:val="0"/>
          <w:color w:val="000000"/>
          <w:lang w:val="fr-FR"/>
        </w:rPr>
        <w:t>Facebook: Consulat Général De Côte d’</w:t>
      </w:r>
      <w:r>
        <w:rPr>
          <w:bCs/>
          <w:snapToGrid w:val="0"/>
          <w:color w:val="000000"/>
          <w:lang w:val="fr-FR"/>
        </w:rPr>
        <w:t>Ivoire A Milan</w:t>
      </w:r>
    </w:p>
    <w:p w14:paraId="08CEB64A" w14:textId="10062311" w:rsidR="00236C71" w:rsidRDefault="00EB4D44" w:rsidP="00EB4D4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236C71" w:rsidRPr="00236C71">
        <w:rPr>
          <w:snapToGrid w:val="0"/>
          <w:color w:val="000000"/>
        </w:rPr>
        <w:t>Valle d'Aosta, Piemonte, Lombardia, Liguria, Friuli Venezia Giuli</w:t>
      </w:r>
      <w:r w:rsidR="00236C71">
        <w:rPr>
          <w:snapToGrid w:val="0"/>
          <w:color w:val="000000"/>
        </w:rPr>
        <w:t>a, Veneto, Trentino Alto Adige,</w:t>
      </w:r>
    </w:p>
    <w:p w14:paraId="7D33FB76" w14:textId="69F42578" w:rsidR="00EB4D44" w:rsidRDefault="00236C71" w:rsidP="00EB4D44">
      <w:pPr>
        <w:widowControl w:val="0"/>
        <w:tabs>
          <w:tab w:val="left" w:pos="90"/>
          <w:tab w:val="left" w:pos="2321"/>
        </w:tabs>
        <w:spacing w:before="40"/>
        <w:rPr>
          <w:snapToGrid w:val="0"/>
          <w:color w:val="000000"/>
        </w:rPr>
      </w:pPr>
      <w:r>
        <w:rPr>
          <w:snapToGrid w:val="0"/>
          <w:color w:val="000000"/>
        </w:rPr>
        <w:tab/>
      </w:r>
      <w:r>
        <w:rPr>
          <w:snapToGrid w:val="0"/>
          <w:color w:val="000000"/>
        </w:rPr>
        <w:tab/>
      </w:r>
      <w:r w:rsidRPr="00236C71">
        <w:rPr>
          <w:snapToGrid w:val="0"/>
          <w:color w:val="000000"/>
        </w:rPr>
        <w:t>Emilia Romagna, Toscana, Marche, Lazio, Umbria e Sardegna</w:t>
      </w:r>
    </w:p>
    <w:p w14:paraId="4E42E21D" w14:textId="77777777" w:rsidR="00EB4D44" w:rsidRDefault="00EB4D44">
      <w:pPr>
        <w:widowControl w:val="0"/>
        <w:tabs>
          <w:tab w:val="left" w:pos="90"/>
        </w:tabs>
        <w:rPr>
          <w:b/>
          <w:snapToGrid w:val="0"/>
          <w:color w:val="000080"/>
          <w:u w:val="single"/>
        </w:rPr>
      </w:pPr>
    </w:p>
    <w:p w14:paraId="76E9634D" w14:textId="77777777" w:rsidR="00EB4D44" w:rsidRDefault="00B308EE" w:rsidP="00B308EE">
      <w:pPr>
        <w:widowControl w:val="0"/>
        <w:tabs>
          <w:tab w:val="left" w:pos="90"/>
          <w:tab w:val="left" w:pos="2321"/>
        </w:tabs>
        <w:spacing w:before="40"/>
        <w:rPr>
          <w:snapToGrid w:val="0"/>
          <w:color w:val="000000"/>
        </w:rPr>
      </w:pPr>
      <w:r w:rsidRPr="00B308EE">
        <w:rPr>
          <w:snapToGrid w:val="0"/>
          <w:color w:val="000000"/>
        </w:rPr>
        <w:t>Signor ANDRE’ PHILIPPE GAUZE, Console Genera</w:t>
      </w:r>
      <w:r>
        <w:rPr>
          <w:snapToGrid w:val="0"/>
          <w:color w:val="000000"/>
        </w:rPr>
        <w:t>le (Exequatur 31 ottobre 2023</w:t>
      </w:r>
      <w:r w:rsidR="00236C71">
        <w:rPr>
          <w:snapToGrid w:val="0"/>
          <w:color w:val="000000"/>
        </w:rPr>
        <w:t xml:space="preserve"> e 5 dicembre 2023</w:t>
      </w:r>
      <w:r>
        <w:rPr>
          <w:snapToGrid w:val="0"/>
          <w:color w:val="000000"/>
        </w:rPr>
        <w:t>)</w:t>
      </w:r>
    </w:p>
    <w:p w14:paraId="729368F8" w14:textId="0E0C19C1" w:rsidR="00D35AAD" w:rsidRDefault="00D35AAD" w:rsidP="00B308EE">
      <w:pPr>
        <w:widowControl w:val="0"/>
        <w:tabs>
          <w:tab w:val="left" w:pos="90"/>
          <w:tab w:val="left" w:pos="2321"/>
        </w:tabs>
        <w:spacing w:before="40"/>
        <w:rPr>
          <w:snapToGrid w:val="0"/>
          <w:color w:val="000000"/>
        </w:rPr>
      </w:pPr>
      <w:r>
        <w:rPr>
          <w:snapToGrid w:val="0"/>
          <w:color w:val="000000"/>
        </w:rPr>
        <w:t>Signor SAHINDOU MEITE, Console (2 novembre 2023)</w:t>
      </w:r>
    </w:p>
    <w:p w14:paraId="0144CC58" w14:textId="7B147F06" w:rsidR="005129FC" w:rsidRDefault="005129FC" w:rsidP="00B308EE">
      <w:pPr>
        <w:widowControl w:val="0"/>
        <w:tabs>
          <w:tab w:val="left" w:pos="90"/>
          <w:tab w:val="left" w:pos="2321"/>
        </w:tabs>
        <w:spacing w:before="40"/>
        <w:rPr>
          <w:snapToGrid w:val="0"/>
          <w:color w:val="000000"/>
        </w:rPr>
      </w:pPr>
      <w:r>
        <w:rPr>
          <w:snapToGrid w:val="0"/>
          <w:color w:val="000000"/>
        </w:rPr>
        <w:t>Signor ALAIN YAPI, Console (3 settembre 2024)</w:t>
      </w:r>
    </w:p>
    <w:p w14:paraId="5C59FA8B" w14:textId="22BE3B76" w:rsidR="00385F33" w:rsidRDefault="00385F33" w:rsidP="00B308EE">
      <w:pPr>
        <w:widowControl w:val="0"/>
        <w:tabs>
          <w:tab w:val="left" w:pos="90"/>
          <w:tab w:val="left" w:pos="2321"/>
        </w:tabs>
        <w:spacing w:before="40"/>
        <w:rPr>
          <w:snapToGrid w:val="0"/>
          <w:color w:val="000000"/>
        </w:rPr>
      </w:pPr>
      <w:r>
        <w:rPr>
          <w:snapToGrid w:val="0"/>
          <w:color w:val="000000"/>
        </w:rPr>
        <w:t>Signor KOMMLAN NORBERT DIROA, Console (6 settembre 2024)</w:t>
      </w:r>
    </w:p>
    <w:p w14:paraId="4239FE1C" w14:textId="31968F92" w:rsidR="005129FC" w:rsidRDefault="005129FC" w:rsidP="00B308EE">
      <w:pPr>
        <w:widowControl w:val="0"/>
        <w:tabs>
          <w:tab w:val="left" w:pos="90"/>
          <w:tab w:val="left" w:pos="2321"/>
        </w:tabs>
        <w:spacing w:before="40"/>
        <w:rPr>
          <w:snapToGrid w:val="0"/>
          <w:color w:val="000000"/>
        </w:rPr>
      </w:pPr>
      <w:r>
        <w:rPr>
          <w:snapToGrid w:val="0"/>
          <w:color w:val="000000"/>
        </w:rPr>
        <w:t>Signora FANTA DIOMANDE NEE DIOMANDE, Vice Console (5 settembre 2024)</w:t>
      </w:r>
    </w:p>
    <w:p w14:paraId="1C2EF6CB" w14:textId="77777777" w:rsidR="00D35AAD" w:rsidRDefault="00D35AAD" w:rsidP="00B308EE">
      <w:pPr>
        <w:widowControl w:val="0"/>
        <w:tabs>
          <w:tab w:val="left" w:pos="90"/>
          <w:tab w:val="left" w:pos="2321"/>
        </w:tabs>
        <w:spacing w:before="40"/>
        <w:rPr>
          <w:snapToGrid w:val="0"/>
          <w:color w:val="000000"/>
        </w:rPr>
      </w:pPr>
      <w:r>
        <w:rPr>
          <w:snapToGrid w:val="0"/>
          <w:color w:val="000000"/>
        </w:rPr>
        <w:t>Signora MARIE-ANGE DENISE KOUADIO ZADI NEE AZAGOH, Addetto Consolare (2 novembre 2023)</w:t>
      </w:r>
    </w:p>
    <w:p w14:paraId="50BE9799" w14:textId="77777777" w:rsidR="00D35AAD" w:rsidRPr="00B308EE" w:rsidRDefault="00D35AAD" w:rsidP="00B308EE">
      <w:pPr>
        <w:widowControl w:val="0"/>
        <w:tabs>
          <w:tab w:val="left" w:pos="90"/>
          <w:tab w:val="left" w:pos="2321"/>
        </w:tabs>
        <w:spacing w:before="40"/>
        <w:rPr>
          <w:snapToGrid w:val="0"/>
          <w:color w:val="000000"/>
        </w:rPr>
      </w:pPr>
    </w:p>
    <w:p w14:paraId="3ACA97DB" w14:textId="77777777" w:rsidR="00C32313" w:rsidRPr="00B308EE" w:rsidRDefault="00C32313">
      <w:pPr>
        <w:widowControl w:val="0"/>
        <w:tabs>
          <w:tab w:val="left" w:pos="90"/>
        </w:tabs>
        <w:rPr>
          <w:b/>
          <w:snapToGrid w:val="0"/>
          <w:color w:val="000080"/>
          <w:u w:val="single"/>
        </w:rPr>
      </w:pPr>
    </w:p>
    <w:p w14:paraId="09308D25"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26A37D17" w14:textId="77777777" w:rsidR="00791BC2" w:rsidRPr="00791BC2" w:rsidRDefault="002D1EE8" w:rsidP="002D1EE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791BC2">
        <w:rPr>
          <w:snapToGrid w:val="0"/>
          <w:color w:val="000000"/>
        </w:rPr>
        <w:t>Piazza Stazione , 2 – 50123 Firenze</w:t>
      </w:r>
    </w:p>
    <w:p w14:paraId="69029B1E" w14:textId="77777777" w:rsidR="00791BC2" w:rsidRDefault="00791BC2">
      <w:pPr>
        <w:widowControl w:val="0"/>
        <w:tabs>
          <w:tab w:val="left" w:pos="90"/>
          <w:tab w:val="left" w:pos="2321"/>
        </w:tabs>
        <w:spacing w:before="40"/>
        <w:rPr>
          <w:snapToGrid w:val="0"/>
          <w:color w:val="000000"/>
        </w:rPr>
      </w:pPr>
      <w:r w:rsidRPr="00791BC2">
        <w:rPr>
          <w:snapToGrid w:val="0"/>
          <w:color w:val="000000"/>
        </w:rPr>
        <w:tab/>
      </w:r>
      <w:r w:rsidRPr="00791BC2">
        <w:rPr>
          <w:snapToGrid w:val="0"/>
          <w:color w:val="000000"/>
        </w:rPr>
        <w:tab/>
      </w:r>
      <w:r>
        <w:rPr>
          <w:snapToGrid w:val="0"/>
          <w:color w:val="000000"/>
        </w:rPr>
        <w:t>Tel. 055 285274</w:t>
      </w:r>
    </w:p>
    <w:p w14:paraId="2405BDD8" w14:textId="77777777" w:rsidR="00791BC2" w:rsidRPr="00791BC2" w:rsidRDefault="00791BC2">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142" w:history="1">
        <w:r w:rsidRPr="008A1F6C">
          <w:rPr>
            <w:rStyle w:val="Collegamentoipertestuale"/>
            <w:snapToGrid w:val="0"/>
          </w:rPr>
          <w:t>consolatocostadavoriofirenze@gmail.com</w:t>
        </w:r>
      </w:hyperlink>
      <w:r>
        <w:rPr>
          <w:snapToGrid w:val="0"/>
          <w:color w:val="000000"/>
        </w:rPr>
        <w:t xml:space="preserve"> </w:t>
      </w:r>
    </w:p>
    <w:p w14:paraId="0B50C92F" w14:textId="77777777" w:rsidR="00F1225B" w:rsidRDefault="004944D8" w:rsidP="00F1225B">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Toscana, Umbria, Marche                    </w:t>
      </w:r>
    </w:p>
    <w:p w14:paraId="3542CF04" w14:textId="77777777" w:rsidR="006F0857" w:rsidRDefault="006F0857" w:rsidP="00F1225B">
      <w:pPr>
        <w:widowControl w:val="0"/>
        <w:tabs>
          <w:tab w:val="left" w:pos="90"/>
          <w:tab w:val="left" w:pos="2321"/>
        </w:tabs>
        <w:spacing w:before="40"/>
        <w:rPr>
          <w:snapToGrid w:val="0"/>
          <w:color w:val="000000"/>
        </w:rPr>
      </w:pPr>
      <w:r>
        <w:rPr>
          <w:snapToGrid w:val="0"/>
          <w:color w:val="000000"/>
        </w:rPr>
        <w:t>Signora MARIA ELENA D’AMICO, Console Onorario (Exequatur 22 novembre 2021)</w:t>
      </w:r>
    </w:p>
    <w:p w14:paraId="5F0C961B" w14:textId="77777777" w:rsidR="006F0857" w:rsidRDefault="006F0857" w:rsidP="00454C2C">
      <w:pPr>
        <w:widowControl w:val="0"/>
        <w:tabs>
          <w:tab w:val="left" w:pos="90"/>
        </w:tabs>
        <w:rPr>
          <w:b/>
          <w:snapToGrid w:val="0"/>
          <w:color w:val="333399"/>
          <w:u w:val="thick"/>
        </w:rPr>
      </w:pPr>
    </w:p>
    <w:p w14:paraId="00E778DB" w14:textId="77777777" w:rsidR="00EB4D44" w:rsidRDefault="00EB4D44" w:rsidP="00454C2C">
      <w:pPr>
        <w:widowControl w:val="0"/>
        <w:tabs>
          <w:tab w:val="left" w:pos="90"/>
        </w:tabs>
        <w:rPr>
          <w:b/>
          <w:snapToGrid w:val="0"/>
          <w:color w:val="333399"/>
          <w:u w:val="thick"/>
        </w:rPr>
      </w:pPr>
    </w:p>
    <w:p w14:paraId="4B142461" w14:textId="77777777" w:rsidR="00471AD4" w:rsidRDefault="00471AD4" w:rsidP="00454C2C">
      <w:pPr>
        <w:widowControl w:val="0"/>
        <w:tabs>
          <w:tab w:val="left" w:pos="90"/>
        </w:tabs>
        <w:rPr>
          <w:b/>
          <w:snapToGrid w:val="0"/>
          <w:color w:val="333399"/>
          <w:u w:val="thick"/>
        </w:rPr>
      </w:pPr>
    </w:p>
    <w:p w14:paraId="5EC46744" w14:textId="77777777" w:rsidR="006F0857" w:rsidRDefault="00471AD4" w:rsidP="00454C2C">
      <w:pPr>
        <w:widowControl w:val="0"/>
        <w:tabs>
          <w:tab w:val="left" w:pos="90"/>
        </w:tabs>
        <w:rPr>
          <w:b/>
          <w:snapToGrid w:val="0"/>
          <w:color w:val="333399"/>
          <w:u w:val="thick"/>
        </w:rPr>
      </w:pPr>
      <w:r>
        <w:rPr>
          <w:b/>
          <w:snapToGrid w:val="0"/>
          <w:color w:val="333399"/>
          <w:u w:val="thick"/>
        </w:rPr>
        <w:t xml:space="preserve">GENOVA - CONSOLATO ONORARIO </w:t>
      </w:r>
    </w:p>
    <w:p w14:paraId="2FBA92B1" w14:textId="77777777" w:rsidR="00471AD4" w:rsidRDefault="00471AD4" w:rsidP="00454C2C">
      <w:pPr>
        <w:widowControl w:val="0"/>
        <w:tabs>
          <w:tab w:val="left" w:pos="90"/>
        </w:tabs>
        <w:rPr>
          <w:b/>
          <w:snapToGrid w:val="0"/>
          <w:color w:val="333399"/>
          <w:u w:val="thick"/>
        </w:rPr>
      </w:pPr>
    </w:p>
    <w:p w14:paraId="239A54DD" w14:textId="77777777" w:rsidR="00471AD4" w:rsidRPr="00471AD4" w:rsidRDefault="007543EF" w:rsidP="00471AD4">
      <w:pPr>
        <w:widowControl w:val="0"/>
        <w:tabs>
          <w:tab w:val="left" w:pos="90"/>
          <w:tab w:val="left" w:pos="2321"/>
        </w:tabs>
        <w:spacing w:before="40"/>
        <w:rPr>
          <w:snapToGrid w:val="0"/>
          <w:color w:val="000000"/>
        </w:rPr>
      </w:pPr>
      <w:r w:rsidRPr="00EB4D44">
        <w:rPr>
          <w:b/>
          <w:snapToGrid w:val="0"/>
          <w:color w:val="000000"/>
        </w:rPr>
        <w:t>Indirizzo</w:t>
      </w:r>
      <w:r>
        <w:rPr>
          <w:snapToGrid w:val="0"/>
          <w:color w:val="000000"/>
        </w:rPr>
        <w:tab/>
        <w:t>Via Gabriele d’Annunzio, 91 – 16121 Genova</w:t>
      </w:r>
    </w:p>
    <w:p w14:paraId="72B65D7A" w14:textId="77777777" w:rsidR="00471AD4" w:rsidRPr="00471AD4" w:rsidRDefault="00471AD4" w:rsidP="00471AD4">
      <w:pPr>
        <w:widowControl w:val="0"/>
        <w:tabs>
          <w:tab w:val="left" w:pos="90"/>
          <w:tab w:val="left" w:pos="2321"/>
        </w:tabs>
        <w:spacing w:before="40"/>
        <w:rPr>
          <w:snapToGrid w:val="0"/>
          <w:color w:val="000000"/>
        </w:rPr>
      </w:pPr>
      <w:r w:rsidRPr="00EB4D44">
        <w:rPr>
          <w:b/>
          <w:snapToGrid w:val="0"/>
          <w:color w:val="000000"/>
        </w:rPr>
        <w:t>Circoscrizione</w:t>
      </w:r>
      <w:r w:rsidRPr="00471AD4">
        <w:rPr>
          <w:snapToGrid w:val="0"/>
          <w:color w:val="000000"/>
        </w:rPr>
        <w:tab/>
      </w:r>
      <w:r>
        <w:rPr>
          <w:snapToGrid w:val="0"/>
          <w:color w:val="000000"/>
        </w:rPr>
        <w:t>Liguria</w:t>
      </w:r>
    </w:p>
    <w:p w14:paraId="592CFE31" w14:textId="77777777" w:rsidR="00471AD4" w:rsidRPr="00471AD4" w:rsidRDefault="00471AD4" w:rsidP="00471AD4">
      <w:pPr>
        <w:widowControl w:val="0"/>
        <w:tabs>
          <w:tab w:val="left" w:pos="90"/>
          <w:tab w:val="left" w:pos="2321"/>
        </w:tabs>
        <w:spacing w:before="40"/>
        <w:rPr>
          <w:snapToGrid w:val="0"/>
          <w:color w:val="000000"/>
        </w:rPr>
      </w:pPr>
      <w:r>
        <w:rPr>
          <w:snapToGrid w:val="0"/>
          <w:color w:val="000000"/>
        </w:rPr>
        <w:t>Signor STEFANO MESSINA</w:t>
      </w:r>
      <w:r w:rsidRPr="00471AD4">
        <w:rPr>
          <w:snapToGrid w:val="0"/>
          <w:color w:val="000000"/>
        </w:rPr>
        <w:t xml:space="preserve">, Console Onorario (Exequatur </w:t>
      </w:r>
      <w:r>
        <w:rPr>
          <w:snapToGrid w:val="0"/>
          <w:color w:val="000000"/>
        </w:rPr>
        <w:t>5 maggio 2022</w:t>
      </w:r>
      <w:r w:rsidRPr="00471AD4">
        <w:rPr>
          <w:snapToGrid w:val="0"/>
          <w:color w:val="000000"/>
        </w:rPr>
        <w:t>)</w:t>
      </w:r>
    </w:p>
    <w:p w14:paraId="2E2074CB" w14:textId="77777777" w:rsidR="00471AD4" w:rsidRDefault="00471AD4">
      <w:pPr>
        <w:widowControl w:val="0"/>
        <w:tabs>
          <w:tab w:val="left" w:pos="90"/>
        </w:tabs>
        <w:rPr>
          <w:b/>
          <w:snapToGrid w:val="0"/>
          <w:color w:val="000080"/>
          <w:u w:val="single"/>
        </w:rPr>
      </w:pPr>
    </w:p>
    <w:p w14:paraId="1E8ED8CC" w14:textId="77777777" w:rsidR="00471AD4" w:rsidRDefault="00471AD4">
      <w:pPr>
        <w:widowControl w:val="0"/>
        <w:tabs>
          <w:tab w:val="left" w:pos="90"/>
        </w:tabs>
        <w:rPr>
          <w:b/>
          <w:snapToGrid w:val="0"/>
          <w:color w:val="000080"/>
          <w:u w:val="single"/>
        </w:rPr>
      </w:pPr>
    </w:p>
    <w:p w14:paraId="691FCA19"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0398FF92" w14:textId="77777777" w:rsidR="00003118" w:rsidRDefault="004944D8" w:rsidP="008171F4">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1F91396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21537165" w14:textId="77777777" w:rsidR="00471AD4" w:rsidRDefault="00471AD4">
      <w:pPr>
        <w:widowControl w:val="0"/>
        <w:tabs>
          <w:tab w:val="left" w:pos="90"/>
        </w:tabs>
        <w:rPr>
          <w:b/>
          <w:snapToGrid w:val="0"/>
          <w:color w:val="000080"/>
          <w:u w:val="single"/>
        </w:rPr>
      </w:pPr>
    </w:p>
    <w:p w14:paraId="2BA24640" w14:textId="77777777" w:rsidR="0083425F" w:rsidRDefault="0083425F">
      <w:pPr>
        <w:widowControl w:val="0"/>
        <w:tabs>
          <w:tab w:val="left" w:pos="90"/>
        </w:tabs>
        <w:rPr>
          <w:b/>
          <w:snapToGrid w:val="0"/>
          <w:color w:val="000080"/>
          <w:u w:val="single"/>
        </w:rPr>
      </w:pPr>
    </w:p>
    <w:p w14:paraId="0B6DC5B1" w14:textId="77777777" w:rsidR="00454C2C" w:rsidRDefault="00454C2C" w:rsidP="00454C2C">
      <w:pPr>
        <w:widowControl w:val="0"/>
        <w:tabs>
          <w:tab w:val="left" w:pos="90"/>
        </w:tabs>
        <w:rPr>
          <w:b/>
          <w:snapToGrid w:val="0"/>
          <w:color w:val="000080"/>
          <w:u w:val="single"/>
        </w:rPr>
      </w:pPr>
      <w:r>
        <w:rPr>
          <w:b/>
          <w:snapToGrid w:val="0"/>
          <w:color w:val="000080"/>
          <w:u w:val="single"/>
        </w:rPr>
        <w:t xml:space="preserve">PALERMO- CONSOLATO ONORARIO            </w:t>
      </w:r>
    </w:p>
    <w:p w14:paraId="0D45D2DF" w14:textId="77777777" w:rsidR="00454C2C" w:rsidRDefault="00454C2C" w:rsidP="00D51C02">
      <w:pPr>
        <w:widowControl w:val="0"/>
        <w:tabs>
          <w:tab w:val="left" w:pos="90"/>
        </w:tabs>
        <w:rPr>
          <w:b/>
          <w:snapToGrid w:val="0"/>
          <w:color w:val="000080"/>
          <w:u w:val="single"/>
        </w:rPr>
      </w:pPr>
    </w:p>
    <w:p w14:paraId="4AB777FF" w14:textId="77777777" w:rsidR="00D51C02" w:rsidRDefault="00D51C02" w:rsidP="00D51C0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p>
    <w:p w14:paraId="7B835A4F" w14:textId="77777777" w:rsidR="00791BC2" w:rsidRDefault="00791BC2" w:rsidP="00454C2C">
      <w:pPr>
        <w:pStyle w:val="H5"/>
        <w:widowControl w:val="0"/>
        <w:tabs>
          <w:tab w:val="left" w:pos="90"/>
        </w:tabs>
        <w:spacing w:before="0" w:after="0"/>
      </w:pPr>
    </w:p>
    <w:p w14:paraId="792C7F62" w14:textId="77777777" w:rsidR="00454C2C" w:rsidRDefault="00454C2C" w:rsidP="00454C2C">
      <w:pPr>
        <w:pStyle w:val="H5"/>
        <w:widowControl w:val="0"/>
        <w:tabs>
          <w:tab w:val="left" w:pos="90"/>
        </w:tabs>
        <w:spacing w:before="0" w:after="0"/>
      </w:pPr>
      <w:r>
        <w:t>Circ</w:t>
      </w:r>
      <w:r w:rsidR="00E925A8">
        <w:t>oscrizione</w:t>
      </w:r>
      <w:r w:rsidR="00E925A8">
        <w:tab/>
      </w:r>
      <w:r w:rsidR="00E925A8">
        <w:tab/>
        <w:t xml:space="preserve">    </w:t>
      </w:r>
      <w:r>
        <w:rPr>
          <w:b w:val="0"/>
        </w:rPr>
        <w:t>Sicilia</w:t>
      </w:r>
      <w:r>
        <w:tab/>
        <w:t xml:space="preserve"> </w:t>
      </w:r>
      <w:r>
        <w:tab/>
      </w:r>
    </w:p>
    <w:p w14:paraId="3B1FC804" w14:textId="77777777" w:rsidR="00DB1C15" w:rsidRDefault="00DB1C15" w:rsidP="00E925A8"/>
    <w:p w14:paraId="06F62B08" w14:textId="77777777" w:rsidR="00EB4D44" w:rsidRDefault="00EB4D44" w:rsidP="002E3929">
      <w:pPr>
        <w:widowControl w:val="0"/>
        <w:tabs>
          <w:tab w:val="left" w:pos="90"/>
        </w:tabs>
        <w:rPr>
          <w:snapToGrid w:val="0"/>
          <w:color w:val="000000"/>
        </w:rPr>
      </w:pPr>
    </w:p>
    <w:p w14:paraId="0FC15DF6" w14:textId="77777777" w:rsidR="00296FA0" w:rsidRDefault="00296FA0" w:rsidP="002E3929">
      <w:pPr>
        <w:widowControl w:val="0"/>
        <w:tabs>
          <w:tab w:val="left" w:pos="90"/>
        </w:tabs>
        <w:rPr>
          <w:snapToGrid w:val="0"/>
          <w:color w:val="000000"/>
        </w:rPr>
      </w:pPr>
    </w:p>
    <w:p w14:paraId="2CDD8589" w14:textId="77777777" w:rsidR="00471AD4" w:rsidRDefault="00471AD4" w:rsidP="00471AD4">
      <w:pPr>
        <w:widowControl w:val="0"/>
        <w:tabs>
          <w:tab w:val="left" w:pos="90"/>
        </w:tabs>
        <w:jc w:val="right"/>
        <w:rPr>
          <w:snapToGrid w:val="0"/>
          <w:color w:val="000000"/>
        </w:rPr>
      </w:pPr>
      <w:r>
        <w:rPr>
          <w:b/>
          <w:snapToGrid w:val="0"/>
          <w:color w:val="000000"/>
          <w:sz w:val="16"/>
        </w:rPr>
        <w:t>COSTA D'AVORIO</w:t>
      </w:r>
    </w:p>
    <w:p w14:paraId="49589204" w14:textId="77777777" w:rsidR="00EB4D44" w:rsidRDefault="00EB4D44" w:rsidP="00EB4D44">
      <w:pPr>
        <w:widowControl w:val="0"/>
        <w:tabs>
          <w:tab w:val="left" w:pos="90"/>
        </w:tabs>
        <w:spacing w:before="23"/>
        <w:rPr>
          <w:b/>
          <w:snapToGrid w:val="0"/>
          <w:color w:val="000080"/>
          <w:sz w:val="26"/>
          <w:u w:val="single"/>
        </w:rPr>
      </w:pPr>
      <w:r>
        <w:rPr>
          <w:b/>
          <w:snapToGrid w:val="0"/>
          <w:color w:val="000080"/>
          <w:u w:val="single"/>
        </w:rPr>
        <w:t xml:space="preserve">REGGIO EMILIA - CONSOLATO ONORARIO            </w:t>
      </w:r>
    </w:p>
    <w:p w14:paraId="65E67499" w14:textId="77777777" w:rsidR="00EB4D44" w:rsidRDefault="00EB4D44" w:rsidP="00EB4D44">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551406EB" w14:textId="77777777" w:rsidR="00EB4D44" w:rsidRDefault="00EB4D44" w:rsidP="00EB4D4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7C5A5071" w14:textId="77777777" w:rsidR="00EB4D44" w:rsidRDefault="00EB4D44" w:rsidP="00EB4D44">
      <w:pPr>
        <w:widowControl w:val="0"/>
        <w:tabs>
          <w:tab w:val="left" w:pos="90"/>
        </w:tabs>
        <w:rPr>
          <w:b/>
          <w:snapToGrid w:val="0"/>
          <w:color w:val="000080"/>
          <w:u w:val="single"/>
        </w:rPr>
      </w:pPr>
    </w:p>
    <w:p w14:paraId="2FCCEE8C" w14:textId="77777777" w:rsidR="00EB4D44" w:rsidRDefault="00EB4D44" w:rsidP="00EB4D44">
      <w:pPr>
        <w:widowControl w:val="0"/>
        <w:tabs>
          <w:tab w:val="left" w:pos="90"/>
        </w:tabs>
        <w:rPr>
          <w:b/>
          <w:snapToGrid w:val="0"/>
          <w:color w:val="000080"/>
          <w:u w:val="single"/>
        </w:rPr>
      </w:pPr>
    </w:p>
    <w:p w14:paraId="63E82F1F" w14:textId="77777777" w:rsidR="00EB4D44" w:rsidRDefault="00EB4D44" w:rsidP="00EB4D44">
      <w:pPr>
        <w:widowControl w:val="0"/>
        <w:tabs>
          <w:tab w:val="left" w:pos="90"/>
        </w:tabs>
        <w:rPr>
          <w:b/>
          <w:snapToGrid w:val="0"/>
          <w:color w:val="000080"/>
          <w:u w:val="single"/>
        </w:rPr>
      </w:pPr>
      <w:r>
        <w:rPr>
          <w:b/>
          <w:snapToGrid w:val="0"/>
          <w:color w:val="000080"/>
          <w:u w:val="single"/>
        </w:rPr>
        <w:t>TORINO - CONSOLATO ONORARIO</w:t>
      </w:r>
    </w:p>
    <w:p w14:paraId="5D64B64A" w14:textId="77777777" w:rsidR="00EB4D44" w:rsidRDefault="00EB4D44" w:rsidP="00EB4D44">
      <w:pPr>
        <w:widowControl w:val="0"/>
        <w:tabs>
          <w:tab w:val="left" w:pos="90"/>
          <w:tab w:val="left" w:pos="2321"/>
        </w:tabs>
        <w:rPr>
          <w:b/>
          <w:snapToGrid w:val="0"/>
          <w:color w:val="000000"/>
        </w:rPr>
      </w:pPr>
    </w:p>
    <w:p w14:paraId="7BB222A6" w14:textId="77777777" w:rsidR="00EB4D44" w:rsidRDefault="00EB4D44" w:rsidP="00EB4D4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B671E">
        <w:rPr>
          <w:snapToGrid w:val="0"/>
          <w:color w:val="000000"/>
        </w:rPr>
        <w:t>Via Vittorio Amedeo II, n.19 – 10121 Torino</w:t>
      </w:r>
    </w:p>
    <w:p w14:paraId="7BE83E7A" w14:textId="77777777" w:rsidR="00EB4D44" w:rsidRPr="00CB671E" w:rsidRDefault="00EB4D44" w:rsidP="00EB4D44">
      <w:pPr>
        <w:widowControl w:val="0"/>
        <w:tabs>
          <w:tab w:val="left" w:pos="2321"/>
        </w:tabs>
        <w:rPr>
          <w:snapToGrid w:val="0"/>
          <w:color w:val="000000"/>
        </w:rPr>
      </w:pPr>
      <w:r>
        <w:rPr>
          <w:snapToGrid w:val="0"/>
          <w:color w:val="000000"/>
        </w:rPr>
        <w:tab/>
      </w:r>
      <w:r w:rsidRPr="00CB671E">
        <w:rPr>
          <w:snapToGrid w:val="0"/>
          <w:color w:val="000000"/>
        </w:rPr>
        <w:t>Tel+39 011 0714790</w:t>
      </w:r>
    </w:p>
    <w:p w14:paraId="17B1B80C" w14:textId="77777777" w:rsidR="00EB4D44" w:rsidRPr="00CB671E" w:rsidRDefault="00EB4D44" w:rsidP="00EB4D44">
      <w:pPr>
        <w:widowControl w:val="0"/>
        <w:tabs>
          <w:tab w:val="left" w:pos="2321"/>
        </w:tabs>
        <w:rPr>
          <w:snapToGrid w:val="0"/>
          <w:color w:val="000000"/>
        </w:rPr>
      </w:pPr>
      <w:r w:rsidRPr="00CB671E">
        <w:rPr>
          <w:snapToGrid w:val="0"/>
          <w:color w:val="000000"/>
        </w:rPr>
        <w:tab/>
        <w:t xml:space="preserve">E-mail  </w:t>
      </w:r>
      <w:hyperlink r:id="rId143" w:history="1">
        <w:r w:rsidRPr="003C4CD4">
          <w:rPr>
            <w:rStyle w:val="Collegamentoipertestuale"/>
            <w:snapToGrid w:val="0"/>
          </w:rPr>
          <w:t>consolato.cdi.torino@gmail.com</w:t>
        </w:r>
      </w:hyperlink>
      <w:r>
        <w:rPr>
          <w:snapToGrid w:val="0"/>
          <w:color w:val="000000"/>
        </w:rPr>
        <w:t xml:space="preserve"> </w:t>
      </w:r>
    </w:p>
    <w:p w14:paraId="17EE633A" w14:textId="77777777" w:rsidR="00EB4D44" w:rsidRDefault="00EB4D44" w:rsidP="00EB4D4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2F616AC2" w14:textId="77777777" w:rsidR="00EB4D44" w:rsidRDefault="00EB4D44" w:rsidP="00EB4D44">
      <w:pPr>
        <w:widowControl w:val="0"/>
        <w:tabs>
          <w:tab w:val="left" w:pos="90"/>
        </w:tabs>
        <w:rPr>
          <w:snapToGrid w:val="0"/>
          <w:color w:val="000000"/>
        </w:rPr>
      </w:pPr>
    </w:p>
    <w:p w14:paraId="47496147" w14:textId="77777777" w:rsidR="00EB4D44" w:rsidRDefault="00EB4D44" w:rsidP="00EB4D44">
      <w:pPr>
        <w:widowControl w:val="0"/>
        <w:tabs>
          <w:tab w:val="left" w:pos="90"/>
        </w:tabs>
        <w:rPr>
          <w:snapToGrid w:val="0"/>
          <w:color w:val="000000"/>
        </w:rPr>
      </w:pPr>
      <w:r w:rsidRPr="006F217E">
        <w:rPr>
          <w:snapToGrid w:val="0"/>
          <w:color w:val="000000"/>
        </w:rPr>
        <w:t xml:space="preserve">Signor </w:t>
      </w:r>
      <w:r>
        <w:rPr>
          <w:snapToGrid w:val="0"/>
          <w:color w:val="000000"/>
        </w:rPr>
        <w:t>GIORGIO DI CAPUA</w:t>
      </w:r>
      <w:r w:rsidRPr="006F217E">
        <w:rPr>
          <w:snapToGrid w:val="0"/>
          <w:color w:val="000000"/>
        </w:rPr>
        <w:t xml:space="preserve">, Console Onorario (Exequatur </w:t>
      </w:r>
      <w:r>
        <w:rPr>
          <w:snapToGrid w:val="0"/>
          <w:color w:val="000000"/>
        </w:rPr>
        <w:t>22 novembre 2021)</w:t>
      </w:r>
    </w:p>
    <w:p w14:paraId="6525C199" w14:textId="77777777" w:rsidR="00471AD4" w:rsidRDefault="00471AD4" w:rsidP="002E3929">
      <w:pPr>
        <w:widowControl w:val="0"/>
        <w:tabs>
          <w:tab w:val="left" w:pos="90"/>
        </w:tabs>
        <w:rPr>
          <w:snapToGrid w:val="0"/>
          <w:color w:val="000000"/>
        </w:rPr>
      </w:pPr>
    </w:p>
    <w:p w14:paraId="7480FE7E" w14:textId="77777777" w:rsidR="006F217E" w:rsidRDefault="006F217E" w:rsidP="002E3929">
      <w:pPr>
        <w:widowControl w:val="0"/>
        <w:tabs>
          <w:tab w:val="left" w:pos="90"/>
        </w:tabs>
        <w:rPr>
          <w:snapToGrid w:val="0"/>
          <w:color w:val="000000"/>
        </w:rPr>
      </w:pPr>
    </w:p>
    <w:p w14:paraId="13B027E7" w14:textId="77777777" w:rsidR="002E3929" w:rsidRDefault="002E3929" w:rsidP="002E3929">
      <w:pPr>
        <w:widowControl w:val="0"/>
        <w:tabs>
          <w:tab w:val="left" w:pos="90"/>
        </w:tabs>
        <w:rPr>
          <w:b/>
          <w:snapToGrid w:val="0"/>
          <w:color w:val="000080"/>
          <w:u w:val="single"/>
        </w:rPr>
      </w:pPr>
      <w:r>
        <w:rPr>
          <w:b/>
          <w:snapToGrid w:val="0"/>
          <w:color w:val="000080"/>
          <w:u w:val="single"/>
        </w:rPr>
        <w:t>TREVISO - CONSOLATO ONORARIO</w:t>
      </w:r>
    </w:p>
    <w:p w14:paraId="67F793C5" w14:textId="77777777" w:rsidR="002E3929" w:rsidRDefault="002E3929" w:rsidP="002E3929">
      <w:pPr>
        <w:widowControl w:val="0"/>
        <w:tabs>
          <w:tab w:val="left" w:pos="90"/>
          <w:tab w:val="left" w:pos="2321"/>
        </w:tabs>
        <w:rPr>
          <w:b/>
          <w:snapToGrid w:val="0"/>
          <w:color w:val="000000"/>
        </w:rPr>
      </w:pPr>
    </w:p>
    <w:p w14:paraId="1FECD804" w14:textId="77777777" w:rsidR="002E3929" w:rsidRDefault="002E3929" w:rsidP="002E3929">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Barberia, 35 – </w:t>
      </w:r>
      <w:r w:rsidR="00F77038">
        <w:rPr>
          <w:snapToGrid w:val="0"/>
          <w:color w:val="000000"/>
        </w:rPr>
        <w:t>31</w:t>
      </w:r>
      <w:r>
        <w:rPr>
          <w:snapToGrid w:val="0"/>
          <w:color w:val="000000"/>
        </w:rPr>
        <w:t>1</w:t>
      </w:r>
      <w:r w:rsidR="00F77038">
        <w:rPr>
          <w:snapToGrid w:val="0"/>
          <w:color w:val="000000"/>
        </w:rPr>
        <w:t>00</w:t>
      </w:r>
      <w:r>
        <w:rPr>
          <w:snapToGrid w:val="0"/>
          <w:color w:val="000000"/>
        </w:rPr>
        <w:t xml:space="preserve"> </w:t>
      </w:r>
      <w:r w:rsidR="00F77038">
        <w:rPr>
          <w:snapToGrid w:val="0"/>
          <w:color w:val="000000"/>
        </w:rPr>
        <w:t>Trev</w:t>
      </w:r>
      <w:r>
        <w:rPr>
          <w:snapToGrid w:val="0"/>
          <w:color w:val="000000"/>
        </w:rPr>
        <w:t>i</w:t>
      </w:r>
      <w:r w:rsidR="00F77038">
        <w:rPr>
          <w:snapToGrid w:val="0"/>
          <w:color w:val="000000"/>
        </w:rPr>
        <w:t>so</w:t>
      </w:r>
      <w:r>
        <w:rPr>
          <w:snapToGrid w:val="0"/>
          <w:color w:val="000000"/>
        </w:rPr>
        <w:t xml:space="preserve"> </w:t>
      </w:r>
    </w:p>
    <w:p w14:paraId="5C27D70F" w14:textId="77777777" w:rsidR="002E3929" w:rsidRDefault="002E3929" w:rsidP="002E3929">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F77038">
        <w:rPr>
          <w:snapToGrid w:val="0"/>
          <w:color w:val="000000"/>
        </w:rPr>
        <w:t>3334544246</w:t>
      </w:r>
    </w:p>
    <w:p w14:paraId="7F7250D5" w14:textId="77777777" w:rsidR="002E3929" w:rsidRDefault="002E3929" w:rsidP="002E3929">
      <w:pPr>
        <w:widowControl w:val="0"/>
        <w:tabs>
          <w:tab w:val="left" w:pos="2321"/>
        </w:tabs>
        <w:rPr>
          <w:snapToGrid w:val="0"/>
          <w:color w:val="000000"/>
          <w:sz w:val="23"/>
        </w:rPr>
      </w:pPr>
      <w:r>
        <w:rPr>
          <w:snapToGrid w:val="0"/>
          <w:color w:val="000000"/>
        </w:rPr>
        <w:tab/>
        <w:t xml:space="preserve">E-mail  </w:t>
      </w:r>
      <w:hyperlink r:id="rId144" w:history="1">
        <w:r w:rsidR="00C151BC" w:rsidRPr="00CE382C">
          <w:rPr>
            <w:rStyle w:val="Collegamentoipertestuale"/>
            <w:snapToGrid w:val="0"/>
          </w:rPr>
          <w:t>consolatocotedivoire.triveneto@gmail.com</w:t>
        </w:r>
      </w:hyperlink>
      <w:r w:rsidR="00C151BC">
        <w:rPr>
          <w:snapToGrid w:val="0"/>
          <w:color w:val="000000"/>
        </w:rPr>
        <w:t xml:space="preserve"> </w:t>
      </w:r>
    </w:p>
    <w:p w14:paraId="5F93FB48" w14:textId="77777777" w:rsidR="002E3929" w:rsidRDefault="002E3929" w:rsidP="002E3929">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Veneto, Friuli Venezia Giulia, Trentino Alto Adige</w:t>
      </w:r>
    </w:p>
    <w:p w14:paraId="4B1BD565" w14:textId="77777777" w:rsidR="00F77038" w:rsidRDefault="00F77038" w:rsidP="002E3929">
      <w:pPr>
        <w:widowControl w:val="0"/>
        <w:tabs>
          <w:tab w:val="left" w:pos="90"/>
          <w:tab w:val="left" w:pos="2321"/>
        </w:tabs>
        <w:rPr>
          <w:snapToGrid w:val="0"/>
          <w:color w:val="000000"/>
        </w:rPr>
      </w:pPr>
    </w:p>
    <w:p w14:paraId="05D64E2D" w14:textId="77777777" w:rsidR="00F77038" w:rsidRDefault="00F77038" w:rsidP="002E3929">
      <w:pPr>
        <w:widowControl w:val="0"/>
        <w:tabs>
          <w:tab w:val="left" w:pos="90"/>
          <w:tab w:val="left" w:pos="2321"/>
        </w:tabs>
        <w:rPr>
          <w:snapToGrid w:val="0"/>
          <w:color w:val="000000"/>
          <w:sz w:val="26"/>
        </w:rPr>
      </w:pPr>
      <w:r>
        <w:rPr>
          <w:snapToGrid w:val="0"/>
          <w:color w:val="000000"/>
        </w:rPr>
        <w:t xml:space="preserve">Signor CLAUDIO GIUST, Console Onorario (Exequatur </w:t>
      </w:r>
      <w:r w:rsidR="006B4C29">
        <w:rPr>
          <w:snapToGrid w:val="0"/>
          <w:color w:val="000000"/>
        </w:rPr>
        <w:t>15 marzo 2024</w:t>
      </w:r>
      <w:r>
        <w:rPr>
          <w:snapToGrid w:val="0"/>
          <w:color w:val="000000"/>
        </w:rPr>
        <w:t>)</w:t>
      </w:r>
    </w:p>
    <w:p w14:paraId="0981B698" w14:textId="77777777" w:rsidR="002E3929" w:rsidRPr="00F77038" w:rsidRDefault="002E3929">
      <w:pPr>
        <w:widowControl w:val="0"/>
        <w:tabs>
          <w:tab w:val="left" w:pos="90"/>
          <w:tab w:val="left" w:pos="2321"/>
        </w:tabs>
        <w:spacing w:before="40"/>
        <w:rPr>
          <w:snapToGrid w:val="0"/>
          <w:color w:val="000000"/>
          <w:sz w:val="16"/>
          <w:szCs w:val="16"/>
        </w:rPr>
      </w:pPr>
    </w:p>
    <w:p w14:paraId="50469912" w14:textId="77777777" w:rsidR="008C01E5" w:rsidRDefault="008C01E5">
      <w:pPr>
        <w:widowControl w:val="0"/>
        <w:tabs>
          <w:tab w:val="left" w:pos="90"/>
        </w:tabs>
        <w:jc w:val="right"/>
        <w:rPr>
          <w:snapToGrid w:val="0"/>
          <w:color w:val="000000"/>
        </w:rPr>
      </w:pPr>
    </w:p>
    <w:p w14:paraId="3F6B15B1" w14:textId="77777777" w:rsidR="004944D8" w:rsidRDefault="004944D8">
      <w:pPr>
        <w:widowControl w:val="0"/>
        <w:tabs>
          <w:tab w:val="left" w:pos="90"/>
        </w:tabs>
        <w:jc w:val="right"/>
        <w:rPr>
          <w:b/>
          <w:snapToGrid w:val="0"/>
          <w:color w:val="000000"/>
        </w:rPr>
      </w:pPr>
      <w:r>
        <w:rPr>
          <w:b/>
          <w:snapToGrid w:val="0"/>
          <w:color w:val="000000"/>
          <w:sz w:val="16"/>
        </w:rPr>
        <w:br w:type="page"/>
        <w:t>COSTA RICA</w:t>
      </w:r>
    </w:p>
    <w:p w14:paraId="0A2BEC1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3456" behindDoc="0" locked="0" layoutInCell="0" allowOverlap="1" wp14:anchorId="17BB1CAA" wp14:editId="00475CAF">
            <wp:simplePos x="0" y="0"/>
            <wp:positionH relativeFrom="column">
              <wp:posOffset>5768975</wp:posOffset>
            </wp:positionH>
            <wp:positionV relativeFrom="paragraph">
              <wp:posOffset>168910</wp:posOffset>
            </wp:positionV>
            <wp:extent cx="734695" cy="467360"/>
            <wp:effectExtent l="19050" t="19050" r="8255" b="8890"/>
            <wp:wrapNone/>
            <wp:docPr id="370"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6"/>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734695"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20CD817" w14:textId="77777777" w:rsidR="004944D8" w:rsidRDefault="004944D8">
      <w:pPr>
        <w:widowControl w:val="0"/>
        <w:tabs>
          <w:tab w:val="left" w:pos="90"/>
        </w:tabs>
        <w:rPr>
          <w:b/>
          <w:snapToGrid w:val="0"/>
          <w:color w:val="000080"/>
          <w:sz w:val="39"/>
        </w:rPr>
      </w:pPr>
      <w:r>
        <w:rPr>
          <w:b/>
          <w:snapToGrid w:val="0"/>
          <w:color w:val="000080"/>
          <w:sz w:val="32"/>
        </w:rPr>
        <w:t xml:space="preserve">COSTA RICA </w:t>
      </w:r>
    </w:p>
    <w:p w14:paraId="51CACADD" w14:textId="77777777" w:rsidR="004944D8" w:rsidRDefault="004944D8">
      <w:pPr>
        <w:widowControl w:val="0"/>
        <w:tabs>
          <w:tab w:val="left" w:pos="90"/>
        </w:tabs>
        <w:rPr>
          <w:b/>
          <w:snapToGrid w:val="0"/>
          <w:color w:val="000080"/>
          <w:sz w:val="28"/>
        </w:rPr>
      </w:pPr>
      <w:r>
        <w:rPr>
          <w:b/>
          <w:snapToGrid w:val="0"/>
          <w:color w:val="000080"/>
          <w:sz w:val="22"/>
        </w:rPr>
        <w:t>Repubblica di</w:t>
      </w:r>
    </w:p>
    <w:p w14:paraId="6BD5585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2AA5266" w14:textId="77777777" w:rsidR="004944D8" w:rsidRDefault="004944D8" w:rsidP="008878B6">
      <w:pPr>
        <w:widowControl w:val="0"/>
        <w:tabs>
          <w:tab w:val="left" w:pos="90"/>
        </w:tabs>
        <w:jc w:val="right"/>
        <w:rPr>
          <w:i/>
          <w:snapToGrid w:val="0"/>
          <w:color w:val="000000"/>
          <w:sz w:val="26"/>
        </w:rPr>
      </w:pPr>
      <w:r>
        <w:rPr>
          <w:i/>
          <w:snapToGrid w:val="0"/>
          <w:color w:val="000000"/>
        </w:rPr>
        <w:t xml:space="preserve"> Festa nazionale 15 settembre</w:t>
      </w:r>
    </w:p>
    <w:p w14:paraId="0B2802C7" w14:textId="77777777" w:rsidR="008878B6" w:rsidRDefault="008878B6" w:rsidP="008878B6">
      <w:pPr>
        <w:widowControl w:val="0"/>
        <w:tabs>
          <w:tab w:val="left" w:pos="90"/>
        </w:tabs>
        <w:rPr>
          <w:b/>
          <w:snapToGrid w:val="0"/>
          <w:color w:val="000080"/>
          <w:u w:val="single"/>
        </w:rPr>
      </w:pPr>
    </w:p>
    <w:p w14:paraId="18FF392D" w14:textId="77777777" w:rsidR="008878B6" w:rsidRDefault="008878B6" w:rsidP="008878B6">
      <w:pPr>
        <w:widowControl w:val="0"/>
        <w:tabs>
          <w:tab w:val="left" w:pos="90"/>
        </w:tabs>
        <w:rPr>
          <w:b/>
          <w:snapToGrid w:val="0"/>
          <w:color w:val="000080"/>
          <w:u w:val="single"/>
        </w:rPr>
      </w:pPr>
    </w:p>
    <w:p w14:paraId="1241459F" w14:textId="77777777" w:rsidR="004944D8" w:rsidRDefault="004944D8" w:rsidP="008878B6">
      <w:pPr>
        <w:widowControl w:val="0"/>
        <w:tabs>
          <w:tab w:val="left" w:pos="90"/>
        </w:tabs>
        <w:rPr>
          <w:b/>
          <w:snapToGrid w:val="0"/>
          <w:color w:val="000080"/>
          <w:sz w:val="26"/>
          <w:u w:val="single"/>
        </w:rPr>
      </w:pPr>
      <w:r>
        <w:rPr>
          <w:b/>
          <w:snapToGrid w:val="0"/>
          <w:color w:val="000080"/>
          <w:u w:val="single"/>
        </w:rPr>
        <w:t xml:space="preserve">ROMA - CONSOLATO GENERALE            </w:t>
      </w:r>
    </w:p>
    <w:p w14:paraId="6D18A92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02FBE" w:rsidRPr="00E02FBE">
        <w:t>Viale Parioli, 41, 2°p. int.6 - 00197 Roma</w:t>
      </w:r>
    </w:p>
    <w:p w14:paraId="661ED09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 84242853 / 06 85355935 - Fax 06 85355956</w:t>
      </w:r>
    </w:p>
    <w:p w14:paraId="473599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46" w:history="1">
        <w:r w:rsidR="00724B2F" w:rsidRPr="0030325A">
          <w:rPr>
            <w:rStyle w:val="Collegamentoipertestuale"/>
            <w:snapToGrid w:val="0"/>
          </w:rPr>
          <w:t>concr-it@rree.go.cr</w:t>
        </w:r>
      </w:hyperlink>
      <w:r w:rsidR="00724B2F">
        <w:rPr>
          <w:snapToGrid w:val="0"/>
          <w:color w:val="000000"/>
        </w:rPr>
        <w:t xml:space="preserve"> </w:t>
      </w:r>
    </w:p>
    <w:p w14:paraId="6E3DAA9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Lazio, Abruzzo, Molise, Sardegna, Lombardia, Veneto, Trentino-Alto Adige, </w:t>
      </w:r>
    </w:p>
    <w:p w14:paraId="4EC744E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Friuli-Venezia Giulia, Umbria          </w:t>
      </w:r>
    </w:p>
    <w:p w14:paraId="4DAAC268" w14:textId="77777777" w:rsidR="004944D8" w:rsidRDefault="004944D8">
      <w:pPr>
        <w:widowControl w:val="0"/>
        <w:tabs>
          <w:tab w:val="left" w:pos="90"/>
        </w:tabs>
        <w:rPr>
          <w:b/>
          <w:snapToGrid w:val="0"/>
          <w:color w:val="000080"/>
          <w:u w:val="single"/>
        </w:rPr>
      </w:pPr>
    </w:p>
    <w:p w14:paraId="2AF0F8FB" w14:textId="77777777" w:rsidR="00DA0737" w:rsidRDefault="00DA0737">
      <w:pPr>
        <w:widowControl w:val="0"/>
        <w:tabs>
          <w:tab w:val="left" w:pos="90"/>
        </w:tabs>
        <w:rPr>
          <w:b/>
          <w:snapToGrid w:val="0"/>
          <w:color w:val="000080"/>
          <w:u w:val="single"/>
        </w:rPr>
      </w:pPr>
    </w:p>
    <w:p w14:paraId="798C8FEB" w14:textId="77777777" w:rsidR="00374505" w:rsidRDefault="00374505" w:rsidP="00374505">
      <w:pPr>
        <w:widowControl w:val="0"/>
        <w:tabs>
          <w:tab w:val="left" w:pos="90"/>
        </w:tabs>
        <w:rPr>
          <w:b/>
          <w:snapToGrid w:val="0"/>
          <w:color w:val="000080"/>
          <w:sz w:val="26"/>
          <w:u w:val="single"/>
        </w:rPr>
      </w:pPr>
      <w:r>
        <w:rPr>
          <w:b/>
          <w:snapToGrid w:val="0"/>
          <w:color w:val="000080"/>
          <w:u w:val="single"/>
        </w:rPr>
        <w:t>BA</w:t>
      </w:r>
      <w:r w:rsidR="00DA1EB9">
        <w:rPr>
          <w:b/>
          <w:snapToGrid w:val="0"/>
          <w:color w:val="000080"/>
          <w:u w:val="single"/>
        </w:rPr>
        <w:t>RI</w:t>
      </w:r>
      <w:r>
        <w:rPr>
          <w:b/>
          <w:snapToGrid w:val="0"/>
          <w:color w:val="000080"/>
          <w:u w:val="single"/>
        </w:rPr>
        <w:t xml:space="preserve"> - CONSOLATO ONORARIO            </w:t>
      </w:r>
    </w:p>
    <w:p w14:paraId="207A294D" w14:textId="77777777" w:rsidR="00374505" w:rsidRDefault="00374505" w:rsidP="0037450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FD0461">
        <w:rPr>
          <w:snapToGrid w:val="0"/>
        </w:rPr>
        <w:t>Via Andrea d</w:t>
      </w:r>
      <w:r w:rsidR="00B26A98">
        <w:rPr>
          <w:snapToGrid w:val="0"/>
        </w:rPr>
        <w:t>a Bari</w:t>
      </w:r>
      <w:r>
        <w:rPr>
          <w:snapToGrid w:val="0"/>
          <w:color w:val="000000"/>
        </w:rPr>
        <w:t xml:space="preserve">, </w:t>
      </w:r>
      <w:r w:rsidR="00B26A98">
        <w:rPr>
          <w:snapToGrid w:val="0"/>
          <w:color w:val="000000"/>
        </w:rPr>
        <w:t>141</w:t>
      </w:r>
      <w:r>
        <w:rPr>
          <w:snapToGrid w:val="0"/>
          <w:color w:val="000000"/>
        </w:rPr>
        <w:t xml:space="preserve"> - </w:t>
      </w:r>
      <w:r w:rsidR="00DA1EB9">
        <w:rPr>
          <w:snapToGrid w:val="0"/>
          <w:color w:val="000000"/>
        </w:rPr>
        <w:t>7</w:t>
      </w:r>
      <w:r>
        <w:rPr>
          <w:snapToGrid w:val="0"/>
          <w:color w:val="000000"/>
        </w:rPr>
        <w:t>012</w:t>
      </w:r>
      <w:r w:rsidR="00DA1EB9">
        <w:rPr>
          <w:snapToGrid w:val="0"/>
          <w:color w:val="000000"/>
        </w:rPr>
        <w:t>1</w:t>
      </w:r>
      <w:r>
        <w:rPr>
          <w:snapToGrid w:val="0"/>
          <w:color w:val="000000"/>
        </w:rPr>
        <w:t xml:space="preserve"> Ba</w:t>
      </w:r>
      <w:r w:rsidR="00DA1EB9">
        <w:rPr>
          <w:snapToGrid w:val="0"/>
          <w:color w:val="000000"/>
        </w:rPr>
        <w:t>ri</w:t>
      </w:r>
      <w:r>
        <w:rPr>
          <w:snapToGrid w:val="0"/>
          <w:color w:val="000000"/>
        </w:rPr>
        <w:t xml:space="preserve"> </w:t>
      </w:r>
    </w:p>
    <w:p w14:paraId="098F3D6D" w14:textId="1327A994" w:rsidR="00A773A3" w:rsidRPr="0050161F" w:rsidRDefault="00374505" w:rsidP="00374505">
      <w:pPr>
        <w:widowControl w:val="0"/>
        <w:tabs>
          <w:tab w:val="left" w:pos="2321"/>
        </w:tabs>
        <w:rPr>
          <w:snapToGrid w:val="0"/>
        </w:rPr>
      </w:pPr>
      <w:r>
        <w:rPr>
          <w:rFonts w:ascii="MS Sans Serif" w:hAnsi="MS Sans Serif"/>
          <w:snapToGrid w:val="0"/>
          <w:sz w:val="24"/>
        </w:rPr>
        <w:tab/>
      </w:r>
      <w:r>
        <w:rPr>
          <w:snapToGrid w:val="0"/>
          <w:color w:val="000000"/>
        </w:rPr>
        <w:t xml:space="preserve">Tel. </w:t>
      </w:r>
      <w:r w:rsidR="0050161F" w:rsidRPr="00B56157">
        <w:t>080</w:t>
      </w:r>
      <w:r w:rsidR="00D51E6A">
        <w:t xml:space="preserve"> </w:t>
      </w:r>
      <w:r w:rsidR="0050161F" w:rsidRPr="00B56157">
        <w:t>8807588</w:t>
      </w:r>
    </w:p>
    <w:p w14:paraId="573438E4" w14:textId="30BEF536" w:rsidR="00374505" w:rsidRDefault="00A773A3" w:rsidP="00374505">
      <w:pPr>
        <w:widowControl w:val="0"/>
        <w:tabs>
          <w:tab w:val="left" w:pos="2321"/>
        </w:tabs>
        <w:rPr>
          <w:snapToGrid w:val="0"/>
          <w:color w:val="000000"/>
          <w:sz w:val="23"/>
        </w:rPr>
      </w:pPr>
      <w:r>
        <w:rPr>
          <w:snapToGrid w:val="0"/>
          <w:color w:val="000000"/>
        </w:rPr>
        <w:tab/>
        <w:t xml:space="preserve">E-mail  </w:t>
      </w:r>
      <w:hyperlink r:id="rId147" w:history="1">
        <w:r w:rsidR="00D51E6A" w:rsidRPr="00F2577D">
          <w:rPr>
            <w:rStyle w:val="Collegamentoipertestuale"/>
            <w:snapToGrid w:val="0"/>
          </w:rPr>
          <w:t>conhcr-br@rree.go.cr</w:t>
        </w:r>
      </w:hyperlink>
      <w:r w:rsidR="005F2B22">
        <w:rPr>
          <w:snapToGrid w:val="0"/>
          <w:color w:val="000000"/>
        </w:rPr>
        <w:t xml:space="preserve"> </w:t>
      </w:r>
    </w:p>
    <w:p w14:paraId="097768CF" w14:textId="79E9ACEE" w:rsidR="00374505" w:rsidRDefault="00374505" w:rsidP="0037450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A773A3" w:rsidRPr="00A773A3">
        <w:rPr>
          <w:snapToGrid w:val="0"/>
        </w:rPr>
        <w:t>Pugli</w:t>
      </w:r>
      <w:r>
        <w:rPr>
          <w:snapToGrid w:val="0"/>
          <w:color w:val="000000"/>
        </w:rPr>
        <w:t xml:space="preserve">a, </w:t>
      </w:r>
      <w:r w:rsidR="00A773A3">
        <w:rPr>
          <w:snapToGrid w:val="0"/>
          <w:color w:val="000000"/>
        </w:rPr>
        <w:t>Abruzzo, Campania</w:t>
      </w:r>
    </w:p>
    <w:p w14:paraId="44FC88D8" w14:textId="42A49036" w:rsidR="00374505" w:rsidRDefault="00374505" w:rsidP="00374505">
      <w:pPr>
        <w:widowControl w:val="0"/>
        <w:tabs>
          <w:tab w:val="left" w:pos="90"/>
        </w:tabs>
        <w:spacing w:before="277"/>
        <w:rPr>
          <w:snapToGrid w:val="0"/>
          <w:color w:val="000000"/>
          <w:sz w:val="26"/>
        </w:rPr>
      </w:pPr>
      <w:r>
        <w:rPr>
          <w:snapToGrid w:val="0"/>
          <w:color w:val="000000"/>
        </w:rPr>
        <w:t xml:space="preserve">Signor </w:t>
      </w:r>
      <w:r w:rsidR="00DA1EB9">
        <w:rPr>
          <w:snapToGrid w:val="0"/>
          <w:color w:val="000000"/>
        </w:rPr>
        <w:t>GIUSEPPE COSTANTINO</w:t>
      </w:r>
      <w:r>
        <w:rPr>
          <w:snapToGrid w:val="0"/>
          <w:color w:val="000000"/>
        </w:rPr>
        <w:t>, Console Onorario (</w:t>
      </w:r>
      <w:r w:rsidR="00A62394">
        <w:rPr>
          <w:snapToGrid w:val="0"/>
          <w:color w:val="000000"/>
        </w:rPr>
        <w:t>Rinnovo e</w:t>
      </w:r>
      <w:r>
        <w:rPr>
          <w:snapToGrid w:val="0"/>
          <w:color w:val="000000"/>
        </w:rPr>
        <w:t xml:space="preserve">xequatur </w:t>
      </w:r>
      <w:r w:rsidR="00A62394">
        <w:rPr>
          <w:snapToGrid w:val="0"/>
          <w:color w:val="000000"/>
        </w:rPr>
        <w:t>9</w:t>
      </w:r>
      <w:r>
        <w:rPr>
          <w:snapToGrid w:val="0"/>
          <w:color w:val="000000"/>
        </w:rPr>
        <w:t xml:space="preserve"> </w:t>
      </w:r>
      <w:r w:rsidR="00A62394">
        <w:rPr>
          <w:snapToGrid w:val="0"/>
          <w:color w:val="000000"/>
        </w:rPr>
        <w:t>lugli</w:t>
      </w:r>
      <w:r>
        <w:rPr>
          <w:snapToGrid w:val="0"/>
          <w:color w:val="000000"/>
        </w:rPr>
        <w:t>o 20</w:t>
      </w:r>
      <w:r w:rsidR="00A62394">
        <w:rPr>
          <w:snapToGrid w:val="0"/>
          <w:color w:val="000000"/>
        </w:rPr>
        <w:t>2</w:t>
      </w:r>
      <w:r w:rsidR="00C62180">
        <w:rPr>
          <w:snapToGrid w:val="0"/>
          <w:color w:val="000000"/>
        </w:rPr>
        <w:t>5</w:t>
      </w:r>
      <w:r>
        <w:rPr>
          <w:snapToGrid w:val="0"/>
          <w:color w:val="000000"/>
        </w:rPr>
        <w:t>)</w:t>
      </w:r>
    </w:p>
    <w:p w14:paraId="271A906D" w14:textId="77777777" w:rsidR="00374505" w:rsidRDefault="00374505">
      <w:pPr>
        <w:widowControl w:val="0"/>
        <w:tabs>
          <w:tab w:val="left" w:pos="90"/>
        </w:tabs>
        <w:rPr>
          <w:b/>
          <w:snapToGrid w:val="0"/>
          <w:color w:val="000080"/>
          <w:u w:val="single"/>
        </w:rPr>
      </w:pPr>
    </w:p>
    <w:p w14:paraId="412363CA" w14:textId="77777777" w:rsidR="00741042" w:rsidRDefault="00741042">
      <w:pPr>
        <w:widowControl w:val="0"/>
        <w:tabs>
          <w:tab w:val="left" w:pos="90"/>
        </w:tabs>
        <w:rPr>
          <w:b/>
          <w:snapToGrid w:val="0"/>
          <w:color w:val="000080"/>
          <w:u w:val="single"/>
        </w:rPr>
      </w:pPr>
    </w:p>
    <w:p w14:paraId="05B80D16" w14:textId="77777777" w:rsidR="00741042" w:rsidRDefault="00741042" w:rsidP="00741042">
      <w:pPr>
        <w:widowControl w:val="0"/>
        <w:tabs>
          <w:tab w:val="left" w:pos="90"/>
        </w:tabs>
        <w:rPr>
          <w:b/>
          <w:snapToGrid w:val="0"/>
          <w:color w:val="000080"/>
          <w:sz w:val="26"/>
          <w:u w:val="single"/>
        </w:rPr>
      </w:pPr>
      <w:r>
        <w:rPr>
          <w:b/>
          <w:snapToGrid w:val="0"/>
          <w:color w:val="000080"/>
          <w:u w:val="single"/>
        </w:rPr>
        <w:t xml:space="preserve">FIRENZE - CONSOLATO ONORARIO            </w:t>
      </w:r>
    </w:p>
    <w:p w14:paraId="00DAAA29" w14:textId="77777777" w:rsidR="00BA639F" w:rsidRDefault="00BA639F" w:rsidP="00BA639F">
      <w:pPr>
        <w:widowControl w:val="0"/>
        <w:tabs>
          <w:tab w:val="left" w:pos="90"/>
          <w:tab w:val="left" w:pos="2321"/>
        </w:tabs>
        <w:rPr>
          <w:b/>
          <w:snapToGrid w:val="0"/>
          <w:color w:val="000000"/>
        </w:rPr>
      </w:pPr>
    </w:p>
    <w:p w14:paraId="5FBE9DF7" w14:textId="77777777" w:rsidR="00741042" w:rsidRDefault="00741042" w:rsidP="00BA639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Via Francesco Baracca</w:t>
      </w:r>
      <w:r>
        <w:rPr>
          <w:snapToGrid w:val="0"/>
          <w:color w:val="000000"/>
        </w:rPr>
        <w:t>, 7 D/E/F/G - 50127 Firenze</w:t>
      </w:r>
    </w:p>
    <w:p w14:paraId="2EBEF9FA" w14:textId="77777777" w:rsidR="00BA639F" w:rsidRDefault="00BA639F" w:rsidP="00BA639F">
      <w:pPr>
        <w:widowControl w:val="0"/>
        <w:tabs>
          <w:tab w:val="left" w:pos="90"/>
          <w:tab w:val="left" w:pos="2321"/>
        </w:tabs>
        <w:rPr>
          <w:snapToGrid w:val="0"/>
          <w:color w:val="000000"/>
        </w:rPr>
      </w:pPr>
      <w:r>
        <w:rPr>
          <w:snapToGrid w:val="0"/>
          <w:color w:val="000000"/>
        </w:rPr>
        <w:tab/>
      </w:r>
      <w:r>
        <w:rPr>
          <w:snapToGrid w:val="0"/>
          <w:color w:val="000000"/>
        </w:rPr>
        <w:tab/>
        <w:t>Tel. 0578233070 – Fax 05782333073</w:t>
      </w:r>
    </w:p>
    <w:p w14:paraId="6F88CAAD" w14:textId="77777777" w:rsidR="005F2B22" w:rsidRDefault="00BA639F" w:rsidP="005F2B22">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148" w:history="1">
        <w:r w:rsidR="005F2B22" w:rsidRPr="00322F40">
          <w:rPr>
            <w:rStyle w:val="Collegamentoipertestuale"/>
            <w:snapToGrid w:val="0"/>
          </w:rPr>
          <w:t>conhcr-fl-it@rree.go.cr</w:t>
        </w:r>
      </w:hyperlink>
    </w:p>
    <w:p w14:paraId="6DD44D66" w14:textId="77777777" w:rsidR="00741042" w:rsidRDefault="00741042" w:rsidP="005F2B22">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Toscana</w:t>
      </w:r>
    </w:p>
    <w:p w14:paraId="04AA3A52" w14:textId="77777777" w:rsidR="00741042" w:rsidRDefault="00741042" w:rsidP="00741042">
      <w:pPr>
        <w:widowControl w:val="0"/>
        <w:tabs>
          <w:tab w:val="left" w:pos="90"/>
        </w:tabs>
        <w:spacing w:before="277"/>
        <w:rPr>
          <w:snapToGrid w:val="0"/>
          <w:color w:val="000000"/>
          <w:sz w:val="26"/>
        </w:rPr>
      </w:pPr>
      <w:r>
        <w:rPr>
          <w:snapToGrid w:val="0"/>
          <w:color w:val="000000"/>
        </w:rPr>
        <w:t>Signor ANDREA LOMBARDI, Console Onorario (Exequatur 14 luglio 20</w:t>
      </w:r>
      <w:r w:rsidR="001B10D8">
        <w:rPr>
          <w:snapToGrid w:val="0"/>
          <w:color w:val="000000"/>
        </w:rPr>
        <w:t>22</w:t>
      </w:r>
      <w:r>
        <w:rPr>
          <w:snapToGrid w:val="0"/>
          <w:color w:val="000000"/>
        </w:rPr>
        <w:t>)</w:t>
      </w:r>
    </w:p>
    <w:p w14:paraId="118BFD6F" w14:textId="77777777" w:rsidR="00741042" w:rsidRDefault="00741042">
      <w:pPr>
        <w:widowControl w:val="0"/>
        <w:tabs>
          <w:tab w:val="left" w:pos="90"/>
        </w:tabs>
        <w:rPr>
          <w:b/>
          <w:snapToGrid w:val="0"/>
          <w:color w:val="000080"/>
          <w:u w:val="single"/>
        </w:rPr>
      </w:pPr>
    </w:p>
    <w:p w14:paraId="42865428" w14:textId="77777777" w:rsidR="004944D8" w:rsidRDefault="004944D8">
      <w:pPr>
        <w:widowControl w:val="0"/>
        <w:tabs>
          <w:tab w:val="left" w:pos="90"/>
        </w:tabs>
        <w:rPr>
          <w:b/>
          <w:snapToGrid w:val="0"/>
          <w:color w:val="000080"/>
          <w:u w:val="single"/>
        </w:rPr>
      </w:pPr>
    </w:p>
    <w:p w14:paraId="36574B4A"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4DF017AB" w14:textId="77777777" w:rsidR="00491A0A" w:rsidRDefault="00491A0A" w:rsidP="00491A0A">
      <w:pPr>
        <w:widowControl w:val="0"/>
        <w:tabs>
          <w:tab w:val="left" w:pos="90"/>
          <w:tab w:val="left" w:pos="2321"/>
        </w:tabs>
        <w:rPr>
          <w:b/>
          <w:snapToGrid w:val="0"/>
          <w:color w:val="000000"/>
        </w:rPr>
      </w:pPr>
    </w:p>
    <w:p w14:paraId="0EC8E765" w14:textId="77777777" w:rsidR="00491A0A" w:rsidRDefault="00491A0A" w:rsidP="00491A0A">
      <w:pPr>
        <w:widowControl w:val="0"/>
        <w:tabs>
          <w:tab w:val="left" w:pos="90"/>
          <w:tab w:val="left" w:pos="2321"/>
        </w:tabs>
        <w:rPr>
          <w:snapToGrid w:val="0"/>
          <w:color w:val="000000"/>
        </w:rPr>
      </w:pPr>
      <w:bookmarkStart w:id="36" w:name="_Hlk116643477"/>
      <w:r>
        <w:rPr>
          <w:b/>
          <w:snapToGrid w:val="0"/>
          <w:color w:val="000000"/>
        </w:rPr>
        <w:t>Indirizzo</w:t>
      </w:r>
      <w:r>
        <w:rPr>
          <w:rFonts w:ascii="MS Sans Serif" w:hAnsi="MS Sans Serif"/>
          <w:snapToGrid w:val="0"/>
          <w:sz w:val="24"/>
        </w:rPr>
        <w:tab/>
      </w:r>
      <w:r>
        <w:rPr>
          <w:snapToGrid w:val="0"/>
        </w:rPr>
        <w:t>Piazzale Susa</w:t>
      </w:r>
      <w:r>
        <w:rPr>
          <w:snapToGrid w:val="0"/>
          <w:color w:val="000000"/>
        </w:rPr>
        <w:t>, 10 - 20133 Milano</w:t>
      </w:r>
    </w:p>
    <w:p w14:paraId="4C61D339" w14:textId="77777777" w:rsidR="00491A0A" w:rsidRDefault="00491A0A" w:rsidP="00491A0A">
      <w:pPr>
        <w:widowControl w:val="0"/>
        <w:tabs>
          <w:tab w:val="left" w:pos="90"/>
          <w:tab w:val="left" w:pos="2321"/>
        </w:tabs>
        <w:rPr>
          <w:snapToGrid w:val="0"/>
          <w:color w:val="000000"/>
        </w:rPr>
      </w:pPr>
      <w:r>
        <w:rPr>
          <w:snapToGrid w:val="0"/>
          <w:color w:val="000000"/>
        </w:rPr>
        <w:tab/>
      </w:r>
      <w:r>
        <w:rPr>
          <w:snapToGrid w:val="0"/>
          <w:color w:val="000000"/>
        </w:rPr>
        <w:tab/>
        <w:t>Tel. 3713126061 – Fax 0226413061</w:t>
      </w:r>
    </w:p>
    <w:p w14:paraId="5FF12120" w14:textId="77777777" w:rsidR="00491A0A" w:rsidRDefault="00491A0A" w:rsidP="00491A0A">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149" w:history="1">
        <w:r w:rsidR="005F2B22" w:rsidRPr="00322F40">
          <w:rPr>
            <w:rStyle w:val="Collegamentoipertestuale"/>
            <w:snapToGrid w:val="0"/>
          </w:rPr>
          <w:t>consmiler@interlaw.biz</w:t>
        </w:r>
      </w:hyperlink>
      <w:r w:rsidR="005F2B22">
        <w:rPr>
          <w:snapToGrid w:val="0"/>
          <w:color w:val="000000"/>
        </w:rPr>
        <w:t xml:space="preserve"> </w:t>
      </w:r>
    </w:p>
    <w:bookmarkEnd w:id="36"/>
    <w:p w14:paraId="4090A649" w14:textId="77777777" w:rsidR="004944D8" w:rsidRDefault="004944D8" w:rsidP="00155A6D">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2330CA">
        <w:rPr>
          <w:snapToGrid w:val="0"/>
        </w:rPr>
        <w:t>Lombardia</w:t>
      </w:r>
      <w:r>
        <w:rPr>
          <w:snapToGrid w:val="0"/>
          <w:color w:val="000000"/>
        </w:rPr>
        <w:t xml:space="preserve">                    </w:t>
      </w:r>
    </w:p>
    <w:p w14:paraId="08481A4F" w14:textId="77777777" w:rsidR="00A079B1" w:rsidRDefault="00A079B1" w:rsidP="00155A6D">
      <w:pPr>
        <w:widowControl w:val="0"/>
        <w:tabs>
          <w:tab w:val="left" w:pos="90"/>
        </w:tabs>
        <w:rPr>
          <w:snapToGrid w:val="0"/>
          <w:color w:val="000000"/>
        </w:rPr>
      </w:pPr>
    </w:p>
    <w:p w14:paraId="51260FBB" w14:textId="77777777" w:rsidR="00491A0A" w:rsidRDefault="00491A0A" w:rsidP="00155A6D">
      <w:pPr>
        <w:widowControl w:val="0"/>
        <w:tabs>
          <w:tab w:val="left" w:pos="90"/>
        </w:tabs>
        <w:rPr>
          <w:snapToGrid w:val="0"/>
          <w:color w:val="000000"/>
        </w:rPr>
      </w:pPr>
      <w:r>
        <w:rPr>
          <w:snapToGrid w:val="0"/>
          <w:color w:val="000000"/>
        </w:rPr>
        <w:t>Signor FABRIZIO GRILLO, Console Onorario (Exequatur 5 dicembre 20</w:t>
      </w:r>
      <w:r w:rsidR="00860834">
        <w:rPr>
          <w:snapToGrid w:val="0"/>
          <w:color w:val="000000"/>
        </w:rPr>
        <w:t>22</w:t>
      </w:r>
      <w:r>
        <w:rPr>
          <w:snapToGrid w:val="0"/>
          <w:color w:val="000000"/>
        </w:rPr>
        <w:t>)</w:t>
      </w:r>
    </w:p>
    <w:p w14:paraId="3C365A44" w14:textId="77777777" w:rsidR="00155A6D" w:rsidRDefault="00155A6D" w:rsidP="00155A6D">
      <w:pPr>
        <w:widowControl w:val="0"/>
        <w:tabs>
          <w:tab w:val="left" w:pos="90"/>
        </w:tabs>
        <w:rPr>
          <w:snapToGrid w:val="0"/>
          <w:color w:val="000000"/>
        </w:rPr>
      </w:pPr>
    </w:p>
    <w:p w14:paraId="0C31BAAC" w14:textId="77777777" w:rsidR="00491A0A" w:rsidRDefault="00491A0A" w:rsidP="00155A6D">
      <w:pPr>
        <w:widowControl w:val="0"/>
        <w:tabs>
          <w:tab w:val="left" w:pos="90"/>
        </w:tabs>
        <w:rPr>
          <w:snapToGrid w:val="0"/>
          <w:color w:val="000000"/>
        </w:rPr>
      </w:pPr>
    </w:p>
    <w:p w14:paraId="6AD31566" w14:textId="77777777" w:rsidR="007D7293" w:rsidRPr="007D7293" w:rsidRDefault="007D7293" w:rsidP="007D7293">
      <w:pPr>
        <w:pStyle w:val="Default"/>
        <w:rPr>
          <w:color w:val="000099"/>
          <w:sz w:val="20"/>
          <w:szCs w:val="20"/>
          <w:u w:val="single"/>
        </w:rPr>
      </w:pPr>
      <w:r w:rsidRPr="007D7293">
        <w:rPr>
          <w:b/>
          <w:bCs/>
          <w:color w:val="000099"/>
          <w:sz w:val="20"/>
          <w:szCs w:val="20"/>
          <w:u w:val="single"/>
        </w:rPr>
        <w:t xml:space="preserve">TORINO - CONSOLATO ONORARIO </w:t>
      </w:r>
    </w:p>
    <w:p w14:paraId="3EE8DDBF" w14:textId="77777777" w:rsidR="007D7293" w:rsidRPr="00CC0961" w:rsidRDefault="007D7293" w:rsidP="007D7293">
      <w:pPr>
        <w:widowControl w:val="0"/>
        <w:tabs>
          <w:tab w:val="left" w:pos="90"/>
          <w:tab w:val="left" w:pos="2321"/>
        </w:tabs>
        <w:spacing w:before="40"/>
        <w:rPr>
          <w:b/>
          <w:bCs/>
          <w:color w:val="1F4E79"/>
        </w:rPr>
      </w:pPr>
    </w:p>
    <w:p w14:paraId="068FAD40" w14:textId="77777777" w:rsidR="00F60788" w:rsidRDefault="00F60788" w:rsidP="00F60788">
      <w:pPr>
        <w:widowControl w:val="0"/>
        <w:tabs>
          <w:tab w:val="left" w:pos="90"/>
          <w:tab w:val="left" w:pos="2321"/>
        </w:tabs>
        <w:spacing w:before="40"/>
      </w:pPr>
      <w:r w:rsidRPr="00F60788">
        <w:rPr>
          <w:b/>
          <w:bCs/>
        </w:rPr>
        <w:t>Indirizzo</w:t>
      </w:r>
      <w:r w:rsidRPr="00F60788">
        <w:rPr>
          <w:b/>
          <w:bCs/>
        </w:rPr>
        <w:tab/>
      </w:r>
      <w:r>
        <w:t>Via Luciano Manara n.5 – 10133 Torino (TO)</w:t>
      </w:r>
    </w:p>
    <w:p w14:paraId="50F620F4" w14:textId="77777777" w:rsidR="00F60788" w:rsidRDefault="00F60788" w:rsidP="00F60788">
      <w:pPr>
        <w:widowControl w:val="0"/>
        <w:tabs>
          <w:tab w:val="left" w:pos="90"/>
          <w:tab w:val="left" w:pos="2321"/>
        </w:tabs>
        <w:spacing w:before="40"/>
      </w:pPr>
      <w:r>
        <w:tab/>
      </w:r>
      <w:r>
        <w:tab/>
        <w:t>Tel. 011 2421285</w:t>
      </w:r>
    </w:p>
    <w:p w14:paraId="0D5B0D08" w14:textId="77777777" w:rsidR="00F60788" w:rsidRDefault="00F60788" w:rsidP="00F60788">
      <w:pPr>
        <w:widowControl w:val="0"/>
        <w:tabs>
          <w:tab w:val="left" w:pos="90"/>
          <w:tab w:val="left" w:pos="2321"/>
        </w:tabs>
        <w:spacing w:before="40"/>
      </w:pPr>
      <w:r>
        <w:tab/>
      </w:r>
      <w:r>
        <w:tab/>
        <w:t xml:space="preserve">E-mail: </w:t>
      </w:r>
      <w:hyperlink r:id="rId150" w:history="1">
        <w:r w:rsidR="00D671CD" w:rsidRPr="006674AF">
          <w:rPr>
            <w:rStyle w:val="Collegamentoipertestuale"/>
          </w:rPr>
          <w:t>conhcr-it@rree.go.cr</w:t>
        </w:r>
      </w:hyperlink>
      <w:r w:rsidR="00D671CD">
        <w:t xml:space="preserve"> </w:t>
      </w:r>
    </w:p>
    <w:p w14:paraId="790F9DF5" w14:textId="77777777" w:rsidR="008C06A5" w:rsidRDefault="00F60788" w:rsidP="00F60788">
      <w:pPr>
        <w:widowControl w:val="0"/>
        <w:tabs>
          <w:tab w:val="left" w:pos="90"/>
          <w:tab w:val="left" w:pos="2321"/>
        </w:tabs>
        <w:spacing w:before="40"/>
        <w:rPr>
          <w:snapToGrid w:val="0"/>
          <w:color w:val="000000"/>
        </w:rPr>
      </w:pPr>
      <w:r>
        <w:t xml:space="preserve"> </w:t>
      </w:r>
      <w:r w:rsidR="007D7293">
        <w:rPr>
          <w:b/>
          <w:bCs/>
        </w:rPr>
        <w:t xml:space="preserve">Circoscrizione </w:t>
      </w:r>
      <w:r w:rsidR="00A83974">
        <w:rPr>
          <w:b/>
          <w:bCs/>
        </w:rPr>
        <w:tab/>
      </w:r>
      <w:r w:rsidR="00A83974">
        <w:t>Piemonte</w:t>
      </w:r>
    </w:p>
    <w:p w14:paraId="672BA6BB" w14:textId="77777777" w:rsidR="007D7293" w:rsidRDefault="007D7293" w:rsidP="00A079B1">
      <w:pPr>
        <w:widowControl w:val="0"/>
        <w:tabs>
          <w:tab w:val="left" w:pos="90"/>
          <w:tab w:val="left" w:pos="2321"/>
        </w:tabs>
        <w:spacing w:before="40"/>
        <w:rPr>
          <w:snapToGrid w:val="0"/>
          <w:color w:val="000000"/>
        </w:rPr>
      </w:pPr>
    </w:p>
    <w:p w14:paraId="10A82EFA" w14:textId="77777777" w:rsidR="007D7293" w:rsidRDefault="00F60788" w:rsidP="00A079B1">
      <w:pPr>
        <w:widowControl w:val="0"/>
        <w:tabs>
          <w:tab w:val="left" w:pos="90"/>
          <w:tab w:val="left" w:pos="2321"/>
        </w:tabs>
        <w:spacing w:before="40"/>
        <w:rPr>
          <w:snapToGrid w:val="0"/>
          <w:color w:val="000000"/>
        </w:rPr>
      </w:pPr>
      <w:r>
        <w:rPr>
          <w:snapToGrid w:val="0"/>
          <w:color w:val="000000"/>
        </w:rPr>
        <w:t xml:space="preserve">Signora </w:t>
      </w:r>
      <w:r w:rsidRPr="00F60788">
        <w:rPr>
          <w:snapToGrid w:val="0"/>
          <w:color w:val="000000"/>
        </w:rPr>
        <w:t>ALESSANDRA BOETTI VILLANIS AUDIFREDI</w:t>
      </w:r>
      <w:r>
        <w:rPr>
          <w:snapToGrid w:val="0"/>
          <w:color w:val="000000"/>
        </w:rPr>
        <w:t>, Console Onorario (Exequatur 13 ottobre 2022)</w:t>
      </w:r>
    </w:p>
    <w:p w14:paraId="1F1ED489" w14:textId="77777777" w:rsidR="007B6507" w:rsidRDefault="007B6507" w:rsidP="0055525B">
      <w:pPr>
        <w:widowControl w:val="0"/>
        <w:tabs>
          <w:tab w:val="left" w:pos="90"/>
        </w:tabs>
        <w:spacing w:before="23"/>
        <w:jc w:val="right"/>
        <w:rPr>
          <w:snapToGrid w:val="0"/>
          <w:color w:val="000000"/>
        </w:rPr>
      </w:pPr>
    </w:p>
    <w:p w14:paraId="7CCC4995" w14:textId="77777777" w:rsidR="004944D8" w:rsidRDefault="0055525B" w:rsidP="0055525B">
      <w:pPr>
        <w:widowControl w:val="0"/>
        <w:tabs>
          <w:tab w:val="left" w:pos="90"/>
        </w:tabs>
        <w:spacing w:before="23"/>
        <w:jc w:val="right"/>
        <w:rPr>
          <w:b/>
          <w:snapToGrid w:val="0"/>
          <w:color w:val="000000"/>
        </w:rPr>
      </w:pPr>
      <w:r>
        <w:rPr>
          <w:snapToGrid w:val="0"/>
          <w:color w:val="000000"/>
        </w:rPr>
        <w:br w:type="page"/>
      </w:r>
      <w:r w:rsidR="004944D8">
        <w:rPr>
          <w:b/>
          <w:snapToGrid w:val="0"/>
          <w:color w:val="000000"/>
          <w:sz w:val="16"/>
        </w:rPr>
        <w:t>CROAZIA</w:t>
      </w:r>
    </w:p>
    <w:p w14:paraId="442FD3B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4480" behindDoc="0" locked="0" layoutInCell="0" allowOverlap="1" wp14:anchorId="4CBB5E85" wp14:editId="4B25EFF4">
            <wp:simplePos x="0" y="0"/>
            <wp:positionH relativeFrom="column">
              <wp:posOffset>5648960</wp:posOffset>
            </wp:positionH>
            <wp:positionV relativeFrom="paragraph">
              <wp:posOffset>158115</wp:posOffset>
            </wp:positionV>
            <wp:extent cx="840740" cy="467995"/>
            <wp:effectExtent l="19050" t="19050" r="0" b="8255"/>
            <wp:wrapNone/>
            <wp:docPr id="369"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7"/>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84074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9D9CD3F" w14:textId="77777777" w:rsidR="004944D8" w:rsidRDefault="004944D8">
      <w:pPr>
        <w:widowControl w:val="0"/>
        <w:tabs>
          <w:tab w:val="left" w:pos="90"/>
        </w:tabs>
        <w:rPr>
          <w:b/>
          <w:snapToGrid w:val="0"/>
          <w:color w:val="000080"/>
          <w:sz w:val="39"/>
        </w:rPr>
      </w:pPr>
      <w:r>
        <w:rPr>
          <w:b/>
          <w:snapToGrid w:val="0"/>
          <w:color w:val="000080"/>
          <w:sz w:val="32"/>
        </w:rPr>
        <w:t xml:space="preserve">CROAZIA </w:t>
      </w:r>
    </w:p>
    <w:p w14:paraId="33A3EBD0"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29A633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DC972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E3346C">
        <w:rPr>
          <w:i/>
          <w:snapToGrid w:val="0"/>
          <w:color w:val="000000"/>
        </w:rPr>
        <w:t>30 maggio</w:t>
      </w:r>
    </w:p>
    <w:p w14:paraId="149FCE7F" w14:textId="77777777" w:rsidR="004A6737" w:rsidRDefault="004A6737" w:rsidP="004A6737">
      <w:pPr>
        <w:widowControl w:val="0"/>
        <w:tabs>
          <w:tab w:val="left" w:pos="90"/>
        </w:tabs>
        <w:rPr>
          <w:b/>
          <w:snapToGrid w:val="0"/>
          <w:color w:val="000080"/>
          <w:u w:val="single"/>
        </w:rPr>
      </w:pPr>
    </w:p>
    <w:p w14:paraId="51C1A65E" w14:textId="77777777" w:rsidR="00C76FE1" w:rsidRDefault="00C76FE1" w:rsidP="004A6737">
      <w:pPr>
        <w:widowControl w:val="0"/>
        <w:tabs>
          <w:tab w:val="left" w:pos="90"/>
        </w:tabs>
        <w:rPr>
          <w:b/>
          <w:snapToGrid w:val="0"/>
          <w:color w:val="000080"/>
          <w:u w:val="single"/>
        </w:rPr>
      </w:pPr>
    </w:p>
    <w:p w14:paraId="0D1841E3" w14:textId="77777777" w:rsidR="004944D8" w:rsidRDefault="004944D8" w:rsidP="004A6737">
      <w:pPr>
        <w:widowControl w:val="0"/>
        <w:tabs>
          <w:tab w:val="left" w:pos="90"/>
        </w:tabs>
        <w:rPr>
          <w:b/>
          <w:snapToGrid w:val="0"/>
          <w:color w:val="000080"/>
          <w:sz w:val="26"/>
          <w:u w:val="single"/>
        </w:rPr>
      </w:pPr>
      <w:r>
        <w:rPr>
          <w:b/>
          <w:snapToGrid w:val="0"/>
          <w:color w:val="000080"/>
          <w:u w:val="single"/>
        </w:rPr>
        <w:t>ROMA - SEZIONE CONSOLARE DELL'AMBASCIATA</w:t>
      </w:r>
    </w:p>
    <w:p w14:paraId="76A45DD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 Bodio, 74/76 - 00191 Roma </w:t>
      </w:r>
    </w:p>
    <w:p w14:paraId="1AB183D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0636304630  - Fax 0636303269  </w:t>
      </w:r>
    </w:p>
    <w:p w14:paraId="271B642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FC4419" w:rsidRPr="00FC4419">
        <w:t>vrhrim@mvep.hr</w:t>
      </w:r>
    </w:p>
    <w:p w14:paraId="60DE544E" w14:textId="77777777" w:rsidR="004944D8" w:rsidRDefault="004944D8" w:rsidP="00D6531C">
      <w:pPr>
        <w:widowControl w:val="0"/>
        <w:tabs>
          <w:tab w:val="left" w:pos="90"/>
          <w:tab w:val="left" w:pos="2321"/>
        </w:tabs>
        <w:spacing w:before="49"/>
        <w:jc w:val="both"/>
        <w:rPr>
          <w:snapToGrid w:val="0"/>
          <w:color w:val="000000"/>
          <w:sz w:val="23"/>
        </w:rPr>
      </w:pPr>
      <w:r>
        <w:rPr>
          <w:b/>
          <w:snapToGrid w:val="0"/>
          <w:color w:val="000000"/>
        </w:rPr>
        <w:t>Circoscrizione</w:t>
      </w:r>
      <w:r>
        <w:rPr>
          <w:b/>
          <w:snapToGrid w:val="0"/>
          <w:color w:val="000000"/>
        </w:rPr>
        <w:tab/>
      </w:r>
      <w:r>
        <w:rPr>
          <w:snapToGrid w:val="0"/>
          <w:color w:val="000000"/>
        </w:rPr>
        <w:t>Tutto il terri</w:t>
      </w:r>
      <w:r w:rsidR="00D6531C">
        <w:rPr>
          <w:snapToGrid w:val="0"/>
          <w:color w:val="000000"/>
        </w:rPr>
        <w:t>torio della Repubblica Italiana</w:t>
      </w:r>
    </w:p>
    <w:p w14:paraId="4C552541" w14:textId="77777777" w:rsidR="008B0677" w:rsidRDefault="008B0677">
      <w:pPr>
        <w:widowControl w:val="0"/>
        <w:tabs>
          <w:tab w:val="left" w:pos="90"/>
        </w:tabs>
        <w:spacing w:before="286"/>
        <w:rPr>
          <w:snapToGrid w:val="0"/>
          <w:color w:val="000000"/>
        </w:rPr>
      </w:pPr>
    </w:p>
    <w:p w14:paraId="7982FE2F"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15E4D8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625909" w:rsidRPr="00625909">
        <w:rPr>
          <w:snapToGrid w:val="0"/>
          <w:color w:val="000000"/>
        </w:rPr>
        <w:t>Piazzale Luigi Cadorna</w:t>
      </w:r>
      <w:r>
        <w:rPr>
          <w:snapToGrid w:val="0"/>
          <w:color w:val="000000"/>
        </w:rPr>
        <w:t xml:space="preserve">, </w:t>
      </w:r>
      <w:r w:rsidR="00625909">
        <w:rPr>
          <w:snapToGrid w:val="0"/>
          <w:color w:val="000000"/>
        </w:rPr>
        <w:t>15</w:t>
      </w:r>
      <w:r>
        <w:rPr>
          <w:snapToGrid w:val="0"/>
          <w:color w:val="000000"/>
        </w:rPr>
        <w:t xml:space="preserve"> - 20123 Milano </w:t>
      </w:r>
    </w:p>
    <w:p w14:paraId="09D12902"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028051772 - Fax 028051541  </w:t>
      </w:r>
    </w:p>
    <w:p w14:paraId="381EF9F5" w14:textId="77777777" w:rsidR="00B9050A" w:rsidRPr="00C47A83" w:rsidRDefault="00B9050A">
      <w:pPr>
        <w:widowControl w:val="0"/>
        <w:tabs>
          <w:tab w:val="left" w:pos="2321"/>
        </w:tabs>
        <w:rPr>
          <w:snapToGrid w:val="0"/>
          <w:color w:val="000000"/>
        </w:rPr>
      </w:pPr>
      <w:r>
        <w:rPr>
          <w:snapToGrid w:val="0"/>
          <w:color w:val="000000"/>
        </w:rPr>
        <w:tab/>
        <w:t>E-mail</w:t>
      </w:r>
      <w:r w:rsidR="00C47A83">
        <w:rPr>
          <w:snapToGrid w:val="0"/>
          <w:color w:val="000000"/>
        </w:rPr>
        <w:t>:</w:t>
      </w:r>
      <w:r>
        <w:rPr>
          <w:snapToGrid w:val="0"/>
          <w:color w:val="000000"/>
        </w:rPr>
        <w:t xml:space="preserve"> </w:t>
      </w:r>
      <w:hyperlink r:id="rId152" w:history="1">
        <w:r w:rsidR="00E370F4" w:rsidRPr="00EC64DD">
          <w:rPr>
            <w:rStyle w:val="Collegamentoipertestuale"/>
            <w:snapToGrid w:val="0"/>
          </w:rPr>
          <w:t>milano@mvep.hr</w:t>
        </w:r>
      </w:hyperlink>
      <w:r w:rsidR="00E370F4">
        <w:rPr>
          <w:snapToGrid w:val="0"/>
          <w:color w:val="000000"/>
        </w:rPr>
        <w:t xml:space="preserve"> </w:t>
      </w:r>
      <w:r w:rsidR="00C47A83">
        <w:rPr>
          <w:snapToGrid w:val="0"/>
          <w:color w:val="000000"/>
        </w:rPr>
        <w:t xml:space="preserve">  - </w:t>
      </w:r>
      <w:hyperlink r:id="rId153" w:history="1">
        <w:r w:rsidR="00C47A83" w:rsidRPr="00EC64DD">
          <w:rPr>
            <w:rStyle w:val="Collegamentoipertestuale"/>
            <w:snapToGrid w:val="0"/>
          </w:rPr>
          <w:t>stjepan.ribic@mvep.hr</w:t>
        </w:r>
      </w:hyperlink>
      <w:r w:rsidR="00C47A83">
        <w:rPr>
          <w:snapToGrid w:val="0"/>
          <w:color w:val="000000"/>
        </w:rPr>
        <w:t xml:space="preserve"> </w:t>
      </w:r>
    </w:p>
    <w:p w14:paraId="176809BE"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Lombardia, Piemonte, Valle d'Aosta, Emilia-Romagna, Liguria</w:t>
      </w:r>
    </w:p>
    <w:p w14:paraId="0D4A7A6B" w14:textId="77777777" w:rsidR="004944D8" w:rsidRDefault="004944D8">
      <w:pPr>
        <w:widowControl w:val="0"/>
        <w:tabs>
          <w:tab w:val="left" w:pos="90"/>
          <w:tab w:val="left" w:pos="2321"/>
        </w:tabs>
        <w:spacing w:before="40"/>
        <w:rPr>
          <w:snapToGrid w:val="0"/>
          <w:color w:val="000000"/>
        </w:rPr>
      </w:pPr>
    </w:p>
    <w:p w14:paraId="7D471DC7" w14:textId="77777777" w:rsidR="00B5485E" w:rsidRDefault="00B5485E">
      <w:pPr>
        <w:widowControl w:val="0"/>
        <w:tabs>
          <w:tab w:val="left" w:pos="2321"/>
        </w:tabs>
        <w:rPr>
          <w:snapToGrid w:val="0"/>
          <w:color w:val="000000"/>
        </w:rPr>
      </w:pPr>
      <w:r>
        <w:rPr>
          <w:snapToGrid w:val="0"/>
          <w:color w:val="000000"/>
        </w:rPr>
        <w:t xml:space="preserve">Signor </w:t>
      </w:r>
      <w:r w:rsidR="0052537B">
        <w:rPr>
          <w:snapToGrid w:val="0"/>
          <w:color w:val="000000"/>
        </w:rPr>
        <w:t>STJEPAN RIBIĆ</w:t>
      </w:r>
      <w:r>
        <w:rPr>
          <w:snapToGrid w:val="0"/>
          <w:color w:val="000000"/>
        </w:rPr>
        <w:t>, Console</w:t>
      </w:r>
      <w:r w:rsidR="00BD18CF">
        <w:rPr>
          <w:snapToGrid w:val="0"/>
          <w:color w:val="000000"/>
        </w:rPr>
        <w:t xml:space="preserve"> Generale</w:t>
      </w:r>
      <w:r>
        <w:rPr>
          <w:snapToGrid w:val="0"/>
          <w:color w:val="000000"/>
        </w:rPr>
        <w:t xml:space="preserve"> (</w:t>
      </w:r>
      <w:r w:rsidR="00C500BC">
        <w:rPr>
          <w:snapToGrid w:val="0"/>
          <w:color w:val="000000"/>
        </w:rPr>
        <w:t xml:space="preserve">Exequatur </w:t>
      </w:r>
      <w:r>
        <w:rPr>
          <w:snapToGrid w:val="0"/>
          <w:color w:val="000000"/>
        </w:rPr>
        <w:t>2</w:t>
      </w:r>
      <w:r w:rsidR="0052537B">
        <w:rPr>
          <w:snapToGrid w:val="0"/>
          <w:color w:val="000000"/>
        </w:rPr>
        <w:t>4</w:t>
      </w:r>
      <w:r>
        <w:rPr>
          <w:snapToGrid w:val="0"/>
          <w:color w:val="000000"/>
        </w:rPr>
        <w:t xml:space="preserve"> </w:t>
      </w:r>
      <w:r w:rsidR="00B112D1">
        <w:rPr>
          <w:snapToGrid w:val="0"/>
          <w:color w:val="000000"/>
        </w:rPr>
        <w:t>fe</w:t>
      </w:r>
      <w:r w:rsidR="0052537B">
        <w:rPr>
          <w:snapToGrid w:val="0"/>
          <w:color w:val="000000"/>
        </w:rPr>
        <w:t>bbraio</w:t>
      </w:r>
      <w:r>
        <w:rPr>
          <w:snapToGrid w:val="0"/>
          <w:color w:val="000000"/>
        </w:rPr>
        <w:t xml:space="preserve"> 20</w:t>
      </w:r>
      <w:r w:rsidR="0052537B">
        <w:rPr>
          <w:snapToGrid w:val="0"/>
          <w:color w:val="000000"/>
        </w:rPr>
        <w:t>20</w:t>
      </w:r>
      <w:r>
        <w:rPr>
          <w:snapToGrid w:val="0"/>
          <w:color w:val="000000"/>
        </w:rPr>
        <w:t>)</w:t>
      </w:r>
    </w:p>
    <w:p w14:paraId="1A6929A3" w14:textId="0D9523CB" w:rsidR="00960A1F" w:rsidRDefault="00960A1F">
      <w:pPr>
        <w:widowControl w:val="0"/>
        <w:tabs>
          <w:tab w:val="left" w:pos="2321"/>
        </w:tabs>
        <w:rPr>
          <w:snapToGrid w:val="0"/>
          <w:color w:val="000000"/>
        </w:rPr>
      </w:pPr>
      <w:r>
        <w:rPr>
          <w:snapToGrid w:val="0"/>
          <w:color w:val="000000"/>
        </w:rPr>
        <w:t>Signora MARTINA MAKSAN, Console (22 gennaio 2024)</w:t>
      </w:r>
    </w:p>
    <w:p w14:paraId="2D8AD6D3" w14:textId="17C7C99D" w:rsidR="00854B85" w:rsidRPr="00B5485E" w:rsidRDefault="00854B85">
      <w:pPr>
        <w:widowControl w:val="0"/>
        <w:tabs>
          <w:tab w:val="left" w:pos="2321"/>
        </w:tabs>
        <w:rPr>
          <w:snapToGrid w:val="0"/>
          <w:color w:val="000000"/>
        </w:rPr>
      </w:pPr>
      <w:r>
        <w:rPr>
          <w:snapToGrid w:val="0"/>
          <w:color w:val="000000"/>
        </w:rPr>
        <w:t>Signora GORDANA POKUPEC, Console (27 gennaio 2025)</w:t>
      </w:r>
    </w:p>
    <w:p w14:paraId="5646BB3A" w14:textId="77777777" w:rsidR="004944D8" w:rsidRDefault="004944D8">
      <w:pPr>
        <w:widowControl w:val="0"/>
        <w:tabs>
          <w:tab w:val="left" w:pos="2321"/>
        </w:tabs>
        <w:rPr>
          <w:snapToGrid w:val="0"/>
          <w:color w:val="000000"/>
          <w:sz w:val="23"/>
        </w:rPr>
      </w:pPr>
    </w:p>
    <w:p w14:paraId="7289951B" w14:textId="0E627837" w:rsidR="004944D8" w:rsidRDefault="004944D8">
      <w:pPr>
        <w:widowControl w:val="0"/>
        <w:tabs>
          <w:tab w:val="left" w:pos="2321"/>
        </w:tabs>
        <w:rPr>
          <w:snapToGrid w:val="0"/>
          <w:color w:val="000000"/>
          <w:sz w:val="23"/>
        </w:rPr>
      </w:pPr>
    </w:p>
    <w:p w14:paraId="72AA948B" w14:textId="77777777" w:rsidR="00F318E8" w:rsidRDefault="00F318E8">
      <w:pPr>
        <w:widowControl w:val="0"/>
        <w:tabs>
          <w:tab w:val="left" w:pos="2321"/>
        </w:tabs>
        <w:rPr>
          <w:snapToGrid w:val="0"/>
          <w:color w:val="000000"/>
          <w:sz w:val="23"/>
        </w:rPr>
      </w:pPr>
    </w:p>
    <w:p w14:paraId="232A2260" w14:textId="77777777" w:rsidR="004944D8" w:rsidRDefault="004944D8">
      <w:pPr>
        <w:widowControl w:val="0"/>
        <w:tabs>
          <w:tab w:val="left" w:pos="2321"/>
        </w:tabs>
        <w:rPr>
          <w:b/>
          <w:snapToGrid w:val="0"/>
          <w:color w:val="000080"/>
          <w:sz w:val="26"/>
          <w:u w:val="single"/>
        </w:rPr>
      </w:pPr>
      <w:r>
        <w:rPr>
          <w:b/>
          <w:snapToGrid w:val="0"/>
          <w:color w:val="000080"/>
          <w:u w:val="single"/>
        </w:rPr>
        <w:t xml:space="preserve">TRIESTE - CONSOLATO GENERALE            </w:t>
      </w:r>
    </w:p>
    <w:p w14:paraId="2275703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Goldoni, 9 - 34122 Trieste </w:t>
      </w:r>
    </w:p>
    <w:p w14:paraId="0E5E3EA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040775142 - Fax 040773959  </w:t>
      </w:r>
    </w:p>
    <w:p w14:paraId="509561C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B81335">
        <w:rPr>
          <w:snapToGrid w:val="0"/>
          <w:color w:val="000000"/>
        </w:rPr>
        <w:t xml:space="preserve">Friuli Venezia Giulia, Trentino </w:t>
      </w:r>
      <w:r>
        <w:rPr>
          <w:snapToGrid w:val="0"/>
          <w:color w:val="000000"/>
        </w:rPr>
        <w:t xml:space="preserve">Alto Adige, Veneto  </w:t>
      </w:r>
    </w:p>
    <w:p w14:paraId="0DD41CF5" w14:textId="77777777" w:rsidR="004944D8" w:rsidRDefault="004944D8">
      <w:pPr>
        <w:widowControl w:val="0"/>
        <w:tabs>
          <w:tab w:val="left" w:pos="90"/>
          <w:tab w:val="left" w:pos="2321"/>
        </w:tabs>
        <w:spacing w:before="40"/>
        <w:rPr>
          <w:snapToGrid w:val="0"/>
          <w:color w:val="000000"/>
          <w:sz w:val="26"/>
        </w:rPr>
      </w:pPr>
    </w:p>
    <w:p w14:paraId="1D678F70" w14:textId="77777777" w:rsidR="00E858E1" w:rsidRDefault="00E858E1" w:rsidP="00466C57">
      <w:pPr>
        <w:widowControl w:val="0"/>
        <w:tabs>
          <w:tab w:val="left" w:pos="2321"/>
        </w:tabs>
        <w:rPr>
          <w:snapToGrid w:val="0"/>
          <w:color w:val="000000"/>
        </w:rPr>
      </w:pPr>
      <w:r>
        <w:rPr>
          <w:snapToGrid w:val="0"/>
          <w:color w:val="000000"/>
        </w:rPr>
        <w:t>Signora NEVENKA GRDINIĆ, Console Generale (Exequatur 12 novembre 2015)</w:t>
      </w:r>
    </w:p>
    <w:p w14:paraId="28F68A84" w14:textId="77777777" w:rsidR="00E234F0" w:rsidRPr="00B5485E" w:rsidRDefault="00E234F0" w:rsidP="00466C57">
      <w:pPr>
        <w:widowControl w:val="0"/>
        <w:tabs>
          <w:tab w:val="left" w:pos="2321"/>
        </w:tabs>
        <w:rPr>
          <w:snapToGrid w:val="0"/>
          <w:color w:val="000000"/>
        </w:rPr>
      </w:pPr>
      <w:r>
        <w:rPr>
          <w:snapToGrid w:val="0"/>
          <w:color w:val="000000"/>
        </w:rPr>
        <w:t xml:space="preserve">Signora </w:t>
      </w:r>
      <w:r w:rsidR="00FB28DA">
        <w:rPr>
          <w:snapToGrid w:val="0"/>
          <w:color w:val="000000"/>
        </w:rPr>
        <w:t>DAVORKA SARIC</w:t>
      </w:r>
      <w:r>
        <w:rPr>
          <w:snapToGrid w:val="0"/>
          <w:color w:val="000000"/>
        </w:rPr>
        <w:t xml:space="preserve">, Console </w:t>
      </w:r>
      <w:r w:rsidR="00FB28DA">
        <w:rPr>
          <w:snapToGrid w:val="0"/>
          <w:color w:val="000000"/>
        </w:rPr>
        <w:t>(5 ottobre 2020</w:t>
      </w:r>
      <w:r>
        <w:rPr>
          <w:snapToGrid w:val="0"/>
          <w:color w:val="000000"/>
        </w:rPr>
        <w:t>)</w:t>
      </w:r>
    </w:p>
    <w:p w14:paraId="152CA0BB" w14:textId="77777777" w:rsidR="002E0C55" w:rsidRDefault="002E0C55">
      <w:pPr>
        <w:widowControl w:val="0"/>
        <w:tabs>
          <w:tab w:val="left" w:pos="90"/>
        </w:tabs>
        <w:rPr>
          <w:snapToGrid w:val="0"/>
          <w:color w:val="000000"/>
        </w:rPr>
      </w:pPr>
    </w:p>
    <w:p w14:paraId="6C1ED0F1" w14:textId="77777777" w:rsidR="002E0C55" w:rsidRDefault="002E0C55">
      <w:pPr>
        <w:widowControl w:val="0"/>
        <w:tabs>
          <w:tab w:val="left" w:pos="90"/>
        </w:tabs>
        <w:rPr>
          <w:b/>
          <w:snapToGrid w:val="0"/>
          <w:color w:val="000080"/>
          <w:u w:val="single"/>
        </w:rPr>
      </w:pPr>
    </w:p>
    <w:p w14:paraId="7542916D" w14:textId="77777777" w:rsidR="004944D8" w:rsidRDefault="004944D8">
      <w:pPr>
        <w:widowControl w:val="0"/>
        <w:tabs>
          <w:tab w:val="left" w:pos="90"/>
        </w:tabs>
        <w:rPr>
          <w:b/>
          <w:snapToGrid w:val="0"/>
          <w:color w:val="000080"/>
          <w:u w:val="single"/>
        </w:rPr>
      </w:pPr>
      <w:r>
        <w:rPr>
          <w:b/>
          <w:snapToGrid w:val="0"/>
          <w:color w:val="000080"/>
          <w:u w:val="single"/>
        </w:rPr>
        <w:t>BARI – CONSOLATO ONORARIO</w:t>
      </w:r>
    </w:p>
    <w:p w14:paraId="15D207C0" w14:textId="77777777" w:rsidR="004944D8" w:rsidRDefault="004944D8">
      <w:pPr>
        <w:widowControl w:val="0"/>
        <w:tabs>
          <w:tab w:val="left" w:pos="90"/>
        </w:tabs>
        <w:rPr>
          <w:b/>
          <w:snapToGrid w:val="0"/>
          <w:color w:val="000080"/>
          <w:u w:val="single"/>
        </w:rPr>
      </w:pPr>
    </w:p>
    <w:p w14:paraId="357FFBAF" w14:textId="77777777" w:rsidR="004944D8" w:rsidRDefault="004944D8">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Via </w:t>
      </w:r>
      <w:r w:rsidR="00590356">
        <w:rPr>
          <w:snapToGrid w:val="0"/>
          <w:color w:val="000000"/>
        </w:rPr>
        <w:t>Dante Alighieri, n. 48 (2°P)</w:t>
      </w:r>
      <w:r>
        <w:rPr>
          <w:snapToGrid w:val="0"/>
          <w:color w:val="000000"/>
        </w:rPr>
        <w:t xml:space="preserve"> – 701</w:t>
      </w:r>
      <w:r w:rsidR="00590356">
        <w:rPr>
          <w:snapToGrid w:val="0"/>
          <w:color w:val="000000"/>
        </w:rPr>
        <w:t>21</w:t>
      </w:r>
      <w:r>
        <w:rPr>
          <w:snapToGrid w:val="0"/>
          <w:color w:val="000000"/>
        </w:rPr>
        <w:t xml:space="preserve"> Bari</w:t>
      </w:r>
    </w:p>
    <w:p w14:paraId="09E7457D" w14:textId="21487934" w:rsidR="00EC3ACC" w:rsidRPr="005A26ED" w:rsidRDefault="005A26ED">
      <w:pPr>
        <w:widowControl w:val="0"/>
        <w:tabs>
          <w:tab w:val="left" w:pos="90"/>
        </w:tabs>
        <w:rPr>
          <w:bCs/>
          <w:snapToGrid w:val="0"/>
          <w:color w:val="000000"/>
        </w:rPr>
      </w:pPr>
      <w:r w:rsidRPr="005A26ED">
        <w:rPr>
          <w:bCs/>
          <w:snapToGrid w:val="0"/>
          <w:color w:val="000000"/>
        </w:rPr>
        <w:tab/>
      </w:r>
      <w:r w:rsidRPr="005A26ED">
        <w:rPr>
          <w:bCs/>
          <w:snapToGrid w:val="0"/>
          <w:color w:val="000000"/>
        </w:rPr>
        <w:tab/>
      </w:r>
      <w:r w:rsidRPr="005A26ED">
        <w:rPr>
          <w:bCs/>
          <w:snapToGrid w:val="0"/>
          <w:color w:val="000000"/>
        </w:rPr>
        <w:tab/>
      </w:r>
      <w:r w:rsidRPr="005A26ED">
        <w:rPr>
          <w:bCs/>
          <w:snapToGrid w:val="0"/>
          <w:color w:val="000000"/>
        </w:rPr>
        <w:tab/>
        <w:t>Tel/Fax: 335412648</w:t>
      </w:r>
    </w:p>
    <w:p w14:paraId="694E2E5B" w14:textId="1831D06E" w:rsidR="005A26ED" w:rsidRPr="005A26ED" w:rsidRDefault="005A26ED">
      <w:pPr>
        <w:widowControl w:val="0"/>
        <w:tabs>
          <w:tab w:val="left" w:pos="90"/>
        </w:tabs>
        <w:rPr>
          <w:bCs/>
          <w:snapToGrid w:val="0"/>
          <w:color w:val="000000"/>
        </w:rPr>
      </w:pPr>
      <w:r w:rsidRPr="005A26ED">
        <w:rPr>
          <w:bCs/>
          <w:snapToGrid w:val="0"/>
          <w:color w:val="000000"/>
        </w:rPr>
        <w:tab/>
      </w:r>
      <w:r w:rsidRPr="005A26ED">
        <w:rPr>
          <w:bCs/>
          <w:snapToGrid w:val="0"/>
          <w:color w:val="000000"/>
        </w:rPr>
        <w:tab/>
      </w:r>
      <w:r w:rsidRPr="005A26ED">
        <w:rPr>
          <w:bCs/>
          <w:snapToGrid w:val="0"/>
          <w:color w:val="000000"/>
        </w:rPr>
        <w:tab/>
      </w:r>
      <w:r w:rsidRPr="005A26ED">
        <w:rPr>
          <w:bCs/>
          <w:snapToGrid w:val="0"/>
          <w:color w:val="000000"/>
        </w:rPr>
        <w:tab/>
        <w:t>E-</w:t>
      </w:r>
      <w:r>
        <w:rPr>
          <w:bCs/>
          <w:snapToGrid w:val="0"/>
          <w:color w:val="000000"/>
        </w:rPr>
        <w:t>mail</w:t>
      </w:r>
      <w:r w:rsidRPr="005A26ED">
        <w:rPr>
          <w:bCs/>
          <w:snapToGrid w:val="0"/>
          <w:color w:val="000000"/>
        </w:rPr>
        <w:t xml:space="preserve">: </w:t>
      </w:r>
      <w:hyperlink r:id="rId154" w:history="1">
        <w:r w:rsidRPr="009A5B05">
          <w:rPr>
            <w:rStyle w:val="Collegamentoipertestuale"/>
            <w:bCs/>
            <w:snapToGrid w:val="0"/>
          </w:rPr>
          <w:t>info@consolatocroazia.bari.it</w:t>
        </w:r>
      </w:hyperlink>
      <w:r>
        <w:rPr>
          <w:bCs/>
          <w:snapToGrid w:val="0"/>
          <w:color w:val="000000"/>
        </w:rPr>
        <w:t xml:space="preserve"> </w:t>
      </w:r>
    </w:p>
    <w:p w14:paraId="086188E2" w14:textId="77777777" w:rsidR="004944D8" w:rsidRDefault="004944D8">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Puglia</w:t>
      </w:r>
      <w:r w:rsidR="0003779F">
        <w:rPr>
          <w:snapToGrid w:val="0"/>
          <w:color w:val="000000"/>
        </w:rPr>
        <w:t>, Basilicata</w:t>
      </w:r>
    </w:p>
    <w:p w14:paraId="20CCE99F" w14:textId="77777777" w:rsidR="004944D8" w:rsidRDefault="00590356">
      <w:pPr>
        <w:widowControl w:val="0"/>
        <w:tabs>
          <w:tab w:val="left" w:pos="90"/>
        </w:tabs>
        <w:spacing w:before="120"/>
        <w:rPr>
          <w:snapToGrid w:val="0"/>
          <w:color w:val="000000"/>
          <w:sz w:val="26"/>
        </w:rPr>
      </w:pPr>
      <w:r>
        <w:rPr>
          <w:snapToGrid w:val="0"/>
          <w:color w:val="000000"/>
        </w:rPr>
        <w:t>Signor</w:t>
      </w:r>
      <w:r w:rsidR="004944D8">
        <w:rPr>
          <w:snapToGrid w:val="0"/>
          <w:color w:val="000000"/>
        </w:rPr>
        <w:t xml:space="preserve"> </w:t>
      </w:r>
      <w:r>
        <w:rPr>
          <w:snapToGrid w:val="0"/>
          <w:color w:val="000000"/>
        </w:rPr>
        <w:t>PIETRO INGLESE</w:t>
      </w:r>
      <w:r w:rsidR="004944D8">
        <w:rPr>
          <w:snapToGrid w:val="0"/>
          <w:color w:val="000000"/>
        </w:rPr>
        <w:t>, Console Onorario (</w:t>
      </w:r>
      <w:r w:rsidR="0003779F">
        <w:rPr>
          <w:snapToGrid w:val="0"/>
          <w:color w:val="000000"/>
        </w:rPr>
        <w:t>E</w:t>
      </w:r>
      <w:r w:rsidR="004944D8">
        <w:rPr>
          <w:snapToGrid w:val="0"/>
          <w:color w:val="000000"/>
        </w:rPr>
        <w:t xml:space="preserve">xequatur </w:t>
      </w:r>
      <w:r>
        <w:rPr>
          <w:snapToGrid w:val="0"/>
          <w:color w:val="000000"/>
        </w:rPr>
        <w:t>1° marzo 2021)</w:t>
      </w:r>
    </w:p>
    <w:p w14:paraId="702B2FFB" w14:textId="77777777" w:rsidR="004944D8" w:rsidRDefault="004944D8">
      <w:pPr>
        <w:widowControl w:val="0"/>
        <w:tabs>
          <w:tab w:val="left" w:pos="90"/>
        </w:tabs>
        <w:rPr>
          <w:snapToGrid w:val="0"/>
          <w:color w:val="000000"/>
          <w:sz w:val="23"/>
        </w:rPr>
      </w:pPr>
    </w:p>
    <w:p w14:paraId="43DCAB5E" w14:textId="77777777" w:rsidR="002E0C55" w:rsidRDefault="002E0C55">
      <w:pPr>
        <w:widowControl w:val="0"/>
        <w:tabs>
          <w:tab w:val="left" w:pos="90"/>
        </w:tabs>
        <w:rPr>
          <w:b/>
          <w:snapToGrid w:val="0"/>
          <w:color w:val="000080"/>
          <w:u w:val="single"/>
        </w:rPr>
      </w:pPr>
    </w:p>
    <w:p w14:paraId="03A7004E" w14:textId="77777777" w:rsidR="004944D8" w:rsidRDefault="001038FC">
      <w:pPr>
        <w:widowControl w:val="0"/>
        <w:tabs>
          <w:tab w:val="left" w:pos="90"/>
        </w:tabs>
        <w:rPr>
          <w:b/>
          <w:snapToGrid w:val="0"/>
          <w:color w:val="000080"/>
          <w:u w:val="single"/>
        </w:rPr>
      </w:pPr>
      <w:r>
        <w:rPr>
          <w:b/>
          <w:snapToGrid w:val="0"/>
          <w:color w:val="000080"/>
          <w:u w:val="single"/>
        </w:rPr>
        <w:t>BOLOGNA</w:t>
      </w:r>
      <w:r w:rsidR="004944D8">
        <w:rPr>
          <w:b/>
          <w:snapToGrid w:val="0"/>
          <w:color w:val="000080"/>
          <w:u w:val="single"/>
        </w:rPr>
        <w:t xml:space="preserve"> – CONSOLATO ONORARIO</w:t>
      </w:r>
    </w:p>
    <w:p w14:paraId="38C36AEE" w14:textId="77777777" w:rsidR="004944D8" w:rsidRDefault="004944D8">
      <w:pPr>
        <w:widowControl w:val="0"/>
        <w:tabs>
          <w:tab w:val="left" w:pos="90"/>
        </w:tabs>
        <w:rPr>
          <w:b/>
          <w:snapToGrid w:val="0"/>
          <w:color w:val="000080"/>
          <w:u w:val="single"/>
        </w:rPr>
      </w:pPr>
    </w:p>
    <w:p w14:paraId="3BEA07F3" w14:textId="77777777" w:rsidR="004944D8" w:rsidRDefault="004944D8" w:rsidP="001038FC">
      <w:pPr>
        <w:widowControl w:val="0"/>
        <w:tabs>
          <w:tab w:val="left" w:pos="90"/>
        </w:tabs>
        <w:rPr>
          <w:snapToGrid w:val="0"/>
          <w:color w:val="000000"/>
        </w:rPr>
      </w:pPr>
      <w:r>
        <w:rPr>
          <w:b/>
          <w:snapToGrid w:val="0"/>
          <w:color w:val="000000"/>
        </w:rPr>
        <w:t>Indirizzo</w:t>
      </w:r>
      <w:r>
        <w:rPr>
          <w:snapToGrid w:val="0"/>
          <w:color w:val="000000"/>
        </w:rPr>
        <w:tab/>
      </w:r>
      <w:r w:rsidR="00FB2839">
        <w:rPr>
          <w:snapToGrid w:val="0"/>
          <w:color w:val="000000"/>
        </w:rPr>
        <w:tab/>
      </w:r>
      <w:r w:rsidR="004637B6">
        <w:rPr>
          <w:snapToGrid w:val="0"/>
          <w:color w:val="000000"/>
        </w:rPr>
        <w:t>“Palazzo Casa Bernacchi”</w:t>
      </w:r>
      <w:r w:rsidR="00FB2839">
        <w:rPr>
          <w:snapToGrid w:val="0"/>
          <w:color w:val="000000"/>
        </w:rPr>
        <w:t xml:space="preserve">, </w:t>
      </w:r>
      <w:r w:rsidR="004637B6">
        <w:rPr>
          <w:snapToGrid w:val="0"/>
          <w:color w:val="000000"/>
        </w:rPr>
        <w:t xml:space="preserve">via Riva di Reno </w:t>
      </w:r>
      <w:r w:rsidR="00FB2839">
        <w:rPr>
          <w:snapToGrid w:val="0"/>
          <w:color w:val="000000"/>
        </w:rPr>
        <w:t xml:space="preserve">n. </w:t>
      </w:r>
      <w:r w:rsidR="004637B6">
        <w:rPr>
          <w:snapToGrid w:val="0"/>
          <w:color w:val="000000"/>
        </w:rPr>
        <w:t>118 – 40121</w:t>
      </w:r>
      <w:r w:rsidR="00FB2839">
        <w:rPr>
          <w:snapToGrid w:val="0"/>
          <w:color w:val="000000"/>
        </w:rPr>
        <w:t xml:space="preserve"> Bologna</w:t>
      </w:r>
      <w:r>
        <w:rPr>
          <w:snapToGrid w:val="0"/>
          <w:color w:val="000000"/>
        </w:rPr>
        <w:tab/>
      </w:r>
    </w:p>
    <w:p w14:paraId="1C3FC6CD" w14:textId="77777777" w:rsidR="001038FC" w:rsidRDefault="001038FC">
      <w:pPr>
        <w:widowControl w:val="0"/>
        <w:tabs>
          <w:tab w:val="left" w:pos="90"/>
        </w:tabs>
        <w:rPr>
          <w:b/>
          <w:snapToGrid w:val="0"/>
          <w:color w:val="000000"/>
        </w:rPr>
      </w:pPr>
    </w:p>
    <w:p w14:paraId="55BA71ED" w14:textId="77777777" w:rsidR="004944D8" w:rsidRDefault="004944D8">
      <w:pPr>
        <w:widowControl w:val="0"/>
        <w:tabs>
          <w:tab w:val="left" w:pos="90"/>
        </w:tabs>
        <w:rPr>
          <w:snapToGrid w:val="0"/>
          <w:color w:val="000000"/>
        </w:rPr>
      </w:pPr>
      <w:r>
        <w:rPr>
          <w:b/>
          <w:snapToGrid w:val="0"/>
          <w:color w:val="000000"/>
        </w:rPr>
        <w:t>Circoscrizione</w:t>
      </w:r>
      <w:r w:rsidR="00B74BC5">
        <w:rPr>
          <w:snapToGrid w:val="0"/>
          <w:color w:val="000000"/>
        </w:rPr>
        <w:tab/>
      </w:r>
      <w:r w:rsidR="00B74BC5">
        <w:rPr>
          <w:snapToGrid w:val="0"/>
          <w:color w:val="000000"/>
        </w:rPr>
        <w:tab/>
      </w:r>
      <w:r w:rsidR="001038FC">
        <w:rPr>
          <w:snapToGrid w:val="0"/>
          <w:color w:val="000000"/>
        </w:rPr>
        <w:t>Emilia Romagna</w:t>
      </w:r>
    </w:p>
    <w:p w14:paraId="6CB16790" w14:textId="77777777" w:rsidR="004944D8" w:rsidRDefault="001038FC">
      <w:pPr>
        <w:widowControl w:val="0"/>
        <w:tabs>
          <w:tab w:val="left" w:pos="90"/>
        </w:tabs>
        <w:spacing w:before="120"/>
        <w:rPr>
          <w:snapToGrid w:val="0"/>
          <w:color w:val="000000"/>
        </w:rPr>
      </w:pPr>
      <w:r>
        <w:rPr>
          <w:snapToGrid w:val="0"/>
          <w:color w:val="000000"/>
        </w:rPr>
        <w:t>Signor</w:t>
      </w:r>
      <w:r w:rsidR="004944D8">
        <w:rPr>
          <w:snapToGrid w:val="0"/>
          <w:color w:val="000000"/>
        </w:rPr>
        <w:t xml:space="preserve"> </w:t>
      </w:r>
      <w:r>
        <w:rPr>
          <w:snapToGrid w:val="0"/>
          <w:color w:val="000000"/>
        </w:rPr>
        <w:t>FORTUNATO GIOVANNI PERON</w:t>
      </w:r>
      <w:r w:rsidR="004944D8">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20 maggio 2021</w:t>
      </w:r>
      <w:r w:rsidR="004944D8">
        <w:rPr>
          <w:snapToGrid w:val="0"/>
          <w:color w:val="000000"/>
        </w:rPr>
        <w:t>)</w:t>
      </w:r>
    </w:p>
    <w:p w14:paraId="6CDEF0AD" w14:textId="77777777" w:rsidR="001038FC" w:rsidRDefault="001038FC">
      <w:pPr>
        <w:widowControl w:val="0"/>
        <w:tabs>
          <w:tab w:val="left" w:pos="90"/>
        </w:tabs>
        <w:spacing w:before="120"/>
        <w:rPr>
          <w:snapToGrid w:val="0"/>
          <w:color w:val="000000"/>
          <w:sz w:val="26"/>
        </w:rPr>
      </w:pPr>
    </w:p>
    <w:p w14:paraId="3FC4164F" w14:textId="77777777" w:rsidR="004944D8" w:rsidRDefault="004944D8">
      <w:pPr>
        <w:widowControl w:val="0"/>
        <w:tabs>
          <w:tab w:val="left" w:pos="90"/>
        </w:tabs>
        <w:rPr>
          <w:snapToGrid w:val="0"/>
          <w:color w:val="000000"/>
          <w:sz w:val="23"/>
        </w:rPr>
      </w:pPr>
    </w:p>
    <w:p w14:paraId="6098991B" w14:textId="77777777" w:rsidR="004944D8" w:rsidRDefault="004A6737">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CROAZIA</w:t>
      </w:r>
    </w:p>
    <w:p w14:paraId="59369ACA" w14:textId="77777777" w:rsidR="004944D8" w:rsidRDefault="004944D8">
      <w:pPr>
        <w:widowControl w:val="0"/>
        <w:tabs>
          <w:tab w:val="left" w:pos="90"/>
        </w:tabs>
        <w:rPr>
          <w:b/>
          <w:snapToGrid w:val="0"/>
          <w:color w:val="000080"/>
          <w:u w:val="single"/>
        </w:rPr>
      </w:pPr>
    </w:p>
    <w:p w14:paraId="1EDD2C80" w14:textId="77777777" w:rsidR="004944D8" w:rsidRDefault="004944D8">
      <w:pPr>
        <w:widowControl w:val="0"/>
        <w:tabs>
          <w:tab w:val="left" w:pos="90"/>
        </w:tabs>
        <w:rPr>
          <w:b/>
          <w:snapToGrid w:val="0"/>
          <w:color w:val="000080"/>
          <w:u w:val="single"/>
        </w:rPr>
      </w:pPr>
    </w:p>
    <w:p w14:paraId="2600DA4E" w14:textId="77777777" w:rsidR="001038FC" w:rsidRDefault="001038FC" w:rsidP="001038FC">
      <w:pPr>
        <w:widowControl w:val="0"/>
        <w:tabs>
          <w:tab w:val="left" w:pos="90"/>
        </w:tabs>
        <w:rPr>
          <w:b/>
          <w:snapToGrid w:val="0"/>
          <w:color w:val="000080"/>
          <w:u w:val="single"/>
        </w:rPr>
      </w:pPr>
    </w:p>
    <w:p w14:paraId="09C3B7D5" w14:textId="77777777" w:rsidR="001038FC" w:rsidRDefault="001038FC" w:rsidP="001038FC">
      <w:pPr>
        <w:widowControl w:val="0"/>
        <w:tabs>
          <w:tab w:val="left" w:pos="90"/>
        </w:tabs>
        <w:rPr>
          <w:b/>
          <w:snapToGrid w:val="0"/>
          <w:color w:val="000080"/>
          <w:u w:val="single"/>
        </w:rPr>
      </w:pPr>
      <w:r>
        <w:rPr>
          <w:b/>
          <w:snapToGrid w:val="0"/>
          <w:color w:val="000080"/>
          <w:u w:val="single"/>
        </w:rPr>
        <w:t>FIRENZE – CONSOLATO ONORARIO</w:t>
      </w:r>
    </w:p>
    <w:p w14:paraId="34702385" w14:textId="77777777" w:rsidR="001038FC" w:rsidRDefault="001038FC" w:rsidP="001038FC">
      <w:pPr>
        <w:widowControl w:val="0"/>
        <w:tabs>
          <w:tab w:val="left" w:pos="90"/>
        </w:tabs>
        <w:rPr>
          <w:b/>
          <w:snapToGrid w:val="0"/>
          <w:color w:val="000080"/>
          <w:u w:val="single"/>
        </w:rPr>
      </w:pPr>
    </w:p>
    <w:p w14:paraId="2D863F09" w14:textId="24CE31C2" w:rsidR="001038FC" w:rsidRDefault="001038FC" w:rsidP="004A588E">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r>
    </w:p>
    <w:p w14:paraId="5FAF9E24" w14:textId="77777777" w:rsidR="004A588E" w:rsidRDefault="004A588E" w:rsidP="001038FC">
      <w:pPr>
        <w:widowControl w:val="0"/>
        <w:tabs>
          <w:tab w:val="left" w:pos="90"/>
        </w:tabs>
        <w:rPr>
          <w:b/>
          <w:snapToGrid w:val="0"/>
          <w:color w:val="000000"/>
        </w:rPr>
      </w:pPr>
    </w:p>
    <w:p w14:paraId="122D0E18" w14:textId="1557ADB4" w:rsidR="001038FC" w:rsidRDefault="001038FC" w:rsidP="001038FC">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Toscana</w:t>
      </w:r>
    </w:p>
    <w:p w14:paraId="12830474" w14:textId="77777777" w:rsidR="001038FC" w:rsidRDefault="001038FC" w:rsidP="00F914FA">
      <w:pPr>
        <w:widowControl w:val="0"/>
        <w:tabs>
          <w:tab w:val="left" w:pos="90"/>
        </w:tabs>
        <w:rPr>
          <w:b/>
          <w:snapToGrid w:val="0"/>
          <w:color w:val="000080"/>
          <w:u w:val="single"/>
        </w:rPr>
      </w:pPr>
    </w:p>
    <w:p w14:paraId="474E9B13" w14:textId="77777777" w:rsidR="001038FC" w:rsidRDefault="001038FC" w:rsidP="00F914FA">
      <w:pPr>
        <w:widowControl w:val="0"/>
        <w:tabs>
          <w:tab w:val="left" w:pos="90"/>
        </w:tabs>
        <w:rPr>
          <w:b/>
          <w:snapToGrid w:val="0"/>
          <w:color w:val="000080"/>
          <w:u w:val="single"/>
        </w:rPr>
      </w:pPr>
    </w:p>
    <w:p w14:paraId="2DA005F0" w14:textId="77777777" w:rsidR="00F914FA" w:rsidRDefault="00F914FA" w:rsidP="00F914FA">
      <w:pPr>
        <w:widowControl w:val="0"/>
        <w:tabs>
          <w:tab w:val="left" w:pos="90"/>
        </w:tabs>
        <w:rPr>
          <w:b/>
          <w:snapToGrid w:val="0"/>
          <w:color w:val="000080"/>
          <w:u w:val="single"/>
        </w:rPr>
      </w:pPr>
      <w:r>
        <w:rPr>
          <w:b/>
          <w:snapToGrid w:val="0"/>
          <w:color w:val="000080"/>
          <w:u w:val="single"/>
        </w:rPr>
        <w:t>GENOVA – CONSOLATO ONORARIO</w:t>
      </w:r>
    </w:p>
    <w:p w14:paraId="6F10A073" w14:textId="77777777" w:rsidR="00F914FA" w:rsidRDefault="00F914FA" w:rsidP="00F914FA">
      <w:pPr>
        <w:widowControl w:val="0"/>
        <w:tabs>
          <w:tab w:val="left" w:pos="90"/>
        </w:tabs>
        <w:rPr>
          <w:b/>
          <w:snapToGrid w:val="0"/>
          <w:color w:val="000080"/>
          <w:u w:val="single"/>
        </w:rPr>
      </w:pPr>
    </w:p>
    <w:p w14:paraId="6BE85AEE" w14:textId="77777777" w:rsidR="00F914FA" w:rsidRDefault="00F914FA" w:rsidP="00F914FA">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Via </w:t>
      </w:r>
      <w:r w:rsidR="00DF7482">
        <w:rPr>
          <w:snapToGrid w:val="0"/>
          <w:color w:val="000000"/>
        </w:rPr>
        <w:t>Roma</w:t>
      </w:r>
      <w:r>
        <w:rPr>
          <w:snapToGrid w:val="0"/>
          <w:color w:val="000000"/>
        </w:rPr>
        <w:t xml:space="preserve">, </w:t>
      </w:r>
      <w:r w:rsidR="00DF7482">
        <w:rPr>
          <w:snapToGrid w:val="0"/>
          <w:color w:val="000000"/>
        </w:rPr>
        <w:t xml:space="preserve">2 </w:t>
      </w:r>
      <w:proofErr w:type="spellStart"/>
      <w:r w:rsidR="00DF7482">
        <w:rPr>
          <w:snapToGrid w:val="0"/>
          <w:color w:val="000000"/>
        </w:rPr>
        <w:t>int</w:t>
      </w:r>
      <w:proofErr w:type="spellEnd"/>
      <w:r w:rsidR="00DF7482">
        <w:rPr>
          <w:snapToGrid w:val="0"/>
          <w:color w:val="000000"/>
        </w:rPr>
        <w:t>. 26</w:t>
      </w:r>
      <w:r>
        <w:rPr>
          <w:snapToGrid w:val="0"/>
          <w:color w:val="000000"/>
        </w:rPr>
        <w:t xml:space="preserve"> – </w:t>
      </w:r>
      <w:r w:rsidR="00DF7482">
        <w:rPr>
          <w:snapToGrid w:val="0"/>
          <w:color w:val="000000"/>
        </w:rPr>
        <w:t>16</w:t>
      </w:r>
      <w:r>
        <w:rPr>
          <w:snapToGrid w:val="0"/>
          <w:color w:val="000000"/>
        </w:rPr>
        <w:t>12</w:t>
      </w:r>
      <w:r w:rsidR="00DF7482">
        <w:rPr>
          <w:snapToGrid w:val="0"/>
          <w:color w:val="000000"/>
        </w:rPr>
        <w:t>3</w:t>
      </w:r>
      <w:r>
        <w:rPr>
          <w:snapToGrid w:val="0"/>
          <w:color w:val="000000"/>
        </w:rPr>
        <w:t xml:space="preserve"> </w:t>
      </w:r>
      <w:r w:rsidR="00DF7482">
        <w:rPr>
          <w:snapToGrid w:val="0"/>
          <w:color w:val="000000"/>
        </w:rPr>
        <w:t>G</w:t>
      </w:r>
      <w:r>
        <w:rPr>
          <w:snapToGrid w:val="0"/>
          <w:color w:val="000000"/>
        </w:rPr>
        <w:t>e</w:t>
      </w:r>
      <w:r w:rsidR="00DF7482">
        <w:rPr>
          <w:snapToGrid w:val="0"/>
          <w:color w:val="000000"/>
        </w:rPr>
        <w:t>nova</w:t>
      </w:r>
    </w:p>
    <w:p w14:paraId="4BF53FBE" w14:textId="77777777" w:rsidR="00F914FA" w:rsidRDefault="00F914FA" w:rsidP="00F914F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w:t>
      </w:r>
      <w:r w:rsidR="00DF7482">
        <w:rPr>
          <w:snapToGrid w:val="0"/>
          <w:color w:val="000000"/>
        </w:rPr>
        <w:t>124518555</w:t>
      </w:r>
      <w:r>
        <w:rPr>
          <w:snapToGrid w:val="0"/>
          <w:color w:val="000000"/>
        </w:rPr>
        <w:t xml:space="preserve"> – Fax 0</w:t>
      </w:r>
      <w:r w:rsidR="00DF7482">
        <w:rPr>
          <w:snapToGrid w:val="0"/>
          <w:color w:val="000000"/>
        </w:rPr>
        <w:t>1</w:t>
      </w:r>
      <w:r>
        <w:rPr>
          <w:snapToGrid w:val="0"/>
          <w:color w:val="000000"/>
        </w:rPr>
        <w:t>2</w:t>
      </w:r>
      <w:r w:rsidR="00DF7482">
        <w:rPr>
          <w:snapToGrid w:val="0"/>
          <w:color w:val="000000"/>
        </w:rPr>
        <w:t>5</w:t>
      </w:r>
      <w:r>
        <w:rPr>
          <w:snapToGrid w:val="0"/>
          <w:color w:val="000000"/>
        </w:rPr>
        <w:t>1</w:t>
      </w:r>
      <w:r w:rsidR="00DF7482">
        <w:rPr>
          <w:snapToGrid w:val="0"/>
          <w:color w:val="000000"/>
        </w:rPr>
        <w:t>4720</w:t>
      </w:r>
    </w:p>
    <w:p w14:paraId="1A9B296D" w14:textId="77777777" w:rsidR="00F914FA" w:rsidRDefault="00F914FA" w:rsidP="00F914F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r w:rsidR="00DF7482">
        <w:rPr>
          <w:snapToGrid w:val="0"/>
          <w:color w:val="000000"/>
        </w:rPr>
        <w:t>info@consolatocroaziagenova</w:t>
      </w:r>
      <w:r>
        <w:rPr>
          <w:snapToGrid w:val="0"/>
          <w:color w:val="000000"/>
        </w:rPr>
        <w:t>.it</w:t>
      </w:r>
    </w:p>
    <w:p w14:paraId="4D91066D" w14:textId="77777777" w:rsidR="00F914FA" w:rsidRDefault="00F914FA" w:rsidP="00F914FA">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r>
      <w:r w:rsidR="00DF7482">
        <w:rPr>
          <w:snapToGrid w:val="0"/>
          <w:color w:val="000000"/>
        </w:rPr>
        <w:t>Liguria, Piemonte, Valle d’Aosta</w:t>
      </w:r>
    </w:p>
    <w:p w14:paraId="4FB0568B" w14:textId="77777777" w:rsidR="00F914FA" w:rsidRDefault="00F914FA" w:rsidP="00F914FA">
      <w:pPr>
        <w:widowControl w:val="0"/>
        <w:tabs>
          <w:tab w:val="left" w:pos="90"/>
        </w:tabs>
        <w:spacing w:before="120"/>
        <w:rPr>
          <w:snapToGrid w:val="0"/>
          <w:color w:val="000000"/>
          <w:sz w:val="26"/>
        </w:rPr>
      </w:pPr>
      <w:r>
        <w:rPr>
          <w:snapToGrid w:val="0"/>
          <w:color w:val="000000"/>
        </w:rPr>
        <w:t>Signor A</w:t>
      </w:r>
      <w:r w:rsidR="00DF7482">
        <w:rPr>
          <w:snapToGrid w:val="0"/>
          <w:color w:val="000000"/>
        </w:rPr>
        <w:t>LBERTO FELICE SIMONE</w:t>
      </w:r>
      <w:r>
        <w:rPr>
          <w:snapToGrid w:val="0"/>
          <w:color w:val="000000"/>
        </w:rPr>
        <w:t xml:space="preserve"> </w:t>
      </w:r>
      <w:r w:rsidR="00DF7482">
        <w:rPr>
          <w:snapToGrid w:val="0"/>
          <w:color w:val="000000"/>
        </w:rPr>
        <w:t>MASSUCCO</w:t>
      </w:r>
      <w:r>
        <w:rPr>
          <w:snapToGrid w:val="0"/>
          <w:color w:val="000000"/>
        </w:rPr>
        <w:t>, Console Onorario (</w:t>
      </w:r>
      <w:r w:rsidR="00DF7482">
        <w:rPr>
          <w:snapToGrid w:val="0"/>
          <w:color w:val="000000"/>
        </w:rPr>
        <w:t>E</w:t>
      </w:r>
      <w:r>
        <w:rPr>
          <w:snapToGrid w:val="0"/>
          <w:color w:val="000000"/>
        </w:rPr>
        <w:t xml:space="preserve">xequatur </w:t>
      </w:r>
      <w:r w:rsidR="00566787">
        <w:rPr>
          <w:snapToGrid w:val="0"/>
          <w:color w:val="000000"/>
        </w:rPr>
        <w:t>14</w:t>
      </w:r>
      <w:r>
        <w:rPr>
          <w:snapToGrid w:val="0"/>
          <w:color w:val="000000"/>
        </w:rPr>
        <w:t xml:space="preserve"> ottobre 20</w:t>
      </w:r>
      <w:r w:rsidR="00566787">
        <w:rPr>
          <w:snapToGrid w:val="0"/>
          <w:color w:val="000000"/>
        </w:rPr>
        <w:t>21</w:t>
      </w:r>
      <w:r>
        <w:rPr>
          <w:snapToGrid w:val="0"/>
          <w:color w:val="000000"/>
        </w:rPr>
        <w:t>)</w:t>
      </w:r>
    </w:p>
    <w:p w14:paraId="3AF4EF42" w14:textId="77777777" w:rsidR="00F914FA" w:rsidRDefault="00F914FA">
      <w:pPr>
        <w:widowControl w:val="0"/>
        <w:tabs>
          <w:tab w:val="left" w:pos="90"/>
        </w:tabs>
        <w:rPr>
          <w:b/>
          <w:snapToGrid w:val="0"/>
          <w:color w:val="000080"/>
          <w:u w:val="single"/>
        </w:rPr>
      </w:pPr>
    </w:p>
    <w:p w14:paraId="618B8BDE" w14:textId="77777777" w:rsidR="00F914FA" w:rsidRDefault="00F914FA">
      <w:pPr>
        <w:widowControl w:val="0"/>
        <w:tabs>
          <w:tab w:val="left" w:pos="90"/>
        </w:tabs>
        <w:rPr>
          <w:b/>
          <w:snapToGrid w:val="0"/>
          <w:color w:val="000080"/>
          <w:u w:val="single"/>
        </w:rPr>
      </w:pPr>
    </w:p>
    <w:p w14:paraId="4181BC22" w14:textId="77777777" w:rsidR="00A25A85" w:rsidRDefault="00A25A85">
      <w:pPr>
        <w:widowControl w:val="0"/>
        <w:tabs>
          <w:tab w:val="left" w:pos="90"/>
        </w:tabs>
        <w:rPr>
          <w:b/>
          <w:snapToGrid w:val="0"/>
          <w:color w:val="000080"/>
          <w:u w:val="single"/>
        </w:rPr>
      </w:pPr>
    </w:p>
    <w:p w14:paraId="291B4130" w14:textId="77777777" w:rsidR="004944D8" w:rsidRDefault="004944D8">
      <w:pPr>
        <w:widowControl w:val="0"/>
        <w:tabs>
          <w:tab w:val="left" w:pos="90"/>
        </w:tabs>
        <w:rPr>
          <w:b/>
          <w:snapToGrid w:val="0"/>
          <w:color w:val="000080"/>
          <w:u w:val="single"/>
        </w:rPr>
      </w:pPr>
      <w:r>
        <w:rPr>
          <w:b/>
          <w:snapToGrid w:val="0"/>
          <w:color w:val="000080"/>
          <w:u w:val="single"/>
        </w:rPr>
        <w:t>NAPOLI – CONSOLATO ONORARIO</w:t>
      </w:r>
    </w:p>
    <w:p w14:paraId="15A0AA4D" w14:textId="77777777" w:rsidR="004944D8" w:rsidRDefault="004944D8"/>
    <w:p w14:paraId="4FB219F9" w14:textId="77777777" w:rsidR="009C14DF" w:rsidRDefault="009C14DF" w:rsidP="009C14DF">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Torquato Tasso, 480 – 80127 Napoli</w:t>
      </w:r>
    </w:p>
    <w:p w14:paraId="7E9B42AA" w14:textId="77777777" w:rsidR="009C14DF" w:rsidRDefault="009C14DF" w:rsidP="009C14D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08171448481  08171448482  0812401474 – Fax 0817149077</w:t>
      </w:r>
    </w:p>
    <w:p w14:paraId="25597277" w14:textId="77777777" w:rsidR="009C14DF" w:rsidRDefault="009C14DF" w:rsidP="009C14D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e-mail  info@ufficiocimmino.it</w:t>
      </w:r>
    </w:p>
    <w:p w14:paraId="7388F8B3" w14:textId="77777777" w:rsidR="004944D8" w:rsidRDefault="004944D8">
      <w:r>
        <w:rPr>
          <w:b/>
        </w:rPr>
        <w:t>Circoscrizione</w:t>
      </w:r>
      <w:r>
        <w:tab/>
      </w:r>
      <w:r>
        <w:tab/>
        <w:t xml:space="preserve"> Campania</w:t>
      </w:r>
    </w:p>
    <w:p w14:paraId="68B9D114" w14:textId="77777777" w:rsidR="004944D8" w:rsidRDefault="004944D8"/>
    <w:p w14:paraId="3B96D564" w14:textId="77777777" w:rsidR="004944D8" w:rsidRPr="0087734C" w:rsidRDefault="009C14DF">
      <w:pPr>
        <w:rPr>
          <w:color w:val="000000"/>
        </w:rPr>
      </w:pPr>
      <w:r w:rsidRPr="0087734C">
        <w:rPr>
          <w:color w:val="000000"/>
        </w:rPr>
        <w:t xml:space="preserve">Signor GIANLUIGI CIMMINO, Console Onorario (Exequatur </w:t>
      </w:r>
      <w:r w:rsidR="0076008E">
        <w:rPr>
          <w:color w:val="000000"/>
        </w:rPr>
        <w:t>1° marzo 2023</w:t>
      </w:r>
      <w:r w:rsidRPr="0087734C">
        <w:rPr>
          <w:color w:val="000000"/>
        </w:rPr>
        <w:t>)</w:t>
      </w:r>
    </w:p>
    <w:p w14:paraId="2485311A" w14:textId="77777777" w:rsidR="009C14DF" w:rsidRPr="0087734C" w:rsidRDefault="009C14DF">
      <w:pPr>
        <w:rPr>
          <w:color w:val="000000"/>
        </w:rPr>
      </w:pPr>
    </w:p>
    <w:p w14:paraId="24B968C5" w14:textId="77777777" w:rsidR="009C14DF" w:rsidRPr="0087734C" w:rsidRDefault="009C14DF">
      <w:pPr>
        <w:rPr>
          <w:color w:val="000000"/>
        </w:rPr>
      </w:pPr>
    </w:p>
    <w:p w14:paraId="77F51B7D" w14:textId="77777777" w:rsidR="00AA7B0A" w:rsidRDefault="00AA7B0A"/>
    <w:p w14:paraId="112C8705" w14:textId="77777777" w:rsidR="004944D8" w:rsidRDefault="004944D8">
      <w:pPr>
        <w:widowControl w:val="0"/>
        <w:tabs>
          <w:tab w:val="left" w:pos="90"/>
        </w:tabs>
        <w:rPr>
          <w:b/>
          <w:snapToGrid w:val="0"/>
          <w:color w:val="000080"/>
          <w:u w:val="single"/>
        </w:rPr>
      </w:pPr>
      <w:r>
        <w:rPr>
          <w:b/>
          <w:snapToGrid w:val="0"/>
          <w:color w:val="000080"/>
          <w:u w:val="single"/>
        </w:rPr>
        <w:t>PADOVA – CONSOLATO ONORARIO</w:t>
      </w:r>
    </w:p>
    <w:p w14:paraId="744480FD" w14:textId="77777777" w:rsidR="004944D8" w:rsidRDefault="004944D8">
      <w:pPr>
        <w:widowControl w:val="0"/>
        <w:tabs>
          <w:tab w:val="left" w:pos="90"/>
        </w:tabs>
        <w:rPr>
          <w:b/>
          <w:snapToGrid w:val="0"/>
          <w:color w:val="000080"/>
          <w:u w:val="single"/>
        </w:rPr>
      </w:pPr>
    </w:p>
    <w:p w14:paraId="03155044" w14:textId="77777777" w:rsidR="004944D8" w:rsidRDefault="004944D8">
      <w:pPr>
        <w:pStyle w:val="H5"/>
        <w:widowControl w:val="0"/>
        <w:tabs>
          <w:tab w:val="left" w:pos="90"/>
        </w:tabs>
        <w:spacing w:before="0" w:after="0"/>
        <w:rPr>
          <w:b w:val="0"/>
        </w:rPr>
      </w:pPr>
      <w:r>
        <w:t>Indirizzo</w:t>
      </w:r>
      <w:r>
        <w:tab/>
      </w:r>
      <w:r>
        <w:tab/>
      </w:r>
      <w:r w:rsidR="00DF3B0A">
        <w:rPr>
          <w:b w:val="0"/>
        </w:rPr>
        <w:t>Corso Milano</w:t>
      </w:r>
      <w:r>
        <w:rPr>
          <w:b w:val="0"/>
        </w:rPr>
        <w:t xml:space="preserve">, </w:t>
      </w:r>
      <w:r w:rsidR="00DC210D">
        <w:rPr>
          <w:b w:val="0"/>
        </w:rPr>
        <w:t>106</w:t>
      </w:r>
      <w:r>
        <w:rPr>
          <w:b w:val="0"/>
        </w:rPr>
        <w:t xml:space="preserve"> – 351</w:t>
      </w:r>
      <w:r w:rsidR="00DF3B0A">
        <w:rPr>
          <w:b w:val="0"/>
        </w:rPr>
        <w:t>39</w:t>
      </w:r>
      <w:r>
        <w:rPr>
          <w:b w:val="0"/>
        </w:rPr>
        <w:t xml:space="preserve"> Padova</w:t>
      </w:r>
    </w:p>
    <w:p w14:paraId="63B4F8F9" w14:textId="77777777" w:rsidR="004944D8" w:rsidRDefault="004944D8">
      <w:r>
        <w:tab/>
      </w:r>
      <w:r>
        <w:tab/>
        <w:t xml:space="preserve">               Tel. 0498218622</w:t>
      </w:r>
      <w:r w:rsidR="00DF3B0A">
        <w:t xml:space="preserve"> – 3386606601 – Fax 0498211816</w:t>
      </w:r>
    </w:p>
    <w:p w14:paraId="30C0521C" w14:textId="77777777" w:rsidR="004944D8" w:rsidRDefault="004944D8">
      <w:r>
        <w:tab/>
      </w:r>
      <w:r>
        <w:tab/>
      </w:r>
      <w:r>
        <w:tab/>
        <w:t>E-mail consolatocro.pd@libero.it</w:t>
      </w:r>
    </w:p>
    <w:p w14:paraId="5D1ACAFF" w14:textId="77777777" w:rsidR="004944D8" w:rsidRDefault="004944D8">
      <w:r>
        <w:rPr>
          <w:b/>
        </w:rPr>
        <w:t>Circoscrizione</w:t>
      </w:r>
      <w:r w:rsidR="00902F6F">
        <w:tab/>
      </w:r>
      <w:r w:rsidR="00902F6F">
        <w:tab/>
      </w:r>
      <w:r>
        <w:t>Province di Padova e Venezia</w:t>
      </w:r>
    </w:p>
    <w:p w14:paraId="67EA75C5" w14:textId="77777777" w:rsidR="004944D8" w:rsidRDefault="004944D8"/>
    <w:p w14:paraId="28B4FE4E" w14:textId="77777777" w:rsidR="004944D8" w:rsidRDefault="004944D8">
      <w:r>
        <w:t>Signora NELA SR</w:t>
      </w:r>
      <w:r w:rsidR="00AF3212">
        <w:t>Š</w:t>
      </w:r>
      <w:r>
        <w:t>EN, Console Onorario (</w:t>
      </w:r>
      <w:r w:rsidR="00F5019C">
        <w:t>Rinnovo e</w:t>
      </w:r>
      <w:r>
        <w:t xml:space="preserve">xequatur </w:t>
      </w:r>
      <w:r w:rsidR="00973C47">
        <w:t>18 ottobre 2021</w:t>
      </w:r>
      <w:r>
        <w:t>)</w:t>
      </w:r>
    </w:p>
    <w:p w14:paraId="428CB3DA" w14:textId="77777777" w:rsidR="004944D8" w:rsidRDefault="004944D8"/>
    <w:p w14:paraId="2ADC90E8" w14:textId="77777777" w:rsidR="004944D8" w:rsidRDefault="004944D8">
      <w:pPr>
        <w:widowControl w:val="0"/>
        <w:tabs>
          <w:tab w:val="left" w:pos="90"/>
        </w:tabs>
        <w:rPr>
          <w:b/>
          <w:snapToGrid w:val="0"/>
          <w:color w:val="000000"/>
          <w:sz w:val="16"/>
        </w:rPr>
      </w:pPr>
    </w:p>
    <w:p w14:paraId="6AAFDE88" w14:textId="77777777" w:rsidR="004944D8" w:rsidRDefault="004944D8">
      <w:pPr>
        <w:widowControl w:val="0"/>
        <w:tabs>
          <w:tab w:val="left" w:pos="90"/>
        </w:tabs>
        <w:rPr>
          <w:b/>
          <w:snapToGrid w:val="0"/>
          <w:color w:val="000000"/>
          <w:sz w:val="16"/>
        </w:rPr>
      </w:pPr>
    </w:p>
    <w:p w14:paraId="77F907D5" w14:textId="77777777" w:rsidR="00D726D4" w:rsidRDefault="00D726D4" w:rsidP="00D726D4">
      <w:pPr>
        <w:widowControl w:val="0"/>
        <w:tabs>
          <w:tab w:val="left" w:pos="90"/>
        </w:tabs>
        <w:rPr>
          <w:b/>
          <w:snapToGrid w:val="0"/>
          <w:color w:val="000080"/>
          <w:u w:val="single"/>
        </w:rPr>
      </w:pPr>
      <w:r>
        <w:rPr>
          <w:b/>
          <w:snapToGrid w:val="0"/>
          <w:color w:val="000080"/>
          <w:u w:val="single"/>
        </w:rPr>
        <w:t>PERUGIA – CONSOLATO ONORARIO</w:t>
      </w:r>
    </w:p>
    <w:p w14:paraId="27AE5CF5" w14:textId="77777777" w:rsidR="00D726D4" w:rsidRDefault="00D726D4" w:rsidP="00D726D4"/>
    <w:p w14:paraId="6730F01A" w14:textId="77777777" w:rsidR="00D726D4" w:rsidRDefault="00D726D4" w:rsidP="00D726D4">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Via Dalmazio Birago, 62 – 06124 </w:t>
      </w:r>
      <w:proofErr w:type="spellStart"/>
      <w:r>
        <w:rPr>
          <w:snapToGrid w:val="0"/>
          <w:color w:val="000000"/>
        </w:rPr>
        <w:t>Peugia</w:t>
      </w:r>
      <w:proofErr w:type="spellEnd"/>
      <w:r>
        <w:rPr>
          <w:snapToGrid w:val="0"/>
          <w:color w:val="000000"/>
        </w:rPr>
        <w:t xml:space="preserve"> PG</w:t>
      </w:r>
    </w:p>
    <w:p w14:paraId="5B781220" w14:textId="77777777" w:rsidR="00D726D4" w:rsidRDefault="00D726D4" w:rsidP="00D726D4">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p>
    <w:p w14:paraId="285C390E" w14:textId="77777777" w:rsidR="00D726D4" w:rsidRDefault="00D726D4" w:rsidP="00D726D4">
      <w:r>
        <w:rPr>
          <w:b/>
        </w:rPr>
        <w:t>Circoscrizione</w:t>
      </w:r>
      <w:r>
        <w:tab/>
      </w:r>
      <w:r>
        <w:tab/>
        <w:t xml:space="preserve"> Umbria</w:t>
      </w:r>
    </w:p>
    <w:p w14:paraId="7505A958" w14:textId="77777777" w:rsidR="00D726D4" w:rsidRDefault="00D726D4" w:rsidP="00D726D4"/>
    <w:p w14:paraId="753E9E4F" w14:textId="77777777" w:rsidR="00D726D4" w:rsidRPr="0087734C" w:rsidRDefault="00D726D4" w:rsidP="00D726D4">
      <w:pPr>
        <w:rPr>
          <w:color w:val="000000"/>
        </w:rPr>
      </w:pPr>
      <w:r w:rsidRPr="0087734C">
        <w:rPr>
          <w:color w:val="000000"/>
        </w:rPr>
        <w:t xml:space="preserve">Signor </w:t>
      </w:r>
      <w:r>
        <w:rPr>
          <w:color w:val="000000"/>
        </w:rPr>
        <w:t>LEONARDO CENCI</w:t>
      </w:r>
      <w:r w:rsidRPr="0087734C">
        <w:rPr>
          <w:color w:val="000000"/>
        </w:rPr>
        <w:t xml:space="preserve">, Console Onorario (Exequatur </w:t>
      </w:r>
      <w:r>
        <w:rPr>
          <w:color w:val="000000"/>
        </w:rPr>
        <w:t>15 giugno 2021</w:t>
      </w:r>
      <w:r w:rsidRPr="0087734C">
        <w:rPr>
          <w:color w:val="000000"/>
        </w:rPr>
        <w:t>)</w:t>
      </w:r>
    </w:p>
    <w:p w14:paraId="7E4C3AF3" w14:textId="77777777" w:rsidR="004944D8" w:rsidRDefault="004944D8">
      <w:pPr>
        <w:widowControl w:val="0"/>
        <w:tabs>
          <w:tab w:val="left" w:pos="90"/>
        </w:tabs>
        <w:rPr>
          <w:b/>
          <w:snapToGrid w:val="0"/>
          <w:color w:val="000000"/>
          <w:sz w:val="16"/>
        </w:rPr>
      </w:pPr>
    </w:p>
    <w:p w14:paraId="4D7E7F07" w14:textId="77777777" w:rsidR="004944D8" w:rsidRDefault="004944D8">
      <w:pPr>
        <w:widowControl w:val="0"/>
        <w:tabs>
          <w:tab w:val="left" w:pos="90"/>
        </w:tabs>
        <w:rPr>
          <w:b/>
          <w:snapToGrid w:val="0"/>
          <w:color w:val="000000"/>
          <w:sz w:val="16"/>
        </w:rPr>
      </w:pPr>
    </w:p>
    <w:p w14:paraId="08DC0809" w14:textId="77777777" w:rsidR="004944D8" w:rsidRDefault="004944D8">
      <w:pPr>
        <w:widowControl w:val="0"/>
        <w:tabs>
          <w:tab w:val="left" w:pos="90"/>
        </w:tabs>
        <w:rPr>
          <w:b/>
          <w:snapToGrid w:val="0"/>
          <w:color w:val="000000"/>
          <w:sz w:val="16"/>
        </w:rPr>
      </w:pPr>
    </w:p>
    <w:p w14:paraId="7C2D0899" w14:textId="77777777" w:rsidR="004944D8" w:rsidRDefault="004944D8">
      <w:pPr>
        <w:widowControl w:val="0"/>
        <w:tabs>
          <w:tab w:val="left" w:pos="90"/>
        </w:tabs>
        <w:rPr>
          <w:b/>
          <w:snapToGrid w:val="0"/>
          <w:color w:val="000000"/>
          <w:sz w:val="16"/>
        </w:rPr>
      </w:pPr>
    </w:p>
    <w:p w14:paraId="66AFD2C9" w14:textId="77777777" w:rsidR="004944D8" w:rsidRDefault="004944D8">
      <w:pPr>
        <w:widowControl w:val="0"/>
        <w:tabs>
          <w:tab w:val="left" w:pos="90"/>
        </w:tabs>
        <w:rPr>
          <w:b/>
          <w:snapToGrid w:val="0"/>
          <w:color w:val="000000"/>
          <w:sz w:val="16"/>
        </w:rPr>
      </w:pPr>
    </w:p>
    <w:p w14:paraId="023656F2" w14:textId="77777777" w:rsidR="004944D8" w:rsidRDefault="004944D8">
      <w:pPr>
        <w:widowControl w:val="0"/>
        <w:tabs>
          <w:tab w:val="left" w:pos="90"/>
        </w:tabs>
        <w:rPr>
          <w:b/>
          <w:snapToGrid w:val="0"/>
          <w:color w:val="000000"/>
          <w:sz w:val="16"/>
        </w:rPr>
      </w:pPr>
    </w:p>
    <w:p w14:paraId="79B220EE" w14:textId="77777777" w:rsidR="004944D8" w:rsidRDefault="004944D8">
      <w:pPr>
        <w:widowControl w:val="0"/>
        <w:tabs>
          <w:tab w:val="left" w:pos="90"/>
        </w:tabs>
        <w:rPr>
          <w:b/>
          <w:snapToGrid w:val="0"/>
          <w:color w:val="000000"/>
          <w:sz w:val="16"/>
        </w:rPr>
      </w:pPr>
    </w:p>
    <w:p w14:paraId="41A6524F" w14:textId="77777777" w:rsidR="004944D8" w:rsidRDefault="004944D8">
      <w:pPr>
        <w:widowControl w:val="0"/>
        <w:tabs>
          <w:tab w:val="left" w:pos="90"/>
        </w:tabs>
        <w:rPr>
          <w:b/>
          <w:snapToGrid w:val="0"/>
          <w:color w:val="000000"/>
          <w:sz w:val="16"/>
        </w:rPr>
      </w:pPr>
    </w:p>
    <w:p w14:paraId="24B0773E" w14:textId="77777777" w:rsidR="004944D8" w:rsidRDefault="004944D8">
      <w:pPr>
        <w:widowControl w:val="0"/>
        <w:tabs>
          <w:tab w:val="left" w:pos="90"/>
        </w:tabs>
        <w:rPr>
          <w:b/>
          <w:snapToGrid w:val="0"/>
          <w:color w:val="000000"/>
          <w:sz w:val="16"/>
        </w:rPr>
      </w:pPr>
    </w:p>
    <w:p w14:paraId="20DB577F" w14:textId="77777777" w:rsidR="004944D8" w:rsidRDefault="004944D8">
      <w:pPr>
        <w:widowControl w:val="0"/>
        <w:tabs>
          <w:tab w:val="left" w:pos="90"/>
        </w:tabs>
        <w:rPr>
          <w:b/>
          <w:snapToGrid w:val="0"/>
          <w:color w:val="000000"/>
          <w:sz w:val="16"/>
        </w:rPr>
      </w:pPr>
    </w:p>
    <w:p w14:paraId="19B8720A" w14:textId="77777777" w:rsidR="004944D8" w:rsidRDefault="004944D8">
      <w:pPr>
        <w:widowControl w:val="0"/>
        <w:tabs>
          <w:tab w:val="left" w:pos="90"/>
        </w:tabs>
        <w:rPr>
          <w:b/>
          <w:snapToGrid w:val="0"/>
          <w:color w:val="000000"/>
          <w:sz w:val="16"/>
        </w:rPr>
      </w:pPr>
    </w:p>
    <w:p w14:paraId="53FBA75F" w14:textId="77777777" w:rsidR="004944D8" w:rsidRDefault="00A25A85">
      <w:pPr>
        <w:widowControl w:val="0"/>
        <w:tabs>
          <w:tab w:val="left" w:pos="90"/>
        </w:tabs>
        <w:jc w:val="right"/>
        <w:rPr>
          <w:b/>
          <w:snapToGrid w:val="0"/>
          <w:color w:val="000000"/>
          <w:sz w:val="16"/>
        </w:rPr>
      </w:pPr>
      <w:r>
        <w:rPr>
          <w:b/>
          <w:snapToGrid w:val="0"/>
          <w:color w:val="000000"/>
          <w:sz w:val="16"/>
        </w:rPr>
        <w:br w:type="page"/>
      </w:r>
    </w:p>
    <w:p w14:paraId="7850DB1F" w14:textId="77777777" w:rsidR="004944D8" w:rsidRDefault="004944D8">
      <w:pPr>
        <w:widowControl w:val="0"/>
        <w:tabs>
          <w:tab w:val="left" w:pos="90"/>
        </w:tabs>
        <w:jc w:val="right"/>
        <w:rPr>
          <w:b/>
          <w:snapToGrid w:val="0"/>
          <w:color w:val="000000"/>
          <w:sz w:val="16"/>
        </w:rPr>
      </w:pPr>
      <w:r>
        <w:rPr>
          <w:b/>
          <w:snapToGrid w:val="0"/>
          <w:color w:val="000000"/>
          <w:sz w:val="16"/>
        </w:rPr>
        <w:t>CUBA</w:t>
      </w:r>
    </w:p>
    <w:p w14:paraId="50F33EE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16096" behindDoc="0" locked="0" layoutInCell="1" allowOverlap="1" wp14:anchorId="0973517D" wp14:editId="2809E6D4">
            <wp:simplePos x="0" y="0"/>
            <wp:positionH relativeFrom="column">
              <wp:posOffset>5612130</wp:posOffset>
            </wp:positionH>
            <wp:positionV relativeFrom="paragraph">
              <wp:posOffset>139700</wp:posOffset>
            </wp:positionV>
            <wp:extent cx="881380" cy="505460"/>
            <wp:effectExtent l="19050" t="19050" r="0" b="8890"/>
            <wp:wrapNone/>
            <wp:docPr id="368" name="Immagin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8"/>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881380" cy="5054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EC01914" w14:textId="77777777" w:rsidR="004944D8" w:rsidRDefault="004944D8">
      <w:pPr>
        <w:widowControl w:val="0"/>
        <w:tabs>
          <w:tab w:val="left" w:pos="90"/>
        </w:tabs>
        <w:rPr>
          <w:b/>
          <w:snapToGrid w:val="0"/>
          <w:color w:val="000080"/>
          <w:sz w:val="39"/>
        </w:rPr>
      </w:pPr>
      <w:r>
        <w:rPr>
          <w:b/>
          <w:snapToGrid w:val="0"/>
          <w:color w:val="000080"/>
          <w:sz w:val="32"/>
        </w:rPr>
        <w:t xml:space="preserve">CUBA        </w:t>
      </w:r>
    </w:p>
    <w:p w14:paraId="4A8ED7DA" w14:textId="77777777" w:rsidR="004944D8" w:rsidRDefault="004944D8">
      <w:pPr>
        <w:widowControl w:val="0"/>
        <w:tabs>
          <w:tab w:val="left" w:pos="90"/>
        </w:tabs>
        <w:rPr>
          <w:b/>
          <w:snapToGrid w:val="0"/>
          <w:color w:val="000080"/>
          <w:sz w:val="28"/>
        </w:rPr>
      </w:pPr>
      <w:r>
        <w:rPr>
          <w:b/>
          <w:snapToGrid w:val="0"/>
          <w:color w:val="000080"/>
          <w:sz w:val="22"/>
        </w:rPr>
        <w:t>Repubblica di</w:t>
      </w:r>
    </w:p>
    <w:p w14:paraId="64FB99E3" w14:textId="77777777" w:rsidR="004944D8" w:rsidRDefault="004944D8">
      <w:pPr>
        <w:widowControl w:val="0"/>
        <w:tabs>
          <w:tab w:val="left" w:pos="90"/>
        </w:tabs>
        <w:jc w:val="right"/>
        <w:rPr>
          <w:i/>
          <w:snapToGrid w:val="0"/>
          <w:color w:val="000000"/>
          <w:sz w:val="26"/>
        </w:rPr>
      </w:pPr>
      <w:r>
        <w:rPr>
          <w:snapToGrid w:val="0"/>
          <w:color w:val="000000"/>
        </w:rPr>
        <w:t>———————————————————————————————————————————————————</w:t>
      </w:r>
      <w:r>
        <w:rPr>
          <w:i/>
          <w:snapToGrid w:val="0"/>
          <w:color w:val="000000"/>
        </w:rPr>
        <w:t xml:space="preserve"> Festa nazionale 1 gennaio</w:t>
      </w:r>
    </w:p>
    <w:p w14:paraId="234B958C" w14:textId="77777777" w:rsidR="009F4AFA" w:rsidRDefault="009F4AFA">
      <w:pPr>
        <w:widowControl w:val="0"/>
        <w:tabs>
          <w:tab w:val="left" w:pos="90"/>
        </w:tabs>
        <w:rPr>
          <w:b/>
          <w:snapToGrid w:val="0"/>
          <w:color w:val="000080"/>
          <w:u w:val="single"/>
        </w:rPr>
      </w:pPr>
    </w:p>
    <w:p w14:paraId="25B4EDE8" w14:textId="77777777" w:rsidR="009F4AFA" w:rsidRDefault="009F4AFA">
      <w:pPr>
        <w:widowControl w:val="0"/>
        <w:tabs>
          <w:tab w:val="left" w:pos="90"/>
        </w:tabs>
        <w:rPr>
          <w:b/>
          <w:snapToGrid w:val="0"/>
          <w:color w:val="000080"/>
          <w:u w:val="single"/>
        </w:rPr>
      </w:pPr>
    </w:p>
    <w:p w14:paraId="2917B327" w14:textId="77777777" w:rsidR="009F4AFA" w:rsidRDefault="009F4AFA">
      <w:pPr>
        <w:widowControl w:val="0"/>
        <w:tabs>
          <w:tab w:val="left" w:pos="90"/>
        </w:tabs>
        <w:rPr>
          <w:b/>
          <w:snapToGrid w:val="0"/>
          <w:color w:val="000080"/>
          <w:u w:val="single"/>
        </w:rPr>
      </w:pPr>
    </w:p>
    <w:p w14:paraId="0D4098CB"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02324B0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Licinia, 7 - 00153 Roma </w:t>
      </w:r>
    </w:p>
    <w:p w14:paraId="5E746C7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06574</w:t>
      </w:r>
      <w:r w:rsidR="00A554E9">
        <w:rPr>
          <w:snapToGrid w:val="0"/>
          <w:color w:val="000000"/>
        </w:rPr>
        <w:t>2</w:t>
      </w:r>
      <w:r>
        <w:rPr>
          <w:snapToGrid w:val="0"/>
          <w:color w:val="000000"/>
        </w:rPr>
        <w:t>8</w:t>
      </w:r>
      <w:r w:rsidR="00A554E9">
        <w:rPr>
          <w:snapToGrid w:val="0"/>
          <w:color w:val="000000"/>
        </w:rPr>
        <w:t>2</w:t>
      </w:r>
      <w:r>
        <w:rPr>
          <w:snapToGrid w:val="0"/>
          <w:color w:val="000000"/>
        </w:rPr>
        <w:t xml:space="preserve">8 - Fax 065782032  </w:t>
      </w:r>
    </w:p>
    <w:p w14:paraId="3371B17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consulado@ecuitalia.it</w:t>
      </w:r>
    </w:p>
    <w:p w14:paraId="2BB17DAB" w14:textId="77777777" w:rsidR="006F33B3"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F33B3">
        <w:rPr>
          <w:snapToGrid w:val="0"/>
          <w:color w:val="000000"/>
        </w:rPr>
        <w:t>Tutto il territorio della Repubblica Italiana</w:t>
      </w:r>
    </w:p>
    <w:p w14:paraId="532ECA62" w14:textId="77777777" w:rsidR="004944D8" w:rsidRDefault="004944D8">
      <w:pPr>
        <w:widowControl w:val="0"/>
        <w:tabs>
          <w:tab w:val="left" w:pos="2321"/>
        </w:tabs>
        <w:rPr>
          <w:snapToGrid w:val="0"/>
          <w:color w:val="000000"/>
        </w:rPr>
      </w:pPr>
    </w:p>
    <w:p w14:paraId="4516F375" w14:textId="77777777" w:rsidR="004944D8" w:rsidRDefault="004944D8">
      <w:pPr>
        <w:widowControl w:val="0"/>
        <w:tabs>
          <w:tab w:val="left" w:pos="2321"/>
        </w:tabs>
        <w:rPr>
          <w:snapToGrid w:val="0"/>
          <w:color w:val="000000"/>
          <w:sz w:val="23"/>
        </w:rPr>
      </w:pPr>
      <w:r>
        <w:rPr>
          <w:snapToGrid w:val="0"/>
          <w:color w:val="000000"/>
        </w:rPr>
        <w:t xml:space="preserve"> </w:t>
      </w:r>
      <w:r w:rsidR="00F16545">
        <w:rPr>
          <w:snapToGrid w:val="0"/>
          <w:color w:val="000000"/>
        </w:rPr>
        <w:t>Signora ARASAY D’ANGELO PEREIRA, Primo Segretario incaricato degli Affari Consolari (28 novembre 2022)</w:t>
      </w:r>
      <w:r>
        <w:rPr>
          <w:snapToGrid w:val="0"/>
          <w:color w:val="000000"/>
        </w:rPr>
        <w:t xml:space="preserve">         </w:t>
      </w:r>
    </w:p>
    <w:p w14:paraId="1C86B1E3" w14:textId="77777777" w:rsidR="004944D8" w:rsidRDefault="004944D8">
      <w:pPr>
        <w:widowControl w:val="0"/>
        <w:tabs>
          <w:tab w:val="left" w:pos="90"/>
        </w:tabs>
        <w:rPr>
          <w:b/>
          <w:snapToGrid w:val="0"/>
          <w:color w:val="000080"/>
          <w:u w:val="single"/>
        </w:rPr>
      </w:pPr>
    </w:p>
    <w:p w14:paraId="766317E5" w14:textId="77777777" w:rsidR="00F16545" w:rsidRDefault="00F16545">
      <w:pPr>
        <w:widowControl w:val="0"/>
        <w:tabs>
          <w:tab w:val="left" w:pos="90"/>
        </w:tabs>
        <w:rPr>
          <w:b/>
          <w:snapToGrid w:val="0"/>
          <w:color w:val="000080"/>
          <w:u w:val="single"/>
        </w:rPr>
      </w:pPr>
    </w:p>
    <w:p w14:paraId="5298A281" w14:textId="77777777" w:rsidR="00F16545" w:rsidRDefault="00F16545">
      <w:pPr>
        <w:widowControl w:val="0"/>
        <w:tabs>
          <w:tab w:val="left" w:pos="90"/>
        </w:tabs>
        <w:rPr>
          <w:b/>
          <w:snapToGrid w:val="0"/>
          <w:color w:val="000080"/>
          <w:u w:val="single"/>
        </w:rPr>
      </w:pPr>
    </w:p>
    <w:p w14:paraId="449F0182" w14:textId="77777777" w:rsidR="00F16545" w:rsidRDefault="00F16545">
      <w:pPr>
        <w:widowControl w:val="0"/>
        <w:tabs>
          <w:tab w:val="left" w:pos="90"/>
        </w:tabs>
        <w:rPr>
          <w:b/>
          <w:snapToGrid w:val="0"/>
          <w:color w:val="000080"/>
          <w:u w:val="single"/>
        </w:rPr>
      </w:pPr>
    </w:p>
    <w:p w14:paraId="2309BF7B"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480390B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56161">
        <w:rPr>
          <w:snapToGrid w:val="0"/>
          <w:color w:val="000000"/>
        </w:rPr>
        <w:t>Gaspare Gozzi</w:t>
      </w:r>
      <w:r>
        <w:rPr>
          <w:snapToGrid w:val="0"/>
          <w:color w:val="000000"/>
        </w:rPr>
        <w:t xml:space="preserve">, </w:t>
      </w:r>
      <w:r w:rsidR="00956161">
        <w:rPr>
          <w:snapToGrid w:val="0"/>
          <w:color w:val="000000"/>
        </w:rPr>
        <w:t>5</w:t>
      </w:r>
      <w:r>
        <w:rPr>
          <w:snapToGrid w:val="0"/>
          <w:color w:val="000000"/>
        </w:rPr>
        <w:t xml:space="preserve"> - 2012</w:t>
      </w:r>
      <w:r w:rsidR="00956161">
        <w:rPr>
          <w:snapToGrid w:val="0"/>
          <w:color w:val="000000"/>
        </w:rPr>
        <w:t>9</w:t>
      </w:r>
      <w:r>
        <w:rPr>
          <w:snapToGrid w:val="0"/>
          <w:color w:val="000000"/>
        </w:rPr>
        <w:t xml:space="preserve"> Milano </w:t>
      </w:r>
    </w:p>
    <w:p w14:paraId="4BD2F3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02866166 - Fax 028054826  </w:t>
      </w:r>
    </w:p>
    <w:p w14:paraId="76DA123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E67E6F">
        <w:rPr>
          <w:snapToGrid w:val="0"/>
          <w:color w:val="000000"/>
        </w:rPr>
        <w:t xml:space="preserve"> </w:t>
      </w:r>
      <w:r w:rsidR="00E67E6F" w:rsidRPr="00E67E6F">
        <w:rPr>
          <w:bCs/>
          <w:sz w:val="22"/>
        </w:rPr>
        <w:t>segreteria@mit.consulcuba.cu</w:t>
      </w:r>
    </w:p>
    <w:p w14:paraId="26FA1CA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37" w:name="_Hlk135044045"/>
      <w:r>
        <w:rPr>
          <w:snapToGrid w:val="0"/>
          <w:color w:val="000000"/>
        </w:rPr>
        <w:t>Valle d'Aosta, Piemont</w:t>
      </w:r>
      <w:r w:rsidR="006D54F4">
        <w:rPr>
          <w:snapToGrid w:val="0"/>
          <w:color w:val="000000"/>
        </w:rPr>
        <w:t xml:space="preserve">e, Liguria, Lombardia, Trentino Alto Adige, Friuli </w:t>
      </w:r>
      <w:r>
        <w:rPr>
          <w:snapToGrid w:val="0"/>
          <w:color w:val="000000"/>
        </w:rPr>
        <w:t xml:space="preserve">Venezia </w:t>
      </w:r>
    </w:p>
    <w:p w14:paraId="64291325" w14:textId="77777777" w:rsidR="004944D8" w:rsidRDefault="004944D8">
      <w:pPr>
        <w:widowControl w:val="0"/>
        <w:tabs>
          <w:tab w:val="left" w:pos="2321"/>
        </w:tabs>
        <w:rPr>
          <w:snapToGrid w:val="0"/>
          <w:color w:val="000000"/>
          <w:sz w:val="23"/>
        </w:rPr>
      </w:pPr>
      <w:r>
        <w:rPr>
          <w:rFonts w:ascii="MS Sans Serif" w:hAnsi="MS Sans Serif"/>
          <w:snapToGrid w:val="0"/>
          <w:sz w:val="24"/>
        </w:rPr>
        <w:tab/>
      </w:r>
      <w:proofErr w:type="spellStart"/>
      <w:r w:rsidR="006D54F4">
        <w:rPr>
          <w:snapToGrid w:val="0"/>
          <w:color w:val="000000"/>
        </w:rPr>
        <w:t>Giulia,Veneto</w:t>
      </w:r>
      <w:proofErr w:type="spellEnd"/>
      <w:r w:rsidR="006D54F4">
        <w:rPr>
          <w:snapToGrid w:val="0"/>
          <w:color w:val="000000"/>
        </w:rPr>
        <w:t xml:space="preserve">, Emilia </w:t>
      </w:r>
      <w:r>
        <w:rPr>
          <w:snapToGrid w:val="0"/>
          <w:color w:val="000000"/>
        </w:rPr>
        <w:t>Romagna</w:t>
      </w:r>
      <w:bookmarkEnd w:id="37"/>
      <w:r>
        <w:rPr>
          <w:snapToGrid w:val="0"/>
          <w:color w:val="000000"/>
        </w:rPr>
        <w:t xml:space="preserve">      </w:t>
      </w:r>
    </w:p>
    <w:p w14:paraId="16D0574C" w14:textId="77777777" w:rsidR="00016586" w:rsidRDefault="00016586">
      <w:pPr>
        <w:pStyle w:val="Corpodeltesto2"/>
        <w:spacing w:before="0"/>
      </w:pPr>
    </w:p>
    <w:p w14:paraId="51B1C4D1" w14:textId="77777777" w:rsidR="00016586" w:rsidRPr="00B84573" w:rsidRDefault="005A0AB8">
      <w:pPr>
        <w:pStyle w:val="Corpodeltesto2"/>
        <w:spacing w:before="0"/>
      </w:pPr>
      <w:r w:rsidRPr="00B84573">
        <w:t>Signor MARCOS HERNÁNDEZ SOSA, Console Generale (Exequatur 15 maggio 2023)</w:t>
      </w:r>
    </w:p>
    <w:p w14:paraId="280106D1" w14:textId="2D0F4361" w:rsidR="001B0051" w:rsidRPr="002734CC" w:rsidRDefault="001B0051">
      <w:pPr>
        <w:pStyle w:val="Corpodeltesto2"/>
        <w:spacing w:before="0"/>
        <w:rPr>
          <w:lang w:val="es-ES"/>
        </w:rPr>
      </w:pPr>
      <w:proofErr w:type="spellStart"/>
      <w:r w:rsidRPr="002734CC">
        <w:rPr>
          <w:lang w:val="es-ES"/>
        </w:rPr>
        <w:t>Signor</w:t>
      </w:r>
      <w:proofErr w:type="spellEnd"/>
      <w:r w:rsidRPr="002734CC">
        <w:rPr>
          <w:lang w:val="es-ES"/>
        </w:rPr>
        <w:t xml:space="preserve"> FIDEL AJURIA DOMINGUEZ, </w:t>
      </w:r>
      <w:proofErr w:type="spellStart"/>
      <w:r w:rsidRPr="002734CC">
        <w:rPr>
          <w:lang w:val="es-ES"/>
        </w:rPr>
        <w:t>Console</w:t>
      </w:r>
      <w:proofErr w:type="spellEnd"/>
      <w:r w:rsidRPr="002734CC">
        <w:rPr>
          <w:lang w:val="es-ES"/>
        </w:rPr>
        <w:t xml:space="preserve"> (2 </w:t>
      </w:r>
      <w:proofErr w:type="spellStart"/>
      <w:r w:rsidRPr="002734CC">
        <w:rPr>
          <w:lang w:val="es-ES"/>
        </w:rPr>
        <w:t>dicembre</w:t>
      </w:r>
      <w:proofErr w:type="spellEnd"/>
      <w:r w:rsidRPr="002734CC">
        <w:rPr>
          <w:lang w:val="es-ES"/>
        </w:rPr>
        <w:t xml:space="preserve"> 2022)</w:t>
      </w:r>
    </w:p>
    <w:p w14:paraId="3D989A62" w14:textId="48895769" w:rsidR="00230A1D" w:rsidRPr="00B84573" w:rsidRDefault="00230A1D">
      <w:pPr>
        <w:pStyle w:val="Corpodeltesto2"/>
        <w:spacing w:before="0"/>
      </w:pPr>
      <w:r>
        <w:t xml:space="preserve">Signora LISVETTE PILAR VEGA MAURIZ, Console </w:t>
      </w:r>
    </w:p>
    <w:p w14:paraId="4A6F38B9" w14:textId="77777777" w:rsidR="004944D8" w:rsidRPr="00B84573" w:rsidRDefault="004944D8">
      <w:pPr>
        <w:widowControl w:val="0"/>
        <w:tabs>
          <w:tab w:val="left" w:pos="90"/>
        </w:tabs>
        <w:jc w:val="center"/>
        <w:rPr>
          <w:snapToGrid w:val="0"/>
          <w:color w:val="000000"/>
        </w:rPr>
      </w:pPr>
    </w:p>
    <w:p w14:paraId="27DFDEE9" w14:textId="77777777" w:rsidR="00662FBA" w:rsidRPr="00B84573" w:rsidRDefault="00662FBA">
      <w:pPr>
        <w:widowControl w:val="0"/>
        <w:tabs>
          <w:tab w:val="left" w:pos="90"/>
        </w:tabs>
        <w:jc w:val="center"/>
        <w:rPr>
          <w:snapToGrid w:val="0"/>
          <w:color w:val="000000"/>
        </w:rPr>
      </w:pPr>
    </w:p>
    <w:p w14:paraId="527751FB" w14:textId="77777777" w:rsidR="004944D8" w:rsidRPr="00B84573" w:rsidRDefault="004944D8">
      <w:pPr>
        <w:widowControl w:val="0"/>
        <w:tabs>
          <w:tab w:val="left" w:pos="90"/>
        </w:tabs>
        <w:jc w:val="center"/>
        <w:rPr>
          <w:snapToGrid w:val="0"/>
          <w:color w:val="000000"/>
        </w:rPr>
      </w:pPr>
    </w:p>
    <w:p w14:paraId="4690F302" w14:textId="77777777" w:rsidR="004944D8" w:rsidRPr="00B84573" w:rsidRDefault="004944D8">
      <w:pPr>
        <w:widowControl w:val="0"/>
        <w:tabs>
          <w:tab w:val="left" w:pos="90"/>
        </w:tabs>
        <w:jc w:val="center"/>
        <w:rPr>
          <w:snapToGrid w:val="0"/>
          <w:color w:val="000000"/>
        </w:rPr>
      </w:pPr>
    </w:p>
    <w:p w14:paraId="41C771FD" w14:textId="77777777" w:rsidR="004944D8" w:rsidRPr="00B84573" w:rsidRDefault="004944D8">
      <w:pPr>
        <w:widowControl w:val="0"/>
        <w:tabs>
          <w:tab w:val="left" w:pos="90"/>
        </w:tabs>
        <w:jc w:val="center"/>
        <w:rPr>
          <w:snapToGrid w:val="0"/>
          <w:color w:val="000000"/>
        </w:rPr>
      </w:pPr>
    </w:p>
    <w:p w14:paraId="1B6CBDB8" w14:textId="77777777" w:rsidR="004944D8" w:rsidRPr="00B84573" w:rsidRDefault="004944D8">
      <w:pPr>
        <w:widowControl w:val="0"/>
        <w:tabs>
          <w:tab w:val="left" w:pos="90"/>
        </w:tabs>
        <w:jc w:val="center"/>
        <w:rPr>
          <w:snapToGrid w:val="0"/>
          <w:color w:val="000000"/>
        </w:rPr>
      </w:pPr>
    </w:p>
    <w:p w14:paraId="35B70846" w14:textId="77777777" w:rsidR="004944D8" w:rsidRPr="00B84573" w:rsidRDefault="004944D8">
      <w:pPr>
        <w:widowControl w:val="0"/>
        <w:tabs>
          <w:tab w:val="left" w:pos="90"/>
        </w:tabs>
        <w:jc w:val="center"/>
        <w:rPr>
          <w:snapToGrid w:val="0"/>
          <w:color w:val="000000"/>
        </w:rPr>
      </w:pPr>
    </w:p>
    <w:p w14:paraId="49C52365" w14:textId="77777777" w:rsidR="004944D8" w:rsidRPr="00B84573" w:rsidRDefault="004944D8">
      <w:pPr>
        <w:widowControl w:val="0"/>
        <w:tabs>
          <w:tab w:val="left" w:pos="90"/>
        </w:tabs>
        <w:jc w:val="center"/>
        <w:rPr>
          <w:snapToGrid w:val="0"/>
          <w:color w:val="000000"/>
        </w:rPr>
      </w:pPr>
    </w:p>
    <w:p w14:paraId="2AEBBBD9" w14:textId="77777777" w:rsidR="004944D8" w:rsidRPr="00B84573" w:rsidRDefault="004944D8">
      <w:pPr>
        <w:widowControl w:val="0"/>
        <w:tabs>
          <w:tab w:val="left" w:pos="90"/>
        </w:tabs>
        <w:jc w:val="center"/>
        <w:rPr>
          <w:snapToGrid w:val="0"/>
          <w:color w:val="000000"/>
        </w:rPr>
      </w:pPr>
    </w:p>
    <w:p w14:paraId="30924BB9" w14:textId="77777777" w:rsidR="004944D8" w:rsidRPr="00B84573" w:rsidRDefault="004944D8">
      <w:pPr>
        <w:widowControl w:val="0"/>
        <w:tabs>
          <w:tab w:val="left" w:pos="90"/>
        </w:tabs>
        <w:jc w:val="center"/>
        <w:rPr>
          <w:snapToGrid w:val="0"/>
          <w:color w:val="000000"/>
        </w:rPr>
      </w:pPr>
    </w:p>
    <w:p w14:paraId="776FD484" w14:textId="77777777" w:rsidR="004944D8" w:rsidRPr="00B84573" w:rsidRDefault="004944D8">
      <w:pPr>
        <w:widowControl w:val="0"/>
        <w:tabs>
          <w:tab w:val="left" w:pos="90"/>
        </w:tabs>
        <w:jc w:val="center"/>
        <w:rPr>
          <w:snapToGrid w:val="0"/>
          <w:color w:val="000000"/>
        </w:rPr>
      </w:pPr>
    </w:p>
    <w:p w14:paraId="1838C3C4" w14:textId="77777777" w:rsidR="004944D8" w:rsidRPr="00B84573" w:rsidRDefault="004944D8">
      <w:pPr>
        <w:widowControl w:val="0"/>
        <w:tabs>
          <w:tab w:val="left" w:pos="90"/>
        </w:tabs>
        <w:jc w:val="center"/>
        <w:rPr>
          <w:snapToGrid w:val="0"/>
          <w:color w:val="000000"/>
        </w:rPr>
      </w:pPr>
    </w:p>
    <w:p w14:paraId="54BAFAC3" w14:textId="77777777" w:rsidR="004944D8" w:rsidRPr="00B84573" w:rsidRDefault="004944D8">
      <w:pPr>
        <w:widowControl w:val="0"/>
        <w:tabs>
          <w:tab w:val="left" w:pos="90"/>
        </w:tabs>
        <w:jc w:val="center"/>
        <w:rPr>
          <w:snapToGrid w:val="0"/>
          <w:color w:val="000000"/>
          <w:sz w:val="36"/>
        </w:rPr>
      </w:pPr>
    </w:p>
    <w:p w14:paraId="2432EC66" w14:textId="77777777" w:rsidR="004944D8" w:rsidRDefault="004944D8">
      <w:pPr>
        <w:widowControl w:val="0"/>
        <w:tabs>
          <w:tab w:val="left" w:pos="90"/>
        </w:tabs>
        <w:jc w:val="right"/>
        <w:rPr>
          <w:b/>
          <w:snapToGrid w:val="0"/>
          <w:color w:val="000000"/>
        </w:rPr>
      </w:pPr>
      <w:r w:rsidRPr="00B84573">
        <w:rPr>
          <w:rFonts w:ascii="MS Sans Serif" w:hAnsi="MS Sans Serif"/>
          <w:snapToGrid w:val="0"/>
          <w:sz w:val="24"/>
        </w:rPr>
        <w:br w:type="page"/>
      </w:r>
      <w:r>
        <w:rPr>
          <w:b/>
          <w:snapToGrid w:val="0"/>
          <w:color w:val="000000"/>
          <w:sz w:val="16"/>
        </w:rPr>
        <w:t>DANIMARCA</w:t>
      </w:r>
    </w:p>
    <w:p w14:paraId="50A3CB9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5504" behindDoc="0" locked="0" layoutInCell="1" allowOverlap="1" wp14:anchorId="1EE91242" wp14:editId="6E6E2D23">
            <wp:simplePos x="0" y="0"/>
            <wp:positionH relativeFrom="column">
              <wp:posOffset>5688330</wp:posOffset>
            </wp:positionH>
            <wp:positionV relativeFrom="paragraph">
              <wp:posOffset>204470</wp:posOffset>
            </wp:positionV>
            <wp:extent cx="744220" cy="480695"/>
            <wp:effectExtent l="19050" t="19050" r="0" b="0"/>
            <wp:wrapNone/>
            <wp:docPr id="367"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9"/>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744220" cy="4806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6C52A3B" w14:textId="77777777" w:rsidR="004944D8" w:rsidRDefault="004944D8">
      <w:pPr>
        <w:widowControl w:val="0"/>
        <w:tabs>
          <w:tab w:val="left" w:pos="90"/>
        </w:tabs>
        <w:rPr>
          <w:b/>
          <w:snapToGrid w:val="0"/>
          <w:color w:val="000080"/>
          <w:sz w:val="39"/>
        </w:rPr>
      </w:pPr>
      <w:r>
        <w:rPr>
          <w:b/>
          <w:snapToGrid w:val="0"/>
          <w:color w:val="000080"/>
          <w:sz w:val="32"/>
        </w:rPr>
        <w:t xml:space="preserve">DANIMARCA        </w:t>
      </w:r>
    </w:p>
    <w:p w14:paraId="44F1E7E2"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0F59A9C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DD25D73" w14:textId="77777777" w:rsidR="004944D8" w:rsidRDefault="004944D8">
      <w:pPr>
        <w:widowControl w:val="0"/>
        <w:tabs>
          <w:tab w:val="left" w:pos="90"/>
        </w:tabs>
        <w:jc w:val="right"/>
        <w:rPr>
          <w:i/>
          <w:snapToGrid w:val="0"/>
          <w:color w:val="000000"/>
        </w:rPr>
      </w:pPr>
      <w:r>
        <w:rPr>
          <w:i/>
          <w:snapToGrid w:val="0"/>
          <w:color w:val="000000"/>
        </w:rPr>
        <w:t xml:space="preserve"> Festa nazionale </w:t>
      </w:r>
      <w:r w:rsidR="00737E2A">
        <w:rPr>
          <w:i/>
          <w:snapToGrid w:val="0"/>
          <w:color w:val="000000"/>
        </w:rPr>
        <w:t>5 giugno</w:t>
      </w:r>
    </w:p>
    <w:p w14:paraId="0A580D2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EFD34C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Monti Parioli, 50 - 00197 Roma </w:t>
      </w:r>
    </w:p>
    <w:p w14:paraId="02DDDB09" w14:textId="77777777" w:rsidR="00CB7B33" w:rsidRPr="00B6248B" w:rsidRDefault="004944D8" w:rsidP="00CB7B33">
      <w:pPr>
        <w:autoSpaceDE w:val="0"/>
        <w:autoSpaceDN w:val="0"/>
        <w:adjustRightInd w:val="0"/>
      </w:pPr>
      <w:r>
        <w:rPr>
          <w:rFonts w:ascii="MS Sans Serif" w:hAnsi="MS Sans Serif"/>
          <w:snapToGrid w:val="0"/>
          <w:sz w:val="24"/>
        </w:rPr>
        <w:tab/>
      </w:r>
      <w:r w:rsidR="00CB7B33">
        <w:rPr>
          <w:rFonts w:ascii="MS Sans Serif" w:hAnsi="MS Sans Serif"/>
          <w:snapToGrid w:val="0"/>
          <w:sz w:val="24"/>
        </w:rPr>
        <w:tab/>
      </w:r>
      <w:r w:rsidR="00CB7B33">
        <w:rPr>
          <w:rFonts w:ascii="MS Sans Serif" w:hAnsi="MS Sans Serif"/>
          <w:snapToGrid w:val="0"/>
          <w:sz w:val="24"/>
        </w:rPr>
        <w:tab/>
        <w:t xml:space="preserve">   </w:t>
      </w:r>
      <w:r w:rsidR="00CB7B33" w:rsidRPr="00B6248B">
        <w:t>Tel. 069774831 - Fax 0697748399</w:t>
      </w:r>
    </w:p>
    <w:p w14:paraId="142892C2" w14:textId="0B382E64" w:rsidR="004944D8" w:rsidRDefault="00CB7B33" w:rsidP="00CB7B33">
      <w:pPr>
        <w:widowControl w:val="0"/>
        <w:tabs>
          <w:tab w:val="left" w:pos="2321"/>
        </w:tabs>
      </w:pPr>
      <w:r w:rsidRPr="00B6248B">
        <w:tab/>
        <w:t xml:space="preserve">E-mail </w:t>
      </w:r>
      <w:hyperlink r:id="rId157" w:history="1">
        <w:r w:rsidR="00A238C3" w:rsidRPr="00CD0191">
          <w:rPr>
            <w:rStyle w:val="Collegamentoipertestuale"/>
          </w:rPr>
          <w:t>romamb@um.dk</w:t>
        </w:r>
      </w:hyperlink>
      <w:r w:rsidR="00A238C3">
        <w:t xml:space="preserve"> </w:t>
      </w:r>
    </w:p>
    <w:p w14:paraId="73CF5DA1" w14:textId="36358011" w:rsidR="00520EEC" w:rsidRPr="00B6248B" w:rsidRDefault="00520EEC" w:rsidP="00CB7B33">
      <w:pPr>
        <w:widowControl w:val="0"/>
        <w:tabs>
          <w:tab w:val="left" w:pos="2321"/>
        </w:tabs>
        <w:rPr>
          <w:snapToGrid w:val="0"/>
          <w:color w:val="000000"/>
        </w:rPr>
      </w:pPr>
      <w:r>
        <w:tab/>
        <w:t xml:space="preserve">Sito: </w:t>
      </w:r>
      <w:hyperlink r:id="rId158" w:history="1">
        <w:r w:rsidRPr="00CD0191">
          <w:rPr>
            <w:rStyle w:val="Collegamentoipertestuale"/>
          </w:rPr>
          <w:t>www.italien.um.dk</w:t>
        </w:r>
      </w:hyperlink>
      <w:r>
        <w:t xml:space="preserve"> </w:t>
      </w:r>
    </w:p>
    <w:p w14:paraId="7392CF94" w14:textId="77777777" w:rsidR="00243300"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243300">
        <w:rPr>
          <w:snapToGrid w:val="0"/>
          <w:color w:val="000000"/>
        </w:rPr>
        <w:t>Tutto il territorio della Repubblica Italiana</w:t>
      </w:r>
    </w:p>
    <w:p w14:paraId="62324CF6" w14:textId="77777777" w:rsidR="004944D8" w:rsidRDefault="004944D8">
      <w:pPr>
        <w:widowControl w:val="0"/>
        <w:tabs>
          <w:tab w:val="left" w:pos="90"/>
        </w:tabs>
        <w:rPr>
          <w:b/>
          <w:snapToGrid w:val="0"/>
          <w:color w:val="000080"/>
          <w:u w:val="single"/>
        </w:rPr>
      </w:pPr>
    </w:p>
    <w:p w14:paraId="3EBF5E4C" w14:textId="77777777" w:rsidR="004944D8" w:rsidRDefault="004944D8">
      <w:pPr>
        <w:widowControl w:val="0"/>
        <w:tabs>
          <w:tab w:val="left" w:pos="90"/>
        </w:tabs>
        <w:rPr>
          <w:b/>
          <w:snapToGrid w:val="0"/>
          <w:color w:val="000080"/>
          <w:u w:val="single"/>
        </w:rPr>
      </w:pPr>
    </w:p>
    <w:p w14:paraId="4E9156C9" w14:textId="77777777" w:rsidR="004944D8" w:rsidRDefault="004944D8">
      <w:pPr>
        <w:widowControl w:val="0"/>
        <w:tabs>
          <w:tab w:val="left" w:pos="90"/>
        </w:tabs>
        <w:rPr>
          <w:b/>
          <w:snapToGrid w:val="0"/>
          <w:color w:val="000080"/>
          <w:u w:val="single"/>
        </w:rPr>
      </w:pPr>
    </w:p>
    <w:p w14:paraId="38BB3A4E"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GENERALE ONORARIO   </w:t>
      </w:r>
    </w:p>
    <w:p w14:paraId="01B8A1A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Siro, 10 - 16124 Genova </w:t>
      </w:r>
    </w:p>
    <w:p w14:paraId="231E1295" w14:textId="773A1A75"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w:t>
      </w:r>
      <w:r w:rsidR="00A238C3">
        <w:rPr>
          <w:snapToGrid w:val="0"/>
          <w:color w:val="000000"/>
        </w:rPr>
        <w:t xml:space="preserve"> </w:t>
      </w:r>
      <w:r>
        <w:rPr>
          <w:snapToGrid w:val="0"/>
          <w:color w:val="000000"/>
        </w:rPr>
        <w:t>24</w:t>
      </w:r>
      <w:r w:rsidR="00A238C3">
        <w:rPr>
          <w:snapToGrid w:val="0"/>
          <w:color w:val="000000"/>
        </w:rPr>
        <w:t>94380</w:t>
      </w:r>
    </w:p>
    <w:p w14:paraId="0DBFE8B2" w14:textId="6E774990" w:rsidR="00A238C3" w:rsidRPr="00A238C3" w:rsidRDefault="00A238C3">
      <w:pPr>
        <w:widowControl w:val="0"/>
        <w:tabs>
          <w:tab w:val="left" w:pos="2321"/>
        </w:tabs>
        <w:rPr>
          <w:snapToGrid w:val="0"/>
          <w:color w:val="000000"/>
        </w:rPr>
      </w:pPr>
      <w:r w:rsidRPr="00A238C3">
        <w:rPr>
          <w:snapToGrid w:val="0"/>
          <w:color w:val="000000"/>
        </w:rPr>
        <w:tab/>
        <w:t xml:space="preserve">E-mail </w:t>
      </w:r>
      <w:hyperlink r:id="rId159" w:history="1">
        <w:r w:rsidRPr="00CD0191">
          <w:rPr>
            <w:rStyle w:val="Collegamentoipertestuale"/>
            <w:snapToGrid w:val="0"/>
          </w:rPr>
          <w:t>genova@umgate.dk</w:t>
        </w:r>
      </w:hyperlink>
      <w:r>
        <w:rPr>
          <w:snapToGrid w:val="0"/>
          <w:color w:val="000000"/>
        </w:rPr>
        <w:t xml:space="preserve"> </w:t>
      </w:r>
    </w:p>
    <w:p w14:paraId="53BB973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Liguria</w:t>
      </w:r>
    </w:p>
    <w:p w14:paraId="5EA5664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A51CCAC" w14:textId="77777777" w:rsidR="004944D8" w:rsidRDefault="004944D8">
      <w:pPr>
        <w:widowControl w:val="0"/>
        <w:tabs>
          <w:tab w:val="left" w:pos="90"/>
        </w:tabs>
        <w:spacing w:before="23"/>
        <w:rPr>
          <w:snapToGrid w:val="0"/>
          <w:color w:val="000000"/>
        </w:rPr>
      </w:pPr>
      <w:r>
        <w:rPr>
          <w:snapToGrid w:val="0"/>
          <w:color w:val="000000"/>
        </w:rPr>
        <w:t xml:space="preserve">Signor </w:t>
      </w:r>
      <w:r w:rsidR="00A60719">
        <w:rPr>
          <w:snapToGrid w:val="0"/>
          <w:color w:val="000000"/>
        </w:rPr>
        <w:t>VALDEMAR STEEN ROMEO</w:t>
      </w:r>
      <w:r>
        <w:rPr>
          <w:snapToGrid w:val="0"/>
          <w:color w:val="000000"/>
        </w:rPr>
        <w:t xml:space="preserve"> BOESGAARD, Console Generale Onorario (</w:t>
      </w:r>
      <w:r w:rsidR="00C52463">
        <w:rPr>
          <w:snapToGrid w:val="0"/>
          <w:color w:val="000000"/>
        </w:rPr>
        <w:t>Rinnovo e</w:t>
      </w:r>
      <w:r>
        <w:rPr>
          <w:snapToGrid w:val="0"/>
          <w:color w:val="000000"/>
        </w:rPr>
        <w:t xml:space="preserve">xequatur </w:t>
      </w:r>
      <w:r w:rsidR="00C60BF9">
        <w:rPr>
          <w:snapToGrid w:val="0"/>
          <w:color w:val="000000"/>
        </w:rPr>
        <w:t>4 settembre 2023</w:t>
      </w:r>
      <w:r>
        <w:rPr>
          <w:snapToGrid w:val="0"/>
          <w:color w:val="000000"/>
        </w:rPr>
        <w:t>)</w:t>
      </w:r>
    </w:p>
    <w:p w14:paraId="7F25A744" w14:textId="77777777" w:rsidR="004944D8" w:rsidRDefault="004944D8">
      <w:pPr>
        <w:widowControl w:val="0"/>
        <w:tabs>
          <w:tab w:val="left" w:pos="90"/>
        </w:tabs>
        <w:spacing w:before="23"/>
        <w:rPr>
          <w:snapToGrid w:val="0"/>
          <w:color w:val="000000"/>
        </w:rPr>
      </w:pPr>
    </w:p>
    <w:p w14:paraId="628ED22A" w14:textId="77777777" w:rsidR="004006C0" w:rsidRDefault="004006C0">
      <w:pPr>
        <w:widowControl w:val="0"/>
        <w:tabs>
          <w:tab w:val="left" w:pos="90"/>
        </w:tabs>
        <w:spacing w:before="23"/>
        <w:rPr>
          <w:snapToGrid w:val="0"/>
          <w:color w:val="000000"/>
        </w:rPr>
      </w:pPr>
    </w:p>
    <w:p w14:paraId="1C2175D8" w14:textId="77777777" w:rsidR="004006C0" w:rsidRDefault="004006C0">
      <w:pPr>
        <w:widowControl w:val="0"/>
        <w:tabs>
          <w:tab w:val="left" w:pos="90"/>
        </w:tabs>
        <w:spacing w:before="23"/>
        <w:rPr>
          <w:snapToGrid w:val="0"/>
          <w:color w:val="000000"/>
        </w:rPr>
      </w:pPr>
    </w:p>
    <w:p w14:paraId="4AB2981D" w14:textId="77777777" w:rsidR="004006C0" w:rsidRDefault="004006C0" w:rsidP="004006C0">
      <w:pPr>
        <w:widowControl w:val="0"/>
        <w:tabs>
          <w:tab w:val="left" w:pos="90"/>
        </w:tabs>
        <w:rPr>
          <w:b/>
          <w:snapToGrid w:val="0"/>
          <w:color w:val="000080"/>
          <w:sz w:val="26"/>
          <w:u w:val="single"/>
        </w:rPr>
      </w:pPr>
      <w:r>
        <w:rPr>
          <w:b/>
          <w:snapToGrid w:val="0"/>
          <w:color w:val="000080"/>
          <w:u w:val="single"/>
        </w:rPr>
        <w:t xml:space="preserve">MILANO - CONSOLATO GENERALE ONORARIO   </w:t>
      </w:r>
    </w:p>
    <w:p w14:paraId="408276AA" w14:textId="77777777" w:rsidR="004006C0" w:rsidRDefault="004006C0" w:rsidP="004006C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Morigi, 4 - 20123 Milano </w:t>
      </w:r>
    </w:p>
    <w:p w14:paraId="680F2156" w14:textId="72E3A557" w:rsidR="00CB7BCC" w:rsidRDefault="004006C0" w:rsidP="004006C0">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A238C3">
        <w:rPr>
          <w:snapToGrid w:val="0"/>
          <w:color w:val="000000"/>
        </w:rPr>
        <w:t xml:space="preserve"> </w:t>
      </w:r>
      <w:r>
        <w:rPr>
          <w:snapToGrid w:val="0"/>
          <w:color w:val="000000"/>
        </w:rPr>
        <w:t>8901</w:t>
      </w:r>
      <w:r w:rsidR="00A238C3">
        <w:rPr>
          <w:snapToGrid w:val="0"/>
          <w:color w:val="000000"/>
        </w:rPr>
        <w:t>2728</w:t>
      </w:r>
    </w:p>
    <w:p w14:paraId="277EC852" w14:textId="481ACF26" w:rsidR="004006C0" w:rsidRDefault="00CB7BCC" w:rsidP="004006C0">
      <w:pPr>
        <w:widowControl w:val="0"/>
        <w:tabs>
          <w:tab w:val="left" w:pos="2321"/>
        </w:tabs>
        <w:rPr>
          <w:snapToGrid w:val="0"/>
          <w:color w:val="000000"/>
          <w:sz w:val="23"/>
        </w:rPr>
      </w:pPr>
      <w:r>
        <w:rPr>
          <w:snapToGrid w:val="0"/>
          <w:color w:val="000000"/>
        </w:rPr>
        <w:tab/>
        <w:t xml:space="preserve">E-mail  </w:t>
      </w:r>
      <w:bookmarkStart w:id="38" w:name="_Hlk205375078"/>
      <w:r w:rsidR="00A238C3">
        <w:rPr>
          <w:snapToGrid w:val="0"/>
          <w:color w:val="000000"/>
        </w:rPr>
        <w:fldChar w:fldCharType="begin"/>
      </w:r>
      <w:r w:rsidR="00A238C3">
        <w:rPr>
          <w:snapToGrid w:val="0"/>
          <w:color w:val="000000"/>
        </w:rPr>
        <w:instrText>HYPERLINK "mailto:milano</w:instrText>
      </w:r>
      <w:r w:rsidR="00A238C3" w:rsidRPr="00A238C3">
        <w:rPr>
          <w:snapToGrid w:val="0"/>
          <w:color w:val="000000"/>
        </w:rPr>
        <w:instrText>@umgate.dk</w:instrText>
      </w:r>
      <w:r w:rsidR="00A238C3">
        <w:rPr>
          <w:snapToGrid w:val="0"/>
          <w:color w:val="000000"/>
        </w:rPr>
        <w:instrText>"</w:instrText>
      </w:r>
      <w:r w:rsidR="00A238C3">
        <w:rPr>
          <w:snapToGrid w:val="0"/>
          <w:color w:val="000000"/>
        </w:rPr>
      </w:r>
      <w:r w:rsidR="00A238C3">
        <w:rPr>
          <w:snapToGrid w:val="0"/>
          <w:color w:val="000000"/>
        </w:rPr>
        <w:fldChar w:fldCharType="separate"/>
      </w:r>
      <w:r w:rsidR="00A238C3" w:rsidRPr="00CD0191">
        <w:rPr>
          <w:rStyle w:val="Collegamentoipertestuale"/>
          <w:snapToGrid w:val="0"/>
        </w:rPr>
        <w:t>milano@umgate.dk</w:t>
      </w:r>
      <w:r w:rsidR="00A238C3">
        <w:rPr>
          <w:snapToGrid w:val="0"/>
          <w:color w:val="000000"/>
        </w:rPr>
        <w:fldChar w:fldCharType="end"/>
      </w:r>
      <w:bookmarkEnd w:id="38"/>
      <w:r w:rsidR="00A238C3">
        <w:rPr>
          <w:snapToGrid w:val="0"/>
          <w:color w:val="000000"/>
        </w:rPr>
        <w:t xml:space="preserve"> </w:t>
      </w:r>
    </w:p>
    <w:p w14:paraId="45D7B0BB" w14:textId="77777777" w:rsidR="004006C0" w:rsidRDefault="004006C0" w:rsidP="004006C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Trentino Alto Adige </w:t>
      </w:r>
    </w:p>
    <w:p w14:paraId="7EA3BF96" w14:textId="77777777" w:rsidR="004006C0" w:rsidRDefault="004006C0" w:rsidP="004006C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AF9CC89" w14:textId="77777777" w:rsidR="004006C0" w:rsidRDefault="004006C0" w:rsidP="004006C0">
      <w:pPr>
        <w:widowControl w:val="0"/>
        <w:tabs>
          <w:tab w:val="left" w:pos="90"/>
        </w:tabs>
        <w:spacing w:before="23"/>
        <w:rPr>
          <w:snapToGrid w:val="0"/>
          <w:color w:val="000000"/>
        </w:rPr>
      </w:pPr>
      <w:r>
        <w:rPr>
          <w:snapToGrid w:val="0"/>
          <w:color w:val="000000"/>
        </w:rPr>
        <w:t>Signora GIULIANA PAOLETTI, Console Generale Onorario (</w:t>
      </w:r>
      <w:r w:rsidR="00DA435A">
        <w:rPr>
          <w:snapToGrid w:val="0"/>
          <w:color w:val="000000"/>
        </w:rPr>
        <w:t>Rinnovo e</w:t>
      </w:r>
      <w:r>
        <w:rPr>
          <w:snapToGrid w:val="0"/>
          <w:color w:val="000000"/>
        </w:rPr>
        <w:t xml:space="preserve">xequatur </w:t>
      </w:r>
      <w:r w:rsidR="00CE681A">
        <w:rPr>
          <w:snapToGrid w:val="0"/>
          <w:color w:val="000000"/>
        </w:rPr>
        <w:t xml:space="preserve">26 marzo 2024 - </w:t>
      </w:r>
      <w:r w:rsidR="00EB0E9C">
        <w:rPr>
          <w:snapToGrid w:val="0"/>
          <w:color w:val="000000"/>
        </w:rPr>
        <w:t>5</w:t>
      </w:r>
      <w:r>
        <w:rPr>
          <w:snapToGrid w:val="0"/>
          <w:color w:val="000000"/>
        </w:rPr>
        <w:t xml:space="preserve"> </w:t>
      </w:r>
      <w:r w:rsidR="00DA435A">
        <w:rPr>
          <w:snapToGrid w:val="0"/>
          <w:color w:val="000000"/>
        </w:rPr>
        <w:t>marz</w:t>
      </w:r>
      <w:r>
        <w:rPr>
          <w:snapToGrid w:val="0"/>
          <w:color w:val="000000"/>
        </w:rPr>
        <w:t>o 20</w:t>
      </w:r>
      <w:r w:rsidR="00DA435A">
        <w:rPr>
          <w:snapToGrid w:val="0"/>
          <w:color w:val="000000"/>
        </w:rPr>
        <w:t>2</w:t>
      </w:r>
      <w:r w:rsidR="00CE681A">
        <w:rPr>
          <w:snapToGrid w:val="0"/>
          <w:color w:val="000000"/>
        </w:rPr>
        <w:t>5</w:t>
      </w:r>
      <w:r>
        <w:rPr>
          <w:snapToGrid w:val="0"/>
          <w:color w:val="000000"/>
        </w:rPr>
        <w:t>)</w:t>
      </w:r>
    </w:p>
    <w:p w14:paraId="0C28851B" w14:textId="77777777" w:rsidR="004006C0" w:rsidRDefault="004006C0" w:rsidP="004006C0">
      <w:pPr>
        <w:widowControl w:val="0"/>
        <w:tabs>
          <w:tab w:val="left" w:pos="90"/>
        </w:tabs>
        <w:spacing w:before="23"/>
        <w:rPr>
          <w:snapToGrid w:val="0"/>
          <w:color w:val="000000"/>
        </w:rPr>
      </w:pPr>
    </w:p>
    <w:p w14:paraId="09870E7D" w14:textId="77777777" w:rsidR="004944D8" w:rsidRDefault="004944D8">
      <w:pPr>
        <w:widowControl w:val="0"/>
        <w:tabs>
          <w:tab w:val="left" w:pos="90"/>
        </w:tabs>
        <w:spacing w:before="23"/>
        <w:rPr>
          <w:snapToGrid w:val="0"/>
          <w:color w:val="000000"/>
        </w:rPr>
      </w:pPr>
    </w:p>
    <w:p w14:paraId="1D43954C" w14:textId="77777777" w:rsidR="004103FE" w:rsidRDefault="004103FE">
      <w:pPr>
        <w:widowControl w:val="0"/>
        <w:tabs>
          <w:tab w:val="left" w:pos="90"/>
        </w:tabs>
        <w:spacing w:before="23"/>
        <w:rPr>
          <w:snapToGrid w:val="0"/>
          <w:color w:val="000000"/>
        </w:rPr>
      </w:pPr>
    </w:p>
    <w:p w14:paraId="44C34DD0" w14:textId="77777777" w:rsidR="004944D8" w:rsidRDefault="004944D8">
      <w:pPr>
        <w:widowControl w:val="0"/>
        <w:tabs>
          <w:tab w:val="left" w:pos="90"/>
        </w:tabs>
        <w:spacing w:before="23"/>
        <w:rPr>
          <w:b/>
          <w:snapToGrid w:val="0"/>
          <w:color w:val="000080"/>
          <w:u w:val="single"/>
        </w:rPr>
      </w:pPr>
      <w:r>
        <w:rPr>
          <w:b/>
          <w:snapToGrid w:val="0"/>
          <w:color w:val="000080"/>
          <w:u w:val="single"/>
        </w:rPr>
        <w:t>NAPOLI - CONSOLATO GENERALE ONORARIO</w:t>
      </w:r>
    </w:p>
    <w:p w14:paraId="138D102A" w14:textId="77777777" w:rsidR="004944D8" w:rsidRDefault="004944D8">
      <w:pPr>
        <w:widowControl w:val="0"/>
        <w:tabs>
          <w:tab w:val="left" w:pos="90"/>
        </w:tabs>
        <w:spacing w:before="23"/>
        <w:rPr>
          <w:b/>
          <w:snapToGrid w:val="0"/>
          <w:color w:val="000000"/>
        </w:rPr>
      </w:pPr>
    </w:p>
    <w:p w14:paraId="25B1C871" w14:textId="7EBF078E" w:rsidR="004944D8" w:rsidRDefault="004944D8">
      <w:pPr>
        <w:widowControl w:val="0"/>
        <w:tabs>
          <w:tab w:val="left" w:pos="90"/>
        </w:tabs>
        <w:spacing w:before="23"/>
        <w:rPr>
          <w:snapToGrid w:val="0"/>
          <w:color w:val="000000"/>
        </w:rPr>
      </w:pPr>
      <w:r>
        <w:rPr>
          <w:b/>
          <w:snapToGrid w:val="0"/>
          <w:color w:val="000000"/>
        </w:rPr>
        <w:t>Indirizzo</w:t>
      </w:r>
      <w:r>
        <w:rPr>
          <w:snapToGrid w:val="0"/>
          <w:color w:val="000000"/>
        </w:rPr>
        <w:tab/>
      </w:r>
      <w:r>
        <w:rPr>
          <w:snapToGrid w:val="0"/>
          <w:color w:val="000000"/>
        </w:rPr>
        <w:tab/>
      </w:r>
      <w:r w:rsidR="00E561A3">
        <w:rPr>
          <w:snapToGrid w:val="0"/>
          <w:color w:val="000000"/>
        </w:rPr>
        <w:t>Palazzina Docks</w:t>
      </w:r>
      <w:r w:rsidR="00A238C3">
        <w:rPr>
          <w:snapToGrid w:val="0"/>
          <w:color w:val="000000"/>
        </w:rPr>
        <w:t xml:space="preserve"> (piano terra)</w:t>
      </w:r>
      <w:r w:rsidR="00E561A3">
        <w:rPr>
          <w:snapToGrid w:val="0"/>
          <w:color w:val="000000"/>
        </w:rPr>
        <w:t>, Molo Carmine</w:t>
      </w:r>
      <w:r>
        <w:rPr>
          <w:snapToGrid w:val="0"/>
          <w:color w:val="000000"/>
        </w:rPr>
        <w:t xml:space="preserve">, </w:t>
      </w:r>
      <w:r w:rsidR="00A238C3">
        <w:rPr>
          <w:snapToGrid w:val="0"/>
          <w:color w:val="000000"/>
        </w:rPr>
        <w:t>(Varco Carmine)</w:t>
      </w:r>
      <w:r>
        <w:rPr>
          <w:snapToGrid w:val="0"/>
          <w:color w:val="000000"/>
        </w:rPr>
        <w:t xml:space="preserve"> – 80133 Napoli</w:t>
      </w:r>
    </w:p>
    <w:p w14:paraId="30635ED5" w14:textId="3E3704E9" w:rsidR="004944D8" w:rsidRDefault="004944D8">
      <w:pPr>
        <w:widowControl w:val="0"/>
        <w:tabs>
          <w:tab w:val="left" w:pos="90"/>
        </w:tabs>
        <w:spacing w:before="23"/>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081</w:t>
      </w:r>
      <w:r w:rsidR="00A238C3">
        <w:rPr>
          <w:snapToGrid w:val="0"/>
          <w:color w:val="000000"/>
        </w:rPr>
        <w:t xml:space="preserve"> </w:t>
      </w:r>
      <w:r>
        <w:rPr>
          <w:snapToGrid w:val="0"/>
          <w:color w:val="000000"/>
        </w:rPr>
        <w:t xml:space="preserve">5512211 </w:t>
      </w:r>
    </w:p>
    <w:p w14:paraId="6F39EBAA" w14:textId="686BF64B" w:rsidR="002128C1" w:rsidRDefault="002128C1">
      <w:pPr>
        <w:widowControl w:val="0"/>
        <w:tabs>
          <w:tab w:val="left" w:pos="90"/>
        </w:tabs>
        <w:spacing w:before="23"/>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CA11A5">
        <w:rPr>
          <w:snapToGrid w:val="0"/>
          <w:color w:val="000000"/>
        </w:rPr>
        <w:t xml:space="preserve">E-mail  </w:t>
      </w:r>
      <w:hyperlink r:id="rId160" w:history="1">
        <w:r w:rsidR="00A238C3" w:rsidRPr="00CD0191">
          <w:rPr>
            <w:rStyle w:val="Collegamentoipertestuale"/>
          </w:rPr>
          <w:t>napoli@umgate.dk</w:t>
        </w:r>
      </w:hyperlink>
      <w:r w:rsidR="00A238C3">
        <w:t xml:space="preserve"> </w:t>
      </w:r>
    </w:p>
    <w:p w14:paraId="1C12D43E" w14:textId="77777777" w:rsidR="004944D8" w:rsidRDefault="004944D8">
      <w:pPr>
        <w:widowControl w:val="0"/>
        <w:tabs>
          <w:tab w:val="left" w:pos="90"/>
        </w:tabs>
        <w:spacing w:before="23"/>
        <w:rPr>
          <w:snapToGrid w:val="0"/>
          <w:color w:val="000000"/>
        </w:rPr>
      </w:pPr>
      <w:r>
        <w:rPr>
          <w:b/>
          <w:snapToGrid w:val="0"/>
          <w:color w:val="000000"/>
        </w:rPr>
        <w:t>Circoscrizione</w:t>
      </w:r>
      <w:r>
        <w:rPr>
          <w:b/>
          <w:snapToGrid w:val="0"/>
          <w:color w:val="000000"/>
        </w:rPr>
        <w:tab/>
      </w:r>
      <w:r>
        <w:rPr>
          <w:snapToGrid w:val="0"/>
          <w:color w:val="000000"/>
        </w:rPr>
        <w:tab/>
      </w:r>
      <w:bookmarkStart w:id="39" w:name="_Hlk168052003"/>
      <w:r>
        <w:rPr>
          <w:snapToGrid w:val="0"/>
          <w:color w:val="000000"/>
        </w:rPr>
        <w:t>Campania</w:t>
      </w:r>
      <w:r w:rsidR="00A13B3C">
        <w:rPr>
          <w:snapToGrid w:val="0"/>
          <w:color w:val="000000"/>
        </w:rPr>
        <w:t>, Basilicata, Calabria, Puglia</w:t>
      </w:r>
      <w:r w:rsidR="00D32BB7">
        <w:rPr>
          <w:snapToGrid w:val="0"/>
          <w:color w:val="000000"/>
        </w:rPr>
        <w:t xml:space="preserve"> (esclusa la Città di Bari)</w:t>
      </w:r>
      <w:bookmarkEnd w:id="39"/>
    </w:p>
    <w:p w14:paraId="19650F30" w14:textId="77777777" w:rsidR="004944D8" w:rsidRDefault="004944D8">
      <w:pPr>
        <w:widowControl w:val="0"/>
        <w:tabs>
          <w:tab w:val="left" w:pos="90"/>
        </w:tabs>
        <w:spacing w:before="23"/>
        <w:rPr>
          <w:snapToGrid w:val="0"/>
          <w:color w:val="000000"/>
        </w:rPr>
      </w:pPr>
    </w:p>
    <w:p w14:paraId="550474E9" w14:textId="77777777" w:rsidR="004944D8" w:rsidRDefault="004944D8">
      <w:pPr>
        <w:widowControl w:val="0"/>
        <w:tabs>
          <w:tab w:val="left" w:pos="90"/>
        </w:tabs>
        <w:spacing w:before="23"/>
        <w:rPr>
          <w:snapToGrid w:val="0"/>
          <w:color w:val="000000"/>
          <w:sz w:val="26"/>
        </w:rPr>
      </w:pPr>
      <w:r>
        <w:rPr>
          <w:snapToGrid w:val="0"/>
          <w:color w:val="000000"/>
        </w:rPr>
        <w:t xml:space="preserve">Signor ERIK KLINGENBERG, Console Generale Onorario (Rinnovo exequatur </w:t>
      </w:r>
      <w:r w:rsidR="004064AD">
        <w:rPr>
          <w:snapToGrid w:val="0"/>
          <w:color w:val="000000"/>
        </w:rPr>
        <w:t>31 maggio 2024</w:t>
      </w:r>
      <w:r>
        <w:rPr>
          <w:snapToGrid w:val="0"/>
          <w:color w:val="000000"/>
        </w:rPr>
        <w:t>)</w:t>
      </w:r>
    </w:p>
    <w:p w14:paraId="2705EBA2" w14:textId="77777777" w:rsidR="004944D8" w:rsidRDefault="004944D8">
      <w:pPr>
        <w:widowControl w:val="0"/>
        <w:tabs>
          <w:tab w:val="left" w:pos="90"/>
        </w:tabs>
        <w:rPr>
          <w:b/>
          <w:snapToGrid w:val="0"/>
          <w:color w:val="000080"/>
          <w:u w:val="single"/>
        </w:rPr>
      </w:pPr>
    </w:p>
    <w:p w14:paraId="292D694A" w14:textId="77777777" w:rsidR="004103FE" w:rsidRDefault="004103FE">
      <w:pPr>
        <w:widowControl w:val="0"/>
        <w:tabs>
          <w:tab w:val="left" w:pos="90"/>
        </w:tabs>
        <w:rPr>
          <w:b/>
          <w:snapToGrid w:val="0"/>
          <w:color w:val="000080"/>
          <w:u w:val="single"/>
        </w:rPr>
      </w:pPr>
    </w:p>
    <w:p w14:paraId="4E2D01A4" w14:textId="77777777" w:rsidR="004944D8" w:rsidRDefault="004944D8">
      <w:pPr>
        <w:widowControl w:val="0"/>
        <w:tabs>
          <w:tab w:val="left" w:pos="90"/>
        </w:tabs>
        <w:rPr>
          <w:b/>
          <w:snapToGrid w:val="0"/>
          <w:color w:val="000080"/>
          <w:u w:val="single"/>
        </w:rPr>
      </w:pPr>
    </w:p>
    <w:p w14:paraId="2FA4CE8A"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6094556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Cialdini, 57 - 60122 Ancona </w:t>
      </w:r>
    </w:p>
    <w:p w14:paraId="7514CA01" w14:textId="77777777" w:rsidR="00A238C3"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A238C3">
        <w:rPr>
          <w:snapToGrid w:val="0"/>
          <w:color w:val="000000"/>
        </w:rPr>
        <w:t>071 201289</w:t>
      </w:r>
    </w:p>
    <w:p w14:paraId="359E39DF" w14:textId="14FB9D75" w:rsidR="004944D8" w:rsidRDefault="00A238C3">
      <w:pPr>
        <w:widowControl w:val="0"/>
        <w:tabs>
          <w:tab w:val="left" w:pos="2321"/>
        </w:tabs>
        <w:rPr>
          <w:snapToGrid w:val="0"/>
          <w:color w:val="000000"/>
          <w:sz w:val="23"/>
        </w:rPr>
      </w:pPr>
      <w:bookmarkStart w:id="40" w:name="_Hlk205374699"/>
      <w:r>
        <w:rPr>
          <w:snapToGrid w:val="0"/>
          <w:color w:val="000000"/>
        </w:rPr>
        <w:tab/>
        <w:t>E-mail</w:t>
      </w:r>
      <w:r w:rsidR="004944D8">
        <w:rPr>
          <w:snapToGrid w:val="0"/>
          <w:color w:val="000000"/>
        </w:rPr>
        <w:t xml:space="preserve"> </w:t>
      </w:r>
      <w:hyperlink r:id="rId161" w:history="1">
        <w:r w:rsidRPr="00CD0191">
          <w:rPr>
            <w:rStyle w:val="Collegamentoipertestuale"/>
            <w:snapToGrid w:val="0"/>
          </w:rPr>
          <w:t>ancona@umgate.dk</w:t>
        </w:r>
      </w:hyperlink>
      <w:r>
        <w:rPr>
          <w:snapToGrid w:val="0"/>
          <w:color w:val="000000"/>
        </w:rPr>
        <w:t xml:space="preserve"> </w:t>
      </w:r>
    </w:p>
    <w:bookmarkEnd w:id="40"/>
    <w:p w14:paraId="121F02D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Marche                    </w:t>
      </w:r>
    </w:p>
    <w:p w14:paraId="4ABCE25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B444DEB" w14:textId="77777777" w:rsidR="004944D8" w:rsidRDefault="004944D8">
      <w:pPr>
        <w:widowControl w:val="0"/>
        <w:tabs>
          <w:tab w:val="left" w:pos="90"/>
        </w:tabs>
        <w:spacing w:before="23"/>
        <w:rPr>
          <w:snapToGrid w:val="0"/>
          <w:color w:val="000000"/>
        </w:rPr>
      </w:pPr>
      <w:r>
        <w:rPr>
          <w:snapToGrid w:val="0"/>
          <w:color w:val="000000"/>
        </w:rPr>
        <w:t>Signor</w:t>
      </w:r>
      <w:r w:rsidR="00B84573">
        <w:rPr>
          <w:snapToGrid w:val="0"/>
          <w:color w:val="000000"/>
        </w:rPr>
        <w:t>a</w:t>
      </w:r>
      <w:r>
        <w:rPr>
          <w:snapToGrid w:val="0"/>
          <w:color w:val="000000"/>
        </w:rPr>
        <w:t xml:space="preserve"> </w:t>
      </w:r>
      <w:r w:rsidR="00B84573">
        <w:rPr>
          <w:snapToGrid w:val="0"/>
          <w:color w:val="000000"/>
        </w:rPr>
        <w:t>FEDERICA</w:t>
      </w:r>
      <w:r>
        <w:rPr>
          <w:snapToGrid w:val="0"/>
          <w:color w:val="000000"/>
        </w:rPr>
        <w:t xml:space="preserve"> ARCHIBUGI, Console Onorario (</w:t>
      </w:r>
      <w:r w:rsidR="00B84573">
        <w:rPr>
          <w:snapToGrid w:val="0"/>
          <w:color w:val="000000"/>
        </w:rPr>
        <w:t>E</w:t>
      </w:r>
      <w:r>
        <w:rPr>
          <w:snapToGrid w:val="0"/>
          <w:color w:val="000000"/>
        </w:rPr>
        <w:t xml:space="preserve">xequatur </w:t>
      </w:r>
      <w:r w:rsidR="00B84573">
        <w:rPr>
          <w:snapToGrid w:val="0"/>
          <w:color w:val="000000"/>
        </w:rPr>
        <w:t>4 novembre 2024</w:t>
      </w:r>
      <w:r>
        <w:rPr>
          <w:snapToGrid w:val="0"/>
          <w:color w:val="000000"/>
        </w:rPr>
        <w:t>)</w:t>
      </w:r>
    </w:p>
    <w:p w14:paraId="166E0531" w14:textId="77777777" w:rsidR="00A63DC8" w:rsidRDefault="00A63DC8">
      <w:pPr>
        <w:widowControl w:val="0"/>
        <w:tabs>
          <w:tab w:val="left" w:pos="90"/>
        </w:tabs>
        <w:spacing w:before="23"/>
        <w:rPr>
          <w:snapToGrid w:val="0"/>
          <w:color w:val="000000"/>
        </w:rPr>
      </w:pPr>
    </w:p>
    <w:p w14:paraId="15C9F3F5" w14:textId="77777777" w:rsidR="00A63DC8" w:rsidRDefault="00A63DC8">
      <w:pPr>
        <w:widowControl w:val="0"/>
        <w:tabs>
          <w:tab w:val="left" w:pos="90"/>
        </w:tabs>
        <w:spacing w:before="23"/>
        <w:rPr>
          <w:snapToGrid w:val="0"/>
          <w:color w:val="000000"/>
        </w:rPr>
      </w:pPr>
    </w:p>
    <w:p w14:paraId="7FA0B898" w14:textId="77777777" w:rsidR="004944D8" w:rsidRDefault="004944D8">
      <w:pPr>
        <w:widowControl w:val="0"/>
        <w:tabs>
          <w:tab w:val="left" w:pos="90"/>
        </w:tabs>
        <w:jc w:val="right"/>
        <w:rPr>
          <w:b/>
          <w:snapToGrid w:val="0"/>
          <w:color w:val="000000"/>
        </w:rPr>
      </w:pPr>
      <w:r>
        <w:rPr>
          <w:b/>
          <w:snapToGrid w:val="0"/>
          <w:color w:val="000000"/>
          <w:sz w:val="16"/>
        </w:rPr>
        <w:br w:type="page"/>
        <w:t>DANIMARCA</w:t>
      </w:r>
    </w:p>
    <w:p w14:paraId="53D6A112" w14:textId="77777777" w:rsidR="004944D8" w:rsidRDefault="004944D8" w:rsidP="007A436A">
      <w:pPr>
        <w:widowControl w:val="0"/>
        <w:tabs>
          <w:tab w:val="left" w:pos="90"/>
        </w:tabs>
        <w:jc w:val="both"/>
        <w:rPr>
          <w:b/>
          <w:snapToGrid w:val="0"/>
          <w:color w:val="000080"/>
          <w:u w:val="single"/>
        </w:rPr>
      </w:pPr>
    </w:p>
    <w:p w14:paraId="6BEE0122" w14:textId="77777777" w:rsidR="007A436A" w:rsidRDefault="007A436A" w:rsidP="007A436A">
      <w:pPr>
        <w:widowControl w:val="0"/>
        <w:tabs>
          <w:tab w:val="left" w:pos="90"/>
        </w:tabs>
        <w:rPr>
          <w:b/>
          <w:snapToGrid w:val="0"/>
          <w:color w:val="000080"/>
          <w:sz w:val="26"/>
          <w:u w:val="single"/>
        </w:rPr>
      </w:pPr>
      <w:r>
        <w:rPr>
          <w:b/>
          <w:snapToGrid w:val="0"/>
          <w:color w:val="000080"/>
          <w:u w:val="single"/>
        </w:rPr>
        <w:t xml:space="preserve">BARI - CONSOLATO ONORARIO            </w:t>
      </w:r>
    </w:p>
    <w:p w14:paraId="24AE6E23" w14:textId="77777777" w:rsidR="007A436A" w:rsidRDefault="007A436A" w:rsidP="007A436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Massari, 6 - 70122 Bari </w:t>
      </w:r>
    </w:p>
    <w:p w14:paraId="52C4070F" w14:textId="2675C923" w:rsidR="007A436A" w:rsidRDefault="007A436A" w:rsidP="007A436A">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A238C3">
        <w:rPr>
          <w:snapToGrid w:val="0"/>
          <w:color w:val="000000"/>
        </w:rPr>
        <w:t xml:space="preserve"> </w:t>
      </w:r>
      <w:r>
        <w:rPr>
          <w:snapToGrid w:val="0"/>
          <w:color w:val="000000"/>
        </w:rPr>
        <w:t>52</w:t>
      </w:r>
      <w:r w:rsidR="00A238C3">
        <w:rPr>
          <w:snapToGrid w:val="0"/>
          <w:color w:val="000000"/>
        </w:rPr>
        <w:t>22090</w:t>
      </w:r>
      <w:r>
        <w:rPr>
          <w:snapToGrid w:val="0"/>
          <w:color w:val="000000"/>
        </w:rPr>
        <w:t xml:space="preserve"> </w:t>
      </w:r>
    </w:p>
    <w:p w14:paraId="4C6A7BB5" w14:textId="544455FD" w:rsidR="00A238C3" w:rsidRDefault="00A238C3" w:rsidP="007A436A">
      <w:pPr>
        <w:widowControl w:val="0"/>
        <w:tabs>
          <w:tab w:val="left" w:pos="2321"/>
        </w:tabs>
        <w:rPr>
          <w:snapToGrid w:val="0"/>
          <w:color w:val="000000"/>
          <w:sz w:val="23"/>
        </w:rPr>
      </w:pPr>
      <w:r w:rsidRPr="00A238C3">
        <w:rPr>
          <w:snapToGrid w:val="0"/>
          <w:color w:val="000000"/>
          <w:sz w:val="23"/>
        </w:rPr>
        <w:tab/>
      </w:r>
      <w:r w:rsidRPr="00A238C3">
        <w:rPr>
          <w:snapToGrid w:val="0"/>
          <w:color w:val="000000"/>
        </w:rPr>
        <w:t xml:space="preserve">E-mail </w:t>
      </w:r>
      <w:hyperlink r:id="rId162" w:history="1">
        <w:r w:rsidRPr="00CD0191">
          <w:rPr>
            <w:rStyle w:val="Collegamentoipertestuale"/>
            <w:snapToGrid w:val="0"/>
          </w:rPr>
          <w:t>bari@umgate.dk</w:t>
        </w:r>
      </w:hyperlink>
      <w:r>
        <w:rPr>
          <w:snapToGrid w:val="0"/>
          <w:color w:val="000000"/>
        </w:rPr>
        <w:t xml:space="preserve"> </w:t>
      </w:r>
    </w:p>
    <w:p w14:paraId="454FBC31" w14:textId="77777777" w:rsidR="007A436A" w:rsidRDefault="007A436A" w:rsidP="007A436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Città di Bari</w:t>
      </w:r>
      <w:r>
        <w:rPr>
          <w:snapToGrid w:val="0"/>
          <w:color w:val="000000"/>
        </w:rPr>
        <w:t xml:space="preserve">                          </w:t>
      </w:r>
    </w:p>
    <w:p w14:paraId="1EF3734D" w14:textId="77777777" w:rsidR="007A436A" w:rsidRDefault="007A436A" w:rsidP="007A436A">
      <w:pPr>
        <w:widowControl w:val="0"/>
        <w:tabs>
          <w:tab w:val="left" w:pos="2321"/>
        </w:tabs>
        <w:rPr>
          <w:snapToGrid w:val="0"/>
          <w:color w:val="000000"/>
          <w:sz w:val="23"/>
        </w:rPr>
      </w:pPr>
    </w:p>
    <w:p w14:paraId="7C9B2018" w14:textId="77777777" w:rsidR="007A436A" w:rsidRDefault="007A436A" w:rsidP="007A436A">
      <w:pPr>
        <w:widowControl w:val="0"/>
        <w:tabs>
          <w:tab w:val="left" w:pos="90"/>
        </w:tabs>
        <w:spacing w:before="23"/>
        <w:rPr>
          <w:snapToGrid w:val="0"/>
          <w:color w:val="000000"/>
          <w:sz w:val="26"/>
        </w:rPr>
      </w:pPr>
      <w:r>
        <w:rPr>
          <w:snapToGrid w:val="0"/>
          <w:color w:val="000000"/>
        </w:rPr>
        <w:t xml:space="preserve">Signor GIOVANNI </w:t>
      </w:r>
      <w:r w:rsidR="00783707">
        <w:rPr>
          <w:snapToGrid w:val="0"/>
          <w:color w:val="000000"/>
        </w:rPr>
        <w:t>di</w:t>
      </w:r>
      <w:r>
        <w:rPr>
          <w:snapToGrid w:val="0"/>
          <w:color w:val="000000"/>
        </w:rPr>
        <w:t xml:space="preserve"> CAGNO ABBRESCIA, Console Onorario (Rinnovo exequatur </w:t>
      </w:r>
      <w:r w:rsidR="00497408">
        <w:rPr>
          <w:snapToGrid w:val="0"/>
          <w:color w:val="000000"/>
        </w:rPr>
        <w:t>2 ottobre 2023</w:t>
      </w:r>
      <w:r>
        <w:rPr>
          <w:snapToGrid w:val="0"/>
          <w:color w:val="000000"/>
        </w:rPr>
        <w:t>)</w:t>
      </w:r>
    </w:p>
    <w:p w14:paraId="662B31BA" w14:textId="77777777" w:rsidR="00877368" w:rsidRDefault="00877368">
      <w:pPr>
        <w:widowControl w:val="0"/>
        <w:tabs>
          <w:tab w:val="left" w:pos="90"/>
        </w:tabs>
        <w:jc w:val="both"/>
        <w:rPr>
          <w:b/>
          <w:snapToGrid w:val="0"/>
          <w:color w:val="000080"/>
          <w:u w:val="single"/>
        </w:rPr>
      </w:pPr>
    </w:p>
    <w:p w14:paraId="221F93E6" w14:textId="77777777" w:rsidR="003870CF" w:rsidRDefault="003870CF">
      <w:pPr>
        <w:widowControl w:val="0"/>
        <w:tabs>
          <w:tab w:val="left" w:pos="90"/>
        </w:tabs>
        <w:jc w:val="both"/>
        <w:rPr>
          <w:b/>
          <w:snapToGrid w:val="0"/>
          <w:color w:val="000080"/>
          <w:u w:val="single"/>
        </w:rPr>
      </w:pPr>
    </w:p>
    <w:p w14:paraId="3079A48A" w14:textId="77777777" w:rsidR="00EF6D34" w:rsidRDefault="00EF6D34">
      <w:pPr>
        <w:widowControl w:val="0"/>
        <w:tabs>
          <w:tab w:val="left" w:pos="90"/>
        </w:tabs>
        <w:jc w:val="both"/>
        <w:rPr>
          <w:b/>
          <w:snapToGrid w:val="0"/>
          <w:color w:val="000080"/>
          <w:u w:val="single"/>
        </w:rPr>
      </w:pPr>
    </w:p>
    <w:p w14:paraId="45AA0EA2" w14:textId="77777777" w:rsidR="00631BBD" w:rsidRDefault="00631BBD" w:rsidP="00631BBD">
      <w:pPr>
        <w:widowControl w:val="0"/>
        <w:tabs>
          <w:tab w:val="left" w:pos="90"/>
        </w:tabs>
        <w:rPr>
          <w:b/>
          <w:snapToGrid w:val="0"/>
          <w:color w:val="000080"/>
          <w:sz w:val="26"/>
          <w:u w:val="single"/>
        </w:rPr>
      </w:pPr>
      <w:r>
        <w:rPr>
          <w:b/>
          <w:snapToGrid w:val="0"/>
          <w:color w:val="000080"/>
          <w:u w:val="single"/>
        </w:rPr>
        <w:t xml:space="preserve">BOLOGNA - CONSOLATO ONORARIO            </w:t>
      </w:r>
    </w:p>
    <w:p w14:paraId="28004827" w14:textId="77777777" w:rsidR="00631BBD" w:rsidRDefault="00631BBD" w:rsidP="00631BB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Farini, 3 - 40124 Bologna </w:t>
      </w:r>
    </w:p>
    <w:p w14:paraId="2DDCB7D7" w14:textId="721116EC" w:rsidR="00631BBD" w:rsidRDefault="00631BBD" w:rsidP="00631BBD">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A238C3">
        <w:rPr>
          <w:snapToGrid w:val="0"/>
          <w:color w:val="000000"/>
        </w:rPr>
        <w:t xml:space="preserve"> 329 6244291</w:t>
      </w:r>
    </w:p>
    <w:p w14:paraId="07858B60" w14:textId="77777777" w:rsidR="00631BBD" w:rsidRDefault="00631BBD" w:rsidP="00631BBD">
      <w:pPr>
        <w:widowControl w:val="0"/>
        <w:tabs>
          <w:tab w:val="left" w:pos="2321"/>
        </w:tabs>
        <w:rPr>
          <w:snapToGrid w:val="0"/>
          <w:color w:val="000000"/>
          <w:sz w:val="23"/>
        </w:rPr>
      </w:pPr>
      <w:r>
        <w:rPr>
          <w:snapToGrid w:val="0"/>
          <w:color w:val="000000"/>
        </w:rPr>
        <w:tab/>
        <w:t xml:space="preserve">E-mail </w:t>
      </w:r>
      <w:hyperlink r:id="rId163" w:history="1">
        <w:r w:rsidRPr="003412F2">
          <w:rPr>
            <w:rStyle w:val="Collegamentoipertestuale"/>
            <w:snapToGrid w:val="0"/>
          </w:rPr>
          <w:t>bologna@umgate.dk</w:t>
        </w:r>
      </w:hyperlink>
      <w:r>
        <w:rPr>
          <w:snapToGrid w:val="0"/>
          <w:color w:val="000000"/>
        </w:rPr>
        <w:t xml:space="preserve">   </w:t>
      </w:r>
    </w:p>
    <w:p w14:paraId="2940944E" w14:textId="77777777" w:rsidR="00631BBD" w:rsidRDefault="00631BBD" w:rsidP="00631BB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Emilia-Romagna</w:t>
      </w:r>
      <w:r>
        <w:rPr>
          <w:snapToGrid w:val="0"/>
          <w:color w:val="000000"/>
        </w:rPr>
        <w:t xml:space="preserve">                          </w:t>
      </w:r>
    </w:p>
    <w:p w14:paraId="2D86312E" w14:textId="77777777" w:rsidR="00631BBD" w:rsidRDefault="00631BBD" w:rsidP="00631BBD">
      <w:pPr>
        <w:widowControl w:val="0"/>
        <w:tabs>
          <w:tab w:val="left" w:pos="2321"/>
        </w:tabs>
        <w:rPr>
          <w:snapToGrid w:val="0"/>
          <w:color w:val="000000"/>
          <w:sz w:val="23"/>
        </w:rPr>
      </w:pPr>
    </w:p>
    <w:p w14:paraId="10197812" w14:textId="77777777" w:rsidR="00631BBD" w:rsidRDefault="00631BBD" w:rsidP="00631BBD">
      <w:pPr>
        <w:widowControl w:val="0"/>
        <w:tabs>
          <w:tab w:val="left" w:pos="90"/>
        </w:tabs>
        <w:spacing w:before="23"/>
        <w:rPr>
          <w:snapToGrid w:val="0"/>
          <w:color w:val="000000"/>
          <w:sz w:val="26"/>
        </w:rPr>
      </w:pPr>
      <w:r>
        <w:rPr>
          <w:snapToGrid w:val="0"/>
          <w:color w:val="000000"/>
        </w:rPr>
        <w:t>Signor ANDREA ALESSANDRI, Console Onorario (Exequatur 26 marzo 2024)</w:t>
      </w:r>
    </w:p>
    <w:p w14:paraId="3C201385" w14:textId="77777777" w:rsidR="00631BBD" w:rsidRDefault="00631BBD" w:rsidP="00631BBD">
      <w:pPr>
        <w:widowControl w:val="0"/>
        <w:tabs>
          <w:tab w:val="left" w:pos="90"/>
        </w:tabs>
        <w:jc w:val="both"/>
        <w:rPr>
          <w:b/>
          <w:snapToGrid w:val="0"/>
          <w:color w:val="000080"/>
          <w:u w:val="single"/>
        </w:rPr>
      </w:pPr>
    </w:p>
    <w:p w14:paraId="3599AC02" w14:textId="77777777" w:rsidR="003870CF" w:rsidRDefault="003870CF" w:rsidP="00631BBD">
      <w:pPr>
        <w:widowControl w:val="0"/>
        <w:tabs>
          <w:tab w:val="left" w:pos="90"/>
        </w:tabs>
        <w:jc w:val="both"/>
        <w:rPr>
          <w:b/>
          <w:snapToGrid w:val="0"/>
          <w:color w:val="000080"/>
          <w:u w:val="single"/>
        </w:rPr>
      </w:pPr>
    </w:p>
    <w:p w14:paraId="6368A8A2" w14:textId="77777777" w:rsidR="007A436A" w:rsidRDefault="007A436A">
      <w:pPr>
        <w:widowControl w:val="0"/>
        <w:tabs>
          <w:tab w:val="left" w:pos="90"/>
        </w:tabs>
        <w:jc w:val="both"/>
        <w:rPr>
          <w:b/>
          <w:snapToGrid w:val="0"/>
          <w:color w:val="000080"/>
          <w:u w:val="single"/>
        </w:rPr>
      </w:pPr>
    </w:p>
    <w:p w14:paraId="411A3BDF"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CAGLIARI - CONSOLATO ONORARIO            </w:t>
      </w:r>
    </w:p>
    <w:p w14:paraId="2677BE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Roma, 127 - 09124 Cagliari </w:t>
      </w:r>
    </w:p>
    <w:p w14:paraId="5AE210DB" w14:textId="6684DAEE"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070</w:t>
      </w:r>
      <w:r w:rsidR="00A238C3">
        <w:rPr>
          <w:snapToGrid w:val="0"/>
          <w:color w:val="000000"/>
        </w:rPr>
        <w:t xml:space="preserve"> </w:t>
      </w:r>
      <w:r>
        <w:rPr>
          <w:snapToGrid w:val="0"/>
          <w:color w:val="000000"/>
        </w:rPr>
        <w:t xml:space="preserve">668208 </w:t>
      </w:r>
    </w:p>
    <w:p w14:paraId="66072A2B" w14:textId="2C4ADA96" w:rsidR="00A238C3" w:rsidRPr="00A238C3" w:rsidRDefault="00A238C3" w:rsidP="00A238C3">
      <w:pPr>
        <w:widowControl w:val="0"/>
        <w:tabs>
          <w:tab w:val="left" w:pos="2321"/>
        </w:tabs>
        <w:rPr>
          <w:snapToGrid w:val="0"/>
          <w:color w:val="000000"/>
        </w:rPr>
      </w:pPr>
      <w:r w:rsidRPr="00A238C3">
        <w:rPr>
          <w:snapToGrid w:val="0"/>
          <w:color w:val="000000"/>
        </w:rPr>
        <w:tab/>
        <w:t xml:space="preserve">E-mail </w:t>
      </w:r>
      <w:hyperlink r:id="rId164" w:history="1">
        <w:r w:rsidRPr="00CD0191">
          <w:rPr>
            <w:rStyle w:val="Collegamentoipertestuale"/>
          </w:rPr>
          <w:t>cagliari@umgate.dk</w:t>
        </w:r>
      </w:hyperlink>
      <w:r w:rsidRPr="00A238C3">
        <w:rPr>
          <w:snapToGrid w:val="0"/>
          <w:color w:val="000000"/>
        </w:rPr>
        <w:t xml:space="preserve"> </w:t>
      </w:r>
    </w:p>
    <w:p w14:paraId="2DAD82F8" w14:textId="13E2273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74861C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0684EA" w14:textId="77777777" w:rsidR="004944D8" w:rsidRDefault="004944D8">
      <w:pPr>
        <w:widowControl w:val="0"/>
        <w:tabs>
          <w:tab w:val="left" w:pos="90"/>
        </w:tabs>
        <w:spacing w:before="23"/>
        <w:rPr>
          <w:snapToGrid w:val="0"/>
          <w:color w:val="000000"/>
          <w:sz w:val="26"/>
        </w:rPr>
      </w:pPr>
      <w:r>
        <w:rPr>
          <w:snapToGrid w:val="0"/>
          <w:color w:val="000000"/>
        </w:rPr>
        <w:t xml:space="preserve">Signor </w:t>
      </w:r>
      <w:r w:rsidR="00C302FD">
        <w:rPr>
          <w:snapToGrid w:val="0"/>
          <w:color w:val="000000"/>
        </w:rPr>
        <w:t>CORRADO FOIS</w:t>
      </w:r>
      <w:r>
        <w:rPr>
          <w:snapToGrid w:val="0"/>
          <w:color w:val="000000"/>
        </w:rPr>
        <w:t>, Console Onorario (</w:t>
      </w:r>
      <w:r w:rsidR="003117CE">
        <w:rPr>
          <w:snapToGrid w:val="0"/>
          <w:color w:val="000000"/>
        </w:rPr>
        <w:t>Rinnovo e</w:t>
      </w:r>
      <w:r>
        <w:rPr>
          <w:snapToGrid w:val="0"/>
          <w:color w:val="000000"/>
        </w:rPr>
        <w:t xml:space="preserve">xequatur </w:t>
      </w:r>
      <w:r w:rsidR="000B19F8">
        <w:rPr>
          <w:snapToGrid w:val="0"/>
          <w:color w:val="000000"/>
        </w:rPr>
        <w:t>2</w:t>
      </w:r>
      <w:r w:rsidR="003117CE">
        <w:rPr>
          <w:snapToGrid w:val="0"/>
          <w:color w:val="000000"/>
        </w:rPr>
        <w:t>0</w:t>
      </w:r>
      <w:r w:rsidR="000B19F8">
        <w:rPr>
          <w:snapToGrid w:val="0"/>
          <w:color w:val="000000"/>
        </w:rPr>
        <w:t xml:space="preserve"> </w:t>
      </w:r>
      <w:r w:rsidR="00060E0C">
        <w:rPr>
          <w:snapToGrid w:val="0"/>
          <w:color w:val="000000"/>
        </w:rPr>
        <w:t>novembre 2023</w:t>
      </w:r>
      <w:r>
        <w:rPr>
          <w:snapToGrid w:val="0"/>
          <w:color w:val="000000"/>
        </w:rPr>
        <w:t>)</w:t>
      </w:r>
    </w:p>
    <w:p w14:paraId="0D25F93A" w14:textId="77777777" w:rsidR="004944D8" w:rsidRDefault="004944D8">
      <w:pPr>
        <w:widowControl w:val="0"/>
        <w:tabs>
          <w:tab w:val="left" w:pos="90"/>
        </w:tabs>
        <w:rPr>
          <w:b/>
          <w:snapToGrid w:val="0"/>
          <w:color w:val="000080"/>
          <w:u w:val="single"/>
        </w:rPr>
      </w:pPr>
    </w:p>
    <w:p w14:paraId="04D6CEFC" w14:textId="77777777" w:rsidR="003870CF" w:rsidRDefault="003870CF">
      <w:pPr>
        <w:widowControl w:val="0"/>
        <w:tabs>
          <w:tab w:val="left" w:pos="90"/>
        </w:tabs>
        <w:rPr>
          <w:b/>
          <w:snapToGrid w:val="0"/>
          <w:color w:val="000080"/>
          <w:u w:val="single"/>
        </w:rPr>
      </w:pPr>
    </w:p>
    <w:p w14:paraId="3FCF53C4" w14:textId="77777777" w:rsidR="00003F31" w:rsidRDefault="00003F31">
      <w:pPr>
        <w:widowControl w:val="0"/>
        <w:tabs>
          <w:tab w:val="left" w:pos="90"/>
        </w:tabs>
        <w:rPr>
          <w:b/>
          <w:snapToGrid w:val="0"/>
          <w:color w:val="000080"/>
          <w:u w:val="single"/>
        </w:rPr>
      </w:pPr>
    </w:p>
    <w:p w14:paraId="0FCD6537" w14:textId="77777777" w:rsidR="00640804" w:rsidRDefault="00640804" w:rsidP="00640804">
      <w:pPr>
        <w:widowControl w:val="0"/>
        <w:tabs>
          <w:tab w:val="left" w:pos="90"/>
        </w:tabs>
        <w:rPr>
          <w:b/>
          <w:snapToGrid w:val="0"/>
          <w:color w:val="000080"/>
          <w:sz w:val="26"/>
          <w:u w:val="single"/>
        </w:rPr>
      </w:pPr>
      <w:r>
        <w:rPr>
          <w:b/>
          <w:snapToGrid w:val="0"/>
          <w:color w:val="000080"/>
          <w:u w:val="single"/>
        </w:rPr>
        <w:t xml:space="preserve">FIRENZE - CONSOLATO ONORARIO            </w:t>
      </w:r>
    </w:p>
    <w:p w14:paraId="55B0AEBE" w14:textId="62076893" w:rsidR="00EE17B7" w:rsidRDefault="00EE17B7" w:rsidP="00EE17B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Pier Capponi, 73 - 50132 Firenze </w:t>
      </w:r>
      <w:r w:rsidR="00A512AA">
        <w:rPr>
          <w:snapToGrid w:val="0"/>
          <w:color w:val="000000"/>
        </w:rPr>
        <w:t xml:space="preserve">-  </w:t>
      </w:r>
      <w:r w:rsidR="00A512AA" w:rsidRPr="003E5782">
        <w:rPr>
          <w:b/>
          <w:bCs/>
          <w:snapToGrid w:val="0"/>
          <w:color w:val="000000"/>
          <w:u w:val="single"/>
        </w:rPr>
        <w:t>dal 1° settembre</w:t>
      </w:r>
      <w:r w:rsidR="00A512AA">
        <w:rPr>
          <w:snapToGrid w:val="0"/>
          <w:color w:val="000000"/>
        </w:rPr>
        <w:t xml:space="preserve">: </w:t>
      </w:r>
      <w:r w:rsidR="00A512AA" w:rsidRPr="003E5782">
        <w:rPr>
          <w:b/>
          <w:bCs/>
          <w:snapToGrid w:val="0"/>
          <w:color w:val="000000"/>
        </w:rPr>
        <w:t>via Accursio 42/36 – 50125 Firenze</w:t>
      </w:r>
    </w:p>
    <w:p w14:paraId="762C9EF7" w14:textId="1F93F0CB" w:rsidR="00EE17B7" w:rsidRDefault="00EE17B7" w:rsidP="00EE17B7">
      <w:pPr>
        <w:widowControl w:val="0"/>
        <w:tabs>
          <w:tab w:val="left" w:pos="2321"/>
        </w:tabs>
        <w:rPr>
          <w:snapToGrid w:val="0"/>
          <w:color w:val="000000"/>
        </w:rPr>
      </w:pPr>
      <w:r>
        <w:rPr>
          <w:rFonts w:ascii="MS Sans Serif" w:hAnsi="MS Sans Serif"/>
          <w:snapToGrid w:val="0"/>
          <w:sz w:val="24"/>
        </w:rPr>
        <w:tab/>
      </w:r>
      <w:r>
        <w:rPr>
          <w:snapToGrid w:val="0"/>
          <w:color w:val="000000"/>
        </w:rPr>
        <w:t>Tel. 055</w:t>
      </w:r>
      <w:r w:rsidR="00A238C3">
        <w:rPr>
          <w:snapToGrid w:val="0"/>
          <w:color w:val="000000"/>
        </w:rPr>
        <w:t xml:space="preserve"> 0981975</w:t>
      </w:r>
    </w:p>
    <w:p w14:paraId="28DB51CF" w14:textId="5C19E0B1" w:rsidR="00EE17B7" w:rsidRDefault="00EE17B7" w:rsidP="00EE17B7">
      <w:pPr>
        <w:widowControl w:val="0"/>
        <w:tabs>
          <w:tab w:val="left" w:pos="2321"/>
        </w:tabs>
        <w:rPr>
          <w:snapToGrid w:val="0"/>
          <w:color w:val="000000"/>
          <w:sz w:val="23"/>
        </w:rPr>
      </w:pPr>
      <w:r>
        <w:rPr>
          <w:snapToGrid w:val="0"/>
          <w:color w:val="000000"/>
        </w:rPr>
        <w:tab/>
        <w:t xml:space="preserve">E-mail </w:t>
      </w:r>
      <w:hyperlink r:id="rId165" w:history="1">
        <w:r w:rsidR="00A238C3" w:rsidRPr="00CD0191">
          <w:rPr>
            <w:rStyle w:val="Collegamentoipertestuale"/>
            <w:snapToGrid w:val="0"/>
          </w:rPr>
          <w:t>florence@umgate.dk</w:t>
        </w:r>
      </w:hyperlink>
      <w:r w:rsidR="00A512AA">
        <w:rPr>
          <w:snapToGrid w:val="0"/>
          <w:color w:val="000000"/>
        </w:rPr>
        <w:t xml:space="preserve"> </w:t>
      </w:r>
      <w:r w:rsidR="003E5782">
        <w:rPr>
          <w:snapToGrid w:val="0"/>
          <w:color w:val="000000"/>
        </w:rPr>
        <w:t xml:space="preserve">e </w:t>
      </w:r>
      <w:hyperlink r:id="rId166" w:history="1">
        <w:r w:rsidR="003E5782" w:rsidRPr="00CD0191">
          <w:rPr>
            <w:rStyle w:val="Collegamentoipertestuale"/>
            <w:snapToGrid w:val="0"/>
          </w:rPr>
          <w:t>guifer@umgate.dk</w:t>
        </w:r>
      </w:hyperlink>
      <w:r w:rsidR="003E5782">
        <w:rPr>
          <w:snapToGrid w:val="0"/>
          <w:color w:val="000000"/>
        </w:rPr>
        <w:t xml:space="preserve"> </w:t>
      </w:r>
    </w:p>
    <w:p w14:paraId="00DE3138" w14:textId="77777777" w:rsidR="00EE17B7" w:rsidRDefault="00EE17B7" w:rsidP="00EE17B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712DB9A" w14:textId="77777777" w:rsidR="00EE17B7" w:rsidRDefault="00EE17B7" w:rsidP="00EE17B7">
      <w:pPr>
        <w:widowControl w:val="0"/>
        <w:tabs>
          <w:tab w:val="left" w:pos="90"/>
        </w:tabs>
        <w:spacing w:before="277"/>
        <w:rPr>
          <w:snapToGrid w:val="0"/>
          <w:color w:val="000000"/>
          <w:sz w:val="26"/>
        </w:rPr>
      </w:pPr>
      <w:r>
        <w:rPr>
          <w:snapToGrid w:val="0"/>
          <w:color w:val="000000"/>
        </w:rPr>
        <w:t>Signor GUIDO FERRADINI, Console Onorario (Exequatur 2 ottobre 2024)</w:t>
      </w:r>
    </w:p>
    <w:p w14:paraId="0D726AAC" w14:textId="77777777" w:rsidR="003870CF" w:rsidRDefault="003870CF">
      <w:pPr>
        <w:widowControl w:val="0"/>
        <w:tabs>
          <w:tab w:val="left" w:pos="90"/>
        </w:tabs>
        <w:rPr>
          <w:b/>
          <w:snapToGrid w:val="0"/>
          <w:color w:val="000080"/>
          <w:u w:val="single"/>
        </w:rPr>
      </w:pPr>
    </w:p>
    <w:p w14:paraId="797306F9" w14:textId="77777777" w:rsidR="004944D8" w:rsidRDefault="004944D8">
      <w:pPr>
        <w:widowControl w:val="0"/>
        <w:tabs>
          <w:tab w:val="left" w:pos="90"/>
        </w:tabs>
        <w:rPr>
          <w:b/>
          <w:snapToGrid w:val="0"/>
          <w:color w:val="000080"/>
          <w:u w:val="single"/>
        </w:rPr>
      </w:pPr>
    </w:p>
    <w:p w14:paraId="4CDF6B0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MESSINA - CONSOLATO ONORARIO            </w:t>
      </w:r>
    </w:p>
    <w:p w14:paraId="3219CD0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Emanuele II, 21 - 98122 Cortina del Porto (Messina) </w:t>
      </w:r>
    </w:p>
    <w:p w14:paraId="536110F9" w14:textId="77777777" w:rsidR="00A238C3"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090</w:t>
      </w:r>
      <w:r w:rsidR="00A238C3">
        <w:rPr>
          <w:snapToGrid w:val="0"/>
          <w:color w:val="000000"/>
        </w:rPr>
        <w:t xml:space="preserve"> 391261</w:t>
      </w:r>
    </w:p>
    <w:p w14:paraId="22DB4516" w14:textId="5AF66795" w:rsidR="004944D8" w:rsidRDefault="00A238C3">
      <w:pPr>
        <w:widowControl w:val="0"/>
        <w:tabs>
          <w:tab w:val="left" w:pos="2321"/>
        </w:tabs>
        <w:rPr>
          <w:snapToGrid w:val="0"/>
          <w:color w:val="000000"/>
          <w:sz w:val="23"/>
        </w:rPr>
      </w:pPr>
      <w:r w:rsidRPr="00A238C3">
        <w:rPr>
          <w:snapToGrid w:val="0"/>
          <w:color w:val="000000"/>
        </w:rPr>
        <w:tab/>
        <w:t xml:space="preserve">E-mail </w:t>
      </w:r>
      <w:hyperlink r:id="rId167" w:history="1">
        <w:r w:rsidRPr="00CD0191">
          <w:rPr>
            <w:rStyle w:val="Collegamentoipertestuale"/>
            <w:snapToGrid w:val="0"/>
          </w:rPr>
          <w:t>messina@umgate.dk</w:t>
        </w:r>
      </w:hyperlink>
      <w:r>
        <w:rPr>
          <w:snapToGrid w:val="0"/>
          <w:color w:val="000000"/>
        </w:rPr>
        <w:t xml:space="preserve"> </w:t>
      </w:r>
      <w:r w:rsidR="004944D8">
        <w:rPr>
          <w:snapToGrid w:val="0"/>
          <w:color w:val="000000"/>
        </w:rPr>
        <w:t xml:space="preserve"> </w:t>
      </w:r>
    </w:p>
    <w:p w14:paraId="50F611A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DA57BF">
        <w:rPr>
          <w:snapToGrid w:val="0"/>
          <w:color w:val="000000"/>
        </w:rPr>
        <w:t xml:space="preserve"> di </w:t>
      </w:r>
      <w:r>
        <w:rPr>
          <w:snapToGrid w:val="0"/>
          <w:color w:val="000000"/>
        </w:rPr>
        <w:t xml:space="preserve">Messina, Catania, Enna, Siracusa , Ragusa. </w:t>
      </w:r>
    </w:p>
    <w:p w14:paraId="0B109B33" w14:textId="77777777" w:rsidR="005B4106" w:rsidRDefault="005B4106" w:rsidP="005B4106">
      <w:pPr>
        <w:widowControl w:val="0"/>
        <w:tabs>
          <w:tab w:val="left" w:pos="90"/>
        </w:tabs>
        <w:rPr>
          <w:snapToGrid w:val="0"/>
          <w:color w:val="000000"/>
        </w:rPr>
      </w:pPr>
    </w:p>
    <w:p w14:paraId="171EB159" w14:textId="77777777" w:rsidR="004944D8" w:rsidRDefault="004944D8" w:rsidP="005B4106">
      <w:pPr>
        <w:widowControl w:val="0"/>
        <w:tabs>
          <w:tab w:val="left" w:pos="90"/>
        </w:tabs>
        <w:rPr>
          <w:snapToGrid w:val="0"/>
          <w:color w:val="000000"/>
        </w:rPr>
      </w:pPr>
      <w:r>
        <w:rPr>
          <w:snapToGrid w:val="0"/>
          <w:color w:val="000000"/>
        </w:rPr>
        <w:t xml:space="preserve">Signor DOMENICO SPECIALE, Console Onorario (Rinnovo exequatur </w:t>
      </w:r>
      <w:r w:rsidR="00134529">
        <w:rPr>
          <w:snapToGrid w:val="0"/>
          <w:color w:val="000000"/>
        </w:rPr>
        <w:t>16 marzo 2021</w:t>
      </w:r>
      <w:r>
        <w:rPr>
          <w:snapToGrid w:val="0"/>
          <w:color w:val="000000"/>
        </w:rPr>
        <w:t>)</w:t>
      </w:r>
    </w:p>
    <w:p w14:paraId="0F865131" w14:textId="77777777" w:rsidR="005B4106" w:rsidRDefault="005B4106" w:rsidP="005B4106">
      <w:pPr>
        <w:widowControl w:val="0"/>
        <w:tabs>
          <w:tab w:val="left" w:pos="90"/>
        </w:tabs>
        <w:rPr>
          <w:b/>
          <w:snapToGrid w:val="0"/>
          <w:color w:val="000080"/>
          <w:u w:val="single"/>
        </w:rPr>
      </w:pPr>
    </w:p>
    <w:p w14:paraId="3535829A" w14:textId="77777777" w:rsidR="005B4106" w:rsidRDefault="005B4106" w:rsidP="005B4106">
      <w:pPr>
        <w:widowControl w:val="0"/>
        <w:tabs>
          <w:tab w:val="left" w:pos="90"/>
        </w:tabs>
        <w:rPr>
          <w:b/>
          <w:snapToGrid w:val="0"/>
          <w:color w:val="000080"/>
          <w:u w:val="single"/>
        </w:rPr>
      </w:pPr>
    </w:p>
    <w:p w14:paraId="60E0266F" w14:textId="77777777" w:rsidR="00877368" w:rsidRDefault="00877368" w:rsidP="005B4106">
      <w:pPr>
        <w:widowControl w:val="0"/>
        <w:tabs>
          <w:tab w:val="left" w:pos="90"/>
        </w:tabs>
        <w:rPr>
          <w:b/>
          <w:snapToGrid w:val="0"/>
          <w:color w:val="000080"/>
          <w:sz w:val="26"/>
          <w:u w:val="single"/>
        </w:rPr>
      </w:pPr>
      <w:r>
        <w:rPr>
          <w:b/>
          <w:snapToGrid w:val="0"/>
          <w:color w:val="000080"/>
          <w:u w:val="single"/>
        </w:rPr>
        <w:t xml:space="preserve">PALERMO - CONSOLATO ONORARIO            </w:t>
      </w:r>
    </w:p>
    <w:p w14:paraId="122F5E06" w14:textId="77777777" w:rsidR="005B4106" w:rsidRDefault="005B4106" w:rsidP="005B4106">
      <w:pPr>
        <w:widowControl w:val="0"/>
        <w:tabs>
          <w:tab w:val="left" w:pos="90"/>
          <w:tab w:val="left" w:pos="2321"/>
        </w:tabs>
        <w:rPr>
          <w:b/>
          <w:snapToGrid w:val="0"/>
          <w:color w:val="000000"/>
        </w:rPr>
      </w:pPr>
    </w:p>
    <w:p w14:paraId="3E36BCA9" w14:textId="2CD71FF4" w:rsidR="00877368" w:rsidRDefault="00877368" w:rsidP="005B4106">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A238C3">
        <w:rPr>
          <w:snapToGrid w:val="0"/>
          <w:color w:val="000000"/>
        </w:rPr>
        <w:t>via Prega</w:t>
      </w:r>
      <w:r w:rsidR="00A83D0F">
        <w:rPr>
          <w:snapToGrid w:val="0"/>
          <w:color w:val="000000"/>
        </w:rPr>
        <w:t xml:space="preserve">, </w:t>
      </w:r>
      <w:r w:rsidR="00C5323B">
        <w:rPr>
          <w:snapToGrid w:val="0"/>
          <w:color w:val="000000"/>
        </w:rPr>
        <w:t>48</w:t>
      </w:r>
      <w:r w:rsidR="00A83D0F">
        <w:rPr>
          <w:snapToGrid w:val="0"/>
          <w:color w:val="000000"/>
        </w:rPr>
        <w:t xml:space="preserve"> – 90146 Palermo</w:t>
      </w:r>
      <w:r>
        <w:rPr>
          <w:snapToGrid w:val="0"/>
          <w:color w:val="000000"/>
        </w:rPr>
        <w:t xml:space="preserve"> </w:t>
      </w:r>
    </w:p>
    <w:p w14:paraId="2674FC55" w14:textId="77777777" w:rsidR="00C5323B" w:rsidRDefault="00877368" w:rsidP="00877368">
      <w:pPr>
        <w:widowControl w:val="0"/>
        <w:tabs>
          <w:tab w:val="left" w:pos="2321"/>
        </w:tabs>
        <w:rPr>
          <w:snapToGrid w:val="0"/>
          <w:color w:val="000000"/>
        </w:rPr>
      </w:pPr>
      <w:r>
        <w:rPr>
          <w:rFonts w:ascii="MS Sans Serif" w:hAnsi="MS Sans Serif"/>
          <w:snapToGrid w:val="0"/>
          <w:sz w:val="24"/>
        </w:rPr>
        <w:tab/>
      </w:r>
      <w:r>
        <w:rPr>
          <w:snapToGrid w:val="0"/>
          <w:color w:val="000000"/>
        </w:rPr>
        <w:t>Tel. 091</w:t>
      </w:r>
      <w:r w:rsidR="00C5323B">
        <w:rPr>
          <w:snapToGrid w:val="0"/>
          <w:color w:val="000000"/>
        </w:rPr>
        <w:t xml:space="preserve"> 361977</w:t>
      </w:r>
    </w:p>
    <w:p w14:paraId="54F066E0" w14:textId="08CCAF3A" w:rsidR="00877368" w:rsidRDefault="00C5323B" w:rsidP="00877368">
      <w:pPr>
        <w:widowControl w:val="0"/>
        <w:tabs>
          <w:tab w:val="left" w:pos="2321"/>
        </w:tabs>
        <w:rPr>
          <w:snapToGrid w:val="0"/>
          <w:color w:val="000000"/>
          <w:sz w:val="23"/>
        </w:rPr>
      </w:pPr>
      <w:r>
        <w:rPr>
          <w:snapToGrid w:val="0"/>
          <w:color w:val="000000"/>
        </w:rPr>
        <w:tab/>
        <w:t xml:space="preserve">E-mail </w:t>
      </w:r>
      <w:r w:rsidR="00877368">
        <w:rPr>
          <w:snapToGrid w:val="0"/>
          <w:color w:val="000000"/>
        </w:rPr>
        <w:t xml:space="preserve"> </w:t>
      </w:r>
      <w:hyperlink r:id="rId168" w:history="1">
        <w:r w:rsidRPr="00CD0191">
          <w:rPr>
            <w:rStyle w:val="Collegamentoipertestuale"/>
            <w:snapToGrid w:val="0"/>
          </w:rPr>
          <w:t>palermo@umgate.dk</w:t>
        </w:r>
      </w:hyperlink>
      <w:r>
        <w:rPr>
          <w:snapToGrid w:val="0"/>
          <w:color w:val="000000"/>
        </w:rPr>
        <w:t xml:space="preserve"> </w:t>
      </w:r>
    </w:p>
    <w:p w14:paraId="25A78428" w14:textId="77777777" w:rsidR="00877368" w:rsidRDefault="00877368" w:rsidP="0087736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AD0B7A" w:rsidRPr="00AD0B7A">
        <w:rPr>
          <w:snapToGrid w:val="0"/>
        </w:rPr>
        <w:t>Città di</w:t>
      </w:r>
      <w:r w:rsidR="00AD0B7A">
        <w:rPr>
          <w:rFonts w:ascii="MS Sans Serif" w:hAnsi="MS Sans Serif"/>
          <w:snapToGrid w:val="0"/>
          <w:sz w:val="24"/>
        </w:rPr>
        <w:t xml:space="preserve"> </w:t>
      </w:r>
      <w:r>
        <w:rPr>
          <w:snapToGrid w:val="0"/>
          <w:color w:val="000000"/>
        </w:rPr>
        <w:t xml:space="preserve">Palermo, Agrigento, Caltanissetta, Trapani                   </w:t>
      </w:r>
    </w:p>
    <w:p w14:paraId="2685B1C6" w14:textId="77777777" w:rsidR="00877368" w:rsidRDefault="00877368" w:rsidP="00877368">
      <w:pPr>
        <w:widowControl w:val="0"/>
        <w:tabs>
          <w:tab w:val="left" w:pos="90"/>
        </w:tabs>
        <w:spacing w:before="277"/>
        <w:rPr>
          <w:snapToGrid w:val="0"/>
          <w:color w:val="000000"/>
          <w:sz w:val="26"/>
        </w:rPr>
      </w:pPr>
      <w:r>
        <w:rPr>
          <w:snapToGrid w:val="0"/>
          <w:color w:val="000000"/>
        </w:rPr>
        <w:t>Signor</w:t>
      </w:r>
      <w:r w:rsidR="00AD0B7A">
        <w:rPr>
          <w:snapToGrid w:val="0"/>
          <w:color w:val="000000"/>
        </w:rPr>
        <w:t>a</w:t>
      </w:r>
      <w:r>
        <w:rPr>
          <w:snapToGrid w:val="0"/>
          <w:color w:val="000000"/>
        </w:rPr>
        <w:t xml:space="preserve"> </w:t>
      </w:r>
      <w:r w:rsidR="00A83D0F">
        <w:rPr>
          <w:snapToGrid w:val="0"/>
          <w:color w:val="000000"/>
        </w:rPr>
        <w:t>MARIA CAROLINA MADDALENA CASTELLUCCI</w:t>
      </w:r>
      <w:r>
        <w:rPr>
          <w:snapToGrid w:val="0"/>
          <w:color w:val="000000"/>
        </w:rPr>
        <w:t>, Console Onorario (</w:t>
      </w:r>
      <w:r w:rsidR="00887290">
        <w:rPr>
          <w:snapToGrid w:val="0"/>
          <w:color w:val="000000"/>
        </w:rPr>
        <w:t xml:space="preserve">Rinnovo </w:t>
      </w:r>
      <w:r w:rsidR="00A83D0F">
        <w:rPr>
          <w:snapToGrid w:val="0"/>
          <w:color w:val="000000"/>
        </w:rPr>
        <w:t>E</w:t>
      </w:r>
      <w:r>
        <w:rPr>
          <w:snapToGrid w:val="0"/>
          <w:color w:val="000000"/>
        </w:rPr>
        <w:t xml:space="preserve">xequatur </w:t>
      </w:r>
      <w:r w:rsidR="00887290">
        <w:rPr>
          <w:snapToGrid w:val="0"/>
          <w:color w:val="000000"/>
        </w:rPr>
        <w:t>3 febbraio 2021</w:t>
      </w:r>
      <w:r>
        <w:rPr>
          <w:snapToGrid w:val="0"/>
          <w:color w:val="000000"/>
        </w:rPr>
        <w:t>)</w:t>
      </w:r>
    </w:p>
    <w:p w14:paraId="7201B817" w14:textId="77777777" w:rsidR="00A63DC8" w:rsidRDefault="00A63DC8" w:rsidP="00A63DC8">
      <w:pPr>
        <w:widowControl w:val="0"/>
        <w:tabs>
          <w:tab w:val="left" w:pos="90"/>
        </w:tabs>
        <w:rPr>
          <w:b/>
          <w:snapToGrid w:val="0"/>
          <w:color w:val="000080"/>
          <w:u w:val="single"/>
        </w:rPr>
      </w:pPr>
    </w:p>
    <w:p w14:paraId="47004F47" w14:textId="77777777" w:rsidR="003870CF" w:rsidRDefault="003870CF" w:rsidP="00A63DC8">
      <w:pPr>
        <w:widowControl w:val="0"/>
        <w:tabs>
          <w:tab w:val="left" w:pos="90"/>
        </w:tabs>
        <w:rPr>
          <w:b/>
          <w:snapToGrid w:val="0"/>
          <w:color w:val="000080"/>
          <w:u w:val="single"/>
        </w:rPr>
      </w:pPr>
    </w:p>
    <w:p w14:paraId="71EE399F" w14:textId="77777777" w:rsidR="003870CF" w:rsidRDefault="003870CF" w:rsidP="00A63DC8">
      <w:pPr>
        <w:widowControl w:val="0"/>
        <w:tabs>
          <w:tab w:val="left" w:pos="90"/>
        </w:tabs>
        <w:rPr>
          <w:b/>
          <w:snapToGrid w:val="0"/>
          <w:color w:val="000080"/>
          <w:u w:val="single"/>
        </w:rPr>
      </w:pPr>
    </w:p>
    <w:p w14:paraId="5B257901" w14:textId="77777777" w:rsidR="003870CF" w:rsidRDefault="003870CF" w:rsidP="00A63DC8">
      <w:pPr>
        <w:widowControl w:val="0"/>
        <w:tabs>
          <w:tab w:val="left" w:pos="90"/>
        </w:tabs>
        <w:rPr>
          <w:b/>
          <w:snapToGrid w:val="0"/>
          <w:color w:val="000080"/>
          <w:u w:val="single"/>
        </w:rPr>
      </w:pPr>
    </w:p>
    <w:p w14:paraId="479FF919" w14:textId="77777777" w:rsidR="003870CF" w:rsidRDefault="003870CF" w:rsidP="003870CF">
      <w:pPr>
        <w:widowControl w:val="0"/>
        <w:tabs>
          <w:tab w:val="left" w:pos="90"/>
        </w:tabs>
        <w:jc w:val="right"/>
        <w:rPr>
          <w:b/>
          <w:snapToGrid w:val="0"/>
          <w:color w:val="000000"/>
        </w:rPr>
      </w:pPr>
      <w:r>
        <w:rPr>
          <w:b/>
          <w:snapToGrid w:val="0"/>
          <w:color w:val="000000"/>
          <w:sz w:val="16"/>
        </w:rPr>
        <w:t>DANIMARCA</w:t>
      </w:r>
    </w:p>
    <w:p w14:paraId="5F2416D6" w14:textId="77777777" w:rsidR="003870CF" w:rsidRDefault="003870CF" w:rsidP="00A63DC8">
      <w:pPr>
        <w:widowControl w:val="0"/>
        <w:tabs>
          <w:tab w:val="left" w:pos="90"/>
        </w:tabs>
        <w:rPr>
          <w:b/>
          <w:snapToGrid w:val="0"/>
          <w:color w:val="000080"/>
          <w:u w:val="single"/>
        </w:rPr>
      </w:pPr>
    </w:p>
    <w:p w14:paraId="068CF905" w14:textId="77777777" w:rsidR="003870CF" w:rsidRDefault="003870CF" w:rsidP="00A63DC8">
      <w:pPr>
        <w:widowControl w:val="0"/>
        <w:tabs>
          <w:tab w:val="left" w:pos="90"/>
        </w:tabs>
        <w:rPr>
          <w:b/>
          <w:snapToGrid w:val="0"/>
          <w:color w:val="000080"/>
          <w:u w:val="single"/>
        </w:rPr>
      </w:pPr>
    </w:p>
    <w:p w14:paraId="6939F028" w14:textId="77777777" w:rsidR="003870CF" w:rsidRDefault="003870CF" w:rsidP="00A63DC8">
      <w:pPr>
        <w:widowControl w:val="0"/>
        <w:tabs>
          <w:tab w:val="left" w:pos="90"/>
        </w:tabs>
        <w:rPr>
          <w:b/>
          <w:snapToGrid w:val="0"/>
          <w:color w:val="000080"/>
          <w:u w:val="single"/>
        </w:rPr>
      </w:pPr>
    </w:p>
    <w:p w14:paraId="6EBF2956" w14:textId="77777777" w:rsidR="00856E82" w:rsidRDefault="00856E82" w:rsidP="00856E82">
      <w:pPr>
        <w:widowControl w:val="0"/>
        <w:tabs>
          <w:tab w:val="left" w:pos="90"/>
        </w:tabs>
        <w:rPr>
          <w:b/>
          <w:snapToGrid w:val="0"/>
          <w:color w:val="000080"/>
          <w:sz w:val="26"/>
          <w:u w:val="single"/>
        </w:rPr>
      </w:pPr>
      <w:r>
        <w:rPr>
          <w:b/>
          <w:snapToGrid w:val="0"/>
          <w:color w:val="000080"/>
          <w:u w:val="single"/>
        </w:rPr>
        <w:t xml:space="preserve">TORINO - CONSOLATO ONORARIO            </w:t>
      </w:r>
    </w:p>
    <w:p w14:paraId="36A1BD48" w14:textId="77777777" w:rsidR="00856E82" w:rsidRDefault="00856E82" w:rsidP="00856E8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S</w:t>
      </w:r>
      <w:r w:rsidR="00BF0F96">
        <w:rPr>
          <w:snapToGrid w:val="0"/>
          <w:color w:val="000000"/>
        </w:rPr>
        <w:t>ant’Anselmo</w:t>
      </w:r>
      <w:r>
        <w:rPr>
          <w:snapToGrid w:val="0"/>
          <w:color w:val="000000"/>
        </w:rPr>
        <w:t xml:space="preserve">, </w:t>
      </w:r>
      <w:r w:rsidR="00BF0F96">
        <w:rPr>
          <w:snapToGrid w:val="0"/>
          <w:color w:val="000000"/>
        </w:rPr>
        <w:t>6 – 10125</w:t>
      </w:r>
      <w:r>
        <w:rPr>
          <w:snapToGrid w:val="0"/>
          <w:color w:val="000000"/>
        </w:rPr>
        <w:t xml:space="preserve"> Torino </w:t>
      </w:r>
    </w:p>
    <w:p w14:paraId="75E74281" w14:textId="3E27DC68" w:rsidR="00856E82" w:rsidRDefault="00856E82" w:rsidP="00856E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5323B">
        <w:rPr>
          <w:snapToGrid w:val="0"/>
          <w:color w:val="000000"/>
        </w:rPr>
        <w:t>342 9055556</w:t>
      </w:r>
    </w:p>
    <w:p w14:paraId="43EF366A" w14:textId="1B7C4A7E" w:rsidR="00BF0F96" w:rsidRDefault="00BF0F96" w:rsidP="00856E82">
      <w:pPr>
        <w:widowControl w:val="0"/>
        <w:tabs>
          <w:tab w:val="left" w:pos="2321"/>
        </w:tabs>
        <w:rPr>
          <w:snapToGrid w:val="0"/>
          <w:color w:val="000000"/>
          <w:sz w:val="23"/>
        </w:rPr>
      </w:pPr>
      <w:r>
        <w:rPr>
          <w:snapToGrid w:val="0"/>
          <w:color w:val="000000"/>
        </w:rPr>
        <w:tab/>
        <w:t xml:space="preserve">E-mail  </w:t>
      </w:r>
      <w:hyperlink r:id="rId169" w:history="1">
        <w:r w:rsidR="00C5323B" w:rsidRPr="00CD0191">
          <w:rPr>
            <w:rStyle w:val="Collegamentoipertestuale"/>
          </w:rPr>
          <w:t>turin@umgate.dk</w:t>
        </w:r>
      </w:hyperlink>
      <w:r w:rsidR="00C5323B">
        <w:t xml:space="preserve"> </w:t>
      </w:r>
      <w:r w:rsidR="00EE17B7">
        <w:rPr>
          <w:snapToGrid w:val="0"/>
          <w:color w:val="000000"/>
        </w:rPr>
        <w:t xml:space="preserve"> </w:t>
      </w:r>
    </w:p>
    <w:p w14:paraId="4B075B8C" w14:textId="77777777" w:rsidR="00856E82" w:rsidRDefault="00856E82" w:rsidP="00856E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744FD7EF" w14:textId="77777777" w:rsidR="00856E82" w:rsidRDefault="00856E82" w:rsidP="00856E82">
      <w:pPr>
        <w:widowControl w:val="0"/>
        <w:tabs>
          <w:tab w:val="left" w:pos="90"/>
        </w:tabs>
        <w:spacing w:before="277"/>
        <w:rPr>
          <w:snapToGrid w:val="0"/>
          <w:color w:val="000000"/>
          <w:sz w:val="26"/>
        </w:rPr>
      </w:pPr>
      <w:r>
        <w:rPr>
          <w:snapToGrid w:val="0"/>
          <w:color w:val="000000"/>
        </w:rPr>
        <w:t xml:space="preserve">Signor FEDERICO DANEO, Console Onorario (Rinnovo exequatur </w:t>
      </w:r>
      <w:r w:rsidR="00F3012F">
        <w:rPr>
          <w:snapToGrid w:val="0"/>
          <w:color w:val="000000"/>
        </w:rPr>
        <w:t>31 agosto 2022</w:t>
      </w:r>
      <w:r>
        <w:rPr>
          <w:snapToGrid w:val="0"/>
          <w:color w:val="000000"/>
        </w:rPr>
        <w:t>)</w:t>
      </w:r>
    </w:p>
    <w:p w14:paraId="361BD001" w14:textId="77777777" w:rsidR="00856E82" w:rsidRDefault="00856E82" w:rsidP="00856E82">
      <w:pPr>
        <w:widowControl w:val="0"/>
        <w:tabs>
          <w:tab w:val="left" w:pos="90"/>
        </w:tabs>
        <w:rPr>
          <w:b/>
          <w:snapToGrid w:val="0"/>
          <w:color w:val="000080"/>
          <w:u w:val="single"/>
        </w:rPr>
      </w:pPr>
    </w:p>
    <w:p w14:paraId="64078AA8" w14:textId="77777777" w:rsidR="004944D8" w:rsidRDefault="004944D8">
      <w:pPr>
        <w:widowControl w:val="0"/>
        <w:tabs>
          <w:tab w:val="left" w:pos="90"/>
        </w:tabs>
        <w:rPr>
          <w:b/>
          <w:snapToGrid w:val="0"/>
          <w:color w:val="000080"/>
          <w:u w:val="single"/>
        </w:rPr>
      </w:pPr>
    </w:p>
    <w:p w14:paraId="105F3623" w14:textId="77777777" w:rsidR="003870CF" w:rsidRDefault="003870CF">
      <w:pPr>
        <w:widowControl w:val="0"/>
        <w:tabs>
          <w:tab w:val="left" w:pos="90"/>
        </w:tabs>
        <w:rPr>
          <w:b/>
          <w:snapToGrid w:val="0"/>
          <w:color w:val="000080"/>
          <w:u w:val="single"/>
        </w:rPr>
      </w:pPr>
    </w:p>
    <w:p w14:paraId="2FAC8DCB"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 CONSOLATO ONORARIO            </w:t>
      </w:r>
    </w:p>
    <w:p w14:paraId="09C87D9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D6F36">
        <w:rPr>
          <w:snapToGrid w:val="0"/>
          <w:color w:val="000000"/>
        </w:rPr>
        <w:t>Cannaregio</w:t>
      </w:r>
      <w:r>
        <w:rPr>
          <w:snapToGrid w:val="0"/>
          <w:color w:val="000000"/>
        </w:rPr>
        <w:t xml:space="preserve">, </w:t>
      </w:r>
      <w:r w:rsidR="009D6F36">
        <w:rPr>
          <w:snapToGrid w:val="0"/>
          <w:color w:val="000000"/>
        </w:rPr>
        <w:t>3918 - 30121</w:t>
      </w:r>
      <w:r>
        <w:rPr>
          <w:snapToGrid w:val="0"/>
          <w:color w:val="000000"/>
        </w:rPr>
        <w:t xml:space="preserve"> Venezia </w:t>
      </w:r>
    </w:p>
    <w:p w14:paraId="6B87B3D8" w14:textId="0C45ED74"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041</w:t>
      </w:r>
      <w:r w:rsidR="00C5323B">
        <w:rPr>
          <w:snapToGrid w:val="0"/>
          <w:color w:val="000000"/>
        </w:rPr>
        <w:t xml:space="preserve"> </w:t>
      </w:r>
      <w:r w:rsidR="009D6F36">
        <w:rPr>
          <w:snapToGrid w:val="0"/>
          <w:color w:val="000000"/>
        </w:rPr>
        <w:t>2960523</w:t>
      </w:r>
      <w:r>
        <w:rPr>
          <w:snapToGrid w:val="0"/>
          <w:color w:val="000000"/>
        </w:rPr>
        <w:t xml:space="preserve"> </w:t>
      </w:r>
    </w:p>
    <w:p w14:paraId="500B4E11" w14:textId="07AF4833" w:rsidR="009D6F36" w:rsidRDefault="009D6F36">
      <w:pPr>
        <w:widowControl w:val="0"/>
        <w:tabs>
          <w:tab w:val="left" w:pos="2321"/>
        </w:tabs>
        <w:rPr>
          <w:snapToGrid w:val="0"/>
          <w:color w:val="000000"/>
          <w:sz w:val="23"/>
        </w:rPr>
      </w:pPr>
      <w:r>
        <w:rPr>
          <w:snapToGrid w:val="0"/>
          <w:color w:val="000000"/>
        </w:rPr>
        <w:tab/>
        <w:t xml:space="preserve">E-mail  </w:t>
      </w:r>
      <w:hyperlink r:id="rId170" w:history="1">
        <w:r w:rsidR="00C5323B" w:rsidRPr="00CD0191">
          <w:rPr>
            <w:rStyle w:val="Collegamentoipertestuale"/>
            <w:snapToGrid w:val="0"/>
          </w:rPr>
          <w:t>venice@umgate.dk</w:t>
        </w:r>
      </w:hyperlink>
      <w:r w:rsidR="00C5323B">
        <w:rPr>
          <w:snapToGrid w:val="0"/>
          <w:color w:val="000000"/>
        </w:rPr>
        <w:t xml:space="preserve"> </w:t>
      </w:r>
    </w:p>
    <w:p w14:paraId="5CBED1E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Friuli-Venezia Giu</w:t>
      </w:r>
      <w:r w:rsidR="00AC3F8C">
        <w:rPr>
          <w:snapToGrid w:val="0"/>
          <w:color w:val="000000"/>
        </w:rPr>
        <w:t>lia</w:t>
      </w:r>
    </w:p>
    <w:p w14:paraId="1F87115D" w14:textId="11F6BA01" w:rsidR="004944D8" w:rsidRDefault="004944D8">
      <w:pPr>
        <w:widowControl w:val="0"/>
        <w:tabs>
          <w:tab w:val="left" w:pos="90"/>
        </w:tabs>
        <w:spacing w:before="277"/>
        <w:rPr>
          <w:snapToGrid w:val="0"/>
          <w:color w:val="000000"/>
          <w:sz w:val="26"/>
        </w:rPr>
      </w:pPr>
      <w:r>
        <w:rPr>
          <w:snapToGrid w:val="0"/>
          <w:color w:val="000000"/>
        </w:rPr>
        <w:t>Signor</w:t>
      </w:r>
      <w:r w:rsidR="00AC3F8C">
        <w:rPr>
          <w:snapToGrid w:val="0"/>
          <w:color w:val="000000"/>
        </w:rPr>
        <w:t>a</w:t>
      </w:r>
      <w:r>
        <w:rPr>
          <w:snapToGrid w:val="0"/>
          <w:color w:val="000000"/>
        </w:rPr>
        <w:t xml:space="preserve"> </w:t>
      </w:r>
      <w:r w:rsidR="00AC3F8C">
        <w:rPr>
          <w:snapToGrid w:val="0"/>
          <w:color w:val="000000"/>
        </w:rPr>
        <w:t>ALESSANDRA PACIFIC</w:t>
      </w:r>
      <w:r>
        <w:rPr>
          <w:snapToGrid w:val="0"/>
          <w:color w:val="000000"/>
        </w:rPr>
        <w:t>I, Console Onorario (</w:t>
      </w:r>
      <w:r w:rsidR="00AC3F8C">
        <w:rPr>
          <w:snapToGrid w:val="0"/>
          <w:color w:val="000000"/>
        </w:rPr>
        <w:t>E</w:t>
      </w:r>
      <w:r>
        <w:rPr>
          <w:snapToGrid w:val="0"/>
          <w:color w:val="000000"/>
        </w:rPr>
        <w:t xml:space="preserve">xequatur </w:t>
      </w:r>
      <w:r w:rsidR="00972D70">
        <w:rPr>
          <w:snapToGrid w:val="0"/>
          <w:color w:val="000000"/>
        </w:rPr>
        <w:t>1</w:t>
      </w:r>
      <w:r w:rsidR="00851C8C">
        <w:rPr>
          <w:snapToGrid w:val="0"/>
          <w:color w:val="000000"/>
        </w:rPr>
        <w:t>4</w:t>
      </w:r>
      <w:r>
        <w:rPr>
          <w:snapToGrid w:val="0"/>
          <w:color w:val="000000"/>
        </w:rPr>
        <w:t xml:space="preserve"> </w:t>
      </w:r>
      <w:r w:rsidR="00972D70">
        <w:rPr>
          <w:snapToGrid w:val="0"/>
          <w:color w:val="000000"/>
        </w:rPr>
        <w:t>novembre</w:t>
      </w:r>
      <w:r>
        <w:rPr>
          <w:snapToGrid w:val="0"/>
          <w:color w:val="000000"/>
        </w:rPr>
        <w:t xml:space="preserve"> </w:t>
      </w:r>
      <w:r w:rsidR="00972D70">
        <w:rPr>
          <w:snapToGrid w:val="0"/>
          <w:color w:val="000000"/>
        </w:rPr>
        <w:t>2024</w:t>
      </w:r>
      <w:r>
        <w:rPr>
          <w:snapToGrid w:val="0"/>
          <w:color w:val="000000"/>
        </w:rPr>
        <w:t>)</w:t>
      </w:r>
    </w:p>
    <w:p w14:paraId="1BB1E817" w14:textId="77777777" w:rsidR="00877368" w:rsidRDefault="00877368" w:rsidP="00877368">
      <w:pPr>
        <w:widowControl w:val="0"/>
        <w:tabs>
          <w:tab w:val="left" w:pos="90"/>
        </w:tabs>
        <w:rPr>
          <w:snapToGrid w:val="0"/>
          <w:color w:val="000000"/>
        </w:rPr>
      </w:pPr>
    </w:p>
    <w:p w14:paraId="132182E4" w14:textId="77777777" w:rsidR="00877368" w:rsidRDefault="00877368">
      <w:pPr>
        <w:pStyle w:val="Corpodeltesto2"/>
        <w:spacing w:before="277"/>
      </w:pPr>
    </w:p>
    <w:p w14:paraId="07A711B7" w14:textId="77777777" w:rsidR="004944D8" w:rsidRDefault="004944D8" w:rsidP="00877368">
      <w:pPr>
        <w:widowControl w:val="0"/>
        <w:tabs>
          <w:tab w:val="left" w:pos="90"/>
        </w:tabs>
        <w:jc w:val="right"/>
        <w:rPr>
          <w:snapToGrid w:val="0"/>
          <w:color w:val="000000"/>
        </w:rPr>
      </w:pPr>
    </w:p>
    <w:p w14:paraId="2F5F4564"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t xml:space="preserve"> </w:t>
      </w:r>
      <w:r w:rsidR="00F4254B">
        <w:rPr>
          <w:b/>
          <w:snapToGrid w:val="0"/>
          <w:color w:val="000000"/>
          <w:sz w:val="16"/>
        </w:rPr>
        <w:t xml:space="preserve">REPUBBLICA </w:t>
      </w:r>
      <w:r>
        <w:rPr>
          <w:b/>
          <w:snapToGrid w:val="0"/>
          <w:color w:val="000000"/>
          <w:sz w:val="16"/>
        </w:rPr>
        <w:t>DOMINICANA</w:t>
      </w:r>
    </w:p>
    <w:p w14:paraId="74F5D1BC" w14:textId="77777777" w:rsidR="0072121D" w:rsidRDefault="0072121D">
      <w:pPr>
        <w:widowControl w:val="0"/>
        <w:tabs>
          <w:tab w:val="left" w:pos="90"/>
        </w:tabs>
        <w:jc w:val="right"/>
        <w:rPr>
          <w:b/>
          <w:snapToGrid w:val="0"/>
          <w:color w:val="000000"/>
        </w:rPr>
      </w:pPr>
    </w:p>
    <w:p w14:paraId="157C1348"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6528" behindDoc="0" locked="0" layoutInCell="0" allowOverlap="1" wp14:anchorId="13C69CA4" wp14:editId="4573FC0C">
            <wp:simplePos x="0" y="0"/>
            <wp:positionH relativeFrom="column">
              <wp:posOffset>5805805</wp:posOffset>
            </wp:positionH>
            <wp:positionV relativeFrom="paragraph">
              <wp:posOffset>168910</wp:posOffset>
            </wp:positionV>
            <wp:extent cx="683895" cy="467360"/>
            <wp:effectExtent l="19050" t="19050" r="1905" b="8890"/>
            <wp:wrapNone/>
            <wp:docPr id="366"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1"/>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683895"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3FC7FE8" w14:textId="77777777" w:rsidR="004944D8" w:rsidRDefault="00F4254B">
      <w:pPr>
        <w:widowControl w:val="0"/>
        <w:tabs>
          <w:tab w:val="left" w:pos="90"/>
        </w:tabs>
        <w:rPr>
          <w:b/>
          <w:snapToGrid w:val="0"/>
          <w:color w:val="000080"/>
          <w:sz w:val="32"/>
        </w:rPr>
      </w:pPr>
      <w:r>
        <w:rPr>
          <w:b/>
          <w:snapToGrid w:val="0"/>
          <w:color w:val="000080"/>
          <w:sz w:val="32"/>
        </w:rPr>
        <w:t xml:space="preserve">REPUBBLICA </w:t>
      </w:r>
      <w:r w:rsidR="004944D8">
        <w:rPr>
          <w:b/>
          <w:snapToGrid w:val="0"/>
          <w:color w:val="000080"/>
          <w:sz w:val="32"/>
        </w:rPr>
        <w:t xml:space="preserve">DOMINICANA </w:t>
      </w:r>
    </w:p>
    <w:p w14:paraId="18C3BD74" w14:textId="77777777" w:rsidR="004944D8" w:rsidRDefault="004944D8">
      <w:pPr>
        <w:widowControl w:val="0"/>
        <w:tabs>
          <w:tab w:val="left" w:pos="90"/>
        </w:tabs>
        <w:rPr>
          <w:b/>
          <w:snapToGrid w:val="0"/>
          <w:color w:val="000080"/>
          <w:sz w:val="22"/>
        </w:rPr>
      </w:pPr>
    </w:p>
    <w:p w14:paraId="2847BA46" w14:textId="77777777" w:rsidR="004944D8" w:rsidRDefault="004944D8">
      <w:pPr>
        <w:widowControl w:val="0"/>
        <w:tabs>
          <w:tab w:val="left" w:pos="90"/>
        </w:tabs>
        <w:rPr>
          <w:snapToGrid w:val="0"/>
          <w:color w:val="000080"/>
          <w:sz w:val="26"/>
        </w:rPr>
      </w:pPr>
      <w:r>
        <w:rPr>
          <w:snapToGrid w:val="0"/>
          <w:color w:val="000000"/>
        </w:rPr>
        <w:t>———————————————————————————————————————————————————</w:t>
      </w:r>
    </w:p>
    <w:p w14:paraId="62C1CC9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febbraio</w:t>
      </w:r>
    </w:p>
    <w:p w14:paraId="3FD1DF45" w14:textId="77777777" w:rsidR="00BF0555" w:rsidRDefault="00BF0555" w:rsidP="00BF0555">
      <w:pPr>
        <w:widowControl w:val="0"/>
        <w:tabs>
          <w:tab w:val="left" w:pos="90"/>
        </w:tabs>
        <w:rPr>
          <w:b/>
          <w:snapToGrid w:val="0"/>
          <w:color w:val="000080"/>
          <w:u w:val="single"/>
        </w:rPr>
      </w:pPr>
    </w:p>
    <w:p w14:paraId="716F38EC" w14:textId="77777777" w:rsidR="00DB1C40" w:rsidRDefault="00DB1C40" w:rsidP="00BF0555">
      <w:pPr>
        <w:widowControl w:val="0"/>
        <w:tabs>
          <w:tab w:val="left" w:pos="90"/>
        </w:tabs>
        <w:rPr>
          <w:b/>
          <w:snapToGrid w:val="0"/>
          <w:color w:val="000080"/>
          <w:u w:val="single"/>
        </w:rPr>
      </w:pPr>
    </w:p>
    <w:p w14:paraId="52E7B44A" w14:textId="77777777" w:rsidR="004944D8" w:rsidRDefault="004944D8" w:rsidP="00BF0555">
      <w:pPr>
        <w:widowControl w:val="0"/>
        <w:tabs>
          <w:tab w:val="left" w:pos="90"/>
        </w:tabs>
        <w:rPr>
          <w:b/>
          <w:snapToGrid w:val="0"/>
          <w:color w:val="000080"/>
          <w:sz w:val="26"/>
          <w:u w:val="single"/>
        </w:rPr>
      </w:pPr>
      <w:r>
        <w:rPr>
          <w:b/>
          <w:snapToGrid w:val="0"/>
          <w:color w:val="000080"/>
          <w:u w:val="single"/>
        </w:rPr>
        <w:t>ROMA - SEZIONE CONSOLARE DELL'AMBASCIATA</w:t>
      </w:r>
    </w:p>
    <w:p w14:paraId="1DFC4CC8" w14:textId="77777777" w:rsidR="00CE1EA3" w:rsidRDefault="004944D8" w:rsidP="00CE1EA3">
      <w:pPr>
        <w:widowControl w:val="0"/>
        <w:tabs>
          <w:tab w:val="left" w:pos="90"/>
          <w:tab w:val="left" w:pos="2268"/>
          <w:tab w:val="left" w:pos="2711"/>
        </w:tabs>
        <w:spacing w:before="389"/>
        <w:rPr>
          <w:snapToGrid w:val="0"/>
          <w:color w:val="000000"/>
          <w:sz w:val="26"/>
        </w:rPr>
      </w:pPr>
      <w:r>
        <w:rPr>
          <w:b/>
          <w:snapToGrid w:val="0"/>
          <w:color w:val="000000"/>
        </w:rPr>
        <w:t>Indirizzo</w:t>
      </w:r>
      <w:r w:rsidR="00CE1EA3">
        <w:rPr>
          <w:rFonts w:ascii="MS Sans Serif" w:hAnsi="MS Sans Serif"/>
          <w:snapToGrid w:val="0"/>
          <w:sz w:val="24"/>
        </w:rPr>
        <w:tab/>
      </w:r>
      <w:r w:rsidR="00CE1EA3">
        <w:rPr>
          <w:snapToGrid w:val="0"/>
          <w:color w:val="000000"/>
        </w:rPr>
        <w:t xml:space="preserve">Via Pisanelli, 1 – 00196 Roma </w:t>
      </w:r>
    </w:p>
    <w:p w14:paraId="731A5C96" w14:textId="77777777" w:rsidR="00CE1EA3" w:rsidRDefault="00CE1EA3" w:rsidP="00CE1EA3">
      <w:pPr>
        <w:widowControl w:val="0"/>
        <w:tabs>
          <w:tab w:val="left" w:pos="90"/>
          <w:tab w:val="left" w:pos="2268"/>
          <w:tab w:val="left" w:pos="2711"/>
        </w:tabs>
        <w:rPr>
          <w:snapToGrid w:val="0"/>
          <w:color w:val="000000"/>
        </w:rPr>
      </w:pPr>
      <w:r>
        <w:rPr>
          <w:snapToGrid w:val="0"/>
        </w:rPr>
        <w:t xml:space="preserve">                                              Tel. </w:t>
      </w:r>
      <w:r>
        <w:rPr>
          <w:snapToGrid w:val="0"/>
          <w:color w:val="000000"/>
        </w:rPr>
        <w:t xml:space="preserve">0636004377 – Fax 0636004380 </w:t>
      </w:r>
    </w:p>
    <w:p w14:paraId="555ECEB7" w14:textId="77777777" w:rsidR="00CE1EA3" w:rsidRDefault="00CE1EA3" w:rsidP="00CE1EA3">
      <w:pPr>
        <w:widowControl w:val="0"/>
        <w:tabs>
          <w:tab w:val="left" w:pos="90"/>
          <w:tab w:val="left" w:pos="2268"/>
          <w:tab w:val="left" w:pos="2711"/>
        </w:tabs>
        <w:rPr>
          <w:snapToGrid w:val="0"/>
          <w:color w:val="000000"/>
        </w:rPr>
      </w:pPr>
      <w:r>
        <w:rPr>
          <w:snapToGrid w:val="0"/>
          <w:color w:val="000000"/>
        </w:rPr>
        <w:tab/>
      </w:r>
      <w:r>
        <w:rPr>
          <w:snapToGrid w:val="0"/>
          <w:color w:val="000000"/>
        </w:rPr>
        <w:tab/>
        <w:t>E-mail</w:t>
      </w:r>
      <w:r w:rsidR="00640026">
        <w:rPr>
          <w:snapToGrid w:val="0"/>
          <w:color w:val="000000"/>
        </w:rPr>
        <w:t xml:space="preserve"> </w:t>
      </w:r>
      <w:r>
        <w:rPr>
          <w:snapToGrid w:val="0"/>
          <w:color w:val="000000"/>
        </w:rPr>
        <w:t xml:space="preserve"> </w:t>
      </w:r>
      <w:r w:rsidR="00640026" w:rsidRPr="00640026">
        <w:rPr>
          <w:snapToGrid w:val="0"/>
          <w:color w:val="000000"/>
        </w:rPr>
        <w:t>info@embdominicanaroma.it</w:t>
      </w:r>
    </w:p>
    <w:p w14:paraId="312D35CC"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torio della Repubblica Italiana</w:t>
      </w:r>
    </w:p>
    <w:p w14:paraId="2E759B7E" w14:textId="77777777" w:rsidR="004944D8" w:rsidRDefault="004944D8">
      <w:pPr>
        <w:widowControl w:val="0"/>
        <w:tabs>
          <w:tab w:val="left" w:pos="90"/>
        </w:tabs>
        <w:rPr>
          <w:snapToGrid w:val="0"/>
          <w:color w:val="000000"/>
        </w:rPr>
      </w:pPr>
    </w:p>
    <w:p w14:paraId="70DAF614" w14:textId="77777777" w:rsidR="00DB1C40" w:rsidRDefault="00DB1C40">
      <w:pPr>
        <w:widowControl w:val="0"/>
        <w:tabs>
          <w:tab w:val="left" w:pos="90"/>
        </w:tabs>
        <w:rPr>
          <w:snapToGrid w:val="0"/>
          <w:color w:val="000000"/>
        </w:rPr>
      </w:pPr>
    </w:p>
    <w:p w14:paraId="1B1F5E25" w14:textId="77777777" w:rsidR="004944D8" w:rsidRDefault="004944D8">
      <w:pPr>
        <w:widowControl w:val="0"/>
        <w:tabs>
          <w:tab w:val="left" w:pos="90"/>
        </w:tabs>
        <w:rPr>
          <w:snapToGrid w:val="0"/>
          <w:color w:val="000000"/>
        </w:rPr>
      </w:pPr>
    </w:p>
    <w:p w14:paraId="1D6B751B"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GENERALE            </w:t>
      </w:r>
    </w:p>
    <w:p w14:paraId="3E78411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Cecchi, 2 - 16129 Genova </w:t>
      </w:r>
    </w:p>
    <w:p w14:paraId="2666A0C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010566095 - Fax 010566095  </w:t>
      </w:r>
    </w:p>
    <w:p w14:paraId="4A3277FD" w14:textId="5905A76D"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23720" w:rsidRPr="00223720">
        <w:rPr>
          <w:snapToGrid w:val="0"/>
          <w:color w:val="000000"/>
        </w:rPr>
        <w:t>Liguria, Emilia-Romagna, Toscana</w:t>
      </w:r>
      <w:r w:rsidR="00223720">
        <w:rPr>
          <w:snapToGrid w:val="0"/>
          <w:color w:val="000000"/>
        </w:rPr>
        <w:t>,</w:t>
      </w:r>
      <w:r w:rsidR="00223720" w:rsidRPr="00223720">
        <w:rPr>
          <w:snapToGrid w:val="0"/>
          <w:color w:val="000000"/>
        </w:rPr>
        <w:t xml:space="preserve"> Sardegna</w:t>
      </w:r>
    </w:p>
    <w:p w14:paraId="0D31F74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BE354F4" w14:textId="5727BD44" w:rsidR="00433759" w:rsidRDefault="00433759">
      <w:pPr>
        <w:widowControl w:val="0"/>
        <w:tabs>
          <w:tab w:val="left" w:pos="90"/>
        </w:tabs>
        <w:spacing w:before="23"/>
        <w:rPr>
          <w:snapToGrid w:val="0"/>
          <w:color w:val="000000"/>
        </w:rPr>
      </w:pPr>
      <w:r>
        <w:rPr>
          <w:snapToGrid w:val="0"/>
          <w:color w:val="000000"/>
        </w:rPr>
        <w:t>Signor ADOLFO PINEDA ESPINOSA, Console Generale (</w:t>
      </w:r>
      <w:r w:rsidR="00F143FE">
        <w:rPr>
          <w:snapToGrid w:val="0"/>
          <w:color w:val="000000"/>
        </w:rPr>
        <w:t xml:space="preserve">Exequatur </w:t>
      </w:r>
      <w:r>
        <w:rPr>
          <w:snapToGrid w:val="0"/>
          <w:color w:val="000000"/>
        </w:rPr>
        <w:t>21 gennaio 2025</w:t>
      </w:r>
      <w:r w:rsidR="00F143FE">
        <w:rPr>
          <w:snapToGrid w:val="0"/>
          <w:color w:val="000000"/>
        </w:rPr>
        <w:t xml:space="preserve"> e </w:t>
      </w:r>
      <w:r w:rsidR="006D1B15">
        <w:rPr>
          <w:snapToGrid w:val="0"/>
          <w:color w:val="000000"/>
        </w:rPr>
        <w:t>15</w:t>
      </w:r>
      <w:r w:rsidR="00F143FE">
        <w:rPr>
          <w:snapToGrid w:val="0"/>
          <w:color w:val="000000"/>
        </w:rPr>
        <w:t xml:space="preserve"> maggio 2025</w:t>
      </w:r>
      <w:r>
        <w:rPr>
          <w:snapToGrid w:val="0"/>
          <w:color w:val="000000"/>
        </w:rPr>
        <w:t>)</w:t>
      </w:r>
    </w:p>
    <w:p w14:paraId="58E7F48E" w14:textId="36184387" w:rsidR="00F02674" w:rsidRDefault="00F02674">
      <w:pPr>
        <w:widowControl w:val="0"/>
        <w:tabs>
          <w:tab w:val="left" w:pos="90"/>
        </w:tabs>
        <w:spacing w:before="23"/>
        <w:rPr>
          <w:snapToGrid w:val="0"/>
          <w:color w:val="000000"/>
        </w:rPr>
      </w:pPr>
      <w:r>
        <w:rPr>
          <w:snapToGrid w:val="0"/>
          <w:color w:val="000000"/>
        </w:rPr>
        <w:t>Signor DENNY REYES MONTERO, Vice Console (20 settembre 2021)</w:t>
      </w:r>
    </w:p>
    <w:p w14:paraId="559DE113" w14:textId="27DC00A3" w:rsidR="00850017" w:rsidRDefault="00850017">
      <w:pPr>
        <w:widowControl w:val="0"/>
        <w:tabs>
          <w:tab w:val="left" w:pos="90"/>
        </w:tabs>
        <w:spacing w:before="23"/>
        <w:rPr>
          <w:snapToGrid w:val="0"/>
          <w:color w:val="000000"/>
        </w:rPr>
      </w:pPr>
      <w:r>
        <w:rPr>
          <w:snapToGrid w:val="0"/>
          <w:color w:val="000000"/>
        </w:rPr>
        <w:t>Signora MARICELA GARCIA SANCHEZ, Vice Console (4 dicembre 2023)</w:t>
      </w:r>
    </w:p>
    <w:p w14:paraId="3E1128C9" w14:textId="6B2BFF0D" w:rsidR="007B2029" w:rsidRDefault="007B2029">
      <w:pPr>
        <w:widowControl w:val="0"/>
        <w:tabs>
          <w:tab w:val="left" w:pos="90"/>
        </w:tabs>
        <w:spacing w:before="23"/>
        <w:rPr>
          <w:snapToGrid w:val="0"/>
          <w:color w:val="000000"/>
        </w:rPr>
      </w:pPr>
      <w:r>
        <w:rPr>
          <w:snapToGrid w:val="0"/>
          <w:color w:val="000000"/>
        </w:rPr>
        <w:t>Signora ELIZABETH MERCEDES CRUZ DIAZ, Vice Console (19 gennaio 2025)</w:t>
      </w:r>
    </w:p>
    <w:p w14:paraId="24D0688D" w14:textId="77777777" w:rsidR="00410142" w:rsidRDefault="00410142">
      <w:pPr>
        <w:pStyle w:val="Corpodeltesto2"/>
        <w:spacing w:before="23"/>
      </w:pPr>
    </w:p>
    <w:p w14:paraId="6A47AA1C" w14:textId="77777777" w:rsidR="004944D8" w:rsidRDefault="004944D8">
      <w:pPr>
        <w:widowControl w:val="0"/>
        <w:tabs>
          <w:tab w:val="left" w:pos="90"/>
        </w:tabs>
        <w:rPr>
          <w:b/>
          <w:snapToGrid w:val="0"/>
          <w:color w:val="000080"/>
          <w:u w:val="single"/>
        </w:rPr>
      </w:pPr>
    </w:p>
    <w:p w14:paraId="5A55D98C" w14:textId="77777777" w:rsidR="00DB1C40" w:rsidRDefault="00DB1C40">
      <w:pPr>
        <w:widowControl w:val="0"/>
        <w:tabs>
          <w:tab w:val="left" w:pos="90"/>
        </w:tabs>
        <w:rPr>
          <w:b/>
          <w:snapToGrid w:val="0"/>
          <w:color w:val="000080"/>
          <w:u w:val="single"/>
        </w:rPr>
      </w:pPr>
    </w:p>
    <w:p w14:paraId="2A87C6D9" w14:textId="77777777" w:rsidR="004944D8" w:rsidRDefault="004944D8">
      <w:pPr>
        <w:widowControl w:val="0"/>
        <w:tabs>
          <w:tab w:val="left" w:pos="90"/>
        </w:tabs>
        <w:rPr>
          <w:b/>
          <w:snapToGrid w:val="0"/>
          <w:color w:val="000080"/>
          <w:u w:val="single"/>
        </w:rPr>
      </w:pPr>
    </w:p>
    <w:p w14:paraId="35E43764"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F2DD8E3" w14:textId="77777777" w:rsidR="004944D8" w:rsidRPr="00427D26" w:rsidRDefault="004944D8">
      <w:pPr>
        <w:widowControl w:val="0"/>
        <w:tabs>
          <w:tab w:val="left" w:pos="90"/>
          <w:tab w:val="left" w:pos="2321"/>
        </w:tabs>
        <w:spacing w:before="220"/>
        <w:rPr>
          <w:snapToGrid w:val="0"/>
          <w:color w:val="000000"/>
          <w:sz w:val="26"/>
        </w:rPr>
      </w:pPr>
      <w:r w:rsidRPr="00427D26">
        <w:rPr>
          <w:b/>
          <w:snapToGrid w:val="0"/>
          <w:color w:val="000000"/>
        </w:rPr>
        <w:t>Indirizzo</w:t>
      </w:r>
      <w:r w:rsidRPr="00427D26">
        <w:rPr>
          <w:rFonts w:ascii="MS Sans Serif" w:hAnsi="MS Sans Serif"/>
          <w:snapToGrid w:val="0"/>
          <w:sz w:val="24"/>
        </w:rPr>
        <w:tab/>
      </w:r>
      <w:r w:rsidRPr="00427D26">
        <w:rPr>
          <w:snapToGrid w:val="0"/>
          <w:color w:val="000000"/>
        </w:rPr>
        <w:t xml:space="preserve">Corso Buenos Aires, 64 - 20124 Milano </w:t>
      </w:r>
    </w:p>
    <w:p w14:paraId="6CE642F8" w14:textId="77777777" w:rsidR="004944D8" w:rsidRPr="00427D26" w:rsidRDefault="004944D8">
      <w:pPr>
        <w:widowControl w:val="0"/>
        <w:tabs>
          <w:tab w:val="left" w:pos="2321"/>
        </w:tabs>
        <w:rPr>
          <w:snapToGrid w:val="0"/>
          <w:color w:val="000000"/>
        </w:rPr>
      </w:pPr>
      <w:r w:rsidRPr="00427D26">
        <w:rPr>
          <w:rFonts w:ascii="MS Sans Serif" w:hAnsi="MS Sans Serif"/>
          <w:snapToGrid w:val="0"/>
          <w:sz w:val="24"/>
        </w:rPr>
        <w:tab/>
      </w:r>
      <w:r w:rsidRPr="00427D26">
        <w:rPr>
          <w:snapToGrid w:val="0"/>
          <w:color w:val="000000"/>
        </w:rPr>
        <w:t xml:space="preserve">Tel. 0220240965 - Fax 0229516180  </w:t>
      </w:r>
    </w:p>
    <w:p w14:paraId="58A4215F" w14:textId="54AF01BD" w:rsidR="00ED4492" w:rsidRDefault="00ED4492">
      <w:pPr>
        <w:widowControl w:val="0"/>
        <w:tabs>
          <w:tab w:val="left" w:pos="2321"/>
        </w:tabs>
        <w:rPr>
          <w:snapToGrid w:val="0"/>
          <w:color w:val="000000"/>
          <w:sz w:val="23"/>
        </w:rPr>
      </w:pPr>
      <w:r w:rsidRPr="00427D26">
        <w:rPr>
          <w:snapToGrid w:val="0"/>
          <w:color w:val="000000"/>
        </w:rPr>
        <w:tab/>
      </w:r>
      <w:r>
        <w:rPr>
          <w:snapToGrid w:val="0"/>
          <w:color w:val="000000"/>
        </w:rPr>
        <w:t xml:space="preserve">E-mail  </w:t>
      </w:r>
      <w:hyperlink r:id="rId172" w:history="1">
        <w:r w:rsidR="00A2016B" w:rsidRPr="001D66AB">
          <w:rPr>
            <w:rStyle w:val="Collegamentoipertestuale"/>
            <w:bCs/>
            <w:sz w:val="22"/>
          </w:rPr>
          <w:t>consuladomilan@hotmail.com</w:t>
        </w:r>
      </w:hyperlink>
      <w:r w:rsidR="00A2016B">
        <w:rPr>
          <w:bCs/>
          <w:sz w:val="22"/>
        </w:rPr>
        <w:t xml:space="preserve"> </w:t>
      </w:r>
    </w:p>
    <w:p w14:paraId="2BA12E54" w14:textId="70C033DF"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23720" w:rsidRPr="00223720">
        <w:rPr>
          <w:snapToGrid w:val="0"/>
          <w:color w:val="000000"/>
        </w:rPr>
        <w:t>Lombardia, Piemonte, Valle d'Aosta, Friuli Venezia Giulia, Trentino Alto Adige</w:t>
      </w:r>
      <w:r w:rsidR="00223720">
        <w:rPr>
          <w:snapToGrid w:val="0"/>
          <w:color w:val="000000"/>
        </w:rPr>
        <w:t>,</w:t>
      </w:r>
      <w:r w:rsidR="00223720" w:rsidRPr="00223720">
        <w:rPr>
          <w:snapToGrid w:val="0"/>
          <w:color w:val="000000"/>
        </w:rPr>
        <w:t xml:space="preserve"> Veneto</w:t>
      </w:r>
    </w:p>
    <w:p w14:paraId="617B06CF" w14:textId="77777777" w:rsidR="004944D8" w:rsidRPr="00D27521" w:rsidRDefault="004944D8">
      <w:pPr>
        <w:widowControl w:val="0"/>
        <w:tabs>
          <w:tab w:val="left" w:pos="2321"/>
        </w:tabs>
        <w:rPr>
          <w:snapToGrid w:val="0"/>
        </w:rPr>
      </w:pPr>
    </w:p>
    <w:p w14:paraId="47C1192D" w14:textId="5DF3FA14" w:rsidR="00236A32" w:rsidRDefault="00236A32">
      <w:pPr>
        <w:widowControl w:val="0"/>
        <w:tabs>
          <w:tab w:val="left" w:pos="90"/>
        </w:tabs>
        <w:rPr>
          <w:snapToGrid w:val="0"/>
          <w:color w:val="000000"/>
        </w:rPr>
      </w:pPr>
      <w:r w:rsidRPr="00CF6544">
        <w:rPr>
          <w:snapToGrid w:val="0"/>
          <w:color w:val="000000"/>
        </w:rPr>
        <w:t>Signor MIGUEL ÁNGEL VÁSQUEZ PEÑA, Console Generale (Exequatur 17 ottobre 2024</w:t>
      </w:r>
      <w:r w:rsidR="00F143FE" w:rsidRPr="00CF6544">
        <w:rPr>
          <w:snapToGrid w:val="0"/>
          <w:color w:val="000000"/>
        </w:rPr>
        <w:t xml:space="preserve"> e </w:t>
      </w:r>
      <w:r w:rsidR="006D1B15" w:rsidRPr="00CF6544">
        <w:rPr>
          <w:snapToGrid w:val="0"/>
          <w:color w:val="000000"/>
        </w:rPr>
        <w:t>15</w:t>
      </w:r>
      <w:r w:rsidR="00F143FE" w:rsidRPr="00CF6544">
        <w:rPr>
          <w:snapToGrid w:val="0"/>
          <w:color w:val="000000"/>
        </w:rPr>
        <w:t xml:space="preserve"> maggio 2025</w:t>
      </w:r>
      <w:r w:rsidRPr="00CF6544">
        <w:rPr>
          <w:snapToGrid w:val="0"/>
          <w:color w:val="000000"/>
        </w:rPr>
        <w:t>)</w:t>
      </w:r>
    </w:p>
    <w:p w14:paraId="372E4AED" w14:textId="77777777" w:rsidR="00D06D96" w:rsidRDefault="00D06D96" w:rsidP="00D06D96">
      <w:pPr>
        <w:widowControl w:val="0"/>
        <w:tabs>
          <w:tab w:val="left" w:pos="90"/>
        </w:tabs>
        <w:rPr>
          <w:snapToGrid w:val="0"/>
          <w:color w:val="000000"/>
        </w:rPr>
      </w:pPr>
      <w:r>
        <w:rPr>
          <w:snapToGrid w:val="0"/>
          <w:color w:val="000000"/>
        </w:rPr>
        <w:t xml:space="preserve">Signor </w:t>
      </w:r>
      <w:r w:rsidRPr="00D06D96">
        <w:rPr>
          <w:snapToGrid w:val="0"/>
          <w:color w:val="000000"/>
        </w:rPr>
        <w:t>HIPOLITO</w:t>
      </w:r>
      <w:r>
        <w:rPr>
          <w:snapToGrid w:val="0"/>
          <w:color w:val="000000"/>
        </w:rPr>
        <w:t xml:space="preserve"> </w:t>
      </w:r>
      <w:r w:rsidRPr="00D06D96">
        <w:rPr>
          <w:snapToGrid w:val="0"/>
          <w:color w:val="000000"/>
        </w:rPr>
        <w:t>RODRIGUEZ ABREU</w:t>
      </w:r>
      <w:r>
        <w:rPr>
          <w:snapToGrid w:val="0"/>
          <w:color w:val="000000"/>
        </w:rPr>
        <w:t>, Vice Console (13 settembre 2021)</w:t>
      </w:r>
    </w:p>
    <w:p w14:paraId="07E56264" w14:textId="59035BC8" w:rsidR="00D06D96" w:rsidRPr="002C7699" w:rsidRDefault="00D06D96">
      <w:pPr>
        <w:widowControl w:val="0"/>
        <w:tabs>
          <w:tab w:val="left" w:pos="90"/>
        </w:tabs>
        <w:rPr>
          <w:snapToGrid w:val="0"/>
          <w:color w:val="000000"/>
        </w:rPr>
      </w:pPr>
      <w:r>
        <w:rPr>
          <w:snapToGrid w:val="0"/>
          <w:color w:val="000000"/>
        </w:rPr>
        <w:t>Signora AVRIL MARIE MOLINO RIVERA, Vice Console (25 febbraio 2025)</w:t>
      </w:r>
    </w:p>
    <w:p w14:paraId="172FFC5F" w14:textId="77777777" w:rsidR="00D06D96" w:rsidRDefault="00D06D96" w:rsidP="00D06D96">
      <w:pPr>
        <w:widowControl w:val="0"/>
        <w:tabs>
          <w:tab w:val="left" w:pos="90"/>
        </w:tabs>
        <w:rPr>
          <w:snapToGrid w:val="0"/>
          <w:color w:val="000000"/>
        </w:rPr>
      </w:pPr>
      <w:r>
        <w:rPr>
          <w:snapToGrid w:val="0"/>
          <w:color w:val="000000"/>
        </w:rPr>
        <w:t>Signor JHONNY MONTERO ENCARNACION, Vice Console (4 aprile 2025)</w:t>
      </w:r>
    </w:p>
    <w:p w14:paraId="2999073F" w14:textId="77777777" w:rsidR="00DB1C40" w:rsidRPr="00AE0EBD" w:rsidRDefault="00DB1C40">
      <w:pPr>
        <w:widowControl w:val="0"/>
        <w:tabs>
          <w:tab w:val="left" w:pos="90"/>
        </w:tabs>
        <w:rPr>
          <w:snapToGrid w:val="0"/>
          <w:color w:val="000000"/>
        </w:rPr>
      </w:pPr>
    </w:p>
    <w:p w14:paraId="6EB7C2C4" w14:textId="0DED49F9" w:rsidR="004944D8" w:rsidRDefault="004944D8">
      <w:pPr>
        <w:widowControl w:val="0"/>
        <w:tabs>
          <w:tab w:val="left" w:pos="90"/>
        </w:tabs>
        <w:rPr>
          <w:b/>
          <w:snapToGrid w:val="0"/>
          <w:color w:val="000080"/>
          <w:u w:val="single"/>
        </w:rPr>
      </w:pPr>
    </w:p>
    <w:p w14:paraId="633B8808" w14:textId="77777777" w:rsidR="00FE43E1" w:rsidRPr="00AE0EBD" w:rsidRDefault="00FE43E1">
      <w:pPr>
        <w:widowControl w:val="0"/>
        <w:tabs>
          <w:tab w:val="left" w:pos="90"/>
        </w:tabs>
        <w:rPr>
          <w:b/>
          <w:snapToGrid w:val="0"/>
          <w:color w:val="000080"/>
          <w:u w:val="single"/>
        </w:rPr>
      </w:pPr>
    </w:p>
    <w:p w14:paraId="1AB7D2F7"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192507A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Generale Giordano Orsini, 42 - 80132 Napoli </w:t>
      </w:r>
    </w:p>
    <w:p w14:paraId="3CA354C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0817648867 - Fax 0817648944</w:t>
      </w:r>
    </w:p>
    <w:p w14:paraId="60F93315" w14:textId="77777777" w:rsidR="00264B2C" w:rsidRPr="00EB5514" w:rsidRDefault="00264B2C" w:rsidP="00264B2C">
      <w:pPr>
        <w:tabs>
          <w:tab w:val="left" w:pos="2268"/>
        </w:tabs>
        <w:rPr>
          <w:sz w:val="24"/>
          <w:szCs w:val="24"/>
        </w:rPr>
      </w:pPr>
      <w:r>
        <w:rPr>
          <w:snapToGrid w:val="0"/>
          <w:color w:val="000000"/>
        </w:rPr>
        <w:tab/>
        <w:t xml:space="preserve"> E-mail  </w:t>
      </w:r>
      <w:hyperlink r:id="rId173" w:history="1">
        <w:r w:rsidRPr="003E7303">
          <w:rPr>
            <w:rStyle w:val="Collegamentoipertestuale"/>
            <w:color w:val="000000"/>
            <w:u w:val="none"/>
          </w:rPr>
          <w:t>consuladodominicanonapoles@gmail.com</w:t>
        </w:r>
      </w:hyperlink>
    </w:p>
    <w:p w14:paraId="53299B1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Puglia, Basilicata, Calabria, Sicilia             </w:t>
      </w:r>
    </w:p>
    <w:p w14:paraId="7E2EF7B3" w14:textId="77777777" w:rsidR="004944D8" w:rsidRDefault="004944D8">
      <w:pPr>
        <w:widowControl w:val="0"/>
        <w:tabs>
          <w:tab w:val="left" w:pos="90"/>
        </w:tabs>
        <w:spacing w:before="277"/>
        <w:rPr>
          <w:snapToGrid w:val="0"/>
          <w:color w:val="000000"/>
        </w:rPr>
      </w:pPr>
      <w:r>
        <w:rPr>
          <w:snapToGrid w:val="0"/>
          <w:color w:val="000000"/>
        </w:rPr>
        <w:t xml:space="preserve">Signor ELIO PACIFICO, Console Generale Onorario (Rinnovo exequatur </w:t>
      </w:r>
      <w:r w:rsidR="00B9318D">
        <w:rPr>
          <w:snapToGrid w:val="0"/>
          <w:color w:val="000000"/>
        </w:rPr>
        <w:t>19 dicembre 2023</w:t>
      </w:r>
      <w:r>
        <w:rPr>
          <w:snapToGrid w:val="0"/>
          <w:color w:val="000000"/>
        </w:rPr>
        <w:t>)</w:t>
      </w:r>
    </w:p>
    <w:p w14:paraId="6AE17906" w14:textId="77777777" w:rsidR="00502DB2" w:rsidRDefault="00502DB2" w:rsidP="00502DB2">
      <w:pPr>
        <w:widowControl w:val="0"/>
        <w:tabs>
          <w:tab w:val="left" w:pos="90"/>
        </w:tabs>
        <w:rPr>
          <w:b/>
          <w:snapToGrid w:val="0"/>
          <w:color w:val="000080"/>
          <w:u w:val="single"/>
        </w:rPr>
      </w:pPr>
    </w:p>
    <w:p w14:paraId="66ECC3B4" w14:textId="77777777" w:rsidR="00502DB2" w:rsidRDefault="00502DB2" w:rsidP="00502DB2">
      <w:pPr>
        <w:widowControl w:val="0"/>
        <w:tabs>
          <w:tab w:val="left" w:pos="90"/>
        </w:tabs>
        <w:rPr>
          <w:b/>
          <w:snapToGrid w:val="0"/>
          <w:color w:val="000080"/>
          <w:u w:val="single"/>
        </w:rPr>
      </w:pPr>
    </w:p>
    <w:p w14:paraId="241CB938" w14:textId="77777777" w:rsidR="004944D8" w:rsidRDefault="008A706F" w:rsidP="008A706F">
      <w:pPr>
        <w:widowControl w:val="0"/>
        <w:tabs>
          <w:tab w:val="left" w:pos="90"/>
          <w:tab w:val="left" w:pos="2321"/>
        </w:tabs>
        <w:spacing w:before="40"/>
        <w:jc w:val="right"/>
        <w:rPr>
          <w:b/>
          <w:snapToGrid w:val="0"/>
          <w:color w:val="000080"/>
          <w:u w:val="single"/>
        </w:rPr>
      </w:pPr>
      <w:r>
        <w:rPr>
          <w:snapToGrid w:val="0"/>
          <w:color w:val="000000"/>
        </w:rPr>
        <w:br w:type="page"/>
      </w:r>
      <w:r w:rsidR="00F4254B">
        <w:rPr>
          <w:b/>
          <w:snapToGrid w:val="0"/>
          <w:color w:val="000000"/>
          <w:sz w:val="16"/>
        </w:rPr>
        <w:t xml:space="preserve">REPUBBLICA </w:t>
      </w:r>
      <w:r w:rsidR="004944D8">
        <w:rPr>
          <w:b/>
          <w:snapToGrid w:val="0"/>
          <w:color w:val="000000"/>
          <w:sz w:val="16"/>
        </w:rPr>
        <w:t>DOMINICANA</w:t>
      </w:r>
    </w:p>
    <w:p w14:paraId="7CFA513D" w14:textId="77777777" w:rsidR="004944D8" w:rsidRDefault="004944D8">
      <w:pPr>
        <w:widowControl w:val="0"/>
        <w:tabs>
          <w:tab w:val="left" w:pos="90"/>
          <w:tab w:val="left" w:pos="2321"/>
        </w:tabs>
        <w:spacing w:before="40"/>
        <w:rPr>
          <w:snapToGrid w:val="0"/>
          <w:color w:val="000000"/>
        </w:rPr>
      </w:pPr>
    </w:p>
    <w:p w14:paraId="2A0B7E55" w14:textId="77777777" w:rsidR="005C1EA6" w:rsidRDefault="005C1EA6" w:rsidP="00502DB2">
      <w:pPr>
        <w:widowControl w:val="0"/>
        <w:tabs>
          <w:tab w:val="left" w:pos="90"/>
        </w:tabs>
        <w:rPr>
          <w:b/>
          <w:snapToGrid w:val="0"/>
          <w:color w:val="000080"/>
          <w:u w:val="single"/>
        </w:rPr>
      </w:pPr>
    </w:p>
    <w:p w14:paraId="15FA4F62" w14:textId="77777777" w:rsidR="00DB1C40" w:rsidRDefault="00DB1C40" w:rsidP="00DB1C40">
      <w:pPr>
        <w:widowControl w:val="0"/>
        <w:tabs>
          <w:tab w:val="left" w:pos="90"/>
        </w:tabs>
        <w:rPr>
          <w:b/>
          <w:snapToGrid w:val="0"/>
          <w:color w:val="000080"/>
          <w:sz w:val="26"/>
          <w:u w:val="single"/>
        </w:rPr>
      </w:pPr>
      <w:r>
        <w:rPr>
          <w:b/>
          <w:snapToGrid w:val="0"/>
          <w:color w:val="000080"/>
          <w:u w:val="single"/>
        </w:rPr>
        <w:t xml:space="preserve">ANCONA - CONSOLATO ONORARIO            </w:t>
      </w:r>
    </w:p>
    <w:p w14:paraId="3EC42789" w14:textId="77777777" w:rsidR="00DB1C40" w:rsidRDefault="00DB1C40" w:rsidP="00DB1C4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Stamira, 10 - 60122 Ancona</w:t>
      </w:r>
    </w:p>
    <w:p w14:paraId="062D90CF" w14:textId="77777777" w:rsidR="00DB1C40" w:rsidRDefault="00DB1C40" w:rsidP="00DB1C40">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0715011425 – </w:t>
      </w:r>
      <w:proofErr w:type="spellStart"/>
      <w:r>
        <w:rPr>
          <w:snapToGrid w:val="0"/>
          <w:color w:val="000000"/>
        </w:rPr>
        <w:t>cell</w:t>
      </w:r>
      <w:proofErr w:type="spellEnd"/>
      <w:r>
        <w:rPr>
          <w:snapToGrid w:val="0"/>
          <w:color w:val="000000"/>
        </w:rPr>
        <w:t>. 3388485277 – Fax 0712076697</w:t>
      </w:r>
    </w:p>
    <w:p w14:paraId="1D19071B" w14:textId="77777777" w:rsidR="00DB1C40" w:rsidRDefault="00DB1C40" w:rsidP="00DB1C40">
      <w:pPr>
        <w:widowControl w:val="0"/>
        <w:tabs>
          <w:tab w:val="left" w:pos="2321"/>
        </w:tabs>
        <w:rPr>
          <w:snapToGrid w:val="0"/>
          <w:color w:val="000000"/>
          <w:sz w:val="23"/>
        </w:rPr>
      </w:pPr>
      <w:r>
        <w:rPr>
          <w:snapToGrid w:val="0"/>
          <w:color w:val="000000"/>
        </w:rPr>
        <w:tab/>
        <w:t xml:space="preserve">E-mail consuladodomarche@gmail.com   </w:t>
      </w:r>
    </w:p>
    <w:p w14:paraId="6432493C" w14:textId="77777777" w:rsidR="00DB1C40" w:rsidRDefault="00DB1C40" w:rsidP="00DB1C4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Marche</w:t>
      </w:r>
    </w:p>
    <w:p w14:paraId="78306600" w14:textId="77777777" w:rsidR="00DB1C40" w:rsidRDefault="00DB1C40" w:rsidP="00DB1C40">
      <w:pPr>
        <w:widowControl w:val="0"/>
        <w:tabs>
          <w:tab w:val="left" w:pos="90"/>
          <w:tab w:val="left" w:pos="2321"/>
        </w:tabs>
        <w:spacing w:before="40"/>
        <w:rPr>
          <w:snapToGrid w:val="0"/>
          <w:color w:val="000000"/>
        </w:rPr>
      </w:pPr>
    </w:p>
    <w:p w14:paraId="73C5FAB8" w14:textId="77777777" w:rsidR="00DB1C40" w:rsidRDefault="00DB1C40" w:rsidP="00DB1C40">
      <w:pPr>
        <w:widowControl w:val="0"/>
        <w:tabs>
          <w:tab w:val="left" w:pos="90"/>
          <w:tab w:val="left" w:pos="2321"/>
        </w:tabs>
        <w:spacing w:before="40"/>
        <w:rPr>
          <w:snapToGrid w:val="0"/>
          <w:color w:val="000000"/>
        </w:rPr>
      </w:pPr>
      <w:r>
        <w:rPr>
          <w:snapToGrid w:val="0"/>
          <w:color w:val="000000"/>
        </w:rPr>
        <w:t xml:space="preserve">Signor ENNIO DI FOGLIO, Console Onorario (Rinnovo exequatur </w:t>
      </w:r>
      <w:r w:rsidR="00433440">
        <w:rPr>
          <w:snapToGrid w:val="0"/>
          <w:color w:val="000000"/>
        </w:rPr>
        <w:t>15 gennaio 2021</w:t>
      </w:r>
      <w:r>
        <w:rPr>
          <w:snapToGrid w:val="0"/>
          <w:color w:val="000000"/>
        </w:rPr>
        <w:t>)</w:t>
      </w:r>
    </w:p>
    <w:p w14:paraId="0D305444" w14:textId="77777777" w:rsidR="00DB1C40" w:rsidRDefault="00DB1C40" w:rsidP="00502DB2">
      <w:pPr>
        <w:widowControl w:val="0"/>
        <w:tabs>
          <w:tab w:val="left" w:pos="90"/>
        </w:tabs>
        <w:rPr>
          <w:b/>
          <w:snapToGrid w:val="0"/>
          <w:color w:val="000080"/>
          <w:u w:val="single"/>
        </w:rPr>
      </w:pPr>
    </w:p>
    <w:p w14:paraId="121D6C14" w14:textId="77777777" w:rsidR="00DB1C40" w:rsidRDefault="00DB1C40" w:rsidP="00502DB2">
      <w:pPr>
        <w:widowControl w:val="0"/>
        <w:tabs>
          <w:tab w:val="left" w:pos="90"/>
        </w:tabs>
        <w:rPr>
          <w:b/>
          <w:snapToGrid w:val="0"/>
          <w:color w:val="000080"/>
          <w:u w:val="single"/>
        </w:rPr>
      </w:pPr>
    </w:p>
    <w:p w14:paraId="0DC7F7A9" w14:textId="77777777" w:rsidR="00DB1C40" w:rsidRDefault="00DB1C40" w:rsidP="00502DB2">
      <w:pPr>
        <w:widowControl w:val="0"/>
        <w:tabs>
          <w:tab w:val="left" w:pos="90"/>
        </w:tabs>
        <w:rPr>
          <w:b/>
          <w:snapToGrid w:val="0"/>
          <w:color w:val="000080"/>
          <w:u w:val="single"/>
        </w:rPr>
      </w:pPr>
    </w:p>
    <w:p w14:paraId="4B74D14E" w14:textId="77777777" w:rsidR="00502DB2" w:rsidRDefault="00502DB2" w:rsidP="00502DB2">
      <w:pPr>
        <w:widowControl w:val="0"/>
        <w:tabs>
          <w:tab w:val="left" w:pos="90"/>
        </w:tabs>
        <w:rPr>
          <w:b/>
          <w:snapToGrid w:val="0"/>
          <w:color w:val="000080"/>
          <w:sz w:val="26"/>
          <w:u w:val="single"/>
        </w:rPr>
      </w:pPr>
      <w:r>
        <w:rPr>
          <w:b/>
          <w:snapToGrid w:val="0"/>
          <w:color w:val="000080"/>
          <w:u w:val="single"/>
        </w:rPr>
        <w:t xml:space="preserve">FIRENZE - CONSOLATO ONORARIO            </w:t>
      </w:r>
    </w:p>
    <w:p w14:paraId="5B8E7F0B" w14:textId="77777777" w:rsidR="00502DB2" w:rsidRDefault="00502DB2" w:rsidP="00502DB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Marconi, 30   - 50131 Firenze</w:t>
      </w:r>
    </w:p>
    <w:p w14:paraId="04AC9D72" w14:textId="77777777" w:rsidR="00502DB2" w:rsidRDefault="00502DB2" w:rsidP="00502DB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0555000777 – Fax 055552096   </w:t>
      </w:r>
    </w:p>
    <w:p w14:paraId="6D20C6B9" w14:textId="77777777" w:rsidR="00502DB2" w:rsidRDefault="00502DB2" w:rsidP="00502DB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r w:rsidR="00BA102F">
        <w:rPr>
          <w:snapToGrid w:val="0"/>
          <w:color w:val="000000"/>
        </w:rPr>
        <w:t>,</w:t>
      </w:r>
      <w:r>
        <w:rPr>
          <w:snapToGrid w:val="0"/>
          <w:color w:val="000000"/>
        </w:rPr>
        <w:t xml:space="preserve"> Umbria</w:t>
      </w:r>
      <w:r w:rsidR="00BA102F">
        <w:rPr>
          <w:snapToGrid w:val="0"/>
          <w:color w:val="000000"/>
        </w:rPr>
        <w:t>, Emilia Romagna</w:t>
      </w:r>
    </w:p>
    <w:p w14:paraId="1D749CC6" w14:textId="77777777" w:rsidR="00502DB2" w:rsidRDefault="00502DB2" w:rsidP="00502DB2">
      <w:pPr>
        <w:widowControl w:val="0"/>
        <w:tabs>
          <w:tab w:val="left" w:pos="90"/>
          <w:tab w:val="left" w:pos="2321"/>
        </w:tabs>
        <w:spacing w:before="40"/>
        <w:rPr>
          <w:snapToGrid w:val="0"/>
          <w:color w:val="000000"/>
        </w:rPr>
      </w:pPr>
    </w:p>
    <w:p w14:paraId="1DAF0B42" w14:textId="77777777" w:rsidR="00502DB2" w:rsidRDefault="00502DB2" w:rsidP="00502DB2">
      <w:pPr>
        <w:widowControl w:val="0"/>
        <w:tabs>
          <w:tab w:val="left" w:pos="90"/>
          <w:tab w:val="left" w:pos="2321"/>
        </w:tabs>
        <w:spacing w:before="40"/>
        <w:rPr>
          <w:snapToGrid w:val="0"/>
          <w:color w:val="000000"/>
        </w:rPr>
      </w:pPr>
      <w:r>
        <w:rPr>
          <w:snapToGrid w:val="0"/>
          <w:color w:val="000000"/>
        </w:rPr>
        <w:t>Signor PASQUAL</w:t>
      </w:r>
      <w:r w:rsidR="0052556B">
        <w:rPr>
          <w:snapToGrid w:val="0"/>
          <w:color w:val="000000"/>
        </w:rPr>
        <w:t>E BALESTRIERI, Console Onorario</w:t>
      </w:r>
      <w:r>
        <w:rPr>
          <w:snapToGrid w:val="0"/>
          <w:color w:val="000000"/>
        </w:rPr>
        <w:t xml:space="preserve"> (</w:t>
      </w:r>
      <w:r w:rsidR="00952617">
        <w:rPr>
          <w:snapToGrid w:val="0"/>
          <w:color w:val="000000"/>
        </w:rPr>
        <w:t>Rinnovo e</w:t>
      </w:r>
      <w:r>
        <w:rPr>
          <w:snapToGrid w:val="0"/>
          <w:color w:val="000000"/>
        </w:rPr>
        <w:t xml:space="preserve">xequatur </w:t>
      </w:r>
      <w:r w:rsidR="00FA5DD8">
        <w:rPr>
          <w:snapToGrid w:val="0"/>
          <w:color w:val="000000"/>
        </w:rPr>
        <w:t>14</w:t>
      </w:r>
      <w:r>
        <w:rPr>
          <w:snapToGrid w:val="0"/>
          <w:color w:val="000000"/>
        </w:rPr>
        <w:t xml:space="preserve"> </w:t>
      </w:r>
      <w:r w:rsidR="00FA5DD8">
        <w:rPr>
          <w:snapToGrid w:val="0"/>
          <w:color w:val="000000"/>
        </w:rPr>
        <w:t>ottobre</w:t>
      </w:r>
      <w:r>
        <w:rPr>
          <w:snapToGrid w:val="0"/>
          <w:color w:val="000000"/>
        </w:rPr>
        <w:t xml:space="preserve"> </w:t>
      </w:r>
      <w:r w:rsidR="00FA5DD8">
        <w:rPr>
          <w:snapToGrid w:val="0"/>
          <w:color w:val="000000"/>
        </w:rPr>
        <w:t>2024</w:t>
      </w:r>
      <w:r>
        <w:rPr>
          <w:snapToGrid w:val="0"/>
          <w:color w:val="000000"/>
        </w:rPr>
        <w:t>)</w:t>
      </w:r>
    </w:p>
    <w:p w14:paraId="5F4FA6B6" w14:textId="77777777" w:rsidR="00502DB2" w:rsidRDefault="00502DB2" w:rsidP="00502DB2">
      <w:pPr>
        <w:widowControl w:val="0"/>
        <w:tabs>
          <w:tab w:val="left" w:pos="90"/>
          <w:tab w:val="left" w:pos="2321"/>
        </w:tabs>
        <w:spacing w:before="40"/>
        <w:rPr>
          <w:snapToGrid w:val="0"/>
          <w:color w:val="000000"/>
        </w:rPr>
      </w:pPr>
    </w:p>
    <w:p w14:paraId="0DBB75C1" w14:textId="77777777" w:rsidR="004944D8" w:rsidRDefault="004944D8">
      <w:pPr>
        <w:widowControl w:val="0"/>
        <w:tabs>
          <w:tab w:val="left" w:pos="90"/>
        </w:tabs>
        <w:rPr>
          <w:b/>
          <w:snapToGrid w:val="0"/>
          <w:color w:val="000080"/>
          <w:u w:val="single"/>
        </w:rPr>
      </w:pPr>
    </w:p>
    <w:p w14:paraId="6BA11439" w14:textId="77777777" w:rsidR="004944D8" w:rsidRDefault="004944D8">
      <w:pPr>
        <w:widowControl w:val="0"/>
        <w:tabs>
          <w:tab w:val="left" w:pos="90"/>
        </w:tabs>
        <w:jc w:val="center"/>
        <w:rPr>
          <w:snapToGrid w:val="0"/>
          <w:color w:val="000000"/>
        </w:rPr>
      </w:pPr>
    </w:p>
    <w:p w14:paraId="1D91C7DE" w14:textId="77777777" w:rsidR="004944D8" w:rsidRDefault="004944D8">
      <w:pPr>
        <w:widowControl w:val="0"/>
        <w:tabs>
          <w:tab w:val="left" w:pos="90"/>
        </w:tabs>
        <w:jc w:val="center"/>
        <w:rPr>
          <w:snapToGrid w:val="0"/>
          <w:color w:val="000000"/>
        </w:rPr>
      </w:pPr>
    </w:p>
    <w:p w14:paraId="7CAD5E8B" w14:textId="77777777" w:rsidR="004944D8" w:rsidRDefault="004944D8">
      <w:pPr>
        <w:widowControl w:val="0"/>
        <w:tabs>
          <w:tab w:val="left" w:pos="90"/>
        </w:tabs>
        <w:jc w:val="center"/>
        <w:rPr>
          <w:snapToGrid w:val="0"/>
          <w:color w:val="000000"/>
        </w:rPr>
      </w:pPr>
    </w:p>
    <w:p w14:paraId="221104F7" w14:textId="77777777" w:rsidR="004944D8" w:rsidRDefault="004944D8">
      <w:pPr>
        <w:widowControl w:val="0"/>
        <w:tabs>
          <w:tab w:val="left" w:pos="90"/>
        </w:tabs>
        <w:jc w:val="center"/>
        <w:rPr>
          <w:snapToGrid w:val="0"/>
          <w:color w:val="000000"/>
        </w:rPr>
      </w:pPr>
    </w:p>
    <w:p w14:paraId="01F844FC" w14:textId="77777777" w:rsidR="004944D8" w:rsidRDefault="004944D8">
      <w:pPr>
        <w:widowControl w:val="0"/>
        <w:tabs>
          <w:tab w:val="left" w:pos="90"/>
        </w:tabs>
        <w:jc w:val="center"/>
        <w:rPr>
          <w:snapToGrid w:val="0"/>
          <w:color w:val="000000"/>
        </w:rPr>
      </w:pPr>
    </w:p>
    <w:p w14:paraId="2C7B3570" w14:textId="77777777" w:rsidR="004944D8" w:rsidRDefault="004944D8">
      <w:pPr>
        <w:widowControl w:val="0"/>
        <w:tabs>
          <w:tab w:val="left" w:pos="90"/>
        </w:tabs>
        <w:jc w:val="center"/>
        <w:rPr>
          <w:snapToGrid w:val="0"/>
          <w:color w:val="000000"/>
        </w:rPr>
      </w:pPr>
    </w:p>
    <w:p w14:paraId="0DBDE4E2" w14:textId="77777777" w:rsidR="004944D8" w:rsidRDefault="004944D8">
      <w:pPr>
        <w:widowControl w:val="0"/>
        <w:tabs>
          <w:tab w:val="left" w:pos="90"/>
        </w:tabs>
        <w:jc w:val="center"/>
        <w:rPr>
          <w:snapToGrid w:val="0"/>
          <w:color w:val="000000"/>
        </w:rPr>
      </w:pPr>
    </w:p>
    <w:p w14:paraId="49025864" w14:textId="77777777" w:rsidR="004944D8" w:rsidRDefault="004944D8">
      <w:pPr>
        <w:widowControl w:val="0"/>
        <w:tabs>
          <w:tab w:val="left" w:pos="90"/>
        </w:tabs>
        <w:jc w:val="center"/>
        <w:rPr>
          <w:snapToGrid w:val="0"/>
          <w:color w:val="000000"/>
        </w:rPr>
      </w:pPr>
    </w:p>
    <w:p w14:paraId="7A05C732" w14:textId="77777777" w:rsidR="004944D8" w:rsidRDefault="004944D8">
      <w:pPr>
        <w:widowControl w:val="0"/>
        <w:tabs>
          <w:tab w:val="left" w:pos="90"/>
        </w:tabs>
        <w:jc w:val="center"/>
        <w:rPr>
          <w:snapToGrid w:val="0"/>
          <w:color w:val="000000"/>
        </w:rPr>
      </w:pPr>
    </w:p>
    <w:p w14:paraId="4AB7C552" w14:textId="77777777" w:rsidR="004944D8" w:rsidRDefault="004944D8">
      <w:pPr>
        <w:widowControl w:val="0"/>
        <w:tabs>
          <w:tab w:val="left" w:pos="90"/>
        </w:tabs>
        <w:jc w:val="center"/>
        <w:rPr>
          <w:snapToGrid w:val="0"/>
          <w:color w:val="000000"/>
        </w:rPr>
      </w:pPr>
    </w:p>
    <w:p w14:paraId="0719B3E2" w14:textId="77777777" w:rsidR="004944D8" w:rsidRDefault="004944D8">
      <w:pPr>
        <w:widowControl w:val="0"/>
        <w:tabs>
          <w:tab w:val="left" w:pos="90"/>
        </w:tabs>
        <w:jc w:val="center"/>
        <w:rPr>
          <w:snapToGrid w:val="0"/>
          <w:color w:val="000000"/>
        </w:rPr>
      </w:pPr>
    </w:p>
    <w:p w14:paraId="00169775" w14:textId="77777777" w:rsidR="004944D8" w:rsidRDefault="004944D8">
      <w:pPr>
        <w:widowControl w:val="0"/>
        <w:tabs>
          <w:tab w:val="left" w:pos="90"/>
        </w:tabs>
        <w:jc w:val="center"/>
        <w:rPr>
          <w:snapToGrid w:val="0"/>
          <w:color w:val="000000"/>
        </w:rPr>
      </w:pPr>
    </w:p>
    <w:p w14:paraId="7DBD1960" w14:textId="77777777" w:rsidR="004944D8" w:rsidRDefault="004944D8">
      <w:pPr>
        <w:widowControl w:val="0"/>
        <w:tabs>
          <w:tab w:val="left" w:pos="90"/>
        </w:tabs>
        <w:jc w:val="center"/>
        <w:rPr>
          <w:snapToGrid w:val="0"/>
          <w:color w:val="000000"/>
        </w:rPr>
      </w:pPr>
    </w:p>
    <w:p w14:paraId="5A8368B8" w14:textId="77777777" w:rsidR="004944D8" w:rsidRDefault="004944D8">
      <w:pPr>
        <w:widowControl w:val="0"/>
        <w:tabs>
          <w:tab w:val="left" w:pos="90"/>
        </w:tabs>
        <w:jc w:val="center"/>
        <w:rPr>
          <w:snapToGrid w:val="0"/>
          <w:color w:val="000000"/>
        </w:rPr>
      </w:pPr>
    </w:p>
    <w:p w14:paraId="7E55313C" w14:textId="77777777" w:rsidR="004944D8" w:rsidRDefault="004944D8">
      <w:pPr>
        <w:widowControl w:val="0"/>
        <w:tabs>
          <w:tab w:val="left" w:pos="90"/>
        </w:tabs>
        <w:jc w:val="center"/>
        <w:rPr>
          <w:snapToGrid w:val="0"/>
          <w:color w:val="000000"/>
        </w:rPr>
      </w:pPr>
    </w:p>
    <w:p w14:paraId="254EB532" w14:textId="77777777" w:rsidR="004944D8" w:rsidRDefault="004944D8">
      <w:pPr>
        <w:widowControl w:val="0"/>
        <w:tabs>
          <w:tab w:val="left" w:pos="90"/>
        </w:tabs>
        <w:jc w:val="center"/>
        <w:rPr>
          <w:snapToGrid w:val="0"/>
          <w:color w:val="000000"/>
        </w:rPr>
      </w:pPr>
    </w:p>
    <w:p w14:paraId="578A164E" w14:textId="77777777" w:rsidR="004944D8" w:rsidRDefault="004944D8">
      <w:pPr>
        <w:widowControl w:val="0"/>
        <w:tabs>
          <w:tab w:val="left" w:pos="90"/>
        </w:tabs>
        <w:jc w:val="center"/>
        <w:rPr>
          <w:snapToGrid w:val="0"/>
          <w:color w:val="000000"/>
        </w:rPr>
      </w:pPr>
    </w:p>
    <w:p w14:paraId="678691B0" w14:textId="77777777" w:rsidR="004944D8" w:rsidRDefault="004944D8">
      <w:pPr>
        <w:widowControl w:val="0"/>
        <w:tabs>
          <w:tab w:val="left" w:pos="90"/>
        </w:tabs>
        <w:jc w:val="center"/>
        <w:rPr>
          <w:snapToGrid w:val="0"/>
          <w:color w:val="000000"/>
        </w:rPr>
      </w:pPr>
    </w:p>
    <w:p w14:paraId="30900799" w14:textId="77777777" w:rsidR="004944D8" w:rsidRDefault="004944D8">
      <w:pPr>
        <w:widowControl w:val="0"/>
        <w:tabs>
          <w:tab w:val="left" w:pos="90"/>
        </w:tabs>
        <w:jc w:val="center"/>
        <w:rPr>
          <w:snapToGrid w:val="0"/>
          <w:color w:val="000000"/>
        </w:rPr>
      </w:pPr>
    </w:p>
    <w:p w14:paraId="20803953" w14:textId="77777777" w:rsidR="004944D8" w:rsidRDefault="004944D8">
      <w:pPr>
        <w:widowControl w:val="0"/>
        <w:tabs>
          <w:tab w:val="left" w:pos="90"/>
        </w:tabs>
        <w:jc w:val="center"/>
        <w:rPr>
          <w:snapToGrid w:val="0"/>
          <w:color w:val="000000"/>
        </w:rPr>
      </w:pPr>
    </w:p>
    <w:p w14:paraId="7223D63A" w14:textId="77777777" w:rsidR="004944D8" w:rsidRDefault="004944D8">
      <w:pPr>
        <w:widowControl w:val="0"/>
        <w:tabs>
          <w:tab w:val="left" w:pos="90"/>
        </w:tabs>
        <w:jc w:val="center"/>
        <w:rPr>
          <w:snapToGrid w:val="0"/>
          <w:color w:val="000000"/>
        </w:rPr>
      </w:pPr>
    </w:p>
    <w:p w14:paraId="63DE6E4C" w14:textId="77777777" w:rsidR="004944D8" w:rsidRDefault="004944D8">
      <w:pPr>
        <w:widowControl w:val="0"/>
        <w:tabs>
          <w:tab w:val="left" w:pos="90"/>
        </w:tabs>
        <w:jc w:val="center"/>
        <w:rPr>
          <w:snapToGrid w:val="0"/>
          <w:color w:val="000000"/>
        </w:rPr>
      </w:pPr>
    </w:p>
    <w:p w14:paraId="673A43EE" w14:textId="77777777" w:rsidR="004944D8" w:rsidRDefault="004944D8">
      <w:pPr>
        <w:widowControl w:val="0"/>
        <w:tabs>
          <w:tab w:val="left" w:pos="90"/>
        </w:tabs>
        <w:jc w:val="center"/>
        <w:rPr>
          <w:snapToGrid w:val="0"/>
          <w:color w:val="000000"/>
        </w:rPr>
      </w:pPr>
    </w:p>
    <w:p w14:paraId="414CF7FF" w14:textId="77777777" w:rsidR="004944D8" w:rsidRDefault="004944D8">
      <w:pPr>
        <w:widowControl w:val="0"/>
        <w:tabs>
          <w:tab w:val="left" w:pos="90"/>
        </w:tabs>
        <w:jc w:val="center"/>
        <w:rPr>
          <w:snapToGrid w:val="0"/>
          <w:color w:val="000000"/>
        </w:rPr>
      </w:pPr>
    </w:p>
    <w:p w14:paraId="40D2D91D" w14:textId="77777777" w:rsidR="004944D8" w:rsidRDefault="004944D8">
      <w:pPr>
        <w:widowControl w:val="0"/>
        <w:tabs>
          <w:tab w:val="left" w:pos="90"/>
        </w:tabs>
        <w:jc w:val="center"/>
        <w:rPr>
          <w:snapToGrid w:val="0"/>
          <w:color w:val="000000"/>
        </w:rPr>
      </w:pPr>
    </w:p>
    <w:p w14:paraId="73E00174" w14:textId="77777777" w:rsidR="004944D8" w:rsidRDefault="004944D8">
      <w:pPr>
        <w:widowControl w:val="0"/>
        <w:tabs>
          <w:tab w:val="left" w:pos="90"/>
        </w:tabs>
        <w:jc w:val="center"/>
        <w:rPr>
          <w:snapToGrid w:val="0"/>
          <w:color w:val="000000"/>
        </w:rPr>
      </w:pPr>
    </w:p>
    <w:p w14:paraId="73A4A9C3" w14:textId="77777777" w:rsidR="004944D8" w:rsidRDefault="004944D8">
      <w:pPr>
        <w:widowControl w:val="0"/>
        <w:tabs>
          <w:tab w:val="left" w:pos="90"/>
        </w:tabs>
        <w:jc w:val="center"/>
        <w:rPr>
          <w:snapToGrid w:val="0"/>
          <w:color w:val="000000"/>
        </w:rPr>
      </w:pPr>
    </w:p>
    <w:p w14:paraId="0F1189F7" w14:textId="77777777" w:rsidR="004944D8" w:rsidRDefault="004944D8">
      <w:pPr>
        <w:widowControl w:val="0"/>
        <w:tabs>
          <w:tab w:val="left" w:pos="90"/>
        </w:tabs>
        <w:jc w:val="right"/>
        <w:rPr>
          <w:b/>
          <w:snapToGrid w:val="0"/>
          <w:color w:val="000000"/>
          <w:sz w:val="16"/>
        </w:rPr>
      </w:pPr>
    </w:p>
    <w:p w14:paraId="2EE68067" w14:textId="77777777" w:rsidR="004944D8" w:rsidRDefault="005A52F1">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ECUADOR</w:t>
      </w:r>
    </w:p>
    <w:p w14:paraId="5BD8C7AF" w14:textId="77777777" w:rsidR="004944D8" w:rsidRDefault="004944D8">
      <w:pPr>
        <w:widowControl w:val="0"/>
        <w:tabs>
          <w:tab w:val="left" w:pos="90"/>
        </w:tabs>
        <w:jc w:val="center"/>
        <w:rPr>
          <w:snapToGrid w:val="0"/>
          <w:color w:val="000000"/>
        </w:rPr>
      </w:pPr>
    </w:p>
    <w:p w14:paraId="26715D5E"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07552" behindDoc="0" locked="0" layoutInCell="1" allowOverlap="1" wp14:anchorId="0D99223E" wp14:editId="46C35BBF">
            <wp:simplePos x="0" y="0"/>
            <wp:positionH relativeFrom="column">
              <wp:posOffset>5651500</wp:posOffset>
            </wp:positionH>
            <wp:positionV relativeFrom="paragraph">
              <wp:posOffset>127635</wp:posOffset>
            </wp:positionV>
            <wp:extent cx="838200" cy="464820"/>
            <wp:effectExtent l="19050" t="19050" r="0" b="0"/>
            <wp:wrapNone/>
            <wp:docPr id="365"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2"/>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838200" cy="46482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6179BFD" w14:textId="77777777" w:rsidR="004944D8" w:rsidRDefault="004944D8">
      <w:pPr>
        <w:widowControl w:val="0"/>
        <w:tabs>
          <w:tab w:val="left" w:pos="90"/>
        </w:tabs>
        <w:rPr>
          <w:b/>
          <w:snapToGrid w:val="0"/>
          <w:color w:val="000080"/>
          <w:sz w:val="39"/>
        </w:rPr>
      </w:pPr>
      <w:r>
        <w:rPr>
          <w:b/>
          <w:snapToGrid w:val="0"/>
          <w:color w:val="000080"/>
          <w:sz w:val="32"/>
        </w:rPr>
        <w:t xml:space="preserve">ECUADOR          </w:t>
      </w:r>
    </w:p>
    <w:p w14:paraId="32C825A2"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435880D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5534212" w14:textId="77777777" w:rsidR="004944D8" w:rsidRDefault="004944D8">
      <w:pPr>
        <w:widowControl w:val="0"/>
        <w:tabs>
          <w:tab w:val="left" w:pos="90"/>
        </w:tabs>
        <w:jc w:val="right"/>
        <w:rPr>
          <w:i/>
          <w:snapToGrid w:val="0"/>
          <w:color w:val="000000"/>
        </w:rPr>
      </w:pPr>
      <w:r>
        <w:rPr>
          <w:i/>
          <w:snapToGrid w:val="0"/>
          <w:color w:val="000000"/>
        </w:rPr>
        <w:t xml:space="preserve"> Festa nazionale 10 agosto</w:t>
      </w:r>
    </w:p>
    <w:p w14:paraId="561A8C72" w14:textId="77777777" w:rsidR="00966775" w:rsidRDefault="00966775" w:rsidP="00966775">
      <w:pPr>
        <w:widowControl w:val="0"/>
        <w:tabs>
          <w:tab w:val="left" w:pos="90"/>
        </w:tabs>
        <w:rPr>
          <w:b/>
          <w:snapToGrid w:val="0"/>
          <w:color w:val="000080"/>
          <w:u w:val="single"/>
        </w:rPr>
      </w:pPr>
    </w:p>
    <w:p w14:paraId="538ADE6F" w14:textId="77777777" w:rsidR="00966775" w:rsidRDefault="00966775" w:rsidP="00966775">
      <w:pPr>
        <w:widowControl w:val="0"/>
        <w:tabs>
          <w:tab w:val="left" w:pos="90"/>
        </w:tabs>
        <w:rPr>
          <w:b/>
          <w:snapToGrid w:val="0"/>
          <w:color w:val="000080"/>
          <w:u w:val="single"/>
        </w:rPr>
      </w:pPr>
      <w:r>
        <w:rPr>
          <w:b/>
          <w:snapToGrid w:val="0"/>
          <w:color w:val="000080"/>
          <w:u w:val="single"/>
        </w:rPr>
        <w:t>GE</w:t>
      </w:r>
      <w:r w:rsidR="00881D5A">
        <w:rPr>
          <w:b/>
          <w:snapToGrid w:val="0"/>
          <w:color w:val="000080"/>
          <w:u w:val="single"/>
        </w:rPr>
        <w:t>NOVA – CONSOLATO</w:t>
      </w:r>
      <w:r w:rsidR="00646F49">
        <w:rPr>
          <w:b/>
          <w:snapToGrid w:val="0"/>
          <w:color w:val="000080"/>
          <w:u w:val="single"/>
        </w:rPr>
        <w:t xml:space="preserve"> GENERALE</w:t>
      </w:r>
    </w:p>
    <w:p w14:paraId="11842D2E" w14:textId="77777777" w:rsidR="00966775" w:rsidRDefault="00966775" w:rsidP="00966775">
      <w:pPr>
        <w:pStyle w:val="H5"/>
        <w:widowControl w:val="0"/>
        <w:tabs>
          <w:tab w:val="left" w:pos="90"/>
        </w:tabs>
        <w:spacing w:before="240" w:after="0"/>
        <w:rPr>
          <w:b w:val="0"/>
        </w:rPr>
      </w:pPr>
      <w:r>
        <w:t>Indirizzo</w:t>
      </w:r>
      <w:r>
        <w:tab/>
      </w:r>
      <w:r>
        <w:tab/>
      </w:r>
      <w:r>
        <w:rPr>
          <w:b w:val="0"/>
        </w:rPr>
        <w:t xml:space="preserve">   Piazza Galeazzo Alessi, 2 </w:t>
      </w:r>
      <w:proofErr w:type="spellStart"/>
      <w:r>
        <w:rPr>
          <w:b w:val="0"/>
        </w:rPr>
        <w:t>int</w:t>
      </w:r>
      <w:proofErr w:type="spellEnd"/>
      <w:r>
        <w:rPr>
          <w:b w:val="0"/>
        </w:rPr>
        <w:t>. 1/1 a – 16128 Genova</w:t>
      </w:r>
    </w:p>
    <w:p w14:paraId="16C603EC" w14:textId="77777777" w:rsidR="00966775" w:rsidRDefault="00966775" w:rsidP="00966775">
      <w:r>
        <w:tab/>
      </w:r>
      <w:r>
        <w:tab/>
        <w:t xml:space="preserve">                  Tel. 0108680502  0108680758  -  Fax 0108680803</w:t>
      </w:r>
    </w:p>
    <w:p w14:paraId="45912FC7" w14:textId="77777777" w:rsidR="00966775" w:rsidRDefault="00966775" w:rsidP="00966775">
      <w:r>
        <w:rPr>
          <w:b/>
        </w:rPr>
        <w:t>Circoscrizione</w:t>
      </w:r>
      <w:r>
        <w:tab/>
      </w:r>
      <w:r>
        <w:tab/>
        <w:t xml:space="preserve">    Liguria, Emilia Romagna</w:t>
      </w:r>
    </w:p>
    <w:p w14:paraId="6DE2C43A" w14:textId="77777777" w:rsidR="00966775" w:rsidRDefault="00966775" w:rsidP="00966775"/>
    <w:p w14:paraId="2F8EC43B" w14:textId="77777777" w:rsidR="00966775" w:rsidRDefault="00966775" w:rsidP="00966775"/>
    <w:p w14:paraId="130AD94A" w14:textId="77777777" w:rsidR="0003771D" w:rsidRDefault="0003771D" w:rsidP="00966775">
      <w:pPr>
        <w:widowControl w:val="0"/>
        <w:tabs>
          <w:tab w:val="left" w:pos="90"/>
        </w:tabs>
      </w:pPr>
      <w:r>
        <w:t>Signor OSCAR FELIPE IZQUIERDO ALBOLEDA, Console Generale (Exequatur 30 settembre 2024)</w:t>
      </w:r>
    </w:p>
    <w:p w14:paraId="223E94CC" w14:textId="77777777" w:rsidR="00596832" w:rsidRDefault="00596832" w:rsidP="00966775">
      <w:pPr>
        <w:widowControl w:val="0"/>
        <w:tabs>
          <w:tab w:val="left" w:pos="90"/>
        </w:tabs>
      </w:pPr>
      <w:r>
        <w:t>Signor EDISON ERNESTO PAREDES CARRERA, Vice Console (29 settembre 2023)</w:t>
      </w:r>
    </w:p>
    <w:p w14:paraId="69824586" w14:textId="77777777" w:rsidR="00001708" w:rsidRDefault="00001708">
      <w:pPr>
        <w:widowControl w:val="0"/>
        <w:tabs>
          <w:tab w:val="left" w:pos="90"/>
        </w:tabs>
        <w:rPr>
          <w:snapToGrid w:val="0"/>
        </w:rPr>
      </w:pPr>
    </w:p>
    <w:p w14:paraId="45B20BCF" w14:textId="77777777" w:rsidR="00C42330" w:rsidRDefault="00C42330">
      <w:pPr>
        <w:widowControl w:val="0"/>
        <w:tabs>
          <w:tab w:val="left" w:pos="90"/>
        </w:tabs>
        <w:rPr>
          <w:snapToGrid w:val="0"/>
        </w:rPr>
      </w:pPr>
    </w:p>
    <w:p w14:paraId="5A7BCDC7" w14:textId="77777777" w:rsidR="00C42330" w:rsidRDefault="00C42330">
      <w:pPr>
        <w:widowControl w:val="0"/>
        <w:tabs>
          <w:tab w:val="left" w:pos="90"/>
        </w:tabs>
        <w:rPr>
          <w:snapToGrid w:val="0"/>
        </w:rPr>
      </w:pPr>
    </w:p>
    <w:p w14:paraId="5A92335E" w14:textId="77777777" w:rsidR="00C42330" w:rsidRDefault="00C42330" w:rsidP="00C42330">
      <w:pPr>
        <w:widowControl w:val="0"/>
        <w:tabs>
          <w:tab w:val="left" w:pos="90"/>
        </w:tabs>
        <w:rPr>
          <w:b/>
          <w:snapToGrid w:val="0"/>
          <w:color w:val="000080"/>
          <w:sz w:val="26"/>
          <w:u w:val="single"/>
        </w:rPr>
      </w:pPr>
      <w:r>
        <w:rPr>
          <w:b/>
          <w:snapToGrid w:val="0"/>
          <w:color w:val="000080"/>
          <w:u w:val="single"/>
        </w:rPr>
        <w:t xml:space="preserve">MILANO - CONSOLATO GENERALE            </w:t>
      </w:r>
    </w:p>
    <w:p w14:paraId="35C98274" w14:textId="77777777" w:rsidR="00C42330" w:rsidRDefault="00C42330" w:rsidP="00C4233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 Alfredo Cappellini, 21</w:t>
      </w:r>
      <w:r>
        <w:rPr>
          <w:snapToGrid w:val="0"/>
          <w:color w:val="000000"/>
        </w:rPr>
        <w:t xml:space="preserve"> - 20124 Milano </w:t>
      </w:r>
    </w:p>
    <w:p w14:paraId="0E9E65CC" w14:textId="77777777" w:rsidR="00C42330" w:rsidRPr="00FE35D7" w:rsidRDefault="00C42330" w:rsidP="00C42330">
      <w:pPr>
        <w:widowControl w:val="0"/>
        <w:tabs>
          <w:tab w:val="left" w:pos="2321"/>
        </w:tabs>
        <w:rPr>
          <w:snapToGrid w:val="0"/>
          <w:color w:val="000000"/>
          <w:sz w:val="23"/>
        </w:rPr>
      </w:pPr>
      <w:r>
        <w:rPr>
          <w:rFonts w:ascii="MS Sans Serif" w:hAnsi="MS Sans Serif"/>
          <w:snapToGrid w:val="0"/>
          <w:sz w:val="24"/>
        </w:rPr>
        <w:tab/>
      </w:r>
      <w:r w:rsidRPr="00FE35D7">
        <w:rPr>
          <w:snapToGrid w:val="0"/>
          <w:color w:val="000000"/>
        </w:rPr>
        <w:t xml:space="preserve">Tel. </w:t>
      </w:r>
      <w:r>
        <w:rPr>
          <w:snapToGrid w:val="0"/>
          <w:color w:val="000000"/>
        </w:rPr>
        <w:t>0249534150 0249534166 0249534156 – fax 0249534189</w:t>
      </w:r>
      <w:r w:rsidRPr="00FE35D7">
        <w:rPr>
          <w:snapToGrid w:val="0"/>
          <w:color w:val="000000"/>
        </w:rPr>
        <w:t xml:space="preserve">  </w:t>
      </w:r>
    </w:p>
    <w:p w14:paraId="6DB40BCA" w14:textId="77777777" w:rsidR="00C42330" w:rsidRPr="005E40AA" w:rsidRDefault="00C42330" w:rsidP="00C42330">
      <w:pPr>
        <w:widowControl w:val="0"/>
        <w:tabs>
          <w:tab w:val="left" w:pos="2321"/>
        </w:tabs>
        <w:rPr>
          <w:snapToGrid w:val="0"/>
        </w:rPr>
      </w:pPr>
      <w:r w:rsidRPr="00FE35D7">
        <w:rPr>
          <w:rFonts w:ascii="MS Sans Serif" w:hAnsi="MS Sans Serif"/>
          <w:snapToGrid w:val="0"/>
        </w:rPr>
        <w:tab/>
      </w:r>
      <w:r w:rsidRPr="005E40AA">
        <w:rPr>
          <w:snapToGrid w:val="0"/>
        </w:rPr>
        <w:t xml:space="preserve">E-mail  </w:t>
      </w:r>
      <w:hyperlink r:id="rId175" w:history="1">
        <w:r w:rsidRPr="005E40AA">
          <w:rPr>
            <w:snapToGrid w:val="0"/>
          </w:rPr>
          <w:t>con@ecumilan.org</w:t>
        </w:r>
      </w:hyperlink>
      <w:r>
        <w:rPr>
          <w:snapToGrid w:val="0"/>
        </w:rPr>
        <w:t xml:space="preserve"> </w:t>
      </w:r>
      <w:r w:rsidRPr="005E40AA">
        <w:rPr>
          <w:snapToGrid w:val="0"/>
        </w:rPr>
        <w:t xml:space="preserve"> </w:t>
      </w:r>
      <w:hyperlink r:id="rId176" w:history="1">
        <w:r w:rsidRPr="005E40AA">
          <w:rPr>
            <w:snapToGrid w:val="0"/>
          </w:rPr>
          <w:t>cecumilan@cancilleria.gob.ec</w:t>
        </w:r>
      </w:hyperlink>
      <w:r>
        <w:rPr>
          <w:snapToGrid w:val="0"/>
        </w:rPr>
        <w:t xml:space="preserve"> </w:t>
      </w:r>
      <w:r w:rsidRPr="005E40AA">
        <w:rPr>
          <w:snapToGrid w:val="0"/>
        </w:rPr>
        <w:t xml:space="preserve"> </w:t>
      </w:r>
      <w:hyperlink r:id="rId177" w:history="1">
        <w:r w:rsidRPr="00173E2F">
          <w:rPr>
            <w:rStyle w:val="Collegamentoipertestuale"/>
            <w:snapToGrid w:val="0"/>
          </w:rPr>
          <w:t>cecumilan@pec.it</w:t>
        </w:r>
      </w:hyperlink>
      <w:r>
        <w:rPr>
          <w:snapToGrid w:val="0"/>
        </w:rPr>
        <w:t xml:space="preserve"> </w:t>
      </w:r>
    </w:p>
    <w:p w14:paraId="2F352591" w14:textId="77777777" w:rsidR="00C42330" w:rsidRPr="005A26ED" w:rsidRDefault="00C42330" w:rsidP="00C42330">
      <w:pPr>
        <w:widowControl w:val="0"/>
        <w:tabs>
          <w:tab w:val="left" w:pos="2321"/>
        </w:tabs>
        <w:rPr>
          <w:snapToGrid w:val="0"/>
          <w:color w:val="000000"/>
          <w:sz w:val="23"/>
        </w:rPr>
      </w:pPr>
      <w:r w:rsidRPr="00DA57BF">
        <w:rPr>
          <w:rFonts w:ascii="MS Sans Serif" w:hAnsi="MS Sans Serif"/>
          <w:snapToGrid w:val="0"/>
          <w:sz w:val="24"/>
        </w:rPr>
        <w:tab/>
      </w:r>
      <w:r w:rsidRPr="005A26ED">
        <w:rPr>
          <w:snapToGrid w:val="0"/>
        </w:rPr>
        <w:t>Sito web</w:t>
      </w:r>
      <w:r w:rsidRPr="005A26ED">
        <w:rPr>
          <w:snapToGrid w:val="0"/>
          <w:color w:val="000000"/>
        </w:rPr>
        <w:t xml:space="preserve"> http://www.ecumilan.org</w:t>
      </w:r>
    </w:p>
    <w:p w14:paraId="24EEF5C8" w14:textId="77777777" w:rsidR="00C42330" w:rsidRDefault="00C42330" w:rsidP="00C4233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Trentino Alto Adige, Friuli Venezia Giulia, Veneto, Valle d’Aosta, Piemonte</w:t>
      </w:r>
    </w:p>
    <w:p w14:paraId="7E57C5C8" w14:textId="77777777" w:rsidR="00C42330" w:rsidRDefault="00C42330" w:rsidP="00C42330">
      <w:pPr>
        <w:widowControl w:val="0"/>
        <w:tabs>
          <w:tab w:val="left" w:pos="90"/>
          <w:tab w:val="left" w:pos="2711"/>
        </w:tabs>
        <w:rPr>
          <w:b/>
          <w:snapToGrid w:val="0"/>
        </w:rPr>
      </w:pPr>
    </w:p>
    <w:p w14:paraId="084B787B" w14:textId="77777777" w:rsidR="00C42330" w:rsidRPr="00C4031C" w:rsidRDefault="00C42330" w:rsidP="00C42330">
      <w:pPr>
        <w:widowControl w:val="0"/>
        <w:tabs>
          <w:tab w:val="left" w:pos="90"/>
          <w:tab w:val="left" w:pos="2711"/>
        </w:tabs>
        <w:rPr>
          <w:snapToGrid w:val="0"/>
          <w:color w:val="000000"/>
        </w:rPr>
      </w:pPr>
      <w:r>
        <w:rPr>
          <w:b/>
          <w:snapToGrid w:val="0"/>
        </w:rPr>
        <w:t>Ufficio Commerciale</w:t>
      </w:r>
      <w:r>
        <w:rPr>
          <w:b/>
          <w:snapToGrid w:val="0"/>
          <w:color w:val="333399"/>
        </w:rPr>
        <w:t xml:space="preserve">           </w:t>
      </w:r>
      <w:r w:rsidRPr="00C4031C">
        <w:rPr>
          <w:snapToGrid w:val="0"/>
          <w:color w:val="000000"/>
        </w:rPr>
        <w:t xml:space="preserve">Via </w:t>
      </w:r>
      <w:r>
        <w:rPr>
          <w:snapToGrid w:val="0"/>
          <w:color w:val="000000"/>
        </w:rPr>
        <w:t xml:space="preserve">Mario Pagano, 39 – 20145 Milano </w:t>
      </w:r>
    </w:p>
    <w:p w14:paraId="5259ACAC" w14:textId="77777777" w:rsidR="00C42330" w:rsidRDefault="00C42330" w:rsidP="00C42330">
      <w:pPr>
        <w:pStyle w:val="Default"/>
      </w:pPr>
    </w:p>
    <w:p w14:paraId="55421FD8" w14:textId="77777777" w:rsidR="00C42330" w:rsidRPr="00AC0417" w:rsidRDefault="00C42330" w:rsidP="00C42330">
      <w:pPr>
        <w:widowControl w:val="0"/>
        <w:tabs>
          <w:tab w:val="left" w:pos="90"/>
        </w:tabs>
        <w:rPr>
          <w:color w:val="000000"/>
        </w:rPr>
      </w:pPr>
      <w:r w:rsidRPr="00AC0417">
        <w:rPr>
          <w:color w:val="000000"/>
        </w:rPr>
        <w:t>Signor</w:t>
      </w:r>
      <w:r>
        <w:rPr>
          <w:color w:val="000000"/>
        </w:rPr>
        <w:t xml:space="preserve"> JUAN CARLOS CASTRILLÓN JARAMILLO, Console Generale (Exequatur 9 febbraio 2023)</w:t>
      </w:r>
    </w:p>
    <w:p w14:paraId="158081E8" w14:textId="77777777" w:rsidR="00C42330" w:rsidRDefault="00C42330" w:rsidP="00C42330">
      <w:pPr>
        <w:widowControl w:val="0"/>
        <w:tabs>
          <w:tab w:val="left" w:pos="90"/>
        </w:tabs>
        <w:rPr>
          <w:color w:val="000000"/>
        </w:rPr>
      </w:pPr>
      <w:r>
        <w:rPr>
          <w:color w:val="000000"/>
        </w:rPr>
        <w:t>Signor MAX ALEJANDRO COELLO AGUILAR, Addetto Affari Commerciali (Ufficio Commerciale), (1° settembre 2020)</w:t>
      </w:r>
    </w:p>
    <w:p w14:paraId="7E045ABF" w14:textId="77777777" w:rsidR="00C42330" w:rsidRDefault="00C42330" w:rsidP="00C42330">
      <w:pPr>
        <w:widowControl w:val="0"/>
        <w:tabs>
          <w:tab w:val="left" w:pos="90"/>
        </w:tabs>
        <w:rPr>
          <w:color w:val="000000"/>
        </w:rPr>
      </w:pPr>
      <w:r>
        <w:rPr>
          <w:color w:val="000000"/>
        </w:rPr>
        <w:t>Signora DENISE BETANIA ESPANA ALAVA, Addetto Affari Commerciali (Ufficio Commerciale), (12 novembre 2021)</w:t>
      </w:r>
    </w:p>
    <w:p w14:paraId="081A5DCE" w14:textId="00FC15BF" w:rsidR="00C42330" w:rsidRDefault="00C42330" w:rsidP="00C42330">
      <w:pPr>
        <w:widowControl w:val="0"/>
        <w:tabs>
          <w:tab w:val="left" w:pos="90"/>
        </w:tabs>
        <w:rPr>
          <w:color w:val="000000"/>
        </w:rPr>
      </w:pPr>
    </w:p>
    <w:p w14:paraId="768D6A98" w14:textId="77777777" w:rsidR="00C42330" w:rsidRDefault="00C42330" w:rsidP="00C42330">
      <w:pPr>
        <w:widowControl w:val="0"/>
        <w:tabs>
          <w:tab w:val="left" w:pos="90"/>
        </w:tabs>
        <w:rPr>
          <w:b/>
          <w:snapToGrid w:val="0"/>
          <w:color w:val="000080"/>
          <w:u w:val="single"/>
        </w:rPr>
      </w:pPr>
    </w:p>
    <w:p w14:paraId="2A3F435B" w14:textId="77777777" w:rsidR="00112F39" w:rsidRDefault="00112F39">
      <w:pPr>
        <w:widowControl w:val="0"/>
        <w:tabs>
          <w:tab w:val="left" w:pos="90"/>
        </w:tabs>
        <w:rPr>
          <w:snapToGrid w:val="0"/>
        </w:rPr>
      </w:pPr>
    </w:p>
    <w:p w14:paraId="5807B088" w14:textId="77777777" w:rsidR="00554135" w:rsidRDefault="00554135" w:rsidP="00554135">
      <w:pPr>
        <w:widowControl w:val="0"/>
        <w:tabs>
          <w:tab w:val="left" w:pos="90"/>
        </w:tabs>
        <w:rPr>
          <w:snapToGrid w:val="0"/>
          <w:color w:val="000000"/>
        </w:rPr>
      </w:pPr>
    </w:p>
    <w:p w14:paraId="3A0C2D45" w14:textId="77777777" w:rsidR="00554135" w:rsidRDefault="00554135" w:rsidP="00554135">
      <w:pPr>
        <w:widowControl w:val="0"/>
        <w:tabs>
          <w:tab w:val="left" w:pos="90"/>
        </w:tabs>
        <w:rPr>
          <w:b/>
          <w:snapToGrid w:val="0"/>
          <w:color w:val="000080"/>
          <w:sz w:val="26"/>
          <w:u w:val="single"/>
        </w:rPr>
      </w:pPr>
      <w:r>
        <w:rPr>
          <w:b/>
          <w:snapToGrid w:val="0"/>
          <w:color w:val="000080"/>
          <w:u w:val="single"/>
        </w:rPr>
        <w:t>ROMA – CONSOLA</w:t>
      </w:r>
      <w:r w:rsidR="00F47B35">
        <w:rPr>
          <w:b/>
          <w:snapToGrid w:val="0"/>
          <w:color w:val="000080"/>
          <w:u w:val="single"/>
        </w:rPr>
        <w:t>TO</w:t>
      </w:r>
      <w:r w:rsidR="00646F49">
        <w:rPr>
          <w:b/>
          <w:snapToGrid w:val="0"/>
          <w:color w:val="000080"/>
          <w:u w:val="single"/>
        </w:rPr>
        <w:t xml:space="preserve"> GENERALE</w:t>
      </w:r>
    </w:p>
    <w:p w14:paraId="00317E12" w14:textId="77777777" w:rsidR="00554135" w:rsidRDefault="00554135" w:rsidP="0055413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Pr="00B526CD">
        <w:rPr>
          <w:snapToGrid w:val="0"/>
          <w:color w:val="000000"/>
        </w:rPr>
        <w:t>V</w:t>
      </w:r>
      <w:r>
        <w:rPr>
          <w:snapToGrid w:val="0"/>
          <w:color w:val="000000"/>
        </w:rPr>
        <w:t xml:space="preserve">ia </w:t>
      </w:r>
      <w:r w:rsidR="00881D5A">
        <w:rPr>
          <w:snapToGrid w:val="0"/>
          <w:color w:val="000000"/>
        </w:rPr>
        <w:t>Nomentana</w:t>
      </w:r>
      <w:r>
        <w:rPr>
          <w:snapToGrid w:val="0"/>
          <w:color w:val="000000"/>
        </w:rPr>
        <w:t xml:space="preserve">, </w:t>
      </w:r>
      <w:r w:rsidR="00881D5A">
        <w:rPr>
          <w:snapToGrid w:val="0"/>
          <w:color w:val="000000"/>
        </w:rPr>
        <w:t>257</w:t>
      </w:r>
      <w:r>
        <w:rPr>
          <w:snapToGrid w:val="0"/>
          <w:color w:val="000000"/>
        </w:rPr>
        <w:t xml:space="preserve"> –</w:t>
      </w:r>
      <w:r w:rsidR="00881D5A">
        <w:rPr>
          <w:snapToGrid w:val="0"/>
          <w:color w:val="000000"/>
        </w:rPr>
        <w:t xml:space="preserve"> </w:t>
      </w:r>
      <w:r>
        <w:rPr>
          <w:snapToGrid w:val="0"/>
          <w:color w:val="000000"/>
        </w:rPr>
        <w:t>001</w:t>
      </w:r>
      <w:r w:rsidR="00881D5A">
        <w:rPr>
          <w:snapToGrid w:val="0"/>
          <w:color w:val="000000"/>
        </w:rPr>
        <w:t>61</w:t>
      </w:r>
      <w:r>
        <w:rPr>
          <w:snapToGrid w:val="0"/>
          <w:color w:val="000000"/>
        </w:rPr>
        <w:t xml:space="preserve"> Roma </w:t>
      </w:r>
    </w:p>
    <w:p w14:paraId="05BE2F64" w14:textId="77777777" w:rsidR="00554135" w:rsidRDefault="00554135" w:rsidP="00554135">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065741640 - 065713309.1/2/3 - Fax 0657133077  </w:t>
      </w:r>
    </w:p>
    <w:p w14:paraId="6C2CC14E" w14:textId="77777777" w:rsidR="00554135" w:rsidRDefault="00554135" w:rsidP="00554135">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178" w:history="1">
        <w:r w:rsidR="00881D5A" w:rsidRPr="00D1034B">
          <w:rPr>
            <w:rStyle w:val="Collegamentoipertestuale"/>
            <w:snapToGrid w:val="0"/>
          </w:rPr>
          <w:t>consuldor.roma@flashnet.it</w:t>
        </w:r>
      </w:hyperlink>
      <w:r w:rsidR="00881D5A">
        <w:rPr>
          <w:snapToGrid w:val="0"/>
          <w:color w:val="000000"/>
        </w:rPr>
        <w:t xml:space="preserve"> </w:t>
      </w:r>
    </w:p>
    <w:p w14:paraId="0C00BB78" w14:textId="77777777" w:rsidR="00C7223B" w:rsidRDefault="00554135" w:rsidP="0055413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C7223B" w:rsidRPr="00C7223B">
        <w:rPr>
          <w:snapToGrid w:val="0"/>
          <w:color w:val="000000"/>
        </w:rPr>
        <w:t>Lazio, Molise, Toscana, Marche, Umbria, Abruzzo, Campania, Basilicata, Puglia,</w:t>
      </w:r>
    </w:p>
    <w:p w14:paraId="1324AE1B" w14:textId="77777777" w:rsidR="00554135" w:rsidRDefault="00C7223B" w:rsidP="00554135">
      <w:pPr>
        <w:widowControl w:val="0"/>
        <w:tabs>
          <w:tab w:val="left" w:pos="90"/>
          <w:tab w:val="left" w:pos="2321"/>
        </w:tabs>
        <w:spacing w:before="49"/>
        <w:rPr>
          <w:snapToGrid w:val="0"/>
          <w:color w:val="000000"/>
          <w:sz w:val="26"/>
        </w:rPr>
      </w:pPr>
      <w:r>
        <w:rPr>
          <w:snapToGrid w:val="0"/>
          <w:color w:val="000000"/>
        </w:rPr>
        <w:tab/>
      </w:r>
      <w:r>
        <w:rPr>
          <w:snapToGrid w:val="0"/>
          <w:color w:val="000000"/>
        </w:rPr>
        <w:tab/>
      </w:r>
      <w:r w:rsidRPr="00C7223B">
        <w:rPr>
          <w:snapToGrid w:val="0"/>
          <w:color w:val="000000"/>
        </w:rPr>
        <w:t>Calabria, Sicilia e Sardegna</w:t>
      </w:r>
    </w:p>
    <w:p w14:paraId="01380E8A" w14:textId="77777777" w:rsidR="00554135" w:rsidRDefault="00554135" w:rsidP="00554135">
      <w:pPr>
        <w:widowControl w:val="0"/>
        <w:tabs>
          <w:tab w:val="left" w:pos="90"/>
        </w:tabs>
        <w:rPr>
          <w:snapToGrid w:val="0"/>
          <w:color w:val="000000"/>
        </w:rPr>
      </w:pPr>
    </w:p>
    <w:p w14:paraId="5E92779B" w14:textId="77777777" w:rsidR="00554135" w:rsidRPr="0024469D" w:rsidRDefault="00C7223B" w:rsidP="00554135">
      <w:pPr>
        <w:widowControl w:val="0"/>
        <w:tabs>
          <w:tab w:val="left" w:pos="90"/>
        </w:tabs>
        <w:rPr>
          <w:snapToGrid w:val="0"/>
          <w:color w:val="000000"/>
        </w:rPr>
      </w:pPr>
      <w:r>
        <w:rPr>
          <w:snapToGrid w:val="0"/>
          <w:color w:val="000000"/>
        </w:rPr>
        <w:t xml:space="preserve">Signor </w:t>
      </w:r>
      <w:r w:rsidRPr="00C7223B">
        <w:rPr>
          <w:snapToGrid w:val="0"/>
          <w:color w:val="000000"/>
        </w:rPr>
        <w:t>JUAN CARLOS PATRICIO APUNTE FRANCO</w:t>
      </w:r>
      <w:r>
        <w:rPr>
          <w:snapToGrid w:val="0"/>
          <w:color w:val="000000"/>
        </w:rPr>
        <w:t>, Console Generale (Exequatur 2 ottobre 2024)</w:t>
      </w:r>
    </w:p>
    <w:p w14:paraId="0286ADD4" w14:textId="77777777" w:rsidR="00881D5A" w:rsidRDefault="00881D5A">
      <w:pPr>
        <w:widowControl w:val="0"/>
        <w:tabs>
          <w:tab w:val="left" w:pos="90"/>
        </w:tabs>
        <w:rPr>
          <w:snapToGrid w:val="0"/>
          <w:color w:val="000000"/>
        </w:rPr>
      </w:pPr>
    </w:p>
    <w:p w14:paraId="03C73DDD" w14:textId="77777777" w:rsidR="00881D5A" w:rsidRDefault="00881D5A">
      <w:pPr>
        <w:widowControl w:val="0"/>
        <w:tabs>
          <w:tab w:val="left" w:pos="90"/>
        </w:tabs>
        <w:rPr>
          <w:snapToGrid w:val="0"/>
          <w:color w:val="000000"/>
        </w:rPr>
      </w:pPr>
    </w:p>
    <w:p w14:paraId="0D9D0256" w14:textId="77777777" w:rsidR="00881D5A" w:rsidRDefault="00881D5A">
      <w:pPr>
        <w:widowControl w:val="0"/>
        <w:tabs>
          <w:tab w:val="left" w:pos="90"/>
        </w:tabs>
        <w:rPr>
          <w:snapToGrid w:val="0"/>
          <w:color w:val="000000"/>
        </w:rPr>
      </w:pPr>
    </w:p>
    <w:p w14:paraId="5B6F4671" w14:textId="77777777" w:rsidR="00881D5A" w:rsidRDefault="00881D5A" w:rsidP="00881D5A">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56EE4A42" w14:textId="77777777" w:rsidR="00881D5A" w:rsidRDefault="00881D5A" w:rsidP="00881D5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Vittorio Emanuele, 168 - 10138 Torino </w:t>
      </w:r>
    </w:p>
    <w:p w14:paraId="0EA3A909" w14:textId="77777777" w:rsidR="00881D5A" w:rsidRDefault="00881D5A" w:rsidP="00881D5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0114331174  0114308360 - Fax 0114331157  </w:t>
      </w:r>
    </w:p>
    <w:p w14:paraId="379876B1" w14:textId="77777777" w:rsidR="00881D5A" w:rsidRDefault="00881D5A" w:rsidP="00881D5A">
      <w:pPr>
        <w:widowControl w:val="0"/>
        <w:tabs>
          <w:tab w:val="left" w:pos="2321"/>
        </w:tabs>
        <w:rPr>
          <w:snapToGrid w:val="0"/>
          <w:color w:val="000000"/>
          <w:sz w:val="23"/>
        </w:rPr>
      </w:pPr>
      <w:r>
        <w:rPr>
          <w:rFonts w:ascii="MS Sans Serif" w:hAnsi="MS Sans Serif"/>
          <w:snapToGrid w:val="0"/>
          <w:sz w:val="24"/>
        </w:rPr>
        <w:tab/>
      </w:r>
      <w:r>
        <w:rPr>
          <w:snapToGrid w:val="0"/>
          <w:color w:val="000000"/>
        </w:rPr>
        <w:t>E-mail cboffa@libero.it</w:t>
      </w:r>
    </w:p>
    <w:p w14:paraId="6F0E3585" w14:textId="77777777" w:rsidR="00881D5A" w:rsidRDefault="00881D5A" w:rsidP="00881D5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Regione Piemonte</w:t>
      </w:r>
    </w:p>
    <w:p w14:paraId="0F282BA0" w14:textId="77777777" w:rsidR="00881D5A" w:rsidRDefault="00881D5A" w:rsidP="00881D5A">
      <w:pPr>
        <w:widowControl w:val="0"/>
        <w:tabs>
          <w:tab w:val="left" w:pos="90"/>
        </w:tabs>
        <w:spacing w:before="277"/>
        <w:rPr>
          <w:snapToGrid w:val="0"/>
          <w:color w:val="000000"/>
        </w:rPr>
      </w:pPr>
      <w:r>
        <w:rPr>
          <w:snapToGrid w:val="0"/>
          <w:color w:val="000000"/>
        </w:rPr>
        <w:t>Signor CESARE BOFFA, Console Generale Onorario (Rinnovo exequatur 4 luglio 2023)</w:t>
      </w:r>
    </w:p>
    <w:p w14:paraId="131E59CB" w14:textId="77777777" w:rsidR="00881D5A" w:rsidRDefault="00881D5A" w:rsidP="00881D5A">
      <w:pPr>
        <w:widowControl w:val="0"/>
        <w:tabs>
          <w:tab w:val="left" w:pos="90"/>
        </w:tabs>
        <w:rPr>
          <w:b/>
          <w:snapToGrid w:val="0"/>
          <w:color w:val="000080"/>
          <w:u w:val="single"/>
        </w:rPr>
      </w:pPr>
    </w:p>
    <w:p w14:paraId="0E676ADC" w14:textId="77777777" w:rsidR="00881D5A" w:rsidRDefault="00881D5A" w:rsidP="00881D5A">
      <w:pPr>
        <w:widowControl w:val="0"/>
        <w:tabs>
          <w:tab w:val="left" w:pos="90"/>
        </w:tabs>
        <w:rPr>
          <w:b/>
          <w:snapToGrid w:val="0"/>
          <w:color w:val="000080"/>
          <w:u w:val="single"/>
        </w:rPr>
      </w:pPr>
    </w:p>
    <w:p w14:paraId="307B308C" w14:textId="77777777" w:rsidR="00881D5A" w:rsidRDefault="00881D5A">
      <w:pPr>
        <w:widowControl w:val="0"/>
        <w:tabs>
          <w:tab w:val="left" w:pos="90"/>
        </w:tabs>
        <w:rPr>
          <w:snapToGrid w:val="0"/>
          <w:color w:val="000000"/>
        </w:rPr>
      </w:pPr>
    </w:p>
    <w:p w14:paraId="01022E4D" w14:textId="77777777" w:rsidR="00554135" w:rsidRPr="00CE3AE9" w:rsidRDefault="00001708">
      <w:pPr>
        <w:widowControl w:val="0"/>
        <w:tabs>
          <w:tab w:val="left" w:pos="90"/>
        </w:tabs>
        <w:rPr>
          <w:snapToGrid w:val="0"/>
          <w:color w:val="000000"/>
        </w:rPr>
      </w:pPr>
      <w:r w:rsidRPr="00CE3AE9">
        <w:rPr>
          <w:snapToGrid w:val="0"/>
          <w:color w:val="000000"/>
        </w:rPr>
        <w:br w:type="page"/>
      </w:r>
    </w:p>
    <w:p w14:paraId="4BB6DF5E" w14:textId="77777777" w:rsidR="004944D8" w:rsidRDefault="004944D8">
      <w:pPr>
        <w:widowControl w:val="0"/>
        <w:tabs>
          <w:tab w:val="left" w:pos="90"/>
        </w:tabs>
        <w:jc w:val="right"/>
        <w:rPr>
          <w:b/>
          <w:snapToGrid w:val="0"/>
          <w:color w:val="000080"/>
          <w:u w:val="single"/>
        </w:rPr>
      </w:pPr>
      <w:r>
        <w:rPr>
          <w:b/>
          <w:snapToGrid w:val="0"/>
          <w:color w:val="000000"/>
          <w:sz w:val="16"/>
        </w:rPr>
        <w:t>ECUADOR</w:t>
      </w:r>
    </w:p>
    <w:p w14:paraId="41A3F71C" w14:textId="77777777" w:rsidR="008E35C5" w:rsidRDefault="008E35C5" w:rsidP="00001708">
      <w:pPr>
        <w:widowControl w:val="0"/>
        <w:tabs>
          <w:tab w:val="left" w:pos="90"/>
        </w:tabs>
        <w:rPr>
          <w:b/>
          <w:snapToGrid w:val="0"/>
          <w:color w:val="000080"/>
          <w:u w:val="single"/>
        </w:rPr>
      </w:pPr>
    </w:p>
    <w:p w14:paraId="4A4BC9EF" w14:textId="77777777" w:rsidR="004944D8" w:rsidRDefault="004944D8" w:rsidP="00C524D8">
      <w:pPr>
        <w:widowControl w:val="0"/>
        <w:tabs>
          <w:tab w:val="left" w:pos="90"/>
        </w:tabs>
        <w:rPr>
          <w:b/>
          <w:snapToGrid w:val="0"/>
          <w:color w:val="000080"/>
          <w:sz w:val="26"/>
          <w:u w:val="single"/>
        </w:rPr>
      </w:pPr>
      <w:r>
        <w:rPr>
          <w:b/>
          <w:snapToGrid w:val="0"/>
          <w:color w:val="000080"/>
          <w:u w:val="single"/>
        </w:rPr>
        <w:t xml:space="preserve">FIRENZE - CONSOLATO ONORARIO            </w:t>
      </w:r>
    </w:p>
    <w:p w14:paraId="588EAAB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Trieste, 67 - 50139 Firenze </w:t>
      </w:r>
    </w:p>
    <w:p w14:paraId="743826F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055473151 </w:t>
      </w:r>
      <w:r w:rsidR="00D71742">
        <w:rPr>
          <w:snapToGrid w:val="0"/>
          <w:color w:val="000000"/>
        </w:rPr>
        <w:t>– Cell. urgenze  3318784132</w:t>
      </w:r>
      <w:r>
        <w:rPr>
          <w:snapToGrid w:val="0"/>
          <w:color w:val="000000"/>
        </w:rPr>
        <w:t xml:space="preserve">  </w:t>
      </w:r>
    </w:p>
    <w:p w14:paraId="293BAE9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D71742">
        <w:rPr>
          <w:snapToGrid w:val="0"/>
          <w:color w:val="000000"/>
        </w:rPr>
        <w:t xml:space="preserve"> info@conecuadorfirenze.it</w:t>
      </w:r>
    </w:p>
    <w:p w14:paraId="71A4CC9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5A4A780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5EA979A" w14:textId="77777777" w:rsidR="004944D8" w:rsidRDefault="004944D8">
      <w:pPr>
        <w:widowControl w:val="0"/>
        <w:tabs>
          <w:tab w:val="left" w:pos="90"/>
        </w:tabs>
        <w:spacing w:before="23"/>
        <w:rPr>
          <w:snapToGrid w:val="0"/>
          <w:color w:val="000000"/>
        </w:rPr>
      </w:pPr>
      <w:r>
        <w:rPr>
          <w:snapToGrid w:val="0"/>
          <w:color w:val="000000"/>
        </w:rPr>
        <w:t>Signor FLAVIO FRANCESCHINI, Console Onorario (</w:t>
      </w:r>
      <w:r w:rsidR="002F5540">
        <w:rPr>
          <w:snapToGrid w:val="0"/>
          <w:color w:val="000000"/>
        </w:rPr>
        <w:t>Rinnovo e</w:t>
      </w:r>
      <w:r>
        <w:rPr>
          <w:snapToGrid w:val="0"/>
          <w:color w:val="000000"/>
        </w:rPr>
        <w:t xml:space="preserve">xequatur </w:t>
      </w:r>
      <w:r w:rsidR="001605DB">
        <w:rPr>
          <w:snapToGrid w:val="0"/>
          <w:color w:val="000000"/>
        </w:rPr>
        <w:t>14 maggio 2024</w:t>
      </w:r>
      <w:r>
        <w:rPr>
          <w:snapToGrid w:val="0"/>
          <w:color w:val="000000"/>
        </w:rPr>
        <w:t>)</w:t>
      </w:r>
    </w:p>
    <w:p w14:paraId="43C6D599" w14:textId="77777777" w:rsidR="00C444FE" w:rsidRDefault="00C444FE">
      <w:pPr>
        <w:widowControl w:val="0"/>
        <w:tabs>
          <w:tab w:val="left" w:pos="90"/>
        </w:tabs>
        <w:spacing w:before="23"/>
        <w:rPr>
          <w:snapToGrid w:val="0"/>
          <w:color w:val="000000"/>
        </w:rPr>
      </w:pPr>
    </w:p>
    <w:p w14:paraId="3DFD22BA" w14:textId="77777777" w:rsidR="00C444FE" w:rsidRDefault="00C444FE" w:rsidP="00C444FE">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332A12BC" w14:textId="71AAEE67" w:rsidR="00C444FE" w:rsidRDefault="00C444FE" w:rsidP="00C444F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2303A">
        <w:rPr>
          <w:snapToGrid w:val="0"/>
          <w:color w:val="000000"/>
        </w:rPr>
        <w:t>Giovanni Bausan</w:t>
      </w:r>
      <w:r>
        <w:rPr>
          <w:snapToGrid w:val="0"/>
          <w:color w:val="000000"/>
        </w:rPr>
        <w:t xml:space="preserve">, </w:t>
      </w:r>
      <w:r w:rsidR="00F152A3">
        <w:rPr>
          <w:snapToGrid w:val="0"/>
          <w:color w:val="000000"/>
        </w:rPr>
        <w:t xml:space="preserve">36 </w:t>
      </w:r>
      <w:r>
        <w:rPr>
          <w:snapToGrid w:val="0"/>
          <w:color w:val="000000"/>
        </w:rPr>
        <w:t xml:space="preserve">- 80121 Napoli </w:t>
      </w:r>
    </w:p>
    <w:p w14:paraId="701D95FA" w14:textId="77777777" w:rsidR="00C444FE" w:rsidRDefault="00C444FE" w:rsidP="00C444F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e fax 3427604648  </w:t>
      </w:r>
    </w:p>
    <w:p w14:paraId="3A0F964D" w14:textId="77777777" w:rsidR="00C444FE" w:rsidRDefault="00C444FE" w:rsidP="00C444FE">
      <w:pPr>
        <w:widowControl w:val="0"/>
        <w:tabs>
          <w:tab w:val="left" w:pos="2321"/>
        </w:tabs>
        <w:rPr>
          <w:snapToGrid w:val="0"/>
          <w:color w:val="000000"/>
          <w:sz w:val="23"/>
        </w:rPr>
      </w:pPr>
      <w:r>
        <w:rPr>
          <w:rFonts w:ascii="MS Sans Serif" w:hAnsi="MS Sans Serif"/>
          <w:snapToGrid w:val="0"/>
          <w:sz w:val="24"/>
        </w:rPr>
        <w:tab/>
      </w:r>
      <w:r>
        <w:rPr>
          <w:snapToGrid w:val="0"/>
          <w:color w:val="000000"/>
        </w:rPr>
        <w:t>E-mail cecunapoles@mmrree.gob.ec</w:t>
      </w:r>
    </w:p>
    <w:p w14:paraId="0305D2D4" w14:textId="77777777" w:rsidR="00C444FE" w:rsidRDefault="00C444FE" w:rsidP="00C444F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Pr="00C444FE">
        <w:rPr>
          <w:snapToGrid w:val="0"/>
        </w:rPr>
        <w:t xml:space="preserve">Campania, </w:t>
      </w:r>
      <w:r>
        <w:rPr>
          <w:snapToGrid w:val="0"/>
        </w:rPr>
        <w:t>P</w:t>
      </w:r>
      <w:r w:rsidRPr="00C444FE">
        <w:rPr>
          <w:snapToGrid w:val="0"/>
        </w:rPr>
        <w:t>uglia, Basilicata, Calabria</w:t>
      </w:r>
      <w:r>
        <w:rPr>
          <w:snapToGrid w:val="0"/>
          <w:color w:val="000000"/>
        </w:rPr>
        <w:t xml:space="preserve"> </w:t>
      </w:r>
      <w:r w:rsidR="001C046B">
        <w:rPr>
          <w:snapToGrid w:val="0"/>
          <w:color w:val="000000"/>
        </w:rPr>
        <w:t>e Sicilia</w:t>
      </w:r>
      <w:r>
        <w:rPr>
          <w:snapToGrid w:val="0"/>
          <w:color w:val="000000"/>
        </w:rPr>
        <w:t xml:space="preserve">                  </w:t>
      </w:r>
    </w:p>
    <w:p w14:paraId="1175D41A" w14:textId="77777777" w:rsidR="00C444FE" w:rsidRDefault="00C444FE" w:rsidP="00C444F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056AF0E" w14:textId="77777777" w:rsidR="00C444FE" w:rsidRDefault="00C444FE" w:rsidP="00C444FE">
      <w:pPr>
        <w:widowControl w:val="0"/>
        <w:tabs>
          <w:tab w:val="left" w:pos="90"/>
        </w:tabs>
        <w:spacing w:before="23"/>
        <w:rPr>
          <w:snapToGrid w:val="0"/>
          <w:color w:val="000000"/>
          <w:sz w:val="26"/>
        </w:rPr>
      </w:pPr>
      <w:r>
        <w:rPr>
          <w:snapToGrid w:val="0"/>
          <w:color w:val="000000"/>
        </w:rPr>
        <w:t>Signor</w:t>
      </w:r>
      <w:r w:rsidR="005836E0">
        <w:rPr>
          <w:snapToGrid w:val="0"/>
          <w:color w:val="000000"/>
        </w:rPr>
        <w:t>a MARIA GRAZIA ALVAREZ</w:t>
      </w:r>
      <w:r>
        <w:rPr>
          <w:snapToGrid w:val="0"/>
          <w:color w:val="000000"/>
        </w:rPr>
        <w:t>, Console Onorario (</w:t>
      </w:r>
      <w:r w:rsidR="00E90E90">
        <w:rPr>
          <w:snapToGrid w:val="0"/>
          <w:color w:val="000000"/>
        </w:rPr>
        <w:t>Rinnovo e</w:t>
      </w:r>
      <w:r>
        <w:rPr>
          <w:snapToGrid w:val="0"/>
          <w:color w:val="000000"/>
        </w:rPr>
        <w:t xml:space="preserve">xequatur </w:t>
      </w:r>
      <w:r w:rsidR="001F1B6E">
        <w:rPr>
          <w:snapToGrid w:val="0"/>
          <w:color w:val="000000"/>
        </w:rPr>
        <w:t>30</w:t>
      </w:r>
      <w:r w:rsidR="00B62098">
        <w:rPr>
          <w:snapToGrid w:val="0"/>
          <w:color w:val="000000"/>
        </w:rPr>
        <w:t xml:space="preserve"> maggio </w:t>
      </w:r>
      <w:r w:rsidR="001F1B6E">
        <w:rPr>
          <w:snapToGrid w:val="0"/>
          <w:color w:val="000000"/>
        </w:rPr>
        <w:t>2022</w:t>
      </w:r>
      <w:r>
        <w:rPr>
          <w:snapToGrid w:val="0"/>
          <w:color w:val="000000"/>
        </w:rPr>
        <w:t>)</w:t>
      </w:r>
    </w:p>
    <w:p w14:paraId="4886931D" w14:textId="77777777" w:rsidR="004944D8" w:rsidRDefault="004944D8">
      <w:pPr>
        <w:widowControl w:val="0"/>
        <w:tabs>
          <w:tab w:val="left" w:pos="90"/>
        </w:tabs>
        <w:rPr>
          <w:b/>
          <w:snapToGrid w:val="0"/>
          <w:color w:val="000080"/>
          <w:u w:val="single"/>
        </w:rPr>
      </w:pPr>
    </w:p>
    <w:p w14:paraId="6DC69015" w14:textId="77777777" w:rsidR="004944D8" w:rsidRDefault="004944D8">
      <w:pPr>
        <w:widowControl w:val="0"/>
        <w:tabs>
          <w:tab w:val="left" w:pos="90"/>
        </w:tabs>
        <w:rPr>
          <w:b/>
          <w:snapToGrid w:val="0"/>
          <w:color w:val="000080"/>
          <w:u w:val="single"/>
        </w:rPr>
      </w:pPr>
    </w:p>
    <w:p w14:paraId="75925995" w14:textId="77777777" w:rsidR="004944D8" w:rsidRDefault="004944D8">
      <w:pPr>
        <w:widowControl w:val="0"/>
        <w:tabs>
          <w:tab w:val="left" w:pos="90"/>
        </w:tabs>
        <w:rPr>
          <w:b/>
          <w:snapToGrid w:val="0"/>
          <w:color w:val="000080"/>
          <w:sz w:val="26"/>
          <w:u w:val="single"/>
        </w:rPr>
      </w:pPr>
      <w:r>
        <w:rPr>
          <w:b/>
          <w:snapToGrid w:val="0"/>
          <w:color w:val="000080"/>
          <w:u w:val="single"/>
        </w:rPr>
        <w:t xml:space="preserve">PERUGIA - CONSOLATO ONORARIO            </w:t>
      </w:r>
    </w:p>
    <w:p w14:paraId="0A838EF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Briganti, 73 - 06123 Perugia </w:t>
      </w:r>
    </w:p>
    <w:p w14:paraId="7410212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0755004045 - Fax 0758254232  </w:t>
      </w:r>
    </w:p>
    <w:p w14:paraId="29D487F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cla34fel@hotmail.com</w:t>
      </w:r>
    </w:p>
    <w:p w14:paraId="597114E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Umbria, Marche    </w:t>
      </w:r>
    </w:p>
    <w:p w14:paraId="623CAE26" w14:textId="77777777" w:rsidR="004944D8" w:rsidRDefault="004944D8">
      <w:pPr>
        <w:widowControl w:val="0"/>
        <w:tabs>
          <w:tab w:val="left" w:pos="90"/>
        </w:tabs>
        <w:spacing w:before="277"/>
        <w:rPr>
          <w:snapToGrid w:val="0"/>
          <w:color w:val="000000"/>
          <w:sz w:val="26"/>
        </w:rPr>
      </w:pPr>
      <w:r>
        <w:rPr>
          <w:snapToGrid w:val="0"/>
          <w:color w:val="000000"/>
        </w:rPr>
        <w:t>Signor MAURO CAVALLUCCI, Console Onorario (</w:t>
      </w:r>
      <w:r w:rsidR="00E70456">
        <w:rPr>
          <w:snapToGrid w:val="0"/>
          <w:color w:val="000000"/>
        </w:rPr>
        <w:t>Rinnovo e</w:t>
      </w:r>
      <w:r>
        <w:rPr>
          <w:snapToGrid w:val="0"/>
          <w:color w:val="000000"/>
        </w:rPr>
        <w:t xml:space="preserve">xequatur </w:t>
      </w:r>
      <w:r w:rsidR="00B83E6D">
        <w:rPr>
          <w:snapToGrid w:val="0"/>
          <w:color w:val="000000"/>
        </w:rPr>
        <w:t>26</w:t>
      </w:r>
      <w:r>
        <w:rPr>
          <w:snapToGrid w:val="0"/>
          <w:color w:val="000000"/>
        </w:rPr>
        <w:t xml:space="preserve"> </w:t>
      </w:r>
      <w:r w:rsidR="00B83E6D">
        <w:rPr>
          <w:snapToGrid w:val="0"/>
          <w:color w:val="000000"/>
        </w:rPr>
        <w:t>settembre</w:t>
      </w:r>
      <w:r>
        <w:rPr>
          <w:snapToGrid w:val="0"/>
          <w:color w:val="000000"/>
        </w:rPr>
        <w:t xml:space="preserve"> </w:t>
      </w:r>
      <w:r w:rsidR="007054DA">
        <w:rPr>
          <w:snapToGrid w:val="0"/>
          <w:color w:val="000000"/>
        </w:rPr>
        <w:t>2023</w:t>
      </w:r>
      <w:r>
        <w:rPr>
          <w:snapToGrid w:val="0"/>
          <w:color w:val="000000"/>
        </w:rPr>
        <w:t>)</w:t>
      </w:r>
    </w:p>
    <w:p w14:paraId="4CF1D0C7" w14:textId="77777777" w:rsidR="004944D8" w:rsidRDefault="004944D8">
      <w:pPr>
        <w:widowControl w:val="0"/>
        <w:tabs>
          <w:tab w:val="left" w:pos="90"/>
        </w:tabs>
        <w:jc w:val="center"/>
        <w:rPr>
          <w:snapToGrid w:val="0"/>
          <w:color w:val="000000"/>
        </w:rPr>
      </w:pPr>
    </w:p>
    <w:p w14:paraId="73E34E7D" w14:textId="77777777" w:rsidR="004944D8" w:rsidRDefault="004944D8">
      <w:pPr>
        <w:widowControl w:val="0"/>
        <w:tabs>
          <w:tab w:val="left" w:pos="90"/>
        </w:tabs>
        <w:jc w:val="center"/>
        <w:rPr>
          <w:snapToGrid w:val="0"/>
          <w:color w:val="000000"/>
        </w:rPr>
      </w:pPr>
    </w:p>
    <w:p w14:paraId="7246F656" w14:textId="77777777" w:rsidR="004944D8" w:rsidRDefault="004944D8">
      <w:pPr>
        <w:widowControl w:val="0"/>
        <w:tabs>
          <w:tab w:val="left" w:pos="90"/>
        </w:tabs>
        <w:jc w:val="center"/>
        <w:rPr>
          <w:snapToGrid w:val="0"/>
          <w:color w:val="000000"/>
        </w:rPr>
      </w:pPr>
    </w:p>
    <w:p w14:paraId="276534DC" w14:textId="77777777" w:rsidR="004944D8" w:rsidRDefault="004944D8">
      <w:pPr>
        <w:widowControl w:val="0"/>
        <w:tabs>
          <w:tab w:val="left" w:pos="90"/>
        </w:tabs>
        <w:jc w:val="center"/>
        <w:rPr>
          <w:snapToGrid w:val="0"/>
          <w:color w:val="000000"/>
        </w:rPr>
      </w:pPr>
    </w:p>
    <w:p w14:paraId="70A999E3" w14:textId="77777777" w:rsidR="004944D8" w:rsidRDefault="004944D8">
      <w:pPr>
        <w:widowControl w:val="0"/>
        <w:tabs>
          <w:tab w:val="left" w:pos="90"/>
        </w:tabs>
        <w:jc w:val="center"/>
        <w:rPr>
          <w:snapToGrid w:val="0"/>
          <w:color w:val="000000"/>
        </w:rPr>
      </w:pPr>
    </w:p>
    <w:p w14:paraId="35817B9F" w14:textId="77777777" w:rsidR="004944D8" w:rsidRDefault="004944D8">
      <w:pPr>
        <w:widowControl w:val="0"/>
        <w:tabs>
          <w:tab w:val="left" w:pos="90"/>
        </w:tabs>
        <w:jc w:val="center"/>
        <w:rPr>
          <w:snapToGrid w:val="0"/>
          <w:color w:val="000000"/>
        </w:rPr>
      </w:pPr>
    </w:p>
    <w:p w14:paraId="43705ACD" w14:textId="77777777" w:rsidR="004944D8" w:rsidRDefault="004944D8">
      <w:pPr>
        <w:widowControl w:val="0"/>
        <w:tabs>
          <w:tab w:val="left" w:pos="90"/>
        </w:tabs>
        <w:jc w:val="center"/>
        <w:rPr>
          <w:snapToGrid w:val="0"/>
          <w:color w:val="000000"/>
        </w:rPr>
      </w:pPr>
    </w:p>
    <w:p w14:paraId="485854B9" w14:textId="77777777" w:rsidR="004944D8" w:rsidRDefault="004944D8">
      <w:pPr>
        <w:widowControl w:val="0"/>
        <w:tabs>
          <w:tab w:val="left" w:pos="90"/>
        </w:tabs>
        <w:jc w:val="center"/>
        <w:rPr>
          <w:snapToGrid w:val="0"/>
          <w:color w:val="000000"/>
        </w:rPr>
      </w:pPr>
    </w:p>
    <w:p w14:paraId="7FB70669" w14:textId="77777777" w:rsidR="004944D8" w:rsidRDefault="004944D8">
      <w:pPr>
        <w:widowControl w:val="0"/>
        <w:tabs>
          <w:tab w:val="left" w:pos="90"/>
        </w:tabs>
        <w:jc w:val="center"/>
        <w:rPr>
          <w:snapToGrid w:val="0"/>
          <w:color w:val="000000"/>
        </w:rPr>
      </w:pPr>
    </w:p>
    <w:p w14:paraId="2B7DD5BE" w14:textId="77777777" w:rsidR="004944D8" w:rsidRDefault="004944D8">
      <w:pPr>
        <w:widowControl w:val="0"/>
        <w:tabs>
          <w:tab w:val="left" w:pos="90"/>
        </w:tabs>
        <w:jc w:val="center"/>
        <w:rPr>
          <w:snapToGrid w:val="0"/>
          <w:color w:val="000000"/>
        </w:rPr>
      </w:pPr>
    </w:p>
    <w:p w14:paraId="157DAD92" w14:textId="77777777" w:rsidR="004944D8" w:rsidRDefault="004944D8">
      <w:pPr>
        <w:widowControl w:val="0"/>
        <w:tabs>
          <w:tab w:val="left" w:pos="90"/>
        </w:tabs>
        <w:jc w:val="center"/>
        <w:rPr>
          <w:snapToGrid w:val="0"/>
          <w:color w:val="000000"/>
        </w:rPr>
      </w:pPr>
    </w:p>
    <w:p w14:paraId="117881D3" w14:textId="77777777" w:rsidR="004944D8" w:rsidRDefault="004944D8">
      <w:pPr>
        <w:widowControl w:val="0"/>
        <w:tabs>
          <w:tab w:val="left" w:pos="90"/>
        </w:tabs>
        <w:jc w:val="center"/>
        <w:rPr>
          <w:snapToGrid w:val="0"/>
          <w:color w:val="000000"/>
          <w:sz w:val="30"/>
        </w:rPr>
      </w:pPr>
    </w:p>
    <w:p w14:paraId="57192F9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EGITTO</w:t>
      </w:r>
    </w:p>
    <w:p w14:paraId="7C4315E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7904" behindDoc="0" locked="0" layoutInCell="0" allowOverlap="1" wp14:anchorId="4FA38334" wp14:editId="4EED5368">
            <wp:simplePos x="0" y="0"/>
            <wp:positionH relativeFrom="column">
              <wp:posOffset>5798185</wp:posOffset>
            </wp:positionH>
            <wp:positionV relativeFrom="paragraph">
              <wp:posOffset>158115</wp:posOffset>
            </wp:positionV>
            <wp:extent cx="702310" cy="467995"/>
            <wp:effectExtent l="19050" t="19050" r="2540" b="8255"/>
            <wp:wrapNone/>
            <wp:docPr id="364" name="Immagin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8"/>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4AB6621" w14:textId="77777777" w:rsidR="004944D8" w:rsidRDefault="004944D8">
      <w:pPr>
        <w:widowControl w:val="0"/>
        <w:tabs>
          <w:tab w:val="left" w:pos="90"/>
        </w:tabs>
        <w:rPr>
          <w:b/>
          <w:snapToGrid w:val="0"/>
          <w:color w:val="000080"/>
          <w:sz w:val="39"/>
        </w:rPr>
      </w:pPr>
      <w:r>
        <w:rPr>
          <w:b/>
          <w:snapToGrid w:val="0"/>
          <w:color w:val="000080"/>
          <w:sz w:val="32"/>
        </w:rPr>
        <w:t xml:space="preserve">EGITTO     </w:t>
      </w:r>
    </w:p>
    <w:p w14:paraId="2E79D08A" w14:textId="77777777" w:rsidR="004944D8" w:rsidRDefault="004944D8">
      <w:pPr>
        <w:widowControl w:val="0"/>
        <w:tabs>
          <w:tab w:val="left" w:pos="90"/>
        </w:tabs>
        <w:rPr>
          <w:b/>
          <w:snapToGrid w:val="0"/>
          <w:color w:val="000080"/>
          <w:sz w:val="28"/>
        </w:rPr>
      </w:pPr>
      <w:r>
        <w:rPr>
          <w:b/>
          <w:snapToGrid w:val="0"/>
          <w:color w:val="000080"/>
          <w:sz w:val="22"/>
        </w:rPr>
        <w:t xml:space="preserve">Repubblica Araba d'   </w:t>
      </w:r>
    </w:p>
    <w:p w14:paraId="1241FBB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862CDE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luglio</w:t>
      </w:r>
    </w:p>
    <w:p w14:paraId="5181439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70B1F05" w14:textId="77777777" w:rsidR="00F96CAA" w:rsidRDefault="004944D8" w:rsidP="00F96CAA">
      <w:pPr>
        <w:widowControl w:val="0"/>
        <w:tabs>
          <w:tab w:val="left" w:pos="90"/>
          <w:tab w:val="left" w:pos="2711"/>
        </w:tabs>
        <w:spacing w:before="389"/>
        <w:rPr>
          <w:snapToGrid w:val="0"/>
          <w:color w:val="000000"/>
          <w:sz w:val="26"/>
        </w:rPr>
      </w:pPr>
      <w:r>
        <w:rPr>
          <w:b/>
          <w:snapToGrid w:val="0"/>
          <w:color w:val="000000"/>
        </w:rPr>
        <w:t>Indirizzo</w:t>
      </w:r>
      <w:r w:rsidR="00F96CAA">
        <w:rPr>
          <w:rFonts w:ascii="MS Sans Serif" w:hAnsi="MS Sans Serif"/>
          <w:snapToGrid w:val="0"/>
          <w:sz w:val="24"/>
        </w:rPr>
        <w:t xml:space="preserve">                    </w:t>
      </w:r>
      <w:r w:rsidR="00AA24B3">
        <w:rPr>
          <w:rFonts w:ascii="MS Sans Serif" w:hAnsi="MS Sans Serif"/>
          <w:snapToGrid w:val="0"/>
          <w:sz w:val="24"/>
        </w:rPr>
        <w:t xml:space="preserve"> </w:t>
      </w:r>
      <w:r w:rsidR="00F96CAA">
        <w:rPr>
          <w:snapToGrid w:val="0"/>
          <w:color w:val="000000"/>
        </w:rPr>
        <w:t xml:space="preserve">Via Salaria, 267 - Villa Savoia  00199 Roma </w:t>
      </w:r>
    </w:p>
    <w:p w14:paraId="30B1E5DF" w14:textId="77777777" w:rsidR="00F96CAA" w:rsidRDefault="00F96CAA" w:rsidP="00F96CAA">
      <w:pPr>
        <w:widowControl w:val="0"/>
        <w:tabs>
          <w:tab w:val="left" w:pos="90"/>
          <w:tab w:val="left" w:pos="2711"/>
        </w:tabs>
        <w:rPr>
          <w:snapToGrid w:val="0"/>
          <w:color w:val="000000"/>
        </w:rPr>
      </w:pPr>
      <w:r>
        <w:rPr>
          <w:snapToGrid w:val="0"/>
        </w:rPr>
        <w:t xml:space="preserve">             </w:t>
      </w:r>
      <w:r w:rsidR="00FA0801">
        <w:rPr>
          <w:snapToGrid w:val="0"/>
        </w:rPr>
        <w:t xml:space="preserve">                              </w:t>
      </w:r>
      <w:r>
        <w:rPr>
          <w:snapToGrid w:val="0"/>
        </w:rPr>
        <w:t xml:space="preserve">Tel. </w:t>
      </w:r>
      <w:r>
        <w:rPr>
          <w:snapToGrid w:val="0"/>
          <w:color w:val="000000"/>
        </w:rPr>
        <w:t>0698962035 – 0684401976-72-73-74-75 - Fax 0685301175</w:t>
      </w:r>
    </w:p>
    <w:p w14:paraId="33CC7ACC" w14:textId="77777777" w:rsidR="00F96CAA" w:rsidRDefault="00F96CAA" w:rsidP="00F96CAA">
      <w:pPr>
        <w:widowControl w:val="0"/>
        <w:tabs>
          <w:tab w:val="left" w:pos="90"/>
          <w:tab w:val="left" w:pos="2711"/>
        </w:tabs>
        <w:rPr>
          <w:snapToGrid w:val="0"/>
          <w:color w:val="000000"/>
          <w:sz w:val="23"/>
        </w:rPr>
      </w:pPr>
      <w:r>
        <w:rPr>
          <w:snapToGrid w:val="0"/>
          <w:color w:val="000000"/>
        </w:rPr>
        <w:tab/>
        <w:t xml:space="preserve">                                         E-mail </w:t>
      </w:r>
      <w:r w:rsidR="00BB484B">
        <w:rPr>
          <w:snapToGrid w:val="0"/>
          <w:color w:val="000000"/>
        </w:rPr>
        <w:t xml:space="preserve"> </w:t>
      </w:r>
      <w:r w:rsidR="007911F3" w:rsidRPr="007911F3">
        <w:rPr>
          <w:snapToGrid w:val="0"/>
          <w:color w:val="000000"/>
        </w:rPr>
        <w:t>consolatoegizianoroma@gmail.com</w:t>
      </w:r>
    </w:p>
    <w:p w14:paraId="468FB555" w14:textId="77777777" w:rsidR="00975460" w:rsidRDefault="004944D8" w:rsidP="00975460">
      <w:pPr>
        <w:widowControl w:val="0"/>
        <w:tabs>
          <w:tab w:val="left" w:pos="2127"/>
          <w:tab w:val="left" w:pos="2321"/>
        </w:tabs>
        <w:spacing w:before="40"/>
        <w:ind w:left="2127" w:hanging="2127"/>
        <w:jc w:val="both"/>
        <w:rPr>
          <w:snapToGrid w:val="0"/>
          <w:color w:val="000000"/>
          <w:sz w:val="26"/>
        </w:rPr>
      </w:pPr>
      <w:r>
        <w:rPr>
          <w:b/>
          <w:snapToGrid w:val="0"/>
          <w:color w:val="000000"/>
        </w:rPr>
        <w:t>Circoscrizione</w:t>
      </w:r>
      <w:r w:rsidR="00AA24B3">
        <w:rPr>
          <w:rFonts w:ascii="MS Sans Serif" w:hAnsi="MS Sans Serif"/>
          <w:snapToGrid w:val="0"/>
          <w:sz w:val="24"/>
        </w:rPr>
        <w:t xml:space="preserve">           </w:t>
      </w:r>
      <w:r w:rsidR="00FA0801">
        <w:rPr>
          <w:rFonts w:ascii="MS Sans Serif" w:hAnsi="MS Sans Serif"/>
          <w:snapToGrid w:val="0"/>
          <w:sz w:val="24"/>
        </w:rPr>
        <w:tab/>
      </w:r>
      <w:r w:rsidR="00252DC5">
        <w:rPr>
          <w:snapToGrid w:val="0"/>
          <w:color w:val="000000"/>
        </w:rPr>
        <w:t>Tutto il territorio della Repu</w:t>
      </w:r>
      <w:r w:rsidR="00883AA7">
        <w:rPr>
          <w:snapToGrid w:val="0"/>
          <w:color w:val="000000"/>
        </w:rPr>
        <w:t>bblica Italiana</w:t>
      </w:r>
    </w:p>
    <w:p w14:paraId="122C53D3" w14:textId="77777777" w:rsidR="00E500D1" w:rsidRDefault="00E500D1">
      <w:pPr>
        <w:widowControl w:val="0"/>
        <w:tabs>
          <w:tab w:val="left" w:pos="90"/>
        </w:tabs>
        <w:rPr>
          <w:b/>
          <w:snapToGrid w:val="0"/>
          <w:color w:val="000080"/>
          <w:u w:val="single"/>
        </w:rPr>
      </w:pPr>
    </w:p>
    <w:p w14:paraId="4998863E" w14:textId="77777777" w:rsidR="00E500D1" w:rsidRDefault="00E500D1">
      <w:pPr>
        <w:widowControl w:val="0"/>
        <w:tabs>
          <w:tab w:val="left" w:pos="90"/>
        </w:tabs>
        <w:rPr>
          <w:b/>
          <w:snapToGrid w:val="0"/>
          <w:color w:val="000080"/>
          <w:u w:val="single"/>
        </w:rPr>
      </w:pPr>
    </w:p>
    <w:p w14:paraId="7B62C206" w14:textId="77777777" w:rsidR="00E001B6" w:rsidRDefault="00E001B6">
      <w:pPr>
        <w:widowControl w:val="0"/>
        <w:tabs>
          <w:tab w:val="left" w:pos="90"/>
        </w:tabs>
        <w:rPr>
          <w:b/>
          <w:snapToGrid w:val="0"/>
          <w:color w:val="000080"/>
          <w:u w:val="single"/>
        </w:rPr>
      </w:pPr>
    </w:p>
    <w:p w14:paraId="16BA67A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82734B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6198D">
        <w:rPr>
          <w:snapToGrid w:val="0"/>
          <w:color w:val="000000"/>
        </w:rPr>
        <w:t>Tim</w:t>
      </w:r>
      <w:r w:rsidR="00B171F8">
        <w:rPr>
          <w:snapToGrid w:val="0"/>
          <w:color w:val="000000"/>
        </w:rPr>
        <w:t>a</w:t>
      </w:r>
      <w:r w:rsidR="00F6198D">
        <w:rPr>
          <w:snapToGrid w:val="0"/>
          <w:color w:val="000000"/>
        </w:rPr>
        <w:t>vo</w:t>
      </w:r>
      <w:r>
        <w:rPr>
          <w:snapToGrid w:val="0"/>
          <w:color w:val="000000"/>
        </w:rPr>
        <w:t xml:space="preserve">, </w:t>
      </w:r>
      <w:r w:rsidR="00F6198D">
        <w:rPr>
          <w:snapToGrid w:val="0"/>
          <w:color w:val="000000"/>
        </w:rPr>
        <w:t>17</w:t>
      </w:r>
      <w:r>
        <w:rPr>
          <w:snapToGrid w:val="0"/>
          <w:color w:val="000000"/>
        </w:rPr>
        <w:t xml:space="preserve"> - 201</w:t>
      </w:r>
      <w:r w:rsidR="00F6198D">
        <w:rPr>
          <w:snapToGrid w:val="0"/>
          <w:color w:val="000000"/>
        </w:rPr>
        <w:t>24</w:t>
      </w:r>
      <w:r>
        <w:rPr>
          <w:snapToGrid w:val="0"/>
          <w:color w:val="000000"/>
        </w:rPr>
        <w:t xml:space="preserve"> Milano </w:t>
      </w:r>
    </w:p>
    <w:p w14:paraId="631EB336"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022951</w:t>
      </w:r>
      <w:r w:rsidR="00B171F8">
        <w:rPr>
          <w:snapToGrid w:val="0"/>
          <w:color w:val="000000"/>
        </w:rPr>
        <w:t>6360</w:t>
      </w:r>
      <w:r>
        <w:rPr>
          <w:snapToGrid w:val="0"/>
          <w:color w:val="000000"/>
        </w:rPr>
        <w:t xml:space="preserve"> - Fax 0229518194  </w:t>
      </w:r>
    </w:p>
    <w:p w14:paraId="2BCE112F" w14:textId="77777777" w:rsidR="00FF7D4A" w:rsidRDefault="00FF7D4A" w:rsidP="00FF7D4A">
      <w:pPr>
        <w:pStyle w:val="Sottotitolo"/>
        <w:rPr>
          <w:b w:val="0"/>
          <w:bCs w:val="0"/>
          <w:sz w:val="22"/>
        </w:rPr>
      </w:pPr>
      <w:r>
        <w:rPr>
          <w:snapToGrid w:val="0"/>
          <w:color w:val="000000"/>
          <w:sz w:val="23"/>
        </w:rPr>
        <w:tab/>
      </w:r>
      <w:r>
        <w:rPr>
          <w:snapToGrid w:val="0"/>
          <w:color w:val="000000"/>
          <w:sz w:val="23"/>
        </w:rPr>
        <w:tab/>
      </w:r>
      <w:r>
        <w:rPr>
          <w:snapToGrid w:val="0"/>
          <w:color w:val="000000"/>
          <w:sz w:val="23"/>
        </w:rPr>
        <w:tab/>
        <w:t xml:space="preserve">   </w:t>
      </w:r>
      <w:r>
        <w:rPr>
          <w:b w:val="0"/>
          <w:bCs w:val="0"/>
          <w:sz w:val="22"/>
        </w:rPr>
        <w:t>E-mail  ufficioconsolegeneralegitto@gmail.com</w:t>
      </w:r>
    </w:p>
    <w:p w14:paraId="1B76078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Valle d'Aosta</w:t>
      </w:r>
      <w:r w:rsidR="00584544">
        <w:rPr>
          <w:snapToGrid w:val="0"/>
          <w:color w:val="000000"/>
        </w:rPr>
        <w:t xml:space="preserve">, Piemonte, Lombardia, Trentino Alto Adige, Friuli </w:t>
      </w:r>
      <w:r>
        <w:rPr>
          <w:snapToGrid w:val="0"/>
          <w:color w:val="000000"/>
        </w:rPr>
        <w:t xml:space="preserve">Venezia Giulia, </w:t>
      </w:r>
    </w:p>
    <w:p w14:paraId="1A0A81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584544">
        <w:rPr>
          <w:snapToGrid w:val="0"/>
          <w:color w:val="000000"/>
        </w:rPr>
        <w:t xml:space="preserve">Veneto, Emilia </w:t>
      </w:r>
      <w:r>
        <w:rPr>
          <w:snapToGrid w:val="0"/>
          <w:color w:val="000000"/>
        </w:rPr>
        <w:t xml:space="preserve">Romagna, Liguria, Marche, Toscana   </w:t>
      </w:r>
    </w:p>
    <w:p w14:paraId="201CE0C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EE8D8FD" w14:textId="77777777" w:rsidR="009A3E8F" w:rsidRPr="00CD62D1" w:rsidRDefault="009A3E8F">
      <w:pPr>
        <w:widowControl w:val="0"/>
        <w:tabs>
          <w:tab w:val="left" w:pos="90"/>
        </w:tabs>
        <w:spacing w:before="32"/>
        <w:rPr>
          <w:snapToGrid w:val="0"/>
          <w:color w:val="000000"/>
        </w:rPr>
      </w:pPr>
    </w:p>
    <w:p w14:paraId="15D92473" w14:textId="77777777" w:rsidR="00974A0F" w:rsidRPr="006C503A" w:rsidRDefault="00974A0F" w:rsidP="00F5704F">
      <w:pPr>
        <w:widowControl w:val="0"/>
        <w:tabs>
          <w:tab w:val="left" w:pos="90"/>
        </w:tabs>
        <w:rPr>
          <w:snapToGrid w:val="0"/>
          <w:color w:val="000000"/>
        </w:rPr>
      </w:pPr>
      <w:r w:rsidRPr="006C503A">
        <w:rPr>
          <w:snapToGrid w:val="0"/>
          <w:color w:val="000000"/>
        </w:rPr>
        <w:t>Signor</w:t>
      </w:r>
      <w:r w:rsidR="006C503A" w:rsidRPr="006C503A">
        <w:rPr>
          <w:snapToGrid w:val="0"/>
          <w:color w:val="000000"/>
        </w:rPr>
        <w:t>a</w:t>
      </w:r>
      <w:r w:rsidRPr="006C503A">
        <w:rPr>
          <w:snapToGrid w:val="0"/>
          <w:color w:val="000000"/>
        </w:rPr>
        <w:t xml:space="preserve"> </w:t>
      </w:r>
      <w:r w:rsidR="006C503A" w:rsidRPr="006C503A">
        <w:rPr>
          <w:snapToGrid w:val="0"/>
          <w:color w:val="000000"/>
        </w:rPr>
        <w:t xml:space="preserve">MANAL MOHAMED </w:t>
      </w:r>
      <w:proofErr w:type="spellStart"/>
      <w:r w:rsidR="006C503A" w:rsidRPr="006C503A">
        <w:rPr>
          <w:snapToGrid w:val="0"/>
          <w:color w:val="000000"/>
        </w:rPr>
        <w:t>MOHAMED</w:t>
      </w:r>
      <w:proofErr w:type="spellEnd"/>
      <w:r w:rsidR="006C503A" w:rsidRPr="006C503A">
        <w:rPr>
          <w:snapToGrid w:val="0"/>
          <w:color w:val="000000"/>
        </w:rPr>
        <w:t xml:space="preserve"> ABDELDAYEM</w:t>
      </w:r>
      <w:r w:rsidRPr="006C503A">
        <w:rPr>
          <w:snapToGrid w:val="0"/>
          <w:color w:val="000000"/>
        </w:rPr>
        <w:t xml:space="preserve">, Console Generale, (Exequatur </w:t>
      </w:r>
      <w:r w:rsidR="006C503A">
        <w:rPr>
          <w:snapToGrid w:val="0"/>
          <w:color w:val="000000"/>
        </w:rPr>
        <w:t>20 ottobre 2021</w:t>
      </w:r>
      <w:r w:rsidRPr="006C503A">
        <w:rPr>
          <w:snapToGrid w:val="0"/>
          <w:color w:val="000000"/>
        </w:rPr>
        <w:t>)</w:t>
      </w:r>
    </w:p>
    <w:p w14:paraId="46580EA4" w14:textId="77777777" w:rsidR="000C3D90" w:rsidRPr="00CD62D1" w:rsidRDefault="000C3D90" w:rsidP="00F5704F">
      <w:pPr>
        <w:widowControl w:val="0"/>
        <w:tabs>
          <w:tab w:val="left" w:pos="90"/>
        </w:tabs>
      </w:pPr>
      <w:r w:rsidRPr="00CD62D1">
        <w:t>Signor AHMED TAREK ABOELFADL ABDELAKHER, Console (15 dicembre 2021)</w:t>
      </w:r>
    </w:p>
    <w:p w14:paraId="079DFDDB" w14:textId="140C7096" w:rsidR="00B221D3" w:rsidRPr="005A26ED" w:rsidRDefault="00A9516E" w:rsidP="000C3D90">
      <w:pPr>
        <w:widowControl w:val="0"/>
        <w:tabs>
          <w:tab w:val="left" w:pos="90"/>
        </w:tabs>
        <w:rPr>
          <w:lang w:val="en-US"/>
        </w:rPr>
      </w:pPr>
      <w:r w:rsidRPr="005A26ED">
        <w:rPr>
          <w:lang w:val="en-US"/>
        </w:rPr>
        <w:t xml:space="preserve">Signor </w:t>
      </w:r>
      <w:r w:rsidR="00111144" w:rsidRPr="005A26ED">
        <w:rPr>
          <w:lang w:val="en-US"/>
        </w:rPr>
        <w:t>AHMED MA</w:t>
      </w:r>
      <w:r w:rsidRPr="005A26ED">
        <w:rPr>
          <w:lang w:val="en-US"/>
        </w:rPr>
        <w:t>MDOUH MADIAN ELBUCK</w:t>
      </w:r>
      <w:r w:rsidR="00111144" w:rsidRPr="005A26ED">
        <w:rPr>
          <w:lang w:val="en-US"/>
        </w:rPr>
        <w:t>L</w:t>
      </w:r>
      <w:r w:rsidRPr="005A26ED">
        <w:rPr>
          <w:lang w:val="en-US"/>
        </w:rPr>
        <w:t xml:space="preserve">EY, Console (17 </w:t>
      </w:r>
      <w:proofErr w:type="spellStart"/>
      <w:r w:rsidRPr="005A26ED">
        <w:rPr>
          <w:lang w:val="en-US"/>
        </w:rPr>
        <w:t>agosto</w:t>
      </w:r>
      <w:proofErr w:type="spellEnd"/>
      <w:r w:rsidRPr="005A26ED">
        <w:rPr>
          <w:lang w:val="en-US"/>
        </w:rPr>
        <w:t xml:space="preserve"> 2023)</w:t>
      </w:r>
    </w:p>
    <w:p w14:paraId="787908E7" w14:textId="32C6B5E0" w:rsidR="0052310E" w:rsidRPr="005A26ED" w:rsidRDefault="0052310E" w:rsidP="000C3D90">
      <w:pPr>
        <w:widowControl w:val="0"/>
        <w:tabs>
          <w:tab w:val="left" w:pos="90"/>
        </w:tabs>
        <w:rPr>
          <w:lang w:val="en-US"/>
        </w:rPr>
      </w:pPr>
      <w:r w:rsidRPr="005A26ED">
        <w:rPr>
          <w:lang w:val="en-US"/>
        </w:rPr>
        <w:t xml:space="preserve">Signor RIHAM ABDELBARY HUSSEIN ABDELBARY, Console (2 </w:t>
      </w:r>
      <w:proofErr w:type="spellStart"/>
      <w:r w:rsidRPr="005A26ED">
        <w:rPr>
          <w:lang w:val="en-US"/>
        </w:rPr>
        <w:t>agosto</w:t>
      </w:r>
      <w:proofErr w:type="spellEnd"/>
      <w:r w:rsidRPr="005A26ED">
        <w:rPr>
          <w:lang w:val="en-US"/>
        </w:rPr>
        <w:t xml:space="preserve"> 2024)</w:t>
      </w:r>
    </w:p>
    <w:p w14:paraId="0C3C10CB" w14:textId="23817E8E" w:rsidR="00953291" w:rsidRDefault="00953291" w:rsidP="000C3D90">
      <w:pPr>
        <w:widowControl w:val="0"/>
        <w:tabs>
          <w:tab w:val="left" w:pos="90"/>
        </w:tabs>
      </w:pPr>
      <w:r w:rsidRPr="00A24F4C">
        <w:t>Signor KARIM ABDELMAWGOUD NOSER, Console (7 dicembre 2024)</w:t>
      </w:r>
    </w:p>
    <w:p w14:paraId="1F8BCA00" w14:textId="4A763CFA" w:rsidR="00C31A2D" w:rsidRPr="00A238C3" w:rsidRDefault="00C31A2D" w:rsidP="000C3D90">
      <w:pPr>
        <w:widowControl w:val="0"/>
        <w:tabs>
          <w:tab w:val="left" w:pos="90"/>
        </w:tabs>
      </w:pPr>
      <w:r w:rsidRPr="00A238C3">
        <w:t>Signor AHMED ATIA ABOMOSALLAM ABOZAID, Console (9 giugno 2025)</w:t>
      </w:r>
    </w:p>
    <w:p w14:paraId="7B2EA939" w14:textId="690132EE" w:rsidR="00C31A2D" w:rsidRPr="00C31A2D" w:rsidRDefault="00C31A2D" w:rsidP="000C3D90">
      <w:pPr>
        <w:widowControl w:val="0"/>
        <w:tabs>
          <w:tab w:val="left" w:pos="90"/>
        </w:tabs>
        <w:rPr>
          <w:lang w:val="en-US"/>
        </w:rPr>
      </w:pPr>
      <w:r>
        <w:rPr>
          <w:lang w:val="en-US"/>
        </w:rPr>
        <w:t xml:space="preserve">Signor SAID MOHAMED SAID HEGAZY, Console (15 </w:t>
      </w:r>
      <w:proofErr w:type="spellStart"/>
      <w:r>
        <w:rPr>
          <w:lang w:val="en-US"/>
        </w:rPr>
        <w:t>luglio</w:t>
      </w:r>
      <w:proofErr w:type="spellEnd"/>
      <w:r>
        <w:rPr>
          <w:lang w:val="en-US"/>
        </w:rPr>
        <w:t xml:space="preserve"> 2025)</w:t>
      </w:r>
    </w:p>
    <w:p w14:paraId="53206DF5" w14:textId="77777777" w:rsidR="00EB0F05" w:rsidRPr="00222666" w:rsidRDefault="00EB0F05" w:rsidP="0063301D">
      <w:pPr>
        <w:widowControl w:val="0"/>
        <w:tabs>
          <w:tab w:val="left" w:pos="90"/>
        </w:tabs>
      </w:pPr>
      <w:r w:rsidRPr="00222666">
        <w:t>Signora NEVEEN FAWZY ABDELSAMEA MOUBARK, Addetto Consolare (1 settembre 2022)</w:t>
      </w:r>
    </w:p>
    <w:p w14:paraId="1E274113" w14:textId="77777777" w:rsidR="003303F0" w:rsidRPr="006D0B85" w:rsidRDefault="00BA6A4E" w:rsidP="0063301D">
      <w:pPr>
        <w:widowControl w:val="0"/>
        <w:tabs>
          <w:tab w:val="left" w:pos="90"/>
        </w:tabs>
      </w:pPr>
      <w:r w:rsidRPr="00CD62D1">
        <w:rPr>
          <w:lang w:val="en-US"/>
        </w:rPr>
        <w:t xml:space="preserve">Signor </w:t>
      </w:r>
      <w:r w:rsidR="003303F0" w:rsidRPr="00CD62D1">
        <w:rPr>
          <w:lang w:val="en-US"/>
        </w:rPr>
        <w:t>TAMER AHMED MAHMOUD</w:t>
      </w:r>
      <w:r w:rsidRPr="00CD62D1">
        <w:rPr>
          <w:lang w:val="en-US"/>
        </w:rPr>
        <w:t xml:space="preserve"> ABDALLAH</w:t>
      </w:r>
      <w:r w:rsidR="003303F0" w:rsidRPr="00CD62D1">
        <w:rPr>
          <w:lang w:val="en-US"/>
        </w:rPr>
        <w:t xml:space="preserve">. </w:t>
      </w:r>
      <w:r w:rsidR="003303F0" w:rsidRPr="006D0B85">
        <w:t>Addetto Consolare (27 marzo 2023)</w:t>
      </w:r>
    </w:p>
    <w:p w14:paraId="62F82D0C" w14:textId="77777777" w:rsidR="00111144" w:rsidRPr="00111144" w:rsidRDefault="00111144" w:rsidP="0063301D">
      <w:pPr>
        <w:widowControl w:val="0"/>
        <w:tabs>
          <w:tab w:val="left" w:pos="90"/>
        </w:tabs>
      </w:pPr>
      <w:r w:rsidRPr="00111144">
        <w:t>Signor ATTIA FAWZI ATTIA HAZ, Addetto Consolare (13 agosto 2023)</w:t>
      </w:r>
    </w:p>
    <w:p w14:paraId="65E51992" w14:textId="77777777" w:rsidR="00111144" w:rsidRPr="00111144" w:rsidRDefault="00111144" w:rsidP="0063301D">
      <w:pPr>
        <w:widowControl w:val="0"/>
        <w:tabs>
          <w:tab w:val="left" w:pos="90"/>
        </w:tabs>
      </w:pPr>
      <w:r>
        <w:t>Signora SAMIA MOHAMED MOSTAFA MAHMOUD, Addetto Consolare (19 agosto 2023)</w:t>
      </w:r>
    </w:p>
    <w:p w14:paraId="2112EBAE" w14:textId="77777777" w:rsidR="00A9516E" w:rsidRDefault="00A9516E" w:rsidP="0063301D">
      <w:pPr>
        <w:widowControl w:val="0"/>
        <w:tabs>
          <w:tab w:val="left" w:pos="90"/>
        </w:tabs>
        <w:rPr>
          <w:lang w:val="en-US"/>
        </w:rPr>
      </w:pPr>
      <w:r>
        <w:rPr>
          <w:lang w:val="en-US"/>
        </w:rPr>
        <w:t xml:space="preserve">Signor WAEL MOHAMED </w:t>
      </w:r>
      <w:proofErr w:type="spellStart"/>
      <w:r>
        <w:rPr>
          <w:lang w:val="en-US"/>
        </w:rPr>
        <w:t>MOHAMED</w:t>
      </w:r>
      <w:proofErr w:type="spellEnd"/>
      <w:r>
        <w:rPr>
          <w:lang w:val="en-US"/>
        </w:rPr>
        <w:t xml:space="preserve"> SAKAW, </w:t>
      </w:r>
      <w:proofErr w:type="spellStart"/>
      <w:r>
        <w:rPr>
          <w:lang w:val="en-US"/>
        </w:rPr>
        <w:t>Addetto</w:t>
      </w:r>
      <w:proofErr w:type="spellEnd"/>
      <w:r>
        <w:rPr>
          <w:lang w:val="en-US"/>
        </w:rPr>
        <w:t xml:space="preserve"> </w:t>
      </w:r>
      <w:proofErr w:type="spellStart"/>
      <w:r>
        <w:rPr>
          <w:lang w:val="en-US"/>
        </w:rPr>
        <w:t>Consolare</w:t>
      </w:r>
      <w:proofErr w:type="spellEnd"/>
      <w:r>
        <w:rPr>
          <w:lang w:val="en-US"/>
        </w:rPr>
        <w:t xml:space="preserve"> (20 </w:t>
      </w:r>
      <w:proofErr w:type="spellStart"/>
      <w:r>
        <w:rPr>
          <w:lang w:val="en-US"/>
        </w:rPr>
        <w:t>agosto</w:t>
      </w:r>
      <w:proofErr w:type="spellEnd"/>
      <w:r>
        <w:rPr>
          <w:lang w:val="en-US"/>
        </w:rPr>
        <w:t xml:space="preserve"> 2023)</w:t>
      </w:r>
    </w:p>
    <w:p w14:paraId="6DE82C6E" w14:textId="77777777" w:rsidR="00240229" w:rsidRPr="00240229" w:rsidRDefault="00EB2CA8" w:rsidP="0063301D">
      <w:pPr>
        <w:widowControl w:val="0"/>
        <w:tabs>
          <w:tab w:val="left" w:pos="90"/>
        </w:tabs>
      </w:pPr>
      <w:r>
        <w:t xml:space="preserve">Signor </w:t>
      </w:r>
      <w:r w:rsidR="00240229" w:rsidRPr="00240229">
        <w:t>MERVAT ABDELALIM AWADALLAH</w:t>
      </w:r>
      <w:r>
        <w:t xml:space="preserve"> IBRAHIM</w:t>
      </w:r>
      <w:r w:rsidR="00240229" w:rsidRPr="00240229">
        <w:t>, Addetto Consolare (3 settembre 2023)</w:t>
      </w:r>
    </w:p>
    <w:p w14:paraId="7EFD56F7" w14:textId="77777777" w:rsidR="00DB55C0" w:rsidRDefault="00DB55C0" w:rsidP="0082354D">
      <w:pPr>
        <w:widowControl w:val="0"/>
        <w:tabs>
          <w:tab w:val="left" w:pos="90"/>
        </w:tabs>
      </w:pPr>
      <w:r>
        <w:t>Signora WAFAA FATHY AHMED TAIL, Addetto Consolare (15 ottobre 2023)</w:t>
      </w:r>
    </w:p>
    <w:p w14:paraId="57FE4E38" w14:textId="49C195FC" w:rsidR="006D0B85" w:rsidRPr="00585EC7" w:rsidRDefault="006D0B85" w:rsidP="0082354D">
      <w:pPr>
        <w:widowControl w:val="0"/>
        <w:tabs>
          <w:tab w:val="left" w:pos="90"/>
        </w:tabs>
      </w:pPr>
      <w:r w:rsidRPr="00585EC7">
        <w:t xml:space="preserve">Signor  HESHAM ABDELAZIZ ABDELKADER AHMED, Addetto </w:t>
      </w:r>
      <w:proofErr w:type="spellStart"/>
      <w:r w:rsidRPr="00585EC7">
        <w:t>Conolare</w:t>
      </w:r>
      <w:proofErr w:type="spellEnd"/>
      <w:r w:rsidRPr="00585EC7">
        <w:t xml:space="preserve"> (15 aprile 2024)</w:t>
      </w:r>
    </w:p>
    <w:p w14:paraId="22A3CF9F" w14:textId="270617D7" w:rsidR="0052310E" w:rsidRPr="00585EC7" w:rsidRDefault="0052310E" w:rsidP="0082354D">
      <w:pPr>
        <w:widowControl w:val="0"/>
        <w:tabs>
          <w:tab w:val="left" w:pos="90"/>
        </w:tabs>
      </w:pPr>
      <w:r w:rsidRPr="00585EC7">
        <w:t>Signor MOMEN SOBHY ABDELAZIZ E</w:t>
      </w:r>
      <w:r w:rsidR="00953291">
        <w:t>L</w:t>
      </w:r>
      <w:r w:rsidRPr="00585EC7">
        <w:t>SAIFY, Addetto Consolare (4 settembre 2024)</w:t>
      </w:r>
    </w:p>
    <w:p w14:paraId="520BAA5C" w14:textId="77777777" w:rsidR="0082354D" w:rsidRPr="00585EC7" w:rsidRDefault="0082354D" w:rsidP="0063301D">
      <w:pPr>
        <w:widowControl w:val="0"/>
        <w:tabs>
          <w:tab w:val="left" w:pos="90"/>
        </w:tabs>
      </w:pPr>
    </w:p>
    <w:p w14:paraId="24937A78" w14:textId="77777777" w:rsidR="00DF0F8B" w:rsidRPr="00585EC7" w:rsidRDefault="00DF0F8B" w:rsidP="00F5704F">
      <w:pPr>
        <w:widowControl w:val="0"/>
        <w:tabs>
          <w:tab w:val="left" w:pos="90"/>
        </w:tabs>
        <w:rPr>
          <w:color w:val="000000"/>
        </w:rPr>
      </w:pPr>
    </w:p>
    <w:p w14:paraId="48CE086A" w14:textId="77777777" w:rsidR="00531575" w:rsidRPr="00585EC7" w:rsidRDefault="00531575">
      <w:pPr>
        <w:widowControl w:val="0"/>
        <w:tabs>
          <w:tab w:val="left" w:pos="90"/>
        </w:tabs>
        <w:rPr>
          <w:color w:val="000000"/>
        </w:rPr>
      </w:pPr>
    </w:p>
    <w:p w14:paraId="2325948A" w14:textId="77777777" w:rsidR="004944D8" w:rsidRPr="00B84573" w:rsidRDefault="000658DD">
      <w:pPr>
        <w:widowControl w:val="0"/>
        <w:tabs>
          <w:tab w:val="left" w:pos="90"/>
        </w:tabs>
        <w:jc w:val="right"/>
        <w:rPr>
          <w:b/>
          <w:snapToGrid w:val="0"/>
          <w:color w:val="000000"/>
          <w:lang w:val="es-ES"/>
        </w:rPr>
      </w:pPr>
      <w:r w:rsidRPr="00821E51">
        <w:rPr>
          <w:b/>
          <w:snapToGrid w:val="0"/>
          <w:color w:val="000000"/>
          <w:sz w:val="16"/>
          <w:lang w:val="es-ES"/>
        </w:rPr>
        <w:br w:type="page"/>
      </w:r>
      <w:r w:rsidR="006774E5" w:rsidRPr="00B84573">
        <w:rPr>
          <w:b/>
          <w:snapToGrid w:val="0"/>
          <w:color w:val="000000"/>
          <w:sz w:val="16"/>
          <w:lang w:val="es-ES"/>
        </w:rPr>
        <w:t>EL SALVADOR</w:t>
      </w:r>
    </w:p>
    <w:p w14:paraId="73C0374A" w14:textId="77777777" w:rsidR="004944D8" w:rsidRPr="00B84573" w:rsidRDefault="009E4C9E">
      <w:pPr>
        <w:widowControl w:val="0"/>
        <w:tabs>
          <w:tab w:val="left" w:pos="90"/>
        </w:tabs>
        <w:spacing w:before="60"/>
        <w:jc w:val="center"/>
        <w:rPr>
          <w:snapToGrid w:val="0"/>
          <w:color w:val="000080"/>
          <w:sz w:val="26"/>
          <w:lang w:val="es-ES"/>
        </w:rPr>
      </w:pPr>
      <w:r>
        <w:rPr>
          <w:noProof/>
        </w:rPr>
        <w:drawing>
          <wp:anchor distT="0" distB="0" distL="114300" distR="114300" simplePos="0" relativeHeight="251608576" behindDoc="0" locked="0" layoutInCell="0" allowOverlap="1" wp14:anchorId="01A59DBE" wp14:editId="49A13726">
            <wp:simplePos x="0" y="0"/>
            <wp:positionH relativeFrom="column">
              <wp:posOffset>5758815</wp:posOffset>
            </wp:positionH>
            <wp:positionV relativeFrom="paragraph">
              <wp:posOffset>158115</wp:posOffset>
            </wp:positionV>
            <wp:extent cx="730885" cy="469900"/>
            <wp:effectExtent l="19050" t="19050" r="0" b="6350"/>
            <wp:wrapNone/>
            <wp:docPr id="363"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4"/>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01604D3" w14:textId="77777777" w:rsidR="004944D8" w:rsidRPr="00B84573" w:rsidRDefault="004944D8">
      <w:pPr>
        <w:widowControl w:val="0"/>
        <w:tabs>
          <w:tab w:val="left" w:pos="90"/>
        </w:tabs>
        <w:rPr>
          <w:b/>
          <w:snapToGrid w:val="0"/>
          <w:color w:val="000080"/>
          <w:sz w:val="39"/>
          <w:lang w:val="es-ES"/>
        </w:rPr>
      </w:pPr>
      <w:r w:rsidRPr="00B84573">
        <w:rPr>
          <w:b/>
          <w:snapToGrid w:val="0"/>
          <w:color w:val="000080"/>
          <w:sz w:val="32"/>
          <w:lang w:val="es-ES"/>
        </w:rPr>
        <w:t xml:space="preserve">EL SALVADOR </w:t>
      </w:r>
    </w:p>
    <w:p w14:paraId="57C3DEB4" w14:textId="77777777" w:rsidR="004944D8" w:rsidRPr="00585EC7" w:rsidRDefault="004944D8">
      <w:pPr>
        <w:widowControl w:val="0"/>
        <w:tabs>
          <w:tab w:val="left" w:pos="90"/>
        </w:tabs>
        <w:rPr>
          <w:b/>
          <w:snapToGrid w:val="0"/>
          <w:color w:val="000080"/>
          <w:sz w:val="28"/>
          <w:lang w:val="es-ES"/>
        </w:rPr>
      </w:pPr>
      <w:r w:rsidRPr="00585EC7">
        <w:rPr>
          <w:b/>
          <w:snapToGrid w:val="0"/>
          <w:color w:val="000080"/>
          <w:sz w:val="22"/>
          <w:lang w:val="es-ES"/>
        </w:rPr>
        <w:t xml:space="preserve">Repubblica di         </w:t>
      </w:r>
    </w:p>
    <w:p w14:paraId="1043873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9A825E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12C3A4C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769447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06353">
        <w:rPr>
          <w:snapToGrid w:val="0"/>
          <w:color w:val="000000"/>
        </w:rPr>
        <w:t xml:space="preserve">Piazza Santa Maria </w:t>
      </w:r>
      <w:proofErr w:type="spellStart"/>
      <w:r w:rsidR="00106353">
        <w:rPr>
          <w:snapToGrid w:val="0"/>
          <w:color w:val="000000"/>
        </w:rPr>
        <w:t>Beltrade</w:t>
      </w:r>
      <w:proofErr w:type="spellEnd"/>
      <w:r>
        <w:rPr>
          <w:snapToGrid w:val="0"/>
          <w:color w:val="000000"/>
        </w:rPr>
        <w:t xml:space="preserve">, </w:t>
      </w:r>
      <w:r w:rsidR="00106353">
        <w:rPr>
          <w:snapToGrid w:val="0"/>
          <w:color w:val="000000"/>
        </w:rPr>
        <w:t>2</w:t>
      </w:r>
      <w:r>
        <w:rPr>
          <w:snapToGrid w:val="0"/>
          <w:color w:val="000000"/>
        </w:rPr>
        <w:t xml:space="preserve"> - 201</w:t>
      </w:r>
      <w:r w:rsidR="00106353">
        <w:rPr>
          <w:snapToGrid w:val="0"/>
          <w:color w:val="000000"/>
        </w:rPr>
        <w:t>2</w:t>
      </w:r>
      <w:r>
        <w:rPr>
          <w:snapToGrid w:val="0"/>
          <w:color w:val="000000"/>
        </w:rPr>
        <w:t xml:space="preserve">3 Milano </w:t>
      </w:r>
    </w:p>
    <w:p w14:paraId="318E56DF" w14:textId="77777777" w:rsidR="00CD0BE3" w:rsidRDefault="004944D8">
      <w:pPr>
        <w:widowControl w:val="0"/>
        <w:tabs>
          <w:tab w:val="left" w:pos="2321"/>
        </w:tabs>
        <w:rPr>
          <w:snapToGrid w:val="0"/>
          <w:color w:val="000000"/>
        </w:rPr>
      </w:pPr>
      <w:r>
        <w:rPr>
          <w:rFonts w:ascii="MS Sans Serif" w:hAnsi="MS Sans Serif"/>
          <w:snapToGrid w:val="0"/>
          <w:sz w:val="24"/>
        </w:rPr>
        <w:tab/>
      </w:r>
      <w:r w:rsidR="00B35D69">
        <w:rPr>
          <w:snapToGrid w:val="0"/>
          <w:color w:val="000000"/>
        </w:rPr>
        <w:t>Tel. 025</w:t>
      </w:r>
      <w:r w:rsidR="002A7977">
        <w:rPr>
          <w:snapToGrid w:val="0"/>
          <w:color w:val="000000"/>
        </w:rPr>
        <w:t>398780</w:t>
      </w:r>
      <w:r w:rsidR="00B35D69">
        <w:rPr>
          <w:snapToGrid w:val="0"/>
          <w:color w:val="000000"/>
        </w:rPr>
        <w:t xml:space="preserve"> - Fax 02</w:t>
      </w:r>
      <w:r w:rsidR="002A7977">
        <w:rPr>
          <w:snapToGrid w:val="0"/>
          <w:color w:val="000000"/>
        </w:rPr>
        <w:t>5</w:t>
      </w:r>
      <w:r w:rsidR="00CD0BE3">
        <w:rPr>
          <w:snapToGrid w:val="0"/>
          <w:color w:val="000000"/>
        </w:rPr>
        <w:t>3</w:t>
      </w:r>
      <w:r w:rsidR="002A7977">
        <w:rPr>
          <w:snapToGrid w:val="0"/>
          <w:color w:val="000000"/>
        </w:rPr>
        <w:t>813738</w:t>
      </w:r>
    </w:p>
    <w:p w14:paraId="3CA76448" w14:textId="77777777" w:rsidR="004944D8" w:rsidRDefault="00AB4709">
      <w:pPr>
        <w:widowControl w:val="0"/>
        <w:tabs>
          <w:tab w:val="left" w:pos="2321"/>
        </w:tabs>
        <w:rPr>
          <w:snapToGrid w:val="0"/>
          <w:color w:val="000000"/>
          <w:sz w:val="23"/>
        </w:rPr>
      </w:pPr>
      <w:r>
        <w:rPr>
          <w:snapToGrid w:val="0"/>
          <w:color w:val="000000"/>
        </w:rPr>
        <w:tab/>
        <w:t xml:space="preserve">E-mail </w:t>
      </w:r>
      <w:hyperlink r:id="rId181" w:history="1">
        <w:r w:rsidRPr="00390B97">
          <w:rPr>
            <w:rStyle w:val="Collegamentoipertestuale"/>
            <w:snapToGrid w:val="0"/>
          </w:rPr>
          <w:t>consalva.milan@gmail.com</w:t>
        </w:r>
      </w:hyperlink>
      <w:r>
        <w:rPr>
          <w:snapToGrid w:val="0"/>
          <w:color w:val="000000"/>
        </w:rPr>
        <w:t xml:space="preserve"> </w:t>
      </w:r>
      <w:r w:rsidR="004944D8">
        <w:rPr>
          <w:snapToGrid w:val="0"/>
          <w:color w:val="000000"/>
        </w:rPr>
        <w:t xml:space="preserve">  </w:t>
      </w:r>
    </w:p>
    <w:p w14:paraId="7CBEEBA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F90647">
        <w:rPr>
          <w:snapToGrid w:val="0"/>
          <w:color w:val="000000"/>
        </w:rPr>
        <w:t>Lombardia,</w:t>
      </w:r>
      <w:r>
        <w:rPr>
          <w:snapToGrid w:val="0"/>
          <w:color w:val="000000"/>
        </w:rPr>
        <w:t xml:space="preserve"> </w:t>
      </w:r>
      <w:r w:rsidR="00F90647" w:rsidRPr="00F90647">
        <w:rPr>
          <w:snapToGrid w:val="0"/>
          <w:color w:val="000000"/>
        </w:rPr>
        <w:t>Valle d'Aosta, Liguria, Piemonte, Trentino Alto Adig</w:t>
      </w:r>
      <w:r w:rsidR="00F90647">
        <w:rPr>
          <w:snapToGrid w:val="0"/>
          <w:color w:val="000000"/>
        </w:rPr>
        <w:t>e, Veneto, Friuli Venezia Giulia,</w:t>
      </w:r>
      <w:r w:rsidR="00F90647">
        <w:rPr>
          <w:snapToGrid w:val="0"/>
          <w:color w:val="000000"/>
        </w:rPr>
        <w:tab/>
      </w:r>
      <w:r w:rsidR="00F90647">
        <w:rPr>
          <w:snapToGrid w:val="0"/>
          <w:color w:val="000000"/>
        </w:rPr>
        <w:tab/>
      </w:r>
      <w:r w:rsidR="00F90647" w:rsidRPr="00F90647">
        <w:rPr>
          <w:snapToGrid w:val="0"/>
          <w:color w:val="000000"/>
        </w:rPr>
        <w:t>Emilia Romagna</w:t>
      </w:r>
    </w:p>
    <w:p w14:paraId="436278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1511ABC" w14:textId="3FCF75AE" w:rsidR="00E800F1" w:rsidRDefault="00E800F1">
      <w:pPr>
        <w:widowControl w:val="0"/>
        <w:tabs>
          <w:tab w:val="left" w:pos="90"/>
        </w:tabs>
        <w:spacing w:before="23"/>
        <w:rPr>
          <w:snapToGrid w:val="0"/>
          <w:color w:val="000000"/>
        </w:rPr>
      </w:pPr>
      <w:r>
        <w:rPr>
          <w:snapToGrid w:val="0"/>
          <w:color w:val="000000"/>
        </w:rPr>
        <w:t>Signor VIDAL OSWALDO TOBAR VILLANUEVA, Console Generale (Exequatur 4 febbraio 2025)</w:t>
      </w:r>
    </w:p>
    <w:p w14:paraId="5DFFF8E3" w14:textId="79F3DB39" w:rsidR="00046084" w:rsidRDefault="00046084">
      <w:pPr>
        <w:widowControl w:val="0"/>
        <w:tabs>
          <w:tab w:val="left" w:pos="90"/>
        </w:tabs>
        <w:spacing w:before="23"/>
        <w:rPr>
          <w:snapToGrid w:val="0"/>
          <w:color w:val="000000"/>
        </w:rPr>
      </w:pPr>
      <w:r>
        <w:rPr>
          <w:snapToGrid w:val="0"/>
          <w:color w:val="000000"/>
        </w:rPr>
        <w:t>Signora SUSSY CELIA VERONICA RAMOS SANCHEZ, Console (1° marzo 2022)</w:t>
      </w:r>
    </w:p>
    <w:p w14:paraId="2911CD53" w14:textId="3FC913B0" w:rsidR="00924908" w:rsidRPr="001C5D69" w:rsidRDefault="00924908">
      <w:pPr>
        <w:widowControl w:val="0"/>
        <w:tabs>
          <w:tab w:val="left" w:pos="90"/>
        </w:tabs>
        <w:spacing w:before="23"/>
        <w:rPr>
          <w:snapToGrid w:val="0"/>
          <w:color w:val="000000"/>
        </w:rPr>
      </w:pPr>
      <w:r>
        <w:rPr>
          <w:snapToGrid w:val="0"/>
          <w:color w:val="000000"/>
        </w:rPr>
        <w:t>Signor RICARDO ALBERTO AVENDAÑO MONTES, Vice Console</w:t>
      </w:r>
      <w:r w:rsidR="00BA1E75">
        <w:rPr>
          <w:snapToGrid w:val="0"/>
          <w:color w:val="000000"/>
        </w:rPr>
        <w:t xml:space="preserve"> (14 aprile 2025)</w:t>
      </w:r>
    </w:p>
    <w:p w14:paraId="41EE04EB" w14:textId="6CA24070" w:rsidR="00C008F4" w:rsidRPr="001C5D69" w:rsidRDefault="00C008F4">
      <w:pPr>
        <w:widowControl w:val="0"/>
        <w:tabs>
          <w:tab w:val="left" w:pos="90"/>
        </w:tabs>
        <w:spacing w:before="23"/>
        <w:rPr>
          <w:snapToGrid w:val="0"/>
          <w:color w:val="000000"/>
        </w:rPr>
      </w:pPr>
    </w:p>
    <w:p w14:paraId="79C95716" w14:textId="77777777" w:rsidR="00E643CF" w:rsidRPr="001C5D69" w:rsidRDefault="00E643CF">
      <w:pPr>
        <w:widowControl w:val="0"/>
        <w:tabs>
          <w:tab w:val="left" w:pos="90"/>
        </w:tabs>
        <w:spacing w:before="23"/>
        <w:rPr>
          <w:snapToGrid w:val="0"/>
          <w:color w:val="000000"/>
        </w:rPr>
      </w:pPr>
    </w:p>
    <w:p w14:paraId="633F874E" w14:textId="77777777" w:rsidR="00C008F4" w:rsidRDefault="00C008F4" w:rsidP="00C008F4">
      <w:pPr>
        <w:widowControl w:val="0"/>
        <w:tabs>
          <w:tab w:val="left" w:pos="90"/>
        </w:tabs>
        <w:rPr>
          <w:b/>
          <w:snapToGrid w:val="0"/>
          <w:color w:val="000080"/>
          <w:sz w:val="26"/>
          <w:u w:val="single"/>
        </w:rPr>
      </w:pPr>
      <w:r>
        <w:rPr>
          <w:b/>
          <w:snapToGrid w:val="0"/>
          <w:color w:val="000080"/>
          <w:u w:val="single"/>
        </w:rPr>
        <w:t>ROMA – CONSOLATO GENERALE</w:t>
      </w:r>
    </w:p>
    <w:p w14:paraId="1736B6AC" w14:textId="77777777" w:rsidR="00C008F4" w:rsidRDefault="00C008F4" w:rsidP="00C008F4">
      <w:pPr>
        <w:widowControl w:val="0"/>
        <w:tabs>
          <w:tab w:val="left" w:pos="90"/>
          <w:tab w:val="left" w:pos="2321"/>
        </w:tabs>
        <w:rPr>
          <w:b/>
          <w:snapToGrid w:val="0"/>
          <w:color w:val="000000"/>
        </w:rPr>
      </w:pPr>
    </w:p>
    <w:p w14:paraId="290A9736" w14:textId="77777777" w:rsidR="00C008F4" w:rsidRDefault="00C008F4" w:rsidP="00C008F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AB4709">
        <w:rPr>
          <w:snapToGrid w:val="0"/>
          <w:color w:val="000000"/>
        </w:rPr>
        <w:t>via Giuseppe Ferrari, 4 – 00195 Roma</w:t>
      </w:r>
    </w:p>
    <w:p w14:paraId="1657CB56" w14:textId="77777777" w:rsidR="00C008F4" w:rsidRDefault="00C008F4" w:rsidP="00C008F4">
      <w:pPr>
        <w:widowControl w:val="0"/>
        <w:tabs>
          <w:tab w:val="left" w:pos="90"/>
          <w:tab w:val="left" w:pos="2321"/>
        </w:tabs>
        <w:rPr>
          <w:snapToGrid w:val="0"/>
          <w:color w:val="000000"/>
        </w:rPr>
      </w:pPr>
      <w:r>
        <w:rPr>
          <w:snapToGrid w:val="0"/>
          <w:color w:val="000000"/>
        </w:rPr>
        <w:tab/>
      </w:r>
      <w:r>
        <w:rPr>
          <w:snapToGrid w:val="0"/>
          <w:color w:val="000000"/>
        </w:rPr>
        <w:tab/>
        <w:t>Tel.</w:t>
      </w:r>
      <w:r w:rsidR="005A431A">
        <w:rPr>
          <w:snapToGrid w:val="0"/>
          <w:color w:val="000000"/>
        </w:rPr>
        <w:t xml:space="preserve"> </w:t>
      </w:r>
      <w:r w:rsidR="005A431A" w:rsidRPr="005A431A">
        <w:rPr>
          <w:snapToGrid w:val="0"/>
          <w:color w:val="000000"/>
        </w:rPr>
        <w:t>06 69221565</w:t>
      </w:r>
    </w:p>
    <w:p w14:paraId="4120581E" w14:textId="77777777" w:rsidR="00C008F4" w:rsidRDefault="00C008F4" w:rsidP="00C008F4">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182" w:history="1">
        <w:r w:rsidR="005A431A" w:rsidRPr="00915ABF">
          <w:rPr>
            <w:rStyle w:val="Collegamentoipertestuale"/>
            <w:snapToGrid w:val="0"/>
          </w:rPr>
          <w:t>consuladoroma@rree.gob.sv</w:t>
        </w:r>
      </w:hyperlink>
      <w:r w:rsidR="005A431A">
        <w:rPr>
          <w:snapToGrid w:val="0"/>
          <w:color w:val="000000"/>
        </w:rPr>
        <w:t xml:space="preserve"> </w:t>
      </w:r>
    </w:p>
    <w:p w14:paraId="10E14161" w14:textId="77777777" w:rsidR="00F90647" w:rsidRPr="00F90647" w:rsidRDefault="00C008F4" w:rsidP="00F90647">
      <w:pPr>
        <w:widowControl w:val="0"/>
        <w:tabs>
          <w:tab w:val="left" w:pos="90"/>
          <w:tab w:val="left" w:pos="2321"/>
        </w:tabs>
        <w:spacing w:before="49"/>
        <w:rPr>
          <w:snapToGrid w:val="0"/>
          <w:color w:val="000000"/>
        </w:rPr>
      </w:pPr>
      <w:r>
        <w:rPr>
          <w:b/>
          <w:snapToGrid w:val="0"/>
          <w:color w:val="000000"/>
        </w:rPr>
        <w:t>Circoscrizione</w:t>
      </w:r>
      <w:r w:rsidRPr="00F90647">
        <w:rPr>
          <w:b/>
          <w:snapToGrid w:val="0"/>
          <w:color w:val="000000"/>
        </w:rPr>
        <w:tab/>
      </w:r>
      <w:r w:rsidRPr="00F90647">
        <w:rPr>
          <w:snapToGrid w:val="0"/>
          <w:color w:val="000000"/>
        </w:rPr>
        <w:t>Lazio, Toscana, Campania</w:t>
      </w:r>
      <w:r w:rsidR="00F90647" w:rsidRPr="00F90647">
        <w:rPr>
          <w:snapToGrid w:val="0"/>
          <w:color w:val="000000"/>
        </w:rPr>
        <w:t>, Umbria, Abruzzo, Molise, Marche, Puglia, Basilicata, Calabria, Sicilia,</w:t>
      </w:r>
    </w:p>
    <w:p w14:paraId="2C95EED8" w14:textId="77777777" w:rsidR="00C008F4" w:rsidRPr="00F90647" w:rsidRDefault="00F90647" w:rsidP="00F90647">
      <w:pPr>
        <w:widowControl w:val="0"/>
        <w:tabs>
          <w:tab w:val="left" w:pos="90"/>
          <w:tab w:val="left" w:pos="2321"/>
        </w:tabs>
        <w:spacing w:before="49"/>
        <w:rPr>
          <w:snapToGrid w:val="0"/>
          <w:color w:val="000000"/>
        </w:rPr>
      </w:pPr>
      <w:r w:rsidRPr="00F90647">
        <w:rPr>
          <w:snapToGrid w:val="0"/>
          <w:color w:val="000000"/>
        </w:rPr>
        <w:tab/>
      </w:r>
      <w:r w:rsidRPr="00F90647">
        <w:rPr>
          <w:snapToGrid w:val="0"/>
          <w:color w:val="000000"/>
        </w:rPr>
        <w:tab/>
        <w:t>Sardegna</w:t>
      </w:r>
    </w:p>
    <w:p w14:paraId="0EF8AEB0" w14:textId="77777777" w:rsidR="00C008F4" w:rsidRDefault="00C008F4" w:rsidP="00C008F4">
      <w:pPr>
        <w:widowControl w:val="0"/>
        <w:tabs>
          <w:tab w:val="left" w:pos="90"/>
        </w:tabs>
        <w:rPr>
          <w:b/>
          <w:snapToGrid w:val="0"/>
          <w:color w:val="000080"/>
          <w:u w:val="single"/>
        </w:rPr>
      </w:pPr>
    </w:p>
    <w:p w14:paraId="75523DB9" w14:textId="7553C2D7" w:rsidR="00C008F4" w:rsidRDefault="00C008F4" w:rsidP="00C008F4">
      <w:pPr>
        <w:widowControl w:val="0"/>
        <w:tabs>
          <w:tab w:val="left" w:pos="90"/>
        </w:tabs>
        <w:spacing w:before="23"/>
        <w:rPr>
          <w:snapToGrid w:val="0"/>
          <w:color w:val="000000"/>
        </w:rPr>
      </w:pPr>
      <w:r w:rsidRPr="00C008F4">
        <w:rPr>
          <w:snapToGrid w:val="0"/>
          <w:color w:val="000000"/>
        </w:rPr>
        <w:t xml:space="preserve">Signora </w:t>
      </w:r>
      <w:r w:rsidR="00F90647" w:rsidRPr="00C008F4">
        <w:rPr>
          <w:snapToGrid w:val="0"/>
          <w:color w:val="000000"/>
        </w:rPr>
        <w:t>NANCY MARISOL HERNÁNDEZ MOUNIQ</w:t>
      </w:r>
      <w:r w:rsidRPr="00C008F4">
        <w:rPr>
          <w:snapToGrid w:val="0"/>
          <w:color w:val="000000"/>
        </w:rPr>
        <w:t>, Console Generale (Exequatur</w:t>
      </w:r>
      <w:r w:rsidR="00F85F55">
        <w:rPr>
          <w:snapToGrid w:val="0"/>
          <w:color w:val="000000"/>
        </w:rPr>
        <w:t xml:space="preserve"> 26 marzo 2024</w:t>
      </w:r>
      <w:r w:rsidRPr="00C008F4">
        <w:rPr>
          <w:snapToGrid w:val="0"/>
          <w:color w:val="000000"/>
        </w:rPr>
        <w:t>)</w:t>
      </w:r>
      <w:r w:rsidR="00F90647">
        <w:rPr>
          <w:snapToGrid w:val="0"/>
          <w:color w:val="000000"/>
        </w:rPr>
        <w:t xml:space="preserve"> </w:t>
      </w:r>
    </w:p>
    <w:p w14:paraId="7D3A0E93" w14:textId="77777777" w:rsidR="007A6725" w:rsidRDefault="007A6725" w:rsidP="00C008F4">
      <w:pPr>
        <w:widowControl w:val="0"/>
        <w:tabs>
          <w:tab w:val="left" w:pos="90"/>
        </w:tabs>
        <w:rPr>
          <w:b/>
          <w:snapToGrid w:val="0"/>
          <w:color w:val="000080"/>
          <w:u w:val="single"/>
        </w:rPr>
      </w:pPr>
    </w:p>
    <w:p w14:paraId="77CE4CCA" w14:textId="77777777" w:rsidR="00757A55" w:rsidRPr="001838BE" w:rsidRDefault="00757A55" w:rsidP="00C008F4">
      <w:pPr>
        <w:widowControl w:val="0"/>
        <w:tabs>
          <w:tab w:val="left" w:pos="90"/>
        </w:tabs>
        <w:rPr>
          <w:b/>
          <w:snapToGrid w:val="0"/>
          <w:color w:val="000080"/>
          <w:u w:val="single"/>
        </w:rPr>
      </w:pPr>
    </w:p>
    <w:p w14:paraId="28D85A54" w14:textId="77777777" w:rsidR="009518AA" w:rsidRPr="00C008F4" w:rsidRDefault="009518AA">
      <w:pPr>
        <w:widowControl w:val="0"/>
        <w:tabs>
          <w:tab w:val="left" w:pos="90"/>
        </w:tabs>
        <w:spacing w:before="23"/>
        <w:rPr>
          <w:snapToGrid w:val="0"/>
          <w:color w:val="000000"/>
        </w:rPr>
      </w:pPr>
    </w:p>
    <w:p w14:paraId="0F0E0908" w14:textId="77777777" w:rsidR="004944D8" w:rsidRDefault="004944D8">
      <w:pPr>
        <w:widowControl w:val="0"/>
        <w:tabs>
          <w:tab w:val="left" w:pos="90"/>
        </w:tabs>
        <w:spacing w:before="23"/>
        <w:rPr>
          <w:b/>
          <w:snapToGrid w:val="0"/>
          <w:color w:val="000080"/>
          <w:u w:val="single"/>
        </w:rPr>
      </w:pPr>
      <w:r>
        <w:rPr>
          <w:b/>
          <w:snapToGrid w:val="0"/>
          <w:color w:val="000080"/>
          <w:u w:val="single"/>
        </w:rPr>
        <w:t>ANCONA – CONSOLATO ONORARIO</w:t>
      </w:r>
    </w:p>
    <w:p w14:paraId="287D3A72" w14:textId="77777777" w:rsidR="004944D8" w:rsidRDefault="004944D8">
      <w:pPr>
        <w:widowControl w:val="0"/>
        <w:tabs>
          <w:tab w:val="left" w:pos="90"/>
        </w:tabs>
        <w:spacing w:before="23"/>
        <w:rPr>
          <w:b/>
          <w:snapToGrid w:val="0"/>
          <w:color w:val="000080"/>
          <w:u w:val="single"/>
        </w:rPr>
      </w:pPr>
    </w:p>
    <w:p w14:paraId="6737E647" w14:textId="58A44B36" w:rsidR="00C90B72" w:rsidRDefault="004944D8">
      <w:pPr>
        <w:pStyle w:val="H5"/>
        <w:widowControl w:val="0"/>
        <w:tabs>
          <w:tab w:val="left" w:pos="90"/>
        </w:tabs>
        <w:spacing w:before="23" w:after="0"/>
        <w:rPr>
          <w:b w:val="0"/>
          <w:bCs/>
        </w:rPr>
      </w:pPr>
      <w:r>
        <w:t>Indirizzo</w:t>
      </w:r>
      <w:r>
        <w:tab/>
      </w:r>
      <w:r>
        <w:tab/>
      </w:r>
      <w:r w:rsidRPr="000B1F4C">
        <w:rPr>
          <w:b w:val="0"/>
        </w:rPr>
        <w:t xml:space="preserve">    </w:t>
      </w:r>
      <w:r w:rsidR="00955200" w:rsidRPr="00955200">
        <w:rPr>
          <w:b w:val="0"/>
        </w:rPr>
        <w:t xml:space="preserve">Palazzo </w:t>
      </w:r>
      <w:proofErr w:type="spellStart"/>
      <w:r w:rsidR="00955200" w:rsidRPr="00955200">
        <w:rPr>
          <w:b w:val="0"/>
        </w:rPr>
        <w:t>Ajò</w:t>
      </w:r>
      <w:proofErr w:type="spellEnd"/>
      <w:r w:rsidR="00955200">
        <w:rPr>
          <w:b w:val="0"/>
        </w:rPr>
        <w:t xml:space="preserve"> via </w:t>
      </w:r>
      <w:proofErr w:type="spellStart"/>
      <w:r w:rsidR="00955200">
        <w:rPr>
          <w:b w:val="0"/>
        </w:rPr>
        <w:t>Astagno</w:t>
      </w:r>
      <w:proofErr w:type="spellEnd"/>
      <w:r w:rsidR="00955200">
        <w:rPr>
          <w:b w:val="0"/>
        </w:rPr>
        <w:t xml:space="preserve"> n.3 – 6012</w:t>
      </w:r>
      <w:r w:rsidR="00FA4667">
        <w:rPr>
          <w:b w:val="0"/>
        </w:rPr>
        <w:t>2</w:t>
      </w:r>
      <w:r w:rsidR="00955200">
        <w:rPr>
          <w:b w:val="0"/>
        </w:rPr>
        <w:t xml:space="preserve"> Ancona</w:t>
      </w:r>
    </w:p>
    <w:p w14:paraId="668A1AD7" w14:textId="253A2123" w:rsidR="004944D8" w:rsidRDefault="004944D8">
      <w:r>
        <w:tab/>
      </w:r>
      <w:r>
        <w:tab/>
      </w:r>
      <w:r>
        <w:tab/>
        <w:t xml:space="preserve">    Tel. </w:t>
      </w:r>
      <w:r w:rsidR="008130F3">
        <w:t>071</w:t>
      </w:r>
      <w:r w:rsidR="00FA4667">
        <w:t>7451890</w:t>
      </w:r>
      <w:r w:rsidR="008130F3">
        <w:t xml:space="preserve">   3381336468 </w:t>
      </w:r>
    </w:p>
    <w:p w14:paraId="5B349D45" w14:textId="20A58F1B" w:rsidR="009F5825" w:rsidRDefault="009F5825">
      <w:pPr>
        <w:rPr>
          <w:b/>
          <w:bCs/>
        </w:rPr>
      </w:pPr>
      <w:r>
        <w:rPr>
          <w:b/>
          <w:bCs/>
        </w:rPr>
        <w:tab/>
      </w:r>
      <w:r>
        <w:rPr>
          <w:b/>
          <w:bCs/>
        </w:rPr>
        <w:tab/>
      </w:r>
      <w:r>
        <w:rPr>
          <w:b/>
          <w:bCs/>
        </w:rPr>
        <w:tab/>
        <w:t xml:space="preserve">    </w:t>
      </w:r>
      <w:r>
        <w:t xml:space="preserve">E-mail </w:t>
      </w:r>
      <w:hyperlink r:id="rId183" w:history="1">
        <w:r w:rsidR="00FA4667" w:rsidRPr="00EA62C8">
          <w:rPr>
            <w:rStyle w:val="Collegamentoipertestuale"/>
          </w:rPr>
          <w:t>consolato.elsalvador@libero.it</w:t>
        </w:r>
      </w:hyperlink>
      <w:r w:rsidR="00FA4667">
        <w:t xml:space="preserve"> </w:t>
      </w:r>
    </w:p>
    <w:p w14:paraId="0C8240E1" w14:textId="77777777" w:rsidR="004944D8" w:rsidRDefault="004944D8">
      <w:r>
        <w:rPr>
          <w:b/>
          <w:bCs/>
        </w:rPr>
        <w:t>Circoscrizione</w:t>
      </w:r>
      <w:r>
        <w:tab/>
      </w:r>
      <w:r>
        <w:tab/>
        <w:t xml:space="preserve">    Marche</w:t>
      </w:r>
    </w:p>
    <w:p w14:paraId="7BFF9EEC" w14:textId="77777777" w:rsidR="004944D8" w:rsidRDefault="004944D8">
      <w:r>
        <w:tab/>
      </w:r>
      <w:r>
        <w:tab/>
      </w:r>
      <w:r>
        <w:tab/>
        <w:t xml:space="preserve">    </w:t>
      </w:r>
    </w:p>
    <w:p w14:paraId="1880C3DD" w14:textId="77777777" w:rsidR="004944D8" w:rsidRDefault="004944D8">
      <w:r>
        <w:t>Signor MAURIZIO MARCHETTI MORGANTI, Console onorario, (</w:t>
      </w:r>
      <w:r w:rsidR="00FE73B3">
        <w:t>Rinnovo e</w:t>
      </w:r>
      <w:r>
        <w:t xml:space="preserve">xequatur </w:t>
      </w:r>
      <w:r w:rsidR="002E1072">
        <w:t>4 novembre 2022</w:t>
      </w:r>
      <w:r>
        <w:t>)</w:t>
      </w:r>
    </w:p>
    <w:p w14:paraId="1EE6C024" w14:textId="77777777" w:rsidR="004944D8" w:rsidRPr="00AE28DC" w:rsidRDefault="004944D8">
      <w:pPr>
        <w:widowControl w:val="0"/>
        <w:tabs>
          <w:tab w:val="left" w:pos="90"/>
        </w:tabs>
        <w:spacing w:before="23"/>
        <w:rPr>
          <w:snapToGrid w:val="0"/>
          <w:color w:val="000000"/>
        </w:rPr>
      </w:pPr>
    </w:p>
    <w:p w14:paraId="1565EA2A" w14:textId="77777777" w:rsidR="00AE28DC" w:rsidRPr="00AE28DC" w:rsidRDefault="00AE28DC">
      <w:pPr>
        <w:widowControl w:val="0"/>
        <w:tabs>
          <w:tab w:val="left" w:pos="90"/>
        </w:tabs>
        <w:spacing w:before="23"/>
        <w:rPr>
          <w:snapToGrid w:val="0"/>
          <w:color w:val="000000"/>
        </w:rPr>
      </w:pPr>
    </w:p>
    <w:p w14:paraId="01D512DF" w14:textId="77777777" w:rsidR="00AE28DC" w:rsidRDefault="00AE28DC" w:rsidP="00AE28DC">
      <w:pPr>
        <w:widowControl w:val="0"/>
        <w:tabs>
          <w:tab w:val="left" w:pos="90"/>
        </w:tabs>
        <w:spacing w:before="23"/>
        <w:rPr>
          <w:b/>
          <w:snapToGrid w:val="0"/>
          <w:color w:val="000080"/>
          <w:u w:val="single"/>
        </w:rPr>
      </w:pPr>
      <w:r>
        <w:rPr>
          <w:b/>
          <w:snapToGrid w:val="0"/>
          <w:color w:val="000080"/>
          <w:u w:val="single"/>
        </w:rPr>
        <w:t>CAMPOBASSO – CONSOLATO ONORARIO</w:t>
      </w:r>
    </w:p>
    <w:p w14:paraId="66419EAB" w14:textId="77777777" w:rsidR="00AE28DC" w:rsidRDefault="00AE28DC" w:rsidP="00AE28DC">
      <w:pPr>
        <w:widowControl w:val="0"/>
        <w:tabs>
          <w:tab w:val="left" w:pos="90"/>
        </w:tabs>
        <w:spacing w:before="23"/>
        <w:rPr>
          <w:b/>
          <w:snapToGrid w:val="0"/>
          <w:color w:val="000080"/>
          <w:u w:val="single"/>
        </w:rPr>
      </w:pPr>
    </w:p>
    <w:p w14:paraId="7E710606" w14:textId="77777777" w:rsidR="00AE28DC" w:rsidRDefault="00AE28DC" w:rsidP="00AE28DC">
      <w:pPr>
        <w:pStyle w:val="H5"/>
        <w:widowControl w:val="0"/>
        <w:tabs>
          <w:tab w:val="left" w:pos="90"/>
        </w:tabs>
        <w:spacing w:before="23" w:after="0"/>
        <w:rPr>
          <w:b w:val="0"/>
          <w:bCs/>
        </w:rPr>
      </w:pPr>
      <w:r>
        <w:t>Indirizzo</w:t>
      </w:r>
      <w:r>
        <w:tab/>
      </w:r>
      <w:r>
        <w:tab/>
      </w:r>
      <w:r w:rsidRPr="000B1F4C">
        <w:rPr>
          <w:b w:val="0"/>
        </w:rPr>
        <w:t xml:space="preserve">    </w:t>
      </w:r>
      <w:r w:rsidR="0016559E">
        <w:rPr>
          <w:b w:val="0"/>
        </w:rPr>
        <w:t>Piazza della Vittoria</w:t>
      </w:r>
      <w:r w:rsidRPr="000B1F4C">
        <w:rPr>
          <w:b w:val="0"/>
        </w:rPr>
        <w:t xml:space="preserve">, </w:t>
      </w:r>
      <w:r w:rsidR="0016559E">
        <w:rPr>
          <w:b w:val="0"/>
        </w:rPr>
        <w:t>1</w:t>
      </w:r>
      <w:r>
        <w:rPr>
          <w:b w:val="0"/>
          <w:bCs/>
        </w:rPr>
        <w:t xml:space="preserve"> – 86100 Campobasso</w:t>
      </w:r>
    </w:p>
    <w:p w14:paraId="51010758" w14:textId="77777777" w:rsidR="00AE28DC" w:rsidRDefault="00AE28DC" w:rsidP="00AE28DC">
      <w:r>
        <w:tab/>
      </w:r>
      <w:r>
        <w:tab/>
      </w:r>
      <w:r>
        <w:tab/>
        <w:t xml:space="preserve">    Tel. 3387256970</w:t>
      </w:r>
    </w:p>
    <w:p w14:paraId="2F839BDA" w14:textId="77777777" w:rsidR="00AE28DC" w:rsidRDefault="00AE28DC" w:rsidP="00AE28DC">
      <w:pPr>
        <w:rPr>
          <w:b/>
          <w:bCs/>
        </w:rPr>
      </w:pPr>
      <w:r>
        <w:rPr>
          <w:b/>
          <w:bCs/>
        </w:rPr>
        <w:tab/>
      </w:r>
      <w:r>
        <w:rPr>
          <w:b/>
          <w:bCs/>
        </w:rPr>
        <w:tab/>
      </w:r>
      <w:r>
        <w:rPr>
          <w:b/>
          <w:bCs/>
        </w:rPr>
        <w:tab/>
        <w:t xml:space="preserve">    </w:t>
      </w:r>
      <w:r>
        <w:t xml:space="preserve">E-mail </w:t>
      </w:r>
      <w:hyperlink r:id="rId184" w:history="1">
        <w:r w:rsidR="00263D53" w:rsidRPr="00260932">
          <w:rPr>
            <w:rStyle w:val="Collegamentoipertestuale"/>
          </w:rPr>
          <w:t>consolatoelsalvador.cb@gmail.com</w:t>
        </w:r>
      </w:hyperlink>
      <w:r w:rsidR="00263D53">
        <w:t xml:space="preserve"> </w:t>
      </w:r>
    </w:p>
    <w:p w14:paraId="66FECEB6" w14:textId="77777777" w:rsidR="00AE28DC" w:rsidRDefault="00AE28DC" w:rsidP="00AE28DC">
      <w:r>
        <w:rPr>
          <w:b/>
          <w:bCs/>
        </w:rPr>
        <w:t>Circoscrizione</w:t>
      </w:r>
      <w:r>
        <w:tab/>
      </w:r>
      <w:r>
        <w:tab/>
        <w:t xml:space="preserve">    Molise, Abruzzo, Puglia, Umbria</w:t>
      </w:r>
    </w:p>
    <w:p w14:paraId="584D181F" w14:textId="77777777" w:rsidR="00AE28DC" w:rsidRDefault="00AE28DC" w:rsidP="00AE28DC">
      <w:r>
        <w:tab/>
      </w:r>
      <w:r>
        <w:tab/>
      </w:r>
      <w:r>
        <w:tab/>
        <w:t xml:space="preserve">    </w:t>
      </w:r>
    </w:p>
    <w:p w14:paraId="20A34EB5" w14:textId="77777777" w:rsidR="00AE28DC" w:rsidRDefault="00AE28DC" w:rsidP="00AE28DC">
      <w:r>
        <w:t>Signor FRANCO CIUFO, Console onorario, (</w:t>
      </w:r>
      <w:r w:rsidR="00811E38">
        <w:t>Rinnovo e</w:t>
      </w:r>
      <w:r>
        <w:t xml:space="preserve">xequatur </w:t>
      </w:r>
      <w:r w:rsidR="00811E38">
        <w:t>26 aprile 2024</w:t>
      </w:r>
      <w:r>
        <w:t>)</w:t>
      </w:r>
    </w:p>
    <w:p w14:paraId="340F2961" w14:textId="77777777" w:rsidR="00AE28DC" w:rsidRPr="00482029" w:rsidRDefault="00AE28DC" w:rsidP="00482029">
      <w:pPr>
        <w:widowControl w:val="0"/>
        <w:tabs>
          <w:tab w:val="left" w:pos="90"/>
        </w:tabs>
        <w:rPr>
          <w:b/>
          <w:snapToGrid w:val="0"/>
          <w:color w:val="000080"/>
          <w:u w:val="single"/>
        </w:rPr>
      </w:pPr>
    </w:p>
    <w:p w14:paraId="44B34DD9" w14:textId="77777777" w:rsidR="008B1250" w:rsidRDefault="008B1250" w:rsidP="008B1250">
      <w:pPr>
        <w:widowControl w:val="0"/>
        <w:tabs>
          <w:tab w:val="left" w:pos="90"/>
        </w:tabs>
        <w:rPr>
          <w:b/>
          <w:snapToGrid w:val="0"/>
          <w:color w:val="000080"/>
          <w:u w:val="single"/>
        </w:rPr>
      </w:pPr>
    </w:p>
    <w:p w14:paraId="2DBE4EFB" w14:textId="77777777" w:rsidR="008B1250" w:rsidRDefault="008B1250" w:rsidP="008B1250">
      <w:pPr>
        <w:widowControl w:val="0"/>
        <w:tabs>
          <w:tab w:val="left" w:pos="90"/>
        </w:tabs>
        <w:rPr>
          <w:b/>
          <w:snapToGrid w:val="0"/>
          <w:color w:val="000080"/>
          <w:sz w:val="26"/>
          <w:u w:val="single"/>
        </w:rPr>
      </w:pPr>
      <w:r>
        <w:rPr>
          <w:b/>
          <w:snapToGrid w:val="0"/>
          <w:color w:val="000080"/>
          <w:u w:val="single"/>
        </w:rPr>
        <w:t xml:space="preserve">FIRENZE - CONSOLATO ONORARIO            </w:t>
      </w:r>
    </w:p>
    <w:p w14:paraId="78E8C228" w14:textId="77777777" w:rsidR="008B1250" w:rsidRPr="00345C96" w:rsidRDefault="008B1250" w:rsidP="008B1250">
      <w:pPr>
        <w:widowControl w:val="0"/>
        <w:tabs>
          <w:tab w:val="left" w:pos="90"/>
          <w:tab w:val="left" w:pos="2321"/>
        </w:tabs>
        <w:spacing w:before="49"/>
        <w:rPr>
          <w:rStyle w:val="labelnormal1"/>
          <w:rFonts w:ascii="Times New Roman" w:hAnsi="Times New Roman"/>
          <w:color w:val="000000"/>
          <w:sz w:val="20"/>
          <w:szCs w:val="20"/>
        </w:rPr>
      </w:pPr>
      <w:r>
        <w:t>Indirizzo</w:t>
      </w:r>
      <w:r>
        <w:tab/>
      </w:r>
      <w:r w:rsidRPr="00345C96">
        <w:rPr>
          <w:rStyle w:val="labelnormal1"/>
          <w:rFonts w:ascii="Times New Roman" w:hAnsi="Times New Roman"/>
          <w:color w:val="000000"/>
          <w:sz w:val="20"/>
          <w:szCs w:val="20"/>
        </w:rPr>
        <w:t>Via della Condotta, 12 – 50122 Firenze</w:t>
      </w:r>
    </w:p>
    <w:p w14:paraId="146D639B" w14:textId="77777777" w:rsidR="008B1250" w:rsidRPr="00345C96" w:rsidRDefault="008B1250" w:rsidP="008B1250">
      <w:pPr>
        <w:widowControl w:val="0"/>
        <w:tabs>
          <w:tab w:val="left" w:pos="90"/>
          <w:tab w:val="left" w:pos="2321"/>
        </w:tabs>
        <w:spacing w:before="49"/>
        <w:rPr>
          <w:rStyle w:val="labelnormal1"/>
          <w:rFonts w:ascii="Times New Roman" w:hAnsi="Times New Roman"/>
          <w:color w:val="000000"/>
          <w:sz w:val="20"/>
          <w:szCs w:val="20"/>
        </w:rPr>
      </w:pPr>
      <w:r w:rsidRPr="00345C96">
        <w:rPr>
          <w:rStyle w:val="labelnormal1"/>
          <w:rFonts w:ascii="Times New Roman" w:hAnsi="Times New Roman"/>
          <w:color w:val="000000"/>
          <w:sz w:val="20"/>
          <w:szCs w:val="20"/>
        </w:rPr>
        <w:tab/>
      </w:r>
      <w:r w:rsidRPr="00345C96">
        <w:rPr>
          <w:rStyle w:val="labelnormal1"/>
          <w:rFonts w:ascii="Times New Roman" w:hAnsi="Times New Roman"/>
          <w:color w:val="000000"/>
          <w:sz w:val="20"/>
          <w:szCs w:val="20"/>
        </w:rPr>
        <w:tab/>
        <w:t>Tel. e fax 055292256</w:t>
      </w:r>
    </w:p>
    <w:p w14:paraId="4392FA83" w14:textId="77777777" w:rsidR="008B1250" w:rsidRPr="00345C96" w:rsidRDefault="008B1250" w:rsidP="008B1250">
      <w:pPr>
        <w:widowControl w:val="0"/>
        <w:tabs>
          <w:tab w:val="left" w:pos="90"/>
          <w:tab w:val="left" w:pos="2321"/>
        </w:tabs>
        <w:spacing w:before="49"/>
        <w:rPr>
          <w:b/>
          <w:snapToGrid w:val="0"/>
          <w:color w:val="000000"/>
        </w:rPr>
      </w:pPr>
      <w:r w:rsidRPr="00345C96">
        <w:rPr>
          <w:rStyle w:val="labelnormal1"/>
          <w:rFonts w:ascii="Times New Roman" w:hAnsi="Times New Roman"/>
          <w:color w:val="000000"/>
          <w:sz w:val="20"/>
          <w:szCs w:val="20"/>
        </w:rPr>
        <w:tab/>
      </w:r>
      <w:r w:rsidRPr="00345C96">
        <w:rPr>
          <w:rStyle w:val="labelnormal1"/>
          <w:rFonts w:ascii="Times New Roman" w:hAnsi="Times New Roman"/>
          <w:color w:val="000000"/>
          <w:sz w:val="20"/>
          <w:szCs w:val="20"/>
        </w:rPr>
        <w:tab/>
        <w:t>E-mail avvitali@tiscalinet.it</w:t>
      </w:r>
    </w:p>
    <w:p w14:paraId="78A15F2F" w14:textId="77777777" w:rsidR="008B1250" w:rsidRDefault="008B1250" w:rsidP="008B125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1CD87FB" w14:textId="77777777" w:rsidR="008B1250" w:rsidRDefault="008B1250" w:rsidP="008B125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4E69668" w14:textId="77777777" w:rsidR="008B1250" w:rsidRDefault="008B1250" w:rsidP="008B1250">
      <w:r>
        <w:t xml:space="preserve">Signor ENRICO MARIA VITALI CASANUOVA, Console onorario, (Rinnovo exequatur </w:t>
      </w:r>
      <w:r w:rsidR="00866187">
        <w:t>8 gennaio 2024</w:t>
      </w:r>
      <w:r>
        <w:t>)</w:t>
      </w:r>
    </w:p>
    <w:p w14:paraId="481993D8" w14:textId="77777777" w:rsidR="003F771F" w:rsidRDefault="003F771F">
      <w:pPr>
        <w:widowControl w:val="0"/>
        <w:tabs>
          <w:tab w:val="left" w:pos="90"/>
        </w:tabs>
        <w:rPr>
          <w:b/>
          <w:snapToGrid w:val="0"/>
          <w:color w:val="000080"/>
          <w:u w:val="single"/>
        </w:rPr>
      </w:pPr>
      <w:r>
        <w:rPr>
          <w:b/>
          <w:snapToGrid w:val="0"/>
          <w:color w:val="000080"/>
          <w:u w:val="single"/>
        </w:rPr>
        <w:br w:type="page"/>
      </w:r>
    </w:p>
    <w:p w14:paraId="1849ACDF" w14:textId="77777777" w:rsidR="003F771F" w:rsidRDefault="003F771F" w:rsidP="003F771F">
      <w:pPr>
        <w:widowControl w:val="0"/>
        <w:tabs>
          <w:tab w:val="left" w:pos="90"/>
        </w:tabs>
        <w:jc w:val="right"/>
        <w:rPr>
          <w:b/>
          <w:snapToGrid w:val="0"/>
          <w:sz w:val="16"/>
          <w:szCs w:val="16"/>
        </w:rPr>
      </w:pPr>
      <w:r>
        <w:rPr>
          <w:b/>
          <w:snapToGrid w:val="0"/>
          <w:sz w:val="16"/>
          <w:szCs w:val="16"/>
        </w:rPr>
        <w:t>EL SALVADOR</w:t>
      </w:r>
    </w:p>
    <w:p w14:paraId="5D79B3F6" w14:textId="77777777" w:rsidR="008B1250" w:rsidRDefault="008B1250">
      <w:pPr>
        <w:widowControl w:val="0"/>
        <w:tabs>
          <w:tab w:val="left" w:pos="90"/>
        </w:tabs>
        <w:rPr>
          <w:b/>
          <w:snapToGrid w:val="0"/>
          <w:color w:val="000080"/>
          <w:u w:val="single"/>
        </w:rPr>
      </w:pPr>
    </w:p>
    <w:p w14:paraId="20F9D31D" w14:textId="77777777" w:rsidR="008B1250" w:rsidRDefault="008B1250">
      <w:pPr>
        <w:widowControl w:val="0"/>
        <w:tabs>
          <w:tab w:val="left" w:pos="90"/>
        </w:tabs>
        <w:rPr>
          <w:b/>
          <w:snapToGrid w:val="0"/>
          <w:color w:val="000080"/>
          <w:u w:val="single"/>
        </w:rPr>
      </w:pPr>
    </w:p>
    <w:p w14:paraId="2B24C4D8"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3CA06CFC" w14:textId="77777777" w:rsidR="004944D8" w:rsidRDefault="004944D8" w:rsidP="004C62BB">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181C334"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A2AA2E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0B8E31D" w14:textId="77777777" w:rsidR="004944D8" w:rsidRDefault="004944D8">
      <w:pPr>
        <w:widowControl w:val="0"/>
        <w:tabs>
          <w:tab w:val="left" w:pos="90"/>
        </w:tabs>
        <w:rPr>
          <w:b/>
          <w:snapToGrid w:val="0"/>
          <w:color w:val="000080"/>
          <w:u w:val="single"/>
        </w:rPr>
      </w:pPr>
    </w:p>
    <w:p w14:paraId="7FEDD641" w14:textId="77777777" w:rsidR="004944D8" w:rsidRDefault="004944D8">
      <w:pPr>
        <w:widowControl w:val="0"/>
        <w:tabs>
          <w:tab w:val="left" w:pos="90"/>
        </w:tabs>
        <w:rPr>
          <w:b/>
          <w:snapToGrid w:val="0"/>
          <w:color w:val="000080"/>
          <w:u w:val="single"/>
        </w:rPr>
      </w:pPr>
    </w:p>
    <w:p w14:paraId="62416C3B"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02E1ED9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72EDB">
        <w:rPr>
          <w:snapToGrid w:val="0"/>
          <w:color w:val="000000"/>
        </w:rPr>
        <w:t xml:space="preserve">Nuova </w:t>
      </w:r>
      <w:r>
        <w:rPr>
          <w:snapToGrid w:val="0"/>
          <w:color w:val="000000"/>
        </w:rPr>
        <w:t xml:space="preserve">Ponte di Tappia, 82 - 80133 Napoli </w:t>
      </w:r>
    </w:p>
    <w:p w14:paraId="3063E79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0815520217 - Fax 0815802405  </w:t>
      </w:r>
    </w:p>
    <w:p w14:paraId="03B82E6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cons.elsalvador@studiodigianni.it</w:t>
      </w:r>
    </w:p>
    <w:p w14:paraId="4BD8E5C8"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5AF4049E" w14:textId="77777777" w:rsidR="004944D8" w:rsidRDefault="004944D8">
      <w:pPr>
        <w:widowControl w:val="0"/>
        <w:tabs>
          <w:tab w:val="left" w:pos="2321"/>
        </w:tabs>
        <w:rPr>
          <w:snapToGrid w:val="0"/>
          <w:color w:val="000000"/>
        </w:rPr>
      </w:pPr>
    </w:p>
    <w:p w14:paraId="5E620EDE" w14:textId="77777777" w:rsidR="004944D8" w:rsidRDefault="004944D8">
      <w:pPr>
        <w:widowControl w:val="0"/>
        <w:tabs>
          <w:tab w:val="left" w:pos="2321"/>
        </w:tabs>
        <w:rPr>
          <w:snapToGrid w:val="0"/>
          <w:color w:val="000000"/>
          <w:sz w:val="26"/>
        </w:rPr>
      </w:pPr>
      <w:r>
        <w:rPr>
          <w:snapToGrid w:val="0"/>
          <w:color w:val="000000"/>
        </w:rPr>
        <w:t xml:space="preserve">Signor RENATO DI GIANNI, Console Onorario (Rinnovo exequatur </w:t>
      </w:r>
      <w:r w:rsidR="001837DA">
        <w:rPr>
          <w:snapToGrid w:val="0"/>
          <w:color w:val="000000"/>
        </w:rPr>
        <w:t>22 febbraio 2022</w:t>
      </w:r>
      <w:r>
        <w:rPr>
          <w:snapToGrid w:val="0"/>
          <w:color w:val="000000"/>
        </w:rPr>
        <w:t>)</w:t>
      </w:r>
    </w:p>
    <w:p w14:paraId="72E142F2" w14:textId="77777777" w:rsidR="004944D8" w:rsidRDefault="004944D8">
      <w:pPr>
        <w:widowControl w:val="0"/>
        <w:tabs>
          <w:tab w:val="left" w:pos="90"/>
        </w:tabs>
        <w:rPr>
          <w:b/>
          <w:snapToGrid w:val="0"/>
          <w:color w:val="000080"/>
          <w:u w:val="single"/>
        </w:rPr>
      </w:pPr>
    </w:p>
    <w:p w14:paraId="46D2381F" w14:textId="77777777" w:rsidR="008B1250" w:rsidRDefault="008B1250" w:rsidP="008B1250">
      <w:pPr>
        <w:widowControl w:val="0"/>
        <w:tabs>
          <w:tab w:val="left" w:pos="90"/>
        </w:tabs>
        <w:spacing w:before="23"/>
        <w:rPr>
          <w:snapToGrid w:val="0"/>
          <w:color w:val="000000"/>
        </w:rPr>
      </w:pPr>
    </w:p>
    <w:p w14:paraId="09BFE0FF" w14:textId="77777777" w:rsidR="007306AE" w:rsidRPr="00AE0638" w:rsidRDefault="007306AE" w:rsidP="008B1250">
      <w:pPr>
        <w:widowControl w:val="0"/>
        <w:tabs>
          <w:tab w:val="left" w:pos="90"/>
        </w:tabs>
        <w:spacing w:before="23"/>
        <w:rPr>
          <w:snapToGrid w:val="0"/>
          <w:color w:val="000000"/>
        </w:rPr>
      </w:pPr>
    </w:p>
    <w:p w14:paraId="2127410C" w14:textId="77777777" w:rsidR="008B1250" w:rsidRDefault="008B1250" w:rsidP="008B1250">
      <w:pPr>
        <w:widowControl w:val="0"/>
        <w:tabs>
          <w:tab w:val="left" w:pos="90"/>
        </w:tabs>
        <w:rPr>
          <w:b/>
          <w:snapToGrid w:val="0"/>
          <w:color w:val="000080"/>
          <w:sz w:val="26"/>
          <w:u w:val="single"/>
        </w:rPr>
      </w:pPr>
      <w:r>
        <w:rPr>
          <w:b/>
          <w:snapToGrid w:val="0"/>
          <w:color w:val="000080"/>
          <w:u w:val="single"/>
        </w:rPr>
        <w:t xml:space="preserve">TORINO - CONSOLATO ONORARIO </w:t>
      </w:r>
    </w:p>
    <w:p w14:paraId="79F73BDA" w14:textId="77777777" w:rsidR="008B1250" w:rsidRPr="008B1250" w:rsidRDefault="008B1250" w:rsidP="008B1250">
      <w:pPr>
        <w:widowControl w:val="0"/>
        <w:tabs>
          <w:tab w:val="left" w:pos="90"/>
          <w:tab w:val="left" w:pos="2321"/>
        </w:tabs>
        <w:spacing w:before="220"/>
        <w:rPr>
          <w:snapToGrid w:val="0"/>
          <w:color w:val="000000"/>
        </w:rPr>
      </w:pPr>
      <w:r w:rsidRPr="008B1250">
        <w:rPr>
          <w:b/>
          <w:snapToGrid w:val="0"/>
          <w:color w:val="000000"/>
        </w:rPr>
        <w:t>Indirizzo</w:t>
      </w:r>
      <w:r w:rsidRPr="008B1250">
        <w:rPr>
          <w:b/>
          <w:snapToGrid w:val="0"/>
          <w:color w:val="000000"/>
        </w:rPr>
        <w:tab/>
      </w:r>
      <w:r w:rsidRPr="008B1250">
        <w:rPr>
          <w:snapToGrid w:val="0"/>
          <w:color w:val="000000"/>
        </w:rPr>
        <w:tab/>
        <w:t>Via Aurelio Saffi, 17 - 10138 Torino</w:t>
      </w:r>
    </w:p>
    <w:p w14:paraId="1CC019E0" w14:textId="77777777" w:rsidR="008B1250" w:rsidRPr="008B1250" w:rsidRDefault="008B1250" w:rsidP="008B1250">
      <w:pPr>
        <w:widowControl w:val="0"/>
        <w:tabs>
          <w:tab w:val="left" w:pos="2321"/>
        </w:tabs>
        <w:rPr>
          <w:snapToGrid w:val="0"/>
          <w:color w:val="000000"/>
        </w:rPr>
      </w:pPr>
      <w:r w:rsidRPr="008B1250">
        <w:rPr>
          <w:rFonts w:ascii="MS Sans Serif" w:hAnsi="MS Sans Serif"/>
          <w:snapToGrid w:val="0"/>
          <w:sz w:val="24"/>
        </w:rPr>
        <w:tab/>
      </w:r>
      <w:r>
        <w:rPr>
          <w:rFonts w:ascii="MS Sans Serif" w:hAnsi="MS Sans Serif"/>
          <w:snapToGrid w:val="0"/>
          <w:sz w:val="24"/>
        </w:rPr>
        <w:tab/>
      </w:r>
      <w:r w:rsidRPr="008B1250">
        <w:rPr>
          <w:snapToGrid w:val="0"/>
          <w:color w:val="000000"/>
        </w:rPr>
        <w:t>Tel. 0114330714 0114332630 – Fax 0114333637</w:t>
      </w:r>
      <w:r>
        <w:rPr>
          <w:snapToGrid w:val="0"/>
          <w:color w:val="000000"/>
        </w:rPr>
        <w:t xml:space="preserve"> </w:t>
      </w:r>
    </w:p>
    <w:p w14:paraId="10AD6DA3" w14:textId="77777777" w:rsidR="008B1250" w:rsidRPr="008B1250" w:rsidRDefault="008B1250" w:rsidP="008B1250">
      <w:pPr>
        <w:widowControl w:val="0"/>
        <w:tabs>
          <w:tab w:val="left" w:pos="2321"/>
        </w:tabs>
        <w:rPr>
          <w:snapToGrid w:val="0"/>
          <w:color w:val="000000"/>
        </w:rPr>
      </w:pPr>
      <w:r>
        <w:rPr>
          <w:snapToGrid w:val="0"/>
          <w:color w:val="000000"/>
        </w:rPr>
        <w:tab/>
      </w:r>
      <w:r>
        <w:rPr>
          <w:snapToGrid w:val="0"/>
          <w:color w:val="000000"/>
        </w:rPr>
        <w:tab/>
      </w:r>
      <w:r w:rsidRPr="008B1250">
        <w:rPr>
          <w:snapToGrid w:val="0"/>
          <w:color w:val="000000"/>
        </w:rPr>
        <w:t xml:space="preserve">E-mail </w:t>
      </w:r>
      <w:hyperlink r:id="rId185" w:history="1">
        <w:r w:rsidRPr="008B1250">
          <w:rPr>
            <w:snapToGrid w:val="0"/>
            <w:color w:val="000000"/>
          </w:rPr>
          <w:t>studiolegalezurlo@studiolegalezurlo.com</w:t>
        </w:r>
      </w:hyperlink>
      <w:r w:rsidRPr="008B1250">
        <w:rPr>
          <w:snapToGrid w:val="0"/>
          <w:color w:val="000000"/>
        </w:rPr>
        <w:t xml:space="preserve"> </w:t>
      </w:r>
    </w:p>
    <w:p w14:paraId="6853AFB9" w14:textId="77777777" w:rsidR="008B1250" w:rsidRDefault="008B1250" w:rsidP="008B1250">
      <w:pPr>
        <w:widowControl w:val="0"/>
        <w:tabs>
          <w:tab w:val="left" w:pos="90"/>
          <w:tab w:val="left" w:pos="2321"/>
        </w:tabs>
        <w:spacing w:before="49"/>
        <w:rPr>
          <w:b/>
          <w:snapToGrid w:val="0"/>
          <w:color w:val="000000"/>
        </w:rPr>
      </w:pPr>
    </w:p>
    <w:p w14:paraId="6D893E2C" w14:textId="77777777" w:rsidR="008B1250" w:rsidRDefault="008B1250" w:rsidP="008B125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Pr="00CC6E50">
        <w:rPr>
          <w:snapToGrid w:val="0"/>
        </w:rPr>
        <w:t>Piemonte, Valle d’Aosta</w:t>
      </w:r>
    </w:p>
    <w:p w14:paraId="45230263" w14:textId="77777777" w:rsidR="008B1250" w:rsidRDefault="008B1250" w:rsidP="008B1250">
      <w:pPr>
        <w:widowControl w:val="0"/>
        <w:tabs>
          <w:tab w:val="left" w:pos="2321"/>
        </w:tabs>
        <w:rPr>
          <w:snapToGrid w:val="0"/>
          <w:color w:val="000000"/>
          <w:sz w:val="23"/>
        </w:rPr>
      </w:pPr>
    </w:p>
    <w:p w14:paraId="6B1F7916" w14:textId="77777777" w:rsidR="008B1250" w:rsidRDefault="008B1250" w:rsidP="008B1250">
      <w:pPr>
        <w:widowControl w:val="0"/>
        <w:tabs>
          <w:tab w:val="left" w:pos="90"/>
        </w:tabs>
        <w:spacing w:before="23"/>
        <w:rPr>
          <w:snapToGrid w:val="0"/>
          <w:color w:val="000000"/>
        </w:rPr>
      </w:pPr>
      <w:r>
        <w:rPr>
          <w:snapToGrid w:val="0"/>
          <w:color w:val="000000"/>
        </w:rPr>
        <w:t>Signor MARIO ZURLO, Console Onorario (Exequatur 8 settembre 2021)</w:t>
      </w:r>
    </w:p>
    <w:p w14:paraId="31753B20" w14:textId="77777777" w:rsidR="008B1250" w:rsidRDefault="008B1250">
      <w:pPr>
        <w:widowControl w:val="0"/>
        <w:tabs>
          <w:tab w:val="left" w:pos="90"/>
        </w:tabs>
        <w:spacing w:before="23"/>
        <w:rPr>
          <w:snapToGrid w:val="0"/>
          <w:color w:val="000000"/>
          <w:sz w:val="26"/>
        </w:rPr>
      </w:pPr>
    </w:p>
    <w:p w14:paraId="796A1775" w14:textId="77777777" w:rsidR="004944D8" w:rsidRDefault="004944D8">
      <w:pPr>
        <w:widowControl w:val="0"/>
        <w:tabs>
          <w:tab w:val="left" w:pos="90"/>
        </w:tabs>
        <w:jc w:val="center"/>
        <w:rPr>
          <w:snapToGrid w:val="0"/>
          <w:color w:val="000000"/>
        </w:rPr>
      </w:pPr>
    </w:p>
    <w:p w14:paraId="7612E5BA" w14:textId="77777777" w:rsidR="004944D8" w:rsidRDefault="004944D8">
      <w:pPr>
        <w:widowControl w:val="0"/>
        <w:tabs>
          <w:tab w:val="left" w:pos="90"/>
        </w:tabs>
        <w:jc w:val="center"/>
        <w:rPr>
          <w:snapToGrid w:val="0"/>
          <w:color w:val="000000"/>
        </w:rPr>
      </w:pPr>
    </w:p>
    <w:p w14:paraId="4E040515" w14:textId="77777777" w:rsidR="004944D8" w:rsidRDefault="004944D8">
      <w:pPr>
        <w:widowControl w:val="0"/>
        <w:tabs>
          <w:tab w:val="left" w:pos="90"/>
        </w:tabs>
        <w:jc w:val="center"/>
        <w:rPr>
          <w:snapToGrid w:val="0"/>
          <w:color w:val="000000"/>
        </w:rPr>
      </w:pPr>
    </w:p>
    <w:p w14:paraId="0B43E1DB" w14:textId="77777777" w:rsidR="004944D8" w:rsidRDefault="004944D8">
      <w:pPr>
        <w:widowControl w:val="0"/>
        <w:tabs>
          <w:tab w:val="left" w:pos="90"/>
        </w:tabs>
        <w:jc w:val="center"/>
        <w:rPr>
          <w:snapToGrid w:val="0"/>
          <w:color w:val="000000"/>
        </w:rPr>
      </w:pPr>
    </w:p>
    <w:p w14:paraId="463C3F43" w14:textId="77777777" w:rsidR="004944D8" w:rsidRDefault="004944D8">
      <w:pPr>
        <w:widowControl w:val="0"/>
        <w:tabs>
          <w:tab w:val="left" w:pos="90"/>
        </w:tabs>
        <w:jc w:val="center"/>
        <w:rPr>
          <w:snapToGrid w:val="0"/>
          <w:color w:val="000000"/>
        </w:rPr>
      </w:pPr>
    </w:p>
    <w:p w14:paraId="1053C9BB" w14:textId="77777777" w:rsidR="004944D8" w:rsidRDefault="004944D8">
      <w:pPr>
        <w:widowControl w:val="0"/>
        <w:tabs>
          <w:tab w:val="left" w:pos="90"/>
        </w:tabs>
        <w:jc w:val="center"/>
        <w:rPr>
          <w:snapToGrid w:val="0"/>
          <w:color w:val="000000"/>
        </w:rPr>
      </w:pPr>
    </w:p>
    <w:p w14:paraId="796EBCF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EMIRATI ARABI UNITI</w:t>
      </w:r>
    </w:p>
    <w:p w14:paraId="2854F64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9600" behindDoc="0" locked="0" layoutInCell="1" allowOverlap="1" wp14:anchorId="48CD7E54" wp14:editId="0E743370">
            <wp:simplePos x="0" y="0"/>
            <wp:positionH relativeFrom="column">
              <wp:posOffset>5471160</wp:posOffset>
            </wp:positionH>
            <wp:positionV relativeFrom="paragraph">
              <wp:posOffset>113665</wp:posOffset>
            </wp:positionV>
            <wp:extent cx="935990" cy="561340"/>
            <wp:effectExtent l="19050" t="19050" r="0" b="0"/>
            <wp:wrapNone/>
            <wp:docPr id="362"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5"/>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935990" cy="5613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E78B677" w14:textId="77777777" w:rsidR="004944D8" w:rsidRDefault="004944D8">
      <w:pPr>
        <w:widowControl w:val="0"/>
        <w:tabs>
          <w:tab w:val="left" w:pos="90"/>
        </w:tabs>
        <w:rPr>
          <w:b/>
          <w:snapToGrid w:val="0"/>
          <w:color w:val="000080"/>
          <w:sz w:val="39"/>
        </w:rPr>
      </w:pPr>
      <w:r>
        <w:rPr>
          <w:b/>
          <w:snapToGrid w:val="0"/>
          <w:color w:val="000080"/>
          <w:sz w:val="32"/>
        </w:rPr>
        <w:t xml:space="preserve">EMIRATI ARABI UNITI </w:t>
      </w:r>
    </w:p>
    <w:p w14:paraId="57FCE7AB"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1C506F4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 dicembre</w:t>
      </w:r>
    </w:p>
    <w:p w14:paraId="54CAB13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EFC84E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06756">
        <w:rPr>
          <w:snapToGrid w:val="0"/>
          <w:color w:val="000000"/>
        </w:rPr>
        <w:t>Via della Camilluccia</w:t>
      </w:r>
      <w:r w:rsidR="00005E2B">
        <w:rPr>
          <w:snapToGrid w:val="0"/>
          <w:color w:val="000000"/>
        </w:rPr>
        <w:t xml:space="preserve">, </w:t>
      </w:r>
      <w:r w:rsidR="00506756">
        <w:rPr>
          <w:snapToGrid w:val="0"/>
          <w:color w:val="000000"/>
        </w:rPr>
        <w:t>492</w:t>
      </w:r>
      <w:r>
        <w:rPr>
          <w:snapToGrid w:val="0"/>
          <w:color w:val="000000"/>
        </w:rPr>
        <w:t xml:space="preserve"> - 001</w:t>
      </w:r>
      <w:r w:rsidR="00506756">
        <w:rPr>
          <w:snapToGrid w:val="0"/>
          <w:color w:val="000000"/>
        </w:rPr>
        <w:t>35</w:t>
      </w:r>
      <w:r>
        <w:rPr>
          <w:snapToGrid w:val="0"/>
          <w:color w:val="000000"/>
        </w:rPr>
        <w:t xml:space="preserve"> Roma </w:t>
      </w:r>
    </w:p>
    <w:p w14:paraId="3884A06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0636306100 - Fax 0636306155 </w:t>
      </w:r>
    </w:p>
    <w:p w14:paraId="5309CE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005E2B">
        <w:rPr>
          <w:snapToGrid w:val="0"/>
          <w:color w:val="000000"/>
        </w:rPr>
        <w:t xml:space="preserve"> </w:t>
      </w:r>
      <w:r w:rsidR="00D03640" w:rsidRPr="00D03640">
        <w:rPr>
          <w:snapToGrid w:val="0"/>
          <w:color w:val="000000"/>
        </w:rPr>
        <w:t>RomeEMB@mofaic.gov.ae</w:t>
      </w:r>
    </w:p>
    <w:p w14:paraId="3A47E594" w14:textId="77777777" w:rsidR="0074351B" w:rsidRDefault="004944D8" w:rsidP="00452BD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74351B">
        <w:rPr>
          <w:snapToGrid w:val="0"/>
          <w:color w:val="000000"/>
        </w:rPr>
        <w:t>Tutto il territorio della Repubblica Italiana</w:t>
      </w:r>
    </w:p>
    <w:p w14:paraId="733F2D5D" w14:textId="77777777" w:rsidR="00202608" w:rsidRDefault="00202608">
      <w:pPr>
        <w:widowControl w:val="0"/>
        <w:tabs>
          <w:tab w:val="left" w:pos="90"/>
        </w:tabs>
        <w:jc w:val="center"/>
        <w:rPr>
          <w:snapToGrid w:val="0"/>
          <w:color w:val="000000"/>
        </w:rPr>
      </w:pPr>
    </w:p>
    <w:p w14:paraId="59BC3761" w14:textId="77777777" w:rsidR="004944D8" w:rsidRDefault="004944D8">
      <w:pPr>
        <w:widowControl w:val="0"/>
        <w:tabs>
          <w:tab w:val="left" w:pos="90"/>
        </w:tabs>
        <w:jc w:val="center"/>
        <w:rPr>
          <w:snapToGrid w:val="0"/>
          <w:color w:val="000000"/>
        </w:rPr>
      </w:pPr>
    </w:p>
    <w:p w14:paraId="24A561FA" w14:textId="77777777" w:rsidR="004944D8" w:rsidRDefault="004944D8">
      <w:pPr>
        <w:widowControl w:val="0"/>
        <w:tabs>
          <w:tab w:val="left" w:pos="90"/>
        </w:tabs>
        <w:jc w:val="center"/>
        <w:rPr>
          <w:snapToGrid w:val="0"/>
          <w:color w:val="000000"/>
        </w:rPr>
      </w:pPr>
    </w:p>
    <w:p w14:paraId="77AC7036" w14:textId="77777777" w:rsidR="004944D8" w:rsidRDefault="004944D8">
      <w:pPr>
        <w:widowControl w:val="0"/>
        <w:tabs>
          <w:tab w:val="left" w:pos="90"/>
        </w:tabs>
        <w:jc w:val="center"/>
        <w:rPr>
          <w:snapToGrid w:val="0"/>
          <w:color w:val="000000"/>
        </w:rPr>
      </w:pPr>
    </w:p>
    <w:p w14:paraId="2D59B0E5" w14:textId="77777777" w:rsidR="004944D8" w:rsidRPr="006C3796" w:rsidRDefault="004944D8">
      <w:pPr>
        <w:widowControl w:val="0"/>
        <w:tabs>
          <w:tab w:val="left" w:pos="90"/>
        </w:tabs>
        <w:jc w:val="center"/>
        <w:rPr>
          <w:snapToGrid w:val="0"/>
          <w:color w:val="000000"/>
        </w:rPr>
      </w:pPr>
    </w:p>
    <w:p w14:paraId="64E3FC9C" w14:textId="77777777" w:rsidR="004944D8" w:rsidRPr="006C3796" w:rsidRDefault="004944D8">
      <w:pPr>
        <w:widowControl w:val="0"/>
        <w:tabs>
          <w:tab w:val="left" w:pos="90"/>
        </w:tabs>
        <w:jc w:val="center"/>
        <w:rPr>
          <w:snapToGrid w:val="0"/>
          <w:color w:val="000000"/>
        </w:rPr>
      </w:pPr>
    </w:p>
    <w:p w14:paraId="195EC816" w14:textId="77777777" w:rsidR="004944D8" w:rsidRPr="006C3796" w:rsidRDefault="004944D8">
      <w:pPr>
        <w:widowControl w:val="0"/>
        <w:tabs>
          <w:tab w:val="left" w:pos="90"/>
        </w:tabs>
        <w:jc w:val="center"/>
        <w:rPr>
          <w:snapToGrid w:val="0"/>
          <w:color w:val="000000"/>
        </w:rPr>
      </w:pPr>
    </w:p>
    <w:p w14:paraId="642EBE8B" w14:textId="77777777" w:rsidR="004944D8" w:rsidRPr="006C3796" w:rsidRDefault="004944D8">
      <w:pPr>
        <w:widowControl w:val="0"/>
        <w:tabs>
          <w:tab w:val="left" w:pos="90"/>
        </w:tabs>
        <w:jc w:val="center"/>
        <w:rPr>
          <w:snapToGrid w:val="0"/>
          <w:color w:val="000000"/>
        </w:rPr>
      </w:pPr>
    </w:p>
    <w:p w14:paraId="7050D06E" w14:textId="77777777" w:rsidR="004944D8" w:rsidRPr="006C3796" w:rsidRDefault="004944D8">
      <w:pPr>
        <w:widowControl w:val="0"/>
        <w:tabs>
          <w:tab w:val="left" w:pos="90"/>
        </w:tabs>
        <w:jc w:val="center"/>
        <w:rPr>
          <w:snapToGrid w:val="0"/>
          <w:color w:val="000000"/>
        </w:rPr>
      </w:pPr>
    </w:p>
    <w:p w14:paraId="6759086A" w14:textId="77777777" w:rsidR="004944D8" w:rsidRPr="006C3796" w:rsidRDefault="004944D8">
      <w:pPr>
        <w:widowControl w:val="0"/>
        <w:tabs>
          <w:tab w:val="left" w:pos="90"/>
        </w:tabs>
        <w:jc w:val="center"/>
        <w:rPr>
          <w:snapToGrid w:val="0"/>
          <w:color w:val="000000"/>
        </w:rPr>
      </w:pPr>
    </w:p>
    <w:p w14:paraId="5DA4BF78" w14:textId="77777777" w:rsidR="004944D8" w:rsidRPr="006C3796" w:rsidRDefault="004944D8">
      <w:pPr>
        <w:widowControl w:val="0"/>
        <w:tabs>
          <w:tab w:val="left" w:pos="90"/>
        </w:tabs>
        <w:jc w:val="center"/>
        <w:rPr>
          <w:snapToGrid w:val="0"/>
          <w:color w:val="000000"/>
        </w:rPr>
      </w:pPr>
    </w:p>
    <w:p w14:paraId="14524D31" w14:textId="77777777" w:rsidR="004944D8" w:rsidRPr="006C3796" w:rsidRDefault="004944D8">
      <w:pPr>
        <w:widowControl w:val="0"/>
        <w:tabs>
          <w:tab w:val="left" w:pos="90"/>
        </w:tabs>
        <w:jc w:val="center"/>
        <w:rPr>
          <w:snapToGrid w:val="0"/>
          <w:color w:val="000000"/>
        </w:rPr>
      </w:pPr>
    </w:p>
    <w:p w14:paraId="3468082C" w14:textId="77777777" w:rsidR="004944D8" w:rsidRPr="006C3796" w:rsidRDefault="004944D8">
      <w:pPr>
        <w:widowControl w:val="0"/>
        <w:tabs>
          <w:tab w:val="left" w:pos="90"/>
        </w:tabs>
        <w:jc w:val="center"/>
        <w:rPr>
          <w:snapToGrid w:val="0"/>
          <w:color w:val="000000"/>
        </w:rPr>
      </w:pPr>
    </w:p>
    <w:p w14:paraId="160E62BE" w14:textId="77777777" w:rsidR="004944D8" w:rsidRPr="006C3796" w:rsidRDefault="004944D8">
      <w:pPr>
        <w:widowControl w:val="0"/>
        <w:tabs>
          <w:tab w:val="left" w:pos="90"/>
        </w:tabs>
        <w:jc w:val="center"/>
        <w:rPr>
          <w:snapToGrid w:val="0"/>
          <w:color w:val="000000"/>
        </w:rPr>
      </w:pPr>
    </w:p>
    <w:p w14:paraId="40EED5EF" w14:textId="77777777" w:rsidR="004944D8" w:rsidRPr="006C3796" w:rsidRDefault="004944D8">
      <w:pPr>
        <w:widowControl w:val="0"/>
        <w:tabs>
          <w:tab w:val="left" w:pos="90"/>
        </w:tabs>
        <w:jc w:val="center"/>
        <w:rPr>
          <w:snapToGrid w:val="0"/>
          <w:color w:val="000000"/>
        </w:rPr>
      </w:pPr>
    </w:p>
    <w:p w14:paraId="25921388" w14:textId="77777777" w:rsidR="004944D8" w:rsidRPr="006C3796" w:rsidRDefault="004944D8">
      <w:pPr>
        <w:widowControl w:val="0"/>
        <w:tabs>
          <w:tab w:val="left" w:pos="90"/>
        </w:tabs>
        <w:jc w:val="center"/>
        <w:rPr>
          <w:snapToGrid w:val="0"/>
          <w:color w:val="000000"/>
        </w:rPr>
      </w:pPr>
    </w:p>
    <w:p w14:paraId="70041CD9" w14:textId="77777777" w:rsidR="004944D8" w:rsidRPr="006C3796" w:rsidRDefault="004944D8">
      <w:pPr>
        <w:widowControl w:val="0"/>
        <w:tabs>
          <w:tab w:val="left" w:pos="90"/>
        </w:tabs>
        <w:jc w:val="center"/>
        <w:rPr>
          <w:snapToGrid w:val="0"/>
          <w:color w:val="000000"/>
        </w:rPr>
      </w:pPr>
    </w:p>
    <w:p w14:paraId="68D3A5DE" w14:textId="77777777" w:rsidR="004944D8" w:rsidRPr="006C3796" w:rsidRDefault="004944D8">
      <w:pPr>
        <w:widowControl w:val="0"/>
        <w:tabs>
          <w:tab w:val="left" w:pos="90"/>
        </w:tabs>
        <w:jc w:val="center"/>
        <w:rPr>
          <w:snapToGrid w:val="0"/>
          <w:color w:val="000000"/>
        </w:rPr>
      </w:pPr>
    </w:p>
    <w:p w14:paraId="1A8F2B5D" w14:textId="77777777" w:rsidR="004944D8" w:rsidRPr="006C3796" w:rsidRDefault="004944D8">
      <w:pPr>
        <w:widowControl w:val="0"/>
        <w:tabs>
          <w:tab w:val="left" w:pos="90"/>
        </w:tabs>
        <w:jc w:val="center"/>
        <w:rPr>
          <w:snapToGrid w:val="0"/>
          <w:color w:val="000000"/>
        </w:rPr>
      </w:pPr>
    </w:p>
    <w:p w14:paraId="017F4FFA" w14:textId="77777777" w:rsidR="004944D8" w:rsidRPr="006C3796" w:rsidRDefault="004944D8">
      <w:pPr>
        <w:widowControl w:val="0"/>
        <w:tabs>
          <w:tab w:val="left" w:pos="90"/>
        </w:tabs>
        <w:jc w:val="center"/>
        <w:rPr>
          <w:snapToGrid w:val="0"/>
          <w:color w:val="000000"/>
        </w:rPr>
      </w:pPr>
    </w:p>
    <w:p w14:paraId="0C2BDE59" w14:textId="77777777" w:rsidR="004944D8" w:rsidRPr="006C3796" w:rsidRDefault="004944D8">
      <w:pPr>
        <w:widowControl w:val="0"/>
        <w:tabs>
          <w:tab w:val="left" w:pos="90"/>
        </w:tabs>
        <w:jc w:val="center"/>
        <w:rPr>
          <w:snapToGrid w:val="0"/>
          <w:color w:val="000000"/>
        </w:rPr>
      </w:pPr>
    </w:p>
    <w:p w14:paraId="09FDBC7A" w14:textId="77777777" w:rsidR="004944D8" w:rsidRPr="006C3796" w:rsidRDefault="004944D8">
      <w:pPr>
        <w:widowControl w:val="0"/>
        <w:tabs>
          <w:tab w:val="left" w:pos="90"/>
        </w:tabs>
        <w:jc w:val="center"/>
        <w:rPr>
          <w:snapToGrid w:val="0"/>
          <w:color w:val="000000"/>
        </w:rPr>
      </w:pPr>
    </w:p>
    <w:p w14:paraId="66343F84" w14:textId="77777777" w:rsidR="004944D8" w:rsidRPr="006C3796" w:rsidRDefault="004944D8">
      <w:pPr>
        <w:widowControl w:val="0"/>
        <w:tabs>
          <w:tab w:val="left" w:pos="90"/>
        </w:tabs>
        <w:jc w:val="center"/>
        <w:rPr>
          <w:snapToGrid w:val="0"/>
          <w:color w:val="000000"/>
        </w:rPr>
      </w:pPr>
    </w:p>
    <w:p w14:paraId="7D758D11" w14:textId="77777777" w:rsidR="004944D8" w:rsidRPr="006C3796" w:rsidRDefault="004944D8">
      <w:pPr>
        <w:widowControl w:val="0"/>
        <w:tabs>
          <w:tab w:val="left" w:pos="90"/>
        </w:tabs>
        <w:jc w:val="center"/>
        <w:rPr>
          <w:snapToGrid w:val="0"/>
          <w:color w:val="000000"/>
        </w:rPr>
      </w:pPr>
    </w:p>
    <w:p w14:paraId="21B1D318" w14:textId="77777777" w:rsidR="004944D8" w:rsidRPr="006C3796" w:rsidRDefault="004944D8">
      <w:pPr>
        <w:widowControl w:val="0"/>
        <w:tabs>
          <w:tab w:val="left" w:pos="90"/>
        </w:tabs>
        <w:jc w:val="center"/>
        <w:rPr>
          <w:snapToGrid w:val="0"/>
          <w:color w:val="000000"/>
        </w:rPr>
      </w:pPr>
    </w:p>
    <w:p w14:paraId="3DFBF465" w14:textId="77777777" w:rsidR="004944D8" w:rsidRPr="006C3796" w:rsidRDefault="004944D8">
      <w:pPr>
        <w:widowControl w:val="0"/>
        <w:tabs>
          <w:tab w:val="left" w:pos="90"/>
        </w:tabs>
        <w:jc w:val="center"/>
        <w:rPr>
          <w:snapToGrid w:val="0"/>
          <w:color w:val="000000"/>
        </w:rPr>
      </w:pPr>
    </w:p>
    <w:p w14:paraId="05DB94C5" w14:textId="77777777" w:rsidR="004944D8" w:rsidRPr="006C3796" w:rsidRDefault="004944D8">
      <w:pPr>
        <w:widowControl w:val="0"/>
        <w:tabs>
          <w:tab w:val="left" w:pos="90"/>
        </w:tabs>
        <w:jc w:val="center"/>
        <w:rPr>
          <w:snapToGrid w:val="0"/>
          <w:color w:val="000000"/>
        </w:rPr>
      </w:pPr>
    </w:p>
    <w:p w14:paraId="53E70762" w14:textId="77777777" w:rsidR="004944D8" w:rsidRPr="006C3796" w:rsidRDefault="004944D8">
      <w:pPr>
        <w:widowControl w:val="0"/>
        <w:tabs>
          <w:tab w:val="left" w:pos="90"/>
        </w:tabs>
        <w:jc w:val="center"/>
        <w:rPr>
          <w:snapToGrid w:val="0"/>
          <w:color w:val="000000"/>
        </w:rPr>
      </w:pPr>
    </w:p>
    <w:p w14:paraId="61130ED2" w14:textId="77777777" w:rsidR="004944D8" w:rsidRPr="006C3796" w:rsidRDefault="004944D8">
      <w:pPr>
        <w:widowControl w:val="0"/>
        <w:tabs>
          <w:tab w:val="left" w:pos="90"/>
        </w:tabs>
        <w:jc w:val="center"/>
        <w:rPr>
          <w:snapToGrid w:val="0"/>
          <w:color w:val="000000"/>
        </w:rPr>
      </w:pPr>
    </w:p>
    <w:p w14:paraId="332C6E6C" w14:textId="77777777" w:rsidR="004944D8" w:rsidRPr="006C3796" w:rsidRDefault="004944D8">
      <w:pPr>
        <w:widowControl w:val="0"/>
        <w:tabs>
          <w:tab w:val="left" w:pos="90"/>
        </w:tabs>
        <w:jc w:val="center"/>
        <w:rPr>
          <w:snapToGrid w:val="0"/>
          <w:color w:val="000000"/>
        </w:rPr>
      </w:pPr>
    </w:p>
    <w:p w14:paraId="4A9500CC" w14:textId="77777777" w:rsidR="004944D8" w:rsidRPr="006C3796" w:rsidRDefault="004944D8">
      <w:pPr>
        <w:widowControl w:val="0"/>
        <w:tabs>
          <w:tab w:val="left" w:pos="90"/>
        </w:tabs>
        <w:jc w:val="center"/>
        <w:rPr>
          <w:snapToGrid w:val="0"/>
          <w:color w:val="000000"/>
        </w:rPr>
      </w:pPr>
    </w:p>
    <w:p w14:paraId="514C6A99" w14:textId="77777777" w:rsidR="004944D8" w:rsidRPr="006C3796" w:rsidRDefault="004944D8">
      <w:pPr>
        <w:widowControl w:val="0"/>
        <w:tabs>
          <w:tab w:val="left" w:pos="90"/>
        </w:tabs>
        <w:jc w:val="center"/>
        <w:rPr>
          <w:snapToGrid w:val="0"/>
          <w:color w:val="000000"/>
        </w:rPr>
      </w:pPr>
    </w:p>
    <w:p w14:paraId="7BA25D46" w14:textId="77777777" w:rsidR="004944D8" w:rsidRPr="006C3796" w:rsidRDefault="004944D8">
      <w:pPr>
        <w:widowControl w:val="0"/>
        <w:tabs>
          <w:tab w:val="left" w:pos="90"/>
        </w:tabs>
        <w:jc w:val="center"/>
        <w:rPr>
          <w:snapToGrid w:val="0"/>
          <w:color w:val="000000"/>
        </w:rPr>
      </w:pPr>
    </w:p>
    <w:p w14:paraId="1EE143A3" w14:textId="77777777" w:rsidR="004944D8" w:rsidRDefault="004944D8">
      <w:pPr>
        <w:widowControl w:val="0"/>
        <w:tabs>
          <w:tab w:val="left" w:pos="90"/>
        </w:tabs>
        <w:jc w:val="right"/>
        <w:rPr>
          <w:b/>
          <w:snapToGrid w:val="0"/>
          <w:color w:val="000000"/>
        </w:rPr>
      </w:pPr>
      <w:r w:rsidRPr="006C3796">
        <w:rPr>
          <w:snapToGrid w:val="0"/>
        </w:rPr>
        <w:br w:type="page"/>
      </w:r>
      <w:r>
        <w:rPr>
          <w:b/>
          <w:snapToGrid w:val="0"/>
          <w:color w:val="000000"/>
          <w:sz w:val="16"/>
        </w:rPr>
        <w:t>ERITREA</w:t>
      </w:r>
    </w:p>
    <w:p w14:paraId="42EC8BC6" w14:textId="77777777" w:rsidR="004944D8" w:rsidRDefault="004944D8">
      <w:pPr>
        <w:widowControl w:val="0"/>
        <w:tabs>
          <w:tab w:val="left" w:pos="90"/>
        </w:tabs>
        <w:spacing w:before="60"/>
        <w:jc w:val="center"/>
        <w:rPr>
          <w:snapToGrid w:val="0"/>
          <w:color w:val="000080"/>
          <w:sz w:val="26"/>
        </w:rPr>
      </w:pPr>
    </w:p>
    <w:p w14:paraId="07BAF051"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10624" behindDoc="0" locked="0" layoutInCell="1" allowOverlap="1" wp14:anchorId="1AE5F7C7" wp14:editId="035F4797">
            <wp:simplePos x="0" y="0"/>
            <wp:positionH relativeFrom="column">
              <wp:posOffset>5525135</wp:posOffset>
            </wp:positionH>
            <wp:positionV relativeFrom="paragraph">
              <wp:posOffset>101600</wp:posOffset>
            </wp:positionV>
            <wp:extent cx="888365" cy="467995"/>
            <wp:effectExtent l="19050" t="19050" r="6985" b="8255"/>
            <wp:wrapNone/>
            <wp:docPr id="361"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6"/>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888365"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ERITREA </w:t>
      </w:r>
    </w:p>
    <w:p w14:paraId="29A20E8C" w14:textId="77777777" w:rsidR="00D61BFD" w:rsidRDefault="00D61BFD">
      <w:pPr>
        <w:widowControl w:val="0"/>
        <w:tabs>
          <w:tab w:val="left" w:pos="90"/>
        </w:tabs>
        <w:rPr>
          <w:b/>
          <w:snapToGrid w:val="0"/>
          <w:color w:val="000080"/>
          <w:sz w:val="22"/>
        </w:rPr>
      </w:pPr>
    </w:p>
    <w:p w14:paraId="4914D066" w14:textId="77777777" w:rsidR="004944D8" w:rsidRDefault="004944D8">
      <w:pPr>
        <w:widowControl w:val="0"/>
        <w:tabs>
          <w:tab w:val="left" w:pos="90"/>
        </w:tabs>
        <w:rPr>
          <w:b/>
          <w:snapToGrid w:val="0"/>
          <w:color w:val="000080"/>
          <w:sz w:val="28"/>
        </w:rPr>
      </w:pPr>
      <w:r>
        <w:rPr>
          <w:b/>
          <w:snapToGrid w:val="0"/>
          <w:color w:val="000080"/>
          <w:sz w:val="22"/>
        </w:rPr>
        <w:t xml:space="preserve">Stato di         </w:t>
      </w:r>
    </w:p>
    <w:p w14:paraId="3E8BB41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088CAC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24 maggio</w:t>
      </w:r>
    </w:p>
    <w:p w14:paraId="6AD8B1E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62EA552" w14:textId="77777777" w:rsidR="004944D8" w:rsidRDefault="004944D8">
      <w:pPr>
        <w:widowControl w:val="0"/>
        <w:tabs>
          <w:tab w:val="left" w:pos="2321"/>
        </w:tabs>
        <w:rPr>
          <w:b/>
          <w:snapToGrid w:val="0"/>
          <w:color w:val="000000"/>
        </w:rPr>
      </w:pPr>
    </w:p>
    <w:p w14:paraId="1688F490" w14:textId="77777777" w:rsidR="004944D8" w:rsidRDefault="004944D8">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Via Boncompagni, 16 – 00187 Roma</w:t>
      </w:r>
    </w:p>
    <w:p w14:paraId="1F1AED84" w14:textId="77777777" w:rsidR="004944D8" w:rsidRDefault="004944D8">
      <w:pPr>
        <w:widowControl w:val="0"/>
        <w:tabs>
          <w:tab w:val="left" w:pos="2321"/>
        </w:tabs>
        <w:rPr>
          <w:snapToGrid w:val="0"/>
          <w:color w:val="000000"/>
          <w:sz w:val="23"/>
        </w:rPr>
      </w:pPr>
      <w:r>
        <w:rPr>
          <w:bCs/>
          <w:snapToGrid w:val="0"/>
          <w:color w:val="000000"/>
        </w:rPr>
        <w:tab/>
        <w:t>Tel. 0642741293 – Fax 0642086806</w:t>
      </w:r>
      <w:r>
        <w:rPr>
          <w:rFonts w:ascii="MS Sans Serif" w:hAnsi="MS Sans Serif"/>
          <w:snapToGrid w:val="0"/>
          <w:sz w:val="24"/>
        </w:rPr>
        <w:tab/>
      </w:r>
      <w:r>
        <w:rPr>
          <w:snapToGrid w:val="0"/>
          <w:color w:val="000000"/>
        </w:rPr>
        <w:t xml:space="preserve"> </w:t>
      </w:r>
    </w:p>
    <w:p w14:paraId="67169314" w14:textId="77777777" w:rsidR="004944D8" w:rsidRDefault="004944D8">
      <w:pPr>
        <w:widowControl w:val="0"/>
        <w:tabs>
          <w:tab w:val="left" w:pos="2321"/>
        </w:tabs>
        <w:rPr>
          <w:rFonts w:ascii="MS Sans Serif" w:hAnsi="MS Sans Serif"/>
          <w:snapToGrid w:val="0"/>
          <w:sz w:val="24"/>
        </w:rPr>
      </w:pPr>
      <w:r>
        <w:rPr>
          <w:rFonts w:ascii="MS Sans Serif" w:hAnsi="MS Sans Serif"/>
          <w:snapToGrid w:val="0"/>
          <w:sz w:val="24"/>
        </w:rPr>
        <w:tab/>
      </w:r>
    </w:p>
    <w:p w14:paraId="681553F5" w14:textId="77777777" w:rsidR="004944D8" w:rsidRDefault="004944D8" w:rsidP="00975460">
      <w:pPr>
        <w:widowControl w:val="0"/>
        <w:tabs>
          <w:tab w:val="left" w:pos="2321"/>
        </w:tabs>
        <w:jc w:val="both"/>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w:t>
      </w:r>
      <w:proofErr w:type="spellStart"/>
      <w:r>
        <w:rPr>
          <w:snapToGrid w:val="0"/>
          <w:color w:val="000000"/>
        </w:rPr>
        <w:t>terri</w:t>
      </w:r>
      <w:r w:rsidR="00975460">
        <w:rPr>
          <w:snapToGrid w:val="0"/>
          <w:color w:val="000000"/>
        </w:rPr>
        <w:t>rorio</w:t>
      </w:r>
      <w:proofErr w:type="spellEnd"/>
      <w:r w:rsidR="00975460">
        <w:rPr>
          <w:snapToGrid w:val="0"/>
          <w:color w:val="000000"/>
        </w:rPr>
        <w:t xml:space="preserve"> della Repubblica Italiana</w:t>
      </w:r>
    </w:p>
    <w:p w14:paraId="1542DB36" w14:textId="77777777" w:rsidR="004944D8" w:rsidRDefault="004944D8">
      <w:pPr>
        <w:widowControl w:val="0"/>
        <w:tabs>
          <w:tab w:val="left" w:pos="90"/>
        </w:tabs>
        <w:rPr>
          <w:b/>
          <w:snapToGrid w:val="0"/>
          <w:color w:val="000080"/>
          <w:u w:val="single"/>
        </w:rPr>
      </w:pPr>
    </w:p>
    <w:p w14:paraId="40E06E19" w14:textId="77777777" w:rsidR="004944D8" w:rsidRDefault="004944D8">
      <w:pPr>
        <w:widowControl w:val="0"/>
        <w:tabs>
          <w:tab w:val="left" w:pos="90"/>
        </w:tabs>
        <w:rPr>
          <w:b/>
          <w:snapToGrid w:val="0"/>
          <w:color w:val="000080"/>
          <w:u w:val="single"/>
        </w:rPr>
      </w:pPr>
    </w:p>
    <w:p w14:paraId="7CEC99DB" w14:textId="77777777" w:rsidR="004944D8" w:rsidRDefault="004944D8">
      <w:pPr>
        <w:widowControl w:val="0"/>
        <w:tabs>
          <w:tab w:val="left" w:pos="90"/>
        </w:tabs>
        <w:rPr>
          <w:b/>
          <w:snapToGrid w:val="0"/>
          <w:color w:val="000080"/>
          <w:u w:val="single"/>
        </w:rPr>
      </w:pPr>
    </w:p>
    <w:p w14:paraId="1BD77287" w14:textId="77777777" w:rsidR="004944D8" w:rsidRDefault="00D34C2C">
      <w:pPr>
        <w:widowControl w:val="0"/>
        <w:tabs>
          <w:tab w:val="left" w:pos="90"/>
        </w:tabs>
        <w:rPr>
          <w:b/>
          <w:snapToGrid w:val="0"/>
          <w:color w:val="000080"/>
          <w:sz w:val="26"/>
          <w:u w:val="single"/>
        </w:rPr>
      </w:pPr>
      <w:r>
        <w:rPr>
          <w:b/>
          <w:snapToGrid w:val="0"/>
          <w:color w:val="000080"/>
          <w:u w:val="single"/>
        </w:rPr>
        <w:t>MILANO - CONSOLATO</w:t>
      </w:r>
      <w:r w:rsidR="004944D8">
        <w:rPr>
          <w:b/>
          <w:snapToGrid w:val="0"/>
          <w:color w:val="000080"/>
          <w:u w:val="single"/>
        </w:rPr>
        <w:t xml:space="preserve"> GENERALE                   </w:t>
      </w:r>
    </w:p>
    <w:p w14:paraId="3351643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Temperanza, 6  -  20127 Milano </w:t>
      </w:r>
    </w:p>
    <w:p w14:paraId="547E23D0"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02</w:t>
      </w:r>
      <w:r w:rsidR="0028463F">
        <w:rPr>
          <w:snapToGrid w:val="0"/>
          <w:color w:val="000000"/>
        </w:rPr>
        <w:t>2</w:t>
      </w:r>
      <w:r>
        <w:rPr>
          <w:snapToGrid w:val="0"/>
          <w:color w:val="000000"/>
        </w:rPr>
        <w:t>89</w:t>
      </w:r>
      <w:r w:rsidR="0028463F">
        <w:rPr>
          <w:snapToGrid w:val="0"/>
          <w:color w:val="000000"/>
        </w:rPr>
        <w:t>9</w:t>
      </w:r>
      <w:r>
        <w:rPr>
          <w:snapToGrid w:val="0"/>
          <w:color w:val="000000"/>
        </w:rPr>
        <w:t>9</w:t>
      </w:r>
      <w:r w:rsidR="0028463F">
        <w:rPr>
          <w:snapToGrid w:val="0"/>
          <w:color w:val="000000"/>
        </w:rPr>
        <w:t>520</w:t>
      </w:r>
      <w:r>
        <w:rPr>
          <w:snapToGrid w:val="0"/>
          <w:color w:val="000000"/>
        </w:rPr>
        <w:t xml:space="preserve"> - Fax 02</w:t>
      </w:r>
      <w:r w:rsidR="0028463F">
        <w:rPr>
          <w:snapToGrid w:val="0"/>
          <w:color w:val="000000"/>
        </w:rPr>
        <w:t>2</w:t>
      </w:r>
      <w:r>
        <w:rPr>
          <w:snapToGrid w:val="0"/>
          <w:color w:val="000000"/>
        </w:rPr>
        <w:t>8</w:t>
      </w:r>
      <w:r w:rsidR="0028463F">
        <w:rPr>
          <w:snapToGrid w:val="0"/>
          <w:color w:val="000000"/>
        </w:rPr>
        <w:t>999550</w:t>
      </w:r>
    </w:p>
    <w:p w14:paraId="0630C53F" w14:textId="77777777" w:rsidR="001D5B33" w:rsidRDefault="001D5B33">
      <w:pPr>
        <w:widowControl w:val="0"/>
        <w:tabs>
          <w:tab w:val="left" w:pos="2321"/>
        </w:tabs>
        <w:rPr>
          <w:snapToGrid w:val="0"/>
          <w:color w:val="000000"/>
          <w:sz w:val="23"/>
        </w:rPr>
      </w:pPr>
      <w:r>
        <w:rPr>
          <w:snapToGrid w:val="0"/>
          <w:color w:val="000000"/>
        </w:rPr>
        <w:tab/>
        <w:t xml:space="preserve">E-mail  </w:t>
      </w:r>
      <w:hyperlink r:id="rId188" w:history="1">
        <w:r w:rsidR="0028463F" w:rsidRPr="008A446F">
          <w:rPr>
            <w:rStyle w:val="Collegamentoipertestuale"/>
            <w:bCs/>
            <w:color w:val="000000"/>
            <w:sz w:val="22"/>
            <w:u w:val="none"/>
          </w:rPr>
          <w:t>info@cogemi.com</w:t>
        </w:r>
      </w:hyperlink>
      <w:r w:rsidR="0028463F">
        <w:rPr>
          <w:bCs/>
          <w:sz w:val="22"/>
        </w:rPr>
        <w:t xml:space="preserve">  consolatogen.eritrea.mi@pec.it</w:t>
      </w:r>
    </w:p>
    <w:p w14:paraId="180BBDD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Emilia-Romagna, Liguria, Piemonte, Valle d'Aosta, Lombardia, Veneto, Friuli-Venezia </w:t>
      </w:r>
    </w:p>
    <w:p w14:paraId="157E53D9"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Giulia, Trentino</w:t>
      </w:r>
      <w:r w:rsidR="00A4140D">
        <w:rPr>
          <w:snapToGrid w:val="0"/>
          <w:color w:val="000000"/>
        </w:rPr>
        <w:t xml:space="preserve"> </w:t>
      </w:r>
      <w:r>
        <w:rPr>
          <w:snapToGrid w:val="0"/>
          <w:color w:val="000000"/>
        </w:rPr>
        <w:t xml:space="preserve">Alto Adige             </w:t>
      </w:r>
    </w:p>
    <w:p w14:paraId="2A63598A" w14:textId="77777777" w:rsidR="00382E25" w:rsidRDefault="00382E25" w:rsidP="00566C12">
      <w:pPr>
        <w:widowControl w:val="0"/>
        <w:tabs>
          <w:tab w:val="left" w:pos="90"/>
        </w:tabs>
        <w:rPr>
          <w:snapToGrid w:val="0"/>
          <w:color w:val="000000"/>
        </w:rPr>
      </w:pPr>
    </w:p>
    <w:p w14:paraId="406ED554" w14:textId="77777777" w:rsidR="00566C12" w:rsidRDefault="00566C12" w:rsidP="00566C12">
      <w:pPr>
        <w:widowControl w:val="0"/>
        <w:tabs>
          <w:tab w:val="left" w:pos="90"/>
        </w:tabs>
        <w:rPr>
          <w:snapToGrid w:val="0"/>
          <w:color w:val="000000"/>
        </w:rPr>
      </w:pPr>
      <w:r>
        <w:rPr>
          <w:snapToGrid w:val="0"/>
          <w:color w:val="000000"/>
        </w:rPr>
        <w:t>Signor TEKLESENBET EMAM</w:t>
      </w:r>
      <w:r w:rsidR="0076722D">
        <w:rPr>
          <w:snapToGrid w:val="0"/>
          <w:color w:val="000000"/>
        </w:rPr>
        <w:t xml:space="preserve"> EMAHAZION</w:t>
      </w:r>
      <w:r>
        <w:rPr>
          <w:snapToGrid w:val="0"/>
          <w:color w:val="000000"/>
        </w:rPr>
        <w:t xml:space="preserve">, Console Generale (Exequatur </w:t>
      </w:r>
      <w:r w:rsidR="008D71A6">
        <w:rPr>
          <w:snapToGrid w:val="0"/>
          <w:color w:val="000000"/>
        </w:rPr>
        <w:t>10</w:t>
      </w:r>
      <w:r>
        <w:rPr>
          <w:snapToGrid w:val="0"/>
          <w:color w:val="000000"/>
        </w:rPr>
        <w:t xml:space="preserve"> novembre 2021)</w:t>
      </w:r>
    </w:p>
    <w:p w14:paraId="76FADB51" w14:textId="77777777" w:rsidR="00522220" w:rsidRDefault="00522220" w:rsidP="00566C12">
      <w:pPr>
        <w:widowControl w:val="0"/>
        <w:tabs>
          <w:tab w:val="left" w:pos="90"/>
        </w:tabs>
        <w:rPr>
          <w:snapToGrid w:val="0"/>
          <w:color w:val="000000"/>
        </w:rPr>
      </w:pPr>
      <w:r>
        <w:rPr>
          <w:snapToGrid w:val="0"/>
          <w:color w:val="000000"/>
        </w:rPr>
        <w:t>Signor YOHANNES DEBBAS ZEWELDAY, Console (11 aprile 2022)</w:t>
      </w:r>
    </w:p>
    <w:p w14:paraId="10BCB089" w14:textId="77777777" w:rsidR="004944D8" w:rsidRDefault="004944D8">
      <w:pPr>
        <w:widowControl w:val="0"/>
        <w:tabs>
          <w:tab w:val="left" w:pos="90"/>
        </w:tabs>
        <w:rPr>
          <w:snapToGrid w:val="0"/>
          <w:color w:val="000000"/>
        </w:rPr>
      </w:pPr>
    </w:p>
    <w:p w14:paraId="31CD1FDB" w14:textId="77777777" w:rsidR="00E1762F" w:rsidRDefault="00E1762F">
      <w:pPr>
        <w:widowControl w:val="0"/>
        <w:tabs>
          <w:tab w:val="left" w:pos="90"/>
        </w:tabs>
        <w:rPr>
          <w:snapToGrid w:val="0"/>
          <w:color w:val="000000"/>
        </w:rPr>
      </w:pPr>
    </w:p>
    <w:p w14:paraId="254BF538" w14:textId="77777777" w:rsidR="00317DB9" w:rsidRDefault="00317DB9">
      <w:pPr>
        <w:widowControl w:val="0"/>
        <w:tabs>
          <w:tab w:val="left" w:pos="90"/>
        </w:tabs>
        <w:rPr>
          <w:snapToGrid w:val="0"/>
          <w:color w:val="000000"/>
        </w:rPr>
      </w:pPr>
    </w:p>
    <w:p w14:paraId="6E0B24F5" w14:textId="77777777" w:rsidR="00317DB9" w:rsidRDefault="00A4140D" w:rsidP="00317DB9">
      <w:pPr>
        <w:widowControl w:val="0"/>
        <w:tabs>
          <w:tab w:val="left" w:pos="90"/>
        </w:tabs>
        <w:rPr>
          <w:b/>
          <w:snapToGrid w:val="0"/>
          <w:color w:val="000080"/>
          <w:sz w:val="26"/>
          <w:u w:val="single"/>
        </w:rPr>
      </w:pPr>
      <w:r>
        <w:rPr>
          <w:b/>
          <w:snapToGrid w:val="0"/>
          <w:color w:val="000080"/>
          <w:u w:val="single"/>
        </w:rPr>
        <w:t>BARI</w:t>
      </w:r>
      <w:r w:rsidR="00317DB9">
        <w:rPr>
          <w:b/>
          <w:snapToGrid w:val="0"/>
          <w:color w:val="000080"/>
          <w:u w:val="single"/>
        </w:rPr>
        <w:t xml:space="preserve"> - CONSOLATO ONORARIO            </w:t>
      </w:r>
    </w:p>
    <w:p w14:paraId="3C95AD03" w14:textId="3BDBEB56" w:rsidR="00317DB9" w:rsidRDefault="00317DB9" w:rsidP="00317DB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1049A">
        <w:rPr>
          <w:snapToGrid w:val="0"/>
          <w:color w:val="000000"/>
        </w:rPr>
        <w:t>Corso Vittorio Emanuele</w:t>
      </w:r>
      <w:r>
        <w:rPr>
          <w:snapToGrid w:val="0"/>
          <w:color w:val="000000"/>
        </w:rPr>
        <w:t xml:space="preserve">, </w:t>
      </w:r>
      <w:r w:rsidR="00434C99">
        <w:rPr>
          <w:snapToGrid w:val="0"/>
          <w:color w:val="000000"/>
        </w:rPr>
        <w:t>83</w:t>
      </w:r>
      <w:r>
        <w:rPr>
          <w:snapToGrid w:val="0"/>
          <w:color w:val="000000"/>
        </w:rPr>
        <w:t xml:space="preserve"> - </w:t>
      </w:r>
      <w:r w:rsidR="00434C99">
        <w:rPr>
          <w:snapToGrid w:val="0"/>
          <w:color w:val="000000"/>
        </w:rPr>
        <w:t>70122</w:t>
      </w:r>
      <w:r>
        <w:rPr>
          <w:snapToGrid w:val="0"/>
          <w:color w:val="000000"/>
        </w:rPr>
        <w:t xml:space="preserve"> </w:t>
      </w:r>
      <w:r w:rsidR="00C64712">
        <w:rPr>
          <w:snapToGrid w:val="0"/>
          <w:color w:val="000000"/>
        </w:rPr>
        <w:t>Bari</w:t>
      </w:r>
      <w:r>
        <w:rPr>
          <w:snapToGrid w:val="0"/>
          <w:color w:val="000000"/>
        </w:rPr>
        <w:t xml:space="preserve"> </w:t>
      </w:r>
    </w:p>
    <w:p w14:paraId="551B160B" w14:textId="77777777" w:rsidR="00317DB9" w:rsidRDefault="00317DB9" w:rsidP="00317D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C64712">
        <w:rPr>
          <w:snapToGrid w:val="0"/>
          <w:color w:val="000000"/>
        </w:rPr>
        <w:t>0</w:t>
      </w:r>
      <w:r w:rsidR="0062017E">
        <w:rPr>
          <w:snapToGrid w:val="0"/>
          <w:color w:val="000000"/>
        </w:rPr>
        <w:t xml:space="preserve">80 </w:t>
      </w:r>
      <w:r w:rsidR="00C64712">
        <w:rPr>
          <w:snapToGrid w:val="0"/>
          <w:color w:val="000000"/>
        </w:rPr>
        <w:t>5227</w:t>
      </w:r>
      <w:r w:rsidR="0062017E">
        <w:rPr>
          <w:snapToGrid w:val="0"/>
          <w:color w:val="000000"/>
        </w:rPr>
        <w:t>572</w:t>
      </w:r>
      <w:r w:rsidR="00C64712">
        <w:rPr>
          <w:snapToGrid w:val="0"/>
          <w:color w:val="000000"/>
        </w:rPr>
        <w:t xml:space="preserve"> - </w:t>
      </w:r>
      <w:r>
        <w:rPr>
          <w:snapToGrid w:val="0"/>
          <w:color w:val="000000"/>
        </w:rPr>
        <w:t>3</w:t>
      </w:r>
      <w:r w:rsidR="00C64712">
        <w:rPr>
          <w:snapToGrid w:val="0"/>
          <w:color w:val="000000"/>
        </w:rPr>
        <w:t>386</w:t>
      </w:r>
      <w:r>
        <w:rPr>
          <w:snapToGrid w:val="0"/>
          <w:color w:val="000000"/>
        </w:rPr>
        <w:t>2</w:t>
      </w:r>
      <w:r w:rsidR="00C64712">
        <w:rPr>
          <w:snapToGrid w:val="0"/>
          <w:color w:val="000000"/>
        </w:rPr>
        <w:t>572</w:t>
      </w:r>
      <w:r>
        <w:rPr>
          <w:snapToGrid w:val="0"/>
          <w:color w:val="000000"/>
        </w:rPr>
        <w:t>3</w:t>
      </w:r>
      <w:r w:rsidR="00C64712">
        <w:rPr>
          <w:snapToGrid w:val="0"/>
          <w:color w:val="000000"/>
        </w:rPr>
        <w:t>5</w:t>
      </w:r>
    </w:p>
    <w:p w14:paraId="0B29888E" w14:textId="77777777" w:rsidR="00317DB9" w:rsidRDefault="00317DB9" w:rsidP="00317D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89" w:history="1">
        <w:r w:rsidR="0062017E" w:rsidRPr="008B577A">
          <w:rPr>
            <w:rStyle w:val="Collegamentoipertestuale"/>
            <w:snapToGrid w:val="0"/>
          </w:rPr>
          <w:t>consolatoeritreapuglia@gmail.com</w:t>
        </w:r>
      </w:hyperlink>
      <w:r w:rsidR="0062017E">
        <w:rPr>
          <w:snapToGrid w:val="0"/>
          <w:color w:val="000000"/>
        </w:rPr>
        <w:t xml:space="preserve"> </w:t>
      </w:r>
    </w:p>
    <w:p w14:paraId="536859EB" w14:textId="77777777" w:rsidR="00317DB9" w:rsidRDefault="00317DB9" w:rsidP="00317DB9">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A4140D">
        <w:rPr>
          <w:snapToGrid w:val="0"/>
        </w:rPr>
        <w:t>Puglia</w:t>
      </w:r>
      <w:r>
        <w:rPr>
          <w:snapToGrid w:val="0"/>
          <w:color w:val="000000"/>
        </w:rPr>
        <w:t xml:space="preserve">                </w:t>
      </w:r>
    </w:p>
    <w:p w14:paraId="654E7E43" w14:textId="77777777" w:rsidR="00317DB9" w:rsidRDefault="00317DB9" w:rsidP="00317D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F4EADC7" w14:textId="77777777" w:rsidR="00317DB9" w:rsidRDefault="00317DB9" w:rsidP="00317DB9">
      <w:pPr>
        <w:widowControl w:val="0"/>
        <w:tabs>
          <w:tab w:val="left" w:pos="90"/>
        </w:tabs>
        <w:spacing w:before="23"/>
        <w:rPr>
          <w:snapToGrid w:val="0"/>
          <w:color w:val="000000"/>
          <w:sz w:val="26"/>
        </w:rPr>
      </w:pPr>
      <w:r>
        <w:rPr>
          <w:snapToGrid w:val="0"/>
          <w:color w:val="000000"/>
        </w:rPr>
        <w:t xml:space="preserve">Signor </w:t>
      </w:r>
      <w:r w:rsidR="00C64712">
        <w:rPr>
          <w:snapToGrid w:val="0"/>
          <w:color w:val="000000"/>
        </w:rPr>
        <w:t>FRANCESCO PAOLO BELLO</w:t>
      </w:r>
      <w:r>
        <w:rPr>
          <w:snapToGrid w:val="0"/>
          <w:color w:val="000000"/>
        </w:rPr>
        <w:t xml:space="preserve">, Console Onorario (Exequatur </w:t>
      </w:r>
      <w:r w:rsidR="00C64712">
        <w:rPr>
          <w:snapToGrid w:val="0"/>
          <w:color w:val="000000"/>
        </w:rPr>
        <w:t>11</w:t>
      </w:r>
      <w:r>
        <w:rPr>
          <w:snapToGrid w:val="0"/>
          <w:color w:val="000000"/>
        </w:rPr>
        <w:t xml:space="preserve"> </w:t>
      </w:r>
      <w:r w:rsidR="00C64712">
        <w:rPr>
          <w:snapToGrid w:val="0"/>
          <w:color w:val="000000"/>
        </w:rPr>
        <w:t>novembre</w:t>
      </w:r>
      <w:r>
        <w:rPr>
          <w:snapToGrid w:val="0"/>
          <w:color w:val="000000"/>
        </w:rPr>
        <w:t xml:space="preserve"> 20</w:t>
      </w:r>
      <w:r w:rsidR="005666C6">
        <w:rPr>
          <w:snapToGrid w:val="0"/>
          <w:color w:val="000000"/>
        </w:rPr>
        <w:t>21</w:t>
      </w:r>
      <w:r>
        <w:rPr>
          <w:snapToGrid w:val="0"/>
          <w:color w:val="000000"/>
        </w:rPr>
        <w:t>)</w:t>
      </w:r>
    </w:p>
    <w:p w14:paraId="586D722D" w14:textId="77777777" w:rsidR="00E1762F" w:rsidRDefault="00E1762F">
      <w:pPr>
        <w:widowControl w:val="0"/>
        <w:tabs>
          <w:tab w:val="left" w:pos="90"/>
        </w:tabs>
        <w:rPr>
          <w:snapToGrid w:val="0"/>
          <w:color w:val="000000"/>
        </w:rPr>
      </w:pPr>
    </w:p>
    <w:p w14:paraId="79C1FBBD" w14:textId="77777777" w:rsidR="00317DB9" w:rsidRDefault="00317DB9">
      <w:pPr>
        <w:widowControl w:val="0"/>
        <w:tabs>
          <w:tab w:val="left" w:pos="90"/>
        </w:tabs>
        <w:rPr>
          <w:snapToGrid w:val="0"/>
          <w:color w:val="000000"/>
        </w:rPr>
      </w:pPr>
    </w:p>
    <w:p w14:paraId="21E3883C" w14:textId="77777777" w:rsidR="00317DB9" w:rsidRDefault="00317DB9">
      <w:pPr>
        <w:widowControl w:val="0"/>
        <w:tabs>
          <w:tab w:val="left" w:pos="90"/>
        </w:tabs>
        <w:rPr>
          <w:snapToGrid w:val="0"/>
          <w:color w:val="000000"/>
        </w:rPr>
      </w:pPr>
    </w:p>
    <w:p w14:paraId="30EE21F7" w14:textId="77777777" w:rsidR="00E1762F" w:rsidRDefault="00E1762F" w:rsidP="00E1762F">
      <w:pPr>
        <w:widowControl w:val="0"/>
        <w:tabs>
          <w:tab w:val="left" w:pos="90"/>
        </w:tabs>
        <w:rPr>
          <w:b/>
          <w:snapToGrid w:val="0"/>
          <w:color w:val="000080"/>
          <w:sz w:val="26"/>
          <w:u w:val="single"/>
        </w:rPr>
      </w:pPr>
      <w:r>
        <w:rPr>
          <w:b/>
          <w:snapToGrid w:val="0"/>
          <w:color w:val="000080"/>
          <w:u w:val="single"/>
        </w:rPr>
        <w:t xml:space="preserve">TRIESTE - CONSOLATO ONORARIO            </w:t>
      </w:r>
    </w:p>
    <w:p w14:paraId="3A99D51A" w14:textId="77777777" w:rsidR="00E1762F" w:rsidRDefault="00E1762F" w:rsidP="00E1762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 Ghirlandaio, 45 - 34139 Trieste </w:t>
      </w:r>
    </w:p>
    <w:p w14:paraId="3A910E27" w14:textId="77777777" w:rsidR="00E1762F" w:rsidRDefault="00E1762F" w:rsidP="00E1762F">
      <w:pPr>
        <w:widowControl w:val="0"/>
        <w:tabs>
          <w:tab w:val="left" w:pos="2321"/>
        </w:tabs>
        <w:rPr>
          <w:snapToGrid w:val="0"/>
          <w:color w:val="000000"/>
          <w:sz w:val="23"/>
        </w:rPr>
      </w:pPr>
      <w:r>
        <w:rPr>
          <w:rFonts w:ascii="MS Sans Serif" w:hAnsi="MS Sans Serif"/>
          <w:snapToGrid w:val="0"/>
          <w:sz w:val="24"/>
        </w:rPr>
        <w:tab/>
      </w:r>
      <w:r>
        <w:rPr>
          <w:snapToGrid w:val="0"/>
          <w:color w:val="000000"/>
        </w:rPr>
        <w:t>Tel. 3474521339 – fax 040948093</w:t>
      </w:r>
    </w:p>
    <w:p w14:paraId="69D8C17C" w14:textId="77777777" w:rsidR="00E1762F" w:rsidRDefault="00E1762F" w:rsidP="00E1762F">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811118">
        <w:rPr>
          <w:snapToGrid w:val="0"/>
          <w:color w:val="000000"/>
        </w:rPr>
        <w:t xml:space="preserve"> </w:t>
      </w:r>
      <w:r w:rsidR="003C2836">
        <w:rPr>
          <w:snapToGrid w:val="0"/>
          <w:color w:val="000000"/>
        </w:rPr>
        <w:t xml:space="preserve"> su</w:t>
      </w:r>
      <w:r>
        <w:rPr>
          <w:snapToGrid w:val="0"/>
          <w:color w:val="000000"/>
        </w:rPr>
        <w:t>llibruno@gmail.com</w:t>
      </w:r>
    </w:p>
    <w:p w14:paraId="3B83B1A6" w14:textId="77777777" w:rsidR="00E1762F" w:rsidRDefault="00E1762F" w:rsidP="00E1762F">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Friuli Venezia Giulia</w:t>
      </w:r>
      <w:r>
        <w:rPr>
          <w:snapToGrid w:val="0"/>
          <w:color w:val="000000"/>
        </w:rPr>
        <w:t xml:space="preserve">                </w:t>
      </w:r>
    </w:p>
    <w:p w14:paraId="464313F5" w14:textId="77777777" w:rsidR="00E1762F" w:rsidRDefault="00E1762F" w:rsidP="00E1762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6617200" w14:textId="77777777" w:rsidR="00E1762F" w:rsidRDefault="00E1762F" w:rsidP="00E1762F">
      <w:pPr>
        <w:widowControl w:val="0"/>
        <w:tabs>
          <w:tab w:val="left" w:pos="90"/>
        </w:tabs>
        <w:spacing w:before="23"/>
        <w:rPr>
          <w:snapToGrid w:val="0"/>
          <w:color w:val="000000"/>
          <w:sz w:val="26"/>
        </w:rPr>
      </w:pPr>
      <w:r>
        <w:rPr>
          <w:snapToGrid w:val="0"/>
          <w:color w:val="000000"/>
        </w:rPr>
        <w:t>Signor BRUNO SULLI, Console Onorario (</w:t>
      </w:r>
      <w:r w:rsidR="00F64338">
        <w:rPr>
          <w:snapToGrid w:val="0"/>
          <w:color w:val="000000"/>
        </w:rPr>
        <w:t>Rinnovo e</w:t>
      </w:r>
      <w:r>
        <w:rPr>
          <w:snapToGrid w:val="0"/>
          <w:color w:val="000000"/>
        </w:rPr>
        <w:t xml:space="preserve">xequatur </w:t>
      </w:r>
      <w:r w:rsidR="001A27A6">
        <w:rPr>
          <w:snapToGrid w:val="0"/>
          <w:color w:val="000000"/>
        </w:rPr>
        <w:t>12 agosto 2022</w:t>
      </w:r>
      <w:r>
        <w:rPr>
          <w:snapToGrid w:val="0"/>
          <w:color w:val="000000"/>
        </w:rPr>
        <w:t>)</w:t>
      </w:r>
    </w:p>
    <w:p w14:paraId="335F353B" w14:textId="77777777" w:rsidR="004944D8" w:rsidRDefault="004944D8" w:rsidP="00E1762F">
      <w:pPr>
        <w:widowControl w:val="0"/>
        <w:tabs>
          <w:tab w:val="left" w:pos="90"/>
        </w:tabs>
        <w:rPr>
          <w:snapToGrid w:val="0"/>
          <w:color w:val="000000"/>
        </w:rPr>
      </w:pPr>
    </w:p>
    <w:p w14:paraId="6689D9FE" w14:textId="77777777" w:rsidR="004944D8" w:rsidRDefault="004944D8">
      <w:pPr>
        <w:widowControl w:val="0"/>
        <w:tabs>
          <w:tab w:val="left" w:pos="90"/>
        </w:tabs>
        <w:jc w:val="center"/>
        <w:rPr>
          <w:snapToGrid w:val="0"/>
          <w:color w:val="000000"/>
        </w:rPr>
      </w:pPr>
    </w:p>
    <w:p w14:paraId="517CE301" w14:textId="77777777" w:rsidR="004944D8" w:rsidRDefault="004944D8">
      <w:pPr>
        <w:widowControl w:val="0"/>
        <w:tabs>
          <w:tab w:val="left" w:pos="90"/>
        </w:tabs>
        <w:jc w:val="center"/>
        <w:rPr>
          <w:snapToGrid w:val="0"/>
          <w:color w:val="000000"/>
        </w:rPr>
      </w:pPr>
    </w:p>
    <w:p w14:paraId="3F1D6F43" w14:textId="77777777" w:rsidR="004944D8" w:rsidRDefault="00317DB9" w:rsidP="00317DB9">
      <w:pPr>
        <w:widowControl w:val="0"/>
        <w:tabs>
          <w:tab w:val="left" w:pos="90"/>
        </w:tabs>
        <w:jc w:val="right"/>
        <w:rPr>
          <w:b/>
          <w:snapToGrid w:val="0"/>
          <w:color w:val="000000"/>
        </w:rPr>
      </w:pPr>
      <w:r>
        <w:rPr>
          <w:snapToGrid w:val="0"/>
          <w:color w:val="000000"/>
        </w:rPr>
        <w:br w:type="page"/>
      </w:r>
      <w:r w:rsidR="004944D8">
        <w:rPr>
          <w:b/>
          <w:snapToGrid w:val="0"/>
          <w:color w:val="000000"/>
          <w:sz w:val="16"/>
        </w:rPr>
        <w:t>ESTONIA</w:t>
      </w:r>
    </w:p>
    <w:p w14:paraId="67422545" w14:textId="77777777" w:rsidR="004944D8" w:rsidRDefault="004944D8">
      <w:pPr>
        <w:widowControl w:val="0"/>
        <w:tabs>
          <w:tab w:val="left" w:pos="90"/>
        </w:tabs>
        <w:spacing w:before="60"/>
        <w:jc w:val="center"/>
        <w:rPr>
          <w:snapToGrid w:val="0"/>
          <w:color w:val="000080"/>
          <w:sz w:val="26"/>
        </w:rPr>
      </w:pPr>
    </w:p>
    <w:p w14:paraId="6F9CB04A"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11648" behindDoc="0" locked="0" layoutInCell="1" allowOverlap="1" wp14:anchorId="794A2B77" wp14:editId="2D727C9A">
            <wp:simplePos x="0" y="0"/>
            <wp:positionH relativeFrom="column">
              <wp:posOffset>5702935</wp:posOffset>
            </wp:positionH>
            <wp:positionV relativeFrom="paragraph">
              <wp:posOffset>44450</wp:posOffset>
            </wp:positionV>
            <wp:extent cx="702310" cy="467995"/>
            <wp:effectExtent l="19050" t="19050" r="2540" b="8255"/>
            <wp:wrapNone/>
            <wp:docPr id="360"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7"/>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ESTONIA </w:t>
      </w:r>
    </w:p>
    <w:p w14:paraId="6923FA1F" w14:textId="77777777" w:rsidR="00B47A21" w:rsidRDefault="00B47A21">
      <w:pPr>
        <w:widowControl w:val="0"/>
        <w:tabs>
          <w:tab w:val="left" w:pos="90"/>
        </w:tabs>
        <w:rPr>
          <w:b/>
          <w:snapToGrid w:val="0"/>
          <w:color w:val="000080"/>
          <w:sz w:val="22"/>
        </w:rPr>
      </w:pPr>
    </w:p>
    <w:p w14:paraId="243F5F30" w14:textId="77777777" w:rsidR="004944D8" w:rsidRDefault="00F24A77">
      <w:pPr>
        <w:widowControl w:val="0"/>
        <w:tabs>
          <w:tab w:val="left" w:pos="90"/>
        </w:tabs>
        <w:rPr>
          <w:b/>
          <w:snapToGrid w:val="0"/>
          <w:color w:val="000080"/>
          <w:sz w:val="28"/>
        </w:rPr>
      </w:pPr>
      <w:r>
        <w:rPr>
          <w:b/>
          <w:snapToGrid w:val="0"/>
          <w:color w:val="000080"/>
          <w:sz w:val="22"/>
        </w:rPr>
        <w:t>R</w:t>
      </w:r>
      <w:r w:rsidR="004944D8">
        <w:rPr>
          <w:b/>
          <w:snapToGrid w:val="0"/>
          <w:color w:val="000080"/>
          <w:sz w:val="22"/>
        </w:rPr>
        <w:t xml:space="preserve">epubblica di         </w:t>
      </w:r>
    </w:p>
    <w:p w14:paraId="2E338BC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A872FBC" w14:textId="77777777" w:rsidR="004944D8" w:rsidRDefault="004944D8" w:rsidP="00DD028D">
      <w:pPr>
        <w:widowControl w:val="0"/>
        <w:tabs>
          <w:tab w:val="left" w:pos="90"/>
        </w:tabs>
        <w:jc w:val="right"/>
        <w:rPr>
          <w:i/>
          <w:snapToGrid w:val="0"/>
          <w:color w:val="000000"/>
        </w:rPr>
      </w:pPr>
      <w:r>
        <w:rPr>
          <w:i/>
          <w:snapToGrid w:val="0"/>
          <w:color w:val="000000"/>
        </w:rPr>
        <w:t xml:space="preserve"> Festa nazionale 24 febbraio</w:t>
      </w:r>
    </w:p>
    <w:p w14:paraId="7F3F0739" w14:textId="77777777" w:rsidR="00794947" w:rsidRDefault="00794947" w:rsidP="00DD028D">
      <w:pPr>
        <w:widowControl w:val="0"/>
        <w:tabs>
          <w:tab w:val="left" w:pos="90"/>
        </w:tabs>
        <w:jc w:val="right"/>
        <w:rPr>
          <w:i/>
          <w:snapToGrid w:val="0"/>
          <w:color w:val="000000"/>
          <w:sz w:val="26"/>
        </w:rPr>
      </w:pPr>
    </w:p>
    <w:p w14:paraId="3005244C" w14:textId="77777777" w:rsidR="00DD028D" w:rsidRDefault="00DD028D" w:rsidP="00DD028D">
      <w:pPr>
        <w:widowControl w:val="0"/>
        <w:tabs>
          <w:tab w:val="left" w:pos="90"/>
        </w:tabs>
        <w:rPr>
          <w:b/>
          <w:snapToGrid w:val="0"/>
          <w:color w:val="000080"/>
          <w:u w:val="single"/>
        </w:rPr>
      </w:pPr>
    </w:p>
    <w:p w14:paraId="504E448F" w14:textId="77777777" w:rsidR="00367CE1" w:rsidRDefault="00367CE1" w:rsidP="00DD028D">
      <w:pPr>
        <w:widowControl w:val="0"/>
        <w:tabs>
          <w:tab w:val="left" w:pos="90"/>
        </w:tabs>
        <w:rPr>
          <w:b/>
          <w:snapToGrid w:val="0"/>
          <w:color w:val="000080"/>
          <w:u w:val="single"/>
        </w:rPr>
      </w:pPr>
    </w:p>
    <w:p w14:paraId="65A910B1" w14:textId="77777777" w:rsidR="00367CE1" w:rsidRDefault="00367CE1" w:rsidP="00DD028D">
      <w:pPr>
        <w:widowControl w:val="0"/>
        <w:tabs>
          <w:tab w:val="left" w:pos="90"/>
        </w:tabs>
        <w:rPr>
          <w:b/>
          <w:snapToGrid w:val="0"/>
          <w:color w:val="000080"/>
          <w:u w:val="single"/>
        </w:rPr>
      </w:pPr>
    </w:p>
    <w:p w14:paraId="21F241FA" w14:textId="77777777" w:rsidR="00367CE1" w:rsidRDefault="00367CE1" w:rsidP="00DD028D">
      <w:pPr>
        <w:widowControl w:val="0"/>
        <w:tabs>
          <w:tab w:val="left" w:pos="90"/>
        </w:tabs>
        <w:rPr>
          <w:b/>
          <w:snapToGrid w:val="0"/>
          <w:color w:val="000080"/>
          <w:u w:val="single"/>
        </w:rPr>
      </w:pPr>
    </w:p>
    <w:p w14:paraId="65D9C7F8" w14:textId="77777777" w:rsidR="004944D8" w:rsidRDefault="004944D8" w:rsidP="00DD028D">
      <w:pPr>
        <w:widowControl w:val="0"/>
        <w:tabs>
          <w:tab w:val="left" w:pos="90"/>
        </w:tabs>
        <w:rPr>
          <w:b/>
          <w:snapToGrid w:val="0"/>
          <w:color w:val="000080"/>
          <w:sz w:val="26"/>
          <w:u w:val="single"/>
        </w:rPr>
      </w:pPr>
      <w:r>
        <w:rPr>
          <w:b/>
          <w:snapToGrid w:val="0"/>
          <w:color w:val="000080"/>
          <w:u w:val="single"/>
        </w:rPr>
        <w:t>ROMA - SEZIONE CONSOLARE DELL'AMBASCIATA</w:t>
      </w:r>
    </w:p>
    <w:p w14:paraId="6ED95F1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Liegi, 28 </w:t>
      </w:r>
      <w:proofErr w:type="spellStart"/>
      <w:r>
        <w:rPr>
          <w:snapToGrid w:val="0"/>
          <w:color w:val="000000"/>
        </w:rPr>
        <w:t>int</w:t>
      </w:r>
      <w:proofErr w:type="spellEnd"/>
      <w:r>
        <w:rPr>
          <w:snapToGrid w:val="0"/>
          <w:color w:val="000000"/>
        </w:rPr>
        <w:t xml:space="preserve">. 5 - 00198 Roma </w:t>
      </w:r>
    </w:p>
    <w:p w14:paraId="2422DC9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068440751</w:t>
      </w:r>
      <w:r w:rsidR="00FB3E20">
        <w:rPr>
          <w:snapToGrid w:val="0"/>
          <w:color w:val="000000"/>
        </w:rPr>
        <w:t>0</w:t>
      </w:r>
      <w:r>
        <w:rPr>
          <w:snapToGrid w:val="0"/>
          <w:color w:val="000000"/>
        </w:rPr>
        <w:t xml:space="preserve"> - Fax 0684407519  </w:t>
      </w:r>
    </w:p>
    <w:p w14:paraId="687452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02294D">
        <w:rPr>
          <w:snapToGrid w:val="0"/>
          <w:color w:val="000000"/>
        </w:rPr>
        <w:t>Embassy.Rome@mfa.ee</w:t>
      </w:r>
    </w:p>
    <w:p w14:paraId="517CE9CE"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w:t>
      </w:r>
      <w:r w:rsidR="00975460">
        <w:rPr>
          <w:snapToGrid w:val="0"/>
          <w:color w:val="000000"/>
        </w:rPr>
        <w:t>pubblica Italiana</w:t>
      </w:r>
    </w:p>
    <w:p w14:paraId="4022744E" w14:textId="77777777" w:rsidR="00A438A0" w:rsidRDefault="00A438A0" w:rsidP="00A438A0">
      <w:pPr>
        <w:widowControl w:val="0"/>
        <w:tabs>
          <w:tab w:val="left" w:pos="90"/>
        </w:tabs>
        <w:rPr>
          <w:b/>
          <w:snapToGrid w:val="0"/>
          <w:color w:val="000080"/>
          <w:u w:val="single"/>
        </w:rPr>
      </w:pPr>
    </w:p>
    <w:p w14:paraId="04D4A078" w14:textId="77777777" w:rsidR="00DD028D" w:rsidRPr="00060CB5" w:rsidRDefault="00F21AFB" w:rsidP="00DD028D">
      <w:pPr>
        <w:widowControl w:val="0"/>
        <w:tabs>
          <w:tab w:val="left" w:pos="90"/>
        </w:tabs>
        <w:spacing w:before="206"/>
        <w:rPr>
          <w:snapToGrid w:val="0"/>
          <w:color w:val="000000"/>
        </w:rPr>
      </w:pPr>
      <w:r>
        <w:rPr>
          <w:snapToGrid w:val="0"/>
          <w:color w:val="000000"/>
        </w:rPr>
        <w:t>Signor AIVAR TSARSKI, Consigliere Affari Consolari (1 agosto 2023)</w:t>
      </w:r>
    </w:p>
    <w:p w14:paraId="6C1CBDAF" w14:textId="77777777" w:rsidR="00A438A0" w:rsidRDefault="00A438A0" w:rsidP="00A438A0">
      <w:pPr>
        <w:widowControl w:val="0"/>
        <w:tabs>
          <w:tab w:val="left" w:pos="90"/>
        </w:tabs>
        <w:rPr>
          <w:b/>
          <w:snapToGrid w:val="0"/>
          <w:color w:val="000080"/>
          <w:u w:val="single"/>
        </w:rPr>
      </w:pPr>
    </w:p>
    <w:p w14:paraId="25A5D537" w14:textId="77777777" w:rsidR="00DD028D" w:rsidRDefault="00DD028D" w:rsidP="00A438A0">
      <w:pPr>
        <w:widowControl w:val="0"/>
        <w:tabs>
          <w:tab w:val="left" w:pos="90"/>
        </w:tabs>
        <w:rPr>
          <w:b/>
          <w:snapToGrid w:val="0"/>
          <w:color w:val="000080"/>
          <w:u w:val="single"/>
        </w:rPr>
      </w:pPr>
    </w:p>
    <w:p w14:paraId="65F17585" w14:textId="77777777" w:rsidR="00924D87" w:rsidRDefault="00924D87" w:rsidP="00A438A0">
      <w:pPr>
        <w:widowControl w:val="0"/>
        <w:tabs>
          <w:tab w:val="left" w:pos="90"/>
        </w:tabs>
        <w:rPr>
          <w:b/>
          <w:snapToGrid w:val="0"/>
          <w:color w:val="000080"/>
          <w:u w:val="single"/>
        </w:rPr>
      </w:pPr>
    </w:p>
    <w:p w14:paraId="7B3667A6" w14:textId="77777777" w:rsidR="00A438A0" w:rsidRDefault="00A438A0" w:rsidP="00A438A0">
      <w:pPr>
        <w:widowControl w:val="0"/>
        <w:tabs>
          <w:tab w:val="left" w:pos="90"/>
        </w:tabs>
        <w:rPr>
          <w:b/>
          <w:snapToGrid w:val="0"/>
          <w:color w:val="000080"/>
          <w:sz w:val="26"/>
          <w:u w:val="single"/>
        </w:rPr>
      </w:pPr>
      <w:r>
        <w:rPr>
          <w:b/>
          <w:snapToGrid w:val="0"/>
          <w:color w:val="000080"/>
          <w:u w:val="single"/>
        </w:rPr>
        <w:t xml:space="preserve">BARI - CONSOLATO ONORARIO            </w:t>
      </w:r>
    </w:p>
    <w:p w14:paraId="71334091" w14:textId="77777777" w:rsidR="00A438A0" w:rsidRDefault="00A438A0" w:rsidP="00A438A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Vittorio Emanuele II, 60 – 70122 Bari</w:t>
      </w:r>
    </w:p>
    <w:p w14:paraId="5640DEDB" w14:textId="77777777" w:rsidR="00A438A0" w:rsidRDefault="00A438A0" w:rsidP="00A438A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e Fax 0805216007  </w:t>
      </w:r>
    </w:p>
    <w:p w14:paraId="11B24BDB" w14:textId="77777777" w:rsidR="00A438A0" w:rsidRDefault="00A438A0" w:rsidP="00A438A0">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Pr="00A438A0">
        <w:rPr>
          <w:snapToGrid w:val="0"/>
        </w:rPr>
        <w:t>Pugli</w:t>
      </w:r>
      <w:r>
        <w:rPr>
          <w:snapToGrid w:val="0"/>
        </w:rPr>
        <w:t>a</w:t>
      </w:r>
      <w:r>
        <w:rPr>
          <w:snapToGrid w:val="0"/>
          <w:color w:val="000000"/>
        </w:rPr>
        <w:t xml:space="preserve">                   </w:t>
      </w:r>
    </w:p>
    <w:p w14:paraId="0014D14D" w14:textId="77777777" w:rsidR="00A438A0" w:rsidRDefault="00A438A0" w:rsidP="00A438A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9AE280D" w14:textId="1D7790B4" w:rsidR="00A438A0" w:rsidRDefault="00A438A0" w:rsidP="00A438A0">
      <w:pPr>
        <w:widowControl w:val="0"/>
        <w:tabs>
          <w:tab w:val="left" w:pos="90"/>
        </w:tabs>
        <w:spacing w:before="23"/>
        <w:rPr>
          <w:snapToGrid w:val="0"/>
          <w:color w:val="000000"/>
          <w:sz w:val="26"/>
        </w:rPr>
      </w:pPr>
      <w:r>
        <w:rPr>
          <w:snapToGrid w:val="0"/>
          <w:color w:val="000000"/>
        </w:rPr>
        <w:t xml:space="preserve">Signor  </w:t>
      </w:r>
      <w:r w:rsidR="00A91CE1">
        <w:rPr>
          <w:snapToGrid w:val="0"/>
          <w:color w:val="000000"/>
        </w:rPr>
        <w:t>GIUSEPPE IAZEOLLA</w:t>
      </w:r>
      <w:r>
        <w:rPr>
          <w:snapToGrid w:val="0"/>
          <w:color w:val="000000"/>
        </w:rPr>
        <w:t>, Console Onorario (</w:t>
      </w:r>
      <w:r w:rsidR="005F1C04">
        <w:rPr>
          <w:snapToGrid w:val="0"/>
          <w:color w:val="000000"/>
        </w:rPr>
        <w:t>Rinnovo e</w:t>
      </w:r>
      <w:r>
        <w:rPr>
          <w:snapToGrid w:val="0"/>
          <w:color w:val="000000"/>
        </w:rPr>
        <w:t xml:space="preserve">xequatur </w:t>
      </w:r>
      <w:r w:rsidR="003749A0">
        <w:rPr>
          <w:snapToGrid w:val="0"/>
          <w:color w:val="000000"/>
        </w:rPr>
        <w:t>14 novembre 2024</w:t>
      </w:r>
      <w:r>
        <w:rPr>
          <w:snapToGrid w:val="0"/>
          <w:color w:val="000000"/>
        </w:rPr>
        <w:t>)</w:t>
      </w:r>
    </w:p>
    <w:p w14:paraId="69435396" w14:textId="77777777" w:rsidR="004944D8" w:rsidRDefault="004944D8">
      <w:pPr>
        <w:widowControl w:val="0"/>
        <w:tabs>
          <w:tab w:val="left" w:pos="90"/>
        </w:tabs>
        <w:spacing w:before="286"/>
        <w:rPr>
          <w:snapToGrid w:val="0"/>
          <w:color w:val="000000"/>
          <w:sz w:val="26"/>
        </w:rPr>
      </w:pPr>
    </w:p>
    <w:p w14:paraId="56EA994D" w14:textId="77777777" w:rsidR="004944D8" w:rsidRDefault="004944D8">
      <w:pPr>
        <w:widowControl w:val="0"/>
        <w:tabs>
          <w:tab w:val="left" w:pos="90"/>
        </w:tabs>
        <w:rPr>
          <w:b/>
          <w:snapToGrid w:val="0"/>
          <w:color w:val="000080"/>
          <w:u w:val="single"/>
        </w:rPr>
      </w:pPr>
    </w:p>
    <w:p w14:paraId="010809D3"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2C6D97E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Lamarmora, 55 - 50121 Firenze </w:t>
      </w:r>
    </w:p>
    <w:p w14:paraId="03685D5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055580955 - Fax 055575951  </w:t>
      </w:r>
    </w:p>
    <w:p w14:paraId="55D2C13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91" w:history="1">
        <w:r w:rsidR="003E49F4" w:rsidRPr="00EC5709">
          <w:rPr>
            <w:rStyle w:val="Collegamentoipertestuale"/>
            <w:snapToGrid w:val="0"/>
          </w:rPr>
          <w:t>info@cecchinilaw.it</w:t>
        </w:r>
      </w:hyperlink>
      <w:r w:rsidR="003E49F4">
        <w:rPr>
          <w:snapToGrid w:val="0"/>
          <w:color w:val="000000"/>
        </w:rPr>
        <w:t xml:space="preserve"> </w:t>
      </w:r>
    </w:p>
    <w:p w14:paraId="114A556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BBBDF8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17A5ED0" w14:textId="77777777" w:rsidR="004944D8" w:rsidRDefault="004944D8">
      <w:pPr>
        <w:widowControl w:val="0"/>
        <w:tabs>
          <w:tab w:val="left" w:pos="90"/>
        </w:tabs>
        <w:spacing w:before="23"/>
        <w:rPr>
          <w:snapToGrid w:val="0"/>
          <w:color w:val="000000"/>
          <w:sz w:val="26"/>
        </w:rPr>
      </w:pPr>
      <w:r>
        <w:rPr>
          <w:snapToGrid w:val="0"/>
          <w:color w:val="000000"/>
        </w:rPr>
        <w:t xml:space="preserve">Signor LUIGI CECCHINI, Console Onorario (Rinnovo exequatur </w:t>
      </w:r>
      <w:r w:rsidR="00367ABF">
        <w:rPr>
          <w:snapToGrid w:val="0"/>
          <w:color w:val="000000"/>
        </w:rPr>
        <w:t>12 ottobre 2022</w:t>
      </w:r>
      <w:r>
        <w:rPr>
          <w:snapToGrid w:val="0"/>
          <w:color w:val="000000"/>
        </w:rPr>
        <w:t>)</w:t>
      </w:r>
    </w:p>
    <w:p w14:paraId="6E940A48" w14:textId="77777777" w:rsidR="004944D8" w:rsidRDefault="004944D8">
      <w:pPr>
        <w:widowControl w:val="0"/>
        <w:tabs>
          <w:tab w:val="left" w:pos="90"/>
        </w:tabs>
        <w:rPr>
          <w:b/>
          <w:snapToGrid w:val="0"/>
          <w:color w:val="000080"/>
          <w:u w:val="single"/>
        </w:rPr>
      </w:pPr>
    </w:p>
    <w:p w14:paraId="405B5941" w14:textId="77777777" w:rsidR="004944D8" w:rsidRDefault="004944D8">
      <w:pPr>
        <w:widowControl w:val="0"/>
        <w:tabs>
          <w:tab w:val="left" w:pos="90"/>
        </w:tabs>
        <w:rPr>
          <w:b/>
          <w:snapToGrid w:val="0"/>
          <w:color w:val="000080"/>
          <w:u w:val="single"/>
        </w:rPr>
      </w:pPr>
    </w:p>
    <w:p w14:paraId="0B7BD813" w14:textId="77777777" w:rsidR="0030460C" w:rsidRDefault="0030460C">
      <w:pPr>
        <w:widowControl w:val="0"/>
        <w:tabs>
          <w:tab w:val="left" w:pos="90"/>
        </w:tabs>
        <w:rPr>
          <w:b/>
          <w:snapToGrid w:val="0"/>
          <w:color w:val="000080"/>
          <w:u w:val="single"/>
        </w:rPr>
      </w:pPr>
    </w:p>
    <w:p w14:paraId="291D12FE"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5B6E55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Siro, 10 - 16124 Genova </w:t>
      </w:r>
    </w:p>
    <w:p w14:paraId="32DA42B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A710BF">
        <w:rPr>
          <w:snapToGrid w:val="0"/>
          <w:color w:val="000000"/>
        </w:rPr>
        <w:t>0102494277</w:t>
      </w:r>
    </w:p>
    <w:p w14:paraId="7A3E310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92" w:history="1">
        <w:r w:rsidR="003E49F4" w:rsidRPr="00EC5709">
          <w:rPr>
            <w:rStyle w:val="Collegamentoipertestuale"/>
            <w:snapToGrid w:val="0"/>
          </w:rPr>
          <w:t>estoniaconsulate@hugotrumpy.it</w:t>
        </w:r>
      </w:hyperlink>
      <w:r w:rsidR="003E49F4">
        <w:rPr>
          <w:snapToGrid w:val="0"/>
          <w:color w:val="000000"/>
        </w:rPr>
        <w:t xml:space="preserve"> </w:t>
      </w:r>
    </w:p>
    <w:p w14:paraId="3EEBF5D8"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7D4335B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6706395" w14:textId="77777777" w:rsidR="004944D8" w:rsidRDefault="004944D8">
      <w:pPr>
        <w:widowControl w:val="0"/>
        <w:tabs>
          <w:tab w:val="left" w:pos="90"/>
        </w:tabs>
        <w:spacing w:before="23"/>
        <w:rPr>
          <w:snapToGrid w:val="0"/>
          <w:color w:val="000000"/>
        </w:rPr>
      </w:pPr>
      <w:r>
        <w:rPr>
          <w:snapToGrid w:val="0"/>
          <w:color w:val="000000"/>
        </w:rPr>
        <w:t xml:space="preserve">Signor EUGENIO ALESSANDRO KIELLAND, Console Onorario (Rinnovo exequatur </w:t>
      </w:r>
      <w:r w:rsidR="00367ABF">
        <w:rPr>
          <w:snapToGrid w:val="0"/>
          <w:color w:val="000000"/>
        </w:rPr>
        <w:t>12 ottobre 2022</w:t>
      </w:r>
      <w:r>
        <w:rPr>
          <w:snapToGrid w:val="0"/>
          <w:color w:val="000000"/>
        </w:rPr>
        <w:t>)</w:t>
      </w:r>
    </w:p>
    <w:p w14:paraId="70A9044C" w14:textId="77777777" w:rsidR="00794947" w:rsidRDefault="00794947">
      <w:pPr>
        <w:widowControl w:val="0"/>
        <w:tabs>
          <w:tab w:val="left" w:pos="90"/>
        </w:tabs>
        <w:rPr>
          <w:b/>
          <w:snapToGrid w:val="0"/>
          <w:color w:val="000080"/>
          <w:u w:val="single"/>
        </w:rPr>
      </w:pPr>
    </w:p>
    <w:p w14:paraId="1F16C827" w14:textId="77777777" w:rsidR="00794947" w:rsidRDefault="009871D6" w:rsidP="00794947">
      <w:pPr>
        <w:widowControl w:val="0"/>
        <w:tabs>
          <w:tab w:val="left" w:pos="90"/>
        </w:tabs>
        <w:jc w:val="right"/>
        <w:rPr>
          <w:b/>
          <w:snapToGrid w:val="0"/>
          <w:color w:val="000080"/>
          <w:u w:val="single"/>
        </w:rPr>
      </w:pPr>
      <w:r>
        <w:rPr>
          <w:b/>
          <w:snapToGrid w:val="0"/>
          <w:color w:val="000000"/>
          <w:sz w:val="16"/>
        </w:rPr>
        <w:br w:type="page"/>
      </w:r>
      <w:r w:rsidR="00794947">
        <w:rPr>
          <w:b/>
          <w:snapToGrid w:val="0"/>
          <w:color w:val="000000"/>
          <w:sz w:val="16"/>
        </w:rPr>
        <w:t>ESTONIA</w:t>
      </w:r>
    </w:p>
    <w:p w14:paraId="4809536A" w14:textId="77777777" w:rsidR="00794947" w:rsidRDefault="00794947">
      <w:pPr>
        <w:widowControl w:val="0"/>
        <w:tabs>
          <w:tab w:val="left" w:pos="90"/>
        </w:tabs>
        <w:rPr>
          <w:b/>
          <w:snapToGrid w:val="0"/>
          <w:color w:val="000080"/>
          <w:u w:val="single"/>
        </w:rPr>
      </w:pPr>
    </w:p>
    <w:p w14:paraId="28D1DBC8" w14:textId="77777777" w:rsidR="00794947" w:rsidRDefault="00794947">
      <w:pPr>
        <w:widowControl w:val="0"/>
        <w:tabs>
          <w:tab w:val="left" w:pos="90"/>
        </w:tabs>
        <w:rPr>
          <w:b/>
          <w:snapToGrid w:val="0"/>
          <w:color w:val="000080"/>
          <w:u w:val="single"/>
        </w:rPr>
      </w:pPr>
    </w:p>
    <w:p w14:paraId="15E94C12" w14:textId="77777777" w:rsidR="00794947" w:rsidRDefault="00794947">
      <w:pPr>
        <w:widowControl w:val="0"/>
        <w:tabs>
          <w:tab w:val="left" w:pos="90"/>
        </w:tabs>
        <w:rPr>
          <w:b/>
          <w:snapToGrid w:val="0"/>
          <w:color w:val="000080"/>
          <w:u w:val="single"/>
        </w:rPr>
      </w:pPr>
    </w:p>
    <w:p w14:paraId="3217FBCC"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5D238FDC" w14:textId="77777777" w:rsidR="00DD56D5" w:rsidRDefault="00DD56D5" w:rsidP="00DD56D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V</w:t>
      </w:r>
      <w:r w:rsidRPr="00901030">
        <w:rPr>
          <w:snapToGrid w:val="0"/>
          <w:color w:val="000000"/>
        </w:rPr>
        <w:t>i</w:t>
      </w:r>
      <w:r>
        <w:rPr>
          <w:snapToGrid w:val="0"/>
          <w:color w:val="000000"/>
        </w:rPr>
        <w:t>ale Bianca Maria, 45 - 20122 Milano</w:t>
      </w:r>
    </w:p>
    <w:p w14:paraId="3852C117" w14:textId="77777777" w:rsidR="009A42BB" w:rsidRPr="009A42BB" w:rsidRDefault="00DD56D5" w:rsidP="009A42BB">
      <w:pPr>
        <w:widowControl w:val="0"/>
        <w:tabs>
          <w:tab w:val="left" w:pos="2321"/>
        </w:tabs>
        <w:rPr>
          <w:snapToGrid w:val="0"/>
          <w:color w:val="000000"/>
        </w:rPr>
      </w:pPr>
      <w:r>
        <w:rPr>
          <w:rFonts w:ascii="MS Sans Serif" w:hAnsi="MS Sans Serif"/>
          <w:snapToGrid w:val="0"/>
          <w:sz w:val="24"/>
        </w:rPr>
        <w:tab/>
      </w:r>
      <w:r w:rsidR="009A42BB" w:rsidRPr="009A42BB">
        <w:rPr>
          <w:snapToGrid w:val="0"/>
          <w:color w:val="000000"/>
        </w:rPr>
        <w:t>Tel: +39 3456656632</w:t>
      </w:r>
      <w:r w:rsidR="009A42BB">
        <w:rPr>
          <w:snapToGrid w:val="0"/>
          <w:color w:val="000000"/>
        </w:rPr>
        <w:t xml:space="preserve"> - </w:t>
      </w:r>
      <w:r w:rsidR="009A42BB" w:rsidRPr="009A42BB">
        <w:rPr>
          <w:snapToGrid w:val="0"/>
          <w:color w:val="000000"/>
        </w:rPr>
        <w:t>Fax: +39 0276001091</w:t>
      </w:r>
    </w:p>
    <w:p w14:paraId="59C664D9" w14:textId="77777777" w:rsidR="009A42BB" w:rsidRPr="009A42BB" w:rsidRDefault="009A42BB" w:rsidP="009A42BB">
      <w:pPr>
        <w:widowControl w:val="0"/>
        <w:tabs>
          <w:tab w:val="left" w:pos="2321"/>
        </w:tabs>
        <w:rPr>
          <w:snapToGrid w:val="0"/>
          <w:color w:val="000000"/>
        </w:rPr>
      </w:pPr>
      <w:r>
        <w:rPr>
          <w:snapToGrid w:val="0"/>
          <w:color w:val="000000"/>
        </w:rPr>
        <w:tab/>
      </w:r>
      <w:r w:rsidRPr="009A42BB">
        <w:rPr>
          <w:snapToGrid w:val="0"/>
          <w:color w:val="000000"/>
        </w:rPr>
        <w:t xml:space="preserve">E-mail: </w:t>
      </w:r>
      <w:hyperlink r:id="rId193" w:history="1">
        <w:r w:rsidRPr="00E064EE">
          <w:rPr>
            <w:rStyle w:val="Collegamentoipertestuale"/>
            <w:snapToGrid w:val="0"/>
          </w:rPr>
          <w:t>estoniaconsolatomilano@gebnetwork.it</w:t>
        </w:r>
      </w:hyperlink>
      <w:r>
        <w:rPr>
          <w:snapToGrid w:val="0"/>
          <w:color w:val="000000"/>
        </w:rPr>
        <w:t xml:space="preserve"> </w:t>
      </w:r>
    </w:p>
    <w:p w14:paraId="2B17BC57" w14:textId="77777777" w:rsidR="00DD56D5" w:rsidRPr="005A26ED" w:rsidRDefault="009A42BB" w:rsidP="009A42BB">
      <w:pPr>
        <w:widowControl w:val="0"/>
        <w:tabs>
          <w:tab w:val="left" w:pos="2321"/>
        </w:tabs>
        <w:rPr>
          <w:snapToGrid w:val="0"/>
          <w:color w:val="000000"/>
        </w:rPr>
      </w:pPr>
      <w:r w:rsidRPr="00D8701D">
        <w:rPr>
          <w:snapToGrid w:val="0"/>
          <w:color w:val="000000"/>
        </w:rPr>
        <w:tab/>
      </w:r>
      <w:r w:rsidRPr="005A26ED">
        <w:rPr>
          <w:snapToGrid w:val="0"/>
          <w:color w:val="000000"/>
        </w:rPr>
        <w:t xml:space="preserve">Web: </w:t>
      </w:r>
      <w:hyperlink r:id="rId194" w:history="1">
        <w:r w:rsidRPr="005A26ED">
          <w:rPr>
            <w:rStyle w:val="Collegamentoipertestuale"/>
            <w:snapToGrid w:val="0"/>
          </w:rPr>
          <w:t>https://consolato-estoniamilano.squarespace.com/</w:t>
        </w:r>
      </w:hyperlink>
      <w:r w:rsidRPr="005A26ED">
        <w:rPr>
          <w:snapToGrid w:val="0"/>
          <w:color w:val="000000"/>
        </w:rPr>
        <w:t xml:space="preserve"> </w:t>
      </w:r>
      <w:r w:rsidR="00DD56D5" w:rsidRPr="005A26ED">
        <w:rPr>
          <w:snapToGrid w:val="0"/>
          <w:color w:val="000000"/>
        </w:rPr>
        <w:t xml:space="preserve"> </w:t>
      </w:r>
    </w:p>
    <w:p w14:paraId="48A11179" w14:textId="77777777" w:rsidR="004944D8" w:rsidRPr="00DD56D5" w:rsidRDefault="004944D8" w:rsidP="00DD56D5">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Pr="00635281">
        <w:rPr>
          <w:snapToGrid w:val="0"/>
        </w:rPr>
        <w:t>Lombardia</w:t>
      </w:r>
      <w:r w:rsidR="008B2822">
        <w:rPr>
          <w:snapToGrid w:val="0"/>
        </w:rPr>
        <w:t>, Piemonte</w:t>
      </w:r>
    </w:p>
    <w:p w14:paraId="66282DD0" w14:textId="77777777" w:rsidR="00DD56D5" w:rsidRPr="00DD56D5" w:rsidRDefault="00DD56D5" w:rsidP="00DD56D5">
      <w:pPr>
        <w:widowControl w:val="0"/>
        <w:tabs>
          <w:tab w:val="left" w:pos="90"/>
        </w:tabs>
        <w:rPr>
          <w:snapToGrid w:val="0"/>
          <w:color w:val="000000"/>
        </w:rPr>
      </w:pPr>
    </w:p>
    <w:p w14:paraId="2E72831E" w14:textId="77777777" w:rsidR="00DD56D5" w:rsidRPr="00DD56D5" w:rsidRDefault="00DD56D5" w:rsidP="00DD56D5">
      <w:pPr>
        <w:widowControl w:val="0"/>
        <w:tabs>
          <w:tab w:val="left" w:pos="90"/>
        </w:tabs>
        <w:rPr>
          <w:snapToGrid w:val="0"/>
          <w:color w:val="000000"/>
        </w:rPr>
      </w:pPr>
      <w:r w:rsidRPr="00DD56D5">
        <w:rPr>
          <w:snapToGrid w:val="0"/>
          <w:color w:val="000000"/>
        </w:rPr>
        <w:t xml:space="preserve">Signor </w:t>
      </w:r>
      <w:r>
        <w:rPr>
          <w:snapToGrid w:val="0"/>
          <w:color w:val="000000"/>
        </w:rPr>
        <w:t>PIERGIORGIO VALENTE</w:t>
      </w:r>
      <w:r w:rsidRPr="00DD56D5">
        <w:rPr>
          <w:snapToGrid w:val="0"/>
          <w:color w:val="000000"/>
        </w:rPr>
        <w:t xml:space="preserve">, Console Onorario (Exequatur </w:t>
      </w:r>
      <w:r>
        <w:rPr>
          <w:snapToGrid w:val="0"/>
          <w:color w:val="000000"/>
        </w:rPr>
        <w:t>26 maggio 2021</w:t>
      </w:r>
      <w:r w:rsidRPr="00DD56D5">
        <w:rPr>
          <w:snapToGrid w:val="0"/>
          <w:color w:val="000000"/>
        </w:rPr>
        <w:t>)</w:t>
      </w:r>
    </w:p>
    <w:p w14:paraId="7A1CE7B8" w14:textId="77777777" w:rsidR="00901030" w:rsidRPr="00E511A5" w:rsidRDefault="00901030" w:rsidP="00E511A5">
      <w:pPr>
        <w:widowControl w:val="0"/>
        <w:tabs>
          <w:tab w:val="left" w:pos="90"/>
        </w:tabs>
        <w:rPr>
          <w:snapToGrid w:val="0"/>
          <w:color w:val="000000"/>
        </w:rPr>
      </w:pPr>
    </w:p>
    <w:p w14:paraId="41F2652C" w14:textId="77777777" w:rsidR="004944D8" w:rsidRDefault="004944D8">
      <w:pPr>
        <w:widowControl w:val="0"/>
        <w:tabs>
          <w:tab w:val="left" w:pos="90"/>
        </w:tabs>
        <w:rPr>
          <w:b/>
          <w:snapToGrid w:val="0"/>
          <w:color w:val="000080"/>
          <w:u w:val="single"/>
        </w:rPr>
      </w:pPr>
    </w:p>
    <w:p w14:paraId="0B200F0C" w14:textId="77777777" w:rsidR="00E511A5" w:rsidRDefault="00E511A5">
      <w:pPr>
        <w:widowControl w:val="0"/>
        <w:tabs>
          <w:tab w:val="left" w:pos="90"/>
        </w:tabs>
        <w:rPr>
          <w:b/>
          <w:snapToGrid w:val="0"/>
          <w:color w:val="000080"/>
          <w:u w:val="single"/>
        </w:rPr>
      </w:pPr>
    </w:p>
    <w:p w14:paraId="67EDEC77" w14:textId="77777777" w:rsidR="00901030" w:rsidRDefault="00901030" w:rsidP="00901030">
      <w:pPr>
        <w:widowControl w:val="0"/>
        <w:tabs>
          <w:tab w:val="left" w:pos="90"/>
        </w:tabs>
        <w:rPr>
          <w:b/>
          <w:snapToGrid w:val="0"/>
          <w:color w:val="000080"/>
          <w:sz w:val="26"/>
          <w:u w:val="single"/>
        </w:rPr>
      </w:pPr>
      <w:r>
        <w:rPr>
          <w:b/>
          <w:snapToGrid w:val="0"/>
          <w:color w:val="000080"/>
          <w:u w:val="single"/>
        </w:rPr>
        <w:t xml:space="preserve">PALERMO - CONSOLATO ONORARIO            </w:t>
      </w:r>
    </w:p>
    <w:p w14:paraId="2D957868" w14:textId="77777777" w:rsidR="00901030" w:rsidRPr="00901030" w:rsidRDefault="00901030" w:rsidP="0090103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41" w:name="_Hlk118805250"/>
      <w:r>
        <w:rPr>
          <w:snapToGrid w:val="0"/>
        </w:rPr>
        <w:t>V</w:t>
      </w:r>
      <w:r w:rsidRPr="00901030">
        <w:rPr>
          <w:snapToGrid w:val="0"/>
          <w:color w:val="000000"/>
        </w:rPr>
        <w:t>i</w:t>
      </w:r>
      <w:r>
        <w:rPr>
          <w:snapToGrid w:val="0"/>
          <w:color w:val="000000"/>
        </w:rPr>
        <w:t>a Dante Alighieri, 332 - 90145 Palermo</w:t>
      </w:r>
      <w:bookmarkEnd w:id="41"/>
    </w:p>
    <w:p w14:paraId="5A390C31" w14:textId="77777777" w:rsidR="00901030" w:rsidRDefault="00901030" w:rsidP="0090103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Sicilia</w:t>
      </w:r>
    </w:p>
    <w:p w14:paraId="5995888B" w14:textId="77777777" w:rsidR="00901030" w:rsidRDefault="00901030" w:rsidP="00901030">
      <w:pPr>
        <w:widowControl w:val="0"/>
        <w:tabs>
          <w:tab w:val="left" w:pos="2321"/>
        </w:tabs>
        <w:rPr>
          <w:snapToGrid w:val="0"/>
          <w:color w:val="000000"/>
          <w:sz w:val="23"/>
        </w:rPr>
      </w:pPr>
    </w:p>
    <w:p w14:paraId="58A4270B" w14:textId="77777777" w:rsidR="00901030" w:rsidRDefault="00901030" w:rsidP="00901030">
      <w:pPr>
        <w:widowControl w:val="0"/>
        <w:tabs>
          <w:tab w:val="left" w:pos="2321"/>
        </w:tabs>
        <w:rPr>
          <w:snapToGrid w:val="0"/>
          <w:color w:val="000000"/>
          <w:sz w:val="26"/>
        </w:rPr>
      </w:pPr>
      <w:r>
        <w:rPr>
          <w:snapToGrid w:val="0"/>
          <w:color w:val="000000"/>
        </w:rPr>
        <w:t>Signor ANTONELLO MIRANDA, Console Onorario (</w:t>
      </w:r>
      <w:r w:rsidR="00B33274">
        <w:rPr>
          <w:snapToGrid w:val="0"/>
          <w:color w:val="000000"/>
        </w:rPr>
        <w:t>Rinnovo e</w:t>
      </w:r>
      <w:r>
        <w:rPr>
          <w:snapToGrid w:val="0"/>
          <w:color w:val="000000"/>
        </w:rPr>
        <w:t xml:space="preserve">xequatur </w:t>
      </w:r>
      <w:r w:rsidR="00B33274">
        <w:rPr>
          <w:snapToGrid w:val="0"/>
          <w:color w:val="000000"/>
        </w:rPr>
        <w:t>6 luglio 2023</w:t>
      </w:r>
      <w:r>
        <w:rPr>
          <w:snapToGrid w:val="0"/>
          <w:color w:val="000000"/>
        </w:rPr>
        <w:t>)</w:t>
      </w:r>
    </w:p>
    <w:p w14:paraId="2C7AB613" w14:textId="77777777" w:rsidR="00901030" w:rsidRDefault="00901030">
      <w:pPr>
        <w:widowControl w:val="0"/>
        <w:tabs>
          <w:tab w:val="left" w:pos="90"/>
        </w:tabs>
        <w:rPr>
          <w:b/>
          <w:snapToGrid w:val="0"/>
          <w:color w:val="000080"/>
          <w:u w:val="single"/>
        </w:rPr>
      </w:pPr>
    </w:p>
    <w:p w14:paraId="7AA7D203" w14:textId="77777777" w:rsidR="00901030" w:rsidRDefault="00901030">
      <w:pPr>
        <w:widowControl w:val="0"/>
        <w:tabs>
          <w:tab w:val="left" w:pos="90"/>
        </w:tabs>
        <w:rPr>
          <w:b/>
          <w:snapToGrid w:val="0"/>
          <w:color w:val="000080"/>
          <w:u w:val="single"/>
        </w:rPr>
      </w:pPr>
    </w:p>
    <w:p w14:paraId="1330B880" w14:textId="77777777" w:rsidR="004944D8" w:rsidRDefault="004944D8" w:rsidP="00446CCD">
      <w:pPr>
        <w:widowControl w:val="0"/>
        <w:tabs>
          <w:tab w:val="left" w:pos="90"/>
        </w:tabs>
        <w:rPr>
          <w:snapToGrid w:val="0"/>
          <w:color w:val="000000"/>
        </w:rPr>
      </w:pPr>
    </w:p>
    <w:p w14:paraId="4F22C045" w14:textId="77777777" w:rsidR="00FE0CC7" w:rsidRDefault="00FE0CC7" w:rsidP="00FE0CC7">
      <w:pPr>
        <w:widowControl w:val="0"/>
        <w:tabs>
          <w:tab w:val="left" w:pos="90"/>
        </w:tabs>
        <w:rPr>
          <w:b/>
          <w:snapToGrid w:val="0"/>
          <w:color w:val="000080"/>
          <w:sz w:val="26"/>
          <w:u w:val="single"/>
        </w:rPr>
      </w:pPr>
      <w:r>
        <w:rPr>
          <w:b/>
          <w:snapToGrid w:val="0"/>
          <w:color w:val="000080"/>
          <w:u w:val="single"/>
        </w:rPr>
        <w:t xml:space="preserve">VENEZIA - CONSOLATO ONORARIO            </w:t>
      </w:r>
    </w:p>
    <w:p w14:paraId="0336F2A2" w14:textId="77777777" w:rsidR="00FE0CC7" w:rsidRDefault="00FE0CC7" w:rsidP="00FE0CC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Jacopo </w:t>
      </w:r>
      <w:proofErr w:type="spellStart"/>
      <w:r>
        <w:rPr>
          <w:snapToGrid w:val="0"/>
          <w:color w:val="000000"/>
        </w:rPr>
        <w:t>Salamonio</w:t>
      </w:r>
      <w:proofErr w:type="spellEnd"/>
      <w:r>
        <w:rPr>
          <w:snapToGrid w:val="0"/>
          <w:color w:val="000000"/>
        </w:rPr>
        <w:t xml:space="preserve">, 3 - </w:t>
      </w:r>
      <w:r w:rsidR="00180443">
        <w:rPr>
          <w:snapToGrid w:val="0"/>
          <w:color w:val="000000"/>
        </w:rPr>
        <w:t>3</w:t>
      </w:r>
      <w:r>
        <w:rPr>
          <w:snapToGrid w:val="0"/>
          <w:color w:val="000000"/>
        </w:rPr>
        <w:t>01</w:t>
      </w:r>
      <w:r w:rsidR="00180443">
        <w:rPr>
          <w:snapToGrid w:val="0"/>
          <w:color w:val="000000"/>
        </w:rPr>
        <w:t>75</w:t>
      </w:r>
      <w:r>
        <w:rPr>
          <w:snapToGrid w:val="0"/>
          <w:color w:val="000000"/>
        </w:rPr>
        <w:t xml:space="preserve"> </w:t>
      </w:r>
      <w:r w:rsidR="00180443">
        <w:rPr>
          <w:snapToGrid w:val="0"/>
          <w:color w:val="000000"/>
        </w:rPr>
        <w:t>Marghera (VE)</w:t>
      </w:r>
      <w:r>
        <w:rPr>
          <w:snapToGrid w:val="0"/>
          <w:color w:val="000000"/>
        </w:rPr>
        <w:t xml:space="preserve"> </w:t>
      </w:r>
    </w:p>
    <w:p w14:paraId="6E06E2FA" w14:textId="77777777" w:rsidR="00FE0CC7" w:rsidRDefault="00FE0CC7" w:rsidP="00FE0CC7">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180443">
        <w:rPr>
          <w:snapToGrid w:val="0"/>
          <w:color w:val="000000"/>
        </w:rPr>
        <w:t>4</w:t>
      </w:r>
      <w:r>
        <w:rPr>
          <w:snapToGrid w:val="0"/>
          <w:color w:val="000000"/>
        </w:rPr>
        <w:t>15</w:t>
      </w:r>
      <w:r w:rsidR="00180443">
        <w:rPr>
          <w:snapToGrid w:val="0"/>
          <w:color w:val="000000"/>
        </w:rPr>
        <w:t>09</w:t>
      </w:r>
      <w:r>
        <w:rPr>
          <w:snapToGrid w:val="0"/>
          <w:color w:val="000000"/>
        </w:rPr>
        <w:t>0</w:t>
      </w:r>
      <w:r w:rsidR="00180443">
        <w:rPr>
          <w:snapToGrid w:val="0"/>
          <w:color w:val="000000"/>
        </w:rPr>
        <w:t>270</w:t>
      </w:r>
      <w:r>
        <w:rPr>
          <w:snapToGrid w:val="0"/>
          <w:color w:val="000000"/>
        </w:rPr>
        <w:t xml:space="preserve"> - Fax 0</w:t>
      </w:r>
      <w:r w:rsidR="00180443">
        <w:rPr>
          <w:snapToGrid w:val="0"/>
          <w:color w:val="000000"/>
        </w:rPr>
        <w:t>4</w:t>
      </w:r>
      <w:r>
        <w:rPr>
          <w:snapToGrid w:val="0"/>
          <w:color w:val="000000"/>
        </w:rPr>
        <w:t>192</w:t>
      </w:r>
      <w:r w:rsidR="00180443">
        <w:rPr>
          <w:snapToGrid w:val="0"/>
          <w:color w:val="000000"/>
        </w:rPr>
        <w:t>6865</w:t>
      </w:r>
      <w:r>
        <w:rPr>
          <w:snapToGrid w:val="0"/>
          <w:color w:val="000000"/>
        </w:rPr>
        <w:t xml:space="preserve">  </w:t>
      </w:r>
    </w:p>
    <w:p w14:paraId="193E7E85" w14:textId="77777777" w:rsidR="00FE0CC7" w:rsidRDefault="00FE0CC7" w:rsidP="00FE0CC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180443">
        <w:rPr>
          <w:snapToGrid w:val="0"/>
        </w:rPr>
        <w:t>Veneto</w:t>
      </w:r>
      <w:r>
        <w:rPr>
          <w:snapToGrid w:val="0"/>
          <w:color w:val="000000"/>
        </w:rPr>
        <w:t xml:space="preserve">           </w:t>
      </w:r>
    </w:p>
    <w:p w14:paraId="0D887BE0" w14:textId="77777777" w:rsidR="00FE0CC7" w:rsidRDefault="00FE0CC7" w:rsidP="00FE0CC7">
      <w:pPr>
        <w:widowControl w:val="0"/>
        <w:tabs>
          <w:tab w:val="left" w:pos="2321"/>
        </w:tabs>
        <w:rPr>
          <w:snapToGrid w:val="0"/>
          <w:color w:val="000000"/>
          <w:sz w:val="23"/>
        </w:rPr>
      </w:pPr>
      <w:r>
        <w:rPr>
          <w:snapToGrid w:val="0"/>
          <w:color w:val="000000"/>
        </w:rPr>
        <w:t xml:space="preserve">                         </w:t>
      </w:r>
    </w:p>
    <w:p w14:paraId="480505C2" w14:textId="77777777" w:rsidR="00FE0CC7" w:rsidRDefault="00FE0CC7" w:rsidP="00FE0CC7">
      <w:pPr>
        <w:widowControl w:val="0"/>
        <w:tabs>
          <w:tab w:val="left" w:pos="2321"/>
        </w:tabs>
        <w:rPr>
          <w:snapToGrid w:val="0"/>
          <w:color w:val="000000"/>
          <w:sz w:val="26"/>
        </w:rPr>
      </w:pPr>
      <w:r>
        <w:rPr>
          <w:snapToGrid w:val="0"/>
          <w:color w:val="000000"/>
        </w:rPr>
        <w:t xml:space="preserve">Signor </w:t>
      </w:r>
      <w:r w:rsidR="003B412C">
        <w:rPr>
          <w:snapToGrid w:val="0"/>
          <w:color w:val="000000"/>
        </w:rPr>
        <w:t>PIERO BETTINI</w:t>
      </w:r>
      <w:r>
        <w:rPr>
          <w:snapToGrid w:val="0"/>
          <w:color w:val="000000"/>
        </w:rPr>
        <w:t>, Console Onorario (</w:t>
      </w:r>
      <w:r w:rsidR="00CC31F9">
        <w:rPr>
          <w:snapToGrid w:val="0"/>
          <w:color w:val="000000"/>
        </w:rPr>
        <w:t>Rinnovo e</w:t>
      </w:r>
      <w:r>
        <w:rPr>
          <w:snapToGrid w:val="0"/>
          <w:color w:val="000000"/>
        </w:rPr>
        <w:t xml:space="preserve">xequatur </w:t>
      </w:r>
      <w:r w:rsidR="00CC31F9">
        <w:rPr>
          <w:snapToGrid w:val="0"/>
          <w:color w:val="000000"/>
        </w:rPr>
        <w:t>21</w:t>
      </w:r>
      <w:r>
        <w:rPr>
          <w:snapToGrid w:val="0"/>
          <w:color w:val="000000"/>
        </w:rPr>
        <w:t xml:space="preserve"> </w:t>
      </w:r>
      <w:r w:rsidR="003B412C">
        <w:rPr>
          <w:snapToGrid w:val="0"/>
          <w:color w:val="000000"/>
        </w:rPr>
        <w:t>aprile</w:t>
      </w:r>
      <w:r>
        <w:rPr>
          <w:snapToGrid w:val="0"/>
          <w:color w:val="000000"/>
        </w:rPr>
        <w:t xml:space="preserve"> 20</w:t>
      </w:r>
      <w:r w:rsidR="00C90B00">
        <w:rPr>
          <w:snapToGrid w:val="0"/>
          <w:color w:val="000000"/>
        </w:rPr>
        <w:t>22 – 1° marzo 2027</w:t>
      </w:r>
      <w:r>
        <w:rPr>
          <w:snapToGrid w:val="0"/>
          <w:color w:val="000000"/>
        </w:rPr>
        <w:t>)</w:t>
      </w:r>
    </w:p>
    <w:p w14:paraId="03BAC4F6" w14:textId="77777777" w:rsidR="004944D8" w:rsidRDefault="004944D8" w:rsidP="00FE0CC7">
      <w:pPr>
        <w:widowControl w:val="0"/>
        <w:tabs>
          <w:tab w:val="left" w:pos="90"/>
        </w:tabs>
        <w:rPr>
          <w:snapToGrid w:val="0"/>
          <w:color w:val="000000"/>
        </w:rPr>
      </w:pPr>
    </w:p>
    <w:p w14:paraId="2F22D0E8" w14:textId="77777777" w:rsidR="0060047D" w:rsidRDefault="0060047D" w:rsidP="00FE0CC7">
      <w:pPr>
        <w:widowControl w:val="0"/>
        <w:tabs>
          <w:tab w:val="left" w:pos="90"/>
        </w:tabs>
        <w:rPr>
          <w:snapToGrid w:val="0"/>
          <w:color w:val="000000"/>
        </w:rPr>
      </w:pPr>
    </w:p>
    <w:p w14:paraId="65B52F51" w14:textId="77777777" w:rsidR="0060047D" w:rsidRDefault="0060047D" w:rsidP="00FE0CC7">
      <w:pPr>
        <w:widowControl w:val="0"/>
        <w:tabs>
          <w:tab w:val="left" w:pos="90"/>
        </w:tabs>
        <w:rPr>
          <w:snapToGrid w:val="0"/>
          <w:color w:val="000000"/>
        </w:rPr>
      </w:pPr>
    </w:p>
    <w:p w14:paraId="72E52ADD" w14:textId="77777777" w:rsidR="0060047D" w:rsidRDefault="0060047D" w:rsidP="00FE0CC7">
      <w:pPr>
        <w:widowControl w:val="0"/>
        <w:tabs>
          <w:tab w:val="left" w:pos="90"/>
        </w:tabs>
        <w:rPr>
          <w:snapToGrid w:val="0"/>
          <w:color w:val="000000"/>
        </w:rPr>
      </w:pPr>
    </w:p>
    <w:p w14:paraId="5CAA4476" w14:textId="77777777" w:rsidR="0060047D" w:rsidRDefault="0060047D" w:rsidP="00FE0CC7">
      <w:pPr>
        <w:widowControl w:val="0"/>
        <w:tabs>
          <w:tab w:val="left" w:pos="90"/>
        </w:tabs>
        <w:rPr>
          <w:snapToGrid w:val="0"/>
          <w:color w:val="000000"/>
        </w:rPr>
      </w:pPr>
    </w:p>
    <w:p w14:paraId="0B115D87" w14:textId="77777777" w:rsidR="0060047D" w:rsidRDefault="0060047D" w:rsidP="00FE0CC7">
      <w:pPr>
        <w:widowControl w:val="0"/>
        <w:tabs>
          <w:tab w:val="left" w:pos="90"/>
        </w:tabs>
        <w:rPr>
          <w:snapToGrid w:val="0"/>
          <w:color w:val="000000"/>
        </w:rPr>
      </w:pPr>
    </w:p>
    <w:p w14:paraId="343DC4C8" w14:textId="77777777" w:rsidR="0060047D" w:rsidRDefault="0060047D" w:rsidP="00FE0CC7">
      <w:pPr>
        <w:widowControl w:val="0"/>
        <w:tabs>
          <w:tab w:val="left" w:pos="90"/>
        </w:tabs>
        <w:rPr>
          <w:snapToGrid w:val="0"/>
          <w:color w:val="000000"/>
        </w:rPr>
      </w:pPr>
    </w:p>
    <w:p w14:paraId="40B30419" w14:textId="77777777" w:rsidR="0060047D" w:rsidRDefault="0060047D" w:rsidP="00FE0CC7">
      <w:pPr>
        <w:widowControl w:val="0"/>
        <w:tabs>
          <w:tab w:val="left" w:pos="90"/>
        </w:tabs>
        <w:rPr>
          <w:snapToGrid w:val="0"/>
          <w:color w:val="000000"/>
        </w:rPr>
      </w:pPr>
    </w:p>
    <w:p w14:paraId="2EB10BF3" w14:textId="77777777" w:rsidR="0060047D" w:rsidRDefault="0060047D" w:rsidP="00FE0CC7">
      <w:pPr>
        <w:widowControl w:val="0"/>
        <w:tabs>
          <w:tab w:val="left" w:pos="90"/>
        </w:tabs>
        <w:rPr>
          <w:snapToGrid w:val="0"/>
          <w:color w:val="000000"/>
        </w:rPr>
      </w:pPr>
    </w:p>
    <w:p w14:paraId="59242D16" w14:textId="77777777" w:rsidR="0060047D" w:rsidRPr="00362D4F" w:rsidRDefault="0060047D" w:rsidP="0060047D">
      <w:pPr>
        <w:widowControl w:val="0"/>
        <w:tabs>
          <w:tab w:val="left" w:pos="90"/>
        </w:tabs>
        <w:jc w:val="right"/>
        <w:rPr>
          <w:b/>
          <w:caps/>
          <w:snapToGrid w:val="0"/>
          <w:color w:val="000000"/>
          <w:sz w:val="16"/>
          <w:szCs w:val="16"/>
        </w:rPr>
      </w:pPr>
      <w:r>
        <w:rPr>
          <w:snapToGrid w:val="0"/>
          <w:color w:val="000000"/>
        </w:rPr>
        <w:br w:type="page"/>
      </w:r>
      <w:r w:rsidRPr="00362D4F">
        <w:rPr>
          <w:b/>
          <w:caps/>
          <w:snapToGrid w:val="0"/>
          <w:sz w:val="16"/>
          <w:szCs w:val="16"/>
        </w:rPr>
        <w:t>eswatini</w:t>
      </w:r>
    </w:p>
    <w:p w14:paraId="5BE28D97" w14:textId="77777777" w:rsidR="0060047D" w:rsidRDefault="0060047D" w:rsidP="0060047D">
      <w:pPr>
        <w:widowControl w:val="0"/>
        <w:tabs>
          <w:tab w:val="left" w:pos="90"/>
        </w:tabs>
        <w:spacing w:before="60"/>
        <w:jc w:val="center"/>
        <w:rPr>
          <w:snapToGrid w:val="0"/>
          <w:color w:val="000080"/>
          <w:sz w:val="26"/>
        </w:rPr>
      </w:pPr>
    </w:p>
    <w:p w14:paraId="1D5EC993" w14:textId="1AD374C0" w:rsidR="0060047D" w:rsidRDefault="009E4C9E" w:rsidP="0060047D">
      <w:pPr>
        <w:widowControl w:val="0"/>
        <w:tabs>
          <w:tab w:val="left" w:pos="90"/>
        </w:tabs>
        <w:rPr>
          <w:b/>
          <w:snapToGrid w:val="0"/>
          <w:color w:val="000080"/>
          <w:sz w:val="39"/>
        </w:rPr>
      </w:pPr>
      <w:r>
        <w:rPr>
          <w:noProof/>
        </w:rPr>
        <w:drawing>
          <wp:anchor distT="0" distB="0" distL="114300" distR="114300" simplePos="0" relativeHeight="251734528" behindDoc="0" locked="0" layoutInCell="1" allowOverlap="1" wp14:anchorId="1C22E9E7" wp14:editId="0274011D">
            <wp:simplePos x="0" y="0"/>
            <wp:positionH relativeFrom="column">
              <wp:posOffset>5728970</wp:posOffset>
            </wp:positionH>
            <wp:positionV relativeFrom="paragraph">
              <wp:posOffset>6350</wp:posOffset>
            </wp:positionV>
            <wp:extent cx="730885" cy="469900"/>
            <wp:effectExtent l="19050" t="19050" r="0" b="6350"/>
            <wp:wrapNone/>
            <wp:docPr id="359" name="Immagin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3"/>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60047D">
        <w:rPr>
          <w:b/>
          <w:snapToGrid w:val="0"/>
          <w:color w:val="000080"/>
          <w:sz w:val="32"/>
        </w:rPr>
        <w:t>ESWATI</w:t>
      </w:r>
      <w:r w:rsidR="003212D7">
        <w:rPr>
          <w:b/>
          <w:snapToGrid w:val="0"/>
          <w:color w:val="000080"/>
          <w:sz w:val="32"/>
        </w:rPr>
        <w:t xml:space="preserve">NI </w:t>
      </w:r>
    </w:p>
    <w:p w14:paraId="5867DF92" w14:textId="77777777" w:rsidR="0060047D" w:rsidRDefault="0060047D" w:rsidP="0060047D">
      <w:pPr>
        <w:widowControl w:val="0"/>
        <w:tabs>
          <w:tab w:val="left" w:pos="90"/>
        </w:tabs>
        <w:rPr>
          <w:b/>
          <w:snapToGrid w:val="0"/>
          <w:color w:val="000080"/>
          <w:sz w:val="28"/>
        </w:rPr>
      </w:pPr>
      <w:r>
        <w:rPr>
          <w:b/>
          <w:snapToGrid w:val="0"/>
          <w:color w:val="000080"/>
          <w:sz w:val="22"/>
        </w:rPr>
        <w:t xml:space="preserve">Regno di                                            </w:t>
      </w:r>
    </w:p>
    <w:p w14:paraId="23F8D5B5" w14:textId="77777777" w:rsidR="0060047D" w:rsidRDefault="0060047D" w:rsidP="0060047D">
      <w:pPr>
        <w:widowControl w:val="0"/>
        <w:tabs>
          <w:tab w:val="left" w:pos="90"/>
        </w:tabs>
        <w:spacing w:before="27"/>
        <w:jc w:val="center"/>
        <w:rPr>
          <w:snapToGrid w:val="0"/>
          <w:color w:val="000080"/>
          <w:sz w:val="26"/>
        </w:rPr>
      </w:pPr>
      <w:r>
        <w:rPr>
          <w:snapToGrid w:val="0"/>
          <w:color w:val="000000"/>
        </w:rPr>
        <w:t>———————————————————————————————————————————————————</w:t>
      </w:r>
    </w:p>
    <w:p w14:paraId="1C2B4949" w14:textId="77777777" w:rsidR="0060047D" w:rsidRDefault="0060047D" w:rsidP="0060047D">
      <w:pPr>
        <w:widowControl w:val="0"/>
        <w:tabs>
          <w:tab w:val="left" w:pos="90"/>
        </w:tabs>
        <w:jc w:val="right"/>
        <w:rPr>
          <w:i/>
          <w:snapToGrid w:val="0"/>
          <w:color w:val="000000"/>
        </w:rPr>
      </w:pPr>
      <w:r>
        <w:rPr>
          <w:i/>
          <w:snapToGrid w:val="0"/>
          <w:color w:val="000000"/>
        </w:rPr>
        <w:t xml:space="preserve"> Festa nazionale 6 settembre</w:t>
      </w:r>
    </w:p>
    <w:p w14:paraId="43A748C4" w14:textId="77777777" w:rsidR="0060047D" w:rsidRDefault="0060047D" w:rsidP="0060047D">
      <w:pPr>
        <w:widowControl w:val="0"/>
        <w:tabs>
          <w:tab w:val="left" w:pos="90"/>
        </w:tabs>
        <w:rPr>
          <w:i/>
          <w:snapToGrid w:val="0"/>
          <w:color w:val="000000"/>
        </w:rPr>
      </w:pPr>
    </w:p>
    <w:p w14:paraId="039F597A" w14:textId="77777777" w:rsidR="0060047D" w:rsidRDefault="0060047D" w:rsidP="0060047D">
      <w:pPr>
        <w:widowControl w:val="0"/>
        <w:tabs>
          <w:tab w:val="left" w:pos="90"/>
        </w:tabs>
        <w:rPr>
          <w:i/>
          <w:snapToGrid w:val="0"/>
          <w:color w:val="000000"/>
        </w:rPr>
      </w:pPr>
    </w:p>
    <w:p w14:paraId="1CD912C6" w14:textId="77777777" w:rsidR="003212D7" w:rsidRDefault="003212D7" w:rsidP="003212D7">
      <w:pPr>
        <w:widowControl w:val="0"/>
        <w:tabs>
          <w:tab w:val="left" w:pos="90"/>
        </w:tabs>
        <w:rPr>
          <w:b/>
          <w:snapToGrid w:val="0"/>
          <w:color w:val="000080"/>
          <w:sz w:val="26"/>
          <w:u w:val="single"/>
        </w:rPr>
      </w:pPr>
      <w:r>
        <w:rPr>
          <w:b/>
          <w:snapToGrid w:val="0"/>
          <w:color w:val="000080"/>
          <w:u w:val="single"/>
        </w:rPr>
        <w:t xml:space="preserve">PALERMO - CONSOLATO ONORARIO            </w:t>
      </w:r>
    </w:p>
    <w:p w14:paraId="4EB1F29F" w14:textId="38E81100" w:rsidR="003212D7" w:rsidRPr="00901030" w:rsidRDefault="003212D7" w:rsidP="003212D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w:t>
      </w:r>
      <w:r w:rsidRPr="00901030">
        <w:rPr>
          <w:snapToGrid w:val="0"/>
          <w:color w:val="000000"/>
        </w:rPr>
        <w:t>i</w:t>
      </w:r>
      <w:r>
        <w:rPr>
          <w:snapToGrid w:val="0"/>
          <w:color w:val="000000"/>
        </w:rPr>
        <w:t>a Siracusa, 7 - 90141 Palermo</w:t>
      </w:r>
    </w:p>
    <w:p w14:paraId="003A78BA" w14:textId="06056545" w:rsidR="003B2B76" w:rsidRPr="003B2B76" w:rsidRDefault="003B2B76" w:rsidP="003212D7">
      <w:pPr>
        <w:widowControl w:val="0"/>
        <w:tabs>
          <w:tab w:val="left" w:pos="90"/>
          <w:tab w:val="left" w:pos="2321"/>
        </w:tabs>
        <w:spacing w:before="49"/>
        <w:rPr>
          <w:snapToGrid w:val="0"/>
          <w:color w:val="000000"/>
        </w:rPr>
      </w:pPr>
      <w:r w:rsidRPr="003B2B76">
        <w:rPr>
          <w:snapToGrid w:val="0"/>
          <w:color w:val="000000"/>
        </w:rPr>
        <w:tab/>
      </w:r>
      <w:r w:rsidRPr="003B2B76">
        <w:rPr>
          <w:snapToGrid w:val="0"/>
          <w:color w:val="000000"/>
        </w:rPr>
        <w:tab/>
        <w:t>Tel.</w:t>
      </w:r>
    </w:p>
    <w:p w14:paraId="180AB002" w14:textId="3A145BA2" w:rsidR="003B2B76" w:rsidRPr="003B2B76" w:rsidRDefault="003B2B76" w:rsidP="003212D7">
      <w:pPr>
        <w:widowControl w:val="0"/>
        <w:tabs>
          <w:tab w:val="left" w:pos="90"/>
          <w:tab w:val="left" w:pos="2321"/>
        </w:tabs>
        <w:spacing w:before="49"/>
        <w:rPr>
          <w:snapToGrid w:val="0"/>
          <w:color w:val="000000"/>
        </w:rPr>
      </w:pPr>
      <w:r w:rsidRPr="003B2B76">
        <w:rPr>
          <w:snapToGrid w:val="0"/>
          <w:color w:val="000000"/>
        </w:rPr>
        <w:tab/>
      </w:r>
      <w:r w:rsidRPr="003B2B76">
        <w:rPr>
          <w:snapToGrid w:val="0"/>
          <w:color w:val="000000"/>
        </w:rPr>
        <w:tab/>
        <w:t>E-mail</w:t>
      </w:r>
    </w:p>
    <w:p w14:paraId="1BB59C8C" w14:textId="1753ADAD" w:rsidR="003212D7" w:rsidRDefault="003212D7" w:rsidP="003212D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Sicilia</w:t>
      </w:r>
    </w:p>
    <w:p w14:paraId="21437815" w14:textId="77777777" w:rsidR="003212D7" w:rsidRDefault="003212D7" w:rsidP="003212D7">
      <w:pPr>
        <w:widowControl w:val="0"/>
        <w:tabs>
          <w:tab w:val="left" w:pos="2321"/>
        </w:tabs>
        <w:rPr>
          <w:snapToGrid w:val="0"/>
          <w:color w:val="000000"/>
          <w:sz w:val="23"/>
        </w:rPr>
      </w:pPr>
    </w:p>
    <w:p w14:paraId="34629393" w14:textId="0BB271D4" w:rsidR="003212D7" w:rsidRDefault="003212D7" w:rsidP="003212D7">
      <w:pPr>
        <w:widowControl w:val="0"/>
        <w:tabs>
          <w:tab w:val="left" w:pos="2321"/>
        </w:tabs>
        <w:rPr>
          <w:snapToGrid w:val="0"/>
          <w:color w:val="000000"/>
          <w:sz w:val="26"/>
        </w:rPr>
      </w:pPr>
      <w:r>
        <w:rPr>
          <w:snapToGrid w:val="0"/>
          <w:color w:val="000000"/>
        </w:rPr>
        <w:t>Signor MASSIMO MOTISI, Console Onorario (Exequatur 28 gennaio 2025)</w:t>
      </w:r>
    </w:p>
    <w:p w14:paraId="133861BC" w14:textId="77777777" w:rsidR="0060047D" w:rsidRPr="003212D7" w:rsidRDefault="0060047D" w:rsidP="0060047D">
      <w:pPr>
        <w:widowControl w:val="0"/>
        <w:tabs>
          <w:tab w:val="left" w:pos="90"/>
        </w:tabs>
        <w:rPr>
          <w:snapToGrid w:val="0"/>
          <w:color w:val="000000"/>
        </w:rPr>
      </w:pPr>
    </w:p>
    <w:p w14:paraId="750A168D" w14:textId="77777777" w:rsidR="0060047D" w:rsidRDefault="0060047D" w:rsidP="0060047D">
      <w:pPr>
        <w:widowControl w:val="0"/>
        <w:tabs>
          <w:tab w:val="left" w:pos="90"/>
        </w:tabs>
        <w:rPr>
          <w:i/>
          <w:snapToGrid w:val="0"/>
          <w:color w:val="000000"/>
        </w:rPr>
      </w:pPr>
    </w:p>
    <w:p w14:paraId="1F101457" w14:textId="77777777" w:rsidR="0060047D" w:rsidRDefault="0060047D" w:rsidP="0060047D">
      <w:pPr>
        <w:widowControl w:val="0"/>
        <w:tabs>
          <w:tab w:val="left" w:pos="90"/>
        </w:tabs>
        <w:rPr>
          <w:b/>
          <w:snapToGrid w:val="0"/>
          <w:color w:val="000080"/>
          <w:u w:val="single"/>
        </w:rPr>
      </w:pPr>
    </w:p>
    <w:p w14:paraId="46E8FD7C" w14:textId="77777777" w:rsidR="0060047D" w:rsidRDefault="0060047D" w:rsidP="0060047D">
      <w:pPr>
        <w:widowControl w:val="0"/>
        <w:tabs>
          <w:tab w:val="left" w:pos="90"/>
        </w:tabs>
        <w:rPr>
          <w:snapToGrid w:val="0"/>
          <w:color w:val="000000"/>
        </w:rPr>
      </w:pPr>
    </w:p>
    <w:p w14:paraId="73515A81" w14:textId="77777777" w:rsidR="0060047D" w:rsidRDefault="0060047D" w:rsidP="0060047D">
      <w:pPr>
        <w:widowControl w:val="0"/>
        <w:tabs>
          <w:tab w:val="left" w:pos="90"/>
        </w:tabs>
        <w:rPr>
          <w:snapToGrid w:val="0"/>
          <w:color w:val="000000"/>
        </w:rPr>
      </w:pPr>
    </w:p>
    <w:p w14:paraId="130A0C9D" w14:textId="77777777" w:rsidR="0060047D" w:rsidRDefault="0060047D" w:rsidP="0060047D">
      <w:pPr>
        <w:widowControl w:val="0"/>
        <w:tabs>
          <w:tab w:val="left" w:pos="90"/>
        </w:tabs>
        <w:rPr>
          <w:snapToGrid w:val="0"/>
          <w:color w:val="000000"/>
        </w:rPr>
      </w:pPr>
    </w:p>
    <w:p w14:paraId="03929F5B" w14:textId="77777777" w:rsidR="0060047D" w:rsidRDefault="0060047D" w:rsidP="003212D7">
      <w:pPr>
        <w:widowControl w:val="0"/>
        <w:tabs>
          <w:tab w:val="left" w:pos="90"/>
        </w:tabs>
        <w:rPr>
          <w:rFonts w:ascii="Arial+2" w:hAnsi="Arial+2" w:cs="Arial+2"/>
          <w:sz w:val="18"/>
          <w:szCs w:val="18"/>
        </w:rPr>
      </w:pPr>
    </w:p>
    <w:p w14:paraId="2AF82201" w14:textId="77777777" w:rsidR="004944D8" w:rsidRDefault="0060047D" w:rsidP="0060047D">
      <w:pPr>
        <w:widowControl w:val="0"/>
        <w:tabs>
          <w:tab w:val="left" w:pos="90"/>
        </w:tabs>
        <w:rPr>
          <w:b/>
          <w:snapToGrid w:val="0"/>
          <w:color w:val="000000"/>
          <w:sz w:val="16"/>
        </w:rPr>
      </w:pPr>
      <w:r>
        <w:rPr>
          <w:b/>
          <w:snapToGrid w:val="0"/>
          <w:color w:val="000080"/>
          <w:sz w:val="16"/>
          <w:u w:val="single"/>
        </w:rPr>
        <w:br w:type="page"/>
      </w:r>
    </w:p>
    <w:p w14:paraId="0C3D3FD5" w14:textId="77777777" w:rsidR="004944D8" w:rsidRDefault="004944D8">
      <w:pPr>
        <w:widowControl w:val="0"/>
        <w:tabs>
          <w:tab w:val="left" w:pos="90"/>
          <w:tab w:val="left" w:pos="195"/>
        </w:tabs>
        <w:jc w:val="right"/>
        <w:rPr>
          <w:b/>
          <w:snapToGrid w:val="0"/>
          <w:color w:val="000000"/>
          <w:sz w:val="16"/>
        </w:rPr>
      </w:pPr>
      <w:r>
        <w:rPr>
          <w:b/>
          <w:snapToGrid w:val="0"/>
          <w:color w:val="000000"/>
          <w:sz w:val="16"/>
        </w:rPr>
        <w:t>ETIOPIA</w:t>
      </w:r>
    </w:p>
    <w:p w14:paraId="24C67C16" w14:textId="77777777" w:rsidR="004944D8" w:rsidRDefault="009E4C9E">
      <w:pPr>
        <w:pStyle w:val="Stile1"/>
        <w:widowControl w:val="0"/>
        <w:tabs>
          <w:tab w:val="left" w:pos="90"/>
        </w:tabs>
        <w:spacing w:before="60"/>
        <w:rPr>
          <w:bCs w:val="0"/>
          <w:snapToGrid w:val="0"/>
          <w:sz w:val="39"/>
        </w:rPr>
      </w:pPr>
      <w:r>
        <w:rPr>
          <w:noProof/>
        </w:rPr>
        <w:drawing>
          <wp:anchor distT="0" distB="0" distL="114300" distR="114300" simplePos="0" relativeHeight="251612672" behindDoc="0" locked="0" layoutInCell="1" allowOverlap="1" wp14:anchorId="375B5FDF" wp14:editId="4779B98B">
            <wp:simplePos x="0" y="0"/>
            <wp:positionH relativeFrom="column">
              <wp:posOffset>5703570</wp:posOffset>
            </wp:positionH>
            <wp:positionV relativeFrom="paragraph">
              <wp:posOffset>158750</wp:posOffset>
            </wp:positionV>
            <wp:extent cx="824230" cy="473075"/>
            <wp:effectExtent l="19050" t="19050" r="0" b="3175"/>
            <wp:wrapNone/>
            <wp:docPr id="3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8"/>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824230" cy="4730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Cs w:val="0"/>
          <w:snapToGrid w:val="0"/>
        </w:rPr>
        <w:t xml:space="preserve">ETIOPIA </w:t>
      </w:r>
    </w:p>
    <w:p w14:paraId="6D932A30" w14:textId="77777777" w:rsidR="00712F5B" w:rsidRDefault="00712F5B">
      <w:pPr>
        <w:widowControl w:val="0"/>
        <w:tabs>
          <w:tab w:val="left" w:pos="90"/>
        </w:tabs>
        <w:rPr>
          <w:b/>
          <w:snapToGrid w:val="0"/>
          <w:color w:val="000080"/>
          <w:sz w:val="22"/>
        </w:rPr>
      </w:pPr>
    </w:p>
    <w:p w14:paraId="41C6573E" w14:textId="77777777" w:rsidR="004944D8" w:rsidRDefault="004944D8">
      <w:pPr>
        <w:widowControl w:val="0"/>
        <w:tabs>
          <w:tab w:val="left" w:pos="90"/>
        </w:tabs>
        <w:rPr>
          <w:b/>
          <w:snapToGrid w:val="0"/>
          <w:color w:val="000080"/>
          <w:sz w:val="22"/>
        </w:rPr>
      </w:pPr>
      <w:r>
        <w:rPr>
          <w:b/>
          <w:snapToGrid w:val="0"/>
          <w:color w:val="000080"/>
          <w:sz w:val="22"/>
        </w:rPr>
        <w:t xml:space="preserve">Repubblica Federale Democratica di </w:t>
      </w:r>
    </w:p>
    <w:p w14:paraId="710DBD43"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3722A81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796E11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28 maggio</w:t>
      </w:r>
    </w:p>
    <w:p w14:paraId="02469A7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9A13A12" w14:textId="77777777" w:rsidR="000165BB" w:rsidRDefault="004944D8" w:rsidP="000165BB">
      <w:pPr>
        <w:widowControl w:val="0"/>
        <w:tabs>
          <w:tab w:val="left" w:pos="90"/>
          <w:tab w:val="left" w:pos="2711"/>
        </w:tabs>
        <w:spacing w:before="389"/>
        <w:rPr>
          <w:snapToGrid w:val="0"/>
          <w:color w:val="000000"/>
          <w:sz w:val="26"/>
        </w:rPr>
      </w:pPr>
      <w:r>
        <w:rPr>
          <w:b/>
          <w:snapToGrid w:val="0"/>
          <w:color w:val="000000"/>
        </w:rPr>
        <w:t>Indirizzo</w:t>
      </w:r>
      <w:r w:rsidR="00ED715C">
        <w:rPr>
          <w:rFonts w:ascii="MS Sans Serif" w:hAnsi="MS Sans Serif"/>
          <w:snapToGrid w:val="0"/>
          <w:sz w:val="24"/>
        </w:rPr>
        <w:t xml:space="preserve">                      </w:t>
      </w:r>
      <w:r w:rsidR="000D5A0F">
        <w:rPr>
          <w:rFonts w:ascii="MS Sans Serif" w:hAnsi="MS Sans Serif"/>
          <w:snapToGrid w:val="0"/>
          <w:sz w:val="24"/>
        </w:rPr>
        <w:t xml:space="preserve"> </w:t>
      </w:r>
      <w:r w:rsidR="000165BB">
        <w:rPr>
          <w:snapToGrid w:val="0"/>
          <w:color w:val="000000"/>
        </w:rPr>
        <w:t xml:space="preserve">Via Andrea Vesalio, 16 - 00161 Roma </w:t>
      </w:r>
    </w:p>
    <w:p w14:paraId="693DB921" w14:textId="77777777" w:rsidR="00243AC9" w:rsidRPr="00243AC9" w:rsidRDefault="000165BB" w:rsidP="00243AC9">
      <w:pPr>
        <w:autoSpaceDE w:val="0"/>
        <w:autoSpaceDN w:val="0"/>
        <w:adjustRightInd w:val="0"/>
      </w:pPr>
      <w:r>
        <w:rPr>
          <w:snapToGrid w:val="0"/>
        </w:rPr>
        <w:t xml:space="preserve">                                               </w:t>
      </w:r>
      <w:r w:rsidR="00243AC9">
        <w:rPr>
          <w:snapToGrid w:val="0"/>
        </w:rPr>
        <w:t xml:space="preserve">Tel. </w:t>
      </w:r>
      <w:r w:rsidR="00C23C2B" w:rsidRPr="00004E41">
        <w:rPr>
          <w:rStyle w:val="labelnormal1"/>
          <w:rFonts w:ascii="Times New Roman" w:hAnsi="Times New Roman"/>
          <w:color w:val="000000"/>
          <w:sz w:val="20"/>
          <w:szCs w:val="20"/>
        </w:rPr>
        <w:t>06441616320</w:t>
      </w:r>
      <w:r w:rsidR="00243AC9" w:rsidRPr="00243AC9">
        <w:t xml:space="preserve"> Fax </w:t>
      </w:r>
      <w:r w:rsidR="00C23C2B" w:rsidRPr="00004E41">
        <w:rPr>
          <w:rStyle w:val="labelnormal1"/>
          <w:rFonts w:ascii="Times New Roman" w:hAnsi="Times New Roman"/>
          <w:color w:val="000000"/>
          <w:sz w:val="20"/>
          <w:szCs w:val="20"/>
        </w:rPr>
        <w:t>0644291715</w:t>
      </w:r>
    </w:p>
    <w:p w14:paraId="7FF409BD" w14:textId="77777777" w:rsidR="00243AC9" w:rsidRPr="00243AC9" w:rsidRDefault="00243AC9" w:rsidP="00243AC9">
      <w:pPr>
        <w:widowControl w:val="0"/>
        <w:tabs>
          <w:tab w:val="left" w:pos="90"/>
          <w:tab w:val="left" w:pos="2711"/>
        </w:tabs>
      </w:pPr>
      <w:r w:rsidRPr="00243AC9">
        <w:tab/>
        <w:t xml:space="preserve">                                             E</w:t>
      </w:r>
      <w:r>
        <w:t>-</w:t>
      </w:r>
      <w:r w:rsidRPr="00243AC9">
        <w:t>mail</w:t>
      </w:r>
      <w:r w:rsidR="008E365C">
        <w:t xml:space="preserve"> </w:t>
      </w:r>
      <w:hyperlink r:id="rId197" w:history="1">
        <w:r w:rsidRPr="00243AC9">
          <w:rPr>
            <w:rStyle w:val="Collegamentoipertestuale"/>
          </w:rPr>
          <w:t>consular@ethiopianembassy.it</w:t>
        </w:r>
      </w:hyperlink>
    </w:p>
    <w:p w14:paraId="5026A74C" w14:textId="77777777" w:rsidR="005A5EDE" w:rsidRDefault="004944D8" w:rsidP="00975460">
      <w:pPr>
        <w:widowControl w:val="0"/>
        <w:tabs>
          <w:tab w:val="left" w:pos="90"/>
          <w:tab w:val="left" w:pos="2711"/>
        </w:tabs>
        <w:rPr>
          <w:snapToGrid w:val="0"/>
          <w:color w:val="000000"/>
        </w:rPr>
      </w:pPr>
      <w:r>
        <w:rPr>
          <w:b/>
          <w:snapToGrid w:val="0"/>
          <w:color w:val="000000"/>
        </w:rPr>
        <w:t>Circoscrizione</w:t>
      </w:r>
      <w:r w:rsidR="00243AC9">
        <w:rPr>
          <w:rFonts w:ascii="MS Sans Serif" w:hAnsi="MS Sans Serif"/>
          <w:snapToGrid w:val="0"/>
          <w:sz w:val="24"/>
        </w:rPr>
        <w:t xml:space="preserve">                </w:t>
      </w:r>
      <w:r w:rsidR="005A5EDE">
        <w:rPr>
          <w:snapToGrid w:val="0"/>
          <w:color w:val="000000"/>
        </w:rPr>
        <w:t xml:space="preserve">Tutto il territorio della Repubblica Italiana </w:t>
      </w:r>
    </w:p>
    <w:p w14:paraId="75ECF063" w14:textId="77777777" w:rsidR="004944D8" w:rsidRDefault="004944D8">
      <w:pPr>
        <w:widowControl w:val="0"/>
        <w:tabs>
          <w:tab w:val="left" w:pos="90"/>
        </w:tabs>
        <w:rPr>
          <w:b/>
          <w:snapToGrid w:val="0"/>
          <w:color w:val="000080"/>
          <w:u w:val="single"/>
        </w:rPr>
      </w:pPr>
    </w:p>
    <w:p w14:paraId="1DCF07BE" w14:textId="77777777" w:rsidR="00DB3B8F" w:rsidRDefault="00DB3B8F">
      <w:pPr>
        <w:widowControl w:val="0"/>
        <w:tabs>
          <w:tab w:val="left" w:pos="90"/>
        </w:tabs>
        <w:rPr>
          <w:b/>
          <w:snapToGrid w:val="0"/>
          <w:color w:val="000080"/>
          <w:u w:val="single"/>
        </w:rPr>
      </w:pPr>
    </w:p>
    <w:p w14:paraId="2A68CE94" w14:textId="77777777" w:rsidR="00DB3B8F" w:rsidRDefault="00DB3B8F">
      <w:pPr>
        <w:widowControl w:val="0"/>
        <w:tabs>
          <w:tab w:val="left" w:pos="90"/>
        </w:tabs>
        <w:rPr>
          <w:b/>
          <w:snapToGrid w:val="0"/>
          <w:color w:val="000080"/>
          <w:u w:val="single"/>
        </w:rPr>
      </w:pPr>
    </w:p>
    <w:p w14:paraId="11C9D358" w14:textId="77777777" w:rsidR="00DB3B8F" w:rsidRDefault="00DB3B8F" w:rsidP="00DB3B8F">
      <w:pPr>
        <w:widowControl w:val="0"/>
        <w:tabs>
          <w:tab w:val="left" w:pos="90"/>
        </w:tabs>
        <w:rPr>
          <w:b/>
          <w:snapToGrid w:val="0"/>
          <w:color w:val="000080"/>
          <w:sz w:val="26"/>
          <w:u w:val="single"/>
        </w:rPr>
      </w:pPr>
      <w:r>
        <w:rPr>
          <w:b/>
          <w:snapToGrid w:val="0"/>
          <w:color w:val="000080"/>
          <w:u w:val="single"/>
        </w:rPr>
        <w:t xml:space="preserve">GENOVA - CONSOLATO ONORARIO </w:t>
      </w:r>
    </w:p>
    <w:p w14:paraId="06BD86B4" w14:textId="77777777" w:rsidR="00DB3B8F" w:rsidRDefault="00DB3B8F" w:rsidP="00DB3B8F">
      <w:pPr>
        <w:widowControl w:val="0"/>
        <w:tabs>
          <w:tab w:val="left" w:pos="90"/>
          <w:tab w:val="left" w:pos="2711"/>
        </w:tabs>
        <w:spacing w:before="389"/>
        <w:rPr>
          <w:snapToGrid w:val="0"/>
          <w:color w:val="000000"/>
          <w:sz w:val="26"/>
        </w:rPr>
      </w:pPr>
      <w:r>
        <w:rPr>
          <w:b/>
          <w:snapToGrid w:val="0"/>
          <w:color w:val="000000"/>
        </w:rPr>
        <w:t>Indirizzo</w:t>
      </w:r>
      <w:r>
        <w:rPr>
          <w:rFonts w:ascii="MS Sans Serif" w:hAnsi="MS Sans Serif"/>
          <w:snapToGrid w:val="0"/>
          <w:sz w:val="24"/>
        </w:rPr>
        <w:t xml:space="preserve">                        </w:t>
      </w:r>
      <w:r>
        <w:rPr>
          <w:snapToGrid w:val="0"/>
          <w:color w:val="000000"/>
        </w:rPr>
        <w:t xml:space="preserve">Via Alla Porta degli Archi, 1/8- 16121 Genova </w:t>
      </w:r>
    </w:p>
    <w:p w14:paraId="2FE54F8E" w14:textId="77777777" w:rsidR="00DB3B8F" w:rsidRDefault="00DB3B8F" w:rsidP="00DB3B8F">
      <w:pPr>
        <w:widowControl w:val="0"/>
        <w:tabs>
          <w:tab w:val="left" w:pos="90"/>
          <w:tab w:val="left" w:pos="2711"/>
        </w:tabs>
        <w:rPr>
          <w:snapToGrid w:val="0"/>
          <w:color w:val="000000"/>
        </w:rPr>
      </w:pPr>
      <w:r>
        <w:rPr>
          <w:snapToGrid w:val="0"/>
        </w:rPr>
        <w:t xml:space="preserve">                                               Tel. </w:t>
      </w:r>
      <w:r>
        <w:rPr>
          <w:snapToGrid w:val="0"/>
          <w:color w:val="000000"/>
        </w:rPr>
        <w:t>01084621</w:t>
      </w:r>
    </w:p>
    <w:p w14:paraId="0B29BBDA" w14:textId="77777777" w:rsidR="00DB3B8F" w:rsidRDefault="00DB3B8F" w:rsidP="00DB3B8F">
      <w:pPr>
        <w:widowControl w:val="0"/>
        <w:tabs>
          <w:tab w:val="left" w:pos="90"/>
          <w:tab w:val="left" w:pos="2711"/>
        </w:tabs>
        <w:rPr>
          <w:snapToGrid w:val="0"/>
          <w:color w:val="000000"/>
          <w:sz w:val="23"/>
        </w:rPr>
      </w:pPr>
      <w:r>
        <w:rPr>
          <w:snapToGrid w:val="0"/>
          <w:color w:val="000000"/>
        </w:rPr>
        <w:tab/>
        <w:t xml:space="preserve">                                             E-mail </w:t>
      </w:r>
      <w:hyperlink r:id="rId198" w:history="1">
        <w:r w:rsidRPr="006C20E1">
          <w:rPr>
            <w:rStyle w:val="Collegamentoipertestuale"/>
            <w:snapToGrid w:val="0"/>
          </w:rPr>
          <w:t>ethiopianconsul.genoa@gmail.com</w:t>
        </w:r>
      </w:hyperlink>
      <w:r>
        <w:rPr>
          <w:snapToGrid w:val="0"/>
          <w:color w:val="000000"/>
        </w:rPr>
        <w:t xml:space="preserve">  </w:t>
      </w:r>
    </w:p>
    <w:p w14:paraId="5B1855B0" w14:textId="77777777" w:rsidR="00DB3B8F" w:rsidRDefault="00DB3B8F" w:rsidP="00DB3B8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Liguria, Toscana, Valle d’Aosta</w:t>
      </w:r>
    </w:p>
    <w:p w14:paraId="4F9C2351" w14:textId="77777777" w:rsidR="00DB3B8F" w:rsidRDefault="00DB3B8F" w:rsidP="00DB3B8F">
      <w:pPr>
        <w:widowControl w:val="0"/>
        <w:tabs>
          <w:tab w:val="left" w:pos="90"/>
        </w:tabs>
        <w:rPr>
          <w:snapToGrid w:val="0"/>
          <w:color w:val="000000"/>
        </w:rPr>
      </w:pPr>
    </w:p>
    <w:p w14:paraId="3403C739" w14:textId="77777777" w:rsidR="00DB3B8F" w:rsidRDefault="00DB3B8F" w:rsidP="00DB3B8F">
      <w:pPr>
        <w:widowControl w:val="0"/>
        <w:tabs>
          <w:tab w:val="left" w:pos="90"/>
        </w:tabs>
        <w:rPr>
          <w:snapToGrid w:val="0"/>
          <w:color w:val="000000"/>
        </w:rPr>
      </w:pPr>
      <w:r>
        <w:rPr>
          <w:snapToGrid w:val="0"/>
          <w:color w:val="000000"/>
        </w:rPr>
        <w:t>Signor GIANPIERO SUCCI, Console Onorario (Exequatur 22 febbraio 2023)</w:t>
      </w:r>
    </w:p>
    <w:p w14:paraId="0FFEA5A9" w14:textId="77777777" w:rsidR="00DB3B8F" w:rsidRDefault="00DB3B8F" w:rsidP="00DB3B8F">
      <w:pPr>
        <w:widowControl w:val="0"/>
        <w:tabs>
          <w:tab w:val="left" w:pos="90"/>
        </w:tabs>
        <w:jc w:val="center"/>
        <w:rPr>
          <w:snapToGrid w:val="0"/>
          <w:color w:val="000000"/>
        </w:rPr>
      </w:pPr>
    </w:p>
    <w:p w14:paraId="3725F09A" w14:textId="77777777" w:rsidR="00DB3B8F" w:rsidRDefault="00DB3B8F">
      <w:pPr>
        <w:widowControl w:val="0"/>
        <w:tabs>
          <w:tab w:val="left" w:pos="90"/>
        </w:tabs>
        <w:rPr>
          <w:b/>
          <w:snapToGrid w:val="0"/>
          <w:color w:val="000080"/>
          <w:u w:val="single"/>
        </w:rPr>
      </w:pPr>
    </w:p>
    <w:p w14:paraId="458C243A" w14:textId="77777777" w:rsidR="00DB3B8F" w:rsidRDefault="00DB3B8F">
      <w:pPr>
        <w:widowControl w:val="0"/>
        <w:tabs>
          <w:tab w:val="left" w:pos="90"/>
        </w:tabs>
        <w:rPr>
          <w:b/>
          <w:snapToGrid w:val="0"/>
          <w:color w:val="000080"/>
          <w:u w:val="single"/>
        </w:rPr>
      </w:pPr>
    </w:p>
    <w:p w14:paraId="2C56AE92"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1473E74A" w14:textId="77777777" w:rsidR="00ED7097" w:rsidRDefault="00ED7097" w:rsidP="00ED7097">
      <w:pPr>
        <w:widowControl w:val="0"/>
        <w:tabs>
          <w:tab w:val="left" w:pos="90"/>
          <w:tab w:val="left" w:pos="2711"/>
        </w:tabs>
        <w:spacing w:before="389"/>
        <w:rPr>
          <w:snapToGrid w:val="0"/>
          <w:color w:val="000000"/>
          <w:sz w:val="26"/>
        </w:rPr>
      </w:pPr>
      <w:r>
        <w:rPr>
          <w:b/>
          <w:snapToGrid w:val="0"/>
          <w:color w:val="000000"/>
        </w:rPr>
        <w:t>Indirizzo</w:t>
      </w:r>
      <w:r>
        <w:rPr>
          <w:rFonts w:ascii="MS Sans Serif" w:hAnsi="MS Sans Serif"/>
          <w:snapToGrid w:val="0"/>
          <w:sz w:val="24"/>
        </w:rPr>
        <w:t xml:space="preserve">                        </w:t>
      </w:r>
      <w:r>
        <w:rPr>
          <w:snapToGrid w:val="0"/>
          <w:color w:val="000000"/>
        </w:rPr>
        <w:t xml:space="preserve">Via Borromei, 9 - 20123 Milano </w:t>
      </w:r>
    </w:p>
    <w:p w14:paraId="3D7CC9F7" w14:textId="77777777" w:rsidR="00ED7097" w:rsidRDefault="00ED7097" w:rsidP="00ED7097">
      <w:pPr>
        <w:widowControl w:val="0"/>
        <w:tabs>
          <w:tab w:val="left" w:pos="90"/>
          <w:tab w:val="left" w:pos="2711"/>
        </w:tabs>
        <w:rPr>
          <w:snapToGrid w:val="0"/>
          <w:color w:val="000000"/>
        </w:rPr>
      </w:pPr>
      <w:r>
        <w:rPr>
          <w:snapToGrid w:val="0"/>
        </w:rPr>
        <w:t xml:space="preserve">                                               Tel. </w:t>
      </w:r>
      <w:r>
        <w:rPr>
          <w:snapToGrid w:val="0"/>
          <w:color w:val="000000"/>
        </w:rPr>
        <w:t>0236577640  - Fax 0236577641</w:t>
      </w:r>
    </w:p>
    <w:p w14:paraId="775CD887" w14:textId="77777777" w:rsidR="00ED7097" w:rsidRDefault="00ED7097" w:rsidP="00ED7097">
      <w:pPr>
        <w:widowControl w:val="0"/>
        <w:tabs>
          <w:tab w:val="left" w:pos="90"/>
          <w:tab w:val="left" w:pos="2711"/>
        </w:tabs>
        <w:rPr>
          <w:snapToGrid w:val="0"/>
          <w:color w:val="000000"/>
          <w:sz w:val="23"/>
        </w:rPr>
      </w:pPr>
      <w:r>
        <w:rPr>
          <w:snapToGrid w:val="0"/>
          <w:color w:val="000000"/>
        </w:rPr>
        <w:tab/>
        <w:t xml:space="preserve">                                             E-mail </w:t>
      </w:r>
      <w:hyperlink r:id="rId199" w:history="1">
        <w:r w:rsidR="003D29FA" w:rsidRPr="006C20E1">
          <w:rPr>
            <w:rStyle w:val="Collegamentoipertestuale"/>
            <w:snapToGrid w:val="0"/>
          </w:rPr>
          <w:t>ethiopianhonoraryconsulate.mi@gmail.com</w:t>
        </w:r>
      </w:hyperlink>
      <w:r w:rsidR="003D29FA">
        <w:rPr>
          <w:snapToGrid w:val="0"/>
          <w:color w:val="000000"/>
        </w:rPr>
        <w:t xml:space="preserve"> </w:t>
      </w:r>
      <w:r>
        <w:rPr>
          <w:snapToGrid w:val="0"/>
          <w:color w:val="000000"/>
        </w:rPr>
        <w:t xml:space="preserve"> </w:t>
      </w:r>
    </w:p>
    <w:p w14:paraId="3FEB9E0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4D1ACE28" w14:textId="77777777" w:rsidR="00761623" w:rsidRDefault="00761623" w:rsidP="00761623">
      <w:pPr>
        <w:widowControl w:val="0"/>
        <w:tabs>
          <w:tab w:val="left" w:pos="90"/>
        </w:tabs>
        <w:rPr>
          <w:snapToGrid w:val="0"/>
          <w:color w:val="000000"/>
        </w:rPr>
      </w:pPr>
    </w:p>
    <w:p w14:paraId="1863BD49" w14:textId="77777777" w:rsidR="00761623" w:rsidRDefault="00761623" w:rsidP="00761623">
      <w:pPr>
        <w:widowControl w:val="0"/>
        <w:tabs>
          <w:tab w:val="left" w:pos="90"/>
        </w:tabs>
        <w:rPr>
          <w:snapToGrid w:val="0"/>
          <w:color w:val="000000"/>
        </w:rPr>
      </w:pPr>
      <w:r>
        <w:rPr>
          <w:snapToGrid w:val="0"/>
          <w:color w:val="000000"/>
        </w:rPr>
        <w:t>Signor NICOLA SPADAFORA, Console Onorario (Exequatur 12 agosto 2021)</w:t>
      </w:r>
    </w:p>
    <w:p w14:paraId="45614A73" w14:textId="77777777" w:rsidR="004944D8" w:rsidRDefault="004944D8">
      <w:pPr>
        <w:widowControl w:val="0"/>
        <w:tabs>
          <w:tab w:val="left" w:pos="90"/>
        </w:tabs>
        <w:jc w:val="center"/>
        <w:rPr>
          <w:snapToGrid w:val="0"/>
          <w:color w:val="000000"/>
        </w:rPr>
      </w:pPr>
    </w:p>
    <w:p w14:paraId="4071E8B5" w14:textId="77777777" w:rsidR="007F4B15" w:rsidRDefault="007F4B15" w:rsidP="00960C42">
      <w:pPr>
        <w:widowControl w:val="0"/>
        <w:tabs>
          <w:tab w:val="left" w:pos="90"/>
        </w:tabs>
        <w:rPr>
          <w:snapToGrid w:val="0"/>
          <w:color w:val="000000"/>
        </w:rPr>
      </w:pPr>
    </w:p>
    <w:p w14:paraId="6CF933CE" w14:textId="77777777" w:rsidR="00DB3B8F" w:rsidRDefault="00DB3B8F" w:rsidP="00960C42">
      <w:pPr>
        <w:widowControl w:val="0"/>
        <w:tabs>
          <w:tab w:val="left" w:pos="90"/>
        </w:tabs>
        <w:rPr>
          <w:snapToGrid w:val="0"/>
          <w:color w:val="000000"/>
        </w:rPr>
      </w:pPr>
    </w:p>
    <w:p w14:paraId="2F454DB0" w14:textId="77777777" w:rsidR="007F4B15" w:rsidRDefault="007F4B15" w:rsidP="007F4B15">
      <w:pPr>
        <w:widowControl w:val="0"/>
        <w:tabs>
          <w:tab w:val="left" w:pos="90"/>
        </w:tabs>
        <w:rPr>
          <w:b/>
          <w:snapToGrid w:val="0"/>
          <w:color w:val="000080"/>
          <w:sz w:val="26"/>
          <w:u w:val="single"/>
        </w:rPr>
      </w:pPr>
      <w:r>
        <w:rPr>
          <w:b/>
          <w:snapToGrid w:val="0"/>
          <w:color w:val="000080"/>
          <w:u w:val="single"/>
        </w:rPr>
        <w:t xml:space="preserve">TORINO - CONSOLATO ONORARIO            </w:t>
      </w:r>
    </w:p>
    <w:p w14:paraId="10C2297D" w14:textId="77777777" w:rsidR="007F4B15" w:rsidRDefault="007F4B15" w:rsidP="007F4B15">
      <w:pPr>
        <w:widowControl w:val="0"/>
        <w:tabs>
          <w:tab w:val="left" w:pos="90"/>
          <w:tab w:val="left" w:pos="2711"/>
        </w:tabs>
        <w:spacing w:before="389"/>
        <w:rPr>
          <w:snapToGrid w:val="0"/>
          <w:color w:val="000000"/>
          <w:sz w:val="23"/>
        </w:rPr>
      </w:pPr>
      <w:r>
        <w:rPr>
          <w:b/>
          <w:snapToGrid w:val="0"/>
          <w:color w:val="000000"/>
        </w:rPr>
        <w:t>Indirizzo</w:t>
      </w:r>
      <w:r w:rsidR="00DB3B8F">
        <w:rPr>
          <w:rFonts w:ascii="MS Sans Serif" w:hAnsi="MS Sans Serif"/>
          <w:snapToGrid w:val="0"/>
          <w:sz w:val="24"/>
        </w:rPr>
        <w:t xml:space="preserve">                         </w:t>
      </w:r>
      <w:r>
        <w:rPr>
          <w:snapToGrid w:val="0"/>
          <w:color w:val="000000"/>
        </w:rPr>
        <w:t>Corso Filippo Turati 13 E – 10128 Torino</w:t>
      </w:r>
    </w:p>
    <w:p w14:paraId="03BE5E01" w14:textId="77777777" w:rsidR="007F4B15" w:rsidRDefault="00DB3B8F" w:rsidP="00DB3B8F">
      <w:pPr>
        <w:widowControl w:val="0"/>
        <w:tabs>
          <w:tab w:val="left" w:pos="90"/>
          <w:tab w:val="left" w:pos="2321"/>
        </w:tabs>
        <w:spacing w:before="40"/>
        <w:rPr>
          <w:snapToGrid w:val="0"/>
          <w:color w:val="000000"/>
        </w:rPr>
      </w:pPr>
      <w:r w:rsidRPr="00DB3B8F">
        <w:rPr>
          <w:snapToGrid w:val="0"/>
          <w:color w:val="000000"/>
        </w:rPr>
        <w:tab/>
      </w:r>
      <w:r w:rsidRPr="00DB3B8F">
        <w:rPr>
          <w:snapToGrid w:val="0"/>
          <w:color w:val="000000"/>
        </w:rPr>
        <w:tab/>
        <w:t>Tel. 011 593565</w:t>
      </w:r>
    </w:p>
    <w:p w14:paraId="39290BAE" w14:textId="77777777" w:rsidR="003D29FA" w:rsidRPr="00DB3B8F" w:rsidRDefault="003D29FA" w:rsidP="003D29FA">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200" w:history="1">
        <w:r w:rsidRPr="006C20E1">
          <w:rPr>
            <w:rStyle w:val="Collegamentoipertestuale"/>
            <w:snapToGrid w:val="0"/>
          </w:rPr>
          <w:t>consolato.etiopia.torino@gmail.com</w:t>
        </w:r>
      </w:hyperlink>
      <w:r>
        <w:rPr>
          <w:snapToGrid w:val="0"/>
          <w:color w:val="000000"/>
        </w:rPr>
        <w:t xml:space="preserve"> </w:t>
      </w:r>
    </w:p>
    <w:p w14:paraId="76B1D857" w14:textId="77777777" w:rsidR="007F4B15" w:rsidRDefault="007F4B15" w:rsidP="007F4B1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t xml:space="preserve"> </w:t>
      </w:r>
      <w:r>
        <w:rPr>
          <w:snapToGrid w:val="0"/>
        </w:rPr>
        <w:t>Piemonte</w:t>
      </w:r>
      <w:r>
        <w:rPr>
          <w:snapToGrid w:val="0"/>
          <w:color w:val="000000"/>
        </w:rPr>
        <w:t xml:space="preserve">              </w:t>
      </w:r>
    </w:p>
    <w:p w14:paraId="1FC58269" w14:textId="77777777" w:rsidR="007F4B15" w:rsidRDefault="007F4B15" w:rsidP="007F4B15">
      <w:pPr>
        <w:widowControl w:val="0"/>
        <w:tabs>
          <w:tab w:val="left" w:pos="90"/>
        </w:tabs>
        <w:jc w:val="center"/>
        <w:rPr>
          <w:snapToGrid w:val="0"/>
          <w:color w:val="000000"/>
        </w:rPr>
      </w:pPr>
    </w:p>
    <w:p w14:paraId="7728B2E9" w14:textId="77777777" w:rsidR="007F4B15" w:rsidRDefault="007F4B15" w:rsidP="007F4B15">
      <w:pPr>
        <w:widowControl w:val="0"/>
        <w:tabs>
          <w:tab w:val="left" w:pos="90"/>
        </w:tabs>
        <w:rPr>
          <w:snapToGrid w:val="0"/>
          <w:color w:val="000000"/>
        </w:rPr>
      </w:pPr>
      <w:r>
        <w:rPr>
          <w:snapToGrid w:val="0"/>
          <w:color w:val="000000"/>
        </w:rPr>
        <w:t>Signor FRANCO RUBINI, Console Onorario (Exequatur 21 gennaio 2021)</w:t>
      </w:r>
    </w:p>
    <w:p w14:paraId="6F647A65" w14:textId="77777777" w:rsidR="007F4B15" w:rsidRDefault="007F4B15" w:rsidP="00960C42">
      <w:pPr>
        <w:widowControl w:val="0"/>
        <w:tabs>
          <w:tab w:val="left" w:pos="90"/>
        </w:tabs>
        <w:rPr>
          <w:snapToGrid w:val="0"/>
          <w:color w:val="000000"/>
        </w:rPr>
      </w:pPr>
    </w:p>
    <w:p w14:paraId="7CB8684D" w14:textId="77777777" w:rsidR="00960C42" w:rsidRDefault="00960C42" w:rsidP="00960C42">
      <w:pPr>
        <w:widowControl w:val="0"/>
        <w:tabs>
          <w:tab w:val="left" w:pos="90"/>
        </w:tabs>
        <w:jc w:val="center"/>
        <w:rPr>
          <w:snapToGrid w:val="0"/>
          <w:color w:val="000000"/>
        </w:rPr>
      </w:pPr>
    </w:p>
    <w:p w14:paraId="49865CAA" w14:textId="77777777" w:rsidR="004944D8" w:rsidRDefault="004944D8" w:rsidP="00960C42">
      <w:pPr>
        <w:widowControl w:val="0"/>
        <w:tabs>
          <w:tab w:val="left" w:pos="90"/>
        </w:tabs>
        <w:rPr>
          <w:snapToGrid w:val="0"/>
          <w:color w:val="000000"/>
        </w:rPr>
      </w:pPr>
    </w:p>
    <w:p w14:paraId="429DC7FD" w14:textId="77777777" w:rsidR="004944D8" w:rsidRDefault="004944D8">
      <w:pPr>
        <w:widowControl w:val="0"/>
        <w:tabs>
          <w:tab w:val="left" w:pos="90"/>
        </w:tabs>
        <w:jc w:val="center"/>
        <w:rPr>
          <w:snapToGrid w:val="0"/>
          <w:color w:val="000000"/>
        </w:rPr>
      </w:pPr>
    </w:p>
    <w:p w14:paraId="3A0E13C5" w14:textId="77777777" w:rsidR="004944D8" w:rsidRDefault="004944D8">
      <w:pPr>
        <w:widowControl w:val="0"/>
        <w:tabs>
          <w:tab w:val="left" w:pos="90"/>
        </w:tabs>
        <w:jc w:val="center"/>
        <w:rPr>
          <w:snapToGrid w:val="0"/>
          <w:color w:val="000000"/>
        </w:rPr>
      </w:pPr>
    </w:p>
    <w:p w14:paraId="491944C2" w14:textId="77777777" w:rsidR="002C1A7E" w:rsidRPr="007D3B94" w:rsidRDefault="002C1A7E" w:rsidP="007D3B94">
      <w:pPr>
        <w:widowControl w:val="0"/>
        <w:tabs>
          <w:tab w:val="left" w:pos="90"/>
          <w:tab w:val="left" w:pos="195"/>
        </w:tabs>
        <w:jc w:val="right"/>
        <w:rPr>
          <w:b/>
          <w:snapToGrid w:val="0"/>
          <w:color w:val="000000"/>
          <w:sz w:val="16"/>
        </w:rPr>
      </w:pPr>
      <w:r>
        <w:rPr>
          <w:rFonts w:ascii="MS Sans Serif" w:hAnsi="MS Sans Serif"/>
          <w:snapToGrid w:val="0"/>
          <w:sz w:val="24"/>
        </w:rPr>
        <w:br w:type="page"/>
      </w:r>
      <w:r w:rsidR="00F44513">
        <w:rPr>
          <w:b/>
          <w:snapToGrid w:val="0"/>
          <w:color w:val="000000"/>
          <w:sz w:val="16"/>
        </w:rPr>
        <w:t>FIG</w:t>
      </w:r>
      <w:r w:rsidR="001E766C">
        <w:rPr>
          <w:b/>
          <w:snapToGrid w:val="0"/>
          <w:color w:val="000000"/>
          <w:sz w:val="16"/>
        </w:rPr>
        <w:t>I</w:t>
      </w:r>
    </w:p>
    <w:p w14:paraId="696F984C" w14:textId="77777777" w:rsidR="002C1A7E" w:rsidRDefault="009E4C9E" w:rsidP="002C1A7E">
      <w:pPr>
        <w:autoSpaceDE w:val="0"/>
        <w:autoSpaceDN w:val="0"/>
        <w:adjustRightInd w:val="0"/>
        <w:rPr>
          <w:rFonts w:ascii="MS Sans Serif" w:hAnsi="MS Sans Serif"/>
          <w:snapToGrid w:val="0"/>
          <w:sz w:val="24"/>
        </w:rPr>
      </w:pPr>
      <w:r>
        <w:rPr>
          <w:noProof/>
        </w:rPr>
        <w:drawing>
          <wp:anchor distT="0" distB="0" distL="114300" distR="114300" simplePos="0" relativeHeight="251737600" behindDoc="1" locked="0" layoutInCell="1" allowOverlap="1" wp14:anchorId="23CFD793" wp14:editId="778DE037">
            <wp:simplePos x="0" y="0"/>
            <wp:positionH relativeFrom="column">
              <wp:posOffset>5712460</wp:posOffset>
            </wp:positionH>
            <wp:positionV relativeFrom="paragraph">
              <wp:posOffset>60960</wp:posOffset>
            </wp:positionV>
            <wp:extent cx="906780" cy="601980"/>
            <wp:effectExtent l="0" t="0" r="0" b="0"/>
            <wp:wrapNone/>
            <wp:docPr id="357" name="Immagin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6"/>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906780" cy="601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3282EF" w14:textId="77777777" w:rsidR="002C1A7E" w:rsidRPr="002C1A7E" w:rsidRDefault="002C1A7E" w:rsidP="002C1A7E">
      <w:pPr>
        <w:autoSpaceDE w:val="0"/>
        <w:autoSpaceDN w:val="0"/>
        <w:adjustRightInd w:val="0"/>
        <w:rPr>
          <w:b/>
          <w:bCs/>
          <w:color w:val="191970"/>
          <w:sz w:val="32"/>
          <w:szCs w:val="32"/>
        </w:rPr>
      </w:pPr>
      <w:r w:rsidRPr="002C1A7E">
        <w:rPr>
          <w:b/>
          <w:bCs/>
          <w:color w:val="191970"/>
          <w:sz w:val="32"/>
          <w:szCs w:val="32"/>
        </w:rPr>
        <w:t>FIGI</w:t>
      </w:r>
      <w:r w:rsidR="001E766C">
        <w:rPr>
          <w:b/>
          <w:bCs/>
          <w:color w:val="191970"/>
          <w:sz w:val="32"/>
          <w:szCs w:val="32"/>
        </w:rPr>
        <w:t xml:space="preserve">    </w:t>
      </w:r>
    </w:p>
    <w:p w14:paraId="21D5F72C" w14:textId="77777777" w:rsidR="002C1A7E" w:rsidRDefault="002C1A7E" w:rsidP="002C1A7E">
      <w:pPr>
        <w:autoSpaceDE w:val="0"/>
        <w:autoSpaceDN w:val="0"/>
        <w:adjustRightInd w:val="0"/>
        <w:rPr>
          <w:b/>
          <w:bCs/>
          <w:color w:val="191970"/>
          <w:sz w:val="23"/>
          <w:szCs w:val="23"/>
        </w:rPr>
      </w:pPr>
    </w:p>
    <w:p w14:paraId="28781FA3" w14:textId="77777777" w:rsidR="002C1A7E" w:rsidRDefault="002C1A7E" w:rsidP="002C1A7E">
      <w:pPr>
        <w:autoSpaceDE w:val="0"/>
        <w:autoSpaceDN w:val="0"/>
        <w:adjustRightInd w:val="0"/>
        <w:rPr>
          <w:b/>
          <w:bCs/>
          <w:color w:val="191970"/>
          <w:sz w:val="23"/>
          <w:szCs w:val="23"/>
        </w:rPr>
      </w:pPr>
      <w:r>
        <w:rPr>
          <w:b/>
          <w:bCs/>
          <w:color w:val="191970"/>
          <w:sz w:val="23"/>
          <w:szCs w:val="23"/>
        </w:rPr>
        <w:t>Repubblica di</w:t>
      </w:r>
    </w:p>
    <w:p w14:paraId="23628316" w14:textId="77777777" w:rsidR="002C1A7E" w:rsidRDefault="002C1A7E" w:rsidP="002C1A7E">
      <w:pPr>
        <w:widowControl w:val="0"/>
        <w:tabs>
          <w:tab w:val="left" w:pos="90"/>
        </w:tabs>
        <w:spacing w:before="27"/>
        <w:jc w:val="center"/>
        <w:rPr>
          <w:snapToGrid w:val="0"/>
          <w:color w:val="000080"/>
          <w:sz w:val="26"/>
        </w:rPr>
      </w:pPr>
      <w:r>
        <w:rPr>
          <w:snapToGrid w:val="0"/>
          <w:color w:val="000000"/>
        </w:rPr>
        <w:t>———————————————————————————————————————————————————</w:t>
      </w:r>
    </w:p>
    <w:p w14:paraId="154BB8CA" w14:textId="77777777" w:rsidR="002C1A7E" w:rsidRDefault="002C1A7E" w:rsidP="002C1A7E">
      <w:pPr>
        <w:autoSpaceDE w:val="0"/>
        <w:autoSpaceDN w:val="0"/>
        <w:adjustRightInd w:val="0"/>
        <w:rPr>
          <w:b/>
          <w:bCs/>
          <w:color w:val="191970"/>
          <w:sz w:val="23"/>
          <w:szCs w:val="23"/>
        </w:rPr>
      </w:pPr>
    </w:p>
    <w:p w14:paraId="14FCD00A" w14:textId="77777777" w:rsidR="001E766C" w:rsidRDefault="002C1A7E" w:rsidP="001E766C">
      <w:pPr>
        <w:autoSpaceDE w:val="0"/>
        <w:autoSpaceDN w:val="0"/>
        <w:adjustRightInd w:val="0"/>
        <w:jc w:val="right"/>
        <w:rPr>
          <w:b/>
          <w:bCs/>
          <w:color w:val="191970"/>
          <w:sz w:val="23"/>
          <w:szCs w:val="23"/>
        </w:rPr>
      </w:pPr>
      <w:r w:rsidRPr="002C1A7E">
        <w:rPr>
          <w:i/>
          <w:color w:val="000000"/>
        </w:rPr>
        <w:t>Festa Nazionale 10 Ottobre</w:t>
      </w:r>
    </w:p>
    <w:p w14:paraId="41C5BB04" w14:textId="77777777" w:rsidR="001E766C" w:rsidRPr="001E766C" w:rsidRDefault="001E766C" w:rsidP="001E766C">
      <w:pPr>
        <w:widowControl w:val="0"/>
        <w:tabs>
          <w:tab w:val="left" w:pos="90"/>
        </w:tabs>
        <w:rPr>
          <w:snapToGrid w:val="0"/>
        </w:rPr>
      </w:pPr>
    </w:p>
    <w:p w14:paraId="59A468CF" w14:textId="77777777" w:rsidR="001E766C" w:rsidRPr="001E766C" w:rsidRDefault="001E766C" w:rsidP="001E766C">
      <w:pPr>
        <w:widowControl w:val="0"/>
        <w:tabs>
          <w:tab w:val="left" w:pos="90"/>
        </w:tabs>
        <w:rPr>
          <w:snapToGrid w:val="0"/>
        </w:rPr>
      </w:pPr>
    </w:p>
    <w:p w14:paraId="1355BDAB" w14:textId="77777777" w:rsidR="001E766C" w:rsidRPr="001E766C" w:rsidRDefault="001E766C" w:rsidP="001E766C">
      <w:pPr>
        <w:widowControl w:val="0"/>
        <w:tabs>
          <w:tab w:val="left" w:pos="90"/>
        </w:tabs>
        <w:rPr>
          <w:snapToGrid w:val="0"/>
        </w:rPr>
      </w:pPr>
      <w:r>
        <w:rPr>
          <w:b/>
          <w:snapToGrid w:val="0"/>
          <w:color w:val="000080"/>
          <w:u w:val="single"/>
        </w:rPr>
        <w:t>ROMA - CONSOLATO ONORARIO</w:t>
      </w:r>
    </w:p>
    <w:p w14:paraId="5B5A153F" w14:textId="77777777" w:rsidR="001E766C" w:rsidRDefault="001E766C" w:rsidP="001E766C">
      <w:pPr>
        <w:widowControl w:val="0"/>
        <w:tabs>
          <w:tab w:val="left" w:pos="90"/>
        </w:tabs>
        <w:rPr>
          <w:snapToGrid w:val="0"/>
        </w:rPr>
      </w:pPr>
    </w:p>
    <w:p w14:paraId="29EE00B5" w14:textId="77777777" w:rsidR="001E766C" w:rsidRPr="001E766C" w:rsidRDefault="001E766C" w:rsidP="001E766C">
      <w:pPr>
        <w:widowControl w:val="0"/>
        <w:tabs>
          <w:tab w:val="left" w:pos="90"/>
        </w:tabs>
        <w:rPr>
          <w:snapToGrid w:val="0"/>
        </w:rPr>
      </w:pPr>
    </w:p>
    <w:p w14:paraId="2A9DEC08" w14:textId="77777777" w:rsidR="001E766C" w:rsidRDefault="001E766C" w:rsidP="001E766C">
      <w:pPr>
        <w:widowControl w:val="0"/>
        <w:tabs>
          <w:tab w:val="left" w:pos="90"/>
          <w:tab w:val="left" w:pos="2711"/>
        </w:tabs>
        <w:rPr>
          <w:snapToGrid w:val="0"/>
          <w:color w:val="000000"/>
        </w:rPr>
      </w:pPr>
      <w:r>
        <w:rPr>
          <w:b/>
          <w:snapToGrid w:val="0"/>
          <w:color w:val="000000"/>
        </w:rPr>
        <w:t>Indirizzo</w:t>
      </w:r>
      <w:r>
        <w:rPr>
          <w:rFonts w:ascii="MS Sans Serif" w:hAnsi="MS Sans Serif"/>
          <w:snapToGrid w:val="0"/>
          <w:sz w:val="24"/>
        </w:rPr>
        <w:t xml:space="preserve">                        </w:t>
      </w:r>
      <w:r>
        <w:rPr>
          <w:snapToGrid w:val="0"/>
          <w:color w:val="000000"/>
        </w:rPr>
        <w:t>Via Napoleone III, 48 - 00185 Roma</w:t>
      </w:r>
    </w:p>
    <w:p w14:paraId="0774C54D" w14:textId="77777777" w:rsidR="00633496" w:rsidRDefault="00633496" w:rsidP="001E766C">
      <w:pPr>
        <w:widowControl w:val="0"/>
        <w:tabs>
          <w:tab w:val="left" w:pos="90"/>
          <w:tab w:val="left" w:pos="2711"/>
        </w:tabs>
        <w:rPr>
          <w:snapToGrid w:val="0"/>
          <w:color w:val="000000"/>
        </w:rPr>
      </w:pPr>
      <w:r>
        <w:rPr>
          <w:snapToGrid w:val="0"/>
          <w:color w:val="000000"/>
        </w:rPr>
        <w:t xml:space="preserve">                                                Tel. </w:t>
      </w:r>
      <w:r>
        <w:t>3287622965</w:t>
      </w:r>
    </w:p>
    <w:p w14:paraId="25C1DF02" w14:textId="77777777" w:rsidR="00633496" w:rsidRDefault="00633496" w:rsidP="001E766C">
      <w:pPr>
        <w:widowControl w:val="0"/>
        <w:tabs>
          <w:tab w:val="left" w:pos="90"/>
          <w:tab w:val="left" w:pos="2711"/>
        </w:tabs>
        <w:rPr>
          <w:snapToGrid w:val="0"/>
          <w:color w:val="000000"/>
          <w:sz w:val="26"/>
        </w:rPr>
      </w:pPr>
      <w:r>
        <w:rPr>
          <w:snapToGrid w:val="0"/>
          <w:color w:val="000000"/>
        </w:rPr>
        <w:t xml:space="preserve">                                                E-mail  </w:t>
      </w:r>
      <w:hyperlink r:id="rId202" w:history="1">
        <w:r w:rsidR="0055532A" w:rsidRPr="009F0E29">
          <w:rPr>
            <w:rStyle w:val="Collegamentoipertestuale"/>
          </w:rPr>
          <w:t>diegomassimiliano.degiorgi@gmail.com</w:t>
        </w:r>
      </w:hyperlink>
    </w:p>
    <w:p w14:paraId="199526DF" w14:textId="77777777" w:rsidR="001E766C" w:rsidRDefault="001E766C" w:rsidP="00FF5CCF">
      <w:pPr>
        <w:widowControl w:val="0"/>
        <w:tabs>
          <w:tab w:val="left" w:pos="90"/>
          <w:tab w:val="left" w:pos="2711"/>
        </w:tabs>
        <w:rPr>
          <w:snapToGrid w:val="0"/>
          <w:color w:val="000000"/>
          <w:sz w:val="26"/>
        </w:rPr>
      </w:pPr>
      <w:r>
        <w:rPr>
          <w:b/>
          <w:snapToGrid w:val="0"/>
          <w:color w:val="000000"/>
        </w:rPr>
        <w:t>Circoscrizion</w:t>
      </w:r>
      <w:r w:rsidR="00FF5CCF">
        <w:rPr>
          <w:b/>
          <w:snapToGrid w:val="0"/>
          <w:color w:val="000000"/>
        </w:rPr>
        <w:t xml:space="preserve">e                       </w:t>
      </w:r>
      <w:r w:rsidR="00FF5CCF" w:rsidRPr="00FF5CCF">
        <w:rPr>
          <w:snapToGrid w:val="0"/>
          <w:color w:val="000000"/>
        </w:rPr>
        <w:t>Città di Roma</w:t>
      </w:r>
    </w:p>
    <w:p w14:paraId="0A00F602" w14:textId="77777777" w:rsidR="001E766C" w:rsidRDefault="001E766C" w:rsidP="001E766C">
      <w:pPr>
        <w:widowControl w:val="0"/>
        <w:tabs>
          <w:tab w:val="left" w:pos="2321"/>
        </w:tabs>
        <w:rPr>
          <w:snapToGrid w:val="0"/>
          <w:color w:val="000000"/>
          <w:sz w:val="23"/>
        </w:rPr>
      </w:pPr>
    </w:p>
    <w:p w14:paraId="61EA58A8" w14:textId="77777777" w:rsidR="001E766C" w:rsidRDefault="001E766C" w:rsidP="001E766C">
      <w:pPr>
        <w:widowControl w:val="0"/>
        <w:tabs>
          <w:tab w:val="left" w:pos="90"/>
        </w:tabs>
        <w:jc w:val="center"/>
        <w:rPr>
          <w:snapToGrid w:val="0"/>
          <w:color w:val="000000"/>
        </w:rPr>
      </w:pPr>
    </w:p>
    <w:p w14:paraId="76580C21" w14:textId="77777777" w:rsidR="001E766C" w:rsidRDefault="001E766C" w:rsidP="001E766C">
      <w:pPr>
        <w:widowControl w:val="0"/>
        <w:tabs>
          <w:tab w:val="left" w:pos="90"/>
        </w:tabs>
        <w:rPr>
          <w:snapToGrid w:val="0"/>
          <w:color w:val="000000"/>
        </w:rPr>
      </w:pPr>
      <w:r>
        <w:rPr>
          <w:snapToGrid w:val="0"/>
          <w:color w:val="000000"/>
        </w:rPr>
        <w:t xml:space="preserve">Signor </w:t>
      </w:r>
      <w:r w:rsidR="00FF5CCF">
        <w:rPr>
          <w:snapToGrid w:val="0"/>
          <w:color w:val="000000"/>
        </w:rPr>
        <w:t>DIEGO MASSIMILIANO DE GIORGI</w:t>
      </w:r>
      <w:r>
        <w:rPr>
          <w:snapToGrid w:val="0"/>
          <w:color w:val="000000"/>
        </w:rPr>
        <w:t xml:space="preserve">, Console Onorario (Exequatur </w:t>
      </w:r>
      <w:r w:rsidR="00FF5CCF">
        <w:rPr>
          <w:snapToGrid w:val="0"/>
          <w:color w:val="000000"/>
        </w:rPr>
        <w:t>23</w:t>
      </w:r>
      <w:r>
        <w:rPr>
          <w:snapToGrid w:val="0"/>
          <w:color w:val="000000"/>
        </w:rPr>
        <w:t xml:space="preserve"> </w:t>
      </w:r>
      <w:r w:rsidR="00FF5CCF">
        <w:rPr>
          <w:snapToGrid w:val="0"/>
          <w:color w:val="000000"/>
        </w:rPr>
        <w:t>giugn</w:t>
      </w:r>
      <w:r>
        <w:rPr>
          <w:snapToGrid w:val="0"/>
          <w:color w:val="000000"/>
        </w:rPr>
        <w:t>o 20</w:t>
      </w:r>
      <w:r w:rsidR="00FF5CCF">
        <w:rPr>
          <w:snapToGrid w:val="0"/>
          <w:color w:val="000000"/>
        </w:rPr>
        <w:t>20</w:t>
      </w:r>
      <w:r>
        <w:rPr>
          <w:snapToGrid w:val="0"/>
          <w:color w:val="000000"/>
        </w:rPr>
        <w:t>)</w:t>
      </w:r>
    </w:p>
    <w:p w14:paraId="2AD64BCB" w14:textId="77777777" w:rsidR="001E766C" w:rsidRDefault="001E766C" w:rsidP="001E766C">
      <w:pPr>
        <w:widowControl w:val="0"/>
        <w:tabs>
          <w:tab w:val="left" w:pos="90"/>
        </w:tabs>
        <w:jc w:val="center"/>
        <w:rPr>
          <w:snapToGrid w:val="0"/>
          <w:color w:val="000000"/>
        </w:rPr>
      </w:pPr>
    </w:p>
    <w:p w14:paraId="7A2683AF" w14:textId="77777777" w:rsidR="001E766C" w:rsidRPr="001E766C" w:rsidRDefault="001E766C" w:rsidP="001E766C">
      <w:pPr>
        <w:widowControl w:val="0"/>
        <w:tabs>
          <w:tab w:val="left" w:pos="90"/>
        </w:tabs>
        <w:rPr>
          <w:snapToGrid w:val="0"/>
        </w:rPr>
      </w:pPr>
    </w:p>
    <w:p w14:paraId="3296C1B8" w14:textId="77777777" w:rsidR="001E766C" w:rsidRPr="001E766C" w:rsidRDefault="001E766C" w:rsidP="001E766C">
      <w:pPr>
        <w:widowControl w:val="0"/>
        <w:tabs>
          <w:tab w:val="left" w:pos="90"/>
        </w:tabs>
        <w:rPr>
          <w:snapToGrid w:val="0"/>
        </w:rPr>
      </w:pPr>
    </w:p>
    <w:p w14:paraId="5C926E1C" w14:textId="77777777" w:rsidR="001E766C" w:rsidRPr="001E766C" w:rsidRDefault="001E766C" w:rsidP="001E766C">
      <w:pPr>
        <w:widowControl w:val="0"/>
        <w:tabs>
          <w:tab w:val="left" w:pos="90"/>
        </w:tabs>
        <w:rPr>
          <w:snapToGrid w:val="0"/>
        </w:rPr>
      </w:pPr>
    </w:p>
    <w:p w14:paraId="7896FFD6" w14:textId="77777777" w:rsidR="001E766C" w:rsidRPr="001E766C" w:rsidRDefault="001E766C" w:rsidP="001E766C">
      <w:pPr>
        <w:widowControl w:val="0"/>
        <w:tabs>
          <w:tab w:val="left" w:pos="90"/>
        </w:tabs>
        <w:rPr>
          <w:snapToGrid w:val="0"/>
        </w:rPr>
      </w:pPr>
    </w:p>
    <w:p w14:paraId="53E1A283" w14:textId="77777777" w:rsidR="0094445D" w:rsidRPr="002C1A7E" w:rsidRDefault="004944D8" w:rsidP="002C1A7E">
      <w:pPr>
        <w:widowControl w:val="0"/>
        <w:tabs>
          <w:tab w:val="left" w:pos="90"/>
        </w:tabs>
        <w:jc w:val="right"/>
        <w:rPr>
          <w:b/>
          <w:i/>
          <w:snapToGrid w:val="0"/>
          <w:color w:val="000000"/>
        </w:rPr>
      </w:pPr>
      <w:r w:rsidRPr="002C1A7E">
        <w:rPr>
          <w:rFonts w:ascii="MS Sans Serif" w:hAnsi="MS Sans Serif"/>
          <w:i/>
          <w:snapToGrid w:val="0"/>
        </w:rPr>
        <w:br w:type="page"/>
      </w:r>
    </w:p>
    <w:p w14:paraId="1224597A" w14:textId="77777777" w:rsidR="004944D8" w:rsidRDefault="004944D8" w:rsidP="0022295E">
      <w:pPr>
        <w:widowControl w:val="0"/>
        <w:tabs>
          <w:tab w:val="left" w:pos="90"/>
        </w:tabs>
        <w:jc w:val="right"/>
        <w:rPr>
          <w:b/>
          <w:snapToGrid w:val="0"/>
          <w:color w:val="000000"/>
        </w:rPr>
      </w:pPr>
      <w:r>
        <w:rPr>
          <w:b/>
          <w:snapToGrid w:val="0"/>
          <w:color w:val="000000"/>
          <w:sz w:val="16"/>
        </w:rPr>
        <w:t>FILIPPINE</w:t>
      </w:r>
    </w:p>
    <w:p w14:paraId="178967A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3696" behindDoc="0" locked="0" layoutInCell="0" allowOverlap="1" wp14:anchorId="18DF9891" wp14:editId="54ECAC72">
            <wp:simplePos x="0" y="0"/>
            <wp:positionH relativeFrom="column">
              <wp:posOffset>5509260</wp:posOffset>
            </wp:positionH>
            <wp:positionV relativeFrom="paragraph">
              <wp:posOffset>203835</wp:posOffset>
            </wp:positionV>
            <wp:extent cx="935990" cy="467995"/>
            <wp:effectExtent l="19050" t="19050" r="0" b="8255"/>
            <wp:wrapNone/>
            <wp:docPr id="356"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1"/>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D5A2C57" w14:textId="77777777" w:rsidR="004944D8" w:rsidRDefault="004944D8">
      <w:pPr>
        <w:widowControl w:val="0"/>
        <w:tabs>
          <w:tab w:val="left" w:pos="90"/>
        </w:tabs>
        <w:rPr>
          <w:b/>
          <w:snapToGrid w:val="0"/>
          <w:color w:val="000080"/>
          <w:sz w:val="39"/>
        </w:rPr>
      </w:pPr>
      <w:r>
        <w:rPr>
          <w:b/>
          <w:snapToGrid w:val="0"/>
          <w:color w:val="000080"/>
          <w:sz w:val="32"/>
        </w:rPr>
        <w:t xml:space="preserve">FILIPPINE </w:t>
      </w:r>
    </w:p>
    <w:p w14:paraId="5763C1B2" w14:textId="77777777" w:rsidR="004944D8" w:rsidRDefault="004944D8">
      <w:pPr>
        <w:widowControl w:val="0"/>
        <w:tabs>
          <w:tab w:val="left" w:pos="90"/>
        </w:tabs>
        <w:rPr>
          <w:b/>
          <w:snapToGrid w:val="0"/>
          <w:color w:val="000080"/>
          <w:sz w:val="28"/>
        </w:rPr>
      </w:pPr>
      <w:r>
        <w:rPr>
          <w:b/>
          <w:snapToGrid w:val="0"/>
          <w:color w:val="000080"/>
          <w:sz w:val="22"/>
        </w:rPr>
        <w:t xml:space="preserve">Repubblica delle      </w:t>
      </w:r>
    </w:p>
    <w:p w14:paraId="290ABD6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C11F0CA" w14:textId="77777777" w:rsidR="004944D8" w:rsidRDefault="004944D8" w:rsidP="00FC7699">
      <w:pPr>
        <w:widowControl w:val="0"/>
        <w:tabs>
          <w:tab w:val="left" w:pos="90"/>
        </w:tabs>
        <w:jc w:val="right"/>
        <w:rPr>
          <w:i/>
          <w:snapToGrid w:val="0"/>
          <w:color w:val="000000"/>
          <w:sz w:val="26"/>
        </w:rPr>
      </w:pPr>
      <w:r>
        <w:rPr>
          <w:i/>
          <w:snapToGrid w:val="0"/>
          <w:color w:val="000000"/>
        </w:rPr>
        <w:t xml:space="preserve"> Festa nazionale 12 giugno</w:t>
      </w:r>
    </w:p>
    <w:p w14:paraId="774F4853" w14:textId="77777777" w:rsidR="00FC7699" w:rsidRDefault="00FC7699" w:rsidP="00FC7699">
      <w:pPr>
        <w:widowControl w:val="0"/>
        <w:tabs>
          <w:tab w:val="left" w:pos="90"/>
        </w:tabs>
        <w:rPr>
          <w:b/>
          <w:snapToGrid w:val="0"/>
          <w:color w:val="000080"/>
          <w:u w:val="single"/>
        </w:rPr>
      </w:pPr>
    </w:p>
    <w:p w14:paraId="37969B47" w14:textId="77777777" w:rsidR="004944D8" w:rsidRDefault="004944D8" w:rsidP="00FC7699">
      <w:pPr>
        <w:widowControl w:val="0"/>
        <w:tabs>
          <w:tab w:val="left" w:pos="90"/>
        </w:tabs>
        <w:rPr>
          <w:b/>
          <w:snapToGrid w:val="0"/>
          <w:color w:val="000080"/>
          <w:sz w:val="26"/>
          <w:u w:val="single"/>
        </w:rPr>
      </w:pPr>
      <w:r>
        <w:rPr>
          <w:b/>
          <w:snapToGrid w:val="0"/>
          <w:color w:val="000080"/>
          <w:u w:val="single"/>
        </w:rPr>
        <w:t>ROMA - SEZIONE CONSOLARE DELL'AMBASCIATA</w:t>
      </w:r>
    </w:p>
    <w:p w14:paraId="27CFC7D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delle Medaglie d'Oro, 112/114 - 00136 Roma </w:t>
      </w:r>
    </w:p>
    <w:p w14:paraId="69323CC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0639746621  - Fax 0639740872  </w:t>
      </w:r>
    </w:p>
    <w:p w14:paraId="4753591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D20DA5" w:rsidRPr="00D20DA5">
        <w:rPr>
          <w:snapToGrid w:val="0"/>
          <w:color w:val="000000"/>
        </w:rPr>
        <w:t>rome.pe@dfa.gov.ph</w:t>
      </w:r>
    </w:p>
    <w:p w14:paraId="638CBDC9" w14:textId="77777777" w:rsidR="00D47AEF"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47AEF">
        <w:rPr>
          <w:snapToGrid w:val="0"/>
          <w:color w:val="000000"/>
        </w:rPr>
        <w:t xml:space="preserve">Tutto il territorio della Repubblica Italiana </w:t>
      </w:r>
    </w:p>
    <w:p w14:paraId="2959B557" w14:textId="77777777" w:rsidR="004944D8" w:rsidRDefault="004944D8">
      <w:pPr>
        <w:widowControl w:val="0"/>
        <w:tabs>
          <w:tab w:val="left" w:pos="90"/>
        </w:tabs>
        <w:rPr>
          <w:b/>
          <w:snapToGrid w:val="0"/>
          <w:color w:val="000080"/>
          <w:u w:val="single"/>
        </w:rPr>
      </w:pPr>
    </w:p>
    <w:p w14:paraId="718EA4F7" w14:textId="77777777" w:rsidR="004944D8" w:rsidRDefault="004944D8">
      <w:pPr>
        <w:widowControl w:val="0"/>
        <w:tabs>
          <w:tab w:val="left" w:pos="90"/>
        </w:tabs>
        <w:rPr>
          <w:b/>
          <w:snapToGrid w:val="0"/>
          <w:color w:val="000080"/>
          <w:u w:val="single"/>
        </w:rPr>
      </w:pPr>
    </w:p>
    <w:p w14:paraId="085B9A2F"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D36B9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76AAB">
        <w:t>Via</w:t>
      </w:r>
      <w:r w:rsidR="00B07C88">
        <w:t>le</w:t>
      </w:r>
      <w:r w:rsidR="00176AAB">
        <w:t xml:space="preserve"> S</w:t>
      </w:r>
      <w:r w:rsidR="00B07C88">
        <w:t>telv</w:t>
      </w:r>
      <w:r w:rsidR="00176AAB">
        <w:t>i</w:t>
      </w:r>
      <w:r w:rsidR="00B07C88">
        <w:t>o</w:t>
      </w:r>
      <w:r w:rsidR="00176AAB">
        <w:t xml:space="preserve">, </w:t>
      </w:r>
      <w:r w:rsidR="00B07C88">
        <w:t>7</w:t>
      </w:r>
      <w:r w:rsidR="00176AAB">
        <w:t>1 - 201</w:t>
      </w:r>
      <w:r w:rsidR="00B07C88">
        <w:t>59</w:t>
      </w:r>
      <w:r w:rsidR="00176AAB">
        <w:t xml:space="preserve"> Milano</w:t>
      </w:r>
    </w:p>
    <w:p w14:paraId="777E931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9B659B">
        <w:rPr>
          <w:snapToGrid w:val="0"/>
          <w:color w:val="000000"/>
        </w:rPr>
        <w:t>66</w:t>
      </w:r>
      <w:r>
        <w:rPr>
          <w:snapToGrid w:val="0"/>
          <w:color w:val="000000"/>
        </w:rPr>
        <w:t>8</w:t>
      </w:r>
      <w:r w:rsidR="009B659B">
        <w:rPr>
          <w:snapToGrid w:val="0"/>
          <w:color w:val="000000"/>
        </w:rPr>
        <w:t>2552</w:t>
      </w:r>
      <w:r>
        <w:rPr>
          <w:snapToGrid w:val="0"/>
          <w:color w:val="000000"/>
        </w:rPr>
        <w:t>3</w:t>
      </w:r>
      <w:r w:rsidR="009B659B">
        <w:rPr>
          <w:snapToGrid w:val="0"/>
          <w:color w:val="000000"/>
        </w:rPr>
        <w:t>2 - 3880933822</w:t>
      </w:r>
      <w:r>
        <w:rPr>
          <w:snapToGrid w:val="0"/>
          <w:color w:val="000000"/>
        </w:rPr>
        <w:t xml:space="preserve">  </w:t>
      </w:r>
    </w:p>
    <w:p w14:paraId="4DDEBB3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57D94">
        <w:rPr>
          <w:snapToGrid w:val="0"/>
          <w:color w:val="000000"/>
        </w:rPr>
        <w:t xml:space="preserve">E-mail </w:t>
      </w:r>
      <w:hyperlink r:id="rId204" w:history="1">
        <w:r w:rsidR="009B659B" w:rsidRPr="007525AB">
          <w:rPr>
            <w:rStyle w:val="Collegamentoipertestuale"/>
            <w:snapToGrid w:val="0"/>
            <w:color w:val="000000"/>
            <w:u w:val="none"/>
          </w:rPr>
          <w:t>philcongenmilan@gmail.com</w:t>
        </w:r>
      </w:hyperlink>
      <w:r w:rsidR="009B659B">
        <w:rPr>
          <w:snapToGrid w:val="0"/>
          <w:color w:val="000000"/>
        </w:rPr>
        <w:t xml:space="preserve">   milanpcg@dfa.gov.ph</w:t>
      </w:r>
    </w:p>
    <w:p w14:paraId="74C20F2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42" w:name="_Hlk123548082"/>
      <w:r>
        <w:rPr>
          <w:snapToGrid w:val="0"/>
          <w:color w:val="000000"/>
        </w:rPr>
        <w:t>Lombard</w:t>
      </w:r>
      <w:r w:rsidR="00FB2885">
        <w:rPr>
          <w:snapToGrid w:val="0"/>
          <w:color w:val="000000"/>
        </w:rPr>
        <w:t xml:space="preserve">ia, Emilia Romagna, </w:t>
      </w:r>
      <w:r w:rsidR="00F87670">
        <w:rPr>
          <w:snapToGrid w:val="0"/>
          <w:color w:val="000000"/>
        </w:rPr>
        <w:t xml:space="preserve">Liguria, </w:t>
      </w:r>
      <w:r w:rsidR="00FB2885">
        <w:rPr>
          <w:snapToGrid w:val="0"/>
          <w:color w:val="000000"/>
        </w:rPr>
        <w:t xml:space="preserve">Friuli Venezia Giulia, Trentino </w:t>
      </w:r>
      <w:r>
        <w:rPr>
          <w:snapToGrid w:val="0"/>
          <w:color w:val="000000"/>
        </w:rPr>
        <w:t>Alto Adige</w:t>
      </w:r>
      <w:bookmarkEnd w:id="42"/>
    </w:p>
    <w:p w14:paraId="53CCAFB3" w14:textId="77777777" w:rsidR="00E72628" w:rsidRDefault="00E72628" w:rsidP="00B66C70">
      <w:pPr>
        <w:widowControl w:val="0"/>
        <w:tabs>
          <w:tab w:val="left" w:pos="90"/>
        </w:tabs>
        <w:rPr>
          <w:snapToGrid w:val="0"/>
          <w:color w:val="000000"/>
        </w:rPr>
      </w:pPr>
    </w:p>
    <w:p w14:paraId="561378CD" w14:textId="56A892AD" w:rsidR="0062202F" w:rsidRDefault="00972AA9" w:rsidP="00B66C70">
      <w:pPr>
        <w:widowControl w:val="0"/>
        <w:tabs>
          <w:tab w:val="left" w:pos="90"/>
        </w:tabs>
        <w:rPr>
          <w:snapToGrid w:val="0"/>
          <w:color w:val="000000"/>
        </w:rPr>
      </w:pPr>
      <w:r>
        <w:rPr>
          <w:snapToGrid w:val="0"/>
          <w:color w:val="000000"/>
        </w:rPr>
        <w:t xml:space="preserve">Signor </w:t>
      </w:r>
      <w:r w:rsidR="00556E3F" w:rsidRPr="00556E3F">
        <w:rPr>
          <w:snapToGrid w:val="0"/>
          <w:color w:val="000000"/>
        </w:rPr>
        <w:t>JIM TITO SAN AGUSTIN</w:t>
      </w:r>
      <w:r>
        <w:rPr>
          <w:snapToGrid w:val="0"/>
          <w:color w:val="000000"/>
        </w:rPr>
        <w:t xml:space="preserve">, Console Generale (Exequatur </w:t>
      </w:r>
      <w:r w:rsidR="00556E3F">
        <w:rPr>
          <w:snapToGrid w:val="0"/>
          <w:color w:val="000000"/>
        </w:rPr>
        <w:t>30</w:t>
      </w:r>
      <w:r w:rsidR="00C21353">
        <w:rPr>
          <w:snapToGrid w:val="0"/>
          <w:color w:val="000000"/>
        </w:rPr>
        <w:t xml:space="preserve"> </w:t>
      </w:r>
      <w:r w:rsidR="00556E3F">
        <w:rPr>
          <w:snapToGrid w:val="0"/>
          <w:color w:val="000000"/>
        </w:rPr>
        <w:t>luglio 2025</w:t>
      </w:r>
      <w:r w:rsidR="0028324C">
        <w:rPr>
          <w:snapToGrid w:val="0"/>
          <w:color w:val="000000"/>
        </w:rPr>
        <w:t>)</w:t>
      </w:r>
    </w:p>
    <w:p w14:paraId="440E3FE4" w14:textId="77777777" w:rsidR="00131121" w:rsidRDefault="00131121" w:rsidP="00B66C70">
      <w:pPr>
        <w:widowControl w:val="0"/>
        <w:tabs>
          <w:tab w:val="left" w:pos="90"/>
        </w:tabs>
        <w:rPr>
          <w:snapToGrid w:val="0"/>
          <w:color w:val="000000"/>
        </w:rPr>
      </w:pPr>
      <w:r>
        <w:rPr>
          <w:snapToGrid w:val="0"/>
          <w:color w:val="000000"/>
        </w:rPr>
        <w:t xml:space="preserve">Signora </w:t>
      </w:r>
      <w:r w:rsidR="00EE5B4C">
        <w:rPr>
          <w:snapToGrid w:val="0"/>
          <w:color w:val="000000"/>
        </w:rPr>
        <w:t>KRISTINE LAGUROS, Console (18 giugno 2022</w:t>
      </w:r>
      <w:r>
        <w:rPr>
          <w:snapToGrid w:val="0"/>
          <w:color w:val="000000"/>
        </w:rPr>
        <w:t>)</w:t>
      </w:r>
    </w:p>
    <w:p w14:paraId="7A3172DF" w14:textId="4E15DD75" w:rsidR="00C21353" w:rsidRDefault="00C21353" w:rsidP="00B66C70">
      <w:pPr>
        <w:widowControl w:val="0"/>
        <w:tabs>
          <w:tab w:val="left" w:pos="90"/>
        </w:tabs>
        <w:rPr>
          <w:snapToGrid w:val="0"/>
          <w:color w:val="000000"/>
        </w:rPr>
      </w:pPr>
      <w:r>
        <w:rPr>
          <w:snapToGrid w:val="0"/>
          <w:color w:val="000000"/>
        </w:rPr>
        <w:t>Signora MARY GRACE PERPETUA, Console (21 giugno 2025)</w:t>
      </w:r>
    </w:p>
    <w:p w14:paraId="71B5EB7C" w14:textId="41B42750" w:rsidR="00F46E02" w:rsidRDefault="00F46E02" w:rsidP="00B66C70">
      <w:pPr>
        <w:widowControl w:val="0"/>
        <w:tabs>
          <w:tab w:val="left" w:pos="90"/>
        </w:tabs>
        <w:rPr>
          <w:snapToGrid w:val="0"/>
          <w:color w:val="000000"/>
        </w:rPr>
      </w:pPr>
      <w:r>
        <w:rPr>
          <w:snapToGrid w:val="0"/>
          <w:color w:val="000000"/>
        </w:rPr>
        <w:t>Signora PETRONA BERGADO, Addetto Consolare (16 agosto 2021)</w:t>
      </w:r>
    </w:p>
    <w:p w14:paraId="3755075F" w14:textId="28EA8EF6" w:rsidR="00366F4F" w:rsidRDefault="00366F4F" w:rsidP="00B66C70">
      <w:pPr>
        <w:widowControl w:val="0"/>
        <w:tabs>
          <w:tab w:val="left" w:pos="90"/>
        </w:tabs>
        <w:rPr>
          <w:snapToGrid w:val="0"/>
          <w:color w:val="000000"/>
        </w:rPr>
      </w:pPr>
      <w:r>
        <w:rPr>
          <w:snapToGrid w:val="0"/>
          <w:color w:val="000000"/>
        </w:rPr>
        <w:t>Signora MARGARITA EUGENIA VICTORINO, Addetto Consolare (3 ottobre 2024)</w:t>
      </w:r>
    </w:p>
    <w:p w14:paraId="6B17F632" w14:textId="77777777" w:rsidR="004944D8" w:rsidRDefault="004944D8">
      <w:pPr>
        <w:widowControl w:val="0"/>
        <w:tabs>
          <w:tab w:val="left" w:pos="90"/>
        </w:tabs>
        <w:rPr>
          <w:snapToGrid w:val="0"/>
          <w:color w:val="000000"/>
        </w:rPr>
      </w:pPr>
    </w:p>
    <w:p w14:paraId="114CC9A3" w14:textId="77777777" w:rsidR="00003E09" w:rsidRDefault="00003E09">
      <w:pPr>
        <w:widowControl w:val="0"/>
        <w:tabs>
          <w:tab w:val="left" w:pos="90"/>
        </w:tabs>
        <w:rPr>
          <w:snapToGrid w:val="0"/>
          <w:color w:val="000000"/>
        </w:rPr>
      </w:pPr>
    </w:p>
    <w:p w14:paraId="49E0343A"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w:t>
      </w:r>
      <w:r w:rsidR="00F12646">
        <w:rPr>
          <w:b/>
          <w:snapToGrid w:val="0"/>
          <w:color w:val="000080"/>
          <w:u w:val="single"/>
        </w:rPr>
        <w:t xml:space="preserve">GENERALE </w:t>
      </w:r>
      <w:r>
        <w:rPr>
          <w:b/>
          <w:snapToGrid w:val="0"/>
          <w:color w:val="000080"/>
          <w:u w:val="single"/>
        </w:rPr>
        <w:t xml:space="preserve">ONORARIO            </w:t>
      </w:r>
    </w:p>
    <w:p w14:paraId="39406FE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B374F">
        <w:rPr>
          <w:snapToGrid w:val="0"/>
          <w:color w:val="000000"/>
        </w:rPr>
        <w:t>Piazza dell’Indipendenza, 17 – 50129</w:t>
      </w:r>
      <w:r>
        <w:rPr>
          <w:snapToGrid w:val="0"/>
          <w:color w:val="000000"/>
        </w:rPr>
        <w:t xml:space="preserve"> Firenze </w:t>
      </w:r>
    </w:p>
    <w:p w14:paraId="781110A2" w14:textId="77777777" w:rsidR="00A94572" w:rsidRDefault="004944D8" w:rsidP="00A9457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A94572">
        <w:rPr>
          <w:snapToGrid w:val="0"/>
          <w:color w:val="000000"/>
        </w:rPr>
        <w:t>055</w:t>
      </w:r>
      <w:r w:rsidR="00EB374F">
        <w:rPr>
          <w:snapToGrid w:val="0"/>
          <w:color w:val="000000"/>
        </w:rPr>
        <w:t xml:space="preserve"> 4628848</w:t>
      </w:r>
      <w:r>
        <w:rPr>
          <w:snapToGrid w:val="0"/>
          <w:color w:val="000000"/>
        </w:rPr>
        <w:t xml:space="preserve"> </w:t>
      </w:r>
    </w:p>
    <w:p w14:paraId="41B80765" w14:textId="77777777" w:rsidR="00EB374F" w:rsidRDefault="00EB374F" w:rsidP="00A94572">
      <w:pPr>
        <w:widowControl w:val="0"/>
        <w:tabs>
          <w:tab w:val="left" w:pos="2321"/>
        </w:tabs>
        <w:rPr>
          <w:snapToGrid w:val="0"/>
          <w:color w:val="000000"/>
          <w:sz w:val="23"/>
        </w:rPr>
      </w:pPr>
      <w:r>
        <w:rPr>
          <w:snapToGrid w:val="0"/>
          <w:color w:val="000000"/>
        </w:rPr>
        <w:tab/>
        <w:t xml:space="preserve">E-mail: </w:t>
      </w:r>
      <w:hyperlink r:id="rId205" w:history="1">
        <w:r w:rsidRPr="00EE486E">
          <w:rPr>
            <w:rStyle w:val="Collegamentoipertestuale"/>
            <w:snapToGrid w:val="0"/>
          </w:rPr>
          <w:t>consphilflorence@gmail.com</w:t>
        </w:r>
      </w:hyperlink>
      <w:r>
        <w:rPr>
          <w:snapToGrid w:val="0"/>
          <w:color w:val="000000"/>
        </w:rPr>
        <w:t xml:space="preserve"> </w:t>
      </w:r>
    </w:p>
    <w:p w14:paraId="4C0080F0" w14:textId="77777777" w:rsidR="004944D8" w:rsidRPr="00A94572" w:rsidRDefault="004944D8" w:rsidP="00A9457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Toscana, Marche, Umbria</w:t>
      </w:r>
    </w:p>
    <w:p w14:paraId="4A5F4975" w14:textId="77777777" w:rsidR="004944D8" w:rsidRDefault="004944D8">
      <w:pPr>
        <w:widowControl w:val="0"/>
        <w:tabs>
          <w:tab w:val="left" w:pos="90"/>
        </w:tabs>
        <w:spacing w:before="277"/>
        <w:rPr>
          <w:snapToGrid w:val="0"/>
          <w:color w:val="000000"/>
        </w:rPr>
      </w:pPr>
      <w:r>
        <w:rPr>
          <w:snapToGrid w:val="0"/>
          <w:color w:val="000000"/>
        </w:rPr>
        <w:t xml:space="preserve">Signor  FABIO FANFANI, Console </w:t>
      </w:r>
      <w:r w:rsidR="00F12646">
        <w:rPr>
          <w:snapToGrid w:val="0"/>
          <w:color w:val="000000"/>
        </w:rPr>
        <w:t xml:space="preserve">Generale </w:t>
      </w:r>
      <w:r>
        <w:rPr>
          <w:snapToGrid w:val="0"/>
          <w:color w:val="000000"/>
        </w:rPr>
        <w:t>Onorario (</w:t>
      </w:r>
      <w:r w:rsidR="00036C2A">
        <w:rPr>
          <w:snapToGrid w:val="0"/>
          <w:color w:val="000000"/>
        </w:rPr>
        <w:t>E</w:t>
      </w:r>
      <w:r>
        <w:rPr>
          <w:snapToGrid w:val="0"/>
          <w:color w:val="000000"/>
        </w:rPr>
        <w:t xml:space="preserve">xequatur </w:t>
      </w:r>
      <w:r w:rsidR="00EE6B4D">
        <w:rPr>
          <w:snapToGrid w:val="0"/>
          <w:color w:val="000000"/>
        </w:rPr>
        <w:t>9 novembre 2022 – 22 luglio 2025</w:t>
      </w:r>
      <w:r>
        <w:rPr>
          <w:snapToGrid w:val="0"/>
          <w:color w:val="000000"/>
        </w:rPr>
        <w:t>)</w:t>
      </w:r>
    </w:p>
    <w:p w14:paraId="4491F847" w14:textId="77777777" w:rsidR="00137591" w:rsidRDefault="00137591" w:rsidP="00137591">
      <w:pPr>
        <w:widowControl w:val="0"/>
        <w:tabs>
          <w:tab w:val="left" w:pos="90"/>
        </w:tabs>
        <w:rPr>
          <w:b/>
          <w:snapToGrid w:val="0"/>
          <w:color w:val="000080"/>
          <w:u w:val="single"/>
        </w:rPr>
      </w:pPr>
    </w:p>
    <w:p w14:paraId="2EEE8F6A" w14:textId="77777777" w:rsidR="00AB0834" w:rsidRDefault="00AB0834" w:rsidP="00137591">
      <w:pPr>
        <w:widowControl w:val="0"/>
        <w:tabs>
          <w:tab w:val="left" w:pos="90"/>
        </w:tabs>
        <w:rPr>
          <w:b/>
          <w:snapToGrid w:val="0"/>
          <w:color w:val="000080"/>
          <w:u w:val="single"/>
        </w:rPr>
      </w:pPr>
    </w:p>
    <w:p w14:paraId="1100A443" w14:textId="77777777" w:rsidR="004A7103" w:rsidRDefault="004A7103" w:rsidP="00137591">
      <w:pPr>
        <w:widowControl w:val="0"/>
        <w:tabs>
          <w:tab w:val="left" w:pos="90"/>
        </w:tabs>
        <w:rPr>
          <w:b/>
          <w:snapToGrid w:val="0"/>
          <w:color w:val="000080"/>
          <w:u w:val="single"/>
        </w:rPr>
      </w:pPr>
    </w:p>
    <w:p w14:paraId="60AA4E24" w14:textId="77777777" w:rsidR="00B566E3" w:rsidRDefault="00B566E3" w:rsidP="00B566E3">
      <w:pPr>
        <w:widowControl w:val="0"/>
        <w:tabs>
          <w:tab w:val="left" w:pos="90"/>
        </w:tabs>
        <w:rPr>
          <w:b/>
          <w:snapToGrid w:val="0"/>
          <w:color w:val="000080"/>
          <w:sz w:val="26"/>
          <w:u w:val="single"/>
        </w:rPr>
      </w:pPr>
      <w:r>
        <w:rPr>
          <w:b/>
          <w:snapToGrid w:val="0"/>
          <w:color w:val="000080"/>
          <w:u w:val="single"/>
        </w:rPr>
        <w:t xml:space="preserve">CAGLIARI - CONSOLATO ONORARIO            </w:t>
      </w:r>
    </w:p>
    <w:p w14:paraId="0084B6F0" w14:textId="77777777" w:rsidR="00B566E3" w:rsidRDefault="00B566E3" w:rsidP="00B566E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San</w:t>
      </w:r>
      <w:r w:rsidR="00F72CA0">
        <w:rPr>
          <w:snapToGrid w:val="0"/>
          <w:color w:val="000000"/>
        </w:rPr>
        <w:t xml:space="preserve"> B</w:t>
      </w:r>
      <w:r>
        <w:rPr>
          <w:snapToGrid w:val="0"/>
          <w:color w:val="000000"/>
        </w:rPr>
        <w:t>e</w:t>
      </w:r>
      <w:r w:rsidR="00F72CA0">
        <w:rPr>
          <w:snapToGrid w:val="0"/>
          <w:color w:val="000000"/>
        </w:rPr>
        <w:t>nedetto</w:t>
      </w:r>
      <w:r>
        <w:rPr>
          <w:snapToGrid w:val="0"/>
          <w:color w:val="000000"/>
        </w:rPr>
        <w:t xml:space="preserve">, </w:t>
      </w:r>
      <w:r w:rsidR="00F72CA0">
        <w:rPr>
          <w:snapToGrid w:val="0"/>
          <w:color w:val="000000"/>
        </w:rPr>
        <w:t>60</w:t>
      </w:r>
      <w:r>
        <w:rPr>
          <w:snapToGrid w:val="0"/>
          <w:color w:val="000000"/>
        </w:rPr>
        <w:t xml:space="preserve"> – 0</w:t>
      </w:r>
      <w:r w:rsidR="00F72CA0">
        <w:rPr>
          <w:snapToGrid w:val="0"/>
          <w:color w:val="000000"/>
        </w:rPr>
        <w:t>9</w:t>
      </w:r>
      <w:r>
        <w:rPr>
          <w:snapToGrid w:val="0"/>
          <w:color w:val="000000"/>
        </w:rPr>
        <w:t>1</w:t>
      </w:r>
      <w:r w:rsidR="00F72CA0">
        <w:rPr>
          <w:snapToGrid w:val="0"/>
          <w:color w:val="000000"/>
        </w:rPr>
        <w:t>29</w:t>
      </w:r>
      <w:r>
        <w:rPr>
          <w:snapToGrid w:val="0"/>
          <w:color w:val="000000"/>
        </w:rPr>
        <w:t xml:space="preserve"> </w:t>
      </w:r>
      <w:r w:rsidR="00F72CA0">
        <w:rPr>
          <w:snapToGrid w:val="0"/>
          <w:color w:val="000000"/>
        </w:rPr>
        <w:t>Cag</w:t>
      </w:r>
      <w:r>
        <w:rPr>
          <w:snapToGrid w:val="0"/>
          <w:color w:val="000000"/>
        </w:rPr>
        <w:t>li</w:t>
      </w:r>
      <w:r w:rsidR="00F72CA0">
        <w:rPr>
          <w:snapToGrid w:val="0"/>
          <w:color w:val="000000"/>
        </w:rPr>
        <w:t>ari</w:t>
      </w:r>
      <w:r>
        <w:rPr>
          <w:snapToGrid w:val="0"/>
          <w:color w:val="000000"/>
        </w:rPr>
        <w:t xml:space="preserve"> </w:t>
      </w:r>
    </w:p>
    <w:p w14:paraId="7E6AD253" w14:textId="77777777" w:rsidR="00F72CA0" w:rsidRDefault="00B566E3" w:rsidP="00B566E3">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F72CA0">
        <w:rPr>
          <w:snapToGrid w:val="0"/>
          <w:color w:val="000000"/>
        </w:rPr>
        <w:t>70</w:t>
      </w:r>
      <w:r>
        <w:rPr>
          <w:snapToGrid w:val="0"/>
          <w:color w:val="000000"/>
        </w:rPr>
        <w:t>4</w:t>
      </w:r>
      <w:r w:rsidR="00F72CA0">
        <w:rPr>
          <w:snapToGrid w:val="0"/>
          <w:color w:val="000000"/>
        </w:rPr>
        <w:t>283</w:t>
      </w:r>
      <w:r>
        <w:rPr>
          <w:snapToGrid w:val="0"/>
          <w:color w:val="000000"/>
        </w:rPr>
        <w:t>5</w:t>
      </w:r>
      <w:r w:rsidR="00F72CA0">
        <w:rPr>
          <w:snapToGrid w:val="0"/>
          <w:color w:val="000000"/>
        </w:rPr>
        <w:t xml:space="preserve">  3298861302</w:t>
      </w:r>
      <w:r>
        <w:rPr>
          <w:snapToGrid w:val="0"/>
          <w:color w:val="000000"/>
        </w:rPr>
        <w:t xml:space="preserve"> – Fax 07</w:t>
      </w:r>
      <w:r w:rsidR="00F72CA0">
        <w:rPr>
          <w:snapToGrid w:val="0"/>
          <w:color w:val="000000"/>
        </w:rPr>
        <w:t>04529</w:t>
      </w:r>
      <w:r>
        <w:rPr>
          <w:snapToGrid w:val="0"/>
          <w:color w:val="000000"/>
        </w:rPr>
        <w:t>1</w:t>
      </w:r>
      <w:r w:rsidR="00F72CA0">
        <w:rPr>
          <w:snapToGrid w:val="0"/>
          <w:color w:val="000000"/>
        </w:rPr>
        <w:t>35</w:t>
      </w:r>
    </w:p>
    <w:p w14:paraId="6313C2BF" w14:textId="77777777" w:rsidR="00B566E3" w:rsidRDefault="00F72CA0" w:rsidP="00B566E3">
      <w:pPr>
        <w:widowControl w:val="0"/>
        <w:tabs>
          <w:tab w:val="left" w:pos="2321"/>
        </w:tabs>
        <w:rPr>
          <w:snapToGrid w:val="0"/>
          <w:color w:val="000000"/>
          <w:sz w:val="23"/>
        </w:rPr>
      </w:pPr>
      <w:r>
        <w:rPr>
          <w:snapToGrid w:val="0"/>
          <w:color w:val="000000"/>
        </w:rPr>
        <w:tab/>
        <w:t>E-mail  philconsulsardinia@sipal.sardegna.it</w:t>
      </w:r>
      <w:r w:rsidR="00B566E3">
        <w:rPr>
          <w:snapToGrid w:val="0"/>
          <w:color w:val="000000"/>
        </w:rPr>
        <w:t xml:space="preserve">   </w:t>
      </w:r>
    </w:p>
    <w:p w14:paraId="082303DD" w14:textId="77777777" w:rsidR="00B566E3" w:rsidRPr="00A94572" w:rsidRDefault="00B566E3" w:rsidP="00B566E3">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sidR="00F72CA0" w:rsidRPr="00F72CA0">
        <w:rPr>
          <w:snapToGrid w:val="0"/>
        </w:rPr>
        <w:t>Sardegna</w:t>
      </w:r>
      <w:r>
        <w:rPr>
          <w:snapToGrid w:val="0"/>
          <w:color w:val="000000"/>
        </w:rPr>
        <w:t xml:space="preserve">                          </w:t>
      </w:r>
    </w:p>
    <w:p w14:paraId="4257ED08" w14:textId="77777777" w:rsidR="00B566E3" w:rsidRDefault="00B566E3" w:rsidP="00B566E3">
      <w:pPr>
        <w:widowControl w:val="0"/>
        <w:tabs>
          <w:tab w:val="left" w:pos="90"/>
        </w:tabs>
        <w:spacing w:before="277"/>
        <w:rPr>
          <w:snapToGrid w:val="0"/>
          <w:color w:val="000000"/>
        </w:rPr>
      </w:pPr>
      <w:r>
        <w:rPr>
          <w:snapToGrid w:val="0"/>
          <w:color w:val="000000"/>
        </w:rPr>
        <w:t xml:space="preserve">Signor  </w:t>
      </w:r>
      <w:r w:rsidR="00F72CA0">
        <w:rPr>
          <w:snapToGrid w:val="0"/>
          <w:color w:val="000000"/>
        </w:rPr>
        <w:t>DANILO</w:t>
      </w:r>
      <w:r>
        <w:rPr>
          <w:snapToGrid w:val="0"/>
          <w:color w:val="000000"/>
        </w:rPr>
        <w:t xml:space="preserve"> </w:t>
      </w:r>
      <w:r w:rsidR="00F72CA0">
        <w:rPr>
          <w:snapToGrid w:val="0"/>
          <w:color w:val="000000"/>
        </w:rPr>
        <w:t>CANNAS</w:t>
      </w:r>
      <w:r>
        <w:rPr>
          <w:snapToGrid w:val="0"/>
          <w:color w:val="000000"/>
        </w:rPr>
        <w:t>, Console Onorario (</w:t>
      </w:r>
      <w:r w:rsidR="00AA4E9D">
        <w:rPr>
          <w:snapToGrid w:val="0"/>
          <w:color w:val="000000"/>
        </w:rPr>
        <w:t>Rinnovo e</w:t>
      </w:r>
      <w:r>
        <w:rPr>
          <w:snapToGrid w:val="0"/>
          <w:color w:val="000000"/>
        </w:rPr>
        <w:t xml:space="preserve">xequatur </w:t>
      </w:r>
      <w:r w:rsidR="00AA4E9D">
        <w:rPr>
          <w:snapToGrid w:val="0"/>
          <w:color w:val="000000"/>
        </w:rPr>
        <w:t>25</w:t>
      </w:r>
      <w:r>
        <w:rPr>
          <w:snapToGrid w:val="0"/>
          <w:color w:val="000000"/>
        </w:rPr>
        <w:t xml:space="preserve"> </w:t>
      </w:r>
      <w:r w:rsidR="00AA4E9D">
        <w:rPr>
          <w:snapToGrid w:val="0"/>
          <w:color w:val="000000"/>
        </w:rPr>
        <w:t>otto</w:t>
      </w:r>
      <w:r w:rsidR="00F72CA0">
        <w:rPr>
          <w:snapToGrid w:val="0"/>
          <w:color w:val="000000"/>
        </w:rPr>
        <w:t>bre</w:t>
      </w:r>
      <w:r>
        <w:rPr>
          <w:snapToGrid w:val="0"/>
          <w:color w:val="000000"/>
        </w:rPr>
        <w:t xml:space="preserve"> 201</w:t>
      </w:r>
      <w:r w:rsidR="00AA4E9D">
        <w:rPr>
          <w:snapToGrid w:val="0"/>
          <w:color w:val="000000"/>
        </w:rPr>
        <w:t>9</w:t>
      </w:r>
      <w:r>
        <w:rPr>
          <w:snapToGrid w:val="0"/>
          <w:color w:val="000000"/>
        </w:rPr>
        <w:t>)</w:t>
      </w:r>
    </w:p>
    <w:p w14:paraId="422D2B24" w14:textId="77777777" w:rsidR="00AB0834" w:rsidRDefault="00AB0834" w:rsidP="00137591">
      <w:pPr>
        <w:widowControl w:val="0"/>
        <w:tabs>
          <w:tab w:val="left" w:pos="90"/>
        </w:tabs>
        <w:rPr>
          <w:b/>
          <w:snapToGrid w:val="0"/>
          <w:color w:val="000080"/>
          <w:u w:val="single"/>
        </w:rPr>
      </w:pPr>
    </w:p>
    <w:p w14:paraId="59DCD8BF" w14:textId="77777777" w:rsidR="004141D2" w:rsidRDefault="004141D2" w:rsidP="00137591">
      <w:pPr>
        <w:widowControl w:val="0"/>
        <w:tabs>
          <w:tab w:val="left" w:pos="90"/>
        </w:tabs>
        <w:rPr>
          <w:b/>
          <w:snapToGrid w:val="0"/>
          <w:color w:val="000080"/>
          <w:u w:val="single"/>
        </w:rPr>
      </w:pPr>
    </w:p>
    <w:p w14:paraId="0873FAF8" w14:textId="77777777" w:rsidR="0024506A" w:rsidRDefault="0024506A" w:rsidP="00137591">
      <w:pPr>
        <w:widowControl w:val="0"/>
        <w:tabs>
          <w:tab w:val="left" w:pos="90"/>
        </w:tabs>
        <w:rPr>
          <w:b/>
          <w:snapToGrid w:val="0"/>
          <w:color w:val="000080"/>
          <w:u w:val="single"/>
        </w:rPr>
      </w:pPr>
    </w:p>
    <w:p w14:paraId="646FBEEE" w14:textId="77777777" w:rsidR="0024506A" w:rsidRDefault="0024506A" w:rsidP="0024506A">
      <w:pPr>
        <w:widowControl w:val="0"/>
        <w:tabs>
          <w:tab w:val="left" w:pos="90"/>
        </w:tabs>
        <w:rPr>
          <w:b/>
          <w:snapToGrid w:val="0"/>
          <w:color w:val="000080"/>
          <w:sz w:val="26"/>
          <w:u w:val="single"/>
        </w:rPr>
      </w:pPr>
      <w:r>
        <w:rPr>
          <w:b/>
          <w:snapToGrid w:val="0"/>
          <w:color w:val="000080"/>
          <w:u w:val="single"/>
        </w:rPr>
        <w:t xml:space="preserve">NAPOLI - CONSOLATO ONORARIO            </w:t>
      </w:r>
    </w:p>
    <w:p w14:paraId="2DFC8B33" w14:textId="77777777" w:rsidR="0024506A" w:rsidRDefault="0024506A" w:rsidP="0024506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701F1">
        <w:rPr>
          <w:snapToGrid w:val="0"/>
          <w:color w:val="000000"/>
        </w:rPr>
        <w:t xml:space="preserve">via </w:t>
      </w:r>
      <w:r w:rsidR="00751633">
        <w:rPr>
          <w:snapToGrid w:val="0"/>
          <w:color w:val="000000"/>
        </w:rPr>
        <w:t>Toledo</w:t>
      </w:r>
      <w:r>
        <w:rPr>
          <w:snapToGrid w:val="0"/>
          <w:color w:val="000000"/>
        </w:rPr>
        <w:t xml:space="preserve">, </w:t>
      </w:r>
      <w:r w:rsidR="00751633">
        <w:rPr>
          <w:snapToGrid w:val="0"/>
          <w:color w:val="000000"/>
        </w:rPr>
        <w:t>429</w:t>
      </w:r>
      <w:r w:rsidR="00D701F1">
        <w:rPr>
          <w:snapToGrid w:val="0"/>
          <w:color w:val="000000"/>
        </w:rPr>
        <w:t xml:space="preserve"> – 8013</w:t>
      </w:r>
      <w:r w:rsidR="00751633">
        <w:rPr>
          <w:snapToGrid w:val="0"/>
          <w:color w:val="000000"/>
        </w:rPr>
        <w:t>4</w:t>
      </w:r>
      <w:r>
        <w:rPr>
          <w:snapToGrid w:val="0"/>
          <w:color w:val="000000"/>
        </w:rPr>
        <w:t xml:space="preserve"> Napoli </w:t>
      </w:r>
    </w:p>
    <w:p w14:paraId="4C74FC18" w14:textId="77777777" w:rsidR="0024506A" w:rsidRDefault="0024506A" w:rsidP="0024506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51633" w:rsidRPr="00751633">
        <w:rPr>
          <w:snapToGrid w:val="0"/>
          <w:color w:val="000000"/>
        </w:rPr>
        <w:t>081 19575035 – 081 19813048</w:t>
      </w:r>
    </w:p>
    <w:p w14:paraId="3EF7F305" w14:textId="77777777" w:rsidR="0024506A" w:rsidRDefault="0024506A" w:rsidP="0024506A">
      <w:pPr>
        <w:widowControl w:val="0"/>
        <w:tabs>
          <w:tab w:val="left" w:pos="2321"/>
        </w:tabs>
        <w:rPr>
          <w:snapToGrid w:val="0"/>
          <w:color w:val="000000"/>
          <w:sz w:val="23"/>
        </w:rPr>
      </w:pPr>
      <w:r>
        <w:rPr>
          <w:snapToGrid w:val="0"/>
          <w:color w:val="000000"/>
        </w:rPr>
        <w:tab/>
        <w:t xml:space="preserve">E-mail  </w:t>
      </w:r>
      <w:hyperlink r:id="rId206" w:history="1">
        <w:r w:rsidR="00751633" w:rsidRPr="003C5690">
          <w:rPr>
            <w:rStyle w:val="Collegamentoipertestuale"/>
            <w:snapToGrid w:val="0"/>
          </w:rPr>
          <w:t>consolatodellefilippine@studiogiglio.org</w:t>
        </w:r>
      </w:hyperlink>
      <w:r w:rsidR="00751633">
        <w:rPr>
          <w:snapToGrid w:val="0"/>
          <w:color w:val="000000"/>
        </w:rPr>
        <w:t xml:space="preserve"> </w:t>
      </w:r>
    </w:p>
    <w:p w14:paraId="4932D989" w14:textId="77777777" w:rsidR="0024506A" w:rsidRPr="00A94572" w:rsidRDefault="0024506A" w:rsidP="0024506A">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ED04AFD" w14:textId="77777777" w:rsidR="0024506A" w:rsidRDefault="0024506A" w:rsidP="0024506A">
      <w:pPr>
        <w:widowControl w:val="0"/>
        <w:tabs>
          <w:tab w:val="left" w:pos="90"/>
        </w:tabs>
        <w:spacing w:before="277"/>
        <w:rPr>
          <w:snapToGrid w:val="0"/>
          <w:color w:val="000000"/>
        </w:rPr>
      </w:pPr>
      <w:r>
        <w:rPr>
          <w:snapToGrid w:val="0"/>
          <w:color w:val="000000"/>
        </w:rPr>
        <w:t>Signora  FRANCESCA GIGLIO, Console Onorario (</w:t>
      </w:r>
      <w:r w:rsidR="005519AC">
        <w:rPr>
          <w:snapToGrid w:val="0"/>
          <w:color w:val="000000"/>
        </w:rPr>
        <w:t>Rinnovo e</w:t>
      </w:r>
      <w:r>
        <w:rPr>
          <w:snapToGrid w:val="0"/>
          <w:color w:val="000000"/>
        </w:rPr>
        <w:t xml:space="preserve">xequatur </w:t>
      </w:r>
      <w:r w:rsidR="00E24F07">
        <w:rPr>
          <w:snapToGrid w:val="0"/>
          <w:color w:val="000000"/>
        </w:rPr>
        <w:t>16 settembre 2022 – 19 febbraio 2025</w:t>
      </w:r>
      <w:r>
        <w:rPr>
          <w:snapToGrid w:val="0"/>
          <w:color w:val="000000"/>
        </w:rPr>
        <w:t>)</w:t>
      </w:r>
    </w:p>
    <w:p w14:paraId="57D9AD2A" w14:textId="77777777" w:rsidR="0024506A" w:rsidRDefault="0024506A" w:rsidP="00137591">
      <w:pPr>
        <w:widowControl w:val="0"/>
        <w:tabs>
          <w:tab w:val="left" w:pos="90"/>
        </w:tabs>
        <w:rPr>
          <w:b/>
          <w:snapToGrid w:val="0"/>
          <w:color w:val="000080"/>
          <w:u w:val="single"/>
        </w:rPr>
      </w:pPr>
    </w:p>
    <w:p w14:paraId="54D51B9E" w14:textId="77777777" w:rsidR="00B566E3" w:rsidRDefault="000F5513" w:rsidP="000F5513">
      <w:pPr>
        <w:widowControl w:val="0"/>
        <w:tabs>
          <w:tab w:val="left" w:pos="90"/>
        </w:tabs>
        <w:jc w:val="right"/>
        <w:rPr>
          <w:snapToGrid w:val="0"/>
          <w:color w:val="000000"/>
        </w:rPr>
      </w:pPr>
      <w:r>
        <w:rPr>
          <w:b/>
          <w:snapToGrid w:val="0"/>
          <w:color w:val="000080"/>
          <w:u w:val="single"/>
        </w:rPr>
        <w:br w:type="page"/>
      </w:r>
      <w:r w:rsidR="00142DE8">
        <w:rPr>
          <w:b/>
          <w:snapToGrid w:val="0"/>
          <w:color w:val="000000"/>
          <w:sz w:val="16"/>
        </w:rPr>
        <w:br/>
      </w:r>
      <w:r w:rsidR="00B566E3">
        <w:rPr>
          <w:b/>
          <w:snapToGrid w:val="0"/>
          <w:color w:val="000000"/>
          <w:sz w:val="16"/>
        </w:rPr>
        <w:t>FILIPPINE</w:t>
      </w:r>
    </w:p>
    <w:p w14:paraId="0E9163CE" w14:textId="77777777" w:rsidR="00B566E3" w:rsidRDefault="00B566E3" w:rsidP="00137591">
      <w:pPr>
        <w:widowControl w:val="0"/>
        <w:tabs>
          <w:tab w:val="left" w:pos="90"/>
        </w:tabs>
        <w:rPr>
          <w:b/>
          <w:snapToGrid w:val="0"/>
          <w:color w:val="000080"/>
          <w:u w:val="single"/>
        </w:rPr>
      </w:pPr>
    </w:p>
    <w:p w14:paraId="7AAE7C6C" w14:textId="77777777" w:rsidR="00357825" w:rsidRDefault="00357825" w:rsidP="00357825">
      <w:pPr>
        <w:widowControl w:val="0"/>
        <w:tabs>
          <w:tab w:val="left" w:pos="90"/>
        </w:tabs>
        <w:rPr>
          <w:b/>
          <w:snapToGrid w:val="0"/>
          <w:color w:val="000080"/>
          <w:sz w:val="26"/>
          <w:u w:val="single"/>
        </w:rPr>
      </w:pPr>
      <w:r>
        <w:rPr>
          <w:b/>
          <w:snapToGrid w:val="0"/>
          <w:color w:val="000080"/>
          <w:u w:val="single"/>
        </w:rPr>
        <w:t xml:space="preserve">PALERMO - CONSOLATO ONORARIO            </w:t>
      </w:r>
    </w:p>
    <w:p w14:paraId="12E829FB" w14:textId="77777777" w:rsidR="00BA369A" w:rsidRDefault="00BA369A" w:rsidP="00BA369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Umberto Giordano, 2 – 90144 Palermo </w:t>
      </w:r>
    </w:p>
    <w:p w14:paraId="6F9F47A4" w14:textId="77777777" w:rsidR="00BA369A" w:rsidRDefault="00BA369A" w:rsidP="00BA369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0912526357 </w:t>
      </w:r>
    </w:p>
    <w:p w14:paraId="4C8C4707" w14:textId="77777777" w:rsidR="00BA369A" w:rsidRDefault="00BA369A" w:rsidP="00BA369A">
      <w:pPr>
        <w:widowControl w:val="0"/>
        <w:tabs>
          <w:tab w:val="left" w:pos="2321"/>
        </w:tabs>
        <w:rPr>
          <w:snapToGrid w:val="0"/>
          <w:color w:val="000000"/>
          <w:sz w:val="23"/>
        </w:rPr>
      </w:pPr>
      <w:r>
        <w:rPr>
          <w:snapToGrid w:val="0"/>
          <w:color w:val="000000"/>
        </w:rPr>
        <w:tab/>
        <w:t xml:space="preserve">E-mail  consolatofilippinosicilia@gmail.com  </w:t>
      </w:r>
    </w:p>
    <w:p w14:paraId="3C8DB97A" w14:textId="77777777" w:rsidR="00357825" w:rsidRPr="00A94572" w:rsidRDefault="00357825" w:rsidP="00357825">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Sicilia</w:t>
      </w:r>
    </w:p>
    <w:p w14:paraId="2411404F" w14:textId="77777777" w:rsidR="00FB3856" w:rsidRDefault="00FB3856" w:rsidP="00B654D1">
      <w:pPr>
        <w:widowControl w:val="0"/>
        <w:tabs>
          <w:tab w:val="left" w:pos="90"/>
        </w:tabs>
        <w:rPr>
          <w:snapToGrid w:val="0"/>
          <w:color w:val="000000"/>
        </w:rPr>
      </w:pPr>
    </w:p>
    <w:p w14:paraId="44DCD903" w14:textId="77777777" w:rsidR="00BA369A" w:rsidRDefault="00BA369A" w:rsidP="00B654D1">
      <w:pPr>
        <w:widowControl w:val="0"/>
        <w:tabs>
          <w:tab w:val="left" w:pos="90"/>
        </w:tabs>
        <w:rPr>
          <w:snapToGrid w:val="0"/>
          <w:color w:val="000000"/>
        </w:rPr>
      </w:pPr>
      <w:r>
        <w:rPr>
          <w:snapToGrid w:val="0"/>
          <w:color w:val="000000"/>
        </w:rPr>
        <w:t>Signor ANTONINO DI LIBERTO, Console Onorario (</w:t>
      </w:r>
      <w:r w:rsidR="005F1B31">
        <w:rPr>
          <w:snapToGrid w:val="0"/>
          <w:color w:val="000000"/>
        </w:rPr>
        <w:t>Rinnovo e</w:t>
      </w:r>
      <w:r>
        <w:rPr>
          <w:snapToGrid w:val="0"/>
          <w:color w:val="000000"/>
        </w:rPr>
        <w:t xml:space="preserve">xequatur </w:t>
      </w:r>
      <w:r w:rsidR="00586CF4">
        <w:rPr>
          <w:snapToGrid w:val="0"/>
          <w:color w:val="000000"/>
        </w:rPr>
        <w:t>14 settembre 2022 – 20 maggio 2025</w:t>
      </w:r>
      <w:r>
        <w:rPr>
          <w:snapToGrid w:val="0"/>
          <w:color w:val="000000"/>
        </w:rPr>
        <w:t>)</w:t>
      </w:r>
    </w:p>
    <w:p w14:paraId="677E1869" w14:textId="77777777" w:rsidR="004141D2" w:rsidRDefault="004141D2" w:rsidP="00B654D1">
      <w:pPr>
        <w:widowControl w:val="0"/>
        <w:tabs>
          <w:tab w:val="left" w:pos="90"/>
        </w:tabs>
        <w:rPr>
          <w:snapToGrid w:val="0"/>
          <w:color w:val="000000"/>
        </w:rPr>
      </w:pPr>
    </w:p>
    <w:p w14:paraId="6B7B698E" w14:textId="77777777" w:rsidR="004141D2" w:rsidRDefault="004141D2" w:rsidP="00B654D1">
      <w:pPr>
        <w:widowControl w:val="0"/>
        <w:tabs>
          <w:tab w:val="left" w:pos="90"/>
        </w:tabs>
        <w:rPr>
          <w:snapToGrid w:val="0"/>
          <w:color w:val="000000"/>
        </w:rPr>
      </w:pPr>
    </w:p>
    <w:p w14:paraId="788D5EA0" w14:textId="77777777" w:rsidR="00357825" w:rsidRDefault="00357825" w:rsidP="00B654D1">
      <w:pPr>
        <w:widowControl w:val="0"/>
        <w:tabs>
          <w:tab w:val="left" w:pos="90"/>
        </w:tabs>
        <w:rPr>
          <w:snapToGrid w:val="0"/>
          <w:color w:val="000000"/>
        </w:rPr>
      </w:pPr>
    </w:p>
    <w:p w14:paraId="62740BA5" w14:textId="77777777" w:rsidR="0024506A" w:rsidRDefault="0024506A" w:rsidP="0024506A">
      <w:pPr>
        <w:widowControl w:val="0"/>
        <w:tabs>
          <w:tab w:val="left" w:pos="90"/>
        </w:tabs>
        <w:rPr>
          <w:b/>
          <w:snapToGrid w:val="0"/>
          <w:color w:val="000080"/>
          <w:sz w:val="26"/>
          <w:u w:val="single"/>
        </w:rPr>
      </w:pPr>
      <w:r>
        <w:rPr>
          <w:b/>
          <w:snapToGrid w:val="0"/>
          <w:color w:val="000080"/>
          <w:u w:val="single"/>
        </w:rPr>
        <w:t xml:space="preserve">REGGIO CALABRIA - CONSOLATO ONORARIO            </w:t>
      </w:r>
    </w:p>
    <w:p w14:paraId="18EFABF6" w14:textId="77777777" w:rsidR="0024506A" w:rsidRDefault="0024506A" w:rsidP="0024506A">
      <w:pPr>
        <w:widowControl w:val="0"/>
        <w:tabs>
          <w:tab w:val="left" w:pos="90"/>
          <w:tab w:val="left" w:pos="2321"/>
        </w:tabs>
        <w:rPr>
          <w:b/>
          <w:snapToGrid w:val="0"/>
          <w:color w:val="000000"/>
        </w:rPr>
      </w:pPr>
    </w:p>
    <w:p w14:paraId="3DA4A8E0" w14:textId="77777777" w:rsidR="0024506A" w:rsidRDefault="0024506A" w:rsidP="0024506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Don Giovanni Minzoni, 29 – 89123 Reggio Calabria</w:t>
      </w:r>
    </w:p>
    <w:p w14:paraId="70EF6F2A" w14:textId="77777777" w:rsidR="0024506A" w:rsidRDefault="0024506A" w:rsidP="0024506A">
      <w:pPr>
        <w:widowControl w:val="0"/>
        <w:tabs>
          <w:tab w:val="left" w:pos="2321"/>
        </w:tabs>
        <w:rPr>
          <w:snapToGrid w:val="0"/>
          <w:color w:val="000000"/>
        </w:rPr>
      </w:pPr>
      <w:r>
        <w:rPr>
          <w:rFonts w:ascii="MS Sans Serif" w:hAnsi="MS Sans Serif"/>
          <w:snapToGrid w:val="0"/>
          <w:sz w:val="24"/>
        </w:rPr>
        <w:tab/>
      </w:r>
      <w:r>
        <w:rPr>
          <w:snapToGrid w:val="0"/>
          <w:color w:val="000000"/>
        </w:rPr>
        <w:t>Tel. 09651870750 – Fax 09651870170</w:t>
      </w:r>
    </w:p>
    <w:p w14:paraId="2C889DA3" w14:textId="77777777" w:rsidR="0024506A" w:rsidRDefault="0024506A" w:rsidP="0024506A">
      <w:pPr>
        <w:widowControl w:val="0"/>
        <w:tabs>
          <w:tab w:val="left" w:pos="2321"/>
        </w:tabs>
        <w:rPr>
          <w:snapToGrid w:val="0"/>
          <w:color w:val="000000"/>
          <w:sz w:val="23"/>
        </w:rPr>
      </w:pPr>
      <w:r>
        <w:rPr>
          <w:snapToGrid w:val="0"/>
          <w:color w:val="000000"/>
        </w:rPr>
        <w:tab/>
        <w:t xml:space="preserve">E-mail  </w:t>
      </w:r>
      <w:proofErr w:type="spellStart"/>
      <w:r>
        <w:rPr>
          <w:snapToGrid w:val="0"/>
          <w:color w:val="000000"/>
        </w:rPr>
        <w:t>fm@studiolegalemortelliti</w:t>
      </w:r>
      <w:proofErr w:type="spellEnd"/>
    </w:p>
    <w:p w14:paraId="101447F7" w14:textId="77777777" w:rsidR="0024506A" w:rsidRPr="00A94572" w:rsidRDefault="0024506A" w:rsidP="0024506A">
      <w:pPr>
        <w:widowControl w:val="0"/>
        <w:tabs>
          <w:tab w:val="left" w:pos="2321"/>
        </w:tabs>
        <w:ind w:left="2268" w:hanging="2268"/>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Calabria e Provincia di Messina</w:t>
      </w:r>
    </w:p>
    <w:p w14:paraId="751988B9" w14:textId="77777777" w:rsidR="0024506A" w:rsidRDefault="0024506A" w:rsidP="0024506A">
      <w:pPr>
        <w:widowControl w:val="0"/>
        <w:tabs>
          <w:tab w:val="left" w:pos="90"/>
        </w:tabs>
        <w:rPr>
          <w:snapToGrid w:val="0"/>
          <w:color w:val="000000"/>
        </w:rPr>
      </w:pPr>
    </w:p>
    <w:p w14:paraId="6F9F11AC" w14:textId="77777777" w:rsidR="0024506A" w:rsidRPr="00AE4502" w:rsidRDefault="0024506A" w:rsidP="0024506A">
      <w:pPr>
        <w:widowControl w:val="0"/>
        <w:tabs>
          <w:tab w:val="left" w:pos="90"/>
        </w:tabs>
        <w:rPr>
          <w:snapToGrid w:val="0"/>
          <w:color w:val="000000"/>
        </w:rPr>
      </w:pPr>
      <w:r w:rsidRPr="00AE4502">
        <w:rPr>
          <w:snapToGrid w:val="0"/>
          <w:color w:val="000000"/>
        </w:rPr>
        <w:t>Signor FRANCESCO MORTELLITI, Console Onorario (</w:t>
      </w:r>
      <w:r w:rsidR="009F36A0">
        <w:rPr>
          <w:snapToGrid w:val="0"/>
          <w:color w:val="000000"/>
        </w:rPr>
        <w:t xml:space="preserve">rinnovo </w:t>
      </w:r>
      <w:r w:rsidRPr="00AE4502">
        <w:rPr>
          <w:snapToGrid w:val="0"/>
          <w:color w:val="000000"/>
        </w:rPr>
        <w:t xml:space="preserve">Exequatur </w:t>
      </w:r>
      <w:r w:rsidR="004F3396">
        <w:rPr>
          <w:snapToGrid w:val="0"/>
          <w:color w:val="000000"/>
        </w:rPr>
        <w:t>30</w:t>
      </w:r>
      <w:r w:rsidR="00AD1209">
        <w:rPr>
          <w:snapToGrid w:val="0"/>
          <w:color w:val="000000"/>
        </w:rPr>
        <w:t xml:space="preserve"> settembre 2023</w:t>
      </w:r>
      <w:r w:rsidR="004F3396">
        <w:rPr>
          <w:snapToGrid w:val="0"/>
          <w:color w:val="000000"/>
        </w:rPr>
        <w:t xml:space="preserve"> – 29 settembre 2026</w:t>
      </w:r>
      <w:r w:rsidRPr="00AE4502">
        <w:rPr>
          <w:snapToGrid w:val="0"/>
          <w:color w:val="000000"/>
        </w:rPr>
        <w:t>)</w:t>
      </w:r>
    </w:p>
    <w:p w14:paraId="4475E60D" w14:textId="77777777" w:rsidR="00357825" w:rsidRDefault="00357825" w:rsidP="00B654D1">
      <w:pPr>
        <w:widowControl w:val="0"/>
        <w:tabs>
          <w:tab w:val="left" w:pos="90"/>
        </w:tabs>
        <w:rPr>
          <w:snapToGrid w:val="0"/>
          <w:color w:val="000000"/>
        </w:rPr>
      </w:pPr>
    </w:p>
    <w:p w14:paraId="7A075038" w14:textId="77777777" w:rsidR="00F16528" w:rsidRDefault="00F16528" w:rsidP="00B654D1">
      <w:pPr>
        <w:widowControl w:val="0"/>
        <w:tabs>
          <w:tab w:val="left" w:pos="90"/>
        </w:tabs>
        <w:rPr>
          <w:snapToGrid w:val="0"/>
          <w:color w:val="000000"/>
        </w:rPr>
      </w:pPr>
    </w:p>
    <w:p w14:paraId="059D69D6" w14:textId="77777777" w:rsidR="006F1C2F" w:rsidRDefault="006F1C2F" w:rsidP="00B654D1">
      <w:pPr>
        <w:widowControl w:val="0"/>
        <w:tabs>
          <w:tab w:val="left" w:pos="90"/>
        </w:tabs>
        <w:rPr>
          <w:snapToGrid w:val="0"/>
          <w:color w:val="000000"/>
        </w:rPr>
      </w:pPr>
    </w:p>
    <w:p w14:paraId="02F1E307" w14:textId="77777777" w:rsidR="00FB3856" w:rsidRDefault="00FB3856" w:rsidP="00FB3856">
      <w:pPr>
        <w:widowControl w:val="0"/>
        <w:tabs>
          <w:tab w:val="left" w:pos="90"/>
        </w:tabs>
        <w:rPr>
          <w:b/>
          <w:snapToGrid w:val="0"/>
          <w:color w:val="000080"/>
          <w:sz w:val="26"/>
          <w:u w:val="single"/>
        </w:rPr>
      </w:pPr>
      <w:r>
        <w:rPr>
          <w:b/>
          <w:snapToGrid w:val="0"/>
          <w:color w:val="000080"/>
          <w:u w:val="single"/>
        </w:rPr>
        <w:t xml:space="preserve">TORINO - CONSOLATO ONORARIO            </w:t>
      </w:r>
    </w:p>
    <w:p w14:paraId="149F446F" w14:textId="77777777" w:rsidR="00FB3856" w:rsidRDefault="00FB3856" w:rsidP="00FB385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Avigliana, 13/1 – </w:t>
      </w:r>
      <w:r w:rsidR="00302775">
        <w:rPr>
          <w:snapToGrid w:val="0"/>
          <w:color w:val="000000"/>
        </w:rPr>
        <w:t xml:space="preserve"> 10138 Torino</w:t>
      </w:r>
      <w:r>
        <w:rPr>
          <w:snapToGrid w:val="0"/>
          <w:color w:val="000000"/>
        </w:rPr>
        <w:t xml:space="preserve"> </w:t>
      </w:r>
    </w:p>
    <w:p w14:paraId="3D111557" w14:textId="77777777" w:rsidR="00FB3856" w:rsidRDefault="00FB3856" w:rsidP="00FB3856">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302775">
        <w:rPr>
          <w:snapToGrid w:val="0"/>
          <w:color w:val="000000"/>
        </w:rPr>
        <w:t>1</w:t>
      </w:r>
      <w:r>
        <w:rPr>
          <w:snapToGrid w:val="0"/>
          <w:color w:val="000000"/>
        </w:rPr>
        <w:t>1</w:t>
      </w:r>
      <w:r w:rsidR="00302775">
        <w:rPr>
          <w:snapToGrid w:val="0"/>
          <w:color w:val="000000"/>
        </w:rPr>
        <w:t>43301</w:t>
      </w:r>
      <w:r>
        <w:rPr>
          <w:snapToGrid w:val="0"/>
          <w:color w:val="000000"/>
        </w:rPr>
        <w:t>7</w:t>
      </w:r>
      <w:r w:rsidR="00302775">
        <w:rPr>
          <w:snapToGrid w:val="0"/>
          <w:color w:val="000000"/>
        </w:rPr>
        <w:t>3</w:t>
      </w:r>
      <w:r>
        <w:rPr>
          <w:snapToGrid w:val="0"/>
          <w:color w:val="000000"/>
        </w:rPr>
        <w:t xml:space="preserve">   </w:t>
      </w:r>
    </w:p>
    <w:p w14:paraId="536C923B" w14:textId="77777777" w:rsidR="00FB3856" w:rsidRPr="00A94572" w:rsidRDefault="00FB3856" w:rsidP="00FB3856">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sidR="00302775" w:rsidRPr="00AF5786">
        <w:rPr>
          <w:snapToGrid w:val="0"/>
        </w:rPr>
        <w:t>P</w:t>
      </w:r>
      <w:r>
        <w:rPr>
          <w:snapToGrid w:val="0"/>
          <w:color w:val="000000"/>
        </w:rPr>
        <w:t>i</w:t>
      </w:r>
      <w:r w:rsidR="00302775">
        <w:rPr>
          <w:snapToGrid w:val="0"/>
          <w:color w:val="000000"/>
        </w:rPr>
        <w:t>emonte, V</w:t>
      </w:r>
      <w:r>
        <w:rPr>
          <w:snapToGrid w:val="0"/>
          <w:color w:val="000000"/>
        </w:rPr>
        <w:t>a</w:t>
      </w:r>
      <w:r w:rsidR="00302775">
        <w:rPr>
          <w:snapToGrid w:val="0"/>
          <w:color w:val="000000"/>
        </w:rPr>
        <w:t>lle d’Aosta</w:t>
      </w:r>
      <w:r>
        <w:rPr>
          <w:snapToGrid w:val="0"/>
          <w:color w:val="000000"/>
        </w:rPr>
        <w:t xml:space="preserve">                          </w:t>
      </w:r>
    </w:p>
    <w:p w14:paraId="0732C34B" w14:textId="77777777" w:rsidR="00FB3856" w:rsidRDefault="00FB3856" w:rsidP="00FB3856">
      <w:pPr>
        <w:widowControl w:val="0"/>
        <w:tabs>
          <w:tab w:val="left" w:pos="90"/>
        </w:tabs>
        <w:spacing w:before="277"/>
        <w:rPr>
          <w:snapToGrid w:val="0"/>
          <w:color w:val="000000"/>
        </w:rPr>
      </w:pPr>
      <w:r>
        <w:rPr>
          <w:snapToGrid w:val="0"/>
          <w:color w:val="000000"/>
        </w:rPr>
        <w:t xml:space="preserve">Signora  </w:t>
      </w:r>
      <w:r w:rsidR="0083635A">
        <w:rPr>
          <w:snapToGrid w:val="0"/>
          <w:color w:val="000000"/>
        </w:rPr>
        <w:t>MARIA GRAZIA CAVALLO</w:t>
      </w:r>
      <w:r>
        <w:rPr>
          <w:snapToGrid w:val="0"/>
          <w:color w:val="000000"/>
        </w:rPr>
        <w:t xml:space="preserve">, Console Onorario (Exequatur </w:t>
      </w:r>
      <w:r w:rsidR="00A24B68">
        <w:rPr>
          <w:snapToGrid w:val="0"/>
          <w:color w:val="000000"/>
        </w:rPr>
        <w:t>27</w:t>
      </w:r>
      <w:r>
        <w:rPr>
          <w:snapToGrid w:val="0"/>
          <w:color w:val="000000"/>
        </w:rPr>
        <w:t xml:space="preserve"> </w:t>
      </w:r>
      <w:r w:rsidR="00A24B68">
        <w:rPr>
          <w:snapToGrid w:val="0"/>
          <w:color w:val="000000"/>
        </w:rPr>
        <w:t>settembre</w:t>
      </w:r>
      <w:r>
        <w:rPr>
          <w:snapToGrid w:val="0"/>
          <w:color w:val="000000"/>
        </w:rPr>
        <w:t xml:space="preserve"> 20</w:t>
      </w:r>
      <w:r w:rsidR="004F3396">
        <w:rPr>
          <w:snapToGrid w:val="0"/>
          <w:color w:val="000000"/>
        </w:rPr>
        <w:t>23 – 31 marzo 2024</w:t>
      </w:r>
      <w:r>
        <w:rPr>
          <w:snapToGrid w:val="0"/>
          <w:color w:val="000000"/>
        </w:rPr>
        <w:t>)</w:t>
      </w:r>
    </w:p>
    <w:p w14:paraId="417AD044" w14:textId="77777777" w:rsidR="00FB3856" w:rsidRDefault="00FB3856" w:rsidP="00B654D1">
      <w:pPr>
        <w:widowControl w:val="0"/>
        <w:tabs>
          <w:tab w:val="left" w:pos="90"/>
        </w:tabs>
        <w:rPr>
          <w:snapToGrid w:val="0"/>
          <w:color w:val="000000"/>
        </w:rPr>
      </w:pPr>
    </w:p>
    <w:p w14:paraId="1F948723" w14:textId="77777777" w:rsidR="00AF5786" w:rsidRDefault="00AF5786" w:rsidP="00B654D1">
      <w:pPr>
        <w:widowControl w:val="0"/>
        <w:tabs>
          <w:tab w:val="left" w:pos="90"/>
        </w:tabs>
        <w:rPr>
          <w:snapToGrid w:val="0"/>
          <w:color w:val="000000"/>
        </w:rPr>
      </w:pPr>
    </w:p>
    <w:p w14:paraId="201119AA" w14:textId="77777777" w:rsidR="00AF5786" w:rsidRDefault="00AF5786" w:rsidP="00B654D1">
      <w:pPr>
        <w:widowControl w:val="0"/>
        <w:tabs>
          <w:tab w:val="left" w:pos="90"/>
        </w:tabs>
        <w:rPr>
          <w:snapToGrid w:val="0"/>
          <w:color w:val="000000"/>
        </w:rPr>
      </w:pPr>
    </w:p>
    <w:p w14:paraId="4B126154" w14:textId="77777777" w:rsidR="00AF5786" w:rsidRDefault="00AF5786" w:rsidP="00AF5786">
      <w:pPr>
        <w:widowControl w:val="0"/>
        <w:tabs>
          <w:tab w:val="left" w:pos="90"/>
        </w:tabs>
        <w:rPr>
          <w:b/>
          <w:snapToGrid w:val="0"/>
          <w:color w:val="000080"/>
          <w:sz w:val="26"/>
          <w:u w:val="single"/>
        </w:rPr>
      </w:pPr>
      <w:r>
        <w:rPr>
          <w:b/>
          <w:snapToGrid w:val="0"/>
          <w:color w:val="000080"/>
          <w:u w:val="single"/>
        </w:rPr>
        <w:t xml:space="preserve">VENEZIA - CONSOLATO ONORARIO            </w:t>
      </w:r>
    </w:p>
    <w:p w14:paraId="1B2CB3CD" w14:textId="77777777" w:rsidR="00AF5786" w:rsidRDefault="00AF5786" w:rsidP="00AF578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Cannaregio, 5061 –  30121 Venezia </w:t>
      </w:r>
    </w:p>
    <w:p w14:paraId="1CFA829C" w14:textId="77777777" w:rsidR="00AF5786" w:rsidRDefault="00AF5786" w:rsidP="00AF578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2B0C3B">
        <w:rPr>
          <w:snapToGrid w:val="0"/>
          <w:color w:val="000000"/>
        </w:rPr>
        <w:t xml:space="preserve">+39 </w:t>
      </w:r>
      <w:r>
        <w:rPr>
          <w:snapToGrid w:val="0"/>
          <w:color w:val="000000"/>
        </w:rPr>
        <w:t>041</w:t>
      </w:r>
      <w:r w:rsidR="002B0C3B">
        <w:rPr>
          <w:snapToGrid w:val="0"/>
          <w:color w:val="000000"/>
        </w:rPr>
        <w:t xml:space="preserve"> </w:t>
      </w:r>
      <w:r>
        <w:rPr>
          <w:snapToGrid w:val="0"/>
          <w:color w:val="000000"/>
        </w:rPr>
        <w:t xml:space="preserve">2770459 </w:t>
      </w:r>
    </w:p>
    <w:p w14:paraId="51716AEB" w14:textId="77777777" w:rsidR="00AF5786" w:rsidRDefault="00AF5786" w:rsidP="00AF5786">
      <w:pPr>
        <w:widowControl w:val="0"/>
        <w:tabs>
          <w:tab w:val="left" w:pos="2321"/>
        </w:tabs>
        <w:rPr>
          <w:snapToGrid w:val="0"/>
          <w:color w:val="000000"/>
          <w:sz w:val="23"/>
        </w:rPr>
      </w:pPr>
      <w:r>
        <w:rPr>
          <w:snapToGrid w:val="0"/>
          <w:color w:val="000000"/>
        </w:rPr>
        <w:tab/>
        <w:t>E-mail</w:t>
      </w:r>
      <w:r w:rsidR="002B0C3B">
        <w:rPr>
          <w:snapToGrid w:val="0"/>
          <w:color w:val="000000"/>
        </w:rPr>
        <w:t xml:space="preserve"> </w:t>
      </w:r>
      <w:hyperlink r:id="rId207" w:history="1">
        <w:r w:rsidR="002B0C3B" w:rsidRPr="00726AE9">
          <w:rPr>
            <w:rStyle w:val="Collegamentoipertestuale"/>
            <w:snapToGrid w:val="0"/>
          </w:rPr>
          <w:t>info@conshonorphilvenice.it</w:t>
        </w:r>
      </w:hyperlink>
      <w:r w:rsidR="002B0C3B">
        <w:rPr>
          <w:snapToGrid w:val="0"/>
          <w:color w:val="000000"/>
        </w:rPr>
        <w:t xml:space="preserve"> </w:t>
      </w:r>
    </w:p>
    <w:p w14:paraId="071FA7D2" w14:textId="77777777" w:rsidR="00AF5786" w:rsidRPr="00A94572" w:rsidRDefault="00AF5786" w:rsidP="00AF5786">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rPr>
        <w:t>Veneto</w:t>
      </w:r>
    </w:p>
    <w:p w14:paraId="6475CCB9" w14:textId="77777777" w:rsidR="00AF5786" w:rsidRDefault="00AF5786" w:rsidP="00AF5786">
      <w:pPr>
        <w:widowControl w:val="0"/>
        <w:tabs>
          <w:tab w:val="left" w:pos="90"/>
        </w:tabs>
        <w:spacing w:before="277"/>
        <w:rPr>
          <w:snapToGrid w:val="0"/>
          <w:color w:val="000000"/>
        </w:rPr>
      </w:pPr>
      <w:r>
        <w:rPr>
          <w:snapToGrid w:val="0"/>
          <w:color w:val="000000"/>
        </w:rPr>
        <w:t>Signora  GIORGIA DE BIASI, Console Onorario (</w:t>
      </w:r>
      <w:r w:rsidR="004F2066">
        <w:rPr>
          <w:snapToGrid w:val="0"/>
          <w:color w:val="000000"/>
        </w:rPr>
        <w:t xml:space="preserve">Rinnovo </w:t>
      </w:r>
      <w:r>
        <w:rPr>
          <w:snapToGrid w:val="0"/>
          <w:color w:val="000000"/>
        </w:rPr>
        <w:t xml:space="preserve">Exequatur </w:t>
      </w:r>
      <w:r w:rsidR="00DC75B7">
        <w:rPr>
          <w:snapToGrid w:val="0"/>
          <w:color w:val="000000"/>
        </w:rPr>
        <w:t>4 settembre 2023 – 30 aprile 2026</w:t>
      </w:r>
      <w:r>
        <w:rPr>
          <w:snapToGrid w:val="0"/>
          <w:color w:val="000000"/>
        </w:rPr>
        <w:t>)</w:t>
      </w:r>
    </w:p>
    <w:p w14:paraId="163BC035" w14:textId="77777777" w:rsidR="00AF5786" w:rsidRDefault="00AF5786" w:rsidP="00B654D1">
      <w:pPr>
        <w:widowControl w:val="0"/>
        <w:tabs>
          <w:tab w:val="left" w:pos="90"/>
        </w:tabs>
        <w:rPr>
          <w:snapToGrid w:val="0"/>
          <w:color w:val="000000"/>
        </w:rPr>
      </w:pPr>
    </w:p>
    <w:p w14:paraId="0D49736B" w14:textId="77777777" w:rsidR="004944D8" w:rsidRDefault="00137591" w:rsidP="00284992">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FINLANDIA</w:t>
      </w:r>
    </w:p>
    <w:p w14:paraId="55DD924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4720" behindDoc="0" locked="0" layoutInCell="0" allowOverlap="1" wp14:anchorId="16A06CFB" wp14:editId="23818B50">
            <wp:simplePos x="0" y="0"/>
            <wp:positionH relativeFrom="column">
              <wp:posOffset>5719445</wp:posOffset>
            </wp:positionH>
            <wp:positionV relativeFrom="paragraph">
              <wp:posOffset>159385</wp:posOffset>
            </wp:positionV>
            <wp:extent cx="770255" cy="466725"/>
            <wp:effectExtent l="19050" t="19050" r="0" b="9525"/>
            <wp:wrapNone/>
            <wp:docPr id="355"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2"/>
                    <pic:cNvPicPr>
                      <a:picLocks noChangeAspect="1" noChangeArrowheads="1"/>
                    </pic:cNvPicPr>
                  </pic:nvPicPr>
                  <pic:blipFill>
                    <a:blip r:embed="rId208">
                      <a:extLst>
                        <a:ext uri="{28A0092B-C50C-407E-A947-70E740481C1C}">
                          <a14:useLocalDpi xmlns:a14="http://schemas.microsoft.com/office/drawing/2010/main" val="0"/>
                        </a:ext>
                      </a:extLst>
                    </a:blip>
                    <a:srcRect/>
                    <a:stretch>
                      <a:fillRect/>
                    </a:stretch>
                  </pic:blipFill>
                  <pic:spPr bwMode="auto">
                    <a:xfrm>
                      <a:off x="0" y="0"/>
                      <a:ext cx="77025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040C545" w14:textId="77777777" w:rsidR="004944D8" w:rsidRDefault="004944D8">
      <w:pPr>
        <w:widowControl w:val="0"/>
        <w:tabs>
          <w:tab w:val="left" w:pos="90"/>
        </w:tabs>
        <w:rPr>
          <w:b/>
          <w:snapToGrid w:val="0"/>
          <w:color w:val="000080"/>
          <w:sz w:val="39"/>
        </w:rPr>
      </w:pPr>
      <w:r>
        <w:rPr>
          <w:b/>
          <w:snapToGrid w:val="0"/>
          <w:color w:val="000080"/>
          <w:sz w:val="32"/>
        </w:rPr>
        <w:t xml:space="preserve">FINLANDIA </w:t>
      </w:r>
    </w:p>
    <w:p w14:paraId="3FDCB2FF"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10CBACB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0ACC3C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dicembre</w:t>
      </w:r>
    </w:p>
    <w:p w14:paraId="2EDFECC8" w14:textId="77777777" w:rsidR="004944D8" w:rsidRDefault="004944D8" w:rsidP="00161FE7">
      <w:pPr>
        <w:widowControl w:val="0"/>
        <w:tabs>
          <w:tab w:val="left" w:pos="90"/>
        </w:tabs>
        <w:rPr>
          <w:b/>
          <w:snapToGrid w:val="0"/>
          <w:color w:val="000080"/>
          <w:sz w:val="26"/>
          <w:u w:val="single"/>
        </w:rPr>
      </w:pPr>
      <w:r>
        <w:rPr>
          <w:b/>
          <w:snapToGrid w:val="0"/>
          <w:color w:val="000080"/>
          <w:u w:val="single"/>
        </w:rPr>
        <w:t>ROMA - SEZIONE CONSOLARE DELL'AMBASCIATA</w:t>
      </w:r>
    </w:p>
    <w:p w14:paraId="5F8B8AB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Lisbona, 3 - 00198 Roma </w:t>
      </w:r>
    </w:p>
    <w:p w14:paraId="0756B64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06852231 - Fax 068540362  </w:t>
      </w:r>
    </w:p>
    <w:p w14:paraId="249B83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811118">
        <w:rPr>
          <w:snapToGrid w:val="0"/>
          <w:color w:val="000000"/>
        </w:rPr>
        <w:t xml:space="preserve">E-mail </w:t>
      </w:r>
      <w:r>
        <w:rPr>
          <w:snapToGrid w:val="0"/>
          <w:color w:val="000000"/>
        </w:rPr>
        <w:t xml:space="preserve"> sanomat.roo@formin.</w:t>
      </w:r>
      <w:r w:rsidR="00F23CD9">
        <w:rPr>
          <w:snapToGrid w:val="0"/>
          <w:color w:val="000000"/>
        </w:rPr>
        <w:t>fi</w:t>
      </w:r>
    </w:p>
    <w:p w14:paraId="7CFF91F0"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w:t>
      </w:r>
      <w:r w:rsidR="00975460">
        <w:rPr>
          <w:snapToGrid w:val="0"/>
          <w:color w:val="000000"/>
        </w:rPr>
        <w:t>liana</w:t>
      </w:r>
    </w:p>
    <w:p w14:paraId="738EACEE" w14:textId="77777777" w:rsidR="00161FE7" w:rsidRDefault="00161FE7">
      <w:pPr>
        <w:widowControl w:val="0"/>
        <w:tabs>
          <w:tab w:val="left" w:pos="90"/>
        </w:tabs>
        <w:rPr>
          <w:b/>
          <w:snapToGrid w:val="0"/>
          <w:color w:val="000080"/>
          <w:u w:val="single"/>
        </w:rPr>
      </w:pPr>
    </w:p>
    <w:p w14:paraId="438D1355" w14:textId="77777777" w:rsidR="00D550B0" w:rsidRDefault="00D550B0">
      <w:pPr>
        <w:widowControl w:val="0"/>
        <w:tabs>
          <w:tab w:val="left" w:pos="90"/>
        </w:tabs>
        <w:rPr>
          <w:b/>
          <w:snapToGrid w:val="0"/>
          <w:color w:val="000080"/>
          <w:u w:val="single"/>
        </w:rPr>
      </w:pPr>
    </w:p>
    <w:p w14:paraId="162B7AE0" w14:textId="77777777" w:rsidR="00E55762" w:rsidRDefault="00E55762">
      <w:pPr>
        <w:widowControl w:val="0"/>
        <w:tabs>
          <w:tab w:val="left" w:pos="90"/>
        </w:tabs>
        <w:rPr>
          <w:b/>
          <w:snapToGrid w:val="0"/>
          <w:color w:val="000080"/>
          <w:u w:val="single"/>
        </w:rPr>
      </w:pPr>
    </w:p>
    <w:p w14:paraId="1D15926F" w14:textId="77777777" w:rsidR="00D550B0" w:rsidRDefault="00D550B0" w:rsidP="00D550B0">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5F9F627F" w14:textId="77777777" w:rsidR="00D550B0" w:rsidRDefault="00D550B0" w:rsidP="00D550B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C25125">
        <w:rPr>
          <w:snapToGrid w:val="0"/>
        </w:rPr>
        <w:t xml:space="preserve">presso </w:t>
      </w:r>
      <w:proofErr w:type="spellStart"/>
      <w:r w:rsidRPr="00C25125">
        <w:rPr>
          <w:snapToGrid w:val="0"/>
        </w:rPr>
        <w:t>Nautor</w:t>
      </w:r>
      <w:proofErr w:type="spellEnd"/>
      <w:r w:rsidRPr="00C25125">
        <w:rPr>
          <w:snapToGrid w:val="0"/>
        </w:rPr>
        <w:t xml:space="preserve"> Holding </w:t>
      </w:r>
      <w:proofErr w:type="spellStart"/>
      <w:r w:rsidRPr="00C25125">
        <w:rPr>
          <w:snapToGrid w:val="0"/>
        </w:rPr>
        <w:t>Srl</w:t>
      </w:r>
      <w:proofErr w:type="spellEnd"/>
      <w:r w:rsidRPr="00C25125">
        <w:rPr>
          <w:snapToGrid w:val="0"/>
        </w:rPr>
        <w:t xml:space="preserve"> </w:t>
      </w:r>
      <w:r>
        <w:rPr>
          <w:snapToGrid w:val="0"/>
        </w:rPr>
        <w:t>– Palazzo Salutati – Borgo SS Apostoli</w:t>
      </w:r>
      <w:r>
        <w:rPr>
          <w:snapToGrid w:val="0"/>
          <w:color w:val="000000"/>
        </w:rPr>
        <w:t xml:space="preserve">, 27 - 50123 Firenze </w:t>
      </w:r>
    </w:p>
    <w:p w14:paraId="0092887E" w14:textId="77777777" w:rsidR="00D550B0" w:rsidRDefault="00D550B0" w:rsidP="00D550B0">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0553562838 0553562843 3401635261 - Fax 0553562837 </w:t>
      </w:r>
    </w:p>
    <w:p w14:paraId="108B01E6" w14:textId="77777777" w:rsidR="00D550B0" w:rsidRDefault="00D550B0" w:rsidP="00D550B0">
      <w:pPr>
        <w:widowControl w:val="0"/>
        <w:tabs>
          <w:tab w:val="left" w:pos="2321"/>
        </w:tabs>
        <w:rPr>
          <w:snapToGrid w:val="0"/>
          <w:color w:val="000000"/>
          <w:sz w:val="23"/>
        </w:rPr>
      </w:pPr>
      <w:r>
        <w:rPr>
          <w:snapToGrid w:val="0"/>
          <w:color w:val="000000"/>
        </w:rPr>
        <w:tab/>
        <w:t xml:space="preserve">E-mail  consolatofinlandiafirenze@gmail.com </w:t>
      </w:r>
    </w:p>
    <w:p w14:paraId="3FD489E8" w14:textId="77777777" w:rsidR="00D550B0" w:rsidRDefault="00D550B0" w:rsidP="00D550B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Toscana, Umbria</w:t>
      </w:r>
    </w:p>
    <w:p w14:paraId="57BB54D8" w14:textId="77777777" w:rsidR="00D550B0" w:rsidRDefault="00D550B0" w:rsidP="00D550B0">
      <w:pPr>
        <w:widowControl w:val="0"/>
        <w:tabs>
          <w:tab w:val="left" w:pos="90"/>
        </w:tabs>
        <w:rPr>
          <w:b/>
          <w:snapToGrid w:val="0"/>
          <w:color w:val="000080"/>
          <w:u w:val="single"/>
        </w:rPr>
      </w:pPr>
    </w:p>
    <w:p w14:paraId="48B2D69B" w14:textId="77777777" w:rsidR="00D550B0" w:rsidRDefault="00D550B0" w:rsidP="00D550B0">
      <w:pPr>
        <w:widowControl w:val="0"/>
        <w:tabs>
          <w:tab w:val="left" w:pos="90"/>
        </w:tabs>
        <w:rPr>
          <w:snapToGrid w:val="0"/>
          <w:color w:val="000000"/>
        </w:rPr>
      </w:pPr>
      <w:r w:rsidRPr="0033310D">
        <w:rPr>
          <w:snapToGrid w:val="0"/>
          <w:color w:val="000000"/>
        </w:rPr>
        <w:t>Signor</w:t>
      </w:r>
      <w:r>
        <w:rPr>
          <w:snapToGrid w:val="0"/>
          <w:color w:val="000000"/>
        </w:rPr>
        <w:t xml:space="preserve"> LEONARDO FERRAGAMO, Console</w:t>
      </w:r>
      <w:r w:rsidR="00043B76">
        <w:rPr>
          <w:snapToGrid w:val="0"/>
          <w:color w:val="000000"/>
        </w:rPr>
        <w:t xml:space="preserve"> Generale </w:t>
      </w:r>
      <w:r>
        <w:rPr>
          <w:snapToGrid w:val="0"/>
          <w:color w:val="000000"/>
        </w:rPr>
        <w:t>Onorario, (Rinnovo exequatur 16 ottobre 20</w:t>
      </w:r>
      <w:r w:rsidR="00825FFB">
        <w:rPr>
          <w:snapToGrid w:val="0"/>
          <w:color w:val="000000"/>
        </w:rPr>
        <w:t>22</w:t>
      </w:r>
      <w:r>
        <w:rPr>
          <w:snapToGrid w:val="0"/>
          <w:color w:val="000000"/>
        </w:rPr>
        <w:t>)</w:t>
      </w:r>
    </w:p>
    <w:p w14:paraId="0FDFE6FB" w14:textId="77777777" w:rsidR="004944D8" w:rsidRDefault="004944D8">
      <w:pPr>
        <w:widowControl w:val="0"/>
        <w:tabs>
          <w:tab w:val="left" w:pos="90"/>
        </w:tabs>
        <w:rPr>
          <w:b/>
          <w:snapToGrid w:val="0"/>
          <w:color w:val="000080"/>
          <w:u w:val="single"/>
        </w:rPr>
      </w:pPr>
    </w:p>
    <w:p w14:paraId="1BACE987" w14:textId="77777777" w:rsidR="00D550B0" w:rsidRDefault="00D550B0">
      <w:pPr>
        <w:widowControl w:val="0"/>
        <w:tabs>
          <w:tab w:val="left" w:pos="90"/>
        </w:tabs>
        <w:rPr>
          <w:b/>
          <w:snapToGrid w:val="0"/>
          <w:color w:val="000080"/>
          <w:u w:val="single"/>
        </w:rPr>
      </w:pPr>
    </w:p>
    <w:p w14:paraId="53879850" w14:textId="77777777" w:rsidR="00E55762" w:rsidRDefault="00E55762">
      <w:pPr>
        <w:widowControl w:val="0"/>
        <w:tabs>
          <w:tab w:val="left" w:pos="90"/>
        </w:tabs>
        <w:rPr>
          <w:b/>
          <w:snapToGrid w:val="0"/>
          <w:color w:val="000080"/>
          <w:u w:val="single"/>
        </w:rPr>
      </w:pPr>
    </w:p>
    <w:p w14:paraId="13EB1EB7"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3E060A4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proofErr w:type="spellStart"/>
      <w:r>
        <w:rPr>
          <w:snapToGrid w:val="0"/>
          <w:color w:val="000000"/>
        </w:rPr>
        <w:t>Putignani</w:t>
      </w:r>
      <w:proofErr w:type="spellEnd"/>
      <w:r>
        <w:rPr>
          <w:snapToGrid w:val="0"/>
          <w:color w:val="000000"/>
        </w:rPr>
        <w:t xml:space="preserve">, 141 - 70122 Bari </w:t>
      </w:r>
    </w:p>
    <w:p w14:paraId="08C6122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0805214240 - Fax 0805213976</w:t>
      </w:r>
    </w:p>
    <w:p w14:paraId="31B418E6" w14:textId="77777777" w:rsidR="004944D8" w:rsidRDefault="00AF0409">
      <w:pPr>
        <w:widowControl w:val="0"/>
        <w:tabs>
          <w:tab w:val="left" w:pos="2321"/>
        </w:tabs>
        <w:rPr>
          <w:snapToGrid w:val="0"/>
          <w:color w:val="000000"/>
          <w:sz w:val="23"/>
        </w:rPr>
      </w:pPr>
      <w:r>
        <w:rPr>
          <w:snapToGrid w:val="0"/>
          <w:color w:val="000000"/>
        </w:rPr>
        <w:tab/>
        <w:t>E-mail vittorio.dell</w:t>
      </w:r>
      <w:r w:rsidR="004944D8">
        <w:rPr>
          <w:snapToGrid w:val="0"/>
          <w:color w:val="000000"/>
        </w:rPr>
        <w:t>atti@Virgilio.it</w:t>
      </w:r>
      <w:r w:rsidR="004944D8">
        <w:rPr>
          <w:snapToGrid w:val="0"/>
          <w:color w:val="000000"/>
        </w:rPr>
        <w:tab/>
        <w:t xml:space="preserve">  </w:t>
      </w:r>
    </w:p>
    <w:p w14:paraId="652BED2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w:t>
      </w:r>
      <w:r w:rsidR="00EB5F88">
        <w:rPr>
          <w:snapToGrid w:val="0"/>
          <w:color w:val="000000"/>
        </w:rPr>
        <w:t>,</w:t>
      </w:r>
      <w:r>
        <w:rPr>
          <w:snapToGrid w:val="0"/>
          <w:color w:val="000000"/>
        </w:rPr>
        <w:t xml:space="preserve"> Molise                     </w:t>
      </w:r>
    </w:p>
    <w:p w14:paraId="61358A1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E008D65" w14:textId="77777777" w:rsidR="004944D8" w:rsidRDefault="004944D8">
      <w:pPr>
        <w:pStyle w:val="Corpodeltesto2"/>
        <w:spacing w:before="23"/>
        <w:rPr>
          <w:sz w:val="26"/>
        </w:rPr>
      </w:pPr>
      <w:r>
        <w:t xml:space="preserve">Signor  VITTORIO DELL’ATTI, Console Onorario (Rinnovo exequatur </w:t>
      </w:r>
      <w:r w:rsidR="00ED518B">
        <w:t>4 febbraio 2022-</w:t>
      </w:r>
      <w:r w:rsidR="00E17CF2">
        <w:t>1</w:t>
      </w:r>
      <w:r w:rsidR="00EB5F88">
        <w:t>2</w:t>
      </w:r>
      <w:r>
        <w:t xml:space="preserve"> o</w:t>
      </w:r>
      <w:r w:rsidR="00E17CF2">
        <w:t>ttobre</w:t>
      </w:r>
      <w:r>
        <w:t xml:space="preserve"> 20</w:t>
      </w:r>
      <w:r w:rsidR="00ED518B">
        <w:t>2</w:t>
      </w:r>
      <w:r w:rsidR="00E17CF2">
        <w:t>6</w:t>
      </w:r>
      <w:r>
        <w:t>)</w:t>
      </w:r>
    </w:p>
    <w:p w14:paraId="563D3621" w14:textId="77777777" w:rsidR="004944D8" w:rsidRDefault="004944D8">
      <w:pPr>
        <w:widowControl w:val="0"/>
        <w:tabs>
          <w:tab w:val="left" w:pos="90"/>
        </w:tabs>
        <w:rPr>
          <w:b/>
          <w:snapToGrid w:val="0"/>
          <w:color w:val="000080"/>
          <w:u w:val="single"/>
        </w:rPr>
      </w:pPr>
    </w:p>
    <w:p w14:paraId="0552730C" w14:textId="77777777" w:rsidR="00B47CDC" w:rsidRDefault="00B47CDC">
      <w:pPr>
        <w:widowControl w:val="0"/>
        <w:tabs>
          <w:tab w:val="left" w:pos="90"/>
        </w:tabs>
        <w:rPr>
          <w:b/>
          <w:snapToGrid w:val="0"/>
          <w:color w:val="000080"/>
          <w:u w:val="single"/>
        </w:rPr>
      </w:pPr>
    </w:p>
    <w:p w14:paraId="47144BC8" w14:textId="77777777" w:rsidR="00B47CDC" w:rsidRDefault="00B47CDC" w:rsidP="00B47CDC">
      <w:pPr>
        <w:widowControl w:val="0"/>
        <w:tabs>
          <w:tab w:val="left" w:pos="90"/>
        </w:tabs>
        <w:rPr>
          <w:b/>
          <w:snapToGrid w:val="0"/>
          <w:color w:val="000080"/>
          <w:sz w:val="26"/>
          <w:u w:val="single"/>
        </w:rPr>
      </w:pPr>
      <w:r>
        <w:rPr>
          <w:b/>
          <w:snapToGrid w:val="0"/>
          <w:color w:val="000080"/>
          <w:u w:val="single"/>
        </w:rPr>
        <w:t xml:space="preserve">BOLOGNA - CONSOLATO ONORARIO            </w:t>
      </w:r>
    </w:p>
    <w:p w14:paraId="70AC08E0" w14:textId="77777777" w:rsidR="00CC449A" w:rsidRDefault="00B47CDC" w:rsidP="00CC449A">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12DD75AF" w14:textId="77777777" w:rsidR="00B47CDC" w:rsidRDefault="00B47CDC" w:rsidP="00CC449A">
      <w:pPr>
        <w:widowControl w:val="0"/>
        <w:tabs>
          <w:tab w:val="left" w:pos="90"/>
          <w:tab w:val="left" w:pos="2321"/>
        </w:tabs>
        <w:spacing w:before="220"/>
        <w:rPr>
          <w:snapToGrid w:val="0"/>
          <w:color w:val="000000"/>
          <w:sz w:val="23"/>
        </w:rPr>
      </w:pPr>
      <w:r>
        <w:rPr>
          <w:snapToGrid w:val="0"/>
          <w:color w:val="000000"/>
        </w:rPr>
        <w:t xml:space="preserve"> </w:t>
      </w:r>
    </w:p>
    <w:p w14:paraId="54F87B3D" w14:textId="77777777" w:rsidR="00B47CDC" w:rsidRDefault="00B47CDC" w:rsidP="00B47CD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 March</w:t>
      </w:r>
      <w:r w:rsidR="008B47F0">
        <w:rPr>
          <w:snapToGrid w:val="0"/>
          <w:color w:val="000000"/>
        </w:rPr>
        <w:t>e</w:t>
      </w:r>
    </w:p>
    <w:p w14:paraId="5B9CA3A2" w14:textId="77777777" w:rsidR="00B47CDC" w:rsidRDefault="00B47CDC" w:rsidP="00B47CD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33E5AD7" w14:textId="77777777" w:rsidR="00B47CDC" w:rsidRDefault="00B47CDC">
      <w:pPr>
        <w:widowControl w:val="0"/>
        <w:tabs>
          <w:tab w:val="left" w:pos="90"/>
        </w:tabs>
        <w:rPr>
          <w:b/>
          <w:snapToGrid w:val="0"/>
          <w:color w:val="000080"/>
          <w:u w:val="single"/>
        </w:rPr>
      </w:pPr>
    </w:p>
    <w:p w14:paraId="2A2FAD8B" w14:textId="77777777" w:rsidR="00E55762" w:rsidRDefault="00E55762">
      <w:pPr>
        <w:widowControl w:val="0"/>
        <w:tabs>
          <w:tab w:val="left" w:pos="90"/>
        </w:tabs>
        <w:rPr>
          <w:b/>
          <w:snapToGrid w:val="0"/>
          <w:color w:val="000080"/>
          <w:u w:val="single"/>
        </w:rPr>
      </w:pPr>
    </w:p>
    <w:p w14:paraId="02217342" w14:textId="77777777" w:rsidR="00D352AE" w:rsidRDefault="00D352AE" w:rsidP="00D352AE">
      <w:pPr>
        <w:widowControl w:val="0"/>
        <w:tabs>
          <w:tab w:val="left" w:pos="90"/>
        </w:tabs>
        <w:rPr>
          <w:b/>
          <w:snapToGrid w:val="0"/>
          <w:color w:val="000080"/>
          <w:sz w:val="26"/>
          <w:u w:val="single"/>
        </w:rPr>
      </w:pPr>
      <w:r>
        <w:rPr>
          <w:b/>
          <w:snapToGrid w:val="0"/>
          <w:color w:val="000080"/>
          <w:u w:val="single"/>
        </w:rPr>
        <w:t xml:space="preserve">CAGLIARI - CONSOLATO ONORARIO            </w:t>
      </w:r>
    </w:p>
    <w:p w14:paraId="584F6292" w14:textId="77777777" w:rsidR="00A15097" w:rsidRDefault="00D352AE" w:rsidP="00A1509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15097">
        <w:rPr>
          <w:snapToGrid w:val="0"/>
          <w:color w:val="000000"/>
        </w:rPr>
        <w:t xml:space="preserve">Via Roma, 121 - 09124 Cagliari </w:t>
      </w:r>
    </w:p>
    <w:p w14:paraId="788572B3" w14:textId="77777777" w:rsidR="00A15097" w:rsidRDefault="00A15097" w:rsidP="00A15097">
      <w:pPr>
        <w:widowControl w:val="0"/>
        <w:tabs>
          <w:tab w:val="left" w:pos="2321"/>
        </w:tabs>
        <w:rPr>
          <w:snapToGrid w:val="0"/>
          <w:color w:val="000000"/>
        </w:rPr>
      </w:pPr>
      <w:r>
        <w:rPr>
          <w:rFonts w:ascii="MS Sans Serif" w:hAnsi="MS Sans Serif"/>
          <w:snapToGrid w:val="0"/>
          <w:sz w:val="24"/>
        </w:rPr>
        <w:tab/>
      </w:r>
      <w:r>
        <w:rPr>
          <w:snapToGrid w:val="0"/>
          <w:color w:val="000000"/>
        </w:rPr>
        <w:t>Tel. 070668208 - Fax 0805213976</w:t>
      </w:r>
    </w:p>
    <w:p w14:paraId="328E30F1" w14:textId="77777777" w:rsidR="00D352AE" w:rsidRPr="00A15097" w:rsidRDefault="00A15097" w:rsidP="00A15097">
      <w:pPr>
        <w:widowControl w:val="0"/>
        <w:tabs>
          <w:tab w:val="left" w:pos="2321"/>
        </w:tabs>
        <w:rPr>
          <w:snapToGrid w:val="0"/>
          <w:color w:val="000000"/>
        </w:rPr>
      </w:pPr>
      <w:r>
        <w:rPr>
          <w:snapToGrid w:val="0"/>
          <w:color w:val="000000"/>
        </w:rPr>
        <w:tab/>
        <w:t xml:space="preserve">E-mail </w:t>
      </w:r>
      <w:hyperlink r:id="rId209" w:history="1">
        <w:r w:rsidRPr="005E691F">
          <w:rPr>
            <w:rStyle w:val="Collegamentoipertestuale"/>
            <w:snapToGrid w:val="0"/>
          </w:rPr>
          <w:t>c.fois@plaisant.it</w:t>
        </w:r>
      </w:hyperlink>
      <w:r>
        <w:rPr>
          <w:snapToGrid w:val="0"/>
          <w:color w:val="000000"/>
        </w:rPr>
        <w:t xml:space="preserve"> </w:t>
      </w:r>
    </w:p>
    <w:p w14:paraId="13F86765" w14:textId="77777777" w:rsidR="00D352AE" w:rsidRDefault="00D352AE" w:rsidP="00D352A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BA33900" w14:textId="77777777" w:rsidR="00D352AE" w:rsidRDefault="00D352AE" w:rsidP="00D352A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CE8E63" w14:textId="77777777" w:rsidR="00A15097" w:rsidRDefault="00A15097" w:rsidP="00A15097">
      <w:pPr>
        <w:pStyle w:val="Corpodeltesto2"/>
        <w:spacing w:before="23"/>
        <w:rPr>
          <w:sz w:val="26"/>
        </w:rPr>
      </w:pPr>
      <w:r>
        <w:t>Signor  CORRADO FOIS, Console Onorario (Exequatur 20 maggio 2024 – 31 dicembre 2028)</w:t>
      </w:r>
    </w:p>
    <w:p w14:paraId="3239608E" w14:textId="77777777" w:rsidR="00190948" w:rsidRDefault="00190948" w:rsidP="00190948">
      <w:pPr>
        <w:widowControl w:val="0"/>
        <w:tabs>
          <w:tab w:val="left" w:pos="90"/>
        </w:tabs>
        <w:rPr>
          <w:b/>
          <w:snapToGrid w:val="0"/>
          <w:color w:val="000080"/>
          <w:u w:val="single"/>
        </w:rPr>
      </w:pPr>
    </w:p>
    <w:p w14:paraId="5E39F356" w14:textId="77777777" w:rsidR="00190948" w:rsidRDefault="00190948" w:rsidP="00190948">
      <w:pPr>
        <w:widowControl w:val="0"/>
        <w:tabs>
          <w:tab w:val="left" w:pos="90"/>
        </w:tabs>
        <w:rPr>
          <w:b/>
          <w:snapToGrid w:val="0"/>
          <w:color w:val="000000"/>
        </w:rPr>
      </w:pPr>
      <w:r>
        <w:rPr>
          <w:b/>
          <w:snapToGrid w:val="0"/>
          <w:color w:val="000080"/>
          <w:u w:val="single"/>
        </w:rPr>
        <w:t xml:space="preserve">CATANIA - CONSOLATO ONORARIO            </w:t>
      </w:r>
    </w:p>
    <w:p w14:paraId="70391C95" w14:textId="77777777" w:rsidR="00190948" w:rsidRDefault="00190948" w:rsidP="001909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Anzalone, 7 - 95131 Catania </w:t>
      </w:r>
    </w:p>
    <w:p w14:paraId="5A0A6103" w14:textId="77777777" w:rsidR="00190948" w:rsidRDefault="00190948" w:rsidP="0019094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095326608 - Fax 095310629 </w:t>
      </w:r>
    </w:p>
    <w:p w14:paraId="5B3884AF" w14:textId="77777777" w:rsidR="00190948" w:rsidRDefault="00190948" w:rsidP="00190948">
      <w:pPr>
        <w:widowControl w:val="0"/>
        <w:tabs>
          <w:tab w:val="left" w:pos="2321"/>
        </w:tabs>
        <w:rPr>
          <w:snapToGrid w:val="0"/>
          <w:color w:val="000000"/>
          <w:sz w:val="23"/>
        </w:rPr>
      </w:pPr>
      <w:r>
        <w:rPr>
          <w:snapToGrid w:val="0"/>
          <w:color w:val="000000"/>
        </w:rPr>
        <w:tab/>
        <w:t xml:space="preserve">E-mail  </w:t>
      </w:r>
      <w:r w:rsidRPr="001A50E8">
        <w:rPr>
          <w:snapToGrid w:val="0"/>
          <w:color w:val="000000"/>
        </w:rPr>
        <w:t>geraci.elsa@gmail.com</w:t>
      </w:r>
    </w:p>
    <w:p w14:paraId="22470A30" w14:textId="77777777" w:rsidR="00190948" w:rsidRDefault="00190948" w:rsidP="00190948">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Catania, Agrigento, Siracusa                          </w:t>
      </w:r>
    </w:p>
    <w:p w14:paraId="1A5E9A66" w14:textId="77777777" w:rsidR="00190948" w:rsidRDefault="00190948" w:rsidP="00190948">
      <w:pPr>
        <w:widowControl w:val="0"/>
        <w:tabs>
          <w:tab w:val="left" w:pos="90"/>
        </w:tabs>
        <w:rPr>
          <w:snapToGrid w:val="0"/>
          <w:color w:val="000000"/>
        </w:rPr>
      </w:pPr>
    </w:p>
    <w:p w14:paraId="3A55EF0E" w14:textId="77777777" w:rsidR="00190948" w:rsidRDefault="00190948" w:rsidP="00190948">
      <w:pPr>
        <w:widowControl w:val="0"/>
        <w:tabs>
          <w:tab w:val="left" w:pos="90"/>
        </w:tabs>
        <w:rPr>
          <w:snapToGrid w:val="0"/>
          <w:color w:val="000000"/>
          <w:sz w:val="26"/>
        </w:rPr>
      </w:pPr>
      <w:r>
        <w:rPr>
          <w:snapToGrid w:val="0"/>
          <w:color w:val="000000"/>
        </w:rPr>
        <w:t>Signora ELSA GERACI, Console Onorario (Rinnovo exequatur 15 dicembre 2020)</w:t>
      </w:r>
    </w:p>
    <w:p w14:paraId="0DC0C82D" w14:textId="77777777" w:rsidR="00E55762" w:rsidRDefault="00E55762" w:rsidP="00D352AE">
      <w:pPr>
        <w:widowControl w:val="0"/>
        <w:tabs>
          <w:tab w:val="left" w:pos="90"/>
        </w:tabs>
        <w:spacing w:before="23"/>
        <w:rPr>
          <w:snapToGrid w:val="0"/>
          <w:color w:val="000000"/>
        </w:rPr>
      </w:pPr>
    </w:p>
    <w:p w14:paraId="37CC22E4" w14:textId="77777777" w:rsidR="004944D8" w:rsidRDefault="004944D8">
      <w:pPr>
        <w:widowControl w:val="0"/>
        <w:tabs>
          <w:tab w:val="left" w:pos="90"/>
        </w:tabs>
        <w:jc w:val="right"/>
        <w:rPr>
          <w:b/>
          <w:snapToGrid w:val="0"/>
          <w:color w:val="000000"/>
          <w:sz w:val="16"/>
        </w:rPr>
      </w:pPr>
    </w:p>
    <w:p w14:paraId="2D6355AD" w14:textId="77777777" w:rsidR="004944D8" w:rsidRDefault="00161FE7">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t>FINLANDIA</w:t>
      </w:r>
    </w:p>
    <w:p w14:paraId="56DAA750" w14:textId="77777777" w:rsidR="006C3B23" w:rsidRDefault="006C3B23">
      <w:pPr>
        <w:widowControl w:val="0"/>
        <w:tabs>
          <w:tab w:val="left" w:pos="90"/>
        </w:tabs>
        <w:spacing w:before="23"/>
        <w:rPr>
          <w:b/>
          <w:snapToGrid w:val="0"/>
          <w:color w:val="000000"/>
        </w:rPr>
      </w:pPr>
    </w:p>
    <w:p w14:paraId="1D517D42"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5A3F149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Siro, 10 – 16124 Genova </w:t>
      </w:r>
    </w:p>
    <w:p w14:paraId="41067106"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0102461437  01024941 - Fax 0102494280  </w:t>
      </w:r>
    </w:p>
    <w:p w14:paraId="2F2AD08B" w14:textId="77777777" w:rsidR="004944D8" w:rsidRDefault="004944D8">
      <w:pPr>
        <w:widowControl w:val="0"/>
        <w:tabs>
          <w:tab w:val="left" w:pos="2321"/>
        </w:tabs>
        <w:rPr>
          <w:snapToGrid w:val="0"/>
          <w:color w:val="000000"/>
          <w:sz w:val="23"/>
        </w:rPr>
      </w:pPr>
      <w:r>
        <w:rPr>
          <w:snapToGrid w:val="0"/>
          <w:color w:val="000000"/>
        </w:rPr>
        <w:tab/>
        <w:t>E-mail</w:t>
      </w:r>
      <w:r w:rsidR="00962CD8">
        <w:rPr>
          <w:snapToGrid w:val="0"/>
          <w:color w:val="000000"/>
        </w:rPr>
        <w:t xml:space="preserve"> </w:t>
      </w:r>
      <w:r>
        <w:rPr>
          <w:snapToGrid w:val="0"/>
          <w:color w:val="000000"/>
        </w:rPr>
        <w:t xml:space="preserve"> </w:t>
      </w:r>
      <w:r w:rsidR="002C51EB">
        <w:rPr>
          <w:snapToGrid w:val="0"/>
          <w:color w:val="000000"/>
        </w:rPr>
        <w:t>genoafinnishconsulate</w:t>
      </w:r>
      <w:r>
        <w:rPr>
          <w:snapToGrid w:val="0"/>
          <w:color w:val="000000"/>
        </w:rPr>
        <w:t>@hugotrumpy.it</w:t>
      </w:r>
    </w:p>
    <w:p w14:paraId="188F246A" w14:textId="77777777" w:rsidR="004944D8" w:rsidRDefault="004944D8">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4674A7A9" w14:textId="77777777" w:rsidR="004944D8" w:rsidRDefault="004944D8">
      <w:pPr>
        <w:widowControl w:val="0"/>
        <w:tabs>
          <w:tab w:val="left" w:pos="90"/>
        </w:tabs>
        <w:rPr>
          <w:snapToGrid w:val="0"/>
          <w:color w:val="000000"/>
        </w:rPr>
      </w:pPr>
    </w:p>
    <w:p w14:paraId="0450DE3B" w14:textId="0D8CDF06" w:rsidR="004944D8" w:rsidRDefault="004944D8">
      <w:pPr>
        <w:widowControl w:val="0"/>
        <w:tabs>
          <w:tab w:val="left" w:pos="90"/>
        </w:tabs>
        <w:rPr>
          <w:snapToGrid w:val="0"/>
          <w:color w:val="000000"/>
          <w:sz w:val="26"/>
        </w:rPr>
      </w:pPr>
      <w:r>
        <w:rPr>
          <w:snapToGrid w:val="0"/>
          <w:color w:val="000000"/>
        </w:rPr>
        <w:t xml:space="preserve">Signor </w:t>
      </w:r>
      <w:bookmarkStart w:id="43" w:name="_Hlk200359531"/>
      <w:r w:rsidR="002C51EB">
        <w:rPr>
          <w:snapToGrid w:val="0"/>
          <w:color w:val="000000"/>
        </w:rPr>
        <w:t xml:space="preserve">AXEL </w:t>
      </w:r>
      <w:r>
        <w:rPr>
          <w:snapToGrid w:val="0"/>
          <w:color w:val="000000"/>
        </w:rPr>
        <w:t>BOESGAARD</w:t>
      </w:r>
      <w:r w:rsidR="002C51EB">
        <w:rPr>
          <w:snapToGrid w:val="0"/>
          <w:color w:val="000000"/>
        </w:rPr>
        <w:t xml:space="preserve"> LAURBERG JENSSEN TRAVE</w:t>
      </w:r>
      <w:bookmarkEnd w:id="43"/>
      <w:r>
        <w:rPr>
          <w:snapToGrid w:val="0"/>
          <w:color w:val="000000"/>
        </w:rPr>
        <w:t>, Console Onorario (</w:t>
      </w:r>
      <w:r w:rsidR="009A64BF">
        <w:rPr>
          <w:snapToGrid w:val="0"/>
          <w:color w:val="000000"/>
        </w:rPr>
        <w:t>Rinnovo e</w:t>
      </w:r>
      <w:r>
        <w:rPr>
          <w:snapToGrid w:val="0"/>
          <w:color w:val="000000"/>
        </w:rPr>
        <w:t xml:space="preserve">xequatur </w:t>
      </w:r>
      <w:r w:rsidR="0070117A">
        <w:rPr>
          <w:snapToGrid w:val="0"/>
          <w:color w:val="000000"/>
        </w:rPr>
        <w:t>9 giugno 2025</w:t>
      </w:r>
      <w:r>
        <w:rPr>
          <w:snapToGrid w:val="0"/>
          <w:color w:val="000000"/>
        </w:rPr>
        <w:t>)</w:t>
      </w:r>
    </w:p>
    <w:p w14:paraId="2D6A3D20" w14:textId="77777777" w:rsidR="004944D8" w:rsidRDefault="004944D8">
      <w:pPr>
        <w:widowControl w:val="0"/>
        <w:tabs>
          <w:tab w:val="left" w:pos="90"/>
        </w:tabs>
        <w:rPr>
          <w:b/>
          <w:snapToGrid w:val="0"/>
          <w:color w:val="000080"/>
          <w:u w:val="single"/>
        </w:rPr>
      </w:pPr>
    </w:p>
    <w:p w14:paraId="5FB7B73C" w14:textId="77777777" w:rsidR="009F793D" w:rsidRDefault="009F793D">
      <w:pPr>
        <w:widowControl w:val="0"/>
        <w:tabs>
          <w:tab w:val="left" w:pos="90"/>
        </w:tabs>
        <w:rPr>
          <w:b/>
          <w:snapToGrid w:val="0"/>
          <w:color w:val="000080"/>
          <w:u w:val="single"/>
        </w:rPr>
      </w:pPr>
    </w:p>
    <w:p w14:paraId="25FD64FF" w14:textId="77777777" w:rsidR="009F793D" w:rsidRDefault="009F793D" w:rsidP="009F793D">
      <w:pPr>
        <w:widowControl w:val="0"/>
        <w:tabs>
          <w:tab w:val="left" w:pos="90"/>
        </w:tabs>
        <w:rPr>
          <w:b/>
          <w:snapToGrid w:val="0"/>
          <w:color w:val="000080"/>
          <w:sz w:val="26"/>
          <w:u w:val="single"/>
        </w:rPr>
      </w:pPr>
      <w:r>
        <w:rPr>
          <w:b/>
          <w:snapToGrid w:val="0"/>
          <w:color w:val="000080"/>
          <w:u w:val="single"/>
        </w:rPr>
        <w:t xml:space="preserve">MILANO - CONSOLATO ONORARIO   </w:t>
      </w:r>
    </w:p>
    <w:p w14:paraId="05184935" w14:textId="77777777" w:rsidR="00DB7D9B" w:rsidRDefault="00DB7D9B" w:rsidP="00DB7D9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Santa Tecla, 4 – 20122 Milano </w:t>
      </w:r>
    </w:p>
    <w:p w14:paraId="0FBD1D12" w14:textId="77777777" w:rsidR="00DB7D9B" w:rsidRDefault="00DB7D9B" w:rsidP="00DB7D9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A55902">
        <w:rPr>
          <w:snapToGrid w:val="0"/>
          <w:color w:val="000000"/>
        </w:rPr>
        <w:t>331 6640852</w:t>
      </w:r>
    </w:p>
    <w:p w14:paraId="6510F276" w14:textId="77777777" w:rsidR="009F793D" w:rsidRPr="00DB7D9B" w:rsidRDefault="00DB7D9B" w:rsidP="009F793D">
      <w:pPr>
        <w:widowControl w:val="0"/>
        <w:tabs>
          <w:tab w:val="left" w:pos="90"/>
          <w:tab w:val="left" w:pos="2321"/>
        </w:tabs>
        <w:spacing w:before="40"/>
        <w:rPr>
          <w:snapToGrid w:val="0"/>
          <w:color w:val="000000"/>
        </w:rPr>
      </w:pPr>
      <w:r>
        <w:rPr>
          <w:b/>
          <w:snapToGrid w:val="0"/>
          <w:color w:val="000000"/>
        </w:rPr>
        <w:tab/>
      </w:r>
      <w:r>
        <w:rPr>
          <w:b/>
          <w:snapToGrid w:val="0"/>
          <w:color w:val="000000"/>
        </w:rPr>
        <w:tab/>
      </w:r>
      <w:r w:rsidRPr="00DB7D9B">
        <w:rPr>
          <w:snapToGrid w:val="0"/>
          <w:color w:val="000000"/>
        </w:rPr>
        <w:t xml:space="preserve">E-mail </w:t>
      </w:r>
      <w:hyperlink r:id="rId210" w:history="1">
        <w:r w:rsidR="00A55902" w:rsidRPr="002537D3">
          <w:rPr>
            <w:rStyle w:val="Collegamentoipertestuale"/>
            <w:snapToGrid w:val="0"/>
          </w:rPr>
          <w:t>consolatofinlandmilano@gmail.com</w:t>
        </w:r>
      </w:hyperlink>
      <w:r w:rsidR="00A55902">
        <w:rPr>
          <w:snapToGrid w:val="0"/>
          <w:color w:val="000000"/>
        </w:rPr>
        <w:t xml:space="preserve"> </w:t>
      </w:r>
    </w:p>
    <w:p w14:paraId="5632782D" w14:textId="77777777" w:rsidR="009F793D" w:rsidRDefault="009F793D" w:rsidP="009F793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693931FC" w14:textId="77777777" w:rsidR="00DB3BD9" w:rsidRDefault="00DB3BD9" w:rsidP="00DB3BD9">
      <w:pPr>
        <w:pStyle w:val="Corpodeltesto2"/>
        <w:spacing w:before="277"/>
        <w:rPr>
          <w:sz w:val="26"/>
        </w:rPr>
      </w:pPr>
      <w:r>
        <w:t>Signora GIOVANNA MARIA DOSSENA, Console Onorario (Exequatur 18 luglio 2024 – 31 dicembre 2028)</w:t>
      </w:r>
    </w:p>
    <w:p w14:paraId="523F7001" w14:textId="77777777" w:rsidR="009F793D" w:rsidRDefault="009F793D" w:rsidP="009F793D">
      <w:pPr>
        <w:widowControl w:val="0"/>
        <w:tabs>
          <w:tab w:val="left" w:pos="90"/>
          <w:tab w:val="left" w:pos="2321"/>
        </w:tabs>
        <w:spacing w:before="40"/>
        <w:rPr>
          <w:snapToGrid w:val="0"/>
          <w:color w:val="000000"/>
        </w:rPr>
      </w:pPr>
    </w:p>
    <w:p w14:paraId="66B8BFEF" w14:textId="77777777" w:rsidR="00567E56" w:rsidRDefault="00567E56">
      <w:pPr>
        <w:widowControl w:val="0"/>
        <w:tabs>
          <w:tab w:val="left" w:pos="90"/>
        </w:tabs>
        <w:rPr>
          <w:b/>
          <w:snapToGrid w:val="0"/>
          <w:color w:val="000080"/>
          <w:u w:val="single"/>
        </w:rPr>
      </w:pPr>
    </w:p>
    <w:p w14:paraId="58A83167"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477C26B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C79D9" w:rsidRPr="00EC79D9">
        <w:rPr>
          <w:snapToGrid w:val="0"/>
        </w:rPr>
        <w:t>Palazzina Docks</w:t>
      </w:r>
      <w:r w:rsidR="00EC79D9">
        <w:rPr>
          <w:snapToGrid w:val="0"/>
        </w:rPr>
        <w:t>, Molo Carmine, Interno Porto</w:t>
      </w:r>
      <w:r w:rsidR="00EC79D9">
        <w:rPr>
          <w:rFonts w:ascii="MS Sans Serif" w:hAnsi="MS Sans Serif"/>
          <w:snapToGrid w:val="0"/>
          <w:sz w:val="24"/>
        </w:rPr>
        <w:t xml:space="preserve"> </w:t>
      </w:r>
      <w:r>
        <w:rPr>
          <w:snapToGrid w:val="0"/>
          <w:color w:val="000000"/>
        </w:rPr>
        <w:t xml:space="preserve"> - 80133 Napoli </w:t>
      </w:r>
    </w:p>
    <w:p w14:paraId="00E7173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0815512211 - Fax 0815512947  </w:t>
      </w:r>
    </w:p>
    <w:p w14:paraId="3C71C0A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consulate@klg</w:t>
      </w:r>
      <w:r w:rsidR="000A3291">
        <w:rPr>
          <w:snapToGrid w:val="0"/>
          <w:color w:val="000000"/>
        </w:rPr>
        <w:t>roup</w:t>
      </w:r>
      <w:r>
        <w:rPr>
          <w:snapToGrid w:val="0"/>
          <w:color w:val="000000"/>
        </w:rPr>
        <w:t>.it</w:t>
      </w:r>
    </w:p>
    <w:p w14:paraId="72F8277F"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 Basilicata</w:t>
      </w:r>
      <w:r w:rsidR="008E4388">
        <w:rPr>
          <w:snapToGrid w:val="0"/>
          <w:color w:val="000000"/>
        </w:rPr>
        <w:t>, Calabria</w:t>
      </w:r>
      <w:r>
        <w:rPr>
          <w:snapToGrid w:val="0"/>
          <w:color w:val="000000"/>
        </w:rPr>
        <w:t xml:space="preserve">       </w:t>
      </w:r>
    </w:p>
    <w:p w14:paraId="3510293A" w14:textId="77777777" w:rsidR="004944D8" w:rsidRDefault="004944D8">
      <w:pPr>
        <w:widowControl w:val="0"/>
        <w:tabs>
          <w:tab w:val="left" w:pos="90"/>
          <w:tab w:val="left" w:pos="2321"/>
        </w:tabs>
        <w:spacing w:before="49"/>
        <w:rPr>
          <w:snapToGrid w:val="0"/>
          <w:color w:val="000000"/>
          <w:sz w:val="26"/>
        </w:rPr>
      </w:pPr>
      <w:r>
        <w:rPr>
          <w:snapToGrid w:val="0"/>
          <w:color w:val="000000"/>
        </w:rPr>
        <w:t xml:space="preserve">                     </w:t>
      </w:r>
    </w:p>
    <w:p w14:paraId="480A53BC" w14:textId="77777777" w:rsidR="004944D8" w:rsidRDefault="004944D8" w:rsidP="00ED1FEA">
      <w:pPr>
        <w:widowControl w:val="0"/>
        <w:tabs>
          <w:tab w:val="left" w:pos="90"/>
        </w:tabs>
        <w:rPr>
          <w:snapToGrid w:val="0"/>
          <w:color w:val="000000"/>
        </w:rPr>
      </w:pPr>
      <w:r>
        <w:rPr>
          <w:snapToGrid w:val="0"/>
          <w:color w:val="000000"/>
        </w:rPr>
        <w:t xml:space="preserve">Signor LARS </w:t>
      </w:r>
      <w:r w:rsidR="00013356">
        <w:rPr>
          <w:snapToGrid w:val="0"/>
          <w:color w:val="000000"/>
        </w:rPr>
        <w:t xml:space="preserve">HAAKON </w:t>
      </w:r>
      <w:r>
        <w:rPr>
          <w:snapToGrid w:val="0"/>
          <w:color w:val="000000"/>
        </w:rPr>
        <w:t>KLINGENBERG, Console Onorario (</w:t>
      </w:r>
      <w:r w:rsidR="008E4388">
        <w:rPr>
          <w:snapToGrid w:val="0"/>
          <w:color w:val="000000"/>
        </w:rPr>
        <w:t>E</w:t>
      </w:r>
      <w:r>
        <w:rPr>
          <w:snapToGrid w:val="0"/>
          <w:color w:val="000000"/>
        </w:rPr>
        <w:t xml:space="preserve">xequatur </w:t>
      </w:r>
      <w:r w:rsidR="00866E42">
        <w:rPr>
          <w:snapToGrid w:val="0"/>
          <w:color w:val="000000"/>
        </w:rPr>
        <w:t>1</w:t>
      </w:r>
      <w:r w:rsidR="007932C6">
        <w:rPr>
          <w:snapToGrid w:val="0"/>
          <w:color w:val="000000"/>
        </w:rPr>
        <w:t>0</w:t>
      </w:r>
      <w:r>
        <w:rPr>
          <w:snapToGrid w:val="0"/>
          <w:color w:val="000000"/>
        </w:rPr>
        <w:t xml:space="preserve"> </w:t>
      </w:r>
      <w:r w:rsidR="007932C6">
        <w:rPr>
          <w:snapToGrid w:val="0"/>
          <w:color w:val="000000"/>
        </w:rPr>
        <w:t>settembre</w:t>
      </w:r>
      <w:r>
        <w:rPr>
          <w:snapToGrid w:val="0"/>
          <w:color w:val="000000"/>
        </w:rPr>
        <w:t xml:space="preserve"> 20</w:t>
      </w:r>
      <w:r w:rsidR="00B76983">
        <w:rPr>
          <w:snapToGrid w:val="0"/>
          <w:color w:val="000000"/>
        </w:rPr>
        <w:t>24</w:t>
      </w:r>
      <w:r>
        <w:rPr>
          <w:snapToGrid w:val="0"/>
          <w:color w:val="000000"/>
        </w:rPr>
        <w:t>)</w:t>
      </w:r>
    </w:p>
    <w:p w14:paraId="4F3B3FF1" w14:textId="77777777" w:rsidR="00ED1FEA" w:rsidRDefault="00ED1FEA" w:rsidP="00ED1FEA">
      <w:pPr>
        <w:widowControl w:val="0"/>
        <w:tabs>
          <w:tab w:val="left" w:pos="90"/>
        </w:tabs>
        <w:rPr>
          <w:b/>
          <w:snapToGrid w:val="0"/>
          <w:color w:val="000080"/>
          <w:u w:val="single"/>
        </w:rPr>
      </w:pPr>
    </w:p>
    <w:p w14:paraId="2F10E8ED" w14:textId="77777777" w:rsidR="00ED1FEA" w:rsidRDefault="00ED1FEA" w:rsidP="00ED1FEA">
      <w:pPr>
        <w:widowControl w:val="0"/>
        <w:tabs>
          <w:tab w:val="left" w:pos="90"/>
        </w:tabs>
        <w:rPr>
          <w:b/>
          <w:snapToGrid w:val="0"/>
          <w:color w:val="000080"/>
          <w:u w:val="single"/>
        </w:rPr>
      </w:pPr>
    </w:p>
    <w:p w14:paraId="36C4A6E9" w14:textId="77777777" w:rsidR="00D352AE" w:rsidRDefault="00D352AE" w:rsidP="00ED1FEA">
      <w:pPr>
        <w:widowControl w:val="0"/>
        <w:tabs>
          <w:tab w:val="left" w:pos="90"/>
        </w:tabs>
        <w:rPr>
          <w:b/>
          <w:snapToGrid w:val="0"/>
          <w:color w:val="000080"/>
          <w:sz w:val="26"/>
          <w:u w:val="single"/>
        </w:rPr>
      </w:pPr>
      <w:r>
        <w:rPr>
          <w:b/>
          <w:snapToGrid w:val="0"/>
          <w:color w:val="000080"/>
          <w:u w:val="single"/>
        </w:rPr>
        <w:t xml:space="preserve">PALERMO - CONSOLATO ONORARIO            </w:t>
      </w:r>
    </w:p>
    <w:p w14:paraId="3144182E" w14:textId="77777777" w:rsidR="00D352AE" w:rsidRDefault="00D352AE" w:rsidP="00D352A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dell’Arsenale, 24/30a - 90142 Palermo </w:t>
      </w:r>
    </w:p>
    <w:p w14:paraId="1C6066E4" w14:textId="77777777" w:rsidR="00D352AE" w:rsidRDefault="00D352AE" w:rsidP="00D352AE">
      <w:pPr>
        <w:widowControl w:val="0"/>
        <w:tabs>
          <w:tab w:val="left" w:pos="2321"/>
        </w:tabs>
        <w:rPr>
          <w:snapToGrid w:val="0"/>
          <w:color w:val="000000"/>
          <w:sz w:val="23"/>
        </w:rPr>
      </w:pPr>
      <w:r>
        <w:rPr>
          <w:rFonts w:ascii="MS Sans Serif" w:hAnsi="MS Sans Serif"/>
          <w:snapToGrid w:val="0"/>
          <w:sz w:val="24"/>
        </w:rPr>
        <w:tab/>
      </w:r>
      <w:r>
        <w:rPr>
          <w:snapToGrid w:val="0"/>
          <w:color w:val="000000"/>
        </w:rPr>
        <w:t>Tel. 091</w:t>
      </w:r>
      <w:r w:rsidR="00B97334">
        <w:rPr>
          <w:snapToGrid w:val="0"/>
          <w:color w:val="000000"/>
        </w:rPr>
        <w:t>7</w:t>
      </w:r>
      <w:r w:rsidR="00D05A82">
        <w:rPr>
          <w:snapToGrid w:val="0"/>
          <w:color w:val="000000"/>
        </w:rPr>
        <w:t>77</w:t>
      </w:r>
      <w:r>
        <w:rPr>
          <w:snapToGrid w:val="0"/>
          <w:color w:val="000000"/>
        </w:rPr>
        <w:t>0</w:t>
      </w:r>
      <w:r w:rsidR="00B97334">
        <w:rPr>
          <w:snapToGrid w:val="0"/>
          <w:color w:val="000000"/>
        </w:rPr>
        <w:t>648</w:t>
      </w:r>
      <w:r>
        <w:rPr>
          <w:snapToGrid w:val="0"/>
          <w:color w:val="000000"/>
        </w:rPr>
        <w:t xml:space="preserve"> - Fax 0916311512  </w:t>
      </w:r>
    </w:p>
    <w:p w14:paraId="39580BED" w14:textId="77777777" w:rsidR="00D352AE" w:rsidRDefault="00D352AE" w:rsidP="00D352AE">
      <w:pPr>
        <w:widowControl w:val="0"/>
        <w:tabs>
          <w:tab w:val="left" w:pos="2321"/>
        </w:tabs>
        <w:rPr>
          <w:snapToGrid w:val="0"/>
          <w:color w:val="000000"/>
          <w:sz w:val="23"/>
        </w:rPr>
      </w:pPr>
      <w:r>
        <w:rPr>
          <w:rFonts w:ascii="MS Sans Serif" w:hAnsi="MS Sans Serif"/>
          <w:snapToGrid w:val="0"/>
          <w:sz w:val="24"/>
        </w:rPr>
        <w:tab/>
      </w:r>
      <w:r w:rsidR="00811118">
        <w:rPr>
          <w:snapToGrid w:val="0"/>
          <w:color w:val="000000"/>
        </w:rPr>
        <w:t xml:space="preserve">E-mail </w:t>
      </w:r>
      <w:r>
        <w:rPr>
          <w:snapToGrid w:val="0"/>
          <w:color w:val="000000"/>
        </w:rPr>
        <w:t xml:space="preserve"> </w:t>
      </w:r>
      <w:r w:rsidR="006B669E">
        <w:rPr>
          <w:snapToGrid w:val="0"/>
          <w:color w:val="000000"/>
        </w:rPr>
        <w:t>guido.adel</w:t>
      </w:r>
      <w:r>
        <w:rPr>
          <w:snapToGrid w:val="0"/>
          <w:color w:val="000000"/>
        </w:rPr>
        <w:t>f</w:t>
      </w:r>
      <w:r w:rsidR="006B669E">
        <w:rPr>
          <w:snapToGrid w:val="0"/>
          <w:color w:val="000000"/>
        </w:rPr>
        <w:t>i</w:t>
      </w:r>
      <w:r>
        <w:rPr>
          <w:snapToGrid w:val="0"/>
          <w:color w:val="000000"/>
        </w:rPr>
        <w:t>o@</w:t>
      </w:r>
      <w:r w:rsidR="006B669E">
        <w:rPr>
          <w:snapToGrid w:val="0"/>
          <w:color w:val="000000"/>
        </w:rPr>
        <w:t>tiscali</w:t>
      </w:r>
      <w:r>
        <w:rPr>
          <w:snapToGrid w:val="0"/>
          <w:color w:val="000000"/>
        </w:rPr>
        <w:t>.it</w:t>
      </w:r>
    </w:p>
    <w:p w14:paraId="01CE4770" w14:textId="77777777" w:rsidR="00D352AE" w:rsidRDefault="00D352AE" w:rsidP="00D352A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Province di Palermo, Caltanissetta, Enna, Ragusa</w:t>
      </w:r>
      <w:r w:rsidR="002D3DAE">
        <w:rPr>
          <w:snapToGrid w:val="0"/>
        </w:rPr>
        <w:t>,</w:t>
      </w:r>
      <w:r>
        <w:rPr>
          <w:snapToGrid w:val="0"/>
        </w:rPr>
        <w:t xml:space="preserve"> Trapani</w:t>
      </w:r>
      <w:r w:rsidR="002D3DAE">
        <w:rPr>
          <w:snapToGrid w:val="0"/>
        </w:rPr>
        <w:t>, Messina</w:t>
      </w:r>
      <w:r>
        <w:rPr>
          <w:snapToGrid w:val="0"/>
          <w:color w:val="000000"/>
        </w:rPr>
        <w:t xml:space="preserve">                             </w:t>
      </w:r>
    </w:p>
    <w:p w14:paraId="619739F9" w14:textId="77777777" w:rsidR="00D352AE" w:rsidRDefault="00D352AE" w:rsidP="00D352AE">
      <w:pPr>
        <w:pStyle w:val="Corpodeltesto2"/>
        <w:spacing w:before="277"/>
        <w:rPr>
          <w:sz w:val="26"/>
        </w:rPr>
      </w:pPr>
      <w:r>
        <w:t>Signor GUIDO ADELFIO, Console Onorario (</w:t>
      </w:r>
      <w:r w:rsidR="00B7245C">
        <w:t>Rinnovo e</w:t>
      </w:r>
      <w:r>
        <w:t xml:space="preserve">xequatur </w:t>
      </w:r>
      <w:r w:rsidR="004C698B">
        <w:t>8 aprile</w:t>
      </w:r>
      <w:r>
        <w:t xml:space="preserve"> </w:t>
      </w:r>
      <w:r w:rsidR="007C2BAD">
        <w:t>2024</w:t>
      </w:r>
      <w:r>
        <w:t>)</w:t>
      </w:r>
    </w:p>
    <w:p w14:paraId="0197FEB3" w14:textId="77777777" w:rsidR="00423800" w:rsidRDefault="00423800" w:rsidP="007B4128">
      <w:pPr>
        <w:widowControl w:val="0"/>
        <w:tabs>
          <w:tab w:val="left" w:pos="90"/>
        </w:tabs>
        <w:rPr>
          <w:b/>
          <w:snapToGrid w:val="0"/>
          <w:color w:val="000000"/>
          <w:sz w:val="16"/>
        </w:rPr>
      </w:pPr>
    </w:p>
    <w:p w14:paraId="3F12B919" w14:textId="77777777" w:rsidR="00423800" w:rsidRDefault="00423800" w:rsidP="00ED1FEA">
      <w:pPr>
        <w:widowControl w:val="0"/>
        <w:tabs>
          <w:tab w:val="left" w:pos="90"/>
        </w:tabs>
        <w:rPr>
          <w:b/>
          <w:snapToGrid w:val="0"/>
          <w:color w:val="000000"/>
          <w:sz w:val="16"/>
        </w:rPr>
      </w:pPr>
    </w:p>
    <w:p w14:paraId="4C53C408" w14:textId="77777777" w:rsidR="00423800" w:rsidRDefault="00423800" w:rsidP="00ED1FEA">
      <w:pPr>
        <w:widowControl w:val="0"/>
        <w:tabs>
          <w:tab w:val="left" w:pos="90"/>
        </w:tabs>
        <w:rPr>
          <w:b/>
          <w:snapToGrid w:val="0"/>
          <w:color w:val="000080"/>
          <w:sz w:val="26"/>
          <w:u w:val="single"/>
        </w:rPr>
      </w:pPr>
      <w:r>
        <w:rPr>
          <w:b/>
          <w:snapToGrid w:val="0"/>
          <w:color w:val="000080"/>
          <w:u w:val="single"/>
        </w:rPr>
        <w:t xml:space="preserve">TORINO - CONSOLATO ONORARIO   </w:t>
      </w:r>
    </w:p>
    <w:p w14:paraId="449444F1" w14:textId="77777777" w:rsidR="00423800" w:rsidRDefault="00423800" w:rsidP="0042380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7004D">
        <w:rPr>
          <w:snapToGrid w:val="0"/>
          <w:color w:val="000000"/>
        </w:rPr>
        <w:t>Via Mercantini</w:t>
      </w:r>
      <w:r>
        <w:rPr>
          <w:snapToGrid w:val="0"/>
          <w:color w:val="000000"/>
        </w:rPr>
        <w:t xml:space="preserve">, </w:t>
      </w:r>
      <w:r w:rsidR="0087004D">
        <w:rPr>
          <w:snapToGrid w:val="0"/>
          <w:color w:val="000000"/>
        </w:rPr>
        <w:t>5</w:t>
      </w:r>
      <w:r>
        <w:rPr>
          <w:snapToGrid w:val="0"/>
          <w:color w:val="000000"/>
        </w:rPr>
        <w:t xml:space="preserve"> - 10121 Torino </w:t>
      </w:r>
    </w:p>
    <w:p w14:paraId="0725A9D2" w14:textId="77777777" w:rsidR="00423800" w:rsidRDefault="00423800" w:rsidP="0042380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0115613742 - Fax 0115613982  </w:t>
      </w:r>
    </w:p>
    <w:p w14:paraId="4AF08FB7" w14:textId="77777777" w:rsidR="00423800" w:rsidRDefault="00423800" w:rsidP="0042380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11" w:history="1">
        <w:r w:rsidR="00C91F8E" w:rsidRPr="003E5362">
          <w:rPr>
            <w:rStyle w:val="Collegamentoipertestuale"/>
            <w:snapToGrid w:val="0"/>
            <w:color w:val="000000"/>
            <w:u w:val="none"/>
          </w:rPr>
          <w:t>consfinlandia@studiolegaledionisio.</w:t>
        </w:r>
      </w:hyperlink>
      <w:r w:rsidR="00C91F8E" w:rsidRPr="003E5362">
        <w:rPr>
          <w:snapToGrid w:val="0"/>
          <w:color w:val="000000"/>
        </w:rPr>
        <w:t>com</w:t>
      </w:r>
    </w:p>
    <w:p w14:paraId="09C642B0" w14:textId="77777777" w:rsidR="00423800" w:rsidRDefault="00423800" w:rsidP="0042380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15F9204C" w14:textId="77777777" w:rsidR="00423800" w:rsidRDefault="00423800" w:rsidP="00423800">
      <w:pPr>
        <w:pStyle w:val="Corpodeltesto2"/>
        <w:spacing w:before="277"/>
        <w:rPr>
          <w:sz w:val="26"/>
        </w:rPr>
      </w:pPr>
      <w:r>
        <w:t>Signor GIOVANNI DIONISIO, Console Onorario (</w:t>
      </w:r>
      <w:r w:rsidR="00600299">
        <w:t>Rinnovo e</w:t>
      </w:r>
      <w:r>
        <w:t>xequatur 2</w:t>
      </w:r>
      <w:r w:rsidR="00600299">
        <w:t>4</w:t>
      </w:r>
      <w:r>
        <w:t xml:space="preserve"> luglio 20</w:t>
      </w:r>
      <w:r w:rsidR="00826F11">
        <w:t>22</w:t>
      </w:r>
      <w:r>
        <w:t>)</w:t>
      </w:r>
    </w:p>
    <w:p w14:paraId="1158CC98" w14:textId="77777777" w:rsidR="00190948" w:rsidRDefault="00190948" w:rsidP="00190948">
      <w:pPr>
        <w:widowControl w:val="0"/>
        <w:tabs>
          <w:tab w:val="left" w:pos="90"/>
        </w:tabs>
        <w:rPr>
          <w:b/>
          <w:snapToGrid w:val="0"/>
          <w:color w:val="000080"/>
          <w:u w:val="single"/>
        </w:rPr>
      </w:pPr>
    </w:p>
    <w:p w14:paraId="16AD938D" w14:textId="77777777" w:rsidR="00190948" w:rsidRDefault="00190948" w:rsidP="00190948">
      <w:pPr>
        <w:widowControl w:val="0"/>
        <w:tabs>
          <w:tab w:val="left" w:pos="90"/>
        </w:tabs>
        <w:rPr>
          <w:b/>
          <w:snapToGrid w:val="0"/>
          <w:color w:val="000080"/>
          <w:u w:val="single"/>
        </w:rPr>
      </w:pPr>
    </w:p>
    <w:p w14:paraId="1C0241C5" w14:textId="77777777" w:rsidR="00190948" w:rsidRDefault="00190948" w:rsidP="00190948">
      <w:pPr>
        <w:widowControl w:val="0"/>
        <w:tabs>
          <w:tab w:val="left" w:pos="90"/>
        </w:tabs>
        <w:jc w:val="right"/>
        <w:rPr>
          <w:b/>
          <w:snapToGrid w:val="0"/>
          <w:color w:val="000000"/>
          <w:sz w:val="16"/>
        </w:rPr>
      </w:pPr>
    </w:p>
    <w:p w14:paraId="1DA1E93A" w14:textId="77777777" w:rsidR="00190948" w:rsidRDefault="00190948" w:rsidP="00190948">
      <w:pPr>
        <w:widowControl w:val="0"/>
        <w:tabs>
          <w:tab w:val="left" w:pos="90"/>
        </w:tabs>
        <w:rPr>
          <w:b/>
          <w:snapToGrid w:val="0"/>
          <w:color w:val="000080"/>
          <w:sz w:val="26"/>
          <w:u w:val="single"/>
        </w:rPr>
      </w:pPr>
      <w:r>
        <w:rPr>
          <w:b/>
          <w:snapToGrid w:val="0"/>
          <w:color w:val="000080"/>
          <w:u w:val="single"/>
        </w:rPr>
        <w:t xml:space="preserve">TRIESTE - CONSOLATO ONORARIO            </w:t>
      </w:r>
    </w:p>
    <w:p w14:paraId="677D148F" w14:textId="77777777" w:rsidR="00190948" w:rsidRDefault="00190948" w:rsidP="001909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Tor </w:t>
      </w:r>
      <w:proofErr w:type="spellStart"/>
      <w:r>
        <w:rPr>
          <w:snapToGrid w:val="0"/>
          <w:color w:val="000000"/>
        </w:rPr>
        <w:t>Bandena</w:t>
      </w:r>
      <w:proofErr w:type="spellEnd"/>
      <w:r>
        <w:rPr>
          <w:snapToGrid w:val="0"/>
          <w:color w:val="000000"/>
        </w:rPr>
        <w:t xml:space="preserve">, 1 - 34121 Trieste </w:t>
      </w:r>
    </w:p>
    <w:p w14:paraId="448A9E85"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0403478599  0403478569 - Fax 040369366  </w:t>
      </w:r>
    </w:p>
    <w:p w14:paraId="14F035BA"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12" w:history="1">
        <w:r w:rsidRPr="00446B47">
          <w:rPr>
            <w:rStyle w:val="Collegamentoipertestuale"/>
            <w:snapToGrid w:val="0"/>
          </w:rPr>
          <w:t>finland.consulate.trieste@gmail.com</w:t>
        </w:r>
      </w:hyperlink>
      <w:r>
        <w:rPr>
          <w:snapToGrid w:val="0"/>
          <w:color w:val="000000"/>
        </w:rPr>
        <w:t xml:space="preserve"> </w:t>
      </w:r>
    </w:p>
    <w:p w14:paraId="5E49D924" w14:textId="77777777" w:rsidR="00190948" w:rsidRDefault="00190948" w:rsidP="0019094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521C193C" w14:textId="77777777" w:rsidR="00190948" w:rsidRDefault="00190948" w:rsidP="00190948">
      <w:pPr>
        <w:widowControl w:val="0"/>
        <w:tabs>
          <w:tab w:val="left" w:pos="90"/>
          <w:tab w:val="left" w:pos="2321"/>
        </w:tabs>
        <w:spacing w:before="40"/>
        <w:rPr>
          <w:snapToGrid w:val="0"/>
          <w:color w:val="000000"/>
        </w:rPr>
      </w:pPr>
    </w:p>
    <w:p w14:paraId="1B0106DD" w14:textId="77777777" w:rsidR="00190948" w:rsidRDefault="00190948" w:rsidP="00190948">
      <w:pPr>
        <w:widowControl w:val="0"/>
        <w:tabs>
          <w:tab w:val="left" w:pos="90"/>
          <w:tab w:val="left" w:pos="2321"/>
        </w:tabs>
        <w:spacing w:before="40"/>
        <w:rPr>
          <w:snapToGrid w:val="0"/>
          <w:color w:val="000000"/>
          <w:sz w:val="26"/>
        </w:rPr>
      </w:pPr>
      <w:r>
        <w:rPr>
          <w:snapToGrid w:val="0"/>
          <w:color w:val="000000"/>
        </w:rPr>
        <w:t xml:space="preserve">Signor PAOLO STERN, Console Onorario (Exequatur 20 novembre 2021)                         </w:t>
      </w:r>
    </w:p>
    <w:p w14:paraId="11710DA0" w14:textId="77777777" w:rsidR="004944D8" w:rsidRDefault="004944D8" w:rsidP="00190948">
      <w:pPr>
        <w:widowControl w:val="0"/>
        <w:tabs>
          <w:tab w:val="left" w:pos="90"/>
        </w:tabs>
        <w:rPr>
          <w:snapToGrid w:val="0"/>
          <w:color w:val="000000"/>
        </w:rPr>
      </w:pPr>
    </w:p>
    <w:p w14:paraId="39247596"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sidR="00747638">
        <w:rPr>
          <w:b/>
          <w:snapToGrid w:val="0"/>
          <w:color w:val="000000"/>
          <w:sz w:val="16"/>
        </w:rPr>
        <w:t xml:space="preserve"> </w:t>
      </w:r>
      <w:r w:rsidR="006774E5">
        <w:rPr>
          <w:b/>
          <w:snapToGrid w:val="0"/>
          <w:color w:val="000000"/>
          <w:sz w:val="16"/>
        </w:rPr>
        <w:t>FRANCIA</w:t>
      </w:r>
    </w:p>
    <w:p w14:paraId="46BFD9C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5744" behindDoc="0" locked="0" layoutInCell="1" allowOverlap="1" wp14:anchorId="3BCA4365" wp14:editId="59885088">
            <wp:simplePos x="0" y="0"/>
            <wp:positionH relativeFrom="column">
              <wp:posOffset>5730240</wp:posOffset>
            </wp:positionH>
            <wp:positionV relativeFrom="paragraph">
              <wp:posOffset>196215</wp:posOffset>
            </wp:positionV>
            <wp:extent cx="702310" cy="467995"/>
            <wp:effectExtent l="19050" t="19050" r="2540" b="8255"/>
            <wp:wrapNone/>
            <wp:docPr id="354"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3"/>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1187EC" w14:textId="77777777" w:rsidR="004944D8" w:rsidRDefault="004944D8">
      <w:pPr>
        <w:widowControl w:val="0"/>
        <w:tabs>
          <w:tab w:val="left" w:pos="90"/>
        </w:tabs>
        <w:rPr>
          <w:b/>
          <w:snapToGrid w:val="0"/>
          <w:color w:val="000080"/>
          <w:sz w:val="39"/>
        </w:rPr>
      </w:pPr>
      <w:r>
        <w:rPr>
          <w:b/>
          <w:snapToGrid w:val="0"/>
          <w:color w:val="000080"/>
          <w:sz w:val="32"/>
        </w:rPr>
        <w:t xml:space="preserve">FRANCIA </w:t>
      </w:r>
    </w:p>
    <w:p w14:paraId="40983529" w14:textId="77777777" w:rsidR="004944D8" w:rsidRDefault="004944D8">
      <w:pPr>
        <w:widowControl w:val="0"/>
        <w:tabs>
          <w:tab w:val="left" w:pos="90"/>
        </w:tabs>
        <w:rPr>
          <w:b/>
          <w:snapToGrid w:val="0"/>
          <w:color w:val="000080"/>
          <w:sz w:val="28"/>
        </w:rPr>
      </w:pPr>
      <w:r>
        <w:rPr>
          <w:b/>
          <w:snapToGrid w:val="0"/>
          <w:color w:val="000080"/>
          <w:sz w:val="22"/>
        </w:rPr>
        <w:t xml:space="preserve">Repubblica Francese   </w:t>
      </w:r>
    </w:p>
    <w:p w14:paraId="2A3C4A3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5F84ED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14 luglio</w:t>
      </w:r>
    </w:p>
    <w:p w14:paraId="01F64C2E" w14:textId="77777777" w:rsidR="008C7484" w:rsidRDefault="00662D60" w:rsidP="008C7484">
      <w:pPr>
        <w:widowControl w:val="0"/>
        <w:tabs>
          <w:tab w:val="left" w:pos="90"/>
          <w:tab w:val="left" w:pos="2321"/>
        </w:tabs>
        <w:spacing w:before="49"/>
        <w:rPr>
          <w:b/>
          <w:snapToGrid w:val="0"/>
          <w:color w:val="000080"/>
          <w:sz w:val="26"/>
          <w:u w:val="single"/>
        </w:rPr>
      </w:pPr>
      <w:r>
        <w:rPr>
          <w:b/>
          <w:snapToGrid w:val="0"/>
          <w:color w:val="000080"/>
          <w:u w:val="single"/>
        </w:rPr>
        <w:t>FIRENZE  - CONSOLATO GENERALE</w:t>
      </w:r>
    </w:p>
    <w:p w14:paraId="60D536A8" w14:textId="77777777" w:rsidR="008C7484" w:rsidRDefault="008C7484" w:rsidP="008C748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Piazza Ognissanti, 2 – 50123 Firenze</w:t>
      </w:r>
    </w:p>
    <w:p w14:paraId="6E9EC2D7" w14:textId="77777777" w:rsidR="008C7484" w:rsidRDefault="008C7484" w:rsidP="008C7484">
      <w:pPr>
        <w:widowControl w:val="0"/>
        <w:tabs>
          <w:tab w:val="left" w:pos="2321"/>
        </w:tabs>
        <w:rPr>
          <w:snapToGrid w:val="0"/>
          <w:color w:val="000000"/>
        </w:rPr>
      </w:pPr>
      <w:r>
        <w:rPr>
          <w:rFonts w:ascii="MS Sans Serif" w:hAnsi="MS Sans Serif"/>
          <w:snapToGrid w:val="0"/>
          <w:color w:val="000000"/>
          <w:sz w:val="24"/>
        </w:rPr>
        <w:tab/>
      </w:r>
      <w:r>
        <w:rPr>
          <w:snapToGrid w:val="0"/>
        </w:rPr>
        <w:t>Tel. 0552302556 – Fax 0552302551</w:t>
      </w:r>
    </w:p>
    <w:p w14:paraId="5BA5B3F4" w14:textId="77777777" w:rsidR="008C7484" w:rsidRDefault="008C7484" w:rsidP="008C7484">
      <w:pPr>
        <w:widowControl w:val="0"/>
        <w:tabs>
          <w:tab w:val="left" w:pos="2321"/>
        </w:tabs>
        <w:rPr>
          <w:snapToGrid w:val="0"/>
          <w:color w:val="000000"/>
          <w:sz w:val="23"/>
        </w:rPr>
      </w:pPr>
      <w:r>
        <w:rPr>
          <w:snapToGrid w:val="0"/>
          <w:color w:val="000000"/>
        </w:rPr>
        <w:tab/>
      </w:r>
      <w:proofErr w:type="spellStart"/>
      <w:r>
        <w:rPr>
          <w:snapToGrid w:val="0"/>
          <w:color w:val="000000"/>
        </w:rPr>
        <w:t>E-mail</w:t>
      </w:r>
      <w:r w:rsidRPr="00720491">
        <w:rPr>
          <w:snapToGrid w:val="0"/>
          <w:color w:val="000000"/>
        </w:rPr>
        <w:t>r</w:t>
      </w:r>
      <w:proofErr w:type="spellEnd"/>
    </w:p>
    <w:p w14:paraId="7EF58F99" w14:textId="77777777" w:rsidR="008C7484" w:rsidRDefault="008C7484" w:rsidP="008C7484">
      <w:pPr>
        <w:widowControl w:val="0"/>
        <w:tabs>
          <w:tab w:val="left" w:pos="90"/>
          <w:tab w:val="left" w:pos="2321"/>
        </w:tabs>
        <w:spacing w:before="49"/>
        <w:rPr>
          <w:snapToGrid w:val="0"/>
        </w:rPr>
      </w:pPr>
      <w:r>
        <w:rPr>
          <w:b/>
          <w:snapToGrid w:val="0"/>
        </w:rPr>
        <w:t>Circoscrizione</w:t>
      </w:r>
      <w:r>
        <w:rPr>
          <w:rFonts w:ascii="MS Sans Serif" w:hAnsi="MS Sans Serif"/>
          <w:snapToGrid w:val="0"/>
          <w:sz w:val="24"/>
        </w:rPr>
        <w:tab/>
      </w:r>
      <w:r>
        <w:rPr>
          <w:snapToGrid w:val="0"/>
        </w:rPr>
        <w:t>Toscana, Marche</w:t>
      </w:r>
    </w:p>
    <w:p w14:paraId="2D92D95E" w14:textId="77777777" w:rsidR="008C7484" w:rsidRDefault="008C7484" w:rsidP="008C7484">
      <w:pPr>
        <w:widowControl w:val="0"/>
        <w:tabs>
          <w:tab w:val="left" w:pos="90"/>
          <w:tab w:val="left" w:pos="2321"/>
        </w:tabs>
        <w:spacing w:before="49"/>
        <w:rPr>
          <w:snapToGrid w:val="0"/>
        </w:rPr>
      </w:pPr>
    </w:p>
    <w:p w14:paraId="75A9BD7E" w14:textId="77777777" w:rsidR="00662D60" w:rsidRPr="00CD62D1" w:rsidRDefault="00662D60" w:rsidP="00662D60">
      <w:pPr>
        <w:widowControl w:val="0"/>
        <w:tabs>
          <w:tab w:val="left" w:pos="90"/>
          <w:tab w:val="left" w:pos="2321"/>
        </w:tabs>
        <w:rPr>
          <w:snapToGrid w:val="0"/>
          <w:color w:val="000000"/>
        </w:rPr>
      </w:pPr>
      <w:r w:rsidRPr="00CD62D1">
        <w:rPr>
          <w:snapToGrid w:val="0"/>
          <w:color w:val="000000"/>
        </w:rPr>
        <w:t xml:space="preserve">Signor GUILLAUME ROUSSON, Console Generale (Exequatur </w:t>
      </w:r>
      <w:r w:rsidR="001269CE" w:rsidRPr="00CD62D1">
        <w:rPr>
          <w:snapToGrid w:val="0"/>
          <w:color w:val="000000"/>
        </w:rPr>
        <w:t>9 gennaio 2023</w:t>
      </w:r>
      <w:r w:rsidRPr="00CD62D1">
        <w:rPr>
          <w:snapToGrid w:val="0"/>
          <w:color w:val="000000"/>
        </w:rPr>
        <w:t>)</w:t>
      </w:r>
    </w:p>
    <w:p w14:paraId="0BD77C85" w14:textId="77777777" w:rsidR="008C7484" w:rsidRPr="00160845" w:rsidRDefault="008C7484" w:rsidP="008C7484">
      <w:pPr>
        <w:widowControl w:val="0"/>
        <w:tabs>
          <w:tab w:val="left" w:pos="90"/>
          <w:tab w:val="left" w:pos="2321"/>
        </w:tabs>
        <w:spacing w:before="49"/>
        <w:rPr>
          <w:snapToGrid w:val="0"/>
        </w:rPr>
      </w:pPr>
    </w:p>
    <w:p w14:paraId="64D0A39A" w14:textId="77777777" w:rsidR="00920ECB" w:rsidRPr="00160845" w:rsidRDefault="00920ECB">
      <w:pPr>
        <w:widowControl w:val="0"/>
        <w:tabs>
          <w:tab w:val="left" w:pos="90"/>
          <w:tab w:val="left" w:pos="2321"/>
        </w:tabs>
        <w:rPr>
          <w:b/>
          <w:snapToGrid w:val="0"/>
          <w:color w:val="000080"/>
          <w:u w:val="single"/>
        </w:rPr>
      </w:pPr>
    </w:p>
    <w:p w14:paraId="33212802" w14:textId="77777777" w:rsidR="004944D8" w:rsidRDefault="004944D8">
      <w:pPr>
        <w:widowControl w:val="0"/>
        <w:tabs>
          <w:tab w:val="left" w:pos="90"/>
          <w:tab w:val="left" w:pos="2321"/>
        </w:tabs>
        <w:rPr>
          <w:b/>
          <w:snapToGrid w:val="0"/>
          <w:color w:val="000080"/>
          <w:sz w:val="26"/>
          <w:u w:val="single"/>
        </w:rPr>
      </w:pPr>
      <w:r>
        <w:rPr>
          <w:b/>
          <w:snapToGrid w:val="0"/>
          <w:color w:val="000080"/>
          <w:u w:val="single"/>
        </w:rPr>
        <w:t xml:space="preserve">MILANO - CONSOLATO GENERALE            </w:t>
      </w:r>
    </w:p>
    <w:p w14:paraId="1A089F2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sidR="007970C9">
        <w:rPr>
          <w:rFonts w:ascii="MS Sans Serif" w:hAnsi="MS Sans Serif"/>
          <w:snapToGrid w:val="0"/>
          <w:color w:val="000000"/>
          <w:sz w:val="24"/>
        </w:rPr>
        <w:t xml:space="preserve">                      </w:t>
      </w:r>
      <w:r>
        <w:rPr>
          <w:snapToGrid w:val="0"/>
          <w:color w:val="000000"/>
        </w:rPr>
        <w:t xml:space="preserve">Via della Moscova, 12 - 20121 </w:t>
      </w:r>
      <w:proofErr w:type="spellStart"/>
      <w:r>
        <w:rPr>
          <w:snapToGrid w:val="0"/>
          <w:color w:val="000000"/>
        </w:rPr>
        <w:t>Mlano</w:t>
      </w:r>
      <w:proofErr w:type="spellEnd"/>
      <w:r>
        <w:rPr>
          <w:snapToGrid w:val="0"/>
          <w:color w:val="000000"/>
        </w:rPr>
        <w:t xml:space="preserve"> </w:t>
      </w:r>
    </w:p>
    <w:p w14:paraId="57CD9CFD" w14:textId="77777777" w:rsidR="009E0898" w:rsidRDefault="007970C9">
      <w:pPr>
        <w:widowControl w:val="0"/>
        <w:tabs>
          <w:tab w:val="left" w:pos="2321"/>
        </w:tabs>
        <w:rPr>
          <w:snapToGrid w:val="0"/>
          <w:color w:val="000000"/>
        </w:rPr>
      </w:pPr>
      <w:r>
        <w:rPr>
          <w:snapToGrid w:val="0"/>
          <w:color w:val="000000"/>
        </w:rPr>
        <w:t xml:space="preserve">                                             </w:t>
      </w:r>
      <w:r w:rsidRPr="007970C9">
        <w:rPr>
          <w:snapToGrid w:val="0"/>
          <w:color w:val="000000"/>
        </w:rPr>
        <w:t>T</w:t>
      </w:r>
      <w:r w:rsidR="004944D8">
        <w:rPr>
          <w:snapToGrid w:val="0"/>
          <w:color w:val="000000"/>
        </w:rPr>
        <w:t xml:space="preserve">el. 026559141 - Fax 0265591344 </w:t>
      </w:r>
    </w:p>
    <w:p w14:paraId="060C7440" w14:textId="77777777" w:rsidR="004944D8" w:rsidRDefault="00AE549D">
      <w:pPr>
        <w:widowControl w:val="0"/>
        <w:tabs>
          <w:tab w:val="left" w:pos="2321"/>
        </w:tabs>
        <w:rPr>
          <w:snapToGrid w:val="0"/>
          <w:color w:val="000000"/>
          <w:sz w:val="23"/>
        </w:rPr>
      </w:pPr>
      <w:r>
        <w:rPr>
          <w:snapToGrid w:val="0"/>
          <w:color w:val="000000"/>
        </w:rPr>
        <w:t xml:space="preserve">                                             E-mail secretariat-cg.milan-fslt@diplomatie.gouv.fr</w:t>
      </w:r>
    </w:p>
    <w:p w14:paraId="26D462AA" w14:textId="77777777" w:rsidR="004944D8" w:rsidRDefault="004944D8" w:rsidP="007970C9">
      <w:pPr>
        <w:widowControl w:val="0"/>
        <w:tabs>
          <w:tab w:val="left" w:pos="2321"/>
        </w:tabs>
        <w:ind w:left="2268" w:hanging="2268"/>
        <w:rPr>
          <w:snapToGrid w:val="0"/>
          <w:color w:val="000000"/>
          <w:sz w:val="26"/>
        </w:rPr>
      </w:pPr>
      <w:r>
        <w:rPr>
          <w:b/>
          <w:snapToGrid w:val="0"/>
          <w:color w:val="000000"/>
        </w:rPr>
        <w:t>Circoscrizione</w:t>
      </w:r>
      <w:r>
        <w:rPr>
          <w:rFonts w:ascii="MS Sans Serif" w:hAnsi="MS Sans Serif"/>
          <w:snapToGrid w:val="0"/>
          <w:color w:val="000000"/>
          <w:sz w:val="24"/>
        </w:rPr>
        <w:tab/>
      </w:r>
      <w:r w:rsidR="00E143CD">
        <w:rPr>
          <w:snapToGrid w:val="0"/>
          <w:color w:val="000000"/>
        </w:rPr>
        <w:t xml:space="preserve">Emilia Romagna, Friuli </w:t>
      </w:r>
      <w:r>
        <w:rPr>
          <w:snapToGrid w:val="0"/>
          <w:color w:val="000000"/>
        </w:rPr>
        <w:t>Venezia Giulia, Lombardia, Trentino</w:t>
      </w:r>
      <w:r w:rsidR="00E143CD">
        <w:rPr>
          <w:snapToGrid w:val="0"/>
          <w:color w:val="000000"/>
        </w:rPr>
        <w:t xml:space="preserve"> </w:t>
      </w:r>
      <w:r>
        <w:rPr>
          <w:snapToGrid w:val="0"/>
          <w:color w:val="000000"/>
        </w:rPr>
        <w:t>Alto Adige, Veneto</w:t>
      </w:r>
      <w:r w:rsidR="00282304">
        <w:rPr>
          <w:snapToGrid w:val="0"/>
          <w:color w:val="000000"/>
        </w:rPr>
        <w:t>,</w:t>
      </w:r>
      <w:r w:rsidR="00282304" w:rsidRPr="00282304">
        <w:rPr>
          <w:snapToGrid w:val="0"/>
          <w:color w:val="000000"/>
        </w:rPr>
        <w:t xml:space="preserve"> </w:t>
      </w:r>
      <w:r w:rsidR="00282304">
        <w:rPr>
          <w:snapToGrid w:val="0"/>
          <w:color w:val="000000"/>
        </w:rPr>
        <w:t>Liguria, Piemonte, Valle d'Aosta</w:t>
      </w:r>
      <w:r>
        <w:rPr>
          <w:snapToGrid w:val="0"/>
          <w:color w:val="000000"/>
        </w:rPr>
        <w:t xml:space="preserve">            </w:t>
      </w:r>
    </w:p>
    <w:p w14:paraId="3CD9DC10" w14:textId="77777777" w:rsidR="00447F43" w:rsidRDefault="00447F43" w:rsidP="00447F43">
      <w:pPr>
        <w:widowControl w:val="0"/>
        <w:tabs>
          <w:tab w:val="left" w:pos="90"/>
          <w:tab w:val="left" w:pos="2321"/>
        </w:tabs>
        <w:spacing w:before="220"/>
        <w:rPr>
          <w:snapToGrid w:val="0"/>
          <w:color w:val="000000"/>
          <w:sz w:val="26"/>
        </w:rPr>
      </w:pPr>
      <w:r>
        <w:rPr>
          <w:b/>
          <w:snapToGrid w:val="0"/>
          <w:color w:val="000000"/>
        </w:rPr>
        <w:t>Missione Economica</w:t>
      </w:r>
      <w:r>
        <w:rPr>
          <w:rFonts w:ascii="MS Sans Serif" w:hAnsi="MS Sans Serif"/>
          <w:snapToGrid w:val="0"/>
          <w:color w:val="000000"/>
          <w:sz w:val="24"/>
        </w:rPr>
        <w:tab/>
      </w:r>
    </w:p>
    <w:p w14:paraId="0CDC3685" w14:textId="77777777" w:rsidR="00447F43" w:rsidRDefault="00F10E58" w:rsidP="00447F43">
      <w:pPr>
        <w:widowControl w:val="0"/>
        <w:tabs>
          <w:tab w:val="left" w:pos="2321"/>
        </w:tabs>
        <w:rPr>
          <w:snapToGrid w:val="0"/>
          <w:color w:val="000000"/>
          <w:sz w:val="23"/>
        </w:rPr>
      </w:pPr>
      <w:r>
        <w:rPr>
          <w:b/>
          <w:snapToGrid w:val="0"/>
          <w:color w:val="000000"/>
        </w:rPr>
        <w:t>“Business France”</w:t>
      </w:r>
      <w:r w:rsidR="00447F43">
        <w:rPr>
          <w:rFonts w:ascii="MS Sans Serif" w:hAnsi="MS Sans Serif"/>
          <w:snapToGrid w:val="0"/>
          <w:color w:val="000000"/>
          <w:sz w:val="24"/>
        </w:rPr>
        <w:tab/>
      </w:r>
      <w:r w:rsidR="00447F43">
        <w:rPr>
          <w:snapToGrid w:val="0"/>
          <w:color w:val="000000"/>
        </w:rPr>
        <w:t xml:space="preserve">Corso Magenta, 63 – 20123 Milano  </w:t>
      </w:r>
    </w:p>
    <w:p w14:paraId="77244496" w14:textId="77777777" w:rsidR="004944D8" w:rsidRPr="0087734C" w:rsidRDefault="004944D8">
      <w:pPr>
        <w:widowControl w:val="0"/>
        <w:tabs>
          <w:tab w:val="left" w:pos="90"/>
          <w:tab w:val="left" w:pos="2321"/>
        </w:tabs>
        <w:rPr>
          <w:snapToGrid w:val="0"/>
          <w:color w:val="000000"/>
        </w:rPr>
      </w:pPr>
    </w:p>
    <w:p w14:paraId="45681824" w14:textId="77777777" w:rsidR="004944D8" w:rsidRPr="001E1E7A" w:rsidRDefault="004944D8">
      <w:pPr>
        <w:widowControl w:val="0"/>
        <w:tabs>
          <w:tab w:val="left" w:pos="90"/>
          <w:tab w:val="left" w:pos="2321"/>
        </w:tabs>
        <w:rPr>
          <w:snapToGrid w:val="0"/>
          <w:color w:val="000000"/>
          <w:lang w:val="fr-FR"/>
        </w:rPr>
      </w:pPr>
      <w:proofErr w:type="spellStart"/>
      <w:r w:rsidRPr="001E1E7A">
        <w:rPr>
          <w:snapToGrid w:val="0"/>
          <w:color w:val="000000"/>
          <w:lang w:val="fr-FR"/>
        </w:rPr>
        <w:t>Signor</w:t>
      </w:r>
      <w:proofErr w:type="spellEnd"/>
      <w:r w:rsidRPr="001E1E7A">
        <w:rPr>
          <w:snapToGrid w:val="0"/>
          <w:color w:val="000000"/>
          <w:lang w:val="fr-FR"/>
        </w:rPr>
        <w:t xml:space="preserve"> </w:t>
      </w:r>
      <w:r w:rsidR="001E1E7A" w:rsidRPr="001E1E7A">
        <w:rPr>
          <w:snapToGrid w:val="0"/>
          <w:color w:val="000000"/>
          <w:lang w:val="fr-FR"/>
        </w:rPr>
        <w:t>FRANÇOIS</w:t>
      </w:r>
      <w:r w:rsidR="00510D87">
        <w:rPr>
          <w:snapToGrid w:val="0"/>
          <w:color w:val="000000"/>
          <w:lang w:val="fr-FR"/>
        </w:rPr>
        <w:t xml:space="preserve"> BONET</w:t>
      </w:r>
      <w:r w:rsidRPr="001E1E7A">
        <w:rPr>
          <w:snapToGrid w:val="0"/>
          <w:color w:val="000000"/>
          <w:lang w:val="fr-FR"/>
        </w:rPr>
        <w:t xml:space="preserve">, Console </w:t>
      </w:r>
      <w:proofErr w:type="spellStart"/>
      <w:r w:rsidRPr="001E1E7A">
        <w:rPr>
          <w:snapToGrid w:val="0"/>
          <w:color w:val="000000"/>
          <w:lang w:val="fr-FR"/>
        </w:rPr>
        <w:t>Generale</w:t>
      </w:r>
      <w:proofErr w:type="spellEnd"/>
      <w:r w:rsidRPr="001E1E7A">
        <w:rPr>
          <w:snapToGrid w:val="0"/>
          <w:color w:val="000000"/>
          <w:lang w:val="fr-FR"/>
        </w:rPr>
        <w:t xml:space="preserve"> (</w:t>
      </w:r>
      <w:r w:rsidR="00EF13ED" w:rsidRPr="001E1E7A">
        <w:rPr>
          <w:snapToGrid w:val="0"/>
          <w:color w:val="000000"/>
          <w:lang w:val="fr-FR"/>
        </w:rPr>
        <w:t xml:space="preserve">Exequatur </w:t>
      </w:r>
      <w:r w:rsidR="00510D87">
        <w:rPr>
          <w:snapToGrid w:val="0"/>
          <w:color w:val="000000"/>
          <w:lang w:val="fr-FR"/>
        </w:rPr>
        <w:t>2</w:t>
      </w:r>
      <w:r w:rsidR="001E1E7A">
        <w:rPr>
          <w:snapToGrid w:val="0"/>
          <w:color w:val="000000"/>
          <w:lang w:val="fr-FR"/>
        </w:rPr>
        <w:t>8</w:t>
      </w:r>
      <w:r w:rsidR="000741A9">
        <w:rPr>
          <w:snapToGrid w:val="0"/>
          <w:color w:val="000000"/>
          <w:lang w:val="fr-FR"/>
        </w:rPr>
        <w:t xml:space="preserve"> </w:t>
      </w:r>
      <w:proofErr w:type="spellStart"/>
      <w:r w:rsidR="001E1E7A">
        <w:rPr>
          <w:snapToGrid w:val="0"/>
          <w:color w:val="000000"/>
          <w:lang w:val="fr-FR"/>
        </w:rPr>
        <w:t>settembre</w:t>
      </w:r>
      <w:proofErr w:type="spellEnd"/>
      <w:r w:rsidR="001E1E7A">
        <w:rPr>
          <w:snapToGrid w:val="0"/>
          <w:color w:val="000000"/>
          <w:lang w:val="fr-FR"/>
        </w:rPr>
        <w:t xml:space="preserve"> 202</w:t>
      </w:r>
      <w:r w:rsidR="00510D87">
        <w:rPr>
          <w:snapToGrid w:val="0"/>
          <w:color w:val="000000"/>
          <w:lang w:val="fr-FR"/>
        </w:rPr>
        <w:t>3</w:t>
      </w:r>
      <w:r w:rsidRPr="001E1E7A">
        <w:rPr>
          <w:snapToGrid w:val="0"/>
          <w:color w:val="000000"/>
          <w:lang w:val="fr-FR"/>
        </w:rPr>
        <w:t>)</w:t>
      </w:r>
    </w:p>
    <w:p w14:paraId="4572FB6A" w14:textId="77777777" w:rsidR="008B6CFF" w:rsidRDefault="008B6CFF" w:rsidP="008B6CFF">
      <w:pPr>
        <w:widowControl w:val="0"/>
        <w:tabs>
          <w:tab w:val="left" w:pos="90"/>
          <w:tab w:val="left" w:pos="2321"/>
        </w:tabs>
        <w:rPr>
          <w:snapToGrid w:val="0"/>
          <w:color w:val="000000"/>
        </w:rPr>
      </w:pPr>
      <w:r>
        <w:rPr>
          <w:snapToGrid w:val="0"/>
          <w:color w:val="000000"/>
        </w:rPr>
        <w:t>Signora RACHEL CARUHEL, Console Generale Aggiunto, (1° settembre 2021)</w:t>
      </w:r>
    </w:p>
    <w:p w14:paraId="6723DF48" w14:textId="77777777" w:rsidR="00CE0A7D" w:rsidRDefault="00CE0A7D">
      <w:pPr>
        <w:widowControl w:val="0"/>
        <w:tabs>
          <w:tab w:val="left" w:pos="90"/>
          <w:tab w:val="left" w:pos="2321"/>
        </w:tabs>
        <w:rPr>
          <w:snapToGrid w:val="0"/>
          <w:color w:val="000000"/>
        </w:rPr>
      </w:pPr>
      <w:r>
        <w:rPr>
          <w:snapToGrid w:val="0"/>
          <w:color w:val="000000"/>
        </w:rPr>
        <w:t>Signora CAMILLE GOULLET DE RUGY, Console Aggiunto (1° settembre 2023)</w:t>
      </w:r>
    </w:p>
    <w:p w14:paraId="6639BBD3" w14:textId="6773FFA3" w:rsidR="008B6CFF" w:rsidRDefault="006B6140" w:rsidP="000D0B06">
      <w:pPr>
        <w:widowControl w:val="0"/>
        <w:tabs>
          <w:tab w:val="left" w:pos="90"/>
          <w:tab w:val="left" w:pos="2321"/>
        </w:tabs>
        <w:rPr>
          <w:snapToGrid w:val="0"/>
          <w:color w:val="000000"/>
        </w:rPr>
      </w:pPr>
      <w:r>
        <w:rPr>
          <w:snapToGrid w:val="0"/>
          <w:color w:val="000000"/>
        </w:rPr>
        <w:t>Signor  PIERRIC BONNARD</w:t>
      </w:r>
      <w:r w:rsidR="008B6CFF">
        <w:rPr>
          <w:snapToGrid w:val="0"/>
          <w:color w:val="000000"/>
        </w:rPr>
        <w:t>, Addetto Consolare, (1° settembre 202</w:t>
      </w:r>
      <w:r>
        <w:rPr>
          <w:snapToGrid w:val="0"/>
          <w:color w:val="000000"/>
        </w:rPr>
        <w:t>4</w:t>
      </w:r>
      <w:r w:rsidR="008B6CFF">
        <w:rPr>
          <w:snapToGrid w:val="0"/>
          <w:color w:val="000000"/>
        </w:rPr>
        <w:t>)</w:t>
      </w:r>
    </w:p>
    <w:p w14:paraId="4FE7725B" w14:textId="77777777" w:rsidR="00C3732A" w:rsidRDefault="00C3732A" w:rsidP="00B4195D">
      <w:pPr>
        <w:widowControl w:val="0"/>
        <w:tabs>
          <w:tab w:val="left" w:pos="90"/>
          <w:tab w:val="left" w:pos="2321"/>
        </w:tabs>
        <w:rPr>
          <w:snapToGrid w:val="0"/>
          <w:color w:val="000000"/>
        </w:rPr>
      </w:pPr>
    </w:p>
    <w:p w14:paraId="7D1AEBB1" w14:textId="77777777" w:rsidR="008C7484" w:rsidRDefault="008C7484" w:rsidP="00B4195D">
      <w:pPr>
        <w:widowControl w:val="0"/>
        <w:tabs>
          <w:tab w:val="left" w:pos="90"/>
          <w:tab w:val="left" w:pos="2321"/>
        </w:tabs>
        <w:rPr>
          <w:snapToGrid w:val="0"/>
          <w:color w:val="000000"/>
        </w:rPr>
      </w:pPr>
    </w:p>
    <w:p w14:paraId="0CD0CEF4" w14:textId="77777777" w:rsidR="00E35F2D" w:rsidRPr="00B4195D" w:rsidRDefault="00E35F2D" w:rsidP="00B4195D">
      <w:pPr>
        <w:widowControl w:val="0"/>
        <w:tabs>
          <w:tab w:val="left" w:pos="90"/>
          <w:tab w:val="left" w:pos="2321"/>
        </w:tabs>
        <w:rPr>
          <w:snapToGrid w:val="0"/>
          <w:color w:val="000000"/>
        </w:rPr>
      </w:pPr>
    </w:p>
    <w:p w14:paraId="41A01E9D" w14:textId="77777777" w:rsidR="004944D8" w:rsidRDefault="004944D8">
      <w:pPr>
        <w:widowControl w:val="0"/>
        <w:tabs>
          <w:tab w:val="left" w:pos="90"/>
          <w:tab w:val="left" w:pos="2321"/>
        </w:tabs>
        <w:spacing w:before="49"/>
        <w:rPr>
          <w:b/>
          <w:snapToGrid w:val="0"/>
          <w:color w:val="000080"/>
          <w:sz w:val="26"/>
          <w:u w:val="single"/>
        </w:rPr>
      </w:pPr>
      <w:r>
        <w:rPr>
          <w:b/>
          <w:snapToGrid w:val="0"/>
          <w:color w:val="000080"/>
          <w:u w:val="single"/>
        </w:rPr>
        <w:t xml:space="preserve">NAPOLI - CONSOLATO GENERALE            </w:t>
      </w:r>
    </w:p>
    <w:p w14:paraId="36C33AD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Francesco Crispi, 86 - 80121 Napoli </w:t>
      </w:r>
    </w:p>
    <w:p w14:paraId="7AB405DD"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0815980711 - Fax 0815980730</w:t>
      </w:r>
    </w:p>
    <w:p w14:paraId="6751FA5A" w14:textId="77777777" w:rsidR="00720491" w:rsidRDefault="00720491">
      <w:pPr>
        <w:widowControl w:val="0"/>
        <w:tabs>
          <w:tab w:val="left" w:pos="2321"/>
        </w:tabs>
        <w:rPr>
          <w:snapToGrid w:val="0"/>
          <w:color w:val="000000"/>
          <w:sz w:val="23"/>
        </w:rPr>
      </w:pPr>
      <w:r>
        <w:rPr>
          <w:snapToGrid w:val="0"/>
          <w:color w:val="000000"/>
        </w:rPr>
        <w:tab/>
        <w:t xml:space="preserve">E-mail  </w:t>
      </w:r>
      <w:r w:rsidRPr="00720491">
        <w:rPr>
          <w:snapToGrid w:val="0"/>
          <w:color w:val="000000"/>
        </w:rPr>
        <w:t>consulat.naples-cslt@diplomatie.gouv.fr</w:t>
      </w:r>
    </w:p>
    <w:p w14:paraId="4EFE2D54" w14:textId="77777777" w:rsidR="004944D8" w:rsidRDefault="004944D8">
      <w:pPr>
        <w:widowControl w:val="0"/>
        <w:tabs>
          <w:tab w:val="left" w:pos="90"/>
          <w:tab w:val="left" w:pos="2321"/>
        </w:tabs>
        <w:spacing w:before="49"/>
        <w:rPr>
          <w:snapToGrid w:val="0"/>
        </w:rPr>
      </w:pPr>
      <w:r>
        <w:rPr>
          <w:b/>
          <w:snapToGrid w:val="0"/>
        </w:rPr>
        <w:t>Circoscrizione</w:t>
      </w:r>
      <w:r>
        <w:rPr>
          <w:rFonts w:ascii="MS Sans Serif" w:hAnsi="MS Sans Serif"/>
          <w:snapToGrid w:val="0"/>
          <w:sz w:val="24"/>
        </w:rPr>
        <w:tab/>
      </w:r>
      <w:r>
        <w:rPr>
          <w:snapToGrid w:val="0"/>
        </w:rPr>
        <w:t xml:space="preserve">Campania, Molise, Puglia, Basilicata, Calabria, Sicilia                              </w:t>
      </w:r>
    </w:p>
    <w:p w14:paraId="081DD92B" w14:textId="77777777" w:rsidR="004944D8" w:rsidRDefault="004944D8">
      <w:pPr>
        <w:widowControl w:val="0"/>
        <w:tabs>
          <w:tab w:val="left" w:pos="90"/>
          <w:tab w:val="left" w:pos="2321"/>
        </w:tabs>
        <w:spacing w:before="49"/>
        <w:rPr>
          <w:snapToGrid w:val="0"/>
        </w:rPr>
      </w:pPr>
    </w:p>
    <w:p w14:paraId="7C20FE70" w14:textId="77777777" w:rsidR="004944D8" w:rsidRDefault="004944D8">
      <w:pPr>
        <w:widowControl w:val="0"/>
        <w:tabs>
          <w:tab w:val="left" w:pos="90"/>
          <w:tab w:val="left" w:pos="2321"/>
        </w:tabs>
        <w:spacing w:before="49"/>
        <w:rPr>
          <w:snapToGrid w:val="0"/>
        </w:rPr>
      </w:pPr>
      <w:r w:rsidRPr="00662D60">
        <w:rPr>
          <w:snapToGrid w:val="0"/>
        </w:rPr>
        <w:t>Signor</w:t>
      </w:r>
      <w:r w:rsidR="00EC2C8F" w:rsidRPr="00662D60">
        <w:rPr>
          <w:snapToGrid w:val="0"/>
        </w:rPr>
        <w:t>a</w:t>
      </w:r>
      <w:r w:rsidRPr="00662D60">
        <w:rPr>
          <w:snapToGrid w:val="0"/>
        </w:rPr>
        <w:t xml:space="preserve"> </w:t>
      </w:r>
      <w:bookmarkStart w:id="44" w:name="_Hlk118804456"/>
      <w:r w:rsidR="00EC2C8F" w:rsidRPr="00662D60">
        <w:rPr>
          <w:snapToGrid w:val="0"/>
        </w:rPr>
        <w:t>LISE MOUTOUMALAYA</w:t>
      </w:r>
      <w:bookmarkEnd w:id="44"/>
      <w:r w:rsidRPr="00662D60">
        <w:rPr>
          <w:snapToGrid w:val="0"/>
        </w:rPr>
        <w:t xml:space="preserve">, Console Generale (Exequatur  </w:t>
      </w:r>
      <w:r w:rsidR="00EC2C8F" w:rsidRPr="00662D60">
        <w:rPr>
          <w:snapToGrid w:val="0"/>
        </w:rPr>
        <w:t>8 settembre 2022</w:t>
      </w:r>
      <w:r w:rsidRPr="00662D60">
        <w:rPr>
          <w:snapToGrid w:val="0"/>
        </w:rPr>
        <w:t>)</w:t>
      </w:r>
    </w:p>
    <w:p w14:paraId="18CE1B41" w14:textId="7DBBC8F7" w:rsidR="00156687" w:rsidRPr="00662D60" w:rsidRDefault="00B77098">
      <w:pPr>
        <w:widowControl w:val="0"/>
        <w:tabs>
          <w:tab w:val="left" w:pos="90"/>
          <w:tab w:val="left" w:pos="2321"/>
        </w:tabs>
        <w:spacing w:before="49"/>
        <w:rPr>
          <w:snapToGrid w:val="0"/>
        </w:rPr>
      </w:pPr>
      <w:r>
        <w:rPr>
          <w:snapToGrid w:val="0"/>
        </w:rPr>
        <w:t>Signora CAROLE FOURNET, Console Generale A</w:t>
      </w:r>
      <w:r w:rsidR="00156687">
        <w:rPr>
          <w:snapToGrid w:val="0"/>
        </w:rPr>
        <w:t>ggiunto</w:t>
      </w:r>
      <w:r>
        <w:rPr>
          <w:snapToGrid w:val="0"/>
        </w:rPr>
        <w:t>, (2 settembre 2024)</w:t>
      </w:r>
    </w:p>
    <w:p w14:paraId="35F85D2A" w14:textId="77777777" w:rsidR="0032698C" w:rsidRDefault="0032698C">
      <w:pPr>
        <w:widowControl w:val="0"/>
        <w:tabs>
          <w:tab w:val="left" w:pos="90"/>
        </w:tabs>
        <w:rPr>
          <w:b/>
          <w:snapToGrid w:val="0"/>
          <w:color w:val="000080"/>
          <w:u w:val="single"/>
        </w:rPr>
      </w:pPr>
    </w:p>
    <w:p w14:paraId="141AD1DA" w14:textId="77777777" w:rsidR="002C690A" w:rsidRDefault="002C690A">
      <w:pPr>
        <w:widowControl w:val="0"/>
        <w:tabs>
          <w:tab w:val="left" w:pos="90"/>
        </w:tabs>
        <w:rPr>
          <w:b/>
          <w:snapToGrid w:val="0"/>
          <w:color w:val="000080"/>
          <w:u w:val="single"/>
        </w:rPr>
      </w:pPr>
    </w:p>
    <w:p w14:paraId="63F15782" w14:textId="77777777" w:rsidR="002C690A" w:rsidRDefault="002C690A" w:rsidP="002C690A">
      <w:pPr>
        <w:widowControl w:val="0"/>
        <w:tabs>
          <w:tab w:val="left" w:pos="90"/>
        </w:tabs>
        <w:rPr>
          <w:b/>
          <w:snapToGrid w:val="0"/>
          <w:color w:val="000080"/>
          <w:sz w:val="26"/>
          <w:u w:val="single"/>
        </w:rPr>
      </w:pPr>
      <w:r>
        <w:rPr>
          <w:b/>
          <w:snapToGrid w:val="0"/>
          <w:color w:val="000080"/>
          <w:u w:val="single"/>
        </w:rPr>
        <w:t>ROMA – CONSOLATO GENERALE</w:t>
      </w:r>
    </w:p>
    <w:p w14:paraId="3CB702B9" w14:textId="77777777" w:rsidR="002C690A" w:rsidRDefault="002C690A" w:rsidP="002C690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Giulia, 251 - 00186 Roma </w:t>
      </w:r>
    </w:p>
    <w:p w14:paraId="53F04DA5" w14:textId="77777777" w:rsidR="002C690A" w:rsidRDefault="002C690A" w:rsidP="002C690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06686011 - Fax 0668601254  </w:t>
      </w:r>
    </w:p>
    <w:p w14:paraId="44DF95FF" w14:textId="77777777" w:rsidR="002C690A" w:rsidRDefault="002C690A" w:rsidP="002C690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Lazio, </w:t>
      </w:r>
      <w:r w:rsidR="001269CE">
        <w:rPr>
          <w:snapToGrid w:val="0"/>
          <w:color w:val="000000"/>
        </w:rPr>
        <w:t xml:space="preserve">Abruzzo, </w:t>
      </w:r>
      <w:r>
        <w:rPr>
          <w:snapToGrid w:val="0"/>
          <w:color w:val="000000"/>
        </w:rPr>
        <w:t>Umbria e Sardegna</w:t>
      </w:r>
    </w:p>
    <w:p w14:paraId="508A366C" w14:textId="77777777" w:rsidR="00662D60" w:rsidRDefault="00662D60" w:rsidP="002C690A">
      <w:pPr>
        <w:widowControl w:val="0"/>
        <w:tabs>
          <w:tab w:val="left" w:pos="90"/>
          <w:tab w:val="left" w:pos="2321"/>
        </w:tabs>
        <w:spacing w:before="40"/>
        <w:rPr>
          <w:snapToGrid w:val="0"/>
          <w:color w:val="000000"/>
        </w:rPr>
      </w:pPr>
    </w:p>
    <w:p w14:paraId="61569E74" w14:textId="77777777" w:rsidR="00662D60" w:rsidRPr="00662D60" w:rsidRDefault="00662D60" w:rsidP="002C690A">
      <w:pPr>
        <w:widowControl w:val="0"/>
        <w:tabs>
          <w:tab w:val="left" w:pos="90"/>
          <w:tab w:val="left" w:pos="2321"/>
        </w:tabs>
        <w:spacing w:before="40"/>
        <w:rPr>
          <w:snapToGrid w:val="0"/>
          <w:color w:val="000000"/>
        </w:rPr>
      </w:pPr>
      <w:r w:rsidRPr="00662D60">
        <w:rPr>
          <w:snapToGrid w:val="0"/>
          <w:color w:val="000000"/>
        </w:rPr>
        <w:t>Signor FABRICE MAIOLINO, Console Generale (Exequatur</w:t>
      </w:r>
      <w:r>
        <w:rPr>
          <w:snapToGrid w:val="0"/>
          <w:color w:val="000000"/>
        </w:rPr>
        <w:t xml:space="preserve"> </w:t>
      </w:r>
      <w:r w:rsidR="001269CE">
        <w:rPr>
          <w:snapToGrid w:val="0"/>
          <w:color w:val="000000"/>
        </w:rPr>
        <w:t>9 gennaio 2023</w:t>
      </w:r>
      <w:r w:rsidRPr="00662D60">
        <w:rPr>
          <w:snapToGrid w:val="0"/>
          <w:color w:val="000000"/>
        </w:rPr>
        <w:t>)</w:t>
      </w:r>
    </w:p>
    <w:p w14:paraId="5309C472" w14:textId="77777777" w:rsidR="002521AF" w:rsidRDefault="002521AF" w:rsidP="00190948">
      <w:pPr>
        <w:widowControl w:val="0"/>
        <w:tabs>
          <w:tab w:val="left" w:pos="90"/>
        </w:tabs>
        <w:rPr>
          <w:b/>
          <w:snapToGrid w:val="0"/>
          <w:color w:val="000080"/>
          <w:u w:val="single"/>
        </w:rPr>
      </w:pPr>
    </w:p>
    <w:p w14:paraId="38C2305E" w14:textId="77777777" w:rsidR="00190948" w:rsidRDefault="00190948" w:rsidP="00190948">
      <w:pPr>
        <w:widowControl w:val="0"/>
        <w:tabs>
          <w:tab w:val="left" w:pos="90"/>
        </w:tabs>
        <w:rPr>
          <w:b/>
          <w:snapToGrid w:val="0"/>
          <w:color w:val="000080"/>
          <w:sz w:val="26"/>
          <w:u w:val="single"/>
        </w:rPr>
      </w:pPr>
      <w:r>
        <w:rPr>
          <w:b/>
          <w:snapToGrid w:val="0"/>
          <w:color w:val="000080"/>
          <w:u w:val="single"/>
        </w:rPr>
        <w:t xml:space="preserve">ANCONA - CONSOLATO ONORARIO            </w:t>
      </w:r>
    </w:p>
    <w:p w14:paraId="0CC64FA8" w14:textId="77777777" w:rsidR="00190948" w:rsidRPr="00997ED4" w:rsidRDefault="00190948" w:rsidP="00190948">
      <w:pPr>
        <w:widowControl w:val="0"/>
        <w:tabs>
          <w:tab w:val="left" w:pos="90"/>
          <w:tab w:val="left" w:pos="2321"/>
        </w:tabs>
        <w:spacing w:before="220"/>
        <w:rPr>
          <w:snapToGrid w:val="0"/>
          <w:color w:val="000000"/>
          <w:sz w:val="26"/>
        </w:rPr>
      </w:pPr>
      <w:r w:rsidRPr="00997ED4">
        <w:rPr>
          <w:b/>
          <w:snapToGrid w:val="0"/>
          <w:color w:val="000000"/>
        </w:rPr>
        <w:t>Indirizzo</w:t>
      </w:r>
      <w:r w:rsidRPr="00997ED4">
        <w:rPr>
          <w:rFonts w:ascii="MS Sans Serif" w:hAnsi="MS Sans Serif"/>
          <w:snapToGrid w:val="0"/>
          <w:sz w:val="24"/>
        </w:rPr>
        <w:tab/>
      </w:r>
      <w:r>
        <w:rPr>
          <w:snapToGrid w:val="0"/>
          <w:color w:val="000000"/>
        </w:rPr>
        <w:t>Corso Mazzini</w:t>
      </w:r>
      <w:r w:rsidRPr="00997ED4">
        <w:rPr>
          <w:snapToGrid w:val="0"/>
          <w:color w:val="000000"/>
        </w:rPr>
        <w:t>, 1</w:t>
      </w:r>
      <w:r>
        <w:rPr>
          <w:snapToGrid w:val="0"/>
          <w:color w:val="000000"/>
        </w:rPr>
        <w:t>07</w:t>
      </w:r>
      <w:r w:rsidRPr="00997ED4">
        <w:rPr>
          <w:snapToGrid w:val="0"/>
          <w:color w:val="000000"/>
        </w:rPr>
        <w:t xml:space="preserve"> - </w:t>
      </w:r>
      <w:r>
        <w:rPr>
          <w:snapToGrid w:val="0"/>
          <w:color w:val="000000"/>
        </w:rPr>
        <w:t>60</w:t>
      </w:r>
      <w:r w:rsidRPr="00997ED4">
        <w:rPr>
          <w:snapToGrid w:val="0"/>
          <w:color w:val="000000"/>
        </w:rPr>
        <w:t>100 A</w:t>
      </w:r>
      <w:r>
        <w:rPr>
          <w:snapToGrid w:val="0"/>
          <w:color w:val="000000"/>
        </w:rPr>
        <w:t>ncon</w:t>
      </w:r>
      <w:r w:rsidRPr="00997ED4">
        <w:rPr>
          <w:snapToGrid w:val="0"/>
          <w:color w:val="000000"/>
        </w:rPr>
        <w:t xml:space="preserve">a </w:t>
      </w:r>
    </w:p>
    <w:p w14:paraId="2EEA9AC7" w14:textId="77777777" w:rsidR="00190948" w:rsidRDefault="00190948" w:rsidP="00190948">
      <w:pPr>
        <w:widowControl w:val="0"/>
        <w:tabs>
          <w:tab w:val="left" w:pos="2321"/>
        </w:tabs>
        <w:rPr>
          <w:snapToGrid w:val="0"/>
          <w:color w:val="000000"/>
          <w:sz w:val="23"/>
        </w:rPr>
      </w:pPr>
      <w:r w:rsidRPr="00997ED4">
        <w:rPr>
          <w:rFonts w:ascii="MS Sans Serif" w:hAnsi="MS Sans Serif"/>
          <w:snapToGrid w:val="0"/>
          <w:sz w:val="24"/>
        </w:rPr>
        <w:tab/>
      </w:r>
      <w:r>
        <w:rPr>
          <w:snapToGrid w:val="0"/>
          <w:color w:val="000000"/>
        </w:rPr>
        <w:t xml:space="preserve">Tel. 071202306 / 3496954925  </w:t>
      </w:r>
    </w:p>
    <w:p w14:paraId="7940875A"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E-mail  d.collard@hotmail.it</w:t>
      </w:r>
    </w:p>
    <w:p w14:paraId="3B957757" w14:textId="77777777" w:rsidR="00190948" w:rsidRDefault="00190948" w:rsidP="0019094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Ancona                       </w:t>
      </w:r>
    </w:p>
    <w:p w14:paraId="701010F4"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367645E" w14:textId="77777777" w:rsidR="00190948" w:rsidRDefault="00190948" w:rsidP="00190948">
      <w:pPr>
        <w:pStyle w:val="Corpodeltesto2"/>
        <w:spacing w:before="23"/>
      </w:pPr>
      <w:r>
        <w:t>Signora DOMINIQUE, MARIE, JACQUELINE COLLARD, Console Onorario (Rinnovo exequatur 24 ottobre 2023–3 giugno 2024)</w:t>
      </w:r>
    </w:p>
    <w:p w14:paraId="20822A37" w14:textId="77777777" w:rsidR="006774E5" w:rsidRPr="00662D60" w:rsidRDefault="006774E5" w:rsidP="00662D60">
      <w:pPr>
        <w:widowControl w:val="0"/>
        <w:tabs>
          <w:tab w:val="left" w:pos="90"/>
          <w:tab w:val="left" w:pos="2321"/>
        </w:tabs>
        <w:spacing w:before="40"/>
        <w:rPr>
          <w:snapToGrid w:val="0"/>
          <w:color w:val="000000"/>
        </w:rPr>
      </w:pPr>
    </w:p>
    <w:p w14:paraId="3C9A3F12" w14:textId="77777777" w:rsidR="00190948" w:rsidRPr="00662D60" w:rsidRDefault="00190948" w:rsidP="00190948">
      <w:pPr>
        <w:widowControl w:val="0"/>
        <w:tabs>
          <w:tab w:val="left" w:pos="90"/>
          <w:tab w:val="left" w:pos="2321"/>
        </w:tabs>
        <w:spacing w:before="40"/>
        <w:rPr>
          <w:snapToGrid w:val="0"/>
          <w:color w:val="000000"/>
        </w:rPr>
      </w:pPr>
    </w:p>
    <w:p w14:paraId="04726D22" w14:textId="77777777" w:rsidR="00190948" w:rsidRDefault="00190948" w:rsidP="00190948">
      <w:pPr>
        <w:widowControl w:val="0"/>
        <w:tabs>
          <w:tab w:val="left" w:pos="90"/>
        </w:tabs>
        <w:spacing w:before="23"/>
        <w:jc w:val="right"/>
        <w:rPr>
          <w:b/>
          <w:snapToGrid w:val="0"/>
          <w:color w:val="000080"/>
          <w:u w:val="single"/>
        </w:rPr>
      </w:pPr>
      <w:r>
        <w:rPr>
          <w:b/>
          <w:snapToGrid w:val="0"/>
          <w:color w:val="000000"/>
          <w:sz w:val="16"/>
        </w:rPr>
        <w:t>FRANCIA</w:t>
      </w:r>
    </w:p>
    <w:p w14:paraId="34D171CA" w14:textId="77777777" w:rsidR="00662D60" w:rsidRPr="00662D60" w:rsidRDefault="00662D60" w:rsidP="00190948">
      <w:pPr>
        <w:widowControl w:val="0"/>
        <w:tabs>
          <w:tab w:val="left" w:pos="90"/>
        </w:tabs>
        <w:spacing w:before="23"/>
        <w:rPr>
          <w:b/>
          <w:snapToGrid w:val="0"/>
          <w:color w:val="000000"/>
          <w:sz w:val="16"/>
        </w:rPr>
      </w:pPr>
    </w:p>
    <w:p w14:paraId="62073450" w14:textId="77777777" w:rsidR="00A914B5" w:rsidRDefault="00A914B5">
      <w:pPr>
        <w:widowControl w:val="0"/>
        <w:tabs>
          <w:tab w:val="left" w:pos="90"/>
        </w:tabs>
        <w:rPr>
          <w:b/>
          <w:snapToGrid w:val="0"/>
          <w:color w:val="000080"/>
          <w:u w:val="single"/>
        </w:rPr>
      </w:pPr>
    </w:p>
    <w:p w14:paraId="496ECA69" w14:textId="77777777" w:rsidR="00190948" w:rsidRDefault="00190948">
      <w:pPr>
        <w:widowControl w:val="0"/>
        <w:tabs>
          <w:tab w:val="left" w:pos="90"/>
        </w:tabs>
        <w:rPr>
          <w:b/>
          <w:snapToGrid w:val="0"/>
          <w:color w:val="000080"/>
          <w:u w:val="single"/>
        </w:rPr>
      </w:pPr>
    </w:p>
    <w:p w14:paraId="3A5806D2" w14:textId="77777777" w:rsidR="00A914B5" w:rsidRDefault="00A914B5">
      <w:pPr>
        <w:widowControl w:val="0"/>
        <w:tabs>
          <w:tab w:val="left" w:pos="90"/>
        </w:tabs>
        <w:rPr>
          <w:b/>
          <w:snapToGrid w:val="0"/>
          <w:color w:val="000080"/>
          <w:u w:val="single"/>
        </w:rPr>
      </w:pPr>
    </w:p>
    <w:p w14:paraId="5E0A769C" w14:textId="77777777" w:rsidR="00AE4224" w:rsidRDefault="00AE4224" w:rsidP="00AE4224">
      <w:pPr>
        <w:widowControl w:val="0"/>
        <w:tabs>
          <w:tab w:val="left" w:pos="90"/>
        </w:tabs>
        <w:rPr>
          <w:b/>
          <w:snapToGrid w:val="0"/>
          <w:color w:val="000080"/>
          <w:sz w:val="26"/>
          <w:u w:val="single"/>
        </w:rPr>
      </w:pPr>
      <w:r>
        <w:rPr>
          <w:b/>
          <w:snapToGrid w:val="0"/>
          <w:color w:val="000080"/>
          <w:u w:val="single"/>
        </w:rPr>
        <w:t xml:space="preserve">AOSTA - CONSOLATO ONORARIO            </w:t>
      </w:r>
    </w:p>
    <w:p w14:paraId="52753415" w14:textId="77777777" w:rsidR="00AE4224" w:rsidRPr="00997ED4" w:rsidRDefault="00AE4224" w:rsidP="00AE4224">
      <w:pPr>
        <w:widowControl w:val="0"/>
        <w:tabs>
          <w:tab w:val="left" w:pos="90"/>
          <w:tab w:val="left" w:pos="2321"/>
        </w:tabs>
        <w:spacing w:before="220"/>
        <w:rPr>
          <w:snapToGrid w:val="0"/>
          <w:color w:val="000000"/>
          <w:sz w:val="26"/>
        </w:rPr>
      </w:pPr>
      <w:r w:rsidRPr="00997ED4">
        <w:rPr>
          <w:b/>
          <w:snapToGrid w:val="0"/>
          <w:color w:val="000000"/>
        </w:rPr>
        <w:t>Indirizzo</w:t>
      </w:r>
      <w:r w:rsidRPr="00997ED4">
        <w:rPr>
          <w:rFonts w:ascii="MS Sans Serif" w:hAnsi="MS Sans Serif"/>
          <w:snapToGrid w:val="0"/>
          <w:sz w:val="24"/>
        </w:rPr>
        <w:tab/>
      </w:r>
      <w:r w:rsidR="009D7BC6">
        <w:rPr>
          <w:snapToGrid w:val="0"/>
          <w:color w:val="000000"/>
        </w:rPr>
        <w:t xml:space="preserve">c/o Alliance </w:t>
      </w:r>
      <w:proofErr w:type="spellStart"/>
      <w:r w:rsidR="009D7BC6">
        <w:rPr>
          <w:snapToGrid w:val="0"/>
          <w:color w:val="000000"/>
        </w:rPr>
        <w:t>Française</w:t>
      </w:r>
      <w:proofErr w:type="spellEnd"/>
      <w:r w:rsidR="009D7BC6">
        <w:rPr>
          <w:snapToGrid w:val="0"/>
          <w:color w:val="000000"/>
        </w:rPr>
        <w:t xml:space="preserve"> – Via Carlo Promis</w:t>
      </w:r>
      <w:r w:rsidRPr="00997ED4">
        <w:rPr>
          <w:snapToGrid w:val="0"/>
          <w:color w:val="000000"/>
        </w:rPr>
        <w:t xml:space="preserve">, </w:t>
      </w:r>
      <w:r w:rsidR="009D7BC6">
        <w:rPr>
          <w:snapToGrid w:val="0"/>
          <w:color w:val="000000"/>
        </w:rPr>
        <w:t>3 - 1°p.</w:t>
      </w:r>
      <w:r w:rsidRPr="00997ED4">
        <w:rPr>
          <w:snapToGrid w:val="0"/>
          <w:color w:val="000000"/>
        </w:rPr>
        <w:t xml:space="preserve"> - 11100 Aosta </w:t>
      </w:r>
    </w:p>
    <w:p w14:paraId="755BFBAB" w14:textId="77777777" w:rsidR="00AE4224" w:rsidRDefault="00AE4224" w:rsidP="00AE4224">
      <w:pPr>
        <w:widowControl w:val="0"/>
        <w:tabs>
          <w:tab w:val="left" w:pos="2321"/>
        </w:tabs>
        <w:rPr>
          <w:snapToGrid w:val="0"/>
          <w:color w:val="000000"/>
          <w:sz w:val="23"/>
        </w:rPr>
      </w:pPr>
      <w:r w:rsidRPr="00997ED4">
        <w:rPr>
          <w:rFonts w:ascii="MS Sans Serif" w:hAnsi="MS Sans Serif"/>
          <w:snapToGrid w:val="0"/>
          <w:sz w:val="24"/>
        </w:rPr>
        <w:tab/>
      </w:r>
      <w:r>
        <w:rPr>
          <w:snapToGrid w:val="0"/>
          <w:color w:val="000000"/>
        </w:rPr>
        <w:t xml:space="preserve">Tel. </w:t>
      </w:r>
      <w:r w:rsidR="009D7BC6">
        <w:rPr>
          <w:snapToGrid w:val="0"/>
          <w:color w:val="000000"/>
        </w:rPr>
        <w:t>3282114776</w:t>
      </w:r>
      <w:r>
        <w:rPr>
          <w:snapToGrid w:val="0"/>
          <w:color w:val="000000"/>
        </w:rPr>
        <w:t xml:space="preserve"> - Fax 016523</w:t>
      </w:r>
      <w:r w:rsidR="009D7BC6">
        <w:rPr>
          <w:snapToGrid w:val="0"/>
          <w:color w:val="000000"/>
        </w:rPr>
        <w:t>1</w:t>
      </w:r>
      <w:r>
        <w:rPr>
          <w:snapToGrid w:val="0"/>
          <w:color w:val="000000"/>
        </w:rPr>
        <w:t>2</w:t>
      </w:r>
      <w:r w:rsidR="009D7BC6">
        <w:rPr>
          <w:snapToGrid w:val="0"/>
          <w:color w:val="000000"/>
        </w:rPr>
        <w:t>68</w:t>
      </w:r>
    </w:p>
    <w:p w14:paraId="64D2BA7E" w14:textId="77777777" w:rsidR="00AE4224" w:rsidRDefault="00AE4224" w:rsidP="00AE422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9D7BC6">
        <w:rPr>
          <w:snapToGrid w:val="0"/>
          <w:color w:val="000000"/>
        </w:rPr>
        <w:t xml:space="preserve"> consulat.vda</w:t>
      </w:r>
      <w:r>
        <w:rPr>
          <w:snapToGrid w:val="0"/>
          <w:color w:val="000000"/>
        </w:rPr>
        <w:t>@</w:t>
      </w:r>
      <w:r w:rsidR="009D7BC6">
        <w:rPr>
          <w:snapToGrid w:val="0"/>
          <w:color w:val="000000"/>
        </w:rPr>
        <w:t>gmail</w:t>
      </w:r>
      <w:r>
        <w:rPr>
          <w:snapToGrid w:val="0"/>
          <w:color w:val="000000"/>
        </w:rPr>
        <w:t>.</w:t>
      </w:r>
      <w:r w:rsidR="009D7BC6">
        <w:rPr>
          <w:snapToGrid w:val="0"/>
          <w:color w:val="000000"/>
        </w:rPr>
        <w:t>com</w:t>
      </w:r>
    </w:p>
    <w:p w14:paraId="034958DB" w14:textId="77777777" w:rsidR="00AE4224" w:rsidRDefault="00AE4224" w:rsidP="00AE422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Aosta                       </w:t>
      </w:r>
    </w:p>
    <w:p w14:paraId="2FE27E4F" w14:textId="77777777" w:rsidR="00AE4224" w:rsidRDefault="00AE4224" w:rsidP="00AE4224">
      <w:pPr>
        <w:widowControl w:val="0"/>
        <w:tabs>
          <w:tab w:val="left" w:pos="2321"/>
        </w:tabs>
        <w:rPr>
          <w:snapToGrid w:val="0"/>
          <w:color w:val="000000"/>
          <w:sz w:val="23"/>
        </w:rPr>
      </w:pPr>
    </w:p>
    <w:p w14:paraId="1F1471BF" w14:textId="77777777" w:rsidR="00AE4224" w:rsidRDefault="00AE4224" w:rsidP="00AE4224">
      <w:pPr>
        <w:pStyle w:val="Corpodeltesto2"/>
        <w:spacing w:before="23"/>
      </w:pPr>
      <w:r>
        <w:t xml:space="preserve">Signor </w:t>
      </w:r>
      <w:r w:rsidR="009D7BC6">
        <w:t>NICOLAS PIERRE ANTOINE</w:t>
      </w:r>
      <w:r>
        <w:t xml:space="preserve"> </w:t>
      </w:r>
      <w:r w:rsidR="009D7BC6">
        <w:t>VIERIN</w:t>
      </w:r>
      <w:r>
        <w:t>, Console Onorario (</w:t>
      </w:r>
      <w:r w:rsidR="00C277B7">
        <w:t>Rinnovo e</w:t>
      </w:r>
      <w:r>
        <w:t xml:space="preserve">xequatur </w:t>
      </w:r>
      <w:r w:rsidR="00C277B7">
        <w:t>15 settembre 2022</w:t>
      </w:r>
      <w:r w:rsidR="00773BEC">
        <w:t xml:space="preserve"> – 22 maggio 202</w:t>
      </w:r>
      <w:r w:rsidR="00C277B7">
        <w:t>7</w:t>
      </w:r>
      <w:r>
        <w:t>)</w:t>
      </w:r>
    </w:p>
    <w:p w14:paraId="6E5C7D15" w14:textId="77777777" w:rsidR="004944D8" w:rsidRDefault="004944D8">
      <w:pPr>
        <w:widowControl w:val="0"/>
        <w:tabs>
          <w:tab w:val="left" w:pos="90"/>
        </w:tabs>
        <w:rPr>
          <w:b/>
          <w:snapToGrid w:val="0"/>
          <w:color w:val="000080"/>
          <w:u w:val="single"/>
        </w:rPr>
      </w:pPr>
    </w:p>
    <w:p w14:paraId="6D378084" w14:textId="77777777" w:rsidR="00AE4224" w:rsidRDefault="00AE4224">
      <w:pPr>
        <w:widowControl w:val="0"/>
        <w:tabs>
          <w:tab w:val="left" w:pos="90"/>
        </w:tabs>
        <w:rPr>
          <w:b/>
          <w:snapToGrid w:val="0"/>
          <w:color w:val="000080"/>
          <w:u w:val="single"/>
        </w:rPr>
      </w:pPr>
    </w:p>
    <w:p w14:paraId="054A4BC2" w14:textId="77777777" w:rsidR="004944D8" w:rsidRDefault="004944D8" w:rsidP="007233CB">
      <w:pPr>
        <w:widowControl w:val="0"/>
        <w:tabs>
          <w:tab w:val="left" w:pos="90"/>
        </w:tabs>
        <w:rPr>
          <w:b/>
          <w:snapToGrid w:val="0"/>
          <w:color w:val="000080"/>
          <w:sz w:val="26"/>
          <w:u w:val="single"/>
        </w:rPr>
      </w:pPr>
      <w:r>
        <w:rPr>
          <w:b/>
          <w:snapToGrid w:val="0"/>
          <w:color w:val="000080"/>
          <w:u w:val="single"/>
        </w:rPr>
        <w:t xml:space="preserve">BARI - CONSOLATO ONORARIO            </w:t>
      </w:r>
    </w:p>
    <w:p w14:paraId="0E48F213" w14:textId="77777777" w:rsidR="00552A90" w:rsidRDefault="00552A90" w:rsidP="007233CB">
      <w:pPr>
        <w:widowControl w:val="0"/>
        <w:tabs>
          <w:tab w:val="left" w:pos="2321"/>
        </w:tabs>
        <w:rPr>
          <w:b/>
          <w:snapToGrid w:val="0"/>
          <w:color w:val="000000"/>
        </w:rPr>
      </w:pPr>
    </w:p>
    <w:p w14:paraId="1F7B76E8" w14:textId="201AEA37" w:rsidR="007233CB" w:rsidRPr="007233CB" w:rsidRDefault="007233CB" w:rsidP="007233CB">
      <w:pPr>
        <w:widowControl w:val="0"/>
        <w:tabs>
          <w:tab w:val="left" w:pos="90"/>
          <w:tab w:val="left" w:pos="2321"/>
        </w:tabs>
        <w:rPr>
          <w:snapToGrid w:val="0"/>
          <w:color w:val="000000"/>
          <w:sz w:val="26"/>
        </w:rPr>
      </w:pPr>
      <w:r w:rsidRPr="007233CB">
        <w:rPr>
          <w:b/>
          <w:snapToGrid w:val="0"/>
          <w:color w:val="000000"/>
        </w:rPr>
        <w:t>Indirizzo</w:t>
      </w:r>
      <w:r w:rsidRPr="007233CB">
        <w:rPr>
          <w:rFonts w:ascii="MS Sans Serif" w:hAnsi="MS Sans Serif"/>
          <w:snapToGrid w:val="0"/>
          <w:sz w:val="24"/>
        </w:rPr>
        <w:tab/>
      </w:r>
      <w:r w:rsidRPr="007233CB">
        <w:rPr>
          <w:snapToGrid w:val="0"/>
          <w:color w:val="000000"/>
        </w:rPr>
        <w:t xml:space="preserve">Via </w:t>
      </w:r>
      <w:r w:rsidR="008021B9">
        <w:rPr>
          <w:snapToGrid w:val="0"/>
          <w:color w:val="000000"/>
        </w:rPr>
        <w:t>Mitolo</w:t>
      </w:r>
      <w:r w:rsidRPr="007233CB">
        <w:rPr>
          <w:snapToGrid w:val="0"/>
          <w:color w:val="000000"/>
        </w:rPr>
        <w:t xml:space="preserve">, </w:t>
      </w:r>
      <w:r w:rsidR="008021B9">
        <w:rPr>
          <w:snapToGrid w:val="0"/>
          <w:color w:val="000000"/>
        </w:rPr>
        <w:t>17/a</w:t>
      </w:r>
      <w:r w:rsidRPr="007233CB">
        <w:rPr>
          <w:snapToGrid w:val="0"/>
          <w:color w:val="000000"/>
        </w:rPr>
        <w:t xml:space="preserve"> - 7012</w:t>
      </w:r>
      <w:r w:rsidR="008021B9">
        <w:rPr>
          <w:snapToGrid w:val="0"/>
          <w:color w:val="000000"/>
        </w:rPr>
        <w:t>4</w:t>
      </w:r>
      <w:r w:rsidRPr="007233CB">
        <w:rPr>
          <w:snapToGrid w:val="0"/>
          <w:color w:val="000000"/>
        </w:rPr>
        <w:t xml:space="preserve"> </w:t>
      </w:r>
      <w:r>
        <w:rPr>
          <w:snapToGrid w:val="0"/>
          <w:color w:val="000000"/>
        </w:rPr>
        <w:t>Bari</w:t>
      </w:r>
      <w:r w:rsidRPr="007233CB">
        <w:rPr>
          <w:snapToGrid w:val="0"/>
          <w:color w:val="000000"/>
        </w:rPr>
        <w:t xml:space="preserve"> </w:t>
      </w:r>
    </w:p>
    <w:p w14:paraId="5E8D5801" w14:textId="0AA20862" w:rsidR="007233CB" w:rsidRDefault="007233CB" w:rsidP="007233CB">
      <w:pPr>
        <w:widowControl w:val="0"/>
        <w:tabs>
          <w:tab w:val="left" w:pos="2321"/>
        </w:tabs>
        <w:rPr>
          <w:snapToGrid w:val="0"/>
          <w:color w:val="000000"/>
          <w:sz w:val="23"/>
        </w:rPr>
      </w:pPr>
      <w:r w:rsidRPr="007233CB">
        <w:rPr>
          <w:rFonts w:ascii="MS Sans Serif" w:hAnsi="MS Sans Serif"/>
          <w:snapToGrid w:val="0"/>
          <w:sz w:val="24"/>
        </w:rPr>
        <w:tab/>
      </w:r>
      <w:r>
        <w:rPr>
          <w:snapToGrid w:val="0"/>
          <w:color w:val="000000"/>
        </w:rPr>
        <w:t>Tel. 080</w:t>
      </w:r>
      <w:r w:rsidR="008021B9">
        <w:rPr>
          <w:snapToGrid w:val="0"/>
          <w:color w:val="000000"/>
        </w:rPr>
        <w:t xml:space="preserve"> </w:t>
      </w:r>
      <w:r>
        <w:rPr>
          <w:snapToGrid w:val="0"/>
          <w:color w:val="000000"/>
        </w:rPr>
        <w:t xml:space="preserve">2460154 </w:t>
      </w:r>
      <w:r w:rsidR="008021B9">
        <w:rPr>
          <w:snapToGrid w:val="0"/>
          <w:color w:val="000000"/>
        </w:rPr>
        <w:t>– 388 8697417</w:t>
      </w:r>
    </w:p>
    <w:p w14:paraId="6F760144" w14:textId="34576835" w:rsidR="007233CB" w:rsidRPr="007233CB" w:rsidRDefault="007233CB">
      <w:pPr>
        <w:widowControl w:val="0"/>
        <w:tabs>
          <w:tab w:val="left" w:pos="2321"/>
        </w:tabs>
        <w:rPr>
          <w:snapToGrid w:val="0"/>
          <w:color w:val="000000"/>
        </w:rPr>
      </w:pPr>
      <w:r>
        <w:rPr>
          <w:b/>
          <w:snapToGrid w:val="0"/>
          <w:color w:val="000000"/>
        </w:rPr>
        <w:tab/>
      </w:r>
      <w:r w:rsidRPr="007233CB">
        <w:rPr>
          <w:snapToGrid w:val="0"/>
          <w:color w:val="000000"/>
        </w:rPr>
        <w:t xml:space="preserve">E-mail </w:t>
      </w:r>
      <w:r w:rsidR="00931DBE">
        <w:rPr>
          <w:snapToGrid w:val="0"/>
          <w:color w:val="000000"/>
        </w:rPr>
        <w:t xml:space="preserve"> </w:t>
      </w:r>
      <w:hyperlink r:id="rId214" w:history="1">
        <w:r w:rsidR="008021B9" w:rsidRPr="00A30D9E">
          <w:rPr>
            <w:rStyle w:val="Collegamentoipertestuale"/>
            <w:snapToGrid w:val="0"/>
          </w:rPr>
          <w:t>consolato.francia.bari@gmail.com</w:t>
        </w:r>
      </w:hyperlink>
      <w:r w:rsidR="008021B9">
        <w:rPr>
          <w:snapToGrid w:val="0"/>
          <w:color w:val="000000"/>
        </w:rPr>
        <w:t xml:space="preserve"> </w:t>
      </w:r>
    </w:p>
    <w:p w14:paraId="1D1B84EB" w14:textId="77777777" w:rsidR="004944D8" w:rsidRDefault="004944D8">
      <w:pPr>
        <w:widowControl w:val="0"/>
        <w:tabs>
          <w:tab w:val="left" w:pos="2321"/>
        </w:tabs>
        <w:rPr>
          <w:snapToGrid w:val="0"/>
          <w:color w:val="000000"/>
          <w:sz w:val="26"/>
        </w:rPr>
      </w:pPr>
      <w:r>
        <w:rPr>
          <w:snapToGrid w:val="0"/>
          <w:color w:val="000000"/>
        </w:rPr>
        <w:t xml:space="preserve"> </w:t>
      </w:r>
      <w:r>
        <w:rPr>
          <w:b/>
          <w:snapToGrid w:val="0"/>
          <w:color w:val="000000"/>
        </w:rPr>
        <w:t>Circoscrizione</w:t>
      </w:r>
      <w:r>
        <w:rPr>
          <w:snapToGrid w:val="0"/>
          <w:sz w:val="24"/>
        </w:rPr>
        <w:tab/>
      </w:r>
      <w:r w:rsidR="00492770">
        <w:rPr>
          <w:snapToGrid w:val="0"/>
        </w:rPr>
        <w:t>Regione Puglia</w:t>
      </w:r>
      <w:r>
        <w:rPr>
          <w:snapToGrid w:val="0"/>
          <w:color w:val="000000"/>
        </w:rPr>
        <w:t xml:space="preserve">                 </w:t>
      </w:r>
    </w:p>
    <w:p w14:paraId="43C6DE8C" w14:textId="77777777" w:rsidR="00931DBE" w:rsidRPr="00874953" w:rsidRDefault="00931DBE">
      <w:pPr>
        <w:widowControl w:val="0"/>
        <w:tabs>
          <w:tab w:val="left" w:pos="2321"/>
        </w:tabs>
        <w:rPr>
          <w:rFonts w:ascii="MS Sans Serif" w:hAnsi="MS Sans Serif"/>
          <w:snapToGrid w:val="0"/>
        </w:rPr>
      </w:pPr>
    </w:p>
    <w:p w14:paraId="3F547D06" w14:textId="77777777" w:rsidR="004944D8" w:rsidRPr="00931DBE" w:rsidRDefault="00931DBE">
      <w:pPr>
        <w:widowControl w:val="0"/>
        <w:tabs>
          <w:tab w:val="left" w:pos="2321"/>
        </w:tabs>
        <w:rPr>
          <w:snapToGrid w:val="0"/>
          <w:color w:val="000000"/>
        </w:rPr>
      </w:pPr>
      <w:r w:rsidRPr="00931DBE">
        <w:rPr>
          <w:snapToGrid w:val="0"/>
        </w:rPr>
        <w:t xml:space="preserve">Signor STEFANO MARIO ROMANAZZI, Console Onorario (Exequatur </w:t>
      </w:r>
      <w:r w:rsidR="00492770">
        <w:rPr>
          <w:snapToGrid w:val="0"/>
        </w:rPr>
        <w:t>18 giugno 2021</w:t>
      </w:r>
      <w:r w:rsidR="00773BEC">
        <w:rPr>
          <w:snapToGrid w:val="0"/>
        </w:rPr>
        <w:t xml:space="preserve"> – </w:t>
      </w:r>
      <w:r w:rsidR="00773BEC" w:rsidRPr="00773BEC">
        <w:rPr>
          <w:snapToGrid w:val="0"/>
        </w:rPr>
        <w:t>9</w:t>
      </w:r>
      <w:r w:rsidR="00773BEC">
        <w:rPr>
          <w:snapToGrid w:val="0"/>
        </w:rPr>
        <w:t xml:space="preserve"> febbraio 2026)</w:t>
      </w:r>
    </w:p>
    <w:p w14:paraId="274D12B1" w14:textId="77777777" w:rsidR="00D011B7" w:rsidRDefault="00D011B7">
      <w:pPr>
        <w:widowControl w:val="0"/>
        <w:tabs>
          <w:tab w:val="left" w:pos="90"/>
        </w:tabs>
        <w:rPr>
          <w:snapToGrid w:val="0"/>
          <w:color w:val="000000"/>
        </w:rPr>
      </w:pPr>
    </w:p>
    <w:p w14:paraId="52D2DD07" w14:textId="77777777" w:rsidR="00190948" w:rsidRDefault="00190948">
      <w:pPr>
        <w:widowControl w:val="0"/>
        <w:tabs>
          <w:tab w:val="left" w:pos="90"/>
        </w:tabs>
        <w:rPr>
          <w:snapToGrid w:val="0"/>
          <w:color w:val="000000"/>
        </w:rPr>
      </w:pPr>
    </w:p>
    <w:p w14:paraId="7E762F61" w14:textId="77777777" w:rsidR="00931DBE" w:rsidRDefault="00931DBE">
      <w:pPr>
        <w:widowControl w:val="0"/>
        <w:tabs>
          <w:tab w:val="left" w:pos="90"/>
        </w:tabs>
        <w:rPr>
          <w:snapToGrid w:val="0"/>
          <w:color w:val="000000"/>
        </w:rPr>
      </w:pPr>
    </w:p>
    <w:p w14:paraId="17049447" w14:textId="77777777" w:rsidR="00D6717B" w:rsidRDefault="004944D8">
      <w:pPr>
        <w:widowControl w:val="0"/>
        <w:tabs>
          <w:tab w:val="left" w:pos="90"/>
        </w:tabs>
        <w:rPr>
          <w:b/>
          <w:snapToGrid w:val="0"/>
          <w:color w:val="000080"/>
          <w:u w:val="single"/>
        </w:rPr>
      </w:pPr>
      <w:r>
        <w:rPr>
          <w:b/>
          <w:snapToGrid w:val="0"/>
          <w:color w:val="000080"/>
          <w:u w:val="single"/>
        </w:rPr>
        <w:t xml:space="preserve">BOLOGNA - CONSOLATO ONORARIO   </w:t>
      </w:r>
    </w:p>
    <w:p w14:paraId="25B91AF9" w14:textId="77777777" w:rsidR="004944D8" w:rsidRPr="00874953" w:rsidRDefault="004944D8">
      <w:pPr>
        <w:widowControl w:val="0"/>
        <w:tabs>
          <w:tab w:val="left" w:pos="90"/>
        </w:tabs>
        <w:rPr>
          <w:b/>
          <w:snapToGrid w:val="0"/>
          <w:color w:val="000080"/>
          <w:u w:val="single"/>
        </w:rPr>
      </w:pPr>
    </w:p>
    <w:p w14:paraId="494C7841" w14:textId="77777777" w:rsidR="00D6717B" w:rsidRDefault="004944D8" w:rsidP="00D6717B">
      <w:pPr>
        <w:widowControl w:val="0"/>
        <w:tabs>
          <w:tab w:val="left" w:pos="90"/>
          <w:tab w:val="left" w:pos="2321"/>
        </w:tabs>
        <w:rPr>
          <w:snapToGrid w:val="0"/>
          <w:color w:val="000000"/>
          <w:sz w:val="23"/>
        </w:rPr>
      </w:pPr>
      <w:r>
        <w:rPr>
          <w:b/>
          <w:snapToGrid w:val="0"/>
          <w:color w:val="000000"/>
        </w:rPr>
        <w:t>Indirizzo</w:t>
      </w:r>
      <w:r>
        <w:rPr>
          <w:rFonts w:ascii="MS Sans Serif" w:hAnsi="MS Sans Serif"/>
          <w:snapToGrid w:val="0"/>
          <w:sz w:val="24"/>
        </w:rPr>
        <w:tab/>
      </w:r>
      <w:r w:rsidR="00D6717B" w:rsidRPr="007233CB">
        <w:rPr>
          <w:snapToGrid w:val="0"/>
          <w:color w:val="000000"/>
        </w:rPr>
        <w:t xml:space="preserve">Via </w:t>
      </w:r>
      <w:r w:rsidR="00B25EEC">
        <w:rPr>
          <w:snapToGrid w:val="0"/>
          <w:color w:val="000000"/>
        </w:rPr>
        <w:t xml:space="preserve">Carlo D’Azeglio, 19 - </w:t>
      </w:r>
      <w:r w:rsidR="00B25EEC" w:rsidRPr="00B25EEC">
        <w:rPr>
          <w:snapToGrid w:val="0"/>
          <w:color w:val="000000"/>
        </w:rPr>
        <w:t>40123 Bologna</w:t>
      </w:r>
    </w:p>
    <w:p w14:paraId="15AE3F7D" w14:textId="77777777" w:rsidR="00CA63A6" w:rsidRPr="00CA63A6" w:rsidRDefault="00D6717B" w:rsidP="00E03D1E">
      <w:pPr>
        <w:widowControl w:val="0"/>
        <w:tabs>
          <w:tab w:val="left" w:pos="2321"/>
        </w:tabs>
        <w:rPr>
          <w:snapToGrid w:val="0"/>
          <w:color w:val="000000"/>
        </w:rPr>
      </w:pPr>
      <w:r>
        <w:rPr>
          <w:b/>
          <w:snapToGrid w:val="0"/>
          <w:color w:val="000000"/>
        </w:rPr>
        <w:tab/>
      </w:r>
      <w:r w:rsidR="00CA63A6" w:rsidRPr="00CA63A6">
        <w:rPr>
          <w:snapToGrid w:val="0"/>
          <w:color w:val="000000"/>
        </w:rPr>
        <w:t>Tel. 0513768503 - 3356159523</w:t>
      </w:r>
    </w:p>
    <w:p w14:paraId="58C66B23" w14:textId="77777777" w:rsidR="00D6717B" w:rsidRDefault="00CA63A6" w:rsidP="00E03D1E">
      <w:pPr>
        <w:widowControl w:val="0"/>
        <w:tabs>
          <w:tab w:val="left" w:pos="2321"/>
        </w:tabs>
        <w:rPr>
          <w:snapToGrid w:val="0"/>
          <w:color w:val="000000"/>
        </w:rPr>
      </w:pPr>
      <w:r>
        <w:rPr>
          <w:b/>
          <w:snapToGrid w:val="0"/>
          <w:color w:val="000000"/>
        </w:rPr>
        <w:tab/>
      </w:r>
      <w:r w:rsidR="00D6717B" w:rsidRPr="007233CB">
        <w:rPr>
          <w:snapToGrid w:val="0"/>
          <w:color w:val="000000"/>
        </w:rPr>
        <w:t xml:space="preserve">E-mail </w:t>
      </w:r>
      <w:r w:rsidR="00D6717B">
        <w:rPr>
          <w:snapToGrid w:val="0"/>
          <w:color w:val="000000"/>
        </w:rPr>
        <w:t xml:space="preserve"> </w:t>
      </w:r>
      <w:hyperlink r:id="rId215" w:history="1">
        <w:r w:rsidRPr="00BA10E8">
          <w:rPr>
            <w:rStyle w:val="Collegamentoipertestuale"/>
            <w:snapToGrid w:val="0"/>
          </w:rPr>
          <w:t>claudio.perrella@rplt.it</w:t>
        </w:r>
      </w:hyperlink>
      <w:r>
        <w:rPr>
          <w:snapToGrid w:val="0"/>
          <w:color w:val="000000"/>
        </w:rPr>
        <w:t xml:space="preserve"> </w:t>
      </w:r>
    </w:p>
    <w:p w14:paraId="4F08F78E" w14:textId="77777777" w:rsidR="00D6717B" w:rsidRDefault="004944D8" w:rsidP="00E03D1E">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sidR="00CD5508" w:rsidRPr="00CD5508">
        <w:rPr>
          <w:snapToGrid w:val="0"/>
        </w:rPr>
        <w:t>Città e Province di Bologna, Rimini e Modena</w:t>
      </w:r>
    </w:p>
    <w:p w14:paraId="260DD442" w14:textId="77777777" w:rsidR="00D6717B" w:rsidRDefault="00D6717B" w:rsidP="00E03D1E">
      <w:pPr>
        <w:widowControl w:val="0"/>
        <w:tabs>
          <w:tab w:val="left" w:pos="2321"/>
        </w:tabs>
        <w:rPr>
          <w:snapToGrid w:val="0"/>
          <w:color w:val="000000"/>
        </w:rPr>
      </w:pPr>
    </w:p>
    <w:p w14:paraId="7B94C15D" w14:textId="77777777" w:rsidR="004944D8" w:rsidRDefault="00CD5508" w:rsidP="00E03D1E">
      <w:pPr>
        <w:widowControl w:val="0"/>
        <w:tabs>
          <w:tab w:val="left" w:pos="2321"/>
        </w:tabs>
        <w:rPr>
          <w:snapToGrid w:val="0"/>
          <w:color w:val="000000"/>
          <w:sz w:val="26"/>
        </w:rPr>
      </w:pPr>
      <w:r>
        <w:rPr>
          <w:snapToGrid w:val="0"/>
          <w:color w:val="000000"/>
        </w:rPr>
        <w:t>Signor CLAUDIO PERRELLA , Console Onorario (Exequatur 19 gennaio 2023 – 15 gennaio 2027)</w:t>
      </w:r>
    </w:p>
    <w:p w14:paraId="14CB0160" w14:textId="77777777" w:rsidR="004944D8" w:rsidRDefault="004944D8">
      <w:pPr>
        <w:widowControl w:val="0"/>
        <w:tabs>
          <w:tab w:val="left" w:pos="90"/>
        </w:tabs>
        <w:rPr>
          <w:b/>
          <w:snapToGrid w:val="0"/>
          <w:color w:val="000080"/>
          <w:u w:val="single"/>
        </w:rPr>
      </w:pPr>
    </w:p>
    <w:p w14:paraId="4B008BA1" w14:textId="77777777" w:rsidR="003564E6" w:rsidRDefault="003564E6">
      <w:pPr>
        <w:widowControl w:val="0"/>
        <w:tabs>
          <w:tab w:val="left" w:pos="90"/>
        </w:tabs>
        <w:rPr>
          <w:b/>
          <w:snapToGrid w:val="0"/>
          <w:color w:val="000080"/>
          <w:u w:val="single"/>
        </w:rPr>
      </w:pPr>
    </w:p>
    <w:p w14:paraId="6EF96B77" w14:textId="77777777" w:rsidR="00190948" w:rsidRDefault="00190948">
      <w:pPr>
        <w:widowControl w:val="0"/>
        <w:tabs>
          <w:tab w:val="left" w:pos="90"/>
        </w:tabs>
        <w:rPr>
          <w:b/>
          <w:snapToGrid w:val="0"/>
          <w:color w:val="000080"/>
          <w:u w:val="single"/>
        </w:rPr>
      </w:pPr>
    </w:p>
    <w:p w14:paraId="719C951C" w14:textId="77777777" w:rsidR="00E504AC" w:rsidRDefault="00E504AC" w:rsidP="00E504AC">
      <w:pPr>
        <w:widowControl w:val="0"/>
        <w:tabs>
          <w:tab w:val="left" w:pos="90"/>
        </w:tabs>
        <w:rPr>
          <w:b/>
          <w:snapToGrid w:val="0"/>
          <w:color w:val="000080"/>
          <w:sz w:val="26"/>
          <w:u w:val="single"/>
        </w:rPr>
      </w:pPr>
      <w:r>
        <w:rPr>
          <w:b/>
          <w:snapToGrid w:val="0"/>
          <w:color w:val="000080"/>
          <w:u w:val="single"/>
        </w:rPr>
        <w:t xml:space="preserve">CAGLIARI - CONSOLATO ONORARIO            </w:t>
      </w:r>
    </w:p>
    <w:p w14:paraId="1F114E22" w14:textId="77777777" w:rsidR="00E504AC" w:rsidRDefault="00E504AC" w:rsidP="00E504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45845">
        <w:rPr>
          <w:snapToGrid w:val="0"/>
          <w:color w:val="000000"/>
        </w:rPr>
        <w:t xml:space="preserve">c/o Alliance </w:t>
      </w:r>
      <w:proofErr w:type="spellStart"/>
      <w:r w:rsidR="00845845">
        <w:rPr>
          <w:snapToGrid w:val="0"/>
          <w:color w:val="000000"/>
        </w:rPr>
        <w:t>Française</w:t>
      </w:r>
      <w:proofErr w:type="spellEnd"/>
      <w:r w:rsidR="00845845">
        <w:rPr>
          <w:snapToGrid w:val="0"/>
          <w:color w:val="000000"/>
        </w:rPr>
        <w:t xml:space="preserve"> – Via Giacomo Puccini</w:t>
      </w:r>
      <w:r>
        <w:rPr>
          <w:snapToGrid w:val="0"/>
          <w:color w:val="000000"/>
        </w:rPr>
        <w:t xml:space="preserve">, </w:t>
      </w:r>
      <w:r w:rsidR="00845845">
        <w:rPr>
          <w:snapToGrid w:val="0"/>
          <w:color w:val="000000"/>
        </w:rPr>
        <w:t>4</w:t>
      </w:r>
      <w:r>
        <w:rPr>
          <w:snapToGrid w:val="0"/>
          <w:color w:val="000000"/>
        </w:rPr>
        <w:t xml:space="preserve"> - 0912</w:t>
      </w:r>
      <w:r w:rsidR="00845845">
        <w:rPr>
          <w:snapToGrid w:val="0"/>
          <w:color w:val="000000"/>
        </w:rPr>
        <w:t>8</w:t>
      </w:r>
      <w:r>
        <w:rPr>
          <w:snapToGrid w:val="0"/>
          <w:color w:val="000000"/>
        </w:rPr>
        <w:t xml:space="preserve"> Cagliari </w:t>
      </w:r>
    </w:p>
    <w:p w14:paraId="75EF24AC" w14:textId="77777777" w:rsidR="00951C27" w:rsidRDefault="00E504AC" w:rsidP="00E504A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rPr>
        <w:t xml:space="preserve">Città </w:t>
      </w:r>
      <w:r w:rsidR="00951C27">
        <w:rPr>
          <w:snapToGrid w:val="0"/>
        </w:rPr>
        <w:t>Metropolitana di</w:t>
      </w:r>
      <w:r>
        <w:rPr>
          <w:snapToGrid w:val="0"/>
        </w:rPr>
        <w:t xml:space="preserve"> </w:t>
      </w:r>
      <w:r>
        <w:rPr>
          <w:snapToGrid w:val="0"/>
          <w:color w:val="000000"/>
        </w:rPr>
        <w:t xml:space="preserve">Cagliari </w:t>
      </w:r>
      <w:r w:rsidR="00951C27">
        <w:rPr>
          <w:snapToGrid w:val="0"/>
          <w:color w:val="000000"/>
        </w:rPr>
        <w:t>e Province di Oristano, Nuoro, Ogliastra, Medio Campidano</w:t>
      </w:r>
    </w:p>
    <w:p w14:paraId="725ECEC5" w14:textId="77777777" w:rsidR="00E504AC" w:rsidRDefault="00951C27" w:rsidP="00E504AC">
      <w:pPr>
        <w:widowControl w:val="0"/>
        <w:tabs>
          <w:tab w:val="left" w:pos="90"/>
          <w:tab w:val="left" w:pos="2321"/>
        </w:tabs>
        <w:spacing w:before="49"/>
        <w:rPr>
          <w:snapToGrid w:val="0"/>
          <w:color w:val="000000"/>
          <w:sz w:val="26"/>
        </w:rPr>
      </w:pPr>
      <w:r>
        <w:rPr>
          <w:snapToGrid w:val="0"/>
          <w:color w:val="000000"/>
        </w:rPr>
        <w:tab/>
      </w:r>
      <w:r>
        <w:rPr>
          <w:snapToGrid w:val="0"/>
          <w:color w:val="000000"/>
        </w:rPr>
        <w:tab/>
        <w:t>e Sulcis Iglesiente</w:t>
      </w:r>
    </w:p>
    <w:p w14:paraId="3A2F582C" w14:textId="77777777" w:rsidR="00E504AC" w:rsidRDefault="00E504AC" w:rsidP="00E504AC">
      <w:pPr>
        <w:widowControl w:val="0"/>
        <w:tabs>
          <w:tab w:val="left" w:pos="2321"/>
        </w:tabs>
        <w:rPr>
          <w:snapToGrid w:val="0"/>
          <w:color w:val="000000"/>
        </w:rPr>
      </w:pPr>
      <w:r>
        <w:rPr>
          <w:rFonts w:ascii="MS Sans Serif" w:hAnsi="MS Sans Serif"/>
          <w:snapToGrid w:val="0"/>
          <w:sz w:val="24"/>
        </w:rPr>
        <w:tab/>
      </w:r>
      <w:r w:rsidR="00FA4E46">
        <w:rPr>
          <w:snapToGrid w:val="0"/>
          <w:color w:val="000000"/>
        </w:rPr>
        <w:t>Tel. 348 4566546</w:t>
      </w:r>
    </w:p>
    <w:p w14:paraId="45566C85" w14:textId="77777777" w:rsidR="00FA4E46" w:rsidRDefault="00FA4E46" w:rsidP="00E504AC">
      <w:pPr>
        <w:widowControl w:val="0"/>
        <w:tabs>
          <w:tab w:val="left" w:pos="2321"/>
        </w:tabs>
        <w:rPr>
          <w:snapToGrid w:val="0"/>
          <w:color w:val="000000"/>
          <w:sz w:val="23"/>
        </w:rPr>
      </w:pPr>
      <w:r>
        <w:rPr>
          <w:snapToGrid w:val="0"/>
          <w:color w:val="000000"/>
        </w:rPr>
        <w:tab/>
      </w:r>
      <w:r w:rsidR="0027735C">
        <w:rPr>
          <w:snapToGrid w:val="0"/>
          <w:color w:val="000000"/>
        </w:rPr>
        <w:t xml:space="preserve">E-mail: </w:t>
      </w:r>
      <w:hyperlink r:id="rId216" w:history="1">
        <w:r w:rsidR="00D6717B" w:rsidRPr="000D6759">
          <w:rPr>
            <w:rStyle w:val="Collegamentoipertestuale"/>
            <w:snapToGrid w:val="0"/>
          </w:rPr>
          <w:t>agenceconsulaire.cagliari@gmail.com</w:t>
        </w:r>
      </w:hyperlink>
      <w:r w:rsidR="0027735C">
        <w:rPr>
          <w:snapToGrid w:val="0"/>
          <w:color w:val="000000"/>
        </w:rPr>
        <w:t xml:space="preserve"> </w:t>
      </w:r>
    </w:p>
    <w:p w14:paraId="1F8E10AC" w14:textId="77777777" w:rsidR="00D1091F" w:rsidRDefault="00E504AC" w:rsidP="00E504AC">
      <w:pPr>
        <w:widowControl w:val="0"/>
        <w:tabs>
          <w:tab w:val="left" w:pos="90"/>
        </w:tabs>
        <w:spacing w:before="23"/>
        <w:rPr>
          <w:snapToGrid w:val="0"/>
          <w:color w:val="000000"/>
        </w:rPr>
      </w:pPr>
      <w:r>
        <w:rPr>
          <w:snapToGrid w:val="0"/>
          <w:color w:val="000000"/>
        </w:rPr>
        <w:t xml:space="preserve">Signor </w:t>
      </w:r>
      <w:r w:rsidR="00845845">
        <w:rPr>
          <w:snapToGrid w:val="0"/>
          <w:color w:val="000000"/>
        </w:rPr>
        <w:t>VINCENT</w:t>
      </w:r>
      <w:r w:rsidR="00492770">
        <w:rPr>
          <w:snapToGrid w:val="0"/>
          <w:color w:val="000000"/>
        </w:rPr>
        <w:t xml:space="preserve"> THOMAS</w:t>
      </w:r>
      <w:r w:rsidR="00845845">
        <w:rPr>
          <w:snapToGrid w:val="0"/>
          <w:color w:val="000000"/>
        </w:rPr>
        <w:t xml:space="preserve"> GERBE</w:t>
      </w:r>
      <w:r>
        <w:rPr>
          <w:snapToGrid w:val="0"/>
          <w:color w:val="000000"/>
        </w:rPr>
        <w:t>, Console Onorario (</w:t>
      </w:r>
      <w:r w:rsidR="00845845">
        <w:rPr>
          <w:snapToGrid w:val="0"/>
          <w:color w:val="000000"/>
        </w:rPr>
        <w:t>E</w:t>
      </w:r>
      <w:r>
        <w:rPr>
          <w:snapToGrid w:val="0"/>
          <w:color w:val="000000"/>
        </w:rPr>
        <w:t xml:space="preserve">xequatur </w:t>
      </w:r>
      <w:r w:rsidR="00951C27">
        <w:rPr>
          <w:snapToGrid w:val="0"/>
          <w:color w:val="000000"/>
        </w:rPr>
        <w:t>17 maggio 2022</w:t>
      </w:r>
      <w:r w:rsidR="00194E09">
        <w:rPr>
          <w:snapToGrid w:val="0"/>
          <w:color w:val="000000"/>
        </w:rPr>
        <w:t xml:space="preserve"> – 23 maggio 2026</w:t>
      </w:r>
      <w:r w:rsidR="006A72DF">
        <w:rPr>
          <w:snapToGrid w:val="0"/>
          <w:color w:val="000000"/>
        </w:rPr>
        <w:t>)</w:t>
      </w:r>
    </w:p>
    <w:p w14:paraId="28224E9C" w14:textId="77777777" w:rsidR="0019548D" w:rsidRDefault="0019548D" w:rsidP="00E504AC">
      <w:pPr>
        <w:widowControl w:val="0"/>
        <w:tabs>
          <w:tab w:val="left" w:pos="90"/>
        </w:tabs>
        <w:spacing w:before="23"/>
        <w:rPr>
          <w:snapToGrid w:val="0"/>
          <w:color w:val="000000"/>
        </w:rPr>
      </w:pPr>
    </w:p>
    <w:p w14:paraId="70BB2326" w14:textId="77777777" w:rsidR="0074033D" w:rsidRDefault="0074033D" w:rsidP="00E504AC">
      <w:pPr>
        <w:widowControl w:val="0"/>
        <w:tabs>
          <w:tab w:val="left" w:pos="90"/>
        </w:tabs>
        <w:spacing w:before="23"/>
        <w:rPr>
          <w:snapToGrid w:val="0"/>
          <w:color w:val="000000"/>
        </w:rPr>
      </w:pPr>
    </w:p>
    <w:p w14:paraId="472E6C05" w14:textId="77777777" w:rsidR="00A914B5" w:rsidRDefault="00A914B5" w:rsidP="00A914B5">
      <w:pPr>
        <w:widowControl w:val="0"/>
        <w:tabs>
          <w:tab w:val="left" w:pos="90"/>
        </w:tabs>
        <w:rPr>
          <w:b/>
          <w:snapToGrid w:val="0"/>
          <w:color w:val="000080"/>
          <w:sz w:val="26"/>
          <w:u w:val="single"/>
        </w:rPr>
      </w:pPr>
      <w:r>
        <w:rPr>
          <w:b/>
          <w:snapToGrid w:val="0"/>
          <w:color w:val="000080"/>
          <w:u w:val="single"/>
        </w:rPr>
        <w:t xml:space="preserve">CATANIA - CONSOLATO ONORARIO       </w:t>
      </w:r>
    </w:p>
    <w:p w14:paraId="5AF2E23E" w14:textId="77777777" w:rsidR="00A914B5" w:rsidRDefault="00A914B5" w:rsidP="00B059E1">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32DE49FA" w14:textId="77777777" w:rsidR="00A914B5" w:rsidRPr="00CA63A6" w:rsidRDefault="00A914B5" w:rsidP="00CA63A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13E74">
        <w:rPr>
          <w:snapToGrid w:val="0"/>
        </w:rPr>
        <w:t xml:space="preserve">Province di </w:t>
      </w:r>
      <w:bookmarkStart w:id="45" w:name="_Hlk176521666"/>
      <w:r w:rsidR="00613E74">
        <w:rPr>
          <w:snapToGrid w:val="0"/>
        </w:rPr>
        <w:t>Catania, Messina, Siracusa, Enna, Ragusa</w:t>
      </w:r>
      <w:bookmarkEnd w:id="45"/>
    </w:p>
    <w:p w14:paraId="14C8D36A" w14:textId="77777777" w:rsidR="008C7484" w:rsidRDefault="008C7484" w:rsidP="00997ED4">
      <w:pPr>
        <w:widowControl w:val="0"/>
        <w:tabs>
          <w:tab w:val="left" w:pos="90"/>
        </w:tabs>
        <w:spacing w:before="23"/>
        <w:rPr>
          <w:snapToGrid w:val="0"/>
          <w:color w:val="000000"/>
        </w:rPr>
      </w:pPr>
    </w:p>
    <w:p w14:paraId="776349F1" w14:textId="77777777" w:rsidR="00190948" w:rsidRDefault="00190948" w:rsidP="00997ED4">
      <w:pPr>
        <w:widowControl w:val="0"/>
        <w:tabs>
          <w:tab w:val="left" w:pos="90"/>
        </w:tabs>
        <w:spacing w:before="23"/>
        <w:rPr>
          <w:snapToGrid w:val="0"/>
          <w:color w:val="000000"/>
        </w:rPr>
      </w:pPr>
    </w:p>
    <w:p w14:paraId="3718AAD9" w14:textId="77777777" w:rsidR="00190948" w:rsidRDefault="00190948" w:rsidP="00997ED4">
      <w:pPr>
        <w:widowControl w:val="0"/>
        <w:tabs>
          <w:tab w:val="left" w:pos="90"/>
        </w:tabs>
        <w:spacing w:before="23"/>
        <w:rPr>
          <w:snapToGrid w:val="0"/>
          <w:color w:val="000000"/>
        </w:rPr>
      </w:pPr>
    </w:p>
    <w:p w14:paraId="485F09E5" w14:textId="77777777" w:rsidR="00997ED4" w:rsidRDefault="00997ED4" w:rsidP="00997ED4">
      <w:pPr>
        <w:widowControl w:val="0"/>
        <w:tabs>
          <w:tab w:val="left" w:pos="90"/>
        </w:tabs>
        <w:spacing w:before="23"/>
        <w:rPr>
          <w:b/>
          <w:snapToGrid w:val="0"/>
          <w:color w:val="000080"/>
          <w:sz w:val="26"/>
          <w:u w:val="single"/>
        </w:rPr>
      </w:pPr>
      <w:r>
        <w:rPr>
          <w:b/>
          <w:snapToGrid w:val="0"/>
          <w:color w:val="000080"/>
          <w:u w:val="single"/>
        </w:rPr>
        <w:t>C</w:t>
      </w:r>
      <w:r w:rsidR="006C7A13">
        <w:rPr>
          <w:b/>
          <w:snapToGrid w:val="0"/>
          <w:color w:val="000080"/>
          <w:u w:val="single"/>
        </w:rPr>
        <w:t>ATANZARO</w:t>
      </w:r>
      <w:r>
        <w:rPr>
          <w:b/>
          <w:snapToGrid w:val="0"/>
          <w:color w:val="000080"/>
          <w:u w:val="single"/>
        </w:rPr>
        <w:t xml:space="preserve"> - CONSOLATO ONORARIO            </w:t>
      </w:r>
    </w:p>
    <w:p w14:paraId="010B5F7A" w14:textId="77777777" w:rsidR="00487F26" w:rsidRDefault="00487F26" w:rsidP="00487F26">
      <w:pPr>
        <w:widowControl w:val="0"/>
        <w:tabs>
          <w:tab w:val="left" w:pos="90"/>
          <w:tab w:val="left" w:pos="2321"/>
        </w:tabs>
        <w:rPr>
          <w:b/>
          <w:snapToGrid w:val="0"/>
          <w:color w:val="000000"/>
        </w:rPr>
      </w:pPr>
    </w:p>
    <w:p w14:paraId="2C5A7129" w14:textId="77777777" w:rsidR="00487F26" w:rsidRDefault="00CB20AC" w:rsidP="00487F2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487F26" w:rsidRPr="00487F26">
        <w:rPr>
          <w:snapToGrid w:val="0"/>
          <w:color w:val="000000"/>
        </w:rPr>
        <w:t>via G. Sensales</w:t>
      </w:r>
      <w:r w:rsidR="00487F26">
        <w:rPr>
          <w:snapToGrid w:val="0"/>
          <w:color w:val="000000"/>
        </w:rPr>
        <w:t>.29 – 88100 Catanzaro</w:t>
      </w:r>
    </w:p>
    <w:p w14:paraId="24B40152" w14:textId="77777777" w:rsidR="00487F26" w:rsidRDefault="00487F26" w:rsidP="00487F26">
      <w:pPr>
        <w:widowControl w:val="0"/>
        <w:tabs>
          <w:tab w:val="left" w:pos="90"/>
          <w:tab w:val="left" w:pos="2321"/>
        </w:tabs>
        <w:rPr>
          <w:snapToGrid w:val="0"/>
          <w:color w:val="000000"/>
        </w:rPr>
      </w:pPr>
      <w:r>
        <w:rPr>
          <w:snapToGrid w:val="0"/>
          <w:color w:val="000000"/>
        </w:rPr>
        <w:tab/>
      </w:r>
      <w:r>
        <w:rPr>
          <w:snapToGrid w:val="0"/>
          <w:color w:val="000000"/>
        </w:rPr>
        <w:tab/>
        <w:t>Tel/fax 0961 727746</w:t>
      </w:r>
    </w:p>
    <w:p w14:paraId="28A37A73" w14:textId="77777777" w:rsidR="00FD395A" w:rsidRPr="00FD395A" w:rsidRDefault="00FD395A" w:rsidP="004B457B">
      <w:pPr>
        <w:widowControl w:val="0"/>
        <w:tabs>
          <w:tab w:val="left" w:pos="2321"/>
        </w:tabs>
        <w:rPr>
          <w:snapToGrid w:val="0"/>
          <w:color w:val="000000"/>
        </w:rPr>
      </w:pPr>
      <w:r w:rsidRPr="00FD395A">
        <w:rPr>
          <w:snapToGrid w:val="0"/>
          <w:color w:val="000000"/>
        </w:rPr>
        <w:tab/>
        <w:t xml:space="preserve">E-mail </w:t>
      </w:r>
      <w:hyperlink r:id="rId217" w:history="1">
        <w:r w:rsidRPr="00160509">
          <w:rPr>
            <w:rStyle w:val="Collegamentoipertestuale"/>
            <w:snapToGrid w:val="0"/>
          </w:rPr>
          <w:t>catanzaro@agenceconsulaire.fr</w:t>
        </w:r>
      </w:hyperlink>
      <w:r>
        <w:rPr>
          <w:snapToGrid w:val="0"/>
          <w:color w:val="000000"/>
        </w:rPr>
        <w:t xml:space="preserve"> </w:t>
      </w:r>
    </w:p>
    <w:p w14:paraId="229D4CD5" w14:textId="77777777" w:rsidR="00997ED4" w:rsidRDefault="00997ED4" w:rsidP="004B457B">
      <w:pPr>
        <w:widowControl w:val="0"/>
        <w:tabs>
          <w:tab w:val="left" w:pos="2321"/>
        </w:tabs>
        <w:rPr>
          <w:snapToGrid w:val="0"/>
        </w:rPr>
      </w:pPr>
      <w:r>
        <w:rPr>
          <w:b/>
          <w:snapToGrid w:val="0"/>
          <w:color w:val="000000"/>
        </w:rPr>
        <w:t>Circoscrizione</w:t>
      </w:r>
      <w:r>
        <w:rPr>
          <w:rFonts w:ascii="MS Sans Serif" w:hAnsi="MS Sans Serif"/>
          <w:snapToGrid w:val="0"/>
          <w:sz w:val="24"/>
        </w:rPr>
        <w:tab/>
      </w:r>
      <w:r w:rsidR="007E13B4">
        <w:rPr>
          <w:snapToGrid w:val="0"/>
        </w:rPr>
        <w:t>Calabria</w:t>
      </w:r>
    </w:p>
    <w:p w14:paraId="0799484F" w14:textId="77777777" w:rsidR="00CA63A6" w:rsidRDefault="00CA63A6" w:rsidP="004B457B">
      <w:pPr>
        <w:widowControl w:val="0"/>
        <w:tabs>
          <w:tab w:val="left" w:pos="2321"/>
        </w:tabs>
        <w:rPr>
          <w:snapToGrid w:val="0"/>
        </w:rPr>
      </w:pPr>
    </w:p>
    <w:p w14:paraId="1E77AE05" w14:textId="77777777" w:rsidR="00487F26" w:rsidRDefault="00487F26" w:rsidP="004B457B">
      <w:pPr>
        <w:widowControl w:val="0"/>
        <w:tabs>
          <w:tab w:val="left" w:pos="2321"/>
        </w:tabs>
        <w:rPr>
          <w:snapToGrid w:val="0"/>
        </w:rPr>
      </w:pPr>
      <w:r>
        <w:rPr>
          <w:snapToGrid w:val="0"/>
        </w:rPr>
        <w:t>Signor ALESSANDRO FERRARI, Console Onorario (Exequatur 15 febbraio 2022 – 24 novembre 2026)</w:t>
      </w:r>
    </w:p>
    <w:p w14:paraId="705BB132" w14:textId="77777777" w:rsidR="004212CC" w:rsidRDefault="004212CC" w:rsidP="007677B2">
      <w:pPr>
        <w:widowControl w:val="0"/>
        <w:tabs>
          <w:tab w:val="left" w:pos="90"/>
        </w:tabs>
        <w:spacing w:before="23"/>
        <w:jc w:val="right"/>
        <w:rPr>
          <w:b/>
          <w:snapToGrid w:val="0"/>
          <w:color w:val="000000"/>
          <w:sz w:val="16"/>
        </w:rPr>
      </w:pPr>
    </w:p>
    <w:p w14:paraId="08A9B647" w14:textId="77777777" w:rsidR="00A2277A" w:rsidRDefault="00A2277A" w:rsidP="007677B2">
      <w:pPr>
        <w:widowControl w:val="0"/>
        <w:tabs>
          <w:tab w:val="left" w:pos="90"/>
        </w:tabs>
        <w:spacing w:before="23"/>
        <w:jc w:val="right"/>
        <w:rPr>
          <w:b/>
          <w:snapToGrid w:val="0"/>
          <w:color w:val="000000"/>
          <w:sz w:val="16"/>
        </w:rPr>
      </w:pPr>
    </w:p>
    <w:p w14:paraId="71C27B43" w14:textId="77777777" w:rsidR="00A2277A" w:rsidRDefault="00A2277A" w:rsidP="007677B2">
      <w:pPr>
        <w:widowControl w:val="0"/>
        <w:tabs>
          <w:tab w:val="left" w:pos="90"/>
        </w:tabs>
        <w:spacing w:before="23"/>
        <w:jc w:val="right"/>
        <w:rPr>
          <w:b/>
          <w:snapToGrid w:val="0"/>
          <w:color w:val="000000"/>
          <w:sz w:val="16"/>
        </w:rPr>
      </w:pPr>
    </w:p>
    <w:p w14:paraId="0592A875" w14:textId="77777777" w:rsidR="004944D8" w:rsidRDefault="004944D8" w:rsidP="007677B2">
      <w:pPr>
        <w:widowControl w:val="0"/>
        <w:tabs>
          <w:tab w:val="left" w:pos="90"/>
        </w:tabs>
        <w:spacing w:before="23"/>
        <w:jc w:val="right"/>
        <w:rPr>
          <w:b/>
          <w:snapToGrid w:val="0"/>
          <w:color w:val="000080"/>
          <w:u w:val="single"/>
        </w:rPr>
      </w:pPr>
      <w:r>
        <w:rPr>
          <w:b/>
          <w:snapToGrid w:val="0"/>
          <w:color w:val="000000"/>
          <w:sz w:val="16"/>
        </w:rPr>
        <w:t>FRANCIA</w:t>
      </w:r>
    </w:p>
    <w:p w14:paraId="6F34F054" w14:textId="77777777" w:rsidR="002118BE" w:rsidRDefault="002118BE">
      <w:pPr>
        <w:widowControl w:val="0"/>
        <w:tabs>
          <w:tab w:val="left" w:pos="90"/>
        </w:tabs>
        <w:rPr>
          <w:b/>
          <w:snapToGrid w:val="0"/>
          <w:color w:val="000080"/>
          <w:u w:val="single"/>
        </w:rPr>
      </w:pPr>
    </w:p>
    <w:p w14:paraId="5CF4BACE" w14:textId="77777777" w:rsidR="005600D1" w:rsidRDefault="005600D1" w:rsidP="005600D1">
      <w:pPr>
        <w:widowControl w:val="0"/>
        <w:tabs>
          <w:tab w:val="left" w:pos="90"/>
        </w:tabs>
        <w:rPr>
          <w:b/>
          <w:snapToGrid w:val="0"/>
          <w:color w:val="000080"/>
          <w:sz w:val="26"/>
          <w:u w:val="single"/>
        </w:rPr>
      </w:pPr>
      <w:r>
        <w:rPr>
          <w:b/>
          <w:snapToGrid w:val="0"/>
          <w:color w:val="000080"/>
          <w:u w:val="single"/>
        </w:rPr>
        <w:t xml:space="preserve">GENOVA - CONSOLATO ONORARIO            </w:t>
      </w:r>
    </w:p>
    <w:p w14:paraId="33AF4714" w14:textId="77777777" w:rsidR="00BD41B7" w:rsidRDefault="00BD41B7" w:rsidP="005600D1">
      <w:pPr>
        <w:widowControl w:val="0"/>
        <w:tabs>
          <w:tab w:val="left" w:pos="2321"/>
        </w:tabs>
        <w:rPr>
          <w:b/>
          <w:snapToGrid w:val="0"/>
          <w:color w:val="000000"/>
        </w:rPr>
      </w:pPr>
    </w:p>
    <w:p w14:paraId="6646A6BA" w14:textId="77777777" w:rsidR="004A10A3" w:rsidRPr="002E5755" w:rsidRDefault="004A10A3" w:rsidP="005600D1">
      <w:pPr>
        <w:widowControl w:val="0"/>
        <w:tabs>
          <w:tab w:val="left" w:pos="2321"/>
        </w:tabs>
        <w:rPr>
          <w:b/>
          <w:snapToGrid w:val="0"/>
          <w:color w:val="000000"/>
        </w:rPr>
      </w:pPr>
      <w:r>
        <w:rPr>
          <w:b/>
          <w:snapToGrid w:val="0"/>
          <w:color w:val="000000"/>
        </w:rPr>
        <w:t>Indirizzo</w:t>
      </w:r>
      <w:r>
        <w:rPr>
          <w:rFonts w:ascii="MS Sans Serif" w:hAnsi="MS Sans Serif"/>
          <w:snapToGrid w:val="0"/>
          <w:sz w:val="24"/>
        </w:rPr>
        <w:tab/>
      </w:r>
      <w:r w:rsidR="00485BDD">
        <w:rPr>
          <w:snapToGrid w:val="0"/>
        </w:rPr>
        <w:t xml:space="preserve">c/o Alliance </w:t>
      </w:r>
      <w:proofErr w:type="spellStart"/>
      <w:r w:rsidR="00485BDD">
        <w:rPr>
          <w:snapToGrid w:val="0"/>
        </w:rPr>
        <w:t>Franç</w:t>
      </w:r>
      <w:r w:rsidRPr="002E5755">
        <w:rPr>
          <w:snapToGrid w:val="0"/>
        </w:rPr>
        <w:t>a</w:t>
      </w:r>
      <w:r w:rsidR="00D3068F">
        <w:rPr>
          <w:snapToGrid w:val="0"/>
        </w:rPr>
        <w:t>ise</w:t>
      </w:r>
      <w:proofErr w:type="spellEnd"/>
      <w:r w:rsidR="00D3068F">
        <w:rPr>
          <w:snapToGrid w:val="0"/>
        </w:rPr>
        <w:t xml:space="preserve"> - </w:t>
      </w:r>
      <w:r w:rsidR="00485BDD">
        <w:rPr>
          <w:snapToGrid w:val="0"/>
        </w:rPr>
        <w:t xml:space="preserve">Via </w:t>
      </w:r>
      <w:r w:rsidR="00D3068F">
        <w:rPr>
          <w:snapToGrid w:val="0"/>
        </w:rPr>
        <w:t>Garibaldi, 20</w:t>
      </w:r>
      <w:r w:rsidRPr="002E5755">
        <w:rPr>
          <w:snapToGrid w:val="0"/>
        </w:rPr>
        <w:t xml:space="preserve"> </w:t>
      </w:r>
      <w:r w:rsidR="002E5755" w:rsidRPr="002E5755">
        <w:rPr>
          <w:snapToGrid w:val="0"/>
        </w:rPr>
        <w:t>–</w:t>
      </w:r>
      <w:r w:rsidRPr="002E5755">
        <w:rPr>
          <w:snapToGrid w:val="0"/>
        </w:rPr>
        <w:t xml:space="preserve"> </w:t>
      </w:r>
      <w:r w:rsidR="002E5755" w:rsidRPr="002E5755">
        <w:rPr>
          <w:snapToGrid w:val="0"/>
        </w:rPr>
        <w:t>161</w:t>
      </w:r>
      <w:r w:rsidR="00D3068F">
        <w:rPr>
          <w:snapToGrid w:val="0"/>
        </w:rPr>
        <w:t xml:space="preserve">24 </w:t>
      </w:r>
      <w:r w:rsidR="002E5755" w:rsidRPr="002E5755">
        <w:rPr>
          <w:snapToGrid w:val="0"/>
        </w:rPr>
        <w:t>G</w:t>
      </w:r>
      <w:r w:rsidRPr="002E5755">
        <w:rPr>
          <w:snapToGrid w:val="0"/>
        </w:rPr>
        <w:t>enova</w:t>
      </w:r>
    </w:p>
    <w:p w14:paraId="3F770CF4" w14:textId="77777777" w:rsidR="005600D1" w:rsidRDefault="005600D1" w:rsidP="005600D1">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FE3F1C">
        <w:rPr>
          <w:snapToGrid w:val="0"/>
        </w:rPr>
        <w:t>Provinc</w:t>
      </w:r>
      <w:r w:rsidR="00BD765F">
        <w:rPr>
          <w:snapToGrid w:val="0"/>
        </w:rPr>
        <w:t>e</w:t>
      </w:r>
      <w:r>
        <w:rPr>
          <w:snapToGrid w:val="0"/>
        </w:rPr>
        <w:t xml:space="preserve"> </w:t>
      </w:r>
      <w:r>
        <w:rPr>
          <w:snapToGrid w:val="0"/>
          <w:color w:val="000000"/>
        </w:rPr>
        <w:t>di Genova</w:t>
      </w:r>
      <w:r w:rsidR="00FE3F1C">
        <w:rPr>
          <w:snapToGrid w:val="0"/>
          <w:color w:val="000000"/>
        </w:rPr>
        <w:t>,</w:t>
      </w:r>
      <w:r w:rsidR="00BD765F">
        <w:rPr>
          <w:snapToGrid w:val="0"/>
          <w:color w:val="000000"/>
        </w:rPr>
        <w:t xml:space="preserve"> Savona e La Spezia</w:t>
      </w:r>
    </w:p>
    <w:p w14:paraId="5538CF3F" w14:textId="77777777" w:rsidR="005600D1" w:rsidRDefault="005600D1" w:rsidP="005600D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737F39" w14:textId="77777777" w:rsidR="004944D8" w:rsidRPr="00D34C4D" w:rsidRDefault="004A10A3">
      <w:pPr>
        <w:widowControl w:val="0"/>
        <w:tabs>
          <w:tab w:val="left" w:pos="90"/>
        </w:tabs>
        <w:rPr>
          <w:snapToGrid w:val="0"/>
          <w:color w:val="000000"/>
        </w:rPr>
      </w:pPr>
      <w:r w:rsidRPr="00D34C4D">
        <w:rPr>
          <w:snapToGrid w:val="0"/>
          <w:color w:val="000000"/>
        </w:rPr>
        <w:t xml:space="preserve">Signor </w:t>
      </w:r>
      <w:r w:rsidR="00165D72">
        <w:rPr>
          <w:snapToGrid w:val="0"/>
          <w:color w:val="000000"/>
        </w:rPr>
        <w:t>LUC PENAUD</w:t>
      </w:r>
      <w:r w:rsidRPr="00D34C4D">
        <w:rPr>
          <w:snapToGrid w:val="0"/>
          <w:color w:val="000000"/>
        </w:rPr>
        <w:t>, Console Onorario (</w:t>
      </w:r>
      <w:r w:rsidR="002F4FCD">
        <w:rPr>
          <w:snapToGrid w:val="0"/>
          <w:color w:val="000000"/>
        </w:rPr>
        <w:t>Rinnovo e</w:t>
      </w:r>
      <w:r w:rsidRPr="00D34C4D">
        <w:rPr>
          <w:snapToGrid w:val="0"/>
          <w:color w:val="000000"/>
        </w:rPr>
        <w:t xml:space="preserve">xequatur </w:t>
      </w:r>
      <w:r w:rsidR="002F4FCD">
        <w:rPr>
          <w:snapToGrid w:val="0"/>
          <w:color w:val="000000"/>
        </w:rPr>
        <w:t>3 novembre 2020</w:t>
      </w:r>
      <w:r w:rsidR="00200063">
        <w:rPr>
          <w:snapToGrid w:val="0"/>
          <w:color w:val="000000"/>
        </w:rPr>
        <w:t xml:space="preserve"> – 10 settembre 2025</w:t>
      </w:r>
      <w:r w:rsidRPr="00D34C4D">
        <w:rPr>
          <w:snapToGrid w:val="0"/>
          <w:color w:val="000000"/>
        </w:rPr>
        <w:t>)</w:t>
      </w:r>
    </w:p>
    <w:p w14:paraId="0CE497A9" w14:textId="77777777" w:rsidR="005600D1" w:rsidRDefault="005600D1">
      <w:pPr>
        <w:widowControl w:val="0"/>
        <w:tabs>
          <w:tab w:val="left" w:pos="90"/>
        </w:tabs>
        <w:rPr>
          <w:b/>
          <w:snapToGrid w:val="0"/>
          <w:color w:val="000080"/>
          <w:u w:val="single"/>
        </w:rPr>
      </w:pPr>
    </w:p>
    <w:p w14:paraId="389ADBE0" w14:textId="77777777" w:rsidR="00D011B7" w:rsidRDefault="00D011B7">
      <w:pPr>
        <w:widowControl w:val="0"/>
        <w:tabs>
          <w:tab w:val="left" w:pos="90"/>
        </w:tabs>
        <w:rPr>
          <w:b/>
          <w:snapToGrid w:val="0"/>
          <w:color w:val="000080"/>
          <w:u w:val="single"/>
        </w:rPr>
      </w:pPr>
    </w:p>
    <w:p w14:paraId="27F20408" w14:textId="77777777" w:rsidR="00051AC2" w:rsidRDefault="00051AC2" w:rsidP="00051AC2">
      <w:pPr>
        <w:widowControl w:val="0"/>
        <w:tabs>
          <w:tab w:val="left" w:pos="90"/>
        </w:tabs>
        <w:rPr>
          <w:b/>
          <w:snapToGrid w:val="0"/>
          <w:color w:val="000080"/>
          <w:sz w:val="26"/>
          <w:u w:val="single"/>
        </w:rPr>
      </w:pPr>
      <w:r>
        <w:rPr>
          <w:b/>
          <w:snapToGrid w:val="0"/>
          <w:color w:val="000080"/>
          <w:u w:val="single"/>
        </w:rPr>
        <w:t xml:space="preserve">LIVORNO - CONSOLATO ONORARIO            </w:t>
      </w:r>
    </w:p>
    <w:p w14:paraId="0A9170B7" w14:textId="77777777" w:rsidR="00051AC2" w:rsidRDefault="00051AC2" w:rsidP="00051AC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 Padula, 251 - 57124 Livorno </w:t>
      </w:r>
    </w:p>
    <w:p w14:paraId="089DCCBD" w14:textId="77777777" w:rsidR="00051AC2" w:rsidRDefault="00051AC2" w:rsidP="00051AC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0586851326 - Fax 0586866119  </w:t>
      </w:r>
    </w:p>
    <w:p w14:paraId="28C4213D" w14:textId="77777777" w:rsidR="00051AC2" w:rsidRDefault="00051AC2" w:rsidP="00051AC2">
      <w:pPr>
        <w:widowControl w:val="0"/>
        <w:tabs>
          <w:tab w:val="left" w:pos="2321"/>
        </w:tabs>
        <w:rPr>
          <w:snapToGrid w:val="0"/>
          <w:color w:val="000000"/>
          <w:sz w:val="23"/>
        </w:rPr>
      </w:pPr>
      <w:r>
        <w:rPr>
          <w:rFonts w:ascii="MS Sans Serif" w:hAnsi="MS Sans Serif"/>
          <w:snapToGrid w:val="0"/>
          <w:sz w:val="24"/>
        </w:rPr>
        <w:tab/>
      </w:r>
      <w:r w:rsidR="00811118">
        <w:rPr>
          <w:snapToGrid w:val="0"/>
          <w:color w:val="000000"/>
        </w:rPr>
        <w:t xml:space="preserve">E-mail </w:t>
      </w:r>
      <w:r>
        <w:rPr>
          <w:snapToGrid w:val="0"/>
          <w:color w:val="000000"/>
        </w:rPr>
        <w:t xml:space="preserve"> info@intramark.it</w:t>
      </w:r>
    </w:p>
    <w:p w14:paraId="073BEBF1" w14:textId="77777777" w:rsidR="00051AC2" w:rsidRDefault="00051AC2" w:rsidP="00051AC2">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Città di Livorno                  </w:t>
      </w:r>
    </w:p>
    <w:p w14:paraId="20D73AAB" w14:textId="77777777" w:rsidR="00051AC2" w:rsidRDefault="00051AC2" w:rsidP="00051AC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BF27BD9" w14:textId="77777777" w:rsidR="00051AC2" w:rsidRDefault="00051AC2" w:rsidP="00051AC2">
      <w:pPr>
        <w:widowControl w:val="0"/>
        <w:tabs>
          <w:tab w:val="left" w:pos="90"/>
        </w:tabs>
        <w:spacing w:before="23"/>
        <w:rPr>
          <w:snapToGrid w:val="0"/>
          <w:color w:val="000000"/>
        </w:rPr>
      </w:pPr>
      <w:r>
        <w:rPr>
          <w:snapToGrid w:val="0"/>
          <w:color w:val="000000"/>
        </w:rPr>
        <w:t>Signora ELENA FERNANDEZ AFFRICANO, Console Onorario (</w:t>
      </w:r>
      <w:r w:rsidR="00AF7133">
        <w:rPr>
          <w:snapToGrid w:val="0"/>
          <w:color w:val="000000"/>
        </w:rPr>
        <w:t xml:space="preserve">Rinnovo exequatur </w:t>
      </w:r>
      <w:r w:rsidR="007A2411">
        <w:rPr>
          <w:snapToGrid w:val="0"/>
          <w:color w:val="000000"/>
        </w:rPr>
        <w:t>30 maggio 2022</w:t>
      </w:r>
      <w:r w:rsidR="000F47EA">
        <w:rPr>
          <w:snapToGrid w:val="0"/>
          <w:color w:val="000000"/>
        </w:rPr>
        <w:t xml:space="preserve"> – 02 maggio 202</w:t>
      </w:r>
      <w:r w:rsidR="007A2411">
        <w:rPr>
          <w:snapToGrid w:val="0"/>
          <w:color w:val="000000"/>
        </w:rPr>
        <w:t>5</w:t>
      </w:r>
      <w:r>
        <w:rPr>
          <w:snapToGrid w:val="0"/>
          <w:color w:val="000000"/>
        </w:rPr>
        <w:t>)</w:t>
      </w:r>
    </w:p>
    <w:p w14:paraId="208629D9" w14:textId="6188210D" w:rsidR="00A914B5" w:rsidRDefault="00A914B5" w:rsidP="00051AC2">
      <w:pPr>
        <w:widowControl w:val="0"/>
        <w:tabs>
          <w:tab w:val="left" w:pos="90"/>
        </w:tabs>
        <w:spacing w:before="23"/>
        <w:rPr>
          <w:snapToGrid w:val="0"/>
          <w:color w:val="000000"/>
        </w:rPr>
      </w:pPr>
    </w:p>
    <w:p w14:paraId="3E68CC2F" w14:textId="77777777" w:rsidR="002F74D5" w:rsidRDefault="002F74D5" w:rsidP="00051AC2">
      <w:pPr>
        <w:widowControl w:val="0"/>
        <w:tabs>
          <w:tab w:val="left" w:pos="90"/>
        </w:tabs>
        <w:spacing w:before="23"/>
        <w:rPr>
          <w:snapToGrid w:val="0"/>
          <w:color w:val="000000"/>
        </w:rPr>
      </w:pPr>
    </w:p>
    <w:p w14:paraId="0D76CEDC" w14:textId="70EFBBA0" w:rsidR="002F74D5" w:rsidRDefault="002F74D5" w:rsidP="002F74D5">
      <w:pPr>
        <w:widowControl w:val="0"/>
        <w:tabs>
          <w:tab w:val="left" w:pos="90"/>
        </w:tabs>
        <w:rPr>
          <w:b/>
          <w:snapToGrid w:val="0"/>
          <w:color w:val="000080"/>
          <w:sz w:val="26"/>
          <w:u w:val="single"/>
        </w:rPr>
      </w:pPr>
      <w:r>
        <w:rPr>
          <w:b/>
          <w:snapToGrid w:val="0"/>
          <w:color w:val="000080"/>
          <w:u w:val="single"/>
        </w:rPr>
        <w:t xml:space="preserve">OLBIA - CONSOLATO ONORARIO            </w:t>
      </w:r>
    </w:p>
    <w:p w14:paraId="21EA7DCE" w14:textId="77777777" w:rsidR="002F74D5" w:rsidRDefault="002F74D5" w:rsidP="002F74D5">
      <w:pPr>
        <w:widowControl w:val="0"/>
        <w:tabs>
          <w:tab w:val="left" w:pos="2321"/>
        </w:tabs>
        <w:rPr>
          <w:b/>
          <w:snapToGrid w:val="0"/>
          <w:color w:val="000000"/>
        </w:rPr>
      </w:pPr>
    </w:p>
    <w:p w14:paraId="3BE8FDEF" w14:textId="1C3B81A2" w:rsidR="002F74D5" w:rsidRPr="002E5755" w:rsidRDefault="002F74D5" w:rsidP="002F74D5">
      <w:pPr>
        <w:widowControl w:val="0"/>
        <w:tabs>
          <w:tab w:val="left" w:pos="2321"/>
        </w:tabs>
        <w:rPr>
          <w:b/>
          <w:snapToGrid w:val="0"/>
          <w:color w:val="000000"/>
        </w:rPr>
      </w:pPr>
      <w:r>
        <w:rPr>
          <w:b/>
          <w:snapToGrid w:val="0"/>
          <w:color w:val="000000"/>
        </w:rPr>
        <w:t>Indirizzo</w:t>
      </w:r>
      <w:r>
        <w:rPr>
          <w:rFonts w:ascii="MS Sans Serif" w:hAnsi="MS Sans Serif"/>
          <w:snapToGrid w:val="0"/>
          <w:sz w:val="24"/>
        </w:rPr>
        <w:tab/>
      </w:r>
      <w:r>
        <w:rPr>
          <w:snapToGrid w:val="0"/>
        </w:rPr>
        <w:t>Corso Umberto I, 22 – 07026 Olbia (SS)</w:t>
      </w:r>
    </w:p>
    <w:p w14:paraId="74629934" w14:textId="1AEFEF9D" w:rsidR="002F74D5" w:rsidRDefault="002F74D5" w:rsidP="002F74D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Città Metropolitana di Sassari e Provincia della Gallura Nord-Est Sardegna</w:t>
      </w:r>
    </w:p>
    <w:p w14:paraId="57438398" w14:textId="77777777" w:rsidR="00AB5A74" w:rsidRPr="00AB5A74" w:rsidRDefault="002F74D5" w:rsidP="002F74D5">
      <w:pPr>
        <w:widowControl w:val="0"/>
        <w:tabs>
          <w:tab w:val="left" w:pos="2321"/>
        </w:tabs>
        <w:rPr>
          <w:snapToGrid w:val="0"/>
        </w:rPr>
      </w:pPr>
      <w:r>
        <w:rPr>
          <w:rFonts w:ascii="MS Sans Serif" w:hAnsi="MS Sans Serif"/>
          <w:snapToGrid w:val="0"/>
          <w:sz w:val="24"/>
        </w:rPr>
        <w:tab/>
      </w:r>
      <w:r w:rsidR="00AB5A74" w:rsidRPr="00AB5A74">
        <w:rPr>
          <w:snapToGrid w:val="0"/>
        </w:rPr>
        <w:t>Tel.</w:t>
      </w:r>
    </w:p>
    <w:p w14:paraId="059C68DD" w14:textId="7CEB7AC3" w:rsidR="002F74D5" w:rsidRPr="00AB5A74" w:rsidRDefault="00AB5A74" w:rsidP="002F74D5">
      <w:pPr>
        <w:widowControl w:val="0"/>
        <w:tabs>
          <w:tab w:val="left" w:pos="2321"/>
        </w:tabs>
        <w:rPr>
          <w:snapToGrid w:val="0"/>
        </w:rPr>
      </w:pPr>
      <w:r w:rsidRPr="00AB5A74">
        <w:rPr>
          <w:snapToGrid w:val="0"/>
        </w:rPr>
        <w:tab/>
        <w:t xml:space="preserve">E-mail </w:t>
      </w:r>
      <w:r w:rsidR="002F74D5" w:rsidRPr="00AB5A74">
        <w:rPr>
          <w:snapToGrid w:val="0"/>
        </w:rPr>
        <w:t xml:space="preserve">                         </w:t>
      </w:r>
    </w:p>
    <w:p w14:paraId="76C391F3" w14:textId="77777777" w:rsidR="00AB5A74" w:rsidRDefault="00AB5A74" w:rsidP="002F74D5">
      <w:pPr>
        <w:widowControl w:val="0"/>
        <w:tabs>
          <w:tab w:val="left" w:pos="90"/>
        </w:tabs>
        <w:rPr>
          <w:snapToGrid w:val="0"/>
          <w:color w:val="000000"/>
        </w:rPr>
      </w:pPr>
    </w:p>
    <w:p w14:paraId="5C6F9B42" w14:textId="4CA38902" w:rsidR="002F74D5" w:rsidRPr="00D34C4D" w:rsidRDefault="002F74D5" w:rsidP="002F74D5">
      <w:pPr>
        <w:widowControl w:val="0"/>
        <w:tabs>
          <w:tab w:val="left" w:pos="90"/>
        </w:tabs>
        <w:rPr>
          <w:snapToGrid w:val="0"/>
          <w:color w:val="000000"/>
        </w:rPr>
      </w:pPr>
      <w:r w:rsidRPr="00D34C4D">
        <w:rPr>
          <w:snapToGrid w:val="0"/>
          <w:color w:val="000000"/>
        </w:rPr>
        <w:t>Signor</w:t>
      </w:r>
      <w:r>
        <w:rPr>
          <w:snapToGrid w:val="0"/>
          <w:color w:val="000000"/>
        </w:rPr>
        <w:t xml:space="preserve">a </w:t>
      </w:r>
      <w:r w:rsidR="00A931A7">
        <w:rPr>
          <w:snapToGrid w:val="0"/>
          <w:color w:val="000000"/>
        </w:rPr>
        <w:t>ANNA CERA</w:t>
      </w:r>
      <w:r>
        <w:rPr>
          <w:snapToGrid w:val="0"/>
          <w:color w:val="000000"/>
        </w:rPr>
        <w:t xml:space="preserve"> </w:t>
      </w:r>
      <w:r w:rsidRPr="00D34C4D">
        <w:rPr>
          <w:snapToGrid w:val="0"/>
          <w:color w:val="000000"/>
        </w:rPr>
        <w:t>, Console Onorario (</w:t>
      </w:r>
      <w:r>
        <w:rPr>
          <w:snapToGrid w:val="0"/>
          <w:color w:val="000000"/>
        </w:rPr>
        <w:t>E</w:t>
      </w:r>
      <w:r w:rsidRPr="00D34C4D">
        <w:rPr>
          <w:snapToGrid w:val="0"/>
          <w:color w:val="000000"/>
        </w:rPr>
        <w:t>xequatur</w:t>
      </w:r>
      <w:r w:rsidR="00A931A7">
        <w:rPr>
          <w:snapToGrid w:val="0"/>
          <w:color w:val="000000"/>
        </w:rPr>
        <w:t xml:space="preserve"> </w:t>
      </w:r>
      <w:r w:rsidR="00497DD4">
        <w:rPr>
          <w:snapToGrid w:val="0"/>
          <w:color w:val="000000"/>
        </w:rPr>
        <w:t>9</w:t>
      </w:r>
      <w:r w:rsidR="00A931A7">
        <w:rPr>
          <w:snapToGrid w:val="0"/>
          <w:color w:val="000000"/>
        </w:rPr>
        <w:t xml:space="preserve"> aprile 2025 – 26 marzo 2030</w:t>
      </w:r>
      <w:r w:rsidRPr="00D34C4D">
        <w:rPr>
          <w:snapToGrid w:val="0"/>
          <w:color w:val="000000"/>
        </w:rPr>
        <w:t>)</w:t>
      </w:r>
    </w:p>
    <w:p w14:paraId="5600209B" w14:textId="6DE747DC" w:rsidR="00CD58C3" w:rsidRDefault="00CD58C3" w:rsidP="00051AC2">
      <w:pPr>
        <w:widowControl w:val="0"/>
        <w:tabs>
          <w:tab w:val="left" w:pos="90"/>
        </w:tabs>
        <w:spacing w:before="23"/>
        <w:rPr>
          <w:snapToGrid w:val="0"/>
          <w:color w:val="000000"/>
        </w:rPr>
      </w:pPr>
    </w:p>
    <w:p w14:paraId="5CBCC645" w14:textId="77777777" w:rsidR="002F74D5" w:rsidRDefault="002F74D5" w:rsidP="00051AC2">
      <w:pPr>
        <w:widowControl w:val="0"/>
        <w:tabs>
          <w:tab w:val="left" w:pos="90"/>
        </w:tabs>
        <w:spacing w:before="23"/>
        <w:rPr>
          <w:snapToGrid w:val="0"/>
          <w:color w:val="000000"/>
        </w:rPr>
      </w:pPr>
    </w:p>
    <w:p w14:paraId="5DEFABAE" w14:textId="77777777" w:rsidR="00CD58C3" w:rsidRDefault="00CD58C3" w:rsidP="00CD58C3">
      <w:pPr>
        <w:widowControl w:val="0"/>
        <w:tabs>
          <w:tab w:val="left" w:pos="90"/>
        </w:tabs>
        <w:spacing w:before="23"/>
        <w:rPr>
          <w:b/>
          <w:snapToGrid w:val="0"/>
          <w:color w:val="000080"/>
          <w:sz w:val="26"/>
          <w:u w:val="single"/>
        </w:rPr>
      </w:pPr>
      <w:r>
        <w:rPr>
          <w:b/>
          <w:snapToGrid w:val="0"/>
          <w:color w:val="000080"/>
          <w:u w:val="single"/>
        </w:rPr>
        <w:t>PALERMO - CONSOLATO ONORARIO</w:t>
      </w:r>
    </w:p>
    <w:p w14:paraId="3F3C096E" w14:textId="305D32FE" w:rsidR="00CD58C3" w:rsidRDefault="00CD58C3" w:rsidP="000315E3">
      <w:pPr>
        <w:widowControl w:val="0"/>
        <w:tabs>
          <w:tab w:val="left" w:pos="90"/>
          <w:tab w:val="left" w:pos="2321"/>
        </w:tabs>
        <w:spacing w:before="220"/>
        <w:rPr>
          <w:snapToGrid w:val="0"/>
          <w:sz w:val="23"/>
        </w:rPr>
      </w:pPr>
      <w:r>
        <w:rPr>
          <w:b/>
          <w:snapToGrid w:val="0"/>
        </w:rPr>
        <w:t>Indirizzo</w:t>
      </w:r>
      <w:r>
        <w:rPr>
          <w:rFonts w:ascii="MS Sans Serif" w:hAnsi="MS Sans Serif"/>
          <w:snapToGrid w:val="0"/>
          <w:sz w:val="24"/>
        </w:rPr>
        <w:tab/>
      </w:r>
      <w:r>
        <w:rPr>
          <w:snapToGrid w:val="0"/>
        </w:rPr>
        <w:t xml:space="preserve"> </w:t>
      </w:r>
    </w:p>
    <w:p w14:paraId="7D429B05" w14:textId="77777777" w:rsidR="00CD58C3" w:rsidRDefault="00CD58C3" w:rsidP="00CD58C3">
      <w:pPr>
        <w:widowControl w:val="0"/>
        <w:tabs>
          <w:tab w:val="left" w:pos="90"/>
          <w:tab w:val="left" w:pos="2321"/>
        </w:tabs>
        <w:spacing w:before="40"/>
        <w:rPr>
          <w:snapToGrid w:val="0"/>
          <w:sz w:val="26"/>
        </w:rPr>
      </w:pPr>
      <w:r>
        <w:rPr>
          <w:b/>
          <w:snapToGrid w:val="0"/>
        </w:rPr>
        <w:t>Circoscrizione</w:t>
      </w:r>
      <w:r>
        <w:rPr>
          <w:rFonts w:ascii="MS Sans Serif" w:hAnsi="MS Sans Serif"/>
          <w:snapToGrid w:val="0"/>
          <w:sz w:val="24"/>
        </w:rPr>
        <w:tab/>
      </w:r>
      <w:r>
        <w:rPr>
          <w:snapToGrid w:val="0"/>
        </w:rPr>
        <w:t>Province di Palermo, Trapani, Agrigento, Caltanissetta</w:t>
      </w:r>
    </w:p>
    <w:p w14:paraId="7F421BC1" w14:textId="77777777" w:rsidR="00CD58C3" w:rsidRPr="005B02CF" w:rsidRDefault="00CD58C3" w:rsidP="00CD58C3">
      <w:pPr>
        <w:widowControl w:val="0"/>
        <w:tabs>
          <w:tab w:val="left" w:pos="2321"/>
        </w:tabs>
        <w:rPr>
          <w:snapToGrid w:val="0"/>
          <w:color w:val="17365D"/>
          <w:sz w:val="23"/>
        </w:rPr>
      </w:pPr>
      <w:r>
        <w:rPr>
          <w:rFonts w:ascii="MS Sans Serif" w:hAnsi="MS Sans Serif"/>
          <w:snapToGrid w:val="0"/>
          <w:color w:val="FF0000"/>
          <w:sz w:val="24"/>
        </w:rPr>
        <w:tab/>
      </w:r>
      <w:r w:rsidRPr="005B02CF">
        <w:rPr>
          <w:snapToGrid w:val="0"/>
          <w:color w:val="17365D"/>
        </w:rPr>
        <w:t xml:space="preserve"> </w:t>
      </w:r>
    </w:p>
    <w:p w14:paraId="2A48FAEE" w14:textId="77777777" w:rsidR="00097496" w:rsidRDefault="00097496" w:rsidP="00051AC2">
      <w:pPr>
        <w:widowControl w:val="0"/>
        <w:tabs>
          <w:tab w:val="left" w:pos="90"/>
        </w:tabs>
        <w:spacing w:before="23"/>
        <w:rPr>
          <w:snapToGrid w:val="0"/>
          <w:color w:val="000000"/>
        </w:rPr>
      </w:pPr>
    </w:p>
    <w:p w14:paraId="4CCF539A" w14:textId="77777777" w:rsidR="00A914B5" w:rsidRDefault="00A914B5" w:rsidP="00A914B5">
      <w:pPr>
        <w:widowControl w:val="0"/>
        <w:tabs>
          <w:tab w:val="left" w:pos="90"/>
        </w:tabs>
        <w:spacing w:before="23"/>
        <w:rPr>
          <w:b/>
          <w:snapToGrid w:val="0"/>
          <w:color w:val="000080"/>
          <w:u w:val="single"/>
        </w:rPr>
      </w:pPr>
      <w:r>
        <w:rPr>
          <w:b/>
          <w:snapToGrid w:val="0"/>
          <w:color w:val="000080"/>
          <w:u w:val="single"/>
        </w:rPr>
        <w:t xml:space="preserve">PARMA - CONSOLATO ONORARIO            </w:t>
      </w:r>
    </w:p>
    <w:p w14:paraId="48C71E4D" w14:textId="77777777" w:rsidR="00B54C29" w:rsidRDefault="00A914B5" w:rsidP="00B54C29">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1861CBCF" w14:textId="2329B895" w:rsidR="00A914B5" w:rsidRDefault="00614F71" w:rsidP="00BC262E">
      <w:pPr>
        <w:widowControl w:val="0"/>
        <w:tabs>
          <w:tab w:val="left" w:pos="90"/>
          <w:tab w:val="left" w:pos="2321"/>
        </w:tabs>
        <w:spacing w:before="220"/>
        <w:rPr>
          <w:snapToGrid w:val="0"/>
          <w:color w:val="000000"/>
          <w:sz w:val="26"/>
        </w:rPr>
      </w:pPr>
      <w:r>
        <w:rPr>
          <w:snapToGrid w:val="0"/>
          <w:color w:val="000000"/>
        </w:rPr>
        <w:t xml:space="preserve"> </w:t>
      </w:r>
      <w:r w:rsidR="00A914B5">
        <w:rPr>
          <w:b/>
          <w:snapToGrid w:val="0"/>
          <w:color w:val="000000"/>
        </w:rPr>
        <w:t>Circoscrizione</w:t>
      </w:r>
      <w:r w:rsidR="00A914B5">
        <w:rPr>
          <w:rFonts w:ascii="MS Sans Serif" w:hAnsi="MS Sans Serif"/>
          <w:snapToGrid w:val="0"/>
          <w:sz w:val="24"/>
        </w:rPr>
        <w:tab/>
      </w:r>
      <w:r w:rsidR="003A1317" w:rsidRPr="003A1317">
        <w:rPr>
          <w:snapToGrid w:val="0"/>
        </w:rPr>
        <w:t>Provincia</w:t>
      </w:r>
      <w:r w:rsidR="00A914B5" w:rsidRPr="003A1317">
        <w:rPr>
          <w:snapToGrid w:val="0"/>
          <w:color w:val="000000"/>
        </w:rPr>
        <w:t xml:space="preserve"> </w:t>
      </w:r>
      <w:r w:rsidR="00A914B5">
        <w:rPr>
          <w:snapToGrid w:val="0"/>
          <w:color w:val="000000"/>
        </w:rPr>
        <w:t xml:space="preserve">di Parma                       </w:t>
      </w:r>
    </w:p>
    <w:p w14:paraId="7AD47546" w14:textId="77777777" w:rsidR="00A914B5" w:rsidRDefault="00A914B5" w:rsidP="00A914B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3A3FDA8" w14:textId="77777777" w:rsidR="004E15FD" w:rsidRDefault="004E15FD">
      <w:pPr>
        <w:widowControl w:val="0"/>
        <w:tabs>
          <w:tab w:val="left" w:pos="90"/>
        </w:tabs>
        <w:rPr>
          <w:b/>
          <w:snapToGrid w:val="0"/>
          <w:color w:val="000080"/>
          <w:u w:val="single"/>
        </w:rPr>
      </w:pPr>
    </w:p>
    <w:p w14:paraId="0547005C" w14:textId="77777777" w:rsidR="004944D8" w:rsidRDefault="004944D8">
      <w:pPr>
        <w:widowControl w:val="0"/>
        <w:tabs>
          <w:tab w:val="left" w:pos="90"/>
        </w:tabs>
        <w:rPr>
          <w:b/>
          <w:snapToGrid w:val="0"/>
          <w:color w:val="000080"/>
          <w:sz w:val="26"/>
          <w:u w:val="single"/>
        </w:rPr>
      </w:pPr>
      <w:r>
        <w:rPr>
          <w:b/>
          <w:snapToGrid w:val="0"/>
          <w:color w:val="000080"/>
          <w:u w:val="single"/>
        </w:rPr>
        <w:t xml:space="preserve">PERUGIA - CONSOLATO ONORARIO    </w:t>
      </w:r>
    </w:p>
    <w:p w14:paraId="0FE5733C" w14:textId="77777777" w:rsidR="004944D8" w:rsidRDefault="004944D8">
      <w:pPr>
        <w:widowControl w:val="0"/>
        <w:tabs>
          <w:tab w:val="left" w:pos="2321"/>
        </w:tabs>
        <w:rPr>
          <w:snapToGrid w:val="0"/>
          <w:color w:val="000000"/>
        </w:rPr>
      </w:pPr>
      <w:r>
        <w:rPr>
          <w:snapToGrid w:val="0"/>
          <w:color w:val="000000"/>
        </w:rPr>
        <w:t xml:space="preserve">  </w:t>
      </w:r>
    </w:p>
    <w:p w14:paraId="708285E8" w14:textId="77777777" w:rsidR="0003201C" w:rsidRPr="00F766A9" w:rsidRDefault="0003201C">
      <w:pPr>
        <w:widowControl w:val="0"/>
        <w:tabs>
          <w:tab w:val="left" w:pos="2321"/>
        </w:tabs>
        <w:rPr>
          <w:rStyle w:val="textbox2"/>
          <w:rFonts w:ascii="Times New Roman" w:hAnsi="Times New Roman"/>
          <w:color w:val="auto"/>
          <w:sz w:val="20"/>
          <w:szCs w:val="20"/>
        </w:rPr>
      </w:pPr>
      <w:r>
        <w:rPr>
          <w:b/>
          <w:snapToGrid w:val="0"/>
          <w:color w:val="000000"/>
        </w:rPr>
        <w:t>Indirizzo</w:t>
      </w:r>
      <w:r>
        <w:rPr>
          <w:snapToGrid w:val="0"/>
          <w:color w:val="000000"/>
        </w:rPr>
        <w:tab/>
      </w:r>
      <w:r w:rsidRPr="00F766A9">
        <w:rPr>
          <w:rStyle w:val="textbox2"/>
          <w:rFonts w:ascii="Times New Roman" w:hAnsi="Times New Roman"/>
          <w:color w:val="auto"/>
          <w:sz w:val="20"/>
          <w:szCs w:val="20"/>
        </w:rPr>
        <w:t xml:space="preserve">Via </w:t>
      </w:r>
      <w:r w:rsidR="0048188D">
        <w:rPr>
          <w:rStyle w:val="textbox2"/>
          <w:rFonts w:ascii="Times New Roman" w:hAnsi="Times New Roman"/>
          <w:color w:val="auto"/>
          <w:sz w:val="20"/>
          <w:szCs w:val="20"/>
        </w:rPr>
        <w:t>Baldeschi</w:t>
      </w:r>
      <w:r w:rsidRPr="00F766A9">
        <w:rPr>
          <w:rStyle w:val="textbox2"/>
          <w:rFonts w:ascii="Times New Roman" w:hAnsi="Times New Roman"/>
          <w:color w:val="auto"/>
          <w:sz w:val="20"/>
          <w:szCs w:val="20"/>
        </w:rPr>
        <w:t>,</w:t>
      </w:r>
      <w:r w:rsidR="0048188D">
        <w:rPr>
          <w:rStyle w:val="textbox2"/>
          <w:rFonts w:ascii="Times New Roman" w:hAnsi="Times New Roman"/>
          <w:color w:val="auto"/>
          <w:sz w:val="20"/>
          <w:szCs w:val="20"/>
        </w:rPr>
        <w:t xml:space="preserve"> 2</w:t>
      </w:r>
      <w:r w:rsidRPr="00F766A9">
        <w:rPr>
          <w:rStyle w:val="textbox2"/>
          <w:rFonts w:ascii="Times New Roman" w:hAnsi="Times New Roman"/>
          <w:color w:val="auto"/>
          <w:sz w:val="20"/>
          <w:szCs w:val="20"/>
        </w:rPr>
        <w:t xml:space="preserve"> – 061</w:t>
      </w:r>
      <w:r w:rsidR="0048188D">
        <w:rPr>
          <w:rStyle w:val="textbox2"/>
          <w:rFonts w:ascii="Times New Roman" w:hAnsi="Times New Roman"/>
          <w:color w:val="auto"/>
          <w:sz w:val="20"/>
          <w:szCs w:val="20"/>
        </w:rPr>
        <w:t>23</w:t>
      </w:r>
      <w:r w:rsidRPr="00F766A9">
        <w:rPr>
          <w:rStyle w:val="textbox2"/>
          <w:rFonts w:ascii="Times New Roman" w:hAnsi="Times New Roman"/>
          <w:color w:val="auto"/>
          <w:sz w:val="20"/>
          <w:szCs w:val="20"/>
        </w:rPr>
        <w:t xml:space="preserve"> Perugia</w:t>
      </w:r>
    </w:p>
    <w:p w14:paraId="5A580F90" w14:textId="77777777" w:rsidR="0003201C" w:rsidRDefault="0003201C">
      <w:pPr>
        <w:widowControl w:val="0"/>
        <w:tabs>
          <w:tab w:val="left" w:pos="2321"/>
        </w:tabs>
        <w:rPr>
          <w:rStyle w:val="textbox2"/>
          <w:rFonts w:ascii="Times New Roman" w:hAnsi="Times New Roman"/>
          <w:color w:val="auto"/>
          <w:sz w:val="20"/>
          <w:szCs w:val="20"/>
        </w:rPr>
      </w:pPr>
      <w:r w:rsidRPr="00F766A9">
        <w:rPr>
          <w:rStyle w:val="textbox2"/>
          <w:rFonts w:ascii="Times New Roman" w:hAnsi="Times New Roman"/>
          <w:color w:val="auto"/>
          <w:sz w:val="20"/>
          <w:szCs w:val="20"/>
        </w:rPr>
        <w:tab/>
        <w:t>Tel. e fax  0755003221</w:t>
      </w:r>
    </w:p>
    <w:p w14:paraId="19E7D81A" w14:textId="704E8ABB" w:rsidR="00BC262E" w:rsidRPr="00F766A9" w:rsidRDefault="00BC262E">
      <w:pPr>
        <w:widowControl w:val="0"/>
        <w:tabs>
          <w:tab w:val="left" w:pos="2321"/>
        </w:tabs>
        <w:rPr>
          <w:snapToGrid w:val="0"/>
        </w:rPr>
      </w:pPr>
      <w:r>
        <w:rPr>
          <w:rStyle w:val="textbox2"/>
          <w:rFonts w:ascii="Times New Roman" w:hAnsi="Times New Roman"/>
          <w:color w:val="auto"/>
          <w:sz w:val="20"/>
          <w:szCs w:val="20"/>
        </w:rPr>
        <w:tab/>
        <w:t xml:space="preserve">E-mail </w:t>
      </w:r>
      <w:hyperlink r:id="rId218" w:history="1">
        <w:r w:rsidRPr="000359E3">
          <w:rPr>
            <w:rStyle w:val="Collegamentoipertestuale"/>
          </w:rPr>
          <w:t>perouse@agenceconsulaire.fr</w:t>
        </w:r>
      </w:hyperlink>
      <w:r>
        <w:rPr>
          <w:rStyle w:val="textbox2"/>
          <w:rFonts w:ascii="Times New Roman" w:hAnsi="Times New Roman"/>
          <w:color w:val="auto"/>
          <w:sz w:val="20"/>
          <w:szCs w:val="20"/>
        </w:rPr>
        <w:t xml:space="preserve"> </w:t>
      </w:r>
    </w:p>
    <w:p w14:paraId="7F59F1E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CC20E9">
        <w:rPr>
          <w:snapToGrid w:val="0"/>
          <w:color w:val="000000"/>
        </w:rPr>
        <w:t>Umbria</w:t>
      </w:r>
    </w:p>
    <w:p w14:paraId="38A349D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                          </w:t>
      </w:r>
    </w:p>
    <w:p w14:paraId="6B55C727" w14:textId="3B541B5F" w:rsidR="00F766A9" w:rsidRDefault="00F766A9">
      <w:pPr>
        <w:widowControl w:val="0"/>
        <w:tabs>
          <w:tab w:val="left" w:pos="2321"/>
        </w:tabs>
        <w:rPr>
          <w:snapToGrid w:val="0"/>
          <w:color w:val="000000"/>
          <w:sz w:val="23"/>
        </w:rPr>
      </w:pPr>
      <w:r>
        <w:rPr>
          <w:snapToGrid w:val="0"/>
          <w:color w:val="000000"/>
        </w:rPr>
        <w:t>Signor GABRIELE GALATIOTO, Console Onorario (</w:t>
      </w:r>
      <w:r w:rsidR="00975884">
        <w:rPr>
          <w:snapToGrid w:val="0"/>
          <w:color w:val="000000"/>
        </w:rPr>
        <w:t xml:space="preserve">Rinnovo exequatur </w:t>
      </w:r>
      <w:r w:rsidR="007045B8">
        <w:rPr>
          <w:snapToGrid w:val="0"/>
          <w:color w:val="000000"/>
        </w:rPr>
        <w:t xml:space="preserve">17 gennaio 2020 </w:t>
      </w:r>
      <w:r w:rsidR="004138D8">
        <w:rPr>
          <w:snapToGrid w:val="0"/>
          <w:color w:val="000000"/>
        </w:rPr>
        <w:t xml:space="preserve"> – 13 aprile 20</w:t>
      </w:r>
      <w:r w:rsidR="007045B8">
        <w:rPr>
          <w:snapToGrid w:val="0"/>
          <w:color w:val="000000"/>
        </w:rPr>
        <w:t>25</w:t>
      </w:r>
      <w:r>
        <w:rPr>
          <w:snapToGrid w:val="0"/>
          <w:color w:val="000000"/>
        </w:rPr>
        <w:t>)</w:t>
      </w:r>
    </w:p>
    <w:p w14:paraId="4D6081B2" w14:textId="77777777" w:rsidR="00B26C17" w:rsidRDefault="00B26C17" w:rsidP="00CD58C3">
      <w:pPr>
        <w:widowControl w:val="0"/>
        <w:tabs>
          <w:tab w:val="left" w:pos="90"/>
        </w:tabs>
        <w:jc w:val="right"/>
        <w:rPr>
          <w:b/>
          <w:snapToGrid w:val="0"/>
          <w:color w:val="000000"/>
          <w:sz w:val="16"/>
        </w:rPr>
      </w:pPr>
    </w:p>
    <w:p w14:paraId="3C015CEC" w14:textId="77777777" w:rsidR="00B26C17" w:rsidRDefault="00B26C17" w:rsidP="00CD58C3">
      <w:pPr>
        <w:widowControl w:val="0"/>
        <w:tabs>
          <w:tab w:val="left" w:pos="90"/>
        </w:tabs>
        <w:rPr>
          <w:b/>
          <w:snapToGrid w:val="0"/>
          <w:color w:val="000080"/>
          <w:u w:val="single"/>
        </w:rPr>
      </w:pPr>
    </w:p>
    <w:p w14:paraId="003A4F1C" w14:textId="77777777" w:rsidR="00B26C17" w:rsidRDefault="00B26C17" w:rsidP="00CD58C3">
      <w:pPr>
        <w:widowControl w:val="0"/>
        <w:tabs>
          <w:tab w:val="left" w:pos="90"/>
        </w:tabs>
        <w:rPr>
          <w:b/>
          <w:snapToGrid w:val="0"/>
          <w:color w:val="000080"/>
          <w:u w:val="single"/>
        </w:rPr>
      </w:pPr>
    </w:p>
    <w:p w14:paraId="4BF51720" w14:textId="7A2BDFEC" w:rsidR="00CD58C3" w:rsidRDefault="00CD58C3" w:rsidP="00CD58C3">
      <w:pPr>
        <w:widowControl w:val="0"/>
        <w:tabs>
          <w:tab w:val="left" w:pos="90"/>
        </w:tabs>
        <w:rPr>
          <w:b/>
          <w:snapToGrid w:val="0"/>
          <w:color w:val="000080"/>
          <w:sz w:val="26"/>
          <w:u w:val="single"/>
        </w:rPr>
      </w:pPr>
      <w:r>
        <w:rPr>
          <w:b/>
          <w:snapToGrid w:val="0"/>
          <w:color w:val="000080"/>
          <w:u w:val="single"/>
        </w:rPr>
        <w:t xml:space="preserve">PESCARA - CONSOLATO ONORARIO            </w:t>
      </w:r>
    </w:p>
    <w:p w14:paraId="1484F54D" w14:textId="77777777" w:rsidR="0027735C" w:rsidRDefault="0027735C" w:rsidP="0027735C">
      <w:pPr>
        <w:widowControl w:val="0"/>
        <w:tabs>
          <w:tab w:val="left" w:pos="2321"/>
        </w:tabs>
        <w:rPr>
          <w:b/>
          <w:snapToGrid w:val="0"/>
          <w:color w:val="000000"/>
        </w:rPr>
      </w:pPr>
    </w:p>
    <w:p w14:paraId="4BC35A2C" w14:textId="77777777" w:rsidR="00CD58C3" w:rsidRDefault="00CD58C3" w:rsidP="0027735C">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sidRPr="0027735C">
        <w:rPr>
          <w:snapToGrid w:val="0"/>
          <w:color w:val="000000"/>
        </w:rPr>
        <w:t>Strad</w:t>
      </w:r>
      <w:r w:rsidRPr="000A78C8">
        <w:rPr>
          <w:snapToGrid w:val="0"/>
          <w:color w:val="000000"/>
        </w:rPr>
        <w:t>a</w:t>
      </w:r>
      <w:r>
        <w:rPr>
          <w:snapToGrid w:val="0"/>
          <w:color w:val="000000"/>
        </w:rPr>
        <w:t xml:space="preserve"> dei Fiori, 8 - 65013 Città di Sant’Angelo (PE) </w:t>
      </w:r>
    </w:p>
    <w:p w14:paraId="2067239A" w14:textId="77777777" w:rsidR="0027735C" w:rsidRDefault="0027735C" w:rsidP="0027735C">
      <w:pPr>
        <w:widowControl w:val="0"/>
        <w:tabs>
          <w:tab w:val="left" w:pos="2321"/>
        </w:tabs>
        <w:rPr>
          <w:snapToGrid w:val="0"/>
          <w:color w:val="000000"/>
        </w:rPr>
      </w:pPr>
      <w:r>
        <w:rPr>
          <w:snapToGrid w:val="0"/>
          <w:color w:val="000000"/>
        </w:rPr>
        <w:tab/>
        <w:t>Tel. 085 95127</w:t>
      </w:r>
    </w:p>
    <w:p w14:paraId="2FCD87B7" w14:textId="77777777" w:rsidR="0027735C" w:rsidRPr="0027735C" w:rsidRDefault="0027735C" w:rsidP="0027735C">
      <w:pPr>
        <w:widowControl w:val="0"/>
        <w:tabs>
          <w:tab w:val="left" w:pos="2321"/>
        </w:tabs>
        <w:rPr>
          <w:snapToGrid w:val="0"/>
          <w:color w:val="000000"/>
        </w:rPr>
      </w:pPr>
      <w:r>
        <w:rPr>
          <w:snapToGrid w:val="0"/>
          <w:color w:val="000000"/>
        </w:rPr>
        <w:tab/>
        <w:t xml:space="preserve">E-mail: </w:t>
      </w:r>
      <w:hyperlink r:id="rId219" w:history="1">
        <w:r w:rsidRPr="00111D75">
          <w:rPr>
            <w:rStyle w:val="Collegamentoipertestuale"/>
            <w:snapToGrid w:val="0"/>
          </w:rPr>
          <w:t>nataliacoppa@yahoo.it</w:t>
        </w:r>
      </w:hyperlink>
      <w:r>
        <w:rPr>
          <w:snapToGrid w:val="0"/>
          <w:color w:val="000000"/>
        </w:rPr>
        <w:t xml:space="preserve"> </w:t>
      </w:r>
    </w:p>
    <w:p w14:paraId="7ADC36DE" w14:textId="77777777" w:rsidR="00CD58C3" w:rsidRDefault="00CD58C3" w:rsidP="00CD58C3">
      <w:pPr>
        <w:widowControl w:val="0"/>
        <w:tabs>
          <w:tab w:val="left" w:pos="2321"/>
        </w:tabs>
        <w:rPr>
          <w:snapToGrid w:val="0"/>
          <w:color w:val="000000"/>
        </w:rPr>
      </w:pPr>
      <w:r w:rsidRPr="0027735C">
        <w:rPr>
          <w:b/>
          <w:snapToGrid w:val="0"/>
          <w:color w:val="000000"/>
        </w:rPr>
        <w:t>Circoscrizione</w:t>
      </w:r>
      <w:r w:rsidRPr="0027735C">
        <w:rPr>
          <w:snapToGrid w:val="0"/>
          <w:color w:val="000000"/>
        </w:rPr>
        <w:tab/>
        <w:t xml:space="preserve">Città di </w:t>
      </w:r>
      <w:r>
        <w:rPr>
          <w:snapToGrid w:val="0"/>
          <w:color w:val="000000"/>
        </w:rPr>
        <w:t xml:space="preserve">Pescara  </w:t>
      </w:r>
    </w:p>
    <w:p w14:paraId="6D31D61C" w14:textId="77777777" w:rsidR="00CD58C3" w:rsidRDefault="00CD58C3" w:rsidP="00CD58C3">
      <w:pPr>
        <w:widowControl w:val="0"/>
        <w:tabs>
          <w:tab w:val="left" w:pos="2321"/>
        </w:tabs>
        <w:rPr>
          <w:snapToGrid w:val="0"/>
          <w:color w:val="000000"/>
        </w:rPr>
      </w:pPr>
    </w:p>
    <w:p w14:paraId="2BEFECEE" w14:textId="77777777" w:rsidR="00CD58C3" w:rsidRDefault="00CD58C3" w:rsidP="00CD58C3">
      <w:pPr>
        <w:widowControl w:val="0"/>
        <w:tabs>
          <w:tab w:val="left" w:pos="2321"/>
        </w:tabs>
        <w:rPr>
          <w:snapToGrid w:val="0"/>
          <w:color w:val="000000"/>
          <w:sz w:val="26"/>
        </w:rPr>
      </w:pPr>
      <w:r>
        <w:rPr>
          <w:snapToGrid w:val="0"/>
          <w:color w:val="000000"/>
        </w:rPr>
        <w:t>Signora NATALIA MARIA COPPA</w:t>
      </w:r>
      <w:r w:rsidR="0027735C">
        <w:rPr>
          <w:snapToGrid w:val="0"/>
          <w:color w:val="000000"/>
        </w:rPr>
        <w:t xml:space="preserve"> SOLARI</w:t>
      </w:r>
      <w:r>
        <w:rPr>
          <w:snapToGrid w:val="0"/>
          <w:color w:val="000000"/>
        </w:rPr>
        <w:t xml:space="preserve">, Console Onorario (Rinnovo exequatur </w:t>
      </w:r>
      <w:r w:rsidR="00A94DC4">
        <w:rPr>
          <w:snapToGrid w:val="0"/>
          <w:color w:val="000000"/>
        </w:rPr>
        <w:t>11 settembre 2021)</w:t>
      </w:r>
    </w:p>
    <w:p w14:paraId="2E612A92" w14:textId="77777777" w:rsidR="00BC320A" w:rsidRPr="00CD58C3" w:rsidRDefault="00BC320A">
      <w:pPr>
        <w:widowControl w:val="0"/>
        <w:tabs>
          <w:tab w:val="left" w:pos="2321"/>
        </w:tabs>
        <w:rPr>
          <w:snapToGrid w:val="0"/>
          <w:sz w:val="16"/>
          <w:szCs w:val="16"/>
        </w:rPr>
      </w:pPr>
    </w:p>
    <w:p w14:paraId="1E805319" w14:textId="0793B76D" w:rsidR="00B26C17" w:rsidRDefault="00B26C17">
      <w:pPr>
        <w:rPr>
          <w:b/>
          <w:snapToGrid w:val="0"/>
          <w:color w:val="000000"/>
          <w:sz w:val="16"/>
        </w:rPr>
      </w:pPr>
      <w:r>
        <w:rPr>
          <w:b/>
          <w:snapToGrid w:val="0"/>
          <w:color w:val="000000"/>
          <w:sz w:val="16"/>
        </w:rPr>
        <w:br w:type="page"/>
      </w:r>
    </w:p>
    <w:p w14:paraId="48F0820D" w14:textId="77777777" w:rsidR="0023136E" w:rsidRDefault="0023136E" w:rsidP="0023136E">
      <w:pPr>
        <w:widowControl w:val="0"/>
        <w:tabs>
          <w:tab w:val="left" w:pos="90"/>
        </w:tabs>
        <w:spacing w:before="23"/>
        <w:rPr>
          <w:b/>
          <w:snapToGrid w:val="0"/>
          <w:color w:val="000000"/>
          <w:sz w:val="16"/>
        </w:rPr>
      </w:pPr>
    </w:p>
    <w:p w14:paraId="1A78DA77" w14:textId="41672A02" w:rsidR="00B26C17" w:rsidRDefault="00B26C17" w:rsidP="0023136E">
      <w:pPr>
        <w:widowControl w:val="0"/>
        <w:tabs>
          <w:tab w:val="left" w:pos="90"/>
        </w:tabs>
        <w:spacing w:before="23"/>
        <w:rPr>
          <w:b/>
          <w:snapToGrid w:val="0"/>
          <w:color w:val="000000"/>
          <w:sz w:val="16"/>
        </w:rPr>
      </w:pPr>
    </w:p>
    <w:p w14:paraId="2DC36798" w14:textId="77777777" w:rsidR="00B26C17" w:rsidRDefault="00B26C17" w:rsidP="0023136E">
      <w:pPr>
        <w:widowControl w:val="0"/>
        <w:tabs>
          <w:tab w:val="left" w:pos="90"/>
        </w:tabs>
        <w:spacing w:before="23"/>
        <w:rPr>
          <w:b/>
          <w:snapToGrid w:val="0"/>
          <w:color w:val="000000"/>
          <w:sz w:val="16"/>
        </w:rPr>
      </w:pPr>
    </w:p>
    <w:p w14:paraId="03495EB2" w14:textId="77777777" w:rsidR="00B26C17" w:rsidRDefault="00B26C17" w:rsidP="00B26C17">
      <w:pPr>
        <w:widowControl w:val="0"/>
        <w:tabs>
          <w:tab w:val="left" w:pos="90"/>
        </w:tabs>
        <w:jc w:val="right"/>
        <w:rPr>
          <w:b/>
          <w:snapToGrid w:val="0"/>
          <w:color w:val="000080"/>
          <w:u w:val="single"/>
        </w:rPr>
      </w:pPr>
      <w:r>
        <w:rPr>
          <w:b/>
          <w:snapToGrid w:val="0"/>
          <w:color w:val="000000"/>
          <w:sz w:val="16"/>
        </w:rPr>
        <w:t>FRANCIA</w:t>
      </w:r>
    </w:p>
    <w:p w14:paraId="3C00BB5A" w14:textId="77777777" w:rsidR="0023136E" w:rsidRDefault="0023136E" w:rsidP="0023136E">
      <w:pPr>
        <w:widowControl w:val="0"/>
        <w:tabs>
          <w:tab w:val="left" w:pos="90"/>
        </w:tabs>
        <w:spacing w:before="23"/>
        <w:rPr>
          <w:b/>
          <w:snapToGrid w:val="0"/>
          <w:color w:val="000000"/>
          <w:sz w:val="16"/>
        </w:rPr>
      </w:pPr>
    </w:p>
    <w:p w14:paraId="03203A4D" w14:textId="77777777" w:rsidR="0023136E" w:rsidRDefault="0023136E" w:rsidP="0023136E">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06693DD8" w14:textId="77777777" w:rsidR="0023136E" w:rsidRDefault="0023136E" w:rsidP="0023136E">
      <w:pPr>
        <w:widowControl w:val="0"/>
        <w:tabs>
          <w:tab w:val="left" w:pos="2321"/>
        </w:tabs>
        <w:rPr>
          <w:b/>
          <w:snapToGrid w:val="0"/>
          <w:color w:val="000000"/>
        </w:rPr>
      </w:pPr>
    </w:p>
    <w:p w14:paraId="0E763ED9" w14:textId="77777777" w:rsidR="00843B9E" w:rsidRDefault="00843B9E" w:rsidP="0023136E">
      <w:pPr>
        <w:widowControl w:val="0"/>
        <w:tabs>
          <w:tab w:val="left" w:pos="2321"/>
        </w:tabs>
        <w:rPr>
          <w:b/>
          <w:snapToGrid w:val="0"/>
          <w:color w:val="000000"/>
        </w:rPr>
      </w:pPr>
      <w:r>
        <w:rPr>
          <w:b/>
          <w:snapToGrid w:val="0"/>
          <w:color w:val="000000"/>
        </w:rPr>
        <w:t>Indirizzo</w:t>
      </w:r>
      <w:r>
        <w:rPr>
          <w:rFonts w:ascii="MS Sans Serif" w:hAnsi="MS Sans Serif"/>
          <w:snapToGrid w:val="0"/>
          <w:sz w:val="24"/>
        </w:rPr>
        <w:tab/>
      </w:r>
      <w:r>
        <w:rPr>
          <w:snapToGrid w:val="0"/>
        </w:rPr>
        <w:t xml:space="preserve">c/o Alliance </w:t>
      </w:r>
      <w:proofErr w:type="spellStart"/>
      <w:r>
        <w:rPr>
          <w:snapToGrid w:val="0"/>
        </w:rPr>
        <w:t>Française</w:t>
      </w:r>
      <w:proofErr w:type="spellEnd"/>
      <w:r>
        <w:rPr>
          <w:snapToGrid w:val="0"/>
        </w:rPr>
        <w:t xml:space="preserve"> – Via Saluzzo,</w:t>
      </w:r>
      <w:r>
        <w:rPr>
          <w:snapToGrid w:val="0"/>
          <w:color w:val="000000"/>
        </w:rPr>
        <w:t xml:space="preserve"> 60 - 10125 Torino</w:t>
      </w:r>
    </w:p>
    <w:p w14:paraId="6955B7DA" w14:textId="77777777" w:rsidR="00843B9E" w:rsidRDefault="0023136E" w:rsidP="0023136E">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P</w:t>
      </w:r>
      <w:r>
        <w:rPr>
          <w:snapToGrid w:val="0"/>
          <w:color w:val="000000"/>
        </w:rPr>
        <w:t>iemonte</w:t>
      </w:r>
    </w:p>
    <w:p w14:paraId="187B1D85" w14:textId="77777777" w:rsidR="00843B9E" w:rsidRDefault="00843B9E" w:rsidP="0023136E">
      <w:pPr>
        <w:widowControl w:val="0"/>
        <w:tabs>
          <w:tab w:val="left" w:pos="90"/>
          <w:tab w:val="left" w:pos="2321"/>
        </w:tabs>
        <w:spacing w:before="40"/>
        <w:rPr>
          <w:snapToGrid w:val="0"/>
          <w:color w:val="000000"/>
        </w:rPr>
      </w:pPr>
    </w:p>
    <w:p w14:paraId="46284817" w14:textId="77777777" w:rsidR="0023136E" w:rsidRDefault="00843B9E" w:rsidP="0023136E">
      <w:pPr>
        <w:widowControl w:val="0"/>
        <w:tabs>
          <w:tab w:val="left" w:pos="90"/>
          <w:tab w:val="left" w:pos="2321"/>
        </w:tabs>
        <w:spacing w:before="40"/>
        <w:rPr>
          <w:snapToGrid w:val="0"/>
          <w:color w:val="000000"/>
          <w:sz w:val="26"/>
        </w:rPr>
      </w:pPr>
      <w:r>
        <w:rPr>
          <w:snapToGrid w:val="0"/>
          <w:color w:val="000000"/>
        </w:rPr>
        <w:t xml:space="preserve">Signor EMANUELE MENOTTI CHIELI, Console Onorario (Exequatur </w:t>
      </w:r>
      <w:r w:rsidR="00810C36">
        <w:rPr>
          <w:snapToGrid w:val="0"/>
          <w:color w:val="000000"/>
        </w:rPr>
        <w:t>6 luglio 2021</w:t>
      </w:r>
      <w:r w:rsidR="0084767A">
        <w:rPr>
          <w:snapToGrid w:val="0"/>
          <w:color w:val="000000"/>
        </w:rPr>
        <w:t xml:space="preserve"> – 6 giugno </w:t>
      </w:r>
      <w:r w:rsidR="0084767A" w:rsidRPr="0084767A">
        <w:rPr>
          <w:snapToGrid w:val="0"/>
          <w:color w:val="000000"/>
        </w:rPr>
        <w:t>2026</w:t>
      </w:r>
      <w:r>
        <w:rPr>
          <w:snapToGrid w:val="0"/>
          <w:color w:val="000000"/>
        </w:rPr>
        <w:t>)</w:t>
      </w:r>
      <w:r w:rsidR="0084767A">
        <w:rPr>
          <w:snapToGrid w:val="0"/>
          <w:color w:val="000000"/>
        </w:rPr>
        <w:t xml:space="preserve"> </w:t>
      </w:r>
    </w:p>
    <w:p w14:paraId="12626CDB" w14:textId="77777777" w:rsidR="0023136E" w:rsidRDefault="0084767A" w:rsidP="0023136E">
      <w:pPr>
        <w:widowControl w:val="0"/>
        <w:tabs>
          <w:tab w:val="left" w:pos="2321"/>
        </w:tabs>
        <w:rPr>
          <w:snapToGrid w:val="0"/>
          <w:color w:val="000000"/>
          <w:sz w:val="23"/>
        </w:rPr>
      </w:pPr>
      <w:r>
        <w:rPr>
          <w:snapToGrid w:val="0"/>
          <w:color w:val="000000"/>
        </w:rPr>
        <w:t xml:space="preserve"> </w:t>
      </w:r>
    </w:p>
    <w:p w14:paraId="64F6C082" w14:textId="77777777" w:rsidR="00F7662A" w:rsidRDefault="004944D8" w:rsidP="008C7484">
      <w:pPr>
        <w:widowControl w:val="0"/>
        <w:tabs>
          <w:tab w:val="left" w:pos="456"/>
          <w:tab w:val="left" w:pos="2321"/>
        </w:tabs>
        <w:rPr>
          <w:b/>
          <w:snapToGrid w:val="0"/>
          <w:color w:val="000080"/>
          <w:u w:val="single"/>
        </w:rPr>
      </w:pPr>
      <w:r>
        <w:rPr>
          <w:snapToGrid w:val="0"/>
          <w:color w:val="000000"/>
        </w:rPr>
        <w:t xml:space="preserve"> </w:t>
      </w:r>
    </w:p>
    <w:p w14:paraId="694428D8" w14:textId="77777777" w:rsidR="004944D8" w:rsidRDefault="004944D8">
      <w:pPr>
        <w:widowControl w:val="0"/>
        <w:tabs>
          <w:tab w:val="left" w:pos="90"/>
        </w:tabs>
        <w:rPr>
          <w:b/>
          <w:snapToGrid w:val="0"/>
          <w:color w:val="000080"/>
          <w:u w:val="single"/>
        </w:rPr>
      </w:pPr>
      <w:r>
        <w:rPr>
          <w:b/>
          <w:snapToGrid w:val="0"/>
          <w:color w:val="000080"/>
          <w:u w:val="single"/>
        </w:rPr>
        <w:t>TRENTO – CONSOLATO ONORARIO</w:t>
      </w:r>
    </w:p>
    <w:p w14:paraId="76DFDCB4" w14:textId="77777777" w:rsidR="004944D8" w:rsidRDefault="004944D8">
      <w:pPr>
        <w:widowControl w:val="0"/>
        <w:tabs>
          <w:tab w:val="left" w:pos="2321"/>
        </w:tabs>
        <w:rPr>
          <w:b/>
          <w:snapToGrid w:val="0"/>
          <w:color w:val="000000"/>
        </w:rPr>
      </w:pPr>
    </w:p>
    <w:p w14:paraId="0522D75C" w14:textId="77777777" w:rsidR="004944D8" w:rsidRDefault="004944D8">
      <w:pPr>
        <w:widowControl w:val="0"/>
        <w:tabs>
          <w:tab w:val="left" w:pos="2321"/>
        </w:tabs>
        <w:rPr>
          <w:snapToGrid w:val="0"/>
          <w:color w:val="000000"/>
        </w:rPr>
      </w:pPr>
      <w:r>
        <w:rPr>
          <w:b/>
          <w:snapToGrid w:val="0"/>
          <w:color w:val="000000"/>
        </w:rPr>
        <w:t>Indirizzo</w:t>
      </w:r>
      <w:r>
        <w:rPr>
          <w:snapToGrid w:val="0"/>
          <w:color w:val="000000"/>
        </w:rPr>
        <w:tab/>
        <w:t xml:space="preserve">Passaggio </w:t>
      </w:r>
      <w:proofErr w:type="spellStart"/>
      <w:r>
        <w:rPr>
          <w:snapToGrid w:val="0"/>
          <w:color w:val="000000"/>
        </w:rPr>
        <w:t>Zippel</w:t>
      </w:r>
      <w:proofErr w:type="spellEnd"/>
      <w:r>
        <w:rPr>
          <w:snapToGrid w:val="0"/>
          <w:color w:val="000000"/>
        </w:rPr>
        <w:t>, 2  - 38100 Trento</w:t>
      </w:r>
    </w:p>
    <w:p w14:paraId="24ACA28A" w14:textId="77777777" w:rsidR="004944D8" w:rsidRDefault="004944D8">
      <w:pPr>
        <w:widowControl w:val="0"/>
        <w:tabs>
          <w:tab w:val="left" w:pos="2321"/>
        </w:tabs>
        <w:rPr>
          <w:snapToGrid w:val="0"/>
          <w:color w:val="000000"/>
        </w:rPr>
      </w:pPr>
      <w:r>
        <w:rPr>
          <w:snapToGrid w:val="0"/>
          <w:color w:val="000000"/>
        </w:rPr>
        <w:tab/>
        <w:t>Tel. 0461238882 – Fax 0461221133</w:t>
      </w:r>
    </w:p>
    <w:p w14:paraId="0DE451DE" w14:textId="77777777" w:rsidR="004944D8" w:rsidRDefault="004944D8">
      <w:pPr>
        <w:widowControl w:val="0"/>
        <w:tabs>
          <w:tab w:val="left" w:pos="2321"/>
        </w:tabs>
        <w:rPr>
          <w:snapToGrid w:val="0"/>
          <w:color w:val="000000"/>
        </w:rPr>
      </w:pPr>
      <w:r>
        <w:rPr>
          <w:b/>
          <w:snapToGrid w:val="0"/>
          <w:color w:val="000000"/>
        </w:rPr>
        <w:t>Circoscrizione</w:t>
      </w:r>
      <w:r>
        <w:rPr>
          <w:b/>
          <w:snapToGrid w:val="0"/>
          <w:color w:val="000000"/>
        </w:rPr>
        <w:tab/>
      </w:r>
      <w:r w:rsidR="00375C12">
        <w:rPr>
          <w:snapToGrid w:val="0"/>
          <w:color w:val="000000"/>
        </w:rPr>
        <w:t>Regione Trentino-Alto Adige</w:t>
      </w:r>
    </w:p>
    <w:p w14:paraId="0B255AF0" w14:textId="77777777" w:rsidR="004944D8" w:rsidRDefault="004944D8">
      <w:pPr>
        <w:widowControl w:val="0"/>
        <w:tabs>
          <w:tab w:val="left" w:pos="2321"/>
        </w:tabs>
        <w:rPr>
          <w:b/>
          <w:snapToGrid w:val="0"/>
          <w:color w:val="000080"/>
          <w:u w:val="single"/>
        </w:rPr>
      </w:pPr>
    </w:p>
    <w:p w14:paraId="331E5FE3" w14:textId="77777777" w:rsidR="004944D8" w:rsidRDefault="004944D8">
      <w:pPr>
        <w:pStyle w:val="Corpodeltesto2"/>
        <w:tabs>
          <w:tab w:val="clear" w:pos="90"/>
          <w:tab w:val="left" w:pos="2321"/>
        </w:tabs>
        <w:spacing w:before="0"/>
        <w:rPr>
          <w:b/>
          <w:color w:val="000080"/>
          <w:u w:val="single"/>
        </w:rPr>
      </w:pPr>
      <w:r>
        <w:t xml:space="preserve">Signora MARIA EMANUELA DE ABBONDI, Console Onorario (Rinnovo exequatur </w:t>
      </w:r>
      <w:r w:rsidR="009A050A">
        <w:t>10 gennaio 2023</w:t>
      </w:r>
      <w:r>
        <w:t>)</w:t>
      </w:r>
    </w:p>
    <w:p w14:paraId="2F5151DF" w14:textId="77777777" w:rsidR="004944D8" w:rsidRDefault="004944D8">
      <w:pPr>
        <w:widowControl w:val="0"/>
        <w:tabs>
          <w:tab w:val="left" w:pos="2321"/>
        </w:tabs>
        <w:rPr>
          <w:b/>
          <w:snapToGrid w:val="0"/>
          <w:color w:val="000080"/>
          <w:u w:val="single"/>
        </w:rPr>
      </w:pPr>
    </w:p>
    <w:p w14:paraId="5DBE99A6" w14:textId="77777777" w:rsidR="00D011B7" w:rsidRDefault="00D011B7">
      <w:pPr>
        <w:widowControl w:val="0"/>
        <w:tabs>
          <w:tab w:val="left" w:pos="2321"/>
        </w:tabs>
        <w:rPr>
          <w:b/>
          <w:snapToGrid w:val="0"/>
          <w:color w:val="000080"/>
          <w:u w:val="single"/>
        </w:rPr>
      </w:pPr>
    </w:p>
    <w:p w14:paraId="741953A3" w14:textId="77777777" w:rsidR="00257A07" w:rsidRDefault="00257A07" w:rsidP="00257A07">
      <w:pPr>
        <w:widowControl w:val="0"/>
        <w:tabs>
          <w:tab w:val="left" w:pos="2321"/>
        </w:tabs>
        <w:rPr>
          <w:b/>
          <w:snapToGrid w:val="0"/>
          <w:color w:val="000080"/>
          <w:sz w:val="26"/>
          <w:u w:val="single"/>
        </w:rPr>
      </w:pPr>
      <w:r>
        <w:rPr>
          <w:b/>
          <w:snapToGrid w:val="0"/>
          <w:color w:val="000080"/>
          <w:u w:val="single"/>
        </w:rPr>
        <w:t xml:space="preserve">TRIESTE - CONSOLATO ONORARIO            </w:t>
      </w:r>
    </w:p>
    <w:p w14:paraId="0AAA885B" w14:textId="7C5A5F02" w:rsidR="00257A07" w:rsidRDefault="00257A07" w:rsidP="00257A0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138D8">
        <w:rPr>
          <w:snapToGrid w:val="0"/>
          <w:color w:val="000000"/>
        </w:rPr>
        <w:t>San Lazzaro Umberto</w:t>
      </w:r>
      <w:r>
        <w:rPr>
          <w:snapToGrid w:val="0"/>
          <w:color w:val="000000"/>
        </w:rPr>
        <w:t xml:space="preserve">, </w:t>
      </w:r>
      <w:r w:rsidR="004138D8">
        <w:rPr>
          <w:snapToGrid w:val="0"/>
          <w:color w:val="000000"/>
        </w:rPr>
        <w:t>15</w:t>
      </w:r>
      <w:r>
        <w:rPr>
          <w:snapToGrid w:val="0"/>
          <w:color w:val="000000"/>
        </w:rPr>
        <w:t xml:space="preserve"> - 3412</w:t>
      </w:r>
      <w:r w:rsidR="004138D8">
        <w:rPr>
          <w:snapToGrid w:val="0"/>
          <w:color w:val="000000"/>
        </w:rPr>
        <w:t>2</w:t>
      </w:r>
      <w:r>
        <w:rPr>
          <w:snapToGrid w:val="0"/>
          <w:color w:val="000000"/>
        </w:rPr>
        <w:t xml:space="preserve"> Trieste </w:t>
      </w:r>
    </w:p>
    <w:p w14:paraId="4B3DD384" w14:textId="31FBD88C" w:rsidR="00257A07" w:rsidRDefault="00257A07" w:rsidP="00257A0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1DE83B3C" w14:textId="77777777" w:rsidR="00257A07" w:rsidRDefault="00257A07" w:rsidP="00257A07">
      <w:pPr>
        <w:widowControl w:val="0"/>
        <w:tabs>
          <w:tab w:val="left" w:pos="90"/>
          <w:tab w:val="left" w:pos="2321"/>
        </w:tabs>
        <w:spacing w:before="49"/>
        <w:rPr>
          <w:snapToGrid w:val="0"/>
          <w:color w:val="000000"/>
        </w:rPr>
      </w:pPr>
      <w:r>
        <w:rPr>
          <w:b/>
          <w:snapToGrid w:val="0"/>
          <w:color w:val="000000"/>
        </w:rPr>
        <w:t>Circoscrizione</w:t>
      </w:r>
      <w:r>
        <w:rPr>
          <w:snapToGrid w:val="0"/>
          <w:color w:val="000000"/>
        </w:rPr>
        <w:tab/>
        <w:t xml:space="preserve">Città di Trieste    </w:t>
      </w:r>
    </w:p>
    <w:p w14:paraId="71351CD3" w14:textId="77777777" w:rsidR="00257A07" w:rsidRPr="00242B38" w:rsidRDefault="00257A07" w:rsidP="00257A07">
      <w:pPr>
        <w:widowControl w:val="0"/>
        <w:tabs>
          <w:tab w:val="left" w:pos="90"/>
          <w:tab w:val="left" w:pos="2321"/>
        </w:tabs>
        <w:spacing w:before="49"/>
        <w:rPr>
          <w:snapToGrid w:val="0"/>
          <w:color w:val="000000"/>
        </w:rPr>
      </w:pPr>
    </w:p>
    <w:p w14:paraId="1D9FB50E" w14:textId="24840D4C" w:rsidR="00AE6B6F" w:rsidRDefault="00257A07" w:rsidP="00257A07">
      <w:pPr>
        <w:widowControl w:val="0"/>
        <w:tabs>
          <w:tab w:val="left" w:pos="90"/>
        </w:tabs>
        <w:spacing w:before="23"/>
        <w:rPr>
          <w:snapToGrid w:val="0"/>
          <w:color w:val="000000"/>
        </w:rPr>
      </w:pPr>
      <w:r>
        <w:rPr>
          <w:snapToGrid w:val="0"/>
          <w:color w:val="000000"/>
        </w:rPr>
        <w:t>Signor</w:t>
      </w:r>
      <w:r w:rsidR="004138D8">
        <w:rPr>
          <w:snapToGrid w:val="0"/>
          <w:color w:val="000000"/>
        </w:rPr>
        <w:t>a</w:t>
      </w:r>
      <w:r>
        <w:rPr>
          <w:snapToGrid w:val="0"/>
          <w:color w:val="000000"/>
        </w:rPr>
        <w:t xml:space="preserve"> </w:t>
      </w:r>
      <w:r w:rsidR="004138D8">
        <w:rPr>
          <w:snapToGrid w:val="0"/>
          <w:color w:val="000000"/>
        </w:rPr>
        <w:t>AGNESE GHERSI</w:t>
      </w:r>
      <w:r>
        <w:rPr>
          <w:snapToGrid w:val="0"/>
          <w:color w:val="000000"/>
        </w:rPr>
        <w:t>, Console Onorario (</w:t>
      </w:r>
      <w:r w:rsidR="00242B38">
        <w:rPr>
          <w:snapToGrid w:val="0"/>
          <w:color w:val="000000"/>
        </w:rPr>
        <w:t>E</w:t>
      </w:r>
      <w:r>
        <w:rPr>
          <w:snapToGrid w:val="0"/>
          <w:color w:val="000000"/>
        </w:rPr>
        <w:t xml:space="preserve">xequatur </w:t>
      </w:r>
      <w:r w:rsidR="004138D8">
        <w:rPr>
          <w:snapToGrid w:val="0"/>
          <w:color w:val="000000"/>
        </w:rPr>
        <w:t>11 giugno</w:t>
      </w:r>
      <w:r w:rsidR="000922AE">
        <w:rPr>
          <w:snapToGrid w:val="0"/>
          <w:color w:val="000000"/>
        </w:rPr>
        <w:t xml:space="preserve"> 2025</w:t>
      </w:r>
      <w:r w:rsidR="004138D8">
        <w:rPr>
          <w:snapToGrid w:val="0"/>
          <w:color w:val="000000"/>
        </w:rPr>
        <w:t xml:space="preserve"> – 1° gennaio 2030</w:t>
      </w:r>
      <w:r>
        <w:rPr>
          <w:snapToGrid w:val="0"/>
          <w:color w:val="000000"/>
        </w:rPr>
        <w:t>)</w:t>
      </w:r>
    </w:p>
    <w:p w14:paraId="12F18ADE" w14:textId="77777777" w:rsidR="006F37A0" w:rsidRDefault="006F37A0" w:rsidP="00F7662A">
      <w:pPr>
        <w:widowControl w:val="0"/>
        <w:tabs>
          <w:tab w:val="left" w:pos="2321"/>
        </w:tabs>
        <w:rPr>
          <w:snapToGrid w:val="0"/>
          <w:color w:val="000000"/>
          <w:sz w:val="23"/>
        </w:rPr>
      </w:pPr>
    </w:p>
    <w:p w14:paraId="576923A4" w14:textId="77777777" w:rsidR="0023136E" w:rsidRDefault="0023136E" w:rsidP="006F37A0">
      <w:pPr>
        <w:widowControl w:val="0"/>
        <w:tabs>
          <w:tab w:val="left" w:pos="90"/>
        </w:tabs>
        <w:rPr>
          <w:b/>
          <w:snapToGrid w:val="0"/>
          <w:color w:val="000080"/>
          <w:u w:val="single"/>
        </w:rPr>
      </w:pPr>
    </w:p>
    <w:p w14:paraId="77891EDF" w14:textId="77777777" w:rsidR="004E15FD" w:rsidRDefault="004E15FD" w:rsidP="004E15FD">
      <w:pPr>
        <w:widowControl w:val="0"/>
        <w:tabs>
          <w:tab w:val="left" w:pos="90"/>
        </w:tabs>
        <w:spacing w:before="23"/>
        <w:rPr>
          <w:b/>
          <w:snapToGrid w:val="0"/>
          <w:color w:val="000080"/>
          <w:sz w:val="26"/>
          <w:u w:val="single"/>
        </w:rPr>
      </w:pPr>
      <w:r>
        <w:rPr>
          <w:b/>
          <w:snapToGrid w:val="0"/>
          <w:color w:val="000080"/>
          <w:u w:val="single"/>
        </w:rPr>
        <w:t xml:space="preserve">VENEZIA - CONSOLATO ONORARIO            </w:t>
      </w:r>
    </w:p>
    <w:p w14:paraId="6272381C" w14:textId="77777777" w:rsidR="004E15FD" w:rsidRDefault="004E15FD" w:rsidP="004E15FD">
      <w:pPr>
        <w:widowControl w:val="0"/>
        <w:tabs>
          <w:tab w:val="left" w:pos="90"/>
          <w:tab w:val="left" w:pos="2321"/>
        </w:tabs>
        <w:rPr>
          <w:b/>
          <w:snapToGrid w:val="0"/>
          <w:color w:val="000000"/>
        </w:rPr>
      </w:pPr>
    </w:p>
    <w:p w14:paraId="52DF87FA" w14:textId="77777777" w:rsidR="004E15FD" w:rsidRDefault="004E15FD" w:rsidP="004E15FD">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DC18EB">
        <w:rPr>
          <w:snapToGrid w:val="0"/>
          <w:color w:val="000000"/>
        </w:rPr>
        <w:t>Sestiere San Polo</w:t>
      </w:r>
      <w:r>
        <w:rPr>
          <w:snapToGrid w:val="0"/>
          <w:color w:val="000000"/>
        </w:rPr>
        <w:t xml:space="preserve"> 6</w:t>
      </w:r>
      <w:r w:rsidR="00DC18EB">
        <w:rPr>
          <w:snapToGrid w:val="0"/>
          <w:color w:val="000000"/>
        </w:rPr>
        <w:t>25 – Calle dei Cinque</w:t>
      </w:r>
      <w:r>
        <w:rPr>
          <w:snapToGrid w:val="0"/>
          <w:color w:val="000000"/>
        </w:rPr>
        <w:t xml:space="preserve"> – 3012</w:t>
      </w:r>
      <w:r w:rsidR="00AE0641">
        <w:rPr>
          <w:snapToGrid w:val="0"/>
          <w:color w:val="000000"/>
        </w:rPr>
        <w:t>5</w:t>
      </w:r>
      <w:r>
        <w:rPr>
          <w:snapToGrid w:val="0"/>
          <w:color w:val="000000"/>
        </w:rPr>
        <w:t xml:space="preserve"> Venezia</w:t>
      </w:r>
    </w:p>
    <w:p w14:paraId="64705AAF" w14:textId="77777777" w:rsidR="004E15FD" w:rsidRDefault="004E15FD" w:rsidP="004E15FD">
      <w:pPr>
        <w:widowControl w:val="0"/>
        <w:tabs>
          <w:tab w:val="left" w:pos="90"/>
          <w:tab w:val="left" w:pos="2321"/>
        </w:tabs>
        <w:rPr>
          <w:snapToGrid w:val="0"/>
          <w:color w:val="000000"/>
        </w:rPr>
      </w:pPr>
      <w:r>
        <w:rPr>
          <w:snapToGrid w:val="0"/>
          <w:color w:val="000000"/>
        </w:rPr>
        <w:tab/>
      </w:r>
      <w:r>
        <w:rPr>
          <w:snapToGrid w:val="0"/>
          <w:color w:val="000000"/>
        </w:rPr>
        <w:tab/>
        <w:t>Tel. 0415224319 - Fax 0415221798</w:t>
      </w:r>
    </w:p>
    <w:p w14:paraId="4553D5BF" w14:textId="77777777" w:rsidR="00231397" w:rsidRDefault="00231397" w:rsidP="004E15FD">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r w:rsidR="00F36210">
        <w:rPr>
          <w:snapToGrid w:val="0"/>
          <w:color w:val="000000"/>
        </w:rPr>
        <w:t>agenceconsulairevenise</w:t>
      </w:r>
      <w:r>
        <w:rPr>
          <w:snapToGrid w:val="0"/>
          <w:color w:val="000000"/>
        </w:rPr>
        <w:t>@</w:t>
      </w:r>
      <w:r w:rsidR="00F36210">
        <w:rPr>
          <w:snapToGrid w:val="0"/>
          <w:color w:val="000000"/>
        </w:rPr>
        <w:t>gmail</w:t>
      </w:r>
      <w:r>
        <w:rPr>
          <w:snapToGrid w:val="0"/>
          <w:color w:val="000000"/>
        </w:rPr>
        <w:t>.</w:t>
      </w:r>
      <w:r w:rsidR="00F36210">
        <w:rPr>
          <w:snapToGrid w:val="0"/>
          <w:color w:val="000000"/>
        </w:rPr>
        <w:t>com</w:t>
      </w:r>
    </w:p>
    <w:p w14:paraId="3C3BE8FD" w14:textId="77777777" w:rsidR="004E15FD" w:rsidRDefault="004E15FD" w:rsidP="004E15F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Provincia di </w:t>
      </w:r>
      <w:r>
        <w:rPr>
          <w:snapToGrid w:val="0"/>
          <w:color w:val="000000"/>
        </w:rPr>
        <w:t xml:space="preserve">Venezia                   </w:t>
      </w:r>
    </w:p>
    <w:p w14:paraId="6165FB43" w14:textId="77777777" w:rsidR="004E15FD" w:rsidRDefault="004E15FD" w:rsidP="004E15FD">
      <w:pPr>
        <w:widowControl w:val="0"/>
        <w:tabs>
          <w:tab w:val="left" w:pos="2321"/>
        </w:tabs>
        <w:rPr>
          <w:snapToGrid w:val="0"/>
          <w:color w:val="000000"/>
        </w:rPr>
      </w:pPr>
      <w:r>
        <w:rPr>
          <w:rFonts w:ascii="MS Sans Serif" w:hAnsi="MS Sans Serif"/>
          <w:snapToGrid w:val="0"/>
          <w:sz w:val="24"/>
        </w:rPr>
        <w:tab/>
      </w:r>
      <w:r>
        <w:rPr>
          <w:snapToGrid w:val="0"/>
          <w:color w:val="000000"/>
        </w:rPr>
        <w:t xml:space="preserve">                          </w:t>
      </w:r>
    </w:p>
    <w:p w14:paraId="206532E0" w14:textId="77777777" w:rsidR="004E15FD" w:rsidRDefault="004E15FD" w:rsidP="004E15FD">
      <w:pPr>
        <w:widowControl w:val="0"/>
        <w:tabs>
          <w:tab w:val="left" w:pos="2321"/>
        </w:tabs>
        <w:rPr>
          <w:snapToGrid w:val="0"/>
          <w:color w:val="000000"/>
        </w:rPr>
      </w:pPr>
      <w:r>
        <w:rPr>
          <w:snapToGrid w:val="0"/>
          <w:color w:val="000000"/>
        </w:rPr>
        <w:t>Signor</w:t>
      </w:r>
      <w:r w:rsidR="00231397">
        <w:rPr>
          <w:snapToGrid w:val="0"/>
          <w:color w:val="000000"/>
        </w:rPr>
        <w:t>a</w:t>
      </w:r>
      <w:r>
        <w:rPr>
          <w:snapToGrid w:val="0"/>
          <w:color w:val="000000"/>
        </w:rPr>
        <w:t xml:space="preserve"> </w:t>
      </w:r>
      <w:r w:rsidR="00231397">
        <w:rPr>
          <w:snapToGrid w:val="0"/>
          <w:color w:val="000000"/>
        </w:rPr>
        <w:t>MARIE-CHRISTINE JAMET</w:t>
      </w:r>
      <w:r>
        <w:rPr>
          <w:snapToGrid w:val="0"/>
          <w:color w:val="000000"/>
        </w:rPr>
        <w:t>, Console Onorario (</w:t>
      </w:r>
      <w:r w:rsidR="00231397">
        <w:rPr>
          <w:snapToGrid w:val="0"/>
          <w:color w:val="000000"/>
        </w:rPr>
        <w:t>E</w:t>
      </w:r>
      <w:r>
        <w:rPr>
          <w:snapToGrid w:val="0"/>
          <w:color w:val="000000"/>
        </w:rPr>
        <w:t xml:space="preserve">xequatur </w:t>
      </w:r>
      <w:r w:rsidR="001738FA">
        <w:rPr>
          <w:snapToGrid w:val="0"/>
          <w:color w:val="000000"/>
        </w:rPr>
        <w:t>24</w:t>
      </w:r>
      <w:r>
        <w:rPr>
          <w:snapToGrid w:val="0"/>
          <w:color w:val="000000"/>
        </w:rPr>
        <w:t xml:space="preserve"> </w:t>
      </w:r>
      <w:r w:rsidR="00231397">
        <w:rPr>
          <w:snapToGrid w:val="0"/>
          <w:color w:val="000000"/>
        </w:rPr>
        <w:t>luglio</w:t>
      </w:r>
      <w:r w:rsidR="001738FA">
        <w:rPr>
          <w:snapToGrid w:val="0"/>
          <w:color w:val="000000"/>
        </w:rPr>
        <w:t xml:space="preserve"> 2022</w:t>
      </w:r>
      <w:r w:rsidR="0084767A">
        <w:rPr>
          <w:snapToGrid w:val="0"/>
          <w:color w:val="000000"/>
        </w:rPr>
        <w:t xml:space="preserve"> – </w:t>
      </w:r>
      <w:r w:rsidR="0084767A" w:rsidRPr="0084767A">
        <w:rPr>
          <w:snapToGrid w:val="0"/>
          <w:color w:val="000000"/>
        </w:rPr>
        <w:t>24</w:t>
      </w:r>
      <w:r w:rsidR="0084767A">
        <w:rPr>
          <w:snapToGrid w:val="0"/>
          <w:color w:val="000000"/>
        </w:rPr>
        <w:t xml:space="preserve"> luglio </w:t>
      </w:r>
      <w:r w:rsidR="0084767A" w:rsidRPr="0084767A">
        <w:rPr>
          <w:snapToGrid w:val="0"/>
          <w:color w:val="000000"/>
        </w:rPr>
        <w:t>202</w:t>
      </w:r>
      <w:r w:rsidR="001738FA">
        <w:rPr>
          <w:snapToGrid w:val="0"/>
          <w:color w:val="000000"/>
        </w:rPr>
        <w:t>7</w:t>
      </w:r>
      <w:r>
        <w:rPr>
          <w:snapToGrid w:val="0"/>
          <w:color w:val="000000"/>
        </w:rPr>
        <w:t>)</w:t>
      </w:r>
    </w:p>
    <w:p w14:paraId="655D86AD" w14:textId="77777777" w:rsidR="004E15FD" w:rsidRDefault="004E15FD" w:rsidP="006F37A0">
      <w:pPr>
        <w:widowControl w:val="0"/>
        <w:tabs>
          <w:tab w:val="left" w:pos="90"/>
        </w:tabs>
        <w:rPr>
          <w:b/>
          <w:snapToGrid w:val="0"/>
          <w:color w:val="000080"/>
          <w:u w:val="single"/>
        </w:rPr>
      </w:pPr>
    </w:p>
    <w:p w14:paraId="500489BE" w14:textId="77777777" w:rsidR="004E3471" w:rsidRDefault="004E3471">
      <w:pPr>
        <w:widowControl w:val="0"/>
        <w:tabs>
          <w:tab w:val="left" w:pos="90"/>
        </w:tabs>
        <w:rPr>
          <w:b/>
          <w:snapToGrid w:val="0"/>
          <w:color w:val="000080"/>
          <w:u w:val="single"/>
        </w:rPr>
      </w:pPr>
    </w:p>
    <w:p w14:paraId="59251144" w14:textId="77777777" w:rsidR="0005478A" w:rsidRDefault="0005478A" w:rsidP="0005478A">
      <w:pPr>
        <w:widowControl w:val="0"/>
        <w:tabs>
          <w:tab w:val="left" w:pos="90"/>
        </w:tabs>
        <w:rPr>
          <w:b/>
          <w:snapToGrid w:val="0"/>
          <w:color w:val="000080"/>
          <w:sz w:val="26"/>
          <w:u w:val="single"/>
        </w:rPr>
      </w:pPr>
      <w:r>
        <w:rPr>
          <w:b/>
          <w:snapToGrid w:val="0"/>
          <w:color w:val="000080"/>
          <w:u w:val="single"/>
        </w:rPr>
        <w:t xml:space="preserve">VENTIMIGLIA - CONSOLATO ONORARIO    </w:t>
      </w:r>
    </w:p>
    <w:p w14:paraId="7E145656" w14:textId="77777777" w:rsidR="0005478A" w:rsidRDefault="0005478A" w:rsidP="0092107D">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6D410C03" w14:textId="77777777" w:rsidR="0092107D" w:rsidRDefault="0092107D" w:rsidP="0005478A">
      <w:pPr>
        <w:widowControl w:val="0"/>
        <w:tabs>
          <w:tab w:val="left" w:pos="90"/>
          <w:tab w:val="left" w:pos="2321"/>
        </w:tabs>
        <w:spacing w:before="40"/>
        <w:rPr>
          <w:b/>
          <w:snapToGrid w:val="0"/>
          <w:color w:val="000000"/>
        </w:rPr>
      </w:pPr>
    </w:p>
    <w:p w14:paraId="7376C925" w14:textId="77777777" w:rsidR="0005478A" w:rsidRDefault="0005478A" w:rsidP="0010293B">
      <w:pPr>
        <w:widowControl w:val="0"/>
        <w:tabs>
          <w:tab w:val="left" w:pos="90"/>
          <w:tab w:val="left" w:pos="2321"/>
        </w:tabs>
        <w:spacing w:before="40"/>
        <w:rPr>
          <w:snapToGrid w:val="0"/>
          <w:color w:val="000000"/>
        </w:rPr>
      </w:pPr>
      <w:r>
        <w:rPr>
          <w:b/>
          <w:snapToGrid w:val="0"/>
          <w:color w:val="000000"/>
        </w:rPr>
        <w:t>Circoscrizione</w:t>
      </w:r>
      <w:r>
        <w:rPr>
          <w:snapToGrid w:val="0"/>
        </w:rPr>
        <w:tab/>
        <w:t>Provincia di Imperia</w:t>
      </w:r>
    </w:p>
    <w:p w14:paraId="2F0F8C99" w14:textId="77777777" w:rsidR="004A4B96" w:rsidRDefault="004A4B96" w:rsidP="0010293B">
      <w:pPr>
        <w:widowControl w:val="0"/>
        <w:tabs>
          <w:tab w:val="left" w:pos="90"/>
          <w:tab w:val="left" w:pos="2321"/>
        </w:tabs>
        <w:spacing w:before="40"/>
        <w:rPr>
          <w:snapToGrid w:val="0"/>
          <w:color w:val="000000"/>
        </w:rPr>
      </w:pPr>
    </w:p>
    <w:p w14:paraId="0291A2AD" w14:textId="77777777" w:rsidR="0010293B" w:rsidRPr="0010293B" w:rsidRDefault="0010293B" w:rsidP="0010293B">
      <w:pPr>
        <w:widowControl w:val="0"/>
        <w:tabs>
          <w:tab w:val="left" w:pos="90"/>
          <w:tab w:val="left" w:pos="2321"/>
        </w:tabs>
        <w:spacing w:before="40"/>
        <w:rPr>
          <w:snapToGrid w:val="0"/>
          <w:color w:val="000000"/>
          <w:sz w:val="26"/>
        </w:rPr>
      </w:pPr>
      <w:r>
        <w:rPr>
          <w:snapToGrid w:val="0"/>
          <w:color w:val="000000"/>
        </w:rPr>
        <w:t>Signor LUCA FUCINI, Console Onorario (Exequatur 22 novembre 2022 – 14 novembre 2027)</w:t>
      </w:r>
    </w:p>
    <w:p w14:paraId="281A7934" w14:textId="5A8F4575" w:rsidR="00B26C17" w:rsidRDefault="00B26C17">
      <w:pPr>
        <w:rPr>
          <w:b/>
          <w:snapToGrid w:val="0"/>
          <w:color w:val="000080"/>
          <w:u w:val="single"/>
        </w:rPr>
      </w:pPr>
      <w:r>
        <w:rPr>
          <w:b/>
          <w:snapToGrid w:val="0"/>
          <w:color w:val="000080"/>
          <w:u w:val="single"/>
        </w:rPr>
        <w:br w:type="page"/>
      </w:r>
    </w:p>
    <w:p w14:paraId="45687FDB" w14:textId="77777777" w:rsidR="00D011B7" w:rsidRDefault="00D011B7">
      <w:pPr>
        <w:widowControl w:val="0"/>
        <w:tabs>
          <w:tab w:val="left" w:pos="90"/>
        </w:tabs>
        <w:rPr>
          <w:b/>
          <w:snapToGrid w:val="0"/>
          <w:color w:val="000080"/>
          <w:u w:val="single"/>
        </w:rPr>
      </w:pPr>
    </w:p>
    <w:p w14:paraId="1AA875C5" w14:textId="77777777" w:rsidR="004944D8" w:rsidRDefault="004944D8">
      <w:pPr>
        <w:widowControl w:val="0"/>
        <w:tabs>
          <w:tab w:val="left" w:pos="90"/>
        </w:tabs>
        <w:rPr>
          <w:b/>
          <w:snapToGrid w:val="0"/>
          <w:color w:val="000080"/>
          <w:u w:val="single"/>
        </w:rPr>
      </w:pPr>
    </w:p>
    <w:p w14:paraId="4BBAC1AF" w14:textId="77777777" w:rsidR="00A3018B" w:rsidRDefault="00A3018B" w:rsidP="006069B7">
      <w:pPr>
        <w:widowControl w:val="0"/>
        <w:tabs>
          <w:tab w:val="left" w:pos="90"/>
        </w:tabs>
        <w:spacing w:before="23"/>
        <w:jc w:val="right"/>
        <w:rPr>
          <w:b/>
          <w:bCs/>
          <w:snapToGrid w:val="0"/>
          <w:color w:val="000000"/>
          <w:sz w:val="16"/>
        </w:rPr>
      </w:pPr>
    </w:p>
    <w:p w14:paraId="56A53C7A" w14:textId="77777777" w:rsidR="004944D8" w:rsidRDefault="004944D8" w:rsidP="006069B7">
      <w:pPr>
        <w:widowControl w:val="0"/>
        <w:tabs>
          <w:tab w:val="left" w:pos="90"/>
        </w:tabs>
        <w:spacing w:before="23"/>
        <w:jc w:val="right"/>
        <w:rPr>
          <w:b/>
          <w:bCs/>
          <w:snapToGrid w:val="0"/>
          <w:color w:val="000000"/>
          <w:sz w:val="16"/>
        </w:rPr>
      </w:pPr>
      <w:r>
        <w:rPr>
          <w:b/>
          <w:bCs/>
          <w:snapToGrid w:val="0"/>
          <w:color w:val="000000"/>
          <w:sz w:val="16"/>
        </w:rPr>
        <w:t>GABON</w:t>
      </w:r>
    </w:p>
    <w:p w14:paraId="1C0DEF5C" w14:textId="77777777" w:rsidR="004944D8" w:rsidRDefault="004944D8">
      <w:pPr>
        <w:widowControl w:val="0"/>
        <w:tabs>
          <w:tab w:val="left" w:pos="90"/>
        </w:tabs>
        <w:jc w:val="center"/>
        <w:rPr>
          <w:snapToGrid w:val="0"/>
          <w:color w:val="000000"/>
        </w:rPr>
      </w:pPr>
    </w:p>
    <w:p w14:paraId="5DA46A7F"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16768" behindDoc="0" locked="0" layoutInCell="1" allowOverlap="1" wp14:anchorId="5D865F40" wp14:editId="0700FF08">
            <wp:simplePos x="0" y="0"/>
            <wp:positionH relativeFrom="column">
              <wp:posOffset>5711190</wp:posOffset>
            </wp:positionH>
            <wp:positionV relativeFrom="paragraph">
              <wp:posOffset>38735</wp:posOffset>
            </wp:positionV>
            <wp:extent cx="702310" cy="467995"/>
            <wp:effectExtent l="19050" t="19050" r="2540" b="8255"/>
            <wp:wrapNone/>
            <wp:docPr id="353"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4"/>
                    <pic:cNvPicPr>
                      <a:picLocks noChangeAspect="1" noChangeArrowheads="1"/>
                    </pic:cNvPicPr>
                  </pic:nvPicPr>
                  <pic:blipFill>
                    <a:blip r:embed="rId22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9"/>
        </w:rPr>
        <w:t>GABON</w:t>
      </w:r>
    </w:p>
    <w:p w14:paraId="07966E52" w14:textId="77777777" w:rsidR="004944D8" w:rsidRDefault="004944D8">
      <w:pPr>
        <w:widowControl w:val="0"/>
        <w:tabs>
          <w:tab w:val="left" w:pos="90"/>
        </w:tabs>
        <w:rPr>
          <w:b/>
          <w:snapToGrid w:val="0"/>
          <w:color w:val="000080"/>
          <w:sz w:val="28"/>
        </w:rPr>
      </w:pPr>
      <w:r>
        <w:rPr>
          <w:b/>
          <w:snapToGrid w:val="0"/>
          <w:color w:val="000080"/>
          <w:sz w:val="22"/>
        </w:rPr>
        <w:t xml:space="preserve">Repubblica Gabonese   </w:t>
      </w:r>
    </w:p>
    <w:p w14:paraId="3112EDA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E33B31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agosto</w:t>
      </w:r>
    </w:p>
    <w:p w14:paraId="6069BB7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3499CB8" w14:textId="77777777" w:rsidR="009413C1" w:rsidRDefault="009413C1" w:rsidP="009413C1">
      <w:pPr>
        <w:autoSpaceDE w:val="0"/>
        <w:autoSpaceDN w:val="0"/>
        <w:adjustRightInd w:val="0"/>
        <w:rPr>
          <w:b/>
          <w:snapToGrid w:val="0"/>
          <w:color w:val="000000"/>
        </w:rPr>
      </w:pPr>
    </w:p>
    <w:p w14:paraId="4A0E2C8A" w14:textId="77777777" w:rsidR="009413C1" w:rsidRPr="00EC5272" w:rsidRDefault="004944D8" w:rsidP="009413C1">
      <w:pPr>
        <w:tabs>
          <w:tab w:val="left" w:pos="2552"/>
        </w:tabs>
        <w:autoSpaceDE w:val="0"/>
        <w:autoSpaceDN w:val="0"/>
        <w:adjustRightInd w:val="0"/>
        <w:rPr>
          <w:color w:val="000000"/>
        </w:rPr>
      </w:pPr>
      <w:r>
        <w:rPr>
          <w:b/>
          <w:snapToGrid w:val="0"/>
          <w:color w:val="000000"/>
        </w:rPr>
        <w:t>Indirizzo</w:t>
      </w:r>
      <w:r>
        <w:rPr>
          <w:rFonts w:ascii="MS Sans Serif" w:hAnsi="MS Sans Serif"/>
          <w:snapToGrid w:val="0"/>
          <w:sz w:val="24"/>
        </w:rPr>
        <w:tab/>
      </w:r>
      <w:r w:rsidR="009413C1" w:rsidRPr="00EC5272">
        <w:rPr>
          <w:color w:val="000000"/>
        </w:rPr>
        <w:t>Via San Marino, 36 - 00198 Roma</w:t>
      </w:r>
    </w:p>
    <w:p w14:paraId="1CCF80FA" w14:textId="77777777" w:rsidR="009413C1" w:rsidRPr="005A26ED" w:rsidRDefault="009413C1" w:rsidP="009413C1">
      <w:pPr>
        <w:tabs>
          <w:tab w:val="left" w:pos="2552"/>
        </w:tabs>
        <w:autoSpaceDE w:val="0"/>
        <w:autoSpaceDN w:val="0"/>
        <w:adjustRightInd w:val="0"/>
        <w:ind w:left="1440" w:firstLine="720"/>
        <w:rPr>
          <w:color w:val="000000"/>
        </w:rPr>
      </w:pPr>
      <w:r w:rsidRPr="00EC5272">
        <w:rPr>
          <w:color w:val="000000"/>
        </w:rPr>
        <w:tab/>
      </w:r>
      <w:r w:rsidRPr="005A26ED">
        <w:rPr>
          <w:color w:val="000000"/>
        </w:rPr>
        <w:t>Tel. 0652729121 - Fax 068417278</w:t>
      </w:r>
    </w:p>
    <w:p w14:paraId="5F93BE4D" w14:textId="77777777" w:rsidR="009413C1" w:rsidRPr="005A26ED" w:rsidRDefault="009413C1" w:rsidP="009413C1">
      <w:pPr>
        <w:widowControl w:val="0"/>
        <w:tabs>
          <w:tab w:val="left" w:pos="90"/>
          <w:tab w:val="left" w:pos="2552"/>
        </w:tabs>
        <w:rPr>
          <w:color w:val="000000"/>
        </w:rPr>
      </w:pPr>
      <w:r w:rsidRPr="005A26ED">
        <w:rPr>
          <w:color w:val="000000"/>
        </w:rPr>
        <w:tab/>
      </w:r>
      <w:r w:rsidRPr="005A26ED">
        <w:rPr>
          <w:color w:val="000000"/>
        </w:rPr>
        <w:tab/>
        <w:t xml:space="preserve">Email: </w:t>
      </w:r>
      <w:hyperlink r:id="rId221" w:history="1">
        <w:r w:rsidRPr="005A26ED">
          <w:rPr>
            <w:rStyle w:val="Collegamentoipertestuale"/>
            <w:color w:val="000000"/>
            <w:u w:val="none"/>
          </w:rPr>
          <w:t>ambagabonrome@gmail.com</w:t>
        </w:r>
      </w:hyperlink>
    </w:p>
    <w:p w14:paraId="41F874C0" w14:textId="77777777" w:rsidR="004944D8" w:rsidRDefault="004944D8" w:rsidP="00975460">
      <w:pPr>
        <w:widowControl w:val="0"/>
        <w:tabs>
          <w:tab w:val="left" w:pos="90"/>
          <w:tab w:val="left" w:pos="2321"/>
        </w:tabs>
        <w:spacing w:before="220"/>
        <w:rPr>
          <w:b/>
          <w:snapToGrid w:val="0"/>
          <w:color w:val="000080"/>
          <w:u w:val="single"/>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3A3CF5A" w14:textId="77777777" w:rsidR="00E94E49" w:rsidRDefault="00E94E49">
      <w:pPr>
        <w:widowControl w:val="0"/>
        <w:tabs>
          <w:tab w:val="left" w:pos="90"/>
        </w:tabs>
        <w:rPr>
          <w:b/>
          <w:snapToGrid w:val="0"/>
          <w:color w:val="000080"/>
          <w:u w:val="single"/>
        </w:rPr>
      </w:pPr>
    </w:p>
    <w:p w14:paraId="6E569538" w14:textId="77777777" w:rsidR="001840AC" w:rsidRDefault="001840AC">
      <w:pPr>
        <w:widowControl w:val="0"/>
        <w:tabs>
          <w:tab w:val="left" w:pos="90"/>
        </w:tabs>
        <w:rPr>
          <w:b/>
          <w:snapToGrid w:val="0"/>
          <w:color w:val="000080"/>
          <w:u w:val="single"/>
        </w:rPr>
      </w:pPr>
    </w:p>
    <w:p w14:paraId="0AA78A58" w14:textId="77777777" w:rsidR="004944D8" w:rsidRDefault="004944D8">
      <w:pPr>
        <w:widowControl w:val="0"/>
        <w:tabs>
          <w:tab w:val="left" w:pos="90"/>
        </w:tabs>
        <w:rPr>
          <w:b/>
          <w:snapToGrid w:val="0"/>
          <w:color w:val="000080"/>
          <w:u w:val="single"/>
        </w:rPr>
      </w:pPr>
    </w:p>
    <w:p w14:paraId="58731554" w14:textId="77777777" w:rsidR="00F0707C" w:rsidRDefault="00F0707C" w:rsidP="00F0707C">
      <w:pPr>
        <w:widowControl w:val="0"/>
        <w:tabs>
          <w:tab w:val="left" w:pos="90"/>
        </w:tabs>
        <w:rPr>
          <w:b/>
          <w:snapToGrid w:val="0"/>
          <w:color w:val="000080"/>
          <w:sz w:val="26"/>
          <w:u w:val="single"/>
        </w:rPr>
      </w:pPr>
      <w:r>
        <w:rPr>
          <w:b/>
          <w:snapToGrid w:val="0"/>
          <w:color w:val="000080"/>
          <w:u w:val="single"/>
        </w:rPr>
        <w:t xml:space="preserve">VICENZA - CONSOLATO ONORARIO            </w:t>
      </w:r>
    </w:p>
    <w:p w14:paraId="52061CAB" w14:textId="77777777" w:rsidR="00F0707C" w:rsidRDefault="00F0707C" w:rsidP="00F0707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Strada Vicinale Monte Crocetta, 4</w:t>
      </w:r>
      <w:r>
        <w:rPr>
          <w:snapToGrid w:val="0"/>
          <w:color w:val="000000"/>
        </w:rPr>
        <w:t xml:space="preserve"> – 36100 Vicenza </w:t>
      </w:r>
    </w:p>
    <w:p w14:paraId="4F86AE34" w14:textId="77777777" w:rsidR="00F0707C" w:rsidRDefault="00F0707C" w:rsidP="00F0707C">
      <w:pPr>
        <w:widowControl w:val="0"/>
        <w:tabs>
          <w:tab w:val="left" w:pos="2321"/>
        </w:tabs>
        <w:rPr>
          <w:snapToGrid w:val="0"/>
          <w:color w:val="000000"/>
        </w:rPr>
      </w:pPr>
      <w:r>
        <w:rPr>
          <w:rFonts w:ascii="MS Sans Serif" w:hAnsi="MS Sans Serif"/>
          <w:snapToGrid w:val="0"/>
          <w:sz w:val="24"/>
        </w:rPr>
        <w:tab/>
      </w:r>
      <w:r>
        <w:rPr>
          <w:snapToGrid w:val="0"/>
          <w:color w:val="000000"/>
        </w:rPr>
        <w:t>Tel. 0444370</w:t>
      </w:r>
      <w:r w:rsidR="005F6613">
        <w:rPr>
          <w:snapToGrid w:val="0"/>
          <w:color w:val="000000"/>
        </w:rPr>
        <w:t>120</w:t>
      </w:r>
      <w:r>
        <w:rPr>
          <w:snapToGrid w:val="0"/>
          <w:color w:val="000000"/>
        </w:rPr>
        <w:t xml:space="preserve">  - Fax 0444370079</w:t>
      </w:r>
    </w:p>
    <w:p w14:paraId="7CD5D1CF" w14:textId="77777777" w:rsidR="00F0707C" w:rsidRDefault="00F0707C" w:rsidP="00F0707C">
      <w:pPr>
        <w:widowControl w:val="0"/>
        <w:tabs>
          <w:tab w:val="left" w:pos="2321"/>
        </w:tabs>
        <w:rPr>
          <w:snapToGrid w:val="0"/>
          <w:color w:val="000000"/>
          <w:sz w:val="23"/>
        </w:rPr>
      </w:pPr>
      <w:r>
        <w:rPr>
          <w:snapToGrid w:val="0"/>
          <w:color w:val="000000"/>
        </w:rPr>
        <w:tab/>
        <w:t xml:space="preserve">E-mail consolatogabonvicenza@gmail.com  </w:t>
      </w:r>
    </w:p>
    <w:p w14:paraId="31DEF8FF" w14:textId="77777777" w:rsidR="00F0707C" w:rsidRDefault="00F0707C" w:rsidP="00F0707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Lombardia                     </w:t>
      </w:r>
    </w:p>
    <w:p w14:paraId="52031FC9" w14:textId="77777777" w:rsidR="00F0707C" w:rsidRDefault="00F0707C">
      <w:pPr>
        <w:widowControl w:val="0"/>
        <w:tabs>
          <w:tab w:val="left" w:pos="90"/>
        </w:tabs>
        <w:rPr>
          <w:b/>
          <w:snapToGrid w:val="0"/>
          <w:color w:val="000080"/>
          <w:u w:val="single"/>
        </w:rPr>
      </w:pPr>
    </w:p>
    <w:p w14:paraId="5CE730FE" w14:textId="77777777" w:rsidR="009A3B88" w:rsidRPr="009A3B88" w:rsidRDefault="009A3B88">
      <w:pPr>
        <w:widowControl w:val="0"/>
        <w:tabs>
          <w:tab w:val="left" w:pos="90"/>
        </w:tabs>
        <w:rPr>
          <w:snapToGrid w:val="0"/>
          <w:color w:val="000000"/>
        </w:rPr>
      </w:pPr>
      <w:r>
        <w:rPr>
          <w:snapToGrid w:val="0"/>
          <w:color w:val="000000"/>
        </w:rPr>
        <w:t>Signor STEFANO CORA’, Console Onorario (</w:t>
      </w:r>
      <w:r w:rsidR="001B1373">
        <w:rPr>
          <w:snapToGrid w:val="0"/>
          <w:color w:val="000000"/>
        </w:rPr>
        <w:t>Rinnovo e</w:t>
      </w:r>
      <w:r>
        <w:rPr>
          <w:snapToGrid w:val="0"/>
          <w:color w:val="000000"/>
        </w:rPr>
        <w:t>xequatur 2</w:t>
      </w:r>
      <w:r w:rsidR="007151C3">
        <w:rPr>
          <w:snapToGrid w:val="0"/>
          <w:color w:val="000000"/>
        </w:rPr>
        <w:t>7</w:t>
      </w:r>
      <w:r>
        <w:rPr>
          <w:snapToGrid w:val="0"/>
          <w:color w:val="000000"/>
        </w:rPr>
        <w:t xml:space="preserve"> luglio 20</w:t>
      </w:r>
      <w:r w:rsidR="00BF0F59">
        <w:rPr>
          <w:snapToGrid w:val="0"/>
          <w:color w:val="000000"/>
        </w:rPr>
        <w:t>22</w:t>
      </w:r>
      <w:r>
        <w:rPr>
          <w:snapToGrid w:val="0"/>
          <w:color w:val="000000"/>
        </w:rPr>
        <w:t>)</w:t>
      </w:r>
    </w:p>
    <w:p w14:paraId="2C4F6B59" w14:textId="77777777" w:rsidR="004944D8" w:rsidRDefault="004944D8">
      <w:pPr>
        <w:widowControl w:val="0"/>
        <w:tabs>
          <w:tab w:val="left" w:pos="90"/>
        </w:tabs>
        <w:spacing w:before="277"/>
        <w:rPr>
          <w:snapToGrid w:val="0"/>
          <w:color w:val="000000"/>
          <w:sz w:val="26"/>
        </w:rPr>
      </w:pPr>
    </w:p>
    <w:p w14:paraId="7DD5FE75" w14:textId="77777777" w:rsidR="004944D8" w:rsidRDefault="004944D8">
      <w:pPr>
        <w:widowControl w:val="0"/>
        <w:tabs>
          <w:tab w:val="left" w:pos="90"/>
        </w:tabs>
        <w:spacing w:before="23"/>
        <w:rPr>
          <w:snapToGrid w:val="0"/>
          <w:color w:val="000000"/>
          <w:sz w:val="26"/>
        </w:rPr>
      </w:pPr>
    </w:p>
    <w:p w14:paraId="158FD980"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GAMBIA</w:t>
      </w:r>
    </w:p>
    <w:p w14:paraId="4A97B4E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7792" behindDoc="0" locked="0" layoutInCell="1" allowOverlap="1" wp14:anchorId="4C449525" wp14:editId="7E1A91F7">
            <wp:simplePos x="0" y="0"/>
            <wp:positionH relativeFrom="column">
              <wp:posOffset>5777865</wp:posOffset>
            </wp:positionH>
            <wp:positionV relativeFrom="paragraph">
              <wp:posOffset>205740</wp:posOffset>
            </wp:positionV>
            <wp:extent cx="702310" cy="467995"/>
            <wp:effectExtent l="19050" t="19050" r="2540" b="8255"/>
            <wp:wrapNone/>
            <wp:docPr id="352"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5"/>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902EA1D" w14:textId="77777777" w:rsidR="004944D8" w:rsidRDefault="004944D8">
      <w:pPr>
        <w:pStyle w:val="Stile1"/>
        <w:widowControl w:val="0"/>
        <w:tabs>
          <w:tab w:val="left" w:pos="90"/>
        </w:tabs>
        <w:rPr>
          <w:bCs w:val="0"/>
          <w:snapToGrid w:val="0"/>
        </w:rPr>
      </w:pPr>
      <w:r>
        <w:rPr>
          <w:bCs w:val="0"/>
          <w:snapToGrid w:val="0"/>
        </w:rPr>
        <w:t xml:space="preserve">GAMBIA </w:t>
      </w:r>
    </w:p>
    <w:p w14:paraId="3FDC343A" w14:textId="77777777" w:rsidR="004850EE" w:rsidRDefault="004850EE">
      <w:pPr>
        <w:pStyle w:val="Stile1"/>
        <w:widowControl w:val="0"/>
        <w:tabs>
          <w:tab w:val="left" w:pos="90"/>
        </w:tabs>
        <w:rPr>
          <w:bCs w:val="0"/>
          <w:snapToGrid w:val="0"/>
          <w:sz w:val="39"/>
        </w:rPr>
      </w:pPr>
    </w:p>
    <w:p w14:paraId="7DCC58CD" w14:textId="77777777" w:rsidR="004944D8" w:rsidRDefault="00E145F7">
      <w:pPr>
        <w:widowControl w:val="0"/>
        <w:tabs>
          <w:tab w:val="left" w:pos="90"/>
        </w:tabs>
        <w:rPr>
          <w:b/>
          <w:snapToGrid w:val="0"/>
          <w:color w:val="000080"/>
          <w:sz w:val="28"/>
        </w:rPr>
      </w:pPr>
      <w:r>
        <w:rPr>
          <w:b/>
          <w:snapToGrid w:val="0"/>
          <w:color w:val="000080"/>
          <w:sz w:val="22"/>
        </w:rPr>
        <w:t xml:space="preserve">Repubblica del </w:t>
      </w:r>
    </w:p>
    <w:p w14:paraId="2377B87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2ECA12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febbraio</w:t>
      </w:r>
    </w:p>
    <w:p w14:paraId="0AEEE23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0968D5F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A58C9">
        <w:rPr>
          <w:snapToGrid w:val="0"/>
          <w:color w:val="000000"/>
        </w:rPr>
        <w:t>Visconti di Modrone</w:t>
      </w:r>
      <w:r>
        <w:rPr>
          <w:snapToGrid w:val="0"/>
          <w:color w:val="000000"/>
        </w:rPr>
        <w:t xml:space="preserve">, 4 - 20122 Milano </w:t>
      </w:r>
    </w:p>
    <w:p w14:paraId="15E4F58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0254116012 - Fax 0255180514  </w:t>
      </w:r>
    </w:p>
    <w:p w14:paraId="0BAB96C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gambia</w:t>
      </w:r>
      <w:r w:rsidR="006042D4">
        <w:rPr>
          <w:snapToGrid w:val="0"/>
          <w:color w:val="000000"/>
        </w:rPr>
        <w:t>diplomat</w:t>
      </w:r>
      <w:r>
        <w:rPr>
          <w:snapToGrid w:val="0"/>
          <w:color w:val="000000"/>
        </w:rPr>
        <w:t>@hotmail.</w:t>
      </w:r>
      <w:r w:rsidR="006042D4">
        <w:rPr>
          <w:snapToGrid w:val="0"/>
          <w:color w:val="000000"/>
        </w:rPr>
        <w:t>it</w:t>
      </w:r>
    </w:p>
    <w:p w14:paraId="50C52C1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373A0EC1" w14:textId="77777777" w:rsidR="004944D8" w:rsidRDefault="004944D8">
      <w:pPr>
        <w:widowControl w:val="0"/>
        <w:tabs>
          <w:tab w:val="left" w:pos="90"/>
        </w:tabs>
        <w:spacing w:before="277"/>
        <w:rPr>
          <w:snapToGrid w:val="0"/>
          <w:color w:val="000000"/>
          <w:sz w:val="26"/>
        </w:rPr>
      </w:pPr>
      <w:r>
        <w:rPr>
          <w:snapToGrid w:val="0"/>
          <w:color w:val="000000"/>
        </w:rPr>
        <w:t xml:space="preserve">Signor FRANCESCO CRISTINA, Console Generale Onorario (Rinnovo exequatur </w:t>
      </w:r>
      <w:r w:rsidR="007C5369">
        <w:rPr>
          <w:snapToGrid w:val="0"/>
          <w:color w:val="000000"/>
        </w:rPr>
        <w:t>14 ottobre 2021</w:t>
      </w:r>
      <w:r>
        <w:rPr>
          <w:snapToGrid w:val="0"/>
          <w:color w:val="000000"/>
        </w:rPr>
        <w:t>)</w:t>
      </w:r>
    </w:p>
    <w:p w14:paraId="4954E11F" w14:textId="77777777" w:rsidR="004944D8" w:rsidRDefault="004944D8">
      <w:pPr>
        <w:widowControl w:val="0"/>
        <w:tabs>
          <w:tab w:val="left" w:pos="90"/>
        </w:tabs>
        <w:jc w:val="center"/>
        <w:rPr>
          <w:snapToGrid w:val="0"/>
          <w:color w:val="000000"/>
        </w:rPr>
      </w:pPr>
    </w:p>
    <w:p w14:paraId="584D4863" w14:textId="77777777" w:rsidR="004944D8" w:rsidRDefault="004944D8">
      <w:pPr>
        <w:widowControl w:val="0"/>
        <w:tabs>
          <w:tab w:val="left" w:pos="90"/>
        </w:tabs>
        <w:jc w:val="center"/>
        <w:rPr>
          <w:snapToGrid w:val="0"/>
          <w:color w:val="000000"/>
        </w:rPr>
      </w:pPr>
    </w:p>
    <w:p w14:paraId="27DEEDE9" w14:textId="77777777" w:rsidR="004944D8" w:rsidRDefault="004944D8">
      <w:pPr>
        <w:widowControl w:val="0"/>
        <w:tabs>
          <w:tab w:val="left" w:pos="90"/>
        </w:tabs>
        <w:jc w:val="center"/>
        <w:rPr>
          <w:snapToGrid w:val="0"/>
          <w:color w:val="000000"/>
        </w:rPr>
      </w:pPr>
    </w:p>
    <w:p w14:paraId="2E59C55C" w14:textId="77777777" w:rsidR="004944D8" w:rsidRDefault="004944D8">
      <w:pPr>
        <w:widowControl w:val="0"/>
        <w:tabs>
          <w:tab w:val="left" w:pos="90"/>
        </w:tabs>
        <w:jc w:val="center"/>
        <w:rPr>
          <w:snapToGrid w:val="0"/>
          <w:color w:val="000000"/>
        </w:rPr>
      </w:pPr>
    </w:p>
    <w:p w14:paraId="44F5195D" w14:textId="77777777" w:rsidR="004944D8" w:rsidRDefault="004944D8">
      <w:pPr>
        <w:widowControl w:val="0"/>
        <w:tabs>
          <w:tab w:val="left" w:pos="90"/>
        </w:tabs>
        <w:jc w:val="center"/>
        <w:rPr>
          <w:snapToGrid w:val="0"/>
          <w:color w:val="000000"/>
        </w:rPr>
      </w:pPr>
    </w:p>
    <w:p w14:paraId="09DACE71" w14:textId="77777777" w:rsidR="004944D8" w:rsidRDefault="004944D8">
      <w:pPr>
        <w:widowControl w:val="0"/>
        <w:tabs>
          <w:tab w:val="left" w:pos="90"/>
        </w:tabs>
        <w:jc w:val="center"/>
        <w:rPr>
          <w:snapToGrid w:val="0"/>
          <w:color w:val="000000"/>
        </w:rPr>
      </w:pPr>
    </w:p>
    <w:p w14:paraId="2A2E8DBC" w14:textId="77777777" w:rsidR="004944D8" w:rsidRDefault="004944D8">
      <w:pPr>
        <w:widowControl w:val="0"/>
        <w:tabs>
          <w:tab w:val="left" w:pos="90"/>
        </w:tabs>
        <w:jc w:val="center"/>
        <w:rPr>
          <w:snapToGrid w:val="0"/>
          <w:color w:val="000000"/>
        </w:rPr>
      </w:pPr>
    </w:p>
    <w:p w14:paraId="5700201D" w14:textId="77777777" w:rsidR="004944D8" w:rsidRDefault="004944D8">
      <w:pPr>
        <w:widowControl w:val="0"/>
        <w:tabs>
          <w:tab w:val="left" w:pos="90"/>
        </w:tabs>
        <w:jc w:val="center"/>
        <w:rPr>
          <w:snapToGrid w:val="0"/>
          <w:color w:val="000000"/>
        </w:rPr>
      </w:pPr>
    </w:p>
    <w:p w14:paraId="3ADCE8EE" w14:textId="77777777" w:rsidR="004944D8" w:rsidRDefault="004944D8">
      <w:pPr>
        <w:widowControl w:val="0"/>
        <w:tabs>
          <w:tab w:val="left" w:pos="90"/>
        </w:tabs>
        <w:jc w:val="center"/>
        <w:rPr>
          <w:snapToGrid w:val="0"/>
          <w:color w:val="000000"/>
        </w:rPr>
      </w:pPr>
    </w:p>
    <w:p w14:paraId="47E0B79F" w14:textId="77777777" w:rsidR="004944D8" w:rsidRDefault="004944D8">
      <w:pPr>
        <w:widowControl w:val="0"/>
        <w:tabs>
          <w:tab w:val="left" w:pos="90"/>
        </w:tabs>
        <w:jc w:val="center"/>
        <w:rPr>
          <w:snapToGrid w:val="0"/>
          <w:color w:val="000000"/>
        </w:rPr>
      </w:pPr>
    </w:p>
    <w:p w14:paraId="12F11B57" w14:textId="77777777" w:rsidR="004944D8" w:rsidRDefault="004944D8">
      <w:pPr>
        <w:widowControl w:val="0"/>
        <w:tabs>
          <w:tab w:val="left" w:pos="90"/>
        </w:tabs>
        <w:jc w:val="center"/>
        <w:rPr>
          <w:snapToGrid w:val="0"/>
          <w:color w:val="000000"/>
        </w:rPr>
      </w:pPr>
    </w:p>
    <w:p w14:paraId="46B2A482" w14:textId="77777777" w:rsidR="004944D8" w:rsidRDefault="004944D8">
      <w:pPr>
        <w:widowControl w:val="0"/>
        <w:tabs>
          <w:tab w:val="left" w:pos="90"/>
        </w:tabs>
        <w:jc w:val="center"/>
        <w:rPr>
          <w:snapToGrid w:val="0"/>
          <w:color w:val="000000"/>
        </w:rPr>
      </w:pPr>
    </w:p>
    <w:p w14:paraId="4E5DE924" w14:textId="77777777" w:rsidR="004944D8" w:rsidRDefault="004944D8">
      <w:pPr>
        <w:widowControl w:val="0"/>
        <w:tabs>
          <w:tab w:val="left" w:pos="90"/>
        </w:tabs>
        <w:jc w:val="center"/>
        <w:rPr>
          <w:snapToGrid w:val="0"/>
          <w:color w:val="000000"/>
        </w:rPr>
      </w:pPr>
    </w:p>
    <w:p w14:paraId="03C5E2B9" w14:textId="77777777" w:rsidR="004944D8" w:rsidRDefault="004944D8">
      <w:pPr>
        <w:widowControl w:val="0"/>
        <w:tabs>
          <w:tab w:val="left" w:pos="90"/>
        </w:tabs>
        <w:jc w:val="center"/>
        <w:rPr>
          <w:snapToGrid w:val="0"/>
          <w:color w:val="000000"/>
        </w:rPr>
      </w:pPr>
    </w:p>
    <w:p w14:paraId="5997821C" w14:textId="77777777" w:rsidR="004944D8" w:rsidRDefault="004944D8">
      <w:pPr>
        <w:widowControl w:val="0"/>
        <w:tabs>
          <w:tab w:val="left" w:pos="90"/>
        </w:tabs>
        <w:jc w:val="center"/>
        <w:rPr>
          <w:snapToGrid w:val="0"/>
          <w:color w:val="000000"/>
        </w:rPr>
      </w:pPr>
    </w:p>
    <w:p w14:paraId="24676123" w14:textId="77777777" w:rsidR="004944D8" w:rsidRDefault="004944D8">
      <w:pPr>
        <w:widowControl w:val="0"/>
        <w:tabs>
          <w:tab w:val="left" w:pos="90"/>
        </w:tabs>
        <w:jc w:val="center"/>
        <w:rPr>
          <w:snapToGrid w:val="0"/>
          <w:color w:val="000000"/>
        </w:rPr>
      </w:pPr>
    </w:p>
    <w:p w14:paraId="2D0643F2" w14:textId="77777777" w:rsidR="004944D8" w:rsidRDefault="004944D8">
      <w:pPr>
        <w:widowControl w:val="0"/>
        <w:tabs>
          <w:tab w:val="left" w:pos="90"/>
        </w:tabs>
        <w:jc w:val="center"/>
        <w:rPr>
          <w:snapToGrid w:val="0"/>
          <w:color w:val="000000"/>
        </w:rPr>
      </w:pPr>
    </w:p>
    <w:p w14:paraId="646978A6" w14:textId="77777777" w:rsidR="004944D8" w:rsidRDefault="004944D8">
      <w:pPr>
        <w:widowControl w:val="0"/>
        <w:tabs>
          <w:tab w:val="left" w:pos="90"/>
        </w:tabs>
        <w:jc w:val="center"/>
        <w:rPr>
          <w:snapToGrid w:val="0"/>
          <w:color w:val="000000"/>
        </w:rPr>
      </w:pPr>
    </w:p>
    <w:p w14:paraId="3D465B10" w14:textId="77777777" w:rsidR="004944D8" w:rsidRDefault="004944D8">
      <w:pPr>
        <w:widowControl w:val="0"/>
        <w:tabs>
          <w:tab w:val="left" w:pos="90"/>
        </w:tabs>
        <w:jc w:val="center"/>
        <w:rPr>
          <w:snapToGrid w:val="0"/>
          <w:color w:val="000000"/>
        </w:rPr>
      </w:pPr>
    </w:p>
    <w:p w14:paraId="4F2037B9" w14:textId="77777777" w:rsidR="004944D8" w:rsidRDefault="004944D8">
      <w:pPr>
        <w:widowControl w:val="0"/>
        <w:tabs>
          <w:tab w:val="left" w:pos="90"/>
        </w:tabs>
        <w:jc w:val="center"/>
        <w:rPr>
          <w:snapToGrid w:val="0"/>
          <w:color w:val="000000"/>
        </w:rPr>
      </w:pPr>
    </w:p>
    <w:p w14:paraId="220695EA" w14:textId="77777777" w:rsidR="004944D8" w:rsidRDefault="004944D8">
      <w:pPr>
        <w:widowControl w:val="0"/>
        <w:tabs>
          <w:tab w:val="left" w:pos="90"/>
        </w:tabs>
        <w:jc w:val="center"/>
        <w:rPr>
          <w:snapToGrid w:val="0"/>
          <w:color w:val="000000"/>
        </w:rPr>
      </w:pPr>
    </w:p>
    <w:p w14:paraId="71B20673" w14:textId="77777777" w:rsidR="004944D8" w:rsidRDefault="004944D8">
      <w:pPr>
        <w:widowControl w:val="0"/>
        <w:tabs>
          <w:tab w:val="left" w:pos="90"/>
        </w:tabs>
        <w:jc w:val="center"/>
        <w:rPr>
          <w:snapToGrid w:val="0"/>
          <w:color w:val="000000"/>
        </w:rPr>
      </w:pPr>
    </w:p>
    <w:p w14:paraId="55AE5ED0" w14:textId="77777777" w:rsidR="004944D8" w:rsidRDefault="004944D8">
      <w:pPr>
        <w:widowControl w:val="0"/>
        <w:tabs>
          <w:tab w:val="left" w:pos="90"/>
        </w:tabs>
        <w:jc w:val="center"/>
        <w:rPr>
          <w:snapToGrid w:val="0"/>
          <w:color w:val="000000"/>
        </w:rPr>
      </w:pPr>
    </w:p>
    <w:p w14:paraId="1D784747" w14:textId="77777777" w:rsidR="004944D8" w:rsidRDefault="004944D8">
      <w:pPr>
        <w:widowControl w:val="0"/>
        <w:tabs>
          <w:tab w:val="left" w:pos="90"/>
        </w:tabs>
        <w:jc w:val="center"/>
        <w:rPr>
          <w:snapToGrid w:val="0"/>
          <w:color w:val="000000"/>
        </w:rPr>
      </w:pPr>
    </w:p>
    <w:p w14:paraId="2A532FFB" w14:textId="77777777" w:rsidR="004944D8" w:rsidRDefault="004944D8">
      <w:pPr>
        <w:widowControl w:val="0"/>
        <w:tabs>
          <w:tab w:val="left" w:pos="90"/>
        </w:tabs>
        <w:jc w:val="center"/>
        <w:rPr>
          <w:snapToGrid w:val="0"/>
          <w:color w:val="000000"/>
        </w:rPr>
      </w:pPr>
    </w:p>
    <w:p w14:paraId="54648B12" w14:textId="77777777" w:rsidR="004944D8" w:rsidRDefault="004944D8">
      <w:pPr>
        <w:widowControl w:val="0"/>
        <w:tabs>
          <w:tab w:val="left" w:pos="90"/>
        </w:tabs>
        <w:jc w:val="center"/>
        <w:rPr>
          <w:snapToGrid w:val="0"/>
          <w:color w:val="000000"/>
        </w:rPr>
      </w:pPr>
    </w:p>
    <w:p w14:paraId="3038180B" w14:textId="77777777" w:rsidR="004944D8" w:rsidRDefault="004944D8">
      <w:pPr>
        <w:widowControl w:val="0"/>
        <w:tabs>
          <w:tab w:val="left" w:pos="90"/>
        </w:tabs>
        <w:jc w:val="center"/>
        <w:rPr>
          <w:snapToGrid w:val="0"/>
          <w:color w:val="000000"/>
        </w:rPr>
      </w:pPr>
    </w:p>
    <w:p w14:paraId="72FF240D" w14:textId="77777777" w:rsidR="004944D8" w:rsidRDefault="004944D8">
      <w:pPr>
        <w:widowControl w:val="0"/>
        <w:tabs>
          <w:tab w:val="left" w:pos="90"/>
        </w:tabs>
        <w:jc w:val="center"/>
        <w:rPr>
          <w:snapToGrid w:val="0"/>
          <w:color w:val="000000"/>
        </w:rPr>
      </w:pPr>
    </w:p>
    <w:p w14:paraId="4117008E" w14:textId="77777777" w:rsidR="004944D8" w:rsidRDefault="004944D8">
      <w:pPr>
        <w:widowControl w:val="0"/>
        <w:tabs>
          <w:tab w:val="left" w:pos="90"/>
        </w:tabs>
        <w:jc w:val="center"/>
        <w:rPr>
          <w:snapToGrid w:val="0"/>
          <w:color w:val="000000"/>
        </w:rPr>
      </w:pPr>
    </w:p>
    <w:p w14:paraId="2A7D2EEA" w14:textId="77777777" w:rsidR="004944D8" w:rsidRDefault="004944D8">
      <w:pPr>
        <w:widowControl w:val="0"/>
        <w:tabs>
          <w:tab w:val="left" w:pos="90"/>
        </w:tabs>
        <w:jc w:val="center"/>
        <w:rPr>
          <w:snapToGrid w:val="0"/>
          <w:color w:val="000000"/>
        </w:rPr>
      </w:pPr>
    </w:p>
    <w:p w14:paraId="1F7D8CFE" w14:textId="77777777" w:rsidR="004944D8" w:rsidRDefault="004944D8">
      <w:pPr>
        <w:widowControl w:val="0"/>
        <w:tabs>
          <w:tab w:val="left" w:pos="90"/>
        </w:tabs>
        <w:jc w:val="center"/>
        <w:rPr>
          <w:snapToGrid w:val="0"/>
          <w:color w:val="000000"/>
        </w:rPr>
      </w:pPr>
    </w:p>
    <w:p w14:paraId="2E96B8C7" w14:textId="77777777" w:rsidR="004944D8" w:rsidRDefault="004944D8">
      <w:pPr>
        <w:widowControl w:val="0"/>
        <w:tabs>
          <w:tab w:val="left" w:pos="90"/>
        </w:tabs>
        <w:jc w:val="center"/>
        <w:rPr>
          <w:snapToGrid w:val="0"/>
          <w:color w:val="000000"/>
        </w:rPr>
      </w:pPr>
    </w:p>
    <w:p w14:paraId="673B6F3A" w14:textId="77777777" w:rsidR="004944D8" w:rsidRDefault="004944D8">
      <w:pPr>
        <w:widowControl w:val="0"/>
        <w:tabs>
          <w:tab w:val="left" w:pos="90"/>
        </w:tabs>
        <w:jc w:val="center"/>
        <w:rPr>
          <w:snapToGrid w:val="0"/>
          <w:color w:val="000000"/>
        </w:rPr>
      </w:pPr>
    </w:p>
    <w:p w14:paraId="6E26E21A" w14:textId="77777777" w:rsidR="004944D8" w:rsidRDefault="004944D8">
      <w:pPr>
        <w:widowControl w:val="0"/>
        <w:tabs>
          <w:tab w:val="left" w:pos="90"/>
        </w:tabs>
        <w:jc w:val="center"/>
        <w:rPr>
          <w:snapToGrid w:val="0"/>
          <w:color w:val="000000"/>
        </w:rPr>
      </w:pPr>
    </w:p>
    <w:p w14:paraId="64BCFE12" w14:textId="77777777" w:rsidR="004944D8" w:rsidRDefault="004944D8">
      <w:pPr>
        <w:widowControl w:val="0"/>
        <w:tabs>
          <w:tab w:val="left" w:pos="90"/>
        </w:tabs>
        <w:jc w:val="center"/>
        <w:rPr>
          <w:snapToGrid w:val="0"/>
          <w:color w:val="000000"/>
        </w:rPr>
      </w:pPr>
    </w:p>
    <w:p w14:paraId="416BF7D8" w14:textId="77777777" w:rsidR="004944D8" w:rsidRDefault="004944D8">
      <w:pPr>
        <w:widowControl w:val="0"/>
        <w:tabs>
          <w:tab w:val="left" w:pos="90"/>
        </w:tabs>
        <w:jc w:val="center"/>
        <w:rPr>
          <w:snapToGrid w:val="0"/>
          <w:color w:val="000000"/>
        </w:rPr>
      </w:pPr>
    </w:p>
    <w:p w14:paraId="660FE43F" w14:textId="77777777" w:rsidR="004944D8" w:rsidRDefault="004944D8">
      <w:pPr>
        <w:widowControl w:val="0"/>
        <w:tabs>
          <w:tab w:val="left" w:pos="90"/>
        </w:tabs>
        <w:jc w:val="center"/>
        <w:rPr>
          <w:snapToGrid w:val="0"/>
          <w:color w:val="000000"/>
        </w:rPr>
      </w:pPr>
    </w:p>
    <w:p w14:paraId="0AB4295E" w14:textId="77777777" w:rsidR="004944D8" w:rsidRDefault="004944D8">
      <w:pPr>
        <w:widowControl w:val="0"/>
        <w:tabs>
          <w:tab w:val="left" w:pos="90"/>
        </w:tabs>
        <w:jc w:val="center"/>
        <w:rPr>
          <w:snapToGrid w:val="0"/>
          <w:color w:val="000000"/>
        </w:rPr>
      </w:pPr>
    </w:p>
    <w:p w14:paraId="3CA3C4E1" w14:textId="77777777" w:rsidR="004944D8" w:rsidRDefault="004944D8">
      <w:pPr>
        <w:widowControl w:val="0"/>
        <w:tabs>
          <w:tab w:val="left" w:pos="90"/>
        </w:tabs>
        <w:jc w:val="center"/>
        <w:rPr>
          <w:snapToGrid w:val="0"/>
          <w:color w:val="000000"/>
        </w:rPr>
      </w:pPr>
    </w:p>
    <w:p w14:paraId="71C4BB62" w14:textId="77777777" w:rsidR="004944D8" w:rsidRDefault="004944D8">
      <w:pPr>
        <w:widowControl w:val="0"/>
        <w:tabs>
          <w:tab w:val="left" w:pos="90"/>
        </w:tabs>
        <w:jc w:val="center"/>
        <w:rPr>
          <w:snapToGrid w:val="0"/>
          <w:color w:val="000000"/>
        </w:rPr>
      </w:pPr>
    </w:p>
    <w:p w14:paraId="2355A207" w14:textId="77777777" w:rsidR="004944D8" w:rsidRDefault="004944D8">
      <w:pPr>
        <w:widowControl w:val="0"/>
        <w:tabs>
          <w:tab w:val="left" w:pos="90"/>
        </w:tabs>
        <w:jc w:val="center"/>
        <w:rPr>
          <w:snapToGrid w:val="0"/>
          <w:color w:val="000000"/>
        </w:rPr>
      </w:pPr>
    </w:p>
    <w:p w14:paraId="2735B119" w14:textId="77777777" w:rsidR="004944D8" w:rsidRDefault="004944D8">
      <w:pPr>
        <w:widowControl w:val="0"/>
        <w:tabs>
          <w:tab w:val="left" w:pos="90"/>
        </w:tabs>
        <w:jc w:val="center"/>
        <w:rPr>
          <w:snapToGrid w:val="0"/>
          <w:color w:val="000000"/>
        </w:rPr>
      </w:pPr>
    </w:p>
    <w:p w14:paraId="51D7DBA8" w14:textId="77777777" w:rsidR="004944D8" w:rsidRDefault="004944D8">
      <w:pPr>
        <w:widowControl w:val="0"/>
        <w:tabs>
          <w:tab w:val="left" w:pos="90"/>
        </w:tabs>
        <w:jc w:val="center"/>
        <w:rPr>
          <w:snapToGrid w:val="0"/>
          <w:color w:val="000000"/>
        </w:rPr>
      </w:pPr>
    </w:p>
    <w:p w14:paraId="6112921F" w14:textId="77777777" w:rsidR="004944D8" w:rsidRDefault="004944D8">
      <w:pPr>
        <w:widowControl w:val="0"/>
        <w:tabs>
          <w:tab w:val="left" w:pos="90"/>
        </w:tabs>
        <w:jc w:val="center"/>
        <w:rPr>
          <w:snapToGrid w:val="0"/>
          <w:color w:val="000000"/>
        </w:rPr>
      </w:pPr>
    </w:p>
    <w:p w14:paraId="207CA427"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GEORGIA</w:t>
      </w:r>
    </w:p>
    <w:p w14:paraId="68B22D6E" w14:textId="77777777" w:rsidR="004944D8" w:rsidRDefault="004944D8">
      <w:pPr>
        <w:widowControl w:val="0"/>
        <w:tabs>
          <w:tab w:val="left" w:pos="90"/>
        </w:tabs>
        <w:rPr>
          <w:b/>
          <w:snapToGrid w:val="0"/>
          <w:color w:val="000080"/>
          <w:sz w:val="16"/>
        </w:rPr>
      </w:pPr>
    </w:p>
    <w:p w14:paraId="1685B6D2" w14:textId="77777777" w:rsidR="00531E72" w:rsidRDefault="009E4C9E">
      <w:pPr>
        <w:widowControl w:val="0"/>
        <w:tabs>
          <w:tab w:val="left" w:pos="90"/>
        </w:tabs>
        <w:rPr>
          <w:b/>
          <w:snapToGrid w:val="0"/>
          <w:color w:val="000080"/>
          <w:sz w:val="32"/>
        </w:rPr>
      </w:pPr>
      <w:r>
        <w:rPr>
          <w:noProof/>
        </w:rPr>
        <w:drawing>
          <wp:anchor distT="0" distB="0" distL="114300" distR="114300" simplePos="0" relativeHeight="251721216" behindDoc="0" locked="0" layoutInCell="1" allowOverlap="1" wp14:anchorId="5C5EB5A7" wp14:editId="386BAA80">
            <wp:simplePos x="0" y="0"/>
            <wp:positionH relativeFrom="column">
              <wp:posOffset>5878195</wp:posOffset>
            </wp:positionH>
            <wp:positionV relativeFrom="paragraph">
              <wp:posOffset>221615</wp:posOffset>
            </wp:positionV>
            <wp:extent cx="571500" cy="381000"/>
            <wp:effectExtent l="19050" t="19050" r="0" b="0"/>
            <wp:wrapNone/>
            <wp:docPr id="351" name="Immagine 214" descr="Bandiera Georgia .gif -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4" descr="Bandiera Georgia .gif - Small"/>
                    <pic:cNvPicPr>
                      <a:picLocks noChangeAspect="1" noChangeArrowheads="1"/>
                    </pic:cNvPicPr>
                  </pic:nvPicPr>
                  <pic:blipFill>
                    <a:blip r:embed="rId223" r:link="rId224" cstate="print">
                      <a:extLst>
                        <a:ext uri="{28A0092B-C50C-407E-A947-70E740481C1C}">
                          <a14:useLocalDpi xmlns:a14="http://schemas.microsoft.com/office/drawing/2010/main" val="0"/>
                        </a:ext>
                      </a:extLst>
                    </a:blip>
                    <a:srcRect/>
                    <a:stretch>
                      <a:fillRect/>
                    </a:stretch>
                  </pic:blipFill>
                  <pic:spPr bwMode="auto">
                    <a:xfrm>
                      <a:off x="0" y="0"/>
                      <a:ext cx="571500" cy="381000"/>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2C3524F" w14:textId="77777777" w:rsidR="004944D8" w:rsidRDefault="004944D8">
      <w:pPr>
        <w:widowControl w:val="0"/>
        <w:tabs>
          <w:tab w:val="left" w:pos="90"/>
        </w:tabs>
        <w:rPr>
          <w:b/>
          <w:snapToGrid w:val="0"/>
          <w:color w:val="000080"/>
          <w:sz w:val="39"/>
        </w:rPr>
      </w:pPr>
      <w:r>
        <w:rPr>
          <w:b/>
          <w:snapToGrid w:val="0"/>
          <w:color w:val="000080"/>
          <w:sz w:val="32"/>
        </w:rPr>
        <w:t>GEORGIA</w:t>
      </w:r>
    </w:p>
    <w:p w14:paraId="3A396722" w14:textId="77777777" w:rsidR="00531E72" w:rsidRDefault="00531E72">
      <w:pPr>
        <w:widowControl w:val="0"/>
        <w:tabs>
          <w:tab w:val="left" w:pos="90"/>
        </w:tabs>
        <w:rPr>
          <w:b/>
          <w:snapToGrid w:val="0"/>
          <w:color w:val="000080"/>
          <w:sz w:val="22"/>
        </w:rPr>
      </w:pPr>
    </w:p>
    <w:p w14:paraId="4736534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A26838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maggio</w:t>
      </w:r>
    </w:p>
    <w:p w14:paraId="02914BC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B14FACB" w14:textId="77777777" w:rsidR="00325550" w:rsidRDefault="00325550" w:rsidP="00325550">
      <w:pPr>
        <w:autoSpaceDE w:val="0"/>
        <w:autoSpaceDN w:val="0"/>
        <w:adjustRightInd w:val="0"/>
        <w:rPr>
          <w:b/>
          <w:snapToGrid w:val="0"/>
          <w:color w:val="000000"/>
        </w:rPr>
      </w:pPr>
    </w:p>
    <w:p w14:paraId="0EE60E00" w14:textId="77777777" w:rsidR="00325550" w:rsidRPr="00325550" w:rsidRDefault="004944D8" w:rsidP="00325550">
      <w:pPr>
        <w:autoSpaceDE w:val="0"/>
        <w:autoSpaceDN w:val="0"/>
        <w:adjustRightInd w:val="0"/>
      </w:pPr>
      <w:r w:rsidRPr="00325550">
        <w:rPr>
          <w:b/>
          <w:snapToGrid w:val="0"/>
          <w:color w:val="000000"/>
        </w:rPr>
        <w:t>Indirizzo</w:t>
      </w:r>
      <w:r w:rsidRPr="00325550">
        <w:rPr>
          <w:snapToGrid w:val="0"/>
        </w:rPr>
        <w:tab/>
      </w:r>
      <w:r w:rsidR="00325550" w:rsidRPr="00325550">
        <w:t>Piazza Grazioli, 15 - 00186 Roma</w:t>
      </w:r>
    </w:p>
    <w:p w14:paraId="2AB3CEB9" w14:textId="77777777" w:rsidR="00325550" w:rsidRPr="00325550" w:rsidRDefault="00325550" w:rsidP="00325550">
      <w:pPr>
        <w:autoSpaceDE w:val="0"/>
        <w:autoSpaceDN w:val="0"/>
        <w:adjustRightInd w:val="0"/>
        <w:ind w:left="720" w:firstLine="720"/>
      </w:pPr>
      <w:r w:rsidRPr="00325550">
        <w:t>Tel. 0645540281</w:t>
      </w:r>
    </w:p>
    <w:p w14:paraId="4F0E55F0" w14:textId="77777777" w:rsidR="00325550" w:rsidRPr="00325550" w:rsidRDefault="00325550" w:rsidP="00325550">
      <w:pPr>
        <w:widowControl w:val="0"/>
        <w:tabs>
          <w:tab w:val="left" w:pos="90"/>
          <w:tab w:val="left" w:pos="2321"/>
        </w:tabs>
      </w:pPr>
      <w:r>
        <w:tab/>
      </w:r>
      <w:r w:rsidRPr="00325550">
        <w:t xml:space="preserve">                           E-mail </w:t>
      </w:r>
      <w:hyperlink r:id="rId225" w:history="1">
        <w:r w:rsidRPr="00347C40">
          <w:rPr>
            <w:rStyle w:val="Collegamentoipertestuale"/>
            <w:color w:val="000000"/>
            <w:u w:val="none"/>
          </w:rPr>
          <w:t>cons.rome@mfa.gov.ge</w:t>
        </w:r>
      </w:hyperlink>
    </w:p>
    <w:p w14:paraId="7403C402" w14:textId="77777777" w:rsidR="004944D8" w:rsidRDefault="004944D8" w:rsidP="00975460">
      <w:pPr>
        <w:widowControl w:val="0"/>
        <w:tabs>
          <w:tab w:val="left" w:pos="90"/>
          <w:tab w:val="left" w:pos="2321"/>
        </w:tabs>
        <w:rPr>
          <w:snapToGrid w:val="0"/>
          <w:color w:val="000000"/>
          <w:sz w:val="26"/>
        </w:rPr>
      </w:pPr>
      <w:r>
        <w:rPr>
          <w:b/>
          <w:snapToGrid w:val="0"/>
          <w:color w:val="000000"/>
        </w:rPr>
        <w:t>Circoscrizione</w:t>
      </w:r>
      <w:r w:rsidR="00325550">
        <w:rPr>
          <w:rFonts w:ascii="MS Sans Serif" w:hAnsi="MS Sans Serif"/>
          <w:snapToGrid w:val="0"/>
          <w:sz w:val="24"/>
        </w:rPr>
        <w:t xml:space="preserve">   </w:t>
      </w:r>
      <w:r>
        <w:rPr>
          <w:snapToGrid w:val="0"/>
          <w:color w:val="000000"/>
        </w:rPr>
        <w:t>Tutto il territorio della Repubblica Italiana</w:t>
      </w:r>
    </w:p>
    <w:p w14:paraId="4F83692D" w14:textId="77777777" w:rsidR="00CD47E8" w:rsidRDefault="00CD47E8" w:rsidP="00CD47E8">
      <w:pPr>
        <w:widowControl w:val="0"/>
        <w:tabs>
          <w:tab w:val="left" w:pos="90"/>
        </w:tabs>
        <w:rPr>
          <w:snapToGrid w:val="0"/>
          <w:color w:val="000000"/>
        </w:rPr>
      </w:pPr>
    </w:p>
    <w:p w14:paraId="7F66C546" w14:textId="77777777" w:rsidR="0083168C" w:rsidRDefault="0083168C" w:rsidP="00CD47E8">
      <w:pPr>
        <w:widowControl w:val="0"/>
        <w:tabs>
          <w:tab w:val="left" w:pos="90"/>
        </w:tabs>
        <w:rPr>
          <w:snapToGrid w:val="0"/>
          <w:color w:val="000000"/>
        </w:rPr>
      </w:pPr>
    </w:p>
    <w:p w14:paraId="24AB1E25" w14:textId="77777777" w:rsidR="0083168C" w:rsidRDefault="0083168C" w:rsidP="0083168C">
      <w:pPr>
        <w:widowControl w:val="0"/>
        <w:tabs>
          <w:tab w:val="left" w:pos="90"/>
        </w:tabs>
        <w:rPr>
          <w:b/>
          <w:snapToGrid w:val="0"/>
          <w:color w:val="000080"/>
          <w:sz w:val="26"/>
          <w:u w:val="single"/>
        </w:rPr>
      </w:pPr>
      <w:r>
        <w:rPr>
          <w:b/>
          <w:snapToGrid w:val="0"/>
          <w:color w:val="000080"/>
          <w:u w:val="single"/>
        </w:rPr>
        <w:t xml:space="preserve">BARI - CONSOLATO </w:t>
      </w:r>
      <w:r w:rsidR="00052901">
        <w:rPr>
          <w:b/>
          <w:snapToGrid w:val="0"/>
          <w:color w:val="000080"/>
          <w:u w:val="single"/>
        </w:rPr>
        <w:t>GENERALE</w:t>
      </w:r>
    </w:p>
    <w:p w14:paraId="53B033E7" w14:textId="77777777" w:rsidR="0083168C" w:rsidRDefault="0083168C" w:rsidP="0083168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52901" w:rsidRPr="00052901">
        <w:rPr>
          <w:snapToGrid w:val="0"/>
        </w:rPr>
        <w:t>V</w:t>
      </w:r>
      <w:r w:rsidR="00052901" w:rsidRPr="00052901">
        <w:t>ia Vito Nicola de Nicolò, 48 – 70121 Bari</w:t>
      </w:r>
    </w:p>
    <w:p w14:paraId="29C4032E" w14:textId="77777777" w:rsidR="0083168C" w:rsidRPr="00E10318" w:rsidRDefault="0083168C" w:rsidP="0083168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rPr>
        <w:t>Puglia</w:t>
      </w:r>
      <w:r w:rsidR="00052901">
        <w:rPr>
          <w:snapToGrid w:val="0"/>
        </w:rPr>
        <w:t>, Basilicata, Calabria, Sicilia</w:t>
      </w:r>
    </w:p>
    <w:p w14:paraId="5FBAC284" w14:textId="77777777" w:rsidR="0083168C" w:rsidRDefault="0083168C" w:rsidP="0083168C">
      <w:pPr>
        <w:widowControl w:val="0"/>
        <w:tabs>
          <w:tab w:val="left" w:pos="90"/>
        </w:tabs>
        <w:rPr>
          <w:snapToGrid w:val="0"/>
          <w:color w:val="000000"/>
        </w:rPr>
      </w:pPr>
    </w:p>
    <w:p w14:paraId="1AC534BF" w14:textId="679083D9" w:rsidR="0083168C" w:rsidRDefault="0083168C" w:rsidP="0083168C">
      <w:pPr>
        <w:widowControl w:val="0"/>
        <w:tabs>
          <w:tab w:val="left" w:pos="90"/>
        </w:tabs>
        <w:rPr>
          <w:snapToGrid w:val="0"/>
          <w:color w:val="000000"/>
        </w:rPr>
      </w:pPr>
      <w:r>
        <w:rPr>
          <w:snapToGrid w:val="0"/>
          <w:color w:val="000000"/>
        </w:rPr>
        <w:t>Signor</w:t>
      </w:r>
      <w:r w:rsidR="000301ED">
        <w:rPr>
          <w:snapToGrid w:val="0"/>
          <w:color w:val="000000"/>
        </w:rPr>
        <w:t xml:space="preserve"> IRAKLI KOIAVA</w:t>
      </w:r>
      <w:r>
        <w:rPr>
          <w:snapToGrid w:val="0"/>
          <w:color w:val="000000"/>
        </w:rPr>
        <w:t xml:space="preserve">, Console </w:t>
      </w:r>
      <w:r w:rsidR="00052901">
        <w:rPr>
          <w:snapToGrid w:val="0"/>
          <w:color w:val="000000"/>
        </w:rPr>
        <w:t>Generale</w:t>
      </w:r>
      <w:r>
        <w:rPr>
          <w:snapToGrid w:val="0"/>
          <w:color w:val="000000"/>
        </w:rPr>
        <w:t xml:space="preserve">, (Exequatur </w:t>
      </w:r>
      <w:r w:rsidR="000301ED">
        <w:rPr>
          <w:snapToGrid w:val="0"/>
          <w:color w:val="000000"/>
        </w:rPr>
        <w:t>1° luglio 2025</w:t>
      </w:r>
      <w:r>
        <w:rPr>
          <w:snapToGrid w:val="0"/>
          <w:color w:val="000000"/>
        </w:rPr>
        <w:t>)</w:t>
      </w:r>
    </w:p>
    <w:p w14:paraId="1A85415B" w14:textId="77777777" w:rsidR="002521AF" w:rsidRDefault="002521AF" w:rsidP="0083168C">
      <w:pPr>
        <w:widowControl w:val="0"/>
        <w:tabs>
          <w:tab w:val="left" w:pos="90"/>
        </w:tabs>
        <w:rPr>
          <w:snapToGrid w:val="0"/>
          <w:color w:val="000000"/>
        </w:rPr>
      </w:pPr>
      <w:r>
        <w:rPr>
          <w:snapToGrid w:val="0"/>
          <w:color w:val="000000"/>
        </w:rPr>
        <w:t>Signora MARIAM ALPAIDZE, Vice Console (1 maggio 2024)</w:t>
      </w:r>
    </w:p>
    <w:p w14:paraId="0528FBDB" w14:textId="77777777" w:rsidR="0083168C" w:rsidRDefault="0083168C" w:rsidP="00CD47E8">
      <w:pPr>
        <w:widowControl w:val="0"/>
        <w:tabs>
          <w:tab w:val="left" w:pos="90"/>
        </w:tabs>
        <w:rPr>
          <w:snapToGrid w:val="0"/>
          <w:color w:val="000000"/>
        </w:rPr>
      </w:pPr>
    </w:p>
    <w:p w14:paraId="1052B217" w14:textId="77777777" w:rsidR="00C54897" w:rsidRDefault="00C54897" w:rsidP="00CD47E8">
      <w:pPr>
        <w:widowControl w:val="0"/>
        <w:tabs>
          <w:tab w:val="left" w:pos="90"/>
        </w:tabs>
        <w:rPr>
          <w:snapToGrid w:val="0"/>
          <w:color w:val="000000"/>
        </w:rPr>
      </w:pPr>
    </w:p>
    <w:p w14:paraId="4F86D24E" w14:textId="77777777" w:rsidR="00256875" w:rsidRDefault="00256875" w:rsidP="00CD47E8">
      <w:pPr>
        <w:widowControl w:val="0"/>
        <w:tabs>
          <w:tab w:val="left" w:pos="90"/>
        </w:tabs>
        <w:rPr>
          <w:snapToGrid w:val="0"/>
          <w:color w:val="000000"/>
        </w:rPr>
      </w:pPr>
    </w:p>
    <w:p w14:paraId="023ECBC9" w14:textId="77777777" w:rsidR="00256875" w:rsidRDefault="00256875" w:rsidP="00256875">
      <w:pPr>
        <w:widowControl w:val="0"/>
        <w:tabs>
          <w:tab w:val="left" w:pos="90"/>
        </w:tabs>
        <w:rPr>
          <w:b/>
          <w:snapToGrid w:val="0"/>
          <w:color w:val="000080"/>
          <w:sz w:val="26"/>
          <w:u w:val="single"/>
        </w:rPr>
      </w:pPr>
      <w:r>
        <w:rPr>
          <w:b/>
          <w:snapToGrid w:val="0"/>
          <w:color w:val="000080"/>
          <w:u w:val="single"/>
        </w:rPr>
        <w:t>MILANO - CONSOLATO GENERALE</w:t>
      </w:r>
    </w:p>
    <w:p w14:paraId="3E1CA281" w14:textId="77777777" w:rsidR="00256875" w:rsidRDefault="00256875" w:rsidP="0025687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80BBC" w:rsidRPr="00E80BBC">
        <w:rPr>
          <w:snapToGrid w:val="0"/>
          <w:color w:val="000000"/>
        </w:rPr>
        <w:t xml:space="preserve">via Ugo Foscolo n. 8 </w:t>
      </w:r>
      <w:r w:rsidR="00E80BBC">
        <w:rPr>
          <w:snapToGrid w:val="0"/>
          <w:color w:val="000000"/>
        </w:rPr>
        <w:t>(ingresso)</w:t>
      </w:r>
      <w:r w:rsidR="00E80BBC" w:rsidRPr="00E80BBC">
        <w:rPr>
          <w:snapToGrid w:val="0"/>
          <w:color w:val="000000"/>
        </w:rPr>
        <w:t>-</w:t>
      </w:r>
      <w:r w:rsidR="00E80BBC">
        <w:rPr>
          <w:rFonts w:ascii="MS Sans Serif" w:hAnsi="MS Sans Serif"/>
          <w:snapToGrid w:val="0"/>
          <w:sz w:val="24"/>
        </w:rPr>
        <w:t xml:space="preserve"> </w:t>
      </w:r>
      <w:r w:rsidRPr="00256875">
        <w:rPr>
          <w:snapToGrid w:val="0"/>
          <w:color w:val="000000"/>
        </w:rPr>
        <w:t>via Santa Radegonda n. 11 6° piano – 20121 Milano</w:t>
      </w:r>
    </w:p>
    <w:p w14:paraId="6B930974" w14:textId="77777777" w:rsidR="00256875" w:rsidRDefault="00256875" w:rsidP="0025687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02DE88C7" w14:textId="77777777" w:rsidR="00256875" w:rsidRDefault="00256875" w:rsidP="0025687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2E31E17B" w14:textId="77777777" w:rsidR="00256875" w:rsidRDefault="00256875" w:rsidP="00256875">
      <w:pPr>
        <w:widowControl w:val="0"/>
        <w:tabs>
          <w:tab w:val="left" w:pos="90"/>
          <w:tab w:val="left" w:pos="2321"/>
        </w:tabs>
        <w:spacing w:before="49"/>
        <w:rPr>
          <w:snapToGrid w:val="0"/>
        </w:rPr>
      </w:pPr>
      <w:r>
        <w:rPr>
          <w:b/>
          <w:snapToGrid w:val="0"/>
          <w:color w:val="000000"/>
        </w:rPr>
        <w:t>Circoscrizione</w:t>
      </w:r>
      <w:r>
        <w:rPr>
          <w:rFonts w:ascii="MS Sans Serif" w:hAnsi="MS Sans Serif"/>
          <w:snapToGrid w:val="0"/>
          <w:sz w:val="24"/>
        </w:rPr>
        <w:tab/>
      </w:r>
      <w:r w:rsidRPr="00256875">
        <w:rPr>
          <w:snapToGrid w:val="0"/>
        </w:rPr>
        <w:t>Regioni Lombardia, Piemonte, Emilia-Romagna, Valle d'Aosta, Liguria</w:t>
      </w:r>
      <w:r>
        <w:rPr>
          <w:snapToGrid w:val="0"/>
        </w:rPr>
        <w:t>, Veneto, Trentino Alto-Adige,</w:t>
      </w:r>
    </w:p>
    <w:p w14:paraId="4AA40573" w14:textId="77777777" w:rsidR="00256875" w:rsidRDefault="00256875" w:rsidP="00256875">
      <w:pPr>
        <w:widowControl w:val="0"/>
        <w:tabs>
          <w:tab w:val="left" w:pos="90"/>
          <w:tab w:val="left" w:pos="2321"/>
        </w:tabs>
        <w:spacing w:before="49"/>
        <w:rPr>
          <w:snapToGrid w:val="0"/>
          <w:color w:val="000000"/>
        </w:rPr>
      </w:pPr>
      <w:r>
        <w:rPr>
          <w:snapToGrid w:val="0"/>
        </w:rPr>
        <w:tab/>
      </w:r>
      <w:r>
        <w:rPr>
          <w:snapToGrid w:val="0"/>
        </w:rPr>
        <w:tab/>
      </w:r>
      <w:r w:rsidRPr="00256875">
        <w:rPr>
          <w:snapToGrid w:val="0"/>
        </w:rPr>
        <w:t>Friuli Venezia-Giulia</w:t>
      </w:r>
    </w:p>
    <w:p w14:paraId="1171EE7D" w14:textId="77777777" w:rsidR="00006699" w:rsidRDefault="00006699" w:rsidP="00006699">
      <w:pPr>
        <w:widowControl w:val="0"/>
        <w:tabs>
          <w:tab w:val="left" w:pos="90"/>
        </w:tabs>
        <w:rPr>
          <w:snapToGrid w:val="0"/>
          <w:color w:val="000000"/>
        </w:rPr>
      </w:pPr>
    </w:p>
    <w:p w14:paraId="5AD6DF7D" w14:textId="77777777" w:rsidR="00006699" w:rsidRDefault="00006699" w:rsidP="00006699">
      <w:pPr>
        <w:widowControl w:val="0"/>
        <w:tabs>
          <w:tab w:val="left" w:pos="90"/>
        </w:tabs>
        <w:rPr>
          <w:snapToGrid w:val="0"/>
          <w:color w:val="000000"/>
        </w:rPr>
      </w:pPr>
      <w:r>
        <w:rPr>
          <w:snapToGrid w:val="0"/>
          <w:color w:val="000000"/>
        </w:rPr>
        <w:t>Signora NATALIA KORDZAIA, Console Generale, (Exequatur 8 settembre 2023)</w:t>
      </w:r>
    </w:p>
    <w:p w14:paraId="0048B374" w14:textId="77777777" w:rsidR="005003AA" w:rsidRDefault="005003AA" w:rsidP="005003AA">
      <w:pPr>
        <w:widowControl w:val="0"/>
        <w:tabs>
          <w:tab w:val="left" w:pos="90"/>
        </w:tabs>
        <w:rPr>
          <w:snapToGrid w:val="0"/>
          <w:color w:val="000000"/>
        </w:rPr>
      </w:pPr>
      <w:r>
        <w:rPr>
          <w:snapToGrid w:val="0"/>
          <w:color w:val="000000"/>
        </w:rPr>
        <w:t>Signor DAVID GOMARTELI, Console (9 ottobre 2023)</w:t>
      </w:r>
    </w:p>
    <w:p w14:paraId="001911FB" w14:textId="77777777" w:rsidR="005003AA" w:rsidRDefault="005003AA" w:rsidP="00006699">
      <w:pPr>
        <w:widowControl w:val="0"/>
        <w:tabs>
          <w:tab w:val="left" w:pos="90"/>
        </w:tabs>
        <w:rPr>
          <w:snapToGrid w:val="0"/>
          <w:color w:val="000000"/>
        </w:rPr>
      </w:pPr>
      <w:r>
        <w:rPr>
          <w:snapToGrid w:val="0"/>
          <w:color w:val="000000"/>
        </w:rPr>
        <w:t>Signor VALERIAN GVALIA, Console (17 maggio 2024)</w:t>
      </w:r>
    </w:p>
    <w:p w14:paraId="5CD37D6F" w14:textId="77777777" w:rsidR="005003AA" w:rsidRDefault="005003AA" w:rsidP="00006699">
      <w:pPr>
        <w:widowControl w:val="0"/>
        <w:tabs>
          <w:tab w:val="left" w:pos="90"/>
        </w:tabs>
        <w:rPr>
          <w:snapToGrid w:val="0"/>
          <w:color w:val="000000"/>
        </w:rPr>
      </w:pPr>
      <w:r>
        <w:rPr>
          <w:snapToGrid w:val="0"/>
          <w:color w:val="000000"/>
        </w:rPr>
        <w:t xml:space="preserve">Signora MAIA MGEBRISHVILI, Vice Console (11 marzo 2024) </w:t>
      </w:r>
    </w:p>
    <w:p w14:paraId="387FFCD4" w14:textId="77777777" w:rsidR="00256875" w:rsidRDefault="00256875" w:rsidP="00256875">
      <w:pPr>
        <w:widowControl w:val="0"/>
        <w:tabs>
          <w:tab w:val="left" w:pos="90"/>
        </w:tabs>
        <w:rPr>
          <w:snapToGrid w:val="0"/>
          <w:color w:val="000000"/>
        </w:rPr>
      </w:pPr>
    </w:p>
    <w:p w14:paraId="21132B9B" w14:textId="77777777" w:rsidR="00256875" w:rsidRDefault="00256875" w:rsidP="00CD47E8">
      <w:pPr>
        <w:widowControl w:val="0"/>
        <w:tabs>
          <w:tab w:val="left" w:pos="90"/>
        </w:tabs>
        <w:rPr>
          <w:snapToGrid w:val="0"/>
          <w:color w:val="000000"/>
        </w:rPr>
      </w:pPr>
    </w:p>
    <w:p w14:paraId="777CA3EF" w14:textId="77777777" w:rsidR="00A21483" w:rsidRDefault="00A21483" w:rsidP="00A21483">
      <w:pPr>
        <w:widowControl w:val="0"/>
        <w:tabs>
          <w:tab w:val="left" w:pos="90"/>
        </w:tabs>
        <w:rPr>
          <w:b/>
          <w:snapToGrid w:val="0"/>
          <w:color w:val="000080"/>
          <w:sz w:val="26"/>
          <w:u w:val="single"/>
        </w:rPr>
      </w:pPr>
      <w:r>
        <w:rPr>
          <w:b/>
          <w:snapToGrid w:val="0"/>
          <w:color w:val="000080"/>
          <w:u w:val="single"/>
        </w:rPr>
        <w:t>CIVITAVECCHIA - CONSOLATO ONORARIO</w:t>
      </w:r>
    </w:p>
    <w:p w14:paraId="03AA04BC" w14:textId="77777777" w:rsidR="00A21483" w:rsidRDefault="00A21483" w:rsidP="00A2148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E53A1">
        <w:rPr>
          <w:snapToGrid w:val="0"/>
          <w:color w:val="000000"/>
        </w:rPr>
        <w:t xml:space="preserve">Alessandro </w:t>
      </w:r>
      <w:proofErr w:type="spellStart"/>
      <w:r w:rsidR="003E53A1">
        <w:rPr>
          <w:snapToGrid w:val="0"/>
          <w:color w:val="000000"/>
        </w:rPr>
        <w:t>Cialdi</w:t>
      </w:r>
      <w:proofErr w:type="spellEnd"/>
      <w:r w:rsidR="003E53A1">
        <w:rPr>
          <w:snapToGrid w:val="0"/>
          <w:color w:val="000000"/>
        </w:rPr>
        <w:t xml:space="preserve">, 4 </w:t>
      </w:r>
      <w:proofErr w:type="spellStart"/>
      <w:r w:rsidR="003E53A1">
        <w:rPr>
          <w:snapToGrid w:val="0"/>
          <w:color w:val="000000"/>
        </w:rPr>
        <w:t>int</w:t>
      </w:r>
      <w:proofErr w:type="spellEnd"/>
      <w:r w:rsidR="003E53A1">
        <w:rPr>
          <w:snapToGrid w:val="0"/>
          <w:color w:val="000000"/>
        </w:rPr>
        <w:t xml:space="preserve">. 13 </w:t>
      </w:r>
      <w:r w:rsidR="000E742F">
        <w:rPr>
          <w:snapToGrid w:val="0"/>
          <w:color w:val="000000"/>
        </w:rPr>
        <w:t>–</w:t>
      </w:r>
      <w:r>
        <w:rPr>
          <w:snapToGrid w:val="0"/>
          <w:color w:val="000000"/>
        </w:rPr>
        <w:t xml:space="preserve"> </w:t>
      </w:r>
      <w:r w:rsidR="003E53A1">
        <w:rPr>
          <w:snapToGrid w:val="0"/>
          <w:color w:val="000000"/>
        </w:rPr>
        <w:t xml:space="preserve">00053 </w:t>
      </w:r>
      <w:r w:rsidR="000E742F">
        <w:rPr>
          <w:snapToGrid w:val="0"/>
          <w:color w:val="000000"/>
        </w:rPr>
        <w:t>Civitavecchia (RM)</w:t>
      </w:r>
      <w:r>
        <w:rPr>
          <w:snapToGrid w:val="0"/>
          <w:color w:val="000000"/>
        </w:rPr>
        <w:t xml:space="preserve"> </w:t>
      </w:r>
    </w:p>
    <w:p w14:paraId="2C844BFB" w14:textId="77777777" w:rsidR="00A21483" w:rsidRDefault="00A21483" w:rsidP="00A21483">
      <w:pPr>
        <w:widowControl w:val="0"/>
        <w:tabs>
          <w:tab w:val="left" w:pos="2321"/>
        </w:tabs>
        <w:rPr>
          <w:snapToGrid w:val="0"/>
          <w:color w:val="000000"/>
          <w:sz w:val="23"/>
        </w:rPr>
      </w:pPr>
      <w:r>
        <w:rPr>
          <w:rFonts w:ascii="MS Sans Serif" w:hAnsi="MS Sans Serif"/>
          <w:snapToGrid w:val="0"/>
          <w:sz w:val="24"/>
        </w:rPr>
        <w:tab/>
      </w:r>
      <w:r w:rsidR="00474C4A">
        <w:rPr>
          <w:snapToGrid w:val="0"/>
          <w:color w:val="000000"/>
        </w:rPr>
        <w:t xml:space="preserve">Tel. </w:t>
      </w:r>
      <w:r w:rsidR="003E53A1">
        <w:rPr>
          <w:snapToGrid w:val="0"/>
          <w:color w:val="000000"/>
        </w:rPr>
        <w:t>335 7852465</w:t>
      </w:r>
    </w:p>
    <w:p w14:paraId="6A63B20D" w14:textId="77777777" w:rsidR="00A21483" w:rsidRDefault="00A21483" w:rsidP="00A2148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26" w:history="1">
        <w:r w:rsidR="003E53A1" w:rsidRPr="00451750">
          <w:rPr>
            <w:rStyle w:val="Collegamentoipertestuale"/>
            <w:snapToGrid w:val="0"/>
          </w:rPr>
          <w:t>mikireinero@gmail.com</w:t>
        </w:r>
      </w:hyperlink>
      <w:r w:rsidR="003E53A1">
        <w:rPr>
          <w:snapToGrid w:val="0"/>
          <w:color w:val="000000"/>
        </w:rPr>
        <w:t xml:space="preserve"> </w:t>
      </w:r>
    </w:p>
    <w:p w14:paraId="0DB27CB6" w14:textId="77777777" w:rsidR="00A21483" w:rsidRPr="00E10318" w:rsidRDefault="00A21483" w:rsidP="00A21483">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Pr="00E10318">
        <w:rPr>
          <w:snapToGrid w:val="0"/>
        </w:rPr>
        <w:t xml:space="preserve">Città di </w:t>
      </w:r>
      <w:r>
        <w:rPr>
          <w:snapToGrid w:val="0"/>
        </w:rPr>
        <w:t xml:space="preserve">Civitavecchia e Regione Campania  </w:t>
      </w:r>
    </w:p>
    <w:p w14:paraId="1366F962" w14:textId="77777777" w:rsidR="00A21483" w:rsidRDefault="00A21483" w:rsidP="00A21483">
      <w:pPr>
        <w:widowControl w:val="0"/>
        <w:tabs>
          <w:tab w:val="left" w:pos="90"/>
        </w:tabs>
        <w:rPr>
          <w:snapToGrid w:val="0"/>
          <w:color w:val="000000"/>
        </w:rPr>
      </w:pPr>
    </w:p>
    <w:p w14:paraId="7079DEF8" w14:textId="77777777" w:rsidR="00A21483" w:rsidRDefault="00A21483" w:rsidP="00A21483">
      <w:pPr>
        <w:widowControl w:val="0"/>
        <w:tabs>
          <w:tab w:val="left" w:pos="90"/>
        </w:tabs>
        <w:rPr>
          <w:snapToGrid w:val="0"/>
          <w:color w:val="000000"/>
        </w:rPr>
      </w:pPr>
      <w:r>
        <w:rPr>
          <w:snapToGrid w:val="0"/>
          <w:color w:val="000000"/>
        </w:rPr>
        <w:t xml:space="preserve">Signor MICHAELA REINERO, Console Onorario, (Exequatur </w:t>
      </w:r>
      <w:r w:rsidR="00472B2A">
        <w:rPr>
          <w:snapToGrid w:val="0"/>
          <w:color w:val="000000"/>
        </w:rPr>
        <w:t xml:space="preserve">7 </w:t>
      </w:r>
      <w:r>
        <w:rPr>
          <w:snapToGrid w:val="0"/>
          <w:color w:val="000000"/>
        </w:rPr>
        <w:t>ottobre 2021)</w:t>
      </w:r>
    </w:p>
    <w:p w14:paraId="0E6BBD0B" w14:textId="77777777" w:rsidR="00A21483" w:rsidRDefault="00A21483" w:rsidP="00A21483">
      <w:pPr>
        <w:widowControl w:val="0"/>
        <w:tabs>
          <w:tab w:val="left" w:pos="90"/>
        </w:tabs>
        <w:rPr>
          <w:snapToGrid w:val="0"/>
          <w:color w:val="000000"/>
        </w:rPr>
      </w:pPr>
    </w:p>
    <w:p w14:paraId="564006AB" w14:textId="77777777" w:rsidR="008701FA" w:rsidRDefault="008701FA" w:rsidP="008701FA">
      <w:pPr>
        <w:widowControl w:val="0"/>
        <w:tabs>
          <w:tab w:val="left" w:pos="90"/>
        </w:tabs>
        <w:rPr>
          <w:snapToGrid w:val="0"/>
          <w:color w:val="000000"/>
        </w:rPr>
      </w:pPr>
    </w:p>
    <w:p w14:paraId="714CA662" w14:textId="77777777" w:rsidR="008701FA" w:rsidRDefault="008701FA" w:rsidP="008701FA">
      <w:pPr>
        <w:widowControl w:val="0"/>
        <w:tabs>
          <w:tab w:val="left" w:pos="90"/>
        </w:tabs>
        <w:rPr>
          <w:b/>
          <w:snapToGrid w:val="0"/>
          <w:color w:val="000080"/>
          <w:sz w:val="26"/>
          <w:u w:val="single"/>
        </w:rPr>
      </w:pPr>
      <w:r>
        <w:rPr>
          <w:b/>
          <w:snapToGrid w:val="0"/>
          <w:color w:val="000080"/>
          <w:u w:val="single"/>
        </w:rPr>
        <w:t>PALERMO - CONSOLATO ONORARIO</w:t>
      </w:r>
    </w:p>
    <w:p w14:paraId="2497FCC2" w14:textId="77777777" w:rsidR="008701FA" w:rsidRDefault="008701FA" w:rsidP="008701F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Simone da Corleone, 18 - </w:t>
      </w:r>
      <w:r w:rsidRPr="008701FA">
        <w:rPr>
          <w:snapToGrid w:val="0"/>
          <w:color w:val="000000"/>
        </w:rPr>
        <w:t xml:space="preserve">90034 </w:t>
      </w:r>
      <w:r>
        <w:rPr>
          <w:snapToGrid w:val="0"/>
          <w:color w:val="000000"/>
        </w:rPr>
        <w:t xml:space="preserve">Palermo </w:t>
      </w:r>
    </w:p>
    <w:p w14:paraId="75C85B64" w14:textId="77777777" w:rsidR="008701FA" w:rsidRDefault="008701FA" w:rsidP="008701FA">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Pr="008701FA">
        <w:rPr>
          <w:snapToGrid w:val="0"/>
          <w:color w:val="000000"/>
        </w:rPr>
        <w:t>+39 3450818798 – +39 3283163370</w:t>
      </w:r>
    </w:p>
    <w:p w14:paraId="2266FF05" w14:textId="77777777" w:rsidR="008701FA" w:rsidRDefault="008701FA" w:rsidP="008701F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27" w:history="1">
        <w:r w:rsidRPr="00545EF4">
          <w:rPr>
            <w:rStyle w:val="Collegamentoipertestuale"/>
            <w:snapToGrid w:val="0"/>
          </w:rPr>
          <w:t>leonarda.amella@libero.it</w:t>
        </w:r>
      </w:hyperlink>
      <w:r>
        <w:rPr>
          <w:snapToGrid w:val="0"/>
          <w:color w:val="000000"/>
        </w:rPr>
        <w:t xml:space="preserve"> </w:t>
      </w:r>
    </w:p>
    <w:p w14:paraId="645227AC" w14:textId="77777777" w:rsidR="008701FA" w:rsidRPr="00E10318" w:rsidRDefault="008701FA" w:rsidP="008701FA">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rPr>
        <w:t>Sicilia</w:t>
      </w:r>
    </w:p>
    <w:p w14:paraId="3EC8EEEA" w14:textId="77777777" w:rsidR="008701FA" w:rsidRDefault="008701FA" w:rsidP="008701FA">
      <w:pPr>
        <w:widowControl w:val="0"/>
        <w:tabs>
          <w:tab w:val="left" w:pos="90"/>
        </w:tabs>
        <w:rPr>
          <w:snapToGrid w:val="0"/>
          <w:color w:val="000000"/>
        </w:rPr>
      </w:pPr>
    </w:p>
    <w:p w14:paraId="3D826365" w14:textId="77777777" w:rsidR="008701FA" w:rsidRDefault="008701FA" w:rsidP="008701FA">
      <w:pPr>
        <w:widowControl w:val="0"/>
        <w:tabs>
          <w:tab w:val="left" w:pos="90"/>
        </w:tabs>
        <w:rPr>
          <w:snapToGrid w:val="0"/>
          <w:color w:val="000000"/>
        </w:rPr>
      </w:pPr>
      <w:r>
        <w:rPr>
          <w:snapToGrid w:val="0"/>
          <w:color w:val="000000"/>
        </w:rPr>
        <w:t xml:space="preserve">Signor LEONARDA AMELLA, Console Onorario, (Exequatur </w:t>
      </w:r>
      <w:r w:rsidR="00142BD0">
        <w:rPr>
          <w:snapToGrid w:val="0"/>
          <w:color w:val="000000"/>
        </w:rPr>
        <w:t>23</w:t>
      </w:r>
      <w:r>
        <w:rPr>
          <w:snapToGrid w:val="0"/>
          <w:color w:val="000000"/>
        </w:rPr>
        <w:t xml:space="preserve"> marzo 2022)</w:t>
      </w:r>
    </w:p>
    <w:p w14:paraId="4E2BF21B" w14:textId="77777777" w:rsidR="004944D8" w:rsidRDefault="004944D8" w:rsidP="00380500">
      <w:pPr>
        <w:widowControl w:val="0"/>
        <w:tabs>
          <w:tab w:val="left" w:pos="90"/>
        </w:tabs>
        <w:rPr>
          <w:snapToGrid w:val="0"/>
          <w:color w:val="000000"/>
        </w:rPr>
      </w:pPr>
    </w:p>
    <w:p w14:paraId="06F3DC8A" w14:textId="77777777" w:rsidR="004944D8" w:rsidRDefault="004944D8" w:rsidP="00380500">
      <w:pPr>
        <w:widowControl w:val="0"/>
        <w:tabs>
          <w:tab w:val="left" w:pos="90"/>
        </w:tabs>
        <w:rPr>
          <w:snapToGrid w:val="0"/>
          <w:color w:val="000000"/>
        </w:rPr>
      </w:pPr>
    </w:p>
    <w:p w14:paraId="54604EBB" w14:textId="77777777" w:rsidR="004944D8" w:rsidRDefault="004944D8" w:rsidP="00380500">
      <w:pPr>
        <w:widowControl w:val="0"/>
        <w:tabs>
          <w:tab w:val="left" w:pos="90"/>
        </w:tabs>
        <w:rPr>
          <w:snapToGrid w:val="0"/>
          <w:color w:val="000000"/>
        </w:rPr>
      </w:pPr>
    </w:p>
    <w:p w14:paraId="0DB9496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GERMANIA</w:t>
      </w:r>
    </w:p>
    <w:p w14:paraId="1841DCB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8816" behindDoc="0" locked="0" layoutInCell="0" allowOverlap="1" wp14:anchorId="1578BA62" wp14:editId="5392F8D3">
            <wp:simplePos x="0" y="0"/>
            <wp:positionH relativeFrom="column">
              <wp:posOffset>5730240</wp:posOffset>
            </wp:positionH>
            <wp:positionV relativeFrom="paragraph">
              <wp:posOffset>159385</wp:posOffset>
            </wp:positionV>
            <wp:extent cx="759460" cy="466725"/>
            <wp:effectExtent l="19050" t="19050" r="2540" b="9525"/>
            <wp:wrapNone/>
            <wp:docPr id="350"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7"/>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75946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1BD52B1" w14:textId="77777777" w:rsidR="004944D8" w:rsidRDefault="004944D8">
      <w:pPr>
        <w:widowControl w:val="0"/>
        <w:tabs>
          <w:tab w:val="left" w:pos="90"/>
        </w:tabs>
        <w:rPr>
          <w:b/>
          <w:snapToGrid w:val="0"/>
          <w:color w:val="000080"/>
          <w:sz w:val="39"/>
        </w:rPr>
      </w:pPr>
      <w:r>
        <w:rPr>
          <w:b/>
          <w:snapToGrid w:val="0"/>
          <w:color w:val="000080"/>
          <w:sz w:val="32"/>
        </w:rPr>
        <w:t xml:space="preserve">GERMANIA </w:t>
      </w:r>
    </w:p>
    <w:p w14:paraId="471A0D98" w14:textId="77777777" w:rsidR="004944D8" w:rsidRDefault="004944D8">
      <w:pPr>
        <w:widowControl w:val="0"/>
        <w:tabs>
          <w:tab w:val="left" w:pos="90"/>
        </w:tabs>
        <w:rPr>
          <w:b/>
          <w:snapToGrid w:val="0"/>
          <w:color w:val="000080"/>
          <w:sz w:val="28"/>
        </w:rPr>
      </w:pPr>
      <w:r>
        <w:rPr>
          <w:b/>
          <w:snapToGrid w:val="0"/>
          <w:color w:val="000080"/>
          <w:sz w:val="22"/>
        </w:rPr>
        <w:t>Repubblica Federale di</w:t>
      </w:r>
    </w:p>
    <w:p w14:paraId="4D884A0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08C9ECD" w14:textId="77777777" w:rsidR="004944D8" w:rsidRDefault="004944D8" w:rsidP="008074D2">
      <w:pPr>
        <w:widowControl w:val="0"/>
        <w:tabs>
          <w:tab w:val="left" w:pos="90"/>
        </w:tabs>
        <w:jc w:val="right"/>
        <w:rPr>
          <w:i/>
          <w:snapToGrid w:val="0"/>
          <w:color w:val="000000"/>
          <w:sz w:val="26"/>
        </w:rPr>
      </w:pPr>
      <w:r>
        <w:rPr>
          <w:i/>
          <w:snapToGrid w:val="0"/>
          <w:color w:val="000000"/>
        </w:rPr>
        <w:t xml:space="preserve"> Festa nazionale 3 ottobre</w:t>
      </w:r>
    </w:p>
    <w:p w14:paraId="2DB4D10D" w14:textId="77777777" w:rsidR="00FC4CAF" w:rsidRDefault="00FC4CAF" w:rsidP="008074D2">
      <w:pPr>
        <w:widowControl w:val="0"/>
        <w:tabs>
          <w:tab w:val="left" w:pos="90"/>
        </w:tabs>
        <w:rPr>
          <w:b/>
          <w:snapToGrid w:val="0"/>
          <w:color w:val="000080"/>
          <w:u w:val="single"/>
        </w:rPr>
      </w:pPr>
    </w:p>
    <w:p w14:paraId="0CC4AA81" w14:textId="77777777" w:rsidR="004944D8" w:rsidRDefault="004944D8" w:rsidP="008074D2">
      <w:pPr>
        <w:widowControl w:val="0"/>
        <w:tabs>
          <w:tab w:val="left" w:pos="90"/>
        </w:tabs>
        <w:rPr>
          <w:b/>
          <w:snapToGrid w:val="0"/>
          <w:color w:val="000080"/>
          <w:sz w:val="26"/>
          <w:u w:val="single"/>
        </w:rPr>
      </w:pPr>
      <w:r>
        <w:rPr>
          <w:b/>
          <w:snapToGrid w:val="0"/>
          <w:color w:val="000080"/>
          <w:u w:val="single"/>
        </w:rPr>
        <w:t>ROMA - SEZIONE CONSOLARE DELL'AMBASCIATA</w:t>
      </w:r>
    </w:p>
    <w:p w14:paraId="6FCDE07A" w14:textId="77777777" w:rsidR="008F78F3" w:rsidRDefault="004944D8" w:rsidP="008F78F3">
      <w:pPr>
        <w:widowControl w:val="0"/>
        <w:tabs>
          <w:tab w:val="left" w:pos="90"/>
          <w:tab w:val="left" w:pos="2268"/>
        </w:tabs>
        <w:spacing w:before="389"/>
        <w:rPr>
          <w:snapToGrid w:val="0"/>
          <w:color w:val="000000"/>
          <w:sz w:val="26"/>
        </w:rPr>
      </w:pPr>
      <w:r>
        <w:rPr>
          <w:b/>
          <w:snapToGrid w:val="0"/>
          <w:color w:val="000000"/>
        </w:rPr>
        <w:t>Indirizzo</w:t>
      </w:r>
      <w:r>
        <w:rPr>
          <w:rFonts w:ascii="MS Sans Serif" w:hAnsi="MS Sans Serif"/>
          <w:snapToGrid w:val="0"/>
          <w:sz w:val="24"/>
        </w:rPr>
        <w:tab/>
      </w:r>
      <w:r w:rsidR="008F78F3">
        <w:rPr>
          <w:snapToGrid w:val="0"/>
          <w:color w:val="000000"/>
        </w:rPr>
        <w:t xml:space="preserve">Via San Martino della Battaglia, 4 - 00185 Roma </w:t>
      </w:r>
    </w:p>
    <w:p w14:paraId="4829A710" w14:textId="77777777" w:rsidR="008F78F3" w:rsidRDefault="008F78F3" w:rsidP="008F78F3">
      <w:pPr>
        <w:widowControl w:val="0"/>
        <w:tabs>
          <w:tab w:val="left" w:pos="90"/>
          <w:tab w:val="left" w:pos="2268"/>
        </w:tabs>
        <w:rPr>
          <w:snapToGrid w:val="0"/>
          <w:color w:val="000000"/>
          <w:sz w:val="23"/>
        </w:rPr>
      </w:pPr>
      <w:r>
        <w:rPr>
          <w:snapToGrid w:val="0"/>
        </w:rPr>
        <w:t xml:space="preserve">                                              Tel. </w:t>
      </w:r>
      <w:r>
        <w:rPr>
          <w:snapToGrid w:val="0"/>
          <w:color w:val="000000"/>
        </w:rPr>
        <w:t xml:space="preserve">06492131 - Fax 0649213320  </w:t>
      </w:r>
    </w:p>
    <w:p w14:paraId="00FAE0EA" w14:textId="77777777" w:rsidR="008F78F3" w:rsidRDefault="008F78F3" w:rsidP="008F78F3">
      <w:pPr>
        <w:widowControl w:val="0"/>
        <w:tabs>
          <w:tab w:val="left" w:pos="90"/>
          <w:tab w:val="left" w:pos="2268"/>
        </w:tabs>
        <w:rPr>
          <w:snapToGrid w:val="0"/>
          <w:color w:val="000000"/>
        </w:rPr>
      </w:pPr>
      <w:r>
        <w:rPr>
          <w:b/>
          <w:snapToGrid w:val="0"/>
          <w:color w:val="000080"/>
        </w:rPr>
        <w:t xml:space="preserve">                   </w:t>
      </w:r>
      <w:r>
        <w:rPr>
          <w:rFonts w:ascii="MS Sans Serif" w:hAnsi="MS Sans Serif"/>
          <w:snapToGrid w:val="0"/>
          <w:sz w:val="24"/>
        </w:rPr>
        <w:tab/>
      </w:r>
      <w:r w:rsidR="000E6A9C">
        <w:rPr>
          <w:rFonts w:ascii="MS Sans Serif" w:hAnsi="MS Sans Serif"/>
          <w:snapToGrid w:val="0"/>
          <w:sz w:val="24"/>
        </w:rPr>
        <w:t xml:space="preserve"> </w:t>
      </w:r>
      <w:r>
        <w:rPr>
          <w:snapToGrid w:val="0"/>
          <w:color w:val="000000"/>
        </w:rPr>
        <w:t>E-mail info@rom.diplo.de</w:t>
      </w:r>
    </w:p>
    <w:p w14:paraId="33932B27" w14:textId="77777777" w:rsidR="008074D2"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074D2">
        <w:rPr>
          <w:snapToGrid w:val="0"/>
          <w:color w:val="000000"/>
        </w:rPr>
        <w:t>Tutto il territorio della Repubblica Italiana</w:t>
      </w:r>
    </w:p>
    <w:p w14:paraId="2FEB4F36" w14:textId="77777777" w:rsidR="008F78F3" w:rsidRDefault="008F78F3" w:rsidP="008F78F3">
      <w:pPr>
        <w:widowControl w:val="0"/>
        <w:tabs>
          <w:tab w:val="left" w:pos="90"/>
        </w:tabs>
        <w:rPr>
          <w:snapToGrid w:val="0"/>
          <w:color w:val="000000"/>
        </w:rPr>
      </w:pPr>
    </w:p>
    <w:p w14:paraId="5602F037" w14:textId="6F98C30C" w:rsidR="008814A9" w:rsidRDefault="00A859A9" w:rsidP="008814A9">
      <w:pPr>
        <w:widowControl w:val="0"/>
        <w:tabs>
          <w:tab w:val="left" w:pos="90"/>
        </w:tabs>
        <w:rPr>
          <w:snapToGrid w:val="0"/>
          <w:color w:val="000000"/>
        </w:rPr>
      </w:pPr>
      <w:r>
        <w:t>Signora</w:t>
      </w:r>
      <w:r w:rsidR="001038E2">
        <w:t xml:space="preserve"> ANNIKA BOENIG</w:t>
      </w:r>
      <w:r>
        <w:t xml:space="preserve">, </w:t>
      </w:r>
      <w:r w:rsidR="001038E2">
        <w:t>Addetto A</w:t>
      </w:r>
      <w:r w:rsidR="008814A9" w:rsidRPr="008814A9">
        <w:t>ff</w:t>
      </w:r>
      <w:r w:rsidR="008814A9">
        <w:t xml:space="preserve">ari </w:t>
      </w:r>
      <w:r w:rsidR="001038E2">
        <w:t>Consolari (4 agosto 2023)</w:t>
      </w:r>
    </w:p>
    <w:p w14:paraId="49C65A1A" w14:textId="77777777" w:rsidR="00A859A9" w:rsidRDefault="00A859A9" w:rsidP="008814A9">
      <w:pPr>
        <w:widowControl w:val="0"/>
        <w:tabs>
          <w:tab w:val="left" w:pos="90"/>
        </w:tabs>
        <w:rPr>
          <w:snapToGrid w:val="0"/>
          <w:color w:val="000000"/>
        </w:rPr>
      </w:pPr>
    </w:p>
    <w:p w14:paraId="597B7567" w14:textId="77777777" w:rsidR="00A859A9" w:rsidRPr="008814A9" w:rsidRDefault="00A859A9" w:rsidP="008814A9">
      <w:pPr>
        <w:widowControl w:val="0"/>
        <w:tabs>
          <w:tab w:val="left" w:pos="90"/>
        </w:tabs>
        <w:rPr>
          <w:snapToGrid w:val="0"/>
          <w:color w:val="000000"/>
        </w:rPr>
      </w:pPr>
    </w:p>
    <w:p w14:paraId="7053E813" w14:textId="77777777" w:rsidR="000F3004" w:rsidRDefault="000F3004" w:rsidP="008F78F3">
      <w:pPr>
        <w:widowControl w:val="0"/>
        <w:tabs>
          <w:tab w:val="left" w:pos="90"/>
        </w:tabs>
        <w:rPr>
          <w:snapToGrid w:val="0"/>
          <w:color w:val="000000"/>
        </w:rPr>
      </w:pPr>
    </w:p>
    <w:p w14:paraId="5DFB242D"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6A7B52F" w14:textId="77777777" w:rsidR="004944D8" w:rsidRDefault="004944D8" w:rsidP="0007366E">
      <w:pPr>
        <w:widowControl w:val="0"/>
        <w:tabs>
          <w:tab w:val="left" w:pos="90"/>
          <w:tab w:val="left" w:pos="2268"/>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Solferino, 40 - 20121 Milano </w:t>
      </w:r>
    </w:p>
    <w:p w14:paraId="6ADE6F97" w14:textId="77777777" w:rsidR="00E12BBF" w:rsidRDefault="004944D8" w:rsidP="0007366E">
      <w:pPr>
        <w:widowControl w:val="0"/>
        <w:tabs>
          <w:tab w:val="left" w:pos="2268"/>
        </w:tabs>
        <w:rPr>
          <w:snapToGrid w:val="0"/>
          <w:color w:val="000000"/>
        </w:rPr>
      </w:pPr>
      <w:r>
        <w:rPr>
          <w:rFonts w:ascii="MS Sans Serif" w:hAnsi="MS Sans Serif"/>
          <w:snapToGrid w:val="0"/>
          <w:color w:val="000000"/>
          <w:sz w:val="24"/>
        </w:rPr>
        <w:tab/>
      </w:r>
      <w:r>
        <w:rPr>
          <w:snapToGrid w:val="0"/>
          <w:color w:val="000000"/>
        </w:rPr>
        <w:t>Tel. 026231101 - Fax 026554213</w:t>
      </w:r>
    </w:p>
    <w:p w14:paraId="726BD170" w14:textId="77777777" w:rsidR="004944D8" w:rsidRDefault="00E12BBF" w:rsidP="0007366E">
      <w:pPr>
        <w:widowControl w:val="0"/>
        <w:tabs>
          <w:tab w:val="left" w:pos="2268"/>
        </w:tabs>
        <w:rPr>
          <w:snapToGrid w:val="0"/>
          <w:color w:val="000000"/>
          <w:sz w:val="23"/>
        </w:rPr>
      </w:pPr>
      <w:r>
        <w:rPr>
          <w:snapToGrid w:val="0"/>
          <w:color w:val="000000"/>
        </w:rPr>
        <w:tab/>
        <w:t>E-mail  info@mailand.diplo.de</w:t>
      </w:r>
      <w:r w:rsidR="004944D8">
        <w:rPr>
          <w:snapToGrid w:val="0"/>
          <w:color w:val="000000"/>
        </w:rPr>
        <w:t xml:space="preserve">  </w:t>
      </w:r>
    </w:p>
    <w:p w14:paraId="2D4EB0F2" w14:textId="77777777" w:rsidR="004944D8" w:rsidRDefault="0016469F" w:rsidP="0007366E">
      <w:pPr>
        <w:widowControl w:val="0"/>
        <w:tabs>
          <w:tab w:val="left" w:pos="2268"/>
        </w:tabs>
        <w:spacing w:before="40"/>
        <w:ind w:left="2268" w:hanging="2410"/>
        <w:rPr>
          <w:snapToGrid w:val="0"/>
          <w:color w:val="000000"/>
          <w:sz w:val="26"/>
        </w:rPr>
      </w:pPr>
      <w:r>
        <w:rPr>
          <w:b/>
          <w:snapToGrid w:val="0"/>
          <w:color w:val="000000"/>
        </w:rPr>
        <w:t xml:space="preserve">  </w:t>
      </w:r>
      <w:r w:rsidR="004944D8">
        <w:rPr>
          <w:b/>
          <w:snapToGrid w:val="0"/>
          <w:color w:val="000000"/>
        </w:rPr>
        <w:t>Circoscrizione</w:t>
      </w:r>
      <w:r w:rsidR="004944D8">
        <w:rPr>
          <w:rFonts w:ascii="MS Sans Serif" w:hAnsi="MS Sans Serif"/>
          <w:snapToGrid w:val="0"/>
          <w:color w:val="000000"/>
          <w:sz w:val="24"/>
        </w:rPr>
        <w:tab/>
      </w:r>
      <w:r w:rsidR="004944D8">
        <w:rPr>
          <w:snapToGrid w:val="0"/>
          <w:color w:val="000000"/>
        </w:rPr>
        <w:t>Veneto, Friuli</w:t>
      </w:r>
      <w:r w:rsidR="003025D2">
        <w:rPr>
          <w:snapToGrid w:val="0"/>
          <w:color w:val="000000"/>
        </w:rPr>
        <w:t xml:space="preserve"> </w:t>
      </w:r>
      <w:r w:rsidR="004944D8">
        <w:rPr>
          <w:snapToGrid w:val="0"/>
          <w:color w:val="000000"/>
        </w:rPr>
        <w:t>Venezia Giulia, Emilia</w:t>
      </w:r>
      <w:r w:rsidR="009069A0">
        <w:rPr>
          <w:snapToGrid w:val="0"/>
          <w:color w:val="000000"/>
        </w:rPr>
        <w:t xml:space="preserve"> </w:t>
      </w:r>
      <w:r w:rsidR="004944D8">
        <w:rPr>
          <w:snapToGrid w:val="0"/>
          <w:color w:val="000000"/>
        </w:rPr>
        <w:t xml:space="preserve">Romagna, Piemonte, Liguria, Lombardia, </w:t>
      </w:r>
      <w:r w:rsidR="0007366E">
        <w:rPr>
          <w:snapToGrid w:val="0"/>
          <w:color w:val="000000"/>
        </w:rPr>
        <w:t xml:space="preserve">Trentino Alto Adige, Valle d’Aosta </w:t>
      </w:r>
      <w:r w:rsidR="00FD332A">
        <w:rPr>
          <w:snapToGrid w:val="0"/>
          <w:color w:val="000000"/>
        </w:rPr>
        <w:t>, Toscana</w:t>
      </w:r>
      <w:r w:rsidR="0007366E">
        <w:rPr>
          <w:snapToGrid w:val="0"/>
          <w:color w:val="000000"/>
        </w:rPr>
        <w:t xml:space="preserve">  </w:t>
      </w:r>
    </w:p>
    <w:p w14:paraId="3EE7061C" w14:textId="77777777" w:rsidR="004944D8" w:rsidRDefault="004944D8">
      <w:pPr>
        <w:widowControl w:val="0"/>
        <w:tabs>
          <w:tab w:val="left" w:pos="2321"/>
        </w:tabs>
        <w:rPr>
          <w:snapToGrid w:val="0"/>
          <w:color w:val="000000"/>
        </w:rPr>
      </w:pPr>
    </w:p>
    <w:p w14:paraId="3FE243FA" w14:textId="22D6C510" w:rsidR="009069A0" w:rsidRDefault="009069A0">
      <w:pPr>
        <w:widowControl w:val="0"/>
        <w:tabs>
          <w:tab w:val="left" w:pos="90"/>
        </w:tabs>
        <w:rPr>
          <w:snapToGrid w:val="0"/>
          <w:color w:val="000000"/>
        </w:rPr>
      </w:pPr>
      <w:r>
        <w:rPr>
          <w:snapToGrid w:val="0"/>
          <w:color w:val="000000"/>
        </w:rPr>
        <w:t>Signor</w:t>
      </w:r>
      <w:r w:rsidR="006A2C42">
        <w:rPr>
          <w:snapToGrid w:val="0"/>
          <w:color w:val="000000"/>
        </w:rPr>
        <w:t>a</w:t>
      </w:r>
      <w:r w:rsidR="00A33667">
        <w:rPr>
          <w:snapToGrid w:val="0"/>
          <w:color w:val="000000"/>
        </w:rPr>
        <w:t xml:space="preserve"> </w:t>
      </w:r>
      <w:r w:rsidR="00F63F4E">
        <w:rPr>
          <w:snapToGrid w:val="0"/>
          <w:color w:val="000000"/>
        </w:rPr>
        <w:t>SUSANNE WELTER</w:t>
      </w:r>
      <w:r>
        <w:rPr>
          <w:snapToGrid w:val="0"/>
          <w:color w:val="000000"/>
        </w:rPr>
        <w:t xml:space="preserve">, Console Generale, (Exequatur </w:t>
      </w:r>
      <w:r w:rsidR="00F63F4E">
        <w:rPr>
          <w:snapToGrid w:val="0"/>
          <w:color w:val="000000"/>
        </w:rPr>
        <w:t>10</w:t>
      </w:r>
      <w:r w:rsidR="00532FCC">
        <w:rPr>
          <w:snapToGrid w:val="0"/>
          <w:color w:val="000000"/>
        </w:rPr>
        <w:t xml:space="preserve"> </w:t>
      </w:r>
      <w:r w:rsidR="00F63F4E">
        <w:rPr>
          <w:snapToGrid w:val="0"/>
          <w:color w:val="000000"/>
        </w:rPr>
        <w:t>luglio 2023</w:t>
      </w:r>
      <w:r>
        <w:rPr>
          <w:snapToGrid w:val="0"/>
          <w:color w:val="000000"/>
        </w:rPr>
        <w:t>)</w:t>
      </w:r>
    </w:p>
    <w:p w14:paraId="2452B5FB" w14:textId="43B0AF5E" w:rsidR="00E643CF" w:rsidRPr="00E643CF" w:rsidRDefault="00E643CF">
      <w:pPr>
        <w:widowControl w:val="0"/>
        <w:tabs>
          <w:tab w:val="left" w:pos="90"/>
        </w:tabs>
        <w:rPr>
          <w:snapToGrid w:val="0"/>
          <w:color w:val="000000"/>
        </w:rPr>
      </w:pPr>
      <w:r w:rsidRPr="00E643CF">
        <w:rPr>
          <w:snapToGrid w:val="0"/>
          <w:color w:val="000000"/>
        </w:rPr>
        <w:t>Signora WILTRUD CHRISTINE KERN, Console Generale Aggiunto</w:t>
      </w:r>
      <w:r w:rsidR="009F2306">
        <w:rPr>
          <w:snapToGrid w:val="0"/>
          <w:color w:val="000000"/>
        </w:rPr>
        <w:t xml:space="preserve"> (9 luglio 2024)</w:t>
      </w:r>
    </w:p>
    <w:p w14:paraId="6656A58F" w14:textId="77777777" w:rsidR="00132A49" w:rsidRPr="004C5E10" w:rsidRDefault="00132A49">
      <w:pPr>
        <w:widowControl w:val="0"/>
        <w:tabs>
          <w:tab w:val="left" w:pos="90"/>
        </w:tabs>
        <w:rPr>
          <w:snapToGrid w:val="0"/>
          <w:color w:val="000000"/>
        </w:rPr>
      </w:pPr>
      <w:r>
        <w:rPr>
          <w:snapToGrid w:val="0"/>
          <w:color w:val="000000"/>
        </w:rPr>
        <w:t>Signora ANJA STEIN, Console, (14 gennaio 2021)</w:t>
      </w:r>
    </w:p>
    <w:p w14:paraId="1D256E37" w14:textId="366B8809" w:rsidR="00E643CF" w:rsidRDefault="00E643CF" w:rsidP="004225E1">
      <w:pPr>
        <w:widowControl w:val="0"/>
        <w:tabs>
          <w:tab w:val="left" w:pos="90"/>
        </w:tabs>
        <w:rPr>
          <w:snapToGrid w:val="0"/>
          <w:color w:val="000000"/>
        </w:rPr>
      </w:pPr>
      <w:r>
        <w:rPr>
          <w:snapToGrid w:val="0"/>
          <w:color w:val="000000"/>
        </w:rPr>
        <w:t>Signora VALERIA G</w:t>
      </w:r>
      <w:r w:rsidR="009F2306">
        <w:rPr>
          <w:snapToGrid w:val="0"/>
          <w:color w:val="000000"/>
        </w:rPr>
        <w:t>ÖTTMANN, Vice Console (22 agosto 2024)</w:t>
      </w:r>
    </w:p>
    <w:p w14:paraId="3590D258" w14:textId="77777777" w:rsidR="009F2306" w:rsidRPr="009F2306" w:rsidRDefault="009F2306" w:rsidP="009F2306">
      <w:pPr>
        <w:widowControl w:val="0"/>
        <w:tabs>
          <w:tab w:val="left" w:pos="90"/>
        </w:tabs>
        <w:rPr>
          <w:snapToGrid w:val="0"/>
          <w:color w:val="000000"/>
        </w:rPr>
      </w:pPr>
      <w:r w:rsidRPr="009F2306">
        <w:rPr>
          <w:snapToGrid w:val="0"/>
          <w:color w:val="000000"/>
        </w:rPr>
        <w:t>Signora JULIA DÖRING, Addetto Consolare</w:t>
      </w:r>
      <w:r>
        <w:rPr>
          <w:snapToGrid w:val="0"/>
          <w:color w:val="000000"/>
        </w:rPr>
        <w:t xml:space="preserve"> (9 agosto 2024)</w:t>
      </w:r>
    </w:p>
    <w:p w14:paraId="7F3981C3" w14:textId="55028D5A" w:rsidR="009F2306" w:rsidRPr="009F2306" w:rsidRDefault="009F2306" w:rsidP="009F2306">
      <w:pPr>
        <w:widowControl w:val="0"/>
        <w:tabs>
          <w:tab w:val="left" w:pos="90"/>
        </w:tabs>
        <w:rPr>
          <w:snapToGrid w:val="0"/>
          <w:color w:val="000000"/>
        </w:rPr>
      </w:pPr>
      <w:r w:rsidRPr="009F2306">
        <w:rPr>
          <w:snapToGrid w:val="0"/>
          <w:color w:val="000000"/>
        </w:rPr>
        <w:t>Signor WOLFRAM HERMANN D.F. HEIN, Addetto Consolare</w:t>
      </w:r>
      <w:r>
        <w:rPr>
          <w:snapToGrid w:val="0"/>
          <w:color w:val="000000"/>
        </w:rPr>
        <w:t xml:space="preserve"> (9 settembre 2024)</w:t>
      </w:r>
    </w:p>
    <w:p w14:paraId="7E0960A0" w14:textId="77777777" w:rsidR="0048739F" w:rsidRDefault="0048739F" w:rsidP="0048739F">
      <w:pPr>
        <w:widowControl w:val="0"/>
        <w:tabs>
          <w:tab w:val="left" w:pos="90"/>
        </w:tabs>
        <w:rPr>
          <w:snapToGrid w:val="0"/>
          <w:color w:val="000000"/>
        </w:rPr>
      </w:pPr>
      <w:r>
        <w:rPr>
          <w:snapToGrid w:val="0"/>
          <w:color w:val="000000"/>
        </w:rPr>
        <w:t xml:space="preserve">Signor </w:t>
      </w:r>
      <w:r w:rsidR="00DC52DF">
        <w:rPr>
          <w:snapToGrid w:val="0"/>
          <w:color w:val="000000"/>
        </w:rPr>
        <w:t>MARKUS ALEXANDER FEIERTAG</w:t>
      </w:r>
      <w:r>
        <w:rPr>
          <w:snapToGrid w:val="0"/>
          <w:color w:val="000000"/>
        </w:rPr>
        <w:t xml:space="preserve">, Addetto Consolare </w:t>
      </w:r>
      <w:r w:rsidR="00DC52DF">
        <w:rPr>
          <w:snapToGrid w:val="0"/>
          <w:color w:val="000000"/>
        </w:rPr>
        <w:t xml:space="preserve">aggiunto </w:t>
      </w:r>
      <w:r>
        <w:rPr>
          <w:snapToGrid w:val="0"/>
          <w:color w:val="000000"/>
        </w:rPr>
        <w:t>(</w:t>
      </w:r>
      <w:r w:rsidR="00DC52DF">
        <w:rPr>
          <w:snapToGrid w:val="0"/>
          <w:color w:val="000000"/>
        </w:rPr>
        <w:t>27 luglio 2021</w:t>
      </w:r>
      <w:r>
        <w:rPr>
          <w:snapToGrid w:val="0"/>
          <w:color w:val="000000"/>
        </w:rPr>
        <w:t>)</w:t>
      </w:r>
    </w:p>
    <w:p w14:paraId="48CCC439" w14:textId="44AEDFBE" w:rsidR="00D75C18" w:rsidRDefault="00D75C18" w:rsidP="0048739F">
      <w:pPr>
        <w:widowControl w:val="0"/>
        <w:tabs>
          <w:tab w:val="left" w:pos="90"/>
        </w:tabs>
        <w:rPr>
          <w:snapToGrid w:val="0"/>
          <w:color w:val="000000"/>
        </w:rPr>
      </w:pPr>
      <w:r>
        <w:rPr>
          <w:snapToGrid w:val="0"/>
          <w:color w:val="000000"/>
        </w:rPr>
        <w:t>Signora STEFANIE HAHN, Addetto Consolare aggiunto (</w:t>
      </w:r>
      <w:r w:rsidR="00925105">
        <w:rPr>
          <w:snapToGrid w:val="0"/>
          <w:color w:val="000000"/>
        </w:rPr>
        <w:t>18 agosto 2023</w:t>
      </w:r>
      <w:r>
        <w:rPr>
          <w:snapToGrid w:val="0"/>
          <w:color w:val="000000"/>
        </w:rPr>
        <w:t>)</w:t>
      </w:r>
    </w:p>
    <w:p w14:paraId="7290A056" w14:textId="77777777" w:rsidR="00132A49" w:rsidRPr="0031075B" w:rsidRDefault="00132A49" w:rsidP="0048739F">
      <w:pPr>
        <w:widowControl w:val="0"/>
        <w:tabs>
          <w:tab w:val="left" w:pos="90"/>
        </w:tabs>
        <w:rPr>
          <w:snapToGrid w:val="0"/>
          <w:color w:val="000000"/>
        </w:rPr>
      </w:pPr>
    </w:p>
    <w:p w14:paraId="3163F715" w14:textId="77777777" w:rsidR="00E32209" w:rsidRPr="0031075B" w:rsidRDefault="00E32209" w:rsidP="007724AE">
      <w:pPr>
        <w:widowControl w:val="0"/>
        <w:tabs>
          <w:tab w:val="left" w:pos="90"/>
        </w:tabs>
        <w:rPr>
          <w:snapToGrid w:val="0"/>
          <w:color w:val="000000"/>
        </w:rPr>
      </w:pPr>
    </w:p>
    <w:p w14:paraId="630AB393" w14:textId="77777777" w:rsidR="00AA1185" w:rsidRPr="0031075B" w:rsidRDefault="00AA1185" w:rsidP="007724AE">
      <w:pPr>
        <w:widowControl w:val="0"/>
        <w:tabs>
          <w:tab w:val="left" w:pos="90"/>
        </w:tabs>
        <w:rPr>
          <w:snapToGrid w:val="0"/>
          <w:color w:val="000000"/>
        </w:rPr>
      </w:pPr>
    </w:p>
    <w:p w14:paraId="2C97EB2A" w14:textId="77777777" w:rsidR="007724AE" w:rsidRPr="0031075B" w:rsidRDefault="007724AE" w:rsidP="007724AE">
      <w:pPr>
        <w:widowControl w:val="0"/>
        <w:tabs>
          <w:tab w:val="left" w:pos="90"/>
        </w:tabs>
        <w:rPr>
          <w:snapToGrid w:val="0"/>
          <w:color w:val="000000"/>
        </w:rPr>
      </w:pPr>
    </w:p>
    <w:p w14:paraId="5B257F26" w14:textId="77777777" w:rsidR="004944D8" w:rsidRDefault="004944D8" w:rsidP="007724AE">
      <w:pPr>
        <w:widowControl w:val="0"/>
        <w:tabs>
          <w:tab w:val="left" w:pos="90"/>
        </w:tabs>
        <w:rPr>
          <w:b/>
          <w:snapToGrid w:val="0"/>
          <w:color w:val="000080"/>
          <w:sz w:val="26"/>
          <w:u w:val="single"/>
        </w:rPr>
      </w:pPr>
      <w:r>
        <w:rPr>
          <w:b/>
          <w:snapToGrid w:val="0"/>
          <w:color w:val="000080"/>
          <w:u w:val="single"/>
        </w:rPr>
        <w:t xml:space="preserve">BARI - CONSOLATO ONORARIO            </w:t>
      </w:r>
    </w:p>
    <w:p w14:paraId="488BCD4A" w14:textId="77777777" w:rsidR="00FC4CAF" w:rsidRDefault="00FC4CAF" w:rsidP="006B50C6">
      <w:pPr>
        <w:widowControl w:val="0"/>
        <w:tabs>
          <w:tab w:val="left" w:pos="90"/>
          <w:tab w:val="left" w:pos="2321"/>
        </w:tabs>
        <w:rPr>
          <w:b/>
          <w:snapToGrid w:val="0"/>
          <w:color w:val="000000"/>
        </w:rPr>
      </w:pPr>
    </w:p>
    <w:p w14:paraId="364F6CB8" w14:textId="77777777" w:rsidR="006B50C6" w:rsidRDefault="006B50C6" w:rsidP="006B50C6">
      <w:pPr>
        <w:widowControl w:val="0"/>
        <w:tabs>
          <w:tab w:val="left" w:pos="90"/>
          <w:tab w:val="left" w:pos="2268"/>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Argiro, 7 - 70122 Bari</w:t>
      </w:r>
    </w:p>
    <w:p w14:paraId="200AAAB5" w14:textId="77777777" w:rsidR="006B50C6" w:rsidRDefault="006B50C6" w:rsidP="006B50C6">
      <w:pPr>
        <w:widowControl w:val="0"/>
        <w:tabs>
          <w:tab w:val="left" w:pos="2268"/>
        </w:tabs>
        <w:rPr>
          <w:snapToGrid w:val="0"/>
          <w:color w:val="000000"/>
        </w:rPr>
      </w:pPr>
      <w:r>
        <w:rPr>
          <w:rFonts w:ascii="MS Sans Serif" w:hAnsi="MS Sans Serif"/>
          <w:snapToGrid w:val="0"/>
          <w:color w:val="000000"/>
          <w:sz w:val="24"/>
        </w:rPr>
        <w:tab/>
      </w:r>
      <w:r>
        <w:rPr>
          <w:snapToGrid w:val="0"/>
          <w:color w:val="000000"/>
        </w:rPr>
        <w:t xml:space="preserve">Tel. </w:t>
      </w:r>
      <w:r w:rsidR="00F51E4E">
        <w:rPr>
          <w:snapToGrid w:val="0"/>
          <w:color w:val="000000"/>
        </w:rPr>
        <w:t xml:space="preserve">e fax </w:t>
      </w:r>
      <w:r>
        <w:rPr>
          <w:snapToGrid w:val="0"/>
          <w:color w:val="000000"/>
        </w:rPr>
        <w:t>08052</w:t>
      </w:r>
      <w:r w:rsidR="00F51E4E">
        <w:rPr>
          <w:snapToGrid w:val="0"/>
          <w:color w:val="000000"/>
        </w:rPr>
        <w:t>27</w:t>
      </w:r>
      <w:r>
        <w:rPr>
          <w:snapToGrid w:val="0"/>
          <w:color w:val="000000"/>
        </w:rPr>
        <w:t>53</w:t>
      </w:r>
      <w:r w:rsidR="00F51E4E">
        <w:rPr>
          <w:snapToGrid w:val="0"/>
          <w:color w:val="000000"/>
        </w:rPr>
        <w:t>7</w:t>
      </w:r>
    </w:p>
    <w:p w14:paraId="5443AFC1" w14:textId="77777777" w:rsidR="006B50C6" w:rsidRDefault="006B50C6" w:rsidP="006B50C6">
      <w:pPr>
        <w:widowControl w:val="0"/>
        <w:tabs>
          <w:tab w:val="left" w:pos="2268"/>
        </w:tabs>
        <w:rPr>
          <w:snapToGrid w:val="0"/>
          <w:color w:val="000000"/>
          <w:sz w:val="23"/>
        </w:rPr>
      </w:pPr>
      <w:r>
        <w:rPr>
          <w:snapToGrid w:val="0"/>
          <w:color w:val="000000"/>
        </w:rPr>
        <w:tab/>
        <w:t xml:space="preserve">E-mail  </w:t>
      </w:r>
      <w:r w:rsidR="00F51E4E">
        <w:rPr>
          <w:snapToGrid w:val="0"/>
          <w:color w:val="000000"/>
        </w:rPr>
        <w:t>bari@hk-diplo.de</w:t>
      </w:r>
    </w:p>
    <w:p w14:paraId="43BA5C53"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C21E05">
        <w:rPr>
          <w:snapToGrid w:val="0"/>
          <w:color w:val="000000"/>
        </w:rPr>
        <w:t>Puglia</w:t>
      </w:r>
      <w:r>
        <w:rPr>
          <w:snapToGrid w:val="0"/>
          <w:color w:val="000000"/>
        </w:rPr>
        <w:t xml:space="preserve">                     </w:t>
      </w:r>
    </w:p>
    <w:p w14:paraId="5F74B47E" w14:textId="77777777" w:rsidR="004944D8" w:rsidRDefault="004944D8">
      <w:pPr>
        <w:widowControl w:val="0"/>
        <w:tabs>
          <w:tab w:val="left" w:pos="90"/>
          <w:tab w:val="left" w:pos="2321"/>
        </w:tabs>
        <w:spacing w:before="40"/>
        <w:rPr>
          <w:snapToGrid w:val="0"/>
          <w:color w:val="000000"/>
        </w:rPr>
      </w:pPr>
    </w:p>
    <w:p w14:paraId="1B3D2589" w14:textId="77777777" w:rsidR="00145892" w:rsidRDefault="007724AE">
      <w:pPr>
        <w:widowControl w:val="0"/>
        <w:tabs>
          <w:tab w:val="left" w:pos="90"/>
          <w:tab w:val="left" w:pos="2321"/>
        </w:tabs>
        <w:spacing w:before="40"/>
        <w:rPr>
          <w:snapToGrid w:val="0"/>
        </w:rPr>
      </w:pPr>
      <w:r>
        <w:rPr>
          <w:snapToGrid w:val="0"/>
        </w:rPr>
        <w:t>Signor VINCENZO VITO CHIONNA, Console Onorario (Exequatur 2 maggio 20</w:t>
      </w:r>
      <w:r w:rsidR="00175311">
        <w:rPr>
          <w:snapToGrid w:val="0"/>
        </w:rPr>
        <w:t>22</w:t>
      </w:r>
      <w:r>
        <w:rPr>
          <w:snapToGrid w:val="0"/>
        </w:rPr>
        <w:t>)</w:t>
      </w:r>
    </w:p>
    <w:p w14:paraId="13D5B17E" w14:textId="77777777" w:rsidR="00145892" w:rsidRDefault="00145892">
      <w:pPr>
        <w:widowControl w:val="0"/>
        <w:tabs>
          <w:tab w:val="left" w:pos="90"/>
          <w:tab w:val="left" w:pos="2321"/>
        </w:tabs>
        <w:spacing w:before="40"/>
        <w:rPr>
          <w:snapToGrid w:val="0"/>
        </w:rPr>
      </w:pPr>
    </w:p>
    <w:p w14:paraId="0806F582" w14:textId="77777777" w:rsidR="00320F14" w:rsidRDefault="00320F14">
      <w:pPr>
        <w:widowControl w:val="0"/>
        <w:tabs>
          <w:tab w:val="left" w:pos="90"/>
          <w:tab w:val="left" w:pos="2321"/>
        </w:tabs>
        <w:spacing w:before="40"/>
        <w:rPr>
          <w:snapToGrid w:val="0"/>
        </w:rPr>
      </w:pPr>
    </w:p>
    <w:p w14:paraId="0E0541B0"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BOLZANO - CONSOLATO ONORARIO            </w:t>
      </w:r>
    </w:p>
    <w:p w14:paraId="7AB5BF0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bookmarkStart w:id="46" w:name="_Hlk138407798"/>
      <w:r>
        <w:rPr>
          <w:snapToGrid w:val="0"/>
          <w:color w:val="000000"/>
        </w:rPr>
        <w:t xml:space="preserve">Dr. </w:t>
      </w:r>
      <w:proofErr w:type="spellStart"/>
      <w:r>
        <w:rPr>
          <w:snapToGrid w:val="0"/>
          <w:color w:val="000000"/>
        </w:rPr>
        <w:t>Streiter</w:t>
      </w:r>
      <w:proofErr w:type="spellEnd"/>
      <w:r>
        <w:rPr>
          <w:snapToGrid w:val="0"/>
          <w:color w:val="000000"/>
        </w:rPr>
        <w:t xml:space="preserve"> Gasse, 12 - 39100 Bolzano </w:t>
      </w:r>
    </w:p>
    <w:p w14:paraId="296E2AF6" w14:textId="77777777" w:rsidR="00710035"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0471972118 - Fax 0471975779</w:t>
      </w:r>
    </w:p>
    <w:p w14:paraId="0272FADC" w14:textId="77777777" w:rsidR="004944D8" w:rsidRDefault="00710035">
      <w:pPr>
        <w:widowControl w:val="0"/>
        <w:tabs>
          <w:tab w:val="left" w:pos="2321"/>
        </w:tabs>
        <w:rPr>
          <w:snapToGrid w:val="0"/>
          <w:color w:val="000000"/>
        </w:rPr>
      </w:pPr>
      <w:r>
        <w:rPr>
          <w:snapToGrid w:val="0"/>
          <w:color w:val="000000"/>
        </w:rPr>
        <w:tab/>
        <w:t xml:space="preserve">E-mail  </w:t>
      </w:r>
      <w:hyperlink r:id="rId229" w:history="1">
        <w:r w:rsidR="008A5A00" w:rsidRPr="00637309">
          <w:rPr>
            <w:rStyle w:val="Collegamentoipertestuale"/>
            <w:snapToGrid w:val="0"/>
          </w:rPr>
          <w:t>bozen@hk-diplo.de</w:t>
        </w:r>
      </w:hyperlink>
      <w:r w:rsidR="008A5A00">
        <w:rPr>
          <w:snapToGrid w:val="0"/>
          <w:color w:val="000000"/>
        </w:rPr>
        <w:t xml:space="preserve"> </w:t>
      </w:r>
    </w:p>
    <w:p w14:paraId="100E7515" w14:textId="77777777" w:rsidR="008A1A4A" w:rsidRDefault="008A1A4A">
      <w:pPr>
        <w:widowControl w:val="0"/>
        <w:tabs>
          <w:tab w:val="left" w:pos="2321"/>
        </w:tabs>
        <w:rPr>
          <w:snapToGrid w:val="0"/>
          <w:color w:val="000000"/>
          <w:sz w:val="23"/>
        </w:rPr>
      </w:pPr>
    </w:p>
    <w:bookmarkEnd w:id="46"/>
    <w:p w14:paraId="15AE7216"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9C6ACE" w:rsidRPr="009C6ACE">
        <w:rPr>
          <w:snapToGrid w:val="0"/>
          <w:color w:val="000000"/>
        </w:rPr>
        <w:t>Province di</w:t>
      </w:r>
      <w:r w:rsidR="009C6ACE">
        <w:rPr>
          <w:snapToGrid w:val="0"/>
          <w:color w:val="000000"/>
        </w:rPr>
        <w:t xml:space="preserve"> Bolzano</w:t>
      </w:r>
      <w:r w:rsidR="008A5A00">
        <w:rPr>
          <w:snapToGrid w:val="0"/>
          <w:color w:val="000000"/>
        </w:rPr>
        <w:t xml:space="preserve"> e Trento</w:t>
      </w:r>
    </w:p>
    <w:p w14:paraId="605B7D19" w14:textId="77777777" w:rsidR="004944D8" w:rsidRDefault="004944D8">
      <w:pPr>
        <w:widowControl w:val="0"/>
        <w:tabs>
          <w:tab w:val="left" w:pos="90"/>
          <w:tab w:val="left" w:pos="2321"/>
        </w:tabs>
        <w:spacing w:before="40"/>
        <w:rPr>
          <w:snapToGrid w:val="0"/>
          <w:color w:val="000000"/>
        </w:rPr>
      </w:pPr>
    </w:p>
    <w:p w14:paraId="30DB1062" w14:textId="77777777" w:rsidR="004944D8" w:rsidRDefault="004F3396">
      <w:pPr>
        <w:widowControl w:val="0"/>
        <w:tabs>
          <w:tab w:val="left" w:pos="90"/>
          <w:tab w:val="left" w:pos="2321"/>
        </w:tabs>
        <w:spacing w:before="40"/>
        <w:rPr>
          <w:snapToGrid w:val="0"/>
          <w:color w:val="000000"/>
          <w:sz w:val="26"/>
        </w:rPr>
      </w:pPr>
      <w:r w:rsidRPr="004F3396">
        <w:rPr>
          <w:snapToGrid w:val="0"/>
          <w:color w:val="000000"/>
        </w:rPr>
        <w:t>Signora NATALIE SCHWEITZER</w:t>
      </w:r>
      <w:r w:rsidR="00FA61F9">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1° settembre 2023</w:t>
      </w:r>
      <w:r w:rsidR="004944D8">
        <w:rPr>
          <w:snapToGrid w:val="0"/>
          <w:color w:val="000000"/>
        </w:rPr>
        <w:t>)</w:t>
      </w:r>
    </w:p>
    <w:p w14:paraId="5F105372" w14:textId="77777777" w:rsidR="00923AA8" w:rsidRDefault="006460CE" w:rsidP="00923AA8">
      <w:pPr>
        <w:widowControl w:val="0"/>
        <w:tabs>
          <w:tab w:val="left" w:pos="90"/>
          <w:tab w:val="left" w:pos="2321"/>
        </w:tabs>
        <w:spacing w:before="49"/>
        <w:jc w:val="right"/>
        <w:rPr>
          <w:b/>
          <w:snapToGrid w:val="0"/>
          <w:color w:val="000080"/>
          <w:u w:val="single"/>
        </w:rPr>
      </w:pPr>
      <w:r>
        <w:rPr>
          <w:b/>
          <w:sz w:val="16"/>
        </w:rPr>
        <w:br w:type="page"/>
      </w:r>
      <w:r w:rsidR="00923AA8">
        <w:rPr>
          <w:b/>
          <w:sz w:val="16"/>
        </w:rPr>
        <w:t>GERMANIA</w:t>
      </w:r>
    </w:p>
    <w:p w14:paraId="105E2012" w14:textId="77777777" w:rsidR="00923AA8" w:rsidRDefault="00923AA8">
      <w:pPr>
        <w:widowControl w:val="0"/>
        <w:tabs>
          <w:tab w:val="left" w:pos="90"/>
        </w:tabs>
        <w:rPr>
          <w:b/>
          <w:snapToGrid w:val="0"/>
          <w:color w:val="000080"/>
          <w:u w:val="single"/>
        </w:rPr>
      </w:pPr>
    </w:p>
    <w:p w14:paraId="06011C59" w14:textId="77777777" w:rsidR="00923AA8" w:rsidRDefault="00923AA8">
      <w:pPr>
        <w:widowControl w:val="0"/>
        <w:tabs>
          <w:tab w:val="left" w:pos="90"/>
        </w:tabs>
        <w:rPr>
          <w:b/>
          <w:snapToGrid w:val="0"/>
          <w:color w:val="000080"/>
          <w:u w:val="single"/>
        </w:rPr>
      </w:pPr>
    </w:p>
    <w:p w14:paraId="73A93295" w14:textId="77777777" w:rsidR="00923AA8" w:rsidRDefault="00923AA8">
      <w:pPr>
        <w:widowControl w:val="0"/>
        <w:tabs>
          <w:tab w:val="left" w:pos="90"/>
        </w:tabs>
        <w:rPr>
          <w:b/>
          <w:snapToGrid w:val="0"/>
          <w:color w:val="000080"/>
          <w:u w:val="single"/>
        </w:rPr>
      </w:pPr>
    </w:p>
    <w:p w14:paraId="3D067D6F"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CAGLIARI - CONSOLATO ONORARIO            </w:t>
      </w:r>
    </w:p>
    <w:p w14:paraId="3D06D62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 Garzia, 9 - 09126 Cagliari </w:t>
      </w:r>
    </w:p>
    <w:p w14:paraId="4A5367CB" w14:textId="77777777" w:rsidR="0065300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070307229 - Fax 070307229 </w:t>
      </w:r>
    </w:p>
    <w:p w14:paraId="7CC1C2B7" w14:textId="77777777" w:rsidR="004944D8" w:rsidRDefault="00653008">
      <w:pPr>
        <w:widowControl w:val="0"/>
        <w:tabs>
          <w:tab w:val="left" w:pos="2321"/>
        </w:tabs>
        <w:rPr>
          <w:snapToGrid w:val="0"/>
          <w:color w:val="000000"/>
          <w:sz w:val="23"/>
        </w:rPr>
      </w:pPr>
      <w:r>
        <w:rPr>
          <w:snapToGrid w:val="0"/>
          <w:color w:val="000000"/>
        </w:rPr>
        <w:tab/>
        <w:t>E-mail cagliari@hk-diplo.de</w:t>
      </w:r>
      <w:r w:rsidR="004944D8">
        <w:rPr>
          <w:snapToGrid w:val="0"/>
          <w:color w:val="000000"/>
        </w:rPr>
        <w:t xml:space="preserve"> </w:t>
      </w:r>
    </w:p>
    <w:p w14:paraId="3057DCD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5C10A3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9B0AF99" w14:textId="77777777" w:rsidR="004944D8" w:rsidRDefault="004944D8">
      <w:pPr>
        <w:widowControl w:val="0"/>
        <w:tabs>
          <w:tab w:val="left" w:pos="90"/>
        </w:tabs>
        <w:spacing w:before="23"/>
        <w:rPr>
          <w:b/>
          <w:snapToGrid w:val="0"/>
          <w:color w:val="000080"/>
          <w:u w:val="single"/>
        </w:rPr>
      </w:pPr>
      <w:r>
        <w:rPr>
          <w:snapToGrid w:val="0"/>
          <w:color w:val="000000"/>
        </w:rPr>
        <w:t>Signor</w:t>
      </w:r>
      <w:r w:rsidR="00653008">
        <w:rPr>
          <w:snapToGrid w:val="0"/>
          <w:color w:val="000000"/>
        </w:rPr>
        <w:t>a</w:t>
      </w:r>
      <w:r>
        <w:rPr>
          <w:snapToGrid w:val="0"/>
          <w:color w:val="000000"/>
        </w:rPr>
        <w:t xml:space="preserve"> ALESSANDRA BRUDER, Console Onorario (</w:t>
      </w:r>
      <w:r w:rsidR="005A2A16">
        <w:rPr>
          <w:snapToGrid w:val="0"/>
          <w:color w:val="000000"/>
        </w:rPr>
        <w:t>Rinnovo e</w:t>
      </w:r>
      <w:r>
        <w:rPr>
          <w:snapToGrid w:val="0"/>
          <w:color w:val="000000"/>
        </w:rPr>
        <w:t xml:space="preserve">xequatur </w:t>
      </w:r>
      <w:r w:rsidR="00A2067D">
        <w:rPr>
          <w:snapToGrid w:val="0"/>
          <w:color w:val="000000"/>
        </w:rPr>
        <w:t>16</w:t>
      </w:r>
      <w:r>
        <w:rPr>
          <w:snapToGrid w:val="0"/>
          <w:color w:val="000000"/>
        </w:rPr>
        <w:t xml:space="preserve"> </w:t>
      </w:r>
      <w:r w:rsidR="00A2067D">
        <w:rPr>
          <w:snapToGrid w:val="0"/>
          <w:color w:val="000000"/>
        </w:rPr>
        <w:t>giugno</w:t>
      </w:r>
      <w:r>
        <w:rPr>
          <w:snapToGrid w:val="0"/>
          <w:color w:val="000000"/>
        </w:rPr>
        <w:t xml:space="preserve"> </w:t>
      </w:r>
      <w:r w:rsidR="00E64ECD">
        <w:rPr>
          <w:snapToGrid w:val="0"/>
          <w:color w:val="000000"/>
        </w:rPr>
        <w:t>2021</w:t>
      </w:r>
      <w:r>
        <w:rPr>
          <w:snapToGrid w:val="0"/>
          <w:color w:val="000000"/>
        </w:rPr>
        <w:t xml:space="preserve">) </w:t>
      </w:r>
    </w:p>
    <w:p w14:paraId="1A4D6A75" w14:textId="77777777" w:rsidR="004944D8" w:rsidRDefault="004944D8">
      <w:pPr>
        <w:widowControl w:val="0"/>
        <w:tabs>
          <w:tab w:val="left" w:pos="90"/>
        </w:tabs>
        <w:rPr>
          <w:b/>
          <w:snapToGrid w:val="0"/>
          <w:color w:val="000080"/>
          <w:u w:val="single"/>
        </w:rPr>
      </w:pPr>
    </w:p>
    <w:p w14:paraId="26F9D73B" w14:textId="77777777" w:rsidR="004944D8" w:rsidRDefault="004944D8">
      <w:pPr>
        <w:widowControl w:val="0"/>
        <w:tabs>
          <w:tab w:val="left" w:pos="90"/>
        </w:tabs>
        <w:rPr>
          <w:b/>
          <w:snapToGrid w:val="0"/>
          <w:color w:val="000080"/>
          <w:u w:val="single"/>
        </w:rPr>
      </w:pPr>
    </w:p>
    <w:p w14:paraId="59C2CC45" w14:textId="77777777" w:rsidR="001A73C1" w:rsidRDefault="001A73C1">
      <w:pPr>
        <w:widowControl w:val="0"/>
        <w:tabs>
          <w:tab w:val="left" w:pos="90"/>
        </w:tabs>
        <w:rPr>
          <w:b/>
          <w:snapToGrid w:val="0"/>
          <w:color w:val="000080"/>
          <w:u w:val="single"/>
        </w:rPr>
      </w:pPr>
    </w:p>
    <w:p w14:paraId="21236B1B"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66D09DD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375362">
        <w:rPr>
          <w:snapToGrid w:val="0"/>
          <w:color w:val="000000"/>
        </w:rPr>
        <w:t>Corso</w:t>
      </w:r>
      <w:r w:rsidR="00E66F53">
        <w:rPr>
          <w:snapToGrid w:val="0"/>
          <w:color w:val="000000"/>
        </w:rPr>
        <w:t xml:space="preserve"> dei</w:t>
      </w:r>
      <w:r w:rsidR="00375362">
        <w:rPr>
          <w:snapToGrid w:val="0"/>
          <w:color w:val="000000"/>
        </w:rPr>
        <w:t xml:space="preserve"> Tintori, 3</w:t>
      </w:r>
      <w:r>
        <w:rPr>
          <w:snapToGrid w:val="0"/>
          <w:color w:val="000000"/>
        </w:rPr>
        <w:t xml:space="preserve"> - 5012</w:t>
      </w:r>
      <w:r w:rsidR="00375362">
        <w:rPr>
          <w:snapToGrid w:val="0"/>
          <w:color w:val="000000"/>
        </w:rPr>
        <w:t>2</w:t>
      </w:r>
      <w:r>
        <w:rPr>
          <w:snapToGrid w:val="0"/>
          <w:color w:val="000000"/>
        </w:rPr>
        <w:t xml:space="preserve"> Firenze </w:t>
      </w:r>
    </w:p>
    <w:p w14:paraId="6C43E8F7" w14:textId="77777777" w:rsidR="00375362"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0552</w:t>
      </w:r>
      <w:r w:rsidR="00375362">
        <w:rPr>
          <w:snapToGrid w:val="0"/>
          <w:color w:val="000000"/>
        </w:rPr>
        <w:t>343543</w:t>
      </w:r>
      <w:r>
        <w:rPr>
          <w:snapToGrid w:val="0"/>
          <w:color w:val="000000"/>
        </w:rPr>
        <w:t xml:space="preserve"> - Fax 0552</w:t>
      </w:r>
      <w:r w:rsidR="00375362">
        <w:rPr>
          <w:snapToGrid w:val="0"/>
          <w:color w:val="000000"/>
        </w:rPr>
        <w:t>4</w:t>
      </w:r>
      <w:r>
        <w:rPr>
          <w:snapToGrid w:val="0"/>
          <w:color w:val="000000"/>
        </w:rPr>
        <w:t>7</w:t>
      </w:r>
      <w:r w:rsidR="00375362">
        <w:rPr>
          <w:snapToGrid w:val="0"/>
          <w:color w:val="000000"/>
        </w:rPr>
        <w:t>620</w:t>
      </w:r>
      <w:r>
        <w:rPr>
          <w:snapToGrid w:val="0"/>
          <w:color w:val="000000"/>
        </w:rPr>
        <w:t>8</w:t>
      </w:r>
    </w:p>
    <w:p w14:paraId="044D3DDA" w14:textId="77777777" w:rsidR="004944D8" w:rsidRDefault="00375362">
      <w:pPr>
        <w:widowControl w:val="0"/>
        <w:tabs>
          <w:tab w:val="left" w:pos="2321"/>
        </w:tabs>
        <w:rPr>
          <w:snapToGrid w:val="0"/>
          <w:color w:val="000000"/>
          <w:sz w:val="23"/>
        </w:rPr>
      </w:pPr>
      <w:r>
        <w:rPr>
          <w:snapToGrid w:val="0"/>
          <w:color w:val="000000"/>
        </w:rPr>
        <w:tab/>
      </w:r>
      <w:r w:rsidR="00070220">
        <w:rPr>
          <w:snapToGrid w:val="0"/>
          <w:color w:val="000000"/>
        </w:rPr>
        <w:t>E-mail  florenz@hk-</w:t>
      </w:r>
      <w:r>
        <w:rPr>
          <w:snapToGrid w:val="0"/>
          <w:color w:val="000000"/>
        </w:rPr>
        <w:t>diplo.de</w:t>
      </w:r>
      <w:r w:rsidR="004944D8">
        <w:rPr>
          <w:snapToGrid w:val="0"/>
          <w:color w:val="000000"/>
        </w:rPr>
        <w:t xml:space="preserve">  </w:t>
      </w:r>
    </w:p>
    <w:p w14:paraId="224A79E3"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2126DA">
        <w:rPr>
          <w:snapToGrid w:val="0"/>
          <w:color w:val="000000"/>
        </w:rPr>
        <w:t>Toscana</w:t>
      </w:r>
    </w:p>
    <w:p w14:paraId="1E32BAF4" w14:textId="77777777" w:rsidR="004944D8" w:rsidRDefault="004944D8">
      <w:pPr>
        <w:widowControl w:val="0"/>
        <w:tabs>
          <w:tab w:val="left" w:pos="90"/>
          <w:tab w:val="left" w:pos="2321"/>
        </w:tabs>
        <w:spacing w:before="40"/>
        <w:rPr>
          <w:snapToGrid w:val="0"/>
          <w:color w:val="000000"/>
        </w:rPr>
      </w:pPr>
    </w:p>
    <w:p w14:paraId="1B3AF30B" w14:textId="77777777" w:rsidR="004944D8" w:rsidRDefault="004944D8" w:rsidP="00145892">
      <w:pPr>
        <w:widowControl w:val="0"/>
        <w:tabs>
          <w:tab w:val="left" w:pos="90"/>
          <w:tab w:val="left" w:pos="2321"/>
        </w:tabs>
        <w:rPr>
          <w:snapToGrid w:val="0"/>
          <w:color w:val="000000"/>
        </w:rPr>
      </w:pPr>
      <w:r>
        <w:rPr>
          <w:snapToGrid w:val="0"/>
          <w:color w:val="000000"/>
        </w:rPr>
        <w:t xml:space="preserve">Signor </w:t>
      </w:r>
      <w:r w:rsidR="00160C87">
        <w:rPr>
          <w:snapToGrid w:val="0"/>
          <w:color w:val="000000"/>
        </w:rPr>
        <w:t>FEDERICO DI SALVO</w:t>
      </w:r>
      <w:r>
        <w:rPr>
          <w:snapToGrid w:val="0"/>
          <w:color w:val="000000"/>
        </w:rPr>
        <w:t>, Console Onorario (</w:t>
      </w:r>
      <w:r w:rsidR="00160C87">
        <w:rPr>
          <w:snapToGrid w:val="0"/>
          <w:color w:val="000000"/>
        </w:rPr>
        <w:t>E</w:t>
      </w:r>
      <w:r>
        <w:rPr>
          <w:snapToGrid w:val="0"/>
          <w:color w:val="000000"/>
        </w:rPr>
        <w:t xml:space="preserve">xequatur </w:t>
      </w:r>
      <w:r w:rsidR="00160C87">
        <w:rPr>
          <w:snapToGrid w:val="0"/>
          <w:color w:val="000000"/>
        </w:rPr>
        <w:t>8 gennaio 2024</w:t>
      </w:r>
      <w:r>
        <w:rPr>
          <w:snapToGrid w:val="0"/>
          <w:color w:val="000000"/>
        </w:rPr>
        <w:t>)</w:t>
      </w:r>
    </w:p>
    <w:p w14:paraId="3F8A9CA7" w14:textId="77777777" w:rsidR="00145892" w:rsidRDefault="00145892" w:rsidP="00145892">
      <w:pPr>
        <w:widowControl w:val="0"/>
        <w:tabs>
          <w:tab w:val="left" w:pos="90"/>
          <w:tab w:val="left" w:pos="2321"/>
        </w:tabs>
        <w:rPr>
          <w:snapToGrid w:val="0"/>
          <w:color w:val="000000"/>
        </w:rPr>
      </w:pPr>
    </w:p>
    <w:p w14:paraId="43A87A39" w14:textId="77777777" w:rsidR="00145892" w:rsidRDefault="00145892" w:rsidP="00145892">
      <w:pPr>
        <w:widowControl w:val="0"/>
        <w:tabs>
          <w:tab w:val="left" w:pos="90"/>
          <w:tab w:val="left" w:pos="2321"/>
        </w:tabs>
        <w:rPr>
          <w:snapToGrid w:val="0"/>
          <w:color w:val="000000"/>
        </w:rPr>
      </w:pPr>
    </w:p>
    <w:p w14:paraId="3165C875" w14:textId="77777777" w:rsidR="00145892" w:rsidRDefault="00145892" w:rsidP="00145892">
      <w:pPr>
        <w:widowControl w:val="0"/>
        <w:tabs>
          <w:tab w:val="left" w:pos="90"/>
          <w:tab w:val="left" w:pos="2321"/>
        </w:tabs>
        <w:rPr>
          <w:snapToGrid w:val="0"/>
          <w:color w:val="000000"/>
        </w:rPr>
      </w:pPr>
    </w:p>
    <w:p w14:paraId="28C7EBA0" w14:textId="77777777" w:rsidR="004944D8" w:rsidRDefault="004944D8" w:rsidP="00145892">
      <w:pPr>
        <w:widowControl w:val="0"/>
        <w:tabs>
          <w:tab w:val="left" w:pos="90"/>
        </w:tabs>
        <w:rPr>
          <w:b/>
          <w:snapToGrid w:val="0"/>
          <w:color w:val="000080"/>
          <w:sz w:val="26"/>
          <w:u w:val="single"/>
        </w:rPr>
      </w:pPr>
      <w:r>
        <w:rPr>
          <w:b/>
          <w:snapToGrid w:val="0"/>
          <w:color w:val="000080"/>
          <w:u w:val="single"/>
        </w:rPr>
        <w:t xml:space="preserve">GENOVA - CONSOLATO ONORARIO            </w:t>
      </w:r>
    </w:p>
    <w:p w14:paraId="18A718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045B31" w:rsidRPr="00045B31">
        <w:rPr>
          <w:snapToGrid w:val="0"/>
          <w:color w:val="000000"/>
        </w:rPr>
        <w:t xml:space="preserve">Via </w:t>
      </w:r>
      <w:proofErr w:type="spellStart"/>
      <w:r w:rsidR="000870B4">
        <w:rPr>
          <w:snapToGrid w:val="0"/>
          <w:color w:val="000000"/>
        </w:rPr>
        <w:t>Macaggi</w:t>
      </w:r>
      <w:proofErr w:type="spellEnd"/>
      <w:r w:rsidRPr="00045B31">
        <w:rPr>
          <w:snapToGrid w:val="0"/>
          <w:color w:val="000000"/>
        </w:rPr>
        <w:t>,</w:t>
      </w:r>
      <w:r>
        <w:rPr>
          <w:snapToGrid w:val="0"/>
          <w:color w:val="000000"/>
        </w:rPr>
        <w:t xml:space="preserve"> </w:t>
      </w:r>
      <w:r w:rsidR="00045B31">
        <w:rPr>
          <w:snapToGrid w:val="0"/>
          <w:color w:val="000000"/>
        </w:rPr>
        <w:t>2</w:t>
      </w:r>
      <w:r w:rsidR="000870B4">
        <w:rPr>
          <w:snapToGrid w:val="0"/>
          <w:color w:val="000000"/>
        </w:rPr>
        <w:t>1-8</w:t>
      </w:r>
      <w:r>
        <w:rPr>
          <w:snapToGrid w:val="0"/>
          <w:color w:val="000000"/>
        </w:rPr>
        <w:t xml:space="preserve"> - 1612</w:t>
      </w:r>
      <w:r w:rsidR="00045B31">
        <w:rPr>
          <w:snapToGrid w:val="0"/>
          <w:color w:val="000000"/>
        </w:rPr>
        <w:t>1</w:t>
      </w:r>
      <w:r>
        <w:rPr>
          <w:snapToGrid w:val="0"/>
          <w:color w:val="000000"/>
        </w:rPr>
        <w:t xml:space="preserve"> Genova </w:t>
      </w:r>
    </w:p>
    <w:p w14:paraId="5D6A0CCB"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010</w:t>
      </w:r>
      <w:r w:rsidR="000870B4">
        <w:rPr>
          <w:snapToGrid w:val="0"/>
          <w:color w:val="000000"/>
        </w:rPr>
        <w:t xml:space="preserve"> 590931</w:t>
      </w:r>
      <w:r>
        <w:rPr>
          <w:snapToGrid w:val="0"/>
          <w:color w:val="000000"/>
        </w:rPr>
        <w:t xml:space="preserve"> - Fax 010</w:t>
      </w:r>
      <w:r w:rsidR="000870B4">
        <w:rPr>
          <w:snapToGrid w:val="0"/>
          <w:color w:val="000000"/>
        </w:rPr>
        <w:t xml:space="preserve"> 541994</w:t>
      </w:r>
    </w:p>
    <w:p w14:paraId="4879BC2F"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230" w:history="1">
        <w:r w:rsidR="000870B4" w:rsidRPr="00DD00B0">
          <w:rPr>
            <w:rStyle w:val="Collegamentoipertestuale"/>
            <w:snapToGrid w:val="0"/>
          </w:rPr>
          <w:t>genua@hk-diplo.de</w:t>
        </w:r>
      </w:hyperlink>
      <w:r w:rsidR="000870B4">
        <w:rPr>
          <w:snapToGrid w:val="0"/>
          <w:color w:val="000000"/>
        </w:rPr>
        <w:t xml:space="preserve"> </w:t>
      </w:r>
    </w:p>
    <w:p w14:paraId="01353B42"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Liguria</w:t>
      </w:r>
    </w:p>
    <w:p w14:paraId="722F00D4" w14:textId="77777777" w:rsidR="004944D8" w:rsidRDefault="004944D8">
      <w:pPr>
        <w:widowControl w:val="0"/>
        <w:tabs>
          <w:tab w:val="left" w:pos="90"/>
          <w:tab w:val="left" w:pos="2321"/>
        </w:tabs>
        <w:spacing w:before="49"/>
        <w:rPr>
          <w:snapToGrid w:val="0"/>
          <w:color w:val="000000"/>
        </w:rPr>
      </w:pPr>
    </w:p>
    <w:p w14:paraId="103FCB84" w14:textId="77777777" w:rsidR="004944D8" w:rsidRDefault="004944D8">
      <w:pPr>
        <w:widowControl w:val="0"/>
        <w:tabs>
          <w:tab w:val="left" w:pos="90"/>
          <w:tab w:val="left" w:pos="2321"/>
        </w:tabs>
        <w:spacing w:before="49"/>
        <w:rPr>
          <w:snapToGrid w:val="0"/>
          <w:color w:val="000000"/>
        </w:rPr>
      </w:pPr>
      <w:r>
        <w:rPr>
          <w:snapToGrid w:val="0"/>
          <w:color w:val="000000"/>
        </w:rPr>
        <w:t xml:space="preserve">Signor </w:t>
      </w:r>
      <w:r w:rsidR="000870B4">
        <w:rPr>
          <w:snapToGrid w:val="0"/>
          <w:color w:val="000000"/>
        </w:rPr>
        <w:t>GEROLAMO TACCOGNA</w:t>
      </w:r>
      <w:r>
        <w:rPr>
          <w:snapToGrid w:val="0"/>
          <w:color w:val="000000"/>
        </w:rPr>
        <w:t>, Console Onorario (</w:t>
      </w:r>
      <w:r w:rsidR="000870B4">
        <w:rPr>
          <w:snapToGrid w:val="0"/>
          <w:color w:val="000000"/>
        </w:rPr>
        <w:t>E</w:t>
      </w:r>
      <w:r>
        <w:rPr>
          <w:snapToGrid w:val="0"/>
          <w:color w:val="000000"/>
        </w:rPr>
        <w:t xml:space="preserve">xequatur </w:t>
      </w:r>
      <w:r w:rsidR="000870B4">
        <w:rPr>
          <w:snapToGrid w:val="0"/>
          <w:color w:val="000000"/>
        </w:rPr>
        <w:t>1° novembre 2023</w:t>
      </w:r>
      <w:r>
        <w:rPr>
          <w:snapToGrid w:val="0"/>
          <w:color w:val="000000"/>
        </w:rPr>
        <w:t>)</w:t>
      </w:r>
    </w:p>
    <w:p w14:paraId="7A6F47C3" w14:textId="77777777" w:rsidR="00145892" w:rsidRDefault="00145892">
      <w:pPr>
        <w:widowControl w:val="0"/>
        <w:tabs>
          <w:tab w:val="left" w:pos="90"/>
          <w:tab w:val="left" w:pos="2321"/>
        </w:tabs>
        <w:spacing w:before="49"/>
        <w:rPr>
          <w:snapToGrid w:val="0"/>
          <w:color w:val="000000"/>
        </w:rPr>
      </w:pPr>
    </w:p>
    <w:p w14:paraId="1A21089E" w14:textId="77777777" w:rsidR="00145892" w:rsidRDefault="00145892">
      <w:pPr>
        <w:widowControl w:val="0"/>
        <w:tabs>
          <w:tab w:val="left" w:pos="90"/>
          <w:tab w:val="left" w:pos="2321"/>
        </w:tabs>
        <w:spacing w:before="49"/>
        <w:rPr>
          <w:snapToGrid w:val="0"/>
          <w:color w:val="000000"/>
        </w:rPr>
      </w:pPr>
    </w:p>
    <w:p w14:paraId="005443C9" w14:textId="77777777" w:rsidR="00145892" w:rsidRDefault="00145892" w:rsidP="00145892">
      <w:pPr>
        <w:widowControl w:val="0"/>
        <w:tabs>
          <w:tab w:val="left" w:pos="90"/>
          <w:tab w:val="left" w:pos="2321"/>
        </w:tabs>
        <w:spacing w:before="49"/>
        <w:rPr>
          <w:b/>
          <w:snapToGrid w:val="0"/>
          <w:color w:val="000080"/>
          <w:sz w:val="26"/>
          <w:u w:val="single"/>
        </w:rPr>
      </w:pPr>
      <w:r>
        <w:rPr>
          <w:b/>
          <w:snapToGrid w:val="0"/>
          <w:color w:val="000080"/>
          <w:u w:val="single"/>
        </w:rPr>
        <w:t xml:space="preserve">MESSINA - CONSOLATO ONORARIO            </w:t>
      </w:r>
    </w:p>
    <w:p w14:paraId="3BB913D7" w14:textId="77777777" w:rsidR="00145892" w:rsidRDefault="00145892" w:rsidP="0014589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Sebastiano, 13 - 98122 Messina </w:t>
      </w:r>
    </w:p>
    <w:p w14:paraId="463B042F" w14:textId="77777777" w:rsidR="00145892" w:rsidRDefault="00145892" w:rsidP="0014589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090671780 - Fax 090671780  </w:t>
      </w:r>
    </w:p>
    <w:p w14:paraId="611C6892" w14:textId="77777777" w:rsidR="00145892" w:rsidRDefault="00145892" w:rsidP="00145892">
      <w:pPr>
        <w:widowControl w:val="0"/>
        <w:tabs>
          <w:tab w:val="left" w:pos="2321"/>
        </w:tabs>
        <w:rPr>
          <w:snapToGrid w:val="0"/>
          <w:color w:val="000000"/>
          <w:sz w:val="23"/>
        </w:rPr>
      </w:pPr>
      <w:r>
        <w:rPr>
          <w:snapToGrid w:val="0"/>
          <w:color w:val="000000"/>
        </w:rPr>
        <w:tab/>
        <w:t>E-mail  messina@hk-diplo.de</w:t>
      </w:r>
    </w:p>
    <w:p w14:paraId="19E49FA7" w14:textId="77777777" w:rsidR="00145892" w:rsidRDefault="00145892" w:rsidP="0014589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Province di Catania,</w:t>
      </w:r>
      <w:r>
        <w:rPr>
          <w:rFonts w:ascii="MS Sans Serif" w:hAnsi="MS Sans Serif"/>
          <w:snapToGrid w:val="0"/>
          <w:sz w:val="24"/>
        </w:rPr>
        <w:t xml:space="preserve"> </w:t>
      </w:r>
      <w:r>
        <w:rPr>
          <w:snapToGrid w:val="0"/>
          <w:color w:val="000000"/>
        </w:rPr>
        <w:t xml:space="preserve">Messina, Ragusa e Siracusa            </w:t>
      </w:r>
    </w:p>
    <w:p w14:paraId="72CD91BF" w14:textId="77777777" w:rsidR="00145892" w:rsidRDefault="00145892" w:rsidP="00145892">
      <w:pPr>
        <w:widowControl w:val="0"/>
        <w:tabs>
          <w:tab w:val="left" w:pos="90"/>
        </w:tabs>
        <w:spacing w:before="277"/>
        <w:rPr>
          <w:snapToGrid w:val="0"/>
          <w:color w:val="000000"/>
          <w:sz w:val="26"/>
        </w:rPr>
      </w:pPr>
      <w:r>
        <w:rPr>
          <w:snapToGrid w:val="0"/>
          <w:color w:val="000000"/>
        </w:rPr>
        <w:t>Signor NUNZIO WALTHER ENRICO TURIACO, Console Onorario (</w:t>
      </w:r>
      <w:r w:rsidR="007F55AF">
        <w:rPr>
          <w:snapToGrid w:val="0"/>
          <w:color w:val="000000"/>
        </w:rPr>
        <w:t>Rinnovo e</w:t>
      </w:r>
      <w:r>
        <w:rPr>
          <w:snapToGrid w:val="0"/>
          <w:color w:val="000000"/>
        </w:rPr>
        <w:t xml:space="preserve">xequatur </w:t>
      </w:r>
      <w:r w:rsidR="00F674C7">
        <w:rPr>
          <w:snapToGrid w:val="0"/>
          <w:color w:val="000000"/>
        </w:rPr>
        <w:t>30</w:t>
      </w:r>
      <w:r>
        <w:rPr>
          <w:snapToGrid w:val="0"/>
          <w:color w:val="000000"/>
        </w:rPr>
        <w:t xml:space="preserve"> agosto 20</w:t>
      </w:r>
      <w:r w:rsidR="00E71A53">
        <w:rPr>
          <w:snapToGrid w:val="0"/>
          <w:color w:val="000000"/>
        </w:rPr>
        <w:t>23</w:t>
      </w:r>
      <w:r>
        <w:rPr>
          <w:snapToGrid w:val="0"/>
          <w:color w:val="000000"/>
        </w:rPr>
        <w:t>)</w:t>
      </w:r>
    </w:p>
    <w:p w14:paraId="535D428C" w14:textId="77777777" w:rsidR="00145892" w:rsidRDefault="00145892" w:rsidP="00145892">
      <w:pPr>
        <w:widowControl w:val="0"/>
        <w:tabs>
          <w:tab w:val="left" w:pos="90"/>
        </w:tabs>
        <w:rPr>
          <w:b/>
          <w:snapToGrid w:val="0"/>
          <w:color w:val="000080"/>
          <w:u w:val="single"/>
        </w:rPr>
      </w:pPr>
    </w:p>
    <w:p w14:paraId="3BCEDFEF" w14:textId="77777777" w:rsidR="00145892" w:rsidRDefault="00145892" w:rsidP="00145892">
      <w:pPr>
        <w:widowControl w:val="0"/>
        <w:tabs>
          <w:tab w:val="left" w:pos="90"/>
        </w:tabs>
        <w:rPr>
          <w:b/>
          <w:snapToGrid w:val="0"/>
          <w:color w:val="000080"/>
          <w:u w:val="single"/>
        </w:rPr>
      </w:pPr>
    </w:p>
    <w:p w14:paraId="0A719CF5" w14:textId="77777777" w:rsidR="00145892" w:rsidRDefault="00145892">
      <w:pPr>
        <w:widowControl w:val="0"/>
        <w:tabs>
          <w:tab w:val="left" w:pos="90"/>
          <w:tab w:val="left" w:pos="2321"/>
        </w:tabs>
        <w:spacing w:before="49"/>
        <w:rPr>
          <w:snapToGrid w:val="0"/>
          <w:color w:val="000000"/>
        </w:rPr>
      </w:pPr>
    </w:p>
    <w:p w14:paraId="439F2145" w14:textId="77777777" w:rsidR="00923AA8" w:rsidRDefault="00923AA8" w:rsidP="00923AA8">
      <w:pPr>
        <w:widowControl w:val="0"/>
        <w:tabs>
          <w:tab w:val="left" w:pos="90"/>
        </w:tabs>
        <w:rPr>
          <w:b/>
          <w:snapToGrid w:val="0"/>
          <w:color w:val="000080"/>
          <w:sz w:val="26"/>
          <w:u w:val="single"/>
        </w:rPr>
      </w:pPr>
      <w:r>
        <w:rPr>
          <w:b/>
          <w:snapToGrid w:val="0"/>
          <w:color w:val="000080"/>
          <w:u w:val="single"/>
        </w:rPr>
        <w:t xml:space="preserve">NAPOLI - CONSOLATO ONORARIO            </w:t>
      </w:r>
    </w:p>
    <w:p w14:paraId="4ACC2BBB" w14:textId="77777777" w:rsidR="00923AA8" w:rsidRDefault="00923AA8" w:rsidP="00923AA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592EF8">
        <w:rPr>
          <w:snapToGrid w:val="0"/>
          <w:color w:val="000000"/>
        </w:rPr>
        <w:t>Largo F. Torraca, 71</w:t>
      </w:r>
      <w:r>
        <w:rPr>
          <w:snapToGrid w:val="0"/>
          <w:color w:val="000000"/>
        </w:rPr>
        <w:t xml:space="preserve"> - 80133 Napoli </w:t>
      </w:r>
    </w:p>
    <w:p w14:paraId="15B692B5" w14:textId="77777777" w:rsidR="00923AA8" w:rsidRDefault="00923AA8" w:rsidP="00923AA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0812488511 - Fax 0817614687  </w:t>
      </w:r>
    </w:p>
    <w:p w14:paraId="1826E134" w14:textId="77777777" w:rsidR="00923AA8" w:rsidRDefault="00923AA8" w:rsidP="00923AA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71200D">
        <w:rPr>
          <w:snapToGrid w:val="0"/>
          <w:color w:val="000000"/>
        </w:rPr>
        <w:t xml:space="preserve"> </w:t>
      </w:r>
      <w:r w:rsidR="00592EF8">
        <w:rPr>
          <w:snapToGrid w:val="0"/>
          <w:color w:val="000000"/>
        </w:rPr>
        <w:t>neap</w:t>
      </w:r>
      <w:r>
        <w:rPr>
          <w:snapToGrid w:val="0"/>
          <w:color w:val="000000"/>
        </w:rPr>
        <w:t>l</w:t>
      </w:r>
      <w:r w:rsidR="0071200D">
        <w:rPr>
          <w:snapToGrid w:val="0"/>
          <w:color w:val="000000"/>
        </w:rPr>
        <w:t>@hk-</w:t>
      </w:r>
      <w:r>
        <w:rPr>
          <w:snapToGrid w:val="0"/>
          <w:color w:val="000000"/>
        </w:rPr>
        <w:t>diplo.de</w:t>
      </w:r>
    </w:p>
    <w:p w14:paraId="269A4B41" w14:textId="21D37723" w:rsidR="00923AA8" w:rsidRDefault="00923AA8" w:rsidP="00923AA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Campania, </w:t>
      </w:r>
      <w:r w:rsidR="00342344" w:rsidRPr="00342344">
        <w:rPr>
          <w:snapToGrid w:val="0"/>
          <w:color w:val="000000"/>
        </w:rPr>
        <w:t>Molise</w:t>
      </w:r>
      <w:r w:rsidR="00342344">
        <w:rPr>
          <w:snapToGrid w:val="0"/>
          <w:color w:val="000000"/>
        </w:rPr>
        <w:t xml:space="preserve">, </w:t>
      </w:r>
      <w:r>
        <w:rPr>
          <w:snapToGrid w:val="0"/>
          <w:color w:val="000000"/>
        </w:rPr>
        <w:t xml:space="preserve">Basilicata, Calabria </w:t>
      </w:r>
    </w:p>
    <w:p w14:paraId="0845BB68" w14:textId="77777777" w:rsidR="00923AA8" w:rsidRDefault="00923AA8" w:rsidP="00923AA8">
      <w:pPr>
        <w:widowControl w:val="0"/>
        <w:tabs>
          <w:tab w:val="left" w:pos="90"/>
          <w:tab w:val="left" w:pos="2321"/>
        </w:tabs>
        <w:spacing w:before="49"/>
        <w:rPr>
          <w:snapToGrid w:val="0"/>
          <w:color w:val="000000"/>
        </w:rPr>
      </w:pPr>
    </w:p>
    <w:p w14:paraId="7633407F" w14:textId="6768D0C8" w:rsidR="00923AA8" w:rsidRPr="0056515B" w:rsidRDefault="00923AA8" w:rsidP="00923AA8">
      <w:pPr>
        <w:widowControl w:val="0"/>
        <w:tabs>
          <w:tab w:val="left" w:pos="90"/>
        </w:tabs>
        <w:rPr>
          <w:snapToGrid w:val="0"/>
          <w:color w:val="000000"/>
        </w:rPr>
      </w:pPr>
      <w:r w:rsidRPr="00145892">
        <w:rPr>
          <w:snapToGrid w:val="0"/>
          <w:color w:val="000000"/>
        </w:rPr>
        <w:t xml:space="preserve">Signor </w:t>
      </w:r>
      <w:r w:rsidR="00592EF8">
        <w:rPr>
          <w:snapToGrid w:val="0"/>
          <w:color w:val="000000"/>
        </w:rPr>
        <w:t>STEFANO DUCCESCHI</w:t>
      </w:r>
      <w:r w:rsidRPr="00145892">
        <w:rPr>
          <w:snapToGrid w:val="0"/>
          <w:color w:val="000000"/>
        </w:rPr>
        <w:t>, Console Onorario (</w:t>
      </w:r>
      <w:r w:rsidR="00592EF8">
        <w:rPr>
          <w:snapToGrid w:val="0"/>
          <w:color w:val="000000"/>
        </w:rPr>
        <w:t>E</w:t>
      </w:r>
      <w:r w:rsidRPr="00145892">
        <w:rPr>
          <w:snapToGrid w:val="0"/>
          <w:color w:val="000000"/>
        </w:rPr>
        <w:t xml:space="preserve">xequatur </w:t>
      </w:r>
      <w:r w:rsidR="00592EF8">
        <w:rPr>
          <w:snapToGrid w:val="0"/>
          <w:color w:val="000000"/>
        </w:rPr>
        <w:t>30</w:t>
      </w:r>
      <w:r w:rsidRPr="00145892">
        <w:rPr>
          <w:snapToGrid w:val="0"/>
          <w:color w:val="000000"/>
        </w:rPr>
        <w:t xml:space="preserve"> </w:t>
      </w:r>
      <w:r w:rsidR="00592EF8">
        <w:rPr>
          <w:snapToGrid w:val="0"/>
          <w:color w:val="000000"/>
        </w:rPr>
        <w:t>giugno</w:t>
      </w:r>
      <w:r w:rsidR="0041537E">
        <w:rPr>
          <w:snapToGrid w:val="0"/>
          <w:color w:val="000000"/>
        </w:rPr>
        <w:t xml:space="preserve"> 20</w:t>
      </w:r>
      <w:r w:rsidR="00592EF8">
        <w:rPr>
          <w:snapToGrid w:val="0"/>
          <w:color w:val="000000"/>
        </w:rPr>
        <w:t>2</w:t>
      </w:r>
      <w:r w:rsidR="00F1381F">
        <w:rPr>
          <w:snapToGrid w:val="0"/>
          <w:color w:val="000000"/>
        </w:rPr>
        <w:t>5</w:t>
      </w:r>
      <w:r w:rsidRPr="00145892">
        <w:rPr>
          <w:snapToGrid w:val="0"/>
          <w:color w:val="000000"/>
        </w:rPr>
        <w:t>)</w:t>
      </w:r>
    </w:p>
    <w:p w14:paraId="273E3F6D" w14:textId="77777777" w:rsidR="004944D8" w:rsidRDefault="00CB557E">
      <w:pPr>
        <w:widowControl w:val="0"/>
        <w:tabs>
          <w:tab w:val="left" w:pos="90"/>
          <w:tab w:val="left" w:pos="2321"/>
        </w:tabs>
        <w:spacing w:before="40"/>
        <w:jc w:val="right"/>
        <w:rPr>
          <w:snapToGrid w:val="0"/>
          <w:color w:val="000000"/>
          <w:sz w:val="26"/>
        </w:rPr>
      </w:pPr>
      <w:r>
        <w:rPr>
          <w:b/>
          <w:snapToGrid w:val="0"/>
          <w:color w:val="000000"/>
          <w:sz w:val="16"/>
        </w:rPr>
        <w:br w:type="page"/>
      </w:r>
      <w:r w:rsidR="004944D8">
        <w:rPr>
          <w:b/>
          <w:snapToGrid w:val="0"/>
          <w:color w:val="000000"/>
          <w:sz w:val="16"/>
        </w:rPr>
        <w:t>GERMANIA</w:t>
      </w:r>
    </w:p>
    <w:p w14:paraId="1A13F2AB" w14:textId="77777777" w:rsidR="004944D8" w:rsidRDefault="004944D8">
      <w:pPr>
        <w:widowControl w:val="0"/>
        <w:tabs>
          <w:tab w:val="left" w:pos="90"/>
          <w:tab w:val="left" w:pos="2321"/>
        </w:tabs>
        <w:spacing w:before="49"/>
        <w:rPr>
          <w:b/>
          <w:snapToGrid w:val="0"/>
          <w:color w:val="000080"/>
          <w:u w:val="single"/>
        </w:rPr>
      </w:pPr>
    </w:p>
    <w:p w14:paraId="0A515B32" w14:textId="77777777" w:rsidR="00145892" w:rsidRDefault="00145892" w:rsidP="00F0693B">
      <w:pPr>
        <w:widowControl w:val="0"/>
        <w:tabs>
          <w:tab w:val="left" w:pos="90"/>
        </w:tabs>
        <w:rPr>
          <w:b/>
          <w:snapToGrid w:val="0"/>
          <w:color w:val="000080"/>
          <w:u w:val="single"/>
        </w:rPr>
      </w:pPr>
    </w:p>
    <w:p w14:paraId="6E24552B"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02E441D2" w14:textId="77777777" w:rsidR="00E51845" w:rsidRDefault="00E51845">
      <w:pPr>
        <w:widowControl w:val="0"/>
        <w:tabs>
          <w:tab w:val="left" w:pos="90"/>
          <w:tab w:val="left" w:pos="2321"/>
        </w:tabs>
        <w:spacing w:before="40"/>
        <w:rPr>
          <w:b/>
          <w:snapToGrid w:val="0"/>
          <w:color w:val="000000"/>
        </w:rPr>
      </w:pPr>
    </w:p>
    <w:p w14:paraId="09BDB7AF" w14:textId="77777777" w:rsidR="00FD25BD" w:rsidRDefault="00E51845">
      <w:pPr>
        <w:widowControl w:val="0"/>
        <w:tabs>
          <w:tab w:val="left" w:pos="90"/>
          <w:tab w:val="left" w:pos="2321"/>
        </w:tabs>
        <w:spacing w:before="40"/>
        <w:rPr>
          <w:snapToGrid w:val="0"/>
          <w:color w:val="000000"/>
        </w:rPr>
      </w:pPr>
      <w:r>
        <w:rPr>
          <w:b/>
          <w:snapToGrid w:val="0"/>
          <w:color w:val="000000"/>
        </w:rPr>
        <w:t>Indirizzo</w:t>
      </w:r>
      <w:r>
        <w:rPr>
          <w:snapToGrid w:val="0"/>
          <w:color w:val="000000"/>
        </w:rPr>
        <w:tab/>
      </w:r>
      <w:r w:rsidR="00B16223">
        <w:rPr>
          <w:snapToGrid w:val="0"/>
          <w:color w:val="000000"/>
        </w:rPr>
        <w:t>Via Principe di Villafranca</w:t>
      </w:r>
      <w:r>
        <w:rPr>
          <w:snapToGrid w:val="0"/>
          <w:color w:val="000000"/>
        </w:rPr>
        <w:t xml:space="preserve">, </w:t>
      </w:r>
      <w:r w:rsidR="00B16223">
        <w:rPr>
          <w:snapToGrid w:val="0"/>
          <w:color w:val="000000"/>
        </w:rPr>
        <w:t>33</w:t>
      </w:r>
      <w:r>
        <w:rPr>
          <w:snapToGrid w:val="0"/>
          <w:color w:val="000000"/>
        </w:rPr>
        <w:t xml:space="preserve"> – 90141 Palermo</w:t>
      </w:r>
    </w:p>
    <w:p w14:paraId="4E3C765D" w14:textId="77777777" w:rsidR="00E51845" w:rsidRDefault="00E51845">
      <w:pPr>
        <w:widowControl w:val="0"/>
        <w:tabs>
          <w:tab w:val="left" w:pos="90"/>
          <w:tab w:val="left" w:pos="2321"/>
        </w:tabs>
        <w:spacing w:before="40"/>
        <w:rPr>
          <w:snapToGrid w:val="0"/>
          <w:color w:val="000000"/>
        </w:rPr>
      </w:pPr>
      <w:r>
        <w:rPr>
          <w:snapToGrid w:val="0"/>
          <w:color w:val="000000"/>
        </w:rPr>
        <w:tab/>
      </w:r>
      <w:r>
        <w:rPr>
          <w:snapToGrid w:val="0"/>
          <w:color w:val="000000"/>
        </w:rPr>
        <w:tab/>
        <w:t>Tel.</w:t>
      </w:r>
      <w:r w:rsidR="00B16223">
        <w:rPr>
          <w:snapToGrid w:val="0"/>
          <w:color w:val="000000"/>
        </w:rPr>
        <w:t xml:space="preserve"> e fax </w:t>
      </w:r>
      <w:r>
        <w:rPr>
          <w:snapToGrid w:val="0"/>
          <w:color w:val="000000"/>
        </w:rPr>
        <w:t>091</w:t>
      </w:r>
      <w:r w:rsidR="00B16223">
        <w:rPr>
          <w:snapToGrid w:val="0"/>
          <w:color w:val="000000"/>
        </w:rPr>
        <w:t>982</w:t>
      </w:r>
      <w:r>
        <w:rPr>
          <w:snapToGrid w:val="0"/>
          <w:color w:val="000000"/>
        </w:rPr>
        <w:t>0</w:t>
      </w:r>
      <w:r w:rsidR="00B16223">
        <w:rPr>
          <w:snapToGrid w:val="0"/>
          <w:color w:val="000000"/>
        </w:rPr>
        <w:t>8</w:t>
      </w:r>
      <w:r>
        <w:rPr>
          <w:snapToGrid w:val="0"/>
          <w:color w:val="000000"/>
        </w:rPr>
        <w:t>0</w:t>
      </w:r>
      <w:r w:rsidR="00B16223">
        <w:rPr>
          <w:snapToGrid w:val="0"/>
          <w:color w:val="000000"/>
        </w:rPr>
        <w:t>8</w:t>
      </w:r>
    </w:p>
    <w:p w14:paraId="0095AAB1" w14:textId="77777777" w:rsidR="00AA7DE7" w:rsidRPr="00E51845" w:rsidRDefault="00AA7DE7">
      <w:pPr>
        <w:widowControl w:val="0"/>
        <w:tabs>
          <w:tab w:val="left" w:pos="90"/>
          <w:tab w:val="left" w:pos="2321"/>
        </w:tabs>
        <w:spacing w:before="40"/>
        <w:rPr>
          <w:snapToGrid w:val="0"/>
          <w:color w:val="000000"/>
        </w:rPr>
      </w:pPr>
      <w:r>
        <w:rPr>
          <w:snapToGrid w:val="0"/>
          <w:color w:val="000000"/>
        </w:rPr>
        <w:tab/>
      </w:r>
      <w:r>
        <w:rPr>
          <w:snapToGrid w:val="0"/>
          <w:color w:val="000000"/>
        </w:rPr>
        <w:tab/>
        <w:t>E-mail palermo@hk-diplo.de</w:t>
      </w:r>
    </w:p>
    <w:p w14:paraId="08C1F57C"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Province</w:t>
      </w:r>
      <w:r w:rsidR="00E51845">
        <w:rPr>
          <w:snapToGrid w:val="0"/>
          <w:color w:val="000000"/>
        </w:rPr>
        <w:t xml:space="preserve"> di</w:t>
      </w:r>
      <w:r>
        <w:rPr>
          <w:snapToGrid w:val="0"/>
          <w:color w:val="000000"/>
        </w:rPr>
        <w:t xml:space="preserve"> Palermo,</w:t>
      </w:r>
      <w:r w:rsidR="00E51845">
        <w:rPr>
          <w:snapToGrid w:val="0"/>
          <w:color w:val="000000"/>
        </w:rPr>
        <w:t xml:space="preserve"> Agrigento, Caltanissetta, Enna, </w:t>
      </w:r>
      <w:r>
        <w:rPr>
          <w:snapToGrid w:val="0"/>
          <w:color w:val="000000"/>
        </w:rPr>
        <w:t xml:space="preserve">Trapani </w:t>
      </w:r>
    </w:p>
    <w:p w14:paraId="13F35DD5" w14:textId="77777777" w:rsidR="004944D8" w:rsidRDefault="004944D8">
      <w:pPr>
        <w:widowControl w:val="0"/>
        <w:tabs>
          <w:tab w:val="left" w:pos="90"/>
          <w:tab w:val="left" w:pos="2321"/>
        </w:tabs>
        <w:spacing w:before="40"/>
        <w:rPr>
          <w:snapToGrid w:val="0"/>
          <w:color w:val="000000"/>
        </w:rPr>
      </w:pPr>
    </w:p>
    <w:p w14:paraId="7A6373CD" w14:textId="77777777" w:rsidR="00E51845" w:rsidRDefault="00E51845">
      <w:pPr>
        <w:widowControl w:val="0"/>
        <w:tabs>
          <w:tab w:val="left" w:pos="90"/>
          <w:tab w:val="left" w:pos="2321"/>
        </w:tabs>
        <w:spacing w:before="40"/>
        <w:rPr>
          <w:snapToGrid w:val="0"/>
          <w:color w:val="000000"/>
        </w:rPr>
      </w:pPr>
      <w:r>
        <w:rPr>
          <w:snapToGrid w:val="0"/>
          <w:color w:val="000000"/>
        </w:rPr>
        <w:t>Signor VINCENZO MILITELLO, Console Onorario (</w:t>
      </w:r>
      <w:r w:rsidR="00362889">
        <w:rPr>
          <w:snapToGrid w:val="0"/>
          <w:color w:val="000000"/>
        </w:rPr>
        <w:t>Rinnovo e</w:t>
      </w:r>
      <w:r>
        <w:rPr>
          <w:snapToGrid w:val="0"/>
          <w:color w:val="000000"/>
        </w:rPr>
        <w:t xml:space="preserve">xequatur </w:t>
      </w:r>
      <w:r w:rsidR="00E73853">
        <w:rPr>
          <w:snapToGrid w:val="0"/>
          <w:color w:val="000000"/>
        </w:rPr>
        <w:t>20 gennaio 2021</w:t>
      </w:r>
      <w:r>
        <w:rPr>
          <w:snapToGrid w:val="0"/>
          <w:color w:val="000000"/>
        </w:rPr>
        <w:t>)</w:t>
      </w:r>
    </w:p>
    <w:p w14:paraId="545E899A" w14:textId="77777777" w:rsidR="004944D8" w:rsidRDefault="004944D8">
      <w:pPr>
        <w:widowControl w:val="0"/>
        <w:tabs>
          <w:tab w:val="left" w:pos="90"/>
        </w:tabs>
        <w:rPr>
          <w:b/>
          <w:snapToGrid w:val="0"/>
          <w:color w:val="000080"/>
          <w:u w:val="single"/>
        </w:rPr>
      </w:pPr>
    </w:p>
    <w:p w14:paraId="49D1C06C" w14:textId="77777777" w:rsidR="004944D8" w:rsidRDefault="004944D8">
      <w:pPr>
        <w:widowControl w:val="0"/>
        <w:tabs>
          <w:tab w:val="left" w:pos="90"/>
        </w:tabs>
        <w:rPr>
          <w:b/>
          <w:snapToGrid w:val="0"/>
          <w:color w:val="000080"/>
          <w:u w:val="single"/>
        </w:rPr>
      </w:pPr>
    </w:p>
    <w:p w14:paraId="0ECFC328" w14:textId="77777777" w:rsidR="003509CF" w:rsidRDefault="003509CF">
      <w:pPr>
        <w:widowControl w:val="0"/>
        <w:tabs>
          <w:tab w:val="left" w:pos="90"/>
          <w:tab w:val="left" w:pos="2321"/>
        </w:tabs>
        <w:spacing w:before="40"/>
        <w:rPr>
          <w:b/>
          <w:snapToGrid w:val="0"/>
          <w:color w:val="000080"/>
          <w:u w:val="single"/>
        </w:rPr>
      </w:pPr>
    </w:p>
    <w:p w14:paraId="537E99CA" w14:textId="77777777" w:rsidR="004944D8" w:rsidRDefault="00F73D9B">
      <w:pPr>
        <w:widowControl w:val="0"/>
        <w:tabs>
          <w:tab w:val="left" w:pos="2321"/>
        </w:tabs>
        <w:rPr>
          <w:b/>
          <w:snapToGrid w:val="0"/>
          <w:color w:val="000080"/>
          <w:sz w:val="26"/>
          <w:u w:val="single"/>
        </w:rPr>
      </w:pPr>
      <w:r>
        <w:rPr>
          <w:b/>
          <w:snapToGrid w:val="0"/>
          <w:color w:val="000080"/>
          <w:u w:val="single"/>
        </w:rPr>
        <w:t>V</w:t>
      </w:r>
      <w:r w:rsidR="004944D8">
        <w:rPr>
          <w:b/>
          <w:snapToGrid w:val="0"/>
          <w:color w:val="000080"/>
          <w:u w:val="single"/>
        </w:rPr>
        <w:t xml:space="preserve">ENEZIA - CONSOLATO ONORARIO            </w:t>
      </w:r>
    </w:p>
    <w:p w14:paraId="3ADEC66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73257F">
        <w:rPr>
          <w:snapToGrid w:val="0"/>
          <w:color w:val="000000"/>
        </w:rPr>
        <w:t xml:space="preserve">Palazzo Condulmer, </w:t>
      </w:r>
      <w:r>
        <w:rPr>
          <w:snapToGrid w:val="0"/>
          <w:color w:val="000000"/>
        </w:rPr>
        <w:t>S</w:t>
      </w:r>
      <w:r w:rsidR="0073257F">
        <w:rPr>
          <w:snapToGrid w:val="0"/>
          <w:color w:val="000000"/>
        </w:rPr>
        <w:t>anta</w:t>
      </w:r>
      <w:r>
        <w:rPr>
          <w:snapToGrid w:val="0"/>
          <w:color w:val="000000"/>
        </w:rPr>
        <w:t xml:space="preserve"> Croce 251 – 30135 Venezia </w:t>
      </w:r>
    </w:p>
    <w:p w14:paraId="0F6F40F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041</w:t>
      </w:r>
      <w:r w:rsidR="0073257F">
        <w:rPr>
          <w:snapToGrid w:val="0"/>
          <w:color w:val="000000"/>
        </w:rPr>
        <w:t>5</w:t>
      </w:r>
      <w:r>
        <w:rPr>
          <w:snapToGrid w:val="0"/>
          <w:color w:val="000000"/>
        </w:rPr>
        <w:t>2</w:t>
      </w:r>
      <w:r w:rsidR="0073257F">
        <w:rPr>
          <w:snapToGrid w:val="0"/>
          <w:color w:val="000000"/>
        </w:rPr>
        <w:t>37675</w:t>
      </w:r>
      <w:r>
        <w:rPr>
          <w:snapToGrid w:val="0"/>
          <w:color w:val="000000"/>
        </w:rPr>
        <w:t xml:space="preserve"> – Fax 0412448469</w:t>
      </w:r>
    </w:p>
    <w:p w14:paraId="3A1BA60F"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73257F">
        <w:rPr>
          <w:snapToGrid w:val="0"/>
          <w:color w:val="000000"/>
        </w:rPr>
        <w:t xml:space="preserve"> venedig@hk-diplo.de</w:t>
      </w:r>
    </w:p>
    <w:p w14:paraId="51BE69F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Veneto (eccetto Provincia di Verona), Friuli Venezia Giulia </w:t>
      </w:r>
    </w:p>
    <w:p w14:paraId="10F4CEE7" w14:textId="77777777" w:rsidR="004944D8" w:rsidRDefault="004944D8">
      <w:pPr>
        <w:widowControl w:val="0"/>
        <w:tabs>
          <w:tab w:val="left" w:pos="90"/>
        </w:tabs>
        <w:jc w:val="center"/>
        <w:rPr>
          <w:snapToGrid w:val="0"/>
          <w:color w:val="000000"/>
        </w:rPr>
      </w:pPr>
    </w:p>
    <w:p w14:paraId="1AB22C0B" w14:textId="77777777" w:rsidR="004944D8" w:rsidRDefault="004944D8">
      <w:pPr>
        <w:widowControl w:val="0"/>
        <w:tabs>
          <w:tab w:val="left" w:pos="90"/>
          <w:tab w:val="left" w:pos="2321"/>
        </w:tabs>
        <w:spacing w:before="49"/>
        <w:rPr>
          <w:snapToGrid w:val="0"/>
          <w:color w:val="000000"/>
          <w:sz w:val="26"/>
        </w:rPr>
      </w:pPr>
      <w:r>
        <w:rPr>
          <w:snapToGrid w:val="0"/>
          <w:color w:val="000000"/>
        </w:rPr>
        <w:t>Signora PAOLA NARDINI, Console Onorario (</w:t>
      </w:r>
      <w:r w:rsidR="00150AF9">
        <w:rPr>
          <w:snapToGrid w:val="0"/>
          <w:color w:val="000000"/>
        </w:rPr>
        <w:t>Rinnovo e</w:t>
      </w:r>
      <w:r>
        <w:rPr>
          <w:snapToGrid w:val="0"/>
          <w:color w:val="000000"/>
        </w:rPr>
        <w:t xml:space="preserve">xequatur 9 </w:t>
      </w:r>
      <w:r w:rsidR="000D27F3">
        <w:rPr>
          <w:snapToGrid w:val="0"/>
          <w:color w:val="000000"/>
        </w:rPr>
        <w:t>f</w:t>
      </w:r>
      <w:r>
        <w:rPr>
          <w:snapToGrid w:val="0"/>
          <w:color w:val="000000"/>
        </w:rPr>
        <w:t>e</w:t>
      </w:r>
      <w:r w:rsidR="000D27F3">
        <w:rPr>
          <w:snapToGrid w:val="0"/>
          <w:color w:val="000000"/>
        </w:rPr>
        <w:t>bbr</w:t>
      </w:r>
      <w:r>
        <w:rPr>
          <w:snapToGrid w:val="0"/>
          <w:color w:val="000000"/>
        </w:rPr>
        <w:t xml:space="preserve">aio </w:t>
      </w:r>
      <w:r w:rsidR="00554229">
        <w:rPr>
          <w:snapToGrid w:val="0"/>
          <w:color w:val="000000"/>
        </w:rPr>
        <w:t>2023</w:t>
      </w:r>
      <w:r>
        <w:rPr>
          <w:snapToGrid w:val="0"/>
          <w:color w:val="000000"/>
        </w:rPr>
        <w:t>)</w:t>
      </w:r>
    </w:p>
    <w:p w14:paraId="40505758" w14:textId="77777777" w:rsidR="004944D8" w:rsidRDefault="004944D8">
      <w:pPr>
        <w:widowControl w:val="0"/>
        <w:tabs>
          <w:tab w:val="left" w:pos="90"/>
        </w:tabs>
        <w:rPr>
          <w:snapToGrid w:val="0"/>
          <w:color w:val="000000"/>
        </w:rPr>
      </w:pPr>
    </w:p>
    <w:p w14:paraId="6533B165" w14:textId="77777777" w:rsidR="004944D8" w:rsidRDefault="004944D8">
      <w:pPr>
        <w:widowControl w:val="0"/>
        <w:tabs>
          <w:tab w:val="left" w:pos="90"/>
        </w:tabs>
        <w:jc w:val="right"/>
        <w:rPr>
          <w:b/>
          <w:snapToGrid w:val="0"/>
          <w:color w:val="000000"/>
        </w:rPr>
      </w:pPr>
      <w:r>
        <w:rPr>
          <w:b/>
          <w:snapToGrid w:val="0"/>
          <w:color w:val="000000"/>
          <w:sz w:val="16"/>
        </w:rPr>
        <w:br w:type="page"/>
        <w:t>GHANA</w:t>
      </w:r>
    </w:p>
    <w:p w14:paraId="0B29552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9840" behindDoc="0" locked="0" layoutInCell="0" allowOverlap="1" wp14:anchorId="48608B79" wp14:editId="3AD36C1C">
            <wp:simplePos x="0" y="0"/>
            <wp:positionH relativeFrom="column">
              <wp:posOffset>5787390</wp:posOffset>
            </wp:positionH>
            <wp:positionV relativeFrom="paragraph">
              <wp:posOffset>158115</wp:posOffset>
            </wp:positionV>
            <wp:extent cx="702310" cy="467995"/>
            <wp:effectExtent l="19050" t="19050" r="2540" b="8255"/>
            <wp:wrapNone/>
            <wp:docPr id="349"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8"/>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BB44408" w14:textId="77777777" w:rsidR="004944D8" w:rsidRDefault="004944D8">
      <w:pPr>
        <w:widowControl w:val="0"/>
        <w:tabs>
          <w:tab w:val="left" w:pos="90"/>
        </w:tabs>
        <w:rPr>
          <w:b/>
          <w:snapToGrid w:val="0"/>
          <w:color w:val="000080"/>
          <w:sz w:val="39"/>
        </w:rPr>
      </w:pPr>
      <w:bookmarkStart w:id="47" w:name="_Hlk157766151"/>
      <w:r>
        <w:rPr>
          <w:b/>
          <w:snapToGrid w:val="0"/>
          <w:color w:val="000080"/>
          <w:sz w:val="32"/>
        </w:rPr>
        <w:t xml:space="preserve">GHANA </w:t>
      </w:r>
    </w:p>
    <w:p w14:paraId="5DA2CDB5"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9BA7AA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20174E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marzo</w:t>
      </w:r>
    </w:p>
    <w:p w14:paraId="5CEF6A68" w14:textId="77777777" w:rsidR="0024739A" w:rsidRDefault="0024739A">
      <w:pPr>
        <w:widowControl w:val="0"/>
        <w:tabs>
          <w:tab w:val="left" w:pos="90"/>
        </w:tabs>
        <w:spacing w:before="240"/>
        <w:rPr>
          <w:b/>
          <w:snapToGrid w:val="0"/>
          <w:color w:val="000080"/>
          <w:u w:val="single"/>
        </w:rPr>
      </w:pPr>
    </w:p>
    <w:p w14:paraId="67D20E77" w14:textId="77777777" w:rsidR="004944D8" w:rsidRDefault="004944D8">
      <w:pPr>
        <w:widowControl w:val="0"/>
        <w:tabs>
          <w:tab w:val="left" w:pos="90"/>
        </w:tabs>
        <w:spacing w:before="240"/>
        <w:rPr>
          <w:b/>
          <w:snapToGrid w:val="0"/>
          <w:color w:val="000080"/>
          <w:u w:val="single"/>
        </w:rPr>
      </w:pPr>
      <w:r>
        <w:rPr>
          <w:b/>
          <w:snapToGrid w:val="0"/>
          <w:color w:val="000080"/>
          <w:u w:val="single"/>
        </w:rPr>
        <w:t>ROMA – SEZIONE CONSOLARE DELL’AMBASCIATA</w:t>
      </w:r>
    </w:p>
    <w:p w14:paraId="0081E0A6" w14:textId="77777777" w:rsidR="004944D8" w:rsidRDefault="004944D8">
      <w:pPr>
        <w:pStyle w:val="Titolo4"/>
        <w:widowControl w:val="0"/>
        <w:tabs>
          <w:tab w:val="left" w:pos="90"/>
        </w:tabs>
        <w:spacing w:before="240"/>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r>
      <w:r>
        <w:rPr>
          <w:rFonts w:ascii="Times New Roman" w:hAnsi="Times New Roman"/>
          <w:b w:val="0"/>
        </w:rPr>
        <w:t xml:space="preserve">Via </w:t>
      </w:r>
      <w:proofErr w:type="spellStart"/>
      <w:r>
        <w:rPr>
          <w:rFonts w:ascii="Times New Roman" w:hAnsi="Times New Roman"/>
          <w:b w:val="0"/>
        </w:rPr>
        <w:t>Ostriana</w:t>
      </w:r>
      <w:proofErr w:type="spellEnd"/>
      <w:r>
        <w:rPr>
          <w:rFonts w:ascii="Times New Roman" w:hAnsi="Times New Roman"/>
          <w:b w:val="0"/>
        </w:rPr>
        <w:t>, 4 – 00199 Roma</w:t>
      </w:r>
    </w:p>
    <w:p w14:paraId="1193E59F" w14:textId="77777777" w:rsidR="004944D8" w:rsidRDefault="004944D8">
      <w:pPr>
        <w:pStyle w:val="Titolo4"/>
        <w:widowControl w:val="0"/>
        <w:tabs>
          <w:tab w:val="left" w:pos="90"/>
        </w:tabs>
        <w:rPr>
          <w:rFonts w:ascii="Times New Roman" w:hAnsi="Times New Roman"/>
          <w:b w:val="0"/>
        </w:rPr>
      </w:pPr>
      <w:r>
        <w:rPr>
          <w:rFonts w:ascii="Times New Roman" w:hAnsi="Times New Roman"/>
          <w:b w:val="0"/>
        </w:rPr>
        <w:tab/>
      </w:r>
      <w:r>
        <w:rPr>
          <w:rFonts w:ascii="Times New Roman" w:hAnsi="Times New Roman"/>
          <w:b w:val="0"/>
        </w:rPr>
        <w:tab/>
      </w:r>
      <w:r>
        <w:rPr>
          <w:rFonts w:ascii="Times New Roman" w:hAnsi="Times New Roman"/>
          <w:b w:val="0"/>
        </w:rPr>
        <w:tab/>
      </w:r>
      <w:r>
        <w:rPr>
          <w:rFonts w:ascii="Times New Roman" w:hAnsi="Times New Roman"/>
          <w:b w:val="0"/>
        </w:rPr>
        <w:tab/>
        <w:t>Tel. 0686389091  0686217191  0686219307 – Fax 0686325762</w:t>
      </w:r>
    </w:p>
    <w:p w14:paraId="71DCC9C5" w14:textId="77777777" w:rsidR="004944D8" w:rsidRDefault="004944D8"/>
    <w:p w14:paraId="3E357B12" w14:textId="77777777" w:rsidR="004944D8" w:rsidRDefault="004944D8" w:rsidP="00975460">
      <w:pPr>
        <w:pStyle w:val="Titolo4"/>
        <w:widowControl w:val="0"/>
        <w:tabs>
          <w:tab w:val="left" w:pos="90"/>
        </w:tabs>
        <w:rPr>
          <w:rFonts w:ascii="Times New Roman" w:hAnsi="Times New Roman"/>
          <w:b w:val="0"/>
        </w:rPr>
      </w:pPr>
      <w:r>
        <w:rPr>
          <w:rFonts w:ascii="Times New Roman" w:hAnsi="Times New Roman"/>
        </w:rPr>
        <w:t>Circoscrizione</w:t>
      </w:r>
      <w:r>
        <w:rPr>
          <w:rFonts w:ascii="Times New Roman" w:hAnsi="Times New Roman"/>
          <w:b w:val="0"/>
        </w:rPr>
        <w:tab/>
      </w:r>
      <w:r>
        <w:rPr>
          <w:rFonts w:ascii="Times New Roman" w:hAnsi="Times New Roman"/>
          <w:b w:val="0"/>
        </w:rPr>
        <w:tab/>
        <w:t>Tutto il territorio della Repubblica Italiana</w:t>
      </w:r>
    </w:p>
    <w:p w14:paraId="24BF445F" w14:textId="77777777" w:rsidR="0032699B" w:rsidRDefault="0032699B" w:rsidP="0032699B">
      <w:pPr>
        <w:widowControl w:val="0"/>
        <w:tabs>
          <w:tab w:val="left" w:pos="90"/>
        </w:tabs>
        <w:rPr>
          <w:b/>
          <w:snapToGrid w:val="0"/>
          <w:color w:val="000080"/>
          <w:u w:val="single"/>
        </w:rPr>
      </w:pPr>
    </w:p>
    <w:p w14:paraId="58AEBA64" w14:textId="7F67D107" w:rsidR="006A44F0" w:rsidRDefault="001E463F" w:rsidP="0032699B">
      <w:pPr>
        <w:widowControl w:val="0"/>
        <w:tabs>
          <w:tab w:val="left" w:pos="90"/>
        </w:tabs>
      </w:pPr>
      <w:r>
        <w:t>Signor ISAAC JOSHUA ESSILFIE</w:t>
      </w:r>
      <w:r w:rsidR="006A44F0">
        <w:t>, Ministro Affari Consolari (</w:t>
      </w:r>
      <w:r>
        <w:t>16 luglio 2024</w:t>
      </w:r>
      <w:r w:rsidR="006A44F0">
        <w:t>)</w:t>
      </w:r>
    </w:p>
    <w:p w14:paraId="42316BEA" w14:textId="77777777" w:rsidR="006A44F0" w:rsidRDefault="006A44F0" w:rsidP="0032699B">
      <w:pPr>
        <w:widowControl w:val="0"/>
        <w:tabs>
          <w:tab w:val="left" w:pos="90"/>
        </w:tabs>
      </w:pPr>
      <w:r>
        <w:t>Signora ALBERTA OWUSU, Primo Segretario Affari Consolari (1 settembre 2021)</w:t>
      </w:r>
    </w:p>
    <w:p w14:paraId="7D05C4D3" w14:textId="77777777" w:rsidR="003E20E9" w:rsidRPr="00C6680A" w:rsidRDefault="003E20E9" w:rsidP="0032699B">
      <w:pPr>
        <w:widowControl w:val="0"/>
        <w:tabs>
          <w:tab w:val="left" w:pos="90"/>
        </w:tabs>
        <w:rPr>
          <w:b/>
          <w:snapToGrid w:val="0"/>
          <w:color w:val="000080"/>
          <w:u w:val="single"/>
        </w:rPr>
      </w:pPr>
      <w:r>
        <w:t>Signora SALOMEY SAFOA, Primo Segretario Affari Consolari (16 dicembre 2023)</w:t>
      </w:r>
    </w:p>
    <w:p w14:paraId="615CC42B" w14:textId="77777777" w:rsidR="002C68A8" w:rsidRDefault="00B73EF6">
      <w:pPr>
        <w:widowControl w:val="0"/>
        <w:tabs>
          <w:tab w:val="left" w:pos="90"/>
        </w:tabs>
      </w:pPr>
      <w:r w:rsidRPr="00B73EF6">
        <w:t xml:space="preserve">Signor </w:t>
      </w:r>
      <w:r w:rsidR="003A12FD">
        <w:t>EBENEZER NII KPAKPO ALLOTEY</w:t>
      </w:r>
      <w:r>
        <w:t xml:space="preserve">, </w:t>
      </w:r>
      <w:r w:rsidR="003A12FD">
        <w:t>Second</w:t>
      </w:r>
      <w:r>
        <w:t>o Segretario</w:t>
      </w:r>
      <w:r w:rsidRPr="00B73EF6">
        <w:t xml:space="preserve"> Aff</w:t>
      </w:r>
      <w:r>
        <w:t>ari</w:t>
      </w:r>
      <w:r w:rsidRPr="00B73EF6">
        <w:t xml:space="preserve"> Cons</w:t>
      </w:r>
      <w:r>
        <w:t>olari</w:t>
      </w:r>
      <w:r w:rsidRPr="00B73EF6">
        <w:t>, (</w:t>
      </w:r>
      <w:r w:rsidR="003A12FD">
        <w:t>22 ottobre 2022</w:t>
      </w:r>
      <w:r w:rsidRPr="00B73EF6">
        <w:t>)</w:t>
      </w:r>
    </w:p>
    <w:p w14:paraId="3EDE86A7" w14:textId="77777777" w:rsidR="00B73EF6" w:rsidRPr="00B73EF6" w:rsidRDefault="00B73EF6">
      <w:pPr>
        <w:widowControl w:val="0"/>
        <w:tabs>
          <w:tab w:val="left" w:pos="90"/>
        </w:tabs>
        <w:rPr>
          <w:b/>
          <w:snapToGrid w:val="0"/>
          <w:color w:val="000080"/>
          <w:u w:val="single"/>
        </w:rPr>
      </w:pPr>
    </w:p>
    <w:p w14:paraId="79E0971F" w14:textId="77777777" w:rsidR="004C1887" w:rsidRDefault="004C1887">
      <w:pPr>
        <w:widowControl w:val="0"/>
        <w:tabs>
          <w:tab w:val="left" w:pos="90"/>
        </w:tabs>
        <w:rPr>
          <w:b/>
          <w:snapToGrid w:val="0"/>
          <w:color w:val="000080"/>
          <w:u w:val="single"/>
        </w:rPr>
      </w:pPr>
    </w:p>
    <w:p w14:paraId="38127407" w14:textId="77777777" w:rsidR="004C1887" w:rsidRDefault="004C1887" w:rsidP="004C1887">
      <w:pPr>
        <w:widowControl w:val="0"/>
        <w:tabs>
          <w:tab w:val="left" w:pos="2321"/>
        </w:tabs>
        <w:rPr>
          <w:b/>
          <w:snapToGrid w:val="0"/>
          <w:color w:val="000080"/>
          <w:sz w:val="26"/>
          <w:u w:val="single"/>
        </w:rPr>
      </w:pPr>
      <w:r>
        <w:rPr>
          <w:b/>
          <w:snapToGrid w:val="0"/>
          <w:color w:val="000080"/>
          <w:u w:val="single"/>
        </w:rPr>
        <w:t xml:space="preserve">BRESCIA - CONSOLATO ONORARIO            </w:t>
      </w:r>
    </w:p>
    <w:p w14:paraId="36F9FC72" w14:textId="77777777" w:rsidR="004C1887" w:rsidRDefault="004C1887" w:rsidP="00DD0FBF">
      <w:pPr>
        <w:widowControl w:val="0"/>
        <w:tabs>
          <w:tab w:val="left" w:pos="90"/>
          <w:tab w:val="left" w:pos="2321"/>
        </w:tabs>
        <w:spacing w:before="220"/>
        <w:rPr>
          <w:rFonts w:ascii="MS Sans Serif" w:hAnsi="MS Sans Serif"/>
          <w:snapToGrid w:val="0"/>
          <w:color w:val="000000"/>
          <w:sz w:val="24"/>
        </w:rPr>
      </w:pPr>
      <w:r>
        <w:rPr>
          <w:b/>
          <w:snapToGrid w:val="0"/>
          <w:color w:val="000000"/>
        </w:rPr>
        <w:t>Indirizzo</w:t>
      </w:r>
      <w:r>
        <w:rPr>
          <w:rFonts w:ascii="MS Sans Serif" w:hAnsi="MS Sans Serif"/>
          <w:snapToGrid w:val="0"/>
          <w:color w:val="000000"/>
          <w:sz w:val="24"/>
        </w:rPr>
        <w:tab/>
      </w:r>
    </w:p>
    <w:p w14:paraId="2F567B54" w14:textId="77777777" w:rsidR="004C1887" w:rsidRDefault="004C1887" w:rsidP="004C1887">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bookmarkStart w:id="48" w:name="_Hlk157760849"/>
      <w:r>
        <w:rPr>
          <w:snapToGrid w:val="0"/>
          <w:color w:val="000000"/>
        </w:rPr>
        <w:t xml:space="preserve">Province di </w:t>
      </w:r>
      <w:r w:rsidR="002D4BF5">
        <w:rPr>
          <w:snapToGrid w:val="0"/>
          <w:color w:val="000000"/>
        </w:rPr>
        <w:t>B</w:t>
      </w:r>
      <w:r>
        <w:rPr>
          <w:snapToGrid w:val="0"/>
          <w:color w:val="000000"/>
        </w:rPr>
        <w:t xml:space="preserve">rescia, </w:t>
      </w:r>
      <w:r w:rsidR="002D4BF5">
        <w:rPr>
          <w:snapToGrid w:val="0"/>
          <w:color w:val="000000"/>
        </w:rPr>
        <w:t>B</w:t>
      </w:r>
      <w:r>
        <w:rPr>
          <w:snapToGrid w:val="0"/>
          <w:color w:val="000000"/>
        </w:rPr>
        <w:t xml:space="preserve">ergamo, </w:t>
      </w:r>
      <w:r w:rsidR="002D4BF5">
        <w:rPr>
          <w:snapToGrid w:val="0"/>
          <w:color w:val="000000"/>
        </w:rPr>
        <w:t>Como, Lecco, M</w:t>
      </w:r>
      <w:r>
        <w:rPr>
          <w:snapToGrid w:val="0"/>
          <w:color w:val="000000"/>
        </w:rPr>
        <w:t xml:space="preserve">antova, </w:t>
      </w:r>
      <w:r w:rsidR="002D4BF5">
        <w:rPr>
          <w:snapToGrid w:val="0"/>
          <w:color w:val="000000"/>
        </w:rPr>
        <w:t>M</w:t>
      </w:r>
      <w:r>
        <w:rPr>
          <w:snapToGrid w:val="0"/>
          <w:color w:val="000000"/>
        </w:rPr>
        <w:t xml:space="preserve">ilano, Sondrio, Varese, Modena, Parma, </w:t>
      </w:r>
    </w:p>
    <w:p w14:paraId="23C61E28" w14:textId="77777777" w:rsidR="004C1887" w:rsidRDefault="004C1887" w:rsidP="004C1887">
      <w:pPr>
        <w:widowControl w:val="0"/>
        <w:tabs>
          <w:tab w:val="left" w:pos="90"/>
          <w:tab w:val="left" w:pos="2321"/>
        </w:tabs>
        <w:spacing w:before="49"/>
        <w:rPr>
          <w:snapToGrid w:val="0"/>
          <w:color w:val="000000"/>
          <w:sz w:val="26"/>
        </w:rPr>
      </w:pPr>
      <w:r>
        <w:rPr>
          <w:snapToGrid w:val="0"/>
          <w:color w:val="000000"/>
        </w:rPr>
        <w:tab/>
      </w:r>
      <w:r>
        <w:rPr>
          <w:snapToGrid w:val="0"/>
          <w:color w:val="000000"/>
        </w:rPr>
        <w:tab/>
        <w:t>Reggio Emilia, Padova, Treviso, Venezia, Verona, Vicenza</w:t>
      </w:r>
      <w:bookmarkEnd w:id="48"/>
      <w:r>
        <w:rPr>
          <w:snapToGrid w:val="0"/>
          <w:color w:val="000000"/>
        </w:rPr>
        <w:t xml:space="preserve"> </w:t>
      </w:r>
    </w:p>
    <w:p w14:paraId="027FB9CE" w14:textId="77777777" w:rsidR="004C1887" w:rsidRDefault="004C1887" w:rsidP="004C1887">
      <w:pPr>
        <w:widowControl w:val="0"/>
        <w:tabs>
          <w:tab w:val="left" w:pos="90"/>
        </w:tabs>
        <w:jc w:val="center"/>
        <w:rPr>
          <w:snapToGrid w:val="0"/>
          <w:color w:val="000000"/>
        </w:rPr>
      </w:pPr>
    </w:p>
    <w:p w14:paraId="7907BC12" w14:textId="77777777" w:rsidR="004C1887" w:rsidRDefault="004C1887">
      <w:pPr>
        <w:widowControl w:val="0"/>
        <w:tabs>
          <w:tab w:val="left" w:pos="90"/>
        </w:tabs>
        <w:rPr>
          <w:b/>
          <w:snapToGrid w:val="0"/>
          <w:color w:val="000080"/>
          <w:u w:val="single"/>
        </w:rPr>
      </w:pPr>
    </w:p>
    <w:p w14:paraId="38C6ED23" w14:textId="77777777" w:rsidR="00BC7A44" w:rsidRDefault="00BC7A44">
      <w:pPr>
        <w:widowControl w:val="0"/>
        <w:tabs>
          <w:tab w:val="left" w:pos="90"/>
        </w:tabs>
        <w:rPr>
          <w:b/>
          <w:snapToGrid w:val="0"/>
          <w:color w:val="000080"/>
          <w:u w:val="single"/>
        </w:rPr>
      </w:pPr>
    </w:p>
    <w:p w14:paraId="4284262A" w14:textId="77777777" w:rsidR="00BC7A44" w:rsidRDefault="00BC7A44" w:rsidP="00BC7A44">
      <w:pPr>
        <w:widowControl w:val="0"/>
        <w:tabs>
          <w:tab w:val="left" w:pos="2321"/>
        </w:tabs>
        <w:rPr>
          <w:b/>
          <w:snapToGrid w:val="0"/>
          <w:color w:val="000080"/>
          <w:sz w:val="26"/>
          <w:u w:val="single"/>
        </w:rPr>
      </w:pPr>
      <w:r>
        <w:rPr>
          <w:b/>
          <w:snapToGrid w:val="0"/>
          <w:color w:val="000080"/>
          <w:u w:val="single"/>
        </w:rPr>
        <w:t xml:space="preserve">L’AQUILA - CONSOLATO ONORARIO            </w:t>
      </w:r>
    </w:p>
    <w:p w14:paraId="62B8F9EA" w14:textId="77777777" w:rsidR="00BC7A44" w:rsidRDefault="00BC7A44" w:rsidP="00BC7A4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2F639C">
        <w:rPr>
          <w:snapToGrid w:val="0"/>
          <w:color w:val="000000"/>
        </w:rPr>
        <w:t>della Croce Rossa</w:t>
      </w:r>
      <w:r>
        <w:rPr>
          <w:snapToGrid w:val="0"/>
          <w:color w:val="000000"/>
        </w:rPr>
        <w:t>, 1</w:t>
      </w:r>
      <w:r w:rsidR="002F639C">
        <w:rPr>
          <w:snapToGrid w:val="0"/>
          <w:color w:val="000000"/>
        </w:rPr>
        <w:t>81</w:t>
      </w:r>
      <w:r>
        <w:rPr>
          <w:snapToGrid w:val="0"/>
          <w:color w:val="000000"/>
        </w:rPr>
        <w:t xml:space="preserve"> – </w:t>
      </w:r>
      <w:r w:rsidR="002F639C">
        <w:rPr>
          <w:snapToGrid w:val="0"/>
          <w:color w:val="000000"/>
        </w:rPr>
        <w:t>67</w:t>
      </w:r>
      <w:r>
        <w:rPr>
          <w:snapToGrid w:val="0"/>
          <w:color w:val="000000"/>
        </w:rPr>
        <w:t>1</w:t>
      </w:r>
      <w:r w:rsidR="002F639C">
        <w:rPr>
          <w:snapToGrid w:val="0"/>
          <w:color w:val="000000"/>
        </w:rPr>
        <w:t>00</w:t>
      </w:r>
      <w:r>
        <w:rPr>
          <w:snapToGrid w:val="0"/>
          <w:color w:val="000000"/>
        </w:rPr>
        <w:t xml:space="preserve"> </w:t>
      </w:r>
      <w:r w:rsidR="00AD32B2">
        <w:rPr>
          <w:snapToGrid w:val="0"/>
          <w:color w:val="000000"/>
        </w:rPr>
        <w:t>L’Aquila (AQ)</w:t>
      </w:r>
      <w:r>
        <w:rPr>
          <w:snapToGrid w:val="0"/>
          <w:color w:val="000000"/>
        </w:rPr>
        <w:t xml:space="preserve"> </w:t>
      </w:r>
    </w:p>
    <w:p w14:paraId="6D586BFC" w14:textId="77777777" w:rsidR="00BC7A44" w:rsidRDefault="00BC7A44" w:rsidP="00BC7A44">
      <w:pPr>
        <w:widowControl w:val="0"/>
        <w:tabs>
          <w:tab w:val="left" w:pos="2321"/>
        </w:tabs>
        <w:rPr>
          <w:snapToGrid w:val="0"/>
          <w:color w:val="000000"/>
          <w:sz w:val="23"/>
        </w:rPr>
      </w:pPr>
      <w:r>
        <w:rPr>
          <w:rFonts w:ascii="MS Sans Serif" w:hAnsi="MS Sans Serif"/>
          <w:snapToGrid w:val="0"/>
          <w:color w:val="000000"/>
          <w:sz w:val="24"/>
        </w:rPr>
        <w:tab/>
      </w:r>
      <w:r w:rsidR="00AD32B2">
        <w:rPr>
          <w:snapToGrid w:val="0"/>
          <w:color w:val="000000"/>
        </w:rPr>
        <w:t xml:space="preserve">Tel. </w:t>
      </w:r>
      <w:r>
        <w:rPr>
          <w:snapToGrid w:val="0"/>
          <w:color w:val="000000"/>
        </w:rPr>
        <w:t>34</w:t>
      </w:r>
      <w:r w:rsidR="00AD32B2">
        <w:rPr>
          <w:snapToGrid w:val="0"/>
          <w:color w:val="000000"/>
        </w:rPr>
        <w:t>08</w:t>
      </w:r>
      <w:r>
        <w:rPr>
          <w:snapToGrid w:val="0"/>
          <w:color w:val="000000"/>
        </w:rPr>
        <w:t>5</w:t>
      </w:r>
      <w:r w:rsidR="00AD32B2">
        <w:rPr>
          <w:snapToGrid w:val="0"/>
          <w:color w:val="000000"/>
        </w:rPr>
        <w:t>31844</w:t>
      </w:r>
      <w:r>
        <w:rPr>
          <w:snapToGrid w:val="0"/>
          <w:color w:val="000000"/>
        </w:rPr>
        <w:t xml:space="preserve"> – Fax 0</w:t>
      </w:r>
      <w:r w:rsidR="00AD32B2">
        <w:rPr>
          <w:snapToGrid w:val="0"/>
          <w:color w:val="000000"/>
        </w:rPr>
        <w:t>862</w:t>
      </w:r>
      <w:r>
        <w:rPr>
          <w:snapToGrid w:val="0"/>
          <w:color w:val="000000"/>
        </w:rPr>
        <w:t>1</w:t>
      </w:r>
      <w:r w:rsidR="00AD32B2">
        <w:rPr>
          <w:snapToGrid w:val="0"/>
          <w:color w:val="000000"/>
        </w:rPr>
        <w:t>95</w:t>
      </w:r>
      <w:r>
        <w:rPr>
          <w:snapToGrid w:val="0"/>
          <w:color w:val="000000"/>
        </w:rPr>
        <w:t>11</w:t>
      </w:r>
      <w:r w:rsidR="00AD32B2">
        <w:rPr>
          <w:snapToGrid w:val="0"/>
          <w:color w:val="000000"/>
        </w:rPr>
        <w:t>91</w:t>
      </w:r>
    </w:p>
    <w:p w14:paraId="7433848D" w14:textId="77777777" w:rsidR="00BC7A44" w:rsidRDefault="00BC7A44" w:rsidP="00BC7A44">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6C4888">
        <w:rPr>
          <w:snapToGrid w:val="0"/>
          <w:color w:val="000000"/>
        </w:rPr>
        <w:t>inf</w:t>
      </w:r>
      <w:r>
        <w:rPr>
          <w:snapToGrid w:val="0"/>
          <w:color w:val="000000"/>
        </w:rPr>
        <w:t>o@</w:t>
      </w:r>
      <w:r w:rsidR="006C4888">
        <w:rPr>
          <w:snapToGrid w:val="0"/>
          <w:color w:val="000000"/>
        </w:rPr>
        <w:t>consolatodelghana</w:t>
      </w:r>
      <w:r>
        <w:rPr>
          <w:snapToGrid w:val="0"/>
          <w:color w:val="000000"/>
        </w:rPr>
        <w:t>.</w:t>
      </w:r>
      <w:r w:rsidR="006C4888">
        <w:rPr>
          <w:snapToGrid w:val="0"/>
          <w:color w:val="000000"/>
        </w:rPr>
        <w:t>it</w:t>
      </w:r>
    </w:p>
    <w:p w14:paraId="7771058A" w14:textId="77777777" w:rsidR="00BC7A44" w:rsidRDefault="00BC7A44" w:rsidP="00BC7A4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6C4888" w:rsidRPr="006C4888">
        <w:rPr>
          <w:snapToGrid w:val="0"/>
          <w:color w:val="000000"/>
        </w:rPr>
        <w:t>Abruzzo</w:t>
      </w:r>
      <w:r w:rsidRPr="00FD3D10">
        <w:rPr>
          <w:snapToGrid w:val="0"/>
          <w:color w:val="000000"/>
        </w:rPr>
        <w:t xml:space="preserve">, </w:t>
      </w:r>
      <w:r w:rsidR="006C4888">
        <w:rPr>
          <w:snapToGrid w:val="0"/>
          <w:color w:val="000000"/>
        </w:rPr>
        <w:t>Umb</w:t>
      </w:r>
      <w:r w:rsidRPr="00FD3D10">
        <w:rPr>
          <w:snapToGrid w:val="0"/>
          <w:color w:val="000000"/>
        </w:rPr>
        <w:t>ria</w:t>
      </w:r>
      <w:r w:rsidR="006C4888">
        <w:rPr>
          <w:snapToGrid w:val="0"/>
          <w:color w:val="000000"/>
        </w:rPr>
        <w:t>, Toscana, Liguria</w:t>
      </w:r>
      <w:r>
        <w:rPr>
          <w:snapToGrid w:val="0"/>
          <w:color w:val="000000"/>
        </w:rPr>
        <w:t xml:space="preserve"> </w:t>
      </w:r>
    </w:p>
    <w:p w14:paraId="45EE63C3" w14:textId="77777777" w:rsidR="00BC7A44" w:rsidRDefault="00BC7A44" w:rsidP="00BC7A44">
      <w:pPr>
        <w:widowControl w:val="0"/>
        <w:tabs>
          <w:tab w:val="left" w:pos="90"/>
        </w:tabs>
        <w:jc w:val="center"/>
        <w:rPr>
          <w:snapToGrid w:val="0"/>
          <w:color w:val="000000"/>
        </w:rPr>
      </w:pPr>
    </w:p>
    <w:p w14:paraId="65760794" w14:textId="77777777" w:rsidR="00BC7A44" w:rsidRDefault="00BC7A44" w:rsidP="00BC7A44">
      <w:pPr>
        <w:widowControl w:val="0"/>
        <w:tabs>
          <w:tab w:val="left" w:pos="2321"/>
        </w:tabs>
        <w:rPr>
          <w:snapToGrid w:val="0"/>
          <w:color w:val="000000"/>
        </w:rPr>
      </w:pPr>
      <w:r>
        <w:rPr>
          <w:snapToGrid w:val="0"/>
          <w:color w:val="000000"/>
        </w:rPr>
        <w:t xml:space="preserve">Signor </w:t>
      </w:r>
      <w:r w:rsidR="006C4888">
        <w:rPr>
          <w:snapToGrid w:val="0"/>
          <w:color w:val="000000"/>
        </w:rPr>
        <w:t>MASSIMILIANO COLASUONNO</w:t>
      </w:r>
      <w:r>
        <w:rPr>
          <w:snapToGrid w:val="0"/>
          <w:color w:val="000000"/>
        </w:rPr>
        <w:t xml:space="preserve">, Console Onorario (Exequatur </w:t>
      </w:r>
      <w:r w:rsidR="00567C41">
        <w:rPr>
          <w:snapToGrid w:val="0"/>
          <w:color w:val="000000"/>
        </w:rPr>
        <w:t>10 gennaio 2022</w:t>
      </w:r>
      <w:r>
        <w:rPr>
          <w:snapToGrid w:val="0"/>
          <w:color w:val="000000"/>
        </w:rPr>
        <w:t>)</w:t>
      </w:r>
    </w:p>
    <w:p w14:paraId="7C0DAD80" w14:textId="77777777" w:rsidR="002C68A8" w:rsidRDefault="002C68A8">
      <w:pPr>
        <w:widowControl w:val="0"/>
        <w:tabs>
          <w:tab w:val="left" w:pos="90"/>
        </w:tabs>
        <w:rPr>
          <w:snapToGrid w:val="0"/>
        </w:rPr>
      </w:pPr>
    </w:p>
    <w:p w14:paraId="33C6078E" w14:textId="77777777" w:rsidR="002C68A8" w:rsidRDefault="002C68A8">
      <w:pPr>
        <w:widowControl w:val="0"/>
        <w:tabs>
          <w:tab w:val="left" w:pos="90"/>
        </w:tabs>
        <w:rPr>
          <w:b/>
          <w:snapToGrid w:val="0"/>
          <w:color w:val="000080"/>
          <w:u w:val="single"/>
        </w:rPr>
      </w:pPr>
    </w:p>
    <w:p w14:paraId="4F1C9665" w14:textId="77777777" w:rsidR="00F13D1E" w:rsidRDefault="00910CC4" w:rsidP="00F13D1E">
      <w:pPr>
        <w:widowControl w:val="0"/>
        <w:tabs>
          <w:tab w:val="left" w:pos="2321"/>
        </w:tabs>
        <w:rPr>
          <w:b/>
          <w:snapToGrid w:val="0"/>
          <w:color w:val="000080"/>
          <w:sz w:val="26"/>
          <w:u w:val="single"/>
        </w:rPr>
      </w:pPr>
      <w:r>
        <w:rPr>
          <w:b/>
          <w:snapToGrid w:val="0"/>
          <w:color w:val="000080"/>
          <w:u w:val="single"/>
        </w:rPr>
        <w:t>P</w:t>
      </w:r>
      <w:r w:rsidR="00FD3D10">
        <w:rPr>
          <w:b/>
          <w:snapToGrid w:val="0"/>
          <w:color w:val="000080"/>
          <w:u w:val="single"/>
        </w:rPr>
        <w:t>ALERM</w:t>
      </w:r>
      <w:r w:rsidR="00F13D1E">
        <w:rPr>
          <w:b/>
          <w:snapToGrid w:val="0"/>
          <w:color w:val="000080"/>
          <w:u w:val="single"/>
        </w:rPr>
        <w:t xml:space="preserve">O - CONSOLATO ONORARIO            </w:t>
      </w:r>
    </w:p>
    <w:p w14:paraId="16C2894B" w14:textId="77777777" w:rsidR="00F13D1E" w:rsidRDefault="00F13D1E" w:rsidP="00F13D1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FD3D10">
        <w:rPr>
          <w:snapToGrid w:val="0"/>
          <w:color w:val="000000"/>
        </w:rPr>
        <w:t>Marian</w:t>
      </w:r>
      <w:r>
        <w:rPr>
          <w:snapToGrid w:val="0"/>
          <w:color w:val="000000"/>
        </w:rPr>
        <w:t>o</w:t>
      </w:r>
      <w:r w:rsidR="00FD3D10">
        <w:rPr>
          <w:snapToGrid w:val="0"/>
          <w:color w:val="000000"/>
        </w:rPr>
        <w:t xml:space="preserve"> Stabile</w:t>
      </w:r>
      <w:r>
        <w:rPr>
          <w:snapToGrid w:val="0"/>
          <w:color w:val="000000"/>
        </w:rPr>
        <w:t>, 2</w:t>
      </w:r>
      <w:r w:rsidR="00FD3D10">
        <w:rPr>
          <w:snapToGrid w:val="0"/>
          <w:color w:val="000000"/>
        </w:rPr>
        <w:t>21</w:t>
      </w:r>
      <w:r>
        <w:rPr>
          <w:snapToGrid w:val="0"/>
          <w:color w:val="000000"/>
        </w:rPr>
        <w:t xml:space="preserve"> – </w:t>
      </w:r>
      <w:r w:rsidR="00FD3D10">
        <w:rPr>
          <w:snapToGrid w:val="0"/>
          <w:color w:val="000000"/>
        </w:rPr>
        <w:t>9</w:t>
      </w:r>
      <w:r>
        <w:rPr>
          <w:snapToGrid w:val="0"/>
          <w:color w:val="000000"/>
        </w:rPr>
        <w:t>01</w:t>
      </w:r>
      <w:r w:rsidR="00FD3D10">
        <w:rPr>
          <w:snapToGrid w:val="0"/>
          <w:color w:val="000000"/>
        </w:rPr>
        <w:t>41</w:t>
      </w:r>
      <w:r>
        <w:rPr>
          <w:snapToGrid w:val="0"/>
          <w:color w:val="000000"/>
        </w:rPr>
        <w:t xml:space="preserve"> </w:t>
      </w:r>
      <w:r w:rsidR="00FD3D10">
        <w:rPr>
          <w:snapToGrid w:val="0"/>
          <w:color w:val="000000"/>
        </w:rPr>
        <w:t>Palerm</w:t>
      </w:r>
      <w:r>
        <w:rPr>
          <w:snapToGrid w:val="0"/>
          <w:color w:val="000000"/>
        </w:rPr>
        <w:t xml:space="preserve">o </w:t>
      </w:r>
    </w:p>
    <w:p w14:paraId="4019CB9A" w14:textId="77777777" w:rsidR="00F13D1E" w:rsidRDefault="00F13D1E" w:rsidP="00F13D1E">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w:t>
      </w:r>
      <w:r w:rsidR="00FD3D10">
        <w:rPr>
          <w:snapToGrid w:val="0"/>
          <w:color w:val="000000"/>
        </w:rPr>
        <w:t>9</w:t>
      </w:r>
      <w:r>
        <w:rPr>
          <w:snapToGrid w:val="0"/>
          <w:color w:val="000000"/>
        </w:rPr>
        <w:t>1</w:t>
      </w:r>
      <w:r w:rsidR="00FD3D10">
        <w:rPr>
          <w:snapToGrid w:val="0"/>
          <w:color w:val="000000"/>
        </w:rPr>
        <w:t>334625</w:t>
      </w:r>
      <w:r>
        <w:rPr>
          <w:snapToGrid w:val="0"/>
          <w:color w:val="000000"/>
        </w:rPr>
        <w:t xml:space="preserve"> – Fax 0</w:t>
      </w:r>
      <w:r w:rsidR="00FD3D10">
        <w:rPr>
          <w:snapToGrid w:val="0"/>
          <w:color w:val="000000"/>
        </w:rPr>
        <w:t>9</w:t>
      </w:r>
      <w:r>
        <w:rPr>
          <w:snapToGrid w:val="0"/>
          <w:color w:val="000000"/>
        </w:rPr>
        <w:t>1</w:t>
      </w:r>
      <w:r w:rsidR="00FD3D10">
        <w:rPr>
          <w:snapToGrid w:val="0"/>
          <w:color w:val="000000"/>
        </w:rPr>
        <w:t>6</w:t>
      </w:r>
      <w:r>
        <w:rPr>
          <w:snapToGrid w:val="0"/>
          <w:color w:val="000000"/>
        </w:rPr>
        <w:t>1</w:t>
      </w:r>
      <w:r w:rsidR="00FD3D10">
        <w:rPr>
          <w:snapToGrid w:val="0"/>
          <w:color w:val="000000"/>
        </w:rPr>
        <w:t>21322</w:t>
      </w:r>
    </w:p>
    <w:p w14:paraId="38A4A61E" w14:textId="77777777" w:rsidR="00F13D1E" w:rsidRDefault="00F13D1E" w:rsidP="00F13D1E">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consolatoghana.</w:t>
      </w:r>
      <w:r w:rsidR="00FD3D10">
        <w:rPr>
          <w:snapToGrid w:val="0"/>
          <w:color w:val="000000"/>
        </w:rPr>
        <w:t>palerm</w:t>
      </w:r>
      <w:r>
        <w:rPr>
          <w:snapToGrid w:val="0"/>
          <w:color w:val="000000"/>
        </w:rPr>
        <w:t>o@gmail.com</w:t>
      </w:r>
    </w:p>
    <w:p w14:paraId="1F859834" w14:textId="77777777" w:rsidR="00F13D1E" w:rsidRDefault="00F13D1E" w:rsidP="00F13D1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FD3D10" w:rsidRPr="00FD3D10">
        <w:rPr>
          <w:snapToGrid w:val="0"/>
          <w:color w:val="000000"/>
        </w:rPr>
        <w:t>Sicilia, Calabria</w:t>
      </w:r>
      <w:r>
        <w:rPr>
          <w:snapToGrid w:val="0"/>
          <w:color w:val="000000"/>
        </w:rPr>
        <w:t xml:space="preserve"> </w:t>
      </w:r>
    </w:p>
    <w:p w14:paraId="632CCB6B" w14:textId="77777777" w:rsidR="00F13D1E" w:rsidRDefault="00F13D1E" w:rsidP="00F13D1E">
      <w:pPr>
        <w:widowControl w:val="0"/>
        <w:tabs>
          <w:tab w:val="left" w:pos="90"/>
        </w:tabs>
        <w:jc w:val="center"/>
        <w:rPr>
          <w:snapToGrid w:val="0"/>
          <w:color w:val="000000"/>
        </w:rPr>
      </w:pPr>
    </w:p>
    <w:p w14:paraId="4884C17B" w14:textId="77777777" w:rsidR="00D001D0" w:rsidRDefault="00F13D1E" w:rsidP="00F13D1E">
      <w:pPr>
        <w:widowControl w:val="0"/>
        <w:tabs>
          <w:tab w:val="left" w:pos="2321"/>
        </w:tabs>
        <w:rPr>
          <w:snapToGrid w:val="0"/>
          <w:color w:val="000000"/>
        </w:rPr>
      </w:pPr>
      <w:r>
        <w:rPr>
          <w:snapToGrid w:val="0"/>
          <w:color w:val="000000"/>
        </w:rPr>
        <w:t xml:space="preserve">Signor </w:t>
      </w:r>
      <w:r w:rsidR="00F246E0">
        <w:rPr>
          <w:snapToGrid w:val="0"/>
          <w:color w:val="000000"/>
        </w:rPr>
        <w:t>FRANCESCO CAMPAGNA</w:t>
      </w:r>
      <w:r>
        <w:rPr>
          <w:snapToGrid w:val="0"/>
          <w:color w:val="000000"/>
        </w:rPr>
        <w:t>, Console Onorario (</w:t>
      </w:r>
      <w:r w:rsidR="00B12E8E">
        <w:rPr>
          <w:snapToGrid w:val="0"/>
          <w:color w:val="000000"/>
        </w:rPr>
        <w:t>Rinnovo e</w:t>
      </w:r>
      <w:r>
        <w:rPr>
          <w:snapToGrid w:val="0"/>
          <w:color w:val="000000"/>
        </w:rPr>
        <w:t>xequatur 2</w:t>
      </w:r>
      <w:r w:rsidR="00F246E0">
        <w:rPr>
          <w:snapToGrid w:val="0"/>
          <w:color w:val="000000"/>
        </w:rPr>
        <w:t>2</w:t>
      </w:r>
      <w:r>
        <w:rPr>
          <w:snapToGrid w:val="0"/>
          <w:color w:val="000000"/>
        </w:rPr>
        <w:t xml:space="preserve"> </w:t>
      </w:r>
      <w:r w:rsidR="00F246E0">
        <w:rPr>
          <w:snapToGrid w:val="0"/>
          <w:color w:val="000000"/>
        </w:rPr>
        <w:t>dicembre 201</w:t>
      </w:r>
      <w:r w:rsidR="00B12E8E">
        <w:rPr>
          <w:snapToGrid w:val="0"/>
          <w:color w:val="000000"/>
        </w:rPr>
        <w:t>9</w:t>
      </w:r>
      <w:r>
        <w:rPr>
          <w:snapToGrid w:val="0"/>
          <w:color w:val="000000"/>
        </w:rPr>
        <w:t>)</w:t>
      </w:r>
    </w:p>
    <w:p w14:paraId="27FF5DF5" w14:textId="77777777" w:rsidR="00F13D1E" w:rsidRDefault="00F13D1E" w:rsidP="00D001D0">
      <w:pPr>
        <w:widowControl w:val="0"/>
        <w:tabs>
          <w:tab w:val="left" w:pos="2321"/>
        </w:tabs>
        <w:rPr>
          <w:snapToGrid w:val="0"/>
          <w:color w:val="000000"/>
        </w:rPr>
      </w:pPr>
    </w:p>
    <w:p w14:paraId="0AC4446B" w14:textId="77777777" w:rsidR="00F13D1E" w:rsidRDefault="00F13D1E" w:rsidP="00D001D0">
      <w:pPr>
        <w:widowControl w:val="0"/>
        <w:tabs>
          <w:tab w:val="left" w:pos="2321"/>
        </w:tabs>
        <w:rPr>
          <w:snapToGrid w:val="0"/>
          <w:color w:val="000000"/>
        </w:rPr>
      </w:pPr>
    </w:p>
    <w:p w14:paraId="26816A21" w14:textId="77777777" w:rsidR="00D001D0" w:rsidRDefault="00D001D0" w:rsidP="00D001D0">
      <w:pPr>
        <w:widowControl w:val="0"/>
        <w:tabs>
          <w:tab w:val="left" w:pos="2321"/>
        </w:tabs>
        <w:rPr>
          <w:b/>
          <w:snapToGrid w:val="0"/>
          <w:color w:val="000080"/>
          <w:sz w:val="26"/>
          <w:u w:val="single"/>
        </w:rPr>
      </w:pPr>
      <w:r>
        <w:rPr>
          <w:b/>
          <w:snapToGrid w:val="0"/>
          <w:color w:val="000080"/>
          <w:u w:val="single"/>
        </w:rPr>
        <w:t xml:space="preserve">TORINO - CONSOLATO ONORARIO            </w:t>
      </w:r>
    </w:p>
    <w:p w14:paraId="4DD142BD" w14:textId="77777777" w:rsidR="00D001D0" w:rsidRDefault="00D001D0" w:rsidP="00D001D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Legnano, 27 – 10129 Torino </w:t>
      </w:r>
    </w:p>
    <w:p w14:paraId="6FFA22D3" w14:textId="77777777" w:rsidR="00D001D0" w:rsidRDefault="00D001D0" w:rsidP="00D001D0">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01119708008 – Fax 0114319875</w:t>
      </w:r>
    </w:p>
    <w:p w14:paraId="6A16F482" w14:textId="77777777" w:rsidR="00D001D0" w:rsidRDefault="00D001D0" w:rsidP="00D001D0">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consolatoghana.torino@gmail.com</w:t>
      </w:r>
    </w:p>
    <w:p w14:paraId="0DAF02CF" w14:textId="77777777" w:rsidR="00D001D0" w:rsidRDefault="00D001D0" w:rsidP="00D001D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Piemonte </w:t>
      </w:r>
    </w:p>
    <w:p w14:paraId="0E0B820A" w14:textId="77777777" w:rsidR="00D001D0" w:rsidRDefault="00D001D0" w:rsidP="00D001D0">
      <w:pPr>
        <w:widowControl w:val="0"/>
        <w:tabs>
          <w:tab w:val="left" w:pos="90"/>
        </w:tabs>
        <w:jc w:val="center"/>
        <w:rPr>
          <w:snapToGrid w:val="0"/>
          <w:color w:val="000000"/>
        </w:rPr>
      </w:pPr>
    </w:p>
    <w:p w14:paraId="6A886E01" w14:textId="77777777" w:rsidR="00D001D0" w:rsidRDefault="00D001D0" w:rsidP="00D001D0">
      <w:pPr>
        <w:widowControl w:val="0"/>
        <w:tabs>
          <w:tab w:val="left" w:pos="90"/>
          <w:tab w:val="left" w:pos="2321"/>
        </w:tabs>
        <w:spacing w:before="49"/>
        <w:rPr>
          <w:snapToGrid w:val="0"/>
          <w:color w:val="000000"/>
          <w:sz w:val="26"/>
        </w:rPr>
      </w:pPr>
      <w:r>
        <w:rPr>
          <w:snapToGrid w:val="0"/>
          <w:color w:val="000000"/>
        </w:rPr>
        <w:t>Signor SALVATORE DE FAZIO, Console Onorario (</w:t>
      </w:r>
      <w:r w:rsidR="00913E13">
        <w:rPr>
          <w:snapToGrid w:val="0"/>
          <w:color w:val="000000"/>
        </w:rPr>
        <w:t>Rinnovo e</w:t>
      </w:r>
      <w:r>
        <w:rPr>
          <w:snapToGrid w:val="0"/>
          <w:color w:val="000000"/>
        </w:rPr>
        <w:t xml:space="preserve">xequatur </w:t>
      </w:r>
      <w:r w:rsidR="00001138">
        <w:rPr>
          <w:snapToGrid w:val="0"/>
          <w:color w:val="000000"/>
        </w:rPr>
        <w:t>14 maggio 2024 – 22 dicembre 2028</w:t>
      </w:r>
      <w:r>
        <w:rPr>
          <w:snapToGrid w:val="0"/>
          <w:color w:val="000000"/>
        </w:rPr>
        <w:t>)</w:t>
      </w:r>
    </w:p>
    <w:p w14:paraId="0EF11B4C" w14:textId="77777777" w:rsidR="004944D8" w:rsidRDefault="004944D8">
      <w:pPr>
        <w:widowControl w:val="0"/>
        <w:tabs>
          <w:tab w:val="left" w:pos="2321"/>
        </w:tabs>
        <w:rPr>
          <w:snapToGrid w:val="0"/>
          <w:color w:val="000000"/>
          <w:sz w:val="23"/>
        </w:rPr>
      </w:pPr>
      <w:r>
        <w:rPr>
          <w:snapToGrid w:val="0"/>
          <w:color w:val="000000"/>
        </w:rPr>
        <w:t xml:space="preserve">   </w:t>
      </w:r>
    </w:p>
    <w:bookmarkEnd w:id="47"/>
    <w:p w14:paraId="52B0DA8C" w14:textId="77777777" w:rsidR="004944D8" w:rsidRDefault="00F13D1E" w:rsidP="00F13D1E">
      <w:pPr>
        <w:widowControl w:val="0"/>
        <w:tabs>
          <w:tab w:val="left" w:pos="90"/>
        </w:tabs>
        <w:spacing w:before="23"/>
        <w:rPr>
          <w:b/>
          <w:snapToGrid w:val="0"/>
          <w:color w:val="000000"/>
          <w:sz w:val="16"/>
        </w:rPr>
      </w:pPr>
      <w:r>
        <w:rPr>
          <w:snapToGrid w:val="0"/>
          <w:color w:val="000000"/>
          <w:sz w:val="26"/>
        </w:rPr>
        <w:br w:type="page"/>
      </w:r>
    </w:p>
    <w:p w14:paraId="65BCFF94" w14:textId="77777777" w:rsidR="004944D8" w:rsidRDefault="004944D8">
      <w:pPr>
        <w:widowControl w:val="0"/>
        <w:tabs>
          <w:tab w:val="left" w:pos="90"/>
        </w:tabs>
        <w:jc w:val="right"/>
        <w:rPr>
          <w:b/>
          <w:snapToGrid w:val="0"/>
          <w:color w:val="000000"/>
        </w:rPr>
      </w:pPr>
      <w:r>
        <w:rPr>
          <w:b/>
          <w:snapToGrid w:val="0"/>
          <w:color w:val="000000"/>
          <w:sz w:val="16"/>
        </w:rPr>
        <w:t>GIAMAICA</w:t>
      </w:r>
    </w:p>
    <w:p w14:paraId="1EA5BEF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0864" behindDoc="0" locked="0" layoutInCell="0" allowOverlap="1" wp14:anchorId="5BE74F21" wp14:editId="53D3807A">
            <wp:simplePos x="0" y="0"/>
            <wp:positionH relativeFrom="column">
              <wp:posOffset>5650230</wp:posOffset>
            </wp:positionH>
            <wp:positionV relativeFrom="paragraph">
              <wp:posOffset>168910</wp:posOffset>
            </wp:positionV>
            <wp:extent cx="871855" cy="436245"/>
            <wp:effectExtent l="19050" t="19050" r="4445" b="1905"/>
            <wp:wrapNone/>
            <wp:docPr id="348" name="Immagin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9"/>
                    <pic:cNvPicPr>
                      <a:picLocks noChangeAspect="1" noChangeArrowheads="1"/>
                    </pic:cNvPicPr>
                  </pic:nvPicPr>
                  <pic:blipFill>
                    <a:blip r:embed="rId232">
                      <a:extLst>
                        <a:ext uri="{28A0092B-C50C-407E-A947-70E740481C1C}">
                          <a14:useLocalDpi xmlns:a14="http://schemas.microsoft.com/office/drawing/2010/main" val="0"/>
                        </a:ext>
                      </a:extLst>
                    </a:blip>
                    <a:srcRect/>
                    <a:stretch>
                      <a:fillRect/>
                    </a:stretch>
                  </pic:blipFill>
                  <pic:spPr bwMode="auto">
                    <a:xfrm>
                      <a:off x="0" y="0"/>
                      <a:ext cx="871855" cy="4362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79CAACD" w14:textId="77777777" w:rsidR="004944D8" w:rsidRDefault="004944D8">
      <w:pPr>
        <w:widowControl w:val="0"/>
        <w:tabs>
          <w:tab w:val="left" w:pos="90"/>
        </w:tabs>
        <w:rPr>
          <w:b/>
          <w:snapToGrid w:val="0"/>
          <w:color w:val="000080"/>
          <w:sz w:val="39"/>
        </w:rPr>
      </w:pPr>
      <w:r>
        <w:rPr>
          <w:b/>
          <w:snapToGrid w:val="0"/>
          <w:color w:val="000080"/>
          <w:sz w:val="32"/>
        </w:rPr>
        <w:t xml:space="preserve">GIAMAICA </w:t>
      </w:r>
    </w:p>
    <w:p w14:paraId="305171D6"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3F88DFC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5966FB">
        <w:rPr>
          <w:i/>
          <w:snapToGrid w:val="0"/>
          <w:color w:val="000000"/>
        </w:rPr>
        <w:t>6</w:t>
      </w:r>
      <w:r>
        <w:rPr>
          <w:i/>
          <w:snapToGrid w:val="0"/>
          <w:color w:val="000000"/>
        </w:rPr>
        <w:t xml:space="preserve"> agosto</w:t>
      </w:r>
    </w:p>
    <w:p w14:paraId="00FDC89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ROMA - CONSOLATO GENERALE ONORARIO   </w:t>
      </w:r>
    </w:p>
    <w:p w14:paraId="2305D10E" w14:textId="77777777" w:rsidR="00D52FA4" w:rsidRDefault="00D52FA4" w:rsidP="00DA6278">
      <w:pPr>
        <w:widowControl w:val="0"/>
        <w:tabs>
          <w:tab w:val="left" w:pos="90"/>
          <w:tab w:val="left" w:pos="2321"/>
        </w:tabs>
        <w:rPr>
          <w:b/>
          <w:snapToGrid w:val="0"/>
          <w:color w:val="000000"/>
        </w:rPr>
      </w:pPr>
    </w:p>
    <w:p w14:paraId="3131CB66" w14:textId="77777777" w:rsidR="00DA6278" w:rsidRDefault="00DA6278" w:rsidP="00DA6278">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Giovanni Sgambati, 1 – 00198 Roma</w:t>
      </w:r>
    </w:p>
    <w:p w14:paraId="5E54C7B4" w14:textId="77777777" w:rsidR="00DA6278" w:rsidRDefault="00DA6278" w:rsidP="00DA627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0690281309</w:t>
      </w:r>
    </w:p>
    <w:p w14:paraId="757E3D0F" w14:textId="77777777" w:rsidR="00DA6278" w:rsidRDefault="00DA6278" w:rsidP="00DA627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consuljamrome@gmail.com</w:t>
      </w:r>
    </w:p>
    <w:p w14:paraId="06F969EE" w14:textId="77777777" w:rsidR="00DA6278" w:rsidRDefault="00DA6278" w:rsidP="00DA6278">
      <w:pPr>
        <w:widowControl w:val="0"/>
        <w:tabs>
          <w:tab w:val="left" w:pos="90"/>
          <w:tab w:val="left" w:pos="2321"/>
        </w:tabs>
        <w:rPr>
          <w:b/>
          <w:snapToGrid w:val="0"/>
          <w:color w:val="000000"/>
        </w:rPr>
      </w:pPr>
    </w:p>
    <w:p w14:paraId="29617E2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1C310B24" w14:textId="77777777" w:rsidR="004944D8" w:rsidRDefault="004944D8" w:rsidP="00DA6278">
      <w:pPr>
        <w:widowControl w:val="0"/>
        <w:tabs>
          <w:tab w:val="left" w:pos="90"/>
        </w:tabs>
        <w:rPr>
          <w:snapToGrid w:val="0"/>
          <w:color w:val="000000"/>
        </w:rPr>
      </w:pPr>
    </w:p>
    <w:p w14:paraId="20851250" w14:textId="77777777" w:rsidR="00D52FA4" w:rsidRDefault="00DA6278" w:rsidP="00DA6278">
      <w:pPr>
        <w:widowControl w:val="0"/>
        <w:tabs>
          <w:tab w:val="left" w:pos="90"/>
        </w:tabs>
        <w:rPr>
          <w:snapToGrid w:val="0"/>
          <w:color w:val="000000"/>
        </w:rPr>
      </w:pPr>
      <w:r>
        <w:rPr>
          <w:snapToGrid w:val="0"/>
          <w:color w:val="000000"/>
        </w:rPr>
        <w:t xml:space="preserve">Signora CARINE RIGAUD ALFANO, Console </w:t>
      </w:r>
      <w:r w:rsidR="003C04D2">
        <w:rPr>
          <w:snapToGrid w:val="0"/>
          <w:color w:val="000000"/>
        </w:rPr>
        <w:t xml:space="preserve">Generale </w:t>
      </w:r>
      <w:r>
        <w:rPr>
          <w:snapToGrid w:val="0"/>
          <w:color w:val="000000"/>
        </w:rPr>
        <w:t xml:space="preserve">Onorario (Exequatur </w:t>
      </w:r>
      <w:r w:rsidR="0045595E">
        <w:rPr>
          <w:snapToGrid w:val="0"/>
          <w:color w:val="000000"/>
        </w:rPr>
        <w:t>23 settembre 2022</w:t>
      </w:r>
      <w:r>
        <w:rPr>
          <w:snapToGrid w:val="0"/>
          <w:color w:val="000000"/>
        </w:rPr>
        <w:t>)</w:t>
      </w:r>
    </w:p>
    <w:p w14:paraId="2C1C3D50" w14:textId="77777777" w:rsidR="004944D8" w:rsidRDefault="004944D8" w:rsidP="00DA6278">
      <w:pPr>
        <w:widowControl w:val="0"/>
        <w:tabs>
          <w:tab w:val="left" w:pos="90"/>
        </w:tabs>
        <w:rPr>
          <w:snapToGrid w:val="0"/>
          <w:color w:val="000000"/>
        </w:rPr>
      </w:pPr>
    </w:p>
    <w:p w14:paraId="5268ED05" w14:textId="77777777" w:rsidR="004944D8" w:rsidRDefault="004944D8" w:rsidP="00DA6278">
      <w:pPr>
        <w:widowControl w:val="0"/>
        <w:tabs>
          <w:tab w:val="left" w:pos="90"/>
        </w:tabs>
        <w:rPr>
          <w:snapToGrid w:val="0"/>
          <w:color w:val="000000"/>
        </w:rPr>
      </w:pPr>
    </w:p>
    <w:p w14:paraId="1E59B32F" w14:textId="77777777" w:rsidR="004944D8" w:rsidRDefault="004944D8" w:rsidP="00DA6278">
      <w:pPr>
        <w:widowControl w:val="0"/>
        <w:tabs>
          <w:tab w:val="left" w:pos="90"/>
        </w:tabs>
        <w:rPr>
          <w:snapToGrid w:val="0"/>
          <w:color w:val="000000"/>
        </w:rPr>
      </w:pPr>
    </w:p>
    <w:p w14:paraId="723BC7CC" w14:textId="77777777" w:rsidR="004944D8" w:rsidRDefault="004944D8" w:rsidP="00DA6278">
      <w:pPr>
        <w:widowControl w:val="0"/>
        <w:tabs>
          <w:tab w:val="left" w:pos="90"/>
        </w:tabs>
        <w:rPr>
          <w:snapToGrid w:val="0"/>
          <w:color w:val="000000"/>
        </w:rPr>
      </w:pPr>
    </w:p>
    <w:p w14:paraId="7A6CC003" w14:textId="77777777" w:rsidR="004944D8" w:rsidRDefault="004944D8" w:rsidP="00DA6278">
      <w:pPr>
        <w:widowControl w:val="0"/>
        <w:tabs>
          <w:tab w:val="left" w:pos="90"/>
        </w:tabs>
        <w:rPr>
          <w:snapToGrid w:val="0"/>
          <w:color w:val="000000"/>
        </w:rPr>
      </w:pPr>
    </w:p>
    <w:p w14:paraId="390F2A4D" w14:textId="77777777" w:rsidR="004944D8" w:rsidRDefault="004944D8" w:rsidP="00DA6278">
      <w:pPr>
        <w:widowControl w:val="0"/>
        <w:tabs>
          <w:tab w:val="left" w:pos="90"/>
        </w:tabs>
        <w:rPr>
          <w:snapToGrid w:val="0"/>
          <w:color w:val="000000"/>
        </w:rPr>
      </w:pPr>
    </w:p>
    <w:p w14:paraId="15D6A584" w14:textId="77777777" w:rsidR="004944D8" w:rsidRDefault="004944D8" w:rsidP="00DA6278">
      <w:pPr>
        <w:widowControl w:val="0"/>
        <w:tabs>
          <w:tab w:val="left" w:pos="90"/>
        </w:tabs>
        <w:rPr>
          <w:snapToGrid w:val="0"/>
          <w:color w:val="000000"/>
        </w:rPr>
      </w:pPr>
    </w:p>
    <w:p w14:paraId="66986EC0" w14:textId="77777777" w:rsidR="004944D8" w:rsidRDefault="004944D8" w:rsidP="00DA6278">
      <w:pPr>
        <w:widowControl w:val="0"/>
        <w:tabs>
          <w:tab w:val="left" w:pos="90"/>
        </w:tabs>
        <w:rPr>
          <w:snapToGrid w:val="0"/>
          <w:color w:val="000000"/>
        </w:rPr>
      </w:pPr>
    </w:p>
    <w:p w14:paraId="00DDA5A1" w14:textId="77777777" w:rsidR="004944D8" w:rsidRDefault="004944D8" w:rsidP="00DA6278">
      <w:pPr>
        <w:widowControl w:val="0"/>
        <w:tabs>
          <w:tab w:val="left" w:pos="90"/>
        </w:tabs>
        <w:rPr>
          <w:snapToGrid w:val="0"/>
          <w:color w:val="000000"/>
        </w:rPr>
      </w:pPr>
    </w:p>
    <w:p w14:paraId="5227B7DA" w14:textId="77777777" w:rsidR="004944D8" w:rsidRDefault="004944D8" w:rsidP="00DA6278">
      <w:pPr>
        <w:widowControl w:val="0"/>
        <w:tabs>
          <w:tab w:val="left" w:pos="90"/>
        </w:tabs>
        <w:rPr>
          <w:snapToGrid w:val="0"/>
          <w:color w:val="000000"/>
        </w:rPr>
      </w:pPr>
    </w:p>
    <w:p w14:paraId="58C50009" w14:textId="77777777" w:rsidR="004944D8" w:rsidRDefault="004944D8" w:rsidP="00DA6278">
      <w:pPr>
        <w:widowControl w:val="0"/>
        <w:tabs>
          <w:tab w:val="left" w:pos="90"/>
        </w:tabs>
        <w:rPr>
          <w:snapToGrid w:val="0"/>
          <w:color w:val="000000"/>
        </w:rPr>
      </w:pPr>
    </w:p>
    <w:p w14:paraId="189F3668" w14:textId="77777777" w:rsidR="004944D8" w:rsidRDefault="004944D8" w:rsidP="00DA6278">
      <w:pPr>
        <w:widowControl w:val="0"/>
        <w:tabs>
          <w:tab w:val="left" w:pos="90"/>
        </w:tabs>
        <w:rPr>
          <w:snapToGrid w:val="0"/>
          <w:color w:val="000000"/>
        </w:rPr>
      </w:pPr>
    </w:p>
    <w:p w14:paraId="2EF70528" w14:textId="77777777" w:rsidR="004944D8" w:rsidRDefault="004944D8" w:rsidP="00DA6278">
      <w:pPr>
        <w:widowControl w:val="0"/>
        <w:tabs>
          <w:tab w:val="left" w:pos="90"/>
        </w:tabs>
        <w:rPr>
          <w:snapToGrid w:val="0"/>
          <w:color w:val="000000"/>
        </w:rPr>
      </w:pPr>
    </w:p>
    <w:p w14:paraId="558D8D0C" w14:textId="77777777" w:rsidR="004944D8" w:rsidRDefault="004944D8" w:rsidP="00DA6278">
      <w:pPr>
        <w:widowControl w:val="0"/>
        <w:tabs>
          <w:tab w:val="left" w:pos="90"/>
        </w:tabs>
        <w:rPr>
          <w:snapToGrid w:val="0"/>
          <w:color w:val="000000"/>
        </w:rPr>
      </w:pPr>
    </w:p>
    <w:p w14:paraId="3268E412" w14:textId="77777777" w:rsidR="004944D8" w:rsidRDefault="004944D8" w:rsidP="00DA6278">
      <w:pPr>
        <w:widowControl w:val="0"/>
        <w:tabs>
          <w:tab w:val="left" w:pos="90"/>
        </w:tabs>
        <w:rPr>
          <w:snapToGrid w:val="0"/>
          <w:color w:val="000000"/>
        </w:rPr>
      </w:pPr>
    </w:p>
    <w:p w14:paraId="7D0250CA" w14:textId="77777777" w:rsidR="004944D8" w:rsidRDefault="004944D8" w:rsidP="00DA6278">
      <w:pPr>
        <w:widowControl w:val="0"/>
        <w:tabs>
          <w:tab w:val="left" w:pos="90"/>
        </w:tabs>
        <w:rPr>
          <w:snapToGrid w:val="0"/>
          <w:color w:val="000000"/>
        </w:rPr>
      </w:pPr>
    </w:p>
    <w:p w14:paraId="5CE255CF" w14:textId="77777777" w:rsidR="004944D8" w:rsidRDefault="004944D8" w:rsidP="00DA6278">
      <w:pPr>
        <w:widowControl w:val="0"/>
        <w:tabs>
          <w:tab w:val="left" w:pos="90"/>
        </w:tabs>
        <w:rPr>
          <w:snapToGrid w:val="0"/>
          <w:color w:val="000000"/>
        </w:rPr>
      </w:pPr>
    </w:p>
    <w:p w14:paraId="7202CCEC" w14:textId="77777777" w:rsidR="004944D8" w:rsidRDefault="004944D8" w:rsidP="00DA6278">
      <w:pPr>
        <w:widowControl w:val="0"/>
        <w:tabs>
          <w:tab w:val="left" w:pos="90"/>
        </w:tabs>
        <w:rPr>
          <w:snapToGrid w:val="0"/>
          <w:color w:val="000000"/>
        </w:rPr>
      </w:pPr>
    </w:p>
    <w:p w14:paraId="707C7B0F" w14:textId="77777777" w:rsidR="004944D8" w:rsidRDefault="004944D8" w:rsidP="00DA6278">
      <w:pPr>
        <w:widowControl w:val="0"/>
        <w:tabs>
          <w:tab w:val="left" w:pos="90"/>
        </w:tabs>
        <w:rPr>
          <w:snapToGrid w:val="0"/>
          <w:color w:val="000000"/>
        </w:rPr>
      </w:pPr>
    </w:p>
    <w:p w14:paraId="7289DC11" w14:textId="77777777" w:rsidR="004944D8" w:rsidRDefault="004944D8" w:rsidP="00DA6278">
      <w:pPr>
        <w:widowControl w:val="0"/>
        <w:tabs>
          <w:tab w:val="left" w:pos="90"/>
        </w:tabs>
        <w:rPr>
          <w:snapToGrid w:val="0"/>
          <w:color w:val="000000"/>
        </w:rPr>
      </w:pPr>
    </w:p>
    <w:p w14:paraId="2DCC6E7D" w14:textId="77777777" w:rsidR="004944D8" w:rsidRDefault="004944D8" w:rsidP="00DA6278">
      <w:pPr>
        <w:widowControl w:val="0"/>
        <w:tabs>
          <w:tab w:val="left" w:pos="90"/>
        </w:tabs>
        <w:rPr>
          <w:snapToGrid w:val="0"/>
          <w:color w:val="000000"/>
        </w:rPr>
      </w:pPr>
    </w:p>
    <w:p w14:paraId="16B7840F" w14:textId="77777777" w:rsidR="004944D8" w:rsidRDefault="004944D8" w:rsidP="00DA6278">
      <w:pPr>
        <w:widowControl w:val="0"/>
        <w:tabs>
          <w:tab w:val="left" w:pos="90"/>
        </w:tabs>
        <w:rPr>
          <w:snapToGrid w:val="0"/>
          <w:color w:val="000000"/>
        </w:rPr>
      </w:pPr>
    </w:p>
    <w:p w14:paraId="1951F457" w14:textId="77777777" w:rsidR="004944D8" w:rsidRDefault="004944D8" w:rsidP="00DA6278">
      <w:pPr>
        <w:widowControl w:val="0"/>
        <w:tabs>
          <w:tab w:val="left" w:pos="90"/>
        </w:tabs>
        <w:rPr>
          <w:snapToGrid w:val="0"/>
          <w:color w:val="000000"/>
        </w:rPr>
      </w:pPr>
    </w:p>
    <w:p w14:paraId="78176C9E" w14:textId="77777777" w:rsidR="004944D8" w:rsidRDefault="004944D8" w:rsidP="00DA6278">
      <w:pPr>
        <w:widowControl w:val="0"/>
        <w:tabs>
          <w:tab w:val="left" w:pos="90"/>
        </w:tabs>
        <w:rPr>
          <w:snapToGrid w:val="0"/>
          <w:color w:val="000000"/>
        </w:rPr>
      </w:pPr>
    </w:p>
    <w:p w14:paraId="35AEE063" w14:textId="77777777" w:rsidR="004944D8" w:rsidRDefault="004944D8" w:rsidP="00DA6278">
      <w:pPr>
        <w:widowControl w:val="0"/>
        <w:tabs>
          <w:tab w:val="left" w:pos="90"/>
        </w:tabs>
        <w:rPr>
          <w:snapToGrid w:val="0"/>
          <w:color w:val="000000"/>
        </w:rPr>
      </w:pPr>
    </w:p>
    <w:p w14:paraId="10E2FA87" w14:textId="77777777" w:rsidR="004944D8" w:rsidRDefault="004944D8" w:rsidP="00DA6278">
      <w:pPr>
        <w:widowControl w:val="0"/>
        <w:tabs>
          <w:tab w:val="left" w:pos="90"/>
        </w:tabs>
        <w:rPr>
          <w:snapToGrid w:val="0"/>
          <w:color w:val="000000"/>
        </w:rPr>
      </w:pPr>
    </w:p>
    <w:p w14:paraId="6EB1C83C" w14:textId="77777777" w:rsidR="004944D8" w:rsidRDefault="004944D8" w:rsidP="00DA6278">
      <w:pPr>
        <w:widowControl w:val="0"/>
        <w:tabs>
          <w:tab w:val="left" w:pos="90"/>
        </w:tabs>
        <w:rPr>
          <w:snapToGrid w:val="0"/>
          <w:color w:val="000000"/>
        </w:rPr>
      </w:pPr>
    </w:p>
    <w:p w14:paraId="355B92AB" w14:textId="77777777" w:rsidR="004944D8" w:rsidRDefault="004944D8" w:rsidP="00DA6278">
      <w:pPr>
        <w:widowControl w:val="0"/>
        <w:tabs>
          <w:tab w:val="left" w:pos="90"/>
        </w:tabs>
        <w:rPr>
          <w:snapToGrid w:val="0"/>
          <w:color w:val="000000"/>
        </w:rPr>
      </w:pPr>
    </w:p>
    <w:p w14:paraId="1516811E" w14:textId="77777777" w:rsidR="004944D8" w:rsidRDefault="004944D8" w:rsidP="00DA6278">
      <w:pPr>
        <w:widowControl w:val="0"/>
        <w:tabs>
          <w:tab w:val="left" w:pos="90"/>
        </w:tabs>
        <w:rPr>
          <w:snapToGrid w:val="0"/>
          <w:color w:val="000000"/>
        </w:rPr>
      </w:pPr>
    </w:p>
    <w:p w14:paraId="1B640AF5" w14:textId="77777777" w:rsidR="004944D8" w:rsidRDefault="004944D8" w:rsidP="00DA6278">
      <w:pPr>
        <w:widowControl w:val="0"/>
        <w:tabs>
          <w:tab w:val="left" w:pos="90"/>
        </w:tabs>
        <w:rPr>
          <w:snapToGrid w:val="0"/>
          <w:color w:val="000000"/>
        </w:rPr>
      </w:pPr>
    </w:p>
    <w:p w14:paraId="68050F2D" w14:textId="77777777" w:rsidR="004944D8" w:rsidRDefault="004944D8" w:rsidP="00DA6278">
      <w:pPr>
        <w:widowControl w:val="0"/>
        <w:tabs>
          <w:tab w:val="left" w:pos="90"/>
        </w:tabs>
        <w:rPr>
          <w:snapToGrid w:val="0"/>
          <w:color w:val="000000"/>
        </w:rPr>
      </w:pPr>
    </w:p>
    <w:p w14:paraId="252417B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GIAPPONE</w:t>
      </w:r>
    </w:p>
    <w:p w14:paraId="74AE0C8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1888" behindDoc="0" locked="0" layoutInCell="0" allowOverlap="1" wp14:anchorId="73F499D7" wp14:editId="09BEBEED">
            <wp:simplePos x="0" y="0"/>
            <wp:positionH relativeFrom="column">
              <wp:posOffset>5787390</wp:posOffset>
            </wp:positionH>
            <wp:positionV relativeFrom="paragraph">
              <wp:posOffset>158115</wp:posOffset>
            </wp:positionV>
            <wp:extent cx="702310" cy="467995"/>
            <wp:effectExtent l="19050" t="19050" r="2540" b="8255"/>
            <wp:wrapNone/>
            <wp:docPr id="347" name="Immagin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0"/>
                    <pic:cNvPicPr>
                      <a:picLocks noChangeAspect="1" noChangeArrowheads="1"/>
                    </pic:cNvPicPr>
                  </pic:nvPicPr>
                  <pic:blipFill>
                    <a:blip r:embed="rId23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422D94D" w14:textId="77777777" w:rsidR="004944D8" w:rsidRDefault="004944D8">
      <w:pPr>
        <w:widowControl w:val="0"/>
        <w:tabs>
          <w:tab w:val="left" w:pos="90"/>
        </w:tabs>
        <w:rPr>
          <w:b/>
          <w:snapToGrid w:val="0"/>
          <w:color w:val="000080"/>
          <w:sz w:val="39"/>
        </w:rPr>
      </w:pPr>
      <w:r>
        <w:rPr>
          <w:b/>
          <w:snapToGrid w:val="0"/>
          <w:color w:val="000080"/>
          <w:sz w:val="32"/>
        </w:rPr>
        <w:t xml:space="preserve">GIAPPONE          </w:t>
      </w:r>
    </w:p>
    <w:p w14:paraId="57F74566"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442E3F82" w14:textId="77777777" w:rsidR="004944D8" w:rsidRDefault="004944D8" w:rsidP="00D807D0">
      <w:pPr>
        <w:widowControl w:val="0"/>
        <w:tabs>
          <w:tab w:val="left" w:pos="90"/>
        </w:tabs>
        <w:jc w:val="right"/>
        <w:rPr>
          <w:i/>
          <w:snapToGrid w:val="0"/>
          <w:color w:val="000000"/>
          <w:sz w:val="26"/>
        </w:rPr>
      </w:pPr>
      <w:r>
        <w:rPr>
          <w:i/>
          <w:snapToGrid w:val="0"/>
          <w:color w:val="000000"/>
        </w:rPr>
        <w:t xml:space="preserve"> Festa nazionale 23 </w:t>
      </w:r>
      <w:r w:rsidR="00940B8C">
        <w:rPr>
          <w:i/>
          <w:snapToGrid w:val="0"/>
          <w:color w:val="000000"/>
        </w:rPr>
        <w:t>f</w:t>
      </w:r>
      <w:r>
        <w:rPr>
          <w:i/>
          <w:snapToGrid w:val="0"/>
          <w:color w:val="000000"/>
        </w:rPr>
        <w:t>e</w:t>
      </w:r>
      <w:r w:rsidR="00940B8C">
        <w:rPr>
          <w:i/>
          <w:snapToGrid w:val="0"/>
          <w:color w:val="000000"/>
        </w:rPr>
        <w:t>bbraio</w:t>
      </w:r>
    </w:p>
    <w:p w14:paraId="3D4735D1" w14:textId="77777777" w:rsidR="00D807D0" w:rsidRDefault="00D807D0" w:rsidP="00D807D0">
      <w:pPr>
        <w:widowControl w:val="0"/>
        <w:tabs>
          <w:tab w:val="left" w:pos="90"/>
        </w:tabs>
        <w:rPr>
          <w:b/>
          <w:snapToGrid w:val="0"/>
          <w:color w:val="000080"/>
          <w:u w:val="single"/>
        </w:rPr>
      </w:pPr>
    </w:p>
    <w:p w14:paraId="6FE879BA" w14:textId="77777777" w:rsidR="00D807D0" w:rsidRDefault="00D807D0" w:rsidP="00D807D0">
      <w:pPr>
        <w:widowControl w:val="0"/>
        <w:tabs>
          <w:tab w:val="left" w:pos="90"/>
        </w:tabs>
        <w:rPr>
          <w:b/>
          <w:snapToGrid w:val="0"/>
          <w:color w:val="000080"/>
          <w:u w:val="single"/>
        </w:rPr>
      </w:pPr>
    </w:p>
    <w:p w14:paraId="4492B680" w14:textId="77777777" w:rsidR="00D807D0" w:rsidRDefault="00D807D0" w:rsidP="00D807D0">
      <w:pPr>
        <w:widowControl w:val="0"/>
        <w:tabs>
          <w:tab w:val="left" w:pos="90"/>
        </w:tabs>
        <w:rPr>
          <w:b/>
          <w:snapToGrid w:val="0"/>
          <w:color w:val="000080"/>
          <w:u w:val="single"/>
        </w:rPr>
      </w:pPr>
    </w:p>
    <w:p w14:paraId="4B7035EC" w14:textId="77777777" w:rsidR="00D807D0" w:rsidRDefault="00D807D0" w:rsidP="00D807D0">
      <w:pPr>
        <w:widowControl w:val="0"/>
        <w:tabs>
          <w:tab w:val="left" w:pos="90"/>
        </w:tabs>
        <w:rPr>
          <w:b/>
          <w:snapToGrid w:val="0"/>
          <w:color w:val="000080"/>
          <w:u w:val="single"/>
        </w:rPr>
      </w:pPr>
    </w:p>
    <w:p w14:paraId="2AD18E61" w14:textId="77777777" w:rsidR="004944D8" w:rsidRDefault="004944D8" w:rsidP="00D807D0">
      <w:pPr>
        <w:widowControl w:val="0"/>
        <w:tabs>
          <w:tab w:val="left" w:pos="90"/>
        </w:tabs>
        <w:rPr>
          <w:b/>
          <w:snapToGrid w:val="0"/>
          <w:color w:val="000080"/>
          <w:sz w:val="26"/>
          <w:u w:val="single"/>
        </w:rPr>
      </w:pPr>
      <w:r>
        <w:rPr>
          <w:b/>
          <w:snapToGrid w:val="0"/>
          <w:color w:val="000080"/>
          <w:u w:val="single"/>
        </w:rPr>
        <w:t>ROMA - SEZIONE CONSOLARE DELL'AMBASCIATA</w:t>
      </w:r>
    </w:p>
    <w:p w14:paraId="444FEB7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Quintino Sella, 60 - 00187 Roma </w:t>
      </w:r>
    </w:p>
    <w:p w14:paraId="49081D7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06487991 - Fax 064873316 </w:t>
      </w:r>
    </w:p>
    <w:p w14:paraId="575F997A" w14:textId="77777777" w:rsidR="008B07F9"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B07F9">
        <w:rPr>
          <w:snapToGrid w:val="0"/>
          <w:color w:val="000000"/>
        </w:rPr>
        <w:t>Tutto il territorio della Repubblica Italiana</w:t>
      </w:r>
    </w:p>
    <w:p w14:paraId="098FB417" w14:textId="77777777" w:rsidR="004944D8" w:rsidRDefault="004944D8">
      <w:pPr>
        <w:widowControl w:val="0"/>
        <w:tabs>
          <w:tab w:val="left" w:pos="90"/>
        </w:tabs>
        <w:rPr>
          <w:b/>
          <w:snapToGrid w:val="0"/>
          <w:color w:val="000080"/>
          <w:u w:val="single"/>
        </w:rPr>
      </w:pPr>
    </w:p>
    <w:p w14:paraId="68FC96DE" w14:textId="77777777" w:rsidR="004944D8" w:rsidRDefault="004944D8">
      <w:pPr>
        <w:widowControl w:val="0"/>
        <w:tabs>
          <w:tab w:val="left" w:pos="90"/>
        </w:tabs>
      </w:pPr>
    </w:p>
    <w:p w14:paraId="3D34AB8C" w14:textId="77777777" w:rsidR="004944D8" w:rsidRDefault="004944D8">
      <w:pPr>
        <w:widowControl w:val="0"/>
        <w:tabs>
          <w:tab w:val="left" w:pos="90"/>
        </w:tabs>
        <w:rPr>
          <w:b/>
          <w:snapToGrid w:val="0"/>
          <w:color w:val="000080"/>
          <w:u w:val="single"/>
        </w:rPr>
      </w:pPr>
    </w:p>
    <w:p w14:paraId="28A5FF1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337D80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22CF0">
        <w:rPr>
          <w:snapToGrid w:val="0"/>
          <w:color w:val="000000"/>
        </w:rPr>
        <w:t>Via p</w:t>
      </w:r>
      <w:r>
        <w:rPr>
          <w:snapToGrid w:val="0"/>
          <w:color w:val="000000"/>
        </w:rPr>
        <w:t>rivata Cesare M</w:t>
      </w:r>
      <w:r w:rsidR="00022CF0">
        <w:rPr>
          <w:snapToGrid w:val="0"/>
          <w:color w:val="000000"/>
        </w:rPr>
        <w:t>angili, 2/4</w:t>
      </w:r>
      <w:r>
        <w:rPr>
          <w:snapToGrid w:val="0"/>
          <w:color w:val="000000"/>
        </w:rPr>
        <w:t xml:space="preserve"> - 20121 Milano </w:t>
      </w:r>
    </w:p>
    <w:p w14:paraId="1067EACD" w14:textId="77777777" w:rsidR="004944D8" w:rsidRPr="00FE35D7" w:rsidRDefault="004944D8">
      <w:pPr>
        <w:widowControl w:val="0"/>
        <w:tabs>
          <w:tab w:val="left" w:pos="2321"/>
        </w:tabs>
        <w:rPr>
          <w:snapToGrid w:val="0"/>
          <w:color w:val="000000"/>
          <w:sz w:val="23"/>
          <w:lang w:val="fr-FR"/>
        </w:rPr>
      </w:pPr>
      <w:r>
        <w:rPr>
          <w:rFonts w:ascii="MS Sans Serif" w:hAnsi="MS Sans Serif"/>
          <w:snapToGrid w:val="0"/>
          <w:sz w:val="24"/>
        </w:rPr>
        <w:tab/>
      </w:r>
      <w:r w:rsidRPr="00FE35D7">
        <w:rPr>
          <w:snapToGrid w:val="0"/>
          <w:color w:val="000000"/>
          <w:lang w:val="fr-FR"/>
        </w:rPr>
        <w:t xml:space="preserve">Tel. 026241141 - Fax 026597201  </w:t>
      </w:r>
    </w:p>
    <w:p w14:paraId="7DA774EA" w14:textId="77777777" w:rsidR="004944D8" w:rsidRPr="00F269AF" w:rsidRDefault="004944D8">
      <w:pPr>
        <w:widowControl w:val="0"/>
        <w:tabs>
          <w:tab w:val="left" w:pos="2321"/>
        </w:tabs>
        <w:rPr>
          <w:snapToGrid w:val="0"/>
          <w:color w:val="000000"/>
          <w:lang w:val="fr-FR"/>
        </w:rPr>
      </w:pPr>
      <w:r w:rsidRPr="00FE35D7">
        <w:rPr>
          <w:rFonts w:ascii="MS Sans Serif" w:hAnsi="MS Sans Serif"/>
          <w:snapToGrid w:val="0"/>
          <w:sz w:val="24"/>
          <w:lang w:val="fr-FR"/>
        </w:rPr>
        <w:tab/>
      </w:r>
      <w:r w:rsidRPr="00F269AF">
        <w:rPr>
          <w:snapToGrid w:val="0"/>
          <w:color w:val="000000"/>
          <w:lang w:val="fr-FR"/>
        </w:rPr>
        <w:t>E-mail</w:t>
      </w:r>
      <w:r w:rsidR="003C31BB" w:rsidRPr="00F269AF">
        <w:rPr>
          <w:snapToGrid w:val="0"/>
          <w:color w:val="000000"/>
          <w:lang w:val="fr-FR"/>
        </w:rPr>
        <w:t xml:space="preserve"> </w:t>
      </w:r>
      <w:r w:rsidRPr="00F269AF">
        <w:rPr>
          <w:snapToGrid w:val="0"/>
          <w:color w:val="000000"/>
          <w:lang w:val="fr-FR"/>
        </w:rPr>
        <w:t xml:space="preserve"> </w:t>
      </w:r>
      <w:hyperlink r:id="rId234" w:history="1">
        <w:r w:rsidR="00F51E4E" w:rsidRPr="00F269AF">
          <w:rPr>
            <w:rStyle w:val="Collegamentoipertestuale"/>
            <w:bCs/>
            <w:lang w:val="fr-FR"/>
          </w:rPr>
          <w:t>segret.cg@ml.mofa.go.jp</w:t>
        </w:r>
      </w:hyperlink>
    </w:p>
    <w:p w14:paraId="1C3D3FED" w14:textId="77777777" w:rsidR="004944D8" w:rsidRPr="00E87D68" w:rsidRDefault="00811118">
      <w:pPr>
        <w:widowControl w:val="0"/>
        <w:tabs>
          <w:tab w:val="left" w:pos="2321"/>
        </w:tabs>
        <w:rPr>
          <w:snapToGrid w:val="0"/>
          <w:color w:val="000000"/>
          <w:sz w:val="23"/>
        </w:rPr>
      </w:pPr>
      <w:r w:rsidRPr="00F269AF">
        <w:rPr>
          <w:snapToGrid w:val="0"/>
          <w:color w:val="000000"/>
          <w:lang w:val="fr-FR"/>
        </w:rPr>
        <w:tab/>
      </w:r>
      <w:r w:rsidRPr="00E87D68">
        <w:rPr>
          <w:snapToGrid w:val="0"/>
          <w:color w:val="000000"/>
        </w:rPr>
        <w:t xml:space="preserve">Sito internet </w:t>
      </w:r>
      <w:r w:rsidR="004944D8" w:rsidRPr="00E87D68">
        <w:rPr>
          <w:snapToGrid w:val="0"/>
          <w:color w:val="000000"/>
        </w:rPr>
        <w:t xml:space="preserve"> www.milano.it.emb-japan.go.jp</w:t>
      </w:r>
    </w:p>
    <w:p w14:paraId="74CA37F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 Liguria, Valle d'Aosta, Trent</w:t>
      </w:r>
      <w:r w:rsidR="005211FA">
        <w:rPr>
          <w:snapToGrid w:val="0"/>
          <w:color w:val="000000"/>
        </w:rPr>
        <w:t xml:space="preserve">ino Alto Adige, Friuli </w:t>
      </w:r>
      <w:r>
        <w:rPr>
          <w:snapToGrid w:val="0"/>
          <w:color w:val="000000"/>
        </w:rPr>
        <w:t xml:space="preserve">Venezia </w:t>
      </w:r>
    </w:p>
    <w:p w14:paraId="0CD11862" w14:textId="77777777" w:rsidR="004944D8" w:rsidRDefault="004944D8" w:rsidP="00D807D0">
      <w:pPr>
        <w:widowControl w:val="0"/>
        <w:tabs>
          <w:tab w:val="left" w:pos="2321"/>
        </w:tabs>
        <w:rPr>
          <w:snapToGrid w:val="0"/>
          <w:color w:val="000000"/>
          <w:sz w:val="23"/>
        </w:rPr>
      </w:pPr>
      <w:r>
        <w:rPr>
          <w:rFonts w:ascii="MS Sans Serif" w:hAnsi="MS Sans Serif"/>
          <w:snapToGrid w:val="0"/>
          <w:sz w:val="24"/>
        </w:rPr>
        <w:tab/>
      </w:r>
      <w:r>
        <w:rPr>
          <w:snapToGrid w:val="0"/>
          <w:color w:val="000000"/>
        </w:rPr>
        <w:t>Giulia, Veneto, Emilia Romagna</w:t>
      </w:r>
    </w:p>
    <w:p w14:paraId="4CA11695" w14:textId="77777777" w:rsidR="00D807D0" w:rsidRDefault="00D807D0" w:rsidP="00D807D0">
      <w:pPr>
        <w:pStyle w:val="Corpodeltesto2"/>
        <w:spacing w:before="0"/>
      </w:pPr>
    </w:p>
    <w:p w14:paraId="5AEC27B2" w14:textId="1D96DDCC" w:rsidR="00D807D0" w:rsidRDefault="0059705A" w:rsidP="00D807D0">
      <w:pPr>
        <w:pStyle w:val="Corpodeltesto2"/>
        <w:spacing w:before="0"/>
      </w:pPr>
      <w:r>
        <w:t xml:space="preserve">Signor </w:t>
      </w:r>
      <w:r w:rsidR="001D35E4">
        <w:t>TOSHIAKI KOBAYASHI</w:t>
      </w:r>
      <w:r>
        <w:t>, Console Generale (Exequatur 17 aprile 2023)</w:t>
      </w:r>
    </w:p>
    <w:p w14:paraId="30BBC223" w14:textId="77777777" w:rsidR="00B9300B" w:rsidRDefault="00B9300B" w:rsidP="00B85DA4">
      <w:pPr>
        <w:widowControl w:val="0"/>
        <w:tabs>
          <w:tab w:val="left" w:pos="90"/>
        </w:tabs>
        <w:rPr>
          <w:snapToGrid w:val="0"/>
          <w:color w:val="000000"/>
        </w:rPr>
      </w:pPr>
      <w:r>
        <w:rPr>
          <w:snapToGrid w:val="0"/>
          <w:color w:val="000000"/>
        </w:rPr>
        <w:t>Signora ASAMI HORII, Console (13 dicembre 2022)</w:t>
      </w:r>
    </w:p>
    <w:p w14:paraId="2E1396D4" w14:textId="77777777" w:rsidR="009B4C21" w:rsidRDefault="009B4C21" w:rsidP="00B85DA4">
      <w:pPr>
        <w:widowControl w:val="0"/>
        <w:tabs>
          <w:tab w:val="left" w:pos="90"/>
        </w:tabs>
        <w:rPr>
          <w:snapToGrid w:val="0"/>
          <w:color w:val="000000"/>
        </w:rPr>
      </w:pPr>
      <w:r>
        <w:rPr>
          <w:snapToGrid w:val="0"/>
          <w:color w:val="000000"/>
        </w:rPr>
        <w:t>Signora TOKUKO</w:t>
      </w:r>
      <w:r w:rsidR="005960BA">
        <w:rPr>
          <w:snapToGrid w:val="0"/>
          <w:color w:val="000000"/>
        </w:rPr>
        <w:t xml:space="preserve"> NABESHIMA</w:t>
      </w:r>
      <w:r>
        <w:rPr>
          <w:snapToGrid w:val="0"/>
          <w:color w:val="000000"/>
        </w:rPr>
        <w:t>, Console (13 gennaio 2023)</w:t>
      </w:r>
    </w:p>
    <w:p w14:paraId="3B9D0D8A" w14:textId="77777777" w:rsidR="00671730" w:rsidRDefault="00671730" w:rsidP="00671730">
      <w:pPr>
        <w:widowControl w:val="0"/>
        <w:tabs>
          <w:tab w:val="left" w:pos="90"/>
        </w:tabs>
        <w:rPr>
          <w:snapToGrid w:val="0"/>
          <w:color w:val="000000"/>
        </w:rPr>
      </w:pPr>
      <w:r>
        <w:rPr>
          <w:snapToGrid w:val="0"/>
          <w:color w:val="000000"/>
        </w:rPr>
        <w:t>Signor KEISUKE KAWASHIMA, Console (8 aprile 2024)</w:t>
      </w:r>
    </w:p>
    <w:p w14:paraId="22050823" w14:textId="05AF3A88" w:rsidR="003A6540" w:rsidRDefault="003A6540">
      <w:pPr>
        <w:widowControl w:val="0"/>
        <w:tabs>
          <w:tab w:val="left" w:pos="90"/>
        </w:tabs>
        <w:rPr>
          <w:snapToGrid w:val="0"/>
          <w:color w:val="000000"/>
        </w:rPr>
      </w:pPr>
      <w:r>
        <w:rPr>
          <w:snapToGrid w:val="0"/>
          <w:color w:val="000000"/>
        </w:rPr>
        <w:t>Signor  NAGASHI MACHII, Console (26 agosto 2024)</w:t>
      </w:r>
    </w:p>
    <w:p w14:paraId="5F4B1B0A" w14:textId="77777777" w:rsidR="001E463F" w:rsidRPr="00761584" w:rsidRDefault="001E463F" w:rsidP="001E463F">
      <w:pPr>
        <w:widowControl w:val="0"/>
        <w:tabs>
          <w:tab w:val="left" w:pos="90"/>
        </w:tabs>
        <w:rPr>
          <w:snapToGrid w:val="0"/>
          <w:color w:val="000000"/>
        </w:rPr>
      </w:pPr>
      <w:r>
        <w:rPr>
          <w:snapToGrid w:val="0"/>
          <w:color w:val="000000"/>
        </w:rPr>
        <w:t>Signora KANON SUZUMURA, Console (16 ottobre 2024)</w:t>
      </w:r>
    </w:p>
    <w:p w14:paraId="3615E3EF" w14:textId="77777777" w:rsidR="007C0185" w:rsidRDefault="007C0185">
      <w:pPr>
        <w:widowControl w:val="0"/>
        <w:tabs>
          <w:tab w:val="left" w:pos="90"/>
        </w:tabs>
        <w:rPr>
          <w:snapToGrid w:val="0"/>
          <w:color w:val="000000"/>
        </w:rPr>
      </w:pPr>
      <w:r>
        <w:rPr>
          <w:snapToGrid w:val="0"/>
          <w:color w:val="000000"/>
        </w:rPr>
        <w:t>Signora TERUMI OKA, Vice Console (30 agosto 2022)</w:t>
      </w:r>
    </w:p>
    <w:p w14:paraId="00D60AAA" w14:textId="18232A6B" w:rsidR="00E44A83" w:rsidRDefault="00E44A83">
      <w:pPr>
        <w:widowControl w:val="0"/>
        <w:tabs>
          <w:tab w:val="left" w:pos="90"/>
        </w:tabs>
        <w:rPr>
          <w:snapToGrid w:val="0"/>
          <w:color w:val="000000"/>
        </w:rPr>
      </w:pPr>
      <w:r>
        <w:rPr>
          <w:snapToGrid w:val="0"/>
          <w:color w:val="000000"/>
        </w:rPr>
        <w:t>Signor REN FUJII, Vice Console (28 giugno 2024)</w:t>
      </w:r>
    </w:p>
    <w:p w14:paraId="2E63D022" w14:textId="77777777" w:rsidR="004944D8" w:rsidRDefault="004944D8">
      <w:pPr>
        <w:widowControl w:val="0"/>
        <w:tabs>
          <w:tab w:val="left" w:pos="90"/>
        </w:tabs>
        <w:rPr>
          <w:b/>
          <w:snapToGrid w:val="0"/>
          <w:color w:val="000080"/>
          <w:u w:val="single"/>
        </w:rPr>
      </w:pPr>
    </w:p>
    <w:p w14:paraId="463480EB" w14:textId="77777777" w:rsidR="00D807D0" w:rsidRDefault="00D807D0">
      <w:pPr>
        <w:widowControl w:val="0"/>
        <w:tabs>
          <w:tab w:val="left" w:pos="90"/>
        </w:tabs>
        <w:rPr>
          <w:b/>
          <w:snapToGrid w:val="0"/>
          <w:color w:val="000080"/>
          <w:u w:val="single"/>
        </w:rPr>
      </w:pPr>
    </w:p>
    <w:p w14:paraId="6742912C" w14:textId="77777777" w:rsidR="00CC7B80" w:rsidRDefault="00CC7B80">
      <w:pPr>
        <w:widowControl w:val="0"/>
        <w:tabs>
          <w:tab w:val="left" w:pos="90"/>
        </w:tabs>
        <w:rPr>
          <w:b/>
          <w:snapToGrid w:val="0"/>
          <w:color w:val="000080"/>
          <w:u w:val="single"/>
        </w:rPr>
      </w:pPr>
    </w:p>
    <w:p w14:paraId="7FC82663" w14:textId="77777777" w:rsidR="00CC7B80" w:rsidRDefault="00CC7B80" w:rsidP="00CC7B80">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3C75A943" w14:textId="77777777" w:rsidR="00CC7B80" w:rsidRDefault="00CC7B80" w:rsidP="00CC7B80">
      <w:pPr>
        <w:widowControl w:val="0"/>
        <w:tabs>
          <w:tab w:val="left" w:pos="90"/>
          <w:tab w:val="left" w:pos="2321"/>
        </w:tabs>
        <w:rPr>
          <w:b/>
          <w:snapToGrid w:val="0"/>
          <w:color w:val="000000"/>
        </w:rPr>
      </w:pPr>
    </w:p>
    <w:p w14:paraId="08EB4E94" w14:textId="77777777" w:rsidR="00CC7B80" w:rsidRDefault="00CC7B80" w:rsidP="00CC7B80">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sidRPr="00CC7B80">
        <w:rPr>
          <w:snapToGrid w:val="0"/>
          <w:color w:val="000000"/>
        </w:rPr>
        <w:t>Palazzo Pucci</w:t>
      </w:r>
    </w:p>
    <w:p w14:paraId="46323212" w14:textId="77777777" w:rsidR="00CC7B80" w:rsidRDefault="00CC7B80" w:rsidP="00CC7B80">
      <w:pPr>
        <w:widowControl w:val="0"/>
        <w:tabs>
          <w:tab w:val="left" w:pos="90"/>
          <w:tab w:val="left" w:pos="2321"/>
        </w:tabs>
        <w:rPr>
          <w:snapToGrid w:val="0"/>
          <w:color w:val="000000"/>
          <w:sz w:val="26"/>
        </w:rPr>
      </w:pPr>
      <w:r>
        <w:rPr>
          <w:snapToGrid w:val="0"/>
          <w:color w:val="000000"/>
        </w:rPr>
        <w:tab/>
      </w:r>
      <w:r>
        <w:rPr>
          <w:snapToGrid w:val="0"/>
          <w:color w:val="000000"/>
        </w:rPr>
        <w:tab/>
        <w:t>Via de’ Pucci, 6 – 50122 Firenze</w:t>
      </w:r>
    </w:p>
    <w:p w14:paraId="0EB7C01F" w14:textId="77777777" w:rsidR="00CC7B80" w:rsidRDefault="00CC7B80" w:rsidP="00CC7B80">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w:t>
      </w:r>
      <w:r w:rsidR="0099159F">
        <w:rPr>
          <w:snapToGrid w:val="0"/>
          <w:color w:val="000000"/>
        </w:rPr>
        <w:t>33556153240</w:t>
      </w:r>
    </w:p>
    <w:p w14:paraId="3A522819" w14:textId="77777777" w:rsidR="0099159F" w:rsidRDefault="0099159F" w:rsidP="00CC7B80">
      <w:pPr>
        <w:widowControl w:val="0"/>
        <w:tabs>
          <w:tab w:val="left" w:pos="2321"/>
        </w:tabs>
        <w:rPr>
          <w:snapToGrid w:val="0"/>
          <w:color w:val="000000"/>
          <w:sz w:val="23"/>
        </w:rPr>
      </w:pPr>
      <w:r>
        <w:rPr>
          <w:snapToGrid w:val="0"/>
          <w:color w:val="000000"/>
        </w:rPr>
        <w:tab/>
        <w:t xml:space="preserve">E-mail: </w:t>
      </w:r>
      <w:hyperlink r:id="rId235" w:history="1">
        <w:r w:rsidRPr="001352FC">
          <w:rPr>
            <w:rStyle w:val="Collegamentoipertestuale"/>
            <w:snapToGrid w:val="0"/>
          </w:rPr>
          <w:t>laudomia.pucci@gmail.com</w:t>
        </w:r>
      </w:hyperlink>
      <w:r>
        <w:rPr>
          <w:snapToGrid w:val="0"/>
          <w:color w:val="000000"/>
        </w:rPr>
        <w:t xml:space="preserve"> </w:t>
      </w:r>
    </w:p>
    <w:p w14:paraId="7CD921D1" w14:textId="77777777" w:rsidR="00CC7B80" w:rsidRDefault="00CC7B80" w:rsidP="00CC7B8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p>
    <w:p w14:paraId="30F34DDB" w14:textId="77777777" w:rsidR="00CC7B80" w:rsidRDefault="00CC7B80" w:rsidP="00CC7B80">
      <w:pPr>
        <w:widowControl w:val="0"/>
        <w:tabs>
          <w:tab w:val="left" w:pos="90"/>
        </w:tabs>
        <w:rPr>
          <w:snapToGrid w:val="0"/>
          <w:color w:val="000000"/>
        </w:rPr>
      </w:pPr>
    </w:p>
    <w:p w14:paraId="00FE9903" w14:textId="77777777" w:rsidR="00CC7B80" w:rsidRDefault="00CC7B80" w:rsidP="00CC7B80">
      <w:pPr>
        <w:widowControl w:val="0"/>
        <w:tabs>
          <w:tab w:val="left" w:pos="90"/>
        </w:tabs>
        <w:rPr>
          <w:snapToGrid w:val="0"/>
          <w:color w:val="000000"/>
        </w:rPr>
      </w:pPr>
      <w:r>
        <w:rPr>
          <w:snapToGrid w:val="0"/>
          <w:color w:val="000000"/>
        </w:rPr>
        <w:t xml:space="preserve">Signor LAUDOMIA PUCCI di BARSENTO, Console Generale Onorario (Exequatur </w:t>
      </w:r>
      <w:r w:rsidR="00BE5A9F">
        <w:rPr>
          <w:snapToGrid w:val="0"/>
          <w:color w:val="000000"/>
        </w:rPr>
        <w:t xml:space="preserve">18 </w:t>
      </w:r>
      <w:r>
        <w:rPr>
          <w:snapToGrid w:val="0"/>
          <w:color w:val="000000"/>
        </w:rPr>
        <w:t>ottobre 2021</w:t>
      </w:r>
      <w:r w:rsidR="00A36035">
        <w:rPr>
          <w:snapToGrid w:val="0"/>
          <w:color w:val="000000"/>
        </w:rPr>
        <w:t xml:space="preserve"> – 14 ottobre 2026</w:t>
      </w:r>
      <w:r>
        <w:rPr>
          <w:snapToGrid w:val="0"/>
          <w:color w:val="000000"/>
        </w:rPr>
        <w:t>)</w:t>
      </w:r>
    </w:p>
    <w:p w14:paraId="4240C262" w14:textId="77777777" w:rsidR="00CC7B80" w:rsidRDefault="00CC7B80" w:rsidP="00DD6019">
      <w:pPr>
        <w:widowControl w:val="0"/>
        <w:tabs>
          <w:tab w:val="left" w:pos="90"/>
        </w:tabs>
        <w:rPr>
          <w:b/>
          <w:snapToGrid w:val="0"/>
          <w:color w:val="000080"/>
          <w:u w:val="single"/>
        </w:rPr>
      </w:pPr>
    </w:p>
    <w:p w14:paraId="496E0F94" w14:textId="77777777" w:rsidR="00CC7B80" w:rsidRDefault="00CC7B80" w:rsidP="00DD6019">
      <w:pPr>
        <w:widowControl w:val="0"/>
        <w:tabs>
          <w:tab w:val="left" w:pos="90"/>
        </w:tabs>
        <w:rPr>
          <w:b/>
          <w:snapToGrid w:val="0"/>
          <w:color w:val="000080"/>
          <w:u w:val="single"/>
        </w:rPr>
      </w:pPr>
    </w:p>
    <w:p w14:paraId="1E588E3D" w14:textId="77777777" w:rsidR="00CC7B80" w:rsidRDefault="00CC7B80" w:rsidP="00DD6019">
      <w:pPr>
        <w:widowControl w:val="0"/>
        <w:tabs>
          <w:tab w:val="left" w:pos="90"/>
        </w:tabs>
        <w:rPr>
          <w:b/>
          <w:snapToGrid w:val="0"/>
          <w:color w:val="000080"/>
          <w:u w:val="single"/>
        </w:rPr>
      </w:pPr>
    </w:p>
    <w:p w14:paraId="46557C19" w14:textId="77777777" w:rsidR="00DD6019" w:rsidRDefault="00DD6019" w:rsidP="00DD6019">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58869EED" w14:textId="77777777" w:rsidR="00DD6019" w:rsidRDefault="00DD6019" w:rsidP="00DD6019">
      <w:pPr>
        <w:widowControl w:val="0"/>
        <w:tabs>
          <w:tab w:val="left" w:pos="90"/>
          <w:tab w:val="left" w:pos="2321"/>
        </w:tabs>
        <w:rPr>
          <w:b/>
          <w:snapToGrid w:val="0"/>
          <w:color w:val="000000"/>
        </w:rPr>
      </w:pPr>
    </w:p>
    <w:p w14:paraId="3F8BCDC1" w14:textId="77777777" w:rsidR="00DD6019" w:rsidRDefault="00DD6019" w:rsidP="00DD6019">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Francesco Crispi, 31 – 80121 Napoli</w:t>
      </w:r>
    </w:p>
    <w:p w14:paraId="71612EEA" w14:textId="77777777" w:rsidR="00DD6019" w:rsidRDefault="00DD6019" w:rsidP="00DD6019">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0815521573</w:t>
      </w:r>
    </w:p>
    <w:p w14:paraId="3851C3FD" w14:textId="77777777" w:rsidR="00DD6019" w:rsidRDefault="00DD6019" w:rsidP="00DD601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Basilicata, Calabria, Puglia, Sicilia</w:t>
      </w:r>
    </w:p>
    <w:p w14:paraId="33D899DA" w14:textId="77777777" w:rsidR="00DD6019" w:rsidRDefault="00DD6019" w:rsidP="00DD6019">
      <w:pPr>
        <w:widowControl w:val="0"/>
        <w:tabs>
          <w:tab w:val="left" w:pos="90"/>
        </w:tabs>
        <w:rPr>
          <w:snapToGrid w:val="0"/>
          <w:color w:val="000000"/>
        </w:rPr>
      </w:pPr>
    </w:p>
    <w:p w14:paraId="17930AFA" w14:textId="77777777" w:rsidR="00DD6019" w:rsidRDefault="00DD6019" w:rsidP="00DD6019">
      <w:pPr>
        <w:widowControl w:val="0"/>
        <w:tabs>
          <w:tab w:val="left" w:pos="90"/>
        </w:tabs>
        <w:rPr>
          <w:snapToGrid w:val="0"/>
          <w:color w:val="000000"/>
        </w:rPr>
      </w:pPr>
      <w:r>
        <w:rPr>
          <w:snapToGrid w:val="0"/>
          <w:color w:val="000000"/>
        </w:rPr>
        <w:t>Signor ALBERTO CAROTENUTO, Console Generale Onorario (</w:t>
      </w:r>
      <w:r w:rsidR="00E55DD3">
        <w:rPr>
          <w:snapToGrid w:val="0"/>
          <w:color w:val="000000"/>
        </w:rPr>
        <w:t>Rinnovo e</w:t>
      </w:r>
      <w:r>
        <w:rPr>
          <w:snapToGrid w:val="0"/>
          <w:color w:val="000000"/>
        </w:rPr>
        <w:t xml:space="preserve">xequatur </w:t>
      </w:r>
      <w:r w:rsidR="00E55DD3">
        <w:rPr>
          <w:snapToGrid w:val="0"/>
          <w:color w:val="000000"/>
        </w:rPr>
        <w:t>31 maggio 2024</w:t>
      </w:r>
      <w:r>
        <w:rPr>
          <w:snapToGrid w:val="0"/>
          <w:color w:val="000000"/>
        </w:rPr>
        <w:t>)</w:t>
      </w:r>
    </w:p>
    <w:p w14:paraId="7F18D6EF" w14:textId="77777777" w:rsidR="00DD6019" w:rsidRDefault="00DD6019" w:rsidP="00DD6019">
      <w:pPr>
        <w:widowControl w:val="0"/>
        <w:tabs>
          <w:tab w:val="left" w:pos="90"/>
        </w:tabs>
        <w:rPr>
          <w:snapToGrid w:val="0"/>
          <w:color w:val="000000"/>
        </w:rPr>
      </w:pPr>
    </w:p>
    <w:p w14:paraId="76FA7EEA" w14:textId="77777777" w:rsidR="000818F0" w:rsidRDefault="000818F0" w:rsidP="000818F0">
      <w:pPr>
        <w:pStyle w:val="Default"/>
      </w:pPr>
    </w:p>
    <w:p w14:paraId="02E3CD06" w14:textId="77777777" w:rsidR="004944D8" w:rsidRDefault="004944D8">
      <w:pPr>
        <w:widowControl w:val="0"/>
        <w:tabs>
          <w:tab w:val="left" w:pos="90"/>
        </w:tabs>
        <w:jc w:val="center"/>
        <w:rPr>
          <w:snapToGrid w:val="0"/>
          <w:color w:val="000000"/>
        </w:rPr>
      </w:pPr>
    </w:p>
    <w:p w14:paraId="783D15F3" w14:textId="77777777" w:rsidR="004944D8" w:rsidRDefault="004944D8">
      <w:pPr>
        <w:widowControl w:val="0"/>
        <w:tabs>
          <w:tab w:val="left" w:pos="90"/>
        </w:tabs>
        <w:jc w:val="center"/>
        <w:rPr>
          <w:snapToGrid w:val="0"/>
          <w:color w:val="000000"/>
        </w:rPr>
      </w:pPr>
    </w:p>
    <w:p w14:paraId="5A800304" w14:textId="77777777" w:rsidR="004944D8" w:rsidRDefault="004944D8">
      <w:pPr>
        <w:widowControl w:val="0"/>
        <w:tabs>
          <w:tab w:val="left" w:pos="90"/>
        </w:tabs>
        <w:jc w:val="center"/>
        <w:rPr>
          <w:snapToGrid w:val="0"/>
          <w:color w:val="000000"/>
        </w:rPr>
      </w:pPr>
    </w:p>
    <w:p w14:paraId="7C00850B" w14:textId="77777777" w:rsidR="004944D8" w:rsidRDefault="00D807D0" w:rsidP="00D807D0">
      <w:pPr>
        <w:widowControl w:val="0"/>
        <w:tabs>
          <w:tab w:val="left" w:pos="90"/>
        </w:tabs>
        <w:jc w:val="right"/>
        <w:rPr>
          <w:b/>
          <w:snapToGrid w:val="0"/>
          <w:color w:val="000000"/>
        </w:rPr>
      </w:pPr>
      <w:r>
        <w:rPr>
          <w:snapToGrid w:val="0"/>
          <w:color w:val="000000"/>
        </w:rPr>
        <w:br w:type="page"/>
      </w:r>
      <w:r w:rsidR="004944D8">
        <w:rPr>
          <w:b/>
          <w:snapToGrid w:val="0"/>
          <w:color w:val="000000"/>
          <w:sz w:val="16"/>
        </w:rPr>
        <w:t>GIBUTI</w:t>
      </w:r>
    </w:p>
    <w:p w14:paraId="3AFCF9F9" w14:textId="77777777" w:rsidR="004944D8" w:rsidRDefault="004944D8">
      <w:pPr>
        <w:widowControl w:val="0"/>
        <w:tabs>
          <w:tab w:val="left" w:pos="90"/>
        </w:tabs>
        <w:spacing w:before="60"/>
        <w:rPr>
          <w:b/>
          <w:snapToGrid w:val="0"/>
          <w:color w:val="000080"/>
          <w:sz w:val="32"/>
        </w:rPr>
      </w:pPr>
    </w:p>
    <w:p w14:paraId="160E8C6B"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22912" behindDoc="0" locked="0" layoutInCell="1" allowOverlap="1" wp14:anchorId="75AF3A46" wp14:editId="5E5B87C3">
            <wp:simplePos x="0" y="0"/>
            <wp:positionH relativeFrom="column">
              <wp:posOffset>5787390</wp:posOffset>
            </wp:positionH>
            <wp:positionV relativeFrom="paragraph">
              <wp:posOffset>18415</wp:posOffset>
            </wp:positionV>
            <wp:extent cx="702310" cy="467995"/>
            <wp:effectExtent l="19050" t="19050" r="2540" b="8255"/>
            <wp:wrapNone/>
            <wp:docPr id="346"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1"/>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GIBUTI </w:t>
      </w:r>
    </w:p>
    <w:p w14:paraId="472D98DF"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B4E7F1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D6EC4F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giugno</w:t>
      </w:r>
    </w:p>
    <w:p w14:paraId="2D87EEC2" w14:textId="77777777" w:rsidR="004944D8" w:rsidRDefault="004944D8">
      <w:pPr>
        <w:widowControl w:val="0"/>
        <w:tabs>
          <w:tab w:val="left" w:pos="90"/>
        </w:tabs>
        <w:jc w:val="center"/>
        <w:rPr>
          <w:b/>
          <w:snapToGrid w:val="0"/>
          <w:color w:val="000080"/>
          <w:u w:val="single"/>
        </w:rPr>
      </w:pPr>
    </w:p>
    <w:p w14:paraId="52DF61F1" w14:textId="77777777" w:rsidR="00676BA0" w:rsidRDefault="00676BA0">
      <w:pPr>
        <w:widowControl w:val="0"/>
        <w:tabs>
          <w:tab w:val="left" w:pos="90"/>
        </w:tabs>
        <w:jc w:val="center"/>
        <w:rPr>
          <w:snapToGrid w:val="0"/>
          <w:color w:val="000000"/>
        </w:rPr>
      </w:pPr>
    </w:p>
    <w:p w14:paraId="5EBD2FBE" w14:textId="77777777" w:rsidR="004944D8" w:rsidRDefault="004944D8">
      <w:pPr>
        <w:widowControl w:val="0"/>
        <w:tabs>
          <w:tab w:val="left" w:pos="90"/>
        </w:tabs>
        <w:jc w:val="center"/>
        <w:rPr>
          <w:snapToGrid w:val="0"/>
          <w:color w:val="000000"/>
        </w:rPr>
      </w:pPr>
    </w:p>
    <w:p w14:paraId="1ADD7A05" w14:textId="77777777" w:rsidR="00A918FF" w:rsidRDefault="00A918FF" w:rsidP="00A918FF">
      <w:pPr>
        <w:widowControl w:val="0"/>
        <w:tabs>
          <w:tab w:val="left" w:pos="90"/>
        </w:tabs>
        <w:rPr>
          <w:b/>
          <w:snapToGrid w:val="0"/>
          <w:color w:val="000080"/>
          <w:sz w:val="26"/>
          <w:u w:val="single"/>
        </w:rPr>
      </w:pPr>
      <w:r>
        <w:rPr>
          <w:b/>
          <w:snapToGrid w:val="0"/>
          <w:color w:val="000080"/>
          <w:u w:val="single"/>
        </w:rPr>
        <w:t xml:space="preserve">ROMA - CONSOLATO ONORARIO   </w:t>
      </w:r>
    </w:p>
    <w:p w14:paraId="3D9EDE2B" w14:textId="77777777" w:rsidR="00A918FF" w:rsidRDefault="00A918FF" w:rsidP="00A918FF">
      <w:pPr>
        <w:widowControl w:val="0"/>
        <w:tabs>
          <w:tab w:val="left" w:pos="90"/>
          <w:tab w:val="left" w:pos="2321"/>
        </w:tabs>
        <w:rPr>
          <w:b/>
          <w:snapToGrid w:val="0"/>
          <w:color w:val="000000"/>
        </w:rPr>
      </w:pPr>
    </w:p>
    <w:p w14:paraId="12BDF4FC" w14:textId="77777777" w:rsidR="00A918FF" w:rsidRDefault="00A918FF" w:rsidP="00A918FF">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 xml:space="preserve"> </w:t>
      </w:r>
    </w:p>
    <w:p w14:paraId="1C6C2777" w14:textId="77777777" w:rsidR="00A918FF" w:rsidRDefault="00A918FF" w:rsidP="00A918FF">
      <w:pPr>
        <w:widowControl w:val="0"/>
        <w:tabs>
          <w:tab w:val="left" w:pos="90"/>
          <w:tab w:val="left" w:pos="2321"/>
        </w:tabs>
        <w:rPr>
          <w:snapToGrid w:val="0"/>
          <w:color w:val="000000"/>
          <w:sz w:val="23"/>
        </w:rPr>
      </w:pPr>
    </w:p>
    <w:p w14:paraId="7C32B161" w14:textId="77777777" w:rsidR="00A918FF" w:rsidRDefault="00A918FF" w:rsidP="00A918F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3FCBDC6F" w14:textId="77777777" w:rsidR="00A918FF" w:rsidRDefault="00A918FF" w:rsidP="00A918FF">
      <w:pPr>
        <w:widowControl w:val="0"/>
        <w:tabs>
          <w:tab w:val="left" w:pos="90"/>
        </w:tabs>
        <w:rPr>
          <w:snapToGrid w:val="0"/>
          <w:color w:val="000000"/>
        </w:rPr>
      </w:pPr>
    </w:p>
    <w:p w14:paraId="0AD47474" w14:textId="77777777" w:rsidR="00A918FF" w:rsidRDefault="00A918FF" w:rsidP="00A918FF">
      <w:pPr>
        <w:widowControl w:val="0"/>
        <w:tabs>
          <w:tab w:val="left" w:pos="90"/>
        </w:tabs>
        <w:rPr>
          <w:snapToGrid w:val="0"/>
          <w:color w:val="000000"/>
        </w:rPr>
      </w:pPr>
      <w:r>
        <w:rPr>
          <w:snapToGrid w:val="0"/>
          <w:color w:val="000000"/>
        </w:rPr>
        <w:t>Signor MARCO MIRAGLIA, Console Onorario (Exequatur 8 aprile 2024)</w:t>
      </w:r>
    </w:p>
    <w:p w14:paraId="13844FB9" w14:textId="77777777" w:rsidR="00A918FF" w:rsidRDefault="00A918FF" w:rsidP="00A918FF">
      <w:pPr>
        <w:widowControl w:val="0"/>
        <w:tabs>
          <w:tab w:val="left" w:pos="90"/>
        </w:tabs>
        <w:rPr>
          <w:snapToGrid w:val="0"/>
          <w:color w:val="000000"/>
        </w:rPr>
      </w:pPr>
    </w:p>
    <w:p w14:paraId="55F32DEB" w14:textId="77777777" w:rsidR="004944D8" w:rsidRDefault="004944D8">
      <w:pPr>
        <w:widowControl w:val="0"/>
        <w:tabs>
          <w:tab w:val="left" w:pos="90"/>
        </w:tabs>
        <w:jc w:val="center"/>
        <w:rPr>
          <w:snapToGrid w:val="0"/>
          <w:color w:val="000000"/>
        </w:rPr>
      </w:pPr>
    </w:p>
    <w:p w14:paraId="6D3575AC" w14:textId="77777777" w:rsidR="004944D8" w:rsidRDefault="004944D8">
      <w:pPr>
        <w:widowControl w:val="0"/>
        <w:tabs>
          <w:tab w:val="left" w:pos="90"/>
        </w:tabs>
        <w:jc w:val="center"/>
        <w:rPr>
          <w:snapToGrid w:val="0"/>
          <w:color w:val="000000"/>
        </w:rPr>
      </w:pPr>
    </w:p>
    <w:p w14:paraId="36F03781" w14:textId="77777777" w:rsidR="004944D8" w:rsidRDefault="004944D8">
      <w:pPr>
        <w:widowControl w:val="0"/>
        <w:tabs>
          <w:tab w:val="left" w:pos="90"/>
        </w:tabs>
        <w:jc w:val="center"/>
        <w:rPr>
          <w:snapToGrid w:val="0"/>
          <w:color w:val="000000"/>
        </w:rPr>
      </w:pPr>
    </w:p>
    <w:p w14:paraId="388E189F" w14:textId="77777777" w:rsidR="004944D8" w:rsidRDefault="004944D8">
      <w:pPr>
        <w:widowControl w:val="0"/>
        <w:tabs>
          <w:tab w:val="left" w:pos="90"/>
        </w:tabs>
        <w:jc w:val="center"/>
        <w:rPr>
          <w:snapToGrid w:val="0"/>
          <w:color w:val="000000"/>
        </w:rPr>
      </w:pPr>
    </w:p>
    <w:p w14:paraId="3E534D8D"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GIORDANIA</w:t>
      </w:r>
    </w:p>
    <w:p w14:paraId="1CD2E02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3936" behindDoc="0" locked="0" layoutInCell="0" allowOverlap="1" wp14:anchorId="78743940" wp14:editId="1DC53E4B">
            <wp:simplePos x="0" y="0"/>
            <wp:positionH relativeFrom="column">
              <wp:posOffset>5553710</wp:posOffset>
            </wp:positionH>
            <wp:positionV relativeFrom="paragraph">
              <wp:posOffset>158115</wp:posOffset>
            </wp:positionV>
            <wp:extent cx="935990" cy="467995"/>
            <wp:effectExtent l="19050" t="19050" r="0" b="8255"/>
            <wp:wrapNone/>
            <wp:docPr id="345"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2"/>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0ED3DE2" w14:textId="77777777" w:rsidR="004944D8" w:rsidRDefault="004944D8">
      <w:pPr>
        <w:widowControl w:val="0"/>
        <w:tabs>
          <w:tab w:val="left" w:pos="90"/>
        </w:tabs>
        <w:rPr>
          <w:b/>
          <w:snapToGrid w:val="0"/>
          <w:color w:val="000080"/>
          <w:sz w:val="39"/>
        </w:rPr>
      </w:pPr>
      <w:r>
        <w:rPr>
          <w:b/>
          <w:snapToGrid w:val="0"/>
          <w:color w:val="000080"/>
          <w:sz w:val="32"/>
        </w:rPr>
        <w:t xml:space="preserve">GIORDANIA </w:t>
      </w:r>
    </w:p>
    <w:p w14:paraId="086BF686" w14:textId="77777777" w:rsidR="004944D8" w:rsidRDefault="004944D8">
      <w:pPr>
        <w:widowControl w:val="0"/>
        <w:tabs>
          <w:tab w:val="left" w:pos="90"/>
        </w:tabs>
        <w:rPr>
          <w:b/>
          <w:snapToGrid w:val="0"/>
          <w:color w:val="000080"/>
          <w:sz w:val="28"/>
        </w:rPr>
      </w:pPr>
      <w:r>
        <w:rPr>
          <w:b/>
          <w:snapToGrid w:val="0"/>
          <w:color w:val="000080"/>
          <w:sz w:val="22"/>
        </w:rPr>
        <w:t xml:space="preserve">Regno Hascemita di    </w:t>
      </w:r>
    </w:p>
    <w:p w14:paraId="30DD29F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FA0379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maggio</w:t>
      </w:r>
    </w:p>
    <w:p w14:paraId="308222B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B7A34B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Giuseppe Marchi, 1/b - 00161 Roma </w:t>
      </w:r>
    </w:p>
    <w:p w14:paraId="6A45752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0686205303-4-5 - Fax 068606122  </w:t>
      </w:r>
    </w:p>
    <w:p w14:paraId="05ACFC4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976EBD">
        <w:rPr>
          <w:snapToGrid w:val="0"/>
          <w:color w:val="000000"/>
        </w:rPr>
        <w:t xml:space="preserve"> roma@fm.gov.jo</w:t>
      </w:r>
    </w:p>
    <w:p w14:paraId="58568A07"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0AFA19C5" w14:textId="77777777" w:rsidR="004944D8" w:rsidRDefault="004944D8">
      <w:pPr>
        <w:widowControl w:val="0"/>
        <w:tabs>
          <w:tab w:val="left" w:pos="90"/>
        </w:tabs>
        <w:rPr>
          <w:snapToGrid w:val="0"/>
          <w:color w:val="000000"/>
        </w:rPr>
      </w:pPr>
    </w:p>
    <w:p w14:paraId="37BB4B45" w14:textId="77777777" w:rsidR="00F77D22" w:rsidRDefault="00F77D22">
      <w:pPr>
        <w:widowControl w:val="0"/>
        <w:tabs>
          <w:tab w:val="left" w:pos="90"/>
        </w:tabs>
        <w:rPr>
          <w:b/>
          <w:snapToGrid w:val="0"/>
          <w:color w:val="000080"/>
          <w:u w:val="single"/>
        </w:rPr>
      </w:pPr>
    </w:p>
    <w:p w14:paraId="27437274" w14:textId="77777777" w:rsidR="004944D8" w:rsidRDefault="004944D8">
      <w:pPr>
        <w:widowControl w:val="0"/>
        <w:tabs>
          <w:tab w:val="left" w:pos="90"/>
        </w:tabs>
        <w:rPr>
          <w:b/>
          <w:snapToGrid w:val="0"/>
          <w:color w:val="000080"/>
          <w:u w:val="single"/>
        </w:rPr>
      </w:pPr>
    </w:p>
    <w:p w14:paraId="618AA48E"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1ED7C251" w14:textId="77777777" w:rsidR="002D40FC" w:rsidRDefault="002D40FC">
      <w:pPr>
        <w:widowControl w:val="0"/>
        <w:tabs>
          <w:tab w:val="left" w:pos="90"/>
          <w:tab w:val="left" w:pos="2321"/>
        </w:tabs>
        <w:spacing w:before="40"/>
        <w:rPr>
          <w:b/>
          <w:snapToGrid w:val="0"/>
          <w:color w:val="000000"/>
        </w:rPr>
      </w:pPr>
    </w:p>
    <w:p w14:paraId="56465206" w14:textId="77777777" w:rsidR="003742B4" w:rsidRDefault="003742B4">
      <w:pPr>
        <w:widowControl w:val="0"/>
        <w:tabs>
          <w:tab w:val="left" w:pos="90"/>
          <w:tab w:val="left" w:pos="2321"/>
        </w:tabs>
        <w:spacing w:before="40"/>
        <w:rPr>
          <w:snapToGrid w:val="0"/>
        </w:rPr>
      </w:pPr>
      <w:r>
        <w:rPr>
          <w:b/>
          <w:snapToGrid w:val="0"/>
          <w:color w:val="000000"/>
        </w:rPr>
        <w:t>Indirizzo</w:t>
      </w:r>
      <w:r>
        <w:rPr>
          <w:rFonts w:ascii="MS Sans Serif" w:hAnsi="MS Sans Serif"/>
          <w:snapToGrid w:val="0"/>
          <w:sz w:val="24"/>
        </w:rPr>
        <w:tab/>
      </w:r>
      <w:r w:rsidR="006F147A" w:rsidRPr="006F147A">
        <w:rPr>
          <w:snapToGrid w:val="0"/>
        </w:rPr>
        <w:t>Via Giotto</w:t>
      </w:r>
      <w:r w:rsidRPr="003742B4">
        <w:rPr>
          <w:snapToGrid w:val="0"/>
        </w:rPr>
        <w:t xml:space="preserve">, </w:t>
      </w:r>
      <w:r w:rsidR="00191B80">
        <w:rPr>
          <w:snapToGrid w:val="0"/>
        </w:rPr>
        <w:t>26</w:t>
      </w:r>
      <w:r w:rsidRPr="003742B4">
        <w:rPr>
          <w:snapToGrid w:val="0"/>
        </w:rPr>
        <w:t xml:space="preserve"> </w:t>
      </w:r>
      <w:r>
        <w:rPr>
          <w:snapToGrid w:val="0"/>
        </w:rPr>
        <w:t>–</w:t>
      </w:r>
      <w:r>
        <w:rPr>
          <w:rFonts w:ascii="MS Sans Serif" w:hAnsi="MS Sans Serif"/>
          <w:snapToGrid w:val="0"/>
          <w:sz w:val="24"/>
        </w:rPr>
        <w:t xml:space="preserve"> </w:t>
      </w:r>
      <w:r w:rsidR="006F147A" w:rsidRPr="006F147A">
        <w:rPr>
          <w:snapToGrid w:val="0"/>
        </w:rPr>
        <w:t>20145</w:t>
      </w:r>
      <w:r w:rsidRPr="003742B4">
        <w:rPr>
          <w:snapToGrid w:val="0"/>
        </w:rPr>
        <w:t xml:space="preserve"> </w:t>
      </w:r>
      <w:r w:rsidR="006F147A" w:rsidRPr="006F147A">
        <w:rPr>
          <w:snapToGrid w:val="0"/>
        </w:rPr>
        <w:t>Milano</w:t>
      </w:r>
    </w:p>
    <w:p w14:paraId="62C59DA6" w14:textId="77777777" w:rsidR="003742B4" w:rsidRDefault="003742B4">
      <w:pPr>
        <w:widowControl w:val="0"/>
        <w:tabs>
          <w:tab w:val="left" w:pos="90"/>
          <w:tab w:val="left" w:pos="2321"/>
        </w:tabs>
        <w:spacing w:before="40"/>
        <w:rPr>
          <w:snapToGrid w:val="0"/>
        </w:rPr>
      </w:pPr>
      <w:r>
        <w:rPr>
          <w:snapToGrid w:val="0"/>
        </w:rPr>
        <w:tab/>
      </w:r>
      <w:r>
        <w:rPr>
          <w:snapToGrid w:val="0"/>
        </w:rPr>
        <w:tab/>
        <w:t xml:space="preserve">Tel. </w:t>
      </w:r>
      <w:r w:rsidR="006F147A" w:rsidRPr="006F147A">
        <w:rPr>
          <w:snapToGrid w:val="0"/>
        </w:rPr>
        <w:t>02</w:t>
      </w:r>
      <w:r w:rsidR="006F147A">
        <w:rPr>
          <w:snapToGrid w:val="0"/>
        </w:rPr>
        <w:t xml:space="preserve">437300 </w:t>
      </w:r>
      <w:r>
        <w:rPr>
          <w:snapToGrid w:val="0"/>
        </w:rPr>
        <w:t xml:space="preserve">– Fax </w:t>
      </w:r>
      <w:r w:rsidR="006F147A" w:rsidRPr="006F147A">
        <w:rPr>
          <w:snapToGrid w:val="0"/>
        </w:rPr>
        <w:t>02</w:t>
      </w:r>
      <w:r w:rsidR="006F147A">
        <w:rPr>
          <w:snapToGrid w:val="0"/>
        </w:rPr>
        <w:t>48106563</w:t>
      </w:r>
    </w:p>
    <w:p w14:paraId="523DD19B" w14:textId="77777777" w:rsidR="006F147A" w:rsidRPr="003742B4" w:rsidRDefault="006F147A">
      <w:pPr>
        <w:widowControl w:val="0"/>
        <w:tabs>
          <w:tab w:val="left" w:pos="90"/>
          <w:tab w:val="left" w:pos="2321"/>
        </w:tabs>
        <w:spacing w:before="40"/>
        <w:rPr>
          <w:snapToGrid w:val="0"/>
        </w:rPr>
      </w:pPr>
      <w:r>
        <w:rPr>
          <w:snapToGrid w:val="0"/>
        </w:rPr>
        <w:tab/>
      </w:r>
      <w:r>
        <w:rPr>
          <w:snapToGrid w:val="0"/>
        </w:rPr>
        <w:tab/>
        <w:t>E-mail  info@consolatogiordania.it</w:t>
      </w:r>
    </w:p>
    <w:p w14:paraId="289EFB2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7615EAD2" w14:textId="77777777" w:rsidR="003742B4" w:rsidRDefault="003742B4">
      <w:pPr>
        <w:widowControl w:val="0"/>
        <w:tabs>
          <w:tab w:val="left" w:pos="2321"/>
        </w:tabs>
        <w:rPr>
          <w:rFonts w:ascii="MS Sans Serif" w:hAnsi="MS Sans Serif"/>
          <w:snapToGrid w:val="0"/>
          <w:sz w:val="24"/>
        </w:rPr>
      </w:pPr>
    </w:p>
    <w:p w14:paraId="41DE6A75" w14:textId="77777777" w:rsidR="004944D8" w:rsidRPr="00CD62D1" w:rsidRDefault="003742B4">
      <w:pPr>
        <w:widowControl w:val="0"/>
        <w:tabs>
          <w:tab w:val="left" w:pos="2321"/>
        </w:tabs>
        <w:rPr>
          <w:snapToGrid w:val="0"/>
          <w:color w:val="000000"/>
        </w:rPr>
      </w:pPr>
      <w:r w:rsidRPr="00CD62D1">
        <w:rPr>
          <w:snapToGrid w:val="0"/>
        </w:rPr>
        <w:t xml:space="preserve">Signor KHALED </w:t>
      </w:r>
      <w:r w:rsidR="00704A36" w:rsidRPr="00CD62D1">
        <w:rPr>
          <w:snapToGrid w:val="0"/>
        </w:rPr>
        <w:t xml:space="preserve">MOHAMMED </w:t>
      </w:r>
      <w:r w:rsidRPr="00CD62D1">
        <w:rPr>
          <w:snapToGrid w:val="0"/>
        </w:rPr>
        <w:t>AL WEHSHEH, Console Onorario (</w:t>
      </w:r>
      <w:r w:rsidR="00DF5206" w:rsidRPr="00CD62D1">
        <w:rPr>
          <w:snapToGrid w:val="0"/>
        </w:rPr>
        <w:t xml:space="preserve">Rinnovo exequatur </w:t>
      </w:r>
      <w:r w:rsidR="00EC313A" w:rsidRPr="00CD62D1">
        <w:rPr>
          <w:snapToGrid w:val="0"/>
        </w:rPr>
        <w:t>14 settembre 2023</w:t>
      </w:r>
      <w:r w:rsidRPr="00CD62D1">
        <w:rPr>
          <w:snapToGrid w:val="0"/>
        </w:rPr>
        <w:t>)</w:t>
      </w:r>
    </w:p>
    <w:p w14:paraId="0CA6E133" w14:textId="77777777" w:rsidR="00AE2CD6" w:rsidRPr="00CD62D1" w:rsidRDefault="00AE2CD6">
      <w:pPr>
        <w:widowControl w:val="0"/>
        <w:tabs>
          <w:tab w:val="left" w:pos="90"/>
        </w:tabs>
        <w:spacing w:before="23"/>
        <w:rPr>
          <w:snapToGrid w:val="0"/>
          <w:color w:val="000000"/>
        </w:rPr>
      </w:pPr>
    </w:p>
    <w:p w14:paraId="791A1B12" w14:textId="77777777" w:rsidR="00AE2CD6" w:rsidRPr="00CD62D1" w:rsidRDefault="00AE2CD6">
      <w:pPr>
        <w:widowControl w:val="0"/>
        <w:tabs>
          <w:tab w:val="left" w:pos="90"/>
        </w:tabs>
        <w:spacing w:before="23"/>
        <w:rPr>
          <w:snapToGrid w:val="0"/>
          <w:color w:val="000000"/>
        </w:rPr>
      </w:pPr>
    </w:p>
    <w:p w14:paraId="798D6E8E" w14:textId="77777777" w:rsidR="00AE2CD6" w:rsidRPr="00CD62D1" w:rsidRDefault="00AE2CD6">
      <w:pPr>
        <w:widowControl w:val="0"/>
        <w:tabs>
          <w:tab w:val="left" w:pos="90"/>
        </w:tabs>
        <w:spacing w:before="23"/>
        <w:rPr>
          <w:snapToGrid w:val="0"/>
          <w:color w:val="000000"/>
          <w:sz w:val="26"/>
        </w:rPr>
      </w:pPr>
    </w:p>
    <w:p w14:paraId="41D748E1" w14:textId="77777777" w:rsidR="004944D8" w:rsidRPr="00CD62D1" w:rsidRDefault="004944D8">
      <w:pPr>
        <w:widowControl w:val="0"/>
        <w:tabs>
          <w:tab w:val="left" w:pos="90"/>
        </w:tabs>
        <w:jc w:val="center"/>
        <w:rPr>
          <w:snapToGrid w:val="0"/>
          <w:color w:val="000000"/>
        </w:rPr>
      </w:pPr>
    </w:p>
    <w:p w14:paraId="7B13ACFC" w14:textId="77777777" w:rsidR="004944D8" w:rsidRPr="00CD62D1" w:rsidRDefault="004944D8">
      <w:pPr>
        <w:widowControl w:val="0"/>
        <w:tabs>
          <w:tab w:val="left" w:pos="90"/>
        </w:tabs>
        <w:jc w:val="center"/>
        <w:rPr>
          <w:snapToGrid w:val="0"/>
          <w:color w:val="000000"/>
        </w:rPr>
      </w:pPr>
    </w:p>
    <w:p w14:paraId="3CE04A2A" w14:textId="77777777" w:rsidR="004944D8" w:rsidRPr="00CD62D1" w:rsidRDefault="004944D8">
      <w:pPr>
        <w:widowControl w:val="0"/>
        <w:tabs>
          <w:tab w:val="left" w:pos="90"/>
        </w:tabs>
        <w:jc w:val="center"/>
        <w:rPr>
          <w:snapToGrid w:val="0"/>
          <w:color w:val="000000"/>
        </w:rPr>
      </w:pPr>
    </w:p>
    <w:p w14:paraId="038A0899" w14:textId="77777777" w:rsidR="004944D8" w:rsidRPr="00CD62D1" w:rsidRDefault="004944D8">
      <w:pPr>
        <w:widowControl w:val="0"/>
        <w:tabs>
          <w:tab w:val="left" w:pos="90"/>
        </w:tabs>
        <w:jc w:val="center"/>
        <w:rPr>
          <w:snapToGrid w:val="0"/>
          <w:color w:val="000000"/>
        </w:rPr>
      </w:pPr>
    </w:p>
    <w:p w14:paraId="6178992A" w14:textId="77777777" w:rsidR="004944D8" w:rsidRPr="00CD62D1" w:rsidRDefault="004944D8">
      <w:pPr>
        <w:widowControl w:val="0"/>
        <w:tabs>
          <w:tab w:val="left" w:pos="90"/>
        </w:tabs>
        <w:jc w:val="center"/>
        <w:rPr>
          <w:snapToGrid w:val="0"/>
          <w:color w:val="000000"/>
        </w:rPr>
      </w:pPr>
    </w:p>
    <w:p w14:paraId="6A98DA50" w14:textId="77777777" w:rsidR="004944D8" w:rsidRPr="00CD62D1" w:rsidRDefault="004944D8">
      <w:pPr>
        <w:widowControl w:val="0"/>
        <w:tabs>
          <w:tab w:val="left" w:pos="90"/>
        </w:tabs>
        <w:jc w:val="center"/>
        <w:rPr>
          <w:snapToGrid w:val="0"/>
          <w:color w:val="000000"/>
        </w:rPr>
      </w:pPr>
    </w:p>
    <w:p w14:paraId="04FC2B26" w14:textId="77777777" w:rsidR="004944D8" w:rsidRPr="00CD62D1" w:rsidRDefault="004944D8">
      <w:pPr>
        <w:widowControl w:val="0"/>
        <w:tabs>
          <w:tab w:val="left" w:pos="90"/>
        </w:tabs>
        <w:jc w:val="center"/>
        <w:rPr>
          <w:snapToGrid w:val="0"/>
          <w:color w:val="000000"/>
        </w:rPr>
      </w:pPr>
    </w:p>
    <w:p w14:paraId="590FFC7D" w14:textId="77777777" w:rsidR="004944D8" w:rsidRPr="00CD62D1" w:rsidRDefault="004944D8">
      <w:pPr>
        <w:widowControl w:val="0"/>
        <w:tabs>
          <w:tab w:val="left" w:pos="90"/>
        </w:tabs>
        <w:jc w:val="center"/>
        <w:rPr>
          <w:snapToGrid w:val="0"/>
          <w:color w:val="000000"/>
        </w:rPr>
      </w:pPr>
    </w:p>
    <w:p w14:paraId="55561D47" w14:textId="77777777" w:rsidR="004944D8" w:rsidRPr="00CD62D1" w:rsidRDefault="004944D8">
      <w:pPr>
        <w:widowControl w:val="0"/>
        <w:tabs>
          <w:tab w:val="left" w:pos="90"/>
        </w:tabs>
        <w:jc w:val="center"/>
        <w:rPr>
          <w:snapToGrid w:val="0"/>
          <w:color w:val="000000"/>
        </w:rPr>
      </w:pPr>
    </w:p>
    <w:p w14:paraId="63AE0CC6" w14:textId="77777777" w:rsidR="004944D8" w:rsidRPr="00CD62D1" w:rsidRDefault="004944D8">
      <w:pPr>
        <w:widowControl w:val="0"/>
        <w:tabs>
          <w:tab w:val="left" w:pos="90"/>
        </w:tabs>
        <w:jc w:val="center"/>
        <w:rPr>
          <w:snapToGrid w:val="0"/>
          <w:color w:val="000000"/>
        </w:rPr>
      </w:pPr>
    </w:p>
    <w:p w14:paraId="272CFBEC" w14:textId="77777777" w:rsidR="004944D8" w:rsidRPr="00CD62D1" w:rsidRDefault="004944D8">
      <w:pPr>
        <w:widowControl w:val="0"/>
        <w:tabs>
          <w:tab w:val="left" w:pos="90"/>
        </w:tabs>
        <w:jc w:val="center"/>
        <w:rPr>
          <w:snapToGrid w:val="0"/>
          <w:color w:val="000000"/>
        </w:rPr>
      </w:pPr>
    </w:p>
    <w:p w14:paraId="03C9471C" w14:textId="77777777" w:rsidR="004944D8" w:rsidRPr="00CD62D1" w:rsidRDefault="004944D8">
      <w:pPr>
        <w:widowControl w:val="0"/>
        <w:tabs>
          <w:tab w:val="left" w:pos="90"/>
        </w:tabs>
        <w:jc w:val="center"/>
        <w:rPr>
          <w:snapToGrid w:val="0"/>
          <w:color w:val="000000"/>
        </w:rPr>
      </w:pPr>
    </w:p>
    <w:p w14:paraId="5BB99D64" w14:textId="77777777" w:rsidR="004944D8" w:rsidRPr="00CD62D1" w:rsidRDefault="004944D8">
      <w:pPr>
        <w:widowControl w:val="0"/>
        <w:tabs>
          <w:tab w:val="left" w:pos="90"/>
        </w:tabs>
        <w:jc w:val="center"/>
        <w:rPr>
          <w:snapToGrid w:val="0"/>
          <w:color w:val="000000"/>
        </w:rPr>
      </w:pPr>
    </w:p>
    <w:p w14:paraId="7AD7E336" w14:textId="77777777" w:rsidR="004944D8" w:rsidRPr="00CD62D1" w:rsidRDefault="004944D8">
      <w:pPr>
        <w:widowControl w:val="0"/>
        <w:tabs>
          <w:tab w:val="left" w:pos="90"/>
        </w:tabs>
        <w:jc w:val="center"/>
        <w:rPr>
          <w:snapToGrid w:val="0"/>
          <w:color w:val="000000"/>
        </w:rPr>
      </w:pPr>
    </w:p>
    <w:p w14:paraId="47347F4F" w14:textId="77777777" w:rsidR="004944D8" w:rsidRDefault="004944D8">
      <w:pPr>
        <w:widowControl w:val="0"/>
        <w:tabs>
          <w:tab w:val="left" w:pos="90"/>
        </w:tabs>
        <w:jc w:val="right"/>
        <w:rPr>
          <w:b/>
          <w:snapToGrid w:val="0"/>
          <w:color w:val="000000"/>
          <w:sz w:val="16"/>
        </w:rPr>
      </w:pPr>
      <w:r w:rsidRPr="00CD62D1">
        <w:rPr>
          <w:rFonts w:ascii="MS Sans Serif" w:hAnsi="MS Sans Serif"/>
          <w:snapToGrid w:val="0"/>
          <w:sz w:val="24"/>
        </w:rPr>
        <w:br w:type="page"/>
      </w:r>
      <w:r>
        <w:rPr>
          <w:b/>
          <w:snapToGrid w:val="0"/>
          <w:color w:val="000000"/>
          <w:sz w:val="16"/>
        </w:rPr>
        <w:t>GRAN BRETAGNA</w:t>
      </w:r>
    </w:p>
    <w:p w14:paraId="4404DABB" w14:textId="77777777" w:rsidR="004944D8" w:rsidRDefault="004944D8">
      <w:pPr>
        <w:widowControl w:val="0"/>
        <w:tabs>
          <w:tab w:val="left" w:pos="90"/>
        </w:tabs>
        <w:rPr>
          <w:b/>
          <w:snapToGrid w:val="0"/>
          <w:color w:val="000000"/>
        </w:rPr>
      </w:pPr>
    </w:p>
    <w:p w14:paraId="09481A6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4960" behindDoc="0" locked="0" layoutInCell="1" allowOverlap="1" wp14:anchorId="32F38868" wp14:editId="43C4CA5C">
            <wp:simplePos x="0" y="0"/>
            <wp:positionH relativeFrom="column">
              <wp:posOffset>5544185</wp:posOffset>
            </wp:positionH>
            <wp:positionV relativeFrom="paragraph">
              <wp:posOffset>120015</wp:posOffset>
            </wp:positionV>
            <wp:extent cx="935990" cy="467995"/>
            <wp:effectExtent l="19050" t="19050" r="0" b="8255"/>
            <wp:wrapNone/>
            <wp:docPr id="344"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3"/>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E293BBB" w14:textId="77777777" w:rsidR="004944D8" w:rsidRDefault="004944D8">
      <w:pPr>
        <w:widowControl w:val="0"/>
        <w:tabs>
          <w:tab w:val="left" w:pos="90"/>
        </w:tabs>
        <w:rPr>
          <w:b/>
          <w:snapToGrid w:val="0"/>
          <w:color w:val="000080"/>
          <w:sz w:val="39"/>
        </w:rPr>
      </w:pPr>
      <w:r>
        <w:rPr>
          <w:b/>
          <w:snapToGrid w:val="0"/>
          <w:color w:val="000080"/>
          <w:sz w:val="32"/>
        </w:rPr>
        <w:t xml:space="preserve">GRAN BRETAGNA </w:t>
      </w:r>
    </w:p>
    <w:p w14:paraId="7EE540C2" w14:textId="77777777" w:rsidR="004944D8" w:rsidRDefault="00F02541">
      <w:pPr>
        <w:widowControl w:val="0"/>
        <w:tabs>
          <w:tab w:val="left" w:pos="90"/>
        </w:tabs>
        <w:rPr>
          <w:b/>
          <w:snapToGrid w:val="0"/>
          <w:color w:val="000080"/>
          <w:sz w:val="28"/>
        </w:rPr>
      </w:pPr>
      <w:r>
        <w:rPr>
          <w:b/>
          <w:snapToGrid w:val="0"/>
          <w:color w:val="000080"/>
          <w:sz w:val="22"/>
        </w:rPr>
        <w:t>Regno U</w:t>
      </w:r>
      <w:r w:rsidR="004944D8">
        <w:rPr>
          <w:b/>
          <w:snapToGrid w:val="0"/>
          <w:color w:val="000080"/>
          <w:sz w:val="22"/>
        </w:rPr>
        <w:t xml:space="preserve">nito di Gran Bretagna e Irlanda del Nord        </w:t>
      </w:r>
    </w:p>
    <w:p w14:paraId="3BF24BC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9523ADB" w14:textId="77777777" w:rsidR="00303319" w:rsidRPr="001E1CA6" w:rsidRDefault="004944D8" w:rsidP="001E1CA6">
      <w:pPr>
        <w:widowControl w:val="0"/>
        <w:tabs>
          <w:tab w:val="left" w:pos="90"/>
        </w:tabs>
        <w:jc w:val="right"/>
        <w:rPr>
          <w:i/>
          <w:snapToGrid w:val="0"/>
          <w:color w:val="000000"/>
          <w:sz w:val="26"/>
        </w:rPr>
      </w:pPr>
      <w:r>
        <w:rPr>
          <w:i/>
          <w:snapToGrid w:val="0"/>
          <w:color w:val="000000"/>
        </w:rPr>
        <w:t xml:space="preserve"> Festa nazionale 1</w:t>
      </w:r>
      <w:r w:rsidR="00344616">
        <w:rPr>
          <w:i/>
          <w:snapToGrid w:val="0"/>
          <w:color w:val="000000"/>
        </w:rPr>
        <w:t>5</w:t>
      </w:r>
      <w:r>
        <w:rPr>
          <w:i/>
          <w:snapToGrid w:val="0"/>
          <w:color w:val="000000"/>
        </w:rPr>
        <w:t xml:space="preserve"> giugno</w:t>
      </w:r>
    </w:p>
    <w:p w14:paraId="42A8BF6C" w14:textId="77777777" w:rsidR="00303319" w:rsidRDefault="00303319">
      <w:pPr>
        <w:widowControl w:val="0"/>
        <w:tabs>
          <w:tab w:val="left" w:pos="90"/>
        </w:tabs>
        <w:rPr>
          <w:b/>
          <w:snapToGrid w:val="0"/>
          <w:color w:val="000080"/>
          <w:u w:val="single"/>
        </w:rPr>
      </w:pPr>
    </w:p>
    <w:p w14:paraId="5EC4603C" w14:textId="77777777" w:rsidR="00303319" w:rsidRDefault="00303319">
      <w:pPr>
        <w:widowControl w:val="0"/>
        <w:tabs>
          <w:tab w:val="left" w:pos="90"/>
        </w:tabs>
        <w:rPr>
          <w:b/>
          <w:snapToGrid w:val="0"/>
          <w:color w:val="000080"/>
          <w:u w:val="single"/>
        </w:rPr>
      </w:pPr>
    </w:p>
    <w:p w14:paraId="2EACBB02"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338F141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XX Settembre, 80/a - 00187 Roma </w:t>
      </w:r>
    </w:p>
    <w:p w14:paraId="1301AFF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0642200001 - Fax 0642202334 </w:t>
      </w:r>
    </w:p>
    <w:p w14:paraId="42C742E9" w14:textId="77777777" w:rsidR="004944D8" w:rsidRDefault="004944D8" w:rsidP="00E24D4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F703BD">
        <w:rPr>
          <w:snapToGrid w:val="0"/>
          <w:color w:val="000000"/>
        </w:rPr>
        <w:t>ConsularEscalations@</w:t>
      </w:r>
      <w:r>
        <w:rPr>
          <w:snapToGrid w:val="0"/>
          <w:color w:val="000000"/>
        </w:rPr>
        <w:t>fc</w:t>
      </w:r>
      <w:r w:rsidR="00F703BD">
        <w:rPr>
          <w:snapToGrid w:val="0"/>
          <w:color w:val="000000"/>
        </w:rPr>
        <w:t>d</w:t>
      </w:r>
      <w:r>
        <w:rPr>
          <w:snapToGrid w:val="0"/>
          <w:color w:val="000000"/>
        </w:rPr>
        <w:t>o.gov.uk</w:t>
      </w:r>
    </w:p>
    <w:p w14:paraId="715EAB60" w14:textId="77777777" w:rsidR="000C7A04"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0C67E3">
        <w:rPr>
          <w:snapToGrid w:val="0"/>
          <w:color w:val="000000"/>
        </w:rPr>
        <w:t>Tutto il territorio della Repubblica Italiana</w:t>
      </w:r>
    </w:p>
    <w:p w14:paraId="57E16DB2" w14:textId="77777777" w:rsidR="000C7A04" w:rsidRDefault="000C7A04" w:rsidP="000C67E3">
      <w:pPr>
        <w:widowControl w:val="0"/>
        <w:tabs>
          <w:tab w:val="left" w:pos="2321"/>
        </w:tabs>
        <w:rPr>
          <w:snapToGrid w:val="0"/>
          <w:color w:val="000000"/>
        </w:rPr>
      </w:pPr>
    </w:p>
    <w:p w14:paraId="7E3A2E30" w14:textId="77777777" w:rsidR="00574A8F" w:rsidRDefault="00574A8F">
      <w:pPr>
        <w:widowControl w:val="0"/>
        <w:tabs>
          <w:tab w:val="left" w:pos="90"/>
        </w:tabs>
        <w:rPr>
          <w:snapToGrid w:val="0"/>
          <w:color w:val="000000"/>
        </w:rPr>
      </w:pPr>
    </w:p>
    <w:p w14:paraId="190AD031" w14:textId="77777777" w:rsidR="00845BB9" w:rsidRDefault="00845BB9">
      <w:pPr>
        <w:widowControl w:val="0"/>
        <w:tabs>
          <w:tab w:val="left" w:pos="90"/>
        </w:tabs>
        <w:rPr>
          <w:snapToGrid w:val="0"/>
          <w:color w:val="000000"/>
        </w:rPr>
      </w:pPr>
    </w:p>
    <w:p w14:paraId="4EE198E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FB2C89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Paolo, 7 - 20121 Milano </w:t>
      </w:r>
    </w:p>
    <w:p w14:paraId="48C6A61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02723001 - Fax 0286465081  </w:t>
      </w:r>
    </w:p>
    <w:p w14:paraId="07DFB58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F703BD">
        <w:rPr>
          <w:snapToGrid w:val="0"/>
          <w:color w:val="000000"/>
        </w:rPr>
        <w:t>Milan.ConsularEstacalations@</w:t>
      </w:r>
      <w:r>
        <w:rPr>
          <w:snapToGrid w:val="0"/>
          <w:color w:val="000000"/>
        </w:rPr>
        <w:t>fc</w:t>
      </w:r>
      <w:r w:rsidR="00F703BD">
        <w:rPr>
          <w:snapToGrid w:val="0"/>
          <w:color w:val="000000"/>
        </w:rPr>
        <w:t>d</w:t>
      </w:r>
      <w:r>
        <w:rPr>
          <w:snapToGrid w:val="0"/>
          <w:color w:val="000000"/>
        </w:rPr>
        <w:t>o.gov.uk</w:t>
      </w:r>
    </w:p>
    <w:p w14:paraId="2C42B8DB" w14:textId="77777777" w:rsidR="004944D8" w:rsidRDefault="004944D8" w:rsidP="0027063B">
      <w:pPr>
        <w:widowControl w:val="0"/>
        <w:tabs>
          <w:tab w:val="left" w:pos="2410"/>
        </w:tabs>
        <w:ind w:left="2268" w:hanging="2268"/>
        <w:rPr>
          <w:snapToGrid w:val="0"/>
          <w:color w:val="000000"/>
          <w:sz w:val="23"/>
        </w:rPr>
      </w:pPr>
      <w:r>
        <w:rPr>
          <w:b/>
          <w:snapToGrid w:val="0"/>
          <w:color w:val="000000"/>
        </w:rPr>
        <w:t>Circoscrizione</w:t>
      </w:r>
      <w:r w:rsidR="0027063B">
        <w:rPr>
          <w:rFonts w:ascii="MS Sans Serif" w:hAnsi="MS Sans Serif"/>
          <w:snapToGrid w:val="0"/>
          <w:sz w:val="24"/>
        </w:rPr>
        <w:tab/>
      </w:r>
      <w:r>
        <w:rPr>
          <w:snapToGrid w:val="0"/>
          <w:color w:val="000000"/>
        </w:rPr>
        <w:t xml:space="preserve">Lombardia, </w:t>
      </w:r>
      <w:r w:rsidR="00A8719A">
        <w:rPr>
          <w:snapToGrid w:val="0"/>
          <w:color w:val="000000"/>
        </w:rPr>
        <w:t xml:space="preserve">Emilia-Romagna, </w:t>
      </w:r>
      <w:r>
        <w:rPr>
          <w:snapToGrid w:val="0"/>
          <w:color w:val="000000"/>
        </w:rPr>
        <w:t>Friuli Venezia Giulia, Liguria, Piemonte, Tren</w:t>
      </w:r>
      <w:r w:rsidR="0027063B">
        <w:rPr>
          <w:snapToGrid w:val="0"/>
          <w:color w:val="000000"/>
        </w:rPr>
        <w:t>tino Alto Adige, Valle d’Aosta, Marche, Toscana,</w:t>
      </w:r>
      <w:r>
        <w:rPr>
          <w:b/>
          <w:snapToGrid w:val="0"/>
          <w:color w:val="000000"/>
        </w:rPr>
        <w:t xml:space="preserve"> </w:t>
      </w:r>
      <w:r>
        <w:rPr>
          <w:snapToGrid w:val="0"/>
          <w:color w:val="000000"/>
        </w:rPr>
        <w:t>Veneto</w:t>
      </w:r>
    </w:p>
    <w:p w14:paraId="16BA7CBB" w14:textId="77777777" w:rsidR="00EF449B" w:rsidRDefault="00EF449B">
      <w:pPr>
        <w:widowControl w:val="0"/>
        <w:tabs>
          <w:tab w:val="left" w:pos="2321"/>
        </w:tabs>
        <w:rPr>
          <w:rFonts w:ascii="MS Sans Serif" w:hAnsi="MS Sans Serif"/>
          <w:snapToGrid w:val="0"/>
          <w:sz w:val="24"/>
        </w:rPr>
      </w:pPr>
    </w:p>
    <w:p w14:paraId="0B4FDD3D" w14:textId="77777777" w:rsidR="00606A16" w:rsidRDefault="00606A16">
      <w:pPr>
        <w:widowControl w:val="0"/>
        <w:tabs>
          <w:tab w:val="left" w:pos="2321"/>
        </w:tabs>
        <w:rPr>
          <w:snapToGrid w:val="0"/>
        </w:rPr>
      </w:pPr>
      <w:r>
        <w:rPr>
          <w:snapToGrid w:val="0"/>
        </w:rPr>
        <w:t xml:space="preserve">Signor </w:t>
      </w:r>
      <w:r w:rsidRPr="00606A16">
        <w:rPr>
          <w:snapToGrid w:val="0"/>
        </w:rPr>
        <w:t>KASSIM MUHAMMAD RAMJI</w:t>
      </w:r>
      <w:r>
        <w:rPr>
          <w:snapToGrid w:val="0"/>
        </w:rPr>
        <w:t>, Console Generale (Exequatur 23 settembre 2024)</w:t>
      </w:r>
    </w:p>
    <w:p w14:paraId="11E735B2" w14:textId="77777777" w:rsidR="002B56EB" w:rsidRPr="002B56EB" w:rsidRDefault="002B56EB">
      <w:pPr>
        <w:widowControl w:val="0"/>
        <w:tabs>
          <w:tab w:val="left" w:pos="2321"/>
        </w:tabs>
        <w:rPr>
          <w:snapToGrid w:val="0"/>
        </w:rPr>
      </w:pPr>
      <w:r w:rsidRPr="002B56EB">
        <w:rPr>
          <w:snapToGrid w:val="0"/>
        </w:rPr>
        <w:t>Signor</w:t>
      </w:r>
      <w:r w:rsidR="000065AD">
        <w:rPr>
          <w:snapToGrid w:val="0"/>
        </w:rPr>
        <w:t xml:space="preserve"> NEILL ERIC CHAPPELL</w:t>
      </w:r>
      <w:r w:rsidRPr="002B56EB">
        <w:rPr>
          <w:snapToGrid w:val="0"/>
        </w:rPr>
        <w:t>, Ufficiale di collegamento</w:t>
      </w:r>
      <w:r w:rsidR="000065AD">
        <w:rPr>
          <w:snapToGrid w:val="0"/>
        </w:rPr>
        <w:t xml:space="preserve"> (16 agosto 2022</w:t>
      </w:r>
      <w:r>
        <w:rPr>
          <w:snapToGrid w:val="0"/>
        </w:rPr>
        <w:t>)</w:t>
      </w:r>
    </w:p>
    <w:p w14:paraId="6E039A8B" w14:textId="77777777" w:rsidR="004944D8" w:rsidRPr="002B56EB" w:rsidRDefault="004944D8">
      <w:pPr>
        <w:widowControl w:val="0"/>
        <w:tabs>
          <w:tab w:val="left" w:pos="90"/>
        </w:tabs>
        <w:rPr>
          <w:snapToGrid w:val="0"/>
          <w:color w:val="000000"/>
        </w:rPr>
      </w:pPr>
    </w:p>
    <w:p w14:paraId="1B4CBF22" w14:textId="77777777" w:rsidR="004944D8" w:rsidRPr="002B56EB" w:rsidRDefault="004944D8">
      <w:pPr>
        <w:widowControl w:val="0"/>
        <w:tabs>
          <w:tab w:val="left" w:pos="90"/>
        </w:tabs>
        <w:rPr>
          <w:b/>
          <w:snapToGrid w:val="0"/>
          <w:color w:val="000080"/>
          <w:u w:val="single"/>
        </w:rPr>
      </w:pPr>
    </w:p>
    <w:p w14:paraId="6A4D3FE9" w14:textId="77777777" w:rsidR="00574A8F" w:rsidRPr="002B56EB" w:rsidRDefault="00574A8F">
      <w:pPr>
        <w:widowControl w:val="0"/>
        <w:tabs>
          <w:tab w:val="left" w:pos="90"/>
        </w:tabs>
        <w:rPr>
          <w:b/>
          <w:snapToGrid w:val="0"/>
          <w:color w:val="000080"/>
          <w:u w:val="single"/>
        </w:rPr>
      </w:pPr>
    </w:p>
    <w:p w14:paraId="3099AF34" w14:textId="77777777" w:rsidR="00677051" w:rsidRDefault="00677051" w:rsidP="00677051">
      <w:pPr>
        <w:widowControl w:val="0"/>
        <w:tabs>
          <w:tab w:val="left" w:pos="90"/>
        </w:tabs>
        <w:jc w:val="both"/>
        <w:rPr>
          <w:b/>
          <w:snapToGrid w:val="0"/>
          <w:color w:val="000080"/>
          <w:sz w:val="26"/>
          <w:u w:val="single"/>
        </w:rPr>
      </w:pPr>
      <w:r>
        <w:rPr>
          <w:b/>
          <w:snapToGrid w:val="0"/>
          <w:color w:val="000080"/>
          <w:u w:val="single"/>
        </w:rPr>
        <w:t xml:space="preserve">CAGLIARI - CONSOLATO ONORARIO            </w:t>
      </w:r>
    </w:p>
    <w:p w14:paraId="12E32467" w14:textId="77777777" w:rsidR="00677051" w:rsidRDefault="00677051" w:rsidP="00677051">
      <w:pPr>
        <w:widowControl w:val="0"/>
        <w:tabs>
          <w:tab w:val="left" w:pos="90"/>
          <w:tab w:val="left" w:pos="2321"/>
        </w:tabs>
        <w:rPr>
          <w:b/>
          <w:snapToGrid w:val="0"/>
          <w:color w:val="000000"/>
        </w:rPr>
      </w:pPr>
    </w:p>
    <w:p w14:paraId="2EF833F9" w14:textId="77777777" w:rsidR="00C20A37" w:rsidRDefault="00677051" w:rsidP="00C20A3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p>
    <w:p w14:paraId="02EEA5E9" w14:textId="77777777" w:rsidR="00677051" w:rsidRDefault="00677051" w:rsidP="0067705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185F95F1" w14:textId="77777777" w:rsidR="00677051" w:rsidRDefault="00677051" w:rsidP="00677051">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2607FE2B" w14:textId="77777777" w:rsidR="00677051" w:rsidRPr="00764C9C" w:rsidRDefault="00677051" w:rsidP="0067705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1FB39F5" w14:textId="77777777" w:rsidR="00375EE6" w:rsidRDefault="00375EE6">
      <w:pPr>
        <w:widowControl w:val="0"/>
        <w:tabs>
          <w:tab w:val="left" w:pos="90"/>
        </w:tabs>
        <w:rPr>
          <w:b/>
          <w:snapToGrid w:val="0"/>
          <w:color w:val="000080"/>
          <w:u w:val="single"/>
        </w:rPr>
      </w:pPr>
    </w:p>
    <w:p w14:paraId="6DEB2B04" w14:textId="77777777" w:rsidR="00375EE6" w:rsidRDefault="00375EE6" w:rsidP="00375EE6">
      <w:pPr>
        <w:widowControl w:val="0"/>
        <w:tabs>
          <w:tab w:val="left" w:pos="90"/>
        </w:tabs>
        <w:rPr>
          <w:b/>
          <w:snapToGrid w:val="0"/>
          <w:color w:val="000080"/>
          <w:u w:val="single"/>
        </w:rPr>
      </w:pPr>
      <w:r>
        <w:rPr>
          <w:b/>
          <w:snapToGrid w:val="0"/>
          <w:color w:val="000080"/>
          <w:u w:val="single"/>
        </w:rPr>
        <w:t>CATANIA – CONSOLATO ONORARIO</w:t>
      </w:r>
    </w:p>
    <w:p w14:paraId="71DE2F70" w14:textId="77777777" w:rsidR="00375EE6" w:rsidRDefault="00375EE6" w:rsidP="00375EE6">
      <w:pPr>
        <w:widowControl w:val="0"/>
        <w:tabs>
          <w:tab w:val="left" w:pos="90"/>
        </w:tabs>
        <w:rPr>
          <w:b/>
          <w:snapToGrid w:val="0"/>
        </w:rPr>
      </w:pPr>
    </w:p>
    <w:p w14:paraId="73CEC69B" w14:textId="77777777" w:rsidR="00375EE6" w:rsidRDefault="00375EE6" w:rsidP="00375EE6">
      <w:pPr>
        <w:widowControl w:val="0"/>
        <w:tabs>
          <w:tab w:val="left" w:pos="90"/>
        </w:tabs>
        <w:rPr>
          <w:snapToGrid w:val="0"/>
        </w:rPr>
      </w:pPr>
      <w:r>
        <w:rPr>
          <w:b/>
          <w:snapToGrid w:val="0"/>
        </w:rPr>
        <w:t>Indirizzo</w:t>
      </w:r>
      <w:r>
        <w:rPr>
          <w:b/>
          <w:snapToGrid w:val="0"/>
        </w:rPr>
        <w:tab/>
      </w:r>
      <w:r>
        <w:rPr>
          <w:b/>
          <w:snapToGrid w:val="0"/>
        </w:rPr>
        <w:tab/>
        <w:t xml:space="preserve">     </w:t>
      </w:r>
      <w:r>
        <w:rPr>
          <w:snapToGrid w:val="0"/>
        </w:rPr>
        <w:t xml:space="preserve">Via </w:t>
      </w:r>
      <w:r w:rsidR="00746A93">
        <w:rPr>
          <w:snapToGrid w:val="0"/>
        </w:rPr>
        <w:t xml:space="preserve">Giuseppe </w:t>
      </w:r>
      <w:r>
        <w:rPr>
          <w:snapToGrid w:val="0"/>
        </w:rPr>
        <w:t>Verdi, 53 – 9</w:t>
      </w:r>
      <w:r w:rsidR="00746A93">
        <w:rPr>
          <w:snapToGrid w:val="0"/>
        </w:rPr>
        <w:t>5</w:t>
      </w:r>
      <w:r>
        <w:rPr>
          <w:snapToGrid w:val="0"/>
        </w:rPr>
        <w:t>12</w:t>
      </w:r>
      <w:r w:rsidR="00746A93">
        <w:rPr>
          <w:snapToGrid w:val="0"/>
        </w:rPr>
        <w:t>8</w:t>
      </w:r>
      <w:r>
        <w:rPr>
          <w:snapToGrid w:val="0"/>
        </w:rPr>
        <w:t xml:space="preserve"> Catania</w:t>
      </w:r>
    </w:p>
    <w:p w14:paraId="5EA6304D" w14:textId="77777777" w:rsidR="00375EE6" w:rsidRDefault="00375EE6" w:rsidP="00375EE6">
      <w:pPr>
        <w:widowControl w:val="0"/>
        <w:tabs>
          <w:tab w:val="left" w:pos="90"/>
        </w:tabs>
        <w:rPr>
          <w:snapToGrid w:val="0"/>
        </w:rPr>
      </w:pPr>
      <w:r>
        <w:rPr>
          <w:snapToGrid w:val="0"/>
        </w:rPr>
        <w:tab/>
      </w:r>
      <w:r>
        <w:rPr>
          <w:snapToGrid w:val="0"/>
        </w:rPr>
        <w:tab/>
      </w:r>
      <w:r>
        <w:rPr>
          <w:snapToGrid w:val="0"/>
        </w:rPr>
        <w:tab/>
      </w:r>
      <w:r>
        <w:rPr>
          <w:snapToGrid w:val="0"/>
        </w:rPr>
        <w:tab/>
        <w:t xml:space="preserve">     Tel. 0957151864 – Fax 0957151503</w:t>
      </w:r>
    </w:p>
    <w:p w14:paraId="2897EDE3" w14:textId="77777777" w:rsidR="00375EE6" w:rsidRDefault="00375EE6" w:rsidP="00375EE6">
      <w:pPr>
        <w:widowControl w:val="0"/>
        <w:tabs>
          <w:tab w:val="left" w:pos="90"/>
        </w:tabs>
        <w:rPr>
          <w:snapToGrid w:val="0"/>
        </w:rPr>
      </w:pPr>
      <w:r>
        <w:rPr>
          <w:snapToGrid w:val="0"/>
        </w:rPr>
        <w:tab/>
      </w:r>
      <w:r>
        <w:rPr>
          <w:snapToGrid w:val="0"/>
        </w:rPr>
        <w:tab/>
      </w:r>
      <w:r>
        <w:rPr>
          <w:snapToGrid w:val="0"/>
        </w:rPr>
        <w:tab/>
      </w:r>
      <w:r>
        <w:rPr>
          <w:snapToGrid w:val="0"/>
        </w:rPr>
        <w:tab/>
        <w:t xml:space="preserve">     E-mail richard@guidelearning.com</w:t>
      </w:r>
    </w:p>
    <w:p w14:paraId="678DF73A" w14:textId="77777777" w:rsidR="00375EE6" w:rsidRDefault="00375EE6" w:rsidP="00375EE6">
      <w:pPr>
        <w:widowControl w:val="0"/>
        <w:tabs>
          <w:tab w:val="left" w:pos="90"/>
        </w:tabs>
        <w:rPr>
          <w:snapToGrid w:val="0"/>
        </w:rPr>
      </w:pPr>
      <w:r>
        <w:rPr>
          <w:b/>
          <w:snapToGrid w:val="0"/>
        </w:rPr>
        <w:t>Circoscrizione</w:t>
      </w:r>
      <w:r>
        <w:rPr>
          <w:b/>
          <w:snapToGrid w:val="0"/>
        </w:rPr>
        <w:tab/>
      </w:r>
      <w:r>
        <w:rPr>
          <w:b/>
          <w:snapToGrid w:val="0"/>
        </w:rPr>
        <w:tab/>
      </w:r>
      <w:r>
        <w:rPr>
          <w:snapToGrid w:val="0"/>
        </w:rPr>
        <w:t xml:space="preserve">     </w:t>
      </w:r>
      <w:r w:rsidR="00B100E2">
        <w:rPr>
          <w:snapToGrid w:val="0"/>
        </w:rPr>
        <w:t>Sicilia</w:t>
      </w:r>
    </w:p>
    <w:p w14:paraId="4C525D23" w14:textId="77777777" w:rsidR="00375EE6" w:rsidRDefault="00375EE6" w:rsidP="00375EE6">
      <w:pPr>
        <w:widowControl w:val="0"/>
        <w:tabs>
          <w:tab w:val="left" w:pos="90"/>
        </w:tabs>
        <w:rPr>
          <w:snapToGrid w:val="0"/>
        </w:rPr>
      </w:pPr>
    </w:p>
    <w:p w14:paraId="0ECBE53B" w14:textId="77777777" w:rsidR="00375EE6" w:rsidRDefault="00375EE6" w:rsidP="00375EE6">
      <w:pPr>
        <w:widowControl w:val="0"/>
        <w:tabs>
          <w:tab w:val="left" w:pos="90"/>
        </w:tabs>
        <w:rPr>
          <w:b/>
          <w:snapToGrid w:val="0"/>
        </w:rPr>
      </w:pPr>
      <w:r>
        <w:rPr>
          <w:snapToGrid w:val="0"/>
        </w:rPr>
        <w:t>Signor RICHARD BRUCE ALLEN BROWN, Console Onorario (</w:t>
      </w:r>
      <w:r w:rsidR="000A10BA">
        <w:rPr>
          <w:snapToGrid w:val="0"/>
        </w:rPr>
        <w:t>Rinnovo e</w:t>
      </w:r>
      <w:r w:rsidR="00FD7086">
        <w:rPr>
          <w:snapToGrid w:val="0"/>
        </w:rPr>
        <w:t xml:space="preserve">xequatur </w:t>
      </w:r>
      <w:r w:rsidR="007154D4">
        <w:rPr>
          <w:snapToGrid w:val="0"/>
        </w:rPr>
        <w:t>2 ottobre 2024</w:t>
      </w:r>
      <w:r>
        <w:rPr>
          <w:snapToGrid w:val="0"/>
        </w:rPr>
        <w:t>)</w:t>
      </w:r>
    </w:p>
    <w:p w14:paraId="3F25AFEC" w14:textId="77777777" w:rsidR="000C67E3" w:rsidRDefault="000C67E3">
      <w:pPr>
        <w:widowControl w:val="0"/>
        <w:tabs>
          <w:tab w:val="left" w:pos="90"/>
        </w:tabs>
        <w:rPr>
          <w:b/>
          <w:snapToGrid w:val="0"/>
          <w:color w:val="000080"/>
          <w:u w:val="single"/>
        </w:rPr>
      </w:pPr>
    </w:p>
    <w:p w14:paraId="23DAC003" w14:textId="77777777" w:rsidR="005B1F8C" w:rsidRDefault="005B1F8C" w:rsidP="005B1F8C">
      <w:pPr>
        <w:widowControl w:val="0"/>
        <w:tabs>
          <w:tab w:val="left" w:pos="90"/>
        </w:tabs>
        <w:jc w:val="both"/>
        <w:rPr>
          <w:b/>
          <w:snapToGrid w:val="0"/>
          <w:color w:val="000080"/>
          <w:u w:val="single"/>
        </w:rPr>
      </w:pPr>
    </w:p>
    <w:p w14:paraId="1A04ED50" w14:textId="77777777" w:rsidR="004944D8" w:rsidRDefault="004944D8">
      <w:pPr>
        <w:widowControl w:val="0"/>
        <w:tabs>
          <w:tab w:val="left" w:pos="90"/>
        </w:tabs>
        <w:rPr>
          <w:b/>
          <w:snapToGrid w:val="0"/>
          <w:color w:val="000080"/>
          <w:u w:val="single"/>
        </w:rPr>
      </w:pPr>
    </w:p>
    <w:p w14:paraId="4A10CEB5" w14:textId="77777777" w:rsidR="004944D8" w:rsidRDefault="004944D8" w:rsidP="005B1F8C">
      <w:pPr>
        <w:widowControl w:val="0"/>
        <w:tabs>
          <w:tab w:val="left" w:pos="90"/>
        </w:tabs>
        <w:rPr>
          <w:b/>
          <w:snapToGrid w:val="0"/>
          <w:color w:val="000080"/>
          <w:sz w:val="26"/>
          <w:u w:val="single"/>
        </w:rPr>
      </w:pPr>
      <w:r>
        <w:rPr>
          <w:b/>
          <w:snapToGrid w:val="0"/>
          <w:color w:val="000080"/>
          <w:u w:val="single"/>
        </w:rPr>
        <w:t xml:space="preserve">GENOVA – CONSOLATO ONORARIO                     </w:t>
      </w:r>
    </w:p>
    <w:p w14:paraId="01D6DBE3" w14:textId="77777777" w:rsidR="005B1F8C" w:rsidRDefault="005B1F8C" w:rsidP="005B1F8C">
      <w:pPr>
        <w:widowControl w:val="0"/>
        <w:tabs>
          <w:tab w:val="left" w:pos="90"/>
          <w:tab w:val="left" w:pos="2321"/>
        </w:tabs>
        <w:rPr>
          <w:b/>
          <w:snapToGrid w:val="0"/>
          <w:color w:val="000000"/>
        </w:rPr>
      </w:pPr>
    </w:p>
    <w:p w14:paraId="2ABE36AF" w14:textId="77777777" w:rsidR="00D37571" w:rsidRPr="00D37571" w:rsidRDefault="004944D8" w:rsidP="005B1F8C">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D37571" w:rsidRPr="00D37571">
        <w:rPr>
          <w:snapToGrid w:val="0"/>
          <w:color w:val="000000"/>
        </w:rPr>
        <w:t>c/o Studio legale Dardani</w:t>
      </w:r>
    </w:p>
    <w:p w14:paraId="5E44994A" w14:textId="77777777" w:rsidR="004944D8" w:rsidRDefault="00D37571" w:rsidP="005B1F8C">
      <w:pPr>
        <w:widowControl w:val="0"/>
        <w:tabs>
          <w:tab w:val="left" w:pos="90"/>
          <w:tab w:val="left" w:pos="2321"/>
        </w:tabs>
        <w:rPr>
          <w:snapToGrid w:val="0"/>
          <w:color w:val="000000"/>
          <w:sz w:val="26"/>
        </w:rPr>
      </w:pPr>
      <w:r>
        <w:rPr>
          <w:rFonts w:ascii="MS Sans Serif" w:hAnsi="MS Sans Serif"/>
          <w:snapToGrid w:val="0"/>
          <w:sz w:val="24"/>
        </w:rPr>
        <w:tab/>
      </w:r>
      <w:r>
        <w:rPr>
          <w:rFonts w:ascii="MS Sans Serif" w:hAnsi="MS Sans Serif"/>
          <w:snapToGrid w:val="0"/>
          <w:sz w:val="24"/>
        </w:rPr>
        <w:tab/>
      </w:r>
      <w:r w:rsidR="007D2408">
        <w:rPr>
          <w:snapToGrid w:val="0"/>
          <w:color w:val="000000"/>
        </w:rPr>
        <w:t>Salita Santa Caterina, 10/8A</w:t>
      </w:r>
      <w:r w:rsidR="004944D8">
        <w:rPr>
          <w:snapToGrid w:val="0"/>
          <w:color w:val="000000"/>
        </w:rPr>
        <w:t xml:space="preserve"> – 1612</w:t>
      </w:r>
      <w:r w:rsidR="007D2408">
        <w:rPr>
          <w:snapToGrid w:val="0"/>
          <w:color w:val="000000"/>
        </w:rPr>
        <w:t>3</w:t>
      </w:r>
      <w:r w:rsidR="004944D8">
        <w:rPr>
          <w:snapToGrid w:val="0"/>
          <w:color w:val="000000"/>
        </w:rPr>
        <w:t xml:space="preserve"> Genova </w:t>
      </w:r>
    </w:p>
    <w:p w14:paraId="08B981D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0105740071 - Fax 0105304096  </w:t>
      </w:r>
    </w:p>
    <w:p w14:paraId="4FB6629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e Provincia di Alessandria </w:t>
      </w:r>
    </w:p>
    <w:p w14:paraId="22F19DD1" w14:textId="77777777" w:rsidR="004944D8" w:rsidRDefault="009A7AFF">
      <w:pPr>
        <w:widowControl w:val="0"/>
        <w:tabs>
          <w:tab w:val="left" w:pos="90"/>
        </w:tabs>
        <w:spacing w:before="277"/>
        <w:rPr>
          <w:snapToGrid w:val="0"/>
          <w:color w:val="000000"/>
        </w:rPr>
      </w:pPr>
      <w:r>
        <w:rPr>
          <w:snapToGrid w:val="0"/>
          <w:color w:val="000000"/>
        </w:rPr>
        <w:t>Signora DENISE ANN ASHING</w:t>
      </w:r>
      <w:r w:rsidR="004944D8">
        <w:rPr>
          <w:snapToGrid w:val="0"/>
          <w:color w:val="000000"/>
        </w:rPr>
        <w:t>, Console Onorario (</w:t>
      </w:r>
      <w:r w:rsidR="00896A09">
        <w:rPr>
          <w:snapToGrid w:val="0"/>
          <w:color w:val="000000"/>
        </w:rPr>
        <w:t>Rinnovo e</w:t>
      </w:r>
      <w:r w:rsidR="004944D8">
        <w:rPr>
          <w:snapToGrid w:val="0"/>
          <w:color w:val="000000"/>
        </w:rPr>
        <w:t xml:space="preserve">xequatur </w:t>
      </w:r>
      <w:r>
        <w:rPr>
          <w:snapToGrid w:val="0"/>
          <w:color w:val="000000"/>
        </w:rPr>
        <w:t>7</w:t>
      </w:r>
      <w:r w:rsidR="00896A09">
        <w:rPr>
          <w:snapToGrid w:val="0"/>
          <w:color w:val="000000"/>
        </w:rPr>
        <w:t xml:space="preserve"> </w:t>
      </w:r>
      <w:r>
        <w:rPr>
          <w:snapToGrid w:val="0"/>
          <w:color w:val="000000"/>
        </w:rPr>
        <w:t>settembre</w:t>
      </w:r>
      <w:r w:rsidR="004944D8">
        <w:rPr>
          <w:snapToGrid w:val="0"/>
          <w:color w:val="000000"/>
        </w:rPr>
        <w:t xml:space="preserve"> 20</w:t>
      </w:r>
      <w:r w:rsidR="00471C79">
        <w:rPr>
          <w:snapToGrid w:val="0"/>
          <w:color w:val="000000"/>
        </w:rPr>
        <w:t>21</w:t>
      </w:r>
      <w:r w:rsidR="004944D8">
        <w:rPr>
          <w:snapToGrid w:val="0"/>
          <w:color w:val="000000"/>
        </w:rPr>
        <w:t>)</w:t>
      </w:r>
    </w:p>
    <w:p w14:paraId="2A4015AC" w14:textId="77777777" w:rsidR="004944D8" w:rsidRDefault="004944D8">
      <w:pPr>
        <w:widowControl w:val="0"/>
        <w:tabs>
          <w:tab w:val="left" w:pos="90"/>
        </w:tabs>
        <w:rPr>
          <w:b/>
          <w:snapToGrid w:val="0"/>
          <w:color w:val="000080"/>
          <w:u w:val="single"/>
        </w:rPr>
      </w:pPr>
    </w:p>
    <w:p w14:paraId="778C2A8B" w14:textId="77777777" w:rsidR="00331F9C" w:rsidRDefault="00331F9C" w:rsidP="00331F9C">
      <w:pPr>
        <w:widowControl w:val="0"/>
        <w:tabs>
          <w:tab w:val="left" w:pos="90"/>
        </w:tabs>
        <w:rPr>
          <w:b/>
          <w:snapToGrid w:val="0"/>
          <w:color w:val="000080"/>
          <w:u w:val="single"/>
        </w:rPr>
      </w:pPr>
    </w:p>
    <w:p w14:paraId="57490623" w14:textId="77777777" w:rsidR="00C20A37" w:rsidRDefault="00C20A37" w:rsidP="00331F9C">
      <w:pPr>
        <w:widowControl w:val="0"/>
        <w:tabs>
          <w:tab w:val="left" w:pos="90"/>
        </w:tabs>
        <w:rPr>
          <w:b/>
          <w:snapToGrid w:val="0"/>
          <w:color w:val="000080"/>
          <w:u w:val="single"/>
        </w:rPr>
      </w:pPr>
    </w:p>
    <w:p w14:paraId="277D5F6F" w14:textId="77777777" w:rsidR="00C20A37" w:rsidRDefault="00C20A37" w:rsidP="00331F9C">
      <w:pPr>
        <w:widowControl w:val="0"/>
        <w:tabs>
          <w:tab w:val="left" w:pos="90"/>
        </w:tabs>
        <w:rPr>
          <w:b/>
          <w:snapToGrid w:val="0"/>
          <w:color w:val="000080"/>
          <w:u w:val="single"/>
        </w:rPr>
      </w:pPr>
    </w:p>
    <w:p w14:paraId="0FC2DC53" w14:textId="77777777" w:rsidR="00C20A37" w:rsidRDefault="00C20A37" w:rsidP="00331F9C">
      <w:pPr>
        <w:widowControl w:val="0"/>
        <w:tabs>
          <w:tab w:val="left" w:pos="90"/>
        </w:tabs>
        <w:rPr>
          <w:b/>
          <w:snapToGrid w:val="0"/>
          <w:color w:val="000080"/>
          <w:u w:val="single"/>
        </w:rPr>
      </w:pPr>
    </w:p>
    <w:p w14:paraId="418B1C11" w14:textId="77777777" w:rsidR="00C20A37" w:rsidRDefault="00C20A37" w:rsidP="00331F9C">
      <w:pPr>
        <w:widowControl w:val="0"/>
        <w:tabs>
          <w:tab w:val="left" w:pos="90"/>
        </w:tabs>
        <w:rPr>
          <w:b/>
          <w:snapToGrid w:val="0"/>
          <w:color w:val="000080"/>
          <w:u w:val="single"/>
        </w:rPr>
      </w:pPr>
    </w:p>
    <w:p w14:paraId="10C08FB2" w14:textId="77777777" w:rsidR="00331F9C" w:rsidRDefault="00331F9C" w:rsidP="00331F9C">
      <w:pPr>
        <w:widowControl w:val="0"/>
        <w:tabs>
          <w:tab w:val="left" w:pos="90"/>
        </w:tabs>
        <w:rPr>
          <w:b/>
          <w:snapToGrid w:val="0"/>
          <w:color w:val="000080"/>
          <w:u w:val="single"/>
        </w:rPr>
      </w:pPr>
    </w:p>
    <w:p w14:paraId="46555922" w14:textId="77777777" w:rsidR="001E1CA6" w:rsidRDefault="001E1CA6" w:rsidP="001E1CA6">
      <w:pPr>
        <w:widowControl w:val="0"/>
        <w:tabs>
          <w:tab w:val="left" w:pos="90"/>
        </w:tabs>
        <w:jc w:val="right"/>
        <w:rPr>
          <w:b/>
          <w:snapToGrid w:val="0"/>
          <w:color w:val="000080"/>
          <w:u w:val="single"/>
        </w:rPr>
      </w:pPr>
      <w:r>
        <w:rPr>
          <w:b/>
          <w:snapToGrid w:val="0"/>
          <w:color w:val="000000"/>
          <w:sz w:val="16"/>
        </w:rPr>
        <w:t>GRAN BRETAGNA</w:t>
      </w:r>
    </w:p>
    <w:p w14:paraId="53495367" w14:textId="77777777" w:rsidR="001E1CA6" w:rsidRDefault="001E1CA6" w:rsidP="00331F9C">
      <w:pPr>
        <w:widowControl w:val="0"/>
        <w:tabs>
          <w:tab w:val="left" w:pos="90"/>
        </w:tabs>
        <w:rPr>
          <w:b/>
          <w:snapToGrid w:val="0"/>
          <w:color w:val="000080"/>
          <w:u w:val="single"/>
        </w:rPr>
      </w:pPr>
    </w:p>
    <w:p w14:paraId="3F117F65" w14:textId="77777777" w:rsidR="001E1CA6" w:rsidRDefault="001E1CA6" w:rsidP="00331F9C">
      <w:pPr>
        <w:widowControl w:val="0"/>
        <w:tabs>
          <w:tab w:val="left" w:pos="90"/>
        </w:tabs>
        <w:rPr>
          <w:b/>
          <w:snapToGrid w:val="0"/>
          <w:color w:val="000080"/>
          <w:u w:val="single"/>
        </w:rPr>
      </w:pPr>
    </w:p>
    <w:p w14:paraId="1D510B87" w14:textId="77777777" w:rsidR="00331F9C" w:rsidRDefault="00331F9C" w:rsidP="00331F9C">
      <w:pPr>
        <w:widowControl w:val="0"/>
        <w:tabs>
          <w:tab w:val="left" w:pos="90"/>
        </w:tabs>
        <w:rPr>
          <w:b/>
          <w:snapToGrid w:val="0"/>
          <w:color w:val="000080"/>
          <w:sz w:val="26"/>
          <w:u w:val="single"/>
        </w:rPr>
      </w:pPr>
      <w:r>
        <w:rPr>
          <w:b/>
          <w:snapToGrid w:val="0"/>
          <w:color w:val="000080"/>
          <w:u w:val="single"/>
        </w:rPr>
        <w:t>NAPO</w:t>
      </w:r>
      <w:r w:rsidR="00E47F8D">
        <w:rPr>
          <w:b/>
          <w:snapToGrid w:val="0"/>
          <w:color w:val="000080"/>
          <w:u w:val="single"/>
        </w:rPr>
        <w:t>LI</w:t>
      </w:r>
      <w:r>
        <w:rPr>
          <w:b/>
          <w:snapToGrid w:val="0"/>
          <w:color w:val="000080"/>
          <w:u w:val="single"/>
        </w:rPr>
        <w:t xml:space="preserve"> – CONSOLATO ONORARIO                     </w:t>
      </w:r>
    </w:p>
    <w:p w14:paraId="4933F89C" w14:textId="77777777" w:rsidR="00331F9C" w:rsidRDefault="00331F9C" w:rsidP="00331F9C">
      <w:pPr>
        <w:widowControl w:val="0"/>
        <w:tabs>
          <w:tab w:val="left" w:pos="90"/>
          <w:tab w:val="left" w:pos="2321"/>
        </w:tabs>
        <w:rPr>
          <w:b/>
          <w:snapToGrid w:val="0"/>
          <w:color w:val="000000"/>
        </w:rPr>
      </w:pPr>
    </w:p>
    <w:p w14:paraId="69D545D9" w14:textId="77777777" w:rsidR="00331F9C" w:rsidRDefault="00331F9C" w:rsidP="00331F9C">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DA78F5">
        <w:rPr>
          <w:snapToGrid w:val="0"/>
          <w:color w:val="000000"/>
        </w:rPr>
        <w:t>Largo del Vasto a Chiaia, 82</w:t>
      </w:r>
      <w:r>
        <w:rPr>
          <w:snapToGrid w:val="0"/>
          <w:color w:val="000000"/>
        </w:rPr>
        <w:t xml:space="preserve"> – </w:t>
      </w:r>
      <w:r w:rsidR="00E47F8D">
        <w:rPr>
          <w:snapToGrid w:val="0"/>
          <w:color w:val="000000"/>
        </w:rPr>
        <w:t>80</w:t>
      </w:r>
      <w:r>
        <w:rPr>
          <w:snapToGrid w:val="0"/>
          <w:color w:val="000000"/>
        </w:rPr>
        <w:t xml:space="preserve">121 </w:t>
      </w:r>
      <w:r w:rsidR="00E47F8D">
        <w:rPr>
          <w:snapToGrid w:val="0"/>
          <w:color w:val="000000"/>
        </w:rPr>
        <w:t>Napoli</w:t>
      </w:r>
      <w:r>
        <w:rPr>
          <w:snapToGrid w:val="0"/>
          <w:color w:val="000000"/>
        </w:rPr>
        <w:t xml:space="preserve"> </w:t>
      </w:r>
    </w:p>
    <w:p w14:paraId="35E5731E" w14:textId="77777777" w:rsidR="00331F9C" w:rsidRDefault="00331F9C" w:rsidP="00331F9C">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E47F8D">
        <w:rPr>
          <w:snapToGrid w:val="0"/>
          <w:color w:val="000000"/>
        </w:rPr>
        <w:t>0817645560</w:t>
      </w:r>
      <w:r>
        <w:rPr>
          <w:snapToGrid w:val="0"/>
          <w:color w:val="000000"/>
        </w:rPr>
        <w:t xml:space="preserve"> - Fax </w:t>
      </w:r>
      <w:r w:rsidR="00E47F8D">
        <w:rPr>
          <w:snapToGrid w:val="0"/>
          <w:color w:val="000000"/>
        </w:rPr>
        <w:t xml:space="preserve"> 0817644685</w:t>
      </w:r>
    </w:p>
    <w:p w14:paraId="3E7E2535" w14:textId="77777777" w:rsidR="006340E3" w:rsidRDefault="006340E3" w:rsidP="00331F9C">
      <w:pPr>
        <w:widowControl w:val="0"/>
        <w:tabs>
          <w:tab w:val="left" w:pos="2321"/>
        </w:tabs>
        <w:rPr>
          <w:snapToGrid w:val="0"/>
          <w:color w:val="000000"/>
          <w:sz w:val="23"/>
        </w:rPr>
      </w:pPr>
      <w:r>
        <w:rPr>
          <w:snapToGrid w:val="0"/>
          <w:color w:val="000000"/>
        </w:rPr>
        <w:tab/>
        <w:t xml:space="preserve">E-mail  </w:t>
      </w:r>
      <w:r w:rsidRPr="006340E3">
        <w:rPr>
          <w:snapToGrid w:val="0"/>
          <w:color w:val="000000"/>
        </w:rPr>
        <w:t>Pierfrancesco.Valentini@fconet.fco.gov.uk</w:t>
      </w:r>
    </w:p>
    <w:p w14:paraId="08663DE5" w14:textId="77777777" w:rsidR="00331F9C" w:rsidRDefault="00331F9C" w:rsidP="00331F9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E47F8D">
        <w:rPr>
          <w:snapToGrid w:val="0"/>
          <w:color w:val="000000"/>
        </w:rPr>
        <w:t>Campania</w:t>
      </w:r>
      <w:r w:rsidR="00221E2C">
        <w:rPr>
          <w:snapToGrid w:val="0"/>
          <w:color w:val="000000"/>
        </w:rPr>
        <w:t>, Puglia</w:t>
      </w:r>
      <w:r>
        <w:rPr>
          <w:snapToGrid w:val="0"/>
          <w:color w:val="000000"/>
        </w:rPr>
        <w:t xml:space="preserve"> </w:t>
      </w:r>
    </w:p>
    <w:p w14:paraId="55613349" w14:textId="77777777" w:rsidR="00331F9C" w:rsidRDefault="00331F9C" w:rsidP="00331F9C">
      <w:pPr>
        <w:widowControl w:val="0"/>
        <w:tabs>
          <w:tab w:val="left" w:pos="90"/>
        </w:tabs>
        <w:spacing w:before="277"/>
        <w:rPr>
          <w:snapToGrid w:val="0"/>
          <w:color w:val="000000"/>
        </w:rPr>
      </w:pPr>
      <w:r>
        <w:rPr>
          <w:snapToGrid w:val="0"/>
          <w:color w:val="000000"/>
        </w:rPr>
        <w:t xml:space="preserve">Signor </w:t>
      </w:r>
      <w:r w:rsidR="00834BAE">
        <w:rPr>
          <w:snapToGrid w:val="0"/>
          <w:color w:val="000000"/>
        </w:rPr>
        <w:t>PIERFRANCESCO VALENTINI</w:t>
      </w:r>
      <w:r>
        <w:rPr>
          <w:snapToGrid w:val="0"/>
          <w:color w:val="000000"/>
        </w:rPr>
        <w:t>, Console Onorario (</w:t>
      </w:r>
      <w:r w:rsidR="006B6CF3">
        <w:rPr>
          <w:snapToGrid w:val="0"/>
          <w:color w:val="000000"/>
        </w:rPr>
        <w:t>Rinnovo e</w:t>
      </w:r>
      <w:r>
        <w:rPr>
          <w:snapToGrid w:val="0"/>
          <w:color w:val="000000"/>
        </w:rPr>
        <w:t xml:space="preserve">xequatur </w:t>
      </w:r>
      <w:r w:rsidR="0037556B">
        <w:rPr>
          <w:snapToGrid w:val="0"/>
          <w:color w:val="000000"/>
        </w:rPr>
        <w:t>17 aprile 2023</w:t>
      </w:r>
      <w:r>
        <w:rPr>
          <w:snapToGrid w:val="0"/>
          <w:color w:val="000000"/>
        </w:rPr>
        <w:t>)</w:t>
      </w:r>
    </w:p>
    <w:p w14:paraId="0CF96119" w14:textId="77777777" w:rsidR="00BB6A79" w:rsidRDefault="00BB6A79">
      <w:pPr>
        <w:widowControl w:val="0"/>
        <w:tabs>
          <w:tab w:val="left" w:pos="90"/>
        </w:tabs>
        <w:rPr>
          <w:b/>
          <w:snapToGrid w:val="0"/>
          <w:color w:val="000080"/>
          <w:u w:val="single"/>
        </w:rPr>
      </w:pPr>
    </w:p>
    <w:p w14:paraId="560EACEF" w14:textId="77777777" w:rsidR="004944D8" w:rsidRDefault="004944D8">
      <w:pPr>
        <w:widowControl w:val="0"/>
        <w:tabs>
          <w:tab w:val="left" w:pos="90"/>
        </w:tabs>
        <w:rPr>
          <w:b/>
          <w:snapToGrid w:val="0"/>
          <w:color w:val="000080"/>
          <w:u w:val="single"/>
        </w:rPr>
      </w:pPr>
    </w:p>
    <w:p w14:paraId="0C0D3727" w14:textId="77777777" w:rsidR="00E47F8D" w:rsidRDefault="00E47F8D">
      <w:pPr>
        <w:widowControl w:val="0"/>
        <w:tabs>
          <w:tab w:val="left" w:pos="90"/>
        </w:tabs>
        <w:rPr>
          <w:b/>
          <w:snapToGrid w:val="0"/>
          <w:color w:val="000080"/>
          <w:u w:val="single"/>
        </w:rPr>
      </w:pPr>
    </w:p>
    <w:p w14:paraId="72097CFA" w14:textId="77777777" w:rsidR="00180C63" w:rsidRDefault="00180C63" w:rsidP="00180C63">
      <w:pPr>
        <w:widowControl w:val="0"/>
        <w:tabs>
          <w:tab w:val="left" w:pos="90"/>
        </w:tabs>
        <w:rPr>
          <w:b/>
          <w:snapToGrid w:val="0"/>
          <w:color w:val="000080"/>
          <w:sz w:val="26"/>
          <w:u w:val="single"/>
        </w:rPr>
      </w:pPr>
      <w:r>
        <w:rPr>
          <w:b/>
          <w:snapToGrid w:val="0"/>
          <w:color w:val="000080"/>
          <w:u w:val="single"/>
        </w:rPr>
        <w:t xml:space="preserve">VENEZIA - CONSOLATO ONORARIO            </w:t>
      </w:r>
    </w:p>
    <w:p w14:paraId="710C6A4B" w14:textId="77777777" w:rsidR="00180C63" w:rsidRDefault="00180C63" w:rsidP="00180C63">
      <w:pPr>
        <w:widowControl w:val="0"/>
        <w:tabs>
          <w:tab w:val="left" w:pos="90"/>
          <w:tab w:val="left" w:pos="2321"/>
        </w:tabs>
        <w:rPr>
          <w:b/>
          <w:snapToGrid w:val="0"/>
          <w:color w:val="000000"/>
        </w:rPr>
      </w:pPr>
    </w:p>
    <w:p w14:paraId="0456B99C" w14:textId="77777777" w:rsidR="00180C63" w:rsidRDefault="00180C63" w:rsidP="00180C63">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01AC2">
        <w:rPr>
          <w:snapToGrid w:val="0"/>
          <w:color w:val="000000"/>
        </w:rPr>
        <w:t>Pascoli</w:t>
      </w:r>
      <w:r>
        <w:rPr>
          <w:snapToGrid w:val="0"/>
          <w:color w:val="000000"/>
        </w:rPr>
        <w:t xml:space="preserve">, </w:t>
      </w:r>
      <w:r w:rsidR="00801AC2">
        <w:rPr>
          <w:snapToGrid w:val="0"/>
          <w:color w:val="000000"/>
        </w:rPr>
        <w:t>29</w:t>
      </w:r>
      <w:r>
        <w:rPr>
          <w:snapToGrid w:val="0"/>
          <w:color w:val="000000"/>
        </w:rPr>
        <w:t xml:space="preserve"> – 30</w:t>
      </w:r>
      <w:r w:rsidR="00801AC2">
        <w:rPr>
          <w:snapToGrid w:val="0"/>
          <w:color w:val="000000"/>
        </w:rPr>
        <w:t>020</w:t>
      </w:r>
      <w:r>
        <w:rPr>
          <w:snapToGrid w:val="0"/>
          <w:color w:val="000000"/>
        </w:rPr>
        <w:t xml:space="preserve"> </w:t>
      </w:r>
      <w:r w:rsidR="00801AC2">
        <w:rPr>
          <w:snapToGrid w:val="0"/>
          <w:color w:val="000000"/>
        </w:rPr>
        <w:t>Quarto d’Altino</w:t>
      </w:r>
      <w:r>
        <w:rPr>
          <w:snapToGrid w:val="0"/>
          <w:color w:val="000000"/>
        </w:rPr>
        <w:t xml:space="preserve"> (VE) </w:t>
      </w:r>
    </w:p>
    <w:p w14:paraId="0E1B3A9D" w14:textId="77777777" w:rsidR="00180C63" w:rsidRPr="00180C63" w:rsidRDefault="00180C63" w:rsidP="00180C63">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Veneto, Friuli Venezia Giulia </w:t>
      </w:r>
    </w:p>
    <w:p w14:paraId="45A46191" w14:textId="77777777" w:rsidR="00180C63" w:rsidRDefault="00180C63" w:rsidP="00180C63">
      <w:pPr>
        <w:pStyle w:val="Corpodeltesto2"/>
        <w:spacing w:before="277"/>
      </w:pPr>
      <w:r>
        <w:t xml:space="preserve">Signor IVOR NEIL COWARD, Console Onorario (Rinnovo Exequatur </w:t>
      </w:r>
      <w:r w:rsidR="00642B1E">
        <w:t>8 gennaio 2024</w:t>
      </w:r>
      <w:r>
        <w:t>)</w:t>
      </w:r>
    </w:p>
    <w:p w14:paraId="4E3FCAEC" w14:textId="77777777" w:rsidR="00D42BC3" w:rsidRDefault="00D42BC3" w:rsidP="00D42BC3">
      <w:pPr>
        <w:pStyle w:val="Corpodeltesto2"/>
        <w:spacing w:before="0"/>
      </w:pPr>
    </w:p>
    <w:p w14:paraId="00589203" w14:textId="77777777" w:rsidR="00D42BC3" w:rsidRDefault="00D42BC3" w:rsidP="00D42BC3">
      <w:pPr>
        <w:pStyle w:val="Corpodeltesto2"/>
        <w:spacing w:before="0"/>
      </w:pPr>
    </w:p>
    <w:p w14:paraId="60E61B22" w14:textId="77777777" w:rsidR="00D42BC3" w:rsidRDefault="00D42BC3" w:rsidP="00D42BC3">
      <w:pPr>
        <w:pStyle w:val="Corpodeltesto2"/>
        <w:spacing w:before="0"/>
      </w:pPr>
    </w:p>
    <w:p w14:paraId="76ABE155" w14:textId="77777777" w:rsidR="00A81C92" w:rsidRDefault="00A81C92" w:rsidP="00A81C92">
      <w:pPr>
        <w:widowControl w:val="0"/>
        <w:tabs>
          <w:tab w:val="left" w:pos="90"/>
          <w:tab w:val="left" w:pos="2321"/>
        </w:tabs>
        <w:spacing w:before="40"/>
        <w:rPr>
          <w:b/>
          <w:snapToGrid w:val="0"/>
          <w:color w:val="000080"/>
          <w:sz w:val="26"/>
          <w:u w:val="single"/>
        </w:rPr>
      </w:pPr>
      <w:r>
        <w:rPr>
          <w:b/>
          <w:snapToGrid w:val="0"/>
          <w:color w:val="000080"/>
          <w:u w:val="single"/>
        </w:rPr>
        <w:t xml:space="preserve">BOLOGNA - AGENZIA CONSOLARE ONORARIA    </w:t>
      </w:r>
    </w:p>
    <w:p w14:paraId="3AF07D61" w14:textId="77777777" w:rsidR="00A81C92" w:rsidRDefault="00A81C92" w:rsidP="00A81C9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 Studio Dallari – Via Amendola, 12 - 40121 Bologna </w:t>
      </w:r>
    </w:p>
    <w:p w14:paraId="3706C3B0" w14:textId="77777777" w:rsidR="00A81C92" w:rsidRDefault="00A81C92" w:rsidP="00A81C9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051254480 - Fax 051255600 </w:t>
      </w:r>
    </w:p>
    <w:p w14:paraId="198DFB6D" w14:textId="77777777" w:rsidR="00A81C92" w:rsidRDefault="00A81C92" w:rsidP="00A81C9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Emilia Romagna</w:t>
      </w:r>
      <w:r>
        <w:rPr>
          <w:snapToGrid w:val="0"/>
          <w:color w:val="000000"/>
        </w:rPr>
        <w:t xml:space="preserve">                   </w:t>
      </w:r>
    </w:p>
    <w:p w14:paraId="76F338D2" w14:textId="77777777" w:rsidR="00A81C92" w:rsidRDefault="00A81C92" w:rsidP="00A81C9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BD7C147" w14:textId="77777777" w:rsidR="00A81C92" w:rsidRDefault="00A81C92" w:rsidP="00A81C92">
      <w:pPr>
        <w:widowControl w:val="0"/>
        <w:tabs>
          <w:tab w:val="left" w:pos="90"/>
        </w:tabs>
        <w:spacing w:before="23"/>
        <w:rPr>
          <w:snapToGrid w:val="0"/>
          <w:color w:val="000000"/>
        </w:rPr>
      </w:pPr>
      <w:r>
        <w:rPr>
          <w:snapToGrid w:val="0"/>
          <w:color w:val="000000"/>
        </w:rPr>
        <w:t xml:space="preserve">Signor </w:t>
      </w:r>
      <w:r w:rsidR="00F72CB4">
        <w:rPr>
          <w:snapToGrid w:val="0"/>
          <w:color w:val="000000"/>
        </w:rPr>
        <w:t>PHILIP NIGEL STAVELY TAYLOR</w:t>
      </w:r>
      <w:r>
        <w:rPr>
          <w:snapToGrid w:val="0"/>
          <w:color w:val="000000"/>
        </w:rPr>
        <w:t>, Agente Consolare Onorario (</w:t>
      </w:r>
      <w:r w:rsidR="00F72CB4">
        <w:rPr>
          <w:snapToGrid w:val="0"/>
          <w:color w:val="000000"/>
        </w:rPr>
        <w:t>E</w:t>
      </w:r>
      <w:r>
        <w:rPr>
          <w:snapToGrid w:val="0"/>
          <w:color w:val="000000"/>
        </w:rPr>
        <w:t xml:space="preserve">xequatur </w:t>
      </w:r>
      <w:r w:rsidR="00F53EF4">
        <w:rPr>
          <w:snapToGrid w:val="0"/>
          <w:color w:val="000000"/>
        </w:rPr>
        <w:t>30 aprile 2021</w:t>
      </w:r>
      <w:r>
        <w:rPr>
          <w:snapToGrid w:val="0"/>
          <w:color w:val="000000"/>
        </w:rPr>
        <w:t>)</w:t>
      </w:r>
    </w:p>
    <w:p w14:paraId="4F1EBDB3" w14:textId="77777777" w:rsidR="00A81C92" w:rsidRDefault="00A81C92" w:rsidP="00180C63">
      <w:pPr>
        <w:pStyle w:val="Corpodeltesto2"/>
        <w:spacing w:before="277"/>
        <w:rPr>
          <w:sz w:val="26"/>
        </w:rPr>
      </w:pPr>
    </w:p>
    <w:p w14:paraId="69604E12" w14:textId="77777777" w:rsidR="00180C63" w:rsidRDefault="00180C63">
      <w:pPr>
        <w:pStyle w:val="Corpodeltesto2"/>
        <w:spacing w:before="277"/>
        <w:rPr>
          <w:sz w:val="26"/>
        </w:rPr>
      </w:pPr>
    </w:p>
    <w:p w14:paraId="2EA004C6" w14:textId="77777777" w:rsidR="004944D8" w:rsidRDefault="004944D8">
      <w:pPr>
        <w:widowControl w:val="0"/>
        <w:tabs>
          <w:tab w:val="left" w:pos="90"/>
        </w:tabs>
        <w:rPr>
          <w:b/>
          <w:snapToGrid w:val="0"/>
          <w:color w:val="000080"/>
          <w:u w:val="single"/>
        </w:rPr>
      </w:pPr>
    </w:p>
    <w:p w14:paraId="4BE3D98D" w14:textId="77777777" w:rsidR="004944D8" w:rsidRDefault="004944D8">
      <w:pPr>
        <w:widowControl w:val="0"/>
        <w:tabs>
          <w:tab w:val="left" w:pos="90"/>
        </w:tabs>
        <w:rPr>
          <w:b/>
          <w:snapToGrid w:val="0"/>
          <w:color w:val="000080"/>
          <w:u w:val="single"/>
        </w:rPr>
      </w:pPr>
    </w:p>
    <w:p w14:paraId="7F1DC3D8" w14:textId="77777777" w:rsidR="00BB6A79" w:rsidRDefault="00BB6A79">
      <w:pPr>
        <w:widowControl w:val="0"/>
        <w:tabs>
          <w:tab w:val="left" w:pos="90"/>
        </w:tabs>
        <w:rPr>
          <w:b/>
          <w:snapToGrid w:val="0"/>
          <w:color w:val="000080"/>
          <w:u w:val="single"/>
        </w:rPr>
      </w:pPr>
    </w:p>
    <w:p w14:paraId="33EF3C91" w14:textId="77777777" w:rsidR="004944D8" w:rsidRDefault="00242F05">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GRECIA</w:t>
      </w:r>
    </w:p>
    <w:p w14:paraId="7BF34D54"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5984" behindDoc="0" locked="0" layoutInCell="1" allowOverlap="1" wp14:anchorId="6F93F752" wp14:editId="1A840512">
            <wp:simplePos x="0" y="0"/>
            <wp:positionH relativeFrom="column">
              <wp:posOffset>5735955</wp:posOffset>
            </wp:positionH>
            <wp:positionV relativeFrom="paragraph">
              <wp:posOffset>195580</wp:posOffset>
            </wp:positionV>
            <wp:extent cx="730885" cy="469900"/>
            <wp:effectExtent l="19050" t="19050" r="0" b="6350"/>
            <wp:wrapNone/>
            <wp:docPr id="343"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4"/>
                    <pic:cNvPicPr>
                      <a:picLocks noChangeAspect="1" noChangeArrowheads="1"/>
                    </pic:cNvPicPr>
                  </pic:nvPicPr>
                  <pic:blipFill>
                    <a:blip r:embed="rId239">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FEA9ABC" w14:textId="77777777" w:rsidR="004944D8" w:rsidRDefault="004944D8">
      <w:pPr>
        <w:widowControl w:val="0"/>
        <w:tabs>
          <w:tab w:val="left" w:pos="90"/>
        </w:tabs>
        <w:rPr>
          <w:b/>
          <w:snapToGrid w:val="0"/>
          <w:color w:val="000080"/>
          <w:sz w:val="39"/>
        </w:rPr>
      </w:pPr>
      <w:r>
        <w:rPr>
          <w:b/>
          <w:snapToGrid w:val="0"/>
          <w:color w:val="000080"/>
          <w:sz w:val="32"/>
        </w:rPr>
        <w:t xml:space="preserve">GRECIA </w:t>
      </w:r>
    </w:p>
    <w:p w14:paraId="263EE4A8" w14:textId="77777777" w:rsidR="004944D8" w:rsidRDefault="004944D8">
      <w:pPr>
        <w:widowControl w:val="0"/>
        <w:tabs>
          <w:tab w:val="left" w:pos="90"/>
        </w:tabs>
        <w:rPr>
          <w:b/>
          <w:snapToGrid w:val="0"/>
          <w:color w:val="000080"/>
          <w:sz w:val="28"/>
        </w:rPr>
      </w:pPr>
      <w:r>
        <w:rPr>
          <w:b/>
          <w:snapToGrid w:val="0"/>
          <w:color w:val="000080"/>
          <w:sz w:val="22"/>
        </w:rPr>
        <w:t xml:space="preserve">Repubblica Ellenica   </w:t>
      </w:r>
    </w:p>
    <w:p w14:paraId="55D6CA0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C10ABC9" w14:textId="77777777" w:rsidR="004944D8" w:rsidRDefault="004944D8">
      <w:pPr>
        <w:widowControl w:val="0"/>
        <w:tabs>
          <w:tab w:val="left" w:pos="90"/>
        </w:tabs>
        <w:jc w:val="right"/>
        <w:rPr>
          <w:i/>
          <w:snapToGrid w:val="0"/>
          <w:color w:val="000000"/>
        </w:rPr>
      </w:pPr>
      <w:r>
        <w:rPr>
          <w:i/>
          <w:snapToGrid w:val="0"/>
          <w:color w:val="000000"/>
        </w:rPr>
        <w:t xml:space="preserve"> Festa nazionale 25 marzo</w:t>
      </w:r>
    </w:p>
    <w:p w14:paraId="169AF791" w14:textId="77777777" w:rsidR="004944D8" w:rsidRDefault="004944D8">
      <w:pPr>
        <w:widowControl w:val="0"/>
        <w:tabs>
          <w:tab w:val="left" w:pos="90"/>
        </w:tabs>
        <w:jc w:val="right"/>
        <w:rPr>
          <w:i/>
          <w:snapToGrid w:val="0"/>
          <w:color w:val="000000"/>
        </w:rPr>
      </w:pPr>
    </w:p>
    <w:p w14:paraId="52183C55" w14:textId="77777777" w:rsidR="00F576B3" w:rsidRDefault="00F576B3">
      <w:pPr>
        <w:widowControl w:val="0"/>
        <w:tabs>
          <w:tab w:val="left" w:pos="90"/>
        </w:tabs>
        <w:ind w:right="3119"/>
        <w:rPr>
          <w:b/>
          <w:snapToGrid w:val="0"/>
          <w:color w:val="000080"/>
          <w:u w:val="single"/>
        </w:rPr>
      </w:pPr>
    </w:p>
    <w:p w14:paraId="06CF6DBC" w14:textId="77777777" w:rsidR="004944D8" w:rsidRDefault="004944D8">
      <w:pPr>
        <w:widowControl w:val="0"/>
        <w:tabs>
          <w:tab w:val="left" w:pos="90"/>
        </w:tabs>
        <w:ind w:right="3119"/>
        <w:rPr>
          <w:b/>
          <w:snapToGrid w:val="0"/>
          <w:color w:val="000080"/>
          <w:u w:val="single"/>
        </w:rPr>
      </w:pPr>
      <w:r>
        <w:rPr>
          <w:b/>
          <w:snapToGrid w:val="0"/>
          <w:color w:val="000080"/>
          <w:u w:val="single"/>
        </w:rPr>
        <w:t>ROMA - SEZIONE CONSOLARE DELL'AMBASCIATA</w:t>
      </w:r>
    </w:p>
    <w:p w14:paraId="5EB18B8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4215DB">
        <w:rPr>
          <w:snapToGrid w:val="0"/>
          <w:color w:val="000000"/>
        </w:rPr>
        <w:t>le G.</w:t>
      </w:r>
      <w:r>
        <w:rPr>
          <w:snapToGrid w:val="0"/>
          <w:color w:val="000000"/>
        </w:rPr>
        <w:t xml:space="preserve"> </w:t>
      </w:r>
      <w:r w:rsidR="004215DB">
        <w:rPr>
          <w:snapToGrid w:val="0"/>
          <w:color w:val="000000"/>
        </w:rPr>
        <w:t>Rossi</w:t>
      </w:r>
      <w:r>
        <w:rPr>
          <w:snapToGrid w:val="0"/>
          <w:color w:val="000000"/>
        </w:rPr>
        <w:t xml:space="preserve">ni, </w:t>
      </w:r>
      <w:r w:rsidR="004215DB">
        <w:rPr>
          <w:snapToGrid w:val="0"/>
          <w:color w:val="000000"/>
        </w:rPr>
        <w:t>4</w:t>
      </w:r>
      <w:r>
        <w:rPr>
          <w:snapToGrid w:val="0"/>
          <w:color w:val="000000"/>
        </w:rPr>
        <w:t xml:space="preserve"> - 0019</w:t>
      </w:r>
      <w:r w:rsidR="004215DB">
        <w:rPr>
          <w:snapToGrid w:val="0"/>
          <w:color w:val="000000"/>
        </w:rPr>
        <w:t>8</w:t>
      </w:r>
      <w:r>
        <w:rPr>
          <w:snapToGrid w:val="0"/>
          <w:color w:val="000000"/>
        </w:rPr>
        <w:t xml:space="preserve"> Roma </w:t>
      </w:r>
    </w:p>
    <w:p w14:paraId="5C41B545" w14:textId="77777777" w:rsidR="004215DB"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068</w:t>
      </w:r>
      <w:r w:rsidR="004215DB">
        <w:rPr>
          <w:snapToGrid w:val="0"/>
          <w:color w:val="000000"/>
        </w:rPr>
        <w:t>537558</w:t>
      </w:r>
      <w:r>
        <w:rPr>
          <w:snapToGrid w:val="0"/>
          <w:color w:val="000000"/>
        </w:rPr>
        <w:t>0 - Fax 0680</w:t>
      </w:r>
      <w:r w:rsidR="004215DB">
        <w:rPr>
          <w:snapToGrid w:val="0"/>
          <w:color w:val="000000"/>
        </w:rPr>
        <w:t>692298</w:t>
      </w:r>
    </w:p>
    <w:p w14:paraId="5FD3F700" w14:textId="77777777" w:rsidR="004944D8" w:rsidRDefault="004215DB">
      <w:pPr>
        <w:widowControl w:val="0"/>
        <w:tabs>
          <w:tab w:val="left" w:pos="2321"/>
        </w:tabs>
        <w:rPr>
          <w:snapToGrid w:val="0"/>
          <w:color w:val="000000"/>
          <w:sz w:val="23"/>
        </w:rPr>
      </w:pPr>
      <w:r>
        <w:rPr>
          <w:snapToGrid w:val="0"/>
          <w:color w:val="000000"/>
        </w:rPr>
        <w:tab/>
        <w:t>E-mail  grcon.rom@mfa.gr</w:t>
      </w:r>
      <w:r w:rsidR="004944D8">
        <w:rPr>
          <w:snapToGrid w:val="0"/>
          <w:color w:val="000000"/>
        </w:rPr>
        <w:t xml:space="preserve">  </w:t>
      </w:r>
    </w:p>
    <w:p w14:paraId="61B79A28" w14:textId="77777777" w:rsidR="00F576B3"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F5092">
        <w:rPr>
          <w:snapToGrid w:val="0"/>
          <w:color w:val="000000"/>
        </w:rPr>
        <w:t>Tutto il territorio della Repubblica Italiana</w:t>
      </w:r>
    </w:p>
    <w:p w14:paraId="5BA1E498" w14:textId="77777777" w:rsidR="006F5092" w:rsidRDefault="006F5092">
      <w:pPr>
        <w:widowControl w:val="0"/>
        <w:tabs>
          <w:tab w:val="left" w:pos="90"/>
        </w:tabs>
        <w:rPr>
          <w:b/>
          <w:snapToGrid w:val="0"/>
          <w:color w:val="000080"/>
          <w:u w:val="single"/>
        </w:rPr>
      </w:pPr>
    </w:p>
    <w:p w14:paraId="6CCB82EB" w14:textId="77777777" w:rsidR="00B111E5" w:rsidRDefault="00B111E5">
      <w:pPr>
        <w:widowControl w:val="0"/>
        <w:tabs>
          <w:tab w:val="left" w:pos="90"/>
        </w:tabs>
        <w:rPr>
          <w:b/>
          <w:snapToGrid w:val="0"/>
          <w:color w:val="000080"/>
          <w:u w:val="single"/>
        </w:rPr>
      </w:pPr>
    </w:p>
    <w:p w14:paraId="566A5A32" w14:textId="77777777" w:rsidR="00B111E5" w:rsidRDefault="00B111E5" w:rsidP="00B111E5">
      <w:pPr>
        <w:widowControl w:val="0"/>
        <w:tabs>
          <w:tab w:val="left" w:pos="90"/>
        </w:tabs>
        <w:rPr>
          <w:b/>
          <w:snapToGrid w:val="0"/>
          <w:color w:val="000080"/>
          <w:sz w:val="26"/>
          <w:u w:val="single"/>
        </w:rPr>
      </w:pPr>
      <w:r>
        <w:rPr>
          <w:b/>
          <w:snapToGrid w:val="0"/>
          <w:color w:val="000080"/>
          <w:u w:val="single"/>
        </w:rPr>
        <w:t xml:space="preserve">ANCONA - CONSOLATO GENERALE ONORARIO            </w:t>
      </w:r>
    </w:p>
    <w:p w14:paraId="49130E80" w14:textId="77777777" w:rsidR="00B111E5" w:rsidRDefault="00B111E5" w:rsidP="00B111E5">
      <w:pPr>
        <w:widowControl w:val="0"/>
        <w:tabs>
          <w:tab w:val="left" w:pos="90"/>
          <w:tab w:val="left" w:pos="2321"/>
        </w:tabs>
        <w:spacing w:before="40"/>
        <w:rPr>
          <w:b/>
          <w:snapToGrid w:val="0"/>
          <w:color w:val="000000"/>
        </w:rPr>
      </w:pPr>
    </w:p>
    <w:p w14:paraId="7B201246" w14:textId="77777777" w:rsidR="00B111E5" w:rsidRDefault="00B111E5" w:rsidP="00B111E5">
      <w:pPr>
        <w:widowControl w:val="0"/>
        <w:tabs>
          <w:tab w:val="left" w:pos="90"/>
          <w:tab w:val="left" w:pos="2321"/>
        </w:tabs>
        <w:spacing w:before="40"/>
        <w:rPr>
          <w:snapToGrid w:val="0"/>
        </w:rPr>
      </w:pPr>
      <w:r>
        <w:rPr>
          <w:b/>
          <w:snapToGrid w:val="0"/>
          <w:color w:val="000000"/>
        </w:rPr>
        <w:t>Indirizzo</w:t>
      </w:r>
      <w:r>
        <w:rPr>
          <w:rFonts w:ascii="MS Sans Serif" w:hAnsi="MS Sans Serif"/>
          <w:snapToGrid w:val="0"/>
          <w:sz w:val="24"/>
        </w:rPr>
        <w:tab/>
      </w:r>
      <w:r w:rsidRPr="00DF2485">
        <w:rPr>
          <w:snapToGrid w:val="0"/>
        </w:rPr>
        <w:t>Nuovo Terminal Passeggeri</w:t>
      </w:r>
      <w:r>
        <w:rPr>
          <w:rFonts w:ascii="MS Sans Serif" w:hAnsi="MS Sans Serif"/>
          <w:snapToGrid w:val="0"/>
          <w:sz w:val="24"/>
        </w:rPr>
        <w:t xml:space="preserve"> - v</w:t>
      </w:r>
      <w:r w:rsidRPr="00A242A9">
        <w:rPr>
          <w:snapToGrid w:val="0"/>
        </w:rPr>
        <w:t xml:space="preserve">ia </w:t>
      </w:r>
      <w:r>
        <w:rPr>
          <w:snapToGrid w:val="0"/>
        </w:rPr>
        <w:t>Luigi Einaudi</w:t>
      </w:r>
      <w:r w:rsidRPr="00A242A9">
        <w:rPr>
          <w:snapToGrid w:val="0"/>
        </w:rPr>
        <w:t xml:space="preserve">, </w:t>
      </w:r>
      <w:r>
        <w:rPr>
          <w:snapToGrid w:val="0"/>
        </w:rPr>
        <w:t>s.n.c.</w:t>
      </w:r>
      <w:r w:rsidRPr="00A242A9">
        <w:rPr>
          <w:snapToGrid w:val="0"/>
        </w:rPr>
        <w:t xml:space="preserve"> – 6012</w:t>
      </w:r>
      <w:r>
        <w:rPr>
          <w:snapToGrid w:val="0"/>
        </w:rPr>
        <w:t>5</w:t>
      </w:r>
      <w:r w:rsidRPr="00A242A9">
        <w:rPr>
          <w:snapToGrid w:val="0"/>
        </w:rPr>
        <w:t xml:space="preserve"> Ancona</w:t>
      </w:r>
    </w:p>
    <w:p w14:paraId="1869F61A" w14:textId="77777777" w:rsidR="00B111E5" w:rsidRDefault="00B111E5" w:rsidP="00B111E5">
      <w:pPr>
        <w:widowControl w:val="0"/>
        <w:tabs>
          <w:tab w:val="left" w:pos="90"/>
          <w:tab w:val="left" w:pos="2321"/>
        </w:tabs>
        <w:spacing w:before="40"/>
        <w:rPr>
          <w:snapToGrid w:val="0"/>
        </w:rPr>
      </w:pPr>
      <w:r>
        <w:rPr>
          <w:snapToGrid w:val="0"/>
        </w:rPr>
        <w:tab/>
      </w:r>
      <w:r>
        <w:rPr>
          <w:snapToGrid w:val="0"/>
        </w:rPr>
        <w:tab/>
        <w:t>Tel. 071 2074567  3479105547 - Fax 071 2074567</w:t>
      </w:r>
    </w:p>
    <w:p w14:paraId="341301DD" w14:textId="77777777" w:rsidR="00B111E5" w:rsidRDefault="00B111E5" w:rsidP="00B111E5">
      <w:pPr>
        <w:widowControl w:val="0"/>
        <w:tabs>
          <w:tab w:val="left" w:pos="90"/>
          <w:tab w:val="left" w:pos="2321"/>
        </w:tabs>
        <w:spacing w:before="40"/>
        <w:rPr>
          <w:b/>
          <w:snapToGrid w:val="0"/>
          <w:color w:val="000000"/>
        </w:rPr>
      </w:pPr>
      <w:r>
        <w:rPr>
          <w:snapToGrid w:val="0"/>
        </w:rPr>
        <w:tab/>
      </w:r>
      <w:r>
        <w:rPr>
          <w:snapToGrid w:val="0"/>
        </w:rPr>
        <w:tab/>
        <w:t xml:space="preserve">E-mail  </w:t>
      </w:r>
      <w:hyperlink r:id="rId240" w:history="1">
        <w:r w:rsidRPr="00D51937">
          <w:rPr>
            <w:rStyle w:val="Collegamentoipertestuale"/>
            <w:snapToGrid w:val="0"/>
          </w:rPr>
          <w:t>grhoncon.anc@mfa.gr</w:t>
        </w:r>
      </w:hyperlink>
      <w:r>
        <w:rPr>
          <w:snapToGrid w:val="0"/>
          <w:color w:val="000000"/>
        </w:rPr>
        <w:t xml:space="preserve"> </w:t>
      </w:r>
    </w:p>
    <w:p w14:paraId="583B3A86" w14:textId="77777777" w:rsidR="00B111E5" w:rsidRDefault="00B111E5" w:rsidP="00B111E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Marche, Umbria</w:t>
      </w:r>
      <w:r w:rsidR="00641289">
        <w:rPr>
          <w:snapToGrid w:val="0"/>
          <w:color w:val="000000"/>
        </w:rPr>
        <w:t>, Abruzzo</w:t>
      </w:r>
    </w:p>
    <w:p w14:paraId="73410C34" w14:textId="77777777" w:rsidR="00B111E5" w:rsidRDefault="00B111E5" w:rsidP="00B111E5">
      <w:pPr>
        <w:widowControl w:val="0"/>
        <w:tabs>
          <w:tab w:val="left" w:pos="2321"/>
        </w:tabs>
        <w:rPr>
          <w:rFonts w:ascii="MS Sans Serif" w:hAnsi="MS Sans Serif"/>
          <w:snapToGrid w:val="0"/>
          <w:sz w:val="24"/>
        </w:rPr>
      </w:pPr>
    </w:p>
    <w:p w14:paraId="217E2BD1" w14:textId="77777777" w:rsidR="00B111E5" w:rsidRDefault="00B111E5" w:rsidP="00B111E5">
      <w:pPr>
        <w:widowControl w:val="0"/>
        <w:tabs>
          <w:tab w:val="left" w:pos="90"/>
        </w:tabs>
        <w:rPr>
          <w:snapToGrid w:val="0"/>
        </w:rPr>
      </w:pPr>
      <w:r w:rsidRPr="003C6F32">
        <w:rPr>
          <w:snapToGrid w:val="0"/>
        </w:rPr>
        <w:t xml:space="preserve">Signor DEMETRIO BELIGIANNIS, Console </w:t>
      </w:r>
      <w:r w:rsidR="00BE74DE">
        <w:rPr>
          <w:snapToGrid w:val="0"/>
        </w:rPr>
        <w:t xml:space="preserve">Generale </w:t>
      </w:r>
      <w:r w:rsidRPr="003C6F32">
        <w:rPr>
          <w:snapToGrid w:val="0"/>
        </w:rPr>
        <w:t>Onorario (</w:t>
      </w:r>
      <w:r>
        <w:rPr>
          <w:snapToGrid w:val="0"/>
        </w:rPr>
        <w:t>Rinnovo e</w:t>
      </w:r>
      <w:r w:rsidRPr="003C6F32">
        <w:rPr>
          <w:snapToGrid w:val="0"/>
        </w:rPr>
        <w:t xml:space="preserve">xequatur </w:t>
      </w:r>
      <w:r w:rsidR="00BE74DE">
        <w:rPr>
          <w:snapToGrid w:val="0"/>
        </w:rPr>
        <w:t>26 settembre 2024</w:t>
      </w:r>
      <w:r w:rsidRPr="003C6F32">
        <w:rPr>
          <w:snapToGrid w:val="0"/>
        </w:rPr>
        <w:t>)</w:t>
      </w:r>
    </w:p>
    <w:p w14:paraId="0063AD66" w14:textId="77777777" w:rsidR="00D6738F" w:rsidRDefault="00D6738F">
      <w:pPr>
        <w:widowControl w:val="0"/>
        <w:tabs>
          <w:tab w:val="left" w:pos="90"/>
        </w:tabs>
        <w:rPr>
          <w:b/>
          <w:snapToGrid w:val="0"/>
          <w:color w:val="000080"/>
          <w:u w:val="single"/>
        </w:rPr>
      </w:pPr>
    </w:p>
    <w:p w14:paraId="0AFFC593" w14:textId="77777777" w:rsidR="00B111E5" w:rsidRDefault="00B111E5">
      <w:pPr>
        <w:widowControl w:val="0"/>
        <w:tabs>
          <w:tab w:val="left" w:pos="90"/>
        </w:tabs>
        <w:rPr>
          <w:b/>
          <w:snapToGrid w:val="0"/>
          <w:color w:val="000080"/>
          <w:u w:val="single"/>
        </w:rPr>
      </w:pPr>
    </w:p>
    <w:p w14:paraId="114B4FA1" w14:textId="77777777" w:rsidR="009910BA" w:rsidRDefault="009910BA" w:rsidP="009910BA">
      <w:pPr>
        <w:widowControl w:val="0"/>
        <w:tabs>
          <w:tab w:val="left" w:pos="90"/>
        </w:tabs>
        <w:rPr>
          <w:b/>
          <w:snapToGrid w:val="0"/>
          <w:color w:val="000080"/>
          <w:sz w:val="26"/>
          <w:u w:val="single"/>
        </w:rPr>
      </w:pPr>
      <w:r>
        <w:rPr>
          <w:b/>
          <w:snapToGrid w:val="0"/>
          <w:color w:val="000080"/>
          <w:u w:val="single"/>
        </w:rPr>
        <w:t>MILANO - CONSOLATO GENERALE ONORARIO</w:t>
      </w:r>
    </w:p>
    <w:p w14:paraId="113A9053" w14:textId="77777777" w:rsidR="009910BA" w:rsidRDefault="009910BA" w:rsidP="009910BA">
      <w:pPr>
        <w:widowControl w:val="0"/>
        <w:tabs>
          <w:tab w:val="left" w:pos="90"/>
          <w:tab w:val="left" w:pos="2321"/>
        </w:tabs>
        <w:rPr>
          <w:b/>
          <w:snapToGrid w:val="0"/>
          <w:color w:val="000000"/>
        </w:rPr>
      </w:pPr>
    </w:p>
    <w:p w14:paraId="0EBF7744" w14:textId="77777777" w:rsidR="009910BA" w:rsidRDefault="009910BA" w:rsidP="009910BA">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Foro Buonaparte, 48 - 20121 Milano</w:t>
      </w:r>
    </w:p>
    <w:p w14:paraId="624F22E3" w14:textId="77777777" w:rsidR="009910BA" w:rsidRDefault="009910BA" w:rsidP="009910BA">
      <w:pPr>
        <w:widowControl w:val="0"/>
        <w:tabs>
          <w:tab w:val="left" w:pos="90"/>
          <w:tab w:val="left" w:pos="2321"/>
        </w:tabs>
        <w:rPr>
          <w:snapToGrid w:val="0"/>
          <w:color w:val="000000"/>
        </w:rPr>
      </w:pPr>
      <w:r>
        <w:rPr>
          <w:snapToGrid w:val="0"/>
          <w:color w:val="000000"/>
        </w:rPr>
        <w:tab/>
      </w:r>
      <w:r>
        <w:rPr>
          <w:snapToGrid w:val="0"/>
          <w:color w:val="000000"/>
        </w:rPr>
        <w:tab/>
        <w:t>Tel. e fax 0280500559</w:t>
      </w:r>
    </w:p>
    <w:p w14:paraId="10FA42FC" w14:textId="77777777" w:rsidR="009910BA" w:rsidRDefault="009910BA" w:rsidP="009910BA">
      <w:pPr>
        <w:widowControl w:val="0"/>
        <w:tabs>
          <w:tab w:val="left" w:pos="90"/>
          <w:tab w:val="left" w:pos="2321"/>
        </w:tabs>
        <w:rPr>
          <w:snapToGrid w:val="0"/>
          <w:color w:val="000000"/>
          <w:sz w:val="26"/>
        </w:rPr>
      </w:pPr>
      <w:r>
        <w:rPr>
          <w:snapToGrid w:val="0"/>
          <w:color w:val="000000"/>
        </w:rPr>
        <w:tab/>
      </w:r>
      <w:r>
        <w:rPr>
          <w:snapToGrid w:val="0"/>
          <w:color w:val="000000"/>
        </w:rPr>
        <w:tab/>
        <w:t>E-mail grhoncon.mil@mfa.gr</w:t>
      </w:r>
    </w:p>
    <w:p w14:paraId="6BE8778A" w14:textId="77777777" w:rsidR="009910BA" w:rsidRDefault="009910BA" w:rsidP="009910B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Lombardia</w:t>
      </w:r>
      <w:r w:rsidR="00C676EB">
        <w:rPr>
          <w:snapToGrid w:val="0"/>
        </w:rPr>
        <w:t>, Liguria</w:t>
      </w:r>
    </w:p>
    <w:p w14:paraId="503ED999" w14:textId="77777777" w:rsidR="009910BA" w:rsidRDefault="009910BA" w:rsidP="009910BA">
      <w:pPr>
        <w:widowControl w:val="0"/>
        <w:tabs>
          <w:tab w:val="left" w:pos="2321"/>
        </w:tabs>
        <w:rPr>
          <w:snapToGrid w:val="0"/>
          <w:color w:val="000000"/>
          <w:sz w:val="23"/>
        </w:rPr>
      </w:pPr>
    </w:p>
    <w:p w14:paraId="162EB526" w14:textId="77777777" w:rsidR="004462D9" w:rsidRDefault="009910BA" w:rsidP="00D96715">
      <w:pPr>
        <w:widowControl w:val="0"/>
        <w:tabs>
          <w:tab w:val="left" w:pos="90"/>
        </w:tabs>
        <w:spacing w:before="23"/>
        <w:rPr>
          <w:snapToGrid w:val="0"/>
          <w:color w:val="000000"/>
        </w:rPr>
      </w:pPr>
      <w:r w:rsidRPr="009910BA">
        <w:rPr>
          <w:snapToGrid w:val="0"/>
          <w:color w:val="000000"/>
        </w:rPr>
        <w:t>Signor NIKOLAOS SAKKARIS, Cons</w:t>
      </w:r>
      <w:r w:rsidR="00700301">
        <w:rPr>
          <w:snapToGrid w:val="0"/>
          <w:color w:val="000000"/>
        </w:rPr>
        <w:t>ole Generale Onorario (Rinnovo E</w:t>
      </w:r>
      <w:r w:rsidRPr="009910BA">
        <w:rPr>
          <w:snapToGrid w:val="0"/>
          <w:color w:val="000000"/>
        </w:rPr>
        <w:t xml:space="preserve">xequatur </w:t>
      </w:r>
      <w:r w:rsidR="00700301">
        <w:rPr>
          <w:snapToGrid w:val="0"/>
          <w:color w:val="000000"/>
        </w:rPr>
        <w:t>20 ottobre 2022</w:t>
      </w:r>
      <w:r w:rsidR="00D96715">
        <w:rPr>
          <w:snapToGrid w:val="0"/>
          <w:color w:val="000000"/>
        </w:rPr>
        <w:t>)</w:t>
      </w:r>
    </w:p>
    <w:p w14:paraId="18E8423B" w14:textId="77777777" w:rsidR="00B111E5" w:rsidRDefault="00B111E5" w:rsidP="00B111E5">
      <w:pPr>
        <w:widowControl w:val="0"/>
        <w:tabs>
          <w:tab w:val="left" w:pos="90"/>
        </w:tabs>
        <w:rPr>
          <w:b/>
          <w:snapToGrid w:val="0"/>
          <w:color w:val="000080"/>
          <w:u w:val="single"/>
        </w:rPr>
      </w:pPr>
    </w:p>
    <w:p w14:paraId="21419997" w14:textId="77777777" w:rsidR="00B111E5" w:rsidRDefault="00B111E5" w:rsidP="00B111E5">
      <w:pPr>
        <w:widowControl w:val="0"/>
        <w:tabs>
          <w:tab w:val="left" w:pos="90"/>
        </w:tabs>
        <w:rPr>
          <w:b/>
          <w:snapToGrid w:val="0"/>
          <w:color w:val="000080"/>
          <w:u w:val="single"/>
        </w:rPr>
      </w:pPr>
    </w:p>
    <w:p w14:paraId="6CAE0C9F" w14:textId="77777777" w:rsidR="00B111E5" w:rsidRDefault="00B111E5" w:rsidP="00B111E5">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6C2716A3" w14:textId="77777777" w:rsidR="00B111E5" w:rsidRDefault="00B111E5" w:rsidP="00B111E5">
      <w:pPr>
        <w:widowControl w:val="0"/>
        <w:tabs>
          <w:tab w:val="left" w:pos="90"/>
          <w:tab w:val="left" w:pos="2321"/>
        </w:tabs>
        <w:spacing w:before="40"/>
        <w:rPr>
          <w:b/>
          <w:snapToGrid w:val="0"/>
          <w:color w:val="000000"/>
        </w:rPr>
      </w:pPr>
    </w:p>
    <w:p w14:paraId="329C5431" w14:textId="77777777" w:rsidR="00B111E5" w:rsidRPr="000975E3" w:rsidRDefault="00B111E5" w:rsidP="00B111E5">
      <w:pPr>
        <w:widowControl w:val="0"/>
        <w:tabs>
          <w:tab w:val="left" w:pos="90"/>
          <w:tab w:val="left" w:pos="2321"/>
        </w:tabs>
        <w:spacing w:before="40"/>
        <w:rPr>
          <w:rStyle w:val="labelnormal1"/>
          <w:rFonts w:ascii="Times New Roman" w:hAnsi="Times New Roman"/>
          <w:color w:val="000000"/>
          <w:sz w:val="20"/>
          <w:szCs w:val="20"/>
        </w:rPr>
      </w:pPr>
      <w:r>
        <w:rPr>
          <w:b/>
          <w:snapToGrid w:val="0"/>
          <w:color w:val="000000"/>
        </w:rPr>
        <w:t>Indirizzo</w:t>
      </w:r>
      <w:r>
        <w:rPr>
          <w:b/>
          <w:snapToGrid w:val="0"/>
          <w:color w:val="000000"/>
        </w:rPr>
        <w:tab/>
      </w:r>
      <w:r w:rsidRPr="000975E3">
        <w:rPr>
          <w:rStyle w:val="labelnormal1"/>
          <w:rFonts w:ascii="Times New Roman" w:hAnsi="Times New Roman"/>
          <w:color w:val="000000"/>
          <w:sz w:val="20"/>
          <w:szCs w:val="20"/>
        </w:rPr>
        <w:t>Corso Vittorio Emanuele, 86 – 80121 Napoli</w:t>
      </w:r>
    </w:p>
    <w:p w14:paraId="3256A1B6" w14:textId="77777777" w:rsidR="00B111E5" w:rsidRPr="000975E3" w:rsidRDefault="00B111E5" w:rsidP="00B111E5">
      <w:pPr>
        <w:widowControl w:val="0"/>
        <w:tabs>
          <w:tab w:val="left" w:pos="90"/>
          <w:tab w:val="left" w:pos="2321"/>
        </w:tabs>
        <w:spacing w:before="40"/>
        <w:rPr>
          <w:rStyle w:val="labelnormal1"/>
          <w:rFonts w:ascii="Times New Roman" w:hAnsi="Times New Roman"/>
          <w:color w:val="000000"/>
          <w:sz w:val="20"/>
          <w:szCs w:val="20"/>
        </w:rPr>
      </w:pPr>
      <w:r w:rsidRPr="000975E3">
        <w:rPr>
          <w:rStyle w:val="labelnormal1"/>
          <w:rFonts w:ascii="Times New Roman" w:hAnsi="Times New Roman"/>
          <w:color w:val="000000"/>
          <w:sz w:val="20"/>
          <w:szCs w:val="20"/>
        </w:rPr>
        <w:tab/>
      </w:r>
      <w:r w:rsidRPr="000975E3">
        <w:rPr>
          <w:rStyle w:val="labelnormal1"/>
          <w:rFonts w:ascii="Times New Roman" w:hAnsi="Times New Roman"/>
          <w:color w:val="000000"/>
          <w:sz w:val="20"/>
          <w:szCs w:val="20"/>
        </w:rPr>
        <w:tab/>
        <w:t>Tel. 0817612466 – 081669880</w:t>
      </w:r>
    </w:p>
    <w:p w14:paraId="408688A7" w14:textId="77777777" w:rsidR="00B111E5" w:rsidRPr="000975E3" w:rsidRDefault="00B111E5" w:rsidP="00B111E5">
      <w:pPr>
        <w:widowControl w:val="0"/>
        <w:tabs>
          <w:tab w:val="left" w:pos="90"/>
          <w:tab w:val="left" w:pos="2321"/>
        </w:tabs>
        <w:spacing w:before="40"/>
        <w:rPr>
          <w:b/>
          <w:snapToGrid w:val="0"/>
          <w:color w:val="000000"/>
        </w:rPr>
      </w:pPr>
      <w:r w:rsidRPr="000975E3">
        <w:rPr>
          <w:rStyle w:val="labelnormal1"/>
          <w:rFonts w:ascii="Times New Roman" w:hAnsi="Times New Roman"/>
          <w:color w:val="000000"/>
          <w:sz w:val="20"/>
          <w:szCs w:val="20"/>
        </w:rPr>
        <w:tab/>
      </w:r>
      <w:r w:rsidRPr="000975E3">
        <w:rPr>
          <w:rStyle w:val="labelnormal1"/>
          <w:rFonts w:ascii="Times New Roman" w:hAnsi="Times New Roman"/>
          <w:color w:val="000000"/>
          <w:sz w:val="20"/>
          <w:szCs w:val="20"/>
        </w:rPr>
        <w:tab/>
        <w:t xml:space="preserve">E-mail  </w:t>
      </w:r>
      <w:hyperlink r:id="rId241" w:history="1">
        <w:r w:rsidR="00132F49" w:rsidRPr="008B0C5A">
          <w:rPr>
            <w:rStyle w:val="Collegamentoipertestuale"/>
          </w:rPr>
          <w:t>grhoncon.nap@mfa.gr</w:t>
        </w:r>
      </w:hyperlink>
      <w:r w:rsidR="00132F49">
        <w:rPr>
          <w:rStyle w:val="labelnormal1"/>
          <w:rFonts w:ascii="Times New Roman" w:hAnsi="Times New Roman"/>
          <w:color w:val="000000"/>
          <w:sz w:val="20"/>
          <w:szCs w:val="20"/>
        </w:rPr>
        <w:t xml:space="preserve"> </w:t>
      </w:r>
    </w:p>
    <w:p w14:paraId="043537BA" w14:textId="77777777" w:rsidR="00B111E5" w:rsidRDefault="00B111E5" w:rsidP="00B111E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Campania</w:t>
      </w:r>
      <w:r w:rsidR="00641289">
        <w:rPr>
          <w:snapToGrid w:val="0"/>
        </w:rPr>
        <w:t>, Calabria, Molise, Basilicata (eccetto Provincia di Matera)</w:t>
      </w:r>
    </w:p>
    <w:p w14:paraId="08A791DF" w14:textId="77777777" w:rsidR="00B111E5" w:rsidRDefault="00B111E5" w:rsidP="00B111E5">
      <w:pPr>
        <w:widowControl w:val="0"/>
        <w:tabs>
          <w:tab w:val="left" w:pos="2321"/>
        </w:tabs>
        <w:rPr>
          <w:rFonts w:ascii="MS Sans Serif" w:hAnsi="MS Sans Serif"/>
          <w:snapToGrid w:val="0"/>
          <w:sz w:val="24"/>
        </w:rPr>
      </w:pPr>
    </w:p>
    <w:p w14:paraId="1F93CD70" w14:textId="77777777" w:rsidR="00B111E5" w:rsidRPr="00274120" w:rsidRDefault="00B111E5" w:rsidP="00B111E5">
      <w:pPr>
        <w:widowControl w:val="0"/>
        <w:tabs>
          <w:tab w:val="left" w:pos="2321"/>
        </w:tabs>
        <w:rPr>
          <w:snapToGrid w:val="0"/>
          <w:color w:val="000000"/>
        </w:rPr>
      </w:pPr>
      <w:r w:rsidRPr="00274120">
        <w:rPr>
          <w:snapToGrid w:val="0"/>
        </w:rPr>
        <w:t>Signor ALEXANDROS TOMASOS</w:t>
      </w:r>
      <w:r>
        <w:rPr>
          <w:snapToGrid w:val="0"/>
        </w:rPr>
        <w:t xml:space="preserve">, Console </w:t>
      </w:r>
      <w:r w:rsidR="00BE74DE">
        <w:rPr>
          <w:snapToGrid w:val="0"/>
        </w:rPr>
        <w:t xml:space="preserve">Generale </w:t>
      </w:r>
      <w:r>
        <w:rPr>
          <w:snapToGrid w:val="0"/>
        </w:rPr>
        <w:t xml:space="preserve">Onorario (Rinnovo exequatur </w:t>
      </w:r>
      <w:r w:rsidR="00BE74DE">
        <w:rPr>
          <w:snapToGrid w:val="0"/>
        </w:rPr>
        <w:t>27 settembre 2024 – 16 dicembre 2028</w:t>
      </w:r>
      <w:r>
        <w:rPr>
          <w:snapToGrid w:val="0"/>
        </w:rPr>
        <w:t>)</w:t>
      </w:r>
    </w:p>
    <w:p w14:paraId="043D08B9" w14:textId="77777777" w:rsidR="00B111E5" w:rsidRDefault="00B111E5" w:rsidP="00B111E5">
      <w:pPr>
        <w:widowControl w:val="0"/>
        <w:tabs>
          <w:tab w:val="left" w:pos="90"/>
        </w:tabs>
        <w:rPr>
          <w:b/>
          <w:snapToGrid w:val="0"/>
          <w:color w:val="000080"/>
          <w:u w:val="single"/>
        </w:rPr>
      </w:pPr>
    </w:p>
    <w:p w14:paraId="34845C2D" w14:textId="77777777" w:rsidR="009910BA" w:rsidRDefault="009910BA">
      <w:pPr>
        <w:widowControl w:val="0"/>
        <w:tabs>
          <w:tab w:val="left" w:pos="90"/>
        </w:tabs>
        <w:rPr>
          <w:b/>
          <w:snapToGrid w:val="0"/>
          <w:color w:val="000080"/>
          <w:u w:val="single"/>
        </w:rPr>
      </w:pPr>
    </w:p>
    <w:p w14:paraId="54D10250" w14:textId="77777777" w:rsidR="00BC7E68" w:rsidRDefault="00BC7E68" w:rsidP="00BC7E68">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71529A57" w14:textId="77777777" w:rsidR="00BC7E68" w:rsidRDefault="00BC7E68" w:rsidP="00BC7E68">
      <w:pPr>
        <w:widowControl w:val="0"/>
        <w:tabs>
          <w:tab w:val="left" w:pos="90"/>
          <w:tab w:val="left" w:pos="2321"/>
        </w:tabs>
        <w:rPr>
          <w:b/>
          <w:snapToGrid w:val="0"/>
          <w:color w:val="000000"/>
        </w:rPr>
      </w:pPr>
    </w:p>
    <w:p w14:paraId="08F7EF4C" w14:textId="77777777" w:rsidR="00F85591" w:rsidRPr="00F85591" w:rsidRDefault="00BC7E68" w:rsidP="00F85591">
      <w:pPr>
        <w:widowControl w:val="0"/>
        <w:tabs>
          <w:tab w:val="left" w:pos="90"/>
          <w:tab w:val="left" w:pos="2321"/>
        </w:tabs>
        <w:rPr>
          <w:snapToGrid w:val="0"/>
          <w:color w:val="000000"/>
        </w:rPr>
      </w:pPr>
      <w:r>
        <w:rPr>
          <w:b/>
          <w:snapToGrid w:val="0"/>
          <w:color w:val="000000"/>
        </w:rPr>
        <w:t>Indirizzo</w:t>
      </w:r>
      <w:r w:rsidRPr="00F85591">
        <w:rPr>
          <w:snapToGrid w:val="0"/>
          <w:color w:val="000000"/>
        </w:rPr>
        <w:tab/>
      </w:r>
      <w:r w:rsidR="00F85591" w:rsidRPr="00F85591">
        <w:rPr>
          <w:snapToGrid w:val="0"/>
          <w:color w:val="000000"/>
        </w:rPr>
        <w:t xml:space="preserve">via Giovanni Francesco </w:t>
      </w:r>
      <w:proofErr w:type="spellStart"/>
      <w:r w:rsidR="00F85591" w:rsidRPr="00F85591">
        <w:rPr>
          <w:snapToGrid w:val="0"/>
          <w:color w:val="000000"/>
        </w:rPr>
        <w:t>Napione</w:t>
      </w:r>
      <w:proofErr w:type="spellEnd"/>
      <w:r w:rsidR="00F85591" w:rsidRPr="00F85591">
        <w:rPr>
          <w:snapToGrid w:val="0"/>
          <w:color w:val="000000"/>
        </w:rPr>
        <w:t>, 33 A – 10124 Torino</w:t>
      </w:r>
    </w:p>
    <w:p w14:paraId="2AA3FB78" w14:textId="77777777" w:rsidR="00F85591" w:rsidRPr="00F85591" w:rsidRDefault="00F85591" w:rsidP="00F85591">
      <w:pPr>
        <w:widowControl w:val="0"/>
        <w:tabs>
          <w:tab w:val="left" w:pos="90"/>
          <w:tab w:val="left" w:pos="2321"/>
        </w:tabs>
        <w:rPr>
          <w:snapToGrid w:val="0"/>
          <w:color w:val="000000"/>
        </w:rPr>
      </w:pPr>
      <w:r>
        <w:rPr>
          <w:snapToGrid w:val="0"/>
          <w:color w:val="000000"/>
        </w:rPr>
        <w:tab/>
      </w:r>
      <w:r>
        <w:rPr>
          <w:snapToGrid w:val="0"/>
          <w:color w:val="000000"/>
        </w:rPr>
        <w:tab/>
      </w:r>
      <w:r w:rsidRPr="00F85591">
        <w:rPr>
          <w:snapToGrid w:val="0"/>
          <w:color w:val="000000"/>
        </w:rPr>
        <w:t xml:space="preserve">Tel. 011 18836846 </w:t>
      </w:r>
      <w:proofErr w:type="spellStart"/>
      <w:r w:rsidRPr="00F85591">
        <w:rPr>
          <w:snapToGrid w:val="0"/>
          <w:color w:val="000000"/>
        </w:rPr>
        <w:t>cell</w:t>
      </w:r>
      <w:proofErr w:type="spellEnd"/>
      <w:r w:rsidRPr="00F85591">
        <w:rPr>
          <w:snapToGrid w:val="0"/>
          <w:color w:val="000000"/>
        </w:rPr>
        <w:t xml:space="preserve"> 3463765986</w:t>
      </w:r>
    </w:p>
    <w:p w14:paraId="6FF301A8" w14:textId="77777777" w:rsidR="006A6FB0" w:rsidRDefault="00F85591" w:rsidP="00F85591">
      <w:pPr>
        <w:widowControl w:val="0"/>
        <w:tabs>
          <w:tab w:val="left" w:pos="90"/>
          <w:tab w:val="left" w:pos="2321"/>
        </w:tabs>
        <w:rPr>
          <w:snapToGrid w:val="0"/>
          <w:color w:val="000000"/>
        </w:rPr>
      </w:pPr>
      <w:r>
        <w:rPr>
          <w:snapToGrid w:val="0"/>
          <w:color w:val="000000"/>
        </w:rPr>
        <w:tab/>
      </w:r>
      <w:r>
        <w:rPr>
          <w:snapToGrid w:val="0"/>
          <w:color w:val="000000"/>
        </w:rPr>
        <w:tab/>
      </w:r>
      <w:r w:rsidRPr="00F85591">
        <w:rPr>
          <w:snapToGrid w:val="0"/>
          <w:color w:val="000000"/>
        </w:rPr>
        <w:t xml:space="preserve">E-mail: </w:t>
      </w:r>
      <w:hyperlink r:id="rId242" w:history="1">
        <w:r w:rsidRPr="00F82E76">
          <w:rPr>
            <w:rStyle w:val="Collegamentoipertestuale"/>
            <w:snapToGrid w:val="0"/>
          </w:rPr>
          <w:t>grhoncon.tor@mfa.gr</w:t>
        </w:r>
      </w:hyperlink>
    </w:p>
    <w:p w14:paraId="58938CC8" w14:textId="77777777" w:rsidR="00F85591" w:rsidRPr="00F85591" w:rsidRDefault="00F85591" w:rsidP="00F85591">
      <w:pPr>
        <w:widowControl w:val="0"/>
        <w:tabs>
          <w:tab w:val="left" w:pos="90"/>
          <w:tab w:val="left" w:pos="2321"/>
        </w:tabs>
        <w:rPr>
          <w:snapToGrid w:val="0"/>
          <w:color w:val="000000"/>
        </w:rPr>
      </w:pPr>
    </w:p>
    <w:p w14:paraId="2F8CAD26" w14:textId="77777777" w:rsidR="00BC7E68" w:rsidRDefault="00BC7E68" w:rsidP="00BC7E6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42DB5223" w14:textId="77777777" w:rsidR="004C4EC5" w:rsidRDefault="004C4EC5" w:rsidP="002669D1">
      <w:pPr>
        <w:widowControl w:val="0"/>
        <w:tabs>
          <w:tab w:val="left" w:pos="90"/>
        </w:tabs>
        <w:rPr>
          <w:snapToGrid w:val="0"/>
          <w:color w:val="000000"/>
        </w:rPr>
      </w:pPr>
    </w:p>
    <w:p w14:paraId="72EADF8E" w14:textId="77777777" w:rsidR="004C4EC5" w:rsidRDefault="00F85591" w:rsidP="002669D1">
      <w:pPr>
        <w:widowControl w:val="0"/>
        <w:tabs>
          <w:tab w:val="left" w:pos="90"/>
        </w:tabs>
        <w:rPr>
          <w:snapToGrid w:val="0"/>
          <w:color w:val="000000"/>
        </w:rPr>
      </w:pPr>
      <w:r w:rsidRPr="00F85591">
        <w:rPr>
          <w:snapToGrid w:val="0"/>
          <w:color w:val="000000"/>
        </w:rPr>
        <w:t xml:space="preserve">Signor </w:t>
      </w:r>
      <w:r>
        <w:rPr>
          <w:snapToGrid w:val="0"/>
          <w:color w:val="000000"/>
        </w:rPr>
        <w:t>FIVOS VALACHIS</w:t>
      </w:r>
      <w:r w:rsidRPr="00F85591">
        <w:rPr>
          <w:snapToGrid w:val="0"/>
          <w:color w:val="000000"/>
        </w:rPr>
        <w:t>, Console Generale Onorario (</w:t>
      </w:r>
      <w:bookmarkStart w:id="49" w:name="_Hlk134174382"/>
      <w:r w:rsidRPr="00F85591">
        <w:rPr>
          <w:snapToGrid w:val="0"/>
          <w:color w:val="000000"/>
        </w:rPr>
        <w:t xml:space="preserve">Exequatur </w:t>
      </w:r>
      <w:r>
        <w:rPr>
          <w:snapToGrid w:val="0"/>
          <w:color w:val="000000"/>
        </w:rPr>
        <w:t>13 dicembre</w:t>
      </w:r>
      <w:r w:rsidRPr="00F85591">
        <w:rPr>
          <w:snapToGrid w:val="0"/>
          <w:color w:val="000000"/>
        </w:rPr>
        <w:t xml:space="preserve"> 2022</w:t>
      </w:r>
      <w:bookmarkEnd w:id="49"/>
      <w:r w:rsidRPr="00F85591">
        <w:rPr>
          <w:snapToGrid w:val="0"/>
          <w:color w:val="000000"/>
        </w:rPr>
        <w:t>)</w:t>
      </w:r>
    </w:p>
    <w:p w14:paraId="378F386F" w14:textId="77777777" w:rsidR="00F85591" w:rsidRDefault="00F85591" w:rsidP="004C4EC5">
      <w:pPr>
        <w:widowControl w:val="0"/>
        <w:tabs>
          <w:tab w:val="left" w:pos="90"/>
        </w:tabs>
        <w:rPr>
          <w:b/>
          <w:snapToGrid w:val="0"/>
          <w:color w:val="000080"/>
          <w:u w:val="single"/>
        </w:rPr>
      </w:pPr>
    </w:p>
    <w:p w14:paraId="0C74B8E5" w14:textId="77777777" w:rsidR="00F85591" w:rsidRDefault="00F85591" w:rsidP="004C4EC5">
      <w:pPr>
        <w:widowControl w:val="0"/>
        <w:tabs>
          <w:tab w:val="left" w:pos="90"/>
        </w:tabs>
        <w:rPr>
          <w:b/>
          <w:snapToGrid w:val="0"/>
          <w:color w:val="000080"/>
          <w:u w:val="single"/>
        </w:rPr>
      </w:pPr>
    </w:p>
    <w:p w14:paraId="74E5D000" w14:textId="77777777" w:rsidR="00B111E5" w:rsidRDefault="00B111E5" w:rsidP="004C4EC5">
      <w:pPr>
        <w:widowControl w:val="0"/>
        <w:tabs>
          <w:tab w:val="left" w:pos="90"/>
        </w:tabs>
        <w:rPr>
          <w:b/>
          <w:snapToGrid w:val="0"/>
          <w:color w:val="000080"/>
          <w:u w:val="single"/>
        </w:rPr>
      </w:pPr>
    </w:p>
    <w:p w14:paraId="2F6993A6" w14:textId="77777777" w:rsidR="00B111E5" w:rsidRDefault="00B111E5" w:rsidP="004C4EC5">
      <w:pPr>
        <w:widowControl w:val="0"/>
        <w:tabs>
          <w:tab w:val="left" w:pos="90"/>
        </w:tabs>
        <w:rPr>
          <w:b/>
          <w:snapToGrid w:val="0"/>
          <w:color w:val="000080"/>
          <w:u w:val="single"/>
        </w:rPr>
      </w:pPr>
    </w:p>
    <w:p w14:paraId="005226B1" w14:textId="77777777" w:rsidR="00B111E5" w:rsidRDefault="00B111E5" w:rsidP="004C4EC5">
      <w:pPr>
        <w:widowControl w:val="0"/>
        <w:tabs>
          <w:tab w:val="left" w:pos="90"/>
        </w:tabs>
        <w:rPr>
          <w:b/>
          <w:snapToGrid w:val="0"/>
          <w:color w:val="000080"/>
          <w:u w:val="single"/>
        </w:rPr>
      </w:pPr>
    </w:p>
    <w:p w14:paraId="6AA3108A" w14:textId="77777777" w:rsidR="00B111E5" w:rsidRDefault="00B111E5" w:rsidP="004C4EC5">
      <w:pPr>
        <w:widowControl w:val="0"/>
        <w:tabs>
          <w:tab w:val="left" w:pos="90"/>
        </w:tabs>
        <w:rPr>
          <w:b/>
          <w:snapToGrid w:val="0"/>
          <w:color w:val="000080"/>
          <w:u w:val="single"/>
        </w:rPr>
      </w:pPr>
    </w:p>
    <w:p w14:paraId="0CBE7FD7" w14:textId="77777777" w:rsidR="00B111E5" w:rsidRDefault="00B111E5" w:rsidP="004C4EC5">
      <w:pPr>
        <w:widowControl w:val="0"/>
        <w:tabs>
          <w:tab w:val="left" w:pos="90"/>
        </w:tabs>
        <w:rPr>
          <w:b/>
          <w:snapToGrid w:val="0"/>
          <w:color w:val="000080"/>
          <w:u w:val="single"/>
        </w:rPr>
      </w:pPr>
    </w:p>
    <w:p w14:paraId="033B06B8" w14:textId="77777777" w:rsidR="00B111E5" w:rsidRDefault="00B111E5" w:rsidP="00B111E5">
      <w:pPr>
        <w:widowControl w:val="0"/>
        <w:tabs>
          <w:tab w:val="left" w:pos="90"/>
        </w:tabs>
        <w:rPr>
          <w:snapToGrid w:val="0"/>
          <w:color w:val="000000"/>
        </w:rPr>
      </w:pPr>
    </w:p>
    <w:p w14:paraId="0A7D6962" w14:textId="77777777" w:rsidR="00B111E5" w:rsidRDefault="00B111E5" w:rsidP="00B111E5">
      <w:pPr>
        <w:widowControl w:val="0"/>
        <w:tabs>
          <w:tab w:val="left" w:pos="90"/>
        </w:tabs>
        <w:jc w:val="right"/>
        <w:rPr>
          <w:b/>
          <w:snapToGrid w:val="0"/>
          <w:color w:val="000000"/>
        </w:rPr>
      </w:pPr>
      <w:r>
        <w:rPr>
          <w:b/>
          <w:snapToGrid w:val="0"/>
          <w:color w:val="000000"/>
          <w:sz w:val="16"/>
        </w:rPr>
        <w:t>GRECIA</w:t>
      </w:r>
    </w:p>
    <w:p w14:paraId="08409259" w14:textId="77777777" w:rsidR="00B111E5" w:rsidRDefault="00B111E5" w:rsidP="00B111E5">
      <w:pPr>
        <w:widowControl w:val="0"/>
        <w:tabs>
          <w:tab w:val="left" w:pos="90"/>
        </w:tabs>
        <w:rPr>
          <w:snapToGrid w:val="0"/>
          <w:color w:val="000000"/>
        </w:rPr>
      </w:pPr>
    </w:p>
    <w:p w14:paraId="303B1E37" w14:textId="77777777" w:rsidR="00B111E5" w:rsidRDefault="00B111E5" w:rsidP="004C4EC5">
      <w:pPr>
        <w:widowControl w:val="0"/>
        <w:tabs>
          <w:tab w:val="left" w:pos="90"/>
        </w:tabs>
        <w:rPr>
          <w:b/>
          <w:snapToGrid w:val="0"/>
          <w:color w:val="000080"/>
          <w:u w:val="single"/>
        </w:rPr>
      </w:pPr>
    </w:p>
    <w:p w14:paraId="6702EFE9" w14:textId="77777777" w:rsidR="004C4EC5" w:rsidRDefault="004C4EC5" w:rsidP="004C4EC5">
      <w:pPr>
        <w:widowControl w:val="0"/>
        <w:tabs>
          <w:tab w:val="left" w:pos="90"/>
        </w:tabs>
        <w:rPr>
          <w:b/>
          <w:snapToGrid w:val="0"/>
          <w:color w:val="000080"/>
          <w:sz w:val="26"/>
          <w:u w:val="single"/>
        </w:rPr>
      </w:pPr>
      <w:r>
        <w:rPr>
          <w:b/>
          <w:snapToGrid w:val="0"/>
          <w:color w:val="000080"/>
          <w:u w:val="single"/>
        </w:rPr>
        <w:t xml:space="preserve">TRIESTE - CONSOLATO GENERALE ONORARIO   </w:t>
      </w:r>
    </w:p>
    <w:p w14:paraId="76BA9EF9" w14:textId="77777777" w:rsidR="004C4EC5" w:rsidRDefault="004C4EC5" w:rsidP="004C4EC5">
      <w:pPr>
        <w:widowControl w:val="0"/>
        <w:tabs>
          <w:tab w:val="left" w:pos="90"/>
          <w:tab w:val="left" w:pos="2321"/>
        </w:tabs>
        <w:rPr>
          <w:b/>
          <w:snapToGrid w:val="0"/>
          <w:color w:val="000000"/>
        </w:rPr>
      </w:pPr>
    </w:p>
    <w:p w14:paraId="7071B4C9" w14:textId="77777777" w:rsidR="004C4EC5" w:rsidRDefault="004C4EC5" w:rsidP="004C4EC5">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Rossini, 16 - 34132 Trieste </w:t>
      </w:r>
    </w:p>
    <w:p w14:paraId="55316673" w14:textId="77777777" w:rsidR="004C4EC5" w:rsidRDefault="004C4EC5" w:rsidP="004C4EC5">
      <w:pPr>
        <w:widowControl w:val="0"/>
        <w:tabs>
          <w:tab w:val="left" w:pos="2321"/>
        </w:tabs>
        <w:rPr>
          <w:snapToGrid w:val="0"/>
          <w:color w:val="000000"/>
        </w:rPr>
      </w:pPr>
      <w:r>
        <w:rPr>
          <w:rFonts w:ascii="MS Sans Serif" w:hAnsi="MS Sans Serif"/>
          <w:snapToGrid w:val="0"/>
          <w:sz w:val="24"/>
        </w:rPr>
        <w:tab/>
      </w:r>
      <w:r>
        <w:rPr>
          <w:snapToGrid w:val="0"/>
          <w:color w:val="000000"/>
        </w:rPr>
        <w:t>Tel. 040363834 - Fax 040363822</w:t>
      </w:r>
    </w:p>
    <w:p w14:paraId="6334251D" w14:textId="77777777" w:rsidR="004C4EC5" w:rsidRDefault="004C4EC5" w:rsidP="004C4EC5">
      <w:pPr>
        <w:widowControl w:val="0"/>
        <w:tabs>
          <w:tab w:val="left" w:pos="2321"/>
        </w:tabs>
        <w:rPr>
          <w:snapToGrid w:val="0"/>
          <w:color w:val="000000"/>
          <w:sz w:val="23"/>
        </w:rPr>
      </w:pPr>
      <w:r>
        <w:rPr>
          <w:snapToGrid w:val="0"/>
          <w:color w:val="000000"/>
        </w:rPr>
        <w:tab/>
        <w:t xml:space="preserve">E-mail  grhoncon.tri@mfa.gr                         </w:t>
      </w:r>
    </w:p>
    <w:p w14:paraId="6280B37B" w14:textId="77777777" w:rsidR="004C4EC5" w:rsidRDefault="004C4EC5" w:rsidP="004C4EC5">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7E726FBD" w14:textId="77777777" w:rsidR="004C4EC5" w:rsidRDefault="004C4EC5" w:rsidP="004C4EC5">
      <w:pPr>
        <w:widowControl w:val="0"/>
        <w:tabs>
          <w:tab w:val="left" w:pos="90"/>
        </w:tabs>
        <w:spacing w:before="277"/>
        <w:rPr>
          <w:snapToGrid w:val="0"/>
          <w:color w:val="000000"/>
          <w:sz w:val="26"/>
        </w:rPr>
      </w:pPr>
      <w:r>
        <w:rPr>
          <w:snapToGrid w:val="0"/>
          <w:color w:val="000000"/>
        </w:rPr>
        <w:t>Signora MARINA KEDROS, Console Generale Onorario (</w:t>
      </w:r>
      <w:r w:rsidR="00D334E8">
        <w:rPr>
          <w:snapToGrid w:val="0"/>
          <w:color w:val="000000"/>
        </w:rPr>
        <w:t xml:space="preserve">Rinnovo </w:t>
      </w:r>
      <w:r>
        <w:rPr>
          <w:snapToGrid w:val="0"/>
          <w:color w:val="000000"/>
        </w:rPr>
        <w:t xml:space="preserve">Exequatur </w:t>
      </w:r>
      <w:r w:rsidR="00D334E8">
        <w:rPr>
          <w:snapToGrid w:val="0"/>
          <w:color w:val="000000"/>
        </w:rPr>
        <w:t>8 aprile 2021</w:t>
      </w:r>
      <w:r>
        <w:rPr>
          <w:snapToGrid w:val="0"/>
          <w:color w:val="000000"/>
        </w:rPr>
        <w:t>)</w:t>
      </w:r>
    </w:p>
    <w:p w14:paraId="0735A1BF" w14:textId="77777777" w:rsidR="009910BA" w:rsidRDefault="009910BA" w:rsidP="009910BA">
      <w:pPr>
        <w:widowControl w:val="0"/>
        <w:tabs>
          <w:tab w:val="left" w:pos="90"/>
        </w:tabs>
        <w:rPr>
          <w:b/>
          <w:snapToGrid w:val="0"/>
          <w:color w:val="000080"/>
          <w:u w:val="single"/>
        </w:rPr>
      </w:pPr>
    </w:p>
    <w:p w14:paraId="2F8AC812" w14:textId="77777777" w:rsidR="00B111E5" w:rsidRDefault="00B111E5" w:rsidP="009910BA">
      <w:pPr>
        <w:widowControl w:val="0"/>
        <w:tabs>
          <w:tab w:val="left" w:pos="90"/>
        </w:tabs>
        <w:rPr>
          <w:b/>
          <w:snapToGrid w:val="0"/>
          <w:color w:val="000080"/>
          <w:u w:val="single"/>
        </w:rPr>
      </w:pPr>
    </w:p>
    <w:p w14:paraId="7A2A3067" w14:textId="77777777" w:rsidR="009910BA" w:rsidRDefault="004212CC" w:rsidP="009910BA">
      <w:pPr>
        <w:widowControl w:val="0"/>
        <w:tabs>
          <w:tab w:val="left" w:pos="90"/>
        </w:tabs>
        <w:rPr>
          <w:b/>
          <w:snapToGrid w:val="0"/>
          <w:color w:val="000080"/>
          <w:sz w:val="26"/>
          <w:u w:val="single"/>
        </w:rPr>
      </w:pPr>
      <w:r>
        <w:rPr>
          <w:b/>
          <w:snapToGrid w:val="0"/>
          <w:color w:val="000080"/>
          <w:u w:val="single"/>
        </w:rPr>
        <w:t>B</w:t>
      </w:r>
      <w:r w:rsidR="009910BA">
        <w:rPr>
          <w:b/>
          <w:snapToGrid w:val="0"/>
          <w:color w:val="000080"/>
          <w:u w:val="single"/>
        </w:rPr>
        <w:t xml:space="preserve">ARI - CONSOLATO ONORARIO            </w:t>
      </w:r>
    </w:p>
    <w:p w14:paraId="3F8FE5C4" w14:textId="77777777" w:rsidR="009910BA" w:rsidRDefault="009910BA" w:rsidP="009910B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Amendola, 172/c - 70126 Bari </w:t>
      </w:r>
    </w:p>
    <w:p w14:paraId="0E6E5DE8" w14:textId="77777777" w:rsidR="009910BA" w:rsidRDefault="009910BA" w:rsidP="009910BA">
      <w:pPr>
        <w:widowControl w:val="0"/>
        <w:tabs>
          <w:tab w:val="left" w:pos="2321"/>
        </w:tabs>
        <w:rPr>
          <w:snapToGrid w:val="0"/>
          <w:color w:val="000000"/>
        </w:rPr>
      </w:pPr>
      <w:r>
        <w:rPr>
          <w:rFonts w:ascii="MS Sans Serif" w:hAnsi="MS Sans Serif"/>
          <w:snapToGrid w:val="0"/>
          <w:sz w:val="24"/>
        </w:rPr>
        <w:tab/>
      </w:r>
      <w:r>
        <w:rPr>
          <w:snapToGrid w:val="0"/>
          <w:color w:val="000000"/>
        </w:rPr>
        <w:t>Tel. 0805468049 - Fax 0805468049</w:t>
      </w:r>
    </w:p>
    <w:p w14:paraId="3B154E9F" w14:textId="77777777" w:rsidR="009910BA" w:rsidRDefault="009910BA" w:rsidP="009910BA">
      <w:pPr>
        <w:widowControl w:val="0"/>
        <w:tabs>
          <w:tab w:val="left" w:pos="2321"/>
        </w:tabs>
        <w:rPr>
          <w:snapToGrid w:val="0"/>
          <w:color w:val="000000"/>
          <w:sz w:val="23"/>
        </w:rPr>
      </w:pPr>
      <w:r>
        <w:rPr>
          <w:snapToGrid w:val="0"/>
          <w:color w:val="000000"/>
        </w:rPr>
        <w:tab/>
        <w:t>E-mail  grhoncon.bar@mfa.gr</w:t>
      </w:r>
    </w:p>
    <w:p w14:paraId="3B75EC39" w14:textId="77777777" w:rsidR="009910BA" w:rsidRDefault="009910BA" w:rsidP="009910B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Bari, Foggia, </w:t>
      </w:r>
      <w:r w:rsidR="00641289">
        <w:rPr>
          <w:snapToGrid w:val="0"/>
          <w:color w:val="000000"/>
        </w:rPr>
        <w:t xml:space="preserve">Barletta-Andria-Trani, </w:t>
      </w:r>
      <w:r w:rsidR="00101A8F">
        <w:rPr>
          <w:snapToGrid w:val="0"/>
          <w:color w:val="000000"/>
        </w:rPr>
        <w:t>Matera</w:t>
      </w:r>
    </w:p>
    <w:p w14:paraId="35F424F8" w14:textId="77777777" w:rsidR="009910BA" w:rsidRDefault="009910BA" w:rsidP="009910BA">
      <w:pPr>
        <w:widowControl w:val="0"/>
        <w:tabs>
          <w:tab w:val="left" w:pos="90"/>
        </w:tabs>
        <w:spacing w:before="240"/>
        <w:rPr>
          <w:snapToGrid w:val="0"/>
          <w:color w:val="000000"/>
        </w:rPr>
      </w:pPr>
      <w:r>
        <w:rPr>
          <w:snapToGrid w:val="0"/>
          <w:color w:val="000000"/>
        </w:rPr>
        <w:t xml:space="preserve">Signor STELIO CAMPANALE, Console Onorario (Rinnovo exequatur </w:t>
      </w:r>
      <w:r w:rsidR="00BE74DE">
        <w:rPr>
          <w:snapToGrid w:val="0"/>
          <w:color w:val="000000"/>
        </w:rPr>
        <w:t xml:space="preserve">27 settembre 2024 - </w:t>
      </w:r>
      <w:r w:rsidR="001147AF">
        <w:rPr>
          <w:snapToGrid w:val="0"/>
          <w:color w:val="000000"/>
        </w:rPr>
        <w:t>18</w:t>
      </w:r>
      <w:r>
        <w:rPr>
          <w:snapToGrid w:val="0"/>
          <w:color w:val="000000"/>
        </w:rPr>
        <w:t xml:space="preserve"> settembre 20</w:t>
      </w:r>
      <w:r w:rsidR="000C634A">
        <w:rPr>
          <w:snapToGrid w:val="0"/>
          <w:color w:val="000000"/>
        </w:rPr>
        <w:t>2</w:t>
      </w:r>
      <w:r w:rsidR="00BE74DE">
        <w:rPr>
          <w:snapToGrid w:val="0"/>
          <w:color w:val="000000"/>
        </w:rPr>
        <w:t>7</w:t>
      </w:r>
      <w:r>
        <w:rPr>
          <w:snapToGrid w:val="0"/>
          <w:color w:val="000000"/>
        </w:rPr>
        <w:t>)</w:t>
      </w:r>
    </w:p>
    <w:p w14:paraId="723B04E6" w14:textId="77777777" w:rsidR="004944D8" w:rsidRDefault="004944D8">
      <w:pPr>
        <w:widowControl w:val="0"/>
        <w:tabs>
          <w:tab w:val="left" w:pos="90"/>
        </w:tabs>
        <w:rPr>
          <w:b/>
          <w:snapToGrid w:val="0"/>
          <w:color w:val="000080"/>
          <w:u w:val="single"/>
        </w:rPr>
      </w:pPr>
    </w:p>
    <w:p w14:paraId="5D37DE58" w14:textId="77777777" w:rsidR="000C125D" w:rsidRDefault="000C125D">
      <w:pPr>
        <w:widowControl w:val="0"/>
        <w:tabs>
          <w:tab w:val="left" w:pos="90"/>
        </w:tabs>
        <w:rPr>
          <w:b/>
          <w:snapToGrid w:val="0"/>
          <w:color w:val="000080"/>
          <w:u w:val="single"/>
        </w:rPr>
      </w:pPr>
    </w:p>
    <w:p w14:paraId="4359BA4C"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644CD7C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dell'Indipendenza, 67/2 - 40128 Bologna </w:t>
      </w:r>
    </w:p>
    <w:p w14:paraId="72FE521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0514213273  - Fax  0516390177</w:t>
      </w:r>
    </w:p>
    <w:p w14:paraId="21A03F08" w14:textId="77777777" w:rsidR="00744D37" w:rsidRDefault="00744D37">
      <w:pPr>
        <w:widowControl w:val="0"/>
        <w:tabs>
          <w:tab w:val="left" w:pos="2321"/>
        </w:tabs>
        <w:rPr>
          <w:snapToGrid w:val="0"/>
          <w:color w:val="000000"/>
          <w:sz w:val="23"/>
        </w:rPr>
      </w:pPr>
      <w:r>
        <w:rPr>
          <w:snapToGrid w:val="0"/>
          <w:color w:val="000000"/>
        </w:rPr>
        <w:tab/>
        <w:t>E-mail  grhoncon.bol@mfa.gr</w:t>
      </w:r>
    </w:p>
    <w:p w14:paraId="1B9EE75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41289">
        <w:rPr>
          <w:snapToGrid w:val="0"/>
          <w:color w:val="000000"/>
        </w:rPr>
        <w:t>Emilia-Romagna</w:t>
      </w:r>
    </w:p>
    <w:p w14:paraId="3A1E528B" w14:textId="77777777" w:rsidR="004944D8" w:rsidRDefault="004944D8">
      <w:pPr>
        <w:widowControl w:val="0"/>
        <w:tabs>
          <w:tab w:val="left" w:pos="90"/>
        </w:tabs>
        <w:spacing w:before="120"/>
        <w:rPr>
          <w:snapToGrid w:val="0"/>
          <w:color w:val="000000"/>
          <w:sz w:val="26"/>
        </w:rPr>
      </w:pPr>
      <w:r>
        <w:rPr>
          <w:snapToGrid w:val="0"/>
          <w:color w:val="000000"/>
        </w:rPr>
        <w:t xml:space="preserve">Signora GEORGIA LAMBRAKI, Console Onorario (Rinnovo exequatur </w:t>
      </w:r>
      <w:r w:rsidR="003A7A52">
        <w:rPr>
          <w:snapToGrid w:val="0"/>
          <w:color w:val="000000"/>
        </w:rPr>
        <w:t>24</w:t>
      </w:r>
      <w:r>
        <w:rPr>
          <w:snapToGrid w:val="0"/>
          <w:color w:val="000000"/>
        </w:rPr>
        <w:t xml:space="preserve"> </w:t>
      </w:r>
      <w:r w:rsidR="00333646">
        <w:rPr>
          <w:snapToGrid w:val="0"/>
          <w:color w:val="000000"/>
        </w:rPr>
        <w:t>settembre</w:t>
      </w:r>
      <w:r>
        <w:rPr>
          <w:snapToGrid w:val="0"/>
          <w:color w:val="000000"/>
        </w:rPr>
        <w:t xml:space="preserve"> </w:t>
      </w:r>
      <w:r w:rsidR="003A7A52">
        <w:rPr>
          <w:snapToGrid w:val="0"/>
          <w:color w:val="000000"/>
        </w:rPr>
        <w:t>2024</w:t>
      </w:r>
      <w:r>
        <w:rPr>
          <w:snapToGrid w:val="0"/>
          <w:color w:val="000000"/>
        </w:rPr>
        <w:t>)</w:t>
      </w:r>
    </w:p>
    <w:p w14:paraId="38517916" w14:textId="77777777" w:rsidR="004944D8" w:rsidRDefault="004944D8">
      <w:pPr>
        <w:widowControl w:val="0"/>
        <w:tabs>
          <w:tab w:val="left" w:pos="90"/>
        </w:tabs>
        <w:rPr>
          <w:b/>
          <w:snapToGrid w:val="0"/>
          <w:color w:val="000080"/>
          <w:u w:val="single"/>
        </w:rPr>
      </w:pPr>
    </w:p>
    <w:p w14:paraId="289F0B9F" w14:textId="77777777" w:rsidR="004C4EC5" w:rsidRDefault="004C4EC5">
      <w:pPr>
        <w:widowControl w:val="0"/>
        <w:tabs>
          <w:tab w:val="left" w:pos="90"/>
        </w:tabs>
        <w:rPr>
          <w:b/>
          <w:snapToGrid w:val="0"/>
          <w:color w:val="000080"/>
          <w:u w:val="single"/>
        </w:rPr>
      </w:pPr>
    </w:p>
    <w:p w14:paraId="788DA94D" w14:textId="77777777" w:rsidR="004944D8" w:rsidRDefault="004944D8">
      <w:pPr>
        <w:widowControl w:val="0"/>
        <w:tabs>
          <w:tab w:val="left" w:pos="90"/>
        </w:tabs>
        <w:rPr>
          <w:b/>
          <w:snapToGrid w:val="0"/>
          <w:color w:val="000080"/>
          <w:u w:val="single"/>
        </w:rPr>
      </w:pPr>
      <w:r>
        <w:rPr>
          <w:b/>
          <w:snapToGrid w:val="0"/>
          <w:color w:val="000080"/>
          <w:u w:val="single"/>
        </w:rPr>
        <w:t>BRINDISI – CONSOLATO ONORARIO</w:t>
      </w:r>
    </w:p>
    <w:p w14:paraId="6DA4E74E" w14:textId="77777777" w:rsidR="00767BA1" w:rsidRDefault="00767BA1" w:rsidP="00767BA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 xml:space="preserve">                       </w:t>
      </w:r>
      <w:r w:rsidR="000C3DC1">
        <w:rPr>
          <w:snapToGrid w:val="0"/>
        </w:rPr>
        <w:t>Largo Angioli</w:t>
      </w:r>
      <w:r>
        <w:rPr>
          <w:snapToGrid w:val="0"/>
          <w:color w:val="000000"/>
        </w:rPr>
        <w:t xml:space="preserve"> , </w:t>
      </w:r>
      <w:r w:rsidR="000C3DC1">
        <w:rPr>
          <w:snapToGrid w:val="0"/>
          <w:color w:val="000000"/>
        </w:rPr>
        <w:t>3</w:t>
      </w:r>
      <w:r>
        <w:rPr>
          <w:snapToGrid w:val="0"/>
          <w:color w:val="000000"/>
        </w:rPr>
        <w:t xml:space="preserve"> - 72100 Brindisi </w:t>
      </w:r>
    </w:p>
    <w:p w14:paraId="6A4A90BF" w14:textId="77777777" w:rsidR="00767BA1" w:rsidRDefault="00767BA1" w:rsidP="00767BA1">
      <w:pPr>
        <w:widowControl w:val="0"/>
        <w:tabs>
          <w:tab w:val="left" w:pos="2321"/>
        </w:tabs>
        <w:rPr>
          <w:snapToGrid w:val="0"/>
          <w:color w:val="000000"/>
          <w:sz w:val="23"/>
        </w:rPr>
      </w:pPr>
      <w:r>
        <w:rPr>
          <w:rFonts w:ascii="MS Sans Serif" w:hAnsi="MS Sans Serif"/>
          <w:snapToGrid w:val="0"/>
          <w:sz w:val="24"/>
        </w:rPr>
        <w:t xml:space="preserve">                                   </w:t>
      </w:r>
      <w:r>
        <w:rPr>
          <w:snapToGrid w:val="0"/>
          <w:color w:val="000000"/>
        </w:rPr>
        <w:t>Tel. e fax  08315</w:t>
      </w:r>
      <w:r w:rsidR="000C3DC1">
        <w:rPr>
          <w:snapToGrid w:val="0"/>
          <w:color w:val="000000"/>
        </w:rPr>
        <w:t>27772</w:t>
      </w:r>
    </w:p>
    <w:p w14:paraId="499FE181" w14:textId="77777777" w:rsidR="004944D8" w:rsidRDefault="00767BA1">
      <w:pPr>
        <w:widowControl w:val="0"/>
        <w:tabs>
          <w:tab w:val="left" w:pos="90"/>
        </w:tabs>
      </w:pPr>
      <w:r>
        <w:tab/>
      </w:r>
      <w:r>
        <w:tab/>
      </w:r>
      <w:r>
        <w:tab/>
      </w:r>
      <w:r>
        <w:tab/>
        <w:t xml:space="preserve">   E-mail  </w:t>
      </w:r>
      <w:r w:rsidR="00A23112">
        <w:rPr>
          <w:snapToGrid w:val="0"/>
          <w:color w:val="000000"/>
        </w:rPr>
        <w:t>grhoncon.bri@mfa.gr</w:t>
      </w:r>
    </w:p>
    <w:p w14:paraId="159ADDD8" w14:textId="77777777" w:rsidR="004944D8" w:rsidRDefault="004944D8">
      <w:pPr>
        <w:widowControl w:val="0"/>
        <w:tabs>
          <w:tab w:val="left" w:pos="90"/>
        </w:tabs>
      </w:pPr>
      <w:r>
        <w:rPr>
          <w:b/>
        </w:rPr>
        <w:t>Circoscrizione</w:t>
      </w:r>
      <w:r>
        <w:rPr>
          <w:b/>
        </w:rPr>
        <w:tab/>
      </w:r>
      <w:r>
        <w:tab/>
        <w:t xml:space="preserve">  </w:t>
      </w:r>
      <w:r w:rsidR="00767BA1">
        <w:t xml:space="preserve"> </w:t>
      </w:r>
      <w:r>
        <w:t>Province</w:t>
      </w:r>
      <w:r w:rsidR="00811118">
        <w:t xml:space="preserve"> di</w:t>
      </w:r>
      <w:r>
        <w:t xml:space="preserve"> Brindisi, Lecce, Taranto</w:t>
      </w:r>
    </w:p>
    <w:p w14:paraId="713D61FC" w14:textId="77777777" w:rsidR="004944D8" w:rsidRDefault="004944D8">
      <w:pPr>
        <w:widowControl w:val="0"/>
        <w:tabs>
          <w:tab w:val="left" w:pos="90"/>
        </w:tabs>
      </w:pPr>
    </w:p>
    <w:p w14:paraId="5AE4FB6E" w14:textId="77777777" w:rsidR="004944D8" w:rsidRDefault="006D6BB8">
      <w:pPr>
        <w:pStyle w:val="Pidipagina"/>
        <w:widowControl w:val="0"/>
        <w:tabs>
          <w:tab w:val="clear" w:pos="4819"/>
          <w:tab w:val="clear" w:pos="9638"/>
          <w:tab w:val="left" w:pos="90"/>
        </w:tabs>
      </w:pPr>
      <w:r>
        <w:t>Signora ANTONELLA MASTROPAOLO</w:t>
      </w:r>
      <w:r w:rsidR="00B021A2">
        <w:t>, Console Onorario</w:t>
      </w:r>
      <w:r>
        <w:t xml:space="preserve"> (Exequatur </w:t>
      </w:r>
      <w:r w:rsidR="000E5C8D">
        <w:t>10 febbraio 2021</w:t>
      </w:r>
      <w:r>
        <w:t>)</w:t>
      </w:r>
    </w:p>
    <w:p w14:paraId="1D8E809B" w14:textId="77777777" w:rsidR="008B2D21" w:rsidRDefault="008B2D21">
      <w:pPr>
        <w:pStyle w:val="Pidipagina"/>
        <w:widowControl w:val="0"/>
        <w:tabs>
          <w:tab w:val="clear" w:pos="4819"/>
          <w:tab w:val="clear" w:pos="9638"/>
          <w:tab w:val="left" w:pos="90"/>
        </w:tabs>
      </w:pPr>
    </w:p>
    <w:p w14:paraId="7EE88562" w14:textId="77777777" w:rsidR="004944D8" w:rsidRDefault="004944D8">
      <w:pPr>
        <w:widowControl w:val="0"/>
        <w:tabs>
          <w:tab w:val="left" w:pos="90"/>
        </w:tabs>
        <w:rPr>
          <w:b/>
          <w:snapToGrid w:val="0"/>
          <w:color w:val="000080"/>
          <w:u w:val="single"/>
        </w:rPr>
      </w:pPr>
    </w:p>
    <w:p w14:paraId="395200F4" w14:textId="77777777" w:rsidR="004944D8" w:rsidRDefault="004944D8">
      <w:pPr>
        <w:widowControl w:val="0"/>
        <w:tabs>
          <w:tab w:val="left" w:pos="90"/>
        </w:tabs>
        <w:rPr>
          <w:b/>
          <w:snapToGrid w:val="0"/>
          <w:color w:val="000080"/>
          <w:sz w:val="26"/>
          <w:u w:val="single"/>
        </w:rPr>
      </w:pPr>
      <w:r>
        <w:rPr>
          <w:b/>
          <w:snapToGrid w:val="0"/>
          <w:color w:val="000080"/>
          <w:u w:val="single"/>
        </w:rPr>
        <w:t>CA</w:t>
      </w:r>
      <w:r w:rsidR="001A1005">
        <w:rPr>
          <w:b/>
          <w:snapToGrid w:val="0"/>
          <w:color w:val="000080"/>
          <w:u w:val="single"/>
        </w:rPr>
        <w:t>GL</w:t>
      </w:r>
      <w:r>
        <w:rPr>
          <w:b/>
          <w:snapToGrid w:val="0"/>
          <w:color w:val="000080"/>
          <w:u w:val="single"/>
        </w:rPr>
        <w:t>IA</w:t>
      </w:r>
      <w:r w:rsidR="001A1005">
        <w:rPr>
          <w:b/>
          <w:snapToGrid w:val="0"/>
          <w:color w:val="000080"/>
          <w:u w:val="single"/>
        </w:rPr>
        <w:t>RI</w:t>
      </w:r>
      <w:r>
        <w:rPr>
          <w:b/>
          <w:snapToGrid w:val="0"/>
          <w:color w:val="000080"/>
          <w:u w:val="single"/>
        </w:rPr>
        <w:t xml:space="preserve"> - CONSOLATO ONORARIO            </w:t>
      </w:r>
    </w:p>
    <w:p w14:paraId="19FB7054" w14:textId="77777777" w:rsidR="00213716" w:rsidRDefault="00213716" w:rsidP="00213716">
      <w:pPr>
        <w:widowControl w:val="0"/>
        <w:tabs>
          <w:tab w:val="left" w:pos="90"/>
          <w:tab w:val="left" w:pos="2321"/>
        </w:tabs>
        <w:rPr>
          <w:b/>
          <w:snapToGrid w:val="0"/>
          <w:color w:val="000000"/>
        </w:rPr>
      </w:pPr>
    </w:p>
    <w:p w14:paraId="5E10F844" w14:textId="596F7471" w:rsidR="004944D8" w:rsidRDefault="004944D8" w:rsidP="0021371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1A1005">
        <w:rPr>
          <w:snapToGrid w:val="0"/>
          <w:color w:val="000000"/>
        </w:rPr>
        <w:t xml:space="preserve">Via </w:t>
      </w:r>
      <w:r w:rsidR="000876A7">
        <w:rPr>
          <w:snapToGrid w:val="0"/>
          <w:color w:val="000000"/>
        </w:rPr>
        <w:t>Abruzzi</w:t>
      </w:r>
      <w:r w:rsidR="001455E8">
        <w:rPr>
          <w:snapToGrid w:val="0"/>
          <w:color w:val="000000"/>
        </w:rPr>
        <w:t xml:space="preserve">, </w:t>
      </w:r>
      <w:r w:rsidR="000876A7">
        <w:rPr>
          <w:snapToGrid w:val="0"/>
          <w:color w:val="000000"/>
        </w:rPr>
        <w:t>37</w:t>
      </w:r>
      <w:r w:rsidR="001455E8">
        <w:rPr>
          <w:snapToGrid w:val="0"/>
          <w:color w:val="000000"/>
        </w:rPr>
        <w:t xml:space="preserve"> – </w:t>
      </w:r>
      <w:r w:rsidR="001A1005">
        <w:rPr>
          <w:snapToGrid w:val="0"/>
          <w:color w:val="000000"/>
        </w:rPr>
        <w:t>0</w:t>
      </w:r>
      <w:r w:rsidR="001455E8">
        <w:rPr>
          <w:snapToGrid w:val="0"/>
          <w:color w:val="000000"/>
        </w:rPr>
        <w:t>9</w:t>
      </w:r>
      <w:r w:rsidR="001A1005">
        <w:rPr>
          <w:snapToGrid w:val="0"/>
          <w:color w:val="000000"/>
        </w:rPr>
        <w:t>12</w:t>
      </w:r>
      <w:r w:rsidR="000876A7">
        <w:rPr>
          <w:snapToGrid w:val="0"/>
          <w:color w:val="000000"/>
        </w:rPr>
        <w:t>2</w:t>
      </w:r>
      <w:r w:rsidR="001455E8">
        <w:rPr>
          <w:snapToGrid w:val="0"/>
          <w:color w:val="000000"/>
        </w:rPr>
        <w:t xml:space="preserve"> Ca</w:t>
      </w:r>
      <w:r w:rsidR="001A1005">
        <w:rPr>
          <w:snapToGrid w:val="0"/>
          <w:color w:val="000000"/>
        </w:rPr>
        <w:t>gl</w:t>
      </w:r>
      <w:r w:rsidR="001455E8">
        <w:rPr>
          <w:snapToGrid w:val="0"/>
          <w:color w:val="000000"/>
        </w:rPr>
        <w:t>ia</w:t>
      </w:r>
      <w:r w:rsidR="001A1005">
        <w:rPr>
          <w:snapToGrid w:val="0"/>
          <w:color w:val="000000"/>
        </w:rPr>
        <w:t>ri</w:t>
      </w:r>
      <w:r>
        <w:rPr>
          <w:snapToGrid w:val="0"/>
          <w:color w:val="000000"/>
        </w:rPr>
        <w:t xml:space="preserve"> </w:t>
      </w:r>
    </w:p>
    <w:p w14:paraId="4C1139EB" w14:textId="20640139" w:rsidR="00213716" w:rsidRDefault="00C87E98" w:rsidP="00213716">
      <w:pPr>
        <w:widowControl w:val="0"/>
        <w:tabs>
          <w:tab w:val="left" w:pos="90"/>
          <w:tab w:val="left" w:pos="2321"/>
        </w:tabs>
        <w:rPr>
          <w:snapToGrid w:val="0"/>
          <w:color w:val="000000"/>
        </w:rPr>
      </w:pPr>
      <w:r>
        <w:rPr>
          <w:snapToGrid w:val="0"/>
          <w:color w:val="000000"/>
        </w:rPr>
        <w:tab/>
      </w:r>
      <w:r>
        <w:rPr>
          <w:snapToGrid w:val="0"/>
          <w:color w:val="000000"/>
        </w:rPr>
        <w:tab/>
        <w:t>Tel. 070</w:t>
      </w:r>
      <w:r w:rsidR="000876A7">
        <w:rPr>
          <w:snapToGrid w:val="0"/>
          <w:color w:val="000000"/>
        </w:rPr>
        <w:t xml:space="preserve"> 2352575</w:t>
      </w:r>
    </w:p>
    <w:p w14:paraId="4BE7D7D1" w14:textId="46049F3A" w:rsidR="00213716" w:rsidRDefault="00213716" w:rsidP="00213716">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243" w:history="1">
        <w:r w:rsidR="000876A7" w:rsidRPr="00A86D12">
          <w:rPr>
            <w:rStyle w:val="Collegamentoipertestuale"/>
            <w:snapToGrid w:val="0"/>
          </w:rPr>
          <w:t>grhoncon.cag@mfa.gr</w:t>
        </w:r>
      </w:hyperlink>
      <w:r w:rsidR="000876A7">
        <w:rPr>
          <w:snapToGrid w:val="0"/>
          <w:color w:val="000000"/>
        </w:rPr>
        <w:t xml:space="preserve"> </w:t>
      </w:r>
    </w:p>
    <w:p w14:paraId="184F58E6" w14:textId="77777777" w:rsidR="004944D8" w:rsidRDefault="004944D8" w:rsidP="001A100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1A1005">
        <w:rPr>
          <w:snapToGrid w:val="0"/>
          <w:color w:val="000000"/>
        </w:rPr>
        <w:t>Sardegna</w:t>
      </w:r>
      <w:r>
        <w:rPr>
          <w:snapToGrid w:val="0"/>
          <w:color w:val="000000"/>
        </w:rPr>
        <w:t xml:space="preserve">                           </w:t>
      </w:r>
    </w:p>
    <w:p w14:paraId="37123F94" w14:textId="7BB1429A" w:rsidR="004944D8" w:rsidRDefault="004944D8">
      <w:pPr>
        <w:widowControl w:val="0"/>
        <w:tabs>
          <w:tab w:val="left" w:pos="90"/>
        </w:tabs>
        <w:spacing w:before="277"/>
        <w:rPr>
          <w:snapToGrid w:val="0"/>
          <w:color w:val="000000"/>
        </w:rPr>
      </w:pPr>
      <w:r>
        <w:rPr>
          <w:snapToGrid w:val="0"/>
          <w:color w:val="000000"/>
        </w:rPr>
        <w:t xml:space="preserve">Signor </w:t>
      </w:r>
      <w:r w:rsidR="000876A7">
        <w:rPr>
          <w:snapToGrid w:val="0"/>
          <w:color w:val="000000"/>
        </w:rPr>
        <w:t>KONSTANTINOS MILONOPOULOS</w:t>
      </w:r>
      <w:r>
        <w:rPr>
          <w:snapToGrid w:val="0"/>
          <w:color w:val="000000"/>
        </w:rPr>
        <w:t>, Console Onorario (</w:t>
      </w:r>
      <w:r w:rsidR="000876A7">
        <w:rPr>
          <w:snapToGrid w:val="0"/>
          <w:color w:val="000000"/>
        </w:rPr>
        <w:t>E</w:t>
      </w:r>
      <w:r>
        <w:rPr>
          <w:snapToGrid w:val="0"/>
          <w:color w:val="000000"/>
        </w:rPr>
        <w:t xml:space="preserve">xequatur </w:t>
      </w:r>
      <w:r w:rsidR="000876A7">
        <w:rPr>
          <w:snapToGrid w:val="0"/>
          <w:color w:val="000000"/>
        </w:rPr>
        <w:t>7 gennaio 2025</w:t>
      </w:r>
      <w:r>
        <w:rPr>
          <w:snapToGrid w:val="0"/>
          <w:color w:val="000000"/>
        </w:rPr>
        <w:t>)</w:t>
      </w:r>
    </w:p>
    <w:p w14:paraId="521DEA4E" w14:textId="77777777" w:rsidR="004944D8" w:rsidRDefault="004944D8" w:rsidP="009910BA">
      <w:pPr>
        <w:widowControl w:val="0"/>
        <w:tabs>
          <w:tab w:val="left" w:pos="90"/>
        </w:tabs>
        <w:rPr>
          <w:b/>
          <w:snapToGrid w:val="0"/>
          <w:color w:val="000080"/>
          <w:u w:val="single"/>
        </w:rPr>
      </w:pPr>
    </w:p>
    <w:p w14:paraId="60B28E7F" w14:textId="77777777" w:rsidR="005440C0" w:rsidRDefault="005440C0" w:rsidP="009910BA">
      <w:pPr>
        <w:widowControl w:val="0"/>
        <w:tabs>
          <w:tab w:val="left" w:pos="90"/>
        </w:tabs>
        <w:rPr>
          <w:b/>
          <w:snapToGrid w:val="0"/>
          <w:color w:val="000080"/>
          <w:u w:val="single"/>
        </w:rPr>
      </w:pPr>
    </w:p>
    <w:p w14:paraId="3D118803" w14:textId="77777777" w:rsidR="005440C0" w:rsidRDefault="005440C0" w:rsidP="009910BA">
      <w:pPr>
        <w:widowControl w:val="0"/>
        <w:tabs>
          <w:tab w:val="left" w:pos="90"/>
        </w:tabs>
        <w:rPr>
          <w:b/>
          <w:snapToGrid w:val="0"/>
          <w:color w:val="000080"/>
          <w:sz w:val="26"/>
          <w:u w:val="single"/>
        </w:rPr>
      </w:pPr>
      <w:r>
        <w:rPr>
          <w:b/>
          <w:snapToGrid w:val="0"/>
          <w:color w:val="000080"/>
          <w:u w:val="single"/>
        </w:rPr>
        <w:t xml:space="preserve">CATANIA - CONSOLATO ONORARIO            </w:t>
      </w:r>
    </w:p>
    <w:p w14:paraId="1359DC24" w14:textId="77777777" w:rsidR="00224D79" w:rsidRDefault="005440C0" w:rsidP="00224D79">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990E0C3" w14:textId="77777777" w:rsidR="005440C0" w:rsidRDefault="005440C0" w:rsidP="005440C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 di Catania, Caltanissetta, Ragusa, Enna, Siracusa</w:t>
      </w:r>
    </w:p>
    <w:p w14:paraId="443D80B7" w14:textId="77777777" w:rsidR="00CF3D8A" w:rsidRDefault="00CF3D8A" w:rsidP="00CF3D8A">
      <w:pPr>
        <w:widowControl w:val="0"/>
        <w:tabs>
          <w:tab w:val="left" w:pos="90"/>
        </w:tabs>
        <w:rPr>
          <w:snapToGrid w:val="0"/>
          <w:color w:val="000000"/>
        </w:rPr>
      </w:pPr>
    </w:p>
    <w:p w14:paraId="067FB876" w14:textId="77777777" w:rsidR="000C125D" w:rsidRDefault="000C125D" w:rsidP="00CF3D8A">
      <w:pPr>
        <w:widowControl w:val="0"/>
        <w:tabs>
          <w:tab w:val="left" w:pos="90"/>
        </w:tabs>
        <w:rPr>
          <w:snapToGrid w:val="0"/>
          <w:color w:val="000000"/>
        </w:rPr>
      </w:pPr>
    </w:p>
    <w:p w14:paraId="6CD44162" w14:textId="77777777" w:rsidR="00B111E5" w:rsidRDefault="00B111E5" w:rsidP="00CF3D8A">
      <w:pPr>
        <w:widowControl w:val="0"/>
        <w:tabs>
          <w:tab w:val="left" w:pos="90"/>
        </w:tabs>
        <w:rPr>
          <w:snapToGrid w:val="0"/>
          <w:color w:val="000000"/>
        </w:rPr>
      </w:pPr>
    </w:p>
    <w:p w14:paraId="25DD477C" w14:textId="77777777" w:rsidR="00B111E5" w:rsidRDefault="00B111E5" w:rsidP="00CF3D8A">
      <w:pPr>
        <w:widowControl w:val="0"/>
        <w:tabs>
          <w:tab w:val="left" w:pos="90"/>
        </w:tabs>
        <w:rPr>
          <w:snapToGrid w:val="0"/>
          <w:color w:val="000000"/>
        </w:rPr>
      </w:pPr>
    </w:p>
    <w:p w14:paraId="21917985" w14:textId="77777777" w:rsidR="00224D79" w:rsidRDefault="00224D79" w:rsidP="00B111E5">
      <w:pPr>
        <w:widowControl w:val="0"/>
        <w:tabs>
          <w:tab w:val="left" w:pos="90"/>
        </w:tabs>
        <w:jc w:val="right"/>
        <w:rPr>
          <w:b/>
          <w:snapToGrid w:val="0"/>
          <w:color w:val="000000"/>
          <w:sz w:val="16"/>
        </w:rPr>
      </w:pPr>
    </w:p>
    <w:p w14:paraId="451E2FED" w14:textId="77777777" w:rsidR="00224D79" w:rsidRDefault="00224D79" w:rsidP="00B111E5">
      <w:pPr>
        <w:widowControl w:val="0"/>
        <w:tabs>
          <w:tab w:val="left" w:pos="90"/>
        </w:tabs>
        <w:jc w:val="right"/>
        <w:rPr>
          <w:b/>
          <w:snapToGrid w:val="0"/>
          <w:color w:val="000000"/>
          <w:sz w:val="16"/>
        </w:rPr>
      </w:pPr>
    </w:p>
    <w:p w14:paraId="2BC7896B" w14:textId="77777777" w:rsidR="00224D79" w:rsidRDefault="00224D79" w:rsidP="00B111E5">
      <w:pPr>
        <w:widowControl w:val="0"/>
        <w:tabs>
          <w:tab w:val="left" w:pos="90"/>
        </w:tabs>
        <w:jc w:val="right"/>
        <w:rPr>
          <w:b/>
          <w:snapToGrid w:val="0"/>
          <w:color w:val="000000"/>
          <w:sz w:val="16"/>
        </w:rPr>
      </w:pPr>
    </w:p>
    <w:p w14:paraId="5DADE655" w14:textId="77777777" w:rsidR="00224D79" w:rsidRDefault="00224D79" w:rsidP="00B111E5">
      <w:pPr>
        <w:widowControl w:val="0"/>
        <w:tabs>
          <w:tab w:val="left" w:pos="90"/>
        </w:tabs>
        <w:jc w:val="right"/>
        <w:rPr>
          <w:b/>
          <w:snapToGrid w:val="0"/>
          <w:color w:val="000000"/>
          <w:sz w:val="16"/>
        </w:rPr>
      </w:pPr>
    </w:p>
    <w:p w14:paraId="2B66BCF8" w14:textId="77777777" w:rsidR="00224D79" w:rsidRDefault="00224D79" w:rsidP="00B111E5">
      <w:pPr>
        <w:widowControl w:val="0"/>
        <w:tabs>
          <w:tab w:val="left" w:pos="90"/>
        </w:tabs>
        <w:jc w:val="right"/>
        <w:rPr>
          <w:b/>
          <w:snapToGrid w:val="0"/>
          <w:color w:val="000000"/>
          <w:sz w:val="16"/>
        </w:rPr>
      </w:pPr>
    </w:p>
    <w:p w14:paraId="57906DE2" w14:textId="77777777" w:rsidR="00224D79" w:rsidRDefault="00224D79" w:rsidP="00B111E5">
      <w:pPr>
        <w:widowControl w:val="0"/>
        <w:tabs>
          <w:tab w:val="left" w:pos="90"/>
        </w:tabs>
        <w:jc w:val="right"/>
        <w:rPr>
          <w:b/>
          <w:snapToGrid w:val="0"/>
          <w:color w:val="000000"/>
          <w:sz w:val="16"/>
        </w:rPr>
      </w:pPr>
    </w:p>
    <w:p w14:paraId="350C35B1" w14:textId="593EC174" w:rsidR="00B111E5" w:rsidRDefault="00B111E5" w:rsidP="00B111E5">
      <w:pPr>
        <w:widowControl w:val="0"/>
        <w:tabs>
          <w:tab w:val="left" w:pos="90"/>
        </w:tabs>
        <w:jc w:val="right"/>
        <w:rPr>
          <w:b/>
          <w:snapToGrid w:val="0"/>
          <w:color w:val="000080"/>
          <w:u w:val="single"/>
        </w:rPr>
      </w:pPr>
      <w:r>
        <w:rPr>
          <w:b/>
          <w:snapToGrid w:val="0"/>
          <w:color w:val="000000"/>
          <w:sz w:val="16"/>
        </w:rPr>
        <w:t>GRECIA</w:t>
      </w:r>
    </w:p>
    <w:p w14:paraId="30749261" w14:textId="77777777" w:rsidR="00B111E5" w:rsidRDefault="00B111E5" w:rsidP="00CF3D8A">
      <w:pPr>
        <w:widowControl w:val="0"/>
        <w:tabs>
          <w:tab w:val="left" w:pos="90"/>
        </w:tabs>
        <w:rPr>
          <w:snapToGrid w:val="0"/>
          <w:color w:val="000000"/>
        </w:rPr>
      </w:pPr>
    </w:p>
    <w:p w14:paraId="03206D3B" w14:textId="77777777" w:rsidR="00B111E5" w:rsidRDefault="00B111E5" w:rsidP="00CF3D8A">
      <w:pPr>
        <w:widowControl w:val="0"/>
        <w:tabs>
          <w:tab w:val="left" w:pos="90"/>
        </w:tabs>
        <w:rPr>
          <w:snapToGrid w:val="0"/>
          <w:color w:val="000000"/>
        </w:rPr>
      </w:pPr>
    </w:p>
    <w:p w14:paraId="0E0B29AF" w14:textId="77777777" w:rsidR="000C125D" w:rsidRDefault="000C125D" w:rsidP="000C125D">
      <w:pPr>
        <w:widowControl w:val="0"/>
        <w:tabs>
          <w:tab w:val="left" w:pos="90"/>
        </w:tabs>
        <w:rPr>
          <w:b/>
          <w:snapToGrid w:val="0"/>
          <w:color w:val="000080"/>
          <w:sz w:val="26"/>
          <w:u w:val="single"/>
        </w:rPr>
      </w:pPr>
      <w:r>
        <w:rPr>
          <w:b/>
          <w:snapToGrid w:val="0"/>
          <w:color w:val="000080"/>
          <w:u w:val="single"/>
        </w:rPr>
        <w:t xml:space="preserve">FIRENZE - CONSOLATO ONORARIO            </w:t>
      </w:r>
    </w:p>
    <w:p w14:paraId="5D4AC95C" w14:textId="77777777" w:rsidR="000C125D" w:rsidRDefault="000C125D" w:rsidP="000C125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Cavour, 38 - 50129 Firenze </w:t>
      </w:r>
    </w:p>
    <w:p w14:paraId="191BB467" w14:textId="77777777" w:rsidR="000C125D" w:rsidRDefault="000C125D" w:rsidP="000C125D">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0552381482  </w:t>
      </w:r>
    </w:p>
    <w:p w14:paraId="56E48F0F" w14:textId="77777777" w:rsidR="000C125D" w:rsidRDefault="000C125D" w:rsidP="000C125D">
      <w:pPr>
        <w:widowControl w:val="0"/>
        <w:tabs>
          <w:tab w:val="left" w:pos="2321"/>
        </w:tabs>
        <w:rPr>
          <w:snapToGrid w:val="0"/>
          <w:color w:val="000000"/>
          <w:sz w:val="23"/>
        </w:rPr>
      </w:pPr>
      <w:r>
        <w:rPr>
          <w:snapToGrid w:val="0"/>
          <w:color w:val="000000"/>
        </w:rPr>
        <w:tab/>
        <w:t>E-mail grhoncon.fir@mfa.gr</w:t>
      </w:r>
    </w:p>
    <w:p w14:paraId="195122C5" w14:textId="77777777" w:rsidR="000C125D" w:rsidRDefault="000C125D" w:rsidP="000C125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(eccetto Livorno)                   </w:t>
      </w:r>
    </w:p>
    <w:p w14:paraId="58AF9DC1" w14:textId="77777777" w:rsidR="000C125D" w:rsidRDefault="000C125D" w:rsidP="000C125D">
      <w:pPr>
        <w:widowControl w:val="0"/>
        <w:tabs>
          <w:tab w:val="left" w:pos="90"/>
          <w:tab w:val="left" w:pos="2321"/>
        </w:tabs>
        <w:spacing w:before="40"/>
        <w:rPr>
          <w:snapToGrid w:val="0"/>
          <w:color w:val="000000"/>
        </w:rPr>
      </w:pPr>
    </w:p>
    <w:p w14:paraId="6443EC2C" w14:textId="77777777" w:rsidR="00CF3D8A" w:rsidRDefault="000C125D" w:rsidP="009910BA">
      <w:pPr>
        <w:widowControl w:val="0"/>
        <w:tabs>
          <w:tab w:val="left" w:pos="90"/>
          <w:tab w:val="left" w:pos="2321"/>
        </w:tabs>
        <w:spacing w:before="40"/>
        <w:rPr>
          <w:snapToGrid w:val="0"/>
          <w:color w:val="000000"/>
        </w:rPr>
      </w:pPr>
      <w:r>
        <w:rPr>
          <w:snapToGrid w:val="0"/>
          <w:color w:val="000000"/>
        </w:rPr>
        <w:t xml:space="preserve">Signora POTOULA PETRAKAKOS, Console Onorario (Rinnovo exequatur </w:t>
      </w:r>
      <w:r w:rsidR="00A3176A">
        <w:rPr>
          <w:snapToGrid w:val="0"/>
          <w:color w:val="000000"/>
        </w:rPr>
        <w:t>23</w:t>
      </w:r>
      <w:r>
        <w:rPr>
          <w:snapToGrid w:val="0"/>
          <w:color w:val="000000"/>
        </w:rPr>
        <w:t xml:space="preserve"> giugno </w:t>
      </w:r>
      <w:r w:rsidR="00A3176A">
        <w:rPr>
          <w:snapToGrid w:val="0"/>
          <w:color w:val="000000"/>
        </w:rPr>
        <w:t>2023</w:t>
      </w:r>
      <w:r>
        <w:rPr>
          <w:snapToGrid w:val="0"/>
          <w:color w:val="000000"/>
        </w:rPr>
        <w:t>)</w:t>
      </w:r>
    </w:p>
    <w:p w14:paraId="1CC845E1" w14:textId="77777777" w:rsidR="004C70D2" w:rsidRPr="00EA78B1" w:rsidRDefault="004C70D2">
      <w:pPr>
        <w:widowControl w:val="0"/>
        <w:tabs>
          <w:tab w:val="left" w:pos="90"/>
        </w:tabs>
        <w:rPr>
          <w:b/>
          <w:snapToGrid w:val="0"/>
          <w:color w:val="000080"/>
          <w:u w:val="single"/>
        </w:rPr>
      </w:pPr>
    </w:p>
    <w:p w14:paraId="79E04829" w14:textId="77777777" w:rsidR="009D1920" w:rsidRDefault="009D1920">
      <w:pPr>
        <w:widowControl w:val="0"/>
        <w:tabs>
          <w:tab w:val="left" w:pos="90"/>
        </w:tabs>
        <w:rPr>
          <w:b/>
          <w:snapToGrid w:val="0"/>
          <w:color w:val="000080"/>
          <w:u w:val="single"/>
        </w:rPr>
      </w:pPr>
    </w:p>
    <w:p w14:paraId="159D070F" w14:textId="77777777" w:rsidR="009D1920" w:rsidRDefault="009D1920">
      <w:pPr>
        <w:widowControl w:val="0"/>
        <w:tabs>
          <w:tab w:val="left" w:pos="90"/>
        </w:tabs>
        <w:rPr>
          <w:b/>
          <w:snapToGrid w:val="0"/>
          <w:color w:val="000080"/>
          <w:u w:val="single"/>
        </w:rPr>
      </w:pPr>
    </w:p>
    <w:p w14:paraId="4A2D7FCF" w14:textId="43FE80B9" w:rsidR="004944D8" w:rsidRDefault="004944D8">
      <w:pPr>
        <w:widowControl w:val="0"/>
        <w:tabs>
          <w:tab w:val="left" w:pos="90"/>
        </w:tabs>
        <w:rPr>
          <w:b/>
          <w:snapToGrid w:val="0"/>
          <w:color w:val="000080"/>
          <w:sz w:val="26"/>
          <w:u w:val="single"/>
        </w:rPr>
      </w:pPr>
      <w:r>
        <w:rPr>
          <w:b/>
          <w:snapToGrid w:val="0"/>
          <w:color w:val="000080"/>
          <w:u w:val="single"/>
        </w:rPr>
        <w:t xml:space="preserve">LIVORNO - CONSOLATO ONORARIO            </w:t>
      </w:r>
    </w:p>
    <w:p w14:paraId="4E8D1572" w14:textId="77777777" w:rsidR="00F31C89" w:rsidRDefault="00F31C89" w:rsidP="00F31C89">
      <w:pPr>
        <w:widowControl w:val="0"/>
        <w:tabs>
          <w:tab w:val="left" w:pos="90"/>
          <w:tab w:val="left" w:pos="2321"/>
        </w:tabs>
        <w:rPr>
          <w:b/>
          <w:snapToGrid w:val="0"/>
          <w:color w:val="000000"/>
        </w:rPr>
      </w:pPr>
    </w:p>
    <w:p w14:paraId="157C89D0" w14:textId="77777777" w:rsidR="00F31C89" w:rsidRDefault="004944D8" w:rsidP="00F31C89">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013719">
        <w:rPr>
          <w:snapToGrid w:val="0"/>
          <w:color w:val="000000"/>
        </w:rPr>
        <w:t>Piazzale dei Marmi, 12/bis</w:t>
      </w:r>
      <w:r>
        <w:rPr>
          <w:snapToGrid w:val="0"/>
          <w:color w:val="000000"/>
        </w:rPr>
        <w:t xml:space="preserve"> - 571</w:t>
      </w:r>
      <w:r w:rsidR="00F31C89">
        <w:rPr>
          <w:snapToGrid w:val="0"/>
          <w:color w:val="000000"/>
        </w:rPr>
        <w:t>2</w:t>
      </w:r>
      <w:r w:rsidR="00013719">
        <w:rPr>
          <w:snapToGrid w:val="0"/>
          <w:color w:val="000000"/>
        </w:rPr>
        <w:t>3</w:t>
      </w:r>
      <w:r>
        <w:rPr>
          <w:snapToGrid w:val="0"/>
          <w:color w:val="000000"/>
        </w:rPr>
        <w:t xml:space="preserve"> Livorno</w:t>
      </w:r>
    </w:p>
    <w:p w14:paraId="65BFAA68" w14:textId="77777777" w:rsidR="004944D8" w:rsidRDefault="00F31C89" w:rsidP="00F31C89">
      <w:pPr>
        <w:widowControl w:val="0"/>
        <w:tabs>
          <w:tab w:val="left" w:pos="90"/>
          <w:tab w:val="left" w:pos="2321"/>
        </w:tabs>
        <w:rPr>
          <w:snapToGrid w:val="0"/>
          <w:color w:val="000000"/>
        </w:rPr>
      </w:pPr>
      <w:r>
        <w:rPr>
          <w:snapToGrid w:val="0"/>
          <w:color w:val="000000"/>
        </w:rPr>
        <w:tab/>
      </w:r>
      <w:r>
        <w:rPr>
          <w:snapToGrid w:val="0"/>
          <w:color w:val="000000"/>
        </w:rPr>
        <w:tab/>
        <w:t>Tel. 058</w:t>
      </w:r>
      <w:r w:rsidR="00D5345A">
        <w:rPr>
          <w:snapToGrid w:val="0"/>
          <w:color w:val="000000"/>
        </w:rPr>
        <w:t>61918297</w:t>
      </w:r>
    </w:p>
    <w:p w14:paraId="04F93A51" w14:textId="77777777" w:rsidR="00F31C89" w:rsidRDefault="00F31C89" w:rsidP="00F31C89">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r w:rsidR="005F39D5">
        <w:rPr>
          <w:snapToGrid w:val="0"/>
          <w:color w:val="000000"/>
        </w:rPr>
        <w:t>grhoncon.liv@mfa.gr</w:t>
      </w:r>
    </w:p>
    <w:p w14:paraId="683EE36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F31C89">
        <w:rPr>
          <w:snapToGrid w:val="0"/>
        </w:rPr>
        <w:t>Città</w:t>
      </w:r>
      <w:r>
        <w:rPr>
          <w:snapToGrid w:val="0"/>
        </w:rPr>
        <w:t xml:space="preserve"> di </w:t>
      </w:r>
      <w:r>
        <w:rPr>
          <w:snapToGrid w:val="0"/>
          <w:color w:val="000000"/>
        </w:rPr>
        <w:t xml:space="preserve">Livorno                  </w:t>
      </w:r>
    </w:p>
    <w:p w14:paraId="4FA7E10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670C339" w14:textId="77777777" w:rsidR="004944D8" w:rsidRDefault="004944D8">
      <w:pPr>
        <w:widowControl w:val="0"/>
        <w:tabs>
          <w:tab w:val="left" w:pos="90"/>
        </w:tabs>
        <w:spacing w:before="23"/>
        <w:rPr>
          <w:snapToGrid w:val="0"/>
          <w:color w:val="000000"/>
          <w:sz w:val="26"/>
        </w:rPr>
      </w:pPr>
      <w:r>
        <w:rPr>
          <w:snapToGrid w:val="0"/>
          <w:color w:val="000000"/>
        </w:rPr>
        <w:t>Signor</w:t>
      </w:r>
      <w:r w:rsidR="009E31B6">
        <w:rPr>
          <w:snapToGrid w:val="0"/>
          <w:color w:val="000000"/>
        </w:rPr>
        <w:t>a</w:t>
      </w:r>
      <w:r>
        <w:rPr>
          <w:snapToGrid w:val="0"/>
          <w:color w:val="000000"/>
        </w:rPr>
        <w:t xml:space="preserve"> </w:t>
      </w:r>
      <w:r w:rsidR="009E31B6">
        <w:rPr>
          <w:snapToGrid w:val="0"/>
          <w:color w:val="000000"/>
        </w:rPr>
        <w:t>ELENA KONSTANTOS</w:t>
      </w:r>
      <w:r>
        <w:rPr>
          <w:snapToGrid w:val="0"/>
          <w:color w:val="000000"/>
        </w:rPr>
        <w:t>, Console Onorario (</w:t>
      </w:r>
      <w:r w:rsidR="00BA012E">
        <w:rPr>
          <w:snapToGrid w:val="0"/>
          <w:color w:val="000000"/>
        </w:rPr>
        <w:t>Rinnovo e</w:t>
      </w:r>
      <w:r>
        <w:rPr>
          <w:snapToGrid w:val="0"/>
          <w:color w:val="000000"/>
        </w:rPr>
        <w:t xml:space="preserve">xequatur </w:t>
      </w:r>
      <w:r w:rsidR="00BA012E">
        <w:rPr>
          <w:snapToGrid w:val="0"/>
          <w:color w:val="000000"/>
        </w:rPr>
        <w:t>28 aprile 2022</w:t>
      </w:r>
      <w:r>
        <w:rPr>
          <w:snapToGrid w:val="0"/>
          <w:color w:val="000000"/>
        </w:rPr>
        <w:t>)</w:t>
      </w:r>
    </w:p>
    <w:p w14:paraId="5EFE614F" w14:textId="77777777" w:rsidR="00E05CD5" w:rsidRDefault="00E05CD5">
      <w:pPr>
        <w:widowControl w:val="0"/>
        <w:tabs>
          <w:tab w:val="left" w:pos="90"/>
        </w:tabs>
        <w:rPr>
          <w:b/>
          <w:snapToGrid w:val="0"/>
          <w:color w:val="000080"/>
          <w:u w:val="single"/>
        </w:rPr>
      </w:pPr>
    </w:p>
    <w:p w14:paraId="5FE7FA6D" w14:textId="77777777" w:rsidR="004525AD" w:rsidRDefault="004525AD">
      <w:pPr>
        <w:widowControl w:val="0"/>
        <w:tabs>
          <w:tab w:val="left" w:pos="90"/>
        </w:tabs>
        <w:rPr>
          <w:b/>
          <w:snapToGrid w:val="0"/>
          <w:color w:val="000080"/>
          <w:u w:val="single"/>
        </w:rPr>
      </w:pPr>
    </w:p>
    <w:p w14:paraId="617F028F" w14:textId="77777777" w:rsidR="004944D8" w:rsidRDefault="004944D8">
      <w:pPr>
        <w:widowControl w:val="0"/>
        <w:tabs>
          <w:tab w:val="left" w:pos="90"/>
        </w:tabs>
        <w:rPr>
          <w:b/>
          <w:snapToGrid w:val="0"/>
          <w:color w:val="000080"/>
          <w:u w:val="single"/>
        </w:rPr>
      </w:pPr>
    </w:p>
    <w:p w14:paraId="6092156B"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5F4C922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Noto, 34 - 90141 Palermo </w:t>
      </w:r>
    </w:p>
    <w:p w14:paraId="179075D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0916259541</w:t>
      </w:r>
      <w:r w:rsidR="005F307E">
        <w:rPr>
          <w:snapToGrid w:val="0"/>
          <w:color w:val="000000"/>
        </w:rPr>
        <w:t xml:space="preserve"> - Fax</w:t>
      </w:r>
      <w:r>
        <w:rPr>
          <w:snapToGrid w:val="0"/>
          <w:color w:val="000000"/>
        </w:rPr>
        <w:t xml:space="preserve"> </w:t>
      </w:r>
      <w:r w:rsidR="005F307E">
        <w:rPr>
          <w:snapToGrid w:val="0"/>
          <w:color w:val="000000"/>
        </w:rPr>
        <w:t>091308996</w:t>
      </w:r>
      <w:r>
        <w:rPr>
          <w:snapToGrid w:val="0"/>
          <w:color w:val="000000"/>
        </w:rPr>
        <w:t xml:space="preserve"> </w:t>
      </w:r>
    </w:p>
    <w:p w14:paraId="1C0529AC" w14:textId="77777777" w:rsidR="00890134" w:rsidRDefault="00890134">
      <w:pPr>
        <w:widowControl w:val="0"/>
        <w:tabs>
          <w:tab w:val="left" w:pos="2321"/>
        </w:tabs>
        <w:rPr>
          <w:snapToGrid w:val="0"/>
          <w:color w:val="000000"/>
          <w:sz w:val="23"/>
        </w:rPr>
      </w:pPr>
      <w:r>
        <w:rPr>
          <w:snapToGrid w:val="0"/>
          <w:color w:val="000000"/>
        </w:rPr>
        <w:tab/>
        <w:t xml:space="preserve">E-mail  </w:t>
      </w:r>
      <w:r w:rsidR="005F307E">
        <w:rPr>
          <w:snapToGrid w:val="0"/>
          <w:color w:val="000000"/>
        </w:rPr>
        <w:t>grhoncon.pal@mfa.gr</w:t>
      </w:r>
    </w:p>
    <w:p w14:paraId="0D1C754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6C6EA3">
        <w:rPr>
          <w:snapToGrid w:val="0"/>
          <w:color w:val="000000"/>
        </w:rPr>
        <w:t xml:space="preserve"> di</w:t>
      </w:r>
      <w:r>
        <w:rPr>
          <w:snapToGrid w:val="0"/>
          <w:color w:val="000000"/>
        </w:rPr>
        <w:t xml:space="preserve"> Palermo, Agrigento, Trapani</w:t>
      </w:r>
      <w:r w:rsidR="006C6EA3">
        <w:rPr>
          <w:snapToGrid w:val="0"/>
          <w:color w:val="000000"/>
        </w:rPr>
        <w:t xml:space="preserve"> e</w:t>
      </w:r>
      <w:r>
        <w:rPr>
          <w:snapToGrid w:val="0"/>
          <w:color w:val="000000"/>
        </w:rPr>
        <w:t xml:space="preserve"> Messina        </w:t>
      </w:r>
    </w:p>
    <w:p w14:paraId="17CC6E81" w14:textId="77777777" w:rsidR="00D71DAF" w:rsidRDefault="004944D8">
      <w:pPr>
        <w:widowControl w:val="0"/>
        <w:tabs>
          <w:tab w:val="left" w:pos="90"/>
        </w:tabs>
        <w:spacing w:before="277"/>
        <w:rPr>
          <w:snapToGrid w:val="0"/>
          <w:color w:val="000000"/>
        </w:rPr>
      </w:pPr>
      <w:r>
        <w:rPr>
          <w:snapToGrid w:val="0"/>
          <w:color w:val="000000"/>
        </w:rPr>
        <w:t xml:space="preserve">Signora MARIA ASSUNTA RENATA LAVAGNINI, Console Onorario (Rinnovo exequatur </w:t>
      </w:r>
      <w:r w:rsidR="00CF2095">
        <w:rPr>
          <w:snapToGrid w:val="0"/>
          <w:color w:val="000000"/>
        </w:rPr>
        <w:t>6</w:t>
      </w:r>
      <w:r>
        <w:rPr>
          <w:snapToGrid w:val="0"/>
          <w:color w:val="000000"/>
        </w:rPr>
        <w:t xml:space="preserve"> </w:t>
      </w:r>
      <w:r w:rsidR="00CF2095">
        <w:rPr>
          <w:snapToGrid w:val="0"/>
          <w:color w:val="000000"/>
        </w:rPr>
        <w:t>lu</w:t>
      </w:r>
      <w:r w:rsidR="006C6EA3">
        <w:rPr>
          <w:snapToGrid w:val="0"/>
          <w:color w:val="000000"/>
        </w:rPr>
        <w:t>g</w:t>
      </w:r>
      <w:r w:rsidR="00CF2095">
        <w:rPr>
          <w:snapToGrid w:val="0"/>
          <w:color w:val="000000"/>
        </w:rPr>
        <w:t>l</w:t>
      </w:r>
      <w:r w:rsidR="006C6EA3">
        <w:rPr>
          <w:snapToGrid w:val="0"/>
          <w:color w:val="000000"/>
        </w:rPr>
        <w:t>io</w:t>
      </w:r>
      <w:r>
        <w:rPr>
          <w:snapToGrid w:val="0"/>
          <w:color w:val="000000"/>
        </w:rPr>
        <w:t xml:space="preserve"> </w:t>
      </w:r>
      <w:r w:rsidR="008A14E9">
        <w:rPr>
          <w:snapToGrid w:val="0"/>
          <w:color w:val="000000"/>
        </w:rPr>
        <w:t>2022</w:t>
      </w:r>
      <w:r>
        <w:rPr>
          <w:snapToGrid w:val="0"/>
          <w:color w:val="000000"/>
        </w:rPr>
        <w:t>)</w:t>
      </w:r>
    </w:p>
    <w:p w14:paraId="18B7FD71" w14:textId="77777777" w:rsidR="00E05CD5" w:rsidRDefault="00E05CD5" w:rsidP="00C94215">
      <w:pPr>
        <w:widowControl w:val="0"/>
        <w:tabs>
          <w:tab w:val="left" w:pos="90"/>
        </w:tabs>
        <w:rPr>
          <w:b/>
          <w:snapToGrid w:val="0"/>
          <w:color w:val="000080"/>
          <w:u w:val="single"/>
        </w:rPr>
      </w:pPr>
    </w:p>
    <w:p w14:paraId="6582A2D4" w14:textId="77777777" w:rsidR="00EF4BA1" w:rsidRDefault="00EF4BA1" w:rsidP="00C94215">
      <w:pPr>
        <w:widowControl w:val="0"/>
        <w:tabs>
          <w:tab w:val="left" w:pos="90"/>
        </w:tabs>
        <w:rPr>
          <w:b/>
          <w:snapToGrid w:val="0"/>
          <w:color w:val="000080"/>
          <w:u w:val="single"/>
        </w:rPr>
      </w:pPr>
    </w:p>
    <w:p w14:paraId="5FAD837E" w14:textId="77777777" w:rsidR="000843EE" w:rsidRDefault="000843EE" w:rsidP="000843EE">
      <w:pPr>
        <w:widowControl w:val="0"/>
        <w:tabs>
          <w:tab w:val="left" w:pos="90"/>
        </w:tabs>
        <w:rPr>
          <w:b/>
          <w:snapToGrid w:val="0"/>
          <w:color w:val="000080"/>
          <w:sz w:val="26"/>
          <w:u w:val="single"/>
        </w:rPr>
      </w:pPr>
      <w:r>
        <w:rPr>
          <w:b/>
          <w:snapToGrid w:val="0"/>
          <w:color w:val="000080"/>
          <w:u w:val="single"/>
        </w:rPr>
        <w:t xml:space="preserve">VENEZIA - CONSOLATO ONORARIO            </w:t>
      </w:r>
    </w:p>
    <w:p w14:paraId="1E9A68DE" w14:textId="77777777" w:rsidR="000843EE" w:rsidRDefault="000843EE" w:rsidP="000843EE">
      <w:pPr>
        <w:widowControl w:val="0"/>
        <w:tabs>
          <w:tab w:val="left" w:pos="90"/>
          <w:tab w:val="left" w:pos="2321"/>
        </w:tabs>
        <w:rPr>
          <w:b/>
          <w:snapToGrid w:val="0"/>
          <w:color w:val="000000"/>
        </w:rPr>
      </w:pPr>
    </w:p>
    <w:p w14:paraId="24B5DC4D" w14:textId="77777777" w:rsidR="000843EE" w:rsidRDefault="000843EE" w:rsidP="000843EE">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sidR="00844526">
        <w:rPr>
          <w:snapToGrid w:val="0"/>
        </w:rPr>
        <w:t>Ca’ Balbi, Piazza Ferretto 84 – 3017</w:t>
      </w:r>
      <w:r>
        <w:rPr>
          <w:snapToGrid w:val="0"/>
        </w:rPr>
        <w:t>4 Venezia</w:t>
      </w:r>
      <w:r w:rsidR="00844526">
        <w:rPr>
          <w:snapToGrid w:val="0"/>
        </w:rPr>
        <w:t xml:space="preserve"> (sede temporanea)</w:t>
      </w:r>
    </w:p>
    <w:p w14:paraId="6FD12CAB" w14:textId="77777777" w:rsidR="000843EE" w:rsidRDefault="00844526" w:rsidP="000843EE">
      <w:pPr>
        <w:widowControl w:val="0"/>
        <w:tabs>
          <w:tab w:val="left" w:pos="90"/>
          <w:tab w:val="left" w:pos="2321"/>
        </w:tabs>
        <w:rPr>
          <w:snapToGrid w:val="0"/>
        </w:rPr>
      </w:pPr>
      <w:r>
        <w:rPr>
          <w:snapToGrid w:val="0"/>
        </w:rPr>
        <w:tab/>
      </w:r>
      <w:r>
        <w:rPr>
          <w:snapToGrid w:val="0"/>
        </w:rPr>
        <w:tab/>
        <w:t xml:space="preserve">Tel. </w:t>
      </w:r>
      <w:r w:rsidR="000843EE" w:rsidRPr="00875C5A">
        <w:rPr>
          <w:snapToGrid w:val="0"/>
        </w:rPr>
        <w:t>0</w:t>
      </w:r>
      <w:r w:rsidR="000843EE">
        <w:rPr>
          <w:snapToGrid w:val="0"/>
        </w:rPr>
        <w:t>41</w:t>
      </w:r>
      <w:r>
        <w:rPr>
          <w:snapToGrid w:val="0"/>
        </w:rPr>
        <w:t>4769982</w:t>
      </w:r>
      <w:r w:rsidR="000843EE">
        <w:rPr>
          <w:snapToGrid w:val="0"/>
        </w:rPr>
        <w:t xml:space="preserve"> - </w:t>
      </w:r>
      <w:r>
        <w:rPr>
          <w:snapToGrid w:val="0"/>
        </w:rPr>
        <w:t>3482594037</w:t>
      </w:r>
    </w:p>
    <w:p w14:paraId="46AB8CE3" w14:textId="77777777" w:rsidR="000843EE" w:rsidRPr="00875C5A" w:rsidRDefault="000843EE" w:rsidP="000843EE">
      <w:pPr>
        <w:widowControl w:val="0"/>
        <w:tabs>
          <w:tab w:val="left" w:pos="90"/>
          <w:tab w:val="left" w:pos="2321"/>
        </w:tabs>
        <w:rPr>
          <w:snapToGrid w:val="0"/>
        </w:rPr>
      </w:pPr>
      <w:r>
        <w:rPr>
          <w:snapToGrid w:val="0"/>
        </w:rPr>
        <w:tab/>
      </w:r>
      <w:r>
        <w:rPr>
          <w:snapToGrid w:val="0"/>
        </w:rPr>
        <w:tab/>
        <w:t xml:space="preserve">E-mail  </w:t>
      </w:r>
      <w:hyperlink r:id="rId244" w:history="1">
        <w:r w:rsidR="00844526" w:rsidRPr="00965A05">
          <w:rPr>
            <w:rStyle w:val="Collegamentoipertestuale"/>
            <w:snapToGrid w:val="0"/>
          </w:rPr>
          <w:t>grhoncon.ven@mfa.gr</w:t>
        </w:r>
      </w:hyperlink>
      <w:r w:rsidR="00844526">
        <w:rPr>
          <w:snapToGrid w:val="0"/>
          <w:color w:val="000000"/>
        </w:rPr>
        <w:t xml:space="preserve"> </w:t>
      </w:r>
    </w:p>
    <w:p w14:paraId="3E48C88A" w14:textId="77777777" w:rsidR="000843EE" w:rsidRDefault="000843EE" w:rsidP="000843EE">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bookmarkStart w:id="50" w:name="_Hlk150168220"/>
      <w:r>
        <w:rPr>
          <w:snapToGrid w:val="0"/>
          <w:color w:val="000000"/>
        </w:rPr>
        <w:t xml:space="preserve">Veneto, Trentino Alto Adige </w:t>
      </w:r>
      <w:bookmarkEnd w:id="50"/>
    </w:p>
    <w:p w14:paraId="09423B71" w14:textId="77777777" w:rsidR="000843EE" w:rsidRDefault="000843EE" w:rsidP="000843EE">
      <w:pPr>
        <w:widowControl w:val="0"/>
        <w:tabs>
          <w:tab w:val="left" w:pos="90"/>
        </w:tabs>
        <w:rPr>
          <w:snapToGrid w:val="0"/>
          <w:color w:val="000000"/>
        </w:rPr>
      </w:pPr>
    </w:p>
    <w:p w14:paraId="4CEF0157" w14:textId="77777777" w:rsidR="000843EE" w:rsidRDefault="000843EE" w:rsidP="000843EE">
      <w:pPr>
        <w:widowControl w:val="0"/>
        <w:tabs>
          <w:tab w:val="left" w:pos="90"/>
        </w:tabs>
        <w:rPr>
          <w:snapToGrid w:val="0"/>
          <w:color w:val="000000"/>
        </w:rPr>
      </w:pPr>
      <w:r>
        <w:rPr>
          <w:snapToGrid w:val="0"/>
          <w:color w:val="000000"/>
        </w:rPr>
        <w:t xml:space="preserve">Signor BRUNO BERNARDI, Console Onorario (Exequatur </w:t>
      </w:r>
      <w:r w:rsidR="0081568C">
        <w:rPr>
          <w:snapToGrid w:val="0"/>
          <w:color w:val="000000"/>
        </w:rPr>
        <w:t>26 settembre 2024</w:t>
      </w:r>
      <w:r>
        <w:rPr>
          <w:snapToGrid w:val="0"/>
          <w:color w:val="000000"/>
        </w:rPr>
        <w:t>)</w:t>
      </w:r>
    </w:p>
    <w:p w14:paraId="081355A7" w14:textId="77777777" w:rsidR="000843EE" w:rsidRDefault="000843EE" w:rsidP="00C94215">
      <w:pPr>
        <w:widowControl w:val="0"/>
        <w:tabs>
          <w:tab w:val="left" w:pos="90"/>
        </w:tabs>
        <w:rPr>
          <w:snapToGrid w:val="0"/>
          <w:color w:val="000000"/>
        </w:rPr>
      </w:pPr>
    </w:p>
    <w:p w14:paraId="68C9A27C" w14:textId="77777777" w:rsidR="004944D8" w:rsidRDefault="005440C0" w:rsidP="005440C0">
      <w:pPr>
        <w:widowControl w:val="0"/>
        <w:tabs>
          <w:tab w:val="left" w:pos="90"/>
        </w:tabs>
        <w:rPr>
          <w:b/>
          <w:snapToGrid w:val="0"/>
          <w:color w:val="000000"/>
          <w:sz w:val="16"/>
        </w:rPr>
      </w:pPr>
      <w:r>
        <w:rPr>
          <w:snapToGrid w:val="0"/>
          <w:color w:val="000000"/>
        </w:rPr>
        <w:br w:type="page"/>
      </w:r>
    </w:p>
    <w:p w14:paraId="1A6B5F71" w14:textId="77777777" w:rsidR="004944D8" w:rsidRDefault="004944D8">
      <w:pPr>
        <w:widowControl w:val="0"/>
        <w:tabs>
          <w:tab w:val="left" w:pos="90"/>
        </w:tabs>
        <w:jc w:val="right"/>
        <w:rPr>
          <w:snapToGrid w:val="0"/>
          <w:color w:val="000000"/>
        </w:rPr>
      </w:pPr>
      <w:r>
        <w:rPr>
          <w:b/>
          <w:snapToGrid w:val="0"/>
          <w:color w:val="000000"/>
          <w:sz w:val="16"/>
        </w:rPr>
        <w:t>GRENADA</w:t>
      </w:r>
      <w:r>
        <w:rPr>
          <w:noProof/>
        </w:rPr>
        <w:t xml:space="preserve"> </w:t>
      </w:r>
    </w:p>
    <w:p w14:paraId="24393736" w14:textId="77777777" w:rsidR="004944D8" w:rsidRDefault="004944D8">
      <w:pPr>
        <w:widowControl w:val="0"/>
        <w:tabs>
          <w:tab w:val="left" w:pos="90"/>
        </w:tabs>
        <w:rPr>
          <w:b/>
          <w:snapToGrid w:val="0"/>
          <w:color w:val="000000"/>
          <w:sz w:val="16"/>
        </w:rPr>
      </w:pPr>
    </w:p>
    <w:p w14:paraId="4207DF32" w14:textId="77777777" w:rsidR="004944D8" w:rsidRDefault="00000000">
      <w:pPr>
        <w:widowControl w:val="0"/>
        <w:tabs>
          <w:tab w:val="left" w:pos="90"/>
        </w:tabs>
        <w:rPr>
          <w:b/>
          <w:snapToGrid w:val="0"/>
          <w:color w:val="000000"/>
          <w:sz w:val="32"/>
        </w:rPr>
      </w:pPr>
      <w:r>
        <w:rPr>
          <w:noProof/>
        </w:rPr>
        <w:object w:dxaOrig="1440" w:dyaOrig="1440" w14:anchorId="55C335D1">
          <v:shape id="_x0000_s2241" type="#_x0000_t75" style="position:absolute;margin-left:447.05pt;margin-top:3.6pt;width:64.35pt;height:36.95pt;z-index:251713024;visibility:visible;mso-wrap-edited:f" stroked="t">
            <v:imagedata r:id="rId245" o:title=""/>
          </v:shape>
          <o:OLEObject Type="Embed" ProgID="Word.Picture.8" ShapeID="_x0000_s2241" DrawAspect="Content" ObjectID="_1816432283" r:id="rId246"/>
        </w:object>
      </w:r>
    </w:p>
    <w:p w14:paraId="430A4D11" w14:textId="77777777" w:rsidR="004944D8" w:rsidRDefault="004944D8">
      <w:pPr>
        <w:widowControl w:val="0"/>
        <w:tabs>
          <w:tab w:val="left" w:pos="90"/>
        </w:tabs>
        <w:rPr>
          <w:b/>
          <w:snapToGrid w:val="0"/>
          <w:sz w:val="39"/>
        </w:rPr>
      </w:pPr>
      <w:r>
        <w:rPr>
          <w:b/>
          <w:snapToGrid w:val="0"/>
          <w:sz w:val="32"/>
        </w:rPr>
        <w:t xml:space="preserve">GRENADA </w:t>
      </w:r>
    </w:p>
    <w:p w14:paraId="7D3B5F16"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69BBCDF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febbraio</w:t>
      </w:r>
    </w:p>
    <w:p w14:paraId="64DA84FA" w14:textId="77777777" w:rsidR="004944D8" w:rsidRDefault="004944D8">
      <w:pPr>
        <w:widowControl w:val="0"/>
        <w:tabs>
          <w:tab w:val="left" w:pos="90"/>
        </w:tabs>
        <w:jc w:val="center"/>
        <w:rPr>
          <w:snapToGrid w:val="0"/>
          <w:color w:val="000000"/>
        </w:rPr>
      </w:pPr>
    </w:p>
    <w:p w14:paraId="2E2C66C1" w14:textId="77777777" w:rsidR="004944D8" w:rsidRDefault="004944D8">
      <w:pPr>
        <w:widowControl w:val="0"/>
        <w:tabs>
          <w:tab w:val="left" w:pos="90"/>
        </w:tabs>
        <w:jc w:val="center"/>
        <w:rPr>
          <w:snapToGrid w:val="0"/>
          <w:color w:val="000000"/>
        </w:rPr>
      </w:pPr>
    </w:p>
    <w:p w14:paraId="786EBE38" w14:textId="77777777" w:rsidR="004944D8" w:rsidRDefault="004944D8">
      <w:pPr>
        <w:widowControl w:val="0"/>
        <w:tabs>
          <w:tab w:val="left" w:pos="90"/>
        </w:tabs>
        <w:jc w:val="center"/>
        <w:rPr>
          <w:snapToGrid w:val="0"/>
          <w:color w:val="000000"/>
        </w:rPr>
      </w:pPr>
    </w:p>
    <w:p w14:paraId="4B846ED1" w14:textId="77777777" w:rsidR="004944D8" w:rsidRDefault="004944D8">
      <w:pPr>
        <w:widowControl w:val="0"/>
        <w:tabs>
          <w:tab w:val="left" w:pos="90"/>
        </w:tabs>
        <w:jc w:val="center"/>
        <w:rPr>
          <w:snapToGrid w:val="0"/>
          <w:color w:val="000000"/>
        </w:rPr>
      </w:pPr>
    </w:p>
    <w:p w14:paraId="329C2729" w14:textId="77777777" w:rsidR="004944D8" w:rsidRDefault="004944D8">
      <w:pPr>
        <w:widowControl w:val="0"/>
        <w:tabs>
          <w:tab w:val="left" w:pos="90"/>
        </w:tabs>
        <w:jc w:val="center"/>
        <w:rPr>
          <w:snapToGrid w:val="0"/>
          <w:color w:val="000000"/>
        </w:rPr>
      </w:pPr>
    </w:p>
    <w:p w14:paraId="2B972491" w14:textId="77777777" w:rsidR="004944D8" w:rsidRDefault="004944D8">
      <w:pPr>
        <w:widowControl w:val="0"/>
        <w:tabs>
          <w:tab w:val="left" w:pos="90"/>
        </w:tabs>
        <w:jc w:val="center"/>
        <w:rPr>
          <w:snapToGrid w:val="0"/>
          <w:color w:val="000000"/>
        </w:rPr>
      </w:pPr>
    </w:p>
    <w:p w14:paraId="60628BE4" w14:textId="77777777" w:rsidR="004944D8" w:rsidRDefault="004944D8">
      <w:pPr>
        <w:widowControl w:val="0"/>
        <w:tabs>
          <w:tab w:val="left" w:pos="90"/>
        </w:tabs>
        <w:jc w:val="center"/>
        <w:rPr>
          <w:snapToGrid w:val="0"/>
          <w:color w:val="000000"/>
        </w:rPr>
      </w:pPr>
    </w:p>
    <w:p w14:paraId="3F9D9307" w14:textId="77777777" w:rsidR="004944D8" w:rsidRDefault="004944D8">
      <w:pPr>
        <w:widowControl w:val="0"/>
        <w:tabs>
          <w:tab w:val="left" w:pos="90"/>
        </w:tabs>
        <w:jc w:val="center"/>
        <w:rPr>
          <w:snapToGrid w:val="0"/>
          <w:color w:val="000000"/>
        </w:rPr>
      </w:pPr>
    </w:p>
    <w:p w14:paraId="1B1E4E49" w14:textId="77777777" w:rsidR="004944D8" w:rsidRDefault="004944D8">
      <w:pPr>
        <w:widowControl w:val="0"/>
        <w:tabs>
          <w:tab w:val="left" w:pos="90"/>
        </w:tabs>
        <w:jc w:val="center"/>
        <w:rPr>
          <w:snapToGrid w:val="0"/>
          <w:color w:val="000000"/>
        </w:rPr>
      </w:pPr>
    </w:p>
    <w:p w14:paraId="74ADF8B8" w14:textId="77777777" w:rsidR="004944D8" w:rsidRDefault="004944D8">
      <w:pPr>
        <w:widowControl w:val="0"/>
        <w:tabs>
          <w:tab w:val="left" w:pos="90"/>
        </w:tabs>
        <w:jc w:val="center"/>
        <w:rPr>
          <w:snapToGrid w:val="0"/>
          <w:color w:val="000000"/>
        </w:rPr>
      </w:pPr>
    </w:p>
    <w:p w14:paraId="512B9F82" w14:textId="77777777" w:rsidR="004944D8" w:rsidRDefault="004944D8">
      <w:pPr>
        <w:widowControl w:val="0"/>
        <w:tabs>
          <w:tab w:val="left" w:pos="90"/>
        </w:tabs>
        <w:jc w:val="center"/>
        <w:rPr>
          <w:snapToGrid w:val="0"/>
          <w:color w:val="000000"/>
        </w:rPr>
      </w:pPr>
    </w:p>
    <w:p w14:paraId="11931107" w14:textId="77777777" w:rsidR="004944D8" w:rsidRDefault="004944D8">
      <w:pPr>
        <w:widowControl w:val="0"/>
        <w:tabs>
          <w:tab w:val="left" w:pos="90"/>
        </w:tabs>
        <w:jc w:val="center"/>
        <w:rPr>
          <w:snapToGrid w:val="0"/>
          <w:color w:val="000000"/>
        </w:rPr>
      </w:pPr>
    </w:p>
    <w:p w14:paraId="5200E201" w14:textId="77777777" w:rsidR="004944D8" w:rsidRDefault="004944D8">
      <w:pPr>
        <w:widowControl w:val="0"/>
        <w:tabs>
          <w:tab w:val="left" w:pos="90"/>
        </w:tabs>
        <w:jc w:val="center"/>
        <w:rPr>
          <w:snapToGrid w:val="0"/>
          <w:color w:val="000000"/>
        </w:rPr>
      </w:pPr>
    </w:p>
    <w:p w14:paraId="06EB1D81" w14:textId="77777777" w:rsidR="004944D8" w:rsidRDefault="004944D8">
      <w:pPr>
        <w:widowControl w:val="0"/>
        <w:tabs>
          <w:tab w:val="left" w:pos="90"/>
        </w:tabs>
        <w:jc w:val="center"/>
        <w:rPr>
          <w:snapToGrid w:val="0"/>
          <w:color w:val="000000"/>
        </w:rPr>
      </w:pPr>
    </w:p>
    <w:p w14:paraId="04D788E0" w14:textId="77777777" w:rsidR="004944D8" w:rsidRDefault="004944D8">
      <w:pPr>
        <w:widowControl w:val="0"/>
        <w:tabs>
          <w:tab w:val="left" w:pos="90"/>
        </w:tabs>
        <w:jc w:val="center"/>
        <w:rPr>
          <w:snapToGrid w:val="0"/>
          <w:color w:val="000000"/>
        </w:rPr>
      </w:pPr>
    </w:p>
    <w:p w14:paraId="5BAAB6E4" w14:textId="77777777" w:rsidR="004944D8" w:rsidRDefault="004944D8">
      <w:pPr>
        <w:widowControl w:val="0"/>
        <w:tabs>
          <w:tab w:val="left" w:pos="90"/>
        </w:tabs>
        <w:jc w:val="center"/>
        <w:rPr>
          <w:snapToGrid w:val="0"/>
          <w:color w:val="000000"/>
        </w:rPr>
      </w:pPr>
    </w:p>
    <w:p w14:paraId="3F37278A" w14:textId="77777777" w:rsidR="004944D8" w:rsidRDefault="004944D8">
      <w:pPr>
        <w:widowControl w:val="0"/>
        <w:tabs>
          <w:tab w:val="left" w:pos="90"/>
        </w:tabs>
        <w:jc w:val="center"/>
        <w:rPr>
          <w:snapToGrid w:val="0"/>
          <w:color w:val="000000"/>
        </w:rPr>
      </w:pPr>
    </w:p>
    <w:p w14:paraId="41F4A363" w14:textId="77777777" w:rsidR="004944D8" w:rsidRDefault="004944D8">
      <w:pPr>
        <w:widowControl w:val="0"/>
        <w:tabs>
          <w:tab w:val="left" w:pos="90"/>
        </w:tabs>
        <w:jc w:val="center"/>
        <w:rPr>
          <w:snapToGrid w:val="0"/>
          <w:color w:val="000000"/>
        </w:rPr>
      </w:pPr>
    </w:p>
    <w:p w14:paraId="612CE707" w14:textId="77777777" w:rsidR="004944D8" w:rsidRDefault="004944D8">
      <w:pPr>
        <w:widowControl w:val="0"/>
        <w:tabs>
          <w:tab w:val="left" w:pos="90"/>
        </w:tabs>
        <w:jc w:val="center"/>
        <w:rPr>
          <w:snapToGrid w:val="0"/>
          <w:color w:val="000000"/>
        </w:rPr>
      </w:pPr>
    </w:p>
    <w:p w14:paraId="12A7DE1F" w14:textId="77777777" w:rsidR="004944D8" w:rsidRDefault="004944D8">
      <w:pPr>
        <w:widowControl w:val="0"/>
        <w:tabs>
          <w:tab w:val="left" w:pos="90"/>
        </w:tabs>
        <w:jc w:val="center"/>
        <w:rPr>
          <w:snapToGrid w:val="0"/>
          <w:color w:val="000000"/>
        </w:rPr>
      </w:pPr>
    </w:p>
    <w:p w14:paraId="4D01184A" w14:textId="77777777" w:rsidR="004944D8" w:rsidRDefault="004944D8">
      <w:pPr>
        <w:widowControl w:val="0"/>
        <w:tabs>
          <w:tab w:val="left" w:pos="90"/>
        </w:tabs>
        <w:jc w:val="center"/>
        <w:rPr>
          <w:snapToGrid w:val="0"/>
          <w:color w:val="000000"/>
        </w:rPr>
      </w:pPr>
    </w:p>
    <w:p w14:paraId="3E0D9E3B" w14:textId="77777777" w:rsidR="004944D8" w:rsidRDefault="004944D8">
      <w:pPr>
        <w:widowControl w:val="0"/>
        <w:tabs>
          <w:tab w:val="left" w:pos="90"/>
        </w:tabs>
        <w:jc w:val="center"/>
        <w:rPr>
          <w:snapToGrid w:val="0"/>
          <w:color w:val="000000"/>
        </w:rPr>
      </w:pPr>
    </w:p>
    <w:p w14:paraId="2B7C24FC" w14:textId="77777777" w:rsidR="004944D8" w:rsidRDefault="004944D8">
      <w:pPr>
        <w:widowControl w:val="0"/>
        <w:tabs>
          <w:tab w:val="left" w:pos="90"/>
        </w:tabs>
        <w:jc w:val="center"/>
        <w:rPr>
          <w:snapToGrid w:val="0"/>
          <w:color w:val="000000"/>
        </w:rPr>
      </w:pPr>
    </w:p>
    <w:p w14:paraId="54A3B26F" w14:textId="77777777" w:rsidR="004944D8" w:rsidRDefault="004944D8">
      <w:pPr>
        <w:widowControl w:val="0"/>
        <w:tabs>
          <w:tab w:val="left" w:pos="90"/>
        </w:tabs>
        <w:jc w:val="center"/>
        <w:rPr>
          <w:snapToGrid w:val="0"/>
          <w:color w:val="000000"/>
        </w:rPr>
      </w:pPr>
    </w:p>
    <w:p w14:paraId="270132D4" w14:textId="77777777" w:rsidR="004944D8" w:rsidRDefault="004944D8">
      <w:pPr>
        <w:widowControl w:val="0"/>
        <w:tabs>
          <w:tab w:val="left" w:pos="90"/>
        </w:tabs>
        <w:jc w:val="center"/>
        <w:rPr>
          <w:snapToGrid w:val="0"/>
          <w:color w:val="000000"/>
        </w:rPr>
      </w:pPr>
    </w:p>
    <w:p w14:paraId="7407B512" w14:textId="77777777" w:rsidR="004944D8" w:rsidRDefault="004944D8">
      <w:pPr>
        <w:widowControl w:val="0"/>
        <w:tabs>
          <w:tab w:val="left" w:pos="90"/>
        </w:tabs>
        <w:jc w:val="center"/>
        <w:rPr>
          <w:snapToGrid w:val="0"/>
          <w:color w:val="000000"/>
        </w:rPr>
      </w:pPr>
    </w:p>
    <w:p w14:paraId="66BA6D5F" w14:textId="77777777" w:rsidR="004944D8" w:rsidRDefault="004944D8">
      <w:pPr>
        <w:widowControl w:val="0"/>
        <w:tabs>
          <w:tab w:val="left" w:pos="90"/>
        </w:tabs>
        <w:jc w:val="center"/>
        <w:rPr>
          <w:snapToGrid w:val="0"/>
          <w:color w:val="000000"/>
        </w:rPr>
      </w:pPr>
    </w:p>
    <w:p w14:paraId="1902BCD7" w14:textId="77777777" w:rsidR="004944D8" w:rsidRDefault="004944D8">
      <w:pPr>
        <w:widowControl w:val="0"/>
        <w:tabs>
          <w:tab w:val="left" w:pos="90"/>
        </w:tabs>
        <w:jc w:val="center"/>
        <w:rPr>
          <w:snapToGrid w:val="0"/>
          <w:color w:val="000000"/>
        </w:rPr>
      </w:pPr>
    </w:p>
    <w:p w14:paraId="19134A17" w14:textId="77777777" w:rsidR="004944D8" w:rsidRDefault="004944D8">
      <w:pPr>
        <w:widowControl w:val="0"/>
        <w:tabs>
          <w:tab w:val="left" w:pos="90"/>
        </w:tabs>
        <w:jc w:val="center"/>
        <w:rPr>
          <w:snapToGrid w:val="0"/>
          <w:color w:val="000000"/>
        </w:rPr>
      </w:pPr>
    </w:p>
    <w:p w14:paraId="140E20DC" w14:textId="77777777" w:rsidR="004944D8" w:rsidRDefault="004944D8">
      <w:pPr>
        <w:widowControl w:val="0"/>
        <w:tabs>
          <w:tab w:val="left" w:pos="90"/>
        </w:tabs>
        <w:jc w:val="center"/>
        <w:rPr>
          <w:snapToGrid w:val="0"/>
          <w:color w:val="000000"/>
        </w:rPr>
      </w:pPr>
    </w:p>
    <w:p w14:paraId="7D0F5CDA" w14:textId="77777777" w:rsidR="004944D8" w:rsidRDefault="004944D8">
      <w:pPr>
        <w:widowControl w:val="0"/>
        <w:tabs>
          <w:tab w:val="left" w:pos="90"/>
        </w:tabs>
        <w:jc w:val="center"/>
        <w:rPr>
          <w:snapToGrid w:val="0"/>
          <w:color w:val="000000"/>
        </w:rPr>
      </w:pPr>
    </w:p>
    <w:p w14:paraId="516A1B98" w14:textId="77777777" w:rsidR="004944D8" w:rsidRDefault="004944D8">
      <w:pPr>
        <w:widowControl w:val="0"/>
        <w:tabs>
          <w:tab w:val="left" w:pos="90"/>
        </w:tabs>
        <w:jc w:val="center"/>
        <w:rPr>
          <w:snapToGrid w:val="0"/>
          <w:color w:val="000000"/>
        </w:rPr>
      </w:pPr>
    </w:p>
    <w:p w14:paraId="6EB16E8F" w14:textId="77777777" w:rsidR="004944D8" w:rsidRDefault="004944D8">
      <w:pPr>
        <w:widowControl w:val="0"/>
        <w:tabs>
          <w:tab w:val="left" w:pos="90"/>
        </w:tabs>
        <w:jc w:val="center"/>
        <w:rPr>
          <w:snapToGrid w:val="0"/>
          <w:color w:val="000000"/>
        </w:rPr>
      </w:pPr>
    </w:p>
    <w:p w14:paraId="27EB43B6" w14:textId="77777777" w:rsidR="004944D8" w:rsidRDefault="004944D8">
      <w:pPr>
        <w:widowControl w:val="0"/>
        <w:tabs>
          <w:tab w:val="left" w:pos="90"/>
        </w:tabs>
        <w:jc w:val="center"/>
        <w:rPr>
          <w:snapToGrid w:val="0"/>
          <w:color w:val="000000"/>
        </w:rPr>
      </w:pPr>
    </w:p>
    <w:p w14:paraId="079155FE" w14:textId="77777777" w:rsidR="004944D8" w:rsidRDefault="004944D8">
      <w:pPr>
        <w:widowControl w:val="0"/>
        <w:tabs>
          <w:tab w:val="left" w:pos="90"/>
        </w:tabs>
        <w:jc w:val="center"/>
        <w:rPr>
          <w:snapToGrid w:val="0"/>
          <w:color w:val="000000"/>
        </w:rPr>
      </w:pPr>
    </w:p>
    <w:p w14:paraId="6D9C9F94" w14:textId="77777777" w:rsidR="004944D8" w:rsidRDefault="004944D8">
      <w:pPr>
        <w:widowControl w:val="0"/>
        <w:tabs>
          <w:tab w:val="left" w:pos="90"/>
        </w:tabs>
        <w:jc w:val="center"/>
        <w:rPr>
          <w:snapToGrid w:val="0"/>
          <w:color w:val="000000"/>
        </w:rPr>
      </w:pPr>
    </w:p>
    <w:p w14:paraId="2CA2D459" w14:textId="77777777" w:rsidR="004944D8" w:rsidRDefault="004944D8">
      <w:pPr>
        <w:widowControl w:val="0"/>
        <w:tabs>
          <w:tab w:val="left" w:pos="90"/>
        </w:tabs>
        <w:jc w:val="center"/>
        <w:rPr>
          <w:snapToGrid w:val="0"/>
          <w:color w:val="000000"/>
        </w:rPr>
      </w:pPr>
    </w:p>
    <w:p w14:paraId="7DB91D3D" w14:textId="77777777" w:rsidR="004944D8" w:rsidRDefault="004944D8">
      <w:pPr>
        <w:widowControl w:val="0"/>
        <w:tabs>
          <w:tab w:val="left" w:pos="90"/>
        </w:tabs>
        <w:jc w:val="center"/>
        <w:rPr>
          <w:snapToGrid w:val="0"/>
          <w:color w:val="000000"/>
        </w:rPr>
      </w:pPr>
    </w:p>
    <w:p w14:paraId="41A3B53B" w14:textId="77777777" w:rsidR="004944D8" w:rsidRDefault="004944D8">
      <w:pPr>
        <w:widowControl w:val="0"/>
        <w:tabs>
          <w:tab w:val="left" w:pos="90"/>
        </w:tabs>
        <w:jc w:val="center"/>
        <w:rPr>
          <w:snapToGrid w:val="0"/>
          <w:color w:val="000000"/>
        </w:rPr>
      </w:pPr>
    </w:p>
    <w:p w14:paraId="406C6CE1" w14:textId="77777777" w:rsidR="004944D8" w:rsidRDefault="00887D0E" w:rsidP="00887D0E">
      <w:pPr>
        <w:widowControl w:val="0"/>
        <w:tabs>
          <w:tab w:val="left" w:pos="90"/>
        </w:tabs>
        <w:jc w:val="center"/>
        <w:rPr>
          <w:b/>
          <w:snapToGrid w:val="0"/>
          <w:color w:val="000000"/>
          <w:sz w:val="16"/>
        </w:rPr>
      </w:pPr>
      <w:r>
        <w:rPr>
          <w:snapToGrid w:val="0"/>
          <w:color w:val="000000"/>
        </w:rPr>
        <w:br w:type="page"/>
      </w:r>
    </w:p>
    <w:p w14:paraId="1A99C26A" w14:textId="77777777" w:rsidR="004944D8" w:rsidRDefault="004944D8">
      <w:pPr>
        <w:widowControl w:val="0"/>
        <w:tabs>
          <w:tab w:val="left" w:pos="90"/>
        </w:tabs>
        <w:spacing w:before="60"/>
        <w:jc w:val="right"/>
        <w:rPr>
          <w:b/>
          <w:bCs/>
          <w:snapToGrid w:val="0"/>
          <w:color w:val="000080"/>
          <w:sz w:val="16"/>
        </w:rPr>
      </w:pPr>
      <w:r>
        <w:rPr>
          <w:b/>
          <w:bCs/>
          <w:snapToGrid w:val="0"/>
          <w:color w:val="000080"/>
          <w:sz w:val="16"/>
        </w:rPr>
        <w:t>GUATEMALA</w:t>
      </w:r>
    </w:p>
    <w:p w14:paraId="17C42BB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7008" behindDoc="0" locked="0" layoutInCell="1" allowOverlap="1" wp14:anchorId="3CF46832" wp14:editId="074E14C5">
            <wp:simplePos x="0" y="0"/>
            <wp:positionH relativeFrom="column">
              <wp:posOffset>5777865</wp:posOffset>
            </wp:positionH>
            <wp:positionV relativeFrom="paragraph">
              <wp:posOffset>158750</wp:posOffset>
            </wp:positionV>
            <wp:extent cx="702310" cy="467995"/>
            <wp:effectExtent l="19050" t="19050" r="2540" b="8255"/>
            <wp:wrapNone/>
            <wp:docPr id="342"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6"/>
                    <pic:cNvPicPr>
                      <a:picLocks noChangeAspect="1" noChangeArrowheads="1"/>
                    </pic:cNvPicPr>
                  </pic:nvPicPr>
                  <pic:blipFill>
                    <a:blip r:embed="rId24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BCD985E" w14:textId="77777777" w:rsidR="004944D8" w:rsidRDefault="004944D8">
      <w:pPr>
        <w:widowControl w:val="0"/>
        <w:tabs>
          <w:tab w:val="left" w:pos="90"/>
        </w:tabs>
        <w:rPr>
          <w:b/>
          <w:snapToGrid w:val="0"/>
          <w:color w:val="000080"/>
          <w:sz w:val="32"/>
        </w:rPr>
      </w:pPr>
      <w:r>
        <w:rPr>
          <w:b/>
          <w:snapToGrid w:val="0"/>
          <w:color w:val="000080"/>
          <w:sz w:val="32"/>
        </w:rPr>
        <w:t xml:space="preserve">GUATEMALA </w:t>
      </w:r>
    </w:p>
    <w:p w14:paraId="795B3147" w14:textId="77777777" w:rsidR="004944D8" w:rsidRDefault="004944D8">
      <w:pPr>
        <w:widowControl w:val="0"/>
        <w:tabs>
          <w:tab w:val="left" w:pos="90"/>
        </w:tabs>
        <w:rPr>
          <w:b/>
          <w:snapToGrid w:val="0"/>
          <w:color w:val="000080"/>
          <w:sz w:val="22"/>
        </w:rPr>
      </w:pPr>
      <w:r>
        <w:rPr>
          <w:b/>
          <w:snapToGrid w:val="0"/>
          <w:color w:val="000080"/>
          <w:sz w:val="22"/>
        </w:rPr>
        <w:t xml:space="preserve">Repubblica del        </w:t>
      </w:r>
    </w:p>
    <w:p w14:paraId="3A7E568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BCB061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56B6446D" w14:textId="77777777" w:rsidR="000C701B" w:rsidRDefault="000C701B" w:rsidP="000C701B">
      <w:pPr>
        <w:widowControl w:val="0"/>
        <w:tabs>
          <w:tab w:val="left" w:pos="90"/>
        </w:tabs>
        <w:rPr>
          <w:b/>
          <w:snapToGrid w:val="0"/>
          <w:color w:val="000080"/>
          <w:u w:val="single"/>
        </w:rPr>
      </w:pPr>
    </w:p>
    <w:p w14:paraId="296BE4C9" w14:textId="77777777" w:rsidR="000C701B" w:rsidRDefault="000C701B" w:rsidP="000C701B">
      <w:pPr>
        <w:widowControl w:val="0"/>
        <w:tabs>
          <w:tab w:val="left" w:pos="90"/>
        </w:tabs>
        <w:rPr>
          <w:b/>
          <w:snapToGrid w:val="0"/>
          <w:color w:val="000080"/>
          <w:u w:val="single"/>
        </w:rPr>
      </w:pPr>
    </w:p>
    <w:p w14:paraId="2B34CF08" w14:textId="77777777" w:rsidR="0068289E" w:rsidRDefault="0068289E" w:rsidP="000C701B">
      <w:pPr>
        <w:widowControl w:val="0"/>
        <w:tabs>
          <w:tab w:val="left" w:pos="90"/>
        </w:tabs>
        <w:rPr>
          <w:b/>
          <w:snapToGrid w:val="0"/>
          <w:color w:val="000080"/>
          <w:u w:val="single"/>
        </w:rPr>
      </w:pPr>
    </w:p>
    <w:p w14:paraId="23F741D8" w14:textId="77777777" w:rsidR="0068289E" w:rsidRDefault="0068289E" w:rsidP="000C701B">
      <w:pPr>
        <w:widowControl w:val="0"/>
        <w:tabs>
          <w:tab w:val="left" w:pos="90"/>
        </w:tabs>
        <w:rPr>
          <w:b/>
          <w:snapToGrid w:val="0"/>
          <w:color w:val="000080"/>
          <w:u w:val="single"/>
        </w:rPr>
      </w:pPr>
    </w:p>
    <w:p w14:paraId="5FA5D070" w14:textId="77777777" w:rsidR="004944D8" w:rsidRDefault="004944D8" w:rsidP="000C701B">
      <w:pPr>
        <w:widowControl w:val="0"/>
        <w:tabs>
          <w:tab w:val="left" w:pos="90"/>
        </w:tabs>
        <w:rPr>
          <w:b/>
          <w:snapToGrid w:val="0"/>
          <w:color w:val="000080"/>
          <w:sz w:val="26"/>
          <w:u w:val="single"/>
        </w:rPr>
      </w:pPr>
      <w:r>
        <w:rPr>
          <w:b/>
          <w:snapToGrid w:val="0"/>
          <w:color w:val="000080"/>
          <w:u w:val="single"/>
        </w:rPr>
        <w:t>ROMA - SEZIONE CONSOLARE DELL'AMBASCIATA</w:t>
      </w:r>
    </w:p>
    <w:p w14:paraId="773A31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73500C">
        <w:rPr>
          <w:snapToGrid w:val="0"/>
          <w:color w:val="000000"/>
        </w:rPr>
        <w:t>Arenula</w:t>
      </w:r>
      <w:r>
        <w:rPr>
          <w:snapToGrid w:val="0"/>
          <w:color w:val="000000"/>
        </w:rPr>
        <w:t xml:space="preserve">, </w:t>
      </w:r>
      <w:r w:rsidR="0073500C">
        <w:rPr>
          <w:snapToGrid w:val="0"/>
          <w:color w:val="000000"/>
        </w:rPr>
        <w:t>83</w:t>
      </w:r>
      <w:r>
        <w:rPr>
          <w:snapToGrid w:val="0"/>
          <w:color w:val="000000"/>
        </w:rPr>
        <w:t xml:space="preserve"> - 001</w:t>
      </w:r>
      <w:r w:rsidR="0073500C">
        <w:rPr>
          <w:snapToGrid w:val="0"/>
          <w:color w:val="000000"/>
        </w:rPr>
        <w:t>8</w:t>
      </w:r>
      <w:r w:rsidR="00F41584">
        <w:rPr>
          <w:snapToGrid w:val="0"/>
          <w:color w:val="000000"/>
        </w:rPr>
        <w:t>6</w:t>
      </w:r>
      <w:r>
        <w:rPr>
          <w:snapToGrid w:val="0"/>
          <w:color w:val="000000"/>
        </w:rPr>
        <w:t xml:space="preserve"> Roma </w:t>
      </w:r>
    </w:p>
    <w:p w14:paraId="0E94780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0636381143   0636299091 </w:t>
      </w:r>
    </w:p>
    <w:p w14:paraId="70CCC0F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48" w:history="1">
        <w:r w:rsidR="0073500C" w:rsidRPr="008B0C5A">
          <w:rPr>
            <w:rStyle w:val="Collegamentoipertestuale"/>
            <w:snapToGrid w:val="0"/>
          </w:rPr>
          <w:t>embitalia@minex.gob.gt</w:t>
        </w:r>
      </w:hyperlink>
      <w:r w:rsidR="0073500C">
        <w:rPr>
          <w:snapToGrid w:val="0"/>
          <w:color w:val="000000"/>
        </w:rPr>
        <w:t xml:space="preserve"> </w:t>
      </w:r>
    </w:p>
    <w:p w14:paraId="7A138E35" w14:textId="77777777" w:rsidR="004944D8" w:rsidRDefault="004944D8" w:rsidP="00975460">
      <w:pPr>
        <w:widowControl w:val="0"/>
        <w:tabs>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E37B8">
        <w:rPr>
          <w:snapToGrid w:val="0"/>
          <w:color w:val="000000"/>
        </w:rPr>
        <w:t>Tutto il terri</w:t>
      </w:r>
      <w:r w:rsidR="00975460">
        <w:rPr>
          <w:snapToGrid w:val="0"/>
          <w:color w:val="000000"/>
        </w:rPr>
        <w:t>torio della Repubblica Italiana</w:t>
      </w:r>
    </w:p>
    <w:p w14:paraId="5B43765F" w14:textId="77777777" w:rsidR="004944D8" w:rsidRDefault="004944D8">
      <w:pPr>
        <w:widowControl w:val="0"/>
        <w:tabs>
          <w:tab w:val="left" w:pos="90"/>
        </w:tabs>
        <w:rPr>
          <w:b/>
          <w:snapToGrid w:val="0"/>
          <w:color w:val="000080"/>
          <w:u w:val="single"/>
        </w:rPr>
      </w:pPr>
    </w:p>
    <w:p w14:paraId="462102BD" w14:textId="77777777" w:rsidR="004944D8" w:rsidRDefault="004944D8">
      <w:pPr>
        <w:widowControl w:val="0"/>
        <w:tabs>
          <w:tab w:val="left" w:pos="90"/>
        </w:tabs>
        <w:rPr>
          <w:b/>
          <w:snapToGrid w:val="0"/>
          <w:color w:val="000080"/>
          <w:u w:val="single"/>
        </w:rPr>
      </w:pPr>
    </w:p>
    <w:p w14:paraId="7B72D989" w14:textId="77777777" w:rsidR="00927076" w:rsidRDefault="00927076" w:rsidP="00927076">
      <w:pPr>
        <w:widowControl w:val="0"/>
        <w:tabs>
          <w:tab w:val="left" w:pos="90"/>
        </w:tabs>
        <w:rPr>
          <w:b/>
          <w:snapToGrid w:val="0"/>
          <w:color w:val="000080"/>
          <w:sz w:val="26"/>
          <w:u w:val="single"/>
        </w:rPr>
      </w:pPr>
      <w:r>
        <w:rPr>
          <w:b/>
          <w:snapToGrid w:val="0"/>
          <w:color w:val="000080"/>
          <w:u w:val="single"/>
        </w:rPr>
        <w:t xml:space="preserve">BRINDISI - CONSOLATO ONORARIO            </w:t>
      </w:r>
    </w:p>
    <w:p w14:paraId="0010448D" w14:textId="77777777" w:rsidR="00927076" w:rsidRDefault="00927076" w:rsidP="0092707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Giovanni da Verrazzano, 7 – 72100 Brindisi </w:t>
      </w:r>
    </w:p>
    <w:p w14:paraId="0B22785E" w14:textId="77777777" w:rsidR="00927076" w:rsidRDefault="00927076" w:rsidP="00927076">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Pr="00927076">
        <w:rPr>
          <w:snapToGrid w:val="0"/>
        </w:rPr>
        <w:t>Puglia</w:t>
      </w:r>
      <w:r w:rsidRPr="00927076">
        <w:rPr>
          <w:snapToGrid w:val="0"/>
          <w:color w:val="000000"/>
        </w:rPr>
        <w:t xml:space="preserve">  </w:t>
      </w:r>
      <w:r>
        <w:rPr>
          <w:snapToGrid w:val="0"/>
          <w:color w:val="000000"/>
        </w:rPr>
        <w:t xml:space="preserve">  </w:t>
      </w:r>
    </w:p>
    <w:p w14:paraId="447068E5" w14:textId="77777777" w:rsidR="00927076" w:rsidRDefault="00927076" w:rsidP="00927076">
      <w:pPr>
        <w:widowControl w:val="0"/>
        <w:tabs>
          <w:tab w:val="left" w:pos="90"/>
        </w:tabs>
        <w:spacing w:before="277"/>
        <w:rPr>
          <w:snapToGrid w:val="0"/>
          <w:color w:val="000000"/>
          <w:sz w:val="26"/>
        </w:rPr>
      </w:pPr>
      <w:r>
        <w:rPr>
          <w:snapToGrid w:val="0"/>
          <w:color w:val="000000"/>
        </w:rPr>
        <w:t xml:space="preserve">Signora CLAUDIA PATRICIA BARRIENTOS </w:t>
      </w:r>
      <w:r w:rsidR="0003280A">
        <w:rPr>
          <w:snapToGrid w:val="0"/>
          <w:color w:val="000000"/>
        </w:rPr>
        <w:t xml:space="preserve">CAMBARA </w:t>
      </w:r>
      <w:r>
        <w:rPr>
          <w:snapToGrid w:val="0"/>
          <w:color w:val="000000"/>
        </w:rPr>
        <w:t>DE P</w:t>
      </w:r>
      <w:r w:rsidR="00B3646D">
        <w:rPr>
          <w:snapToGrid w:val="0"/>
          <w:color w:val="000000"/>
        </w:rPr>
        <w:t>É</w:t>
      </w:r>
      <w:r>
        <w:rPr>
          <w:snapToGrid w:val="0"/>
          <w:color w:val="000000"/>
        </w:rPr>
        <w:t>REZ, Console Onorario (</w:t>
      </w:r>
      <w:r w:rsidR="00451BD0">
        <w:rPr>
          <w:snapToGrid w:val="0"/>
          <w:color w:val="000000"/>
        </w:rPr>
        <w:t xml:space="preserve">Rinnovo </w:t>
      </w:r>
      <w:r w:rsidR="00CB11B4">
        <w:rPr>
          <w:snapToGrid w:val="0"/>
          <w:color w:val="000000"/>
        </w:rPr>
        <w:t>E</w:t>
      </w:r>
      <w:r>
        <w:rPr>
          <w:snapToGrid w:val="0"/>
          <w:color w:val="000000"/>
        </w:rPr>
        <w:t xml:space="preserve">xequatur </w:t>
      </w:r>
      <w:r w:rsidR="00451BD0">
        <w:rPr>
          <w:snapToGrid w:val="0"/>
          <w:color w:val="000000"/>
        </w:rPr>
        <w:t>19 gennaio 2021</w:t>
      </w:r>
      <w:r>
        <w:rPr>
          <w:snapToGrid w:val="0"/>
          <w:color w:val="000000"/>
        </w:rPr>
        <w:t>)</w:t>
      </w:r>
    </w:p>
    <w:p w14:paraId="2774E9E9" w14:textId="77777777" w:rsidR="004944D8" w:rsidRDefault="004944D8">
      <w:pPr>
        <w:widowControl w:val="0"/>
        <w:tabs>
          <w:tab w:val="left" w:pos="90"/>
        </w:tabs>
        <w:rPr>
          <w:b/>
          <w:snapToGrid w:val="0"/>
          <w:color w:val="000080"/>
          <w:u w:val="single"/>
        </w:rPr>
      </w:pPr>
    </w:p>
    <w:p w14:paraId="4B3E534E" w14:textId="77777777" w:rsidR="00A95BAC" w:rsidRDefault="00A95BAC" w:rsidP="00A95BAC">
      <w:pPr>
        <w:widowControl w:val="0"/>
        <w:tabs>
          <w:tab w:val="left" w:pos="90"/>
        </w:tabs>
        <w:rPr>
          <w:b/>
          <w:snapToGrid w:val="0"/>
          <w:color w:val="000080"/>
          <w:u w:val="single"/>
        </w:rPr>
      </w:pPr>
    </w:p>
    <w:p w14:paraId="310EB200" w14:textId="77777777" w:rsidR="00A0795F" w:rsidRDefault="00A0795F" w:rsidP="00A0795F">
      <w:pPr>
        <w:widowControl w:val="0"/>
        <w:tabs>
          <w:tab w:val="left" w:pos="90"/>
        </w:tabs>
        <w:rPr>
          <w:b/>
          <w:snapToGrid w:val="0"/>
          <w:color w:val="000080"/>
          <w:sz w:val="26"/>
          <w:u w:val="single"/>
        </w:rPr>
      </w:pPr>
      <w:r>
        <w:rPr>
          <w:b/>
          <w:snapToGrid w:val="0"/>
          <w:color w:val="000080"/>
          <w:u w:val="single"/>
        </w:rPr>
        <w:t xml:space="preserve">FIRENZE - CONSOLATO ONORARIO            </w:t>
      </w:r>
    </w:p>
    <w:p w14:paraId="1BCF7B99" w14:textId="77777777" w:rsidR="00A0795F" w:rsidRDefault="00A0795F" w:rsidP="00A0795F">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Via Melchiorre Gioia, 10  – 50134 Firenze</w:t>
      </w:r>
    </w:p>
    <w:p w14:paraId="01C56F02" w14:textId="77777777" w:rsidR="00A0795F" w:rsidRDefault="00A0795F" w:rsidP="00A0795F">
      <w:pPr>
        <w:widowControl w:val="0"/>
        <w:tabs>
          <w:tab w:val="left" w:pos="2321"/>
        </w:tabs>
        <w:rPr>
          <w:snapToGrid w:val="0"/>
        </w:rPr>
      </w:pPr>
      <w:r>
        <w:rPr>
          <w:snapToGrid w:val="0"/>
        </w:rPr>
        <w:tab/>
        <w:t>Tel. 333 1274344</w:t>
      </w:r>
    </w:p>
    <w:p w14:paraId="0E404BB6" w14:textId="77777777" w:rsidR="00A0795F" w:rsidRDefault="00A0795F" w:rsidP="00A0795F">
      <w:pPr>
        <w:widowControl w:val="0"/>
        <w:tabs>
          <w:tab w:val="left" w:pos="2321"/>
        </w:tabs>
        <w:rPr>
          <w:snapToGrid w:val="0"/>
        </w:rPr>
      </w:pPr>
      <w:r>
        <w:rPr>
          <w:snapToGrid w:val="0"/>
        </w:rPr>
        <w:tab/>
        <w:t xml:space="preserve">E-mail </w:t>
      </w:r>
      <w:hyperlink r:id="rId249" w:history="1">
        <w:r w:rsidRPr="00CC5F86">
          <w:rPr>
            <w:rStyle w:val="Collegamentoipertestuale"/>
            <w:snapToGrid w:val="0"/>
          </w:rPr>
          <w:t>consguatemala.firenze@gmail.com</w:t>
        </w:r>
      </w:hyperlink>
      <w:r>
        <w:rPr>
          <w:snapToGrid w:val="0"/>
        </w:rPr>
        <w:t xml:space="preserve"> </w:t>
      </w:r>
    </w:p>
    <w:p w14:paraId="53A5507F" w14:textId="77777777" w:rsidR="00A0795F" w:rsidRPr="00A0795F" w:rsidRDefault="00A0795F" w:rsidP="00A0795F">
      <w:pPr>
        <w:widowControl w:val="0"/>
        <w:tabs>
          <w:tab w:val="left" w:pos="2321"/>
        </w:tabs>
        <w:rPr>
          <w:snapToGrid w:val="0"/>
        </w:rPr>
      </w:pPr>
    </w:p>
    <w:p w14:paraId="080DFEA4" w14:textId="77777777" w:rsidR="00A0795F" w:rsidRDefault="00A0795F" w:rsidP="00A0795F">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Toscana e Umbria</w:t>
      </w:r>
      <w:r w:rsidRPr="00927076">
        <w:rPr>
          <w:snapToGrid w:val="0"/>
          <w:color w:val="000000"/>
        </w:rPr>
        <w:t xml:space="preserve">  </w:t>
      </w:r>
      <w:r>
        <w:rPr>
          <w:snapToGrid w:val="0"/>
          <w:color w:val="000000"/>
        </w:rPr>
        <w:t xml:space="preserve">  </w:t>
      </w:r>
    </w:p>
    <w:p w14:paraId="1BEE9FA3" w14:textId="77777777" w:rsidR="00A0795F" w:rsidRDefault="00A0795F" w:rsidP="00A0795F">
      <w:pPr>
        <w:widowControl w:val="0"/>
        <w:tabs>
          <w:tab w:val="left" w:pos="90"/>
        </w:tabs>
        <w:spacing w:before="277"/>
        <w:rPr>
          <w:snapToGrid w:val="0"/>
          <w:color w:val="000000"/>
          <w:sz w:val="26"/>
        </w:rPr>
      </w:pPr>
      <w:r>
        <w:rPr>
          <w:snapToGrid w:val="0"/>
          <w:color w:val="000000"/>
        </w:rPr>
        <w:t>Signora ANNALISA CIACCI SANTANGELO, Console Onorario (Exequatur 4 novembre 2021)</w:t>
      </w:r>
    </w:p>
    <w:p w14:paraId="2C6F03B0" w14:textId="77777777" w:rsidR="00A95BAC" w:rsidRDefault="00A95BAC" w:rsidP="00A95BAC">
      <w:pPr>
        <w:widowControl w:val="0"/>
        <w:tabs>
          <w:tab w:val="left" w:pos="90"/>
        </w:tabs>
        <w:rPr>
          <w:b/>
          <w:snapToGrid w:val="0"/>
          <w:color w:val="000080"/>
          <w:u w:val="single"/>
        </w:rPr>
      </w:pPr>
    </w:p>
    <w:p w14:paraId="39ED37C0" w14:textId="77777777" w:rsidR="00A95BAC" w:rsidRDefault="00A95BAC" w:rsidP="00A95BAC">
      <w:pPr>
        <w:widowControl w:val="0"/>
        <w:tabs>
          <w:tab w:val="left" w:pos="90"/>
        </w:tabs>
        <w:rPr>
          <w:b/>
          <w:snapToGrid w:val="0"/>
          <w:color w:val="000080"/>
          <w:u w:val="single"/>
        </w:rPr>
      </w:pPr>
    </w:p>
    <w:p w14:paraId="5C809F29" w14:textId="77777777" w:rsidR="00A95BAC" w:rsidRDefault="00A95BAC" w:rsidP="00A95BAC">
      <w:pPr>
        <w:widowControl w:val="0"/>
        <w:tabs>
          <w:tab w:val="left" w:pos="90"/>
        </w:tabs>
        <w:rPr>
          <w:b/>
          <w:snapToGrid w:val="0"/>
          <w:color w:val="000080"/>
          <w:sz w:val="26"/>
          <w:u w:val="single"/>
        </w:rPr>
      </w:pPr>
      <w:r>
        <w:rPr>
          <w:b/>
          <w:snapToGrid w:val="0"/>
          <w:color w:val="000080"/>
          <w:u w:val="single"/>
        </w:rPr>
        <w:t xml:space="preserve">MILANO- CONSOLATO ONORARIO            </w:t>
      </w:r>
    </w:p>
    <w:p w14:paraId="4D66BCA3" w14:textId="77777777" w:rsidR="00A95BAC" w:rsidRDefault="00A95BAC" w:rsidP="00A95B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Giovanni Boccaccio, 7 – 20123 Milano</w:t>
      </w:r>
    </w:p>
    <w:p w14:paraId="795FA3C2" w14:textId="77777777" w:rsidR="00A0795F" w:rsidRPr="00A0795F" w:rsidRDefault="00A0795F" w:rsidP="00A0795F">
      <w:pPr>
        <w:widowControl w:val="0"/>
        <w:tabs>
          <w:tab w:val="left" w:pos="2321"/>
        </w:tabs>
        <w:rPr>
          <w:snapToGrid w:val="0"/>
          <w:color w:val="000000"/>
        </w:rPr>
      </w:pPr>
      <w:r>
        <w:rPr>
          <w:snapToGrid w:val="0"/>
        </w:rPr>
        <w:tab/>
        <w:t xml:space="preserve">E-mail </w:t>
      </w:r>
      <w:hyperlink r:id="rId250" w:history="1">
        <w:r w:rsidRPr="00CC5F86">
          <w:rPr>
            <w:rStyle w:val="Collegamentoipertestuale"/>
            <w:snapToGrid w:val="0"/>
          </w:rPr>
          <w:t>consguatemala.milano@gmail.com</w:t>
        </w:r>
      </w:hyperlink>
      <w:r>
        <w:rPr>
          <w:snapToGrid w:val="0"/>
          <w:color w:val="000000"/>
        </w:rPr>
        <w:t xml:space="preserve"> </w:t>
      </w:r>
    </w:p>
    <w:p w14:paraId="651A54EB" w14:textId="77777777" w:rsidR="00A95BAC" w:rsidRDefault="00A95BAC" w:rsidP="00A95BAC">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Lombardia</w:t>
      </w:r>
    </w:p>
    <w:p w14:paraId="3E38968F" w14:textId="77777777" w:rsidR="00A95BAC" w:rsidRDefault="00A95BAC" w:rsidP="00A95BAC">
      <w:pPr>
        <w:widowControl w:val="0"/>
        <w:tabs>
          <w:tab w:val="left" w:pos="90"/>
        </w:tabs>
        <w:rPr>
          <w:snapToGrid w:val="0"/>
          <w:color w:val="000000"/>
        </w:rPr>
      </w:pPr>
    </w:p>
    <w:p w14:paraId="1BF4C7F7" w14:textId="77777777" w:rsidR="007E7810" w:rsidRPr="00A95BAC" w:rsidRDefault="00A95BAC" w:rsidP="00A95BAC">
      <w:pPr>
        <w:widowControl w:val="0"/>
        <w:tabs>
          <w:tab w:val="left" w:pos="90"/>
        </w:tabs>
        <w:rPr>
          <w:snapToGrid w:val="0"/>
          <w:color w:val="000000"/>
        </w:rPr>
      </w:pPr>
      <w:r>
        <w:rPr>
          <w:snapToGrid w:val="0"/>
          <w:color w:val="000000"/>
        </w:rPr>
        <w:t>Signor ENRICO CALABRETTA, Console Onorario (Exequatur 2 dicembre 2020)</w:t>
      </w:r>
    </w:p>
    <w:p w14:paraId="18A8044F" w14:textId="77777777" w:rsidR="007E7810" w:rsidRDefault="007E7810">
      <w:pPr>
        <w:widowControl w:val="0"/>
        <w:tabs>
          <w:tab w:val="left" w:pos="90"/>
        </w:tabs>
        <w:rPr>
          <w:b/>
          <w:snapToGrid w:val="0"/>
          <w:color w:val="000080"/>
          <w:u w:val="single"/>
        </w:rPr>
      </w:pPr>
    </w:p>
    <w:p w14:paraId="00B9F94F" w14:textId="77777777" w:rsidR="00ED6045" w:rsidRDefault="00ED6045">
      <w:pPr>
        <w:widowControl w:val="0"/>
        <w:tabs>
          <w:tab w:val="left" w:pos="90"/>
        </w:tabs>
        <w:rPr>
          <w:b/>
          <w:snapToGrid w:val="0"/>
          <w:color w:val="000080"/>
          <w:u w:val="single"/>
        </w:rPr>
      </w:pPr>
    </w:p>
    <w:p w14:paraId="799DFE6C" w14:textId="77777777" w:rsidR="00ED6045" w:rsidRDefault="00ED6045" w:rsidP="00ED6045">
      <w:pPr>
        <w:widowControl w:val="0"/>
        <w:tabs>
          <w:tab w:val="left" w:pos="90"/>
        </w:tabs>
        <w:rPr>
          <w:b/>
          <w:snapToGrid w:val="0"/>
          <w:color w:val="000080"/>
          <w:sz w:val="26"/>
          <w:u w:val="single"/>
        </w:rPr>
      </w:pPr>
      <w:r>
        <w:rPr>
          <w:b/>
          <w:snapToGrid w:val="0"/>
          <w:color w:val="000080"/>
          <w:u w:val="single"/>
        </w:rPr>
        <w:t xml:space="preserve">MODENA- CONSOLATO ONORARIO            </w:t>
      </w:r>
    </w:p>
    <w:p w14:paraId="3D367450" w14:textId="77777777" w:rsidR="00ED6045" w:rsidRDefault="00ED6045" w:rsidP="00ED604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proofErr w:type="spellStart"/>
      <w:r>
        <w:rPr>
          <w:snapToGrid w:val="0"/>
          <w:color w:val="000000"/>
        </w:rPr>
        <w:t>Giaddi</w:t>
      </w:r>
      <w:proofErr w:type="spellEnd"/>
      <w:r>
        <w:rPr>
          <w:snapToGrid w:val="0"/>
          <w:color w:val="000000"/>
        </w:rPr>
        <w:t>, 4 – 41124 Modena</w:t>
      </w:r>
    </w:p>
    <w:p w14:paraId="6D1908D6" w14:textId="77777777" w:rsidR="00ED6045" w:rsidRDefault="00ED6045" w:rsidP="00ED6045">
      <w:pPr>
        <w:widowControl w:val="0"/>
        <w:tabs>
          <w:tab w:val="left" w:pos="2321"/>
        </w:tabs>
        <w:rPr>
          <w:snapToGrid w:val="0"/>
        </w:rPr>
      </w:pPr>
      <w:r>
        <w:rPr>
          <w:snapToGrid w:val="0"/>
        </w:rPr>
        <w:tab/>
        <w:t>Tel. 059 239957 – 059 2929678</w:t>
      </w:r>
    </w:p>
    <w:p w14:paraId="7474E988" w14:textId="77777777" w:rsidR="00ED6045" w:rsidRPr="00A0795F" w:rsidRDefault="00ED6045" w:rsidP="00ED6045">
      <w:pPr>
        <w:widowControl w:val="0"/>
        <w:tabs>
          <w:tab w:val="left" w:pos="2321"/>
        </w:tabs>
        <w:rPr>
          <w:snapToGrid w:val="0"/>
          <w:color w:val="000000"/>
        </w:rPr>
      </w:pPr>
      <w:r>
        <w:rPr>
          <w:snapToGrid w:val="0"/>
        </w:rPr>
        <w:tab/>
        <w:t xml:space="preserve">E-mail </w:t>
      </w:r>
      <w:hyperlink r:id="rId251" w:history="1">
        <w:r w:rsidRPr="00915C53">
          <w:rPr>
            <w:rStyle w:val="Collegamentoipertestuale"/>
            <w:snapToGrid w:val="0"/>
          </w:rPr>
          <w:t>guidastriconsole@gmail.it</w:t>
        </w:r>
      </w:hyperlink>
      <w:r>
        <w:rPr>
          <w:snapToGrid w:val="0"/>
          <w:color w:val="000000"/>
        </w:rPr>
        <w:t xml:space="preserve"> </w:t>
      </w:r>
    </w:p>
    <w:p w14:paraId="443006E9" w14:textId="77777777" w:rsidR="00E16814" w:rsidRDefault="00E16814" w:rsidP="00ED6045">
      <w:pPr>
        <w:widowControl w:val="0"/>
        <w:tabs>
          <w:tab w:val="left" w:pos="2321"/>
        </w:tabs>
        <w:rPr>
          <w:b/>
          <w:snapToGrid w:val="0"/>
          <w:color w:val="000000"/>
        </w:rPr>
      </w:pPr>
    </w:p>
    <w:p w14:paraId="0185DFE8" w14:textId="77777777" w:rsidR="00ED6045" w:rsidRDefault="00ED6045" w:rsidP="00ED6045">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Emilia Romagna, Friuli Venezia Giulia, Veneto e Trentino Alto Adige</w:t>
      </w:r>
    </w:p>
    <w:p w14:paraId="07EB70CC" w14:textId="77777777" w:rsidR="00ED6045" w:rsidRDefault="00ED6045" w:rsidP="00ED6045">
      <w:pPr>
        <w:widowControl w:val="0"/>
        <w:tabs>
          <w:tab w:val="left" w:pos="90"/>
        </w:tabs>
        <w:rPr>
          <w:snapToGrid w:val="0"/>
          <w:color w:val="000000"/>
        </w:rPr>
      </w:pPr>
    </w:p>
    <w:p w14:paraId="6E52E759" w14:textId="77777777" w:rsidR="00ED6045" w:rsidRPr="00A95BAC" w:rsidRDefault="00ED6045" w:rsidP="00ED6045">
      <w:pPr>
        <w:widowControl w:val="0"/>
        <w:tabs>
          <w:tab w:val="left" w:pos="90"/>
        </w:tabs>
        <w:rPr>
          <w:snapToGrid w:val="0"/>
          <w:color w:val="000000"/>
        </w:rPr>
      </w:pPr>
      <w:r>
        <w:rPr>
          <w:snapToGrid w:val="0"/>
          <w:color w:val="000000"/>
        </w:rPr>
        <w:t>Signor PIER LUIGI GUIDASTRI, Console Onorario (Exequatur 6 settembre 2023)</w:t>
      </w:r>
    </w:p>
    <w:p w14:paraId="7D82313C" w14:textId="77777777" w:rsidR="00A95BAC" w:rsidRDefault="00A95BAC">
      <w:pPr>
        <w:widowControl w:val="0"/>
        <w:tabs>
          <w:tab w:val="left" w:pos="90"/>
        </w:tabs>
        <w:rPr>
          <w:b/>
          <w:snapToGrid w:val="0"/>
          <w:color w:val="000080"/>
          <w:u w:val="single"/>
        </w:rPr>
      </w:pPr>
    </w:p>
    <w:p w14:paraId="06A7C29C" w14:textId="77777777" w:rsidR="00A95BAC" w:rsidRDefault="00A95BAC">
      <w:pPr>
        <w:widowControl w:val="0"/>
        <w:tabs>
          <w:tab w:val="left" w:pos="90"/>
        </w:tabs>
        <w:rPr>
          <w:b/>
          <w:snapToGrid w:val="0"/>
          <w:color w:val="000080"/>
          <w:u w:val="single"/>
        </w:rPr>
      </w:pPr>
    </w:p>
    <w:p w14:paraId="6CE19F3B" w14:textId="77777777" w:rsidR="004944D8" w:rsidRPr="00AD2965" w:rsidRDefault="004944D8" w:rsidP="00AD2965">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t>GUINEA</w:t>
      </w:r>
    </w:p>
    <w:p w14:paraId="26A67BF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8032" behindDoc="0" locked="0" layoutInCell="1" allowOverlap="1" wp14:anchorId="597F6B6F" wp14:editId="08495F10">
            <wp:simplePos x="0" y="0"/>
            <wp:positionH relativeFrom="column">
              <wp:posOffset>5771515</wp:posOffset>
            </wp:positionH>
            <wp:positionV relativeFrom="paragraph">
              <wp:posOffset>196215</wp:posOffset>
            </wp:positionV>
            <wp:extent cx="702310" cy="467995"/>
            <wp:effectExtent l="19050" t="19050" r="2540" b="8255"/>
            <wp:wrapNone/>
            <wp:docPr id="341" name="Immagin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BEF85EE" w14:textId="77777777" w:rsidR="004944D8" w:rsidRDefault="004944D8">
      <w:pPr>
        <w:widowControl w:val="0"/>
        <w:tabs>
          <w:tab w:val="left" w:pos="90"/>
        </w:tabs>
        <w:rPr>
          <w:b/>
          <w:snapToGrid w:val="0"/>
          <w:color w:val="000080"/>
          <w:sz w:val="39"/>
        </w:rPr>
      </w:pPr>
      <w:r>
        <w:rPr>
          <w:b/>
          <w:snapToGrid w:val="0"/>
          <w:color w:val="000080"/>
          <w:sz w:val="32"/>
        </w:rPr>
        <w:t xml:space="preserve">GUINEA </w:t>
      </w:r>
    </w:p>
    <w:p w14:paraId="0EF1E05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703749A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410AD4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 ottobre</w:t>
      </w:r>
    </w:p>
    <w:p w14:paraId="5ED39BE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71118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Adelaide Ristori, 9/b-13 - 00197 Roma </w:t>
      </w:r>
    </w:p>
    <w:p w14:paraId="65F1648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3E142B">
        <w:rPr>
          <w:snapToGrid w:val="0"/>
          <w:color w:val="000000"/>
        </w:rPr>
        <w:t>Tel. 068078989 -  Fax 068075569</w:t>
      </w:r>
    </w:p>
    <w:p w14:paraId="78AAC38B" w14:textId="77777777" w:rsidR="004944D8"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torio della Repubblica Italiana</w:t>
      </w:r>
    </w:p>
    <w:p w14:paraId="4A1C9B4A" w14:textId="77777777" w:rsidR="00667D81" w:rsidRDefault="00667D81" w:rsidP="00975460">
      <w:pPr>
        <w:widowControl w:val="0"/>
        <w:tabs>
          <w:tab w:val="left" w:pos="90"/>
          <w:tab w:val="left" w:pos="2321"/>
        </w:tabs>
        <w:spacing w:before="40"/>
        <w:rPr>
          <w:snapToGrid w:val="0"/>
          <w:color w:val="000000"/>
        </w:rPr>
      </w:pPr>
    </w:p>
    <w:p w14:paraId="467E4005" w14:textId="77777777" w:rsidR="004944D8" w:rsidRDefault="004944D8">
      <w:pPr>
        <w:pStyle w:val="Corpodeltesto2"/>
        <w:spacing w:before="0"/>
        <w:rPr>
          <w:b/>
          <w:color w:val="000080"/>
          <w:u w:val="single"/>
        </w:rPr>
      </w:pPr>
    </w:p>
    <w:p w14:paraId="746AED5C" w14:textId="77777777" w:rsidR="00881739" w:rsidRDefault="00881739">
      <w:pPr>
        <w:pStyle w:val="Corpodeltesto2"/>
        <w:spacing w:before="0"/>
        <w:rPr>
          <w:b/>
          <w:color w:val="000080"/>
          <w:u w:val="single"/>
        </w:rPr>
      </w:pPr>
    </w:p>
    <w:p w14:paraId="4520D1B1" w14:textId="77777777" w:rsidR="004944D8" w:rsidRDefault="004944D8">
      <w:pPr>
        <w:pStyle w:val="Corpodeltesto2"/>
        <w:spacing w:before="0"/>
        <w:rPr>
          <w:b/>
          <w:color w:val="000080"/>
          <w:u w:val="single"/>
        </w:rPr>
      </w:pPr>
    </w:p>
    <w:p w14:paraId="1719431A" w14:textId="77777777" w:rsidR="004944D8" w:rsidRDefault="004944D8">
      <w:pPr>
        <w:pStyle w:val="Corpodeltesto2"/>
        <w:spacing w:before="0"/>
        <w:rPr>
          <w:b/>
          <w:color w:val="000080"/>
          <w:u w:val="single"/>
        </w:rPr>
      </w:pPr>
      <w:r>
        <w:rPr>
          <w:b/>
          <w:color w:val="000080"/>
          <w:u w:val="single"/>
        </w:rPr>
        <w:t>MILANO – CONSOLATO ONORARIO</w:t>
      </w:r>
    </w:p>
    <w:p w14:paraId="3F300114" w14:textId="77777777" w:rsidR="004944D8" w:rsidRDefault="004944D8">
      <w:pPr>
        <w:pStyle w:val="Corpodeltesto2"/>
        <w:spacing w:before="0"/>
        <w:rPr>
          <w:b/>
          <w:color w:val="000080"/>
          <w:u w:val="single"/>
        </w:rPr>
      </w:pPr>
    </w:p>
    <w:p w14:paraId="2FA644CB" w14:textId="77777777" w:rsidR="00447ADA" w:rsidRDefault="00447ADA" w:rsidP="00447ADA">
      <w:pPr>
        <w:pStyle w:val="Corpodeltesto2"/>
        <w:spacing w:before="0"/>
      </w:pPr>
      <w:r>
        <w:rPr>
          <w:b/>
        </w:rPr>
        <w:t>Indirizzo</w:t>
      </w:r>
      <w:r>
        <w:tab/>
      </w:r>
      <w:r>
        <w:tab/>
        <w:t xml:space="preserve">Via </w:t>
      </w:r>
      <w:r w:rsidR="000114C9">
        <w:t>Vittor Pisani</w:t>
      </w:r>
      <w:r>
        <w:t xml:space="preserve">, </w:t>
      </w:r>
      <w:r w:rsidR="000114C9">
        <w:t>8</w:t>
      </w:r>
      <w:r>
        <w:t xml:space="preserve"> - 20148 Milano</w:t>
      </w:r>
    </w:p>
    <w:p w14:paraId="18A9E223" w14:textId="77777777" w:rsidR="00447ADA" w:rsidRDefault="00447ADA">
      <w:pPr>
        <w:pStyle w:val="Corpodeltesto2"/>
        <w:spacing w:before="0"/>
      </w:pPr>
      <w:r>
        <w:tab/>
      </w:r>
      <w:r>
        <w:tab/>
      </w:r>
      <w:r>
        <w:tab/>
      </w:r>
      <w:r>
        <w:tab/>
        <w:t>Tel. 0248199751 - Fax 0248025785</w:t>
      </w:r>
    </w:p>
    <w:p w14:paraId="485509A5" w14:textId="77777777" w:rsidR="00447ADA" w:rsidRDefault="00447ADA">
      <w:pPr>
        <w:pStyle w:val="Corpodeltesto2"/>
        <w:spacing w:before="0"/>
        <w:rPr>
          <w:b/>
          <w:color w:val="000080"/>
          <w:u w:val="single"/>
        </w:rPr>
      </w:pPr>
      <w:r>
        <w:tab/>
      </w:r>
      <w:r>
        <w:tab/>
      </w:r>
      <w:r>
        <w:tab/>
      </w:r>
      <w:r>
        <w:tab/>
        <w:t xml:space="preserve">E-mail  </w:t>
      </w:r>
      <w:hyperlink r:id="rId253" w:history="1">
        <w:r w:rsidR="00FD30DF" w:rsidRPr="00BF6D74">
          <w:rPr>
            <w:rStyle w:val="Collegamentoipertestuale"/>
            <w:color w:val="000000"/>
            <w:u w:val="none"/>
          </w:rPr>
          <w:t>console@consolato-guinea-mi.it</w:t>
        </w:r>
      </w:hyperlink>
      <w:r w:rsidR="001E2BE8">
        <w:t xml:space="preserve">  –  Sito internet  www.consolato-guinea-mi.it</w:t>
      </w:r>
    </w:p>
    <w:p w14:paraId="015FC9E0" w14:textId="77777777" w:rsidR="004944D8" w:rsidRDefault="004944D8">
      <w:pPr>
        <w:pStyle w:val="Corpodeltesto2"/>
        <w:spacing w:before="0"/>
      </w:pPr>
      <w:r>
        <w:rPr>
          <w:b/>
        </w:rPr>
        <w:t>Circoscrizione</w:t>
      </w:r>
      <w:r>
        <w:rPr>
          <w:b/>
        </w:rPr>
        <w:tab/>
      </w:r>
      <w:r>
        <w:tab/>
        <w:t>Lombardia</w:t>
      </w:r>
    </w:p>
    <w:p w14:paraId="52D03C10" w14:textId="77777777" w:rsidR="004944D8" w:rsidRDefault="004944D8">
      <w:pPr>
        <w:pStyle w:val="Corpodeltesto2"/>
        <w:spacing w:before="0"/>
      </w:pPr>
    </w:p>
    <w:p w14:paraId="199D19AB" w14:textId="77777777" w:rsidR="003307A7" w:rsidRDefault="001E2BE8">
      <w:pPr>
        <w:pStyle w:val="Corpodeltesto2"/>
        <w:spacing w:before="0"/>
      </w:pPr>
      <w:r>
        <w:t>Signor ANTONIO COLOMBO, Console Onorario (</w:t>
      </w:r>
      <w:r w:rsidR="00526FB5">
        <w:t xml:space="preserve">Rinnovo </w:t>
      </w:r>
      <w:r>
        <w:t xml:space="preserve">Exequatur </w:t>
      </w:r>
      <w:r w:rsidR="00526FB5">
        <w:t>15 ottobre 2020</w:t>
      </w:r>
      <w:r>
        <w:t>)</w:t>
      </w:r>
    </w:p>
    <w:p w14:paraId="3AEE6A9F" w14:textId="77777777" w:rsidR="001E2BE8" w:rsidRDefault="001E2BE8">
      <w:pPr>
        <w:pStyle w:val="Corpodeltesto2"/>
        <w:spacing w:before="0"/>
      </w:pPr>
    </w:p>
    <w:p w14:paraId="677D23C3" w14:textId="77777777" w:rsidR="004944D8" w:rsidRDefault="004944D8">
      <w:pPr>
        <w:widowControl w:val="0"/>
        <w:tabs>
          <w:tab w:val="left" w:pos="90"/>
        </w:tabs>
        <w:jc w:val="center"/>
        <w:rPr>
          <w:snapToGrid w:val="0"/>
          <w:color w:val="000000"/>
        </w:rPr>
      </w:pPr>
    </w:p>
    <w:p w14:paraId="46D1CD0D" w14:textId="77777777" w:rsidR="004944D8" w:rsidRDefault="004944D8">
      <w:pPr>
        <w:widowControl w:val="0"/>
        <w:tabs>
          <w:tab w:val="left" w:pos="90"/>
        </w:tabs>
        <w:jc w:val="center"/>
        <w:rPr>
          <w:snapToGrid w:val="0"/>
          <w:color w:val="000000"/>
        </w:rPr>
      </w:pPr>
    </w:p>
    <w:p w14:paraId="79B4440F" w14:textId="77777777" w:rsidR="004944D8" w:rsidRDefault="004944D8">
      <w:pPr>
        <w:widowControl w:val="0"/>
        <w:tabs>
          <w:tab w:val="left" w:pos="90"/>
        </w:tabs>
        <w:jc w:val="center"/>
        <w:rPr>
          <w:snapToGrid w:val="0"/>
          <w:color w:val="000000"/>
        </w:rPr>
      </w:pPr>
    </w:p>
    <w:p w14:paraId="13A3F993" w14:textId="77777777" w:rsidR="004944D8" w:rsidRDefault="004944D8">
      <w:pPr>
        <w:widowControl w:val="0"/>
        <w:tabs>
          <w:tab w:val="left" w:pos="90"/>
        </w:tabs>
        <w:jc w:val="center"/>
        <w:rPr>
          <w:snapToGrid w:val="0"/>
          <w:color w:val="000000"/>
        </w:rPr>
      </w:pPr>
    </w:p>
    <w:p w14:paraId="14AA3547" w14:textId="77777777" w:rsidR="004944D8" w:rsidRDefault="004944D8">
      <w:pPr>
        <w:widowControl w:val="0"/>
        <w:tabs>
          <w:tab w:val="left" w:pos="90"/>
        </w:tabs>
        <w:jc w:val="center"/>
        <w:rPr>
          <w:snapToGrid w:val="0"/>
          <w:color w:val="000000"/>
        </w:rPr>
      </w:pPr>
    </w:p>
    <w:p w14:paraId="60CA9319" w14:textId="77777777" w:rsidR="004944D8" w:rsidRDefault="004944D8">
      <w:pPr>
        <w:widowControl w:val="0"/>
        <w:tabs>
          <w:tab w:val="left" w:pos="90"/>
        </w:tabs>
        <w:jc w:val="center"/>
        <w:rPr>
          <w:snapToGrid w:val="0"/>
          <w:color w:val="000000"/>
        </w:rPr>
      </w:pPr>
    </w:p>
    <w:p w14:paraId="567A09A9" w14:textId="77777777" w:rsidR="004944D8" w:rsidRDefault="004944D8">
      <w:pPr>
        <w:widowControl w:val="0"/>
        <w:tabs>
          <w:tab w:val="left" w:pos="90"/>
        </w:tabs>
        <w:jc w:val="center"/>
        <w:rPr>
          <w:snapToGrid w:val="0"/>
          <w:color w:val="000000"/>
        </w:rPr>
      </w:pPr>
    </w:p>
    <w:p w14:paraId="22D18199" w14:textId="77777777" w:rsidR="004944D8" w:rsidRDefault="004944D8">
      <w:pPr>
        <w:widowControl w:val="0"/>
        <w:tabs>
          <w:tab w:val="left" w:pos="90"/>
        </w:tabs>
        <w:jc w:val="center"/>
        <w:rPr>
          <w:snapToGrid w:val="0"/>
          <w:color w:val="000000"/>
        </w:rPr>
      </w:pPr>
    </w:p>
    <w:p w14:paraId="5A657EF5" w14:textId="77777777" w:rsidR="004944D8" w:rsidRDefault="004944D8">
      <w:pPr>
        <w:widowControl w:val="0"/>
        <w:tabs>
          <w:tab w:val="left" w:pos="90"/>
        </w:tabs>
        <w:jc w:val="center"/>
        <w:rPr>
          <w:snapToGrid w:val="0"/>
          <w:color w:val="000000"/>
        </w:rPr>
      </w:pPr>
    </w:p>
    <w:p w14:paraId="02C45593" w14:textId="77777777" w:rsidR="004944D8" w:rsidRDefault="004944D8">
      <w:pPr>
        <w:widowControl w:val="0"/>
        <w:tabs>
          <w:tab w:val="left" w:pos="90"/>
        </w:tabs>
        <w:jc w:val="center"/>
        <w:rPr>
          <w:snapToGrid w:val="0"/>
          <w:color w:val="000000"/>
        </w:rPr>
      </w:pPr>
    </w:p>
    <w:p w14:paraId="41139057" w14:textId="77777777" w:rsidR="004944D8" w:rsidRDefault="004944D8">
      <w:pPr>
        <w:widowControl w:val="0"/>
        <w:tabs>
          <w:tab w:val="left" w:pos="90"/>
        </w:tabs>
        <w:jc w:val="center"/>
        <w:rPr>
          <w:snapToGrid w:val="0"/>
          <w:color w:val="000000"/>
        </w:rPr>
      </w:pPr>
    </w:p>
    <w:p w14:paraId="26952C55" w14:textId="77777777" w:rsidR="004944D8" w:rsidRDefault="004944D8">
      <w:pPr>
        <w:widowControl w:val="0"/>
        <w:tabs>
          <w:tab w:val="left" w:pos="90"/>
        </w:tabs>
        <w:jc w:val="center"/>
        <w:rPr>
          <w:snapToGrid w:val="0"/>
          <w:color w:val="000000"/>
        </w:rPr>
      </w:pPr>
    </w:p>
    <w:p w14:paraId="43D27160" w14:textId="77777777" w:rsidR="004944D8" w:rsidRDefault="004944D8">
      <w:pPr>
        <w:widowControl w:val="0"/>
        <w:tabs>
          <w:tab w:val="left" w:pos="90"/>
        </w:tabs>
        <w:jc w:val="center"/>
        <w:rPr>
          <w:snapToGrid w:val="0"/>
          <w:color w:val="000000"/>
        </w:rPr>
      </w:pPr>
    </w:p>
    <w:p w14:paraId="7B544810" w14:textId="77777777" w:rsidR="004944D8" w:rsidRDefault="004944D8">
      <w:pPr>
        <w:widowControl w:val="0"/>
        <w:tabs>
          <w:tab w:val="left" w:pos="90"/>
        </w:tabs>
        <w:jc w:val="right"/>
        <w:rPr>
          <w:b/>
          <w:snapToGrid w:val="0"/>
          <w:color w:val="000000"/>
          <w:sz w:val="16"/>
        </w:rPr>
      </w:pPr>
    </w:p>
    <w:p w14:paraId="6B5D85FF" w14:textId="77777777" w:rsidR="004944D8" w:rsidRDefault="004944D8">
      <w:pPr>
        <w:widowControl w:val="0"/>
        <w:tabs>
          <w:tab w:val="left" w:pos="90"/>
        </w:tabs>
        <w:jc w:val="right"/>
        <w:rPr>
          <w:b/>
          <w:snapToGrid w:val="0"/>
          <w:color w:val="000000"/>
          <w:sz w:val="16"/>
        </w:rPr>
      </w:pPr>
    </w:p>
    <w:p w14:paraId="7DEA6EF6" w14:textId="77777777" w:rsidR="004944D8" w:rsidRDefault="004944D8">
      <w:pPr>
        <w:widowControl w:val="0"/>
        <w:tabs>
          <w:tab w:val="left" w:pos="90"/>
        </w:tabs>
        <w:jc w:val="right"/>
        <w:rPr>
          <w:b/>
          <w:snapToGrid w:val="0"/>
          <w:color w:val="000000"/>
          <w:sz w:val="16"/>
        </w:rPr>
      </w:pPr>
    </w:p>
    <w:p w14:paraId="25AFBFCA" w14:textId="77777777" w:rsidR="004944D8" w:rsidRDefault="00532EC9" w:rsidP="004212CC">
      <w:pPr>
        <w:widowControl w:val="0"/>
        <w:tabs>
          <w:tab w:val="left" w:pos="90"/>
        </w:tabs>
        <w:ind w:left="9270" w:firstLine="90"/>
        <w:jc w:val="center"/>
        <w:rPr>
          <w:b/>
          <w:snapToGrid w:val="0"/>
          <w:color w:val="000000"/>
          <w:sz w:val="16"/>
        </w:rPr>
      </w:pPr>
      <w:r>
        <w:rPr>
          <w:b/>
          <w:snapToGrid w:val="0"/>
          <w:color w:val="000000"/>
          <w:sz w:val="16"/>
        </w:rPr>
        <w:br w:type="page"/>
        <w:t>GUINEA BISSAU</w:t>
      </w:r>
    </w:p>
    <w:p w14:paraId="625D7BED" w14:textId="77777777" w:rsidR="00532EC9" w:rsidRDefault="00532EC9">
      <w:pPr>
        <w:widowControl w:val="0"/>
        <w:tabs>
          <w:tab w:val="left" w:pos="90"/>
        </w:tabs>
        <w:jc w:val="right"/>
        <w:rPr>
          <w:b/>
          <w:snapToGrid w:val="0"/>
          <w:color w:val="000000"/>
          <w:sz w:val="16"/>
        </w:rPr>
      </w:pPr>
    </w:p>
    <w:p w14:paraId="3768213E" w14:textId="77777777" w:rsidR="00532EC9" w:rsidRDefault="009E4C9E">
      <w:pPr>
        <w:widowControl w:val="0"/>
        <w:tabs>
          <w:tab w:val="left" w:pos="90"/>
        </w:tabs>
        <w:jc w:val="right"/>
        <w:rPr>
          <w:b/>
          <w:snapToGrid w:val="0"/>
          <w:color w:val="000000"/>
          <w:sz w:val="16"/>
        </w:rPr>
      </w:pPr>
      <w:r>
        <w:rPr>
          <w:noProof/>
        </w:rPr>
        <w:drawing>
          <wp:anchor distT="0" distB="0" distL="114300" distR="114300" simplePos="0" relativeHeight="251735552" behindDoc="1" locked="0" layoutInCell="1" allowOverlap="1" wp14:anchorId="01D0A535" wp14:editId="3C5EA52A">
            <wp:simplePos x="0" y="0"/>
            <wp:positionH relativeFrom="column">
              <wp:posOffset>5471795</wp:posOffset>
            </wp:positionH>
            <wp:positionV relativeFrom="paragraph">
              <wp:posOffset>106680</wp:posOffset>
            </wp:positionV>
            <wp:extent cx="838835" cy="556895"/>
            <wp:effectExtent l="19050" t="19050" r="0" b="0"/>
            <wp:wrapNone/>
            <wp:docPr id="340" name="Immagin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4"/>
                    <pic:cNvPicPr>
                      <a:picLocks noChangeAspect="1" noChangeArrowheads="1"/>
                    </pic:cNvPicPr>
                  </pic:nvPicPr>
                  <pic:blipFill>
                    <a:blip r:embed="rId254">
                      <a:extLst>
                        <a:ext uri="{28A0092B-C50C-407E-A947-70E740481C1C}">
                          <a14:useLocalDpi xmlns:a14="http://schemas.microsoft.com/office/drawing/2010/main" val="0"/>
                        </a:ext>
                      </a:extLst>
                    </a:blip>
                    <a:srcRect/>
                    <a:stretch>
                      <a:fillRect/>
                    </a:stretch>
                  </pic:blipFill>
                  <pic:spPr bwMode="auto">
                    <a:xfrm>
                      <a:off x="0" y="0"/>
                      <a:ext cx="838835" cy="556895"/>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0D021D0" w14:textId="77777777" w:rsidR="00532EC9" w:rsidRDefault="00532EC9">
      <w:pPr>
        <w:widowControl w:val="0"/>
        <w:tabs>
          <w:tab w:val="left" w:pos="90"/>
        </w:tabs>
        <w:jc w:val="right"/>
        <w:rPr>
          <w:b/>
          <w:snapToGrid w:val="0"/>
          <w:color w:val="000000"/>
          <w:sz w:val="16"/>
        </w:rPr>
      </w:pPr>
    </w:p>
    <w:p w14:paraId="3BADFDAE" w14:textId="77777777" w:rsidR="00532EC9" w:rsidRDefault="00532EC9">
      <w:pPr>
        <w:widowControl w:val="0"/>
        <w:tabs>
          <w:tab w:val="left" w:pos="90"/>
        </w:tabs>
        <w:jc w:val="right"/>
        <w:rPr>
          <w:b/>
          <w:snapToGrid w:val="0"/>
          <w:color w:val="000000"/>
          <w:sz w:val="16"/>
        </w:rPr>
      </w:pPr>
    </w:p>
    <w:p w14:paraId="1CE9E33D" w14:textId="77777777" w:rsidR="00532EC9" w:rsidRPr="00532EC9" w:rsidRDefault="00532EC9" w:rsidP="00532EC9">
      <w:pPr>
        <w:widowControl w:val="0"/>
        <w:tabs>
          <w:tab w:val="left" w:pos="90"/>
        </w:tabs>
        <w:rPr>
          <w:b/>
          <w:snapToGrid w:val="0"/>
          <w:color w:val="000080"/>
          <w:sz w:val="39"/>
        </w:rPr>
      </w:pPr>
      <w:r>
        <w:rPr>
          <w:b/>
          <w:snapToGrid w:val="0"/>
          <w:color w:val="000080"/>
          <w:sz w:val="32"/>
        </w:rPr>
        <w:t>GUINEA BISSAU</w:t>
      </w:r>
    </w:p>
    <w:p w14:paraId="53BF6BA2" w14:textId="77777777" w:rsidR="00532EC9" w:rsidRDefault="00532EC9" w:rsidP="00532EC9">
      <w:pPr>
        <w:widowControl w:val="0"/>
        <w:tabs>
          <w:tab w:val="left" w:pos="90"/>
          <w:tab w:val="left" w:pos="1296"/>
        </w:tabs>
        <w:rPr>
          <w:b/>
          <w:snapToGrid w:val="0"/>
          <w:color w:val="000000"/>
          <w:sz w:val="16"/>
        </w:rPr>
      </w:pPr>
    </w:p>
    <w:p w14:paraId="719102D6" w14:textId="77777777" w:rsidR="00532EC9" w:rsidRDefault="00532EC9" w:rsidP="00532EC9">
      <w:pPr>
        <w:widowControl w:val="0"/>
        <w:tabs>
          <w:tab w:val="left" w:pos="90"/>
        </w:tabs>
        <w:spacing w:before="27"/>
        <w:jc w:val="center"/>
        <w:rPr>
          <w:snapToGrid w:val="0"/>
          <w:color w:val="000080"/>
          <w:sz w:val="26"/>
        </w:rPr>
      </w:pPr>
      <w:r>
        <w:rPr>
          <w:snapToGrid w:val="0"/>
          <w:color w:val="000000"/>
        </w:rPr>
        <w:t>———————————————————————————————————————————————————</w:t>
      </w:r>
    </w:p>
    <w:p w14:paraId="6326B58A" w14:textId="77777777" w:rsidR="00532EC9" w:rsidRDefault="00532EC9" w:rsidP="00532EC9">
      <w:pPr>
        <w:widowControl w:val="0"/>
        <w:tabs>
          <w:tab w:val="left" w:pos="90"/>
        </w:tabs>
        <w:jc w:val="right"/>
        <w:rPr>
          <w:i/>
          <w:snapToGrid w:val="0"/>
          <w:color w:val="000000"/>
          <w:sz w:val="26"/>
        </w:rPr>
      </w:pPr>
      <w:r>
        <w:rPr>
          <w:i/>
          <w:snapToGrid w:val="0"/>
          <w:color w:val="000000"/>
        </w:rPr>
        <w:t xml:space="preserve"> Festa nazionale 24 settembre</w:t>
      </w:r>
    </w:p>
    <w:p w14:paraId="5F0F5B41" w14:textId="77777777" w:rsidR="00532EC9" w:rsidRDefault="00532EC9" w:rsidP="00532EC9">
      <w:pPr>
        <w:widowControl w:val="0"/>
        <w:tabs>
          <w:tab w:val="left" w:pos="90"/>
          <w:tab w:val="left" w:pos="1296"/>
        </w:tabs>
        <w:rPr>
          <w:b/>
          <w:snapToGrid w:val="0"/>
          <w:color w:val="000000"/>
          <w:sz w:val="16"/>
        </w:rPr>
      </w:pPr>
    </w:p>
    <w:p w14:paraId="6B2CAA92" w14:textId="77777777" w:rsidR="00532EC9" w:rsidRDefault="00532EC9" w:rsidP="00532EC9">
      <w:pPr>
        <w:widowControl w:val="0"/>
        <w:tabs>
          <w:tab w:val="left" w:pos="90"/>
          <w:tab w:val="left" w:pos="1296"/>
        </w:tabs>
        <w:rPr>
          <w:b/>
          <w:snapToGrid w:val="0"/>
          <w:color w:val="000000"/>
          <w:sz w:val="16"/>
        </w:rPr>
      </w:pPr>
    </w:p>
    <w:p w14:paraId="2B989AB3" w14:textId="77777777" w:rsidR="00532EC9" w:rsidRDefault="00532EC9" w:rsidP="00532EC9">
      <w:pPr>
        <w:widowControl w:val="0"/>
        <w:tabs>
          <w:tab w:val="left" w:pos="90"/>
          <w:tab w:val="left" w:pos="1296"/>
        </w:tabs>
        <w:rPr>
          <w:b/>
          <w:snapToGrid w:val="0"/>
          <w:color w:val="000000"/>
          <w:sz w:val="16"/>
        </w:rPr>
      </w:pPr>
    </w:p>
    <w:p w14:paraId="1873A204" w14:textId="77777777" w:rsidR="006C4DEE" w:rsidRDefault="006C4DEE" w:rsidP="006C4DEE">
      <w:pPr>
        <w:pStyle w:val="Corpodeltesto2"/>
        <w:spacing w:before="0"/>
        <w:rPr>
          <w:b/>
          <w:color w:val="000080"/>
          <w:u w:val="single"/>
        </w:rPr>
      </w:pPr>
      <w:r>
        <w:rPr>
          <w:b/>
          <w:color w:val="000080"/>
          <w:u w:val="single"/>
        </w:rPr>
        <w:t>MILANO – CONSOLATO ONORARIO</w:t>
      </w:r>
    </w:p>
    <w:p w14:paraId="271B36E4" w14:textId="77777777" w:rsidR="006C4DEE" w:rsidRDefault="006C4DEE" w:rsidP="006C4DEE">
      <w:pPr>
        <w:pStyle w:val="Corpodeltesto2"/>
        <w:spacing w:before="0"/>
        <w:rPr>
          <w:b/>
          <w:color w:val="000080"/>
          <w:u w:val="single"/>
        </w:rPr>
      </w:pPr>
    </w:p>
    <w:p w14:paraId="5A158E96" w14:textId="77777777" w:rsidR="009B13A6" w:rsidRDefault="009B13A6" w:rsidP="009B13A6">
      <w:pPr>
        <w:pStyle w:val="Corpodeltesto2"/>
        <w:spacing w:before="0"/>
      </w:pPr>
      <w:r>
        <w:rPr>
          <w:b/>
        </w:rPr>
        <w:t>Indirizzo</w:t>
      </w:r>
      <w:r>
        <w:tab/>
      </w:r>
      <w:r>
        <w:tab/>
        <w:t>Via Palestrina, 5 – 20 124  Milano</w:t>
      </w:r>
    </w:p>
    <w:p w14:paraId="080BEE75" w14:textId="77777777" w:rsidR="009B13A6" w:rsidRDefault="009B13A6" w:rsidP="009B13A6">
      <w:pPr>
        <w:pStyle w:val="Corpodeltesto2"/>
        <w:spacing w:before="0"/>
      </w:pPr>
      <w:r>
        <w:t xml:space="preserve">                                            Tel. 3515482574</w:t>
      </w:r>
    </w:p>
    <w:p w14:paraId="4CC7A970" w14:textId="77777777" w:rsidR="009B13A6" w:rsidRDefault="009B13A6" w:rsidP="009B13A6">
      <w:pPr>
        <w:pStyle w:val="Corpodeltesto2"/>
        <w:spacing w:before="0"/>
      </w:pPr>
      <w:r>
        <w:t xml:space="preserve">                                            E-mail </w:t>
      </w:r>
      <w:hyperlink r:id="rId255" w:history="1">
        <w:r w:rsidRPr="00E50ACB">
          <w:rPr>
            <w:rStyle w:val="Collegamentoipertestuale"/>
          </w:rPr>
          <w:t>consolatoguineabissauitalia@hotmail.it</w:t>
        </w:r>
      </w:hyperlink>
    </w:p>
    <w:p w14:paraId="22BC0A9A" w14:textId="77777777" w:rsidR="009B13A6" w:rsidRDefault="009B13A6" w:rsidP="009B13A6">
      <w:pPr>
        <w:pStyle w:val="Corpodeltesto2"/>
        <w:spacing w:before="0"/>
      </w:pPr>
    </w:p>
    <w:p w14:paraId="22EF726A" w14:textId="77777777" w:rsidR="009B13A6" w:rsidRDefault="009B13A6" w:rsidP="009B13A6">
      <w:pPr>
        <w:pStyle w:val="Corpodeltesto2"/>
        <w:spacing w:before="0"/>
      </w:pPr>
      <w:r>
        <w:rPr>
          <w:b/>
        </w:rPr>
        <w:t>Circoscrizione</w:t>
      </w:r>
      <w:r>
        <w:rPr>
          <w:b/>
        </w:rPr>
        <w:tab/>
      </w:r>
      <w:r>
        <w:tab/>
        <w:t>Piemonte, Lombardia, Liguria, Valle d’Aosta, Veneto, Emilia Romagna</w:t>
      </w:r>
    </w:p>
    <w:p w14:paraId="57051663" w14:textId="77777777" w:rsidR="009B13A6" w:rsidRDefault="009B13A6" w:rsidP="009B13A6">
      <w:pPr>
        <w:pStyle w:val="Corpodeltesto2"/>
        <w:spacing w:before="0"/>
      </w:pPr>
    </w:p>
    <w:p w14:paraId="7938B18C" w14:textId="77777777" w:rsidR="009B13A6" w:rsidRDefault="009B13A6" w:rsidP="009B13A6">
      <w:pPr>
        <w:pStyle w:val="Corpodeltesto2"/>
        <w:spacing w:before="0"/>
      </w:pPr>
      <w:r>
        <w:t>Signor BRUNO MORLACCHI, Console Onorario (Rinnovo exequatur 2 ottobre 2024)</w:t>
      </w:r>
    </w:p>
    <w:p w14:paraId="0F00430B" w14:textId="77777777" w:rsidR="00532EC9" w:rsidRDefault="00532EC9" w:rsidP="00532EC9">
      <w:pPr>
        <w:widowControl w:val="0"/>
        <w:tabs>
          <w:tab w:val="left" w:pos="90"/>
          <w:tab w:val="left" w:pos="1296"/>
        </w:tabs>
        <w:rPr>
          <w:b/>
          <w:snapToGrid w:val="0"/>
          <w:color w:val="000000"/>
          <w:sz w:val="16"/>
        </w:rPr>
      </w:pPr>
    </w:p>
    <w:p w14:paraId="1818C827" w14:textId="77777777" w:rsidR="00532EC9" w:rsidRDefault="00532EC9" w:rsidP="00532EC9">
      <w:pPr>
        <w:widowControl w:val="0"/>
        <w:tabs>
          <w:tab w:val="left" w:pos="90"/>
          <w:tab w:val="left" w:pos="1296"/>
        </w:tabs>
        <w:rPr>
          <w:b/>
          <w:snapToGrid w:val="0"/>
          <w:color w:val="000000"/>
          <w:sz w:val="16"/>
        </w:rPr>
      </w:pPr>
    </w:p>
    <w:p w14:paraId="09C33AC4" w14:textId="77777777" w:rsidR="00532EC9" w:rsidRDefault="00532EC9" w:rsidP="00532EC9">
      <w:pPr>
        <w:widowControl w:val="0"/>
        <w:tabs>
          <w:tab w:val="left" w:pos="90"/>
          <w:tab w:val="left" w:pos="1296"/>
        </w:tabs>
        <w:rPr>
          <w:b/>
          <w:snapToGrid w:val="0"/>
          <w:color w:val="000000"/>
          <w:sz w:val="16"/>
        </w:rPr>
      </w:pPr>
    </w:p>
    <w:p w14:paraId="21B22654" w14:textId="77777777" w:rsidR="00532EC9" w:rsidRDefault="00532EC9" w:rsidP="00532EC9">
      <w:pPr>
        <w:widowControl w:val="0"/>
        <w:tabs>
          <w:tab w:val="left" w:pos="90"/>
          <w:tab w:val="left" w:pos="1296"/>
        </w:tabs>
        <w:rPr>
          <w:b/>
          <w:snapToGrid w:val="0"/>
          <w:color w:val="000000"/>
          <w:sz w:val="16"/>
        </w:rPr>
      </w:pPr>
    </w:p>
    <w:p w14:paraId="4A75360A" w14:textId="77777777" w:rsidR="00532EC9" w:rsidRDefault="00532EC9" w:rsidP="00532EC9">
      <w:pPr>
        <w:widowControl w:val="0"/>
        <w:tabs>
          <w:tab w:val="left" w:pos="90"/>
          <w:tab w:val="left" w:pos="1296"/>
        </w:tabs>
        <w:rPr>
          <w:b/>
          <w:snapToGrid w:val="0"/>
          <w:color w:val="000000"/>
          <w:sz w:val="16"/>
        </w:rPr>
      </w:pPr>
    </w:p>
    <w:p w14:paraId="0DA6E917" w14:textId="77777777" w:rsidR="00532EC9" w:rsidRDefault="00532EC9" w:rsidP="00532EC9">
      <w:pPr>
        <w:widowControl w:val="0"/>
        <w:tabs>
          <w:tab w:val="left" w:pos="90"/>
          <w:tab w:val="left" w:pos="1296"/>
        </w:tabs>
        <w:rPr>
          <w:b/>
          <w:snapToGrid w:val="0"/>
          <w:color w:val="000000"/>
          <w:sz w:val="16"/>
        </w:rPr>
      </w:pPr>
    </w:p>
    <w:p w14:paraId="5748C775" w14:textId="77777777" w:rsidR="00532EC9" w:rsidRDefault="00532EC9" w:rsidP="00532EC9">
      <w:pPr>
        <w:widowControl w:val="0"/>
        <w:tabs>
          <w:tab w:val="left" w:pos="90"/>
          <w:tab w:val="left" w:pos="1296"/>
        </w:tabs>
        <w:rPr>
          <w:b/>
          <w:snapToGrid w:val="0"/>
          <w:color w:val="000000"/>
          <w:sz w:val="16"/>
        </w:rPr>
      </w:pPr>
    </w:p>
    <w:p w14:paraId="1E18C4DF" w14:textId="77777777" w:rsidR="00532EC9" w:rsidRDefault="00532EC9" w:rsidP="00532EC9">
      <w:pPr>
        <w:widowControl w:val="0"/>
        <w:tabs>
          <w:tab w:val="left" w:pos="90"/>
          <w:tab w:val="left" w:pos="1296"/>
        </w:tabs>
        <w:rPr>
          <w:b/>
          <w:snapToGrid w:val="0"/>
          <w:color w:val="000000"/>
          <w:sz w:val="16"/>
        </w:rPr>
      </w:pPr>
    </w:p>
    <w:p w14:paraId="37457208" w14:textId="77777777" w:rsidR="00532EC9" w:rsidRDefault="00532EC9" w:rsidP="00532EC9">
      <w:pPr>
        <w:widowControl w:val="0"/>
        <w:tabs>
          <w:tab w:val="left" w:pos="90"/>
          <w:tab w:val="left" w:pos="1296"/>
        </w:tabs>
        <w:rPr>
          <w:b/>
          <w:snapToGrid w:val="0"/>
          <w:color w:val="000000"/>
          <w:sz w:val="16"/>
        </w:rPr>
      </w:pPr>
    </w:p>
    <w:p w14:paraId="7E3480A2" w14:textId="77777777" w:rsidR="00532EC9" w:rsidRDefault="00532EC9" w:rsidP="00532EC9">
      <w:pPr>
        <w:widowControl w:val="0"/>
        <w:tabs>
          <w:tab w:val="left" w:pos="90"/>
          <w:tab w:val="left" w:pos="1296"/>
        </w:tabs>
        <w:rPr>
          <w:b/>
          <w:snapToGrid w:val="0"/>
          <w:color w:val="000000"/>
          <w:sz w:val="16"/>
        </w:rPr>
      </w:pPr>
    </w:p>
    <w:p w14:paraId="3F37BDFD" w14:textId="77777777" w:rsidR="00532EC9" w:rsidRDefault="00532EC9" w:rsidP="00532EC9">
      <w:pPr>
        <w:widowControl w:val="0"/>
        <w:tabs>
          <w:tab w:val="left" w:pos="90"/>
          <w:tab w:val="left" w:pos="1296"/>
        </w:tabs>
        <w:rPr>
          <w:b/>
          <w:snapToGrid w:val="0"/>
          <w:color w:val="000000"/>
          <w:sz w:val="16"/>
        </w:rPr>
      </w:pPr>
    </w:p>
    <w:p w14:paraId="5880658E" w14:textId="77777777" w:rsidR="00532EC9" w:rsidRDefault="00532EC9" w:rsidP="00532EC9">
      <w:pPr>
        <w:widowControl w:val="0"/>
        <w:tabs>
          <w:tab w:val="left" w:pos="90"/>
          <w:tab w:val="left" w:pos="1296"/>
        </w:tabs>
        <w:rPr>
          <w:b/>
          <w:snapToGrid w:val="0"/>
          <w:color w:val="000000"/>
          <w:sz w:val="16"/>
        </w:rPr>
      </w:pPr>
    </w:p>
    <w:p w14:paraId="50C4DFD6" w14:textId="77777777" w:rsidR="004944D8" w:rsidRDefault="00477BC6">
      <w:pPr>
        <w:widowControl w:val="0"/>
        <w:tabs>
          <w:tab w:val="left" w:pos="90"/>
        </w:tabs>
        <w:jc w:val="right"/>
        <w:rPr>
          <w:b/>
          <w:snapToGrid w:val="0"/>
          <w:color w:val="000000"/>
          <w:sz w:val="16"/>
        </w:rPr>
      </w:pPr>
      <w:r>
        <w:rPr>
          <w:b/>
          <w:snapToGrid w:val="0"/>
          <w:color w:val="000000"/>
          <w:sz w:val="16"/>
        </w:rPr>
        <w:br w:type="page"/>
      </w:r>
    </w:p>
    <w:p w14:paraId="2BCBFA1F" w14:textId="77777777" w:rsidR="004944D8" w:rsidRDefault="004944D8">
      <w:pPr>
        <w:widowControl w:val="0"/>
        <w:tabs>
          <w:tab w:val="left" w:pos="90"/>
        </w:tabs>
        <w:jc w:val="right"/>
        <w:rPr>
          <w:b/>
          <w:snapToGrid w:val="0"/>
          <w:color w:val="000000"/>
        </w:rPr>
      </w:pPr>
      <w:r>
        <w:rPr>
          <w:b/>
          <w:snapToGrid w:val="0"/>
          <w:color w:val="000000"/>
          <w:sz w:val="16"/>
        </w:rPr>
        <w:t>GUINEA EQUATORIALE</w:t>
      </w:r>
    </w:p>
    <w:p w14:paraId="4B4747E2" w14:textId="77777777" w:rsidR="004944D8" w:rsidRDefault="004944D8">
      <w:pPr>
        <w:widowControl w:val="0"/>
        <w:tabs>
          <w:tab w:val="left" w:pos="90"/>
        </w:tabs>
        <w:jc w:val="center"/>
        <w:rPr>
          <w:snapToGrid w:val="0"/>
          <w:color w:val="000000"/>
        </w:rPr>
      </w:pPr>
    </w:p>
    <w:p w14:paraId="089D9407" w14:textId="77777777" w:rsidR="004944D8" w:rsidRDefault="009E4C9E">
      <w:pPr>
        <w:pStyle w:val="Stile1"/>
      </w:pPr>
      <w:r>
        <w:rPr>
          <w:noProof/>
        </w:rPr>
        <w:drawing>
          <wp:anchor distT="0" distB="0" distL="114300" distR="114300" simplePos="0" relativeHeight="251629056" behindDoc="0" locked="0" layoutInCell="1" allowOverlap="1" wp14:anchorId="15F31DF8" wp14:editId="2AD1782E">
            <wp:simplePos x="0" y="0"/>
            <wp:positionH relativeFrom="column">
              <wp:posOffset>5706110</wp:posOffset>
            </wp:positionH>
            <wp:positionV relativeFrom="paragraph">
              <wp:posOffset>162560</wp:posOffset>
            </wp:positionV>
            <wp:extent cx="759460" cy="466725"/>
            <wp:effectExtent l="19050" t="19050" r="2540" b="9525"/>
            <wp:wrapNone/>
            <wp:docPr id="339" name="Immagin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9"/>
                    <pic:cNvPicPr>
                      <a:picLocks noChangeAspect="1" noChangeArrowheads="1"/>
                    </pic:cNvPicPr>
                  </pic:nvPicPr>
                  <pic:blipFill>
                    <a:blip r:embed="rId256">
                      <a:extLst>
                        <a:ext uri="{28A0092B-C50C-407E-A947-70E740481C1C}">
                          <a14:useLocalDpi xmlns:a14="http://schemas.microsoft.com/office/drawing/2010/main" val="0"/>
                        </a:ext>
                      </a:extLst>
                    </a:blip>
                    <a:srcRect/>
                    <a:stretch>
                      <a:fillRect/>
                    </a:stretch>
                  </pic:blipFill>
                  <pic:spPr bwMode="auto">
                    <a:xfrm>
                      <a:off x="0" y="0"/>
                      <a:ext cx="75946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t xml:space="preserve">GUINEA EQUATORIALE </w:t>
      </w:r>
    </w:p>
    <w:p w14:paraId="20448BBD" w14:textId="77777777" w:rsidR="009360DE" w:rsidRDefault="009360DE">
      <w:pPr>
        <w:pStyle w:val="Stile1"/>
      </w:pPr>
    </w:p>
    <w:p w14:paraId="00B1982C" w14:textId="77777777" w:rsidR="009360DE" w:rsidRDefault="009360DE" w:rsidP="009360DE">
      <w:pPr>
        <w:pStyle w:val="Stile1"/>
      </w:pPr>
      <w:r>
        <w:t>Repubblica della</w:t>
      </w:r>
    </w:p>
    <w:p w14:paraId="3827808A" w14:textId="77777777" w:rsidR="004944D8" w:rsidRDefault="004944D8" w:rsidP="009360DE">
      <w:pPr>
        <w:widowControl w:val="0"/>
        <w:tabs>
          <w:tab w:val="left" w:pos="90"/>
        </w:tabs>
        <w:jc w:val="center"/>
        <w:rPr>
          <w:snapToGrid w:val="0"/>
          <w:color w:val="000080"/>
          <w:sz w:val="26"/>
        </w:rPr>
      </w:pPr>
      <w:r>
        <w:rPr>
          <w:snapToGrid w:val="0"/>
          <w:color w:val="000000"/>
        </w:rPr>
        <w:t>———————————————————————————————————————————————————</w:t>
      </w:r>
    </w:p>
    <w:p w14:paraId="5E7AFC9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12 ottobre</w:t>
      </w:r>
    </w:p>
    <w:p w14:paraId="2F38CC40" w14:textId="77777777" w:rsidR="004944D8" w:rsidRDefault="004944D8">
      <w:pPr>
        <w:widowControl w:val="0"/>
        <w:tabs>
          <w:tab w:val="left" w:pos="90"/>
        </w:tabs>
        <w:spacing w:before="23"/>
        <w:rPr>
          <w:b/>
          <w:snapToGrid w:val="0"/>
          <w:color w:val="000080"/>
          <w:u w:val="single"/>
        </w:rPr>
      </w:pPr>
    </w:p>
    <w:p w14:paraId="31009136" w14:textId="77777777" w:rsidR="008D5E9E" w:rsidRDefault="008D5E9E">
      <w:pPr>
        <w:widowControl w:val="0"/>
        <w:tabs>
          <w:tab w:val="left" w:pos="90"/>
        </w:tabs>
        <w:spacing w:before="23"/>
        <w:rPr>
          <w:snapToGrid w:val="0"/>
          <w:color w:val="000000"/>
        </w:rPr>
      </w:pPr>
    </w:p>
    <w:p w14:paraId="7DCF95E9" w14:textId="77777777" w:rsidR="004944D8" w:rsidRDefault="004944D8">
      <w:pPr>
        <w:widowControl w:val="0"/>
        <w:tabs>
          <w:tab w:val="left" w:pos="90"/>
        </w:tabs>
        <w:spacing w:before="23"/>
        <w:rPr>
          <w:snapToGrid w:val="0"/>
          <w:color w:val="000000"/>
          <w:sz w:val="26"/>
        </w:rPr>
      </w:pPr>
    </w:p>
    <w:p w14:paraId="1FB70EEC" w14:textId="77777777" w:rsidR="004944D8" w:rsidRDefault="004944D8">
      <w:pPr>
        <w:widowControl w:val="0"/>
        <w:tabs>
          <w:tab w:val="left" w:pos="90"/>
        </w:tabs>
        <w:jc w:val="center"/>
        <w:rPr>
          <w:snapToGrid w:val="0"/>
          <w:color w:val="000000"/>
        </w:rPr>
      </w:pPr>
    </w:p>
    <w:p w14:paraId="4CC43033" w14:textId="77777777" w:rsidR="004944D8" w:rsidRDefault="004944D8">
      <w:pPr>
        <w:widowControl w:val="0"/>
        <w:tabs>
          <w:tab w:val="left" w:pos="90"/>
        </w:tabs>
        <w:jc w:val="center"/>
        <w:rPr>
          <w:snapToGrid w:val="0"/>
          <w:color w:val="000000"/>
        </w:rPr>
      </w:pPr>
    </w:p>
    <w:p w14:paraId="1D7A04C6" w14:textId="77777777" w:rsidR="004944D8" w:rsidRDefault="004944D8">
      <w:pPr>
        <w:widowControl w:val="0"/>
        <w:tabs>
          <w:tab w:val="left" w:pos="90"/>
        </w:tabs>
        <w:jc w:val="center"/>
        <w:rPr>
          <w:snapToGrid w:val="0"/>
          <w:color w:val="000000"/>
        </w:rPr>
      </w:pPr>
    </w:p>
    <w:p w14:paraId="6D15D726" w14:textId="77777777" w:rsidR="004944D8" w:rsidRDefault="004944D8">
      <w:pPr>
        <w:widowControl w:val="0"/>
        <w:tabs>
          <w:tab w:val="left" w:pos="90"/>
        </w:tabs>
        <w:jc w:val="center"/>
        <w:rPr>
          <w:snapToGrid w:val="0"/>
          <w:color w:val="000000"/>
        </w:rPr>
      </w:pPr>
    </w:p>
    <w:p w14:paraId="79EBC7FC" w14:textId="77777777" w:rsidR="004944D8" w:rsidRDefault="004944D8">
      <w:pPr>
        <w:widowControl w:val="0"/>
        <w:tabs>
          <w:tab w:val="left" w:pos="90"/>
        </w:tabs>
        <w:jc w:val="center"/>
        <w:rPr>
          <w:snapToGrid w:val="0"/>
          <w:color w:val="000000"/>
        </w:rPr>
      </w:pPr>
    </w:p>
    <w:p w14:paraId="65640010" w14:textId="77777777" w:rsidR="004944D8" w:rsidRDefault="004944D8">
      <w:pPr>
        <w:widowControl w:val="0"/>
        <w:tabs>
          <w:tab w:val="left" w:pos="90"/>
        </w:tabs>
        <w:jc w:val="center"/>
        <w:rPr>
          <w:snapToGrid w:val="0"/>
          <w:color w:val="000000"/>
        </w:rPr>
      </w:pPr>
    </w:p>
    <w:p w14:paraId="486346D8" w14:textId="77777777" w:rsidR="004944D8" w:rsidRDefault="004944D8">
      <w:pPr>
        <w:widowControl w:val="0"/>
        <w:tabs>
          <w:tab w:val="left" w:pos="90"/>
        </w:tabs>
        <w:jc w:val="center"/>
        <w:rPr>
          <w:snapToGrid w:val="0"/>
          <w:color w:val="000000"/>
        </w:rPr>
      </w:pPr>
    </w:p>
    <w:p w14:paraId="23A1AEED" w14:textId="77777777" w:rsidR="004944D8" w:rsidRDefault="004944D8">
      <w:pPr>
        <w:widowControl w:val="0"/>
        <w:tabs>
          <w:tab w:val="left" w:pos="90"/>
        </w:tabs>
        <w:jc w:val="center"/>
        <w:rPr>
          <w:snapToGrid w:val="0"/>
          <w:color w:val="000000"/>
        </w:rPr>
      </w:pPr>
    </w:p>
    <w:p w14:paraId="0CC08781" w14:textId="77777777" w:rsidR="004944D8" w:rsidRDefault="004944D8">
      <w:pPr>
        <w:widowControl w:val="0"/>
        <w:tabs>
          <w:tab w:val="left" w:pos="90"/>
        </w:tabs>
        <w:jc w:val="center"/>
        <w:rPr>
          <w:snapToGrid w:val="0"/>
          <w:color w:val="000000"/>
        </w:rPr>
      </w:pPr>
    </w:p>
    <w:p w14:paraId="511B0554" w14:textId="77777777" w:rsidR="004944D8" w:rsidRDefault="004944D8">
      <w:pPr>
        <w:widowControl w:val="0"/>
        <w:tabs>
          <w:tab w:val="left" w:pos="90"/>
        </w:tabs>
        <w:jc w:val="center"/>
        <w:rPr>
          <w:snapToGrid w:val="0"/>
          <w:color w:val="000000"/>
        </w:rPr>
      </w:pPr>
    </w:p>
    <w:p w14:paraId="14A83A77" w14:textId="77777777" w:rsidR="004944D8" w:rsidRDefault="004944D8">
      <w:pPr>
        <w:widowControl w:val="0"/>
        <w:tabs>
          <w:tab w:val="left" w:pos="90"/>
        </w:tabs>
        <w:jc w:val="center"/>
        <w:rPr>
          <w:snapToGrid w:val="0"/>
          <w:color w:val="000000"/>
        </w:rPr>
      </w:pPr>
    </w:p>
    <w:p w14:paraId="14D79DA2" w14:textId="77777777" w:rsidR="004944D8" w:rsidRDefault="004944D8">
      <w:pPr>
        <w:widowControl w:val="0"/>
        <w:tabs>
          <w:tab w:val="left" w:pos="90"/>
        </w:tabs>
        <w:jc w:val="center"/>
        <w:rPr>
          <w:snapToGrid w:val="0"/>
          <w:color w:val="000000"/>
        </w:rPr>
      </w:pPr>
    </w:p>
    <w:p w14:paraId="2EC6FE62" w14:textId="77777777" w:rsidR="004944D8" w:rsidRDefault="004944D8">
      <w:pPr>
        <w:widowControl w:val="0"/>
        <w:tabs>
          <w:tab w:val="left" w:pos="90"/>
        </w:tabs>
        <w:jc w:val="center"/>
        <w:rPr>
          <w:snapToGrid w:val="0"/>
          <w:color w:val="000000"/>
        </w:rPr>
      </w:pPr>
    </w:p>
    <w:p w14:paraId="2319C7BA" w14:textId="77777777" w:rsidR="004944D8" w:rsidRDefault="004944D8">
      <w:pPr>
        <w:widowControl w:val="0"/>
        <w:tabs>
          <w:tab w:val="left" w:pos="90"/>
        </w:tabs>
        <w:jc w:val="center"/>
        <w:rPr>
          <w:snapToGrid w:val="0"/>
          <w:color w:val="000000"/>
        </w:rPr>
      </w:pPr>
    </w:p>
    <w:p w14:paraId="2F0FE10B" w14:textId="77777777" w:rsidR="004944D8" w:rsidRDefault="004944D8">
      <w:pPr>
        <w:widowControl w:val="0"/>
        <w:tabs>
          <w:tab w:val="left" w:pos="90"/>
        </w:tabs>
        <w:jc w:val="center"/>
        <w:rPr>
          <w:snapToGrid w:val="0"/>
          <w:color w:val="000000"/>
        </w:rPr>
      </w:pPr>
    </w:p>
    <w:p w14:paraId="0F393EDD" w14:textId="77777777" w:rsidR="004944D8" w:rsidRDefault="004944D8">
      <w:pPr>
        <w:widowControl w:val="0"/>
        <w:tabs>
          <w:tab w:val="left" w:pos="90"/>
        </w:tabs>
        <w:jc w:val="center"/>
        <w:rPr>
          <w:snapToGrid w:val="0"/>
          <w:color w:val="000000"/>
        </w:rPr>
      </w:pPr>
    </w:p>
    <w:p w14:paraId="222D4BED" w14:textId="77777777" w:rsidR="004944D8" w:rsidRDefault="004944D8">
      <w:pPr>
        <w:widowControl w:val="0"/>
        <w:tabs>
          <w:tab w:val="left" w:pos="90"/>
        </w:tabs>
        <w:jc w:val="center"/>
        <w:rPr>
          <w:snapToGrid w:val="0"/>
          <w:color w:val="000000"/>
        </w:rPr>
      </w:pPr>
    </w:p>
    <w:p w14:paraId="3EC679F2" w14:textId="77777777" w:rsidR="004944D8" w:rsidRDefault="004944D8">
      <w:pPr>
        <w:widowControl w:val="0"/>
        <w:tabs>
          <w:tab w:val="left" w:pos="90"/>
        </w:tabs>
        <w:jc w:val="center"/>
        <w:rPr>
          <w:snapToGrid w:val="0"/>
          <w:color w:val="000000"/>
        </w:rPr>
      </w:pPr>
    </w:p>
    <w:p w14:paraId="5F411141" w14:textId="77777777" w:rsidR="004944D8" w:rsidRDefault="004944D8">
      <w:pPr>
        <w:widowControl w:val="0"/>
        <w:tabs>
          <w:tab w:val="left" w:pos="90"/>
        </w:tabs>
        <w:jc w:val="center"/>
        <w:rPr>
          <w:snapToGrid w:val="0"/>
          <w:color w:val="000000"/>
        </w:rPr>
      </w:pPr>
    </w:p>
    <w:p w14:paraId="5E3FCA5F" w14:textId="77777777" w:rsidR="004944D8" w:rsidRDefault="004944D8">
      <w:pPr>
        <w:widowControl w:val="0"/>
        <w:tabs>
          <w:tab w:val="left" w:pos="90"/>
        </w:tabs>
        <w:jc w:val="center"/>
        <w:rPr>
          <w:snapToGrid w:val="0"/>
          <w:color w:val="000000"/>
        </w:rPr>
      </w:pPr>
    </w:p>
    <w:p w14:paraId="50437D98" w14:textId="77777777" w:rsidR="004944D8" w:rsidRDefault="004944D8">
      <w:pPr>
        <w:widowControl w:val="0"/>
        <w:tabs>
          <w:tab w:val="left" w:pos="90"/>
        </w:tabs>
        <w:jc w:val="center"/>
        <w:rPr>
          <w:snapToGrid w:val="0"/>
          <w:color w:val="000000"/>
        </w:rPr>
      </w:pPr>
    </w:p>
    <w:p w14:paraId="48361D50" w14:textId="77777777" w:rsidR="004944D8" w:rsidRDefault="004944D8">
      <w:pPr>
        <w:widowControl w:val="0"/>
        <w:tabs>
          <w:tab w:val="left" w:pos="90"/>
        </w:tabs>
        <w:jc w:val="center"/>
        <w:rPr>
          <w:snapToGrid w:val="0"/>
          <w:color w:val="000000"/>
        </w:rPr>
      </w:pPr>
    </w:p>
    <w:p w14:paraId="5F0F71E2" w14:textId="77777777" w:rsidR="004944D8" w:rsidRDefault="004944D8">
      <w:pPr>
        <w:widowControl w:val="0"/>
        <w:tabs>
          <w:tab w:val="left" w:pos="90"/>
        </w:tabs>
        <w:jc w:val="center"/>
        <w:rPr>
          <w:snapToGrid w:val="0"/>
          <w:color w:val="000000"/>
        </w:rPr>
      </w:pPr>
    </w:p>
    <w:p w14:paraId="6E90D38D" w14:textId="77777777" w:rsidR="004944D8" w:rsidRDefault="004944D8">
      <w:pPr>
        <w:widowControl w:val="0"/>
        <w:tabs>
          <w:tab w:val="left" w:pos="90"/>
        </w:tabs>
        <w:jc w:val="center"/>
        <w:rPr>
          <w:snapToGrid w:val="0"/>
          <w:color w:val="000000"/>
        </w:rPr>
      </w:pPr>
    </w:p>
    <w:p w14:paraId="4510AA01" w14:textId="77777777" w:rsidR="004944D8" w:rsidRDefault="004944D8">
      <w:pPr>
        <w:widowControl w:val="0"/>
        <w:tabs>
          <w:tab w:val="left" w:pos="90"/>
        </w:tabs>
        <w:jc w:val="center"/>
        <w:rPr>
          <w:snapToGrid w:val="0"/>
          <w:color w:val="000000"/>
        </w:rPr>
      </w:pPr>
    </w:p>
    <w:p w14:paraId="2B56C3DA" w14:textId="77777777" w:rsidR="004944D8" w:rsidRDefault="004944D8">
      <w:pPr>
        <w:widowControl w:val="0"/>
        <w:tabs>
          <w:tab w:val="left" w:pos="90"/>
        </w:tabs>
        <w:jc w:val="center"/>
        <w:rPr>
          <w:snapToGrid w:val="0"/>
          <w:color w:val="000000"/>
        </w:rPr>
      </w:pPr>
    </w:p>
    <w:p w14:paraId="3AA453B8" w14:textId="77777777" w:rsidR="004944D8" w:rsidRDefault="004944D8">
      <w:pPr>
        <w:widowControl w:val="0"/>
        <w:tabs>
          <w:tab w:val="left" w:pos="90"/>
        </w:tabs>
        <w:jc w:val="center"/>
        <w:rPr>
          <w:snapToGrid w:val="0"/>
          <w:color w:val="000000"/>
        </w:rPr>
      </w:pPr>
    </w:p>
    <w:p w14:paraId="4D2C854C" w14:textId="77777777" w:rsidR="004944D8" w:rsidRDefault="004944D8">
      <w:pPr>
        <w:widowControl w:val="0"/>
        <w:tabs>
          <w:tab w:val="left" w:pos="90"/>
        </w:tabs>
        <w:jc w:val="center"/>
        <w:rPr>
          <w:snapToGrid w:val="0"/>
          <w:color w:val="000000"/>
        </w:rPr>
      </w:pPr>
    </w:p>
    <w:p w14:paraId="40028B14" w14:textId="77777777" w:rsidR="004944D8" w:rsidRDefault="004944D8">
      <w:pPr>
        <w:widowControl w:val="0"/>
        <w:tabs>
          <w:tab w:val="left" w:pos="90"/>
        </w:tabs>
        <w:jc w:val="center"/>
        <w:rPr>
          <w:snapToGrid w:val="0"/>
          <w:color w:val="000000"/>
        </w:rPr>
      </w:pPr>
    </w:p>
    <w:p w14:paraId="3C9E4945" w14:textId="77777777" w:rsidR="004944D8" w:rsidRDefault="004944D8">
      <w:pPr>
        <w:widowControl w:val="0"/>
        <w:tabs>
          <w:tab w:val="left" w:pos="90"/>
        </w:tabs>
        <w:jc w:val="center"/>
        <w:rPr>
          <w:snapToGrid w:val="0"/>
          <w:color w:val="000000"/>
        </w:rPr>
      </w:pPr>
    </w:p>
    <w:p w14:paraId="1F6DAF17" w14:textId="77777777" w:rsidR="004944D8" w:rsidRDefault="004944D8">
      <w:pPr>
        <w:widowControl w:val="0"/>
        <w:tabs>
          <w:tab w:val="left" w:pos="90"/>
        </w:tabs>
        <w:jc w:val="center"/>
        <w:rPr>
          <w:snapToGrid w:val="0"/>
          <w:color w:val="000000"/>
        </w:rPr>
      </w:pPr>
    </w:p>
    <w:p w14:paraId="4DE2C2B9" w14:textId="77777777" w:rsidR="004944D8" w:rsidRDefault="004944D8">
      <w:pPr>
        <w:widowControl w:val="0"/>
        <w:tabs>
          <w:tab w:val="left" w:pos="90"/>
        </w:tabs>
        <w:jc w:val="center"/>
        <w:rPr>
          <w:snapToGrid w:val="0"/>
          <w:color w:val="000000"/>
        </w:rPr>
      </w:pPr>
    </w:p>
    <w:p w14:paraId="0F5503FC" w14:textId="77777777" w:rsidR="004944D8" w:rsidRDefault="004944D8">
      <w:pPr>
        <w:widowControl w:val="0"/>
        <w:tabs>
          <w:tab w:val="left" w:pos="90"/>
        </w:tabs>
        <w:jc w:val="center"/>
        <w:rPr>
          <w:snapToGrid w:val="0"/>
          <w:color w:val="000000"/>
        </w:rPr>
      </w:pPr>
    </w:p>
    <w:p w14:paraId="4B8686AE" w14:textId="77777777" w:rsidR="004944D8" w:rsidRDefault="004944D8">
      <w:pPr>
        <w:widowControl w:val="0"/>
        <w:tabs>
          <w:tab w:val="left" w:pos="90"/>
        </w:tabs>
        <w:jc w:val="center"/>
        <w:rPr>
          <w:snapToGrid w:val="0"/>
          <w:color w:val="000000"/>
        </w:rPr>
      </w:pPr>
    </w:p>
    <w:p w14:paraId="02E99A88" w14:textId="77777777" w:rsidR="004944D8" w:rsidRDefault="004944D8">
      <w:pPr>
        <w:widowControl w:val="0"/>
        <w:tabs>
          <w:tab w:val="left" w:pos="90"/>
        </w:tabs>
        <w:jc w:val="center"/>
        <w:rPr>
          <w:snapToGrid w:val="0"/>
          <w:color w:val="000000"/>
        </w:rPr>
      </w:pPr>
    </w:p>
    <w:p w14:paraId="56D9F44C" w14:textId="77777777" w:rsidR="004944D8" w:rsidRDefault="004944D8">
      <w:pPr>
        <w:widowControl w:val="0"/>
        <w:tabs>
          <w:tab w:val="left" w:pos="90"/>
        </w:tabs>
        <w:jc w:val="center"/>
        <w:rPr>
          <w:snapToGrid w:val="0"/>
          <w:color w:val="000000"/>
        </w:rPr>
      </w:pPr>
    </w:p>
    <w:p w14:paraId="027DFDDA" w14:textId="77777777" w:rsidR="004944D8" w:rsidRDefault="004944D8">
      <w:pPr>
        <w:widowControl w:val="0"/>
        <w:tabs>
          <w:tab w:val="left" w:pos="90"/>
        </w:tabs>
        <w:jc w:val="center"/>
        <w:rPr>
          <w:snapToGrid w:val="0"/>
          <w:color w:val="000000"/>
        </w:rPr>
      </w:pPr>
    </w:p>
    <w:p w14:paraId="36805070" w14:textId="77777777" w:rsidR="004944D8" w:rsidRDefault="004944D8">
      <w:pPr>
        <w:widowControl w:val="0"/>
        <w:tabs>
          <w:tab w:val="left" w:pos="90"/>
        </w:tabs>
        <w:rPr>
          <w:snapToGrid w:val="0"/>
          <w:color w:val="000000"/>
        </w:rPr>
      </w:pPr>
    </w:p>
    <w:p w14:paraId="739AB406" w14:textId="77777777" w:rsidR="004944D8" w:rsidRDefault="004944D8">
      <w:pPr>
        <w:widowControl w:val="0"/>
        <w:tabs>
          <w:tab w:val="left" w:pos="90"/>
        </w:tabs>
        <w:rPr>
          <w:snapToGrid w:val="0"/>
          <w:color w:val="000000"/>
        </w:rPr>
      </w:pPr>
    </w:p>
    <w:p w14:paraId="10F94B22" w14:textId="77777777" w:rsidR="004944D8" w:rsidRDefault="004944D8">
      <w:pPr>
        <w:widowControl w:val="0"/>
        <w:tabs>
          <w:tab w:val="left" w:pos="90"/>
        </w:tabs>
        <w:rPr>
          <w:snapToGrid w:val="0"/>
          <w:color w:val="000000"/>
        </w:rPr>
      </w:pPr>
    </w:p>
    <w:p w14:paraId="46C4220E" w14:textId="77777777" w:rsidR="004944D8" w:rsidRDefault="00477BC6" w:rsidP="00477BC6">
      <w:pPr>
        <w:widowControl w:val="0"/>
        <w:tabs>
          <w:tab w:val="left" w:pos="90"/>
        </w:tabs>
        <w:jc w:val="center"/>
        <w:rPr>
          <w:b/>
          <w:snapToGrid w:val="0"/>
          <w:color w:val="000000"/>
          <w:sz w:val="16"/>
        </w:rPr>
      </w:pPr>
      <w:r>
        <w:rPr>
          <w:snapToGrid w:val="0"/>
          <w:color w:val="000000"/>
        </w:rPr>
        <w:br w:type="page"/>
      </w:r>
    </w:p>
    <w:p w14:paraId="6D5B5098" w14:textId="77777777" w:rsidR="004944D8" w:rsidRDefault="004944D8">
      <w:pPr>
        <w:widowControl w:val="0"/>
        <w:tabs>
          <w:tab w:val="left" w:pos="90"/>
        </w:tabs>
        <w:jc w:val="right"/>
        <w:rPr>
          <w:snapToGrid w:val="0"/>
          <w:color w:val="000000"/>
        </w:rPr>
      </w:pPr>
      <w:r>
        <w:rPr>
          <w:b/>
          <w:snapToGrid w:val="0"/>
          <w:color w:val="000000"/>
          <w:sz w:val="16"/>
        </w:rPr>
        <w:t>HAITI</w:t>
      </w:r>
    </w:p>
    <w:p w14:paraId="632FCB6E" w14:textId="77777777" w:rsidR="004944D8" w:rsidRDefault="009E4C9E">
      <w:pPr>
        <w:widowControl w:val="0"/>
        <w:tabs>
          <w:tab w:val="left" w:pos="90"/>
        </w:tabs>
        <w:jc w:val="right"/>
        <w:rPr>
          <w:b/>
          <w:snapToGrid w:val="0"/>
          <w:color w:val="000000"/>
        </w:rPr>
      </w:pPr>
      <w:r>
        <w:rPr>
          <w:noProof/>
        </w:rPr>
        <w:drawing>
          <wp:anchor distT="0" distB="0" distL="114300" distR="114300" simplePos="0" relativeHeight="251630080" behindDoc="1" locked="0" layoutInCell="1" allowOverlap="1" wp14:anchorId="40FC4252" wp14:editId="288913D0">
            <wp:simplePos x="0" y="0"/>
            <wp:positionH relativeFrom="column">
              <wp:posOffset>5744210</wp:posOffset>
            </wp:positionH>
            <wp:positionV relativeFrom="paragraph">
              <wp:posOffset>105410</wp:posOffset>
            </wp:positionV>
            <wp:extent cx="702310" cy="467995"/>
            <wp:effectExtent l="19050" t="19050" r="2540" b="8255"/>
            <wp:wrapThrough wrapText="bothSides">
              <wp:wrapPolygon edited="0">
                <wp:start x="-586" y="-879"/>
                <wp:lineTo x="-586" y="21981"/>
                <wp:lineTo x="21678" y="21981"/>
                <wp:lineTo x="21678" y="-879"/>
                <wp:lineTo x="-586" y="-879"/>
              </wp:wrapPolygon>
            </wp:wrapThrough>
            <wp:docPr id="338"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1"/>
                    <pic:cNvPicPr>
                      <a:picLocks noChangeAspect="1" noChangeArrowheads="1"/>
                    </pic:cNvPicPr>
                  </pic:nvPicPr>
                  <pic:blipFill>
                    <a:blip r:embed="rId25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B9C30AD" w14:textId="77777777" w:rsidR="004944D8" w:rsidRDefault="004944D8">
      <w:pPr>
        <w:widowControl w:val="0"/>
        <w:tabs>
          <w:tab w:val="left" w:pos="90"/>
        </w:tabs>
        <w:spacing w:before="60"/>
        <w:rPr>
          <w:b/>
          <w:snapToGrid w:val="0"/>
          <w:color w:val="000080"/>
          <w:sz w:val="32"/>
        </w:rPr>
      </w:pPr>
      <w:r>
        <w:rPr>
          <w:b/>
          <w:snapToGrid w:val="0"/>
          <w:color w:val="000080"/>
          <w:sz w:val="32"/>
        </w:rPr>
        <w:t xml:space="preserve">HAITI </w:t>
      </w:r>
    </w:p>
    <w:p w14:paraId="72041E08"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3011A29" w14:textId="77777777" w:rsidR="004944D8" w:rsidRDefault="009A483B">
      <w:pPr>
        <w:widowControl w:val="0"/>
        <w:tabs>
          <w:tab w:val="left" w:pos="90"/>
        </w:tabs>
        <w:spacing w:before="27"/>
        <w:jc w:val="center"/>
        <w:rPr>
          <w:snapToGrid w:val="0"/>
          <w:color w:val="000080"/>
          <w:sz w:val="26"/>
        </w:rPr>
      </w:pPr>
      <w:r>
        <w:rPr>
          <w:snapToGrid w:val="0"/>
          <w:color w:val="000000"/>
        </w:rPr>
        <w:t>______________________________________________________________________________________________________</w:t>
      </w:r>
    </w:p>
    <w:p w14:paraId="7C55571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gennaio</w:t>
      </w:r>
    </w:p>
    <w:p w14:paraId="70FB9A32" w14:textId="77777777" w:rsidR="004944D8" w:rsidRDefault="004944D8">
      <w:pPr>
        <w:widowControl w:val="0"/>
        <w:tabs>
          <w:tab w:val="left" w:pos="90"/>
        </w:tabs>
        <w:rPr>
          <w:b/>
          <w:snapToGrid w:val="0"/>
          <w:color w:val="000080"/>
          <w:u w:val="single"/>
        </w:rPr>
      </w:pPr>
    </w:p>
    <w:p w14:paraId="7F5765DF" w14:textId="77777777" w:rsidR="00575346" w:rsidRDefault="00575346" w:rsidP="00505F5B">
      <w:pPr>
        <w:widowControl w:val="0"/>
        <w:tabs>
          <w:tab w:val="left" w:pos="90"/>
        </w:tabs>
        <w:rPr>
          <w:b/>
          <w:snapToGrid w:val="0"/>
          <w:color w:val="000080"/>
          <w:u w:val="single"/>
        </w:rPr>
      </w:pPr>
    </w:p>
    <w:p w14:paraId="56EC2A00" w14:textId="77777777" w:rsidR="00505F5B" w:rsidRDefault="00505F5B" w:rsidP="00505F5B">
      <w:pPr>
        <w:widowControl w:val="0"/>
        <w:tabs>
          <w:tab w:val="left" w:pos="90"/>
        </w:tabs>
        <w:rPr>
          <w:b/>
          <w:snapToGrid w:val="0"/>
          <w:color w:val="000080"/>
          <w:sz w:val="26"/>
          <w:u w:val="single"/>
        </w:rPr>
      </w:pPr>
      <w:r>
        <w:rPr>
          <w:b/>
          <w:snapToGrid w:val="0"/>
          <w:color w:val="000080"/>
          <w:u w:val="single"/>
        </w:rPr>
        <w:t>ROMA - SEZIONE CONSOLARE DELL'AMBASCIATA</w:t>
      </w:r>
    </w:p>
    <w:p w14:paraId="3D1423EF" w14:textId="77777777" w:rsidR="00505F5B" w:rsidRDefault="00505F5B" w:rsidP="00505F5B">
      <w:pPr>
        <w:tabs>
          <w:tab w:val="left" w:pos="2694"/>
        </w:tabs>
        <w:autoSpaceDE w:val="0"/>
        <w:autoSpaceDN w:val="0"/>
        <w:adjustRightInd w:val="0"/>
        <w:rPr>
          <w:b/>
          <w:snapToGrid w:val="0"/>
          <w:color w:val="000000"/>
        </w:rPr>
      </w:pPr>
    </w:p>
    <w:p w14:paraId="48B34ACF" w14:textId="77777777" w:rsidR="00505F5B" w:rsidRPr="008E4D49" w:rsidRDefault="00505F5B" w:rsidP="00505F5B">
      <w:pPr>
        <w:tabs>
          <w:tab w:val="left" w:pos="2410"/>
        </w:tabs>
        <w:autoSpaceDE w:val="0"/>
        <w:autoSpaceDN w:val="0"/>
        <w:adjustRightInd w:val="0"/>
        <w:rPr>
          <w:rFonts w:cs="Arial+2"/>
          <w:color w:val="000000"/>
        </w:rPr>
      </w:pPr>
      <w:r w:rsidRPr="00505F5B">
        <w:rPr>
          <w:b/>
          <w:snapToGrid w:val="0"/>
          <w:color w:val="000000"/>
        </w:rPr>
        <w:t>Indirizzo</w:t>
      </w:r>
      <w:r w:rsidRPr="00505F5B">
        <w:rPr>
          <w:rFonts w:cs="Arial+2"/>
          <w:color w:val="000000"/>
        </w:rPr>
        <w:t xml:space="preserve"> </w:t>
      </w:r>
      <w:r>
        <w:rPr>
          <w:rFonts w:cs="Arial+2"/>
          <w:color w:val="000000"/>
        </w:rPr>
        <w:tab/>
      </w:r>
      <w:r w:rsidRPr="008E4D49">
        <w:rPr>
          <w:rFonts w:cs="Arial+2"/>
          <w:color w:val="000000"/>
        </w:rPr>
        <w:t>Via di Villa Patrizi, 7/7A - 00161 Roma</w:t>
      </w:r>
    </w:p>
    <w:p w14:paraId="2149CFE0" w14:textId="77777777" w:rsidR="00505F5B" w:rsidRPr="008E4D49" w:rsidRDefault="00505F5B" w:rsidP="00505F5B">
      <w:pPr>
        <w:tabs>
          <w:tab w:val="left" w:pos="2410"/>
        </w:tabs>
        <w:autoSpaceDE w:val="0"/>
        <w:autoSpaceDN w:val="0"/>
        <w:adjustRightInd w:val="0"/>
        <w:rPr>
          <w:rFonts w:cs="Arial+2"/>
          <w:color w:val="000000"/>
        </w:rPr>
      </w:pPr>
      <w:r>
        <w:rPr>
          <w:rFonts w:cs="Arial+2"/>
          <w:color w:val="000000"/>
        </w:rPr>
        <w:tab/>
      </w:r>
      <w:r w:rsidRPr="008E4D49">
        <w:rPr>
          <w:rFonts w:cs="Arial+2"/>
          <w:color w:val="000000"/>
        </w:rPr>
        <w:t>Tel.</w:t>
      </w:r>
      <w:r w:rsidR="00811118">
        <w:rPr>
          <w:rFonts w:cs="Arial+2"/>
          <w:color w:val="000000"/>
        </w:rPr>
        <w:t xml:space="preserve"> 0644254106 0644254107 – Fax </w:t>
      </w:r>
      <w:r w:rsidRPr="008E4D49">
        <w:rPr>
          <w:rFonts w:cs="Arial+2"/>
          <w:color w:val="000000"/>
        </w:rPr>
        <w:t xml:space="preserve"> 0644254208</w:t>
      </w:r>
    </w:p>
    <w:p w14:paraId="27B894B3" w14:textId="77777777" w:rsidR="00505F5B" w:rsidRDefault="00505F5B" w:rsidP="00505F5B">
      <w:pPr>
        <w:tabs>
          <w:tab w:val="left" w:pos="2410"/>
        </w:tabs>
        <w:autoSpaceDE w:val="0"/>
        <w:autoSpaceDN w:val="0"/>
        <w:adjustRightInd w:val="0"/>
        <w:rPr>
          <w:rFonts w:cs="Arial+2"/>
          <w:color w:val="000000"/>
        </w:rPr>
      </w:pPr>
      <w:r>
        <w:rPr>
          <w:rFonts w:cs="Arial+2"/>
          <w:color w:val="000000"/>
        </w:rPr>
        <w:tab/>
      </w:r>
      <w:r w:rsidRPr="008E4D49">
        <w:rPr>
          <w:rFonts w:cs="Arial+2"/>
          <w:color w:val="000000"/>
        </w:rPr>
        <w:t xml:space="preserve">E-mail </w:t>
      </w:r>
      <w:hyperlink r:id="rId258" w:history="1">
        <w:r w:rsidRPr="00E63D94">
          <w:rPr>
            <w:rStyle w:val="Collegamentoipertestuale"/>
            <w:rFonts w:cs="Arial+2"/>
            <w:color w:val="000000"/>
            <w:u w:val="none"/>
          </w:rPr>
          <w:t>segreteria@ambhaiti.it</w:t>
        </w:r>
      </w:hyperlink>
    </w:p>
    <w:p w14:paraId="6F2D6613" w14:textId="77777777" w:rsidR="00505F5B" w:rsidRDefault="00505F5B"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t xml:space="preserve"> </w:t>
      </w:r>
      <w:r>
        <w:rPr>
          <w:snapToGrid w:val="0"/>
          <w:color w:val="000000"/>
        </w:rPr>
        <w:t xml:space="preserve">Tutto il territorio della Repubblica Italiana </w:t>
      </w:r>
    </w:p>
    <w:p w14:paraId="3BB1D8F2" w14:textId="77777777" w:rsidR="00505F5B" w:rsidRPr="008E4D49" w:rsidRDefault="00505F5B" w:rsidP="00505F5B">
      <w:pPr>
        <w:tabs>
          <w:tab w:val="left" w:pos="2694"/>
        </w:tabs>
        <w:autoSpaceDE w:val="0"/>
        <w:autoSpaceDN w:val="0"/>
        <w:adjustRightInd w:val="0"/>
        <w:rPr>
          <w:rFonts w:cs="Arial+2"/>
          <w:color w:val="000000"/>
        </w:rPr>
      </w:pPr>
    </w:p>
    <w:p w14:paraId="30DC8113" w14:textId="77777777" w:rsidR="00505F5B" w:rsidRDefault="00505F5B">
      <w:pPr>
        <w:widowControl w:val="0"/>
        <w:tabs>
          <w:tab w:val="left" w:pos="90"/>
        </w:tabs>
        <w:rPr>
          <w:b/>
          <w:snapToGrid w:val="0"/>
          <w:color w:val="000080"/>
          <w:u w:val="single"/>
        </w:rPr>
      </w:pPr>
    </w:p>
    <w:p w14:paraId="1650827B" w14:textId="77777777" w:rsidR="00505F5B" w:rsidRDefault="00505F5B">
      <w:pPr>
        <w:widowControl w:val="0"/>
        <w:tabs>
          <w:tab w:val="left" w:pos="90"/>
        </w:tabs>
        <w:rPr>
          <w:b/>
          <w:snapToGrid w:val="0"/>
          <w:color w:val="000080"/>
          <w:u w:val="single"/>
        </w:rPr>
      </w:pPr>
    </w:p>
    <w:p w14:paraId="29AA7496" w14:textId="77777777" w:rsidR="004944D8" w:rsidRDefault="004944D8">
      <w:pPr>
        <w:widowControl w:val="0"/>
        <w:tabs>
          <w:tab w:val="left" w:pos="90"/>
        </w:tabs>
        <w:rPr>
          <w:b/>
          <w:snapToGrid w:val="0"/>
          <w:color w:val="000080"/>
          <w:sz w:val="26"/>
          <w:u w:val="single"/>
        </w:rPr>
      </w:pPr>
      <w:r>
        <w:rPr>
          <w:b/>
          <w:snapToGrid w:val="0"/>
          <w:color w:val="000080"/>
          <w:u w:val="single"/>
        </w:rPr>
        <w:t xml:space="preserve">BERGAMO - CONSOLATO ONORARIO            </w:t>
      </w:r>
    </w:p>
    <w:p w14:paraId="0B47786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Matteotti, 11 - 24030 Presezzo (Bergamo) </w:t>
      </w:r>
    </w:p>
    <w:p w14:paraId="4FE3066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035463081 - Fax 035463081  </w:t>
      </w:r>
    </w:p>
    <w:p w14:paraId="537A328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vannibolis@tiscalinet.it</w:t>
      </w:r>
    </w:p>
    <w:p w14:paraId="11F04D7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756DFA">
        <w:rPr>
          <w:snapToGrid w:val="0"/>
          <w:color w:val="000000"/>
        </w:rPr>
        <w:t xml:space="preserve"> di</w:t>
      </w:r>
      <w:r>
        <w:rPr>
          <w:snapToGrid w:val="0"/>
          <w:color w:val="000000"/>
        </w:rPr>
        <w:t xml:space="preserve"> Bergamo, Como, Sondrio, Varese                   </w:t>
      </w:r>
    </w:p>
    <w:p w14:paraId="4AD89676" w14:textId="77777777" w:rsidR="004944D8" w:rsidRDefault="004944D8">
      <w:pPr>
        <w:widowControl w:val="0"/>
        <w:tabs>
          <w:tab w:val="left" w:pos="90"/>
        </w:tabs>
        <w:spacing w:before="277"/>
        <w:rPr>
          <w:snapToGrid w:val="0"/>
          <w:color w:val="000000"/>
          <w:sz w:val="26"/>
        </w:rPr>
      </w:pPr>
      <w:r>
        <w:rPr>
          <w:snapToGrid w:val="0"/>
          <w:color w:val="000000"/>
        </w:rPr>
        <w:t>Signor GIOVANNI BOLIS, Conso</w:t>
      </w:r>
      <w:r w:rsidR="00756DFA">
        <w:rPr>
          <w:snapToGrid w:val="0"/>
          <w:color w:val="000000"/>
        </w:rPr>
        <w:t xml:space="preserve">le Onorario (Rinnovo exequatur </w:t>
      </w:r>
      <w:r w:rsidR="00586F4F">
        <w:rPr>
          <w:snapToGrid w:val="0"/>
          <w:color w:val="000000"/>
        </w:rPr>
        <w:t>23 giugno 2023</w:t>
      </w:r>
      <w:r>
        <w:rPr>
          <w:snapToGrid w:val="0"/>
          <w:color w:val="000000"/>
        </w:rPr>
        <w:t>)</w:t>
      </w:r>
    </w:p>
    <w:p w14:paraId="72110A9A" w14:textId="77777777" w:rsidR="004944D8" w:rsidRDefault="004944D8">
      <w:pPr>
        <w:widowControl w:val="0"/>
        <w:tabs>
          <w:tab w:val="left" w:pos="90"/>
        </w:tabs>
        <w:rPr>
          <w:b/>
          <w:snapToGrid w:val="0"/>
          <w:color w:val="000080"/>
          <w:u w:val="single"/>
        </w:rPr>
      </w:pPr>
    </w:p>
    <w:p w14:paraId="12D098B4" w14:textId="77777777" w:rsidR="004944D8" w:rsidRDefault="004944D8">
      <w:pPr>
        <w:widowControl w:val="0"/>
        <w:tabs>
          <w:tab w:val="left" w:pos="90"/>
        </w:tabs>
        <w:rPr>
          <w:b/>
          <w:snapToGrid w:val="0"/>
          <w:color w:val="000080"/>
          <w:u w:val="single"/>
        </w:rPr>
      </w:pPr>
    </w:p>
    <w:p w14:paraId="677EF473" w14:textId="77777777" w:rsidR="004944D8" w:rsidRDefault="004944D8">
      <w:pPr>
        <w:widowControl w:val="0"/>
        <w:tabs>
          <w:tab w:val="left" w:pos="90"/>
        </w:tabs>
        <w:rPr>
          <w:b/>
          <w:snapToGrid w:val="0"/>
          <w:color w:val="000080"/>
          <w:u w:val="single"/>
        </w:rPr>
      </w:pPr>
    </w:p>
    <w:p w14:paraId="0C74CF6D"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78462E6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XXV Aprile, 10/5 - 16123 Genova </w:t>
      </w:r>
    </w:p>
    <w:p w14:paraId="37704E1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0102474365 - Fax 0102541122  </w:t>
      </w:r>
    </w:p>
    <w:p w14:paraId="6A7176B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DE33B1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15DE20E" w14:textId="77777777" w:rsidR="004944D8" w:rsidRDefault="004944D8">
      <w:pPr>
        <w:widowControl w:val="0"/>
        <w:tabs>
          <w:tab w:val="left" w:pos="90"/>
        </w:tabs>
        <w:spacing w:before="23"/>
        <w:rPr>
          <w:snapToGrid w:val="0"/>
          <w:color w:val="000000"/>
          <w:sz w:val="26"/>
        </w:rPr>
      </w:pPr>
      <w:r>
        <w:rPr>
          <w:snapToGrid w:val="0"/>
          <w:color w:val="000000"/>
        </w:rPr>
        <w:t xml:space="preserve">Signor GIUSEPPE </w:t>
      </w:r>
      <w:r w:rsidR="000968DE">
        <w:rPr>
          <w:snapToGrid w:val="0"/>
          <w:color w:val="000000"/>
        </w:rPr>
        <w:t xml:space="preserve">FRANCESCO </w:t>
      </w:r>
      <w:r>
        <w:rPr>
          <w:snapToGrid w:val="0"/>
          <w:color w:val="000000"/>
        </w:rPr>
        <w:t xml:space="preserve">GASPARINI, Console Onorario (Rinnovo exequatur </w:t>
      </w:r>
      <w:r w:rsidR="00433440">
        <w:rPr>
          <w:snapToGrid w:val="0"/>
          <w:color w:val="000000"/>
        </w:rPr>
        <w:t>15 gennaio 2021</w:t>
      </w:r>
      <w:r>
        <w:rPr>
          <w:snapToGrid w:val="0"/>
          <w:color w:val="000000"/>
        </w:rPr>
        <w:t>)</w:t>
      </w:r>
    </w:p>
    <w:p w14:paraId="79B5F59E" w14:textId="77777777" w:rsidR="004944D8" w:rsidRDefault="004944D8">
      <w:pPr>
        <w:widowControl w:val="0"/>
        <w:tabs>
          <w:tab w:val="left" w:pos="90"/>
        </w:tabs>
        <w:rPr>
          <w:b/>
          <w:snapToGrid w:val="0"/>
          <w:color w:val="000080"/>
          <w:u w:val="single"/>
        </w:rPr>
      </w:pPr>
    </w:p>
    <w:p w14:paraId="549CB9FD" w14:textId="77777777" w:rsidR="00575346" w:rsidRDefault="00575346">
      <w:pPr>
        <w:widowControl w:val="0"/>
        <w:tabs>
          <w:tab w:val="left" w:pos="90"/>
        </w:tabs>
        <w:rPr>
          <w:b/>
          <w:snapToGrid w:val="0"/>
          <w:color w:val="000080"/>
          <w:u w:val="single"/>
        </w:rPr>
      </w:pPr>
    </w:p>
    <w:p w14:paraId="1B980809" w14:textId="77777777" w:rsidR="004944D8" w:rsidRDefault="004944D8">
      <w:pPr>
        <w:widowControl w:val="0"/>
        <w:tabs>
          <w:tab w:val="left" w:pos="90"/>
        </w:tabs>
        <w:rPr>
          <w:b/>
          <w:snapToGrid w:val="0"/>
          <w:color w:val="000080"/>
          <w:u w:val="single"/>
        </w:rPr>
      </w:pPr>
    </w:p>
    <w:p w14:paraId="3279150A"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6A28FD5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Duomo, 19 - 20121 Milano </w:t>
      </w:r>
    </w:p>
    <w:p w14:paraId="418B00B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0286464016 - Fax 02804255  </w:t>
      </w:r>
    </w:p>
    <w:p w14:paraId="0CA742BA" w14:textId="77777777" w:rsidR="00781B90" w:rsidRPr="00781B90" w:rsidRDefault="00781B90">
      <w:pPr>
        <w:widowControl w:val="0"/>
        <w:tabs>
          <w:tab w:val="left" w:pos="2321"/>
        </w:tabs>
        <w:rPr>
          <w:snapToGrid w:val="0"/>
          <w:color w:val="000000"/>
          <w:sz w:val="23"/>
        </w:rPr>
      </w:pPr>
      <w:r>
        <w:rPr>
          <w:snapToGrid w:val="0"/>
          <w:color w:val="000000"/>
        </w:rPr>
        <w:tab/>
        <w:t xml:space="preserve">E-mail   </w:t>
      </w:r>
      <w:r w:rsidRPr="00781B90">
        <w:rPr>
          <w:bCs/>
          <w:sz w:val="22"/>
        </w:rPr>
        <w:t>haiticonsulat.mil@email.it</w:t>
      </w:r>
    </w:p>
    <w:p w14:paraId="07B78FA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CE0DB6">
        <w:rPr>
          <w:snapToGrid w:val="0"/>
          <w:color w:val="000000"/>
        </w:rPr>
        <w:t>Province di</w:t>
      </w:r>
      <w:r>
        <w:rPr>
          <w:snapToGrid w:val="0"/>
          <w:color w:val="000000"/>
        </w:rPr>
        <w:t xml:space="preserve"> Milano, Brescia, Cremona, Mantova, Pavia</w:t>
      </w:r>
    </w:p>
    <w:p w14:paraId="280F7282" w14:textId="77777777" w:rsidR="004944D8" w:rsidRDefault="004944D8">
      <w:pPr>
        <w:widowControl w:val="0"/>
        <w:tabs>
          <w:tab w:val="left" w:pos="90"/>
        </w:tabs>
        <w:spacing w:before="277"/>
        <w:rPr>
          <w:snapToGrid w:val="0"/>
          <w:color w:val="000000"/>
        </w:rPr>
      </w:pPr>
      <w:r>
        <w:rPr>
          <w:snapToGrid w:val="0"/>
          <w:color w:val="000000"/>
        </w:rPr>
        <w:t xml:space="preserve">Signor MARCO UMBERTO PASINI, Console Onorario (Rinnovo exequatur 30 </w:t>
      </w:r>
      <w:r w:rsidR="00CE0DB6">
        <w:rPr>
          <w:snapToGrid w:val="0"/>
          <w:color w:val="000000"/>
        </w:rPr>
        <w:t>settembre</w:t>
      </w:r>
      <w:r>
        <w:rPr>
          <w:snapToGrid w:val="0"/>
          <w:color w:val="000000"/>
        </w:rPr>
        <w:t xml:space="preserve"> 20</w:t>
      </w:r>
      <w:r w:rsidR="004F3396">
        <w:rPr>
          <w:snapToGrid w:val="0"/>
          <w:color w:val="000000"/>
        </w:rPr>
        <w:t>23 – 29 settembre 2028</w:t>
      </w:r>
      <w:r>
        <w:rPr>
          <w:snapToGrid w:val="0"/>
          <w:color w:val="000000"/>
        </w:rPr>
        <w:t>)</w:t>
      </w:r>
    </w:p>
    <w:p w14:paraId="73A8A177" w14:textId="77777777" w:rsidR="004944D8" w:rsidRDefault="004944D8" w:rsidP="00E766AF">
      <w:pPr>
        <w:widowControl w:val="0"/>
        <w:tabs>
          <w:tab w:val="left" w:pos="90"/>
        </w:tabs>
        <w:rPr>
          <w:b/>
          <w:snapToGrid w:val="0"/>
          <w:color w:val="000080"/>
          <w:u w:val="single"/>
        </w:rPr>
      </w:pPr>
    </w:p>
    <w:p w14:paraId="274753EF" w14:textId="77777777" w:rsidR="00E766AF" w:rsidRDefault="00E766AF" w:rsidP="00E766AF">
      <w:pPr>
        <w:widowControl w:val="0"/>
        <w:tabs>
          <w:tab w:val="left" w:pos="90"/>
        </w:tabs>
        <w:rPr>
          <w:b/>
          <w:snapToGrid w:val="0"/>
          <w:color w:val="000080"/>
          <w:u w:val="single"/>
        </w:rPr>
      </w:pPr>
    </w:p>
    <w:p w14:paraId="766BBB7B" w14:textId="77777777" w:rsidR="00645A90" w:rsidRDefault="00645A90" w:rsidP="00E766AF">
      <w:pPr>
        <w:widowControl w:val="0"/>
        <w:tabs>
          <w:tab w:val="left" w:pos="90"/>
        </w:tabs>
        <w:rPr>
          <w:b/>
          <w:snapToGrid w:val="0"/>
          <w:color w:val="000080"/>
          <w:u w:val="single"/>
        </w:rPr>
      </w:pPr>
    </w:p>
    <w:p w14:paraId="1E045EB6" w14:textId="77777777" w:rsidR="00645A90" w:rsidRDefault="00645A90" w:rsidP="00645A90">
      <w:pPr>
        <w:widowControl w:val="0"/>
        <w:tabs>
          <w:tab w:val="left" w:pos="90"/>
        </w:tabs>
        <w:rPr>
          <w:b/>
          <w:snapToGrid w:val="0"/>
          <w:color w:val="000080"/>
          <w:sz w:val="26"/>
          <w:u w:val="single"/>
        </w:rPr>
      </w:pPr>
      <w:r>
        <w:rPr>
          <w:b/>
          <w:snapToGrid w:val="0"/>
          <w:color w:val="000080"/>
          <w:u w:val="single"/>
        </w:rPr>
        <w:t>TORINO - CONSOLATO ONORARIO</w:t>
      </w:r>
    </w:p>
    <w:p w14:paraId="28B23DDE" w14:textId="77777777" w:rsidR="00BD30DB" w:rsidRDefault="00BD30DB" w:rsidP="00BD30D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Guglielmo Marconi, 24 (Piano rialzato) - 10125 Torino</w:t>
      </w:r>
    </w:p>
    <w:p w14:paraId="58FC27A4" w14:textId="77777777" w:rsidR="00BD30DB" w:rsidRDefault="00BD30DB" w:rsidP="00BD30DB">
      <w:pPr>
        <w:widowControl w:val="0"/>
        <w:tabs>
          <w:tab w:val="left" w:pos="2321"/>
        </w:tabs>
        <w:rPr>
          <w:snapToGrid w:val="0"/>
          <w:color w:val="000000"/>
        </w:rPr>
      </w:pPr>
      <w:r>
        <w:rPr>
          <w:rFonts w:ascii="MS Sans Serif" w:hAnsi="MS Sans Serif"/>
          <w:snapToGrid w:val="0"/>
          <w:sz w:val="24"/>
        </w:rPr>
        <w:tab/>
      </w:r>
      <w:r>
        <w:rPr>
          <w:snapToGrid w:val="0"/>
          <w:color w:val="000000"/>
        </w:rPr>
        <w:t>Tel. 011837824 - Fax 0118174827</w:t>
      </w:r>
    </w:p>
    <w:p w14:paraId="5C89AF0B" w14:textId="77777777" w:rsidR="00BD30DB" w:rsidRPr="00BD30DB" w:rsidRDefault="00BD30DB" w:rsidP="00BD30DB">
      <w:pPr>
        <w:widowControl w:val="0"/>
        <w:tabs>
          <w:tab w:val="left" w:pos="2321"/>
        </w:tabs>
        <w:rPr>
          <w:snapToGrid w:val="0"/>
          <w:color w:val="000000"/>
        </w:rPr>
      </w:pPr>
      <w:r>
        <w:rPr>
          <w:snapToGrid w:val="0"/>
          <w:color w:val="000000"/>
        </w:rPr>
        <w:tab/>
        <w:t xml:space="preserve">E-mail </w:t>
      </w:r>
      <w:hyperlink r:id="rId259" w:history="1">
        <w:r w:rsidRPr="00881042">
          <w:rPr>
            <w:rStyle w:val="Collegamentoipertestuale"/>
            <w:snapToGrid w:val="0"/>
          </w:rPr>
          <w:t>segreteriaconsolatoh@libero.it</w:t>
        </w:r>
      </w:hyperlink>
      <w:r>
        <w:rPr>
          <w:snapToGrid w:val="0"/>
          <w:color w:val="000000"/>
        </w:rPr>
        <w:t xml:space="preserve"> </w:t>
      </w:r>
    </w:p>
    <w:p w14:paraId="290D2B7D" w14:textId="77777777" w:rsidR="00BD30DB" w:rsidRDefault="00BD30DB" w:rsidP="00BD30D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 Valle d’Aosta</w:t>
      </w:r>
    </w:p>
    <w:p w14:paraId="794A22DD" w14:textId="77777777" w:rsidR="00BD30DB" w:rsidRPr="00645A90" w:rsidRDefault="00BD30DB" w:rsidP="00BD30DB">
      <w:pPr>
        <w:widowControl w:val="0"/>
        <w:tabs>
          <w:tab w:val="left" w:pos="90"/>
        </w:tabs>
        <w:spacing w:before="277"/>
        <w:rPr>
          <w:snapToGrid w:val="0"/>
          <w:color w:val="000000"/>
        </w:rPr>
      </w:pPr>
      <w:r>
        <w:rPr>
          <w:snapToGrid w:val="0"/>
          <w:color w:val="000000"/>
        </w:rPr>
        <w:t>Signor LEONARDO ROSSI DI MONTELERA, Console Onorario (Exequatur 5 settembre 2023)</w:t>
      </w:r>
    </w:p>
    <w:p w14:paraId="2C286AED" w14:textId="77777777" w:rsidR="008221FD" w:rsidRDefault="008221FD">
      <w:pPr>
        <w:widowControl w:val="0"/>
        <w:tabs>
          <w:tab w:val="left" w:pos="90"/>
        </w:tabs>
        <w:jc w:val="right"/>
        <w:rPr>
          <w:b/>
          <w:snapToGrid w:val="0"/>
          <w:color w:val="000000"/>
          <w:sz w:val="16"/>
        </w:rPr>
      </w:pPr>
    </w:p>
    <w:p w14:paraId="259ADCA4" w14:textId="77777777" w:rsidR="008221FD" w:rsidRDefault="008221FD">
      <w:pPr>
        <w:widowControl w:val="0"/>
        <w:tabs>
          <w:tab w:val="left" w:pos="90"/>
        </w:tabs>
        <w:jc w:val="right"/>
        <w:rPr>
          <w:b/>
          <w:snapToGrid w:val="0"/>
          <w:color w:val="000000"/>
          <w:sz w:val="16"/>
        </w:rPr>
      </w:pPr>
    </w:p>
    <w:p w14:paraId="410F518D" w14:textId="77777777" w:rsidR="008221FD" w:rsidRDefault="008221FD">
      <w:pPr>
        <w:widowControl w:val="0"/>
        <w:tabs>
          <w:tab w:val="left" w:pos="90"/>
        </w:tabs>
        <w:jc w:val="right"/>
        <w:rPr>
          <w:b/>
          <w:snapToGrid w:val="0"/>
          <w:color w:val="000000"/>
          <w:sz w:val="16"/>
        </w:rPr>
      </w:pPr>
    </w:p>
    <w:p w14:paraId="03B85D20" w14:textId="77777777" w:rsidR="004944D8" w:rsidRDefault="00DA5CB0">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HONDURAS</w:t>
      </w:r>
    </w:p>
    <w:p w14:paraId="52D9525D" w14:textId="77777777" w:rsidR="004944D8" w:rsidRDefault="004944D8">
      <w:pPr>
        <w:widowControl w:val="0"/>
        <w:tabs>
          <w:tab w:val="left" w:pos="90"/>
        </w:tabs>
        <w:jc w:val="right"/>
        <w:rPr>
          <w:b/>
          <w:snapToGrid w:val="0"/>
          <w:color w:val="000000"/>
        </w:rPr>
      </w:pPr>
    </w:p>
    <w:p w14:paraId="7639AD66"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31104" behindDoc="0" locked="0" layoutInCell="1" allowOverlap="1" wp14:anchorId="2DC9EC1A" wp14:editId="36737D9C">
            <wp:simplePos x="0" y="0"/>
            <wp:positionH relativeFrom="column">
              <wp:posOffset>5623560</wp:posOffset>
            </wp:positionH>
            <wp:positionV relativeFrom="paragraph">
              <wp:posOffset>15240</wp:posOffset>
            </wp:positionV>
            <wp:extent cx="857250" cy="467360"/>
            <wp:effectExtent l="19050" t="19050" r="0" b="8890"/>
            <wp:wrapNone/>
            <wp:docPr id="337" name="Im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2"/>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857250"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HONDURAS </w:t>
      </w:r>
    </w:p>
    <w:p w14:paraId="1DBE0650"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1E04E00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C13A33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58696F0A" w14:textId="77777777" w:rsidR="00DA0DE3" w:rsidRDefault="00DA0DE3" w:rsidP="00DA0DE3">
      <w:pPr>
        <w:widowControl w:val="0"/>
        <w:tabs>
          <w:tab w:val="left" w:pos="90"/>
        </w:tabs>
        <w:rPr>
          <w:b/>
          <w:snapToGrid w:val="0"/>
          <w:color w:val="000080"/>
          <w:u w:val="single"/>
        </w:rPr>
      </w:pPr>
    </w:p>
    <w:p w14:paraId="5FD5A859" w14:textId="77777777" w:rsidR="00F54F85" w:rsidRDefault="00F54F85" w:rsidP="00DA0DE3">
      <w:pPr>
        <w:widowControl w:val="0"/>
        <w:tabs>
          <w:tab w:val="left" w:pos="90"/>
        </w:tabs>
        <w:rPr>
          <w:b/>
          <w:snapToGrid w:val="0"/>
          <w:color w:val="000080"/>
          <w:u w:val="single"/>
        </w:rPr>
      </w:pPr>
    </w:p>
    <w:p w14:paraId="22A856BE" w14:textId="77777777" w:rsidR="0051767E" w:rsidRDefault="0051767E" w:rsidP="00CB4282">
      <w:pPr>
        <w:widowControl w:val="0"/>
        <w:tabs>
          <w:tab w:val="left" w:pos="90"/>
        </w:tabs>
        <w:rPr>
          <w:b/>
          <w:snapToGrid w:val="0"/>
          <w:color w:val="000080"/>
          <w:u w:val="single"/>
        </w:rPr>
      </w:pPr>
    </w:p>
    <w:p w14:paraId="2F148CE5" w14:textId="77777777" w:rsidR="0051767E" w:rsidRDefault="0051767E" w:rsidP="00CB4282">
      <w:pPr>
        <w:widowControl w:val="0"/>
        <w:tabs>
          <w:tab w:val="left" w:pos="90"/>
        </w:tabs>
        <w:rPr>
          <w:b/>
          <w:snapToGrid w:val="0"/>
          <w:color w:val="000080"/>
          <w:u w:val="single"/>
        </w:rPr>
      </w:pPr>
    </w:p>
    <w:p w14:paraId="426DE6D0" w14:textId="77777777" w:rsidR="00CB4282" w:rsidRDefault="00CB4282" w:rsidP="00CB4282">
      <w:pPr>
        <w:widowControl w:val="0"/>
        <w:tabs>
          <w:tab w:val="left" w:pos="90"/>
        </w:tabs>
        <w:rPr>
          <w:b/>
          <w:snapToGrid w:val="0"/>
          <w:color w:val="000080"/>
          <w:sz w:val="26"/>
          <w:u w:val="single"/>
        </w:rPr>
      </w:pPr>
      <w:r>
        <w:rPr>
          <w:b/>
          <w:snapToGrid w:val="0"/>
          <w:color w:val="000080"/>
          <w:u w:val="single"/>
        </w:rPr>
        <w:t xml:space="preserve">ROMA </w:t>
      </w:r>
      <w:r w:rsidR="00A47ECA">
        <w:rPr>
          <w:b/>
          <w:snapToGrid w:val="0"/>
          <w:color w:val="000080"/>
          <w:u w:val="single"/>
        </w:rPr>
        <w:t>–</w:t>
      </w:r>
      <w:r>
        <w:rPr>
          <w:b/>
          <w:snapToGrid w:val="0"/>
          <w:color w:val="000080"/>
          <w:u w:val="single"/>
        </w:rPr>
        <w:t xml:space="preserve"> </w:t>
      </w:r>
      <w:r w:rsidR="009E1DF2">
        <w:rPr>
          <w:b/>
          <w:snapToGrid w:val="0"/>
          <w:color w:val="000080"/>
          <w:u w:val="single"/>
        </w:rPr>
        <w:t>CONSOLATO GENERALE</w:t>
      </w:r>
      <w:r>
        <w:rPr>
          <w:b/>
          <w:snapToGrid w:val="0"/>
          <w:color w:val="000080"/>
          <w:u w:val="single"/>
        </w:rPr>
        <w:t xml:space="preserve"> </w:t>
      </w:r>
    </w:p>
    <w:p w14:paraId="0D3C8731" w14:textId="77777777" w:rsidR="00CB4282" w:rsidRDefault="00CB4282" w:rsidP="00CB428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97400">
        <w:rPr>
          <w:snapToGrid w:val="0"/>
          <w:color w:val="000000"/>
        </w:rPr>
        <w:t>Arno</w:t>
      </w:r>
      <w:r>
        <w:rPr>
          <w:snapToGrid w:val="0"/>
          <w:color w:val="000000"/>
        </w:rPr>
        <w:t xml:space="preserve">, </w:t>
      </w:r>
      <w:r w:rsidR="00A97400">
        <w:rPr>
          <w:snapToGrid w:val="0"/>
          <w:color w:val="000000"/>
        </w:rPr>
        <w:t xml:space="preserve">21 – </w:t>
      </w:r>
      <w:proofErr w:type="spellStart"/>
      <w:r w:rsidR="00A97400">
        <w:rPr>
          <w:snapToGrid w:val="0"/>
          <w:color w:val="000000"/>
        </w:rPr>
        <w:t>int</w:t>
      </w:r>
      <w:proofErr w:type="spellEnd"/>
      <w:r w:rsidR="00A97400">
        <w:rPr>
          <w:snapToGrid w:val="0"/>
          <w:color w:val="000000"/>
        </w:rPr>
        <w:t>. B</w:t>
      </w:r>
      <w:r>
        <w:rPr>
          <w:snapToGrid w:val="0"/>
          <w:color w:val="000000"/>
        </w:rPr>
        <w:t xml:space="preserve"> - </w:t>
      </w:r>
      <w:r w:rsidR="00A97400">
        <w:rPr>
          <w:snapToGrid w:val="0"/>
          <w:color w:val="000000"/>
        </w:rPr>
        <w:t>00198</w:t>
      </w:r>
      <w:r>
        <w:rPr>
          <w:snapToGrid w:val="0"/>
          <w:color w:val="000000"/>
        </w:rPr>
        <w:t xml:space="preserve"> Roma </w:t>
      </w:r>
    </w:p>
    <w:p w14:paraId="661B1D2B" w14:textId="77777777" w:rsidR="009D34B3" w:rsidRDefault="00CB4282" w:rsidP="00CB42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4F17BF" w:rsidRPr="004F17BF">
        <w:rPr>
          <w:snapToGrid w:val="0"/>
          <w:color w:val="000000"/>
        </w:rPr>
        <w:t>06</w:t>
      </w:r>
      <w:r w:rsidR="004F17BF">
        <w:rPr>
          <w:snapToGrid w:val="0"/>
          <w:color w:val="000000"/>
        </w:rPr>
        <w:t xml:space="preserve"> </w:t>
      </w:r>
      <w:r w:rsidR="004F17BF" w:rsidRPr="004F17BF">
        <w:rPr>
          <w:snapToGrid w:val="0"/>
          <w:color w:val="000000"/>
        </w:rPr>
        <w:t xml:space="preserve">69758459 </w:t>
      </w:r>
    </w:p>
    <w:p w14:paraId="393AE791" w14:textId="77777777" w:rsidR="00CB4282" w:rsidRDefault="009D34B3" w:rsidP="00CB4282">
      <w:pPr>
        <w:widowControl w:val="0"/>
        <w:tabs>
          <w:tab w:val="left" w:pos="2321"/>
        </w:tabs>
        <w:rPr>
          <w:snapToGrid w:val="0"/>
          <w:color w:val="000000"/>
          <w:sz w:val="23"/>
        </w:rPr>
      </w:pPr>
      <w:r>
        <w:rPr>
          <w:snapToGrid w:val="0"/>
          <w:color w:val="000000"/>
        </w:rPr>
        <w:tab/>
        <w:t xml:space="preserve">E-mail  </w:t>
      </w:r>
      <w:hyperlink r:id="rId261" w:history="1">
        <w:r w:rsidR="004F17BF" w:rsidRPr="00F54545">
          <w:rPr>
            <w:rStyle w:val="Collegamentoipertestuale"/>
            <w:snapToGrid w:val="0"/>
          </w:rPr>
          <w:t>info@consuladohondurasroma.it</w:t>
        </w:r>
      </w:hyperlink>
      <w:r w:rsidR="004F17BF">
        <w:rPr>
          <w:snapToGrid w:val="0"/>
          <w:color w:val="000000"/>
        </w:rPr>
        <w:t xml:space="preserve"> </w:t>
      </w:r>
      <w:r w:rsidR="00A97400">
        <w:rPr>
          <w:snapToGrid w:val="0"/>
          <w:color w:val="000000"/>
        </w:rPr>
        <w:t xml:space="preserve"> </w:t>
      </w:r>
    </w:p>
    <w:p w14:paraId="23D28390" w14:textId="77777777" w:rsidR="00946967" w:rsidRDefault="00CB4282" w:rsidP="00CB428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9A7B84">
        <w:rPr>
          <w:snapToGrid w:val="0"/>
          <w:color w:val="000000"/>
        </w:rPr>
        <w:t>T</w:t>
      </w:r>
      <w:r w:rsidR="001472F0">
        <w:rPr>
          <w:snapToGrid w:val="0"/>
          <w:color w:val="000000"/>
        </w:rPr>
        <w:t>utto il t</w:t>
      </w:r>
      <w:r w:rsidR="009A7B84">
        <w:rPr>
          <w:snapToGrid w:val="0"/>
          <w:color w:val="000000"/>
        </w:rPr>
        <w:t>erritorio della Repubblica Italiana.</w:t>
      </w:r>
    </w:p>
    <w:p w14:paraId="5E0DF5A4" w14:textId="6A8C25B4" w:rsidR="00237E6A" w:rsidRDefault="00237E6A" w:rsidP="00CB4282">
      <w:pPr>
        <w:widowControl w:val="0"/>
        <w:tabs>
          <w:tab w:val="left" w:pos="90"/>
          <w:tab w:val="left" w:pos="2321"/>
        </w:tabs>
        <w:spacing w:before="40"/>
        <w:rPr>
          <w:snapToGrid w:val="0"/>
          <w:color w:val="000000"/>
        </w:rPr>
      </w:pPr>
    </w:p>
    <w:p w14:paraId="1D8F4E92" w14:textId="65288C94" w:rsidR="00644736" w:rsidRDefault="00644736" w:rsidP="00CB4282">
      <w:pPr>
        <w:widowControl w:val="0"/>
        <w:tabs>
          <w:tab w:val="left" w:pos="90"/>
          <w:tab w:val="left" w:pos="2321"/>
        </w:tabs>
        <w:spacing w:before="40"/>
        <w:rPr>
          <w:snapToGrid w:val="0"/>
          <w:color w:val="000000"/>
        </w:rPr>
      </w:pPr>
      <w:r>
        <w:rPr>
          <w:snapToGrid w:val="0"/>
          <w:color w:val="000000"/>
        </w:rPr>
        <w:t xml:space="preserve">Signora </w:t>
      </w:r>
      <w:r w:rsidRPr="00644736">
        <w:rPr>
          <w:snapToGrid w:val="0"/>
          <w:color w:val="000000"/>
        </w:rPr>
        <w:t>CLARIVEL DOLORES VALLECILLO MOLINA</w:t>
      </w:r>
      <w:r>
        <w:rPr>
          <w:snapToGrid w:val="0"/>
          <w:color w:val="000000"/>
        </w:rPr>
        <w:t>, Console Generale (Exequatur 26 novembre 2024)</w:t>
      </w:r>
    </w:p>
    <w:p w14:paraId="5895759C" w14:textId="77777777" w:rsidR="00237E6A" w:rsidRDefault="00237E6A" w:rsidP="00CB4282">
      <w:pPr>
        <w:widowControl w:val="0"/>
        <w:tabs>
          <w:tab w:val="left" w:pos="90"/>
          <w:tab w:val="left" w:pos="2321"/>
        </w:tabs>
        <w:spacing w:before="40"/>
        <w:rPr>
          <w:snapToGrid w:val="0"/>
          <w:color w:val="000000"/>
        </w:rPr>
      </w:pPr>
      <w:r>
        <w:rPr>
          <w:snapToGrid w:val="0"/>
          <w:color w:val="000000"/>
        </w:rPr>
        <w:t>Signora GLORIA IRMINA REYES BONILLA, Vice Console (2 maggio 2024)</w:t>
      </w:r>
    </w:p>
    <w:p w14:paraId="78CDC420" w14:textId="77777777" w:rsidR="00946967" w:rsidRDefault="00946967" w:rsidP="00CB4282">
      <w:pPr>
        <w:widowControl w:val="0"/>
        <w:tabs>
          <w:tab w:val="left" w:pos="90"/>
          <w:tab w:val="left" w:pos="2321"/>
        </w:tabs>
        <w:spacing w:before="40"/>
        <w:rPr>
          <w:snapToGrid w:val="0"/>
          <w:color w:val="000000"/>
        </w:rPr>
      </w:pPr>
    </w:p>
    <w:p w14:paraId="08E9F365" w14:textId="77777777" w:rsidR="00952B4F" w:rsidRDefault="00952B4F">
      <w:pPr>
        <w:widowControl w:val="0"/>
        <w:tabs>
          <w:tab w:val="left" w:pos="90"/>
        </w:tabs>
        <w:rPr>
          <w:b/>
          <w:snapToGrid w:val="0"/>
          <w:color w:val="000080"/>
          <w:u w:val="single"/>
        </w:rPr>
      </w:pPr>
    </w:p>
    <w:p w14:paraId="122B0F3C" w14:textId="77777777" w:rsidR="00A213FA" w:rsidRDefault="00A213FA">
      <w:pPr>
        <w:widowControl w:val="0"/>
        <w:tabs>
          <w:tab w:val="left" w:pos="90"/>
        </w:tabs>
        <w:rPr>
          <w:b/>
          <w:snapToGrid w:val="0"/>
          <w:color w:val="000080"/>
          <w:u w:val="single"/>
        </w:rPr>
      </w:pPr>
    </w:p>
    <w:p w14:paraId="18F4245A" w14:textId="77777777" w:rsidR="00952B4F" w:rsidRDefault="00952B4F">
      <w:pPr>
        <w:widowControl w:val="0"/>
        <w:tabs>
          <w:tab w:val="left" w:pos="90"/>
        </w:tabs>
        <w:rPr>
          <w:b/>
          <w:snapToGrid w:val="0"/>
          <w:color w:val="000080"/>
          <w:u w:val="single"/>
        </w:rPr>
      </w:pPr>
    </w:p>
    <w:p w14:paraId="692342F8" w14:textId="77777777" w:rsidR="00837B35" w:rsidRDefault="00837B35">
      <w:pPr>
        <w:widowControl w:val="0"/>
        <w:tabs>
          <w:tab w:val="left" w:pos="90"/>
        </w:tabs>
        <w:rPr>
          <w:b/>
          <w:snapToGrid w:val="0"/>
          <w:color w:val="000080"/>
          <w:u w:val="single"/>
        </w:rPr>
      </w:pPr>
    </w:p>
    <w:p w14:paraId="08CD1FBB" w14:textId="77777777" w:rsidR="004944D8" w:rsidRDefault="004944D8">
      <w:pPr>
        <w:widowControl w:val="0"/>
        <w:tabs>
          <w:tab w:val="left" w:pos="90"/>
        </w:tabs>
        <w:rPr>
          <w:b/>
          <w:snapToGrid w:val="0"/>
          <w:color w:val="000080"/>
          <w:u w:val="single"/>
        </w:rPr>
      </w:pPr>
      <w:r>
        <w:rPr>
          <w:b/>
          <w:snapToGrid w:val="0"/>
          <w:color w:val="000080"/>
          <w:u w:val="single"/>
        </w:rPr>
        <w:t>NAPOLI – CONSOLATO GENERALE ONORARIO</w:t>
      </w:r>
    </w:p>
    <w:p w14:paraId="4046F12C" w14:textId="77777777" w:rsidR="004944D8" w:rsidRDefault="004944D8">
      <w:pPr>
        <w:widowControl w:val="0"/>
        <w:tabs>
          <w:tab w:val="left" w:pos="90"/>
        </w:tabs>
        <w:spacing w:before="220"/>
        <w:rPr>
          <w:bCs/>
          <w:snapToGrid w:val="0"/>
        </w:rPr>
      </w:pPr>
      <w:r>
        <w:rPr>
          <w:b/>
          <w:snapToGrid w:val="0"/>
        </w:rPr>
        <w:t>Indirizzo</w:t>
      </w:r>
      <w:r>
        <w:rPr>
          <w:b/>
          <w:snapToGrid w:val="0"/>
        </w:rPr>
        <w:tab/>
      </w:r>
      <w:r>
        <w:rPr>
          <w:b/>
          <w:snapToGrid w:val="0"/>
        </w:rPr>
        <w:tab/>
        <w:t xml:space="preserve">   </w:t>
      </w:r>
      <w:r>
        <w:rPr>
          <w:bCs/>
          <w:snapToGrid w:val="0"/>
        </w:rPr>
        <w:t xml:space="preserve">Via </w:t>
      </w:r>
      <w:r w:rsidR="008F1DB8">
        <w:rPr>
          <w:bCs/>
          <w:snapToGrid w:val="0"/>
        </w:rPr>
        <w:t>Francesco Solimena</w:t>
      </w:r>
      <w:r>
        <w:rPr>
          <w:bCs/>
          <w:snapToGrid w:val="0"/>
        </w:rPr>
        <w:t xml:space="preserve">, </w:t>
      </w:r>
      <w:r w:rsidR="008F1DB8">
        <w:rPr>
          <w:bCs/>
          <w:snapToGrid w:val="0"/>
        </w:rPr>
        <w:t>1</w:t>
      </w:r>
      <w:r>
        <w:rPr>
          <w:bCs/>
          <w:snapToGrid w:val="0"/>
        </w:rPr>
        <w:t>3</w:t>
      </w:r>
      <w:r w:rsidR="008F1DB8">
        <w:rPr>
          <w:bCs/>
          <w:snapToGrid w:val="0"/>
        </w:rPr>
        <w:t>9 – 80129</w:t>
      </w:r>
      <w:r>
        <w:rPr>
          <w:bCs/>
          <w:snapToGrid w:val="0"/>
        </w:rPr>
        <w:t xml:space="preserve"> Napoli</w:t>
      </w:r>
    </w:p>
    <w:p w14:paraId="7C9EED36" w14:textId="77777777" w:rsidR="004944D8" w:rsidRDefault="004944D8">
      <w:pPr>
        <w:pStyle w:val="Pidipagina"/>
        <w:widowControl w:val="0"/>
        <w:tabs>
          <w:tab w:val="clear" w:pos="4819"/>
          <w:tab w:val="clear" w:pos="9638"/>
          <w:tab w:val="left" w:pos="90"/>
        </w:tabs>
        <w:rPr>
          <w:bCs/>
          <w:snapToGrid w:val="0"/>
        </w:rPr>
      </w:pPr>
      <w:r>
        <w:rPr>
          <w:bCs/>
          <w:snapToGrid w:val="0"/>
        </w:rPr>
        <w:tab/>
      </w:r>
      <w:r>
        <w:rPr>
          <w:bCs/>
          <w:snapToGrid w:val="0"/>
        </w:rPr>
        <w:tab/>
      </w:r>
      <w:r>
        <w:rPr>
          <w:bCs/>
          <w:snapToGrid w:val="0"/>
        </w:rPr>
        <w:tab/>
      </w:r>
      <w:r>
        <w:rPr>
          <w:bCs/>
          <w:snapToGrid w:val="0"/>
        </w:rPr>
        <w:tab/>
        <w:t xml:space="preserve">   Tel. 081</w:t>
      </w:r>
      <w:r w:rsidR="00E07212">
        <w:rPr>
          <w:bCs/>
          <w:snapToGrid w:val="0"/>
        </w:rPr>
        <w:t xml:space="preserve"> </w:t>
      </w:r>
      <w:r w:rsidR="008F1DB8">
        <w:rPr>
          <w:bCs/>
          <w:snapToGrid w:val="0"/>
        </w:rPr>
        <w:t>18</w:t>
      </w:r>
      <w:r>
        <w:rPr>
          <w:bCs/>
          <w:snapToGrid w:val="0"/>
        </w:rPr>
        <w:t>9</w:t>
      </w:r>
      <w:r w:rsidR="008F1DB8">
        <w:rPr>
          <w:bCs/>
          <w:snapToGrid w:val="0"/>
        </w:rPr>
        <w:t>63</w:t>
      </w:r>
      <w:r w:rsidR="00E07212">
        <w:rPr>
          <w:bCs/>
          <w:snapToGrid w:val="0"/>
        </w:rPr>
        <w:t>672</w:t>
      </w:r>
      <w:r>
        <w:rPr>
          <w:bCs/>
          <w:snapToGrid w:val="0"/>
        </w:rPr>
        <w:t xml:space="preserve"> </w:t>
      </w:r>
    </w:p>
    <w:p w14:paraId="77FF34B6" w14:textId="77777777" w:rsidR="008F1DB8" w:rsidRDefault="008F1DB8">
      <w:pPr>
        <w:pStyle w:val="Pidipagina"/>
        <w:widowControl w:val="0"/>
        <w:tabs>
          <w:tab w:val="clear" w:pos="4819"/>
          <w:tab w:val="clear" w:pos="9638"/>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262" w:history="1">
        <w:r w:rsidR="00E07212" w:rsidRPr="003463EC">
          <w:rPr>
            <w:rStyle w:val="Collegamentoipertestuale"/>
            <w:bCs/>
            <w:snapToGrid w:val="0"/>
          </w:rPr>
          <w:t>giblandini@tin.it</w:t>
        </w:r>
      </w:hyperlink>
      <w:r w:rsidR="00E07212">
        <w:rPr>
          <w:bCs/>
          <w:snapToGrid w:val="0"/>
        </w:rPr>
        <w:t xml:space="preserve"> </w:t>
      </w:r>
      <w:r>
        <w:rPr>
          <w:bCs/>
          <w:snapToGrid w:val="0"/>
        </w:rPr>
        <w:t xml:space="preserve"> </w:t>
      </w:r>
    </w:p>
    <w:p w14:paraId="14963350" w14:textId="77777777" w:rsidR="004944D8" w:rsidRDefault="004944D8">
      <w:pPr>
        <w:widowControl w:val="0"/>
        <w:tabs>
          <w:tab w:val="left" w:pos="90"/>
        </w:tabs>
        <w:spacing w:before="40"/>
        <w:rPr>
          <w:bCs/>
          <w:snapToGrid w:val="0"/>
        </w:rPr>
      </w:pPr>
      <w:r>
        <w:rPr>
          <w:b/>
          <w:snapToGrid w:val="0"/>
        </w:rPr>
        <w:t>Circoscrizione</w:t>
      </w:r>
      <w:r>
        <w:rPr>
          <w:b/>
          <w:snapToGrid w:val="0"/>
        </w:rPr>
        <w:tab/>
      </w:r>
      <w:r>
        <w:rPr>
          <w:b/>
          <w:snapToGrid w:val="0"/>
        </w:rPr>
        <w:tab/>
        <w:t xml:space="preserve">   </w:t>
      </w:r>
      <w:r>
        <w:rPr>
          <w:bCs/>
          <w:snapToGrid w:val="0"/>
        </w:rPr>
        <w:t>Puglia</w:t>
      </w:r>
      <w:r w:rsidR="00B36A57">
        <w:rPr>
          <w:bCs/>
          <w:snapToGrid w:val="0"/>
        </w:rPr>
        <w:t xml:space="preserve"> e Province di Napoli e Caserta</w:t>
      </w:r>
    </w:p>
    <w:p w14:paraId="613B4E04" w14:textId="77777777" w:rsidR="004944D8" w:rsidRDefault="004944D8">
      <w:pPr>
        <w:widowControl w:val="0"/>
        <w:tabs>
          <w:tab w:val="left" w:pos="90"/>
        </w:tabs>
        <w:spacing w:before="40"/>
        <w:rPr>
          <w:bCs/>
          <w:snapToGrid w:val="0"/>
        </w:rPr>
      </w:pPr>
    </w:p>
    <w:p w14:paraId="3B2CD402" w14:textId="77777777" w:rsidR="004944D8" w:rsidRDefault="004944D8">
      <w:pPr>
        <w:widowControl w:val="0"/>
        <w:tabs>
          <w:tab w:val="left" w:pos="90"/>
        </w:tabs>
        <w:spacing w:before="40"/>
        <w:rPr>
          <w:bCs/>
          <w:snapToGrid w:val="0"/>
        </w:rPr>
      </w:pPr>
      <w:r>
        <w:rPr>
          <w:bCs/>
          <w:snapToGrid w:val="0"/>
        </w:rPr>
        <w:t>Signor GENNARO LORENZO BLANDINI, Console Generale Onorario, (</w:t>
      </w:r>
      <w:r w:rsidR="00273877">
        <w:rPr>
          <w:bCs/>
          <w:snapToGrid w:val="0"/>
        </w:rPr>
        <w:t>Rinnovo e</w:t>
      </w:r>
      <w:r>
        <w:rPr>
          <w:bCs/>
          <w:snapToGrid w:val="0"/>
        </w:rPr>
        <w:t xml:space="preserve">xequatur </w:t>
      </w:r>
      <w:r w:rsidR="00C66C5C">
        <w:rPr>
          <w:bCs/>
          <w:snapToGrid w:val="0"/>
        </w:rPr>
        <w:t>28 aprile 2021</w:t>
      </w:r>
      <w:r>
        <w:rPr>
          <w:bCs/>
          <w:snapToGrid w:val="0"/>
        </w:rPr>
        <w:t>)</w:t>
      </w:r>
    </w:p>
    <w:p w14:paraId="41CE216D" w14:textId="77777777" w:rsidR="004944D8" w:rsidRDefault="004944D8">
      <w:pPr>
        <w:widowControl w:val="0"/>
        <w:tabs>
          <w:tab w:val="left" w:pos="90"/>
        </w:tabs>
        <w:rPr>
          <w:b/>
          <w:snapToGrid w:val="0"/>
          <w:color w:val="000080"/>
          <w:u w:val="single"/>
        </w:rPr>
      </w:pPr>
    </w:p>
    <w:p w14:paraId="1BE51E21" w14:textId="77777777" w:rsidR="00DA0DE3" w:rsidRDefault="00DA0DE3">
      <w:pPr>
        <w:widowControl w:val="0"/>
        <w:tabs>
          <w:tab w:val="left" w:pos="90"/>
        </w:tabs>
        <w:rPr>
          <w:b/>
          <w:snapToGrid w:val="0"/>
          <w:color w:val="000080"/>
          <w:u w:val="single"/>
        </w:rPr>
      </w:pPr>
    </w:p>
    <w:p w14:paraId="3FC18F10" w14:textId="77777777" w:rsidR="00952B4F" w:rsidRDefault="00952B4F">
      <w:pPr>
        <w:widowControl w:val="0"/>
        <w:tabs>
          <w:tab w:val="left" w:pos="90"/>
        </w:tabs>
        <w:rPr>
          <w:b/>
          <w:snapToGrid w:val="0"/>
          <w:color w:val="000080"/>
          <w:u w:val="single"/>
        </w:rPr>
      </w:pPr>
    </w:p>
    <w:p w14:paraId="7F9A1FB1" w14:textId="77777777" w:rsidR="00905E41" w:rsidRDefault="00905E41" w:rsidP="00905E41">
      <w:pPr>
        <w:widowControl w:val="0"/>
        <w:tabs>
          <w:tab w:val="left" w:pos="2321"/>
        </w:tabs>
        <w:rPr>
          <w:snapToGrid w:val="0"/>
          <w:color w:val="000000"/>
        </w:rPr>
      </w:pPr>
    </w:p>
    <w:p w14:paraId="56BEC30F" w14:textId="77777777" w:rsidR="00B044F1" w:rsidRDefault="00905E41" w:rsidP="00E158E5">
      <w:pPr>
        <w:widowControl w:val="0"/>
        <w:tabs>
          <w:tab w:val="left" w:pos="90"/>
        </w:tabs>
        <w:rPr>
          <w:b/>
          <w:snapToGrid w:val="0"/>
          <w:color w:val="000080"/>
          <w:u w:val="single"/>
        </w:rPr>
      </w:pPr>
      <w:r>
        <w:rPr>
          <w:rFonts w:ascii="MS Sans Serif" w:hAnsi="MS Sans Serif"/>
          <w:snapToGrid w:val="0"/>
          <w:sz w:val="24"/>
        </w:rPr>
        <w:br w:type="page"/>
      </w:r>
    </w:p>
    <w:p w14:paraId="6F4DF6BB" w14:textId="77777777" w:rsidR="004944D8" w:rsidRDefault="004944D8">
      <w:pPr>
        <w:widowControl w:val="0"/>
        <w:tabs>
          <w:tab w:val="left" w:pos="90"/>
        </w:tabs>
        <w:jc w:val="right"/>
        <w:rPr>
          <w:b/>
          <w:snapToGrid w:val="0"/>
          <w:color w:val="000000"/>
        </w:rPr>
      </w:pPr>
      <w:r>
        <w:rPr>
          <w:b/>
          <w:snapToGrid w:val="0"/>
          <w:color w:val="000000"/>
          <w:sz w:val="16"/>
        </w:rPr>
        <w:t>INDIA</w:t>
      </w:r>
    </w:p>
    <w:p w14:paraId="1CFF4D6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2128" behindDoc="0" locked="0" layoutInCell="0" allowOverlap="1" wp14:anchorId="07A68D30" wp14:editId="1B8310CE">
            <wp:simplePos x="0" y="0"/>
            <wp:positionH relativeFrom="column">
              <wp:posOffset>5787390</wp:posOffset>
            </wp:positionH>
            <wp:positionV relativeFrom="paragraph">
              <wp:posOffset>168910</wp:posOffset>
            </wp:positionV>
            <wp:extent cx="702310" cy="467995"/>
            <wp:effectExtent l="19050" t="19050" r="2540" b="8255"/>
            <wp:wrapNone/>
            <wp:docPr id="336"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3"/>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94A6B93" w14:textId="77777777" w:rsidR="004944D8" w:rsidRDefault="004944D8">
      <w:pPr>
        <w:widowControl w:val="0"/>
        <w:tabs>
          <w:tab w:val="left" w:pos="90"/>
        </w:tabs>
        <w:rPr>
          <w:b/>
          <w:snapToGrid w:val="0"/>
          <w:color w:val="000080"/>
          <w:sz w:val="39"/>
        </w:rPr>
      </w:pPr>
      <w:r>
        <w:rPr>
          <w:b/>
          <w:snapToGrid w:val="0"/>
          <w:color w:val="000080"/>
          <w:sz w:val="32"/>
        </w:rPr>
        <w:t xml:space="preserve">INDIA </w:t>
      </w:r>
    </w:p>
    <w:p w14:paraId="070DAE7D"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32EB9AD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gennaio</w:t>
      </w:r>
    </w:p>
    <w:p w14:paraId="13A03B7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5162CC2" w14:textId="77777777" w:rsidR="00F3474A" w:rsidRDefault="004944D8" w:rsidP="00F3474A">
      <w:pPr>
        <w:widowControl w:val="0"/>
        <w:tabs>
          <w:tab w:val="left" w:pos="90"/>
          <w:tab w:val="left" w:pos="2268"/>
        </w:tabs>
        <w:spacing w:before="389"/>
        <w:rPr>
          <w:snapToGrid w:val="0"/>
          <w:color w:val="000000"/>
          <w:sz w:val="26"/>
        </w:rPr>
      </w:pPr>
      <w:r>
        <w:rPr>
          <w:b/>
          <w:snapToGrid w:val="0"/>
          <w:color w:val="000000"/>
        </w:rPr>
        <w:t>Indirizzo</w:t>
      </w:r>
      <w:r w:rsidR="00F3474A">
        <w:rPr>
          <w:rFonts w:ascii="MS Sans Serif" w:hAnsi="MS Sans Serif"/>
          <w:snapToGrid w:val="0"/>
          <w:sz w:val="24"/>
        </w:rPr>
        <w:tab/>
      </w:r>
      <w:r w:rsidR="00F3474A">
        <w:rPr>
          <w:snapToGrid w:val="0"/>
          <w:color w:val="000000"/>
        </w:rPr>
        <w:t xml:space="preserve">Via XX Settembre, 5/2 - 00187 Roma </w:t>
      </w:r>
    </w:p>
    <w:p w14:paraId="3EBFD0DD" w14:textId="77777777" w:rsidR="00F3474A" w:rsidRDefault="00F3474A" w:rsidP="00F3474A">
      <w:pPr>
        <w:widowControl w:val="0"/>
        <w:tabs>
          <w:tab w:val="left" w:pos="90"/>
          <w:tab w:val="left" w:pos="2268"/>
        </w:tabs>
        <w:rPr>
          <w:snapToGrid w:val="0"/>
          <w:color w:val="000000"/>
          <w:sz w:val="23"/>
        </w:rPr>
      </w:pPr>
      <w:r>
        <w:rPr>
          <w:snapToGrid w:val="0"/>
        </w:rPr>
        <w:t xml:space="preserve">                                              Tel. </w:t>
      </w:r>
      <w:r>
        <w:rPr>
          <w:snapToGrid w:val="0"/>
          <w:color w:val="000000"/>
        </w:rPr>
        <w:t>064884642-3-4-5 - Fax 064819539</w:t>
      </w:r>
    </w:p>
    <w:p w14:paraId="5FBC8593" w14:textId="77777777" w:rsidR="00F3474A" w:rsidRDefault="00F3474A" w:rsidP="00F3474A">
      <w:pPr>
        <w:widowControl w:val="0"/>
        <w:tabs>
          <w:tab w:val="left" w:pos="90"/>
          <w:tab w:val="left" w:pos="2268"/>
        </w:tabs>
        <w:rPr>
          <w:snapToGrid w:val="0"/>
          <w:color w:val="000000"/>
          <w:sz w:val="23"/>
        </w:rPr>
      </w:pPr>
      <w:r>
        <w:rPr>
          <w:b/>
          <w:snapToGrid w:val="0"/>
          <w:color w:val="000080"/>
        </w:rPr>
        <w:t xml:space="preserve">                   </w:t>
      </w:r>
      <w:r>
        <w:rPr>
          <w:rFonts w:ascii="MS Sans Serif" w:hAnsi="MS Sans Serif"/>
          <w:snapToGrid w:val="0"/>
          <w:sz w:val="24"/>
        </w:rPr>
        <w:tab/>
      </w:r>
      <w:r>
        <w:rPr>
          <w:snapToGrid w:val="0"/>
          <w:color w:val="000000"/>
        </w:rPr>
        <w:t xml:space="preserve">E-mail </w:t>
      </w:r>
      <w:r w:rsidR="00A01025">
        <w:rPr>
          <w:snapToGrid w:val="0"/>
          <w:color w:val="000000"/>
        </w:rPr>
        <w:t xml:space="preserve">  </w:t>
      </w:r>
      <w:r w:rsidR="00610F29" w:rsidRPr="00610F29">
        <w:rPr>
          <w:snapToGrid w:val="0"/>
          <w:color w:val="000000"/>
        </w:rPr>
        <w:t>cons.rome@mea.gov.in</w:t>
      </w:r>
    </w:p>
    <w:p w14:paraId="5E5D49B1" w14:textId="77777777" w:rsidR="004944D8" w:rsidRDefault="004944D8">
      <w:pPr>
        <w:widowControl w:val="0"/>
        <w:tabs>
          <w:tab w:val="left" w:pos="2321"/>
        </w:tabs>
        <w:rPr>
          <w:snapToGrid w:val="0"/>
          <w:color w:val="000000"/>
          <w:sz w:val="23"/>
        </w:rPr>
      </w:pPr>
    </w:p>
    <w:p w14:paraId="3BE0FDB8" w14:textId="77777777" w:rsidR="00403388" w:rsidRDefault="004944D8" w:rsidP="007E225C">
      <w:pPr>
        <w:widowControl w:val="0"/>
        <w:tabs>
          <w:tab w:val="left" w:pos="90"/>
          <w:tab w:val="left" w:pos="2268"/>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p>
    <w:p w14:paraId="41723D55" w14:textId="77777777" w:rsidR="00403388" w:rsidRDefault="00403388" w:rsidP="00780845">
      <w:pPr>
        <w:widowControl w:val="0"/>
        <w:tabs>
          <w:tab w:val="left" w:pos="2268"/>
        </w:tabs>
        <w:rPr>
          <w:snapToGrid w:val="0"/>
          <w:color w:val="000000"/>
        </w:rPr>
      </w:pPr>
    </w:p>
    <w:p w14:paraId="56A7B647" w14:textId="77777777" w:rsidR="00403388" w:rsidRDefault="00403388" w:rsidP="00403388">
      <w:pPr>
        <w:widowControl w:val="0"/>
        <w:tabs>
          <w:tab w:val="left" w:pos="90"/>
        </w:tabs>
        <w:rPr>
          <w:snapToGrid w:val="0"/>
          <w:color w:val="000000"/>
        </w:rPr>
      </w:pPr>
    </w:p>
    <w:p w14:paraId="7B0897CF" w14:textId="77777777" w:rsidR="004944D8" w:rsidRDefault="004944D8">
      <w:pPr>
        <w:widowControl w:val="0"/>
        <w:tabs>
          <w:tab w:val="left" w:pos="90"/>
        </w:tabs>
        <w:rPr>
          <w:b/>
          <w:snapToGrid w:val="0"/>
          <w:color w:val="000080"/>
          <w:u w:val="single"/>
        </w:rPr>
      </w:pPr>
    </w:p>
    <w:p w14:paraId="13B4CE1F" w14:textId="77777777" w:rsidR="004944D8" w:rsidRDefault="004944D8">
      <w:pPr>
        <w:widowControl w:val="0"/>
        <w:tabs>
          <w:tab w:val="left" w:pos="90"/>
        </w:tabs>
        <w:rPr>
          <w:b/>
          <w:snapToGrid w:val="0"/>
          <w:color w:val="000080"/>
          <w:u w:val="single"/>
        </w:rPr>
      </w:pPr>
    </w:p>
    <w:p w14:paraId="1A5440B9"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D43BB4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4596C">
        <w:rPr>
          <w:snapToGrid w:val="0"/>
          <w:color w:val="000000"/>
        </w:rPr>
        <w:t>Piazza Paolo Ferrari</w:t>
      </w:r>
      <w:r>
        <w:rPr>
          <w:snapToGrid w:val="0"/>
          <w:color w:val="000000"/>
        </w:rPr>
        <w:t xml:space="preserve">, </w:t>
      </w:r>
      <w:r w:rsidR="00E4596C">
        <w:rPr>
          <w:snapToGrid w:val="0"/>
          <w:color w:val="000000"/>
        </w:rPr>
        <w:t>8</w:t>
      </w:r>
      <w:r>
        <w:rPr>
          <w:snapToGrid w:val="0"/>
          <w:color w:val="000000"/>
        </w:rPr>
        <w:t xml:space="preserve"> - 2012</w:t>
      </w:r>
      <w:r w:rsidR="000459E9">
        <w:rPr>
          <w:snapToGrid w:val="0"/>
          <w:color w:val="000000"/>
        </w:rPr>
        <w:t>1</w:t>
      </w:r>
      <w:r>
        <w:rPr>
          <w:snapToGrid w:val="0"/>
          <w:color w:val="000000"/>
        </w:rPr>
        <w:t xml:space="preserve"> Milano </w:t>
      </w:r>
    </w:p>
    <w:p w14:paraId="1A750E0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028057691 – Fax 0272002226 </w:t>
      </w:r>
    </w:p>
    <w:p w14:paraId="17A7FDF5" w14:textId="77777777" w:rsidR="001A2196" w:rsidRDefault="00A42D31">
      <w:pPr>
        <w:widowControl w:val="0"/>
        <w:tabs>
          <w:tab w:val="left" w:pos="2321"/>
        </w:tabs>
        <w:rPr>
          <w:snapToGrid w:val="0"/>
          <w:color w:val="000000"/>
        </w:rPr>
      </w:pPr>
      <w:r>
        <w:rPr>
          <w:snapToGrid w:val="0"/>
          <w:color w:val="000000"/>
        </w:rPr>
        <w:tab/>
      </w:r>
      <w:r w:rsidRPr="001A2196">
        <w:rPr>
          <w:snapToGrid w:val="0"/>
          <w:color w:val="000000"/>
        </w:rPr>
        <w:t xml:space="preserve">E-mail  </w:t>
      </w:r>
      <w:r w:rsidR="001A2196" w:rsidRPr="001A2196">
        <w:rPr>
          <w:snapToGrid w:val="0"/>
          <w:color w:val="000000"/>
        </w:rPr>
        <w:t xml:space="preserve">– </w:t>
      </w:r>
      <w:hyperlink r:id="rId264" w:history="1">
        <w:r w:rsidR="001A2196" w:rsidRPr="0033480C">
          <w:rPr>
            <w:rStyle w:val="Collegamentoipertestuale"/>
            <w:snapToGrid w:val="0"/>
          </w:rPr>
          <w:t>cg.milan@mea.gov.in</w:t>
        </w:r>
      </w:hyperlink>
      <w:r w:rsidR="001A2196">
        <w:rPr>
          <w:snapToGrid w:val="0"/>
          <w:color w:val="000000"/>
        </w:rPr>
        <w:t xml:space="preserve">  (Console Generale)</w:t>
      </w:r>
    </w:p>
    <w:p w14:paraId="22C66A8F" w14:textId="77777777" w:rsidR="00A42D31" w:rsidRDefault="001A2196">
      <w:pPr>
        <w:widowControl w:val="0"/>
        <w:tabs>
          <w:tab w:val="left" w:pos="2321"/>
        </w:tabs>
        <w:rPr>
          <w:bCs/>
          <w:sz w:val="22"/>
        </w:rPr>
      </w:pPr>
      <w:r>
        <w:rPr>
          <w:snapToGrid w:val="0"/>
          <w:color w:val="000000"/>
        </w:rPr>
        <w:tab/>
      </w:r>
      <w:hyperlink r:id="rId265" w:history="1">
        <w:r w:rsidRPr="001A2196">
          <w:rPr>
            <w:rStyle w:val="Collegamentoipertestuale"/>
            <w:bCs/>
            <w:sz w:val="22"/>
          </w:rPr>
          <w:t>hoc.milan@mea.gov.in</w:t>
        </w:r>
      </w:hyperlink>
      <w:r w:rsidRPr="001A2196">
        <w:rPr>
          <w:bCs/>
          <w:sz w:val="22"/>
        </w:rPr>
        <w:t xml:space="preserve"> </w:t>
      </w:r>
      <w:r>
        <w:rPr>
          <w:bCs/>
          <w:sz w:val="22"/>
        </w:rPr>
        <w:t xml:space="preserve"> e </w:t>
      </w:r>
      <w:hyperlink r:id="rId266" w:history="1">
        <w:r w:rsidRPr="0033480C">
          <w:rPr>
            <w:rStyle w:val="Collegamentoipertestuale"/>
            <w:bCs/>
            <w:sz w:val="22"/>
          </w:rPr>
          <w:t>admn.milan@mea.gov.in</w:t>
        </w:r>
      </w:hyperlink>
      <w:r w:rsidRPr="001A2196">
        <w:rPr>
          <w:bCs/>
          <w:sz w:val="22"/>
        </w:rPr>
        <w:t xml:space="preserve">  (</w:t>
      </w:r>
      <w:r>
        <w:rPr>
          <w:bCs/>
          <w:sz w:val="22"/>
        </w:rPr>
        <w:t xml:space="preserve">Capo cancelleria consolare e </w:t>
      </w:r>
      <w:proofErr w:type="spellStart"/>
      <w:r>
        <w:rPr>
          <w:bCs/>
          <w:sz w:val="22"/>
        </w:rPr>
        <w:t>Ammin</w:t>
      </w:r>
      <w:proofErr w:type="spellEnd"/>
      <w:r>
        <w:rPr>
          <w:bCs/>
          <w:sz w:val="22"/>
        </w:rPr>
        <w:t>.)</w:t>
      </w:r>
    </w:p>
    <w:p w14:paraId="30F2BF86" w14:textId="77777777" w:rsidR="001A2196" w:rsidRDefault="001A2196">
      <w:pPr>
        <w:widowControl w:val="0"/>
        <w:tabs>
          <w:tab w:val="left" w:pos="2321"/>
        </w:tabs>
        <w:rPr>
          <w:bCs/>
          <w:sz w:val="22"/>
        </w:rPr>
      </w:pPr>
      <w:r>
        <w:rPr>
          <w:bCs/>
          <w:sz w:val="22"/>
        </w:rPr>
        <w:tab/>
      </w:r>
      <w:hyperlink r:id="rId267" w:history="1">
        <w:r w:rsidRPr="001A2196">
          <w:rPr>
            <w:rStyle w:val="Collegamentoipertestuale"/>
            <w:bCs/>
            <w:sz w:val="22"/>
          </w:rPr>
          <w:t>cons.milan@mea.gov.in</w:t>
        </w:r>
      </w:hyperlink>
      <w:r w:rsidRPr="001A2196">
        <w:rPr>
          <w:bCs/>
          <w:sz w:val="22"/>
        </w:rPr>
        <w:t xml:space="preserve"> e </w:t>
      </w:r>
      <w:hyperlink r:id="rId268" w:history="1">
        <w:r w:rsidRPr="0033480C">
          <w:rPr>
            <w:rStyle w:val="Collegamentoipertestuale"/>
            <w:bCs/>
            <w:sz w:val="22"/>
          </w:rPr>
          <w:t>cons1.milan@mea.gov.in</w:t>
        </w:r>
      </w:hyperlink>
      <w:r>
        <w:rPr>
          <w:bCs/>
          <w:sz w:val="22"/>
        </w:rPr>
        <w:t xml:space="preserve"> (</w:t>
      </w:r>
      <w:proofErr w:type="spellStart"/>
      <w:r>
        <w:rPr>
          <w:bCs/>
          <w:sz w:val="22"/>
        </w:rPr>
        <w:t>Passsaporti</w:t>
      </w:r>
      <w:proofErr w:type="spellEnd"/>
      <w:r>
        <w:rPr>
          <w:bCs/>
          <w:sz w:val="22"/>
        </w:rPr>
        <w:t xml:space="preserve"> e servizi consolari)</w:t>
      </w:r>
    </w:p>
    <w:p w14:paraId="6BAA4DC5" w14:textId="77777777" w:rsidR="001A2196" w:rsidRDefault="001A2196">
      <w:pPr>
        <w:widowControl w:val="0"/>
        <w:tabs>
          <w:tab w:val="left" w:pos="2321"/>
        </w:tabs>
        <w:rPr>
          <w:bCs/>
          <w:sz w:val="22"/>
        </w:rPr>
      </w:pPr>
      <w:r>
        <w:rPr>
          <w:bCs/>
          <w:sz w:val="22"/>
        </w:rPr>
        <w:tab/>
      </w:r>
      <w:hyperlink r:id="rId269" w:history="1">
        <w:r w:rsidRPr="0033480C">
          <w:rPr>
            <w:rStyle w:val="Collegamentoipertestuale"/>
            <w:bCs/>
            <w:sz w:val="22"/>
          </w:rPr>
          <w:t>oci.milan@mea.gov.in</w:t>
        </w:r>
      </w:hyperlink>
      <w:r>
        <w:rPr>
          <w:bCs/>
          <w:sz w:val="22"/>
        </w:rPr>
        <w:t xml:space="preserve"> e </w:t>
      </w:r>
      <w:hyperlink r:id="rId270" w:history="1">
        <w:r w:rsidRPr="0033480C">
          <w:rPr>
            <w:rStyle w:val="Collegamentoipertestuale"/>
            <w:bCs/>
            <w:sz w:val="22"/>
          </w:rPr>
          <w:t>visa.milan@mea.gov.in</w:t>
        </w:r>
      </w:hyperlink>
      <w:r>
        <w:rPr>
          <w:bCs/>
          <w:sz w:val="22"/>
        </w:rPr>
        <w:t xml:space="preserve"> (Pol, OCS e Visti)</w:t>
      </w:r>
    </w:p>
    <w:p w14:paraId="7F767373" w14:textId="77777777" w:rsidR="001A2196" w:rsidRPr="001A2196" w:rsidRDefault="001A2196">
      <w:pPr>
        <w:widowControl w:val="0"/>
        <w:tabs>
          <w:tab w:val="left" w:pos="2321"/>
        </w:tabs>
        <w:rPr>
          <w:bCs/>
          <w:sz w:val="22"/>
        </w:rPr>
      </w:pPr>
    </w:p>
    <w:p w14:paraId="7E3810C3" w14:textId="77777777" w:rsidR="00A7766B" w:rsidRDefault="004944D8" w:rsidP="00A7766B">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05E6D">
        <w:rPr>
          <w:snapToGrid w:val="0"/>
          <w:color w:val="000000"/>
        </w:rPr>
        <w:t xml:space="preserve">Lombardia, Emilia </w:t>
      </w:r>
      <w:r>
        <w:rPr>
          <w:snapToGrid w:val="0"/>
          <w:color w:val="000000"/>
        </w:rPr>
        <w:t>Romagna, Friuli</w:t>
      </w:r>
      <w:r w:rsidR="00D05E6D">
        <w:rPr>
          <w:snapToGrid w:val="0"/>
          <w:color w:val="000000"/>
        </w:rPr>
        <w:t xml:space="preserve"> </w:t>
      </w:r>
      <w:r>
        <w:rPr>
          <w:snapToGrid w:val="0"/>
          <w:color w:val="000000"/>
        </w:rPr>
        <w:t>Venezia Giulia, Liguria, Piemonte, Trentino</w:t>
      </w:r>
      <w:r w:rsidR="00D05E6D">
        <w:rPr>
          <w:snapToGrid w:val="0"/>
          <w:color w:val="000000"/>
        </w:rPr>
        <w:t xml:space="preserve"> </w:t>
      </w:r>
      <w:r>
        <w:rPr>
          <w:snapToGrid w:val="0"/>
          <w:color w:val="000000"/>
        </w:rPr>
        <w:t xml:space="preserve">Alto Adige, </w:t>
      </w:r>
    </w:p>
    <w:p w14:paraId="47E81122" w14:textId="77777777" w:rsidR="004944D8" w:rsidRDefault="00A7766B" w:rsidP="00A7766B">
      <w:pPr>
        <w:widowControl w:val="0"/>
        <w:tabs>
          <w:tab w:val="left" w:pos="90"/>
          <w:tab w:val="left" w:pos="2321"/>
        </w:tabs>
        <w:spacing w:before="40"/>
        <w:rPr>
          <w:snapToGrid w:val="0"/>
          <w:color w:val="000000"/>
          <w:sz w:val="23"/>
        </w:rPr>
      </w:pPr>
      <w:r>
        <w:rPr>
          <w:snapToGrid w:val="0"/>
          <w:color w:val="000000"/>
        </w:rPr>
        <w:tab/>
      </w:r>
      <w:r>
        <w:rPr>
          <w:snapToGrid w:val="0"/>
          <w:color w:val="000000"/>
        </w:rPr>
        <w:tab/>
      </w:r>
      <w:r w:rsidR="004944D8">
        <w:rPr>
          <w:snapToGrid w:val="0"/>
          <w:color w:val="000000"/>
        </w:rPr>
        <w:t xml:space="preserve">Valle d'Aosta, Veneto        </w:t>
      </w:r>
    </w:p>
    <w:p w14:paraId="2CE62EC7" w14:textId="77777777" w:rsidR="004944D8" w:rsidRDefault="004944D8">
      <w:pPr>
        <w:widowControl w:val="0"/>
        <w:tabs>
          <w:tab w:val="left" w:pos="90"/>
        </w:tabs>
        <w:rPr>
          <w:snapToGrid w:val="0"/>
          <w:color w:val="000000"/>
        </w:rPr>
      </w:pPr>
    </w:p>
    <w:p w14:paraId="159D5193" w14:textId="77777777" w:rsidR="004944D8" w:rsidRPr="00B84573" w:rsidRDefault="004944D8">
      <w:pPr>
        <w:widowControl w:val="0"/>
        <w:tabs>
          <w:tab w:val="left" w:pos="90"/>
        </w:tabs>
        <w:rPr>
          <w:snapToGrid w:val="0"/>
          <w:color w:val="000000"/>
        </w:rPr>
      </w:pPr>
      <w:r w:rsidRPr="00B84573">
        <w:rPr>
          <w:snapToGrid w:val="0"/>
          <w:color w:val="000000"/>
        </w:rPr>
        <w:t>Signor</w:t>
      </w:r>
      <w:r w:rsidR="007D1116" w:rsidRPr="00B84573">
        <w:rPr>
          <w:snapToGrid w:val="0"/>
          <w:color w:val="000000"/>
        </w:rPr>
        <w:t xml:space="preserve"> LAVANYA KUMAR K.R.</w:t>
      </w:r>
      <w:r w:rsidRPr="00B84573">
        <w:rPr>
          <w:snapToGrid w:val="0"/>
          <w:color w:val="000000"/>
        </w:rPr>
        <w:t xml:space="preserve">, Console Generale (Exequatur </w:t>
      </w:r>
      <w:r w:rsidR="007D1116" w:rsidRPr="00B84573">
        <w:rPr>
          <w:snapToGrid w:val="0"/>
          <w:color w:val="000000"/>
        </w:rPr>
        <w:t>22 luglio 2024</w:t>
      </w:r>
      <w:r w:rsidRPr="00B84573">
        <w:rPr>
          <w:snapToGrid w:val="0"/>
          <w:color w:val="000000"/>
        </w:rPr>
        <w:t>)</w:t>
      </w:r>
      <w:r w:rsidR="001A2196" w:rsidRPr="00B84573">
        <w:rPr>
          <w:snapToGrid w:val="0"/>
          <w:color w:val="000000"/>
        </w:rPr>
        <w:t xml:space="preserve"> </w:t>
      </w:r>
    </w:p>
    <w:p w14:paraId="4F4F409B" w14:textId="77777777" w:rsidR="005950C3" w:rsidRDefault="009D5301" w:rsidP="005C3BFA">
      <w:pPr>
        <w:widowControl w:val="0"/>
        <w:tabs>
          <w:tab w:val="left" w:pos="90"/>
        </w:tabs>
      </w:pPr>
      <w:r>
        <w:t xml:space="preserve">Signor </w:t>
      </w:r>
      <w:r w:rsidR="005950C3">
        <w:t>ATUL</w:t>
      </w:r>
      <w:r>
        <w:t xml:space="preserve"> CHAUHAN</w:t>
      </w:r>
      <w:r w:rsidR="005950C3">
        <w:t>, Console (13 dicembre 2022)</w:t>
      </w:r>
    </w:p>
    <w:p w14:paraId="2E6E49BC" w14:textId="77777777" w:rsidR="009C1863" w:rsidRDefault="009C1863" w:rsidP="005C3BFA">
      <w:pPr>
        <w:widowControl w:val="0"/>
        <w:tabs>
          <w:tab w:val="left" w:pos="90"/>
        </w:tabs>
      </w:pPr>
      <w:r>
        <w:t>Signor RAJ KAMAL, Console (21 agosto 2023)</w:t>
      </w:r>
    </w:p>
    <w:p w14:paraId="580F7974" w14:textId="77777777" w:rsidR="009C1863" w:rsidRDefault="009C1863" w:rsidP="005C3BFA">
      <w:pPr>
        <w:widowControl w:val="0"/>
        <w:tabs>
          <w:tab w:val="left" w:pos="90"/>
        </w:tabs>
      </w:pPr>
      <w:r>
        <w:t>Signor SHYAM KUMAR SAHA, Vice Console (9 ottobre 2023)</w:t>
      </w:r>
    </w:p>
    <w:p w14:paraId="64B32DE8" w14:textId="77777777" w:rsidR="003A42EC" w:rsidRDefault="003A42EC" w:rsidP="005C3BFA">
      <w:pPr>
        <w:widowControl w:val="0"/>
        <w:tabs>
          <w:tab w:val="left" w:pos="90"/>
        </w:tabs>
      </w:pPr>
    </w:p>
    <w:p w14:paraId="48F50428" w14:textId="77777777" w:rsidR="003A42EC" w:rsidRDefault="003A42EC" w:rsidP="005C3BFA">
      <w:pPr>
        <w:widowControl w:val="0"/>
        <w:tabs>
          <w:tab w:val="left" w:pos="90"/>
        </w:tabs>
      </w:pPr>
    </w:p>
    <w:p w14:paraId="7AAD5B6D" w14:textId="77777777" w:rsidR="005E67DF" w:rsidRDefault="005E67DF" w:rsidP="005E67DF">
      <w:pPr>
        <w:widowControl w:val="0"/>
        <w:tabs>
          <w:tab w:val="left" w:pos="90"/>
        </w:tabs>
        <w:rPr>
          <w:snapToGrid w:val="0"/>
          <w:color w:val="000000"/>
          <w:sz w:val="16"/>
          <w:szCs w:val="16"/>
        </w:rPr>
      </w:pPr>
      <w:bookmarkStart w:id="51" w:name="_Hlk197945702"/>
    </w:p>
    <w:p w14:paraId="67997030" w14:textId="77777777" w:rsidR="005E67DF" w:rsidRDefault="005E67DF" w:rsidP="005E67DF">
      <w:pPr>
        <w:widowControl w:val="0"/>
        <w:tabs>
          <w:tab w:val="left" w:pos="90"/>
        </w:tabs>
        <w:rPr>
          <w:b/>
          <w:snapToGrid w:val="0"/>
          <w:color w:val="000080"/>
          <w:sz w:val="26"/>
          <w:u w:val="single"/>
        </w:rPr>
      </w:pPr>
      <w:r>
        <w:rPr>
          <w:b/>
          <w:snapToGrid w:val="0"/>
          <w:color w:val="000080"/>
          <w:u w:val="single"/>
        </w:rPr>
        <w:t>CASERTA - CONSOLATO ONORARIO</w:t>
      </w:r>
    </w:p>
    <w:p w14:paraId="0471CA91" w14:textId="77777777" w:rsidR="005E67DF" w:rsidRDefault="005E67DF" w:rsidP="005E67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p>
    <w:p w14:paraId="1C74CA16" w14:textId="77777777" w:rsidR="005E67DF" w:rsidRDefault="005E67DF" w:rsidP="005E67D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47796451" w14:textId="77777777" w:rsidR="005E67DF" w:rsidRDefault="005E67DF" w:rsidP="005E67DF">
      <w:pPr>
        <w:widowControl w:val="0"/>
        <w:tabs>
          <w:tab w:val="left" w:pos="2321"/>
        </w:tabs>
        <w:rPr>
          <w:snapToGrid w:val="0"/>
          <w:color w:val="000000"/>
          <w:sz w:val="23"/>
        </w:rPr>
      </w:pPr>
      <w:r>
        <w:rPr>
          <w:snapToGrid w:val="0"/>
          <w:color w:val="000000"/>
        </w:rPr>
        <w:tab/>
        <w:t xml:space="preserve">E-mail  </w:t>
      </w:r>
    </w:p>
    <w:p w14:paraId="170A455B" w14:textId="77777777" w:rsidR="005E67DF" w:rsidRDefault="005E67DF" w:rsidP="005E67D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r w:rsidR="00F60DA5">
        <w:rPr>
          <w:snapToGrid w:val="0"/>
          <w:color w:val="000000"/>
        </w:rPr>
        <w:t>, Basilicata, Puglia</w:t>
      </w:r>
    </w:p>
    <w:p w14:paraId="001363F1" w14:textId="77777777" w:rsidR="005E67DF" w:rsidRDefault="005E67DF" w:rsidP="005E67DF">
      <w:pPr>
        <w:widowControl w:val="0"/>
        <w:tabs>
          <w:tab w:val="left" w:pos="90"/>
        </w:tabs>
        <w:rPr>
          <w:b/>
          <w:snapToGrid w:val="0"/>
          <w:color w:val="000080"/>
          <w:u w:val="single"/>
        </w:rPr>
      </w:pPr>
    </w:p>
    <w:p w14:paraId="02EDCAA7" w14:textId="77777777" w:rsidR="005E67DF" w:rsidRDefault="005E67DF" w:rsidP="005E67DF">
      <w:pPr>
        <w:widowControl w:val="0"/>
        <w:tabs>
          <w:tab w:val="left" w:pos="90"/>
        </w:tabs>
        <w:rPr>
          <w:snapToGrid w:val="0"/>
          <w:color w:val="000000"/>
        </w:rPr>
      </w:pPr>
      <w:r w:rsidRPr="00CD7F2A">
        <w:rPr>
          <w:snapToGrid w:val="0"/>
          <w:color w:val="000000"/>
        </w:rPr>
        <w:t>Signor</w:t>
      </w:r>
      <w:r>
        <w:rPr>
          <w:snapToGrid w:val="0"/>
          <w:color w:val="000000"/>
        </w:rPr>
        <w:t xml:space="preserve"> LUIGI TRAETTINO, Console Onorario (Exequatur </w:t>
      </w:r>
      <w:r w:rsidR="00F60DA5">
        <w:rPr>
          <w:snapToGrid w:val="0"/>
          <w:color w:val="000000"/>
        </w:rPr>
        <w:t>26 aprile 2024</w:t>
      </w:r>
      <w:r>
        <w:rPr>
          <w:snapToGrid w:val="0"/>
          <w:color w:val="000000"/>
        </w:rPr>
        <w:t>)</w:t>
      </w:r>
    </w:p>
    <w:bookmarkEnd w:id="51"/>
    <w:p w14:paraId="778421B0" w14:textId="77777777" w:rsidR="003A42EC" w:rsidRDefault="003A42EC" w:rsidP="005C3BFA">
      <w:pPr>
        <w:widowControl w:val="0"/>
        <w:tabs>
          <w:tab w:val="left" w:pos="90"/>
        </w:tabs>
      </w:pPr>
    </w:p>
    <w:p w14:paraId="230D4D33" w14:textId="77777777" w:rsidR="003A42EC" w:rsidRDefault="003A42EC" w:rsidP="005C3BFA">
      <w:pPr>
        <w:widowControl w:val="0"/>
        <w:tabs>
          <w:tab w:val="left" w:pos="90"/>
        </w:tabs>
      </w:pPr>
    </w:p>
    <w:p w14:paraId="5F7BFE17" w14:textId="77777777" w:rsidR="00835048" w:rsidRDefault="00835048" w:rsidP="00835048">
      <w:pPr>
        <w:widowControl w:val="0"/>
        <w:tabs>
          <w:tab w:val="left" w:pos="90"/>
        </w:tabs>
        <w:rPr>
          <w:snapToGrid w:val="0"/>
          <w:color w:val="000000"/>
          <w:sz w:val="16"/>
          <w:szCs w:val="16"/>
        </w:rPr>
      </w:pPr>
    </w:p>
    <w:p w14:paraId="32CF9053" w14:textId="21CE0DA3" w:rsidR="00835048" w:rsidRDefault="00835048" w:rsidP="00835048">
      <w:pPr>
        <w:widowControl w:val="0"/>
        <w:tabs>
          <w:tab w:val="left" w:pos="90"/>
        </w:tabs>
        <w:rPr>
          <w:b/>
          <w:snapToGrid w:val="0"/>
          <w:color w:val="000080"/>
          <w:sz w:val="26"/>
          <w:u w:val="single"/>
        </w:rPr>
      </w:pPr>
      <w:r>
        <w:rPr>
          <w:b/>
          <w:snapToGrid w:val="0"/>
          <w:color w:val="000080"/>
          <w:u w:val="single"/>
        </w:rPr>
        <w:t>TRIESTE - CONSOLATO ONORARIO</w:t>
      </w:r>
    </w:p>
    <w:p w14:paraId="5FE07D11" w14:textId="77777777" w:rsidR="00835048" w:rsidRDefault="00835048" w:rsidP="008350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p>
    <w:p w14:paraId="422AE8DE" w14:textId="77777777" w:rsidR="00835048" w:rsidRDefault="00835048" w:rsidP="0083504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03345183" w14:textId="77777777" w:rsidR="00835048" w:rsidRDefault="00835048" w:rsidP="00835048">
      <w:pPr>
        <w:widowControl w:val="0"/>
        <w:tabs>
          <w:tab w:val="left" w:pos="2321"/>
        </w:tabs>
        <w:rPr>
          <w:snapToGrid w:val="0"/>
          <w:color w:val="000000"/>
          <w:sz w:val="23"/>
        </w:rPr>
      </w:pPr>
      <w:r>
        <w:rPr>
          <w:snapToGrid w:val="0"/>
          <w:color w:val="000000"/>
        </w:rPr>
        <w:tab/>
        <w:t xml:space="preserve">E-mail  </w:t>
      </w:r>
    </w:p>
    <w:p w14:paraId="0927BF4C" w14:textId="26BFE4EC" w:rsidR="00835048" w:rsidRDefault="00835048" w:rsidP="0083504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Friuli-Venezia Giulia</w:t>
      </w:r>
    </w:p>
    <w:p w14:paraId="54E27CA2" w14:textId="77777777" w:rsidR="00835048" w:rsidRDefault="00835048" w:rsidP="00835048">
      <w:pPr>
        <w:widowControl w:val="0"/>
        <w:tabs>
          <w:tab w:val="left" w:pos="90"/>
        </w:tabs>
        <w:rPr>
          <w:b/>
          <w:snapToGrid w:val="0"/>
          <w:color w:val="000080"/>
          <w:u w:val="single"/>
        </w:rPr>
      </w:pPr>
    </w:p>
    <w:p w14:paraId="0FD44244" w14:textId="2081A1B2" w:rsidR="00835048" w:rsidRDefault="00835048" w:rsidP="00835048">
      <w:pPr>
        <w:widowControl w:val="0"/>
        <w:tabs>
          <w:tab w:val="left" w:pos="90"/>
        </w:tabs>
        <w:rPr>
          <w:snapToGrid w:val="0"/>
          <w:color w:val="000000"/>
        </w:rPr>
      </w:pPr>
      <w:r w:rsidRPr="00CD7F2A">
        <w:rPr>
          <w:snapToGrid w:val="0"/>
          <w:color w:val="000000"/>
        </w:rPr>
        <w:t>Signor</w:t>
      </w:r>
      <w:r>
        <w:rPr>
          <w:snapToGrid w:val="0"/>
          <w:color w:val="000000"/>
        </w:rPr>
        <w:t xml:space="preserve"> RENZO TONDO, Console Onorario (Exequatur</w:t>
      </w:r>
      <w:r w:rsidR="00D5756A">
        <w:rPr>
          <w:snapToGrid w:val="0"/>
          <w:color w:val="000000"/>
        </w:rPr>
        <w:t xml:space="preserve"> 15 maggio 2025</w:t>
      </w:r>
      <w:r>
        <w:rPr>
          <w:snapToGrid w:val="0"/>
          <w:color w:val="000000"/>
        </w:rPr>
        <w:t>)</w:t>
      </w:r>
    </w:p>
    <w:p w14:paraId="50577352" w14:textId="77777777" w:rsidR="004944D8" w:rsidRPr="00FE35D7" w:rsidRDefault="004944D8">
      <w:pPr>
        <w:widowControl w:val="0"/>
        <w:tabs>
          <w:tab w:val="left" w:pos="90"/>
        </w:tabs>
        <w:rPr>
          <w:b/>
          <w:snapToGrid w:val="0"/>
          <w:color w:val="000080"/>
          <w:u w:val="single"/>
        </w:rPr>
      </w:pPr>
    </w:p>
    <w:p w14:paraId="56A48045" w14:textId="77777777" w:rsidR="004944D8" w:rsidRPr="00FE35D7" w:rsidRDefault="004944D8">
      <w:pPr>
        <w:widowControl w:val="0"/>
        <w:tabs>
          <w:tab w:val="left" w:pos="90"/>
        </w:tabs>
        <w:jc w:val="center"/>
        <w:rPr>
          <w:snapToGrid w:val="0"/>
          <w:color w:val="000000"/>
        </w:rPr>
      </w:pPr>
    </w:p>
    <w:p w14:paraId="7FD9AD75" w14:textId="77777777" w:rsidR="004944D8" w:rsidRPr="00FE35D7" w:rsidRDefault="004944D8">
      <w:pPr>
        <w:widowControl w:val="0"/>
        <w:tabs>
          <w:tab w:val="left" w:pos="90"/>
        </w:tabs>
        <w:jc w:val="center"/>
        <w:rPr>
          <w:snapToGrid w:val="0"/>
          <w:color w:val="000000"/>
        </w:rPr>
      </w:pPr>
    </w:p>
    <w:p w14:paraId="5CE04BE7" w14:textId="77777777" w:rsidR="004944D8" w:rsidRDefault="004944D8">
      <w:pPr>
        <w:widowControl w:val="0"/>
        <w:tabs>
          <w:tab w:val="left" w:pos="90"/>
        </w:tabs>
        <w:jc w:val="right"/>
        <w:rPr>
          <w:b/>
          <w:snapToGrid w:val="0"/>
          <w:color w:val="000000"/>
        </w:rPr>
      </w:pPr>
      <w:r w:rsidRPr="00FE35D7">
        <w:rPr>
          <w:rFonts w:ascii="MS Sans Serif" w:hAnsi="MS Sans Serif"/>
          <w:snapToGrid w:val="0"/>
          <w:sz w:val="24"/>
        </w:rPr>
        <w:br w:type="page"/>
      </w:r>
      <w:r>
        <w:rPr>
          <w:b/>
          <w:snapToGrid w:val="0"/>
          <w:color w:val="000000"/>
          <w:sz w:val="16"/>
        </w:rPr>
        <w:t>INDONESIA</w:t>
      </w:r>
    </w:p>
    <w:p w14:paraId="23CCB41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3152" behindDoc="0" locked="0" layoutInCell="0" allowOverlap="1" wp14:anchorId="0E286251" wp14:editId="3E5068BC">
            <wp:simplePos x="0" y="0"/>
            <wp:positionH relativeFrom="column">
              <wp:posOffset>5787390</wp:posOffset>
            </wp:positionH>
            <wp:positionV relativeFrom="paragraph">
              <wp:posOffset>158115</wp:posOffset>
            </wp:positionV>
            <wp:extent cx="702310" cy="467995"/>
            <wp:effectExtent l="19050" t="19050" r="2540" b="8255"/>
            <wp:wrapNone/>
            <wp:docPr id="335" name="Immagin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4"/>
                    <pic:cNvPicPr>
                      <a:picLocks noChangeAspect="1" noChangeArrowheads="1"/>
                    </pic:cNvPicPr>
                  </pic:nvPicPr>
                  <pic:blipFill>
                    <a:blip r:embed="rId27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2486CD" w14:textId="77777777" w:rsidR="004944D8" w:rsidRDefault="004944D8">
      <w:pPr>
        <w:widowControl w:val="0"/>
        <w:tabs>
          <w:tab w:val="left" w:pos="90"/>
        </w:tabs>
        <w:rPr>
          <w:b/>
          <w:snapToGrid w:val="0"/>
          <w:color w:val="000080"/>
          <w:sz w:val="39"/>
        </w:rPr>
      </w:pPr>
      <w:r>
        <w:rPr>
          <w:b/>
          <w:snapToGrid w:val="0"/>
          <w:color w:val="000080"/>
          <w:sz w:val="32"/>
        </w:rPr>
        <w:t xml:space="preserve">INDONESIA </w:t>
      </w:r>
    </w:p>
    <w:p w14:paraId="37546122"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B1F162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2A227A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agosto</w:t>
      </w:r>
    </w:p>
    <w:p w14:paraId="11D89FDE" w14:textId="77777777" w:rsidR="00F80017" w:rsidRDefault="00F80017" w:rsidP="00F80017">
      <w:pPr>
        <w:widowControl w:val="0"/>
        <w:tabs>
          <w:tab w:val="left" w:pos="90"/>
        </w:tabs>
        <w:rPr>
          <w:b/>
          <w:snapToGrid w:val="0"/>
          <w:color w:val="000080"/>
          <w:u w:val="single"/>
        </w:rPr>
      </w:pPr>
    </w:p>
    <w:p w14:paraId="3E79CBD5" w14:textId="77777777" w:rsidR="00AF6F09" w:rsidRDefault="00AF6F09" w:rsidP="00F80017">
      <w:pPr>
        <w:widowControl w:val="0"/>
        <w:tabs>
          <w:tab w:val="left" w:pos="90"/>
        </w:tabs>
        <w:rPr>
          <w:b/>
          <w:snapToGrid w:val="0"/>
          <w:color w:val="000080"/>
          <w:u w:val="single"/>
        </w:rPr>
      </w:pPr>
    </w:p>
    <w:p w14:paraId="618D8F75" w14:textId="77777777" w:rsidR="00AF6F09" w:rsidRDefault="00AF6F09" w:rsidP="00F80017">
      <w:pPr>
        <w:widowControl w:val="0"/>
        <w:tabs>
          <w:tab w:val="left" w:pos="90"/>
        </w:tabs>
        <w:rPr>
          <w:b/>
          <w:snapToGrid w:val="0"/>
          <w:color w:val="000080"/>
          <w:u w:val="single"/>
        </w:rPr>
      </w:pPr>
    </w:p>
    <w:p w14:paraId="0EC5569F" w14:textId="77777777" w:rsidR="000D1335" w:rsidRDefault="000D1335" w:rsidP="00F80017">
      <w:pPr>
        <w:widowControl w:val="0"/>
        <w:tabs>
          <w:tab w:val="left" w:pos="90"/>
        </w:tabs>
        <w:rPr>
          <w:b/>
          <w:snapToGrid w:val="0"/>
          <w:color w:val="000080"/>
          <w:u w:val="single"/>
        </w:rPr>
      </w:pPr>
    </w:p>
    <w:p w14:paraId="4398C071" w14:textId="77777777" w:rsidR="000D1335" w:rsidRDefault="000D1335" w:rsidP="00F80017">
      <w:pPr>
        <w:widowControl w:val="0"/>
        <w:tabs>
          <w:tab w:val="left" w:pos="90"/>
        </w:tabs>
        <w:rPr>
          <w:b/>
          <w:snapToGrid w:val="0"/>
          <w:color w:val="000080"/>
          <w:u w:val="single"/>
        </w:rPr>
      </w:pPr>
    </w:p>
    <w:p w14:paraId="561B8F1C" w14:textId="77777777" w:rsidR="004944D8" w:rsidRDefault="004944D8" w:rsidP="00F80017">
      <w:pPr>
        <w:widowControl w:val="0"/>
        <w:tabs>
          <w:tab w:val="left" w:pos="90"/>
        </w:tabs>
        <w:rPr>
          <w:b/>
          <w:snapToGrid w:val="0"/>
          <w:color w:val="000080"/>
          <w:sz w:val="26"/>
          <w:u w:val="single"/>
        </w:rPr>
      </w:pPr>
      <w:r>
        <w:rPr>
          <w:b/>
          <w:snapToGrid w:val="0"/>
          <w:color w:val="000080"/>
          <w:u w:val="single"/>
        </w:rPr>
        <w:t>ROMA - SEZIONE CONSOLARE DELL'AMBASCIATA</w:t>
      </w:r>
    </w:p>
    <w:p w14:paraId="7A4DF9C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Campania, 55 - 00187 Roma </w:t>
      </w:r>
    </w:p>
    <w:p w14:paraId="1C73B0D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064200911 - Fax 064880280 </w:t>
      </w:r>
    </w:p>
    <w:p w14:paraId="1D5308E3" w14:textId="77777777" w:rsidR="00FA7A4D" w:rsidRDefault="004944D8" w:rsidP="00FA7A4D">
      <w:pPr>
        <w:widowControl w:val="0"/>
        <w:tabs>
          <w:tab w:val="left" w:pos="90"/>
          <w:tab w:val="left" w:pos="2711"/>
        </w:tabs>
        <w:rPr>
          <w:snapToGrid w:val="0"/>
          <w:color w:val="000000"/>
          <w:sz w:val="23"/>
        </w:rPr>
      </w:pPr>
      <w:r>
        <w:rPr>
          <w:snapToGrid w:val="0"/>
          <w:color w:val="000000"/>
        </w:rPr>
        <w:tab/>
      </w:r>
      <w:r w:rsidR="00FA7A4D">
        <w:rPr>
          <w:snapToGrid w:val="0"/>
          <w:color w:val="000000"/>
        </w:rPr>
        <w:t xml:space="preserve">                    </w:t>
      </w:r>
      <w:r w:rsidR="00811118">
        <w:rPr>
          <w:snapToGrid w:val="0"/>
          <w:color w:val="000000"/>
        </w:rPr>
        <w:t xml:space="preserve">                         E-mail </w:t>
      </w:r>
      <w:r w:rsidR="00FA7A4D">
        <w:rPr>
          <w:snapToGrid w:val="0"/>
          <w:color w:val="000000"/>
        </w:rPr>
        <w:t xml:space="preserve"> </w:t>
      </w:r>
      <w:r w:rsidR="002B2CEF" w:rsidRPr="002B2CEF">
        <w:rPr>
          <w:snapToGrid w:val="0"/>
        </w:rPr>
        <w:t>visa.roma@indonesianembassy.it</w:t>
      </w:r>
    </w:p>
    <w:p w14:paraId="1588A078" w14:textId="77777777" w:rsidR="004944D8"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torio della Repubblica Italiana</w:t>
      </w:r>
    </w:p>
    <w:p w14:paraId="3580D151" w14:textId="77777777" w:rsidR="004944D8" w:rsidRDefault="004944D8">
      <w:pPr>
        <w:widowControl w:val="0"/>
        <w:tabs>
          <w:tab w:val="left" w:pos="90"/>
        </w:tabs>
        <w:rPr>
          <w:b/>
          <w:snapToGrid w:val="0"/>
          <w:color w:val="000080"/>
          <w:u w:val="single"/>
        </w:rPr>
      </w:pPr>
    </w:p>
    <w:p w14:paraId="29EAF355" w14:textId="77777777" w:rsidR="00BF3582" w:rsidRDefault="00BF3582" w:rsidP="00DD1761">
      <w:pPr>
        <w:widowControl w:val="0"/>
        <w:tabs>
          <w:tab w:val="left" w:pos="90"/>
        </w:tabs>
        <w:rPr>
          <w:snapToGrid w:val="0"/>
          <w:color w:val="000000"/>
          <w:sz w:val="16"/>
          <w:szCs w:val="16"/>
        </w:rPr>
      </w:pPr>
    </w:p>
    <w:p w14:paraId="3585D4BA" w14:textId="77777777" w:rsidR="00BF3582" w:rsidRDefault="00BF3582" w:rsidP="00BF3582">
      <w:pPr>
        <w:widowControl w:val="0"/>
        <w:tabs>
          <w:tab w:val="left" w:pos="90"/>
        </w:tabs>
        <w:rPr>
          <w:b/>
          <w:snapToGrid w:val="0"/>
          <w:color w:val="000080"/>
          <w:sz w:val="26"/>
          <w:u w:val="single"/>
        </w:rPr>
      </w:pPr>
      <w:r>
        <w:rPr>
          <w:b/>
          <w:snapToGrid w:val="0"/>
          <w:color w:val="000080"/>
          <w:u w:val="single"/>
        </w:rPr>
        <w:t>FIRENZE - CONSOLATO ONORARIO</w:t>
      </w:r>
    </w:p>
    <w:p w14:paraId="6A3EBD08" w14:textId="77777777" w:rsidR="00BF3582" w:rsidRDefault="00BF3582" w:rsidP="00BF358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B75DD">
        <w:rPr>
          <w:snapToGrid w:val="0"/>
          <w:color w:val="000000"/>
        </w:rPr>
        <w:t>Masaccio</w:t>
      </w:r>
      <w:r>
        <w:rPr>
          <w:snapToGrid w:val="0"/>
          <w:color w:val="000000"/>
        </w:rPr>
        <w:t xml:space="preserve">, </w:t>
      </w:r>
      <w:r w:rsidR="006B75DD">
        <w:rPr>
          <w:snapToGrid w:val="0"/>
          <w:color w:val="000000"/>
        </w:rPr>
        <w:t>139</w:t>
      </w:r>
      <w:r>
        <w:rPr>
          <w:snapToGrid w:val="0"/>
          <w:color w:val="000000"/>
        </w:rPr>
        <w:t xml:space="preserve"> - 50132 Firenze </w:t>
      </w:r>
    </w:p>
    <w:p w14:paraId="03E6D778" w14:textId="77777777" w:rsidR="00BF3582" w:rsidRDefault="00BF3582" w:rsidP="00BF35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6B75DD">
        <w:rPr>
          <w:snapToGrid w:val="0"/>
          <w:color w:val="000000"/>
        </w:rPr>
        <w:t>+39 559360126</w:t>
      </w:r>
    </w:p>
    <w:p w14:paraId="49E4B7DD" w14:textId="77777777" w:rsidR="00BF3582" w:rsidRDefault="00BF3582" w:rsidP="00BF3582">
      <w:pPr>
        <w:widowControl w:val="0"/>
        <w:tabs>
          <w:tab w:val="left" w:pos="2321"/>
        </w:tabs>
        <w:rPr>
          <w:snapToGrid w:val="0"/>
          <w:color w:val="000000"/>
          <w:sz w:val="23"/>
        </w:rPr>
      </w:pPr>
      <w:r>
        <w:rPr>
          <w:snapToGrid w:val="0"/>
          <w:color w:val="000000"/>
        </w:rPr>
        <w:tab/>
        <w:t xml:space="preserve">E-mail  </w:t>
      </w:r>
      <w:hyperlink r:id="rId272" w:history="1">
        <w:r w:rsidRPr="00DE4F31">
          <w:rPr>
            <w:rStyle w:val="Collegamentoipertestuale"/>
            <w:snapToGrid w:val="0"/>
            <w:color w:val="000000"/>
            <w:u w:val="none"/>
          </w:rPr>
          <w:t>jacopocappuccio@gmail.com</w:t>
        </w:r>
      </w:hyperlink>
      <w:r>
        <w:rPr>
          <w:snapToGrid w:val="0"/>
          <w:color w:val="000000"/>
        </w:rPr>
        <w:t xml:space="preserve">   jacopocappuccio@pec.ordineavvocatifirenze.it</w:t>
      </w:r>
    </w:p>
    <w:p w14:paraId="666E65A3" w14:textId="77777777" w:rsidR="00BF3582" w:rsidRDefault="00BF3582" w:rsidP="00BF35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 Emilia Romagna</w:t>
      </w:r>
    </w:p>
    <w:p w14:paraId="343DFB94" w14:textId="77777777" w:rsidR="00BF3582" w:rsidRDefault="00BF3582" w:rsidP="00BF3582">
      <w:pPr>
        <w:widowControl w:val="0"/>
        <w:tabs>
          <w:tab w:val="left" w:pos="90"/>
        </w:tabs>
        <w:rPr>
          <w:b/>
          <w:snapToGrid w:val="0"/>
          <w:color w:val="000080"/>
          <w:u w:val="single"/>
        </w:rPr>
      </w:pPr>
    </w:p>
    <w:p w14:paraId="48E91CAE" w14:textId="19DD0B86" w:rsidR="00BF3582" w:rsidRDefault="00BF3582" w:rsidP="00BF3582">
      <w:pPr>
        <w:widowControl w:val="0"/>
        <w:tabs>
          <w:tab w:val="left" w:pos="90"/>
        </w:tabs>
        <w:rPr>
          <w:snapToGrid w:val="0"/>
          <w:color w:val="000000"/>
        </w:rPr>
      </w:pPr>
      <w:r w:rsidRPr="00CD7F2A">
        <w:rPr>
          <w:snapToGrid w:val="0"/>
          <w:color w:val="000000"/>
        </w:rPr>
        <w:t>Signor</w:t>
      </w:r>
      <w:r>
        <w:rPr>
          <w:snapToGrid w:val="0"/>
          <w:color w:val="000000"/>
        </w:rPr>
        <w:t xml:space="preserve"> JACOPO CAPPUCCIO, Console Onorario (Exequatur </w:t>
      </w:r>
      <w:r w:rsidR="00792449">
        <w:rPr>
          <w:snapToGrid w:val="0"/>
          <w:color w:val="000000"/>
        </w:rPr>
        <w:t>12 dicembre 2024</w:t>
      </w:r>
      <w:r>
        <w:rPr>
          <w:snapToGrid w:val="0"/>
          <w:color w:val="000000"/>
        </w:rPr>
        <w:t>)</w:t>
      </w:r>
    </w:p>
    <w:p w14:paraId="31FE16BA" w14:textId="77777777" w:rsidR="00BF3582" w:rsidRDefault="00BF3582" w:rsidP="00DD1761">
      <w:pPr>
        <w:widowControl w:val="0"/>
        <w:tabs>
          <w:tab w:val="left" w:pos="90"/>
        </w:tabs>
        <w:rPr>
          <w:snapToGrid w:val="0"/>
          <w:color w:val="000000"/>
          <w:sz w:val="16"/>
          <w:szCs w:val="16"/>
        </w:rPr>
      </w:pPr>
    </w:p>
    <w:p w14:paraId="7BBABD66" w14:textId="77777777" w:rsidR="00DC1412" w:rsidRDefault="00DC1412" w:rsidP="00DD1761">
      <w:pPr>
        <w:widowControl w:val="0"/>
        <w:tabs>
          <w:tab w:val="left" w:pos="90"/>
        </w:tabs>
        <w:rPr>
          <w:snapToGrid w:val="0"/>
          <w:color w:val="000000"/>
          <w:sz w:val="16"/>
          <w:szCs w:val="16"/>
        </w:rPr>
      </w:pPr>
    </w:p>
    <w:p w14:paraId="4600FE78" w14:textId="77777777" w:rsidR="00A02700" w:rsidRPr="007F3B20" w:rsidRDefault="00A02700" w:rsidP="00DD1761">
      <w:pPr>
        <w:widowControl w:val="0"/>
        <w:tabs>
          <w:tab w:val="left" w:pos="90"/>
        </w:tabs>
        <w:rPr>
          <w:snapToGrid w:val="0"/>
          <w:color w:val="000000"/>
          <w:sz w:val="16"/>
          <w:szCs w:val="16"/>
        </w:rPr>
      </w:pPr>
    </w:p>
    <w:p w14:paraId="2F2F2AB8" w14:textId="77777777" w:rsidR="00F26941" w:rsidRDefault="00F26941" w:rsidP="00F26941">
      <w:pPr>
        <w:widowControl w:val="0"/>
        <w:tabs>
          <w:tab w:val="left" w:pos="90"/>
        </w:tabs>
        <w:rPr>
          <w:b/>
          <w:snapToGrid w:val="0"/>
          <w:color w:val="000080"/>
          <w:sz w:val="26"/>
          <w:u w:val="single"/>
        </w:rPr>
      </w:pPr>
      <w:r>
        <w:rPr>
          <w:b/>
          <w:snapToGrid w:val="0"/>
          <w:color w:val="000080"/>
          <w:u w:val="single"/>
        </w:rPr>
        <w:t xml:space="preserve">GENOVA - CONSOLATO ONORARIO            </w:t>
      </w:r>
    </w:p>
    <w:p w14:paraId="3F86A89D" w14:textId="77777777" w:rsidR="00F26941" w:rsidRDefault="00F26941" w:rsidP="00F2694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81248">
        <w:rPr>
          <w:snapToGrid w:val="0"/>
          <w:color w:val="000000"/>
        </w:rPr>
        <w:t>c/o Enterprise Shipping Agency S.r.l. – Via Fieschi</w:t>
      </w:r>
      <w:r>
        <w:rPr>
          <w:snapToGrid w:val="0"/>
          <w:color w:val="000000"/>
        </w:rPr>
        <w:t>, 8</w:t>
      </w:r>
      <w:r w:rsidR="00181248">
        <w:rPr>
          <w:snapToGrid w:val="0"/>
          <w:color w:val="000000"/>
        </w:rPr>
        <w:t>/1</w:t>
      </w:r>
      <w:r>
        <w:rPr>
          <w:snapToGrid w:val="0"/>
          <w:color w:val="000000"/>
        </w:rPr>
        <w:t xml:space="preserve"> - </w:t>
      </w:r>
      <w:r w:rsidR="00181248">
        <w:rPr>
          <w:snapToGrid w:val="0"/>
          <w:color w:val="000000"/>
        </w:rPr>
        <w:t>16</w:t>
      </w:r>
      <w:r>
        <w:rPr>
          <w:snapToGrid w:val="0"/>
          <w:color w:val="000000"/>
        </w:rPr>
        <w:t>12</w:t>
      </w:r>
      <w:r w:rsidR="00181248">
        <w:rPr>
          <w:snapToGrid w:val="0"/>
          <w:color w:val="000000"/>
        </w:rPr>
        <w:t>1</w:t>
      </w:r>
      <w:r>
        <w:rPr>
          <w:snapToGrid w:val="0"/>
          <w:color w:val="000000"/>
        </w:rPr>
        <w:t xml:space="preserve"> </w:t>
      </w:r>
      <w:r w:rsidR="00181248">
        <w:rPr>
          <w:snapToGrid w:val="0"/>
          <w:color w:val="000000"/>
        </w:rPr>
        <w:t>Ge</w:t>
      </w:r>
      <w:r>
        <w:rPr>
          <w:snapToGrid w:val="0"/>
          <w:color w:val="000000"/>
        </w:rPr>
        <w:t>no</w:t>
      </w:r>
      <w:r w:rsidR="00181248">
        <w:rPr>
          <w:snapToGrid w:val="0"/>
          <w:color w:val="000000"/>
        </w:rPr>
        <w:t>va</w:t>
      </w:r>
      <w:r>
        <w:rPr>
          <w:snapToGrid w:val="0"/>
          <w:color w:val="000000"/>
        </w:rPr>
        <w:t xml:space="preserve"> </w:t>
      </w:r>
    </w:p>
    <w:p w14:paraId="2BFF6BB9" w14:textId="77777777" w:rsidR="00F26941" w:rsidRDefault="00F26941" w:rsidP="00F26941">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181248">
        <w:rPr>
          <w:snapToGrid w:val="0"/>
          <w:color w:val="000000"/>
        </w:rPr>
        <w:t>10</w:t>
      </w:r>
      <w:r>
        <w:rPr>
          <w:snapToGrid w:val="0"/>
          <w:color w:val="000000"/>
        </w:rPr>
        <w:t>53194</w:t>
      </w:r>
      <w:r w:rsidR="00181248">
        <w:rPr>
          <w:snapToGrid w:val="0"/>
          <w:color w:val="000000"/>
        </w:rPr>
        <w:t>11</w:t>
      </w:r>
      <w:r>
        <w:rPr>
          <w:snapToGrid w:val="0"/>
          <w:color w:val="000000"/>
        </w:rPr>
        <w:t xml:space="preserve"> - Fax 0</w:t>
      </w:r>
      <w:r w:rsidR="00181248">
        <w:rPr>
          <w:snapToGrid w:val="0"/>
          <w:color w:val="000000"/>
        </w:rPr>
        <w:t>10</w:t>
      </w:r>
      <w:r>
        <w:rPr>
          <w:snapToGrid w:val="0"/>
          <w:color w:val="000000"/>
        </w:rPr>
        <w:t>58</w:t>
      </w:r>
      <w:r w:rsidR="00181248">
        <w:rPr>
          <w:snapToGrid w:val="0"/>
          <w:color w:val="000000"/>
        </w:rPr>
        <w:t>197</w:t>
      </w:r>
      <w:r>
        <w:rPr>
          <w:snapToGrid w:val="0"/>
          <w:color w:val="000000"/>
        </w:rPr>
        <w:t>4</w:t>
      </w:r>
    </w:p>
    <w:p w14:paraId="00D46623" w14:textId="77777777" w:rsidR="00F26941" w:rsidRDefault="00F26941" w:rsidP="00F26941">
      <w:pPr>
        <w:widowControl w:val="0"/>
        <w:tabs>
          <w:tab w:val="left" w:pos="2321"/>
        </w:tabs>
        <w:rPr>
          <w:snapToGrid w:val="0"/>
          <w:color w:val="000000"/>
          <w:sz w:val="23"/>
        </w:rPr>
      </w:pPr>
      <w:r>
        <w:rPr>
          <w:snapToGrid w:val="0"/>
          <w:color w:val="000000"/>
        </w:rPr>
        <w:tab/>
        <w:t>E-mail  console</w:t>
      </w:r>
      <w:r w:rsidR="00181248">
        <w:rPr>
          <w:snapToGrid w:val="0"/>
          <w:color w:val="000000"/>
        </w:rPr>
        <w:t>indonesia.genova</w:t>
      </w:r>
      <w:r>
        <w:rPr>
          <w:snapToGrid w:val="0"/>
          <w:color w:val="000000"/>
        </w:rPr>
        <w:t>@</w:t>
      </w:r>
      <w:r w:rsidR="00181248">
        <w:rPr>
          <w:snapToGrid w:val="0"/>
          <w:color w:val="000000"/>
        </w:rPr>
        <w:t>gm</w:t>
      </w:r>
      <w:r>
        <w:rPr>
          <w:snapToGrid w:val="0"/>
          <w:color w:val="000000"/>
        </w:rPr>
        <w:t>a</w:t>
      </w:r>
      <w:r w:rsidR="00181248">
        <w:rPr>
          <w:snapToGrid w:val="0"/>
          <w:color w:val="000000"/>
        </w:rPr>
        <w:t>il</w:t>
      </w:r>
      <w:r>
        <w:rPr>
          <w:snapToGrid w:val="0"/>
          <w:color w:val="000000"/>
        </w:rPr>
        <w:t xml:space="preserve">.com   </w:t>
      </w:r>
    </w:p>
    <w:p w14:paraId="6F5EFC97" w14:textId="77777777" w:rsidR="00F26941" w:rsidRDefault="00F26941" w:rsidP="00F26941">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816A15">
        <w:rPr>
          <w:snapToGrid w:val="0"/>
          <w:color w:val="000000"/>
        </w:rPr>
        <w:t xml:space="preserve">Liguria, Piemonte </w:t>
      </w:r>
    </w:p>
    <w:p w14:paraId="2A0D2FAF" w14:textId="77777777" w:rsidR="00F26941" w:rsidRDefault="00F26941" w:rsidP="00F26941">
      <w:pPr>
        <w:widowControl w:val="0"/>
        <w:tabs>
          <w:tab w:val="left" w:pos="90"/>
        </w:tabs>
        <w:rPr>
          <w:b/>
          <w:snapToGrid w:val="0"/>
          <w:color w:val="000080"/>
          <w:u w:val="single"/>
        </w:rPr>
      </w:pPr>
    </w:p>
    <w:p w14:paraId="56EB1122" w14:textId="77777777" w:rsidR="00F26941" w:rsidRDefault="00F26941" w:rsidP="00F26941">
      <w:pPr>
        <w:widowControl w:val="0"/>
        <w:tabs>
          <w:tab w:val="left" w:pos="90"/>
        </w:tabs>
        <w:rPr>
          <w:snapToGrid w:val="0"/>
          <w:color w:val="000000"/>
        </w:rPr>
      </w:pPr>
      <w:r w:rsidRPr="00CD7F2A">
        <w:rPr>
          <w:snapToGrid w:val="0"/>
          <w:color w:val="000000"/>
        </w:rPr>
        <w:t>Signor</w:t>
      </w:r>
      <w:r>
        <w:rPr>
          <w:snapToGrid w:val="0"/>
          <w:color w:val="000000"/>
        </w:rPr>
        <w:t xml:space="preserve"> </w:t>
      </w:r>
      <w:r w:rsidR="00181248">
        <w:rPr>
          <w:snapToGrid w:val="0"/>
          <w:color w:val="000000"/>
        </w:rPr>
        <w:t>IV</w:t>
      </w:r>
      <w:r>
        <w:rPr>
          <w:snapToGrid w:val="0"/>
          <w:color w:val="000000"/>
        </w:rPr>
        <w:t xml:space="preserve">O </w:t>
      </w:r>
      <w:r w:rsidR="00181248">
        <w:rPr>
          <w:snapToGrid w:val="0"/>
          <w:color w:val="000000"/>
        </w:rPr>
        <w:t>GUIDI, Console Onorario (Exequatur 1</w:t>
      </w:r>
      <w:r>
        <w:rPr>
          <w:snapToGrid w:val="0"/>
          <w:color w:val="000000"/>
        </w:rPr>
        <w:t xml:space="preserve">6 </w:t>
      </w:r>
      <w:r w:rsidR="00181248">
        <w:rPr>
          <w:snapToGrid w:val="0"/>
          <w:color w:val="000000"/>
        </w:rPr>
        <w:t>settembre</w:t>
      </w:r>
      <w:r>
        <w:rPr>
          <w:snapToGrid w:val="0"/>
          <w:color w:val="000000"/>
        </w:rPr>
        <w:t xml:space="preserve"> 20</w:t>
      </w:r>
      <w:r w:rsidR="00D26BD8">
        <w:rPr>
          <w:snapToGrid w:val="0"/>
          <w:color w:val="000000"/>
        </w:rPr>
        <w:t>21</w:t>
      </w:r>
      <w:r>
        <w:rPr>
          <w:snapToGrid w:val="0"/>
          <w:color w:val="000000"/>
        </w:rPr>
        <w:t>)</w:t>
      </w:r>
    </w:p>
    <w:p w14:paraId="12FD26E9" w14:textId="77777777" w:rsidR="00DD1761" w:rsidRDefault="00DD1761">
      <w:pPr>
        <w:widowControl w:val="0"/>
        <w:tabs>
          <w:tab w:val="left" w:pos="90"/>
        </w:tabs>
        <w:rPr>
          <w:b/>
          <w:snapToGrid w:val="0"/>
          <w:color w:val="000080"/>
          <w:sz w:val="16"/>
          <w:szCs w:val="16"/>
          <w:u w:val="single"/>
        </w:rPr>
      </w:pPr>
    </w:p>
    <w:p w14:paraId="14CA7F28" w14:textId="77777777" w:rsidR="007F3B20" w:rsidRDefault="007F3B20" w:rsidP="00517F11">
      <w:pPr>
        <w:widowControl w:val="0"/>
        <w:tabs>
          <w:tab w:val="left" w:pos="90"/>
        </w:tabs>
        <w:rPr>
          <w:b/>
          <w:snapToGrid w:val="0"/>
          <w:color w:val="000080"/>
          <w:sz w:val="16"/>
          <w:szCs w:val="16"/>
          <w:u w:val="single"/>
        </w:rPr>
      </w:pPr>
    </w:p>
    <w:p w14:paraId="377CD216" w14:textId="77777777" w:rsidR="00E845AA" w:rsidRDefault="00E845AA" w:rsidP="00517F11">
      <w:pPr>
        <w:widowControl w:val="0"/>
        <w:tabs>
          <w:tab w:val="left" w:pos="90"/>
        </w:tabs>
        <w:rPr>
          <w:b/>
          <w:snapToGrid w:val="0"/>
          <w:color w:val="000080"/>
          <w:sz w:val="16"/>
          <w:szCs w:val="16"/>
          <w:u w:val="single"/>
        </w:rPr>
      </w:pPr>
    </w:p>
    <w:p w14:paraId="4A946471" w14:textId="77777777" w:rsidR="00E845AA" w:rsidRDefault="00E845AA" w:rsidP="00E845AA">
      <w:pPr>
        <w:widowControl w:val="0"/>
        <w:tabs>
          <w:tab w:val="left" w:pos="90"/>
        </w:tabs>
        <w:rPr>
          <w:b/>
          <w:snapToGrid w:val="0"/>
          <w:color w:val="000080"/>
          <w:sz w:val="26"/>
          <w:u w:val="single"/>
        </w:rPr>
      </w:pPr>
      <w:r>
        <w:rPr>
          <w:b/>
          <w:snapToGrid w:val="0"/>
          <w:color w:val="000080"/>
          <w:u w:val="single"/>
        </w:rPr>
        <w:t>NAPOLI - CONSOLATO ONORARIO</w:t>
      </w:r>
    </w:p>
    <w:p w14:paraId="39DE23B5" w14:textId="77777777" w:rsidR="00E845AA" w:rsidRDefault="00E845AA" w:rsidP="00E845A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Partenope, 14 - 80121 Napoli </w:t>
      </w:r>
    </w:p>
    <w:p w14:paraId="1A0CBCBC" w14:textId="77777777" w:rsidR="00E845AA" w:rsidRDefault="00E845AA" w:rsidP="00E845A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Pr="00E845AA">
        <w:rPr>
          <w:snapToGrid w:val="0"/>
          <w:color w:val="000000"/>
        </w:rPr>
        <w:t>3284593605</w:t>
      </w:r>
    </w:p>
    <w:p w14:paraId="75B133F0" w14:textId="77777777" w:rsidR="00E845AA" w:rsidRPr="00E845AA" w:rsidRDefault="00E845AA" w:rsidP="00E845AA">
      <w:pPr>
        <w:widowControl w:val="0"/>
        <w:tabs>
          <w:tab w:val="left" w:pos="2321"/>
        </w:tabs>
        <w:rPr>
          <w:snapToGrid w:val="0"/>
          <w:color w:val="000000"/>
          <w:sz w:val="23"/>
        </w:rPr>
      </w:pPr>
      <w:r>
        <w:rPr>
          <w:snapToGrid w:val="0"/>
          <w:color w:val="000000"/>
        </w:rPr>
        <w:tab/>
      </w:r>
      <w:r w:rsidRPr="00E845AA">
        <w:rPr>
          <w:snapToGrid w:val="0"/>
          <w:color w:val="000000"/>
        </w:rPr>
        <w:t xml:space="preserve">E-mail </w:t>
      </w:r>
      <w:hyperlink r:id="rId273" w:history="1">
        <w:r w:rsidRPr="00E845AA">
          <w:rPr>
            <w:rStyle w:val="Collegamentoipertestuale"/>
            <w:snapToGrid w:val="0"/>
          </w:rPr>
          <w:t>legale.testa@live.com</w:t>
        </w:r>
      </w:hyperlink>
      <w:r w:rsidRPr="00E845AA">
        <w:rPr>
          <w:snapToGrid w:val="0"/>
          <w:color w:val="000000"/>
        </w:rPr>
        <w:t xml:space="preserve">   </w:t>
      </w:r>
      <w:proofErr w:type="spellStart"/>
      <w:r w:rsidRPr="00E845AA">
        <w:rPr>
          <w:snapToGrid w:val="0"/>
          <w:color w:val="000000"/>
        </w:rPr>
        <w:t>pec</w:t>
      </w:r>
      <w:proofErr w:type="spellEnd"/>
      <w:r w:rsidRPr="00E845AA">
        <w:rPr>
          <w:snapToGrid w:val="0"/>
          <w:color w:val="000000"/>
        </w:rPr>
        <w:t xml:space="preserve">: </w:t>
      </w:r>
      <w:hyperlink r:id="rId274" w:history="1">
        <w:r w:rsidRPr="00451750">
          <w:rPr>
            <w:rStyle w:val="Collegamentoipertestuale"/>
            <w:snapToGrid w:val="0"/>
          </w:rPr>
          <w:t>avv.marcellatesta@pec.it</w:t>
        </w:r>
      </w:hyperlink>
      <w:r>
        <w:rPr>
          <w:snapToGrid w:val="0"/>
          <w:color w:val="000000"/>
        </w:rPr>
        <w:t xml:space="preserve"> </w:t>
      </w:r>
    </w:p>
    <w:p w14:paraId="2A226E82" w14:textId="77777777" w:rsidR="00E845AA" w:rsidRDefault="00E845AA" w:rsidP="00E845A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Calabria, Sicilia, Sardegna</w:t>
      </w:r>
    </w:p>
    <w:p w14:paraId="05F62F7F" w14:textId="77777777" w:rsidR="00E845AA" w:rsidRDefault="00E845AA" w:rsidP="00E845AA">
      <w:pPr>
        <w:widowControl w:val="0"/>
        <w:tabs>
          <w:tab w:val="left" w:pos="90"/>
        </w:tabs>
        <w:rPr>
          <w:snapToGrid w:val="0"/>
          <w:color w:val="000000"/>
          <w:sz w:val="16"/>
          <w:szCs w:val="16"/>
        </w:rPr>
      </w:pPr>
    </w:p>
    <w:p w14:paraId="5088CC70" w14:textId="77777777" w:rsidR="00C21C23" w:rsidRDefault="00C21C23" w:rsidP="00C21C23">
      <w:pPr>
        <w:widowControl w:val="0"/>
        <w:tabs>
          <w:tab w:val="left" w:pos="90"/>
        </w:tabs>
        <w:rPr>
          <w:snapToGrid w:val="0"/>
          <w:color w:val="000000"/>
        </w:rPr>
      </w:pPr>
      <w:r>
        <w:rPr>
          <w:snapToGrid w:val="0"/>
          <w:color w:val="000000"/>
        </w:rPr>
        <w:t>Signora MARCELLA TEST</w:t>
      </w:r>
      <w:r w:rsidR="00390501">
        <w:rPr>
          <w:snapToGrid w:val="0"/>
          <w:color w:val="000000"/>
        </w:rPr>
        <w:t>A, Console Onorario (Exequatur 14 dicembre 2021</w:t>
      </w:r>
      <w:r>
        <w:rPr>
          <w:snapToGrid w:val="0"/>
          <w:color w:val="000000"/>
        </w:rPr>
        <w:t>)</w:t>
      </w:r>
    </w:p>
    <w:p w14:paraId="2B17D276" w14:textId="77777777" w:rsidR="002451CB" w:rsidRDefault="002451CB" w:rsidP="00E845AA">
      <w:pPr>
        <w:widowControl w:val="0"/>
        <w:tabs>
          <w:tab w:val="left" w:pos="90"/>
        </w:tabs>
        <w:rPr>
          <w:snapToGrid w:val="0"/>
          <w:color w:val="000000"/>
          <w:sz w:val="16"/>
          <w:szCs w:val="16"/>
        </w:rPr>
      </w:pPr>
    </w:p>
    <w:p w14:paraId="4BF1B050" w14:textId="77777777" w:rsidR="000D1335" w:rsidRPr="00CD7F2A" w:rsidRDefault="000D1335" w:rsidP="00517F11">
      <w:pPr>
        <w:widowControl w:val="0"/>
        <w:tabs>
          <w:tab w:val="left" w:pos="90"/>
        </w:tabs>
        <w:rPr>
          <w:b/>
          <w:snapToGrid w:val="0"/>
          <w:color w:val="000080"/>
          <w:sz w:val="16"/>
          <w:szCs w:val="16"/>
          <w:u w:val="single"/>
        </w:rPr>
      </w:pPr>
    </w:p>
    <w:p w14:paraId="1205D6CA" w14:textId="77777777" w:rsidR="00CD7F2A" w:rsidRPr="00CD7F2A" w:rsidRDefault="00CD7F2A" w:rsidP="00517F11">
      <w:pPr>
        <w:widowControl w:val="0"/>
        <w:tabs>
          <w:tab w:val="left" w:pos="90"/>
        </w:tabs>
        <w:rPr>
          <w:b/>
          <w:snapToGrid w:val="0"/>
          <w:color w:val="000080"/>
          <w:sz w:val="16"/>
          <w:szCs w:val="16"/>
          <w:u w:val="single"/>
        </w:rPr>
      </w:pPr>
    </w:p>
    <w:p w14:paraId="050DC22D" w14:textId="77777777" w:rsidR="00BB23F4" w:rsidRDefault="00BB23F4" w:rsidP="006C5A80">
      <w:pPr>
        <w:widowControl w:val="0"/>
        <w:tabs>
          <w:tab w:val="left" w:pos="90"/>
          <w:tab w:val="left" w:pos="2321"/>
        </w:tabs>
        <w:spacing w:before="40"/>
        <w:jc w:val="right"/>
        <w:rPr>
          <w:b/>
          <w:snapToGrid w:val="0"/>
          <w:color w:val="000080"/>
          <w:u w:val="single"/>
        </w:rPr>
      </w:pPr>
    </w:p>
    <w:p w14:paraId="7BDEF410" w14:textId="77777777" w:rsidR="004944D8" w:rsidRDefault="006C5A80" w:rsidP="006C5A80">
      <w:pPr>
        <w:widowControl w:val="0"/>
        <w:tabs>
          <w:tab w:val="left" w:pos="90"/>
          <w:tab w:val="left" w:pos="2321"/>
        </w:tabs>
        <w:spacing w:before="40"/>
        <w:jc w:val="right"/>
        <w:rPr>
          <w:b/>
          <w:snapToGrid w:val="0"/>
          <w:color w:val="000000"/>
        </w:rPr>
      </w:pPr>
      <w:r>
        <w:rPr>
          <w:snapToGrid w:val="0"/>
          <w:color w:val="000000"/>
        </w:rPr>
        <w:br w:type="page"/>
      </w:r>
      <w:r w:rsidR="004944D8">
        <w:rPr>
          <w:b/>
          <w:snapToGrid w:val="0"/>
          <w:color w:val="000000"/>
          <w:sz w:val="16"/>
        </w:rPr>
        <w:t>IRAN</w:t>
      </w:r>
    </w:p>
    <w:p w14:paraId="3346011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4176" behindDoc="0" locked="0" layoutInCell="1" allowOverlap="1" wp14:anchorId="2DCECDB0" wp14:editId="71B5A729">
            <wp:simplePos x="0" y="0"/>
            <wp:positionH relativeFrom="column">
              <wp:posOffset>5610225</wp:posOffset>
            </wp:positionH>
            <wp:positionV relativeFrom="paragraph">
              <wp:posOffset>205740</wp:posOffset>
            </wp:positionV>
            <wp:extent cx="831850" cy="467995"/>
            <wp:effectExtent l="19050" t="19050" r="6350" b="8255"/>
            <wp:wrapNone/>
            <wp:docPr id="334"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5"/>
                    <pic:cNvPicPr>
                      <a:picLocks noChangeAspect="1" noChangeArrowheads="1"/>
                    </pic:cNvPicPr>
                  </pic:nvPicPr>
                  <pic:blipFill>
                    <a:blip r:embed="rId275">
                      <a:extLst>
                        <a:ext uri="{28A0092B-C50C-407E-A947-70E740481C1C}">
                          <a14:useLocalDpi xmlns:a14="http://schemas.microsoft.com/office/drawing/2010/main" val="0"/>
                        </a:ext>
                      </a:extLst>
                    </a:blip>
                    <a:srcRect/>
                    <a:stretch>
                      <a:fillRect/>
                    </a:stretch>
                  </pic:blipFill>
                  <pic:spPr bwMode="auto">
                    <a:xfrm>
                      <a:off x="0" y="0"/>
                      <a:ext cx="83185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A4FC84" w14:textId="77777777" w:rsidR="004944D8" w:rsidRDefault="004944D8">
      <w:pPr>
        <w:widowControl w:val="0"/>
        <w:tabs>
          <w:tab w:val="left" w:pos="90"/>
        </w:tabs>
        <w:rPr>
          <w:b/>
          <w:snapToGrid w:val="0"/>
          <w:color w:val="000080"/>
          <w:sz w:val="39"/>
        </w:rPr>
      </w:pPr>
      <w:r>
        <w:rPr>
          <w:b/>
          <w:snapToGrid w:val="0"/>
          <w:color w:val="000080"/>
          <w:sz w:val="32"/>
        </w:rPr>
        <w:t xml:space="preserve">IRAN </w:t>
      </w:r>
    </w:p>
    <w:p w14:paraId="17782507" w14:textId="77777777" w:rsidR="004944D8" w:rsidRDefault="004944D8">
      <w:pPr>
        <w:widowControl w:val="0"/>
        <w:tabs>
          <w:tab w:val="left" w:pos="90"/>
        </w:tabs>
        <w:rPr>
          <w:b/>
          <w:snapToGrid w:val="0"/>
          <w:color w:val="000080"/>
          <w:sz w:val="28"/>
        </w:rPr>
      </w:pPr>
      <w:r>
        <w:rPr>
          <w:b/>
          <w:snapToGrid w:val="0"/>
          <w:color w:val="000080"/>
          <w:sz w:val="22"/>
        </w:rPr>
        <w:t xml:space="preserve">Repubblica Islamica dell' </w:t>
      </w:r>
    </w:p>
    <w:p w14:paraId="7731458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845FB0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febbraio</w:t>
      </w:r>
    </w:p>
    <w:p w14:paraId="6FBD10D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33BF04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Nomentana, 363 - 00162 Roma </w:t>
      </w:r>
    </w:p>
    <w:p w14:paraId="6D7CDA0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0686214478-79-80 - Fax 0686215287  </w:t>
      </w:r>
    </w:p>
    <w:p w14:paraId="69C55EBD" w14:textId="77777777" w:rsidR="00215DEB" w:rsidRDefault="00215DEB">
      <w:pPr>
        <w:widowControl w:val="0"/>
        <w:tabs>
          <w:tab w:val="left" w:pos="2321"/>
        </w:tabs>
        <w:rPr>
          <w:snapToGrid w:val="0"/>
          <w:color w:val="000000"/>
          <w:sz w:val="23"/>
        </w:rPr>
      </w:pPr>
      <w:r>
        <w:rPr>
          <w:snapToGrid w:val="0"/>
          <w:color w:val="000000"/>
        </w:rPr>
        <w:tab/>
        <w:t xml:space="preserve">E-mail  </w:t>
      </w:r>
      <w:r w:rsidR="00BF7648" w:rsidRPr="00BF7648">
        <w:rPr>
          <w:snapToGrid w:val="0"/>
          <w:color w:val="000000"/>
        </w:rPr>
        <w:t>iranconsulate.rom@mfa.gov.ir</w:t>
      </w:r>
    </w:p>
    <w:p w14:paraId="53D05FFC"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BFF32E4" w14:textId="77777777" w:rsidR="00510259" w:rsidRDefault="00510259">
      <w:pPr>
        <w:pStyle w:val="Corpodeltesto2"/>
        <w:spacing w:before="286"/>
      </w:pPr>
    </w:p>
    <w:p w14:paraId="085047B2" w14:textId="77777777" w:rsidR="004944D8" w:rsidRDefault="004944D8">
      <w:pPr>
        <w:widowControl w:val="0"/>
        <w:tabs>
          <w:tab w:val="left" w:pos="90"/>
        </w:tabs>
        <w:rPr>
          <w:b/>
          <w:snapToGrid w:val="0"/>
          <w:color w:val="000080"/>
          <w:u w:val="single"/>
        </w:rPr>
      </w:pPr>
    </w:p>
    <w:p w14:paraId="0ADB3CAD" w14:textId="77777777" w:rsidR="004944D8" w:rsidRDefault="004944D8">
      <w:pPr>
        <w:widowControl w:val="0"/>
        <w:tabs>
          <w:tab w:val="left" w:pos="90"/>
        </w:tabs>
        <w:rPr>
          <w:b/>
          <w:snapToGrid w:val="0"/>
          <w:color w:val="000080"/>
          <w:u w:val="single"/>
        </w:rPr>
      </w:pPr>
    </w:p>
    <w:p w14:paraId="17B3777E"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5AFBCA8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12D49">
        <w:rPr>
          <w:snapToGrid w:val="0"/>
          <w:color w:val="000000"/>
        </w:rPr>
        <w:t>Via Montebianco</w:t>
      </w:r>
      <w:r>
        <w:rPr>
          <w:snapToGrid w:val="0"/>
          <w:color w:val="000000"/>
        </w:rPr>
        <w:t xml:space="preserve">, </w:t>
      </w:r>
      <w:r w:rsidR="00512D49">
        <w:rPr>
          <w:snapToGrid w:val="0"/>
          <w:color w:val="000000"/>
        </w:rPr>
        <w:t>59</w:t>
      </w:r>
      <w:r>
        <w:rPr>
          <w:snapToGrid w:val="0"/>
          <w:color w:val="000000"/>
        </w:rPr>
        <w:t xml:space="preserve"> - 201</w:t>
      </w:r>
      <w:r w:rsidR="00512D49">
        <w:rPr>
          <w:snapToGrid w:val="0"/>
          <w:color w:val="000000"/>
        </w:rPr>
        <w:t>49</w:t>
      </w:r>
      <w:r>
        <w:rPr>
          <w:snapToGrid w:val="0"/>
          <w:color w:val="000000"/>
        </w:rPr>
        <w:t xml:space="preserve"> Milano </w:t>
      </w:r>
    </w:p>
    <w:p w14:paraId="089682C1" w14:textId="77777777" w:rsidR="00512D4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w:t>
      </w:r>
      <w:r w:rsidR="00512D49">
        <w:rPr>
          <w:snapToGrid w:val="0"/>
          <w:color w:val="000000"/>
        </w:rPr>
        <w:t>9</w:t>
      </w:r>
      <w:r>
        <w:rPr>
          <w:snapToGrid w:val="0"/>
          <w:color w:val="000000"/>
        </w:rPr>
        <w:t>65</w:t>
      </w:r>
      <w:r w:rsidR="00512D49">
        <w:rPr>
          <w:snapToGrid w:val="0"/>
          <w:color w:val="000000"/>
        </w:rPr>
        <w:t>8800</w:t>
      </w:r>
      <w:r>
        <w:rPr>
          <w:snapToGrid w:val="0"/>
          <w:color w:val="000000"/>
        </w:rPr>
        <w:t xml:space="preserve"> - Fax 0289</w:t>
      </w:r>
      <w:r w:rsidR="00512D49">
        <w:rPr>
          <w:snapToGrid w:val="0"/>
          <w:color w:val="000000"/>
        </w:rPr>
        <w:t>658847</w:t>
      </w:r>
    </w:p>
    <w:p w14:paraId="1122DF70" w14:textId="77777777" w:rsidR="004944D8" w:rsidRDefault="00512D49">
      <w:pPr>
        <w:widowControl w:val="0"/>
        <w:tabs>
          <w:tab w:val="left" w:pos="2321"/>
        </w:tabs>
        <w:rPr>
          <w:snapToGrid w:val="0"/>
          <w:color w:val="000000"/>
          <w:sz w:val="23"/>
        </w:rPr>
      </w:pPr>
      <w:r>
        <w:rPr>
          <w:snapToGrid w:val="0"/>
          <w:color w:val="000000"/>
        </w:rPr>
        <w:tab/>
        <w:t xml:space="preserve">E-mail  </w:t>
      </w:r>
      <w:hyperlink r:id="rId276" w:history="1">
        <w:r w:rsidR="0017525E" w:rsidRPr="00073CC1">
          <w:rPr>
            <w:rStyle w:val="Collegamentoipertestuale"/>
            <w:snapToGrid w:val="0"/>
            <w:color w:val="000000"/>
            <w:u w:val="none"/>
          </w:rPr>
          <w:t>iranconsulatemilan@yahoo.com</w:t>
        </w:r>
      </w:hyperlink>
      <w:r w:rsidR="0017525E">
        <w:rPr>
          <w:snapToGrid w:val="0"/>
          <w:color w:val="000000"/>
        </w:rPr>
        <w:t xml:space="preserve"> </w:t>
      </w:r>
      <w:r w:rsidR="004944D8">
        <w:rPr>
          <w:snapToGrid w:val="0"/>
          <w:color w:val="000000"/>
        </w:rPr>
        <w:t xml:space="preserve">  </w:t>
      </w:r>
      <w:r w:rsidR="0017525E">
        <w:rPr>
          <w:snapToGrid w:val="0"/>
          <w:color w:val="000000"/>
        </w:rPr>
        <w:t xml:space="preserve"> </w:t>
      </w:r>
      <w:r w:rsidR="0017525E" w:rsidRPr="0017525E">
        <w:rPr>
          <w:sz w:val="22"/>
        </w:rPr>
        <w:t>segr.console@consolatoiran.it</w:t>
      </w:r>
    </w:p>
    <w:p w14:paraId="01E27D7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Valle d'Aosta, Piemonte, Tren</w:t>
      </w:r>
      <w:r w:rsidR="006E5ED0">
        <w:rPr>
          <w:snapToGrid w:val="0"/>
          <w:color w:val="000000"/>
        </w:rPr>
        <w:t xml:space="preserve">tino Alto Adige, Veneto, Friuli </w:t>
      </w:r>
      <w:r>
        <w:rPr>
          <w:snapToGrid w:val="0"/>
          <w:color w:val="000000"/>
        </w:rPr>
        <w:t xml:space="preserve">Venezia </w:t>
      </w:r>
    </w:p>
    <w:p w14:paraId="68F322E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E5ED0">
        <w:rPr>
          <w:snapToGrid w:val="0"/>
          <w:color w:val="000000"/>
        </w:rPr>
        <w:t>Giulia, Emilia Romagna,</w:t>
      </w:r>
      <w:r>
        <w:rPr>
          <w:snapToGrid w:val="0"/>
          <w:color w:val="000000"/>
        </w:rPr>
        <w:t xml:space="preserve"> Toscana, Liguria                    </w:t>
      </w:r>
    </w:p>
    <w:p w14:paraId="528EE35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EB569C2" w14:textId="77777777" w:rsidR="004944D8" w:rsidRDefault="004944D8">
      <w:pPr>
        <w:widowControl w:val="0"/>
        <w:tabs>
          <w:tab w:val="left" w:pos="90"/>
        </w:tabs>
        <w:spacing w:before="32"/>
        <w:rPr>
          <w:snapToGrid w:val="0"/>
          <w:color w:val="000000"/>
        </w:rPr>
      </w:pPr>
    </w:p>
    <w:p w14:paraId="6B39CED6" w14:textId="72AF10BF" w:rsidR="00636982" w:rsidRDefault="0061041D">
      <w:pPr>
        <w:widowControl w:val="0"/>
        <w:tabs>
          <w:tab w:val="left" w:pos="90"/>
        </w:tabs>
      </w:pPr>
      <w:r w:rsidRPr="0061041D">
        <w:t xml:space="preserve">Signor </w:t>
      </w:r>
      <w:r>
        <w:t>KAMAL DEHG</w:t>
      </w:r>
      <w:r w:rsidR="0059187B">
        <w:t>H</w:t>
      </w:r>
      <w:r>
        <w:t>ANI FIROUZ</w:t>
      </w:r>
      <w:r w:rsidR="00383E11">
        <w:t xml:space="preserve"> </w:t>
      </w:r>
      <w:r>
        <w:t>ABADI</w:t>
      </w:r>
      <w:r w:rsidRPr="0061041D">
        <w:t xml:space="preserve">, Console </w:t>
      </w:r>
      <w:r>
        <w:t xml:space="preserve">Generale </w:t>
      </w:r>
      <w:r w:rsidRPr="0061041D">
        <w:t>(</w:t>
      </w:r>
      <w:r>
        <w:t>Exequatur 5 agosto 2025</w:t>
      </w:r>
      <w:r w:rsidRPr="0061041D">
        <w:t>)</w:t>
      </w:r>
    </w:p>
    <w:p w14:paraId="4D894CEF" w14:textId="23F9D692" w:rsidR="00D559EB" w:rsidRDefault="00D559EB">
      <w:pPr>
        <w:widowControl w:val="0"/>
        <w:tabs>
          <w:tab w:val="left" w:pos="90"/>
        </w:tabs>
      </w:pPr>
      <w:r>
        <w:t>Signor ABBAS KHANDAN, Console (11 dicembre 2024)</w:t>
      </w:r>
    </w:p>
    <w:p w14:paraId="42A96373" w14:textId="311FBB77" w:rsidR="00E32D50" w:rsidRDefault="00E32D50">
      <w:pPr>
        <w:widowControl w:val="0"/>
        <w:tabs>
          <w:tab w:val="left" w:pos="90"/>
        </w:tabs>
      </w:pPr>
      <w:r>
        <w:t>Signor ABDOLHOSSEIN SAMAVATI, Console (1 aprile 2025)</w:t>
      </w:r>
    </w:p>
    <w:p w14:paraId="6A3C4EE6" w14:textId="77777777" w:rsidR="0084365C" w:rsidRPr="00FE35D7" w:rsidRDefault="0084365C">
      <w:pPr>
        <w:widowControl w:val="0"/>
        <w:tabs>
          <w:tab w:val="left" w:pos="90"/>
        </w:tabs>
      </w:pPr>
    </w:p>
    <w:p w14:paraId="26ABC4C4" w14:textId="77777777" w:rsidR="004944D8" w:rsidRPr="00C83C80" w:rsidRDefault="004944D8">
      <w:pPr>
        <w:widowControl w:val="0"/>
        <w:tabs>
          <w:tab w:val="left" w:pos="90"/>
        </w:tabs>
        <w:spacing w:before="32"/>
        <w:rPr>
          <w:snapToGrid w:val="0"/>
          <w:color w:val="000000"/>
          <w:sz w:val="26"/>
        </w:rPr>
      </w:pPr>
    </w:p>
    <w:p w14:paraId="26A86CAB" w14:textId="77777777" w:rsidR="004944D8" w:rsidRPr="00C83C80" w:rsidRDefault="004944D8">
      <w:pPr>
        <w:widowControl w:val="0"/>
        <w:tabs>
          <w:tab w:val="left" w:pos="90"/>
        </w:tabs>
        <w:rPr>
          <w:snapToGrid w:val="0"/>
          <w:color w:val="000000"/>
          <w:sz w:val="26"/>
        </w:rPr>
      </w:pPr>
    </w:p>
    <w:p w14:paraId="265DB151" w14:textId="77777777" w:rsidR="004944D8" w:rsidRPr="00C83C80" w:rsidRDefault="004944D8">
      <w:pPr>
        <w:widowControl w:val="0"/>
        <w:tabs>
          <w:tab w:val="left" w:pos="90"/>
        </w:tabs>
        <w:jc w:val="center"/>
        <w:rPr>
          <w:snapToGrid w:val="0"/>
          <w:color w:val="000000"/>
        </w:rPr>
      </w:pPr>
    </w:p>
    <w:p w14:paraId="7368380E" w14:textId="77777777" w:rsidR="004944D8" w:rsidRPr="00C83C80" w:rsidRDefault="004944D8">
      <w:pPr>
        <w:widowControl w:val="0"/>
        <w:tabs>
          <w:tab w:val="left" w:pos="90"/>
        </w:tabs>
        <w:jc w:val="center"/>
        <w:rPr>
          <w:snapToGrid w:val="0"/>
          <w:color w:val="000000"/>
        </w:rPr>
      </w:pPr>
    </w:p>
    <w:p w14:paraId="003B63CE" w14:textId="77777777" w:rsidR="004944D8" w:rsidRPr="00C83C80" w:rsidRDefault="004944D8">
      <w:pPr>
        <w:widowControl w:val="0"/>
        <w:tabs>
          <w:tab w:val="left" w:pos="90"/>
        </w:tabs>
        <w:jc w:val="center"/>
        <w:rPr>
          <w:snapToGrid w:val="0"/>
          <w:color w:val="000000"/>
        </w:rPr>
      </w:pPr>
    </w:p>
    <w:p w14:paraId="01708CEA" w14:textId="77777777" w:rsidR="004944D8" w:rsidRPr="00C83C80" w:rsidRDefault="004944D8">
      <w:pPr>
        <w:widowControl w:val="0"/>
        <w:tabs>
          <w:tab w:val="left" w:pos="90"/>
        </w:tabs>
        <w:jc w:val="center"/>
        <w:rPr>
          <w:snapToGrid w:val="0"/>
          <w:color w:val="000000"/>
        </w:rPr>
      </w:pPr>
    </w:p>
    <w:p w14:paraId="55DA8D87" w14:textId="77777777" w:rsidR="004944D8" w:rsidRPr="00C83C80" w:rsidRDefault="004944D8">
      <w:pPr>
        <w:widowControl w:val="0"/>
        <w:tabs>
          <w:tab w:val="left" w:pos="90"/>
        </w:tabs>
        <w:jc w:val="center"/>
        <w:rPr>
          <w:snapToGrid w:val="0"/>
          <w:color w:val="000000"/>
        </w:rPr>
      </w:pPr>
    </w:p>
    <w:p w14:paraId="3C7455D0" w14:textId="77777777" w:rsidR="004944D8" w:rsidRPr="00C83C80" w:rsidRDefault="004944D8">
      <w:pPr>
        <w:widowControl w:val="0"/>
        <w:tabs>
          <w:tab w:val="left" w:pos="90"/>
        </w:tabs>
        <w:jc w:val="center"/>
        <w:rPr>
          <w:snapToGrid w:val="0"/>
          <w:color w:val="000000"/>
        </w:rPr>
      </w:pPr>
    </w:p>
    <w:p w14:paraId="560CDC96" w14:textId="77777777" w:rsidR="004944D8" w:rsidRPr="00C83C80" w:rsidRDefault="004944D8">
      <w:pPr>
        <w:widowControl w:val="0"/>
        <w:tabs>
          <w:tab w:val="left" w:pos="90"/>
        </w:tabs>
        <w:jc w:val="center"/>
        <w:rPr>
          <w:snapToGrid w:val="0"/>
          <w:color w:val="000000"/>
        </w:rPr>
      </w:pPr>
    </w:p>
    <w:p w14:paraId="46774008" w14:textId="77777777" w:rsidR="004944D8" w:rsidRPr="00C83C80" w:rsidRDefault="004944D8">
      <w:pPr>
        <w:widowControl w:val="0"/>
        <w:tabs>
          <w:tab w:val="left" w:pos="90"/>
        </w:tabs>
        <w:jc w:val="center"/>
        <w:rPr>
          <w:snapToGrid w:val="0"/>
          <w:color w:val="000000"/>
        </w:rPr>
      </w:pPr>
    </w:p>
    <w:p w14:paraId="67E04F11" w14:textId="77777777" w:rsidR="004944D8" w:rsidRPr="00C83C80" w:rsidRDefault="004944D8">
      <w:pPr>
        <w:widowControl w:val="0"/>
        <w:tabs>
          <w:tab w:val="left" w:pos="90"/>
        </w:tabs>
        <w:jc w:val="center"/>
        <w:rPr>
          <w:snapToGrid w:val="0"/>
          <w:color w:val="000000"/>
        </w:rPr>
      </w:pPr>
    </w:p>
    <w:p w14:paraId="2346290D" w14:textId="77777777" w:rsidR="004944D8" w:rsidRPr="00C83C80" w:rsidRDefault="004944D8">
      <w:pPr>
        <w:widowControl w:val="0"/>
        <w:tabs>
          <w:tab w:val="left" w:pos="90"/>
        </w:tabs>
        <w:jc w:val="center"/>
        <w:rPr>
          <w:snapToGrid w:val="0"/>
          <w:color w:val="000000"/>
        </w:rPr>
      </w:pPr>
    </w:p>
    <w:p w14:paraId="55A1A473" w14:textId="77777777" w:rsidR="004944D8" w:rsidRPr="00C83C80" w:rsidRDefault="004944D8">
      <w:pPr>
        <w:widowControl w:val="0"/>
        <w:tabs>
          <w:tab w:val="left" w:pos="90"/>
        </w:tabs>
        <w:jc w:val="center"/>
        <w:rPr>
          <w:snapToGrid w:val="0"/>
          <w:color w:val="000000"/>
        </w:rPr>
      </w:pPr>
    </w:p>
    <w:p w14:paraId="352EA99E" w14:textId="77777777" w:rsidR="004944D8" w:rsidRPr="00C83C80" w:rsidRDefault="004944D8">
      <w:pPr>
        <w:widowControl w:val="0"/>
        <w:tabs>
          <w:tab w:val="left" w:pos="90"/>
        </w:tabs>
        <w:jc w:val="center"/>
        <w:rPr>
          <w:snapToGrid w:val="0"/>
          <w:color w:val="000000"/>
        </w:rPr>
      </w:pPr>
    </w:p>
    <w:p w14:paraId="5A2DE412" w14:textId="77777777" w:rsidR="004944D8" w:rsidRPr="00C83C80" w:rsidRDefault="004944D8">
      <w:pPr>
        <w:widowControl w:val="0"/>
        <w:tabs>
          <w:tab w:val="left" w:pos="90"/>
        </w:tabs>
        <w:jc w:val="center"/>
        <w:rPr>
          <w:snapToGrid w:val="0"/>
          <w:color w:val="000000"/>
        </w:rPr>
      </w:pPr>
    </w:p>
    <w:p w14:paraId="2D935FEE" w14:textId="77777777" w:rsidR="004944D8" w:rsidRPr="00C83C80" w:rsidRDefault="004944D8">
      <w:pPr>
        <w:widowControl w:val="0"/>
        <w:tabs>
          <w:tab w:val="left" w:pos="90"/>
        </w:tabs>
        <w:jc w:val="center"/>
        <w:rPr>
          <w:snapToGrid w:val="0"/>
          <w:color w:val="000000"/>
        </w:rPr>
      </w:pPr>
    </w:p>
    <w:p w14:paraId="09D3FBB1" w14:textId="77777777" w:rsidR="004944D8" w:rsidRPr="00C83C80" w:rsidRDefault="004944D8">
      <w:pPr>
        <w:widowControl w:val="0"/>
        <w:tabs>
          <w:tab w:val="left" w:pos="90"/>
        </w:tabs>
        <w:jc w:val="center"/>
        <w:rPr>
          <w:snapToGrid w:val="0"/>
          <w:color w:val="000000"/>
        </w:rPr>
      </w:pPr>
    </w:p>
    <w:p w14:paraId="246B5AB1" w14:textId="77777777" w:rsidR="004944D8" w:rsidRPr="00C83C80" w:rsidRDefault="004944D8">
      <w:pPr>
        <w:widowControl w:val="0"/>
        <w:tabs>
          <w:tab w:val="left" w:pos="90"/>
        </w:tabs>
        <w:jc w:val="center"/>
        <w:rPr>
          <w:snapToGrid w:val="0"/>
          <w:color w:val="000000"/>
        </w:rPr>
      </w:pPr>
    </w:p>
    <w:p w14:paraId="45830447" w14:textId="77777777" w:rsidR="004944D8" w:rsidRPr="00C83C80" w:rsidRDefault="004944D8">
      <w:pPr>
        <w:widowControl w:val="0"/>
        <w:tabs>
          <w:tab w:val="left" w:pos="90"/>
        </w:tabs>
        <w:jc w:val="center"/>
        <w:rPr>
          <w:snapToGrid w:val="0"/>
          <w:color w:val="000000"/>
        </w:rPr>
      </w:pPr>
    </w:p>
    <w:p w14:paraId="4E47F8AD" w14:textId="77777777" w:rsidR="004944D8" w:rsidRPr="00C83C80" w:rsidRDefault="004944D8">
      <w:pPr>
        <w:widowControl w:val="0"/>
        <w:tabs>
          <w:tab w:val="left" w:pos="90"/>
        </w:tabs>
        <w:jc w:val="center"/>
        <w:rPr>
          <w:snapToGrid w:val="0"/>
          <w:color w:val="000000"/>
        </w:rPr>
      </w:pPr>
    </w:p>
    <w:p w14:paraId="3A1BD95E" w14:textId="77777777" w:rsidR="004944D8" w:rsidRDefault="004944D8">
      <w:pPr>
        <w:widowControl w:val="0"/>
        <w:tabs>
          <w:tab w:val="left" w:pos="90"/>
        </w:tabs>
        <w:jc w:val="right"/>
        <w:rPr>
          <w:b/>
          <w:snapToGrid w:val="0"/>
          <w:color w:val="000000"/>
        </w:rPr>
      </w:pPr>
      <w:r w:rsidRPr="00C83C80">
        <w:rPr>
          <w:rFonts w:ascii="MS Sans Serif" w:hAnsi="MS Sans Serif"/>
          <w:snapToGrid w:val="0"/>
          <w:sz w:val="24"/>
        </w:rPr>
        <w:br w:type="page"/>
      </w:r>
      <w:r>
        <w:rPr>
          <w:b/>
          <w:snapToGrid w:val="0"/>
          <w:color w:val="000000"/>
          <w:sz w:val="16"/>
        </w:rPr>
        <w:t>IRLANDA</w:t>
      </w:r>
    </w:p>
    <w:p w14:paraId="596EC0C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6880" behindDoc="0" locked="0" layoutInCell="0" allowOverlap="1" wp14:anchorId="60DAC202" wp14:editId="4351B924">
            <wp:simplePos x="0" y="0"/>
            <wp:positionH relativeFrom="column">
              <wp:posOffset>5558155</wp:posOffset>
            </wp:positionH>
            <wp:positionV relativeFrom="paragraph">
              <wp:posOffset>168910</wp:posOffset>
            </wp:positionV>
            <wp:extent cx="932180" cy="466090"/>
            <wp:effectExtent l="19050" t="19050" r="1270" b="0"/>
            <wp:wrapNone/>
            <wp:docPr id="333" name="Immagin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6"/>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932180" cy="4660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8E6F6D4" w14:textId="77777777" w:rsidR="004944D8" w:rsidRDefault="004944D8">
      <w:pPr>
        <w:widowControl w:val="0"/>
        <w:tabs>
          <w:tab w:val="left" w:pos="90"/>
        </w:tabs>
        <w:rPr>
          <w:b/>
          <w:snapToGrid w:val="0"/>
          <w:color w:val="000080"/>
          <w:sz w:val="39"/>
        </w:rPr>
      </w:pPr>
      <w:r>
        <w:rPr>
          <w:b/>
          <w:snapToGrid w:val="0"/>
          <w:color w:val="000080"/>
          <w:sz w:val="32"/>
        </w:rPr>
        <w:t xml:space="preserve">IRLANDA </w:t>
      </w:r>
    </w:p>
    <w:p w14:paraId="1F97D6A5"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1F123130"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marzo</w:t>
      </w:r>
    </w:p>
    <w:p w14:paraId="17F5CF9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C297C7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B4C77">
        <w:rPr>
          <w:snapToGrid w:val="0"/>
          <w:color w:val="000000"/>
        </w:rPr>
        <w:t>(Villa Spada) Via Giacomo Medici</w:t>
      </w:r>
      <w:r>
        <w:rPr>
          <w:snapToGrid w:val="0"/>
          <w:color w:val="000000"/>
        </w:rPr>
        <w:t xml:space="preserve">, </w:t>
      </w:r>
      <w:r w:rsidR="000B4C77">
        <w:rPr>
          <w:snapToGrid w:val="0"/>
          <w:color w:val="000000"/>
        </w:rPr>
        <w:t>1</w:t>
      </w:r>
      <w:r>
        <w:rPr>
          <w:snapToGrid w:val="0"/>
          <w:color w:val="000000"/>
        </w:rPr>
        <w:t xml:space="preserve"> - 001</w:t>
      </w:r>
      <w:r w:rsidR="000B4C77">
        <w:rPr>
          <w:snapToGrid w:val="0"/>
          <w:color w:val="000000"/>
        </w:rPr>
        <w:t>53</w:t>
      </w:r>
      <w:r>
        <w:rPr>
          <w:snapToGrid w:val="0"/>
          <w:color w:val="000000"/>
        </w:rPr>
        <w:t xml:space="preserve"> Roma </w:t>
      </w:r>
    </w:p>
    <w:p w14:paraId="6E98CC4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066979121 - Fax 0669791231 </w:t>
      </w:r>
    </w:p>
    <w:p w14:paraId="76E2957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DF6B57">
        <w:rPr>
          <w:snapToGrid w:val="0"/>
          <w:color w:val="000000"/>
        </w:rPr>
        <w:t>E-mail romeembassy@dfa.ie</w:t>
      </w:r>
    </w:p>
    <w:p w14:paraId="6D8CDADB" w14:textId="77777777" w:rsidR="004944D8" w:rsidRDefault="004944D8" w:rsidP="007E225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7E225C">
        <w:rPr>
          <w:snapToGrid w:val="0"/>
          <w:color w:val="000000"/>
        </w:rPr>
        <w:t>torio della Repubblica Italiana.</w:t>
      </w:r>
    </w:p>
    <w:p w14:paraId="4FB501AA" w14:textId="77777777" w:rsidR="004944D8" w:rsidRDefault="004944D8">
      <w:pPr>
        <w:widowControl w:val="0"/>
        <w:tabs>
          <w:tab w:val="left" w:pos="90"/>
        </w:tabs>
        <w:rPr>
          <w:b/>
          <w:snapToGrid w:val="0"/>
          <w:color w:val="000080"/>
          <w:u w:val="single"/>
        </w:rPr>
      </w:pPr>
    </w:p>
    <w:p w14:paraId="6E0DA535" w14:textId="77777777" w:rsidR="004944D8" w:rsidRDefault="004944D8">
      <w:pPr>
        <w:widowControl w:val="0"/>
        <w:tabs>
          <w:tab w:val="left" w:pos="90"/>
        </w:tabs>
        <w:rPr>
          <w:b/>
          <w:snapToGrid w:val="0"/>
          <w:color w:val="000080"/>
          <w:u w:val="single"/>
        </w:rPr>
      </w:pPr>
    </w:p>
    <w:p w14:paraId="1C87C2EA" w14:textId="77777777" w:rsidR="00F36FA1" w:rsidRDefault="00F36FA1" w:rsidP="00F36FA1">
      <w:pPr>
        <w:widowControl w:val="0"/>
        <w:tabs>
          <w:tab w:val="left" w:pos="90"/>
        </w:tabs>
        <w:rPr>
          <w:b/>
          <w:snapToGrid w:val="0"/>
          <w:color w:val="000080"/>
          <w:sz w:val="26"/>
          <w:u w:val="single"/>
        </w:rPr>
      </w:pPr>
      <w:r>
        <w:rPr>
          <w:b/>
          <w:snapToGrid w:val="0"/>
          <w:color w:val="000080"/>
          <w:u w:val="single"/>
        </w:rPr>
        <w:t xml:space="preserve">MILANO - CONSOLATO GENERALE </w:t>
      </w:r>
    </w:p>
    <w:p w14:paraId="1F4D4AC6" w14:textId="77777777" w:rsidR="00F36FA1" w:rsidRDefault="00F36FA1" w:rsidP="00F36FA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w:t>
      </w:r>
      <w:proofErr w:type="spellStart"/>
      <w:r>
        <w:rPr>
          <w:snapToGrid w:val="0"/>
          <w:color w:val="000000"/>
        </w:rPr>
        <w:t>Spaces</w:t>
      </w:r>
      <w:proofErr w:type="spellEnd"/>
      <w:r>
        <w:rPr>
          <w:snapToGrid w:val="0"/>
          <w:color w:val="000000"/>
        </w:rPr>
        <w:t xml:space="preserve"> Isola” – via Pola, 11 – IV piano - 20124 Milano </w:t>
      </w:r>
    </w:p>
    <w:p w14:paraId="733A5782" w14:textId="77777777" w:rsidR="00F36FA1" w:rsidRDefault="00F36FA1" w:rsidP="00F36FA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203BFE4E" w14:textId="77777777" w:rsidR="00F36FA1" w:rsidRDefault="00F36FA1" w:rsidP="00F36FA1">
      <w:pPr>
        <w:widowControl w:val="0"/>
        <w:tabs>
          <w:tab w:val="left" w:pos="2321"/>
        </w:tabs>
        <w:rPr>
          <w:snapToGrid w:val="0"/>
          <w:color w:val="000000"/>
          <w:sz w:val="23"/>
        </w:rPr>
      </w:pPr>
      <w:r>
        <w:rPr>
          <w:snapToGrid w:val="0"/>
          <w:color w:val="000000"/>
        </w:rPr>
        <w:tab/>
        <w:t xml:space="preserve">E-mail </w:t>
      </w:r>
    </w:p>
    <w:p w14:paraId="3897B55A" w14:textId="77777777" w:rsidR="00F36FA1" w:rsidRDefault="00F36FA1" w:rsidP="00F36FA1">
      <w:pPr>
        <w:widowControl w:val="0"/>
        <w:tabs>
          <w:tab w:val="left" w:pos="2268"/>
        </w:tabs>
        <w:spacing w:before="40"/>
        <w:ind w:left="2410" w:hanging="2410"/>
        <w:jc w:val="both"/>
        <w:rPr>
          <w:snapToGrid w:val="0"/>
          <w:color w:val="000000"/>
          <w:sz w:val="23"/>
        </w:rPr>
      </w:pPr>
      <w:r>
        <w:rPr>
          <w:b/>
          <w:snapToGrid w:val="0"/>
          <w:color w:val="000000"/>
        </w:rPr>
        <w:t>Circoscrizione</w:t>
      </w:r>
      <w:r>
        <w:rPr>
          <w:rFonts w:ascii="MS Sans Serif" w:hAnsi="MS Sans Serif"/>
          <w:snapToGrid w:val="0"/>
          <w:sz w:val="24"/>
        </w:rPr>
        <w:tab/>
        <w:t xml:space="preserve"> </w:t>
      </w:r>
      <w:r>
        <w:rPr>
          <w:snapToGrid w:val="0"/>
          <w:color w:val="000000"/>
        </w:rPr>
        <w:t xml:space="preserve">Emilia Romagna, Friuli Venezia Giulia, Liguria, </w:t>
      </w:r>
      <w:r w:rsidRPr="00F36FA1">
        <w:rPr>
          <w:snapToGrid w:val="0"/>
          <w:color w:val="000000"/>
        </w:rPr>
        <w:t xml:space="preserve">Lombardia, Piemonte, </w:t>
      </w:r>
      <w:r>
        <w:rPr>
          <w:snapToGrid w:val="0"/>
          <w:color w:val="000000"/>
        </w:rPr>
        <w:t>Trentino Alto Adige, Valle d'Aosta, Veneto</w:t>
      </w:r>
    </w:p>
    <w:p w14:paraId="2F150E52" w14:textId="77777777" w:rsidR="00F36FA1" w:rsidRDefault="00F36FA1" w:rsidP="00F36FA1">
      <w:pPr>
        <w:widowControl w:val="0"/>
        <w:tabs>
          <w:tab w:val="left" w:pos="90"/>
        </w:tabs>
        <w:jc w:val="center"/>
        <w:rPr>
          <w:snapToGrid w:val="0"/>
          <w:color w:val="000000"/>
        </w:rPr>
      </w:pPr>
    </w:p>
    <w:p w14:paraId="55D32459" w14:textId="67FA3ECA" w:rsidR="00F36FA1" w:rsidRDefault="00F36FA1" w:rsidP="00F36FA1">
      <w:pPr>
        <w:widowControl w:val="0"/>
        <w:tabs>
          <w:tab w:val="left" w:pos="90"/>
        </w:tabs>
        <w:rPr>
          <w:snapToGrid w:val="0"/>
          <w:color w:val="000000"/>
        </w:rPr>
      </w:pPr>
      <w:r>
        <w:rPr>
          <w:snapToGrid w:val="0"/>
          <w:color w:val="000000"/>
        </w:rPr>
        <w:t xml:space="preserve">Sig.ra MARIA SHEEHY, Console Generale (Exequatur </w:t>
      </w:r>
      <w:r w:rsidR="0066291F">
        <w:rPr>
          <w:snapToGrid w:val="0"/>
          <w:color w:val="000000"/>
        </w:rPr>
        <w:t>1° luglio</w:t>
      </w:r>
      <w:r>
        <w:rPr>
          <w:snapToGrid w:val="0"/>
          <w:color w:val="000000"/>
        </w:rPr>
        <w:t xml:space="preserve"> 2024)</w:t>
      </w:r>
    </w:p>
    <w:p w14:paraId="0647AC92" w14:textId="5739B5E6" w:rsidR="007364C2" w:rsidRPr="007364C2" w:rsidRDefault="007364C2" w:rsidP="00F36FA1">
      <w:pPr>
        <w:widowControl w:val="0"/>
        <w:tabs>
          <w:tab w:val="left" w:pos="90"/>
        </w:tabs>
        <w:rPr>
          <w:snapToGrid w:val="0"/>
          <w:color w:val="000000"/>
        </w:rPr>
      </w:pPr>
      <w:r w:rsidRPr="007364C2">
        <w:rPr>
          <w:snapToGrid w:val="0"/>
          <w:color w:val="000000"/>
        </w:rPr>
        <w:t xml:space="preserve">Signor FRANK BRADLEY, Console Generale Aggiunto </w:t>
      </w:r>
      <w:r>
        <w:rPr>
          <w:snapToGrid w:val="0"/>
          <w:color w:val="000000"/>
        </w:rPr>
        <w:t>(9 settembre 2024)</w:t>
      </w:r>
    </w:p>
    <w:p w14:paraId="20264BE4" w14:textId="77777777" w:rsidR="00F36FA1" w:rsidRPr="007364C2" w:rsidRDefault="00F36FA1" w:rsidP="00F36FA1">
      <w:pPr>
        <w:widowControl w:val="0"/>
        <w:tabs>
          <w:tab w:val="left" w:pos="90"/>
        </w:tabs>
        <w:rPr>
          <w:snapToGrid w:val="0"/>
          <w:color w:val="000000"/>
        </w:rPr>
      </w:pPr>
    </w:p>
    <w:p w14:paraId="783A3055" w14:textId="77777777" w:rsidR="00F36FA1" w:rsidRPr="007364C2" w:rsidRDefault="00F36FA1" w:rsidP="00F36FA1">
      <w:pPr>
        <w:widowControl w:val="0"/>
        <w:tabs>
          <w:tab w:val="left" w:pos="90"/>
        </w:tabs>
        <w:jc w:val="center"/>
        <w:rPr>
          <w:snapToGrid w:val="0"/>
          <w:color w:val="000000"/>
        </w:rPr>
      </w:pPr>
    </w:p>
    <w:p w14:paraId="6B5D2A28" w14:textId="77777777" w:rsidR="004944D8" w:rsidRPr="007364C2" w:rsidRDefault="004944D8">
      <w:pPr>
        <w:widowControl w:val="0"/>
        <w:tabs>
          <w:tab w:val="left" w:pos="90"/>
        </w:tabs>
        <w:jc w:val="center"/>
        <w:rPr>
          <w:snapToGrid w:val="0"/>
          <w:color w:val="000000"/>
        </w:rPr>
      </w:pPr>
    </w:p>
    <w:p w14:paraId="70273558" w14:textId="77777777" w:rsidR="004944D8" w:rsidRPr="007364C2" w:rsidRDefault="004944D8">
      <w:pPr>
        <w:widowControl w:val="0"/>
        <w:tabs>
          <w:tab w:val="left" w:pos="90"/>
        </w:tabs>
        <w:jc w:val="center"/>
        <w:rPr>
          <w:snapToGrid w:val="0"/>
          <w:color w:val="000000"/>
        </w:rPr>
      </w:pPr>
    </w:p>
    <w:p w14:paraId="2B3651B4" w14:textId="77777777" w:rsidR="004944D8" w:rsidRPr="007364C2" w:rsidRDefault="004944D8">
      <w:pPr>
        <w:widowControl w:val="0"/>
        <w:tabs>
          <w:tab w:val="left" w:pos="90"/>
        </w:tabs>
        <w:jc w:val="center"/>
        <w:rPr>
          <w:snapToGrid w:val="0"/>
          <w:color w:val="000000"/>
        </w:rPr>
      </w:pPr>
    </w:p>
    <w:p w14:paraId="5DE92D0C" w14:textId="77777777" w:rsidR="004944D8" w:rsidRPr="007364C2" w:rsidRDefault="004944D8">
      <w:pPr>
        <w:widowControl w:val="0"/>
        <w:tabs>
          <w:tab w:val="left" w:pos="90"/>
        </w:tabs>
        <w:jc w:val="center"/>
        <w:rPr>
          <w:snapToGrid w:val="0"/>
          <w:color w:val="000000"/>
        </w:rPr>
      </w:pPr>
    </w:p>
    <w:p w14:paraId="55720A36" w14:textId="77777777" w:rsidR="004944D8" w:rsidRPr="007364C2" w:rsidRDefault="004944D8">
      <w:pPr>
        <w:widowControl w:val="0"/>
        <w:tabs>
          <w:tab w:val="left" w:pos="90"/>
        </w:tabs>
        <w:jc w:val="center"/>
        <w:rPr>
          <w:snapToGrid w:val="0"/>
          <w:color w:val="000000"/>
        </w:rPr>
      </w:pPr>
    </w:p>
    <w:p w14:paraId="12FEA631" w14:textId="77777777" w:rsidR="004944D8" w:rsidRPr="007364C2" w:rsidRDefault="004944D8">
      <w:pPr>
        <w:widowControl w:val="0"/>
        <w:tabs>
          <w:tab w:val="left" w:pos="90"/>
        </w:tabs>
        <w:jc w:val="center"/>
        <w:rPr>
          <w:snapToGrid w:val="0"/>
          <w:color w:val="000000"/>
        </w:rPr>
      </w:pPr>
    </w:p>
    <w:p w14:paraId="4E3A60D8" w14:textId="77777777" w:rsidR="004944D8" w:rsidRPr="007364C2" w:rsidRDefault="004944D8">
      <w:pPr>
        <w:widowControl w:val="0"/>
        <w:tabs>
          <w:tab w:val="left" w:pos="90"/>
        </w:tabs>
        <w:jc w:val="center"/>
        <w:rPr>
          <w:snapToGrid w:val="0"/>
          <w:color w:val="000000"/>
        </w:rPr>
      </w:pPr>
    </w:p>
    <w:p w14:paraId="30A21D67" w14:textId="77777777" w:rsidR="004944D8" w:rsidRPr="007364C2" w:rsidRDefault="004944D8">
      <w:pPr>
        <w:widowControl w:val="0"/>
        <w:tabs>
          <w:tab w:val="left" w:pos="90"/>
        </w:tabs>
        <w:jc w:val="center"/>
        <w:rPr>
          <w:snapToGrid w:val="0"/>
          <w:color w:val="000000"/>
        </w:rPr>
      </w:pPr>
    </w:p>
    <w:p w14:paraId="564ED793" w14:textId="77777777" w:rsidR="004944D8" w:rsidRPr="007364C2" w:rsidRDefault="004944D8">
      <w:pPr>
        <w:widowControl w:val="0"/>
        <w:tabs>
          <w:tab w:val="left" w:pos="90"/>
        </w:tabs>
        <w:jc w:val="center"/>
        <w:rPr>
          <w:snapToGrid w:val="0"/>
          <w:color w:val="000000"/>
        </w:rPr>
      </w:pPr>
    </w:p>
    <w:p w14:paraId="29B11678" w14:textId="77777777" w:rsidR="004944D8" w:rsidRPr="007364C2" w:rsidRDefault="004944D8">
      <w:pPr>
        <w:widowControl w:val="0"/>
        <w:tabs>
          <w:tab w:val="left" w:pos="90"/>
        </w:tabs>
        <w:jc w:val="center"/>
        <w:rPr>
          <w:snapToGrid w:val="0"/>
          <w:color w:val="000000"/>
        </w:rPr>
      </w:pPr>
    </w:p>
    <w:p w14:paraId="09B7BAEF" w14:textId="77777777" w:rsidR="004944D8" w:rsidRDefault="004944D8">
      <w:pPr>
        <w:widowControl w:val="0"/>
        <w:tabs>
          <w:tab w:val="left" w:pos="90"/>
        </w:tabs>
        <w:jc w:val="right"/>
        <w:rPr>
          <w:b/>
          <w:snapToGrid w:val="0"/>
          <w:color w:val="000000"/>
        </w:rPr>
      </w:pPr>
      <w:r w:rsidRPr="007364C2">
        <w:rPr>
          <w:rFonts w:ascii="MS Sans Serif" w:hAnsi="MS Sans Serif"/>
          <w:snapToGrid w:val="0"/>
          <w:sz w:val="24"/>
        </w:rPr>
        <w:br w:type="page"/>
      </w:r>
      <w:r>
        <w:rPr>
          <w:b/>
          <w:snapToGrid w:val="0"/>
          <w:color w:val="000000"/>
          <w:sz w:val="16"/>
        </w:rPr>
        <w:t>ISLANDA</w:t>
      </w:r>
    </w:p>
    <w:p w14:paraId="688B254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5200" behindDoc="0" locked="0" layoutInCell="0" allowOverlap="1" wp14:anchorId="313881EE" wp14:editId="5FDD57DB">
            <wp:simplePos x="0" y="0"/>
            <wp:positionH relativeFrom="column">
              <wp:posOffset>5709920</wp:posOffset>
            </wp:positionH>
            <wp:positionV relativeFrom="paragraph">
              <wp:posOffset>158115</wp:posOffset>
            </wp:positionV>
            <wp:extent cx="781050" cy="468630"/>
            <wp:effectExtent l="19050" t="19050" r="0" b="7620"/>
            <wp:wrapNone/>
            <wp:docPr id="332" name="Immagin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7"/>
                    <pic:cNvPicPr>
                      <a:picLocks noChangeAspect="1" noChangeArrowheads="1"/>
                    </pic:cNvPicPr>
                  </pic:nvPicPr>
                  <pic:blipFill>
                    <a:blip r:embed="rId278">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D223FC8" w14:textId="77777777" w:rsidR="004944D8" w:rsidRDefault="004944D8">
      <w:pPr>
        <w:widowControl w:val="0"/>
        <w:tabs>
          <w:tab w:val="left" w:pos="90"/>
        </w:tabs>
        <w:rPr>
          <w:b/>
          <w:snapToGrid w:val="0"/>
          <w:color w:val="000080"/>
          <w:sz w:val="39"/>
        </w:rPr>
      </w:pPr>
      <w:r>
        <w:rPr>
          <w:b/>
          <w:snapToGrid w:val="0"/>
          <w:color w:val="000080"/>
          <w:sz w:val="32"/>
        </w:rPr>
        <w:t xml:space="preserve">ISLANDA </w:t>
      </w:r>
    </w:p>
    <w:p w14:paraId="65F5A276"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1B667BA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5A2C05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giugno</w:t>
      </w:r>
    </w:p>
    <w:p w14:paraId="0FBA6B9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GENERALE ONORARIO   </w:t>
      </w:r>
    </w:p>
    <w:p w14:paraId="7DBDE4A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102B1">
        <w:rPr>
          <w:snapToGrid w:val="0"/>
          <w:color w:val="000000"/>
        </w:rPr>
        <w:t>Salita alla Spianata di Castelletto</w:t>
      </w:r>
      <w:r>
        <w:rPr>
          <w:snapToGrid w:val="0"/>
          <w:color w:val="000000"/>
        </w:rPr>
        <w:t xml:space="preserve">, </w:t>
      </w:r>
      <w:r w:rsidR="00A102B1">
        <w:rPr>
          <w:snapToGrid w:val="0"/>
          <w:color w:val="000000"/>
        </w:rPr>
        <w:t>9 - 16124</w:t>
      </w:r>
      <w:r>
        <w:rPr>
          <w:snapToGrid w:val="0"/>
          <w:color w:val="000000"/>
        </w:rPr>
        <w:t xml:space="preserve"> Genova </w:t>
      </w:r>
    </w:p>
    <w:p w14:paraId="78F9DD57" w14:textId="77777777" w:rsidR="00A102B1"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0102</w:t>
      </w:r>
      <w:r w:rsidR="00A102B1">
        <w:rPr>
          <w:snapToGrid w:val="0"/>
          <w:color w:val="000000"/>
        </w:rPr>
        <w:t>477157</w:t>
      </w:r>
      <w:r>
        <w:rPr>
          <w:snapToGrid w:val="0"/>
          <w:color w:val="000000"/>
        </w:rPr>
        <w:t xml:space="preserve"> - Fax 010583444</w:t>
      </w:r>
    </w:p>
    <w:p w14:paraId="24AD4A6B" w14:textId="77777777" w:rsidR="004944D8" w:rsidRDefault="00A102B1">
      <w:pPr>
        <w:widowControl w:val="0"/>
        <w:tabs>
          <w:tab w:val="left" w:pos="2321"/>
        </w:tabs>
        <w:rPr>
          <w:snapToGrid w:val="0"/>
          <w:color w:val="000000"/>
          <w:sz w:val="23"/>
        </w:rPr>
      </w:pPr>
      <w:r>
        <w:rPr>
          <w:snapToGrid w:val="0"/>
          <w:color w:val="000000"/>
        </w:rPr>
        <w:tab/>
        <w:t>E-mail  iceconsulge@gmail.com</w:t>
      </w:r>
      <w:r w:rsidR="004944D8">
        <w:rPr>
          <w:snapToGrid w:val="0"/>
          <w:color w:val="000000"/>
        </w:rPr>
        <w:t xml:space="preserve">  </w:t>
      </w:r>
    </w:p>
    <w:p w14:paraId="270CAF6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F3391">
        <w:rPr>
          <w:snapToGrid w:val="0"/>
          <w:color w:val="000000"/>
        </w:rPr>
        <w:t xml:space="preserve">Liguria, Emilia </w:t>
      </w:r>
      <w:r>
        <w:rPr>
          <w:snapToGrid w:val="0"/>
          <w:color w:val="000000"/>
        </w:rPr>
        <w:t xml:space="preserve">Romagna, Toscana, Marche, Umbria   </w:t>
      </w:r>
    </w:p>
    <w:p w14:paraId="2CB2F085" w14:textId="77777777" w:rsidR="004944D8" w:rsidRDefault="004944D8">
      <w:pPr>
        <w:widowControl w:val="0"/>
        <w:tabs>
          <w:tab w:val="left" w:pos="90"/>
        </w:tabs>
        <w:spacing w:before="277"/>
        <w:rPr>
          <w:snapToGrid w:val="0"/>
          <w:color w:val="000000"/>
          <w:sz w:val="26"/>
        </w:rPr>
      </w:pPr>
      <w:r>
        <w:rPr>
          <w:snapToGrid w:val="0"/>
          <w:color w:val="000000"/>
        </w:rPr>
        <w:t xml:space="preserve">Signora MARIA CRISTINA RIZZI, Console Generale Onorario (Rinnovo exequatur </w:t>
      </w:r>
      <w:r w:rsidR="009F36A0">
        <w:rPr>
          <w:snapToGrid w:val="0"/>
          <w:color w:val="000000"/>
        </w:rPr>
        <w:t>16 aprile 2021</w:t>
      </w:r>
      <w:r>
        <w:rPr>
          <w:snapToGrid w:val="0"/>
          <w:color w:val="000000"/>
        </w:rPr>
        <w:t>)</w:t>
      </w:r>
    </w:p>
    <w:p w14:paraId="67C1E4D2" w14:textId="77777777" w:rsidR="004944D8" w:rsidRDefault="004944D8">
      <w:pPr>
        <w:widowControl w:val="0"/>
        <w:tabs>
          <w:tab w:val="left" w:pos="90"/>
        </w:tabs>
        <w:rPr>
          <w:b/>
          <w:snapToGrid w:val="0"/>
          <w:color w:val="000080"/>
          <w:u w:val="single"/>
        </w:rPr>
      </w:pPr>
    </w:p>
    <w:p w14:paraId="16010513" w14:textId="77777777" w:rsidR="004944D8" w:rsidRDefault="004944D8">
      <w:pPr>
        <w:widowControl w:val="0"/>
        <w:tabs>
          <w:tab w:val="left" w:pos="90"/>
        </w:tabs>
        <w:rPr>
          <w:b/>
          <w:snapToGrid w:val="0"/>
          <w:color w:val="000080"/>
          <w:u w:val="single"/>
        </w:rPr>
      </w:pPr>
    </w:p>
    <w:p w14:paraId="402C5A62"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ONORARIO   </w:t>
      </w:r>
    </w:p>
    <w:p w14:paraId="0094291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65B79">
        <w:rPr>
          <w:snapToGrid w:val="0"/>
          <w:color w:val="000000"/>
        </w:rPr>
        <w:t>Luigi Vitali</w:t>
      </w:r>
      <w:r>
        <w:rPr>
          <w:snapToGrid w:val="0"/>
          <w:color w:val="000000"/>
        </w:rPr>
        <w:t xml:space="preserve">, </w:t>
      </w:r>
      <w:r w:rsidR="00B65B79">
        <w:rPr>
          <w:snapToGrid w:val="0"/>
          <w:color w:val="000000"/>
        </w:rPr>
        <w:t>2</w:t>
      </w:r>
      <w:r>
        <w:rPr>
          <w:snapToGrid w:val="0"/>
          <w:color w:val="000000"/>
        </w:rPr>
        <w:t>- 201</w:t>
      </w:r>
      <w:r w:rsidR="00B65B79">
        <w:rPr>
          <w:snapToGrid w:val="0"/>
          <w:color w:val="000000"/>
        </w:rPr>
        <w:t>22</w:t>
      </w:r>
      <w:r>
        <w:rPr>
          <w:snapToGrid w:val="0"/>
          <w:color w:val="000000"/>
        </w:rPr>
        <w:t xml:space="preserve"> Milano </w:t>
      </w:r>
    </w:p>
    <w:p w14:paraId="4EF8EF68" w14:textId="77777777" w:rsidR="00B65B7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027</w:t>
      </w:r>
      <w:r w:rsidR="00B65B79">
        <w:rPr>
          <w:snapToGrid w:val="0"/>
          <w:color w:val="000000"/>
        </w:rPr>
        <w:t>83640</w:t>
      </w:r>
      <w:r>
        <w:rPr>
          <w:snapToGrid w:val="0"/>
          <w:color w:val="000000"/>
        </w:rPr>
        <w:t xml:space="preserve"> –</w:t>
      </w:r>
      <w:r w:rsidR="00B65B79">
        <w:rPr>
          <w:snapToGrid w:val="0"/>
          <w:color w:val="000000"/>
        </w:rPr>
        <w:t xml:space="preserve"> </w:t>
      </w:r>
      <w:r>
        <w:rPr>
          <w:snapToGrid w:val="0"/>
          <w:color w:val="000000"/>
        </w:rPr>
        <w:t>Fax 02</w:t>
      </w:r>
      <w:r w:rsidR="00B65B79">
        <w:rPr>
          <w:snapToGrid w:val="0"/>
          <w:color w:val="000000"/>
        </w:rPr>
        <w:t>76</w:t>
      </w:r>
      <w:r>
        <w:rPr>
          <w:snapToGrid w:val="0"/>
          <w:color w:val="000000"/>
        </w:rPr>
        <w:t>3</w:t>
      </w:r>
      <w:r w:rsidR="00B65B79">
        <w:rPr>
          <w:snapToGrid w:val="0"/>
          <w:color w:val="000000"/>
        </w:rPr>
        <w:t>10580</w:t>
      </w:r>
    </w:p>
    <w:p w14:paraId="3F054E63" w14:textId="77777777" w:rsidR="004944D8" w:rsidRDefault="00B65B79">
      <w:pPr>
        <w:widowControl w:val="0"/>
        <w:tabs>
          <w:tab w:val="left" w:pos="2321"/>
        </w:tabs>
        <w:rPr>
          <w:snapToGrid w:val="0"/>
          <w:color w:val="000000"/>
          <w:sz w:val="23"/>
        </w:rPr>
      </w:pPr>
      <w:r>
        <w:rPr>
          <w:snapToGrid w:val="0"/>
          <w:color w:val="000000"/>
        </w:rPr>
        <w:tab/>
        <w:t>E-mail segreteria@consolatoislanda.it</w:t>
      </w:r>
      <w:r w:rsidR="004944D8">
        <w:rPr>
          <w:snapToGrid w:val="0"/>
          <w:color w:val="000000"/>
        </w:rPr>
        <w:t xml:space="preserve">  </w:t>
      </w:r>
    </w:p>
    <w:p w14:paraId="499CF69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Trentino-Alto Adige,            </w:t>
      </w:r>
    </w:p>
    <w:p w14:paraId="25ACFBC3" w14:textId="77777777" w:rsidR="004944D8" w:rsidRDefault="004944D8">
      <w:pPr>
        <w:widowControl w:val="0"/>
        <w:tabs>
          <w:tab w:val="left" w:pos="90"/>
        </w:tabs>
        <w:spacing w:before="277"/>
        <w:rPr>
          <w:snapToGrid w:val="0"/>
          <w:color w:val="000000"/>
          <w:sz w:val="26"/>
        </w:rPr>
      </w:pPr>
      <w:r>
        <w:rPr>
          <w:snapToGrid w:val="0"/>
          <w:color w:val="000000"/>
        </w:rPr>
        <w:t xml:space="preserve">Signora </w:t>
      </w:r>
      <w:r w:rsidR="004B5D8E">
        <w:rPr>
          <w:snapToGrid w:val="0"/>
          <w:color w:val="000000"/>
        </w:rPr>
        <w:t>KRIST</w:t>
      </w:r>
      <w:r w:rsidR="000B0CC9">
        <w:rPr>
          <w:snapToGrid w:val="0"/>
          <w:color w:val="000000"/>
        </w:rPr>
        <w:t>R</w:t>
      </w:r>
      <w:r w:rsidR="004B5D8E">
        <w:rPr>
          <w:snapToGrid w:val="0"/>
          <w:color w:val="000000"/>
        </w:rPr>
        <w:t xml:space="preserve">UN </w:t>
      </w:r>
      <w:r>
        <w:rPr>
          <w:snapToGrid w:val="0"/>
          <w:color w:val="000000"/>
        </w:rPr>
        <w:t xml:space="preserve">OLGA CLAUSEN, Console Generale Onorario (Rinnovo exequatur </w:t>
      </w:r>
      <w:r w:rsidR="000B0CC9">
        <w:rPr>
          <w:snapToGrid w:val="0"/>
          <w:color w:val="000000"/>
        </w:rPr>
        <w:t>8 luglio 2021</w:t>
      </w:r>
      <w:r>
        <w:rPr>
          <w:snapToGrid w:val="0"/>
          <w:color w:val="000000"/>
        </w:rPr>
        <w:t>)</w:t>
      </w:r>
    </w:p>
    <w:p w14:paraId="784339CF" w14:textId="77777777" w:rsidR="004944D8" w:rsidRDefault="004944D8">
      <w:pPr>
        <w:widowControl w:val="0"/>
        <w:tabs>
          <w:tab w:val="left" w:pos="90"/>
        </w:tabs>
        <w:rPr>
          <w:b/>
          <w:snapToGrid w:val="0"/>
          <w:color w:val="000080"/>
          <w:u w:val="single"/>
        </w:rPr>
      </w:pPr>
    </w:p>
    <w:p w14:paraId="460DAF76" w14:textId="77777777" w:rsidR="004944D8" w:rsidRDefault="004944D8">
      <w:pPr>
        <w:widowControl w:val="0"/>
        <w:tabs>
          <w:tab w:val="left" w:pos="90"/>
        </w:tabs>
        <w:rPr>
          <w:b/>
          <w:snapToGrid w:val="0"/>
          <w:color w:val="000080"/>
          <w:u w:val="single"/>
        </w:rPr>
      </w:pPr>
    </w:p>
    <w:p w14:paraId="1611260D"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2AED6E9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Petrarca, 93/9 - 80122 Napoli </w:t>
      </w:r>
    </w:p>
    <w:p w14:paraId="71B803E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0815752910  0815752108 - Fax 0815753083  </w:t>
      </w:r>
    </w:p>
    <w:p w14:paraId="3B7A6A1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geminente@unifrigo.it</w:t>
      </w:r>
    </w:p>
    <w:p w14:paraId="6245D989"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Puglia, Basilicata, Calabria</w:t>
      </w:r>
    </w:p>
    <w:p w14:paraId="2CB75867" w14:textId="77777777" w:rsidR="004944D8" w:rsidRDefault="004944D8">
      <w:pPr>
        <w:widowControl w:val="0"/>
        <w:tabs>
          <w:tab w:val="left" w:pos="90"/>
        </w:tabs>
        <w:spacing w:before="277"/>
        <w:rPr>
          <w:snapToGrid w:val="0"/>
          <w:color w:val="000000"/>
          <w:sz w:val="26"/>
        </w:rPr>
      </w:pPr>
      <w:r>
        <w:rPr>
          <w:snapToGrid w:val="0"/>
          <w:color w:val="000000"/>
        </w:rPr>
        <w:t xml:space="preserve">Signor GIANLUCA EMINENTE, Console Generale Onorario (Rinnovo exequatur </w:t>
      </w:r>
      <w:r w:rsidR="0069397D">
        <w:rPr>
          <w:snapToGrid w:val="0"/>
          <w:color w:val="000000"/>
        </w:rPr>
        <w:t>17 aprile 2023</w:t>
      </w:r>
      <w:r>
        <w:rPr>
          <w:snapToGrid w:val="0"/>
          <w:color w:val="000000"/>
        </w:rPr>
        <w:t>)</w:t>
      </w:r>
    </w:p>
    <w:p w14:paraId="10C73605" w14:textId="77777777" w:rsidR="004944D8" w:rsidRDefault="004944D8">
      <w:pPr>
        <w:widowControl w:val="0"/>
        <w:tabs>
          <w:tab w:val="left" w:pos="90"/>
        </w:tabs>
        <w:rPr>
          <w:b/>
          <w:snapToGrid w:val="0"/>
          <w:color w:val="000080"/>
          <w:u w:val="single"/>
        </w:rPr>
      </w:pPr>
    </w:p>
    <w:p w14:paraId="4570260C" w14:textId="77777777" w:rsidR="004944D8" w:rsidRDefault="004944D8">
      <w:pPr>
        <w:widowControl w:val="0"/>
        <w:tabs>
          <w:tab w:val="left" w:pos="90"/>
        </w:tabs>
        <w:rPr>
          <w:b/>
          <w:snapToGrid w:val="0"/>
          <w:color w:val="000080"/>
          <w:u w:val="single"/>
        </w:rPr>
      </w:pPr>
    </w:p>
    <w:p w14:paraId="7A707817" w14:textId="77777777" w:rsidR="004944D8" w:rsidRDefault="004944D8">
      <w:pPr>
        <w:widowControl w:val="0"/>
        <w:tabs>
          <w:tab w:val="left" w:pos="90"/>
        </w:tabs>
        <w:rPr>
          <w:b/>
          <w:snapToGrid w:val="0"/>
          <w:color w:val="000080"/>
          <w:sz w:val="26"/>
          <w:u w:val="single"/>
        </w:rPr>
      </w:pPr>
      <w:r>
        <w:rPr>
          <w:b/>
          <w:snapToGrid w:val="0"/>
          <w:color w:val="000080"/>
          <w:u w:val="single"/>
        </w:rPr>
        <w:t xml:space="preserve">ROMA - CONSOLATO GENERALE ONORARIO   </w:t>
      </w:r>
    </w:p>
    <w:p w14:paraId="47BC1379" w14:textId="77777777" w:rsidR="005C4447" w:rsidRDefault="005C4447" w:rsidP="005C444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026AC">
        <w:rPr>
          <w:snapToGrid w:val="0"/>
          <w:color w:val="000000"/>
        </w:rPr>
        <w:t>Voghera</w:t>
      </w:r>
      <w:r>
        <w:rPr>
          <w:snapToGrid w:val="0"/>
          <w:color w:val="000000"/>
        </w:rPr>
        <w:t xml:space="preserve">, </w:t>
      </w:r>
      <w:r w:rsidR="000026AC">
        <w:rPr>
          <w:snapToGrid w:val="0"/>
          <w:color w:val="000000"/>
        </w:rPr>
        <w:t>71</w:t>
      </w:r>
      <w:r>
        <w:rPr>
          <w:snapToGrid w:val="0"/>
          <w:color w:val="000000"/>
        </w:rPr>
        <w:t xml:space="preserve"> - 0018</w:t>
      </w:r>
      <w:r w:rsidR="000026AC">
        <w:rPr>
          <w:snapToGrid w:val="0"/>
          <w:color w:val="000000"/>
        </w:rPr>
        <w:t>2</w:t>
      </w:r>
      <w:r>
        <w:rPr>
          <w:snapToGrid w:val="0"/>
          <w:color w:val="000000"/>
        </w:rPr>
        <w:t xml:space="preserve"> Roma </w:t>
      </w:r>
    </w:p>
    <w:p w14:paraId="1543F262" w14:textId="77777777" w:rsidR="005C4447" w:rsidRDefault="005C4447" w:rsidP="005C4447">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5209B0">
        <w:rPr>
          <w:snapToGrid w:val="0"/>
          <w:color w:val="000000"/>
        </w:rPr>
        <w:t xml:space="preserve"> 67026726 – </w:t>
      </w:r>
      <w:proofErr w:type="spellStart"/>
      <w:r w:rsidR="005209B0">
        <w:rPr>
          <w:snapToGrid w:val="0"/>
          <w:color w:val="000000"/>
        </w:rPr>
        <w:t>cell</w:t>
      </w:r>
      <w:proofErr w:type="spellEnd"/>
      <w:r w:rsidR="005209B0">
        <w:rPr>
          <w:snapToGrid w:val="0"/>
          <w:color w:val="000000"/>
        </w:rPr>
        <w:t xml:space="preserve"> 3483428006</w:t>
      </w:r>
    </w:p>
    <w:p w14:paraId="6AB662E1" w14:textId="77777777" w:rsidR="005C4447" w:rsidRDefault="005C4447" w:rsidP="005C4447">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279" w:history="1">
        <w:r w:rsidR="00B81046" w:rsidRPr="00626FCA">
          <w:rPr>
            <w:rStyle w:val="Collegamentoipertestuale"/>
            <w:snapToGrid w:val="0"/>
          </w:rPr>
          <w:t>hrefnat@yahoo.com</w:t>
        </w:r>
      </w:hyperlink>
      <w:r>
        <w:rPr>
          <w:snapToGrid w:val="0"/>
          <w:color w:val="000000"/>
        </w:rPr>
        <w:t xml:space="preserve"> </w:t>
      </w:r>
    </w:p>
    <w:p w14:paraId="71FC444D" w14:textId="77777777" w:rsidR="005C4447" w:rsidRDefault="005C4447" w:rsidP="005C444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Lazio, Abruzzo, Molise, Sardegna   </w:t>
      </w:r>
    </w:p>
    <w:p w14:paraId="75D533C2" w14:textId="77777777" w:rsidR="005C4447" w:rsidRDefault="005C4447" w:rsidP="005C4447">
      <w:pPr>
        <w:widowControl w:val="0"/>
        <w:tabs>
          <w:tab w:val="left" w:pos="90"/>
        </w:tabs>
        <w:spacing w:before="277"/>
        <w:rPr>
          <w:snapToGrid w:val="0"/>
          <w:color w:val="000000"/>
          <w:sz w:val="26"/>
        </w:rPr>
      </w:pPr>
      <w:r>
        <w:rPr>
          <w:snapToGrid w:val="0"/>
          <w:color w:val="000000"/>
        </w:rPr>
        <w:t>Signora HREFNA TYNES, Console Generale Onorario (Exequatur 30 novembre 2022)</w:t>
      </w:r>
    </w:p>
    <w:p w14:paraId="0F2F8800" w14:textId="77777777" w:rsidR="00FD4C5A" w:rsidRDefault="00FD4C5A">
      <w:pPr>
        <w:widowControl w:val="0"/>
        <w:tabs>
          <w:tab w:val="left" w:pos="90"/>
        </w:tabs>
        <w:rPr>
          <w:b/>
          <w:bCs/>
          <w:snapToGrid w:val="0"/>
          <w:color w:val="000080"/>
          <w:u w:val="single"/>
        </w:rPr>
      </w:pPr>
    </w:p>
    <w:p w14:paraId="2D81187B" w14:textId="77777777" w:rsidR="004944D8" w:rsidRDefault="004944D8">
      <w:pPr>
        <w:widowControl w:val="0"/>
        <w:tabs>
          <w:tab w:val="left" w:pos="90"/>
        </w:tabs>
        <w:spacing w:before="40"/>
        <w:rPr>
          <w:snapToGrid w:val="0"/>
          <w:color w:val="000000"/>
        </w:rPr>
      </w:pPr>
    </w:p>
    <w:p w14:paraId="4C94EE2A"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ISRAELE</w:t>
      </w:r>
    </w:p>
    <w:p w14:paraId="0881A60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6224" behindDoc="0" locked="0" layoutInCell="0" allowOverlap="1" wp14:anchorId="498068F0" wp14:editId="5E46AD1B">
            <wp:simplePos x="0" y="0"/>
            <wp:positionH relativeFrom="column">
              <wp:posOffset>5848350</wp:posOffset>
            </wp:positionH>
            <wp:positionV relativeFrom="paragraph">
              <wp:posOffset>158115</wp:posOffset>
            </wp:positionV>
            <wp:extent cx="641350" cy="467995"/>
            <wp:effectExtent l="19050" t="19050" r="6350" b="8255"/>
            <wp:wrapNone/>
            <wp:docPr id="331" name="Immagin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8"/>
                    <pic:cNvPicPr>
                      <a:picLocks noChangeAspect="1" noChangeArrowheads="1"/>
                    </pic:cNvPicPr>
                  </pic:nvPicPr>
                  <pic:blipFill>
                    <a:blip r:embed="rId280">
                      <a:extLst>
                        <a:ext uri="{28A0092B-C50C-407E-A947-70E740481C1C}">
                          <a14:useLocalDpi xmlns:a14="http://schemas.microsoft.com/office/drawing/2010/main" val="0"/>
                        </a:ext>
                      </a:extLst>
                    </a:blip>
                    <a:srcRect/>
                    <a:stretch>
                      <a:fillRect/>
                    </a:stretch>
                  </pic:blipFill>
                  <pic:spPr bwMode="auto">
                    <a:xfrm>
                      <a:off x="0" y="0"/>
                      <a:ext cx="64135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0CB8CDF" w14:textId="77777777" w:rsidR="004944D8" w:rsidRDefault="004944D8">
      <w:pPr>
        <w:widowControl w:val="0"/>
        <w:tabs>
          <w:tab w:val="left" w:pos="90"/>
        </w:tabs>
        <w:rPr>
          <w:b/>
          <w:snapToGrid w:val="0"/>
          <w:color w:val="000080"/>
          <w:sz w:val="39"/>
        </w:rPr>
      </w:pPr>
      <w:r>
        <w:rPr>
          <w:b/>
          <w:snapToGrid w:val="0"/>
          <w:color w:val="000080"/>
          <w:sz w:val="32"/>
        </w:rPr>
        <w:t xml:space="preserve">ISRAELE </w:t>
      </w:r>
    </w:p>
    <w:p w14:paraId="4BE82C8A" w14:textId="77777777" w:rsidR="004944D8" w:rsidRDefault="004944D8">
      <w:pPr>
        <w:widowControl w:val="0"/>
        <w:tabs>
          <w:tab w:val="left" w:pos="90"/>
        </w:tabs>
        <w:rPr>
          <w:b/>
          <w:snapToGrid w:val="0"/>
          <w:color w:val="000080"/>
          <w:sz w:val="28"/>
        </w:rPr>
      </w:pPr>
      <w:r>
        <w:rPr>
          <w:b/>
          <w:snapToGrid w:val="0"/>
          <w:color w:val="000080"/>
          <w:sz w:val="22"/>
        </w:rPr>
        <w:t xml:space="preserve">Stato d'              </w:t>
      </w:r>
    </w:p>
    <w:p w14:paraId="250188C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6E8B0D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105481">
        <w:rPr>
          <w:i/>
          <w:snapToGrid w:val="0"/>
          <w:color w:val="000000"/>
        </w:rPr>
        <w:t>9</w:t>
      </w:r>
      <w:r w:rsidR="008E4016">
        <w:rPr>
          <w:i/>
          <w:snapToGrid w:val="0"/>
          <w:color w:val="000000"/>
        </w:rPr>
        <w:t xml:space="preserve"> maggio</w:t>
      </w:r>
    </w:p>
    <w:p w14:paraId="67D5796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39E647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 Mercati, 12/14 - 00197 Roma </w:t>
      </w:r>
    </w:p>
    <w:p w14:paraId="6E80139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0636198503   0636198590  0636198541 - Fax 0636198584  </w:t>
      </w:r>
    </w:p>
    <w:p w14:paraId="427CB88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consl@roma.mfa.gov.il</w:t>
      </w:r>
    </w:p>
    <w:p w14:paraId="45C04599"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C3AD2A6" w14:textId="77777777" w:rsidR="004944D8" w:rsidRDefault="004944D8" w:rsidP="00D2504E">
      <w:pPr>
        <w:widowControl w:val="0"/>
        <w:tabs>
          <w:tab w:val="left" w:pos="90"/>
        </w:tabs>
        <w:rPr>
          <w:snapToGrid w:val="0"/>
          <w:color w:val="000000"/>
        </w:rPr>
      </w:pPr>
    </w:p>
    <w:p w14:paraId="3B365C2A" w14:textId="77777777" w:rsidR="003609ED" w:rsidRDefault="003609ED" w:rsidP="00D2504E">
      <w:pPr>
        <w:widowControl w:val="0"/>
        <w:tabs>
          <w:tab w:val="left" w:pos="90"/>
        </w:tabs>
        <w:rPr>
          <w:snapToGrid w:val="0"/>
          <w:color w:val="000000"/>
        </w:rPr>
      </w:pPr>
    </w:p>
    <w:p w14:paraId="2F7A960B" w14:textId="77777777" w:rsidR="003609ED" w:rsidRDefault="003609ED" w:rsidP="00D2504E">
      <w:pPr>
        <w:widowControl w:val="0"/>
        <w:tabs>
          <w:tab w:val="left" w:pos="90"/>
        </w:tabs>
        <w:rPr>
          <w:snapToGrid w:val="0"/>
          <w:color w:val="000000"/>
        </w:rPr>
      </w:pPr>
    </w:p>
    <w:p w14:paraId="0CDAF539" w14:textId="77777777" w:rsidR="003609ED" w:rsidRDefault="003609ED" w:rsidP="003609ED">
      <w:pPr>
        <w:widowControl w:val="0"/>
        <w:tabs>
          <w:tab w:val="left" w:pos="90"/>
        </w:tabs>
        <w:rPr>
          <w:b/>
          <w:bCs/>
          <w:snapToGrid w:val="0"/>
          <w:color w:val="000080"/>
          <w:u w:val="single"/>
        </w:rPr>
      </w:pPr>
      <w:r>
        <w:rPr>
          <w:b/>
          <w:bCs/>
          <w:snapToGrid w:val="0"/>
          <w:color w:val="000080"/>
          <w:u w:val="single"/>
        </w:rPr>
        <w:t>BARI - CONSOLATO ONORARIO</w:t>
      </w:r>
    </w:p>
    <w:p w14:paraId="46FE3B49" w14:textId="77777777" w:rsidR="003609ED" w:rsidRDefault="003609ED" w:rsidP="003609E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00264">
        <w:rPr>
          <w:snapToGrid w:val="0"/>
        </w:rPr>
        <w:t xml:space="preserve">c/o Studio Legal Unit – Via </w:t>
      </w:r>
      <w:proofErr w:type="spellStart"/>
      <w:r w:rsidR="00900264">
        <w:rPr>
          <w:snapToGrid w:val="0"/>
        </w:rPr>
        <w:t>Calefati</w:t>
      </w:r>
      <w:proofErr w:type="spellEnd"/>
      <w:r w:rsidRPr="00F34D5D">
        <w:rPr>
          <w:snapToGrid w:val="0"/>
          <w:color w:val="000000"/>
        </w:rPr>
        <w:t xml:space="preserve">, </w:t>
      </w:r>
      <w:r>
        <w:rPr>
          <w:snapToGrid w:val="0"/>
          <w:color w:val="000000"/>
        </w:rPr>
        <w:t>6</w:t>
      </w:r>
      <w:r w:rsidR="00900264">
        <w:rPr>
          <w:snapToGrid w:val="0"/>
          <w:color w:val="000000"/>
        </w:rPr>
        <w:t xml:space="preserve"> – 1° p.</w:t>
      </w:r>
      <w:r>
        <w:rPr>
          <w:snapToGrid w:val="0"/>
          <w:color w:val="000000"/>
        </w:rPr>
        <w:t xml:space="preserve"> - 70121 Bari </w:t>
      </w:r>
    </w:p>
    <w:p w14:paraId="22354679" w14:textId="77777777" w:rsidR="003609ED" w:rsidRDefault="003609ED" w:rsidP="003609ED">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00264">
        <w:rPr>
          <w:snapToGrid w:val="0"/>
          <w:color w:val="000000"/>
        </w:rPr>
        <w:t xml:space="preserve">e Fax </w:t>
      </w:r>
      <w:r>
        <w:rPr>
          <w:snapToGrid w:val="0"/>
          <w:color w:val="000000"/>
        </w:rPr>
        <w:t>08052</w:t>
      </w:r>
      <w:r w:rsidR="00900264">
        <w:rPr>
          <w:snapToGrid w:val="0"/>
          <w:color w:val="000000"/>
        </w:rPr>
        <w:t>4</w:t>
      </w:r>
      <w:r>
        <w:rPr>
          <w:snapToGrid w:val="0"/>
          <w:color w:val="000000"/>
        </w:rPr>
        <w:t>6</w:t>
      </w:r>
      <w:r w:rsidR="00900264">
        <w:rPr>
          <w:snapToGrid w:val="0"/>
          <w:color w:val="000000"/>
        </w:rPr>
        <w:t>044</w:t>
      </w:r>
    </w:p>
    <w:p w14:paraId="70DD5976" w14:textId="77777777" w:rsidR="003609ED" w:rsidRDefault="003609ED" w:rsidP="003609ED">
      <w:pPr>
        <w:widowControl w:val="0"/>
        <w:tabs>
          <w:tab w:val="left" w:pos="2321"/>
        </w:tabs>
        <w:rPr>
          <w:snapToGrid w:val="0"/>
          <w:color w:val="000000"/>
          <w:sz w:val="23"/>
        </w:rPr>
      </w:pPr>
      <w:r>
        <w:rPr>
          <w:snapToGrid w:val="0"/>
          <w:color w:val="000000"/>
        </w:rPr>
        <w:tab/>
        <w:t xml:space="preserve">E-mail  </w:t>
      </w:r>
      <w:hyperlink r:id="rId281" w:history="1">
        <w:r w:rsidRPr="007661A9">
          <w:rPr>
            <w:rStyle w:val="Collegamentoipertestuale"/>
            <w:snapToGrid w:val="0"/>
            <w:color w:val="000000"/>
            <w:u w:val="none"/>
          </w:rPr>
          <w:t>console@consolatoisraelepuglia.com</w:t>
        </w:r>
      </w:hyperlink>
      <w:r>
        <w:rPr>
          <w:snapToGrid w:val="0"/>
          <w:color w:val="000000"/>
        </w:rPr>
        <w:t xml:space="preserve">   segreteria@consolatoisraelepuglia.com</w:t>
      </w:r>
    </w:p>
    <w:p w14:paraId="76BDE4F9" w14:textId="77777777" w:rsidR="003609ED" w:rsidRDefault="003609ED" w:rsidP="003609ED">
      <w:pPr>
        <w:widowControl w:val="0"/>
        <w:tabs>
          <w:tab w:val="left" w:pos="90"/>
        </w:tabs>
        <w:spacing w:before="40"/>
        <w:rPr>
          <w:snapToGrid w:val="0"/>
          <w:color w:val="000000"/>
        </w:rPr>
      </w:pPr>
      <w:r>
        <w:rPr>
          <w:b/>
          <w:bCs/>
          <w:snapToGrid w:val="0"/>
          <w:color w:val="000000"/>
        </w:rPr>
        <w:t>Circoscrizione</w:t>
      </w:r>
      <w:r>
        <w:rPr>
          <w:b/>
          <w:bCs/>
          <w:snapToGrid w:val="0"/>
          <w:color w:val="000000"/>
        </w:rPr>
        <w:tab/>
      </w:r>
      <w:r>
        <w:rPr>
          <w:b/>
          <w:bCs/>
          <w:snapToGrid w:val="0"/>
          <w:color w:val="000000"/>
        </w:rPr>
        <w:tab/>
        <w:t xml:space="preserve">   </w:t>
      </w:r>
      <w:r>
        <w:rPr>
          <w:snapToGrid w:val="0"/>
          <w:color w:val="000000"/>
        </w:rPr>
        <w:t>Puglia</w:t>
      </w:r>
      <w:r w:rsidR="00A36F44">
        <w:rPr>
          <w:snapToGrid w:val="0"/>
          <w:color w:val="000000"/>
        </w:rPr>
        <w:t>, Molise, Basilicata</w:t>
      </w:r>
      <w:r>
        <w:rPr>
          <w:snapToGrid w:val="0"/>
          <w:color w:val="000000"/>
        </w:rPr>
        <w:t xml:space="preserve">  </w:t>
      </w:r>
    </w:p>
    <w:p w14:paraId="6E060DE1" w14:textId="77777777" w:rsidR="003609ED" w:rsidRDefault="003609ED" w:rsidP="003609ED">
      <w:pPr>
        <w:widowControl w:val="0"/>
        <w:tabs>
          <w:tab w:val="left" w:pos="90"/>
        </w:tabs>
        <w:spacing w:before="40"/>
        <w:rPr>
          <w:snapToGrid w:val="0"/>
          <w:color w:val="000000"/>
        </w:rPr>
      </w:pPr>
    </w:p>
    <w:p w14:paraId="794F6074" w14:textId="77777777" w:rsidR="003609ED" w:rsidRDefault="003609ED" w:rsidP="003609ED">
      <w:pPr>
        <w:widowControl w:val="0"/>
        <w:tabs>
          <w:tab w:val="left" w:pos="90"/>
        </w:tabs>
        <w:rPr>
          <w:snapToGrid w:val="0"/>
          <w:color w:val="000000"/>
        </w:rPr>
      </w:pPr>
      <w:r>
        <w:rPr>
          <w:snapToGrid w:val="0"/>
          <w:color w:val="000000"/>
        </w:rPr>
        <w:t>Signor LUIGI DE SANTIS, Console Onorario (</w:t>
      </w:r>
      <w:r w:rsidR="00A36F44">
        <w:rPr>
          <w:snapToGrid w:val="0"/>
          <w:color w:val="000000"/>
        </w:rPr>
        <w:t>Rinnovo exequatur 2</w:t>
      </w:r>
      <w:r>
        <w:rPr>
          <w:snapToGrid w:val="0"/>
          <w:color w:val="000000"/>
        </w:rPr>
        <w:t xml:space="preserve"> </w:t>
      </w:r>
      <w:r w:rsidR="00A36F44">
        <w:rPr>
          <w:snapToGrid w:val="0"/>
          <w:color w:val="000000"/>
        </w:rPr>
        <w:t>sett</w:t>
      </w:r>
      <w:r>
        <w:rPr>
          <w:snapToGrid w:val="0"/>
          <w:color w:val="000000"/>
        </w:rPr>
        <w:t>embre 20</w:t>
      </w:r>
      <w:r w:rsidR="00A36F44">
        <w:rPr>
          <w:snapToGrid w:val="0"/>
          <w:color w:val="000000"/>
        </w:rPr>
        <w:t>20</w:t>
      </w:r>
      <w:r>
        <w:rPr>
          <w:snapToGrid w:val="0"/>
          <w:color w:val="000000"/>
        </w:rPr>
        <w:t>)</w:t>
      </w:r>
    </w:p>
    <w:p w14:paraId="75343BBF" w14:textId="77777777" w:rsidR="00957E91" w:rsidRDefault="00957E91" w:rsidP="003609ED">
      <w:pPr>
        <w:widowControl w:val="0"/>
        <w:tabs>
          <w:tab w:val="left" w:pos="90"/>
        </w:tabs>
        <w:rPr>
          <w:snapToGrid w:val="0"/>
          <w:color w:val="000000"/>
        </w:rPr>
      </w:pPr>
    </w:p>
    <w:p w14:paraId="6FE50718" w14:textId="77777777" w:rsidR="00957E91" w:rsidRDefault="00957E91" w:rsidP="003609ED">
      <w:pPr>
        <w:widowControl w:val="0"/>
        <w:tabs>
          <w:tab w:val="left" w:pos="90"/>
        </w:tabs>
        <w:rPr>
          <w:snapToGrid w:val="0"/>
          <w:color w:val="000000"/>
        </w:rPr>
      </w:pPr>
    </w:p>
    <w:p w14:paraId="404E1589" w14:textId="77777777" w:rsidR="00957E91" w:rsidRDefault="00957E91" w:rsidP="003609ED">
      <w:pPr>
        <w:widowControl w:val="0"/>
        <w:tabs>
          <w:tab w:val="left" w:pos="90"/>
        </w:tabs>
        <w:rPr>
          <w:snapToGrid w:val="0"/>
          <w:color w:val="000000"/>
        </w:rPr>
      </w:pPr>
    </w:p>
    <w:p w14:paraId="0E9CFF51" w14:textId="77777777" w:rsidR="00957E91" w:rsidRDefault="00957E91" w:rsidP="00957E91">
      <w:pPr>
        <w:widowControl w:val="0"/>
        <w:tabs>
          <w:tab w:val="left" w:pos="90"/>
        </w:tabs>
        <w:rPr>
          <w:b/>
          <w:bCs/>
          <w:snapToGrid w:val="0"/>
          <w:color w:val="000080"/>
          <w:u w:val="single"/>
        </w:rPr>
      </w:pPr>
      <w:r>
        <w:rPr>
          <w:b/>
          <w:bCs/>
          <w:snapToGrid w:val="0"/>
          <w:color w:val="000080"/>
          <w:u w:val="single"/>
        </w:rPr>
        <w:t>FIRENZE - CONSOLATO ONORARIO</w:t>
      </w:r>
    </w:p>
    <w:p w14:paraId="37FB7209" w14:textId="77777777" w:rsidR="00957E91" w:rsidRDefault="00957E91" w:rsidP="00957E9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220CB" w:rsidRPr="006220CB">
        <w:rPr>
          <w:snapToGrid w:val="0"/>
        </w:rPr>
        <w:t>Via dell’Erta Canina n. 45 – 1^Piano - 50125 Firenze</w:t>
      </w:r>
    </w:p>
    <w:p w14:paraId="4452922B" w14:textId="77777777" w:rsidR="00957E91" w:rsidRDefault="00957E91" w:rsidP="00957E9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6220CB" w:rsidRPr="006220CB">
        <w:rPr>
          <w:snapToGrid w:val="0"/>
          <w:color w:val="000000"/>
        </w:rPr>
        <w:t>055 2692416</w:t>
      </w:r>
    </w:p>
    <w:p w14:paraId="2EBE5FBA" w14:textId="77777777" w:rsidR="00957E91" w:rsidRDefault="00957E91" w:rsidP="00957E91">
      <w:pPr>
        <w:widowControl w:val="0"/>
        <w:tabs>
          <w:tab w:val="left" w:pos="2321"/>
        </w:tabs>
        <w:rPr>
          <w:snapToGrid w:val="0"/>
          <w:color w:val="000000"/>
          <w:sz w:val="23"/>
        </w:rPr>
      </w:pPr>
      <w:r>
        <w:rPr>
          <w:snapToGrid w:val="0"/>
          <w:color w:val="000000"/>
        </w:rPr>
        <w:tab/>
        <w:t xml:space="preserve">E-mail  </w:t>
      </w:r>
      <w:hyperlink r:id="rId282" w:history="1">
        <w:r w:rsidR="006220CB" w:rsidRPr="003968CA">
          <w:rPr>
            <w:rStyle w:val="Collegamentoipertestuale"/>
            <w:snapToGrid w:val="0"/>
          </w:rPr>
          <w:t>consolatoisraelefirenze@protonmail.com</w:t>
        </w:r>
      </w:hyperlink>
      <w:r w:rsidR="006220CB">
        <w:rPr>
          <w:snapToGrid w:val="0"/>
          <w:color w:val="000000"/>
        </w:rPr>
        <w:t xml:space="preserve"> </w:t>
      </w:r>
    </w:p>
    <w:p w14:paraId="586B2FD2" w14:textId="77777777" w:rsidR="00957E91" w:rsidRDefault="00957E91" w:rsidP="00957E91">
      <w:pPr>
        <w:widowControl w:val="0"/>
        <w:tabs>
          <w:tab w:val="left" w:pos="90"/>
        </w:tabs>
        <w:spacing w:before="40"/>
        <w:rPr>
          <w:snapToGrid w:val="0"/>
          <w:color w:val="000000"/>
        </w:rPr>
      </w:pPr>
      <w:r>
        <w:rPr>
          <w:b/>
          <w:bCs/>
          <w:snapToGrid w:val="0"/>
          <w:color w:val="000000"/>
        </w:rPr>
        <w:t>Circoscrizione</w:t>
      </w:r>
      <w:r>
        <w:rPr>
          <w:b/>
          <w:bCs/>
          <w:snapToGrid w:val="0"/>
          <w:color w:val="000000"/>
        </w:rPr>
        <w:tab/>
      </w:r>
      <w:r>
        <w:rPr>
          <w:b/>
          <w:bCs/>
          <w:snapToGrid w:val="0"/>
          <w:color w:val="000000"/>
        </w:rPr>
        <w:tab/>
        <w:t xml:space="preserve">   </w:t>
      </w:r>
      <w:r>
        <w:rPr>
          <w:snapToGrid w:val="0"/>
          <w:color w:val="000000"/>
        </w:rPr>
        <w:t>Toscana, Emilia Romagna, Lombardia</w:t>
      </w:r>
    </w:p>
    <w:p w14:paraId="23166F8C" w14:textId="77777777" w:rsidR="00957E91" w:rsidRDefault="00957E91" w:rsidP="00957E91">
      <w:pPr>
        <w:widowControl w:val="0"/>
        <w:tabs>
          <w:tab w:val="left" w:pos="90"/>
        </w:tabs>
        <w:spacing w:before="40"/>
        <w:rPr>
          <w:snapToGrid w:val="0"/>
          <w:color w:val="000000"/>
        </w:rPr>
      </w:pPr>
    </w:p>
    <w:p w14:paraId="2EC202AF" w14:textId="5B0AEE86" w:rsidR="00957E91" w:rsidRDefault="00957E91" w:rsidP="00957E91">
      <w:pPr>
        <w:widowControl w:val="0"/>
        <w:tabs>
          <w:tab w:val="left" w:pos="90"/>
        </w:tabs>
        <w:rPr>
          <w:snapToGrid w:val="0"/>
          <w:color w:val="000000"/>
        </w:rPr>
      </w:pPr>
      <w:r>
        <w:rPr>
          <w:snapToGrid w:val="0"/>
          <w:color w:val="000000"/>
        </w:rPr>
        <w:t xml:space="preserve">Signor MARCO CARRAI, Console Onorario (Exequatur </w:t>
      </w:r>
      <w:r w:rsidR="002A5F7A">
        <w:rPr>
          <w:snapToGrid w:val="0"/>
          <w:color w:val="000000"/>
        </w:rPr>
        <w:t>4 agosto 2025</w:t>
      </w:r>
      <w:r>
        <w:rPr>
          <w:snapToGrid w:val="0"/>
          <w:color w:val="000000"/>
        </w:rPr>
        <w:t>)</w:t>
      </w:r>
    </w:p>
    <w:p w14:paraId="63EDCF96" w14:textId="77777777" w:rsidR="00957E91" w:rsidRDefault="00957E91" w:rsidP="003609ED">
      <w:pPr>
        <w:widowControl w:val="0"/>
        <w:tabs>
          <w:tab w:val="left" w:pos="90"/>
        </w:tabs>
        <w:rPr>
          <w:snapToGrid w:val="0"/>
          <w:color w:val="000000"/>
        </w:rPr>
      </w:pPr>
    </w:p>
    <w:p w14:paraId="3541896E" w14:textId="77777777" w:rsidR="003609ED" w:rsidRDefault="003609ED" w:rsidP="003609ED">
      <w:pPr>
        <w:widowControl w:val="0"/>
        <w:tabs>
          <w:tab w:val="left" w:pos="90"/>
        </w:tabs>
        <w:jc w:val="center"/>
        <w:rPr>
          <w:snapToGrid w:val="0"/>
          <w:color w:val="000000"/>
        </w:rPr>
      </w:pPr>
    </w:p>
    <w:p w14:paraId="2E4215EE" w14:textId="77777777" w:rsidR="003609ED" w:rsidRDefault="003609ED" w:rsidP="003609ED">
      <w:pPr>
        <w:widowControl w:val="0"/>
        <w:tabs>
          <w:tab w:val="left" w:pos="90"/>
        </w:tabs>
        <w:rPr>
          <w:snapToGrid w:val="0"/>
          <w:color w:val="000000"/>
        </w:rPr>
      </w:pPr>
    </w:p>
    <w:p w14:paraId="3850248D"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KAZAKHSTAN</w:t>
      </w:r>
    </w:p>
    <w:p w14:paraId="75970DE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7248" behindDoc="0" locked="0" layoutInCell="0" allowOverlap="1" wp14:anchorId="586BD08E" wp14:editId="3B2CB911">
            <wp:simplePos x="0" y="0"/>
            <wp:positionH relativeFrom="column">
              <wp:posOffset>5787390</wp:posOffset>
            </wp:positionH>
            <wp:positionV relativeFrom="paragraph">
              <wp:posOffset>158115</wp:posOffset>
            </wp:positionV>
            <wp:extent cx="702310" cy="467995"/>
            <wp:effectExtent l="19050" t="19050" r="2540" b="8255"/>
            <wp:wrapNone/>
            <wp:docPr id="330" name="Immagin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9"/>
                    <pic:cNvPicPr>
                      <a:picLocks noChangeAspect="1" noChangeArrowheads="1"/>
                    </pic:cNvPicPr>
                  </pic:nvPicPr>
                  <pic:blipFill>
                    <a:blip r:embed="rId28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EFE8C6D" w14:textId="77777777" w:rsidR="004944D8" w:rsidRDefault="004944D8">
      <w:pPr>
        <w:widowControl w:val="0"/>
        <w:tabs>
          <w:tab w:val="left" w:pos="90"/>
        </w:tabs>
        <w:rPr>
          <w:b/>
          <w:snapToGrid w:val="0"/>
          <w:color w:val="000080"/>
          <w:sz w:val="39"/>
        </w:rPr>
      </w:pPr>
      <w:r>
        <w:rPr>
          <w:b/>
          <w:snapToGrid w:val="0"/>
          <w:color w:val="000080"/>
          <w:sz w:val="32"/>
        </w:rPr>
        <w:t xml:space="preserve">KAZAKHSTAN  </w:t>
      </w:r>
    </w:p>
    <w:p w14:paraId="465DFC27"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1E9F33B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C90D61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E833A9">
        <w:rPr>
          <w:i/>
          <w:snapToGrid w:val="0"/>
          <w:color w:val="000000"/>
        </w:rPr>
        <w:t>25 ottobre</w:t>
      </w:r>
    </w:p>
    <w:p w14:paraId="3B730B6D" w14:textId="77777777" w:rsidR="006F5ED3" w:rsidRDefault="006F5ED3" w:rsidP="00BC050A">
      <w:pPr>
        <w:widowControl w:val="0"/>
        <w:tabs>
          <w:tab w:val="left" w:pos="90"/>
        </w:tabs>
        <w:rPr>
          <w:b/>
          <w:snapToGrid w:val="0"/>
          <w:color w:val="000080"/>
          <w:u w:val="single"/>
        </w:rPr>
      </w:pPr>
    </w:p>
    <w:p w14:paraId="478A15DC" w14:textId="77777777" w:rsidR="000A5500" w:rsidRDefault="000A5500" w:rsidP="00BC050A">
      <w:pPr>
        <w:widowControl w:val="0"/>
        <w:tabs>
          <w:tab w:val="left" w:pos="90"/>
        </w:tabs>
        <w:rPr>
          <w:b/>
          <w:snapToGrid w:val="0"/>
          <w:color w:val="000080"/>
          <w:u w:val="single"/>
        </w:rPr>
      </w:pPr>
    </w:p>
    <w:p w14:paraId="17757AC8" w14:textId="77777777" w:rsidR="004944D8" w:rsidRDefault="004944D8" w:rsidP="00BC050A">
      <w:pPr>
        <w:widowControl w:val="0"/>
        <w:tabs>
          <w:tab w:val="left" w:pos="90"/>
        </w:tabs>
        <w:rPr>
          <w:b/>
          <w:snapToGrid w:val="0"/>
          <w:color w:val="000080"/>
          <w:sz w:val="26"/>
          <w:u w:val="single"/>
        </w:rPr>
      </w:pPr>
      <w:r>
        <w:rPr>
          <w:b/>
          <w:snapToGrid w:val="0"/>
          <w:color w:val="000080"/>
          <w:u w:val="single"/>
        </w:rPr>
        <w:t>ROMA - SEZIONE CONSOLARE DELL'AMBASCIATA</w:t>
      </w:r>
    </w:p>
    <w:p w14:paraId="10F406AD" w14:textId="77777777" w:rsidR="00BC050A" w:rsidRDefault="00BC050A" w:rsidP="00BC050A">
      <w:pPr>
        <w:widowControl w:val="0"/>
        <w:tabs>
          <w:tab w:val="left" w:pos="90"/>
          <w:tab w:val="left" w:pos="2268"/>
        </w:tabs>
        <w:rPr>
          <w:b/>
          <w:snapToGrid w:val="0"/>
          <w:color w:val="000000"/>
        </w:rPr>
      </w:pPr>
    </w:p>
    <w:p w14:paraId="7CB0E147" w14:textId="77777777" w:rsidR="002A3F14" w:rsidRDefault="004944D8" w:rsidP="00BC050A">
      <w:pPr>
        <w:widowControl w:val="0"/>
        <w:tabs>
          <w:tab w:val="left" w:pos="90"/>
          <w:tab w:val="left" w:pos="2268"/>
        </w:tabs>
        <w:rPr>
          <w:snapToGrid w:val="0"/>
          <w:color w:val="000000"/>
          <w:sz w:val="26"/>
        </w:rPr>
      </w:pPr>
      <w:r>
        <w:rPr>
          <w:b/>
          <w:snapToGrid w:val="0"/>
          <w:color w:val="000000"/>
        </w:rPr>
        <w:t>Indirizzo</w:t>
      </w:r>
      <w:r w:rsidR="002A3F14">
        <w:rPr>
          <w:rFonts w:ascii="MS Sans Serif" w:hAnsi="MS Sans Serif"/>
          <w:snapToGrid w:val="0"/>
          <w:sz w:val="24"/>
        </w:rPr>
        <w:t xml:space="preserve"> </w:t>
      </w:r>
      <w:r w:rsidR="002A3F14">
        <w:rPr>
          <w:rFonts w:ascii="MS Sans Serif" w:hAnsi="MS Sans Serif"/>
          <w:snapToGrid w:val="0"/>
          <w:sz w:val="24"/>
        </w:rPr>
        <w:tab/>
      </w:r>
      <w:r w:rsidR="002A3F14">
        <w:rPr>
          <w:snapToGrid w:val="0"/>
          <w:color w:val="000000"/>
        </w:rPr>
        <w:t xml:space="preserve">Via Cassia, 471 - 00189 Roma </w:t>
      </w:r>
    </w:p>
    <w:p w14:paraId="28BF571B" w14:textId="77777777" w:rsidR="002A3F14" w:rsidRDefault="002A3F14" w:rsidP="002A3F14">
      <w:pPr>
        <w:widowControl w:val="0"/>
        <w:tabs>
          <w:tab w:val="left" w:pos="90"/>
          <w:tab w:val="left" w:pos="2268"/>
        </w:tabs>
        <w:rPr>
          <w:snapToGrid w:val="0"/>
          <w:color w:val="000000"/>
          <w:sz w:val="23"/>
        </w:rPr>
      </w:pPr>
      <w:r>
        <w:rPr>
          <w:snapToGrid w:val="0"/>
        </w:rPr>
        <w:t xml:space="preserve">                                              Tel. </w:t>
      </w:r>
      <w:r>
        <w:rPr>
          <w:snapToGrid w:val="0"/>
          <w:color w:val="000000"/>
        </w:rPr>
        <w:t xml:space="preserve">0636308476 - Fax 0636292612  </w:t>
      </w:r>
    </w:p>
    <w:p w14:paraId="4F7D7974" w14:textId="77777777" w:rsidR="004944D8" w:rsidRDefault="002A3F14" w:rsidP="002A3F14">
      <w:pPr>
        <w:widowControl w:val="0"/>
        <w:tabs>
          <w:tab w:val="left" w:pos="2321"/>
        </w:tabs>
        <w:rPr>
          <w:snapToGrid w:val="0"/>
          <w:color w:val="000000"/>
          <w:sz w:val="23"/>
        </w:rPr>
      </w:pPr>
      <w:r>
        <w:rPr>
          <w:b/>
          <w:snapToGrid w:val="0"/>
          <w:color w:val="000080"/>
        </w:rPr>
        <w:t xml:space="preserve">                   </w:t>
      </w:r>
      <w:r>
        <w:rPr>
          <w:rFonts w:ascii="MS Sans Serif" w:hAnsi="MS Sans Serif"/>
          <w:snapToGrid w:val="0"/>
          <w:sz w:val="24"/>
        </w:rPr>
        <w:tab/>
      </w:r>
      <w:r>
        <w:rPr>
          <w:snapToGrid w:val="0"/>
          <w:color w:val="000000"/>
        </w:rPr>
        <w:t xml:space="preserve">E-mail </w:t>
      </w:r>
      <w:hyperlink r:id="rId284" w:history="1">
        <w:r w:rsidR="00B935C8" w:rsidRPr="005E0E10">
          <w:rPr>
            <w:rStyle w:val="Collegamentoipertestuale"/>
            <w:snapToGrid w:val="0"/>
          </w:rPr>
          <w:t>consul.roma@mfa.kz</w:t>
        </w:r>
      </w:hyperlink>
      <w:r w:rsidR="00B935C8">
        <w:rPr>
          <w:snapToGrid w:val="0"/>
          <w:color w:val="000000"/>
        </w:rPr>
        <w:t xml:space="preserve"> </w:t>
      </w:r>
      <w:r w:rsidR="007E2DF6">
        <w:rPr>
          <w:snapToGrid w:val="0"/>
          <w:color w:val="000000"/>
        </w:rPr>
        <w:t xml:space="preserve"> </w:t>
      </w:r>
    </w:p>
    <w:p w14:paraId="1BA93E65" w14:textId="77777777" w:rsidR="004B7698"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4B7698">
        <w:rPr>
          <w:snapToGrid w:val="0"/>
          <w:color w:val="000000"/>
        </w:rPr>
        <w:t xml:space="preserve">Tutto il territorio della Repubblica Italiana </w:t>
      </w:r>
    </w:p>
    <w:p w14:paraId="46CB67B5" w14:textId="77777777" w:rsidR="008D07EA" w:rsidRDefault="008D07EA" w:rsidP="00FD4C34">
      <w:pPr>
        <w:widowControl w:val="0"/>
        <w:tabs>
          <w:tab w:val="left" w:pos="90"/>
        </w:tabs>
        <w:rPr>
          <w:b/>
          <w:snapToGrid w:val="0"/>
          <w:color w:val="000080"/>
          <w:u w:val="single"/>
        </w:rPr>
      </w:pPr>
    </w:p>
    <w:p w14:paraId="04565B61" w14:textId="77777777" w:rsidR="007F5CA4" w:rsidRDefault="007F5CA4" w:rsidP="00FD4C34">
      <w:pPr>
        <w:widowControl w:val="0"/>
        <w:tabs>
          <w:tab w:val="left" w:pos="90"/>
        </w:tabs>
      </w:pPr>
    </w:p>
    <w:p w14:paraId="7FFC5CCB" w14:textId="77777777" w:rsidR="003A42EC" w:rsidRPr="001D4D87" w:rsidRDefault="003A42EC" w:rsidP="00FD4C34">
      <w:pPr>
        <w:widowControl w:val="0"/>
        <w:tabs>
          <w:tab w:val="left" w:pos="90"/>
        </w:tabs>
      </w:pPr>
      <w:r>
        <w:t>Signor CHINGIZ ALBIYEV, Terzo Segretario Affari Consolari (25 luglio 2023)</w:t>
      </w:r>
    </w:p>
    <w:p w14:paraId="0F80DFAB" w14:textId="77777777" w:rsidR="0048105F" w:rsidRDefault="0048105F" w:rsidP="00FD4C34">
      <w:pPr>
        <w:widowControl w:val="0"/>
        <w:tabs>
          <w:tab w:val="left" w:pos="90"/>
        </w:tabs>
      </w:pPr>
    </w:p>
    <w:p w14:paraId="5E1169C7" w14:textId="77777777" w:rsidR="00707582" w:rsidRDefault="00707582" w:rsidP="00FD4C34">
      <w:pPr>
        <w:widowControl w:val="0"/>
        <w:tabs>
          <w:tab w:val="left" w:pos="90"/>
        </w:tabs>
      </w:pPr>
    </w:p>
    <w:p w14:paraId="5D13DC25" w14:textId="77777777" w:rsidR="00707582" w:rsidRDefault="00707582" w:rsidP="00707582">
      <w:pPr>
        <w:widowControl w:val="0"/>
        <w:tabs>
          <w:tab w:val="left" w:pos="90"/>
        </w:tabs>
        <w:rPr>
          <w:b/>
          <w:snapToGrid w:val="0"/>
          <w:color w:val="000080"/>
          <w:sz w:val="26"/>
          <w:u w:val="single"/>
        </w:rPr>
      </w:pPr>
      <w:r>
        <w:rPr>
          <w:b/>
          <w:snapToGrid w:val="0"/>
          <w:color w:val="000080"/>
          <w:u w:val="single"/>
        </w:rPr>
        <w:t xml:space="preserve">FIRENZE - CONSOLATO ONORARIO            </w:t>
      </w:r>
    </w:p>
    <w:p w14:paraId="5DF16403" w14:textId="77777777" w:rsidR="00707582" w:rsidRDefault="00707582" w:rsidP="00707582">
      <w:pPr>
        <w:widowControl w:val="0"/>
        <w:tabs>
          <w:tab w:val="left" w:pos="90"/>
          <w:tab w:val="left" w:pos="2321"/>
        </w:tabs>
        <w:rPr>
          <w:b/>
          <w:snapToGrid w:val="0"/>
          <w:color w:val="000000"/>
        </w:rPr>
      </w:pPr>
    </w:p>
    <w:p w14:paraId="1096A880" w14:textId="77777777" w:rsidR="00707582" w:rsidRDefault="00707582" w:rsidP="0070758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via Lungarno Vespucci</w:t>
      </w:r>
      <w:r w:rsidRPr="00F06C2C">
        <w:rPr>
          <w:snapToGrid w:val="0"/>
        </w:rPr>
        <w:t xml:space="preserve">, </w:t>
      </w:r>
      <w:r>
        <w:rPr>
          <w:snapToGrid w:val="0"/>
        </w:rPr>
        <w:t>58</w:t>
      </w:r>
      <w:r>
        <w:rPr>
          <w:snapToGrid w:val="0"/>
          <w:color w:val="000000"/>
        </w:rPr>
        <w:t xml:space="preserve"> – 50123 Firenze </w:t>
      </w:r>
    </w:p>
    <w:p w14:paraId="7ECAEF11" w14:textId="77777777" w:rsidR="00707582" w:rsidRDefault="00707582" w:rsidP="00707582">
      <w:pPr>
        <w:widowControl w:val="0"/>
        <w:tabs>
          <w:tab w:val="left" w:pos="90"/>
          <w:tab w:val="left" w:pos="2321"/>
        </w:tabs>
        <w:rPr>
          <w:snapToGrid w:val="0"/>
          <w:color w:val="000000"/>
          <w:sz w:val="26"/>
        </w:rPr>
      </w:pPr>
      <w:r>
        <w:rPr>
          <w:snapToGrid w:val="0"/>
          <w:color w:val="000000"/>
        </w:rPr>
        <w:tab/>
      </w:r>
      <w:r>
        <w:rPr>
          <w:snapToGrid w:val="0"/>
          <w:color w:val="000000"/>
        </w:rPr>
        <w:tab/>
        <w:t>Tel. 334 6600273</w:t>
      </w:r>
    </w:p>
    <w:p w14:paraId="4A4264B3" w14:textId="77777777" w:rsidR="00707582" w:rsidRDefault="00707582" w:rsidP="007075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p>
    <w:p w14:paraId="701DF4E0" w14:textId="77777777" w:rsidR="00707582" w:rsidRDefault="00707582" w:rsidP="00707582">
      <w:pPr>
        <w:widowControl w:val="0"/>
        <w:tabs>
          <w:tab w:val="left" w:pos="90"/>
        </w:tabs>
        <w:rPr>
          <w:b/>
          <w:snapToGrid w:val="0"/>
          <w:color w:val="000080"/>
          <w:u w:val="single"/>
        </w:rPr>
      </w:pPr>
    </w:p>
    <w:p w14:paraId="48482B03" w14:textId="00FEFC82" w:rsidR="00707582" w:rsidRPr="009E1B55" w:rsidRDefault="00707582" w:rsidP="00707582">
      <w:pPr>
        <w:widowControl w:val="0"/>
        <w:tabs>
          <w:tab w:val="left" w:pos="90"/>
        </w:tabs>
        <w:rPr>
          <w:snapToGrid w:val="0"/>
          <w:color w:val="000000"/>
        </w:rPr>
      </w:pPr>
      <w:r w:rsidRPr="009E1B55">
        <w:rPr>
          <w:snapToGrid w:val="0"/>
          <w:color w:val="000000"/>
        </w:rPr>
        <w:t>Signor</w:t>
      </w:r>
      <w:r>
        <w:rPr>
          <w:snapToGrid w:val="0"/>
          <w:color w:val="000000"/>
        </w:rPr>
        <w:t xml:space="preserve"> FEDERICO ALBINI, Console Onorario (Exequatur </w:t>
      </w:r>
      <w:r w:rsidR="004F28B0">
        <w:rPr>
          <w:snapToGrid w:val="0"/>
          <w:color w:val="000000"/>
        </w:rPr>
        <w:t>7 febbraio 2025</w:t>
      </w:r>
      <w:r>
        <w:rPr>
          <w:snapToGrid w:val="0"/>
          <w:color w:val="000000"/>
        </w:rPr>
        <w:t xml:space="preserve"> – </w:t>
      </w:r>
      <w:r w:rsidR="004F28B0">
        <w:rPr>
          <w:snapToGrid w:val="0"/>
          <w:color w:val="000000"/>
        </w:rPr>
        <w:t>3 ottobre 2029</w:t>
      </w:r>
      <w:r>
        <w:rPr>
          <w:snapToGrid w:val="0"/>
          <w:color w:val="000000"/>
        </w:rPr>
        <w:t>)</w:t>
      </w:r>
    </w:p>
    <w:p w14:paraId="13A6F2D3" w14:textId="77777777" w:rsidR="00A231CC" w:rsidRDefault="00A231CC" w:rsidP="00AD2E33">
      <w:pPr>
        <w:widowControl w:val="0"/>
        <w:tabs>
          <w:tab w:val="left" w:pos="90"/>
        </w:tabs>
        <w:rPr>
          <w:b/>
          <w:snapToGrid w:val="0"/>
          <w:color w:val="000080"/>
          <w:u w:val="single"/>
        </w:rPr>
      </w:pPr>
    </w:p>
    <w:p w14:paraId="06BE4F3D" w14:textId="77777777" w:rsidR="00707582" w:rsidRDefault="00707582" w:rsidP="00AD2E33">
      <w:pPr>
        <w:widowControl w:val="0"/>
        <w:tabs>
          <w:tab w:val="left" w:pos="90"/>
        </w:tabs>
        <w:rPr>
          <w:b/>
          <w:snapToGrid w:val="0"/>
          <w:color w:val="000080"/>
          <w:u w:val="single"/>
        </w:rPr>
      </w:pPr>
    </w:p>
    <w:p w14:paraId="4DF28EAE" w14:textId="77777777" w:rsidR="005A4058" w:rsidRDefault="005A4058" w:rsidP="005A4058">
      <w:pPr>
        <w:widowControl w:val="0"/>
        <w:tabs>
          <w:tab w:val="left" w:pos="90"/>
        </w:tabs>
        <w:rPr>
          <w:b/>
          <w:snapToGrid w:val="0"/>
          <w:color w:val="000080"/>
          <w:sz w:val="26"/>
          <w:u w:val="single"/>
        </w:rPr>
      </w:pPr>
      <w:r>
        <w:rPr>
          <w:b/>
          <w:snapToGrid w:val="0"/>
          <w:color w:val="000080"/>
          <w:u w:val="single"/>
        </w:rPr>
        <w:t xml:space="preserve">GENOVA - CONSOLATO ONORARIO            </w:t>
      </w:r>
    </w:p>
    <w:p w14:paraId="6D5899E7" w14:textId="77777777" w:rsidR="005A4058" w:rsidRDefault="005A4058" w:rsidP="005A4058">
      <w:pPr>
        <w:widowControl w:val="0"/>
        <w:tabs>
          <w:tab w:val="left" w:pos="90"/>
          <w:tab w:val="left" w:pos="2321"/>
        </w:tabs>
        <w:rPr>
          <w:b/>
          <w:snapToGrid w:val="0"/>
          <w:color w:val="000000"/>
        </w:rPr>
      </w:pPr>
    </w:p>
    <w:p w14:paraId="7B1513F2" w14:textId="77777777" w:rsidR="005A4058" w:rsidRDefault="005A4058" w:rsidP="005A4058">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Piazza Dante</w:t>
      </w:r>
      <w:r w:rsidRPr="00F06C2C">
        <w:rPr>
          <w:snapToGrid w:val="0"/>
        </w:rPr>
        <w:t xml:space="preserve">, </w:t>
      </w:r>
      <w:r>
        <w:rPr>
          <w:snapToGrid w:val="0"/>
        </w:rPr>
        <w:t>6/5</w:t>
      </w:r>
      <w:r>
        <w:rPr>
          <w:snapToGrid w:val="0"/>
          <w:color w:val="000000"/>
        </w:rPr>
        <w:t xml:space="preserve"> – 16121 Genova </w:t>
      </w:r>
    </w:p>
    <w:p w14:paraId="72AB33CE" w14:textId="77777777" w:rsidR="005A4058" w:rsidRDefault="005A4058" w:rsidP="005A4058">
      <w:pPr>
        <w:widowControl w:val="0"/>
        <w:tabs>
          <w:tab w:val="left" w:pos="90"/>
          <w:tab w:val="left" w:pos="2321"/>
        </w:tabs>
        <w:rPr>
          <w:snapToGrid w:val="0"/>
          <w:color w:val="000000"/>
          <w:sz w:val="26"/>
        </w:rPr>
      </w:pPr>
      <w:r>
        <w:rPr>
          <w:snapToGrid w:val="0"/>
          <w:color w:val="000000"/>
        </w:rPr>
        <w:tab/>
      </w:r>
      <w:r>
        <w:rPr>
          <w:snapToGrid w:val="0"/>
          <w:color w:val="000000"/>
        </w:rPr>
        <w:tab/>
        <w:t>Tel. 010566020 – Fax 010532804</w:t>
      </w:r>
    </w:p>
    <w:p w14:paraId="2CEF60A5" w14:textId="77777777" w:rsidR="005A4058" w:rsidRDefault="005A4058" w:rsidP="005A405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765B68B0" w14:textId="77777777" w:rsidR="005A4058" w:rsidRDefault="005A4058" w:rsidP="005A4058">
      <w:pPr>
        <w:widowControl w:val="0"/>
        <w:tabs>
          <w:tab w:val="left" w:pos="90"/>
        </w:tabs>
        <w:rPr>
          <w:b/>
          <w:snapToGrid w:val="0"/>
          <w:color w:val="000080"/>
          <w:u w:val="single"/>
        </w:rPr>
      </w:pPr>
    </w:p>
    <w:p w14:paraId="2BCC2478" w14:textId="77777777" w:rsidR="005A4058" w:rsidRPr="009E1B55" w:rsidRDefault="005A4058" w:rsidP="005A4058">
      <w:pPr>
        <w:widowControl w:val="0"/>
        <w:tabs>
          <w:tab w:val="left" w:pos="90"/>
        </w:tabs>
        <w:rPr>
          <w:snapToGrid w:val="0"/>
          <w:color w:val="000000"/>
        </w:rPr>
      </w:pPr>
      <w:r w:rsidRPr="009E1B55">
        <w:rPr>
          <w:snapToGrid w:val="0"/>
          <w:color w:val="000000"/>
        </w:rPr>
        <w:t>Signor</w:t>
      </w:r>
      <w:r>
        <w:rPr>
          <w:snapToGrid w:val="0"/>
          <w:color w:val="000000"/>
        </w:rPr>
        <w:t xml:space="preserve">  STEFANO FRANCIOLINI, Console Onorario (</w:t>
      </w:r>
      <w:r w:rsidR="00765DFD">
        <w:rPr>
          <w:snapToGrid w:val="0"/>
          <w:color w:val="000000"/>
        </w:rPr>
        <w:t>Rinnovo e</w:t>
      </w:r>
      <w:r>
        <w:rPr>
          <w:snapToGrid w:val="0"/>
          <w:color w:val="000000"/>
        </w:rPr>
        <w:t xml:space="preserve">xequatur </w:t>
      </w:r>
      <w:r w:rsidR="005A470C">
        <w:rPr>
          <w:snapToGrid w:val="0"/>
          <w:color w:val="000000"/>
        </w:rPr>
        <w:t>6</w:t>
      </w:r>
      <w:r w:rsidR="00A67F5C">
        <w:rPr>
          <w:snapToGrid w:val="0"/>
          <w:color w:val="000000"/>
        </w:rPr>
        <w:t xml:space="preserve"> </w:t>
      </w:r>
      <w:r w:rsidR="005A470C">
        <w:rPr>
          <w:snapToGrid w:val="0"/>
          <w:color w:val="000000"/>
        </w:rPr>
        <w:t>luglio 2023</w:t>
      </w:r>
      <w:r w:rsidR="00E336C8">
        <w:rPr>
          <w:snapToGrid w:val="0"/>
          <w:color w:val="000000"/>
        </w:rPr>
        <w:t xml:space="preserve"> – </w:t>
      </w:r>
      <w:r w:rsidR="005A470C">
        <w:rPr>
          <w:snapToGrid w:val="0"/>
          <w:color w:val="000000"/>
        </w:rPr>
        <w:t>2 maggio 2028</w:t>
      </w:r>
      <w:r>
        <w:rPr>
          <w:snapToGrid w:val="0"/>
          <w:color w:val="000000"/>
        </w:rPr>
        <w:t>)</w:t>
      </w:r>
    </w:p>
    <w:p w14:paraId="519FE53C" w14:textId="77777777" w:rsidR="005A4058" w:rsidRDefault="005A4058" w:rsidP="005A4058">
      <w:pPr>
        <w:widowControl w:val="0"/>
        <w:tabs>
          <w:tab w:val="left" w:pos="90"/>
        </w:tabs>
        <w:rPr>
          <w:b/>
          <w:snapToGrid w:val="0"/>
          <w:color w:val="000080"/>
          <w:u w:val="single"/>
        </w:rPr>
      </w:pPr>
    </w:p>
    <w:p w14:paraId="7E2A203C" w14:textId="77777777" w:rsidR="005A6492" w:rsidRDefault="005A6492" w:rsidP="00FD4C34">
      <w:pPr>
        <w:widowControl w:val="0"/>
        <w:tabs>
          <w:tab w:val="left" w:pos="90"/>
        </w:tabs>
        <w:rPr>
          <w:b/>
          <w:snapToGrid w:val="0"/>
          <w:color w:val="000080"/>
          <w:u w:val="single"/>
        </w:rPr>
      </w:pPr>
    </w:p>
    <w:p w14:paraId="31239E26" w14:textId="77777777" w:rsidR="005A6492" w:rsidRDefault="005A6492" w:rsidP="005A6492">
      <w:pPr>
        <w:widowControl w:val="0"/>
        <w:tabs>
          <w:tab w:val="left" w:pos="90"/>
        </w:tabs>
        <w:rPr>
          <w:b/>
          <w:snapToGrid w:val="0"/>
          <w:color w:val="000080"/>
          <w:sz w:val="26"/>
          <w:u w:val="single"/>
        </w:rPr>
      </w:pPr>
      <w:r>
        <w:rPr>
          <w:b/>
          <w:snapToGrid w:val="0"/>
          <w:color w:val="000080"/>
          <w:u w:val="single"/>
        </w:rPr>
        <w:t>MESSINA - CONSOLATO ONORARIO</w:t>
      </w:r>
    </w:p>
    <w:p w14:paraId="3E76F77D" w14:textId="77777777" w:rsidR="005A6492" w:rsidRDefault="005A6492" w:rsidP="005A6492">
      <w:pPr>
        <w:widowControl w:val="0"/>
        <w:tabs>
          <w:tab w:val="left" w:pos="90"/>
          <w:tab w:val="left" w:pos="2321"/>
        </w:tabs>
        <w:rPr>
          <w:b/>
          <w:snapToGrid w:val="0"/>
          <w:color w:val="000000"/>
        </w:rPr>
      </w:pPr>
    </w:p>
    <w:p w14:paraId="75014E86" w14:textId="48B43234" w:rsidR="006C7A64" w:rsidRDefault="005A6492" w:rsidP="006C7A6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p>
    <w:p w14:paraId="4E2E5BE5" w14:textId="16B411C9" w:rsidR="005A6492" w:rsidRDefault="005A6492" w:rsidP="005A6492">
      <w:pPr>
        <w:widowControl w:val="0"/>
        <w:tabs>
          <w:tab w:val="left" w:pos="90"/>
          <w:tab w:val="left" w:pos="2321"/>
        </w:tabs>
        <w:rPr>
          <w:snapToGrid w:val="0"/>
          <w:color w:val="000000"/>
        </w:rPr>
      </w:pPr>
    </w:p>
    <w:p w14:paraId="63884BB6" w14:textId="10A160AE" w:rsidR="00C73F85" w:rsidRDefault="00C73F85" w:rsidP="005A6492">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p>
    <w:p w14:paraId="7ECD780E" w14:textId="77777777" w:rsidR="005A6492" w:rsidRDefault="005A6492" w:rsidP="005A649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C73F85">
        <w:rPr>
          <w:snapToGrid w:val="0"/>
          <w:color w:val="000000"/>
        </w:rPr>
        <w:t>Sicilia</w:t>
      </w:r>
    </w:p>
    <w:p w14:paraId="2B83A35A" w14:textId="77777777" w:rsidR="005A6492" w:rsidRDefault="005A6492" w:rsidP="005A6492">
      <w:pPr>
        <w:widowControl w:val="0"/>
        <w:tabs>
          <w:tab w:val="left" w:pos="90"/>
        </w:tabs>
        <w:rPr>
          <w:b/>
          <w:snapToGrid w:val="0"/>
          <w:color w:val="000080"/>
          <w:u w:val="single"/>
        </w:rPr>
      </w:pPr>
    </w:p>
    <w:p w14:paraId="13DCA7AF" w14:textId="77777777" w:rsidR="00E1009B" w:rsidRDefault="00E1009B" w:rsidP="00FD4C34">
      <w:pPr>
        <w:widowControl w:val="0"/>
        <w:tabs>
          <w:tab w:val="left" w:pos="90"/>
        </w:tabs>
        <w:rPr>
          <w:b/>
          <w:snapToGrid w:val="0"/>
          <w:color w:val="000080"/>
          <w:u w:val="single"/>
        </w:rPr>
      </w:pPr>
    </w:p>
    <w:p w14:paraId="1319A949" w14:textId="77777777" w:rsidR="004944D8" w:rsidRDefault="004944D8" w:rsidP="00FD4C34">
      <w:pPr>
        <w:widowControl w:val="0"/>
        <w:tabs>
          <w:tab w:val="left" w:pos="90"/>
        </w:tabs>
        <w:rPr>
          <w:b/>
          <w:snapToGrid w:val="0"/>
          <w:color w:val="000080"/>
          <w:sz w:val="26"/>
          <w:u w:val="single"/>
        </w:rPr>
      </w:pPr>
      <w:r>
        <w:rPr>
          <w:b/>
          <w:snapToGrid w:val="0"/>
          <w:color w:val="000080"/>
          <w:u w:val="single"/>
        </w:rPr>
        <w:t xml:space="preserve">NAPOLI - CONSOLATO ONORARIO            </w:t>
      </w:r>
    </w:p>
    <w:p w14:paraId="5A801EA6" w14:textId="77777777" w:rsidR="000012CC" w:rsidRDefault="000012CC" w:rsidP="000012CC">
      <w:pPr>
        <w:widowControl w:val="0"/>
        <w:tabs>
          <w:tab w:val="left" w:pos="90"/>
          <w:tab w:val="left" w:pos="2268"/>
        </w:tabs>
        <w:rPr>
          <w:b/>
          <w:snapToGrid w:val="0"/>
          <w:color w:val="000000"/>
        </w:rPr>
      </w:pPr>
    </w:p>
    <w:p w14:paraId="0024AAF0" w14:textId="77777777" w:rsidR="000012CC" w:rsidRDefault="000012CC" w:rsidP="000012CC">
      <w:pPr>
        <w:widowControl w:val="0"/>
        <w:tabs>
          <w:tab w:val="left" w:pos="90"/>
          <w:tab w:val="left" w:pos="2268"/>
        </w:tabs>
        <w:rPr>
          <w:snapToGrid w:val="0"/>
          <w:color w:val="000000"/>
          <w:sz w:val="26"/>
        </w:rPr>
      </w:pPr>
      <w:r>
        <w:rPr>
          <w:b/>
          <w:snapToGrid w:val="0"/>
          <w:color w:val="000000"/>
        </w:rPr>
        <w:t>Indirizzo</w:t>
      </w:r>
      <w:r>
        <w:rPr>
          <w:rFonts w:ascii="MS Sans Serif" w:hAnsi="MS Sans Serif"/>
          <w:snapToGrid w:val="0"/>
          <w:sz w:val="24"/>
        </w:rPr>
        <w:t xml:space="preserve"> </w:t>
      </w:r>
      <w:r>
        <w:rPr>
          <w:rFonts w:ascii="MS Sans Serif" w:hAnsi="MS Sans Serif"/>
          <w:snapToGrid w:val="0"/>
          <w:sz w:val="24"/>
        </w:rPr>
        <w:tab/>
      </w:r>
      <w:r w:rsidR="006831C6">
        <w:rPr>
          <w:rStyle w:val="labelnormal1"/>
          <w:rFonts w:ascii="Times New Roman" w:hAnsi="Times New Roman"/>
          <w:color w:val="000000"/>
          <w:sz w:val="20"/>
          <w:szCs w:val="20"/>
        </w:rPr>
        <w:t>Via Nevio</w:t>
      </w:r>
      <w:r w:rsidR="00683EC5" w:rsidRPr="00F034E4">
        <w:rPr>
          <w:rStyle w:val="labelnormal1"/>
          <w:rFonts w:ascii="Times New Roman" w:hAnsi="Times New Roman"/>
          <w:color w:val="000000"/>
          <w:sz w:val="20"/>
          <w:szCs w:val="20"/>
        </w:rPr>
        <w:t xml:space="preserve">, </w:t>
      </w:r>
      <w:r w:rsidR="006831C6">
        <w:rPr>
          <w:rStyle w:val="labelnormal1"/>
          <w:rFonts w:ascii="Times New Roman" w:hAnsi="Times New Roman"/>
          <w:color w:val="000000"/>
          <w:sz w:val="20"/>
          <w:szCs w:val="20"/>
        </w:rPr>
        <w:t>102/E – 80122 Posillipo -</w:t>
      </w:r>
      <w:r w:rsidR="00683EC5" w:rsidRPr="00F034E4">
        <w:rPr>
          <w:rStyle w:val="labelnormal1"/>
          <w:rFonts w:ascii="Times New Roman" w:hAnsi="Times New Roman"/>
          <w:color w:val="000000"/>
          <w:sz w:val="20"/>
          <w:szCs w:val="20"/>
        </w:rPr>
        <w:t xml:space="preserve"> Napoli</w:t>
      </w:r>
    </w:p>
    <w:p w14:paraId="19BE6A7E" w14:textId="77777777" w:rsidR="000012CC" w:rsidRDefault="000012CC" w:rsidP="000012CC">
      <w:pPr>
        <w:widowControl w:val="0"/>
        <w:tabs>
          <w:tab w:val="left" w:pos="90"/>
          <w:tab w:val="left" w:pos="2268"/>
        </w:tabs>
        <w:rPr>
          <w:snapToGrid w:val="0"/>
          <w:color w:val="000000"/>
          <w:sz w:val="23"/>
        </w:rPr>
      </w:pPr>
      <w:r>
        <w:rPr>
          <w:snapToGrid w:val="0"/>
        </w:rPr>
        <w:t xml:space="preserve">                                              Tel. </w:t>
      </w:r>
      <w:r w:rsidR="006831C6">
        <w:rPr>
          <w:snapToGrid w:val="0"/>
        </w:rPr>
        <w:t xml:space="preserve">+39 </w:t>
      </w:r>
      <w:r w:rsidR="00933C3B" w:rsidRPr="00F034E4">
        <w:rPr>
          <w:rStyle w:val="labelnormal1"/>
          <w:rFonts w:ascii="Times New Roman" w:hAnsi="Times New Roman"/>
          <w:color w:val="000000"/>
          <w:sz w:val="20"/>
          <w:szCs w:val="20"/>
        </w:rPr>
        <w:t>081</w:t>
      </w:r>
      <w:r w:rsidR="006831C6">
        <w:rPr>
          <w:rStyle w:val="labelnormal1"/>
          <w:rFonts w:ascii="Times New Roman" w:hAnsi="Times New Roman"/>
          <w:color w:val="000000"/>
          <w:sz w:val="20"/>
          <w:szCs w:val="20"/>
        </w:rPr>
        <w:t xml:space="preserve"> 7690473</w:t>
      </w:r>
      <w:r>
        <w:rPr>
          <w:snapToGrid w:val="0"/>
          <w:color w:val="000000"/>
        </w:rPr>
        <w:t xml:space="preserve"> </w:t>
      </w:r>
      <w:r w:rsidR="006831C6">
        <w:rPr>
          <w:snapToGrid w:val="0"/>
          <w:color w:val="000000"/>
        </w:rPr>
        <w:t>–</w:t>
      </w:r>
      <w:r>
        <w:rPr>
          <w:snapToGrid w:val="0"/>
          <w:color w:val="000000"/>
        </w:rPr>
        <w:t xml:space="preserve"> </w:t>
      </w:r>
      <w:proofErr w:type="spellStart"/>
      <w:r w:rsidR="006831C6">
        <w:rPr>
          <w:snapToGrid w:val="0"/>
          <w:color w:val="000000"/>
        </w:rPr>
        <w:t>cell</w:t>
      </w:r>
      <w:proofErr w:type="spellEnd"/>
      <w:r w:rsidR="006831C6">
        <w:rPr>
          <w:snapToGrid w:val="0"/>
          <w:color w:val="000000"/>
        </w:rPr>
        <w:t>. +39 3356770713</w:t>
      </w:r>
      <w:r>
        <w:rPr>
          <w:snapToGrid w:val="0"/>
          <w:color w:val="000000"/>
        </w:rPr>
        <w:t xml:space="preserve">  </w:t>
      </w:r>
    </w:p>
    <w:p w14:paraId="39082B2F" w14:textId="77777777" w:rsidR="000012CC" w:rsidRDefault="000012CC" w:rsidP="000012CC">
      <w:pPr>
        <w:widowControl w:val="0"/>
        <w:tabs>
          <w:tab w:val="left" w:pos="2321"/>
        </w:tabs>
        <w:rPr>
          <w:snapToGrid w:val="0"/>
          <w:color w:val="000000"/>
          <w:sz w:val="23"/>
        </w:rPr>
      </w:pPr>
      <w:r>
        <w:rPr>
          <w:b/>
          <w:snapToGrid w:val="0"/>
          <w:color w:val="000080"/>
        </w:rPr>
        <w:t xml:space="preserve">                   </w:t>
      </w:r>
      <w:r>
        <w:rPr>
          <w:rFonts w:ascii="MS Sans Serif" w:hAnsi="MS Sans Serif"/>
          <w:snapToGrid w:val="0"/>
          <w:sz w:val="24"/>
        </w:rPr>
        <w:tab/>
      </w:r>
      <w:r>
        <w:rPr>
          <w:snapToGrid w:val="0"/>
          <w:color w:val="000000"/>
        </w:rPr>
        <w:t xml:space="preserve">E-mail </w:t>
      </w:r>
      <w:hyperlink r:id="rId285" w:history="1">
        <w:r w:rsidR="00B935C8" w:rsidRPr="005E0E10">
          <w:rPr>
            <w:rStyle w:val="Collegamentoipertestuale"/>
          </w:rPr>
          <w:t>mazzaval@tin.it</w:t>
        </w:r>
      </w:hyperlink>
      <w:r w:rsidR="006831C6">
        <w:rPr>
          <w:rStyle w:val="labelnormal1"/>
          <w:rFonts w:ascii="Times New Roman" w:hAnsi="Times New Roman"/>
          <w:color w:val="000000"/>
          <w:sz w:val="20"/>
          <w:szCs w:val="20"/>
        </w:rPr>
        <w:t xml:space="preserve"> </w:t>
      </w:r>
    </w:p>
    <w:p w14:paraId="096D6FE4"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w:t>
      </w:r>
    </w:p>
    <w:p w14:paraId="466A4443" w14:textId="77777777" w:rsidR="00933C3B" w:rsidRDefault="00933C3B">
      <w:pPr>
        <w:widowControl w:val="0"/>
        <w:tabs>
          <w:tab w:val="left" w:pos="90"/>
          <w:tab w:val="left" w:pos="2321"/>
        </w:tabs>
        <w:spacing w:before="40"/>
        <w:rPr>
          <w:snapToGrid w:val="0"/>
          <w:color w:val="000000"/>
        </w:rPr>
      </w:pPr>
    </w:p>
    <w:p w14:paraId="75C98E49" w14:textId="7F048DBA" w:rsidR="00933C3B" w:rsidRDefault="00933C3B">
      <w:pPr>
        <w:widowControl w:val="0"/>
        <w:tabs>
          <w:tab w:val="left" w:pos="90"/>
          <w:tab w:val="left" w:pos="2321"/>
        </w:tabs>
        <w:spacing w:before="40"/>
        <w:rPr>
          <w:snapToGrid w:val="0"/>
          <w:color w:val="000000"/>
          <w:sz w:val="26"/>
        </w:rPr>
      </w:pPr>
      <w:r>
        <w:rPr>
          <w:snapToGrid w:val="0"/>
          <w:color w:val="000000"/>
        </w:rPr>
        <w:t>Signor</w:t>
      </w:r>
      <w:r w:rsidR="00117768">
        <w:rPr>
          <w:snapToGrid w:val="0"/>
          <w:color w:val="000000"/>
        </w:rPr>
        <w:t>a</w:t>
      </w:r>
      <w:r>
        <w:rPr>
          <w:snapToGrid w:val="0"/>
          <w:color w:val="000000"/>
        </w:rPr>
        <w:t xml:space="preserve"> </w:t>
      </w:r>
      <w:r w:rsidR="00117768">
        <w:rPr>
          <w:snapToGrid w:val="0"/>
          <w:color w:val="000000"/>
        </w:rPr>
        <w:t>VALENTINA MAZZA</w:t>
      </w:r>
      <w:r>
        <w:rPr>
          <w:snapToGrid w:val="0"/>
          <w:color w:val="000000"/>
        </w:rPr>
        <w:t>, Console Onorario (</w:t>
      </w:r>
      <w:r w:rsidR="00117768">
        <w:rPr>
          <w:snapToGrid w:val="0"/>
          <w:color w:val="000000"/>
        </w:rPr>
        <w:t>E</w:t>
      </w:r>
      <w:r>
        <w:rPr>
          <w:snapToGrid w:val="0"/>
          <w:color w:val="000000"/>
        </w:rPr>
        <w:t xml:space="preserve">xequatur </w:t>
      </w:r>
      <w:r w:rsidR="00F560C2">
        <w:rPr>
          <w:snapToGrid w:val="0"/>
          <w:color w:val="000000"/>
        </w:rPr>
        <w:t>3 gennaio 2025 – 9 dicembre 2029</w:t>
      </w:r>
      <w:r>
        <w:rPr>
          <w:snapToGrid w:val="0"/>
          <w:color w:val="000000"/>
        </w:rPr>
        <w:t>)</w:t>
      </w:r>
    </w:p>
    <w:p w14:paraId="50647F74" w14:textId="77777777" w:rsidR="004944D8" w:rsidRDefault="004944D8">
      <w:pPr>
        <w:widowControl w:val="0"/>
        <w:tabs>
          <w:tab w:val="left" w:pos="90"/>
        </w:tabs>
        <w:rPr>
          <w:b/>
          <w:snapToGrid w:val="0"/>
          <w:color w:val="000080"/>
          <w:u w:val="single"/>
        </w:rPr>
      </w:pPr>
    </w:p>
    <w:p w14:paraId="3A7A6593" w14:textId="77777777" w:rsidR="00A231CC" w:rsidRDefault="000D13E1" w:rsidP="00AD2E33">
      <w:pPr>
        <w:widowControl w:val="0"/>
        <w:tabs>
          <w:tab w:val="left" w:pos="90"/>
        </w:tabs>
        <w:rPr>
          <w:b/>
          <w:snapToGrid w:val="0"/>
          <w:color w:val="000080"/>
          <w:u w:val="single"/>
        </w:rPr>
      </w:pPr>
      <w:r>
        <w:rPr>
          <w:b/>
          <w:snapToGrid w:val="0"/>
          <w:color w:val="000080"/>
          <w:u w:val="single"/>
        </w:rPr>
        <w:br w:type="page"/>
      </w:r>
    </w:p>
    <w:p w14:paraId="0497897B" w14:textId="77777777" w:rsidR="000D13E1" w:rsidRDefault="000D13E1" w:rsidP="000D13E1">
      <w:pPr>
        <w:widowControl w:val="0"/>
        <w:tabs>
          <w:tab w:val="left" w:pos="90"/>
        </w:tabs>
        <w:jc w:val="right"/>
        <w:rPr>
          <w:b/>
          <w:snapToGrid w:val="0"/>
          <w:color w:val="000080"/>
          <w:u w:val="single"/>
        </w:rPr>
      </w:pPr>
      <w:r>
        <w:rPr>
          <w:b/>
          <w:snapToGrid w:val="0"/>
          <w:color w:val="000000"/>
          <w:sz w:val="16"/>
        </w:rPr>
        <w:t>KAZAKHSTAN</w:t>
      </w:r>
    </w:p>
    <w:p w14:paraId="4481D554" w14:textId="77777777" w:rsidR="000D13E1" w:rsidRDefault="000D13E1" w:rsidP="00AD2E33">
      <w:pPr>
        <w:widowControl w:val="0"/>
        <w:tabs>
          <w:tab w:val="left" w:pos="90"/>
        </w:tabs>
        <w:rPr>
          <w:b/>
          <w:snapToGrid w:val="0"/>
          <w:color w:val="000080"/>
          <w:u w:val="single"/>
        </w:rPr>
      </w:pPr>
    </w:p>
    <w:p w14:paraId="43E1C059" w14:textId="77777777" w:rsidR="00D248C0" w:rsidRDefault="00D248C0" w:rsidP="00D248C0">
      <w:pPr>
        <w:widowControl w:val="0"/>
        <w:tabs>
          <w:tab w:val="left" w:pos="90"/>
        </w:tabs>
        <w:rPr>
          <w:b/>
          <w:snapToGrid w:val="0"/>
          <w:color w:val="000080"/>
          <w:u w:val="single"/>
        </w:rPr>
      </w:pPr>
      <w:r>
        <w:rPr>
          <w:b/>
          <w:snapToGrid w:val="0"/>
          <w:color w:val="000080"/>
          <w:u w:val="single"/>
        </w:rPr>
        <w:t xml:space="preserve">TRIESTE - CONSOLATO ONORARIO            </w:t>
      </w:r>
    </w:p>
    <w:p w14:paraId="469CDF16" w14:textId="77777777" w:rsidR="00D248C0" w:rsidRDefault="00D248C0" w:rsidP="00D248C0">
      <w:pPr>
        <w:widowControl w:val="0"/>
        <w:tabs>
          <w:tab w:val="left" w:pos="90"/>
          <w:tab w:val="left" w:pos="2321"/>
        </w:tabs>
        <w:spacing w:before="40"/>
        <w:rPr>
          <w:b/>
          <w:snapToGrid w:val="0"/>
          <w:color w:val="000000"/>
        </w:rPr>
      </w:pPr>
    </w:p>
    <w:p w14:paraId="0B273725" w14:textId="77777777" w:rsidR="00D248C0" w:rsidRPr="002B0123" w:rsidRDefault="00D248C0" w:rsidP="00D248C0">
      <w:pPr>
        <w:widowControl w:val="0"/>
        <w:tabs>
          <w:tab w:val="left" w:pos="90"/>
          <w:tab w:val="left" w:pos="2321"/>
        </w:tabs>
        <w:spacing w:before="40"/>
        <w:rPr>
          <w:b/>
          <w:snapToGrid w:val="0"/>
        </w:rPr>
      </w:pPr>
      <w:r>
        <w:rPr>
          <w:b/>
          <w:snapToGrid w:val="0"/>
          <w:color w:val="000000"/>
        </w:rPr>
        <w:t>Indirizzo</w:t>
      </w:r>
      <w:r>
        <w:rPr>
          <w:rFonts w:ascii="MS Sans Serif" w:hAnsi="MS Sans Serif"/>
          <w:snapToGrid w:val="0"/>
          <w:sz w:val="24"/>
        </w:rPr>
        <w:tab/>
      </w:r>
      <w:r w:rsidRPr="002B0123">
        <w:rPr>
          <w:rStyle w:val="labelnormal1"/>
          <w:rFonts w:ascii="Times New Roman" w:hAnsi="Times New Roman"/>
          <w:color w:val="auto"/>
          <w:sz w:val="20"/>
          <w:szCs w:val="20"/>
        </w:rPr>
        <w:t>Via Felice Venezian, 1 – 34124 Trieste</w:t>
      </w:r>
    </w:p>
    <w:p w14:paraId="7A7B4C59" w14:textId="77777777" w:rsidR="00D248C0" w:rsidRPr="002B0123" w:rsidRDefault="00D248C0" w:rsidP="00D248C0">
      <w:pPr>
        <w:widowControl w:val="0"/>
        <w:tabs>
          <w:tab w:val="left" w:pos="90"/>
          <w:tab w:val="left" w:pos="2321"/>
        </w:tabs>
        <w:rPr>
          <w:snapToGrid w:val="0"/>
        </w:rPr>
      </w:pPr>
      <w:r w:rsidRPr="002B0123">
        <w:rPr>
          <w:snapToGrid w:val="0"/>
        </w:rPr>
        <w:tab/>
      </w:r>
      <w:r w:rsidRPr="002B0123">
        <w:rPr>
          <w:snapToGrid w:val="0"/>
        </w:rPr>
        <w:tab/>
        <w:t xml:space="preserve">Tel. e fax </w:t>
      </w:r>
      <w:r w:rsidRPr="002B0123">
        <w:rPr>
          <w:rStyle w:val="labelnormal1"/>
          <w:rFonts w:ascii="Times New Roman" w:hAnsi="Times New Roman"/>
          <w:color w:val="auto"/>
          <w:sz w:val="20"/>
          <w:szCs w:val="20"/>
        </w:rPr>
        <w:t>040305557</w:t>
      </w:r>
    </w:p>
    <w:p w14:paraId="672CDE3A" w14:textId="77777777" w:rsidR="00D248C0" w:rsidRPr="002B0123" w:rsidRDefault="00D248C0" w:rsidP="00D248C0">
      <w:pPr>
        <w:widowControl w:val="0"/>
        <w:tabs>
          <w:tab w:val="left" w:pos="90"/>
          <w:tab w:val="left" w:pos="2321"/>
        </w:tabs>
        <w:rPr>
          <w:snapToGrid w:val="0"/>
        </w:rPr>
      </w:pPr>
      <w:r w:rsidRPr="002B0123">
        <w:rPr>
          <w:b/>
          <w:snapToGrid w:val="0"/>
        </w:rPr>
        <w:tab/>
      </w:r>
      <w:r w:rsidRPr="002B0123">
        <w:rPr>
          <w:b/>
          <w:snapToGrid w:val="0"/>
        </w:rPr>
        <w:tab/>
      </w:r>
      <w:r w:rsidRPr="002B0123">
        <w:rPr>
          <w:snapToGrid w:val="0"/>
        </w:rPr>
        <w:t xml:space="preserve">E-mail   </w:t>
      </w:r>
      <w:r w:rsidRPr="002B0123">
        <w:rPr>
          <w:rStyle w:val="labelnormal1"/>
          <w:rFonts w:ascii="Times New Roman" w:hAnsi="Times New Roman"/>
          <w:color w:val="auto"/>
          <w:sz w:val="20"/>
          <w:szCs w:val="20"/>
        </w:rPr>
        <w:t>lucabellinello@tiscali.it</w:t>
      </w:r>
    </w:p>
    <w:p w14:paraId="3F56467D" w14:textId="77777777" w:rsidR="00D248C0" w:rsidRPr="002B0123" w:rsidRDefault="00D248C0" w:rsidP="00D248C0">
      <w:pPr>
        <w:widowControl w:val="0"/>
        <w:tabs>
          <w:tab w:val="left" w:pos="90"/>
          <w:tab w:val="left" w:pos="2321"/>
        </w:tabs>
        <w:spacing w:before="40"/>
        <w:rPr>
          <w:snapToGrid w:val="0"/>
        </w:rPr>
      </w:pPr>
      <w:r w:rsidRPr="002B0123">
        <w:rPr>
          <w:b/>
          <w:snapToGrid w:val="0"/>
        </w:rPr>
        <w:t>Circoscrizione</w:t>
      </w:r>
      <w:r w:rsidRPr="002B0123">
        <w:rPr>
          <w:snapToGrid w:val="0"/>
        </w:rPr>
        <w:tab/>
        <w:t>Friuli Venezia Giulia</w:t>
      </w:r>
    </w:p>
    <w:p w14:paraId="6BDB0711" w14:textId="77777777" w:rsidR="00D248C0" w:rsidRPr="00D911B7" w:rsidRDefault="00D248C0" w:rsidP="00D248C0">
      <w:pPr>
        <w:widowControl w:val="0"/>
        <w:tabs>
          <w:tab w:val="left" w:pos="90"/>
          <w:tab w:val="left" w:pos="2321"/>
        </w:tabs>
        <w:spacing w:before="40"/>
        <w:rPr>
          <w:snapToGrid w:val="0"/>
          <w:color w:val="000000"/>
        </w:rPr>
      </w:pPr>
    </w:p>
    <w:p w14:paraId="4CAB1953" w14:textId="77777777" w:rsidR="00D248C0" w:rsidRPr="00D911B7" w:rsidRDefault="00D248C0" w:rsidP="00D248C0">
      <w:pPr>
        <w:widowControl w:val="0"/>
        <w:tabs>
          <w:tab w:val="left" w:pos="90"/>
          <w:tab w:val="left" w:pos="2321"/>
        </w:tabs>
        <w:spacing w:before="40"/>
        <w:rPr>
          <w:snapToGrid w:val="0"/>
          <w:color w:val="000000"/>
        </w:rPr>
      </w:pPr>
      <w:r w:rsidRPr="00D911B7">
        <w:rPr>
          <w:snapToGrid w:val="0"/>
          <w:color w:val="000000"/>
        </w:rPr>
        <w:t>Signor LUCA BELLINELLO, Console Onorario (</w:t>
      </w:r>
      <w:r w:rsidR="00F2439D">
        <w:rPr>
          <w:snapToGrid w:val="0"/>
          <w:color w:val="000000"/>
        </w:rPr>
        <w:t>Rinnovo e</w:t>
      </w:r>
      <w:r w:rsidRPr="00D911B7">
        <w:rPr>
          <w:snapToGrid w:val="0"/>
          <w:color w:val="000000"/>
        </w:rPr>
        <w:t xml:space="preserve">xequatur </w:t>
      </w:r>
      <w:r w:rsidR="00853B5B">
        <w:rPr>
          <w:snapToGrid w:val="0"/>
          <w:color w:val="000000"/>
        </w:rPr>
        <w:t>8</w:t>
      </w:r>
      <w:r w:rsidR="0034666B">
        <w:rPr>
          <w:snapToGrid w:val="0"/>
          <w:color w:val="000000"/>
        </w:rPr>
        <w:t xml:space="preserve"> dicembre 2022</w:t>
      </w:r>
      <w:r w:rsidR="00853B5B">
        <w:rPr>
          <w:snapToGrid w:val="0"/>
          <w:color w:val="000000"/>
        </w:rPr>
        <w:t xml:space="preserve"> – 27 dicembre 2027</w:t>
      </w:r>
      <w:r w:rsidRPr="00D911B7">
        <w:rPr>
          <w:snapToGrid w:val="0"/>
          <w:color w:val="000000"/>
        </w:rPr>
        <w:t>)</w:t>
      </w:r>
    </w:p>
    <w:p w14:paraId="5AF7729F" w14:textId="77777777" w:rsidR="00D248C0" w:rsidRDefault="00D248C0">
      <w:pPr>
        <w:widowControl w:val="0"/>
        <w:tabs>
          <w:tab w:val="left" w:pos="90"/>
        </w:tabs>
        <w:rPr>
          <w:b/>
          <w:snapToGrid w:val="0"/>
          <w:color w:val="000080"/>
          <w:u w:val="single"/>
        </w:rPr>
      </w:pPr>
    </w:p>
    <w:p w14:paraId="61F5260F" w14:textId="77777777" w:rsidR="004944D8" w:rsidRPr="00D248C0" w:rsidRDefault="00936D99" w:rsidP="00D248C0">
      <w:pPr>
        <w:widowControl w:val="0"/>
        <w:tabs>
          <w:tab w:val="left" w:pos="90"/>
          <w:tab w:val="left" w:pos="2321"/>
        </w:tabs>
        <w:spacing w:before="40"/>
        <w:jc w:val="right"/>
        <w:rPr>
          <w:snapToGrid w:val="0"/>
          <w:color w:val="000000"/>
        </w:rPr>
      </w:pPr>
      <w:r>
        <w:rPr>
          <w:snapToGrid w:val="0"/>
          <w:color w:val="000000"/>
        </w:rPr>
        <w:br w:type="page"/>
      </w:r>
      <w:r w:rsidR="004944D8">
        <w:rPr>
          <w:b/>
          <w:snapToGrid w:val="0"/>
          <w:color w:val="000000"/>
          <w:sz w:val="16"/>
        </w:rPr>
        <w:t>KENYA</w:t>
      </w:r>
    </w:p>
    <w:p w14:paraId="14C207A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8272" behindDoc="0" locked="0" layoutInCell="0" allowOverlap="1" wp14:anchorId="3DC4A714" wp14:editId="3C4A854E">
            <wp:simplePos x="0" y="0"/>
            <wp:positionH relativeFrom="column">
              <wp:posOffset>5787390</wp:posOffset>
            </wp:positionH>
            <wp:positionV relativeFrom="paragraph">
              <wp:posOffset>158115</wp:posOffset>
            </wp:positionV>
            <wp:extent cx="702310" cy="467995"/>
            <wp:effectExtent l="19050" t="19050" r="2540" b="8255"/>
            <wp:wrapNone/>
            <wp:docPr id="329" name="Immagin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0"/>
                    <pic:cNvPicPr>
                      <a:picLocks noChangeAspect="1" noChangeArrowheads="1"/>
                    </pic:cNvPicPr>
                  </pic:nvPicPr>
                  <pic:blipFill>
                    <a:blip r:embed="rId28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2AC9BAF" w14:textId="77777777" w:rsidR="004944D8" w:rsidRDefault="004944D8">
      <w:pPr>
        <w:widowControl w:val="0"/>
        <w:tabs>
          <w:tab w:val="left" w:pos="90"/>
        </w:tabs>
        <w:rPr>
          <w:b/>
          <w:snapToGrid w:val="0"/>
          <w:color w:val="000080"/>
          <w:sz w:val="39"/>
        </w:rPr>
      </w:pPr>
      <w:r>
        <w:rPr>
          <w:b/>
          <w:snapToGrid w:val="0"/>
          <w:color w:val="000080"/>
          <w:sz w:val="32"/>
        </w:rPr>
        <w:t xml:space="preserve">KENYA </w:t>
      </w:r>
    </w:p>
    <w:p w14:paraId="62DD78BD"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656DE7B7"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5F376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12 dicembre</w:t>
      </w:r>
    </w:p>
    <w:p w14:paraId="13DCBDF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671516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37EB5">
        <w:rPr>
          <w:snapToGrid w:val="0"/>
          <w:color w:val="000000"/>
        </w:rPr>
        <w:t xml:space="preserve">Viale Luca </w:t>
      </w:r>
      <w:proofErr w:type="spellStart"/>
      <w:r w:rsidR="00E37EB5">
        <w:rPr>
          <w:snapToGrid w:val="0"/>
          <w:color w:val="000000"/>
        </w:rPr>
        <w:t>Gaurico</w:t>
      </w:r>
      <w:proofErr w:type="spellEnd"/>
      <w:r w:rsidR="00E37EB5">
        <w:rPr>
          <w:snapToGrid w:val="0"/>
          <w:color w:val="000000"/>
        </w:rPr>
        <w:t>, 205 - 00143 Roma</w:t>
      </w:r>
    </w:p>
    <w:p w14:paraId="144CA2A1" w14:textId="77777777" w:rsidR="004944D8" w:rsidRDefault="004944D8">
      <w:pPr>
        <w:widowControl w:val="0"/>
        <w:tabs>
          <w:tab w:val="left" w:pos="2321"/>
        </w:tabs>
        <w:rPr>
          <w:snapToGrid w:val="0"/>
          <w:color w:val="000000"/>
        </w:rPr>
      </w:pPr>
      <w:r>
        <w:rPr>
          <w:rFonts w:ascii="MS Sans Serif" w:hAnsi="MS Sans Serif"/>
          <w:snapToGrid w:val="0"/>
          <w:sz w:val="24"/>
        </w:rPr>
        <w:tab/>
      </w:r>
      <w:r w:rsidR="00E37EB5">
        <w:rPr>
          <w:snapToGrid w:val="0"/>
        </w:rPr>
        <w:t xml:space="preserve">Tel. </w:t>
      </w:r>
      <w:r w:rsidR="00E37EB5">
        <w:rPr>
          <w:snapToGrid w:val="0"/>
          <w:color w:val="000000"/>
        </w:rPr>
        <w:t>068082714 - Fax 068082707</w:t>
      </w:r>
    </w:p>
    <w:p w14:paraId="5B07B588" w14:textId="77777777" w:rsidR="0064765A" w:rsidRDefault="0064765A">
      <w:pPr>
        <w:widowControl w:val="0"/>
        <w:tabs>
          <w:tab w:val="left" w:pos="2321"/>
        </w:tabs>
        <w:rPr>
          <w:snapToGrid w:val="0"/>
          <w:color w:val="000000"/>
          <w:sz w:val="23"/>
        </w:rPr>
      </w:pPr>
      <w:r>
        <w:rPr>
          <w:snapToGrid w:val="0"/>
          <w:color w:val="000000"/>
        </w:rPr>
        <w:tab/>
        <w:t xml:space="preserve">E-mail  </w:t>
      </w:r>
      <w:r w:rsidRPr="0064765A">
        <w:rPr>
          <w:snapToGrid w:val="0"/>
          <w:color w:val="000000"/>
        </w:rPr>
        <w:t>consular@embassyofkenya.it</w:t>
      </w:r>
    </w:p>
    <w:p w14:paraId="51CC0157" w14:textId="77777777" w:rsidR="001F3127" w:rsidRDefault="004944D8" w:rsidP="00975460">
      <w:pPr>
        <w:widowControl w:val="0"/>
        <w:tabs>
          <w:tab w:val="left" w:pos="90"/>
          <w:tab w:val="left" w:pos="2321"/>
        </w:tabs>
        <w:spacing w:before="40"/>
        <w:jc w:val="both"/>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1A5C45C4" w14:textId="77777777" w:rsidR="004944D8" w:rsidRDefault="004944D8" w:rsidP="004B7698">
      <w:pPr>
        <w:widowControl w:val="0"/>
        <w:tabs>
          <w:tab w:val="left" w:pos="90"/>
          <w:tab w:val="left" w:pos="2321"/>
        </w:tabs>
        <w:spacing w:before="49"/>
        <w:rPr>
          <w:snapToGrid w:val="0"/>
          <w:color w:val="000000"/>
          <w:sz w:val="23"/>
        </w:rPr>
      </w:pPr>
      <w:r>
        <w:rPr>
          <w:snapToGrid w:val="0"/>
          <w:color w:val="000000"/>
        </w:rPr>
        <w:t xml:space="preserve">                     </w:t>
      </w:r>
    </w:p>
    <w:p w14:paraId="60ED3DE7" w14:textId="77777777" w:rsidR="004944D8" w:rsidRDefault="004944D8">
      <w:pPr>
        <w:widowControl w:val="0"/>
        <w:tabs>
          <w:tab w:val="left" w:pos="90"/>
        </w:tabs>
        <w:jc w:val="center"/>
        <w:rPr>
          <w:snapToGrid w:val="0"/>
          <w:color w:val="000000"/>
        </w:rPr>
      </w:pPr>
    </w:p>
    <w:p w14:paraId="086CAE9F" w14:textId="77777777" w:rsidR="00143BB8" w:rsidRDefault="00143BB8">
      <w:pPr>
        <w:widowControl w:val="0"/>
        <w:tabs>
          <w:tab w:val="left" w:pos="90"/>
        </w:tabs>
        <w:jc w:val="center"/>
        <w:rPr>
          <w:snapToGrid w:val="0"/>
          <w:color w:val="000000"/>
        </w:rPr>
      </w:pPr>
    </w:p>
    <w:p w14:paraId="4C73CC39" w14:textId="77777777" w:rsidR="00143BB8" w:rsidRDefault="00143BB8" w:rsidP="00143BB8">
      <w:pPr>
        <w:widowControl w:val="0"/>
        <w:tabs>
          <w:tab w:val="left" w:pos="90"/>
        </w:tabs>
        <w:rPr>
          <w:snapToGrid w:val="0"/>
          <w:color w:val="000000"/>
        </w:rPr>
      </w:pPr>
    </w:p>
    <w:p w14:paraId="116E84F8" w14:textId="77777777" w:rsidR="005416DF" w:rsidRDefault="005416DF">
      <w:pPr>
        <w:widowControl w:val="0"/>
        <w:tabs>
          <w:tab w:val="left" w:pos="90"/>
        </w:tabs>
        <w:jc w:val="center"/>
        <w:rPr>
          <w:snapToGrid w:val="0"/>
          <w:color w:val="000000"/>
        </w:rPr>
      </w:pPr>
    </w:p>
    <w:p w14:paraId="57EFE4E6" w14:textId="77777777" w:rsidR="005416DF" w:rsidRDefault="005416DF">
      <w:pPr>
        <w:widowControl w:val="0"/>
        <w:tabs>
          <w:tab w:val="left" w:pos="90"/>
        </w:tabs>
        <w:jc w:val="center"/>
        <w:rPr>
          <w:snapToGrid w:val="0"/>
          <w:color w:val="000000"/>
        </w:rPr>
      </w:pPr>
    </w:p>
    <w:p w14:paraId="292D3E59" w14:textId="77777777" w:rsidR="004944D8" w:rsidRDefault="004944D8">
      <w:pPr>
        <w:widowControl w:val="0"/>
        <w:tabs>
          <w:tab w:val="left" w:pos="90"/>
        </w:tabs>
        <w:jc w:val="center"/>
        <w:rPr>
          <w:snapToGrid w:val="0"/>
          <w:color w:val="000000"/>
        </w:rPr>
      </w:pPr>
    </w:p>
    <w:p w14:paraId="47BD9A4C" w14:textId="77777777" w:rsidR="004944D8" w:rsidRDefault="004944D8">
      <w:pPr>
        <w:widowControl w:val="0"/>
        <w:tabs>
          <w:tab w:val="left" w:pos="90"/>
        </w:tabs>
        <w:jc w:val="center"/>
        <w:rPr>
          <w:snapToGrid w:val="0"/>
          <w:color w:val="000000"/>
        </w:rPr>
      </w:pPr>
    </w:p>
    <w:p w14:paraId="4FD537C4" w14:textId="77777777" w:rsidR="004944D8" w:rsidRDefault="004944D8">
      <w:pPr>
        <w:widowControl w:val="0"/>
        <w:tabs>
          <w:tab w:val="left" w:pos="90"/>
        </w:tabs>
        <w:jc w:val="center"/>
        <w:rPr>
          <w:snapToGrid w:val="0"/>
          <w:color w:val="000000"/>
        </w:rPr>
      </w:pPr>
    </w:p>
    <w:p w14:paraId="41C93218" w14:textId="77777777" w:rsidR="00805DA0" w:rsidRDefault="00805DA0" w:rsidP="00805DA0">
      <w:pPr>
        <w:widowControl w:val="0"/>
        <w:tabs>
          <w:tab w:val="left" w:pos="90"/>
        </w:tabs>
        <w:rPr>
          <w:snapToGrid w:val="0"/>
          <w:color w:val="000000"/>
        </w:rPr>
      </w:pPr>
      <w:r>
        <w:rPr>
          <w:snapToGrid w:val="0"/>
          <w:color w:val="000000"/>
        </w:rPr>
        <w:br w:type="page"/>
      </w:r>
    </w:p>
    <w:p w14:paraId="5E939F07" w14:textId="77777777" w:rsidR="00805DA0" w:rsidRDefault="00805DA0" w:rsidP="00805DA0">
      <w:pPr>
        <w:widowControl w:val="0"/>
        <w:tabs>
          <w:tab w:val="left" w:pos="90"/>
        </w:tabs>
        <w:ind w:right="142"/>
        <w:jc w:val="right"/>
        <w:rPr>
          <w:b/>
          <w:caps/>
          <w:snapToGrid w:val="0"/>
          <w:color w:val="000000"/>
          <w:sz w:val="16"/>
          <w:szCs w:val="16"/>
        </w:rPr>
      </w:pPr>
      <w:r>
        <w:rPr>
          <w:b/>
          <w:caps/>
          <w:snapToGrid w:val="0"/>
          <w:color w:val="000000"/>
          <w:sz w:val="16"/>
          <w:szCs w:val="16"/>
        </w:rPr>
        <w:t>Kosovo</w:t>
      </w:r>
    </w:p>
    <w:p w14:paraId="6048C75A" w14:textId="77777777" w:rsidR="00805DA0" w:rsidRPr="008134EF" w:rsidRDefault="00805DA0" w:rsidP="00805DA0">
      <w:pPr>
        <w:widowControl w:val="0"/>
        <w:tabs>
          <w:tab w:val="left" w:pos="90"/>
        </w:tabs>
        <w:spacing w:before="60"/>
        <w:jc w:val="center"/>
        <w:rPr>
          <w:snapToGrid w:val="0"/>
          <w:color w:val="000080"/>
          <w:sz w:val="16"/>
          <w:szCs w:val="16"/>
        </w:rPr>
      </w:pPr>
    </w:p>
    <w:p w14:paraId="6314B28B" w14:textId="77777777" w:rsidR="00805DA0" w:rsidRDefault="001E1CA6" w:rsidP="00805DA0">
      <w:pPr>
        <w:pStyle w:val="Stile1"/>
      </w:pPr>
      <w:r>
        <w:t xml:space="preserve">KOSOVO </w:t>
      </w:r>
    </w:p>
    <w:p w14:paraId="2C125916" w14:textId="77777777" w:rsidR="00805DA0" w:rsidRDefault="00805DA0" w:rsidP="00805DA0">
      <w:pPr>
        <w:widowControl w:val="0"/>
        <w:tabs>
          <w:tab w:val="left" w:pos="90"/>
        </w:tabs>
        <w:rPr>
          <w:b/>
          <w:snapToGrid w:val="0"/>
          <w:color w:val="000080"/>
          <w:sz w:val="28"/>
        </w:rPr>
      </w:pPr>
      <w:r>
        <w:rPr>
          <w:b/>
          <w:snapToGrid w:val="0"/>
          <w:color w:val="000080"/>
          <w:sz w:val="22"/>
        </w:rPr>
        <w:t xml:space="preserve">Repubblica del  </w:t>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Pr>
          <w:b/>
          <w:snapToGrid w:val="0"/>
          <w:color w:val="000080"/>
          <w:sz w:val="22"/>
        </w:rPr>
        <w:t xml:space="preserve"> </w:t>
      </w:r>
      <w:r w:rsidR="009E4C9E" w:rsidRPr="00B82273">
        <w:rPr>
          <w:noProof/>
        </w:rPr>
        <w:drawing>
          <wp:inline distT="0" distB="0" distL="0" distR="0" wp14:anchorId="11E8CF6A" wp14:editId="2B69D353">
            <wp:extent cx="1000125" cy="676275"/>
            <wp:effectExtent l="0" t="0" r="0" b="0"/>
            <wp:docPr id="2" name="Immagine 3" descr="flag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flag_big"/>
                    <pic:cNvPicPr>
                      <a:picLocks noChangeAspect="1" noChangeArrowheads="1"/>
                    </pic:cNvPicPr>
                  </pic:nvPicPr>
                  <pic:blipFill>
                    <a:blip r:embed="rId287">
                      <a:extLst>
                        <a:ext uri="{28A0092B-C50C-407E-A947-70E740481C1C}">
                          <a14:useLocalDpi xmlns:a14="http://schemas.microsoft.com/office/drawing/2010/main" val="0"/>
                        </a:ext>
                      </a:extLst>
                    </a:blip>
                    <a:srcRect/>
                    <a:stretch>
                      <a:fillRect/>
                    </a:stretch>
                  </pic:blipFill>
                  <pic:spPr bwMode="auto">
                    <a:xfrm>
                      <a:off x="0" y="0"/>
                      <a:ext cx="1000125" cy="676275"/>
                    </a:xfrm>
                    <a:prstGeom prst="rect">
                      <a:avLst/>
                    </a:prstGeom>
                    <a:noFill/>
                    <a:ln>
                      <a:noFill/>
                    </a:ln>
                  </pic:spPr>
                </pic:pic>
              </a:graphicData>
            </a:graphic>
          </wp:inline>
        </w:drawing>
      </w:r>
    </w:p>
    <w:p w14:paraId="56F06B9F" w14:textId="77777777" w:rsidR="00805DA0" w:rsidRDefault="00805DA0" w:rsidP="00805DA0">
      <w:pPr>
        <w:widowControl w:val="0"/>
        <w:tabs>
          <w:tab w:val="left" w:pos="90"/>
        </w:tabs>
        <w:spacing w:before="27"/>
        <w:jc w:val="center"/>
        <w:rPr>
          <w:snapToGrid w:val="0"/>
          <w:color w:val="000080"/>
          <w:sz w:val="26"/>
        </w:rPr>
      </w:pPr>
      <w:r>
        <w:rPr>
          <w:snapToGrid w:val="0"/>
          <w:color w:val="000000"/>
        </w:rPr>
        <w:t>———————————————————————————————————————————————————</w:t>
      </w:r>
    </w:p>
    <w:p w14:paraId="605D894D" w14:textId="77777777" w:rsidR="00805DA0" w:rsidRDefault="00805DA0" w:rsidP="00805DA0">
      <w:pPr>
        <w:widowControl w:val="0"/>
        <w:tabs>
          <w:tab w:val="left" w:pos="90"/>
        </w:tabs>
        <w:jc w:val="right"/>
        <w:rPr>
          <w:rFonts w:ascii="MS Sans Serif" w:hAnsi="MS Sans Serif"/>
          <w:snapToGrid w:val="0"/>
        </w:rPr>
      </w:pPr>
      <w:r>
        <w:rPr>
          <w:i/>
          <w:snapToGrid w:val="0"/>
          <w:color w:val="000000"/>
        </w:rPr>
        <w:t>Festa nazionale 17 febbraio</w:t>
      </w:r>
    </w:p>
    <w:p w14:paraId="7F69474E" w14:textId="77777777" w:rsidR="00805DA0" w:rsidRDefault="00805DA0" w:rsidP="00805DA0">
      <w:pPr>
        <w:widowControl w:val="0"/>
        <w:tabs>
          <w:tab w:val="left" w:pos="90"/>
        </w:tabs>
        <w:jc w:val="right"/>
        <w:rPr>
          <w:rFonts w:ascii="MS Sans Serif" w:hAnsi="MS Sans Serif"/>
          <w:snapToGrid w:val="0"/>
        </w:rPr>
      </w:pPr>
    </w:p>
    <w:p w14:paraId="04E1709A" w14:textId="77777777" w:rsidR="009B755B" w:rsidRDefault="009B755B" w:rsidP="009B755B">
      <w:pPr>
        <w:widowControl w:val="0"/>
        <w:tabs>
          <w:tab w:val="left" w:pos="90"/>
        </w:tabs>
        <w:rPr>
          <w:b/>
          <w:snapToGrid w:val="0"/>
          <w:color w:val="000080"/>
          <w:u w:val="single"/>
        </w:rPr>
      </w:pPr>
    </w:p>
    <w:p w14:paraId="57A981C3" w14:textId="77777777" w:rsidR="00C826E9" w:rsidRDefault="00C826E9" w:rsidP="009B755B">
      <w:pPr>
        <w:widowControl w:val="0"/>
        <w:tabs>
          <w:tab w:val="left" w:pos="90"/>
        </w:tabs>
        <w:rPr>
          <w:b/>
          <w:snapToGrid w:val="0"/>
          <w:color w:val="000080"/>
          <w:u w:val="single"/>
        </w:rPr>
      </w:pPr>
    </w:p>
    <w:p w14:paraId="1CE3EA10" w14:textId="77777777" w:rsidR="00C826E9" w:rsidRDefault="00C826E9" w:rsidP="009B755B">
      <w:pPr>
        <w:widowControl w:val="0"/>
        <w:tabs>
          <w:tab w:val="left" w:pos="90"/>
        </w:tabs>
        <w:rPr>
          <w:b/>
          <w:snapToGrid w:val="0"/>
          <w:color w:val="000080"/>
          <w:u w:val="single"/>
        </w:rPr>
      </w:pPr>
    </w:p>
    <w:p w14:paraId="6E972194" w14:textId="77777777" w:rsidR="009B755B" w:rsidRDefault="009B755B" w:rsidP="009B755B">
      <w:pPr>
        <w:widowControl w:val="0"/>
        <w:tabs>
          <w:tab w:val="left" w:pos="90"/>
        </w:tabs>
        <w:rPr>
          <w:b/>
          <w:snapToGrid w:val="0"/>
          <w:color w:val="000080"/>
          <w:sz w:val="26"/>
          <w:u w:val="single"/>
        </w:rPr>
      </w:pPr>
      <w:r>
        <w:rPr>
          <w:b/>
          <w:snapToGrid w:val="0"/>
          <w:color w:val="000080"/>
          <w:u w:val="single"/>
        </w:rPr>
        <w:t>ROMA - SEZIONE CONSOLARE DELL'AMBASCIATA</w:t>
      </w:r>
    </w:p>
    <w:p w14:paraId="36F02CB1" w14:textId="77777777" w:rsidR="00805DA0" w:rsidRDefault="00805DA0" w:rsidP="009B755B">
      <w:pPr>
        <w:widowControl w:val="0"/>
        <w:tabs>
          <w:tab w:val="left" w:pos="90"/>
        </w:tabs>
        <w:rPr>
          <w:snapToGrid w:val="0"/>
          <w:color w:val="000000"/>
        </w:rPr>
      </w:pPr>
    </w:p>
    <w:p w14:paraId="36EF5AF1" w14:textId="77777777" w:rsidR="00805DA0" w:rsidRDefault="009B755B" w:rsidP="009B755B">
      <w:pPr>
        <w:widowControl w:val="0"/>
        <w:tabs>
          <w:tab w:val="left" w:pos="90"/>
          <w:tab w:val="left" w:pos="2711"/>
        </w:tabs>
        <w:rPr>
          <w:snapToGrid w:val="0"/>
          <w:color w:val="000000"/>
          <w:sz w:val="26"/>
        </w:rPr>
      </w:pPr>
      <w:r w:rsidRPr="009B755B">
        <w:rPr>
          <w:b/>
          <w:snapToGrid w:val="0"/>
        </w:rPr>
        <w:t>Indirizzo</w:t>
      </w:r>
      <w:r w:rsidR="00805DA0" w:rsidRPr="009B755B">
        <w:rPr>
          <w:b/>
          <w:snapToGrid w:val="0"/>
        </w:rPr>
        <w:t xml:space="preserve">   </w:t>
      </w:r>
      <w:r w:rsidR="00805DA0">
        <w:rPr>
          <w:b/>
          <w:snapToGrid w:val="0"/>
          <w:color w:val="000080"/>
        </w:rPr>
        <w:t xml:space="preserve">                    </w:t>
      </w:r>
      <w:r>
        <w:rPr>
          <w:rFonts w:ascii="MS Sans Serif" w:hAnsi="MS Sans Serif"/>
          <w:snapToGrid w:val="0"/>
          <w:sz w:val="24"/>
        </w:rPr>
        <w:t xml:space="preserve">      </w:t>
      </w:r>
      <w:r w:rsidR="00805DA0">
        <w:rPr>
          <w:snapToGrid w:val="0"/>
          <w:color w:val="000000"/>
        </w:rPr>
        <w:t xml:space="preserve">Via Tolmino, 12 - 00198 Roma </w:t>
      </w:r>
      <w:r w:rsidR="00805DA0">
        <w:rPr>
          <w:snapToGrid w:val="0"/>
          <w:color w:val="000000"/>
        </w:rPr>
        <w:tab/>
      </w:r>
      <w:r w:rsidR="00805DA0">
        <w:rPr>
          <w:snapToGrid w:val="0"/>
          <w:color w:val="000000"/>
        </w:rPr>
        <w:tab/>
      </w:r>
      <w:r w:rsidR="00805DA0">
        <w:rPr>
          <w:snapToGrid w:val="0"/>
          <w:color w:val="000000"/>
        </w:rPr>
        <w:tab/>
      </w:r>
      <w:r w:rsidR="00805DA0">
        <w:rPr>
          <w:snapToGrid w:val="0"/>
          <w:color w:val="000000"/>
        </w:rPr>
        <w:tab/>
      </w:r>
    </w:p>
    <w:p w14:paraId="1780A4D2" w14:textId="77777777" w:rsidR="00805DA0" w:rsidRDefault="00805DA0" w:rsidP="009B755B">
      <w:pPr>
        <w:widowControl w:val="0"/>
        <w:tabs>
          <w:tab w:val="left" w:pos="90"/>
          <w:tab w:val="left" w:pos="2711"/>
        </w:tabs>
        <w:rPr>
          <w:snapToGrid w:val="0"/>
          <w:color w:val="000000"/>
          <w:sz w:val="23"/>
        </w:rPr>
      </w:pPr>
      <w:r>
        <w:rPr>
          <w:snapToGrid w:val="0"/>
        </w:rPr>
        <w:t xml:space="preserve">                                              Tel. 068535</w:t>
      </w:r>
      <w:r w:rsidR="00E707F8">
        <w:rPr>
          <w:snapToGrid w:val="0"/>
        </w:rPr>
        <w:t>6</w:t>
      </w:r>
      <w:r>
        <w:rPr>
          <w:snapToGrid w:val="0"/>
        </w:rPr>
        <w:t>5</w:t>
      </w:r>
      <w:r w:rsidR="00E707F8">
        <w:rPr>
          <w:snapToGrid w:val="0"/>
        </w:rPr>
        <w:t>7</w:t>
      </w:r>
      <w:r>
        <w:rPr>
          <w:snapToGrid w:val="0"/>
        </w:rPr>
        <w:t xml:space="preserve">1 - Fax </w:t>
      </w:r>
      <w:r>
        <w:rPr>
          <w:snapToGrid w:val="0"/>
          <w:color w:val="000000"/>
        </w:rPr>
        <w:t xml:space="preserve">068552212 </w:t>
      </w:r>
    </w:p>
    <w:p w14:paraId="3D3FDAE4" w14:textId="77777777" w:rsidR="00805DA0" w:rsidRDefault="00805DA0" w:rsidP="009B755B">
      <w:pPr>
        <w:widowControl w:val="0"/>
        <w:tabs>
          <w:tab w:val="left" w:pos="90"/>
        </w:tabs>
        <w:rPr>
          <w:rFonts w:ascii="MS Sans Serif" w:hAnsi="MS Sans Serif"/>
          <w:snapToGrid w:val="0"/>
        </w:rPr>
      </w:pPr>
      <w:r>
        <w:rPr>
          <w:b/>
          <w:snapToGrid w:val="0"/>
          <w:color w:val="000080"/>
        </w:rPr>
        <w:t xml:space="preserve">            </w:t>
      </w:r>
      <w:r>
        <w:rPr>
          <w:rFonts w:ascii="MS Sans Serif" w:hAnsi="MS Sans Serif"/>
          <w:snapToGrid w:val="0"/>
          <w:sz w:val="24"/>
        </w:rPr>
        <w:tab/>
      </w:r>
      <w:r>
        <w:rPr>
          <w:rFonts w:ascii="MS Sans Serif" w:hAnsi="MS Sans Serif"/>
          <w:snapToGrid w:val="0"/>
          <w:sz w:val="24"/>
        </w:rPr>
        <w:tab/>
      </w:r>
      <w:r>
        <w:rPr>
          <w:rFonts w:ascii="MS Sans Serif" w:hAnsi="MS Sans Serif"/>
          <w:snapToGrid w:val="0"/>
          <w:sz w:val="24"/>
        </w:rPr>
        <w:tab/>
      </w:r>
      <w:r w:rsidR="009B755B">
        <w:rPr>
          <w:rFonts w:ascii="MS Sans Serif" w:hAnsi="MS Sans Serif"/>
          <w:snapToGrid w:val="0"/>
          <w:sz w:val="24"/>
        </w:rPr>
        <w:t xml:space="preserve">   </w:t>
      </w:r>
      <w:r w:rsidR="00811118">
        <w:rPr>
          <w:snapToGrid w:val="0"/>
          <w:color w:val="000000"/>
        </w:rPr>
        <w:t>E-mail</w:t>
      </w:r>
      <w:r>
        <w:rPr>
          <w:snapToGrid w:val="0"/>
          <w:color w:val="000000"/>
        </w:rPr>
        <w:t xml:space="preserve">  </w:t>
      </w:r>
      <w:r w:rsidR="00EE64B4">
        <w:rPr>
          <w:snapToGrid w:val="0"/>
          <w:color w:val="000000"/>
        </w:rPr>
        <w:t>e</w:t>
      </w:r>
      <w:r w:rsidR="00EE64B4" w:rsidRPr="00EE64B4">
        <w:rPr>
          <w:snapToGrid w:val="0"/>
          <w:color w:val="000000"/>
        </w:rPr>
        <w:t>mbassy.italy@rks-gov.net</w:t>
      </w:r>
      <w:r>
        <w:rPr>
          <w:snapToGrid w:val="0"/>
          <w:color w:val="000000"/>
        </w:rPr>
        <w:tab/>
      </w:r>
    </w:p>
    <w:p w14:paraId="55BD250F" w14:textId="77777777" w:rsidR="009B755B" w:rsidRDefault="009B755B" w:rsidP="000A67B5">
      <w:pPr>
        <w:widowControl w:val="0"/>
        <w:tabs>
          <w:tab w:val="left" w:pos="2268"/>
          <w:tab w:val="left" w:pos="2321"/>
        </w:tabs>
        <w:spacing w:before="40"/>
        <w:ind w:left="2268" w:hanging="2268"/>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54438E2F" w14:textId="77777777" w:rsidR="009B755B" w:rsidRDefault="009B755B" w:rsidP="009B755B">
      <w:pPr>
        <w:widowControl w:val="0"/>
        <w:tabs>
          <w:tab w:val="left" w:pos="90"/>
        </w:tabs>
        <w:jc w:val="center"/>
        <w:rPr>
          <w:snapToGrid w:val="0"/>
          <w:color w:val="000000"/>
        </w:rPr>
      </w:pPr>
    </w:p>
    <w:p w14:paraId="3EB283D5" w14:textId="77777777" w:rsidR="00805DA0" w:rsidRDefault="00805DA0" w:rsidP="00805DA0">
      <w:pPr>
        <w:widowControl w:val="0"/>
        <w:tabs>
          <w:tab w:val="left" w:pos="90"/>
        </w:tabs>
        <w:rPr>
          <w:rFonts w:ascii="MS Sans Serif" w:hAnsi="MS Sans Serif"/>
          <w:snapToGrid w:val="0"/>
        </w:rPr>
      </w:pPr>
    </w:p>
    <w:p w14:paraId="6178454A" w14:textId="77777777" w:rsidR="004944D8" w:rsidRDefault="004944D8">
      <w:pPr>
        <w:widowControl w:val="0"/>
        <w:tabs>
          <w:tab w:val="left" w:pos="90"/>
        </w:tabs>
        <w:jc w:val="center"/>
        <w:rPr>
          <w:snapToGrid w:val="0"/>
          <w:color w:val="000000"/>
        </w:rPr>
      </w:pPr>
    </w:p>
    <w:p w14:paraId="5E070996" w14:textId="77777777" w:rsidR="004E74FC" w:rsidRDefault="004E74FC" w:rsidP="004E74FC">
      <w:pPr>
        <w:widowControl w:val="0"/>
        <w:tabs>
          <w:tab w:val="left" w:pos="90"/>
        </w:tabs>
        <w:rPr>
          <w:b/>
          <w:snapToGrid w:val="0"/>
          <w:color w:val="000080"/>
          <w:u w:val="single"/>
        </w:rPr>
      </w:pPr>
      <w:r>
        <w:rPr>
          <w:b/>
          <w:snapToGrid w:val="0"/>
          <w:color w:val="000080"/>
          <w:u w:val="single"/>
        </w:rPr>
        <w:t xml:space="preserve">MILANO - CONSOLATO GENERALE            </w:t>
      </w:r>
    </w:p>
    <w:p w14:paraId="4F07BA4D" w14:textId="77777777" w:rsidR="004E74FC" w:rsidRDefault="004E74FC" w:rsidP="004E74FC">
      <w:pPr>
        <w:widowControl w:val="0"/>
        <w:tabs>
          <w:tab w:val="left" w:pos="90"/>
          <w:tab w:val="left" w:pos="2321"/>
        </w:tabs>
        <w:rPr>
          <w:b/>
          <w:snapToGrid w:val="0"/>
          <w:color w:val="000000"/>
        </w:rPr>
      </w:pPr>
    </w:p>
    <w:p w14:paraId="7682EAA5" w14:textId="77777777" w:rsidR="00554A20" w:rsidRDefault="004E74FC" w:rsidP="00554A20">
      <w:pPr>
        <w:widowControl w:val="0"/>
        <w:tabs>
          <w:tab w:val="left" w:pos="90"/>
          <w:tab w:val="left" w:pos="2321"/>
        </w:tabs>
        <w:spacing w:before="220"/>
        <w:rPr>
          <w:snapToGrid w:val="0"/>
          <w:color w:val="000000"/>
          <w:sz w:val="26"/>
        </w:rPr>
      </w:pPr>
      <w:r>
        <w:rPr>
          <w:b/>
          <w:snapToGrid w:val="0"/>
          <w:color w:val="000000"/>
        </w:rPr>
        <w:t>Indirizzo</w:t>
      </w:r>
      <w:r w:rsidR="00525441" w:rsidRPr="00CD6AC4">
        <w:rPr>
          <w:snapToGrid w:val="0"/>
        </w:rPr>
        <w:t xml:space="preserve">            </w:t>
      </w:r>
      <w:r w:rsidR="00CD6AC4">
        <w:rPr>
          <w:snapToGrid w:val="0"/>
        </w:rPr>
        <w:t xml:space="preserve">     </w:t>
      </w:r>
      <w:r w:rsidR="00525441" w:rsidRPr="00CD6AC4">
        <w:rPr>
          <w:snapToGrid w:val="0"/>
        </w:rPr>
        <w:t xml:space="preserve">            </w:t>
      </w:r>
      <w:r w:rsidR="00554A20">
        <w:rPr>
          <w:snapToGrid w:val="0"/>
        </w:rPr>
        <w:t xml:space="preserve"> </w:t>
      </w:r>
      <w:r w:rsidR="00554A20">
        <w:rPr>
          <w:snapToGrid w:val="0"/>
          <w:color w:val="000000"/>
        </w:rPr>
        <w:t xml:space="preserve">Via San Martino, 10 - 20122 Milano </w:t>
      </w:r>
    </w:p>
    <w:p w14:paraId="1770B182" w14:textId="77777777" w:rsidR="00554A20" w:rsidRPr="00CD62D1" w:rsidRDefault="00554A20" w:rsidP="00554A20">
      <w:pPr>
        <w:widowControl w:val="0"/>
        <w:tabs>
          <w:tab w:val="left" w:pos="2321"/>
        </w:tabs>
        <w:rPr>
          <w:snapToGrid w:val="0"/>
          <w:color w:val="000000"/>
        </w:rPr>
      </w:pPr>
      <w:r>
        <w:rPr>
          <w:rFonts w:ascii="MS Sans Serif" w:hAnsi="MS Sans Serif"/>
          <w:snapToGrid w:val="0"/>
          <w:sz w:val="24"/>
        </w:rPr>
        <w:tab/>
      </w:r>
      <w:r w:rsidRPr="00CD62D1">
        <w:rPr>
          <w:snapToGrid w:val="0"/>
          <w:color w:val="000000"/>
        </w:rPr>
        <w:t xml:space="preserve">Tel. </w:t>
      </w:r>
      <w:r w:rsidR="00FC4B45" w:rsidRPr="005B31A7">
        <w:rPr>
          <w:rStyle w:val="labelnormal1"/>
          <w:rFonts w:ascii="Times New Roman" w:hAnsi="Times New Roman"/>
          <w:color w:val="000000"/>
          <w:sz w:val="20"/>
          <w:szCs w:val="20"/>
        </w:rPr>
        <w:t>026704804 0266718644</w:t>
      </w:r>
    </w:p>
    <w:p w14:paraId="59567B8D" w14:textId="77777777" w:rsidR="00554A20" w:rsidRDefault="00554A20" w:rsidP="00554A20">
      <w:pPr>
        <w:widowControl w:val="0"/>
        <w:tabs>
          <w:tab w:val="left" w:pos="2321"/>
        </w:tabs>
        <w:rPr>
          <w:snapToGrid w:val="0"/>
          <w:color w:val="000000"/>
          <w:sz w:val="23"/>
        </w:rPr>
      </w:pPr>
      <w:r w:rsidRPr="00CD62D1">
        <w:rPr>
          <w:snapToGrid w:val="0"/>
          <w:color w:val="000000"/>
        </w:rPr>
        <w:tab/>
      </w:r>
      <w:r>
        <w:rPr>
          <w:snapToGrid w:val="0"/>
          <w:color w:val="000000"/>
        </w:rPr>
        <w:t xml:space="preserve">E-mail  </w:t>
      </w:r>
      <w:r w:rsidR="006A2D6F" w:rsidRPr="005B31A7">
        <w:rPr>
          <w:rStyle w:val="labelnormal1"/>
          <w:rFonts w:ascii="Times New Roman" w:hAnsi="Times New Roman"/>
          <w:color w:val="000000"/>
          <w:sz w:val="20"/>
          <w:szCs w:val="20"/>
        </w:rPr>
        <w:t>consulate.milan@rks-gov.net</w:t>
      </w:r>
    </w:p>
    <w:p w14:paraId="65CEBA52" w14:textId="77777777" w:rsidR="004E74FC" w:rsidRDefault="004E74FC" w:rsidP="00554A20">
      <w:pPr>
        <w:widowControl w:val="0"/>
        <w:tabs>
          <w:tab w:val="left" w:pos="2268"/>
          <w:tab w:val="left" w:pos="2321"/>
        </w:tabs>
        <w:ind w:left="2268" w:hanging="2268"/>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Emilia Romagna, Friuli Venezia Giulia, Liguria, Piemonte, Trentino Alto Adige, Valle d’Aosta, Veneto, Toscana, Umbria e Marche         </w:t>
      </w:r>
    </w:p>
    <w:p w14:paraId="46CEBD6C" w14:textId="77777777" w:rsidR="004E74FC" w:rsidRDefault="004E74FC" w:rsidP="004E74FC">
      <w:pPr>
        <w:widowControl w:val="0"/>
        <w:tabs>
          <w:tab w:val="left" w:pos="90"/>
        </w:tabs>
        <w:rPr>
          <w:b/>
          <w:snapToGrid w:val="0"/>
          <w:color w:val="000080"/>
          <w:u w:val="single"/>
        </w:rPr>
      </w:pPr>
    </w:p>
    <w:p w14:paraId="0445A5B7" w14:textId="77777777" w:rsidR="00A76CB4" w:rsidRDefault="00A76CB4" w:rsidP="004E74FC">
      <w:pPr>
        <w:widowControl w:val="0"/>
        <w:tabs>
          <w:tab w:val="left" w:pos="90"/>
        </w:tabs>
        <w:rPr>
          <w:snapToGrid w:val="0"/>
        </w:rPr>
      </w:pPr>
      <w:r>
        <w:rPr>
          <w:snapToGrid w:val="0"/>
        </w:rPr>
        <w:t>Signor DIAMANT KASTRATI, Console Generale (Exequatur 7 giugno 2022)</w:t>
      </w:r>
    </w:p>
    <w:p w14:paraId="4CD024D5" w14:textId="77777777" w:rsidR="00044392" w:rsidRDefault="00044392" w:rsidP="004E74FC">
      <w:pPr>
        <w:widowControl w:val="0"/>
        <w:tabs>
          <w:tab w:val="left" w:pos="90"/>
        </w:tabs>
        <w:rPr>
          <w:snapToGrid w:val="0"/>
        </w:rPr>
      </w:pPr>
      <w:r>
        <w:rPr>
          <w:snapToGrid w:val="0"/>
        </w:rPr>
        <w:t>Signor BESNIK MAXHERA, Vice Console (4 ottobre 2021)</w:t>
      </w:r>
    </w:p>
    <w:p w14:paraId="6821DC83" w14:textId="77777777" w:rsidR="00374ADF" w:rsidRDefault="00374ADF" w:rsidP="004E74FC">
      <w:pPr>
        <w:widowControl w:val="0"/>
        <w:tabs>
          <w:tab w:val="left" w:pos="90"/>
        </w:tabs>
        <w:rPr>
          <w:snapToGrid w:val="0"/>
        </w:rPr>
      </w:pPr>
    </w:p>
    <w:p w14:paraId="76158553" w14:textId="77777777" w:rsidR="00374ADF" w:rsidRDefault="00374ADF" w:rsidP="004E74FC">
      <w:pPr>
        <w:widowControl w:val="0"/>
        <w:tabs>
          <w:tab w:val="left" w:pos="90"/>
        </w:tabs>
        <w:rPr>
          <w:snapToGrid w:val="0"/>
        </w:rPr>
      </w:pPr>
    </w:p>
    <w:p w14:paraId="32A8A508" w14:textId="77777777" w:rsidR="00530B85" w:rsidRDefault="00530B85">
      <w:pPr>
        <w:widowControl w:val="0"/>
        <w:tabs>
          <w:tab w:val="left" w:pos="90"/>
        </w:tabs>
        <w:jc w:val="right"/>
        <w:rPr>
          <w:rFonts w:ascii="MS Sans Serif" w:hAnsi="MS Sans Serif"/>
          <w:snapToGrid w:val="0"/>
          <w:sz w:val="24"/>
        </w:rPr>
      </w:pPr>
    </w:p>
    <w:p w14:paraId="0AD002B2" w14:textId="77777777" w:rsidR="00530B85" w:rsidRPr="00530B85" w:rsidRDefault="00530B85" w:rsidP="00686FE7">
      <w:pPr>
        <w:widowControl w:val="0"/>
        <w:tabs>
          <w:tab w:val="left" w:pos="90"/>
        </w:tabs>
        <w:ind w:right="142"/>
        <w:jc w:val="right"/>
        <w:rPr>
          <w:sz w:val="18"/>
          <w:szCs w:val="18"/>
        </w:rPr>
      </w:pPr>
      <w:r>
        <w:rPr>
          <w:rFonts w:ascii="MS Sans Serif" w:hAnsi="MS Sans Serif"/>
          <w:sz w:val="24"/>
        </w:rPr>
        <w:br w:type="page"/>
      </w:r>
      <w:r w:rsidRPr="00686FE7">
        <w:rPr>
          <w:b/>
          <w:caps/>
          <w:snapToGrid w:val="0"/>
          <w:color w:val="000000"/>
          <w:sz w:val="16"/>
          <w:szCs w:val="16"/>
        </w:rPr>
        <w:t>KYRGYZSTAN</w:t>
      </w:r>
    </w:p>
    <w:p w14:paraId="69041185" w14:textId="77777777" w:rsidR="00530B85" w:rsidRDefault="00530B85" w:rsidP="00530B85">
      <w:pPr>
        <w:pStyle w:val="Titolo1"/>
        <w:jc w:val="left"/>
        <w:rPr>
          <w:rFonts w:ascii="MS Sans Serif" w:hAnsi="MS Sans Serif"/>
          <w:sz w:val="24"/>
        </w:rPr>
      </w:pPr>
    </w:p>
    <w:p w14:paraId="5C21179F" w14:textId="77777777" w:rsidR="00530B85" w:rsidRDefault="00530B85" w:rsidP="003B2967">
      <w:pPr>
        <w:pStyle w:val="Titolo1"/>
        <w:jc w:val="left"/>
      </w:pPr>
      <w:r>
        <w:rPr>
          <w:color w:val="18186F"/>
        </w:rPr>
        <w:t>KYRGYZSTAN</w:t>
      </w:r>
    </w:p>
    <w:p w14:paraId="33282BD1" w14:textId="77777777" w:rsidR="003B2967" w:rsidRDefault="00530B85" w:rsidP="003B2967">
      <w:pPr>
        <w:spacing w:before="213"/>
        <w:rPr>
          <w:b/>
          <w:color w:val="18186F"/>
          <w:sz w:val="23"/>
        </w:rPr>
      </w:pPr>
      <w:r>
        <w:rPr>
          <w:b/>
          <w:color w:val="18186F"/>
          <w:sz w:val="23"/>
        </w:rPr>
        <w:t>Repubblica del</w:t>
      </w:r>
    </w:p>
    <w:p w14:paraId="7C9415B6" w14:textId="759DBCF8" w:rsidR="00530B85" w:rsidRDefault="003B2967" w:rsidP="003B2967">
      <w:pPr>
        <w:spacing w:before="213"/>
        <w:rPr>
          <w:b/>
          <w:sz w:val="23"/>
        </w:rPr>
      </w:pPr>
      <w:r>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t xml:space="preserve">         </w:t>
      </w:r>
      <w:r w:rsidR="009E4C9E" w:rsidRPr="00B82273">
        <w:rPr>
          <w:noProof/>
        </w:rPr>
        <w:drawing>
          <wp:inline distT="0" distB="0" distL="0" distR="0" wp14:anchorId="15DCEB60" wp14:editId="573E7BA5">
            <wp:extent cx="1028700" cy="600075"/>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811D6FC" w14:textId="77777777" w:rsidR="00530B85" w:rsidRDefault="00530B85" w:rsidP="00530B85">
      <w:pPr>
        <w:pStyle w:val="Corpotesto"/>
        <w:rPr>
          <w:b/>
        </w:rPr>
      </w:pPr>
    </w:p>
    <w:p w14:paraId="3F7162BB" w14:textId="77777777" w:rsidR="00530B85" w:rsidRDefault="009E4C9E" w:rsidP="00530B85">
      <w:pPr>
        <w:pStyle w:val="Corpotesto"/>
        <w:spacing w:before="7"/>
        <w:rPr>
          <w:b/>
          <w:sz w:val="10"/>
        </w:rPr>
      </w:pPr>
      <w:r>
        <w:rPr>
          <w:noProof/>
        </w:rPr>
        <mc:AlternateContent>
          <mc:Choice Requires="wps">
            <w:drawing>
              <wp:anchor distT="0" distB="0" distL="0" distR="0" simplePos="0" relativeHeight="251738624" behindDoc="1" locked="0" layoutInCell="1" allowOverlap="1" wp14:anchorId="131A4482" wp14:editId="71C2E15A">
                <wp:simplePos x="0" y="0"/>
                <wp:positionH relativeFrom="page">
                  <wp:posOffset>391160</wp:posOffset>
                </wp:positionH>
                <wp:positionV relativeFrom="paragraph">
                  <wp:posOffset>109220</wp:posOffset>
                </wp:positionV>
                <wp:extent cx="6924675" cy="1270"/>
                <wp:effectExtent l="0" t="0" r="9525" b="0"/>
                <wp:wrapTopAndBottom/>
                <wp:docPr id="7" name="AutoShape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24675" cy="1270"/>
                        </a:xfrm>
                        <a:custGeom>
                          <a:avLst/>
                          <a:gdLst>
                            <a:gd name="T0" fmla="+- 0 616 616"/>
                            <a:gd name="T1" fmla="*/ T0 w 10905"/>
                            <a:gd name="T2" fmla="+- 0 5227 616"/>
                            <a:gd name="T3" fmla="*/ T2 w 10905"/>
                            <a:gd name="T4" fmla="+- 0 5227 616"/>
                            <a:gd name="T5" fmla="*/ T4 w 10905"/>
                            <a:gd name="T6" fmla="+- 0 9941 616"/>
                            <a:gd name="T7" fmla="*/ T6 w 10905"/>
                            <a:gd name="T8" fmla="+- 0 9941 616"/>
                            <a:gd name="T9" fmla="*/ T8 w 10905"/>
                            <a:gd name="T10" fmla="+- 0 11521 616"/>
                            <a:gd name="T11" fmla="*/ T10 w 10905"/>
                          </a:gdLst>
                          <a:ahLst/>
                          <a:cxnLst>
                            <a:cxn ang="0">
                              <a:pos x="T1" y="0"/>
                            </a:cxn>
                            <a:cxn ang="0">
                              <a:pos x="T3" y="0"/>
                            </a:cxn>
                            <a:cxn ang="0">
                              <a:pos x="T5" y="0"/>
                            </a:cxn>
                            <a:cxn ang="0">
                              <a:pos x="T7" y="0"/>
                            </a:cxn>
                            <a:cxn ang="0">
                              <a:pos x="T9" y="0"/>
                            </a:cxn>
                            <a:cxn ang="0">
                              <a:pos x="T11" y="0"/>
                            </a:cxn>
                          </a:cxnLst>
                          <a:rect l="0" t="0" r="r" b="b"/>
                          <a:pathLst>
                            <a:path w="10905">
                              <a:moveTo>
                                <a:pt x="0" y="0"/>
                              </a:moveTo>
                              <a:lnTo>
                                <a:pt x="4611" y="0"/>
                              </a:lnTo>
                              <a:moveTo>
                                <a:pt x="4611" y="0"/>
                              </a:moveTo>
                              <a:lnTo>
                                <a:pt x="9325" y="0"/>
                              </a:lnTo>
                              <a:moveTo>
                                <a:pt x="9325" y="0"/>
                              </a:moveTo>
                              <a:lnTo>
                                <a:pt x="10905"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6E420FB6" id="AutoShape 241" o:spid="_x0000_s1026" style="position:absolute;margin-left:30.8pt;margin-top:8.6pt;width:545.25pt;height:.1pt;z-index:-251577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9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" path="m,l4611,t,l9325,t,l10905,e" filled="f" strokeweight="1pt">
                <v:path arrowok="t" o:connecttype="custom" o:connectlocs="0,0;2927985,0;2927985,0;5921375,0;5921375,0;6924675,0" o:connectangles="0,0,0,0,0,0"/>
                <w10:wrap type="topAndBottom" anchorx="page"/>
              </v:shape>
            </w:pict>
          </mc:Fallback>
        </mc:AlternateContent>
      </w:r>
    </w:p>
    <w:p w14:paraId="7BE569F6" w14:textId="77777777" w:rsidR="00A3018B" w:rsidRDefault="00A3018B" w:rsidP="00530B85">
      <w:pPr>
        <w:tabs>
          <w:tab w:val="left" w:pos="9037"/>
        </w:tabs>
        <w:spacing w:line="200" w:lineRule="exact"/>
        <w:ind w:left="156"/>
        <w:rPr>
          <w:sz w:val="18"/>
        </w:rPr>
      </w:pPr>
    </w:p>
    <w:p w14:paraId="2B1EEDE4" w14:textId="77777777" w:rsidR="00530B85" w:rsidRDefault="00530B85" w:rsidP="00A3018B">
      <w:pPr>
        <w:tabs>
          <w:tab w:val="left" w:pos="9037"/>
        </w:tabs>
        <w:spacing w:line="200" w:lineRule="exact"/>
        <w:ind w:left="156"/>
        <w:jc w:val="right"/>
        <w:rPr>
          <w:sz w:val="18"/>
        </w:rPr>
      </w:pPr>
      <w:r>
        <w:rPr>
          <w:sz w:val="18"/>
        </w:rPr>
        <w:t>Festa Nazionale 31 Agosto</w:t>
      </w:r>
    </w:p>
    <w:p w14:paraId="425BE593" w14:textId="77777777" w:rsidR="002D473E" w:rsidRDefault="002D473E" w:rsidP="002D473E">
      <w:pPr>
        <w:widowControl w:val="0"/>
        <w:tabs>
          <w:tab w:val="left" w:pos="90"/>
        </w:tabs>
        <w:spacing w:before="550"/>
        <w:rPr>
          <w:b/>
          <w:snapToGrid w:val="0"/>
          <w:color w:val="000080"/>
          <w:sz w:val="26"/>
          <w:u w:val="single"/>
        </w:rPr>
      </w:pPr>
      <w:r>
        <w:rPr>
          <w:b/>
          <w:snapToGrid w:val="0"/>
          <w:color w:val="000080"/>
          <w:u w:val="single"/>
        </w:rPr>
        <w:t xml:space="preserve">BENEVENTO - CONSOLATO ONORARIO            </w:t>
      </w:r>
    </w:p>
    <w:p w14:paraId="5A83049A" w14:textId="77777777" w:rsidR="002D473E" w:rsidRDefault="002D473E" w:rsidP="002D473E">
      <w:pPr>
        <w:widowControl w:val="0"/>
        <w:tabs>
          <w:tab w:val="left" w:pos="90"/>
          <w:tab w:val="left" w:pos="2321"/>
        </w:tabs>
        <w:rPr>
          <w:b/>
          <w:snapToGrid w:val="0"/>
          <w:color w:val="000000"/>
        </w:rPr>
      </w:pPr>
    </w:p>
    <w:p w14:paraId="6F547DBB" w14:textId="77777777" w:rsidR="002D473E" w:rsidRDefault="002D473E" w:rsidP="002D473E">
      <w:pPr>
        <w:widowControl w:val="0"/>
        <w:tabs>
          <w:tab w:val="left" w:pos="90"/>
          <w:tab w:val="left" w:pos="2321"/>
        </w:tabs>
        <w:rPr>
          <w:snapToGrid w:val="0"/>
          <w:color w:val="000000"/>
        </w:rPr>
      </w:pPr>
      <w:r>
        <w:rPr>
          <w:b/>
          <w:snapToGrid w:val="0"/>
          <w:color w:val="000000"/>
        </w:rPr>
        <w:t>Indirizzo</w:t>
      </w:r>
      <w:r>
        <w:rPr>
          <w:b/>
          <w:snapToGrid w:val="0"/>
          <w:color w:val="000000"/>
        </w:rPr>
        <w:tab/>
      </w:r>
      <w:r w:rsidRPr="00F37714">
        <w:rPr>
          <w:snapToGrid w:val="0"/>
          <w:color w:val="000000"/>
        </w:rPr>
        <w:t>Viale Atlantici, 27 – 82100 Benevento</w:t>
      </w:r>
    </w:p>
    <w:p w14:paraId="17685D75" w14:textId="77777777" w:rsidR="002D473E" w:rsidRDefault="002D473E" w:rsidP="002D473E">
      <w:pPr>
        <w:widowControl w:val="0"/>
        <w:tabs>
          <w:tab w:val="left" w:pos="90"/>
          <w:tab w:val="left" w:pos="2321"/>
        </w:tabs>
        <w:rPr>
          <w:snapToGrid w:val="0"/>
          <w:color w:val="000000"/>
        </w:rPr>
      </w:pPr>
      <w:r>
        <w:rPr>
          <w:snapToGrid w:val="0"/>
          <w:color w:val="000000"/>
        </w:rPr>
        <w:tab/>
      </w:r>
      <w:r>
        <w:rPr>
          <w:snapToGrid w:val="0"/>
          <w:color w:val="000000"/>
        </w:rPr>
        <w:tab/>
        <w:t>Tel. 0824 1901180</w:t>
      </w:r>
    </w:p>
    <w:p w14:paraId="19D601FC" w14:textId="77777777" w:rsidR="002D473E" w:rsidRDefault="002D473E" w:rsidP="002D473E">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289" w:history="1">
        <w:r w:rsidRPr="00B17DB4">
          <w:rPr>
            <w:rStyle w:val="Collegamentoipertestuale"/>
            <w:snapToGrid w:val="0"/>
          </w:rPr>
          <w:t>avv.castiello@gmail.com</w:t>
        </w:r>
      </w:hyperlink>
      <w:r>
        <w:rPr>
          <w:snapToGrid w:val="0"/>
          <w:color w:val="000000"/>
        </w:rPr>
        <w:t xml:space="preserve"> </w:t>
      </w:r>
    </w:p>
    <w:p w14:paraId="4216E807" w14:textId="77777777" w:rsidR="002D473E" w:rsidRPr="00F37714" w:rsidRDefault="002D473E" w:rsidP="002D473E">
      <w:pPr>
        <w:widowControl w:val="0"/>
        <w:tabs>
          <w:tab w:val="left" w:pos="90"/>
          <w:tab w:val="left" w:pos="2321"/>
        </w:tabs>
        <w:rPr>
          <w:snapToGrid w:val="0"/>
          <w:color w:val="000000"/>
        </w:rPr>
      </w:pPr>
    </w:p>
    <w:p w14:paraId="03D03953" w14:textId="77777777" w:rsidR="002D473E" w:rsidRDefault="002D473E" w:rsidP="002D473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p>
    <w:p w14:paraId="6633E464" w14:textId="77777777" w:rsidR="002D473E" w:rsidRDefault="002D473E" w:rsidP="002D473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FCDB5DA" w14:textId="77777777" w:rsidR="002D473E" w:rsidRDefault="002D473E" w:rsidP="002D473E">
      <w:pPr>
        <w:widowControl w:val="0"/>
        <w:tabs>
          <w:tab w:val="left" w:pos="90"/>
        </w:tabs>
        <w:spacing w:before="23"/>
        <w:rPr>
          <w:snapToGrid w:val="0"/>
          <w:color w:val="000000"/>
        </w:rPr>
      </w:pPr>
      <w:r w:rsidRPr="00B17CC3">
        <w:rPr>
          <w:snapToGrid w:val="0"/>
          <w:color w:val="000000"/>
        </w:rPr>
        <w:t>Signor</w:t>
      </w:r>
      <w:r>
        <w:rPr>
          <w:snapToGrid w:val="0"/>
          <w:color w:val="000000"/>
        </w:rPr>
        <w:t xml:space="preserve"> ANTONIO CASTIELLO</w:t>
      </w:r>
      <w:r w:rsidRPr="00B17CC3">
        <w:rPr>
          <w:snapToGrid w:val="0"/>
          <w:color w:val="000000"/>
        </w:rPr>
        <w:t>, Console Onorario (</w:t>
      </w:r>
      <w:r>
        <w:rPr>
          <w:snapToGrid w:val="0"/>
          <w:color w:val="000000"/>
        </w:rPr>
        <w:t>E</w:t>
      </w:r>
      <w:r w:rsidRPr="00B17CC3">
        <w:rPr>
          <w:snapToGrid w:val="0"/>
          <w:color w:val="000000"/>
        </w:rPr>
        <w:t xml:space="preserve">xequatur </w:t>
      </w:r>
      <w:r>
        <w:rPr>
          <w:snapToGrid w:val="0"/>
          <w:color w:val="000000"/>
        </w:rPr>
        <w:t xml:space="preserve">29 marzo 2023 - </w:t>
      </w:r>
      <w:r w:rsidRPr="00B17CC3">
        <w:rPr>
          <w:snapToGrid w:val="0"/>
          <w:color w:val="000000"/>
        </w:rPr>
        <w:t>7 febbraio 2026)</w:t>
      </w:r>
    </w:p>
    <w:p w14:paraId="5C99107A" w14:textId="730F0D54" w:rsidR="00530B85" w:rsidRDefault="002D473E" w:rsidP="00530B85">
      <w:pPr>
        <w:widowControl w:val="0"/>
        <w:tabs>
          <w:tab w:val="left" w:pos="90"/>
        </w:tabs>
        <w:spacing w:before="550"/>
        <w:rPr>
          <w:b/>
          <w:snapToGrid w:val="0"/>
          <w:color w:val="000080"/>
          <w:sz w:val="26"/>
          <w:u w:val="single"/>
        </w:rPr>
      </w:pPr>
      <w:r>
        <w:rPr>
          <w:b/>
          <w:snapToGrid w:val="0"/>
          <w:color w:val="000080"/>
          <w:u w:val="single"/>
        </w:rPr>
        <w:t>COSENZA</w:t>
      </w:r>
      <w:r w:rsidR="00530B85">
        <w:rPr>
          <w:b/>
          <w:snapToGrid w:val="0"/>
          <w:color w:val="000080"/>
          <w:u w:val="single"/>
        </w:rPr>
        <w:t xml:space="preserve"> - CONSOLATO ONORARIO            </w:t>
      </w:r>
    </w:p>
    <w:p w14:paraId="771A118D" w14:textId="77777777" w:rsidR="00F37714" w:rsidRDefault="00F37714" w:rsidP="00F37714">
      <w:pPr>
        <w:widowControl w:val="0"/>
        <w:tabs>
          <w:tab w:val="left" w:pos="90"/>
          <w:tab w:val="left" w:pos="2321"/>
        </w:tabs>
        <w:rPr>
          <w:b/>
          <w:snapToGrid w:val="0"/>
          <w:color w:val="000000"/>
        </w:rPr>
      </w:pPr>
    </w:p>
    <w:p w14:paraId="3E204A61" w14:textId="415411D6" w:rsidR="00530B85" w:rsidRDefault="00530B85" w:rsidP="00F37714">
      <w:pPr>
        <w:widowControl w:val="0"/>
        <w:tabs>
          <w:tab w:val="left" w:pos="90"/>
          <w:tab w:val="left" w:pos="2321"/>
        </w:tabs>
        <w:rPr>
          <w:snapToGrid w:val="0"/>
          <w:color w:val="000000"/>
        </w:rPr>
      </w:pPr>
      <w:r>
        <w:rPr>
          <w:b/>
          <w:snapToGrid w:val="0"/>
          <w:color w:val="000000"/>
        </w:rPr>
        <w:t>Indirizzo</w:t>
      </w:r>
      <w:r w:rsidR="00F23F48">
        <w:rPr>
          <w:b/>
          <w:snapToGrid w:val="0"/>
          <w:color w:val="000000"/>
        </w:rPr>
        <w:tab/>
      </w:r>
    </w:p>
    <w:p w14:paraId="77D24453" w14:textId="513D1BE1" w:rsidR="00F37714" w:rsidRDefault="00F37714" w:rsidP="00F37714">
      <w:pPr>
        <w:widowControl w:val="0"/>
        <w:tabs>
          <w:tab w:val="left" w:pos="90"/>
          <w:tab w:val="left" w:pos="2321"/>
        </w:tabs>
        <w:rPr>
          <w:snapToGrid w:val="0"/>
          <w:color w:val="000000"/>
        </w:rPr>
      </w:pPr>
      <w:r>
        <w:rPr>
          <w:snapToGrid w:val="0"/>
          <w:color w:val="000000"/>
        </w:rPr>
        <w:tab/>
      </w:r>
      <w:r>
        <w:rPr>
          <w:snapToGrid w:val="0"/>
          <w:color w:val="000000"/>
        </w:rPr>
        <w:tab/>
        <w:t xml:space="preserve">Tel. </w:t>
      </w:r>
    </w:p>
    <w:p w14:paraId="5894233B" w14:textId="3063581D" w:rsidR="00F37714" w:rsidRDefault="00F37714" w:rsidP="00F37714">
      <w:pPr>
        <w:widowControl w:val="0"/>
        <w:tabs>
          <w:tab w:val="left" w:pos="90"/>
          <w:tab w:val="left" w:pos="2321"/>
        </w:tabs>
        <w:rPr>
          <w:snapToGrid w:val="0"/>
          <w:color w:val="000000"/>
        </w:rPr>
      </w:pPr>
      <w:r>
        <w:rPr>
          <w:snapToGrid w:val="0"/>
          <w:color w:val="000000"/>
        </w:rPr>
        <w:tab/>
      </w:r>
      <w:r>
        <w:rPr>
          <w:snapToGrid w:val="0"/>
          <w:color w:val="000000"/>
        </w:rPr>
        <w:tab/>
        <w:t xml:space="preserve">E-mail </w:t>
      </w:r>
    </w:p>
    <w:p w14:paraId="46186AAC" w14:textId="77777777" w:rsidR="00F37714" w:rsidRPr="00F37714" w:rsidRDefault="00F37714" w:rsidP="00F37714">
      <w:pPr>
        <w:widowControl w:val="0"/>
        <w:tabs>
          <w:tab w:val="left" w:pos="90"/>
          <w:tab w:val="left" w:pos="2321"/>
        </w:tabs>
        <w:rPr>
          <w:snapToGrid w:val="0"/>
          <w:color w:val="000000"/>
        </w:rPr>
      </w:pPr>
    </w:p>
    <w:p w14:paraId="31C112F7" w14:textId="34432605" w:rsidR="00530B85" w:rsidRPr="00E13708" w:rsidRDefault="00530B85" w:rsidP="00530B85">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E13708" w:rsidRPr="00E13708">
        <w:rPr>
          <w:snapToGrid w:val="0"/>
          <w:color w:val="000000"/>
        </w:rPr>
        <w:t>Regione Calabria</w:t>
      </w:r>
    </w:p>
    <w:p w14:paraId="57015656" w14:textId="77777777" w:rsidR="00530B85" w:rsidRDefault="00530B85" w:rsidP="00530B8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959FB74" w14:textId="44ADE1DF" w:rsidR="00530B85" w:rsidRDefault="00B17CC3" w:rsidP="00530B85">
      <w:pPr>
        <w:widowControl w:val="0"/>
        <w:tabs>
          <w:tab w:val="left" w:pos="90"/>
        </w:tabs>
        <w:spacing w:before="23"/>
        <w:rPr>
          <w:snapToGrid w:val="0"/>
          <w:color w:val="000000"/>
        </w:rPr>
      </w:pPr>
      <w:r w:rsidRPr="00B17CC3">
        <w:rPr>
          <w:snapToGrid w:val="0"/>
          <w:color w:val="000000"/>
        </w:rPr>
        <w:t>Signor</w:t>
      </w:r>
      <w:r>
        <w:rPr>
          <w:snapToGrid w:val="0"/>
          <w:color w:val="000000"/>
        </w:rPr>
        <w:t xml:space="preserve"> </w:t>
      </w:r>
      <w:r w:rsidR="00020AE0">
        <w:rPr>
          <w:snapToGrid w:val="0"/>
          <w:color w:val="000000"/>
        </w:rPr>
        <w:t>LUCA CAPASSO</w:t>
      </w:r>
      <w:r w:rsidRPr="00B17CC3">
        <w:rPr>
          <w:snapToGrid w:val="0"/>
          <w:color w:val="000000"/>
        </w:rPr>
        <w:t>, Console Onorario (</w:t>
      </w:r>
      <w:r>
        <w:rPr>
          <w:snapToGrid w:val="0"/>
          <w:color w:val="000000"/>
        </w:rPr>
        <w:t>E</w:t>
      </w:r>
      <w:r w:rsidRPr="00B17CC3">
        <w:rPr>
          <w:snapToGrid w:val="0"/>
          <w:color w:val="000000"/>
        </w:rPr>
        <w:t xml:space="preserve">xequatur </w:t>
      </w:r>
      <w:r w:rsidR="00020AE0">
        <w:rPr>
          <w:snapToGrid w:val="0"/>
          <w:color w:val="000000"/>
        </w:rPr>
        <w:t>9</w:t>
      </w:r>
      <w:r w:rsidR="00E13708">
        <w:rPr>
          <w:snapToGrid w:val="0"/>
          <w:color w:val="000000"/>
        </w:rPr>
        <w:t xml:space="preserve"> </w:t>
      </w:r>
      <w:r w:rsidR="00020AE0">
        <w:rPr>
          <w:snapToGrid w:val="0"/>
          <w:color w:val="000000"/>
        </w:rPr>
        <w:t>luglio 2025</w:t>
      </w:r>
      <w:r>
        <w:rPr>
          <w:snapToGrid w:val="0"/>
          <w:color w:val="000000"/>
        </w:rPr>
        <w:t xml:space="preserve"> </w:t>
      </w:r>
      <w:r w:rsidR="00020AE0">
        <w:rPr>
          <w:snapToGrid w:val="0"/>
          <w:color w:val="000000"/>
        </w:rPr>
        <w:t>–</w:t>
      </w:r>
      <w:r>
        <w:rPr>
          <w:snapToGrid w:val="0"/>
          <w:color w:val="000000"/>
        </w:rPr>
        <w:t xml:space="preserve"> </w:t>
      </w:r>
      <w:r w:rsidR="00020AE0">
        <w:rPr>
          <w:snapToGrid w:val="0"/>
          <w:color w:val="000000"/>
        </w:rPr>
        <w:t>19 giugno 2030</w:t>
      </w:r>
      <w:r w:rsidRPr="00B17CC3">
        <w:rPr>
          <w:snapToGrid w:val="0"/>
          <w:color w:val="000000"/>
        </w:rPr>
        <w:t>)</w:t>
      </w:r>
    </w:p>
    <w:p w14:paraId="3C1085A8" w14:textId="77777777" w:rsidR="00530B85" w:rsidRDefault="00530B85" w:rsidP="00530B85">
      <w:pPr>
        <w:widowControl w:val="0"/>
        <w:tabs>
          <w:tab w:val="left" w:pos="90"/>
        </w:tabs>
        <w:spacing w:before="23"/>
        <w:rPr>
          <w:snapToGrid w:val="0"/>
          <w:color w:val="000000"/>
          <w:sz w:val="26"/>
        </w:rPr>
      </w:pPr>
    </w:p>
    <w:p w14:paraId="60E442D0" w14:textId="77777777" w:rsidR="00530B85" w:rsidRDefault="00530B85" w:rsidP="00530B85">
      <w:pPr>
        <w:widowControl w:val="0"/>
        <w:tabs>
          <w:tab w:val="left" w:pos="90"/>
        </w:tabs>
        <w:rPr>
          <w:rFonts w:ascii="MS Sans Serif" w:hAnsi="MS Sans Serif"/>
          <w:snapToGrid w:val="0"/>
          <w:sz w:val="24"/>
        </w:rPr>
      </w:pPr>
    </w:p>
    <w:p w14:paraId="2FE41C07" w14:textId="77777777" w:rsidR="00530B85" w:rsidRDefault="00530B85" w:rsidP="00530B85">
      <w:pPr>
        <w:widowControl w:val="0"/>
        <w:tabs>
          <w:tab w:val="left" w:pos="90"/>
        </w:tabs>
        <w:rPr>
          <w:rFonts w:ascii="MS Sans Serif" w:hAnsi="MS Sans Serif"/>
          <w:snapToGrid w:val="0"/>
          <w:sz w:val="24"/>
        </w:rPr>
      </w:pPr>
    </w:p>
    <w:p w14:paraId="5D13F2B0" w14:textId="77777777" w:rsidR="00530B85" w:rsidRDefault="00530B85" w:rsidP="00530B85">
      <w:pPr>
        <w:widowControl w:val="0"/>
        <w:tabs>
          <w:tab w:val="left" w:pos="90"/>
        </w:tabs>
        <w:rPr>
          <w:rFonts w:ascii="MS Sans Serif" w:hAnsi="MS Sans Serif"/>
          <w:snapToGrid w:val="0"/>
          <w:sz w:val="24"/>
        </w:rPr>
      </w:pPr>
    </w:p>
    <w:p w14:paraId="615221FA" w14:textId="77777777" w:rsidR="00530B85" w:rsidRDefault="00530B85" w:rsidP="00530B85">
      <w:pPr>
        <w:widowControl w:val="0"/>
        <w:tabs>
          <w:tab w:val="left" w:pos="90"/>
        </w:tabs>
        <w:rPr>
          <w:rFonts w:ascii="MS Sans Serif" w:hAnsi="MS Sans Serif"/>
          <w:snapToGrid w:val="0"/>
          <w:sz w:val="24"/>
        </w:rPr>
      </w:pPr>
    </w:p>
    <w:p w14:paraId="26EE5E12" w14:textId="77777777" w:rsidR="004944D8" w:rsidRDefault="004944D8" w:rsidP="00686FE7">
      <w:pPr>
        <w:widowControl w:val="0"/>
        <w:tabs>
          <w:tab w:val="left" w:pos="90"/>
        </w:tabs>
        <w:ind w:right="142"/>
        <w:jc w:val="right"/>
        <w:rPr>
          <w:b/>
          <w:snapToGrid w:val="0"/>
          <w:color w:val="000000"/>
        </w:rPr>
      </w:pPr>
      <w:r>
        <w:rPr>
          <w:rFonts w:ascii="MS Sans Serif" w:hAnsi="MS Sans Serif"/>
          <w:snapToGrid w:val="0"/>
          <w:sz w:val="24"/>
        </w:rPr>
        <w:br w:type="page"/>
      </w:r>
      <w:r w:rsidRPr="00686FE7">
        <w:rPr>
          <w:b/>
          <w:caps/>
          <w:snapToGrid w:val="0"/>
          <w:color w:val="000000"/>
          <w:sz w:val="16"/>
          <w:szCs w:val="16"/>
        </w:rPr>
        <w:t>KUWAIT</w:t>
      </w:r>
    </w:p>
    <w:p w14:paraId="219BA1B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9296" behindDoc="0" locked="0" layoutInCell="1" allowOverlap="1" wp14:anchorId="5C4C2764" wp14:editId="708FFE2B">
            <wp:simplePos x="0" y="0"/>
            <wp:positionH relativeFrom="column">
              <wp:posOffset>5647690</wp:posOffset>
            </wp:positionH>
            <wp:positionV relativeFrom="paragraph">
              <wp:posOffset>159385</wp:posOffset>
            </wp:positionV>
            <wp:extent cx="850265" cy="467995"/>
            <wp:effectExtent l="19050" t="19050" r="6985" b="8255"/>
            <wp:wrapNone/>
            <wp:docPr id="327" name="Immagin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1"/>
                    <pic:cNvPicPr>
                      <a:picLocks noChangeAspect="1" noChangeArrowheads="1"/>
                    </pic:cNvPicPr>
                  </pic:nvPicPr>
                  <pic:blipFill>
                    <a:blip r:embed="rId290">
                      <a:extLst>
                        <a:ext uri="{28A0092B-C50C-407E-A947-70E740481C1C}">
                          <a14:useLocalDpi xmlns:a14="http://schemas.microsoft.com/office/drawing/2010/main" val="0"/>
                        </a:ext>
                      </a:extLst>
                    </a:blip>
                    <a:srcRect/>
                    <a:stretch>
                      <a:fillRect/>
                    </a:stretch>
                  </pic:blipFill>
                  <pic:spPr bwMode="auto">
                    <a:xfrm>
                      <a:off x="0" y="0"/>
                      <a:ext cx="850265"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A98E19E" w14:textId="77777777" w:rsidR="004944D8" w:rsidRDefault="004944D8">
      <w:pPr>
        <w:pStyle w:val="Stile1"/>
      </w:pPr>
      <w:r>
        <w:t>KUWAIT</w:t>
      </w:r>
    </w:p>
    <w:p w14:paraId="06146450" w14:textId="77777777" w:rsidR="004944D8" w:rsidRDefault="004944D8">
      <w:pPr>
        <w:widowControl w:val="0"/>
        <w:tabs>
          <w:tab w:val="left" w:pos="90"/>
        </w:tabs>
        <w:rPr>
          <w:b/>
          <w:snapToGrid w:val="0"/>
          <w:color w:val="000080"/>
          <w:sz w:val="22"/>
        </w:rPr>
      </w:pPr>
      <w:r>
        <w:rPr>
          <w:b/>
          <w:snapToGrid w:val="0"/>
          <w:color w:val="000080"/>
          <w:sz w:val="22"/>
        </w:rPr>
        <w:t>Stato del</w:t>
      </w:r>
    </w:p>
    <w:p w14:paraId="5758F27B" w14:textId="77777777" w:rsidR="004944D8" w:rsidRDefault="004944D8">
      <w:pPr>
        <w:widowControl w:val="0"/>
        <w:tabs>
          <w:tab w:val="left" w:pos="90"/>
        </w:tabs>
        <w:rPr>
          <w:snapToGrid w:val="0"/>
          <w:color w:val="000080"/>
          <w:sz w:val="26"/>
        </w:rPr>
      </w:pPr>
      <w:r>
        <w:rPr>
          <w:snapToGrid w:val="0"/>
          <w:color w:val="000000"/>
        </w:rPr>
        <w:t>———————————————————————————————————————————————————</w:t>
      </w:r>
    </w:p>
    <w:p w14:paraId="0A5B32F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febbraio</w:t>
      </w:r>
    </w:p>
    <w:p w14:paraId="67BF4F9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15CA16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Archimede, 124 - 00197 Roma </w:t>
      </w:r>
    </w:p>
    <w:p w14:paraId="49A9C96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068078415  </w:t>
      </w:r>
    </w:p>
    <w:p w14:paraId="11A18450" w14:textId="77777777" w:rsidR="005F38C0"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EB0CFD">
        <w:rPr>
          <w:snapToGrid w:val="0"/>
          <w:color w:val="000000"/>
        </w:rPr>
        <w:t>Tutto il territorio della Repubblica Italiana</w:t>
      </w:r>
    </w:p>
    <w:p w14:paraId="7C5DB47F" w14:textId="77777777" w:rsidR="00987E2D" w:rsidRDefault="00987E2D" w:rsidP="00EB0CFD">
      <w:pPr>
        <w:widowControl w:val="0"/>
        <w:tabs>
          <w:tab w:val="left" w:pos="2321"/>
        </w:tabs>
        <w:rPr>
          <w:snapToGrid w:val="0"/>
          <w:color w:val="000000"/>
        </w:rPr>
      </w:pPr>
    </w:p>
    <w:p w14:paraId="31E25842"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5360BA0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 Turati, 40- 20121 Milano </w:t>
      </w:r>
    </w:p>
    <w:p w14:paraId="40CCDD5B" w14:textId="77777777" w:rsidR="000F0C1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  29062982/3 - Fax 02 29062976 </w:t>
      </w:r>
    </w:p>
    <w:p w14:paraId="0E54C4DA" w14:textId="77777777" w:rsidR="004944D8" w:rsidRDefault="000F0C19">
      <w:pPr>
        <w:widowControl w:val="0"/>
        <w:tabs>
          <w:tab w:val="left" w:pos="2321"/>
        </w:tabs>
        <w:rPr>
          <w:snapToGrid w:val="0"/>
          <w:color w:val="000000"/>
          <w:sz w:val="23"/>
        </w:rPr>
      </w:pPr>
      <w:r>
        <w:rPr>
          <w:snapToGrid w:val="0"/>
          <w:color w:val="000000"/>
        </w:rPr>
        <w:tab/>
        <w:t xml:space="preserve">E-mail   </w:t>
      </w:r>
      <w:hyperlink r:id="rId291" w:history="1">
        <w:r w:rsidR="00E2296B" w:rsidRPr="00BC5567">
          <w:rPr>
            <w:rStyle w:val="Collegamentoipertestuale"/>
            <w:bCs/>
            <w:sz w:val="22"/>
          </w:rPr>
          <w:t>q8consulmi@gmail.com</w:t>
        </w:r>
      </w:hyperlink>
      <w:r w:rsidR="00E2296B">
        <w:rPr>
          <w:bCs/>
          <w:sz w:val="22"/>
        </w:rPr>
        <w:t xml:space="preserve"> </w:t>
      </w:r>
      <w:r w:rsidR="004944D8">
        <w:rPr>
          <w:snapToGrid w:val="0"/>
          <w:color w:val="000000"/>
        </w:rPr>
        <w:t xml:space="preserve"> </w:t>
      </w:r>
    </w:p>
    <w:p w14:paraId="65109C09" w14:textId="77777777" w:rsidR="004944D8" w:rsidRDefault="0010565F" w:rsidP="00C33882">
      <w:pPr>
        <w:widowControl w:val="0"/>
        <w:tabs>
          <w:tab w:val="left" w:pos="2268"/>
        </w:tabs>
        <w:spacing w:before="49"/>
        <w:ind w:left="2268" w:hanging="2410"/>
        <w:rPr>
          <w:snapToGrid w:val="0"/>
          <w:color w:val="000000"/>
          <w:sz w:val="26"/>
        </w:rPr>
      </w:pPr>
      <w:r>
        <w:rPr>
          <w:b/>
          <w:snapToGrid w:val="0"/>
          <w:color w:val="000000"/>
        </w:rPr>
        <w:t xml:space="preserve">  </w:t>
      </w:r>
      <w:r w:rsidR="004944D8">
        <w:rPr>
          <w:b/>
          <w:snapToGrid w:val="0"/>
          <w:color w:val="000000"/>
        </w:rPr>
        <w:t>Circoscrizione</w:t>
      </w:r>
      <w:r w:rsidR="004944D8">
        <w:rPr>
          <w:rFonts w:ascii="MS Sans Serif" w:hAnsi="MS Sans Serif"/>
          <w:snapToGrid w:val="0"/>
          <w:sz w:val="24"/>
        </w:rPr>
        <w:tab/>
      </w:r>
      <w:r w:rsidR="004944D8">
        <w:rPr>
          <w:snapToGrid w:val="0"/>
          <w:color w:val="000000"/>
        </w:rPr>
        <w:t>Lombardia</w:t>
      </w:r>
      <w:r w:rsidR="00C33882">
        <w:rPr>
          <w:snapToGrid w:val="0"/>
          <w:color w:val="000000"/>
        </w:rPr>
        <w:t>, Emilia Romagna, Friuli Venezia Giulia, Trentino Alto Adige, Piemonte, Valle d’Aosta, Veneto, Liguria</w:t>
      </w:r>
    </w:p>
    <w:p w14:paraId="493EF1F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ED66642" w14:textId="77777777" w:rsidR="001E7A6E" w:rsidRPr="00CD62D1" w:rsidRDefault="001E7A6E">
      <w:pPr>
        <w:widowControl w:val="0"/>
        <w:tabs>
          <w:tab w:val="left" w:pos="90"/>
        </w:tabs>
        <w:rPr>
          <w:snapToGrid w:val="0"/>
          <w:color w:val="000000"/>
        </w:rPr>
      </w:pPr>
      <w:r w:rsidRPr="00CD62D1">
        <w:rPr>
          <w:snapToGrid w:val="0"/>
          <w:color w:val="000000"/>
        </w:rPr>
        <w:t>Signor JABER DUEIJ KH. M. ALSABAH, Console Generale (Exequatur 28 novembre 2023)</w:t>
      </w:r>
    </w:p>
    <w:p w14:paraId="521DA24E" w14:textId="77777777" w:rsidR="00651DEA" w:rsidRDefault="004C440F">
      <w:pPr>
        <w:widowControl w:val="0"/>
        <w:tabs>
          <w:tab w:val="left" w:pos="90"/>
        </w:tabs>
        <w:rPr>
          <w:snapToGrid w:val="0"/>
          <w:color w:val="000000"/>
        </w:rPr>
      </w:pPr>
      <w:r w:rsidRPr="00841841">
        <w:rPr>
          <w:snapToGrid w:val="0"/>
          <w:color w:val="000000"/>
        </w:rPr>
        <w:t>Signor</w:t>
      </w:r>
      <w:r w:rsidR="00841841" w:rsidRPr="00841841">
        <w:rPr>
          <w:snapToGrid w:val="0"/>
          <w:color w:val="000000"/>
        </w:rPr>
        <w:t xml:space="preserve"> KHALIL F </w:t>
      </w:r>
      <w:proofErr w:type="spellStart"/>
      <w:r w:rsidR="00841841" w:rsidRPr="00841841">
        <w:rPr>
          <w:snapToGrid w:val="0"/>
          <w:color w:val="000000"/>
        </w:rPr>
        <w:t>F</w:t>
      </w:r>
      <w:proofErr w:type="spellEnd"/>
      <w:r w:rsidR="00841841" w:rsidRPr="00841841">
        <w:rPr>
          <w:snapToGrid w:val="0"/>
          <w:color w:val="000000"/>
        </w:rPr>
        <w:t xml:space="preserve"> M ALENEZI</w:t>
      </w:r>
      <w:r w:rsidR="00651DEA" w:rsidRPr="00841841">
        <w:rPr>
          <w:snapToGrid w:val="0"/>
          <w:color w:val="000000"/>
        </w:rPr>
        <w:t>, Vice Console, (</w:t>
      </w:r>
      <w:r w:rsidR="00841841">
        <w:rPr>
          <w:snapToGrid w:val="0"/>
          <w:color w:val="000000"/>
        </w:rPr>
        <w:t>9 agosto 2021</w:t>
      </w:r>
      <w:r w:rsidR="00651DEA" w:rsidRPr="00841841">
        <w:rPr>
          <w:snapToGrid w:val="0"/>
          <w:color w:val="000000"/>
        </w:rPr>
        <w:t>)</w:t>
      </w:r>
    </w:p>
    <w:p w14:paraId="5040B98B" w14:textId="1C18904E" w:rsidR="005D78FC" w:rsidRDefault="005D78FC" w:rsidP="005D78FC">
      <w:pPr>
        <w:widowControl w:val="0"/>
        <w:tabs>
          <w:tab w:val="left" w:pos="90"/>
        </w:tabs>
        <w:rPr>
          <w:snapToGrid w:val="0"/>
          <w:color w:val="000000"/>
        </w:rPr>
      </w:pPr>
      <w:r>
        <w:rPr>
          <w:snapToGrid w:val="0"/>
          <w:color w:val="000000"/>
        </w:rPr>
        <w:t>Signor  AHMAD BMO ALZAFIRI, Addetto Consolare, (12 giugno 2023)</w:t>
      </w:r>
    </w:p>
    <w:p w14:paraId="7564C8A4" w14:textId="60B2BCB2" w:rsidR="00F4198F" w:rsidRDefault="00F4198F" w:rsidP="005D78FC">
      <w:pPr>
        <w:widowControl w:val="0"/>
        <w:tabs>
          <w:tab w:val="left" w:pos="90"/>
        </w:tabs>
        <w:rPr>
          <w:snapToGrid w:val="0"/>
          <w:color w:val="000000"/>
        </w:rPr>
      </w:pPr>
      <w:r>
        <w:rPr>
          <w:snapToGrid w:val="0"/>
          <w:color w:val="000000"/>
        </w:rPr>
        <w:t>Signor AHMAD ALJASIN, Addetto Consolare (11 agosto 2024)</w:t>
      </w:r>
    </w:p>
    <w:p w14:paraId="63352527" w14:textId="79B4DCF7" w:rsidR="00F4198F" w:rsidRDefault="00F4198F" w:rsidP="005D78FC">
      <w:pPr>
        <w:widowControl w:val="0"/>
        <w:tabs>
          <w:tab w:val="left" w:pos="90"/>
        </w:tabs>
        <w:rPr>
          <w:snapToGrid w:val="0"/>
          <w:color w:val="000000"/>
        </w:rPr>
      </w:pPr>
      <w:r>
        <w:rPr>
          <w:snapToGrid w:val="0"/>
          <w:color w:val="000000"/>
        </w:rPr>
        <w:t>Signor ABDULAZIZ ALEBRAHIM, Addetto Consolare (14 agosto 2024)</w:t>
      </w:r>
    </w:p>
    <w:p w14:paraId="5E1AEE59" w14:textId="77777777" w:rsidR="00841841" w:rsidRPr="00B00E00" w:rsidRDefault="00841841">
      <w:pPr>
        <w:widowControl w:val="0"/>
        <w:tabs>
          <w:tab w:val="left" w:pos="90"/>
        </w:tabs>
        <w:rPr>
          <w:snapToGrid w:val="0"/>
          <w:color w:val="000000"/>
        </w:rPr>
      </w:pPr>
    </w:p>
    <w:p w14:paraId="4A36B8E7" w14:textId="77777777" w:rsidR="004944D8" w:rsidRPr="00B00E00" w:rsidRDefault="004944D8">
      <w:pPr>
        <w:widowControl w:val="0"/>
        <w:tabs>
          <w:tab w:val="left" w:pos="90"/>
        </w:tabs>
        <w:spacing w:before="23"/>
        <w:rPr>
          <w:snapToGrid w:val="0"/>
          <w:color w:val="000000"/>
          <w:sz w:val="26"/>
        </w:rPr>
      </w:pPr>
    </w:p>
    <w:p w14:paraId="30605753" w14:textId="77777777" w:rsidR="004944D8" w:rsidRPr="00B00E00" w:rsidRDefault="004944D8">
      <w:pPr>
        <w:widowControl w:val="0"/>
        <w:tabs>
          <w:tab w:val="left" w:pos="90"/>
        </w:tabs>
        <w:rPr>
          <w:snapToGrid w:val="0"/>
          <w:color w:val="000000"/>
          <w:sz w:val="26"/>
        </w:rPr>
      </w:pPr>
    </w:p>
    <w:p w14:paraId="7B02EA15" w14:textId="77777777" w:rsidR="004944D8" w:rsidRPr="00B00E00" w:rsidRDefault="004944D8">
      <w:pPr>
        <w:widowControl w:val="0"/>
        <w:tabs>
          <w:tab w:val="left" w:pos="90"/>
        </w:tabs>
        <w:jc w:val="center"/>
        <w:rPr>
          <w:snapToGrid w:val="0"/>
          <w:color w:val="000000"/>
        </w:rPr>
      </w:pPr>
    </w:p>
    <w:p w14:paraId="39DB2D27" w14:textId="77777777" w:rsidR="004944D8" w:rsidRPr="00B00E00" w:rsidRDefault="004944D8">
      <w:pPr>
        <w:widowControl w:val="0"/>
        <w:tabs>
          <w:tab w:val="left" w:pos="90"/>
        </w:tabs>
        <w:jc w:val="center"/>
        <w:rPr>
          <w:snapToGrid w:val="0"/>
          <w:color w:val="000000"/>
        </w:rPr>
      </w:pPr>
    </w:p>
    <w:p w14:paraId="285FFF05" w14:textId="77777777" w:rsidR="004944D8" w:rsidRPr="00B00E00" w:rsidRDefault="004944D8">
      <w:pPr>
        <w:widowControl w:val="0"/>
        <w:tabs>
          <w:tab w:val="left" w:pos="90"/>
        </w:tabs>
        <w:jc w:val="center"/>
        <w:rPr>
          <w:snapToGrid w:val="0"/>
          <w:color w:val="000000"/>
        </w:rPr>
      </w:pPr>
    </w:p>
    <w:p w14:paraId="05C73218" w14:textId="77777777" w:rsidR="004944D8" w:rsidRPr="00B00E00" w:rsidRDefault="004944D8">
      <w:pPr>
        <w:widowControl w:val="0"/>
        <w:tabs>
          <w:tab w:val="left" w:pos="90"/>
        </w:tabs>
        <w:jc w:val="center"/>
        <w:rPr>
          <w:snapToGrid w:val="0"/>
          <w:color w:val="000000"/>
        </w:rPr>
      </w:pPr>
    </w:p>
    <w:p w14:paraId="45D97CF0" w14:textId="77777777" w:rsidR="004944D8" w:rsidRPr="00B00E00" w:rsidRDefault="004944D8">
      <w:pPr>
        <w:widowControl w:val="0"/>
        <w:tabs>
          <w:tab w:val="left" w:pos="90"/>
        </w:tabs>
        <w:jc w:val="center"/>
        <w:rPr>
          <w:snapToGrid w:val="0"/>
          <w:color w:val="000000"/>
        </w:rPr>
      </w:pPr>
    </w:p>
    <w:p w14:paraId="439AE232" w14:textId="77777777" w:rsidR="004944D8" w:rsidRPr="00B00E00" w:rsidRDefault="004944D8">
      <w:pPr>
        <w:widowControl w:val="0"/>
        <w:tabs>
          <w:tab w:val="left" w:pos="90"/>
        </w:tabs>
        <w:jc w:val="center"/>
        <w:rPr>
          <w:snapToGrid w:val="0"/>
          <w:color w:val="000000"/>
        </w:rPr>
      </w:pPr>
    </w:p>
    <w:p w14:paraId="27E47E4B" w14:textId="77777777" w:rsidR="004944D8" w:rsidRPr="00B00E00" w:rsidRDefault="004944D8">
      <w:pPr>
        <w:widowControl w:val="0"/>
        <w:tabs>
          <w:tab w:val="left" w:pos="90"/>
        </w:tabs>
        <w:jc w:val="center"/>
        <w:rPr>
          <w:snapToGrid w:val="0"/>
          <w:color w:val="000000"/>
        </w:rPr>
      </w:pPr>
    </w:p>
    <w:p w14:paraId="03CDCCD4" w14:textId="77777777" w:rsidR="004944D8" w:rsidRPr="00B00E00" w:rsidRDefault="004944D8">
      <w:pPr>
        <w:widowControl w:val="0"/>
        <w:tabs>
          <w:tab w:val="left" w:pos="90"/>
        </w:tabs>
        <w:jc w:val="center"/>
        <w:rPr>
          <w:snapToGrid w:val="0"/>
          <w:color w:val="000000"/>
        </w:rPr>
      </w:pPr>
    </w:p>
    <w:p w14:paraId="0937A2BB" w14:textId="77777777" w:rsidR="004944D8" w:rsidRPr="00B00E00" w:rsidRDefault="004944D8">
      <w:pPr>
        <w:widowControl w:val="0"/>
        <w:tabs>
          <w:tab w:val="left" w:pos="90"/>
        </w:tabs>
        <w:jc w:val="center"/>
        <w:rPr>
          <w:snapToGrid w:val="0"/>
          <w:color w:val="000000"/>
        </w:rPr>
      </w:pPr>
    </w:p>
    <w:p w14:paraId="366A9EE0" w14:textId="77777777" w:rsidR="004944D8" w:rsidRPr="00B00E00" w:rsidRDefault="004944D8">
      <w:pPr>
        <w:widowControl w:val="0"/>
        <w:tabs>
          <w:tab w:val="left" w:pos="90"/>
        </w:tabs>
        <w:jc w:val="center"/>
        <w:rPr>
          <w:snapToGrid w:val="0"/>
          <w:color w:val="000000"/>
        </w:rPr>
      </w:pPr>
    </w:p>
    <w:p w14:paraId="335DC108" w14:textId="77777777" w:rsidR="004944D8" w:rsidRPr="00B00E00" w:rsidRDefault="004944D8">
      <w:pPr>
        <w:widowControl w:val="0"/>
        <w:tabs>
          <w:tab w:val="left" w:pos="90"/>
        </w:tabs>
        <w:jc w:val="center"/>
        <w:rPr>
          <w:snapToGrid w:val="0"/>
          <w:color w:val="000000"/>
        </w:rPr>
      </w:pPr>
    </w:p>
    <w:p w14:paraId="2EC31897" w14:textId="77777777" w:rsidR="004944D8" w:rsidRPr="00B00E00" w:rsidRDefault="004944D8">
      <w:pPr>
        <w:widowControl w:val="0"/>
        <w:tabs>
          <w:tab w:val="left" w:pos="90"/>
        </w:tabs>
        <w:jc w:val="center"/>
        <w:rPr>
          <w:snapToGrid w:val="0"/>
          <w:color w:val="000000"/>
        </w:rPr>
      </w:pPr>
    </w:p>
    <w:p w14:paraId="0D9313AD" w14:textId="77777777" w:rsidR="004944D8" w:rsidRPr="00B00E00" w:rsidRDefault="004944D8">
      <w:pPr>
        <w:widowControl w:val="0"/>
        <w:tabs>
          <w:tab w:val="left" w:pos="90"/>
        </w:tabs>
        <w:jc w:val="center"/>
        <w:rPr>
          <w:snapToGrid w:val="0"/>
          <w:color w:val="000000"/>
        </w:rPr>
      </w:pPr>
    </w:p>
    <w:p w14:paraId="5E669DE0" w14:textId="77777777" w:rsidR="004944D8" w:rsidRPr="00B00E00" w:rsidRDefault="004944D8">
      <w:pPr>
        <w:widowControl w:val="0"/>
        <w:tabs>
          <w:tab w:val="left" w:pos="90"/>
        </w:tabs>
        <w:jc w:val="center"/>
        <w:rPr>
          <w:snapToGrid w:val="0"/>
          <w:color w:val="000000"/>
        </w:rPr>
      </w:pPr>
    </w:p>
    <w:p w14:paraId="21C385E6" w14:textId="77777777" w:rsidR="004944D8" w:rsidRPr="00B00E00" w:rsidRDefault="004944D8">
      <w:pPr>
        <w:widowControl w:val="0"/>
        <w:tabs>
          <w:tab w:val="left" w:pos="90"/>
        </w:tabs>
        <w:jc w:val="center"/>
        <w:rPr>
          <w:snapToGrid w:val="0"/>
          <w:color w:val="000000"/>
        </w:rPr>
      </w:pPr>
    </w:p>
    <w:p w14:paraId="64F49521" w14:textId="77777777" w:rsidR="004944D8" w:rsidRPr="00B00E00" w:rsidRDefault="004944D8">
      <w:pPr>
        <w:widowControl w:val="0"/>
        <w:tabs>
          <w:tab w:val="left" w:pos="90"/>
        </w:tabs>
        <w:jc w:val="center"/>
        <w:rPr>
          <w:snapToGrid w:val="0"/>
          <w:color w:val="000000"/>
        </w:rPr>
      </w:pPr>
    </w:p>
    <w:p w14:paraId="160A0542" w14:textId="77777777" w:rsidR="004944D8" w:rsidRPr="00B00E00" w:rsidRDefault="004944D8">
      <w:pPr>
        <w:widowControl w:val="0"/>
        <w:tabs>
          <w:tab w:val="left" w:pos="90"/>
        </w:tabs>
        <w:jc w:val="center"/>
        <w:rPr>
          <w:snapToGrid w:val="0"/>
          <w:color w:val="000000"/>
        </w:rPr>
      </w:pPr>
    </w:p>
    <w:p w14:paraId="19786888" w14:textId="77777777" w:rsidR="004944D8" w:rsidRPr="00B00E00" w:rsidRDefault="004944D8">
      <w:pPr>
        <w:widowControl w:val="0"/>
        <w:tabs>
          <w:tab w:val="left" w:pos="90"/>
        </w:tabs>
        <w:jc w:val="center"/>
        <w:rPr>
          <w:snapToGrid w:val="0"/>
          <w:color w:val="000000"/>
        </w:rPr>
      </w:pPr>
    </w:p>
    <w:p w14:paraId="3B4EDBAF" w14:textId="77777777" w:rsidR="004944D8" w:rsidRPr="00B00E00" w:rsidRDefault="004944D8">
      <w:pPr>
        <w:widowControl w:val="0"/>
        <w:tabs>
          <w:tab w:val="left" w:pos="90"/>
        </w:tabs>
        <w:jc w:val="center"/>
        <w:rPr>
          <w:snapToGrid w:val="0"/>
          <w:color w:val="000000"/>
        </w:rPr>
      </w:pPr>
    </w:p>
    <w:p w14:paraId="5B4E9DD7" w14:textId="77777777" w:rsidR="004944D8" w:rsidRPr="00B00E00" w:rsidRDefault="004944D8">
      <w:pPr>
        <w:widowControl w:val="0"/>
        <w:tabs>
          <w:tab w:val="left" w:pos="90"/>
        </w:tabs>
        <w:jc w:val="center"/>
        <w:rPr>
          <w:snapToGrid w:val="0"/>
          <w:color w:val="000000"/>
        </w:rPr>
      </w:pPr>
    </w:p>
    <w:p w14:paraId="720A3611" w14:textId="77777777" w:rsidR="00CE41E8" w:rsidRPr="00B00E00" w:rsidRDefault="00CE41E8">
      <w:pPr>
        <w:widowControl w:val="0"/>
        <w:tabs>
          <w:tab w:val="left" w:pos="90"/>
        </w:tabs>
        <w:jc w:val="center"/>
        <w:rPr>
          <w:snapToGrid w:val="0"/>
          <w:color w:val="000000"/>
        </w:rPr>
      </w:pPr>
      <w:r w:rsidRPr="00B00E00">
        <w:rPr>
          <w:snapToGrid w:val="0"/>
          <w:color w:val="000000"/>
        </w:rPr>
        <w:br/>
      </w:r>
    </w:p>
    <w:p w14:paraId="0CC918C6" w14:textId="77777777" w:rsidR="004944D8" w:rsidRPr="00FE35D7" w:rsidRDefault="00CE41E8" w:rsidP="00CE41E8">
      <w:pPr>
        <w:widowControl w:val="0"/>
        <w:tabs>
          <w:tab w:val="left" w:pos="90"/>
        </w:tabs>
        <w:jc w:val="right"/>
        <w:rPr>
          <w:b/>
          <w:snapToGrid w:val="0"/>
          <w:color w:val="000000"/>
        </w:rPr>
      </w:pPr>
      <w:r w:rsidRPr="00B00E00">
        <w:rPr>
          <w:snapToGrid w:val="0"/>
          <w:color w:val="000000"/>
        </w:rPr>
        <w:br w:type="page"/>
      </w:r>
      <w:r w:rsidR="004944D8" w:rsidRPr="00FE35D7">
        <w:rPr>
          <w:b/>
          <w:snapToGrid w:val="0"/>
          <w:color w:val="000000"/>
          <w:sz w:val="16"/>
        </w:rPr>
        <w:t>LESOTHO</w:t>
      </w:r>
    </w:p>
    <w:p w14:paraId="19C81B4E" w14:textId="77777777" w:rsidR="004944D8" w:rsidRPr="00FE35D7"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40320" behindDoc="0" locked="0" layoutInCell="0" allowOverlap="1" wp14:anchorId="5F16A577" wp14:editId="02D6AB2A">
            <wp:simplePos x="0" y="0"/>
            <wp:positionH relativeFrom="column">
              <wp:posOffset>5787390</wp:posOffset>
            </wp:positionH>
            <wp:positionV relativeFrom="paragraph">
              <wp:posOffset>158115</wp:posOffset>
            </wp:positionV>
            <wp:extent cx="702310" cy="467995"/>
            <wp:effectExtent l="19050" t="19050" r="2540" b="8255"/>
            <wp:wrapNone/>
            <wp:docPr id="326" name="Immagin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4"/>
                    <pic:cNvPicPr>
                      <a:picLocks noChangeAspect="1" noChangeArrowheads="1"/>
                    </pic:cNvPicPr>
                  </pic:nvPicPr>
                  <pic:blipFill>
                    <a:blip r:embed="rId29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CCC3BBB" w14:textId="77777777" w:rsidR="004944D8" w:rsidRDefault="004944D8">
      <w:pPr>
        <w:widowControl w:val="0"/>
        <w:tabs>
          <w:tab w:val="left" w:pos="90"/>
        </w:tabs>
        <w:rPr>
          <w:b/>
          <w:snapToGrid w:val="0"/>
          <w:color w:val="000080"/>
          <w:sz w:val="39"/>
        </w:rPr>
      </w:pPr>
      <w:r>
        <w:rPr>
          <w:b/>
          <w:snapToGrid w:val="0"/>
          <w:color w:val="000080"/>
          <w:sz w:val="32"/>
        </w:rPr>
        <w:t xml:space="preserve">LESOTHO </w:t>
      </w:r>
    </w:p>
    <w:p w14:paraId="321C37D9"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7F973B2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C601C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ottobre</w:t>
      </w:r>
    </w:p>
    <w:p w14:paraId="323F977F" w14:textId="77777777" w:rsidR="00DF2587" w:rsidRDefault="00DF2587">
      <w:pPr>
        <w:widowControl w:val="0"/>
        <w:tabs>
          <w:tab w:val="left" w:pos="90"/>
        </w:tabs>
        <w:spacing w:before="550"/>
        <w:rPr>
          <w:b/>
          <w:snapToGrid w:val="0"/>
          <w:color w:val="000080"/>
          <w:u w:val="single"/>
        </w:rPr>
      </w:pPr>
    </w:p>
    <w:p w14:paraId="4CA3B94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008BAD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Serchio, 8 - 00198 Roma </w:t>
      </w:r>
    </w:p>
    <w:p w14:paraId="29F43A8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0685424</w:t>
      </w:r>
      <w:r w:rsidR="002F77E8">
        <w:rPr>
          <w:snapToGrid w:val="0"/>
          <w:color w:val="000000"/>
        </w:rPr>
        <w:t>19</w:t>
      </w:r>
      <w:r>
        <w:rPr>
          <w:snapToGrid w:val="0"/>
          <w:color w:val="000000"/>
        </w:rPr>
        <w:t xml:space="preserve">  06854249</w:t>
      </w:r>
      <w:r w:rsidR="002F77E8">
        <w:rPr>
          <w:snapToGrid w:val="0"/>
          <w:color w:val="000000"/>
        </w:rPr>
        <w:t>6</w:t>
      </w:r>
      <w:r>
        <w:rPr>
          <w:snapToGrid w:val="0"/>
          <w:color w:val="000000"/>
        </w:rPr>
        <w:t xml:space="preserve"> - Fax 068542527 </w:t>
      </w:r>
    </w:p>
    <w:p w14:paraId="1975E28D" w14:textId="77777777" w:rsidR="00996F0D"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996F0D">
        <w:rPr>
          <w:snapToGrid w:val="0"/>
          <w:color w:val="000000"/>
        </w:rPr>
        <w:t>Tutto il terri</w:t>
      </w:r>
      <w:r w:rsidR="00975460">
        <w:rPr>
          <w:snapToGrid w:val="0"/>
          <w:color w:val="000000"/>
        </w:rPr>
        <w:t>torio della Repubblica Italiana</w:t>
      </w:r>
    </w:p>
    <w:p w14:paraId="5A80F3B8" w14:textId="77777777" w:rsidR="00784ADD" w:rsidRDefault="00784ADD" w:rsidP="00784ADD">
      <w:pPr>
        <w:widowControl w:val="0"/>
        <w:tabs>
          <w:tab w:val="left" w:pos="90"/>
        </w:tabs>
        <w:rPr>
          <w:b/>
          <w:snapToGrid w:val="0"/>
          <w:color w:val="000080"/>
          <w:u w:val="single"/>
        </w:rPr>
      </w:pPr>
    </w:p>
    <w:p w14:paraId="2012B209" w14:textId="77777777" w:rsidR="00784ADD" w:rsidRDefault="00784ADD" w:rsidP="00784ADD">
      <w:pPr>
        <w:widowControl w:val="0"/>
        <w:tabs>
          <w:tab w:val="left" w:pos="90"/>
        </w:tabs>
        <w:rPr>
          <w:b/>
          <w:snapToGrid w:val="0"/>
          <w:color w:val="000080"/>
          <w:u w:val="single"/>
        </w:rPr>
      </w:pPr>
    </w:p>
    <w:p w14:paraId="0844D518" w14:textId="77777777" w:rsidR="004944D8" w:rsidRDefault="004944D8" w:rsidP="00784ADD">
      <w:pPr>
        <w:widowControl w:val="0"/>
        <w:tabs>
          <w:tab w:val="left" w:pos="90"/>
        </w:tabs>
        <w:rPr>
          <w:b/>
          <w:snapToGrid w:val="0"/>
          <w:color w:val="000080"/>
          <w:sz w:val="26"/>
          <w:u w:val="single"/>
        </w:rPr>
      </w:pPr>
      <w:r>
        <w:rPr>
          <w:b/>
          <w:snapToGrid w:val="0"/>
          <w:color w:val="000080"/>
          <w:u w:val="single"/>
        </w:rPr>
        <w:t xml:space="preserve">VENEZIA - CONSOLATO GENERALE ONORARIO            </w:t>
      </w:r>
    </w:p>
    <w:p w14:paraId="53AFBAAE" w14:textId="77777777" w:rsidR="004944D8" w:rsidRDefault="004944D8" w:rsidP="00803DE6">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1799918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 e Trentino Alto Adige</w:t>
      </w:r>
    </w:p>
    <w:p w14:paraId="7971E77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1C9121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9C740F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NUORO - CONSOLATO ONORARIO            </w:t>
      </w:r>
    </w:p>
    <w:p w14:paraId="2C130F74" w14:textId="77777777" w:rsidR="004944D8" w:rsidRDefault="004944D8" w:rsidP="00FC3E05">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244ADE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4FD166A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F5C747B" w14:textId="77777777" w:rsidR="004944D8" w:rsidRDefault="004944D8">
      <w:pPr>
        <w:widowControl w:val="0"/>
        <w:tabs>
          <w:tab w:val="left" w:pos="90"/>
        </w:tabs>
        <w:rPr>
          <w:snapToGrid w:val="0"/>
          <w:color w:val="000000"/>
        </w:rPr>
      </w:pPr>
    </w:p>
    <w:p w14:paraId="08ED5BAB" w14:textId="77777777" w:rsidR="004944D8" w:rsidRDefault="004944D8">
      <w:pPr>
        <w:widowControl w:val="0"/>
        <w:tabs>
          <w:tab w:val="left" w:pos="90"/>
        </w:tabs>
        <w:jc w:val="center"/>
        <w:rPr>
          <w:snapToGrid w:val="0"/>
          <w:color w:val="000000"/>
        </w:rPr>
      </w:pPr>
    </w:p>
    <w:p w14:paraId="14E25F74" w14:textId="77777777" w:rsidR="004944D8" w:rsidRDefault="004944D8">
      <w:pPr>
        <w:widowControl w:val="0"/>
        <w:tabs>
          <w:tab w:val="left" w:pos="90"/>
        </w:tabs>
        <w:jc w:val="center"/>
        <w:rPr>
          <w:snapToGrid w:val="0"/>
          <w:color w:val="000000"/>
        </w:rPr>
      </w:pPr>
    </w:p>
    <w:p w14:paraId="4B749EAF" w14:textId="77777777" w:rsidR="004944D8" w:rsidRDefault="004944D8">
      <w:pPr>
        <w:widowControl w:val="0"/>
        <w:tabs>
          <w:tab w:val="left" w:pos="90"/>
        </w:tabs>
        <w:jc w:val="center"/>
        <w:rPr>
          <w:snapToGrid w:val="0"/>
          <w:color w:val="000000"/>
        </w:rPr>
      </w:pPr>
    </w:p>
    <w:p w14:paraId="53F88C98" w14:textId="77777777" w:rsidR="004944D8" w:rsidRDefault="004944D8">
      <w:pPr>
        <w:widowControl w:val="0"/>
        <w:tabs>
          <w:tab w:val="left" w:pos="90"/>
        </w:tabs>
        <w:jc w:val="center"/>
        <w:rPr>
          <w:snapToGrid w:val="0"/>
          <w:color w:val="000000"/>
        </w:rPr>
      </w:pPr>
    </w:p>
    <w:p w14:paraId="01368814" w14:textId="77777777" w:rsidR="004944D8" w:rsidRDefault="004944D8" w:rsidP="00686FE7">
      <w:pPr>
        <w:widowControl w:val="0"/>
        <w:tabs>
          <w:tab w:val="left" w:pos="90"/>
        </w:tabs>
        <w:jc w:val="right"/>
        <w:rPr>
          <w:b/>
          <w:snapToGrid w:val="0"/>
          <w:color w:val="000000"/>
        </w:rPr>
      </w:pPr>
      <w:r>
        <w:rPr>
          <w:b/>
          <w:snapToGrid w:val="0"/>
          <w:color w:val="000000"/>
          <w:sz w:val="16"/>
        </w:rPr>
        <w:br w:type="page"/>
        <w:t>LETTONIA</w:t>
      </w:r>
    </w:p>
    <w:p w14:paraId="240F071D" w14:textId="77777777" w:rsidR="004944D8" w:rsidRDefault="004944D8">
      <w:pPr>
        <w:widowControl w:val="0"/>
        <w:tabs>
          <w:tab w:val="left" w:pos="90"/>
        </w:tabs>
        <w:spacing w:before="60"/>
        <w:rPr>
          <w:b/>
          <w:snapToGrid w:val="0"/>
          <w:color w:val="000080"/>
          <w:sz w:val="32"/>
        </w:rPr>
      </w:pPr>
    </w:p>
    <w:p w14:paraId="6F909E94"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1344" behindDoc="0" locked="0" layoutInCell="1" allowOverlap="1" wp14:anchorId="00711113" wp14:editId="0CA8BCD5">
            <wp:simplePos x="0" y="0"/>
            <wp:positionH relativeFrom="column">
              <wp:posOffset>5691505</wp:posOffset>
            </wp:positionH>
            <wp:positionV relativeFrom="paragraph">
              <wp:posOffset>31750</wp:posOffset>
            </wp:positionV>
            <wp:extent cx="807720" cy="466725"/>
            <wp:effectExtent l="19050" t="19050" r="0" b="9525"/>
            <wp:wrapNone/>
            <wp:docPr id="325" name="Immagin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5"/>
                    <pic:cNvPicPr>
                      <a:picLocks noChangeAspect="1" noChangeArrowheads="1"/>
                    </pic:cNvPicPr>
                  </pic:nvPicPr>
                  <pic:blipFill>
                    <a:blip r:embed="rId293">
                      <a:extLst>
                        <a:ext uri="{28A0092B-C50C-407E-A947-70E740481C1C}">
                          <a14:useLocalDpi xmlns:a14="http://schemas.microsoft.com/office/drawing/2010/main" val="0"/>
                        </a:ext>
                      </a:extLst>
                    </a:blip>
                    <a:srcRect/>
                    <a:stretch>
                      <a:fillRect/>
                    </a:stretch>
                  </pic:blipFill>
                  <pic:spPr bwMode="auto">
                    <a:xfrm>
                      <a:off x="0" y="0"/>
                      <a:ext cx="80772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LETTONIA </w:t>
      </w:r>
    </w:p>
    <w:p w14:paraId="1A207E34" w14:textId="77777777" w:rsidR="004944D8" w:rsidRDefault="004944D8">
      <w:pPr>
        <w:widowControl w:val="0"/>
        <w:tabs>
          <w:tab w:val="left" w:pos="90"/>
        </w:tabs>
        <w:rPr>
          <w:b/>
          <w:snapToGrid w:val="0"/>
          <w:color w:val="000080"/>
          <w:sz w:val="28"/>
        </w:rPr>
      </w:pPr>
      <w:r>
        <w:rPr>
          <w:b/>
          <w:snapToGrid w:val="0"/>
          <w:color w:val="000080"/>
          <w:sz w:val="22"/>
        </w:rPr>
        <w:t>Repubblica</w:t>
      </w:r>
      <w:r w:rsidR="00686FE7">
        <w:rPr>
          <w:b/>
          <w:snapToGrid w:val="0"/>
          <w:color w:val="000080"/>
          <w:sz w:val="22"/>
        </w:rPr>
        <w:t xml:space="preserve"> di</w:t>
      </w:r>
    </w:p>
    <w:p w14:paraId="6B96587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1CBF92A" w14:textId="77777777" w:rsidR="004944D8" w:rsidRDefault="004944D8" w:rsidP="007D72B8">
      <w:pPr>
        <w:widowControl w:val="0"/>
        <w:tabs>
          <w:tab w:val="left" w:pos="90"/>
        </w:tabs>
        <w:jc w:val="right"/>
        <w:rPr>
          <w:i/>
          <w:snapToGrid w:val="0"/>
          <w:color w:val="000000"/>
          <w:sz w:val="26"/>
        </w:rPr>
      </w:pPr>
      <w:r>
        <w:rPr>
          <w:i/>
          <w:snapToGrid w:val="0"/>
          <w:color w:val="000000"/>
        </w:rPr>
        <w:t xml:space="preserve"> Festa nazionale 18 novembre</w:t>
      </w:r>
    </w:p>
    <w:p w14:paraId="09227B88" w14:textId="77777777" w:rsidR="007D72B8" w:rsidRDefault="007D72B8" w:rsidP="007D72B8">
      <w:pPr>
        <w:widowControl w:val="0"/>
        <w:tabs>
          <w:tab w:val="left" w:pos="90"/>
        </w:tabs>
        <w:rPr>
          <w:b/>
          <w:snapToGrid w:val="0"/>
          <w:color w:val="000080"/>
          <w:u w:val="single"/>
        </w:rPr>
      </w:pPr>
    </w:p>
    <w:p w14:paraId="0AE9B786" w14:textId="77777777" w:rsidR="00BE7190" w:rsidRDefault="00BE7190" w:rsidP="007D72B8">
      <w:pPr>
        <w:widowControl w:val="0"/>
        <w:tabs>
          <w:tab w:val="left" w:pos="90"/>
        </w:tabs>
        <w:rPr>
          <w:b/>
          <w:snapToGrid w:val="0"/>
          <w:color w:val="000080"/>
          <w:u w:val="single"/>
        </w:rPr>
      </w:pPr>
    </w:p>
    <w:p w14:paraId="4332531B" w14:textId="77777777" w:rsidR="004944D8" w:rsidRDefault="004944D8" w:rsidP="007D72B8">
      <w:pPr>
        <w:widowControl w:val="0"/>
        <w:tabs>
          <w:tab w:val="left" w:pos="90"/>
        </w:tabs>
        <w:rPr>
          <w:b/>
          <w:snapToGrid w:val="0"/>
          <w:color w:val="000080"/>
          <w:sz w:val="26"/>
          <w:u w:val="single"/>
        </w:rPr>
      </w:pPr>
      <w:r>
        <w:rPr>
          <w:b/>
          <w:snapToGrid w:val="0"/>
          <w:color w:val="000080"/>
          <w:u w:val="single"/>
        </w:rPr>
        <w:t>ROMA - SEZIONE CONSOLARE DELL'AMBASCIATA</w:t>
      </w:r>
    </w:p>
    <w:p w14:paraId="7CAB0F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C32BE">
        <w:rPr>
          <w:snapToGrid w:val="0"/>
          <w:color w:val="000000"/>
        </w:rPr>
        <w:t>Gaspare Spontin</w:t>
      </w:r>
      <w:r>
        <w:rPr>
          <w:snapToGrid w:val="0"/>
          <w:color w:val="000000"/>
        </w:rPr>
        <w:t>i, 2</w:t>
      </w:r>
      <w:r w:rsidR="000C32BE">
        <w:rPr>
          <w:snapToGrid w:val="0"/>
          <w:color w:val="000000"/>
        </w:rPr>
        <w:t>8/a</w:t>
      </w:r>
      <w:r>
        <w:rPr>
          <w:snapToGrid w:val="0"/>
          <w:color w:val="000000"/>
        </w:rPr>
        <w:t xml:space="preserve"> - 00198 Roma </w:t>
      </w:r>
    </w:p>
    <w:p w14:paraId="49851CC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068841237- Fax 0688412</w:t>
      </w:r>
      <w:r w:rsidR="00F26551">
        <w:rPr>
          <w:snapToGrid w:val="0"/>
          <w:color w:val="000000"/>
        </w:rPr>
        <w:t>3</w:t>
      </w:r>
      <w:r>
        <w:rPr>
          <w:snapToGrid w:val="0"/>
          <w:color w:val="000000"/>
        </w:rPr>
        <w:t xml:space="preserve">9  </w:t>
      </w:r>
    </w:p>
    <w:p w14:paraId="12AD58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BD3F84">
        <w:rPr>
          <w:snapToGrid w:val="0"/>
          <w:color w:val="000000"/>
        </w:rPr>
        <w:t>consulate</w:t>
      </w:r>
      <w:r>
        <w:rPr>
          <w:snapToGrid w:val="0"/>
          <w:color w:val="000000"/>
        </w:rPr>
        <w:t>.italy@mfa.gov.lv</w:t>
      </w:r>
    </w:p>
    <w:p w14:paraId="1F2CFE23" w14:textId="77777777" w:rsidR="007A7504" w:rsidRDefault="004944D8" w:rsidP="00975460">
      <w:pPr>
        <w:widowControl w:val="0"/>
        <w:tabs>
          <w:tab w:val="left" w:pos="2321"/>
        </w:tabs>
        <w:spacing w:before="49"/>
        <w:ind w:left="2268" w:hanging="2268"/>
        <w:jc w:val="both"/>
        <w:rPr>
          <w:snapToGrid w:val="0"/>
          <w:color w:val="000000"/>
        </w:rPr>
      </w:pPr>
      <w:r>
        <w:rPr>
          <w:b/>
          <w:snapToGrid w:val="0"/>
          <w:color w:val="000000"/>
        </w:rPr>
        <w:t>Circoscrizione</w:t>
      </w:r>
      <w:r w:rsidR="002B6A8B">
        <w:rPr>
          <w:rFonts w:ascii="MS Sans Serif" w:hAnsi="MS Sans Serif"/>
          <w:snapToGrid w:val="0"/>
          <w:sz w:val="24"/>
        </w:rPr>
        <w:tab/>
      </w:r>
      <w:r>
        <w:rPr>
          <w:snapToGrid w:val="0"/>
          <w:color w:val="000000"/>
        </w:rPr>
        <w:t>Tutto il territorio della Repubblica Italiana</w:t>
      </w:r>
    </w:p>
    <w:p w14:paraId="1C1E57AA" w14:textId="77777777" w:rsidR="007A7504" w:rsidRDefault="007A7504">
      <w:pPr>
        <w:widowControl w:val="0"/>
        <w:tabs>
          <w:tab w:val="left" w:pos="2321"/>
        </w:tabs>
        <w:rPr>
          <w:snapToGrid w:val="0"/>
          <w:color w:val="000000"/>
        </w:rPr>
      </w:pPr>
    </w:p>
    <w:p w14:paraId="5315CB28" w14:textId="77777777" w:rsidR="00D5716A" w:rsidRDefault="00D5716A" w:rsidP="007A7504">
      <w:pPr>
        <w:widowControl w:val="0"/>
        <w:tabs>
          <w:tab w:val="left" w:pos="90"/>
        </w:tabs>
        <w:rPr>
          <w:snapToGrid w:val="0"/>
          <w:color w:val="000000"/>
        </w:rPr>
      </w:pPr>
    </w:p>
    <w:p w14:paraId="061F926E" w14:textId="77777777" w:rsidR="00B56CDF" w:rsidRDefault="00B56CDF" w:rsidP="007A7504">
      <w:pPr>
        <w:widowControl w:val="0"/>
        <w:tabs>
          <w:tab w:val="left" w:pos="90"/>
        </w:tabs>
        <w:rPr>
          <w:snapToGrid w:val="0"/>
          <w:color w:val="000000"/>
        </w:rPr>
      </w:pPr>
    </w:p>
    <w:p w14:paraId="044131B9" w14:textId="77777777" w:rsidR="00D5716A" w:rsidRPr="00DD1FA2" w:rsidRDefault="00D5716A" w:rsidP="007A7504">
      <w:pPr>
        <w:widowControl w:val="0"/>
        <w:tabs>
          <w:tab w:val="left" w:pos="90"/>
        </w:tabs>
        <w:rPr>
          <w:snapToGrid w:val="0"/>
          <w:color w:val="000000"/>
        </w:rPr>
      </w:pPr>
    </w:p>
    <w:p w14:paraId="541D3CAE" w14:textId="77777777" w:rsidR="004944D8" w:rsidRDefault="004944D8" w:rsidP="00D5716A">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00ADBB1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D810FF">
        <w:rPr>
          <w:snapToGrid w:val="0"/>
          <w:color w:val="000000"/>
        </w:rPr>
        <w:t>Suor Maria Celeste</w:t>
      </w:r>
      <w:r>
        <w:rPr>
          <w:snapToGrid w:val="0"/>
          <w:color w:val="000000"/>
        </w:rPr>
        <w:t xml:space="preserve">, </w:t>
      </w:r>
      <w:r w:rsidR="00D810FF">
        <w:rPr>
          <w:snapToGrid w:val="0"/>
          <w:color w:val="000000"/>
        </w:rPr>
        <w:t>1</w:t>
      </w:r>
      <w:r>
        <w:rPr>
          <w:snapToGrid w:val="0"/>
          <w:color w:val="000000"/>
        </w:rPr>
        <w:t xml:space="preserve"> - 50125 Firenze </w:t>
      </w:r>
    </w:p>
    <w:p w14:paraId="23EE95E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05522</w:t>
      </w:r>
      <w:r w:rsidR="00C1151C">
        <w:rPr>
          <w:snapToGrid w:val="0"/>
          <w:color w:val="000000"/>
        </w:rPr>
        <w:t>3112</w:t>
      </w:r>
      <w:r>
        <w:rPr>
          <w:snapToGrid w:val="0"/>
          <w:color w:val="000000"/>
        </w:rPr>
        <w:t xml:space="preserve"> - Fax 055222090</w:t>
      </w:r>
    </w:p>
    <w:p w14:paraId="12F99C2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94" w:history="1">
        <w:r w:rsidR="00957E91" w:rsidRPr="005628D5">
          <w:rPr>
            <w:rStyle w:val="Collegamentoipertestuale"/>
            <w:snapToGrid w:val="0"/>
            <w:color w:val="000000"/>
            <w:u w:val="none"/>
          </w:rPr>
          <w:t>rositanisuckert@rositanisuckert.</w:t>
        </w:r>
      </w:hyperlink>
      <w:r w:rsidR="00294046" w:rsidRPr="005628D5">
        <w:rPr>
          <w:snapToGrid w:val="0"/>
          <w:color w:val="000000"/>
        </w:rPr>
        <w:t>legal</w:t>
      </w:r>
      <w:r w:rsidR="004A4DE6">
        <w:rPr>
          <w:snapToGrid w:val="0"/>
          <w:color w:val="000000"/>
        </w:rPr>
        <w:t xml:space="preserve">    </w:t>
      </w:r>
      <w:proofErr w:type="spellStart"/>
      <w:r w:rsidR="004A4DE6">
        <w:rPr>
          <w:snapToGrid w:val="0"/>
          <w:color w:val="000000"/>
        </w:rPr>
        <w:t>segreteria@rositani</w:t>
      </w:r>
      <w:r w:rsidR="00294046">
        <w:rPr>
          <w:snapToGrid w:val="0"/>
          <w:color w:val="000000"/>
        </w:rPr>
        <w:t>suckert</w:t>
      </w:r>
      <w:r w:rsidR="004A4DE6">
        <w:rPr>
          <w:snapToGrid w:val="0"/>
          <w:color w:val="000000"/>
        </w:rPr>
        <w:t>.</w:t>
      </w:r>
      <w:r w:rsidR="00294046">
        <w:rPr>
          <w:snapToGrid w:val="0"/>
          <w:color w:val="000000"/>
        </w:rPr>
        <w:t>legal</w:t>
      </w:r>
      <w:proofErr w:type="spellEnd"/>
    </w:p>
    <w:p w14:paraId="0CE781D5"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5D5DD0">
        <w:rPr>
          <w:snapToGrid w:val="0"/>
          <w:color w:val="000000"/>
        </w:rPr>
        <w:t>Toscana</w:t>
      </w:r>
      <w:r>
        <w:rPr>
          <w:snapToGrid w:val="0"/>
          <w:color w:val="000000"/>
        </w:rPr>
        <w:t xml:space="preserve">                   </w:t>
      </w:r>
    </w:p>
    <w:p w14:paraId="286C906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7ED5EBA" w14:textId="77777777" w:rsidR="004944D8" w:rsidRDefault="004944D8">
      <w:pPr>
        <w:widowControl w:val="0"/>
        <w:tabs>
          <w:tab w:val="left" w:pos="90"/>
        </w:tabs>
        <w:spacing w:before="23"/>
        <w:rPr>
          <w:snapToGrid w:val="0"/>
          <w:color w:val="000000"/>
        </w:rPr>
      </w:pPr>
      <w:r>
        <w:rPr>
          <w:snapToGrid w:val="0"/>
          <w:color w:val="000000"/>
        </w:rPr>
        <w:t>Signor NICCOLO' ROSITANI</w:t>
      </w:r>
      <w:r w:rsidR="005D5DD0">
        <w:rPr>
          <w:snapToGrid w:val="0"/>
          <w:color w:val="000000"/>
        </w:rPr>
        <w:t xml:space="preserve"> SUCKERT</w:t>
      </w:r>
      <w:r>
        <w:rPr>
          <w:snapToGrid w:val="0"/>
          <w:color w:val="000000"/>
        </w:rPr>
        <w:t>, Console Generale Onorario (</w:t>
      </w:r>
      <w:r w:rsidR="006252FF">
        <w:t>Rinnovo exequatur 28 novembre 20</w:t>
      </w:r>
      <w:r w:rsidR="00B26D34">
        <w:t>22</w:t>
      </w:r>
      <w:r>
        <w:rPr>
          <w:snapToGrid w:val="0"/>
          <w:color w:val="000000"/>
        </w:rPr>
        <w:t>)</w:t>
      </w:r>
    </w:p>
    <w:p w14:paraId="185805D0" w14:textId="77777777" w:rsidR="00CA275C" w:rsidRDefault="00CA275C" w:rsidP="00CA275C">
      <w:pPr>
        <w:widowControl w:val="0"/>
        <w:tabs>
          <w:tab w:val="left" w:pos="90"/>
        </w:tabs>
        <w:spacing w:before="23"/>
        <w:rPr>
          <w:b/>
          <w:snapToGrid w:val="0"/>
          <w:color w:val="000080"/>
          <w:u w:val="single"/>
        </w:rPr>
      </w:pPr>
    </w:p>
    <w:p w14:paraId="03E3BE81" w14:textId="77777777" w:rsidR="00CA275C" w:rsidRDefault="00CA275C" w:rsidP="00CA275C">
      <w:pPr>
        <w:widowControl w:val="0"/>
        <w:tabs>
          <w:tab w:val="left" w:pos="90"/>
        </w:tabs>
        <w:spacing w:before="23"/>
        <w:rPr>
          <w:b/>
          <w:snapToGrid w:val="0"/>
          <w:color w:val="000080"/>
          <w:u w:val="single"/>
        </w:rPr>
      </w:pPr>
    </w:p>
    <w:p w14:paraId="53100858" w14:textId="77777777" w:rsidR="00CA275C" w:rsidRDefault="00CA275C" w:rsidP="00CA275C">
      <w:pPr>
        <w:widowControl w:val="0"/>
        <w:tabs>
          <w:tab w:val="left" w:pos="90"/>
        </w:tabs>
        <w:spacing w:before="23"/>
        <w:rPr>
          <w:b/>
          <w:snapToGrid w:val="0"/>
          <w:color w:val="000080"/>
          <w:u w:val="single"/>
        </w:rPr>
      </w:pPr>
      <w:r>
        <w:rPr>
          <w:b/>
          <w:snapToGrid w:val="0"/>
          <w:color w:val="000080"/>
          <w:u w:val="single"/>
        </w:rPr>
        <w:t>MILANO – CONSOLATO GENERALE ONORARIO</w:t>
      </w:r>
    </w:p>
    <w:p w14:paraId="291CFBA0" w14:textId="77777777" w:rsidR="00CA275C" w:rsidRDefault="00CA275C" w:rsidP="00CA275C">
      <w:pPr>
        <w:widowControl w:val="0"/>
        <w:tabs>
          <w:tab w:val="left" w:pos="90"/>
        </w:tabs>
        <w:spacing w:before="23"/>
        <w:rPr>
          <w:snapToGrid w:val="0"/>
          <w:color w:val="000000"/>
        </w:rPr>
      </w:pPr>
    </w:p>
    <w:p w14:paraId="7CA5FACE" w14:textId="77777777" w:rsidR="00D32C97" w:rsidRDefault="00CA275C" w:rsidP="00D32C97">
      <w:pPr>
        <w:widowControl w:val="0"/>
        <w:tabs>
          <w:tab w:val="left" w:pos="90"/>
        </w:tabs>
        <w:spacing w:before="23"/>
        <w:rPr>
          <w:snapToGrid w:val="0"/>
          <w:color w:val="000000"/>
        </w:rPr>
      </w:pPr>
      <w:r>
        <w:rPr>
          <w:b/>
          <w:snapToGrid w:val="0"/>
          <w:color w:val="000000"/>
        </w:rPr>
        <w:t>Indirizzo</w:t>
      </w:r>
      <w:r>
        <w:rPr>
          <w:snapToGrid w:val="0"/>
          <w:color w:val="000000"/>
        </w:rPr>
        <w:tab/>
      </w:r>
      <w:r>
        <w:rPr>
          <w:snapToGrid w:val="0"/>
          <w:color w:val="000000"/>
        </w:rPr>
        <w:tab/>
        <w:t xml:space="preserve">  </w:t>
      </w:r>
    </w:p>
    <w:p w14:paraId="69551150" w14:textId="77777777" w:rsidR="00D32C97" w:rsidRDefault="00D32C97" w:rsidP="00D32C97">
      <w:pPr>
        <w:widowControl w:val="0"/>
        <w:tabs>
          <w:tab w:val="left" w:pos="90"/>
        </w:tabs>
        <w:spacing w:before="23"/>
        <w:rPr>
          <w:snapToGrid w:val="0"/>
          <w:color w:val="000000"/>
        </w:rPr>
      </w:pPr>
    </w:p>
    <w:p w14:paraId="43EE3708" w14:textId="0693A607" w:rsidR="00CA275C" w:rsidRDefault="00CA275C" w:rsidP="00D32C97">
      <w:pPr>
        <w:widowControl w:val="0"/>
        <w:tabs>
          <w:tab w:val="left" w:pos="90"/>
        </w:tabs>
        <w:spacing w:before="23"/>
        <w:rPr>
          <w:snapToGrid w:val="0"/>
          <w:color w:val="000000"/>
        </w:rPr>
      </w:pPr>
      <w:r>
        <w:rPr>
          <w:b/>
          <w:snapToGrid w:val="0"/>
          <w:color w:val="000000"/>
        </w:rPr>
        <w:t>Circoscrizione</w:t>
      </w:r>
      <w:r>
        <w:rPr>
          <w:snapToGrid w:val="0"/>
          <w:color w:val="000000"/>
        </w:rPr>
        <w:tab/>
      </w:r>
      <w:r>
        <w:rPr>
          <w:snapToGrid w:val="0"/>
          <w:color w:val="000000"/>
        </w:rPr>
        <w:tab/>
        <w:t xml:space="preserve">  Lombardia</w:t>
      </w:r>
    </w:p>
    <w:p w14:paraId="24C21289" w14:textId="77777777" w:rsidR="00CA275C" w:rsidRDefault="00CA275C" w:rsidP="00CA275C">
      <w:pPr>
        <w:widowControl w:val="0"/>
        <w:tabs>
          <w:tab w:val="left" w:pos="90"/>
        </w:tabs>
        <w:spacing w:before="23"/>
        <w:rPr>
          <w:snapToGrid w:val="0"/>
          <w:color w:val="000000"/>
        </w:rPr>
      </w:pPr>
    </w:p>
    <w:p w14:paraId="7C013517" w14:textId="77777777" w:rsidR="004D6D84" w:rsidRDefault="004D6D84" w:rsidP="004D6D84">
      <w:pPr>
        <w:widowControl w:val="0"/>
        <w:tabs>
          <w:tab w:val="left" w:pos="90"/>
        </w:tabs>
        <w:rPr>
          <w:b/>
          <w:snapToGrid w:val="0"/>
          <w:color w:val="000080"/>
          <w:u w:val="single"/>
        </w:rPr>
      </w:pPr>
    </w:p>
    <w:p w14:paraId="555EB787" w14:textId="77777777" w:rsidR="004D6D84" w:rsidRDefault="004D6D84" w:rsidP="004D6D84">
      <w:pPr>
        <w:widowControl w:val="0"/>
        <w:tabs>
          <w:tab w:val="left" w:pos="90"/>
        </w:tabs>
        <w:rPr>
          <w:b/>
          <w:snapToGrid w:val="0"/>
          <w:color w:val="000080"/>
          <w:u w:val="single"/>
        </w:rPr>
      </w:pPr>
    </w:p>
    <w:p w14:paraId="2DB39FC5" w14:textId="77777777" w:rsidR="004944D8" w:rsidRDefault="004944D8" w:rsidP="004D6D84">
      <w:pPr>
        <w:widowControl w:val="0"/>
        <w:tabs>
          <w:tab w:val="left" w:pos="90"/>
        </w:tabs>
        <w:rPr>
          <w:b/>
          <w:snapToGrid w:val="0"/>
          <w:color w:val="000080"/>
          <w:sz w:val="26"/>
          <w:u w:val="single"/>
        </w:rPr>
      </w:pPr>
      <w:r>
        <w:rPr>
          <w:b/>
          <w:snapToGrid w:val="0"/>
          <w:color w:val="000080"/>
          <w:u w:val="single"/>
        </w:rPr>
        <w:t xml:space="preserve">BARI - CONSOLATO ONORARIO            </w:t>
      </w:r>
    </w:p>
    <w:p w14:paraId="5F05075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Dante Alighieri, 166 - 70121 Bari </w:t>
      </w:r>
    </w:p>
    <w:p w14:paraId="5EF8102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08052</w:t>
      </w:r>
      <w:r w:rsidR="00382C53">
        <w:rPr>
          <w:snapToGrid w:val="0"/>
          <w:color w:val="000000"/>
        </w:rPr>
        <w:t>25</w:t>
      </w:r>
      <w:r>
        <w:rPr>
          <w:snapToGrid w:val="0"/>
          <w:color w:val="000000"/>
        </w:rPr>
        <w:t>83</w:t>
      </w:r>
      <w:r w:rsidR="00382C53">
        <w:rPr>
          <w:snapToGrid w:val="0"/>
          <w:color w:val="000000"/>
        </w:rPr>
        <w:t>9</w:t>
      </w:r>
      <w:r>
        <w:rPr>
          <w:snapToGrid w:val="0"/>
          <w:color w:val="000000"/>
        </w:rPr>
        <w:t xml:space="preserve"> - Fax 0805283870  </w:t>
      </w:r>
    </w:p>
    <w:p w14:paraId="6D90060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caniotrione@</w:t>
      </w:r>
      <w:r w:rsidR="00382C53">
        <w:rPr>
          <w:snapToGrid w:val="0"/>
          <w:color w:val="000000"/>
        </w:rPr>
        <w:t>virgilio</w:t>
      </w:r>
      <w:r>
        <w:rPr>
          <w:snapToGrid w:val="0"/>
          <w:color w:val="000000"/>
        </w:rPr>
        <w:t>.it</w:t>
      </w:r>
    </w:p>
    <w:p w14:paraId="49430E6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 Molise, Calabria, Basilicata</w:t>
      </w:r>
    </w:p>
    <w:p w14:paraId="2C8D8979" w14:textId="77777777" w:rsidR="004944D8" w:rsidRDefault="004944D8">
      <w:pPr>
        <w:widowControl w:val="0"/>
        <w:tabs>
          <w:tab w:val="left" w:pos="90"/>
        </w:tabs>
        <w:spacing w:before="277"/>
        <w:rPr>
          <w:snapToGrid w:val="0"/>
          <w:color w:val="000000"/>
          <w:sz w:val="26"/>
        </w:rPr>
      </w:pPr>
      <w:r>
        <w:rPr>
          <w:snapToGrid w:val="0"/>
          <w:color w:val="000000"/>
        </w:rPr>
        <w:t xml:space="preserve">Signor CANIO TRIONE, Console Onorario (Rinnovo exequatur </w:t>
      </w:r>
      <w:r w:rsidR="00CB1A09">
        <w:rPr>
          <w:snapToGrid w:val="0"/>
          <w:color w:val="000000"/>
        </w:rPr>
        <w:t>25 giugno 2024</w:t>
      </w:r>
      <w:r>
        <w:rPr>
          <w:snapToGrid w:val="0"/>
          <w:color w:val="000000"/>
        </w:rPr>
        <w:t>)</w:t>
      </w:r>
    </w:p>
    <w:p w14:paraId="4CDFB5EE" w14:textId="77777777" w:rsidR="00AF2F1B" w:rsidRDefault="00AF2F1B" w:rsidP="00AF2F1B">
      <w:pPr>
        <w:widowControl w:val="0"/>
        <w:tabs>
          <w:tab w:val="left" w:pos="90"/>
        </w:tabs>
        <w:rPr>
          <w:b/>
          <w:snapToGrid w:val="0"/>
          <w:color w:val="000080"/>
          <w:u w:val="single"/>
        </w:rPr>
      </w:pPr>
    </w:p>
    <w:p w14:paraId="3D535689" w14:textId="77777777" w:rsidR="00AF2F1B" w:rsidRDefault="00AF2F1B" w:rsidP="00AF2F1B">
      <w:pPr>
        <w:widowControl w:val="0"/>
        <w:tabs>
          <w:tab w:val="left" w:pos="90"/>
        </w:tabs>
        <w:rPr>
          <w:b/>
          <w:snapToGrid w:val="0"/>
          <w:color w:val="000080"/>
          <w:u w:val="single"/>
        </w:rPr>
      </w:pPr>
    </w:p>
    <w:p w14:paraId="412B8EE6" w14:textId="77777777" w:rsidR="004D6D84" w:rsidRDefault="004D6D84" w:rsidP="004D6D84">
      <w:pPr>
        <w:widowControl w:val="0"/>
        <w:tabs>
          <w:tab w:val="left" w:pos="90"/>
        </w:tabs>
        <w:spacing w:before="23"/>
        <w:rPr>
          <w:b/>
          <w:snapToGrid w:val="0"/>
          <w:color w:val="000080"/>
          <w:u w:val="single"/>
        </w:rPr>
      </w:pPr>
      <w:r>
        <w:rPr>
          <w:b/>
          <w:snapToGrid w:val="0"/>
          <w:color w:val="000080"/>
          <w:u w:val="single"/>
        </w:rPr>
        <w:t>GENOVA – CONSOLATO ONORARIO</w:t>
      </w:r>
    </w:p>
    <w:p w14:paraId="3F15F22F" w14:textId="77777777" w:rsidR="004D6D84" w:rsidRDefault="004D6D84" w:rsidP="004D6D8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134994">
        <w:rPr>
          <w:snapToGrid w:val="0"/>
        </w:rPr>
        <w:t xml:space="preserve">Via </w:t>
      </w:r>
      <w:proofErr w:type="spellStart"/>
      <w:r>
        <w:rPr>
          <w:snapToGrid w:val="0"/>
        </w:rPr>
        <w:t>Pammatone</w:t>
      </w:r>
      <w:proofErr w:type="spellEnd"/>
      <w:r w:rsidRPr="00134994">
        <w:rPr>
          <w:snapToGrid w:val="0"/>
          <w:color w:val="000000"/>
        </w:rPr>
        <w:t xml:space="preserve">, </w:t>
      </w:r>
      <w:r>
        <w:rPr>
          <w:snapToGrid w:val="0"/>
          <w:color w:val="000000"/>
        </w:rPr>
        <w:t>2 - 16121 Genova</w:t>
      </w:r>
    </w:p>
    <w:p w14:paraId="47F8CCBD" w14:textId="77777777" w:rsidR="004D6D84" w:rsidRDefault="004D6D84" w:rsidP="004D6D84">
      <w:pPr>
        <w:widowControl w:val="0"/>
        <w:tabs>
          <w:tab w:val="left" w:pos="2321"/>
        </w:tabs>
        <w:rPr>
          <w:snapToGrid w:val="0"/>
          <w:color w:val="000000"/>
        </w:rPr>
      </w:pPr>
      <w:r>
        <w:rPr>
          <w:rFonts w:ascii="MS Sans Serif" w:hAnsi="MS Sans Serif"/>
          <w:snapToGrid w:val="0"/>
          <w:sz w:val="24"/>
        </w:rPr>
        <w:tab/>
      </w:r>
      <w:r>
        <w:rPr>
          <w:snapToGrid w:val="0"/>
          <w:color w:val="000000"/>
        </w:rPr>
        <w:t>Tel. 0105631890 – Fax 0105631429</w:t>
      </w:r>
    </w:p>
    <w:p w14:paraId="2ED35C6E" w14:textId="77777777" w:rsidR="004D6D84" w:rsidRDefault="004D6D84" w:rsidP="004D6D84">
      <w:pPr>
        <w:widowControl w:val="0"/>
        <w:tabs>
          <w:tab w:val="left" w:pos="2321"/>
        </w:tabs>
        <w:rPr>
          <w:snapToGrid w:val="0"/>
          <w:color w:val="000000"/>
          <w:sz w:val="23"/>
        </w:rPr>
      </w:pPr>
      <w:r>
        <w:rPr>
          <w:snapToGrid w:val="0"/>
          <w:color w:val="000000"/>
        </w:rPr>
        <w:tab/>
        <w:t>E-mail   genova@consolatolettonia.com</w:t>
      </w:r>
    </w:p>
    <w:p w14:paraId="7D8DC5C5" w14:textId="77777777" w:rsidR="004D6D84" w:rsidRDefault="004D6D84" w:rsidP="004D6D84">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 xml:space="preserve">   Liguria</w:t>
      </w:r>
    </w:p>
    <w:p w14:paraId="42E9004A" w14:textId="77777777" w:rsidR="004D6D84" w:rsidRDefault="004D6D84" w:rsidP="004D6D84">
      <w:pPr>
        <w:widowControl w:val="0"/>
        <w:tabs>
          <w:tab w:val="left" w:pos="90"/>
        </w:tabs>
        <w:rPr>
          <w:snapToGrid w:val="0"/>
          <w:color w:val="000000"/>
        </w:rPr>
      </w:pPr>
    </w:p>
    <w:p w14:paraId="7FBCFC1B" w14:textId="77777777" w:rsidR="004D6D84" w:rsidRDefault="004D6D84" w:rsidP="004D6D84">
      <w:pPr>
        <w:widowControl w:val="0"/>
        <w:tabs>
          <w:tab w:val="left" w:pos="90"/>
        </w:tabs>
        <w:rPr>
          <w:snapToGrid w:val="0"/>
          <w:color w:val="000000"/>
        </w:rPr>
      </w:pPr>
      <w:r>
        <w:rPr>
          <w:snapToGrid w:val="0"/>
          <w:color w:val="000000"/>
        </w:rPr>
        <w:t>Signor ALBERTO BANCHERO, Console Onorario (</w:t>
      </w:r>
      <w:r w:rsidR="003A3A03">
        <w:rPr>
          <w:snapToGrid w:val="0"/>
          <w:color w:val="000000"/>
        </w:rPr>
        <w:t xml:space="preserve">Rinnovo </w:t>
      </w:r>
      <w:r>
        <w:rPr>
          <w:snapToGrid w:val="0"/>
          <w:color w:val="000000"/>
        </w:rPr>
        <w:t xml:space="preserve">Exequatur </w:t>
      </w:r>
      <w:r w:rsidR="003A3A03">
        <w:rPr>
          <w:snapToGrid w:val="0"/>
          <w:color w:val="000000"/>
        </w:rPr>
        <w:t>4 febbraio 2022-3 febbraio 2027</w:t>
      </w:r>
      <w:r>
        <w:rPr>
          <w:snapToGrid w:val="0"/>
          <w:color w:val="000000"/>
        </w:rPr>
        <w:t>)</w:t>
      </w:r>
    </w:p>
    <w:p w14:paraId="1020A739" w14:textId="77777777" w:rsidR="00C366A9" w:rsidRDefault="00C366A9" w:rsidP="004D6D84">
      <w:pPr>
        <w:widowControl w:val="0"/>
        <w:tabs>
          <w:tab w:val="left" w:pos="90"/>
        </w:tabs>
        <w:spacing w:before="23"/>
        <w:rPr>
          <w:snapToGrid w:val="0"/>
          <w:color w:val="000000"/>
        </w:rPr>
      </w:pPr>
    </w:p>
    <w:p w14:paraId="4FBC02A8" w14:textId="77777777" w:rsidR="00BE7190" w:rsidRDefault="00C366A9" w:rsidP="00BE7190">
      <w:pPr>
        <w:widowControl w:val="0"/>
        <w:tabs>
          <w:tab w:val="left" w:pos="90"/>
        </w:tabs>
        <w:spacing w:before="23"/>
        <w:jc w:val="right"/>
        <w:rPr>
          <w:b/>
          <w:snapToGrid w:val="0"/>
          <w:color w:val="000080"/>
          <w:u w:val="single"/>
        </w:rPr>
      </w:pPr>
      <w:r>
        <w:rPr>
          <w:snapToGrid w:val="0"/>
          <w:color w:val="000000"/>
        </w:rPr>
        <w:br w:type="page"/>
      </w:r>
      <w:r w:rsidR="00BE7190">
        <w:rPr>
          <w:b/>
          <w:snapToGrid w:val="0"/>
          <w:color w:val="000000"/>
          <w:sz w:val="16"/>
        </w:rPr>
        <w:t>LETTONIA</w:t>
      </w:r>
    </w:p>
    <w:p w14:paraId="7ABED5C6" w14:textId="77777777" w:rsidR="00BE7190" w:rsidRDefault="00BE7190">
      <w:pPr>
        <w:widowControl w:val="0"/>
        <w:tabs>
          <w:tab w:val="left" w:pos="90"/>
        </w:tabs>
        <w:spacing w:before="23"/>
        <w:rPr>
          <w:b/>
          <w:snapToGrid w:val="0"/>
          <w:color w:val="000080"/>
          <w:u w:val="single"/>
        </w:rPr>
      </w:pPr>
    </w:p>
    <w:p w14:paraId="061BF89B" w14:textId="77777777" w:rsidR="00586A26" w:rsidRDefault="00586A26">
      <w:pPr>
        <w:widowControl w:val="0"/>
        <w:tabs>
          <w:tab w:val="left" w:pos="90"/>
        </w:tabs>
        <w:spacing w:before="23"/>
        <w:rPr>
          <w:b/>
          <w:snapToGrid w:val="0"/>
          <w:color w:val="000080"/>
          <w:u w:val="single"/>
        </w:rPr>
      </w:pPr>
    </w:p>
    <w:p w14:paraId="7A1D0688" w14:textId="77777777" w:rsidR="0031724D" w:rsidRDefault="0031724D" w:rsidP="0031724D">
      <w:pPr>
        <w:widowControl w:val="0"/>
        <w:tabs>
          <w:tab w:val="left" w:pos="90"/>
        </w:tabs>
        <w:rPr>
          <w:b/>
          <w:snapToGrid w:val="0"/>
          <w:color w:val="000080"/>
          <w:sz w:val="26"/>
          <w:u w:val="single"/>
        </w:rPr>
      </w:pPr>
      <w:r>
        <w:rPr>
          <w:b/>
          <w:snapToGrid w:val="0"/>
          <w:color w:val="000080"/>
          <w:u w:val="single"/>
        </w:rPr>
        <w:t xml:space="preserve">PALERMO - CONSOLATO ONORARIO            </w:t>
      </w:r>
    </w:p>
    <w:p w14:paraId="46908066" w14:textId="77777777" w:rsidR="0031724D" w:rsidRDefault="0031724D" w:rsidP="0031724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Gabriele D’Annunzio, 52 – 90144 Palermo</w:t>
      </w:r>
    </w:p>
    <w:p w14:paraId="309A9F99" w14:textId="77777777" w:rsidR="0031724D" w:rsidRDefault="0031724D" w:rsidP="0031724D">
      <w:pPr>
        <w:widowControl w:val="0"/>
        <w:tabs>
          <w:tab w:val="left" w:pos="2321"/>
        </w:tabs>
        <w:rPr>
          <w:snapToGrid w:val="0"/>
          <w:color w:val="000000"/>
        </w:rPr>
      </w:pPr>
      <w:r>
        <w:rPr>
          <w:rFonts w:ascii="MS Sans Serif" w:hAnsi="MS Sans Serif"/>
          <w:snapToGrid w:val="0"/>
          <w:sz w:val="24"/>
        </w:rPr>
        <w:tab/>
      </w:r>
      <w:r>
        <w:rPr>
          <w:snapToGrid w:val="0"/>
          <w:color w:val="000000"/>
        </w:rPr>
        <w:t>Tel. 091 6262828</w:t>
      </w:r>
    </w:p>
    <w:p w14:paraId="36E9828E" w14:textId="77777777" w:rsidR="0031724D" w:rsidRDefault="0031724D" w:rsidP="0031724D">
      <w:pPr>
        <w:widowControl w:val="0"/>
        <w:tabs>
          <w:tab w:val="left" w:pos="2321"/>
        </w:tabs>
        <w:rPr>
          <w:snapToGrid w:val="0"/>
          <w:color w:val="000000"/>
          <w:sz w:val="23"/>
        </w:rPr>
      </w:pPr>
      <w:r>
        <w:rPr>
          <w:snapToGrid w:val="0"/>
          <w:color w:val="000000"/>
        </w:rPr>
        <w:tab/>
        <w:t xml:space="preserve">E-mail </w:t>
      </w:r>
      <w:hyperlink r:id="rId295" w:history="1">
        <w:r w:rsidRPr="00113BC9">
          <w:rPr>
            <w:rStyle w:val="Collegamentoipertestuale"/>
            <w:snapToGrid w:val="0"/>
          </w:rPr>
          <w:t>consolatolettoniapa@icloud.com</w:t>
        </w:r>
      </w:hyperlink>
      <w:r>
        <w:rPr>
          <w:snapToGrid w:val="0"/>
          <w:color w:val="000000"/>
        </w:rPr>
        <w:t xml:space="preserve"> </w:t>
      </w:r>
    </w:p>
    <w:p w14:paraId="3742507C" w14:textId="77777777" w:rsidR="0031724D" w:rsidRDefault="0031724D" w:rsidP="0031724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Sicilia</w:t>
      </w:r>
    </w:p>
    <w:p w14:paraId="06168928" w14:textId="77777777" w:rsidR="0031724D" w:rsidRDefault="0031724D" w:rsidP="0031724D">
      <w:pPr>
        <w:widowControl w:val="0"/>
        <w:tabs>
          <w:tab w:val="left" w:pos="2321"/>
        </w:tabs>
        <w:rPr>
          <w:snapToGrid w:val="0"/>
          <w:color w:val="000000"/>
        </w:rPr>
      </w:pPr>
    </w:p>
    <w:p w14:paraId="29986A6C" w14:textId="77777777" w:rsidR="0031724D" w:rsidRDefault="0031724D" w:rsidP="0031724D">
      <w:pPr>
        <w:widowControl w:val="0"/>
        <w:tabs>
          <w:tab w:val="left" w:pos="90"/>
        </w:tabs>
      </w:pPr>
      <w:r>
        <w:t>Signor MARCO CASTAGNETTA, Console Onorario (Exequatur 4 luglio 2024)</w:t>
      </w:r>
    </w:p>
    <w:p w14:paraId="57376F20" w14:textId="77777777" w:rsidR="0031724D" w:rsidRDefault="0031724D" w:rsidP="0031724D">
      <w:pPr>
        <w:widowControl w:val="0"/>
        <w:tabs>
          <w:tab w:val="left" w:pos="90"/>
        </w:tabs>
      </w:pPr>
    </w:p>
    <w:p w14:paraId="04AEF9D1" w14:textId="77777777" w:rsidR="0031724D" w:rsidRDefault="0031724D">
      <w:pPr>
        <w:widowControl w:val="0"/>
        <w:tabs>
          <w:tab w:val="left" w:pos="90"/>
        </w:tabs>
        <w:spacing w:before="23"/>
        <w:rPr>
          <w:b/>
          <w:snapToGrid w:val="0"/>
          <w:color w:val="000080"/>
          <w:u w:val="single"/>
        </w:rPr>
      </w:pPr>
    </w:p>
    <w:p w14:paraId="47B27C93" w14:textId="77777777" w:rsidR="00586A26" w:rsidRDefault="00586A26">
      <w:pPr>
        <w:widowControl w:val="0"/>
        <w:tabs>
          <w:tab w:val="left" w:pos="90"/>
        </w:tabs>
        <w:spacing w:before="23"/>
        <w:rPr>
          <w:b/>
          <w:snapToGrid w:val="0"/>
          <w:color w:val="000080"/>
          <w:u w:val="single"/>
        </w:rPr>
      </w:pPr>
    </w:p>
    <w:p w14:paraId="2561EF57" w14:textId="77777777" w:rsidR="00586A26" w:rsidRDefault="00586A26" w:rsidP="00586A26">
      <w:pPr>
        <w:widowControl w:val="0"/>
        <w:tabs>
          <w:tab w:val="left" w:pos="90"/>
        </w:tabs>
        <w:rPr>
          <w:b/>
          <w:snapToGrid w:val="0"/>
          <w:color w:val="000080"/>
          <w:sz w:val="26"/>
          <w:u w:val="single"/>
        </w:rPr>
      </w:pPr>
      <w:r>
        <w:rPr>
          <w:b/>
          <w:snapToGrid w:val="0"/>
          <w:color w:val="000080"/>
          <w:u w:val="single"/>
        </w:rPr>
        <w:t xml:space="preserve">TORINO - CONSOLATO ONORARIO            </w:t>
      </w:r>
    </w:p>
    <w:p w14:paraId="3927B193" w14:textId="77777777" w:rsidR="00586A26" w:rsidRDefault="00586A26" w:rsidP="00586A2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586A26">
        <w:rPr>
          <w:snapToGrid w:val="0"/>
          <w:color w:val="000000"/>
        </w:rPr>
        <w:t>Corso Vittorio Emanuele II</w:t>
      </w:r>
      <w:r>
        <w:rPr>
          <w:snapToGrid w:val="0"/>
          <w:color w:val="000000"/>
        </w:rPr>
        <w:t>, 86 – 10121 Torino</w:t>
      </w:r>
    </w:p>
    <w:p w14:paraId="42D42D7E" w14:textId="77777777" w:rsidR="00586A26" w:rsidRDefault="00586A26" w:rsidP="00586A26">
      <w:pPr>
        <w:widowControl w:val="0"/>
        <w:tabs>
          <w:tab w:val="left" w:pos="2321"/>
        </w:tabs>
        <w:rPr>
          <w:snapToGrid w:val="0"/>
          <w:color w:val="000000"/>
        </w:rPr>
      </w:pPr>
      <w:r>
        <w:rPr>
          <w:rFonts w:ascii="MS Sans Serif" w:hAnsi="MS Sans Serif"/>
          <w:snapToGrid w:val="0"/>
          <w:sz w:val="24"/>
        </w:rPr>
        <w:tab/>
      </w:r>
      <w:r>
        <w:rPr>
          <w:snapToGrid w:val="0"/>
          <w:color w:val="000000"/>
        </w:rPr>
        <w:t>Tel. 011 5069379 – Fax 0444288146</w:t>
      </w:r>
    </w:p>
    <w:p w14:paraId="60E2137D" w14:textId="77777777" w:rsidR="00586A26" w:rsidRDefault="00586A26" w:rsidP="00586A26">
      <w:pPr>
        <w:widowControl w:val="0"/>
        <w:tabs>
          <w:tab w:val="left" w:pos="2321"/>
        </w:tabs>
        <w:rPr>
          <w:snapToGrid w:val="0"/>
          <w:color w:val="000000"/>
          <w:sz w:val="23"/>
        </w:rPr>
      </w:pPr>
      <w:r>
        <w:rPr>
          <w:snapToGrid w:val="0"/>
          <w:color w:val="000000"/>
        </w:rPr>
        <w:tab/>
        <w:t xml:space="preserve">E-mail </w:t>
      </w:r>
      <w:hyperlink r:id="rId296" w:history="1">
        <w:r w:rsidRPr="00D1034B">
          <w:rPr>
            <w:rStyle w:val="Collegamentoipertestuale"/>
            <w:snapToGrid w:val="0"/>
          </w:rPr>
          <w:t>torino@consolatolettonia.it</w:t>
        </w:r>
      </w:hyperlink>
      <w:r>
        <w:rPr>
          <w:snapToGrid w:val="0"/>
          <w:color w:val="000000"/>
        </w:rPr>
        <w:t xml:space="preserve">  </w:t>
      </w:r>
    </w:p>
    <w:p w14:paraId="5C127EA5" w14:textId="77777777" w:rsidR="00586A26" w:rsidRDefault="00586A26" w:rsidP="00586A2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 e Valle d’Aosta</w:t>
      </w:r>
    </w:p>
    <w:p w14:paraId="4C9170C8" w14:textId="77777777" w:rsidR="00586A26" w:rsidRDefault="00586A26" w:rsidP="00586A26">
      <w:pPr>
        <w:widowControl w:val="0"/>
        <w:tabs>
          <w:tab w:val="left" w:pos="2321"/>
        </w:tabs>
        <w:rPr>
          <w:snapToGrid w:val="0"/>
          <w:color w:val="000000"/>
        </w:rPr>
      </w:pPr>
    </w:p>
    <w:p w14:paraId="02A097A1" w14:textId="77777777" w:rsidR="00586A26" w:rsidRDefault="00586A26" w:rsidP="00586A26">
      <w:pPr>
        <w:widowControl w:val="0"/>
        <w:tabs>
          <w:tab w:val="left" w:pos="90"/>
        </w:tabs>
      </w:pPr>
      <w:r>
        <w:t>Signor UMBERTO ROMANO, Console Onorario (Exequatur 1° agosto 2023)</w:t>
      </w:r>
    </w:p>
    <w:p w14:paraId="65E5AF56" w14:textId="77777777" w:rsidR="00586A26" w:rsidRDefault="00586A26" w:rsidP="00586A26">
      <w:pPr>
        <w:widowControl w:val="0"/>
        <w:tabs>
          <w:tab w:val="left" w:pos="90"/>
        </w:tabs>
      </w:pPr>
    </w:p>
    <w:p w14:paraId="37846AC2" w14:textId="77777777" w:rsidR="00BE7190" w:rsidRDefault="00BE7190">
      <w:pPr>
        <w:widowControl w:val="0"/>
        <w:tabs>
          <w:tab w:val="left" w:pos="90"/>
        </w:tabs>
        <w:spacing w:before="23"/>
        <w:rPr>
          <w:b/>
          <w:snapToGrid w:val="0"/>
          <w:color w:val="000080"/>
          <w:u w:val="single"/>
        </w:rPr>
      </w:pPr>
    </w:p>
    <w:p w14:paraId="6E007043" w14:textId="77777777" w:rsidR="00851877" w:rsidRDefault="00851877" w:rsidP="00851877">
      <w:pPr>
        <w:widowControl w:val="0"/>
        <w:tabs>
          <w:tab w:val="left" w:pos="90"/>
        </w:tabs>
        <w:rPr>
          <w:snapToGrid w:val="0"/>
          <w:color w:val="000000"/>
        </w:rPr>
      </w:pPr>
    </w:p>
    <w:p w14:paraId="21DFA7BD" w14:textId="77777777" w:rsidR="00916B8A" w:rsidRDefault="00421331" w:rsidP="00851877">
      <w:pPr>
        <w:widowControl w:val="0"/>
        <w:tabs>
          <w:tab w:val="left" w:pos="90"/>
        </w:tabs>
        <w:rPr>
          <w:b/>
          <w:snapToGrid w:val="0"/>
          <w:color w:val="000080"/>
          <w:sz w:val="26"/>
          <w:u w:val="single"/>
        </w:rPr>
      </w:pPr>
      <w:r>
        <w:rPr>
          <w:b/>
          <w:snapToGrid w:val="0"/>
          <w:color w:val="000080"/>
          <w:u w:val="single"/>
        </w:rPr>
        <w:t>V</w:t>
      </w:r>
      <w:r w:rsidR="003C16C9">
        <w:rPr>
          <w:b/>
          <w:snapToGrid w:val="0"/>
          <w:color w:val="000080"/>
          <w:u w:val="single"/>
        </w:rPr>
        <w:t>ICEN</w:t>
      </w:r>
      <w:r>
        <w:rPr>
          <w:b/>
          <w:snapToGrid w:val="0"/>
          <w:color w:val="000080"/>
          <w:u w:val="single"/>
        </w:rPr>
        <w:t>ZA</w:t>
      </w:r>
      <w:r w:rsidR="00916B8A">
        <w:rPr>
          <w:b/>
          <w:snapToGrid w:val="0"/>
          <w:color w:val="000080"/>
          <w:u w:val="single"/>
        </w:rPr>
        <w:t xml:space="preserve"> - CONSOLATO ONORARIO            </w:t>
      </w:r>
    </w:p>
    <w:p w14:paraId="1C32B8A2" w14:textId="77777777" w:rsidR="00916B8A" w:rsidRDefault="00916B8A" w:rsidP="00916B8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C16C9">
        <w:rPr>
          <w:snapToGrid w:val="0"/>
          <w:color w:val="000000"/>
        </w:rPr>
        <w:t>Strada Vicinale Monte Crocetta</w:t>
      </w:r>
      <w:r w:rsidR="00A77059">
        <w:rPr>
          <w:snapToGrid w:val="0"/>
          <w:color w:val="000000"/>
        </w:rPr>
        <w:t xml:space="preserve">, </w:t>
      </w:r>
      <w:r w:rsidR="003C16C9">
        <w:rPr>
          <w:snapToGrid w:val="0"/>
          <w:color w:val="000000"/>
        </w:rPr>
        <w:t>4/1</w:t>
      </w:r>
      <w:r>
        <w:rPr>
          <w:snapToGrid w:val="0"/>
          <w:color w:val="000000"/>
        </w:rPr>
        <w:t xml:space="preserve"> - 3</w:t>
      </w:r>
      <w:r w:rsidR="003C16C9">
        <w:rPr>
          <w:snapToGrid w:val="0"/>
          <w:color w:val="000000"/>
        </w:rPr>
        <w:t>6</w:t>
      </w:r>
      <w:r>
        <w:rPr>
          <w:snapToGrid w:val="0"/>
          <w:color w:val="000000"/>
        </w:rPr>
        <w:t>1</w:t>
      </w:r>
      <w:r w:rsidR="003C16C9">
        <w:rPr>
          <w:snapToGrid w:val="0"/>
          <w:color w:val="000000"/>
        </w:rPr>
        <w:t>00</w:t>
      </w:r>
      <w:r>
        <w:rPr>
          <w:snapToGrid w:val="0"/>
          <w:color w:val="000000"/>
        </w:rPr>
        <w:t xml:space="preserve"> </w:t>
      </w:r>
      <w:r w:rsidR="00421331">
        <w:rPr>
          <w:snapToGrid w:val="0"/>
          <w:color w:val="000000"/>
        </w:rPr>
        <w:t>V</w:t>
      </w:r>
      <w:r w:rsidR="003C16C9">
        <w:rPr>
          <w:snapToGrid w:val="0"/>
          <w:color w:val="000000"/>
        </w:rPr>
        <w:t>icen</w:t>
      </w:r>
      <w:r w:rsidR="00421331">
        <w:rPr>
          <w:snapToGrid w:val="0"/>
          <w:color w:val="000000"/>
        </w:rPr>
        <w:t>za</w:t>
      </w:r>
      <w:r>
        <w:rPr>
          <w:snapToGrid w:val="0"/>
          <w:color w:val="000000"/>
        </w:rPr>
        <w:t xml:space="preserve"> </w:t>
      </w:r>
    </w:p>
    <w:p w14:paraId="60E1D074" w14:textId="77777777" w:rsidR="00A77059" w:rsidRDefault="00916B8A" w:rsidP="00916B8A">
      <w:pPr>
        <w:widowControl w:val="0"/>
        <w:tabs>
          <w:tab w:val="left" w:pos="2321"/>
        </w:tabs>
        <w:rPr>
          <w:snapToGrid w:val="0"/>
          <w:color w:val="000000"/>
        </w:rPr>
      </w:pPr>
      <w:r>
        <w:rPr>
          <w:rFonts w:ascii="MS Sans Serif" w:hAnsi="MS Sans Serif"/>
          <w:snapToGrid w:val="0"/>
          <w:sz w:val="24"/>
        </w:rPr>
        <w:tab/>
      </w:r>
      <w:r>
        <w:rPr>
          <w:snapToGrid w:val="0"/>
          <w:color w:val="000000"/>
        </w:rPr>
        <w:t>Tel. 044</w:t>
      </w:r>
      <w:r w:rsidR="003C16C9">
        <w:rPr>
          <w:snapToGrid w:val="0"/>
          <w:color w:val="000000"/>
        </w:rPr>
        <w:t>4</w:t>
      </w:r>
      <w:r w:rsidR="00C61C30">
        <w:rPr>
          <w:snapToGrid w:val="0"/>
          <w:color w:val="000000"/>
        </w:rPr>
        <w:t>2</w:t>
      </w:r>
      <w:r w:rsidR="003C16C9">
        <w:rPr>
          <w:snapToGrid w:val="0"/>
          <w:color w:val="000000"/>
        </w:rPr>
        <w:t>88288</w:t>
      </w:r>
      <w:r w:rsidR="00C61C30">
        <w:rPr>
          <w:snapToGrid w:val="0"/>
          <w:color w:val="000000"/>
        </w:rPr>
        <w:t xml:space="preserve"> – Fax 044</w:t>
      </w:r>
      <w:r w:rsidR="003C16C9">
        <w:rPr>
          <w:snapToGrid w:val="0"/>
          <w:color w:val="000000"/>
        </w:rPr>
        <w:t>42881</w:t>
      </w:r>
      <w:r w:rsidR="00C61C30">
        <w:rPr>
          <w:snapToGrid w:val="0"/>
          <w:color w:val="000000"/>
        </w:rPr>
        <w:t>4</w:t>
      </w:r>
      <w:r w:rsidR="003C16C9">
        <w:rPr>
          <w:snapToGrid w:val="0"/>
          <w:color w:val="000000"/>
        </w:rPr>
        <w:t>6</w:t>
      </w:r>
    </w:p>
    <w:p w14:paraId="5206D56B" w14:textId="77777777" w:rsidR="00916B8A" w:rsidRDefault="00A77059" w:rsidP="00916B8A">
      <w:pPr>
        <w:widowControl w:val="0"/>
        <w:tabs>
          <w:tab w:val="left" w:pos="2321"/>
        </w:tabs>
        <w:rPr>
          <w:snapToGrid w:val="0"/>
          <w:color w:val="000000"/>
          <w:sz w:val="23"/>
        </w:rPr>
      </w:pPr>
      <w:r>
        <w:rPr>
          <w:snapToGrid w:val="0"/>
          <w:color w:val="000000"/>
        </w:rPr>
        <w:tab/>
        <w:t xml:space="preserve">E-mail </w:t>
      </w:r>
      <w:hyperlink r:id="rId297" w:history="1">
        <w:r w:rsidR="00075F8B" w:rsidRPr="00615970">
          <w:rPr>
            <w:rStyle w:val="Collegamentoipertestuale"/>
            <w:snapToGrid w:val="0"/>
            <w:color w:val="000000"/>
            <w:u w:val="none"/>
          </w:rPr>
          <w:t>console@consolatolettonia.eu</w:t>
        </w:r>
      </w:hyperlink>
      <w:r w:rsidR="00C61C30">
        <w:rPr>
          <w:snapToGrid w:val="0"/>
          <w:color w:val="000000"/>
        </w:rPr>
        <w:t xml:space="preserve">   segreteria@consolatolettonia.eu</w:t>
      </w:r>
      <w:r w:rsidR="00916B8A">
        <w:rPr>
          <w:snapToGrid w:val="0"/>
          <w:color w:val="000000"/>
        </w:rPr>
        <w:t xml:space="preserve">  </w:t>
      </w:r>
    </w:p>
    <w:p w14:paraId="6B365D8F" w14:textId="77777777" w:rsidR="00916B8A" w:rsidRDefault="00916B8A" w:rsidP="00916B8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1B63D0">
        <w:rPr>
          <w:snapToGrid w:val="0"/>
          <w:color w:val="000000"/>
        </w:rPr>
        <w:t>Veneto</w:t>
      </w:r>
      <w:r>
        <w:rPr>
          <w:snapToGrid w:val="0"/>
          <w:color w:val="000000"/>
        </w:rPr>
        <w:t xml:space="preserve">                          </w:t>
      </w:r>
    </w:p>
    <w:p w14:paraId="1FB0222D" w14:textId="77777777" w:rsidR="00916B8A" w:rsidRDefault="00916B8A" w:rsidP="00916B8A">
      <w:pPr>
        <w:widowControl w:val="0"/>
        <w:tabs>
          <w:tab w:val="left" w:pos="2321"/>
        </w:tabs>
        <w:rPr>
          <w:snapToGrid w:val="0"/>
          <w:color w:val="000000"/>
        </w:rPr>
      </w:pPr>
    </w:p>
    <w:p w14:paraId="431BC920" w14:textId="77777777" w:rsidR="00916B8A" w:rsidRDefault="00916B8A" w:rsidP="00916B8A">
      <w:pPr>
        <w:widowControl w:val="0"/>
        <w:tabs>
          <w:tab w:val="left" w:pos="90"/>
        </w:tabs>
      </w:pPr>
      <w:r>
        <w:t xml:space="preserve">Signor </w:t>
      </w:r>
      <w:r w:rsidR="0004463C">
        <w:t>PAOLO NICOLUSSI</w:t>
      </w:r>
      <w:r>
        <w:t>, Console Onorario (</w:t>
      </w:r>
      <w:r w:rsidR="002E6683">
        <w:t>Rinnovo e</w:t>
      </w:r>
      <w:r>
        <w:t xml:space="preserve">xequatur </w:t>
      </w:r>
      <w:r w:rsidR="0004463C">
        <w:t>1</w:t>
      </w:r>
      <w:r w:rsidR="00373932">
        <w:t>9</w:t>
      </w:r>
      <w:r>
        <w:t xml:space="preserve"> </w:t>
      </w:r>
      <w:r w:rsidR="00373932">
        <w:t>agost</w:t>
      </w:r>
      <w:r w:rsidR="0004463C">
        <w:t>o</w:t>
      </w:r>
      <w:r>
        <w:t xml:space="preserve"> </w:t>
      </w:r>
      <w:r w:rsidR="00386836">
        <w:t>2024</w:t>
      </w:r>
      <w:r>
        <w:t>)</w:t>
      </w:r>
    </w:p>
    <w:p w14:paraId="1BFFB3FC" w14:textId="77777777" w:rsidR="00916B8A" w:rsidRDefault="00916B8A" w:rsidP="00916B8A">
      <w:pPr>
        <w:widowControl w:val="0"/>
        <w:tabs>
          <w:tab w:val="left" w:pos="90"/>
        </w:tabs>
      </w:pPr>
    </w:p>
    <w:p w14:paraId="3BA8787A" w14:textId="77777777" w:rsidR="004944D8" w:rsidRDefault="00916B8A">
      <w:pPr>
        <w:widowControl w:val="0"/>
        <w:tabs>
          <w:tab w:val="left" w:pos="90"/>
        </w:tabs>
      </w:pPr>
      <w:r>
        <w:br w:type="page"/>
      </w:r>
    </w:p>
    <w:p w14:paraId="4922C76C" w14:textId="77777777" w:rsidR="004944D8" w:rsidRDefault="004944D8">
      <w:pPr>
        <w:widowControl w:val="0"/>
        <w:tabs>
          <w:tab w:val="left" w:pos="90"/>
        </w:tabs>
        <w:jc w:val="right"/>
        <w:rPr>
          <w:b/>
          <w:snapToGrid w:val="0"/>
          <w:color w:val="000000"/>
        </w:rPr>
      </w:pPr>
      <w:r>
        <w:rPr>
          <w:b/>
          <w:snapToGrid w:val="0"/>
          <w:color w:val="000000"/>
          <w:sz w:val="16"/>
        </w:rPr>
        <w:t>LIBANO</w:t>
      </w:r>
    </w:p>
    <w:p w14:paraId="564951AD"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42368" behindDoc="0" locked="0" layoutInCell="1" allowOverlap="1" wp14:anchorId="4060E0F5" wp14:editId="5FA2FCD0">
            <wp:simplePos x="0" y="0"/>
            <wp:positionH relativeFrom="column">
              <wp:posOffset>5806440</wp:posOffset>
            </wp:positionH>
            <wp:positionV relativeFrom="paragraph">
              <wp:posOffset>34290</wp:posOffset>
            </wp:positionV>
            <wp:extent cx="702310" cy="467995"/>
            <wp:effectExtent l="19050" t="19050" r="2540" b="8255"/>
            <wp:wrapNone/>
            <wp:docPr id="324" name="Immagin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6"/>
                    <pic:cNvPicPr>
                      <a:picLocks noChangeAspect="1" noChangeArrowheads="1"/>
                    </pic:cNvPicPr>
                  </pic:nvPicPr>
                  <pic:blipFill>
                    <a:blip r:embed="rId29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LIBANO </w:t>
      </w:r>
    </w:p>
    <w:p w14:paraId="55CF32B6" w14:textId="77777777" w:rsidR="004944D8" w:rsidRDefault="004944D8">
      <w:pPr>
        <w:widowControl w:val="0"/>
        <w:tabs>
          <w:tab w:val="left" w:pos="90"/>
        </w:tabs>
        <w:rPr>
          <w:b/>
          <w:snapToGrid w:val="0"/>
          <w:color w:val="000080"/>
          <w:sz w:val="28"/>
        </w:rPr>
      </w:pPr>
      <w:r>
        <w:rPr>
          <w:b/>
          <w:snapToGrid w:val="0"/>
          <w:color w:val="000080"/>
          <w:sz w:val="22"/>
        </w:rPr>
        <w:t xml:space="preserve">Repubblica Libanese   </w:t>
      </w:r>
    </w:p>
    <w:p w14:paraId="08D95A4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569B17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22 novembre</w:t>
      </w:r>
    </w:p>
    <w:p w14:paraId="12CAAB6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41E619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Giacomo Carissimi, 38 - 00198 Roma </w:t>
      </w:r>
    </w:p>
    <w:p w14:paraId="1C92A929" w14:textId="77777777" w:rsidR="001911AE"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068537211 - Fax 068411794</w:t>
      </w:r>
    </w:p>
    <w:p w14:paraId="4170526D" w14:textId="77777777" w:rsidR="004944D8" w:rsidRDefault="001911AE">
      <w:pPr>
        <w:widowControl w:val="0"/>
        <w:tabs>
          <w:tab w:val="left" w:pos="2321"/>
        </w:tabs>
        <w:rPr>
          <w:snapToGrid w:val="0"/>
          <w:color w:val="000000"/>
          <w:sz w:val="23"/>
        </w:rPr>
      </w:pPr>
      <w:r>
        <w:rPr>
          <w:snapToGrid w:val="0"/>
          <w:color w:val="000000"/>
        </w:rPr>
        <w:tab/>
        <w:t>E-mail ambalibano@hotmail.com</w:t>
      </w:r>
      <w:r w:rsidR="004944D8">
        <w:rPr>
          <w:snapToGrid w:val="0"/>
          <w:color w:val="000000"/>
        </w:rPr>
        <w:t xml:space="preserve">  </w:t>
      </w:r>
    </w:p>
    <w:p w14:paraId="0D16F2D9" w14:textId="77777777" w:rsidR="00C00F63" w:rsidRDefault="004944D8" w:rsidP="00975460">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46F1ABD" w14:textId="77777777" w:rsidR="00C00F63" w:rsidRDefault="00C00F63">
      <w:pPr>
        <w:widowControl w:val="0"/>
        <w:tabs>
          <w:tab w:val="left" w:pos="2321"/>
        </w:tabs>
        <w:rPr>
          <w:rFonts w:ascii="Arial+2" w:hAnsi="Arial+2" w:cs="Arial+2"/>
          <w:sz w:val="18"/>
          <w:szCs w:val="18"/>
        </w:rPr>
      </w:pPr>
    </w:p>
    <w:p w14:paraId="7561AF6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3F9408F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Larga, 26 - 20122 Milano </w:t>
      </w:r>
    </w:p>
    <w:p w14:paraId="2D27FAA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028061341 - Fax 0272000468  </w:t>
      </w:r>
    </w:p>
    <w:p w14:paraId="71C821EC" w14:textId="77777777" w:rsidR="00BC28E9" w:rsidRDefault="00BC28E9">
      <w:pPr>
        <w:widowControl w:val="0"/>
        <w:tabs>
          <w:tab w:val="left" w:pos="2321"/>
        </w:tabs>
        <w:rPr>
          <w:snapToGrid w:val="0"/>
          <w:color w:val="000000"/>
          <w:sz w:val="23"/>
        </w:rPr>
      </w:pPr>
      <w:r>
        <w:rPr>
          <w:snapToGrid w:val="0"/>
          <w:color w:val="000000"/>
        </w:rPr>
        <w:tab/>
        <w:t xml:space="preserve">E-mail   </w:t>
      </w:r>
      <w:r w:rsidR="00193F96">
        <w:rPr>
          <w:bCs/>
          <w:sz w:val="22"/>
        </w:rPr>
        <w:t>segreteria</w:t>
      </w:r>
      <w:r w:rsidRPr="00BC28E9">
        <w:rPr>
          <w:bCs/>
          <w:sz w:val="22"/>
        </w:rPr>
        <w:t>@</w:t>
      </w:r>
      <w:r w:rsidR="00193F96">
        <w:rPr>
          <w:bCs/>
          <w:sz w:val="22"/>
        </w:rPr>
        <w:t>le</w:t>
      </w:r>
      <w:r w:rsidRPr="00BC28E9">
        <w:rPr>
          <w:bCs/>
          <w:sz w:val="22"/>
        </w:rPr>
        <w:t>b</w:t>
      </w:r>
      <w:r w:rsidR="00193F96">
        <w:rPr>
          <w:bCs/>
          <w:sz w:val="22"/>
        </w:rPr>
        <w:t>consulatemilan.</w:t>
      </w:r>
      <w:r w:rsidRPr="00BC28E9">
        <w:rPr>
          <w:bCs/>
          <w:sz w:val="22"/>
        </w:rPr>
        <w:t>it</w:t>
      </w:r>
    </w:p>
    <w:p w14:paraId="25CA5698"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66FBD">
        <w:rPr>
          <w:snapToGrid w:val="0"/>
          <w:color w:val="000000"/>
        </w:rPr>
        <w:t xml:space="preserve">Lombardia, Piemonte, Emilia </w:t>
      </w:r>
      <w:r>
        <w:rPr>
          <w:snapToGrid w:val="0"/>
          <w:color w:val="000000"/>
        </w:rPr>
        <w:t>Romagna, Trentino</w:t>
      </w:r>
      <w:r w:rsidR="00D66FBD">
        <w:rPr>
          <w:snapToGrid w:val="0"/>
          <w:color w:val="000000"/>
        </w:rPr>
        <w:t xml:space="preserve"> </w:t>
      </w:r>
      <w:r>
        <w:rPr>
          <w:snapToGrid w:val="0"/>
          <w:color w:val="000000"/>
        </w:rPr>
        <w:t>Alto Adige</w:t>
      </w:r>
    </w:p>
    <w:p w14:paraId="5E68C26F" w14:textId="77777777" w:rsidR="00DD7FBA" w:rsidRDefault="00DD7FBA">
      <w:pPr>
        <w:widowControl w:val="0"/>
        <w:tabs>
          <w:tab w:val="left" w:pos="90"/>
          <w:tab w:val="left" w:pos="2321"/>
        </w:tabs>
        <w:spacing w:before="40"/>
        <w:rPr>
          <w:snapToGrid w:val="0"/>
          <w:color w:val="000000"/>
        </w:rPr>
      </w:pPr>
    </w:p>
    <w:p w14:paraId="73F80585" w14:textId="77777777" w:rsidR="00DD7FBA" w:rsidRDefault="00DD7FBA">
      <w:pPr>
        <w:widowControl w:val="0"/>
        <w:tabs>
          <w:tab w:val="left" w:pos="90"/>
          <w:tab w:val="left" w:pos="2321"/>
        </w:tabs>
        <w:spacing w:before="40"/>
        <w:rPr>
          <w:snapToGrid w:val="0"/>
          <w:color w:val="000000"/>
          <w:sz w:val="26"/>
        </w:rPr>
      </w:pPr>
      <w:r>
        <w:rPr>
          <w:snapToGrid w:val="0"/>
          <w:color w:val="000000"/>
        </w:rPr>
        <w:t xml:space="preserve">Signor </w:t>
      </w:r>
      <w:r w:rsidR="00D66FBD">
        <w:rPr>
          <w:snapToGrid w:val="0"/>
          <w:color w:val="000000"/>
        </w:rPr>
        <w:t>KHALIL MOHAMAD</w:t>
      </w:r>
      <w:r>
        <w:rPr>
          <w:snapToGrid w:val="0"/>
          <w:color w:val="000000"/>
        </w:rPr>
        <w:t xml:space="preserve">, Console Generale, (Exequatur </w:t>
      </w:r>
      <w:r w:rsidR="00D66FBD">
        <w:rPr>
          <w:snapToGrid w:val="0"/>
          <w:color w:val="000000"/>
        </w:rPr>
        <w:t>8</w:t>
      </w:r>
      <w:r>
        <w:rPr>
          <w:snapToGrid w:val="0"/>
          <w:color w:val="000000"/>
        </w:rPr>
        <w:t xml:space="preserve"> </w:t>
      </w:r>
      <w:r w:rsidR="00D66FBD">
        <w:rPr>
          <w:snapToGrid w:val="0"/>
          <w:color w:val="000000"/>
        </w:rPr>
        <w:t>n</w:t>
      </w:r>
      <w:r>
        <w:rPr>
          <w:snapToGrid w:val="0"/>
          <w:color w:val="000000"/>
        </w:rPr>
        <w:t>o</w:t>
      </w:r>
      <w:r w:rsidR="00D66FBD">
        <w:rPr>
          <w:snapToGrid w:val="0"/>
          <w:color w:val="000000"/>
        </w:rPr>
        <w:t>vembre</w:t>
      </w:r>
      <w:r>
        <w:rPr>
          <w:snapToGrid w:val="0"/>
          <w:color w:val="000000"/>
        </w:rPr>
        <w:t xml:space="preserve"> 201</w:t>
      </w:r>
      <w:r w:rsidR="00D66FBD">
        <w:rPr>
          <w:snapToGrid w:val="0"/>
          <w:color w:val="000000"/>
        </w:rPr>
        <w:t>9</w:t>
      </w:r>
      <w:r>
        <w:rPr>
          <w:snapToGrid w:val="0"/>
          <w:color w:val="000000"/>
        </w:rPr>
        <w:t>)</w:t>
      </w:r>
    </w:p>
    <w:p w14:paraId="0CF8C06C" w14:textId="77777777" w:rsidR="004944D8" w:rsidRDefault="004944D8" w:rsidP="00232667">
      <w:pPr>
        <w:widowControl w:val="0"/>
        <w:tabs>
          <w:tab w:val="left" w:pos="90"/>
        </w:tabs>
        <w:rPr>
          <w:b/>
          <w:snapToGrid w:val="0"/>
          <w:color w:val="000080"/>
          <w:u w:val="single"/>
        </w:rPr>
      </w:pPr>
    </w:p>
    <w:p w14:paraId="3DFAA183" w14:textId="77777777" w:rsidR="00232667" w:rsidRDefault="00232667" w:rsidP="00232667">
      <w:pPr>
        <w:widowControl w:val="0"/>
        <w:tabs>
          <w:tab w:val="left" w:pos="90"/>
        </w:tabs>
        <w:rPr>
          <w:b/>
          <w:snapToGrid w:val="0"/>
          <w:color w:val="000080"/>
          <w:u w:val="single"/>
        </w:rPr>
      </w:pPr>
    </w:p>
    <w:p w14:paraId="5312F3DB" w14:textId="77777777" w:rsidR="00232667" w:rsidRDefault="00232667" w:rsidP="00232667">
      <w:pPr>
        <w:widowControl w:val="0"/>
        <w:tabs>
          <w:tab w:val="left" w:pos="90"/>
        </w:tabs>
        <w:rPr>
          <w:b/>
          <w:snapToGrid w:val="0"/>
          <w:color w:val="000080"/>
          <w:sz w:val="26"/>
          <w:u w:val="single"/>
        </w:rPr>
      </w:pPr>
      <w:r>
        <w:rPr>
          <w:b/>
          <w:snapToGrid w:val="0"/>
          <w:color w:val="000080"/>
          <w:u w:val="single"/>
        </w:rPr>
        <w:t xml:space="preserve">FIRENZE - CONSOLATO ONORARIO            </w:t>
      </w:r>
    </w:p>
    <w:p w14:paraId="19220D86" w14:textId="77777777" w:rsidR="00232667" w:rsidRDefault="00232667" w:rsidP="00232667">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del Proconsolo, 16 – 1° p. – 50123 Firenze</w:t>
      </w:r>
    </w:p>
    <w:p w14:paraId="4A6D95E9" w14:textId="77777777" w:rsidR="00232667" w:rsidRDefault="00232667" w:rsidP="00232667">
      <w:pPr>
        <w:widowControl w:val="0"/>
        <w:tabs>
          <w:tab w:val="left" w:pos="2321"/>
        </w:tabs>
        <w:rPr>
          <w:snapToGrid w:val="0"/>
          <w:color w:val="000000"/>
        </w:rPr>
      </w:pPr>
      <w:r>
        <w:rPr>
          <w:rFonts w:ascii="MS Sans Serif" w:hAnsi="MS Sans Serif"/>
          <w:snapToGrid w:val="0"/>
          <w:sz w:val="24"/>
        </w:rPr>
        <w:tab/>
      </w:r>
      <w:r>
        <w:rPr>
          <w:snapToGrid w:val="0"/>
          <w:color w:val="000000"/>
        </w:rPr>
        <w:t>Tel. 055213102 – Fax 0550935563</w:t>
      </w:r>
    </w:p>
    <w:p w14:paraId="691CE961" w14:textId="77777777" w:rsidR="00232667" w:rsidRDefault="00232667" w:rsidP="00232667">
      <w:pPr>
        <w:widowControl w:val="0"/>
        <w:tabs>
          <w:tab w:val="left" w:pos="2321"/>
        </w:tabs>
        <w:rPr>
          <w:snapToGrid w:val="0"/>
          <w:color w:val="000000"/>
          <w:sz w:val="23"/>
        </w:rPr>
      </w:pPr>
      <w:r>
        <w:rPr>
          <w:snapToGrid w:val="0"/>
          <w:color w:val="000000"/>
        </w:rPr>
        <w:tab/>
        <w:t xml:space="preserve">E-mail </w:t>
      </w:r>
      <w:hyperlink r:id="rId299" w:history="1">
        <w:r w:rsidR="00F8471A" w:rsidRPr="00AC46F8">
          <w:rPr>
            <w:rStyle w:val="Collegamentoipertestuale"/>
            <w:snapToGrid w:val="0"/>
          </w:rPr>
          <w:t>consolibanofi@gmail.com</w:t>
        </w:r>
      </w:hyperlink>
      <w:r w:rsidR="00F8471A">
        <w:rPr>
          <w:snapToGrid w:val="0"/>
          <w:color w:val="000000"/>
        </w:rPr>
        <w:t xml:space="preserve"> </w:t>
      </w:r>
    </w:p>
    <w:p w14:paraId="153210FF" w14:textId="77777777" w:rsidR="00232667" w:rsidRDefault="00232667" w:rsidP="0023266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p>
    <w:p w14:paraId="3CC2C98C" w14:textId="77777777" w:rsidR="00232667" w:rsidRDefault="00232667" w:rsidP="00232667">
      <w:pPr>
        <w:widowControl w:val="0"/>
        <w:tabs>
          <w:tab w:val="left" w:pos="2321"/>
        </w:tabs>
        <w:rPr>
          <w:snapToGrid w:val="0"/>
          <w:color w:val="000000"/>
        </w:rPr>
      </w:pPr>
    </w:p>
    <w:p w14:paraId="17BAE192" w14:textId="77777777" w:rsidR="00232667" w:rsidRDefault="00232667" w:rsidP="00232667">
      <w:pPr>
        <w:widowControl w:val="0"/>
        <w:tabs>
          <w:tab w:val="left" w:pos="90"/>
        </w:tabs>
      </w:pPr>
      <w:r>
        <w:t xml:space="preserve">Signor </w:t>
      </w:r>
      <w:bookmarkStart w:id="52" w:name="_Hlk170722596"/>
      <w:r w:rsidR="003B10F2">
        <w:t>CHARBEL CHBEIR</w:t>
      </w:r>
      <w:bookmarkEnd w:id="52"/>
      <w:r w:rsidR="0039432E">
        <w:t>, Console Onorario (Rinnovo E</w:t>
      </w:r>
      <w:r>
        <w:t xml:space="preserve">xequatur </w:t>
      </w:r>
      <w:r w:rsidR="0039432E">
        <w:t>26 luglio 2024</w:t>
      </w:r>
      <w:r>
        <w:t>)</w:t>
      </w:r>
    </w:p>
    <w:p w14:paraId="776C4C1E" w14:textId="77777777" w:rsidR="00232667" w:rsidRDefault="00232667" w:rsidP="00232667">
      <w:pPr>
        <w:widowControl w:val="0"/>
        <w:tabs>
          <w:tab w:val="left" w:pos="90"/>
        </w:tabs>
        <w:rPr>
          <w:b/>
          <w:snapToGrid w:val="0"/>
          <w:color w:val="000080"/>
          <w:u w:val="single"/>
        </w:rPr>
      </w:pPr>
    </w:p>
    <w:p w14:paraId="10B10FF1" w14:textId="77777777" w:rsidR="00232667" w:rsidRDefault="00232667" w:rsidP="00232667">
      <w:pPr>
        <w:widowControl w:val="0"/>
        <w:tabs>
          <w:tab w:val="left" w:pos="90"/>
        </w:tabs>
        <w:rPr>
          <w:b/>
          <w:snapToGrid w:val="0"/>
          <w:color w:val="000080"/>
          <w:u w:val="single"/>
        </w:rPr>
      </w:pPr>
    </w:p>
    <w:p w14:paraId="73BD3989" w14:textId="77777777" w:rsidR="00232667" w:rsidRDefault="00232667" w:rsidP="00232667">
      <w:pPr>
        <w:widowControl w:val="0"/>
        <w:tabs>
          <w:tab w:val="left" w:pos="90"/>
        </w:tabs>
        <w:rPr>
          <w:b/>
          <w:snapToGrid w:val="0"/>
          <w:color w:val="000080"/>
          <w:sz w:val="26"/>
          <w:u w:val="single"/>
        </w:rPr>
      </w:pPr>
      <w:r>
        <w:rPr>
          <w:b/>
          <w:snapToGrid w:val="0"/>
          <w:color w:val="000080"/>
          <w:u w:val="single"/>
        </w:rPr>
        <w:t xml:space="preserve">GENOVA - CONSOLATO ONORARIO            </w:t>
      </w:r>
    </w:p>
    <w:p w14:paraId="3D552452" w14:textId="77777777" w:rsidR="00232667" w:rsidRDefault="00232667" w:rsidP="00DD0FBF">
      <w:pPr>
        <w:widowControl w:val="0"/>
        <w:tabs>
          <w:tab w:val="left" w:pos="2321"/>
        </w:tabs>
        <w:spacing w:before="220"/>
        <w:ind w:left="2410" w:right="142" w:hanging="2410"/>
        <w:jc w:val="both"/>
        <w:rPr>
          <w:snapToGrid w:val="0"/>
          <w:color w:val="000000"/>
          <w:sz w:val="23"/>
        </w:rPr>
      </w:pPr>
      <w:r>
        <w:rPr>
          <w:b/>
          <w:snapToGrid w:val="0"/>
          <w:color w:val="000000"/>
        </w:rPr>
        <w:t>Indirizzo</w:t>
      </w:r>
      <w:r>
        <w:rPr>
          <w:rFonts w:ascii="MS Sans Serif" w:hAnsi="MS Sans Serif"/>
          <w:snapToGrid w:val="0"/>
          <w:sz w:val="24"/>
        </w:rPr>
        <w:tab/>
      </w:r>
    </w:p>
    <w:p w14:paraId="065F38D5" w14:textId="77777777" w:rsidR="00232667" w:rsidRDefault="00232667" w:rsidP="0023266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146C63">
        <w:rPr>
          <w:snapToGrid w:val="0"/>
          <w:color w:val="000000"/>
        </w:rPr>
        <w:t>Liguria</w:t>
      </w:r>
    </w:p>
    <w:p w14:paraId="0E13EB18" w14:textId="77777777" w:rsidR="00232667" w:rsidRDefault="00232667" w:rsidP="00232667">
      <w:pPr>
        <w:widowControl w:val="0"/>
        <w:tabs>
          <w:tab w:val="left" w:pos="2321"/>
        </w:tabs>
        <w:rPr>
          <w:snapToGrid w:val="0"/>
          <w:color w:val="000000"/>
        </w:rPr>
      </w:pPr>
    </w:p>
    <w:p w14:paraId="2D2EB589" w14:textId="77777777" w:rsidR="00232667" w:rsidRDefault="00232667" w:rsidP="00232667">
      <w:pPr>
        <w:widowControl w:val="0"/>
        <w:tabs>
          <w:tab w:val="left" w:pos="90"/>
        </w:tabs>
        <w:rPr>
          <w:b/>
          <w:snapToGrid w:val="0"/>
          <w:color w:val="000080"/>
          <w:u w:val="single"/>
        </w:rPr>
      </w:pPr>
    </w:p>
    <w:p w14:paraId="73F71CFC" w14:textId="77777777" w:rsidR="003618ED" w:rsidRDefault="003618ED" w:rsidP="00232667">
      <w:pPr>
        <w:widowControl w:val="0"/>
        <w:tabs>
          <w:tab w:val="left" w:pos="90"/>
        </w:tabs>
        <w:rPr>
          <w:snapToGrid w:val="0"/>
          <w:color w:val="000000"/>
        </w:rPr>
      </w:pPr>
    </w:p>
    <w:p w14:paraId="6A1FF60A" w14:textId="77777777" w:rsidR="003618ED" w:rsidRDefault="003618ED" w:rsidP="003618ED">
      <w:pPr>
        <w:widowControl w:val="0"/>
        <w:tabs>
          <w:tab w:val="left" w:pos="90"/>
        </w:tabs>
        <w:rPr>
          <w:b/>
          <w:snapToGrid w:val="0"/>
          <w:color w:val="000080"/>
          <w:sz w:val="26"/>
          <w:u w:val="single"/>
        </w:rPr>
      </w:pPr>
      <w:r>
        <w:rPr>
          <w:b/>
          <w:snapToGrid w:val="0"/>
          <w:color w:val="000080"/>
          <w:u w:val="single"/>
        </w:rPr>
        <w:t xml:space="preserve">NAPOLI - CONSOLATO ONORARIO            </w:t>
      </w:r>
    </w:p>
    <w:p w14:paraId="672EDFA2" w14:textId="77777777" w:rsidR="003618ED" w:rsidRDefault="003618ED" w:rsidP="003618ED">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Morgantini, 3 – 1° piano, sc. A – 80123 Napoli</w:t>
      </w:r>
    </w:p>
    <w:p w14:paraId="0C462950" w14:textId="77777777" w:rsidR="003618ED" w:rsidRDefault="003618ED" w:rsidP="003618ED">
      <w:pPr>
        <w:widowControl w:val="0"/>
        <w:tabs>
          <w:tab w:val="left" w:pos="2321"/>
        </w:tabs>
        <w:rPr>
          <w:snapToGrid w:val="0"/>
          <w:color w:val="000000"/>
        </w:rPr>
      </w:pPr>
      <w:r>
        <w:rPr>
          <w:rFonts w:ascii="MS Sans Serif" w:hAnsi="MS Sans Serif"/>
          <w:snapToGrid w:val="0"/>
          <w:sz w:val="24"/>
        </w:rPr>
        <w:tab/>
      </w:r>
      <w:r>
        <w:rPr>
          <w:snapToGrid w:val="0"/>
          <w:color w:val="000000"/>
        </w:rPr>
        <w:t>Tel. 08118639296</w:t>
      </w:r>
    </w:p>
    <w:p w14:paraId="7AABA545" w14:textId="7CE458C5" w:rsidR="003618ED" w:rsidRDefault="003618ED" w:rsidP="003618ED">
      <w:pPr>
        <w:widowControl w:val="0"/>
        <w:tabs>
          <w:tab w:val="left" w:pos="2321"/>
        </w:tabs>
        <w:rPr>
          <w:snapToGrid w:val="0"/>
          <w:color w:val="000000"/>
          <w:sz w:val="23"/>
        </w:rPr>
      </w:pPr>
      <w:r>
        <w:rPr>
          <w:snapToGrid w:val="0"/>
          <w:color w:val="000000"/>
        </w:rPr>
        <w:tab/>
        <w:t xml:space="preserve">E-mail  </w:t>
      </w:r>
      <w:hyperlink r:id="rId300" w:history="1">
        <w:r w:rsidR="00353F2C" w:rsidRPr="003A15BE">
          <w:rPr>
            <w:rStyle w:val="Collegamentoipertestuale"/>
            <w:snapToGrid w:val="0"/>
          </w:rPr>
          <w:t>zakhyaelkouba62@gmail.com</w:t>
        </w:r>
      </w:hyperlink>
      <w:r w:rsidR="00353F2C">
        <w:rPr>
          <w:snapToGrid w:val="0"/>
          <w:color w:val="000000"/>
        </w:rPr>
        <w:t xml:space="preserve"> </w:t>
      </w:r>
    </w:p>
    <w:p w14:paraId="25F045A6" w14:textId="77777777" w:rsidR="003618ED" w:rsidRDefault="003618ED" w:rsidP="003618E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p>
    <w:p w14:paraId="0DACB545" w14:textId="77777777" w:rsidR="003618ED" w:rsidRDefault="003618ED" w:rsidP="003618ED">
      <w:pPr>
        <w:widowControl w:val="0"/>
        <w:tabs>
          <w:tab w:val="left" w:pos="2321"/>
        </w:tabs>
        <w:rPr>
          <w:snapToGrid w:val="0"/>
          <w:color w:val="000000"/>
        </w:rPr>
      </w:pPr>
    </w:p>
    <w:p w14:paraId="35B2C1E1" w14:textId="76601195" w:rsidR="003618ED" w:rsidRDefault="005912F7" w:rsidP="003618ED">
      <w:pPr>
        <w:widowControl w:val="0"/>
        <w:tabs>
          <w:tab w:val="left" w:pos="90"/>
        </w:tabs>
      </w:pPr>
      <w:r>
        <w:t>Signor ZAKHI</w:t>
      </w:r>
      <w:r w:rsidR="003618ED">
        <w:t xml:space="preserve">A EL KOUBA, Console Onorario (Exequatur </w:t>
      </w:r>
      <w:r w:rsidR="00877A92">
        <w:t>14 novembre 2024</w:t>
      </w:r>
      <w:r w:rsidR="003618ED">
        <w:t>)</w:t>
      </w:r>
    </w:p>
    <w:p w14:paraId="25C495DA" w14:textId="77777777" w:rsidR="00652FFE" w:rsidRDefault="00652FFE" w:rsidP="00652FFE">
      <w:pPr>
        <w:widowControl w:val="0"/>
        <w:tabs>
          <w:tab w:val="left" w:pos="90"/>
        </w:tabs>
        <w:rPr>
          <w:snapToGrid w:val="0"/>
        </w:rPr>
      </w:pPr>
    </w:p>
    <w:p w14:paraId="01B5A01E" w14:textId="77777777" w:rsidR="00114D75" w:rsidRDefault="00114D75" w:rsidP="00652FFE">
      <w:pPr>
        <w:widowControl w:val="0"/>
        <w:tabs>
          <w:tab w:val="left" w:pos="90"/>
        </w:tabs>
        <w:rPr>
          <w:snapToGrid w:val="0"/>
        </w:rPr>
      </w:pPr>
    </w:p>
    <w:p w14:paraId="2FCC6329" w14:textId="77777777" w:rsidR="00114D75" w:rsidRDefault="00114D75" w:rsidP="00114D75">
      <w:pPr>
        <w:widowControl w:val="0"/>
        <w:tabs>
          <w:tab w:val="left" w:pos="90"/>
        </w:tabs>
        <w:rPr>
          <w:b/>
          <w:snapToGrid w:val="0"/>
          <w:color w:val="000080"/>
          <w:sz w:val="26"/>
          <w:u w:val="single"/>
        </w:rPr>
      </w:pPr>
      <w:r>
        <w:rPr>
          <w:b/>
          <w:snapToGrid w:val="0"/>
          <w:color w:val="000080"/>
          <w:u w:val="single"/>
        </w:rPr>
        <w:t xml:space="preserve">VENEZIA - CONSOLATO ONORARIO            </w:t>
      </w:r>
    </w:p>
    <w:p w14:paraId="4F04E194" w14:textId="77777777" w:rsidR="00114D75" w:rsidRDefault="00114D75" w:rsidP="00114D75">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Sestiere San Polo, 135 – 30125 Venezia</w:t>
      </w:r>
    </w:p>
    <w:p w14:paraId="094ED8C4" w14:textId="77777777" w:rsidR="00114D75" w:rsidRDefault="00114D75" w:rsidP="00114D75">
      <w:pPr>
        <w:widowControl w:val="0"/>
        <w:tabs>
          <w:tab w:val="left" w:pos="2321"/>
        </w:tabs>
        <w:rPr>
          <w:snapToGrid w:val="0"/>
          <w:color w:val="000000"/>
        </w:rPr>
      </w:pPr>
      <w:r>
        <w:rPr>
          <w:rFonts w:ascii="MS Sans Serif" w:hAnsi="MS Sans Serif"/>
          <w:snapToGrid w:val="0"/>
          <w:sz w:val="24"/>
        </w:rPr>
        <w:tab/>
      </w:r>
      <w:r>
        <w:rPr>
          <w:snapToGrid w:val="0"/>
          <w:color w:val="000000"/>
        </w:rPr>
        <w:t>Tel. 3290390003</w:t>
      </w:r>
    </w:p>
    <w:p w14:paraId="30DE7D31" w14:textId="77777777" w:rsidR="00114D75" w:rsidRDefault="00114D75" w:rsidP="00114D75">
      <w:pPr>
        <w:widowControl w:val="0"/>
        <w:tabs>
          <w:tab w:val="left" w:pos="2321"/>
        </w:tabs>
        <w:rPr>
          <w:snapToGrid w:val="0"/>
          <w:color w:val="000000"/>
          <w:sz w:val="23"/>
        </w:rPr>
      </w:pPr>
      <w:r>
        <w:rPr>
          <w:snapToGrid w:val="0"/>
          <w:color w:val="000000"/>
        </w:rPr>
        <w:tab/>
        <w:t>E-mail  consolibanovenezia@gmail.com</w:t>
      </w:r>
    </w:p>
    <w:p w14:paraId="62759E29" w14:textId="77777777" w:rsidR="00114D75" w:rsidRDefault="00114D75" w:rsidP="00114D75">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w:t>
      </w:r>
    </w:p>
    <w:p w14:paraId="5541712C" w14:textId="77777777" w:rsidR="00114D75" w:rsidRDefault="00114D75" w:rsidP="00114D75">
      <w:pPr>
        <w:widowControl w:val="0"/>
        <w:tabs>
          <w:tab w:val="left" w:pos="2321"/>
        </w:tabs>
        <w:rPr>
          <w:snapToGrid w:val="0"/>
          <w:color w:val="000000"/>
        </w:rPr>
      </w:pPr>
    </w:p>
    <w:p w14:paraId="4A9F7C80" w14:textId="77777777" w:rsidR="00114D75" w:rsidRDefault="00114D75" w:rsidP="00114D75">
      <w:pPr>
        <w:widowControl w:val="0"/>
        <w:tabs>
          <w:tab w:val="left" w:pos="90"/>
        </w:tabs>
      </w:pPr>
      <w:r>
        <w:t>Signor YOUSSEF MHANNA, Console Onorario (Exequatur 18 novembre 20</w:t>
      </w:r>
      <w:r w:rsidR="00F22E1B">
        <w:t>24</w:t>
      </w:r>
      <w:r>
        <w:t>)</w:t>
      </w:r>
    </w:p>
    <w:p w14:paraId="63781A55" w14:textId="77777777" w:rsidR="00114D75" w:rsidRDefault="00114D75" w:rsidP="00652FFE">
      <w:pPr>
        <w:widowControl w:val="0"/>
        <w:tabs>
          <w:tab w:val="left" w:pos="90"/>
        </w:tabs>
        <w:rPr>
          <w:snapToGrid w:val="0"/>
        </w:rPr>
      </w:pPr>
    </w:p>
    <w:p w14:paraId="119714EF" w14:textId="77777777" w:rsidR="00114D75" w:rsidRDefault="00114D75" w:rsidP="00652FFE">
      <w:pPr>
        <w:widowControl w:val="0"/>
        <w:tabs>
          <w:tab w:val="left" w:pos="90"/>
        </w:tabs>
        <w:rPr>
          <w:snapToGrid w:val="0"/>
        </w:rPr>
      </w:pPr>
    </w:p>
    <w:p w14:paraId="6C0AD76F" w14:textId="77777777" w:rsidR="004944D8" w:rsidRDefault="004944D8">
      <w:pPr>
        <w:widowControl w:val="0"/>
        <w:tabs>
          <w:tab w:val="left" w:pos="90"/>
        </w:tabs>
        <w:jc w:val="right"/>
        <w:rPr>
          <w:b/>
          <w:snapToGrid w:val="0"/>
          <w:color w:val="000000"/>
        </w:rPr>
      </w:pPr>
      <w:r>
        <w:rPr>
          <w:b/>
          <w:snapToGrid w:val="0"/>
          <w:color w:val="000000"/>
          <w:sz w:val="16"/>
        </w:rPr>
        <w:t>LIBERIA</w:t>
      </w:r>
    </w:p>
    <w:p w14:paraId="76F7A98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43392" behindDoc="0" locked="0" layoutInCell="0" allowOverlap="1" wp14:anchorId="0AC99381" wp14:editId="722C6A77">
            <wp:simplePos x="0" y="0"/>
            <wp:positionH relativeFrom="column">
              <wp:posOffset>5574030</wp:posOffset>
            </wp:positionH>
            <wp:positionV relativeFrom="paragraph">
              <wp:posOffset>168910</wp:posOffset>
            </wp:positionV>
            <wp:extent cx="899795" cy="466725"/>
            <wp:effectExtent l="19050" t="19050" r="0" b="9525"/>
            <wp:wrapNone/>
            <wp:docPr id="323" name="Immagin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7"/>
                    <pic:cNvPicPr>
                      <a:picLocks noChangeAspect="1" noChangeArrowheads="1"/>
                    </pic:cNvPicPr>
                  </pic:nvPicPr>
                  <pic:blipFill>
                    <a:blip r:embed="rId301">
                      <a:extLst>
                        <a:ext uri="{28A0092B-C50C-407E-A947-70E740481C1C}">
                          <a14:useLocalDpi xmlns:a14="http://schemas.microsoft.com/office/drawing/2010/main" val="0"/>
                        </a:ext>
                      </a:extLst>
                    </a:blip>
                    <a:srcRect/>
                    <a:stretch>
                      <a:fillRect/>
                    </a:stretch>
                  </pic:blipFill>
                  <pic:spPr bwMode="auto">
                    <a:xfrm>
                      <a:off x="0" y="0"/>
                      <a:ext cx="89979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62F383F" w14:textId="77777777" w:rsidR="004944D8" w:rsidRDefault="004944D8">
      <w:pPr>
        <w:widowControl w:val="0"/>
        <w:tabs>
          <w:tab w:val="left" w:pos="90"/>
        </w:tabs>
        <w:rPr>
          <w:b/>
          <w:snapToGrid w:val="0"/>
          <w:color w:val="000080"/>
          <w:sz w:val="39"/>
        </w:rPr>
      </w:pPr>
      <w:r>
        <w:rPr>
          <w:b/>
          <w:snapToGrid w:val="0"/>
          <w:color w:val="000080"/>
          <w:sz w:val="32"/>
        </w:rPr>
        <w:t xml:space="preserve">LIBERIA </w:t>
      </w:r>
    </w:p>
    <w:p w14:paraId="2C8D9624"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EC5A0F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EBD254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luglio</w:t>
      </w:r>
    </w:p>
    <w:p w14:paraId="094C172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721A88F" w14:textId="77777777" w:rsidR="004944D8" w:rsidRDefault="004944D8">
      <w:pPr>
        <w:widowControl w:val="0"/>
        <w:tabs>
          <w:tab w:val="left" w:pos="90"/>
          <w:tab w:val="left" w:pos="2321"/>
        </w:tabs>
        <w:rPr>
          <w:b/>
          <w:snapToGrid w:val="0"/>
        </w:rPr>
      </w:pPr>
    </w:p>
    <w:p w14:paraId="714C4AEA" w14:textId="77777777" w:rsidR="004944D8" w:rsidRDefault="004944D8">
      <w:pPr>
        <w:widowControl w:val="0"/>
        <w:tabs>
          <w:tab w:val="left" w:pos="90"/>
          <w:tab w:val="left" w:pos="2321"/>
        </w:tabs>
        <w:rPr>
          <w:snapToGrid w:val="0"/>
        </w:rPr>
      </w:pPr>
      <w:r>
        <w:rPr>
          <w:b/>
          <w:snapToGrid w:val="0"/>
        </w:rPr>
        <w:t>Indirizzo</w:t>
      </w:r>
      <w:r>
        <w:rPr>
          <w:rFonts w:ascii="MS Sans Serif" w:hAnsi="MS Sans Serif"/>
          <w:snapToGrid w:val="0"/>
          <w:sz w:val="24"/>
        </w:rPr>
        <w:tab/>
      </w:r>
      <w:r>
        <w:rPr>
          <w:snapToGrid w:val="0"/>
        </w:rPr>
        <w:t xml:space="preserve">Piazza delle Medaglie d’Oro, 7, Scala A, 2° piano – </w:t>
      </w:r>
      <w:proofErr w:type="spellStart"/>
      <w:r>
        <w:rPr>
          <w:snapToGrid w:val="0"/>
        </w:rPr>
        <w:t>int</w:t>
      </w:r>
      <w:proofErr w:type="spellEnd"/>
      <w:r>
        <w:rPr>
          <w:snapToGrid w:val="0"/>
        </w:rPr>
        <w:t xml:space="preserve">. 5   - 00136  Roma </w:t>
      </w:r>
    </w:p>
    <w:p w14:paraId="16E2F277" w14:textId="77777777" w:rsidR="004944D8" w:rsidRDefault="004944D8">
      <w:pPr>
        <w:widowControl w:val="0"/>
        <w:tabs>
          <w:tab w:val="left" w:pos="90"/>
          <w:tab w:val="left" w:pos="2321"/>
        </w:tabs>
        <w:rPr>
          <w:snapToGrid w:val="0"/>
        </w:rPr>
      </w:pPr>
      <w:r>
        <w:rPr>
          <w:snapToGrid w:val="0"/>
        </w:rPr>
        <w:tab/>
      </w:r>
      <w:r>
        <w:rPr>
          <w:snapToGrid w:val="0"/>
        </w:rPr>
        <w:tab/>
        <w:t>Tel. 063</w:t>
      </w:r>
      <w:r w:rsidR="00415017">
        <w:rPr>
          <w:snapToGrid w:val="0"/>
        </w:rPr>
        <w:t>5</w:t>
      </w:r>
      <w:r>
        <w:rPr>
          <w:snapToGrid w:val="0"/>
        </w:rPr>
        <w:t>453399 – Fax 0635344729</w:t>
      </w:r>
    </w:p>
    <w:p w14:paraId="1B7C71A9" w14:textId="77777777" w:rsidR="00E715D3" w:rsidRPr="00890E76" w:rsidRDefault="00E715D3" w:rsidP="00E715D3">
      <w:pPr>
        <w:widowControl w:val="0"/>
        <w:tabs>
          <w:tab w:val="left" w:pos="90"/>
          <w:tab w:val="left" w:pos="2711"/>
        </w:tabs>
        <w:rPr>
          <w:snapToGrid w:val="0"/>
          <w:color w:val="000000"/>
          <w:sz w:val="23"/>
        </w:rPr>
      </w:pPr>
      <w:r>
        <w:rPr>
          <w:snapToGrid w:val="0"/>
        </w:rPr>
        <w:tab/>
        <w:t xml:space="preserve">                                             </w:t>
      </w:r>
      <w:r>
        <w:rPr>
          <w:snapToGrid w:val="0"/>
          <w:color w:val="000000"/>
        </w:rPr>
        <w:t>E-m</w:t>
      </w:r>
      <w:r w:rsidR="00890E76">
        <w:rPr>
          <w:snapToGrid w:val="0"/>
          <w:color w:val="000000"/>
        </w:rPr>
        <w:t xml:space="preserve">ail  </w:t>
      </w:r>
      <w:r w:rsidR="00494E9D" w:rsidRPr="00494E9D">
        <w:rPr>
          <w:snapToGrid w:val="0"/>
          <w:color w:val="000000"/>
        </w:rPr>
        <w:t>ambaliberia.roma@gmail.com</w:t>
      </w:r>
    </w:p>
    <w:p w14:paraId="10211D3D" w14:textId="77777777" w:rsidR="0055153D" w:rsidRDefault="004944D8" w:rsidP="0055153D">
      <w:pPr>
        <w:widowControl w:val="0"/>
        <w:tabs>
          <w:tab w:val="left" w:pos="2321"/>
        </w:tabs>
        <w:spacing w:before="49"/>
        <w:ind w:left="2410" w:hanging="2410"/>
        <w:jc w:val="both"/>
        <w:rPr>
          <w:snapToGrid w:val="0"/>
          <w:color w:val="000000"/>
        </w:rPr>
      </w:pPr>
      <w:r>
        <w:rPr>
          <w:b/>
          <w:snapToGrid w:val="0"/>
        </w:rPr>
        <w:t>Circoscrizione</w:t>
      </w:r>
      <w:r w:rsidR="0055153D">
        <w:rPr>
          <w:rFonts w:ascii="MS Sans Serif" w:hAnsi="MS Sans Serif"/>
          <w:snapToGrid w:val="0"/>
          <w:sz w:val="24"/>
        </w:rPr>
        <w:tab/>
      </w:r>
      <w:r w:rsidR="0082450E">
        <w:rPr>
          <w:snapToGrid w:val="0"/>
          <w:color w:val="000000"/>
        </w:rPr>
        <w:t>Tutto il terri</w:t>
      </w:r>
      <w:r w:rsidR="0055153D">
        <w:rPr>
          <w:snapToGrid w:val="0"/>
          <w:color w:val="000000"/>
        </w:rPr>
        <w:t>torio della Repubblica Italiana</w:t>
      </w:r>
    </w:p>
    <w:p w14:paraId="616B7384" w14:textId="77777777" w:rsidR="0082450E" w:rsidRDefault="0082450E" w:rsidP="00726C7C">
      <w:pPr>
        <w:widowControl w:val="0"/>
        <w:tabs>
          <w:tab w:val="left" w:pos="90"/>
          <w:tab w:val="left" w:pos="2321"/>
        </w:tabs>
        <w:spacing w:before="40"/>
        <w:rPr>
          <w:snapToGrid w:val="0"/>
          <w:color w:val="000000"/>
          <w:sz w:val="23"/>
        </w:rPr>
      </w:pPr>
      <w:r>
        <w:rPr>
          <w:snapToGrid w:val="0"/>
          <w:color w:val="000000"/>
        </w:rPr>
        <w:t xml:space="preserve">                    </w:t>
      </w:r>
    </w:p>
    <w:p w14:paraId="723B7E4B" w14:textId="77777777" w:rsidR="004944D8" w:rsidRDefault="004944D8" w:rsidP="00E53876">
      <w:pPr>
        <w:widowControl w:val="0"/>
        <w:tabs>
          <w:tab w:val="left" w:pos="90"/>
        </w:tabs>
        <w:rPr>
          <w:snapToGrid w:val="0"/>
          <w:color w:val="000000"/>
        </w:rPr>
      </w:pPr>
    </w:p>
    <w:p w14:paraId="6F69004D" w14:textId="77777777" w:rsidR="004944D8" w:rsidRDefault="004944D8">
      <w:pPr>
        <w:widowControl w:val="0"/>
        <w:tabs>
          <w:tab w:val="left" w:pos="90"/>
        </w:tabs>
        <w:jc w:val="center"/>
        <w:rPr>
          <w:snapToGrid w:val="0"/>
          <w:color w:val="000000"/>
        </w:rPr>
      </w:pPr>
    </w:p>
    <w:p w14:paraId="2A3D69F5" w14:textId="77777777" w:rsidR="00E53876" w:rsidRDefault="00E53876" w:rsidP="00E53876">
      <w:pPr>
        <w:widowControl w:val="0"/>
        <w:tabs>
          <w:tab w:val="left" w:pos="90"/>
        </w:tabs>
        <w:rPr>
          <w:b/>
          <w:snapToGrid w:val="0"/>
          <w:color w:val="000080"/>
          <w:sz w:val="26"/>
          <w:u w:val="single"/>
        </w:rPr>
      </w:pPr>
      <w:r>
        <w:rPr>
          <w:b/>
          <w:snapToGrid w:val="0"/>
          <w:color w:val="000080"/>
          <w:u w:val="single"/>
        </w:rPr>
        <w:t xml:space="preserve">CIVITAVECCHIA - CONSOLATO ONORARIO            </w:t>
      </w:r>
    </w:p>
    <w:p w14:paraId="1116A9B5" w14:textId="77777777" w:rsidR="00E53876" w:rsidRDefault="00E53876" w:rsidP="00E246E9">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 Studio Notaio Gianluca Napoleone – Lungo</w:t>
      </w:r>
      <w:r w:rsidR="005E4AF8">
        <w:rPr>
          <w:snapToGrid w:val="0"/>
          <w:color w:val="000000"/>
        </w:rPr>
        <w:t>mare</w:t>
      </w:r>
      <w:r>
        <w:rPr>
          <w:snapToGrid w:val="0"/>
          <w:color w:val="000000"/>
        </w:rPr>
        <w:t xml:space="preserve"> Porto </w:t>
      </w:r>
      <w:r w:rsidR="00E246E9">
        <w:rPr>
          <w:snapToGrid w:val="0"/>
          <w:color w:val="000000"/>
        </w:rPr>
        <w:t>Antonio Gramsci</w:t>
      </w:r>
      <w:r>
        <w:rPr>
          <w:snapToGrid w:val="0"/>
          <w:color w:val="000000"/>
        </w:rPr>
        <w:t xml:space="preserve">, </w:t>
      </w:r>
      <w:r w:rsidR="00E246E9">
        <w:rPr>
          <w:snapToGrid w:val="0"/>
          <w:color w:val="000000"/>
        </w:rPr>
        <w:t>63</w:t>
      </w:r>
      <w:r>
        <w:rPr>
          <w:snapToGrid w:val="0"/>
          <w:color w:val="000000"/>
        </w:rPr>
        <w:t xml:space="preserve"> - </w:t>
      </w:r>
      <w:r w:rsidR="00E246E9">
        <w:rPr>
          <w:snapToGrid w:val="0"/>
          <w:color w:val="000000"/>
        </w:rPr>
        <w:t>00</w:t>
      </w:r>
      <w:r>
        <w:rPr>
          <w:snapToGrid w:val="0"/>
          <w:color w:val="000000"/>
        </w:rPr>
        <w:t>0</w:t>
      </w:r>
      <w:r w:rsidR="00E246E9">
        <w:rPr>
          <w:snapToGrid w:val="0"/>
          <w:color w:val="000000"/>
        </w:rPr>
        <w:t>53</w:t>
      </w:r>
      <w:r>
        <w:rPr>
          <w:snapToGrid w:val="0"/>
          <w:color w:val="000000"/>
        </w:rPr>
        <w:t xml:space="preserve"> </w:t>
      </w:r>
      <w:r w:rsidR="00E246E9">
        <w:rPr>
          <w:snapToGrid w:val="0"/>
          <w:color w:val="000000"/>
        </w:rPr>
        <w:t>Civitavecchi</w:t>
      </w:r>
      <w:r>
        <w:rPr>
          <w:snapToGrid w:val="0"/>
          <w:color w:val="000000"/>
        </w:rPr>
        <w:t>a</w:t>
      </w:r>
      <w:r w:rsidR="00E246E9">
        <w:rPr>
          <w:snapToGrid w:val="0"/>
          <w:color w:val="000000"/>
        </w:rPr>
        <w:t xml:space="preserve"> (RM)</w:t>
      </w:r>
    </w:p>
    <w:p w14:paraId="2D794618" w14:textId="77777777" w:rsidR="00E53876" w:rsidRDefault="00E53876" w:rsidP="00E5387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15225">
        <w:rPr>
          <w:snapToGrid w:val="0"/>
          <w:color w:val="000000"/>
        </w:rPr>
        <w:t>0684561391</w:t>
      </w:r>
    </w:p>
    <w:p w14:paraId="2082C92F" w14:textId="77777777" w:rsidR="00E53876" w:rsidRDefault="00E53876" w:rsidP="00E53876">
      <w:pPr>
        <w:widowControl w:val="0"/>
        <w:tabs>
          <w:tab w:val="left" w:pos="2321"/>
        </w:tabs>
        <w:rPr>
          <w:snapToGrid w:val="0"/>
          <w:color w:val="000000"/>
          <w:sz w:val="23"/>
        </w:rPr>
      </w:pPr>
      <w:r>
        <w:rPr>
          <w:snapToGrid w:val="0"/>
          <w:color w:val="000000"/>
        </w:rPr>
        <w:tab/>
        <w:t xml:space="preserve">E-mail </w:t>
      </w:r>
      <w:hyperlink r:id="rId302" w:history="1">
        <w:r w:rsidR="00C15225" w:rsidRPr="0091069E">
          <w:rPr>
            <w:rStyle w:val="Collegamentoipertestuale"/>
            <w:snapToGrid w:val="0"/>
          </w:rPr>
          <w:t>damico.s@damicoship.com</w:t>
        </w:r>
      </w:hyperlink>
      <w:r w:rsidR="00C15225">
        <w:rPr>
          <w:snapToGrid w:val="0"/>
          <w:color w:val="000000"/>
        </w:rPr>
        <w:t xml:space="preserve"> </w:t>
      </w:r>
    </w:p>
    <w:p w14:paraId="546CC7F8" w14:textId="77777777" w:rsidR="00E53876" w:rsidRDefault="00E53876" w:rsidP="00E5387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E246E9">
        <w:rPr>
          <w:snapToGrid w:val="0"/>
          <w:color w:val="000000"/>
        </w:rPr>
        <w:t>Città di Civitavecchia</w:t>
      </w:r>
      <w:r w:rsidR="00E7739A">
        <w:rPr>
          <w:snapToGrid w:val="0"/>
          <w:color w:val="000000"/>
        </w:rPr>
        <w:t xml:space="preserve"> e Provincia di Grosseto</w:t>
      </w:r>
    </w:p>
    <w:p w14:paraId="6C406243" w14:textId="77777777" w:rsidR="00E53876" w:rsidRDefault="00E53876" w:rsidP="00E53876">
      <w:pPr>
        <w:widowControl w:val="0"/>
        <w:tabs>
          <w:tab w:val="left" w:pos="2321"/>
        </w:tabs>
        <w:rPr>
          <w:snapToGrid w:val="0"/>
          <w:color w:val="000000"/>
        </w:rPr>
      </w:pPr>
    </w:p>
    <w:p w14:paraId="7D069720" w14:textId="77777777" w:rsidR="00E53876" w:rsidRDefault="00E53876" w:rsidP="00E53876">
      <w:pPr>
        <w:widowControl w:val="0"/>
        <w:tabs>
          <w:tab w:val="left" w:pos="90"/>
        </w:tabs>
      </w:pPr>
      <w:r>
        <w:t xml:space="preserve">Signor </w:t>
      </w:r>
      <w:r w:rsidR="00320B13">
        <w:t>SALVATORE D</w:t>
      </w:r>
      <w:r w:rsidR="00E246E9">
        <w:t>’AMICO</w:t>
      </w:r>
      <w:r>
        <w:t>, Console Onorario (</w:t>
      </w:r>
      <w:r w:rsidR="00E246E9">
        <w:t>E</w:t>
      </w:r>
      <w:r>
        <w:t xml:space="preserve">xequatur </w:t>
      </w:r>
      <w:r w:rsidR="0053145F">
        <w:t>23 gennaio 2024</w:t>
      </w:r>
      <w:r>
        <w:t>)</w:t>
      </w:r>
    </w:p>
    <w:p w14:paraId="00E0B152" w14:textId="77777777" w:rsidR="00E53876" w:rsidRDefault="00E53876" w:rsidP="00E53876">
      <w:pPr>
        <w:widowControl w:val="0"/>
        <w:tabs>
          <w:tab w:val="left" w:pos="90"/>
        </w:tabs>
      </w:pPr>
    </w:p>
    <w:p w14:paraId="46FF52A8" w14:textId="77777777" w:rsidR="00A92012" w:rsidRDefault="00A92012" w:rsidP="00E53876">
      <w:pPr>
        <w:widowControl w:val="0"/>
        <w:tabs>
          <w:tab w:val="left" w:pos="90"/>
        </w:tabs>
      </w:pPr>
    </w:p>
    <w:p w14:paraId="4C12D5E4" w14:textId="77777777" w:rsidR="00A92012" w:rsidRDefault="00A92012" w:rsidP="00E53876">
      <w:pPr>
        <w:widowControl w:val="0"/>
        <w:tabs>
          <w:tab w:val="left" w:pos="90"/>
        </w:tabs>
      </w:pPr>
    </w:p>
    <w:p w14:paraId="09A46F7D" w14:textId="77777777" w:rsidR="00A92012" w:rsidRDefault="00A92012" w:rsidP="00A92012">
      <w:pPr>
        <w:widowControl w:val="0"/>
        <w:tabs>
          <w:tab w:val="left" w:pos="90"/>
        </w:tabs>
        <w:rPr>
          <w:b/>
          <w:snapToGrid w:val="0"/>
          <w:color w:val="000080"/>
          <w:sz w:val="26"/>
          <w:u w:val="single"/>
        </w:rPr>
      </w:pPr>
      <w:r>
        <w:rPr>
          <w:b/>
          <w:snapToGrid w:val="0"/>
          <w:color w:val="000080"/>
          <w:u w:val="single"/>
        </w:rPr>
        <w:t xml:space="preserve">NAPOLI - CONSOLATO ONORARIO            </w:t>
      </w:r>
    </w:p>
    <w:p w14:paraId="0455B1DB" w14:textId="77777777" w:rsidR="00E14D58" w:rsidRDefault="00E14D58" w:rsidP="006E13BB">
      <w:pPr>
        <w:widowControl w:val="0"/>
        <w:tabs>
          <w:tab w:val="left" w:pos="2321"/>
        </w:tabs>
        <w:ind w:left="2410" w:right="142" w:hanging="2410"/>
        <w:jc w:val="both"/>
        <w:rPr>
          <w:b/>
          <w:snapToGrid w:val="0"/>
          <w:color w:val="000000"/>
        </w:rPr>
      </w:pPr>
    </w:p>
    <w:p w14:paraId="6694CECF" w14:textId="77777777" w:rsidR="00A92012" w:rsidRDefault="00A92012" w:rsidP="006E13BB">
      <w:pPr>
        <w:widowControl w:val="0"/>
        <w:tabs>
          <w:tab w:val="left" w:pos="2321"/>
        </w:tabs>
        <w:ind w:left="2410" w:right="142" w:hanging="2410"/>
        <w:jc w:val="both"/>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4D157E">
        <w:rPr>
          <w:snapToGrid w:val="0"/>
          <w:color w:val="000000"/>
        </w:rPr>
        <w:t>E. Cosenz</w:t>
      </w:r>
      <w:r>
        <w:rPr>
          <w:snapToGrid w:val="0"/>
          <w:color w:val="000000"/>
        </w:rPr>
        <w:t xml:space="preserve">, </w:t>
      </w:r>
      <w:r w:rsidR="004D157E">
        <w:rPr>
          <w:snapToGrid w:val="0"/>
          <w:color w:val="000000"/>
        </w:rPr>
        <w:t xml:space="preserve">13 </w:t>
      </w:r>
      <w:proofErr w:type="spellStart"/>
      <w:r w:rsidR="004D157E">
        <w:rPr>
          <w:snapToGrid w:val="0"/>
          <w:color w:val="000000"/>
        </w:rPr>
        <w:t>Pal.A</w:t>
      </w:r>
      <w:proofErr w:type="spellEnd"/>
      <w:r w:rsidR="004D157E">
        <w:rPr>
          <w:snapToGrid w:val="0"/>
          <w:color w:val="000000"/>
        </w:rPr>
        <w:t xml:space="preserve"> P.2 Int. 19 - 80142</w:t>
      </w:r>
      <w:r>
        <w:rPr>
          <w:snapToGrid w:val="0"/>
          <w:color w:val="000000"/>
        </w:rPr>
        <w:t xml:space="preserve"> Napoli</w:t>
      </w:r>
    </w:p>
    <w:p w14:paraId="75CEDA80" w14:textId="77777777" w:rsidR="006E13BB" w:rsidRPr="006E13BB" w:rsidRDefault="006E13BB" w:rsidP="006E13BB">
      <w:pPr>
        <w:widowControl w:val="0"/>
        <w:tabs>
          <w:tab w:val="left" w:pos="2321"/>
        </w:tabs>
        <w:ind w:left="2410" w:right="142" w:hanging="2410"/>
        <w:jc w:val="both"/>
        <w:rPr>
          <w:snapToGrid w:val="0"/>
          <w:color w:val="000000"/>
          <w:sz w:val="26"/>
        </w:rPr>
      </w:pPr>
      <w:r>
        <w:rPr>
          <w:b/>
          <w:snapToGrid w:val="0"/>
          <w:color w:val="000000"/>
        </w:rPr>
        <w:tab/>
      </w:r>
      <w:r w:rsidRPr="006E13BB">
        <w:rPr>
          <w:snapToGrid w:val="0"/>
          <w:color w:val="000000"/>
        </w:rPr>
        <w:t xml:space="preserve">Tel. </w:t>
      </w:r>
      <w:r>
        <w:rPr>
          <w:snapToGrid w:val="0"/>
          <w:color w:val="000000"/>
        </w:rPr>
        <w:t>3333731900</w:t>
      </w:r>
    </w:p>
    <w:p w14:paraId="1BA151A5" w14:textId="77777777" w:rsidR="00A92012" w:rsidRDefault="00A92012" w:rsidP="00A92012">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p>
    <w:p w14:paraId="16C5E536" w14:textId="77777777" w:rsidR="00A92012" w:rsidRDefault="00A92012" w:rsidP="00A92012">
      <w:pPr>
        <w:widowControl w:val="0"/>
        <w:tabs>
          <w:tab w:val="left" w:pos="2321"/>
        </w:tabs>
        <w:rPr>
          <w:snapToGrid w:val="0"/>
          <w:color w:val="000000"/>
        </w:rPr>
      </w:pPr>
    </w:p>
    <w:p w14:paraId="40F6F9EC" w14:textId="77777777" w:rsidR="00A92012" w:rsidRDefault="00A92012" w:rsidP="00A92012">
      <w:pPr>
        <w:widowControl w:val="0"/>
        <w:tabs>
          <w:tab w:val="left" w:pos="90"/>
        </w:tabs>
      </w:pPr>
      <w:r>
        <w:t>Signora MARIA PUOPOLO, Console Onorario (Exequatur 21 agosto 2020)</w:t>
      </w:r>
    </w:p>
    <w:p w14:paraId="5DDE9A24" w14:textId="77777777" w:rsidR="00A92012" w:rsidRDefault="00A92012" w:rsidP="00E53876">
      <w:pPr>
        <w:widowControl w:val="0"/>
        <w:tabs>
          <w:tab w:val="left" w:pos="90"/>
        </w:tabs>
      </w:pPr>
    </w:p>
    <w:p w14:paraId="3FCC34E4" w14:textId="77777777" w:rsidR="004944D8" w:rsidRDefault="004944D8" w:rsidP="00E53876">
      <w:pPr>
        <w:widowControl w:val="0"/>
        <w:tabs>
          <w:tab w:val="left" w:pos="90"/>
        </w:tabs>
        <w:rPr>
          <w:snapToGrid w:val="0"/>
          <w:color w:val="000000"/>
        </w:rPr>
      </w:pPr>
    </w:p>
    <w:p w14:paraId="1815D231"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LIBIA</w:t>
      </w:r>
    </w:p>
    <w:p w14:paraId="182D6098" w14:textId="77777777" w:rsidR="004944D8" w:rsidRDefault="004944D8">
      <w:pPr>
        <w:widowControl w:val="0"/>
        <w:tabs>
          <w:tab w:val="left" w:pos="90"/>
        </w:tabs>
        <w:spacing w:before="60"/>
        <w:rPr>
          <w:snapToGrid w:val="0"/>
          <w:color w:val="000080"/>
          <w:sz w:val="26"/>
        </w:rPr>
      </w:pPr>
    </w:p>
    <w:p w14:paraId="1FDF62F0"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25312" behindDoc="0" locked="0" layoutInCell="1" allowOverlap="1" wp14:anchorId="2CFD56AF" wp14:editId="0DF3505E">
            <wp:simplePos x="0" y="0"/>
            <wp:positionH relativeFrom="column">
              <wp:posOffset>5366385</wp:posOffset>
            </wp:positionH>
            <wp:positionV relativeFrom="paragraph">
              <wp:posOffset>68580</wp:posOffset>
            </wp:positionV>
            <wp:extent cx="990600" cy="495300"/>
            <wp:effectExtent l="0" t="0" r="0" b="0"/>
            <wp:wrapNone/>
            <wp:docPr id="322" name="Immagine 220" descr="300px-Flag_of_Libya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0" descr="300px-Flag_of_Libya_svg"/>
                    <pic:cNvPicPr>
                      <a:picLocks noChangeAspect="1" noChangeArrowheads="1"/>
                    </pic:cNvPicPr>
                  </pic:nvPicPr>
                  <pic:blipFill>
                    <a:blip r:embed="rId303" cstate="print">
                      <a:extLst>
                        <a:ext uri="{28A0092B-C50C-407E-A947-70E740481C1C}">
                          <a14:useLocalDpi xmlns:a14="http://schemas.microsoft.com/office/drawing/2010/main" val="0"/>
                        </a:ext>
                      </a:extLst>
                    </a:blip>
                    <a:srcRect/>
                    <a:stretch>
                      <a:fillRect/>
                    </a:stretch>
                  </pic:blipFill>
                  <pic:spPr bwMode="auto">
                    <a:xfrm>
                      <a:off x="0" y="0"/>
                      <a:ext cx="990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E3621C" w14:textId="77777777" w:rsidR="004944D8" w:rsidRDefault="001605A8">
      <w:pPr>
        <w:widowControl w:val="0"/>
        <w:tabs>
          <w:tab w:val="left" w:pos="90"/>
        </w:tabs>
        <w:rPr>
          <w:b/>
          <w:snapToGrid w:val="0"/>
          <w:color w:val="000080"/>
          <w:sz w:val="32"/>
          <w:szCs w:val="32"/>
        </w:rPr>
      </w:pPr>
      <w:r>
        <w:rPr>
          <w:b/>
          <w:snapToGrid w:val="0"/>
          <w:color w:val="000080"/>
          <w:sz w:val="32"/>
          <w:szCs w:val="32"/>
        </w:rPr>
        <w:t>LIBIA</w:t>
      </w:r>
    </w:p>
    <w:p w14:paraId="4937AC9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7E58761" w14:textId="77777777" w:rsidR="004944D8" w:rsidRDefault="00DF35C2">
      <w:pPr>
        <w:widowControl w:val="0"/>
        <w:tabs>
          <w:tab w:val="left" w:pos="90"/>
        </w:tabs>
        <w:jc w:val="right"/>
        <w:rPr>
          <w:i/>
          <w:snapToGrid w:val="0"/>
          <w:color w:val="000000"/>
          <w:sz w:val="26"/>
        </w:rPr>
      </w:pPr>
      <w:r>
        <w:rPr>
          <w:i/>
          <w:snapToGrid w:val="0"/>
          <w:color w:val="000000"/>
        </w:rPr>
        <w:t>Festa nazionale 23 ottobre</w:t>
      </w:r>
      <w:r w:rsidR="004944D8">
        <w:rPr>
          <w:i/>
          <w:snapToGrid w:val="0"/>
          <w:color w:val="000000"/>
        </w:rPr>
        <w:t xml:space="preserve"> </w:t>
      </w:r>
    </w:p>
    <w:p w14:paraId="3B87829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8AA639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Nomentana, 365 - 00162 Roma </w:t>
      </w:r>
    </w:p>
    <w:p w14:paraId="1BBAF47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w:t>
      </w:r>
      <w:r w:rsidR="00E3614A">
        <w:rPr>
          <w:snapToGrid w:val="0"/>
          <w:color w:val="000000"/>
        </w:rPr>
        <w:t>el. 0686320951 - Fax 0686205473</w:t>
      </w:r>
    </w:p>
    <w:p w14:paraId="6E424370" w14:textId="77777777" w:rsidR="00E3614A" w:rsidRDefault="00E3614A">
      <w:pPr>
        <w:widowControl w:val="0"/>
        <w:tabs>
          <w:tab w:val="left" w:pos="2321"/>
        </w:tabs>
        <w:rPr>
          <w:snapToGrid w:val="0"/>
          <w:color w:val="000000"/>
          <w:sz w:val="23"/>
        </w:rPr>
      </w:pPr>
      <w:r>
        <w:rPr>
          <w:snapToGrid w:val="0"/>
          <w:color w:val="000000"/>
        </w:rPr>
        <w:tab/>
        <w:t xml:space="preserve">E-mail  </w:t>
      </w:r>
      <w:r w:rsidRPr="00E3614A">
        <w:rPr>
          <w:snapToGrid w:val="0"/>
          <w:color w:val="000000"/>
        </w:rPr>
        <w:t>consolato@ambasciatalibia.it</w:t>
      </w:r>
    </w:p>
    <w:p w14:paraId="7F220C54" w14:textId="77777777" w:rsidR="0082450E"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82450E">
        <w:rPr>
          <w:snapToGrid w:val="0"/>
          <w:color w:val="000000"/>
        </w:rPr>
        <w:t>Tutto il terri</w:t>
      </w:r>
      <w:r w:rsidR="00975460">
        <w:rPr>
          <w:snapToGrid w:val="0"/>
          <w:color w:val="000000"/>
        </w:rPr>
        <w:t>torio della Repubblica Italiana</w:t>
      </w:r>
    </w:p>
    <w:p w14:paraId="58400167" w14:textId="77777777" w:rsidR="004944D8" w:rsidRDefault="004944D8" w:rsidP="00216705">
      <w:pPr>
        <w:widowControl w:val="0"/>
        <w:tabs>
          <w:tab w:val="left" w:pos="2321"/>
        </w:tabs>
        <w:rPr>
          <w:snapToGrid w:val="0"/>
          <w:color w:val="000000"/>
          <w:sz w:val="23"/>
        </w:rPr>
      </w:pPr>
    </w:p>
    <w:p w14:paraId="2A82B53F" w14:textId="77777777" w:rsidR="00216705" w:rsidRPr="00216705" w:rsidRDefault="00216705" w:rsidP="00216705">
      <w:pPr>
        <w:widowControl w:val="0"/>
        <w:tabs>
          <w:tab w:val="left" w:pos="2321"/>
        </w:tabs>
        <w:rPr>
          <w:rFonts w:ascii="MS Sans Serif" w:hAnsi="MS Sans Serif"/>
          <w:snapToGrid w:val="0"/>
          <w:sz w:val="24"/>
        </w:rPr>
      </w:pPr>
    </w:p>
    <w:p w14:paraId="736FE9C8" w14:textId="77777777" w:rsidR="004944D8" w:rsidRPr="00216705" w:rsidRDefault="004944D8" w:rsidP="00216705">
      <w:pPr>
        <w:widowControl w:val="0"/>
        <w:tabs>
          <w:tab w:val="left" w:pos="2321"/>
        </w:tabs>
        <w:rPr>
          <w:snapToGrid w:val="0"/>
          <w:color w:val="000000"/>
          <w:sz w:val="23"/>
        </w:rPr>
      </w:pPr>
      <w:r w:rsidRPr="00216705">
        <w:rPr>
          <w:rFonts w:ascii="MS Sans Serif" w:hAnsi="MS Sans Serif"/>
          <w:snapToGrid w:val="0"/>
          <w:sz w:val="24"/>
        </w:rPr>
        <w:tab/>
      </w:r>
      <w:r w:rsidRPr="00216705">
        <w:rPr>
          <w:snapToGrid w:val="0"/>
          <w:color w:val="000000"/>
        </w:rPr>
        <w:t xml:space="preserve">              </w:t>
      </w:r>
    </w:p>
    <w:p w14:paraId="27688AD4" w14:textId="77777777" w:rsidR="004944D8" w:rsidRDefault="004944D8" w:rsidP="00216705">
      <w:pPr>
        <w:widowControl w:val="0"/>
        <w:tabs>
          <w:tab w:val="left" w:pos="90"/>
        </w:tabs>
        <w:rPr>
          <w:b/>
          <w:snapToGrid w:val="0"/>
          <w:color w:val="000080"/>
          <w:sz w:val="26"/>
          <w:u w:val="single"/>
        </w:rPr>
      </w:pPr>
      <w:r>
        <w:rPr>
          <w:b/>
          <w:snapToGrid w:val="0"/>
          <w:color w:val="000080"/>
          <w:u w:val="single"/>
        </w:rPr>
        <w:t xml:space="preserve">MILANO - CONSOLATO GENERALE            </w:t>
      </w:r>
    </w:p>
    <w:p w14:paraId="70A2B38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Flavio Baracchini, 7 - 20123 Milano </w:t>
      </w:r>
    </w:p>
    <w:p w14:paraId="2CCDBA40"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0286464285 - Fax 028</w:t>
      </w:r>
      <w:r w:rsidR="009F72B7">
        <w:rPr>
          <w:snapToGrid w:val="0"/>
          <w:color w:val="000000"/>
        </w:rPr>
        <w:t>0500393</w:t>
      </w:r>
      <w:r>
        <w:rPr>
          <w:snapToGrid w:val="0"/>
          <w:color w:val="000000"/>
        </w:rPr>
        <w:t xml:space="preserve">  </w:t>
      </w:r>
    </w:p>
    <w:p w14:paraId="6B6F0748" w14:textId="77777777" w:rsidR="006C17D3" w:rsidRDefault="006C17D3">
      <w:pPr>
        <w:widowControl w:val="0"/>
        <w:tabs>
          <w:tab w:val="left" w:pos="2321"/>
        </w:tabs>
        <w:rPr>
          <w:snapToGrid w:val="0"/>
          <w:color w:val="000000"/>
          <w:sz w:val="23"/>
        </w:rPr>
      </w:pPr>
      <w:r>
        <w:rPr>
          <w:snapToGrid w:val="0"/>
          <w:color w:val="000000"/>
        </w:rPr>
        <w:tab/>
        <w:t xml:space="preserve">E-mail  </w:t>
      </w:r>
      <w:hyperlink r:id="rId304" w:history="1">
        <w:r w:rsidRPr="00073CC1">
          <w:rPr>
            <w:rStyle w:val="Collegamentoipertestuale"/>
            <w:bCs/>
            <w:color w:val="000000"/>
            <w:sz w:val="22"/>
            <w:u w:val="none"/>
          </w:rPr>
          <w:t>conslibia.milano@gmail.com</w:t>
        </w:r>
      </w:hyperlink>
      <w:r w:rsidRPr="00073CC1">
        <w:rPr>
          <w:bCs/>
          <w:color w:val="000000"/>
          <w:sz w:val="22"/>
        </w:rPr>
        <w:t xml:space="preserve">  consolatolibiamilano@libero.it</w:t>
      </w:r>
    </w:p>
    <w:p w14:paraId="1D7753C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Piemonte, Liguria, Veneto, Trentino-Alto Adige, Friuli-Venezia Giulia, </w:t>
      </w:r>
    </w:p>
    <w:p w14:paraId="05D61EF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Emilia-Romagna   </w:t>
      </w:r>
    </w:p>
    <w:p w14:paraId="026E8E26" w14:textId="77777777" w:rsidR="00142BA2" w:rsidRPr="00482658" w:rsidRDefault="00142BA2">
      <w:pPr>
        <w:widowControl w:val="0"/>
        <w:tabs>
          <w:tab w:val="left" w:pos="2321"/>
        </w:tabs>
        <w:rPr>
          <w:snapToGrid w:val="0"/>
        </w:rPr>
      </w:pPr>
    </w:p>
    <w:p w14:paraId="665005EB" w14:textId="77777777" w:rsidR="00116416" w:rsidRDefault="00116416" w:rsidP="00B9033D">
      <w:pPr>
        <w:pStyle w:val="Corpodeltesto2"/>
        <w:tabs>
          <w:tab w:val="left" w:pos="2321"/>
        </w:tabs>
        <w:spacing w:before="0"/>
      </w:pPr>
      <w:r>
        <w:t xml:space="preserve">Signor </w:t>
      </w:r>
      <w:r w:rsidRPr="00116416">
        <w:t>OSAMA E A ELDARRAT</w:t>
      </w:r>
      <w:r>
        <w:t>, Console Generale (Exequatur 30 agosto 2024)</w:t>
      </w:r>
    </w:p>
    <w:p w14:paraId="26FFF878" w14:textId="77777777" w:rsidR="0056445F" w:rsidRDefault="0056445F" w:rsidP="00B9033D">
      <w:pPr>
        <w:pStyle w:val="Corpodeltesto2"/>
        <w:tabs>
          <w:tab w:val="left" w:pos="2321"/>
        </w:tabs>
        <w:spacing w:before="0"/>
      </w:pPr>
      <w:r>
        <w:t xml:space="preserve">Signor </w:t>
      </w:r>
      <w:r w:rsidRPr="0056445F">
        <w:t>ABDULSALAM M A</w:t>
      </w:r>
      <w:r>
        <w:t xml:space="preserve"> </w:t>
      </w:r>
      <w:r w:rsidRPr="0056445F">
        <w:t>ABUKASSOL</w:t>
      </w:r>
      <w:r>
        <w:t>, Addetto Consolare, (</w:t>
      </w:r>
      <w:r w:rsidRPr="0056445F">
        <w:t>1</w:t>
      </w:r>
      <w:r>
        <w:t xml:space="preserve">° ottobre </w:t>
      </w:r>
      <w:r w:rsidRPr="0056445F">
        <w:t>2019</w:t>
      </w:r>
      <w:r>
        <w:t>)</w:t>
      </w:r>
    </w:p>
    <w:p w14:paraId="44EBD3E2" w14:textId="77777777" w:rsidR="00FF2BB4" w:rsidRDefault="00FF2BB4" w:rsidP="00B9033D">
      <w:pPr>
        <w:pStyle w:val="Corpodeltesto2"/>
        <w:tabs>
          <w:tab w:val="left" w:pos="2321"/>
        </w:tabs>
        <w:spacing w:before="0"/>
      </w:pPr>
      <w:r>
        <w:t>Signor  HAZIM S. E. ELRAYES, Addetto Consolare, (16 agosto 2021)</w:t>
      </w:r>
    </w:p>
    <w:p w14:paraId="262C5919" w14:textId="77777777" w:rsidR="001E0869" w:rsidRDefault="001E0869" w:rsidP="001E0869">
      <w:pPr>
        <w:pStyle w:val="Corpodeltesto2"/>
        <w:tabs>
          <w:tab w:val="left" w:pos="2321"/>
        </w:tabs>
        <w:spacing w:before="0"/>
      </w:pPr>
      <w:r>
        <w:t>Signor SALAM AM GHARIBI, Addetto Consolare (11 aprile 2022)</w:t>
      </w:r>
    </w:p>
    <w:p w14:paraId="0E62DF50" w14:textId="77777777" w:rsidR="00224A53" w:rsidRDefault="00224A53" w:rsidP="00B9033D">
      <w:pPr>
        <w:pStyle w:val="Corpodeltesto2"/>
        <w:tabs>
          <w:tab w:val="left" w:pos="2321"/>
        </w:tabs>
        <w:spacing w:before="0"/>
      </w:pPr>
      <w:r w:rsidRPr="00224A53">
        <w:t>Signor FARHAT AM ELSELINI, Addetto Consolare (18 aprile 2022</w:t>
      </w:r>
      <w:r>
        <w:t>)</w:t>
      </w:r>
    </w:p>
    <w:p w14:paraId="021DC1A1" w14:textId="77777777" w:rsidR="008C4B22" w:rsidRDefault="001E0869" w:rsidP="00B9033D">
      <w:pPr>
        <w:pStyle w:val="Corpodeltesto2"/>
        <w:tabs>
          <w:tab w:val="left" w:pos="2321"/>
        </w:tabs>
        <w:spacing w:before="0"/>
      </w:pPr>
      <w:r>
        <w:t>Signor NA</w:t>
      </w:r>
      <w:r w:rsidR="0046685F">
        <w:t>S</w:t>
      </w:r>
      <w:r>
        <w:t>SRADDIN ESSA</w:t>
      </w:r>
      <w:r w:rsidR="0046685F">
        <w:t xml:space="preserve"> M.A., Addetto Consolare (4 luglio 2022)</w:t>
      </w:r>
    </w:p>
    <w:p w14:paraId="4A99EE7E" w14:textId="77777777" w:rsidR="00E53F87" w:rsidRDefault="00E53F87" w:rsidP="00B9033D">
      <w:pPr>
        <w:pStyle w:val="Corpodeltesto2"/>
        <w:tabs>
          <w:tab w:val="left" w:pos="2321"/>
        </w:tabs>
        <w:spacing w:before="0"/>
      </w:pPr>
      <w:r>
        <w:t>Signor SAMI AA FRIAA, Addetto Consolare (2 luglio 2024)</w:t>
      </w:r>
    </w:p>
    <w:p w14:paraId="0E5F29AD" w14:textId="35FE9745" w:rsidR="00E53F87" w:rsidRDefault="00E53F87" w:rsidP="00B9033D">
      <w:pPr>
        <w:pStyle w:val="Corpodeltesto2"/>
        <w:tabs>
          <w:tab w:val="left" w:pos="2321"/>
        </w:tabs>
        <w:spacing w:before="0"/>
      </w:pPr>
      <w:r>
        <w:t>Signor ANAS KM EZLETNI, Addetto Consolare (4 luglio 2024)</w:t>
      </w:r>
    </w:p>
    <w:p w14:paraId="02FDFDD3" w14:textId="75E05CF9" w:rsidR="00FC6093" w:rsidRDefault="00FC6093" w:rsidP="00B9033D">
      <w:pPr>
        <w:pStyle w:val="Corpodeltesto2"/>
        <w:tabs>
          <w:tab w:val="left" w:pos="2321"/>
        </w:tabs>
        <w:spacing w:before="0"/>
      </w:pPr>
      <w:r>
        <w:t>Signor ABIR ELHADIRI, Addetto Consolare (10 ottobre 2024)</w:t>
      </w:r>
    </w:p>
    <w:p w14:paraId="55A10A07" w14:textId="77777777" w:rsidR="00482658" w:rsidRPr="00224A53" w:rsidRDefault="00482658">
      <w:pPr>
        <w:widowControl w:val="0"/>
        <w:tabs>
          <w:tab w:val="left" w:pos="2321"/>
        </w:tabs>
        <w:rPr>
          <w:snapToGrid w:val="0"/>
        </w:rPr>
      </w:pPr>
    </w:p>
    <w:p w14:paraId="1E0AA2C2" w14:textId="77777777" w:rsidR="00482658" w:rsidRPr="00224A53" w:rsidRDefault="00482658">
      <w:pPr>
        <w:widowControl w:val="0"/>
        <w:tabs>
          <w:tab w:val="left" w:pos="2321"/>
        </w:tabs>
        <w:rPr>
          <w:snapToGrid w:val="0"/>
        </w:rPr>
      </w:pPr>
    </w:p>
    <w:p w14:paraId="1912BBC1" w14:textId="77777777" w:rsidR="00482658" w:rsidRDefault="00482658" w:rsidP="00482658">
      <w:pPr>
        <w:widowControl w:val="0"/>
        <w:tabs>
          <w:tab w:val="left" w:pos="90"/>
        </w:tabs>
        <w:rPr>
          <w:b/>
          <w:snapToGrid w:val="0"/>
          <w:color w:val="000080"/>
          <w:sz w:val="26"/>
          <w:u w:val="single"/>
        </w:rPr>
      </w:pPr>
      <w:r>
        <w:rPr>
          <w:b/>
          <w:snapToGrid w:val="0"/>
          <w:color w:val="000080"/>
          <w:u w:val="single"/>
        </w:rPr>
        <w:t>PALERMO - CONSOLATO GENERALE</w:t>
      </w:r>
    </w:p>
    <w:p w14:paraId="7EB99554" w14:textId="77777777" w:rsidR="00482658" w:rsidRDefault="00482658" w:rsidP="0048265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della Libertà, 171 - 90134 Palermo</w:t>
      </w:r>
    </w:p>
    <w:p w14:paraId="30A2BCE4" w14:textId="77777777" w:rsidR="00482658" w:rsidRDefault="00482658" w:rsidP="00482658">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332FA7">
        <w:rPr>
          <w:snapToGrid w:val="0"/>
          <w:color w:val="000000"/>
        </w:rPr>
        <w:t>09147786662/3/4/5</w:t>
      </w:r>
      <w:r>
        <w:rPr>
          <w:snapToGrid w:val="0"/>
          <w:color w:val="000000"/>
        </w:rPr>
        <w:t xml:space="preserve"> </w:t>
      </w:r>
    </w:p>
    <w:p w14:paraId="6E353697" w14:textId="6BB6B037" w:rsidR="00332FA7" w:rsidRPr="00482658" w:rsidRDefault="00332FA7" w:rsidP="00482658">
      <w:pPr>
        <w:widowControl w:val="0"/>
        <w:tabs>
          <w:tab w:val="left" w:pos="2321"/>
        </w:tabs>
        <w:rPr>
          <w:snapToGrid w:val="0"/>
          <w:color w:val="000000"/>
        </w:rPr>
      </w:pPr>
      <w:r>
        <w:rPr>
          <w:snapToGrid w:val="0"/>
          <w:color w:val="000000"/>
        </w:rPr>
        <w:tab/>
        <w:t xml:space="preserve">E-mail: </w:t>
      </w:r>
      <w:hyperlink r:id="rId305" w:history="1">
        <w:r w:rsidR="00915085" w:rsidRPr="00684E11">
          <w:rPr>
            <w:rStyle w:val="Collegamentoipertestuale"/>
          </w:rPr>
          <w:t>lybia_cons_pl@foreign.gov.ly</w:t>
        </w:r>
      </w:hyperlink>
      <w:r w:rsidR="00915085">
        <w:t xml:space="preserve"> </w:t>
      </w:r>
      <w:r>
        <w:rPr>
          <w:snapToGrid w:val="0"/>
          <w:color w:val="000000"/>
        </w:rPr>
        <w:t xml:space="preserve">PEC: </w:t>
      </w:r>
      <w:hyperlink r:id="rId306" w:history="1">
        <w:r w:rsidRPr="00A4039F">
          <w:rPr>
            <w:rStyle w:val="Collegamentoipertestuale"/>
            <w:snapToGrid w:val="0"/>
          </w:rPr>
          <w:t>consolatogeneraledellalibiaapalermo@pec.it</w:t>
        </w:r>
      </w:hyperlink>
      <w:r>
        <w:rPr>
          <w:snapToGrid w:val="0"/>
          <w:color w:val="000000"/>
        </w:rPr>
        <w:t xml:space="preserve"> </w:t>
      </w:r>
    </w:p>
    <w:p w14:paraId="0A7C2ECD" w14:textId="77777777" w:rsidR="00482658" w:rsidRDefault="00482658" w:rsidP="00482658">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Sicilia</w:t>
      </w:r>
    </w:p>
    <w:p w14:paraId="591C3055" w14:textId="77777777" w:rsidR="00666BF7" w:rsidRDefault="00666BF7">
      <w:pPr>
        <w:widowControl w:val="0"/>
        <w:tabs>
          <w:tab w:val="left" w:pos="2321"/>
        </w:tabs>
        <w:rPr>
          <w:snapToGrid w:val="0"/>
          <w:color w:val="000000"/>
          <w:sz w:val="23"/>
        </w:rPr>
      </w:pPr>
    </w:p>
    <w:p w14:paraId="2977201F" w14:textId="77777777" w:rsidR="00482658" w:rsidRDefault="00666BF7">
      <w:pPr>
        <w:widowControl w:val="0"/>
        <w:tabs>
          <w:tab w:val="left" w:pos="2321"/>
        </w:tabs>
        <w:rPr>
          <w:snapToGrid w:val="0"/>
          <w:color w:val="000000"/>
        </w:rPr>
      </w:pPr>
      <w:r w:rsidRPr="00666BF7">
        <w:rPr>
          <w:snapToGrid w:val="0"/>
          <w:color w:val="000000"/>
        </w:rPr>
        <w:t xml:space="preserve">Signor TAHER K.A. AKRA, Console Generale (Exequatur </w:t>
      </w:r>
      <w:r>
        <w:rPr>
          <w:snapToGrid w:val="0"/>
          <w:color w:val="000000"/>
        </w:rPr>
        <w:t>8 febbraio 2022</w:t>
      </w:r>
      <w:r w:rsidRPr="00666BF7">
        <w:rPr>
          <w:snapToGrid w:val="0"/>
          <w:color w:val="000000"/>
        </w:rPr>
        <w:t>)</w:t>
      </w:r>
    </w:p>
    <w:p w14:paraId="5A1806AC" w14:textId="77777777" w:rsidR="00884FAB" w:rsidRPr="00666BF7" w:rsidRDefault="00884FAB">
      <w:pPr>
        <w:widowControl w:val="0"/>
        <w:tabs>
          <w:tab w:val="left" w:pos="2321"/>
        </w:tabs>
        <w:rPr>
          <w:snapToGrid w:val="0"/>
          <w:color w:val="000000"/>
        </w:rPr>
      </w:pPr>
      <w:r>
        <w:rPr>
          <w:snapToGrid w:val="0"/>
          <w:color w:val="000000"/>
        </w:rPr>
        <w:t>Signor KAMAL MM BEN ALASHHAR, Vice Console (13 giugno 2023)</w:t>
      </w:r>
    </w:p>
    <w:p w14:paraId="2A7651EF" w14:textId="77777777" w:rsidR="00884FAB" w:rsidRDefault="00884FAB">
      <w:pPr>
        <w:widowControl w:val="0"/>
        <w:tabs>
          <w:tab w:val="left" w:pos="2321"/>
        </w:tabs>
        <w:rPr>
          <w:snapToGrid w:val="0"/>
          <w:color w:val="000000"/>
        </w:rPr>
      </w:pPr>
      <w:r>
        <w:rPr>
          <w:snapToGrid w:val="0"/>
          <w:color w:val="000000"/>
        </w:rPr>
        <w:t>Signor KHALIFA B KHALIFA EMSEK, Addetto Consolare (6 novembre 2023)</w:t>
      </w:r>
    </w:p>
    <w:p w14:paraId="18320502" w14:textId="77777777" w:rsidR="00331486" w:rsidRDefault="00331486">
      <w:pPr>
        <w:widowControl w:val="0"/>
        <w:tabs>
          <w:tab w:val="left" w:pos="2321"/>
        </w:tabs>
        <w:rPr>
          <w:snapToGrid w:val="0"/>
          <w:color w:val="000000"/>
        </w:rPr>
      </w:pPr>
      <w:r>
        <w:rPr>
          <w:snapToGrid w:val="0"/>
          <w:color w:val="000000"/>
        </w:rPr>
        <w:t>Signor KAMAL MA TREKI, Addetto Consolare (15 gennaio 2024)</w:t>
      </w:r>
    </w:p>
    <w:p w14:paraId="07FAA494" w14:textId="7ADC43F2" w:rsidR="003433FA" w:rsidRDefault="003433FA">
      <w:pPr>
        <w:widowControl w:val="0"/>
        <w:tabs>
          <w:tab w:val="left" w:pos="2321"/>
        </w:tabs>
        <w:rPr>
          <w:snapToGrid w:val="0"/>
          <w:color w:val="000000"/>
        </w:rPr>
      </w:pPr>
      <w:r w:rsidRPr="003433FA">
        <w:rPr>
          <w:snapToGrid w:val="0"/>
          <w:color w:val="000000"/>
        </w:rPr>
        <w:t xml:space="preserve">Signor MOHAMED LM ABUGHRARA, Addetto Consolare </w:t>
      </w:r>
      <w:r>
        <w:rPr>
          <w:snapToGrid w:val="0"/>
          <w:color w:val="000000"/>
        </w:rPr>
        <w:t>(14 marzo 2024)</w:t>
      </w:r>
    </w:p>
    <w:p w14:paraId="6F27A23B" w14:textId="55B2C9A8" w:rsidR="003B2967" w:rsidRPr="003433FA" w:rsidRDefault="003B2967">
      <w:pPr>
        <w:widowControl w:val="0"/>
        <w:tabs>
          <w:tab w:val="left" w:pos="2321"/>
        </w:tabs>
        <w:rPr>
          <w:snapToGrid w:val="0"/>
          <w:color w:val="000000"/>
        </w:rPr>
      </w:pPr>
      <w:r>
        <w:rPr>
          <w:snapToGrid w:val="0"/>
          <w:color w:val="000000"/>
        </w:rPr>
        <w:t>Signor SALIM ABOUBAKR, Addetto Consolare (14 aprile 2025)</w:t>
      </w:r>
    </w:p>
    <w:p w14:paraId="35887F6F" w14:textId="77777777" w:rsidR="008B1087" w:rsidRDefault="008B1087">
      <w:pPr>
        <w:widowControl w:val="0"/>
        <w:tabs>
          <w:tab w:val="left" w:pos="2321"/>
        </w:tabs>
        <w:rPr>
          <w:snapToGrid w:val="0"/>
          <w:color w:val="000000"/>
        </w:rPr>
      </w:pPr>
      <w:r>
        <w:rPr>
          <w:snapToGrid w:val="0"/>
          <w:color w:val="000000"/>
        </w:rPr>
        <w:t>Signor ERHOUMA MR INBAIYA, Addetto Affari Commerciali (28 maggio 2024)</w:t>
      </w:r>
    </w:p>
    <w:p w14:paraId="508D8B9B" w14:textId="77777777" w:rsidR="004944D8" w:rsidRPr="00B76B02" w:rsidRDefault="004944D8">
      <w:pPr>
        <w:widowControl w:val="0"/>
        <w:tabs>
          <w:tab w:val="left" w:pos="90"/>
        </w:tabs>
        <w:jc w:val="center"/>
        <w:rPr>
          <w:snapToGrid w:val="0"/>
          <w:color w:val="000000"/>
        </w:rPr>
      </w:pPr>
    </w:p>
    <w:p w14:paraId="6131A1AF" w14:textId="77777777" w:rsidR="003904F2" w:rsidRPr="00B76B02" w:rsidRDefault="00505248" w:rsidP="00505248">
      <w:pPr>
        <w:widowControl w:val="0"/>
        <w:tabs>
          <w:tab w:val="left" w:pos="90"/>
        </w:tabs>
        <w:jc w:val="center"/>
        <w:rPr>
          <w:b/>
          <w:snapToGrid w:val="0"/>
          <w:color w:val="000000"/>
          <w:sz w:val="16"/>
        </w:rPr>
      </w:pPr>
      <w:r w:rsidRPr="00B76B02">
        <w:rPr>
          <w:snapToGrid w:val="0"/>
          <w:color w:val="000000"/>
        </w:rPr>
        <w:br w:type="page"/>
      </w:r>
    </w:p>
    <w:p w14:paraId="48149163" w14:textId="77777777" w:rsidR="004944D8" w:rsidRDefault="004944D8">
      <w:pPr>
        <w:widowControl w:val="0"/>
        <w:tabs>
          <w:tab w:val="left" w:pos="90"/>
        </w:tabs>
        <w:jc w:val="right"/>
        <w:rPr>
          <w:b/>
          <w:snapToGrid w:val="0"/>
          <w:color w:val="000000"/>
        </w:rPr>
      </w:pPr>
      <w:r>
        <w:rPr>
          <w:b/>
          <w:snapToGrid w:val="0"/>
          <w:color w:val="000000"/>
          <w:sz w:val="16"/>
        </w:rPr>
        <w:t>LITUANIA</w:t>
      </w:r>
    </w:p>
    <w:p w14:paraId="581A627F"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4416" behindDoc="0" locked="0" layoutInCell="1" allowOverlap="1" wp14:anchorId="4A5EE2FD" wp14:editId="3536F0A2">
            <wp:simplePos x="0" y="0"/>
            <wp:positionH relativeFrom="column">
              <wp:posOffset>5768340</wp:posOffset>
            </wp:positionH>
            <wp:positionV relativeFrom="paragraph">
              <wp:posOffset>156845</wp:posOffset>
            </wp:positionV>
            <wp:extent cx="702310" cy="467995"/>
            <wp:effectExtent l="19050" t="19050" r="2540" b="8255"/>
            <wp:wrapNone/>
            <wp:docPr id="321" name="Immagin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0"/>
                    <pic:cNvPicPr>
                      <a:picLocks noChangeAspect="1" noChangeArrowheads="1"/>
                    </pic:cNvPicPr>
                  </pic:nvPicPr>
                  <pic:blipFill>
                    <a:blip r:embed="rId30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74192AF"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LITUANIA </w:t>
      </w:r>
    </w:p>
    <w:p w14:paraId="79A4F04E"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7A3CB0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1B0E4EB" w14:textId="77777777" w:rsidR="004944D8" w:rsidRDefault="003D685C" w:rsidP="003D685C">
      <w:pPr>
        <w:widowControl w:val="0"/>
        <w:tabs>
          <w:tab w:val="left" w:pos="-142"/>
        </w:tabs>
        <w:ind w:right="-425"/>
        <w:jc w:val="center"/>
        <w:rPr>
          <w:i/>
          <w:snapToGrid w:val="0"/>
          <w:color w:val="000000"/>
        </w:rPr>
      </w:pP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sidR="004944D8">
        <w:rPr>
          <w:i/>
          <w:snapToGrid w:val="0"/>
          <w:color w:val="000000"/>
        </w:rPr>
        <w:t>Festa nazionale 16 febbraio</w:t>
      </w:r>
    </w:p>
    <w:p w14:paraId="2A4B049B" w14:textId="77777777" w:rsidR="004944D8" w:rsidRDefault="004944D8">
      <w:pPr>
        <w:widowControl w:val="0"/>
        <w:tabs>
          <w:tab w:val="left" w:pos="-142"/>
        </w:tabs>
        <w:ind w:right="-425"/>
        <w:rPr>
          <w:b/>
          <w:snapToGrid w:val="0"/>
          <w:color w:val="000080"/>
          <w:sz w:val="26"/>
          <w:u w:val="single"/>
        </w:rPr>
      </w:pPr>
      <w:bookmarkStart w:id="53" w:name="_Hlk198881713"/>
      <w:r>
        <w:rPr>
          <w:b/>
          <w:snapToGrid w:val="0"/>
          <w:color w:val="000080"/>
          <w:u w:val="single"/>
        </w:rPr>
        <w:t>ROMA - SEZIONE CONSOLARE DELL'AMBASCIATA</w:t>
      </w:r>
    </w:p>
    <w:p w14:paraId="1AFC8441" w14:textId="77777777" w:rsidR="002F6416" w:rsidRDefault="002F6416" w:rsidP="002F6416">
      <w:pPr>
        <w:widowControl w:val="0"/>
        <w:tabs>
          <w:tab w:val="left" w:pos="90"/>
          <w:tab w:val="left" w:pos="2321"/>
        </w:tabs>
        <w:rPr>
          <w:b/>
          <w:snapToGrid w:val="0"/>
          <w:color w:val="000000"/>
        </w:rPr>
      </w:pPr>
    </w:p>
    <w:p w14:paraId="646A7233" w14:textId="77777777" w:rsidR="001F0386" w:rsidRPr="002F6416" w:rsidRDefault="004944D8" w:rsidP="002F6416">
      <w:pPr>
        <w:widowControl w:val="0"/>
        <w:tabs>
          <w:tab w:val="left" w:pos="90"/>
          <w:tab w:val="left" w:pos="2321"/>
        </w:tabs>
      </w:pPr>
      <w:r>
        <w:rPr>
          <w:b/>
          <w:snapToGrid w:val="0"/>
          <w:color w:val="000000"/>
        </w:rPr>
        <w:t>Indirizzo</w:t>
      </w:r>
      <w:r>
        <w:rPr>
          <w:rFonts w:ascii="MS Sans Serif" w:hAnsi="MS Sans Serif"/>
          <w:snapToGrid w:val="0"/>
          <w:sz w:val="24"/>
        </w:rPr>
        <w:tab/>
      </w:r>
      <w:r w:rsidR="002F6416" w:rsidRPr="002F6416">
        <w:t xml:space="preserve">Palazzo </w:t>
      </w:r>
      <w:proofErr w:type="spellStart"/>
      <w:r w:rsidR="002F6416" w:rsidRPr="002F6416">
        <w:t>Blumensthil</w:t>
      </w:r>
      <w:proofErr w:type="spellEnd"/>
      <w:r w:rsidR="002F6416" w:rsidRPr="002F6416">
        <w:t xml:space="preserve"> - Via Vittoria Colonna, 1 - 00193 Roma</w:t>
      </w:r>
    </w:p>
    <w:p w14:paraId="62ABFE65" w14:textId="77777777" w:rsidR="002F6416" w:rsidRPr="002F6416" w:rsidRDefault="002F6416" w:rsidP="002F6416">
      <w:pPr>
        <w:widowControl w:val="0"/>
        <w:tabs>
          <w:tab w:val="left" w:pos="90"/>
          <w:tab w:val="left" w:pos="2321"/>
        </w:tabs>
        <w:rPr>
          <w:snapToGrid w:val="0"/>
          <w:color w:val="000000"/>
        </w:rPr>
      </w:pPr>
      <w:r w:rsidRPr="002F6416">
        <w:tab/>
      </w:r>
      <w:r w:rsidRPr="002F6416">
        <w:tab/>
        <w:t>Tel. 0687757819</w:t>
      </w:r>
    </w:p>
    <w:p w14:paraId="7B4B49CC" w14:textId="3CF2D2EE" w:rsidR="004944D8" w:rsidRDefault="001F0386">
      <w:pPr>
        <w:widowControl w:val="0"/>
        <w:tabs>
          <w:tab w:val="left" w:pos="2321"/>
        </w:tabs>
        <w:rPr>
          <w:snapToGrid w:val="0"/>
          <w:color w:val="000000"/>
          <w:sz w:val="23"/>
        </w:rPr>
      </w:pPr>
      <w:r>
        <w:rPr>
          <w:snapToGrid w:val="0"/>
          <w:color w:val="000000"/>
        </w:rPr>
        <w:tab/>
        <w:t>E-mail</w:t>
      </w:r>
      <w:r w:rsidR="00500D43">
        <w:rPr>
          <w:snapToGrid w:val="0"/>
          <w:color w:val="000000"/>
        </w:rPr>
        <w:t xml:space="preserve">  </w:t>
      </w:r>
      <w:r>
        <w:rPr>
          <w:snapToGrid w:val="0"/>
          <w:color w:val="000000"/>
        </w:rPr>
        <w:t xml:space="preserve"> </w:t>
      </w:r>
      <w:hyperlink r:id="rId308" w:history="1">
        <w:r w:rsidR="00C61BEB" w:rsidRPr="00323A7A">
          <w:rPr>
            <w:rStyle w:val="Collegamentoipertestuale"/>
            <w:snapToGrid w:val="0"/>
          </w:rPr>
          <w:t>kons.it@urm.lt</w:t>
        </w:r>
      </w:hyperlink>
      <w:r w:rsidR="00C61BEB">
        <w:rPr>
          <w:snapToGrid w:val="0"/>
          <w:color w:val="000000"/>
        </w:rPr>
        <w:t xml:space="preserve"> </w:t>
      </w:r>
    </w:p>
    <w:p w14:paraId="125B0089" w14:textId="77777777" w:rsidR="004944D8"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bookmarkEnd w:id="53"/>
    <w:p w14:paraId="48305120" w14:textId="77777777" w:rsidR="00DA437B" w:rsidRDefault="00DA437B" w:rsidP="00DA437B">
      <w:pPr>
        <w:widowControl w:val="0"/>
        <w:tabs>
          <w:tab w:val="left" w:pos="90"/>
        </w:tabs>
        <w:rPr>
          <w:b/>
          <w:snapToGrid w:val="0"/>
          <w:color w:val="000080"/>
          <w:u w:val="single"/>
        </w:rPr>
      </w:pPr>
    </w:p>
    <w:p w14:paraId="00A50BCD" w14:textId="77777777" w:rsidR="00CC4F98" w:rsidRDefault="00CC4F98" w:rsidP="00CC4F98">
      <w:pPr>
        <w:widowControl w:val="0"/>
        <w:tabs>
          <w:tab w:val="left" w:pos="90"/>
        </w:tabs>
        <w:rPr>
          <w:b/>
          <w:snapToGrid w:val="0"/>
          <w:color w:val="000080"/>
          <w:u w:val="single"/>
        </w:rPr>
      </w:pPr>
    </w:p>
    <w:p w14:paraId="56C25C69" w14:textId="77777777" w:rsidR="002C4BB4" w:rsidRDefault="002C4BB4" w:rsidP="002C4BB4">
      <w:pPr>
        <w:widowControl w:val="0"/>
        <w:tabs>
          <w:tab w:val="left" w:pos="90"/>
        </w:tabs>
        <w:rPr>
          <w:b/>
          <w:snapToGrid w:val="0"/>
          <w:color w:val="000080"/>
          <w:sz w:val="16"/>
          <w:u w:val="single"/>
        </w:rPr>
      </w:pPr>
      <w:r>
        <w:rPr>
          <w:b/>
          <w:snapToGrid w:val="0"/>
          <w:color w:val="000080"/>
          <w:u w:val="single"/>
        </w:rPr>
        <w:t>BOLOGNA – CONSOLATO ONORARIO</w:t>
      </w:r>
    </w:p>
    <w:p w14:paraId="79601709" w14:textId="77777777" w:rsidR="002C4BB4" w:rsidRDefault="002C4BB4" w:rsidP="002C4BB4">
      <w:pPr>
        <w:spacing w:line="300" w:lineRule="exact"/>
        <w:jc w:val="both"/>
        <w:rPr>
          <w:b/>
          <w:snapToGrid w:val="0"/>
          <w:color w:val="000000"/>
        </w:rPr>
      </w:pPr>
    </w:p>
    <w:p w14:paraId="7660B957" w14:textId="77777777" w:rsidR="002C4BB4" w:rsidRPr="002C4BB4" w:rsidRDefault="002C4BB4" w:rsidP="002C4BB4">
      <w:pPr>
        <w:spacing w:line="300" w:lineRule="exact"/>
        <w:jc w:val="both"/>
        <w:rPr>
          <w:snapToGrid w:val="0"/>
          <w:color w:val="000000"/>
        </w:rPr>
      </w:pPr>
      <w:r>
        <w:rPr>
          <w:b/>
          <w:snapToGrid w:val="0"/>
          <w:color w:val="000000"/>
        </w:rPr>
        <w:t>Indirizzo</w:t>
      </w:r>
      <w:r>
        <w:rPr>
          <w:rFonts w:ascii="MS Sans Serif" w:hAnsi="MS Sans Serif"/>
          <w:snapToGrid w:val="0"/>
          <w:sz w:val="24"/>
        </w:rPr>
        <w:tab/>
      </w:r>
      <w:r>
        <w:rPr>
          <w:rFonts w:ascii="MS Sans Serif" w:hAnsi="MS Sans Serif"/>
          <w:snapToGrid w:val="0"/>
          <w:sz w:val="24"/>
        </w:rPr>
        <w:tab/>
        <w:t xml:space="preserve">  </w:t>
      </w:r>
      <w:r w:rsidRPr="002C4BB4">
        <w:rPr>
          <w:snapToGrid w:val="0"/>
          <w:color w:val="000000"/>
        </w:rPr>
        <w:t>Via A. Testoni n. 5 – 40123 Bologna (BO)</w:t>
      </w:r>
    </w:p>
    <w:p w14:paraId="77B32F38" w14:textId="77777777" w:rsidR="002C4BB4" w:rsidRPr="002C4BB4" w:rsidRDefault="002C4BB4" w:rsidP="002C4BB4">
      <w:pPr>
        <w:widowControl w:val="0"/>
        <w:tabs>
          <w:tab w:val="left" w:pos="2321"/>
        </w:tabs>
        <w:rPr>
          <w:snapToGrid w:val="0"/>
          <w:color w:val="000000"/>
        </w:rPr>
      </w:pPr>
      <w:r>
        <w:rPr>
          <w:snapToGrid w:val="0"/>
          <w:color w:val="000000"/>
        </w:rPr>
        <w:tab/>
      </w:r>
      <w:r w:rsidRPr="002C4BB4">
        <w:rPr>
          <w:snapToGrid w:val="0"/>
          <w:color w:val="000000"/>
        </w:rPr>
        <w:t>Tel.: 051 5061166 – Fax: 051 225673</w:t>
      </w:r>
    </w:p>
    <w:p w14:paraId="302777D9" w14:textId="77777777" w:rsidR="002C4BB4" w:rsidRPr="002C4BB4" w:rsidRDefault="002C4BB4" w:rsidP="002C4BB4">
      <w:pPr>
        <w:widowControl w:val="0"/>
        <w:tabs>
          <w:tab w:val="left" w:pos="2321"/>
        </w:tabs>
        <w:rPr>
          <w:rFonts w:ascii="MS Sans Serif" w:hAnsi="MS Sans Serif"/>
          <w:snapToGrid w:val="0"/>
          <w:sz w:val="24"/>
        </w:rPr>
      </w:pPr>
      <w:r>
        <w:rPr>
          <w:snapToGrid w:val="0"/>
        </w:rPr>
        <w:tab/>
      </w:r>
      <w:r w:rsidRPr="002C4BB4">
        <w:rPr>
          <w:snapToGrid w:val="0"/>
        </w:rPr>
        <w:t xml:space="preserve">E-mail: </w:t>
      </w:r>
      <w:hyperlink r:id="rId309" w:history="1">
        <w:r w:rsidRPr="002C4BB4">
          <w:rPr>
            <w:snapToGrid w:val="0"/>
          </w:rPr>
          <w:t>consolatolituania.bologna@gmail.com</w:t>
        </w:r>
      </w:hyperlink>
      <w:r>
        <w:rPr>
          <w:snapToGrid w:val="0"/>
        </w:rPr>
        <w:t xml:space="preserve"> </w:t>
      </w:r>
      <w:r w:rsidRPr="002C4BB4">
        <w:rPr>
          <w:rFonts w:ascii="MS Sans Serif" w:hAnsi="MS Sans Serif"/>
          <w:snapToGrid w:val="0"/>
          <w:sz w:val="24"/>
        </w:rPr>
        <w:t xml:space="preserve"> </w:t>
      </w:r>
    </w:p>
    <w:p w14:paraId="752D8716" w14:textId="77777777" w:rsidR="002C4BB4" w:rsidRDefault="002C4BB4" w:rsidP="002C4BB4">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6EA44D3A" w14:textId="77777777" w:rsidR="002C4BB4" w:rsidRDefault="002C4BB4" w:rsidP="002C4BB4">
      <w:pPr>
        <w:widowControl w:val="0"/>
        <w:tabs>
          <w:tab w:val="left" w:pos="90"/>
        </w:tabs>
        <w:spacing w:before="277"/>
        <w:rPr>
          <w:snapToGrid w:val="0"/>
          <w:color w:val="000000"/>
        </w:rPr>
      </w:pPr>
      <w:r>
        <w:rPr>
          <w:snapToGrid w:val="0"/>
          <w:color w:val="000000"/>
        </w:rPr>
        <w:t>Signor UGO ANTONIO GIACINTO RUFFOLO, Console Onorario (Exequatur 23 marzo 2022)</w:t>
      </w:r>
    </w:p>
    <w:p w14:paraId="30339C30" w14:textId="77777777" w:rsidR="002C4BB4" w:rsidRDefault="002C4BB4" w:rsidP="002C4BB4">
      <w:pPr>
        <w:widowControl w:val="0"/>
        <w:tabs>
          <w:tab w:val="left" w:pos="90"/>
        </w:tabs>
        <w:rPr>
          <w:snapToGrid w:val="0"/>
          <w:color w:val="000000"/>
        </w:rPr>
      </w:pPr>
    </w:p>
    <w:p w14:paraId="46FBA97D" w14:textId="77777777" w:rsidR="002C4BB4" w:rsidRDefault="002C4BB4" w:rsidP="002C4BB4">
      <w:pPr>
        <w:widowControl w:val="0"/>
        <w:tabs>
          <w:tab w:val="left" w:pos="90"/>
        </w:tabs>
        <w:rPr>
          <w:snapToGrid w:val="0"/>
          <w:color w:val="000000"/>
        </w:rPr>
      </w:pPr>
    </w:p>
    <w:p w14:paraId="3FA20843" w14:textId="77777777" w:rsidR="000F0B0A" w:rsidRDefault="000F0B0A" w:rsidP="00CC4F98">
      <w:pPr>
        <w:widowControl w:val="0"/>
        <w:tabs>
          <w:tab w:val="left" w:pos="90"/>
        </w:tabs>
        <w:rPr>
          <w:b/>
          <w:snapToGrid w:val="0"/>
          <w:color w:val="000080"/>
          <w:sz w:val="16"/>
          <w:u w:val="single"/>
        </w:rPr>
      </w:pPr>
      <w:r>
        <w:rPr>
          <w:b/>
          <w:snapToGrid w:val="0"/>
          <w:color w:val="000080"/>
          <w:u w:val="single"/>
        </w:rPr>
        <w:t>FIRENZE – CONSOLATO ONORARIO</w:t>
      </w:r>
    </w:p>
    <w:p w14:paraId="4623C2BD" w14:textId="77777777" w:rsidR="000F0B0A" w:rsidRDefault="000F0B0A" w:rsidP="000F0B0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Viale Belfiore, 33 – 50144 Firenze</w:t>
      </w:r>
    </w:p>
    <w:p w14:paraId="64F2A2AD" w14:textId="77777777" w:rsidR="000F0B0A" w:rsidRDefault="000F0B0A" w:rsidP="000F0B0A">
      <w:pPr>
        <w:widowControl w:val="0"/>
        <w:tabs>
          <w:tab w:val="left" w:pos="2321"/>
        </w:tabs>
        <w:rPr>
          <w:snapToGrid w:val="0"/>
          <w:color w:val="000000"/>
          <w:sz w:val="23"/>
        </w:rPr>
      </w:pPr>
      <w:r>
        <w:rPr>
          <w:rFonts w:ascii="MS Sans Serif" w:hAnsi="MS Sans Serif"/>
          <w:snapToGrid w:val="0"/>
          <w:sz w:val="24"/>
        </w:rPr>
        <w:tab/>
      </w:r>
      <w:r>
        <w:rPr>
          <w:snapToGrid w:val="0"/>
          <w:color w:val="000000"/>
        </w:rPr>
        <w:t>Tel. 055363045 - fax 0557096260</w:t>
      </w:r>
    </w:p>
    <w:p w14:paraId="4B57B4C4" w14:textId="77777777" w:rsidR="000F0B0A" w:rsidRDefault="000F0B0A" w:rsidP="000F0B0A">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7EBEAEF2" w14:textId="26637021" w:rsidR="00DA437B" w:rsidRDefault="000F0B0A" w:rsidP="000F0B0A">
      <w:pPr>
        <w:widowControl w:val="0"/>
        <w:tabs>
          <w:tab w:val="left" w:pos="90"/>
        </w:tabs>
        <w:spacing w:before="277"/>
        <w:rPr>
          <w:snapToGrid w:val="0"/>
          <w:color w:val="000000"/>
        </w:rPr>
      </w:pPr>
      <w:r>
        <w:rPr>
          <w:snapToGrid w:val="0"/>
          <w:color w:val="000000"/>
        </w:rPr>
        <w:t>Signor ENRICO PALASCIANO, Console Onorario (</w:t>
      </w:r>
      <w:r w:rsidR="00234CC9">
        <w:rPr>
          <w:snapToGrid w:val="0"/>
          <w:color w:val="000000"/>
        </w:rPr>
        <w:t>Rinnovo e</w:t>
      </w:r>
      <w:r>
        <w:rPr>
          <w:snapToGrid w:val="0"/>
          <w:color w:val="000000"/>
        </w:rPr>
        <w:t xml:space="preserve">xequatur </w:t>
      </w:r>
      <w:r w:rsidR="003749A0">
        <w:rPr>
          <w:snapToGrid w:val="0"/>
          <w:color w:val="000000"/>
        </w:rPr>
        <w:t>1</w:t>
      </w:r>
      <w:r w:rsidR="00C315FB">
        <w:rPr>
          <w:snapToGrid w:val="0"/>
          <w:color w:val="000000"/>
        </w:rPr>
        <w:t>4</w:t>
      </w:r>
      <w:r>
        <w:rPr>
          <w:snapToGrid w:val="0"/>
          <w:color w:val="000000"/>
        </w:rPr>
        <w:t xml:space="preserve"> </w:t>
      </w:r>
      <w:r w:rsidR="00C315FB">
        <w:rPr>
          <w:snapToGrid w:val="0"/>
          <w:color w:val="000000"/>
        </w:rPr>
        <w:t>nov</w:t>
      </w:r>
      <w:r w:rsidR="00234CC9">
        <w:rPr>
          <w:snapToGrid w:val="0"/>
          <w:color w:val="000000"/>
        </w:rPr>
        <w:t>embre</w:t>
      </w:r>
      <w:r>
        <w:rPr>
          <w:snapToGrid w:val="0"/>
          <w:color w:val="000000"/>
        </w:rPr>
        <w:t xml:space="preserve"> </w:t>
      </w:r>
      <w:r w:rsidR="003749A0">
        <w:rPr>
          <w:snapToGrid w:val="0"/>
          <w:color w:val="000000"/>
        </w:rPr>
        <w:t>2024</w:t>
      </w:r>
      <w:r>
        <w:rPr>
          <w:snapToGrid w:val="0"/>
          <w:color w:val="000000"/>
        </w:rPr>
        <w:t>)</w:t>
      </w:r>
    </w:p>
    <w:p w14:paraId="744A81C2" w14:textId="77777777" w:rsidR="004D4EFA" w:rsidRDefault="004D4EFA" w:rsidP="000706FF">
      <w:pPr>
        <w:widowControl w:val="0"/>
        <w:tabs>
          <w:tab w:val="left" w:pos="90"/>
        </w:tabs>
        <w:rPr>
          <w:snapToGrid w:val="0"/>
          <w:color w:val="000000"/>
        </w:rPr>
      </w:pPr>
    </w:p>
    <w:p w14:paraId="6960D574" w14:textId="77777777" w:rsidR="004D4EFA" w:rsidRDefault="004D4EFA" w:rsidP="000706FF">
      <w:pPr>
        <w:widowControl w:val="0"/>
        <w:tabs>
          <w:tab w:val="left" w:pos="90"/>
        </w:tabs>
        <w:rPr>
          <w:snapToGrid w:val="0"/>
          <w:color w:val="000000"/>
        </w:rPr>
      </w:pPr>
    </w:p>
    <w:p w14:paraId="42E9A539" w14:textId="77777777" w:rsidR="004D4EFA" w:rsidRPr="00ED6203" w:rsidRDefault="004D4EFA" w:rsidP="004D4EFA">
      <w:pPr>
        <w:widowControl w:val="0"/>
        <w:tabs>
          <w:tab w:val="left" w:pos="90"/>
        </w:tabs>
        <w:rPr>
          <w:b/>
          <w:snapToGrid w:val="0"/>
          <w:color w:val="000080"/>
          <w:sz w:val="16"/>
          <w:u w:val="single"/>
        </w:rPr>
      </w:pPr>
      <w:r w:rsidRPr="00ED6203">
        <w:rPr>
          <w:b/>
          <w:snapToGrid w:val="0"/>
          <w:color w:val="000080"/>
          <w:u w:val="single"/>
        </w:rPr>
        <w:t>GENOVA – CONSOLATO ONORARIO</w:t>
      </w:r>
    </w:p>
    <w:p w14:paraId="18744CA2" w14:textId="77777777" w:rsidR="004D4EFA" w:rsidRDefault="004D4EFA" w:rsidP="004D4EF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Borgo Pila, 40 – 16129 Genova</w:t>
      </w:r>
    </w:p>
    <w:p w14:paraId="40AC9CEC" w14:textId="77777777" w:rsidR="004D4EFA" w:rsidRDefault="004D4EFA" w:rsidP="004D4EFA">
      <w:pPr>
        <w:widowControl w:val="0"/>
        <w:tabs>
          <w:tab w:val="left" w:pos="2321"/>
        </w:tabs>
        <w:rPr>
          <w:snapToGrid w:val="0"/>
          <w:color w:val="000000"/>
          <w:sz w:val="23"/>
        </w:rPr>
      </w:pPr>
      <w:r>
        <w:rPr>
          <w:rFonts w:ascii="MS Sans Serif" w:hAnsi="MS Sans Serif"/>
          <w:snapToGrid w:val="0"/>
          <w:sz w:val="24"/>
        </w:rPr>
        <w:tab/>
      </w:r>
      <w:r>
        <w:rPr>
          <w:snapToGrid w:val="0"/>
          <w:color w:val="000000"/>
        </w:rPr>
        <w:t>Tel. 010 8937489 – Fax. 010 8932868</w:t>
      </w:r>
    </w:p>
    <w:p w14:paraId="390CDACF" w14:textId="77777777" w:rsidR="004D4EFA" w:rsidRPr="002F5845" w:rsidRDefault="004D4EFA" w:rsidP="004D4EFA">
      <w:pPr>
        <w:widowControl w:val="0"/>
        <w:tabs>
          <w:tab w:val="left" w:pos="2321"/>
        </w:tabs>
        <w:rPr>
          <w:snapToGrid w:val="0"/>
          <w:color w:val="000000"/>
        </w:rPr>
      </w:pPr>
      <w:r>
        <w:rPr>
          <w:rFonts w:ascii="MS Sans Serif" w:hAnsi="MS Sans Serif"/>
          <w:snapToGrid w:val="0"/>
          <w:sz w:val="24"/>
        </w:rPr>
        <w:tab/>
      </w:r>
      <w:r w:rsidRPr="002F5845">
        <w:rPr>
          <w:snapToGrid w:val="0"/>
        </w:rPr>
        <w:t xml:space="preserve">E-mail </w:t>
      </w:r>
      <w:r>
        <w:rPr>
          <w:snapToGrid w:val="0"/>
        </w:rPr>
        <w:t>genova@consolatolituania.it</w:t>
      </w:r>
    </w:p>
    <w:p w14:paraId="3D32FF35" w14:textId="77777777" w:rsidR="004D4EFA" w:rsidRDefault="004D4EFA" w:rsidP="004D4EF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68755D15" w14:textId="77777777" w:rsidR="004D4EFA" w:rsidRDefault="004D4EFA" w:rsidP="004D4EFA">
      <w:pPr>
        <w:widowControl w:val="0"/>
        <w:tabs>
          <w:tab w:val="left" w:pos="90"/>
        </w:tabs>
        <w:spacing w:before="277"/>
        <w:rPr>
          <w:snapToGrid w:val="0"/>
          <w:color w:val="000000"/>
          <w:sz w:val="26"/>
        </w:rPr>
      </w:pPr>
      <w:r>
        <w:rPr>
          <w:snapToGrid w:val="0"/>
          <w:color w:val="000000"/>
        </w:rPr>
        <w:t xml:space="preserve">Signor MASSIMO MANUELLI, Console Onorario (Rinnovo exequatur </w:t>
      </w:r>
      <w:r w:rsidR="00173182">
        <w:rPr>
          <w:snapToGrid w:val="0"/>
          <w:color w:val="000000"/>
        </w:rPr>
        <w:t>17</w:t>
      </w:r>
      <w:r>
        <w:rPr>
          <w:snapToGrid w:val="0"/>
          <w:color w:val="000000"/>
        </w:rPr>
        <w:t xml:space="preserve"> </w:t>
      </w:r>
      <w:r w:rsidR="0026477D">
        <w:rPr>
          <w:snapToGrid w:val="0"/>
          <w:color w:val="000000"/>
        </w:rPr>
        <w:t>magg</w:t>
      </w:r>
      <w:r w:rsidR="00173182">
        <w:rPr>
          <w:snapToGrid w:val="0"/>
          <w:color w:val="000000"/>
        </w:rPr>
        <w:t>io 2023</w:t>
      </w:r>
      <w:r>
        <w:rPr>
          <w:snapToGrid w:val="0"/>
          <w:color w:val="000000"/>
        </w:rPr>
        <w:t>)</w:t>
      </w:r>
    </w:p>
    <w:p w14:paraId="7980DDBF" w14:textId="0546D389" w:rsidR="004D4EFA" w:rsidRDefault="004D4EFA" w:rsidP="004D4EFA">
      <w:pPr>
        <w:widowControl w:val="0"/>
        <w:tabs>
          <w:tab w:val="left" w:pos="2321"/>
        </w:tabs>
        <w:rPr>
          <w:snapToGrid w:val="0"/>
          <w:color w:val="000000"/>
        </w:rPr>
      </w:pPr>
    </w:p>
    <w:p w14:paraId="092DD1FD" w14:textId="77777777" w:rsidR="00FE3B41" w:rsidRDefault="00FE3B41" w:rsidP="004D4EFA">
      <w:pPr>
        <w:widowControl w:val="0"/>
        <w:tabs>
          <w:tab w:val="left" w:pos="2321"/>
        </w:tabs>
        <w:rPr>
          <w:snapToGrid w:val="0"/>
          <w:color w:val="000000"/>
        </w:rPr>
      </w:pPr>
    </w:p>
    <w:p w14:paraId="51B25B85" w14:textId="3F6A2802" w:rsidR="00FE3B41" w:rsidRDefault="00FE3B41" w:rsidP="00FE3B41">
      <w:pPr>
        <w:widowControl w:val="0"/>
        <w:tabs>
          <w:tab w:val="left" w:pos="90"/>
        </w:tabs>
        <w:rPr>
          <w:b/>
          <w:snapToGrid w:val="0"/>
          <w:color w:val="000080"/>
          <w:sz w:val="16"/>
          <w:u w:val="single"/>
        </w:rPr>
      </w:pPr>
      <w:r>
        <w:rPr>
          <w:b/>
          <w:snapToGrid w:val="0"/>
          <w:color w:val="000080"/>
          <w:u w:val="single"/>
        </w:rPr>
        <w:t>L’AQUILA – CONSOLATO ONORARIO</w:t>
      </w:r>
    </w:p>
    <w:p w14:paraId="426DCF10" w14:textId="38ACA669" w:rsidR="00FE3B41" w:rsidRDefault="00FE3B41" w:rsidP="00FE3B4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841DB">
        <w:rPr>
          <w:snapToGrid w:val="0"/>
          <w:color w:val="000000"/>
        </w:rPr>
        <w:t>XX Settembre</w:t>
      </w:r>
      <w:r>
        <w:rPr>
          <w:snapToGrid w:val="0"/>
          <w:color w:val="000000"/>
        </w:rPr>
        <w:t xml:space="preserve">, </w:t>
      </w:r>
      <w:r w:rsidR="009841DB">
        <w:rPr>
          <w:snapToGrid w:val="0"/>
          <w:color w:val="000000"/>
        </w:rPr>
        <w:t>29</w:t>
      </w:r>
      <w:r>
        <w:rPr>
          <w:snapToGrid w:val="0"/>
          <w:color w:val="000000"/>
        </w:rPr>
        <w:t xml:space="preserve"> – </w:t>
      </w:r>
      <w:r w:rsidR="009841DB">
        <w:rPr>
          <w:snapToGrid w:val="0"/>
          <w:color w:val="000000"/>
        </w:rPr>
        <w:t>67100</w:t>
      </w:r>
      <w:r>
        <w:rPr>
          <w:snapToGrid w:val="0"/>
          <w:color w:val="000000"/>
        </w:rPr>
        <w:t xml:space="preserve"> </w:t>
      </w:r>
      <w:r w:rsidR="009841DB">
        <w:rPr>
          <w:snapToGrid w:val="0"/>
          <w:color w:val="000000"/>
        </w:rPr>
        <w:t>L’Aquila</w:t>
      </w:r>
      <w:r>
        <w:rPr>
          <w:snapToGrid w:val="0"/>
          <w:color w:val="000000"/>
        </w:rPr>
        <w:t xml:space="preserve"> (</w:t>
      </w:r>
      <w:r w:rsidR="009841DB">
        <w:rPr>
          <w:snapToGrid w:val="0"/>
          <w:color w:val="000000"/>
        </w:rPr>
        <w:t>AQ</w:t>
      </w:r>
      <w:r>
        <w:rPr>
          <w:snapToGrid w:val="0"/>
          <w:color w:val="000000"/>
        </w:rPr>
        <w:t>)</w:t>
      </w:r>
    </w:p>
    <w:p w14:paraId="09AD792D" w14:textId="2E3BE292" w:rsidR="00FE3B41" w:rsidRDefault="00FE3B41" w:rsidP="00FE3B4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841DB">
        <w:rPr>
          <w:snapToGrid w:val="0"/>
          <w:color w:val="000000"/>
        </w:rPr>
        <w:t xml:space="preserve">0862 420369 - </w:t>
      </w:r>
      <w:r w:rsidRPr="00663945">
        <w:rPr>
          <w:snapToGrid w:val="0"/>
          <w:color w:val="000000"/>
        </w:rPr>
        <w:t>3518385435</w:t>
      </w:r>
    </w:p>
    <w:p w14:paraId="5F0E5716" w14:textId="6AC3C20C" w:rsidR="00FE3B41" w:rsidRDefault="00FE3B41" w:rsidP="00FE3B41">
      <w:pPr>
        <w:widowControl w:val="0"/>
        <w:tabs>
          <w:tab w:val="left" w:pos="2321"/>
        </w:tabs>
        <w:rPr>
          <w:snapToGrid w:val="0"/>
          <w:color w:val="000000"/>
          <w:sz w:val="23"/>
        </w:rPr>
      </w:pPr>
      <w:r>
        <w:rPr>
          <w:snapToGrid w:val="0"/>
          <w:color w:val="000000"/>
        </w:rPr>
        <w:tab/>
        <w:t xml:space="preserve">E-mail </w:t>
      </w:r>
      <w:hyperlink r:id="rId310" w:history="1">
        <w:r w:rsidR="009841DB" w:rsidRPr="006B536A">
          <w:rPr>
            <w:rStyle w:val="Collegamentoipertestuale"/>
            <w:snapToGrid w:val="0"/>
          </w:rPr>
          <w:t>ilconsole.lituania.laquila@gmail.com</w:t>
        </w:r>
      </w:hyperlink>
      <w:r w:rsidR="009841DB">
        <w:rPr>
          <w:snapToGrid w:val="0"/>
          <w:color w:val="000000"/>
        </w:rPr>
        <w:t xml:space="preserve"> </w:t>
      </w:r>
    </w:p>
    <w:p w14:paraId="442FD97C" w14:textId="77777777" w:rsidR="00FE3B41" w:rsidRPr="00081D71" w:rsidRDefault="00FE3B41" w:rsidP="00FE3B41">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Abruzzo</w:t>
      </w:r>
    </w:p>
    <w:p w14:paraId="7AB73280" w14:textId="5DED1C2F" w:rsidR="00FE3B41" w:rsidRDefault="00FE3B41" w:rsidP="00FE3B41">
      <w:pPr>
        <w:widowControl w:val="0"/>
        <w:tabs>
          <w:tab w:val="left" w:pos="90"/>
        </w:tabs>
        <w:spacing w:before="277"/>
        <w:rPr>
          <w:snapToGrid w:val="0"/>
          <w:color w:val="000000"/>
          <w:sz w:val="26"/>
        </w:rPr>
      </w:pPr>
      <w:r>
        <w:rPr>
          <w:snapToGrid w:val="0"/>
          <w:color w:val="000000"/>
        </w:rPr>
        <w:t xml:space="preserve">Signor MAURIZIO COCCIOLITO, Console Onorario (Exequatur </w:t>
      </w:r>
      <w:r w:rsidR="008331E6">
        <w:rPr>
          <w:snapToGrid w:val="0"/>
          <w:color w:val="000000"/>
        </w:rPr>
        <w:t>5 agosto 2025 - 14</w:t>
      </w:r>
      <w:r>
        <w:rPr>
          <w:snapToGrid w:val="0"/>
          <w:color w:val="000000"/>
        </w:rPr>
        <w:t xml:space="preserve"> gennaio 202</w:t>
      </w:r>
      <w:r w:rsidR="008331E6">
        <w:rPr>
          <w:snapToGrid w:val="0"/>
          <w:color w:val="000000"/>
        </w:rPr>
        <w:t>6</w:t>
      </w:r>
      <w:r>
        <w:rPr>
          <w:snapToGrid w:val="0"/>
          <w:color w:val="000000"/>
        </w:rPr>
        <w:t>)</w:t>
      </w:r>
    </w:p>
    <w:p w14:paraId="5FC7D089" w14:textId="70996026" w:rsidR="00ED6203" w:rsidRDefault="00ED6203" w:rsidP="004D4EFA">
      <w:pPr>
        <w:widowControl w:val="0"/>
        <w:tabs>
          <w:tab w:val="left" w:pos="2321"/>
        </w:tabs>
        <w:rPr>
          <w:snapToGrid w:val="0"/>
          <w:color w:val="000000"/>
        </w:rPr>
      </w:pPr>
    </w:p>
    <w:p w14:paraId="470A9681" w14:textId="77777777" w:rsidR="009841DB" w:rsidRDefault="009841DB" w:rsidP="004D4EFA">
      <w:pPr>
        <w:widowControl w:val="0"/>
        <w:tabs>
          <w:tab w:val="left" w:pos="2321"/>
        </w:tabs>
        <w:rPr>
          <w:snapToGrid w:val="0"/>
          <w:color w:val="000000"/>
        </w:rPr>
      </w:pPr>
    </w:p>
    <w:p w14:paraId="0F980432" w14:textId="77777777" w:rsidR="00ED6203" w:rsidRPr="00ED6203" w:rsidRDefault="00ED6203" w:rsidP="00ED6203">
      <w:pPr>
        <w:widowControl w:val="0"/>
        <w:tabs>
          <w:tab w:val="left" w:pos="90"/>
        </w:tabs>
        <w:rPr>
          <w:b/>
          <w:snapToGrid w:val="0"/>
          <w:color w:val="000080"/>
          <w:u w:val="single"/>
        </w:rPr>
      </w:pPr>
      <w:r>
        <w:rPr>
          <w:b/>
          <w:snapToGrid w:val="0"/>
          <w:color w:val="000080"/>
          <w:u w:val="single"/>
        </w:rPr>
        <w:t>MACERATA</w:t>
      </w:r>
      <w:r w:rsidRPr="00ED6203">
        <w:rPr>
          <w:b/>
          <w:snapToGrid w:val="0"/>
          <w:color w:val="000080"/>
          <w:u w:val="single"/>
        </w:rPr>
        <w:t xml:space="preserve"> – CONSOLATO ONORARIO</w:t>
      </w:r>
    </w:p>
    <w:p w14:paraId="55E59F45" w14:textId="77777777" w:rsidR="00ED6203" w:rsidRDefault="00ED6203" w:rsidP="00ED6203">
      <w:pPr>
        <w:widowControl w:val="0"/>
        <w:tabs>
          <w:tab w:val="left" w:pos="2321"/>
        </w:tabs>
        <w:rPr>
          <w:snapToGrid w:val="0"/>
          <w:color w:val="000000"/>
        </w:rPr>
      </w:pPr>
    </w:p>
    <w:p w14:paraId="651C013E" w14:textId="77777777" w:rsidR="00ED6203" w:rsidRPr="00ED6203" w:rsidRDefault="00ED6203" w:rsidP="00ED6203">
      <w:pPr>
        <w:widowControl w:val="0"/>
        <w:tabs>
          <w:tab w:val="left" w:pos="2321"/>
        </w:tabs>
        <w:rPr>
          <w:snapToGrid w:val="0"/>
          <w:color w:val="000000"/>
        </w:rPr>
      </w:pPr>
      <w:r w:rsidRPr="00ED6203">
        <w:rPr>
          <w:snapToGrid w:val="0"/>
          <w:color w:val="000000"/>
        </w:rPr>
        <w:t>Indirizzo</w:t>
      </w:r>
      <w:r w:rsidRPr="00ED6203">
        <w:rPr>
          <w:snapToGrid w:val="0"/>
          <w:color w:val="000000"/>
        </w:rPr>
        <w:tab/>
        <w:t xml:space="preserve">Piazza </w:t>
      </w:r>
      <w:r w:rsidR="009550A3">
        <w:rPr>
          <w:snapToGrid w:val="0"/>
          <w:color w:val="000000"/>
        </w:rPr>
        <w:t>Cesare Battisti</w:t>
      </w:r>
      <w:r w:rsidRPr="00ED6203">
        <w:rPr>
          <w:snapToGrid w:val="0"/>
          <w:color w:val="000000"/>
        </w:rPr>
        <w:t xml:space="preserve">, </w:t>
      </w:r>
      <w:r w:rsidR="009550A3">
        <w:rPr>
          <w:snapToGrid w:val="0"/>
          <w:color w:val="000000"/>
        </w:rPr>
        <w:t>1</w:t>
      </w:r>
      <w:r w:rsidRPr="00ED6203">
        <w:rPr>
          <w:snapToGrid w:val="0"/>
          <w:color w:val="000000"/>
        </w:rPr>
        <w:t xml:space="preserve"> – </w:t>
      </w:r>
      <w:r w:rsidR="009550A3">
        <w:rPr>
          <w:snapToGrid w:val="0"/>
          <w:color w:val="000000"/>
        </w:rPr>
        <w:t>62100</w:t>
      </w:r>
      <w:r w:rsidRPr="00ED6203">
        <w:rPr>
          <w:snapToGrid w:val="0"/>
          <w:color w:val="000000"/>
        </w:rPr>
        <w:t xml:space="preserve"> </w:t>
      </w:r>
      <w:r w:rsidR="009550A3">
        <w:rPr>
          <w:snapToGrid w:val="0"/>
          <w:color w:val="000000"/>
        </w:rPr>
        <w:t>Macerata</w:t>
      </w:r>
    </w:p>
    <w:p w14:paraId="7E6885EE" w14:textId="77777777" w:rsidR="00ED6203" w:rsidRPr="00ED6203" w:rsidRDefault="00ED6203" w:rsidP="00ED6203">
      <w:pPr>
        <w:widowControl w:val="0"/>
        <w:tabs>
          <w:tab w:val="left" w:pos="2321"/>
        </w:tabs>
        <w:rPr>
          <w:snapToGrid w:val="0"/>
          <w:color w:val="000000"/>
        </w:rPr>
      </w:pPr>
      <w:r w:rsidRPr="00ED6203">
        <w:rPr>
          <w:snapToGrid w:val="0"/>
          <w:color w:val="000000"/>
        </w:rPr>
        <w:tab/>
        <w:t>Tel</w:t>
      </w:r>
      <w:r w:rsidR="009550A3">
        <w:rPr>
          <w:snapToGrid w:val="0"/>
          <w:color w:val="000000"/>
        </w:rPr>
        <w:t>. 3337356488</w:t>
      </w:r>
    </w:p>
    <w:p w14:paraId="0AE6F692" w14:textId="77777777" w:rsidR="00ED6203" w:rsidRPr="00ED6203" w:rsidRDefault="00ED6203" w:rsidP="00ED6203">
      <w:pPr>
        <w:widowControl w:val="0"/>
        <w:tabs>
          <w:tab w:val="left" w:pos="2321"/>
        </w:tabs>
        <w:rPr>
          <w:snapToGrid w:val="0"/>
          <w:color w:val="000000"/>
        </w:rPr>
      </w:pPr>
      <w:r w:rsidRPr="00ED6203">
        <w:rPr>
          <w:snapToGrid w:val="0"/>
          <w:color w:val="000000"/>
        </w:rPr>
        <w:tab/>
        <w:t xml:space="preserve">E-mail </w:t>
      </w:r>
      <w:hyperlink r:id="rId311" w:history="1">
        <w:r w:rsidR="009550A3" w:rsidRPr="002B0B70">
          <w:rPr>
            <w:rStyle w:val="Collegamentoipertestuale"/>
            <w:snapToGrid w:val="0"/>
          </w:rPr>
          <w:t>consolatolituaniamarche@gmail.com</w:t>
        </w:r>
      </w:hyperlink>
      <w:r w:rsidR="009550A3">
        <w:rPr>
          <w:snapToGrid w:val="0"/>
          <w:color w:val="000000"/>
        </w:rPr>
        <w:t xml:space="preserve"> </w:t>
      </w:r>
    </w:p>
    <w:p w14:paraId="598E034C" w14:textId="77777777" w:rsidR="00ED6203" w:rsidRPr="00ED6203" w:rsidRDefault="00ED6203" w:rsidP="00ED6203">
      <w:pPr>
        <w:widowControl w:val="0"/>
        <w:tabs>
          <w:tab w:val="left" w:pos="2321"/>
        </w:tabs>
        <w:rPr>
          <w:snapToGrid w:val="0"/>
          <w:color w:val="000000"/>
        </w:rPr>
      </w:pPr>
      <w:r w:rsidRPr="009550A3">
        <w:rPr>
          <w:b/>
          <w:bCs/>
          <w:snapToGrid w:val="0"/>
          <w:color w:val="000000"/>
        </w:rPr>
        <w:t>Circoscrizione</w:t>
      </w:r>
      <w:r w:rsidRPr="00ED6203">
        <w:rPr>
          <w:snapToGrid w:val="0"/>
          <w:color w:val="000000"/>
        </w:rPr>
        <w:tab/>
      </w:r>
      <w:r>
        <w:rPr>
          <w:snapToGrid w:val="0"/>
          <w:color w:val="000000"/>
        </w:rPr>
        <w:t>Marche</w:t>
      </w:r>
      <w:r w:rsidRPr="00ED6203">
        <w:rPr>
          <w:snapToGrid w:val="0"/>
          <w:color w:val="000000"/>
        </w:rPr>
        <w:t xml:space="preserve">                            </w:t>
      </w:r>
    </w:p>
    <w:p w14:paraId="382166A8" w14:textId="77777777" w:rsidR="00ED6203" w:rsidRDefault="00ED6203" w:rsidP="00ED6203">
      <w:pPr>
        <w:widowControl w:val="0"/>
        <w:tabs>
          <w:tab w:val="left" w:pos="2321"/>
        </w:tabs>
        <w:rPr>
          <w:snapToGrid w:val="0"/>
          <w:color w:val="000000"/>
        </w:rPr>
      </w:pPr>
    </w:p>
    <w:p w14:paraId="746C1205" w14:textId="77777777" w:rsidR="005D4665" w:rsidRDefault="00ED6203" w:rsidP="00ED6203">
      <w:pPr>
        <w:widowControl w:val="0"/>
        <w:tabs>
          <w:tab w:val="left" w:pos="2321"/>
        </w:tabs>
        <w:rPr>
          <w:snapToGrid w:val="0"/>
          <w:color w:val="000000"/>
        </w:rPr>
      </w:pPr>
      <w:r w:rsidRPr="00ED6203">
        <w:rPr>
          <w:snapToGrid w:val="0"/>
          <w:color w:val="000000"/>
        </w:rPr>
        <w:t xml:space="preserve">Signor </w:t>
      </w:r>
      <w:r>
        <w:rPr>
          <w:snapToGrid w:val="0"/>
          <w:color w:val="000000"/>
        </w:rPr>
        <w:t>ANTONELLO DE LUCIA</w:t>
      </w:r>
      <w:r w:rsidRPr="00ED6203">
        <w:rPr>
          <w:snapToGrid w:val="0"/>
          <w:color w:val="000000"/>
        </w:rPr>
        <w:t>, Console Onorario (</w:t>
      </w:r>
      <w:r>
        <w:rPr>
          <w:snapToGrid w:val="0"/>
          <w:color w:val="000000"/>
        </w:rPr>
        <w:t>E</w:t>
      </w:r>
      <w:r w:rsidRPr="00ED6203">
        <w:rPr>
          <w:snapToGrid w:val="0"/>
          <w:color w:val="000000"/>
        </w:rPr>
        <w:t xml:space="preserve">xequatur </w:t>
      </w:r>
      <w:r>
        <w:rPr>
          <w:snapToGrid w:val="0"/>
          <w:color w:val="000000"/>
        </w:rPr>
        <w:t>2 gennaio 2023</w:t>
      </w:r>
      <w:r w:rsidRPr="00ED6203">
        <w:rPr>
          <w:snapToGrid w:val="0"/>
          <w:color w:val="000000"/>
        </w:rPr>
        <w:t>)</w:t>
      </w:r>
    </w:p>
    <w:p w14:paraId="70FC4598" w14:textId="7F05A876" w:rsidR="00ED6203" w:rsidRDefault="00ED6203" w:rsidP="00ED6203">
      <w:pPr>
        <w:widowControl w:val="0"/>
        <w:tabs>
          <w:tab w:val="left" w:pos="2321"/>
        </w:tabs>
        <w:rPr>
          <w:snapToGrid w:val="0"/>
          <w:color w:val="000000"/>
        </w:rPr>
      </w:pPr>
    </w:p>
    <w:p w14:paraId="171CB3A0" w14:textId="77777777" w:rsidR="009841DB" w:rsidRDefault="009841DB" w:rsidP="00ED6203">
      <w:pPr>
        <w:widowControl w:val="0"/>
        <w:tabs>
          <w:tab w:val="left" w:pos="2321"/>
        </w:tabs>
        <w:rPr>
          <w:snapToGrid w:val="0"/>
          <w:color w:val="000000"/>
        </w:rPr>
      </w:pPr>
    </w:p>
    <w:p w14:paraId="3A10FA6D" w14:textId="77777777" w:rsidR="002B011C" w:rsidRPr="009550A3" w:rsidRDefault="009550A3" w:rsidP="009550A3">
      <w:pPr>
        <w:widowControl w:val="0"/>
        <w:tabs>
          <w:tab w:val="left" w:pos="2321"/>
        </w:tabs>
        <w:jc w:val="right"/>
        <w:rPr>
          <w:b/>
          <w:bCs/>
          <w:snapToGrid w:val="0"/>
          <w:color w:val="000000"/>
          <w:sz w:val="16"/>
          <w:szCs w:val="16"/>
        </w:rPr>
      </w:pPr>
      <w:r w:rsidRPr="009550A3">
        <w:rPr>
          <w:b/>
          <w:bCs/>
          <w:snapToGrid w:val="0"/>
          <w:color w:val="000000"/>
          <w:sz w:val="16"/>
          <w:szCs w:val="16"/>
        </w:rPr>
        <w:t>LITUANIA</w:t>
      </w:r>
    </w:p>
    <w:p w14:paraId="7383B6AD" w14:textId="77777777" w:rsidR="009841DB" w:rsidRDefault="009841DB" w:rsidP="009841DB">
      <w:pPr>
        <w:widowControl w:val="0"/>
        <w:tabs>
          <w:tab w:val="left" w:pos="2321"/>
        </w:tabs>
        <w:rPr>
          <w:snapToGrid w:val="0"/>
          <w:color w:val="000000"/>
        </w:rPr>
      </w:pPr>
    </w:p>
    <w:p w14:paraId="1F0406DB" w14:textId="77777777" w:rsidR="009841DB" w:rsidRDefault="009841DB" w:rsidP="009841DB">
      <w:pPr>
        <w:widowControl w:val="0"/>
        <w:tabs>
          <w:tab w:val="left" w:pos="90"/>
        </w:tabs>
        <w:rPr>
          <w:b/>
          <w:snapToGrid w:val="0"/>
          <w:color w:val="000080"/>
          <w:sz w:val="16"/>
          <w:u w:val="single"/>
        </w:rPr>
      </w:pPr>
      <w:r>
        <w:rPr>
          <w:b/>
          <w:snapToGrid w:val="0"/>
          <w:color w:val="000080"/>
          <w:u w:val="single"/>
        </w:rPr>
        <w:t>MILANO – CONSOLATO ONORARIO</w:t>
      </w:r>
    </w:p>
    <w:p w14:paraId="7887CAB5" w14:textId="0D0E2047" w:rsidR="009841DB" w:rsidRPr="00FB7BEE" w:rsidRDefault="009841DB" w:rsidP="009841DB">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FB7BEE" w:rsidRPr="00FB7BEE">
        <w:rPr>
          <w:snapToGrid w:val="0"/>
          <w:color w:val="000000"/>
        </w:rPr>
        <w:t xml:space="preserve">via </w:t>
      </w:r>
      <w:r w:rsidR="00FB7BEE">
        <w:rPr>
          <w:snapToGrid w:val="0"/>
          <w:color w:val="000000"/>
        </w:rPr>
        <w:t>C</w:t>
      </w:r>
      <w:r w:rsidR="00FB7BEE" w:rsidRPr="00FB7BEE">
        <w:rPr>
          <w:snapToGrid w:val="0"/>
          <w:color w:val="000000"/>
        </w:rPr>
        <w:t>herubini, 3</w:t>
      </w:r>
      <w:r w:rsidR="00FB7BEE">
        <w:rPr>
          <w:snapToGrid w:val="0"/>
          <w:color w:val="000000"/>
        </w:rPr>
        <w:t xml:space="preserve"> – 20145 Milano</w:t>
      </w:r>
    </w:p>
    <w:p w14:paraId="0C788914" w14:textId="14D3BBD1" w:rsidR="009841DB" w:rsidRDefault="009841DB" w:rsidP="009841D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FB7BEE">
        <w:rPr>
          <w:snapToGrid w:val="0"/>
          <w:color w:val="000000"/>
        </w:rPr>
        <w:t>351 5173536</w:t>
      </w:r>
    </w:p>
    <w:p w14:paraId="072F798B" w14:textId="7706A117" w:rsidR="009841DB" w:rsidRPr="002F5845" w:rsidRDefault="009841DB" w:rsidP="009841DB">
      <w:pPr>
        <w:widowControl w:val="0"/>
        <w:tabs>
          <w:tab w:val="left" w:pos="2321"/>
        </w:tabs>
        <w:rPr>
          <w:snapToGrid w:val="0"/>
          <w:color w:val="000000"/>
        </w:rPr>
      </w:pPr>
      <w:r>
        <w:rPr>
          <w:rFonts w:ascii="MS Sans Serif" w:hAnsi="MS Sans Serif"/>
          <w:snapToGrid w:val="0"/>
          <w:sz w:val="24"/>
        </w:rPr>
        <w:tab/>
      </w:r>
      <w:r w:rsidRPr="002F5845">
        <w:rPr>
          <w:snapToGrid w:val="0"/>
        </w:rPr>
        <w:t xml:space="preserve">E-mail </w:t>
      </w:r>
      <w:hyperlink r:id="rId312" w:history="1">
        <w:r w:rsidR="00FB7BEE" w:rsidRPr="00C4516E">
          <w:rPr>
            <w:rStyle w:val="Collegamentoipertestuale"/>
            <w:snapToGrid w:val="0"/>
          </w:rPr>
          <w:t>segreteria@consolatolituaniamilano.it</w:t>
        </w:r>
      </w:hyperlink>
      <w:r w:rsidR="00FB7BEE">
        <w:rPr>
          <w:snapToGrid w:val="0"/>
        </w:rPr>
        <w:t xml:space="preserve"> </w:t>
      </w:r>
    </w:p>
    <w:p w14:paraId="43568297" w14:textId="77777777" w:rsidR="009841DB" w:rsidRDefault="009841DB" w:rsidP="009841DB">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w:t>
      </w:r>
    </w:p>
    <w:p w14:paraId="68DCC46D" w14:textId="77777777" w:rsidR="009841DB" w:rsidRDefault="009841DB" w:rsidP="009841DB">
      <w:pPr>
        <w:widowControl w:val="0"/>
        <w:tabs>
          <w:tab w:val="left" w:pos="2321"/>
        </w:tabs>
        <w:rPr>
          <w:snapToGrid w:val="0"/>
          <w:color w:val="000000"/>
        </w:rPr>
      </w:pPr>
    </w:p>
    <w:p w14:paraId="3467EE17" w14:textId="3F5C129B" w:rsidR="00FB7BEE" w:rsidRDefault="00FB7BEE" w:rsidP="009841DB">
      <w:pPr>
        <w:widowControl w:val="0"/>
        <w:tabs>
          <w:tab w:val="left" w:pos="2321"/>
        </w:tabs>
        <w:rPr>
          <w:snapToGrid w:val="0"/>
          <w:color w:val="000000"/>
        </w:rPr>
      </w:pPr>
      <w:r>
        <w:rPr>
          <w:snapToGrid w:val="0"/>
          <w:color w:val="000000"/>
        </w:rPr>
        <w:t>Signor ALESSANDRO MARIA FERRERI (Exequatur 11 giugno 2025)</w:t>
      </w:r>
    </w:p>
    <w:p w14:paraId="3863F693" w14:textId="77777777" w:rsidR="009550A3" w:rsidRDefault="009550A3" w:rsidP="006215B3">
      <w:pPr>
        <w:widowControl w:val="0"/>
        <w:tabs>
          <w:tab w:val="left" w:pos="90"/>
        </w:tabs>
        <w:rPr>
          <w:b/>
          <w:snapToGrid w:val="0"/>
          <w:color w:val="000080"/>
          <w:u w:val="single"/>
        </w:rPr>
      </w:pPr>
    </w:p>
    <w:p w14:paraId="631A18C1" w14:textId="77777777" w:rsidR="008A0F47" w:rsidRDefault="008A0F47" w:rsidP="006215B3">
      <w:pPr>
        <w:widowControl w:val="0"/>
        <w:tabs>
          <w:tab w:val="left" w:pos="90"/>
        </w:tabs>
        <w:rPr>
          <w:b/>
          <w:snapToGrid w:val="0"/>
          <w:color w:val="000080"/>
          <w:u w:val="single"/>
        </w:rPr>
      </w:pPr>
    </w:p>
    <w:p w14:paraId="6DF72A1C" w14:textId="77777777" w:rsidR="006215B3" w:rsidRDefault="006215B3" w:rsidP="006215B3">
      <w:pPr>
        <w:widowControl w:val="0"/>
        <w:tabs>
          <w:tab w:val="left" w:pos="90"/>
        </w:tabs>
        <w:rPr>
          <w:b/>
          <w:snapToGrid w:val="0"/>
          <w:color w:val="000080"/>
          <w:sz w:val="16"/>
          <w:u w:val="single"/>
        </w:rPr>
      </w:pPr>
      <w:r>
        <w:rPr>
          <w:b/>
          <w:snapToGrid w:val="0"/>
          <w:color w:val="000080"/>
          <w:u w:val="single"/>
        </w:rPr>
        <w:t>NAPOLI – CONSOLATO ONORARIO</w:t>
      </w:r>
    </w:p>
    <w:p w14:paraId="3E1763AA" w14:textId="77777777" w:rsidR="006215B3" w:rsidRDefault="006215B3" w:rsidP="006215B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3647B5">
        <w:rPr>
          <w:snapToGrid w:val="0"/>
        </w:rPr>
        <w:t>R</w:t>
      </w:r>
      <w:r>
        <w:rPr>
          <w:snapToGrid w:val="0"/>
          <w:color w:val="000000"/>
        </w:rPr>
        <w:t>iviera di Chiaia, 33 – 80122 Napoli</w:t>
      </w:r>
    </w:p>
    <w:p w14:paraId="22575563" w14:textId="77777777" w:rsidR="006215B3" w:rsidRDefault="006215B3" w:rsidP="006215B3">
      <w:pPr>
        <w:widowControl w:val="0"/>
        <w:tabs>
          <w:tab w:val="left" w:pos="2321"/>
        </w:tabs>
        <w:rPr>
          <w:snapToGrid w:val="0"/>
          <w:color w:val="000000"/>
        </w:rPr>
      </w:pPr>
      <w:r>
        <w:rPr>
          <w:rFonts w:ascii="MS Sans Serif" w:hAnsi="MS Sans Serif"/>
          <w:snapToGrid w:val="0"/>
          <w:sz w:val="24"/>
        </w:rPr>
        <w:tab/>
      </w:r>
      <w:r>
        <w:rPr>
          <w:snapToGrid w:val="0"/>
          <w:color w:val="000000"/>
        </w:rPr>
        <w:t>Tel. 081663949 3357683208 – Fax 081663949</w:t>
      </w:r>
    </w:p>
    <w:p w14:paraId="0B738EA2" w14:textId="77777777" w:rsidR="006215B3" w:rsidRDefault="006215B3" w:rsidP="006215B3">
      <w:pPr>
        <w:widowControl w:val="0"/>
        <w:tabs>
          <w:tab w:val="left" w:pos="2321"/>
        </w:tabs>
        <w:rPr>
          <w:snapToGrid w:val="0"/>
          <w:color w:val="000000"/>
          <w:sz w:val="23"/>
        </w:rPr>
      </w:pPr>
      <w:r>
        <w:rPr>
          <w:snapToGrid w:val="0"/>
          <w:color w:val="000000"/>
        </w:rPr>
        <w:tab/>
        <w:t>E-mail  consolatolituania.napoli@gmail.com</w:t>
      </w:r>
    </w:p>
    <w:p w14:paraId="6B33A442" w14:textId="77777777" w:rsidR="006215B3" w:rsidRDefault="006215B3" w:rsidP="006215B3">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73155CA" w14:textId="77777777" w:rsidR="000706FF" w:rsidRDefault="006215B3" w:rsidP="006215B3">
      <w:pPr>
        <w:widowControl w:val="0"/>
        <w:tabs>
          <w:tab w:val="left" w:pos="90"/>
        </w:tabs>
        <w:spacing w:before="277"/>
        <w:rPr>
          <w:snapToGrid w:val="0"/>
          <w:color w:val="000000"/>
        </w:rPr>
      </w:pPr>
      <w:r>
        <w:rPr>
          <w:snapToGrid w:val="0"/>
          <w:color w:val="000000"/>
        </w:rPr>
        <w:t>Signor VINCENZO RUSSO, Console Onorario (</w:t>
      </w:r>
      <w:r w:rsidR="000F7462">
        <w:rPr>
          <w:snapToGrid w:val="0"/>
          <w:color w:val="000000"/>
        </w:rPr>
        <w:t>Rinnovo e</w:t>
      </w:r>
      <w:r>
        <w:rPr>
          <w:snapToGrid w:val="0"/>
          <w:color w:val="000000"/>
        </w:rPr>
        <w:t xml:space="preserve">xequatur </w:t>
      </w:r>
      <w:r w:rsidR="003F7D9B">
        <w:rPr>
          <w:snapToGrid w:val="0"/>
          <w:color w:val="000000"/>
        </w:rPr>
        <w:t>7 novembre 2023</w:t>
      </w:r>
      <w:r>
        <w:rPr>
          <w:snapToGrid w:val="0"/>
          <w:color w:val="000000"/>
        </w:rPr>
        <w:t>)</w:t>
      </w:r>
    </w:p>
    <w:p w14:paraId="7AB4E9BD" w14:textId="77777777" w:rsidR="00F774F9" w:rsidRDefault="00F774F9">
      <w:pPr>
        <w:widowControl w:val="0"/>
        <w:tabs>
          <w:tab w:val="left" w:pos="90"/>
        </w:tabs>
        <w:rPr>
          <w:snapToGrid w:val="0"/>
          <w:color w:val="000000"/>
        </w:rPr>
      </w:pPr>
    </w:p>
    <w:p w14:paraId="5C1EB794" w14:textId="77777777" w:rsidR="00DB77CB" w:rsidRDefault="00DB77CB">
      <w:pPr>
        <w:widowControl w:val="0"/>
        <w:tabs>
          <w:tab w:val="left" w:pos="90"/>
        </w:tabs>
        <w:rPr>
          <w:snapToGrid w:val="0"/>
          <w:color w:val="000000"/>
        </w:rPr>
      </w:pPr>
    </w:p>
    <w:p w14:paraId="217587A1" w14:textId="77777777" w:rsidR="00F774F9" w:rsidRDefault="00F774F9" w:rsidP="00F774F9">
      <w:pPr>
        <w:widowControl w:val="0"/>
        <w:tabs>
          <w:tab w:val="left" w:pos="2321"/>
        </w:tabs>
        <w:rPr>
          <w:b/>
          <w:snapToGrid w:val="0"/>
          <w:color w:val="000080"/>
          <w:sz w:val="26"/>
          <w:u w:val="single"/>
        </w:rPr>
      </w:pPr>
      <w:r w:rsidRPr="00A51FFC">
        <w:rPr>
          <w:b/>
          <w:snapToGrid w:val="0"/>
          <w:color w:val="000080"/>
          <w:u w:val="single"/>
        </w:rPr>
        <w:t>PA</w:t>
      </w:r>
      <w:r>
        <w:rPr>
          <w:b/>
          <w:snapToGrid w:val="0"/>
          <w:color w:val="000080"/>
          <w:u w:val="single"/>
        </w:rPr>
        <w:t>DOVA</w:t>
      </w:r>
      <w:r w:rsidRPr="00A51FFC">
        <w:rPr>
          <w:b/>
          <w:snapToGrid w:val="0"/>
          <w:color w:val="000080"/>
          <w:u w:val="single"/>
        </w:rPr>
        <w:t xml:space="preserve"> - CONSOLATO</w:t>
      </w:r>
      <w:r>
        <w:rPr>
          <w:b/>
          <w:snapToGrid w:val="0"/>
          <w:color w:val="000080"/>
          <w:u w:val="single"/>
        </w:rPr>
        <w:t xml:space="preserve"> ONORARIO            </w:t>
      </w:r>
    </w:p>
    <w:p w14:paraId="34E0DD51" w14:textId="77777777" w:rsidR="00F774F9" w:rsidRDefault="00F774F9" w:rsidP="00F774F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Palestro, 50 – 35138 Padova</w:t>
      </w:r>
    </w:p>
    <w:p w14:paraId="31973E40" w14:textId="77777777" w:rsidR="00F774F9" w:rsidRDefault="00F774F9" w:rsidP="00F774F9">
      <w:pPr>
        <w:widowControl w:val="0"/>
        <w:tabs>
          <w:tab w:val="left" w:pos="2321"/>
        </w:tabs>
        <w:rPr>
          <w:snapToGrid w:val="0"/>
          <w:color w:val="000000"/>
        </w:rPr>
      </w:pPr>
      <w:r>
        <w:rPr>
          <w:rFonts w:ascii="MS Sans Serif" w:hAnsi="MS Sans Serif"/>
          <w:snapToGrid w:val="0"/>
          <w:sz w:val="24"/>
        </w:rPr>
        <w:tab/>
      </w:r>
      <w:r w:rsidRPr="00D768C9">
        <w:rPr>
          <w:snapToGrid w:val="0"/>
          <w:color w:val="000000"/>
        </w:rPr>
        <w:t>Tel. 0</w:t>
      </w:r>
      <w:r>
        <w:rPr>
          <w:snapToGrid w:val="0"/>
          <w:color w:val="000000"/>
        </w:rPr>
        <w:t>49</w:t>
      </w:r>
      <w:r w:rsidR="0072392D">
        <w:rPr>
          <w:snapToGrid w:val="0"/>
          <w:color w:val="000000"/>
        </w:rPr>
        <w:t>8</w:t>
      </w:r>
      <w:r>
        <w:rPr>
          <w:snapToGrid w:val="0"/>
          <w:color w:val="000000"/>
        </w:rPr>
        <w:t>2</w:t>
      </w:r>
      <w:r w:rsidR="0072392D">
        <w:rPr>
          <w:snapToGrid w:val="0"/>
          <w:color w:val="000000"/>
        </w:rPr>
        <w:t>57907</w:t>
      </w:r>
      <w:r w:rsidRPr="00D768C9">
        <w:rPr>
          <w:snapToGrid w:val="0"/>
          <w:color w:val="000000"/>
        </w:rPr>
        <w:t xml:space="preserve"> - Fax 0</w:t>
      </w:r>
      <w:r w:rsidR="0072392D">
        <w:rPr>
          <w:snapToGrid w:val="0"/>
          <w:color w:val="000000"/>
        </w:rPr>
        <w:t>4</w:t>
      </w:r>
      <w:r>
        <w:rPr>
          <w:snapToGrid w:val="0"/>
          <w:color w:val="000000"/>
        </w:rPr>
        <w:t>9</w:t>
      </w:r>
      <w:r w:rsidR="0072392D">
        <w:rPr>
          <w:snapToGrid w:val="0"/>
          <w:color w:val="000000"/>
        </w:rPr>
        <w:t>7</w:t>
      </w:r>
      <w:r w:rsidRPr="00D768C9">
        <w:rPr>
          <w:snapToGrid w:val="0"/>
          <w:color w:val="000000"/>
        </w:rPr>
        <w:t>3</w:t>
      </w:r>
      <w:r w:rsidR="0072392D">
        <w:rPr>
          <w:snapToGrid w:val="0"/>
          <w:color w:val="000000"/>
        </w:rPr>
        <w:t>60125</w:t>
      </w:r>
    </w:p>
    <w:p w14:paraId="123BDE37" w14:textId="77777777" w:rsidR="0072392D" w:rsidRDefault="0072392D" w:rsidP="00F774F9">
      <w:pPr>
        <w:widowControl w:val="0"/>
        <w:tabs>
          <w:tab w:val="left" w:pos="2321"/>
        </w:tabs>
        <w:rPr>
          <w:snapToGrid w:val="0"/>
          <w:color w:val="000000"/>
        </w:rPr>
      </w:pPr>
      <w:r>
        <w:rPr>
          <w:snapToGrid w:val="0"/>
          <w:color w:val="000000"/>
        </w:rPr>
        <w:tab/>
        <w:t xml:space="preserve">E-mail  </w:t>
      </w:r>
      <w:hyperlink r:id="rId313" w:history="1">
        <w:r w:rsidR="0000712C" w:rsidRPr="001C3EB6">
          <w:rPr>
            <w:rStyle w:val="Collegamentoipertestuale"/>
            <w:snapToGrid w:val="0"/>
            <w:color w:val="000000"/>
            <w:u w:val="none"/>
          </w:rPr>
          <w:t>padova@consolatolituania.org</w:t>
        </w:r>
      </w:hyperlink>
    </w:p>
    <w:p w14:paraId="1DC8A9F7" w14:textId="77777777" w:rsidR="0000712C" w:rsidRPr="005A26ED" w:rsidRDefault="0000712C" w:rsidP="00F774F9">
      <w:pPr>
        <w:widowControl w:val="0"/>
        <w:tabs>
          <w:tab w:val="left" w:pos="2321"/>
        </w:tabs>
        <w:rPr>
          <w:snapToGrid w:val="0"/>
          <w:color w:val="000000"/>
        </w:rPr>
      </w:pPr>
      <w:r>
        <w:rPr>
          <w:snapToGrid w:val="0"/>
          <w:color w:val="000000"/>
        </w:rPr>
        <w:tab/>
      </w:r>
      <w:r w:rsidRPr="005A26ED">
        <w:rPr>
          <w:snapToGrid w:val="0"/>
          <w:color w:val="000000"/>
        </w:rPr>
        <w:t>Sito web  www.consolatolituania.org</w:t>
      </w:r>
    </w:p>
    <w:p w14:paraId="362D353C" w14:textId="77777777" w:rsidR="00F774F9" w:rsidRPr="005A26ED" w:rsidRDefault="00F774F9" w:rsidP="00F774F9">
      <w:pPr>
        <w:widowControl w:val="0"/>
        <w:tabs>
          <w:tab w:val="left" w:pos="90"/>
          <w:tab w:val="left" w:pos="2321"/>
        </w:tabs>
        <w:spacing w:before="40"/>
        <w:rPr>
          <w:snapToGrid w:val="0"/>
          <w:color w:val="000000"/>
          <w:sz w:val="26"/>
        </w:rPr>
      </w:pPr>
      <w:r w:rsidRPr="005A26ED">
        <w:rPr>
          <w:b/>
          <w:snapToGrid w:val="0"/>
          <w:color w:val="000000"/>
        </w:rPr>
        <w:t>Circoscrizione</w:t>
      </w:r>
      <w:r w:rsidRPr="005A26ED">
        <w:rPr>
          <w:rFonts w:ascii="MS Sans Serif" w:hAnsi="MS Sans Serif"/>
          <w:snapToGrid w:val="0"/>
          <w:sz w:val="24"/>
        </w:rPr>
        <w:tab/>
      </w:r>
      <w:r w:rsidR="00293FE0" w:rsidRPr="005A26ED">
        <w:rPr>
          <w:snapToGrid w:val="0"/>
        </w:rPr>
        <w:t>Veneto</w:t>
      </w:r>
    </w:p>
    <w:p w14:paraId="7F6003BA" w14:textId="77777777" w:rsidR="00F774F9" w:rsidRPr="005A26ED" w:rsidRDefault="00F774F9" w:rsidP="00F774F9">
      <w:pPr>
        <w:widowControl w:val="0"/>
        <w:tabs>
          <w:tab w:val="left" w:pos="2321"/>
        </w:tabs>
        <w:rPr>
          <w:snapToGrid w:val="0"/>
          <w:color w:val="000000"/>
          <w:sz w:val="23"/>
        </w:rPr>
      </w:pPr>
      <w:r w:rsidRPr="005A26ED">
        <w:rPr>
          <w:rFonts w:ascii="MS Sans Serif" w:hAnsi="MS Sans Serif"/>
          <w:snapToGrid w:val="0"/>
          <w:sz w:val="24"/>
        </w:rPr>
        <w:tab/>
      </w:r>
      <w:r w:rsidRPr="005A26ED">
        <w:rPr>
          <w:snapToGrid w:val="0"/>
          <w:color w:val="000000"/>
        </w:rPr>
        <w:t xml:space="preserve">                             </w:t>
      </w:r>
    </w:p>
    <w:p w14:paraId="217BFAF9" w14:textId="77777777" w:rsidR="00F774F9" w:rsidRDefault="00F774F9" w:rsidP="00F774F9">
      <w:pPr>
        <w:widowControl w:val="0"/>
        <w:tabs>
          <w:tab w:val="left" w:pos="90"/>
        </w:tabs>
        <w:spacing w:before="23"/>
        <w:rPr>
          <w:snapToGrid w:val="0"/>
          <w:color w:val="000000"/>
          <w:sz w:val="26"/>
        </w:rPr>
      </w:pPr>
      <w:r>
        <w:rPr>
          <w:snapToGrid w:val="0"/>
          <w:color w:val="000000"/>
        </w:rPr>
        <w:t xml:space="preserve">Signor </w:t>
      </w:r>
      <w:r w:rsidR="00293FE0">
        <w:rPr>
          <w:snapToGrid w:val="0"/>
          <w:color w:val="000000"/>
        </w:rPr>
        <w:t>ALBERTO FRANCESCHI</w:t>
      </w:r>
      <w:r>
        <w:rPr>
          <w:snapToGrid w:val="0"/>
          <w:color w:val="000000"/>
        </w:rPr>
        <w:t>, Console Onorario (</w:t>
      </w:r>
      <w:r w:rsidR="00D43EF4">
        <w:rPr>
          <w:snapToGrid w:val="0"/>
          <w:color w:val="000000"/>
        </w:rPr>
        <w:t>Rinnovo e</w:t>
      </w:r>
      <w:r>
        <w:rPr>
          <w:snapToGrid w:val="0"/>
          <w:color w:val="000000"/>
        </w:rPr>
        <w:t>xequatur 1</w:t>
      </w:r>
      <w:r w:rsidR="00D43EF4">
        <w:rPr>
          <w:snapToGrid w:val="0"/>
          <w:color w:val="000000"/>
        </w:rPr>
        <w:t>0</w:t>
      </w:r>
      <w:r>
        <w:rPr>
          <w:snapToGrid w:val="0"/>
          <w:color w:val="000000"/>
        </w:rPr>
        <w:t xml:space="preserve"> </w:t>
      </w:r>
      <w:r w:rsidR="00D43EF4">
        <w:rPr>
          <w:snapToGrid w:val="0"/>
          <w:color w:val="000000"/>
        </w:rPr>
        <w:t>settembr</w:t>
      </w:r>
      <w:r w:rsidR="00293FE0">
        <w:rPr>
          <w:snapToGrid w:val="0"/>
          <w:color w:val="000000"/>
        </w:rPr>
        <w:t>e</w:t>
      </w:r>
      <w:r>
        <w:rPr>
          <w:snapToGrid w:val="0"/>
          <w:color w:val="000000"/>
        </w:rPr>
        <w:t xml:space="preserve"> 20</w:t>
      </w:r>
      <w:r w:rsidR="00D43EF4">
        <w:rPr>
          <w:snapToGrid w:val="0"/>
          <w:color w:val="000000"/>
        </w:rPr>
        <w:t>20</w:t>
      </w:r>
      <w:r>
        <w:rPr>
          <w:snapToGrid w:val="0"/>
          <w:color w:val="000000"/>
        </w:rPr>
        <w:t>)</w:t>
      </w:r>
    </w:p>
    <w:p w14:paraId="2C57D470" w14:textId="77777777" w:rsidR="00072F0C" w:rsidRDefault="00072F0C">
      <w:pPr>
        <w:widowControl w:val="0"/>
        <w:tabs>
          <w:tab w:val="left" w:pos="90"/>
        </w:tabs>
        <w:rPr>
          <w:b/>
          <w:snapToGrid w:val="0"/>
          <w:color w:val="000080"/>
          <w:u w:val="single"/>
        </w:rPr>
      </w:pPr>
    </w:p>
    <w:p w14:paraId="407D8615" w14:textId="77777777" w:rsidR="00DB77CB" w:rsidRDefault="00DB77CB">
      <w:pPr>
        <w:widowControl w:val="0"/>
        <w:tabs>
          <w:tab w:val="left" w:pos="90"/>
        </w:tabs>
        <w:rPr>
          <w:snapToGrid w:val="0"/>
          <w:color w:val="000000"/>
        </w:rPr>
      </w:pPr>
    </w:p>
    <w:p w14:paraId="2A8DB2B7" w14:textId="77777777" w:rsidR="00072F0C" w:rsidRDefault="00072F0C" w:rsidP="00072F0C">
      <w:pPr>
        <w:widowControl w:val="0"/>
        <w:tabs>
          <w:tab w:val="left" w:pos="2321"/>
        </w:tabs>
        <w:rPr>
          <w:b/>
          <w:snapToGrid w:val="0"/>
          <w:color w:val="000080"/>
          <w:sz w:val="26"/>
          <w:u w:val="single"/>
        </w:rPr>
      </w:pPr>
      <w:r w:rsidRPr="00A51FFC">
        <w:rPr>
          <w:b/>
          <w:snapToGrid w:val="0"/>
          <w:color w:val="000080"/>
          <w:u w:val="single"/>
        </w:rPr>
        <w:t>PA</w:t>
      </w:r>
      <w:r>
        <w:rPr>
          <w:b/>
          <w:snapToGrid w:val="0"/>
          <w:color w:val="000080"/>
          <w:u w:val="single"/>
        </w:rPr>
        <w:t>LE</w:t>
      </w:r>
      <w:r w:rsidRPr="00A51FFC">
        <w:rPr>
          <w:b/>
          <w:snapToGrid w:val="0"/>
          <w:color w:val="000080"/>
          <w:u w:val="single"/>
        </w:rPr>
        <w:t>RM</w:t>
      </w:r>
      <w:r>
        <w:rPr>
          <w:b/>
          <w:snapToGrid w:val="0"/>
          <w:color w:val="000080"/>
          <w:u w:val="single"/>
        </w:rPr>
        <w:t>O</w:t>
      </w:r>
      <w:r w:rsidRPr="00A51FFC">
        <w:rPr>
          <w:b/>
          <w:snapToGrid w:val="0"/>
          <w:color w:val="000080"/>
          <w:u w:val="single"/>
        </w:rPr>
        <w:t xml:space="preserve"> - CONSOLATO</w:t>
      </w:r>
      <w:r>
        <w:rPr>
          <w:b/>
          <w:snapToGrid w:val="0"/>
          <w:color w:val="000080"/>
          <w:u w:val="single"/>
        </w:rPr>
        <w:t xml:space="preserve"> ONORARIO            </w:t>
      </w:r>
    </w:p>
    <w:p w14:paraId="190DDD37" w14:textId="77777777" w:rsidR="00072F0C" w:rsidRDefault="00072F0C" w:rsidP="00072F0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171AC">
        <w:rPr>
          <w:snapToGrid w:val="0"/>
          <w:color w:val="000000"/>
        </w:rPr>
        <w:t>Rosolino Pilo</w:t>
      </w:r>
      <w:r>
        <w:rPr>
          <w:snapToGrid w:val="0"/>
          <w:color w:val="000000"/>
        </w:rPr>
        <w:t xml:space="preserve">, </w:t>
      </w:r>
      <w:r w:rsidR="009171AC">
        <w:rPr>
          <w:snapToGrid w:val="0"/>
          <w:color w:val="000000"/>
        </w:rPr>
        <w:t>11</w:t>
      </w:r>
      <w:r>
        <w:rPr>
          <w:snapToGrid w:val="0"/>
          <w:color w:val="000000"/>
        </w:rPr>
        <w:t xml:space="preserve"> – 90139 Palermo</w:t>
      </w:r>
    </w:p>
    <w:p w14:paraId="43EC4C70" w14:textId="77777777" w:rsidR="00072F0C" w:rsidRDefault="00072F0C" w:rsidP="00072F0C">
      <w:pPr>
        <w:widowControl w:val="0"/>
        <w:tabs>
          <w:tab w:val="left" w:pos="2321"/>
        </w:tabs>
        <w:rPr>
          <w:snapToGrid w:val="0"/>
          <w:color w:val="000000"/>
        </w:rPr>
      </w:pPr>
      <w:r>
        <w:rPr>
          <w:rFonts w:ascii="MS Sans Serif" w:hAnsi="MS Sans Serif"/>
          <w:snapToGrid w:val="0"/>
          <w:sz w:val="24"/>
        </w:rPr>
        <w:tab/>
      </w:r>
      <w:r w:rsidRPr="00D768C9">
        <w:rPr>
          <w:snapToGrid w:val="0"/>
          <w:color w:val="000000"/>
        </w:rPr>
        <w:t>Tel. 0</w:t>
      </w:r>
      <w:r>
        <w:rPr>
          <w:snapToGrid w:val="0"/>
          <w:color w:val="000000"/>
        </w:rPr>
        <w:t>9</w:t>
      </w:r>
      <w:r w:rsidRPr="00D768C9">
        <w:rPr>
          <w:snapToGrid w:val="0"/>
          <w:color w:val="000000"/>
        </w:rPr>
        <w:t>1</w:t>
      </w:r>
      <w:r w:rsidR="009171AC">
        <w:rPr>
          <w:snapToGrid w:val="0"/>
          <w:color w:val="000000"/>
        </w:rPr>
        <w:t xml:space="preserve"> </w:t>
      </w:r>
      <w:r>
        <w:rPr>
          <w:snapToGrid w:val="0"/>
          <w:color w:val="000000"/>
        </w:rPr>
        <w:t>6</w:t>
      </w:r>
      <w:r w:rsidRPr="00D768C9">
        <w:rPr>
          <w:snapToGrid w:val="0"/>
          <w:color w:val="000000"/>
        </w:rPr>
        <w:t>0</w:t>
      </w:r>
      <w:r>
        <w:rPr>
          <w:snapToGrid w:val="0"/>
          <w:color w:val="000000"/>
        </w:rPr>
        <w:t>9</w:t>
      </w:r>
      <w:r w:rsidRPr="00D768C9">
        <w:rPr>
          <w:snapToGrid w:val="0"/>
          <w:color w:val="000000"/>
        </w:rPr>
        <w:t>35</w:t>
      </w:r>
      <w:r>
        <w:rPr>
          <w:snapToGrid w:val="0"/>
          <w:color w:val="000000"/>
        </w:rPr>
        <w:t xml:space="preserve">12 </w:t>
      </w:r>
      <w:r w:rsidR="009171AC">
        <w:rPr>
          <w:snapToGrid w:val="0"/>
          <w:color w:val="000000"/>
        </w:rPr>
        <w:t>–</w:t>
      </w:r>
      <w:r>
        <w:rPr>
          <w:snapToGrid w:val="0"/>
          <w:color w:val="000000"/>
        </w:rPr>
        <w:t xml:space="preserve"> 091</w:t>
      </w:r>
      <w:r w:rsidR="009171AC">
        <w:rPr>
          <w:snapToGrid w:val="0"/>
          <w:color w:val="000000"/>
        </w:rPr>
        <w:t xml:space="preserve"> </w:t>
      </w:r>
      <w:r>
        <w:rPr>
          <w:snapToGrid w:val="0"/>
          <w:color w:val="000000"/>
        </w:rPr>
        <w:t>589752</w:t>
      </w:r>
      <w:r w:rsidRPr="00D768C9">
        <w:rPr>
          <w:snapToGrid w:val="0"/>
          <w:color w:val="000000"/>
        </w:rPr>
        <w:t xml:space="preserve"> </w:t>
      </w:r>
      <w:r w:rsidR="009171AC">
        <w:rPr>
          <w:snapToGrid w:val="0"/>
          <w:color w:val="000000"/>
        </w:rPr>
        <w:t>–</w:t>
      </w:r>
      <w:r w:rsidRPr="00D768C9">
        <w:rPr>
          <w:snapToGrid w:val="0"/>
          <w:color w:val="000000"/>
        </w:rPr>
        <w:t xml:space="preserve"> 0</w:t>
      </w:r>
      <w:r>
        <w:rPr>
          <w:snapToGrid w:val="0"/>
          <w:color w:val="000000"/>
        </w:rPr>
        <w:t>9</w:t>
      </w:r>
      <w:r w:rsidRPr="00D768C9">
        <w:rPr>
          <w:snapToGrid w:val="0"/>
          <w:color w:val="000000"/>
        </w:rPr>
        <w:t>1</w:t>
      </w:r>
      <w:r w:rsidR="009171AC">
        <w:rPr>
          <w:snapToGrid w:val="0"/>
          <w:color w:val="000000"/>
        </w:rPr>
        <w:t xml:space="preserve"> 335840</w:t>
      </w:r>
    </w:p>
    <w:p w14:paraId="5B3D4D23" w14:textId="77777777" w:rsidR="009171AC" w:rsidRPr="00D768C9" w:rsidRDefault="009171AC" w:rsidP="00072F0C">
      <w:pPr>
        <w:widowControl w:val="0"/>
        <w:tabs>
          <w:tab w:val="left" w:pos="2321"/>
        </w:tabs>
        <w:rPr>
          <w:snapToGrid w:val="0"/>
          <w:color w:val="000000"/>
        </w:rPr>
      </w:pPr>
      <w:r>
        <w:rPr>
          <w:snapToGrid w:val="0"/>
          <w:color w:val="000000"/>
        </w:rPr>
        <w:tab/>
        <w:t xml:space="preserve">E-mail: </w:t>
      </w:r>
      <w:hyperlink r:id="rId314" w:history="1">
        <w:r w:rsidRPr="003609A4">
          <w:rPr>
            <w:rStyle w:val="Collegamentoipertestuale"/>
            <w:snapToGrid w:val="0"/>
          </w:rPr>
          <w:t>info@consolatolituania.com</w:t>
        </w:r>
      </w:hyperlink>
      <w:r>
        <w:rPr>
          <w:snapToGrid w:val="0"/>
          <w:color w:val="000000"/>
        </w:rPr>
        <w:t xml:space="preserve"> </w:t>
      </w:r>
    </w:p>
    <w:p w14:paraId="59C5197F" w14:textId="77777777" w:rsidR="00072F0C" w:rsidRDefault="00072F0C" w:rsidP="00072F0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072F0C">
        <w:rPr>
          <w:snapToGrid w:val="0"/>
        </w:rPr>
        <w:t>Sicilia</w:t>
      </w:r>
      <w:r w:rsidRPr="00072F0C">
        <w:rPr>
          <w:snapToGrid w:val="0"/>
          <w:color w:val="000000"/>
        </w:rPr>
        <w:t xml:space="preserve"> </w:t>
      </w:r>
      <w:r>
        <w:rPr>
          <w:snapToGrid w:val="0"/>
          <w:color w:val="000000"/>
        </w:rPr>
        <w:t xml:space="preserve">   </w:t>
      </w:r>
      <w:r w:rsidRPr="00D768C9">
        <w:rPr>
          <w:snapToGrid w:val="0"/>
          <w:color w:val="000000"/>
          <w:sz w:val="26"/>
        </w:rPr>
        <w:t xml:space="preserve">       </w:t>
      </w:r>
    </w:p>
    <w:p w14:paraId="796FF88C" w14:textId="77777777" w:rsidR="00072F0C" w:rsidRDefault="00072F0C" w:rsidP="00072F0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79F03C6" w14:textId="77777777" w:rsidR="00072F0C" w:rsidRDefault="00072F0C" w:rsidP="00072F0C">
      <w:pPr>
        <w:widowControl w:val="0"/>
        <w:tabs>
          <w:tab w:val="left" w:pos="90"/>
        </w:tabs>
        <w:spacing w:before="23"/>
        <w:rPr>
          <w:snapToGrid w:val="0"/>
          <w:color w:val="000000"/>
          <w:sz w:val="26"/>
        </w:rPr>
      </w:pPr>
      <w:r>
        <w:rPr>
          <w:snapToGrid w:val="0"/>
          <w:color w:val="000000"/>
        </w:rPr>
        <w:t xml:space="preserve">Signor </w:t>
      </w:r>
      <w:r w:rsidR="00DA7C78">
        <w:rPr>
          <w:snapToGrid w:val="0"/>
          <w:color w:val="000000"/>
        </w:rPr>
        <w:t>ALESSANDRO PALMIGIANO</w:t>
      </w:r>
      <w:r>
        <w:rPr>
          <w:snapToGrid w:val="0"/>
          <w:color w:val="000000"/>
        </w:rPr>
        <w:t>, Console Onorario (</w:t>
      </w:r>
      <w:r w:rsidR="001515BE">
        <w:rPr>
          <w:snapToGrid w:val="0"/>
          <w:color w:val="000000"/>
        </w:rPr>
        <w:t>Rinnovo e</w:t>
      </w:r>
      <w:r>
        <w:rPr>
          <w:snapToGrid w:val="0"/>
          <w:color w:val="000000"/>
        </w:rPr>
        <w:t xml:space="preserve">xequatur </w:t>
      </w:r>
      <w:r w:rsidR="0034498F">
        <w:rPr>
          <w:snapToGrid w:val="0"/>
          <w:color w:val="000000"/>
        </w:rPr>
        <w:t>2</w:t>
      </w:r>
      <w:r w:rsidR="001515BE">
        <w:rPr>
          <w:snapToGrid w:val="0"/>
          <w:color w:val="000000"/>
        </w:rPr>
        <w:t>5</w:t>
      </w:r>
      <w:r>
        <w:rPr>
          <w:snapToGrid w:val="0"/>
          <w:color w:val="000000"/>
        </w:rPr>
        <w:t xml:space="preserve"> </w:t>
      </w:r>
      <w:r w:rsidR="0034498F">
        <w:rPr>
          <w:snapToGrid w:val="0"/>
          <w:color w:val="000000"/>
        </w:rPr>
        <w:t>ott</w:t>
      </w:r>
      <w:r w:rsidR="001515BE">
        <w:rPr>
          <w:snapToGrid w:val="0"/>
          <w:color w:val="000000"/>
        </w:rPr>
        <w:t>o</w:t>
      </w:r>
      <w:r w:rsidR="0034498F">
        <w:rPr>
          <w:snapToGrid w:val="0"/>
          <w:color w:val="000000"/>
        </w:rPr>
        <w:t>bre</w:t>
      </w:r>
      <w:r>
        <w:rPr>
          <w:snapToGrid w:val="0"/>
          <w:color w:val="000000"/>
        </w:rPr>
        <w:t xml:space="preserve"> </w:t>
      </w:r>
      <w:r w:rsidR="005719FB">
        <w:rPr>
          <w:snapToGrid w:val="0"/>
          <w:color w:val="000000"/>
        </w:rPr>
        <w:t>2024</w:t>
      </w:r>
      <w:r>
        <w:rPr>
          <w:snapToGrid w:val="0"/>
          <w:color w:val="000000"/>
        </w:rPr>
        <w:t>)</w:t>
      </w:r>
    </w:p>
    <w:p w14:paraId="0A60B8F2" w14:textId="77777777" w:rsidR="00393CA6" w:rsidRDefault="00393CA6">
      <w:pPr>
        <w:widowControl w:val="0"/>
        <w:tabs>
          <w:tab w:val="left" w:pos="90"/>
        </w:tabs>
        <w:rPr>
          <w:snapToGrid w:val="0"/>
          <w:color w:val="000000"/>
        </w:rPr>
      </w:pPr>
    </w:p>
    <w:p w14:paraId="3BA3D29D" w14:textId="77777777" w:rsidR="00003B34" w:rsidRDefault="00003B34">
      <w:pPr>
        <w:widowControl w:val="0"/>
        <w:tabs>
          <w:tab w:val="left" w:pos="90"/>
        </w:tabs>
        <w:rPr>
          <w:snapToGrid w:val="0"/>
          <w:color w:val="000000"/>
        </w:rPr>
      </w:pPr>
    </w:p>
    <w:p w14:paraId="16D39B71" w14:textId="77777777" w:rsidR="00393CA6" w:rsidRDefault="00393CA6" w:rsidP="00393CA6">
      <w:pPr>
        <w:widowControl w:val="0"/>
        <w:tabs>
          <w:tab w:val="left" w:pos="90"/>
        </w:tabs>
        <w:rPr>
          <w:b/>
          <w:snapToGrid w:val="0"/>
          <w:color w:val="000080"/>
          <w:sz w:val="16"/>
          <w:u w:val="single"/>
        </w:rPr>
      </w:pPr>
      <w:r>
        <w:rPr>
          <w:b/>
          <w:snapToGrid w:val="0"/>
          <w:color w:val="000080"/>
          <w:u w:val="single"/>
        </w:rPr>
        <w:t>TARANTO – CONSOLATO ONORARIO</w:t>
      </w:r>
    </w:p>
    <w:p w14:paraId="4EFEFFB0" w14:textId="77777777" w:rsidR="00393CA6" w:rsidRDefault="00393CA6" w:rsidP="00393CA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2A6F1A">
        <w:rPr>
          <w:snapToGrid w:val="0"/>
          <w:color w:val="000000"/>
        </w:rPr>
        <w:t>le</w:t>
      </w:r>
      <w:r>
        <w:rPr>
          <w:snapToGrid w:val="0"/>
          <w:color w:val="000000"/>
        </w:rPr>
        <w:t xml:space="preserve"> </w:t>
      </w:r>
      <w:r w:rsidR="002A6F1A">
        <w:rPr>
          <w:snapToGrid w:val="0"/>
          <w:color w:val="000000"/>
        </w:rPr>
        <w:t>V</w:t>
      </w:r>
      <w:r>
        <w:rPr>
          <w:snapToGrid w:val="0"/>
          <w:color w:val="000000"/>
        </w:rPr>
        <w:t>i</w:t>
      </w:r>
      <w:r w:rsidR="002A6F1A">
        <w:rPr>
          <w:snapToGrid w:val="0"/>
          <w:color w:val="000000"/>
        </w:rPr>
        <w:t>rgilio</w:t>
      </w:r>
      <w:r>
        <w:rPr>
          <w:snapToGrid w:val="0"/>
          <w:color w:val="000000"/>
        </w:rPr>
        <w:t xml:space="preserve">, </w:t>
      </w:r>
      <w:r w:rsidR="002A6F1A">
        <w:rPr>
          <w:snapToGrid w:val="0"/>
          <w:color w:val="000000"/>
        </w:rPr>
        <w:t>5</w:t>
      </w:r>
      <w:r>
        <w:rPr>
          <w:snapToGrid w:val="0"/>
          <w:color w:val="000000"/>
        </w:rPr>
        <w:t>3 – 74123 Taranto</w:t>
      </w:r>
    </w:p>
    <w:p w14:paraId="27A3E146" w14:textId="77777777" w:rsidR="00393CA6" w:rsidRDefault="00393CA6" w:rsidP="00393CA6">
      <w:pPr>
        <w:widowControl w:val="0"/>
        <w:tabs>
          <w:tab w:val="left" w:pos="2321"/>
        </w:tabs>
        <w:rPr>
          <w:snapToGrid w:val="0"/>
          <w:color w:val="000000"/>
        </w:rPr>
      </w:pPr>
      <w:r>
        <w:rPr>
          <w:rFonts w:ascii="MS Sans Serif" w:hAnsi="MS Sans Serif"/>
          <w:snapToGrid w:val="0"/>
          <w:sz w:val="24"/>
        </w:rPr>
        <w:tab/>
      </w:r>
      <w:r>
        <w:rPr>
          <w:snapToGrid w:val="0"/>
          <w:color w:val="000000"/>
        </w:rPr>
        <w:t>Tel. 360442381</w:t>
      </w:r>
    </w:p>
    <w:p w14:paraId="55060834" w14:textId="77777777" w:rsidR="00393CA6" w:rsidRDefault="00393CA6" w:rsidP="00393CA6">
      <w:pPr>
        <w:widowControl w:val="0"/>
        <w:tabs>
          <w:tab w:val="left" w:pos="2321"/>
        </w:tabs>
        <w:rPr>
          <w:snapToGrid w:val="0"/>
          <w:color w:val="000000"/>
          <w:sz w:val="23"/>
        </w:rPr>
      </w:pPr>
      <w:r>
        <w:rPr>
          <w:snapToGrid w:val="0"/>
          <w:color w:val="000000"/>
        </w:rPr>
        <w:tab/>
        <w:t>E-mail  consulate.lithuania.taranto.it@gmail.com</w:t>
      </w:r>
    </w:p>
    <w:p w14:paraId="6375A18F" w14:textId="77777777" w:rsidR="00393CA6" w:rsidRPr="00081D71" w:rsidRDefault="00393CA6" w:rsidP="00393CA6">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Puglia, Basilicata</w:t>
      </w:r>
    </w:p>
    <w:p w14:paraId="32C3CFA7" w14:textId="77777777" w:rsidR="00393CA6" w:rsidRDefault="00393CA6" w:rsidP="00393CA6">
      <w:pPr>
        <w:widowControl w:val="0"/>
        <w:tabs>
          <w:tab w:val="left" w:pos="90"/>
        </w:tabs>
        <w:spacing w:before="277"/>
        <w:rPr>
          <w:snapToGrid w:val="0"/>
          <w:color w:val="000000"/>
          <w:sz w:val="26"/>
        </w:rPr>
      </w:pPr>
      <w:r>
        <w:rPr>
          <w:snapToGrid w:val="0"/>
          <w:color w:val="000000"/>
        </w:rPr>
        <w:t>Signor GIUSEPPE SARACINO, Console Onorario (</w:t>
      </w:r>
      <w:r w:rsidR="00A819E0">
        <w:rPr>
          <w:snapToGrid w:val="0"/>
          <w:color w:val="000000"/>
        </w:rPr>
        <w:t xml:space="preserve">Rinnovo </w:t>
      </w:r>
      <w:r>
        <w:rPr>
          <w:snapToGrid w:val="0"/>
          <w:color w:val="000000"/>
        </w:rPr>
        <w:t xml:space="preserve">Exequatur </w:t>
      </w:r>
      <w:r w:rsidR="00A819E0">
        <w:rPr>
          <w:snapToGrid w:val="0"/>
          <w:color w:val="000000"/>
        </w:rPr>
        <w:t>16 marzo 2021</w:t>
      </w:r>
      <w:r>
        <w:rPr>
          <w:snapToGrid w:val="0"/>
          <w:color w:val="000000"/>
        </w:rPr>
        <w:t>)</w:t>
      </w:r>
    </w:p>
    <w:p w14:paraId="1D02184E" w14:textId="77777777" w:rsidR="00393CA6" w:rsidRDefault="00393CA6">
      <w:pPr>
        <w:widowControl w:val="0"/>
        <w:tabs>
          <w:tab w:val="left" w:pos="90"/>
        </w:tabs>
        <w:rPr>
          <w:snapToGrid w:val="0"/>
          <w:color w:val="000000"/>
        </w:rPr>
      </w:pPr>
    </w:p>
    <w:p w14:paraId="6FD4E9BB" w14:textId="77777777" w:rsidR="00003B34" w:rsidRDefault="00003B34">
      <w:pPr>
        <w:widowControl w:val="0"/>
        <w:tabs>
          <w:tab w:val="left" w:pos="90"/>
        </w:tabs>
        <w:rPr>
          <w:snapToGrid w:val="0"/>
          <w:color w:val="000000"/>
        </w:rPr>
      </w:pPr>
    </w:p>
    <w:p w14:paraId="56179E79" w14:textId="77777777" w:rsidR="004944D8" w:rsidRDefault="004944D8" w:rsidP="00033576">
      <w:pPr>
        <w:widowControl w:val="0"/>
        <w:tabs>
          <w:tab w:val="left" w:pos="90"/>
        </w:tabs>
        <w:rPr>
          <w:b/>
          <w:snapToGrid w:val="0"/>
          <w:color w:val="000080"/>
          <w:sz w:val="16"/>
          <w:u w:val="single"/>
        </w:rPr>
      </w:pPr>
      <w:r>
        <w:rPr>
          <w:b/>
          <w:snapToGrid w:val="0"/>
          <w:color w:val="000080"/>
          <w:u w:val="single"/>
        </w:rPr>
        <w:t>TORINO – CONSOLATO ONORARIO</w:t>
      </w:r>
    </w:p>
    <w:p w14:paraId="6327656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81D71">
        <w:rPr>
          <w:snapToGrid w:val="0"/>
          <w:color w:val="000000"/>
        </w:rPr>
        <w:t>Via Febo</w:t>
      </w:r>
      <w:r>
        <w:rPr>
          <w:snapToGrid w:val="0"/>
          <w:color w:val="000000"/>
        </w:rPr>
        <w:t>, 3 – 101</w:t>
      </w:r>
      <w:r w:rsidR="00081D71">
        <w:rPr>
          <w:snapToGrid w:val="0"/>
          <w:color w:val="000000"/>
        </w:rPr>
        <w:t>33</w:t>
      </w:r>
      <w:r>
        <w:rPr>
          <w:snapToGrid w:val="0"/>
          <w:color w:val="000000"/>
        </w:rPr>
        <w:t xml:space="preserve"> Torino</w:t>
      </w:r>
    </w:p>
    <w:p w14:paraId="79699A92"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011 </w:t>
      </w:r>
      <w:r w:rsidR="00081D71">
        <w:rPr>
          <w:snapToGrid w:val="0"/>
          <w:color w:val="000000"/>
        </w:rPr>
        <w:t>660148</w:t>
      </w:r>
      <w:r>
        <w:rPr>
          <w:snapToGrid w:val="0"/>
          <w:color w:val="000000"/>
        </w:rPr>
        <w:t>2</w:t>
      </w:r>
    </w:p>
    <w:p w14:paraId="635BCCCC" w14:textId="77777777" w:rsidR="00081D71" w:rsidRDefault="00081D71">
      <w:pPr>
        <w:widowControl w:val="0"/>
        <w:tabs>
          <w:tab w:val="left" w:pos="2321"/>
        </w:tabs>
        <w:rPr>
          <w:snapToGrid w:val="0"/>
          <w:color w:val="000000"/>
          <w:sz w:val="23"/>
        </w:rPr>
      </w:pPr>
      <w:r>
        <w:rPr>
          <w:snapToGrid w:val="0"/>
          <w:color w:val="000000"/>
        </w:rPr>
        <w:tab/>
        <w:t>E-mail  consolatodilituania@fabriziovalentini.it</w:t>
      </w:r>
    </w:p>
    <w:p w14:paraId="53CC8E64" w14:textId="77777777" w:rsidR="004944D8" w:rsidRPr="00081D71"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r w:rsidR="00393CA6">
        <w:rPr>
          <w:snapToGrid w:val="0"/>
          <w:color w:val="000000"/>
        </w:rPr>
        <w:t>,</w:t>
      </w:r>
      <w:r>
        <w:rPr>
          <w:snapToGrid w:val="0"/>
          <w:color w:val="000000"/>
        </w:rPr>
        <w:t xml:space="preserve"> Valle d’Aosta            </w:t>
      </w:r>
    </w:p>
    <w:p w14:paraId="697F7BD3" w14:textId="77777777" w:rsidR="004944D8" w:rsidRDefault="004944D8">
      <w:pPr>
        <w:widowControl w:val="0"/>
        <w:tabs>
          <w:tab w:val="left" w:pos="90"/>
        </w:tabs>
        <w:spacing w:before="277"/>
        <w:rPr>
          <w:snapToGrid w:val="0"/>
          <w:color w:val="000000"/>
          <w:sz w:val="26"/>
        </w:rPr>
      </w:pPr>
      <w:r>
        <w:rPr>
          <w:snapToGrid w:val="0"/>
          <w:color w:val="000000"/>
        </w:rPr>
        <w:t>Signor FABRIZIO VALENTINI, Console Onorario (</w:t>
      </w:r>
      <w:r w:rsidR="006B32CC">
        <w:rPr>
          <w:snapToGrid w:val="0"/>
          <w:color w:val="000000"/>
        </w:rPr>
        <w:t>Rinnovo e</w:t>
      </w:r>
      <w:r>
        <w:rPr>
          <w:snapToGrid w:val="0"/>
          <w:color w:val="000000"/>
        </w:rPr>
        <w:t xml:space="preserve">xequatur </w:t>
      </w:r>
      <w:r w:rsidR="00764684">
        <w:rPr>
          <w:snapToGrid w:val="0"/>
          <w:color w:val="000000"/>
        </w:rPr>
        <w:t>23</w:t>
      </w:r>
      <w:r>
        <w:rPr>
          <w:snapToGrid w:val="0"/>
          <w:color w:val="000000"/>
        </w:rPr>
        <w:t xml:space="preserve"> </w:t>
      </w:r>
      <w:r w:rsidR="009B1311">
        <w:rPr>
          <w:snapToGrid w:val="0"/>
          <w:color w:val="000000"/>
        </w:rPr>
        <w:t>maggio</w:t>
      </w:r>
      <w:r>
        <w:rPr>
          <w:snapToGrid w:val="0"/>
          <w:color w:val="000000"/>
        </w:rPr>
        <w:t xml:space="preserve"> 20</w:t>
      </w:r>
      <w:r w:rsidR="00764684">
        <w:rPr>
          <w:snapToGrid w:val="0"/>
          <w:color w:val="000000"/>
        </w:rPr>
        <w:t>23</w:t>
      </w:r>
      <w:r>
        <w:rPr>
          <w:snapToGrid w:val="0"/>
          <w:color w:val="000000"/>
        </w:rPr>
        <w:t>)</w:t>
      </w:r>
    </w:p>
    <w:p w14:paraId="5ABE4443" w14:textId="77777777" w:rsidR="004944D8" w:rsidRDefault="004944D8">
      <w:pPr>
        <w:widowControl w:val="0"/>
        <w:tabs>
          <w:tab w:val="left" w:pos="2321"/>
        </w:tabs>
        <w:rPr>
          <w:snapToGrid w:val="0"/>
          <w:color w:val="000000"/>
          <w:sz w:val="23"/>
        </w:rPr>
      </w:pPr>
      <w:r>
        <w:rPr>
          <w:snapToGrid w:val="0"/>
          <w:color w:val="000000"/>
        </w:rPr>
        <w:t xml:space="preserve"> </w:t>
      </w:r>
    </w:p>
    <w:p w14:paraId="504DACC9" w14:textId="08428172" w:rsidR="004944D8" w:rsidRDefault="004944D8">
      <w:pPr>
        <w:widowControl w:val="0"/>
        <w:tabs>
          <w:tab w:val="left" w:pos="90"/>
        </w:tabs>
        <w:jc w:val="right"/>
        <w:rPr>
          <w:b/>
          <w:snapToGrid w:val="0"/>
          <w:color w:val="000000"/>
          <w:sz w:val="16"/>
        </w:rPr>
      </w:pPr>
    </w:p>
    <w:p w14:paraId="7A6C9D58" w14:textId="6EC998B3" w:rsidR="00196290" w:rsidRDefault="00196290">
      <w:pPr>
        <w:widowControl w:val="0"/>
        <w:tabs>
          <w:tab w:val="left" w:pos="90"/>
        </w:tabs>
        <w:jc w:val="right"/>
        <w:rPr>
          <w:b/>
          <w:snapToGrid w:val="0"/>
          <w:color w:val="000000"/>
          <w:sz w:val="16"/>
        </w:rPr>
      </w:pPr>
    </w:p>
    <w:p w14:paraId="46F40EFA" w14:textId="77777777" w:rsidR="00196290" w:rsidRDefault="00196290">
      <w:pPr>
        <w:widowControl w:val="0"/>
        <w:tabs>
          <w:tab w:val="left" w:pos="90"/>
        </w:tabs>
        <w:jc w:val="right"/>
        <w:rPr>
          <w:b/>
          <w:snapToGrid w:val="0"/>
          <w:color w:val="000000"/>
          <w:sz w:val="16"/>
        </w:rPr>
      </w:pPr>
    </w:p>
    <w:p w14:paraId="4EEA6AD1" w14:textId="77777777" w:rsidR="00DB77CB" w:rsidRDefault="00DB77CB">
      <w:pPr>
        <w:widowControl w:val="0"/>
        <w:tabs>
          <w:tab w:val="left" w:pos="90"/>
        </w:tabs>
        <w:jc w:val="right"/>
        <w:rPr>
          <w:b/>
          <w:snapToGrid w:val="0"/>
          <w:color w:val="000000"/>
          <w:sz w:val="16"/>
        </w:rPr>
      </w:pPr>
    </w:p>
    <w:p w14:paraId="1210BEED" w14:textId="77777777" w:rsidR="004944D8" w:rsidRDefault="004944D8">
      <w:pPr>
        <w:widowControl w:val="0"/>
        <w:tabs>
          <w:tab w:val="left" w:pos="90"/>
        </w:tabs>
        <w:jc w:val="right"/>
        <w:rPr>
          <w:b/>
          <w:snapToGrid w:val="0"/>
          <w:color w:val="000000"/>
        </w:rPr>
      </w:pPr>
      <w:r>
        <w:rPr>
          <w:b/>
          <w:snapToGrid w:val="0"/>
          <w:color w:val="000000"/>
          <w:sz w:val="16"/>
        </w:rPr>
        <w:t>LUSSEMBURGO</w:t>
      </w:r>
    </w:p>
    <w:p w14:paraId="27794C43" w14:textId="77777777" w:rsidR="004944D8" w:rsidRPr="00FB483E" w:rsidRDefault="009E4C9E">
      <w:pPr>
        <w:widowControl w:val="0"/>
        <w:tabs>
          <w:tab w:val="left" w:pos="90"/>
        </w:tabs>
        <w:rPr>
          <w:b/>
          <w:snapToGrid w:val="0"/>
          <w:color w:val="000080"/>
        </w:rPr>
      </w:pPr>
      <w:r>
        <w:rPr>
          <w:noProof/>
        </w:rPr>
        <w:drawing>
          <wp:anchor distT="0" distB="0" distL="114300" distR="114300" simplePos="0" relativeHeight="251645440" behindDoc="0" locked="0" layoutInCell="1" allowOverlap="1" wp14:anchorId="17BA3FD6" wp14:editId="5F2FA512">
            <wp:simplePos x="0" y="0"/>
            <wp:positionH relativeFrom="column">
              <wp:posOffset>5641975</wp:posOffset>
            </wp:positionH>
            <wp:positionV relativeFrom="paragraph">
              <wp:posOffset>195580</wp:posOffset>
            </wp:positionV>
            <wp:extent cx="781050" cy="468630"/>
            <wp:effectExtent l="19050" t="19050" r="0" b="7620"/>
            <wp:wrapNone/>
            <wp:docPr id="320" name="Immagin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1"/>
                    <pic:cNvPicPr>
                      <a:picLocks noChangeAspect="1" noChangeArrowheads="1"/>
                    </pic:cNvPicPr>
                  </pic:nvPicPr>
                  <pic:blipFill>
                    <a:blip r:embed="rId315">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36F68B9" w14:textId="77777777" w:rsidR="004944D8" w:rsidRDefault="004944D8">
      <w:pPr>
        <w:widowControl w:val="0"/>
        <w:tabs>
          <w:tab w:val="left" w:pos="90"/>
        </w:tabs>
        <w:rPr>
          <w:b/>
          <w:snapToGrid w:val="0"/>
          <w:color w:val="000080"/>
          <w:sz w:val="39"/>
        </w:rPr>
      </w:pPr>
      <w:r>
        <w:rPr>
          <w:b/>
          <w:snapToGrid w:val="0"/>
          <w:color w:val="000080"/>
          <w:sz w:val="32"/>
        </w:rPr>
        <w:t xml:space="preserve">LUSSEMBURGO </w:t>
      </w:r>
    </w:p>
    <w:p w14:paraId="14117EDD" w14:textId="77777777" w:rsidR="004944D8" w:rsidRDefault="004944D8">
      <w:pPr>
        <w:widowControl w:val="0"/>
        <w:tabs>
          <w:tab w:val="left" w:pos="90"/>
        </w:tabs>
        <w:rPr>
          <w:b/>
          <w:snapToGrid w:val="0"/>
          <w:color w:val="000080"/>
          <w:sz w:val="22"/>
        </w:rPr>
      </w:pPr>
      <w:r>
        <w:rPr>
          <w:b/>
          <w:snapToGrid w:val="0"/>
          <w:color w:val="000080"/>
          <w:sz w:val="22"/>
        </w:rPr>
        <w:t xml:space="preserve">Granducato di         </w:t>
      </w:r>
    </w:p>
    <w:p w14:paraId="7E3CAF49" w14:textId="77777777" w:rsidR="000A3609" w:rsidRPr="000A3609" w:rsidRDefault="000A3609">
      <w:pPr>
        <w:widowControl w:val="0"/>
        <w:tabs>
          <w:tab w:val="left" w:pos="90"/>
        </w:tabs>
        <w:rPr>
          <w:b/>
          <w:snapToGrid w:val="0"/>
          <w:color w:val="000080"/>
        </w:rPr>
      </w:pPr>
    </w:p>
    <w:p w14:paraId="791D7CE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B4D8DA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giugno</w:t>
      </w:r>
    </w:p>
    <w:p w14:paraId="693FEA26" w14:textId="77777777" w:rsidR="00101F08" w:rsidRDefault="00101F08" w:rsidP="00101F08">
      <w:pPr>
        <w:widowControl w:val="0"/>
        <w:tabs>
          <w:tab w:val="left" w:pos="90"/>
        </w:tabs>
        <w:rPr>
          <w:b/>
          <w:snapToGrid w:val="0"/>
          <w:color w:val="000080"/>
          <w:u w:val="single"/>
        </w:rPr>
      </w:pPr>
    </w:p>
    <w:p w14:paraId="5406B3B5" w14:textId="77777777" w:rsidR="004944D8" w:rsidRDefault="004944D8" w:rsidP="00101F08">
      <w:pPr>
        <w:widowControl w:val="0"/>
        <w:tabs>
          <w:tab w:val="left" w:pos="90"/>
        </w:tabs>
        <w:rPr>
          <w:b/>
          <w:snapToGrid w:val="0"/>
          <w:color w:val="000080"/>
          <w:sz w:val="26"/>
          <w:u w:val="single"/>
        </w:rPr>
      </w:pPr>
      <w:r>
        <w:rPr>
          <w:b/>
          <w:snapToGrid w:val="0"/>
          <w:color w:val="000080"/>
          <w:u w:val="single"/>
        </w:rPr>
        <w:t>ROMA - SEZIONE CONSOLARE DELL'AMBASCIATA</w:t>
      </w:r>
    </w:p>
    <w:p w14:paraId="202902E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Croce in Gerusalemme, 90 - 00185 Roma </w:t>
      </w:r>
    </w:p>
    <w:p w14:paraId="6061B4E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0677201177 - Fax 0677201055  </w:t>
      </w:r>
    </w:p>
    <w:p w14:paraId="1F650ED5" w14:textId="77777777" w:rsidR="004944D8"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02F6B4DC" w14:textId="77777777" w:rsidR="004944D8" w:rsidRDefault="004944D8">
      <w:pPr>
        <w:widowControl w:val="0"/>
        <w:tabs>
          <w:tab w:val="left" w:pos="90"/>
        </w:tabs>
        <w:rPr>
          <w:b/>
          <w:snapToGrid w:val="0"/>
          <w:color w:val="000080"/>
          <w:u w:val="single"/>
        </w:rPr>
      </w:pPr>
    </w:p>
    <w:p w14:paraId="4D85073B" w14:textId="77777777" w:rsidR="00046FE5" w:rsidRDefault="00046FE5">
      <w:pPr>
        <w:widowControl w:val="0"/>
        <w:tabs>
          <w:tab w:val="left" w:pos="90"/>
        </w:tabs>
        <w:rPr>
          <w:b/>
          <w:snapToGrid w:val="0"/>
          <w:color w:val="000080"/>
          <w:u w:val="single"/>
        </w:rPr>
      </w:pPr>
    </w:p>
    <w:p w14:paraId="03733BD4"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76CAF2E1" w14:textId="77777777" w:rsidR="00DD0981" w:rsidRDefault="00DD0981" w:rsidP="008842A1">
      <w:pPr>
        <w:widowControl w:val="0"/>
        <w:tabs>
          <w:tab w:val="left" w:pos="90"/>
          <w:tab w:val="left" w:pos="2321"/>
        </w:tabs>
        <w:rPr>
          <w:b/>
          <w:snapToGrid w:val="0"/>
          <w:color w:val="000000"/>
        </w:rPr>
      </w:pPr>
    </w:p>
    <w:p w14:paraId="62D48AC9" w14:textId="77777777" w:rsidR="008842A1" w:rsidRDefault="008842A1" w:rsidP="008842A1">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Piazzale Galileo, 5 – 50125 Firenze</w:t>
      </w:r>
    </w:p>
    <w:p w14:paraId="0EDD3456" w14:textId="77777777" w:rsidR="00800B05" w:rsidRDefault="00800B05" w:rsidP="008842A1">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316" w:history="1">
        <w:r w:rsidRPr="00CD62D1">
          <w:rPr>
            <w:rStyle w:val="Collegamentoipertestuale"/>
            <w:color w:val="000000"/>
            <w:u w:val="none"/>
          </w:rPr>
          <w:t>consul.hon.lux.firenze@gmail.com</w:t>
        </w:r>
      </w:hyperlink>
    </w:p>
    <w:p w14:paraId="572D8F9F"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B6A83">
        <w:rPr>
          <w:snapToGrid w:val="0"/>
          <w:color w:val="000000"/>
        </w:rPr>
        <w:t>Toscana, Emilia Romagna</w:t>
      </w:r>
    </w:p>
    <w:p w14:paraId="09EBB270" w14:textId="77777777" w:rsidR="008842A1" w:rsidRDefault="008842A1">
      <w:pPr>
        <w:widowControl w:val="0"/>
        <w:tabs>
          <w:tab w:val="left" w:pos="90"/>
          <w:tab w:val="left" w:pos="2321"/>
        </w:tabs>
        <w:spacing w:before="40"/>
        <w:rPr>
          <w:snapToGrid w:val="0"/>
          <w:color w:val="000000"/>
        </w:rPr>
      </w:pPr>
    </w:p>
    <w:p w14:paraId="322926D7" w14:textId="77777777" w:rsidR="008842A1" w:rsidRDefault="008842A1">
      <w:pPr>
        <w:widowControl w:val="0"/>
        <w:tabs>
          <w:tab w:val="left" w:pos="90"/>
          <w:tab w:val="left" w:pos="2321"/>
        </w:tabs>
        <w:spacing w:before="40"/>
        <w:rPr>
          <w:snapToGrid w:val="0"/>
          <w:color w:val="000000"/>
          <w:sz w:val="26"/>
        </w:rPr>
      </w:pPr>
      <w:r>
        <w:rPr>
          <w:snapToGrid w:val="0"/>
          <w:color w:val="000000"/>
        </w:rPr>
        <w:t xml:space="preserve">Signor STEFANO MARIA CACCIAGUERRA RANGHIERI, Console Onorario (Exequatur </w:t>
      </w:r>
      <w:r w:rsidR="00DB6A83">
        <w:rPr>
          <w:snapToGrid w:val="0"/>
          <w:color w:val="000000"/>
        </w:rPr>
        <w:t>10 agosto 2023</w:t>
      </w:r>
      <w:r>
        <w:rPr>
          <w:snapToGrid w:val="0"/>
          <w:color w:val="000000"/>
        </w:rPr>
        <w:t>)</w:t>
      </w:r>
    </w:p>
    <w:p w14:paraId="6FC3C9C3" w14:textId="77777777" w:rsidR="00046FE5" w:rsidRDefault="00046FE5" w:rsidP="00046FE5">
      <w:pPr>
        <w:widowControl w:val="0"/>
        <w:tabs>
          <w:tab w:val="left" w:pos="90"/>
        </w:tabs>
        <w:rPr>
          <w:snapToGrid w:val="0"/>
          <w:color w:val="000000"/>
        </w:rPr>
      </w:pPr>
    </w:p>
    <w:p w14:paraId="45203EDE" w14:textId="77777777" w:rsidR="00046FE5" w:rsidRDefault="00046FE5" w:rsidP="00046FE5">
      <w:pPr>
        <w:widowControl w:val="0"/>
        <w:tabs>
          <w:tab w:val="left" w:pos="90"/>
        </w:tabs>
        <w:rPr>
          <w:snapToGrid w:val="0"/>
          <w:color w:val="000000"/>
        </w:rPr>
      </w:pPr>
    </w:p>
    <w:p w14:paraId="01189C66"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2834AF0D" w14:textId="77777777" w:rsidR="00D240C2" w:rsidRDefault="00D240C2">
      <w:pPr>
        <w:widowControl w:val="0"/>
        <w:tabs>
          <w:tab w:val="left" w:pos="90"/>
          <w:tab w:val="left" w:pos="2321"/>
        </w:tabs>
        <w:spacing w:before="40"/>
        <w:rPr>
          <w:b/>
          <w:snapToGrid w:val="0"/>
          <w:color w:val="000000"/>
        </w:rPr>
      </w:pPr>
    </w:p>
    <w:p w14:paraId="082C4FD5" w14:textId="3DB6B6BD" w:rsidR="00162379" w:rsidRDefault="00120BD7" w:rsidP="00162379">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p>
    <w:p w14:paraId="26FF4FA5" w14:textId="231A7FF7" w:rsidR="00120BD7" w:rsidRDefault="00120BD7" w:rsidP="00120BD7">
      <w:pPr>
        <w:widowControl w:val="0"/>
        <w:tabs>
          <w:tab w:val="left" w:pos="90"/>
          <w:tab w:val="left" w:pos="2321"/>
        </w:tabs>
        <w:rPr>
          <w:snapToGrid w:val="0"/>
          <w:color w:val="000000"/>
        </w:rPr>
      </w:pPr>
    </w:p>
    <w:p w14:paraId="2B9F440C" w14:textId="77777777" w:rsidR="004944D8" w:rsidRDefault="004944D8">
      <w:pPr>
        <w:widowControl w:val="0"/>
        <w:tabs>
          <w:tab w:val="left" w:pos="90"/>
          <w:tab w:val="left" w:pos="2321"/>
        </w:tabs>
        <w:spacing w:before="40"/>
        <w:rPr>
          <w:snapToGrid w:val="0"/>
        </w:rPr>
      </w:pPr>
      <w:r>
        <w:rPr>
          <w:b/>
          <w:snapToGrid w:val="0"/>
          <w:color w:val="000000"/>
        </w:rPr>
        <w:t>Circoscrizione</w:t>
      </w:r>
      <w:r>
        <w:rPr>
          <w:rFonts w:ascii="MS Sans Serif" w:hAnsi="MS Sans Serif"/>
          <w:snapToGrid w:val="0"/>
          <w:sz w:val="24"/>
        </w:rPr>
        <w:tab/>
      </w:r>
      <w:r w:rsidRPr="006605EA">
        <w:rPr>
          <w:snapToGrid w:val="0"/>
        </w:rPr>
        <w:t>Liguria</w:t>
      </w:r>
    </w:p>
    <w:p w14:paraId="18024D0D" w14:textId="77777777" w:rsidR="00120BD7" w:rsidRDefault="00120BD7">
      <w:pPr>
        <w:widowControl w:val="0"/>
        <w:tabs>
          <w:tab w:val="left" w:pos="90"/>
          <w:tab w:val="left" w:pos="2321"/>
        </w:tabs>
        <w:spacing w:before="40"/>
        <w:rPr>
          <w:snapToGrid w:val="0"/>
        </w:rPr>
      </w:pPr>
    </w:p>
    <w:p w14:paraId="5DE8DB02" w14:textId="77777777" w:rsidR="00046FE5" w:rsidRDefault="00046FE5" w:rsidP="00FF6017">
      <w:pPr>
        <w:widowControl w:val="0"/>
        <w:tabs>
          <w:tab w:val="left" w:pos="90"/>
        </w:tabs>
        <w:rPr>
          <w:b/>
          <w:snapToGrid w:val="0"/>
          <w:color w:val="000080"/>
          <w:u w:val="single"/>
        </w:rPr>
      </w:pPr>
    </w:p>
    <w:p w14:paraId="4926D213" w14:textId="77777777" w:rsidR="004944D8" w:rsidRDefault="004944D8" w:rsidP="00FF6017">
      <w:pPr>
        <w:widowControl w:val="0"/>
        <w:tabs>
          <w:tab w:val="left" w:pos="90"/>
        </w:tabs>
        <w:rPr>
          <w:b/>
          <w:snapToGrid w:val="0"/>
          <w:color w:val="000080"/>
          <w:sz w:val="26"/>
          <w:u w:val="single"/>
        </w:rPr>
      </w:pPr>
      <w:r>
        <w:rPr>
          <w:b/>
          <w:snapToGrid w:val="0"/>
          <w:color w:val="000080"/>
          <w:u w:val="single"/>
        </w:rPr>
        <w:t xml:space="preserve">MILANO - CONSOLATO ONORARIO   </w:t>
      </w:r>
    </w:p>
    <w:p w14:paraId="71560C19" w14:textId="77777777" w:rsidR="00171DB7" w:rsidRDefault="00171DB7">
      <w:pPr>
        <w:widowControl w:val="0"/>
        <w:tabs>
          <w:tab w:val="left" w:pos="90"/>
          <w:tab w:val="left" w:pos="2321"/>
        </w:tabs>
        <w:spacing w:before="40"/>
        <w:rPr>
          <w:b/>
          <w:snapToGrid w:val="0"/>
          <w:color w:val="000000"/>
        </w:rPr>
      </w:pPr>
    </w:p>
    <w:p w14:paraId="0D1B1C30" w14:textId="77777777" w:rsidR="00CC3F53" w:rsidRDefault="00CC3F53" w:rsidP="00CC3F53">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Giuseppe Verdi, 2 – 20121 Milano</w:t>
      </w:r>
    </w:p>
    <w:p w14:paraId="64150FB6" w14:textId="77777777" w:rsidR="00CC3F53" w:rsidRDefault="00CC3F53" w:rsidP="00CC3F53">
      <w:pPr>
        <w:widowControl w:val="0"/>
        <w:tabs>
          <w:tab w:val="left" w:pos="90"/>
          <w:tab w:val="left" w:pos="2321"/>
        </w:tabs>
        <w:rPr>
          <w:snapToGrid w:val="0"/>
          <w:color w:val="000000"/>
        </w:rPr>
      </w:pPr>
      <w:r>
        <w:rPr>
          <w:snapToGrid w:val="0"/>
          <w:color w:val="000000"/>
        </w:rPr>
        <w:tab/>
      </w:r>
      <w:r>
        <w:rPr>
          <w:snapToGrid w:val="0"/>
          <w:color w:val="000000"/>
        </w:rPr>
        <w:tab/>
        <w:t>Tel. 0291762632</w:t>
      </w:r>
    </w:p>
    <w:p w14:paraId="1708B4C0" w14:textId="77777777" w:rsidR="00E309B8" w:rsidRDefault="00E309B8" w:rsidP="00CC3F53">
      <w:pPr>
        <w:widowControl w:val="0"/>
        <w:tabs>
          <w:tab w:val="left" w:pos="90"/>
          <w:tab w:val="left" w:pos="2321"/>
        </w:tabs>
        <w:rPr>
          <w:snapToGrid w:val="0"/>
          <w:color w:val="000000"/>
        </w:rPr>
      </w:pPr>
      <w:r>
        <w:rPr>
          <w:snapToGrid w:val="0"/>
          <w:color w:val="000000"/>
        </w:rPr>
        <w:tab/>
      </w:r>
      <w:r>
        <w:rPr>
          <w:snapToGrid w:val="0"/>
          <w:color w:val="000000"/>
        </w:rPr>
        <w:tab/>
        <w:t>E-mail  segreteria@GBHolding.eu</w:t>
      </w:r>
    </w:p>
    <w:p w14:paraId="440AF85A"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CC3F53">
        <w:rPr>
          <w:snapToGrid w:val="0"/>
          <w:color w:val="000000"/>
        </w:rPr>
        <w:t>Lombardia</w:t>
      </w:r>
    </w:p>
    <w:p w14:paraId="73E65CEC" w14:textId="77777777" w:rsidR="00E309B8" w:rsidRDefault="00E309B8">
      <w:pPr>
        <w:widowControl w:val="0"/>
        <w:tabs>
          <w:tab w:val="left" w:pos="90"/>
          <w:tab w:val="left" w:pos="2321"/>
        </w:tabs>
        <w:spacing w:before="40"/>
        <w:rPr>
          <w:snapToGrid w:val="0"/>
          <w:color w:val="000000"/>
        </w:rPr>
      </w:pPr>
    </w:p>
    <w:p w14:paraId="6787CDD5" w14:textId="77777777" w:rsidR="004944D8" w:rsidRDefault="00E309B8">
      <w:pPr>
        <w:widowControl w:val="0"/>
        <w:tabs>
          <w:tab w:val="left" w:pos="90"/>
          <w:tab w:val="left" w:pos="2321"/>
        </w:tabs>
        <w:spacing w:before="40"/>
        <w:rPr>
          <w:snapToGrid w:val="0"/>
          <w:color w:val="000000"/>
          <w:sz w:val="26"/>
        </w:rPr>
      </w:pPr>
      <w:r>
        <w:rPr>
          <w:snapToGrid w:val="0"/>
          <w:color w:val="000000"/>
        </w:rPr>
        <w:t>Signor GERARDO BRAGGIOTTI, Console Onorario (Exequatur 24 settembre 2020)</w:t>
      </w:r>
    </w:p>
    <w:p w14:paraId="5FF04735" w14:textId="77777777" w:rsidR="00046FE5" w:rsidRDefault="00046FE5" w:rsidP="00046FE5">
      <w:pPr>
        <w:widowControl w:val="0"/>
        <w:tabs>
          <w:tab w:val="left" w:pos="90"/>
        </w:tabs>
        <w:rPr>
          <w:b/>
          <w:snapToGrid w:val="0"/>
          <w:color w:val="000080"/>
          <w:u w:val="single"/>
        </w:rPr>
      </w:pPr>
    </w:p>
    <w:p w14:paraId="1FE8AC80" w14:textId="77777777" w:rsidR="00046FE5" w:rsidRDefault="00046FE5" w:rsidP="00046FE5">
      <w:pPr>
        <w:widowControl w:val="0"/>
        <w:tabs>
          <w:tab w:val="left" w:pos="90"/>
        </w:tabs>
        <w:rPr>
          <w:b/>
          <w:snapToGrid w:val="0"/>
          <w:color w:val="000080"/>
          <w:u w:val="single"/>
        </w:rPr>
      </w:pPr>
    </w:p>
    <w:p w14:paraId="3C2E61B9" w14:textId="77777777" w:rsidR="004944D8" w:rsidRDefault="004944D8" w:rsidP="00046FE5">
      <w:pPr>
        <w:widowControl w:val="0"/>
        <w:tabs>
          <w:tab w:val="left" w:pos="90"/>
        </w:tabs>
        <w:rPr>
          <w:b/>
          <w:snapToGrid w:val="0"/>
          <w:color w:val="000080"/>
          <w:sz w:val="26"/>
          <w:u w:val="single"/>
        </w:rPr>
      </w:pPr>
      <w:r>
        <w:rPr>
          <w:b/>
          <w:snapToGrid w:val="0"/>
          <w:color w:val="000080"/>
          <w:u w:val="single"/>
        </w:rPr>
        <w:t xml:space="preserve">NAPOLI - CONSOLATO ONORARIO            </w:t>
      </w:r>
    </w:p>
    <w:p w14:paraId="5A67CB06" w14:textId="77777777" w:rsidR="0057524B" w:rsidRDefault="0057524B" w:rsidP="0057524B">
      <w:pPr>
        <w:widowControl w:val="0"/>
        <w:tabs>
          <w:tab w:val="left" w:pos="90"/>
          <w:tab w:val="left" w:pos="2321"/>
        </w:tabs>
        <w:rPr>
          <w:b/>
          <w:snapToGrid w:val="0"/>
          <w:color w:val="000000"/>
        </w:rPr>
      </w:pPr>
    </w:p>
    <w:p w14:paraId="5AE496B2" w14:textId="77777777" w:rsidR="004944D8" w:rsidRDefault="004944D8" w:rsidP="0057524B">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Santa Brigida, 51 - 80133 Napoli </w:t>
      </w:r>
    </w:p>
    <w:p w14:paraId="0E760BA0" w14:textId="77777777" w:rsidR="004944D8" w:rsidRDefault="004944D8" w:rsidP="0057524B">
      <w:pPr>
        <w:widowControl w:val="0"/>
        <w:tabs>
          <w:tab w:val="left" w:pos="2321"/>
        </w:tabs>
        <w:rPr>
          <w:snapToGrid w:val="0"/>
          <w:color w:val="000000"/>
        </w:rPr>
      </w:pPr>
      <w:r>
        <w:rPr>
          <w:rFonts w:ascii="MS Sans Serif" w:hAnsi="MS Sans Serif"/>
          <w:snapToGrid w:val="0"/>
          <w:sz w:val="24"/>
        </w:rPr>
        <w:tab/>
      </w:r>
      <w:r>
        <w:rPr>
          <w:snapToGrid w:val="0"/>
          <w:color w:val="000000"/>
        </w:rPr>
        <w:t>Tel. 0815510060 - Fax 0815513138</w:t>
      </w:r>
    </w:p>
    <w:p w14:paraId="61A8AE3F" w14:textId="77777777" w:rsidR="008C268F" w:rsidRPr="003E7303" w:rsidRDefault="008C268F" w:rsidP="008C268F">
      <w:pPr>
        <w:rPr>
          <w:color w:val="000000"/>
        </w:rPr>
      </w:pPr>
      <w:r>
        <w:rPr>
          <w:snapToGrid w:val="0"/>
          <w:color w:val="000000"/>
        </w:rPr>
        <w:tab/>
      </w:r>
      <w:r>
        <w:rPr>
          <w:snapToGrid w:val="0"/>
          <w:color w:val="000000"/>
        </w:rPr>
        <w:tab/>
      </w:r>
      <w:r>
        <w:rPr>
          <w:snapToGrid w:val="0"/>
          <w:color w:val="000000"/>
        </w:rPr>
        <w:tab/>
        <w:t xml:space="preserve">   E-mail  </w:t>
      </w:r>
      <w:hyperlink r:id="rId317" w:history="1">
        <w:r w:rsidRPr="003E7303">
          <w:rPr>
            <w:rStyle w:val="Collegamentoipertestuale"/>
            <w:color w:val="000000"/>
            <w:u w:val="none"/>
          </w:rPr>
          <w:t>consolatolux@gmail.com</w:t>
        </w:r>
      </w:hyperlink>
      <w:r w:rsidR="008F67C2">
        <w:rPr>
          <w:color w:val="000000"/>
        </w:rPr>
        <w:t xml:space="preserve">   </w:t>
      </w:r>
    </w:p>
    <w:p w14:paraId="1F319EC6" w14:textId="77777777" w:rsidR="004944D8" w:rsidRDefault="004944D8" w:rsidP="0057524B">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Abruzzo, Molise, Basilicata, Puglia, Calabria</w:t>
      </w:r>
    </w:p>
    <w:p w14:paraId="4DA4DD62" w14:textId="77777777" w:rsidR="00C87757" w:rsidRDefault="00C87757" w:rsidP="00C87757">
      <w:pPr>
        <w:widowControl w:val="0"/>
        <w:tabs>
          <w:tab w:val="left" w:pos="90"/>
        </w:tabs>
        <w:rPr>
          <w:snapToGrid w:val="0"/>
          <w:color w:val="000000"/>
        </w:rPr>
      </w:pPr>
    </w:p>
    <w:p w14:paraId="48CDCF12" w14:textId="77777777" w:rsidR="004944D8" w:rsidRDefault="004944D8" w:rsidP="00C87757">
      <w:pPr>
        <w:widowControl w:val="0"/>
        <w:tabs>
          <w:tab w:val="left" w:pos="90"/>
        </w:tabs>
        <w:rPr>
          <w:snapToGrid w:val="0"/>
          <w:color w:val="000000"/>
        </w:rPr>
      </w:pPr>
      <w:r>
        <w:rPr>
          <w:snapToGrid w:val="0"/>
          <w:color w:val="000000"/>
        </w:rPr>
        <w:t xml:space="preserve">Signor GIANCARLO IACCARINO, Console Onorario (Rinnovo exequatur </w:t>
      </w:r>
      <w:r w:rsidR="00FA0A1D">
        <w:rPr>
          <w:snapToGrid w:val="0"/>
          <w:color w:val="000000"/>
        </w:rPr>
        <w:t>4 novembre 2022</w:t>
      </w:r>
      <w:r>
        <w:rPr>
          <w:snapToGrid w:val="0"/>
          <w:color w:val="000000"/>
        </w:rPr>
        <w:t>)</w:t>
      </w:r>
    </w:p>
    <w:p w14:paraId="1A8DB08B" w14:textId="77777777" w:rsidR="00171DB7" w:rsidRDefault="00171DB7" w:rsidP="00C87757">
      <w:pPr>
        <w:widowControl w:val="0"/>
        <w:tabs>
          <w:tab w:val="left" w:pos="90"/>
        </w:tabs>
        <w:rPr>
          <w:snapToGrid w:val="0"/>
          <w:color w:val="000000"/>
        </w:rPr>
      </w:pPr>
    </w:p>
    <w:p w14:paraId="48BA9784" w14:textId="77777777" w:rsidR="00171DB7" w:rsidRDefault="00171DB7" w:rsidP="00C87757">
      <w:pPr>
        <w:widowControl w:val="0"/>
        <w:tabs>
          <w:tab w:val="left" w:pos="90"/>
        </w:tabs>
        <w:rPr>
          <w:snapToGrid w:val="0"/>
          <w:color w:val="000000"/>
        </w:rPr>
      </w:pPr>
    </w:p>
    <w:p w14:paraId="395386AF" w14:textId="77777777" w:rsidR="00171DB7" w:rsidRDefault="00171DB7" w:rsidP="00171DB7">
      <w:pPr>
        <w:widowControl w:val="0"/>
        <w:tabs>
          <w:tab w:val="left" w:pos="90"/>
        </w:tabs>
        <w:rPr>
          <w:b/>
          <w:snapToGrid w:val="0"/>
          <w:color w:val="000080"/>
          <w:u w:val="single"/>
        </w:rPr>
      </w:pPr>
      <w:r>
        <w:rPr>
          <w:b/>
          <w:snapToGrid w:val="0"/>
          <w:color w:val="000080"/>
          <w:u w:val="single"/>
        </w:rPr>
        <w:t>PALERMO – CONSOLATO ONORARIO</w:t>
      </w:r>
    </w:p>
    <w:p w14:paraId="5462B859" w14:textId="77777777" w:rsidR="00171DB7" w:rsidRDefault="00171DB7" w:rsidP="00171DB7">
      <w:pPr>
        <w:widowControl w:val="0"/>
        <w:tabs>
          <w:tab w:val="left" w:pos="90"/>
        </w:tabs>
        <w:rPr>
          <w:b/>
          <w:snapToGrid w:val="0"/>
        </w:rPr>
      </w:pPr>
    </w:p>
    <w:p w14:paraId="6A4700D3" w14:textId="77777777" w:rsidR="00171DB7" w:rsidRDefault="00171DB7" w:rsidP="00171DB7">
      <w:pPr>
        <w:widowControl w:val="0"/>
        <w:tabs>
          <w:tab w:val="left" w:pos="90"/>
        </w:tabs>
        <w:rPr>
          <w:snapToGrid w:val="0"/>
        </w:rPr>
      </w:pPr>
      <w:r>
        <w:rPr>
          <w:b/>
          <w:snapToGrid w:val="0"/>
        </w:rPr>
        <w:t>Indirizzo</w:t>
      </w:r>
      <w:r>
        <w:rPr>
          <w:b/>
          <w:snapToGrid w:val="0"/>
        </w:rPr>
        <w:tab/>
      </w:r>
      <w:r>
        <w:rPr>
          <w:b/>
          <w:snapToGrid w:val="0"/>
        </w:rPr>
        <w:tab/>
      </w:r>
      <w:r>
        <w:rPr>
          <w:snapToGrid w:val="0"/>
        </w:rPr>
        <w:t xml:space="preserve">    </w:t>
      </w:r>
      <w:r w:rsidR="001733C4">
        <w:rPr>
          <w:snapToGrid w:val="0"/>
        </w:rPr>
        <w:t>via Enzo ed Elvira Sellerio</w:t>
      </w:r>
      <w:r>
        <w:rPr>
          <w:snapToGrid w:val="0"/>
        </w:rPr>
        <w:t>, 34 – 90141 Palermo</w:t>
      </w:r>
    </w:p>
    <w:p w14:paraId="40F79E55" w14:textId="77777777" w:rsidR="00171DB7" w:rsidRDefault="00171DB7" w:rsidP="00171DB7">
      <w:pPr>
        <w:widowControl w:val="0"/>
        <w:tabs>
          <w:tab w:val="left" w:pos="90"/>
        </w:tabs>
        <w:rPr>
          <w:snapToGrid w:val="0"/>
        </w:rPr>
      </w:pPr>
      <w:r>
        <w:rPr>
          <w:snapToGrid w:val="0"/>
        </w:rPr>
        <w:tab/>
      </w:r>
      <w:r>
        <w:rPr>
          <w:snapToGrid w:val="0"/>
        </w:rPr>
        <w:tab/>
      </w:r>
      <w:r>
        <w:rPr>
          <w:snapToGrid w:val="0"/>
        </w:rPr>
        <w:tab/>
      </w:r>
      <w:r>
        <w:rPr>
          <w:snapToGrid w:val="0"/>
        </w:rPr>
        <w:tab/>
        <w:t xml:space="preserve">     Tel. 0916256218 – Fax 0916256234</w:t>
      </w:r>
    </w:p>
    <w:p w14:paraId="7681EA22" w14:textId="77777777" w:rsidR="00171DB7" w:rsidRDefault="00171DB7" w:rsidP="00171DB7">
      <w:pPr>
        <w:widowControl w:val="0"/>
        <w:tabs>
          <w:tab w:val="left" w:pos="90"/>
        </w:tabs>
        <w:rPr>
          <w:snapToGrid w:val="0"/>
        </w:rPr>
      </w:pPr>
      <w:r>
        <w:rPr>
          <w:b/>
          <w:snapToGrid w:val="0"/>
        </w:rPr>
        <w:t>Circoscrizione</w:t>
      </w:r>
      <w:r>
        <w:rPr>
          <w:snapToGrid w:val="0"/>
        </w:rPr>
        <w:tab/>
      </w:r>
      <w:r>
        <w:rPr>
          <w:snapToGrid w:val="0"/>
        </w:rPr>
        <w:tab/>
        <w:t xml:space="preserve">    Sicilia</w:t>
      </w:r>
    </w:p>
    <w:p w14:paraId="71001096" w14:textId="77777777" w:rsidR="00171DB7" w:rsidRDefault="00171DB7" w:rsidP="00171DB7">
      <w:pPr>
        <w:pStyle w:val="Pidipagina"/>
        <w:widowControl w:val="0"/>
        <w:tabs>
          <w:tab w:val="clear" w:pos="4819"/>
          <w:tab w:val="clear" w:pos="9638"/>
          <w:tab w:val="left" w:pos="90"/>
        </w:tabs>
        <w:rPr>
          <w:snapToGrid w:val="0"/>
        </w:rPr>
      </w:pPr>
    </w:p>
    <w:p w14:paraId="2A893C9C" w14:textId="77777777" w:rsidR="00171DB7" w:rsidRDefault="00171DB7" w:rsidP="00171DB7">
      <w:pPr>
        <w:widowControl w:val="0"/>
        <w:tabs>
          <w:tab w:val="left" w:pos="90"/>
        </w:tabs>
        <w:rPr>
          <w:snapToGrid w:val="0"/>
          <w:color w:val="000000"/>
          <w:sz w:val="23"/>
        </w:rPr>
      </w:pPr>
      <w:r>
        <w:rPr>
          <w:snapToGrid w:val="0"/>
        </w:rPr>
        <w:t xml:space="preserve">Signor </w:t>
      </w:r>
      <w:r w:rsidR="0017408A">
        <w:rPr>
          <w:snapToGrid w:val="0"/>
        </w:rPr>
        <w:t>FEDERICO</w:t>
      </w:r>
      <w:r>
        <w:rPr>
          <w:snapToGrid w:val="0"/>
        </w:rPr>
        <w:t xml:space="preserve"> COSENZ, Console Onorario (</w:t>
      </w:r>
      <w:r w:rsidR="0017408A">
        <w:rPr>
          <w:snapToGrid w:val="0"/>
        </w:rPr>
        <w:t>E</w:t>
      </w:r>
      <w:r>
        <w:rPr>
          <w:snapToGrid w:val="0"/>
        </w:rPr>
        <w:t xml:space="preserve">xequatur </w:t>
      </w:r>
      <w:r w:rsidR="0017408A">
        <w:rPr>
          <w:snapToGrid w:val="0"/>
        </w:rPr>
        <w:t>20 ottobre 2021</w:t>
      </w:r>
      <w:r w:rsidR="002056D8">
        <w:rPr>
          <w:snapToGrid w:val="0"/>
        </w:rPr>
        <w:t xml:space="preserve"> – 27 settembre 2026</w:t>
      </w:r>
      <w:r>
        <w:rPr>
          <w:snapToGrid w:val="0"/>
        </w:rPr>
        <w:t>)</w:t>
      </w:r>
    </w:p>
    <w:p w14:paraId="6DE6F8B9" w14:textId="77777777" w:rsidR="00171DB7" w:rsidRDefault="00171DB7" w:rsidP="00C87757">
      <w:pPr>
        <w:widowControl w:val="0"/>
        <w:tabs>
          <w:tab w:val="left" w:pos="90"/>
        </w:tabs>
        <w:rPr>
          <w:snapToGrid w:val="0"/>
          <w:color w:val="000000"/>
        </w:rPr>
      </w:pPr>
    </w:p>
    <w:p w14:paraId="50E0B90F" w14:textId="77777777" w:rsidR="004944D8" w:rsidRDefault="00C87757">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LUSSEMBURGO</w:t>
      </w:r>
    </w:p>
    <w:p w14:paraId="582844FF" w14:textId="77777777" w:rsidR="004944D8" w:rsidRDefault="004944D8">
      <w:pPr>
        <w:widowControl w:val="0"/>
        <w:tabs>
          <w:tab w:val="left" w:pos="90"/>
        </w:tabs>
        <w:jc w:val="right"/>
        <w:rPr>
          <w:b/>
          <w:snapToGrid w:val="0"/>
          <w:color w:val="000000"/>
          <w:sz w:val="16"/>
        </w:rPr>
      </w:pPr>
    </w:p>
    <w:p w14:paraId="1BEBCE98" w14:textId="77777777" w:rsidR="004944D8" w:rsidRDefault="004944D8" w:rsidP="008842A1">
      <w:pPr>
        <w:widowControl w:val="0"/>
        <w:tabs>
          <w:tab w:val="left" w:pos="90"/>
        </w:tabs>
        <w:rPr>
          <w:snapToGrid w:val="0"/>
          <w:color w:val="000000"/>
        </w:rPr>
      </w:pPr>
    </w:p>
    <w:p w14:paraId="40615C89" w14:textId="77777777" w:rsidR="008842A1" w:rsidRDefault="008842A1" w:rsidP="008842A1">
      <w:pPr>
        <w:widowControl w:val="0"/>
        <w:tabs>
          <w:tab w:val="left" w:pos="90"/>
        </w:tabs>
        <w:rPr>
          <w:snapToGrid w:val="0"/>
          <w:color w:val="000000"/>
        </w:rPr>
      </w:pPr>
    </w:p>
    <w:p w14:paraId="7227B9E6" w14:textId="77777777" w:rsidR="004944D8" w:rsidRDefault="004944D8">
      <w:pPr>
        <w:widowControl w:val="0"/>
        <w:tabs>
          <w:tab w:val="left" w:pos="90"/>
        </w:tabs>
        <w:rPr>
          <w:b/>
          <w:snapToGrid w:val="0"/>
          <w:color w:val="000080"/>
          <w:sz w:val="26"/>
          <w:u w:val="single"/>
        </w:rPr>
      </w:pPr>
      <w:r>
        <w:rPr>
          <w:b/>
          <w:snapToGrid w:val="0"/>
          <w:color w:val="000080"/>
          <w:u w:val="single"/>
        </w:rPr>
        <w:t xml:space="preserve">PERUGIA - CONSOLATO ONORARIO            </w:t>
      </w:r>
    </w:p>
    <w:p w14:paraId="7913AD5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Alessi, 27 - 06100 Perugia </w:t>
      </w:r>
    </w:p>
    <w:p w14:paraId="02EE5F3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075576345 - Fax 0755722322  </w:t>
      </w:r>
    </w:p>
    <w:p w14:paraId="0DC69A4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Umbr</w:t>
      </w:r>
      <w:r w:rsidR="00EA5FDF">
        <w:rPr>
          <w:snapToGrid w:val="0"/>
          <w:color w:val="000000"/>
        </w:rPr>
        <w:t>ia e Marche</w:t>
      </w:r>
      <w:r>
        <w:rPr>
          <w:snapToGrid w:val="0"/>
          <w:color w:val="000000"/>
        </w:rPr>
        <w:t xml:space="preserve">                  </w:t>
      </w:r>
    </w:p>
    <w:p w14:paraId="1718F6C7" w14:textId="77777777" w:rsidR="004944D8" w:rsidRDefault="004944D8">
      <w:pPr>
        <w:widowControl w:val="0"/>
        <w:tabs>
          <w:tab w:val="left" w:pos="90"/>
        </w:tabs>
        <w:spacing w:before="23"/>
        <w:rPr>
          <w:snapToGrid w:val="0"/>
          <w:color w:val="000000"/>
        </w:rPr>
      </w:pPr>
    </w:p>
    <w:p w14:paraId="33BFF321" w14:textId="21EE5B56" w:rsidR="004944D8" w:rsidRDefault="004944D8" w:rsidP="008842A1">
      <w:pPr>
        <w:widowControl w:val="0"/>
        <w:tabs>
          <w:tab w:val="left" w:pos="90"/>
        </w:tabs>
        <w:rPr>
          <w:snapToGrid w:val="0"/>
          <w:color w:val="000000"/>
        </w:rPr>
      </w:pPr>
      <w:r>
        <w:rPr>
          <w:snapToGrid w:val="0"/>
          <w:color w:val="000000"/>
        </w:rPr>
        <w:t xml:space="preserve">Signor </w:t>
      </w:r>
      <w:r w:rsidR="001A23B7">
        <w:rPr>
          <w:snapToGrid w:val="0"/>
          <w:color w:val="000000"/>
        </w:rPr>
        <w:t>TIBERIO</w:t>
      </w:r>
      <w:r>
        <w:rPr>
          <w:snapToGrid w:val="0"/>
          <w:color w:val="000000"/>
        </w:rPr>
        <w:t xml:space="preserve"> ANSIDEI </w:t>
      </w:r>
      <w:r w:rsidR="001A23B7">
        <w:rPr>
          <w:snapToGrid w:val="0"/>
          <w:color w:val="000000"/>
        </w:rPr>
        <w:t>di</w:t>
      </w:r>
      <w:r>
        <w:rPr>
          <w:snapToGrid w:val="0"/>
          <w:color w:val="000000"/>
        </w:rPr>
        <w:t xml:space="preserve"> CATRANO, Console Onorario (</w:t>
      </w:r>
      <w:r w:rsidR="001A23B7">
        <w:rPr>
          <w:snapToGrid w:val="0"/>
          <w:color w:val="000000"/>
        </w:rPr>
        <w:t>Exequatur 10 gennaio 2025)</w:t>
      </w:r>
      <w:r>
        <w:rPr>
          <w:snapToGrid w:val="0"/>
          <w:color w:val="000000"/>
        </w:rPr>
        <w:t>)</w:t>
      </w:r>
    </w:p>
    <w:p w14:paraId="65DF13B9" w14:textId="77777777" w:rsidR="008842A1" w:rsidRDefault="008842A1" w:rsidP="008842A1">
      <w:pPr>
        <w:widowControl w:val="0"/>
        <w:tabs>
          <w:tab w:val="left" w:pos="90"/>
        </w:tabs>
        <w:rPr>
          <w:b/>
          <w:snapToGrid w:val="0"/>
          <w:color w:val="000080"/>
          <w:u w:val="single"/>
        </w:rPr>
      </w:pPr>
    </w:p>
    <w:p w14:paraId="3A049F23" w14:textId="77777777" w:rsidR="008842A1" w:rsidRDefault="008842A1" w:rsidP="008842A1">
      <w:pPr>
        <w:widowControl w:val="0"/>
        <w:tabs>
          <w:tab w:val="left" w:pos="90"/>
        </w:tabs>
        <w:rPr>
          <w:b/>
          <w:snapToGrid w:val="0"/>
          <w:color w:val="000080"/>
          <w:u w:val="single"/>
        </w:rPr>
      </w:pPr>
    </w:p>
    <w:p w14:paraId="5E59D003" w14:textId="77777777" w:rsidR="008842A1" w:rsidRDefault="008842A1" w:rsidP="008842A1">
      <w:pPr>
        <w:widowControl w:val="0"/>
        <w:tabs>
          <w:tab w:val="left" w:pos="90"/>
        </w:tabs>
        <w:rPr>
          <w:b/>
          <w:snapToGrid w:val="0"/>
          <w:color w:val="000080"/>
          <w:u w:val="single"/>
        </w:rPr>
      </w:pPr>
    </w:p>
    <w:p w14:paraId="368DFC2D" w14:textId="77777777" w:rsidR="004944D8" w:rsidRDefault="004944D8" w:rsidP="001B6937">
      <w:pPr>
        <w:widowControl w:val="0"/>
        <w:tabs>
          <w:tab w:val="left" w:pos="90"/>
          <w:tab w:val="left" w:pos="2321"/>
        </w:tabs>
        <w:spacing w:before="40"/>
        <w:rPr>
          <w:b/>
          <w:snapToGrid w:val="0"/>
          <w:color w:val="000080"/>
          <w:sz w:val="26"/>
          <w:u w:val="single"/>
        </w:rPr>
      </w:pPr>
      <w:r>
        <w:rPr>
          <w:b/>
          <w:snapToGrid w:val="0"/>
          <w:color w:val="000080"/>
          <w:u w:val="single"/>
        </w:rPr>
        <w:t xml:space="preserve">TORINO - CONSOLATO ONORARIO            </w:t>
      </w:r>
    </w:p>
    <w:p w14:paraId="0010123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Mercantini, 5 - 10121 Torino </w:t>
      </w:r>
    </w:p>
    <w:p w14:paraId="0397362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0115622522 - Fax 0115175377  </w:t>
      </w:r>
    </w:p>
    <w:p w14:paraId="5B0520C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18" w:history="1">
        <w:r w:rsidR="00EB1DB2" w:rsidRPr="00F8043B">
          <w:rPr>
            <w:rStyle w:val="Collegamentoipertestuale"/>
            <w:snapToGrid w:val="0"/>
          </w:rPr>
          <w:t>emorone.2@notariato.it</w:t>
        </w:r>
      </w:hyperlink>
    </w:p>
    <w:p w14:paraId="6EC84D8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155321BE" w14:textId="77777777" w:rsidR="008842A1" w:rsidRDefault="008842A1" w:rsidP="008842A1">
      <w:pPr>
        <w:widowControl w:val="0"/>
        <w:tabs>
          <w:tab w:val="left" w:pos="90"/>
        </w:tabs>
        <w:rPr>
          <w:snapToGrid w:val="0"/>
          <w:color w:val="000000"/>
        </w:rPr>
      </w:pPr>
    </w:p>
    <w:p w14:paraId="31422681" w14:textId="77777777" w:rsidR="00EB1DB2" w:rsidRPr="00C67A46" w:rsidRDefault="00EB1DB2" w:rsidP="00EB1DB2">
      <w:pPr>
        <w:widowControl w:val="0"/>
        <w:tabs>
          <w:tab w:val="left" w:pos="90"/>
        </w:tabs>
        <w:rPr>
          <w:snapToGrid w:val="0"/>
          <w:color w:val="000000"/>
        </w:rPr>
      </w:pPr>
      <w:r w:rsidRPr="00C67A46">
        <w:rPr>
          <w:snapToGrid w:val="0"/>
          <w:color w:val="000000"/>
        </w:rPr>
        <w:t xml:space="preserve">Signor </w:t>
      </w:r>
      <w:r>
        <w:rPr>
          <w:snapToGrid w:val="0"/>
          <w:color w:val="000000"/>
        </w:rPr>
        <w:t>REMO MARIA MORONE, Console onorario (Exequatur 28 dicembre 2023)</w:t>
      </w:r>
    </w:p>
    <w:p w14:paraId="51CBEA58" w14:textId="77777777" w:rsidR="00C67A46" w:rsidRDefault="00C67A46" w:rsidP="008842A1">
      <w:pPr>
        <w:widowControl w:val="0"/>
        <w:tabs>
          <w:tab w:val="left" w:pos="90"/>
        </w:tabs>
        <w:rPr>
          <w:b/>
          <w:snapToGrid w:val="0"/>
          <w:color w:val="000080"/>
          <w:u w:val="single"/>
        </w:rPr>
      </w:pPr>
    </w:p>
    <w:p w14:paraId="16EA16C0" w14:textId="77777777" w:rsidR="00C67A46" w:rsidRDefault="00C67A46" w:rsidP="008842A1">
      <w:pPr>
        <w:widowControl w:val="0"/>
        <w:tabs>
          <w:tab w:val="left" w:pos="90"/>
        </w:tabs>
        <w:rPr>
          <w:b/>
          <w:snapToGrid w:val="0"/>
          <w:color w:val="000080"/>
          <w:u w:val="single"/>
        </w:rPr>
      </w:pPr>
    </w:p>
    <w:p w14:paraId="2D7782FE" w14:textId="77777777" w:rsidR="00C67A46" w:rsidRDefault="00C67A46" w:rsidP="00C67A46">
      <w:pPr>
        <w:widowControl w:val="0"/>
        <w:tabs>
          <w:tab w:val="left" w:pos="90"/>
        </w:tabs>
        <w:rPr>
          <w:b/>
          <w:snapToGrid w:val="0"/>
          <w:color w:val="000080"/>
          <w:sz w:val="26"/>
          <w:u w:val="single"/>
        </w:rPr>
      </w:pPr>
      <w:r>
        <w:rPr>
          <w:b/>
          <w:snapToGrid w:val="0"/>
          <w:color w:val="000080"/>
          <w:u w:val="single"/>
        </w:rPr>
        <w:t xml:space="preserve">TRIESTE - CONSOLATO ONORARIO            </w:t>
      </w:r>
    </w:p>
    <w:p w14:paraId="5CE90970" w14:textId="77777777" w:rsidR="00C67A46" w:rsidRDefault="00C67A46" w:rsidP="00C67A46">
      <w:pPr>
        <w:widowControl w:val="0"/>
        <w:tabs>
          <w:tab w:val="left" w:pos="90"/>
          <w:tab w:val="left" w:pos="2321"/>
        </w:tabs>
        <w:spacing w:before="49"/>
        <w:rPr>
          <w:b/>
          <w:snapToGrid w:val="0"/>
          <w:color w:val="000000"/>
        </w:rPr>
      </w:pPr>
    </w:p>
    <w:p w14:paraId="731BEC3F" w14:textId="77777777" w:rsidR="00C67A46" w:rsidRPr="00C67A46" w:rsidRDefault="00C67A46" w:rsidP="00C67A46">
      <w:pPr>
        <w:widowControl w:val="0"/>
        <w:tabs>
          <w:tab w:val="left" w:pos="90"/>
          <w:tab w:val="left" w:pos="2321"/>
        </w:tabs>
        <w:spacing w:before="49"/>
        <w:rPr>
          <w:snapToGrid w:val="0"/>
          <w:color w:val="000000"/>
        </w:rPr>
      </w:pPr>
      <w:r>
        <w:rPr>
          <w:b/>
          <w:snapToGrid w:val="0"/>
          <w:color w:val="000000"/>
        </w:rPr>
        <w:t>Indirizzo</w:t>
      </w:r>
      <w:r>
        <w:rPr>
          <w:b/>
          <w:snapToGrid w:val="0"/>
          <w:color w:val="000000"/>
        </w:rPr>
        <w:tab/>
      </w:r>
      <w:r w:rsidRPr="00C67A46">
        <w:rPr>
          <w:snapToGrid w:val="0"/>
          <w:color w:val="000000"/>
        </w:rPr>
        <w:t xml:space="preserve">Via </w:t>
      </w:r>
      <w:r w:rsidR="004A2676">
        <w:rPr>
          <w:snapToGrid w:val="0"/>
          <w:color w:val="000000"/>
        </w:rPr>
        <w:t>Marco Tullio Cicerone, n.5 – 34133</w:t>
      </w:r>
      <w:r w:rsidRPr="00C67A46">
        <w:rPr>
          <w:snapToGrid w:val="0"/>
          <w:color w:val="000000"/>
        </w:rPr>
        <w:t xml:space="preserve"> Trieste (TS)</w:t>
      </w:r>
    </w:p>
    <w:p w14:paraId="11430F92" w14:textId="77777777" w:rsidR="00C67A46" w:rsidRPr="00C67A46" w:rsidRDefault="00C67A46" w:rsidP="00C67A46">
      <w:pPr>
        <w:widowControl w:val="0"/>
        <w:tabs>
          <w:tab w:val="left" w:pos="90"/>
          <w:tab w:val="left" w:pos="2321"/>
        </w:tabs>
        <w:spacing w:before="49"/>
        <w:rPr>
          <w:snapToGrid w:val="0"/>
          <w:color w:val="000000"/>
        </w:rPr>
      </w:pPr>
      <w:r>
        <w:rPr>
          <w:snapToGrid w:val="0"/>
          <w:color w:val="000000"/>
        </w:rPr>
        <w:tab/>
      </w:r>
      <w:r>
        <w:rPr>
          <w:snapToGrid w:val="0"/>
          <w:color w:val="000000"/>
        </w:rPr>
        <w:tab/>
      </w:r>
      <w:r w:rsidRPr="00C67A46">
        <w:rPr>
          <w:snapToGrid w:val="0"/>
          <w:color w:val="000000"/>
        </w:rPr>
        <w:t xml:space="preserve">Tel.: +39 338 8913749 </w:t>
      </w:r>
    </w:p>
    <w:p w14:paraId="54B9100E" w14:textId="77777777" w:rsidR="00C67A46" w:rsidRPr="00C67A46" w:rsidRDefault="00C67A46" w:rsidP="00C67A46">
      <w:pPr>
        <w:widowControl w:val="0"/>
        <w:tabs>
          <w:tab w:val="left" w:pos="90"/>
          <w:tab w:val="left" w:pos="2321"/>
        </w:tabs>
        <w:spacing w:before="49"/>
        <w:rPr>
          <w:snapToGrid w:val="0"/>
          <w:color w:val="000000"/>
        </w:rPr>
      </w:pPr>
      <w:r>
        <w:rPr>
          <w:snapToGrid w:val="0"/>
          <w:color w:val="000000"/>
        </w:rPr>
        <w:tab/>
      </w:r>
      <w:r>
        <w:rPr>
          <w:snapToGrid w:val="0"/>
          <w:color w:val="000000"/>
        </w:rPr>
        <w:tab/>
      </w:r>
      <w:r w:rsidRPr="00C67A46">
        <w:rPr>
          <w:snapToGrid w:val="0"/>
          <w:color w:val="000000"/>
        </w:rPr>
        <w:t xml:space="preserve">E-mail: </w:t>
      </w:r>
      <w:hyperlink r:id="rId319" w:history="1">
        <w:r w:rsidRPr="004E1859">
          <w:rPr>
            <w:rStyle w:val="Collegamentoipertestuale"/>
            <w:snapToGrid w:val="0"/>
          </w:rPr>
          <w:t>ezio.perillo@gmail.com</w:t>
        </w:r>
      </w:hyperlink>
      <w:r>
        <w:rPr>
          <w:snapToGrid w:val="0"/>
          <w:color w:val="000000"/>
        </w:rPr>
        <w:t xml:space="preserve"> </w:t>
      </w:r>
    </w:p>
    <w:p w14:paraId="5AA9D5E1" w14:textId="77777777" w:rsidR="00C67A46" w:rsidRDefault="00C67A46" w:rsidP="00C67A4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 Venezia Giulia</w:t>
      </w:r>
    </w:p>
    <w:p w14:paraId="407F0F0D" w14:textId="77777777" w:rsidR="008842A1" w:rsidRPr="00C67A46" w:rsidRDefault="008842A1" w:rsidP="008842A1">
      <w:pPr>
        <w:widowControl w:val="0"/>
        <w:tabs>
          <w:tab w:val="left" w:pos="90"/>
        </w:tabs>
        <w:rPr>
          <w:snapToGrid w:val="0"/>
          <w:color w:val="000000"/>
        </w:rPr>
      </w:pPr>
    </w:p>
    <w:p w14:paraId="6571384B" w14:textId="77777777" w:rsidR="008842A1" w:rsidRPr="00C67A46" w:rsidRDefault="00C67A46" w:rsidP="008842A1">
      <w:pPr>
        <w:widowControl w:val="0"/>
        <w:tabs>
          <w:tab w:val="left" w:pos="90"/>
        </w:tabs>
        <w:rPr>
          <w:snapToGrid w:val="0"/>
          <w:color w:val="000000"/>
        </w:rPr>
      </w:pPr>
      <w:r w:rsidRPr="00C67A46">
        <w:rPr>
          <w:snapToGrid w:val="0"/>
          <w:color w:val="000000"/>
        </w:rPr>
        <w:t>Signor EZIO PERILLO</w:t>
      </w:r>
      <w:r>
        <w:rPr>
          <w:snapToGrid w:val="0"/>
          <w:color w:val="000000"/>
        </w:rPr>
        <w:t>, Console onorario (Exequatur 1°</w:t>
      </w:r>
      <w:r w:rsidR="00F30A33">
        <w:rPr>
          <w:snapToGrid w:val="0"/>
          <w:color w:val="000000"/>
        </w:rPr>
        <w:t xml:space="preserve"> </w:t>
      </w:r>
      <w:r>
        <w:rPr>
          <w:snapToGrid w:val="0"/>
          <w:color w:val="000000"/>
        </w:rPr>
        <w:t>marzo 2021</w:t>
      </w:r>
      <w:r w:rsidR="00CE540B">
        <w:rPr>
          <w:snapToGrid w:val="0"/>
          <w:color w:val="000000"/>
        </w:rPr>
        <w:t xml:space="preserve"> – 10 febbraio 2026</w:t>
      </w:r>
      <w:r>
        <w:rPr>
          <w:snapToGrid w:val="0"/>
          <w:color w:val="000000"/>
        </w:rPr>
        <w:t>)</w:t>
      </w:r>
    </w:p>
    <w:p w14:paraId="43897587" w14:textId="77777777" w:rsidR="00C67A46" w:rsidRDefault="00C67A46" w:rsidP="008842A1">
      <w:pPr>
        <w:widowControl w:val="0"/>
        <w:tabs>
          <w:tab w:val="left" w:pos="90"/>
        </w:tabs>
        <w:rPr>
          <w:b/>
          <w:snapToGrid w:val="0"/>
          <w:color w:val="000080"/>
          <w:u w:val="single"/>
        </w:rPr>
      </w:pPr>
    </w:p>
    <w:p w14:paraId="0B6EA58C" w14:textId="77777777" w:rsidR="00C67A46" w:rsidRDefault="00C67A46" w:rsidP="008842A1">
      <w:pPr>
        <w:widowControl w:val="0"/>
        <w:tabs>
          <w:tab w:val="left" w:pos="90"/>
        </w:tabs>
        <w:rPr>
          <w:b/>
          <w:snapToGrid w:val="0"/>
          <w:color w:val="000080"/>
          <w:u w:val="single"/>
        </w:rPr>
      </w:pPr>
    </w:p>
    <w:p w14:paraId="2ED195BF" w14:textId="77777777" w:rsidR="00C67A46" w:rsidRDefault="00C67A46" w:rsidP="008842A1">
      <w:pPr>
        <w:widowControl w:val="0"/>
        <w:tabs>
          <w:tab w:val="left" w:pos="90"/>
        </w:tabs>
        <w:rPr>
          <w:b/>
          <w:snapToGrid w:val="0"/>
          <w:color w:val="000080"/>
          <w:u w:val="single"/>
        </w:rPr>
      </w:pPr>
    </w:p>
    <w:p w14:paraId="396A8878" w14:textId="77777777" w:rsidR="004944D8" w:rsidRDefault="004944D8" w:rsidP="008842A1">
      <w:pPr>
        <w:widowControl w:val="0"/>
        <w:tabs>
          <w:tab w:val="left" w:pos="90"/>
        </w:tabs>
        <w:rPr>
          <w:b/>
          <w:snapToGrid w:val="0"/>
          <w:color w:val="000080"/>
          <w:sz w:val="26"/>
          <w:u w:val="single"/>
        </w:rPr>
      </w:pPr>
      <w:r>
        <w:rPr>
          <w:b/>
          <w:snapToGrid w:val="0"/>
          <w:color w:val="000080"/>
          <w:u w:val="single"/>
        </w:rPr>
        <w:t xml:space="preserve">VENEZIA - CONSOLATO ONORARIO            </w:t>
      </w:r>
    </w:p>
    <w:p w14:paraId="47023364" w14:textId="77777777" w:rsidR="00ED0C0A" w:rsidRDefault="00ED0C0A" w:rsidP="00ED0C0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Castello, 5312 - 30122 Venezia </w:t>
      </w:r>
    </w:p>
    <w:p w14:paraId="3A7A6E54" w14:textId="77777777" w:rsidR="00ED0C0A" w:rsidRDefault="00ED0C0A" w:rsidP="00ED0C0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7F4E6C" w:rsidRPr="007F4E6C">
        <w:rPr>
          <w:snapToGrid w:val="0"/>
          <w:color w:val="000000"/>
        </w:rPr>
        <w:t>3488280329 - Fax 0415226789</w:t>
      </w:r>
    </w:p>
    <w:p w14:paraId="05E74EAE" w14:textId="77777777" w:rsidR="00ED0C0A" w:rsidRDefault="00ED0C0A" w:rsidP="00ED0C0A">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320" w:history="1">
        <w:r w:rsidR="007F4E6C" w:rsidRPr="000F3438">
          <w:rPr>
            <w:rStyle w:val="Collegamentoipertestuale"/>
            <w:snapToGrid w:val="0"/>
          </w:rPr>
          <w:t>venise@consul-hon.lu</w:t>
        </w:r>
      </w:hyperlink>
      <w:r w:rsidR="007F4E6C">
        <w:rPr>
          <w:snapToGrid w:val="0"/>
          <w:color w:val="000000"/>
        </w:rPr>
        <w:t xml:space="preserve"> </w:t>
      </w:r>
      <w:r w:rsidR="00B237A2">
        <w:rPr>
          <w:snapToGrid w:val="0"/>
          <w:color w:val="000000"/>
        </w:rPr>
        <w:t xml:space="preserve"> </w:t>
      </w:r>
    </w:p>
    <w:p w14:paraId="15C22B9A" w14:textId="77777777" w:rsidR="007F4E6C" w:rsidRDefault="007F4E6C" w:rsidP="007F4E6C">
      <w:pPr>
        <w:autoSpaceDE w:val="0"/>
        <w:autoSpaceDN w:val="0"/>
        <w:rPr>
          <w:rFonts w:eastAsia="Aptos"/>
          <w:b/>
          <w:bCs/>
          <w:color w:val="000000"/>
          <w:lang w:eastAsia="en-US"/>
        </w:rPr>
      </w:pPr>
    </w:p>
    <w:p w14:paraId="550F63DF" w14:textId="77777777" w:rsidR="007F4E6C" w:rsidRPr="007F4E6C" w:rsidRDefault="007F4E6C" w:rsidP="007F4E6C">
      <w:pPr>
        <w:autoSpaceDE w:val="0"/>
        <w:autoSpaceDN w:val="0"/>
        <w:rPr>
          <w:rFonts w:eastAsia="Aptos"/>
          <w:color w:val="000000"/>
          <w:lang w:eastAsia="en-US"/>
        </w:rPr>
      </w:pPr>
      <w:r w:rsidRPr="007F4E6C">
        <w:rPr>
          <w:rFonts w:eastAsia="Aptos"/>
          <w:b/>
          <w:bCs/>
          <w:color w:val="000000"/>
          <w:lang w:eastAsia="en-US"/>
        </w:rPr>
        <w:t xml:space="preserve">Circoscrizione </w:t>
      </w:r>
      <w:r w:rsidRPr="007F4E6C">
        <w:rPr>
          <w:rFonts w:eastAsia="Aptos"/>
          <w:color w:val="000000"/>
          <w:lang w:eastAsia="en-US"/>
        </w:rPr>
        <w:t xml:space="preserve">Veneto, Trentino Alto Adige </w:t>
      </w:r>
    </w:p>
    <w:p w14:paraId="125FF4D2" w14:textId="77777777" w:rsidR="00ED0C0A" w:rsidRDefault="00ED0C0A" w:rsidP="00ED0C0A">
      <w:pPr>
        <w:widowControl w:val="0"/>
        <w:tabs>
          <w:tab w:val="left" w:pos="90"/>
        </w:tabs>
        <w:spacing w:before="277"/>
        <w:rPr>
          <w:snapToGrid w:val="0"/>
          <w:color w:val="000000"/>
          <w:sz w:val="26"/>
        </w:rPr>
      </w:pPr>
      <w:r>
        <w:rPr>
          <w:snapToGrid w:val="0"/>
          <w:color w:val="000000"/>
        </w:rPr>
        <w:t>Signor GIAN ANGELO BELLATI, Console Onorario (Rinnovo exequatur 28 aprile 2021)</w:t>
      </w:r>
    </w:p>
    <w:p w14:paraId="063FC654" w14:textId="77777777" w:rsidR="004944D8" w:rsidRDefault="004944D8" w:rsidP="002370FC">
      <w:pPr>
        <w:widowControl w:val="0"/>
        <w:tabs>
          <w:tab w:val="left" w:pos="90"/>
        </w:tabs>
        <w:rPr>
          <w:snapToGrid w:val="0"/>
          <w:color w:val="000000"/>
        </w:rPr>
      </w:pPr>
    </w:p>
    <w:p w14:paraId="57A8342B" w14:textId="77777777" w:rsidR="004944D8" w:rsidRDefault="004944D8" w:rsidP="002370FC">
      <w:pPr>
        <w:widowControl w:val="0"/>
        <w:tabs>
          <w:tab w:val="left" w:pos="90"/>
        </w:tabs>
        <w:rPr>
          <w:snapToGrid w:val="0"/>
          <w:color w:val="000000"/>
        </w:rPr>
      </w:pPr>
    </w:p>
    <w:p w14:paraId="6AE6438A" w14:textId="77777777" w:rsidR="004944D8" w:rsidRDefault="004944D8" w:rsidP="002370FC">
      <w:pPr>
        <w:widowControl w:val="0"/>
        <w:tabs>
          <w:tab w:val="left" w:pos="90"/>
        </w:tabs>
        <w:rPr>
          <w:snapToGrid w:val="0"/>
          <w:color w:val="000000"/>
        </w:rPr>
      </w:pPr>
    </w:p>
    <w:p w14:paraId="1EB9F0E2" w14:textId="77777777" w:rsidR="004944D8" w:rsidRDefault="004944D8" w:rsidP="002370FC">
      <w:pPr>
        <w:widowControl w:val="0"/>
        <w:tabs>
          <w:tab w:val="left" w:pos="90"/>
        </w:tabs>
        <w:rPr>
          <w:snapToGrid w:val="0"/>
          <w:color w:val="000000"/>
        </w:rPr>
      </w:pPr>
    </w:p>
    <w:p w14:paraId="5E5AC95E" w14:textId="77777777" w:rsidR="0094445D" w:rsidRDefault="00101F08" w:rsidP="0094445D">
      <w:pPr>
        <w:widowControl w:val="0"/>
        <w:tabs>
          <w:tab w:val="left" w:pos="90"/>
        </w:tabs>
        <w:jc w:val="right"/>
        <w:rPr>
          <w:b/>
          <w:snapToGrid w:val="0"/>
          <w:color w:val="000000"/>
        </w:rPr>
      </w:pPr>
      <w:r>
        <w:rPr>
          <w:b/>
          <w:snapToGrid w:val="0"/>
          <w:color w:val="000000"/>
          <w:sz w:val="16"/>
        </w:rPr>
        <w:br w:type="page"/>
      </w:r>
      <w:r w:rsidR="0094445D">
        <w:rPr>
          <w:b/>
          <w:snapToGrid w:val="0"/>
          <w:color w:val="000000"/>
          <w:sz w:val="16"/>
        </w:rPr>
        <w:t>MACEDONIA DEL NORD</w:t>
      </w:r>
    </w:p>
    <w:p w14:paraId="5BEC0EFC" w14:textId="77777777" w:rsidR="0094445D" w:rsidRDefault="009E4C9E" w:rsidP="0094445D">
      <w:pPr>
        <w:pStyle w:val="Pidipagina"/>
        <w:widowControl w:val="0"/>
        <w:tabs>
          <w:tab w:val="clear" w:pos="4819"/>
          <w:tab w:val="clear" w:pos="9638"/>
          <w:tab w:val="left" w:pos="90"/>
        </w:tabs>
        <w:spacing w:before="60"/>
        <w:rPr>
          <w:snapToGrid w:val="0"/>
          <w:color w:val="000080"/>
          <w:sz w:val="26"/>
        </w:rPr>
      </w:pPr>
      <w:r>
        <w:rPr>
          <w:noProof/>
        </w:rPr>
        <w:drawing>
          <wp:anchor distT="0" distB="0" distL="114300" distR="114300" simplePos="0" relativeHeight="251736576" behindDoc="0" locked="0" layoutInCell="1" allowOverlap="1" wp14:anchorId="41DC8373" wp14:editId="43AB996F">
            <wp:simplePos x="0" y="0"/>
            <wp:positionH relativeFrom="column">
              <wp:posOffset>5718810</wp:posOffset>
            </wp:positionH>
            <wp:positionV relativeFrom="paragraph">
              <wp:posOffset>196215</wp:posOffset>
            </wp:positionV>
            <wp:extent cx="702310" cy="467995"/>
            <wp:effectExtent l="19050" t="19050" r="2540" b="8255"/>
            <wp:wrapNone/>
            <wp:docPr id="319" name="Immagin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5"/>
                    <pic:cNvPicPr>
                      <a:picLocks noChangeAspect="1" noChangeArrowheads="1"/>
                    </pic:cNvPicPr>
                  </pic:nvPicPr>
                  <pic:blipFill>
                    <a:blip r:embed="rId32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A07D2B6" w14:textId="77777777" w:rsidR="0094445D" w:rsidRDefault="0094445D" w:rsidP="0094445D">
      <w:pPr>
        <w:widowControl w:val="0"/>
        <w:tabs>
          <w:tab w:val="left" w:pos="90"/>
        </w:tabs>
        <w:rPr>
          <w:b/>
          <w:snapToGrid w:val="0"/>
          <w:color w:val="000080"/>
          <w:sz w:val="39"/>
        </w:rPr>
      </w:pPr>
      <w:r>
        <w:rPr>
          <w:b/>
          <w:snapToGrid w:val="0"/>
          <w:color w:val="000080"/>
          <w:sz w:val="32"/>
        </w:rPr>
        <w:t>MACEDONIA DEL NORD</w:t>
      </w:r>
    </w:p>
    <w:p w14:paraId="692B3894" w14:textId="77777777" w:rsidR="0094445D" w:rsidRDefault="0094445D" w:rsidP="0094445D">
      <w:pPr>
        <w:widowControl w:val="0"/>
        <w:tabs>
          <w:tab w:val="left" w:pos="90"/>
        </w:tabs>
        <w:rPr>
          <w:b/>
          <w:snapToGrid w:val="0"/>
          <w:color w:val="000080"/>
          <w:sz w:val="28"/>
        </w:rPr>
      </w:pPr>
      <w:r>
        <w:rPr>
          <w:b/>
          <w:snapToGrid w:val="0"/>
          <w:color w:val="000080"/>
          <w:sz w:val="22"/>
        </w:rPr>
        <w:t>Repubblica di</w:t>
      </w:r>
    </w:p>
    <w:p w14:paraId="3A2662E7" w14:textId="77777777" w:rsidR="0094445D" w:rsidRDefault="0094445D" w:rsidP="0094445D">
      <w:pPr>
        <w:widowControl w:val="0"/>
        <w:tabs>
          <w:tab w:val="left" w:pos="90"/>
        </w:tabs>
        <w:spacing w:before="27"/>
        <w:jc w:val="center"/>
        <w:rPr>
          <w:snapToGrid w:val="0"/>
          <w:color w:val="000080"/>
          <w:sz w:val="26"/>
        </w:rPr>
      </w:pPr>
      <w:r>
        <w:rPr>
          <w:snapToGrid w:val="0"/>
          <w:color w:val="000000"/>
        </w:rPr>
        <w:t>———————————————————————————————————————————————————</w:t>
      </w:r>
    </w:p>
    <w:p w14:paraId="6DAD094A" w14:textId="77777777" w:rsidR="0094445D" w:rsidRDefault="0094445D" w:rsidP="0094445D">
      <w:pPr>
        <w:widowControl w:val="0"/>
        <w:tabs>
          <w:tab w:val="left" w:pos="90"/>
        </w:tabs>
        <w:jc w:val="right"/>
        <w:rPr>
          <w:i/>
          <w:snapToGrid w:val="0"/>
          <w:color w:val="000000"/>
          <w:sz w:val="26"/>
        </w:rPr>
      </w:pPr>
      <w:r>
        <w:rPr>
          <w:i/>
          <w:snapToGrid w:val="0"/>
          <w:color w:val="000000"/>
        </w:rPr>
        <w:t xml:space="preserve"> Festa nazionale 2 agosto</w:t>
      </w:r>
    </w:p>
    <w:p w14:paraId="224A3FC4" w14:textId="77777777" w:rsidR="0094445D" w:rsidRDefault="0094445D" w:rsidP="0094445D">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57CFAA1" w14:textId="77777777" w:rsidR="0094445D" w:rsidRDefault="0094445D" w:rsidP="0094445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Bruxelles, 73-75 - 00198 Roma </w:t>
      </w:r>
    </w:p>
    <w:p w14:paraId="76A79D58" w14:textId="77777777" w:rsidR="0094445D" w:rsidRDefault="0094445D" w:rsidP="0094445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0684241109  - Fax 0684241131  </w:t>
      </w:r>
    </w:p>
    <w:p w14:paraId="174C3547" w14:textId="77777777" w:rsidR="0094445D" w:rsidRDefault="0094445D"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61A4A574" w14:textId="77777777" w:rsidR="0094445D" w:rsidRDefault="0094445D" w:rsidP="0094445D">
      <w:pPr>
        <w:widowControl w:val="0"/>
        <w:tabs>
          <w:tab w:val="left" w:pos="90"/>
        </w:tabs>
        <w:rPr>
          <w:b/>
          <w:snapToGrid w:val="0"/>
          <w:color w:val="000080"/>
          <w:u w:val="single"/>
        </w:rPr>
      </w:pPr>
    </w:p>
    <w:p w14:paraId="046C49FB" w14:textId="77777777" w:rsidR="0094445D" w:rsidRDefault="0094445D" w:rsidP="0094445D">
      <w:pPr>
        <w:widowControl w:val="0"/>
        <w:tabs>
          <w:tab w:val="left" w:pos="90"/>
        </w:tabs>
        <w:spacing w:before="23"/>
        <w:rPr>
          <w:snapToGrid w:val="0"/>
          <w:color w:val="000000"/>
        </w:rPr>
      </w:pPr>
    </w:p>
    <w:p w14:paraId="495ED8CE" w14:textId="77777777" w:rsidR="0094445D" w:rsidRDefault="00D34C2C" w:rsidP="0094445D">
      <w:pPr>
        <w:widowControl w:val="0"/>
        <w:tabs>
          <w:tab w:val="left" w:pos="90"/>
        </w:tabs>
        <w:rPr>
          <w:b/>
          <w:snapToGrid w:val="0"/>
          <w:color w:val="000080"/>
          <w:sz w:val="26"/>
          <w:u w:val="single"/>
        </w:rPr>
      </w:pPr>
      <w:r>
        <w:rPr>
          <w:b/>
          <w:snapToGrid w:val="0"/>
          <w:color w:val="000080"/>
          <w:u w:val="single"/>
        </w:rPr>
        <w:t>VENEZIA - CONSOLATO</w:t>
      </w:r>
      <w:r w:rsidR="0094445D">
        <w:rPr>
          <w:b/>
          <w:snapToGrid w:val="0"/>
          <w:color w:val="000080"/>
          <w:u w:val="single"/>
        </w:rPr>
        <w:t xml:space="preserve"> GENERALE   </w:t>
      </w:r>
    </w:p>
    <w:p w14:paraId="56B040A2" w14:textId="77777777" w:rsidR="0094445D" w:rsidRDefault="0094445D" w:rsidP="0094445D">
      <w:pPr>
        <w:widowControl w:val="0"/>
        <w:tabs>
          <w:tab w:val="left" w:pos="90"/>
          <w:tab w:val="left" w:pos="2321"/>
        </w:tabs>
        <w:spacing w:before="220"/>
        <w:rPr>
          <w:snapToGrid w:val="0"/>
        </w:rPr>
      </w:pPr>
      <w:r>
        <w:rPr>
          <w:b/>
          <w:snapToGrid w:val="0"/>
          <w:color w:val="000000"/>
        </w:rPr>
        <w:t>Indirizzo</w:t>
      </w:r>
      <w:r>
        <w:rPr>
          <w:rFonts w:ascii="MS Sans Serif" w:hAnsi="MS Sans Serif"/>
          <w:snapToGrid w:val="0"/>
          <w:sz w:val="24"/>
        </w:rPr>
        <w:t xml:space="preserve">                       </w:t>
      </w:r>
      <w:r>
        <w:rPr>
          <w:snapToGrid w:val="0"/>
        </w:rPr>
        <w:t xml:space="preserve">Via </w:t>
      </w:r>
      <w:proofErr w:type="spellStart"/>
      <w:r w:rsidR="00FE3664">
        <w:rPr>
          <w:snapToGrid w:val="0"/>
        </w:rPr>
        <w:t>Belinato</w:t>
      </w:r>
      <w:proofErr w:type="spellEnd"/>
      <w:r>
        <w:rPr>
          <w:snapToGrid w:val="0"/>
        </w:rPr>
        <w:t xml:space="preserve">, </w:t>
      </w:r>
      <w:r w:rsidR="00FE3664">
        <w:rPr>
          <w:snapToGrid w:val="0"/>
        </w:rPr>
        <w:t>4</w:t>
      </w:r>
      <w:r>
        <w:rPr>
          <w:snapToGrid w:val="0"/>
        </w:rPr>
        <w:t xml:space="preserve"> -  3017</w:t>
      </w:r>
      <w:r w:rsidR="00FE3664">
        <w:rPr>
          <w:snapToGrid w:val="0"/>
        </w:rPr>
        <w:t>5</w:t>
      </w:r>
      <w:r>
        <w:rPr>
          <w:snapToGrid w:val="0"/>
        </w:rPr>
        <w:t xml:space="preserve"> M</w:t>
      </w:r>
      <w:r w:rsidR="00FE3664">
        <w:rPr>
          <w:snapToGrid w:val="0"/>
        </w:rPr>
        <w:t>a</w:t>
      </w:r>
      <w:r>
        <w:rPr>
          <w:snapToGrid w:val="0"/>
        </w:rPr>
        <w:t>r</w:t>
      </w:r>
      <w:r w:rsidR="00FE3664">
        <w:rPr>
          <w:snapToGrid w:val="0"/>
        </w:rPr>
        <w:t>gh</w:t>
      </w:r>
      <w:r>
        <w:rPr>
          <w:snapToGrid w:val="0"/>
        </w:rPr>
        <w:t>e</w:t>
      </w:r>
      <w:r w:rsidR="00FE3664">
        <w:rPr>
          <w:snapToGrid w:val="0"/>
        </w:rPr>
        <w:t>ra</w:t>
      </w:r>
      <w:r>
        <w:rPr>
          <w:snapToGrid w:val="0"/>
        </w:rPr>
        <w:t xml:space="preserve"> (VE)</w:t>
      </w:r>
    </w:p>
    <w:p w14:paraId="42AC72F9" w14:textId="77777777" w:rsidR="00FE3664" w:rsidRDefault="0094445D" w:rsidP="0094445D">
      <w:pPr>
        <w:widowControl w:val="0"/>
        <w:tabs>
          <w:tab w:val="left" w:pos="2321"/>
        </w:tabs>
        <w:rPr>
          <w:snapToGrid w:val="0"/>
          <w:color w:val="000000"/>
        </w:rPr>
      </w:pPr>
      <w:r>
        <w:rPr>
          <w:rFonts w:ascii="MS Sans Serif" w:hAnsi="MS Sans Serif"/>
          <w:snapToGrid w:val="0"/>
          <w:sz w:val="24"/>
        </w:rPr>
        <w:t xml:space="preserve">                                   </w:t>
      </w:r>
      <w:r w:rsidRPr="00704F67">
        <w:rPr>
          <w:snapToGrid w:val="0"/>
        </w:rPr>
        <w:t>T</w:t>
      </w:r>
      <w:r>
        <w:rPr>
          <w:snapToGrid w:val="0"/>
          <w:color w:val="000000"/>
        </w:rPr>
        <w:t>el. 0415320282 / 0415327280 - Fax 0415321279</w:t>
      </w:r>
    </w:p>
    <w:p w14:paraId="6CC3986A" w14:textId="77777777" w:rsidR="0094445D" w:rsidRDefault="00FE3664" w:rsidP="0094445D">
      <w:pPr>
        <w:widowControl w:val="0"/>
        <w:tabs>
          <w:tab w:val="left" w:pos="2321"/>
        </w:tabs>
        <w:rPr>
          <w:snapToGrid w:val="0"/>
          <w:color w:val="000000"/>
          <w:sz w:val="23"/>
        </w:rPr>
      </w:pPr>
      <w:r>
        <w:rPr>
          <w:snapToGrid w:val="0"/>
          <w:color w:val="000000"/>
        </w:rPr>
        <w:t xml:space="preserve">                                            </w:t>
      </w:r>
      <w:r w:rsidR="0094445D">
        <w:rPr>
          <w:snapToGrid w:val="0"/>
          <w:color w:val="000000"/>
        </w:rPr>
        <w:t xml:space="preserve">  </w:t>
      </w:r>
      <w:r>
        <w:rPr>
          <w:snapToGrid w:val="0"/>
          <w:color w:val="000000"/>
        </w:rPr>
        <w:t xml:space="preserve"> E-mail   venice@mfa.gov.mk</w:t>
      </w:r>
    </w:p>
    <w:p w14:paraId="26BB122C" w14:textId="77777777" w:rsidR="0094445D" w:rsidRDefault="0094445D" w:rsidP="0094445D">
      <w:pPr>
        <w:widowControl w:val="0"/>
        <w:tabs>
          <w:tab w:val="left" w:pos="567"/>
          <w:tab w:val="left" w:pos="2321"/>
        </w:tabs>
        <w:spacing w:before="40"/>
        <w:ind w:left="2268" w:hanging="2268"/>
        <w:rPr>
          <w:snapToGrid w:val="0"/>
          <w:color w:val="000000"/>
        </w:rPr>
      </w:pPr>
      <w:r>
        <w:rPr>
          <w:b/>
          <w:snapToGrid w:val="0"/>
          <w:color w:val="000000"/>
        </w:rPr>
        <w:t>Circoscrizione</w:t>
      </w:r>
      <w:r>
        <w:rPr>
          <w:rFonts w:ascii="MS Sans Serif" w:hAnsi="MS Sans Serif"/>
          <w:snapToGrid w:val="0"/>
          <w:sz w:val="24"/>
        </w:rPr>
        <w:tab/>
      </w:r>
      <w:r>
        <w:rPr>
          <w:snapToGrid w:val="0"/>
        </w:rPr>
        <w:t>Veneto, Lombardia, Piemonte, Valle d’Aosta, Liguria, Trentino Alto Adige, Friuli Venezia Giulia, Emilia Romagna</w:t>
      </w:r>
      <w:r>
        <w:rPr>
          <w:snapToGrid w:val="0"/>
          <w:color w:val="000000"/>
        </w:rPr>
        <w:t xml:space="preserve">                     </w:t>
      </w:r>
    </w:p>
    <w:p w14:paraId="71B4D89B" w14:textId="77777777" w:rsidR="0094445D" w:rsidRDefault="0094445D" w:rsidP="0094445D">
      <w:pPr>
        <w:widowControl w:val="0"/>
        <w:tabs>
          <w:tab w:val="left" w:pos="2321"/>
        </w:tabs>
        <w:rPr>
          <w:snapToGrid w:val="0"/>
          <w:color w:val="000000"/>
          <w:sz w:val="23"/>
        </w:rPr>
      </w:pPr>
      <w:r>
        <w:rPr>
          <w:snapToGrid w:val="0"/>
        </w:rPr>
        <w:tab/>
      </w:r>
      <w:r>
        <w:rPr>
          <w:snapToGrid w:val="0"/>
          <w:color w:val="000000"/>
        </w:rPr>
        <w:t xml:space="preserve">                         </w:t>
      </w:r>
    </w:p>
    <w:p w14:paraId="41E69C1C" w14:textId="77777777" w:rsidR="00765F17" w:rsidRDefault="00765F17" w:rsidP="0094445D">
      <w:pPr>
        <w:widowControl w:val="0"/>
        <w:tabs>
          <w:tab w:val="left" w:pos="90"/>
        </w:tabs>
        <w:spacing w:before="23"/>
        <w:rPr>
          <w:snapToGrid w:val="0"/>
          <w:color w:val="000000"/>
        </w:rPr>
      </w:pPr>
      <w:r>
        <w:rPr>
          <w:snapToGrid w:val="0"/>
          <w:color w:val="000000"/>
        </w:rPr>
        <w:t>Signora FROSINA TASHEVSKA-REMENSKI, Console Generale (Exequatur 30 gennaio 2024)</w:t>
      </w:r>
    </w:p>
    <w:p w14:paraId="359F4173" w14:textId="315683BF" w:rsidR="0077611A" w:rsidRDefault="0077611A" w:rsidP="0094445D">
      <w:pPr>
        <w:widowControl w:val="0"/>
        <w:tabs>
          <w:tab w:val="left" w:pos="90"/>
        </w:tabs>
        <w:rPr>
          <w:snapToGrid w:val="0"/>
          <w:color w:val="000000"/>
        </w:rPr>
      </w:pPr>
    </w:p>
    <w:p w14:paraId="5F090283" w14:textId="77777777" w:rsidR="00636982" w:rsidRDefault="00636982" w:rsidP="0094445D">
      <w:pPr>
        <w:widowControl w:val="0"/>
        <w:tabs>
          <w:tab w:val="left" w:pos="90"/>
        </w:tabs>
        <w:rPr>
          <w:snapToGrid w:val="0"/>
          <w:color w:val="000000"/>
        </w:rPr>
      </w:pPr>
    </w:p>
    <w:p w14:paraId="5B833551" w14:textId="77777777" w:rsidR="00E63588" w:rsidRDefault="00E63588" w:rsidP="0094445D">
      <w:pPr>
        <w:widowControl w:val="0"/>
        <w:tabs>
          <w:tab w:val="left" w:pos="90"/>
        </w:tabs>
        <w:rPr>
          <w:snapToGrid w:val="0"/>
          <w:color w:val="000000"/>
        </w:rPr>
      </w:pPr>
    </w:p>
    <w:p w14:paraId="53A14741" w14:textId="77777777" w:rsidR="00E63588" w:rsidRDefault="00E63588" w:rsidP="00E63588">
      <w:pPr>
        <w:widowControl w:val="0"/>
        <w:tabs>
          <w:tab w:val="left" w:pos="90"/>
        </w:tabs>
        <w:rPr>
          <w:b/>
          <w:snapToGrid w:val="0"/>
          <w:color w:val="000080"/>
          <w:sz w:val="26"/>
          <w:u w:val="single"/>
        </w:rPr>
      </w:pPr>
      <w:r>
        <w:rPr>
          <w:b/>
          <w:snapToGrid w:val="0"/>
          <w:color w:val="000080"/>
          <w:u w:val="single"/>
        </w:rPr>
        <w:t xml:space="preserve">NAPOLI - CONSOLATO ONORARIO </w:t>
      </w:r>
    </w:p>
    <w:p w14:paraId="6D3778DA" w14:textId="77777777" w:rsidR="00E63588" w:rsidRDefault="00E63588" w:rsidP="00E6358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Largo Francesco Torraca, 71 - 80133 Napoli </w:t>
      </w:r>
    </w:p>
    <w:p w14:paraId="04244726" w14:textId="77777777" w:rsidR="00E63588" w:rsidRDefault="00E63588" w:rsidP="00E6358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7ECA2B55" w14:textId="77777777" w:rsidR="00E63588" w:rsidRDefault="00E63588" w:rsidP="00E6358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p>
    <w:p w14:paraId="2CED545D" w14:textId="77777777" w:rsidR="00E63588" w:rsidRDefault="00E63588" w:rsidP="00E63588">
      <w:pPr>
        <w:autoSpaceDE w:val="0"/>
        <w:autoSpaceDN w:val="0"/>
        <w:rPr>
          <w:rFonts w:eastAsia="Aptos"/>
          <w:b/>
          <w:bCs/>
          <w:color w:val="000000"/>
          <w:lang w:eastAsia="en-US"/>
        </w:rPr>
      </w:pPr>
    </w:p>
    <w:p w14:paraId="27CA50A0" w14:textId="77777777" w:rsidR="00E63588" w:rsidRPr="007F4E6C" w:rsidRDefault="00E63588" w:rsidP="00E63588">
      <w:pPr>
        <w:autoSpaceDE w:val="0"/>
        <w:autoSpaceDN w:val="0"/>
        <w:rPr>
          <w:rFonts w:eastAsia="Aptos"/>
          <w:color w:val="000000"/>
          <w:lang w:eastAsia="en-US"/>
        </w:rPr>
      </w:pPr>
      <w:r w:rsidRPr="007F4E6C">
        <w:rPr>
          <w:rFonts w:eastAsia="Aptos"/>
          <w:b/>
          <w:bCs/>
          <w:color w:val="000000"/>
          <w:lang w:eastAsia="en-US"/>
        </w:rPr>
        <w:t xml:space="preserve">Circoscrizione </w:t>
      </w:r>
      <w:r w:rsidRPr="007F4E6C">
        <w:rPr>
          <w:rFonts w:eastAsia="Aptos"/>
          <w:color w:val="000000"/>
          <w:lang w:eastAsia="en-US"/>
        </w:rPr>
        <w:t xml:space="preserve">Veneto, Trentino Alto Adige </w:t>
      </w:r>
    </w:p>
    <w:p w14:paraId="1783BFA0" w14:textId="77777777" w:rsidR="00E63588" w:rsidRDefault="00E63588" w:rsidP="00E63588">
      <w:pPr>
        <w:widowControl w:val="0"/>
        <w:tabs>
          <w:tab w:val="left" w:pos="2321"/>
        </w:tabs>
        <w:rPr>
          <w:snapToGrid w:val="0"/>
          <w:color w:val="000000"/>
          <w:sz w:val="23"/>
        </w:rPr>
      </w:pPr>
    </w:p>
    <w:p w14:paraId="345B2B20" w14:textId="77777777" w:rsidR="00E63588" w:rsidRDefault="00E63588" w:rsidP="00E6358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289247D6" w14:textId="77777777" w:rsidR="00E63588" w:rsidRDefault="00E63588" w:rsidP="00E63588">
      <w:pPr>
        <w:widowControl w:val="0"/>
        <w:tabs>
          <w:tab w:val="left" w:pos="90"/>
        </w:tabs>
        <w:spacing w:before="277"/>
        <w:rPr>
          <w:snapToGrid w:val="0"/>
          <w:color w:val="000000"/>
          <w:sz w:val="26"/>
        </w:rPr>
      </w:pPr>
      <w:r>
        <w:rPr>
          <w:snapToGrid w:val="0"/>
          <w:color w:val="000000"/>
        </w:rPr>
        <w:t>Signor ARTURO PALMA, Console Onorario (Exequatur 17 giugno 2024)</w:t>
      </w:r>
    </w:p>
    <w:p w14:paraId="0EDAB516" w14:textId="77777777" w:rsidR="00E63588" w:rsidRDefault="00E63588" w:rsidP="00E63588">
      <w:pPr>
        <w:widowControl w:val="0"/>
        <w:tabs>
          <w:tab w:val="left" w:pos="90"/>
        </w:tabs>
        <w:rPr>
          <w:snapToGrid w:val="0"/>
          <w:color w:val="000000"/>
        </w:rPr>
      </w:pPr>
    </w:p>
    <w:p w14:paraId="7761C662" w14:textId="77777777" w:rsidR="0094445D" w:rsidRDefault="0094445D" w:rsidP="0094445D">
      <w:pPr>
        <w:widowControl w:val="0"/>
        <w:tabs>
          <w:tab w:val="left" w:pos="90"/>
        </w:tabs>
        <w:rPr>
          <w:snapToGrid w:val="0"/>
          <w:color w:val="000000"/>
        </w:rPr>
      </w:pPr>
    </w:p>
    <w:p w14:paraId="7D04A30C" w14:textId="77777777" w:rsidR="0094445D" w:rsidRDefault="0094445D" w:rsidP="0094445D">
      <w:pPr>
        <w:widowControl w:val="0"/>
        <w:tabs>
          <w:tab w:val="left" w:pos="90"/>
        </w:tabs>
        <w:jc w:val="center"/>
        <w:rPr>
          <w:snapToGrid w:val="0"/>
          <w:color w:val="000000"/>
        </w:rPr>
      </w:pPr>
    </w:p>
    <w:p w14:paraId="35EFF088" w14:textId="77777777" w:rsidR="0094445D" w:rsidRDefault="0094445D" w:rsidP="0094445D">
      <w:pPr>
        <w:widowControl w:val="0"/>
        <w:tabs>
          <w:tab w:val="left" w:pos="90"/>
        </w:tabs>
        <w:jc w:val="center"/>
        <w:rPr>
          <w:snapToGrid w:val="0"/>
          <w:color w:val="000000"/>
        </w:rPr>
      </w:pPr>
    </w:p>
    <w:p w14:paraId="50EB5DE8" w14:textId="77777777" w:rsidR="0094445D" w:rsidRDefault="0094445D" w:rsidP="0094445D">
      <w:pPr>
        <w:widowControl w:val="0"/>
        <w:tabs>
          <w:tab w:val="left" w:pos="90"/>
        </w:tabs>
        <w:jc w:val="center"/>
        <w:rPr>
          <w:snapToGrid w:val="0"/>
          <w:color w:val="000000"/>
        </w:rPr>
      </w:pPr>
    </w:p>
    <w:p w14:paraId="707E7893" w14:textId="77777777" w:rsidR="0094445D" w:rsidRDefault="0094445D" w:rsidP="0094445D">
      <w:pPr>
        <w:widowControl w:val="0"/>
        <w:tabs>
          <w:tab w:val="left" w:pos="90"/>
        </w:tabs>
        <w:jc w:val="center"/>
        <w:rPr>
          <w:snapToGrid w:val="0"/>
          <w:color w:val="000000"/>
        </w:rPr>
      </w:pPr>
    </w:p>
    <w:p w14:paraId="3EE4A3CD" w14:textId="77777777" w:rsidR="0094445D" w:rsidRDefault="0094445D" w:rsidP="0094445D">
      <w:pPr>
        <w:widowControl w:val="0"/>
        <w:tabs>
          <w:tab w:val="left" w:pos="90"/>
        </w:tabs>
        <w:jc w:val="center"/>
        <w:rPr>
          <w:snapToGrid w:val="0"/>
          <w:color w:val="000000"/>
        </w:rPr>
      </w:pPr>
    </w:p>
    <w:p w14:paraId="646CC7D0" w14:textId="77777777" w:rsidR="0094445D" w:rsidRDefault="0094445D" w:rsidP="0094445D">
      <w:pPr>
        <w:widowControl w:val="0"/>
        <w:tabs>
          <w:tab w:val="left" w:pos="90"/>
        </w:tabs>
        <w:jc w:val="center"/>
        <w:rPr>
          <w:snapToGrid w:val="0"/>
          <w:color w:val="000000"/>
        </w:rPr>
      </w:pPr>
    </w:p>
    <w:p w14:paraId="3C3A5652" w14:textId="77777777" w:rsidR="0094445D" w:rsidRDefault="0094445D" w:rsidP="0094445D">
      <w:pPr>
        <w:widowControl w:val="0"/>
        <w:tabs>
          <w:tab w:val="left" w:pos="90"/>
        </w:tabs>
        <w:jc w:val="center"/>
        <w:rPr>
          <w:snapToGrid w:val="0"/>
          <w:color w:val="000000"/>
        </w:rPr>
      </w:pPr>
    </w:p>
    <w:p w14:paraId="250E66E0" w14:textId="77777777" w:rsidR="0094445D" w:rsidRDefault="0094445D" w:rsidP="0094445D">
      <w:pPr>
        <w:widowControl w:val="0"/>
        <w:tabs>
          <w:tab w:val="left" w:pos="90"/>
        </w:tabs>
        <w:jc w:val="center"/>
        <w:rPr>
          <w:snapToGrid w:val="0"/>
          <w:color w:val="000000"/>
        </w:rPr>
      </w:pPr>
    </w:p>
    <w:p w14:paraId="348D661C" w14:textId="77777777" w:rsidR="004944D8" w:rsidRDefault="0094445D" w:rsidP="0094445D">
      <w:pPr>
        <w:widowControl w:val="0"/>
        <w:tabs>
          <w:tab w:val="left" w:pos="90"/>
        </w:tabs>
        <w:jc w:val="right"/>
        <w:rPr>
          <w:b/>
          <w:snapToGrid w:val="0"/>
          <w:color w:val="000000"/>
        </w:rPr>
      </w:pPr>
      <w:r>
        <w:rPr>
          <w:snapToGrid w:val="0"/>
          <w:color w:val="000000"/>
        </w:rPr>
        <w:br w:type="page"/>
      </w:r>
      <w:r w:rsidR="004944D8">
        <w:rPr>
          <w:b/>
          <w:snapToGrid w:val="0"/>
          <w:color w:val="000000"/>
          <w:sz w:val="16"/>
        </w:rPr>
        <w:t>MADAGASCAR</w:t>
      </w:r>
    </w:p>
    <w:p w14:paraId="2F9305A2"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6464" behindDoc="0" locked="0" layoutInCell="1" allowOverlap="1" wp14:anchorId="292A1C2E" wp14:editId="4F87D6EB">
            <wp:simplePos x="0" y="0"/>
            <wp:positionH relativeFrom="column">
              <wp:posOffset>5459730</wp:posOffset>
            </wp:positionH>
            <wp:positionV relativeFrom="paragraph">
              <wp:posOffset>180340</wp:posOffset>
            </wp:positionV>
            <wp:extent cx="829945" cy="527050"/>
            <wp:effectExtent l="19050" t="19050" r="8255" b="6350"/>
            <wp:wrapNone/>
            <wp:docPr id="318" name="Immagin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2"/>
                    <pic:cNvPicPr>
                      <a:picLocks noChangeAspect="1" noChangeArrowheads="1"/>
                    </pic:cNvPicPr>
                  </pic:nvPicPr>
                  <pic:blipFill>
                    <a:blip r:embed="rId322">
                      <a:extLst>
                        <a:ext uri="{28A0092B-C50C-407E-A947-70E740481C1C}">
                          <a14:useLocalDpi xmlns:a14="http://schemas.microsoft.com/office/drawing/2010/main" val="0"/>
                        </a:ext>
                      </a:extLst>
                    </a:blip>
                    <a:srcRect/>
                    <a:stretch>
                      <a:fillRect/>
                    </a:stretch>
                  </pic:blipFill>
                  <pic:spPr bwMode="auto">
                    <a:xfrm>
                      <a:off x="0" y="0"/>
                      <a:ext cx="829945" cy="52705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64BD9F0"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MADAGASCAR </w:t>
      </w:r>
    </w:p>
    <w:p w14:paraId="16F4ADF9"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3C2DE8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5DEEBC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giugno</w:t>
      </w:r>
    </w:p>
    <w:p w14:paraId="7408273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7D5D88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Riccardo Zandonai, 84/A - 00194 Roma </w:t>
      </w:r>
    </w:p>
    <w:p w14:paraId="61E081A4" w14:textId="77777777" w:rsidR="004944D8" w:rsidRPr="00CE50CF" w:rsidRDefault="004944D8">
      <w:pPr>
        <w:widowControl w:val="0"/>
        <w:tabs>
          <w:tab w:val="left" w:pos="2321"/>
        </w:tabs>
        <w:rPr>
          <w:snapToGrid w:val="0"/>
          <w:color w:val="000000"/>
        </w:rPr>
      </w:pPr>
      <w:r>
        <w:rPr>
          <w:rFonts w:ascii="MS Sans Serif" w:hAnsi="MS Sans Serif"/>
          <w:snapToGrid w:val="0"/>
          <w:sz w:val="24"/>
        </w:rPr>
        <w:tab/>
      </w:r>
      <w:r w:rsidR="00CE50CF" w:rsidRPr="00CE50CF">
        <w:t xml:space="preserve">Tel. </w:t>
      </w:r>
      <w:r w:rsidR="00760872" w:rsidRPr="00760872">
        <w:t>0689325880</w:t>
      </w:r>
    </w:p>
    <w:p w14:paraId="7CDA5F3E" w14:textId="77777777" w:rsidR="004944D8" w:rsidRDefault="004944D8" w:rsidP="003F1182">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6084D897" w14:textId="77777777" w:rsidR="004944D8" w:rsidRDefault="004944D8">
      <w:pPr>
        <w:widowControl w:val="0"/>
        <w:tabs>
          <w:tab w:val="left" w:pos="90"/>
        </w:tabs>
        <w:jc w:val="center"/>
        <w:rPr>
          <w:b/>
          <w:snapToGrid w:val="0"/>
          <w:color w:val="000080"/>
          <w:u w:val="single"/>
        </w:rPr>
      </w:pPr>
    </w:p>
    <w:p w14:paraId="6375F77D" w14:textId="77777777" w:rsidR="0068028C" w:rsidRDefault="0068028C">
      <w:pPr>
        <w:widowControl w:val="0"/>
        <w:tabs>
          <w:tab w:val="left" w:pos="90"/>
        </w:tabs>
        <w:jc w:val="center"/>
        <w:rPr>
          <w:snapToGrid w:val="0"/>
          <w:color w:val="000000"/>
        </w:rPr>
      </w:pPr>
    </w:p>
    <w:p w14:paraId="3FA4600F" w14:textId="77777777" w:rsidR="004944D8" w:rsidRDefault="004944D8">
      <w:pPr>
        <w:widowControl w:val="0"/>
        <w:tabs>
          <w:tab w:val="left" w:pos="90"/>
        </w:tabs>
        <w:jc w:val="center"/>
        <w:rPr>
          <w:snapToGrid w:val="0"/>
          <w:color w:val="000000"/>
        </w:rPr>
      </w:pPr>
    </w:p>
    <w:p w14:paraId="2005FDA3" w14:textId="77777777" w:rsidR="004944D8" w:rsidRDefault="004944D8">
      <w:pPr>
        <w:widowControl w:val="0"/>
        <w:tabs>
          <w:tab w:val="left" w:pos="90"/>
        </w:tabs>
        <w:jc w:val="center"/>
        <w:rPr>
          <w:snapToGrid w:val="0"/>
          <w:color w:val="000000"/>
        </w:rPr>
      </w:pPr>
    </w:p>
    <w:p w14:paraId="20E0160E" w14:textId="77777777" w:rsidR="004944D8" w:rsidRDefault="004944D8">
      <w:pPr>
        <w:widowControl w:val="0"/>
        <w:tabs>
          <w:tab w:val="left" w:pos="90"/>
        </w:tabs>
        <w:jc w:val="center"/>
        <w:rPr>
          <w:snapToGrid w:val="0"/>
          <w:color w:val="000000"/>
        </w:rPr>
      </w:pPr>
    </w:p>
    <w:p w14:paraId="4FBAE7A2" w14:textId="77777777" w:rsidR="004944D8" w:rsidRDefault="004944D8">
      <w:pPr>
        <w:widowControl w:val="0"/>
        <w:tabs>
          <w:tab w:val="left" w:pos="90"/>
        </w:tabs>
        <w:jc w:val="center"/>
        <w:rPr>
          <w:snapToGrid w:val="0"/>
          <w:color w:val="000000"/>
        </w:rPr>
      </w:pPr>
    </w:p>
    <w:p w14:paraId="505515CE" w14:textId="77777777" w:rsidR="004944D8" w:rsidRDefault="004944D8">
      <w:pPr>
        <w:widowControl w:val="0"/>
        <w:tabs>
          <w:tab w:val="left" w:pos="90"/>
        </w:tabs>
        <w:jc w:val="center"/>
        <w:rPr>
          <w:snapToGrid w:val="0"/>
          <w:color w:val="000000"/>
        </w:rPr>
      </w:pPr>
    </w:p>
    <w:p w14:paraId="6B326583" w14:textId="77777777" w:rsidR="004944D8" w:rsidRDefault="004944D8">
      <w:pPr>
        <w:widowControl w:val="0"/>
        <w:tabs>
          <w:tab w:val="left" w:pos="90"/>
        </w:tabs>
        <w:jc w:val="center"/>
        <w:rPr>
          <w:snapToGrid w:val="0"/>
          <w:color w:val="000000"/>
        </w:rPr>
      </w:pPr>
    </w:p>
    <w:p w14:paraId="076D3F17" w14:textId="77777777" w:rsidR="004944D8" w:rsidRDefault="004944D8">
      <w:pPr>
        <w:widowControl w:val="0"/>
        <w:tabs>
          <w:tab w:val="left" w:pos="90"/>
        </w:tabs>
        <w:jc w:val="center"/>
        <w:rPr>
          <w:snapToGrid w:val="0"/>
          <w:color w:val="000000"/>
        </w:rPr>
      </w:pPr>
    </w:p>
    <w:p w14:paraId="051A096F" w14:textId="77777777" w:rsidR="004944D8" w:rsidRDefault="004944D8">
      <w:pPr>
        <w:widowControl w:val="0"/>
        <w:tabs>
          <w:tab w:val="left" w:pos="90"/>
        </w:tabs>
        <w:jc w:val="center"/>
        <w:rPr>
          <w:snapToGrid w:val="0"/>
          <w:color w:val="000000"/>
        </w:rPr>
      </w:pPr>
    </w:p>
    <w:p w14:paraId="52E8A404" w14:textId="77777777" w:rsidR="004944D8" w:rsidRDefault="004944D8">
      <w:pPr>
        <w:widowControl w:val="0"/>
        <w:tabs>
          <w:tab w:val="left" w:pos="90"/>
        </w:tabs>
        <w:jc w:val="center"/>
        <w:rPr>
          <w:snapToGrid w:val="0"/>
          <w:color w:val="000000"/>
        </w:rPr>
      </w:pPr>
    </w:p>
    <w:p w14:paraId="41E90C3D" w14:textId="77777777" w:rsidR="004944D8" w:rsidRDefault="004944D8">
      <w:pPr>
        <w:widowControl w:val="0"/>
        <w:tabs>
          <w:tab w:val="left" w:pos="90"/>
        </w:tabs>
        <w:jc w:val="center"/>
        <w:rPr>
          <w:snapToGrid w:val="0"/>
          <w:color w:val="000000"/>
        </w:rPr>
      </w:pPr>
    </w:p>
    <w:p w14:paraId="24875162" w14:textId="77777777" w:rsidR="004944D8" w:rsidRDefault="004944D8">
      <w:pPr>
        <w:widowControl w:val="0"/>
        <w:tabs>
          <w:tab w:val="left" w:pos="90"/>
        </w:tabs>
        <w:jc w:val="center"/>
        <w:rPr>
          <w:snapToGrid w:val="0"/>
          <w:color w:val="000000"/>
        </w:rPr>
      </w:pPr>
    </w:p>
    <w:p w14:paraId="7649F28B" w14:textId="77777777" w:rsidR="004944D8" w:rsidRDefault="004944D8">
      <w:pPr>
        <w:widowControl w:val="0"/>
        <w:tabs>
          <w:tab w:val="left" w:pos="90"/>
        </w:tabs>
        <w:jc w:val="center"/>
        <w:rPr>
          <w:snapToGrid w:val="0"/>
          <w:color w:val="000000"/>
        </w:rPr>
      </w:pPr>
    </w:p>
    <w:p w14:paraId="0DEAA573" w14:textId="77777777" w:rsidR="004944D8" w:rsidRDefault="004944D8">
      <w:pPr>
        <w:widowControl w:val="0"/>
        <w:tabs>
          <w:tab w:val="left" w:pos="90"/>
        </w:tabs>
        <w:jc w:val="center"/>
        <w:rPr>
          <w:snapToGrid w:val="0"/>
          <w:color w:val="000000"/>
        </w:rPr>
      </w:pPr>
    </w:p>
    <w:p w14:paraId="7DD9F66E" w14:textId="77777777" w:rsidR="004944D8" w:rsidRDefault="004944D8">
      <w:pPr>
        <w:widowControl w:val="0"/>
        <w:tabs>
          <w:tab w:val="left" w:pos="90"/>
        </w:tabs>
        <w:jc w:val="center"/>
        <w:rPr>
          <w:snapToGrid w:val="0"/>
          <w:color w:val="000000"/>
        </w:rPr>
      </w:pPr>
    </w:p>
    <w:p w14:paraId="2DCFC902"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MALAWI</w:t>
      </w:r>
    </w:p>
    <w:p w14:paraId="175F0CB3"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47488" behindDoc="0" locked="0" layoutInCell="1" allowOverlap="1" wp14:anchorId="294CD6C8" wp14:editId="03D86F3B">
            <wp:simplePos x="0" y="0"/>
            <wp:positionH relativeFrom="column">
              <wp:posOffset>5720715</wp:posOffset>
            </wp:positionH>
            <wp:positionV relativeFrom="paragraph">
              <wp:posOffset>186690</wp:posOffset>
            </wp:positionV>
            <wp:extent cx="702310" cy="467995"/>
            <wp:effectExtent l="19050" t="19050" r="2540" b="8255"/>
            <wp:wrapNone/>
            <wp:docPr id="317" name="Immagin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3"/>
                    <pic:cNvPicPr>
                      <a:picLocks noChangeAspect="1" noChangeArrowheads="1"/>
                    </pic:cNvPicPr>
                  </pic:nvPicPr>
                  <pic:blipFill>
                    <a:blip r:embed="rId32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476E0A2" w14:textId="77777777" w:rsidR="004944D8" w:rsidRDefault="004944D8">
      <w:pPr>
        <w:widowControl w:val="0"/>
        <w:tabs>
          <w:tab w:val="left" w:pos="90"/>
        </w:tabs>
        <w:rPr>
          <w:b/>
          <w:snapToGrid w:val="0"/>
          <w:color w:val="000080"/>
          <w:sz w:val="39"/>
        </w:rPr>
      </w:pPr>
      <w:r>
        <w:rPr>
          <w:b/>
          <w:snapToGrid w:val="0"/>
          <w:color w:val="000080"/>
          <w:sz w:val="32"/>
        </w:rPr>
        <w:t xml:space="preserve">MALAWI </w:t>
      </w:r>
    </w:p>
    <w:p w14:paraId="4F9463C5"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0AC449E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7539B0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luglio</w:t>
      </w:r>
    </w:p>
    <w:p w14:paraId="4D7018CA" w14:textId="77777777" w:rsidR="004944D8" w:rsidRDefault="004944D8">
      <w:pPr>
        <w:widowControl w:val="0"/>
        <w:tabs>
          <w:tab w:val="left" w:pos="90"/>
        </w:tabs>
        <w:jc w:val="center"/>
        <w:rPr>
          <w:snapToGrid w:val="0"/>
          <w:color w:val="000000"/>
        </w:rPr>
      </w:pPr>
    </w:p>
    <w:p w14:paraId="6073D9C5" w14:textId="77777777" w:rsidR="004944D8" w:rsidRDefault="004944D8">
      <w:pPr>
        <w:widowControl w:val="0"/>
        <w:tabs>
          <w:tab w:val="left" w:pos="90"/>
        </w:tabs>
        <w:jc w:val="center"/>
        <w:rPr>
          <w:snapToGrid w:val="0"/>
          <w:color w:val="000000"/>
        </w:rPr>
      </w:pPr>
    </w:p>
    <w:p w14:paraId="577632FB" w14:textId="77777777" w:rsidR="004944D8" w:rsidRDefault="004944D8">
      <w:pPr>
        <w:widowControl w:val="0"/>
        <w:tabs>
          <w:tab w:val="left" w:pos="90"/>
        </w:tabs>
        <w:jc w:val="center"/>
        <w:rPr>
          <w:snapToGrid w:val="0"/>
          <w:color w:val="000000"/>
        </w:rPr>
      </w:pPr>
    </w:p>
    <w:p w14:paraId="6C8EADE8" w14:textId="77777777" w:rsidR="004944D8" w:rsidRDefault="004944D8">
      <w:pPr>
        <w:widowControl w:val="0"/>
        <w:tabs>
          <w:tab w:val="left" w:pos="90"/>
        </w:tabs>
        <w:jc w:val="center"/>
        <w:rPr>
          <w:snapToGrid w:val="0"/>
          <w:color w:val="000000"/>
        </w:rPr>
      </w:pPr>
    </w:p>
    <w:p w14:paraId="38B29E9C" w14:textId="77777777" w:rsidR="006D59F1" w:rsidRDefault="006D59F1" w:rsidP="006D59F1">
      <w:pPr>
        <w:widowControl w:val="0"/>
        <w:tabs>
          <w:tab w:val="left" w:pos="90"/>
          <w:tab w:val="left" w:pos="2321"/>
        </w:tabs>
        <w:spacing w:before="40"/>
        <w:rPr>
          <w:b/>
          <w:snapToGrid w:val="0"/>
          <w:color w:val="000080"/>
          <w:sz w:val="26"/>
          <w:u w:val="single"/>
        </w:rPr>
      </w:pPr>
      <w:r>
        <w:rPr>
          <w:b/>
          <w:snapToGrid w:val="0"/>
          <w:color w:val="000080"/>
          <w:u w:val="single"/>
        </w:rPr>
        <w:t xml:space="preserve">TORINO - CONSOLATO ONORARIO            </w:t>
      </w:r>
    </w:p>
    <w:p w14:paraId="377B8DEE" w14:textId="77777777" w:rsidR="006D59F1" w:rsidRDefault="006D59F1" w:rsidP="006D59F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Corso Galileo Ferraris</w:t>
      </w:r>
      <w:r>
        <w:rPr>
          <w:snapToGrid w:val="0"/>
          <w:color w:val="000000"/>
        </w:rPr>
        <w:t xml:space="preserve">, 124 - 10129 Torino </w:t>
      </w:r>
    </w:p>
    <w:p w14:paraId="1A00B356" w14:textId="77777777" w:rsidR="006D59F1" w:rsidRDefault="006D59F1" w:rsidP="006D59F1">
      <w:pPr>
        <w:widowControl w:val="0"/>
        <w:tabs>
          <w:tab w:val="left" w:pos="2321"/>
        </w:tabs>
        <w:rPr>
          <w:snapToGrid w:val="0"/>
          <w:color w:val="000000"/>
          <w:sz w:val="23"/>
        </w:rPr>
      </w:pPr>
      <w:r>
        <w:rPr>
          <w:rFonts w:ascii="MS Sans Serif" w:hAnsi="MS Sans Serif"/>
          <w:snapToGrid w:val="0"/>
          <w:sz w:val="24"/>
        </w:rPr>
        <w:tab/>
      </w:r>
      <w:r>
        <w:rPr>
          <w:snapToGrid w:val="0"/>
          <w:color w:val="000000"/>
        </w:rPr>
        <w:t>Tel. 011504800  3393243333 - Fax 011504800</w:t>
      </w:r>
    </w:p>
    <w:p w14:paraId="27ECB5D9" w14:textId="77777777" w:rsidR="006D59F1" w:rsidRDefault="006D59F1" w:rsidP="006D59F1">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consulatemalawi@itsconsul</w:t>
      </w:r>
      <w:r w:rsidR="00C11E2E">
        <w:rPr>
          <w:snapToGrid w:val="0"/>
          <w:color w:val="000000"/>
        </w:rPr>
        <w:t>t</w:t>
      </w:r>
      <w:r>
        <w:rPr>
          <w:snapToGrid w:val="0"/>
          <w:color w:val="000000"/>
        </w:rPr>
        <w:t>.eu</w:t>
      </w:r>
    </w:p>
    <w:p w14:paraId="3F0903DF" w14:textId="77777777" w:rsidR="006D59F1" w:rsidRDefault="006D59F1" w:rsidP="006D59F1">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770091">
        <w:rPr>
          <w:snapToGrid w:val="0"/>
          <w:color w:val="000000"/>
        </w:rPr>
        <w:t>Piemonte, Liguria, Lombardia, Veneto</w:t>
      </w:r>
    </w:p>
    <w:p w14:paraId="57E66B23" w14:textId="77777777" w:rsidR="006D59F1" w:rsidRDefault="006D59F1" w:rsidP="006D59F1">
      <w:pPr>
        <w:widowControl w:val="0"/>
        <w:tabs>
          <w:tab w:val="left" w:pos="90"/>
          <w:tab w:val="left" w:pos="2321"/>
        </w:tabs>
        <w:spacing w:before="49"/>
        <w:rPr>
          <w:snapToGrid w:val="0"/>
          <w:color w:val="000000"/>
          <w:sz w:val="26"/>
        </w:rPr>
      </w:pPr>
      <w:r>
        <w:rPr>
          <w:snapToGrid w:val="0"/>
          <w:color w:val="000000"/>
        </w:rPr>
        <w:t xml:space="preserve">                     </w:t>
      </w:r>
    </w:p>
    <w:p w14:paraId="3DA8F17C" w14:textId="4E478429" w:rsidR="004944D8" w:rsidRDefault="006D59F1" w:rsidP="006D59F1">
      <w:pPr>
        <w:widowControl w:val="0"/>
        <w:tabs>
          <w:tab w:val="left" w:pos="90"/>
        </w:tabs>
        <w:rPr>
          <w:snapToGrid w:val="0"/>
          <w:color w:val="000000"/>
        </w:rPr>
      </w:pPr>
      <w:r>
        <w:rPr>
          <w:snapToGrid w:val="0"/>
          <w:color w:val="000000"/>
        </w:rPr>
        <w:t>Signor PIERMARIO CROCE, Console Onorario (</w:t>
      </w:r>
      <w:r w:rsidR="00A81173">
        <w:rPr>
          <w:snapToGrid w:val="0"/>
          <w:color w:val="000000"/>
        </w:rPr>
        <w:t>Rinnovo e</w:t>
      </w:r>
      <w:r>
        <w:rPr>
          <w:snapToGrid w:val="0"/>
          <w:color w:val="000000"/>
        </w:rPr>
        <w:t xml:space="preserve">xequatur </w:t>
      </w:r>
      <w:r w:rsidR="00A90F2C">
        <w:rPr>
          <w:snapToGrid w:val="0"/>
          <w:color w:val="000000"/>
        </w:rPr>
        <w:t>14 maggio 202</w:t>
      </w:r>
      <w:r w:rsidR="008E69F3">
        <w:rPr>
          <w:snapToGrid w:val="0"/>
          <w:color w:val="000000"/>
        </w:rPr>
        <w:t>4</w:t>
      </w:r>
      <w:r>
        <w:rPr>
          <w:snapToGrid w:val="0"/>
          <w:color w:val="000000"/>
        </w:rPr>
        <w:t>)</w:t>
      </w:r>
    </w:p>
    <w:p w14:paraId="1544FEBC" w14:textId="77777777" w:rsidR="004944D8" w:rsidRDefault="004944D8">
      <w:pPr>
        <w:widowControl w:val="0"/>
        <w:tabs>
          <w:tab w:val="left" w:pos="90"/>
        </w:tabs>
        <w:jc w:val="center"/>
        <w:rPr>
          <w:snapToGrid w:val="0"/>
          <w:color w:val="000000"/>
        </w:rPr>
      </w:pPr>
    </w:p>
    <w:p w14:paraId="12ED403A" w14:textId="77777777" w:rsidR="004944D8" w:rsidRDefault="004944D8">
      <w:pPr>
        <w:widowControl w:val="0"/>
        <w:tabs>
          <w:tab w:val="left" w:pos="90"/>
        </w:tabs>
        <w:jc w:val="center"/>
        <w:rPr>
          <w:snapToGrid w:val="0"/>
          <w:color w:val="000000"/>
        </w:rPr>
      </w:pPr>
    </w:p>
    <w:p w14:paraId="32C5A0F3" w14:textId="77777777" w:rsidR="004944D8" w:rsidRDefault="004944D8">
      <w:pPr>
        <w:widowControl w:val="0"/>
        <w:tabs>
          <w:tab w:val="left" w:pos="90"/>
        </w:tabs>
        <w:jc w:val="center"/>
        <w:rPr>
          <w:snapToGrid w:val="0"/>
          <w:color w:val="000000"/>
        </w:rPr>
      </w:pPr>
    </w:p>
    <w:p w14:paraId="62BC66BD" w14:textId="77777777" w:rsidR="004944D8" w:rsidRDefault="004944D8">
      <w:pPr>
        <w:widowControl w:val="0"/>
        <w:tabs>
          <w:tab w:val="left" w:pos="90"/>
        </w:tabs>
        <w:jc w:val="center"/>
        <w:rPr>
          <w:snapToGrid w:val="0"/>
          <w:color w:val="000000"/>
        </w:rPr>
      </w:pPr>
    </w:p>
    <w:p w14:paraId="70BE400B" w14:textId="77777777" w:rsidR="004944D8" w:rsidRDefault="004944D8">
      <w:pPr>
        <w:widowControl w:val="0"/>
        <w:tabs>
          <w:tab w:val="left" w:pos="90"/>
        </w:tabs>
        <w:jc w:val="center"/>
        <w:rPr>
          <w:snapToGrid w:val="0"/>
          <w:color w:val="000000"/>
        </w:rPr>
      </w:pPr>
    </w:p>
    <w:p w14:paraId="4DABC89A" w14:textId="77777777" w:rsidR="004944D8" w:rsidRDefault="004944D8">
      <w:pPr>
        <w:widowControl w:val="0"/>
        <w:tabs>
          <w:tab w:val="left" w:pos="90"/>
        </w:tabs>
        <w:jc w:val="center"/>
        <w:rPr>
          <w:snapToGrid w:val="0"/>
          <w:color w:val="000000"/>
        </w:rPr>
      </w:pPr>
    </w:p>
    <w:p w14:paraId="523B9748" w14:textId="77777777" w:rsidR="004944D8" w:rsidRDefault="004944D8">
      <w:pPr>
        <w:widowControl w:val="0"/>
        <w:tabs>
          <w:tab w:val="left" w:pos="90"/>
        </w:tabs>
        <w:jc w:val="center"/>
        <w:rPr>
          <w:snapToGrid w:val="0"/>
          <w:color w:val="000000"/>
        </w:rPr>
      </w:pPr>
    </w:p>
    <w:p w14:paraId="53278F1B" w14:textId="77777777" w:rsidR="004944D8" w:rsidRDefault="004944D8">
      <w:pPr>
        <w:widowControl w:val="0"/>
        <w:tabs>
          <w:tab w:val="left" w:pos="90"/>
        </w:tabs>
        <w:jc w:val="center"/>
        <w:rPr>
          <w:snapToGrid w:val="0"/>
          <w:color w:val="000000"/>
        </w:rPr>
      </w:pPr>
    </w:p>
    <w:p w14:paraId="2FA9D281" w14:textId="77777777" w:rsidR="004944D8" w:rsidRDefault="004944D8">
      <w:pPr>
        <w:widowControl w:val="0"/>
        <w:tabs>
          <w:tab w:val="left" w:pos="90"/>
        </w:tabs>
        <w:jc w:val="center"/>
        <w:rPr>
          <w:snapToGrid w:val="0"/>
          <w:color w:val="000000"/>
        </w:rPr>
      </w:pPr>
    </w:p>
    <w:p w14:paraId="20FD7495" w14:textId="77777777" w:rsidR="004944D8" w:rsidRDefault="004944D8">
      <w:pPr>
        <w:widowControl w:val="0"/>
        <w:tabs>
          <w:tab w:val="left" w:pos="90"/>
        </w:tabs>
        <w:jc w:val="center"/>
        <w:rPr>
          <w:snapToGrid w:val="0"/>
          <w:color w:val="000000"/>
        </w:rPr>
      </w:pPr>
    </w:p>
    <w:p w14:paraId="366E4A2D" w14:textId="77777777" w:rsidR="004944D8" w:rsidRDefault="004944D8">
      <w:pPr>
        <w:widowControl w:val="0"/>
        <w:tabs>
          <w:tab w:val="left" w:pos="90"/>
        </w:tabs>
        <w:jc w:val="center"/>
        <w:rPr>
          <w:snapToGrid w:val="0"/>
          <w:color w:val="000000"/>
        </w:rPr>
      </w:pPr>
    </w:p>
    <w:p w14:paraId="40207637" w14:textId="77777777" w:rsidR="004944D8" w:rsidRDefault="004944D8">
      <w:pPr>
        <w:widowControl w:val="0"/>
        <w:tabs>
          <w:tab w:val="left" w:pos="90"/>
        </w:tabs>
        <w:jc w:val="center"/>
        <w:rPr>
          <w:snapToGrid w:val="0"/>
          <w:color w:val="000000"/>
        </w:rPr>
      </w:pPr>
    </w:p>
    <w:p w14:paraId="3863FBF7" w14:textId="77777777" w:rsidR="004944D8" w:rsidRDefault="004944D8">
      <w:pPr>
        <w:widowControl w:val="0"/>
        <w:tabs>
          <w:tab w:val="left" w:pos="90"/>
        </w:tabs>
        <w:jc w:val="center"/>
        <w:rPr>
          <w:snapToGrid w:val="0"/>
          <w:color w:val="000000"/>
        </w:rPr>
      </w:pPr>
    </w:p>
    <w:p w14:paraId="6EC6005B" w14:textId="77777777" w:rsidR="004944D8" w:rsidRDefault="004944D8">
      <w:pPr>
        <w:widowControl w:val="0"/>
        <w:tabs>
          <w:tab w:val="left" w:pos="90"/>
        </w:tabs>
        <w:jc w:val="center"/>
        <w:rPr>
          <w:snapToGrid w:val="0"/>
          <w:color w:val="000000"/>
        </w:rPr>
      </w:pPr>
    </w:p>
    <w:p w14:paraId="3D0883CB" w14:textId="77777777" w:rsidR="004944D8" w:rsidRDefault="004944D8">
      <w:pPr>
        <w:widowControl w:val="0"/>
        <w:tabs>
          <w:tab w:val="left" w:pos="90"/>
        </w:tabs>
        <w:jc w:val="center"/>
        <w:rPr>
          <w:snapToGrid w:val="0"/>
          <w:color w:val="000000"/>
        </w:rPr>
      </w:pPr>
    </w:p>
    <w:p w14:paraId="0AB4C968" w14:textId="77777777" w:rsidR="004944D8" w:rsidRDefault="004944D8">
      <w:pPr>
        <w:widowControl w:val="0"/>
        <w:tabs>
          <w:tab w:val="left" w:pos="90"/>
        </w:tabs>
        <w:jc w:val="center"/>
        <w:rPr>
          <w:snapToGrid w:val="0"/>
          <w:color w:val="000000"/>
        </w:rPr>
      </w:pPr>
    </w:p>
    <w:p w14:paraId="549F5945" w14:textId="77777777" w:rsidR="004944D8" w:rsidRDefault="004944D8">
      <w:pPr>
        <w:widowControl w:val="0"/>
        <w:tabs>
          <w:tab w:val="left" w:pos="90"/>
        </w:tabs>
        <w:jc w:val="center"/>
        <w:rPr>
          <w:snapToGrid w:val="0"/>
          <w:color w:val="000000"/>
        </w:rPr>
      </w:pPr>
    </w:p>
    <w:p w14:paraId="003098A4" w14:textId="77777777" w:rsidR="004944D8" w:rsidRDefault="004944D8">
      <w:pPr>
        <w:widowControl w:val="0"/>
        <w:tabs>
          <w:tab w:val="left" w:pos="90"/>
        </w:tabs>
        <w:jc w:val="center"/>
        <w:rPr>
          <w:snapToGrid w:val="0"/>
          <w:color w:val="000000"/>
        </w:rPr>
      </w:pPr>
    </w:p>
    <w:p w14:paraId="635C869F" w14:textId="77777777" w:rsidR="004944D8" w:rsidRDefault="004944D8">
      <w:pPr>
        <w:widowControl w:val="0"/>
        <w:tabs>
          <w:tab w:val="left" w:pos="90"/>
        </w:tabs>
        <w:jc w:val="center"/>
        <w:rPr>
          <w:snapToGrid w:val="0"/>
          <w:color w:val="000000"/>
        </w:rPr>
      </w:pPr>
    </w:p>
    <w:p w14:paraId="6FA560B2" w14:textId="77777777" w:rsidR="004944D8" w:rsidRDefault="004944D8">
      <w:pPr>
        <w:widowControl w:val="0"/>
        <w:tabs>
          <w:tab w:val="left" w:pos="90"/>
        </w:tabs>
        <w:jc w:val="center"/>
        <w:rPr>
          <w:snapToGrid w:val="0"/>
          <w:color w:val="000000"/>
        </w:rPr>
      </w:pPr>
    </w:p>
    <w:p w14:paraId="367B7A36" w14:textId="77777777" w:rsidR="004944D8" w:rsidRDefault="004944D8">
      <w:pPr>
        <w:widowControl w:val="0"/>
        <w:tabs>
          <w:tab w:val="left" w:pos="90"/>
        </w:tabs>
        <w:jc w:val="center"/>
        <w:rPr>
          <w:snapToGrid w:val="0"/>
          <w:color w:val="000000"/>
        </w:rPr>
      </w:pPr>
    </w:p>
    <w:p w14:paraId="3A0C32AC" w14:textId="77777777" w:rsidR="004944D8" w:rsidRDefault="004944D8">
      <w:pPr>
        <w:widowControl w:val="0"/>
        <w:tabs>
          <w:tab w:val="left" w:pos="90"/>
        </w:tabs>
        <w:jc w:val="center"/>
        <w:rPr>
          <w:snapToGrid w:val="0"/>
          <w:color w:val="000000"/>
        </w:rPr>
      </w:pPr>
    </w:p>
    <w:p w14:paraId="0100CE26" w14:textId="77777777" w:rsidR="004944D8" w:rsidRDefault="004944D8">
      <w:pPr>
        <w:widowControl w:val="0"/>
        <w:tabs>
          <w:tab w:val="left" w:pos="90"/>
        </w:tabs>
        <w:jc w:val="center"/>
        <w:rPr>
          <w:snapToGrid w:val="0"/>
          <w:color w:val="000000"/>
        </w:rPr>
      </w:pPr>
    </w:p>
    <w:p w14:paraId="16F13D3B" w14:textId="77777777" w:rsidR="004944D8" w:rsidRDefault="004944D8">
      <w:pPr>
        <w:widowControl w:val="0"/>
        <w:tabs>
          <w:tab w:val="left" w:pos="90"/>
        </w:tabs>
        <w:jc w:val="center"/>
        <w:rPr>
          <w:snapToGrid w:val="0"/>
          <w:color w:val="000000"/>
        </w:rPr>
      </w:pPr>
    </w:p>
    <w:p w14:paraId="3FC6C778" w14:textId="77777777" w:rsidR="004944D8" w:rsidRDefault="004944D8">
      <w:pPr>
        <w:widowControl w:val="0"/>
        <w:tabs>
          <w:tab w:val="left" w:pos="90"/>
        </w:tabs>
        <w:jc w:val="center"/>
        <w:rPr>
          <w:snapToGrid w:val="0"/>
          <w:color w:val="000000"/>
        </w:rPr>
      </w:pPr>
    </w:p>
    <w:p w14:paraId="47DF0D10" w14:textId="77777777" w:rsidR="004944D8" w:rsidRDefault="004944D8">
      <w:pPr>
        <w:widowControl w:val="0"/>
        <w:tabs>
          <w:tab w:val="left" w:pos="90"/>
        </w:tabs>
        <w:jc w:val="center"/>
        <w:rPr>
          <w:snapToGrid w:val="0"/>
          <w:color w:val="000000"/>
        </w:rPr>
      </w:pPr>
    </w:p>
    <w:p w14:paraId="53050577" w14:textId="77777777" w:rsidR="004944D8" w:rsidRDefault="004944D8">
      <w:pPr>
        <w:widowControl w:val="0"/>
        <w:tabs>
          <w:tab w:val="left" w:pos="90"/>
        </w:tabs>
        <w:jc w:val="center"/>
        <w:rPr>
          <w:snapToGrid w:val="0"/>
          <w:color w:val="000000"/>
        </w:rPr>
      </w:pPr>
    </w:p>
    <w:p w14:paraId="02AF7A3B" w14:textId="77777777" w:rsidR="004944D8" w:rsidRDefault="004944D8">
      <w:pPr>
        <w:widowControl w:val="0"/>
        <w:tabs>
          <w:tab w:val="left" w:pos="90"/>
        </w:tabs>
        <w:jc w:val="center"/>
        <w:rPr>
          <w:snapToGrid w:val="0"/>
          <w:color w:val="000000"/>
        </w:rPr>
      </w:pPr>
    </w:p>
    <w:p w14:paraId="20F0CE4D" w14:textId="77777777" w:rsidR="004944D8" w:rsidRDefault="004944D8">
      <w:pPr>
        <w:widowControl w:val="0"/>
        <w:tabs>
          <w:tab w:val="left" w:pos="90"/>
        </w:tabs>
        <w:jc w:val="center"/>
        <w:rPr>
          <w:snapToGrid w:val="0"/>
          <w:color w:val="000000"/>
        </w:rPr>
      </w:pPr>
    </w:p>
    <w:p w14:paraId="51272189" w14:textId="77777777" w:rsidR="004944D8" w:rsidRDefault="004944D8">
      <w:pPr>
        <w:widowControl w:val="0"/>
        <w:tabs>
          <w:tab w:val="left" w:pos="90"/>
        </w:tabs>
        <w:jc w:val="center"/>
        <w:rPr>
          <w:snapToGrid w:val="0"/>
          <w:color w:val="000000"/>
        </w:rPr>
      </w:pPr>
    </w:p>
    <w:p w14:paraId="653E7323" w14:textId="77777777" w:rsidR="004944D8" w:rsidRDefault="004944D8">
      <w:pPr>
        <w:widowControl w:val="0"/>
        <w:tabs>
          <w:tab w:val="left" w:pos="90"/>
        </w:tabs>
        <w:jc w:val="center"/>
        <w:rPr>
          <w:snapToGrid w:val="0"/>
          <w:color w:val="000000"/>
        </w:rPr>
      </w:pPr>
    </w:p>
    <w:p w14:paraId="27D3F4E9" w14:textId="77777777" w:rsidR="004944D8" w:rsidRDefault="004944D8">
      <w:pPr>
        <w:widowControl w:val="0"/>
        <w:tabs>
          <w:tab w:val="left" w:pos="90"/>
        </w:tabs>
        <w:jc w:val="center"/>
        <w:rPr>
          <w:snapToGrid w:val="0"/>
          <w:color w:val="000000"/>
        </w:rPr>
      </w:pPr>
    </w:p>
    <w:p w14:paraId="09675767" w14:textId="77777777" w:rsidR="004944D8" w:rsidRDefault="004944D8">
      <w:pPr>
        <w:widowControl w:val="0"/>
        <w:tabs>
          <w:tab w:val="left" w:pos="90"/>
        </w:tabs>
        <w:jc w:val="center"/>
        <w:rPr>
          <w:snapToGrid w:val="0"/>
          <w:color w:val="000000"/>
        </w:rPr>
      </w:pPr>
    </w:p>
    <w:p w14:paraId="5C90CC34" w14:textId="77777777" w:rsidR="004944D8" w:rsidRDefault="004944D8">
      <w:pPr>
        <w:widowControl w:val="0"/>
        <w:tabs>
          <w:tab w:val="left" w:pos="90"/>
        </w:tabs>
        <w:jc w:val="center"/>
        <w:rPr>
          <w:snapToGrid w:val="0"/>
          <w:color w:val="000000"/>
        </w:rPr>
      </w:pPr>
    </w:p>
    <w:p w14:paraId="39F6D32A" w14:textId="77777777" w:rsidR="004944D8" w:rsidRDefault="004944D8">
      <w:pPr>
        <w:widowControl w:val="0"/>
        <w:tabs>
          <w:tab w:val="left" w:pos="90"/>
        </w:tabs>
        <w:jc w:val="center"/>
        <w:rPr>
          <w:snapToGrid w:val="0"/>
          <w:color w:val="000000"/>
        </w:rPr>
      </w:pPr>
    </w:p>
    <w:p w14:paraId="4D0FB7CA" w14:textId="77777777" w:rsidR="004944D8" w:rsidRDefault="004944D8">
      <w:pPr>
        <w:widowControl w:val="0"/>
        <w:tabs>
          <w:tab w:val="left" w:pos="90"/>
        </w:tabs>
        <w:jc w:val="center"/>
        <w:rPr>
          <w:snapToGrid w:val="0"/>
          <w:color w:val="000000"/>
        </w:rPr>
      </w:pPr>
    </w:p>
    <w:p w14:paraId="6F0AAFCC" w14:textId="77777777" w:rsidR="004944D8" w:rsidRDefault="004944D8">
      <w:pPr>
        <w:widowControl w:val="0"/>
        <w:tabs>
          <w:tab w:val="left" w:pos="90"/>
        </w:tabs>
        <w:jc w:val="center"/>
        <w:rPr>
          <w:snapToGrid w:val="0"/>
          <w:color w:val="000000"/>
        </w:rPr>
      </w:pPr>
    </w:p>
    <w:p w14:paraId="08072923"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t>MALAYSIA</w:t>
      </w:r>
    </w:p>
    <w:p w14:paraId="15C1D94B"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48512" behindDoc="0" locked="0" layoutInCell="1" allowOverlap="1" wp14:anchorId="212FE33B" wp14:editId="452D1C22">
            <wp:simplePos x="0" y="0"/>
            <wp:positionH relativeFrom="column">
              <wp:posOffset>5622290</wp:posOffset>
            </wp:positionH>
            <wp:positionV relativeFrom="paragraph">
              <wp:posOffset>161290</wp:posOffset>
            </wp:positionV>
            <wp:extent cx="878840" cy="506095"/>
            <wp:effectExtent l="19050" t="19050" r="0" b="8255"/>
            <wp:wrapNone/>
            <wp:docPr id="316" name="Immagin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4"/>
                    <pic:cNvPicPr>
                      <a:picLocks noChangeAspect="1" noChangeArrowheads="1"/>
                    </pic:cNvPicPr>
                  </pic:nvPicPr>
                  <pic:blipFill>
                    <a:blip r:embed="rId324">
                      <a:extLst>
                        <a:ext uri="{28A0092B-C50C-407E-A947-70E740481C1C}">
                          <a14:useLocalDpi xmlns:a14="http://schemas.microsoft.com/office/drawing/2010/main" val="0"/>
                        </a:ext>
                      </a:extLst>
                    </a:blip>
                    <a:srcRect/>
                    <a:stretch>
                      <a:fillRect/>
                    </a:stretch>
                  </pic:blipFill>
                  <pic:spPr bwMode="auto">
                    <a:xfrm>
                      <a:off x="0" y="0"/>
                      <a:ext cx="878840" cy="5060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8B9C0DA" w14:textId="77777777" w:rsidR="004944D8" w:rsidRDefault="004944D8">
      <w:pPr>
        <w:widowControl w:val="0"/>
        <w:tabs>
          <w:tab w:val="left" w:pos="90"/>
        </w:tabs>
        <w:rPr>
          <w:b/>
          <w:snapToGrid w:val="0"/>
          <w:color w:val="000080"/>
          <w:sz w:val="39"/>
        </w:rPr>
      </w:pPr>
      <w:r>
        <w:rPr>
          <w:b/>
          <w:snapToGrid w:val="0"/>
          <w:color w:val="000080"/>
          <w:sz w:val="32"/>
        </w:rPr>
        <w:t xml:space="preserve">MALAYSIA </w:t>
      </w:r>
    </w:p>
    <w:p w14:paraId="1928444A" w14:textId="77777777" w:rsidR="004944D8" w:rsidRDefault="004944D8">
      <w:pPr>
        <w:widowControl w:val="0"/>
        <w:tabs>
          <w:tab w:val="left" w:pos="90"/>
        </w:tabs>
        <w:rPr>
          <w:b/>
          <w:snapToGrid w:val="0"/>
          <w:color w:val="000080"/>
          <w:sz w:val="28"/>
        </w:rPr>
      </w:pPr>
    </w:p>
    <w:p w14:paraId="38D07D3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161430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31 agosto</w:t>
      </w:r>
    </w:p>
    <w:p w14:paraId="7B557AB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952E05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sidR="003B3812">
        <w:rPr>
          <w:rFonts w:ascii="MS Sans Serif" w:hAnsi="MS Sans Serif"/>
          <w:snapToGrid w:val="0"/>
          <w:sz w:val="24"/>
        </w:rPr>
        <w:t xml:space="preserve">                       </w:t>
      </w:r>
      <w:r>
        <w:rPr>
          <w:snapToGrid w:val="0"/>
          <w:color w:val="000000"/>
        </w:rPr>
        <w:t xml:space="preserve">Via Nomentana, 297 - 00162 Roma </w:t>
      </w:r>
    </w:p>
    <w:p w14:paraId="1B75DD5A" w14:textId="77777777" w:rsidR="00FA724C" w:rsidRDefault="004944D8" w:rsidP="00FA724C">
      <w:pPr>
        <w:widowControl w:val="0"/>
        <w:tabs>
          <w:tab w:val="left" w:pos="90"/>
          <w:tab w:val="left" w:pos="2711"/>
        </w:tabs>
        <w:rPr>
          <w:snapToGrid w:val="0"/>
          <w:color w:val="000000"/>
          <w:sz w:val="23"/>
        </w:rPr>
      </w:pPr>
      <w:r>
        <w:rPr>
          <w:rFonts w:ascii="MS Sans Serif" w:hAnsi="MS Sans Serif"/>
          <w:snapToGrid w:val="0"/>
          <w:sz w:val="24"/>
        </w:rPr>
        <w:tab/>
      </w:r>
      <w:r w:rsidR="00FA724C">
        <w:rPr>
          <w:rFonts w:ascii="MS Sans Serif" w:hAnsi="MS Sans Serif"/>
          <w:snapToGrid w:val="0"/>
          <w:sz w:val="24"/>
        </w:rPr>
        <w:t xml:space="preserve">                                 </w:t>
      </w:r>
      <w:r w:rsidR="0056247B">
        <w:rPr>
          <w:rFonts w:ascii="MS Sans Serif" w:hAnsi="MS Sans Serif"/>
          <w:snapToGrid w:val="0"/>
          <w:sz w:val="24"/>
        </w:rPr>
        <w:t xml:space="preserve"> </w:t>
      </w:r>
      <w:r w:rsidR="00FA724C">
        <w:rPr>
          <w:snapToGrid w:val="0"/>
        </w:rPr>
        <w:t xml:space="preserve">Tel. </w:t>
      </w:r>
      <w:r w:rsidR="00FA724C">
        <w:rPr>
          <w:snapToGrid w:val="0"/>
          <w:color w:val="000000"/>
        </w:rPr>
        <w:t>068417026   068415764    068411339 - Fax 068555040</w:t>
      </w:r>
    </w:p>
    <w:p w14:paraId="13B97474" w14:textId="77777777" w:rsidR="00FA724C" w:rsidRDefault="00FA724C" w:rsidP="00FA724C">
      <w:pPr>
        <w:widowControl w:val="0"/>
        <w:tabs>
          <w:tab w:val="left" w:pos="90"/>
          <w:tab w:val="left" w:pos="2711"/>
        </w:tabs>
        <w:rPr>
          <w:snapToGrid w:val="0"/>
          <w:color w:val="000000"/>
          <w:sz w:val="23"/>
        </w:rPr>
      </w:pPr>
      <w:r>
        <w:rPr>
          <w:b/>
          <w:snapToGrid w:val="0"/>
          <w:color w:val="000080"/>
        </w:rPr>
        <w:t xml:space="preserve">                   </w:t>
      </w:r>
      <w:r>
        <w:rPr>
          <w:rFonts w:ascii="MS Sans Serif" w:hAnsi="MS Sans Serif"/>
          <w:snapToGrid w:val="0"/>
          <w:sz w:val="24"/>
        </w:rPr>
        <w:t xml:space="preserve">                     </w:t>
      </w:r>
      <w:r w:rsidRPr="00FA724C">
        <w:rPr>
          <w:snapToGrid w:val="0"/>
        </w:rPr>
        <w:t>E</w:t>
      </w:r>
      <w:r w:rsidR="0072543F">
        <w:rPr>
          <w:snapToGrid w:val="0"/>
          <w:color w:val="000000"/>
        </w:rPr>
        <w:t xml:space="preserve">-mail </w:t>
      </w:r>
      <w:r>
        <w:rPr>
          <w:snapToGrid w:val="0"/>
          <w:color w:val="000000"/>
        </w:rPr>
        <w:t xml:space="preserve"> consular.rome@embassymalaysia.it</w:t>
      </w:r>
    </w:p>
    <w:p w14:paraId="4CB546CE" w14:textId="77777777" w:rsidR="004944D8" w:rsidRDefault="004944D8" w:rsidP="00FF5851">
      <w:pPr>
        <w:widowControl w:val="0"/>
        <w:tabs>
          <w:tab w:val="left" w:pos="2268"/>
          <w:tab w:val="left" w:pos="2321"/>
        </w:tabs>
        <w:spacing w:before="49"/>
        <w:ind w:left="2268" w:hanging="2268"/>
        <w:jc w:val="both"/>
        <w:rPr>
          <w:snapToGrid w:val="0"/>
          <w:color w:val="000000"/>
          <w:sz w:val="23"/>
        </w:rPr>
      </w:pPr>
      <w:r>
        <w:rPr>
          <w:b/>
          <w:snapToGrid w:val="0"/>
          <w:color w:val="000000"/>
        </w:rPr>
        <w:t>Circoscrizione</w:t>
      </w:r>
      <w:r w:rsidR="00FF5851">
        <w:rPr>
          <w:rFonts w:ascii="MS Sans Serif" w:hAnsi="MS Sans Serif"/>
          <w:snapToGrid w:val="0"/>
          <w:sz w:val="24"/>
        </w:rPr>
        <w:tab/>
      </w:r>
      <w:r>
        <w:rPr>
          <w:snapToGrid w:val="0"/>
          <w:color w:val="000000"/>
        </w:rPr>
        <w:t xml:space="preserve">Tutto il territorio della Repubblica Italiana </w:t>
      </w:r>
    </w:p>
    <w:p w14:paraId="616A1D4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w:t>
      </w:r>
    </w:p>
    <w:p w14:paraId="3EF33CB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A12DE">
        <w:rPr>
          <w:snapToGrid w:val="0"/>
          <w:color w:val="000000"/>
        </w:rPr>
        <w:t>Via Albricci</w:t>
      </w:r>
      <w:r w:rsidR="00E879E6">
        <w:rPr>
          <w:snapToGrid w:val="0"/>
          <w:color w:val="000000"/>
        </w:rPr>
        <w:t>,</w:t>
      </w:r>
      <w:r w:rsidR="003A12DE">
        <w:rPr>
          <w:snapToGrid w:val="0"/>
          <w:color w:val="000000"/>
        </w:rPr>
        <w:t xml:space="preserve"> 9</w:t>
      </w:r>
      <w:r w:rsidR="00F9619E">
        <w:rPr>
          <w:snapToGrid w:val="0"/>
          <w:color w:val="000000"/>
        </w:rPr>
        <w:t xml:space="preserve"> – </w:t>
      </w:r>
      <w:r w:rsidR="00703A81">
        <w:rPr>
          <w:snapToGrid w:val="0"/>
          <w:color w:val="000000"/>
        </w:rPr>
        <w:t xml:space="preserve">IV </w:t>
      </w:r>
      <w:r w:rsidR="00F9619E">
        <w:rPr>
          <w:snapToGrid w:val="0"/>
          <w:color w:val="000000"/>
        </w:rPr>
        <w:t>piano</w:t>
      </w:r>
      <w:r>
        <w:rPr>
          <w:snapToGrid w:val="0"/>
          <w:color w:val="000000"/>
        </w:rPr>
        <w:t xml:space="preserve"> - 2012</w:t>
      </w:r>
      <w:r w:rsidR="003A12DE">
        <w:rPr>
          <w:snapToGrid w:val="0"/>
          <w:color w:val="000000"/>
        </w:rPr>
        <w:t>2</w:t>
      </w:r>
      <w:r>
        <w:rPr>
          <w:snapToGrid w:val="0"/>
          <w:color w:val="000000"/>
        </w:rPr>
        <w:t xml:space="preserve"> Milano </w:t>
      </w:r>
    </w:p>
    <w:p w14:paraId="146BEF60"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F9619E">
        <w:rPr>
          <w:snapToGrid w:val="0"/>
          <w:color w:val="000000"/>
        </w:rPr>
        <w:t>6</w:t>
      </w:r>
      <w:r w:rsidR="00A31C97">
        <w:rPr>
          <w:snapToGrid w:val="0"/>
          <w:color w:val="000000"/>
        </w:rPr>
        <w:t>698</w:t>
      </w:r>
      <w:r w:rsidR="00F9619E">
        <w:rPr>
          <w:snapToGrid w:val="0"/>
          <w:color w:val="000000"/>
        </w:rPr>
        <w:t>1</w:t>
      </w:r>
      <w:r w:rsidR="00A31C97">
        <w:rPr>
          <w:snapToGrid w:val="0"/>
          <w:color w:val="000000"/>
        </w:rPr>
        <w:t xml:space="preserve">839 – 023046521 </w:t>
      </w:r>
      <w:r w:rsidR="00F9619E">
        <w:rPr>
          <w:snapToGrid w:val="0"/>
          <w:color w:val="000000"/>
        </w:rPr>
        <w:t xml:space="preserve">- </w:t>
      </w:r>
      <w:r>
        <w:rPr>
          <w:snapToGrid w:val="0"/>
          <w:color w:val="000000"/>
        </w:rPr>
        <w:t>Fax 02</w:t>
      </w:r>
      <w:r w:rsidR="00A31C97">
        <w:rPr>
          <w:snapToGrid w:val="0"/>
          <w:color w:val="000000"/>
        </w:rPr>
        <w:t>67</w:t>
      </w:r>
      <w:r w:rsidR="00F9619E">
        <w:rPr>
          <w:snapToGrid w:val="0"/>
          <w:color w:val="000000"/>
        </w:rPr>
        <w:t>02</w:t>
      </w:r>
      <w:r w:rsidR="00A31C97">
        <w:rPr>
          <w:snapToGrid w:val="0"/>
          <w:color w:val="000000"/>
        </w:rPr>
        <w:t>87</w:t>
      </w:r>
      <w:r w:rsidR="00F9619E">
        <w:rPr>
          <w:snapToGrid w:val="0"/>
          <w:color w:val="000000"/>
        </w:rPr>
        <w:t>2</w:t>
      </w:r>
      <w:r w:rsidR="00A31C97">
        <w:rPr>
          <w:snapToGrid w:val="0"/>
          <w:color w:val="000000"/>
        </w:rPr>
        <w:t xml:space="preserve"> - 0230465242</w:t>
      </w:r>
    </w:p>
    <w:p w14:paraId="0BCAFBA3" w14:textId="77777777" w:rsidR="004944D8" w:rsidRDefault="0026647E">
      <w:pPr>
        <w:widowControl w:val="0"/>
        <w:tabs>
          <w:tab w:val="left" w:pos="2321"/>
        </w:tabs>
        <w:rPr>
          <w:snapToGrid w:val="0"/>
          <w:color w:val="000000"/>
          <w:sz w:val="23"/>
        </w:rPr>
      </w:pPr>
      <w:r>
        <w:rPr>
          <w:snapToGrid w:val="0"/>
          <w:color w:val="000000"/>
        </w:rPr>
        <w:tab/>
      </w:r>
      <w:r w:rsidR="00E617F6">
        <w:rPr>
          <w:snapToGrid w:val="0"/>
          <w:color w:val="000000"/>
        </w:rPr>
        <w:t xml:space="preserve">E-mail </w:t>
      </w:r>
      <w:r w:rsidR="004944D8">
        <w:rPr>
          <w:snapToGrid w:val="0"/>
          <w:color w:val="000000"/>
        </w:rPr>
        <w:t xml:space="preserve"> </w:t>
      </w:r>
      <w:hyperlink r:id="rId325" w:history="1">
        <w:r w:rsidR="00F9619E" w:rsidRPr="00F9619E">
          <w:rPr>
            <w:rStyle w:val="Collegamentoipertestuale"/>
            <w:snapToGrid w:val="0"/>
            <w:color w:val="auto"/>
            <w:u w:val="none"/>
          </w:rPr>
          <w:t>milan@matrade.gov.my</w:t>
        </w:r>
      </w:hyperlink>
      <w:r w:rsidR="00F9619E">
        <w:rPr>
          <w:snapToGrid w:val="0"/>
          <w:color w:val="000000"/>
        </w:rPr>
        <w:t xml:space="preserve">       midamln@tin.it</w:t>
      </w:r>
    </w:p>
    <w:p w14:paraId="052453D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w:t>
      </w:r>
      <w:r w:rsidR="00EA1970">
        <w:rPr>
          <w:snapToGrid w:val="0"/>
          <w:color w:val="000000"/>
        </w:rPr>
        <w:t xml:space="preserve">dia, Piemonte, Liguria, Emilia Romagna, Friuli </w:t>
      </w:r>
      <w:r>
        <w:rPr>
          <w:snapToGrid w:val="0"/>
          <w:color w:val="000000"/>
        </w:rPr>
        <w:t xml:space="preserve">Venezia Giulia, Valle d'Aosta </w:t>
      </w:r>
    </w:p>
    <w:p w14:paraId="5DB023D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Trentino</w:t>
      </w:r>
      <w:r w:rsidR="00EA1970">
        <w:rPr>
          <w:snapToGrid w:val="0"/>
          <w:color w:val="000000"/>
        </w:rPr>
        <w:t xml:space="preserve"> </w:t>
      </w:r>
      <w:r>
        <w:rPr>
          <w:snapToGrid w:val="0"/>
          <w:color w:val="000000"/>
        </w:rPr>
        <w:t>Alto Adige</w:t>
      </w:r>
      <w:r w:rsidR="00A43263">
        <w:rPr>
          <w:snapToGrid w:val="0"/>
          <w:color w:val="000000"/>
        </w:rPr>
        <w:t>, Veneto</w:t>
      </w:r>
    </w:p>
    <w:p w14:paraId="495C8BD5" w14:textId="77777777" w:rsidR="00BE3B8D" w:rsidRDefault="00BE3B8D" w:rsidP="00BE3B8D">
      <w:pPr>
        <w:widowControl w:val="0"/>
        <w:tabs>
          <w:tab w:val="left" w:pos="90"/>
        </w:tabs>
        <w:rPr>
          <w:snapToGrid w:val="0"/>
          <w:color w:val="000000"/>
        </w:rPr>
      </w:pPr>
    </w:p>
    <w:p w14:paraId="7E6D4D35" w14:textId="77777777" w:rsidR="00BE3B8D" w:rsidRDefault="0057344F" w:rsidP="00BE3B8D">
      <w:pPr>
        <w:widowControl w:val="0"/>
        <w:tabs>
          <w:tab w:val="left" w:pos="90"/>
        </w:tabs>
        <w:rPr>
          <w:snapToGrid w:val="0"/>
          <w:color w:val="000000"/>
        </w:rPr>
      </w:pPr>
      <w:r>
        <w:rPr>
          <w:snapToGrid w:val="0"/>
          <w:color w:val="000000"/>
        </w:rPr>
        <w:t xml:space="preserve">Signor </w:t>
      </w:r>
      <w:r w:rsidRPr="0057344F">
        <w:rPr>
          <w:snapToGrid w:val="0"/>
          <w:color w:val="000000"/>
        </w:rPr>
        <w:t>RAVIDRAN P. MANOGARAN</w:t>
      </w:r>
      <w:r>
        <w:rPr>
          <w:snapToGrid w:val="0"/>
          <w:color w:val="000000"/>
        </w:rPr>
        <w:t>, Console (Exequatur 23 gennaio 2024)</w:t>
      </w:r>
    </w:p>
    <w:p w14:paraId="5E7949F6" w14:textId="77777777" w:rsidR="00C35E5F" w:rsidRDefault="00C35E5F" w:rsidP="00C35E5F">
      <w:pPr>
        <w:pStyle w:val="Corpodeltesto2"/>
        <w:spacing w:before="286"/>
        <w:rPr>
          <w:b/>
          <w:bCs/>
          <w:color w:val="000080"/>
          <w:u w:val="single"/>
        </w:rPr>
      </w:pPr>
      <w:r>
        <w:rPr>
          <w:b/>
          <w:bCs/>
          <w:color w:val="000080"/>
          <w:u w:val="single"/>
        </w:rPr>
        <w:t>NAPOLI - CONSOLATO ONORARIO</w:t>
      </w:r>
    </w:p>
    <w:p w14:paraId="6E173DC7" w14:textId="77777777" w:rsidR="00C35E5F" w:rsidRDefault="00C35E5F" w:rsidP="00C35E5F">
      <w:pPr>
        <w:pStyle w:val="Corpodeltesto2"/>
        <w:spacing w:before="0"/>
        <w:rPr>
          <w:b/>
          <w:bCs/>
        </w:rPr>
      </w:pPr>
    </w:p>
    <w:p w14:paraId="0CA9EC37" w14:textId="77777777" w:rsidR="00C35E5F" w:rsidRDefault="00C35E5F" w:rsidP="00C35E5F">
      <w:pPr>
        <w:pStyle w:val="Corpodeltesto2"/>
        <w:spacing w:before="0"/>
      </w:pPr>
      <w:r>
        <w:rPr>
          <w:b/>
          <w:bCs/>
        </w:rPr>
        <w:t>Indirizzo</w:t>
      </w:r>
      <w:r>
        <w:tab/>
      </w:r>
      <w:r>
        <w:tab/>
        <w:t xml:space="preserve">    Via Michetti, 8 – 80127 Napoli</w:t>
      </w:r>
    </w:p>
    <w:p w14:paraId="6DD7A343" w14:textId="77777777" w:rsidR="00C35E5F" w:rsidRDefault="00C35E5F" w:rsidP="00C35E5F">
      <w:pPr>
        <w:pStyle w:val="Corpodeltesto2"/>
        <w:spacing w:before="0"/>
      </w:pPr>
      <w:r>
        <w:tab/>
      </w:r>
      <w:r>
        <w:tab/>
      </w:r>
      <w:r>
        <w:tab/>
      </w:r>
      <w:r>
        <w:tab/>
        <w:t xml:space="preserve">    Tel. 0815529666 – 3397749292  -  Fax 0814231458</w:t>
      </w:r>
    </w:p>
    <w:p w14:paraId="049F44C5" w14:textId="77777777" w:rsidR="00C35E5F" w:rsidRDefault="00C35E5F" w:rsidP="00C35E5F">
      <w:pPr>
        <w:pStyle w:val="Corpodeltesto2"/>
        <w:spacing w:before="0"/>
      </w:pPr>
      <w:r>
        <w:tab/>
      </w:r>
      <w:r>
        <w:tab/>
      </w:r>
      <w:r>
        <w:tab/>
      </w:r>
      <w:r>
        <w:tab/>
        <w:t xml:space="preserve">    E-mail  malaysiaconsulatenapoli@virgilio.it</w:t>
      </w:r>
    </w:p>
    <w:p w14:paraId="6D1DDDC1" w14:textId="77777777" w:rsidR="00C35E5F" w:rsidRDefault="00C35E5F" w:rsidP="00C35E5F">
      <w:pPr>
        <w:pStyle w:val="Corpodeltesto2"/>
        <w:spacing w:before="0"/>
      </w:pPr>
      <w:r w:rsidRPr="00515472">
        <w:rPr>
          <w:b/>
        </w:rPr>
        <w:t>C</w:t>
      </w:r>
      <w:r w:rsidRPr="00515472">
        <w:rPr>
          <w:b/>
          <w:bCs/>
        </w:rPr>
        <w:t>i</w:t>
      </w:r>
      <w:r>
        <w:rPr>
          <w:b/>
          <w:bCs/>
        </w:rPr>
        <w:t>rcoscrizione</w:t>
      </w:r>
      <w:r>
        <w:rPr>
          <w:b/>
          <w:bCs/>
        </w:rPr>
        <w:tab/>
      </w:r>
      <w:r>
        <w:tab/>
        <w:t xml:space="preserve">    Campania, Basilicata, Calabria, Molise e Puglia</w:t>
      </w:r>
    </w:p>
    <w:p w14:paraId="2DD12B0D" w14:textId="77777777" w:rsidR="00C35E5F" w:rsidRDefault="00C35E5F" w:rsidP="00C35E5F">
      <w:pPr>
        <w:pStyle w:val="Corpodeltesto2"/>
        <w:spacing w:before="286"/>
        <w:rPr>
          <w:sz w:val="26"/>
        </w:rPr>
      </w:pPr>
      <w:r>
        <w:t>Signora ANNA CEPPALUNI, Console Onorario, (Rinnovo exequatur 11 luglio 2025)</w:t>
      </w:r>
    </w:p>
    <w:p w14:paraId="4237DA7F" w14:textId="77777777" w:rsidR="001A78F0" w:rsidRPr="00BE3B8D" w:rsidRDefault="001A78F0" w:rsidP="00BE3B8D">
      <w:pPr>
        <w:widowControl w:val="0"/>
        <w:tabs>
          <w:tab w:val="left" w:pos="90"/>
        </w:tabs>
        <w:rPr>
          <w:snapToGrid w:val="0"/>
          <w:color w:val="000000"/>
        </w:rPr>
      </w:pPr>
    </w:p>
    <w:p w14:paraId="73C617DF" w14:textId="77777777" w:rsidR="00AE3775" w:rsidRDefault="00AE3775" w:rsidP="00AE3775">
      <w:pPr>
        <w:pStyle w:val="Corpodeltesto2"/>
        <w:spacing w:before="286"/>
        <w:rPr>
          <w:b/>
          <w:bCs/>
          <w:color w:val="000080"/>
          <w:u w:val="single"/>
        </w:rPr>
      </w:pPr>
      <w:r>
        <w:rPr>
          <w:b/>
          <w:bCs/>
          <w:color w:val="000080"/>
          <w:u w:val="single"/>
        </w:rPr>
        <w:t>PADOVA - CONSOLATO ONORARIO</w:t>
      </w:r>
    </w:p>
    <w:p w14:paraId="118EA8C5" w14:textId="77777777" w:rsidR="00AE3775" w:rsidRDefault="00AE3775" w:rsidP="00AE3775">
      <w:pPr>
        <w:pStyle w:val="Corpodeltesto2"/>
        <w:spacing w:before="0"/>
        <w:rPr>
          <w:b/>
          <w:bCs/>
        </w:rPr>
      </w:pPr>
    </w:p>
    <w:p w14:paraId="28ED50A1" w14:textId="77777777" w:rsidR="00AE3775" w:rsidRDefault="00AE3775" w:rsidP="00AE3775">
      <w:pPr>
        <w:pStyle w:val="Corpodeltesto2"/>
        <w:spacing w:before="0"/>
      </w:pPr>
      <w:r>
        <w:rPr>
          <w:b/>
          <w:bCs/>
        </w:rPr>
        <w:t>Indirizzo</w:t>
      </w:r>
      <w:r>
        <w:tab/>
      </w:r>
      <w:r>
        <w:tab/>
        <w:t xml:space="preserve">    Corso Milano, 43 – 35139 Padova</w:t>
      </w:r>
    </w:p>
    <w:p w14:paraId="333AF9C5" w14:textId="77777777" w:rsidR="006A72DF" w:rsidRDefault="00E71C3F" w:rsidP="00AE3775">
      <w:pPr>
        <w:pStyle w:val="Corpodeltesto2"/>
        <w:spacing w:before="0"/>
      </w:pPr>
      <w:r w:rsidRPr="00E71C3F">
        <w:tab/>
      </w:r>
      <w:r w:rsidRPr="00E71C3F">
        <w:tab/>
      </w:r>
      <w:r w:rsidRPr="00E71C3F">
        <w:tab/>
      </w:r>
      <w:r w:rsidRPr="00E71C3F">
        <w:tab/>
        <w:t xml:space="preserve">    Tel.</w:t>
      </w:r>
      <w:r>
        <w:t xml:space="preserve"> 049 825 6398</w:t>
      </w:r>
    </w:p>
    <w:p w14:paraId="788CC6C4" w14:textId="77777777" w:rsidR="00E71C3F" w:rsidRPr="00E71C3F" w:rsidRDefault="00E71C3F" w:rsidP="00AE3775">
      <w:pPr>
        <w:pStyle w:val="Corpodeltesto2"/>
        <w:spacing w:before="0"/>
      </w:pPr>
      <w:r>
        <w:tab/>
      </w:r>
      <w:r>
        <w:tab/>
      </w:r>
      <w:r>
        <w:tab/>
      </w:r>
      <w:r>
        <w:tab/>
        <w:t xml:space="preserve">    E-mail: </w:t>
      </w:r>
      <w:hyperlink r:id="rId326" w:history="1">
        <w:r w:rsidRPr="00631B2D">
          <w:rPr>
            <w:rStyle w:val="Collegamentoipertestuale"/>
          </w:rPr>
          <w:t>hconsulate_padua@italy-malaysia.eu</w:t>
        </w:r>
      </w:hyperlink>
      <w:r>
        <w:t xml:space="preserve"> </w:t>
      </w:r>
    </w:p>
    <w:p w14:paraId="4BB242FD" w14:textId="77777777" w:rsidR="00AE3775" w:rsidRDefault="00AE3775" w:rsidP="00AE3775">
      <w:pPr>
        <w:pStyle w:val="Corpodeltesto2"/>
        <w:spacing w:before="0"/>
      </w:pPr>
      <w:r w:rsidRPr="00515472">
        <w:rPr>
          <w:b/>
        </w:rPr>
        <w:t>C</w:t>
      </w:r>
      <w:r w:rsidRPr="00515472">
        <w:rPr>
          <w:b/>
          <w:bCs/>
        </w:rPr>
        <w:t>i</w:t>
      </w:r>
      <w:r>
        <w:rPr>
          <w:b/>
          <w:bCs/>
        </w:rPr>
        <w:t>rcoscrizione</w:t>
      </w:r>
      <w:r>
        <w:rPr>
          <w:b/>
          <w:bCs/>
        </w:rPr>
        <w:tab/>
      </w:r>
      <w:r>
        <w:tab/>
        <w:t xml:space="preserve">    Veneto, Piemonte, Emila Romagna, Trentino Alto Adige</w:t>
      </w:r>
    </w:p>
    <w:p w14:paraId="10C0D26F" w14:textId="77777777" w:rsidR="00AE3775" w:rsidRDefault="00AE3775" w:rsidP="00AE3775">
      <w:pPr>
        <w:pStyle w:val="Corpodeltesto2"/>
        <w:spacing w:before="286"/>
        <w:rPr>
          <w:sz w:val="26"/>
        </w:rPr>
      </w:pPr>
      <w:r>
        <w:t>Signor MANLIO d’AGOSTINO PANEBIANCO, Console Onorario, (Exequatur 18 giugno 2021)</w:t>
      </w:r>
    </w:p>
    <w:p w14:paraId="50559CBA" w14:textId="77777777" w:rsidR="00BE3B8D" w:rsidRPr="00BE3B8D" w:rsidRDefault="00BE3B8D" w:rsidP="00BE3B8D">
      <w:pPr>
        <w:widowControl w:val="0"/>
        <w:tabs>
          <w:tab w:val="left" w:pos="90"/>
        </w:tabs>
        <w:rPr>
          <w:snapToGrid w:val="0"/>
          <w:color w:val="000000"/>
        </w:rPr>
      </w:pPr>
    </w:p>
    <w:p w14:paraId="07C80CFA" w14:textId="77777777" w:rsidR="0065121E" w:rsidRDefault="0065121E" w:rsidP="0065121E">
      <w:pPr>
        <w:widowControl w:val="0"/>
        <w:tabs>
          <w:tab w:val="left" w:pos="90"/>
        </w:tabs>
        <w:spacing w:before="240"/>
        <w:jc w:val="right"/>
        <w:rPr>
          <w:snapToGrid w:val="0"/>
          <w:color w:val="000000"/>
          <w:sz w:val="26"/>
        </w:rPr>
      </w:pPr>
      <w:r>
        <w:rPr>
          <w:snapToGrid w:val="0"/>
          <w:color w:val="000000"/>
        </w:rPr>
        <w:br w:type="page"/>
      </w:r>
      <w:r>
        <w:rPr>
          <w:b/>
          <w:snapToGrid w:val="0"/>
          <w:color w:val="000000"/>
          <w:sz w:val="16"/>
        </w:rPr>
        <w:t>MALDIVE</w:t>
      </w:r>
    </w:p>
    <w:p w14:paraId="20A67BBC" w14:textId="77777777" w:rsidR="0065121E" w:rsidRDefault="0065121E" w:rsidP="0065121E">
      <w:pPr>
        <w:widowControl w:val="0"/>
        <w:tabs>
          <w:tab w:val="left" w:pos="90"/>
        </w:tabs>
        <w:jc w:val="center"/>
        <w:rPr>
          <w:snapToGrid w:val="0"/>
          <w:color w:val="000000"/>
          <w:sz w:val="23"/>
        </w:rPr>
      </w:pPr>
    </w:p>
    <w:p w14:paraId="2DE59585" w14:textId="77777777" w:rsidR="0065121E" w:rsidRDefault="009E4C9E" w:rsidP="0065121E">
      <w:pPr>
        <w:widowControl w:val="0"/>
        <w:tabs>
          <w:tab w:val="left" w:pos="90"/>
        </w:tabs>
        <w:jc w:val="center"/>
        <w:rPr>
          <w:snapToGrid w:val="0"/>
          <w:color w:val="000000"/>
          <w:sz w:val="23"/>
        </w:rPr>
      </w:pPr>
      <w:r>
        <w:rPr>
          <w:noProof/>
        </w:rPr>
        <w:drawing>
          <wp:anchor distT="0" distB="0" distL="114300" distR="114300" simplePos="0" relativeHeight="251722240" behindDoc="0" locked="0" layoutInCell="1" allowOverlap="1" wp14:anchorId="6E9D2C0D" wp14:editId="1EAFD78D">
            <wp:simplePos x="0" y="0"/>
            <wp:positionH relativeFrom="column">
              <wp:posOffset>5583555</wp:posOffset>
            </wp:positionH>
            <wp:positionV relativeFrom="paragraph">
              <wp:posOffset>72390</wp:posOffset>
            </wp:positionV>
            <wp:extent cx="897255" cy="598170"/>
            <wp:effectExtent l="19050" t="19050" r="0" b="0"/>
            <wp:wrapNone/>
            <wp:docPr id="315" name="Immagine 216" descr="http://www.rbvex.it/asiagif/mald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6" descr="http://www.rbvex.it/asiagif/maldive.gif"/>
                    <pic:cNvPicPr>
                      <a:picLocks noChangeAspect="1" noChangeArrowheads="1"/>
                    </pic:cNvPicPr>
                  </pic:nvPicPr>
                  <pic:blipFill>
                    <a:blip r:embed="rId327" r:link="rId328" cstate="print">
                      <a:extLst>
                        <a:ext uri="{28A0092B-C50C-407E-A947-70E740481C1C}">
                          <a14:useLocalDpi xmlns:a14="http://schemas.microsoft.com/office/drawing/2010/main" val="0"/>
                        </a:ext>
                      </a:extLst>
                    </a:blip>
                    <a:srcRect/>
                    <a:stretch>
                      <a:fillRect/>
                    </a:stretch>
                  </pic:blipFill>
                  <pic:spPr bwMode="auto">
                    <a:xfrm>
                      <a:off x="0" y="0"/>
                      <a:ext cx="897255" cy="598170"/>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BA5C7F6" w14:textId="77777777" w:rsidR="0065121E" w:rsidRDefault="0065121E" w:rsidP="0065121E">
      <w:pPr>
        <w:widowControl w:val="0"/>
        <w:tabs>
          <w:tab w:val="left" w:pos="90"/>
        </w:tabs>
        <w:rPr>
          <w:b/>
          <w:snapToGrid w:val="0"/>
          <w:color w:val="000080"/>
          <w:sz w:val="32"/>
        </w:rPr>
      </w:pPr>
      <w:r>
        <w:rPr>
          <w:b/>
          <w:snapToGrid w:val="0"/>
          <w:color w:val="000080"/>
          <w:sz w:val="32"/>
        </w:rPr>
        <w:t>MALDIVE</w:t>
      </w:r>
      <w:r w:rsidRPr="00945EDE">
        <w:rPr>
          <w:rFonts w:ascii="Arial" w:hAnsi="Arial" w:cs="Arial"/>
        </w:rPr>
        <w:t xml:space="preserve"> </w:t>
      </w:r>
      <w:hyperlink r:id="rId329" w:history="1"/>
      <w:hyperlink r:id="rId330" w:history="1"/>
    </w:p>
    <w:p w14:paraId="01F50E80" w14:textId="77777777" w:rsidR="0065121E" w:rsidRDefault="0065121E" w:rsidP="0065121E">
      <w:pPr>
        <w:widowControl w:val="0"/>
        <w:tabs>
          <w:tab w:val="left" w:pos="90"/>
        </w:tabs>
        <w:rPr>
          <w:b/>
          <w:snapToGrid w:val="0"/>
          <w:color w:val="000080"/>
          <w:sz w:val="32"/>
        </w:rPr>
      </w:pPr>
    </w:p>
    <w:p w14:paraId="3139E7B8" w14:textId="77777777" w:rsidR="0065121E" w:rsidRPr="00C72933" w:rsidRDefault="0065121E" w:rsidP="0065121E">
      <w:pPr>
        <w:widowControl w:val="0"/>
        <w:tabs>
          <w:tab w:val="left" w:pos="90"/>
        </w:tabs>
        <w:rPr>
          <w:b/>
          <w:snapToGrid w:val="0"/>
          <w:color w:val="000080"/>
          <w:sz w:val="22"/>
          <w:szCs w:val="22"/>
        </w:rPr>
      </w:pPr>
      <w:r w:rsidRPr="00C72933">
        <w:rPr>
          <w:b/>
          <w:snapToGrid w:val="0"/>
          <w:color w:val="000080"/>
          <w:sz w:val="22"/>
          <w:szCs w:val="22"/>
        </w:rPr>
        <w:t xml:space="preserve">Repubblica delle </w:t>
      </w:r>
    </w:p>
    <w:p w14:paraId="157B3F90" w14:textId="77777777" w:rsidR="0065121E" w:rsidRDefault="0065121E" w:rsidP="0065121E">
      <w:pPr>
        <w:widowControl w:val="0"/>
        <w:tabs>
          <w:tab w:val="left" w:pos="90"/>
        </w:tabs>
        <w:spacing w:before="27"/>
        <w:jc w:val="center"/>
        <w:rPr>
          <w:snapToGrid w:val="0"/>
          <w:color w:val="000080"/>
          <w:sz w:val="26"/>
        </w:rPr>
      </w:pPr>
      <w:r>
        <w:rPr>
          <w:snapToGrid w:val="0"/>
          <w:color w:val="000000"/>
        </w:rPr>
        <w:t>———————————————————————————————————————————————————</w:t>
      </w:r>
    </w:p>
    <w:p w14:paraId="344226E5" w14:textId="77777777" w:rsidR="0065121E" w:rsidRDefault="0065121E" w:rsidP="0065121E">
      <w:pPr>
        <w:widowControl w:val="0"/>
        <w:tabs>
          <w:tab w:val="left" w:pos="90"/>
        </w:tabs>
        <w:jc w:val="center"/>
        <w:rPr>
          <w:snapToGrid w:val="0"/>
          <w:color w:val="000000"/>
        </w:rPr>
      </w:pPr>
    </w:p>
    <w:p w14:paraId="68DADFC7" w14:textId="77777777" w:rsidR="0065121E" w:rsidRDefault="0065121E" w:rsidP="0065121E">
      <w:pPr>
        <w:widowControl w:val="0"/>
        <w:tabs>
          <w:tab w:val="left" w:pos="90"/>
        </w:tabs>
        <w:jc w:val="right"/>
        <w:rPr>
          <w:i/>
          <w:snapToGrid w:val="0"/>
          <w:color w:val="000000"/>
          <w:sz w:val="26"/>
        </w:rPr>
      </w:pPr>
      <w:r>
        <w:rPr>
          <w:i/>
          <w:snapToGrid w:val="0"/>
          <w:color w:val="000000"/>
        </w:rPr>
        <w:t>Festa nazionale 26 luglio</w:t>
      </w:r>
    </w:p>
    <w:p w14:paraId="2FC7C52A" w14:textId="77777777" w:rsidR="0065121E" w:rsidRDefault="0065121E" w:rsidP="0065121E">
      <w:pPr>
        <w:widowControl w:val="0"/>
        <w:tabs>
          <w:tab w:val="left" w:pos="90"/>
        </w:tabs>
        <w:rPr>
          <w:snapToGrid w:val="0"/>
          <w:color w:val="000000"/>
        </w:rPr>
      </w:pPr>
    </w:p>
    <w:p w14:paraId="1DE39701" w14:textId="77777777" w:rsidR="00223857" w:rsidRPr="00223857" w:rsidRDefault="00223857" w:rsidP="00223857">
      <w:pPr>
        <w:pStyle w:val="Corpodeltesto2"/>
        <w:spacing w:before="286"/>
        <w:rPr>
          <w:b/>
          <w:bCs/>
          <w:color w:val="000080"/>
          <w:u w:val="single"/>
        </w:rPr>
      </w:pPr>
      <w:r w:rsidRPr="00223857">
        <w:rPr>
          <w:b/>
          <w:bCs/>
          <w:color w:val="000080"/>
          <w:u w:val="single"/>
        </w:rPr>
        <w:t>ROMA - CONSOLATO ONORARIO</w:t>
      </w:r>
    </w:p>
    <w:p w14:paraId="3F24C46D" w14:textId="77777777" w:rsidR="00223857" w:rsidRPr="00223857" w:rsidRDefault="00223857" w:rsidP="00223857">
      <w:pPr>
        <w:widowControl w:val="0"/>
        <w:tabs>
          <w:tab w:val="left" w:pos="90"/>
        </w:tabs>
        <w:rPr>
          <w:snapToGrid w:val="0"/>
          <w:color w:val="000000"/>
        </w:rPr>
      </w:pPr>
    </w:p>
    <w:p w14:paraId="009052E2" w14:textId="77777777" w:rsidR="00223857" w:rsidRPr="00223857" w:rsidRDefault="00223857" w:rsidP="00223857">
      <w:pPr>
        <w:widowControl w:val="0"/>
        <w:tabs>
          <w:tab w:val="left" w:pos="90"/>
        </w:tabs>
        <w:rPr>
          <w:snapToGrid w:val="0"/>
          <w:color w:val="000000"/>
        </w:rPr>
      </w:pPr>
      <w:r w:rsidRPr="00223857">
        <w:rPr>
          <w:b/>
          <w:snapToGrid w:val="0"/>
          <w:color w:val="000000"/>
        </w:rPr>
        <w:t>Indirizzo</w:t>
      </w:r>
      <w:r w:rsidRPr="00223857">
        <w:rPr>
          <w:snapToGrid w:val="0"/>
          <w:color w:val="000000"/>
        </w:rPr>
        <w:tab/>
      </w:r>
      <w:r w:rsidRPr="00223857">
        <w:rPr>
          <w:snapToGrid w:val="0"/>
          <w:color w:val="000000"/>
        </w:rPr>
        <w:tab/>
        <w:t xml:space="preserve">    </w:t>
      </w:r>
      <w:r>
        <w:rPr>
          <w:snapToGrid w:val="0"/>
          <w:color w:val="000000"/>
        </w:rPr>
        <w:t>via A. Mordini</w:t>
      </w:r>
      <w:r w:rsidRPr="00223857">
        <w:rPr>
          <w:snapToGrid w:val="0"/>
          <w:color w:val="000000"/>
        </w:rPr>
        <w:t xml:space="preserve">, </w:t>
      </w:r>
      <w:r>
        <w:rPr>
          <w:snapToGrid w:val="0"/>
          <w:color w:val="000000"/>
        </w:rPr>
        <w:t>14</w:t>
      </w:r>
      <w:r w:rsidRPr="00223857">
        <w:rPr>
          <w:snapToGrid w:val="0"/>
          <w:color w:val="000000"/>
        </w:rPr>
        <w:t xml:space="preserve"> – </w:t>
      </w:r>
      <w:r>
        <w:rPr>
          <w:snapToGrid w:val="0"/>
          <w:color w:val="000000"/>
        </w:rPr>
        <w:t>00195</w:t>
      </w:r>
      <w:r w:rsidRPr="00223857">
        <w:rPr>
          <w:snapToGrid w:val="0"/>
          <w:color w:val="000000"/>
        </w:rPr>
        <w:t xml:space="preserve"> </w:t>
      </w:r>
      <w:r>
        <w:rPr>
          <w:snapToGrid w:val="0"/>
          <w:color w:val="000000"/>
        </w:rPr>
        <w:t>Roma</w:t>
      </w:r>
    </w:p>
    <w:p w14:paraId="3BC84DF1" w14:textId="77777777" w:rsidR="00223857" w:rsidRPr="00223857" w:rsidRDefault="00223857" w:rsidP="00223857">
      <w:pPr>
        <w:widowControl w:val="0"/>
        <w:tabs>
          <w:tab w:val="left" w:pos="90"/>
        </w:tabs>
        <w:rPr>
          <w:snapToGrid w:val="0"/>
          <w:color w:val="000000"/>
        </w:rPr>
      </w:pPr>
      <w:r w:rsidRPr="00223857">
        <w:rPr>
          <w:snapToGrid w:val="0"/>
          <w:color w:val="000000"/>
        </w:rPr>
        <w:tab/>
      </w:r>
      <w:r w:rsidRPr="00223857">
        <w:rPr>
          <w:snapToGrid w:val="0"/>
          <w:color w:val="000000"/>
        </w:rPr>
        <w:tab/>
      </w:r>
      <w:r w:rsidRPr="00223857">
        <w:rPr>
          <w:snapToGrid w:val="0"/>
          <w:color w:val="000000"/>
        </w:rPr>
        <w:tab/>
      </w:r>
      <w:r w:rsidRPr="00223857">
        <w:rPr>
          <w:snapToGrid w:val="0"/>
          <w:color w:val="000000"/>
        </w:rPr>
        <w:tab/>
        <w:t xml:space="preserve">    Tel. </w:t>
      </w:r>
      <w:r>
        <w:rPr>
          <w:snapToGrid w:val="0"/>
          <w:color w:val="000000"/>
        </w:rPr>
        <w:t>06 37516697 Fax  06 37516663</w:t>
      </w:r>
    </w:p>
    <w:p w14:paraId="0E62E5FB" w14:textId="77777777" w:rsidR="00223857" w:rsidRPr="00223857" w:rsidRDefault="00223857" w:rsidP="00223857">
      <w:pPr>
        <w:widowControl w:val="0"/>
        <w:tabs>
          <w:tab w:val="left" w:pos="90"/>
        </w:tabs>
        <w:rPr>
          <w:snapToGrid w:val="0"/>
          <w:color w:val="000000"/>
        </w:rPr>
      </w:pPr>
      <w:r w:rsidRPr="00223857">
        <w:rPr>
          <w:snapToGrid w:val="0"/>
          <w:color w:val="000000"/>
        </w:rPr>
        <w:tab/>
      </w:r>
      <w:r w:rsidRPr="00223857">
        <w:rPr>
          <w:snapToGrid w:val="0"/>
          <w:color w:val="000000"/>
        </w:rPr>
        <w:tab/>
      </w:r>
      <w:r w:rsidRPr="00223857">
        <w:rPr>
          <w:snapToGrid w:val="0"/>
          <w:color w:val="000000"/>
        </w:rPr>
        <w:tab/>
      </w:r>
      <w:r w:rsidRPr="00223857">
        <w:rPr>
          <w:snapToGrid w:val="0"/>
          <w:color w:val="000000"/>
        </w:rPr>
        <w:tab/>
        <w:t xml:space="preserve">    </w:t>
      </w:r>
      <w:r w:rsidR="0061360E">
        <w:rPr>
          <w:snapToGrid w:val="0"/>
          <w:color w:val="000000"/>
        </w:rPr>
        <w:t xml:space="preserve">E-mail: </w:t>
      </w:r>
      <w:hyperlink r:id="rId331" w:history="1">
        <w:r w:rsidR="0061360E" w:rsidRPr="00EF3525">
          <w:rPr>
            <w:rStyle w:val="Collegamentoipertestuale"/>
            <w:snapToGrid w:val="0"/>
          </w:rPr>
          <w:t>maldivesconsulateit@gmail.com</w:t>
        </w:r>
      </w:hyperlink>
      <w:r w:rsidR="0061360E">
        <w:rPr>
          <w:snapToGrid w:val="0"/>
          <w:color w:val="000000"/>
        </w:rPr>
        <w:t xml:space="preserve"> </w:t>
      </w:r>
      <w:hyperlink r:id="rId332" w:history="1"/>
      <w:r>
        <w:rPr>
          <w:snapToGrid w:val="0"/>
          <w:color w:val="000000"/>
        </w:rPr>
        <w:t xml:space="preserve"> </w:t>
      </w:r>
      <w:r w:rsidRPr="00223857">
        <w:rPr>
          <w:snapToGrid w:val="0"/>
          <w:color w:val="000000"/>
        </w:rPr>
        <w:t xml:space="preserve"> </w:t>
      </w:r>
    </w:p>
    <w:p w14:paraId="031D7B72" w14:textId="77777777" w:rsidR="00223857" w:rsidRPr="00223857" w:rsidRDefault="00223857" w:rsidP="00223857">
      <w:pPr>
        <w:widowControl w:val="0"/>
        <w:tabs>
          <w:tab w:val="left" w:pos="90"/>
        </w:tabs>
        <w:rPr>
          <w:snapToGrid w:val="0"/>
          <w:color w:val="000000"/>
        </w:rPr>
      </w:pPr>
      <w:r w:rsidRPr="00223857">
        <w:rPr>
          <w:b/>
          <w:snapToGrid w:val="0"/>
          <w:color w:val="000000"/>
        </w:rPr>
        <w:t>Circoscrizione</w:t>
      </w:r>
      <w:r w:rsidRPr="00223857">
        <w:rPr>
          <w:snapToGrid w:val="0"/>
          <w:color w:val="000000"/>
        </w:rPr>
        <w:tab/>
      </w:r>
      <w:r w:rsidRPr="00223857">
        <w:rPr>
          <w:snapToGrid w:val="0"/>
          <w:color w:val="000000"/>
        </w:rPr>
        <w:tab/>
        <w:t xml:space="preserve">    </w:t>
      </w:r>
      <w:r w:rsidR="00F914C7">
        <w:rPr>
          <w:snapToGrid w:val="0"/>
          <w:color w:val="000000"/>
        </w:rPr>
        <w:t>Intero territorio della R</w:t>
      </w:r>
      <w:r>
        <w:rPr>
          <w:snapToGrid w:val="0"/>
          <w:color w:val="000000"/>
        </w:rPr>
        <w:t>epubblica Italiana</w:t>
      </w:r>
    </w:p>
    <w:p w14:paraId="1D156CCE" w14:textId="77777777" w:rsidR="00223857" w:rsidRDefault="00223857" w:rsidP="00223857">
      <w:pPr>
        <w:widowControl w:val="0"/>
        <w:tabs>
          <w:tab w:val="left" w:pos="90"/>
        </w:tabs>
        <w:rPr>
          <w:snapToGrid w:val="0"/>
          <w:color w:val="000000"/>
        </w:rPr>
      </w:pPr>
    </w:p>
    <w:p w14:paraId="59FBCAA4" w14:textId="6800A58F" w:rsidR="0065121E" w:rsidRDefault="00223857" w:rsidP="00223857">
      <w:pPr>
        <w:widowControl w:val="0"/>
        <w:tabs>
          <w:tab w:val="left" w:pos="90"/>
        </w:tabs>
        <w:rPr>
          <w:snapToGrid w:val="0"/>
          <w:color w:val="000000"/>
        </w:rPr>
      </w:pPr>
      <w:r w:rsidRPr="00223857">
        <w:rPr>
          <w:snapToGrid w:val="0"/>
          <w:color w:val="000000"/>
        </w:rPr>
        <w:t xml:space="preserve">Signor </w:t>
      </w:r>
      <w:r>
        <w:rPr>
          <w:snapToGrid w:val="0"/>
          <w:color w:val="000000"/>
        </w:rPr>
        <w:t>LUCA FIORMONTE</w:t>
      </w:r>
      <w:r w:rsidR="00727E50">
        <w:rPr>
          <w:snapToGrid w:val="0"/>
          <w:color w:val="000000"/>
        </w:rPr>
        <w:t>, Console Onorario</w:t>
      </w:r>
      <w:r w:rsidRPr="00223857">
        <w:rPr>
          <w:snapToGrid w:val="0"/>
          <w:color w:val="000000"/>
        </w:rPr>
        <w:t xml:space="preserve"> (</w:t>
      </w:r>
      <w:r w:rsidR="00DB7EC7">
        <w:rPr>
          <w:snapToGrid w:val="0"/>
          <w:color w:val="000000"/>
        </w:rPr>
        <w:t>Rinnovo e</w:t>
      </w:r>
      <w:r w:rsidRPr="00223857">
        <w:rPr>
          <w:snapToGrid w:val="0"/>
          <w:color w:val="000000"/>
        </w:rPr>
        <w:t xml:space="preserve">xequatur </w:t>
      </w:r>
      <w:r w:rsidR="00DB7EC7">
        <w:rPr>
          <w:snapToGrid w:val="0"/>
          <w:color w:val="000000"/>
        </w:rPr>
        <w:t>7</w:t>
      </w:r>
      <w:r>
        <w:rPr>
          <w:snapToGrid w:val="0"/>
          <w:color w:val="000000"/>
        </w:rPr>
        <w:t xml:space="preserve"> febbraio 202</w:t>
      </w:r>
      <w:r w:rsidR="00DB7EC7">
        <w:rPr>
          <w:snapToGrid w:val="0"/>
          <w:color w:val="000000"/>
        </w:rPr>
        <w:t>5</w:t>
      </w:r>
      <w:r>
        <w:rPr>
          <w:snapToGrid w:val="0"/>
          <w:color w:val="000000"/>
        </w:rPr>
        <w:t xml:space="preserve"> – 28 novembre 202</w:t>
      </w:r>
      <w:r w:rsidR="00DB7EC7">
        <w:rPr>
          <w:snapToGrid w:val="0"/>
          <w:color w:val="000000"/>
        </w:rPr>
        <w:t>7</w:t>
      </w:r>
      <w:r>
        <w:rPr>
          <w:snapToGrid w:val="0"/>
          <w:color w:val="000000"/>
        </w:rPr>
        <w:t>)</w:t>
      </w:r>
    </w:p>
    <w:p w14:paraId="2B99E213" w14:textId="77777777" w:rsidR="0065121E" w:rsidRDefault="0065121E" w:rsidP="0065121E">
      <w:pPr>
        <w:widowControl w:val="0"/>
        <w:tabs>
          <w:tab w:val="left" w:pos="90"/>
        </w:tabs>
        <w:rPr>
          <w:b/>
          <w:snapToGrid w:val="0"/>
          <w:color w:val="000080"/>
          <w:u w:val="single"/>
        </w:rPr>
      </w:pPr>
    </w:p>
    <w:p w14:paraId="4982CD57" w14:textId="77777777" w:rsidR="00EC4732" w:rsidRDefault="00EC4732" w:rsidP="0065121E">
      <w:pPr>
        <w:widowControl w:val="0"/>
        <w:tabs>
          <w:tab w:val="left" w:pos="90"/>
        </w:tabs>
        <w:rPr>
          <w:snapToGrid w:val="0"/>
          <w:color w:val="000000"/>
        </w:rPr>
      </w:pPr>
    </w:p>
    <w:p w14:paraId="3A0C65A9" w14:textId="77777777" w:rsidR="00527B17" w:rsidRDefault="00527B17" w:rsidP="0065121E">
      <w:pPr>
        <w:widowControl w:val="0"/>
        <w:tabs>
          <w:tab w:val="left" w:pos="90"/>
        </w:tabs>
        <w:rPr>
          <w:snapToGrid w:val="0"/>
          <w:color w:val="000000"/>
        </w:rPr>
      </w:pPr>
    </w:p>
    <w:p w14:paraId="08A4E32F" w14:textId="77777777" w:rsidR="0065121E" w:rsidRDefault="0065121E" w:rsidP="0065121E">
      <w:pPr>
        <w:widowControl w:val="0"/>
        <w:tabs>
          <w:tab w:val="left" w:pos="90"/>
        </w:tabs>
        <w:rPr>
          <w:b/>
          <w:snapToGrid w:val="0"/>
          <w:color w:val="000000"/>
          <w:sz w:val="16"/>
        </w:rPr>
      </w:pPr>
    </w:p>
    <w:p w14:paraId="38AC2CEF" w14:textId="77777777" w:rsidR="0065121E" w:rsidRDefault="0065121E" w:rsidP="0065121E">
      <w:pPr>
        <w:widowControl w:val="0"/>
        <w:tabs>
          <w:tab w:val="left" w:pos="90"/>
        </w:tabs>
        <w:rPr>
          <w:b/>
          <w:snapToGrid w:val="0"/>
          <w:color w:val="000000"/>
          <w:sz w:val="16"/>
        </w:rPr>
      </w:pPr>
    </w:p>
    <w:p w14:paraId="4044A2C4" w14:textId="77777777" w:rsidR="0065121E" w:rsidRDefault="0065121E" w:rsidP="0065121E">
      <w:pPr>
        <w:widowControl w:val="0"/>
        <w:tabs>
          <w:tab w:val="left" w:pos="90"/>
        </w:tabs>
        <w:jc w:val="right"/>
        <w:rPr>
          <w:b/>
          <w:snapToGrid w:val="0"/>
          <w:color w:val="000000"/>
          <w:sz w:val="16"/>
        </w:rPr>
      </w:pPr>
    </w:p>
    <w:p w14:paraId="24252028" w14:textId="77777777" w:rsidR="004944D8" w:rsidRDefault="0065121E" w:rsidP="0065121E">
      <w:pPr>
        <w:widowControl w:val="0"/>
        <w:tabs>
          <w:tab w:val="left" w:pos="90"/>
        </w:tabs>
        <w:spacing w:before="240"/>
        <w:jc w:val="right"/>
        <w:rPr>
          <w:b/>
          <w:snapToGrid w:val="0"/>
          <w:color w:val="000000"/>
          <w:sz w:val="16"/>
        </w:rPr>
      </w:pPr>
      <w:r>
        <w:rPr>
          <w:b/>
          <w:snapToGrid w:val="0"/>
          <w:color w:val="000000"/>
          <w:sz w:val="16"/>
        </w:rPr>
        <w:br w:type="page"/>
      </w:r>
      <w:r w:rsidR="004944D8">
        <w:rPr>
          <w:b/>
          <w:snapToGrid w:val="0"/>
          <w:color w:val="000000"/>
          <w:sz w:val="16"/>
        </w:rPr>
        <w:t>MALI</w:t>
      </w:r>
    </w:p>
    <w:p w14:paraId="3F4F6809"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9536" behindDoc="0" locked="0" layoutInCell="1" allowOverlap="1" wp14:anchorId="5AECF431" wp14:editId="4F60EFF0">
            <wp:simplePos x="0" y="0"/>
            <wp:positionH relativeFrom="column">
              <wp:posOffset>5692140</wp:posOffset>
            </wp:positionH>
            <wp:positionV relativeFrom="paragraph">
              <wp:posOffset>163195</wp:posOffset>
            </wp:positionV>
            <wp:extent cx="702310" cy="467995"/>
            <wp:effectExtent l="19050" t="19050" r="2540" b="8255"/>
            <wp:wrapNone/>
            <wp:docPr id="314" name="Immagin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pic:cNvPicPr>
                      <a:picLocks noChangeAspect="1" noChangeArrowheads="1"/>
                    </pic:cNvPicPr>
                  </pic:nvPicPr>
                  <pic:blipFill>
                    <a:blip r:embed="rId33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MALI </w:t>
      </w:r>
    </w:p>
    <w:p w14:paraId="64570260" w14:textId="77777777" w:rsidR="0065121E" w:rsidRDefault="0065121E">
      <w:pPr>
        <w:widowControl w:val="0"/>
        <w:tabs>
          <w:tab w:val="left" w:pos="90"/>
        </w:tabs>
        <w:spacing w:before="60"/>
        <w:rPr>
          <w:b/>
          <w:snapToGrid w:val="0"/>
          <w:color w:val="000080"/>
          <w:sz w:val="39"/>
        </w:rPr>
      </w:pPr>
    </w:p>
    <w:p w14:paraId="7903064C"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0415814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80C66F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22 settembre</w:t>
      </w:r>
    </w:p>
    <w:p w14:paraId="1ED6EF1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69F2BA2" w14:textId="77777777" w:rsidR="00245870" w:rsidRDefault="00245870" w:rsidP="00245870">
      <w:pPr>
        <w:autoSpaceDE w:val="0"/>
        <w:autoSpaceDN w:val="0"/>
        <w:adjustRightInd w:val="0"/>
        <w:rPr>
          <w:b/>
          <w:snapToGrid w:val="0"/>
          <w:color w:val="000000"/>
        </w:rPr>
      </w:pPr>
    </w:p>
    <w:p w14:paraId="1359BD5F" w14:textId="77777777" w:rsidR="00245870" w:rsidRPr="00245870" w:rsidRDefault="004944D8" w:rsidP="00245870">
      <w:pPr>
        <w:autoSpaceDE w:val="0"/>
        <w:autoSpaceDN w:val="0"/>
        <w:adjustRightInd w:val="0"/>
      </w:pPr>
      <w:r>
        <w:rPr>
          <w:b/>
          <w:snapToGrid w:val="0"/>
          <w:color w:val="000000"/>
        </w:rPr>
        <w:t>Indirizzo</w:t>
      </w:r>
      <w:r>
        <w:rPr>
          <w:rFonts w:ascii="MS Sans Serif" w:hAnsi="MS Sans Serif"/>
          <w:snapToGrid w:val="0"/>
          <w:sz w:val="24"/>
        </w:rPr>
        <w:tab/>
      </w:r>
      <w:r w:rsidR="00245870">
        <w:rPr>
          <w:rFonts w:ascii="MS Sans Serif" w:hAnsi="MS Sans Serif"/>
          <w:snapToGrid w:val="0"/>
          <w:sz w:val="24"/>
        </w:rPr>
        <w:tab/>
      </w:r>
      <w:r w:rsidR="00245870" w:rsidRPr="00245870">
        <w:t>Via delle Cave Fiscali, 21 - 00141 Roma</w:t>
      </w:r>
    </w:p>
    <w:p w14:paraId="74C29EFB" w14:textId="77777777" w:rsidR="00245870" w:rsidRDefault="00245870" w:rsidP="00245870">
      <w:pPr>
        <w:autoSpaceDE w:val="0"/>
        <w:autoSpaceDN w:val="0"/>
        <w:adjustRightInd w:val="0"/>
        <w:ind w:left="720" w:firstLine="720"/>
      </w:pPr>
      <w:r>
        <w:tab/>
        <w:t>T</w:t>
      </w:r>
      <w:r w:rsidRPr="00245870">
        <w:t xml:space="preserve">el. 06 44254068 </w:t>
      </w:r>
      <w:r>
        <w:t>–</w:t>
      </w:r>
      <w:r w:rsidRPr="00245870">
        <w:t xml:space="preserve"> Fax</w:t>
      </w:r>
      <w:r>
        <w:t xml:space="preserve"> </w:t>
      </w:r>
      <w:r w:rsidRPr="00245870">
        <w:t xml:space="preserve"> 06 44254029</w:t>
      </w:r>
    </w:p>
    <w:p w14:paraId="6959E93C" w14:textId="77777777" w:rsidR="00245870" w:rsidRPr="00245870" w:rsidRDefault="00245870" w:rsidP="00245870">
      <w:pPr>
        <w:autoSpaceDE w:val="0"/>
        <w:autoSpaceDN w:val="0"/>
        <w:adjustRightInd w:val="0"/>
        <w:ind w:left="720" w:firstLine="720"/>
      </w:pPr>
      <w:r>
        <w:tab/>
      </w:r>
      <w:r w:rsidRPr="00245870">
        <w:t>E-mail</w:t>
      </w:r>
      <w:r>
        <w:t xml:space="preserve"> </w:t>
      </w:r>
      <w:r w:rsidRPr="00245870">
        <w:t xml:space="preserve"> amb.malirome@tiscalinet.it</w:t>
      </w:r>
    </w:p>
    <w:p w14:paraId="39558BEC" w14:textId="77777777" w:rsidR="00232673" w:rsidRDefault="004944D8" w:rsidP="003F1182">
      <w:pPr>
        <w:widowControl w:val="0"/>
        <w:tabs>
          <w:tab w:val="left" w:pos="90"/>
          <w:tab w:val="left" w:pos="2127"/>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21E5B082" w14:textId="77777777" w:rsidR="00BC7B78" w:rsidRDefault="00BC7B78" w:rsidP="00BC7B78">
      <w:pPr>
        <w:widowControl w:val="0"/>
        <w:tabs>
          <w:tab w:val="left" w:pos="2321"/>
        </w:tabs>
        <w:rPr>
          <w:snapToGrid w:val="0"/>
          <w:color w:val="000000"/>
        </w:rPr>
      </w:pPr>
    </w:p>
    <w:p w14:paraId="03B1218E" w14:textId="77777777" w:rsidR="00707F65" w:rsidRDefault="00707F65" w:rsidP="00BC7B78">
      <w:pPr>
        <w:widowControl w:val="0"/>
        <w:tabs>
          <w:tab w:val="left" w:pos="2321"/>
        </w:tabs>
        <w:rPr>
          <w:snapToGrid w:val="0"/>
          <w:color w:val="000000"/>
        </w:rPr>
      </w:pPr>
    </w:p>
    <w:p w14:paraId="3D60EC26" w14:textId="77777777" w:rsidR="00707F65" w:rsidRDefault="00707F65" w:rsidP="00707F65">
      <w:pPr>
        <w:widowControl w:val="0"/>
        <w:tabs>
          <w:tab w:val="left" w:pos="90"/>
        </w:tabs>
        <w:spacing w:before="120"/>
        <w:rPr>
          <w:snapToGrid w:val="0"/>
          <w:color w:val="000000"/>
        </w:rPr>
      </w:pPr>
      <w:r>
        <w:rPr>
          <w:b/>
          <w:snapToGrid w:val="0"/>
          <w:color w:val="000080"/>
          <w:u w:val="single"/>
        </w:rPr>
        <w:t>BARI – CONSOLATO ONORARIO</w:t>
      </w:r>
    </w:p>
    <w:p w14:paraId="4A50440C" w14:textId="77777777" w:rsidR="00707F65" w:rsidRDefault="00707F65" w:rsidP="00707F65">
      <w:pPr>
        <w:widowControl w:val="0"/>
        <w:tabs>
          <w:tab w:val="left" w:pos="90"/>
        </w:tabs>
        <w:rPr>
          <w:b/>
          <w:snapToGrid w:val="0"/>
          <w:color w:val="000000"/>
        </w:rPr>
      </w:pPr>
    </w:p>
    <w:p w14:paraId="044F5CD3" w14:textId="77777777" w:rsidR="00707F65" w:rsidRDefault="00707F65" w:rsidP="00707F65">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  Via Japigia, 160 P.1° – 70126 Bari</w:t>
      </w:r>
    </w:p>
    <w:p w14:paraId="73A8C3AC" w14:textId="77777777" w:rsidR="00707F65" w:rsidRDefault="0058457D" w:rsidP="00707F65">
      <w:pPr>
        <w:widowControl w:val="0"/>
        <w:tabs>
          <w:tab w:val="left" w:pos="90"/>
        </w:tabs>
        <w:rPr>
          <w:snapToGrid w:val="0"/>
          <w:color w:val="000000"/>
        </w:rPr>
      </w:pPr>
      <w:r>
        <w:rPr>
          <w:b/>
          <w:snapToGrid w:val="0"/>
          <w:color w:val="000000"/>
        </w:rPr>
        <w:tab/>
      </w:r>
      <w:r>
        <w:rPr>
          <w:b/>
          <w:snapToGrid w:val="0"/>
          <w:color w:val="000000"/>
        </w:rPr>
        <w:tab/>
      </w:r>
      <w:r>
        <w:rPr>
          <w:b/>
          <w:snapToGrid w:val="0"/>
          <w:color w:val="000000"/>
        </w:rPr>
        <w:tab/>
      </w:r>
      <w:r>
        <w:rPr>
          <w:b/>
          <w:snapToGrid w:val="0"/>
          <w:color w:val="000000"/>
        </w:rPr>
        <w:tab/>
      </w:r>
      <w:r w:rsidRPr="0058457D">
        <w:rPr>
          <w:snapToGrid w:val="0"/>
          <w:color w:val="000000"/>
        </w:rPr>
        <w:t xml:space="preserve">  Tel.0808406332</w:t>
      </w:r>
    </w:p>
    <w:p w14:paraId="2C678017" w14:textId="77777777" w:rsidR="0058457D" w:rsidRPr="0058457D" w:rsidRDefault="0058457D" w:rsidP="00707F65">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 </w:t>
      </w:r>
      <w:hyperlink r:id="rId334" w:history="1">
        <w:r w:rsidRPr="00FA7307">
          <w:rPr>
            <w:rStyle w:val="Collegamentoipertestuale"/>
            <w:snapToGrid w:val="0"/>
          </w:rPr>
          <w:t>segretariato@consolatomali.it</w:t>
        </w:r>
      </w:hyperlink>
      <w:r>
        <w:rPr>
          <w:snapToGrid w:val="0"/>
          <w:color w:val="000000"/>
        </w:rPr>
        <w:t xml:space="preserve"> </w:t>
      </w:r>
    </w:p>
    <w:p w14:paraId="19A9CDB2" w14:textId="77777777" w:rsidR="00707F65" w:rsidRDefault="00707F65" w:rsidP="00707F65">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Regioni Puglia, Basilicata e Campania</w:t>
      </w:r>
    </w:p>
    <w:p w14:paraId="2244E940" w14:textId="77777777" w:rsidR="00707F65" w:rsidRDefault="00707F65" w:rsidP="00707F65">
      <w:pPr>
        <w:widowControl w:val="0"/>
        <w:tabs>
          <w:tab w:val="left" w:pos="90"/>
        </w:tabs>
        <w:spacing w:before="240"/>
        <w:rPr>
          <w:snapToGrid w:val="0"/>
          <w:color w:val="000000"/>
        </w:rPr>
      </w:pPr>
      <w:r>
        <w:rPr>
          <w:snapToGrid w:val="0"/>
          <w:color w:val="000000"/>
        </w:rPr>
        <w:t>Signora GIORGIA VIOLA LACASELLA, Console Onorario (Exequatur 16 novembre 2021</w:t>
      </w:r>
      <w:r w:rsidR="00B95980">
        <w:rPr>
          <w:snapToGrid w:val="0"/>
          <w:color w:val="000000"/>
        </w:rPr>
        <w:t xml:space="preserve"> – 3 settembre 2026</w:t>
      </w:r>
      <w:r>
        <w:rPr>
          <w:snapToGrid w:val="0"/>
          <w:color w:val="000000"/>
        </w:rPr>
        <w:t>)</w:t>
      </w:r>
    </w:p>
    <w:p w14:paraId="48B50FF2" w14:textId="77777777" w:rsidR="00E42C97" w:rsidRDefault="00E42C97" w:rsidP="00BC7B78">
      <w:pPr>
        <w:widowControl w:val="0"/>
        <w:tabs>
          <w:tab w:val="left" w:pos="2321"/>
        </w:tabs>
        <w:rPr>
          <w:snapToGrid w:val="0"/>
          <w:color w:val="000000"/>
        </w:rPr>
      </w:pPr>
    </w:p>
    <w:p w14:paraId="65318CA1" w14:textId="77777777" w:rsidR="00707F65" w:rsidRDefault="00707F65" w:rsidP="00BC7B78">
      <w:pPr>
        <w:widowControl w:val="0"/>
        <w:tabs>
          <w:tab w:val="left" w:pos="2321"/>
        </w:tabs>
        <w:rPr>
          <w:snapToGrid w:val="0"/>
          <w:color w:val="000000"/>
        </w:rPr>
      </w:pPr>
    </w:p>
    <w:p w14:paraId="38ECF4E6" w14:textId="77777777" w:rsidR="008A1F38" w:rsidRDefault="008A1F38" w:rsidP="00BB771F">
      <w:pPr>
        <w:widowControl w:val="0"/>
        <w:tabs>
          <w:tab w:val="left" w:pos="90"/>
        </w:tabs>
        <w:rPr>
          <w:snapToGrid w:val="0"/>
          <w:color w:val="000000"/>
        </w:rPr>
      </w:pPr>
    </w:p>
    <w:p w14:paraId="757BF16B" w14:textId="77777777" w:rsidR="00367613" w:rsidRDefault="00367613" w:rsidP="00367613">
      <w:pPr>
        <w:widowControl w:val="0"/>
        <w:tabs>
          <w:tab w:val="left" w:pos="90"/>
        </w:tabs>
        <w:spacing w:before="120"/>
        <w:rPr>
          <w:snapToGrid w:val="0"/>
          <w:color w:val="000000"/>
        </w:rPr>
      </w:pPr>
      <w:r>
        <w:rPr>
          <w:b/>
          <w:snapToGrid w:val="0"/>
          <w:color w:val="000080"/>
          <w:u w:val="single"/>
        </w:rPr>
        <w:t>MILANO – CONSOLATO ONORARIO</w:t>
      </w:r>
    </w:p>
    <w:p w14:paraId="2EE99C38" w14:textId="77777777" w:rsidR="00367613" w:rsidRDefault="00367613" w:rsidP="00367613">
      <w:pPr>
        <w:widowControl w:val="0"/>
        <w:tabs>
          <w:tab w:val="left" w:pos="90"/>
        </w:tabs>
        <w:rPr>
          <w:b/>
          <w:snapToGrid w:val="0"/>
          <w:color w:val="000000"/>
        </w:rPr>
      </w:pPr>
    </w:p>
    <w:p w14:paraId="531ADE0B" w14:textId="77777777" w:rsidR="00367613" w:rsidRDefault="00367613" w:rsidP="00020287">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r>
    </w:p>
    <w:p w14:paraId="48C533B2" w14:textId="77777777" w:rsidR="00020287" w:rsidRDefault="00020287" w:rsidP="00020287">
      <w:pPr>
        <w:widowControl w:val="0"/>
        <w:tabs>
          <w:tab w:val="left" w:pos="90"/>
        </w:tabs>
        <w:rPr>
          <w:snapToGrid w:val="0"/>
          <w:color w:val="000000"/>
        </w:rPr>
      </w:pPr>
    </w:p>
    <w:p w14:paraId="505D1C7D" w14:textId="77777777" w:rsidR="00367613" w:rsidRDefault="00367613" w:rsidP="00367613">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Città di Milano</w:t>
      </w:r>
    </w:p>
    <w:p w14:paraId="1F1AC5AC" w14:textId="77777777" w:rsidR="00367613" w:rsidRDefault="00367613" w:rsidP="00367613">
      <w:pPr>
        <w:widowControl w:val="0"/>
        <w:tabs>
          <w:tab w:val="left" w:pos="90"/>
        </w:tabs>
        <w:rPr>
          <w:snapToGrid w:val="0"/>
          <w:color w:val="000000"/>
          <w:sz w:val="23"/>
        </w:rPr>
      </w:pPr>
    </w:p>
    <w:p w14:paraId="611E1E4A" w14:textId="77777777" w:rsidR="00291F36" w:rsidRDefault="00291F36" w:rsidP="00BB771F">
      <w:pPr>
        <w:widowControl w:val="0"/>
        <w:tabs>
          <w:tab w:val="left" w:pos="90"/>
        </w:tabs>
        <w:rPr>
          <w:snapToGrid w:val="0"/>
          <w:color w:val="000000"/>
          <w:sz w:val="23"/>
        </w:rPr>
      </w:pPr>
    </w:p>
    <w:p w14:paraId="5B7CEFAC" w14:textId="77777777" w:rsidR="00367613" w:rsidRDefault="00367613" w:rsidP="00BB771F">
      <w:pPr>
        <w:widowControl w:val="0"/>
        <w:tabs>
          <w:tab w:val="left" w:pos="90"/>
        </w:tabs>
        <w:rPr>
          <w:snapToGrid w:val="0"/>
          <w:color w:val="000000"/>
          <w:sz w:val="23"/>
        </w:rPr>
      </w:pPr>
    </w:p>
    <w:p w14:paraId="63037DD0" w14:textId="77777777" w:rsidR="00BB771F" w:rsidRDefault="00B602D2" w:rsidP="00BB771F">
      <w:pPr>
        <w:widowControl w:val="0"/>
        <w:tabs>
          <w:tab w:val="left" w:pos="90"/>
        </w:tabs>
        <w:spacing w:before="120"/>
        <w:rPr>
          <w:snapToGrid w:val="0"/>
          <w:color w:val="000000"/>
        </w:rPr>
      </w:pPr>
      <w:r>
        <w:rPr>
          <w:b/>
          <w:snapToGrid w:val="0"/>
          <w:color w:val="000080"/>
          <w:u w:val="single"/>
        </w:rPr>
        <w:t>PAD</w:t>
      </w:r>
      <w:r w:rsidR="00BB771F">
        <w:rPr>
          <w:b/>
          <w:snapToGrid w:val="0"/>
          <w:color w:val="000080"/>
          <w:u w:val="single"/>
        </w:rPr>
        <w:t>O</w:t>
      </w:r>
      <w:r>
        <w:rPr>
          <w:b/>
          <w:snapToGrid w:val="0"/>
          <w:color w:val="000080"/>
          <w:u w:val="single"/>
        </w:rPr>
        <w:t>VA</w:t>
      </w:r>
      <w:r w:rsidR="00BB771F">
        <w:rPr>
          <w:b/>
          <w:snapToGrid w:val="0"/>
          <w:color w:val="000080"/>
          <w:u w:val="single"/>
        </w:rPr>
        <w:t xml:space="preserve"> – CONSOLATO ONORARIO</w:t>
      </w:r>
    </w:p>
    <w:p w14:paraId="17FE76B9" w14:textId="77777777" w:rsidR="00BB771F" w:rsidRDefault="00BB771F" w:rsidP="00BB771F">
      <w:pPr>
        <w:widowControl w:val="0"/>
        <w:tabs>
          <w:tab w:val="left" w:pos="90"/>
        </w:tabs>
        <w:rPr>
          <w:b/>
          <w:snapToGrid w:val="0"/>
          <w:color w:val="000000"/>
        </w:rPr>
      </w:pPr>
    </w:p>
    <w:p w14:paraId="181D48BD" w14:textId="77777777" w:rsidR="00BB771F" w:rsidRDefault="00BB771F" w:rsidP="00BB771F">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  </w:t>
      </w:r>
      <w:r w:rsidR="00B602D2">
        <w:rPr>
          <w:snapToGrid w:val="0"/>
          <w:color w:val="000000"/>
        </w:rPr>
        <w:t>P.le Stazione</w:t>
      </w:r>
      <w:r>
        <w:rPr>
          <w:snapToGrid w:val="0"/>
          <w:color w:val="000000"/>
        </w:rPr>
        <w:t xml:space="preserve">, </w:t>
      </w:r>
      <w:r w:rsidR="00B602D2">
        <w:rPr>
          <w:snapToGrid w:val="0"/>
          <w:color w:val="000000"/>
        </w:rPr>
        <w:t>6</w:t>
      </w:r>
      <w:r>
        <w:rPr>
          <w:snapToGrid w:val="0"/>
          <w:color w:val="000000"/>
        </w:rPr>
        <w:t xml:space="preserve"> – </w:t>
      </w:r>
      <w:r w:rsidR="00B602D2" w:rsidRPr="00B602D2">
        <w:rPr>
          <w:color w:val="000000"/>
        </w:rPr>
        <w:t>35131</w:t>
      </w:r>
      <w:r>
        <w:rPr>
          <w:snapToGrid w:val="0"/>
          <w:color w:val="000000"/>
        </w:rPr>
        <w:t xml:space="preserve"> </w:t>
      </w:r>
      <w:r w:rsidR="00B602D2">
        <w:rPr>
          <w:snapToGrid w:val="0"/>
          <w:color w:val="000000"/>
        </w:rPr>
        <w:t>Pad</w:t>
      </w:r>
      <w:r>
        <w:rPr>
          <w:snapToGrid w:val="0"/>
          <w:color w:val="000000"/>
        </w:rPr>
        <w:t>o</w:t>
      </w:r>
      <w:r w:rsidR="00B602D2">
        <w:rPr>
          <w:snapToGrid w:val="0"/>
          <w:color w:val="000000"/>
        </w:rPr>
        <w:t>va</w:t>
      </w:r>
    </w:p>
    <w:p w14:paraId="367C309C" w14:textId="77777777" w:rsidR="00BB771F" w:rsidRDefault="00BB771F" w:rsidP="00BB771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w:t>
      </w:r>
      <w:r w:rsidR="00B602D2">
        <w:rPr>
          <w:snapToGrid w:val="0"/>
          <w:color w:val="000000"/>
        </w:rPr>
        <w:t>0496</w:t>
      </w:r>
      <w:r w:rsidR="002260D7">
        <w:rPr>
          <w:snapToGrid w:val="0"/>
          <w:color w:val="000000"/>
        </w:rPr>
        <w:t>51190</w:t>
      </w:r>
      <w:r w:rsidR="00B602D2">
        <w:rPr>
          <w:snapToGrid w:val="0"/>
          <w:color w:val="000000"/>
        </w:rPr>
        <w:t xml:space="preserve"> -</w:t>
      </w:r>
      <w:r>
        <w:rPr>
          <w:snapToGrid w:val="0"/>
          <w:color w:val="000000"/>
        </w:rPr>
        <w:t xml:space="preserve"> Fax  0</w:t>
      </w:r>
      <w:r w:rsidR="00B602D2">
        <w:rPr>
          <w:snapToGrid w:val="0"/>
          <w:color w:val="000000"/>
        </w:rPr>
        <w:t>49</w:t>
      </w:r>
      <w:r w:rsidR="002260D7">
        <w:rPr>
          <w:snapToGrid w:val="0"/>
          <w:color w:val="000000"/>
        </w:rPr>
        <w:t>8781401</w:t>
      </w:r>
    </w:p>
    <w:p w14:paraId="5561A21E" w14:textId="77777777" w:rsidR="002260D7" w:rsidRDefault="002260D7" w:rsidP="00BB771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  segreteria@consolatomalipadova.it</w:t>
      </w:r>
    </w:p>
    <w:p w14:paraId="1D9543C0" w14:textId="77777777" w:rsidR="008221FD" w:rsidRDefault="00BB771F" w:rsidP="00BB771F">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w:t>
      </w:r>
      <w:r w:rsidR="00B602D2">
        <w:rPr>
          <w:snapToGrid w:val="0"/>
          <w:color w:val="000000"/>
        </w:rPr>
        <w:t>Veneto, Emilia Romagna, Friuli Venezia Giulia, Trentino Alto Adige</w:t>
      </w:r>
      <w:r w:rsidR="008221FD">
        <w:rPr>
          <w:snapToGrid w:val="0"/>
          <w:color w:val="000000"/>
        </w:rPr>
        <w:t xml:space="preserve"> e Province di </w:t>
      </w:r>
      <w:r w:rsidR="008221FD" w:rsidRPr="008221FD">
        <w:rPr>
          <w:snapToGrid w:val="0"/>
          <w:color w:val="000000"/>
        </w:rPr>
        <w:t>Bergamo</w:t>
      </w:r>
      <w:r w:rsidR="008221FD">
        <w:rPr>
          <w:snapToGrid w:val="0"/>
          <w:color w:val="000000"/>
        </w:rPr>
        <w:t xml:space="preserve">, </w:t>
      </w:r>
      <w:r w:rsidR="008221FD" w:rsidRPr="008221FD">
        <w:rPr>
          <w:snapToGrid w:val="0"/>
          <w:color w:val="000000"/>
        </w:rPr>
        <w:t>Brescia</w:t>
      </w:r>
      <w:r w:rsidR="008221FD">
        <w:rPr>
          <w:snapToGrid w:val="0"/>
          <w:color w:val="000000"/>
        </w:rPr>
        <w:t>,</w:t>
      </w:r>
    </w:p>
    <w:p w14:paraId="0254D0FB" w14:textId="77777777" w:rsidR="00BB771F" w:rsidRDefault="008221FD" w:rsidP="00BB771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w:t>
      </w:r>
      <w:r w:rsidRPr="008221FD">
        <w:rPr>
          <w:snapToGrid w:val="0"/>
          <w:color w:val="000000"/>
        </w:rPr>
        <w:t xml:space="preserve"> Lodi</w:t>
      </w:r>
      <w:r>
        <w:rPr>
          <w:snapToGrid w:val="0"/>
          <w:color w:val="000000"/>
        </w:rPr>
        <w:t>,</w:t>
      </w:r>
      <w:r w:rsidRPr="008221FD">
        <w:rPr>
          <w:snapToGrid w:val="0"/>
          <w:color w:val="000000"/>
        </w:rPr>
        <w:t xml:space="preserve"> Sondrio</w:t>
      </w:r>
      <w:r>
        <w:rPr>
          <w:snapToGrid w:val="0"/>
          <w:color w:val="000000"/>
        </w:rPr>
        <w:t>,</w:t>
      </w:r>
      <w:r w:rsidRPr="008221FD">
        <w:rPr>
          <w:snapToGrid w:val="0"/>
          <w:color w:val="000000"/>
        </w:rPr>
        <w:t xml:space="preserve"> Cremona</w:t>
      </w:r>
      <w:r>
        <w:rPr>
          <w:snapToGrid w:val="0"/>
          <w:color w:val="000000"/>
        </w:rPr>
        <w:t>,</w:t>
      </w:r>
      <w:r w:rsidRPr="008221FD">
        <w:rPr>
          <w:snapToGrid w:val="0"/>
          <w:color w:val="000000"/>
        </w:rPr>
        <w:t xml:space="preserve"> Mantova</w:t>
      </w:r>
    </w:p>
    <w:p w14:paraId="0AE1D174" w14:textId="77777777" w:rsidR="00BB771F" w:rsidRDefault="00BB771F" w:rsidP="00BB771F">
      <w:pPr>
        <w:widowControl w:val="0"/>
        <w:tabs>
          <w:tab w:val="left" w:pos="90"/>
        </w:tabs>
        <w:spacing w:before="240"/>
        <w:rPr>
          <w:snapToGrid w:val="0"/>
          <w:color w:val="000000"/>
        </w:rPr>
      </w:pPr>
      <w:r>
        <w:rPr>
          <w:snapToGrid w:val="0"/>
          <w:color w:val="000000"/>
        </w:rPr>
        <w:t xml:space="preserve">Signor </w:t>
      </w:r>
      <w:r w:rsidR="00B602D2">
        <w:rPr>
          <w:snapToGrid w:val="0"/>
          <w:color w:val="000000"/>
        </w:rPr>
        <w:t>GIANFRANCO RONDELLO</w:t>
      </w:r>
      <w:r>
        <w:rPr>
          <w:snapToGrid w:val="0"/>
          <w:color w:val="000000"/>
        </w:rPr>
        <w:t>, Console Onorario (</w:t>
      </w:r>
      <w:r w:rsidR="00373224">
        <w:rPr>
          <w:snapToGrid w:val="0"/>
          <w:color w:val="000000"/>
        </w:rPr>
        <w:t>Rinnovo e</w:t>
      </w:r>
      <w:r>
        <w:rPr>
          <w:snapToGrid w:val="0"/>
          <w:color w:val="000000"/>
        </w:rPr>
        <w:t xml:space="preserve">xequatur </w:t>
      </w:r>
      <w:r w:rsidR="00A5242B">
        <w:rPr>
          <w:snapToGrid w:val="0"/>
          <w:color w:val="000000"/>
        </w:rPr>
        <w:t>7 febbraio 2023</w:t>
      </w:r>
      <w:r w:rsidR="008A00E2">
        <w:rPr>
          <w:snapToGrid w:val="0"/>
          <w:color w:val="000000"/>
        </w:rPr>
        <w:t xml:space="preserve"> – </w:t>
      </w:r>
      <w:r w:rsidR="00A5242B">
        <w:rPr>
          <w:snapToGrid w:val="0"/>
          <w:color w:val="000000"/>
        </w:rPr>
        <w:t>20 dicembre 2027</w:t>
      </w:r>
      <w:r>
        <w:rPr>
          <w:snapToGrid w:val="0"/>
          <w:color w:val="000000"/>
        </w:rPr>
        <w:t>)</w:t>
      </w:r>
    </w:p>
    <w:p w14:paraId="142CFF53" w14:textId="77777777" w:rsidR="00BB771F" w:rsidRDefault="00BB771F" w:rsidP="00BB771F">
      <w:pPr>
        <w:widowControl w:val="0"/>
        <w:tabs>
          <w:tab w:val="left" w:pos="90"/>
        </w:tabs>
        <w:rPr>
          <w:snapToGrid w:val="0"/>
          <w:color w:val="000000"/>
          <w:sz w:val="23"/>
        </w:rPr>
      </w:pPr>
    </w:p>
    <w:p w14:paraId="1D4BD5C2" w14:textId="77777777" w:rsidR="004944D8" w:rsidRDefault="004944D8">
      <w:pPr>
        <w:widowControl w:val="0"/>
        <w:tabs>
          <w:tab w:val="left" w:pos="90"/>
        </w:tabs>
        <w:jc w:val="center"/>
        <w:rPr>
          <w:snapToGrid w:val="0"/>
          <w:color w:val="000000"/>
        </w:rPr>
      </w:pPr>
    </w:p>
    <w:p w14:paraId="01542A11" w14:textId="77777777" w:rsidR="004944D8" w:rsidRDefault="004944D8">
      <w:pPr>
        <w:widowControl w:val="0"/>
        <w:tabs>
          <w:tab w:val="left" w:pos="90"/>
        </w:tabs>
        <w:jc w:val="center"/>
        <w:rPr>
          <w:snapToGrid w:val="0"/>
          <w:color w:val="000000"/>
        </w:rPr>
      </w:pPr>
    </w:p>
    <w:p w14:paraId="14DE7AF3" w14:textId="77777777" w:rsidR="004944D8" w:rsidRDefault="004944D8">
      <w:pPr>
        <w:widowControl w:val="0"/>
        <w:tabs>
          <w:tab w:val="left" w:pos="90"/>
        </w:tabs>
        <w:jc w:val="center"/>
        <w:rPr>
          <w:snapToGrid w:val="0"/>
          <w:color w:val="000000"/>
        </w:rPr>
      </w:pPr>
    </w:p>
    <w:p w14:paraId="361F70EB" w14:textId="77777777" w:rsidR="004944D8" w:rsidRDefault="004944D8">
      <w:pPr>
        <w:widowControl w:val="0"/>
        <w:tabs>
          <w:tab w:val="left" w:pos="90"/>
        </w:tabs>
        <w:jc w:val="center"/>
        <w:rPr>
          <w:snapToGrid w:val="0"/>
          <w:color w:val="000000"/>
        </w:rPr>
      </w:pPr>
    </w:p>
    <w:p w14:paraId="6F3BAA48" w14:textId="77777777" w:rsidR="004944D8" w:rsidRDefault="004944D8">
      <w:pPr>
        <w:widowControl w:val="0"/>
        <w:tabs>
          <w:tab w:val="left" w:pos="90"/>
        </w:tabs>
        <w:jc w:val="center"/>
        <w:rPr>
          <w:snapToGrid w:val="0"/>
          <w:color w:val="000000"/>
        </w:rPr>
      </w:pPr>
    </w:p>
    <w:p w14:paraId="5F006DDC" w14:textId="77777777" w:rsidR="004944D8" w:rsidRDefault="004944D8">
      <w:pPr>
        <w:widowControl w:val="0"/>
        <w:tabs>
          <w:tab w:val="left" w:pos="90"/>
        </w:tabs>
        <w:jc w:val="center"/>
        <w:rPr>
          <w:snapToGrid w:val="0"/>
          <w:color w:val="000000"/>
        </w:rPr>
      </w:pPr>
    </w:p>
    <w:p w14:paraId="2E838BBB" w14:textId="77777777" w:rsidR="004944D8" w:rsidRDefault="004944D8">
      <w:pPr>
        <w:widowControl w:val="0"/>
        <w:tabs>
          <w:tab w:val="left" w:pos="90"/>
        </w:tabs>
        <w:jc w:val="center"/>
        <w:rPr>
          <w:snapToGrid w:val="0"/>
          <w:color w:val="000000"/>
        </w:rPr>
      </w:pPr>
    </w:p>
    <w:p w14:paraId="0794539D" w14:textId="77777777" w:rsidR="004944D8" w:rsidRDefault="00BB771F" w:rsidP="00BB771F">
      <w:pPr>
        <w:widowControl w:val="0"/>
        <w:tabs>
          <w:tab w:val="left" w:pos="90"/>
        </w:tabs>
        <w:jc w:val="right"/>
        <w:rPr>
          <w:b/>
          <w:snapToGrid w:val="0"/>
          <w:color w:val="000000"/>
        </w:rPr>
      </w:pPr>
      <w:r>
        <w:rPr>
          <w:snapToGrid w:val="0"/>
          <w:color w:val="000000"/>
        </w:rPr>
        <w:br w:type="page"/>
      </w:r>
      <w:r w:rsidR="004944D8">
        <w:rPr>
          <w:b/>
          <w:snapToGrid w:val="0"/>
          <w:color w:val="000000"/>
          <w:sz w:val="16"/>
        </w:rPr>
        <w:t>MALTA</w:t>
      </w:r>
    </w:p>
    <w:p w14:paraId="605856DF" w14:textId="77777777" w:rsidR="004944D8" w:rsidRDefault="009E4C9E">
      <w:pPr>
        <w:widowControl w:val="0"/>
        <w:tabs>
          <w:tab w:val="left" w:pos="90"/>
        </w:tabs>
        <w:spacing w:before="60"/>
        <w:jc w:val="both"/>
        <w:rPr>
          <w:snapToGrid w:val="0"/>
          <w:color w:val="000080"/>
          <w:sz w:val="26"/>
        </w:rPr>
      </w:pPr>
      <w:r>
        <w:rPr>
          <w:noProof/>
        </w:rPr>
        <w:drawing>
          <wp:anchor distT="0" distB="0" distL="114300" distR="114300" simplePos="0" relativeHeight="251650560" behindDoc="0" locked="0" layoutInCell="1" allowOverlap="1" wp14:anchorId="54E1B8DB" wp14:editId="727D8E42">
            <wp:simplePos x="0" y="0"/>
            <wp:positionH relativeFrom="column">
              <wp:posOffset>5777865</wp:posOffset>
            </wp:positionH>
            <wp:positionV relativeFrom="paragraph">
              <wp:posOffset>158115</wp:posOffset>
            </wp:positionV>
            <wp:extent cx="702310" cy="467995"/>
            <wp:effectExtent l="19050" t="19050" r="2540" b="8255"/>
            <wp:wrapNone/>
            <wp:docPr id="313" name="Immagin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6"/>
                    <pic:cNvPicPr>
                      <a:picLocks noChangeAspect="1" noChangeArrowheads="1"/>
                    </pic:cNvPicPr>
                  </pic:nvPicPr>
                  <pic:blipFill>
                    <a:blip r:embed="rId33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80982A0" w14:textId="77777777" w:rsidR="004944D8" w:rsidRDefault="004944D8">
      <w:pPr>
        <w:widowControl w:val="0"/>
        <w:tabs>
          <w:tab w:val="left" w:pos="90"/>
        </w:tabs>
        <w:rPr>
          <w:b/>
          <w:snapToGrid w:val="0"/>
          <w:color w:val="000080"/>
          <w:sz w:val="39"/>
        </w:rPr>
      </w:pPr>
      <w:r>
        <w:rPr>
          <w:b/>
          <w:snapToGrid w:val="0"/>
          <w:color w:val="000080"/>
          <w:sz w:val="32"/>
        </w:rPr>
        <w:t xml:space="preserve">MALTA </w:t>
      </w:r>
    </w:p>
    <w:p w14:paraId="5FE5174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72B9FE5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460293F"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settembre</w:t>
      </w:r>
    </w:p>
    <w:p w14:paraId="581B52A4" w14:textId="77777777" w:rsidR="0055455A" w:rsidRDefault="0055455A" w:rsidP="0055455A">
      <w:pPr>
        <w:widowControl w:val="0"/>
        <w:tabs>
          <w:tab w:val="left" w:pos="90"/>
        </w:tabs>
        <w:rPr>
          <w:b/>
          <w:snapToGrid w:val="0"/>
          <w:color w:val="000080"/>
          <w:u w:val="single"/>
        </w:rPr>
      </w:pPr>
    </w:p>
    <w:p w14:paraId="2B3E47FA" w14:textId="77777777" w:rsidR="006602B4" w:rsidRDefault="006602B4" w:rsidP="0055455A">
      <w:pPr>
        <w:widowControl w:val="0"/>
        <w:tabs>
          <w:tab w:val="left" w:pos="90"/>
        </w:tabs>
        <w:rPr>
          <w:b/>
          <w:snapToGrid w:val="0"/>
          <w:color w:val="000080"/>
          <w:u w:val="single"/>
        </w:rPr>
      </w:pPr>
    </w:p>
    <w:p w14:paraId="0F5C18F7" w14:textId="77777777" w:rsidR="004944D8" w:rsidRDefault="004944D8" w:rsidP="0055455A">
      <w:pPr>
        <w:widowControl w:val="0"/>
        <w:tabs>
          <w:tab w:val="left" w:pos="90"/>
        </w:tabs>
        <w:rPr>
          <w:b/>
          <w:snapToGrid w:val="0"/>
          <w:color w:val="000080"/>
          <w:sz w:val="26"/>
          <w:u w:val="single"/>
        </w:rPr>
      </w:pPr>
      <w:r>
        <w:rPr>
          <w:b/>
          <w:snapToGrid w:val="0"/>
          <w:color w:val="000080"/>
          <w:u w:val="single"/>
        </w:rPr>
        <w:t>ROMA - SEZIONE CONSOLARE DELL'AMBASCIATA</w:t>
      </w:r>
    </w:p>
    <w:p w14:paraId="5B3678B9" w14:textId="77777777" w:rsidR="0055455A" w:rsidRDefault="0055455A" w:rsidP="0055455A">
      <w:pPr>
        <w:widowControl w:val="0"/>
        <w:tabs>
          <w:tab w:val="left" w:pos="90"/>
          <w:tab w:val="left" w:pos="2321"/>
        </w:tabs>
        <w:rPr>
          <w:b/>
          <w:snapToGrid w:val="0"/>
          <w:color w:val="000000"/>
        </w:rPr>
      </w:pPr>
    </w:p>
    <w:p w14:paraId="53C22580" w14:textId="77777777" w:rsidR="004944D8" w:rsidRDefault="004944D8" w:rsidP="0055455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Lungotevere Marzio, 12 - 00186 Roma </w:t>
      </w:r>
    </w:p>
    <w:p w14:paraId="5A25869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066879990  066879947  066877629 - Fax 066892687 </w:t>
      </w:r>
    </w:p>
    <w:p w14:paraId="6CA9996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maltaembassy.rome@gov.mt</w:t>
      </w:r>
    </w:p>
    <w:p w14:paraId="416E43D4" w14:textId="77777777" w:rsidR="0055455A"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55455A">
        <w:rPr>
          <w:snapToGrid w:val="0"/>
          <w:color w:val="000000"/>
        </w:rPr>
        <w:t xml:space="preserve">Tutto il territorio della Repubblica Italiana </w:t>
      </w:r>
    </w:p>
    <w:p w14:paraId="3E2D0657" w14:textId="77777777" w:rsidR="002C30FD" w:rsidRDefault="002C30FD" w:rsidP="002C30FD">
      <w:pPr>
        <w:widowControl w:val="0"/>
        <w:tabs>
          <w:tab w:val="left" w:pos="90"/>
        </w:tabs>
        <w:rPr>
          <w:b/>
          <w:snapToGrid w:val="0"/>
          <w:color w:val="000080"/>
          <w:u w:val="single"/>
        </w:rPr>
      </w:pPr>
    </w:p>
    <w:p w14:paraId="605907C7" w14:textId="77777777" w:rsidR="002C30FD" w:rsidRDefault="002C30FD" w:rsidP="002C30FD">
      <w:pPr>
        <w:widowControl w:val="0"/>
        <w:tabs>
          <w:tab w:val="left" w:pos="90"/>
        </w:tabs>
        <w:rPr>
          <w:b/>
          <w:snapToGrid w:val="0"/>
          <w:color w:val="000080"/>
          <w:u w:val="single"/>
        </w:rPr>
      </w:pPr>
    </w:p>
    <w:p w14:paraId="528C44C5" w14:textId="77777777" w:rsidR="0057353B" w:rsidRDefault="0057353B" w:rsidP="002C30FD">
      <w:pPr>
        <w:widowControl w:val="0"/>
        <w:tabs>
          <w:tab w:val="left" w:pos="90"/>
        </w:tabs>
        <w:rPr>
          <w:b/>
          <w:snapToGrid w:val="0"/>
          <w:color w:val="000080"/>
          <w:u w:val="single"/>
        </w:rPr>
      </w:pPr>
    </w:p>
    <w:p w14:paraId="6A370D7C" w14:textId="77777777" w:rsidR="00C77008" w:rsidRDefault="00C77008" w:rsidP="00C77008">
      <w:pPr>
        <w:widowControl w:val="0"/>
        <w:tabs>
          <w:tab w:val="left" w:pos="90"/>
        </w:tabs>
        <w:rPr>
          <w:b/>
          <w:snapToGrid w:val="0"/>
          <w:color w:val="000080"/>
          <w:sz w:val="26"/>
          <w:u w:val="single"/>
        </w:rPr>
      </w:pPr>
      <w:r>
        <w:rPr>
          <w:b/>
          <w:snapToGrid w:val="0"/>
          <w:color w:val="000080"/>
          <w:u w:val="single"/>
        </w:rPr>
        <w:t xml:space="preserve">BARLETTA - CONSOLATO ONORARIO            </w:t>
      </w:r>
    </w:p>
    <w:p w14:paraId="5D0D38AB" w14:textId="77777777" w:rsidR="00D9247F" w:rsidRPr="00D9247F" w:rsidRDefault="00D9247F" w:rsidP="00D9247F">
      <w:pPr>
        <w:widowControl w:val="0"/>
        <w:tabs>
          <w:tab w:val="left" w:pos="90"/>
          <w:tab w:val="left" w:pos="2321"/>
        </w:tabs>
        <w:rPr>
          <w:snapToGrid w:val="0"/>
          <w:color w:val="000000"/>
        </w:rPr>
      </w:pPr>
    </w:p>
    <w:p w14:paraId="5F43E42B" w14:textId="77777777" w:rsidR="00C77008" w:rsidRDefault="00C77008" w:rsidP="00D9247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D9247F">
        <w:rPr>
          <w:snapToGrid w:val="0"/>
          <w:color w:val="000000"/>
        </w:rPr>
        <w:t>Corso Vittorio Emanuele, 132 – 71621 Barletta</w:t>
      </w:r>
    </w:p>
    <w:p w14:paraId="4A951C9D" w14:textId="4B7FC300" w:rsidR="00D9247F" w:rsidRDefault="00D9247F" w:rsidP="00D9247F">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525BDE" w:rsidRPr="00525BDE">
        <w:rPr>
          <w:snapToGrid w:val="0"/>
          <w:color w:val="000000"/>
        </w:rPr>
        <w:t>0883.51.93.14</w:t>
      </w:r>
      <w:r w:rsidR="00525BDE">
        <w:rPr>
          <w:snapToGrid w:val="0"/>
          <w:color w:val="000000"/>
        </w:rPr>
        <w:t xml:space="preserve"> –</w:t>
      </w:r>
      <w:r>
        <w:rPr>
          <w:snapToGrid w:val="0"/>
          <w:color w:val="000000"/>
        </w:rPr>
        <w:t xml:space="preserve"> 330434529</w:t>
      </w:r>
    </w:p>
    <w:p w14:paraId="7DB2C7FE" w14:textId="057483AD" w:rsidR="00525BDE" w:rsidRDefault="00525BDE" w:rsidP="00D9247F">
      <w:pPr>
        <w:widowControl w:val="0"/>
        <w:tabs>
          <w:tab w:val="left" w:pos="90"/>
          <w:tab w:val="left" w:pos="2321"/>
        </w:tabs>
        <w:rPr>
          <w:snapToGrid w:val="0"/>
          <w:color w:val="000000"/>
          <w:sz w:val="23"/>
        </w:rPr>
      </w:pPr>
      <w:r>
        <w:rPr>
          <w:snapToGrid w:val="0"/>
          <w:color w:val="000000"/>
        </w:rPr>
        <w:tab/>
      </w:r>
      <w:r>
        <w:rPr>
          <w:snapToGrid w:val="0"/>
          <w:color w:val="000000"/>
        </w:rPr>
        <w:tab/>
        <w:t xml:space="preserve">E-mail  </w:t>
      </w:r>
      <w:hyperlink r:id="rId336" w:history="1">
        <w:r w:rsidRPr="00870387">
          <w:rPr>
            <w:rStyle w:val="Collegamentoipertestuale"/>
            <w:snapToGrid w:val="0"/>
          </w:rPr>
          <w:t>maltaconsul-barletta@gov.mt</w:t>
        </w:r>
      </w:hyperlink>
      <w:r>
        <w:rPr>
          <w:snapToGrid w:val="0"/>
          <w:color w:val="000000"/>
        </w:rPr>
        <w:t xml:space="preserve"> </w:t>
      </w:r>
    </w:p>
    <w:p w14:paraId="55778874" w14:textId="77777777" w:rsidR="00C77008" w:rsidRPr="00D9247F" w:rsidRDefault="00C77008" w:rsidP="00D9247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65BAA6AD" w14:textId="77777777" w:rsidR="00C77008" w:rsidRDefault="00C77008" w:rsidP="002C30FD">
      <w:pPr>
        <w:widowControl w:val="0"/>
        <w:tabs>
          <w:tab w:val="left" w:pos="90"/>
        </w:tabs>
        <w:rPr>
          <w:b/>
          <w:snapToGrid w:val="0"/>
          <w:color w:val="000080"/>
          <w:u w:val="single"/>
        </w:rPr>
      </w:pPr>
    </w:p>
    <w:p w14:paraId="44992133" w14:textId="77777777" w:rsidR="00D9247F" w:rsidRDefault="00D9247F" w:rsidP="00D9247F">
      <w:pPr>
        <w:widowControl w:val="0"/>
        <w:tabs>
          <w:tab w:val="left" w:pos="90"/>
          <w:tab w:val="left" w:pos="2321"/>
        </w:tabs>
        <w:rPr>
          <w:snapToGrid w:val="0"/>
          <w:color w:val="000000"/>
        </w:rPr>
      </w:pPr>
      <w:r>
        <w:rPr>
          <w:snapToGrid w:val="0"/>
          <w:color w:val="000000"/>
        </w:rPr>
        <w:t xml:space="preserve">Signor VINCENZO BONADIES, Console Onorario (Exequatur </w:t>
      </w:r>
      <w:r w:rsidR="00680D51">
        <w:rPr>
          <w:snapToGrid w:val="0"/>
          <w:color w:val="000000"/>
        </w:rPr>
        <w:t>24 settembre 2024</w:t>
      </w:r>
      <w:r>
        <w:rPr>
          <w:snapToGrid w:val="0"/>
          <w:color w:val="000000"/>
        </w:rPr>
        <w:t>)</w:t>
      </w:r>
    </w:p>
    <w:p w14:paraId="419B8003" w14:textId="77777777" w:rsidR="00C77008" w:rsidRDefault="00C77008" w:rsidP="002C30FD">
      <w:pPr>
        <w:widowControl w:val="0"/>
        <w:tabs>
          <w:tab w:val="left" w:pos="90"/>
        </w:tabs>
        <w:rPr>
          <w:b/>
          <w:snapToGrid w:val="0"/>
          <w:color w:val="000080"/>
          <w:u w:val="single"/>
        </w:rPr>
      </w:pPr>
    </w:p>
    <w:p w14:paraId="058ACECE" w14:textId="77777777" w:rsidR="00C77008" w:rsidRDefault="00C77008" w:rsidP="00143E87">
      <w:pPr>
        <w:widowControl w:val="0"/>
        <w:tabs>
          <w:tab w:val="left" w:pos="90"/>
        </w:tabs>
        <w:rPr>
          <w:b/>
          <w:snapToGrid w:val="0"/>
          <w:color w:val="000080"/>
          <w:u w:val="single"/>
        </w:rPr>
      </w:pPr>
    </w:p>
    <w:p w14:paraId="392C74E6" w14:textId="77777777" w:rsidR="004944D8" w:rsidRDefault="00C77008" w:rsidP="00143E87">
      <w:pPr>
        <w:widowControl w:val="0"/>
        <w:tabs>
          <w:tab w:val="left" w:pos="90"/>
        </w:tabs>
        <w:rPr>
          <w:b/>
          <w:snapToGrid w:val="0"/>
          <w:color w:val="000080"/>
          <w:sz w:val="26"/>
          <w:u w:val="single"/>
        </w:rPr>
      </w:pPr>
      <w:r>
        <w:rPr>
          <w:b/>
          <w:snapToGrid w:val="0"/>
          <w:color w:val="000080"/>
          <w:u w:val="single"/>
        </w:rPr>
        <w:t>B</w:t>
      </w:r>
      <w:r w:rsidR="004944D8">
        <w:rPr>
          <w:b/>
          <w:snapToGrid w:val="0"/>
          <w:color w:val="000080"/>
          <w:u w:val="single"/>
        </w:rPr>
        <w:t xml:space="preserve">OLOGNA - CONSOLATO ONORARIO            </w:t>
      </w:r>
    </w:p>
    <w:p w14:paraId="798D8101" w14:textId="77777777" w:rsidR="00661D97" w:rsidRDefault="00661D97" w:rsidP="00661D9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661D97">
        <w:rPr>
          <w:snapToGrid w:val="0"/>
        </w:rPr>
        <w:t xml:space="preserve">Via </w:t>
      </w:r>
      <w:r>
        <w:rPr>
          <w:snapToGrid w:val="0"/>
        </w:rPr>
        <w:t xml:space="preserve">Cesare </w:t>
      </w:r>
      <w:r w:rsidRPr="00661D97">
        <w:rPr>
          <w:snapToGrid w:val="0"/>
        </w:rPr>
        <w:t>Boldrini</w:t>
      </w:r>
      <w:r>
        <w:rPr>
          <w:snapToGrid w:val="0"/>
        </w:rPr>
        <w:t>, 16</w:t>
      </w:r>
      <w:r>
        <w:rPr>
          <w:snapToGrid w:val="0"/>
          <w:color w:val="000000"/>
        </w:rPr>
        <w:t xml:space="preserve"> – 40121 Bologna</w:t>
      </w:r>
    </w:p>
    <w:p w14:paraId="449B0151" w14:textId="77777777" w:rsidR="00661D97" w:rsidRDefault="00661D97" w:rsidP="00661D97">
      <w:pPr>
        <w:widowControl w:val="0"/>
        <w:tabs>
          <w:tab w:val="left" w:pos="2321"/>
        </w:tabs>
        <w:rPr>
          <w:snapToGrid w:val="0"/>
          <w:color w:val="000000"/>
        </w:rPr>
      </w:pPr>
      <w:r>
        <w:rPr>
          <w:rFonts w:ascii="MS Sans Serif" w:hAnsi="MS Sans Serif"/>
          <w:snapToGrid w:val="0"/>
          <w:sz w:val="24"/>
        </w:rPr>
        <w:tab/>
      </w:r>
      <w:r>
        <w:rPr>
          <w:snapToGrid w:val="0"/>
          <w:color w:val="000000"/>
        </w:rPr>
        <w:t>Tel. e Fax 051247092</w:t>
      </w:r>
    </w:p>
    <w:p w14:paraId="098E674E" w14:textId="77777777" w:rsidR="00661D97" w:rsidRDefault="00661D97" w:rsidP="00661D97">
      <w:pPr>
        <w:widowControl w:val="0"/>
        <w:tabs>
          <w:tab w:val="left" w:pos="2321"/>
        </w:tabs>
        <w:rPr>
          <w:snapToGrid w:val="0"/>
          <w:color w:val="000000"/>
          <w:sz w:val="23"/>
        </w:rPr>
      </w:pPr>
      <w:r>
        <w:rPr>
          <w:snapToGrid w:val="0"/>
          <w:color w:val="000000"/>
        </w:rPr>
        <w:tab/>
        <w:t xml:space="preserve">E-mail enricogurioli@gmail.com  </w:t>
      </w:r>
    </w:p>
    <w:p w14:paraId="371DDDE0" w14:textId="77777777" w:rsidR="00661D97" w:rsidRDefault="004944D8" w:rsidP="00661D97">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C00C97">
        <w:rPr>
          <w:snapToGrid w:val="0"/>
          <w:color w:val="000000"/>
        </w:rPr>
        <w:t xml:space="preserve">Emilia </w:t>
      </w:r>
      <w:r>
        <w:rPr>
          <w:snapToGrid w:val="0"/>
          <w:color w:val="000000"/>
        </w:rPr>
        <w:t xml:space="preserve">Romagna  </w:t>
      </w:r>
    </w:p>
    <w:p w14:paraId="0FD5993E" w14:textId="77777777" w:rsidR="00661D97" w:rsidRDefault="00661D97" w:rsidP="00661D97">
      <w:pPr>
        <w:widowControl w:val="0"/>
        <w:tabs>
          <w:tab w:val="left" w:pos="90"/>
          <w:tab w:val="left" w:pos="2321"/>
        </w:tabs>
        <w:rPr>
          <w:snapToGrid w:val="0"/>
          <w:color w:val="000000"/>
        </w:rPr>
      </w:pPr>
    </w:p>
    <w:p w14:paraId="1064A236" w14:textId="77777777" w:rsidR="00661D97" w:rsidRDefault="00661D97" w:rsidP="00661D97">
      <w:pPr>
        <w:widowControl w:val="0"/>
        <w:tabs>
          <w:tab w:val="left" w:pos="90"/>
          <w:tab w:val="left" w:pos="2321"/>
        </w:tabs>
        <w:rPr>
          <w:snapToGrid w:val="0"/>
          <w:color w:val="000000"/>
        </w:rPr>
      </w:pPr>
      <w:r>
        <w:rPr>
          <w:snapToGrid w:val="0"/>
          <w:color w:val="000000"/>
        </w:rPr>
        <w:t>Signor ENRICO GURIOLI, Console Onorario (</w:t>
      </w:r>
      <w:r w:rsidR="00C00C97">
        <w:rPr>
          <w:snapToGrid w:val="0"/>
          <w:color w:val="000000"/>
        </w:rPr>
        <w:t>Rinnovo e</w:t>
      </w:r>
      <w:r>
        <w:rPr>
          <w:snapToGrid w:val="0"/>
          <w:color w:val="000000"/>
        </w:rPr>
        <w:t xml:space="preserve">xequatur </w:t>
      </w:r>
      <w:r w:rsidR="008F41E4">
        <w:rPr>
          <w:snapToGrid w:val="0"/>
          <w:color w:val="000000"/>
        </w:rPr>
        <w:t>26 novembre 2023</w:t>
      </w:r>
      <w:r w:rsidR="002B51B3">
        <w:rPr>
          <w:snapToGrid w:val="0"/>
          <w:color w:val="000000"/>
        </w:rPr>
        <w:t xml:space="preserve"> – 25 novembre 202</w:t>
      </w:r>
      <w:r w:rsidR="008F41E4">
        <w:rPr>
          <w:snapToGrid w:val="0"/>
          <w:color w:val="000000"/>
        </w:rPr>
        <w:t>5</w:t>
      </w:r>
      <w:r>
        <w:rPr>
          <w:snapToGrid w:val="0"/>
          <w:color w:val="000000"/>
        </w:rPr>
        <w:t>)</w:t>
      </w:r>
    </w:p>
    <w:p w14:paraId="7FAFBE6A" w14:textId="77777777" w:rsidR="00661D97" w:rsidRDefault="00661D97" w:rsidP="00661D97">
      <w:pPr>
        <w:widowControl w:val="0"/>
        <w:tabs>
          <w:tab w:val="left" w:pos="90"/>
          <w:tab w:val="left" w:pos="2321"/>
        </w:tabs>
        <w:rPr>
          <w:snapToGrid w:val="0"/>
          <w:color w:val="000000"/>
        </w:rPr>
      </w:pPr>
    </w:p>
    <w:p w14:paraId="1428EFAE" w14:textId="77777777" w:rsidR="00C77008" w:rsidRDefault="00C77008" w:rsidP="00661D97">
      <w:pPr>
        <w:widowControl w:val="0"/>
        <w:tabs>
          <w:tab w:val="left" w:pos="90"/>
          <w:tab w:val="left" w:pos="2321"/>
        </w:tabs>
        <w:rPr>
          <w:snapToGrid w:val="0"/>
          <w:color w:val="000000"/>
        </w:rPr>
      </w:pPr>
    </w:p>
    <w:p w14:paraId="017FB3C4" w14:textId="77777777" w:rsidR="006F1BFD" w:rsidRDefault="006F1BFD" w:rsidP="00661D97">
      <w:pPr>
        <w:widowControl w:val="0"/>
        <w:tabs>
          <w:tab w:val="left" w:pos="90"/>
          <w:tab w:val="left" w:pos="2321"/>
        </w:tabs>
        <w:rPr>
          <w:snapToGrid w:val="0"/>
          <w:color w:val="000000"/>
        </w:rPr>
      </w:pPr>
    </w:p>
    <w:p w14:paraId="1B20199B" w14:textId="77777777" w:rsidR="003B5C91" w:rsidRDefault="003B5C91" w:rsidP="00777E2A">
      <w:pPr>
        <w:widowControl w:val="0"/>
        <w:tabs>
          <w:tab w:val="left" w:pos="2321"/>
        </w:tabs>
        <w:rPr>
          <w:b/>
          <w:snapToGrid w:val="0"/>
          <w:color w:val="000080"/>
          <w:u w:val="single"/>
        </w:rPr>
      </w:pPr>
      <w:r>
        <w:rPr>
          <w:b/>
          <w:snapToGrid w:val="0"/>
          <w:color w:val="000080"/>
          <w:u w:val="single"/>
        </w:rPr>
        <w:t xml:space="preserve">CAGLIARI - CONSOLATO ONORARIO    </w:t>
      </w:r>
    </w:p>
    <w:p w14:paraId="39831A04" w14:textId="77777777" w:rsidR="003B5C91" w:rsidRDefault="003B5C91" w:rsidP="003B5C91">
      <w:pPr>
        <w:widowControl w:val="0"/>
        <w:tabs>
          <w:tab w:val="left" w:pos="90"/>
          <w:tab w:val="left" w:pos="2321"/>
        </w:tabs>
        <w:rPr>
          <w:b/>
          <w:snapToGrid w:val="0"/>
          <w:color w:val="000000"/>
        </w:rPr>
      </w:pPr>
    </w:p>
    <w:p w14:paraId="7589CE19" w14:textId="77777777" w:rsidR="003B5C91" w:rsidRDefault="003B5C91" w:rsidP="003B5C91">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rPr>
        <w:t>Via Concezione</w:t>
      </w:r>
      <w:r w:rsidRPr="006C411A">
        <w:rPr>
          <w:snapToGrid w:val="0"/>
          <w:color w:val="000000"/>
        </w:rPr>
        <w:t>,</w:t>
      </w:r>
      <w:r>
        <w:rPr>
          <w:snapToGrid w:val="0"/>
          <w:color w:val="000000"/>
        </w:rPr>
        <w:t xml:space="preserve"> 3 - 09124 Cagliari </w:t>
      </w:r>
    </w:p>
    <w:p w14:paraId="42B497E8" w14:textId="77777777" w:rsidR="003B5C91" w:rsidRDefault="003B5C91" w:rsidP="003B5C91">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25347ED1" w14:textId="77777777" w:rsidR="003B5C91" w:rsidRDefault="003B5C91" w:rsidP="003B5C91">
      <w:pPr>
        <w:widowControl w:val="0"/>
        <w:tabs>
          <w:tab w:val="left" w:pos="2321"/>
        </w:tabs>
        <w:rPr>
          <w:snapToGrid w:val="0"/>
          <w:color w:val="000000"/>
        </w:rPr>
      </w:pPr>
      <w:r>
        <w:rPr>
          <w:snapToGrid w:val="0"/>
          <w:color w:val="000000"/>
        </w:rPr>
        <w:t xml:space="preserve"> </w:t>
      </w:r>
    </w:p>
    <w:p w14:paraId="69F1E21A" w14:textId="77777777" w:rsidR="003B5C91" w:rsidRPr="00DB4F1D" w:rsidRDefault="003B5C91" w:rsidP="003B5C91">
      <w:pPr>
        <w:widowControl w:val="0"/>
        <w:tabs>
          <w:tab w:val="left" w:pos="2321"/>
        </w:tabs>
        <w:rPr>
          <w:snapToGrid w:val="0"/>
          <w:color w:val="000000"/>
        </w:rPr>
      </w:pPr>
      <w:r>
        <w:rPr>
          <w:snapToGrid w:val="0"/>
          <w:color w:val="000000"/>
        </w:rPr>
        <w:t xml:space="preserve">Signor MICHELE PONS, Console Onorario </w:t>
      </w:r>
      <w:r w:rsidR="00C34D89">
        <w:rPr>
          <w:snapToGrid w:val="0"/>
          <w:color w:val="000000"/>
        </w:rPr>
        <w:t>(Rinnovo e</w:t>
      </w:r>
      <w:r>
        <w:rPr>
          <w:snapToGrid w:val="0"/>
          <w:color w:val="000000"/>
        </w:rPr>
        <w:t xml:space="preserve">xequatur </w:t>
      </w:r>
      <w:r w:rsidR="00C34D89">
        <w:rPr>
          <w:snapToGrid w:val="0"/>
          <w:color w:val="000000"/>
        </w:rPr>
        <w:t>18</w:t>
      </w:r>
      <w:r>
        <w:rPr>
          <w:snapToGrid w:val="0"/>
          <w:color w:val="000000"/>
        </w:rPr>
        <w:t xml:space="preserve"> o</w:t>
      </w:r>
      <w:r w:rsidR="00C34D89">
        <w:rPr>
          <w:snapToGrid w:val="0"/>
          <w:color w:val="000000"/>
        </w:rPr>
        <w:t>ttobre</w:t>
      </w:r>
      <w:r w:rsidR="00EA5994">
        <w:rPr>
          <w:snapToGrid w:val="0"/>
          <w:color w:val="000000"/>
        </w:rPr>
        <w:t xml:space="preserve"> 2023 – 17 ottobre 2026</w:t>
      </w:r>
      <w:r>
        <w:rPr>
          <w:snapToGrid w:val="0"/>
          <w:color w:val="000000"/>
        </w:rPr>
        <w:t>)</w:t>
      </w:r>
    </w:p>
    <w:p w14:paraId="7F7BF8E7" w14:textId="77777777" w:rsidR="003B5C91" w:rsidRPr="00DB4F1D" w:rsidRDefault="003B5C91" w:rsidP="003B5C91">
      <w:pPr>
        <w:widowControl w:val="0"/>
        <w:tabs>
          <w:tab w:val="left" w:pos="2321"/>
        </w:tabs>
        <w:rPr>
          <w:snapToGrid w:val="0"/>
          <w:color w:val="000000"/>
        </w:rPr>
      </w:pPr>
    </w:p>
    <w:p w14:paraId="5208A09D" w14:textId="77777777" w:rsidR="006F1BFD" w:rsidRDefault="006F1BFD" w:rsidP="006F1BFD">
      <w:pPr>
        <w:widowControl w:val="0"/>
        <w:tabs>
          <w:tab w:val="left" w:pos="90"/>
        </w:tabs>
        <w:rPr>
          <w:b/>
          <w:snapToGrid w:val="0"/>
          <w:color w:val="000080"/>
          <w:u w:val="single"/>
        </w:rPr>
      </w:pPr>
    </w:p>
    <w:p w14:paraId="30069A0D" w14:textId="77777777" w:rsidR="004944D8" w:rsidRDefault="004944D8" w:rsidP="00661D97">
      <w:pPr>
        <w:widowControl w:val="0"/>
        <w:tabs>
          <w:tab w:val="left" w:pos="90"/>
          <w:tab w:val="left" w:pos="2321"/>
        </w:tabs>
        <w:rPr>
          <w:snapToGrid w:val="0"/>
          <w:color w:val="000000"/>
        </w:rPr>
      </w:pPr>
    </w:p>
    <w:p w14:paraId="0850B799" w14:textId="77777777" w:rsidR="00B735AC" w:rsidRDefault="00B735AC" w:rsidP="00B735AC">
      <w:pPr>
        <w:widowControl w:val="0"/>
        <w:tabs>
          <w:tab w:val="left" w:pos="90"/>
        </w:tabs>
        <w:rPr>
          <w:b/>
          <w:snapToGrid w:val="0"/>
          <w:color w:val="000080"/>
          <w:sz w:val="26"/>
          <w:u w:val="single"/>
        </w:rPr>
      </w:pPr>
      <w:r>
        <w:rPr>
          <w:b/>
          <w:snapToGrid w:val="0"/>
          <w:color w:val="000080"/>
          <w:u w:val="single"/>
        </w:rPr>
        <w:t xml:space="preserve">CATANIA - CONSOLATO ONORARIO            </w:t>
      </w:r>
    </w:p>
    <w:p w14:paraId="1BA01804" w14:textId="77777777" w:rsidR="00B735AC" w:rsidRDefault="00B735AC" w:rsidP="00B735AC">
      <w:pPr>
        <w:widowControl w:val="0"/>
        <w:tabs>
          <w:tab w:val="left" w:pos="90"/>
          <w:tab w:val="left" w:pos="2321"/>
        </w:tabs>
        <w:rPr>
          <w:b/>
          <w:snapToGrid w:val="0"/>
          <w:color w:val="000000"/>
        </w:rPr>
      </w:pPr>
    </w:p>
    <w:p w14:paraId="67C6041A" w14:textId="77777777" w:rsidR="00B735AC" w:rsidRDefault="00B735AC" w:rsidP="00B735AC">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Corso Martiri della Libertà</w:t>
      </w:r>
      <w:r w:rsidRPr="006C411A">
        <w:rPr>
          <w:snapToGrid w:val="0"/>
          <w:color w:val="000000"/>
        </w:rPr>
        <w:t>,</w:t>
      </w:r>
      <w:r>
        <w:rPr>
          <w:snapToGrid w:val="0"/>
          <w:color w:val="000000"/>
        </w:rPr>
        <w:t xml:space="preserve"> 14 - 95131 Catania </w:t>
      </w:r>
    </w:p>
    <w:p w14:paraId="3298518E" w14:textId="77777777" w:rsidR="00B735AC" w:rsidRDefault="00B735AC" w:rsidP="00B735AC">
      <w:pPr>
        <w:widowControl w:val="0"/>
        <w:tabs>
          <w:tab w:val="left" w:pos="90"/>
          <w:tab w:val="left" w:pos="2321"/>
        </w:tabs>
        <w:rPr>
          <w:snapToGrid w:val="0"/>
          <w:color w:val="000000"/>
        </w:rPr>
      </w:pPr>
      <w:r>
        <w:rPr>
          <w:snapToGrid w:val="0"/>
          <w:color w:val="000000"/>
        </w:rPr>
        <w:tab/>
      </w:r>
      <w:r>
        <w:rPr>
          <w:snapToGrid w:val="0"/>
          <w:color w:val="000000"/>
        </w:rPr>
        <w:tab/>
        <w:t>Tel. 095539628 – Fax 0957463833</w:t>
      </w:r>
    </w:p>
    <w:p w14:paraId="187D94F2" w14:textId="77777777" w:rsidR="00B735AC" w:rsidRDefault="00B735AC" w:rsidP="00B735AC">
      <w:pPr>
        <w:widowControl w:val="0"/>
        <w:tabs>
          <w:tab w:val="left" w:pos="90"/>
          <w:tab w:val="left" w:pos="2321"/>
        </w:tabs>
        <w:rPr>
          <w:snapToGrid w:val="0"/>
          <w:color w:val="000000"/>
          <w:sz w:val="26"/>
        </w:rPr>
      </w:pPr>
      <w:r>
        <w:rPr>
          <w:snapToGrid w:val="0"/>
          <w:color w:val="000000"/>
        </w:rPr>
        <w:tab/>
      </w:r>
      <w:r>
        <w:rPr>
          <w:snapToGrid w:val="0"/>
          <w:color w:val="000000"/>
        </w:rPr>
        <w:tab/>
        <w:t>E-mail   calichiara@tiscali.it</w:t>
      </w:r>
    </w:p>
    <w:p w14:paraId="24C7D205" w14:textId="77777777" w:rsidR="00B735AC" w:rsidRDefault="00B735AC" w:rsidP="00B735AC">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9F6991" w:rsidRPr="009F6991">
        <w:rPr>
          <w:snapToGrid w:val="0"/>
        </w:rPr>
        <w:t xml:space="preserve">Province di Agrigento, </w:t>
      </w:r>
      <w:r w:rsidRPr="009F6991">
        <w:rPr>
          <w:snapToGrid w:val="0"/>
          <w:color w:val="000000"/>
        </w:rPr>
        <w:t>Catania, Messina, Enna, Caltanissetta</w:t>
      </w:r>
      <w:r w:rsidR="009F6991" w:rsidRPr="009F6991">
        <w:rPr>
          <w:snapToGrid w:val="0"/>
          <w:color w:val="000000"/>
        </w:rPr>
        <w:t>, Palermo, Trapani</w:t>
      </w:r>
    </w:p>
    <w:p w14:paraId="20D0D5F2" w14:textId="77777777" w:rsidR="00B735AC" w:rsidRDefault="00B735AC" w:rsidP="00B735AC">
      <w:pPr>
        <w:widowControl w:val="0"/>
        <w:tabs>
          <w:tab w:val="left" w:pos="90"/>
          <w:tab w:val="left" w:pos="2321"/>
        </w:tabs>
        <w:rPr>
          <w:snapToGrid w:val="0"/>
          <w:color w:val="000000"/>
        </w:rPr>
      </w:pPr>
    </w:p>
    <w:p w14:paraId="06AC6D60" w14:textId="77777777" w:rsidR="00B735AC" w:rsidRDefault="00B735AC" w:rsidP="00B735AC">
      <w:pPr>
        <w:widowControl w:val="0"/>
        <w:tabs>
          <w:tab w:val="left" w:pos="90"/>
          <w:tab w:val="left" w:pos="2321"/>
        </w:tabs>
        <w:rPr>
          <w:snapToGrid w:val="0"/>
          <w:color w:val="000000"/>
          <w:sz w:val="26"/>
        </w:rPr>
      </w:pPr>
      <w:r>
        <w:rPr>
          <w:snapToGrid w:val="0"/>
          <w:color w:val="000000"/>
        </w:rPr>
        <w:t>Signora C</w:t>
      </w:r>
      <w:r w:rsidR="009F6991">
        <w:rPr>
          <w:snapToGrid w:val="0"/>
          <w:color w:val="000000"/>
        </w:rPr>
        <w:t>HIARA CALI’, Console Onorario (Rinnovo e</w:t>
      </w:r>
      <w:r>
        <w:rPr>
          <w:snapToGrid w:val="0"/>
          <w:color w:val="000000"/>
        </w:rPr>
        <w:t xml:space="preserve">xequatur </w:t>
      </w:r>
      <w:r w:rsidR="001A69DA">
        <w:rPr>
          <w:snapToGrid w:val="0"/>
          <w:color w:val="000000"/>
        </w:rPr>
        <w:t>23 marzo 2024 – 22 marzo 2026</w:t>
      </w:r>
      <w:r>
        <w:rPr>
          <w:snapToGrid w:val="0"/>
          <w:color w:val="000000"/>
        </w:rPr>
        <w:t>)</w:t>
      </w:r>
    </w:p>
    <w:p w14:paraId="1FECA1CA" w14:textId="77777777" w:rsidR="00B735AC" w:rsidRPr="00DB4F1D" w:rsidRDefault="00B735AC" w:rsidP="00B735AC">
      <w:pPr>
        <w:widowControl w:val="0"/>
        <w:tabs>
          <w:tab w:val="left" w:pos="90"/>
        </w:tabs>
        <w:rPr>
          <w:snapToGrid w:val="0"/>
          <w:color w:val="000000"/>
        </w:rPr>
      </w:pPr>
    </w:p>
    <w:p w14:paraId="540798C6" w14:textId="77777777" w:rsidR="00B735AC" w:rsidRDefault="00B735AC" w:rsidP="00661D97">
      <w:pPr>
        <w:widowControl w:val="0"/>
        <w:tabs>
          <w:tab w:val="left" w:pos="90"/>
          <w:tab w:val="left" w:pos="2321"/>
        </w:tabs>
        <w:rPr>
          <w:snapToGrid w:val="0"/>
          <w:color w:val="000000"/>
        </w:rPr>
      </w:pPr>
    </w:p>
    <w:p w14:paraId="427CCE54" w14:textId="77777777" w:rsidR="00B735AC" w:rsidRDefault="00B735AC" w:rsidP="00661D97">
      <w:pPr>
        <w:widowControl w:val="0"/>
        <w:tabs>
          <w:tab w:val="left" w:pos="90"/>
          <w:tab w:val="left" w:pos="2321"/>
        </w:tabs>
        <w:rPr>
          <w:snapToGrid w:val="0"/>
          <w:color w:val="000000"/>
        </w:rPr>
      </w:pPr>
    </w:p>
    <w:p w14:paraId="490443A8" w14:textId="77777777" w:rsidR="004944D8" w:rsidRDefault="006602B4" w:rsidP="006602B4">
      <w:pPr>
        <w:widowControl w:val="0"/>
        <w:tabs>
          <w:tab w:val="left" w:pos="90"/>
        </w:tabs>
        <w:jc w:val="right"/>
        <w:rPr>
          <w:b/>
          <w:snapToGrid w:val="0"/>
          <w:sz w:val="16"/>
        </w:rPr>
      </w:pPr>
      <w:r>
        <w:rPr>
          <w:b/>
          <w:snapToGrid w:val="0"/>
          <w:sz w:val="16"/>
        </w:rPr>
        <w:br w:type="page"/>
      </w:r>
      <w:r w:rsidR="004944D8">
        <w:rPr>
          <w:b/>
          <w:snapToGrid w:val="0"/>
          <w:sz w:val="16"/>
        </w:rPr>
        <w:t>MALTA</w:t>
      </w:r>
    </w:p>
    <w:p w14:paraId="43A46763" w14:textId="77777777" w:rsidR="006701EB" w:rsidRDefault="006701EB" w:rsidP="006701EB">
      <w:pPr>
        <w:widowControl w:val="0"/>
        <w:tabs>
          <w:tab w:val="left" w:pos="90"/>
        </w:tabs>
        <w:rPr>
          <w:b/>
          <w:snapToGrid w:val="0"/>
          <w:color w:val="000080"/>
          <w:u w:val="single"/>
        </w:rPr>
      </w:pPr>
    </w:p>
    <w:p w14:paraId="151F1543" w14:textId="77777777" w:rsidR="00B3569D" w:rsidRDefault="00B3569D" w:rsidP="006701EB">
      <w:pPr>
        <w:widowControl w:val="0"/>
        <w:tabs>
          <w:tab w:val="left" w:pos="90"/>
        </w:tabs>
        <w:rPr>
          <w:b/>
          <w:snapToGrid w:val="0"/>
          <w:color w:val="000080"/>
          <w:u w:val="single"/>
        </w:rPr>
      </w:pPr>
    </w:p>
    <w:p w14:paraId="647F6C13" w14:textId="77777777" w:rsidR="00682DFC" w:rsidRDefault="00682DFC" w:rsidP="006701EB">
      <w:pPr>
        <w:widowControl w:val="0"/>
        <w:tabs>
          <w:tab w:val="left" w:pos="90"/>
        </w:tabs>
        <w:rPr>
          <w:b/>
          <w:snapToGrid w:val="0"/>
          <w:color w:val="000080"/>
          <w:u w:val="single"/>
        </w:rPr>
      </w:pPr>
    </w:p>
    <w:p w14:paraId="076212B6" w14:textId="77777777" w:rsidR="006D1567" w:rsidRPr="00DB4F1D" w:rsidRDefault="006D1567" w:rsidP="006C411A">
      <w:pPr>
        <w:widowControl w:val="0"/>
        <w:tabs>
          <w:tab w:val="left" w:pos="90"/>
        </w:tabs>
        <w:rPr>
          <w:b/>
          <w:snapToGrid w:val="0"/>
          <w:color w:val="000080"/>
          <w:u w:val="single"/>
        </w:rPr>
      </w:pPr>
    </w:p>
    <w:p w14:paraId="5874829E" w14:textId="77777777" w:rsidR="006C411A" w:rsidRDefault="006C411A" w:rsidP="006C411A">
      <w:pPr>
        <w:widowControl w:val="0"/>
        <w:tabs>
          <w:tab w:val="left" w:pos="90"/>
        </w:tabs>
        <w:rPr>
          <w:b/>
          <w:snapToGrid w:val="0"/>
          <w:color w:val="000080"/>
          <w:sz w:val="26"/>
          <w:u w:val="single"/>
        </w:rPr>
      </w:pPr>
      <w:r>
        <w:rPr>
          <w:b/>
          <w:snapToGrid w:val="0"/>
          <w:color w:val="000080"/>
          <w:u w:val="single"/>
        </w:rPr>
        <w:t xml:space="preserve">FIRENZE - CONSOLATO ONORARIO            </w:t>
      </w:r>
    </w:p>
    <w:p w14:paraId="08C3D193" w14:textId="77777777" w:rsidR="006C411A" w:rsidRDefault="006C411A" w:rsidP="006C411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F36FF4">
        <w:rPr>
          <w:snapToGrid w:val="0"/>
        </w:rPr>
        <w:t xml:space="preserve">Lungarno Vespucci, 58 – 50123 </w:t>
      </w:r>
      <w:r>
        <w:rPr>
          <w:snapToGrid w:val="0"/>
          <w:color w:val="000000"/>
        </w:rPr>
        <w:t xml:space="preserve">Firenze </w:t>
      </w:r>
    </w:p>
    <w:p w14:paraId="5B4BB6A3" w14:textId="77777777" w:rsidR="006C411A" w:rsidRDefault="006C411A" w:rsidP="006C411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055261961 - Fax 0552619666  </w:t>
      </w:r>
    </w:p>
    <w:p w14:paraId="02AA7AF0" w14:textId="77777777" w:rsidR="00B3569D" w:rsidRDefault="006C411A" w:rsidP="00B3569D">
      <w:pPr>
        <w:widowControl w:val="0"/>
        <w:tabs>
          <w:tab w:val="left" w:pos="2321"/>
        </w:tabs>
        <w:rPr>
          <w:snapToGrid w:val="0"/>
        </w:rPr>
      </w:pPr>
      <w:r>
        <w:rPr>
          <w:b/>
          <w:snapToGrid w:val="0"/>
          <w:color w:val="000000"/>
        </w:rPr>
        <w:t>Circoscrizione</w:t>
      </w:r>
      <w:r>
        <w:rPr>
          <w:rFonts w:ascii="MS Sans Serif" w:hAnsi="MS Sans Serif"/>
          <w:snapToGrid w:val="0"/>
          <w:sz w:val="24"/>
        </w:rPr>
        <w:tab/>
      </w:r>
      <w:r w:rsidRPr="006C411A">
        <w:rPr>
          <w:snapToGrid w:val="0"/>
        </w:rPr>
        <w:t>Toscana, Marche</w:t>
      </w:r>
    </w:p>
    <w:p w14:paraId="613AF5FE" w14:textId="77777777" w:rsidR="00B3569D" w:rsidRDefault="00B3569D" w:rsidP="00B3569D">
      <w:pPr>
        <w:widowControl w:val="0"/>
        <w:tabs>
          <w:tab w:val="left" w:pos="2321"/>
        </w:tabs>
        <w:rPr>
          <w:snapToGrid w:val="0"/>
        </w:rPr>
      </w:pPr>
    </w:p>
    <w:p w14:paraId="2DFC02F2" w14:textId="77777777" w:rsidR="006C411A" w:rsidRDefault="006C411A" w:rsidP="00B3569D">
      <w:pPr>
        <w:widowControl w:val="0"/>
        <w:tabs>
          <w:tab w:val="left" w:pos="2321"/>
        </w:tabs>
        <w:rPr>
          <w:snapToGrid w:val="0"/>
          <w:color w:val="000000"/>
        </w:rPr>
      </w:pPr>
      <w:r>
        <w:rPr>
          <w:snapToGrid w:val="0"/>
          <w:color w:val="000000"/>
        </w:rPr>
        <w:t>Signor LUCA PARENTI, Console Onorario (</w:t>
      </w:r>
      <w:r w:rsidR="001B2003">
        <w:rPr>
          <w:snapToGrid w:val="0"/>
          <w:color w:val="000000"/>
        </w:rPr>
        <w:t xml:space="preserve">Rinnovo exequatur </w:t>
      </w:r>
      <w:r w:rsidR="00A411EB">
        <w:rPr>
          <w:snapToGrid w:val="0"/>
          <w:color w:val="000000"/>
        </w:rPr>
        <w:t>18 maggio 202</w:t>
      </w:r>
      <w:r w:rsidR="00AA4F31">
        <w:rPr>
          <w:snapToGrid w:val="0"/>
          <w:color w:val="000000"/>
        </w:rPr>
        <w:t>4</w:t>
      </w:r>
      <w:r w:rsidR="007F61D6">
        <w:rPr>
          <w:snapToGrid w:val="0"/>
          <w:color w:val="000000"/>
        </w:rPr>
        <w:t xml:space="preserve"> – </w:t>
      </w:r>
      <w:r w:rsidR="0007484D">
        <w:rPr>
          <w:snapToGrid w:val="0"/>
          <w:color w:val="000000"/>
        </w:rPr>
        <w:t>17 maggio 202</w:t>
      </w:r>
      <w:r w:rsidR="00AA4F31">
        <w:rPr>
          <w:snapToGrid w:val="0"/>
          <w:color w:val="000000"/>
        </w:rPr>
        <w:t>7</w:t>
      </w:r>
      <w:r>
        <w:rPr>
          <w:snapToGrid w:val="0"/>
          <w:color w:val="000000"/>
        </w:rPr>
        <w:t>)</w:t>
      </w:r>
    </w:p>
    <w:p w14:paraId="3809B716" w14:textId="77777777" w:rsidR="00582735" w:rsidRDefault="00582735" w:rsidP="00582735">
      <w:pPr>
        <w:widowControl w:val="0"/>
        <w:tabs>
          <w:tab w:val="left" w:pos="90"/>
        </w:tabs>
        <w:rPr>
          <w:b/>
          <w:snapToGrid w:val="0"/>
          <w:color w:val="000080"/>
          <w:u w:val="single"/>
        </w:rPr>
      </w:pPr>
    </w:p>
    <w:p w14:paraId="67C1912B" w14:textId="77777777" w:rsidR="00582735" w:rsidRDefault="00582735" w:rsidP="00582735">
      <w:pPr>
        <w:widowControl w:val="0"/>
        <w:tabs>
          <w:tab w:val="left" w:pos="90"/>
        </w:tabs>
        <w:rPr>
          <w:b/>
          <w:snapToGrid w:val="0"/>
          <w:color w:val="000080"/>
          <w:u w:val="single"/>
        </w:rPr>
      </w:pPr>
    </w:p>
    <w:p w14:paraId="07EB1815" w14:textId="77777777" w:rsidR="006D1567" w:rsidRDefault="006D1567" w:rsidP="00582735">
      <w:pPr>
        <w:widowControl w:val="0"/>
        <w:tabs>
          <w:tab w:val="left" w:pos="90"/>
        </w:tabs>
        <w:rPr>
          <w:b/>
          <w:snapToGrid w:val="0"/>
          <w:color w:val="000080"/>
          <w:u w:val="single"/>
        </w:rPr>
      </w:pPr>
    </w:p>
    <w:p w14:paraId="6107A1F6" w14:textId="77777777" w:rsidR="004944D8" w:rsidRDefault="004944D8" w:rsidP="00582735">
      <w:pPr>
        <w:widowControl w:val="0"/>
        <w:tabs>
          <w:tab w:val="left" w:pos="90"/>
        </w:tabs>
        <w:rPr>
          <w:b/>
          <w:snapToGrid w:val="0"/>
          <w:color w:val="000080"/>
          <w:sz w:val="26"/>
          <w:u w:val="single"/>
        </w:rPr>
      </w:pPr>
      <w:r>
        <w:rPr>
          <w:b/>
          <w:snapToGrid w:val="0"/>
          <w:color w:val="000080"/>
          <w:u w:val="single"/>
        </w:rPr>
        <w:t xml:space="preserve">GENOVA - CONSOLATO ONORARIO     </w:t>
      </w:r>
    </w:p>
    <w:p w14:paraId="7CDD4D6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Ponte Morosini, 41 – 16126 Genova</w:t>
      </w:r>
    </w:p>
    <w:p w14:paraId="50EE7B7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010261291 / 010 27151 - Fax 0102715400  </w:t>
      </w:r>
    </w:p>
    <w:p w14:paraId="6803A6E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37" w:history="1">
        <w:r w:rsidR="00145E23" w:rsidRPr="002A7580">
          <w:rPr>
            <w:rStyle w:val="Collegamentoipertestuale"/>
            <w:snapToGrid w:val="0"/>
          </w:rPr>
          <w:t>arc@coscos.com</w:t>
        </w:r>
      </w:hyperlink>
      <w:r w:rsidR="00145E23">
        <w:rPr>
          <w:snapToGrid w:val="0"/>
          <w:color w:val="000000"/>
        </w:rPr>
        <w:t xml:space="preserve"> </w:t>
      </w:r>
    </w:p>
    <w:p w14:paraId="6F26AC81" w14:textId="77777777" w:rsidR="004944D8" w:rsidRDefault="004944D8">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Liguria</w:t>
      </w:r>
    </w:p>
    <w:p w14:paraId="39B4C0BB" w14:textId="77777777" w:rsidR="004944D8" w:rsidRDefault="004944D8">
      <w:pPr>
        <w:widowControl w:val="0"/>
        <w:tabs>
          <w:tab w:val="left" w:pos="2321"/>
        </w:tabs>
        <w:rPr>
          <w:snapToGrid w:val="0"/>
          <w:color w:val="000000"/>
          <w:sz w:val="23"/>
        </w:rPr>
      </w:pPr>
      <w:r>
        <w:rPr>
          <w:snapToGrid w:val="0"/>
          <w:color w:val="000000"/>
        </w:rPr>
        <w:t xml:space="preserve">                           </w:t>
      </w:r>
    </w:p>
    <w:p w14:paraId="6652A71D" w14:textId="77777777" w:rsidR="004944D8" w:rsidRDefault="004944D8">
      <w:pPr>
        <w:widowControl w:val="0"/>
        <w:tabs>
          <w:tab w:val="left" w:pos="90"/>
        </w:tabs>
        <w:spacing w:before="23"/>
        <w:rPr>
          <w:snapToGrid w:val="0"/>
          <w:color w:val="000000"/>
        </w:rPr>
      </w:pPr>
      <w:r>
        <w:rPr>
          <w:snapToGrid w:val="0"/>
          <w:color w:val="000000"/>
        </w:rPr>
        <w:t>Signor AUGUSTO COSULICH, Console Onorario (</w:t>
      </w:r>
      <w:r w:rsidR="00DE4E8B">
        <w:rPr>
          <w:snapToGrid w:val="0"/>
          <w:color w:val="000000"/>
        </w:rPr>
        <w:t>Rinnovo e</w:t>
      </w:r>
      <w:r>
        <w:rPr>
          <w:snapToGrid w:val="0"/>
          <w:color w:val="000000"/>
        </w:rPr>
        <w:t xml:space="preserve">xequatur </w:t>
      </w:r>
      <w:r w:rsidR="00B57191">
        <w:rPr>
          <w:snapToGrid w:val="0"/>
          <w:color w:val="000000"/>
        </w:rPr>
        <w:t>25</w:t>
      </w:r>
      <w:r>
        <w:rPr>
          <w:snapToGrid w:val="0"/>
          <w:color w:val="000000"/>
        </w:rPr>
        <w:t xml:space="preserve"> </w:t>
      </w:r>
      <w:r w:rsidR="00B57191">
        <w:rPr>
          <w:snapToGrid w:val="0"/>
          <w:color w:val="000000"/>
        </w:rPr>
        <w:t>lugli</w:t>
      </w:r>
      <w:r>
        <w:rPr>
          <w:snapToGrid w:val="0"/>
          <w:color w:val="000000"/>
        </w:rPr>
        <w:t>o 20</w:t>
      </w:r>
      <w:r w:rsidR="00474F8C">
        <w:rPr>
          <w:snapToGrid w:val="0"/>
          <w:color w:val="000000"/>
        </w:rPr>
        <w:t>22</w:t>
      </w:r>
      <w:r>
        <w:rPr>
          <w:snapToGrid w:val="0"/>
          <w:color w:val="000000"/>
        </w:rPr>
        <w:t>)</w:t>
      </w:r>
    </w:p>
    <w:p w14:paraId="0BE1F3EE" w14:textId="77777777" w:rsidR="004944D8" w:rsidRDefault="004944D8">
      <w:pPr>
        <w:widowControl w:val="0"/>
        <w:tabs>
          <w:tab w:val="left" w:pos="90"/>
        </w:tabs>
        <w:spacing w:before="23"/>
        <w:rPr>
          <w:b/>
          <w:snapToGrid w:val="0"/>
          <w:color w:val="000080"/>
          <w:u w:val="single"/>
        </w:rPr>
      </w:pPr>
    </w:p>
    <w:p w14:paraId="7657B69E" w14:textId="77777777" w:rsidR="004944D8" w:rsidRDefault="004944D8">
      <w:pPr>
        <w:widowControl w:val="0"/>
        <w:tabs>
          <w:tab w:val="left" w:pos="90"/>
        </w:tabs>
        <w:rPr>
          <w:b/>
          <w:snapToGrid w:val="0"/>
          <w:color w:val="000080"/>
          <w:u w:val="single"/>
        </w:rPr>
      </w:pPr>
    </w:p>
    <w:p w14:paraId="1E05BE57" w14:textId="77777777" w:rsidR="006723BC" w:rsidRDefault="006723BC">
      <w:pPr>
        <w:widowControl w:val="0"/>
        <w:tabs>
          <w:tab w:val="left" w:pos="90"/>
        </w:tabs>
        <w:rPr>
          <w:b/>
          <w:snapToGrid w:val="0"/>
          <w:color w:val="000080"/>
          <w:u w:val="single"/>
        </w:rPr>
      </w:pPr>
    </w:p>
    <w:p w14:paraId="5D63DBA8" w14:textId="77777777" w:rsidR="004E7BEE" w:rsidRDefault="004E7BEE" w:rsidP="004E7BEE">
      <w:pPr>
        <w:widowControl w:val="0"/>
        <w:tabs>
          <w:tab w:val="left" w:pos="90"/>
        </w:tabs>
        <w:rPr>
          <w:b/>
          <w:snapToGrid w:val="0"/>
          <w:color w:val="000080"/>
          <w:sz w:val="26"/>
          <w:u w:val="single"/>
        </w:rPr>
      </w:pPr>
      <w:r>
        <w:rPr>
          <w:b/>
          <w:snapToGrid w:val="0"/>
          <w:color w:val="000080"/>
          <w:u w:val="single"/>
        </w:rPr>
        <w:t xml:space="preserve">MILANO - CONSOLATO ONORARIO            </w:t>
      </w:r>
    </w:p>
    <w:p w14:paraId="5AEEA3E1" w14:textId="77777777" w:rsidR="004E7BEE" w:rsidRDefault="004E7BEE" w:rsidP="004E7BE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Cesare Battisti, 15 - 20122 Milano </w:t>
      </w:r>
    </w:p>
    <w:p w14:paraId="1011E581" w14:textId="77777777" w:rsidR="004E7BEE" w:rsidRDefault="004E7BEE" w:rsidP="004E7BE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0255016526 - Fax 0294943635  </w:t>
      </w:r>
    </w:p>
    <w:p w14:paraId="199E3585" w14:textId="77777777" w:rsidR="004E7BEE" w:rsidRDefault="004E7BEE" w:rsidP="004E7BE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38" w:history="1">
        <w:r w:rsidR="00E0193E" w:rsidRPr="00073CC1">
          <w:rPr>
            <w:rStyle w:val="Collegamentoipertestuale"/>
            <w:snapToGrid w:val="0"/>
            <w:color w:val="000000"/>
            <w:u w:val="none"/>
          </w:rPr>
          <w:t>maltaconsul.milano@gov.mt</w:t>
        </w:r>
      </w:hyperlink>
    </w:p>
    <w:p w14:paraId="6577F6DF" w14:textId="77777777" w:rsidR="004E7BEE" w:rsidRDefault="004E7BEE" w:rsidP="004E7BE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Trentino</w:t>
      </w:r>
      <w:r w:rsidR="004B7E9F">
        <w:rPr>
          <w:snapToGrid w:val="0"/>
          <w:color w:val="000000"/>
        </w:rPr>
        <w:t xml:space="preserve"> </w:t>
      </w:r>
      <w:r>
        <w:rPr>
          <w:snapToGrid w:val="0"/>
          <w:color w:val="000000"/>
        </w:rPr>
        <w:t xml:space="preserve">Alto Adige    </w:t>
      </w:r>
    </w:p>
    <w:p w14:paraId="4646B4C2" w14:textId="77777777" w:rsidR="004E7BEE" w:rsidRDefault="004E7BEE" w:rsidP="004E7BEE">
      <w:pPr>
        <w:widowControl w:val="0"/>
        <w:tabs>
          <w:tab w:val="left" w:pos="90"/>
        </w:tabs>
        <w:spacing w:before="277"/>
        <w:rPr>
          <w:snapToGrid w:val="0"/>
          <w:color w:val="000000"/>
        </w:rPr>
      </w:pPr>
      <w:r>
        <w:rPr>
          <w:snapToGrid w:val="0"/>
          <w:color w:val="000000"/>
        </w:rPr>
        <w:t>Signor GUIDO A</w:t>
      </w:r>
      <w:r w:rsidR="004B7E9F">
        <w:rPr>
          <w:snapToGrid w:val="0"/>
          <w:color w:val="000000"/>
        </w:rPr>
        <w:t>RMANDO</w:t>
      </w:r>
      <w:r>
        <w:rPr>
          <w:snapToGrid w:val="0"/>
          <w:color w:val="000000"/>
        </w:rPr>
        <w:t xml:space="preserve"> VALENTINI, Console Onorario (Rinnovo exequatur </w:t>
      </w:r>
      <w:r w:rsidR="00367ABF">
        <w:rPr>
          <w:snapToGrid w:val="0"/>
          <w:color w:val="000000"/>
        </w:rPr>
        <w:t>12 ottobre 2022</w:t>
      </w:r>
      <w:r>
        <w:rPr>
          <w:snapToGrid w:val="0"/>
          <w:color w:val="000000"/>
        </w:rPr>
        <w:t>)</w:t>
      </w:r>
    </w:p>
    <w:p w14:paraId="219157F6" w14:textId="77777777" w:rsidR="009F0C77" w:rsidRDefault="009F0C77" w:rsidP="004E7BEE">
      <w:pPr>
        <w:widowControl w:val="0"/>
        <w:tabs>
          <w:tab w:val="left" w:pos="90"/>
        </w:tabs>
        <w:spacing w:before="277"/>
        <w:rPr>
          <w:snapToGrid w:val="0"/>
          <w:color w:val="000000"/>
        </w:rPr>
      </w:pPr>
    </w:p>
    <w:p w14:paraId="5FE837E8" w14:textId="77777777" w:rsidR="009F0C77" w:rsidRDefault="009F0C77" w:rsidP="004E7BEE">
      <w:pPr>
        <w:widowControl w:val="0"/>
        <w:tabs>
          <w:tab w:val="left" w:pos="90"/>
        </w:tabs>
        <w:spacing w:before="277"/>
        <w:rPr>
          <w:snapToGrid w:val="0"/>
          <w:color w:val="000000"/>
        </w:rPr>
      </w:pPr>
    </w:p>
    <w:p w14:paraId="6AB59A51" w14:textId="77777777" w:rsidR="009F0C77" w:rsidRDefault="009F0C77" w:rsidP="009F0C77">
      <w:pPr>
        <w:widowControl w:val="0"/>
        <w:tabs>
          <w:tab w:val="left" w:pos="90"/>
        </w:tabs>
        <w:rPr>
          <w:b/>
          <w:snapToGrid w:val="0"/>
          <w:color w:val="000080"/>
          <w:sz w:val="26"/>
          <w:u w:val="single"/>
        </w:rPr>
      </w:pPr>
      <w:r>
        <w:rPr>
          <w:b/>
          <w:snapToGrid w:val="0"/>
          <w:color w:val="000080"/>
          <w:u w:val="single"/>
        </w:rPr>
        <w:t xml:space="preserve">NAPOLI - CONSOLATO ONORARIO            </w:t>
      </w:r>
    </w:p>
    <w:p w14:paraId="53EE09DD" w14:textId="77777777" w:rsidR="009F0C77" w:rsidRDefault="009F0C77" w:rsidP="009F0C7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Mergellina, 2 14/12 bis – 80122 Napoli </w:t>
      </w:r>
    </w:p>
    <w:p w14:paraId="6DFD4776" w14:textId="77777777" w:rsidR="009F0C77" w:rsidRDefault="009F0C77" w:rsidP="009F0C7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3387678517 - 35699518314  </w:t>
      </w:r>
    </w:p>
    <w:p w14:paraId="28AB7474" w14:textId="77777777" w:rsidR="009F0C77" w:rsidRDefault="009F0C77" w:rsidP="009F0C77">
      <w:pPr>
        <w:widowControl w:val="0"/>
        <w:tabs>
          <w:tab w:val="left" w:pos="2321"/>
        </w:tabs>
        <w:rPr>
          <w:snapToGrid w:val="0"/>
          <w:color w:val="000000"/>
          <w:sz w:val="23"/>
        </w:rPr>
      </w:pPr>
      <w:r>
        <w:rPr>
          <w:rFonts w:ascii="MS Sans Serif" w:hAnsi="MS Sans Serif"/>
          <w:snapToGrid w:val="0"/>
          <w:sz w:val="24"/>
        </w:rPr>
        <w:tab/>
      </w:r>
    </w:p>
    <w:p w14:paraId="549F3FE9" w14:textId="77777777" w:rsidR="009F0C77" w:rsidRDefault="009F0C77" w:rsidP="009F0C7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C63A934" w14:textId="77777777" w:rsidR="009F0C77" w:rsidRDefault="009F0C77" w:rsidP="009F0C77">
      <w:pPr>
        <w:widowControl w:val="0"/>
        <w:tabs>
          <w:tab w:val="left" w:pos="90"/>
        </w:tabs>
        <w:spacing w:before="277"/>
        <w:rPr>
          <w:snapToGrid w:val="0"/>
          <w:color w:val="000000"/>
        </w:rPr>
      </w:pPr>
      <w:r>
        <w:rPr>
          <w:snapToGrid w:val="0"/>
          <w:color w:val="000000"/>
        </w:rPr>
        <w:t>Signor CLAUDIO MARCIANO di SCALA, Console Onorario (Exequatur 13 gennaio 2021)</w:t>
      </w:r>
    </w:p>
    <w:p w14:paraId="165F2EBF" w14:textId="77777777" w:rsidR="009F0C77" w:rsidRDefault="009F0C77" w:rsidP="004E7BEE">
      <w:pPr>
        <w:widowControl w:val="0"/>
        <w:tabs>
          <w:tab w:val="left" w:pos="90"/>
        </w:tabs>
        <w:spacing w:before="277"/>
        <w:rPr>
          <w:snapToGrid w:val="0"/>
          <w:color w:val="000000"/>
        </w:rPr>
      </w:pPr>
    </w:p>
    <w:p w14:paraId="5C911CCB" w14:textId="77777777" w:rsidR="008B05E0" w:rsidRDefault="008B05E0" w:rsidP="004E7BEE">
      <w:pPr>
        <w:widowControl w:val="0"/>
        <w:tabs>
          <w:tab w:val="left" w:pos="90"/>
        </w:tabs>
        <w:spacing w:before="23"/>
        <w:rPr>
          <w:b/>
          <w:snapToGrid w:val="0"/>
          <w:color w:val="000080"/>
          <w:u w:val="single"/>
        </w:rPr>
      </w:pPr>
    </w:p>
    <w:p w14:paraId="460A758E" w14:textId="77777777" w:rsidR="003B5C91" w:rsidRDefault="003B5C91" w:rsidP="004E7BEE">
      <w:pPr>
        <w:widowControl w:val="0"/>
        <w:tabs>
          <w:tab w:val="left" w:pos="90"/>
        </w:tabs>
        <w:spacing w:before="23"/>
        <w:rPr>
          <w:b/>
          <w:snapToGrid w:val="0"/>
          <w:color w:val="000080"/>
          <w:u w:val="single"/>
        </w:rPr>
      </w:pPr>
    </w:p>
    <w:p w14:paraId="1A4CB250" w14:textId="77777777" w:rsidR="00B735AC" w:rsidRDefault="00B735AC" w:rsidP="00B735AC">
      <w:pPr>
        <w:widowControl w:val="0"/>
        <w:tabs>
          <w:tab w:val="left" w:pos="90"/>
        </w:tabs>
        <w:rPr>
          <w:b/>
          <w:snapToGrid w:val="0"/>
          <w:color w:val="000080"/>
          <w:sz w:val="26"/>
          <w:u w:val="single"/>
        </w:rPr>
      </w:pPr>
      <w:r>
        <w:rPr>
          <w:b/>
          <w:snapToGrid w:val="0"/>
          <w:color w:val="000080"/>
          <w:u w:val="single"/>
        </w:rPr>
        <w:t xml:space="preserve">SIRACUSA - CONSOLATO ONORARIO            </w:t>
      </w:r>
    </w:p>
    <w:p w14:paraId="0B6165DB" w14:textId="77777777" w:rsidR="00B735AC" w:rsidRDefault="00B735AC" w:rsidP="00B735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Mazzini, 8 - 96100 Siracusa </w:t>
      </w:r>
    </w:p>
    <w:p w14:paraId="328D3E47" w14:textId="77777777" w:rsidR="00B735AC" w:rsidRDefault="00B735AC" w:rsidP="00B735AC">
      <w:pPr>
        <w:widowControl w:val="0"/>
        <w:tabs>
          <w:tab w:val="left" w:pos="2321"/>
        </w:tabs>
        <w:rPr>
          <w:snapToGrid w:val="0"/>
          <w:sz w:val="23"/>
        </w:rPr>
      </w:pPr>
      <w:r>
        <w:rPr>
          <w:rFonts w:ascii="MS Sans Serif" w:hAnsi="MS Sans Serif"/>
          <w:snapToGrid w:val="0"/>
          <w:sz w:val="24"/>
        </w:rPr>
        <w:tab/>
      </w:r>
      <w:r>
        <w:rPr>
          <w:snapToGrid w:val="0"/>
        </w:rPr>
        <w:t>Tel. 0957312567</w:t>
      </w:r>
    </w:p>
    <w:p w14:paraId="6F9AFAB7" w14:textId="77777777" w:rsidR="00B735AC" w:rsidRDefault="00B735AC" w:rsidP="00B735AC">
      <w:pPr>
        <w:widowControl w:val="0"/>
        <w:tabs>
          <w:tab w:val="left" w:pos="2321"/>
        </w:tabs>
        <w:rPr>
          <w:snapToGrid w:val="0"/>
          <w:color w:val="000000"/>
          <w:sz w:val="23"/>
        </w:rPr>
      </w:pPr>
      <w:r>
        <w:rPr>
          <w:rFonts w:ascii="MS Sans Serif" w:hAnsi="MS Sans Serif"/>
          <w:snapToGrid w:val="0"/>
          <w:sz w:val="24"/>
        </w:rPr>
        <w:tab/>
      </w:r>
      <w:r>
        <w:rPr>
          <w:snapToGrid w:val="0"/>
          <w:color w:val="000000"/>
        </w:rPr>
        <w:t>E-mail farrugia@cityonline.it</w:t>
      </w:r>
    </w:p>
    <w:p w14:paraId="27911EEA" w14:textId="77777777" w:rsidR="00B735AC" w:rsidRDefault="00B735AC" w:rsidP="00B735A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792061" w:rsidRPr="00792061">
        <w:rPr>
          <w:snapToGrid w:val="0"/>
        </w:rPr>
        <w:t>Province di</w:t>
      </w:r>
      <w:r w:rsidR="00792061">
        <w:rPr>
          <w:rFonts w:ascii="MS Sans Serif" w:hAnsi="MS Sans Serif"/>
          <w:snapToGrid w:val="0"/>
          <w:sz w:val="24"/>
        </w:rPr>
        <w:t xml:space="preserve"> </w:t>
      </w:r>
      <w:r>
        <w:rPr>
          <w:snapToGrid w:val="0"/>
          <w:color w:val="000000"/>
        </w:rPr>
        <w:t>Siracusa</w:t>
      </w:r>
      <w:r w:rsidR="00792061">
        <w:rPr>
          <w:snapToGrid w:val="0"/>
          <w:color w:val="000000"/>
        </w:rPr>
        <w:t xml:space="preserve"> e</w:t>
      </w:r>
      <w:r>
        <w:rPr>
          <w:snapToGrid w:val="0"/>
          <w:color w:val="000000"/>
        </w:rPr>
        <w:t xml:space="preserve"> Ragusa  </w:t>
      </w:r>
    </w:p>
    <w:p w14:paraId="055BC829" w14:textId="77777777" w:rsidR="00B735AC" w:rsidRDefault="00B735AC" w:rsidP="00B735AC">
      <w:pPr>
        <w:widowControl w:val="0"/>
        <w:tabs>
          <w:tab w:val="left" w:pos="90"/>
        </w:tabs>
        <w:rPr>
          <w:snapToGrid w:val="0"/>
          <w:color w:val="000000"/>
        </w:rPr>
      </w:pPr>
    </w:p>
    <w:p w14:paraId="2D1A7582" w14:textId="77777777" w:rsidR="00B735AC" w:rsidRDefault="00B735AC" w:rsidP="00B735AC">
      <w:pPr>
        <w:widowControl w:val="0"/>
        <w:tabs>
          <w:tab w:val="left" w:pos="90"/>
        </w:tabs>
        <w:rPr>
          <w:snapToGrid w:val="0"/>
          <w:color w:val="000000"/>
        </w:rPr>
      </w:pPr>
      <w:r>
        <w:rPr>
          <w:snapToGrid w:val="0"/>
          <w:color w:val="000000"/>
        </w:rPr>
        <w:t xml:space="preserve">Signora ISABELLA FARRUGIA, Console Onorario (Rinnovo exequatur </w:t>
      </w:r>
      <w:r w:rsidR="00792061">
        <w:rPr>
          <w:snapToGrid w:val="0"/>
          <w:color w:val="000000"/>
        </w:rPr>
        <w:t>1</w:t>
      </w:r>
      <w:r>
        <w:rPr>
          <w:snapToGrid w:val="0"/>
          <w:color w:val="000000"/>
        </w:rPr>
        <w:t xml:space="preserve">3 </w:t>
      </w:r>
      <w:r w:rsidR="00792061">
        <w:rPr>
          <w:snapToGrid w:val="0"/>
          <w:color w:val="000000"/>
        </w:rPr>
        <w:t>lugl</w:t>
      </w:r>
      <w:r>
        <w:rPr>
          <w:snapToGrid w:val="0"/>
          <w:color w:val="000000"/>
        </w:rPr>
        <w:t>io 20</w:t>
      </w:r>
      <w:r w:rsidR="00157BD8">
        <w:rPr>
          <w:snapToGrid w:val="0"/>
          <w:color w:val="000000"/>
        </w:rPr>
        <w:t>2</w:t>
      </w:r>
      <w:r w:rsidR="003940C8">
        <w:rPr>
          <w:snapToGrid w:val="0"/>
          <w:color w:val="000000"/>
        </w:rPr>
        <w:t>4</w:t>
      </w:r>
      <w:r w:rsidR="00157BD8">
        <w:rPr>
          <w:snapToGrid w:val="0"/>
          <w:color w:val="000000"/>
        </w:rPr>
        <w:t xml:space="preserve"> – 12 luglio 202</w:t>
      </w:r>
      <w:r w:rsidR="003940C8">
        <w:rPr>
          <w:snapToGrid w:val="0"/>
          <w:color w:val="000000"/>
        </w:rPr>
        <w:t>7</w:t>
      </w:r>
      <w:r>
        <w:rPr>
          <w:snapToGrid w:val="0"/>
          <w:color w:val="000000"/>
        </w:rPr>
        <w:t>)</w:t>
      </w:r>
    </w:p>
    <w:p w14:paraId="6B1AC0EF" w14:textId="77777777" w:rsidR="00B735AC" w:rsidRDefault="00B735AC" w:rsidP="00B735AC">
      <w:pPr>
        <w:widowControl w:val="0"/>
        <w:tabs>
          <w:tab w:val="left" w:pos="90"/>
        </w:tabs>
        <w:rPr>
          <w:b/>
          <w:snapToGrid w:val="0"/>
          <w:color w:val="000080"/>
          <w:u w:val="single"/>
        </w:rPr>
      </w:pPr>
    </w:p>
    <w:p w14:paraId="7C688050" w14:textId="77777777" w:rsidR="00B735AC" w:rsidRDefault="00B735AC" w:rsidP="003B5C91">
      <w:pPr>
        <w:widowControl w:val="0"/>
        <w:tabs>
          <w:tab w:val="left" w:pos="90"/>
        </w:tabs>
        <w:rPr>
          <w:b/>
          <w:snapToGrid w:val="0"/>
          <w:color w:val="000080"/>
          <w:u w:val="single"/>
        </w:rPr>
      </w:pPr>
    </w:p>
    <w:p w14:paraId="500F880E" w14:textId="77777777" w:rsidR="00B735AC" w:rsidRDefault="00B735AC" w:rsidP="00B735AC">
      <w:pPr>
        <w:widowControl w:val="0"/>
        <w:tabs>
          <w:tab w:val="left" w:pos="90"/>
        </w:tabs>
        <w:rPr>
          <w:b/>
          <w:snapToGrid w:val="0"/>
          <w:color w:val="000080"/>
          <w:u w:val="single"/>
        </w:rPr>
      </w:pPr>
    </w:p>
    <w:p w14:paraId="7EE358D3" w14:textId="77777777" w:rsidR="00686FE7" w:rsidRDefault="00686FE7" w:rsidP="00B735AC">
      <w:pPr>
        <w:widowControl w:val="0"/>
        <w:tabs>
          <w:tab w:val="left" w:pos="90"/>
        </w:tabs>
        <w:rPr>
          <w:b/>
          <w:snapToGrid w:val="0"/>
          <w:color w:val="000080"/>
          <w:u w:val="single"/>
        </w:rPr>
      </w:pPr>
    </w:p>
    <w:p w14:paraId="72D38B63" w14:textId="77777777" w:rsidR="00686FE7" w:rsidRDefault="00686FE7" w:rsidP="00B735AC">
      <w:pPr>
        <w:widowControl w:val="0"/>
        <w:tabs>
          <w:tab w:val="left" w:pos="90"/>
        </w:tabs>
        <w:rPr>
          <w:b/>
          <w:snapToGrid w:val="0"/>
          <w:color w:val="000080"/>
          <w:u w:val="single"/>
        </w:rPr>
      </w:pPr>
    </w:p>
    <w:p w14:paraId="3897552B" w14:textId="77777777" w:rsidR="00F22515" w:rsidRDefault="00F22515" w:rsidP="00CB1348">
      <w:pPr>
        <w:widowControl w:val="0"/>
        <w:tabs>
          <w:tab w:val="left" w:pos="90"/>
        </w:tabs>
        <w:rPr>
          <w:b/>
          <w:snapToGrid w:val="0"/>
          <w:color w:val="000080"/>
          <w:u w:val="single"/>
        </w:rPr>
      </w:pPr>
    </w:p>
    <w:p w14:paraId="20AB245F" w14:textId="77777777" w:rsidR="00686FE7" w:rsidRDefault="00686FE7" w:rsidP="00686FE7">
      <w:pPr>
        <w:widowControl w:val="0"/>
        <w:tabs>
          <w:tab w:val="left" w:pos="90"/>
        </w:tabs>
        <w:jc w:val="right"/>
        <w:rPr>
          <w:b/>
          <w:snapToGrid w:val="0"/>
          <w:sz w:val="16"/>
        </w:rPr>
      </w:pPr>
    </w:p>
    <w:p w14:paraId="609F0A81" w14:textId="77777777" w:rsidR="00F22515" w:rsidRDefault="00F22515" w:rsidP="00686FE7">
      <w:pPr>
        <w:widowControl w:val="0"/>
        <w:tabs>
          <w:tab w:val="left" w:pos="90"/>
        </w:tabs>
        <w:jc w:val="right"/>
        <w:rPr>
          <w:b/>
          <w:snapToGrid w:val="0"/>
          <w:color w:val="000080"/>
          <w:u w:val="single"/>
        </w:rPr>
      </w:pPr>
      <w:r>
        <w:rPr>
          <w:b/>
          <w:snapToGrid w:val="0"/>
          <w:sz w:val="16"/>
        </w:rPr>
        <w:t>MALTA</w:t>
      </w:r>
    </w:p>
    <w:p w14:paraId="5062E754" w14:textId="77777777" w:rsidR="00F22515" w:rsidRDefault="00F22515" w:rsidP="00CB1348">
      <w:pPr>
        <w:widowControl w:val="0"/>
        <w:tabs>
          <w:tab w:val="left" w:pos="90"/>
        </w:tabs>
        <w:rPr>
          <w:b/>
          <w:snapToGrid w:val="0"/>
          <w:color w:val="000080"/>
          <w:u w:val="single"/>
        </w:rPr>
      </w:pPr>
    </w:p>
    <w:p w14:paraId="7D517401" w14:textId="77777777" w:rsidR="00F22515" w:rsidRDefault="00F22515" w:rsidP="00CB1348">
      <w:pPr>
        <w:widowControl w:val="0"/>
        <w:tabs>
          <w:tab w:val="left" w:pos="90"/>
        </w:tabs>
        <w:rPr>
          <w:b/>
          <w:snapToGrid w:val="0"/>
          <w:color w:val="000080"/>
          <w:u w:val="single"/>
        </w:rPr>
      </w:pPr>
    </w:p>
    <w:p w14:paraId="38DC392F" w14:textId="77777777" w:rsidR="00F22515" w:rsidRDefault="00F22515" w:rsidP="00CB1348">
      <w:pPr>
        <w:widowControl w:val="0"/>
        <w:tabs>
          <w:tab w:val="left" w:pos="90"/>
        </w:tabs>
        <w:rPr>
          <w:b/>
          <w:snapToGrid w:val="0"/>
          <w:color w:val="000080"/>
          <w:u w:val="single"/>
        </w:rPr>
      </w:pPr>
    </w:p>
    <w:p w14:paraId="738A8C6C" w14:textId="77777777" w:rsidR="00CB1348" w:rsidRDefault="00CB1348" w:rsidP="00CB1348">
      <w:pPr>
        <w:widowControl w:val="0"/>
        <w:tabs>
          <w:tab w:val="left" w:pos="90"/>
        </w:tabs>
        <w:rPr>
          <w:b/>
          <w:snapToGrid w:val="0"/>
          <w:color w:val="000080"/>
          <w:sz w:val="26"/>
          <w:u w:val="single"/>
        </w:rPr>
      </w:pPr>
      <w:r>
        <w:rPr>
          <w:b/>
          <w:snapToGrid w:val="0"/>
          <w:color w:val="000080"/>
          <w:u w:val="single"/>
        </w:rPr>
        <w:t xml:space="preserve">TRIESTE - CONSOLATO ONORARIO            </w:t>
      </w:r>
    </w:p>
    <w:p w14:paraId="253A0EF6" w14:textId="77777777" w:rsidR="00CB1348" w:rsidRDefault="00CB1348" w:rsidP="00CB13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B63AE4">
        <w:rPr>
          <w:snapToGrid w:val="0"/>
        </w:rPr>
        <w:t>Via Cecilia</w:t>
      </w:r>
      <w:r>
        <w:rPr>
          <w:snapToGrid w:val="0"/>
        </w:rPr>
        <w:t xml:space="preserve"> de </w:t>
      </w:r>
      <w:proofErr w:type="spellStart"/>
      <w:r>
        <w:rPr>
          <w:snapToGrid w:val="0"/>
        </w:rPr>
        <w:t>Rittmeyer</w:t>
      </w:r>
      <w:proofErr w:type="spellEnd"/>
      <w:r>
        <w:rPr>
          <w:snapToGrid w:val="0"/>
          <w:color w:val="000000"/>
        </w:rPr>
        <w:t xml:space="preserve">, 5 – 34134 Trieste </w:t>
      </w:r>
    </w:p>
    <w:p w14:paraId="3F5CB36E" w14:textId="77777777" w:rsidR="00CB1348" w:rsidRDefault="00CB1348" w:rsidP="00CB1348">
      <w:pPr>
        <w:widowControl w:val="0"/>
        <w:tabs>
          <w:tab w:val="left" w:pos="2321"/>
        </w:tabs>
        <w:rPr>
          <w:snapToGrid w:val="0"/>
          <w:color w:val="000000"/>
          <w:sz w:val="23"/>
        </w:rPr>
      </w:pPr>
      <w:r>
        <w:rPr>
          <w:rFonts w:ascii="MS Sans Serif" w:hAnsi="MS Sans Serif"/>
          <w:snapToGrid w:val="0"/>
          <w:sz w:val="24"/>
        </w:rPr>
        <w:tab/>
      </w:r>
      <w:r>
        <w:rPr>
          <w:snapToGrid w:val="0"/>
          <w:color w:val="000000"/>
        </w:rPr>
        <w:t>Tel. 040363324 - Fax  0403484984</w:t>
      </w:r>
    </w:p>
    <w:p w14:paraId="625C6869" w14:textId="77777777" w:rsidR="00CB1348" w:rsidRPr="00B63AE4" w:rsidRDefault="00CB1348" w:rsidP="00CB1348">
      <w:pPr>
        <w:widowControl w:val="0"/>
        <w:tabs>
          <w:tab w:val="left" w:pos="90"/>
          <w:tab w:val="left" w:pos="2321"/>
        </w:tabs>
        <w:spacing w:before="49"/>
        <w:rPr>
          <w:snapToGrid w:val="0"/>
          <w:color w:val="000000"/>
        </w:rPr>
      </w:pPr>
      <w:r>
        <w:rPr>
          <w:b/>
          <w:snapToGrid w:val="0"/>
          <w:color w:val="000000"/>
        </w:rPr>
        <w:tab/>
      </w:r>
      <w:r>
        <w:rPr>
          <w:b/>
          <w:snapToGrid w:val="0"/>
          <w:color w:val="000000"/>
        </w:rPr>
        <w:tab/>
      </w:r>
      <w:r w:rsidRPr="00B63AE4">
        <w:rPr>
          <w:snapToGrid w:val="0"/>
          <w:color w:val="000000"/>
        </w:rPr>
        <w:t xml:space="preserve">E-mail </w:t>
      </w:r>
      <w:r>
        <w:rPr>
          <w:snapToGrid w:val="0"/>
          <w:color w:val="000000"/>
        </w:rPr>
        <w:t xml:space="preserve"> alberto.panizzoli@gmail.com</w:t>
      </w:r>
    </w:p>
    <w:p w14:paraId="0E1E821A" w14:textId="77777777" w:rsidR="00CB1348" w:rsidRDefault="00CB1348" w:rsidP="00CB134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Friuli Venezia Giulia</w:t>
      </w:r>
    </w:p>
    <w:p w14:paraId="4371DFE2" w14:textId="77777777" w:rsidR="00CB1348" w:rsidRDefault="00CB1348" w:rsidP="00CB1348">
      <w:pPr>
        <w:widowControl w:val="0"/>
        <w:tabs>
          <w:tab w:val="left" w:pos="90"/>
          <w:tab w:val="left" w:pos="2321"/>
        </w:tabs>
        <w:spacing w:before="49"/>
        <w:rPr>
          <w:snapToGrid w:val="0"/>
          <w:color w:val="000000"/>
        </w:rPr>
      </w:pPr>
    </w:p>
    <w:p w14:paraId="02A6C309" w14:textId="77777777" w:rsidR="00CB1348" w:rsidRDefault="00CB1348" w:rsidP="00CB1348">
      <w:pPr>
        <w:widowControl w:val="0"/>
        <w:tabs>
          <w:tab w:val="left" w:pos="90"/>
          <w:tab w:val="left" w:pos="2321"/>
        </w:tabs>
        <w:spacing w:before="49"/>
        <w:rPr>
          <w:snapToGrid w:val="0"/>
          <w:color w:val="000000"/>
          <w:sz w:val="26"/>
        </w:rPr>
      </w:pPr>
      <w:r>
        <w:rPr>
          <w:snapToGrid w:val="0"/>
          <w:color w:val="000000"/>
        </w:rPr>
        <w:t xml:space="preserve">Signor ALBERTO PANIZZOLI, Console Onorario, (Rinnovo exequatur </w:t>
      </w:r>
      <w:r w:rsidR="003947CA">
        <w:rPr>
          <w:snapToGrid w:val="0"/>
          <w:color w:val="000000"/>
        </w:rPr>
        <w:t>26 agosto 2021</w:t>
      </w:r>
      <w:r>
        <w:rPr>
          <w:snapToGrid w:val="0"/>
          <w:color w:val="000000"/>
        </w:rPr>
        <w:t>)</w:t>
      </w:r>
    </w:p>
    <w:p w14:paraId="5294F341" w14:textId="77777777" w:rsidR="00B735AC" w:rsidRDefault="00B735AC" w:rsidP="003B5C91">
      <w:pPr>
        <w:widowControl w:val="0"/>
        <w:tabs>
          <w:tab w:val="left" w:pos="90"/>
        </w:tabs>
        <w:rPr>
          <w:b/>
          <w:snapToGrid w:val="0"/>
          <w:color w:val="000080"/>
          <w:u w:val="single"/>
        </w:rPr>
      </w:pPr>
    </w:p>
    <w:p w14:paraId="3744ED4B" w14:textId="77777777" w:rsidR="00F22515" w:rsidRDefault="00F22515" w:rsidP="00F22515">
      <w:pPr>
        <w:widowControl w:val="0"/>
        <w:tabs>
          <w:tab w:val="left" w:pos="90"/>
        </w:tabs>
        <w:rPr>
          <w:b/>
          <w:snapToGrid w:val="0"/>
          <w:color w:val="000080"/>
          <w:u w:val="single"/>
        </w:rPr>
      </w:pPr>
    </w:p>
    <w:p w14:paraId="6A501735" w14:textId="77777777" w:rsidR="00F22515" w:rsidRDefault="00F22515" w:rsidP="00F22515">
      <w:pPr>
        <w:widowControl w:val="0"/>
        <w:tabs>
          <w:tab w:val="left" w:pos="90"/>
        </w:tabs>
        <w:rPr>
          <w:b/>
          <w:snapToGrid w:val="0"/>
          <w:color w:val="000080"/>
          <w:u w:val="single"/>
        </w:rPr>
      </w:pPr>
    </w:p>
    <w:p w14:paraId="1D97389A" w14:textId="77777777" w:rsidR="004944D8" w:rsidRPr="00F22515" w:rsidRDefault="004944D8" w:rsidP="00F22515">
      <w:pPr>
        <w:widowControl w:val="0"/>
        <w:tabs>
          <w:tab w:val="left" w:pos="90"/>
        </w:tabs>
        <w:rPr>
          <w:b/>
          <w:snapToGrid w:val="0"/>
          <w:color w:val="000080"/>
          <w:u w:val="single"/>
        </w:rPr>
      </w:pPr>
      <w:r>
        <w:rPr>
          <w:b/>
          <w:snapToGrid w:val="0"/>
          <w:color w:val="000080"/>
          <w:u w:val="single"/>
        </w:rPr>
        <w:t xml:space="preserve">VENEZIA - CONSOLATO ONORARIO            </w:t>
      </w:r>
    </w:p>
    <w:p w14:paraId="4D633872" w14:textId="77777777" w:rsidR="009C4574" w:rsidRDefault="009C4574">
      <w:pPr>
        <w:widowControl w:val="0"/>
        <w:tabs>
          <w:tab w:val="left" w:pos="90"/>
          <w:tab w:val="left" w:pos="2321"/>
        </w:tabs>
        <w:spacing w:before="49"/>
        <w:rPr>
          <w:b/>
          <w:snapToGrid w:val="0"/>
          <w:color w:val="000000"/>
        </w:rPr>
      </w:pPr>
    </w:p>
    <w:p w14:paraId="727958B5" w14:textId="77777777" w:rsidR="00910E62" w:rsidRDefault="00910E62" w:rsidP="00910E6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Pr="00B63AE4">
        <w:rPr>
          <w:snapToGrid w:val="0"/>
        </w:rPr>
        <w:t xml:space="preserve">Via </w:t>
      </w:r>
      <w:r w:rsidR="00545B05">
        <w:rPr>
          <w:snapToGrid w:val="0"/>
        </w:rPr>
        <w:t>Sertorio Orsato</w:t>
      </w:r>
      <w:r>
        <w:rPr>
          <w:snapToGrid w:val="0"/>
          <w:color w:val="000000"/>
        </w:rPr>
        <w:t xml:space="preserve">, </w:t>
      </w:r>
      <w:r w:rsidR="00545B05">
        <w:rPr>
          <w:snapToGrid w:val="0"/>
          <w:color w:val="000000"/>
        </w:rPr>
        <w:t>4</w:t>
      </w:r>
      <w:r>
        <w:rPr>
          <w:snapToGrid w:val="0"/>
          <w:color w:val="000000"/>
        </w:rPr>
        <w:t>6 – 30175 Venezia</w:t>
      </w:r>
      <w:r w:rsidR="00545B05">
        <w:rPr>
          <w:snapToGrid w:val="0"/>
          <w:color w:val="000000"/>
        </w:rPr>
        <w:t xml:space="preserve"> - Marghera</w:t>
      </w:r>
      <w:r>
        <w:rPr>
          <w:snapToGrid w:val="0"/>
          <w:color w:val="000000"/>
        </w:rPr>
        <w:t xml:space="preserve"> </w:t>
      </w:r>
    </w:p>
    <w:p w14:paraId="344D1C27" w14:textId="77777777" w:rsidR="00910E62" w:rsidRDefault="00910E62" w:rsidP="00DB1D88">
      <w:pPr>
        <w:widowControl w:val="0"/>
        <w:tabs>
          <w:tab w:val="left" w:pos="2321"/>
        </w:tabs>
        <w:rPr>
          <w:snapToGrid w:val="0"/>
          <w:color w:val="000000"/>
          <w:sz w:val="23"/>
        </w:rPr>
      </w:pPr>
      <w:r>
        <w:rPr>
          <w:rFonts w:ascii="MS Sans Serif" w:hAnsi="MS Sans Serif"/>
          <w:snapToGrid w:val="0"/>
          <w:sz w:val="24"/>
        </w:rPr>
        <w:tab/>
      </w:r>
      <w:r>
        <w:rPr>
          <w:snapToGrid w:val="0"/>
          <w:color w:val="000000"/>
        </w:rPr>
        <w:t>Tel. 0418877422   3886058085- Fax  0415383145</w:t>
      </w:r>
    </w:p>
    <w:p w14:paraId="0D3DDC83" w14:textId="77777777" w:rsidR="00910E62" w:rsidRPr="00B63AE4" w:rsidRDefault="00910E62" w:rsidP="00233EDE">
      <w:pPr>
        <w:widowControl w:val="0"/>
        <w:tabs>
          <w:tab w:val="left" w:pos="90"/>
          <w:tab w:val="left" w:pos="2321"/>
        </w:tabs>
        <w:rPr>
          <w:snapToGrid w:val="0"/>
          <w:color w:val="000000"/>
        </w:rPr>
      </w:pPr>
      <w:r>
        <w:rPr>
          <w:b/>
          <w:snapToGrid w:val="0"/>
          <w:color w:val="000000"/>
        </w:rPr>
        <w:tab/>
      </w:r>
      <w:r>
        <w:rPr>
          <w:b/>
          <w:snapToGrid w:val="0"/>
          <w:color w:val="000000"/>
        </w:rPr>
        <w:tab/>
      </w:r>
      <w:r w:rsidRPr="00B63AE4">
        <w:rPr>
          <w:snapToGrid w:val="0"/>
          <w:color w:val="000000"/>
        </w:rPr>
        <w:t xml:space="preserve">E-mail </w:t>
      </w:r>
      <w:r>
        <w:rPr>
          <w:snapToGrid w:val="0"/>
          <w:color w:val="000000"/>
        </w:rPr>
        <w:t xml:space="preserve"> </w:t>
      </w:r>
      <w:hyperlink r:id="rId339" w:history="1">
        <w:r w:rsidR="00DB1D88" w:rsidRPr="009C38D1">
          <w:rPr>
            <w:rStyle w:val="Collegamentoipertestuale"/>
            <w:snapToGrid w:val="0"/>
            <w:color w:val="000000"/>
            <w:u w:val="none"/>
          </w:rPr>
          <w:t>mfurlanetto@spashippingagency.com</w:t>
        </w:r>
      </w:hyperlink>
      <w:r w:rsidR="00DB1D88">
        <w:rPr>
          <w:snapToGrid w:val="0"/>
          <w:color w:val="000000"/>
        </w:rPr>
        <w:t xml:space="preserve">    maltaconsul.venice@gov.mt</w:t>
      </w:r>
    </w:p>
    <w:p w14:paraId="194146FD" w14:textId="77777777" w:rsidR="004944D8" w:rsidRDefault="004944D8" w:rsidP="00233EDE">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Veneto  </w:t>
      </w:r>
    </w:p>
    <w:p w14:paraId="784D10A1" w14:textId="77777777" w:rsidR="00233EDE" w:rsidRDefault="00233EDE">
      <w:pPr>
        <w:widowControl w:val="0"/>
        <w:tabs>
          <w:tab w:val="left" w:pos="90"/>
          <w:tab w:val="left" w:pos="2321"/>
        </w:tabs>
        <w:spacing w:before="49"/>
        <w:rPr>
          <w:snapToGrid w:val="0"/>
          <w:color w:val="000000"/>
        </w:rPr>
      </w:pPr>
    </w:p>
    <w:p w14:paraId="3F83DD96" w14:textId="77777777" w:rsidR="00233EDE" w:rsidRDefault="00233EDE">
      <w:pPr>
        <w:widowControl w:val="0"/>
        <w:tabs>
          <w:tab w:val="left" w:pos="90"/>
          <w:tab w:val="left" w:pos="2321"/>
        </w:tabs>
        <w:spacing w:before="49"/>
        <w:rPr>
          <w:snapToGrid w:val="0"/>
          <w:color w:val="000000"/>
        </w:rPr>
      </w:pPr>
      <w:r>
        <w:rPr>
          <w:snapToGrid w:val="0"/>
          <w:color w:val="000000"/>
        </w:rPr>
        <w:t xml:space="preserve">Signor MAURO FURLANETTO, Console Onorario (Exequatur </w:t>
      </w:r>
      <w:r w:rsidR="004430FF">
        <w:rPr>
          <w:snapToGrid w:val="0"/>
          <w:color w:val="000000"/>
        </w:rPr>
        <w:t>24</w:t>
      </w:r>
      <w:r>
        <w:rPr>
          <w:snapToGrid w:val="0"/>
          <w:color w:val="000000"/>
        </w:rPr>
        <w:t xml:space="preserve"> giugno 20</w:t>
      </w:r>
      <w:r w:rsidR="004430FF">
        <w:rPr>
          <w:snapToGrid w:val="0"/>
          <w:color w:val="000000"/>
        </w:rPr>
        <w:t>22</w:t>
      </w:r>
      <w:r>
        <w:rPr>
          <w:snapToGrid w:val="0"/>
          <w:color w:val="000000"/>
        </w:rPr>
        <w:t>)</w:t>
      </w:r>
    </w:p>
    <w:p w14:paraId="40D888F3" w14:textId="77777777" w:rsidR="009C4574" w:rsidRDefault="009C4574">
      <w:pPr>
        <w:widowControl w:val="0"/>
        <w:tabs>
          <w:tab w:val="left" w:pos="90"/>
        </w:tabs>
        <w:jc w:val="right"/>
        <w:rPr>
          <w:snapToGrid w:val="0"/>
          <w:color w:val="000000"/>
        </w:rPr>
      </w:pPr>
    </w:p>
    <w:p w14:paraId="4E0ABABA" w14:textId="77777777" w:rsidR="004944D8" w:rsidRDefault="004944D8">
      <w:pPr>
        <w:widowControl w:val="0"/>
        <w:tabs>
          <w:tab w:val="left" w:pos="90"/>
        </w:tabs>
        <w:jc w:val="right"/>
        <w:rPr>
          <w:b/>
          <w:snapToGrid w:val="0"/>
          <w:color w:val="000000"/>
        </w:rPr>
      </w:pPr>
      <w:r>
        <w:rPr>
          <w:b/>
          <w:snapToGrid w:val="0"/>
          <w:color w:val="000000"/>
          <w:sz w:val="16"/>
        </w:rPr>
        <w:br w:type="page"/>
        <w:t>MAROCCO</w:t>
      </w:r>
    </w:p>
    <w:p w14:paraId="0CAA535B"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1584" behindDoc="0" locked="0" layoutInCell="0" allowOverlap="1" wp14:anchorId="55C77EF9" wp14:editId="615F002E">
            <wp:simplePos x="0" y="0"/>
            <wp:positionH relativeFrom="column">
              <wp:posOffset>5787390</wp:posOffset>
            </wp:positionH>
            <wp:positionV relativeFrom="paragraph">
              <wp:posOffset>158115</wp:posOffset>
            </wp:positionV>
            <wp:extent cx="702310" cy="467995"/>
            <wp:effectExtent l="19050" t="19050" r="2540" b="8255"/>
            <wp:wrapNone/>
            <wp:docPr id="312" name="Immagin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7"/>
                    <pic:cNvPicPr>
                      <a:picLocks noChangeAspect="1" noChangeArrowheads="1"/>
                    </pic:cNvPicPr>
                  </pic:nvPicPr>
                  <pic:blipFill>
                    <a:blip r:embed="rId34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D4C7F1B" w14:textId="77777777" w:rsidR="004944D8" w:rsidRDefault="004944D8">
      <w:pPr>
        <w:widowControl w:val="0"/>
        <w:tabs>
          <w:tab w:val="left" w:pos="90"/>
        </w:tabs>
        <w:rPr>
          <w:b/>
          <w:snapToGrid w:val="0"/>
          <w:color w:val="000080"/>
          <w:sz w:val="39"/>
        </w:rPr>
      </w:pPr>
      <w:bookmarkStart w:id="54" w:name="_Hlk205203044"/>
      <w:r>
        <w:rPr>
          <w:b/>
          <w:snapToGrid w:val="0"/>
          <w:color w:val="000080"/>
          <w:sz w:val="32"/>
        </w:rPr>
        <w:t xml:space="preserve">MAROCCO </w:t>
      </w:r>
    </w:p>
    <w:p w14:paraId="7AB51FB9" w14:textId="77777777" w:rsidR="004944D8" w:rsidRDefault="004944D8">
      <w:pPr>
        <w:widowControl w:val="0"/>
        <w:tabs>
          <w:tab w:val="left" w:pos="90"/>
        </w:tabs>
        <w:rPr>
          <w:b/>
          <w:snapToGrid w:val="0"/>
          <w:color w:val="000080"/>
          <w:sz w:val="28"/>
        </w:rPr>
      </w:pPr>
      <w:r>
        <w:rPr>
          <w:b/>
          <w:snapToGrid w:val="0"/>
          <w:color w:val="000080"/>
          <w:sz w:val="22"/>
        </w:rPr>
        <w:t xml:space="preserve">Regno del             </w:t>
      </w:r>
    </w:p>
    <w:p w14:paraId="118EF23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3EF2B7B" w14:textId="77777777" w:rsidR="004944D8" w:rsidRDefault="004944D8" w:rsidP="00AC5B52">
      <w:pPr>
        <w:widowControl w:val="0"/>
        <w:tabs>
          <w:tab w:val="left" w:pos="90"/>
        </w:tabs>
        <w:jc w:val="right"/>
        <w:rPr>
          <w:i/>
          <w:snapToGrid w:val="0"/>
          <w:color w:val="000000"/>
          <w:sz w:val="26"/>
        </w:rPr>
      </w:pPr>
      <w:r>
        <w:rPr>
          <w:i/>
          <w:snapToGrid w:val="0"/>
          <w:color w:val="000000"/>
        </w:rPr>
        <w:t xml:space="preserve"> Festa nazionale 30 luglio</w:t>
      </w:r>
    </w:p>
    <w:p w14:paraId="7963DF0D" w14:textId="77777777" w:rsidR="00FC2824" w:rsidRDefault="00FC2824" w:rsidP="001477B7">
      <w:pPr>
        <w:widowControl w:val="0"/>
        <w:tabs>
          <w:tab w:val="left" w:pos="90"/>
        </w:tabs>
        <w:rPr>
          <w:b/>
          <w:snapToGrid w:val="0"/>
          <w:color w:val="000080"/>
          <w:u w:val="single"/>
        </w:rPr>
      </w:pPr>
    </w:p>
    <w:p w14:paraId="0770FFF8" w14:textId="77777777" w:rsidR="00942AB1" w:rsidRDefault="00942AB1" w:rsidP="00942AB1">
      <w:pPr>
        <w:widowControl w:val="0"/>
        <w:tabs>
          <w:tab w:val="left" w:pos="90"/>
        </w:tabs>
        <w:rPr>
          <w:b/>
          <w:snapToGrid w:val="0"/>
          <w:color w:val="000080"/>
          <w:u w:val="single"/>
        </w:rPr>
      </w:pPr>
      <w:r>
        <w:rPr>
          <w:b/>
          <w:snapToGrid w:val="0"/>
          <w:color w:val="000080"/>
          <w:u w:val="single"/>
        </w:rPr>
        <w:t xml:space="preserve">BOLOGNA – CONSOLATO GENERALE                     </w:t>
      </w:r>
    </w:p>
    <w:p w14:paraId="15188585" w14:textId="77777777" w:rsidR="00942AB1" w:rsidRDefault="00942AB1" w:rsidP="00942AB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8547F">
        <w:rPr>
          <w:snapToGrid w:val="0"/>
          <w:color w:val="000000"/>
        </w:rPr>
        <w:t>Caduti di Amola</w:t>
      </w:r>
      <w:r>
        <w:rPr>
          <w:snapToGrid w:val="0"/>
          <w:color w:val="000000"/>
        </w:rPr>
        <w:t>, 3</w:t>
      </w:r>
      <w:r w:rsidR="00E8547F">
        <w:rPr>
          <w:snapToGrid w:val="0"/>
          <w:color w:val="000000"/>
        </w:rPr>
        <w:t>0</w:t>
      </w:r>
      <w:r>
        <w:rPr>
          <w:snapToGrid w:val="0"/>
          <w:color w:val="000000"/>
        </w:rPr>
        <w:t>- 4013</w:t>
      </w:r>
      <w:r w:rsidR="00E8547F">
        <w:rPr>
          <w:snapToGrid w:val="0"/>
          <w:color w:val="000000"/>
        </w:rPr>
        <w:t>2</w:t>
      </w:r>
      <w:r>
        <w:rPr>
          <w:snapToGrid w:val="0"/>
          <w:color w:val="000000"/>
        </w:rPr>
        <w:t xml:space="preserve"> Bologna </w:t>
      </w:r>
    </w:p>
    <w:p w14:paraId="68C6EA2C" w14:textId="77777777" w:rsidR="00942AB1" w:rsidRDefault="00942AB1" w:rsidP="00942AB1">
      <w:pPr>
        <w:widowControl w:val="0"/>
        <w:tabs>
          <w:tab w:val="left" w:pos="2321"/>
        </w:tabs>
        <w:rPr>
          <w:snapToGrid w:val="0"/>
          <w:color w:val="000000"/>
        </w:rPr>
      </w:pPr>
      <w:r>
        <w:rPr>
          <w:rFonts w:ascii="MS Sans Serif" w:hAnsi="MS Sans Serif"/>
          <w:snapToGrid w:val="0"/>
          <w:sz w:val="24"/>
        </w:rPr>
        <w:tab/>
      </w:r>
      <w:r w:rsidR="00612C95">
        <w:rPr>
          <w:snapToGrid w:val="0"/>
          <w:color w:val="000000"/>
        </w:rPr>
        <w:t xml:space="preserve">Tel. 051538763 - Fax </w:t>
      </w:r>
      <w:r w:rsidR="00612C95" w:rsidRPr="00612C95">
        <w:rPr>
          <w:snapToGrid w:val="0"/>
          <w:color w:val="000000"/>
        </w:rPr>
        <w:t>051531863</w:t>
      </w:r>
    </w:p>
    <w:p w14:paraId="3212964B" w14:textId="77777777" w:rsidR="00285606" w:rsidRDefault="00285606" w:rsidP="00942AB1">
      <w:pPr>
        <w:widowControl w:val="0"/>
        <w:tabs>
          <w:tab w:val="left" w:pos="2321"/>
        </w:tabs>
        <w:rPr>
          <w:snapToGrid w:val="0"/>
          <w:color w:val="000000"/>
          <w:sz w:val="23"/>
        </w:rPr>
      </w:pPr>
      <w:r>
        <w:rPr>
          <w:snapToGrid w:val="0"/>
          <w:color w:val="000000"/>
        </w:rPr>
        <w:tab/>
        <w:t xml:space="preserve">E-mail  </w:t>
      </w:r>
      <w:hyperlink r:id="rId341" w:history="1">
        <w:r w:rsidR="00612C95" w:rsidRPr="008112DA">
          <w:rPr>
            <w:rStyle w:val="Collegamentoipertestuale"/>
            <w:snapToGrid w:val="0"/>
          </w:rPr>
          <w:t>consolatobologna@maec.gov.ma</w:t>
        </w:r>
      </w:hyperlink>
      <w:r w:rsidR="00612C95">
        <w:rPr>
          <w:snapToGrid w:val="0"/>
          <w:color w:val="000000"/>
        </w:rPr>
        <w:t xml:space="preserve"> </w:t>
      </w:r>
    </w:p>
    <w:p w14:paraId="0E1C7BD6" w14:textId="77777777" w:rsidR="00942AB1" w:rsidRDefault="00942AB1" w:rsidP="00942AB1">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105935">
        <w:rPr>
          <w:snapToGrid w:val="0"/>
          <w:color w:val="000000"/>
        </w:rPr>
        <w:t xml:space="preserve">Emilia </w:t>
      </w:r>
      <w:r>
        <w:rPr>
          <w:snapToGrid w:val="0"/>
          <w:color w:val="000000"/>
        </w:rPr>
        <w:t>Ro</w:t>
      </w:r>
      <w:r w:rsidR="00026751">
        <w:rPr>
          <w:snapToGrid w:val="0"/>
          <w:color w:val="000000"/>
        </w:rPr>
        <w:t>magna, Toscana, Marche</w:t>
      </w:r>
    </w:p>
    <w:p w14:paraId="75C78A3E" w14:textId="77777777" w:rsidR="00942AB1" w:rsidRDefault="00942AB1" w:rsidP="00942AB1">
      <w:pPr>
        <w:widowControl w:val="0"/>
        <w:tabs>
          <w:tab w:val="left" w:pos="90"/>
        </w:tabs>
        <w:rPr>
          <w:snapToGrid w:val="0"/>
          <w:color w:val="000000"/>
        </w:rPr>
      </w:pPr>
    </w:p>
    <w:p w14:paraId="030F73FF" w14:textId="77777777" w:rsidR="00D51461" w:rsidRDefault="00996C82" w:rsidP="00D51461">
      <w:pPr>
        <w:widowControl w:val="0"/>
        <w:tabs>
          <w:tab w:val="left" w:pos="90"/>
        </w:tabs>
        <w:rPr>
          <w:snapToGrid w:val="0"/>
          <w:color w:val="000000"/>
        </w:rPr>
      </w:pPr>
      <w:r>
        <w:rPr>
          <w:snapToGrid w:val="0"/>
          <w:color w:val="000000"/>
        </w:rPr>
        <w:t>Signor</w:t>
      </w:r>
      <w:r w:rsidR="00F15964">
        <w:rPr>
          <w:snapToGrid w:val="0"/>
          <w:color w:val="000000"/>
        </w:rPr>
        <w:t>a</w:t>
      </w:r>
      <w:r>
        <w:rPr>
          <w:snapToGrid w:val="0"/>
          <w:color w:val="000000"/>
        </w:rPr>
        <w:t xml:space="preserve"> </w:t>
      </w:r>
      <w:r w:rsidR="00F15964" w:rsidRPr="00F15964">
        <w:rPr>
          <w:snapToGrid w:val="0"/>
          <w:color w:val="000000"/>
        </w:rPr>
        <w:t>KHADIJA NADOUR</w:t>
      </w:r>
      <w:r>
        <w:rPr>
          <w:snapToGrid w:val="0"/>
          <w:color w:val="000000"/>
        </w:rPr>
        <w:t>, Console Generale</w:t>
      </w:r>
      <w:r w:rsidR="004E0C22">
        <w:rPr>
          <w:snapToGrid w:val="0"/>
          <w:color w:val="000000"/>
        </w:rPr>
        <w:t>,</w:t>
      </w:r>
      <w:r>
        <w:rPr>
          <w:snapToGrid w:val="0"/>
          <w:color w:val="000000"/>
        </w:rPr>
        <w:t xml:space="preserve"> (Exequatur </w:t>
      </w:r>
      <w:r w:rsidR="00F15964">
        <w:rPr>
          <w:snapToGrid w:val="0"/>
          <w:color w:val="000000"/>
        </w:rPr>
        <w:t>5 ottobre 2023</w:t>
      </w:r>
      <w:r>
        <w:rPr>
          <w:snapToGrid w:val="0"/>
          <w:color w:val="000000"/>
        </w:rPr>
        <w:t>)</w:t>
      </w:r>
    </w:p>
    <w:p w14:paraId="02E1C0B4" w14:textId="77777777" w:rsidR="007E6B86" w:rsidRDefault="007E6B86" w:rsidP="007E6B86">
      <w:pPr>
        <w:widowControl w:val="0"/>
        <w:tabs>
          <w:tab w:val="left" w:pos="90"/>
        </w:tabs>
        <w:rPr>
          <w:snapToGrid w:val="0"/>
          <w:color w:val="000000"/>
        </w:rPr>
      </w:pPr>
      <w:r>
        <w:rPr>
          <w:snapToGrid w:val="0"/>
          <w:color w:val="000000"/>
        </w:rPr>
        <w:t>Signor  ABDELALI EL HACHIMI, Console Generale Aggiunto (1 settembre 2021)</w:t>
      </w:r>
    </w:p>
    <w:p w14:paraId="29AA5C50" w14:textId="77777777" w:rsidR="00C85863" w:rsidRDefault="001F6E5F" w:rsidP="004E0C22">
      <w:pPr>
        <w:widowControl w:val="0"/>
        <w:tabs>
          <w:tab w:val="left" w:pos="90"/>
        </w:tabs>
        <w:rPr>
          <w:snapToGrid w:val="0"/>
          <w:color w:val="000000"/>
        </w:rPr>
      </w:pPr>
      <w:r>
        <w:rPr>
          <w:snapToGrid w:val="0"/>
          <w:color w:val="000000"/>
        </w:rPr>
        <w:t>Signor AZIZ EL FARJI, Vice Console, (5 novembre 2021)</w:t>
      </w:r>
    </w:p>
    <w:p w14:paraId="07A425E7" w14:textId="77777777" w:rsidR="00C85863" w:rsidRDefault="00C85863" w:rsidP="004E0C22">
      <w:pPr>
        <w:widowControl w:val="0"/>
        <w:tabs>
          <w:tab w:val="left" w:pos="90"/>
        </w:tabs>
        <w:rPr>
          <w:snapToGrid w:val="0"/>
          <w:color w:val="000000"/>
        </w:rPr>
      </w:pPr>
      <w:r>
        <w:rPr>
          <w:snapToGrid w:val="0"/>
          <w:color w:val="000000"/>
        </w:rPr>
        <w:t xml:space="preserve">Signor </w:t>
      </w:r>
      <w:r w:rsidR="00295913">
        <w:rPr>
          <w:snapToGrid w:val="0"/>
          <w:color w:val="000000"/>
        </w:rPr>
        <w:t xml:space="preserve"> </w:t>
      </w:r>
      <w:r>
        <w:rPr>
          <w:snapToGrid w:val="0"/>
          <w:color w:val="000000"/>
        </w:rPr>
        <w:t>MOHAMED BOUDIL, Vice Console (1° settembre 2022)</w:t>
      </w:r>
    </w:p>
    <w:p w14:paraId="3F4ECDA2" w14:textId="77777777" w:rsidR="00295913" w:rsidRDefault="00295913" w:rsidP="004E0C22">
      <w:pPr>
        <w:widowControl w:val="0"/>
        <w:tabs>
          <w:tab w:val="left" w:pos="90"/>
        </w:tabs>
        <w:rPr>
          <w:snapToGrid w:val="0"/>
          <w:color w:val="000000"/>
        </w:rPr>
      </w:pPr>
      <w:r>
        <w:rPr>
          <w:snapToGrid w:val="0"/>
          <w:color w:val="000000"/>
        </w:rPr>
        <w:t>Signora SAIDA HIAR, Vice Console (1° settembre 2023)</w:t>
      </w:r>
    </w:p>
    <w:p w14:paraId="4D339AF7" w14:textId="77777777" w:rsidR="00295913" w:rsidRDefault="00295913" w:rsidP="004E0C22">
      <w:pPr>
        <w:widowControl w:val="0"/>
        <w:tabs>
          <w:tab w:val="left" w:pos="90"/>
        </w:tabs>
        <w:rPr>
          <w:snapToGrid w:val="0"/>
          <w:color w:val="000000"/>
        </w:rPr>
      </w:pPr>
      <w:r>
        <w:rPr>
          <w:snapToGrid w:val="0"/>
          <w:color w:val="000000"/>
        </w:rPr>
        <w:t>Signor  HICHAM COUSI, Vice Console (1° settembre 2023)</w:t>
      </w:r>
    </w:p>
    <w:p w14:paraId="4FCCCAC6" w14:textId="77777777" w:rsidR="006E06EE" w:rsidRDefault="006E06EE" w:rsidP="004E0C22">
      <w:pPr>
        <w:widowControl w:val="0"/>
        <w:tabs>
          <w:tab w:val="left" w:pos="90"/>
        </w:tabs>
        <w:rPr>
          <w:snapToGrid w:val="0"/>
          <w:color w:val="000000"/>
        </w:rPr>
      </w:pPr>
      <w:r>
        <w:rPr>
          <w:snapToGrid w:val="0"/>
          <w:color w:val="000000"/>
        </w:rPr>
        <w:t>Signor  ABELGHANI SOULHI, Vice Console (1° settembre 2023)</w:t>
      </w:r>
    </w:p>
    <w:p w14:paraId="7E8BEDFC" w14:textId="77777777" w:rsidR="002B64BA" w:rsidRDefault="002B64BA" w:rsidP="004E0C22">
      <w:pPr>
        <w:widowControl w:val="0"/>
        <w:tabs>
          <w:tab w:val="left" w:pos="90"/>
        </w:tabs>
        <w:rPr>
          <w:snapToGrid w:val="0"/>
          <w:color w:val="000000"/>
        </w:rPr>
      </w:pPr>
      <w:r>
        <w:rPr>
          <w:snapToGrid w:val="0"/>
          <w:color w:val="000000"/>
        </w:rPr>
        <w:t>Signor  ZAKARIA MAKKOUDI, Vice Console (1° settembre 2023)</w:t>
      </w:r>
    </w:p>
    <w:p w14:paraId="5935D781" w14:textId="77777777" w:rsidR="00222588" w:rsidRDefault="00222588" w:rsidP="004E0C22">
      <w:pPr>
        <w:widowControl w:val="0"/>
        <w:tabs>
          <w:tab w:val="left" w:pos="90"/>
        </w:tabs>
        <w:rPr>
          <w:snapToGrid w:val="0"/>
          <w:color w:val="000000"/>
        </w:rPr>
      </w:pPr>
      <w:r>
        <w:rPr>
          <w:snapToGrid w:val="0"/>
          <w:color w:val="000000"/>
        </w:rPr>
        <w:t>Signor HUSSAINE EL BOUTAKMANTI, Vice Console (5 ottobre 2023)</w:t>
      </w:r>
    </w:p>
    <w:p w14:paraId="01994C8E" w14:textId="77777777" w:rsidR="002820D7" w:rsidRPr="004E0C22" w:rsidRDefault="002820D7" w:rsidP="004E0C22">
      <w:pPr>
        <w:widowControl w:val="0"/>
        <w:tabs>
          <w:tab w:val="left" w:pos="90"/>
        </w:tabs>
        <w:rPr>
          <w:snapToGrid w:val="0"/>
          <w:color w:val="000000"/>
        </w:rPr>
      </w:pPr>
      <w:r>
        <w:rPr>
          <w:snapToGrid w:val="0"/>
          <w:color w:val="000000"/>
        </w:rPr>
        <w:t>Signor ABDERRAHMANE SALHI, Vice Console (2 settembre 2024)</w:t>
      </w:r>
    </w:p>
    <w:p w14:paraId="711A8B25" w14:textId="28F131E8" w:rsidR="00846843" w:rsidRDefault="00846843" w:rsidP="00846843">
      <w:pPr>
        <w:widowControl w:val="0"/>
        <w:tabs>
          <w:tab w:val="left" w:pos="90"/>
        </w:tabs>
      </w:pPr>
      <w:r w:rsidRPr="00E35C6A">
        <w:t>Signor</w:t>
      </w:r>
      <w:r w:rsidR="00073D8F">
        <w:t>a</w:t>
      </w:r>
      <w:r w:rsidR="006B7988">
        <w:t xml:space="preserve"> </w:t>
      </w:r>
      <w:r w:rsidR="00295913">
        <w:t xml:space="preserve"> </w:t>
      </w:r>
      <w:r w:rsidR="006B7988">
        <w:t>ILHAME ISMAILI</w:t>
      </w:r>
      <w:r w:rsidRPr="00E35C6A">
        <w:t>, Addetto Consolare, (</w:t>
      </w:r>
      <w:r w:rsidR="006B7988">
        <w:t>1° settembre 2022</w:t>
      </w:r>
      <w:r w:rsidRPr="00E35C6A">
        <w:t>)</w:t>
      </w:r>
    </w:p>
    <w:p w14:paraId="2259070D" w14:textId="77777777" w:rsidR="00A6488F" w:rsidRPr="00A6488F" w:rsidRDefault="00A6488F" w:rsidP="00942AB1">
      <w:pPr>
        <w:widowControl w:val="0"/>
        <w:tabs>
          <w:tab w:val="left" w:pos="90"/>
        </w:tabs>
        <w:rPr>
          <w:snapToGrid w:val="0"/>
          <w:color w:val="000000"/>
        </w:rPr>
      </w:pPr>
    </w:p>
    <w:p w14:paraId="4C703F6F" w14:textId="77777777" w:rsidR="006F6C37" w:rsidRDefault="006F6C37" w:rsidP="00942AB1">
      <w:pPr>
        <w:widowControl w:val="0"/>
        <w:tabs>
          <w:tab w:val="left" w:pos="90"/>
        </w:tabs>
        <w:rPr>
          <w:snapToGrid w:val="0"/>
          <w:color w:val="000000"/>
        </w:rPr>
      </w:pPr>
    </w:p>
    <w:p w14:paraId="093E6AA2" w14:textId="77777777" w:rsidR="004944D8" w:rsidRDefault="004944D8">
      <w:pPr>
        <w:widowControl w:val="0"/>
        <w:tabs>
          <w:tab w:val="left" w:pos="90"/>
        </w:tabs>
        <w:rPr>
          <w:b/>
          <w:snapToGrid w:val="0"/>
          <w:color w:val="000080"/>
          <w:u w:val="single"/>
        </w:rPr>
      </w:pPr>
      <w:r>
        <w:rPr>
          <w:b/>
          <w:snapToGrid w:val="0"/>
          <w:color w:val="000080"/>
          <w:u w:val="single"/>
        </w:rPr>
        <w:t xml:space="preserve">MILANO - CONSOLATO GENERALE            </w:t>
      </w:r>
    </w:p>
    <w:p w14:paraId="3A8D6C2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Adele Martignoni, 10 - 20124 Milano </w:t>
      </w:r>
    </w:p>
    <w:p w14:paraId="5E7A901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612C95">
        <w:rPr>
          <w:snapToGrid w:val="0"/>
          <w:color w:val="000000"/>
        </w:rPr>
        <w:t xml:space="preserve">. </w:t>
      </w:r>
      <w:r w:rsidR="00612C95" w:rsidRPr="00612C95">
        <w:rPr>
          <w:snapToGrid w:val="0"/>
          <w:color w:val="000000"/>
        </w:rPr>
        <w:t>0266806919</w:t>
      </w:r>
      <w:r>
        <w:rPr>
          <w:snapToGrid w:val="0"/>
          <w:color w:val="000000"/>
        </w:rPr>
        <w:t xml:space="preserve">- </w:t>
      </w:r>
      <w:r w:rsidR="00612C95" w:rsidRPr="00612C95">
        <w:rPr>
          <w:snapToGrid w:val="0"/>
          <w:color w:val="000000"/>
        </w:rPr>
        <w:t>0266825086</w:t>
      </w:r>
    </w:p>
    <w:p w14:paraId="1EF7D672" w14:textId="77777777" w:rsidR="00654128" w:rsidRDefault="00654128">
      <w:pPr>
        <w:widowControl w:val="0"/>
        <w:tabs>
          <w:tab w:val="left" w:pos="2321"/>
        </w:tabs>
        <w:rPr>
          <w:snapToGrid w:val="0"/>
          <w:color w:val="000000"/>
          <w:sz w:val="23"/>
        </w:rPr>
      </w:pPr>
      <w:r>
        <w:rPr>
          <w:snapToGrid w:val="0"/>
          <w:color w:val="000000"/>
        </w:rPr>
        <w:tab/>
        <w:t xml:space="preserve">E-mail  </w:t>
      </w:r>
      <w:hyperlink r:id="rId342" w:history="1">
        <w:r w:rsidR="00612C95" w:rsidRPr="008112DA">
          <w:rPr>
            <w:rStyle w:val="Collegamentoipertestuale"/>
            <w:bCs/>
            <w:sz w:val="22"/>
          </w:rPr>
          <w:t>consolatomaroccomilano@maec.gov.ma</w:t>
        </w:r>
      </w:hyperlink>
      <w:r w:rsidR="00612C95">
        <w:rPr>
          <w:bCs/>
          <w:sz w:val="22"/>
        </w:rPr>
        <w:t xml:space="preserve"> </w:t>
      </w:r>
    </w:p>
    <w:p w14:paraId="24EA9D7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026751">
        <w:rPr>
          <w:snapToGrid w:val="0"/>
          <w:color w:val="000000"/>
        </w:rPr>
        <w:t>Lombardia</w:t>
      </w:r>
      <w:r>
        <w:rPr>
          <w:snapToGrid w:val="0"/>
          <w:color w:val="000000"/>
        </w:rPr>
        <w:t xml:space="preserve">         </w:t>
      </w:r>
    </w:p>
    <w:p w14:paraId="57A6E392" w14:textId="77777777" w:rsidR="002E1C68" w:rsidRDefault="002E1C68" w:rsidP="009C1436">
      <w:pPr>
        <w:pStyle w:val="Corpodeltesto2"/>
        <w:spacing w:before="0"/>
      </w:pPr>
    </w:p>
    <w:p w14:paraId="38754AFB" w14:textId="77777777" w:rsidR="00AE2B04" w:rsidRDefault="006E03F9" w:rsidP="009C1436">
      <w:pPr>
        <w:pStyle w:val="Corpodeltesto2"/>
        <w:spacing w:before="0"/>
      </w:pPr>
      <w:r>
        <w:t xml:space="preserve">Signor </w:t>
      </w:r>
      <w:r w:rsidR="00BE73FC">
        <w:t>MOHAMMED LAKHAL</w:t>
      </w:r>
      <w:r>
        <w:t xml:space="preserve">, Console Generale (Exequatur </w:t>
      </w:r>
      <w:r w:rsidR="00BE73FC">
        <w:t>17 settembre 2021</w:t>
      </w:r>
      <w:r>
        <w:t>)</w:t>
      </w:r>
    </w:p>
    <w:p w14:paraId="06CA4B17" w14:textId="77777777" w:rsidR="001A0D19" w:rsidRDefault="001A0D19" w:rsidP="001A0D19">
      <w:pPr>
        <w:pStyle w:val="Corpodeltesto2"/>
        <w:spacing w:before="0"/>
      </w:pPr>
      <w:r>
        <w:t>Signor AHMED LAMOUALDI, Vice Console (13 aprile 2016)</w:t>
      </w:r>
    </w:p>
    <w:p w14:paraId="78BEF0EB" w14:textId="77777777" w:rsidR="00FA2CF8" w:rsidRDefault="00FA2CF8" w:rsidP="00FA2CF8">
      <w:pPr>
        <w:pStyle w:val="Corpodeltesto2"/>
        <w:spacing w:before="0"/>
      </w:pPr>
      <w:r>
        <w:t>Signora ASMAA EL OUMNI, Vice Console (</w:t>
      </w:r>
      <w:r w:rsidRPr="00D9382D">
        <w:t>1</w:t>
      </w:r>
      <w:r>
        <w:t>° settembre 2022)</w:t>
      </w:r>
    </w:p>
    <w:p w14:paraId="502D6301" w14:textId="77777777" w:rsidR="00FA2CF8" w:rsidRDefault="00FA2CF8" w:rsidP="00A9374F">
      <w:pPr>
        <w:pStyle w:val="Corpodeltesto2"/>
        <w:spacing w:before="0"/>
      </w:pPr>
      <w:r>
        <w:t>Signora AICHA EL HASSOUNI, Vice Console (1° settembre 2022)</w:t>
      </w:r>
    </w:p>
    <w:p w14:paraId="783BEC1C" w14:textId="77777777" w:rsidR="00F52B3B" w:rsidRDefault="00F31BEA" w:rsidP="00A9374F">
      <w:pPr>
        <w:pStyle w:val="Corpodeltesto2"/>
        <w:spacing w:before="0"/>
      </w:pPr>
      <w:r>
        <w:t>Signora HANAA BOUKARNAOUI, Vice Console (1° settembre 2023)</w:t>
      </w:r>
    </w:p>
    <w:p w14:paraId="2DDDEAB4" w14:textId="77777777" w:rsidR="002B3A86" w:rsidRDefault="002B3A86" w:rsidP="00A9374F">
      <w:pPr>
        <w:pStyle w:val="Corpodeltesto2"/>
        <w:spacing w:before="0"/>
      </w:pPr>
      <w:r>
        <w:t>Signora HASSANIA EL FARHI, Vice Console (1° settembre 2023)</w:t>
      </w:r>
    </w:p>
    <w:p w14:paraId="3581D109" w14:textId="77777777" w:rsidR="003704F4" w:rsidRDefault="003704F4" w:rsidP="00A9374F">
      <w:pPr>
        <w:pStyle w:val="Corpodeltesto2"/>
        <w:spacing w:before="0"/>
      </w:pPr>
      <w:r>
        <w:t>Signor  MOHAMMED MOUHIR, Vice Console (4 settembre 2023)</w:t>
      </w:r>
    </w:p>
    <w:p w14:paraId="503D1159" w14:textId="77777777" w:rsidR="00B3368A" w:rsidRDefault="00B3368A" w:rsidP="00A9374F">
      <w:pPr>
        <w:pStyle w:val="Corpodeltesto2"/>
        <w:spacing w:before="0"/>
      </w:pPr>
      <w:r>
        <w:t>Signora SOUMAYA MERZAK, Vice Console (1 ottobre 2023)</w:t>
      </w:r>
    </w:p>
    <w:p w14:paraId="51CF5D52" w14:textId="77777777" w:rsidR="009971B6" w:rsidRPr="009971B6" w:rsidRDefault="009971B6" w:rsidP="00A9374F">
      <w:pPr>
        <w:pStyle w:val="Corpodeltesto2"/>
        <w:spacing w:before="0"/>
      </w:pPr>
      <w:r w:rsidRPr="009971B6">
        <w:t>Signor  ABDELMJID EL ALLAM, Vice Console (2 settembre 2024</w:t>
      </w:r>
      <w:r>
        <w:t>)</w:t>
      </w:r>
    </w:p>
    <w:p w14:paraId="1B3BF266" w14:textId="77777777" w:rsidR="009E50F6" w:rsidRDefault="009E50F6" w:rsidP="00A9374F">
      <w:pPr>
        <w:pStyle w:val="Corpodeltesto2"/>
        <w:spacing w:before="0"/>
        <w:rPr>
          <w:bCs/>
        </w:rPr>
      </w:pPr>
      <w:r>
        <w:rPr>
          <w:bCs/>
        </w:rPr>
        <w:t>Signor SALAH EDDINE TAYOUBI, Addetto Consolare (3 gennaio 2022)</w:t>
      </w:r>
    </w:p>
    <w:p w14:paraId="65CF0433" w14:textId="77777777" w:rsidR="00A05287" w:rsidRDefault="00A05287" w:rsidP="00A9374F">
      <w:pPr>
        <w:pStyle w:val="Corpodeltesto2"/>
        <w:spacing w:before="0"/>
        <w:rPr>
          <w:bCs/>
        </w:rPr>
      </w:pPr>
      <w:r>
        <w:rPr>
          <w:bCs/>
        </w:rPr>
        <w:t>Signor RABIE MEDRARE, Addetto Consolare (1° settembre 2023)</w:t>
      </w:r>
    </w:p>
    <w:p w14:paraId="51E10DDD" w14:textId="77777777" w:rsidR="00FC2824" w:rsidRDefault="00FC2824" w:rsidP="00433B51">
      <w:pPr>
        <w:widowControl w:val="0"/>
        <w:tabs>
          <w:tab w:val="left" w:pos="90"/>
        </w:tabs>
        <w:rPr>
          <w:b/>
          <w:snapToGrid w:val="0"/>
          <w:color w:val="000080"/>
          <w:u w:val="single"/>
        </w:rPr>
      </w:pPr>
    </w:p>
    <w:p w14:paraId="41DDC25C" w14:textId="77777777" w:rsidR="006C3E16" w:rsidRDefault="006C3E16" w:rsidP="00433B51">
      <w:pPr>
        <w:widowControl w:val="0"/>
        <w:tabs>
          <w:tab w:val="left" w:pos="90"/>
        </w:tabs>
        <w:rPr>
          <w:b/>
          <w:snapToGrid w:val="0"/>
          <w:color w:val="000080"/>
          <w:u w:val="single"/>
        </w:rPr>
      </w:pPr>
    </w:p>
    <w:p w14:paraId="73760C8D" w14:textId="77777777" w:rsidR="00FC2824" w:rsidRDefault="00FC2824" w:rsidP="00433B51">
      <w:pPr>
        <w:widowControl w:val="0"/>
        <w:tabs>
          <w:tab w:val="left" w:pos="90"/>
        </w:tabs>
        <w:rPr>
          <w:b/>
          <w:snapToGrid w:val="0"/>
          <w:color w:val="000080"/>
          <w:u w:val="single"/>
        </w:rPr>
      </w:pPr>
    </w:p>
    <w:p w14:paraId="12CC61DB" w14:textId="77777777" w:rsidR="00433B51" w:rsidRDefault="00433B51" w:rsidP="00433B51">
      <w:pPr>
        <w:widowControl w:val="0"/>
        <w:tabs>
          <w:tab w:val="left" w:pos="90"/>
        </w:tabs>
        <w:rPr>
          <w:b/>
          <w:snapToGrid w:val="0"/>
          <w:color w:val="000080"/>
          <w:sz w:val="26"/>
          <w:u w:val="single"/>
        </w:rPr>
      </w:pPr>
      <w:r>
        <w:rPr>
          <w:b/>
          <w:snapToGrid w:val="0"/>
          <w:color w:val="000080"/>
          <w:u w:val="single"/>
        </w:rPr>
        <w:t>NAPOLI – CONSOLATO GENERALE</w:t>
      </w:r>
    </w:p>
    <w:p w14:paraId="45D2BFF0" w14:textId="77777777" w:rsidR="00433B51" w:rsidRDefault="00433B51" w:rsidP="00433B51">
      <w:pPr>
        <w:widowControl w:val="0"/>
        <w:tabs>
          <w:tab w:val="left" w:pos="90"/>
          <w:tab w:val="left" w:pos="2321"/>
        </w:tabs>
        <w:rPr>
          <w:b/>
          <w:snapToGrid w:val="0"/>
          <w:color w:val="000000"/>
        </w:rPr>
      </w:pPr>
    </w:p>
    <w:p w14:paraId="411A2890" w14:textId="77777777" w:rsidR="00433B51" w:rsidRPr="001477B7" w:rsidRDefault="00433B51" w:rsidP="00433B51">
      <w:pPr>
        <w:tabs>
          <w:tab w:val="left" w:pos="2127"/>
        </w:tabs>
        <w:autoSpaceDE w:val="0"/>
        <w:autoSpaceDN w:val="0"/>
        <w:adjustRightInd w:val="0"/>
      </w:pPr>
      <w:r>
        <w:rPr>
          <w:b/>
          <w:snapToGrid w:val="0"/>
          <w:color w:val="000000"/>
        </w:rPr>
        <w:t>Indirizzo</w:t>
      </w:r>
      <w:r>
        <w:rPr>
          <w:rFonts w:ascii="MS Sans Serif" w:hAnsi="MS Sans Serif"/>
          <w:snapToGrid w:val="0"/>
          <w:sz w:val="24"/>
        </w:rPr>
        <w:tab/>
      </w:r>
      <w:r>
        <w:rPr>
          <w:rFonts w:ascii="MS Sans Serif" w:hAnsi="MS Sans Serif"/>
          <w:snapToGrid w:val="0"/>
          <w:sz w:val="24"/>
        </w:rPr>
        <w:tab/>
        <w:t xml:space="preserve">  </w:t>
      </w:r>
      <w:r w:rsidRPr="001477B7">
        <w:t xml:space="preserve">Via </w:t>
      </w:r>
      <w:r w:rsidR="00AD4B57">
        <w:t>Amerigo Vespucci</w:t>
      </w:r>
      <w:r w:rsidRPr="001477B7">
        <w:t xml:space="preserve">, </w:t>
      </w:r>
      <w:r w:rsidR="00AD4B57">
        <w:t>9</w:t>
      </w:r>
      <w:r>
        <w:t xml:space="preserve"> - 8</w:t>
      </w:r>
      <w:r w:rsidRPr="001477B7">
        <w:t>01</w:t>
      </w:r>
      <w:r w:rsidR="00AD4B57">
        <w:t>42</w:t>
      </w:r>
      <w:r w:rsidRPr="001477B7">
        <w:t xml:space="preserve"> </w:t>
      </w:r>
      <w:r>
        <w:t>N</w:t>
      </w:r>
      <w:r w:rsidRPr="001477B7">
        <w:t>a</w:t>
      </w:r>
      <w:r>
        <w:t>poli</w:t>
      </w:r>
    </w:p>
    <w:p w14:paraId="2392F601" w14:textId="77777777" w:rsidR="00433B51" w:rsidRDefault="00433B51" w:rsidP="00433B51">
      <w:pPr>
        <w:widowControl w:val="0"/>
        <w:tabs>
          <w:tab w:val="left" w:pos="2321"/>
        </w:tabs>
      </w:pPr>
      <w:r>
        <w:tab/>
        <w:t>Tel. 0815802</w:t>
      </w:r>
      <w:r w:rsidR="00803208">
        <w:t>0</w:t>
      </w:r>
      <w:r>
        <w:t xml:space="preserve">57 – Fax </w:t>
      </w:r>
      <w:r w:rsidRPr="001477B7">
        <w:t xml:space="preserve"> 081</w:t>
      </w:r>
      <w:r>
        <w:t>1</w:t>
      </w:r>
      <w:r w:rsidRPr="001477B7">
        <w:t>8</w:t>
      </w:r>
      <w:r>
        <w:t>744</w:t>
      </w:r>
      <w:r w:rsidRPr="001477B7">
        <w:t>2</w:t>
      </w:r>
      <w:r>
        <w:t>83</w:t>
      </w:r>
    </w:p>
    <w:p w14:paraId="57F44819" w14:textId="77777777" w:rsidR="00433B51" w:rsidRPr="001477B7" w:rsidRDefault="00433B51" w:rsidP="00433B51">
      <w:pPr>
        <w:widowControl w:val="0"/>
        <w:tabs>
          <w:tab w:val="left" w:pos="2321"/>
        </w:tabs>
        <w:rPr>
          <w:snapToGrid w:val="0"/>
          <w:color w:val="000000"/>
        </w:rPr>
      </w:pPr>
      <w:r>
        <w:tab/>
        <w:t xml:space="preserve">E-mail  </w:t>
      </w:r>
      <w:hyperlink r:id="rId343" w:history="1">
        <w:r w:rsidR="00612C95" w:rsidRPr="008112DA">
          <w:rPr>
            <w:rStyle w:val="Collegamentoipertestuale"/>
          </w:rPr>
          <w:t>consolatomarocconapoli@maec.gov.ma</w:t>
        </w:r>
      </w:hyperlink>
      <w:r w:rsidR="00612C95">
        <w:t xml:space="preserve"> </w:t>
      </w:r>
    </w:p>
    <w:p w14:paraId="517EC8B6" w14:textId="77777777" w:rsidR="00433B51" w:rsidRDefault="00433B51" w:rsidP="00554472">
      <w:pPr>
        <w:widowControl w:val="0"/>
        <w:tabs>
          <w:tab w:val="left" w:pos="2321"/>
        </w:tabs>
        <w:spacing w:before="40"/>
        <w:ind w:left="2268" w:hanging="2268"/>
        <w:jc w:val="both"/>
        <w:rPr>
          <w:b/>
          <w:snapToGrid w:val="0"/>
          <w:color w:val="000080"/>
          <w:u w:val="single"/>
        </w:rPr>
      </w:pPr>
      <w:r>
        <w:rPr>
          <w:b/>
          <w:snapToGrid w:val="0"/>
          <w:color w:val="000000"/>
        </w:rPr>
        <w:t>Circoscrizione</w:t>
      </w:r>
      <w:r>
        <w:rPr>
          <w:rFonts w:ascii="MS Sans Serif" w:hAnsi="MS Sans Serif"/>
          <w:snapToGrid w:val="0"/>
          <w:sz w:val="24"/>
        </w:rPr>
        <w:tab/>
      </w:r>
      <w:r w:rsidR="00554472">
        <w:rPr>
          <w:snapToGrid w:val="0"/>
          <w:color w:val="000000"/>
        </w:rPr>
        <w:t>Campania, Molise, Basilicata, Puglia, Calabria</w:t>
      </w:r>
    </w:p>
    <w:p w14:paraId="07E6E1F6" w14:textId="77777777" w:rsidR="00433B51" w:rsidRDefault="00433B51" w:rsidP="00433B51">
      <w:pPr>
        <w:widowControl w:val="0"/>
        <w:tabs>
          <w:tab w:val="left" w:pos="90"/>
        </w:tabs>
        <w:rPr>
          <w:b/>
          <w:snapToGrid w:val="0"/>
          <w:color w:val="000080"/>
          <w:u w:val="single"/>
        </w:rPr>
      </w:pPr>
    </w:p>
    <w:p w14:paraId="3F7746CD" w14:textId="77777777" w:rsidR="00554472" w:rsidRDefault="00554472" w:rsidP="00433B51">
      <w:pPr>
        <w:widowControl w:val="0"/>
        <w:tabs>
          <w:tab w:val="left" w:pos="90"/>
        </w:tabs>
        <w:rPr>
          <w:snapToGrid w:val="0"/>
          <w:color w:val="000000"/>
        </w:rPr>
      </w:pPr>
      <w:r w:rsidRPr="00431B2C">
        <w:rPr>
          <w:snapToGrid w:val="0"/>
          <w:color w:val="000000"/>
        </w:rPr>
        <w:t xml:space="preserve">Signor </w:t>
      </w:r>
      <w:r w:rsidR="00956BB3">
        <w:rPr>
          <w:snapToGrid w:val="0"/>
          <w:color w:val="000000"/>
        </w:rPr>
        <w:t>MHAMMED KHALIL</w:t>
      </w:r>
      <w:r w:rsidRPr="00431B2C">
        <w:rPr>
          <w:snapToGrid w:val="0"/>
          <w:color w:val="000000"/>
        </w:rPr>
        <w:t xml:space="preserve">, Console Generale, (Exequatur </w:t>
      </w:r>
      <w:r w:rsidR="00956BB3">
        <w:rPr>
          <w:snapToGrid w:val="0"/>
          <w:color w:val="000000"/>
        </w:rPr>
        <w:t>1° settembre 2022</w:t>
      </w:r>
      <w:r w:rsidRPr="00431B2C">
        <w:rPr>
          <w:snapToGrid w:val="0"/>
          <w:color w:val="000000"/>
        </w:rPr>
        <w:t>)</w:t>
      </w:r>
    </w:p>
    <w:p w14:paraId="5DE3F54C" w14:textId="77777777" w:rsidR="00490B50" w:rsidRDefault="00490B50" w:rsidP="00433B51">
      <w:pPr>
        <w:widowControl w:val="0"/>
        <w:tabs>
          <w:tab w:val="left" w:pos="90"/>
        </w:tabs>
        <w:rPr>
          <w:snapToGrid w:val="0"/>
          <w:color w:val="000000"/>
        </w:rPr>
      </w:pPr>
      <w:r>
        <w:rPr>
          <w:snapToGrid w:val="0"/>
          <w:color w:val="000000"/>
        </w:rPr>
        <w:t>Signor YASSIN TIGHADOUINI, Vice Console (1° settembre 2023)</w:t>
      </w:r>
    </w:p>
    <w:p w14:paraId="0D4641C0" w14:textId="77777777" w:rsidR="00444518" w:rsidRDefault="00530B7F" w:rsidP="00433B51">
      <w:pPr>
        <w:widowControl w:val="0"/>
        <w:tabs>
          <w:tab w:val="left" w:pos="90"/>
        </w:tabs>
        <w:rPr>
          <w:snapToGrid w:val="0"/>
          <w:color w:val="000000"/>
        </w:rPr>
      </w:pPr>
      <w:r>
        <w:rPr>
          <w:snapToGrid w:val="0"/>
          <w:color w:val="000000"/>
        </w:rPr>
        <w:t xml:space="preserve">Signor </w:t>
      </w:r>
      <w:r w:rsidR="00444518">
        <w:rPr>
          <w:snapToGrid w:val="0"/>
          <w:color w:val="000000"/>
        </w:rPr>
        <w:t>MOHAMED NABIL CHIADMI, Vice Console (1° settembre 2023)</w:t>
      </w:r>
    </w:p>
    <w:p w14:paraId="5B550DC2" w14:textId="77777777" w:rsidR="00DB55C0" w:rsidRDefault="00DB55C0" w:rsidP="00433B51">
      <w:pPr>
        <w:widowControl w:val="0"/>
        <w:tabs>
          <w:tab w:val="left" w:pos="90"/>
        </w:tabs>
        <w:rPr>
          <w:snapToGrid w:val="0"/>
          <w:color w:val="000000"/>
        </w:rPr>
      </w:pPr>
      <w:r>
        <w:rPr>
          <w:snapToGrid w:val="0"/>
          <w:color w:val="000000"/>
        </w:rPr>
        <w:t>Signora SARA MOUKHCHANE, Vice Console (1° settembre 2023)</w:t>
      </w:r>
    </w:p>
    <w:p w14:paraId="68FDAF5B" w14:textId="77777777" w:rsidR="008E30CB" w:rsidRDefault="008E30CB" w:rsidP="00433B51">
      <w:pPr>
        <w:widowControl w:val="0"/>
        <w:tabs>
          <w:tab w:val="left" w:pos="90"/>
        </w:tabs>
        <w:rPr>
          <w:snapToGrid w:val="0"/>
          <w:color w:val="000000"/>
        </w:rPr>
      </w:pPr>
      <w:r>
        <w:rPr>
          <w:snapToGrid w:val="0"/>
          <w:color w:val="000000"/>
        </w:rPr>
        <w:t>Signor ABDERRAHMAN ER RAHALI, Vice Console (1 settembre 2024)</w:t>
      </w:r>
    </w:p>
    <w:p w14:paraId="673D14C4" w14:textId="77777777" w:rsidR="00752219" w:rsidRDefault="00752219" w:rsidP="00433B51">
      <w:pPr>
        <w:widowControl w:val="0"/>
        <w:tabs>
          <w:tab w:val="left" w:pos="90"/>
        </w:tabs>
        <w:rPr>
          <w:snapToGrid w:val="0"/>
          <w:color w:val="000000"/>
        </w:rPr>
      </w:pPr>
      <w:r>
        <w:rPr>
          <w:snapToGrid w:val="0"/>
          <w:color w:val="000000"/>
        </w:rPr>
        <w:t>Signora BOUCHRA JERROUNDI, Vice Console (1 settembre 2024)</w:t>
      </w:r>
    </w:p>
    <w:p w14:paraId="2D5293D2" w14:textId="77777777" w:rsidR="00CA440E" w:rsidRDefault="00CA440E" w:rsidP="00CA440E">
      <w:pPr>
        <w:pStyle w:val="Corpodeltesto2"/>
        <w:spacing w:before="0"/>
        <w:rPr>
          <w:bCs/>
        </w:rPr>
      </w:pPr>
      <w:r>
        <w:rPr>
          <w:bCs/>
        </w:rPr>
        <w:t>Signor MOHAMED RAFII, Addetto Consolare (1 gennaio 2022)</w:t>
      </w:r>
    </w:p>
    <w:p w14:paraId="53FDB95A" w14:textId="77777777" w:rsidR="005936E4" w:rsidRDefault="005936E4" w:rsidP="00433B51">
      <w:pPr>
        <w:widowControl w:val="0"/>
        <w:tabs>
          <w:tab w:val="left" w:pos="90"/>
        </w:tabs>
        <w:rPr>
          <w:snapToGrid w:val="0"/>
          <w:color w:val="000000"/>
        </w:rPr>
      </w:pPr>
    </w:p>
    <w:p w14:paraId="47BC9846" w14:textId="77777777" w:rsidR="00591ACA" w:rsidRDefault="008D37ED" w:rsidP="00591ACA">
      <w:pPr>
        <w:widowControl w:val="0"/>
        <w:tabs>
          <w:tab w:val="left" w:pos="90"/>
        </w:tabs>
        <w:jc w:val="right"/>
        <w:rPr>
          <w:snapToGrid w:val="0"/>
          <w:color w:val="000000"/>
        </w:rPr>
      </w:pPr>
      <w:r w:rsidRPr="00FF5FAD">
        <w:rPr>
          <w:sz w:val="16"/>
        </w:rPr>
        <w:br w:type="page"/>
      </w:r>
      <w:r w:rsidR="00591ACA">
        <w:rPr>
          <w:b/>
          <w:snapToGrid w:val="0"/>
          <w:sz w:val="16"/>
        </w:rPr>
        <w:t>MAROCCO</w:t>
      </w:r>
    </w:p>
    <w:p w14:paraId="292A8275" w14:textId="77777777" w:rsidR="005936E4" w:rsidRDefault="005936E4" w:rsidP="00433B51">
      <w:pPr>
        <w:widowControl w:val="0"/>
        <w:tabs>
          <w:tab w:val="left" w:pos="90"/>
        </w:tabs>
        <w:rPr>
          <w:b/>
          <w:snapToGrid w:val="0"/>
          <w:color w:val="000080"/>
          <w:u w:val="single"/>
        </w:rPr>
      </w:pPr>
    </w:p>
    <w:p w14:paraId="57D6EA7D" w14:textId="77777777" w:rsidR="00A05F54" w:rsidRDefault="00A05F54" w:rsidP="00433B51">
      <w:pPr>
        <w:widowControl w:val="0"/>
        <w:tabs>
          <w:tab w:val="left" w:pos="90"/>
        </w:tabs>
        <w:rPr>
          <w:b/>
          <w:snapToGrid w:val="0"/>
          <w:color w:val="000080"/>
          <w:u w:val="single"/>
        </w:rPr>
      </w:pPr>
    </w:p>
    <w:p w14:paraId="43470D15" w14:textId="77777777" w:rsidR="00A05F54" w:rsidRDefault="00A05F54" w:rsidP="00433B51">
      <w:pPr>
        <w:widowControl w:val="0"/>
        <w:tabs>
          <w:tab w:val="left" w:pos="90"/>
        </w:tabs>
        <w:rPr>
          <w:b/>
          <w:snapToGrid w:val="0"/>
          <w:color w:val="000080"/>
          <w:u w:val="single"/>
        </w:rPr>
      </w:pPr>
    </w:p>
    <w:p w14:paraId="1B3FD735" w14:textId="77777777" w:rsidR="00A05F54" w:rsidRDefault="00A05F54" w:rsidP="00433B51">
      <w:pPr>
        <w:widowControl w:val="0"/>
        <w:tabs>
          <w:tab w:val="left" w:pos="90"/>
        </w:tabs>
        <w:rPr>
          <w:b/>
          <w:snapToGrid w:val="0"/>
          <w:color w:val="000080"/>
          <w:u w:val="single"/>
        </w:rPr>
      </w:pPr>
    </w:p>
    <w:p w14:paraId="01AB66F0" w14:textId="77777777" w:rsidR="00A05F54" w:rsidRDefault="00A05F54" w:rsidP="00433B51">
      <w:pPr>
        <w:widowControl w:val="0"/>
        <w:tabs>
          <w:tab w:val="left" w:pos="90"/>
        </w:tabs>
        <w:rPr>
          <w:b/>
          <w:snapToGrid w:val="0"/>
          <w:color w:val="000080"/>
          <w:u w:val="single"/>
        </w:rPr>
      </w:pPr>
    </w:p>
    <w:p w14:paraId="703AF4BA" w14:textId="77777777" w:rsidR="00A05F54" w:rsidRDefault="00A05F54" w:rsidP="00433B51">
      <w:pPr>
        <w:widowControl w:val="0"/>
        <w:tabs>
          <w:tab w:val="left" w:pos="90"/>
        </w:tabs>
        <w:rPr>
          <w:b/>
          <w:snapToGrid w:val="0"/>
          <w:color w:val="000080"/>
          <w:u w:val="single"/>
        </w:rPr>
      </w:pPr>
    </w:p>
    <w:p w14:paraId="5EDB91DA" w14:textId="7CD771F0" w:rsidR="00433B51" w:rsidRDefault="00433B51" w:rsidP="00433B51">
      <w:pPr>
        <w:widowControl w:val="0"/>
        <w:tabs>
          <w:tab w:val="left" w:pos="90"/>
        </w:tabs>
        <w:rPr>
          <w:b/>
          <w:snapToGrid w:val="0"/>
          <w:color w:val="000080"/>
          <w:u w:val="single"/>
        </w:rPr>
      </w:pPr>
      <w:r>
        <w:rPr>
          <w:b/>
          <w:snapToGrid w:val="0"/>
          <w:color w:val="000080"/>
          <w:u w:val="single"/>
        </w:rPr>
        <w:t xml:space="preserve">PALERMO - CONSOLATO GENERALE            </w:t>
      </w:r>
    </w:p>
    <w:p w14:paraId="28773FBF" w14:textId="77777777" w:rsidR="00433B51" w:rsidRDefault="00433B51" w:rsidP="00433B5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Nunzio Morello, 2-4 – 90144 Palermo </w:t>
      </w:r>
    </w:p>
    <w:p w14:paraId="01D55D47" w14:textId="77777777" w:rsidR="00433B51" w:rsidRDefault="00433B51" w:rsidP="00433B51">
      <w:pPr>
        <w:widowControl w:val="0"/>
        <w:tabs>
          <w:tab w:val="left" w:pos="2321"/>
        </w:tabs>
        <w:rPr>
          <w:snapToGrid w:val="0"/>
          <w:color w:val="000000"/>
        </w:rPr>
      </w:pPr>
      <w:r>
        <w:rPr>
          <w:rFonts w:ascii="MS Sans Serif" w:hAnsi="MS Sans Serif"/>
          <w:snapToGrid w:val="0"/>
          <w:sz w:val="24"/>
        </w:rPr>
        <w:tab/>
      </w:r>
      <w:r>
        <w:rPr>
          <w:snapToGrid w:val="0"/>
          <w:color w:val="000000"/>
        </w:rPr>
        <w:t>Tel.  0916886023 / 0916882486 / 0916888923 -  Fax 091 6881643</w:t>
      </w:r>
    </w:p>
    <w:p w14:paraId="71682CEE" w14:textId="77777777" w:rsidR="00612C95" w:rsidRDefault="00612C95" w:rsidP="00433B51">
      <w:pPr>
        <w:widowControl w:val="0"/>
        <w:tabs>
          <w:tab w:val="left" w:pos="2321"/>
        </w:tabs>
        <w:rPr>
          <w:snapToGrid w:val="0"/>
          <w:color w:val="000000"/>
          <w:sz w:val="23"/>
        </w:rPr>
      </w:pPr>
      <w:r>
        <w:rPr>
          <w:snapToGrid w:val="0"/>
          <w:color w:val="000000"/>
        </w:rPr>
        <w:tab/>
        <w:t xml:space="preserve">E-mail </w:t>
      </w:r>
      <w:hyperlink r:id="rId344" w:history="1">
        <w:r w:rsidRPr="008112DA">
          <w:rPr>
            <w:rStyle w:val="Collegamentoipertestuale"/>
            <w:snapToGrid w:val="0"/>
          </w:rPr>
          <w:t>consolatopalermo@maec.gov.ma</w:t>
        </w:r>
      </w:hyperlink>
      <w:r>
        <w:rPr>
          <w:snapToGrid w:val="0"/>
          <w:color w:val="000000"/>
        </w:rPr>
        <w:t xml:space="preserve"> </w:t>
      </w:r>
    </w:p>
    <w:p w14:paraId="449092E2" w14:textId="77777777" w:rsidR="00433B51" w:rsidRDefault="00433B51" w:rsidP="00433B51">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F28D5">
        <w:rPr>
          <w:snapToGrid w:val="0"/>
        </w:rPr>
        <w:t>Sicilia</w:t>
      </w:r>
    </w:p>
    <w:p w14:paraId="795FD292" w14:textId="77777777" w:rsidR="007121FA" w:rsidRDefault="007121FA" w:rsidP="00433B51">
      <w:pPr>
        <w:widowControl w:val="0"/>
        <w:tabs>
          <w:tab w:val="left" w:pos="90"/>
        </w:tabs>
        <w:rPr>
          <w:snapToGrid w:val="0"/>
          <w:color w:val="000000"/>
        </w:rPr>
      </w:pPr>
    </w:p>
    <w:p w14:paraId="6C1E2F83" w14:textId="77777777" w:rsidR="006749B2" w:rsidRDefault="006749B2" w:rsidP="00433B51">
      <w:pPr>
        <w:widowControl w:val="0"/>
        <w:tabs>
          <w:tab w:val="left" w:pos="90"/>
        </w:tabs>
        <w:rPr>
          <w:snapToGrid w:val="0"/>
          <w:color w:val="000000"/>
        </w:rPr>
      </w:pPr>
      <w:r>
        <w:rPr>
          <w:snapToGrid w:val="0"/>
          <w:color w:val="000000"/>
        </w:rPr>
        <w:t>Signora SAMIRA BELLALI, Console Generale (Exequatur 1° settembre 2023)</w:t>
      </w:r>
    </w:p>
    <w:p w14:paraId="5D1193D2" w14:textId="77777777" w:rsidR="00490B50" w:rsidRDefault="00490B50" w:rsidP="00433B51">
      <w:pPr>
        <w:widowControl w:val="0"/>
        <w:tabs>
          <w:tab w:val="left" w:pos="90"/>
        </w:tabs>
        <w:rPr>
          <w:snapToGrid w:val="0"/>
          <w:color w:val="000000"/>
        </w:rPr>
      </w:pPr>
      <w:proofErr w:type="spellStart"/>
      <w:r>
        <w:rPr>
          <w:snapToGrid w:val="0"/>
          <w:color w:val="000000"/>
        </w:rPr>
        <w:t>Signror</w:t>
      </w:r>
      <w:proofErr w:type="spellEnd"/>
      <w:r>
        <w:rPr>
          <w:snapToGrid w:val="0"/>
          <w:color w:val="000000"/>
        </w:rPr>
        <w:t xml:space="preserve">  ABDELMAJID LAGHZALI, Vice Console (1° settembre 2023)</w:t>
      </w:r>
    </w:p>
    <w:p w14:paraId="0660DA66" w14:textId="77777777" w:rsidR="001F43CC" w:rsidRDefault="001F43CC" w:rsidP="00433B51">
      <w:pPr>
        <w:widowControl w:val="0"/>
        <w:tabs>
          <w:tab w:val="left" w:pos="90"/>
        </w:tabs>
        <w:rPr>
          <w:snapToGrid w:val="0"/>
          <w:color w:val="000000"/>
        </w:rPr>
      </w:pPr>
      <w:r>
        <w:rPr>
          <w:snapToGrid w:val="0"/>
          <w:color w:val="000000"/>
        </w:rPr>
        <w:t>Signora  NAJAT TAHA, Vice Console (1° settembre 2023)</w:t>
      </w:r>
    </w:p>
    <w:p w14:paraId="4CA73F3D" w14:textId="77777777" w:rsidR="009F23BF" w:rsidRDefault="009F23BF" w:rsidP="00433B51">
      <w:pPr>
        <w:widowControl w:val="0"/>
        <w:tabs>
          <w:tab w:val="left" w:pos="90"/>
        </w:tabs>
        <w:rPr>
          <w:snapToGrid w:val="0"/>
          <w:color w:val="000000"/>
        </w:rPr>
      </w:pPr>
      <w:proofErr w:type="spellStart"/>
      <w:r>
        <w:rPr>
          <w:snapToGrid w:val="0"/>
          <w:color w:val="000000"/>
        </w:rPr>
        <w:t>Signroa</w:t>
      </w:r>
      <w:proofErr w:type="spellEnd"/>
      <w:r>
        <w:rPr>
          <w:snapToGrid w:val="0"/>
          <w:color w:val="000000"/>
        </w:rPr>
        <w:t xml:space="preserve">  LHASSAN HMAIMID, Vice Console (1° settembre 2023)</w:t>
      </w:r>
    </w:p>
    <w:p w14:paraId="4731EC3D" w14:textId="77777777" w:rsidR="002B3A86" w:rsidRDefault="002B3A86" w:rsidP="00433B51">
      <w:pPr>
        <w:widowControl w:val="0"/>
        <w:tabs>
          <w:tab w:val="left" w:pos="90"/>
        </w:tabs>
        <w:rPr>
          <w:snapToGrid w:val="0"/>
          <w:color w:val="000000"/>
        </w:rPr>
      </w:pPr>
      <w:r>
        <w:rPr>
          <w:snapToGrid w:val="0"/>
          <w:color w:val="000000"/>
        </w:rPr>
        <w:t>Signora  FOUZIA ZAMOQ, Vice Console (1° settembre 2023)</w:t>
      </w:r>
    </w:p>
    <w:p w14:paraId="6140BB45" w14:textId="77777777" w:rsidR="00636152" w:rsidRDefault="00636152" w:rsidP="009C4A76">
      <w:pPr>
        <w:widowControl w:val="0"/>
        <w:tabs>
          <w:tab w:val="left" w:pos="90"/>
        </w:tabs>
        <w:rPr>
          <w:b/>
          <w:snapToGrid w:val="0"/>
          <w:color w:val="000080"/>
          <w:u w:val="single"/>
        </w:rPr>
      </w:pPr>
    </w:p>
    <w:p w14:paraId="0B5D417A" w14:textId="77777777" w:rsidR="005936E4" w:rsidRDefault="005936E4" w:rsidP="009C4A76">
      <w:pPr>
        <w:widowControl w:val="0"/>
        <w:tabs>
          <w:tab w:val="left" w:pos="90"/>
        </w:tabs>
        <w:rPr>
          <w:b/>
          <w:snapToGrid w:val="0"/>
          <w:color w:val="000080"/>
          <w:u w:val="single"/>
        </w:rPr>
      </w:pPr>
    </w:p>
    <w:p w14:paraId="13A59F05" w14:textId="77777777" w:rsidR="005936E4" w:rsidRPr="00D04D5F" w:rsidRDefault="005936E4" w:rsidP="009C4A76">
      <w:pPr>
        <w:widowControl w:val="0"/>
        <w:tabs>
          <w:tab w:val="left" w:pos="90"/>
        </w:tabs>
        <w:rPr>
          <w:b/>
          <w:snapToGrid w:val="0"/>
          <w:color w:val="000080"/>
          <w:u w:val="single"/>
        </w:rPr>
      </w:pPr>
    </w:p>
    <w:p w14:paraId="53D2310C" w14:textId="77777777" w:rsidR="00E94B81" w:rsidRDefault="00E94B81" w:rsidP="00E94B81">
      <w:pPr>
        <w:widowControl w:val="0"/>
        <w:tabs>
          <w:tab w:val="left" w:pos="90"/>
        </w:tabs>
        <w:rPr>
          <w:b/>
          <w:snapToGrid w:val="0"/>
          <w:color w:val="000080"/>
          <w:sz w:val="26"/>
          <w:u w:val="single"/>
        </w:rPr>
      </w:pPr>
      <w:r>
        <w:rPr>
          <w:b/>
          <w:snapToGrid w:val="0"/>
          <w:color w:val="000080"/>
          <w:u w:val="single"/>
        </w:rPr>
        <w:t>ROMA – CONSOLATO GENERALE</w:t>
      </w:r>
    </w:p>
    <w:p w14:paraId="41B075F9" w14:textId="77777777" w:rsidR="00E94B81" w:rsidRDefault="00E94B81" w:rsidP="00E94B81">
      <w:pPr>
        <w:widowControl w:val="0"/>
        <w:tabs>
          <w:tab w:val="left" w:pos="90"/>
          <w:tab w:val="left" w:pos="2321"/>
        </w:tabs>
        <w:rPr>
          <w:b/>
          <w:snapToGrid w:val="0"/>
          <w:color w:val="000000"/>
        </w:rPr>
      </w:pPr>
    </w:p>
    <w:p w14:paraId="29AA986A" w14:textId="77777777" w:rsidR="00E94B81" w:rsidRPr="001477B7" w:rsidRDefault="00E94B81" w:rsidP="00E94B81">
      <w:pPr>
        <w:tabs>
          <w:tab w:val="left" w:pos="2127"/>
        </w:tabs>
        <w:autoSpaceDE w:val="0"/>
        <w:autoSpaceDN w:val="0"/>
        <w:adjustRightInd w:val="0"/>
      </w:pPr>
      <w:r>
        <w:rPr>
          <w:b/>
          <w:snapToGrid w:val="0"/>
          <w:color w:val="000000"/>
        </w:rPr>
        <w:t>Indirizzo</w:t>
      </w:r>
      <w:r>
        <w:rPr>
          <w:rFonts w:ascii="MS Sans Serif" w:hAnsi="MS Sans Serif"/>
          <w:snapToGrid w:val="0"/>
          <w:sz w:val="24"/>
        </w:rPr>
        <w:tab/>
        <w:t xml:space="preserve">   </w:t>
      </w:r>
      <w:r w:rsidR="00042BE2">
        <w:t>via Franco Enriquez</w:t>
      </w:r>
      <w:r w:rsidRPr="001477B7">
        <w:t xml:space="preserve">, </w:t>
      </w:r>
      <w:r w:rsidR="00042BE2">
        <w:t>28/44</w:t>
      </w:r>
      <w:r>
        <w:t xml:space="preserve"> - 0</w:t>
      </w:r>
      <w:r w:rsidR="00042BE2">
        <w:t>0139</w:t>
      </w:r>
      <w:r w:rsidRPr="001477B7">
        <w:t xml:space="preserve"> </w:t>
      </w:r>
      <w:r>
        <w:t>Roma</w:t>
      </w:r>
    </w:p>
    <w:p w14:paraId="10A5F4E0" w14:textId="77777777" w:rsidR="00E94B81" w:rsidRDefault="00E94B81" w:rsidP="00E94B81">
      <w:pPr>
        <w:widowControl w:val="0"/>
        <w:tabs>
          <w:tab w:val="left" w:pos="2321"/>
        </w:tabs>
      </w:pPr>
      <w:r>
        <w:tab/>
        <w:t xml:space="preserve">Tel.  0645674180  </w:t>
      </w:r>
      <w:r w:rsidR="000621F7">
        <w:t>0689711527</w:t>
      </w:r>
      <w:r>
        <w:t xml:space="preserve"> – Fax </w:t>
      </w:r>
      <w:r w:rsidRPr="001477B7">
        <w:t xml:space="preserve"> 0</w:t>
      </w:r>
      <w:r>
        <w:t>6</w:t>
      </w:r>
      <w:r w:rsidR="000621F7">
        <w:t>45674181</w:t>
      </w:r>
    </w:p>
    <w:p w14:paraId="49AFEB19" w14:textId="77777777" w:rsidR="00E94B81" w:rsidRPr="001477B7" w:rsidRDefault="00E94B81" w:rsidP="00E94B81">
      <w:pPr>
        <w:widowControl w:val="0"/>
        <w:tabs>
          <w:tab w:val="left" w:pos="2321"/>
        </w:tabs>
        <w:rPr>
          <w:snapToGrid w:val="0"/>
          <w:color w:val="000000"/>
        </w:rPr>
      </w:pPr>
      <w:r>
        <w:tab/>
        <w:t xml:space="preserve">E-mail  </w:t>
      </w:r>
      <w:hyperlink r:id="rId345" w:history="1">
        <w:r w:rsidR="00674A6A" w:rsidRPr="00E65490">
          <w:rPr>
            <w:rStyle w:val="Collegamentoipertestuale"/>
          </w:rPr>
          <w:t>consolatomaroccoroma@maec.gov.ma</w:t>
        </w:r>
      </w:hyperlink>
      <w:r w:rsidR="00674A6A">
        <w:t xml:space="preserve"> </w:t>
      </w:r>
      <w:r w:rsidR="000621F7">
        <w:t xml:space="preserve"> </w:t>
      </w:r>
    </w:p>
    <w:p w14:paraId="7CDB00FC" w14:textId="77777777" w:rsidR="00E94B81" w:rsidRDefault="00E94B81" w:rsidP="00E94B81">
      <w:pPr>
        <w:widowControl w:val="0"/>
        <w:tabs>
          <w:tab w:val="left" w:pos="2321"/>
        </w:tabs>
        <w:spacing w:before="40"/>
        <w:ind w:left="2268" w:hanging="2268"/>
        <w:jc w:val="both"/>
        <w:rPr>
          <w:b/>
          <w:snapToGrid w:val="0"/>
          <w:color w:val="000080"/>
          <w:u w:val="single"/>
        </w:rPr>
      </w:pPr>
      <w:r>
        <w:rPr>
          <w:b/>
          <w:snapToGrid w:val="0"/>
          <w:color w:val="000000"/>
        </w:rPr>
        <w:t>Circoscrizione</w:t>
      </w:r>
      <w:r>
        <w:rPr>
          <w:rFonts w:ascii="MS Sans Serif" w:hAnsi="MS Sans Serif"/>
          <w:snapToGrid w:val="0"/>
          <w:sz w:val="24"/>
        </w:rPr>
        <w:tab/>
      </w:r>
      <w:r>
        <w:rPr>
          <w:snapToGrid w:val="0"/>
          <w:color w:val="000000"/>
        </w:rPr>
        <w:t>Lazio, Abruzzo, Umbria, Sardegna</w:t>
      </w:r>
    </w:p>
    <w:p w14:paraId="78C1BAC1" w14:textId="77777777" w:rsidR="00E94B81" w:rsidRDefault="00E94B81" w:rsidP="00E94B81">
      <w:pPr>
        <w:widowControl w:val="0"/>
        <w:tabs>
          <w:tab w:val="left" w:pos="90"/>
        </w:tabs>
        <w:rPr>
          <w:b/>
          <w:snapToGrid w:val="0"/>
          <w:color w:val="000080"/>
          <w:u w:val="single"/>
        </w:rPr>
      </w:pPr>
    </w:p>
    <w:p w14:paraId="3B267E04" w14:textId="210635CD" w:rsidR="00534684" w:rsidRDefault="00E94B81" w:rsidP="00E94B81">
      <w:pPr>
        <w:widowControl w:val="0"/>
        <w:tabs>
          <w:tab w:val="left" w:pos="90"/>
        </w:tabs>
        <w:rPr>
          <w:snapToGrid w:val="0"/>
          <w:color w:val="000000"/>
        </w:rPr>
      </w:pPr>
      <w:r w:rsidRPr="00431B2C">
        <w:rPr>
          <w:snapToGrid w:val="0"/>
          <w:color w:val="000000"/>
        </w:rPr>
        <w:t>Signor</w:t>
      </w:r>
      <w:r w:rsidR="00777A3A">
        <w:rPr>
          <w:snapToGrid w:val="0"/>
          <w:color w:val="000000"/>
        </w:rPr>
        <w:t>a</w:t>
      </w:r>
      <w:r w:rsidRPr="00431B2C">
        <w:rPr>
          <w:snapToGrid w:val="0"/>
          <w:color w:val="000000"/>
        </w:rPr>
        <w:t xml:space="preserve"> </w:t>
      </w:r>
      <w:r w:rsidR="00777A3A">
        <w:rPr>
          <w:snapToGrid w:val="0"/>
          <w:color w:val="000000"/>
        </w:rPr>
        <w:t>SOAD</w:t>
      </w:r>
      <w:r w:rsidR="00777A3A" w:rsidRPr="00777A3A">
        <w:rPr>
          <w:snapToGrid w:val="0"/>
          <w:color w:val="000000"/>
        </w:rPr>
        <w:t xml:space="preserve"> SOULEIMANI</w:t>
      </w:r>
      <w:r w:rsidRPr="00431B2C">
        <w:rPr>
          <w:snapToGrid w:val="0"/>
          <w:color w:val="000000"/>
        </w:rPr>
        <w:t xml:space="preserve">, Console Generale, (Exequatur </w:t>
      </w:r>
      <w:r w:rsidR="00777A3A">
        <w:rPr>
          <w:snapToGrid w:val="0"/>
          <w:color w:val="000000"/>
        </w:rPr>
        <w:t>1° marzo 2025</w:t>
      </w:r>
      <w:r w:rsidRPr="00431B2C">
        <w:rPr>
          <w:snapToGrid w:val="0"/>
          <w:color w:val="000000"/>
        </w:rPr>
        <w:t>)</w:t>
      </w:r>
    </w:p>
    <w:p w14:paraId="4EBD3BB0" w14:textId="77777777" w:rsidR="00FC08E2" w:rsidRPr="004F12CF" w:rsidRDefault="00FC08E2" w:rsidP="00E26ADB">
      <w:pPr>
        <w:widowControl w:val="0"/>
        <w:tabs>
          <w:tab w:val="left" w:pos="90"/>
        </w:tabs>
        <w:rPr>
          <w:snapToGrid w:val="0"/>
          <w:color w:val="000000"/>
          <w:lang w:val="fr-FR"/>
        </w:rPr>
      </w:pPr>
      <w:proofErr w:type="spellStart"/>
      <w:r w:rsidRPr="004F12CF">
        <w:rPr>
          <w:snapToGrid w:val="0"/>
          <w:color w:val="000000"/>
          <w:lang w:val="fr-FR"/>
        </w:rPr>
        <w:t>Signor</w:t>
      </w:r>
      <w:proofErr w:type="spellEnd"/>
      <w:r w:rsidRPr="004F12CF">
        <w:rPr>
          <w:snapToGrid w:val="0"/>
          <w:color w:val="000000"/>
          <w:lang w:val="fr-FR"/>
        </w:rPr>
        <w:t xml:space="preserve"> RACHID EL OUASSIF, Vice Console (1° </w:t>
      </w:r>
      <w:proofErr w:type="spellStart"/>
      <w:r w:rsidRPr="004F12CF">
        <w:rPr>
          <w:snapToGrid w:val="0"/>
          <w:color w:val="000000"/>
          <w:lang w:val="fr-FR"/>
        </w:rPr>
        <w:t>settembre</w:t>
      </w:r>
      <w:proofErr w:type="spellEnd"/>
      <w:r w:rsidRPr="004F12CF">
        <w:rPr>
          <w:snapToGrid w:val="0"/>
          <w:color w:val="000000"/>
          <w:lang w:val="fr-FR"/>
        </w:rPr>
        <w:t xml:space="preserve"> 2021)</w:t>
      </w:r>
    </w:p>
    <w:p w14:paraId="4CA7BFC7" w14:textId="77777777" w:rsidR="00452141" w:rsidRDefault="00452141" w:rsidP="00E26ADB">
      <w:pPr>
        <w:widowControl w:val="0"/>
        <w:tabs>
          <w:tab w:val="left" w:pos="90"/>
        </w:tabs>
        <w:rPr>
          <w:snapToGrid w:val="0"/>
          <w:color w:val="000000"/>
        </w:rPr>
      </w:pPr>
      <w:r>
        <w:rPr>
          <w:snapToGrid w:val="0"/>
          <w:color w:val="000000"/>
        </w:rPr>
        <w:t>Signora ZINEB SAHEL, Vice Con</w:t>
      </w:r>
      <w:r w:rsidR="0000471D">
        <w:rPr>
          <w:snapToGrid w:val="0"/>
          <w:color w:val="000000"/>
        </w:rPr>
        <w:t>sole (1° settembre 2023)</w:t>
      </w:r>
    </w:p>
    <w:p w14:paraId="5A752443" w14:textId="77777777" w:rsidR="00CF4C98" w:rsidRDefault="00CF4C98" w:rsidP="00E26ADB">
      <w:pPr>
        <w:widowControl w:val="0"/>
        <w:tabs>
          <w:tab w:val="left" w:pos="90"/>
        </w:tabs>
        <w:rPr>
          <w:snapToGrid w:val="0"/>
          <w:color w:val="000000"/>
        </w:rPr>
      </w:pPr>
      <w:r>
        <w:rPr>
          <w:snapToGrid w:val="0"/>
          <w:color w:val="000000"/>
        </w:rPr>
        <w:t>Signora KARIMA EL ARABI, Vice Console (1° settembre 2023)</w:t>
      </w:r>
    </w:p>
    <w:p w14:paraId="5AFCF88D" w14:textId="77777777" w:rsidR="00CF4C98" w:rsidRDefault="00CF4C98" w:rsidP="00E26ADB">
      <w:pPr>
        <w:widowControl w:val="0"/>
        <w:tabs>
          <w:tab w:val="left" w:pos="90"/>
        </w:tabs>
        <w:rPr>
          <w:snapToGrid w:val="0"/>
          <w:color w:val="000000"/>
        </w:rPr>
      </w:pPr>
      <w:r>
        <w:rPr>
          <w:snapToGrid w:val="0"/>
          <w:color w:val="000000"/>
        </w:rPr>
        <w:t>Signora LATIFA BENZINA, Vice Console (1° settembre 2023)</w:t>
      </w:r>
    </w:p>
    <w:p w14:paraId="35D82DBD" w14:textId="77777777" w:rsidR="00752219" w:rsidRDefault="00752219" w:rsidP="00E26ADB">
      <w:pPr>
        <w:widowControl w:val="0"/>
        <w:tabs>
          <w:tab w:val="left" w:pos="90"/>
        </w:tabs>
        <w:rPr>
          <w:snapToGrid w:val="0"/>
          <w:color w:val="000000"/>
        </w:rPr>
      </w:pPr>
      <w:r>
        <w:rPr>
          <w:snapToGrid w:val="0"/>
          <w:color w:val="000000"/>
        </w:rPr>
        <w:t>Signora MALIHA FAKHER, Vice Console (2 settembre 2024)</w:t>
      </w:r>
    </w:p>
    <w:p w14:paraId="415F7072" w14:textId="77777777" w:rsidR="002E3337" w:rsidRDefault="002E3337" w:rsidP="00E26ADB">
      <w:pPr>
        <w:widowControl w:val="0"/>
        <w:tabs>
          <w:tab w:val="left" w:pos="90"/>
        </w:tabs>
        <w:rPr>
          <w:snapToGrid w:val="0"/>
          <w:color w:val="000000"/>
        </w:rPr>
      </w:pPr>
      <w:r>
        <w:rPr>
          <w:snapToGrid w:val="0"/>
          <w:color w:val="000000"/>
        </w:rPr>
        <w:t>Signora FATIMA NAHI, Vice Console (2 settembre 2024)</w:t>
      </w:r>
    </w:p>
    <w:p w14:paraId="05699584" w14:textId="77777777" w:rsidR="004A3A65" w:rsidRPr="007121FA" w:rsidRDefault="00F96311" w:rsidP="00E26ADB">
      <w:pPr>
        <w:widowControl w:val="0"/>
        <w:tabs>
          <w:tab w:val="left" w:pos="90"/>
        </w:tabs>
        <w:rPr>
          <w:snapToGrid w:val="0"/>
          <w:color w:val="000000"/>
        </w:rPr>
      </w:pPr>
      <w:r>
        <w:rPr>
          <w:snapToGrid w:val="0"/>
          <w:color w:val="000000"/>
        </w:rPr>
        <w:t xml:space="preserve">Signor </w:t>
      </w:r>
      <w:r w:rsidR="004A3A65">
        <w:rPr>
          <w:snapToGrid w:val="0"/>
          <w:color w:val="000000"/>
        </w:rPr>
        <w:t xml:space="preserve"> KHALID AOULA, Addetto Consolare (27 dicembre 2021)</w:t>
      </w:r>
    </w:p>
    <w:p w14:paraId="3E99A319" w14:textId="77777777" w:rsidR="00381A9E" w:rsidRDefault="00381A9E" w:rsidP="005F1CF4">
      <w:pPr>
        <w:widowControl w:val="0"/>
        <w:tabs>
          <w:tab w:val="left" w:pos="90"/>
        </w:tabs>
        <w:rPr>
          <w:snapToGrid w:val="0"/>
          <w:color w:val="000000"/>
        </w:rPr>
      </w:pPr>
    </w:p>
    <w:p w14:paraId="2712CE20" w14:textId="77777777" w:rsidR="005936E4" w:rsidRPr="007121FA" w:rsidRDefault="005936E4" w:rsidP="005F1CF4">
      <w:pPr>
        <w:widowControl w:val="0"/>
        <w:tabs>
          <w:tab w:val="left" w:pos="90"/>
        </w:tabs>
        <w:rPr>
          <w:snapToGrid w:val="0"/>
          <w:color w:val="000000"/>
        </w:rPr>
      </w:pPr>
    </w:p>
    <w:p w14:paraId="42C1AFF0" w14:textId="77777777" w:rsidR="00A05F54" w:rsidRDefault="00A05F54">
      <w:pPr>
        <w:widowControl w:val="0"/>
        <w:tabs>
          <w:tab w:val="left" w:pos="90"/>
        </w:tabs>
        <w:rPr>
          <w:b/>
          <w:snapToGrid w:val="0"/>
          <w:color w:val="000080"/>
          <w:u w:val="single"/>
        </w:rPr>
      </w:pPr>
    </w:p>
    <w:p w14:paraId="177A6583" w14:textId="5040030B" w:rsidR="004944D8" w:rsidRDefault="004944D8">
      <w:pPr>
        <w:widowControl w:val="0"/>
        <w:tabs>
          <w:tab w:val="left" w:pos="90"/>
        </w:tabs>
        <w:rPr>
          <w:b/>
          <w:snapToGrid w:val="0"/>
          <w:color w:val="000080"/>
          <w:u w:val="single"/>
        </w:rPr>
      </w:pPr>
      <w:r>
        <w:rPr>
          <w:b/>
          <w:snapToGrid w:val="0"/>
          <w:color w:val="000080"/>
          <w:u w:val="single"/>
        </w:rPr>
        <w:t xml:space="preserve">TORINO </w:t>
      </w:r>
      <w:r w:rsidR="00942AB1">
        <w:rPr>
          <w:b/>
          <w:snapToGrid w:val="0"/>
          <w:color w:val="000080"/>
          <w:u w:val="single"/>
        </w:rPr>
        <w:t>–</w:t>
      </w:r>
      <w:r>
        <w:rPr>
          <w:b/>
          <w:snapToGrid w:val="0"/>
          <w:color w:val="000080"/>
          <w:u w:val="single"/>
        </w:rPr>
        <w:t xml:space="preserve"> CONSOLATO</w:t>
      </w:r>
      <w:r w:rsidR="00942AB1">
        <w:rPr>
          <w:b/>
          <w:snapToGrid w:val="0"/>
          <w:color w:val="000080"/>
          <w:u w:val="single"/>
        </w:rPr>
        <w:t xml:space="preserve"> GENERALE</w:t>
      </w:r>
      <w:r>
        <w:rPr>
          <w:b/>
          <w:snapToGrid w:val="0"/>
          <w:color w:val="000080"/>
          <w:u w:val="single"/>
        </w:rPr>
        <w:t xml:space="preserve">                     </w:t>
      </w:r>
    </w:p>
    <w:p w14:paraId="4D951BC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Belfiore, 27 - 10125 Torino </w:t>
      </w:r>
    </w:p>
    <w:p w14:paraId="6C582657" w14:textId="77777777" w:rsidR="00612C95"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0116506482 - Fax 0116596065</w:t>
      </w:r>
    </w:p>
    <w:p w14:paraId="0CC3D184" w14:textId="77777777" w:rsidR="004944D8" w:rsidRDefault="00612C95">
      <w:pPr>
        <w:widowControl w:val="0"/>
        <w:tabs>
          <w:tab w:val="left" w:pos="2321"/>
        </w:tabs>
        <w:rPr>
          <w:snapToGrid w:val="0"/>
          <w:color w:val="000000"/>
          <w:sz w:val="23"/>
        </w:rPr>
      </w:pPr>
      <w:r>
        <w:rPr>
          <w:snapToGrid w:val="0"/>
          <w:color w:val="000000"/>
        </w:rPr>
        <w:tab/>
        <w:t xml:space="preserve">E-mail </w:t>
      </w:r>
      <w:hyperlink r:id="rId346" w:history="1">
        <w:r w:rsidRPr="008112DA">
          <w:rPr>
            <w:rStyle w:val="Collegamentoipertestuale"/>
            <w:snapToGrid w:val="0"/>
          </w:rPr>
          <w:t>consumaturin@maec.gov.ma</w:t>
        </w:r>
      </w:hyperlink>
      <w:r>
        <w:rPr>
          <w:snapToGrid w:val="0"/>
          <w:color w:val="000000"/>
        </w:rPr>
        <w:t xml:space="preserve"> </w:t>
      </w:r>
    </w:p>
    <w:p w14:paraId="4F497CC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Liguria, Valle d'Aosta     </w:t>
      </w:r>
    </w:p>
    <w:p w14:paraId="5145F275" w14:textId="77777777" w:rsidR="0016151A" w:rsidRDefault="0016151A">
      <w:pPr>
        <w:widowControl w:val="0"/>
        <w:tabs>
          <w:tab w:val="left" w:pos="90"/>
        </w:tabs>
        <w:rPr>
          <w:snapToGrid w:val="0"/>
          <w:color w:val="000000"/>
        </w:rPr>
      </w:pPr>
    </w:p>
    <w:p w14:paraId="03734381" w14:textId="77777777" w:rsidR="00C34C8B" w:rsidRDefault="00C34C8B" w:rsidP="002E1036">
      <w:pPr>
        <w:pStyle w:val="Corpodeltesto2"/>
        <w:spacing w:before="0"/>
      </w:pPr>
      <w:r>
        <w:t>Signor SIDI MOHAMMED BIEDALLAH</w:t>
      </w:r>
      <w:r w:rsidR="00236A32">
        <w:t>, Console Generale</w:t>
      </w:r>
      <w:r>
        <w:t xml:space="preserve"> (Exequatur 17 settembre 2024)</w:t>
      </w:r>
    </w:p>
    <w:p w14:paraId="77F16CE6" w14:textId="77777777" w:rsidR="002E1036" w:rsidRDefault="002E1036" w:rsidP="002E1036">
      <w:pPr>
        <w:pStyle w:val="Corpodeltesto2"/>
        <w:spacing w:before="0"/>
      </w:pPr>
      <w:r>
        <w:t xml:space="preserve">Signora FATIMA DMINGO, Vice Console, (1° settembre </w:t>
      </w:r>
      <w:r w:rsidRPr="008A47A9">
        <w:t>20</w:t>
      </w:r>
      <w:r>
        <w:t>21)</w:t>
      </w:r>
    </w:p>
    <w:p w14:paraId="03EBA6E0" w14:textId="77777777" w:rsidR="00F31BEA" w:rsidRDefault="00F31BEA" w:rsidP="002E1036">
      <w:pPr>
        <w:pStyle w:val="Corpodeltesto2"/>
        <w:spacing w:before="0"/>
      </w:pPr>
      <w:r>
        <w:t>Signor MOHAMED EL ISMAILI, Vice Concole (1° settembre 2023)</w:t>
      </w:r>
    </w:p>
    <w:p w14:paraId="026D8179" w14:textId="77777777" w:rsidR="00FE5667" w:rsidRDefault="00FE5667" w:rsidP="002E1036">
      <w:pPr>
        <w:pStyle w:val="Corpodeltesto2"/>
        <w:spacing w:before="0"/>
      </w:pPr>
      <w:r>
        <w:t>Signor MOHAMED EL MOUNTASER, Vice Console (1° settembre 2023)</w:t>
      </w:r>
    </w:p>
    <w:p w14:paraId="3E0CA4DF" w14:textId="77777777" w:rsidR="00295913" w:rsidRDefault="00295913" w:rsidP="002E1036">
      <w:pPr>
        <w:pStyle w:val="Corpodeltesto2"/>
        <w:spacing w:before="0"/>
      </w:pPr>
      <w:r>
        <w:t>Signor TARIK HENTATI, Vice Console (1° settembre 2023)</w:t>
      </w:r>
    </w:p>
    <w:p w14:paraId="061DD569" w14:textId="77777777" w:rsidR="0000471D" w:rsidRDefault="0000471D" w:rsidP="002E1036">
      <w:pPr>
        <w:pStyle w:val="Corpodeltesto2"/>
        <w:spacing w:before="0"/>
      </w:pPr>
      <w:r>
        <w:t>Signor ACHRAF SAADI, Vice Console (1° settembre 2023)</w:t>
      </w:r>
    </w:p>
    <w:p w14:paraId="4190D1D2" w14:textId="77777777" w:rsidR="002B7B86" w:rsidRDefault="002B7B86" w:rsidP="002E1036">
      <w:pPr>
        <w:pStyle w:val="Corpodeltesto2"/>
        <w:spacing w:before="0"/>
      </w:pPr>
      <w:r>
        <w:t>Signo</w:t>
      </w:r>
      <w:r w:rsidR="00E31F1C">
        <w:t>r</w:t>
      </w:r>
      <w:r>
        <w:t>a LOUBNA LEMRHOTI, Vice Console (1° settembre 2023)</w:t>
      </w:r>
    </w:p>
    <w:p w14:paraId="6BCE335D" w14:textId="77777777" w:rsidR="00E31F1C" w:rsidRDefault="00E31F1C" w:rsidP="002E1036">
      <w:pPr>
        <w:pStyle w:val="Corpodeltesto2"/>
        <w:spacing w:before="0"/>
      </w:pPr>
      <w:r>
        <w:t>Signor  FOUAD RACHIDI, Vice Console (1° settembre 2023)</w:t>
      </w:r>
    </w:p>
    <w:p w14:paraId="60955AF6" w14:textId="77777777" w:rsidR="005F2C19" w:rsidRDefault="005F2C19" w:rsidP="002E1036">
      <w:pPr>
        <w:pStyle w:val="Corpodeltesto2"/>
        <w:spacing w:before="0"/>
      </w:pPr>
      <w:r>
        <w:t>Signora WISSAM LAKOUISS, Vice Console (2 settembre 2024)</w:t>
      </w:r>
    </w:p>
    <w:p w14:paraId="5CCF8A06" w14:textId="77777777" w:rsidR="0009613E" w:rsidRDefault="0009613E" w:rsidP="00957625">
      <w:pPr>
        <w:widowControl w:val="0"/>
        <w:tabs>
          <w:tab w:val="left" w:pos="90"/>
        </w:tabs>
        <w:rPr>
          <w:b/>
          <w:snapToGrid w:val="0"/>
          <w:color w:val="000080"/>
          <w:u w:val="single"/>
        </w:rPr>
      </w:pPr>
    </w:p>
    <w:p w14:paraId="20EEEF49" w14:textId="77777777" w:rsidR="005936E4" w:rsidRDefault="005936E4" w:rsidP="00957625">
      <w:pPr>
        <w:widowControl w:val="0"/>
        <w:tabs>
          <w:tab w:val="left" w:pos="90"/>
        </w:tabs>
        <w:rPr>
          <w:b/>
          <w:snapToGrid w:val="0"/>
          <w:color w:val="000080"/>
          <w:u w:val="single"/>
        </w:rPr>
      </w:pPr>
    </w:p>
    <w:p w14:paraId="6EB019CE" w14:textId="77777777" w:rsidR="00A05F54" w:rsidRDefault="00A05F54" w:rsidP="0074542A">
      <w:pPr>
        <w:widowControl w:val="0"/>
        <w:tabs>
          <w:tab w:val="left" w:pos="90"/>
        </w:tabs>
        <w:rPr>
          <w:b/>
          <w:snapToGrid w:val="0"/>
          <w:color w:val="000080"/>
          <w:u w:val="single"/>
        </w:rPr>
      </w:pPr>
    </w:p>
    <w:p w14:paraId="26CE7ED3" w14:textId="77777777" w:rsidR="00A05F54" w:rsidRDefault="00A05F54" w:rsidP="0074542A">
      <w:pPr>
        <w:widowControl w:val="0"/>
        <w:tabs>
          <w:tab w:val="left" w:pos="90"/>
        </w:tabs>
        <w:rPr>
          <w:b/>
          <w:snapToGrid w:val="0"/>
          <w:color w:val="000080"/>
          <w:u w:val="single"/>
        </w:rPr>
      </w:pPr>
    </w:p>
    <w:p w14:paraId="0CCDB7EC" w14:textId="77777777" w:rsidR="00A05F54" w:rsidRDefault="00A05F54" w:rsidP="0074542A">
      <w:pPr>
        <w:widowControl w:val="0"/>
        <w:tabs>
          <w:tab w:val="left" w:pos="90"/>
        </w:tabs>
        <w:rPr>
          <w:b/>
          <w:snapToGrid w:val="0"/>
          <w:color w:val="000080"/>
          <w:u w:val="single"/>
        </w:rPr>
      </w:pPr>
    </w:p>
    <w:p w14:paraId="20ACEE51" w14:textId="77777777" w:rsidR="00A05F54" w:rsidRDefault="00A05F54" w:rsidP="0074542A">
      <w:pPr>
        <w:widowControl w:val="0"/>
        <w:tabs>
          <w:tab w:val="left" w:pos="90"/>
        </w:tabs>
        <w:rPr>
          <w:b/>
          <w:snapToGrid w:val="0"/>
          <w:color w:val="000080"/>
          <w:u w:val="single"/>
        </w:rPr>
      </w:pPr>
    </w:p>
    <w:p w14:paraId="7BFF5FA9" w14:textId="77777777" w:rsidR="00A05F54" w:rsidRDefault="00A05F54" w:rsidP="0074542A">
      <w:pPr>
        <w:widowControl w:val="0"/>
        <w:tabs>
          <w:tab w:val="left" w:pos="90"/>
        </w:tabs>
        <w:rPr>
          <w:b/>
          <w:snapToGrid w:val="0"/>
          <w:color w:val="000080"/>
          <w:u w:val="single"/>
        </w:rPr>
      </w:pPr>
    </w:p>
    <w:p w14:paraId="719669D5" w14:textId="77777777" w:rsidR="00A05F54" w:rsidRDefault="00A05F54" w:rsidP="0074542A">
      <w:pPr>
        <w:widowControl w:val="0"/>
        <w:tabs>
          <w:tab w:val="left" w:pos="90"/>
        </w:tabs>
        <w:rPr>
          <w:b/>
          <w:snapToGrid w:val="0"/>
          <w:color w:val="000080"/>
          <w:u w:val="single"/>
        </w:rPr>
      </w:pPr>
    </w:p>
    <w:p w14:paraId="10197697" w14:textId="77777777" w:rsidR="00A05F54" w:rsidRDefault="00A05F54" w:rsidP="0074542A">
      <w:pPr>
        <w:widowControl w:val="0"/>
        <w:tabs>
          <w:tab w:val="left" w:pos="90"/>
        </w:tabs>
        <w:rPr>
          <w:b/>
          <w:snapToGrid w:val="0"/>
          <w:color w:val="000080"/>
          <w:u w:val="single"/>
        </w:rPr>
      </w:pPr>
    </w:p>
    <w:p w14:paraId="1F5B1C63" w14:textId="77777777" w:rsidR="00A05F54" w:rsidRDefault="00A05F54" w:rsidP="0074542A">
      <w:pPr>
        <w:widowControl w:val="0"/>
        <w:tabs>
          <w:tab w:val="left" w:pos="90"/>
        </w:tabs>
        <w:rPr>
          <w:b/>
          <w:snapToGrid w:val="0"/>
          <w:color w:val="000080"/>
          <w:u w:val="single"/>
        </w:rPr>
      </w:pPr>
    </w:p>
    <w:p w14:paraId="17FD35C3" w14:textId="77777777" w:rsidR="00A05F54" w:rsidRDefault="00A05F54" w:rsidP="00A05F54">
      <w:pPr>
        <w:widowControl w:val="0"/>
        <w:tabs>
          <w:tab w:val="left" w:pos="90"/>
        </w:tabs>
        <w:jc w:val="right"/>
        <w:rPr>
          <w:snapToGrid w:val="0"/>
          <w:color w:val="000000"/>
        </w:rPr>
      </w:pPr>
      <w:r>
        <w:rPr>
          <w:b/>
          <w:snapToGrid w:val="0"/>
          <w:sz w:val="16"/>
        </w:rPr>
        <w:t>MAROCCO</w:t>
      </w:r>
    </w:p>
    <w:p w14:paraId="30490668" w14:textId="77777777" w:rsidR="00A05F54" w:rsidRDefault="00A05F54" w:rsidP="0074542A">
      <w:pPr>
        <w:widowControl w:val="0"/>
        <w:tabs>
          <w:tab w:val="left" w:pos="90"/>
        </w:tabs>
        <w:rPr>
          <w:b/>
          <w:snapToGrid w:val="0"/>
          <w:color w:val="000080"/>
          <w:u w:val="single"/>
        </w:rPr>
      </w:pPr>
    </w:p>
    <w:p w14:paraId="6FC1C668" w14:textId="77777777" w:rsidR="00A05F54" w:rsidRDefault="00A05F54" w:rsidP="0074542A">
      <w:pPr>
        <w:widowControl w:val="0"/>
        <w:tabs>
          <w:tab w:val="left" w:pos="90"/>
        </w:tabs>
        <w:rPr>
          <w:b/>
          <w:snapToGrid w:val="0"/>
          <w:color w:val="000080"/>
          <w:u w:val="single"/>
        </w:rPr>
      </w:pPr>
    </w:p>
    <w:p w14:paraId="61168C8F" w14:textId="77777777" w:rsidR="00A05F54" w:rsidRDefault="00A05F54" w:rsidP="0074542A">
      <w:pPr>
        <w:widowControl w:val="0"/>
        <w:tabs>
          <w:tab w:val="left" w:pos="90"/>
        </w:tabs>
        <w:rPr>
          <w:b/>
          <w:snapToGrid w:val="0"/>
          <w:color w:val="000080"/>
          <w:u w:val="single"/>
        </w:rPr>
      </w:pPr>
    </w:p>
    <w:p w14:paraId="60A6F119" w14:textId="77777777" w:rsidR="00A05F54" w:rsidRDefault="00A05F54" w:rsidP="0074542A">
      <w:pPr>
        <w:widowControl w:val="0"/>
        <w:tabs>
          <w:tab w:val="left" w:pos="90"/>
        </w:tabs>
        <w:rPr>
          <w:b/>
          <w:snapToGrid w:val="0"/>
          <w:color w:val="000080"/>
          <w:u w:val="single"/>
        </w:rPr>
      </w:pPr>
    </w:p>
    <w:p w14:paraId="674391B2" w14:textId="77777777" w:rsidR="00A05F54" w:rsidRDefault="00A05F54" w:rsidP="0074542A">
      <w:pPr>
        <w:widowControl w:val="0"/>
        <w:tabs>
          <w:tab w:val="left" w:pos="90"/>
        </w:tabs>
        <w:rPr>
          <w:b/>
          <w:snapToGrid w:val="0"/>
          <w:color w:val="000080"/>
          <w:u w:val="single"/>
        </w:rPr>
      </w:pPr>
    </w:p>
    <w:p w14:paraId="095E749A" w14:textId="58B9B437" w:rsidR="0074542A" w:rsidRDefault="0074542A" w:rsidP="0074542A">
      <w:pPr>
        <w:widowControl w:val="0"/>
        <w:tabs>
          <w:tab w:val="left" w:pos="90"/>
        </w:tabs>
        <w:rPr>
          <w:b/>
          <w:snapToGrid w:val="0"/>
          <w:color w:val="000080"/>
          <w:u w:val="single"/>
        </w:rPr>
      </w:pPr>
      <w:r>
        <w:rPr>
          <w:b/>
          <w:snapToGrid w:val="0"/>
          <w:color w:val="000080"/>
          <w:u w:val="single"/>
        </w:rPr>
        <w:t xml:space="preserve">VERONA – CONSOLATO GENERALE                     </w:t>
      </w:r>
    </w:p>
    <w:p w14:paraId="07ABEA73" w14:textId="77777777" w:rsidR="0074542A" w:rsidRDefault="0074542A" w:rsidP="0074542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533DC9">
        <w:rPr>
          <w:snapToGrid w:val="0"/>
        </w:rPr>
        <w:t>Via Torricelli, 49</w:t>
      </w:r>
      <w:r>
        <w:rPr>
          <w:snapToGrid w:val="0"/>
          <w:color w:val="000000"/>
        </w:rPr>
        <w:t xml:space="preserve"> – 37136 Verona</w:t>
      </w:r>
    </w:p>
    <w:p w14:paraId="694E0196" w14:textId="77777777" w:rsidR="0074542A" w:rsidRDefault="0074542A" w:rsidP="0074542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0458620858 - Fax 045951285 </w:t>
      </w:r>
    </w:p>
    <w:p w14:paraId="709FC017" w14:textId="77777777" w:rsidR="00612C95" w:rsidRDefault="00612C95" w:rsidP="0074542A">
      <w:pPr>
        <w:widowControl w:val="0"/>
        <w:tabs>
          <w:tab w:val="left" w:pos="2321"/>
        </w:tabs>
        <w:rPr>
          <w:snapToGrid w:val="0"/>
          <w:color w:val="000000"/>
          <w:sz w:val="23"/>
        </w:rPr>
      </w:pPr>
      <w:r>
        <w:rPr>
          <w:snapToGrid w:val="0"/>
          <w:color w:val="000000"/>
        </w:rPr>
        <w:tab/>
        <w:t xml:space="preserve">E-mail </w:t>
      </w:r>
      <w:hyperlink r:id="rId347" w:history="1">
        <w:r w:rsidRPr="008112DA">
          <w:rPr>
            <w:rStyle w:val="Collegamentoipertestuale"/>
            <w:snapToGrid w:val="0"/>
          </w:rPr>
          <w:t>cgmaverona@maec.gov.ma</w:t>
        </w:r>
      </w:hyperlink>
      <w:r>
        <w:rPr>
          <w:snapToGrid w:val="0"/>
          <w:color w:val="000000"/>
        </w:rPr>
        <w:t xml:space="preserve"> </w:t>
      </w:r>
    </w:p>
    <w:p w14:paraId="3B992213" w14:textId="77777777" w:rsidR="0074542A" w:rsidRDefault="0074542A" w:rsidP="0074542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Veneto, Friuli Venezia </w:t>
      </w:r>
      <w:r w:rsidRPr="00957625">
        <w:rPr>
          <w:snapToGrid w:val="0"/>
        </w:rPr>
        <w:t>Giulia, Trentino Alto</w:t>
      </w:r>
      <w:r>
        <w:rPr>
          <w:snapToGrid w:val="0"/>
        </w:rPr>
        <w:t xml:space="preserve"> </w:t>
      </w:r>
      <w:r w:rsidRPr="00957625">
        <w:rPr>
          <w:snapToGrid w:val="0"/>
        </w:rPr>
        <w:t>Adige</w:t>
      </w:r>
    </w:p>
    <w:p w14:paraId="0BB3D98A" w14:textId="77777777" w:rsidR="00A05F54" w:rsidRDefault="00A05F54" w:rsidP="0074542A">
      <w:pPr>
        <w:widowControl w:val="0"/>
        <w:tabs>
          <w:tab w:val="left" w:pos="90"/>
        </w:tabs>
        <w:rPr>
          <w:snapToGrid w:val="0"/>
          <w:color w:val="000000"/>
        </w:rPr>
      </w:pPr>
    </w:p>
    <w:p w14:paraId="178F62AA" w14:textId="77777777" w:rsidR="00A05F54" w:rsidRDefault="00A05F54" w:rsidP="0074542A">
      <w:pPr>
        <w:widowControl w:val="0"/>
        <w:tabs>
          <w:tab w:val="left" w:pos="90"/>
        </w:tabs>
        <w:rPr>
          <w:snapToGrid w:val="0"/>
          <w:color w:val="000000"/>
        </w:rPr>
      </w:pPr>
    </w:p>
    <w:p w14:paraId="7AA1B213" w14:textId="3F1158FB" w:rsidR="0074542A" w:rsidRDefault="0074542A" w:rsidP="0074542A">
      <w:pPr>
        <w:widowControl w:val="0"/>
        <w:tabs>
          <w:tab w:val="left" w:pos="90"/>
        </w:tabs>
        <w:rPr>
          <w:snapToGrid w:val="0"/>
          <w:color w:val="000000"/>
        </w:rPr>
      </w:pPr>
      <w:r>
        <w:rPr>
          <w:snapToGrid w:val="0"/>
          <w:color w:val="000000"/>
        </w:rPr>
        <w:t>Signor</w:t>
      </w:r>
      <w:r w:rsidR="005936E4">
        <w:rPr>
          <w:snapToGrid w:val="0"/>
          <w:color w:val="000000"/>
        </w:rPr>
        <w:t>a</w:t>
      </w:r>
      <w:r>
        <w:rPr>
          <w:snapToGrid w:val="0"/>
          <w:color w:val="000000"/>
        </w:rPr>
        <w:t xml:space="preserve"> </w:t>
      </w:r>
      <w:r w:rsidR="005936E4" w:rsidRPr="005936E4">
        <w:rPr>
          <w:snapToGrid w:val="0"/>
          <w:color w:val="000000"/>
        </w:rPr>
        <w:t>OUAFA ZAHI</w:t>
      </w:r>
      <w:r>
        <w:rPr>
          <w:snapToGrid w:val="0"/>
          <w:color w:val="000000"/>
        </w:rPr>
        <w:t>, Console Generale, (</w:t>
      </w:r>
      <w:r w:rsidR="005936E4">
        <w:rPr>
          <w:snapToGrid w:val="0"/>
          <w:color w:val="000000"/>
        </w:rPr>
        <w:t>1° dicembre 2023</w:t>
      </w:r>
      <w:r>
        <w:rPr>
          <w:snapToGrid w:val="0"/>
          <w:color w:val="000000"/>
        </w:rPr>
        <w:t>)</w:t>
      </w:r>
    </w:p>
    <w:p w14:paraId="28396DD4" w14:textId="77777777" w:rsidR="00512409" w:rsidRDefault="00512409" w:rsidP="0074542A">
      <w:pPr>
        <w:widowControl w:val="0"/>
        <w:tabs>
          <w:tab w:val="left" w:pos="90"/>
        </w:tabs>
        <w:rPr>
          <w:snapToGrid w:val="0"/>
          <w:color w:val="000000"/>
        </w:rPr>
      </w:pPr>
      <w:r w:rsidRPr="00512409">
        <w:rPr>
          <w:snapToGrid w:val="0"/>
          <w:color w:val="000000"/>
        </w:rPr>
        <w:t>Signora NAFISSA QOUNIN, Vice Console, (</w:t>
      </w:r>
      <w:r>
        <w:rPr>
          <w:snapToGrid w:val="0"/>
          <w:color w:val="000000"/>
        </w:rPr>
        <w:t>1° settembre 2021)</w:t>
      </w:r>
    </w:p>
    <w:p w14:paraId="3E371949" w14:textId="77777777" w:rsidR="00E71B3C" w:rsidRDefault="00E71B3C" w:rsidP="0074542A">
      <w:pPr>
        <w:widowControl w:val="0"/>
        <w:tabs>
          <w:tab w:val="left" w:pos="90"/>
        </w:tabs>
        <w:rPr>
          <w:snapToGrid w:val="0"/>
          <w:color w:val="000000"/>
        </w:rPr>
      </w:pPr>
      <w:r>
        <w:rPr>
          <w:snapToGrid w:val="0"/>
          <w:color w:val="000000"/>
        </w:rPr>
        <w:t xml:space="preserve">Signor </w:t>
      </w:r>
      <w:r w:rsidR="000B7414">
        <w:rPr>
          <w:snapToGrid w:val="0"/>
          <w:color w:val="000000"/>
        </w:rPr>
        <w:t>AOUATEF FATER</w:t>
      </w:r>
      <w:r>
        <w:rPr>
          <w:snapToGrid w:val="0"/>
          <w:color w:val="000000"/>
        </w:rPr>
        <w:t>, Vice Console (1° settembre 2022)</w:t>
      </w:r>
    </w:p>
    <w:p w14:paraId="62D1D2FE" w14:textId="77777777" w:rsidR="00933B61" w:rsidRDefault="00933B61" w:rsidP="00933B61">
      <w:pPr>
        <w:widowControl w:val="0"/>
        <w:tabs>
          <w:tab w:val="left" w:pos="90"/>
        </w:tabs>
        <w:rPr>
          <w:snapToGrid w:val="0"/>
          <w:color w:val="000000"/>
        </w:rPr>
      </w:pPr>
      <w:r>
        <w:rPr>
          <w:snapToGrid w:val="0"/>
          <w:color w:val="000000"/>
        </w:rPr>
        <w:t>Signor MOHAMED BENMALLOUK, Vice Console (1° settembre 2023)</w:t>
      </w:r>
    </w:p>
    <w:p w14:paraId="2698536F" w14:textId="77777777" w:rsidR="00DB55C0" w:rsidRDefault="00DB55C0" w:rsidP="000E1BDE">
      <w:pPr>
        <w:widowControl w:val="0"/>
        <w:tabs>
          <w:tab w:val="left" w:pos="90"/>
        </w:tabs>
        <w:rPr>
          <w:snapToGrid w:val="0"/>
          <w:color w:val="000000"/>
        </w:rPr>
      </w:pPr>
      <w:r>
        <w:rPr>
          <w:snapToGrid w:val="0"/>
          <w:color w:val="000000"/>
        </w:rPr>
        <w:t>Signor MOHAMED JOUNDI, Vice Console (1° settembre 2023)</w:t>
      </w:r>
    </w:p>
    <w:p w14:paraId="3CC59826" w14:textId="77777777" w:rsidR="00D31AFF" w:rsidRDefault="00D31AFF" w:rsidP="000E1BDE">
      <w:pPr>
        <w:widowControl w:val="0"/>
        <w:tabs>
          <w:tab w:val="left" w:pos="90"/>
        </w:tabs>
        <w:rPr>
          <w:snapToGrid w:val="0"/>
          <w:color w:val="000000"/>
        </w:rPr>
      </w:pPr>
      <w:r>
        <w:rPr>
          <w:snapToGrid w:val="0"/>
          <w:color w:val="000000"/>
        </w:rPr>
        <w:t>Signora CHAIBIA NACIBI, Vice Console (2 settembre 2024)</w:t>
      </w:r>
    </w:p>
    <w:p w14:paraId="036AC6F2" w14:textId="6D833210" w:rsidR="00D31AFF" w:rsidRDefault="00400660" w:rsidP="000E1BDE">
      <w:pPr>
        <w:widowControl w:val="0"/>
        <w:tabs>
          <w:tab w:val="left" w:pos="90"/>
        </w:tabs>
        <w:rPr>
          <w:snapToGrid w:val="0"/>
          <w:color w:val="000000"/>
        </w:rPr>
      </w:pPr>
      <w:r>
        <w:rPr>
          <w:snapToGrid w:val="0"/>
          <w:color w:val="000000"/>
        </w:rPr>
        <w:t>Signora NAZHA QACHAR, Vice Console (5 dicembre 2024)</w:t>
      </w:r>
    </w:p>
    <w:p w14:paraId="325EDCED" w14:textId="77777777" w:rsidR="000E1BDE" w:rsidRDefault="000E1BDE" w:rsidP="000E1BDE">
      <w:pPr>
        <w:widowControl w:val="0"/>
        <w:tabs>
          <w:tab w:val="left" w:pos="90"/>
        </w:tabs>
        <w:rPr>
          <w:snapToGrid w:val="0"/>
          <w:color w:val="000000"/>
        </w:rPr>
      </w:pPr>
    </w:p>
    <w:p w14:paraId="7C4E2D9C" w14:textId="77777777" w:rsidR="008555C3" w:rsidRDefault="008555C3" w:rsidP="005936E4">
      <w:pPr>
        <w:widowControl w:val="0"/>
        <w:tabs>
          <w:tab w:val="left" w:pos="90"/>
        </w:tabs>
        <w:jc w:val="right"/>
        <w:rPr>
          <w:b/>
          <w:snapToGrid w:val="0"/>
          <w:sz w:val="16"/>
        </w:rPr>
      </w:pPr>
    </w:p>
    <w:p w14:paraId="41FA6FA4" w14:textId="77777777" w:rsidR="005936E4" w:rsidRDefault="005936E4" w:rsidP="005936E4">
      <w:pPr>
        <w:widowControl w:val="0"/>
        <w:tabs>
          <w:tab w:val="left" w:pos="90"/>
        </w:tabs>
        <w:rPr>
          <w:b/>
          <w:snapToGrid w:val="0"/>
          <w:color w:val="000080"/>
          <w:u w:val="single"/>
        </w:rPr>
      </w:pPr>
    </w:p>
    <w:p w14:paraId="3F99C0A4" w14:textId="77777777" w:rsidR="005936E4" w:rsidRDefault="005936E4" w:rsidP="000E1BDE">
      <w:pPr>
        <w:widowControl w:val="0"/>
        <w:tabs>
          <w:tab w:val="left" w:pos="90"/>
        </w:tabs>
        <w:rPr>
          <w:snapToGrid w:val="0"/>
          <w:color w:val="000000"/>
        </w:rPr>
      </w:pPr>
    </w:p>
    <w:p w14:paraId="08803A29" w14:textId="77777777" w:rsidR="005936E4" w:rsidRDefault="005936E4" w:rsidP="000E1BDE">
      <w:pPr>
        <w:widowControl w:val="0"/>
        <w:tabs>
          <w:tab w:val="left" w:pos="90"/>
        </w:tabs>
        <w:rPr>
          <w:snapToGrid w:val="0"/>
          <w:color w:val="000000"/>
        </w:rPr>
      </w:pPr>
    </w:p>
    <w:p w14:paraId="3A43DD8F" w14:textId="77777777" w:rsidR="005936E4" w:rsidRDefault="005936E4" w:rsidP="000E1BDE">
      <w:pPr>
        <w:widowControl w:val="0"/>
        <w:tabs>
          <w:tab w:val="left" w:pos="90"/>
        </w:tabs>
        <w:rPr>
          <w:snapToGrid w:val="0"/>
          <w:color w:val="000000"/>
        </w:rPr>
      </w:pPr>
    </w:p>
    <w:p w14:paraId="5897864C" w14:textId="77777777" w:rsidR="000E1BDE" w:rsidRDefault="000E1BDE" w:rsidP="000E1BDE">
      <w:pPr>
        <w:widowControl w:val="0"/>
        <w:tabs>
          <w:tab w:val="left" w:pos="90"/>
        </w:tabs>
        <w:rPr>
          <w:b/>
          <w:snapToGrid w:val="0"/>
          <w:color w:val="000080"/>
          <w:u w:val="single"/>
        </w:rPr>
      </w:pPr>
      <w:r>
        <w:rPr>
          <w:b/>
          <w:snapToGrid w:val="0"/>
          <w:color w:val="000080"/>
          <w:u w:val="single"/>
        </w:rPr>
        <w:t xml:space="preserve">GIOIA TAURO - CONSOLATO ONORARIO </w:t>
      </w:r>
    </w:p>
    <w:p w14:paraId="4807F929" w14:textId="77777777" w:rsidR="000E1BDE" w:rsidRDefault="000E1BDE" w:rsidP="000E1BD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Piccola Velocità, 12 - 89013 Gioia Tauro (RC) </w:t>
      </w:r>
    </w:p>
    <w:p w14:paraId="74EE74C8" w14:textId="77777777" w:rsidR="000E1BDE" w:rsidRDefault="000E1BDE" w:rsidP="000E1BDE">
      <w:pPr>
        <w:widowControl w:val="0"/>
        <w:tabs>
          <w:tab w:val="left" w:pos="2321"/>
        </w:tabs>
        <w:rPr>
          <w:snapToGrid w:val="0"/>
          <w:color w:val="000000"/>
        </w:rPr>
      </w:pPr>
      <w:r>
        <w:rPr>
          <w:rFonts w:ascii="MS Sans Serif" w:hAnsi="MS Sans Serif"/>
          <w:snapToGrid w:val="0"/>
          <w:sz w:val="24"/>
        </w:rPr>
        <w:tab/>
      </w:r>
      <w:r>
        <w:rPr>
          <w:snapToGrid w:val="0"/>
          <w:color w:val="000000"/>
        </w:rPr>
        <w:t>Tel. 3334634395</w:t>
      </w:r>
    </w:p>
    <w:p w14:paraId="7B030328" w14:textId="77777777" w:rsidR="000E1BDE" w:rsidRDefault="000E1BDE" w:rsidP="000E1BDE">
      <w:pPr>
        <w:shd w:val="clear" w:color="auto" w:fill="FFFFFF"/>
        <w:tabs>
          <w:tab w:val="left" w:pos="2268"/>
        </w:tabs>
        <w:rPr>
          <w:rFonts w:ascii="Courier New" w:hAnsi="Courier New" w:cs="Courier New"/>
          <w:color w:val="000000"/>
          <w:sz w:val="36"/>
          <w:szCs w:val="36"/>
        </w:rPr>
      </w:pPr>
      <w:r>
        <w:rPr>
          <w:snapToGrid w:val="0"/>
          <w:color w:val="000000"/>
        </w:rPr>
        <w:tab/>
        <w:t xml:space="preserve"> E-mail </w:t>
      </w:r>
      <w:hyperlink r:id="rId348" w:history="1">
        <w:r w:rsidRPr="005E2347">
          <w:rPr>
            <w:rStyle w:val="Collegamentoipertestuale"/>
            <w:snapToGrid w:val="0"/>
          </w:rPr>
          <w:t>avvnaccari@gmail.com</w:t>
        </w:r>
      </w:hyperlink>
      <w:r>
        <w:rPr>
          <w:snapToGrid w:val="0"/>
          <w:color w:val="000000"/>
        </w:rPr>
        <w:t xml:space="preserve"> </w:t>
      </w:r>
    </w:p>
    <w:p w14:paraId="3D9D01F4" w14:textId="77777777" w:rsidR="000E1BDE" w:rsidRDefault="000E1BDE" w:rsidP="000E1BD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Calabria</w:t>
      </w:r>
    </w:p>
    <w:p w14:paraId="4B60C12F" w14:textId="77777777" w:rsidR="000E1BDE" w:rsidRDefault="000E1BDE" w:rsidP="000E1BDE">
      <w:pPr>
        <w:widowControl w:val="0"/>
        <w:tabs>
          <w:tab w:val="left" w:pos="90"/>
        </w:tabs>
        <w:spacing w:before="277"/>
        <w:rPr>
          <w:snapToGrid w:val="0"/>
          <w:color w:val="000000"/>
          <w:sz w:val="26"/>
        </w:rPr>
      </w:pPr>
      <w:r>
        <w:rPr>
          <w:snapToGrid w:val="0"/>
          <w:color w:val="000000"/>
        </w:rPr>
        <w:t>Signor DOMENICO NACCARI, Console Onorario (Exequatur 14 novembre 2023)</w:t>
      </w:r>
    </w:p>
    <w:p w14:paraId="59E01638" w14:textId="77777777" w:rsidR="000E1BDE" w:rsidRDefault="000E1BDE" w:rsidP="00393FD0">
      <w:pPr>
        <w:widowControl w:val="0"/>
        <w:tabs>
          <w:tab w:val="left" w:pos="2321"/>
        </w:tabs>
        <w:rPr>
          <w:snapToGrid w:val="0"/>
          <w:color w:val="000000"/>
          <w:sz w:val="23"/>
        </w:rPr>
      </w:pPr>
    </w:p>
    <w:bookmarkEnd w:id="54"/>
    <w:p w14:paraId="04C13CA3" w14:textId="77777777" w:rsidR="00393FD0" w:rsidRDefault="00393FD0" w:rsidP="00741E94">
      <w:pPr>
        <w:widowControl w:val="0"/>
        <w:tabs>
          <w:tab w:val="left" w:pos="90"/>
        </w:tabs>
        <w:spacing w:before="23"/>
        <w:rPr>
          <w:b/>
          <w:snapToGrid w:val="0"/>
          <w:color w:val="000080"/>
          <w:u w:val="single"/>
        </w:rPr>
      </w:pPr>
      <w:r w:rsidRPr="00393FD0">
        <w:br w:type="page"/>
      </w:r>
    </w:p>
    <w:p w14:paraId="043FE7F9" w14:textId="77777777" w:rsidR="004944D8" w:rsidRDefault="004944D8">
      <w:pPr>
        <w:widowControl w:val="0"/>
        <w:tabs>
          <w:tab w:val="left" w:pos="90"/>
        </w:tabs>
        <w:jc w:val="right"/>
        <w:rPr>
          <w:b/>
          <w:snapToGrid w:val="0"/>
          <w:color w:val="000000"/>
        </w:rPr>
      </w:pPr>
      <w:r>
        <w:rPr>
          <w:b/>
          <w:snapToGrid w:val="0"/>
          <w:color w:val="000000"/>
          <w:sz w:val="16"/>
        </w:rPr>
        <w:t>MAURITANIA</w:t>
      </w:r>
    </w:p>
    <w:p w14:paraId="22B2FC1F" w14:textId="77777777" w:rsidR="004944D8" w:rsidRDefault="009E4C9E" w:rsidP="00106EAC">
      <w:pPr>
        <w:widowControl w:val="0"/>
        <w:tabs>
          <w:tab w:val="left" w:pos="90"/>
        </w:tabs>
        <w:spacing w:before="60"/>
        <w:rPr>
          <w:b/>
          <w:snapToGrid w:val="0"/>
          <w:color w:val="000080"/>
          <w:sz w:val="32"/>
        </w:rPr>
      </w:pPr>
      <w:r>
        <w:rPr>
          <w:noProof/>
        </w:rPr>
        <w:drawing>
          <wp:anchor distT="0" distB="0" distL="114300" distR="114300" simplePos="0" relativeHeight="251733504" behindDoc="0" locked="0" layoutInCell="1" allowOverlap="1" wp14:anchorId="1496C9DE" wp14:editId="77CB055D">
            <wp:simplePos x="0" y="0"/>
            <wp:positionH relativeFrom="column">
              <wp:posOffset>5472430</wp:posOffset>
            </wp:positionH>
            <wp:positionV relativeFrom="paragraph">
              <wp:posOffset>93345</wp:posOffset>
            </wp:positionV>
            <wp:extent cx="1012825" cy="669925"/>
            <wp:effectExtent l="0" t="0" r="0" b="0"/>
            <wp:wrapNone/>
            <wp:docPr id="311" name="Immagin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2"/>
                    <pic:cNvPicPr>
                      <a:picLocks noChangeAspect="1" noChangeArrowheads="1"/>
                    </pic:cNvPicPr>
                  </pic:nvPicPr>
                  <pic:blipFill>
                    <a:blip r:embed="rId349">
                      <a:extLst>
                        <a:ext uri="{28A0092B-C50C-407E-A947-70E740481C1C}">
                          <a14:useLocalDpi xmlns:a14="http://schemas.microsoft.com/office/drawing/2010/main" val="0"/>
                        </a:ext>
                      </a:extLst>
                    </a:blip>
                    <a:srcRect/>
                    <a:stretch>
                      <a:fillRect/>
                    </a:stretch>
                  </pic:blipFill>
                  <pic:spPr bwMode="auto">
                    <a:xfrm>
                      <a:off x="0" y="0"/>
                      <a:ext cx="1012825" cy="66992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MAURITANIA </w:t>
      </w:r>
    </w:p>
    <w:p w14:paraId="477F01BC" w14:textId="77777777" w:rsidR="00106EAC" w:rsidRDefault="00106EAC">
      <w:pPr>
        <w:widowControl w:val="0"/>
        <w:tabs>
          <w:tab w:val="left" w:pos="90"/>
        </w:tabs>
        <w:rPr>
          <w:b/>
          <w:snapToGrid w:val="0"/>
          <w:color w:val="000080"/>
          <w:sz w:val="39"/>
        </w:rPr>
      </w:pPr>
    </w:p>
    <w:p w14:paraId="6E726648" w14:textId="77777777" w:rsidR="004944D8" w:rsidRDefault="004944D8">
      <w:pPr>
        <w:widowControl w:val="0"/>
        <w:tabs>
          <w:tab w:val="left" w:pos="90"/>
        </w:tabs>
        <w:rPr>
          <w:b/>
          <w:snapToGrid w:val="0"/>
          <w:color w:val="000080"/>
          <w:sz w:val="28"/>
        </w:rPr>
      </w:pPr>
      <w:r>
        <w:rPr>
          <w:b/>
          <w:snapToGrid w:val="0"/>
          <w:color w:val="000080"/>
          <w:sz w:val="22"/>
        </w:rPr>
        <w:t>Repubblica Islamica di</w:t>
      </w:r>
    </w:p>
    <w:p w14:paraId="35CAC1F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E7F99C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28 novembre</w:t>
      </w:r>
    </w:p>
    <w:p w14:paraId="403AABC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5DDA8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12936">
        <w:rPr>
          <w:snapToGrid w:val="0"/>
          <w:color w:val="000000"/>
        </w:rPr>
        <w:t xml:space="preserve">Antonio </w:t>
      </w:r>
      <w:r w:rsidR="00686612">
        <w:rPr>
          <w:snapToGrid w:val="0"/>
          <w:color w:val="000000"/>
        </w:rPr>
        <w:t>Bertoloni</w:t>
      </w:r>
      <w:r>
        <w:rPr>
          <w:snapToGrid w:val="0"/>
          <w:color w:val="000000"/>
        </w:rPr>
        <w:t>, 2</w:t>
      </w:r>
      <w:r w:rsidR="00686612">
        <w:rPr>
          <w:snapToGrid w:val="0"/>
          <w:color w:val="000000"/>
        </w:rPr>
        <w:t>9</w:t>
      </w:r>
      <w:r w:rsidR="00E84BBA">
        <w:rPr>
          <w:snapToGrid w:val="0"/>
          <w:color w:val="000000"/>
        </w:rPr>
        <w:t xml:space="preserve"> – 3°piano </w:t>
      </w:r>
      <w:proofErr w:type="spellStart"/>
      <w:r w:rsidR="00E84BBA">
        <w:rPr>
          <w:snapToGrid w:val="0"/>
          <w:color w:val="000000"/>
        </w:rPr>
        <w:t>int</w:t>
      </w:r>
      <w:proofErr w:type="spellEnd"/>
      <w:r w:rsidR="00E84BBA">
        <w:rPr>
          <w:snapToGrid w:val="0"/>
          <w:color w:val="000000"/>
        </w:rPr>
        <w:t>. 7</w:t>
      </w:r>
      <w:r>
        <w:rPr>
          <w:snapToGrid w:val="0"/>
          <w:color w:val="000000"/>
        </w:rPr>
        <w:t xml:space="preserve"> - 0019</w:t>
      </w:r>
      <w:r w:rsidR="00012936">
        <w:rPr>
          <w:snapToGrid w:val="0"/>
          <w:color w:val="000000"/>
        </w:rPr>
        <w:t>7</w:t>
      </w:r>
      <w:r>
        <w:rPr>
          <w:snapToGrid w:val="0"/>
          <w:color w:val="000000"/>
        </w:rPr>
        <w:t xml:space="preserve"> Roma </w:t>
      </w:r>
    </w:p>
    <w:p w14:paraId="43A06A7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0685351530  068557949 - Fax 0685351441 </w:t>
      </w:r>
    </w:p>
    <w:p w14:paraId="7C21AD26" w14:textId="77777777" w:rsidR="00795E88" w:rsidRDefault="00795E88">
      <w:pPr>
        <w:widowControl w:val="0"/>
        <w:tabs>
          <w:tab w:val="left" w:pos="2321"/>
        </w:tabs>
        <w:rPr>
          <w:snapToGrid w:val="0"/>
          <w:color w:val="000000"/>
          <w:sz w:val="23"/>
        </w:rPr>
      </w:pPr>
      <w:r>
        <w:rPr>
          <w:snapToGrid w:val="0"/>
          <w:color w:val="000000"/>
        </w:rPr>
        <w:tab/>
        <w:t xml:space="preserve">E-mail  </w:t>
      </w:r>
      <w:r w:rsidRPr="00795E88">
        <w:rPr>
          <w:snapToGrid w:val="0"/>
          <w:color w:val="000000"/>
        </w:rPr>
        <w:t>info@ambamauritanieitaly.it</w:t>
      </w:r>
    </w:p>
    <w:p w14:paraId="32FC7B0C" w14:textId="77777777" w:rsidR="004944D8" w:rsidRDefault="00D906B6" w:rsidP="003F11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1B095919" w14:textId="77777777" w:rsidR="004944D8" w:rsidRDefault="004944D8">
      <w:pPr>
        <w:widowControl w:val="0"/>
        <w:tabs>
          <w:tab w:val="left" w:pos="90"/>
        </w:tabs>
        <w:jc w:val="center"/>
        <w:rPr>
          <w:snapToGrid w:val="0"/>
          <w:color w:val="000000"/>
        </w:rPr>
      </w:pPr>
    </w:p>
    <w:p w14:paraId="50ABD079" w14:textId="77777777" w:rsidR="005C4793" w:rsidRDefault="005C4793">
      <w:pPr>
        <w:widowControl w:val="0"/>
        <w:tabs>
          <w:tab w:val="left" w:pos="90"/>
        </w:tabs>
        <w:jc w:val="center"/>
        <w:rPr>
          <w:snapToGrid w:val="0"/>
          <w:color w:val="000000"/>
        </w:rPr>
      </w:pPr>
    </w:p>
    <w:p w14:paraId="6A699B3B" w14:textId="77777777" w:rsidR="00D906B6" w:rsidRDefault="00D906B6" w:rsidP="00D906B6">
      <w:pPr>
        <w:widowControl w:val="0"/>
        <w:tabs>
          <w:tab w:val="left" w:pos="90"/>
        </w:tabs>
        <w:spacing w:before="500"/>
        <w:rPr>
          <w:b/>
          <w:snapToGrid w:val="0"/>
          <w:color w:val="000080"/>
          <w:u w:val="single"/>
        </w:rPr>
      </w:pPr>
      <w:r>
        <w:rPr>
          <w:b/>
          <w:snapToGrid w:val="0"/>
          <w:color w:val="000080"/>
          <w:u w:val="single"/>
        </w:rPr>
        <w:t xml:space="preserve">NAPOLI - CONSOLATO ONORARIO            </w:t>
      </w:r>
    </w:p>
    <w:p w14:paraId="70750823" w14:textId="77777777" w:rsidR="00D906B6" w:rsidRDefault="00D906B6" w:rsidP="00D906B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40443">
        <w:rPr>
          <w:snapToGrid w:val="0"/>
          <w:color w:val="000000"/>
        </w:rPr>
        <w:t>Francesco Crispi</w:t>
      </w:r>
      <w:r>
        <w:rPr>
          <w:snapToGrid w:val="0"/>
          <w:color w:val="000000"/>
        </w:rPr>
        <w:t xml:space="preserve">, </w:t>
      </w:r>
      <w:r w:rsidR="00940443">
        <w:rPr>
          <w:snapToGrid w:val="0"/>
          <w:color w:val="000000"/>
        </w:rPr>
        <w:t>105</w:t>
      </w:r>
      <w:r>
        <w:rPr>
          <w:snapToGrid w:val="0"/>
          <w:color w:val="000000"/>
        </w:rPr>
        <w:t xml:space="preserve"> - 80123 Napoli </w:t>
      </w:r>
    </w:p>
    <w:p w14:paraId="54C62185" w14:textId="77777777" w:rsidR="00D906B6" w:rsidRDefault="00D906B6" w:rsidP="00D906B6">
      <w:pPr>
        <w:widowControl w:val="0"/>
        <w:tabs>
          <w:tab w:val="left" w:pos="2321"/>
        </w:tabs>
        <w:rPr>
          <w:snapToGrid w:val="0"/>
          <w:color w:val="000000"/>
        </w:rPr>
      </w:pPr>
      <w:r>
        <w:rPr>
          <w:rFonts w:ascii="MS Sans Serif" w:hAnsi="MS Sans Serif"/>
          <w:snapToGrid w:val="0"/>
          <w:sz w:val="24"/>
        </w:rPr>
        <w:tab/>
      </w:r>
      <w:r w:rsidR="00940443">
        <w:rPr>
          <w:snapToGrid w:val="0"/>
          <w:color w:val="000000"/>
        </w:rPr>
        <w:t>Tel. 3356888662</w:t>
      </w:r>
    </w:p>
    <w:p w14:paraId="5000E06E" w14:textId="77777777" w:rsidR="002A5A8F" w:rsidRDefault="002A5A8F" w:rsidP="002A5A8F">
      <w:pPr>
        <w:shd w:val="clear" w:color="auto" w:fill="FFFFFF"/>
        <w:tabs>
          <w:tab w:val="left" w:pos="2268"/>
        </w:tabs>
        <w:rPr>
          <w:rFonts w:ascii="Courier New" w:hAnsi="Courier New" w:cs="Courier New"/>
          <w:color w:val="000000"/>
          <w:sz w:val="36"/>
          <w:szCs w:val="36"/>
        </w:rPr>
      </w:pPr>
      <w:r>
        <w:rPr>
          <w:snapToGrid w:val="0"/>
          <w:color w:val="000000"/>
        </w:rPr>
        <w:tab/>
        <w:t xml:space="preserve"> E-mail  </w:t>
      </w:r>
      <w:hyperlink r:id="rId350" w:history="1">
        <w:r w:rsidRPr="002A5A8F">
          <w:rPr>
            <w:rStyle w:val="Collegamentoipertestuale"/>
            <w:color w:val="000000"/>
            <w:u w:val="none"/>
            <w:shd w:val="clear" w:color="auto" w:fill="FFFFFF"/>
          </w:rPr>
          <w:t>consolato.mauritania@gmail.com</w:t>
        </w:r>
      </w:hyperlink>
    </w:p>
    <w:p w14:paraId="4CAEB221" w14:textId="77777777" w:rsidR="00D906B6" w:rsidRDefault="00D906B6" w:rsidP="00D906B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Calabri</w:t>
      </w:r>
      <w:r w:rsidR="00940443">
        <w:rPr>
          <w:snapToGrid w:val="0"/>
          <w:color w:val="000000"/>
        </w:rPr>
        <w:t xml:space="preserve">a, Molise, Basilicata, Puglia, </w:t>
      </w:r>
      <w:r>
        <w:rPr>
          <w:snapToGrid w:val="0"/>
          <w:color w:val="000000"/>
        </w:rPr>
        <w:t>S</w:t>
      </w:r>
      <w:r w:rsidR="00940443">
        <w:rPr>
          <w:snapToGrid w:val="0"/>
          <w:color w:val="000000"/>
        </w:rPr>
        <w:t>icilia</w:t>
      </w:r>
    </w:p>
    <w:p w14:paraId="64F4717B" w14:textId="4B4DF0DF" w:rsidR="00D906B6" w:rsidRDefault="00D906B6" w:rsidP="00D906B6">
      <w:pPr>
        <w:widowControl w:val="0"/>
        <w:tabs>
          <w:tab w:val="left" w:pos="90"/>
        </w:tabs>
        <w:spacing w:before="277"/>
        <w:rPr>
          <w:snapToGrid w:val="0"/>
          <w:color w:val="000000"/>
          <w:sz w:val="26"/>
        </w:rPr>
      </w:pPr>
      <w:r>
        <w:rPr>
          <w:snapToGrid w:val="0"/>
          <w:color w:val="000000"/>
        </w:rPr>
        <w:t xml:space="preserve">Signor </w:t>
      </w:r>
      <w:r w:rsidR="00283CB6">
        <w:rPr>
          <w:snapToGrid w:val="0"/>
          <w:color w:val="000000"/>
        </w:rPr>
        <w:t>FRANCESCO NAPOLITANO</w:t>
      </w:r>
      <w:r>
        <w:rPr>
          <w:snapToGrid w:val="0"/>
          <w:color w:val="000000"/>
        </w:rPr>
        <w:t>, Console Onorario (</w:t>
      </w:r>
      <w:r w:rsidR="00581286">
        <w:rPr>
          <w:snapToGrid w:val="0"/>
          <w:color w:val="000000"/>
        </w:rPr>
        <w:t>Rinnovo e</w:t>
      </w:r>
      <w:r>
        <w:rPr>
          <w:snapToGrid w:val="0"/>
          <w:color w:val="000000"/>
        </w:rPr>
        <w:t xml:space="preserve">xequatur </w:t>
      </w:r>
      <w:r w:rsidR="00581286">
        <w:rPr>
          <w:snapToGrid w:val="0"/>
          <w:color w:val="000000"/>
        </w:rPr>
        <w:t>2</w:t>
      </w:r>
      <w:r w:rsidR="00283CB6">
        <w:rPr>
          <w:snapToGrid w:val="0"/>
          <w:color w:val="000000"/>
        </w:rPr>
        <w:t xml:space="preserve">7 </w:t>
      </w:r>
      <w:r w:rsidR="00581286">
        <w:rPr>
          <w:snapToGrid w:val="0"/>
          <w:color w:val="000000"/>
        </w:rPr>
        <w:t>luglio</w:t>
      </w:r>
      <w:r>
        <w:rPr>
          <w:snapToGrid w:val="0"/>
          <w:color w:val="000000"/>
        </w:rPr>
        <w:t xml:space="preserve"> 20</w:t>
      </w:r>
      <w:r w:rsidR="00940443">
        <w:rPr>
          <w:snapToGrid w:val="0"/>
          <w:color w:val="000000"/>
        </w:rPr>
        <w:t>2</w:t>
      </w:r>
      <w:r w:rsidR="00163F73">
        <w:rPr>
          <w:snapToGrid w:val="0"/>
          <w:color w:val="000000"/>
        </w:rPr>
        <w:t>5</w:t>
      </w:r>
      <w:r>
        <w:rPr>
          <w:snapToGrid w:val="0"/>
          <w:color w:val="000000"/>
        </w:rPr>
        <w:t>)</w:t>
      </w:r>
    </w:p>
    <w:p w14:paraId="10B25F31" w14:textId="77777777" w:rsidR="004944D8" w:rsidRDefault="004944D8">
      <w:pPr>
        <w:widowControl w:val="0"/>
        <w:tabs>
          <w:tab w:val="left" w:pos="90"/>
        </w:tabs>
        <w:jc w:val="center"/>
        <w:rPr>
          <w:snapToGrid w:val="0"/>
          <w:color w:val="000000"/>
        </w:rPr>
      </w:pPr>
    </w:p>
    <w:p w14:paraId="25FA96AC" w14:textId="77777777" w:rsidR="004944D8" w:rsidRDefault="004944D8">
      <w:pPr>
        <w:widowControl w:val="0"/>
        <w:tabs>
          <w:tab w:val="left" w:pos="90"/>
        </w:tabs>
        <w:jc w:val="center"/>
        <w:rPr>
          <w:snapToGrid w:val="0"/>
          <w:color w:val="000000"/>
        </w:rPr>
      </w:pPr>
    </w:p>
    <w:p w14:paraId="1972FCFC" w14:textId="77777777" w:rsidR="004944D8" w:rsidRDefault="004944D8">
      <w:pPr>
        <w:widowControl w:val="0"/>
        <w:tabs>
          <w:tab w:val="left" w:pos="90"/>
        </w:tabs>
        <w:jc w:val="center"/>
        <w:rPr>
          <w:snapToGrid w:val="0"/>
          <w:color w:val="000000"/>
        </w:rPr>
      </w:pPr>
    </w:p>
    <w:p w14:paraId="6B60015F" w14:textId="77777777" w:rsidR="004944D8" w:rsidRDefault="004944D8">
      <w:pPr>
        <w:widowControl w:val="0"/>
        <w:tabs>
          <w:tab w:val="left" w:pos="90"/>
        </w:tabs>
        <w:jc w:val="center"/>
        <w:rPr>
          <w:snapToGrid w:val="0"/>
          <w:color w:val="000000"/>
        </w:rPr>
      </w:pPr>
    </w:p>
    <w:p w14:paraId="5D2191B2" w14:textId="77777777" w:rsidR="004944D8" w:rsidRDefault="004944D8">
      <w:pPr>
        <w:widowControl w:val="0"/>
        <w:tabs>
          <w:tab w:val="left" w:pos="90"/>
        </w:tabs>
        <w:jc w:val="center"/>
        <w:rPr>
          <w:snapToGrid w:val="0"/>
          <w:color w:val="000000"/>
        </w:rPr>
      </w:pPr>
    </w:p>
    <w:p w14:paraId="6BDF40FD" w14:textId="77777777" w:rsidR="004944D8" w:rsidRDefault="004944D8">
      <w:pPr>
        <w:widowControl w:val="0"/>
        <w:tabs>
          <w:tab w:val="left" w:pos="90"/>
        </w:tabs>
        <w:jc w:val="center"/>
        <w:rPr>
          <w:snapToGrid w:val="0"/>
          <w:color w:val="000000"/>
        </w:rPr>
      </w:pPr>
    </w:p>
    <w:p w14:paraId="6ECD1641" w14:textId="77777777" w:rsidR="004944D8" w:rsidRDefault="004944D8">
      <w:pPr>
        <w:widowControl w:val="0"/>
        <w:tabs>
          <w:tab w:val="left" w:pos="90"/>
        </w:tabs>
        <w:jc w:val="center"/>
        <w:rPr>
          <w:snapToGrid w:val="0"/>
          <w:color w:val="000000"/>
        </w:rPr>
      </w:pPr>
    </w:p>
    <w:p w14:paraId="4CDBAEA1" w14:textId="77777777" w:rsidR="004944D8" w:rsidRDefault="004944D8">
      <w:pPr>
        <w:widowControl w:val="0"/>
        <w:tabs>
          <w:tab w:val="left" w:pos="90"/>
        </w:tabs>
        <w:jc w:val="center"/>
        <w:rPr>
          <w:snapToGrid w:val="0"/>
          <w:color w:val="000000"/>
        </w:rPr>
      </w:pPr>
    </w:p>
    <w:p w14:paraId="22C72970" w14:textId="77777777" w:rsidR="004944D8" w:rsidRDefault="004944D8">
      <w:pPr>
        <w:widowControl w:val="0"/>
        <w:tabs>
          <w:tab w:val="left" w:pos="90"/>
        </w:tabs>
        <w:jc w:val="center"/>
        <w:rPr>
          <w:snapToGrid w:val="0"/>
          <w:color w:val="000000"/>
        </w:rPr>
      </w:pPr>
    </w:p>
    <w:p w14:paraId="4D8D6416" w14:textId="77777777" w:rsidR="004944D8" w:rsidRDefault="004944D8">
      <w:pPr>
        <w:widowControl w:val="0"/>
        <w:tabs>
          <w:tab w:val="left" w:pos="90"/>
        </w:tabs>
        <w:jc w:val="center"/>
        <w:rPr>
          <w:snapToGrid w:val="0"/>
          <w:color w:val="000000"/>
        </w:rPr>
      </w:pPr>
    </w:p>
    <w:p w14:paraId="444574E3" w14:textId="77777777" w:rsidR="004944D8" w:rsidRDefault="004944D8">
      <w:pPr>
        <w:widowControl w:val="0"/>
        <w:tabs>
          <w:tab w:val="left" w:pos="90"/>
        </w:tabs>
        <w:jc w:val="center"/>
        <w:rPr>
          <w:snapToGrid w:val="0"/>
          <w:color w:val="000000"/>
        </w:rPr>
      </w:pPr>
    </w:p>
    <w:p w14:paraId="37A1FA96" w14:textId="77777777" w:rsidR="004944D8" w:rsidRDefault="004944D8">
      <w:pPr>
        <w:widowControl w:val="0"/>
        <w:tabs>
          <w:tab w:val="left" w:pos="90"/>
        </w:tabs>
        <w:jc w:val="center"/>
        <w:rPr>
          <w:snapToGrid w:val="0"/>
          <w:color w:val="000000"/>
        </w:rPr>
      </w:pPr>
    </w:p>
    <w:p w14:paraId="5C172954" w14:textId="77777777" w:rsidR="004944D8" w:rsidRDefault="004944D8">
      <w:pPr>
        <w:widowControl w:val="0"/>
        <w:tabs>
          <w:tab w:val="left" w:pos="90"/>
        </w:tabs>
        <w:jc w:val="center"/>
        <w:rPr>
          <w:snapToGrid w:val="0"/>
          <w:color w:val="000000"/>
        </w:rPr>
      </w:pPr>
    </w:p>
    <w:p w14:paraId="7F995760" w14:textId="77777777" w:rsidR="004944D8" w:rsidRDefault="004944D8">
      <w:pPr>
        <w:widowControl w:val="0"/>
        <w:tabs>
          <w:tab w:val="left" w:pos="90"/>
        </w:tabs>
        <w:jc w:val="center"/>
        <w:rPr>
          <w:snapToGrid w:val="0"/>
          <w:color w:val="000000"/>
        </w:rPr>
      </w:pPr>
    </w:p>
    <w:p w14:paraId="38B9F23D" w14:textId="77777777" w:rsidR="004944D8" w:rsidRDefault="004944D8">
      <w:pPr>
        <w:widowControl w:val="0"/>
        <w:tabs>
          <w:tab w:val="left" w:pos="90"/>
        </w:tabs>
        <w:jc w:val="center"/>
        <w:rPr>
          <w:snapToGrid w:val="0"/>
          <w:color w:val="000000"/>
        </w:rPr>
      </w:pPr>
    </w:p>
    <w:p w14:paraId="508EEB72" w14:textId="77777777" w:rsidR="004944D8" w:rsidRDefault="004944D8">
      <w:pPr>
        <w:widowControl w:val="0"/>
        <w:tabs>
          <w:tab w:val="left" w:pos="90"/>
        </w:tabs>
        <w:jc w:val="center"/>
        <w:rPr>
          <w:snapToGrid w:val="0"/>
          <w:color w:val="000000"/>
        </w:rPr>
      </w:pPr>
    </w:p>
    <w:p w14:paraId="15EB53BA" w14:textId="77777777" w:rsidR="004944D8" w:rsidRDefault="004944D8">
      <w:pPr>
        <w:widowControl w:val="0"/>
        <w:tabs>
          <w:tab w:val="left" w:pos="90"/>
        </w:tabs>
        <w:jc w:val="center"/>
        <w:rPr>
          <w:snapToGrid w:val="0"/>
          <w:color w:val="000000"/>
        </w:rPr>
      </w:pPr>
    </w:p>
    <w:p w14:paraId="7FF7BBD7" w14:textId="77777777" w:rsidR="004944D8" w:rsidRDefault="004944D8">
      <w:pPr>
        <w:widowControl w:val="0"/>
        <w:tabs>
          <w:tab w:val="left" w:pos="90"/>
        </w:tabs>
        <w:jc w:val="center"/>
        <w:rPr>
          <w:snapToGrid w:val="0"/>
          <w:color w:val="000000"/>
        </w:rPr>
      </w:pPr>
    </w:p>
    <w:p w14:paraId="5DEE2CED" w14:textId="77777777" w:rsidR="004944D8" w:rsidRDefault="004944D8">
      <w:pPr>
        <w:widowControl w:val="0"/>
        <w:tabs>
          <w:tab w:val="left" w:pos="90"/>
        </w:tabs>
        <w:jc w:val="center"/>
        <w:rPr>
          <w:snapToGrid w:val="0"/>
          <w:color w:val="000000"/>
        </w:rPr>
      </w:pPr>
    </w:p>
    <w:p w14:paraId="153E69D3" w14:textId="77777777" w:rsidR="004944D8" w:rsidRDefault="004944D8">
      <w:pPr>
        <w:widowControl w:val="0"/>
        <w:tabs>
          <w:tab w:val="left" w:pos="90"/>
        </w:tabs>
        <w:jc w:val="center"/>
        <w:rPr>
          <w:snapToGrid w:val="0"/>
          <w:color w:val="000000"/>
        </w:rPr>
      </w:pPr>
    </w:p>
    <w:p w14:paraId="166E8272" w14:textId="77777777" w:rsidR="004944D8" w:rsidRDefault="004944D8">
      <w:pPr>
        <w:widowControl w:val="0"/>
        <w:tabs>
          <w:tab w:val="left" w:pos="90"/>
        </w:tabs>
        <w:jc w:val="center"/>
        <w:rPr>
          <w:snapToGrid w:val="0"/>
          <w:color w:val="000000"/>
        </w:rPr>
      </w:pPr>
    </w:p>
    <w:p w14:paraId="288F0B22" w14:textId="77777777" w:rsidR="004944D8" w:rsidRDefault="004944D8">
      <w:pPr>
        <w:widowControl w:val="0"/>
        <w:tabs>
          <w:tab w:val="left" w:pos="90"/>
        </w:tabs>
        <w:jc w:val="center"/>
        <w:rPr>
          <w:snapToGrid w:val="0"/>
          <w:color w:val="000000"/>
        </w:rPr>
      </w:pPr>
    </w:p>
    <w:p w14:paraId="12AAE847" w14:textId="77777777" w:rsidR="004944D8" w:rsidRDefault="004944D8">
      <w:pPr>
        <w:widowControl w:val="0"/>
        <w:tabs>
          <w:tab w:val="left" w:pos="90"/>
        </w:tabs>
        <w:jc w:val="center"/>
        <w:rPr>
          <w:snapToGrid w:val="0"/>
          <w:color w:val="000000"/>
        </w:rPr>
      </w:pPr>
    </w:p>
    <w:p w14:paraId="419DA5DD" w14:textId="77777777" w:rsidR="004944D8" w:rsidRDefault="004944D8">
      <w:pPr>
        <w:widowControl w:val="0"/>
        <w:tabs>
          <w:tab w:val="left" w:pos="90"/>
        </w:tabs>
        <w:jc w:val="center"/>
        <w:rPr>
          <w:snapToGrid w:val="0"/>
          <w:color w:val="000000"/>
        </w:rPr>
      </w:pPr>
    </w:p>
    <w:p w14:paraId="57F0E05B" w14:textId="77777777" w:rsidR="004944D8" w:rsidRDefault="004944D8">
      <w:pPr>
        <w:widowControl w:val="0"/>
        <w:tabs>
          <w:tab w:val="left" w:pos="90"/>
        </w:tabs>
        <w:jc w:val="center"/>
        <w:rPr>
          <w:snapToGrid w:val="0"/>
          <w:color w:val="000000"/>
        </w:rPr>
      </w:pPr>
    </w:p>
    <w:p w14:paraId="4EDBF16D" w14:textId="77777777" w:rsidR="004944D8" w:rsidRDefault="004944D8">
      <w:pPr>
        <w:widowControl w:val="0"/>
        <w:tabs>
          <w:tab w:val="left" w:pos="90"/>
        </w:tabs>
        <w:jc w:val="center"/>
        <w:rPr>
          <w:snapToGrid w:val="0"/>
          <w:color w:val="000000"/>
        </w:rPr>
      </w:pPr>
    </w:p>
    <w:p w14:paraId="66C9D1CA" w14:textId="77777777" w:rsidR="004944D8" w:rsidRDefault="004944D8">
      <w:pPr>
        <w:widowControl w:val="0"/>
        <w:tabs>
          <w:tab w:val="left" w:pos="90"/>
        </w:tabs>
        <w:jc w:val="center"/>
        <w:rPr>
          <w:snapToGrid w:val="0"/>
          <w:color w:val="000000"/>
        </w:rPr>
      </w:pPr>
    </w:p>
    <w:p w14:paraId="67822180" w14:textId="77777777" w:rsidR="004944D8" w:rsidRDefault="004944D8">
      <w:pPr>
        <w:widowControl w:val="0"/>
        <w:tabs>
          <w:tab w:val="left" w:pos="90"/>
        </w:tabs>
        <w:jc w:val="center"/>
        <w:rPr>
          <w:snapToGrid w:val="0"/>
          <w:color w:val="000000"/>
        </w:rPr>
      </w:pPr>
    </w:p>
    <w:p w14:paraId="064C13A7" w14:textId="77777777" w:rsidR="004944D8" w:rsidRDefault="004944D8">
      <w:pPr>
        <w:widowControl w:val="0"/>
        <w:tabs>
          <w:tab w:val="left" w:pos="90"/>
        </w:tabs>
        <w:jc w:val="center"/>
        <w:rPr>
          <w:snapToGrid w:val="0"/>
          <w:color w:val="000000"/>
        </w:rPr>
      </w:pPr>
    </w:p>
    <w:p w14:paraId="2F9AB394" w14:textId="77777777" w:rsidR="004944D8" w:rsidRDefault="004944D8">
      <w:pPr>
        <w:widowControl w:val="0"/>
        <w:tabs>
          <w:tab w:val="left" w:pos="90"/>
        </w:tabs>
        <w:jc w:val="center"/>
        <w:rPr>
          <w:snapToGrid w:val="0"/>
          <w:color w:val="000000"/>
        </w:rPr>
      </w:pPr>
    </w:p>
    <w:p w14:paraId="5CE7FA4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MAURITIUS</w:t>
      </w:r>
    </w:p>
    <w:p w14:paraId="4A7A250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2608" behindDoc="0" locked="0" layoutInCell="0" allowOverlap="1" wp14:anchorId="4299B812" wp14:editId="1E376AF9">
            <wp:simplePos x="0" y="0"/>
            <wp:positionH relativeFrom="column">
              <wp:posOffset>5787390</wp:posOffset>
            </wp:positionH>
            <wp:positionV relativeFrom="paragraph">
              <wp:posOffset>203835</wp:posOffset>
            </wp:positionV>
            <wp:extent cx="702310" cy="467995"/>
            <wp:effectExtent l="19050" t="19050" r="2540" b="8255"/>
            <wp:wrapNone/>
            <wp:docPr id="310" name="Immagin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9"/>
                    <pic:cNvPicPr>
                      <a:picLocks noChangeAspect="1" noChangeArrowheads="1"/>
                    </pic:cNvPicPr>
                  </pic:nvPicPr>
                  <pic:blipFill>
                    <a:blip r:embed="rId35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AEB5B34" w14:textId="77777777" w:rsidR="004944D8" w:rsidRDefault="004944D8">
      <w:pPr>
        <w:widowControl w:val="0"/>
        <w:tabs>
          <w:tab w:val="left" w:pos="90"/>
        </w:tabs>
        <w:rPr>
          <w:b/>
          <w:snapToGrid w:val="0"/>
          <w:color w:val="000080"/>
          <w:sz w:val="39"/>
        </w:rPr>
      </w:pPr>
      <w:r>
        <w:rPr>
          <w:b/>
          <w:snapToGrid w:val="0"/>
          <w:color w:val="000080"/>
          <w:sz w:val="32"/>
        </w:rPr>
        <w:t xml:space="preserve">MAURITIUS </w:t>
      </w:r>
    </w:p>
    <w:p w14:paraId="4216B5AE"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7C449B3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F047AD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12 marzo</w:t>
      </w:r>
    </w:p>
    <w:p w14:paraId="19E9FB9A" w14:textId="77777777" w:rsidR="004944D8" w:rsidRDefault="004944D8" w:rsidP="00C5427C">
      <w:pPr>
        <w:widowControl w:val="0"/>
        <w:tabs>
          <w:tab w:val="left" w:pos="90"/>
        </w:tabs>
        <w:rPr>
          <w:b/>
          <w:snapToGrid w:val="0"/>
          <w:color w:val="000080"/>
          <w:u w:val="single"/>
        </w:rPr>
      </w:pPr>
    </w:p>
    <w:p w14:paraId="406606E8" w14:textId="77777777" w:rsidR="00761D24" w:rsidRDefault="00761D24" w:rsidP="00C5427C">
      <w:pPr>
        <w:widowControl w:val="0"/>
        <w:tabs>
          <w:tab w:val="left" w:pos="90"/>
        </w:tabs>
        <w:rPr>
          <w:snapToGrid w:val="0"/>
          <w:color w:val="000000"/>
        </w:rPr>
      </w:pPr>
    </w:p>
    <w:p w14:paraId="2523C275" w14:textId="77777777" w:rsidR="00C5427C" w:rsidRDefault="00C5427C" w:rsidP="00C5427C">
      <w:pPr>
        <w:widowControl w:val="0"/>
        <w:tabs>
          <w:tab w:val="left" w:pos="90"/>
        </w:tabs>
        <w:rPr>
          <w:snapToGrid w:val="0"/>
          <w:color w:val="000000"/>
        </w:rPr>
      </w:pPr>
    </w:p>
    <w:p w14:paraId="67E7C39D" w14:textId="77777777" w:rsidR="00EF75DF" w:rsidRDefault="00EF75DF" w:rsidP="00EF75DF">
      <w:pPr>
        <w:widowControl w:val="0"/>
        <w:tabs>
          <w:tab w:val="left" w:pos="90"/>
        </w:tabs>
        <w:spacing w:before="500"/>
        <w:rPr>
          <w:b/>
          <w:snapToGrid w:val="0"/>
          <w:color w:val="000080"/>
          <w:u w:val="single"/>
        </w:rPr>
      </w:pPr>
      <w:r>
        <w:rPr>
          <w:b/>
          <w:snapToGrid w:val="0"/>
          <w:color w:val="000080"/>
          <w:u w:val="single"/>
        </w:rPr>
        <w:t xml:space="preserve">FIRENZE - CONSOLATO ONORARIO            </w:t>
      </w:r>
    </w:p>
    <w:p w14:paraId="41485852" w14:textId="77777777" w:rsidR="00EF75DF" w:rsidRDefault="00EF75DF" w:rsidP="00EF75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degli Alfani, 34 - 50121 Firenze </w:t>
      </w:r>
    </w:p>
    <w:p w14:paraId="0F71060D" w14:textId="77777777" w:rsidR="00EF75DF" w:rsidRDefault="00EF75DF" w:rsidP="00EF75DF">
      <w:pPr>
        <w:widowControl w:val="0"/>
        <w:tabs>
          <w:tab w:val="left" w:pos="2321"/>
        </w:tabs>
        <w:rPr>
          <w:snapToGrid w:val="0"/>
          <w:color w:val="000000"/>
        </w:rPr>
      </w:pPr>
      <w:r>
        <w:rPr>
          <w:rFonts w:ascii="MS Sans Serif" w:hAnsi="MS Sans Serif"/>
          <w:snapToGrid w:val="0"/>
          <w:sz w:val="24"/>
        </w:rPr>
        <w:tab/>
      </w:r>
      <w:r>
        <w:rPr>
          <w:snapToGrid w:val="0"/>
          <w:color w:val="000000"/>
        </w:rPr>
        <w:t>Tel. 055</w:t>
      </w:r>
      <w:r w:rsidR="005B1718">
        <w:rPr>
          <w:snapToGrid w:val="0"/>
          <w:color w:val="000000"/>
        </w:rPr>
        <w:t xml:space="preserve"> 0981972</w:t>
      </w:r>
      <w:r>
        <w:rPr>
          <w:snapToGrid w:val="0"/>
          <w:color w:val="000000"/>
        </w:rPr>
        <w:t xml:space="preserve"> – Fax 055</w:t>
      </w:r>
      <w:r w:rsidR="005B1718">
        <w:rPr>
          <w:snapToGrid w:val="0"/>
          <w:color w:val="000000"/>
        </w:rPr>
        <w:t xml:space="preserve"> 0981973</w:t>
      </w:r>
    </w:p>
    <w:p w14:paraId="7E01E667" w14:textId="77777777" w:rsidR="005B1718" w:rsidRDefault="00EF75DF" w:rsidP="005B1718">
      <w:pPr>
        <w:shd w:val="clear" w:color="auto" w:fill="FFFFFF"/>
        <w:tabs>
          <w:tab w:val="left" w:pos="2268"/>
        </w:tabs>
        <w:rPr>
          <w:color w:val="000000"/>
        </w:rPr>
      </w:pPr>
      <w:r>
        <w:rPr>
          <w:snapToGrid w:val="0"/>
          <w:color w:val="000000"/>
        </w:rPr>
        <w:tab/>
        <w:t xml:space="preserve"> E-mail  </w:t>
      </w:r>
      <w:hyperlink r:id="rId352" w:history="1">
        <w:r w:rsidRPr="00272ACA">
          <w:rPr>
            <w:rStyle w:val="Collegamentoipertestuale"/>
            <w:color w:val="000000"/>
            <w:u w:val="none"/>
            <w:shd w:val="clear" w:color="auto" w:fill="FFFFFF"/>
          </w:rPr>
          <w:t>info@mauritius-consulate.it</w:t>
        </w:r>
      </w:hyperlink>
      <w:r w:rsidR="005B1718">
        <w:rPr>
          <w:color w:val="000000"/>
        </w:rPr>
        <w:t xml:space="preserve"> </w:t>
      </w:r>
    </w:p>
    <w:p w14:paraId="29F0FAC6" w14:textId="77777777" w:rsidR="005B1718" w:rsidRDefault="005B1718" w:rsidP="005B1718">
      <w:pPr>
        <w:shd w:val="clear" w:color="auto" w:fill="FFFFFF"/>
        <w:tabs>
          <w:tab w:val="left" w:pos="2268"/>
        </w:tabs>
        <w:rPr>
          <w:color w:val="000000"/>
        </w:rPr>
      </w:pPr>
    </w:p>
    <w:p w14:paraId="1CD1536D" w14:textId="77777777" w:rsidR="00EF75DF" w:rsidRDefault="00EF75DF" w:rsidP="005B1718">
      <w:pPr>
        <w:shd w:val="clear" w:color="auto" w:fill="FFFFFF"/>
        <w:tabs>
          <w:tab w:val="left" w:pos="2268"/>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 Liguria, Emilia Romagna, Marche, Umbria</w:t>
      </w:r>
    </w:p>
    <w:p w14:paraId="257A39BE" w14:textId="77777777" w:rsidR="00EF75DF" w:rsidRDefault="00EF75DF" w:rsidP="00EF75DF">
      <w:pPr>
        <w:widowControl w:val="0"/>
        <w:tabs>
          <w:tab w:val="left" w:pos="90"/>
        </w:tabs>
        <w:rPr>
          <w:snapToGrid w:val="0"/>
          <w:color w:val="000000"/>
        </w:rPr>
      </w:pPr>
    </w:p>
    <w:p w14:paraId="5D05E9E4" w14:textId="77777777" w:rsidR="00EF75DF" w:rsidRDefault="00EF75DF" w:rsidP="00EF75DF">
      <w:pPr>
        <w:widowControl w:val="0"/>
        <w:tabs>
          <w:tab w:val="left" w:pos="90"/>
        </w:tabs>
        <w:rPr>
          <w:snapToGrid w:val="0"/>
          <w:color w:val="000000"/>
        </w:rPr>
      </w:pPr>
      <w:r>
        <w:rPr>
          <w:snapToGrid w:val="0"/>
          <w:color w:val="000000"/>
        </w:rPr>
        <w:t xml:space="preserve">Signor </w:t>
      </w:r>
      <w:r w:rsidR="00CE6318">
        <w:rPr>
          <w:snapToGrid w:val="0"/>
          <w:color w:val="000000"/>
        </w:rPr>
        <w:t xml:space="preserve">MARIO LORETO, Console Onorario (Exequatur </w:t>
      </w:r>
      <w:r w:rsidR="00CC7AB4">
        <w:rPr>
          <w:snapToGrid w:val="0"/>
          <w:color w:val="000000"/>
        </w:rPr>
        <w:t>9 luglio 2020)</w:t>
      </w:r>
    </w:p>
    <w:p w14:paraId="46EAAEB0" w14:textId="77777777" w:rsidR="0074038F" w:rsidRDefault="0074038F" w:rsidP="00C5427C">
      <w:pPr>
        <w:widowControl w:val="0"/>
        <w:tabs>
          <w:tab w:val="left" w:pos="90"/>
        </w:tabs>
        <w:rPr>
          <w:b/>
          <w:snapToGrid w:val="0"/>
          <w:color w:val="000080"/>
          <w:u w:val="single"/>
        </w:rPr>
      </w:pPr>
    </w:p>
    <w:p w14:paraId="343C6E21" w14:textId="77777777" w:rsidR="005A3FF4" w:rsidRDefault="005A3FF4" w:rsidP="00C5427C">
      <w:pPr>
        <w:widowControl w:val="0"/>
        <w:tabs>
          <w:tab w:val="left" w:pos="90"/>
        </w:tabs>
        <w:rPr>
          <w:snapToGrid w:val="0"/>
          <w:color w:val="000000"/>
        </w:rPr>
      </w:pPr>
    </w:p>
    <w:p w14:paraId="0D59B9D0" w14:textId="77777777" w:rsidR="00C93F23" w:rsidRDefault="00C93F23" w:rsidP="00C93F23">
      <w:pPr>
        <w:widowControl w:val="0"/>
        <w:tabs>
          <w:tab w:val="left" w:pos="90"/>
        </w:tabs>
        <w:spacing w:before="500"/>
        <w:rPr>
          <w:b/>
          <w:snapToGrid w:val="0"/>
          <w:color w:val="000080"/>
          <w:u w:val="single"/>
        </w:rPr>
      </w:pPr>
      <w:r>
        <w:rPr>
          <w:b/>
          <w:snapToGrid w:val="0"/>
          <w:color w:val="000080"/>
          <w:u w:val="single"/>
        </w:rPr>
        <w:t xml:space="preserve">MILANO - CONSOLATO ONORARIO            </w:t>
      </w:r>
    </w:p>
    <w:p w14:paraId="463A2186" w14:textId="77777777" w:rsidR="00C93F23" w:rsidRDefault="00C93F23" w:rsidP="00C93F2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Giovanni Spadolini, 4 - 20141 Milano </w:t>
      </w:r>
    </w:p>
    <w:p w14:paraId="3F24FE07" w14:textId="77777777" w:rsidR="00C93F23" w:rsidRDefault="00C93F23" w:rsidP="00C93F23">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 3358303655 </w:t>
      </w:r>
    </w:p>
    <w:p w14:paraId="09321F0C" w14:textId="77777777" w:rsidR="00C93F23" w:rsidRDefault="00C93F23" w:rsidP="00C93F23">
      <w:pPr>
        <w:shd w:val="clear" w:color="auto" w:fill="FFFFFF"/>
        <w:tabs>
          <w:tab w:val="left" w:pos="2268"/>
        </w:tabs>
        <w:rPr>
          <w:color w:val="000000"/>
        </w:rPr>
      </w:pPr>
      <w:r>
        <w:rPr>
          <w:snapToGrid w:val="0"/>
          <w:color w:val="000000"/>
        </w:rPr>
        <w:tab/>
        <w:t xml:space="preserve"> E-mail  </w:t>
      </w:r>
      <w:hyperlink r:id="rId353" w:history="1">
        <w:r w:rsidRPr="003850CB">
          <w:rPr>
            <w:rStyle w:val="Collegamentoipertestuale"/>
            <w:shd w:val="clear" w:color="auto" w:fill="FFFFFF"/>
          </w:rPr>
          <w:t>Console-onorario@milanoconsulmauritius.org</w:t>
        </w:r>
      </w:hyperlink>
      <w:r>
        <w:rPr>
          <w:color w:val="000000"/>
          <w:shd w:val="clear" w:color="auto" w:fill="FFFFFF"/>
        </w:rPr>
        <w:t xml:space="preserve"> </w:t>
      </w:r>
    </w:p>
    <w:p w14:paraId="62DDD44B" w14:textId="77777777" w:rsidR="00C93F23" w:rsidRDefault="00C93F23" w:rsidP="00C93F23">
      <w:pPr>
        <w:shd w:val="clear" w:color="auto" w:fill="FFFFFF"/>
        <w:tabs>
          <w:tab w:val="left" w:pos="2268"/>
        </w:tabs>
        <w:rPr>
          <w:color w:val="000000"/>
        </w:rPr>
      </w:pPr>
    </w:p>
    <w:p w14:paraId="73261F47" w14:textId="77777777" w:rsidR="00C93F23" w:rsidRDefault="00C93F23" w:rsidP="00C93F23">
      <w:pPr>
        <w:shd w:val="clear" w:color="auto" w:fill="FFFFFF"/>
        <w:tabs>
          <w:tab w:val="left" w:pos="2268"/>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w:t>
      </w:r>
    </w:p>
    <w:p w14:paraId="188AE56D" w14:textId="77777777" w:rsidR="00C93F23" w:rsidRDefault="00C93F23" w:rsidP="00C93F23">
      <w:pPr>
        <w:widowControl w:val="0"/>
        <w:tabs>
          <w:tab w:val="left" w:pos="90"/>
        </w:tabs>
        <w:rPr>
          <w:snapToGrid w:val="0"/>
          <w:color w:val="000000"/>
        </w:rPr>
      </w:pPr>
    </w:p>
    <w:p w14:paraId="2390392D" w14:textId="77777777" w:rsidR="00C93F23" w:rsidRPr="005A26ED" w:rsidRDefault="00C93F23" w:rsidP="00C93F23">
      <w:pPr>
        <w:widowControl w:val="0"/>
        <w:tabs>
          <w:tab w:val="left" w:pos="90"/>
        </w:tabs>
        <w:rPr>
          <w:snapToGrid w:val="0"/>
          <w:color w:val="000000"/>
        </w:rPr>
      </w:pPr>
      <w:r w:rsidRPr="005A26ED">
        <w:rPr>
          <w:snapToGrid w:val="0"/>
          <w:color w:val="000000"/>
        </w:rPr>
        <w:t>Signor JAMES LOÏC GEORGES, Console Onorario (Exequatur 4 luglio 2022)</w:t>
      </w:r>
    </w:p>
    <w:p w14:paraId="6EEE3E20" w14:textId="77777777" w:rsidR="003B2524" w:rsidRPr="005A26ED" w:rsidRDefault="003B2524" w:rsidP="003B2524">
      <w:pPr>
        <w:widowControl w:val="0"/>
        <w:tabs>
          <w:tab w:val="left" w:pos="90"/>
        </w:tabs>
        <w:rPr>
          <w:snapToGrid w:val="0"/>
          <w:color w:val="000000"/>
        </w:rPr>
      </w:pPr>
    </w:p>
    <w:p w14:paraId="44D2361B" w14:textId="77777777" w:rsidR="004944D8" w:rsidRPr="005A26ED" w:rsidRDefault="004944D8">
      <w:pPr>
        <w:widowControl w:val="0"/>
        <w:tabs>
          <w:tab w:val="left" w:pos="90"/>
        </w:tabs>
        <w:jc w:val="center"/>
        <w:rPr>
          <w:snapToGrid w:val="0"/>
          <w:color w:val="000000"/>
        </w:rPr>
      </w:pPr>
    </w:p>
    <w:p w14:paraId="4F72739D" w14:textId="77777777" w:rsidR="004944D8" w:rsidRPr="005A26ED" w:rsidRDefault="004944D8">
      <w:pPr>
        <w:widowControl w:val="0"/>
        <w:tabs>
          <w:tab w:val="left" w:pos="90"/>
        </w:tabs>
        <w:jc w:val="center"/>
        <w:rPr>
          <w:snapToGrid w:val="0"/>
          <w:color w:val="000000"/>
        </w:rPr>
      </w:pPr>
    </w:p>
    <w:p w14:paraId="74CA24A6" w14:textId="77777777" w:rsidR="004944D8" w:rsidRPr="005A26ED" w:rsidRDefault="004944D8">
      <w:pPr>
        <w:widowControl w:val="0"/>
        <w:tabs>
          <w:tab w:val="left" w:pos="90"/>
        </w:tabs>
        <w:jc w:val="center"/>
        <w:rPr>
          <w:snapToGrid w:val="0"/>
          <w:color w:val="000000"/>
        </w:rPr>
      </w:pPr>
    </w:p>
    <w:p w14:paraId="09ECF39D" w14:textId="77777777" w:rsidR="004944D8" w:rsidRPr="005A26ED" w:rsidRDefault="004944D8">
      <w:pPr>
        <w:widowControl w:val="0"/>
        <w:tabs>
          <w:tab w:val="left" w:pos="90"/>
        </w:tabs>
        <w:jc w:val="center"/>
        <w:rPr>
          <w:snapToGrid w:val="0"/>
          <w:color w:val="000000"/>
        </w:rPr>
      </w:pPr>
    </w:p>
    <w:p w14:paraId="624A7286" w14:textId="77777777" w:rsidR="004944D8" w:rsidRPr="005A26ED" w:rsidRDefault="004944D8">
      <w:pPr>
        <w:widowControl w:val="0"/>
        <w:tabs>
          <w:tab w:val="left" w:pos="90"/>
        </w:tabs>
        <w:jc w:val="center"/>
        <w:rPr>
          <w:snapToGrid w:val="0"/>
          <w:color w:val="000000"/>
        </w:rPr>
      </w:pPr>
    </w:p>
    <w:p w14:paraId="5D186A20" w14:textId="77777777" w:rsidR="004944D8" w:rsidRPr="005A26ED" w:rsidRDefault="004944D8">
      <w:pPr>
        <w:widowControl w:val="0"/>
        <w:tabs>
          <w:tab w:val="left" w:pos="90"/>
        </w:tabs>
        <w:jc w:val="center"/>
        <w:rPr>
          <w:snapToGrid w:val="0"/>
          <w:color w:val="000000"/>
        </w:rPr>
      </w:pPr>
    </w:p>
    <w:p w14:paraId="0CAC399A" w14:textId="77777777" w:rsidR="004944D8" w:rsidRPr="001C22B6" w:rsidRDefault="004944D8">
      <w:pPr>
        <w:widowControl w:val="0"/>
        <w:tabs>
          <w:tab w:val="left" w:pos="90"/>
        </w:tabs>
        <w:jc w:val="right"/>
        <w:rPr>
          <w:b/>
          <w:snapToGrid w:val="0"/>
          <w:color w:val="000000"/>
          <w:sz w:val="16"/>
        </w:rPr>
      </w:pPr>
      <w:r w:rsidRPr="00556E3F">
        <w:rPr>
          <w:rFonts w:ascii="MS Sans Serif" w:hAnsi="MS Sans Serif"/>
          <w:snapToGrid w:val="0"/>
          <w:sz w:val="24"/>
        </w:rPr>
        <w:br w:type="page"/>
      </w:r>
      <w:r w:rsidR="001C22B6" w:rsidRPr="001C22B6">
        <w:rPr>
          <w:b/>
          <w:snapToGrid w:val="0"/>
          <w:color w:val="000000"/>
          <w:sz w:val="16"/>
        </w:rPr>
        <w:t>MESSICO</w:t>
      </w:r>
    </w:p>
    <w:p w14:paraId="462A729B" w14:textId="77777777" w:rsidR="004944D8" w:rsidRPr="00CD62D1" w:rsidRDefault="004944D8">
      <w:pPr>
        <w:widowControl w:val="0"/>
        <w:tabs>
          <w:tab w:val="left" w:pos="90"/>
        </w:tabs>
        <w:rPr>
          <w:b/>
          <w:snapToGrid w:val="0"/>
          <w:color w:val="000000"/>
        </w:rPr>
      </w:pPr>
    </w:p>
    <w:p w14:paraId="657B7DD9"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53632" behindDoc="0" locked="0" layoutInCell="1" allowOverlap="1" wp14:anchorId="4F0FA387" wp14:editId="2601606A">
            <wp:simplePos x="0" y="0"/>
            <wp:positionH relativeFrom="column">
              <wp:posOffset>5737225</wp:posOffset>
            </wp:positionH>
            <wp:positionV relativeFrom="paragraph">
              <wp:posOffset>16510</wp:posOffset>
            </wp:positionV>
            <wp:extent cx="770255" cy="466725"/>
            <wp:effectExtent l="19050" t="19050" r="0" b="9525"/>
            <wp:wrapNone/>
            <wp:docPr id="309" name="Immagin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0"/>
                    <pic:cNvPicPr>
                      <a:picLocks noChangeAspect="1" noChangeArrowheads="1"/>
                    </pic:cNvPicPr>
                  </pic:nvPicPr>
                  <pic:blipFill>
                    <a:blip r:embed="rId354">
                      <a:extLst>
                        <a:ext uri="{28A0092B-C50C-407E-A947-70E740481C1C}">
                          <a14:useLocalDpi xmlns:a14="http://schemas.microsoft.com/office/drawing/2010/main" val="0"/>
                        </a:ext>
                      </a:extLst>
                    </a:blip>
                    <a:srcRect/>
                    <a:stretch>
                      <a:fillRect/>
                    </a:stretch>
                  </pic:blipFill>
                  <pic:spPr bwMode="auto">
                    <a:xfrm>
                      <a:off x="0" y="0"/>
                      <a:ext cx="77025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MESSICO </w:t>
      </w:r>
    </w:p>
    <w:p w14:paraId="4D97C9FE" w14:textId="77777777" w:rsidR="004944D8" w:rsidRDefault="004944D8">
      <w:pPr>
        <w:widowControl w:val="0"/>
        <w:tabs>
          <w:tab w:val="left" w:pos="90"/>
          <w:tab w:val="left" w:pos="10065"/>
        </w:tabs>
        <w:rPr>
          <w:b/>
          <w:snapToGrid w:val="0"/>
          <w:color w:val="000080"/>
          <w:sz w:val="28"/>
        </w:rPr>
      </w:pPr>
      <w:r>
        <w:rPr>
          <w:b/>
          <w:snapToGrid w:val="0"/>
          <w:color w:val="000080"/>
          <w:sz w:val="22"/>
        </w:rPr>
        <w:t xml:space="preserve">Stati Uniti Messicani </w:t>
      </w:r>
    </w:p>
    <w:p w14:paraId="532CFF2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045218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16 settembre</w:t>
      </w:r>
    </w:p>
    <w:p w14:paraId="7724383E" w14:textId="77777777" w:rsidR="004944D8" w:rsidRDefault="004944D8" w:rsidP="000D0C69">
      <w:pPr>
        <w:widowControl w:val="0"/>
        <w:tabs>
          <w:tab w:val="left" w:pos="90"/>
        </w:tabs>
        <w:rPr>
          <w:b/>
          <w:snapToGrid w:val="0"/>
          <w:color w:val="000080"/>
          <w:sz w:val="26"/>
          <w:u w:val="single"/>
        </w:rPr>
      </w:pPr>
      <w:bookmarkStart w:id="55" w:name="_Hlk197937996"/>
      <w:r>
        <w:rPr>
          <w:b/>
          <w:snapToGrid w:val="0"/>
          <w:color w:val="000080"/>
          <w:u w:val="single"/>
        </w:rPr>
        <w:t>ROMA - SEZIONE CONSOLARE DELL'AMBASCIATA</w:t>
      </w:r>
    </w:p>
    <w:p w14:paraId="438E9A8F" w14:textId="77777777" w:rsidR="00986900" w:rsidRDefault="00986900" w:rsidP="00986900">
      <w:pPr>
        <w:widowControl w:val="0"/>
        <w:tabs>
          <w:tab w:val="left" w:pos="90"/>
          <w:tab w:val="left" w:pos="2711"/>
        </w:tabs>
        <w:rPr>
          <w:b/>
          <w:snapToGrid w:val="0"/>
          <w:color w:val="000000"/>
        </w:rPr>
      </w:pPr>
    </w:p>
    <w:p w14:paraId="50CC47B9" w14:textId="77777777" w:rsidR="00986900" w:rsidRDefault="004944D8" w:rsidP="00986900">
      <w:pPr>
        <w:widowControl w:val="0"/>
        <w:tabs>
          <w:tab w:val="left" w:pos="90"/>
          <w:tab w:val="left" w:pos="2711"/>
        </w:tabs>
        <w:rPr>
          <w:snapToGrid w:val="0"/>
          <w:color w:val="000000"/>
          <w:sz w:val="26"/>
        </w:rPr>
      </w:pPr>
      <w:r>
        <w:rPr>
          <w:b/>
          <w:snapToGrid w:val="0"/>
          <w:color w:val="000000"/>
        </w:rPr>
        <w:t>Indirizzo</w:t>
      </w:r>
      <w:r w:rsidR="00986900">
        <w:rPr>
          <w:rFonts w:ascii="MS Sans Serif" w:hAnsi="MS Sans Serif"/>
          <w:snapToGrid w:val="0"/>
          <w:sz w:val="24"/>
        </w:rPr>
        <w:t xml:space="preserve">                       </w:t>
      </w:r>
      <w:r w:rsidR="002D1FE3">
        <w:rPr>
          <w:rFonts w:ascii="MS Sans Serif" w:hAnsi="MS Sans Serif"/>
          <w:snapToGrid w:val="0"/>
          <w:sz w:val="24"/>
        </w:rPr>
        <w:t xml:space="preserve"> </w:t>
      </w:r>
      <w:r w:rsidR="00986900">
        <w:rPr>
          <w:snapToGrid w:val="0"/>
          <w:color w:val="000000"/>
        </w:rPr>
        <w:t xml:space="preserve">Via Lazzaro Spallanzani, 16 - 00161 Roma </w:t>
      </w:r>
    </w:p>
    <w:p w14:paraId="47E87400" w14:textId="77777777" w:rsidR="00986900" w:rsidRDefault="00986900" w:rsidP="00986900">
      <w:pPr>
        <w:widowControl w:val="0"/>
        <w:tabs>
          <w:tab w:val="left" w:pos="90"/>
          <w:tab w:val="left" w:pos="2711"/>
        </w:tabs>
        <w:rPr>
          <w:snapToGrid w:val="0"/>
          <w:color w:val="000000"/>
        </w:rPr>
      </w:pPr>
      <w:r>
        <w:rPr>
          <w:snapToGrid w:val="0"/>
        </w:rPr>
        <w:t xml:space="preserve">                                               Tel. </w:t>
      </w:r>
      <w:r w:rsidR="00000AE3" w:rsidRPr="008610F2">
        <w:rPr>
          <w:rStyle w:val="labelnormal1"/>
          <w:rFonts w:ascii="Times New Roman" w:hAnsi="Times New Roman"/>
          <w:color w:val="000000"/>
          <w:sz w:val="20"/>
          <w:szCs w:val="20"/>
        </w:rPr>
        <w:t>06441606206</w:t>
      </w:r>
      <w:r>
        <w:rPr>
          <w:snapToGrid w:val="0"/>
          <w:color w:val="000000"/>
        </w:rPr>
        <w:t xml:space="preserve"> - Fax </w:t>
      </w:r>
      <w:r w:rsidR="00000AE3" w:rsidRPr="008610F2">
        <w:rPr>
          <w:rStyle w:val="labelnormal1"/>
          <w:rFonts w:ascii="Times New Roman" w:hAnsi="Times New Roman"/>
          <w:color w:val="000000"/>
          <w:sz w:val="20"/>
          <w:szCs w:val="20"/>
        </w:rPr>
        <w:t>0644292703</w:t>
      </w:r>
    </w:p>
    <w:p w14:paraId="3BB6FE24" w14:textId="77777777" w:rsidR="00986900" w:rsidRDefault="00986900" w:rsidP="00986900">
      <w:pPr>
        <w:widowControl w:val="0"/>
        <w:tabs>
          <w:tab w:val="left" w:pos="90"/>
          <w:tab w:val="left" w:pos="2711"/>
        </w:tabs>
        <w:rPr>
          <w:snapToGrid w:val="0"/>
          <w:color w:val="000000"/>
          <w:sz w:val="23"/>
        </w:rPr>
      </w:pPr>
      <w:r>
        <w:rPr>
          <w:snapToGrid w:val="0"/>
          <w:color w:val="000000"/>
        </w:rPr>
        <w:tab/>
        <w:t xml:space="preserve">                                             E-mail </w:t>
      </w:r>
      <w:r w:rsidR="00FF01A6" w:rsidRPr="00DE73A4">
        <w:rPr>
          <w:rStyle w:val="labelred1"/>
          <w:rFonts w:ascii="Times New Roman" w:hAnsi="Times New Roman"/>
          <w:color w:val="000000"/>
          <w:sz w:val="20"/>
          <w:szCs w:val="20"/>
        </w:rPr>
        <w:t>consolare@emexitalia.it</w:t>
      </w:r>
    </w:p>
    <w:p w14:paraId="76407242" w14:textId="77777777" w:rsidR="00C056EB"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C056EB">
        <w:rPr>
          <w:snapToGrid w:val="0"/>
          <w:color w:val="000000"/>
        </w:rPr>
        <w:t xml:space="preserve">Tutto il territorio della Repubblica Italiana </w:t>
      </w:r>
    </w:p>
    <w:p w14:paraId="216C3D3F" w14:textId="77777777" w:rsidR="004944D8" w:rsidRDefault="004944D8">
      <w:pPr>
        <w:widowControl w:val="0"/>
        <w:tabs>
          <w:tab w:val="left" w:pos="90"/>
          <w:tab w:val="left" w:pos="2321"/>
        </w:tabs>
        <w:spacing w:before="49"/>
        <w:rPr>
          <w:snapToGrid w:val="0"/>
          <w:color w:val="000000"/>
        </w:rPr>
      </w:pPr>
    </w:p>
    <w:p w14:paraId="507669AF" w14:textId="77777777" w:rsidR="00BA0DEA" w:rsidRPr="00A9272A" w:rsidRDefault="00A9272A">
      <w:pPr>
        <w:widowControl w:val="0"/>
        <w:tabs>
          <w:tab w:val="left" w:pos="90"/>
          <w:tab w:val="left" w:pos="2321"/>
        </w:tabs>
        <w:spacing w:before="49"/>
        <w:rPr>
          <w:snapToGrid w:val="0"/>
          <w:color w:val="000000"/>
        </w:rPr>
      </w:pPr>
      <w:r w:rsidRPr="00A9272A">
        <w:t xml:space="preserve">Signor </w:t>
      </w:r>
      <w:r w:rsidR="00773590">
        <w:t>FELIPE CARRERA AGUAYO</w:t>
      </w:r>
      <w:r w:rsidRPr="00A9272A">
        <w:t xml:space="preserve">, </w:t>
      </w:r>
      <w:r w:rsidR="00773590">
        <w:t>Secondo Segretario</w:t>
      </w:r>
      <w:r w:rsidRPr="00A9272A">
        <w:t xml:space="preserve"> </w:t>
      </w:r>
      <w:proofErr w:type="spellStart"/>
      <w:r w:rsidRPr="00A9272A">
        <w:t>Aff.Consolari</w:t>
      </w:r>
      <w:proofErr w:type="spellEnd"/>
      <w:r w:rsidRPr="00A9272A">
        <w:t>, (</w:t>
      </w:r>
      <w:r w:rsidR="00773590">
        <w:t>26 luglio 2021</w:t>
      </w:r>
      <w:r w:rsidRPr="00A9272A">
        <w:t>)</w:t>
      </w:r>
    </w:p>
    <w:p w14:paraId="69C14992" w14:textId="77777777" w:rsidR="0084552E" w:rsidRDefault="0084552E" w:rsidP="00C056EB">
      <w:pPr>
        <w:widowControl w:val="0"/>
        <w:tabs>
          <w:tab w:val="left" w:pos="2321"/>
        </w:tabs>
        <w:rPr>
          <w:snapToGrid w:val="0"/>
          <w:color w:val="000000"/>
        </w:rPr>
      </w:pPr>
    </w:p>
    <w:p w14:paraId="37304E91" w14:textId="77777777" w:rsidR="004944D8" w:rsidRDefault="004944D8" w:rsidP="00C056EB">
      <w:pPr>
        <w:widowControl w:val="0"/>
        <w:tabs>
          <w:tab w:val="left" w:pos="90"/>
        </w:tabs>
        <w:rPr>
          <w:b/>
          <w:snapToGrid w:val="0"/>
          <w:color w:val="000080"/>
          <w:sz w:val="26"/>
          <w:u w:val="single"/>
        </w:rPr>
      </w:pPr>
      <w:r>
        <w:rPr>
          <w:b/>
          <w:snapToGrid w:val="0"/>
          <w:color w:val="000080"/>
          <w:u w:val="single"/>
        </w:rPr>
        <w:t xml:space="preserve">MILANO </w:t>
      </w:r>
      <w:r w:rsidR="0058243B">
        <w:rPr>
          <w:b/>
          <w:snapToGrid w:val="0"/>
          <w:color w:val="000080"/>
          <w:u w:val="single"/>
        </w:rPr>
        <w:t>–</w:t>
      </w:r>
      <w:r>
        <w:rPr>
          <w:b/>
          <w:snapToGrid w:val="0"/>
          <w:color w:val="000080"/>
          <w:u w:val="single"/>
        </w:rPr>
        <w:t xml:space="preserve"> CONSOL</w:t>
      </w:r>
      <w:r w:rsidR="008D685A">
        <w:rPr>
          <w:b/>
          <w:snapToGrid w:val="0"/>
          <w:color w:val="000080"/>
          <w:u w:val="single"/>
        </w:rPr>
        <w:t>ATO</w:t>
      </w:r>
      <w:r w:rsidR="002A6B72">
        <w:rPr>
          <w:b/>
          <w:snapToGrid w:val="0"/>
          <w:color w:val="000080"/>
          <w:u w:val="single"/>
        </w:rPr>
        <w:t xml:space="preserve"> GENERALE</w:t>
      </w:r>
    </w:p>
    <w:p w14:paraId="5342D310" w14:textId="77777777" w:rsidR="003F68BB" w:rsidRDefault="004944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5739DF">
        <w:rPr>
          <w:snapToGrid w:val="0"/>
          <w:color w:val="000000"/>
        </w:rPr>
        <w:t>Corso Giacomo Matteotti</w:t>
      </w:r>
      <w:r>
        <w:rPr>
          <w:snapToGrid w:val="0"/>
          <w:color w:val="000000"/>
        </w:rPr>
        <w:t xml:space="preserve">, </w:t>
      </w:r>
      <w:r w:rsidR="0093701C">
        <w:rPr>
          <w:snapToGrid w:val="0"/>
          <w:color w:val="000000"/>
        </w:rPr>
        <w:t>1</w:t>
      </w:r>
      <w:r w:rsidR="0058243B">
        <w:rPr>
          <w:snapToGrid w:val="0"/>
          <w:color w:val="000000"/>
        </w:rPr>
        <w:t xml:space="preserve"> </w:t>
      </w:r>
      <w:r>
        <w:rPr>
          <w:snapToGrid w:val="0"/>
          <w:color w:val="000000"/>
        </w:rPr>
        <w:t>- 2012</w:t>
      </w:r>
      <w:r w:rsidR="0058243B">
        <w:rPr>
          <w:snapToGrid w:val="0"/>
          <w:color w:val="000000"/>
        </w:rPr>
        <w:t>1</w:t>
      </w:r>
      <w:r>
        <w:rPr>
          <w:snapToGrid w:val="0"/>
          <w:color w:val="000000"/>
        </w:rPr>
        <w:t xml:space="preserve"> Milano</w:t>
      </w:r>
    </w:p>
    <w:p w14:paraId="45A7E41B" w14:textId="77777777" w:rsidR="003F68BB" w:rsidRDefault="00F26624" w:rsidP="003F68BB">
      <w:pPr>
        <w:widowControl w:val="0"/>
        <w:tabs>
          <w:tab w:val="left" w:pos="90"/>
          <w:tab w:val="left" w:pos="2321"/>
        </w:tabs>
        <w:rPr>
          <w:snapToGrid w:val="0"/>
          <w:color w:val="000000"/>
        </w:rPr>
      </w:pPr>
      <w:r>
        <w:rPr>
          <w:snapToGrid w:val="0"/>
          <w:color w:val="000000"/>
        </w:rPr>
        <w:tab/>
      </w:r>
      <w:r>
        <w:rPr>
          <w:snapToGrid w:val="0"/>
          <w:color w:val="000000"/>
        </w:rPr>
        <w:tab/>
        <w:t>Tel. 0276002310</w:t>
      </w:r>
    </w:p>
    <w:p w14:paraId="54E6AABC" w14:textId="77777777" w:rsidR="004944D8" w:rsidRDefault="003F68BB" w:rsidP="003F68BB">
      <w:pPr>
        <w:widowControl w:val="0"/>
        <w:tabs>
          <w:tab w:val="left" w:pos="90"/>
          <w:tab w:val="left" w:pos="2321"/>
        </w:tabs>
        <w:rPr>
          <w:snapToGrid w:val="0"/>
          <w:color w:val="000000"/>
          <w:sz w:val="26"/>
        </w:rPr>
      </w:pPr>
      <w:r>
        <w:rPr>
          <w:snapToGrid w:val="0"/>
          <w:color w:val="000000"/>
        </w:rPr>
        <w:tab/>
      </w:r>
      <w:r>
        <w:rPr>
          <w:snapToGrid w:val="0"/>
          <w:color w:val="000000"/>
        </w:rPr>
        <w:tab/>
        <w:t>E-mail  info</w:t>
      </w:r>
      <w:r w:rsidR="00F26624">
        <w:rPr>
          <w:snapToGrid w:val="0"/>
          <w:color w:val="000000"/>
        </w:rPr>
        <w:t>mil</w:t>
      </w:r>
      <w:r>
        <w:rPr>
          <w:snapToGrid w:val="0"/>
          <w:color w:val="000000"/>
        </w:rPr>
        <w:t>@</w:t>
      </w:r>
      <w:r w:rsidR="00F26624">
        <w:rPr>
          <w:snapToGrid w:val="0"/>
          <w:color w:val="000000"/>
        </w:rPr>
        <w:t>sre.gob.mx</w:t>
      </w:r>
      <w:r w:rsidR="004944D8">
        <w:rPr>
          <w:snapToGrid w:val="0"/>
          <w:color w:val="000000"/>
        </w:rPr>
        <w:t xml:space="preserve"> </w:t>
      </w:r>
    </w:p>
    <w:p w14:paraId="3030E0B7" w14:textId="77777777" w:rsidR="006F0325" w:rsidRDefault="004944D8" w:rsidP="0058243B">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sidR="0058243B">
        <w:rPr>
          <w:snapToGrid w:val="0"/>
          <w:color w:val="000000"/>
        </w:rPr>
        <w:t>Lombardia</w:t>
      </w:r>
      <w:r w:rsidR="008D685A">
        <w:rPr>
          <w:snapToGrid w:val="0"/>
          <w:color w:val="000000"/>
        </w:rPr>
        <w:t xml:space="preserve">, </w:t>
      </w:r>
      <w:r w:rsidR="006F0325">
        <w:rPr>
          <w:snapToGrid w:val="0"/>
          <w:color w:val="000000"/>
        </w:rPr>
        <w:t>Emilia Romagna, Friuli Venezia Giulia, Liguria, Piemonte, Sardegna, Trentino Alto</w:t>
      </w:r>
    </w:p>
    <w:p w14:paraId="5E298DF7" w14:textId="77777777" w:rsidR="004944D8" w:rsidRDefault="006F0325" w:rsidP="0058243B">
      <w:pPr>
        <w:widowControl w:val="0"/>
        <w:tabs>
          <w:tab w:val="left" w:pos="2321"/>
        </w:tabs>
        <w:rPr>
          <w:snapToGrid w:val="0"/>
          <w:color w:val="000000"/>
          <w:sz w:val="26"/>
        </w:rPr>
      </w:pPr>
      <w:r>
        <w:rPr>
          <w:snapToGrid w:val="0"/>
          <w:color w:val="000000"/>
        </w:rPr>
        <w:tab/>
        <w:t>Adige, Valle d’Aosta, Veneto</w:t>
      </w:r>
    </w:p>
    <w:p w14:paraId="7B38337D" w14:textId="77777777" w:rsidR="00F01D02" w:rsidRDefault="00F01D02">
      <w:pPr>
        <w:widowControl w:val="0"/>
        <w:tabs>
          <w:tab w:val="left" w:pos="90"/>
        </w:tabs>
        <w:rPr>
          <w:snapToGrid w:val="0"/>
          <w:color w:val="000000"/>
        </w:rPr>
      </w:pPr>
    </w:p>
    <w:p w14:paraId="361C3ECB" w14:textId="77777777" w:rsidR="00E55D5D" w:rsidRDefault="00646831">
      <w:pPr>
        <w:widowControl w:val="0"/>
        <w:tabs>
          <w:tab w:val="left" w:pos="90"/>
        </w:tabs>
        <w:rPr>
          <w:snapToGrid w:val="0"/>
          <w:color w:val="000000"/>
        </w:rPr>
      </w:pPr>
      <w:r>
        <w:rPr>
          <w:snapToGrid w:val="0"/>
          <w:color w:val="000000"/>
        </w:rPr>
        <w:t xml:space="preserve">Signora MARIA de </w:t>
      </w:r>
      <w:proofErr w:type="spellStart"/>
      <w:r>
        <w:rPr>
          <w:snapToGrid w:val="0"/>
          <w:color w:val="000000"/>
        </w:rPr>
        <w:t>los</w:t>
      </w:r>
      <w:proofErr w:type="spellEnd"/>
      <w:r>
        <w:rPr>
          <w:snapToGrid w:val="0"/>
          <w:color w:val="000000"/>
        </w:rPr>
        <w:t xml:space="preserve"> ANGELES ARRIOLA AGUIRRE, Console Generale (Exequatur 7 aprile 2020)</w:t>
      </w:r>
    </w:p>
    <w:p w14:paraId="74A1B94D" w14:textId="77777777" w:rsidR="0033626C" w:rsidRDefault="0033626C" w:rsidP="0033626C">
      <w:pPr>
        <w:widowControl w:val="0"/>
        <w:tabs>
          <w:tab w:val="left" w:pos="90"/>
        </w:tabs>
        <w:rPr>
          <w:snapToGrid w:val="0"/>
          <w:color w:val="000000"/>
        </w:rPr>
      </w:pPr>
      <w:r>
        <w:rPr>
          <w:snapToGrid w:val="0"/>
          <w:color w:val="000000"/>
        </w:rPr>
        <w:t xml:space="preserve">Signora </w:t>
      </w:r>
      <w:r w:rsidRPr="00430A75">
        <w:rPr>
          <w:snapToGrid w:val="0"/>
          <w:color w:val="000000"/>
        </w:rPr>
        <w:t>GEORGINA ROSAURA</w:t>
      </w:r>
      <w:r>
        <w:rPr>
          <w:snapToGrid w:val="0"/>
          <w:color w:val="000000"/>
        </w:rPr>
        <w:t xml:space="preserve"> </w:t>
      </w:r>
      <w:r w:rsidRPr="00430A75">
        <w:rPr>
          <w:snapToGrid w:val="0"/>
          <w:color w:val="000000"/>
        </w:rPr>
        <w:t>MARINA ROBLES</w:t>
      </w:r>
      <w:r>
        <w:rPr>
          <w:snapToGrid w:val="0"/>
          <w:color w:val="000000"/>
        </w:rPr>
        <w:t xml:space="preserve">, </w:t>
      </w:r>
      <w:r w:rsidR="002C0AEE">
        <w:rPr>
          <w:snapToGrid w:val="0"/>
          <w:color w:val="000000"/>
        </w:rPr>
        <w:t>Console Aggiunto</w:t>
      </w:r>
      <w:r>
        <w:rPr>
          <w:snapToGrid w:val="0"/>
          <w:color w:val="000000"/>
        </w:rPr>
        <w:t>, (</w:t>
      </w:r>
      <w:r w:rsidRPr="00430A75">
        <w:rPr>
          <w:snapToGrid w:val="0"/>
          <w:color w:val="000000"/>
        </w:rPr>
        <w:t>1</w:t>
      </w:r>
      <w:r>
        <w:rPr>
          <w:snapToGrid w:val="0"/>
          <w:color w:val="000000"/>
        </w:rPr>
        <w:t xml:space="preserve">° ottobre </w:t>
      </w:r>
      <w:r w:rsidRPr="00430A75">
        <w:rPr>
          <w:snapToGrid w:val="0"/>
          <w:color w:val="000000"/>
        </w:rPr>
        <w:t>2018</w:t>
      </w:r>
      <w:r>
        <w:rPr>
          <w:snapToGrid w:val="0"/>
          <w:color w:val="000000"/>
        </w:rPr>
        <w:t>)</w:t>
      </w:r>
    </w:p>
    <w:p w14:paraId="7B4EAAB7" w14:textId="77777777" w:rsidR="00E55D5D" w:rsidRDefault="00E55D5D" w:rsidP="0033626C">
      <w:pPr>
        <w:widowControl w:val="0"/>
        <w:tabs>
          <w:tab w:val="left" w:pos="90"/>
        </w:tabs>
        <w:rPr>
          <w:snapToGrid w:val="0"/>
          <w:color w:val="000000"/>
        </w:rPr>
      </w:pPr>
      <w:r>
        <w:rPr>
          <w:snapToGrid w:val="0"/>
          <w:color w:val="000000"/>
        </w:rPr>
        <w:t>Signora ALMA LETICIA ESCOBEDO VALDERRAMA, Vice Console (11 novembre 2023)</w:t>
      </w:r>
    </w:p>
    <w:p w14:paraId="13F8367A" w14:textId="77777777" w:rsidR="001A337F" w:rsidRPr="00B84573" w:rsidRDefault="00325B33" w:rsidP="00AE3C81">
      <w:pPr>
        <w:widowControl w:val="0"/>
        <w:tabs>
          <w:tab w:val="left" w:pos="90"/>
        </w:tabs>
        <w:rPr>
          <w:snapToGrid w:val="0"/>
          <w:color w:val="000000"/>
          <w:lang w:val="es-ES"/>
        </w:rPr>
      </w:pPr>
      <w:proofErr w:type="spellStart"/>
      <w:r w:rsidRPr="00B84573">
        <w:rPr>
          <w:snapToGrid w:val="0"/>
          <w:color w:val="000000"/>
          <w:lang w:val="es-ES"/>
        </w:rPr>
        <w:t>Signor</w:t>
      </w:r>
      <w:proofErr w:type="spellEnd"/>
      <w:r w:rsidRPr="00B84573">
        <w:rPr>
          <w:snapToGrid w:val="0"/>
          <w:color w:val="000000"/>
          <w:lang w:val="es-ES"/>
        </w:rPr>
        <w:t xml:space="preserve">  SALVADOR DE JESUS RODRIGUEZ ROMERO, Addetto Consolare (30 luglio 2024)</w:t>
      </w:r>
    </w:p>
    <w:p w14:paraId="344EB3DF" w14:textId="77777777" w:rsidR="009D3325" w:rsidRPr="00B84573" w:rsidRDefault="009D3325" w:rsidP="0084552E">
      <w:pPr>
        <w:widowControl w:val="0"/>
        <w:tabs>
          <w:tab w:val="left" w:pos="90"/>
        </w:tabs>
        <w:rPr>
          <w:b/>
          <w:snapToGrid w:val="0"/>
          <w:color w:val="000080"/>
          <w:u w:val="single"/>
          <w:lang w:val="es-ES"/>
        </w:rPr>
      </w:pPr>
    </w:p>
    <w:p w14:paraId="4A574BC7" w14:textId="77777777" w:rsidR="008555C3" w:rsidRPr="00B84573" w:rsidRDefault="008555C3" w:rsidP="0084552E">
      <w:pPr>
        <w:widowControl w:val="0"/>
        <w:tabs>
          <w:tab w:val="left" w:pos="90"/>
        </w:tabs>
        <w:rPr>
          <w:b/>
          <w:snapToGrid w:val="0"/>
          <w:color w:val="000080"/>
          <w:u w:val="single"/>
          <w:lang w:val="es-ES"/>
        </w:rPr>
      </w:pPr>
    </w:p>
    <w:p w14:paraId="1202DC00" w14:textId="77777777" w:rsidR="004944D8" w:rsidRDefault="004944D8" w:rsidP="0084552E">
      <w:pPr>
        <w:widowControl w:val="0"/>
        <w:tabs>
          <w:tab w:val="left" w:pos="90"/>
        </w:tabs>
        <w:rPr>
          <w:b/>
          <w:snapToGrid w:val="0"/>
          <w:color w:val="000080"/>
          <w:sz w:val="26"/>
          <w:u w:val="single"/>
        </w:rPr>
      </w:pPr>
      <w:r>
        <w:rPr>
          <w:b/>
          <w:snapToGrid w:val="0"/>
          <w:color w:val="000080"/>
          <w:u w:val="single"/>
        </w:rPr>
        <w:t xml:space="preserve">BARI - CONSOLATO ONORARIO            </w:t>
      </w:r>
    </w:p>
    <w:p w14:paraId="12BEA32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Largo Nitti Valentini, 3 70100 Bari </w:t>
      </w:r>
    </w:p>
    <w:p w14:paraId="3685B6A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BC1ECC">
        <w:rPr>
          <w:snapToGrid w:val="0"/>
          <w:color w:val="000000"/>
        </w:rPr>
        <w:t xml:space="preserve"> </w:t>
      </w:r>
      <w:r>
        <w:rPr>
          <w:snapToGrid w:val="0"/>
          <w:color w:val="000000"/>
        </w:rPr>
        <w:t>5522485 - Fax 080</w:t>
      </w:r>
      <w:r w:rsidR="00BC1ECC">
        <w:rPr>
          <w:snapToGrid w:val="0"/>
          <w:color w:val="000000"/>
        </w:rPr>
        <w:t xml:space="preserve"> </w:t>
      </w:r>
      <w:r>
        <w:rPr>
          <w:snapToGrid w:val="0"/>
          <w:color w:val="000000"/>
        </w:rPr>
        <w:t>5522446</w:t>
      </w:r>
    </w:p>
    <w:p w14:paraId="42BD1A4E"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w:t>
      </w:r>
      <w:r w:rsidR="003A3DB3">
        <w:rPr>
          <w:snapToGrid w:val="0"/>
          <w:color w:val="000000"/>
        </w:rPr>
        <w:t>, Basilicata</w:t>
      </w:r>
      <w:r w:rsidR="00694026">
        <w:rPr>
          <w:snapToGrid w:val="0"/>
          <w:color w:val="000000"/>
        </w:rPr>
        <w:t>, Molise</w:t>
      </w:r>
      <w:r>
        <w:rPr>
          <w:snapToGrid w:val="0"/>
          <w:color w:val="000000"/>
        </w:rPr>
        <w:t xml:space="preserve">                     </w:t>
      </w:r>
    </w:p>
    <w:p w14:paraId="6BA702E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127D062" w14:textId="77777777" w:rsidR="004944D8" w:rsidRDefault="004944D8">
      <w:pPr>
        <w:widowControl w:val="0"/>
        <w:tabs>
          <w:tab w:val="left" w:pos="90"/>
        </w:tabs>
        <w:spacing w:before="23"/>
        <w:rPr>
          <w:snapToGrid w:val="0"/>
          <w:color w:val="000000"/>
          <w:sz w:val="26"/>
        </w:rPr>
      </w:pPr>
      <w:r>
        <w:rPr>
          <w:snapToGrid w:val="0"/>
          <w:color w:val="000000"/>
        </w:rPr>
        <w:t>Signor FRANCESCO MALDARIZZI, Console Onorario (</w:t>
      </w:r>
      <w:r w:rsidR="00E474BF">
        <w:rPr>
          <w:snapToGrid w:val="0"/>
          <w:color w:val="000000"/>
        </w:rPr>
        <w:t xml:space="preserve">Rinnovo </w:t>
      </w:r>
      <w:r w:rsidR="003A3DB3">
        <w:rPr>
          <w:snapToGrid w:val="0"/>
          <w:color w:val="000000"/>
        </w:rPr>
        <w:t>E</w:t>
      </w:r>
      <w:r>
        <w:rPr>
          <w:snapToGrid w:val="0"/>
          <w:color w:val="000000"/>
        </w:rPr>
        <w:t xml:space="preserve">xequatur </w:t>
      </w:r>
      <w:r w:rsidR="00694026">
        <w:rPr>
          <w:snapToGrid w:val="0"/>
          <w:color w:val="000000"/>
        </w:rPr>
        <w:t xml:space="preserve">21 settembre 2022 – </w:t>
      </w:r>
      <w:r w:rsidR="00497B09">
        <w:rPr>
          <w:snapToGrid w:val="0"/>
          <w:color w:val="000000"/>
        </w:rPr>
        <w:t>9 agosto</w:t>
      </w:r>
      <w:r w:rsidR="00694026">
        <w:rPr>
          <w:snapToGrid w:val="0"/>
          <w:color w:val="000000"/>
        </w:rPr>
        <w:t xml:space="preserve"> 2026</w:t>
      </w:r>
      <w:r>
        <w:rPr>
          <w:snapToGrid w:val="0"/>
          <w:color w:val="000000"/>
        </w:rPr>
        <w:t>)</w:t>
      </w:r>
    </w:p>
    <w:p w14:paraId="6F71FF5D" w14:textId="77777777" w:rsidR="00657E3F" w:rsidRPr="00F9467F" w:rsidRDefault="00657E3F" w:rsidP="00CE1FDD">
      <w:pPr>
        <w:widowControl w:val="0"/>
        <w:tabs>
          <w:tab w:val="left" w:pos="90"/>
        </w:tabs>
        <w:rPr>
          <w:b/>
          <w:snapToGrid w:val="0"/>
          <w:color w:val="000080"/>
          <w:sz w:val="16"/>
          <w:szCs w:val="16"/>
          <w:u w:val="single"/>
        </w:rPr>
      </w:pPr>
    </w:p>
    <w:p w14:paraId="035E82BC" w14:textId="77777777" w:rsidR="00007FD8" w:rsidRDefault="00007FD8" w:rsidP="00F9467F">
      <w:pPr>
        <w:widowControl w:val="0"/>
        <w:tabs>
          <w:tab w:val="left" w:pos="90"/>
        </w:tabs>
        <w:rPr>
          <w:b/>
          <w:snapToGrid w:val="0"/>
          <w:color w:val="000080"/>
          <w:sz w:val="26"/>
          <w:u w:val="single"/>
        </w:rPr>
      </w:pPr>
      <w:bookmarkStart w:id="56" w:name="_Hlk118816423"/>
      <w:r>
        <w:rPr>
          <w:b/>
          <w:snapToGrid w:val="0"/>
          <w:color w:val="000080"/>
          <w:u w:val="single"/>
        </w:rPr>
        <w:t xml:space="preserve">BOLOGNA - CONSOLATO ONORARIO            </w:t>
      </w:r>
    </w:p>
    <w:p w14:paraId="5BCA0D2F" w14:textId="77777777" w:rsidR="00007FD8" w:rsidRDefault="00007FD8" w:rsidP="00007F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43658">
        <w:rPr>
          <w:snapToGrid w:val="0"/>
          <w:color w:val="000000"/>
        </w:rPr>
        <w:t>Solfer</w:t>
      </w:r>
      <w:r>
        <w:rPr>
          <w:snapToGrid w:val="0"/>
          <w:color w:val="000000"/>
        </w:rPr>
        <w:t>i</w:t>
      </w:r>
      <w:r w:rsidR="00843658">
        <w:rPr>
          <w:snapToGrid w:val="0"/>
          <w:color w:val="000000"/>
        </w:rPr>
        <w:t>no</w:t>
      </w:r>
      <w:r>
        <w:rPr>
          <w:snapToGrid w:val="0"/>
          <w:color w:val="000000"/>
        </w:rPr>
        <w:t xml:space="preserve">, </w:t>
      </w:r>
      <w:r w:rsidR="00843658">
        <w:rPr>
          <w:snapToGrid w:val="0"/>
          <w:color w:val="000000"/>
        </w:rPr>
        <w:t>26 – Int. 5-</w:t>
      </w:r>
      <w:r>
        <w:rPr>
          <w:snapToGrid w:val="0"/>
          <w:color w:val="000000"/>
        </w:rPr>
        <w:t xml:space="preserve"> 40124 Bologna </w:t>
      </w:r>
    </w:p>
    <w:p w14:paraId="7168A853" w14:textId="77777777" w:rsidR="00007FD8" w:rsidRPr="00843658" w:rsidRDefault="00007FD8" w:rsidP="00007FD8">
      <w:pPr>
        <w:widowControl w:val="0"/>
        <w:tabs>
          <w:tab w:val="left" w:pos="2321"/>
        </w:tabs>
        <w:rPr>
          <w:snapToGrid w:val="0"/>
          <w:color w:val="000000"/>
          <w:lang w:val="en-US"/>
        </w:rPr>
      </w:pPr>
      <w:r>
        <w:rPr>
          <w:rFonts w:ascii="MS Sans Serif" w:hAnsi="MS Sans Serif"/>
          <w:snapToGrid w:val="0"/>
          <w:sz w:val="24"/>
        </w:rPr>
        <w:tab/>
      </w:r>
      <w:r w:rsidRPr="00843658">
        <w:rPr>
          <w:snapToGrid w:val="0"/>
          <w:color w:val="000000"/>
          <w:lang w:val="en-US"/>
        </w:rPr>
        <w:t>Tel. 051</w:t>
      </w:r>
      <w:r w:rsidR="00843658" w:rsidRPr="00843658">
        <w:rPr>
          <w:snapToGrid w:val="0"/>
          <w:color w:val="000000"/>
          <w:lang w:val="en-US"/>
        </w:rPr>
        <w:t>261168</w:t>
      </w:r>
      <w:r w:rsidRPr="00843658">
        <w:rPr>
          <w:snapToGrid w:val="0"/>
          <w:color w:val="000000"/>
          <w:lang w:val="en-US"/>
        </w:rPr>
        <w:t xml:space="preserve">   051</w:t>
      </w:r>
      <w:r w:rsidR="00843658" w:rsidRPr="00843658">
        <w:rPr>
          <w:snapToGrid w:val="0"/>
          <w:color w:val="000000"/>
          <w:lang w:val="en-US"/>
        </w:rPr>
        <w:t>239946</w:t>
      </w:r>
      <w:r w:rsidRPr="00843658">
        <w:rPr>
          <w:snapToGrid w:val="0"/>
          <w:color w:val="000000"/>
          <w:lang w:val="en-US"/>
        </w:rPr>
        <w:t xml:space="preserve">  - Fax 051</w:t>
      </w:r>
      <w:r w:rsidR="00843658" w:rsidRPr="00843658">
        <w:rPr>
          <w:snapToGrid w:val="0"/>
          <w:color w:val="000000"/>
          <w:lang w:val="en-US"/>
        </w:rPr>
        <w:t>279994 – Fax to mail 0514380086</w:t>
      </w:r>
    </w:p>
    <w:p w14:paraId="570E79B4" w14:textId="77777777" w:rsidR="00843658" w:rsidRPr="00843658" w:rsidRDefault="00843658" w:rsidP="00007FD8">
      <w:pPr>
        <w:widowControl w:val="0"/>
        <w:tabs>
          <w:tab w:val="left" w:pos="2321"/>
        </w:tabs>
        <w:rPr>
          <w:snapToGrid w:val="0"/>
          <w:color w:val="000000"/>
          <w:sz w:val="23"/>
        </w:rPr>
      </w:pPr>
      <w:r>
        <w:rPr>
          <w:snapToGrid w:val="0"/>
          <w:color w:val="000000"/>
          <w:lang w:val="en-US"/>
        </w:rPr>
        <w:tab/>
      </w:r>
      <w:r w:rsidRPr="00843658">
        <w:rPr>
          <w:snapToGrid w:val="0"/>
          <w:color w:val="000000"/>
        </w:rPr>
        <w:t xml:space="preserve">E-mail  </w:t>
      </w:r>
      <w:hyperlink r:id="rId355" w:history="1">
        <w:r w:rsidRPr="00D476C4">
          <w:rPr>
            <w:rStyle w:val="Collegamentoipertestuale"/>
            <w:snapToGrid w:val="0"/>
            <w:color w:val="000000"/>
            <w:u w:val="none"/>
          </w:rPr>
          <w:t>consolatomessico@paolozavoli.it</w:t>
        </w:r>
      </w:hyperlink>
      <w:r w:rsidRPr="00843658">
        <w:rPr>
          <w:snapToGrid w:val="0"/>
          <w:color w:val="000000"/>
        </w:rPr>
        <w:t xml:space="preserve">   info@paolozavoli.it</w:t>
      </w:r>
    </w:p>
    <w:p w14:paraId="615FCA7A" w14:textId="77777777" w:rsidR="00007FD8" w:rsidRDefault="00007FD8" w:rsidP="00007F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32E78D3A" w14:textId="77777777" w:rsidR="00007FD8" w:rsidRDefault="00007FD8" w:rsidP="00007FD8">
      <w:pPr>
        <w:widowControl w:val="0"/>
        <w:tabs>
          <w:tab w:val="left" w:pos="90"/>
        </w:tabs>
        <w:spacing w:before="277"/>
        <w:rPr>
          <w:snapToGrid w:val="0"/>
          <w:color w:val="000000"/>
          <w:sz w:val="26"/>
        </w:rPr>
      </w:pPr>
      <w:r>
        <w:rPr>
          <w:snapToGrid w:val="0"/>
          <w:color w:val="000000"/>
        </w:rPr>
        <w:t xml:space="preserve">Signor PAOLO ZAVOLI, Console Onorario (Rinnovo exequatur </w:t>
      </w:r>
      <w:r w:rsidR="000C60F2">
        <w:rPr>
          <w:snapToGrid w:val="0"/>
          <w:color w:val="000000"/>
        </w:rPr>
        <w:t>30</w:t>
      </w:r>
      <w:r>
        <w:rPr>
          <w:snapToGrid w:val="0"/>
          <w:color w:val="000000"/>
        </w:rPr>
        <w:t xml:space="preserve"> </w:t>
      </w:r>
      <w:r w:rsidR="000C60F2">
        <w:rPr>
          <w:snapToGrid w:val="0"/>
          <w:color w:val="000000"/>
        </w:rPr>
        <w:t>g</w:t>
      </w:r>
      <w:r>
        <w:rPr>
          <w:snapToGrid w:val="0"/>
          <w:color w:val="000000"/>
        </w:rPr>
        <w:t>e</w:t>
      </w:r>
      <w:r w:rsidR="000C60F2">
        <w:rPr>
          <w:snapToGrid w:val="0"/>
          <w:color w:val="000000"/>
        </w:rPr>
        <w:t>nnaio</w:t>
      </w:r>
      <w:r>
        <w:rPr>
          <w:snapToGrid w:val="0"/>
          <w:color w:val="000000"/>
        </w:rPr>
        <w:t xml:space="preserve"> 20</w:t>
      </w:r>
      <w:r w:rsidR="002F29C4">
        <w:rPr>
          <w:snapToGrid w:val="0"/>
          <w:color w:val="000000"/>
        </w:rPr>
        <w:t>23</w:t>
      </w:r>
      <w:r>
        <w:rPr>
          <w:snapToGrid w:val="0"/>
          <w:color w:val="000000"/>
        </w:rPr>
        <w:t>)</w:t>
      </w:r>
    </w:p>
    <w:bookmarkEnd w:id="56"/>
    <w:p w14:paraId="7821BAEA" w14:textId="77777777" w:rsidR="00007FD8" w:rsidRDefault="00007FD8" w:rsidP="00007FD8">
      <w:pPr>
        <w:widowControl w:val="0"/>
        <w:tabs>
          <w:tab w:val="left" w:pos="90"/>
        </w:tabs>
        <w:rPr>
          <w:b/>
          <w:snapToGrid w:val="0"/>
          <w:color w:val="000080"/>
          <w:u w:val="single"/>
        </w:rPr>
      </w:pPr>
    </w:p>
    <w:p w14:paraId="410CA2D6" w14:textId="77777777" w:rsidR="00FA0A1D" w:rsidRDefault="00FA0A1D" w:rsidP="00FA0A1D">
      <w:pPr>
        <w:widowControl w:val="0"/>
        <w:tabs>
          <w:tab w:val="left" w:pos="90"/>
        </w:tabs>
        <w:rPr>
          <w:b/>
          <w:snapToGrid w:val="0"/>
          <w:color w:val="000080"/>
          <w:sz w:val="26"/>
          <w:u w:val="single"/>
        </w:rPr>
      </w:pPr>
      <w:r>
        <w:rPr>
          <w:b/>
          <w:snapToGrid w:val="0"/>
          <w:color w:val="000080"/>
          <w:u w:val="single"/>
        </w:rPr>
        <w:t xml:space="preserve">CAGLIARI - CONSOLATO ONORARIO </w:t>
      </w:r>
    </w:p>
    <w:p w14:paraId="1CCFC117" w14:textId="77777777" w:rsidR="00FA0A1D" w:rsidRDefault="00FA0A1D" w:rsidP="00FA0A1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Dante Alighieri, 52 – Int. 5- 09128 Cagliari </w:t>
      </w:r>
    </w:p>
    <w:p w14:paraId="692F3E8F" w14:textId="77777777" w:rsidR="00FA0A1D" w:rsidRPr="00CD62D1" w:rsidRDefault="00FA0A1D" w:rsidP="00FA0A1D">
      <w:pPr>
        <w:widowControl w:val="0"/>
        <w:tabs>
          <w:tab w:val="left" w:pos="2321"/>
        </w:tabs>
        <w:rPr>
          <w:snapToGrid w:val="0"/>
          <w:color w:val="000000"/>
        </w:rPr>
      </w:pPr>
      <w:r>
        <w:rPr>
          <w:rFonts w:ascii="MS Sans Serif" w:hAnsi="MS Sans Serif"/>
          <w:snapToGrid w:val="0"/>
          <w:sz w:val="24"/>
        </w:rPr>
        <w:tab/>
      </w:r>
      <w:r w:rsidRPr="00CD62D1">
        <w:rPr>
          <w:snapToGrid w:val="0"/>
          <w:color w:val="000000"/>
        </w:rPr>
        <w:t>Tel. 070652603</w:t>
      </w:r>
    </w:p>
    <w:p w14:paraId="547FDE6C" w14:textId="77777777" w:rsidR="00FA0A1D" w:rsidRPr="00FA0A1D" w:rsidRDefault="00FA0A1D" w:rsidP="00FA0A1D">
      <w:pPr>
        <w:widowControl w:val="0"/>
        <w:tabs>
          <w:tab w:val="left" w:pos="2321"/>
        </w:tabs>
        <w:rPr>
          <w:snapToGrid w:val="0"/>
          <w:color w:val="000000"/>
          <w:sz w:val="23"/>
        </w:rPr>
      </w:pPr>
      <w:r w:rsidRPr="00CD62D1">
        <w:rPr>
          <w:snapToGrid w:val="0"/>
          <w:color w:val="000000"/>
        </w:rPr>
        <w:tab/>
      </w:r>
      <w:r w:rsidRPr="00843658">
        <w:rPr>
          <w:snapToGrid w:val="0"/>
          <w:color w:val="000000"/>
        </w:rPr>
        <w:t xml:space="preserve">E-mail  </w:t>
      </w:r>
      <w:hyperlink r:id="rId356" w:history="1">
        <w:r w:rsidRPr="00557BA1">
          <w:rPr>
            <w:rStyle w:val="Collegamentoipertestuale"/>
            <w:snapToGrid w:val="0"/>
          </w:rPr>
          <w:t>segreteria@studiolegalechiesa.com</w:t>
        </w:r>
      </w:hyperlink>
      <w:r>
        <w:rPr>
          <w:snapToGrid w:val="0"/>
          <w:color w:val="000000"/>
        </w:rPr>
        <w:t xml:space="preserve"> </w:t>
      </w:r>
    </w:p>
    <w:p w14:paraId="4884B358" w14:textId="77777777" w:rsidR="00FA0A1D" w:rsidRDefault="00FA0A1D" w:rsidP="00FA0A1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Sardegna</w:t>
      </w:r>
    </w:p>
    <w:p w14:paraId="25E11634" w14:textId="77777777" w:rsidR="00FA0A1D" w:rsidRDefault="00FA0A1D" w:rsidP="00FA0A1D">
      <w:pPr>
        <w:widowControl w:val="0"/>
        <w:tabs>
          <w:tab w:val="left" w:pos="90"/>
        </w:tabs>
        <w:spacing w:before="277"/>
        <w:rPr>
          <w:snapToGrid w:val="0"/>
          <w:color w:val="000000"/>
          <w:sz w:val="26"/>
        </w:rPr>
      </w:pPr>
      <w:r>
        <w:rPr>
          <w:snapToGrid w:val="0"/>
          <w:color w:val="000000"/>
        </w:rPr>
        <w:t>Signor RENATO CHIESA, Console Onorario (Exequatur 4 novembre 2022)</w:t>
      </w:r>
    </w:p>
    <w:p w14:paraId="471D9D8F" w14:textId="77777777" w:rsidR="00F9467F" w:rsidRDefault="00F9467F" w:rsidP="00CE1FDD">
      <w:pPr>
        <w:widowControl w:val="0"/>
        <w:tabs>
          <w:tab w:val="left" w:pos="90"/>
        </w:tabs>
        <w:rPr>
          <w:b/>
          <w:snapToGrid w:val="0"/>
          <w:color w:val="000080"/>
          <w:u w:val="single"/>
        </w:rPr>
      </w:pPr>
    </w:p>
    <w:p w14:paraId="56325A87" w14:textId="77777777" w:rsidR="004944D8" w:rsidRDefault="00F85591" w:rsidP="00CE1FDD">
      <w:pPr>
        <w:widowControl w:val="0"/>
        <w:tabs>
          <w:tab w:val="left" w:pos="90"/>
        </w:tabs>
        <w:rPr>
          <w:b/>
          <w:snapToGrid w:val="0"/>
          <w:color w:val="000080"/>
          <w:sz w:val="26"/>
          <w:u w:val="single"/>
        </w:rPr>
      </w:pPr>
      <w:r>
        <w:rPr>
          <w:b/>
          <w:snapToGrid w:val="0"/>
          <w:color w:val="000080"/>
          <w:u w:val="single"/>
        </w:rPr>
        <w:t>COSENZA</w:t>
      </w:r>
      <w:r w:rsidR="004944D8">
        <w:rPr>
          <w:b/>
          <w:snapToGrid w:val="0"/>
          <w:color w:val="000080"/>
          <w:u w:val="single"/>
        </w:rPr>
        <w:t xml:space="preserve"> - CONSOLATO ONORARIO            </w:t>
      </w:r>
    </w:p>
    <w:p w14:paraId="64C7D63E" w14:textId="77777777" w:rsidR="00CE1FDD" w:rsidRDefault="00CE1FDD" w:rsidP="00CE1FDD">
      <w:pPr>
        <w:widowControl w:val="0"/>
        <w:tabs>
          <w:tab w:val="left" w:pos="90"/>
          <w:tab w:val="left" w:pos="2321"/>
        </w:tabs>
        <w:rPr>
          <w:b/>
          <w:snapToGrid w:val="0"/>
          <w:color w:val="000000"/>
        </w:rPr>
      </w:pPr>
    </w:p>
    <w:p w14:paraId="6172E343" w14:textId="77777777" w:rsidR="004944D8" w:rsidRDefault="004944D8" w:rsidP="00CE1FDD">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85591">
        <w:rPr>
          <w:snapToGrid w:val="0"/>
          <w:color w:val="000000"/>
        </w:rPr>
        <w:t>del Tembien</w:t>
      </w:r>
      <w:r>
        <w:rPr>
          <w:snapToGrid w:val="0"/>
          <w:color w:val="000000"/>
        </w:rPr>
        <w:t xml:space="preserve">, </w:t>
      </w:r>
      <w:r w:rsidR="00F85591">
        <w:rPr>
          <w:snapToGrid w:val="0"/>
          <w:color w:val="000000"/>
        </w:rPr>
        <w:t>18</w:t>
      </w:r>
      <w:r>
        <w:rPr>
          <w:snapToGrid w:val="0"/>
          <w:color w:val="000000"/>
        </w:rPr>
        <w:t xml:space="preserve"> - </w:t>
      </w:r>
      <w:r w:rsidR="00F85591">
        <w:rPr>
          <w:snapToGrid w:val="0"/>
          <w:color w:val="000000"/>
        </w:rPr>
        <w:t>87100</w:t>
      </w:r>
      <w:r>
        <w:rPr>
          <w:snapToGrid w:val="0"/>
          <w:color w:val="000000"/>
        </w:rPr>
        <w:t xml:space="preserve"> </w:t>
      </w:r>
      <w:r w:rsidR="00F85591">
        <w:rPr>
          <w:snapToGrid w:val="0"/>
          <w:color w:val="000000"/>
        </w:rPr>
        <w:t>Cosenza</w:t>
      </w:r>
      <w:r>
        <w:rPr>
          <w:snapToGrid w:val="0"/>
          <w:color w:val="000000"/>
        </w:rPr>
        <w:t xml:space="preserve"> </w:t>
      </w:r>
    </w:p>
    <w:p w14:paraId="0F8559E9" w14:textId="77777777" w:rsidR="004944D8" w:rsidRDefault="004944D8" w:rsidP="00CE1FDD">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p>
    <w:p w14:paraId="09D6E796" w14:textId="77777777" w:rsidR="00F85591" w:rsidRPr="00F85591" w:rsidRDefault="00F85591" w:rsidP="00CE1FDD">
      <w:pPr>
        <w:widowControl w:val="0"/>
        <w:tabs>
          <w:tab w:val="left" w:pos="90"/>
          <w:tab w:val="left" w:pos="2321"/>
        </w:tabs>
        <w:rPr>
          <w:snapToGrid w:val="0"/>
          <w:color w:val="000000"/>
        </w:rPr>
      </w:pPr>
      <w:r w:rsidRPr="00F85591">
        <w:rPr>
          <w:snapToGrid w:val="0"/>
          <w:color w:val="000000"/>
        </w:rPr>
        <w:tab/>
      </w:r>
      <w:r w:rsidRPr="00F85591">
        <w:rPr>
          <w:snapToGrid w:val="0"/>
          <w:color w:val="000000"/>
        </w:rPr>
        <w:tab/>
        <w:t xml:space="preserve">E-mail </w:t>
      </w:r>
    </w:p>
    <w:p w14:paraId="147F11DA" w14:textId="77777777" w:rsidR="004944D8" w:rsidRDefault="004944D8" w:rsidP="00CE1FDD">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F85591">
        <w:rPr>
          <w:snapToGrid w:val="0"/>
          <w:color w:val="000000"/>
        </w:rPr>
        <w:t>Calabria</w:t>
      </w:r>
    </w:p>
    <w:p w14:paraId="69DCA00D" w14:textId="77777777" w:rsidR="00FA0A1D" w:rsidRDefault="00FA0A1D" w:rsidP="00CE1FDD">
      <w:pPr>
        <w:widowControl w:val="0"/>
        <w:tabs>
          <w:tab w:val="left" w:pos="90"/>
        </w:tabs>
        <w:rPr>
          <w:snapToGrid w:val="0"/>
          <w:color w:val="000000"/>
        </w:rPr>
      </w:pPr>
    </w:p>
    <w:p w14:paraId="4FF4F3FB" w14:textId="77777777" w:rsidR="004944D8" w:rsidRDefault="004944D8" w:rsidP="00CE1FDD">
      <w:pPr>
        <w:widowControl w:val="0"/>
        <w:tabs>
          <w:tab w:val="left" w:pos="90"/>
        </w:tabs>
        <w:rPr>
          <w:snapToGrid w:val="0"/>
          <w:color w:val="000000"/>
          <w:sz w:val="26"/>
        </w:rPr>
      </w:pPr>
      <w:r>
        <w:rPr>
          <w:snapToGrid w:val="0"/>
          <w:color w:val="000000"/>
        </w:rPr>
        <w:t xml:space="preserve">Signor </w:t>
      </w:r>
      <w:r w:rsidR="00F85591">
        <w:rPr>
          <w:snapToGrid w:val="0"/>
          <w:color w:val="000000"/>
        </w:rPr>
        <w:t>VINCENZO ROTA</w:t>
      </w:r>
      <w:r>
        <w:rPr>
          <w:snapToGrid w:val="0"/>
          <w:color w:val="000000"/>
        </w:rPr>
        <w:t>, Console Onorario (</w:t>
      </w:r>
      <w:r w:rsidR="00F85591">
        <w:rPr>
          <w:snapToGrid w:val="0"/>
          <w:color w:val="000000"/>
        </w:rPr>
        <w:t>E</w:t>
      </w:r>
      <w:r>
        <w:rPr>
          <w:snapToGrid w:val="0"/>
          <w:color w:val="000000"/>
        </w:rPr>
        <w:t xml:space="preserve">xequatur </w:t>
      </w:r>
      <w:r w:rsidR="00F85591">
        <w:rPr>
          <w:snapToGrid w:val="0"/>
          <w:color w:val="000000"/>
        </w:rPr>
        <w:t>6 dicembre 2022</w:t>
      </w:r>
      <w:r>
        <w:rPr>
          <w:snapToGrid w:val="0"/>
          <w:color w:val="000000"/>
        </w:rPr>
        <w:t>)</w:t>
      </w:r>
    </w:p>
    <w:p w14:paraId="0340B52F" w14:textId="77777777" w:rsidR="00CE1FDD" w:rsidRDefault="00CE1FDD" w:rsidP="00CE1FDD">
      <w:pPr>
        <w:widowControl w:val="0"/>
        <w:tabs>
          <w:tab w:val="left" w:pos="90"/>
        </w:tabs>
        <w:rPr>
          <w:b/>
          <w:snapToGrid w:val="0"/>
          <w:color w:val="000080"/>
          <w:u w:val="single"/>
        </w:rPr>
      </w:pPr>
    </w:p>
    <w:p w14:paraId="64738D1C" w14:textId="77777777" w:rsidR="00F26624" w:rsidRDefault="00F26624" w:rsidP="009D3325">
      <w:pPr>
        <w:widowControl w:val="0"/>
        <w:tabs>
          <w:tab w:val="left" w:pos="90"/>
        </w:tabs>
        <w:jc w:val="right"/>
        <w:rPr>
          <w:b/>
          <w:snapToGrid w:val="0"/>
          <w:color w:val="000000"/>
          <w:sz w:val="16"/>
        </w:rPr>
      </w:pPr>
    </w:p>
    <w:p w14:paraId="3FF95E7D" w14:textId="77777777" w:rsidR="009D3325" w:rsidRDefault="009D3325" w:rsidP="009D3325">
      <w:pPr>
        <w:widowControl w:val="0"/>
        <w:tabs>
          <w:tab w:val="left" w:pos="90"/>
        </w:tabs>
        <w:jc w:val="right"/>
        <w:rPr>
          <w:b/>
          <w:snapToGrid w:val="0"/>
          <w:color w:val="000000"/>
        </w:rPr>
      </w:pPr>
      <w:r>
        <w:rPr>
          <w:b/>
          <w:snapToGrid w:val="0"/>
          <w:color w:val="000000"/>
          <w:sz w:val="16"/>
        </w:rPr>
        <w:t>MESSICO</w:t>
      </w:r>
    </w:p>
    <w:p w14:paraId="5CAAC0CB" w14:textId="77777777" w:rsidR="00F85591" w:rsidRDefault="00F85591" w:rsidP="00F85591">
      <w:pPr>
        <w:widowControl w:val="0"/>
        <w:tabs>
          <w:tab w:val="left" w:pos="90"/>
        </w:tabs>
        <w:rPr>
          <w:b/>
          <w:snapToGrid w:val="0"/>
          <w:color w:val="000080"/>
          <w:sz w:val="26"/>
          <w:u w:val="single"/>
        </w:rPr>
      </w:pPr>
      <w:r>
        <w:rPr>
          <w:b/>
          <w:snapToGrid w:val="0"/>
          <w:color w:val="000080"/>
          <w:u w:val="single"/>
        </w:rPr>
        <w:t xml:space="preserve">FIRENZE - CONSOLATO ONORARIO            </w:t>
      </w:r>
    </w:p>
    <w:p w14:paraId="1DB30E5B" w14:textId="77777777" w:rsidR="00F85591" w:rsidRDefault="00F85591" w:rsidP="00F85591">
      <w:pPr>
        <w:widowControl w:val="0"/>
        <w:tabs>
          <w:tab w:val="left" w:pos="90"/>
          <w:tab w:val="left" w:pos="2321"/>
        </w:tabs>
        <w:rPr>
          <w:b/>
          <w:snapToGrid w:val="0"/>
          <w:color w:val="000000"/>
        </w:rPr>
      </w:pPr>
    </w:p>
    <w:p w14:paraId="793A6E08" w14:textId="77777777" w:rsidR="00F85591" w:rsidRDefault="00F85591" w:rsidP="008E490A">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519C12DB" w14:textId="77777777" w:rsidR="008E490A" w:rsidRDefault="008E490A" w:rsidP="008E490A">
      <w:pPr>
        <w:widowControl w:val="0"/>
        <w:tabs>
          <w:tab w:val="left" w:pos="90"/>
          <w:tab w:val="left" w:pos="2321"/>
        </w:tabs>
        <w:rPr>
          <w:snapToGrid w:val="0"/>
          <w:color w:val="000000"/>
          <w:sz w:val="23"/>
        </w:rPr>
      </w:pPr>
    </w:p>
    <w:p w14:paraId="6B8C2F67" w14:textId="77777777" w:rsidR="00F85591" w:rsidRDefault="00F85591" w:rsidP="00F85591">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7C036612" w14:textId="77777777" w:rsidR="00F85591" w:rsidRDefault="00F85591" w:rsidP="00F85591">
      <w:pPr>
        <w:widowControl w:val="0"/>
        <w:tabs>
          <w:tab w:val="left" w:pos="90"/>
        </w:tabs>
        <w:rPr>
          <w:snapToGrid w:val="0"/>
          <w:color w:val="000000"/>
        </w:rPr>
      </w:pPr>
    </w:p>
    <w:p w14:paraId="296FB0DC" w14:textId="77777777" w:rsidR="00CE1FDD" w:rsidRDefault="00CE1FDD" w:rsidP="00CE1FDD">
      <w:pPr>
        <w:widowControl w:val="0"/>
        <w:tabs>
          <w:tab w:val="left" w:pos="90"/>
        </w:tabs>
        <w:rPr>
          <w:b/>
          <w:snapToGrid w:val="0"/>
          <w:color w:val="000080"/>
          <w:u w:val="single"/>
        </w:rPr>
      </w:pPr>
    </w:p>
    <w:p w14:paraId="3CE0A630" w14:textId="77777777" w:rsidR="00CB019C" w:rsidRDefault="00CB019C" w:rsidP="00CE1FDD">
      <w:pPr>
        <w:widowControl w:val="0"/>
        <w:tabs>
          <w:tab w:val="left" w:pos="90"/>
        </w:tabs>
        <w:rPr>
          <w:b/>
          <w:snapToGrid w:val="0"/>
          <w:color w:val="000080"/>
          <w:u w:val="single"/>
        </w:rPr>
      </w:pPr>
    </w:p>
    <w:p w14:paraId="1154571B" w14:textId="77777777" w:rsidR="004944D8" w:rsidRDefault="004944D8" w:rsidP="00CE1FDD">
      <w:pPr>
        <w:widowControl w:val="0"/>
        <w:tabs>
          <w:tab w:val="left" w:pos="90"/>
        </w:tabs>
        <w:rPr>
          <w:b/>
          <w:snapToGrid w:val="0"/>
          <w:color w:val="000080"/>
          <w:sz w:val="26"/>
          <w:u w:val="single"/>
        </w:rPr>
      </w:pPr>
      <w:r>
        <w:rPr>
          <w:b/>
          <w:snapToGrid w:val="0"/>
          <w:color w:val="000080"/>
          <w:u w:val="single"/>
        </w:rPr>
        <w:t xml:space="preserve">GENOVA - CONSOLATO ONORARIO            </w:t>
      </w:r>
    </w:p>
    <w:p w14:paraId="6B9E6E37" w14:textId="77777777" w:rsidR="004E64ED" w:rsidRDefault="004E64ED" w:rsidP="00CE1FDD">
      <w:pPr>
        <w:widowControl w:val="0"/>
        <w:tabs>
          <w:tab w:val="left" w:pos="90"/>
          <w:tab w:val="left" w:pos="2321"/>
        </w:tabs>
        <w:rPr>
          <w:b/>
          <w:snapToGrid w:val="0"/>
          <w:color w:val="000000"/>
        </w:rPr>
      </w:pPr>
    </w:p>
    <w:p w14:paraId="37F711CB" w14:textId="77777777" w:rsidR="00CB019C" w:rsidRDefault="00D179CE" w:rsidP="00CB019C">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1C725C1C" w14:textId="77777777" w:rsidR="00D179CE" w:rsidRDefault="00D179CE" w:rsidP="00CB019C">
      <w:pPr>
        <w:widowControl w:val="0"/>
        <w:tabs>
          <w:tab w:val="left" w:pos="90"/>
          <w:tab w:val="left" w:pos="2321"/>
        </w:tabs>
        <w:rPr>
          <w:snapToGrid w:val="0"/>
          <w:color w:val="000000"/>
        </w:rPr>
      </w:pPr>
      <w:r>
        <w:rPr>
          <w:snapToGrid w:val="0"/>
          <w:color w:val="000000"/>
        </w:rPr>
        <w:t xml:space="preserve"> </w:t>
      </w:r>
    </w:p>
    <w:p w14:paraId="6A445CF6" w14:textId="77777777" w:rsidR="004944D8" w:rsidRDefault="00D179CE" w:rsidP="00CE1FDD">
      <w:pPr>
        <w:widowControl w:val="0"/>
        <w:tabs>
          <w:tab w:val="left" w:pos="90"/>
          <w:tab w:val="left" w:pos="2321"/>
        </w:tabs>
        <w:rPr>
          <w:snapToGrid w:val="0"/>
          <w:color w:val="000000"/>
          <w:sz w:val="26"/>
        </w:rPr>
      </w:pPr>
      <w:r>
        <w:rPr>
          <w:b/>
          <w:snapToGrid w:val="0"/>
          <w:color w:val="000000"/>
        </w:rPr>
        <w:t>Ci</w:t>
      </w:r>
      <w:r w:rsidR="004944D8">
        <w:rPr>
          <w:b/>
          <w:snapToGrid w:val="0"/>
          <w:color w:val="000000"/>
        </w:rPr>
        <w:t>rcoscrizione</w:t>
      </w:r>
      <w:r w:rsidR="004944D8">
        <w:rPr>
          <w:rFonts w:ascii="MS Sans Serif" w:hAnsi="MS Sans Serif"/>
          <w:snapToGrid w:val="0"/>
          <w:sz w:val="24"/>
        </w:rPr>
        <w:tab/>
      </w:r>
      <w:r w:rsidR="0082505F">
        <w:rPr>
          <w:snapToGrid w:val="0"/>
          <w:color w:val="000000"/>
        </w:rPr>
        <w:t xml:space="preserve">Liguria </w:t>
      </w:r>
    </w:p>
    <w:p w14:paraId="5BAF2B72" w14:textId="77777777" w:rsidR="004944D8" w:rsidRDefault="004944D8" w:rsidP="00CE1FD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A22ABB3" w14:textId="77777777" w:rsidR="00930530" w:rsidRDefault="00930530" w:rsidP="00CE1FDD">
      <w:pPr>
        <w:widowControl w:val="0"/>
        <w:tabs>
          <w:tab w:val="left" w:pos="90"/>
        </w:tabs>
        <w:rPr>
          <w:snapToGrid w:val="0"/>
          <w:color w:val="000000"/>
        </w:rPr>
      </w:pPr>
    </w:p>
    <w:p w14:paraId="4F21D276" w14:textId="77777777" w:rsidR="00CC301C" w:rsidRDefault="00CC301C" w:rsidP="00CE1FDD">
      <w:pPr>
        <w:widowControl w:val="0"/>
        <w:tabs>
          <w:tab w:val="left" w:pos="90"/>
        </w:tabs>
        <w:rPr>
          <w:snapToGrid w:val="0"/>
          <w:color w:val="000000"/>
        </w:rPr>
      </w:pPr>
    </w:p>
    <w:p w14:paraId="5F93C9F0" w14:textId="77777777" w:rsidR="009C5EB5" w:rsidRDefault="009C5EB5" w:rsidP="009C5EB5">
      <w:pPr>
        <w:widowControl w:val="0"/>
        <w:tabs>
          <w:tab w:val="left" w:pos="90"/>
        </w:tabs>
        <w:rPr>
          <w:b/>
          <w:snapToGrid w:val="0"/>
          <w:color w:val="000080"/>
          <w:sz w:val="26"/>
          <w:u w:val="single"/>
        </w:rPr>
      </w:pPr>
      <w:r>
        <w:rPr>
          <w:b/>
          <w:snapToGrid w:val="0"/>
          <w:color w:val="000080"/>
          <w:u w:val="single"/>
        </w:rPr>
        <w:t xml:space="preserve">NAPOLI - CONSOLATO ONORARIO            </w:t>
      </w:r>
    </w:p>
    <w:p w14:paraId="43B6EA8F" w14:textId="77777777" w:rsidR="009C5EB5" w:rsidRDefault="009C5EB5" w:rsidP="009C5EB5">
      <w:pPr>
        <w:widowControl w:val="0"/>
        <w:tabs>
          <w:tab w:val="left" w:pos="90"/>
          <w:tab w:val="left" w:pos="2321"/>
        </w:tabs>
        <w:rPr>
          <w:b/>
          <w:snapToGrid w:val="0"/>
          <w:color w:val="000000"/>
        </w:rPr>
      </w:pPr>
    </w:p>
    <w:p w14:paraId="5B5138C7" w14:textId="77777777" w:rsidR="009C5EB5" w:rsidRPr="00CC301C" w:rsidRDefault="009C5EB5" w:rsidP="009C5EB5">
      <w:r>
        <w:rPr>
          <w:b/>
          <w:snapToGrid w:val="0"/>
          <w:color w:val="000000"/>
        </w:rPr>
        <w:t>Indirizzo</w:t>
      </w:r>
      <w:r>
        <w:rPr>
          <w:rFonts w:ascii="Arial" w:hAnsi="Arial" w:cs="Arial"/>
        </w:rPr>
        <w:t xml:space="preserve"> </w:t>
      </w:r>
      <w:r>
        <w:rPr>
          <w:rFonts w:ascii="Arial" w:hAnsi="Arial" w:cs="Arial"/>
        </w:rPr>
        <w:tab/>
      </w:r>
      <w:r>
        <w:rPr>
          <w:rFonts w:ascii="Arial" w:hAnsi="Arial" w:cs="Arial"/>
        </w:rPr>
        <w:tab/>
      </w:r>
      <w:r w:rsidRPr="00C510D6">
        <w:t xml:space="preserve">  </w:t>
      </w:r>
      <w:r>
        <w:t xml:space="preserve"> </w:t>
      </w:r>
      <w:r w:rsidRPr="00C510D6">
        <w:t>V</w:t>
      </w:r>
      <w:r w:rsidRPr="00CC301C">
        <w:t xml:space="preserve">ia </w:t>
      </w:r>
      <w:r>
        <w:t>Torquato Tasso</w:t>
      </w:r>
      <w:r w:rsidRPr="00CC301C">
        <w:t xml:space="preserve">, </w:t>
      </w:r>
      <w:r>
        <w:t>480 - 80</w:t>
      </w:r>
      <w:r w:rsidRPr="00CC301C">
        <w:t>1</w:t>
      </w:r>
      <w:r>
        <w:t>27</w:t>
      </w:r>
      <w:r w:rsidRPr="00CC301C">
        <w:t xml:space="preserve"> </w:t>
      </w:r>
      <w:r>
        <w:t>Nap</w:t>
      </w:r>
      <w:r w:rsidRPr="00CC301C">
        <w:t>o</w:t>
      </w:r>
      <w:r>
        <w:t>li</w:t>
      </w:r>
    </w:p>
    <w:p w14:paraId="55FC1969" w14:textId="77777777" w:rsidR="009C5EB5" w:rsidRPr="00CC301C" w:rsidRDefault="009C5EB5" w:rsidP="009C5EB5">
      <w:pPr>
        <w:ind w:left="1440" w:firstLine="720"/>
      </w:pPr>
      <w:r>
        <w:t xml:space="preserve">   Tel. 0812462036 - </w:t>
      </w:r>
      <w:r w:rsidRPr="00CC301C">
        <w:t>Fax</w:t>
      </w:r>
      <w:r>
        <w:t xml:space="preserve"> 0817149077</w:t>
      </w:r>
    </w:p>
    <w:p w14:paraId="4367B94C" w14:textId="77777777" w:rsidR="009C5EB5" w:rsidRPr="00CC301C" w:rsidRDefault="009C5EB5" w:rsidP="009C5EB5">
      <w:pPr>
        <w:ind w:left="1440" w:firstLine="720"/>
      </w:pPr>
      <w:r>
        <w:t xml:space="preserve">   E</w:t>
      </w:r>
      <w:r w:rsidRPr="00CC301C">
        <w:t xml:space="preserve">-mail </w:t>
      </w:r>
      <w:r>
        <w:t xml:space="preserve"> napoli@consolatodelmessico.it</w:t>
      </w:r>
    </w:p>
    <w:p w14:paraId="7D3C5E84" w14:textId="77777777" w:rsidR="009C5EB5" w:rsidRDefault="009C5EB5" w:rsidP="009C5EB5">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1002D9DA" w14:textId="77777777" w:rsidR="009C5EB5" w:rsidRDefault="009C5EB5" w:rsidP="009C5EB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6C4940" w14:textId="77777777" w:rsidR="009C5EB5" w:rsidRDefault="009C5EB5" w:rsidP="009C5EB5">
      <w:pPr>
        <w:widowControl w:val="0"/>
        <w:tabs>
          <w:tab w:val="left" w:pos="90"/>
        </w:tabs>
        <w:rPr>
          <w:snapToGrid w:val="0"/>
          <w:color w:val="000000"/>
        </w:rPr>
      </w:pPr>
      <w:r w:rsidRPr="00CC301C">
        <w:rPr>
          <w:snapToGrid w:val="0"/>
          <w:color w:val="000000"/>
        </w:rPr>
        <w:t>Signor</w:t>
      </w:r>
      <w:r>
        <w:rPr>
          <w:snapToGrid w:val="0"/>
          <w:color w:val="000000"/>
        </w:rPr>
        <w:t xml:space="preserve"> LUCIANO CIMMINO, Console Onorario (Exequatur 7 agosto 20</w:t>
      </w:r>
      <w:r w:rsidR="00E71A53">
        <w:rPr>
          <w:snapToGrid w:val="0"/>
          <w:color w:val="000000"/>
        </w:rPr>
        <w:t>23</w:t>
      </w:r>
      <w:r>
        <w:rPr>
          <w:snapToGrid w:val="0"/>
          <w:color w:val="000000"/>
        </w:rPr>
        <w:t>)</w:t>
      </w:r>
    </w:p>
    <w:p w14:paraId="4D42F9E9" w14:textId="77777777" w:rsidR="003B747A" w:rsidRDefault="003B747A" w:rsidP="009C5EB5">
      <w:pPr>
        <w:widowControl w:val="0"/>
        <w:tabs>
          <w:tab w:val="left" w:pos="90"/>
        </w:tabs>
        <w:rPr>
          <w:snapToGrid w:val="0"/>
          <w:color w:val="000000"/>
        </w:rPr>
      </w:pPr>
    </w:p>
    <w:p w14:paraId="1D7A3B6F" w14:textId="77777777" w:rsidR="003B747A" w:rsidRDefault="003B747A" w:rsidP="003B747A">
      <w:pPr>
        <w:widowControl w:val="0"/>
        <w:tabs>
          <w:tab w:val="left" w:pos="90"/>
        </w:tabs>
        <w:rPr>
          <w:b/>
          <w:snapToGrid w:val="0"/>
          <w:color w:val="000080"/>
          <w:sz w:val="26"/>
          <w:u w:val="single"/>
        </w:rPr>
      </w:pPr>
      <w:r>
        <w:rPr>
          <w:b/>
          <w:snapToGrid w:val="0"/>
          <w:color w:val="000080"/>
          <w:u w:val="single"/>
        </w:rPr>
        <w:t xml:space="preserve">PALERMO - CONSOLATO ONORARIO            </w:t>
      </w:r>
    </w:p>
    <w:p w14:paraId="7546D85A" w14:textId="77777777" w:rsidR="003B747A" w:rsidRDefault="003B747A" w:rsidP="003B747A">
      <w:pPr>
        <w:widowControl w:val="0"/>
        <w:tabs>
          <w:tab w:val="left" w:pos="90"/>
          <w:tab w:val="left" w:pos="2321"/>
        </w:tabs>
        <w:rPr>
          <w:b/>
          <w:snapToGrid w:val="0"/>
          <w:color w:val="000000"/>
        </w:rPr>
      </w:pPr>
    </w:p>
    <w:p w14:paraId="39E6FC64" w14:textId="77777777" w:rsidR="003B747A" w:rsidRDefault="003B747A" w:rsidP="003B747A">
      <w:r>
        <w:rPr>
          <w:b/>
          <w:snapToGrid w:val="0"/>
          <w:color w:val="000000"/>
        </w:rPr>
        <w:t>Indirizzo</w:t>
      </w:r>
      <w:r>
        <w:rPr>
          <w:rFonts w:ascii="Arial" w:hAnsi="Arial" w:cs="Arial"/>
        </w:rPr>
        <w:t xml:space="preserve"> </w:t>
      </w:r>
      <w:r>
        <w:rPr>
          <w:rFonts w:ascii="Arial" w:hAnsi="Arial" w:cs="Arial"/>
        </w:rPr>
        <w:tab/>
      </w:r>
      <w:r>
        <w:rPr>
          <w:rFonts w:ascii="Arial" w:hAnsi="Arial" w:cs="Arial"/>
        </w:rPr>
        <w:tab/>
      </w:r>
      <w:r w:rsidRPr="00C510D6">
        <w:t xml:space="preserve">  </w:t>
      </w:r>
      <w:r>
        <w:t xml:space="preserve"> via dei Fiori, 13 – 90129 Palermo</w:t>
      </w:r>
    </w:p>
    <w:p w14:paraId="6D6D605E" w14:textId="77777777" w:rsidR="003B747A" w:rsidRDefault="003B747A" w:rsidP="003B747A">
      <w:pPr>
        <w:ind w:left="2160"/>
      </w:pPr>
      <w:r>
        <w:t xml:space="preserve">   Tel. 0916459711 </w:t>
      </w:r>
    </w:p>
    <w:p w14:paraId="1816E066" w14:textId="77777777" w:rsidR="003B747A" w:rsidRPr="00CC301C" w:rsidRDefault="003B747A" w:rsidP="003B747A">
      <w:pPr>
        <w:ind w:left="1440" w:firstLine="720"/>
      </w:pPr>
      <w:r>
        <w:t xml:space="preserve">   E-mail: alberto@tascadalmerita.it</w:t>
      </w:r>
    </w:p>
    <w:p w14:paraId="40AB7269" w14:textId="77777777" w:rsidR="003B747A" w:rsidRDefault="003B747A" w:rsidP="003B747A">
      <w:pPr>
        <w:widowControl w:val="0"/>
        <w:tabs>
          <w:tab w:val="left" w:pos="90"/>
          <w:tab w:val="left" w:pos="2321"/>
        </w:tabs>
        <w:rPr>
          <w:b/>
          <w:snapToGrid w:val="0"/>
          <w:color w:val="000000"/>
        </w:rPr>
      </w:pPr>
    </w:p>
    <w:p w14:paraId="0C50F952" w14:textId="77777777" w:rsidR="003B747A" w:rsidRDefault="003B747A" w:rsidP="003B747A">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197963BB" w14:textId="77777777" w:rsidR="003B747A" w:rsidRDefault="003B747A" w:rsidP="003B747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0F3C576" w14:textId="77777777" w:rsidR="003B747A" w:rsidRDefault="003B747A" w:rsidP="003B747A">
      <w:pPr>
        <w:widowControl w:val="0"/>
        <w:tabs>
          <w:tab w:val="left" w:pos="90"/>
        </w:tabs>
        <w:rPr>
          <w:snapToGrid w:val="0"/>
          <w:color w:val="000000"/>
        </w:rPr>
      </w:pPr>
      <w:r w:rsidRPr="00CC301C">
        <w:rPr>
          <w:snapToGrid w:val="0"/>
          <w:color w:val="000000"/>
        </w:rPr>
        <w:t>Signor</w:t>
      </w:r>
      <w:r>
        <w:rPr>
          <w:snapToGrid w:val="0"/>
          <w:color w:val="000000"/>
        </w:rPr>
        <w:t xml:space="preserve"> ALBERTO MASTROGIOVANNI TASCA, Console Onorario (Exequatur 31 marzo 2023)</w:t>
      </w:r>
    </w:p>
    <w:p w14:paraId="02EB397B" w14:textId="77777777" w:rsidR="00C92BB4" w:rsidRDefault="00C92BB4" w:rsidP="004548FA">
      <w:pPr>
        <w:widowControl w:val="0"/>
        <w:tabs>
          <w:tab w:val="left" w:pos="90"/>
        </w:tabs>
        <w:rPr>
          <w:b/>
          <w:snapToGrid w:val="0"/>
          <w:color w:val="000080"/>
          <w:u w:val="single"/>
        </w:rPr>
      </w:pPr>
    </w:p>
    <w:p w14:paraId="1508CF98" w14:textId="77777777" w:rsidR="00C92BB4" w:rsidRDefault="00C92BB4" w:rsidP="00C92BB4">
      <w:pPr>
        <w:widowControl w:val="0"/>
        <w:tabs>
          <w:tab w:val="left" w:pos="90"/>
        </w:tabs>
        <w:rPr>
          <w:b/>
          <w:snapToGrid w:val="0"/>
          <w:color w:val="000080"/>
          <w:sz w:val="26"/>
          <w:u w:val="single"/>
        </w:rPr>
      </w:pPr>
      <w:r>
        <w:rPr>
          <w:b/>
          <w:snapToGrid w:val="0"/>
          <w:color w:val="000080"/>
          <w:u w:val="single"/>
        </w:rPr>
        <w:t xml:space="preserve">TORINO - CONSOLATO ONORARIO            </w:t>
      </w:r>
    </w:p>
    <w:p w14:paraId="0E10BEA2" w14:textId="77777777" w:rsidR="00C92BB4" w:rsidRDefault="00C92BB4" w:rsidP="00C92BB4">
      <w:pPr>
        <w:widowControl w:val="0"/>
        <w:tabs>
          <w:tab w:val="left" w:pos="90"/>
          <w:tab w:val="left" w:pos="2321"/>
        </w:tabs>
        <w:rPr>
          <w:b/>
          <w:snapToGrid w:val="0"/>
          <w:color w:val="000000"/>
        </w:rPr>
      </w:pPr>
    </w:p>
    <w:p w14:paraId="336E111D" w14:textId="77777777" w:rsidR="00C92BB4" w:rsidRDefault="00C92BB4" w:rsidP="00C92BB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Quintino, 32 - 10121 Torino </w:t>
      </w:r>
    </w:p>
    <w:p w14:paraId="20934B39" w14:textId="77777777" w:rsidR="00C92BB4" w:rsidRDefault="00C92BB4" w:rsidP="00C92BB4">
      <w:pPr>
        <w:widowControl w:val="0"/>
        <w:tabs>
          <w:tab w:val="left" w:pos="2321"/>
        </w:tabs>
        <w:rPr>
          <w:snapToGrid w:val="0"/>
          <w:color w:val="000000"/>
        </w:rPr>
      </w:pPr>
      <w:r>
        <w:rPr>
          <w:rFonts w:ascii="MS Sans Serif" w:hAnsi="MS Sans Serif"/>
          <w:snapToGrid w:val="0"/>
          <w:sz w:val="24"/>
        </w:rPr>
        <w:tab/>
      </w:r>
      <w:r>
        <w:rPr>
          <w:snapToGrid w:val="0"/>
          <w:color w:val="000000"/>
        </w:rPr>
        <w:t>Tel. 011</w:t>
      </w:r>
      <w:r w:rsidR="00945377">
        <w:rPr>
          <w:snapToGrid w:val="0"/>
          <w:color w:val="000000"/>
        </w:rPr>
        <w:t xml:space="preserve"> 5</w:t>
      </w:r>
      <w:r>
        <w:rPr>
          <w:snapToGrid w:val="0"/>
          <w:color w:val="000000"/>
        </w:rPr>
        <w:t xml:space="preserve">46955 </w:t>
      </w:r>
    </w:p>
    <w:p w14:paraId="4DB97A56" w14:textId="77777777" w:rsidR="00945377" w:rsidRDefault="00945377" w:rsidP="00C92BB4">
      <w:pPr>
        <w:widowControl w:val="0"/>
        <w:tabs>
          <w:tab w:val="left" w:pos="2321"/>
        </w:tabs>
        <w:rPr>
          <w:snapToGrid w:val="0"/>
          <w:color w:val="000000"/>
        </w:rPr>
      </w:pPr>
      <w:r>
        <w:rPr>
          <w:snapToGrid w:val="0"/>
          <w:color w:val="000000"/>
        </w:rPr>
        <w:tab/>
        <w:t xml:space="preserve">E-mail: </w:t>
      </w:r>
      <w:hyperlink r:id="rId357" w:history="1">
        <w:r w:rsidRPr="007620F9">
          <w:rPr>
            <w:rStyle w:val="Collegamentoipertestuale"/>
            <w:snapToGrid w:val="0"/>
          </w:rPr>
          <w:t>consolatomessico.torino@eventum.it</w:t>
        </w:r>
      </w:hyperlink>
      <w:r>
        <w:rPr>
          <w:snapToGrid w:val="0"/>
          <w:color w:val="000000"/>
        </w:rPr>
        <w:t xml:space="preserve"> </w:t>
      </w:r>
    </w:p>
    <w:p w14:paraId="5F970AA9" w14:textId="77777777" w:rsidR="00C92BB4" w:rsidRDefault="00C92BB4" w:rsidP="00C92BB4">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Pr="00B86288">
        <w:rPr>
          <w:snapToGrid w:val="0"/>
        </w:rPr>
        <w:t>Valle d’Aosta e Province di</w:t>
      </w:r>
      <w:r>
        <w:rPr>
          <w:rFonts w:ascii="MS Sans Serif" w:hAnsi="MS Sans Serif"/>
          <w:snapToGrid w:val="0"/>
          <w:sz w:val="24"/>
        </w:rPr>
        <w:t xml:space="preserve"> </w:t>
      </w:r>
      <w:r>
        <w:rPr>
          <w:snapToGrid w:val="0"/>
          <w:color w:val="000000"/>
        </w:rPr>
        <w:t>Torino, Novara, Ver</w:t>
      </w:r>
      <w:r w:rsidR="00945377">
        <w:rPr>
          <w:snapToGrid w:val="0"/>
          <w:color w:val="000000"/>
        </w:rPr>
        <w:t>celli, Cuneo, Asti</w:t>
      </w:r>
      <w:r w:rsidR="00EC4A61">
        <w:rPr>
          <w:snapToGrid w:val="0"/>
          <w:color w:val="000000"/>
        </w:rPr>
        <w:t>, Alessandria</w:t>
      </w:r>
      <w:r w:rsidR="00945377">
        <w:rPr>
          <w:snapToGrid w:val="0"/>
          <w:color w:val="000000"/>
        </w:rPr>
        <w:t>.</w:t>
      </w:r>
    </w:p>
    <w:p w14:paraId="4080D1EE" w14:textId="77777777" w:rsidR="00C92BB4" w:rsidRDefault="00C92BB4" w:rsidP="00C92BB4">
      <w:pPr>
        <w:widowControl w:val="0"/>
        <w:tabs>
          <w:tab w:val="left" w:pos="90"/>
        </w:tabs>
        <w:rPr>
          <w:snapToGrid w:val="0"/>
          <w:color w:val="000000"/>
        </w:rPr>
      </w:pPr>
    </w:p>
    <w:p w14:paraId="29027DD1" w14:textId="77777777" w:rsidR="00B75018" w:rsidRPr="00657E3F" w:rsidRDefault="00C92BB4" w:rsidP="00B75018">
      <w:pPr>
        <w:widowControl w:val="0"/>
        <w:tabs>
          <w:tab w:val="left" w:pos="90"/>
        </w:tabs>
        <w:rPr>
          <w:snapToGrid w:val="0"/>
          <w:color w:val="000000"/>
        </w:rPr>
      </w:pPr>
      <w:r>
        <w:rPr>
          <w:snapToGrid w:val="0"/>
          <w:color w:val="000000"/>
        </w:rPr>
        <w:t>Signor</w:t>
      </w:r>
      <w:r w:rsidR="00945377">
        <w:rPr>
          <w:snapToGrid w:val="0"/>
          <w:color w:val="000000"/>
        </w:rPr>
        <w:t>a</w:t>
      </w:r>
      <w:r>
        <w:rPr>
          <w:snapToGrid w:val="0"/>
          <w:color w:val="000000"/>
        </w:rPr>
        <w:t xml:space="preserve"> </w:t>
      </w:r>
      <w:r w:rsidR="00945377">
        <w:rPr>
          <w:snapToGrid w:val="0"/>
          <w:color w:val="000000"/>
        </w:rPr>
        <w:t>ALESSANDRA</w:t>
      </w:r>
      <w:r>
        <w:rPr>
          <w:snapToGrid w:val="0"/>
          <w:color w:val="000000"/>
        </w:rPr>
        <w:t xml:space="preserve"> GIANI, Console Onorario (</w:t>
      </w:r>
      <w:r w:rsidR="00945377">
        <w:rPr>
          <w:snapToGrid w:val="0"/>
          <w:color w:val="000000"/>
        </w:rPr>
        <w:t>E</w:t>
      </w:r>
      <w:r>
        <w:rPr>
          <w:snapToGrid w:val="0"/>
          <w:color w:val="000000"/>
        </w:rPr>
        <w:t xml:space="preserve">xequatur </w:t>
      </w:r>
      <w:r w:rsidR="00EC4A61">
        <w:rPr>
          <w:snapToGrid w:val="0"/>
          <w:color w:val="000000"/>
        </w:rPr>
        <w:t>6 ottobre 2022 - 8 marzo 2026</w:t>
      </w:r>
      <w:r>
        <w:rPr>
          <w:snapToGrid w:val="0"/>
          <w:color w:val="000000"/>
        </w:rPr>
        <w:t>)</w:t>
      </w:r>
    </w:p>
    <w:p w14:paraId="5FA1730C" w14:textId="77777777" w:rsidR="00F978E6" w:rsidRDefault="00F978E6" w:rsidP="00930530">
      <w:pPr>
        <w:widowControl w:val="0"/>
        <w:tabs>
          <w:tab w:val="left" w:pos="90"/>
        </w:tabs>
        <w:rPr>
          <w:b/>
          <w:snapToGrid w:val="0"/>
          <w:color w:val="000080"/>
          <w:u w:val="single"/>
        </w:rPr>
      </w:pPr>
    </w:p>
    <w:p w14:paraId="4FC76F12" w14:textId="77777777" w:rsidR="00F978E6" w:rsidRDefault="00F0024E" w:rsidP="00F978E6">
      <w:pPr>
        <w:widowControl w:val="0"/>
        <w:tabs>
          <w:tab w:val="left" w:pos="90"/>
        </w:tabs>
        <w:rPr>
          <w:b/>
          <w:snapToGrid w:val="0"/>
          <w:color w:val="000080"/>
          <w:sz w:val="26"/>
          <w:u w:val="single"/>
        </w:rPr>
      </w:pPr>
      <w:r>
        <w:rPr>
          <w:b/>
          <w:snapToGrid w:val="0"/>
          <w:color w:val="000080"/>
          <w:u w:val="single"/>
        </w:rPr>
        <w:t>TRIESTE</w:t>
      </w:r>
      <w:r w:rsidR="00F978E6">
        <w:rPr>
          <w:b/>
          <w:snapToGrid w:val="0"/>
          <w:color w:val="000080"/>
          <w:u w:val="single"/>
        </w:rPr>
        <w:t xml:space="preserve"> - CONSOLATO ONORARIO            </w:t>
      </w:r>
    </w:p>
    <w:p w14:paraId="30FCEBF8" w14:textId="77777777" w:rsidR="00F978E6" w:rsidRDefault="00F978E6" w:rsidP="00F978E6">
      <w:pPr>
        <w:widowControl w:val="0"/>
        <w:tabs>
          <w:tab w:val="left" w:pos="90"/>
          <w:tab w:val="left" w:pos="2321"/>
        </w:tabs>
        <w:rPr>
          <w:b/>
          <w:snapToGrid w:val="0"/>
          <w:color w:val="000000"/>
        </w:rPr>
      </w:pPr>
    </w:p>
    <w:p w14:paraId="71F5482E" w14:textId="77777777" w:rsidR="00F978E6" w:rsidRPr="00EB219E" w:rsidRDefault="00F978E6" w:rsidP="00F978E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EB219E" w:rsidRPr="00EB219E">
        <w:rPr>
          <w:snapToGrid w:val="0"/>
        </w:rPr>
        <w:t>Piazza Tommaseo, 4 int.15 – 34121 Trieste</w:t>
      </w:r>
    </w:p>
    <w:p w14:paraId="69DF0AAA" w14:textId="77777777" w:rsidR="00FE531C" w:rsidRDefault="00FE531C" w:rsidP="00F978E6">
      <w:pPr>
        <w:widowControl w:val="0"/>
        <w:tabs>
          <w:tab w:val="left" w:pos="90"/>
          <w:tab w:val="left" w:pos="2321"/>
        </w:tabs>
        <w:rPr>
          <w:b/>
          <w:snapToGrid w:val="0"/>
          <w:color w:val="000000"/>
        </w:rPr>
      </w:pPr>
    </w:p>
    <w:p w14:paraId="2CA902A3" w14:textId="77777777" w:rsidR="00F978E6" w:rsidRDefault="00F978E6" w:rsidP="00F978E6">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Friuli Venezia Giulia</w:t>
      </w:r>
    </w:p>
    <w:p w14:paraId="6AD6E9C0" w14:textId="77777777" w:rsidR="00F978E6" w:rsidRDefault="00F978E6" w:rsidP="00F978E6">
      <w:pPr>
        <w:widowControl w:val="0"/>
        <w:tabs>
          <w:tab w:val="left" w:pos="90"/>
        </w:tabs>
        <w:rPr>
          <w:snapToGrid w:val="0"/>
          <w:color w:val="000000"/>
        </w:rPr>
      </w:pPr>
    </w:p>
    <w:p w14:paraId="51D24FFA" w14:textId="77777777" w:rsidR="00657E3F" w:rsidRDefault="00F978E6" w:rsidP="00930530">
      <w:pPr>
        <w:widowControl w:val="0"/>
        <w:tabs>
          <w:tab w:val="left" w:pos="90"/>
        </w:tabs>
        <w:rPr>
          <w:b/>
          <w:snapToGrid w:val="0"/>
          <w:color w:val="000080"/>
          <w:u w:val="single"/>
        </w:rPr>
      </w:pPr>
      <w:r>
        <w:rPr>
          <w:snapToGrid w:val="0"/>
          <w:color w:val="000000"/>
        </w:rPr>
        <w:t xml:space="preserve">Signor </w:t>
      </w:r>
      <w:r w:rsidR="00EB219E">
        <w:rPr>
          <w:snapToGrid w:val="0"/>
          <w:color w:val="000000"/>
        </w:rPr>
        <w:t>GRAZIANO BERTOGLI, Console Onorario (Exequatur 5 ottobre 2022)</w:t>
      </w:r>
    </w:p>
    <w:p w14:paraId="0C5312F3" w14:textId="77777777" w:rsidR="00930530" w:rsidRDefault="00930530" w:rsidP="00C92BB4">
      <w:pPr>
        <w:widowControl w:val="0"/>
        <w:tabs>
          <w:tab w:val="left" w:pos="90"/>
        </w:tabs>
        <w:rPr>
          <w:b/>
          <w:snapToGrid w:val="0"/>
          <w:color w:val="000080"/>
          <w:u w:val="single"/>
        </w:rPr>
      </w:pPr>
    </w:p>
    <w:p w14:paraId="6A0AA1AF" w14:textId="77777777" w:rsidR="004944D8" w:rsidRDefault="00930530" w:rsidP="00C92BB4">
      <w:pPr>
        <w:widowControl w:val="0"/>
        <w:tabs>
          <w:tab w:val="left" w:pos="90"/>
        </w:tabs>
        <w:rPr>
          <w:b/>
          <w:snapToGrid w:val="0"/>
          <w:color w:val="000080"/>
          <w:sz w:val="26"/>
          <w:u w:val="single"/>
        </w:rPr>
      </w:pPr>
      <w:r>
        <w:rPr>
          <w:b/>
          <w:snapToGrid w:val="0"/>
          <w:color w:val="000080"/>
          <w:u w:val="single"/>
        </w:rPr>
        <w:t>V</w:t>
      </w:r>
      <w:r w:rsidR="004944D8">
        <w:rPr>
          <w:b/>
          <w:snapToGrid w:val="0"/>
          <w:color w:val="000080"/>
          <w:u w:val="single"/>
        </w:rPr>
        <w:t xml:space="preserve">ENEZIA - CONSOLATO ONORARIO            </w:t>
      </w:r>
    </w:p>
    <w:p w14:paraId="34E99343" w14:textId="77777777" w:rsidR="00C92BB4" w:rsidRDefault="00C92BB4" w:rsidP="00C92BB4">
      <w:pPr>
        <w:widowControl w:val="0"/>
        <w:tabs>
          <w:tab w:val="left" w:pos="90"/>
          <w:tab w:val="left" w:pos="2321"/>
        </w:tabs>
        <w:rPr>
          <w:b/>
          <w:snapToGrid w:val="0"/>
          <w:color w:val="000000"/>
        </w:rPr>
      </w:pPr>
    </w:p>
    <w:p w14:paraId="7FC33F43" w14:textId="77777777" w:rsidR="004944D8" w:rsidRDefault="004944D8" w:rsidP="00C92BB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Santa Marta - Fa</w:t>
      </w:r>
      <w:r w:rsidR="00795B78">
        <w:rPr>
          <w:snapToGrid w:val="0"/>
          <w:color w:val="000000"/>
        </w:rPr>
        <w:t>b</w:t>
      </w:r>
      <w:r>
        <w:rPr>
          <w:snapToGrid w:val="0"/>
          <w:color w:val="000000"/>
        </w:rPr>
        <w:t xml:space="preserve">bricato 17 - 30123 Venezia </w:t>
      </w:r>
    </w:p>
    <w:p w14:paraId="005EE9F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0412712</w:t>
      </w:r>
      <w:r w:rsidR="00795B78">
        <w:rPr>
          <w:snapToGrid w:val="0"/>
          <w:color w:val="000000"/>
        </w:rPr>
        <w:t>6</w:t>
      </w:r>
      <w:r>
        <w:rPr>
          <w:snapToGrid w:val="0"/>
          <w:color w:val="000000"/>
        </w:rPr>
        <w:t>4</w:t>
      </w:r>
      <w:r w:rsidR="00795B78">
        <w:rPr>
          <w:snapToGrid w:val="0"/>
          <w:color w:val="000000"/>
        </w:rPr>
        <w:t>2</w:t>
      </w:r>
      <w:r>
        <w:rPr>
          <w:snapToGrid w:val="0"/>
          <w:color w:val="000000"/>
        </w:rPr>
        <w:t xml:space="preserve"> - Fax 0412712629 </w:t>
      </w:r>
    </w:p>
    <w:p w14:paraId="5441C57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58" w:history="1">
        <w:r w:rsidR="00795B78" w:rsidRPr="00895E83">
          <w:rPr>
            <w:rStyle w:val="Collegamentoipertestuale"/>
            <w:snapToGrid w:val="0"/>
            <w:color w:val="000000"/>
            <w:u w:val="none"/>
          </w:rPr>
          <w:t>consuladodemexico.venecia@service.net</w:t>
        </w:r>
      </w:hyperlink>
      <w:r w:rsidR="00795B78">
        <w:rPr>
          <w:snapToGrid w:val="0"/>
          <w:color w:val="000000"/>
        </w:rPr>
        <w:t xml:space="preserve">  s.tositti@tosittigroup.com</w:t>
      </w:r>
    </w:p>
    <w:p w14:paraId="7A40B32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4861EE">
        <w:rPr>
          <w:snapToGrid w:val="0"/>
          <w:color w:val="000000"/>
        </w:rPr>
        <w:t xml:space="preserve">Veneto, </w:t>
      </w:r>
      <w:r w:rsidR="00F978E6">
        <w:rPr>
          <w:snapToGrid w:val="0"/>
          <w:color w:val="000000"/>
        </w:rPr>
        <w:t>Trentino Alto Adige</w:t>
      </w:r>
    </w:p>
    <w:p w14:paraId="1F24E5DD" w14:textId="77777777" w:rsidR="004944D8" w:rsidRDefault="004944D8">
      <w:pPr>
        <w:widowControl w:val="0"/>
        <w:tabs>
          <w:tab w:val="left" w:pos="90"/>
        </w:tabs>
        <w:spacing w:before="277"/>
        <w:rPr>
          <w:snapToGrid w:val="0"/>
          <w:color w:val="000000"/>
          <w:sz w:val="26"/>
        </w:rPr>
      </w:pPr>
      <w:r>
        <w:rPr>
          <w:snapToGrid w:val="0"/>
          <w:color w:val="000000"/>
        </w:rPr>
        <w:t xml:space="preserve">Signor </w:t>
      </w:r>
      <w:bookmarkStart w:id="57" w:name="_Hlk108426069"/>
      <w:r>
        <w:rPr>
          <w:snapToGrid w:val="0"/>
          <w:color w:val="000000"/>
        </w:rPr>
        <w:t>STEFANO TOSITTI, Console Onorario (</w:t>
      </w:r>
      <w:r w:rsidR="001D35D8">
        <w:rPr>
          <w:snapToGrid w:val="0"/>
          <w:color w:val="000000"/>
        </w:rPr>
        <w:t>Rinnovo e</w:t>
      </w:r>
      <w:r>
        <w:rPr>
          <w:snapToGrid w:val="0"/>
          <w:color w:val="000000"/>
        </w:rPr>
        <w:t xml:space="preserve">xequatur </w:t>
      </w:r>
      <w:r w:rsidR="00163AF4">
        <w:rPr>
          <w:snapToGrid w:val="0"/>
          <w:color w:val="000000"/>
        </w:rPr>
        <w:t>28</w:t>
      </w:r>
      <w:r w:rsidR="00EB219E">
        <w:rPr>
          <w:snapToGrid w:val="0"/>
          <w:color w:val="000000"/>
        </w:rPr>
        <w:t xml:space="preserve"> dicembre 2023</w:t>
      </w:r>
      <w:r>
        <w:rPr>
          <w:snapToGrid w:val="0"/>
          <w:color w:val="000000"/>
        </w:rPr>
        <w:t>)</w:t>
      </w:r>
      <w:bookmarkEnd w:id="57"/>
    </w:p>
    <w:bookmarkEnd w:id="55"/>
    <w:p w14:paraId="6592FFE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p>
    <w:p w14:paraId="5370896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4656" behindDoc="0" locked="0" layoutInCell="1" allowOverlap="1" wp14:anchorId="1DDC8B57" wp14:editId="30DA515D">
            <wp:simplePos x="0" y="0"/>
            <wp:positionH relativeFrom="column">
              <wp:posOffset>5662930</wp:posOffset>
            </wp:positionH>
            <wp:positionV relativeFrom="paragraph">
              <wp:posOffset>158115</wp:posOffset>
            </wp:positionV>
            <wp:extent cx="845820" cy="466725"/>
            <wp:effectExtent l="19050" t="19050" r="0" b="9525"/>
            <wp:wrapNone/>
            <wp:docPr id="308" name="Immagin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1"/>
                    <pic:cNvPicPr>
                      <a:picLocks noChangeAspect="1" noChangeArrowheads="1"/>
                    </pic:cNvPicPr>
                  </pic:nvPicPr>
                  <pic:blipFill>
                    <a:blip r:embed="rId359">
                      <a:extLst>
                        <a:ext uri="{28A0092B-C50C-407E-A947-70E740481C1C}">
                          <a14:useLocalDpi xmlns:a14="http://schemas.microsoft.com/office/drawing/2010/main" val="0"/>
                        </a:ext>
                      </a:extLst>
                    </a:blip>
                    <a:srcRect/>
                    <a:stretch>
                      <a:fillRect/>
                    </a:stretch>
                  </pic:blipFill>
                  <pic:spPr bwMode="auto">
                    <a:xfrm>
                      <a:off x="0" y="0"/>
                      <a:ext cx="84582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54F723" w14:textId="77777777" w:rsidR="004944D8" w:rsidRDefault="004944D8">
      <w:pPr>
        <w:widowControl w:val="0"/>
        <w:tabs>
          <w:tab w:val="left" w:pos="90"/>
        </w:tabs>
        <w:rPr>
          <w:b/>
          <w:snapToGrid w:val="0"/>
          <w:color w:val="000080"/>
          <w:sz w:val="39"/>
        </w:rPr>
      </w:pPr>
      <w:r>
        <w:rPr>
          <w:b/>
          <w:snapToGrid w:val="0"/>
          <w:color w:val="000080"/>
          <w:sz w:val="32"/>
        </w:rPr>
        <w:t xml:space="preserve">MOLDOVA </w:t>
      </w:r>
    </w:p>
    <w:p w14:paraId="1999B9B5"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9760CE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0D8C91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agosto</w:t>
      </w:r>
    </w:p>
    <w:p w14:paraId="17A7376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505E954" w14:textId="77777777" w:rsidR="004944D8" w:rsidRDefault="004944D8">
      <w:pPr>
        <w:widowControl w:val="0"/>
        <w:tabs>
          <w:tab w:val="left" w:pos="2321"/>
        </w:tabs>
        <w:rPr>
          <w:b/>
          <w:snapToGrid w:val="0"/>
          <w:color w:val="000000"/>
        </w:rPr>
      </w:pPr>
    </w:p>
    <w:p w14:paraId="4ED4F83F" w14:textId="77777777" w:rsidR="004944D8" w:rsidRDefault="004944D8">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 xml:space="preserve">Via </w:t>
      </w:r>
      <w:r w:rsidR="00015DAB">
        <w:rPr>
          <w:bCs/>
          <w:snapToGrid w:val="0"/>
          <w:color w:val="000000"/>
        </w:rPr>
        <w:t>Francesc</w:t>
      </w:r>
      <w:r>
        <w:rPr>
          <w:bCs/>
          <w:snapToGrid w:val="0"/>
          <w:color w:val="000000"/>
        </w:rPr>
        <w:t>o</w:t>
      </w:r>
      <w:r w:rsidR="00015DAB">
        <w:rPr>
          <w:bCs/>
          <w:snapToGrid w:val="0"/>
          <w:color w:val="000000"/>
        </w:rPr>
        <w:t xml:space="preserve"> Cherubini</w:t>
      </w:r>
      <w:r>
        <w:rPr>
          <w:bCs/>
          <w:snapToGrid w:val="0"/>
          <w:color w:val="000000"/>
        </w:rPr>
        <w:t xml:space="preserve">, </w:t>
      </w:r>
      <w:r w:rsidR="00015DAB">
        <w:rPr>
          <w:bCs/>
          <w:snapToGrid w:val="0"/>
          <w:color w:val="000000"/>
        </w:rPr>
        <w:t>27</w:t>
      </w:r>
      <w:r>
        <w:rPr>
          <w:bCs/>
          <w:snapToGrid w:val="0"/>
          <w:color w:val="000000"/>
        </w:rPr>
        <w:t xml:space="preserve"> – 001</w:t>
      </w:r>
      <w:r w:rsidR="00015DAB">
        <w:rPr>
          <w:bCs/>
          <w:snapToGrid w:val="0"/>
          <w:color w:val="000000"/>
        </w:rPr>
        <w:t>3</w:t>
      </w:r>
      <w:r>
        <w:rPr>
          <w:bCs/>
          <w:snapToGrid w:val="0"/>
          <w:color w:val="000000"/>
        </w:rPr>
        <w:t>5 Roma</w:t>
      </w:r>
    </w:p>
    <w:p w14:paraId="5B4457F9" w14:textId="77777777" w:rsidR="004944D8" w:rsidRPr="00E87D68" w:rsidRDefault="004944D8">
      <w:pPr>
        <w:widowControl w:val="0"/>
        <w:tabs>
          <w:tab w:val="left" w:pos="2321"/>
        </w:tabs>
        <w:rPr>
          <w:bCs/>
          <w:snapToGrid w:val="0"/>
          <w:color w:val="000000"/>
        </w:rPr>
      </w:pPr>
      <w:r>
        <w:rPr>
          <w:bCs/>
          <w:snapToGrid w:val="0"/>
          <w:color w:val="000000"/>
        </w:rPr>
        <w:tab/>
      </w:r>
      <w:r w:rsidRPr="00E87D68">
        <w:rPr>
          <w:bCs/>
          <w:snapToGrid w:val="0"/>
          <w:color w:val="000000"/>
        </w:rPr>
        <w:t xml:space="preserve">Tel. </w:t>
      </w:r>
      <w:r w:rsidR="00595EB4" w:rsidRPr="00E87D68">
        <w:rPr>
          <w:bCs/>
          <w:snapToGrid w:val="0"/>
          <w:color w:val="000000"/>
        </w:rPr>
        <w:t>0647</w:t>
      </w:r>
      <w:r w:rsidR="00015DAB" w:rsidRPr="00E87D68">
        <w:rPr>
          <w:bCs/>
          <w:snapToGrid w:val="0"/>
          <w:color w:val="000000"/>
        </w:rPr>
        <w:t>881</w:t>
      </w:r>
      <w:r w:rsidR="00595EB4" w:rsidRPr="00E87D68">
        <w:rPr>
          <w:bCs/>
          <w:snapToGrid w:val="0"/>
          <w:color w:val="000000"/>
        </w:rPr>
        <w:t>02</w:t>
      </w:r>
      <w:r w:rsidR="00015DAB" w:rsidRPr="00E87D68">
        <w:rPr>
          <w:bCs/>
          <w:snapToGrid w:val="0"/>
          <w:color w:val="000000"/>
        </w:rPr>
        <w:t>2</w:t>
      </w:r>
      <w:r w:rsidRPr="00E87D68">
        <w:rPr>
          <w:bCs/>
          <w:snapToGrid w:val="0"/>
          <w:color w:val="000000"/>
        </w:rPr>
        <w:t xml:space="preserve"> – Fax 064</w:t>
      </w:r>
      <w:r w:rsidR="00015DAB" w:rsidRPr="00E87D68">
        <w:rPr>
          <w:bCs/>
          <w:snapToGrid w:val="0"/>
          <w:color w:val="000000"/>
        </w:rPr>
        <w:t>5677262</w:t>
      </w:r>
    </w:p>
    <w:p w14:paraId="67EFCDC3" w14:textId="77777777" w:rsidR="004944D8" w:rsidRPr="00E87D68" w:rsidRDefault="004944D8">
      <w:pPr>
        <w:widowControl w:val="0"/>
        <w:tabs>
          <w:tab w:val="left" w:pos="2321"/>
        </w:tabs>
        <w:rPr>
          <w:snapToGrid w:val="0"/>
          <w:color w:val="000000"/>
          <w:sz w:val="23"/>
        </w:rPr>
      </w:pPr>
      <w:r w:rsidRPr="00E87D68">
        <w:rPr>
          <w:bCs/>
          <w:snapToGrid w:val="0"/>
          <w:color w:val="000000"/>
        </w:rPr>
        <w:tab/>
        <w:t xml:space="preserve">Email </w:t>
      </w:r>
      <w:r w:rsidR="00E617F6" w:rsidRPr="00E87D68">
        <w:rPr>
          <w:bCs/>
          <w:snapToGrid w:val="0"/>
          <w:color w:val="000000"/>
        </w:rPr>
        <w:t xml:space="preserve"> </w:t>
      </w:r>
      <w:r w:rsidR="005A0339" w:rsidRPr="00E87D68">
        <w:rPr>
          <w:rStyle w:val="labelmediabold1"/>
          <w:rFonts w:ascii="Times New Roman" w:hAnsi="Times New Roman"/>
          <w:b w:val="0"/>
          <w:color w:val="auto"/>
        </w:rPr>
        <w:t>roma@mfa.gov.md</w:t>
      </w:r>
    </w:p>
    <w:p w14:paraId="75B597AA" w14:textId="77777777" w:rsidR="00D448F3"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D448F3">
        <w:rPr>
          <w:snapToGrid w:val="0"/>
          <w:color w:val="000000"/>
        </w:rPr>
        <w:t>Tutto il terri</w:t>
      </w:r>
      <w:r w:rsidR="003F1182">
        <w:rPr>
          <w:snapToGrid w:val="0"/>
          <w:color w:val="000000"/>
        </w:rPr>
        <w:t>torio della Repubblica Italiana</w:t>
      </w:r>
    </w:p>
    <w:p w14:paraId="52884F31" w14:textId="77777777" w:rsidR="004944D8" w:rsidRDefault="00166ED6">
      <w:pPr>
        <w:widowControl w:val="0"/>
        <w:tabs>
          <w:tab w:val="left" w:pos="90"/>
        </w:tabs>
        <w:spacing w:before="550"/>
        <w:rPr>
          <w:b/>
          <w:snapToGrid w:val="0"/>
          <w:color w:val="000080"/>
          <w:sz w:val="26"/>
          <w:u w:val="single"/>
        </w:rPr>
      </w:pPr>
      <w:r>
        <w:rPr>
          <w:b/>
          <w:snapToGrid w:val="0"/>
          <w:color w:val="000080"/>
          <w:u w:val="single"/>
        </w:rPr>
        <w:t>MIL</w:t>
      </w:r>
      <w:r w:rsidR="004944D8">
        <w:rPr>
          <w:b/>
          <w:snapToGrid w:val="0"/>
          <w:color w:val="000080"/>
          <w:u w:val="single"/>
        </w:rPr>
        <w:t>A</w:t>
      </w:r>
      <w:r>
        <w:rPr>
          <w:b/>
          <w:snapToGrid w:val="0"/>
          <w:color w:val="000080"/>
          <w:u w:val="single"/>
        </w:rPr>
        <w:t>NO</w:t>
      </w:r>
      <w:r w:rsidR="004944D8">
        <w:rPr>
          <w:b/>
          <w:snapToGrid w:val="0"/>
          <w:color w:val="000080"/>
          <w:u w:val="single"/>
        </w:rPr>
        <w:t xml:space="preserve"> - CONSOLATO GENERALE            </w:t>
      </w:r>
    </w:p>
    <w:p w14:paraId="5252DD25" w14:textId="77777777" w:rsidR="0005630B" w:rsidRDefault="0005630B" w:rsidP="0005630B">
      <w:pPr>
        <w:widowControl w:val="0"/>
        <w:tabs>
          <w:tab w:val="left" w:pos="90"/>
          <w:tab w:val="left" w:pos="2321"/>
        </w:tabs>
        <w:rPr>
          <w:b/>
          <w:snapToGrid w:val="0"/>
          <w:color w:val="000000"/>
        </w:rPr>
      </w:pPr>
    </w:p>
    <w:p w14:paraId="4FFAC62F" w14:textId="77777777" w:rsidR="002F4E12" w:rsidRDefault="004944D8" w:rsidP="0005630B">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7F0C6E">
        <w:rPr>
          <w:snapToGrid w:val="0"/>
          <w:color w:val="000000"/>
        </w:rPr>
        <w:t>Lorenteggio</w:t>
      </w:r>
      <w:r w:rsidR="00166ED6">
        <w:rPr>
          <w:snapToGrid w:val="0"/>
          <w:color w:val="000000"/>
        </w:rPr>
        <w:t>,</w:t>
      </w:r>
      <w:r>
        <w:rPr>
          <w:snapToGrid w:val="0"/>
          <w:color w:val="000000"/>
        </w:rPr>
        <w:t xml:space="preserve"> </w:t>
      </w:r>
      <w:r w:rsidR="007F0C6E">
        <w:rPr>
          <w:snapToGrid w:val="0"/>
          <w:color w:val="000000"/>
        </w:rPr>
        <w:t>2</w:t>
      </w:r>
      <w:r w:rsidR="000A131D">
        <w:rPr>
          <w:snapToGrid w:val="0"/>
          <w:color w:val="000000"/>
        </w:rPr>
        <w:t>70/A</w:t>
      </w:r>
      <w:r>
        <w:rPr>
          <w:snapToGrid w:val="0"/>
          <w:color w:val="000000"/>
        </w:rPr>
        <w:t xml:space="preserve"> - </w:t>
      </w:r>
      <w:r w:rsidR="00166ED6">
        <w:rPr>
          <w:snapToGrid w:val="0"/>
          <w:color w:val="000000"/>
        </w:rPr>
        <w:t>2</w:t>
      </w:r>
      <w:r>
        <w:rPr>
          <w:snapToGrid w:val="0"/>
          <w:color w:val="000000"/>
        </w:rPr>
        <w:t>01</w:t>
      </w:r>
      <w:r w:rsidR="000A131D">
        <w:rPr>
          <w:snapToGrid w:val="0"/>
          <w:color w:val="000000"/>
        </w:rPr>
        <w:t>52</w:t>
      </w:r>
      <w:r>
        <w:rPr>
          <w:snapToGrid w:val="0"/>
          <w:color w:val="000000"/>
        </w:rPr>
        <w:t xml:space="preserve"> </w:t>
      </w:r>
      <w:r w:rsidR="00166ED6">
        <w:rPr>
          <w:snapToGrid w:val="0"/>
          <w:color w:val="000000"/>
        </w:rPr>
        <w:t>Mil</w:t>
      </w:r>
      <w:r>
        <w:rPr>
          <w:snapToGrid w:val="0"/>
          <w:color w:val="000000"/>
        </w:rPr>
        <w:t>a</w:t>
      </w:r>
      <w:r w:rsidR="00166ED6">
        <w:rPr>
          <w:snapToGrid w:val="0"/>
          <w:color w:val="000000"/>
        </w:rPr>
        <w:t>no</w:t>
      </w:r>
    </w:p>
    <w:p w14:paraId="6291C892" w14:textId="77777777" w:rsidR="004944D8" w:rsidRDefault="0005630B" w:rsidP="0005630B">
      <w:pPr>
        <w:widowControl w:val="0"/>
        <w:tabs>
          <w:tab w:val="left" w:pos="90"/>
          <w:tab w:val="left" w:pos="2321"/>
        </w:tabs>
        <w:rPr>
          <w:snapToGrid w:val="0"/>
          <w:color w:val="000000"/>
          <w:sz w:val="26"/>
        </w:rPr>
      </w:pPr>
      <w:r>
        <w:rPr>
          <w:snapToGrid w:val="0"/>
          <w:color w:val="000000"/>
        </w:rPr>
        <w:tab/>
      </w:r>
      <w:r w:rsidR="004944D8">
        <w:rPr>
          <w:snapToGrid w:val="0"/>
          <w:color w:val="000000"/>
        </w:rPr>
        <w:t xml:space="preserve"> </w:t>
      </w:r>
      <w:r>
        <w:rPr>
          <w:snapToGrid w:val="0"/>
          <w:color w:val="000000"/>
        </w:rPr>
        <w:tab/>
        <w:t xml:space="preserve">E-mail  </w:t>
      </w:r>
      <w:hyperlink r:id="rId360" w:history="1">
        <w:r w:rsidR="00CD4A94" w:rsidRPr="00695FDF">
          <w:rPr>
            <w:rStyle w:val="Collegamentoipertestuale"/>
            <w:snapToGrid w:val="0"/>
          </w:rPr>
          <w:t>milano@mfa.md</w:t>
        </w:r>
      </w:hyperlink>
      <w:r w:rsidR="00CD4A94">
        <w:rPr>
          <w:snapToGrid w:val="0"/>
          <w:color w:val="000000"/>
        </w:rPr>
        <w:t xml:space="preserve"> </w:t>
      </w:r>
    </w:p>
    <w:p w14:paraId="0DC87E88" w14:textId="555E4C0D" w:rsidR="004944D8" w:rsidRDefault="004944D8">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 Liguria,</w:t>
      </w:r>
      <w:r w:rsidR="00B157F1">
        <w:rPr>
          <w:snapToGrid w:val="0"/>
          <w:color w:val="000000"/>
        </w:rPr>
        <w:t xml:space="preserve"> Lombardia,</w:t>
      </w:r>
      <w:r>
        <w:rPr>
          <w:snapToGrid w:val="0"/>
          <w:color w:val="000000"/>
        </w:rPr>
        <w:t xml:space="preserve"> Piemonte, Toscana, Valle d’Aosta</w:t>
      </w:r>
    </w:p>
    <w:p w14:paraId="5FAAD3B0" w14:textId="77777777" w:rsidR="00590050" w:rsidRDefault="00590050" w:rsidP="00590050">
      <w:pPr>
        <w:widowControl w:val="0"/>
        <w:tabs>
          <w:tab w:val="left" w:pos="90"/>
        </w:tabs>
        <w:rPr>
          <w:snapToGrid w:val="0"/>
          <w:color w:val="000000"/>
        </w:rPr>
      </w:pPr>
    </w:p>
    <w:p w14:paraId="3787EE31" w14:textId="2BB12397" w:rsidR="004944D8" w:rsidRDefault="004944D8" w:rsidP="00590050">
      <w:pPr>
        <w:widowControl w:val="0"/>
        <w:tabs>
          <w:tab w:val="left" w:pos="90"/>
        </w:tabs>
        <w:rPr>
          <w:snapToGrid w:val="0"/>
          <w:color w:val="000000"/>
        </w:rPr>
      </w:pPr>
      <w:r>
        <w:rPr>
          <w:snapToGrid w:val="0"/>
          <w:color w:val="000000"/>
        </w:rPr>
        <w:t>Signor</w:t>
      </w:r>
      <w:r w:rsidR="004069E1">
        <w:rPr>
          <w:snapToGrid w:val="0"/>
          <w:color w:val="000000"/>
        </w:rPr>
        <w:t xml:space="preserve"> </w:t>
      </w:r>
      <w:r w:rsidR="00FA61C4">
        <w:rPr>
          <w:snapToGrid w:val="0"/>
          <w:color w:val="000000"/>
        </w:rPr>
        <w:t>ANDRIAN POPESCU</w:t>
      </w:r>
      <w:r>
        <w:rPr>
          <w:snapToGrid w:val="0"/>
          <w:color w:val="000000"/>
        </w:rPr>
        <w:t>, Console Generale (</w:t>
      </w:r>
      <w:r w:rsidR="00C61E42">
        <w:rPr>
          <w:snapToGrid w:val="0"/>
          <w:color w:val="000000"/>
        </w:rPr>
        <w:t xml:space="preserve">Exequatur </w:t>
      </w:r>
      <w:r w:rsidR="00366AE2">
        <w:rPr>
          <w:snapToGrid w:val="0"/>
          <w:color w:val="000000"/>
        </w:rPr>
        <w:t>30 gennaio 2025)</w:t>
      </w:r>
    </w:p>
    <w:p w14:paraId="1AF1B291" w14:textId="3E8A9818" w:rsidR="00285F55" w:rsidRDefault="00285F55" w:rsidP="00590050">
      <w:pPr>
        <w:widowControl w:val="0"/>
        <w:tabs>
          <w:tab w:val="left" w:pos="90"/>
        </w:tabs>
        <w:rPr>
          <w:snapToGrid w:val="0"/>
          <w:color w:val="000000"/>
        </w:rPr>
      </w:pPr>
      <w:r>
        <w:rPr>
          <w:snapToGrid w:val="0"/>
          <w:color w:val="000000"/>
        </w:rPr>
        <w:t>Signor SERGIU VREMEA, Console (1 luglio 2025)</w:t>
      </w:r>
    </w:p>
    <w:p w14:paraId="74C98CD0" w14:textId="51636DE9" w:rsidR="00DF24CE" w:rsidRDefault="00DF24CE" w:rsidP="00DF24CE">
      <w:pPr>
        <w:widowControl w:val="0"/>
        <w:tabs>
          <w:tab w:val="left" w:pos="90"/>
        </w:tabs>
        <w:spacing w:before="550"/>
        <w:rPr>
          <w:b/>
          <w:snapToGrid w:val="0"/>
          <w:color w:val="000080"/>
          <w:sz w:val="26"/>
          <w:u w:val="single"/>
        </w:rPr>
      </w:pPr>
      <w:r>
        <w:rPr>
          <w:b/>
          <w:snapToGrid w:val="0"/>
          <w:color w:val="000080"/>
          <w:u w:val="single"/>
        </w:rPr>
        <w:t xml:space="preserve">PADOVA </w:t>
      </w:r>
      <w:r w:rsidR="0057499B">
        <w:rPr>
          <w:b/>
          <w:snapToGrid w:val="0"/>
          <w:color w:val="000080"/>
          <w:u w:val="single"/>
        </w:rPr>
        <w:t>–</w:t>
      </w:r>
      <w:r>
        <w:rPr>
          <w:b/>
          <w:snapToGrid w:val="0"/>
          <w:color w:val="000080"/>
          <w:u w:val="single"/>
        </w:rPr>
        <w:t xml:space="preserve"> CONSOLATO</w:t>
      </w:r>
      <w:r w:rsidR="0057499B">
        <w:rPr>
          <w:b/>
          <w:snapToGrid w:val="0"/>
          <w:color w:val="000080"/>
          <w:u w:val="single"/>
        </w:rPr>
        <w:t xml:space="preserve"> GENERALE </w:t>
      </w:r>
      <w:r>
        <w:rPr>
          <w:b/>
          <w:snapToGrid w:val="0"/>
          <w:color w:val="000080"/>
          <w:u w:val="single"/>
        </w:rPr>
        <w:t xml:space="preserve"> </w:t>
      </w:r>
    </w:p>
    <w:p w14:paraId="732BFE8C" w14:textId="77777777" w:rsidR="006F7D08" w:rsidRDefault="006F7D08" w:rsidP="006F7D08">
      <w:pPr>
        <w:widowControl w:val="0"/>
        <w:tabs>
          <w:tab w:val="left" w:pos="90"/>
          <w:tab w:val="left" w:pos="2321"/>
        </w:tabs>
        <w:rPr>
          <w:b/>
          <w:snapToGrid w:val="0"/>
          <w:color w:val="000000"/>
        </w:rPr>
      </w:pPr>
    </w:p>
    <w:p w14:paraId="79D12BC7" w14:textId="77777777" w:rsidR="006F7D08" w:rsidRDefault="00DF24CE" w:rsidP="006F7D08">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6F7D08">
        <w:rPr>
          <w:snapToGrid w:val="0"/>
          <w:color w:val="000000"/>
        </w:rPr>
        <w:t xml:space="preserve">Via </w:t>
      </w:r>
      <w:r w:rsidR="00003122">
        <w:rPr>
          <w:snapToGrid w:val="0"/>
          <w:color w:val="000000"/>
        </w:rPr>
        <w:t>Palestro, 32 – 35138</w:t>
      </w:r>
      <w:r w:rsidR="006F7D08">
        <w:rPr>
          <w:snapToGrid w:val="0"/>
          <w:color w:val="000000"/>
        </w:rPr>
        <w:t xml:space="preserve"> Padova</w:t>
      </w:r>
    </w:p>
    <w:p w14:paraId="68897949" w14:textId="77777777" w:rsidR="00DF24CE" w:rsidRPr="00915085" w:rsidRDefault="006F7D08" w:rsidP="006F7D08">
      <w:pPr>
        <w:widowControl w:val="0"/>
        <w:tabs>
          <w:tab w:val="left" w:pos="90"/>
          <w:tab w:val="left" w:pos="2321"/>
        </w:tabs>
        <w:rPr>
          <w:snapToGrid w:val="0"/>
          <w:color w:val="000000"/>
          <w:lang w:val="fr-FR"/>
        </w:rPr>
      </w:pPr>
      <w:r>
        <w:rPr>
          <w:snapToGrid w:val="0"/>
          <w:color w:val="000000"/>
        </w:rPr>
        <w:tab/>
      </w:r>
      <w:r>
        <w:rPr>
          <w:snapToGrid w:val="0"/>
          <w:color w:val="000000"/>
        </w:rPr>
        <w:tab/>
      </w:r>
      <w:r w:rsidRPr="00915085">
        <w:rPr>
          <w:snapToGrid w:val="0"/>
          <w:color w:val="000000"/>
          <w:lang w:val="fr-FR"/>
        </w:rPr>
        <w:t>Tel. 0498560420  0498736241 –</w:t>
      </w:r>
      <w:r w:rsidR="000C4807" w:rsidRPr="00915085">
        <w:rPr>
          <w:snapToGrid w:val="0"/>
          <w:color w:val="000000"/>
          <w:lang w:val="fr-FR"/>
        </w:rPr>
        <w:t xml:space="preserve"> F</w:t>
      </w:r>
      <w:r w:rsidRPr="00915085">
        <w:rPr>
          <w:snapToGrid w:val="0"/>
          <w:color w:val="000000"/>
          <w:lang w:val="fr-FR"/>
        </w:rPr>
        <w:t>ax 049723951</w:t>
      </w:r>
    </w:p>
    <w:p w14:paraId="7CFED96E" w14:textId="77777777" w:rsidR="006F7D08" w:rsidRPr="00FE35D7" w:rsidRDefault="006F7D08" w:rsidP="006F7D08">
      <w:pPr>
        <w:widowControl w:val="0"/>
        <w:tabs>
          <w:tab w:val="left" w:pos="90"/>
          <w:tab w:val="left" w:pos="2321"/>
        </w:tabs>
        <w:rPr>
          <w:snapToGrid w:val="0"/>
          <w:color w:val="000000"/>
          <w:lang w:val="fr-FR"/>
        </w:rPr>
      </w:pPr>
      <w:r w:rsidRPr="00915085">
        <w:rPr>
          <w:snapToGrid w:val="0"/>
          <w:color w:val="000000"/>
          <w:lang w:val="fr-FR"/>
        </w:rPr>
        <w:tab/>
      </w:r>
      <w:r w:rsidRPr="00915085">
        <w:rPr>
          <w:snapToGrid w:val="0"/>
          <w:color w:val="000000"/>
          <w:lang w:val="fr-FR"/>
        </w:rPr>
        <w:tab/>
      </w:r>
      <w:r w:rsidRPr="00FE35D7">
        <w:rPr>
          <w:snapToGrid w:val="0"/>
          <w:color w:val="000000"/>
          <w:lang w:val="fr-FR"/>
        </w:rPr>
        <w:t xml:space="preserve">E-mail  </w:t>
      </w:r>
      <w:r w:rsidR="0067351B">
        <w:fldChar w:fldCharType="begin"/>
      </w:r>
      <w:r w:rsidR="0067351B" w:rsidRPr="0067351B">
        <w:rPr>
          <w:lang w:val="fr-FR"/>
          <w:rPrChange w:id="58" w:author="Venanzi Anna Maria" w:date="2024-10-31T09:16:00Z">
            <w:rPr/>
          </w:rPrChange>
        </w:rPr>
        <w:instrText xml:space="preserve"> HYPERLINK "mailto:padova@mfa.md" </w:instrText>
      </w:r>
      <w:r w:rsidR="0067351B">
        <w:fldChar w:fldCharType="separate"/>
      </w:r>
      <w:r w:rsidRPr="00FE35D7">
        <w:rPr>
          <w:rStyle w:val="Collegamentoipertestuale"/>
          <w:snapToGrid w:val="0"/>
          <w:color w:val="000000"/>
          <w:u w:val="none"/>
          <w:lang w:val="fr-FR"/>
        </w:rPr>
        <w:t>padova@mfa.md</w:t>
      </w:r>
      <w:r w:rsidR="0067351B">
        <w:rPr>
          <w:rStyle w:val="Collegamentoipertestuale"/>
          <w:snapToGrid w:val="0"/>
          <w:color w:val="000000"/>
          <w:u w:val="none"/>
          <w:lang w:val="fr-FR"/>
        </w:rPr>
        <w:fldChar w:fldCharType="end"/>
      </w:r>
    </w:p>
    <w:p w14:paraId="57E85116" w14:textId="77777777" w:rsidR="006F7D08" w:rsidRPr="00333EB5" w:rsidRDefault="00104572" w:rsidP="006F7D08">
      <w:pPr>
        <w:widowControl w:val="0"/>
        <w:tabs>
          <w:tab w:val="left" w:pos="90"/>
          <w:tab w:val="left" w:pos="2321"/>
        </w:tabs>
        <w:rPr>
          <w:snapToGrid w:val="0"/>
          <w:color w:val="000000"/>
          <w:lang w:val="fr-FR"/>
        </w:rPr>
      </w:pPr>
      <w:r w:rsidRPr="00FE35D7">
        <w:rPr>
          <w:snapToGrid w:val="0"/>
          <w:color w:val="000000"/>
          <w:sz w:val="26"/>
          <w:lang w:val="fr-FR"/>
        </w:rPr>
        <w:tab/>
      </w:r>
      <w:r w:rsidRPr="00FE35D7">
        <w:rPr>
          <w:snapToGrid w:val="0"/>
          <w:color w:val="000000"/>
          <w:sz w:val="26"/>
          <w:lang w:val="fr-FR"/>
        </w:rPr>
        <w:tab/>
      </w:r>
      <w:r w:rsidRPr="00333EB5">
        <w:rPr>
          <w:snapToGrid w:val="0"/>
          <w:color w:val="000000"/>
          <w:lang w:val="fr-FR"/>
        </w:rPr>
        <w:t xml:space="preserve">Sito internet </w:t>
      </w:r>
      <w:r w:rsidR="0067351B">
        <w:fldChar w:fldCharType="begin"/>
      </w:r>
      <w:r w:rsidR="0067351B" w:rsidRPr="0067351B">
        <w:rPr>
          <w:lang w:val="fr-FR"/>
          <w:rPrChange w:id="59" w:author="Venanzi Anna Maria" w:date="2024-10-31T09:16:00Z">
            <w:rPr/>
          </w:rPrChange>
        </w:rPr>
        <w:instrText xml:space="preserve"> HYPERLINK "http://www.padova.mfa.gov.md" </w:instrText>
      </w:r>
      <w:r w:rsidR="0067351B">
        <w:fldChar w:fldCharType="separate"/>
      </w:r>
      <w:r w:rsidR="008359B5" w:rsidRPr="00333EB5">
        <w:rPr>
          <w:rStyle w:val="Collegamentoipertestuale"/>
          <w:snapToGrid w:val="0"/>
          <w:lang w:val="fr-FR"/>
        </w:rPr>
        <w:t>www.padova.mfa.gov.md</w:t>
      </w:r>
      <w:r w:rsidR="0067351B">
        <w:rPr>
          <w:rStyle w:val="Collegamentoipertestuale"/>
          <w:snapToGrid w:val="0"/>
          <w:lang w:val="fr-FR"/>
        </w:rPr>
        <w:fldChar w:fldCharType="end"/>
      </w:r>
      <w:r w:rsidR="008359B5" w:rsidRPr="00333EB5">
        <w:rPr>
          <w:snapToGrid w:val="0"/>
          <w:color w:val="000000"/>
          <w:lang w:val="fr-FR"/>
        </w:rPr>
        <w:t xml:space="preserve"> </w:t>
      </w:r>
    </w:p>
    <w:p w14:paraId="067BAA36" w14:textId="6F9692AE" w:rsidR="00DF24CE" w:rsidRDefault="00DF24CE" w:rsidP="00DF24C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B7F80">
        <w:rPr>
          <w:snapToGrid w:val="0"/>
        </w:rPr>
        <w:t>Veneto, Friuli V</w:t>
      </w:r>
      <w:r w:rsidR="00686F04" w:rsidRPr="00F21EA4">
        <w:rPr>
          <w:snapToGrid w:val="0"/>
        </w:rPr>
        <w:t>enezia Giulia, Trentino Alto Adige</w:t>
      </w:r>
    </w:p>
    <w:p w14:paraId="51075220" w14:textId="77777777" w:rsidR="00BF05C6" w:rsidRDefault="00BF05C6" w:rsidP="002224C6">
      <w:pPr>
        <w:widowControl w:val="0"/>
        <w:tabs>
          <w:tab w:val="left" w:pos="90"/>
        </w:tabs>
        <w:rPr>
          <w:snapToGrid w:val="0"/>
          <w:color w:val="000000"/>
        </w:rPr>
      </w:pPr>
    </w:p>
    <w:p w14:paraId="2B550DD6" w14:textId="12BA6D6D" w:rsidR="00BF05C6" w:rsidRDefault="00133796" w:rsidP="002224C6">
      <w:pPr>
        <w:widowControl w:val="0"/>
        <w:tabs>
          <w:tab w:val="left" w:pos="90"/>
        </w:tabs>
        <w:rPr>
          <w:snapToGrid w:val="0"/>
          <w:color w:val="000000"/>
        </w:rPr>
      </w:pPr>
      <w:r>
        <w:rPr>
          <w:snapToGrid w:val="0"/>
          <w:color w:val="000000"/>
        </w:rPr>
        <w:t>Signor VADIM ZMEU, Console Generale (Exequatur 10 giugno 2025)</w:t>
      </w:r>
    </w:p>
    <w:p w14:paraId="43FE2500" w14:textId="6452AA68" w:rsidR="002224C6" w:rsidRPr="002224C6" w:rsidRDefault="002224C6" w:rsidP="002224C6">
      <w:pPr>
        <w:widowControl w:val="0"/>
        <w:tabs>
          <w:tab w:val="left" w:pos="90"/>
        </w:tabs>
        <w:rPr>
          <w:snapToGrid w:val="0"/>
          <w:color w:val="000000"/>
        </w:rPr>
      </w:pPr>
      <w:r w:rsidRPr="002224C6">
        <w:rPr>
          <w:snapToGrid w:val="0"/>
          <w:color w:val="000000"/>
        </w:rPr>
        <w:t>Signor MIHAIL ESANU, Console (15 giugno 2022)</w:t>
      </w:r>
    </w:p>
    <w:p w14:paraId="07DE4107" w14:textId="77777777" w:rsidR="00D21810" w:rsidRDefault="00D21810" w:rsidP="00D21810">
      <w:pPr>
        <w:widowControl w:val="0"/>
        <w:tabs>
          <w:tab w:val="left" w:pos="90"/>
        </w:tabs>
        <w:spacing w:before="550"/>
        <w:rPr>
          <w:b/>
          <w:snapToGrid w:val="0"/>
          <w:color w:val="000080"/>
          <w:sz w:val="26"/>
          <w:u w:val="single"/>
        </w:rPr>
      </w:pPr>
      <w:r>
        <w:rPr>
          <w:b/>
          <w:snapToGrid w:val="0"/>
          <w:color w:val="000080"/>
          <w:u w:val="single"/>
        </w:rPr>
        <w:t xml:space="preserve">ASCOLI PICENO - CONSOLATO ONORARIO            </w:t>
      </w:r>
    </w:p>
    <w:p w14:paraId="74715CB7" w14:textId="77777777" w:rsidR="00D21810" w:rsidRDefault="00D21810" w:rsidP="00D2181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 CIT Spa – Villa Sant’Antonio - 63100 Ascoli Piceno</w:t>
      </w:r>
    </w:p>
    <w:p w14:paraId="3BFEDB02" w14:textId="77777777" w:rsidR="00D21810" w:rsidRDefault="00D21810" w:rsidP="00D2181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0736812693 – 3483582588 - Fax 0736818076 </w:t>
      </w:r>
    </w:p>
    <w:p w14:paraId="3B249F63" w14:textId="77777777" w:rsidR="00D21810" w:rsidRDefault="00D21810" w:rsidP="00D21810">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consolatomoldo</w:t>
      </w:r>
      <w:r w:rsidR="004129C0">
        <w:rPr>
          <w:snapToGrid w:val="0"/>
          <w:color w:val="000000"/>
        </w:rPr>
        <w:t>va.ap</w:t>
      </w:r>
      <w:r>
        <w:rPr>
          <w:snapToGrid w:val="0"/>
          <w:color w:val="000000"/>
        </w:rPr>
        <w:t>@</w:t>
      </w:r>
      <w:r w:rsidR="004129C0">
        <w:rPr>
          <w:snapToGrid w:val="0"/>
          <w:color w:val="000000"/>
        </w:rPr>
        <w:t>gmail</w:t>
      </w:r>
      <w:r>
        <w:rPr>
          <w:snapToGrid w:val="0"/>
          <w:color w:val="000000"/>
        </w:rPr>
        <w:t>.</w:t>
      </w:r>
      <w:r w:rsidR="004129C0">
        <w:rPr>
          <w:snapToGrid w:val="0"/>
          <w:color w:val="000000"/>
        </w:rPr>
        <w:t>com</w:t>
      </w:r>
    </w:p>
    <w:p w14:paraId="070373A2" w14:textId="77777777" w:rsidR="00D21810" w:rsidRDefault="00D21810" w:rsidP="00D21810">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4129C0" w:rsidRPr="004129C0">
        <w:rPr>
          <w:snapToGrid w:val="0"/>
        </w:rPr>
        <w:t>Abruzzo</w:t>
      </w:r>
      <w:r w:rsidRPr="004129C0">
        <w:rPr>
          <w:snapToGrid w:val="0"/>
          <w:color w:val="000000"/>
        </w:rPr>
        <w:t>,</w:t>
      </w:r>
      <w:r>
        <w:rPr>
          <w:snapToGrid w:val="0"/>
          <w:color w:val="000000"/>
        </w:rPr>
        <w:t xml:space="preserve"> </w:t>
      </w:r>
      <w:r w:rsidR="004129C0">
        <w:rPr>
          <w:snapToGrid w:val="0"/>
          <w:color w:val="000000"/>
        </w:rPr>
        <w:t>M</w:t>
      </w:r>
      <w:r>
        <w:rPr>
          <w:snapToGrid w:val="0"/>
          <w:color w:val="000000"/>
        </w:rPr>
        <w:t>a</w:t>
      </w:r>
      <w:r w:rsidR="004129C0">
        <w:rPr>
          <w:snapToGrid w:val="0"/>
          <w:color w:val="000000"/>
        </w:rPr>
        <w:t>rche</w:t>
      </w:r>
    </w:p>
    <w:p w14:paraId="2A77B916" w14:textId="77777777" w:rsidR="00D21810" w:rsidRDefault="00D21810" w:rsidP="00D21810">
      <w:pPr>
        <w:widowControl w:val="0"/>
        <w:tabs>
          <w:tab w:val="left" w:pos="90"/>
          <w:tab w:val="left" w:pos="2321"/>
        </w:tabs>
        <w:spacing w:before="49"/>
        <w:rPr>
          <w:snapToGrid w:val="0"/>
          <w:color w:val="000000"/>
          <w:sz w:val="26"/>
        </w:rPr>
      </w:pPr>
      <w:r>
        <w:rPr>
          <w:snapToGrid w:val="0"/>
          <w:color w:val="000000"/>
        </w:rPr>
        <w:t xml:space="preserve">           </w:t>
      </w:r>
    </w:p>
    <w:p w14:paraId="4E04536A" w14:textId="77777777" w:rsidR="00D21810" w:rsidRDefault="00D21810" w:rsidP="00D21810">
      <w:pPr>
        <w:widowControl w:val="0"/>
        <w:tabs>
          <w:tab w:val="left" w:pos="90"/>
        </w:tabs>
        <w:rPr>
          <w:snapToGrid w:val="0"/>
          <w:color w:val="000000"/>
        </w:rPr>
      </w:pPr>
      <w:r>
        <w:rPr>
          <w:snapToGrid w:val="0"/>
          <w:color w:val="000000"/>
        </w:rPr>
        <w:t xml:space="preserve">Signor </w:t>
      </w:r>
      <w:r w:rsidR="004129C0">
        <w:rPr>
          <w:snapToGrid w:val="0"/>
          <w:color w:val="000000"/>
        </w:rPr>
        <w:t>ROBERTO GALANTI</w:t>
      </w:r>
      <w:r>
        <w:rPr>
          <w:snapToGrid w:val="0"/>
          <w:color w:val="000000"/>
        </w:rPr>
        <w:t>, Console Onorario (Exequatur 2</w:t>
      </w:r>
      <w:r w:rsidR="004129C0">
        <w:rPr>
          <w:snapToGrid w:val="0"/>
          <w:color w:val="000000"/>
        </w:rPr>
        <w:t>6</w:t>
      </w:r>
      <w:r>
        <w:rPr>
          <w:snapToGrid w:val="0"/>
          <w:color w:val="000000"/>
        </w:rPr>
        <w:t xml:space="preserve"> </w:t>
      </w:r>
      <w:r w:rsidR="004129C0">
        <w:rPr>
          <w:snapToGrid w:val="0"/>
          <w:color w:val="000000"/>
        </w:rPr>
        <w:t>g</w:t>
      </w:r>
      <w:r>
        <w:rPr>
          <w:snapToGrid w:val="0"/>
          <w:color w:val="000000"/>
        </w:rPr>
        <w:t>e</w:t>
      </w:r>
      <w:r w:rsidR="004129C0">
        <w:rPr>
          <w:snapToGrid w:val="0"/>
          <w:color w:val="000000"/>
        </w:rPr>
        <w:t xml:space="preserve">nnaio </w:t>
      </w:r>
      <w:r w:rsidR="0071378A">
        <w:rPr>
          <w:snapToGrid w:val="0"/>
          <w:color w:val="000000"/>
        </w:rPr>
        <w:t>2022</w:t>
      </w:r>
      <w:r>
        <w:rPr>
          <w:snapToGrid w:val="0"/>
          <w:color w:val="000000"/>
        </w:rPr>
        <w:t>)</w:t>
      </w:r>
    </w:p>
    <w:p w14:paraId="1700DBDB" w14:textId="77777777" w:rsidR="00861AEF" w:rsidRDefault="00861AEF" w:rsidP="00861AEF">
      <w:pPr>
        <w:widowControl w:val="0"/>
        <w:tabs>
          <w:tab w:val="left" w:pos="90"/>
        </w:tabs>
        <w:spacing w:before="550"/>
        <w:rPr>
          <w:b/>
          <w:snapToGrid w:val="0"/>
          <w:color w:val="000080"/>
          <w:sz w:val="26"/>
          <w:u w:val="single"/>
        </w:rPr>
      </w:pPr>
      <w:r>
        <w:rPr>
          <w:b/>
          <w:snapToGrid w:val="0"/>
          <w:color w:val="000080"/>
          <w:u w:val="single"/>
        </w:rPr>
        <w:t xml:space="preserve">BARI - CONSOLATO ONORARIO            </w:t>
      </w:r>
    </w:p>
    <w:p w14:paraId="16FF2BF0" w14:textId="77777777" w:rsidR="00861AEF" w:rsidRDefault="00861AEF" w:rsidP="00861AE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0371C">
        <w:rPr>
          <w:snapToGrid w:val="0"/>
          <w:color w:val="000000"/>
        </w:rPr>
        <w:t xml:space="preserve">Via </w:t>
      </w:r>
      <w:proofErr w:type="spellStart"/>
      <w:r w:rsidR="0060371C">
        <w:rPr>
          <w:snapToGrid w:val="0"/>
          <w:color w:val="000000"/>
        </w:rPr>
        <w:t>Cacudi</w:t>
      </w:r>
      <w:proofErr w:type="spellEnd"/>
      <w:r>
        <w:rPr>
          <w:snapToGrid w:val="0"/>
          <w:color w:val="000000"/>
        </w:rPr>
        <w:t xml:space="preserve">, </w:t>
      </w:r>
      <w:r w:rsidR="00BB3C4D">
        <w:rPr>
          <w:snapToGrid w:val="0"/>
          <w:color w:val="000000"/>
        </w:rPr>
        <w:t>4</w:t>
      </w:r>
      <w:r w:rsidR="0060371C">
        <w:rPr>
          <w:snapToGrid w:val="0"/>
          <w:color w:val="000000"/>
        </w:rPr>
        <w:t>0</w:t>
      </w:r>
      <w:r>
        <w:rPr>
          <w:snapToGrid w:val="0"/>
          <w:color w:val="000000"/>
        </w:rPr>
        <w:t xml:space="preserve"> - </w:t>
      </w:r>
      <w:r w:rsidR="00BB3C4D">
        <w:rPr>
          <w:snapToGrid w:val="0"/>
          <w:color w:val="000000"/>
        </w:rPr>
        <w:t>7</w:t>
      </w:r>
      <w:r>
        <w:rPr>
          <w:snapToGrid w:val="0"/>
          <w:color w:val="000000"/>
        </w:rPr>
        <w:t>01</w:t>
      </w:r>
      <w:r w:rsidR="0060371C">
        <w:rPr>
          <w:snapToGrid w:val="0"/>
          <w:color w:val="000000"/>
        </w:rPr>
        <w:t>3</w:t>
      </w:r>
      <w:r w:rsidR="00BB3C4D">
        <w:rPr>
          <w:snapToGrid w:val="0"/>
          <w:color w:val="000000"/>
        </w:rPr>
        <w:t>2</w:t>
      </w:r>
      <w:r>
        <w:rPr>
          <w:snapToGrid w:val="0"/>
          <w:color w:val="000000"/>
        </w:rPr>
        <w:t xml:space="preserve"> </w:t>
      </w:r>
      <w:r w:rsidR="00BB3C4D">
        <w:rPr>
          <w:snapToGrid w:val="0"/>
          <w:color w:val="000000"/>
        </w:rPr>
        <w:t>Bari</w:t>
      </w:r>
      <w:r>
        <w:rPr>
          <w:snapToGrid w:val="0"/>
          <w:color w:val="000000"/>
        </w:rPr>
        <w:t xml:space="preserve"> </w:t>
      </w:r>
    </w:p>
    <w:p w14:paraId="564565AF" w14:textId="77777777" w:rsidR="00861AEF" w:rsidRDefault="00861AEF" w:rsidP="00861AEF">
      <w:pPr>
        <w:widowControl w:val="0"/>
        <w:tabs>
          <w:tab w:val="left" w:pos="2321"/>
        </w:tabs>
        <w:rPr>
          <w:snapToGrid w:val="0"/>
          <w:color w:val="000000"/>
          <w:sz w:val="23"/>
        </w:rPr>
      </w:pPr>
      <w:r>
        <w:rPr>
          <w:rFonts w:ascii="MS Sans Serif" w:hAnsi="MS Sans Serif"/>
          <w:snapToGrid w:val="0"/>
          <w:sz w:val="24"/>
        </w:rPr>
        <w:tab/>
      </w:r>
      <w:r w:rsidR="00BB3C4D">
        <w:rPr>
          <w:snapToGrid w:val="0"/>
          <w:color w:val="000000"/>
        </w:rPr>
        <w:t>Tel. e</w:t>
      </w:r>
      <w:r>
        <w:rPr>
          <w:snapToGrid w:val="0"/>
          <w:color w:val="000000"/>
        </w:rPr>
        <w:t xml:space="preserve"> </w:t>
      </w:r>
      <w:r w:rsidR="00BB3C4D">
        <w:rPr>
          <w:snapToGrid w:val="0"/>
          <w:color w:val="000000"/>
        </w:rPr>
        <w:t>f</w:t>
      </w:r>
      <w:r>
        <w:rPr>
          <w:snapToGrid w:val="0"/>
          <w:color w:val="000000"/>
        </w:rPr>
        <w:t>ax 08</w:t>
      </w:r>
      <w:r w:rsidR="00BB3C4D">
        <w:rPr>
          <w:snapToGrid w:val="0"/>
          <w:color w:val="000000"/>
        </w:rPr>
        <w:t>0</w:t>
      </w:r>
      <w:r>
        <w:rPr>
          <w:snapToGrid w:val="0"/>
          <w:color w:val="000000"/>
        </w:rPr>
        <w:t>87</w:t>
      </w:r>
      <w:r w:rsidR="00BB3C4D">
        <w:rPr>
          <w:snapToGrid w:val="0"/>
          <w:color w:val="000000"/>
        </w:rPr>
        <w:t>68864</w:t>
      </w:r>
      <w:r>
        <w:rPr>
          <w:snapToGrid w:val="0"/>
          <w:color w:val="000000"/>
        </w:rPr>
        <w:t xml:space="preserve"> </w:t>
      </w:r>
    </w:p>
    <w:p w14:paraId="3F5AE010" w14:textId="77777777" w:rsidR="00861AEF" w:rsidRDefault="00861AEF" w:rsidP="00861AE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BB3C4D">
        <w:rPr>
          <w:snapToGrid w:val="0"/>
          <w:color w:val="000000"/>
        </w:rPr>
        <w:t>info</w:t>
      </w:r>
      <w:r>
        <w:rPr>
          <w:snapToGrid w:val="0"/>
          <w:color w:val="000000"/>
        </w:rPr>
        <w:t>@</w:t>
      </w:r>
      <w:r w:rsidR="00BB3C4D">
        <w:rPr>
          <w:snapToGrid w:val="0"/>
          <w:color w:val="000000"/>
        </w:rPr>
        <w:t>consolatomoldovabari</w:t>
      </w:r>
      <w:r>
        <w:rPr>
          <w:snapToGrid w:val="0"/>
          <w:color w:val="000000"/>
        </w:rPr>
        <w:t>.</w:t>
      </w:r>
      <w:r w:rsidR="00BB3C4D">
        <w:rPr>
          <w:snapToGrid w:val="0"/>
          <w:color w:val="000000"/>
        </w:rPr>
        <w:t>it</w:t>
      </w:r>
    </w:p>
    <w:p w14:paraId="1C529876" w14:textId="77777777" w:rsidR="00861AEF" w:rsidRDefault="00861AEF" w:rsidP="00861AEF">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BB3C4D">
        <w:rPr>
          <w:snapToGrid w:val="0"/>
          <w:color w:val="000000"/>
        </w:rPr>
        <w:t>Puglia, Molise, Basilicata</w:t>
      </w:r>
    </w:p>
    <w:p w14:paraId="27AFA7C2" w14:textId="77777777" w:rsidR="00861AEF" w:rsidRDefault="00861AEF" w:rsidP="00861AEF">
      <w:pPr>
        <w:widowControl w:val="0"/>
        <w:tabs>
          <w:tab w:val="left" w:pos="90"/>
          <w:tab w:val="left" w:pos="2321"/>
        </w:tabs>
        <w:spacing w:before="49"/>
        <w:rPr>
          <w:snapToGrid w:val="0"/>
          <w:color w:val="000000"/>
          <w:sz w:val="26"/>
        </w:rPr>
      </w:pPr>
      <w:r>
        <w:rPr>
          <w:snapToGrid w:val="0"/>
          <w:color w:val="000000"/>
        </w:rPr>
        <w:t xml:space="preserve">           </w:t>
      </w:r>
    </w:p>
    <w:p w14:paraId="18C37C7E" w14:textId="77777777" w:rsidR="00096CA6" w:rsidRDefault="00861AEF" w:rsidP="00861AEF">
      <w:pPr>
        <w:widowControl w:val="0"/>
        <w:tabs>
          <w:tab w:val="left" w:pos="90"/>
        </w:tabs>
        <w:rPr>
          <w:snapToGrid w:val="0"/>
          <w:color w:val="000000"/>
        </w:rPr>
      </w:pPr>
      <w:r>
        <w:rPr>
          <w:snapToGrid w:val="0"/>
          <w:color w:val="000000"/>
        </w:rPr>
        <w:t xml:space="preserve">Signor </w:t>
      </w:r>
      <w:r w:rsidR="00BB3C4D">
        <w:rPr>
          <w:snapToGrid w:val="0"/>
          <w:color w:val="000000"/>
        </w:rPr>
        <w:t>DOMENIC</w:t>
      </w:r>
      <w:r>
        <w:rPr>
          <w:snapToGrid w:val="0"/>
          <w:color w:val="000000"/>
        </w:rPr>
        <w:t xml:space="preserve">O </w:t>
      </w:r>
      <w:r w:rsidR="00BB3C4D">
        <w:rPr>
          <w:snapToGrid w:val="0"/>
          <w:color w:val="000000"/>
        </w:rPr>
        <w:t>DE CANDIA</w:t>
      </w:r>
      <w:r>
        <w:rPr>
          <w:snapToGrid w:val="0"/>
          <w:color w:val="000000"/>
        </w:rPr>
        <w:t xml:space="preserve">, Console Onorario (Exequatur </w:t>
      </w:r>
      <w:r w:rsidR="00B244FA">
        <w:rPr>
          <w:snapToGrid w:val="0"/>
          <w:color w:val="000000"/>
        </w:rPr>
        <w:t>24 gennaio 2022</w:t>
      </w:r>
      <w:r>
        <w:rPr>
          <w:snapToGrid w:val="0"/>
          <w:color w:val="000000"/>
        </w:rPr>
        <w:t>)</w:t>
      </w:r>
    </w:p>
    <w:p w14:paraId="1E8BBE66" w14:textId="77777777" w:rsidR="00861AEF" w:rsidRDefault="00096CA6" w:rsidP="00716AB9">
      <w:pPr>
        <w:widowControl w:val="0"/>
        <w:tabs>
          <w:tab w:val="left" w:pos="90"/>
        </w:tabs>
        <w:jc w:val="right"/>
        <w:rPr>
          <w:snapToGrid w:val="0"/>
          <w:color w:val="000000"/>
        </w:rPr>
      </w:pPr>
      <w:r>
        <w:rPr>
          <w:snapToGrid w:val="0"/>
          <w:color w:val="000000"/>
        </w:rPr>
        <w:br w:type="page"/>
      </w:r>
      <w:r>
        <w:rPr>
          <w:b/>
          <w:snapToGrid w:val="0"/>
          <w:color w:val="000000"/>
          <w:sz w:val="16"/>
        </w:rPr>
        <w:t>MOLDOVA</w:t>
      </w:r>
    </w:p>
    <w:p w14:paraId="7214139D" w14:textId="77777777" w:rsidR="00716AB9" w:rsidRDefault="00716AB9" w:rsidP="00716AB9">
      <w:pPr>
        <w:widowControl w:val="0"/>
        <w:tabs>
          <w:tab w:val="left" w:pos="90"/>
        </w:tabs>
        <w:jc w:val="both"/>
        <w:rPr>
          <w:b/>
          <w:snapToGrid w:val="0"/>
          <w:color w:val="000080"/>
          <w:u w:val="single"/>
        </w:rPr>
      </w:pPr>
    </w:p>
    <w:p w14:paraId="07414F98" w14:textId="77777777" w:rsidR="00716AB9" w:rsidRDefault="00716AB9" w:rsidP="00716AB9">
      <w:pPr>
        <w:widowControl w:val="0"/>
        <w:tabs>
          <w:tab w:val="left" w:pos="90"/>
        </w:tabs>
        <w:jc w:val="both"/>
        <w:rPr>
          <w:b/>
          <w:snapToGrid w:val="0"/>
          <w:color w:val="000080"/>
          <w:u w:val="single"/>
        </w:rPr>
      </w:pPr>
    </w:p>
    <w:p w14:paraId="6F9740E0" w14:textId="77777777" w:rsidR="00716AB9" w:rsidRDefault="00716AB9" w:rsidP="00716AB9">
      <w:pPr>
        <w:widowControl w:val="0"/>
        <w:tabs>
          <w:tab w:val="left" w:pos="90"/>
        </w:tabs>
        <w:jc w:val="both"/>
        <w:rPr>
          <w:b/>
          <w:snapToGrid w:val="0"/>
          <w:color w:val="000080"/>
          <w:u w:val="single"/>
        </w:rPr>
      </w:pPr>
    </w:p>
    <w:p w14:paraId="18A0B63B" w14:textId="77777777" w:rsidR="00C8503F" w:rsidRDefault="00C8503F" w:rsidP="00716AB9">
      <w:pPr>
        <w:widowControl w:val="0"/>
        <w:tabs>
          <w:tab w:val="left" w:pos="90"/>
        </w:tabs>
        <w:jc w:val="both"/>
        <w:rPr>
          <w:b/>
          <w:snapToGrid w:val="0"/>
          <w:color w:val="000080"/>
          <w:sz w:val="26"/>
          <w:u w:val="single"/>
        </w:rPr>
      </w:pPr>
      <w:bookmarkStart w:id="60" w:name="_Hlk201659404"/>
      <w:r>
        <w:rPr>
          <w:b/>
          <w:snapToGrid w:val="0"/>
          <w:color w:val="000080"/>
          <w:u w:val="single"/>
        </w:rPr>
        <w:t xml:space="preserve">FIRENZE - CONSOLATO ONORARIO            </w:t>
      </w:r>
    </w:p>
    <w:p w14:paraId="687BBBCA" w14:textId="77777777" w:rsidR="00C8503F" w:rsidRDefault="00C8503F" w:rsidP="00C8503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2E0D1C">
        <w:rPr>
          <w:snapToGrid w:val="0"/>
          <w:color w:val="000000"/>
        </w:rPr>
        <w:t>Pier Capponi</w:t>
      </w:r>
      <w:r>
        <w:rPr>
          <w:snapToGrid w:val="0"/>
          <w:color w:val="000000"/>
        </w:rPr>
        <w:t xml:space="preserve">, </w:t>
      </w:r>
      <w:r w:rsidR="002E0D1C">
        <w:rPr>
          <w:snapToGrid w:val="0"/>
          <w:color w:val="000000"/>
        </w:rPr>
        <w:t>87</w:t>
      </w:r>
      <w:r>
        <w:rPr>
          <w:snapToGrid w:val="0"/>
          <w:color w:val="000000"/>
        </w:rPr>
        <w:t xml:space="preserve"> - 50136 Firenze </w:t>
      </w:r>
    </w:p>
    <w:p w14:paraId="6DE023B9" w14:textId="77777777" w:rsidR="00C8503F" w:rsidRDefault="00C8503F" w:rsidP="00C8503F">
      <w:pPr>
        <w:widowControl w:val="0"/>
        <w:tabs>
          <w:tab w:val="left" w:pos="2321"/>
        </w:tabs>
        <w:rPr>
          <w:snapToGrid w:val="0"/>
          <w:color w:val="000000"/>
          <w:sz w:val="23"/>
        </w:rPr>
      </w:pPr>
      <w:r>
        <w:rPr>
          <w:rFonts w:ascii="MS Sans Serif" w:hAnsi="MS Sans Serif"/>
          <w:snapToGrid w:val="0"/>
          <w:sz w:val="24"/>
        </w:rPr>
        <w:tab/>
      </w:r>
      <w:r w:rsidR="002E0D1C">
        <w:rPr>
          <w:snapToGrid w:val="0"/>
          <w:color w:val="000000"/>
        </w:rPr>
        <w:t>Tel.  3341766164</w:t>
      </w:r>
      <w:r>
        <w:rPr>
          <w:snapToGrid w:val="0"/>
          <w:color w:val="000000"/>
        </w:rPr>
        <w:t xml:space="preserve"> - Fax 0571668872 </w:t>
      </w:r>
    </w:p>
    <w:p w14:paraId="4AC76D43" w14:textId="77777777" w:rsidR="00C8503F" w:rsidRDefault="00C8503F" w:rsidP="00C8503F">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consolatomoldovatoscana@gmail.com</w:t>
      </w:r>
    </w:p>
    <w:p w14:paraId="5FB78352" w14:textId="77777777" w:rsidR="00C8503F" w:rsidRDefault="00C8503F" w:rsidP="00C8503F">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p>
    <w:p w14:paraId="1E35D4C8" w14:textId="77777777" w:rsidR="00C8503F" w:rsidRDefault="00C8503F" w:rsidP="00C8503F">
      <w:pPr>
        <w:widowControl w:val="0"/>
        <w:tabs>
          <w:tab w:val="left" w:pos="90"/>
          <w:tab w:val="left" w:pos="2321"/>
        </w:tabs>
        <w:spacing w:before="49"/>
        <w:rPr>
          <w:snapToGrid w:val="0"/>
          <w:color w:val="000000"/>
          <w:sz w:val="26"/>
        </w:rPr>
      </w:pPr>
      <w:r>
        <w:rPr>
          <w:snapToGrid w:val="0"/>
          <w:color w:val="000000"/>
        </w:rPr>
        <w:t xml:space="preserve">           </w:t>
      </w:r>
    </w:p>
    <w:p w14:paraId="1230B707" w14:textId="77777777" w:rsidR="004944D8" w:rsidRDefault="00C8503F" w:rsidP="00C8503F">
      <w:pPr>
        <w:widowControl w:val="0"/>
        <w:tabs>
          <w:tab w:val="left" w:pos="90"/>
        </w:tabs>
        <w:rPr>
          <w:snapToGrid w:val="0"/>
          <w:color w:val="000000"/>
        </w:rPr>
      </w:pPr>
      <w:r>
        <w:rPr>
          <w:snapToGrid w:val="0"/>
          <w:color w:val="000000"/>
        </w:rPr>
        <w:t xml:space="preserve">Signor ALESSANDRO SIGNORINI, Console Onorario (Exequatur </w:t>
      </w:r>
      <w:r w:rsidR="0071378A">
        <w:rPr>
          <w:snapToGrid w:val="0"/>
          <w:color w:val="000000"/>
        </w:rPr>
        <w:t>17 dicembre 2021</w:t>
      </w:r>
      <w:r>
        <w:rPr>
          <w:snapToGrid w:val="0"/>
          <w:color w:val="000000"/>
        </w:rPr>
        <w:t>)</w:t>
      </w:r>
    </w:p>
    <w:bookmarkEnd w:id="60"/>
    <w:p w14:paraId="71EA4E1F" w14:textId="77777777" w:rsidR="00324E24" w:rsidRDefault="00324E24" w:rsidP="00C8503F">
      <w:pPr>
        <w:widowControl w:val="0"/>
        <w:tabs>
          <w:tab w:val="left" w:pos="90"/>
        </w:tabs>
        <w:rPr>
          <w:snapToGrid w:val="0"/>
          <w:color w:val="000000"/>
        </w:rPr>
      </w:pPr>
    </w:p>
    <w:p w14:paraId="73DCF6FC" w14:textId="77777777" w:rsidR="00311E92" w:rsidRDefault="00311E92" w:rsidP="00C8503F">
      <w:pPr>
        <w:widowControl w:val="0"/>
        <w:tabs>
          <w:tab w:val="left" w:pos="90"/>
        </w:tabs>
        <w:rPr>
          <w:snapToGrid w:val="0"/>
          <w:color w:val="000000"/>
        </w:rPr>
      </w:pPr>
    </w:p>
    <w:p w14:paraId="2E2E0EFF" w14:textId="77777777" w:rsidR="00324E24" w:rsidRDefault="00324E24" w:rsidP="00324E24">
      <w:pPr>
        <w:widowControl w:val="0"/>
        <w:tabs>
          <w:tab w:val="left" w:pos="90"/>
        </w:tabs>
        <w:jc w:val="both"/>
        <w:rPr>
          <w:b/>
          <w:snapToGrid w:val="0"/>
          <w:color w:val="000080"/>
          <w:sz w:val="26"/>
          <w:u w:val="single"/>
        </w:rPr>
      </w:pPr>
      <w:r>
        <w:rPr>
          <w:b/>
          <w:snapToGrid w:val="0"/>
          <w:color w:val="000080"/>
          <w:u w:val="single"/>
        </w:rPr>
        <w:t xml:space="preserve">TORINO - CONSOLATO ONORARIO            </w:t>
      </w:r>
    </w:p>
    <w:p w14:paraId="5E473AE6" w14:textId="77777777" w:rsidR="001C5D69" w:rsidRDefault="001C5D69" w:rsidP="001C5D6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Lungo Po Antonelli, 21 - 10153 Torino </w:t>
      </w:r>
    </w:p>
    <w:p w14:paraId="6DAB7A05" w14:textId="77777777" w:rsidR="001C5D69" w:rsidRDefault="001C5D69" w:rsidP="001C5D6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e fax  0118123575 </w:t>
      </w:r>
    </w:p>
    <w:p w14:paraId="6675044E" w14:textId="698872C6" w:rsidR="001C5D69" w:rsidRDefault="001C5D69" w:rsidP="001C5D6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61" w:history="1">
        <w:r w:rsidRPr="00825D6C">
          <w:rPr>
            <w:rStyle w:val="Collegamentoipertestuale"/>
            <w:snapToGrid w:val="0"/>
            <w:color w:val="000000"/>
            <w:u w:val="none"/>
          </w:rPr>
          <w:t>info@flyren.eu</w:t>
        </w:r>
      </w:hyperlink>
      <w:r>
        <w:rPr>
          <w:snapToGrid w:val="0"/>
          <w:color w:val="000000"/>
        </w:rPr>
        <w:t xml:space="preserve"> - </w:t>
      </w:r>
      <w:hyperlink r:id="rId362" w:history="1">
        <w:r w:rsidRPr="00024479">
          <w:rPr>
            <w:rStyle w:val="Collegamentoipertestuale"/>
            <w:snapToGrid w:val="0"/>
          </w:rPr>
          <w:t>vranzato@flyren.eu</w:t>
        </w:r>
      </w:hyperlink>
      <w:r>
        <w:rPr>
          <w:snapToGrid w:val="0"/>
          <w:color w:val="000000"/>
        </w:rPr>
        <w:t xml:space="preserve"> </w:t>
      </w:r>
    </w:p>
    <w:p w14:paraId="32331328" w14:textId="77777777" w:rsidR="001C5D69" w:rsidRDefault="001C5D69" w:rsidP="001C5D69">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p>
    <w:p w14:paraId="6C72B1CE" w14:textId="77777777" w:rsidR="001C5D69" w:rsidRDefault="001C5D69" w:rsidP="001C5D69">
      <w:pPr>
        <w:widowControl w:val="0"/>
        <w:tabs>
          <w:tab w:val="left" w:pos="90"/>
          <w:tab w:val="left" w:pos="2321"/>
        </w:tabs>
        <w:spacing w:before="49"/>
        <w:rPr>
          <w:snapToGrid w:val="0"/>
          <w:color w:val="000000"/>
          <w:sz w:val="26"/>
        </w:rPr>
      </w:pPr>
      <w:r>
        <w:rPr>
          <w:snapToGrid w:val="0"/>
          <w:color w:val="000000"/>
        </w:rPr>
        <w:t xml:space="preserve">           </w:t>
      </w:r>
    </w:p>
    <w:p w14:paraId="071C2898" w14:textId="2DF32F9A" w:rsidR="001C5D69" w:rsidRDefault="001C5D69" w:rsidP="001C5D69">
      <w:pPr>
        <w:widowControl w:val="0"/>
        <w:tabs>
          <w:tab w:val="left" w:pos="90"/>
        </w:tabs>
        <w:rPr>
          <w:snapToGrid w:val="0"/>
          <w:color w:val="000000"/>
        </w:rPr>
      </w:pPr>
      <w:r>
        <w:rPr>
          <w:snapToGrid w:val="0"/>
          <w:color w:val="000000"/>
        </w:rPr>
        <w:t>Signor CARLO GARUZZO, Console Onorario (Rinnovo exequatur 7 febbraio 2025)</w:t>
      </w:r>
    </w:p>
    <w:p w14:paraId="618C1A7D" w14:textId="77777777" w:rsidR="00DB4F33" w:rsidRDefault="00DB4F33" w:rsidP="00324E24">
      <w:pPr>
        <w:widowControl w:val="0"/>
        <w:tabs>
          <w:tab w:val="left" w:pos="90"/>
          <w:tab w:val="left" w:pos="2321"/>
        </w:tabs>
        <w:spacing w:before="49"/>
        <w:rPr>
          <w:snapToGrid w:val="0"/>
          <w:color w:val="000000"/>
          <w:sz w:val="26"/>
        </w:rPr>
      </w:pPr>
    </w:p>
    <w:p w14:paraId="56E1121D" w14:textId="77777777" w:rsidR="00F65355" w:rsidRDefault="00F65355" w:rsidP="00F65355">
      <w:pPr>
        <w:widowControl w:val="0"/>
        <w:tabs>
          <w:tab w:val="left" w:pos="90"/>
        </w:tabs>
        <w:jc w:val="both"/>
        <w:rPr>
          <w:b/>
          <w:snapToGrid w:val="0"/>
          <w:color w:val="000080"/>
          <w:sz w:val="26"/>
          <w:u w:val="single"/>
        </w:rPr>
      </w:pPr>
      <w:r>
        <w:rPr>
          <w:b/>
          <w:snapToGrid w:val="0"/>
          <w:color w:val="000080"/>
          <w:u w:val="single"/>
        </w:rPr>
        <w:t xml:space="preserve">VICENZA - CONSOLATO ONORARIO            </w:t>
      </w:r>
    </w:p>
    <w:p w14:paraId="1380C12C" w14:textId="77777777" w:rsidR="00F65355" w:rsidRDefault="00F65355" w:rsidP="00F6535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Mercato Nuovo - 36100 Vicenza </w:t>
      </w:r>
    </w:p>
    <w:p w14:paraId="4D7F7845" w14:textId="77777777" w:rsidR="00F65355" w:rsidRDefault="00F65355" w:rsidP="00F65355">
      <w:pPr>
        <w:widowControl w:val="0"/>
        <w:tabs>
          <w:tab w:val="left" w:pos="2321"/>
        </w:tabs>
        <w:rPr>
          <w:snapToGrid w:val="0"/>
          <w:color w:val="000000"/>
          <w:sz w:val="23"/>
        </w:rPr>
      </w:pPr>
      <w:r>
        <w:rPr>
          <w:rFonts w:ascii="MS Sans Serif" w:hAnsi="MS Sans Serif"/>
          <w:snapToGrid w:val="0"/>
          <w:sz w:val="24"/>
        </w:rPr>
        <w:tab/>
      </w:r>
      <w:r>
        <w:rPr>
          <w:snapToGrid w:val="0"/>
          <w:color w:val="000000"/>
        </w:rPr>
        <w:t>Tel.  3346727832</w:t>
      </w:r>
    </w:p>
    <w:p w14:paraId="2E35CD41" w14:textId="77777777" w:rsidR="00F65355" w:rsidRDefault="00F65355" w:rsidP="00F6535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610FF673" w14:textId="77777777" w:rsidR="00F65355" w:rsidRDefault="00F65355" w:rsidP="00F6535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Veneto</w:t>
      </w:r>
    </w:p>
    <w:p w14:paraId="3C6E90B0" w14:textId="77777777" w:rsidR="00F65355" w:rsidRDefault="00F65355" w:rsidP="00F65355">
      <w:pPr>
        <w:widowControl w:val="0"/>
        <w:tabs>
          <w:tab w:val="left" w:pos="90"/>
          <w:tab w:val="left" w:pos="2321"/>
        </w:tabs>
        <w:spacing w:before="49"/>
        <w:rPr>
          <w:snapToGrid w:val="0"/>
          <w:color w:val="000000"/>
          <w:sz w:val="26"/>
        </w:rPr>
      </w:pPr>
      <w:r>
        <w:rPr>
          <w:snapToGrid w:val="0"/>
          <w:color w:val="000000"/>
        </w:rPr>
        <w:t xml:space="preserve">           </w:t>
      </w:r>
    </w:p>
    <w:p w14:paraId="78B193E4" w14:textId="77777777" w:rsidR="00F65355" w:rsidRDefault="00F65355" w:rsidP="00F65355">
      <w:pPr>
        <w:widowControl w:val="0"/>
        <w:tabs>
          <w:tab w:val="left" w:pos="90"/>
        </w:tabs>
        <w:rPr>
          <w:snapToGrid w:val="0"/>
          <w:color w:val="000000"/>
        </w:rPr>
      </w:pPr>
      <w:r>
        <w:rPr>
          <w:snapToGrid w:val="0"/>
          <w:color w:val="000000"/>
        </w:rPr>
        <w:t>Signor RICCARDO DE TONI, Console Onorario (Exequatur 30 maggio 2024)</w:t>
      </w:r>
    </w:p>
    <w:p w14:paraId="4F837781" w14:textId="77777777" w:rsidR="00324E24" w:rsidRDefault="00324E24" w:rsidP="00C8503F">
      <w:pPr>
        <w:widowControl w:val="0"/>
        <w:tabs>
          <w:tab w:val="left" w:pos="90"/>
        </w:tabs>
        <w:rPr>
          <w:snapToGrid w:val="0"/>
          <w:color w:val="000000"/>
        </w:rPr>
      </w:pPr>
    </w:p>
    <w:p w14:paraId="018C7C70" w14:textId="77777777" w:rsidR="004944D8" w:rsidRDefault="00861AEF" w:rsidP="00861AEF">
      <w:pPr>
        <w:widowControl w:val="0"/>
        <w:tabs>
          <w:tab w:val="left" w:pos="90"/>
        </w:tabs>
        <w:jc w:val="right"/>
        <w:rPr>
          <w:b/>
          <w:snapToGrid w:val="0"/>
          <w:color w:val="000000"/>
        </w:rPr>
      </w:pPr>
      <w:r>
        <w:rPr>
          <w:snapToGrid w:val="0"/>
          <w:color w:val="000000"/>
        </w:rPr>
        <w:br w:type="page"/>
      </w:r>
      <w:r w:rsidR="004944D8">
        <w:rPr>
          <w:b/>
          <w:snapToGrid w:val="0"/>
          <w:color w:val="000000"/>
          <w:sz w:val="16"/>
        </w:rPr>
        <w:t>MONACO</w:t>
      </w:r>
    </w:p>
    <w:p w14:paraId="058E8FBC"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5680" behindDoc="0" locked="0" layoutInCell="0" allowOverlap="1" wp14:anchorId="42701E93" wp14:editId="6251B34F">
            <wp:simplePos x="0" y="0"/>
            <wp:positionH relativeFrom="column">
              <wp:posOffset>5790565</wp:posOffset>
            </wp:positionH>
            <wp:positionV relativeFrom="paragraph">
              <wp:posOffset>158115</wp:posOffset>
            </wp:positionV>
            <wp:extent cx="702310" cy="467995"/>
            <wp:effectExtent l="19050" t="19050" r="2540" b="8255"/>
            <wp:wrapNone/>
            <wp:docPr id="307" name="Immagin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2"/>
                    <pic:cNvPicPr>
                      <a:picLocks noChangeAspect="1" noChangeArrowheads="1"/>
                    </pic:cNvPicPr>
                  </pic:nvPicPr>
                  <pic:blipFill>
                    <a:blip r:embed="rId27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2CD7DE" w14:textId="77777777" w:rsidR="004944D8" w:rsidRDefault="004944D8">
      <w:pPr>
        <w:widowControl w:val="0"/>
        <w:tabs>
          <w:tab w:val="left" w:pos="90"/>
        </w:tabs>
        <w:rPr>
          <w:b/>
          <w:snapToGrid w:val="0"/>
          <w:color w:val="000080"/>
          <w:sz w:val="39"/>
        </w:rPr>
      </w:pPr>
      <w:r>
        <w:rPr>
          <w:b/>
          <w:snapToGrid w:val="0"/>
          <w:color w:val="000080"/>
          <w:sz w:val="32"/>
        </w:rPr>
        <w:t xml:space="preserve">MONACO </w:t>
      </w:r>
    </w:p>
    <w:p w14:paraId="58624A4E" w14:textId="77777777" w:rsidR="004944D8" w:rsidRDefault="004944D8">
      <w:pPr>
        <w:widowControl w:val="0"/>
        <w:tabs>
          <w:tab w:val="left" w:pos="90"/>
        </w:tabs>
        <w:rPr>
          <w:b/>
          <w:snapToGrid w:val="0"/>
          <w:color w:val="000080"/>
          <w:sz w:val="28"/>
        </w:rPr>
      </w:pPr>
      <w:r>
        <w:rPr>
          <w:b/>
          <w:snapToGrid w:val="0"/>
          <w:color w:val="000080"/>
          <w:sz w:val="22"/>
        </w:rPr>
        <w:t xml:space="preserve">Principato di         </w:t>
      </w:r>
    </w:p>
    <w:p w14:paraId="4DC9671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28454D0" w14:textId="77777777" w:rsidR="004944D8" w:rsidRDefault="004944D8" w:rsidP="0021399F">
      <w:pPr>
        <w:widowControl w:val="0"/>
        <w:tabs>
          <w:tab w:val="left" w:pos="90"/>
        </w:tabs>
        <w:jc w:val="right"/>
        <w:rPr>
          <w:i/>
          <w:snapToGrid w:val="0"/>
          <w:color w:val="000000"/>
          <w:sz w:val="26"/>
        </w:rPr>
      </w:pPr>
      <w:r>
        <w:rPr>
          <w:i/>
          <w:snapToGrid w:val="0"/>
          <w:color w:val="000000"/>
        </w:rPr>
        <w:t xml:space="preserve"> Festa nazionale 19 novembre</w:t>
      </w:r>
    </w:p>
    <w:p w14:paraId="69B694A3" w14:textId="77777777" w:rsidR="0021399F" w:rsidRDefault="0021399F" w:rsidP="0021399F">
      <w:pPr>
        <w:widowControl w:val="0"/>
        <w:tabs>
          <w:tab w:val="left" w:pos="90"/>
        </w:tabs>
        <w:rPr>
          <w:b/>
          <w:snapToGrid w:val="0"/>
          <w:color w:val="000080"/>
          <w:u w:val="single"/>
        </w:rPr>
      </w:pPr>
    </w:p>
    <w:p w14:paraId="1C7132B2" w14:textId="77777777" w:rsidR="005B23F2" w:rsidRDefault="005B23F2" w:rsidP="0021399F">
      <w:pPr>
        <w:widowControl w:val="0"/>
        <w:tabs>
          <w:tab w:val="left" w:pos="90"/>
        </w:tabs>
        <w:rPr>
          <w:b/>
          <w:snapToGrid w:val="0"/>
          <w:color w:val="000080"/>
          <w:u w:val="single"/>
        </w:rPr>
      </w:pPr>
    </w:p>
    <w:p w14:paraId="3DB28558" w14:textId="77777777" w:rsidR="005B23F2" w:rsidRDefault="005B23F2" w:rsidP="0021399F">
      <w:pPr>
        <w:widowControl w:val="0"/>
        <w:tabs>
          <w:tab w:val="left" w:pos="90"/>
        </w:tabs>
        <w:rPr>
          <w:b/>
          <w:snapToGrid w:val="0"/>
          <w:color w:val="000080"/>
          <w:u w:val="single"/>
        </w:rPr>
      </w:pPr>
    </w:p>
    <w:p w14:paraId="04B26108" w14:textId="77777777" w:rsidR="004944D8" w:rsidRDefault="004944D8" w:rsidP="0021399F">
      <w:pPr>
        <w:widowControl w:val="0"/>
        <w:tabs>
          <w:tab w:val="left" w:pos="90"/>
        </w:tabs>
        <w:rPr>
          <w:b/>
          <w:snapToGrid w:val="0"/>
          <w:color w:val="000080"/>
          <w:sz w:val="26"/>
          <w:u w:val="single"/>
        </w:rPr>
      </w:pPr>
      <w:r>
        <w:rPr>
          <w:b/>
          <w:snapToGrid w:val="0"/>
          <w:color w:val="000080"/>
          <w:u w:val="single"/>
        </w:rPr>
        <w:t xml:space="preserve">GENOVA - CONSOLATO GENERALE ONORARIO   </w:t>
      </w:r>
    </w:p>
    <w:p w14:paraId="4A411E23" w14:textId="77777777" w:rsidR="004944D8" w:rsidRDefault="004944D8" w:rsidP="00F825C8">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3F2E0154"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21334E">
        <w:rPr>
          <w:snapToGrid w:val="0"/>
        </w:rPr>
        <w:t>Liguria</w:t>
      </w:r>
    </w:p>
    <w:p w14:paraId="62F5BA79" w14:textId="77777777" w:rsidR="0021399F" w:rsidRDefault="0021399F" w:rsidP="0021399F">
      <w:pPr>
        <w:widowControl w:val="0"/>
        <w:tabs>
          <w:tab w:val="left" w:pos="90"/>
        </w:tabs>
        <w:rPr>
          <w:snapToGrid w:val="0"/>
          <w:color w:val="000000"/>
        </w:rPr>
      </w:pPr>
    </w:p>
    <w:p w14:paraId="07FF8E53" w14:textId="77777777" w:rsidR="0021399F" w:rsidRDefault="0021399F" w:rsidP="0021399F">
      <w:pPr>
        <w:widowControl w:val="0"/>
        <w:tabs>
          <w:tab w:val="left" w:pos="90"/>
        </w:tabs>
        <w:rPr>
          <w:b/>
          <w:snapToGrid w:val="0"/>
          <w:color w:val="000080"/>
          <w:u w:val="single"/>
        </w:rPr>
      </w:pPr>
    </w:p>
    <w:p w14:paraId="7203BBE0" w14:textId="77777777" w:rsidR="0021399F" w:rsidRDefault="0021399F" w:rsidP="0021399F">
      <w:pPr>
        <w:widowControl w:val="0"/>
        <w:tabs>
          <w:tab w:val="left" w:pos="90"/>
        </w:tabs>
        <w:rPr>
          <w:b/>
          <w:snapToGrid w:val="0"/>
          <w:color w:val="000080"/>
          <w:u w:val="single"/>
        </w:rPr>
      </w:pPr>
    </w:p>
    <w:p w14:paraId="144B6349" w14:textId="77777777" w:rsidR="0004681D" w:rsidRDefault="0004681D" w:rsidP="0021399F">
      <w:pPr>
        <w:widowControl w:val="0"/>
        <w:tabs>
          <w:tab w:val="left" w:pos="90"/>
        </w:tabs>
        <w:rPr>
          <w:b/>
          <w:snapToGrid w:val="0"/>
          <w:color w:val="000080"/>
          <w:sz w:val="26"/>
          <w:u w:val="single"/>
        </w:rPr>
      </w:pPr>
      <w:r>
        <w:rPr>
          <w:b/>
          <w:snapToGrid w:val="0"/>
          <w:color w:val="000080"/>
          <w:u w:val="single"/>
        </w:rPr>
        <w:t xml:space="preserve">ANCONA - CONSOLATO ONORARIO   </w:t>
      </w:r>
    </w:p>
    <w:p w14:paraId="2B2C9201" w14:textId="77777777" w:rsidR="0021399F" w:rsidRDefault="0004681D" w:rsidP="00690E36">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67EA09D3" w14:textId="77777777" w:rsidR="00690E36" w:rsidRDefault="00690E36" w:rsidP="0004681D">
      <w:pPr>
        <w:widowControl w:val="0"/>
        <w:tabs>
          <w:tab w:val="left" w:pos="2321"/>
        </w:tabs>
        <w:rPr>
          <w:b/>
          <w:snapToGrid w:val="0"/>
          <w:color w:val="000000"/>
        </w:rPr>
      </w:pPr>
    </w:p>
    <w:p w14:paraId="1887DF36" w14:textId="77777777" w:rsidR="0004681D" w:rsidRDefault="0004681D" w:rsidP="0004681D">
      <w:pPr>
        <w:widowControl w:val="0"/>
        <w:tabs>
          <w:tab w:val="left" w:pos="2321"/>
        </w:tabs>
        <w:rPr>
          <w:snapToGrid w:val="0"/>
        </w:rPr>
      </w:pPr>
      <w:r>
        <w:rPr>
          <w:b/>
          <w:snapToGrid w:val="0"/>
          <w:color w:val="000000"/>
        </w:rPr>
        <w:t>Circoscrizione</w:t>
      </w:r>
      <w:r>
        <w:rPr>
          <w:rFonts w:ascii="MS Sans Serif" w:hAnsi="MS Sans Serif"/>
          <w:snapToGrid w:val="0"/>
          <w:sz w:val="24"/>
        </w:rPr>
        <w:tab/>
      </w:r>
      <w:bookmarkStart w:id="61" w:name="_Hlk114222464"/>
      <w:r w:rsidR="0043693D" w:rsidRPr="0043693D">
        <w:rPr>
          <w:snapToGrid w:val="0"/>
        </w:rPr>
        <w:t>Marche</w:t>
      </w:r>
      <w:r w:rsidR="0043693D">
        <w:rPr>
          <w:snapToGrid w:val="0"/>
        </w:rPr>
        <w:t>, Lazio, Abruzzo, Molise</w:t>
      </w:r>
      <w:bookmarkEnd w:id="61"/>
    </w:p>
    <w:p w14:paraId="2F8AE240" w14:textId="77777777" w:rsidR="0004681D" w:rsidRDefault="0004681D" w:rsidP="0004681D">
      <w:pPr>
        <w:widowControl w:val="0"/>
        <w:tabs>
          <w:tab w:val="left" w:pos="90"/>
        </w:tabs>
        <w:rPr>
          <w:snapToGrid w:val="0"/>
          <w:color w:val="000000"/>
        </w:rPr>
      </w:pPr>
    </w:p>
    <w:p w14:paraId="7E167D99" w14:textId="77777777" w:rsidR="005C657B" w:rsidRDefault="005C657B" w:rsidP="005C657B">
      <w:pPr>
        <w:widowControl w:val="0"/>
        <w:tabs>
          <w:tab w:val="left" w:pos="90"/>
        </w:tabs>
        <w:rPr>
          <w:b/>
          <w:snapToGrid w:val="0"/>
          <w:color w:val="000080"/>
          <w:u w:val="single"/>
        </w:rPr>
      </w:pPr>
    </w:p>
    <w:p w14:paraId="3FDD5A4E" w14:textId="77777777" w:rsidR="005C657B" w:rsidRDefault="005C657B" w:rsidP="005C657B">
      <w:pPr>
        <w:widowControl w:val="0"/>
        <w:tabs>
          <w:tab w:val="left" w:pos="90"/>
        </w:tabs>
        <w:rPr>
          <w:b/>
          <w:snapToGrid w:val="0"/>
          <w:color w:val="000080"/>
          <w:u w:val="single"/>
        </w:rPr>
      </w:pPr>
    </w:p>
    <w:p w14:paraId="29DE48C4" w14:textId="77777777" w:rsidR="004944D8" w:rsidRDefault="004944D8" w:rsidP="005C657B">
      <w:pPr>
        <w:widowControl w:val="0"/>
        <w:tabs>
          <w:tab w:val="left" w:pos="90"/>
        </w:tabs>
        <w:rPr>
          <w:b/>
          <w:snapToGrid w:val="0"/>
          <w:color w:val="000080"/>
          <w:sz w:val="26"/>
          <w:u w:val="single"/>
        </w:rPr>
      </w:pPr>
      <w:r>
        <w:rPr>
          <w:b/>
          <w:snapToGrid w:val="0"/>
          <w:color w:val="000080"/>
          <w:u w:val="single"/>
        </w:rPr>
        <w:t xml:space="preserve">BARI - CONSOLATO ONORARIO   </w:t>
      </w:r>
    </w:p>
    <w:p w14:paraId="4F9A464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008014EC">
        <w:rPr>
          <w:snapToGrid w:val="0"/>
        </w:rPr>
        <w:t>Arcivescovo Vaccaro</w:t>
      </w:r>
      <w:r>
        <w:rPr>
          <w:snapToGrid w:val="0"/>
        </w:rPr>
        <w:t xml:space="preserve">, </w:t>
      </w:r>
      <w:r w:rsidR="008014EC">
        <w:rPr>
          <w:snapToGrid w:val="0"/>
        </w:rPr>
        <w:t>45</w:t>
      </w:r>
      <w:r>
        <w:rPr>
          <w:snapToGrid w:val="0"/>
          <w:color w:val="000000"/>
        </w:rPr>
        <w:t xml:space="preserve"> -  70121 Bari </w:t>
      </w:r>
    </w:p>
    <w:p w14:paraId="6C8782D6" w14:textId="77777777" w:rsidR="004944D8" w:rsidRDefault="004944D8">
      <w:pPr>
        <w:widowControl w:val="0"/>
        <w:tabs>
          <w:tab w:val="left" w:pos="2321"/>
        </w:tabs>
        <w:rPr>
          <w:snapToGrid w:val="0"/>
          <w:color w:val="000000"/>
        </w:rPr>
      </w:pPr>
      <w:r>
        <w:rPr>
          <w:rFonts w:ascii="MS Sans Serif" w:hAnsi="MS Sans Serif"/>
          <w:snapToGrid w:val="0"/>
          <w:sz w:val="24"/>
        </w:rPr>
        <w:tab/>
      </w:r>
      <w:r w:rsidR="008014EC">
        <w:rPr>
          <w:snapToGrid w:val="0"/>
          <w:color w:val="000000"/>
        </w:rPr>
        <w:t>Tel. 080</w:t>
      </w:r>
      <w:r w:rsidR="00C049DD">
        <w:rPr>
          <w:snapToGrid w:val="0"/>
          <w:color w:val="000000"/>
        </w:rPr>
        <w:t xml:space="preserve"> </w:t>
      </w:r>
      <w:r w:rsidR="008014EC">
        <w:rPr>
          <w:snapToGrid w:val="0"/>
          <w:color w:val="000000"/>
        </w:rPr>
        <w:t>52</w:t>
      </w:r>
      <w:r w:rsidR="00B82945">
        <w:rPr>
          <w:snapToGrid w:val="0"/>
          <w:color w:val="000000"/>
        </w:rPr>
        <w:t>27572</w:t>
      </w:r>
      <w:r w:rsidR="008014EC">
        <w:rPr>
          <w:snapToGrid w:val="0"/>
          <w:color w:val="000000"/>
        </w:rPr>
        <w:t xml:space="preserve">  Fax 080</w:t>
      </w:r>
      <w:r w:rsidR="00C049DD">
        <w:rPr>
          <w:snapToGrid w:val="0"/>
          <w:color w:val="000000"/>
        </w:rPr>
        <w:t xml:space="preserve"> </w:t>
      </w:r>
      <w:r>
        <w:rPr>
          <w:snapToGrid w:val="0"/>
          <w:color w:val="000000"/>
        </w:rPr>
        <w:t>52</w:t>
      </w:r>
      <w:r w:rsidR="00B82945">
        <w:rPr>
          <w:snapToGrid w:val="0"/>
          <w:color w:val="000000"/>
        </w:rPr>
        <w:t>27</w:t>
      </w:r>
      <w:r>
        <w:rPr>
          <w:snapToGrid w:val="0"/>
          <w:color w:val="000000"/>
        </w:rPr>
        <w:t>18</w:t>
      </w:r>
      <w:r w:rsidR="00B82945">
        <w:rPr>
          <w:snapToGrid w:val="0"/>
          <w:color w:val="000000"/>
        </w:rPr>
        <w:t>8</w:t>
      </w:r>
    </w:p>
    <w:p w14:paraId="25B3328C" w14:textId="77777777" w:rsidR="002A4703" w:rsidRDefault="002A4703">
      <w:pPr>
        <w:widowControl w:val="0"/>
        <w:tabs>
          <w:tab w:val="left" w:pos="2321"/>
        </w:tabs>
        <w:rPr>
          <w:snapToGrid w:val="0"/>
          <w:color w:val="000000"/>
          <w:sz w:val="23"/>
        </w:rPr>
      </w:pPr>
      <w:r>
        <w:rPr>
          <w:snapToGrid w:val="0"/>
          <w:color w:val="000000"/>
        </w:rPr>
        <w:tab/>
        <w:t xml:space="preserve">E-mail: </w:t>
      </w:r>
      <w:hyperlink r:id="rId363" w:history="1">
        <w:r w:rsidRPr="00EC64DD">
          <w:rPr>
            <w:rStyle w:val="Collegamentoipertestuale"/>
            <w:snapToGrid w:val="0"/>
          </w:rPr>
          <w:t>info@consolatomonacobari.it</w:t>
        </w:r>
      </w:hyperlink>
      <w:r>
        <w:rPr>
          <w:snapToGrid w:val="0"/>
          <w:color w:val="000000"/>
        </w:rPr>
        <w:t xml:space="preserve"> </w:t>
      </w:r>
    </w:p>
    <w:p w14:paraId="66A6E06D"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Puglia</w:t>
      </w:r>
      <w:r>
        <w:rPr>
          <w:snapToGrid w:val="0"/>
          <w:color w:val="000000"/>
        </w:rPr>
        <w:t xml:space="preserve">                </w:t>
      </w:r>
    </w:p>
    <w:p w14:paraId="2AFC9EF3" w14:textId="77777777" w:rsidR="0004681D" w:rsidRDefault="0004681D" w:rsidP="0004681D">
      <w:pPr>
        <w:widowControl w:val="0"/>
        <w:tabs>
          <w:tab w:val="left" w:pos="90"/>
        </w:tabs>
        <w:rPr>
          <w:snapToGrid w:val="0"/>
          <w:color w:val="000000"/>
        </w:rPr>
      </w:pPr>
    </w:p>
    <w:p w14:paraId="386A9297" w14:textId="77777777" w:rsidR="004944D8" w:rsidRDefault="004944D8" w:rsidP="0004681D">
      <w:pPr>
        <w:widowControl w:val="0"/>
        <w:tabs>
          <w:tab w:val="left" w:pos="90"/>
        </w:tabs>
        <w:rPr>
          <w:snapToGrid w:val="0"/>
          <w:color w:val="000000"/>
        </w:rPr>
      </w:pPr>
      <w:r>
        <w:rPr>
          <w:snapToGrid w:val="0"/>
          <w:color w:val="000000"/>
        </w:rPr>
        <w:t>S</w:t>
      </w:r>
      <w:r w:rsidR="005B4EB9">
        <w:rPr>
          <w:snapToGrid w:val="0"/>
          <w:color w:val="000000"/>
        </w:rPr>
        <w:t xml:space="preserve">ignor  FABIO DI CAGNO, Console </w:t>
      </w:r>
      <w:r>
        <w:rPr>
          <w:snapToGrid w:val="0"/>
          <w:color w:val="000000"/>
        </w:rPr>
        <w:t>Onorario (</w:t>
      </w:r>
      <w:r w:rsidR="00556D22">
        <w:rPr>
          <w:snapToGrid w:val="0"/>
          <w:color w:val="000000"/>
        </w:rPr>
        <w:t>Rinnovo exequatur 2</w:t>
      </w:r>
      <w:r w:rsidR="00952F59">
        <w:rPr>
          <w:snapToGrid w:val="0"/>
          <w:color w:val="000000"/>
        </w:rPr>
        <w:t>5</w:t>
      </w:r>
      <w:r>
        <w:rPr>
          <w:snapToGrid w:val="0"/>
          <w:color w:val="000000"/>
        </w:rPr>
        <w:t xml:space="preserve"> </w:t>
      </w:r>
      <w:r w:rsidR="00C91E3E">
        <w:rPr>
          <w:snapToGrid w:val="0"/>
          <w:color w:val="000000"/>
        </w:rPr>
        <w:t>gennaio</w:t>
      </w:r>
      <w:r>
        <w:rPr>
          <w:snapToGrid w:val="0"/>
          <w:color w:val="000000"/>
        </w:rPr>
        <w:t xml:space="preserve"> 20</w:t>
      </w:r>
      <w:r w:rsidR="0087000A">
        <w:rPr>
          <w:snapToGrid w:val="0"/>
          <w:color w:val="000000"/>
        </w:rPr>
        <w:t>22</w:t>
      </w:r>
      <w:r>
        <w:rPr>
          <w:snapToGrid w:val="0"/>
          <w:color w:val="000000"/>
        </w:rPr>
        <w:t>)</w:t>
      </w:r>
    </w:p>
    <w:p w14:paraId="6B867B2D" w14:textId="77777777" w:rsidR="004944D8" w:rsidRDefault="0066743E">
      <w:pPr>
        <w:widowControl w:val="0"/>
        <w:tabs>
          <w:tab w:val="left" w:pos="90"/>
        </w:tabs>
        <w:spacing w:before="550"/>
        <w:rPr>
          <w:b/>
          <w:snapToGrid w:val="0"/>
          <w:color w:val="000080"/>
          <w:u w:val="single"/>
        </w:rPr>
      </w:pPr>
      <w:r>
        <w:rPr>
          <w:b/>
          <w:snapToGrid w:val="0"/>
          <w:color w:val="000080"/>
          <w:u w:val="single"/>
        </w:rPr>
        <w:t xml:space="preserve">BOLOGNA – CONSOLATO </w:t>
      </w:r>
      <w:r w:rsidR="004944D8">
        <w:rPr>
          <w:b/>
          <w:snapToGrid w:val="0"/>
          <w:color w:val="000080"/>
          <w:u w:val="single"/>
        </w:rPr>
        <w:t>ONORARIO</w:t>
      </w:r>
    </w:p>
    <w:p w14:paraId="213062C3" w14:textId="77777777" w:rsidR="004944D8" w:rsidRDefault="004944D8">
      <w:pPr>
        <w:widowControl w:val="0"/>
        <w:tabs>
          <w:tab w:val="left" w:pos="90"/>
        </w:tabs>
        <w:rPr>
          <w:b/>
          <w:snapToGrid w:val="0"/>
        </w:rPr>
      </w:pPr>
    </w:p>
    <w:p w14:paraId="58499E97" w14:textId="77777777" w:rsidR="004944D8" w:rsidRDefault="004944D8">
      <w:pPr>
        <w:widowControl w:val="0"/>
        <w:tabs>
          <w:tab w:val="left" w:pos="90"/>
        </w:tabs>
        <w:rPr>
          <w:b/>
          <w:snapToGrid w:val="0"/>
        </w:rPr>
      </w:pPr>
      <w:r>
        <w:rPr>
          <w:b/>
          <w:snapToGrid w:val="0"/>
        </w:rPr>
        <w:t>Indirizzo</w:t>
      </w:r>
      <w:r>
        <w:rPr>
          <w:b/>
          <w:snapToGrid w:val="0"/>
        </w:rPr>
        <w:tab/>
      </w:r>
      <w:r>
        <w:rPr>
          <w:b/>
          <w:snapToGrid w:val="0"/>
        </w:rPr>
        <w:tab/>
      </w:r>
      <w:r>
        <w:rPr>
          <w:bCs/>
          <w:snapToGrid w:val="0"/>
        </w:rPr>
        <w:t>via Calzolerie, 1 – 40125 B</w:t>
      </w:r>
      <w:r w:rsidR="00566A26">
        <w:rPr>
          <w:bCs/>
          <w:snapToGrid w:val="0"/>
        </w:rPr>
        <w:t>ologna</w:t>
      </w:r>
    </w:p>
    <w:p w14:paraId="1B55F933" w14:textId="77777777" w:rsidR="004944D8" w:rsidRDefault="004944D8">
      <w:pPr>
        <w:pStyle w:val="H5"/>
        <w:keepNext w:val="0"/>
        <w:widowControl w:val="0"/>
        <w:tabs>
          <w:tab w:val="left" w:pos="90"/>
        </w:tabs>
        <w:spacing w:before="0" w:after="0"/>
        <w:outlineLvl w:val="9"/>
        <w:rPr>
          <w:b w:val="0"/>
          <w:bCs/>
        </w:rPr>
      </w:pPr>
      <w:r>
        <w:tab/>
      </w:r>
      <w:r>
        <w:tab/>
      </w:r>
      <w:r>
        <w:tab/>
      </w:r>
      <w:r>
        <w:tab/>
      </w:r>
      <w:r>
        <w:rPr>
          <w:b w:val="0"/>
          <w:bCs/>
        </w:rPr>
        <w:t>Tel. 0512</w:t>
      </w:r>
      <w:r w:rsidR="00566A26">
        <w:rPr>
          <w:b w:val="0"/>
          <w:bCs/>
        </w:rPr>
        <w:t>2954</w:t>
      </w:r>
      <w:r>
        <w:rPr>
          <w:b w:val="0"/>
          <w:bCs/>
        </w:rPr>
        <w:t>3</w:t>
      </w:r>
      <w:r w:rsidR="00566A26">
        <w:rPr>
          <w:b w:val="0"/>
          <w:bCs/>
        </w:rPr>
        <w:t xml:space="preserve">  0516594636</w:t>
      </w:r>
      <w:r>
        <w:rPr>
          <w:b w:val="0"/>
          <w:bCs/>
        </w:rPr>
        <w:t xml:space="preserve"> – Fax 0512</w:t>
      </w:r>
      <w:r w:rsidR="00566A26">
        <w:rPr>
          <w:b w:val="0"/>
          <w:bCs/>
        </w:rPr>
        <w:t>3932</w:t>
      </w:r>
      <w:r>
        <w:rPr>
          <w:b w:val="0"/>
          <w:bCs/>
        </w:rPr>
        <w:t>6</w:t>
      </w:r>
    </w:p>
    <w:p w14:paraId="4C45D40C" w14:textId="77777777" w:rsidR="004944D8" w:rsidRDefault="004944D8">
      <w:r>
        <w:rPr>
          <w:bCs/>
        </w:rPr>
        <w:tab/>
      </w:r>
      <w:r>
        <w:rPr>
          <w:bCs/>
        </w:rPr>
        <w:tab/>
        <w:t xml:space="preserve"> </w:t>
      </w:r>
      <w:r>
        <w:rPr>
          <w:bCs/>
        </w:rPr>
        <w:tab/>
      </w:r>
      <w:r w:rsidR="00DD785B">
        <w:t xml:space="preserve"> E</w:t>
      </w:r>
      <w:r>
        <w:t xml:space="preserve">-mail </w:t>
      </w:r>
      <w:hyperlink r:id="rId364" w:history="1">
        <w:r w:rsidR="00566A26" w:rsidRPr="00566A26">
          <w:rPr>
            <w:rStyle w:val="Collegamentoipertestuale"/>
            <w:color w:val="000000"/>
            <w:u w:val="none"/>
          </w:rPr>
          <w:t>augustospaggiari@hotmail.com</w:t>
        </w:r>
      </w:hyperlink>
    </w:p>
    <w:p w14:paraId="2DE4A4E1" w14:textId="77777777" w:rsidR="004944D8" w:rsidRDefault="004944D8">
      <w:r>
        <w:rPr>
          <w:b/>
          <w:bCs/>
        </w:rPr>
        <w:t>Circoscrizione</w:t>
      </w:r>
      <w:r>
        <w:rPr>
          <w:b/>
          <w:bCs/>
        </w:rPr>
        <w:tab/>
      </w:r>
      <w:r>
        <w:tab/>
        <w:t xml:space="preserve"> Emilia Romagna</w:t>
      </w:r>
    </w:p>
    <w:p w14:paraId="37962162" w14:textId="77777777" w:rsidR="004944D8" w:rsidRDefault="004944D8"/>
    <w:p w14:paraId="158B77AF" w14:textId="77777777" w:rsidR="004944D8" w:rsidRDefault="004944D8">
      <w:r>
        <w:t xml:space="preserve">Signor </w:t>
      </w:r>
      <w:r w:rsidR="00566A26">
        <w:t>AUGUSTO SPAGGIARI</w:t>
      </w:r>
      <w:r>
        <w:t>, Console Onorario (</w:t>
      </w:r>
      <w:r w:rsidR="00B31FD3">
        <w:t>Rinnovo e</w:t>
      </w:r>
      <w:r>
        <w:t xml:space="preserve">xequatur </w:t>
      </w:r>
      <w:r w:rsidR="00566A26">
        <w:t>2</w:t>
      </w:r>
      <w:r w:rsidR="00B31FD3">
        <w:t>5</w:t>
      </w:r>
      <w:r>
        <w:t xml:space="preserve"> </w:t>
      </w:r>
      <w:r w:rsidR="00B31FD3">
        <w:t>gennai</w:t>
      </w:r>
      <w:r>
        <w:t>o 20</w:t>
      </w:r>
      <w:r w:rsidR="00A238FE">
        <w:t>22</w:t>
      </w:r>
      <w:r>
        <w:t>)</w:t>
      </w:r>
    </w:p>
    <w:p w14:paraId="227B283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CAGLIARI - CONSOLATO ONORARIO            </w:t>
      </w:r>
    </w:p>
    <w:p w14:paraId="69C20C22" w14:textId="77777777" w:rsidR="00005C56" w:rsidRDefault="00005C56" w:rsidP="00005C56">
      <w:pPr>
        <w:widowControl w:val="0"/>
        <w:tabs>
          <w:tab w:val="left" w:pos="90"/>
        </w:tabs>
        <w:rPr>
          <w:b/>
          <w:snapToGrid w:val="0"/>
        </w:rPr>
      </w:pPr>
    </w:p>
    <w:p w14:paraId="54586BDC" w14:textId="77777777" w:rsidR="00005C56" w:rsidRDefault="00005C56" w:rsidP="00005C56">
      <w:pPr>
        <w:widowControl w:val="0"/>
        <w:tabs>
          <w:tab w:val="left" w:pos="90"/>
        </w:tabs>
        <w:rPr>
          <w:b/>
          <w:snapToGrid w:val="0"/>
        </w:rPr>
      </w:pPr>
      <w:r>
        <w:rPr>
          <w:b/>
          <w:snapToGrid w:val="0"/>
        </w:rPr>
        <w:t>Indirizzo</w:t>
      </w:r>
      <w:r>
        <w:rPr>
          <w:b/>
          <w:snapToGrid w:val="0"/>
        </w:rPr>
        <w:tab/>
      </w:r>
      <w:r>
        <w:rPr>
          <w:b/>
          <w:snapToGrid w:val="0"/>
        </w:rPr>
        <w:tab/>
      </w:r>
      <w:r>
        <w:rPr>
          <w:bCs/>
          <w:snapToGrid w:val="0"/>
        </w:rPr>
        <w:t xml:space="preserve">   </w:t>
      </w:r>
      <w:r w:rsidR="00DD785B">
        <w:rPr>
          <w:bCs/>
          <w:snapToGrid w:val="0"/>
        </w:rPr>
        <w:t>Via Cocco Ortu n. 89 – 0</w:t>
      </w:r>
      <w:r w:rsidR="00DD785B" w:rsidRPr="00DD785B">
        <w:rPr>
          <w:bCs/>
          <w:snapToGrid w:val="0"/>
        </w:rPr>
        <w:t>9128 Cagliari</w:t>
      </w:r>
    </w:p>
    <w:p w14:paraId="5F2ECC42" w14:textId="77777777" w:rsidR="00005C56" w:rsidRDefault="00005C56" w:rsidP="00005C56">
      <w:pPr>
        <w:pStyle w:val="H5"/>
        <w:keepNext w:val="0"/>
        <w:widowControl w:val="0"/>
        <w:tabs>
          <w:tab w:val="left" w:pos="90"/>
        </w:tabs>
        <w:spacing w:before="0" w:after="0"/>
        <w:outlineLvl w:val="9"/>
        <w:rPr>
          <w:b w:val="0"/>
          <w:bCs/>
        </w:rPr>
      </w:pPr>
      <w:r>
        <w:tab/>
      </w:r>
      <w:r>
        <w:tab/>
      </w:r>
      <w:r>
        <w:tab/>
      </w:r>
      <w:r>
        <w:tab/>
        <w:t xml:space="preserve">    </w:t>
      </w:r>
      <w:r>
        <w:rPr>
          <w:b w:val="0"/>
          <w:bCs/>
        </w:rPr>
        <w:t xml:space="preserve">Tel. </w:t>
      </w:r>
      <w:r w:rsidR="00DD785B">
        <w:rPr>
          <w:b w:val="0"/>
          <w:bCs/>
        </w:rPr>
        <w:t>07041108</w:t>
      </w:r>
    </w:p>
    <w:p w14:paraId="215EEB0D" w14:textId="77777777" w:rsidR="00DD785B" w:rsidRPr="00DD785B" w:rsidRDefault="00DD785B" w:rsidP="00DD785B">
      <w:r>
        <w:tab/>
      </w:r>
      <w:r>
        <w:tab/>
      </w:r>
      <w:r>
        <w:tab/>
        <w:t xml:space="preserve">    E-mail </w:t>
      </w:r>
      <w:hyperlink r:id="rId365" w:history="1">
        <w:r w:rsidRPr="002C28E6">
          <w:rPr>
            <w:rStyle w:val="Collegamentoipertestuale"/>
          </w:rPr>
          <w:t>consolatomonaco.ca@gmail.com</w:t>
        </w:r>
      </w:hyperlink>
      <w:r>
        <w:t xml:space="preserve"> </w:t>
      </w:r>
    </w:p>
    <w:p w14:paraId="516C1ADA"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76325B">
        <w:rPr>
          <w:snapToGrid w:val="0"/>
          <w:color w:val="000000"/>
        </w:rPr>
        <w:t>Sardegna</w:t>
      </w:r>
      <w:r w:rsidR="00005C56">
        <w:rPr>
          <w:snapToGrid w:val="0"/>
          <w:color w:val="000000"/>
        </w:rPr>
        <w:t xml:space="preserve"> </w:t>
      </w:r>
    </w:p>
    <w:p w14:paraId="3B4F01D3" w14:textId="77777777" w:rsidR="00005C56" w:rsidRDefault="00005C56">
      <w:pPr>
        <w:widowControl w:val="0"/>
        <w:tabs>
          <w:tab w:val="left" w:pos="90"/>
          <w:tab w:val="left" w:pos="2321"/>
        </w:tabs>
        <w:spacing w:before="49"/>
        <w:rPr>
          <w:snapToGrid w:val="0"/>
          <w:color w:val="000000"/>
        </w:rPr>
      </w:pPr>
    </w:p>
    <w:p w14:paraId="6105D351" w14:textId="77777777" w:rsidR="00005C56" w:rsidRDefault="00005C56">
      <w:pPr>
        <w:widowControl w:val="0"/>
        <w:tabs>
          <w:tab w:val="left" w:pos="90"/>
          <w:tab w:val="left" w:pos="2321"/>
        </w:tabs>
        <w:spacing w:before="49"/>
        <w:rPr>
          <w:snapToGrid w:val="0"/>
          <w:color w:val="000000"/>
        </w:rPr>
      </w:pPr>
      <w:r>
        <w:rPr>
          <w:snapToGrid w:val="0"/>
          <w:color w:val="000000"/>
        </w:rPr>
        <w:t xml:space="preserve">Signor </w:t>
      </w:r>
      <w:r w:rsidR="003F491C">
        <w:rPr>
          <w:snapToGrid w:val="0"/>
          <w:color w:val="000000"/>
        </w:rPr>
        <w:t>ROBERTO BOLOGNESE</w:t>
      </w:r>
      <w:r>
        <w:rPr>
          <w:snapToGrid w:val="0"/>
          <w:color w:val="000000"/>
        </w:rPr>
        <w:t>, Console Onorario (</w:t>
      </w:r>
      <w:r w:rsidR="0076325B">
        <w:rPr>
          <w:snapToGrid w:val="0"/>
          <w:color w:val="000000"/>
        </w:rPr>
        <w:t>E</w:t>
      </w:r>
      <w:r>
        <w:rPr>
          <w:snapToGrid w:val="0"/>
          <w:color w:val="000000"/>
        </w:rPr>
        <w:t xml:space="preserve">xequatur </w:t>
      </w:r>
      <w:r w:rsidR="0083451E">
        <w:rPr>
          <w:snapToGrid w:val="0"/>
          <w:color w:val="000000"/>
        </w:rPr>
        <w:t>28 maggio 2023</w:t>
      </w:r>
      <w:r w:rsidR="00841928">
        <w:rPr>
          <w:snapToGrid w:val="0"/>
          <w:color w:val="000000"/>
        </w:rPr>
        <w:t xml:space="preserve"> – 27 maggio 202</w:t>
      </w:r>
      <w:r w:rsidR="0083451E">
        <w:rPr>
          <w:snapToGrid w:val="0"/>
          <w:color w:val="000000"/>
        </w:rPr>
        <w:t>8</w:t>
      </w:r>
      <w:r>
        <w:rPr>
          <w:snapToGrid w:val="0"/>
          <w:color w:val="000000"/>
        </w:rPr>
        <w:t>)</w:t>
      </w:r>
    </w:p>
    <w:p w14:paraId="3788B832" w14:textId="77777777" w:rsidR="004944D8" w:rsidRDefault="004944D8">
      <w:pPr>
        <w:widowControl w:val="0"/>
        <w:tabs>
          <w:tab w:val="left" w:pos="90"/>
        </w:tabs>
        <w:spacing w:before="277"/>
        <w:rPr>
          <w:b/>
          <w:snapToGrid w:val="0"/>
          <w:color w:val="000080"/>
          <w:u w:val="single"/>
        </w:rPr>
      </w:pPr>
    </w:p>
    <w:p w14:paraId="130F33FA" w14:textId="77777777" w:rsidR="004944D8" w:rsidRDefault="00FD03C2">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t>MONACO</w:t>
      </w:r>
    </w:p>
    <w:p w14:paraId="4949C12E" w14:textId="77777777" w:rsidR="004944D8" w:rsidRDefault="004944D8" w:rsidP="00D33B9E">
      <w:pPr>
        <w:widowControl w:val="0"/>
        <w:tabs>
          <w:tab w:val="left" w:pos="90"/>
        </w:tabs>
        <w:rPr>
          <w:b/>
          <w:snapToGrid w:val="0"/>
          <w:color w:val="000080"/>
          <w:u w:val="single"/>
        </w:rPr>
      </w:pPr>
    </w:p>
    <w:p w14:paraId="2D84E6DE" w14:textId="77777777" w:rsidR="00D33B9E" w:rsidRDefault="00D33B9E" w:rsidP="00D33B9E">
      <w:pPr>
        <w:widowControl w:val="0"/>
        <w:tabs>
          <w:tab w:val="left" w:pos="90"/>
        </w:tabs>
        <w:rPr>
          <w:b/>
          <w:snapToGrid w:val="0"/>
          <w:color w:val="000080"/>
          <w:u w:val="single"/>
        </w:rPr>
      </w:pPr>
    </w:p>
    <w:p w14:paraId="5E998E5D" w14:textId="77777777" w:rsidR="00D33B9E" w:rsidRDefault="00D33B9E" w:rsidP="00D33B9E">
      <w:pPr>
        <w:widowControl w:val="0"/>
        <w:tabs>
          <w:tab w:val="left" w:pos="90"/>
        </w:tabs>
        <w:rPr>
          <w:b/>
          <w:snapToGrid w:val="0"/>
          <w:color w:val="000080"/>
          <w:sz w:val="26"/>
          <w:u w:val="single"/>
        </w:rPr>
      </w:pPr>
      <w:r>
        <w:rPr>
          <w:b/>
          <w:snapToGrid w:val="0"/>
          <w:color w:val="000080"/>
          <w:u w:val="single"/>
        </w:rPr>
        <w:t xml:space="preserve">FIRENZE - CONSOLATO ONORARIO            </w:t>
      </w:r>
    </w:p>
    <w:p w14:paraId="43F77D12" w14:textId="77777777" w:rsidR="00D33B9E" w:rsidRDefault="00D33B9E" w:rsidP="00D33B9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proofErr w:type="spellStart"/>
      <w:r>
        <w:rPr>
          <w:snapToGrid w:val="0"/>
          <w:color w:val="000000"/>
        </w:rPr>
        <w:t>Lungoarno</w:t>
      </w:r>
      <w:proofErr w:type="spellEnd"/>
      <w:r>
        <w:rPr>
          <w:snapToGrid w:val="0"/>
          <w:color w:val="000000"/>
        </w:rPr>
        <w:t xml:space="preserve"> Vespucci, 58 - 50123 Firenze </w:t>
      </w:r>
    </w:p>
    <w:p w14:paraId="0885FBFA" w14:textId="77777777" w:rsidR="00D33B9E" w:rsidRDefault="00D33B9E" w:rsidP="00D33B9E">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0552670608 – Fax 0552676050</w:t>
      </w:r>
    </w:p>
    <w:p w14:paraId="17205088" w14:textId="77777777" w:rsidR="00D33B9E" w:rsidRDefault="00D33B9E" w:rsidP="00D33B9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3B1B6D">
        <w:rPr>
          <w:snapToGrid w:val="0"/>
        </w:rPr>
        <w:t>Toscana, Umbria</w:t>
      </w:r>
    </w:p>
    <w:p w14:paraId="4DBE3969" w14:textId="77777777" w:rsidR="00D33B9E" w:rsidRDefault="00D33B9E" w:rsidP="00D33B9E">
      <w:pPr>
        <w:widowControl w:val="0"/>
        <w:tabs>
          <w:tab w:val="left" w:pos="90"/>
        </w:tabs>
        <w:spacing w:before="277"/>
        <w:rPr>
          <w:snapToGrid w:val="0"/>
          <w:color w:val="000000"/>
          <w:sz w:val="26"/>
        </w:rPr>
      </w:pPr>
      <w:r>
        <w:rPr>
          <w:snapToGrid w:val="0"/>
          <w:color w:val="000000"/>
        </w:rPr>
        <w:t>Signor ALESSANDRO ANTONIO GIUSTI, Console Onorario (</w:t>
      </w:r>
      <w:r w:rsidR="003114DA">
        <w:rPr>
          <w:snapToGrid w:val="0"/>
          <w:color w:val="000000"/>
        </w:rPr>
        <w:t>Rinnovo e</w:t>
      </w:r>
      <w:r>
        <w:rPr>
          <w:snapToGrid w:val="0"/>
          <w:color w:val="000000"/>
        </w:rPr>
        <w:t xml:space="preserve">xequatur </w:t>
      </w:r>
      <w:r w:rsidR="005C442C">
        <w:rPr>
          <w:snapToGrid w:val="0"/>
          <w:color w:val="000000"/>
        </w:rPr>
        <w:t>2</w:t>
      </w:r>
      <w:r w:rsidR="00BF288B">
        <w:rPr>
          <w:snapToGrid w:val="0"/>
          <w:color w:val="000000"/>
        </w:rPr>
        <w:t>3</w:t>
      </w:r>
      <w:r>
        <w:rPr>
          <w:snapToGrid w:val="0"/>
          <w:color w:val="000000"/>
        </w:rPr>
        <w:t xml:space="preserve"> </w:t>
      </w:r>
      <w:r w:rsidR="003114DA">
        <w:rPr>
          <w:snapToGrid w:val="0"/>
          <w:color w:val="000000"/>
        </w:rPr>
        <w:t>febbra</w:t>
      </w:r>
      <w:r>
        <w:rPr>
          <w:snapToGrid w:val="0"/>
          <w:color w:val="000000"/>
        </w:rPr>
        <w:t xml:space="preserve">io </w:t>
      </w:r>
      <w:r w:rsidR="005C442C">
        <w:rPr>
          <w:snapToGrid w:val="0"/>
          <w:color w:val="000000"/>
        </w:rPr>
        <w:t>2024</w:t>
      </w:r>
      <w:r>
        <w:rPr>
          <w:snapToGrid w:val="0"/>
          <w:color w:val="000000"/>
        </w:rPr>
        <w:t>)</w:t>
      </w:r>
    </w:p>
    <w:p w14:paraId="15AD6057" w14:textId="77777777" w:rsidR="00091741" w:rsidRDefault="00091741">
      <w:pPr>
        <w:widowControl w:val="0"/>
        <w:tabs>
          <w:tab w:val="left" w:pos="90"/>
        </w:tabs>
        <w:rPr>
          <w:b/>
          <w:snapToGrid w:val="0"/>
          <w:color w:val="000080"/>
          <w:u w:val="single"/>
        </w:rPr>
      </w:pPr>
    </w:p>
    <w:p w14:paraId="3755B25D" w14:textId="77777777" w:rsidR="004944D8" w:rsidRDefault="004944D8">
      <w:pPr>
        <w:widowControl w:val="0"/>
        <w:tabs>
          <w:tab w:val="left" w:pos="90"/>
        </w:tabs>
        <w:rPr>
          <w:b/>
          <w:snapToGrid w:val="0"/>
          <w:color w:val="000080"/>
          <w:u w:val="single"/>
        </w:rPr>
      </w:pPr>
    </w:p>
    <w:p w14:paraId="6DA85B92" w14:textId="77777777" w:rsidR="004944D8" w:rsidRDefault="004944D8">
      <w:pPr>
        <w:widowControl w:val="0"/>
        <w:tabs>
          <w:tab w:val="left" w:pos="90"/>
        </w:tabs>
        <w:rPr>
          <w:b/>
          <w:snapToGrid w:val="0"/>
          <w:color w:val="000080"/>
          <w:u w:val="single"/>
        </w:rPr>
      </w:pPr>
      <w:r>
        <w:rPr>
          <w:b/>
          <w:snapToGrid w:val="0"/>
          <w:color w:val="000080"/>
          <w:u w:val="single"/>
        </w:rPr>
        <w:t xml:space="preserve">MILANO - CONSOLATO ONORARIO    </w:t>
      </w:r>
    </w:p>
    <w:p w14:paraId="6ECDDC4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202B8">
        <w:rPr>
          <w:snapToGrid w:val="0"/>
          <w:color w:val="000000"/>
        </w:rPr>
        <w:t>degli Olivetani</w:t>
      </w:r>
      <w:r>
        <w:rPr>
          <w:snapToGrid w:val="0"/>
          <w:color w:val="000000"/>
        </w:rPr>
        <w:t xml:space="preserve">, </w:t>
      </w:r>
      <w:r w:rsidR="009202B8">
        <w:rPr>
          <w:snapToGrid w:val="0"/>
          <w:color w:val="000000"/>
        </w:rPr>
        <w:t>8</w:t>
      </w:r>
      <w:r>
        <w:rPr>
          <w:snapToGrid w:val="0"/>
          <w:color w:val="000000"/>
        </w:rPr>
        <w:t xml:space="preserve"> - 20123 Milano </w:t>
      </w:r>
    </w:p>
    <w:p w14:paraId="6A89AEA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4A6283">
        <w:rPr>
          <w:snapToGrid w:val="0"/>
          <w:color w:val="000000"/>
        </w:rPr>
        <w:t xml:space="preserve"> </w:t>
      </w:r>
      <w:r>
        <w:rPr>
          <w:snapToGrid w:val="0"/>
          <w:color w:val="000000"/>
        </w:rPr>
        <w:t xml:space="preserve">48012038 </w:t>
      </w:r>
    </w:p>
    <w:p w14:paraId="3EFECC9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66" w:history="1">
        <w:r w:rsidR="004A6283" w:rsidRPr="009421F4">
          <w:rPr>
            <w:rStyle w:val="Collegamentoipertestuale"/>
            <w:snapToGrid w:val="0"/>
          </w:rPr>
          <w:t>consulatdemonaco.milan@demojana.com</w:t>
        </w:r>
      </w:hyperlink>
      <w:r w:rsidR="004A6283">
        <w:rPr>
          <w:snapToGrid w:val="0"/>
          <w:color w:val="000000"/>
        </w:rPr>
        <w:t xml:space="preserve"> </w:t>
      </w:r>
    </w:p>
    <w:p w14:paraId="4FFB50A3"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77515541" w14:textId="77777777" w:rsidR="004944D8" w:rsidRDefault="004944D8">
      <w:pPr>
        <w:widowControl w:val="0"/>
        <w:tabs>
          <w:tab w:val="left" w:pos="90"/>
        </w:tabs>
        <w:spacing w:before="277"/>
        <w:rPr>
          <w:snapToGrid w:val="0"/>
          <w:color w:val="000000"/>
        </w:rPr>
      </w:pPr>
      <w:r>
        <w:rPr>
          <w:snapToGrid w:val="0"/>
          <w:color w:val="000000"/>
        </w:rPr>
        <w:t xml:space="preserve">Signor </w:t>
      </w:r>
      <w:r w:rsidR="002C7ABE">
        <w:rPr>
          <w:snapToGrid w:val="0"/>
          <w:color w:val="000000"/>
        </w:rPr>
        <w:t>I</w:t>
      </w:r>
      <w:r w:rsidR="00004EBC">
        <w:rPr>
          <w:snapToGrid w:val="0"/>
          <w:color w:val="000000"/>
        </w:rPr>
        <w:t>ACOP</w:t>
      </w:r>
      <w:r>
        <w:rPr>
          <w:snapToGrid w:val="0"/>
          <w:color w:val="000000"/>
        </w:rPr>
        <w:t xml:space="preserve">O </w:t>
      </w:r>
      <w:r w:rsidR="00AF47A9">
        <w:rPr>
          <w:snapToGrid w:val="0"/>
          <w:color w:val="000000"/>
        </w:rPr>
        <w:t>LODOVICO CESARE MARIA de</w:t>
      </w:r>
      <w:r>
        <w:rPr>
          <w:snapToGrid w:val="0"/>
          <w:color w:val="000000"/>
        </w:rPr>
        <w:t xml:space="preserve"> MOJANA </w:t>
      </w:r>
      <w:r w:rsidR="00AF47A9">
        <w:rPr>
          <w:snapToGrid w:val="0"/>
          <w:color w:val="000000"/>
        </w:rPr>
        <w:t>di</w:t>
      </w:r>
      <w:r>
        <w:rPr>
          <w:snapToGrid w:val="0"/>
          <w:color w:val="000000"/>
        </w:rPr>
        <w:t xml:space="preserve"> COLOGNA, Console Onorario (</w:t>
      </w:r>
      <w:r w:rsidR="00AF47A9">
        <w:rPr>
          <w:snapToGrid w:val="0"/>
          <w:color w:val="000000"/>
        </w:rPr>
        <w:t>Rinnovo e</w:t>
      </w:r>
      <w:r>
        <w:rPr>
          <w:snapToGrid w:val="0"/>
          <w:color w:val="000000"/>
        </w:rPr>
        <w:t xml:space="preserve">xequatur </w:t>
      </w:r>
      <w:r w:rsidR="00DE4C2F">
        <w:rPr>
          <w:snapToGrid w:val="0"/>
          <w:color w:val="000000"/>
        </w:rPr>
        <w:t>27 maggio 2021</w:t>
      </w:r>
      <w:r>
        <w:rPr>
          <w:snapToGrid w:val="0"/>
          <w:color w:val="000000"/>
        </w:rPr>
        <w:t>)</w:t>
      </w:r>
    </w:p>
    <w:p w14:paraId="064088DE" w14:textId="77777777" w:rsidR="004944D8" w:rsidRDefault="004944D8">
      <w:pPr>
        <w:widowControl w:val="0"/>
        <w:tabs>
          <w:tab w:val="left" w:pos="90"/>
        </w:tabs>
        <w:rPr>
          <w:b/>
          <w:snapToGrid w:val="0"/>
          <w:color w:val="000080"/>
          <w:u w:val="single"/>
        </w:rPr>
      </w:pPr>
    </w:p>
    <w:p w14:paraId="502F19BF" w14:textId="77777777" w:rsidR="004944D8" w:rsidRDefault="004944D8">
      <w:pPr>
        <w:widowControl w:val="0"/>
        <w:tabs>
          <w:tab w:val="left" w:pos="90"/>
        </w:tabs>
        <w:rPr>
          <w:b/>
          <w:snapToGrid w:val="0"/>
          <w:color w:val="000080"/>
          <w:u w:val="single"/>
        </w:rPr>
      </w:pPr>
    </w:p>
    <w:p w14:paraId="39FBA634"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0623EF5D" w14:textId="6C686026"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DF5634">
        <w:rPr>
          <w:snapToGrid w:val="0"/>
          <w:color w:val="000000"/>
        </w:rPr>
        <w:t>Riviera di Chiaia</w:t>
      </w:r>
      <w:r>
        <w:rPr>
          <w:snapToGrid w:val="0"/>
          <w:color w:val="000000"/>
        </w:rPr>
        <w:t xml:space="preserve">, </w:t>
      </w:r>
      <w:r w:rsidR="00DF5634">
        <w:rPr>
          <w:snapToGrid w:val="0"/>
          <w:color w:val="000000"/>
        </w:rPr>
        <w:t>180</w:t>
      </w:r>
      <w:r>
        <w:rPr>
          <w:snapToGrid w:val="0"/>
          <w:color w:val="000000"/>
        </w:rPr>
        <w:t xml:space="preserve"> - 80122 Napoli </w:t>
      </w:r>
    </w:p>
    <w:p w14:paraId="2BA2676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081</w:t>
      </w:r>
      <w:r w:rsidR="00040922">
        <w:rPr>
          <w:snapToGrid w:val="0"/>
          <w:color w:val="000000"/>
        </w:rPr>
        <w:t>681168</w:t>
      </w:r>
      <w:r>
        <w:rPr>
          <w:snapToGrid w:val="0"/>
          <w:color w:val="000000"/>
        </w:rPr>
        <w:t xml:space="preserve"> - Fax 081666688  </w:t>
      </w:r>
    </w:p>
    <w:p w14:paraId="1066939F" w14:textId="1D795C15"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67" w:history="1">
        <w:r w:rsidR="00A12D06" w:rsidRPr="00FC6F72">
          <w:rPr>
            <w:rStyle w:val="Collegamentoipertestuale"/>
            <w:snapToGrid w:val="0"/>
          </w:rPr>
          <w:t>mbruno@deloitte.it</w:t>
        </w:r>
      </w:hyperlink>
      <w:r w:rsidR="00E1657E">
        <w:rPr>
          <w:snapToGrid w:val="0"/>
          <w:color w:val="000000"/>
        </w:rPr>
        <w:t xml:space="preserve"> </w:t>
      </w:r>
    </w:p>
    <w:p w14:paraId="4A39F821" w14:textId="77777777" w:rsidR="004944D8" w:rsidRDefault="004944D8" w:rsidP="00157641">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sidR="00157641" w:rsidRPr="00157641">
        <w:rPr>
          <w:snapToGrid w:val="0"/>
        </w:rPr>
        <w:t xml:space="preserve">Campania, </w:t>
      </w:r>
      <w:r w:rsidR="00080B50">
        <w:rPr>
          <w:snapToGrid w:val="0"/>
        </w:rPr>
        <w:t>Basilicata</w:t>
      </w:r>
      <w:r w:rsidR="008B4383">
        <w:rPr>
          <w:snapToGrid w:val="0"/>
        </w:rPr>
        <w:t>,</w:t>
      </w:r>
      <w:r>
        <w:rPr>
          <w:snapToGrid w:val="0"/>
          <w:color w:val="000000"/>
        </w:rPr>
        <w:t xml:space="preserve"> Calabria</w:t>
      </w:r>
    </w:p>
    <w:p w14:paraId="2CF0DAC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F053D56" w14:textId="77777777" w:rsidR="004944D8" w:rsidRDefault="004944D8">
      <w:pPr>
        <w:widowControl w:val="0"/>
        <w:tabs>
          <w:tab w:val="left" w:pos="90"/>
        </w:tabs>
        <w:spacing w:before="32"/>
        <w:rPr>
          <w:snapToGrid w:val="0"/>
          <w:color w:val="000000"/>
          <w:sz w:val="26"/>
        </w:rPr>
      </w:pPr>
      <w:r>
        <w:rPr>
          <w:snapToGrid w:val="0"/>
          <w:color w:val="000000"/>
        </w:rPr>
        <w:t>Signor MARIANO BRUNO, Conso</w:t>
      </w:r>
      <w:r w:rsidR="00080B50">
        <w:rPr>
          <w:snapToGrid w:val="0"/>
          <w:color w:val="000000"/>
        </w:rPr>
        <w:t>le Onorario (</w:t>
      </w:r>
      <w:r w:rsidR="00183450">
        <w:rPr>
          <w:snapToGrid w:val="0"/>
          <w:color w:val="000000"/>
        </w:rPr>
        <w:t>Rinnovo e</w:t>
      </w:r>
      <w:r w:rsidR="008B4383">
        <w:rPr>
          <w:snapToGrid w:val="0"/>
          <w:color w:val="000000"/>
        </w:rPr>
        <w:t>x</w:t>
      </w:r>
      <w:r w:rsidR="00080B50">
        <w:rPr>
          <w:snapToGrid w:val="0"/>
          <w:color w:val="000000"/>
        </w:rPr>
        <w:t xml:space="preserve">equatur </w:t>
      </w:r>
      <w:r w:rsidR="00183450">
        <w:rPr>
          <w:snapToGrid w:val="0"/>
          <w:color w:val="000000"/>
        </w:rPr>
        <w:t xml:space="preserve">8 luglio </w:t>
      </w:r>
      <w:r w:rsidR="00B4062E">
        <w:rPr>
          <w:snapToGrid w:val="0"/>
          <w:color w:val="000000"/>
        </w:rPr>
        <w:t>2021</w:t>
      </w:r>
      <w:r>
        <w:rPr>
          <w:snapToGrid w:val="0"/>
          <w:color w:val="000000"/>
        </w:rPr>
        <w:t>)</w:t>
      </w:r>
    </w:p>
    <w:p w14:paraId="770EE58E" w14:textId="77777777" w:rsidR="004944D8" w:rsidRDefault="004944D8">
      <w:pPr>
        <w:widowControl w:val="0"/>
        <w:tabs>
          <w:tab w:val="left" w:pos="90"/>
        </w:tabs>
        <w:rPr>
          <w:b/>
          <w:snapToGrid w:val="0"/>
          <w:color w:val="000080"/>
          <w:u w:val="single"/>
        </w:rPr>
      </w:pPr>
    </w:p>
    <w:p w14:paraId="11896636" w14:textId="77777777" w:rsidR="004944D8" w:rsidRDefault="004944D8">
      <w:pPr>
        <w:widowControl w:val="0"/>
        <w:tabs>
          <w:tab w:val="left" w:pos="90"/>
        </w:tabs>
        <w:rPr>
          <w:b/>
          <w:snapToGrid w:val="0"/>
          <w:color w:val="000080"/>
          <w:u w:val="single"/>
        </w:rPr>
      </w:pPr>
    </w:p>
    <w:p w14:paraId="5F22CF33" w14:textId="77777777" w:rsidR="004944D8" w:rsidRDefault="004944D8">
      <w:pPr>
        <w:widowControl w:val="0"/>
        <w:tabs>
          <w:tab w:val="left" w:pos="90"/>
        </w:tabs>
        <w:rPr>
          <w:b/>
          <w:snapToGrid w:val="0"/>
          <w:color w:val="000080"/>
          <w:u w:val="single"/>
        </w:rPr>
      </w:pPr>
    </w:p>
    <w:p w14:paraId="5573D076"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678F131D" w14:textId="6918E24C" w:rsidR="006F183D" w:rsidRDefault="006F183D" w:rsidP="006F183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Marchese Ugo, 74 - 90141 Palermo </w:t>
      </w:r>
    </w:p>
    <w:p w14:paraId="76DD3A7D" w14:textId="2EB98E7A" w:rsidR="006F183D" w:rsidRDefault="006F183D" w:rsidP="006F183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091 6262797/6262829 - Fax 081666688  </w:t>
      </w:r>
    </w:p>
    <w:p w14:paraId="2019D063" w14:textId="72AD644A" w:rsidR="006F183D" w:rsidRDefault="006F183D" w:rsidP="006F183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68" w:history="1">
        <w:r w:rsidRPr="00647059">
          <w:rPr>
            <w:rStyle w:val="Collegamentoipertestuale"/>
          </w:rPr>
          <w:t>consolatomonaco.palermo@gmail.com</w:t>
        </w:r>
      </w:hyperlink>
      <w:r>
        <w:t xml:space="preserve"> </w:t>
      </w:r>
      <w:r>
        <w:rPr>
          <w:snapToGrid w:val="0"/>
          <w:color w:val="000000"/>
        </w:rPr>
        <w:t xml:space="preserve"> </w:t>
      </w:r>
    </w:p>
    <w:p w14:paraId="46E4DE4E" w14:textId="4BE3BFC5"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C6EC117" w14:textId="77777777" w:rsidR="00336AD6" w:rsidRDefault="00336AD6" w:rsidP="00336AD6">
      <w:pPr>
        <w:widowControl w:val="0"/>
        <w:tabs>
          <w:tab w:val="left" w:pos="90"/>
          <w:tab w:val="left" w:pos="2321"/>
        </w:tabs>
        <w:spacing w:before="49"/>
        <w:rPr>
          <w:bCs/>
          <w:snapToGrid w:val="0"/>
          <w:color w:val="000000"/>
        </w:rPr>
      </w:pPr>
    </w:p>
    <w:p w14:paraId="2C611912" w14:textId="240B9C0F" w:rsidR="00336AD6" w:rsidRPr="006F183D" w:rsidRDefault="00336AD6" w:rsidP="00336AD6">
      <w:pPr>
        <w:widowControl w:val="0"/>
        <w:tabs>
          <w:tab w:val="left" w:pos="90"/>
          <w:tab w:val="left" w:pos="2321"/>
        </w:tabs>
        <w:spacing w:before="49"/>
        <w:rPr>
          <w:bCs/>
          <w:snapToGrid w:val="0"/>
          <w:color w:val="000000"/>
        </w:rPr>
      </w:pPr>
      <w:r>
        <w:rPr>
          <w:bCs/>
          <w:snapToGrid w:val="0"/>
          <w:color w:val="000000"/>
        </w:rPr>
        <w:t>Signor FABRIZIO ESCHERI, Console Onorario (Exequatur 29 maggio 2025)</w:t>
      </w:r>
    </w:p>
    <w:p w14:paraId="55312695" w14:textId="77777777" w:rsidR="004944D8" w:rsidRDefault="004944D8">
      <w:pPr>
        <w:widowControl w:val="0"/>
        <w:tabs>
          <w:tab w:val="left" w:pos="90"/>
        </w:tabs>
        <w:rPr>
          <w:b/>
          <w:snapToGrid w:val="0"/>
          <w:color w:val="000080"/>
          <w:u w:val="single"/>
        </w:rPr>
      </w:pPr>
    </w:p>
    <w:p w14:paraId="3962A734" w14:textId="77777777" w:rsidR="004944D8" w:rsidRDefault="004944D8">
      <w:pPr>
        <w:widowControl w:val="0"/>
        <w:tabs>
          <w:tab w:val="left" w:pos="90"/>
        </w:tabs>
        <w:rPr>
          <w:b/>
          <w:snapToGrid w:val="0"/>
          <w:color w:val="000080"/>
          <w:u w:val="single"/>
        </w:rPr>
      </w:pPr>
    </w:p>
    <w:p w14:paraId="18B53A87" w14:textId="0D45DAB3" w:rsidR="00CB79D7" w:rsidRDefault="00CB79D7" w:rsidP="00CB79D7">
      <w:pPr>
        <w:widowControl w:val="0"/>
        <w:tabs>
          <w:tab w:val="left" w:pos="90"/>
        </w:tabs>
        <w:rPr>
          <w:b/>
          <w:snapToGrid w:val="0"/>
          <w:color w:val="000080"/>
          <w:sz w:val="26"/>
          <w:u w:val="single"/>
        </w:rPr>
      </w:pPr>
      <w:r>
        <w:rPr>
          <w:b/>
          <w:snapToGrid w:val="0"/>
          <w:color w:val="000080"/>
          <w:u w:val="single"/>
        </w:rPr>
        <w:t>TORINO - CONSOLATO ONORARIO</w:t>
      </w:r>
    </w:p>
    <w:p w14:paraId="7B930F34" w14:textId="77777777" w:rsidR="00BA5085" w:rsidRDefault="00BA5085" w:rsidP="00BA508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Bologna, 220 – 10154 Torino</w:t>
      </w:r>
    </w:p>
    <w:p w14:paraId="53BB26A4" w14:textId="2B10DC4B" w:rsidR="00BA5085" w:rsidRDefault="00BA5085" w:rsidP="00BA508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0112481766 – Fax </w:t>
      </w:r>
      <w:r w:rsidR="006F183D">
        <w:rPr>
          <w:snapToGrid w:val="0"/>
          <w:color w:val="000000"/>
        </w:rPr>
        <w:t>091 6263827</w:t>
      </w:r>
      <w:r>
        <w:rPr>
          <w:snapToGrid w:val="0"/>
          <w:color w:val="000000"/>
        </w:rPr>
        <w:t xml:space="preserve"> </w:t>
      </w:r>
    </w:p>
    <w:p w14:paraId="4DC63905" w14:textId="6C7E9711" w:rsidR="0038398C" w:rsidRPr="00BA5085" w:rsidRDefault="00BA5085" w:rsidP="00BA5085">
      <w:pPr>
        <w:widowControl w:val="0"/>
        <w:tabs>
          <w:tab w:val="left" w:pos="90"/>
          <w:tab w:val="left" w:pos="2321"/>
        </w:tabs>
        <w:spacing w:before="49"/>
        <w:rPr>
          <w:b/>
          <w:snapToGrid w:val="0"/>
          <w:color w:val="000000"/>
        </w:rPr>
      </w:pPr>
      <w:r>
        <w:rPr>
          <w:rFonts w:ascii="MS Sans Serif" w:hAnsi="MS Sans Serif"/>
          <w:snapToGrid w:val="0"/>
          <w:sz w:val="24"/>
        </w:rPr>
        <w:tab/>
      </w:r>
      <w:r>
        <w:rPr>
          <w:rFonts w:ascii="MS Sans Serif" w:hAnsi="MS Sans Serif"/>
          <w:snapToGrid w:val="0"/>
          <w:sz w:val="24"/>
        </w:rPr>
        <w:tab/>
      </w:r>
      <w:r w:rsidRPr="00BA5085">
        <w:rPr>
          <w:snapToGrid w:val="0"/>
        </w:rPr>
        <w:t xml:space="preserve">E-mail </w:t>
      </w:r>
      <w:hyperlink r:id="rId369" w:history="1">
        <w:r w:rsidR="006F183D" w:rsidRPr="00647059">
          <w:rPr>
            <w:rStyle w:val="Collegamentoipertestuale"/>
            <w:snapToGrid w:val="0"/>
          </w:rPr>
          <w:t>consolatomonacotorino@mattioligioielli.it</w:t>
        </w:r>
      </w:hyperlink>
      <w:r w:rsidR="006F183D">
        <w:rPr>
          <w:snapToGrid w:val="0"/>
        </w:rPr>
        <w:t xml:space="preserve"> </w:t>
      </w:r>
    </w:p>
    <w:p w14:paraId="48864DAE" w14:textId="77777777" w:rsidR="00CB79D7" w:rsidRDefault="00CB79D7" w:rsidP="00CB79D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BA5085">
        <w:rPr>
          <w:snapToGrid w:val="0"/>
        </w:rPr>
        <w:t>Piemonte, Valle d’Aosta</w:t>
      </w:r>
    </w:p>
    <w:p w14:paraId="635EF662" w14:textId="77777777" w:rsidR="00CB79D7" w:rsidRDefault="00CB79D7" w:rsidP="00D33B9E">
      <w:pPr>
        <w:widowControl w:val="0"/>
        <w:tabs>
          <w:tab w:val="left" w:pos="90"/>
        </w:tabs>
        <w:rPr>
          <w:snapToGrid w:val="0"/>
          <w:color w:val="000000"/>
        </w:rPr>
      </w:pPr>
    </w:p>
    <w:p w14:paraId="4D1EF633" w14:textId="3713DEB8" w:rsidR="00BA5085" w:rsidRDefault="00BA5085" w:rsidP="00D33B9E">
      <w:pPr>
        <w:widowControl w:val="0"/>
        <w:tabs>
          <w:tab w:val="left" w:pos="90"/>
        </w:tabs>
        <w:rPr>
          <w:snapToGrid w:val="0"/>
          <w:color w:val="000000"/>
        </w:rPr>
      </w:pPr>
      <w:r>
        <w:rPr>
          <w:snapToGrid w:val="0"/>
          <w:color w:val="000000"/>
        </w:rPr>
        <w:t xml:space="preserve">Signor LICIA MATTIOLI, Console Onorario (Exequatur 20 febbraio </w:t>
      </w:r>
      <w:r w:rsidR="00C7646B">
        <w:rPr>
          <w:snapToGrid w:val="0"/>
          <w:color w:val="000000"/>
        </w:rPr>
        <w:t>2023</w:t>
      </w:r>
      <w:r>
        <w:rPr>
          <w:snapToGrid w:val="0"/>
          <w:color w:val="000000"/>
        </w:rPr>
        <w:t>)</w:t>
      </w:r>
    </w:p>
    <w:p w14:paraId="72752E0E" w14:textId="77777777" w:rsidR="0038398C" w:rsidRDefault="0038398C" w:rsidP="00C62F8C">
      <w:pPr>
        <w:widowControl w:val="0"/>
        <w:tabs>
          <w:tab w:val="left" w:pos="90"/>
        </w:tabs>
        <w:rPr>
          <w:b/>
          <w:snapToGrid w:val="0"/>
          <w:color w:val="000000"/>
          <w:sz w:val="16"/>
        </w:rPr>
      </w:pPr>
    </w:p>
    <w:p w14:paraId="315F2895" w14:textId="77777777" w:rsidR="00C62F8C" w:rsidRDefault="00C62F8C" w:rsidP="00C62F8C">
      <w:pPr>
        <w:widowControl w:val="0"/>
        <w:tabs>
          <w:tab w:val="left" w:pos="90"/>
        </w:tabs>
        <w:rPr>
          <w:b/>
          <w:snapToGrid w:val="0"/>
          <w:color w:val="000000"/>
          <w:sz w:val="16"/>
        </w:rPr>
      </w:pPr>
    </w:p>
    <w:p w14:paraId="1474C0C1" w14:textId="77777777" w:rsidR="00FA6E7C" w:rsidRDefault="00FA6E7C" w:rsidP="00D33B9E">
      <w:pPr>
        <w:widowControl w:val="0"/>
        <w:tabs>
          <w:tab w:val="left" w:pos="90"/>
        </w:tabs>
        <w:rPr>
          <w:b/>
          <w:snapToGrid w:val="0"/>
          <w:color w:val="000080"/>
          <w:sz w:val="26"/>
          <w:u w:val="single"/>
        </w:rPr>
      </w:pPr>
      <w:r>
        <w:rPr>
          <w:b/>
          <w:snapToGrid w:val="0"/>
          <w:color w:val="000080"/>
          <w:u w:val="single"/>
        </w:rPr>
        <w:t xml:space="preserve">VENEZIA - CONSOLATO ONORARIO            </w:t>
      </w:r>
    </w:p>
    <w:p w14:paraId="5E1374B8" w14:textId="77777777" w:rsidR="00FA6E7C" w:rsidRDefault="00FA6E7C" w:rsidP="00FA6E7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Calle Paradiso</w:t>
      </w:r>
    </w:p>
    <w:p w14:paraId="2B71910F" w14:textId="77777777" w:rsidR="00FA6E7C" w:rsidRDefault="00FA6E7C" w:rsidP="00FA6E7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San Polo, 747 - 30122 Venezia </w:t>
      </w:r>
    </w:p>
    <w:p w14:paraId="3ED6BA9A" w14:textId="77777777" w:rsidR="00FA6E7C" w:rsidRDefault="00FA6E7C" w:rsidP="00FA6E7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0415223772 - Fax 0412777578  </w:t>
      </w:r>
    </w:p>
    <w:p w14:paraId="4EC16ABB" w14:textId="77777777" w:rsidR="00FA6E7C" w:rsidRDefault="00FA6E7C" w:rsidP="00FA6E7C">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Veneto, Trentino Alto Adige</w:t>
      </w:r>
      <w:r w:rsidR="008B4383">
        <w:rPr>
          <w:snapToGrid w:val="0"/>
          <w:color w:val="000000"/>
        </w:rPr>
        <w:t>, Friuli Venezia Giulia</w:t>
      </w:r>
    </w:p>
    <w:p w14:paraId="6D285808" w14:textId="77777777" w:rsidR="00FA6E7C" w:rsidRDefault="00FA6E7C" w:rsidP="00FA6E7C">
      <w:pPr>
        <w:widowControl w:val="0"/>
        <w:tabs>
          <w:tab w:val="left" w:pos="2321"/>
        </w:tabs>
        <w:rPr>
          <w:snapToGrid w:val="0"/>
          <w:color w:val="000000"/>
          <w:sz w:val="23"/>
        </w:rPr>
      </w:pPr>
      <w:r>
        <w:rPr>
          <w:rFonts w:ascii="MS Sans Serif" w:hAnsi="MS Sans Serif"/>
          <w:snapToGrid w:val="0"/>
          <w:sz w:val="24"/>
        </w:rPr>
        <w:tab/>
      </w:r>
    </w:p>
    <w:p w14:paraId="3FC60B6A" w14:textId="77777777" w:rsidR="00FA6E7C" w:rsidRDefault="00FA6E7C" w:rsidP="00FA6E7C">
      <w:pPr>
        <w:widowControl w:val="0"/>
        <w:tabs>
          <w:tab w:val="left" w:pos="90"/>
        </w:tabs>
        <w:spacing w:before="32"/>
        <w:rPr>
          <w:snapToGrid w:val="0"/>
          <w:color w:val="000000"/>
          <w:sz w:val="26"/>
        </w:rPr>
      </w:pPr>
      <w:r>
        <w:rPr>
          <w:snapToGrid w:val="0"/>
          <w:color w:val="000000"/>
        </w:rPr>
        <w:t>Signora ANNA LUCIA BALZAN, Console Onorario (</w:t>
      </w:r>
      <w:r w:rsidR="008B4383">
        <w:rPr>
          <w:snapToGrid w:val="0"/>
          <w:color w:val="000000"/>
        </w:rPr>
        <w:t>E</w:t>
      </w:r>
      <w:r>
        <w:rPr>
          <w:snapToGrid w:val="0"/>
          <w:color w:val="000000"/>
        </w:rPr>
        <w:t xml:space="preserve">xequatur </w:t>
      </w:r>
      <w:r w:rsidR="001E1CA6">
        <w:rPr>
          <w:snapToGrid w:val="0"/>
          <w:color w:val="000000"/>
        </w:rPr>
        <w:t>17 febbraio 2021</w:t>
      </w:r>
      <w:r>
        <w:rPr>
          <w:snapToGrid w:val="0"/>
          <w:color w:val="000000"/>
        </w:rPr>
        <w:t>)</w:t>
      </w:r>
    </w:p>
    <w:p w14:paraId="2BB0B98D" w14:textId="77777777" w:rsidR="004944D8" w:rsidRDefault="00FA6E7C" w:rsidP="00FA6E7C">
      <w:pPr>
        <w:widowControl w:val="0"/>
        <w:tabs>
          <w:tab w:val="left" w:pos="90"/>
        </w:tabs>
        <w:rPr>
          <w:b/>
          <w:snapToGrid w:val="0"/>
          <w:color w:val="000000"/>
          <w:sz w:val="16"/>
        </w:rPr>
      </w:pPr>
      <w:r>
        <w:rPr>
          <w:b/>
          <w:snapToGrid w:val="0"/>
          <w:color w:val="000080"/>
          <w:u w:val="single"/>
        </w:rPr>
        <w:br w:type="page"/>
      </w:r>
    </w:p>
    <w:p w14:paraId="35CB1A1C" w14:textId="77777777" w:rsidR="004944D8" w:rsidRDefault="004944D8">
      <w:pPr>
        <w:widowControl w:val="0"/>
        <w:tabs>
          <w:tab w:val="left" w:pos="90"/>
        </w:tabs>
        <w:jc w:val="right"/>
        <w:rPr>
          <w:b/>
          <w:snapToGrid w:val="0"/>
          <w:color w:val="000000"/>
        </w:rPr>
      </w:pPr>
      <w:r>
        <w:rPr>
          <w:b/>
          <w:snapToGrid w:val="0"/>
          <w:color w:val="000000"/>
          <w:sz w:val="16"/>
        </w:rPr>
        <w:t>MONGOLIA</w:t>
      </w:r>
    </w:p>
    <w:p w14:paraId="4BB56D60" w14:textId="77777777" w:rsidR="004944D8" w:rsidRDefault="004944D8">
      <w:pPr>
        <w:widowControl w:val="0"/>
        <w:tabs>
          <w:tab w:val="left" w:pos="90"/>
        </w:tabs>
        <w:spacing w:before="60"/>
        <w:jc w:val="center"/>
        <w:rPr>
          <w:snapToGrid w:val="0"/>
          <w:color w:val="000080"/>
          <w:sz w:val="26"/>
        </w:rPr>
      </w:pPr>
    </w:p>
    <w:p w14:paraId="0A31E77A"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56704" behindDoc="0" locked="0" layoutInCell="1" allowOverlap="1" wp14:anchorId="7358C998" wp14:editId="303ABBA3">
            <wp:simplePos x="0" y="0"/>
            <wp:positionH relativeFrom="column">
              <wp:posOffset>5561965</wp:posOffset>
            </wp:positionH>
            <wp:positionV relativeFrom="paragraph">
              <wp:posOffset>17145</wp:posOffset>
            </wp:positionV>
            <wp:extent cx="935990" cy="467995"/>
            <wp:effectExtent l="19050" t="19050" r="0" b="8255"/>
            <wp:wrapNone/>
            <wp:docPr id="306" name="Immagin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3"/>
                    <pic:cNvPicPr>
                      <a:picLocks noChangeAspect="1" noChangeArrowheads="1"/>
                    </pic:cNvPicPr>
                  </pic:nvPicPr>
                  <pic:blipFill>
                    <a:blip r:embed="rId370">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MONGOLIA </w:t>
      </w:r>
    </w:p>
    <w:p w14:paraId="3789E081" w14:textId="77777777" w:rsidR="004944D8" w:rsidRDefault="004944D8">
      <w:pPr>
        <w:widowControl w:val="0"/>
        <w:tabs>
          <w:tab w:val="left" w:pos="90"/>
        </w:tabs>
        <w:rPr>
          <w:b/>
          <w:snapToGrid w:val="0"/>
          <w:color w:val="000080"/>
          <w:sz w:val="32"/>
        </w:rPr>
      </w:pPr>
    </w:p>
    <w:p w14:paraId="3F767CA5" w14:textId="77777777" w:rsidR="004944D8" w:rsidRDefault="004944D8">
      <w:pPr>
        <w:widowControl w:val="0"/>
        <w:tabs>
          <w:tab w:val="left" w:pos="90"/>
        </w:tabs>
        <w:rPr>
          <w:snapToGrid w:val="0"/>
          <w:color w:val="000080"/>
          <w:sz w:val="26"/>
        </w:rPr>
      </w:pPr>
      <w:r>
        <w:rPr>
          <w:snapToGrid w:val="0"/>
          <w:color w:val="000000"/>
        </w:rPr>
        <w:t>———————————————————————————————————————————————————</w:t>
      </w:r>
    </w:p>
    <w:p w14:paraId="3F98A03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luglio</w:t>
      </w:r>
    </w:p>
    <w:p w14:paraId="5D47CC8D" w14:textId="77777777" w:rsidR="004944D8" w:rsidRDefault="004944D8">
      <w:pPr>
        <w:widowControl w:val="0"/>
        <w:tabs>
          <w:tab w:val="left" w:pos="90"/>
          <w:tab w:val="left" w:pos="2321"/>
        </w:tabs>
        <w:spacing w:before="49"/>
        <w:rPr>
          <w:snapToGrid w:val="0"/>
          <w:color w:val="000000"/>
          <w:sz w:val="26"/>
        </w:rPr>
      </w:pPr>
    </w:p>
    <w:p w14:paraId="267F2440" w14:textId="77777777" w:rsidR="007B5561" w:rsidRDefault="007B5561" w:rsidP="007B5561">
      <w:pPr>
        <w:widowControl w:val="0"/>
        <w:tabs>
          <w:tab w:val="left" w:pos="90"/>
        </w:tabs>
        <w:spacing w:before="277"/>
        <w:rPr>
          <w:b/>
          <w:snapToGrid w:val="0"/>
          <w:color w:val="333399"/>
          <w:u w:val="thick"/>
        </w:rPr>
      </w:pPr>
      <w:r>
        <w:rPr>
          <w:b/>
          <w:snapToGrid w:val="0"/>
          <w:color w:val="333399"/>
          <w:u w:val="thick"/>
        </w:rPr>
        <w:t>MILANO – CONSOLATO ONORARIO</w:t>
      </w:r>
    </w:p>
    <w:p w14:paraId="769E7BB8" w14:textId="77777777" w:rsidR="00685438" w:rsidRDefault="00685438" w:rsidP="00685438">
      <w:pPr>
        <w:pStyle w:val="H5"/>
        <w:widowControl w:val="0"/>
        <w:tabs>
          <w:tab w:val="left" w:pos="90"/>
        </w:tabs>
        <w:spacing w:before="0" w:after="0"/>
      </w:pPr>
    </w:p>
    <w:p w14:paraId="38FD4532" w14:textId="77777777" w:rsidR="00685438" w:rsidRDefault="00685438" w:rsidP="00685438">
      <w:pPr>
        <w:pStyle w:val="H5"/>
        <w:widowControl w:val="0"/>
        <w:tabs>
          <w:tab w:val="left" w:pos="90"/>
        </w:tabs>
        <w:spacing w:before="0" w:after="0"/>
        <w:rPr>
          <w:b w:val="0"/>
        </w:rPr>
      </w:pPr>
      <w:proofErr w:type="spellStart"/>
      <w:r>
        <w:t>Indiririzzo</w:t>
      </w:r>
      <w:proofErr w:type="spellEnd"/>
      <w:r>
        <w:tab/>
      </w:r>
      <w:r>
        <w:tab/>
        <w:t xml:space="preserve"> </w:t>
      </w:r>
      <w:r w:rsidR="000C775A">
        <w:rPr>
          <w:b w:val="0"/>
        </w:rPr>
        <w:t>Piazza Duca d’Aosta</w:t>
      </w:r>
      <w:r>
        <w:rPr>
          <w:b w:val="0"/>
        </w:rPr>
        <w:t xml:space="preserve">, </w:t>
      </w:r>
      <w:r w:rsidR="000C775A">
        <w:rPr>
          <w:b w:val="0"/>
        </w:rPr>
        <w:t>12</w:t>
      </w:r>
      <w:r>
        <w:rPr>
          <w:b w:val="0"/>
        </w:rPr>
        <w:t xml:space="preserve"> – </w:t>
      </w:r>
      <w:r w:rsidR="000C775A">
        <w:rPr>
          <w:b w:val="0"/>
        </w:rPr>
        <w:t>20124</w:t>
      </w:r>
      <w:r>
        <w:rPr>
          <w:b w:val="0"/>
        </w:rPr>
        <w:t xml:space="preserve"> </w:t>
      </w:r>
      <w:r w:rsidR="000C775A">
        <w:rPr>
          <w:b w:val="0"/>
        </w:rPr>
        <w:t>Milano</w:t>
      </w:r>
    </w:p>
    <w:p w14:paraId="675452AC" w14:textId="77777777" w:rsidR="00685438" w:rsidRDefault="00685438" w:rsidP="00685438">
      <w:pPr>
        <w:pStyle w:val="H5"/>
        <w:widowControl w:val="0"/>
        <w:tabs>
          <w:tab w:val="left" w:pos="90"/>
        </w:tabs>
        <w:spacing w:before="0" w:after="0"/>
        <w:rPr>
          <w:b w:val="0"/>
        </w:rPr>
      </w:pPr>
      <w:r>
        <w:rPr>
          <w:b w:val="0"/>
        </w:rPr>
        <w:tab/>
      </w:r>
      <w:r>
        <w:rPr>
          <w:b w:val="0"/>
        </w:rPr>
        <w:tab/>
      </w:r>
      <w:r>
        <w:rPr>
          <w:b w:val="0"/>
        </w:rPr>
        <w:tab/>
      </w:r>
      <w:r>
        <w:tab/>
        <w:t xml:space="preserve"> </w:t>
      </w:r>
      <w:r>
        <w:rPr>
          <w:b w:val="0"/>
        </w:rPr>
        <w:t xml:space="preserve">Tel </w:t>
      </w:r>
      <w:r w:rsidR="000C775A">
        <w:rPr>
          <w:b w:val="0"/>
        </w:rPr>
        <w:t xml:space="preserve">02 84254203 </w:t>
      </w:r>
    </w:p>
    <w:p w14:paraId="28F48393" w14:textId="77777777" w:rsidR="00685438" w:rsidRPr="00B62296" w:rsidRDefault="00685438" w:rsidP="00685438">
      <w:r>
        <w:tab/>
      </w:r>
      <w:r>
        <w:tab/>
      </w:r>
      <w:r>
        <w:tab/>
        <w:t xml:space="preserve"> E-mail  </w:t>
      </w:r>
      <w:hyperlink r:id="rId371" w:history="1">
        <w:r w:rsidR="000C775A" w:rsidRPr="00B10748">
          <w:rPr>
            <w:rStyle w:val="Collegamentoipertestuale"/>
          </w:rPr>
          <w:t>paolo.bonetti@chimitrade.it</w:t>
        </w:r>
      </w:hyperlink>
      <w:r w:rsidR="000C775A">
        <w:rPr>
          <w:color w:val="000000"/>
        </w:rPr>
        <w:t xml:space="preserve"> </w:t>
      </w:r>
    </w:p>
    <w:p w14:paraId="4768783E" w14:textId="77777777" w:rsidR="007B5561" w:rsidRDefault="007B5561" w:rsidP="007B5561">
      <w:r>
        <w:rPr>
          <w:b/>
        </w:rPr>
        <w:t>Circoscrizione</w:t>
      </w:r>
      <w:r>
        <w:rPr>
          <w:b/>
        </w:rPr>
        <w:tab/>
      </w:r>
      <w:r>
        <w:tab/>
        <w:t xml:space="preserve"> </w:t>
      </w:r>
      <w:r w:rsidR="00A54414">
        <w:t>Lombardia</w:t>
      </w:r>
    </w:p>
    <w:p w14:paraId="0DD9B433" w14:textId="77777777" w:rsidR="00685438" w:rsidRDefault="00685438" w:rsidP="00685438"/>
    <w:p w14:paraId="73E2BB8D" w14:textId="77777777" w:rsidR="00B95CAA" w:rsidRDefault="00685438" w:rsidP="00685438">
      <w:r>
        <w:t xml:space="preserve">Signor </w:t>
      </w:r>
      <w:r w:rsidR="000C775A">
        <w:t>PAOLO BONETTI</w:t>
      </w:r>
      <w:r>
        <w:t xml:space="preserve">, Console Onorario (Exequatur </w:t>
      </w:r>
      <w:r w:rsidR="000C775A">
        <w:t>20 luglio 2021</w:t>
      </w:r>
      <w:r w:rsidR="008C02C0">
        <w:t xml:space="preserve"> – 23 giugno 2025</w:t>
      </w:r>
      <w:r>
        <w:t>)</w:t>
      </w:r>
    </w:p>
    <w:p w14:paraId="5C4204CF" w14:textId="77777777" w:rsidR="00685438" w:rsidRDefault="00685438" w:rsidP="00685438"/>
    <w:p w14:paraId="6BBF6B50" w14:textId="77777777" w:rsidR="004944D8" w:rsidRDefault="004944D8" w:rsidP="00B777D8">
      <w:pPr>
        <w:widowControl w:val="0"/>
        <w:tabs>
          <w:tab w:val="left" w:pos="90"/>
        </w:tabs>
        <w:jc w:val="both"/>
        <w:rPr>
          <w:b/>
          <w:snapToGrid w:val="0"/>
          <w:color w:val="333399"/>
          <w:u w:val="thick"/>
        </w:rPr>
      </w:pPr>
    </w:p>
    <w:p w14:paraId="2984CE68" w14:textId="77777777" w:rsidR="00B777D8" w:rsidRDefault="00B777D8" w:rsidP="00B777D8">
      <w:pPr>
        <w:widowControl w:val="0"/>
        <w:tabs>
          <w:tab w:val="left" w:pos="90"/>
        </w:tabs>
        <w:spacing w:before="277"/>
        <w:rPr>
          <w:b/>
          <w:snapToGrid w:val="0"/>
          <w:color w:val="333399"/>
          <w:u w:val="thick"/>
        </w:rPr>
      </w:pPr>
      <w:r>
        <w:rPr>
          <w:b/>
          <w:snapToGrid w:val="0"/>
          <w:color w:val="333399"/>
          <w:u w:val="thick"/>
        </w:rPr>
        <w:t>NAPOLI – CONSOLATO ONORARIO</w:t>
      </w:r>
    </w:p>
    <w:p w14:paraId="66EF2673" w14:textId="77777777" w:rsidR="00B777D8" w:rsidRDefault="00B777D8" w:rsidP="00B777D8">
      <w:pPr>
        <w:pStyle w:val="H5"/>
        <w:widowControl w:val="0"/>
        <w:tabs>
          <w:tab w:val="left" w:pos="90"/>
        </w:tabs>
        <w:spacing w:before="0" w:after="0"/>
      </w:pPr>
    </w:p>
    <w:p w14:paraId="7FA2EC3B" w14:textId="7006C3EE" w:rsidR="00B777D8" w:rsidRDefault="00B777D8" w:rsidP="00B777D8">
      <w:pPr>
        <w:pStyle w:val="H5"/>
        <w:widowControl w:val="0"/>
        <w:tabs>
          <w:tab w:val="left" w:pos="90"/>
        </w:tabs>
        <w:spacing w:before="0" w:after="0"/>
        <w:rPr>
          <w:b w:val="0"/>
        </w:rPr>
      </w:pPr>
      <w:proofErr w:type="spellStart"/>
      <w:r>
        <w:t>Indiririzzo</w:t>
      </w:r>
      <w:proofErr w:type="spellEnd"/>
      <w:r>
        <w:tab/>
      </w:r>
      <w:r>
        <w:tab/>
        <w:t xml:space="preserve"> </w:t>
      </w:r>
      <w:bookmarkStart w:id="62" w:name="_Hlk199157028"/>
      <w:r>
        <w:rPr>
          <w:b w:val="0"/>
        </w:rPr>
        <w:t xml:space="preserve">via </w:t>
      </w:r>
      <w:r w:rsidR="00BE4A10">
        <w:rPr>
          <w:b w:val="0"/>
        </w:rPr>
        <w:t>Mariano d’Ayala</w:t>
      </w:r>
      <w:r>
        <w:rPr>
          <w:b w:val="0"/>
        </w:rPr>
        <w:t xml:space="preserve">, </w:t>
      </w:r>
      <w:r w:rsidR="00BE4A10">
        <w:rPr>
          <w:b w:val="0"/>
        </w:rPr>
        <w:t>6</w:t>
      </w:r>
      <w:r>
        <w:rPr>
          <w:b w:val="0"/>
        </w:rPr>
        <w:t xml:space="preserve"> – 8012</w:t>
      </w:r>
      <w:r w:rsidR="00BE4A10">
        <w:rPr>
          <w:b w:val="0"/>
        </w:rPr>
        <w:t>1</w:t>
      </w:r>
      <w:r>
        <w:rPr>
          <w:b w:val="0"/>
        </w:rPr>
        <w:t xml:space="preserve"> Napoli</w:t>
      </w:r>
      <w:bookmarkEnd w:id="62"/>
    </w:p>
    <w:p w14:paraId="284D8733" w14:textId="77777777" w:rsidR="00B777D8" w:rsidRDefault="00B777D8" w:rsidP="00B777D8">
      <w:pPr>
        <w:pStyle w:val="H5"/>
        <w:widowControl w:val="0"/>
        <w:tabs>
          <w:tab w:val="left" w:pos="90"/>
        </w:tabs>
        <w:spacing w:before="0" w:after="0"/>
        <w:rPr>
          <w:b w:val="0"/>
        </w:rPr>
      </w:pPr>
      <w:r>
        <w:rPr>
          <w:b w:val="0"/>
        </w:rPr>
        <w:tab/>
      </w:r>
      <w:r>
        <w:rPr>
          <w:b w:val="0"/>
        </w:rPr>
        <w:tab/>
      </w:r>
      <w:r>
        <w:rPr>
          <w:b w:val="0"/>
        </w:rPr>
        <w:tab/>
      </w:r>
      <w:r>
        <w:tab/>
        <w:t xml:space="preserve"> </w:t>
      </w:r>
      <w:bookmarkStart w:id="63" w:name="_Hlk199157048"/>
      <w:r>
        <w:rPr>
          <w:b w:val="0"/>
        </w:rPr>
        <w:t xml:space="preserve">Tel 081 4976401 </w:t>
      </w:r>
    </w:p>
    <w:p w14:paraId="41487B6E" w14:textId="77777777" w:rsidR="00B777D8" w:rsidRPr="00B62296" w:rsidRDefault="00B777D8" w:rsidP="00B777D8">
      <w:r>
        <w:tab/>
      </w:r>
      <w:r>
        <w:tab/>
      </w:r>
      <w:r>
        <w:tab/>
        <w:t xml:space="preserve"> E-mail  </w:t>
      </w:r>
      <w:hyperlink r:id="rId372" w:history="1">
        <w:r w:rsidR="00156E6A" w:rsidRPr="009415B3">
          <w:rPr>
            <w:rStyle w:val="Collegamentoipertestuale"/>
          </w:rPr>
          <w:t>antonio.paone@skin-srl.it</w:t>
        </w:r>
      </w:hyperlink>
      <w:bookmarkEnd w:id="63"/>
      <w:r>
        <w:t xml:space="preserve"> </w:t>
      </w:r>
      <w:r>
        <w:rPr>
          <w:color w:val="000000"/>
        </w:rPr>
        <w:t xml:space="preserve"> </w:t>
      </w:r>
    </w:p>
    <w:p w14:paraId="14B404E1" w14:textId="77777777" w:rsidR="00B777D8" w:rsidRDefault="00B777D8" w:rsidP="00B777D8">
      <w:r>
        <w:rPr>
          <w:b/>
        </w:rPr>
        <w:t>Circoscrizione</w:t>
      </w:r>
      <w:r>
        <w:rPr>
          <w:b/>
        </w:rPr>
        <w:tab/>
      </w:r>
      <w:r>
        <w:tab/>
        <w:t xml:space="preserve"> Campania</w:t>
      </w:r>
    </w:p>
    <w:p w14:paraId="592BDE04" w14:textId="77777777" w:rsidR="00B777D8" w:rsidRDefault="00B777D8" w:rsidP="00B777D8"/>
    <w:p w14:paraId="02F114BA" w14:textId="77777777" w:rsidR="00B777D8" w:rsidRDefault="00B777D8" w:rsidP="00B777D8">
      <w:r>
        <w:t>S</w:t>
      </w:r>
      <w:bookmarkStart w:id="64" w:name="_Hlk199157081"/>
      <w:r>
        <w:t>ignor ANTONIO PAONE, Console Onorario (Exequatur 13 giugno 2023 – 6 aprile 2027)</w:t>
      </w:r>
      <w:bookmarkEnd w:id="64"/>
    </w:p>
    <w:p w14:paraId="75B4CBCE" w14:textId="77777777" w:rsidR="00B777D8" w:rsidRDefault="00B777D8" w:rsidP="00B777D8"/>
    <w:p w14:paraId="33FB8C6F" w14:textId="77777777" w:rsidR="00E5747B" w:rsidRDefault="00E5747B" w:rsidP="00E5747B">
      <w:pPr>
        <w:widowControl w:val="0"/>
        <w:tabs>
          <w:tab w:val="left" w:pos="90"/>
        </w:tabs>
        <w:spacing w:before="277"/>
        <w:rPr>
          <w:b/>
          <w:snapToGrid w:val="0"/>
          <w:color w:val="333399"/>
          <w:u w:val="thick"/>
        </w:rPr>
      </w:pPr>
      <w:r>
        <w:rPr>
          <w:b/>
          <w:snapToGrid w:val="0"/>
          <w:color w:val="333399"/>
          <w:u w:val="thick"/>
        </w:rPr>
        <w:t>PRATO – CONSOLATO ONORARIO</w:t>
      </w:r>
    </w:p>
    <w:p w14:paraId="54474CC6" w14:textId="77777777" w:rsidR="00E5747B" w:rsidRDefault="00E5747B" w:rsidP="00E5747B">
      <w:pPr>
        <w:pStyle w:val="H5"/>
        <w:widowControl w:val="0"/>
        <w:tabs>
          <w:tab w:val="left" w:pos="90"/>
        </w:tabs>
        <w:spacing w:before="0" w:after="0"/>
      </w:pPr>
    </w:p>
    <w:p w14:paraId="4E592896" w14:textId="77777777" w:rsidR="00E5747B" w:rsidRDefault="00E5747B" w:rsidP="00E5747B">
      <w:pPr>
        <w:pStyle w:val="H5"/>
        <w:widowControl w:val="0"/>
        <w:tabs>
          <w:tab w:val="left" w:pos="90"/>
        </w:tabs>
        <w:spacing w:before="0" w:after="0"/>
        <w:rPr>
          <w:b w:val="0"/>
        </w:rPr>
      </w:pPr>
      <w:proofErr w:type="spellStart"/>
      <w:r>
        <w:t>Indiririzzo</w:t>
      </w:r>
      <w:proofErr w:type="spellEnd"/>
      <w:r>
        <w:tab/>
      </w:r>
      <w:r>
        <w:tab/>
        <w:t xml:space="preserve"> </w:t>
      </w:r>
      <w:r>
        <w:rPr>
          <w:b w:val="0"/>
        </w:rPr>
        <w:t>via A. Firenzuola, 18 – 59100 Prato</w:t>
      </w:r>
    </w:p>
    <w:p w14:paraId="4D76E878" w14:textId="77777777" w:rsidR="00E5747B" w:rsidRDefault="00E5747B" w:rsidP="00E5747B">
      <w:pPr>
        <w:pStyle w:val="H5"/>
        <w:widowControl w:val="0"/>
        <w:tabs>
          <w:tab w:val="left" w:pos="90"/>
        </w:tabs>
        <w:spacing w:before="0" w:after="0"/>
        <w:rPr>
          <w:b w:val="0"/>
        </w:rPr>
      </w:pPr>
      <w:r>
        <w:rPr>
          <w:b w:val="0"/>
        </w:rPr>
        <w:tab/>
      </w:r>
      <w:r>
        <w:rPr>
          <w:b w:val="0"/>
        </w:rPr>
        <w:tab/>
      </w:r>
      <w:r>
        <w:rPr>
          <w:b w:val="0"/>
        </w:rPr>
        <w:tab/>
      </w:r>
      <w:r>
        <w:tab/>
        <w:t xml:space="preserve"> </w:t>
      </w:r>
      <w:r>
        <w:rPr>
          <w:b w:val="0"/>
        </w:rPr>
        <w:t xml:space="preserve">Tel 0574606136 </w:t>
      </w:r>
    </w:p>
    <w:p w14:paraId="65C12599" w14:textId="77777777" w:rsidR="00E5747B" w:rsidRPr="00B62296" w:rsidRDefault="00E5747B" w:rsidP="00E5747B">
      <w:r>
        <w:tab/>
      </w:r>
      <w:r>
        <w:tab/>
      </w:r>
      <w:r>
        <w:tab/>
        <w:t xml:space="preserve"> E-mail  </w:t>
      </w:r>
    </w:p>
    <w:p w14:paraId="3DCC4EE6" w14:textId="77777777" w:rsidR="00E5747B" w:rsidRDefault="00E5747B" w:rsidP="00E5747B">
      <w:r>
        <w:rPr>
          <w:b/>
        </w:rPr>
        <w:t>Circoscrizione</w:t>
      </w:r>
      <w:r>
        <w:rPr>
          <w:b/>
        </w:rPr>
        <w:tab/>
      </w:r>
      <w:r>
        <w:tab/>
        <w:t xml:space="preserve"> Toscana</w:t>
      </w:r>
    </w:p>
    <w:p w14:paraId="61FBB21B" w14:textId="77777777" w:rsidR="00E5747B" w:rsidRDefault="00E5747B" w:rsidP="00E5747B"/>
    <w:p w14:paraId="0FECACDF" w14:textId="40BDB4B7" w:rsidR="00E5747B" w:rsidRDefault="00E5747B" w:rsidP="00E5747B">
      <w:r>
        <w:t>Signor PIERO ALBARANO BARDAZZI, Console Onorario (Exequatur 24 sette</w:t>
      </w:r>
      <w:r w:rsidR="007B6EFC">
        <w:t>mbre 2024</w:t>
      </w:r>
      <w:r>
        <w:t>)</w:t>
      </w:r>
    </w:p>
    <w:p w14:paraId="05B0B28B" w14:textId="77777777" w:rsidR="00FB1AE1" w:rsidRDefault="00FB1AE1" w:rsidP="00B777D8">
      <w:pPr>
        <w:widowControl w:val="0"/>
        <w:tabs>
          <w:tab w:val="left" w:pos="90"/>
        </w:tabs>
        <w:jc w:val="both"/>
        <w:rPr>
          <w:snapToGrid w:val="0"/>
          <w:color w:val="000000"/>
          <w:sz w:val="23"/>
        </w:rPr>
      </w:pPr>
    </w:p>
    <w:p w14:paraId="66BE3591" w14:textId="77777777" w:rsidR="007B5561" w:rsidRDefault="007B5561" w:rsidP="00B777D8">
      <w:pPr>
        <w:widowControl w:val="0"/>
        <w:tabs>
          <w:tab w:val="left" w:pos="90"/>
        </w:tabs>
        <w:jc w:val="both"/>
        <w:rPr>
          <w:snapToGrid w:val="0"/>
          <w:color w:val="000000"/>
          <w:sz w:val="23"/>
        </w:rPr>
      </w:pPr>
    </w:p>
    <w:p w14:paraId="2A19E8EC" w14:textId="77777777" w:rsidR="007B5561" w:rsidRDefault="007B5561" w:rsidP="007B5561">
      <w:pPr>
        <w:widowControl w:val="0"/>
        <w:tabs>
          <w:tab w:val="left" w:pos="90"/>
        </w:tabs>
        <w:rPr>
          <w:snapToGrid w:val="0"/>
          <w:color w:val="000000"/>
          <w:sz w:val="23"/>
        </w:rPr>
      </w:pPr>
    </w:p>
    <w:p w14:paraId="3F097921" w14:textId="77777777" w:rsidR="007B5561" w:rsidRDefault="007B5561" w:rsidP="007B5561">
      <w:pPr>
        <w:widowControl w:val="0"/>
        <w:tabs>
          <w:tab w:val="left" w:pos="90"/>
        </w:tabs>
        <w:rPr>
          <w:snapToGrid w:val="0"/>
          <w:color w:val="000000"/>
          <w:sz w:val="23"/>
        </w:rPr>
      </w:pPr>
    </w:p>
    <w:p w14:paraId="6978C732" w14:textId="77777777" w:rsidR="004944D8" w:rsidRDefault="004944D8">
      <w:pPr>
        <w:widowControl w:val="0"/>
        <w:tabs>
          <w:tab w:val="left" w:pos="90"/>
        </w:tabs>
        <w:jc w:val="center"/>
        <w:rPr>
          <w:snapToGrid w:val="0"/>
          <w:color w:val="000000"/>
        </w:rPr>
      </w:pPr>
    </w:p>
    <w:p w14:paraId="597EABB2" w14:textId="77777777" w:rsidR="004944D8" w:rsidRDefault="004944D8">
      <w:pPr>
        <w:widowControl w:val="0"/>
        <w:tabs>
          <w:tab w:val="left" w:pos="90"/>
        </w:tabs>
        <w:jc w:val="center"/>
        <w:rPr>
          <w:snapToGrid w:val="0"/>
          <w:color w:val="000000"/>
        </w:rPr>
      </w:pPr>
    </w:p>
    <w:p w14:paraId="6B8DA008" w14:textId="77777777" w:rsidR="004944D8" w:rsidRDefault="004944D8">
      <w:pPr>
        <w:widowControl w:val="0"/>
        <w:tabs>
          <w:tab w:val="left" w:pos="90"/>
        </w:tabs>
        <w:jc w:val="center"/>
        <w:rPr>
          <w:snapToGrid w:val="0"/>
          <w:color w:val="000000"/>
        </w:rPr>
      </w:pPr>
    </w:p>
    <w:p w14:paraId="334140FA" w14:textId="77777777" w:rsidR="004944D8" w:rsidRDefault="004944D8">
      <w:pPr>
        <w:widowControl w:val="0"/>
        <w:tabs>
          <w:tab w:val="left" w:pos="90"/>
        </w:tabs>
        <w:jc w:val="center"/>
        <w:rPr>
          <w:snapToGrid w:val="0"/>
          <w:color w:val="000000"/>
        </w:rPr>
      </w:pPr>
    </w:p>
    <w:p w14:paraId="69668A37" w14:textId="77777777" w:rsidR="004944D8" w:rsidRDefault="004944D8">
      <w:pPr>
        <w:widowControl w:val="0"/>
        <w:tabs>
          <w:tab w:val="left" w:pos="90"/>
        </w:tabs>
        <w:jc w:val="center"/>
        <w:rPr>
          <w:snapToGrid w:val="0"/>
          <w:color w:val="000000"/>
        </w:rPr>
      </w:pPr>
    </w:p>
    <w:p w14:paraId="1DD14031" w14:textId="77777777" w:rsidR="004944D8" w:rsidRDefault="004944D8">
      <w:pPr>
        <w:widowControl w:val="0"/>
        <w:tabs>
          <w:tab w:val="left" w:pos="90"/>
        </w:tabs>
        <w:jc w:val="center"/>
        <w:rPr>
          <w:snapToGrid w:val="0"/>
          <w:color w:val="000000"/>
        </w:rPr>
      </w:pPr>
    </w:p>
    <w:p w14:paraId="7F9853F7" w14:textId="77777777" w:rsidR="004944D8" w:rsidRDefault="004944D8">
      <w:pPr>
        <w:widowControl w:val="0"/>
        <w:tabs>
          <w:tab w:val="left" w:pos="90"/>
        </w:tabs>
        <w:jc w:val="center"/>
        <w:rPr>
          <w:snapToGrid w:val="0"/>
          <w:color w:val="000000"/>
        </w:rPr>
      </w:pPr>
    </w:p>
    <w:p w14:paraId="11DA2577"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t>MONTENEGRO</w:t>
      </w:r>
    </w:p>
    <w:p w14:paraId="78DC0E15" w14:textId="77777777" w:rsidR="004944D8" w:rsidRDefault="004944D8">
      <w:pPr>
        <w:widowControl w:val="0"/>
        <w:tabs>
          <w:tab w:val="left" w:pos="90"/>
          <w:tab w:val="left" w:pos="2861"/>
        </w:tabs>
        <w:rPr>
          <w:b/>
          <w:snapToGrid w:val="0"/>
          <w:color w:val="0000FF"/>
          <w:sz w:val="16"/>
        </w:rPr>
      </w:pPr>
      <w:r>
        <w:rPr>
          <w:b/>
          <w:snapToGrid w:val="0"/>
          <w:color w:val="0000FF"/>
          <w:sz w:val="16"/>
        </w:rPr>
        <w:tab/>
      </w:r>
      <w:r>
        <w:rPr>
          <w:b/>
          <w:snapToGrid w:val="0"/>
          <w:color w:val="0000FF"/>
          <w:sz w:val="16"/>
        </w:rPr>
        <w:tab/>
      </w:r>
    </w:p>
    <w:p w14:paraId="2D154340" w14:textId="77777777" w:rsidR="00C243D6" w:rsidRDefault="00000000">
      <w:pPr>
        <w:widowControl w:val="0"/>
        <w:tabs>
          <w:tab w:val="left" w:pos="90"/>
        </w:tabs>
        <w:spacing w:before="60"/>
        <w:rPr>
          <w:b/>
          <w:color w:val="000080"/>
          <w:sz w:val="32"/>
          <w:szCs w:val="32"/>
        </w:rPr>
      </w:pPr>
      <w:r>
        <w:rPr>
          <w:noProof/>
          <w:color w:val="333333"/>
        </w:rPr>
        <w:object w:dxaOrig="1440" w:dyaOrig="1440" w14:anchorId="583D39F3">
          <v:shape id="_x0000_s2269" type="#_x0000_t75" alt="Bandiera del Montenegro" style="position:absolute;margin-left:420.4pt;margin-top:4.25pt;width:84.7pt;height:48pt;z-index:251726336">
            <v:imagedata r:id="rId373" o:title=""/>
          </v:shape>
          <o:OLEObject Type="Embed" ProgID="Word.Picture.8" ShapeID="_x0000_s2269" DrawAspect="Content" ObjectID="_1816432284" r:id="rId374"/>
        </w:object>
      </w:r>
    </w:p>
    <w:p w14:paraId="23C1BF66" w14:textId="77777777" w:rsidR="004944D8" w:rsidRDefault="004944D8">
      <w:pPr>
        <w:widowControl w:val="0"/>
        <w:tabs>
          <w:tab w:val="left" w:pos="90"/>
        </w:tabs>
        <w:spacing w:before="60"/>
        <w:rPr>
          <w:b/>
          <w:snapToGrid w:val="0"/>
          <w:color w:val="000080"/>
          <w:sz w:val="32"/>
          <w:szCs w:val="32"/>
        </w:rPr>
      </w:pPr>
      <w:r>
        <w:rPr>
          <w:b/>
          <w:color w:val="000080"/>
          <w:sz w:val="32"/>
          <w:szCs w:val="32"/>
        </w:rPr>
        <w:t>MONTENEGRO</w:t>
      </w:r>
      <w:r>
        <w:rPr>
          <w:b/>
          <w:color w:val="000080"/>
          <w:sz w:val="32"/>
          <w:szCs w:val="32"/>
        </w:rPr>
        <w:tab/>
      </w:r>
    </w:p>
    <w:p w14:paraId="5AD87B07" w14:textId="77777777" w:rsidR="004944D8" w:rsidRDefault="004944D8">
      <w:pPr>
        <w:pStyle w:val="Stile1"/>
      </w:pPr>
      <w:r>
        <w:tab/>
      </w:r>
      <w:r>
        <w:tab/>
      </w:r>
      <w:r>
        <w:tab/>
      </w:r>
      <w:r>
        <w:tab/>
      </w:r>
      <w:r>
        <w:tab/>
      </w:r>
      <w:r>
        <w:tab/>
      </w:r>
      <w:r>
        <w:tab/>
      </w:r>
      <w:r>
        <w:tab/>
      </w:r>
      <w:r>
        <w:tab/>
      </w:r>
      <w:r>
        <w:tab/>
      </w:r>
      <w:r>
        <w:tab/>
      </w:r>
    </w:p>
    <w:p w14:paraId="3DF4A69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DA8C48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13 luglio </w:t>
      </w:r>
    </w:p>
    <w:p w14:paraId="7E8853AB" w14:textId="77777777" w:rsidR="004944D8" w:rsidRPr="00710CF7" w:rsidRDefault="004944D8">
      <w:pPr>
        <w:widowControl w:val="0"/>
        <w:tabs>
          <w:tab w:val="left" w:pos="90"/>
        </w:tabs>
        <w:jc w:val="right"/>
        <w:rPr>
          <w:snapToGrid w:val="0"/>
          <w:sz w:val="24"/>
        </w:rPr>
      </w:pPr>
    </w:p>
    <w:p w14:paraId="4EFEC53A" w14:textId="77777777" w:rsidR="00D248EE" w:rsidRPr="00D248EE" w:rsidRDefault="00D248EE" w:rsidP="00D248EE">
      <w:pPr>
        <w:widowControl w:val="0"/>
        <w:tabs>
          <w:tab w:val="left" w:pos="90"/>
        </w:tabs>
      </w:pPr>
    </w:p>
    <w:p w14:paraId="1EE11086" w14:textId="77777777" w:rsidR="00D248EE" w:rsidRDefault="00D248EE" w:rsidP="00D248EE">
      <w:pPr>
        <w:widowControl w:val="0"/>
        <w:tabs>
          <w:tab w:val="left" w:pos="90"/>
        </w:tabs>
        <w:spacing w:before="277"/>
        <w:rPr>
          <w:b/>
          <w:snapToGrid w:val="0"/>
          <w:color w:val="333399"/>
          <w:u w:val="thick"/>
        </w:rPr>
      </w:pPr>
      <w:r>
        <w:rPr>
          <w:b/>
          <w:snapToGrid w:val="0"/>
          <w:color w:val="333399"/>
          <w:u w:val="thick"/>
        </w:rPr>
        <w:t>BARI – CONSOLATO ONORARIO</w:t>
      </w:r>
    </w:p>
    <w:p w14:paraId="3B439EF9" w14:textId="77777777" w:rsidR="00D248EE" w:rsidRDefault="00D248EE" w:rsidP="00D248EE">
      <w:pPr>
        <w:pStyle w:val="H5"/>
        <w:widowControl w:val="0"/>
        <w:tabs>
          <w:tab w:val="left" w:pos="90"/>
        </w:tabs>
        <w:spacing w:before="0" w:after="0"/>
      </w:pPr>
    </w:p>
    <w:p w14:paraId="2C369C70" w14:textId="77777777" w:rsidR="00D248EE" w:rsidRPr="00D248EE" w:rsidRDefault="00D248EE" w:rsidP="00D248EE">
      <w:pPr>
        <w:pStyle w:val="H5"/>
        <w:widowControl w:val="0"/>
        <w:tabs>
          <w:tab w:val="left" w:pos="90"/>
        </w:tabs>
        <w:spacing w:before="0" w:after="0"/>
        <w:rPr>
          <w:b w:val="0"/>
          <w:bCs/>
        </w:rPr>
      </w:pPr>
      <w:r>
        <w:t>Indirizzo</w:t>
      </w:r>
      <w:r>
        <w:tab/>
      </w:r>
      <w:r w:rsidRPr="00D248EE">
        <w:rPr>
          <w:b w:val="0"/>
          <w:bCs/>
        </w:rPr>
        <w:t xml:space="preserve"> via Abate Gimma, n.189 V° piano – 70122 Bari</w:t>
      </w:r>
    </w:p>
    <w:p w14:paraId="461C3055" w14:textId="77777777" w:rsidR="00D248EE" w:rsidRPr="00D248EE" w:rsidRDefault="00C86EC5" w:rsidP="00D248EE">
      <w:pPr>
        <w:pStyle w:val="H5"/>
        <w:widowControl w:val="0"/>
        <w:tabs>
          <w:tab w:val="left" w:pos="90"/>
        </w:tabs>
        <w:spacing w:before="0" w:after="0"/>
        <w:rPr>
          <w:b w:val="0"/>
          <w:bCs/>
        </w:rPr>
      </w:pPr>
      <w:r>
        <w:rPr>
          <w:b w:val="0"/>
          <w:bCs/>
        </w:rPr>
        <w:tab/>
      </w:r>
      <w:r>
        <w:rPr>
          <w:b w:val="0"/>
          <w:bCs/>
        </w:rPr>
        <w:tab/>
      </w:r>
      <w:r>
        <w:rPr>
          <w:b w:val="0"/>
          <w:bCs/>
        </w:rPr>
        <w:tab/>
        <w:t>Tel. 080 52409</w:t>
      </w:r>
      <w:r w:rsidR="00D248EE" w:rsidRPr="00D248EE">
        <w:rPr>
          <w:b w:val="0"/>
          <w:bCs/>
        </w:rPr>
        <w:t>44</w:t>
      </w:r>
    </w:p>
    <w:p w14:paraId="4276F6D5" w14:textId="77777777" w:rsidR="00D248EE" w:rsidRPr="00D248EE" w:rsidRDefault="00D248EE" w:rsidP="00D248EE">
      <w:pPr>
        <w:pStyle w:val="H5"/>
        <w:widowControl w:val="0"/>
        <w:tabs>
          <w:tab w:val="left" w:pos="90"/>
        </w:tabs>
        <w:spacing w:before="0" w:after="0"/>
        <w:rPr>
          <w:b w:val="0"/>
          <w:bCs/>
        </w:rPr>
      </w:pPr>
      <w:r w:rsidRPr="00D248EE">
        <w:rPr>
          <w:b w:val="0"/>
          <w:bCs/>
        </w:rPr>
        <w:tab/>
      </w:r>
      <w:r w:rsidRPr="00D248EE">
        <w:rPr>
          <w:b w:val="0"/>
          <w:bCs/>
        </w:rPr>
        <w:tab/>
      </w:r>
      <w:r w:rsidRPr="00D248EE">
        <w:rPr>
          <w:b w:val="0"/>
          <w:bCs/>
        </w:rPr>
        <w:tab/>
        <w:t xml:space="preserve">E- mail: </w:t>
      </w:r>
      <w:hyperlink r:id="rId375" w:history="1">
        <w:r w:rsidRPr="00D248EE">
          <w:rPr>
            <w:b w:val="0"/>
            <w:bCs/>
          </w:rPr>
          <w:t>consoleonorario.montenegro.bari@gmail.com</w:t>
        </w:r>
      </w:hyperlink>
    </w:p>
    <w:p w14:paraId="68E82DEE" w14:textId="77777777" w:rsidR="00D248EE" w:rsidRPr="00D248EE" w:rsidRDefault="00D248EE" w:rsidP="00D248EE">
      <w:pPr>
        <w:pStyle w:val="H5"/>
        <w:widowControl w:val="0"/>
        <w:tabs>
          <w:tab w:val="left" w:pos="90"/>
        </w:tabs>
        <w:spacing w:before="0" w:after="0"/>
        <w:rPr>
          <w:b w:val="0"/>
          <w:bCs/>
        </w:rPr>
      </w:pPr>
    </w:p>
    <w:p w14:paraId="2E36FA86" w14:textId="77777777" w:rsidR="00D248EE" w:rsidRPr="00D248EE" w:rsidRDefault="00D248EE" w:rsidP="00D248EE">
      <w:pPr>
        <w:pStyle w:val="H5"/>
        <w:widowControl w:val="0"/>
        <w:tabs>
          <w:tab w:val="left" w:pos="90"/>
        </w:tabs>
        <w:spacing w:before="0" w:after="0"/>
        <w:rPr>
          <w:b w:val="0"/>
          <w:bCs/>
        </w:rPr>
      </w:pPr>
      <w:r w:rsidRPr="00D248EE">
        <w:rPr>
          <w:bCs/>
        </w:rPr>
        <w:t>Circoscrizione</w:t>
      </w:r>
      <w:r>
        <w:rPr>
          <w:b w:val="0"/>
        </w:rPr>
        <w:tab/>
      </w:r>
      <w:r>
        <w:t xml:space="preserve"> </w:t>
      </w:r>
      <w:r w:rsidRPr="00D248EE">
        <w:rPr>
          <w:b w:val="0"/>
          <w:bCs/>
        </w:rPr>
        <w:t>Emilia Romagna</w:t>
      </w:r>
    </w:p>
    <w:p w14:paraId="0E35B236" w14:textId="77777777" w:rsidR="00D248EE" w:rsidRDefault="00D248EE" w:rsidP="00D248EE"/>
    <w:p w14:paraId="3D0278B1" w14:textId="77777777" w:rsidR="00D248EE" w:rsidRDefault="00D248EE" w:rsidP="00D248EE">
      <w:pPr>
        <w:widowControl w:val="0"/>
        <w:tabs>
          <w:tab w:val="left" w:pos="90"/>
        </w:tabs>
      </w:pPr>
      <w:r>
        <w:t>Signor FRANCESCO GIULIANO, Console Onorario (Exequatur 10 aprile 2024)</w:t>
      </w:r>
    </w:p>
    <w:p w14:paraId="22DCE52F" w14:textId="77777777" w:rsidR="00D248EE" w:rsidRDefault="00D248EE" w:rsidP="00D248EE">
      <w:pPr>
        <w:widowControl w:val="0"/>
        <w:tabs>
          <w:tab w:val="left" w:pos="90"/>
        </w:tabs>
      </w:pPr>
    </w:p>
    <w:p w14:paraId="0F510F79" w14:textId="77777777" w:rsidR="00D248EE" w:rsidRPr="00D248EE" w:rsidRDefault="00D248EE" w:rsidP="00D248EE">
      <w:pPr>
        <w:widowControl w:val="0"/>
        <w:tabs>
          <w:tab w:val="left" w:pos="90"/>
        </w:tabs>
      </w:pPr>
    </w:p>
    <w:p w14:paraId="33CB4ECE" w14:textId="77777777" w:rsidR="00DC18EE" w:rsidRDefault="00DC18EE" w:rsidP="00DC18EE">
      <w:pPr>
        <w:widowControl w:val="0"/>
        <w:tabs>
          <w:tab w:val="left" w:pos="90"/>
        </w:tabs>
        <w:spacing w:before="277"/>
        <w:rPr>
          <w:b/>
          <w:snapToGrid w:val="0"/>
          <w:color w:val="333399"/>
          <w:u w:val="thick"/>
        </w:rPr>
      </w:pPr>
      <w:bookmarkStart w:id="65" w:name="_Hlk164076796"/>
      <w:r>
        <w:rPr>
          <w:b/>
          <w:snapToGrid w:val="0"/>
          <w:color w:val="333399"/>
          <w:u w:val="thick"/>
        </w:rPr>
        <w:t>BOLOGNA – CONSOLATO ONORARIO</w:t>
      </w:r>
    </w:p>
    <w:p w14:paraId="199AF102" w14:textId="77777777" w:rsidR="00DC18EE" w:rsidRDefault="00DC18EE" w:rsidP="00DC18EE">
      <w:pPr>
        <w:pStyle w:val="H5"/>
        <w:widowControl w:val="0"/>
        <w:tabs>
          <w:tab w:val="left" w:pos="90"/>
        </w:tabs>
        <w:spacing w:before="0" w:after="0"/>
      </w:pPr>
    </w:p>
    <w:p w14:paraId="681C87BB" w14:textId="77777777" w:rsidR="00DC18EE" w:rsidRDefault="00DC18EE" w:rsidP="00DC18EE">
      <w:pPr>
        <w:pStyle w:val="H5"/>
        <w:widowControl w:val="0"/>
        <w:tabs>
          <w:tab w:val="left" w:pos="90"/>
        </w:tabs>
        <w:spacing w:before="0" w:after="0"/>
        <w:rPr>
          <w:b w:val="0"/>
        </w:rPr>
      </w:pPr>
      <w:r>
        <w:t>Indirizzo</w:t>
      </w:r>
      <w:r>
        <w:tab/>
      </w:r>
      <w:r>
        <w:tab/>
        <w:t xml:space="preserve"> </w:t>
      </w:r>
      <w:r>
        <w:rPr>
          <w:b w:val="0"/>
        </w:rPr>
        <w:t>Via Garibaldi, 7 – 40124 Bologna</w:t>
      </w:r>
    </w:p>
    <w:p w14:paraId="298FFF01" w14:textId="77777777" w:rsidR="00A24667" w:rsidRDefault="00A24667" w:rsidP="00A24667">
      <w:pPr>
        <w:pStyle w:val="H5"/>
        <w:widowControl w:val="0"/>
        <w:tabs>
          <w:tab w:val="left" w:pos="90"/>
        </w:tabs>
        <w:spacing w:before="0" w:after="0"/>
        <w:rPr>
          <w:b w:val="0"/>
        </w:rPr>
      </w:pPr>
      <w:r>
        <w:rPr>
          <w:b w:val="0"/>
        </w:rPr>
        <w:tab/>
      </w:r>
      <w:r>
        <w:rPr>
          <w:b w:val="0"/>
        </w:rPr>
        <w:tab/>
      </w:r>
      <w:r>
        <w:rPr>
          <w:b w:val="0"/>
        </w:rPr>
        <w:tab/>
      </w:r>
      <w:r>
        <w:tab/>
        <w:t xml:space="preserve"> </w:t>
      </w:r>
      <w:r>
        <w:rPr>
          <w:b w:val="0"/>
        </w:rPr>
        <w:t>Tel 0516447682  / 051580719 – Fax 051581284 / 051335008</w:t>
      </w:r>
    </w:p>
    <w:p w14:paraId="14369CB0" w14:textId="77777777" w:rsidR="00A24667" w:rsidRDefault="00A24667" w:rsidP="00A24667">
      <w:r>
        <w:rPr>
          <w:b/>
        </w:rPr>
        <w:t>Circoscrizione</w:t>
      </w:r>
      <w:r>
        <w:rPr>
          <w:b/>
        </w:rPr>
        <w:tab/>
      </w:r>
      <w:r>
        <w:tab/>
        <w:t xml:space="preserve"> Emilia Romagna</w:t>
      </w:r>
    </w:p>
    <w:p w14:paraId="0E25BED1" w14:textId="77777777" w:rsidR="00A24667" w:rsidRDefault="00A24667" w:rsidP="00A24667"/>
    <w:p w14:paraId="59161837" w14:textId="77777777" w:rsidR="00A24667" w:rsidRDefault="00A24667" w:rsidP="00A24667">
      <w:pPr>
        <w:widowControl w:val="0"/>
        <w:tabs>
          <w:tab w:val="left" w:pos="90"/>
        </w:tabs>
      </w:pPr>
      <w:r>
        <w:t>Signor TONINO LAMBORGHINI, Console Onorario (Rinnovo Exequatur 28 ottobre 2020)</w:t>
      </w:r>
    </w:p>
    <w:p w14:paraId="3FABC9FA" w14:textId="77777777" w:rsidR="00A24667" w:rsidRDefault="00A24667" w:rsidP="00A24667">
      <w:pPr>
        <w:widowControl w:val="0"/>
        <w:tabs>
          <w:tab w:val="left" w:pos="90"/>
        </w:tabs>
      </w:pPr>
    </w:p>
    <w:p w14:paraId="3C70470D" w14:textId="77777777" w:rsidR="00A24667" w:rsidRDefault="00A24667" w:rsidP="00A24667">
      <w:pPr>
        <w:widowControl w:val="0"/>
        <w:tabs>
          <w:tab w:val="left" w:pos="90"/>
        </w:tabs>
      </w:pPr>
    </w:p>
    <w:bookmarkEnd w:id="65"/>
    <w:p w14:paraId="3A627F49" w14:textId="77777777" w:rsidR="00A24667" w:rsidRDefault="00A24667" w:rsidP="00A24667">
      <w:pPr>
        <w:widowControl w:val="0"/>
        <w:tabs>
          <w:tab w:val="left" w:pos="90"/>
        </w:tabs>
        <w:spacing w:before="277"/>
        <w:rPr>
          <w:b/>
          <w:snapToGrid w:val="0"/>
          <w:color w:val="333399"/>
          <w:u w:val="thick"/>
        </w:rPr>
      </w:pPr>
      <w:r>
        <w:rPr>
          <w:b/>
          <w:snapToGrid w:val="0"/>
          <w:color w:val="333399"/>
          <w:u w:val="thick"/>
        </w:rPr>
        <w:t>PISA – CONSOLATO ONORARIO</w:t>
      </w:r>
    </w:p>
    <w:p w14:paraId="6FB9EAE2" w14:textId="77777777" w:rsidR="00DD0FBF" w:rsidRDefault="00DD0FBF" w:rsidP="004246A0">
      <w:pPr>
        <w:pStyle w:val="H5"/>
        <w:widowControl w:val="0"/>
        <w:tabs>
          <w:tab w:val="left" w:pos="90"/>
        </w:tabs>
        <w:spacing w:before="0" w:after="0"/>
      </w:pPr>
    </w:p>
    <w:p w14:paraId="4A74D85C" w14:textId="77777777" w:rsidR="004246A0" w:rsidRDefault="004246A0" w:rsidP="004246A0">
      <w:pPr>
        <w:pStyle w:val="H5"/>
        <w:widowControl w:val="0"/>
        <w:tabs>
          <w:tab w:val="left" w:pos="90"/>
        </w:tabs>
        <w:spacing w:before="0" w:after="0"/>
        <w:rPr>
          <w:b w:val="0"/>
        </w:rPr>
      </w:pPr>
      <w:r>
        <w:t>Indirizzo</w:t>
      </w:r>
      <w:r>
        <w:tab/>
      </w:r>
      <w:r>
        <w:tab/>
        <w:t xml:space="preserve"> </w:t>
      </w:r>
      <w:r w:rsidR="004D6F43">
        <w:rPr>
          <w:b w:val="0"/>
        </w:rPr>
        <w:t>Corte San Domenico</w:t>
      </w:r>
      <w:r>
        <w:rPr>
          <w:b w:val="0"/>
        </w:rPr>
        <w:t xml:space="preserve">, </w:t>
      </w:r>
      <w:r w:rsidR="0004438E">
        <w:rPr>
          <w:b w:val="0"/>
        </w:rPr>
        <w:t>6</w:t>
      </w:r>
      <w:r w:rsidR="004D6F43">
        <w:rPr>
          <w:b w:val="0"/>
        </w:rPr>
        <w:t xml:space="preserve"> (Corso Italia)</w:t>
      </w:r>
      <w:r>
        <w:rPr>
          <w:b w:val="0"/>
        </w:rPr>
        <w:t xml:space="preserve"> – </w:t>
      </w:r>
      <w:r w:rsidR="004D6F43">
        <w:rPr>
          <w:b w:val="0"/>
        </w:rPr>
        <w:t>56</w:t>
      </w:r>
      <w:r>
        <w:rPr>
          <w:b w:val="0"/>
        </w:rPr>
        <w:t>12</w:t>
      </w:r>
      <w:r w:rsidR="004D6F43">
        <w:rPr>
          <w:b w:val="0"/>
        </w:rPr>
        <w:t>5</w:t>
      </w:r>
      <w:r>
        <w:rPr>
          <w:b w:val="0"/>
        </w:rPr>
        <w:t xml:space="preserve"> </w:t>
      </w:r>
      <w:r w:rsidR="004D6F43">
        <w:rPr>
          <w:b w:val="0"/>
        </w:rPr>
        <w:t>P</w:t>
      </w:r>
      <w:r>
        <w:rPr>
          <w:b w:val="0"/>
        </w:rPr>
        <w:t>i</w:t>
      </w:r>
      <w:r w:rsidR="004D6F43">
        <w:rPr>
          <w:b w:val="0"/>
        </w:rPr>
        <w:t>sa</w:t>
      </w:r>
    </w:p>
    <w:p w14:paraId="7F9D2FCA" w14:textId="77777777" w:rsidR="004246A0" w:rsidRDefault="004246A0" w:rsidP="004246A0">
      <w:pPr>
        <w:pStyle w:val="H5"/>
        <w:widowControl w:val="0"/>
        <w:tabs>
          <w:tab w:val="left" w:pos="90"/>
        </w:tabs>
        <w:spacing w:before="0" w:after="0"/>
        <w:rPr>
          <w:b w:val="0"/>
        </w:rPr>
      </w:pPr>
      <w:r>
        <w:rPr>
          <w:b w:val="0"/>
        </w:rPr>
        <w:tab/>
      </w:r>
      <w:r>
        <w:rPr>
          <w:b w:val="0"/>
        </w:rPr>
        <w:tab/>
      </w:r>
      <w:r>
        <w:rPr>
          <w:b w:val="0"/>
        </w:rPr>
        <w:tab/>
      </w:r>
      <w:r>
        <w:tab/>
        <w:t xml:space="preserve"> </w:t>
      </w:r>
      <w:r>
        <w:rPr>
          <w:b w:val="0"/>
        </w:rPr>
        <w:t>Tel 0</w:t>
      </w:r>
      <w:r w:rsidR="004D6F43">
        <w:rPr>
          <w:b w:val="0"/>
        </w:rPr>
        <w:t>5</w:t>
      </w:r>
      <w:r>
        <w:rPr>
          <w:b w:val="0"/>
        </w:rPr>
        <w:t>0</w:t>
      </w:r>
      <w:r w:rsidR="004D6F43">
        <w:rPr>
          <w:b w:val="0"/>
        </w:rPr>
        <w:t>79</w:t>
      </w:r>
      <w:r>
        <w:rPr>
          <w:b w:val="0"/>
        </w:rPr>
        <w:t>16</w:t>
      </w:r>
      <w:r w:rsidR="004D6F43">
        <w:rPr>
          <w:b w:val="0"/>
        </w:rPr>
        <w:t>618 – Fax 0507912086</w:t>
      </w:r>
    </w:p>
    <w:p w14:paraId="4C3F4793" w14:textId="77777777" w:rsidR="0004438E" w:rsidRPr="0004438E" w:rsidRDefault="0004438E" w:rsidP="0004438E">
      <w:r>
        <w:tab/>
      </w:r>
      <w:r>
        <w:tab/>
      </w:r>
      <w:r>
        <w:tab/>
        <w:t xml:space="preserve"> E-mail  info@consolatomontenegrotoscana.it</w:t>
      </w:r>
    </w:p>
    <w:p w14:paraId="32A9C186" w14:textId="77777777" w:rsidR="004246A0" w:rsidRDefault="004246A0" w:rsidP="004246A0">
      <w:r>
        <w:rPr>
          <w:b/>
        </w:rPr>
        <w:t>Circoscrizione</w:t>
      </w:r>
      <w:r>
        <w:rPr>
          <w:b/>
        </w:rPr>
        <w:tab/>
      </w:r>
      <w:r>
        <w:tab/>
        <w:t xml:space="preserve"> </w:t>
      </w:r>
      <w:r w:rsidR="004D6F43">
        <w:t>Toscana</w:t>
      </w:r>
    </w:p>
    <w:p w14:paraId="3571F378" w14:textId="77777777" w:rsidR="004246A0" w:rsidRDefault="004246A0" w:rsidP="004246A0"/>
    <w:p w14:paraId="6F960880" w14:textId="77777777" w:rsidR="004246A0" w:rsidRDefault="004246A0" w:rsidP="004246A0">
      <w:pPr>
        <w:widowControl w:val="0"/>
        <w:tabs>
          <w:tab w:val="left" w:pos="90"/>
        </w:tabs>
      </w:pPr>
      <w:r>
        <w:t xml:space="preserve">Signor </w:t>
      </w:r>
      <w:r w:rsidR="004D6F43">
        <w:t>ALESSANDRO GIANNANTI</w:t>
      </w:r>
      <w:r w:rsidR="007521FB">
        <w:t>, Console Onorario (Rinnovo e</w:t>
      </w:r>
      <w:r>
        <w:t xml:space="preserve">xequatur </w:t>
      </w:r>
      <w:r w:rsidR="007521FB">
        <w:t>19</w:t>
      </w:r>
      <w:r>
        <w:t xml:space="preserve"> </w:t>
      </w:r>
      <w:r w:rsidR="00EB563A">
        <w:t>agosto</w:t>
      </w:r>
      <w:r>
        <w:t xml:space="preserve"> </w:t>
      </w:r>
      <w:r w:rsidR="00956FC6">
        <w:t>2024</w:t>
      </w:r>
      <w:r>
        <w:t>)</w:t>
      </w:r>
    </w:p>
    <w:p w14:paraId="69D10265" w14:textId="77777777" w:rsidR="00CD736C" w:rsidRDefault="00CD736C" w:rsidP="00CD736C">
      <w:pPr>
        <w:widowControl w:val="0"/>
        <w:tabs>
          <w:tab w:val="left" w:pos="90"/>
        </w:tabs>
        <w:spacing w:before="277"/>
        <w:rPr>
          <w:b/>
          <w:snapToGrid w:val="0"/>
          <w:color w:val="000000"/>
          <w:sz w:val="16"/>
        </w:rPr>
      </w:pPr>
    </w:p>
    <w:p w14:paraId="1255CC1D" w14:textId="77777777" w:rsidR="00665C72" w:rsidRDefault="00665C72" w:rsidP="00665C72">
      <w:pPr>
        <w:widowControl w:val="0"/>
        <w:tabs>
          <w:tab w:val="left" w:pos="90"/>
        </w:tabs>
        <w:rPr>
          <w:b/>
          <w:snapToGrid w:val="0"/>
          <w:color w:val="333399"/>
          <w:u w:val="thick"/>
        </w:rPr>
      </w:pPr>
    </w:p>
    <w:p w14:paraId="00842BD6" w14:textId="77777777" w:rsidR="00F93942" w:rsidRDefault="00F93942" w:rsidP="00F93942"/>
    <w:p w14:paraId="6992662A" w14:textId="77777777" w:rsidR="004944D8" w:rsidRDefault="00F93942" w:rsidP="00F93942">
      <w:pPr>
        <w:widowControl w:val="0"/>
        <w:tabs>
          <w:tab w:val="left" w:pos="90"/>
        </w:tabs>
        <w:jc w:val="right"/>
        <w:rPr>
          <w:b/>
          <w:snapToGrid w:val="0"/>
          <w:color w:val="000000"/>
        </w:rPr>
      </w:pPr>
      <w:r>
        <w:rPr>
          <w:rFonts w:ascii="MS Sans Serif" w:hAnsi="MS Sans Serif"/>
          <w:snapToGrid w:val="0"/>
          <w:sz w:val="24"/>
        </w:rPr>
        <w:br w:type="page"/>
      </w:r>
      <w:r w:rsidR="004944D8">
        <w:rPr>
          <w:b/>
          <w:snapToGrid w:val="0"/>
          <w:color w:val="000000"/>
          <w:sz w:val="16"/>
        </w:rPr>
        <w:t>MOZAMBICO</w:t>
      </w:r>
    </w:p>
    <w:p w14:paraId="306646A8"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57728" behindDoc="0" locked="0" layoutInCell="1" allowOverlap="1" wp14:anchorId="3FE50208" wp14:editId="4F8BD62E">
            <wp:simplePos x="0" y="0"/>
            <wp:positionH relativeFrom="column">
              <wp:posOffset>5558790</wp:posOffset>
            </wp:positionH>
            <wp:positionV relativeFrom="paragraph">
              <wp:posOffset>215265</wp:posOffset>
            </wp:positionV>
            <wp:extent cx="702310" cy="467995"/>
            <wp:effectExtent l="19050" t="19050" r="2540" b="8255"/>
            <wp:wrapNone/>
            <wp:docPr id="305" name="Immagin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4"/>
                    <pic:cNvPicPr>
                      <a:picLocks noChangeAspect="1" noChangeArrowheads="1"/>
                    </pic:cNvPicPr>
                  </pic:nvPicPr>
                  <pic:blipFill>
                    <a:blip r:embed="rId37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EB16176"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MOZAMBICO </w:t>
      </w:r>
    </w:p>
    <w:p w14:paraId="55F4E22E"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2E95D14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8A9770"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giugno</w:t>
      </w:r>
    </w:p>
    <w:p w14:paraId="13E08D3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8953AB0" w14:textId="77777777" w:rsidR="0017086F" w:rsidRDefault="004944D8" w:rsidP="0017086F">
      <w:pPr>
        <w:widowControl w:val="0"/>
        <w:tabs>
          <w:tab w:val="left" w:pos="90"/>
          <w:tab w:val="left" w:pos="2711"/>
        </w:tabs>
        <w:spacing w:before="389"/>
        <w:rPr>
          <w:snapToGrid w:val="0"/>
          <w:color w:val="000000"/>
          <w:sz w:val="26"/>
        </w:rPr>
      </w:pPr>
      <w:r>
        <w:rPr>
          <w:b/>
          <w:snapToGrid w:val="0"/>
          <w:color w:val="000000"/>
        </w:rPr>
        <w:t>Indirizzo</w:t>
      </w:r>
      <w:r w:rsidR="0017086F">
        <w:rPr>
          <w:rFonts w:ascii="MS Sans Serif" w:hAnsi="MS Sans Serif"/>
          <w:snapToGrid w:val="0"/>
          <w:sz w:val="24"/>
        </w:rPr>
        <w:t xml:space="preserve">                       </w:t>
      </w:r>
      <w:r w:rsidR="0017086F">
        <w:rPr>
          <w:snapToGrid w:val="0"/>
          <w:color w:val="000000"/>
        </w:rPr>
        <w:t xml:space="preserve">Via Filippo Corridoni, 14 - 00195 Roma </w:t>
      </w:r>
    </w:p>
    <w:p w14:paraId="7FF93A04" w14:textId="77777777" w:rsidR="0017086F" w:rsidRDefault="0017086F" w:rsidP="0017086F">
      <w:pPr>
        <w:widowControl w:val="0"/>
        <w:tabs>
          <w:tab w:val="left" w:pos="90"/>
          <w:tab w:val="left" w:pos="2711"/>
        </w:tabs>
        <w:rPr>
          <w:snapToGrid w:val="0"/>
          <w:color w:val="000000"/>
        </w:rPr>
      </w:pPr>
      <w:r>
        <w:rPr>
          <w:snapToGrid w:val="0"/>
        </w:rPr>
        <w:t xml:space="preserve">                                              Tel. </w:t>
      </w:r>
      <w:r>
        <w:rPr>
          <w:snapToGrid w:val="0"/>
          <w:color w:val="000000"/>
        </w:rPr>
        <w:t>0637514675 - Fax 0637514699</w:t>
      </w:r>
    </w:p>
    <w:p w14:paraId="1733A19E" w14:textId="77777777" w:rsidR="0017086F" w:rsidRDefault="0017086F" w:rsidP="0017086F">
      <w:pPr>
        <w:widowControl w:val="0"/>
        <w:tabs>
          <w:tab w:val="left" w:pos="90"/>
          <w:tab w:val="left" w:pos="2711"/>
        </w:tabs>
        <w:rPr>
          <w:snapToGrid w:val="0"/>
          <w:color w:val="000000"/>
        </w:rPr>
      </w:pPr>
      <w:r>
        <w:rPr>
          <w:snapToGrid w:val="0"/>
          <w:color w:val="000000"/>
        </w:rPr>
        <w:tab/>
        <w:t xml:space="preserve">                                            E-mail consolato@ambasciatamozambico.it </w:t>
      </w:r>
    </w:p>
    <w:p w14:paraId="32CBEF1C" w14:textId="77777777" w:rsidR="00B05B90"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B05B90">
        <w:rPr>
          <w:snapToGrid w:val="0"/>
          <w:color w:val="000000"/>
        </w:rPr>
        <w:t>Tutto il terri</w:t>
      </w:r>
      <w:r w:rsidR="003F1182">
        <w:rPr>
          <w:snapToGrid w:val="0"/>
          <w:color w:val="000000"/>
        </w:rPr>
        <w:t>torio della Repubblica Italiana</w:t>
      </w:r>
    </w:p>
    <w:p w14:paraId="54A0CE4D" w14:textId="77777777" w:rsidR="004944D8" w:rsidRDefault="004944D8">
      <w:pPr>
        <w:widowControl w:val="0"/>
        <w:tabs>
          <w:tab w:val="left" w:pos="90"/>
          <w:tab w:val="left" w:pos="2321"/>
        </w:tabs>
        <w:spacing w:before="49"/>
        <w:rPr>
          <w:snapToGrid w:val="0"/>
          <w:color w:val="000000"/>
          <w:sz w:val="26"/>
        </w:rPr>
      </w:pPr>
    </w:p>
    <w:p w14:paraId="3817449A" w14:textId="77777777" w:rsidR="002176E8" w:rsidRDefault="002176E8" w:rsidP="002176E8">
      <w:pPr>
        <w:widowControl w:val="0"/>
        <w:tabs>
          <w:tab w:val="left" w:pos="90"/>
        </w:tabs>
        <w:spacing w:before="277"/>
        <w:rPr>
          <w:b/>
          <w:snapToGrid w:val="0"/>
          <w:color w:val="333399"/>
          <w:u w:val="thick"/>
        </w:rPr>
      </w:pPr>
      <w:r>
        <w:rPr>
          <w:b/>
          <w:snapToGrid w:val="0"/>
          <w:color w:val="333399"/>
          <w:u w:val="thick"/>
        </w:rPr>
        <w:t>TORINO – CONSOLATO ONORARIO</w:t>
      </w:r>
    </w:p>
    <w:p w14:paraId="6FAF9F9C" w14:textId="77777777" w:rsidR="00FE58C3" w:rsidRDefault="00FE58C3" w:rsidP="00FE58C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Svizzera, 30 - 10143 Torino </w:t>
      </w:r>
    </w:p>
    <w:p w14:paraId="3F8B1171" w14:textId="77777777" w:rsidR="00FE58C3" w:rsidRDefault="00FE58C3" w:rsidP="00FE58C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0114345590 - Fax 0114341834 </w:t>
      </w:r>
    </w:p>
    <w:p w14:paraId="5528F9EF" w14:textId="77777777" w:rsidR="002176E8" w:rsidRDefault="002176E8" w:rsidP="002176E8">
      <w:r>
        <w:rPr>
          <w:b/>
        </w:rPr>
        <w:t>Circoscrizione</w:t>
      </w:r>
      <w:r>
        <w:rPr>
          <w:b/>
        </w:rPr>
        <w:tab/>
      </w:r>
      <w:r>
        <w:tab/>
        <w:t xml:space="preserve">    Piemonte </w:t>
      </w:r>
    </w:p>
    <w:p w14:paraId="20093685" w14:textId="77777777" w:rsidR="002176E8" w:rsidRDefault="002176E8" w:rsidP="002176E8"/>
    <w:p w14:paraId="1C7D46FD" w14:textId="77777777" w:rsidR="00FE58C3" w:rsidRDefault="00FE58C3" w:rsidP="002176E8">
      <w:r>
        <w:t>Signor GUIDO MASSUCCO, Console Onorari</w:t>
      </w:r>
      <w:r w:rsidR="009D38E8">
        <w:t>o,</w:t>
      </w:r>
      <w:r>
        <w:t xml:space="preserve"> (</w:t>
      </w:r>
      <w:r w:rsidR="00D22631">
        <w:t>Rinnovo e</w:t>
      </w:r>
      <w:r>
        <w:t xml:space="preserve">xequatur </w:t>
      </w:r>
      <w:r w:rsidR="005719FB">
        <w:t>2 ottobre 2024</w:t>
      </w:r>
      <w:r>
        <w:t>)</w:t>
      </w:r>
    </w:p>
    <w:p w14:paraId="0D191402" w14:textId="77777777" w:rsidR="002176E8" w:rsidRDefault="002176E8">
      <w:pPr>
        <w:widowControl w:val="0"/>
        <w:tabs>
          <w:tab w:val="left" w:pos="90"/>
        </w:tabs>
        <w:spacing w:before="277"/>
        <w:rPr>
          <w:snapToGrid w:val="0"/>
          <w:color w:val="000000"/>
          <w:sz w:val="26"/>
        </w:rPr>
      </w:pPr>
    </w:p>
    <w:p w14:paraId="162137C4" w14:textId="77777777" w:rsidR="004944D8" w:rsidRDefault="004944D8">
      <w:pPr>
        <w:widowControl w:val="0"/>
        <w:tabs>
          <w:tab w:val="left" w:pos="90"/>
        </w:tabs>
        <w:jc w:val="center"/>
        <w:rPr>
          <w:snapToGrid w:val="0"/>
          <w:color w:val="000000"/>
        </w:rPr>
      </w:pPr>
    </w:p>
    <w:p w14:paraId="13652609" w14:textId="77777777" w:rsidR="004944D8" w:rsidRDefault="004944D8">
      <w:pPr>
        <w:widowControl w:val="0"/>
        <w:tabs>
          <w:tab w:val="left" w:pos="90"/>
        </w:tabs>
        <w:jc w:val="center"/>
        <w:rPr>
          <w:snapToGrid w:val="0"/>
          <w:color w:val="000000"/>
        </w:rPr>
      </w:pPr>
    </w:p>
    <w:p w14:paraId="2A70D3DA" w14:textId="77777777" w:rsidR="004944D8" w:rsidRDefault="004944D8">
      <w:pPr>
        <w:widowControl w:val="0"/>
        <w:tabs>
          <w:tab w:val="left" w:pos="90"/>
        </w:tabs>
        <w:jc w:val="center"/>
        <w:rPr>
          <w:snapToGrid w:val="0"/>
          <w:color w:val="000000"/>
        </w:rPr>
      </w:pPr>
    </w:p>
    <w:p w14:paraId="457C2EF5" w14:textId="77777777" w:rsidR="004944D8" w:rsidRDefault="004944D8">
      <w:pPr>
        <w:widowControl w:val="0"/>
        <w:tabs>
          <w:tab w:val="left" w:pos="90"/>
        </w:tabs>
        <w:jc w:val="center"/>
        <w:rPr>
          <w:snapToGrid w:val="0"/>
          <w:color w:val="000000"/>
        </w:rPr>
      </w:pPr>
    </w:p>
    <w:p w14:paraId="482241E6" w14:textId="77777777" w:rsidR="004944D8" w:rsidRDefault="004944D8">
      <w:pPr>
        <w:widowControl w:val="0"/>
        <w:tabs>
          <w:tab w:val="left" w:pos="90"/>
        </w:tabs>
        <w:jc w:val="center"/>
        <w:rPr>
          <w:snapToGrid w:val="0"/>
          <w:color w:val="000000"/>
        </w:rPr>
      </w:pPr>
    </w:p>
    <w:p w14:paraId="6546E6AD" w14:textId="77777777" w:rsidR="004944D8" w:rsidRDefault="004944D8">
      <w:pPr>
        <w:widowControl w:val="0"/>
        <w:tabs>
          <w:tab w:val="left" w:pos="90"/>
        </w:tabs>
        <w:jc w:val="center"/>
        <w:rPr>
          <w:snapToGrid w:val="0"/>
          <w:color w:val="000000"/>
        </w:rPr>
      </w:pPr>
    </w:p>
    <w:p w14:paraId="6C0C57AE" w14:textId="77777777" w:rsidR="004944D8" w:rsidRDefault="004944D8">
      <w:pPr>
        <w:widowControl w:val="0"/>
        <w:tabs>
          <w:tab w:val="left" w:pos="90"/>
        </w:tabs>
        <w:jc w:val="center"/>
        <w:rPr>
          <w:snapToGrid w:val="0"/>
          <w:color w:val="000000"/>
        </w:rPr>
      </w:pPr>
    </w:p>
    <w:p w14:paraId="308CB070" w14:textId="77777777" w:rsidR="004944D8" w:rsidRDefault="004944D8">
      <w:pPr>
        <w:widowControl w:val="0"/>
        <w:tabs>
          <w:tab w:val="left" w:pos="90"/>
        </w:tabs>
        <w:jc w:val="center"/>
        <w:rPr>
          <w:snapToGrid w:val="0"/>
          <w:color w:val="000000"/>
        </w:rPr>
      </w:pPr>
    </w:p>
    <w:p w14:paraId="205986D7" w14:textId="77777777" w:rsidR="004944D8" w:rsidRDefault="004944D8">
      <w:pPr>
        <w:widowControl w:val="0"/>
        <w:tabs>
          <w:tab w:val="left" w:pos="90"/>
        </w:tabs>
        <w:jc w:val="center"/>
        <w:rPr>
          <w:snapToGrid w:val="0"/>
          <w:color w:val="000000"/>
        </w:rPr>
      </w:pPr>
    </w:p>
    <w:p w14:paraId="2596AAE4" w14:textId="77777777" w:rsidR="004944D8" w:rsidRDefault="004944D8">
      <w:pPr>
        <w:widowControl w:val="0"/>
        <w:tabs>
          <w:tab w:val="left" w:pos="90"/>
        </w:tabs>
        <w:jc w:val="center"/>
        <w:rPr>
          <w:snapToGrid w:val="0"/>
          <w:color w:val="000000"/>
        </w:rPr>
      </w:pPr>
    </w:p>
    <w:p w14:paraId="2026BCEE" w14:textId="77777777" w:rsidR="004944D8" w:rsidRDefault="004944D8">
      <w:pPr>
        <w:widowControl w:val="0"/>
        <w:tabs>
          <w:tab w:val="left" w:pos="90"/>
        </w:tabs>
        <w:jc w:val="center"/>
        <w:rPr>
          <w:snapToGrid w:val="0"/>
          <w:color w:val="000000"/>
        </w:rPr>
      </w:pPr>
    </w:p>
    <w:p w14:paraId="092AB09C" w14:textId="77777777" w:rsidR="004944D8" w:rsidRDefault="004944D8">
      <w:pPr>
        <w:widowControl w:val="0"/>
        <w:tabs>
          <w:tab w:val="left" w:pos="90"/>
        </w:tabs>
        <w:jc w:val="center"/>
        <w:rPr>
          <w:snapToGrid w:val="0"/>
          <w:color w:val="000000"/>
        </w:rPr>
      </w:pPr>
    </w:p>
    <w:p w14:paraId="45C60259" w14:textId="77777777" w:rsidR="004944D8" w:rsidRDefault="004944D8">
      <w:pPr>
        <w:widowControl w:val="0"/>
        <w:tabs>
          <w:tab w:val="left" w:pos="90"/>
        </w:tabs>
        <w:jc w:val="center"/>
        <w:rPr>
          <w:snapToGrid w:val="0"/>
          <w:color w:val="000000"/>
        </w:rPr>
      </w:pPr>
    </w:p>
    <w:p w14:paraId="5854FA94" w14:textId="77777777" w:rsidR="004944D8" w:rsidRDefault="004944D8">
      <w:pPr>
        <w:widowControl w:val="0"/>
        <w:tabs>
          <w:tab w:val="left" w:pos="90"/>
        </w:tabs>
        <w:jc w:val="center"/>
        <w:rPr>
          <w:snapToGrid w:val="0"/>
          <w:color w:val="000000"/>
        </w:rPr>
      </w:pPr>
    </w:p>
    <w:p w14:paraId="4F1DEF55" w14:textId="77777777" w:rsidR="004944D8" w:rsidRDefault="004944D8">
      <w:pPr>
        <w:widowControl w:val="0"/>
        <w:tabs>
          <w:tab w:val="left" w:pos="90"/>
        </w:tabs>
        <w:jc w:val="center"/>
        <w:rPr>
          <w:snapToGrid w:val="0"/>
          <w:color w:val="000000"/>
        </w:rPr>
      </w:pPr>
    </w:p>
    <w:p w14:paraId="4A737B7A" w14:textId="77777777" w:rsidR="004944D8" w:rsidRDefault="004944D8">
      <w:pPr>
        <w:widowControl w:val="0"/>
        <w:tabs>
          <w:tab w:val="left" w:pos="90"/>
        </w:tabs>
        <w:jc w:val="center"/>
        <w:rPr>
          <w:snapToGrid w:val="0"/>
          <w:color w:val="000000"/>
        </w:rPr>
      </w:pPr>
    </w:p>
    <w:p w14:paraId="4B54CADD" w14:textId="77777777" w:rsidR="004944D8" w:rsidRDefault="004944D8">
      <w:pPr>
        <w:widowControl w:val="0"/>
        <w:tabs>
          <w:tab w:val="left" w:pos="90"/>
        </w:tabs>
        <w:jc w:val="center"/>
        <w:rPr>
          <w:snapToGrid w:val="0"/>
          <w:color w:val="000000"/>
        </w:rPr>
      </w:pPr>
    </w:p>
    <w:p w14:paraId="0EF76E6F" w14:textId="77777777" w:rsidR="004944D8" w:rsidRDefault="004944D8">
      <w:pPr>
        <w:widowControl w:val="0"/>
        <w:tabs>
          <w:tab w:val="left" w:pos="90"/>
        </w:tabs>
        <w:jc w:val="center"/>
        <w:rPr>
          <w:snapToGrid w:val="0"/>
          <w:color w:val="000000"/>
        </w:rPr>
      </w:pPr>
    </w:p>
    <w:p w14:paraId="45544C40" w14:textId="77777777" w:rsidR="004944D8" w:rsidRDefault="004944D8">
      <w:pPr>
        <w:widowControl w:val="0"/>
        <w:tabs>
          <w:tab w:val="left" w:pos="90"/>
        </w:tabs>
        <w:jc w:val="center"/>
        <w:rPr>
          <w:snapToGrid w:val="0"/>
          <w:color w:val="000000"/>
        </w:rPr>
      </w:pPr>
    </w:p>
    <w:p w14:paraId="4DFE085E" w14:textId="77777777" w:rsidR="004944D8" w:rsidRDefault="004944D8">
      <w:pPr>
        <w:widowControl w:val="0"/>
        <w:tabs>
          <w:tab w:val="left" w:pos="90"/>
        </w:tabs>
        <w:rPr>
          <w:b/>
          <w:snapToGrid w:val="0"/>
          <w:color w:val="000000"/>
          <w:sz w:val="16"/>
        </w:rPr>
      </w:pPr>
      <w:r>
        <w:rPr>
          <w:b/>
          <w:snapToGrid w:val="0"/>
          <w:color w:val="000000"/>
          <w:sz w:val="16"/>
        </w:rPr>
        <w:br w:type="page"/>
      </w:r>
    </w:p>
    <w:p w14:paraId="2593E52D" w14:textId="77777777" w:rsidR="004944D8" w:rsidRDefault="004944D8">
      <w:pPr>
        <w:widowControl w:val="0"/>
        <w:tabs>
          <w:tab w:val="left" w:pos="90"/>
        </w:tabs>
        <w:jc w:val="right"/>
        <w:rPr>
          <w:b/>
          <w:snapToGrid w:val="0"/>
          <w:color w:val="000000"/>
          <w:sz w:val="16"/>
        </w:rPr>
      </w:pPr>
      <w:r>
        <w:rPr>
          <w:b/>
          <w:snapToGrid w:val="0"/>
          <w:color w:val="000000"/>
          <w:sz w:val="16"/>
        </w:rPr>
        <w:t>MYANMAR</w:t>
      </w:r>
    </w:p>
    <w:p w14:paraId="35CBBFD2" w14:textId="77777777" w:rsidR="001C18B5" w:rsidRDefault="001C18B5">
      <w:pPr>
        <w:widowControl w:val="0"/>
        <w:tabs>
          <w:tab w:val="left" w:pos="90"/>
        </w:tabs>
        <w:jc w:val="right"/>
        <w:rPr>
          <w:b/>
          <w:snapToGrid w:val="0"/>
          <w:color w:val="000000"/>
        </w:rPr>
      </w:pPr>
    </w:p>
    <w:p w14:paraId="648AB846"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724288" behindDoc="0" locked="0" layoutInCell="1" allowOverlap="1" wp14:anchorId="42A4846B" wp14:editId="21B81353">
            <wp:simplePos x="0" y="0"/>
            <wp:positionH relativeFrom="column">
              <wp:posOffset>5526405</wp:posOffset>
            </wp:positionH>
            <wp:positionV relativeFrom="paragraph">
              <wp:posOffset>6985</wp:posOffset>
            </wp:positionV>
            <wp:extent cx="876300" cy="581025"/>
            <wp:effectExtent l="0" t="0" r="0" b="0"/>
            <wp:wrapNone/>
            <wp:docPr id="304" name="Immagine 219" descr="File:Flag of Myanmar.sv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9" descr="File:Flag of Myanmar.svg">
                      <a:hlinkClick r:id="rId377"/>
                    </pic:cNvPr>
                    <pic:cNvPicPr>
                      <a:picLocks noChangeAspect="1" noChangeArrowheads="1"/>
                    </pic:cNvPicPr>
                  </pic:nvPicPr>
                  <pic:blipFill>
                    <a:blip r:embed="rId378" r:link="rId379" cstate="print">
                      <a:extLst>
                        <a:ext uri="{28A0092B-C50C-407E-A947-70E740481C1C}">
                          <a14:useLocalDpi xmlns:a14="http://schemas.microsoft.com/office/drawing/2010/main" val="0"/>
                        </a:ext>
                      </a:extLst>
                    </a:blip>
                    <a:srcRect/>
                    <a:stretch>
                      <a:fillRect/>
                    </a:stretch>
                  </pic:blipFill>
                  <pic:spPr bwMode="auto">
                    <a:xfrm>
                      <a:off x="0" y="0"/>
                      <a:ext cx="876300"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MYANMAR</w:t>
      </w:r>
      <w:r w:rsidR="001A78DA">
        <w:rPr>
          <w:b/>
          <w:snapToGrid w:val="0"/>
          <w:color w:val="000080"/>
          <w:sz w:val="32"/>
        </w:rPr>
        <w:t xml:space="preserve">                          </w:t>
      </w:r>
    </w:p>
    <w:p w14:paraId="38CC3F3B" w14:textId="77777777" w:rsidR="003F15EF" w:rsidRDefault="003F15EF">
      <w:pPr>
        <w:widowControl w:val="0"/>
        <w:tabs>
          <w:tab w:val="left" w:pos="90"/>
        </w:tabs>
        <w:rPr>
          <w:b/>
          <w:snapToGrid w:val="0"/>
          <w:color w:val="000080"/>
          <w:sz w:val="22"/>
        </w:rPr>
      </w:pPr>
    </w:p>
    <w:p w14:paraId="0EA28032" w14:textId="77777777" w:rsidR="004944D8" w:rsidRDefault="003F15EF">
      <w:pPr>
        <w:widowControl w:val="0"/>
        <w:tabs>
          <w:tab w:val="left" w:pos="90"/>
        </w:tabs>
        <w:rPr>
          <w:b/>
          <w:snapToGrid w:val="0"/>
          <w:color w:val="000080"/>
          <w:sz w:val="28"/>
        </w:rPr>
      </w:pPr>
      <w:r>
        <w:rPr>
          <w:b/>
          <w:snapToGrid w:val="0"/>
          <w:color w:val="000080"/>
          <w:sz w:val="22"/>
        </w:rPr>
        <w:t>Repubblica dell’</w:t>
      </w:r>
      <w:r w:rsidR="004944D8">
        <w:rPr>
          <w:b/>
          <w:snapToGrid w:val="0"/>
          <w:color w:val="000080"/>
          <w:sz w:val="22"/>
        </w:rPr>
        <w:t>Unione d</w:t>
      </w:r>
      <w:r>
        <w:rPr>
          <w:b/>
          <w:snapToGrid w:val="0"/>
          <w:color w:val="000080"/>
          <w:sz w:val="22"/>
        </w:rPr>
        <w:t>el</w:t>
      </w:r>
      <w:r w:rsidR="004944D8">
        <w:rPr>
          <w:b/>
          <w:snapToGrid w:val="0"/>
          <w:color w:val="000080"/>
          <w:sz w:val="22"/>
        </w:rPr>
        <w:t xml:space="preserve">             </w:t>
      </w:r>
    </w:p>
    <w:p w14:paraId="0B1CB5C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75CB2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gennaio</w:t>
      </w:r>
    </w:p>
    <w:p w14:paraId="2CFEDAA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8160EF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605EB" w:rsidRPr="004605EB">
        <w:t>Via Caldonazzo, s.n.c. - 00135 Roma</w:t>
      </w:r>
    </w:p>
    <w:p w14:paraId="114896E3" w14:textId="77777777" w:rsidR="004944D8" w:rsidRPr="004605EB" w:rsidRDefault="004944D8">
      <w:pPr>
        <w:widowControl w:val="0"/>
        <w:tabs>
          <w:tab w:val="left" w:pos="2321"/>
        </w:tabs>
        <w:rPr>
          <w:snapToGrid w:val="0"/>
          <w:color w:val="000000"/>
        </w:rPr>
      </w:pPr>
      <w:r>
        <w:rPr>
          <w:rFonts w:ascii="MS Sans Serif" w:hAnsi="MS Sans Serif"/>
          <w:snapToGrid w:val="0"/>
          <w:sz w:val="24"/>
        </w:rPr>
        <w:tab/>
      </w:r>
      <w:r w:rsidR="004605EB">
        <w:t xml:space="preserve">Tel. </w:t>
      </w:r>
      <w:r w:rsidR="0074767D">
        <w:t xml:space="preserve">0636381590 - </w:t>
      </w:r>
      <w:r w:rsidR="004605EB">
        <w:t xml:space="preserve">0636304056 - 0636303753 – Fax </w:t>
      </w:r>
      <w:r w:rsidR="004605EB" w:rsidRPr="004605EB">
        <w:t>0636298566</w:t>
      </w:r>
    </w:p>
    <w:p w14:paraId="28D139B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4605EB" w:rsidRPr="004605EB">
        <w:rPr>
          <w:snapToGrid w:val="0"/>
          <w:color w:val="000000"/>
        </w:rPr>
        <w:t>merome2010@gmail.com</w:t>
      </w:r>
    </w:p>
    <w:p w14:paraId="7D9EE9C1" w14:textId="77777777" w:rsidR="004944D8" w:rsidRDefault="004944D8" w:rsidP="00C73874">
      <w:pPr>
        <w:widowControl w:val="0"/>
        <w:tabs>
          <w:tab w:val="left" w:pos="2268"/>
          <w:tab w:val="left" w:pos="2321"/>
        </w:tabs>
        <w:spacing w:before="40"/>
        <w:ind w:left="2268" w:hanging="2268"/>
        <w:jc w:val="both"/>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della Repub</w:t>
      </w:r>
      <w:r w:rsidR="00F41FF2">
        <w:rPr>
          <w:snapToGrid w:val="0"/>
          <w:color w:val="000000"/>
        </w:rPr>
        <w:t>blica Italiana</w:t>
      </w:r>
    </w:p>
    <w:p w14:paraId="547A82A1" w14:textId="77777777" w:rsidR="004944D8" w:rsidRDefault="004944D8" w:rsidP="003D7ED4">
      <w:pPr>
        <w:widowControl w:val="0"/>
        <w:tabs>
          <w:tab w:val="left" w:pos="90"/>
        </w:tabs>
        <w:rPr>
          <w:snapToGrid w:val="0"/>
          <w:color w:val="000000"/>
        </w:rPr>
      </w:pPr>
    </w:p>
    <w:p w14:paraId="7AF23B84" w14:textId="77777777" w:rsidR="004944D8" w:rsidRDefault="004944D8" w:rsidP="003D7ED4">
      <w:pPr>
        <w:widowControl w:val="0"/>
        <w:tabs>
          <w:tab w:val="left" w:pos="90"/>
        </w:tabs>
        <w:rPr>
          <w:snapToGrid w:val="0"/>
          <w:color w:val="000000"/>
        </w:rPr>
      </w:pPr>
    </w:p>
    <w:p w14:paraId="39E23FC6" w14:textId="77777777" w:rsidR="004944D8" w:rsidRDefault="004944D8" w:rsidP="003D7ED4">
      <w:pPr>
        <w:widowControl w:val="0"/>
        <w:tabs>
          <w:tab w:val="left" w:pos="90"/>
        </w:tabs>
        <w:rPr>
          <w:snapToGrid w:val="0"/>
          <w:color w:val="000000"/>
        </w:rPr>
      </w:pPr>
    </w:p>
    <w:p w14:paraId="37B55C7B" w14:textId="77777777" w:rsidR="00432610" w:rsidRDefault="00432610" w:rsidP="00432610">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43A9B473" w14:textId="77777777" w:rsidR="00432610" w:rsidRDefault="00432610" w:rsidP="0043261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B10369">
        <w:rPr>
          <w:snapToGrid w:val="0"/>
        </w:rPr>
        <w:t xml:space="preserve">Corso </w:t>
      </w:r>
      <w:r w:rsidR="00791A64">
        <w:rPr>
          <w:snapToGrid w:val="0"/>
        </w:rPr>
        <w:t>Re Umberto</w:t>
      </w:r>
      <w:r w:rsidRPr="00B10369">
        <w:rPr>
          <w:snapToGrid w:val="0"/>
        </w:rPr>
        <w:t xml:space="preserve">, </w:t>
      </w:r>
      <w:r w:rsidR="00791A64">
        <w:rPr>
          <w:snapToGrid w:val="0"/>
        </w:rPr>
        <w:t>8</w:t>
      </w:r>
      <w:r>
        <w:rPr>
          <w:snapToGrid w:val="0"/>
          <w:color w:val="000000"/>
        </w:rPr>
        <w:t xml:space="preserve"> - </w:t>
      </w:r>
      <w:r w:rsidR="00791A64">
        <w:rPr>
          <w:snapToGrid w:val="0"/>
          <w:color w:val="000000"/>
        </w:rPr>
        <w:t>1</w:t>
      </w:r>
      <w:r>
        <w:rPr>
          <w:snapToGrid w:val="0"/>
          <w:color w:val="000000"/>
        </w:rPr>
        <w:t>012</w:t>
      </w:r>
      <w:r w:rsidR="00791A64">
        <w:rPr>
          <w:snapToGrid w:val="0"/>
          <w:color w:val="000000"/>
        </w:rPr>
        <w:t>1</w:t>
      </w:r>
      <w:r>
        <w:rPr>
          <w:snapToGrid w:val="0"/>
          <w:color w:val="000000"/>
        </w:rPr>
        <w:t xml:space="preserve"> </w:t>
      </w:r>
      <w:r w:rsidR="00791A64">
        <w:rPr>
          <w:snapToGrid w:val="0"/>
          <w:color w:val="000000"/>
        </w:rPr>
        <w:t>Torin</w:t>
      </w:r>
      <w:r>
        <w:rPr>
          <w:snapToGrid w:val="0"/>
          <w:color w:val="000000"/>
        </w:rPr>
        <w:t xml:space="preserve">o </w:t>
      </w:r>
    </w:p>
    <w:p w14:paraId="607C6A7B" w14:textId="77777777" w:rsidR="00432610" w:rsidRDefault="00432610" w:rsidP="00432610">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791A64">
        <w:rPr>
          <w:snapToGrid w:val="0"/>
          <w:color w:val="000000"/>
        </w:rPr>
        <w:t>115</w:t>
      </w:r>
      <w:r>
        <w:rPr>
          <w:snapToGrid w:val="0"/>
          <w:color w:val="000000"/>
        </w:rPr>
        <w:t>06</w:t>
      </w:r>
      <w:r w:rsidR="00791A64">
        <w:rPr>
          <w:snapToGrid w:val="0"/>
          <w:color w:val="000000"/>
        </w:rPr>
        <w:t>1611</w:t>
      </w:r>
      <w:r>
        <w:rPr>
          <w:snapToGrid w:val="0"/>
          <w:color w:val="000000"/>
        </w:rPr>
        <w:t xml:space="preserve"> - Fax 0</w:t>
      </w:r>
      <w:r w:rsidR="00791A64">
        <w:rPr>
          <w:snapToGrid w:val="0"/>
          <w:color w:val="000000"/>
        </w:rPr>
        <w:t>11</w:t>
      </w:r>
      <w:r w:rsidR="00BF1F97">
        <w:rPr>
          <w:snapToGrid w:val="0"/>
          <w:color w:val="000000"/>
        </w:rPr>
        <w:t>5</w:t>
      </w:r>
      <w:r w:rsidR="00791A64">
        <w:rPr>
          <w:snapToGrid w:val="0"/>
          <w:color w:val="000000"/>
        </w:rPr>
        <w:t>6</w:t>
      </w:r>
      <w:r w:rsidR="00BF1F97">
        <w:rPr>
          <w:snapToGrid w:val="0"/>
          <w:color w:val="000000"/>
        </w:rPr>
        <w:t>09032</w:t>
      </w:r>
    </w:p>
    <w:p w14:paraId="200DCE32" w14:textId="77777777" w:rsidR="00BF1F97" w:rsidRDefault="00BF1F97" w:rsidP="00432610">
      <w:pPr>
        <w:widowControl w:val="0"/>
        <w:tabs>
          <w:tab w:val="left" w:pos="2321"/>
        </w:tabs>
        <w:rPr>
          <w:snapToGrid w:val="0"/>
          <w:color w:val="000000"/>
        </w:rPr>
      </w:pPr>
      <w:r>
        <w:rPr>
          <w:snapToGrid w:val="0"/>
          <w:color w:val="000000"/>
        </w:rPr>
        <w:tab/>
        <w:t>E-mail  segreteria@consolatomyanmartorino.it</w:t>
      </w:r>
    </w:p>
    <w:p w14:paraId="4CAC2204" w14:textId="77777777" w:rsidR="00432610" w:rsidRDefault="00432610" w:rsidP="0043261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B174C" w:rsidRPr="002B174C">
        <w:rPr>
          <w:snapToGrid w:val="0"/>
        </w:rPr>
        <w:t>Liguria, Lombardia</w:t>
      </w:r>
      <w:r w:rsidR="002B174C">
        <w:rPr>
          <w:rFonts w:ascii="MS Sans Serif" w:hAnsi="MS Sans Serif"/>
          <w:snapToGrid w:val="0"/>
          <w:sz w:val="24"/>
        </w:rPr>
        <w:t xml:space="preserve">, </w:t>
      </w:r>
      <w:r w:rsidR="00791A64">
        <w:rPr>
          <w:snapToGrid w:val="0"/>
          <w:color w:val="000000"/>
        </w:rPr>
        <w:t>Piemonte</w:t>
      </w:r>
      <w:r>
        <w:rPr>
          <w:snapToGrid w:val="0"/>
          <w:color w:val="000000"/>
        </w:rPr>
        <w:t xml:space="preserve">                   </w:t>
      </w:r>
    </w:p>
    <w:p w14:paraId="02A1C2BB" w14:textId="77777777" w:rsidR="00432610" w:rsidRDefault="00432610" w:rsidP="0043261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2B83A28" w14:textId="77777777" w:rsidR="00432610" w:rsidRDefault="00432610" w:rsidP="00432610">
      <w:pPr>
        <w:pStyle w:val="Corpodeltesto2"/>
        <w:spacing w:before="23"/>
      </w:pPr>
      <w:r>
        <w:t xml:space="preserve">Signor </w:t>
      </w:r>
      <w:r w:rsidR="000D5F9C">
        <w:t>ANDREA GANELLI</w:t>
      </w:r>
      <w:r>
        <w:t>, Console Generale Onorario (</w:t>
      </w:r>
      <w:bookmarkStart w:id="66" w:name="_Hlk134174804"/>
      <w:r w:rsidR="00A514E7">
        <w:t>Rinnovo e</w:t>
      </w:r>
      <w:r>
        <w:t xml:space="preserve">xequatur </w:t>
      </w:r>
      <w:bookmarkEnd w:id="66"/>
      <w:r w:rsidR="00F125E5">
        <w:t>15 marzo 2024</w:t>
      </w:r>
      <w:r>
        <w:t>)</w:t>
      </w:r>
    </w:p>
    <w:p w14:paraId="409BC92E" w14:textId="77777777" w:rsidR="004944D8" w:rsidRDefault="004944D8" w:rsidP="003D7ED4">
      <w:pPr>
        <w:widowControl w:val="0"/>
        <w:tabs>
          <w:tab w:val="left" w:pos="90"/>
        </w:tabs>
        <w:rPr>
          <w:snapToGrid w:val="0"/>
          <w:color w:val="000000"/>
        </w:rPr>
      </w:pPr>
    </w:p>
    <w:p w14:paraId="3381C07B" w14:textId="77777777" w:rsidR="004944D8" w:rsidRDefault="004944D8" w:rsidP="003D7ED4">
      <w:pPr>
        <w:widowControl w:val="0"/>
        <w:tabs>
          <w:tab w:val="left" w:pos="90"/>
        </w:tabs>
        <w:rPr>
          <w:snapToGrid w:val="0"/>
          <w:color w:val="000000"/>
        </w:rPr>
      </w:pPr>
    </w:p>
    <w:p w14:paraId="13C1EF33" w14:textId="77777777" w:rsidR="004944D8" w:rsidRDefault="004944D8" w:rsidP="003D7ED4">
      <w:pPr>
        <w:widowControl w:val="0"/>
        <w:tabs>
          <w:tab w:val="left" w:pos="90"/>
        </w:tabs>
        <w:rPr>
          <w:snapToGrid w:val="0"/>
          <w:color w:val="000000"/>
        </w:rPr>
      </w:pPr>
    </w:p>
    <w:p w14:paraId="12023A11" w14:textId="77777777" w:rsidR="003D7ED4" w:rsidRDefault="003D7ED4" w:rsidP="003D7ED4">
      <w:pPr>
        <w:widowControl w:val="0"/>
        <w:tabs>
          <w:tab w:val="left" w:pos="90"/>
        </w:tabs>
        <w:rPr>
          <w:b/>
          <w:snapToGrid w:val="0"/>
          <w:color w:val="000080"/>
          <w:sz w:val="26"/>
          <w:u w:val="single"/>
        </w:rPr>
      </w:pPr>
      <w:r>
        <w:rPr>
          <w:b/>
          <w:snapToGrid w:val="0"/>
          <w:color w:val="000080"/>
          <w:u w:val="single"/>
        </w:rPr>
        <w:t xml:space="preserve">FIRENZE - CONSOLATO ONORARIO  </w:t>
      </w:r>
    </w:p>
    <w:p w14:paraId="7A7A5D0A" w14:textId="77777777" w:rsidR="003D7ED4" w:rsidRPr="001E2947" w:rsidRDefault="003D7ED4" w:rsidP="003D7ED4">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1E2947" w:rsidRPr="001E2947">
        <w:rPr>
          <w:snapToGrid w:val="0"/>
          <w:color w:val="000000"/>
        </w:rPr>
        <w:t>Via Pasquale Villari, 39 – 50136 Firenze</w:t>
      </w:r>
    </w:p>
    <w:p w14:paraId="435031AF" w14:textId="77777777" w:rsidR="003D7ED4" w:rsidRDefault="003D7ED4" w:rsidP="003D7ED4">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1E2947">
        <w:rPr>
          <w:snapToGrid w:val="0"/>
          <w:color w:val="000000"/>
        </w:rPr>
        <w:t>0550546557</w:t>
      </w:r>
    </w:p>
    <w:p w14:paraId="768ED386" w14:textId="77777777" w:rsidR="003D7ED4" w:rsidRDefault="001E2947" w:rsidP="003D7ED4">
      <w:pPr>
        <w:widowControl w:val="0"/>
        <w:tabs>
          <w:tab w:val="left" w:pos="2321"/>
        </w:tabs>
        <w:rPr>
          <w:snapToGrid w:val="0"/>
          <w:color w:val="000000"/>
        </w:rPr>
      </w:pPr>
      <w:r>
        <w:rPr>
          <w:snapToGrid w:val="0"/>
          <w:color w:val="000000"/>
        </w:rPr>
        <w:tab/>
        <w:t xml:space="preserve">E-mail </w:t>
      </w:r>
      <w:hyperlink r:id="rId380" w:history="1">
        <w:r w:rsidRPr="00881042">
          <w:rPr>
            <w:rStyle w:val="Collegamentoipertestuale"/>
            <w:snapToGrid w:val="0"/>
          </w:rPr>
          <w:t>consolatomyanmar.firenze@advisors.it</w:t>
        </w:r>
      </w:hyperlink>
      <w:r>
        <w:rPr>
          <w:snapToGrid w:val="0"/>
          <w:color w:val="000000"/>
        </w:rPr>
        <w:t xml:space="preserve"> </w:t>
      </w:r>
    </w:p>
    <w:p w14:paraId="6055AA6C" w14:textId="77777777" w:rsidR="003D7ED4" w:rsidRPr="003D7ED4" w:rsidRDefault="003D7ED4" w:rsidP="003D7ED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Toscana</w:t>
      </w:r>
    </w:p>
    <w:p w14:paraId="5177DD0E" w14:textId="77777777" w:rsidR="003D7ED4" w:rsidRDefault="003D7ED4" w:rsidP="003D7ED4">
      <w:pPr>
        <w:widowControl w:val="0"/>
        <w:tabs>
          <w:tab w:val="left" w:pos="2321"/>
        </w:tabs>
        <w:rPr>
          <w:snapToGrid w:val="0"/>
          <w:color w:val="000000"/>
          <w:sz w:val="23"/>
        </w:rPr>
      </w:pPr>
    </w:p>
    <w:p w14:paraId="7E684A88" w14:textId="77777777" w:rsidR="004944D8" w:rsidRDefault="001E2947" w:rsidP="003D7ED4">
      <w:pPr>
        <w:widowControl w:val="0"/>
        <w:tabs>
          <w:tab w:val="left" w:pos="90"/>
        </w:tabs>
        <w:rPr>
          <w:snapToGrid w:val="0"/>
          <w:color w:val="000000"/>
        </w:rPr>
      </w:pPr>
      <w:r>
        <w:rPr>
          <w:snapToGrid w:val="0"/>
          <w:color w:val="000000"/>
        </w:rPr>
        <w:t>Signor ANDREA VANNINI, Console Onorario (Exequatur 28 agosto 2023)</w:t>
      </w:r>
    </w:p>
    <w:p w14:paraId="02004B8E" w14:textId="77777777" w:rsidR="004944D8" w:rsidRDefault="004944D8" w:rsidP="003D7ED4">
      <w:pPr>
        <w:widowControl w:val="0"/>
        <w:tabs>
          <w:tab w:val="left" w:pos="90"/>
        </w:tabs>
        <w:rPr>
          <w:snapToGrid w:val="0"/>
          <w:color w:val="000000"/>
        </w:rPr>
      </w:pPr>
    </w:p>
    <w:p w14:paraId="605F3BB5" w14:textId="77777777" w:rsidR="004944D8" w:rsidRDefault="004944D8" w:rsidP="003D7ED4">
      <w:pPr>
        <w:widowControl w:val="0"/>
        <w:tabs>
          <w:tab w:val="left" w:pos="90"/>
        </w:tabs>
        <w:rPr>
          <w:snapToGrid w:val="0"/>
          <w:color w:val="000000"/>
        </w:rPr>
      </w:pPr>
    </w:p>
    <w:p w14:paraId="408286A4" w14:textId="77777777" w:rsidR="004944D8" w:rsidRDefault="004944D8" w:rsidP="003D7ED4">
      <w:pPr>
        <w:widowControl w:val="0"/>
        <w:tabs>
          <w:tab w:val="left" w:pos="90"/>
        </w:tabs>
        <w:rPr>
          <w:snapToGrid w:val="0"/>
          <w:color w:val="000000"/>
        </w:rPr>
      </w:pPr>
    </w:p>
    <w:p w14:paraId="6A742408" w14:textId="77777777" w:rsidR="004944D8" w:rsidRDefault="004944D8" w:rsidP="003D7ED4">
      <w:pPr>
        <w:widowControl w:val="0"/>
        <w:tabs>
          <w:tab w:val="left" w:pos="90"/>
        </w:tabs>
        <w:rPr>
          <w:snapToGrid w:val="0"/>
          <w:color w:val="000000"/>
        </w:rPr>
      </w:pPr>
    </w:p>
    <w:p w14:paraId="04973AAD" w14:textId="77777777" w:rsidR="004944D8" w:rsidRDefault="004944D8" w:rsidP="003D7ED4">
      <w:pPr>
        <w:widowControl w:val="0"/>
        <w:tabs>
          <w:tab w:val="left" w:pos="90"/>
        </w:tabs>
        <w:rPr>
          <w:snapToGrid w:val="0"/>
          <w:color w:val="000000"/>
        </w:rPr>
      </w:pPr>
    </w:p>
    <w:p w14:paraId="38B2A450" w14:textId="77777777" w:rsidR="004944D8" w:rsidRDefault="004944D8" w:rsidP="003D7ED4">
      <w:pPr>
        <w:widowControl w:val="0"/>
        <w:tabs>
          <w:tab w:val="left" w:pos="90"/>
        </w:tabs>
        <w:rPr>
          <w:snapToGrid w:val="0"/>
          <w:color w:val="000000"/>
        </w:rPr>
      </w:pPr>
    </w:p>
    <w:p w14:paraId="38566402" w14:textId="77777777" w:rsidR="004944D8" w:rsidRDefault="004944D8" w:rsidP="003D7ED4">
      <w:pPr>
        <w:widowControl w:val="0"/>
        <w:tabs>
          <w:tab w:val="left" w:pos="90"/>
        </w:tabs>
        <w:rPr>
          <w:snapToGrid w:val="0"/>
          <w:color w:val="000000"/>
        </w:rPr>
      </w:pPr>
    </w:p>
    <w:p w14:paraId="65477D7C" w14:textId="77777777" w:rsidR="004944D8" w:rsidRDefault="004944D8" w:rsidP="003D7ED4">
      <w:pPr>
        <w:widowControl w:val="0"/>
        <w:tabs>
          <w:tab w:val="left" w:pos="90"/>
        </w:tabs>
        <w:rPr>
          <w:snapToGrid w:val="0"/>
          <w:color w:val="000000"/>
        </w:rPr>
      </w:pPr>
    </w:p>
    <w:p w14:paraId="02A5F94F" w14:textId="77777777" w:rsidR="004944D8" w:rsidRDefault="004944D8" w:rsidP="003D7ED4">
      <w:pPr>
        <w:widowControl w:val="0"/>
        <w:tabs>
          <w:tab w:val="left" w:pos="90"/>
        </w:tabs>
        <w:rPr>
          <w:snapToGrid w:val="0"/>
          <w:color w:val="000000"/>
        </w:rPr>
      </w:pPr>
    </w:p>
    <w:p w14:paraId="3459F775" w14:textId="77777777" w:rsidR="004944D8" w:rsidRDefault="004944D8" w:rsidP="003D7ED4">
      <w:pPr>
        <w:widowControl w:val="0"/>
        <w:tabs>
          <w:tab w:val="left" w:pos="90"/>
        </w:tabs>
        <w:rPr>
          <w:snapToGrid w:val="0"/>
          <w:color w:val="000000"/>
        </w:rPr>
      </w:pPr>
    </w:p>
    <w:p w14:paraId="7A772057" w14:textId="77777777" w:rsidR="004944D8" w:rsidRDefault="004944D8" w:rsidP="003D7ED4">
      <w:pPr>
        <w:widowControl w:val="0"/>
        <w:tabs>
          <w:tab w:val="left" w:pos="90"/>
        </w:tabs>
        <w:rPr>
          <w:snapToGrid w:val="0"/>
          <w:color w:val="000000"/>
        </w:rPr>
      </w:pPr>
    </w:p>
    <w:p w14:paraId="47209C78" w14:textId="77777777" w:rsidR="004944D8" w:rsidRDefault="004944D8" w:rsidP="003D7ED4">
      <w:pPr>
        <w:widowControl w:val="0"/>
        <w:tabs>
          <w:tab w:val="left" w:pos="90"/>
        </w:tabs>
        <w:rPr>
          <w:snapToGrid w:val="0"/>
          <w:color w:val="000000"/>
        </w:rPr>
      </w:pPr>
    </w:p>
    <w:p w14:paraId="491F92F7" w14:textId="77777777" w:rsidR="004944D8" w:rsidRDefault="004944D8" w:rsidP="003D7ED4">
      <w:pPr>
        <w:widowControl w:val="0"/>
        <w:tabs>
          <w:tab w:val="left" w:pos="90"/>
        </w:tabs>
        <w:rPr>
          <w:snapToGrid w:val="0"/>
          <w:color w:val="000000"/>
        </w:rPr>
      </w:pPr>
    </w:p>
    <w:p w14:paraId="5B55F2BC" w14:textId="77777777" w:rsidR="004944D8" w:rsidRDefault="004944D8" w:rsidP="003D7ED4">
      <w:pPr>
        <w:widowControl w:val="0"/>
        <w:tabs>
          <w:tab w:val="left" w:pos="90"/>
        </w:tabs>
        <w:rPr>
          <w:snapToGrid w:val="0"/>
          <w:color w:val="000000"/>
        </w:rPr>
      </w:pPr>
    </w:p>
    <w:p w14:paraId="0B4DEA72"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NAMIBIA</w:t>
      </w:r>
    </w:p>
    <w:p w14:paraId="4727CA3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8752" behindDoc="0" locked="0" layoutInCell="1" allowOverlap="1" wp14:anchorId="0202DF1B" wp14:editId="4335B7A5">
            <wp:simplePos x="0" y="0"/>
            <wp:positionH relativeFrom="column">
              <wp:posOffset>5752465</wp:posOffset>
            </wp:positionH>
            <wp:positionV relativeFrom="paragraph">
              <wp:posOffset>186690</wp:posOffset>
            </wp:positionV>
            <wp:extent cx="702310" cy="467995"/>
            <wp:effectExtent l="19050" t="19050" r="2540" b="8255"/>
            <wp:wrapNone/>
            <wp:docPr id="303" name="Immagin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5"/>
                    <pic:cNvPicPr>
                      <a:picLocks noChangeAspect="1" noChangeArrowheads="1"/>
                    </pic:cNvPicPr>
                  </pic:nvPicPr>
                  <pic:blipFill>
                    <a:blip r:embed="rId38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C857FAA" w14:textId="77777777" w:rsidR="004944D8" w:rsidRDefault="004944D8">
      <w:pPr>
        <w:widowControl w:val="0"/>
        <w:tabs>
          <w:tab w:val="left" w:pos="90"/>
        </w:tabs>
        <w:rPr>
          <w:b/>
          <w:snapToGrid w:val="0"/>
          <w:color w:val="000080"/>
          <w:sz w:val="39"/>
        </w:rPr>
      </w:pPr>
      <w:r>
        <w:rPr>
          <w:b/>
          <w:snapToGrid w:val="0"/>
          <w:color w:val="000080"/>
          <w:sz w:val="32"/>
        </w:rPr>
        <w:t xml:space="preserve">NAMIBIA </w:t>
      </w:r>
    </w:p>
    <w:p w14:paraId="087F74E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1CB3803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D4B1C8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marzo</w:t>
      </w:r>
    </w:p>
    <w:p w14:paraId="3591DFED" w14:textId="77777777" w:rsidR="00485FD4" w:rsidRDefault="00485FD4" w:rsidP="00485FD4">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3848571F" w14:textId="77777777" w:rsidR="00485FD4" w:rsidRDefault="00485FD4" w:rsidP="00485FD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Privata Monte Altissimo, 1 - 20156 Milano </w:t>
      </w:r>
    </w:p>
    <w:p w14:paraId="4A4319CD" w14:textId="77777777" w:rsidR="00485FD4" w:rsidRDefault="00485FD4" w:rsidP="00485FD4">
      <w:pPr>
        <w:widowControl w:val="0"/>
        <w:tabs>
          <w:tab w:val="left" w:pos="2321"/>
        </w:tabs>
        <w:rPr>
          <w:snapToGrid w:val="0"/>
          <w:color w:val="000000"/>
          <w:sz w:val="23"/>
        </w:rPr>
      </w:pPr>
      <w:r>
        <w:rPr>
          <w:rFonts w:ascii="MS Sans Serif" w:hAnsi="MS Sans Serif"/>
          <w:snapToGrid w:val="0"/>
          <w:sz w:val="24"/>
        </w:rPr>
        <w:tab/>
      </w:r>
      <w:r>
        <w:rPr>
          <w:snapToGrid w:val="0"/>
          <w:color w:val="000000"/>
        </w:rPr>
        <w:t>Tel. 02804041</w:t>
      </w:r>
    </w:p>
    <w:p w14:paraId="0B41A9A3" w14:textId="77777777" w:rsidR="00485FD4" w:rsidRDefault="00485FD4" w:rsidP="00485FD4">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382" w:history="1">
        <w:r w:rsidRPr="00073CC1">
          <w:rPr>
            <w:rStyle w:val="Collegamentoipertestuale"/>
            <w:snapToGrid w:val="0"/>
            <w:color w:val="000000"/>
            <w:u w:val="none"/>
          </w:rPr>
          <w:t>info@lanamibia.it</w:t>
        </w:r>
      </w:hyperlink>
    </w:p>
    <w:p w14:paraId="711595B9" w14:textId="77777777" w:rsidR="00485FD4" w:rsidRDefault="00485FD4" w:rsidP="00485FD4">
      <w:pPr>
        <w:widowControl w:val="0"/>
        <w:tabs>
          <w:tab w:val="left" w:pos="2321"/>
        </w:tabs>
        <w:rPr>
          <w:snapToGrid w:val="0"/>
          <w:color w:val="000000"/>
          <w:sz w:val="23"/>
        </w:rPr>
      </w:pPr>
      <w:r>
        <w:rPr>
          <w:snapToGrid w:val="0"/>
          <w:color w:val="000000"/>
        </w:rPr>
        <w:t xml:space="preserve">                                               Sito internet   www.lanamibia.it</w:t>
      </w:r>
    </w:p>
    <w:p w14:paraId="641DCD4C" w14:textId="77777777" w:rsidR="00485FD4" w:rsidRDefault="00485FD4" w:rsidP="00485FD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w:t>
      </w:r>
    </w:p>
    <w:p w14:paraId="6659B672" w14:textId="0F0D61E2" w:rsidR="00485FD4" w:rsidRDefault="00485FD4" w:rsidP="00485FD4">
      <w:pPr>
        <w:widowControl w:val="0"/>
        <w:tabs>
          <w:tab w:val="left" w:pos="90"/>
        </w:tabs>
        <w:spacing w:before="277"/>
        <w:rPr>
          <w:snapToGrid w:val="0"/>
          <w:color w:val="000000"/>
          <w:sz w:val="26"/>
        </w:rPr>
      </w:pPr>
      <w:r>
        <w:rPr>
          <w:snapToGrid w:val="0"/>
          <w:color w:val="000000"/>
        </w:rPr>
        <w:t>Signor KNUT PET</w:t>
      </w:r>
      <w:r w:rsidR="00815193">
        <w:rPr>
          <w:snapToGrid w:val="0"/>
          <w:color w:val="000000"/>
        </w:rPr>
        <w:t>T</w:t>
      </w:r>
      <w:r>
        <w:rPr>
          <w:snapToGrid w:val="0"/>
          <w:color w:val="000000"/>
        </w:rPr>
        <w:t xml:space="preserve">ER JOHANNESEN, Console Onorario (Rinnovo exequatur </w:t>
      </w:r>
      <w:r w:rsidR="00427D26">
        <w:rPr>
          <w:snapToGrid w:val="0"/>
          <w:color w:val="000000"/>
        </w:rPr>
        <w:t>18 luglio 2025</w:t>
      </w:r>
      <w:r w:rsidR="00A346A2">
        <w:rPr>
          <w:snapToGrid w:val="0"/>
          <w:color w:val="000000"/>
        </w:rPr>
        <w:t xml:space="preserve"> – </w:t>
      </w:r>
      <w:r w:rsidR="00427D26">
        <w:rPr>
          <w:snapToGrid w:val="0"/>
          <w:color w:val="000000"/>
        </w:rPr>
        <w:t>9 aprile 2028</w:t>
      </w:r>
      <w:r>
        <w:rPr>
          <w:snapToGrid w:val="0"/>
          <w:color w:val="000000"/>
        </w:rPr>
        <w:t>)</w:t>
      </w:r>
    </w:p>
    <w:p w14:paraId="4CC4B42B" w14:textId="77777777" w:rsidR="004944D8" w:rsidRDefault="00485FD4">
      <w:pPr>
        <w:widowControl w:val="0"/>
        <w:tabs>
          <w:tab w:val="left" w:pos="90"/>
        </w:tabs>
        <w:spacing w:before="550"/>
        <w:rPr>
          <w:b/>
          <w:snapToGrid w:val="0"/>
          <w:color w:val="000080"/>
          <w:sz w:val="26"/>
          <w:u w:val="single"/>
        </w:rPr>
      </w:pPr>
      <w:r>
        <w:rPr>
          <w:b/>
          <w:snapToGrid w:val="0"/>
          <w:color w:val="000080"/>
          <w:u w:val="single"/>
        </w:rPr>
        <w:t>ROMA</w:t>
      </w:r>
      <w:r w:rsidR="004944D8">
        <w:rPr>
          <w:b/>
          <w:snapToGrid w:val="0"/>
          <w:color w:val="000080"/>
          <w:u w:val="single"/>
        </w:rPr>
        <w:t xml:space="preserve"> - CONSOLATO ONORARIO            </w:t>
      </w:r>
    </w:p>
    <w:p w14:paraId="3140A3D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485FD4">
        <w:rPr>
          <w:snapToGrid w:val="0"/>
          <w:color w:val="000000"/>
        </w:rPr>
        <w:t>Adolfo Ravi</w:t>
      </w:r>
      <w:r w:rsidR="0028005D">
        <w:rPr>
          <w:snapToGrid w:val="0"/>
          <w:color w:val="000000"/>
        </w:rPr>
        <w:t>,</w:t>
      </w:r>
      <w:r>
        <w:rPr>
          <w:snapToGrid w:val="0"/>
          <w:color w:val="000000"/>
        </w:rPr>
        <w:t xml:space="preserve"> </w:t>
      </w:r>
      <w:r w:rsidR="0028005D">
        <w:rPr>
          <w:snapToGrid w:val="0"/>
          <w:color w:val="000000"/>
        </w:rPr>
        <w:t>1</w:t>
      </w:r>
      <w:r w:rsidR="00485FD4">
        <w:rPr>
          <w:snapToGrid w:val="0"/>
          <w:color w:val="000000"/>
        </w:rPr>
        <w:t>06</w:t>
      </w:r>
      <w:r>
        <w:rPr>
          <w:snapToGrid w:val="0"/>
          <w:color w:val="000000"/>
        </w:rPr>
        <w:t xml:space="preserve"> - </w:t>
      </w:r>
      <w:r w:rsidR="00485FD4">
        <w:rPr>
          <w:snapToGrid w:val="0"/>
          <w:color w:val="000000"/>
        </w:rPr>
        <w:t>00142</w:t>
      </w:r>
      <w:r>
        <w:rPr>
          <w:snapToGrid w:val="0"/>
          <w:color w:val="000000"/>
        </w:rPr>
        <w:t xml:space="preserve"> </w:t>
      </w:r>
      <w:r w:rsidR="00485FD4">
        <w:rPr>
          <w:snapToGrid w:val="0"/>
          <w:color w:val="000000"/>
        </w:rPr>
        <w:t>Roma</w:t>
      </w:r>
      <w:r>
        <w:rPr>
          <w:snapToGrid w:val="0"/>
          <w:color w:val="000000"/>
        </w:rPr>
        <w:t xml:space="preserve"> </w:t>
      </w:r>
    </w:p>
    <w:p w14:paraId="17DA879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00485FD4">
        <w:rPr>
          <w:snapToGrid w:val="0"/>
          <w:color w:val="000000"/>
        </w:rPr>
        <w:t xml:space="preserve"> 0654242591</w:t>
      </w:r>
    </w:p>
    <w:p w14:paraId="3590517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E-mail</w:t>
      </w:r>
      <w:r w:rsidR="009D2D0A">
        <w:rPr>
          <w:snapToGrid w:val="0"/>
          <w:color w:val="000000"/>
        </w:rPr>
        <w:t xml:space="preserve"> </w:t>
      </w:r>
      <w:r>
        <w:rPr>
          <w:snapToGrid w:val="0"/>
          <w:color w:val="000000"/>
        </w:rPr>
        <w:t xml:space="preserve"> </w:t>
      </w:r>
      <w:hyperlink r:id="rId383" w:history="1">
        <w:r w:rsidR="00485FD4" w:rsidRPr="00EC64DD">
          <w:rPr>
            <w:rStyle w:val="Collegamentoipertestuale"/>
            <w:snapToGrid w:val="0"/>
          </w:rPr>
          <w:t>roma@lanamibia.it</w:t>
        </w:r>
      </w:hyperlink>
      <w:r w:rsidR="00485FD4">
        <w:rPr>
          <w:snapToGrid w:val="0"/>
          <w:color w:val="000000"/>
        </w:rPr>
        <w:t xml:space="preserve"> </w:t>
      </w:r>
    </w:p>
    <w:p w14:paraId="7C924979" w14:textId="77777777" w:rsidR="00485FD4" w:rsidRDefault="00485FD4">
      <w:pPr>
        <w:widowControl w:val="0"/>
        <w:tabs>
          <w:tab w:val="left" w:pos="90"/>
          <w:tab w:val="left" w:pos="2321"/>
        </w:tabs>
        <w:spacing w:before="49"/>
        <w:rPr>
          <w:b/>
          <w:snapToGrid w:val="0"/>
          <w:color w:val="000000"/>
        </w:rPr>
      </w:pPr>
    </w:p>
    <w:p w14:paraId="1319A1D8"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485FD4">
        <w:rPr>
          <w:snapToGrid w:val="0"/>
          <w:color w:val="000000"/>
        </w:rPr>
        <w:t>Lazio</w:t>
      </w:r>
    </w:p>
    <w:p w14:paraId="59628ABF" w14:textId="2451E71A" w:rsidR="004944D8" w:rsidRDefault="00E66F94">
      <w:pPr>
        <w:widowControl w:val="0"/>
        <w:tabs>
          <w:tab w:val="left" w:pos="90"/>
        </w:tabs>
        <w:spacing w:before="277"/>
        <w:rPr>
          <w:snapToGrid w:val="0"/>
          <w:color w:val="000000"/>
          <w:sz w:val="26"/>
        </w:rPr>
      </w:pPr>
      <w:r>
        <w:rPr>
          <w:snapToGrid w:val="0"/>
          <w:color w:val="000000"/>
        </w:rPr>
        <w:t>Signor</w:t>
      </w:r>
      <w:r w:rsidR="00485FD4">
        <w:rPr>
          <w:snapToGrid w:val="0"/>
          <w:color w:val="000000"/>
        </w:rPr>
        <w:t>a</w:t>
      </w:r>
      <w:r>
        <w:rPr>
          <w:snapToGrid w:val="0"/>
          <w:color w:val="000000"/>
        </w:rPr>
        <w:t xml:space="preserve"> </w:t>
      </w:r>
      <w:r w:rsidR="00485FD4">
        <w:rPr>
          <w:snapToGrid w:val="0"/>
          <w:color w:val="000000"/>
        </w:rPr>
        <w:t xml:space="preserve">VALERIA </w:t>
      </w:r>
      <w:r w:rsidR="004A28BF">
        <w:rPr>
          <w:snapToGrid w:val="0"/>
          <w:color w:val="000000"/>
        </w:rPr>
        <w:t xml:space="preserve">GIOVANNA ROSA </w:t>
      </w:r>
      <w:r w:rsidR="00485FD4">
        <w:rPr>
          <w:snapToGrid w:val="0"/>
          <w:color w:val="000000"/>
        </w:rPr>
        <w:t>TIENGHI</w:t>
      </w:r>
      <w:r w:rsidR="004944D8">
        <w:rPr>
          <w:snapToGrid w:val="0"/>
          <w:color w:val="000000"/>
        </w:rPr>
        <w:t>, Conso</w:t>
      </w:r>
      <w:r w:rsidR="00081E6D">
        <w:rPr>
          <w:snapToGrid w:val="0"/>
          <w:color w:val="000000"/>
        </w:rPr>
        <w:t>le Onorario (</w:t>
      </w:r>
      <w:r w:rsidR="00485FD4">
        <w:rPr>
          <w:snapToGrid w:val="0"/>
          <w:color w:val="000000"/>
        </w:rPr>
        <w:t>E</w:t>
      </w:r>
      <w:r w:rsidR="00081E6D">
        <w:rPr>
          <w:snapToGrid w:val="0"/>
          <w:color w:val="000000"/>
        </w:rPr>
        <w:t xml:space="preserve">xequatur </w:t>
      </w:r>
      <w:r w:rsidR="00736896">
        <w:rPr>
          <w:snapToGrid w:val="0"/>
          <w:color w:val="000000"/>
        </w:rPr>
        <w:t>29 maggio 2025</w:t>
      </w:r>
      <w:r w:rsidR="00EE6885">
        <w:rPr>
          <w:snapToGrid w:val="0"/>
          <w:color w:val="000000"/>
        </w:rPr>
        <w:t xml:space="preserve"> – </w:t>
      </w:r>
      <w:r w:rsidR="00736896">
        <w:rPr>
          <w:snapToGrid w:val="0"/>
          <w:color w:val="000000"/>
        </w:rPr>
        <w:t>30</w:t>
      </w:r>
      <w:r w:rsidR="00EE6885">
        <w:rPr>
          <w:snapToGrid w:val="0"/>
          <w:color w:val="000000"/>
        </w:rPr>
        <w:t xml:space="preserve"> </w:t>
      </w:r>
      <w:r w:rsidR="00736896">
        <w:rPr>
          <w:snapToGrid w:val="0"/>
          <w:color w:val="000000"/>
        </w:rPr>
        <w:t>dicembre</w:t>
      </w:r>
      <w:r w:rsidR="00EE6885">
        <w:rPr>
          <w:snapToGrid w:val="0"/>
          <w:color w:val="000000"/>
        </w:rPr>
        <w:t xml:space="preserve"> 202</w:t>
      </w:r>
      <w:r w:rsidR="00736896">
        <w:rPr>
          <w:snapToGrid w:val="0"/>
          <w:color w:val="000000"/>
        </w:rPr>
        <w:t>7</w:t>
      </w:r>
      <w:r w:rsidR="004944D8">
        <w:rPr>
          <w:snapToGrid w:val="0"/>
          <w:color w:val="000000"/>
        </w:rPr>
        <w:t>)</w:t>
      </w:r>
    </w:p>
    <w:p w14:paraId="3471B2D4" w14:textId="77777777" w:rsidR="004944D8" w:rsidRDefault="004944D8">
      <w:pPr>
        <w:widowControl w:val="0"/>
        <w:tabs>
          <w:tab w:val="left" w:pos="90"/>
        </w:tabs>
        <w:jc w:val="center"/>
        <w:rPr>
          <w:snapToGrid w:val="0"/>
          <w:color w:val="000000"/>
        </w:rPr>
      </w:pPr>
    </w:p>
    <w:p w14:paraId="08E64902" w14:textId="77777777" w:rsidR="004944D8" w:rsidRDefault="004944D8">
      <w:pPr>
        <w:widowControl w:val="0"/>
        <w:tabs>
          <w:tab w:val="left" w:pos="90"/>
        </w:tabs>
        <w:jc w:val="center"/>
        <w:rPr>
          <w:snapToGrid w:val="0"/>
          <w:color w:val="000000"/>
        </w:rPr>
      </w:pPr>
    </w:p>
    <w:p w14:paraId="058B8AFA" w14:textId="77777777" w:rsidR="004944D8" w:rsidRDefault="004944D8">
      <w:pPr>
        <w:widowControl w:val="0"/>
        <w:tabs>
          <w:tab w:val="left" w:pos="90"/>
        </w:tabs>
        <w:jc w:val="center"/>
        <w:rPr>
          <w:snapToGrid w:val="0"/>
          <w:color w:val="000000"/>
        </w:rPr>
      </w:pPr>
    </w:p>
    <w:p w14:paraId="555F439A" w14:textId="77777777" w:rsidR="004944D8" w:rsidRDefault="004944D8">
      <w:pPr>
        <w:widowControl w:val="0"/>
        <w:tabs>
          <w:tab w:val="left" w:pos="90"/>
        </w:tabs>
        <w:jc w:val="center"/>
        <w:rPr>
          <w:snapToGrid w:val="0"/>
          <w:color w:val="000000"/>
        </w:rPr>
      </w:pPr>
    </w:p>
    <w:p w14:paraId="42B16048" w14:textId="77777777" w:rsidR="004944D8" w:rsidRDefault="004944D8">
      <w:pPr>
        <w:widowControl w:val="0"/>
        <w:tabs>
          <w:tab w:val="left" w:pos="90"/>
        </w:tabs>
        <w:jc w:val="center"/>
        <w:rPr>
          <w:snapToGrid w:val="0"/>
          <w:color w:val="000000"/>
        </w:rPr>
      </w:pPr>
    </w:p>
    <w:p w14:paraId="29C7953B" w14:textId="77777777" w:rsidR="004944D8" w:rsidRDefault="004944D8">
      <w:pPr>
        <w:widowControl w:val="0"/>
        <w:tabs>
          <w:tab w:val="left" w:pos="90"/>
        </w:tabs>
        <w:jc w:val="center"/>
        <w:rPr>
          <w:snapToGrid w:val="0"/>
          <w:color w:val="000000"/>
        </w:rPr>
      </w:pPr>
    </w:p>
    <w:p w14:paraId="68B4C190" w14:textId="77777777" w:rsidR="004944D8" w:rsidRDefault="004944D8">
      <w:pPr>
        <w:widowControl w:val="0"/>
        <w:tabs>
          <w:tab w:val="left" w:pos="90"/>
        </w:tabs>
        <w:jc w:val="center"/>
        <w:rPr>
          <w:snapToGrid w:val="0"/>
          <w:color w:val="000000"/>
        </w:rPr>
      </w:pPr>
    </w:p>
    <w:p w14:paraId="797295F0" w14:textId="77777777" w:rsidR="004944D8" w:rsidRDefault="004944D8">
      <w:pPr>
        <w:widowControl w:val="0"/>
        <w:tabs>
          <w:tab w:val="left" w:pos="90"/>
        </w:tabs>
        <w:jc w:val="center"/>
        <w:rPr>
          <w:snapToGrid w:val="0"/>
          <w:color w:val="000000"/>
        </w:rPr>
      </w:pPr>
    </w:p>
    <w:p w14:paraId="3BEF1638" w14:textId="77777777" w:rsidR="004944D8" w:rsidRDefault="004944D8">
      <w:pPr>
        <w:widowControl w:val="0"/>
        <w:tabs>
          <w:tab w:val="left" w:pos="90"/>
        </w:tabs>
        <w:jc w:val="center"/>
        <w:rPr>
          <w:snapToGrid w:val="0"/>
          <w:color w:val="000000"/>
        </w:rPr>
      </w:pPr>
    </w:p>
    <w:p w14:paraId="5E3429E6" w14:textId="77777777" w:rsidR="004944D8" w:rsidRDefault="004944D8">
      <w:pPr>
        <w:widowControl w:val="0"/>
        <w:tabs>
          <w:tab w:val="left" w:pos="90"/>
        </w:tabs>
        <w:jc w:val="center"/>
        <w:rPr>
          <w:snapToGrid w:val="0"/>
          <w:color w:val="000000"/>
        </w:rPr>
      </w:pPr>
    </w:p>
    <w:p w14:paraId="1238484E" w14:textId="77777777" w:rsidR="004944D8" w:rsidRDefault="004944D8">
      <w:pPr>
        <w:widowControl w:val="0"/>
        <w:tabs>
          <w:tab w:val="left" w:pos="90"/>
        </w:tabs>
        <w:jc w:val="center"/>
        <w:rPr>
          <w:snapToGrid w:val="0"/>
          <w:color w:val="000000"/>
        </w:rPr>
      </w:pPr>
    </w:p>
    <w:p w14:paraId="143A9375" w14:textId="77777777" w:rsidR="004944D8" w:rsidRDefault="004944D8">
      <w:pPr>
        <w:widowControl w:val="0"/>
        <w:tabs>
          <w:tab w:val="left" w:pos="90"/>
        </w:tabs>
        <w:jc w:val="center"/>
        <w:rPr>
          <w:snapToGrid w:val="0"/>
          <w:color w:val="000000"/>
        </w:rPr>
      </w:pPr>
    </w:p>
    <w:p w14:paraId="2637AF0C" w14:textId="77777777" w:rsidR="004944D8" w:rsidRDefault="004944D8">
      <w:pPr>
        <w:widowControl w:val="0"/>
        <w:tabs>
          <w:tab w:val="left" w:pos="90"/>
        </w:tabs>
        <w:jc w:val="center"/>
        <w:rPr>
          <w:snapToGrid w:val="0"/>
          <w:color w:val="000000"/>
        </w:rPr>
      </w:pPr>
    </w:p>
    <w:p w14:paraId="41431409" w14:textId="77777777" w:rsidR="004944D8" w:rsidRDefault="004944D8">
      <w:pPr>
        <w:widowControl w:val="0"/>
        <w:tabs>
          <w:tab w:val="left" w:pos="90"/>
        </w:tabs>
        <w:jc w:val="center"/>
        <w:rPr>
          <w:snapToGrid w:val="0"/>
          <w:color w:val="000000"/>
        </w:rPr>
      </w:pPr>
    </w:p>
    <w:p w14:paraId="45646B58" w14:textId="77777777" w:rsidR="004944D8" w:rsidRDefault="004944D8">
      <w:pPr>
        <w:widowControl w:val="0"/>
        <w:tabs>
          <w:tab w:val="left" w:pos="90"/>
        </w:tabs>
        <w:jc w:val="center"/>
        <w:rPr>
          <w:snapToGrid w:val="0"/>
          <w:color w:val="000000"/>
        </w:rPr>
      </w:pPr>
    </w:p>
    <w:p w14:paraId="3876F326" w14:textId="77777777" w:rsidR="004944D8" w:rsidRDefault="004944D8">
      <w:pPr>
        <w:widowControl w:val="0"/>
        <w:tabs>
          <w:tab w:val="left" w:pos="90"/>
        </w:tabs>
        <w:jc w:val="center"/>
        <w:rPr>
          <w:snapToGrid w:val="0"/>
          <w:color w:val="000000"/>
        </w:rPr>
      </w:pPr>
    </w:p>
    <w:p w14:paraId="465ACD06" w14:textId="77777777" w:rsidR="004944D8" w:rsidRDefault="004944D8">
      <w:pPr>
        <w:widowControl w:val="0"/>
        <w:tabs>
          <w:tab w:val="left" w:pos="90"/>
        </w:tabs>
        <w:jc w:val="center"/>
        <w:rPr>
          <w:snapToGrid w:val="0"/>
          <w:color w:val="000000"/>
        </w:rPr>
      </w:pPr>
    </w:p>
    <w:p w14:paraId="24783F51" w14:textId="77777777" w:rsidR="004944D8" w:rsidRDefault="004944D8">
      <w:pPr>
        <w:widowControl w:val="0"/>
        <w:tabs>
          <w:tab w:val="left" w:pos="90"/>
        </w:tabs>
        <w:jc w:val="center"/>
        <w:rPr>
          <w:snapToGrid w:val="0"/>
          <w:color w:val="000000"/>
        </w:rPr>
      </w:pPr>
    </w:p>
    <w:p w14:paraId="3421BBA0" w14:textId="77777777" w:rsidR="004944D8" w:rsidRDefault="004944D8">
      <w:pPr>
        <w:widowControl w:val="0"/>
        <w:tabs>
          <w:tab w:val="left" w:pos="90"/>
        </w:tabs>
        <w:jc w:val="center"/>
        <w:rPr>
          <w:snapToGrid w:val="0"/>
          <w:color w:val="000000"/>
        </w:rPr>
      </w:pPr>
    </w:p>
    <w:p w14:paraId="0D27C19E" w14:textId="77777777" w:rsidR="004944D8" w:rsidRDefault="004944D8">
      <w:pPr>
        <w:widowControl w:val="0"/>
        <w:tabs>
          <w:tab w:val="left" w:pos="90"/>
        </w:tabs>
        <w:jc w:val="center"/>
        <w:rPr>
          <w:snapToGrid w:val="0"/>
          <w:color w:val="000000"/>
        </w:rPr>
      </w:pPr>
    </w:p>
    <w:p w14:paraId="493B91BB" w14:textId="77777777" w:rsidR="004944D8" w:rsidRDefault="004944D8">
      <w:pPr>
        <w:widowControl w:val="0"/>
        <w:tabs>
          <w:tab w:val="left" w:pos="90"/>
        </w:tabs>
        <w:jc w:val="center"/>
        <w:rPr>
          <w:snapToGrid w:val="0"/>
          <w:color w:val="000000"/>
        </w:rPr>
      </w:pPr>
    </w:p>
    <w:p w14:paraId="0D5289C7" w14:textId="77777777" w:rsidR="004944D8" w:rsidRDefault="004944D8">
      <w:pPr>
        <w:widowControl w:val="0"/>
        <w:tabs>
          <w:tab w:val="left" w:pos="90"/>
        </w:tabs>
        <w:jc w:val="center"/>
        <w:rPr>
          <w:snapToGrid w:val="0"/>
          <w:color w:val="000000"/>
        </w:rPr>
      </w:pPr>
    </w:p>
    <w:p w14:paraId="327C5EC7" w14:textId="77777777" w:rsidR="004944D8" w:rsidRDefault="004944D8">
      <w:pPr>
        <w:widowControl w:val="0"/>
        <w:tabs>
          <w:tab w:val="left" w:pos="90"/>
        </w:tabs>
        <w:jc w:val="center"/>
        <w:rPr>
          <w:snapToGrid w:val="0"/>
          <w:color w:val="000000"/>
        </w:rPr>
      </w:pPr>
    </w:p>
    <w:p w14:paraId="684CB6B5" w14:textId="77777777" w:rsidR="004944D8" w:rsidRDefault="004944D8">
      <w:pPr>
        <w:widowControl w:val="0"/>
        <w:tabs>
          <w:tab w:val="left" w:pos="90"/>
        </w:tabs>
        <w:jc w:val="center"/>
        <w:rPr>
          <w:snapToGrid w:val="0"/>
          <w:color w:val="000000"/>
        </w:rPr>
      </w:pPr>
    </w:p>
    <w:p w14:paraId="620A235B" w14:textId="77777777" w:rsidR="004944D8" w:rsidRDefault="004944D8">
      <w:pPr>
        <w:widowControl w:val="0"/>
        <w:tabs>
          <w:tab w:val="left" w:pos="90"/>
        </w:tabs>
        <w:jc w:val="center"/>
        <w:rPr>
          <w:snapToGrid w:val="0"/>
          <w:color w:val="000000"/>
        </w:rPr>
      </w:pPr>
    </w:p>
    <w:p w14:paraId="39FB3F96" w14:textId="77777777" w:rsidR="004944D8" w:rsidRDefault="004944D8">
      <w:pPr>
        <w:widowControl w:val="0"/>
        <w:tabs>
          <w:tab w:val="left" w:pos="90"/>
        </w:tabs>
        <w:jc w:val="center"/>
        <w:rPr>
          <w:snapToGrid w:val="0"/>
          <w:color w:val="000000"/>
        </w:rPr>
      </w:pPr>
    </w:p>
    <w:p w14:paraId="76C33C0C" w14:textId="77777777" w:rsidR="004944D8" w:rsidRDefault="004944D8">
      <w:pPr>
        <w:widowControl w:val="0"/>
        <w:tabs>
          <w:tab w:val="left" w:pos="90"/>
        </w:tabs>
        <w:jc w:val="center"/>
        <w:rPr>
          <w:snapToGrid w:val="0"/>
          <w:color w:val="000000"/>
        </w:rPr>
      </w:pPr>
    </w:p>
    <w:p w14:paraId="3AE3A167" w14:textId="77777777" w:rsidR="004944D8" w:rsidRDefault="004944D8">
      <w:pPr>
        <w:widowControl w:val="0"/>
        <w:tabs>
          <w:tab w:val="left" w:pos="90"/>
        </w:tabs>
        <w:jc w:val="center"/>
        <w:rPr>
          <w:snapToGrid w:val="0"/>
          <w:color w:val="000000"/>
        </w:rPr>
      </w:pPr>
    </w:p>
    <w:p w14:paraId="49B3CECC" w14:textId="77777777" w:rsidR="004944D8" w:rsidRDefault="004944D8">
      <w:pPr>
        <w:widowControl w:val="0"/>
        <w:tabs>
          <w:tab w:val="left" w:pos="90"/>
        </w:tabs>
        <w:jc w:val="center"/>
        <w:rPr>
          <w:snapToGrid w:val="0"/>
          <w:color w:val="000080"/>
          <w:sz w:val="26"/>
        </w:rPr>
      </w:pPr>
    </w:p>
    <w:p w14:paraId="121154E9" w14:textId="77777777" w:rsidR="004944D8" w:rsidRDefault="004944D8">
      <w:pPr>
        <w:widowControl w:val="0"/>
        <w:tabs>
          <w:tab w:val="left" w:pos="90"/>
        </w:tabs>
        <w:rPr>
          <w:b/>
          <w:snapToGrid w:val="0"/>
          <w:color w:val="000000"/>
          <w:sz w:val="16"/>
        </w:rPr>
      </w:pPr>
      <w:r>
        <w:rPr>
          <w:b/>
          <w:snapToGrid w:val="0"/>
          <w:color w:val="000000"/>
          <w:sz w:val="16"/>
        </w:rPr>
        <w:br w:type="page"/>
      </w:r>
    </w:p>
    <w:p w14:paraId="3DF3183B" w14:textId="77777777" w:rsidR="004944D8" w:rsidRDefault="004944D8">
      <w:pPr>
        <w:widowControl w:val="0"/>
        <w:tabs>
          <w:tab w:val="left" w:pos="90"/>
        </w:tabs>
        <w:jc w:val="right"/>
        <w:rPr>
          <w:b/>
          <w:snapToGrid w:val="0"/>
          <w:color w:val="000000"/>
          <w:sz w:val="16"/>
        </w:rPr>
      </w:pPr>
      <w:r>
        <w:rPr>
          <w:b/>
          <w:snapToGrid w:val="0"/>
          <w:color w:val="000000"/>
          <w:sz w:val="16"/>
        </w:rPr>
        <w:t>NEPAL</w:t>
      </w:r>
    </w:p>
    <w:p w14:paraId="31F56201"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59776" behindDoc="0" locked="0" layoutInCell="1" allowOverlap="1" wp14:anchorId="7ED30E8E" wp14:editId="01E257B9">
            <wp:simplePos x="0" y="0"/>
            <wp:positionH relativeFrom="column">
              <wp:posOffset>5631180</wp:posOffset>
            </wp:positionH>
            <wp:positionV relativeFrom="paragraph">
              <wp:posOffset>206375</wp:posOffset>
            </wp:positionV>
            <wp:extent cx="857885" cy="548640"/>
            <wp:effectExtent l="19050" t="19050" r="0" b="3810"/>
            <wp:wrapNone/>
            <wp:docPr id="302" name="Immagin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6"/>
                    <pic:cNvPicPr>
                      <a:picLocks noChangeAspect="1" noChangeArrowheads="1"/>
                    </pic:cNvPicPr>
                  </pic:nvPicPr>
                  <pic:blipFill>
                    <a:blip r:embed="rId384">
                      <a:extLst>
                        <a:ext uri="{28A0092B-C50C-407E-A947-70E740481C1C}">
                          <a14:useLocalDpi xmlns:a14="http://schemas.microsoft.com/office/drawing/2010/main" val="0"/>
                        </a:ext>
                      </a:extLst>
                    </a:blip>
                    <a:srcRect/>
                    <a:stretch>
                      <a:fillRect/>
                    </a:stretch>
                  </pic:blipFill>
                  <pic:spPr bwMode="auto">
                    <a:xfrm>
                      <a:off x="0" y="0"/>
                      <a:ext cx="857885" cy="5486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DBDA0A6"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NEPAL </w:t>
      </w:r>
    </w:p>
    <w:p w14:paraId="5EC8C370" w14:textId="77777777" w:rsidR="004944D8" w:rsidRDefault="004944D8">
      <w:pPr>
        <w:widowControl w:val="0"/>
        <w:tabs>
          <w:tab w:val="left" w:pos="90"/>
        </w:tabs>
        <w:rPr>
          <w:b/>
          <w:snapToGrid w:val="0"/>
          <w:color w:val="000080"/>
          <w:sz w:val="22"/>
        </w:rPr>
      </w:pPr>
      <w:r>
        <w:rPr>
          <w:snapToGrid w:val="0"/>
        </w:rPr>
        <w:t xml:space="preserve">                                                       </w:t>
      </w:r>
    </w:p>
    <w:p w14:paraId="56FE964C" w14:textId="77777777" w:rsidR="004944D8" w:rsidRDefault="004944D8">
      <w:pPr>
        <w:widowControl w:val="0"/>
        <w:tabs>
          <w:tab w:val="left" w:pos="90"/>
        </w:tabs>
        <w:rPr>
          <w:b/>
          <w:snapToGrid w:val="0"/>
          <w:color w:val="000080"/>
          <w:sz w:val="28"/>
        </w:rPr>
      </w:pPr>
      <w:r>
        <w:rPr>
          <w:b/>
          <w:snapToGrid w:val="0"/>
          <w:color w:val="000080"/>
          <w:sz w:val="22"/>
        </w:rPr>
        <w:t xml:space="preserve">Repubblica Federale Democratica del             </w:t>
      </w:r>
    </w:p>
    <w:p w14:paraId="7FD8D00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BB278E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luglio</w:t>
      </w:r>
    </w:p>
    <w:p w14:paraId="48D4612D" w14:textId="77777777" w:rsidR="004944D8" w:rsidRDefault="004944D8">
      <w:pPr>
        <w:widowControl w:val="0"/>
        <w:tabs>
          <w:tab w:val="left" w:pos="90"/>
        </w:tabs>
        <w:jc w:val="center"/>
        <w:rPr>
          <w:snapToGrid w:val="0"/>
          <w:color w:val="000000"/>
        </w:rPr>
      </w:pPr>
    </w:p>
    <w:p w14:paraId="16A0C47B" w14:textId="77777777" w:rsidR="004944D8" w:rsidRDefault="004944D8">
      <w:pPr>
        <w:widowControl w:val="0"/>
        <w:tabs>
          <w:tab w:val="left" w:pos="90"/>
        </w:tabs>
        <w:jc w:val="center"/>
        <w:rPr>
          <w:snapToGrid w:val="0"/>
          <w:color w:val="000000"/>
        </w:rPr>
      </w:pPr>
    </w:p>
    <w:p w14:paraId="309E60F3" w14:textId="77777777" w:rsidR="004944D8" w:rsidRDefault="004944D8">
      <w:pPr>
        <w:widowControl w:val="0"/>
        <w:tabs>
          <w:tab w:val="left" w:pos="90"/>
        </w:tabs>
        <w:jc w:val="center"/>
        <w:rPr>
          <w:snapToGrid w:val="0"/>
          <w:color w:val="000000"/>
        </w:rPr>
      </w:pPr>
    </w:p>
    <w:p w14:paraId="46FA21F1" w14:textId="77777777" w:rsidR="00584468" w:rsidRDefault="00584468" w:rsidP="00584468">
      <w:pPr>
        <w:widowControl w:val="0"/>
        <w:tabs>
          <w:tab w:val="left" w:pos="90"/>
        </w:tabs>
        <w:spacing w:before="277"/>
        <w:rPr>
          <w:b/>
          <w:snapToGrid w:val="0"/>
          <w:color w:val="333399"/>
          <w:u w:val="thick"/>
        </w:rPr>
      </w:pPr>
      <w:r>
        <w:rPr>
          <w:b/>
          <w:snapToGrid w:val="0"/>
          <w:color w:val="333399"/>
          <w:u w:val="thick"/>
        </w:rPr>
        <w:t xml:space="preserve">ROMA – CONSOLATO </w:t>
      </w:r>
      <w:r w:rsidR="001C0D6A">
        <w:rPr>
          <w:b/>
          <w:snapToGrid w:val="0"/>
          <w:color w:val="333399"/>
          <w:u w:val="thick"/>
        </w:rPr>
        <w:t xml:space="preserve">GENERALE </w:t>
      </w:r>
      <w:r>
        <w:rPr>
          <w:b/>
          <w:snapToGrid w:val="0"/>
          <w:color w:val="333399"/>
          <w:u w:val="thick"/>
        </w:rPr>
        <w:t>ONORARIO</w:t>
      </w:r>
    </w:p>
    <w:p w14:paraId="04F50853" w14:textId="77777777" w:rsidR="00584468" w:rsidRDefault="00584468" w:rsidP="00584468">
      <w:pPr>
        <w:pStyle w:val="H5"/>
        <w:widowControl w:val="0"/>
        <w:tabs>
          <w:tab w:val="left" w:pos="90"/>
        </w:tabs>
        <w:spacing w:before="0" w:after="0"/>
      </w:pPr>
    </w:p>
    <w:p w14:paraId="474D0F99" w14:textId="77777777" w:rsidR="00584468" w:rsidRDefault="00584468" w:rsidP="00584468">
      <w:pPr>
        <w:pStyle w:val="H5"/>
        <w:widowControl w:val="0"/>
        <w:tabs>
          <w:tab w:val="left" w:pos="90"/>
        </w:tabs>
        <w:spacing w:before="0" w:after="0"/>
        <w:rPr>
          <w:b w:val="0"/>
        </w:rPr>
      </w:pPr>
      <w:proofErr w:type="spellStart"/>
      <w:r>
        <w:t>Indiririzzo</w:t>
      </w:r>
      <w:proofErr w:type="spellEnd"/>
      <w:r>
        <w:tab/>
      </w:r>
      <w:r>
        <w:tab/>
        <w:t xml:space="preserve"> </w:t>
      </w:r>
      <w:r>
        <w:rPr>
          <w:b w:val="0"/>
        </w:rPr>
        <w:t>Largo C</w:t>
      </w:r>
      <w:r w:rsidR="00E72AF1">
        <w:rPr>
          <w:b w:val="0"/>
        </w:rPr>
        <w:t>arlo</w:t>
      </w:r>
      <w:r>
        <w:rPr>
          <w:b w:val="0"/>
        </w:rPr>
        <w:t xml:space="preserve"> Grigioni, 7/8 – 00152 Roma</w:t>
      </w:r>
    </w:p>
    <w:p w14:paraId="725C4A4E" w14:textId="77777777" w:rsidR="00584468" w:rsidRDefault="00584468" w:rsidP="00584468">
      <w:pPr>
        <w:pStyle w:val="H5"/>
        <w:widowControl w:val="0"/>
        <w:tabs>
          <w:tab w:val="left" w:pos="90"/>
        </w:tabs>
        <w:spacing w:before="0" w:after="0"/>
        <w:rPr>
          <w:b w:val="0"/>
        </w:rPr>
      </w:pPr>
      <w:r>
        <w:rPr>
          <w:b w:val="0"/>
        </w:rPr>
        <w:tab/>
      </w:r>
      <w:r>
        <w:rPr>
          <w:b w:val="0"/>
        </w:rPr>
        <w:tab/>
      </w:r>
      <w:r>
        <w:rPr>
          <w:b w:val="0"/>
        </w:rPr>
        <w:tab/>
      </w:r>
      <w:r>
        <w:tab/>
        <w:t xml:space="preserve"> </w:t>
      </w:r>
      <w:r>
        <w:rPr>
          <w:b w:val="0"/>
        </w:rPr>
        <w:t>Tel 0653293402  0653293403  0653293404 – Fax 0653293416</w:t>
      </w:r>
    </w:p>
    <w:p w14:paraId="599B777D" w14:textId="77777777" w:rsidR="00584468" w:rsidRDefault="00584468" w:rsidP="00584468">
      <w:r>
        <w:tab/>
      </w:r>
      <w:r>
        <w:tab/>
      </w:r>
      <w:r>
        <w:tab/>
        <w:t xml:space="preserve"> E-mail </w:t>
      </w:r>
      <w:hyperlink r:id="rId385" w:history="1">
        <w:r w:rsidR="00744196" w:rsidRPr="006737EB">
          <w:rPr>
            <w:rStyle w:val="Collegamentoipertestuale"/>
            <w:color w:val="000000"/>
            <w:u w:val="none"/>
          </w:rPr>
          <w:t>consolato.nepal.rm@gmail.com</w:t>
        </w:r>
      </w:hyperlink>
      <w:r w:rsidR="00744196">
        <w:rPr>
          <w:color w:val="000000"/>
        </w:rPr>
        <w:t xml:space="preserve">    paolo.nugari@gmail.com</w:t>
      </w:r>
    </w:p>
    <w:p w14:paraId="3C43D8A4" w14:textId="77777777" w:rsidR="001C67A6" w:rsidRDefault="001C67A6" w:rsidP="00584468">
      <w:pPr>
        <w:rPr>
          <w:b/>
        </w:rPr>
      </w:pPr>
    </w:p>
    <w:p w14:paraId="11DAEA71" w14:textId="77777777" w:rsidR="00584468" w:rsidRDefault="00584468" w:rsidP="00584468">
      <w:r>
        <w:rPr>
          <w:b/>
        </w:rPr>
        <w:t>Circoscrizione</w:t>
      </w:r>
      <w:r>
        <w:rPr>
          <w:b/>
        </w:rPr>
        <w:tab/>
      </w:r>
      <w:r>
        <w:tab/>
        <w:t xml:space="preserve"> </w:t>
      </w:r>
      <w:r>
        <w:rPr>
          <w:snapToGrid w:val="0"/>
          <w:color w:val="000000"/>
        </w:rPr>
        <w:t>Tutto il territorio della Repubblica Italiana</w:t>
      </w:r>
    </w:p>
    <w:p w14:paraId="1660A2E2" w14:textId="77777777" w:rsidR="00584468" w:rsidRDefault="00584468" w:rsidP="00584468"/>
    <w:p w14:paraId="14556390" w14:textId="77777777" w:rsidR="004944D8" w:rsidRDefault="00584468" w:rsidP="00584468">
      <w:pPr>
        <w:widowControl w:val="0"/>
        <w:tabs>
          <w:tab w:val="left" w:pos="90"/>
        </w:tabs>
        <w:rPr>
          <w:snapToGrid w:val="0"/>
          <w:color w:val="000000"/>
        </w:rPr>
      </w:pPr>
      <w:r>
        <w:t xml:space="preserve">Signor PAOLO NUGARI, Console </w:t>
      </w:r>
      <w:r w:rsidR="00EF6A4D">
        <w:t xml:space="preserve">Generale </w:t>
      </w:r>
      <w:r>
        <w:t xml:space="preserve">Onorario (Exequatur </w:t>
      </w:r>
      <w:r w:rsidR="00B90982">
        <w:t>4 agosto 2022</w:t>
      </w:r>
      <w:r w:rsidR="00D753A9">
        <w:t xml:space="preserve"> – </w:t>
      </w:r>
      <w:r w:rsidR="00B90982">
        <w:t>17 marzo 2026</w:t>
      </w:r>
      <w:r>
        <w:t>)</w:t>
      </w:r>
    </w:p>
    <w:p w14:paraId="2AD94C47" w14:textId="77777777" w:rsidR="004944D8" w:rsidRDefault="004944D8">
      <w:pPr>
        <w:widowControl w:val="0"/>
        <w:tabs>
          <w:tab w:val="left" w:pos="90"/>
        </w:tabs>
        <w:jc w:val="center"/>
        <w:rPr>
          <w:snapToGrid w:val="0"/>
          <w:color w:val="000000"/>
        </w:rPr>
      </w:pPr>
    </w:p>
    <w:p w14:paraId="6D5005C6" w14:textId="77777777" w:rsidR="004944D8" w:rsidRDefault="004944D8">
      <w:pPr>
        <w:widowControl w:val="0"/>
        <w:tabs>
          <w:tab w:val="left" w:pos="90"/>
        </w:tabs>
        <w:jc w:val="center"/>
        <w:rPr>
          <w:snapToGrid w:val="0"/>
          <w:color w:val="000000"/>
        </w:rPr>
      </w:pPr>
    </w:p>
    <w:p w14:paraId="31FA6FCC" w14:textId="77777777" w:rsidR="004944D8" w:rsidRDefault="004944D8">
      <w:pPr>
        <w:widowControl w:val="0"/>
        <w:tabs>
          <w:tab w:val="left" w:pos="90"/>
        </w:tabs>
        <w:jc w:val="center"/>
        <w:rPr>
          <w:snapToGrid w:val="0"/>
          <w:color w:val="000000"/>
        </w:rPr>
      </w:pPr>
    </w:p>
    <w:p w14:paraId="6F9FAA1E" w14:textId="77777777" w:rsidR="004944D8" w:rsidRDefault="004944D8">
      <w:pPr>
        <w:widowControl w:val="0"/>
        <w:tabs>
          <w:tab w:val="left" w:pos="90"/>
        </w:tabs>
        <w:jc w:val="center"/>
        <w:rPr>
          <w:snapToGrid w:val="0"/>
          <w:color w:val="000000"/>
        </w:rPr>
      </w:pPr>
    </w:p>
    <w:p w14:paraId="5B4E25E7" w14:textId="77777777" w:rsidR="004944D8" w:rsidRDefault="004944D8">
      <w:pPr>
        <w:widowControl w:val="0"/>
        <w:tabs>
          <w:tab w:val="left" w:pos="90"/>
        </w:tabs>
        <w:jc w:val="center"/>
        <w:rPr>
          <w:snapToGrid w:val="0"/>
          <w:color w:val="000000"/>
        </w:rPr>
      </w:pPr>
    </w:p>
    <w:p w14:paraId="6010E310" w14:textId="77777777" w:rsidR="004944D8" w:rsidRDefault="004944D8">
      <w:pPr>
        <w:widowControl w:val="0"/>
        <w:tabs>
          <w:tab w:val="left" w:pos="90"/>
        </w:tabs>
        <w:jc w:val="center"/>
        <w:rPr>
          <w:snapToGrid w:val="0"/>
          <w:color w:val="000000"/>
        </w:rPr>
      </w:pPr>
    </w:p>
    <w:p w14:paraId="02E3B5FB" w14:textId="77777777" w:rsidR="004944D8" w:rsidRDefault="004944D8">
      <w:pPr>
        <w:widowControl w:val="0"/>
        <w:tabs>
          <w:tab w:val="left" w:pos="90"/>
        </w:tabs>
        <w:jc w:val="center"/>
        <w:rPr>
          <w:snapToGrid w:val="0"/>
          <w:color w:val="000000"/>
        </w:rPr>
      </w:pPr>
    </w:p>
    <w:p w14:paraId="74C91780" w14:textId="77777777" w:rsidR="004944D8" w:rsidRDefault="004944D8">
      <w:pPr>
        <w:widowControl w:val="0"/>
        <w:tabs>
          <w:tab w:val="left" w:pos="90"/>
        </w:tabs>
        <w:jc w:val="center"/>
        <w:rPr>
          <w:snapToGrid w:val="0"/>
          <w:color w:val="000000"/>
        </w:rPr>
      </w:pPr>
    </w:p>
    <w:p w14:paraId="619787FB" w14:textId="77777777" w:rsidR="004944D8" w:rsidRDefault="004944D8">
      <w:pPr>
        <w:widowControl w:val="0"/>
        <w:tabs>
          <w:tab w:val="left" w:pos="90"/>
        </w:tabs>
        <w:jc w:val="center"/>
        <w:rPr>
          <w:snapToGrid w:val="0"/>
          <w:color w:val="000000"/>
        </w:rPr>
      </w:pPr>
    </w:p>
    <w:p w14:paraId="0D488A1E" w14:textId="77777777" w:rsidR="004944D8" w:rsidRDefault="004944D8">
      <w:pPr>
        <w:widowControl w:val="0"/>
        <w:tabs>
          <w:tab w:val="left" w:pos="90"/>
        </w:tabs>
        <w:jc w:val="center"/>
        <w:rPr>
          <w:snapToGrid w:val="0"/>
          <w:color w:val="000000"/>
        </w:rPr>
      </w:pPr>
    </w:p>
    <w:p w14:paraId="32E763E3" w14:textId="77777777" w:rsidR="004944D8" w:rsidRDefault="004944D8">
      <w:pPr>
        <w:widowControl w:val="0"/>
        <w:tabs>
          <w:tab w:val="left" w:pos="90"/>
        </w:tabs>
        <w:jc w:val="center"/>
        <w:rPr>
          <w:snapToGrid w:val="0"/>
          <w:color w:val="000000"/>
        </w:rPr>
      </w:pPr>
    </w:p>
    <w:p w14:paraId="71EFBDC6" w14:textId="77777777" w:rsidR="004944D8" w:rsidRDefault="004944D8">
      <w:pPr>
        <w:widowControl w:val="0"/>
        <w:tabs>
          <w:tab w:val="left" w:pos="90"/>
        </w:tabs>
        <w:jc w:val="center"/>
        <w:rPr>
          <w:snapToGrid w:val="0"/>
          <w:color w:val="000000"/>
        </w:rPr>
      </w:pPr>
    </w:p>
    <w:p w14:paraId="15504B9E" w14:textId="77777777" w:rsidR="004944D8" w:rsidRDefault="004944D8">
      <w:pPr>
        <w:widowControl w:val="0"/>
        <w:tabs>
          <w:tab w:val="left" w:pos="90"/>
        </w:tabs>
        <w:jc w:val="center"/>
        <w:rPr>
          <w:snapToGrid w:val="0"/>
          <w:color w:val="000000"/>
        </w:rPr>
      </w:pPr>
    </w:p>
    <w:p w14:paraId="4471BB73" w14:textId="77777777" w:rsidR="004944D8" w:rsidRDefault="004944D8">
      <w:pPr>
        <w:widowControl w:val="0"/>
        <w:tabs>
          <w:tab w:val="left" w:pos="90"/>
        </w:tabs>
        <w:jc w:val="center"/>
        <w:rPr>
          <w:snapToGrid w:val="0"/>
          <w:color w:val="000000"/>
        </w:rPr>
      </w:pPr>
    </w:p>
    <w:p w14:paraId="5A30F674" w14:textId="77777777" w:rsidR="004944D8" w:rsidRDefault="004944D8">
      <w:pPr>
        <w:widowControl w:val="0"/>
        <w:tabs>
          <w:tab w:val="left" w:pos="90"/>
        </w:tabs>
        <w:jc w:val="center"/>
        <w:rPr>
          <w:snapToGrid w:val="0"/>
          <w:color w:val="000000"/>
        </w:rPr>
      </w:pPr>
    </w:p>
    <w:p w14:paraId="236BAB84" w14:textId="77777777" w:rsidR="004944D8" w:rsidRDefault="004944D8">
      <w:pPr>
        <w:widowControl w:val="0"/>
        <w:tabs>
          <w:tab w:val="left" w:pos="90"/>
        </w:tabs>
        <w:jc w:val="center"/>
        <w:rPr>
          <w:snapToGrid w:val="0"/>
          <w:color w:val="000000"/>
        </w:rPr>
      </w:pPr>
    </w:p>
    <w:p w14:paraId="749FA597"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NICARAGUA</w:t>
      </w:r>
    </w:p>
    <w:p w14:paraId="2BA08C5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0800" behindDoc="0" locked="0" layoutInCell="1" allowOverlap="1" wp14:anchorId="634C0AAE" wp14:editId="77429113">
            <wp:simplePos x="0" y="0"/>
            <wp:positionH relativeFrom="column">
              <wp:posOffset>5636895</wp:posOffset>
            </wp:positionH>
            <wp:positionV relativeFrom="paragraph">
              <wp:posOffset>196215</wp:posOffset>
            </wp:positionV>
            <wp:extent cx="843280" cy="469265"/>
            <wp:effectExtent l="19050" t="19050" r="0" b="6985"/>
            <wp:wrapNone/>
            <wp:docPr id="301" name="Immagin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pic:cNvPicPr>
                      <a:picLocks noChangeAspect="1" noChangeArrowheads="1"/>
                    </pic:cNvPicPr>
                  </pic:nvPicPr>
                  <pic:blipFill>
                    <a:blip r:embed="rId386">
                      <a:extLst>
                        <a:ext uri="{28A0092B-C50C-407E-A947-70E740481C1C}">
                          <a14:useLocalDpi xmlns:a14="http://schemas.microsoft.com/office/drawing/2010/main" val="0"/>
                        </a:ext>
                      </a:extLst>
                    </a:blip>
                    <a:srcRect/>
                    <a:stretch>
                      <a:fillRect/>
                    </a:stretch>
                  </pic:blipFill>
                  <pic:spPr bwMode="auto">
                    <a:xfrm>
                      <a:off x="0" y="0"/>
                      <a:ext cx="843280"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35A506" w14:textId="77777777" w:rsidR="004944D8" w:rsidRDefault="004944D8">
      <w:pPr>
        <w:widowControl w:val="0"/>
        <w:tabs>
          <w:tab w:val="left" w:pos="90"/>
        </w:tabs>
        <w:rPr>
          <w:b/>
          <w:snapToGrid w:val="0"/>
          <w:color w:val="000080"/>
          <w:sz w:val="39"/>
        </w:rPr>
      </w:pPr>
      <w:r>
        <w:rPr>
          <w:b/>
          <w:snapToGrid w:val="0"/>
          <w:color w:val="000080"/>
          <w:sz w:val="32"/>
        </w:rPr>
        <w:t xml:space="preserve">NICARAGUA </w:t>
      </w:r>
    </w:p>
    <w:p w14:paraId="2A08BDD5"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C67686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61BF61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49BD2B5F" w14:textId="77777777" w:rsidR="004944D8" w:rsidRDefault="004944D8">
      <w:pPr>
        <w:widowControl w:val="0"/>
        <w:tabs>
          <w:tab w:val="left" w:pos="90"/>
        </w:tabs>
        <w:rPr>
          <w:i/>
          <w:snapToGrid w:val="0"/>
          <w:color w:val="000000"/>
          <w:sz w:val="26"/>
        </w:rPr>
      </w:pPr>
    </w:p>
    <w:p w14:paraId="7935B2E0" w14:textId="77777777" w:rsidR="004944D8" w:rsidRDefault="004944D8">
      <w:pPr>
        <w:widowControl w:val="0"/>
        <w:tabs>
          <w:tab w:val="left" w:pos="90"/>
        </w:tabs>
        <w:rPr>
          <w:b/>
          <w:snapToGrid w:val="0"/>
          <w:color w:val="000080"/>
          <w:u w:val="single"/>
        </w:rPr>
      </w:pPr>
    </w:p>
    <w:p w14:paraId="1C1C33A3"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00F5BC3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435A3">
        <w:rPr>
          <w:snapToGrid w:val="0"/>
          <w:color w:val="000000"/>
        </w:rPr>
        <w:t xml:space="preserve">Via Ruffini, 2a </w:t>
      </w:r>
      <w:proofErr w:type="spellStart"/>
      <w:r w:rsidR="00E435A3">
        <w:rPr>
          <w:snapToGrid w:val="0"/>
          <w:color w:val="000000"/>
        </w:rPr>
        <w:t>int</w:t>
      </w:r>
      <w:proofErr w:type="spellEnd"/>
      <w:r w:rsidR="00E435A3">
        <w:rPr>
          <w:snapToGrid w:val="0"/>
          <w:color w:val="000000"/>
        </w:rPr>
        <w:t>. 5 - 00195 Roma</w:t>
      </w:r>
    </w:p>
    <w:p w14:paraId="6E429F89" w14:textId="77777777" w:rsidR="002647D9" w:rsidRDefault="001D11CC">
      <w:pPr>
        <w:widowControl w:val="0"/>
        <w:tabs>
          <w:tab w:val="left" w:pos="2321"/>
        </w:tabs>
        <w:rPr>
          <w:snapToGrid w:val="0"/>
          <w:color w:val="000000"/>
        </w:rPr>
      </w:pPr>
      <w:r>
        <w:rPr>
          <w:rFonts w:ascii="MS Sans Serif" w:hAnsi="MS Sans Serif"/>
          <w:snapToGrid w:val="0"/>
          <w:sz w:val="24"/>
        </w:rPr>
        <w:tab/>
      </w:r>
      <w:r w:rsidR="006D149B">
        <w:rPr>
          <w:snapToGrid w:val="0"/>
        </w:rPr>
        <w:t>Tel. 0632628655 - 0632110020  – Fax 063203041</w:t>
      </w:r>
    </w:p>
    <w:p w14:paraId="0CEF39E5" w14:textId="77777777" w:rsidR="004944D8" w:rsidRPr="008B2953" w:rsidRDefault="002647D9">
      <w:pPr>
        <w:widowControl w:val="0"/>
        <w:tabs>
          <w:tab w:val="left" w:pos="2321"/>
        </w:tabs>
        <w:rPr>
          <w:snapToGrid w:val="0"/>
          <w:color w:val="000000"/>
        </w:rPr>
      </w:pPr>
      <w:r>
        <w:rPr>
          <w:snapToGrid w:val="0"/>
          <w:color w:val="000000"/>
        </w:rPr>
        <w:tab/>
        <w:t xml:space="preserve">E-mail </w:t>
      </w:r>
      <w:r w:rsidR="008B2953" w:rsidRPr="008B2953">
        <w:rPr>
          <w:snapToGrid w:val="0"/>
          <w:color w:val="000000"/>
        </w:rPr>
        <w:t>embanicitalia@</w:t>
      </w:r>
      <w:r w:rsidR="00F92E82">
        <w:rPr>
          <w:snapToGrid w:val="0"/>
          <w:color w:val="000000"/>
        </w:rPr>
        <w:t>gmail</w:t>
      </w:r>
      <w:r w:rsidR="008B2953" w:rsidRPr="008B2953">
        <w:rPr>
          <w:snapToGrid w:val="0"/>
          <w:color w:val="000000"/>
        </w:rPr>
        <w:t>.</w:t>
      </w:r>
      <w:r w:rsidR="00F92E82">
        <w:rPr>
          <w:snapToGrid w:val="0"/>
          <w:color w:val="000000"/>
        </w:rPr>
        <w:t>com</w:t>
      </w:r>
    </w:p>
    <w:p w14:paraId="508CAD3A" w14:textId="77777777" w:rsidR="004944D8"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3FDE7C43" w14:textId="77777777" w:rsidR="004944D8" w:rsidRDefault="004944D8">
      <w:pPr>
        <w:widowControl w:val="0"/>
        <w:tabs>
          <w:tab w:val="left" w:pos="2321"/>
        </w:tabs>
        <w:rPr>
          <w:snapToGrid w:val="0"/>
          <w:color w:val="000000"/>
          <w:sz w:val="23"/>
        </w:rPr>
      </w:pPr>
    </w:p>
    <w:p w14:paraId="5551E949" w14:textId="77777777" w:rsidR="004944D8" w:rsidRDefault="004944D8">
      <w:pPr>
        <w:widowControl w:val="0"/>
        <w:tabs>
          <w:tab w:val="left" w:pos="2321"/>
        </w:tabs>
        <w:rPr>
          <w:sz w:val="26"/>
        </w:rPr>
      </w:pPr>
      <w:r>
        <w:t>Signor</w:t>
      </w:r>
      <w:r w:rsidR="00F317A3">
        <w:t>a</w:t>
      </w:r>
      <w:r>
        <w:t xml:space="preserve"> MARTHA IRENE ZUNIGA GUTIERREZ, </w:t>
      </w:r>
      <w:r w:rsidR="00AC18CB">
        <w:t>Ministro Consigliere Affari Consolari</w:t>
      </w:r>
      <w:r>
        <w:t xml:space="preserve">, (18 giugno 1991) </w:t>
      </w:r>
    </w:p>
    <w:p w14:paraId="426F7248" w14:textId="77777777" w:rsidR="004944D8" w:rsidRDefault="004944D8"/>
    <w:p w14:paraId="4880090D" w14:textId="77777777" w:rsidR="004944D8" w:rsidRDefault="004944D8"/>
    <w:p w14:paraId="72E809D7" w14:textId="77777777" w:rsidR="004944D8" w:rsidRDefault="004944D8">
      <w:pPr>
        <w:widowControl w:val="0"/>
        <w:tabs>
          <w:tab w:val="left" w:pos="90"/>
        </w:tabs>
        <w:rPr>
          <w:b/>
          <w:snapToGrid w:val="0"/>
          <w:color w:val="000080"/>
          <w:u w:val="single"/>
        </w:rPr>
      </w:pPr>
      <w:r>
        <w:rPr>
          <w:b/>
          <w:snapToGrid w:val="0"/>
          <w:color w:val="000080"/>
          <w:u w:val="single"/>
        </w:rPr>
        <w:t>FIRENZE – CONSOLATO GENERALE ONORARIO</w:t>
      </w:r>
    </w:p>
    <w:p w14:paraId="4ACE804E" w14:textId="77777777" w:rsidR="00895A47" w:rsidRDefault="00895A47" w:rsidP="00895A4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Borgo degli </w:t>
      </w:r>
      <w:proofErr w:type="spellStart"/>
      <w:r>
        <w:rPr>
          <w:snapToGrid w:val="0"/>
          <w:color w:val="000000"/>
        </w:rPr>
        <w:t>Albizi</w:t>
      </w:r>
      <w:proofErr w:type="spellEnd"/>
      <w:r>
        <w:rPr>
          <w:snapToGrid w:val="0"/>
          <w:color w:val="000000"/>
        </w:rPr>
        <w:t>, 23 - 50122 Firenze</w:t>
      </w:r>
    </w:p>
    <w:p w14:paraId="6F1D0C45" w14:textId="77777777" w:rsidR="00895A47" w:rsidRDefault="00895A47" w:rsidP="00895A47">
      <w:pPr>
        <w:widowControl w:val="0"/>
        <w:tabs>
          <w:tab w:val="left" w:pos="2321"/>
        </w:tabs>
        <w:rPr>
          <w:snapToGrid w:val="0"/>
          <w:color w:val="000000"/>
        </w:rPr>
      </w:pPr>
      <w:r>
        <w:rPr>
          <w:rFonts w:ascii="MS Sans Serif" w:hAnsi="MS Sans Serif"/>
          <w:snapToGrid w:val="0"/>
          <w:sz w:val="24"/>
        </w:rPr>
        <w:tab/>
      </w:r>
      <w:r>
        <w:rPr>
          <w:snapToGrid w:val="0"/>
        </w:rPr>
        <w:t>Tel. e fax 0552347500</w:t>
      </w:r>
    </w:p>
    <w:p w14:paraId="486CAE66" w14:textId="77777777" w:rsidR="00895A47" w:rsidRPr="008B2953" w:rsidRDefault="00895A47" w:rsidP="00895A47">
      <w:pPr>
        <w:widowControl w:val="0"/>
        <w:tabs>
          <w:tab w:val="left" w:pos="2321"/>
        </w:tabs>
        <w:rPr>
          <w:snapToGrid w:val="0"/>
          <w:color w:val="000000"/>
        </w:rPr>
      </w:pPr>
      <w:r>
        <w:rPr>
          <w:snapToGrid w:val="0"/>
          <w:color w:val="000000"/>
        </w:rPr>
        <w:tab/>
        <w:t>E-mail info</w:t>
      </w:r>
      <w:r w:rsidRPr="008B2953">
        <w:rPr>
          <w:snapToGrid w:val="0"/>
          <w:color w:val="000000"/>
        </w:rPr>
        <w:t>@</w:t>
      </w:r>
      <w:r>
        <w:rPr>
          <w:snapToGrid w:val="0"/>
          <w:color w:val="000000"/>
        </w:rPr>
        <w:t>morenogabrielli</w:t>
      </w:r>
      <w:r w:rsidRPr="008B2953">
        <w:rPr>
          <w:snapToGrid w:val="0"/>
          <w:color w:val="000000"/>
        </w:rPr>
        <w:t>.</w:t>
      </w:r>
      <w:r>
        <w:rPr>
          <w:snapToGrid w:val="0"/>
          <w:color w:val="000000"/>
        </w:rPr>
        <w:t>it</w:t>
      </w:r>
    </w:p>
    <w:p w14:paraId="0C6B584C" w14:textId="77777777" w:rsidR="004944D8" w:rsidRDefault="004944D8">
      <w:r>
        <w:rPr>
          <w:b/>
        </w:rPr>
        <w:t>Circoscrizione</w:t>
      </w:r>
      <w:r>
        <w:tab/>
      </w:r>
      <w:r>
        <w:tab/>
        <w:t xml:space="preserve">  </w:t>
      </w:r>
      <w:r w:rsidR="00063710">
        <w:t xml:space="preserve">  Toscana</w:t>
      </w:r>
    </w:p>
    <w:p w14:paraId="0D271BE7" w14:textId="77777777" w:rsidR="00063710" w:rsidRDefault="00063710"/>
    <w:p w14:paraId="30661A8D" w14:textId="77777777" w:rsidR="00895A47" w:rsidRDefault="00895A47">
      <w:r>
        <w:t>Signor MORENO GABRIELLI, Console Generale Onorario, (Exequatur 19 agosto 2020)</w:t>
      </w:r>
    </w:p>
    <w:p w14:paraId="58155E73" w14:textId="77777777" w:rsidR="004944D8" w:rsidRDefault="004944D8">
      <w:pPr>
        <w:rPr>
          <w:b/>
          <w:snapToGrid w:val="0"/>
          <w:color w:val="000080"/>
          <w:u w:val="single"/>
        </w:rPr>
      </w:pPr>
    </w:p>
    <w:p w14:paraId="46D549B4" w14:textId="77777777" w:rsidR="004944D8" w:rsidRDefault="004944D8">
      <w:pPr>
        <w:widowControl w:val="0"/>
        <w:tabs>
          <w:tab w:val="left" w:pos="90"/>
        </w:tabs>
        <w:rPr>
          <w:b/>
          <w:snapToGrid w:val="0"/>
          <w:color w:val="000080"/>
          <w:u w:val="single"/>
        </w:rPr>
      </w:pPr>
    </w:p>
    <w:p w14:paraId="7F7955C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ONORARIO  </w:t>
      </w:r>
    </w:p>
    <w:p w14:paraId="6CDBC55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A1DF0">
        <w:rPr>
          <w:snapToGrid w:val="0"/>
        </w:rPr>
        <w:t>Viale Monte Nero</w:t>
      </w:r>
      <w:r w:rsidR="00B10369" w:rsidRPr="00B10369">
        <w:rPr>
          <w:snapToGrid w:val="0"/>
        </w:rPr>
        <w:t xml:space="preserve">, </w:t>
      </w:r>
      <w:r w:rsidR="008A1DF0">
        <w:rPr>
          <w:snapToGrid w:val="0"/>
        </w:rPr>
        <w:t>33</w:t>
      </w:r>
      <w:r>
        <w:rPr>
          <w:snapToGrid w:val="0"/>
          <w:color w:val="000000"/>
        </w:rPr>
        <w:t xml:space="preserve"> - 201</w:t>
      </w:r>
      <w:r w:rsidR="008A1DF0">
        <w:rPr>
          <w:snapToGrid w:val="0"/>
          <w:color w:val="000000"/>
        </w:rPr>
        <w:t>35</w:t>
      </w:r>
      <w:r>
        <w:rPr>
          <w:snapToGrid w:val="0"/>
          <w:color w:val="000000"/>
        </w:rPr>
        <w:t xml:space="preserve"> Milano </w:t>
      </w:r>
    </w:p>
    <w:p w14:paraId="462FBBE2" w14:textId="77777777" w:rsidR="00B1036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8A1DF0">
        <w:rPr>
          <w:snapToGrid w:val="0"/>
          <w:color w:val="000000"/>
        </w:rPr>
        <w:t xml:space="preserve"> </w:t>
      </w:r>
      <w:r>
        <w:rPr>
          <w:snapToGrid w:val="0"/>
          <w:color w:val="000000"/>
        </w:rPr>
        <w:t>70006978 - Fax 02</w:t>
      </w:r>
      <w:r w:rsidR="008A1DF0">
        <w:rPr>
          <w:snapToGrid w:val="0"/>
          <w:color w:val="000000"/>
        </w:rPr>
        <w:t xml:space="preserve"> </w:t>
      </w:r>
      <w:r>
        <w:rPr>
          <w:snapToGrid w:val="0"/>
          <w:color w:val="000000"/>
        </w:rPr>
        <w:t>73952348</w:t>
      </w:r>
    </w:p>
    <w:p w14:paraId="30479602" w14:textId="77777777" w:rsidR="004944D8" w:rsidRDefault="00B10369">
      <w:pPr>
        <w:widowControl w:val="0"/>
        <w:tabs>
          <w:tab w:val="left" w:pos="2321"/>
        </w:tabs>
        <w:rPr>
          <w:snapToGrid w:val="0"/>
          <w:color w:val="000000"/>
          <w:sz w:val="23"/>
        </w:rPr>
      </w:pPr>
      <w:r>
        <w:rPr>
          <w:snapToGrid w:val="0"/>
          <w:color w:val="000000"/>
        </w:rPr>
        <w:tab/>
        <w:t xml:space="preserve">E-mail </w:t>
      </w:r>
      <w:hyperlink r:id="rId387" w:history="1">
        <w:r w:rsidR="008A1DF0" w:rsidRPr="004F5D8C">
          <w:rPr>
            <w:rStyle w:val="Collegamentoipertestuale"/>
            <w:snapToGrid w:val="0"/>
          </w:rPr>
          <w:t>consuladonica_mi@yahoo.it</w:t>
        </w:r>
      </w:hyperlink>
      <w:r w:rsidR="008A1DF0">
        <w:rPr>
          <w:snapToGrid w:val="0"/>
          <w:color w:val="000000"/>
        </w:rPr>
        <w:t xml:space="preserve"> </w:t>
      </w:r>
      <w:r w:rsidR="004944D8">
        <w:rPr>
          <w:snapToGrid w:val="0"/>
          <w:color w:val="000000"/>
        </w:rPr>
        <w:t xml:space="preserve"> </w:t>
      </w:r>
    </w:p>
    <w:p w14:paraId="45529A7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Piemonte, Valle d’Aosta                   </w:t>
      </w:r>
    </w:p>
    <w:p w14:paraId="0CFC11C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D43F87C" w14:textId="77777777" w:rsidR="004944D8" w:rsidRDefault="004944D8">
      <w:pPr>
        <w:pStyle w:val="Corpodeltesto2"/>
        <w:spacing w:before="23"/>
      </w:pPr>
      <w:r>
        <w:t xml:space="preserve">Signor LORENZO </w:t>
      </w:r>
      <w:r w:rsidR="008B160F">
        <w:t>FRANCESCO ALDERISIO</w:t>
      </w:r>
      <w:r>
        <w:t xml:space="preserve">, Console Generale Onorario (Rinnovo exequatur </w:t>
      </w:r>
      <w:r w:rsidR="00F70A65">
        <w:t>9 marzo 2021</w:t>
      </w:r>
      <w:r>
        <w:t>)</w:t>
      </w:r>
    </w:p>
    <w:p w14:paraId="73A06F0E" w14:textId="77777777" w:rsidR="004944D8" w:rsidRDefault="004944D8">
      <w:pPr>
        <w:widowControl w:val="0"/>
        <w:tabs>
          <w:tab w:val="left" w:pos="90"/>
        </w:tabs>
        <w:rPr>
          <w:b/>
          <w:snapToGrid w:val="0"/>
          <w:color w:val="000080"/>
          <w:u w:val="single"/>
        </w:rPr>
      </w:pPr>
    </w:p>
    <w:p w14:paraId="6CD16D43" w14:textId="77777777" w:rsidR="004944D8" w:rsidRDefault="004944D8">
      <w:pPr>
        <w:widowControl w:val="0"/>
        <w:tabs>
          <w:tab w:val="left" w:pos="90"/>
        </w:tabs>
        <w:rPr>
          <w:b/>
          <w:snapToGrid w:val="0"/>
          <w:color w:val="000080"/>
          <w:u w:val="single"/>
        </w:rPr>
      </w:pPr>
    </w:p>
    <w:p w14:paraId="395982E0" w14:textId="77777777" w:rsidR="00F205DF" w:rsidRDefault="00F205DF" w:rsidP="00F205DF">
      <w:pPr>
        <w:widowControl w:val="0"/>
        <w:tabs>
          <w:tab w:val="left" w:pos="90"/>
        </w:tabs>
        <w:rPr>
          <w:b/>
          <w:snapToGrid w:val="0"/>
          <w:color w:val="000080"/>
          <w:sz w:val="26"/>
          <w:u w:val="single"/>
        </w:rPr>
      </w:pPr>
      <w:r>
        <w:rPr>
          <w:b/>
          <w:snapToGrid w:val="0"/>
          <w:color w:val="000080"/>
          <w:u w:val="single"/>
        </w:rPr>
        <w:t xml:space="preserve">NAPOLI - CONSOLATO ONORARIO  </w:t>
      </w:r>
    </w:p>
    <w:p w14:paraId="39FE95A1" w14:textId="77777777" w:rsidR="00F205DF" w:rsidRDefault="00F205DF" w:rsidP="00F205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001E3510">
        <w:rPr>
          <w:snapToGrid w:val="0"/>
        </w:rPr>
        <w:t>Francesco Solimena</w:t>
      </w:r>
      <w:r w:rsidRPr="00B10369">
        <w:rPr>
          <w:snapToGrid w:val="0"/>
        </w:rPr>
        <w:t xml:space="preserve">, </w:t>
      </w:r>
      <w:r w:rsidR="001E3510">
        <w:rPr>
          <w:snapToGrid w:val="0"/>
        </w:rPr>
        <w:t>155</w:t>
      </w:r>
      <w:r>
        <w:rPr>
          <w:snapToGrid w:val="0"/>
          <w:color w:val="000000"/>
        </w:rPr>
        <w:t xml:space="preserve"> - 8012</w:t>
      </w:r>
      <w:r w:rsidR="001E3510">
        <w:rPr>
          <w:snapToGrid w:val="0"/>
          <w:color w:val="000000"/>
        </w:rPr>
        <w:t>9</w:t>
      </w:r>
      <w:r>
        <w:rPr>
          <w:snapToGrid w:val="0"/>
          <w:color w:val="000000"/>
        </w:rPr>
        <w:t xml:space="preserve"> Napoli </w:t>
      </w:r>
    </w:p>
    <w:p w14:paraId="76BF1B8D" w14:textId="77777777" w:rsidR="00F205DF" w:rsidRDefault="00F205DF" w:rsidP="00F205D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1E3510">
        <w:rPr>
          <w:snapToGrid w:val="0"/>
          <w:color w:val="000000"/>
        </w:rPr>
        <w:t>08118362595 -</w:t>
      </w:r>
      <w:r>
        <w:rPr>
          <w:snapToGrid w:val="0"/>
          <w:color w:val="000000"/>
        </w:rPr>
        <w:t xml:space="preserve"> </w:t>
      </w:r>
      <w:r w:rsidR="001E3510">
        <w:rPr>
          <w:snapToGrid w:val="0"/>
          <w:color w:val="000000"/>
        </w:rPr>
        <w:t>F</w:t>
      </w:r>
      <w:r>
        <w:rPr>
          <w:snapToGrid w:val="0"/>
          <w:color w:val="000000"/>
        </w:rPr>
        <w:t>ax 081</w:t>
      </w:r>
      <w:r w:rsidR="001E3510">
        <w:rPr>
          <w:snapToGrid w:val="0"/>
          <w:color w:val="000000"/>
        </w:rPr>
        <w:t>5</w:t>
      </w:r>
      <w:r>
        <w:rPr>
          <w:snapToGrid w:val="0"/>
          <w:color w:val="000000"/>
        </w:rPr>
        <w:t>5</w:t>
      </w:r>
      <w:r w:rsidR="001E3510">
        <w:rPr>
          <w:snapToGrid w:val="0"/>
          <w:color w:val="000000"/>
        </w:rPr>
        <w:t>85028</w:t>
      </w:r>
    </w:p>
    <w:p w14:paraId="1C90D6CD" w14:textId="77777777" w:rsidR="00F205DF" w:rsidRDefault="00F205DF" w:rsidP="00F205DF">
      <w:pPr>
        <w:widowControl w:val="0"/>
        <w:tabs>
          <w:tab w:val="left" w:pos="2321"/>
        </w:tabs>
        <w:rPr>
          <w:snapToGrid w:val="0"/>
          <w:color w:val="000000"/>
          <w:sz w:val="23"/>
        </w:rPr>
      </w:pPr>
      <w:r>
        <w:rPr>
          <w:snapToGrid w:val="0"/>
          <w:color w:val="000000"/>
        </w:rPr>
        <w:tab/>
        <w:t xml:space="preserve">E-mail consolatonicaraguana@gmail.com  </w:t>
      </w:r>
    </w:p>
    <w:p w14:paraId="7B8D4392" w14:textId="77777777" w:rsidR="00F205DF" w:rsidRDefault="00F205DF" w:rsidP="00F205D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56634B8" w14:textId="77777777" w:rsidR="00F205DF" w:rsidRDefault="00F205DF" w:rsidP="00F205D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D015A45" w14:textId="77777777" w:rsidR="00F205DF" w:rsidRDefault="00F205DF" w:rsidP="00F205DF">
      <w:pPr>
        <w:pStyle w:val="Corpodeltesto2"/>
        <w:spacing w:before="23"/>
      </w:pPr>
      <w:r>
        <w:t>Signor GENNARO DANESI, Console Onorario (</w:t>
      </w:r>
      <w:r w:rsidR="00C57BFD">
        <w:t>Rinnovo e</w:t>
      </w:r>
      <w:r>
        <w:t xml:space="preserve">xequatur </w:t>
      </w:r>
      <w:r w:rsidR="009824C4">
        <w:t>20 novembre 2023</w:t>
      </w:r>
      <w:r>
        <w:t>)</w:t>
      </w:r>
    </w:p>
    <w:p w14:paraId="67F10AC4" w14:textId="77777777" w:rsidR="00F205DF" w:rsidRDefault="00F205DF">
      <w:pPr>
        <w:widowControl w:val="0"/>
        <w:tabs>
          <w:tab w:val="left" w:pos="90"/>
        </w:tabs>
        <w:rPr>
          <w:b/>
          <w:snapToGrid w:val="0"/>
          <w:color w:val="000080"/>
          <w:u w:val="single"/>
        </w:rPr>
      </w:pPr>
    </w:p>
    <w:p w14:paraId="2536EB3B" w14:textId="77777777" w:rsidR="00F205DF" w:rsidRDefault="00F205DF">
      <w:pPr>
        <w:widowControl w:val="0"/>
        <w:tabs>
          <w:tab w:val="left" w:pos="90"/>
        </w:tabs>
        <w:rPr>
          <w:b/>
          <w:snapToGrid w:val="0"/>
          <w:color w:val="000080"/>
          <w:u w:val="single"/>
        </w:rPr>
      </w:pPr>
    </w:p>
    <w:p w14:paraId="46EAEABC" w14:textId="77777777" w:rsidR="004944D8" w:rsidRDefault="004944D8">
      <w:pPr>
        <w:widowControl w:val="0"/>
        <w:tabs>
          <w:tab w:val="left" w:pos="90"/>
        </w:tabs>
        <w:rPr>
          <w:b/>
          <w:snapToGrid w:val="0"/>
          <w:color w:val="000080"/>
          <w:u w:val="single"/>
        </w:rPr>
      </w:pPr>
    </w:p>
    <w:p w14:paraId="3D3BFFE5" w14:textId="77777777" w:rsidR="004944D8" w:rsidRDefault="004944D8">
      <w:pPr>
        <w:widowControl w:val="0"/>
        <w:tabs>
          <w:tab w:val="left" w:pos="90"/>
        </w:tabs>
        <w:spacing w:before="23"/>
        <w:rPr>
          <w:snapToGrid w:val="0"/>
          <w:color w:val="000000"/>
        </w:rPr>
      </w:pPr>
    </w:p>
    <w:p w14:paraId="41D4C69D" w14:textId="77777777" w:rsidR="004944D8" w:rsidRDefault="004944D8">
      <w:pPr>
        <w:widowControl w:val="0"/>
        <w:tabs>
          <w:tab w:val="left" w:pos="90"/>
        </w:tabs>
        <w:jc w:val="right"/>
        <w:rPr>
          <w:b/>
          <w:snapToGrid w:val="0"/>
          <w:color w:val="000000"/>
        </w:rPr>
      </w:pPr>
      <w:r>
        <w:rPr>
          <w:b/>
          <w:snapToGrid w:val="0"/>
          <w:color w:val="000000"/>
          <w:sz w:val="16"/>
        </w:rPr>
        <w:br w:type="page"/>
        <w:t>NIGER</w:t>
      </w:r>
    </w:p>
    <w:p w14:paraId="1AD4476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1824" behindDoc="0" locked="0" layoutInCell="0" allowOverlap="1" wp14:anchorId="4FC46AE8" wp14:editId="3D461A6D">
            <wp:simplePos x="0" y="0"/>
            <wp:positionH relativeFrom="column">
              <wp:posOffset>5697855</wp:posOffset>
            </wp:positionH>
            <wp:positionV relativeFrom="paragraph">
              <wp:posOffset>158115</wp:posOffset>
            </wp:positionV>
            <wp:extent cx="781050" cy="469265"/>
            <wp:effectExtent l="19050" t="19050" r="0" b="6985"/>
            <wp:wrapNone/>
            <wp:docPr id="300" name="Immagin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8"/>
                    <pic:cNvPicPr>
                      <a:picLocks noChangeAspect="1" noChangeArrowheads="1"/>
                    </pic:cNvPicPr>
                  </pic:nvPicPr>
                  <pic:blipFill>
                    <a:blip r:embed="rId388">
                      <a:extLst>
                        <a:ext uri="{28A0092B-C50C-407E-A947-70E740481C1C}">
                          <a14:useLocalDpi xmlns:a14="http://schemas.microsoft.com/office/drawing/2010/main" val="0"/>
                        </a:ext>
                      </a:extLst>
                    </a:blip>
                    <a:srcRect/>
                    <a:stretch>
                      <a:fillRect/>
                    </a:stretch>
                  </pic:blipFill>
                  <pic:spPr bwMode="auto">
                    <a:xfrm>
                      <a:off x="0" y="0"/>
                      <a:ext cx="781050"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CC345FA" w14:textId="77777777" w:rsidR="004944D8" w:rsidRDefault="004944D8">
      <w:pPr>
        <w:widowControl w:val="0"/>
        <w:tabs>
          <w:tab w:val="left" w:pos="90"/>
        </w:tabs>
        <w:rPr>
          <w:b/>
          <w:snapToGrid w:val="0"/>
          <w:color w:val="000080"/>
          <w:sz w:val="39"/>
        </w:rPr>
      </w:pPr>
      <w:r>
        <w:rPr>
          <w:b/>
          <w:snapToGrid w:val="0"/>
          <w:color w:val="000080"/>
          <w:sz w:val="32"/>
        </w:rPr>
        <w:t xml:space="preserve">NIGER       </w:t>
      </w:r>
    </w:p>
    <w:p w14:paraId="4A607DAF"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72C271B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890B2A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dicembre</w:t>
      </w:r>
    </w:p>
    <w:p w14:paraId="522357C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0EC8C8C" w14:textId="77777777" w:rsidR="004944D8" w:rsidRDefault="004944D8">
      <w:pPr>
        <w:widowControl w:val="0"/>
        <w:tabs>
          <w:tab w:val="left" w:pos="2321"/>
        </w:tabs>
        <w:rPr>
          <w:b/>
          <w:snapToGrid w:val="0"/>
          <w:color w:val="000000"/>
        </w:rPr>
      </w:pPr>
    </w:p>
    <w:p w14:paraId="7DD8A35C" w14:textId="77777777" w:rsidR="004944D8" w:rsidRDefault="004944D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Antonio Baiamonti, 10 – 00195 Roma</w:t>
      </w:r>
    </w:p>
    <w:p w14:paraId="7AFFEBB7" w14:textId="77777777" w:rsidR="004944D8" w:rsidRDefault="004944D8">
      <w:pPr>
        <w:widowControl w:val="0"/>
        <w:tabs>
          <w:tab w:val="left" w:pos="2321"/>
        </w:tabs>
        <w:rPr>
          <w:snapToGrid w:val="0"/>
          <w:color w:val="000000"/>
          <w:sz w:val="23"/>
        </w:rPr>
      </w:pPr>
      <w:r>
        <w:rPr>
          <w:snapToGrid w:val="0"/>
          <w:color w:val="000000"/>
        </w:rPr>
        <w:tab/>
        <w:t>Tel. 06372</w:t>
      </w:r>
      <w:r w:rsidR="00237360">
        <w:rPr>
          <w:snapToGrid w:val="0"/>
          <w:color w:val="000000"/>
        </w:rPr>
        <w:t>0164</w:t>
      </w:r>
      <w:r>
        <w:rPr>
          <w:snapToGrid w:val="0"/>
          <w:color w:val="000000"/>
        </w:rPr>
        <w:t xml:space="preserve"> – Fax 063729013</w:t>
      </w:r>
    </w:p>
    <w:p w14:paraId="4702CFE1" w14:textId="77777777" w:rsidR="00DA6EC0"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DA6EC0">
        <w:rPr>
          <w:snapToGrid w:val="0"/>
          <w:color w:val="000000"/>
        </w:rPr>
        <w:t>Tutto il terri</w:t>
      </w:r>
      <w:r w:rsidR="003F1182">
        <w:rPr>
          <w:snapToGrid w:val="0"/>
          <w:color w:val="000000"/>
        </w:rPr>
        <w:t>torio della Repubblica Italiana</w:t>
      </w:r>
    </w:p>
    <w:p w14:paraId="51EDC314" w14:textId="77777777" w:rsidR="004944D8" w:rsidRDefault="004944D8">
      <w:pPr>
        <w:widowControl w:val="0"/>
        <w:tabs>
          <w:tab w:val="left" w:pos="90"/>
          <w:tab w:val="left" w:pos="2321"/>
        </w:tabs>
        <w:spacing w:before="40"/>
        <w:rPr>
          <w:snapToGrid w:val="0"/>
          <w:color w:val="000000"/>
          <w:sz w:val="26"/>
        </w:rPr>
      </w:pPr>
    </w:p>
    <w:p w14:paraId="2961B607" w14:textId="77777777" w:rsidR="004944D8" w:rsidRDefault="004944D8">
      <w:pPr>
        <w:widowControl w:val="0"/>
        <w:tabs>
          <w:tab w:val="left" w:pos="90"/>
        </w:tabs>
        <w:spacing w:before="550"/>
        <w:rPr>
          <w:b/>
          <w:snapToGrid w:val="0"/>
          <w:color w:val="000080"/>
          <w:u w:val="single"/>
        </w:rPr>
      </w:pPr>
      <w:r>
        <w:rPr>
          <w:b/>
          <w:snapToGrid w:val="0"/>
          <w:color w:val="000080"/>
          <w:u w:val="single"/>
        </w:rPr>
        <w:t xml:space="preserve">MILANO - CONSOLATO ONORARIO            </w:t>
      </w:r>
    </w:p>
    <w:p w14:paraId="2490E344" w14:textId="77777777" w:rsidR="000436F8" w:rsidRDefault="000436F8" w:rsidP="000436F8">
      <w:pPr>
        <w:widowControl w:val="0"/>
        <w:tabs>
          <w:tab w:val="left" w:pos="2321"/>
        </w:tabs>
        <w:rPr>
          <w:b/>
          <w:snapToGrid w:val="0"/>
          <w:color w:val="000000"/>
        </w:rPr>
      </w:pPr>
    </w:p>
    <w:p w14:paraId="656B6E6F" w14:textId="77777777" w:rsidR="00147790" w:rsidRDefault="000436F8" w:rsidP="00BA2B7F">
      <w:pPr>
        <w:widowControl w:val="0"/>
        <w:tabs>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65788425" w14:textId="77777777" w:rsidR="00BA2B7F" w:rsidRDefault="00BA2B7F" w:rsidP="00BA2B7F">
      <w:pPr>
        <w:widowControl w:val="0"/>
        <w:tabs>
          <w:tab w:val="left" w:pos="2321"/>
        </w:tabs>
        <w:rPr>
          <w:snapToGrid w:val="0"/>
          <w:color w:val="000000"/>
          <w:sz w:val="23"/>
        </w:rPr>
      </w:pPr>
    </w:p>
    <w:p w14:paraId="5B7267E4" w14:textId="77777777" w:rsidR="003106D5"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4F08779C" w14:textId="77777777" w:rsidR="003106D5" w:rsidRDefault="003106D5">
      <w:pPr>
        <w:widowControl w:val="0"/>
        <w:tabs>
          <w:tab w:val="left" w:pos="90"/>
          <w:tab w:val="left" w:pos="2321"/>
        </w:tabs>
        <w:spacing w:before="40"/>
        <w:rPr>
          <w:snapToGrid w:val="0"/>
          <w:color w:val="000000"/>
        </w:rPr>
      </w:pPr>
    </w:p>
    <w:p w14:paraId="12E17716" w14:textId="77777777" w:rsidR="004944D8" w:rsidRDefault="004944D8">
      <w:pPr>
        <w:widowControl w:val="0"/>
        <w:tabs>
          <w:tab w:val="left" w:pos="2321"/>
        </w:tabs>
        <w:rPr>
          <w:snapToGrid w:val="0"/>
          <w:color w:val="000000"/>
          <w:sz w:val="23"/>
        </w:rPr>
      </w:pPr>
    </w:p>
    <w:p w14:paraId="6EA2518B"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641F376E" w14:textId="77777777" w:rsidR="00B275FB" w:rsidRDefault="00B275FB" w:rsidP="00B275FB">
      <w:pPr>
        <w:widowControl w:val="0"/>
        <w:tabs>
          <w:tab w:val="left" w:pos="2321"/>
        </w:tabs>
        <w:rPr>
          <w:b/>
          <w:snapToGrid w:val="0"/>
          <w:color w:val="000000"/>
        </w:rPr>
      </w:pPr>
    </w:p>
    <w:p w14:paraId="1C9E7392" w14:textId="77777777" w:rsidR="00B275FB" w:rsidRDefault="00B275FB" w:rsidP="00B275FB">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Galleria Umberto I, 27 – 80132 Napoli</w:t>
      </w:r>
    </w:p>
    <w:p w14:paraId="05C45E24" w14:textId="77777777" w:rsidR="00B275FB" w:rsidRDefault="00B275FB" w:rsidP="00B275FB">
      <w:pPr>
        <w:widowControl w:val="0"/>
        <w:tabs>
          <w:tab w:val="left" w:pos="2321"/>
        </w:tabs>
        <w:rPr>
          <w:snapToGrid w:val="0"/>
          <w:color w:val="000000"/>
          <w:sz w:val="23"/>
        </w:rPr>
      </w:pPr>
      <w:r>
        <w:rPr>
          <w:snapToGrid w:val="0"/>
          <w:color w:val="000000"/>
        </w:rPr>
        <w:tab/>
        <w:t xml:space="preserve">Tel. </w:t>
      </w:r>
      <w:r w:rsidRPr="00DE5730">
        <w:rPr>
          <w:rStyle w:val="labelnormal1"/>
          <w:rFonts w:ascii="Times New Roman" w:hAnsi="Times New Roman"/>
          <w:color w:val="000000"/>
          <w:sz w:val="20"/>
          <w:szCs w:val="20"/>
        </w:rPr>
        <w:t>0815511249</w:t>
      </w:r>
      <w:r>
        <w:rPr>
          <w:snapToGrid w:val="0"/>
          <w:color w:val="000000"/>
        </w:rPr>
        <w:t xml:space="preserve"> – Fax </w:t>
      </w:r>
      <w:r w:rsidRPr="00DE5730">
        <w:rPr>
          <w:rStyle w:val="labelnormal1"/>
          <w:rFonts w:ascii="Times New Roman" w:hAnsi="Times New Roman"/>
          <w:color w:val="000000"/>
          <w:sz w:val="20"/>
          <w:szCs w:val="20"/>
        </w:rPr>
        <w:t>0815525528</w:t>
      </w:r>
    </w:p>
    <w:p w14:paraId="595C4419"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43AD55B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BBD1C46" w14:textId="77777777" w:rsidR="00806F3A" w:rsidRDefault="00806F3A" w:rsidP="00806F3A">
      <w:pPr>
        <w:pStyle w:val="Corpodeltesto2"/>
        <w:spacing w:before="23"/>
      </w:pPr>
      <w:r>
        <w:t>Signor ANGELO PINELLI, Console Onorario (Exequatur 28 giugno 20</w:t>
      </w:r>
      <w:r w:rsidR="001E6D78">
        <w:t>23</w:t>
      </w:r>
      <w:r>
        <w:t>)</w:t>
      </w:r>
    </w:p>
    <w:p w14:paraId="50F29361" w14:textId="77777777" w:rsidR="004944D8" w:rsidRDefault="004944D8">
      <w:pPr>
        <w:widowControl w:val="0"/>
        <w:tabs>
          <w:tab w:val="left" w:pos="90"/>
        </w:tabs>
        <w:spacing w:before="23"/>
        <w:rPr>
          <w:snapToGrid w:val="0"/>
          <w:color w:val="000000"/>
          <w:sz w:val="26"/>
        </w:rPr>
      </w:pPr>
    </w:p>
    <w:p w14:paraId="050CC416" w14:textId="77777777" w:rsidR="004944D8" w:rsidRDefault="004944D8">
      <w:pPr>
        <w:widowControl w:val="0"/>
        <w:tabs>
          <w:tab w:val="left" w:pos="90"/>
        </w:tabs>
        <w:jc w:val="center"/>
        <w:rPr>
          <w:snapToGrid w:val="0"/>
          <w:color w:val="000000"/>
        </w:rPr>
      </w:pPr>
    </w:p>
    <w:p w14:paraId="55CB3D48" w14:textId="77777777" w:rsidR="004944D8" w:rsidRDefault="004944D8">
      <w:pPr>
        <w:widowControl w:val="0"/>
        <w:tabs>
          <w:tab w:val="left" w:pos="90"/>
        </w:tabs>
        <w:jc w:val="center"/>
        <w:rPr>
          <w:snapToGrid w:val="0"/>
          <w:color w:val="000000"/>
        </w:rPr>
      </w:pPr>
    </w:p>
    <w:p w14:paraId="70FAE352" w14:textId="77777777" w:rsidR="004944D8" w:rsidRDefault="004944D8">
      <w:pPr>
        <w:widowControl w:val="0"/>
        <w:tabs>
          <w:tab w:val="left" w:pos="90"/>
        </w:tabs>
        <w:jc w:val="center"/>
        <w:rPr>
          <w:snapToGrid w:val="0"/>
          <w:color w:val="000000"/>
        </w:rPr>
      </w:pPr>
    </w:p>
    <w:p w14:paraId="63EFBDC5" w14:textId="77777777" w:rsidR="004944D8" w:rsidRDefault="004944D8">
      <w:pPr>
        <w:widowControl w:val="0"/>
        <w:tabs>
          <w:tab w:val="left" w:pos="90"/>
        </w:tabs>
        <w:jc w:val="center"/>
        <w:rPr>
          <w:snapToGrid w:val="0"/>
          <w:color w:val="000000"/>
        </w:rPr>
      </w:pPr>
    </w:p>
    <w:p w14:paraId="7F500781" w14:textId="77777777" w:rsidR="004944D8" w:rsidRDefault="004944D8">
      <w:pPr>
        <w:widowControl w:val="0"/>
        <w:tabs>
          <w:tab w:val="left" w:pos="90"/>
        </w:tabs>
        <w:jc w:val="center"/>
        <w:rPr>
          <w:snapToGrid w:val="0"/>
          <w:color w:val="000000"/>
        </w:rPr>
      </w:pPr>
    </w:p>
    <w:p w14:paraId="3C3CD101" w14:textId="77777777" w:rsidR="004944D8" w:rsidRDefault="004944D8">
      <w:pPr>
        <w:widowControl w:val="0"/>
        <w:tabs>
          <w:tab w:val="left" w:pos="90"/>
        </w:tabs>
        <w:jc w:val="center"/>
        <w:rPr>
          <w:snapToGrid w:val="0"/>
          <w:color w:val="000000"/>
        </w:rPr>
      </w:pPr>
    </w:p>
    <w:p w14:paraId="042AF7FF" w14:textId="77777777" w:rsidR="004944D8" w:rsidRDefault="004944D8">
      <w:pPr>
        <w:widowControl w:val="0"/>
        <w:tabs>
          <w:tab w:val="left" w:pos="90"/>
        </w:tabs>
        <w:jc w:val="center"/>
        <w:rPr>
          <w:snapToGrid w:val="0"/>
          <w:color w:val="000000"/>
        </w:rPr>
      </w:pPr>
    </w:p>
    <w:p w14:paraId="7F78A2F0" w14:textId="77777777" w:rsidR="004944D8" w:rsidRDefault="004944D8">
      <w:pPr>
        <w:widowControl w:val="0"/>
        <w:tabs>
          <w:tab w:val="left" w:pos="90"/>
        </w:tabs>
        <w:jc w:val="center"/>
        <w:rPr>
          <w:snapToGrid w:val="0"/>
          <w:color w:val="000000"/>
        </w:rPr>
      </w:pPr>
    </w:p>
    <w:p w14:paraId="520FBEF5" w14:textId="77777777" w:rsidR="004944D8" w:rsidRDefault="004944D8">
      <w:pPr>
        <w:widowControl w:val="0"/>
        <w:tabs>
          <w:tab w:val="left" w:pos="90"/>
        </w:tabs>
        <w:jc w:val="center"/>
        <w:rPr>
          <w:snapToGrid w:val="0"/>
          <w:color w:val="000000"/>
        </w:rPr>
      </w:pPr>
    </w:p>
    <w:p w14:paraId="411D9AE4" w14:textId="77777777" w:rsidR="004944D8" w:rsidRDefault="004944D8">
      <w:pPr>
        <w:widowControl w:val="0"/>
        <w:tabs>
          <w:tab w:val="left" w:pos="90"/>
        </w:tabs>
        <w:jc w:val="center"/>
        <w:rPr>
          <w:snapToGrid w:val="0"/>
          <w:color w:val="000000"/>
        </w:rPr>
      </w:pPr>
    </w:p>
    <w:p w14:paraId="27CBE729" w14:textId="77777777" w:rsidR="004944D8" w:rsidRDefault="004944D8">
      <w:pPr>
        <w:widowControl w:val="0"/>
        <w:tabs>
          <w:tab w:val="left" w:pos="90"/>
        </w:tabs>
        <w:jc w:val="center"/>
        <w:rPr>
          <w:snapToGrid w:val="0"/>
          <w:color w:val="000000"/>
        </w:rPr>
      </w:pPr>
    </w:p>
    <w:p w14:paraId="546FCA90" w14:textId="77777777" w:rsidR="004944D8" w:rsidRDefault="004944D8">
      <w:pPr>
        <w:widowControl w:val="0"/>
        <w:tabs>
          <w:tab w:val="left" w:pos="90"/>
        </w:tabs>
        <w:jc w:val="center"/>
        <w:rPr>
          <w:snapToGrid w:val="0"/>
          <w:color w:val="000000"/>
        </w:rPr>
      </w:pPr>
    </w:p>
    <w:p w14:paraId="5FBAD8C4" w14:textId="77777777" w:rsidR="004944D8" w:rsidRDefault="004944D8">
      <w:pPr>
        <w:widowControl w:val="0"/>
        <w:tabs>
          <w:tab w:val="left" w:pos="90"/>
        </w:tabs>
        <w:jc w:val="center"/>
        <w:rPr>
          <w:snapToGrid w:val="0"/>
          <w:color w:val="000000"/>
        </w:rPr>
      </w:pPr>
    </w:p>
    <w:p w14:paraId="1E1ACAF8" w14:textId="77777777" w:rsidR="004944D8" w:rsidRDefault="004944D8">
      <w:pPr>
        <w:widowControl w:val="0"/>
        <w:tabs>
          <w:tab w:val="left" w:pos="90"/>
        </w:tabs>
        <w:jc w:val="center"/>
        <w:rPr>
          <w:snapToGrid w:val="0"/>
          <w:color w:val="000000"/>
        </w:rPr>
      </w:pPr>
    </w:p>
    <w:p w14:paraId="04E957ED" w14:textId="77777777" w:rsidR="004944D8" w:rsidRDefault="004944D8">
      <w:pPr>
        <w:widowControl w:val="0"/>
        <w:tabs>
          <w:tab w:val="left" w:pos="90"/>
        </w:tabs>
        <w:jc w:val="center"/>
        <w:rPr>
          <w:snapToGrid w:val="0"/>
          <w:color w:val="000000"/>
        </w:rPr>
      </w:pPr>
    </w:p>
    <w:p w14:paraId="06DECBAF"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NIGERIA</w:t>
      </w:r>
    </w:p>
    <w:p w14:paraId="2C38AEF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8928" behindDoc="0" locked="0" layoutInCell="1" allowOverlap="1" wp14:anchorId="4570A0C3" wp14:editId="0CD43887">
            <wp:simplePos x="0" y="0"/>
            <wp:positionH relativeFrom="column">
              <wp:posOffset>5723890</wp:posOffset>
            </wp:positionH>
            <wp:positionV relativeFrom="paragraph">
              <wp:posOffset>158115</wp:posOffset>
            </wp:positionV>
            <wp:extent cx="783590" cy="467995"/>
            <wp:effectExtent l="19050" t="19050" r="0" b="8255"/>
            <wp:wrapNone/>
            <wp:docPr id="299" name="Immagin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3"/>
                    <pic:cNvPicPr>
                      <a:picLocks noChangeAspect="1" noChangeArrowheads="1"/>
                    </pic:cNvPicPr>
                  </pic:nvPicPr>
                  <pic:blipFill>
                    <a:blip r:embed="rId389">
                      <a:extLst>
                        <a:ext uri="{28A0092B-C50C-407E-A947-70E740481C1C}">
                          <a14:useLocalDpi xmlns:a14="http://schemas.microsoft.com/office/drawing/2010/main" val="0"/>
                        </a:ext>
                      </a:extLst>
                    </a:blip>
                    <a:srcRect/>
                    <a:stretch>
                      <a:fillRect/>
                    </a:stretch>
                  </pic:blipFill>
                  <pic:spPr bwMode="auto">
                    <a:xfrm>
                      <a:off x="0" y="0"/>
                      <a:ext cx="7835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59D5B5B" w14:textId="77777777" w:rsidR="004944D8" w:rsidRDefault="004944D8">
      <w:pPr>
        <w:widowControl w:val="0"/>
        <w:tabs>
          <w:tab w:val="left" w:pos="90"/>
        </w:tabs>
        <w:rPr>
          <w:b/>
          <w:snapToGrid w:val="0"/>
          <w:color w:val="000080"/>
          <w:sz w:val="39"/>
        </w:rPr>
      </w:pPr>
      <w:r>
        <w:rPr>
          <w:b/>
          <w:snapToGrid w:val="0"/>
          <w:color w:val="000080"/>
          <w:sz w:val="32"/>
        </w:rPr>
        <w:t xml:space="preserve">NIGERIA </w:t>
      </w:r>
    </w:p>
    <w:p w14:paraId="50C65DD1" w14:textId="77777777" w:rsidR="004944D8" w:rsidRDefault="004944D8">
      <w:pPr>
        <w:widowControl w:val="0"/>
        <w:tabs>
          <w:tab w:val="left" w:pos="90"/>
        </w:tabs>
        <w:rPr>
          <w:b/>
          <w:snapToGrid w:val="0"/>
          <w:color w:val="000080"/>
          <w:sz w:val="28"/>
        </w:rPr>
      </w:pPr>
      <w:r>
        <w:rPr>
          <w:b/>
          <w:snapToGrid w:val="0"/>
          <w:color w:val="000080"/>
          <w:sz w:val="22"/>
        </w:rPr>
        <w:t xml:space="preserve">Repubblica Federale della                              </w:t>
      </w:r>
    </w:p>
    <w:p w14:paraId="6509F7C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A72CFB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ottobre</w:t>
      </w:r>
    </w:p>
    <w:p w14:paraId="3196FA64" w14:textId="77777777" w:rsidR="004944D8" w:rsidRDefault="004944D8">
      <w:pPr>
        <w:widowControl w:val="0"/>
        <w:tabs>
          <w:tab w:val="left" w:pos="90"/>
        </w:tabs>
        <w:rPr>
          <w:b/>
          <w:snapToGrid w:val="0"/>
          <w:color w:val="000000"/>
          <w:sz w:val="16"/>
        </w:rPr>
      </w:pPr>
    </w:p>
    <w:p w14:paraId="0810AB8B" w14:textId="77777777" w:rsidR="004944D8" w:rsidRDefault="004944D8">
      <w:pPr>
        <w:widowControl w:val="0"/>
        <w:tabs>
          <w:tab w:val="left" w:pos="90"/>
        </w:tabs>
        <w:rPr>
          <w:b/>
          <w:snapToGrid w:val="0"/>
          <w:color w:val="000000"/>
          <w:sz w:val="16"/>
        </w:rPr>
      </w:pPr>
    </w:p>
    <w:p w14:paraId="0291A57A" w14:textId="77777777" w:rsidR="004944D8" w:rsidRDefault="004944D8">
      <w:pPr>
        <w:widowControl w:val="0"/>
        <w:tabs>
          <w:tab w:val="left" w:pos="90"/>
        </w:tabs>
        <w:rPr>
          <w:b/>
          <w:snapToGrid w:val="0"/>
          <w:color w:val="000080"/>
        </w:rPr>
      </w:pPr>
    </w:p>
    <w:p w14:paraId="2885F2B8" w14:textId="77777777" w:rsidR="004944D8" w:rsidRDefault="004944D8">
      <w:pPr>
        <w:widowControl w:val="0"/>
        <w:tabs>
          <w:tab w:val="left" w:pos="90"/>
        </w:tabs>
        <w:rPr>
          <w:b/>
          <w:snapToGrid w:val="0"/>
          <w:color w:val="000080"/>
          <w:u w:val="single"/>
        </w:rPr>
      </w:pPr>
      <w:r>
        <w:rPr>
          <w:b/>
          <w:snapToGrid w:val="0"/>
          <w:color w:val="000080"/>
          <w:u w:val="single"/>
        </w:rPr>
        <w:t>ROMA – SEZIONE CONSOLARE DELL’AMBASCIATA</w:t>
      </w:r>
    </w:p>
    <w:p w14:paraId="35BD3591" w14:textId="77777777" w:rsidR="004944D8" w:rsidRDefault="004944D8">
      <w:pPr>
        <w:widowControl w:val="0"/>
        <w:tabs>
          <w:tab w:val="left" w:pos="90"/>
        </w:tabs>
        <w:rPr>
          <w:b/>
          <w:snapToGrid w:val="0"/>
          <w:color w:val="000000"/>
        </w:rPr>
      </w:pPr>
    </w:p>
    <w:p w14:paraId="36BCD969" w14:textId="77777777" w:rsidR="004944D8" w:rsidRDefault="004944D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Pr>
          <w:b/>
          <w:snapToGrid w:val="0"/>
          <w:color w:val="000000"/>
        </w:rPr>
        <w:tab/>
      </w:r>
      <w:r>
        <w:rPr>
          <w:snapToGrid w:val="0"/>
          <w:color w:val="000000"/>
        </w:rPr>
        <w:t>Via Orazio, 14/18- 00193 Roma</w:t>
      </w:r>
    </w:p>
    <w:p w14:paraId="05ED73E7" w14:textId="77777777" w:rsidR="00420D47" w:rsidRPr="00F21366" w:rsidRDefault="004944D8" w:rsidP="00420D47">
      <w:pPr>
        <w:widowControl w:val="0"/>
        <w:tabs>
          <w:tab w:val="left" w:pos="90"/>
          <w:tab w:val="left" w:pos="2711"/>
        </w:tabs>
        <w:rPr>
          <w:snapToGrid w:val="0"/>
          <w:color w:val="000000"/>
        </w:rPr>
      </w:pPr>
      <w:r>
        <w:rPr>
          <w:snapToGrid w:val="0"/>
          <w:color w:val="000000"/>
        </w:rPr>
        <w:tab/>
      </w:r>
      <w:r>
        <w:rPr>
          <w:snapToGrid w:val="0"/>
          <w:color w:val="000000"/>
        </w:rPr>
        <w:tab/>
      </w:r>
      <w:r>
        <w:rPr>
          <w:snapToGrid w:val="0"/>
          <w:color w:val="000000"/>
        </w:rPr>
        <w:tab/>
      </w:r>
      <w:r w:rsidR="00713A68" w:rsidRPr="00F21366">
        <w:rPr>
          <w:color w:val="000000"/>
        </w:rPr>
        <w:t>Tel. 0668393200 0668393203 0668393207 - Fax 0668393262</w:t>
      </w:r>
    </w:p>
    <w:p w14:paraId="018427D5" w14:textId="77777777" w:rsidR="00420D47" w:rsidRDefault="00420D47" w:rsidP="00420D47">
      <w:pPr>
        <w:widowControl w:val="0"/>
        <w:tabs>
          <w:tab w:val="left" w:pos="90"/>
          <w:tab w:val="left" w:pos="2711"/>
        </w:tabs>
        <w:rPr>
          <w:snapToGrid w:val="0"/>
          <w:color w:val="000000"/>
          <w:sz w:val="23"/>
        </w:rPr>
      </w:pPr>
      <w:r>
        <w:rPr>
          <w:b/>
          <w:snapToGrid w:val="0"/>
          <w:color w:val="000080"/>
        </w:rPr>
        <w:t xml:space="preserve">                   </w:t>
      </w:r>
      <w:r>
        <w:rPr>
          <w:rFonts w:ascii="MS Sans Serif" w:hAnsi="MS Sans Serif"/>
          <w:snapToGrid w:val="0"/>
          <w:sz w:val="24"/>
        </w:rPr>
        <w:tab/>
        <w:t xml:space="preserve">   </w:t>
      </w:r>
      <w:r>
        <w:rPr>
          <w:snapToGrid w:val="0"/>
          <w:color w:val="000000"/>
        </w:rPr>
        <w:t>E-mail chancery@nigerianrome.org</w:t>
      </w:r>
    </w:p>
    <w:p w14:paraId="45F8D1B9" w14:textId="77777777" w:rsidR="004944D8" w:rsidRDefault="004944D8">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r>
      <w:r>
        <w:rPr>
          <w:snapToGrid w:val="0"/>
          <w:color w:val="000000"/>
        </w:rPr>
        <w:tab/>
        <w:t>Tutto il territorio della Repubblica Italiana</w:t>
      </w:r>
    </w:p>
    <w:p w14:paraId="75927AA6" w14:textId="77777777" w:rsidR="00803A24" w:rsidRDefault="00803A24">
      <w:pPr>
        <w:widowControl w:val="0"/>
        <w:tabs>
          <w:tab w:val="left" w:pos="90"/>
        </w:tabs>
        <w:rPr>
          <w:snapToGrid w:val="0"/>
          <w:color w:val="000000"/>
        </w:rPr>
      </w:pPr>
    </w:p>
    <w:p w14:paraId="0F7832CF" w14:textId="77777777" w:rsidR="00803A24" w:rsidRDefault="00803A24">
      <w:pPr>
        <w:widowControl w:val="0"/>
        <w:tabs>
          <w:tab w:val="left" w:pos="90"/>
        </w:tabs>
        <w:rPr>
          <w:snapToGrid w:val="0"/>
          <w:color w:val="000000"/>
        </w:rPr>
      </w:pPr>
    </w:p>
    <w:p w14:paraId="1141F676" w14:textId="77777777" w:rsidR="00803A24" w:rsidRDefault="00803A24">
      <w:pPr>
        <w:widowControl w:val="0"/>
        <w:tabs>
          <w:tab w:val="left" w:pos="90"/>
        </w:tabs>
        <w:rPr>
          <w:snapToGrid w:val="0"/>
          <w:color w:val="000000"/>
        </w:rPr>
      </w:pPr>
    </w:p>
    <w:p w14:paraId="2A98B661" w14:textId="77777777" w:rsidR="007C203B" w:rsidRDefault="007C203B" w:rsidP="00863E16">
      <w:pPr>
        <w:widowControl w:val="0"/>
        <w:tabs>
          <w:tab w:val="left" w:pos="90"/>
        </w:tabs>
      </w:pPr>
    </w:p>
    <w:p w14:paraId="7CD78682" w14:textId="77777777" w:rsidR="004D671A" w:rsidRDefault="004D671A" w:rsidP="00863E16">
      <w:pPr>
        <w:widowControl w:val="0"/>
        <w:tabs>
          <w:tab w:val="left" w:pos="90"/>
        </w:tabs>
      </w:pPr>
      <w:r>
        <w:t>Signor</w:t>
      </w:r>
      <w:r w:rsidR="007C203B">
        <w:t>a</w:t>
      </w:r>
      <w:r>
        <w:t xml:space="preserve"> MAKCIT DAUDA, Addetto (Affari Consolari)</w:t>
      </w:r>
      <w:r w:rsidR="007C203B">
        <w:t xml:space="preserve"> (21 dicembre 2020)</w:t>
      </w:r>
    </w:p>
    <w:p w14:paraId="73501259" w14:textId="5505B736" w:rsidR="00321045" w:rsidRDefault="00321045" w:rsidP="00863E16">
      <w:pPr>
        <w:widowControl w:val="0"/>
        <w:tabs>
          <w:tab w:val="left" w:pos="90"/>
        </w:tabs>
      </w:pPr>
      <w:r>
        <w:t>Signor NASIRU SHITTU, Addetto (Affari Consolari) (12 aprile 2023)</w:t>
      </w:r>
    </w:p>
    <w:p w14:paraId="57526530" w14:textId="17012152" w:rsidR="00CF4C30" w:rsidRDefault="00CF4C30" w:rsidP="00863E16">
      <w:pPr>
        <w:widowControl w:val="0"/>
        <w:tabs>
          <w:tab w:val="left" w:pos="90"/>
        </w:tabs>
      </w:pPr>
      <w:r>
        <w:t>Signor ADEKUNLE BENJAMIN BAIYERE, Addetto (Affari Consolari) (30 gennaio 2025)</w:t>
      </w:r>
    </w:p>
    <w:p w14:paraId="61DCDA8A" w14:textId="77777777" w:rsidR="00803A24" w:rsidRDefault="00803A24">
      <w:pPr>
        <w:widowControl w:val="0"/>
        <w:tabs>
          <w:tab w:val="left" w:pos="90"/>
        </w:tabs>
        <w:rPr>
          <w:snapToGrid w:val="0"/>
          <w:color w:val="000000"/>
        </w:rPr>
      </w:pPr>
    </w:p>
    <w:p w14:paraId="70B8C3DC" w14:textId="77777777" w:rsidR="004944D8" w:rsidRDefault="004944D8">
      <w:pPr>
        <w:widowControl w:val="0"/>
        <w:tabs>
          <w:tab w:val="left" w:pos="90"/>
        </w:tabs>
        <w:rPr>
          <w:snapToGrid w:val="0"/>
          <w:color w:val="000000"/>
        </w:rPr>
      </w:pPr>
    </w:p>
    <w:p w14:paraId="7B3EC60E" w14:textId="77777777" w:rsidR="004944D8" w:rsidRDefault="004944D8">
      <w:pPr>
        <w:widowControl w:val="0"/>
        <w:tabs>
          <w:tab w:val="left" w:pos="90"/>
        </w:tabs>
        <w:rPr>
          <w:snapToGrid w:val="0"/>
          <w:color w:val="000000"/>
        </w:rPr>
      </w:pPr>
    </w:p>
    <w:p w14:paraId="32410019" w14:textId="77777777" w:rsidR="004944D8" w:rsidRDefault="004944D8">
      <w:pPr>
        <w:widowControl w:val="0"/>
        <w:tabs>
          <w:tab w:val="left" w:pos="90"/>
        </w:tabs>
        <w:rPr>
          <w:snapToGrid w:val="0"/>
          <w:color w:val="000000"/>
        </w:rPr>
      </w:pPr>
    </w:p>
    <w:p w14:paraId="02AD800D" w14:textId="77777777" w:rsidR="004944D8" w:rsidRDefault="004944D8">
      <w:pPr>
        <w:widowControl w:val="0"/>
        <w:tabs>
          <w:tab w:val="left" w:pos="90"/>
        </w:tabs>
        <w:rPr>
          <w:snapToGrid w:val="0"/>
          <w:color w:val="000000"/>
        </w:rPr>
      </w:pPr>
    </w:p>
    <w:p w14:paraId="55161257" w14:textId="77777777" w:rsidR="004944D8" w:rsidRDefault="004944D8">
      <w:pPr>
        <w:widowControl w:val="0"/>
        <w:tabs>
          <w:tab w:val="left" w:pos="90"/>
        </w:tabs>
        <w:rPr>
          <w:snapToGrid w:val="0"/>
          <w:color w:val="000000"/>
        </w:rPr>
      </w:pPr>
    </w:p>
    <w:p w14:paraId="4ACA8679" w14:textId="77777777" w:rsidR="004944D8" w:rsidRDefault="004944D8">
      <w:pPr>
        <w:widowControl w:val="0"/>
        <w:tabs>
          <w:tab w:val="left" w:pos="90"/>
          <w:tab w:val="left" w:pos="2711"/>
        </w:tabs>
        <w:rPr>
          <w:snapToGrid w:val="0"/>
          <w:color w:val="000000"/>
          <w:sz w:val="23"/>
        </w:rPr>
      </w:pPr>
      <w:r>
        <w:rPr>
          <w:snapToGrid w:val="0"/>
        </w:rPr>
        <w:t xml:space="preserve">                                                      </w:t>
      </w:r>
    </w:p>
    <w:p w14:paraId="5695ABE5" w14:textId="77777777" w:rsidR="004944D8" w:rsidRDefault="004944D8">
      <w:pPr>
        <w:widowControl w:val="0"/>
        <w:tabs>
          <w:tab w:val="left" w:pos="90"/>
        </w:tabs>
        <w:rPr>
          <w:snapToGrid w:val="0"/>
          <w:color w:val="000000"/>
        </w:rPr>
      </w:pPr>
    </w:p>
    <w:p w14:paraId="46F04529" w14:textId="77777777" w:rsidR="004944D8" w:rsidRDefault="004944D8">
      <w:pPr>
        <w:widowControl w:val="0"/>
        <w:tabs>
          <w:tab w:val="left" w:pos="90"/>
        </w:tabs>
        <w:rPr>
          <w:snapToGrid w:val="0"/>
          <w:color w:val="000000"/>
        </w:rPr>
      </w:pPr>
    </w:p>
    <w:p w14:paraId="0A9A0EFD"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p>
    <w:p w14:paraId="533DB243" w14:textId="77777777" w:rsidR="004944D8" w:rsidRDefault="004944D8">
      <w:pPr>
        <w:widowControl w:val="0"/>
        <w:tabs>
          <w:tab w:val="left" w:pos="90"/>
        </w:tabs>
        <w:jc w:val="right"/>
        <w:rPr>
          <w:b/>
          <w:snapToGrid w:val="0"/>
          <w:color w:val="000000"/>
        </w:rPr>
      </w:pPr>
      <w:r>
        <w:rPr>
          <w:b/>
          <w:snapToGrid w:val="0"/>
          <w:color w:val="000000"/>
          <w:sz w:val="16"/>
        </w:rPr>
        <w:br w:type="page"/>
        <w:t>NORVEGIA</w:t>
      </w:r>
    </w:p>
    <w:p w14:paraId="00EC909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2848" behindDoc="0" locked="0" layoutInCell="0" allowOverlap="1" wp14:anchorId="448944CC" wp14:editId="612110F6">
            <wp:simplePos x="0" y="0"/>
            <wp:positionH relativeFrom="column">
              <wp:posOffset>5708650</wp:posOffset>
            </wp:positionH>
            <wp:positionV relativeFrom="paragraph">
              <wp:posOffset>159385</wp:posOffset>
            </wp:positionV>
            <wp:extent cx="770255" cy="466725"/>
            <wp:effectExtent l="19050" t="19050" r="0" b="9525"/>
            <wp:wrapNone/>
            <wp:docPr id="298" name="Immagin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0"/>
                    <pic:cNvPicPr>
                      <a:picLocks noChangeAspect="1" noChangeArrowheads="1"/>
                    </pic:cNvPicPr>
                  </pic:nvPicPr>
                  <pic:blipFill>
                    <a:blip r:embed="rId390">
                      <a:extLst>
                        <a:ext uri="{28A0092B-C50C-407E-A947-70E740481C1C}">
                          <a14:useLocalDpi xmlns:a14="http://schemas.microsoft.com/office/drawing/2010/main" val="0"/>
                        </a:ext>
                      </a:extLst>
                    </a:blip>
                    <a:srcRect/>
                    <a:stretch>
                      <a:fillRect/>
                    </a:stretch>
                  </pic:blipFill>
                  <pic:spPr bwMode="auto">
                    <a:xfrm>
                      <a:off x="0" y="0"/>
                      <a:ext cx="77025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E73483F" w14:textId="77777777" w:rsidR="004944D8" w:rsidRDefault="004944D8">
      <w:pPr>
        <w:widowControl w:val="0"/>
        <w:tabs>
          <w:tab w:val="left" w:pos="90"/>
        </w:tabs>
        <w:rPr>
          <w:b/>
          <w:snapToGrid w:val="0"/>
          <w:color w:val="000080"/>
          <w:sz w:val="39"/>
        </w:rPr>
      </w:pPr>
      <w:r>
        <w:rPr>
          <w:b/>
          <w:snapToGrid w:val="0"/>
          <w:color w:val="000080"/>
          <w:sz w:val="32"/>
        </w:rPr>
        <w:t xml:space="preserve">NORVEGIA </w:t>
      </w:r>
    </w:p>
    <w:p w14:paraId="77A7617E"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6B54047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13D0C40" w14:textId="77777777" w:rsidR="004944D8" w:rsidRDefault="004944D8" w:rsidP="009942E8">
      <w:pPr>
        <w:widowControl w:val="0"/>
        <w:tabs>
          <w:tab w:val="left" w:pos="90"/>
        </w:tabs>
        <w:jc w:val="right"/>
        <w:rPr>
          <w:i/>
          <w:snapToGrid w:val="0"/>
          <w:color w:val="000000"/>
          <w:sz w:val="26"/>
        </w:rPr>
      </w:pPr>
      <w:r>
        <w:rPr>
          <w:i/>
          <w:snapToGrid w:val="0"/>
          <w:color w:val="000000"/>
        </w:rPr>
        <w:t xml:space="preserve"> Festa nazionale 17 maggio</w:t>
      </w:r>
    </w:p>
    <w:p w14:paraId="6E0BA8D2" w14:textId="77777777" w:rsidR="004944D8" w:rsidRDefault="004944D8" w:rsidP="009942E8">
      <w:pPr>
        <w:widowControl w:val="0"/>
        <w:tabs>
          <w:tab w:val="left" w:pos="90"/>
        </w:tabs>
        <w:rPr>
          <w:b/>
          <w:snapToGrid w:val="0"/>
          <w:color w:val="000080"/>
          <w:sz w:val="26"/>
          <w:u w:val="single"/>
        </w:rPr>
      </w:pPr>
      <w:r>
        <w:rPr>
          <w:b/>
          <w:snapToGrid w:val="0"/>
          <w:color w:val="000080"/>
          <w:u w:val="single"/>
        </w:rPr>
        <w:t>ROMA - SEZIONE CONSOLARE DELL'AMBASCIATA</w:t>
      </w:r>
    </w:p>
    <w:p w14:paraId="50587B9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delle Terme </w:t>
      </w:r>
      <w:proofErr w:type="spellStart"/>
      <w:r>
        <w:rPr>
          <w:snapToGrid w:val="0"/>
          <w:color w:val="000000"/>
        </w:rPr>
        <w:t>Deciane</w:t>
      </w:r>
      <w:proofErr w:type="spellEnd"/>
      <w:r>
        <w:rPr>
          <w:snapToGrid w:val="0"/>
          <w:color w:val="000000"/>
        </w:rPr>
        <w:t xml:space="preserve">, 7 - 00153 Roma </w:t>
      </w:r>
    </w:p>
    <w:p w14:paraId="6D8B5C0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0760FC">
        <w:rPr>
          <w:snapToGrid w:val="0"/>
          <w:color w:val="000000"/>
        </w:rPr>
        <w:t>45238100</w:t>
      </w:r>
      <w:r>
        <w:rPr>
          <w:snapToGrid w:val="0"/>
          <w:color w:val="000000"/>
        </w:rPr>
        <w:t xml:space="preserve"> - Fax 06</w:t>
      </w:r>
      <w:r w:rsidR="000760FC">
        <w:rPr>
          <w:snapToGrid w:val="0"/>
          <w:color w:val="000000"/>
        </w:rPr>
        <w:t>4</w:t>
      </w:r>
      <w:r>
        <w:rPr>
          <w:snapToGrid w:val="0"/>
          <w:color w:val="000000"/>
        </w:rPr>
        <w:t>5</w:t>
      </w:r>
      <w:r w:rsidR="000760FC">
        <w:rPr>
          <w:snapToGrid w:val="0"/>
          <w:color w:val="000000"/>
        </w:rPr>
        <w:t>2</w:t>
      </w:r>
      <w:r>
        <w:rPr>
          <w:snapToGrid w:val="0"/>
          <w:color w:val="000000"/>
        </w:rPr>
        <w:t>3</w:t>
      </w:r>
      <w:r w:rsidR="000760FC">
        <w:rPr>
          <w:snapToGrid w:val="0"/>
          <w:color w:val="000000"/>
        </w:rPr>
        <w:t>8199</w:t>
      </w:r>
      <w:r>
        <w:rPr>
          <w:snapToGrid w:val="0"/>
          <w:color w:val="000000"/>
        </w:rPr>
        <w:t xml:space="preserve"> </w:t>
      </w:r>
    </w:p>
    <w:p w14:paraId="165552A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391" w:history="1">
        <w:r w:rsidR="009942E8" w:rsidRPr="00343FD7">
          <w:rPr>
            <w:rStyle w:val="Collegamentoipertestuale"/>
            <w:snapToGrid w:val="0"/>
            <w:color w:val="000000"/>
            <w:u w:val="none"/>
          </w:rPr>
          <w:t>emb.rome@mfa.no</w:t>
        </w:r>
      </w:hyperlink>
    </w:p>
    <w:p w14:paraId="6250A4D0" w14:textId="77777777" w:rsidR="00CB73E1" w:rsidRDefault="004944D8" w:rsidP="003F1182">
      <w:pPr>
        <w:widowControl w:val="0"/>
        <w:tabs>
          <w:tab w:val="left" w:pos="90"/>
          <w:tab w:val="left" w:pos="2268"/>
        </w:tabs>
        <w:rPr>
          <w:snapToGrid w:val="0"/>
          <w:color w:val="000000"/>
        </w:rPr>
      </w:pPr>
      <w:r>
        <w:rPr>
          <w:b/>
          <w:snapToGrid w:val="0"/>
          <w:color w:val="000000"/>
        </w:rPr>
        <w:t>Circoscrizione</w:t>
      </w:r>
      <w:r>
        <w:rPr>
          <w:rFonts w:ascii="MS Sans Serif" w:hAnsi="MS Sans Serif"/>
          <w:snapToGrid w:val="0"/>
          <w:sz w:val="24"/>
        </w:rPr>
        <w:tab/>
      </w:r>
      <w:r w:rsidR="000760FC">
        <w:rPr>
          <w:rFonts w:ascii="MS Sans Serif" w:hAnsi="MS Sans Serif"/>
          <w:snapToGrid w:val="0"/>
          <w:sz w:val="24"/>
        </w:rPr>
        <w:t xml:space="preserve"> </w:t>
      </w:r>
      <w:r>
        <w:rPr>
          <w:snapToGrid w:val="0"/>
          <w:color w:val="000000"/>
        </w:rPr>
        <w:t>Tutto il territorio della Repubblica Italiana</w:t>
      </w:r>
    </w:p>
    <w:p w14:paraId="4ACF98B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1922F74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D571B">
        <w:rPr>
          <w:snapToGrid w:val="0"/>
          <w:color w:val="000000"/>
        </w:rPr>
        <w:t>via Cappuccini</w:t>
      </w:r>
      <w:r>
        <w:rPr>
          <w:snapToGrid w:val="0"/>
          <w:color w:val="000000"/>
        </w:rPr>
        <w:t>, 2</w:t>
      </w:r>
      <w:r w:rsidR="008D571B">
        <w:rPr>
          <w:snapToGrid w:val="0"/>
          <w:color w:val="000000"/>
        </w:rPr>
        <w:t xml:space="preserve"> - 20122</w:t>
      </w:r>
      <w:r>
        <w:rPr>
          <w:snapToGrid w:val="0"/>
          <w:color w:val="000000"/>
        </w:rPr>
        <w:t xml:space="preserve"> Milano </w:t>
      </w:r>
    </w:p>
    <w:p w14:paraId="6D7450BA" w14:textId="77777777" w:rsidR="00E15025"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8D571B">
        <w:rPr>
          <w:snapToGrid w:val="0"/>
          <w:color w:val="000000"/>
        </w:rPr>
        <w:t>874234</w:t>
      </w:r>
      <w:r>
        <w:rPr>
          <w:snapToGrid w:val="0"/>
          <w:color w:val="000000"/>
        </w:rPr>
        <w:t xml:space="preserve"> - Fax 02862874 </w:t>
      </w:r>
    </w:p>
    <w:p w14:paraId="2249E0CA" w14:textId="77777777" w:rsidR="004944D8" w:rsidRDefault="00E15025">
      <w:pPr>
        <w:widowControl w:val="0"/>
        <w:tabs>
          <w:tab w:val="left" w:pos="2321"/>
        </w:tabs>
        <w:rPr>
          <w:snapToGrid w:val="0"/>
          <w:color w:val="000000"/>
          <w:sz w:val="23"/>
        </w:rPr>
      </w:pPr>
      <w:r>
        <w:rPr>
          <w:snapToGrid w:val="0"/>
          <w:color w:val="000000"/>
        </w:rPr>
        <w:tab/>
        <w:t xml:space="preserve">E-mail  </w:t>
      </w:r>
      <w:hyperlink r:id="rId392" w:history="1">
        <w:r w:rsidR="008D571B" w:rsidRPr="00863E8F">
          <w:rPr>
            <w:rStyle w:val="Collegamentoipertestuale"/>
            <w:bCs/>
            <w:sz w:val="22"/>
          </w:rPr>
          <w:t>consnorvegia@towernet.it</w:t>
        </w:r>
      </w:hyperlink>
      <w:r w:rsidR="008D571B">
        <w:rPr>
          <w:bCs/>
          <w:sz w:val="22"/>
        </w:rPr>
        <w:t xml:space="preserve"> </w:t>
      </w:r>
      <w:r w:rsidR="004944D8">
        <w:rPr>
          <w:snapToGrid w:val="0"/>
          <w:color w:val="000000"/>
        </w:rPr>
        <w:t xml:space="preserve"> </w:t>
      </w:r>
    </w:p>
    <w:p w14:paraId="07416A8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73A1231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7CB5BCF" w14:textId="7672E230" w:rsidR="004944D8" w:rsidRDefault="004944D8">
      <w:pPr>
        <w:widowControl w:val="0"/>
        <w:tabs>
          <w:tab w:val="left" w:pos="90"/>
        </w:tabs>
        <w:spacing w:before="23"/>
        <w:rPr>
          <w:snapToGrid w:val="0"/>
          <w:color w:val="000000"/>
          <w:sz w:val="26"/>
        </w:rPr>
      </w:pPr>
      <w:r>
        <w:rPr>
          <w:snapToGrid w:val="0"/>
          <w:color w:val="000000"/>
        </w:rPr>
        <w:t xml:space="preserve">Signor </w:t>
      </w:r>
      <w:r w:rsidR="00774F11">
        <w:rPr>
          <w:snapToGrid w:val="0"/>
          <w:color w:val="000000"/>
        </w:rPr>
        <w:t>CARLO CLAVARINO</w:t>
      </w:r>
      <w:r>
        <w:rPr>
          <w:snapToGrid w:val="0"/>
          <w:color w:val="000000"/>
        </w:rPr>
        <w:t>, Console Generale Onorario (</w:t>
      </w:r>
      <w:r w:rsidR="004D0AA1">
        <w:rPr>
          <w:snapToGrid w:val="0"/>
          <w:color w:val="000000"/>
        </w:rPr>
        <w:t>Rinnovo e</w:t>
      </w:r>
      <w:r>
        <w:rPr>
          <w:snapToGrid w:val="0"/>
          <w:color w:val="000000"/>
        </w:rPr>
        <w:t xml:space="preserve">xequatur </w:t>
      </w:r>
      <w:r w:rsidR="00B15526">
        <w:rPr>
          <w:snapToGrid w:val="0"/>
          <w:color w:val="000000"/>
        </w:rPr>
        <w:t>27 gennaio 2025</w:t>
      </w:r>
      <w:r>
        <w:rPr>
          <w:snapToGrid w:val="0"/>
          <w:color w:val="000000"/>
        </w:rPr>
        <w:t>)</w:t>
      </w:r>
    </w:p>
    <w:p w14:paraId="1F8DC7D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GENERALE ONORARIO   </w:t>
      </w:r>
    </w:p>
    <w:p w14:paraId="1D37C94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00F71745">
        <w:rPr>
          <w:snapToGrid w:val="0"/>
        </w:rPr>
        <w:t>Giovanni Bonanno</w:t>
      </w:r>
      <w:r>
        <w:rPr>
          <w:snapToGrid w:val="0"/>
        </w:rPr>
        <w:t xml:space="preserve">, </w:t>
      </w:r>
      <w:r w:rsidR="00F71745">
        <w:rPr>
          <w:snapToGrid w:val="0"/>
        </w:rPr>
        <w:t>122</w:t>
      </w:r>
      <w:r>
        <w:rPr>
          <w:rFonts w:ascii="MS Sans Serif" w:hAnsi="MS Sans Serif"/>
          <w:snapToGrid w:val="0"/>
          <w:sz w:val="24"/>
        </w:rPr>
        <w:t xml:space="preserve"> </w:t>
      </w:r>
      <w:r>
        <w:rPr>
          <w:snapToGrid w:val="0"/>
          <w:color w:val="000000"/>
        </w:rPr>
        <w:t>-  901</w:t>
      </w:r>
      <w:r w:rsidR="00F71745">
        <w:rPr>
          <w:snapToGrid w:val="0"/>
          <w:color w:val="000000"/>
        </w:rPr>
        <w:t>4</w:t>
      </w:r>
      <w:r>
        <w:rPr>
          <w:snapToGrid w:val="0"/>
          <w:color w:val="000000"/>
        </w:rPr>
        <w:t xml:space="preserve">3 - Palermo  </w:t>
      </w:r>
    </w:p>
    <w:p w14:paraId="0030E07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31FDA">
        <w:rPr>
          <w:snapToGrid w:val="0"/>
          <w:color w:val="000000"/>
        </w:rPr>
        <w:t>3382945912</w:t>
      </w:r>
    </w:p>
    <w:p w14:paraId="6E20EA62" w14:textId="77777777" w:rsidR="004944D8" w:rsidRDefault="004944D8">
      <w:pPr>
        <w:widowControl w:val="0"/>
        <w:tabs>
          <w:tab w:val="left" w:pos="2321"/>
        </w:tabs>
        <w:rPr>
          <w:snapToGrid w:val="0"/>
          <w:color w:val="000000"/>
          <w:sz w:val="23"/>
        </w:rPr>
      </w:pPr>
      <w:r>
        <w:rPr>
          <w:snapToGrid w:val="0"/>
          <w:color w:val="000000"/>
        </w:rPr>
        <w:tab/>
        <w:t xml:space="preserve">E-mail </w:t>
      </w:r>
      <w:r w:rsidR="00F71745">
        <w:rPr>
          <w:snapToGrid w:val="0"/>
          <w:color w:val="000000"/>
        </w:rPr>
        <w:t>consolatonorvegia.palermo@hotmail.com</w:t>
      </w:r>
    </w:p>
    <w:p w14:paraId="7FCC9CA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Province di Palermo, Agrigento, Caltanissetta, Enna, Ragusa</w:t>
      </w:r>
      <w:r>
        <w:rPr>
          <w:snapToGrid w:val="0"/>
          <w:color w:val="000000"/>
        </w:rPr>
        <w:t xml:space="preserve"> e Trapani </w:t>
      </w:r>
    </w:p>
    <w:p w14:paraId="67A37070" w14:textId="77777777" w:rsidR="004944D8" w:rsidRDefault="004944D8">
      <w:pPr>
        <w:widowControl w:val="0"/>
        <w:tabs>
          <w:tab w:val="left" w:pos="90"/>
        </w:tabs>
        <w:spacing w:before="277"/>
        <w:rPr>
          <w:snapToGrid w:val="0"/>
          <w:color w:val="000000"/>
          <w:sz w:val="26"/>
        </w:rPr>
      </w:pPr>
      <w:r>
        <w:rPr>
          <w:snapToGrid w:val="0"/>
          <w:color w:val="000000"/>
        </w:rPr>
        <w:t>Signora ISABELLA TAGLIAVIA, Console Generale Onorario (</w:t>
      </w:r>
      <w:r w:rsidR="00E648B8">
        <w:rPr>
          <w:snapToGrid w:val="0"/>
          <w:color w:val="000000"/>
        </w:rPr>
        <w:t>Rinnovo e</w:t>
      </w:r>
      <w:r>
        <w:rPr>
          <w:snapToGrid w:val="0"/>
          <w:color w:val="000000"/>
        </w:rPr>
        <w:t xml:space="preserve">xequatur </w:t>
      </w:r>
      <w:r w:rsidR="00CA7C3C">
        <w:rPr>
          <w:snapToGrid w:val="0"/>
          <w:color w:val="000000"/>
        </w:rPr>
        <w:t>26 giugno 2024</w:t>
      </w:r>
      <w:r>
        <w:rPr>
          <w:snapToGrid w:val="0"/>
          <w:color w:val="000000"/>
        </w:rPr>
        <w:t>)</w:t>
      </w:r>
    </w:p>
    <w:p w14:paraId="041D5F91" w14:textId="77777777" w:rsidR="006801C7" w:rsidRDefault="006801C7" w:rsidP="006801C7">
      <w:pPr>
        <w:widowControl w:val="0"/>
        <w:tabs>
          <w:tab w:val="left" w:pos="90"/>
        </w:tabs>
        <w:spacing w:before="550"/>
        <w:jc w:val="both"/>
        <w:rPr>
          <w:b/>
          <w:snapToGrid w:val="0"/>
          <w:color w:val="000080"/>
          <w:sz w:val="26"/>
          <w:u w:val="single"/>
        </w:rPr>
      </w:pPr>
      <w:r>
        <w:rPr>
          <w:b/>
          <w:snapToGrid w:val="0"/>
          <w:color w:val="000080"/>
          <w:u w:val="single"/>
        </w:rPr>
        <w:t>BARI - CONSOLATO ONORARIO</w:t>
      </w:r>
    </w:p>
    <w:p w14:paraId="75E80036" w14:textId="77777777" w:rsidR="006801C7" w:rsidRDefault="006801C7" w:rsidP="006801C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Beata Elia di San Clemente, 225 - 70122 Bari </w:t>
      </w:r>
    </w:p>
    <w:p w14:paraId="605CFCD8" w14:textId="77777777" w:rsidR="006801C7" w:rsidRDefault="006801C7" w:rsidP="006801C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0805232466 - 0805232867 - Fax 0805241294  </w:t>
      </w:r>
    </w:p>
    <w:p w14:paraId="6A5CD397" w14:textId="77777777" w:rsidR="006801C7" w:rsidRDefault="006801C7" w:rsidP="006801C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9C6D71">
        <w:rPr>
          <w:snapToGrid w:val="0"/>
        </w:rPr>
        <w:t>Pugli</w:t>
      </w:r>
      <w:r>
        <w:rPr>
          <w:snapToGrid w:val="0"/>
        </w:rPr>
        <w:t>a</w:t>
      </w:r>
      <w:r w:rsidR="004E4CF2">
        <w:rPr>
          <w:snapToGrid w:val="0"/>
        </w:rPr>
        <w:t>,</w:t>
      </w:r>
      <w:r>
        <w:rPr>
          <w:snapToGrid w:val="0"/>
        </w:rPr>
        <w:t xml:space="preserve"> </w:t>
      </w:r>
      <w:r w:rsidR="009C6D71">
        <w:rPr>
          <w:snapToGrid w:val="0"/>
        </w:rPr>
        <w:t>Bas</w:t>
      </w:r>
      <w:r>
        <w:rPr>
          <w:snapToGrid w:val="0"/>
        </w:rPr>
        <w:t>i</w:t>
      </w:r>
      <w:r w:rsidR="009C6D71">
        <w:rPr>
          <w:snapToGrid w:val="0"/>
        </w:rPr>
        <w:t>licat</w:t>
      </w:r>
      <w:r>
        <w:rPr>
          <w:snapToGrid w:val="0"/>
        </w:rPr>
        <w:t>a</w:t>
      </w:r>
      <w:r>
        <w:rPr>
          <w:snapToGrid w:val="0"/>
          <w:color w:val="000000"/>
        </w:rPr>
        <w:t xml:space="preserve">                 </w:t>
      </w:r>
    </w:p>
    <w:p w14:paraId="062E41FE" w14:textId="77777777" w:rsidR="00EE14D6" w:rsidRDefault="006801C7" w:rsidP="006801C7">
      <w:pPr>
        <w:widowControl w:val="0"/>
        <w:tabs>
          <w:tab w:val="left" w:pos="90"/>
        </w:tabs>
        <w:spacing w:before="277"/>
        <w:rPr>
          <w:snapToGrid w:val="0"/>
          <w:color w:val="000000"/>
        </w:rPr>
      </w:pPr>
      <w:r>
        <w:rPr>
          <w:snapToGrid w:val="0"/>
          <w:color w:val="000000"/>
        </w:rPr>
        <w:t xml:space="preserve">Signor CARLO </w:t>
      </w:r>
      <w:r w:rsidR="00BA16A4">
        <w:rPr>
          <w:snapToGrid w:val="0"/>
          <w:color w:val="000000"/>
        </w:rPr>
        <w:t>CAPONE</w:t>
      </w:r>
      <w:r>
        <w:rPr>
          <w:snapToGrid w:val="0"/>
          <w:color w:val="000000"/>
        </w:rPr>
        <w:t>, Console Onorario (</w:t>
      </w:r>
      <w:r w:rsidR="004E4CF2">
        <w:rPr>
          <w:snapToGrid w:val="0"/>
          <w:color w:val="000000"/>
        </w:rPr>
        <w:t>Rinnovo e</w:t>
      </w:r>
      <w:r>
        <w:rPr>
          <w:snapToGrid w:val="0"/>
          <w:color w:val="000000"/>
        </w:rPr>
        <w:t xml:space="preserve">xequatur </w:t>
      </w:r>
      <w:r w:rsidR="00B07657">
        <w:rPr>
          <w:snapToGrid w:val="0"/>
          <w:color w:val="000000"/>
        </w:rPr>
        <w:t>11 aprile 2024</w:t>
      </w:r>
      <w:r>
        <w:rPr>
          <w:snapToGrid w:val="0"/>
          <w:color w:val="000000"/>
        </w:rPr>
        <w:t>)</w:t>
      </w:r>
    </w:p>
    <w:p w14:paraId="37A6639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BOLOGNA - CONSOLATO ONORARIO            </w:t>
      </w:r>
    </w:p>
    <w:p w14:paraId="0547B28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1684F">
        <w:rPr>
          <w:snapToGrid w:val="0"/>
          <w:color w:val="000000"/>
        </w:rPr>
        <w:t>del Cane</w:t>
      </w:r>
      <w:r>
        <w:rPr>
          <w:snapToGrid w:val="0"/>
          <w:color w:val="000000"/>
        </w:rPr>
        <w:t xml:space="preserve">, </w:t>
      </w:r>
      <w:r w:rsidR="0031684F">
        <w:rPr>
          <w:snapToGrid w:val="0"/>
          <w:color w:val="000000"/>
        </w:rPr>
        <w:t xml:space="preserve">8 </w:t>
      </w:r>
      <w:proofErr w:type="spellStart"/>
      <w:r w:rsidR="0031684F">
        <w:rPr>
          <w:snapToGrid w:val="0"/>
          <w:color w:val="000000"/>
        </w:rPr>
        <w:t>int</w:t>
      </w:r>
      <w:proofErr w:type="spellEnd"/>
      <w:r w:rsidR="0031684F">
        <w:rPr>
          <w:snapToGrid w:val="0"/>
          <w:color w:val="000000"/>
        </w:rPr>
        <w:t>. 8</w:t>
      </w:r>
      <w:r>
        <w:rPr>
          <w:snapToGrid w:val="0"/>
          <w:color w:val="000000"/>
        </w:rPr>
        <w:t xml:space="preserve"> - 4012</w:t>
      </w:r>
      <w:r w:rsidR="0031684F">
        <w:rPr>
          <w:snapToGrid w:val="0"/>
          <w:color w:val="000000"/>
        </w:rPr>
        <w:t>4</w:t>
      </w:r>
      <w:r>
        <w:rPr>
          <w:snapToGrid w:val="0"/>
          <w:color w:val="000000"/>
        </w:rPr>
        <w:t xml:space="preserve"> Bologna </w:t>
      </w:r>
    </w:p>
    <w:p w14:paraId="2A97FB78" w14:textId="77777777" w:rsidR="00572812"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051</w:t>
      </w:r>
      <w:r w:rsidR="0031684F">
        <w:rPr>
          <w:snapToGrid w:val="0"/>
          <w:color w:val="000000"/>
        </w:rPr>
        <w:t>5</w:t>
      </w:r>
      <w:r>
        <w:rPr>
          <w:snapToGrid w:val="0"/>
          <w:color w:val="000000"/>
        </w:rPr>
        <w:t>8</w:t>
      </w:r>
      <w:r w:rsidR="0031684F">
        <w:rPr>
          <w:snapToGrid w:val="0"/>
          <w:color w:val="000000"/>
        </w:rPr>
        <w:t>83631</w:t>
      </w:r>
      <w:r>
        <w:rPr>
          <w:snapToGrid w:val="0"/>
          <w:color w:val="000000"/>
        </w:rPr>
        <w:t xml:space="preserve"> - Fax 051</w:t>
      </w:r>
      <w:r w:rsidR="0031684F">
        <w:rPr>
          <w:snapToGrid w:val="0"/>
          <w:color w:val="000000"/>
        </w:rPr>
        <w:t>984</w:t>
      </w:r>
      <w:r>
        <w:rPr>
          <w:snapToGrid w:val="0"/>
          <w:color w:val="000000"/>
        </w:rPr>
        <w:t>0</w:t>
      </w:r>
      <w:r w:rsidR="0031684F">
        <w:rPr>
          <w:snapToGrid w:val="0"/>
          <w:color w:val="000000"/>
        </w:rPr>
        <w:t>8</w:t>
      </w:r>
      <w:r>
        <w:rPr>
          <w:snapToGrid w:val="0"/>
          <w:color w:val="000000"/>
        </w:rPr>
        <w:t>13</w:t>
      </w:r>
    </w:p>
    <w:p w14:paraId="2397070F" w14:textId="77777777" w:rsidR="004944D8" w:rsidRDefault="00572812">
      <w:pPr>
        <w:widowControl w:val="0"/>
        <w:tabs>
          <w:tab w:val="left" w:pos="2321"/>
        </w:tabs>
        <w:rPr>
          <w:snapToGrid w:val="0"/>
          <w:color w:val="000000"/>
          <w:sz w:val="23"/>
        </w:rPr>
      </w:pPr>
      <w:r>
        <w:rPr>
          <w:snapToGrid w:val="0"/>
          <w:color w:val="000000"/>
        </w:rPr>
        <w:tab/>
        <w:t>E-mail  consolato.norvegia.bo@giannibaravelli.it</w:t>
      </w:r>
      <w:r w:rsidR="004944D8">
        <w:rPr>
          <w:snapToGrid w:val="0"/>
          <w:color w:val="000000"/>
        </w:rPr>
        <w:t xml:space="preserve">  </w:t>
      </w:r>
    </w:p>
    <w:p w14:paraId="73F6837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052306">
        <w:rPr>
          <w:snapToGrid w:val="0"/>
          <w:color w:val="000000"/>
        </w:rPr>
        <w:t xml:space="preserve">Emilia </w:t>
      </w:r>
      <w:r>
        <w:rPr>
          <w:snapToGrid w:val="0"/>
          <w:color w:val="000000"/>
        </w:rPr>
        <w:t xml:space="preserve">Romagna e Marche </w:t>
      </w:r>
    </w:p>
    <w:p w14:paraId="531E7533" w14:textId="3935E1FC" w:rsidR="004944D8" w:rsidRDefault="004944D8">
      <w:pPr>
        <w:pStyle w:val="Corpodeltesto2"/>
        <w:spacing w:before="277"/>
      </w:pPr>
      <w:r>
        <w:t xml:space="preserve">Signor GIANNI BARAVELLI, Console Onorario (Rinnovo exequatur </w:t>
      </w:r>
      <w:r w:rsidR="00A209B2">
        <w:t>24 febbraio 202</w:t>
      </w:r>
      <w:r w:rsidR="005C7507">
        <w:t>5</w:t>
      </w:r>
      <w:r>
        <w:t>)</w:t>
      </w:r>
    </w:p>
    <w:p w14:paraId="528300DD" w14:textId="77777777" w:rsidR="004944D8" w:rsidRDefault="004944D8">
      <w:pPr>
        <w:widowControl w:val="0"/>
        <w:tabs>
          <w:tab w:val="left" w:pos="90"/>
        </w:tabs>
        <w:rPr>
          <w:b/>
          <w:snapToGrid w:val="0"/>
          <w:color w:val="000080"/>
          <w:u w:val="single"/>
        </w:rPr>
      </w:pPr>
    </w:p>
    <w:p w14:paraId="06C5083D" w14:textId="77777777" w:rsidR="004944D8" w:rsidRDefault="004944D8">
      <w:pPr>
        <w:widowControl w:val="0"/>
        <w:tabs>
          <w:tab w:val="left" w:pos="90"/>
        </w:tabs>
        <w:rPr>
          <w:b/>
          <w:snapToGrid w:val="0"/>
          <w:color w:val="000080"/>
          <w:u w:val="single"/>
        </w:rPr>
      </w:pPr>
    </w:p>
    <w:p w14:paraId="4FD9B97E" w14:textId="77777777" w:rsidR="004944D8" w:rsidRDefault="004944D8">
      <w:pPr>
        <w:widowControl w:val="0"/>
        <w:tabs>
          <w:tab w:val="left" w:pos="90"/>
        </w:tabs>
        <w:rPr>
          <w:b/>
          <w:snapToGrid w:val="0"/>
          <w:color w:val="000080"/>
          <w:u w:val="single"/>
        </w:rPr>
      </w:pPr>
      <w:r>
        <w:rPr>
          <w:b/>
          <w:snapToGrid w:val="0"/>
          <w:color w:val="000080"/>
          <w:u w:val="single"/>
        </w:rPr>
        <w:t>CAGLIARI – CONSOLATO ONORARIO</w:t>
      </w:r>
    </w:p>
    <w:p w14:paraId="6EADEC7D" w14:textId="77777777" w:rsidR="00500CD3" w:rsidRDefault="00500CD3">
      <w:pPr>
        <w:pStyle w:val="Titolo4"/>
        <w:widowControl w:val="0"/>
        <w:tabs>
          <w:tab w:val="left" w:pos="90"/>
        </w:tabs>
        <w:rPr>
          <w:rFonts w:ascii="Times New Roman" w:hAnsi="Times New Roman"/>
        </w:rPr>
      </w:pPr>
    </w:p>
    <w:p w14:paraId="21566FD2" w14:textId="77777777" w:rsidR="004944D8" w:rsidRDefault="004944D8">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r>
      <w:r>
        <w:rPr>
          <w:rFonts w:ascii="Times New Roman" w:hAnsi="Times New Roman"/>
          <w:b w:val="0"/>
        </w:rPr>
        <w:t>Via Roma, 121 – 09124 Cagliari</w:t>
      </w:r>
    </w:p>
    <w:p w14:paraId="0C0CA13C"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070668208 – Fax 070659924</w:t>
      </w:r>
    </w:p>
    <w:p w14:paraId="5B923B62" w14:textId="77777777" w:rsidR="006E415D" w:rsidRDefault="006E415D">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E-mail  norwayconsulate.cagliari@plaisant.it</w:t>
      </w:r>
    </w:p>
    <w:p w14:paraId="13FD0E79" w14:textId="77777777" w:rsidR="004944D8" w:rsidRDefault="004944D8">
      <w:pPr>
        <w:widowControl w:val="0"/>
        <w:tabs>
          <w:tab w:val="left" w:pos="90"/>
        </w:tabs>
        <w:rPr>
          <w:snapToGrid w:val="0"/>
          <w:color w:val="000000"/>
        </w:rPr>
      </w:pPr>
      <w:r>
        <w:rPr>
          <w:b/>
          <w:snapToGrid w:val="0"/>
          <w:color w:val="000000"/>
        </w:rPr>
        <w:t>Circoscrizione</w:t>
      </w:r>
      <w:r>
        <w:rPr>
          <w:b/>
          <w:snapToGrid w:val="0"/>
          <w:color w:val="000000"/>
        </w:rPr>
        <w:tab/>
      </w:r>
      <w:r>
        <w:rPr>
          <w:b/>
          <w:snapToGrid w:val="0"/>
          <w:color w:val="000000"/>
        </w:rPr>
        <w:tab/>
      </w:r>
      <w:r>
        <w:rPr>
          <w:snapToGrid w:val="0"/>
          <w:color w:val="000000"/>
        </w:rPr>
        <w:t>Sardegna</w:t>
      </w:r>
    </w:p>
    <w:p w14:paraId="6E20F2B3" w14:textId="77777777" w:rsidR="004944D8" w:rsidRDefault="004944D8">
      <w:pPr>
        <w:widowControl w:val="0"/>
        <w:tabs>
          <w:tab w:val="left" w:pos="90"/>
        </w:tabs>
        <w:rPr>
          <w:snapToGrid w:val="0"/>
          <w:color w:val="000000"/>
        </w:rPr>
      </w:pPr>
    </w:p>
    <w:p w14:paraId="010BA675" w14:textId="77777777" w:rsidR="004944D8" w:rsidRDefault="004944D8" w:rsidP="00796639">
      <w:pPr>
        <w:widowControl w:val="0"/>
        <w:tabs>
          <w:tab w:val="left" w:pos="90"/>
        </w:tabs>
        <w:rPr>
          <w:snapToGrid w:val="0"/>
          <w:color w:val="000000"/>
        </w:rPr>
      </w:pPr>
      <w:r>
        <w:rPr>
          <w:snapToGrid w:val="0"/>
          <w:color w:val="000000"/>
        </w:rPr>
        <w:t xml:space="preserve">Signor </w:t>
      </w:r>
      <w:r w:rsidR="006E415D">
        <w:rPr>
          <w:snapToGrid w:val="0"/>
          <w:color w:val="000000"/>
        </w:rPr>
        <w:t>CORRADO FOIS</w:t>
      </w:r>
      <w:r>
        <w:rPr>
          <w:snapToGrid w:val="0"/>
          <w:color w:val="000000"/>
        </w:rPr>
        <w:t>, Console Onorario (</w:t>
      </w:r>
      <w:r w:rsidR="006E415D">
        <w:rPr>
          <w:snapToGrid w:val="0"/>
          <w:color w:val="000000"/>
        </w:rPr>
        <w:t>E</w:t>
      </w:r>
      <w:r>
        <w:rPr>
          <w:snapToGrid w:val="0"/>
          <w:color w:val="000000"/>
        </w:rPr>
        <w:t xml:space="preserve">xequatur </w:t>
      </w:r>
      <w:r w:rsidR="006E415D">
        <w:rPr>
          <w:snapToGrid w:val="0"/>
          <w:color w:val="000000"/>
        </w:rPr>
        <w:t>6</w:t>
      </w:r>
      <w:r>
        <w:rPr>
          <w:snapToGrid w:val="0"/>
          <w:color w:val="000000"/>
        </w:rPr>
        <w:t xml:space="preserve"> </w:t>
      </w:r>
      <w:r w:rsidR="006E415D">
        <w:rPr>
          <w:snapToGrid w:val="0"/>
          <w:color w:val="000000"/>
        </w:rPr>
        <w:t>febbraio</w:t>
      </w:r>
      <w:r>
        <w:rPr>
          <w:snapToGrid w:val="0"/>
          <w:color w:val="000000"/>
        </w:rPr>
        <w:t xml:space="preserve"> </w:t>
      </w:r>
      <w:r w:rsidR="00BD6C7D">
        <w:rPr>
          <w:snapToGrid w:val="0"/>
          <w:color w:val="000000"/>
        </w:rPr>
        <w:t>2023</w:t>
      </w:r>
      <w:r>
        <w:rPr>
          <w:snapToGrid w:val="0"/>
          <w:color w:val="000000"/>
        </w:rPr>
        <w:t>)</w:t>
      </w:r>
    </w:p>
    <w:p w14:paraId="36FD797F" w14:textId="77777777" w:rsidR="00EA51B2" w:rsidRDefault="00EA51B2" w:rsidP="00EA51B2">
      <w:pPr>
        <w:widowControl w:val="0"/>
        <w:tabs>
          <w:tab w:val="left" w:pos="90"/>
        </w:tabs>
        <w:jc w:val="right"/>
        <w:rPr>
          <w:b/>
          <w:snapToGrid w:val="0"/>
          <w:color w:val="000000"/>
          <w:sz w:val="16"/>
        </w:rPr>
      </w:pPr>
    </w:p>
    <w:p w14:paraId="352AD04F" w14:textId="77777777" w:rsidR="00EA51B2" w:rsidRDefault="00EA51B2" w:rsidP="00EA51B2">
      <w:pPr>
        <w:widowControl w:val="0"/>
        <w:tabs>
          <w:tab w:val="left" w:pos="90"/>
        </w:tabs>
        <w:jc w:val="right"/>
        <w:rPr>
          <w:b/>
          <w:snapToGrid w:val="0"/>
          <w:color w:val="000000"/>
        </w:rPr>
      </w:pPr>
      <w:r>
        <w:rPr>
          <w:b/>
          <w:snapToGrid w:val="0"/>
          <w:color w:val="000000"/>
          <w:sz w:val="16"/>
        </w:rPr>
        <w:t>NORVEGIA</w:t>
      </w:r>
    </w:p>
    <w:p w14:paraId="46863D77" w14:textId="77777777" w:rsidR="00796639" w:rsidRDefault="00796639" w:rsidP="00796639">
      <w:pPr>
        <w:widowControl w:val="0"/>
        <w:tabs>
          <w:tab w:val="left" w:pos="90"/>
        </w:tabs>
        <w:rPr>
          <w:b/>
          <w:snapToGrid w:val="0"/>
          <w:color w:val="000080"/>
          <w:u w:val="single"/>
        </w:rPr>
      </w:pPr>
    </w:p>
    <w:p w14:paraId="26F0E51C" w14:textId="77777777" w:rsidR="003F3487" w:rsidRDefault="003F3487" w:rsidP="00796639">
      <w:pPr>
        <w:widowControl w:val="0"/>
        <w:tabs>
          <w:tab w:val="left" w:pos="90"/>
        </w:tabs>
        <w:rPr>
          <w:b/>
          <w:snapToGrid w:val="0"/>
          <w:color w:val="000080"/>
          <w:sz w:val="26"/>
          <w:u w:val="single"/>
        </w:rPr>
      </w:pPr>
      <w:r>
        <w:rPr>
          <w:b/>
          <w:snapToGrid w:val="0"/>
          <w:color w:val="000080"/>
          <w:u w:val="single"/>
        </w:rPr>
        <w:t xml:space="preserve">FIRENZE - CONSOLATO ONORARIO            </w:t>
      </w:r>
    </w:p>
    <w:p w14:paraId="029225B6" w14:textId="77777777" w:rsidR="00795DFB" w:rsidRDefault="00795DFB" w:rsidP="00795DFB">
      <w:pPr>
        <w:pStyle w:val="Titolo4"/>
        <w:widowControl w:val="0"/>
        <w:tabs>
          <w:tab w:val="left" w:pos="90"/>
        </w:tabs>
        <w:rPr>
          <w:rFonts w:ascii="Times New Roman" w:hAnsi="Times New Roman"/>
        </w:rPr>
      </w:pPr>
    </w:p>
    <w:p w14:paraId="3BBD75FC" w14:textId="77777777" w:rsidR="00795DFB" w:rsidRDefault="00795DFB" w:rsidP="00F92C51">
      <w:pPr>
        <w:pStyle w:val="Titolo4"/>
        <w:widowControl w:val="0"/>
        <w:tabs>
          <w:tab w:val="left" w:pos="90"/>
        </w:tabs>
        <w:rPr>
          <w:rFonts w:ascii="Times New Roman" w:hAnsi="Times New Roman"/>
        </w:rPr>
      </w:pPr>
      <w:r>
        <w:rPr>
          <w:rFonts w:ascii="Times New Roman" w:hAnsi="Times New Roman"/>
        </w:rPr>
        <w:t>Indirizzo</w:t>
      </w:r>
      <w:r>
        <w:rPr>
          <w:rFonts w:ascii="Times New Roman" w:hAnsi="Times New Roman"/>
        </w:rPr>
        <w:tab/>
      </w:r>
      <w:r>
        <w:rPr>
          <w:rFonts w:ascii="Times New Roman" w:hAnsi="Times New Roman"/>
        </w:rPr>
        <w:tab/>
      </w:r>
    </w:p>
    <w:p w14:paraId="6E64073C" w14:textId="77777777" w:rsidR="00F92C51" w:rsidRPr="00F92C51" w:rsidRDefault="00F92C51" w:rsidP="00F92C51"/>
    <w:p w14:paraId="0E766C9B" w14:textId="77777777" w:rsidR="003F3487" w:rsidRDefault="003F3487" w:rsidP="00FF0837">
      <w:pPr>
        <w:widowControl w:val="0"/>
        <w:tabs>
          <w:tab w:val="left" w:pos="90"/>
          <w:tab w:val="left" w:pos="2127"/>
        </w:tabs>
        <w:rPr>
          <w:snapToGrid w:val="0"/>
          <w:color w:val="000000"/>
          <w:sz w:val="26"/>
        </w:rPr>
      </w:pPr>
      <w:r>
        <w:rPr>
          <w:b/>
          <w:snapToGrid w:val="0"/>
          <w:color w:val="000000"/>
        </w:rPr>
        <w:t>Circoscrizione</w:t>
      </w:r>
      <w:r>
        <w:rPr>
          <w:rFonts w:ascii="MS Sans Serif" w:hAnsi="MS Sans Serif"/>
          <w:snapToGrid w:val="0"/>
          <w:sz w:val="24"/>
        </w:rPr>
        <w:tab/>
      </w:r>
      <w:r w:rsidR="00BA4EF3">
        <w:rPr>
          <w:snapToGrid w:val="0"/>
        </w:rPr>
        <w:t xml:space="preserve">Toscana, Umbria </w:t>
      </w:r>
      <w:r>
        <w:rPr>
          <w:snapToGrid w:val="0"/>
          <w:color w:val="000000"/>
        </w:rPr>
        <w:t xml:space="preserve">                </w:t>
      </w:r>
    </w:p>
    <w:p w14:paraId="703127AF" w14:textId="77777777" w:rsidR="00796639" w:rsidRDefault="00796639" w:rsidP="00796639">
      <w:pPr>
        <w:widowControl w:val="0"/>
        <w:tabs>
          <w:tab w:val="left" w:pos="90"/>
        </w:tabs>
        <w:rPr>
          <w:b/>
          <w:snapToGrid w:val="0"/>
          <w:color w:val="000080"/>
          <w:u w:val="single"/>
        </w:rPr>
      </w:pPr>
    </w:p>
    <w:p w14:paraId="428B2BE7" w14:textId="77777777" w:rsidR="00796639" w:rsidRDefault="00796639" w:rsidP="00796639">
      <w:pPr>
        <w:widowControl w:val="0"/>
        <w:tabs>
          <w:tab w:val="left" w:pos="90"/>
        </w:tabs>
        <w:rPr>
          <w:b/>
          <w:snapToGrid w:val="0"/>
          <w:color w:val="000080"/>
          <w:u w:val="single"/>
        </w:rPr>
      </w:pPr>
    </w:p>
    <w:p w14:paraId="70200E96" w14:textId="77777777" w:rsidR="004944D8" w:rsidRDefault="004944D8" w:rsidP="00796639">
      <w:pPr>
        <w:widowControl w:val="0"/>
        <w:tabs>
          <w:tab w:val="left" w:pos="90"/>
        </w:tabs>
        <w:rPr>
          <w:b/>
          <w:snapToGrid w:val="0"/>
          <w:color w:val="000080"/>
          <w:sz w:val="26"/>
          <w:u w:val="single"/>
        </w:rPr>
      </w:pPr>
      <w:r>
        <w:rPr>
          <w:b/>
          <w:snapToGrid w:val="0"/>
          <w:color w:val="000080"/>
          <w:u w:val="single"/>
        </w:rPr>
        <w:t xml:space="preserve">GENOVA - CONSOLATO ONORARIO            </w:t>
      </w:r>
    </w:p>
    <w:p w14:paraId="18DC903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Siro, 10 – 16100 Genova </w:t>
      </w:r>
    </w:p>
    <w:p w14:paraId="60968F2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 24941- Fax 010 2494323  </w:t>
      </w:r>
    </w:p>
    <w:p w14:paraId="0AFFF729"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60BEF">
        <w:rPr>
          <w:snapToGrid w:val="0"/>
        </w:rPr>
        <w:t>Liguria</w:t>
      </w:r>
    </w:p>
    <w:p w14:paraId="18B9A7C1" w14:textId="77777777" w:rsidR="00796639" w:rsidRDefault="00796639" w:rsidP="00796639">
      <w:pPr>
        <w:pStyle w:val="Corpodeltesto2"/>
        <w:spacing w:before="0"/>
      </w:pPr>
    </w:p>
    <w:p w14:paraId="25655202" w14:textId="77777777" w:rsidR="004944D8" w:rsidRDefault="004944D8" w:rsidP="00796639">
      <w:pPr>
        <w:pStyle w:val="Corpodeltesto2"/>
        <w:spacing w:before="0"/>
        <w:rPr>
          <w:sz w:val="26"/>
        </w:rPr>
      </w:pPr>
      <w:r>
        <w:t xml:space="preserve">Signor </w:t>
      </w:r>
      <w:r w:rsidR="00E9192B">
        <w:t xml:space="preserve">EUGENIO </w:t>
      </w:r>
      <w:r>
        <w:t>ALESSANDRO KIELLAND, Console Onorario (</w:t>
      </w:r>
      <w:r w:rsidR="00CE4EEF">
        <w:t>Rinnovo e</w:t>
      </w:r>
      <w:r>
        <w:t xml:space="preserve">xequatur </w:t>
      </w:r>
      <w:r w:rsidR="009E4939">
        <w:t>22</w:t>
      </w:r>
      <w:r w:rsidR="004E3AA5">
        <w:t xml:space="preserve"> giugno 2023</w:t>
      </w:r>
      <w:r>
        <w:t>)</w:t>
      </w:r>
    </w:p>
    <w:p w14:paraId="379A7B79" w14:textId="3395726C" w:rsidR="00796639" w:rsidRDefault="00796639" w:rsidP="00796639">
      <w:pPr>
        <w:widowControl w:val="0"/>
        <w:tabs>
          <w:tab w:val="left" w:pos="90"/>
        </w:tabs>
        <w:rPr>
          <w:b/>
          <w:snapToGrid w:val="0"/>
          <w:color w:val="000080"/>
          <w:u w:val="single"/>
        </w:rPr>
      </w:pPr>
    </w:p>
    <w:p w14:paraId="07536AE9" w14:textId="77777777" w:rsidR="00A6780F" w:rsidRDefault="00A6780F" w:rsidP="00796639">
      <w:pPr>
        <w:widowControl w:val="0"/>
        <w:tabs>
          <w:tab w:val="left" w:pos="90"/>
        </w:tabs>
        <w:rPr>
          <w:b/>
          <w:snapToGrid w:val="0"/>
          <w:color w:val="000080"/>
          <w:u w:val="single"/>
        </w:rPr>
      </w:pPr>
    </w:p>
    <w:p w14:paraId="3C7FA361" w14:textId="77777777" w:rsidR="004944D8" w:rsidRDefault="004944D8" w:rsidP="00796639">
      <w:pPr>
        <w:widowControl w:val="0"/>
        <w:tabs>
          <w:tab w:val="left" w:pos="90"/>
        </w:tabs>
        <w:rPr>
          <w:b/>
          <w:snapToGrid w:val="0"/>
          <w:color w:val="000080"/>
          <w:sz w:val="26"/>
          <w:u w:val="single"/>
        </w:rPr>
      </w:pPr>
      <w:r>
        <w:rPr>
          <w:b/>
          <w:snapToGrid w:val="0"/>
          <w:color w:val="000080"/>
          <w:u w:val="single"/>
        </w:rPr>
        <w:t xml:space="preserve">MESSINA - CONSOLATO ONORARIO            </w:t>
      </w:r>
    </w:p>
    <w:p w14:paraId="07AB929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Emanuele II, 21 - 98100 Messina </w:t>
      </w:r>
    </w:p>
    <w:p w14:paraId="5C234FD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090674300 - Fax 090673719  </w:t>
      </w:r>
    </w:p>
    <w:p w14:paraId="51BBED8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567525">
        <w:rPr>
          <w:snapToGrid w:val="0"/>
        </w:rPr>
        <w:t xml:space="preserve">Calabria e </w:t>
      </w:r>
      <w:r>
        <w:rPr>
          <w:snapToGrid w:val="0"/>
        </w:rPr>
        <w:t>Province</w:t>
      </w:r>
      <w:r w:rsidR="00567525">
        <w:rPr>
          <w:snapToGrid w:val="0"/>
        </w:rPr>
        <w:t xml:space="preserve"> di</w:t>
      </w:r>
      <w:r w:rsidR="00756ED9">
        <w:rPr>
          <w:snapToGrid w:val="0"/>
        </w:rPr>
        <w:t xml:space="preserve"> Catania, Messina, Siracusa</w:t>
      </w:r>
    </w:p>
    <w:p w14:paraId="319389B7" w14:textId="77777777" w:rsidR="004944D8" w:rsidRDefault="004944D8">
      <w:pPr>
        <w:widowControl w:val="0"/>
        <w:tabs>
          <w:tab w:val="left" w:pos="90"/>
        </w:tabs>
        <w:spacing w:before="277"/>
        <w:rPr>
          <w:snapToGrid w:val="0"/>
          <w:color w:val="000000"/>
          <w:sz w:val="26"/>
        </w:rPr>
      </w:pPr>
      <w:r w:rsidRPr="00CE3F54">
        <w:rPr>
          <w:snapToGrid w:val="0"/>
          <w:color w:val="000000"/>
        </w:rPr>
        <w:t>Sig</w:t>
      </w:r>
      <w:r>
        <w:rPr>
          <w:snapToGrid w:val="0"/>
          <w:color w:val="000000"/>
        </w:rPr>
        <w:t xml:space="preserve">nor DOMENICO SPECIALE, Console Onorario (Rinnovo exequatur </w:t>
      </w:r>
      <w:r w:rsidR="002A2151">
        <w:rPr>
          <w:snapToGrid w:val="0"/>
          <w:color w:val="000000"/>
        </w:rPr>
        <w:t>31 maggio 2022</w:t>
      </w:r>
      <w:r>
        <w:rPr>
          <w:snapToGrid w:val="0"/>
          <w:color w:val="000000"/>
        </w:rPr>
        <w:t>)</w:t>
      </w:r>
    </w:p>
    <w:p w14:paraId="2BBD9C46" w14:textId="77777777" w:rsidR="00A6780F" w:rsidRDefault="00A6780F" w:rsidP="00A6780F">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24210645" w14:textId="77777777" w:rsidR="00A6780F" w:rsidRDefault="00A6780F" w:rsidP="00A6780F">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Pr="00AF0EB5">
        <w:rPr>
          <w:snapToGrid w:val="0"/>
          <w:color w:val="000000"/>
        </w:rPr>
        <w:t>Via Antonio Mancini n. 42 – 80127 Napoli (NA)</w:t>
      </w:r>
    </w:p>
    <w:p w14:paraId="21FA3A91" w14:textId="77777777" w:rsidR="00A6780F" w:rsidRPr="00AF0EB5" w:rsidRDefault="00A6780F" w:rsidP="00A6780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w:t>
      </w:r>
      <w:r w:rsidRPr="00AF0EB5">
        <w:rPr>
          <w:snapToGrid w:val="0"/>
          <w:color w:val="000000"/>
        </w:rPr>
        <w:t>Tel.: 081 5789004</w:t>
      </w:r>
    </w:p>
    <w:p w14:paraId="17A59AAE" w14:textId="77777777" w:rsidR="00A6780F" w:rsidRPr="00AF0EB5" w:rsidRDefault="00A6780F" w:rsidP="00A6780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w:t>
      </w:r>
      <w:r w:rsidRPr="00AF0EB5">
        <w:rPr>
          <w:snapToGrid w:val="0"/>
          <w:color w:val="000000"/>
        </w:rPr>
        <w:t>E-mail: norwegianconsulate.napoli@aloiacommodities.it</w:t>
      </w:r>
    </w:p>
    <w:p w14:paraId="472BBC0F" w14:textId="77777777" w:rsidR="00A6780F" w:rsidRDefault="00A6780F" w:rsidP="00A6780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e Molise </w:t>
      </w:r>
    </w:p>
    <w:p w14:paraId="73DA63C9" w14:textId="77777777" w:rsidR="00A6780F" w:rsidRDefault="00A6780F" w:rsidP="00A6780F">
      <w:pPr>
        <w:pStyle w:val="Corpodeltesto2"/>
        <w:spacing w:before="0"/>
      </w:pPr>
    </w:p>
    <w:p w14:paraId="1C331C25" w14:textId="77777777" w:rsidR="00A6780F" w:rsidRDefault="00A6780F" w:rsidP="00A6780F">
      <w:pPr>
        <w:pStyle w:val="Corpodeltesto2"/>
        <w:spacing w:before="0"/>
        <w:rPr>
          <w:sz w:val="26"/>
        </w:rPr>
      </w:pPr>
      <w:r>
        <w:t>Signora FRANCESCA ALOIA, Console Onorario (Exequatur 20 marzo 2024)</w:t>
      </w:r>
    </w:p>
    <w:p w14:paraId="020626E1" w14:textId="77777777" w:rsidR="00021BAB" w:rsidRDefault="00021BAB" w:rsidP="00021BAB">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410E44C1" w14:textId="77777777" w:rsidR="00021BAB" w:rsidRDefault="00021BAB" w:rsidP="00021BA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Martin Luther King, 9/11 - 10051 Avigliana (TO) </w:t>
      </w:r>
    </w:p>
    <w:p w14:paraId="5B7070BD" w14:textId="77777777" w:rsidR="00075DBB" w:rsidRDefault="00021BAB" w:rsidP="00021BA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0119368400 - Fax 0119368047 </w:t>
      </w:r>
    </w:p>
    <w:p w14:paraId="03A1DE3A" w14:textId="77777777" w:rsidR="00021BAB" w:rsidRDefault="00075DBB" w:rsidP="00021BAB">
      <w:pPr>
        <w:widowControl w:val="0"/>
        <w:tabs>
          <w:tab w:val="left" w:pos="2321"/>
        </w:tabs>
        <w:rPr>
          <w:snapToGrid w:val="0"/>
          <w:color w:val="000000"/>
          <w:sz w:val="23"/>
        </w:rPr>
      </w:pPr>
      <w:r>
        <w:rPr>
          <w:snapToGrid w:val="0"/>
          <w:color w:val="000000"/>
        </w:rPr>
        <w:tab/>
        <w:t>E-mail  consolatonorvegia.to@gmail.com</w:t>
      </w:r>
      <w:r w:rsidR="00021BAB">
        <w:rPr>
          <w:snapToGrid w:val="0"/>
          <w:color w:val="000000"/>
        </w:rPr>
        <w:t xml:space="preserve"> </w:t>
      </w:r>
    </w:p>
    <w:p w14:paraId="73D70932" w14:textId="77777777" w:rsidR="00021BAB" w:rsidRDefault="00021BAB" w:rsidP="00021BA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Piemonte, Valle d’Aosta</w:t>
      </w:r>
      <w:r>
        <w:rPr>
          <w:snapToGrid w:val="0"/>
          <w:color w:val="000000"/>
        </w:rPr>
        <w:t xml:space="preserve">                    </w:t>
      </w:r>
    </w:p>
    <w:p w14:paraId="1B88B0DD" w14:textId="77777777" w:rsidR="00021BAB" w:rsidRDefault="00021BAB" w:rsidP="00021BA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5F5BEC3" w14:textId="77777777" w:rsidR="00021BAB" w:rsidRDefault="00021BAB" w:rsidP="00002760">
      <w:pPr>
        <w:widowControl w:val="0"/>
        <w:tabs>
          <w:tab w:val="left" w:pos="90"/>
        </w:tabs>
        <w:rPr>
          <w:snapToGrid w:val="0"/>
          <w:color w:val="000000"/>
        </w:rPr>
      </w:pPr>
      <w:r>
        <w:rPr>
          <w:snapToGrid w:val="0"/>
          <w:color w:val="000000"/>
        </w:rPr>
        <w:t>Signor</w:t>
      </w:r>
      <w:r w:rsidR="00BA552E">
        <w:rPr>
          <w:snapToGrid w:val="0"/>
          <w:color w:val="000000"/>
        </w:rPr>
        <w:t>a</w:t>
      </w:r>
      <w:r>
        <w:rPr>
          <w:snapToGrid w:val="0"/>
          <w:color w:val="000000"/>
        </w:rPr>
        <w:t xml:space="preserve"> </w:t>
      </w:r>
      <w:r w:rsidR="00BA552E">
        <w:rPr>
          <w:snapToGrid w:val="0"/>
          <w:color w:val="000000"/>
        </w:rPr>
        <w:t>GIOVANNA</w:t>
      </w:r>
      <w:r w:rsidR="002512F2">
        <w:rPr>
          <w:snapToGrid w:val="0"/>
          <w:color w:val="000000"/>
        </w:rPr>
        <w:t xml:space="preserve"> VITELL</w:t>
      </w:r>
      <w:r w:rsidR="00F85E0D">
        <w:rPr>
          <w:snapToGrid w:val="0"/>
          <w:color w:val="000000"/>
        </w:rPr>
        <w:t>I</w:t>
      </w:r>
      <w:r>
        <w:rPr>
          <w:snapToGrid w:val="0"/>
          <w:color w:val="000000"/>
        </w:rPr>
        <w:t>, Console Onorario (</w:t>
      </w:r>
      <w:r w:rsidR="002512F2">
        <w:rPr>
          <w:snapToGrid w:val="0"/>
          <w:color w:val="000000"/>
        </w:rPr>
        <w:t xml:space="preserve">Exequatur </w:t>
      </w:r>
      <w:r w:rsidR="003D0401">
        <w:rPr>
          <w:snapToGrid w:val="0"/>
          <w:color w:val="000000"/>
        </w:rPr>
        <w:t>7</w:t>
      </w:r>
      <w:r>
        <w:rPr>
          <w:snapToGrid w:val="0"/>
          <w:color w:val="000000"/>
        </w:rPr>
        <w:t xml:space="preserve"> </w:t>
      </w:r>
      <w:r w:rsidR="003D0401">
        <w:rPr>
          <w:snapToGrid w:val="0"/>
          <w:color w:val="000000"/>
        </w:rPr>
        <w:t>sett</w:t>
      </w:r>
      <w:r w:rsidR="002512F2">
        <w:rPr>
          <w:snapToGrid w:val="0"/>
          <w:color w:val="000000"/>
        </w:rPr>
        <w:t>embre 20</w:t>
      </w:r>
      <w:r w:rsidR="004F3396">
        <w:rPr>
          <w:snapToGrid w:val="0"/>
          <w:color w:val="000000"/>
        </w:rPr>
        <w:t>23</w:t>
      </w:r>
      <w:r>
        <w:rPr>
          <w:snapToGrid w:val="0"/>
          <w:color w:val="000000"/>
        </w:rPr>
        <w:t>)</w:t>
      </w:r>
    </w:p>
    <w:p w14:paraId="1FA42CB0" w14:textId="77777777" w:rsidR="00002760" w:rsidRDefault="00002760" w:rsidP="00002760">
      <w:pPr>
        <w:widowControl w:val="0"/>
        <w:tabs>
          <w:tab w:val="left" w:pos="90"/>
        </w:tabs>
        <w:rPr>
          <w:b/>
          <w:snapToGrid w:val="0"/>
          <w:color w:val="000080"/>
          <w:u w:val="single"/>
        </w:rPr>
      </w:pPr>
    </w:p>
    <w:p w14:paraId="78531A5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2726D44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Piazzale Roma, 466/b - 30125 Venezia </w:t>
      </w:r>
    </w:p>
    <w:p w14:paraId="17AB4D2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0415236769 - Fax 0415237043  </w:t>
      </w:r>
    </w:p>
    <w:p w14:paraId="21BB164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w:t>
      </w:r>
      <w:r w:rsidR="00501758">
        <w:rPr>
          <w:snapToGrid w:val="0"/>
          <w:color w:val="000000"/>
        </w:rPr>
        <w:t>,</w:t>
      </w:r>
      <w:r>
        <w:rPr>
          <w:snapToGrid w:val="0"/>
          <w:color w:val="000000"/>
        </w:rPr>
        <w:t xml:space="preserve"> Trentino Alto Adige</w:t>
      </w:r>
      <w:r w:rsidR="00336DB9">
        <w:rPr>
          <w:snapToGrid w:val="0"/>
          <w:color w:val="000000"/>
        </w:rPr>
        <w:t>, Friuli Venezia Giulia</w:t>
      </w:r>
    </w:p>
    <w:p w14:paraId="21525E1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FF13A7A" w14:textId="77777777" w:rsidR="004944D8" w:rsidRDefault="004944D8">
      <w:pPr>
        <w:widowControl w:val="0"/>
        <w:tabs>
          <w:tab w:val="left" w:pos="90"/>
        </w:tabs>
        <w:spacing w:before="23"/>
        <w:rPr>
          <w:snapToGrid w:val="0"/>
          <w:color w:val="000000"/>
          <w:sz w:val="26"/>
        </w:rPr>
      </w:pPr>
      <w:r>
        <w:rPr>
          <w:snapToGrid w:val="0"/>
          <w:color w:val="000000"/>
        </w:rPr>
        <w:t xml:space="preserve">Signor ROBERTO LONGANESI CATTANI, Console Onorario (Rinnovo exequatur </w:t>
      </w:r>
      <w:r w:rsidR="00F56FF7">
        <w:rPr>
          <w:snapToGrid w:val="0"/>
          <w:color w:val="000000"/>
        </w:rPr>
        <w:t>26</w:t>
      </w:r>
      <w:r w:rsidR="00212287">
        <w:rPr>
          <w:snapToGrid w:val="0"/>
          <w:color w:val="000000"/>
        </w:rPr>
        <w:t xml:space="preserve"> settembre 2023</w:t>
      </w:r>
      <w:r>
        <w:rPr>
          <w:snapToGrid w:val="0"/>
          <w:color w:val="000000"/>
        </w:rPr>
        <w:t>)</w:t>
      </w:r>
    </w:p>
    <w:p w14:paraId="145D4027" w14:textId="77777777" w:rsidR="004944D8" w:rsidRDefault="004944D8">
      <w:pPr>
        <w:widowControl w:val="0"/>
        <w:tabs>
          <w:tab w:val="left" w:pos="90"/>
        </w:tabs>
        <w:jc w:val="center"/>
        <w:rPr>
          <w:snapToGrid w:val="0"/>
          <w:color w:val="000000"/>
          <w:sz w:val="26"/>
        </w:rPr>
      </w:pPr>
    </w:p>
    <w:p w14:paraId="5872C5F3" w14:textId="77777777" w:rsidR="004944D8" w:rsidRDefault="004944D8">
      <w:pPr>
        <w:widowControl w:val="0"/>
        <w:tabs>
          <w:tab w:val="left" w:pos="90"/>
        </w:tabs>
        <w:jc w:val="center"/>
        <w:rPr>
          <w:snapToGrid w:val="0"/>
          <w:color w:val="000000"/>
        </w:rPr>
      </w:pPr>
    </w:p>
    <w:p w14:paraId="4620D471" w14:textId="77777777" w:rsidR="004944D8" w:rsidRDefault="004944D8">
      <w:pPr>
        <w:widowControl w:val="0"/>
        <w:tabs>
          <w:tab w:val="left" w:pos="90"/>
        </w:tabs>
        <w:jc w:val="center"/>
        <w:rPr>
          <w:snapToGrid w:val="0"/>
          <w:color w:val="000000"/>
        </w:rPr>
      </w:pPr>
    </w:p>
    <w:p w14:paraId="7482D2BB" w14:textId="77777777" w:rsidR="004944D8" w:rsidRDefault="004944D8">
      <w:pPr>
        <w:widowControl w:val="0"/>
        <w:tabs>
          <w:tab w:val="left" w:pos="90"/>
        </w:tabs>
        <w:jc w:val="center"/>
        <w:rPr>
          <w:snapToGrid w:val="0"/>
          <w:color w:val="000000"/>
        </w:rPr>
      </w:pPr>
    </w:p>
    <w:p w14:paraId="59DB4E69" w14:textId="77777777" w:rsidR="004944D8" w:rsidRDefault="004944D8">
      <w:pPr>
        <w:widowControl w:val="0"/>
        <w:tabs>
          <w:tab w:val="left" w:pos="90"/>
        </w:tabs>
        <w:jc w:val="center"/>
        <w:rPr>
          <w:snapToGrid w:val="0"/>
          <w:color w:val="000000"/>
        </w:rPr>
      </w:pPr>
    </w:p>
    <w:p w14:paraId="4D5C035C" w14:textId="7C9A6895" w:rsidR="004944D8" w:rsidRDefault="004944D8">
      <w:pPr>
        <w:widowControl w:val="0"/>
        <w:tabs>
          <w:tab w:val="left" w:pos="90"/>
        </w:tabs>
        <w:jc w:val="center"/>
        <w:rPr>
          <w:snapToGrid w:val="0"/>
          <w:color w:val="000000"/>
        </w:rPr>
      </w:pPr>
    </w:p>
    <w:p w14:paraId="4AAB21E0" w14:textId="045555CD" w:rsidR="00A6780F" w:rsidRDefault="00A6780F">
      <w:pPr>
        <w:widowControl w:val="0"/>
        <w:tabs>
          <w:tab w:val="left" w:pos="90"/>
        </w:tabs>
        <w:jc w:val="center"/>
        <w:rPr>
          <w:snapToGrid w:val="0"/>
          <w:color w:val="000000"/>
        </w:rPr>
      </w:pPr>
    </w:p>
    <w:p w14:paraId="5DF9CBDE" w14:textId="3601C76B" w:rsidR="00A6780F" w:rsidRDefault="00A6780F">
      <w:pPr>
        <w:rPr>
          <w:snapToGrid w:val="0"/>
          <w:color w:val="000000"/>
        </w:rPr>
      </w:pPr>
      <w:r>
        <w:rPr>
          <w:snapToGrid w:val="0"/>
          <w:color w:val="000000"/>
        </w:rPr>
        <w:br w:type="page"/>
      </w:r>
    </w:p>
    <w:p w14:paraId="7D4C3161" w14:textId="77777777" w:rsidR="004944D8" w:rsidRDefault="004944D8" w:rsidP="00A6780F">
      <w:pPr>
        <w:widowControl w:val="0"/>
        <w:tabs>
          <w:tab w:val="left" w:pos="90"/>
        </w:tabs>
        <w:rPr>
          <w:snapToGrid w:val="0"/>
          <w:color w:val="000000"/>
        </w:rPr>
      </w:pPr>
    </w:p>
    <w:p w14:paraId="7F0B76C8"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3872" behindDoc="0" locked="0" layoutInCell="0" allowOverlap="1" wp14:anchorId="4C9498D0" wp14:editId="7BB74F88">
            <wp:simplePos x="0" y="0"/>
            <wp:positionH relativeFrom="column">
              <wp:posOffset>5564505</wp:posOffset>
            </wp:positionH>
            <wp:positionV relativeFrom="paragraph">
              <wp:posOffset>168910</wp:posOffset>
            </wp:positionV>
            <wp:extent cx="925195" cy="462915"/>
            <wp:effectExtent l="19050" t="19050" r="8255" b="0"/>
            <wp:wrapNone/>
            <wp:docPr id="297" name="Immagin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1"/>
                    <pic:cNvPicPr>
                      <a:picLocks noChangeAspect="1" noChangeArrowheads="1"/>
                    </pic:cNvPicPr>
                  </pic:nvPicPr>
                  <pic:blipFill>
                    <a:blip r:embed="rId393">
                      <a:extLst>
                        <a:ext uri="{28A0092B-C50C-407E-A947-70E740481C1C}">
                          <a14:useLocalDpi xmlns:a14="http://schemas.microsoft.com/office/drawing/2010/main" val="0"/>
                        </a:ext>
                      </a:extLst>
                    </a:blip>
                    <a:srcRect/>
                    <a:stretch>
                      <a:fillRect/>
                    </a:stretch>
                  </pic:blipFill>
                  <pic:spPr bwMode="auto">
                    <a:xfrm>
                      <a:off x="0" y="0"/>
                      <a:ext cx="925195" cy="46291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5D8D68E" w14:textId="77777777" w:rsidR="004944D8" w:rsidRDefault="004944D8">
      <w:pPr>
        <w:widowControl w:val="0"/>
        <w:tabs>
          <w:tab w:val="left" w:pos="90"/>
        </w:tabs>
        <w:rPr>
          <w:b/>
          <w:snapToGrid w:val="0"/>
          <w:color w:val="000080"/>
          <w:sz w:val="39"/>
        </w:rPr>
      </w:pPr>
      <w:r>
        <w:rPr>
          <w:b/>
          <w:snapToGrid w:val="0"/>
          <w:color w:val="000080"/>
          <w:sz w:val="32"/>
        </w:rPr>
        <w:t xml:space="preserve">NUOVA ZELANDA   </w:t>
      </w:r>
    </w:p>
    <w:p w14:paraId="1AAC0830"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54C2E3F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febbraio</w:t>
      </w:r>
    </w:p>
    <w:p w14:paraId="53B156D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55D98EC" w14:textId="77777777" w:rsidR="00E74966" w:rsidRDefault="00E74966" w:rsidP="00E74966">
      <w:pPr>
        <w:autoSpaceDE w:val="0"/>
        <w:autoSpaceDN w:val="0"/>
        <w:adjustRightInd w:val="0"/>
        <w:rPr>
          <w:b/>
          <w:snapToGrid w:val="0"/>
          <w:color w:val="000000"/>
        </w:rPr>
      </w:pPr>
    </w:p>
    <w:p w14:paraId="02C08AA0" w14:textId="77777777" w:rsidR="00E74966" w:rsidRPr="00E74966" w:rsidRDefault="004944D8" w:rsidP="00E74966">
      <w:pPr>
        <w:autoSpaceDE w:val="0"/>
        <w:autoSpaceDN w:val="0"/>
        <w:adjustRightInd w:val="0"/>
      </w:pPr>
      <w:r>
        <w:rPr>
          <w:b/>
          <w:snapToGrid w:val="0"/>
          <w:color w:val="000000"/>
        </w:rPr>
        <w:t>Indirizzo</w:t>
      </w:r>
      <w:r>
        <w:rPr>
          <w:rFonts w:ascii="MS Sans Serif" w:hAnsi="MS Sans Serif"/>
          <w:snapToGrid w:val="0"/>
          <w:sz w:val="24"/>
        </w:rPr>
        <w:tab/>
      </w:r>
      <w:r w:rsidR="00E74966">
        <w:rPr>
          <w:rFonts w:ascii="MS Sans Serif" w:hAnsi="MS Sans Serif"/>
          <w:snapToGrid w:val="0"/>
          <w:sz w:val="24"/>
        </w:rPr>
        <w:tab/>
        <w:t xml:space="preserve">  </w:t>
      </w:r>
      <w:r w:rsidR="00E74966" w:rsidRPr="00E74966">
        <w:t>Via Clitunno, 44 - 00198 Roma</w:t>
      </w:r>
    </w:p>
    <w:p w14:paraId="2F92DD64" w14:textId="77777777" w:rsidR="00E74966" w:rsidRPr="00E74966" w:rsidRDefault="00E74966" w:rsidP="00E74966">
      <w:pPr>
        <w:autoSpaceDE w:val="0"/>
        <w:autoSpaceDN w:val="0"/>
        <w:adjustRightInd w:val="0"/>
        <w:ind w:left="2160"/>
      </w:pPr>
      <w:r>
        <w:t xml:space="preserve">   </w:t>
      </w:r>
      <w:r w:rsidRPr="00E74966">
        <w:t>Tel. 068537501 - Fax 064402984</w:t>
      </w:r>
    </w:p>
    <w:p w14:paraId="304400D3" w14:textId="77777777" w:rsidR="00E74966" w:rsidRDefault="00E74966" w:rsidP="00E74966">
      <w:pPr>
        <w:widowControl w:val="0"/>
        <w:tabs>
          <w:tab w:val="left" w:pos="90"/>
          <w:tab w:val="left" w:pos="2321"/>
        </w:tabs>
      </w:pPr>
      <w:r>
        <w:tab/>
      </w:r>
      <w:r>
        <w:tab/>
      </w:r>
      <w:r w:rsidRPr="00E74966">
        <w:t>E-mail</w:t>
      </w:r>
      <w:r>
        <w:t xml:space="preserve"> </w:t>
      </w:r>
      <w:r w:rsidRPr="00E74966">
        <w:t xml:space="preserve"> </w:t>
      </w:r>
      <w:hyperlink r:id="rId394" w:history="1">
        <w:r w:rsidRPr="001C0005">
          <w:rPr>
            <w:rStyle w:val="Collegamentoipertestuale"/>
            <w:color w:val="000000"/>
            <w:u w:val="none"/>
          </w:rPr>
          <w:t>rome@nzembassy.it</w:t>
        </w:r>
      </w:hyperlink>
    </w:p>
    <w:p w14:paraId="3BE071AC" w14:textId="77777777" w:rsidR="004944D8" w:rsidRDefault="004944D8" w:rsidP="003F1182">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2C75B737" w14:textId="77777777" w:rsidR="004944D8" w:rsidRDefault="004944D8">
      <w:pPr>
        <w:widowControl w:val="0"/>
        <w:tabs>
          <w:tab w:val="left" w:pos="2321"/>
        </w:tabs>
        <w:rPr>
          <w:snapToGrid w:val="0"/>
          <w:color w:val="000000"/>
        </w:rPr>
      </w:pPr>
    </w:p>
    <w:p w14:paraId="3B0289C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6B6B839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16203">
        <w:rPr>
          <w:snapToGrid w:val="0"/>
          <w:color w:val="000000"/>
        </w:rPr>
        <w:t>Terraggio</w:t>
      </w:r>
      <w:r>
        <w:rPr>
          <w:snapToGrid w:val="0"/>
          <w:color w:val="000000"/>
        </w:rPr>
        <w:t xml:space="preserve">, </w:t>
      </w:r>
      <w:r w:rsidR="00016203">
        <w:rPr>
          <w:snapToGrid w:val="0"/>
          <w:color w:val="000000"/>
        </w:rPr>
        <w:t>17</w:t>
      </w:r>
      <w:r>
        <w:rPr>
          <w:snapToGrid w:val="0"/>
          <w:color w:val="000000"/>
        </w:rPr>
        <w:t xml:space="preserve"> - 201</w:t>
      </w:r>
      <w:r w:rsidR="00016203">
        <w:rPr>
          <w:snapToGrid w:val="0"/>
          <w:color w:val="000000"/>
        </w:rPr>
        <w:t>23</w:t>
      </w:r>
      <w:r>
        <w:rPr>
          <w:snapToGrid w:val="0"/>
          <w:color w:val="000000"/>
        </w:rPr>
        <w:t xml:space="preserve">  Milano </w:t>
      </w:r>
    </w:p>
    <w:p w14:paraId="16A4D0F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6003D0">
        <w:rPr>
          <w:snapToGrid w:val="0"/>
          <w:color w:val="000000"/>
        </w:rPr>
        <w:t>72</w:t>
      </w:r>
      <w:r>
        <w:rPr>
          <w:snapToGrid w:val="0"/>
          <w:color w:val="000000"/>
        </w:rPr>
        <w:t>1</w:t>
      </w:r>
      <w:r w:rsidR="006003D0">
        <w:rPr>
          <w:snapToGrid w:val="0"/>
          <w:color w:val="000000"/>
        </w:rPr>
        <w:t>70001</w:t>
      </w:r>
      <w:r>
        <w:rPr>
          <w:snapToGrid w:val="0"/>
          <w:color w:val="000000"/>
        </w:rPr>
        <w:t xml:space="preserve"> - Fax 0248012577  </w:t>
      </w:r>
    </w:p>
    <w:p w14:paraId="4BF2412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milano@nz</w:t>
      </w:r>
      <w:r w:rsidR="006003D0">
        <w:rPr>
          <w:snapToGrid w:val="0"/>
          <w:color w:val="000000"/>
        </w:rPr>
        <w:t>te</w:t>
      </w:r>
      <w:r>
        <w:rPr>
          <w:snapToGrid w:val="0"/>
          <w:color w:val="000000"/>
        </w:rPr>
        <w:t>.govt.nz</w:t>
      </w:r>
    </w:p>
    <w:p w14:paraId="27BADE7F" w14:textId="77777777" w:rsidR="004944D8" w:rsidRDefault="004944D8">
      <w:pPr>
        <w:widowControl w:val="0"/>
        <w:tabs>
          <w:tab w:val="left" w:pos="90"/>
          <w:tab w:val="left" w:pos="2321"/>
        </w:tabs>
        <w:spacing w:before="49"/>
        <w:ind w:left="2321" w:hanging="2321"/>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Lo</w:t>
      </w:r>
      <w:r w:rsidR="006003D0">
        <w:rPr>
          <w:snapToGrid w:val="0"/>
          <w:color w:val="000000"/>
        </w:rPr>
        <w:t xml:space="preserve">mbardia, Emilia Romagna, Friuli </w:t>
      </w:r>
      <w:r>
        <w:rPr>
          <w:snapToGrid w:val="0"/>
          <w:color w:val="000000"/>
        </w:rPr>
        <w:t>Venezia Giulia, Liguria, Piemonte, Trentino</w:t>
      </w:r>
      <w:r w:rsidR="006003D0">
        <w:rPr>
          <w:snapToGrid w:val="0"/>
          <w:color w:val="000000"/>
        </w:rPr>
        <w:t xml:space="preserve"> </w:t>
      </w:r>
      <w:r>
        <w:rPr>
          <w:snapToGrid w:val="0"/>
          <w:color w:val="000000"/>
        </w:rPr>
        <w:t xml:space="preserve">Alto Adige, Valle d'Aosta, Veneto. </w:t>
      </w:r>
    </w:p>
    <w:p w14:paraId="46F679BD" w14:textId="77777777" w:rsidR="004944D8" w:rsidRPr="00EA1905" w:rsidRDefault="00EA1905">
      <w:pPr>
        <w:widowControl w:val="0"/>
        <w:tabs>
          <w:tab w:val="left" w:pos="90"/>
        </w:tabs>
        <w:spacing w:before="286"/>
        <w:rPr>
          <w:snapToGrid w:val="0"/>
          <w:color w:val="000000"/>
          <w:sz w:val="26"/>
          <w:lang w:val="en-US"/>
        </w:rPr>
      </w:pPr>
      <w:r w:rsidRPr="00EA1905">
        <w:rPr>
          <w:snapToGrid w:val="0"/>
          <w:color w:val="000000"/>
          <w:lang w:val="en-US"/>
        </w:rPr>
        <w:t>Signor AUSTIN MICHAEL JOHN BRICK</w:t>
      </w:r>
      <w:r w:rsidR="004944D8" w:rsidRPr="00EA1905">
        <w:rPr>
          <w:snapToGrid w:val="0"/>
          <w:color w:val="000000"/>
          <w:lang w:val="en-US"/>
        </w:rPr>
        <w:t xml:space="preserve">, Console Generale (Exequatur </w:t>
      </w:r>
      <w:r w:rsidRPr="00EA1905">
        <w:rPr>
          <w:snapToGrid w:val="0"/>
          <w:color w:val="000000"/>
          <w:lang w:val="en-US"/>
        </w:rPr>
        <w:t xml:space="preserve">19 </w:t>
      </w:r>
      <w:proofErr w:type="spellStart"/>
      <w:r>
        <w:rPr>
          <w:snapToGrid w:val="0"/>
          <w:color w:val="000000"/>
          <w:lang w:val="en-US"/>
        </w:rPr>
        <w:t>agosto</w:t>
      </w:r>
      <w:proofErr w:type="spellEnd"/>
      <w:r>
        <w:rPr>
          <w:snapToGrid w:val="0"/>
          <w:color w:val="000000"/>
          <w:lang w:val="en-US"/>
        </w:rPr>
        <w:t xml:space="preserve"> 2020</w:t>
      </w:r>
      <w:r w:rsidR="004944D8" w:rsidRPr="00EA1905">
        <w:rPr>
          <w:snapToGrid w:val="0"/>
          <w:color w:val="000000"/>
          <w:lang w:val="en-US"/>
        </w:rPr>
        <w:t>)</w:t>
      </w:r>
    </w:p>
    <w:p w14:paraId="78A92C10" w14:textId="77777777" w:rsidR="004944D8" w:rsidRPr="00EA1905" w:rsidRDefault="004944D8">
      <w:pPr>
        <w:widowControl w:val="0"/>
        <w:tabs>
          <w:tab w:val="left" w:pos="90"/>
        </w:tabs>
        <w:jc w:val="center"/>
        <w:rPr>
          <w:snapToGrid w:val="0"/>
          <w:color w:val="000000"/>
          <w:lang w:val="en-US"/>
        </w:rPr>
      </w:pPr>
    </w:p>
    <w:p w14:paraId="0D0C4AF1" w14:textId="77777777" w:rsidR="004944D8" w:rsidRPr="00EA1905" w:rsidRDefault="004944D8">
      <w:pPr>
        <w:widowControl w:val="0"/>
        <w:tabs>
          <w:tab w:val="left" w:pos="90"/>
        </w:tabs>
        <w:jc w:val="center"/>
        <w:rPr>
          <w:snapToGrid w:val="0"/>
          <w:color w:val="000000"/>
          <w:lang w:val="en-US"/>
        </w:rPr>
      </w:pPr>
    </w:p>
    <w:p w14:paraId="2BA3AD09" w14:textId="77777777" w:rsidR="004944D8" w:rsidRPr="00EA1905" w:rsidRDefault="004944D8">
      <w:pPr>
        <w:widowControl w:val="0"/>
        <w:tabs>
          <w:tab w:val="left" w:pos="90"/>
        </w:tabs>
        <w:jc w:val="center"/>
        <w:rPr>
          <w:snapToGrid w:val="0"/>
          <w:color w:val="000000"/>
          <w:lang w:val="en-US"/>
        </w:rPr>
      </w:pPr>
    </w:p>
    <w:p w14:paraId="4131EF90" w14:textId="77777777" w:rsidR="004944D8" w:rsidRPr="00EA1905" w:rsidRDefault="004944D8">
      <w:pPr>
        <w:widowControl w:val="0"/>
        <w:tabs>
          <w:tab w:val="left" w:pos="90"/>
        </w:tabs>
        <w:jc w:val="center"/>
        <w:rPr>
          <w:snapToGrid w:val="0"/>
          <w:color w:val="000000"/>
          <w:lang w:val="en-US"/>
        </w:rPr>
      </w:pPr>
    </w:p>
    <w:p w14:paraId="33C0311E" w14:textId="77777777" w:rsidR="004944D8" w:rsidRPr="00EA1905" w:rsidRDefault="004944D8">
      <w:pPr>
        <w:widowControl w:val="0"/>
        <w:tabs>
          <w:tab w:val="left" w:pos="90"/>
        </w:tabs>
        <w:jc w:val="center"/>
        <w:rPr>
          <w:snapToGrid w:val="0"/>
          <w:color w:val="000000"/>
          <w:lang w:val="en-US"/>
        </w:rPr>
      </w:pPr>
    </w:p>
    <w:p w14:paraId="6F292283" w14:textId="77777777" w:rsidR="004944D8" w:rsidRPr="00EA1905" w:rsidRDefault="004944D8">
      <w:pPr>
        <w:widowControl w:val="0"/>
        <w:tabs>
          <w:tab w:val="left" w:pos="90"/>
        </w:tabs>
        <w:jc w:val="center"/>
        <w:rPr>
          <w:snapToGrid w:val="0"/>
          <w:color w:val="000000"/>
          <w:lang w:val="en-US"/>
        </w:rPr>
      </w:pPr>
    </w:p>
    <w:p w14:paraId="181DFAE5" w14:textId="77777777" w:rsidR="004944D8" w:rsidRPr="00EA1905" w:rsidRDefault="004944D8">
      <w:pPr>
        <w:widowControl w:val="0"/>
        <w:tabs>
          <w:tab w:val="left" w:pos="90"/>
        </w:tabs>
        <w:jc w:val="center"/>
        <w:rPr>
          <w:snapToGrid w:val="0"/>
          <w:color w:val="000000"/>
          <w:lang w:val="en-US"/>
        </w:rPr>
      </w:pPr>
    </w:p>
    <w:p w14:paraId="512EEE0B" w14:textId="77777777" w:rsidR="004944D8" w:rsidRPr="00EA1905" w:rsidRDefault="004944D8">
      <w:pPr>
        <w:widowControl w:val="0"/>
        <w:tabs>
          <w:tab w:val="left" w:pos="90"/>
        </w:tabs>
        <w:jc w:val="center"/>
        <w:rPr>
          <w:snapToGrid w:val="0"/>
          <w:color w:val="000000"/>
          <w:lang w:val="en-US"/>
        </w:rPr>
      </w:pPr>
    </w:p>
    <w:p w14:paraId="106F0772" w14:textId="77777777" w:rsidR="004944D8" w:rsidRPr="00EA1905" w:rsidRDefault="004944D8">
      <w:pPr>
        <w:widowControl w:val="0"/>
        <w:tabs>
          <w:tab w:val="left" w:pos="90"/>
        </w:tabs>
        <w:jc w:val="center"/>
        <w:rPr>
          <w:snapToGrid w:val="0"/>
          <w:color w:val="000000"/>
          <w:lang w:val="en-US"/>
        </w:rPr>
      </w:pPr>
    </w:p>
    <w:p w14:paraId="0E7D6607" w14:textId="77777777" w:rsidR="004944D8" w:rsidRPr="00EA1905" w:rsidRDefault="004944D8">
      <w:pPr>
        <w:widowControl w:val="0"/>
        <w:tabs>
          <w:tab w:val="left" w:pos="90"/>
        </w:tabs>
        <w:jc w:val="center"/>
        <w:rPr>
          <w:snapToGrid w:val="0"/>
          <w:color w:val="000000"/>
          <w:lang w:val="en-US"/>
        </w:rPr>
      </w:pPr>
    </w:p>
    <w:p w14:paraId="7BBFC433" w14:textId="77777777" w:rsidR="004944D8" w:rsidRPr="00EA1905" w:rsidRDefault="004944D8">
      <w:pPr>
        <w:widowControl w:val="0"/>
        <w:tabs>
          <w:tab w:val="left" w:pos="90"/>
        </w:tabs>
        <w:jc w:val="center"/>
        <w:rPr>
          <w:snapToGrid w:val="0"/>
          <w:color w:val="000000"/>
          <w:lang w:val="en-US"/>
        </w:rPr>
      </w:pPr>
    </w:p>
    <w:p w14:paraId="06D6D86F" w14:textId="77777777" w:rsidR="004944D8" w:rsidRPr="00EA1905" w:rsidRDefault="004944D8">
      <w:pPr>
        <w:widowControl w:val="0"/>
        <w:tabs>
          <w:tab w:val="left" w:pos="90"/>
        </w:tabs>
        <w:jc w:val="center"/>
        <w:rPr>
          <w:snapToGrid w:val="0"/>
          <w:color w:val="000000"/>
          <w:lang w:val="en-US"/>
        </w:rPr>
      </w:pPr>
    </w:p>
    <w:p w14:paraId="7B39D032" w14:textId="77777777" w:rsidR="004944D8" w:rsidRDefault="004944D8">
      <w:pPr>
        <w:widowControl w:val="0"/>
        <w:tabs>
          <w:tab w:val="left" w:pos="90"/>
        </w:tabs>
        <w:jc w:val="right"/>
        <w:rPr>
          <w:b/>
          <w:snapToGrid w:val="0"/>
          <w:color w:val="000000"/>
        </w:rPr>
      </w:pPr>
      <w:r w:rsidRPr="0044657F">
        <w:rPr>
          <w:rFonts w:ascii="MS Sans Serif" w:hAnsi="MS Sans Serif"/>
          <w:snapToGrid w:val="0"/>
          <w:sz w:val="24"/>
        </w:rPr>
        <w:br w:type="page"/>
      </w:r>
      <w:r>
        <w:rPr>
          <w:b/>
          <w:snapToGrid w:val="0"/>
          <w:color w:val="000000"/>
          <w:sz w:val="16"/>
        </w:rPr>
        <w:t>OMAN</w:t>
      </w:r>
    </w:p>
    <w:p w14:paraId="73F4FF0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4896" behindDoc="0" locked="0" layoutInCell="0" allowOverlap="1" wp14:anchorId="42730ACB" wp14:editId="5271E749">
            <wp:simplePos x="0" y="0"/>
            <wp:positionH relativeFrom="column">
              <wp:posOffset>5787390</wp:posOffset>
            </wp:positionH>
            <wp:positionV relativeFrom="paragraph">
              <wp:posOffset>158115</wp:posOffset>
            </wp:positionV>
            <wp:extent cx="702310" cy="467995"/>
            <wp:effectExtent l="19050" t="19050" r="2540" b="8255"/>
            <wp:wrapNone/>
            <wp:docPr id="296" name="Immagin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2"/>
                    <pic:cNvPicPr>
                      <a:picLocks noChangeAspect="1" noChangeArrowheads="1"/>
                    </pic:cNvPicPr>
                  </pic:nvPicPr>
                  <pic:blipFill>
                    <a:blip r:embed="rId39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8E7B87C" w14:textId="77777777" w:rsidR="004944D8" w:rsidRDefault="004944D8">
      <w:pPr>
        <w:widowControl w:val="0"/>
        <w:tabs>
          <w:tab w:val="left" w:pos="90"/>
        </w:tabs>
        <w:rPr>
          <w:b/>
          <w:snapToGrid w:val="0"/>
          <w:color w:val="000080"/>
          <w:sz w:val="39"/>
        </w:rPr>
      </w:pPr>
      <w:r>
        <w:rPr>
          <w:b/>
          <w:snapToGrid w:val="0"/>
          <w:color w:val="000080"/>
          <w:sz w:val="32"/>
        </w:rPr>
        <w:t xml:space="preserve">OMAN </w:t>
      </w:r>
    </w:p>
    <w:p w14:paraId="0C9D2EEA" w14:textId="77777777" w:rsidR="004944D8" w:rsidRDefault="004944D8">
      <w:pPr>
        <w:widowControl w:val="0"/>
        <w:tabs>
          <w:tab w:val="left" w:pos="90"/>
        </w:tabs>
        <w:rPr>
          <w:b/>
          <w:snapToGrid w:val="0"/>
          <w:color w:val="000080"/>
          <w:sz w:val="28"/>
        </w:rPr>
      </w:pPr>
      <w:r>
        <w:rPr>
          <w:b/>
          <w:snapToGrid w:val="0"/>
          <w:color w:val="000080"/>
          <w:sz w:val="22"/>
        </w:rPr>
        <w:t xml:space="preserve">Sultanato dell'       </w:t>
      </w:r>
    </w:p>
    <w:p w14:paraId="051D6D8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4FF6F1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novembre</w:t>
      </w:r>
    </w:p>
    <w:p w14:paraId="6655B52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1134CF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 Camilluccia, 625 - 00135 Roma </w:t>
      </w:r>
    </w:p>
    <w:p w14:paraId="5C7BA71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0636300517   0636300545 - Fax 063296802 </w:t>
      </w:r>
    </w:p>
    <w:p w14:paraId="0EC632FE"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2F5255F" w14:textId="77777777" w:rsidR="00BE311B" w:rsidRDefault="00BE311B" w:rsidP="00BE311B">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41A7A27A" w14:textId="77777777" w:rsidR="00BE311B" w:rsidRDefault="00BE311B" w:rsidP="00BE311B">
      <w:pPr>
        <w:widowControl w:val="0"/>
        <w:tabs>
          <w:tab w:val="left" w:pos="90"/>
          <w:tab w:val="left" w:pos="2321"/>
        </w:tabs>
        <w:spacing w:before="49"/>
        <w:ind w:left="2321" w:hanging="2321"/>
        <w:rPr>
          <w:b/>
          <w:snapToGrid w:val="0"/>
          <w:color w:val="000000"/>
        </w:rPr>
      </w:pPr>
    </w:p>
    <w:p w14:paraId="5710EAA0" w14:textId="77777777" w:rsidR="00BE311B" w:rsidRPr="00BE311B" w:rsidRDefault="00BE311B" w:rsidP="00BE311B">
      <w:pPr>
        <w:widowControl w:val="0"/>
        <w:tabs>
          <w:tab w:val="left" w:pos="90"/>
          <w:tab w:val="left" w:pos="2321"/>
        </w:tabs>
        <w:spacing w:before="49"/>
        <w:ind w:left="2321" w:hanging="2321"/>
        <w:rPr>
          <w:snapToGrid w:val="0"/>
          <w:color w:val="000000"/>
        </w:rPr>
      </w:pPr>
      <w:r>
        <w:rPr>
          <w:b/>
          <w:snapToGrid w:val="0"/>
          <w:color w:val="000000"/>
        </w:rPr>
        <w:t>Indirizzo</w:t>
      </w:r>
      <w:r>
        <w:rPr>
          <w:b/>
          <w:snapToGrid w:val="0"/>
          <w:color w:val="000000"/>
        </w:rPr>
        <w:tab/>
      </w:r>
      <w:r w:rsidRPr="00BE311B">
        <w:rPr>
          <w:snapToGrid w:val="0"/>
          <w:color w:val="000000"/>
        </w:rPr>
        <w:t>via del Corso, n.15 – 50122 FIRENZE (FI)</w:t>
      </w:r>
    </w:p>
    <w:p w14:paraId="3F05E0D4" w14:textId="77777777" w:rsidR="00BE311B" w:rsidRPr="00BE311B" w:rsidRDefault="00BE311B" w:rsidP="00BE311B">
      <w:pPr>
        <w:widowControl w:val="0"/>
        <w:tabs>
          <w:tab w:val="left" w:pos="90"/>
          <w:tab w:val="left" w:pos="2321"/>
        </w:tabs>
        <w:spacing w:before="49"/>
        <w:ind w:left="2321" w:hanging="2321"/>
        <w:rPr>
          <w:snapToGrid w:val="0"/>
          <w:color w:val="000000"/>
        </w:rPr>
      </w:pPr>
      <w:r>
        <w:rPr>
          <w:snapToGrid w:val="0"/>
          <w:color w:val="000000"/>
        </w:rPr>
        <w:tab/>
      </w:r>
      <w:r>
        <w:rPr>
          <w:snapToGrid w:val="0"/>
          <w:color w:val="000000"/>
        </w:rPr>
        <w:tab/>
      </w:r>
      <w:r w:rsidRPr="00BE311B">
        <w:rPr>
          <w:snapToGrid w:val="0"/>
          <w:color w:val="000000"/>
        </w:rPr>
        <w:t>Tel.: +39 333 20 833 20</w:t>
      </w:r>
    </w:p>
    <w:p w14:paraId="5F8F03A6" w14:textId="77777777" w:rsidR="00BE311B" w:rsidRDefault="00BE311B" w:rsidP="00BE311B">
      <w:pPr>
        <w:widowControl w:val="0"/>
        <w:tabs>
          <w:tab w:val="left" w:pos="90"/>
          <w:tab w:val="left" w:pos="2321"/>
        </w:tabs>
        <w:spacing w:before="49"/>
        <w:ind w:left="2321" w:hanging="2321"/>
        <w:rPr>
          <w:snapToGrid w:val="0"/>
          <w:color w:val="000000"/>
        </w:rPr>
      </w:pPr>
      <w:r>
        <w:rPr>
          <w:snapToGrid w:val="0"/>
          <w:color w:val="000000"/>
        </w:rPr>
        <w:tab/>
      </w:r>
      <w:r>
        <w:rPr>
          <w:snapToGrid w:val="0"/>
          <w:color w:val="000000"/>
        </w:rPr>
        <w:tab/>
      </w:r>
      <w:r w:rsidRPr="00BE311B">
        <w:rPr>
          <w:snapToGrid w:val="0"/>
          <w:color w:val="000000"/>
        </w:rPr>
        <w:t xml:space="preserve">E-mail: </w:t>
      </w:r>
      <w:hyperlink r:id="rId396" w:history="1">
        <w:r w:rsidRPr="0095634B">
          <w:rPr>
            <w:rStyle w:val="Collegamentoipertestuale"/>
            <w:snapToGrid w:val="0"/>
          </w:rPr>
          <w:t>tommaso_derrico@hotmail.com</w:t>
        </w:r>
      </w:hyperlink>
    </w:p>
    <w:p w14:paraId="0C8BE0F5" w14:textId="77777777" w:rsidR="00BE311B" w:rsidRDefault="00BE311B" w:rsidP="00BE311B">
      <w:pPr>
        <w:widowControl w:val="0"/>
        <w:tabs>
          <w:tab w:val="left" w:pos="90"/>
          <w:tab w:val="left" w:pos="2321"/>
        </w:tabs>
        <w:spacing w:before="49"/>
        <w:ind w:left="2321" w:hanging="2321"/>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 Emilia-Romagna</w:t>
      </w:r>
    </w:p>
    <w:p w14:paraId="6D41CED3" w14:textId="77777777" w:rsidR="00BE311B" w:rsidRDefault="00BE311B" w:rsidP="00BE311B">
      <w:pPr>
        <w:widowControl w:val="0"/>
        <w:tabs>
          <w:tab w:val="left" w:pos="90"/>
          <w:tab w:val="left" w:pos="2321"/>
        </w:tabs>
        <w:spacing w:before="49"/>
        <w:ind w:left="2321" w:hanging="2321"/>
        <w:rPr>
          <w:snapToGrid w:val="0"/>
          <w:color w:val="000000"/>
        </w:rPr>
      </w:pPr>
    </w:p>
    <w:p w14:paraId="10A85ADC" w14:textId="77777777" w:rsidR="00BE311B" w:rsidRDefault="00BE311B" w:rsidP="00BE311B">
      <w:pPr>
        <w:widowControl w:val="0"/>
        <w:tabs>
          <w:tab w:val="left" w:pos="90"/>
          <w:tab w:val="left" w:pos="2321"/>
        </w:tabs>
        <w:spacing w:before="49"/>
        <w:ind w:left="2321" w:hanging="2321"/>
        <w:rPr>
          <w:snapToGrid w:val="0"/>
          <w:color w:val="000000"/>
        </w:rPr>
      </w:pPr>
      <w:r>
        <w:rPr>
          <w:snapToGrid w:val="0"/>
          <w:color w:val="000000"/>
        </w:rPr>
        <w:t>Signor Tommaso d’ERRICO, Console onorario (Exequatur 15 maggio 2025)</w:t>
      </w:r>
    </w:p>
    <w:p w14:paraId="0F576AA9" w14:textId="77777777" w:rsidR="002B1CC2" w:rsidRDefault="002B1CC2" w:rsidP="002B1CC2">
      <w:pPr>
        <w:widowControl w:val="0"/>
        <w:tabs>
          <w:tab w:val="left" w:pos="90"/>
        </w:tabs>
        <w:spacing w:before="550"/>
        <w:rPr>
          <w:b/>
          <w:snapToGrid w:val="0"/>
          <w:color w:val="000080"/>
          <w:sz w:val="26"/>
          <w:u w:val="single"/>
        </w:rPr>
      </w:pPr>
      <w:bookmarkStart w:id="67" w:name="_Hlk198636695"/>
      <w:r>
        <w:rPr>
          <w:b/>
          <w:snapToGrid w:val="0"/>
          <w:color w:val="000080"/>
          <w:u w:val="single"/>
        </w:rPr>
        <w:t xml:space="preserve">MILANO - CONSOLATO ONORARIO            </w:t>
      </w:r>
    </w:p>
    <w:p w14:paraId="27A38400" w14:textId="77777777" w:rsidR="00CB2793" w:rsidRDefault="00CB2793" w:rsidP="002B1CC2">
      <w:pPr>
        <w:widowControl w:val="0"/>
        <w:tabs>
          <w:tab w:val="left" w:pos="90"/>
          <w:tab w:val="left" w:pos="2321"/>
        </w:tabs>
        <w:spacing w:before="49"/>
        <w:ind w:left="2321" w:hanging="2321"/>
        <w:rPr>
          <w:b/>
          <w:snapToGrid w:val="0"/>
          <w:color w:val="000000"/>
        </w:rPr>
      </w:pPr>
    </w:p>
    <w:p w14:paraId="470BCD17" w14:textId="77777777" w:rsidR="00E85105" w:rsidRPr="00E85105" w:rsidRDefault="00E85105" w:rsidP="002B1CC2">
      <w:pPr>
        <w:widowControl w:val="0"/>
        <w:tabs>
          <w:tab w:val="left" w:pos="90"/>
          <w:tab w:val="left" w:pos="2321"/>
        </w:tabs>
        <w:spacing w:before="49"/>
        <w:ind w:left="2321" w:hanging="2321"/>
        <w:rPr>
          <w:snapToGrid w:val="0"/>
          <w:color w:val="000000"/>
        </w:rPr>
      </w:pPr>
      <w:r>
        <w:rPr>
          <w:b/>
          <w:snapToGrid w:val="0"/>
          <w:color w:val="000000"/>
        </w:rPr>
        <w:t>Indirizzo</w:t>
      </w:r>
      <w:r>
        <w:rPr>
          <w:b/>
          <w:snapToGrid w:val="0"/>
          <w:color w:val="000000"/>
        </w:rPr>
        <w:tab/>
      </w:r>
      <w:r w:rsidRPr="00E85105">
        <w:rPr>
          <w:snapToGrid w:val="0"/>
          <w:color w:val="000000"/>
        </w:rPr>
        <w:t xml:space="preserve">Viale </w:t>
      </w:r>
      <w:proofErr w:type="spellStart"/>
      <w:r w:rsidRPr="00E85105">
        <w:rPr>
          <w:snapToGrid w:val="0"/>
          <w:color w:val="000000"/>
        </w:rPr>
        <w:t>Majono</w:t>
      </w:r>
      <w:proofErr w:type="spellEnd"/>
      <w:r w:rsidRPr="00E85105">
        <w:rPr>
          <w:snapToGrid w:val="0"/>
          <w:color w:val="000000"/>
        </w:rPr>
        <w:t>, 31 – 20123 Milano</w:t>
      </w:r>
    </w:p>
    <w:p w14:paraId="2AC7C412" w14:textId="77777777" w:rsidR="00E85105" w:rsidRPr="005A26ED" w:rsidRDefault="00E85105" w:rsidP="002B1CC2">
      <w:pPr>
        <w:widowControl w:val="0"/>
        <w:tabs>
          <w:tab w:val="left" w:pos="90"/>
          <w:tab w:val="left" w:pos="2321"/>
        </w:tabs>
        <w:spacing w:before="49"/>
        <w:ind w:left="2321" w:hanging="2321"/>
        <w:rPr>
          <w:snapToGrid w:val="0"/>
          <w:color w:val="000000"/>
        </w:rPr>
      </w:pPr>
      <w:r w:rsidRPr="00E85105">
        <w:rPr>
          <w:snapToGrid w:val="0"/>
          <w:color w:val="000000"/>
        </w:rPr>
        <w:tab/>
      </w:r>
      <w:r w:rsidRPr="00E85105">
        <w:rPr>
          <w:snapToGrid w:val="0"/>
          <w:color w:val="000000"/>
        </w:rPr>
        <w:tab/>
      </w:r>
      <w:r w:rsidRPr="005A26ED">
        <w:rPr>
          <w:snapToGrid w:val="0"/>
          <w:color w:val="000000"/>
        </w:rPr>
        <w:t>Tel. 0287176297</w:t>
      </w:r>
    </w:p>
    <w:p w14:paraId="4CB9C2C6" w14:textId="77777777" w:rsidR="00E85105" w:rsidRPr="005A26ED" w:rsidRDefault="00E85105" w:rsidP="002B1CC2">
      <w:pPr>
        <w:widowControl w:val="0"/>
        <w:tabs>
          <w:tab w:val="left" w:pos="90"/>
          <w:tab w:val="left" w:pos="2321"/>
        </w:tabs>
        <w:spacing w:before="49"/>
        <w:ind w:left="2321" w:hanging="2321"/>
        <w:rPr>
          <w:snapToGrid w:val="0"/>
          <w:color w:val="000000"/>
        </w:rPr>
      </w:pPr>
      <w:r w:rsidRPr="005A26ED">
        <w:rPr>
          <w:snapToGrid w:val="0"/>
          <w:color w:val="000000"/>
        </w:rPr>
        <w:tab/>
      </w:r>
      <w:r w:rsidRPr="005A26ED">
        <w:rPr>
          <w:snapToGrid w:val="0"/>
          <w:color w:val="000000"/>
        </w:rPr>
        <w:tab/>
        <w:t xml:space="preserve">Email </w:t>
      </w:r>
      <w:r w:rsidR="00231F44" w:rsidRPr="005A26ED">
        <w:rPr>
          <w:snapToGrid w:val="0"/>
          <w:color w:val="000000"/>
        </w:rPr>
        <w:t xml:space="preserve"> </w:t>
      </w:r>
      <w:hyperlink r:id="rId397" w:history="1">
        <w:r w:rsidR="00231F44" w:rsidRPr="005A26ED">
          <w:rPr>
            <w:rStyle w:val="Collegamentoipertestuale"/>
            <w:snapToGrid w:val="0"/>
          </w:rPr>
          <w:t>consolato.oman@gmail.com</w:t>
        </w:r>
      </w:hyperlink>
      <w:r w:rsidR="00231F44" w:rsidRPr="005A26ED">
        <w:rPr>
          <w:snapToGrid w:val="0"/>
          <w:color w:val="000000"/>
        </w:rPr>
        <w:t xml:space="preserve"> </w:t>
      </w:r>
    </w:p>
    <w:p w14:paraId="0D7216C6" w14:textId="03C08373" w:rsidR="002B1CC2" w:rsidRDefault="002B1CC2" w:rsidP="002B1CC2">
      <w:pPr>
        <w:widowControl w:val="0"/>
        <w:tabs>
          <w:tab w:val="left" w:pos="90"/>
          <w:tab w:val="left" w:pos="2321"/>
        </w:tabs>
        <w:spacing w:before="49"/>
        <w:ind w:left="2321" w:hanging="2321"/>
        <w:rPr>
          <w:snapToGrid w:val="0"/>
          <w:color w:val="000000"/>
        </w:rPr>
      </w:pPr>
      <w:r>
        <w:rPr>
          <w:b/>
          <w:snapToGrid w:val="0"/>
          <w:color w:val="000000"/>
        </w:rPr>
        <w:t>Circoscrizione</w:t>
      </w:r>
      <w:r>
        <w:rPr>
          <w:rFonts w:ascii="MS Sans Serif" w:hAnsi="MS Sans Serif"/>
          <w:snapToGrid w:val="0"/>
          <w:sz w:val="24"/>
        </w:rPr>
        <w:tab/>
      </w:r>
      <w:r>
        <w:rPr>
          <w:snapToGrid w:val="0"/>
          <w:color w:val="000000"/>
        </w:rPr>
        <w:t>Lombardia</w:t>
      </w:r>
      <w:r w:rsidR="00935AAF">
        <w:rPr>
          <w:snapToGrid w:val="0"/>
          <w:color w:val="000000"/>
        </w:rPr>
        <w:t>, Liguria</w:t>
      </w:r>
    </w:p>
    <w:p w14:paraId="6CE07288" w14:textId="26DA8D0E" w:rsidR="00E85105" w:rsidRDefault="00E85105" w:rsidP="002B1CC2">
      <w:pPr>
        <w:widowControl w:val="0"/>
        <w:tabs>
          <w:tab w:val="left" w:pos="90"/>
          <w:tab w:val="left" w:pos="2321"/>
        </w:tabs>
        <w:spacing w:before="49"/>
        <w:ind w:left="2321" w:hanging="2321"/>
        <w:rPr>
          <w:snapToGrid w:val="0"/>
          <w:color w:val="000000"/>
        </w:rPr>
      </w:pPr>
    </w:p>
    <w:p w14:paraId="7996CBFB" w14:textId="0AE35967" w:rsidR="00E85105" w:rsidRDefault="00E85105" w:rsidP="002B1CC2">
      <w:pPr>
        <w:widowControl w:val="0"/>
        <w:tabs>
          <w:tab w:val="left" w:pos="90"/>
          <w:tab w:val="left" w:pos="2321"/>
        </w:tabs>
        <w:spacing w:before="49"/>
        <w:ind w:left="2321" w:hanging="2321"/>
        <w:rPr>
          <w:snapToGrid w:val="0"/>
          <w:color w:val="000000"/>
        </w:rPr>
      </w:pPr>
      <w:r>
        <w:rPr>
          <w:snapToGrid w:val="0"/>
          <w:color w:val="000000"/>
        </w:rPr>
        <w:t>Signor Francisco PALAU GRIEG, Console onorario (Exequatur 25 novembre 2020</w:t>
      </w:r>
      <w:r w:rsidR="00935AAF">
        <w:rPr>
          <w:snapToGrid w:val="0"/>
          <w:color w:val="000000"/>
        </w:rPr>
        <w:t xml:space="preserve"> e 18</w:t>
      </w:r>
      <w:r w:rsidR="00935AAF" w:rsidRPr="00935AAF">
        <w:t xml:space="preserve"> </w:t>
      </w:r>
      <w:r w:rsidR="00935AAF">
        <w:rPr>
          <w:snapToGrid w:val="0"/>
          <w:color w:val="000000"/>
        </w:rPr>
        <w:t>n</w:t>
      </w:r>
      <w:r w:rsidR="00935AAF" w:rsidRPr="00935AAF">
        <w:rPr>
          <w:snapToGrid w:val="0"/>
          <w:color w:val="000000"/>
        </w:rPr>
        <w:t>ovembre 2024</w:t>
      </w:r>
      <w:r w:rsidR="00935AAF">
        <w:rPr>
          <w:snapToGrid w:val="0"/>
          <w:color w:val="000000"/>
        </w:rPr>
        <w:t xml:space="preserve"> – 24 novembre 2025</w:t>
      </w:r>
      <w:r>
        <w:rPr>
          <w:snapToGrid w:val="0"/>
          <w:color w:val="000000"/>
        </w:rPr>
        <w:t>)</w:t>
      </w:r>
    </w:p>
    <w:bookmarkEnd w:id="67"/>
    <w:p w14:paraId="37458688" w14:textId="77777777" w:rsidR="00CB2793" w:rsidRDefault="00CB2793" w:rsidP="002B1CC2">
      <w:pPr>
        <w:widowControl w:val="0"/>
        <w:tabs>
          <w:tab w:val="left" w:pos="90"/>
        </w:tabs>
        <w:rPr>
          <w:snapToGrid w:val="0"/>
          <w:color w:val="000000"/>
        </w:rPr>
      </w:pPr>
    </w:p>
    <w:p w14:paraId="0146EBCC" w14:textId="77777777" w:rsidR="004944D8" w:rsidRDefault="004944D8">
      <w:pPr>
        <w:widowControl w:val="0"/>
        <w:tabs>
          <w:tab w:val="left" w:pos="90"/>
        </w:tabs>
        <w:jc w:val="center"/>
        <w:rPr>
          <w:snapToGrid w:val="0"/>
          <w:color w:val="000000"/>
        </w:rPr>
      </w:pPr>
    </w:p>
    <w:p w14:paraId="18D0A32A" w14:textId="77777777" w:rsidR="004944D8" w:rsidRDefault="004944D8">
      <w:pPr>
        <w:widowControl w:val="0"/>
        <w:tabs>
          <w:tab w:val="left" w:pos="90"/>
        </w:tabs>
        <w:jc w:val="center"/>
        <w:rPr>
          <w:snapToGrid w:val="0"/>
          <w:color w:val="000000"/>
        </w:rPr>
      </w:pPr>
    </w:p>
    <w:p w14:paraId="171042A0" w14:textId="77777777" w:rsidR="004944D8" w:rsidRDefault="004944D8">
      <w:pPr>
        <w:widowControl w:val="0"/>
        <w:tabs>
          <w:tab w:val="left" w:pos="90"/>
        </w:tabs>
        <w:jc w:val="center"/>
        <w:rPr>
          <w:snapToGrid w:val="0"/>
          <w:color w:val="000000"/>
        </w:rPr>
      </w:pPr>
    </w:p>
    <w:p w14:paraId="65D8B439" w14:textId="77777777" w:rsidR="004944D8" w:rsidRDefault="004944D8">
      <w:pPr>
        <w:widowControl w:val="0"/>
        <w:tabs>
          <w:tab w:val="left" w:pos="90"/>
        </w:tabs>
        <w:jc w:val="center"/>
        <w:rPr>
          <w:snapToGrid w:val="0"/>
          <w:color w:val="000000"/>
        </w:rPr>
      </w:pPr>
    </w:p>
    <w:p w14:paraId="4586EAD3" w14:textId="77777777" w:rsidR="004944D8" w:rsidRDefault="004944D8">
      <w:pPr>
        <w:widowControl w:val="0"/>
        <w:tabs>
          <w:tab w:val="left" w:pos="90"/>
        </w:tabs>
        <w:jc w:val="center"/>
        <w:rPr>
          <w:snapToGrid w:val="0"/>
          <w:color w:val="000000"/>
        </w:rPr>
      </w:pPr>
    </w:p>
    <w:p w14:paraId="63EB8966" w14:textId="77777777" w:rsidR="004944D8" w:rsidRDefault="004944D8">
      <w:pPr>
        <w:widowControl w:val="0"/>
        <w:tabs>
          <w:tab w:val="left" w:pos="90"/>
        </w:tabs>
        <w:jc w:val="center"/>
        <w:rPr>
          <w:snapToGrid w:val="0"/>
          <w:color w:val="000000"/>
        </w:rPr>
      </w:pPr>
    </w:p>
    <w:p w14:paraId="75C0381F" w14:textId="77777777" w:rsidR="004944D8" w:rsidRDefault="004944D8">
      <w:pPr>
        <w:widowControl w:val="0"/>
        <w:tabs>
          <w:tab w:val="left" w:pos="90"/>
        </w:tabs>
        <w:jc w:val="center"/>
        <w:rPr>
          <w:snapToGrid w:val="0"/>
          <w:color w:val="000000"/>
        </w:rPr>
      </w:pPr>
    </w:p>
    <w:p w14:paraId="6A35EF9A" w14:textId="77777777" w:rsidR="004944D8" w:rsidRDefault="004944D8">
      <w:pPr>
        <w:widowControl w:val="0"/>
        <w:tabs>
          <w:tab w:val="left" w:pos="90"/>
        </w:tabs>
        <w:jc w:val="center"/>
        <w:rPr>
          <w:snapToGrid w:val="0"/>
          <w:color w:val="000000"/>
        </w:rPr>
      </w:pPr>
    </w:p>
    <w:p w14:paraId="3235C7FB" w14:textId="77777777" w:rsidR="004944D8" w:rsidRDefault="004944D8">
      <w:pPr>
        <w:widowControl w:val="0"/>
        <w:tabs>
          <w:tab w:val="left" w:pos="90"/>
        </w:tabs>
        <w:jc w:val="center"/>
        <w:rPr>
          <w:snapToGrid w:val="0"/>
          <w:color w:val="000000"/>
        </w:rPr>
      </w:pPr>
    </w:p>
    <w:p w14:paraId="5445A446" w14:textId="77777777" w:rsidR="004944D8" w:rsidRDefault="004944D8">
      <w:pPr>
        <w:widowControl w:val="0"/>
        <w:tabs>
          <w:tab w:val="left" w:pos="90"/>
        </w:tabs>
        <w:jc w:val="center"/>
        <w:rPr>
          <w:snapToGrid w:val="0"/>
          <w:color w:val="000000"/>
        </w:rPr>
      </w:pPr>
    </w:p>
    <w:p w14:paraId="0EBC0532" w14:textId="77777777" w:rsidR="004944D8" w:rsidRDefault="004944D8">
      <w:pPr>
        <w:widowControl w:val="0"/>
        <w:tabs>
          <w:tab w:val="left" w:pos="90"/>
        </w:tabs>
        <w:jc w:val="center"/>
        <w:rPr>
          <w:snapToGrid w:val="0"/>
          <w:color w:val="000000"/>
        </w:rPr>
      </w:pPr>
    </w:p>
    <w:p w14:paraId="5E201AFD" w14:textId="77777777" w:rsidR="004944D8" w:rsidRDefault="004944D8">
      <w:pPr>
        <w:widowControl w:val="0"/>
        <w:tabs>
          <w:tab w:val="left" w:pos="90"/>
        </w:tabs>
        <w:jc w:val="center"/>
        <w:rPr>
          <w:snapToGrid w:val="0"/>
          <w:color w:val="000000"/>
        </w:rPr>
      </w:pPr>
    </w:p>
    <w:p w14:paraId="10B85539" w14:textId="77777777" w:rsidR="004944D8" w:rsidRDefault="004944D8">
      <w:pPr>
        <w:widowControl w:val="0"/>
        <w:tabs>
          <w:tab w:val="left" w:pos="90"/>
        </w:tabs>
        <w:jc w:val="center"/>
        <w:rPr>
          <w:snapToGrid w:val="0"/>
          <w:color w:val="000000"/>
        </w:rPr>
      </w:pPr>
    </w:p>
    <w:p w14:paraId="0AAA221C" w14:textId="77777777" w:rsidR="004944D8" w:rsidRDefault="004944D8">
      <w:pPr>
        <w:widowControl w:val="0"/>
        <w:tabs>
          <w:tab w:val="left" w:pos="90"/>
        </w:tabs>
        <w:jc w:val="center"/>
        <w:rPr>
          <w:snapToGrid w:val="0"/>
          <w:color w:val="000000"/>
        </w:rPr>
      </w:pPr>
    </w:p>
    <w:p w14:paraId="3BEB3AB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PAESI  BASSI</w:t>
      </w:r>
    </w:p>
    <w:p w14:paraId="4A37DD83"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5920" behindDoc="0" locked="0" layoutInCell="0" allowOverlap="1" wp14:anchorId="76C2B7AE" wp14:editId="270D7816">
            <wp:simplePos x="0" y="0"/>
            <wp:positionH relativeFrom="column">
              <wp:posOffset>5787390</wp:posOffset>
            </wp:positionH>
            <wp:positionV relativeFrom="paragraph">
              <wp:posOffset>158115</wp:posOffset>
            </wp:positionV>
            <wp:extent cx="702310" cy="467995"/>
            <wp:effectExtent l="19050" t="19050" r="2540" b="8255"/>
            <wp:wrapNone/>
            <wp:docPr id="295" name="Immagin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3"/>
                    <pic:cNvPicPr>
                      <a:picLocks noChangeAspect="1" noChangeArrowheads="1"/>
                    </pic:cNvPicPr>
                  </pic:nvPicPr>
                  <pic:blipFill>
                    <a:blip r:embed="rId39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C39C76D" w14:textId="77777777" w:rsidR="004944D8" w:rsidRDefault="004944D8">
      <w:pPr>
        <w:pStyle w:val="Stile1"/>
        <w:widowControl w:val="0"/>
        <w:tabs>
          <w:tab w:val="left" w:pos="90"/>
        </w:tabs>
        <w:rPr>
          <w:bCs w:val="0"/>
          <w:snapToGrid w:val="0"/>
        </w:rPr>
      </w:pPr>
      <w:r>
        <w:rPr>
          <w:bCs w:val="0"/>
          <w:snapToGrid w:val="0"/>
        </w:rPr>
        <w:t>PAESI BASSI</w:t>
      </w:r>
    </w:p>
    <w:p w14:paraId="2FA47C76" w14:textId="77777777" w:rsidR="004944D8" w:rsidRDefault="004944D8">
      <w:pPr>
        <w:widowControl w:val="0"/>
        <w:tabs>
          <w:tab w:val="left" w:pos="90"/>
        </w:tabs>
        <w:rPr>
          <w:b/>
          <w:snapToGrid w:val="0"/>
          <w:color w:val="000080"/>
          <w:sz w:val="28"/>
        </w:rPr>
      </w:pPr>
      <w:r>
        <w:rPr>
          <w:b/>
          <w:snapToGrid w:val="0"/>
          <w:color w:val="000080"/>
          <w:sz w:val="22"/>
        </w:rPr>
        <w:t xml:space="preserve">Regno dei             </w:t>
      </w:r>
    </w:p>
    <w:p w14:paraId="544788D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75A89DC" w14:textId="77777777" w:rsidR="004944D8" w:rsidRDefault="004944D8">
      <w:pPr>
        <w:widowControl w:val="0"/>
        <w:tabs>
          <w:tab w:val="left" w:pos="90"/>
        </w:tabs>
        <w:jc w:val="right"/>
        <w:rPr>
          <w:i/>
          <w:snapToGrid w:val="0"/>
          <w:color w:val="000000"/>
        </w:rPr>
      </w:pPr>
      <w:r>
        <w:rPr>
          <w:i/>
          <w:snapToGrid w:val="0"/>
          <w:color w:val="000000"/>
        </w:rPr>
        <w:t xml:space="preserve"> Festa nazionale </w:t>
      </w:r>
      <w:r w:rsidR="00E34011">
        <w:rPr>
          <w:i/>
          <w:snapToGrid w:val="0"/>
          <w:color w:val="000000"/>
        </w:rPr>
        <w:t>27</w:t>
      </w:r>
      <w:r>
        <w:rPr>
          <w:i/>
          <w:snapToGrid w:val="0"/>
          <w:color w:val="000000"/>
        </w:rPr>
        <w:t xml:space="preserve"> aprile</w:t>
      </w:r>
    </w:p>
    <w:p w14:paraId="47679543" w14:textId="77777777" w:rsidR="004944D8" w:rsidRDefault="004944D8">
      <w:pPr>
        <w:widowControl w:val="0"/>
        <w:tabs>
          <w:tab w:val="left" w:pos="90"/>
        </w:tabs>
        <w:rPr>
          <w:b/>
          <w:snapToGrid w:val="0"/>
          <w:color w:val="000080"/>
          <w:u w:val="single"/>
        </w:rPr>
      </w:pPr>
    </w:p>
    <w:p w14:paraId="6BD60B19" w14:textId="77777777" w:rsidR="00FF1C41" w:rsidRDefault="00FF1C41">
      <w:pPr>
        <w:widowControl w:val="0"/>
        <w:tabs>
          <w:tab w:val="left" w:pos="90"/>
        </w:tabs>
        <w:rPr>
          <w:b/>
          <w:snapToGrid w:val="0"/>
          <w:color w:val="000080"/>
          <w:u w:val="single"/>
        </w:rPr>
      </w:pPr>
    </w:p>
    <w:p w14:paraId="0D749D2B" w14:textId="77777777" w:rsidR="00FF1C41" w:rsidRDefault="00FF1C41">
      <w:pPr>
        <w:widowControl w:val="0"/>
        <w:tabs>
          <w:tab w:val="left" w:pos="90"/>
        </w:tabs>
        <w:rPr>
          <w:b/>
          <w:snapToGrid w:val="0"/>
          <w:color w:val="000080"/>
          <w:u w:val="single"/>
        </w:rPr>
      </w:pPr>
    </w:p>
    <w:p w14:paraId="4DBE416E"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16E0E564" w14:textId="77777777" w:rsidR="002C1D80" w:rsidRDefault="002C1D80" w:rsidP="0019153C">
      <w:pPr>
        <w:widowControl w:val="0"/>
        <w:tabs>
          <w:tab w:val="left" w:pos="90"/>
          <w:tab w:val="left" w:pos="2711"/>
        </w:tabs>
        <w:rPr>
          <w:b/>
          <w:snapToGrid w:val="0"/>
          <w:color w:val="000000"/>
        </w:rPr>
      </w:pPr>
    </w:p>
    <w:p w14:paraId="4CCCEB4B" w14:textId="77777777" w:rsidR="0019153C" w:rsidRDefault="004944D8" w:rsidP="0019153C">
      <w:pPr>
        <w:widowControl w:val="0"/>
        <w:tabs>
          <w:tab w:val="left" w:pos="90"/>
          <w:tab w:val="left" w:pos="2711"/>
        </w:tabs>
        <w:rPr>
          <w:snapToGrid w:val="0"/>
          <w:color w:val="000000"/>
          <w:sz w:val="26"/>
        </w:rPr>
      </w:pPr>
      <w:r>
        <w:rPr>
          <w:b/>
          <w:snapToGrid w:val="0"/>
          <w:color w:val="000000"/>
        </w:rPr>
        <w:t>Indirizzo</w:t>
      </w:r>
      <w:r w:rsidR="0019153C">
        <w:rPr>
          <w:rFonts w:ascii="MS Sans Serif" w:hAnsi="MS Sans Serif"/>
          <w:snapToGrid w:val="0"/>
          <w:sz w:val="24"/>
        </w:rPr>
        <w:t xml:space="preserve">                       </w:t>
      </w:r>
      <w:r w:rsidR="0019153C">
        <w:rPr>
          <w:snapToGrid w:val="0"/>
        </w:rPr>
        <w:t>Via Michele Mercati, 8</w:t>
      </w:r>
      <w:r w:rsidR="0019153C">
        <w:rPr>
          <w:snapToGrid w:val="0"/>
          <w:color w:val="000000"/>
        </w:rPr>
        <w:t xml:space="preserve"> – 00197 Roma </w:t>
      </w:r>
    </w:p>
    <w:p w14:paraId="6C6B7E66" w14:textId="77777777" w:rsidR="004944D8" w:rsidRDefault="0019153C" w:rsidP="0019153C">
      <w:pPr>
        <w:widowControl w:val="0"/>
        <w:tabs>
          <w:tab w:val="left" w:pos="2321"/>
        </w:tabs>
        <w:rPr>
          <w:snapToGrid w:val="0"/>
          <w:color w:val="000000"/>
          <w:sz w:val="23"/>
        </w:rPr>
      </w:pPr>
      <w:r>
        <w:rPr>
          <w:snapToGrid w:val="0"/>
        </w:rPr>
        <w:t xml:space="preserve">                </w:t>
      </w:r>
      <w:r w:rsidR="008F62FE">
        <w:rPr>
          <w:snapToGrid w:val="0"/>
        </w:rPr>
        <w:t xml:space="preserve">                              </w:t>
      </w:r>
      <w:r>
        <w:rPr>
          <w:snapToGrid w:val="0"/>
        </w:rPr>
        <w:t xml:space="preserve">Tel. </w:t>
      </w:r>
      <w:r>
        <w:rPr>
          <w:snapToGrid w:val="0"/>
          <w:color w:val="000000"/>
        </w:rPr>
        <w:t xml:space="preserve">06 32286241-2-3 – Fax 06 32286257  </w:t>
      </w:r>
    </w:p>
    <w:p w14:paraId="72DD0D4E" w14:textId="77777777" w:rsidR="004944D8" w:rsidRDefault="004944D8" w:rsidP="003F1182">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w:t>
      </w:r>
      <w:r w:rsidR="003F1182">
        <w:rPr>
          <w:snapToGrid w:val="0"/>
          <w:color w:val="000000"/>
        </w:rPr>
        <w:t xml:space="preserve"> della Repubblica Italiana</w:t>
      </w:r>
    </w:p>
    <w:p w14:paraId="25546C16" w14:textId="77777777" w:rsidR="00D255F2" w:rsidRDefault="00D255F2">
      <w:pPr>
        <w:widowControl w:val="0"/>
        <w:tabs>
          <w:tab w:val="left" w:pos="2321"/>
        </w:tabs>
      </w:pPr>
    </w:p>
    <w:p w14:paraId="32C3607C" w14:textId="77777777" w:rsidR="00CC24E9" w:rsidRDefault="00CC24E9">
      <w:pPr>
        <w:widowControl w:val="0"/>
        <w:tabs>
          <w:tab w:val="left" w:pos="2321"/>
        </w:tabs>
      </w:pPr>
    </w:p>
    <w:p w14:paraId="0C593C62" w14:textId="77777777" w:rsidR="004944D8" w:rsidRDefault="004944D8">
      <w:pPr>
        <w:widowControl w:val="0"/>
        <w:tabs>
          <w:tab w:val="left" w:pos="2321"/>
        </w:tabs>
        <w:rPr>
          <w:snapToGrid w:val="0"/>
          <w:color w:val="000000"/>
          <w:sz w:val="23"/>
        </w:rPr>
      </w:pPr>
      <w:r>
        <w:rPr>
          <w:b/>
          <w:snapToGrid w:val="0"/>
          <w:color w:val="000080"/>
          <w:u w:val="single"/>
        </w:rPr>
        <w:t xml:space="preserve">MILANO - CONSOLATO GENERALE            </w:t>
      </w:r>
    </w:p>
    <w:p w14:paraId="566E2C1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F6088">
        <w:rPr>
          <w:snapToGrid w:val="0"/>
          <w:color w:val="000000"/>
        </w:rPr>
        <w:t>Via Turati, n.27 – 20121 Milano</w:t>
      </w:r>
    </w:p>
    <w:p w14:paraId="5B9DE91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F6088">
        <w:rPr>
          <w:snapToGrid w:val="0"/>
          <w:color w:val="000000"/>
        </w:rPr>
        <w:t>Tel. 024855841 0248558420  0248558423</w:t>
      </w:r>
      <w:r>
        <w:rPr>
          <w:snapToGrid w:val="0"/>
          <w:color w:val="000000"/>
        </w:rPr>
        <w:t xml:space="preserve"> - Fax 0248558452-3  </w:t>
      </w:r>
    </w:p>
    <w:p w14:paraId="5404BBF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5D19E2">
        <w:rPr>
          <w:snapToGrid w:val="0"/>
          <w:color w:val="000000"/>
        </w:rPr>
        <w:t xml:space="preserve"> </w:t>
      </w:r>
      <w:r>
        <w:rPr>
          <w:snapToGrid w:val="0"/>
          <w:color w:val="000000"/>
        </w:rPr>
        <w:t xml:space="preserve"> </w:t>
      </w:r>
      <w:hyperlink r:id="rId399" w:history="1">
        <w:r w:rsidR="001B4A76" w:rsidRPr="009B074F">
          <w:rPr>
            <w:rStyle w:val="Collegamentoipertestuale"/>
            <w:snapToGrid w:val="0"/>
          </w:rPr>
          <w:t>mil@minbuza.nl</w:t>
        </w:r>
      </w:hyperlink>
      <w:r w:rsidR="009B074F">
        <w:rPr>
          <w:snapToGrid w:val="0"/>
          <w:color w:val="000000"/>
        </w:rPr>
        <w:t xml:space="preserve"> </w:t>
      </w:r>
      <w:r w:rsidR="001B4A76">
        <w:rPr>
          <w:snapToGrid w:val="0"/>
          <w:color w:val="000000"/>
        </w:rPr>
        <w:t xml:space="preserve">   </w:t>
      </w:r>
      <w:hyperlink r:id="rId400" w:history="1">
        <w:r w:rsidR="009B074F" w:rsidRPr="009B074F">
          <w:rPr>
            <w:rStyle w:val="Collegamentoipertestuale"/>
            <w:snapToGrid w:val="0"/>
          </w:rPr>
          <w:t>mil-secr@minbuza.nl</w:t>
        </w:r>
      </w:hyperlink>
      <w:r w:rsidR="009B074F">
        <w:rPr>
          <w:bCs/>
          <w:sz w:val="22"/>
        </w:rPr>
        <w:t xml:space="preserve"> </w:t>
      </w:r>
    </w:p>
    <w:p w14:paraId="54AB3EE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w:t>
      </w:r>
      <w:r w:rsidR="008223E8">
        <w:rPr>
          <w:snapToGrid w:val="0"/>
          <w:color w:val="000000"/>
        </w:rPr>
        <w:t xml:space="preserve">bardia, Valle d'Aosta, Trentino Alto Adige, Veneto, Friuli </w:t>
      </w:r>
      <w:r>
        <w:rPr>
          <w:snapToGrid w:val="0"/>
          <w:color w:val="000000"/>
        </w:rPr>
        <w:t xml:space="preserve">Venezia Giulia, </w:t>
      </w:r>
    </w:p>
    <w:p w14:paraId="4898234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8223E8">
        <w:rPr>
          <w:snapToGrid w:val="0"/>
          <w:color w:val="000000"/>
        </w:rPr>
        <w:t xml:space="preserve">Emilia </w:t>
      </w:r>
      <w:r>
        <w:rPr>
          <w:snapToGrid w:val="0"/>
          <w:color w:val="000000"/>
        </w:rPr>
        <w:t>Romagna</w:t>
      </w:r>
      <w:r w:rsidR="006630F3">
        <w:rPr>
          <w:snapToGrid w:val="0"/>
          <w:color w:val="000000"/>
        </w:rPr>
        <w:t>, Liguria, Piemonte</w:t>
      </w:r>
      <w:r>
        <w:rPr>
          <w:snapToGrid w:val="0"/>
          <w:color w:val="000000"/>
        </w:rPr>
        <w:t xml:space="preserve">   </w:t>
      </w:r>
    </w:p>
    <w:p w14:paraId="0F8DC64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CFBDB05" w14:textId="77777777" w:rsidR="004944D8" w:rsidRDefault="004944D8" w:rsidP="00CC24E9">
      <w:pPr>
        <w:pStyle w:val="Corpodeltesto2"/>
        <w:spacing w:before="0"/>
      </w:pPr>
      <w:r>
        <w:t>Signor</w:t>
      </w:r>
      <w:r w:rsidR="000D5540">
        <w:t>a</w:t>
      </w:r>
      <w:r>
        <w:t xml:space="preserve"> </w:t>
      </w:r>
      <w:r w:rsidR="00790130">
        <w:t>MASCHA BAAK</w:t>
      </w:r>
      <w:r>
        <w:t xml:space="preserve">, Console Generale (Exequatur </w:t>
      </w:r>
      <w:r w:rsidR="00790130">
        <w:t>14 giugno 2021</w:t>
      </w:r>
      <w:r>
        <w:t>)</w:t>
      </w:r>
    </w:p>
    <w:p w14:paraId="750E311F" w14:textId="77777777" w:rsidR="00CC24E9" w:rsidRDefault="00CC24E9" w:rsidP="00CC24E9">
      <w:pPr>
        <w:widowControl w:val="0"/>
        <w:tabs>
          <w:tab w:val="left" w:pos="90"/>
        </w:tabs>
        <w:rPr>
          <w:b/>
          <w:snapToGrid w:val="0"/>
          <w:color w:val="000080"/>
          <w:u w:val="single"/>
        </w:rPr>
      </w:pPr>
    </w:p>
    <w:p w14:paraId="3C7F5817" w14:textId="77777777" w:rsidR="004944D8" w:rsidRDefault="004944D8">
      <w:pPr>
        <w:widowControl w:val="0"/>
        <w:tabs>
          <w:tab w:val="left" w:pos="90"/>
        </w:tabs>
        <w:rPr>
          <w:b/>
          <w:snapToGrid w:val="0"/>
          <w:color w:val="000080"/>
          <w:u w:val="single"/>
        </w:rPr>
      </w:pPr>
    </w:p>
    <w:p w14:paraId="7C633E7F"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06618D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Stamira, 49 - 60122 Ancona </w:t>
      </w:r>
    </w:p>
    <w:p w14:paraId="6784929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071204070  - Fax 071204070</w:t>
      </w:r>
    </w:p>
    <w:p w14:paraId="63F890E8" w14:textId="77777777" w:rsidR="00A41F0D" w:rsidRDefault="00A41F0D">
      <w:pPr>
        <w:widowControl w:val="0"/>
        <w:tabs>
          <w:tab w:val="left" w:pos="2321"/>
        </w:tabs>
        <w:rPr>
          <w:snapToGrid w:val="0"/>
          <w:color w:val="000000"/>
          <w:sz w:val="23"/>
        </w:rPr>
      </w:pPr>
      <w:r>
        <w:rPr>
          <w:snapToGrid w:val="0"/>
          <w:color w:val="000000"/>
        </w:rPr>
        <w:tab/>
        <w:t xml:space="preserve">E-mail </w:t>
      </w:r>
      <w:hyperlink r:id="rId401" w:history="1">
        <w:r w:rsidRPr="00A83822">
          <w:rPr>
            <w:rStyle w:val="Collegamentoipertestuale"/>
            <w:snapToGrid w:val="0"/>
          </w:rPr>
          <w:t>ancona@nlhonoraryconsul.nl</w:t>
        </w:r>
      </w:hyperlink>
      <w:r>
        <w:rPr>
          <w:snapToGrid w:val="0"/>
          <w:color w:val="000000"/>
        </w:rPr>
        <w:t xml:space="preserve"> </w:t>
      </w:r>
    </w:p>
    <w:p w14:paraId="51DBFD41"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F85E15">
        <w:rPr>
          <w:snapToGrid w:val="0"/>
        </w:rPr>
        <w:t>Regione Marche</w:t>
      </w:r>
    </w:p>
    <w:p w14:paraId="7F8F92CE" w14:textId="77777777" w:rsidR="004944D8" w:rsidRDefault="004944D8">
      <w:pPr>
        <w:widowControl w:val="0"/>
        <w:tabs>
          <w:tab w:val="left" w:pos="90"/>
        </w:tabs>
        <w:spacing w:before="277"/>
        <w:rPr>
          <w:snapToGrid w:val="0"/>
          <w:color w:val="000000"/>
          <w:sz w:val="26"/>
        </w:rPr>
      </w:pPr>
      <w:r>
        <w:rPr>
          <w:snapToGrid w:val="0"/>
          <w:color w:val="000000"/>
        </w:rPr>
        <w:t xml:space="preserve">Signor PIERLUIGI MARIA PANZINI, Console Onorario (Rinnovo exequatur </w:t>
      </w:r>
      <w:r w:rsidR="00B57623">
        <w:rPr>
          <w:snapToGrid w:val="0"/>
          <w:color w:val="000000"/>
        </w:rPr>
        <w:t>20 novembre 2023</w:t>
      </w:r>
      <w:r w:rsidR="00470C4A">
        <w:rPr>
          <w:snapToGrid w:val="0"/>
          <w:color w:val="000000"/>
        </w:rPr>
        <w:t xml:space="preserve"> – 1° giugno 202</w:t>
      </w:r>
      <w:r w:rsidR="00B57623">
        <w:rPr>
          <w:snapToGrid w:val="0"/>
          <w:color w:val="000000"/>
        </w:rPr>
        <w:t>7</w:t>
      </w:r>
      <w:r>
        <w:rPr>
          <w:snapToGrid w:val="0"/>
          <w:color w:val="000000"/>
        </w:rPr>
        <w:t>)</w:t>
      </w:r>
    </w:p>
    <w:p w14:paraId="41FFF421" w14:textId="77777777" w:rsidR="003706E8" w:rsidRDefault="003706E8">
      <w:pPr>
        <w:widowControl w:val="0"/>
        <w:tabs>
          <w:tab w:val="left" w:pos="90"/>
        </w:tabs>
        <w:jc w:val="right"/>
        <w:rPr>
          <w:b/>
          <w:snapToGrid w:val="0"/>
          <w:color w:val="000080"/>
          <w:u w:val="single"/>
        </w:rPr>
      </w:pPr>
    </w:p>
    <w:p w14:paraId="1345633E" w14:textId="77777777" w:rsidR="003706E8" w:rsidRDefault="003706E8">
      <w:pPr>
        <w:widowControl w:val="0"/>
        <w:tabs>
          <w:tab w:val="left" w:pos="90"/>
        </w:tabs>
        <w:jc w:val="right"/>
        <w:rPr>
          <w:b/>
          <w:snapToGrid w:val="0"/>
          <w:color w:val="000080"/>
          <w:u w:val="single"/>
        </w:rPr>
      </w:pPr>
    </w:p>
    <w:p w14:paraId="67FCFF69" w14:textId="77777777" w:rsidR="003706E8" w:rsidRDefault="003706E8" w:rsidP="003706E8">
      <w:pPr>
        <w:widowControl w:val="0"/>
        <w:tabs>
          <w:tab w:val="left" w:pos="90"/>
        </w:tabs>
        <w:rPr>
          <w:b/>
          <w:snapToGrid w:val="0"/>
          <w:color w:val="000000"/>
        </w:rPr>
      </w:pPr>
      <w:r>
        <w:rPr>
          <w:b/>
          <w:snapToGrid w:val="0"/>
          <w:color w:val="000080"/>
          <w:u w:val="single"/>
        </w:rPr>
        <w:t xml:space="preserve">BARI - CONSOLATO ONORARIO            </w:t>
      </w:r>
    </w:p>
    <w:p w14:paraId="6FDF60B1" w14:textId="77777777" w:rsidR="003706E8" w:rsidRDefault="003706E8" w:rsidP="003706E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7E2E60">
        <w:rPr>
          <w:snapToGrid w:val="0"/>
          <w:color w:val="000000"/>
        </w:rPr>
        <w:t>le</w:t>
      </w:r>
      <w:r>
        <w:rPr>
          <w:snapToGrid w:val="0"/>
          <w:color w:val="000000"/>
        </w:rPr>
        <w:t xml:space="preserve"> Ennio</w:t>
      </w:r>
      <w:r w:rsidR="007E2E60">
        <w:rPr>
          <w:snapToGrid w:val="0"/>
          <w:color w:val="000000"/>
        </w:rPr>
        <w:t xml:space="preserve"> Quinto</w:t>
      </w:r>
      <w:r>
        <w:rPr>
          <w:snapToGrid w:val="0"/>
          <w:color w:val="000000"/>
        </w:rPr>
        <w:t xml:space="preserve">, 2/I - 70124  Bari </w:t>
      </w:r>
    </w:p>
    <w:p w14:paraId="678D68AD" w14:textId="77777777" w:rsidR="003706E8" w:rsidRDefault="003706E8" w:rsidP="003706E8">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7E2E60">
        <w:rPr>
          <w:snapToGrid w:val="0"/>
          <w:color w:val="000000"/>
        </w:rPr>
        <w:t xml:space="preserve"> </w:t>
      </w:r>
      <w:r>
        <w:rPr>
          <w:snapToGrid w:val="0"/>
          <w:color w:val="000000"/>
        </w:rPr>
        <w:t>5569222</w:t>
      </w:r>
    </w:p>
    <w:p w14:paraId="36F590C9" w14:textId="77777777" w:rsidR="003706E8" w:rsidRDefault="003706E8" w:rsidP="003706E8">
      <w:pPr>
        <w:widowControl w:val="0"/>
        <w:tabs>
          <w:tab w:val="left" w:pos="2321"/>
        </w:tabs>
        <w:rPr>
          <w:snapToGrid w:val="0"/>
          <w:color w:val="000000"/>
          <w:sz w:val="23"/>
        </w:rPr>
      </w:pPr>
      <w:r>
        <w:rPr>
          <w:snapToGrid w:val="0"/>
          <w:color w:val="000000"/>
        </w:rPr>
        <w:tab/>
        <w:t xml:space="preserve">E-mail  </w:t>
      </w:r>
      <w:hyperlink r:id="rId402" w:history="1">
        <w:r w:rsidR="00A41F0D" w:rsidRPr="00A83822">
          <w:rPr>
            <w:rStyle w:val="Collegamentoipertestuale"/>
            <w:snapToGrid w:val="0"/>
          </w:rPr>
          <w:t>bari@nlhonoraryconsul.nl</w:t>
        </w:r>
      </w:hyperlink>
      <w:r w:rsidR="00A41F0D">
        <w:rPr>
          <w:snapToGrid w:val="0"/>
          <w:color w:val="000000"/>
        </w:rPr>
        <w:t xml:space="preserve"> </w:t>
      </w:r>
    </w:p>
    <w:p w14:paraId="05C043FE" w14:textId="77777777" w:rsidR="003706E8" w:rsidRDefault="003706E8" w:rsidP="003706E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Puglia</w:t>
      </w:r>
    </w:p>
    <w:p w14:paraId="3BFD1A00" w14:textId="77777777" w:rsidR="003706E8" w:rsidRDefault="003706E8" w:rsidP="003706E8">
      <w:pPr>
        <w:widowControl w:val="0"/>
        <w:tabs>
          <w:tab w:val="left" w:pos="90"/>
          <w:tab w:val="left" w:pos="2321"/>
        </w:tabs>
        <w:spacing w:before="40"/>
        <w:rPr>
          <w:snapToGrid w:val="0"/>
          <w:color w:val="000000"/>
        </w:rPr>
      </w:pPr>
    </w:p>
    <w:p w14:paraId="77DB4AB6" w14:textId="77777777" w:rsidR="003706E8" w:rsidRPr="0038527E" w:rsidRDefault="003706E8" w:rsidP="003706E8">
      <w:pPr>
        <w:widowControl w:val="0"/>
        <w:tabs>
          <w:tab w:val="left" w:pos="90"/>
          <w:tab w:val="left" w:pos="2321"/>
        </w:tabs>
        <w:spacing w:before="40"/>
        <w:rPr>
          <w:snapToGrid w:val="0"/>
          <w:color w:val="000000"/>
        </w:rPr>
      </w:pPr>
      <w:r>
        <w:rPr>
          <w:snapToGrid w:val="0"/>
          <w:color w:val="000000"/>
        </w:rPr>
        <w:t>S</w:t>
      </w:r>
      <w:r w:rsidR="005B4EB9">
        <w:rPr>
          <w:snapToGrid w:val="0"/>
          <w:color w:val="000000"/>
        </w:rPr>
        <w:t xml:space="preserve">ignor MASSIMO DONATO SALOMONE, </w:t>
      </w:r>
      <w:r>
        <w:rPr>
          <w:snapToGrid w:val="0"/>
          <w:color w:val="000000"/>
        </w:rPr>
        <w:t xml:space="preserve">Console Onorario (Rinnovo exequatur </w:t>
      </w:r>
      <w:r w:rsidR="00CA7C3C">
        <w:rPr>
          <w:snapToGrid w:val="0"/>
          <w:color w:val="000000"/>
        </w:rPr>
        <w:t>26 giugno 2024</w:t>
      </w:r>
      <w:r w:rsidR="00F56963">
        <w:rPr>
          <w:snapToGrid w:val="0"/>
          <w:color w:val="000000"/>
        </w:rPr>
        <w:t xml:space="preserve"> – </w:t>
      </w:r>
      <w:r w:rsidR="00CA7C3C">
        <w:rPr>
          <w:snapToGrid w:val="0"/>
          <w:color w:val="000000"/>
        </w:rPr>
        <w:t>28</w:t>
      </w:r>
      <w:r w:rsidR="00F56963">
        <w:rPr>
          <w:snapToGrid w:val="0"/>
          <w:color w:val="000000"/>
        </w:rPr>
        <w:t xml:space="preserve"> aprile 202</w:t>
      </w:r>
      <w:r w:rsidR="00CA7C3C">
        <w:rPr>
          <w:snapToGrid w:val="0"/>
          <w:color w:val="000000"/>
        </w:rPr>
        <w:t>9</w:t>
      </w:r>
      <w:r>
        <w:rPr>
          <w:snapToGrid w:val="0"/>
          <w:color w:val="000000"/>
        </w:rPr>
        <w:t>)</w:t>
      </w:r>
    </w:p>
    <w:p w14:paraId="32CE2AB8" w14:textId="77777777" w:rsidR="008A602A" w:rsidRDefault="008A602A" w:rsidP="008A602A">
      <w:pPr>
        <w:widowControl w:val="0"/>
        <w:tabs>
          <w:tab w:val="left" w:pos="90"/>
        </w:tabs>
        <w:rPr>
          <w:b/>
          <w:snapToGrid w:val="0"/>
          <w:color w:val="000080"/>
          <w:u w:val="single"/>
        </w:rPr>
      </w:pPr>
    </w:p>
    <w:p w14:paraId="2A499F66" w14:textId="77777777" w:rsidR="008A602A" w:rsidRDefault="008A602A" w:rsidP="008A602A">
      <w:pPr>
        <w:widowControl w:val="0"/>
        <w:tabs>
          <w:tab w:val="left" w:pos="90"/>
        </w:tabs>
        <w:rPr>
          <w:b/>
          <w:snapToGrid w:val="0"/>
          <w:color w:val="000080"/>
          <w:u w:val="single"/>
        </w:rPr>
      </w:pPr>
    </w:p>
    <w:p w14:paraId="6574DBA0" w14:textId="77777777" w:rsidR="008A602A" w:rsidRDefault="008A602A" w:rsidP="008A602A">
      <w:pPr>
        <w:widowControl w:val="0"/>
        <w:tabs>
          <w:tab w:val="left" w:pos="90"/>
        </w:tabs>
        <w:rPr>
          <w:b/>
          <w:snapToGrid w:val="0"/>
          <w:color w:val="000080"/>
          <w:sz w:val="26"/>
          <w:u w:val="single"/>
        </w:rPr>
      </w:pPr>
      <w:r>
        <w:rPr>
          <w:b/>
          <w:snapToGrid w:val="0"/>
          <w:color w:val="000080"/>
          <w:u w:val="single"/>
        </w:rPr>
        <w:t xml:space="preserve">BOLOGNA - CONSOLATO ONORARIO            </w:t>
      </w:r>
    </w:p>
    <w:p w14:paraId="4F1A8595" w14:textId="77777777" w:rsidR="008A602A" w:rsidRDefault="008A602A" w:rsidP="008A602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41F0D">
        <w:rPr>
          <w:snapToGrid w:val="0"/>
          <w:color w:val="000000"/>
        </w:rPr>
        <w:t>via Castiglione</w:t>
      </w:r>
      <w:r>
        <w:rPr>
          <w:snapToGrid w:val="0"/>
          <w:color w:val="000000"/>
        </w:rPr>
        <w:t xml:space="preserve">, </w:t>
      </w:r>
      <w:r w:rsidR="00A41F0D">
        <w:rPr>
          <w:snapToGrid w:val="0"/>
          <w:color w:val="000000"/>
        </w:rPr>
        <w:t>2</w:t>
      </w:r>
      <w:r>
        <w:rPr>
          <w:snapToGrid w:val="0"/>
          <w:color w:val="000000"/>
        </w:rPr>
        <w:t xml:space="preserve">8 </w:t>
      </w:r>
      <w:r w:rsidR="00A41F0D">
        <w:rPr>
          <w:snapToGrid w:val="0"/>
          <w:color w:val="000000"/>
        </w:rPr>
        <w:t>–</w:t>
      </w:r>
      <w:r>
        <w:rPr>
          <w:snapToGrid w:val="0"/>
          <w:color w:val="000000"/>
        </w:rPr>
        <w:t xml:space="preserve"> </w:t>
      </w:r>
      <w:r w:rsidR="00A41F0D">
        <w:rPr>
          <w:snapToGrid w:val="0"/>
          <w:color w:val="000000"/>
        </w:rPr>
        <w:t>40124 Bologna</w:t>
      </w:r>
      <w:r>
        <w:rPr>
          <w:snapToGrid w:val="0"/>
          <w:color w:val="000000"/>
        </w:rPr>
        <w:t xml:space="preserve"> </w:t>
      </w:r>
    </w:p>
    <w:p w14:paraId="478373A7" w14:textId="77777777" w:rsidR="008A602A" w:rsidRDefault="008A602A" w:rsidP="008A602A">
      <w:pPr>
        <w:widowControl w:val="0"/>
        <w:tabs>
          <w:tab w:val="left" w:pos="2321"/>
        </w:tabs>
        <w:rPr>
          <w:snapToGrid w:val="0"/>
          <w:color w:val="000000"/>
        </w:rPr>
      </w:pPr>
      <w:r>
        <w:rPr>
          <w:rFonts w:ascii="MS Sans Serif" w:hAnsi="MS Sans Serif"/>
          <w:snapToGrid w:val="0"/>
          <w:sz w:val="24"/>
        </w:rPr>
        <w:tab/>
      </w:r>
      <w:r>
        <w:rPr>
          <w:snapToGrid w:val="0"/>
          <w:color w:val="000000"/>
        </w:rPr>
        <w:t>Tel. 051715202  3383148120 - Fax 051374488</w:t>
      </w:r>
    </w:p>
    <w:p w14:paraId="18F8B54C" w14:textId="77777777" w:rsidR="008A602A" w:rsidRDefault="008A602A" w:rsidP="008A602A">
      <w:pPr>
        <w:widowControl w:val="0"/>
        <w:tabs>
          <w:tab w:val="left" w:pos="2321"/>
        </w:tabs>
        <w:rPr>
          <w:snapToGrid w:val="0"/>
          <w:color w:val="000000"/>
        </w:rPr>
      </w:pPr>
      <w:r>
        <w:rPr>
          <w:snapToGrid w:val="0"/>
          <w:color w:val="000000"/>
        </w:rPr>
        <w:tab/>
        <w:t xml:space="preserve">E-mail  </w:t>
      </w:r>
      <w:hyperlink r:id="rId403" w:history="1">
        <w:r w:rsidR="00A41F0D" w:rsidRPr="00A83822">
          <w:rPr>
            <w:rStyle w:val="Collegamentoipertestuale"/>
            <w:snapToGrid w:val="0"/>
          </w:rPr>
          <w:t>bologna@nlhonoraryconsul.nl</w:t>
        </w:r>
      </w:hyperlink>
      <w:r w:rsidR="00A41F0D">
        <w:rPr>
          <w:snapToGrid w:val="0"/>
          <w:color w:val="000000"/>
        </w:rPr>
        <w:t xml:space="preserve"> </w:t>
      </w:r>
    </w:p>
    <w:p w14:paraId="184FE01B" w14:textId="77777777" w:rsidR="008A602A" w:rsidRDefault="008A602A" w:rsidP="008A602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4B5527D3" w14:textId="77777777" w:rsidR="008A602A" w:rsidRDefault="008A602A" w:rsidP="008A602A">
      <w:pPr>
        <w:widowControl w:val="0"/>
        <w:tabs>
          <w:tab w:val="left" w:pos="90"/>
          <w:tab w:val="left" w:pos="2321"/>
        </w:tabs>
        <w:spacing w:before="40"/>
        <w:rPr>
          <w:snapToGrid w:val="0"/>
          <w:color w:val="000000"/>
        </w:rPr>
      </w:pPr>
    </w:p>
    <w:p w14:paraId="1CE5B673" w14:textId="77777777" w:rsidR="008A602A" w:rsidRDefault="008A602A" w:rsidP="008A602A">
      <w:pPr>
        <w:widowControl w:val="0"/>
        <w:tabs>
          <w:tab w:val="left" w:pos="90"/>
          <w:tab w:val="left" w:pos="2321"/>
        </w:tabs>
        <w:spacing w:before="40"/>
        <w:rPr>
          <w:snapToGrid w:val="0"/>
          <w:color w:val="000000"/>
        </w:rPr>
      </w:pPr>
      <w:r>
        <w:rPr>
          <w:snapToGrid w:val="0"/>
          <w:color w:val="000000"/>
        </w:rPr>
        <w:t xml:space="preserve">Signora VALENTINA TEPEDINO, Console Onorario (Exequatur </w:t>
      </w:r>
      <w:r w:rsidR="00330DCE">
        <w:rPr>
          <w:snapToGrid w:val="0"/>
          <w:color w:val="000000"/>
        </w:rPr>
        <w:t>21 ottobre 2021</w:t>
      </w:r>
      <w:r w:rsidR="00280ED0">
        <w:rPr>
          <w:snapToGrid w:val="0"/>
          <w:color w:val="000000"/>
        </w:rPr>
        <w:t xml:space="preserve"> – 5 novembre 2025</w:t>
      </w:r>
      <w:r>
        <w:rPr>
          <w:snapToGrid w:val="0"/>
          <w:color w:val="000000"/>
        </w:rPr>
        <w:t>)</w:t>
      </w:r>
    </w:p>
    <w:p w14:paraId="339529BA" w14:textId="77777777" w:rsidR="003706E8" w:rsidRDefault="003706E8" w:rsidP="003706E8">
      <w:pPr>
        <w:widowControl w:val="0"/>
        <w:tabs>
          <w:tab w:val="left" w:pos="90"/>
        </w:tabs>
      </w:pPr>
    </w:p>
    <w:p w14:paraId="7C6E9723" w14:textId="77777777" w:rsidR="004944D8" w:rsidRDefault="004944D8">
      <w:pPr>
        <w:widowControl w:val="0"/>
        <w:tabs>
          <w:tab w:val="left" w:pos="90"/>
        </w:tabs>
        <w:jc w:val="right"/>
        <w:rPr>
          <w:b/>
          <w:snapToGrid w:val="0"/>
          <w:color w:val="000000"/>
        </w:rPr>
      </w:pPr>
      <w:r w:rsidRPr="003706E8">
        <w:br w:type="page"/>
      </w:r>
      <w:r>
        <w:rPr>
          <w:b/>
          <w:snapToGrid w:val="0"/>
          <w:color w:val="000000"/>
          <w:sz w:val="16"/>
        </w:rPr>
        <w:t>PAESI BASSI</w:t>
      </w:r>
    </w:p>
    <w:p w14:paraId="39A9205D" w14:textId="77777777" w:rsidR="004944D8" w:rsidRPr="00684AEB" w:rsidRDefault="004944D8">
      <w:pPr>
        <w:widowControl w:val="0"/>
        <w:tabs>
          <w:tab w:val="left" w:pos="90"/>
        </w:tabs>
        <w:jc w:val="right"/>
        <w:rPr>
          <w:b/>
          <w:snapToGrid w:val="0"/>
          <w:color w:val="000000"/>
          <w:sz w:val="24"/>
        </w:rPr>
      </w:pPr>
    </w:p>
    <w:p w14:paraId="284B52FF" w14:textId="77777777" w:rsidR="00E44806" w:rsidRPr="00B14CEA" w:rsidRDefault="00E44806">
      <w:pPr>
        <w:widowControl w:val="0"/>
        <w:tabs>
          <w:tab w:val="left" w:pos="90"/>
        </w:tabs>
        <w:rPr>
          <w:b/>
          <w:snapToGrid w:val="0"/>
          <w:color w:val="000080"/>
          <w:sz w:val="4"/>
          <w:szCs w:val="4"/>
          <w:u w:val="single"/>
        </w:rPr>
      </w:pPr>
    </w:p>
    <w:p w14:paraId="6CBBD7DA" w14:textId="77777777" w:rsidR="00DF2386" w:rsidRDefault="00DF2386">
      <w:pPr>
        <w:widowControl w:val="0"/>
        <w:tabs>
          <w:tab w:val="left" w:pos="90"/>
        </w:tabs>
        <w:rPr>
          <w:b/>
          <w:snapToGrid w:val="0"/>
          <w:color w:val="000080"/>
          <w:u w:val="single"/>
        </w:rPr>
      </w:pPr>
    </w:p>
    <w:p w14:paraId="7D54B084"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CATANIA - CONSOLATO ONORARIO            </w:t>
      </w:r>
    </w:p>
    <w:p w14:paraId="3504AE91" w14:textId="77777777" w:rsidR="00DF2386" w:rsidRDefault="00DF2386" w:rsidP="00DF2386">
      <w:pPr>
        <w:widowControl w:val="0"/>
        <w:tabs>
          <w:tab w:val="left" w:pos="90"/>
          <w:tab w:val="left" w:pos="2321"/>
        </w:tabs>
        <w:spacing w:before="40"/>
        <w:rPr>
          <w:b/>
          <w:snapToGrid w:val="0"/>
          <w:color w:val="000000"/>
        </w:rPr>
      </w:pPr>
    </w:p>
    <w:p w14:paraId="0FA9B8D6" w14:textId="77777777" w:rsidR="00DF2386" w:rsidRDefault="00DF2386" w:rsidP="00DF2386">
      <w:pPr>
        <w:widowControl w:val="0"/>
        <w:tabs>
          <w:tab w:val="left" w:pos="90"/>
          <w:tab w:val="left" w:pos="2321"/>
        </w:tabs>
        <w:spacing w:before="40"/>
        <w:rPr>
          <w:snapToGrid w:val="0"/>
          <w:color w:val="000000"/>
        </w:rPr>
      </w:pPr>
      <w:r>
        <w:rPr>
          <w:b/>
          <w:snapToGrid w:val="0"/>
          <w:color w:val="000000"/>
        </w:rPr>
        <w:t>Indirizzo</w:t>
      </w:r>
      <w:r>
        <w:rPr>
          <w:b/>
          <w:snapToGrid w:val="0"/>
          <w:color w:val="000000"/>
        </w:rPr>
        <w:tab/>
      </w:r>
      <w:r w:rsidR="00793DB3" w:rsidRPr="00793DB3">
        <w:rPr>
          <w:snapToGrid w:val="0"/>
          <w:color w:val="000000"/>
        </w:rPr>
        <w:t>Piazza Cardinale Pappalardo</w:t>
      </w:r>
      <w:r w:rsidR="00793DB3">
        <w:rPr>
          <w:snapToGrid w:val="0"/>
          <w:color w:val="000000"/>
        </w:rPr>
        <w:t>,</w:t>
      </w:r>
      <w:r w:rsidR="00793DB3" w:rsidRPr="00793DB3">
        <w:rPr>
          <w:snapToGrid w:val="0"/>
          <w:color w:val="000000"/>
        </w:rPr>
        <w:t xml:space="preserve"> 23</w:t>
      </w:r>
      <w:r w:rsidR="00793DB3">
        <w:rPr>
          <w:snapToGrid w:val="0"/>
          <w:color w:val="000000"/>
        </w:rPr>
        <w:t xml:space="preserve"> -</w:t>
      </w:r>
      <w:r w:rsidR="00793DB3" w:rsidRPr="00793DB3">
        <w:rPr>
          <w:snapToGrid w:val="0"/>
          <w:color w:val="000000"/>
        </w:rPr>
        <w:t xml:space="preserve"> 95131Catania </w:t>
      </w:r>
    </w:p>
    <w:p w14:paraId="7D249A24" w14:textId="77777777" w:rsidR="00DF2386" w:rsidRDefault="00DF2386" w:rsidP="00DF2386">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Tel. </w:t>
      </w:r>
      <w:r w:rsidR="00793DB3" w:rsidRPr="00793DB3">
        <w:rPr>
          <w:snapToGrid w:val="0"/>
          <w:color w:val="000000"/>
        </w:rPr>
        <w:t>+39 351 6752350</w:t>
      </w:r>
    </w:p>
    <w:p w14:paraId="003A6452" w14:textId="77777777" w:rsidR="00DF2386" w:rsidRDefault="00DF2386" w:rsidP="00DF2386">
      <w:pPr>
        <w:widowControl w:val="0"/>
        <w:tabs>
          <w:tab w:val="left" w:pos="90"/>
          <w:tab w:val="left" w:pos="2321"/>
        </w:tabs>
        <w:spacing w:before="40"/>
        <w:rPr>
          <w:snapToGrid w:val="0"/>
          <w:color w:val="000000"/>
        </w:rPr>
      </w:pPr>
      <w:r>
        <w:rPr>
          <w:snapToGrid w:val="0"/>
          <w:color w:val="000000"/>
        </w:rPr>
        <w:tab/>
      </w:r>
      <w:r>
        <w:rPr>
          <w:snapToGrid w:val="0"/>
          <w:color w:val="000000"/>
        </w:rPr>
        <w:tab/>
        <w:t>E-mail</w:t>
      </w:r>
      <w:r w:rsidR="00A41F0D" w:rsidRPr="00A41F0D">
        <w:t xml:space="preserve"> </w:t>
      </w:r>
      <w:hyperlink r:id="rId404" w:history="1">
        <w:r w:rsidR="00A41F0D" w:rsidRPr="00A83822">
          <w:rPr>
            <w:rStyle w:val="Collegamentoipertestuale"/>
            <w:snapToGrid w:val="0"/>
          </w:rPr>
          <w:t>catania@nlhonoraryconsul.nl</w:t>
        </w:r>
      </w:hyperlink>
      <w:r w:rsidR="00A41F0D">
        <w:rPr>
          <w:snapToGrid w:val="0"/>
          <w:color w:val="000000"/>
        </w:rPr>
        <w:t xml:space="preserve"> </w:t>
      </w:r>
      <w:r w:rsidR="00793DB3">
        <w:rPr>
          <w:snapToGrid w:val="0"/>
          <w:color w:val="000000"/>
        </w:rPr>
        <w:t xml:space="preserve"> </w:t>
      </w:r>
    </w:p>
    <w:p w14:paraId="5B276066" w14:textId="77777777" w:rsidR="00DF2386" w:rsidRDefault="00DF2386" w:rsidP="00DF238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Province di </w:t>
      </w:r>
      <w:r>
        <w:rPr>
          <w:snapToGrid w:val="0"/>
          <w:color w:val="000000"/>
        </w:rPr>
        <w:t xml:space="preserve">Catania, Messina, </w:t>
      </w:r>
      <w:r w:rsidR="00362634">
        <w:rPr>
          <w:snapToGrid w:val="0"/>
          <w:color w:val="000000"/>
        </w:rPr>
        <w:t>Ragusa, Siracusa, Caltanissetta</w:t>
      </w:r>
    </w:p>
    <w:p w14:paraId="10AA1541" w14:textId="77777777" w:rsidR="00DF2386" w:rsidRDefault="00DF2386" w:rsidP="00DF2386">
      <w:pPr>
        <w:widowControl w:val="0"/>
        <w:tabs>
          <w:tab w:val="left" w:pos="90"/>
          <w:tab w:val="left" w:pos="2321"/>
        </w:tabs>
        <w:spacing w:before="40"/>
        <w:rPr>
          <w:snapToGrid w:val="0"/>
          <w:color w:val="000000"/>
        </w:rPr>
      </w:pPr>
    </w:p>
    <w:p w14:paraId="67FE2B90" w14:textId="77777777" w:rsidR="00DF2386" w:rsidRDefault="00DF2386" w:rsidP="00DF2386">
      <w:pPr>
        <w:widowControl w:val="0"/>
        <w:tabs>
          <w:tab w:val="left" w:pos="90"/>
          <w:tab w:val="left" w:pos="2321"/>
        </w:tabs>
        <w:spacing w:before="40"/>
        <w:rPr>
          <w:snapToGrid w:val="0"/>
          <w:color w:val="000000"/>
        </w:rPr>
      </w:pPr>
      <w:r>
        <w:rPr>
          <w:snapToGrid w:val="0"/>
          <w:color w:val="000000"/>
        </w:rPr>
        <w:t>Signora DANIELA BAGLIERI, Console Onorario (Exequatur 25 maggio 2023 – 1° maggio 2025)</w:t>
      </w:r>
    </w:p>
    <w:p w14:paraId="1CDA220F" w14:textId="77777777" w:rsidR="007240D8" w:rsidRDefault="007240D8">
      <w:pPr>
        <w:widowControl w:val="0"/>
        <w:tabs>
          <w:tab w:val="left" w:pos="90"/>
        </w:tabs>
        <w:rPr>
          <w:snapToGrid w:val="0"/>
          <w:color w:val="000000"/>
        </w:rPr>
      </w:pPr>
    </w:p>
    <w:p w14:paraId="77595EC1" w14:textId="77777777" w:rsidR="001A0768" w:rsidRDefault="001A0768">
      <w:pPr>
        <w:widowControl w:val="0"/>
        <w:tabs>
          <w:tab w:val="left" w:pos="90"/>
        </w:tabs>
        <w:rPr>
          <w:b/>
          <w:snapToGrid w:val="0"/>
          <w:color w:val="000080"/>
          <w:u w:val="single"/>
        </w:rPr>
      </w:pPr>
    </w:p>
    <w:p w14:paraId="3A9512FE" w14:textId="77777777" w:rsidR="001A0768" w:rsidRDefault="001A0768" w:rsidP="001A0768">
      <w:pPr>
        <w:widowControl w:val="0"/>
        <w:tabs>
          <w:tab w:val="left" w:pos="90"/>
        </w:tabs>
        <w:rPr>
          <w:b/>
          <w:snapToGrid w:val="0"/>
          <w:color w:val="000080"/>
          <w:sz w:val="26"/>
          <w:u w:val="single"/>
        </w:rPr>
      </w:pPr>
      <w:r>
        <w:rPr>
          <w:b/>
          <w:snapToGrid w:val="0"/>
          <w:color w:val="000080"/>
          <w:u w:val="single"/>
        </w:rPr>
        <w:t xml:space="preserve">FIRENZE - CONSOLATO ONORARIO   </w:t>
      </w:r>
    </w:p>
    <w:p w14:paraId="04065DF0" w14:textId="77777777" w:rsidR="00F30BCD" w:rsidRDefault="00F30BCD" w:rsidP="00F30BC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63245">
        <w:rPr>
          <w:snapToGrid w:val="0"/>
          <w:color w:val="000000"/>
        </w:rPr>
        <w:t>Pier Capponi</w:t>
      </w:r>
      <w:r>
        <w:rPr>
          <w:snapToGrid w:val="0"/>
          <w:color w:val="000000"/>
        </w:rPr>
        <w:t xml:space="preserve">, </w:t>
      </w:r>
      <w:r w:rsidR="00F63245">
        <w:rPr>
          <w:snapToGrid w:val="0"/>
          <w:color w:val="000000"/>
        </w:rPr>
        <w:t>73</w:t>
      </w:r>
      <w:r>
        <w:rPr>
          <w:snapToGrid w:val="0"/>
          <w:color w:val="000000"/>
        </w:rPr>
        <w:t xml:space="preserve"> - 5013</w:t>
      </w:r>
      <w:r w:rsidR="00F63245">
        <w:rPr>
          <w:snapToGrid w:val="0"/>
          <w:color w:val="000000"/>
        </w:rPr>
        <w:t>2</w:t>
      </w:r>
      <w:r>
        <w:rPr>
          <w:snapToGrid w:val="0"/>
          <w:color w:val="000000"/>
        </w:rPr>
        <w:t xml:space="preserve"> Firenze </w:t>
      </w:r>
    </w:p>
    <w:p w14:paraId="034E747E" w14:textId="5E6A97C5" w:rsidR="00F30BCD" w:rsidRDefault="00F30BCD" w:rsidP="00F30BCD">
      <w:pPr>
        <w:widowControl w:val="0"/>
        <w:tabs>
          <w:tab w:val="left" w:pos="2321"/>
        </w:tabs>
        <w:rPr>
          <w:snapToGrid w:val="0"/>
          <w:color w:val="000000"/>
        </w:rPr>
      </w:pPr>
      <w:r>
        <w:rPr>
          <w:rFonts w:ascii="MS Sans Serif" w:hAnsi="MS Sans Serif"/>
          <w:snapToGrid w:val="0"/>
          <w:sz w:val="24"/>
        </w:rPr>
        <w:tab/>
      </w:r>
      <w:r>
        <w:rPr>
          <w:snapToGrid w:val="0"/>
          <w:color w:val="000000"/>
        </w:rPr>
        <w:t>Tel. 055</w:t>
      </w:r>
      <w:r w:rsidR="001F52CD">
        <w:rPr>
          <w:snapToGrid w:val="0"/>
          <w:color w:val="000000"/>
        </w:rPr>
        <w:t xml:space="preserve"> </w:t>
      </w:r>
      <w:r>
        <w:rPr>
          <w:snapToGrid w:val="0"/>
          <w:color w:val="000000"/>
        </w:rPr>
        <w:t>0749108</w:t>
      </w:r>
    </w:p>
    <w:p w14:paraId="73D7B101" w14:textId="77777777" w:rsidR="00F30BCD" w:rsidRDefault="00F30BCD" w:rsidP="00F30BCD">
      <w:pPr>
        <w:widowControl w:val="0"/>
        <w:tabs>
          <w:tab w:val="left" w:pos="2321"/>
        </w:tabs>
        <w:rPr>
          <w:snapToGrid w:val="0"/>
          <w:color w:val="000000"/>
          <w:sz w:val="23"/>
        </w:rPr>
      </w:pPr>
      <w:r>
        <w:rPr>
          <w:snapToGrid w:val="0"/>
          <w:color w:val="000000"/>
        </w:rPr>
        <w:tab/>
        <w:t xml:space="preserve">E-mail  </w:t>
      </w:r>
      <w:hyperlink r:id="rId405" w:history="1">
        <w:r w:rsidR="00A41F0D" w:rsidRPr="00A83822">
          <w:rPr>
            <w:rStyle w:val="Collegamentoipertestuale"/>
            <w:snapToGrid w:val="0"/>
          </w:rPr>
          <w:t>firenze@nlhonoraryconsul.nl</w:t>
        </w:r>
      </w:hyperlink>
      <w:r w:rsidR="00A41F0D">
        <w:rPr>
          <w:snapToGrid w:val="0"/>
          <w:color w:val="000000"/>
        </w:rPr>
        <w:t xml:space="preserve"> </w:t>
      </w:r>
    </w:p>
    <w:p w14:paraId="34AE6C27" w14:textId="77777777" w:rsidR="001A0768" w:rsidRDefault="001A0768" w:rsidP="001A0768">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rPr>
        <w:t xml:space="preserve">Province di </w:t>
      </w:r>
      <w:r>
        <w:rPr>
          <w:snapToGrid w:val="0"/>
          <w:color w:val="000000"/>
        </w:rPr>
        <w:t xml:space="preserve">Firenze, Arezzo, Pistoia, Prato e Siena   </w:t>
      </w:r>
    </w:p>
    <w:p w14:paraId="2277D73B" w14:textId="77777777" w:rsidR="00F30BCD" w:rsidRDefault="00F30BCD" w:rsidP="001A0768">
      <w:pPr>
        <w:widowControl w:val="0"/>
        <w:tabs>
          <w:tab w:val="left" w:pos="90"/>
          <w:tab w:val="left" w:pos="2321"/>
        </w:tabs>
        <w:rPr>
          <w:snapToGrid w:val="0"/>
          <w:color w:val="000000"/>
        </w:rPr>
      </w:pPr>
    </w:p>
    <w:p w14:paraId="6A88BBB6" w14:textId="00A18B15" w:rsidR="00F30BCD" w:rsidRDefault="00F30BCD" w:rsidP="001A0768">
      <w:pPr>
        <w:widowControl w:val="0"/>
        <w:tabs>
          <w:tab w:val="left" w:pos="90"/>
          <w:tab w:val="left" w:pos="2321"/>
        </w:tabs>
        <w:rPr>
          <w:snapToGrid w:val="0"/>
          <w:color w:val="000000"/>
        </w:rPr>
      </w:pPr>
      <w:r>
        <w:rPr>
          <w:snapToGrid w:val="0"/>
          <w:color w:val="000000"/>
        </w:rPr>
        <w:t>Signor DONATO NITTI, Console Onorario (</w:t>
      </w:r>
      <w:r w:rsidR="006C61DD">
        <w:rPr>
          <w:snapToGrid w:val="0"/>
          <w:color w:val="000000"/>
        </w:rPr>
        <w:t xml:space="preserve">Rinnovo </w:t>
      </w:r>
      <w:r>
        <w:rPr>
          <w:snapToGrid w:val="0"/>
          <w:color w:val="000000"/>
        </w:rPr>
        <w:t xml:space="preserve">Exequatur </w:t>
      </w:r>
      <w:r w:rsidR="00016698">
        <w:rPr>
          <w:snapToGrid w:val="0"/>
          <w:color w:val="000000"/>
        </w:rPr>
        <w:t>16</w:t>
      </w:r>
      <w:r w:rsidR="000031B8">
        <w:rPr>
          <w:snapToGrid w:val="0"/>
          <w:color w:val="000000"/>
        </w:rPr>
        <w:t xml:space="preserve"> giugno 2025</w:t>
      </w:r>
      <w:r>
        <w:rPr>
          <w:snapToGrid w:val="0"/>
          <w:color w:val="000000"/>
        </w:rPr>
        <w:t>)</w:t>
      </w:r>
    </w:p>
    <w:p w14:paraId="1A9627AF" w14:textId="77777777" w:rsidR="001A0768" w:rsidRDefault="001A0768">
      <w:pPr>
        <w:widowControl w:val="0"/>
        <w:tabs>
          <w:tab w:val="left" w:pos="90"/>
        </w:tabs>
        <w:rPr>
          <w:b/>
          <w:snapToGrid w:val="0"/>
          <w:color w:val="000080"/>
          <w:u w:val="single"/>
        </w:rPr>
      </w:pPr>
    </w:p>
    <w:p w14:paraId="0D7D3400" w14:textId="77777777" w:rsidR="008A602A" w:rsidRDefault="008A602A">
      <w:pPr>
        <w:widowControl w:val="0"/>
        <w:tabs>
          <w:tab w:val="left" w:pos="90"/>
        </w:tabs>
        <w:rPr>
          <w:b/>
          <w:snapToGrid w:val="0"/>
          <w:color w:val="000080"/>
          <w:u w:val="single"/>
        </w:rPr>
      </w:pPr>
    </w:p>
    <w:p w14:paraId="1740AC29" w14:textId="77777777" w:rsidR="008A602A" w:rsidRDefault="008A602A">
      <w:pPr>
        <w:widowControl w:val="0"/>
        <w:tabs>
          <w:tab w:val="left" w:pos="90"/>
        </w:tabs>
        <w:rPr>
          <w:b/>
          <w:snapToGrid w:val="0"/>
          <w:color w:val="000080"/>
          <w:u w:val="single"/>
        </w:rPr>
      </w:pPr>
    </w:p>
    <w:p w14:paraId="2719514D" w14:textId="77777777" w:rsidR="008A602A" w:rsidRDefault="008A602A" w:rsidP="008A602A">
      <w:pPr>
        <w:widowControl w:val="0"/>
        <w:tabs>
          <w:tab w:val="left" w:pos="90"/>
        </w:tabs>
        <w:rPr>
          <w:b/>
          <w:snapToGrid w:val="0"/>
          <w:color w:val="000080"/>
          <w:sz w:val="26"/>
          <w:u w:val="single"/>
        </w:rPr>
      </w:pPr>
      <w:r>
        <w:rPr>
          <w:b/>
          <w:snapToGrid w:val="0"/>
          <w:color w:val="000080"/>
          <w:u w:val="single"/>
        </w:rPr>
        <w:t xml:space="preserve">GENOVA - CONSOLATO ONORARIO   </w:t>
      </w:r>
    </w:p>
    <w:p w14:paraId="1150B77D" w14:textId="77777777" w:rsidR="00B731AB" w:rsidRDefault="008A602A" w:rsidP="00B731A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B731AB">
        <w:rPr>
          <w:snapToGrid w:val="0"/>
          <w:color w:val="000000"/>
        </w:rPr>
        <w:t xml:space="preserve">Vico dei Garibaldi, 46r - 16123 Genova </w:t>
      </w:r>
    </w:p>
    <w:p w14:paraId="609BF8F2" w14:textId="77777777" w:rsidR="00B731AB" w:rsidRDefault="00B731AB" w:rsidP="00B731A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351 716 3631  </w:t>
      </w:r>
    </w:p>
    <w:p w14:paraId="5AAA4124" w14:textId="77777777" w:rsidR="00B731AB" w:rsidRDefault="00B731AB" w:rsidP="00B731AB">
      <w:pPr>
        <w:widowControl w:val="0"/>
        <w:tabs>
          <w:tab w:val="left" w:pos="2321"/>
        </w:tabs>
        <w:rPr>
          <w:snapToGrid w:val="0"/>
          <w:color w:val="000000"/>
          <w:sz w:val="23"/>
        </w:rPr>
      </w:pPr>
      <w:r>
        <w:rPr>
          <w:snapToGrid w:val="0"/>
          <w:color w:val="000000"/>
        </w:rPr>
        <w:tab/>
        <w:t xml:space="preserve">E-mail  </w:t>
      </w:r>
      <w:hyperlink r:id="rId406" w:history="1">
        <w:r w:rsidR="00A41F0D" w:rsidRPr="00A83822">
          <w:rPr>
            <w:rStyle w:val="Collegamentoipertestuale"/>
            <w:snapToGrid w:val="0"/>
          </w:rPr>
          <w:t>genova@nlhonoraryconsul.nl</w:t>
        </w:r>
      </w:hyperlink>
      <w:r w:rsidR="00A41F0D">
        <w:rPr>
          <w:snapToGrid w:val="0"/>
          <w:color w:val="000000"/>
        </w:rPr>
        <w:t xml:space="preserve"> </w:t>
      </w:r>
    </w:p>
    <w:p w14:paraId="5091EB20" w14:textId="77777777" w:rsidR="008A602A" w:rsidRDefault="008A602A" w:rsidP="00B731AB">
      <w:pPr>
        <w:widowControl w:val="0"/>
        <w:tabs>
          <w:tab w:val="left" w:pos="90"/>
          <w:tab w:val="left" w:pos="2321"/>
        </w:tabs>
        <w:rPr>
          <w:snapToGrid w:val="0"/>
          <w:color w:val="000000"/>
        </w:rPr>
      </w:pPr>
      <w:r>
        <w:rPr>
          <w:snapToGrid w:val="0"/>
          <w:color w:val="000000"/>
        </w:rPr>
        <w:t xml:space="preserve"> </w:t>
      </w:r>
      <w:r>
        <w:rPr>
          <w:b/>
          <w:snapToGrid w:val="0"/>
          <w:color w:val="000000"/>
        </w:rPr>
        <w:t>Circoscrizione</w:t>
      </w:r>
      <w:r>
        <w:rPr>
          <w:rFonts w:ascii="MS Sans Serif" w:hAnsi="MS Sans Serif"/>
          <w:snapToGrid w:val="0"/>
          <w:sz w:val="24"/>
        </w:rPr>
        <w:tab/>
      </w:r>
      <w:r>
        <w:rPr>
          <w:snapToGrid w:val="0"/>
          <w:color w:val="000000"/>
        </w:rPr>
        <w:t xml:space="preserve">Liguria </w:t>
      </w:r>
    </w:p>
    <w:p w14:paraId="08F61DCB" w14:textId="77777777" w:rsidR="00B731AB" w:rsidRDefault="00B731AB" w:rsidP="00B731AB">
      <w:pPr>
        <w:widowControl w:val="0"/>
        <w:tabs>
          <w:tab w:val="left" w:pos="90"/>
          <w:tab w:val="left" w:pos="2321"/>
        </w:tabs>
        <w:spacing w:before="40"/>
        <w:rPr>
          <w:snapToGrid w:val="0"/>
          <w:color w:val="000000"/>
        </w:rPr>
      </w:pPr>
    </w:p>
    <w:p w14:paraId="64E1AF30" w14:textId="77777777" w:rsidR="00B731AB" w:rsidRDefault="00B731AB" w:rsidP="00B731AB">
      <w:pPr>
        <w:widowControl w:val="0"/>
        <w:tabs>
          <w:tab w:val="left" w:pos="90"/>
          <w:tab w:val="left" w:pos="2321"/>
        </w:tabs>
        <w:spacing w:before="40"/>
        <w:rPr>
          <w:snapToGrid w:val="0"/>
          <w:color w:val="000000"/>
        </w:rPr>
      </w:pPr>
      <w:r>
        <w:rPr>
          <w:snapToGrid w:val="0"/>
          <w:color w:val="000000"/>
        </w:rPr>
        <w:t>Signora MARGHERITA DEL GROSSO, Console Onorario (Exequatur 12 luglio 2023 – 1° luglio 2028)</w:t>
      </w:r>
    </w:p>
    <w:p w14:paraId="410AB85A" w14:textId="77777777" w:rsidR="004944D8" w:rsidRDefault="004944D8">
      <w:pPr>
        <w:widowControl w:val="0"/>
        <w:tabs>
          <w:tab w:val="left" w:pos="90"/>
        </w:tabs>
        <w:rPr>
          <w:b/>
          <w:snapToGrid w:val="0"/>
          <w:color w:val="000080"/>
          <w:u w:val="single"/>
        </w:rPr>
      </w:pPr>
    </w:p>
    <w:p w14:paraId="534F2E75" w14:textId="77777777" w:rsidR="00AE19BA" w:rsidRDefault="00AE19BA">
      <w:pPr>
        <w:widowControl w:val="0"/>
        <w:tabs>
          <w:tab w:val="left" w:pos="90"/>
        </w:tabs>
        <w:rPr>
          <w:b/>
          <w:snapToGrid w:val="0"/>
          <w:color w:val="000080"/>
          <w:u w:val="single"/>
        </w:rPr>
      </w:pPr>
    </w:p>
    <w:p w14:paraId="1FB62F93" w14:textId="77777777" w:rsidR="004944D8" w:rsidRDefault="004944D8">
      <w:pPr>
        <w:widowControl w:val="0"/>
        <w:tabs>
          <w:tab w:val="left" w:pos="90"/>
        </w:tabs>
        <w:rPr>
          <w:b/>
          <w:snapToGrid w:val="0"/>
          <w:color w:val="000080"/>
          <w:sz w:val="26"/>
          <w:u w:val="single"/>
        </w:rPr>
      </w:pPr>
      <w:r>
        <w:rPr>
          <w:b/>
          <w:snapToGrid w:val="0"/>
          <w:color w:val="000080"/>
          <w:u w:val="single"/>
        </w:rPr>
        <w:t>LIVORNO</w:t>
      </w:r>
      <w:r w:rsidR="00B731AB">
        <w:rPr>
          <w:b/>
          <w:snapToGrid w:val="0"/>
          <w:color w:val="000080"/>
          <w:u w:val="single"/>
        </w:rPr>
        <w:t xml:space="preserve"> - CONSOLATO ONORARIO</w:t>
      </w:r>
    </w:p>
    <w:p w14:paraId="2B4BD18D" w14:textId="77777777" w:rsidR="004944D8" w:rsidRPr="009F56CF" w:rsidRDefault="004944D8" w:rsidP="00B90CDA">
      <w:pPr>
        <w:widowControl w:val="0"/>
        <w:tabs>
          <w:tab w:val="left" w:pos="90"/>
          <w:tab w:val="left" w:pos="2321"/>
        </w:tabs>
        <w:spacing w:before="220"/>
        <w:rPr>
          <w:b/>
          <w:snapToGrid w:val="0"/>
          <w:color w:val="000000"/>
        </w:rPr>
      </w:pPr>
      <w:r>
        <w:rPr>
          <w:b/>
          <w:snapToGrid w:val="0"/>
          <w:color w:val="000000"/>
        </w:rPr>
        <w:t>Indirizzo</w:t>
      </w:r>
      <w:r w:rsidR="009F56CF">
        <w:rPr>
          <w:b/>
          <w:snapToGrid w:val="0"/>
          <w:color w:val="000000"/>
        </w:rPr>
        <w:tab/>
      </w:r>
      <w:r w:rsidR="009F56CF" w:rsidRPr="009F56CF">
        <w:rPr>
          <w:snapToGrid w:val="0"/>
          <w:color w:val="000000"/>
        </w:rPr>
        <w:t>Via Borra, 35/9</w:t>
      </w:r>
      <w:r w:rsidRPr="009F56CF">
        <w:rPr>
          <w:snapToGrid w:val="0"/>
          <w:color w:val="000000"/>
        </w:rPr>
        <w:tab/>
      </w:r>
      <w:r w:rsidR="009F56CF">
        <w:rPr>
          <w:snapToGrid w:val="0"/>
          <w:color w:val="000000"/>
        </w:rPr>
        <w:t>- 57123 Livorno</w:t>
      </w:r>
    </w:p>
    <w:p w14:paraId="16B2DC13" w14:textId="77777777" w:rsidR="009F56CF"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Province di </w:t>
      </w:r>
      <w:r>
        <w:rPr>
          <w:snapToGrid w:val="0"/>
          <w:color w:val="000000"/>
        </w:rPr>
        <w:t>Livorno, Grosseto, Lucca, Pisa</w:t>
      </w:r>
      <w:r w:rsidR="00A05316">
        <w:rPr>
          <w:snapToGrid w:val="0"/>
          <w:color w:val="000000"/>
        </w:rPr>
        <w:t xml:space="preserve"> e</w:t>
      </w:r>
      <w:r>
        <w:rPr>
          <w:snapToGrid w:val="0"/>
          <w:color w:val="000000"/>
        </w:rPr>
        <w:t xml:space="preserve"> Mas</w:t>
      </w:r>
      <w:r w:rsidR="00B731AB">
        <w:rPr>
          <w:snapToGrid w:val="0"/>
          <w:color w:val="000000"/>
        </w:rPr>
        <w:t>sa Carrara</w:t>
      </w:r>
    </w:p>
    <w:p w14:paraId="66B1942D" w14:textId="77777777" w:rsidR="002D2747" w:rsidRDefault="002D2747" w:rsidP="002D2747">
      <w:pPr>
        <w:widowControl w:val="0"/>
        <w:tabs>
          <w:tab w:val="left" w:pos="90"/>
          <w:tab w:val="left" w:pos="2321"/>
        </w:tabs>
        <w:spacing w:before="40"/>
        <w:rPr>
          <w:snapToGrid w:val="0"/>
          <w:color w:val="000000"/>
          <w:sz w:val="26"/>
        </w:rPr>
      </w:pPr>
      <w:r>
        <w:rPr>
          <w:snapToGrid w:val="0"/>
          <w:color w:val="000000"/>
          <w:sz w:val="23"/>
        </w:rPr>
        <w:tab/>
      </w:r>
      <w:r>
        <w:rPr>
          <w:snapToGrid w:val="0"/>
          <w:color w:val="000000"/>
          <w:sz w:val="23"/>
        </w:rPr>
        <w:tab/>
      </w:r>
      <w:r>
        <w:rPr>
          <w:snapToGrid w:val="0"/>
          <w:color w:val="000000"/>
        </w:rPr>
        <w:t xml:space="preserve">E-mail  </w:t>
      </w:r>
      <w:hyperlink r:id="rId407" w:history="1">
        <w:r w:rsidRPr="00A83822">
          <w:rPr>
            <w:rStyle w:val="Collegamentoipertestuale"/>
            <w:snapToGrid w:val="0"/>
          </w:rPr>
          <w:t>livorno@nlhonoraryconsul.nl</w:t>
        </w:r>
      </w:hyperlink>
      <w:r>
        <w:rPr>
          <w:snapToGrid w:val="0"/>
          <w:color w:val="000000"/>
        </w:rPr>
        <w:t xml:space="preserve"> </w:t>
      </w:r>
    </w:p>
    <w:p w14:paraId="458E62EE" w14:textId="77777777" w:rsidR="004944D8" w:rsidRDefault="009F56CF">
      <w:pPr>
        <w:widowControl w:val="0"/>
        <w:tabs>
          <w:tab w:val="left" w:pos="90"/>
          <w:tab w:val="left" w:pos="2321"/>
        </w:tabs>
        <w:spacing w:before="40"/>
        <w:rPr>
          <w:snapToGrid w:val="0"/>
          <w:color w:val="000000"/>
        </w:rPr>
      </w:pPr>
      <w:r>
        <w:rPr>
          <w:snapToGrid w:val="0"/>
          <w:color w:val="000000"/>
        </w:rPr>
        <w:t>Signora SILVIA TRAVER</w:t>
      </w:r>
      <w:r w:rsidR="0006110E">
        <w:rPr>
          <w:snapToGrid w:val="0"/>
          <w:color w:val="000000"/>
        </w:rPr>
        <w:t>S</w:t>
      </w:r>
      <w:r>
        <w:rPr>
          <w:snapToGrid w:val="0"/>
          <w:color w:val="000000"/>
        </w:rPr>
        <w:t>O, Console Onorario (Exequatur 3 giugno 2021)</w:t>
      </w:r>
    </w:p>
    <w:p w14:paraId="02762379" w14:textId="77777777" w:rsidR="004944D8" w:rsidRDefault="004944D8">
      <w:pPr>
        <w:widowControl w:val="0"/>
        <w:tabs>
          <w:tab w:val="left" w:pos="90"/>
        </w:tabs>
        <w:rPr>
          <w:b/>
          <w:snapToGrid w:val="0"/>
          <w:color w:val="000080"/>
          <w:u w:val="single"/>
        </w:rPr>
      </w:pPr>
    </w:p>
    <w:p w14:paraId="093B98BA" w14:textId="77777777" w:rsidR="00AE19BA" w:rsidRDefault="00AE19BA">
      <w:pPr>
        <w:widowControl w:val="0"/>
        <w:tabs>
          <w:tab w:val="left" w:pos="90"/>
        </w:tabs>
        <w:rPr>
          <w:b/>
          <w:snapToGrid w:val="0"/>
          <w:color w:val="000080"/>
          <w:u w:val="single"/>
        </w:rPr>
      </w:pPr>
    </w:p>
    <w:p w14:paraId="4E5EBACA"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2330B01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Depretis, </w:t>
      </w:r>
      <w:r w:rsidR="00500560">
        <w:rPr>
          <w:snapToGrid w:val="0"/>
          <w:color w:val="000000"/>
        </w:rPr>
        <w:t>51</w:t>
      </w:r>
      <w:r>
        <w:rPr>
          <w:snapToGrid w:val="0"/>
          <w:color w:val="000000"/>
        </w:rPr>
        <w:t xml:space="preserve"> - 80133 Napoli </w:t>
      </w:r>
    </w:p>
    <w:p w14:paraId="1DE02F4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8D0BB0" w:rsidRPr="008D0BB0">
        <w:rPr>
          <w:snapToGrid w:val="0"/>
          <w:color w:val="000000"/>
        </w:rPr>
        <w:t>081 5523200</w:t>
      </w:r>
      <w:r>
        <w:rPr>
          <w:snapToGrid w:val="0"/>
          <w:color w:val="000000"/>
        </w:rPr>
        <w:t xml:space="preserve"> </w:t>
      </w:r>
    </w:p>
    <w:p w14:paraId="3C83B215" w14:textId="77777777" w:rsidR="005D19E2" w:rsidRDefault="005D19E2" w:rsidP="005D19E2">
      <w:pPr>
        <w:widowControl w:val="0"/>
        <w:tabs>
          <w:tab w:val="left" w:pos="90"/>
          <w:tab w:val="left" w:pos="2321"/>
        </w:tabs>
        <w:spacing w:before="40"/>
        <w:rPr>
          <w:snapToGrid w:val="0"/>
          <w:color w:val="000000"/>
          <w:sz w:val="26"/>
        </w:rPr>
      </w:pPr>
      <w:r>
        <w:rPr>
          <w:snapToGrid w:val="0"/>
          <w:color w:val="000000"/>
          <w:sz w:val="23"/>
        </w:rPr>
        <w:tab/>
      </w:r>
      <w:r>
        <w:rPr>
          <w:snapToGrid w:val="0"/>
          <w:color w:val="000000"/>
          <w:sz w:val="23"/>
        </w:rPr>
        <w:tab/>
      </w:r>
      <w:r>
        <w:rPr>
          <w:snapToGrid w:val="0"/>
          <w:color w:val="000000"/>
        </w:rPr>
        <w:t xml:space="preserve">E-mail  </w:t>
      </w:r>
      <w:hyperlink r:id="rId408" w:history="1">
        <w:r w:rsidR="002D2747" w:rsidRPr="00A83822">
          <w:rPr>
            <w:rStyle w:val="Collegamentoipertestuale"/>
            <w:snapToGrid w:val="0"/>
          </w:rPr>
          <w:t>napoli@nlhonoraryconsul.nl</w:t>
        </w:r>
      </w:hyperlink>
    </w:p>
    <w:p w14:paraId="235394F1" w14:textId="77777777" w:rsidR="004944D8" w:rsidRDefault="004944D8">
      <w:pPr>
        <w:widowControl w:val="0"/>
        <w:tabs>
          <w:tab w:val="left" w:pos="90"/>
          <w:tab w:val="left" w:pos="2321"/>
        </w:tabs>
        <w:spacing w:before="40"/>
        <w:ind w:left="2321" w:hanging="2321"/>
        <w:rPr>
          <w:snapToGrid w:val="0"/>
          <w:color w:val="000000"/>
        </w:rPr>
      </w:pPr>
      <w:r>
        <w:rPr>
          <w:b/>
          <w:snapToGrid w:val="0"/>
          <w:color w:val="000000"/>
        </w:rPr>
        <w:t>Circoscrizione</w:t>
      </w:r>
      <w:r>
        <w:rPr>
          <w:rFonts w:ascii="MS Sans Serif" w:hAnsi="MS Sans Serif"/>
          <w:snapToGrid w:val="0"/>
          <w:sz w:val="24"/>
        </w:rPr>
        <w:tab/>
      </w:r>
      <w:r>
        <w:rPr>
          <w:snapToGrid w:val="0"/>
        </w:rPr>
        <w:t>P</w:t>
      </w:r>
      <w:r>
        <w:rPr>
          <w:snapToGrid w:val="0"/>
          <w:color w:val="000000"/>
        </w:rPr>
        <w:t>rovince di Napoli, Avellino, Benevento, Campobasso, Caserta, Catanzaro, Cosenza, Crotone, Isernia, Matera, Potenza, Reggio Calabria, Salerno</w:t>
      </w:r>
    </w:p>
    <w:p w14:paraId="588595B3" w14:textId="77777777" w:rsidR="005D19E2" w:rsidRDefault="005D19E2" w:rsidP="005D19E2">
      <w:pPr>
        <w:widowControl w:val="0"/>
        <w:tabs>
          <w:tab w:val="left" w:pos="90"/>
          <w:tab w:val="left" w:pos="2321"/>
        </w:tabs>
        <w:spacing w:before="40"/>
        <w:rPr>
          <w:snapToGrid w:val="0"/>
          <w:color w:val="000000"/>
        </w:rPr>
      </w:pPr>
    </w:p>
    <w:p w14:paraId="17CCDE0E" w14:textId="77777777" w:rsidR="004944D8" w:rsidRDefault="004944D8" w:rsidP="009A6A9A">
      <w:pPr>
        <w:widowControl w:val="0"/>
        <w:tabs>
          <w:tab w:val="left" w:pos="90"/>
          <w:tab w:val="left" w:pos="2321"/>
        </w:tabs>
        <w:rPr>
          <w:snapToGrid w:val="0"/>
          <w:color w:val="000000"/>
        </w:rPr>
      </w:pPr>
      <w:r>
        <w:rPr>
          <w:snapToGrid w:val="0"/>
          <w:color w:val="000000"/>
        </w:rPr>
        <w:t xml:space="preserve">Signor GENNARO BORRIELLO, Console Onorario (Rinnovo exequatur </w:t>
      </w:r>
      <w:r w:rsidR="00E270B8">
        <w:rPr>
          <w:snapToGrid w:val="0"/>
          <w:color w:val="000000"/>
        </w:rPr>
        <w:t>25</w:t>
      </w:r>
      <w:r>
        <w:rPr>
          <w:snapToGrid w:val="0"/>
          <w:color w:val="000000"/>
        </w:rPr>
        <w:t xml:space="preserve"> </w:t>
      </w:r>
      <w:r w:rsidR="00FD6A8F">
        <w:rPr>
          <w:snapToGrid w:val="0"/>
          <w:color w:val="000000"/>
        </w:rPr>
        <w:t>g</w:t>
      </w:r>
      <w:r w:rsidR="009A6A9A">
        <w:rPr>
          <w:snapToGrid w:val="0"/>
          <w:color w:val="000000"/>
        </w:rPr>
        <w:t>iugn</w:t>
      </w:r>
      <w:r>
        <w:rPr>
          <w:snapToGrid w:val="0"/>
          <w:color w:val="000000"/>
        </w:rPr>
        <w:t>o 20</w:t>
      </w:r>
      <w:r w:rsidR="00E270B8">
        <w:rPr>
          <w:snapToGrid w:val="0"/>
          <w:color w:val="000000"/>
        </w:rPr>
        <w:t>24 – 1° ottobre 2025</w:t>
      </w:r>
      <w:r>
        <w:rPr>
          <w:snapToGrid w:val="0"/>
          <w:color w:val="000000"/>
        </w:rPr>
        <w:t>)</w:t>
      </w:r>
    </w:p>
    <w:p w14:paraId="296F7363" w14:textId="77777777" w:rsidR="002170E3" w:rsidRDefault="002170E3" w:rsidP="009A6A9A">
      <w:pPr>
        <w:widowControl w:val="0"/>
        <w:tabs>
          <w:tab w:val="left" w:pos="90"/>
          <w:tab w:val="left" w:pos="2321"/>
        </w:tabs>
        <w:rPr>
          <w:snapToGrid w:val="0"/>
          <w:color w:val="000000"/>
        </w:rPr>
      </w:pPr>
    </w:p>
    <w:p w14:paraId="33AA6E90" w14:textId="77777777" w:rsidR="00AE19BA" w:rsidRDefault="00AE19BA" w:rsidP="002170E3">
      <w:pPr>
        <w:widowControl w:val="0"/>
        <w:tabs>
          <w:tab w:val="left" w:pos="90"/>
        </w:tabs>
        <w:rPr>
          <w:b/>
          <w:snapToGrid w:val="0"/>
          <w:color w:val="000080"/>
          <w:u w:val="single"/>
        </w:rPr>
      </w:pPr>
    </w:p>
    <w:p w14:paraId="2C605CBC" w14:textId="77777777" w:rsidR="008A602A" w:rsidRDefault="008A602A" w:rsidP="008A602A">
      <w:pPr>
        <w:widowControl w:val="0"/>
        <w:tabs>
          <w:tab w:val="left" w:pos="90"/>
        </w:tabs>
        <w:rPr>
          <w:b/>
          <w:snapToGrid w:val="0"/>
          <w:color w:val="000080"/>
          <w:sz w:val="26"/>
          <w:u w:val="single"/>
        </w:rPr>
      </w:pPr>
      <w:r>
        <w:rPr>
          <w:b/>
          <w:snapToGrid w:val="0"/>
          <w:color w:val="000080"/>
          <w:u w:val="single"/>
        </w:rPr>
        <w:t xml:space="preserve">OLBIA - CONSOLATO ONORARIO            </w:t>
      </w:r>
    </w:p>
    <w:p w14:paraId="07D26AA6" w14:textId="77777777" w:rsidR="008A602A" w:rsidRDefault="008A602A" w:rsidP="008A602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Pinturicchio, 1 - 07026 Olbia (SS)</w:t>
      </w:r>
    </w:p>
    <w:p w14:paraId="2E520752" w14:textId="77777777" w:rsidR="008A602A" w:rsidRDefault="008A602A" w:rsidP="008A602A">
      <w:pPr>
        <w:widowControl w:val="0"/>
        <w:tabs>
          <w:tab w:val="left" w:pos="2321"/>
        </w:tabs>
        <w:rPr>
          <w:snapToGrid w:val="0"/>
          <w:color w:val="000000"/>
        </w:rPr>
      </w:pPr>
      <w:r>
        <w:rPr>
          <w:rFonts w:ascii="MS Sans Serif" w:hAnsi="MS Sans Serif"/>
          <w:snapToGrid w:val="0"/>
          <w:sz w:val="24"/>
        </w:rPr>
        <w:tab/>
      </w:r>
      <w:r>
        <w:rPr>
          <w:snapToGrid w:val="0"/>
          <w:color w:val="000000"/>
        </w:rPr>
        <w:t>Tel. 078928288</w:t>
      </w:r>
    </w:p>
    <w:p w14:paraId="1BEFA44A" w14:textId="77777777" w:rsidR="008A602A" w:rsidRDefault="008A602A" w:rsidP="008A602A">
      <w:pPr>
        <w:widowControl w:val="0"/>
        <w:tabs>
          <w:tab w:val="left" w:pos="2321"/>
        </w:tabs>
        <w:rPr>
          <w:snapToGrid w:val="0"/>
          <w:color w:val="000000"/>
          <w:sz w:val="23"/>
        </w:rPr>
      </w:pPr>
      <w:r>
        <w:rPr>
          <w:snapToGrid w:val="0"/>
          <w:color w:val="000000"/>
        </w:rPr>
        <w:tab/>
        <w:t xml:space="preserve">E-mail  </w:t>
      </w:r>
      <w:hyperlink r:id="rId409" w:history="1">
        <w:r w:rsidR="002D2747" w:rsidRPr="00A83822">
          <w:rPr>
            <w:rStyle w:val="Collegamentoipertestuale"/>
            <w:snapToGrid w:val="0"/>
          </w:rPr>
          <w:t>olbia@nlhonoraryconsul.nl</w:t>
        </w:r>
      </w:hyperlink>
      <w:r w:rsidR="002D2747">
        <w:rPr>
          <w:snapToGrid w:val="0"/>
          <w:color w:val="000000"/>
        </w:rPr>
        <w:t xml:space="preserve"> </w:t>
      </w:r>
    </w:p>
    <w:p w14:paraId="537E7A02" w14:textId="77777777" w:rsidR="008A602A" w:rsidRDefault="008A602A" w:rsidP="008A602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61B7160" w14:textId="77777777" w:rsidR="008A602A" w:rsidRDefault="008A602A" w:rsidP="008A602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5D930C3" w14:textId="77777777" w:rsidR="008A602A" w:rsidRPr="008A602A" w:rsidRDefault="008A602A" w:rsidP="008A602A">
      <w:pPr>
        <w:widowControl w:val="0"/>
        <w:tabs>
          <w:tab w:val="left" w:pos="90"/>
        </w:tabs>
        <w:spacing w:before="23"/>
        <w:rPr>
          <w:snapToGrid w:val="0"/>
          <w:color w:val="000000"/>
        </w:rPr>
      </w:pPr>
      <w:r>
        <w:rPr>
          <w:snapToGrid w:val="0"/>
          <w:color w:val="000000"/>
        </w:rPr>
        <w:t xml:space="preserve">Signora CRISTINA RICCI, Console Onorario (Exequatur </w:t>
      </w:r>
      <w:r w:rsidR="00F22E1B">
        <w:rPr>
          <w:snapToGrid w:val="0"/>
          <w:color w:val="000000"/>
        </w:rPr>
        <w:t>2</w:t>
      </w:r>
      <w:r w:rsidR="00DF37A2">
        <w:rPr>
          <w:snapToGrid w:val="0"/>
          <w:color w:val="000000"/>
        </w:rPr>
        <w:t xml:space="preserve"> gennaio 2025</w:t>
      </w:r>
      <w:r w:rsidR="00F22E1B">
        <w:rPr>
          <w:snapToGrid w:val="0"/>
          <w:color w:val="000000"/>
        </w:rPr>
        <w:t xml:space="preserve"> – 1° gennaio 2030</w:t>
      </w:r>
      <w:r>
        <w:rPr>
          <w:snapToGrid w:val="0"/>
          <w:color w:val="000000"/>
        </w:rPr>
        <w:t>)</w:t>
      </w:r>
    </w:p>
    <w:p w14:paraId="08308E39" w14:textId="77777777" w:rsidR="00AE19BA" w:rsidRDefault="00AE19BA" w:rsidP="002170E3">
      <w:pPr>
        <w:widowControl w:val="0"/>
        <w:tabs>
          <w:tab w:val="left" w:pos="90"/>
        </w:tabs>
        <w:rPr>
          <w:b/>
          <w:snapToGrid w:val="0"/>
          <w:color w:val="000080"/>
          <w:u w:val="single"/>
        </w:rPr>
      </w:pPr>
    </w:p>
    <w:p w14:paraId="49CCCAF7" w14:textId="77777777" w:rsidR="008A602A" w:rsidRDefault="008A602A" w:rsidP="002170E3">
      <w:pPr>
        <w:widowControl w:val="0"/>
        <w:tabs>
          <w:tab w:val="left" w:pos="90"/>
        </w:tabs>
        <w:rPr>
          <w:b/>
          <w:snapToGrid w:val="0"/>
          <w:color w:val="000080"/>
          <w:u w:val="single"/>
        </w:rPr>
      </w:pPr>
    </w:p>
    <w:p w14:paraId="509350A7" w14:textId="77777777" w:rsidR="008A602A" w:rsidRDefault="008A602A" w:rsidP="002170E3">
      <w:pPr>
        <w:widowControl w:val="0"/>
        <w:tabs>
          <w:tab w:val="left" w:pos="90"/>
        </w:tabs>
        <w:rPr>
          <w:b/>
          <w:snapToGrid w:val="0"/>
          <w:color w:val="000080"/>
          <w:u w:val="single"/>
        </w:rPr>
      </w:pPr>
    </w:p>
    <w:p w14:paraId="3E89F83A" w14:textId="77777777" w:rsidR="00C62E2B" w:rsidRDefault="00C62E2B" w:rsidP="002170E3">
      <w:pPr>
        <w:widowControl w:val="0"/>
        <w:tabs>
          <w:tab w:val="left" w:pos="90"/>
        </w:tabs>
        <w:rPr>
          <w:b/>
          <w:snapToGrid w:val="0"/>
          <w:color w:val="000080"/>
          <w:u w:val="single"/>
        </w:rPr>
      </w:pPr>
    </w:p>
    <w:p w14:paraId="4E048F94" w14:textId="77777777" w:rsidR="00E44806" w:rsidRDefault="00E44806" w:rsidP="00686FE7">
      <w:pPr>
        <w:widowControl w:val="0"/>
        <w:tabs>
          <w:tab w:val="left" w:pos="90"/>
        </w:tabs>
        <w:jc w:val="right"/>
        <w:rPr>
          <w:b/>
          <w:snapToGrid w:val="0"/>
          <w:color w:val="000000"/>
          <w:sz w:val="16"/>
        </w:rPr>
      </w:pPr>
    </w:p>
    <w:p w14:paraId="2004F7AF" w14:textId="77777777" w:rsidR="00BD0A93" w:rsidRDefault="00BD0A93" w:rsidP="00686FE7">
      <w:pPr>
        <w:widowControl w:val="0"/>
        <w:tabs>
          <w:tab w:val="left" w:pos="90"/>
        </w:tabs>
        <w:jc w:val="right"/>
        <w:rPr>
          <w:b/>
          <w:snapToGrid w:val="0"/>
          <w:sz w:val="16"/>
        </w:rPr>
      </w:pPr>
      <w:r w:rsidRPr="00686FE7">
        <w:rPr>
          <w:b/>
          <w:snapToGrid w:val="0"/>
          <w:color w:val="000000"/>
          <w:sz w:val="16"/>
        </w:rPr>
        <w:t>PAESI</w:t>
      </w:r>
      <w:r>
        <w:rPr>
          <w:b/>
          <w:snapToGrid w:val="0"/>
          <w:sz w:val="16"/>
        </w:rPr>
        <w:t xml:space="preserve"> BASSI</w:t>
      </w:r>
    </w:p>
    <w:p w14:paraId="799EC30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ONORARIO            </w:t>
      </w:r>
    </w:p>
    <w:p w14:paraId="5AAC9DD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C62E2B">
        <w:rPr>
          <w:snapToGrid w:val="0"/>
          <w:color w:val="000000"/>
        </w:rPr>
        <w:t>Mariano Stabile</w:t>
      </w:r>
      <w:r>
        <w:rPr>
          <w:snapToGrid w:val="0"/>
          <w:color w:val="000000"/>
        </w:rPr>
        <w:t xml:space="preserve">, </w:t>
      </w:r>
      <w:r w:rsidR="00C62E2B">
        <w:rPr>
          <w:snapToGrid w:val="0"/>
          <w:color w:val="000000"/>
        </w:rPr>
        <w:t>216</w:t>
      </w:r>
      <w:r>
        <w:rPr>
          <w:snapToGrid w:val="0"/>
          <w:color w:val="000000"/>
        </w:rPr>
        <w:t xml:space="preserve"> - 901</w:t>
      </w:r>
      <w:r w:rsidR="00012A80">
        <w:rPr>
          <w:snapToGrid w:val="0"/>
          <w:color w:val="000000"/>
        </w:rPr>
        <w:t>41</w:t>
      </w:r>
      <w:r>
        <w:rPr>
          <w:snapToGrid w:val="0"/>
          <w:color w:val="000000"/>
        </w:rPr>
        <w:t xml:space="preserve"> Palermo </w:t>
      </w:r>
    </w:p>
    <w:p w14:paraId="2B3000DF" w14:textId="77777777" w:rsidR="00F756BE"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09158</w:t>
      </w:r>
      <w:r w:rsidR="00C62E2B">
        <w:rPr>
          <w:snapToGrid w:val="0"/>
          <w:color w:val="000000"/>
        </w:rPr>
        <w:t>1436</w:t>
      </w:r>
      <w:r>
        <w:rPr>
          <w:snapToGrid w:val="0"/>
          <w:color w:val="000000"/>
        </w:rPr>
        <w:t xml:space="preserve">  </w:t>
      </w:r>
    </w:p>
    <w:p w14:paraId="6B9E3497" w14:textId="77777777" w:rsidR="004944D8" w:rsidRDefault="00F756BE">
      <w:pPr>
        <w:widowControl w:val="0"/>
        <w:tabs>
          <w:tab w:val="left" w:pos="2321"/>
        </w:tabs>
        <w:rPr>
          <w:snapToGrid w:val="0"/>
          <w:color w:val="000000"/>
          <w:sz w:val="23"/>
        </w:rPr>
      </w:pPr>
      <w:r>
        <w:rPr>
          <w:snapToGrid w:val="0"/>
          <w:color w:val="000000"/>
        </w:rPr>
        <w:tab/>
        <w:t>E-mail</w:t>
      </w:r>
      <w:r w:rsidR="00EB41D9">
        <w:rPr>
          <w:snapToGrid w:val="0"/>
          <w:color w:val="000000"/>
        </w:rPr>
        <w:t xml:space="preserve"> </w:t>
      </w:r>
      <w:r>
        <w:rPr>
          <w:snapToGrid w:val="0"/>
          <w:color w:val="000000"/>
        </w:rPr>
        <w:t xml:space="preserve"> </w:t>
      </w:r>
      <w:hyperlink r:id="rId410" w:history="1">
        <w:r w:rsidR="002D2747" w:rsidRPr="00A83822">
          <w:rPr>
            <w:rStyle w:val="Collegamentoipertestuale"/>
            <w:snapToGrid w:val="0"/>
          </w:rPr>
          <w:t>palermo@nlhonoraryconsul.nl</w:t>
        </w:r>
      </w:hyperlink>
    </w:p>
    <w:p w14:paraId="2F546CEF"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Province </w:t>
      </w:r>
      <w:r w:rsidR="00712C09">
        <w:rPr>
          <w:snapToGrid w:val="0"/>
          <w:color w:val="000000"/>
        </w:rPr>
        <w:t xml:space="preserve">di </w:t>
      </w:r>
      <w:r>
        <w:rPr>
          <w:snapToGrid w:val="0"/>
          <w:color w:val="000000"/>
        </w:rPr>
        <w:t>Palermo, Trapani, Enna, Agrigento</w:t>
      </w:r>
    </w:p>
    <w:p w14:paraId="54E3CBD7" w14:textId="77777777" w:rsidR="004944D8" w:rsidRDefault="004944D8">
      <w:pPr>
        <w:widowControl w:val="0"/>
        <w:tabs>
          <w:tab w:val="left" w:pos="90"/>
        </w:tabs>
        <w:spacing w:before="277"/>
        <w:rPr>
          <w:snapToGrid w:val="0"/>
          <w:color w:val="000000"/>
          <w:sz w:val="26"/>
        </w:rPr>
      </w:pPr>
      <w:r>
        <w:rPr>
          <w:snapToGrid w:val="0"/>
          <w:color w:val="000000"/>
        </w:rPr>
        <w:t xml:space="preserve">Signor </w:t>
      </w:r>
      <w:r w:rsidR="00C62E2B">
        <w:rPr>
          <w:snapToGrid w:val="0"/>
          <w:color w:val="000000"/>
        </w:rPr>
        <w:t>EMANUELE PIRAZZOLI</w:t>
      </w:r>
      <w:r>
        <w:rPr>
          <w:snapToGrid w:val="0"/>
          <w:color w:val="000000"/>
        </w:rPr>
        <w:t>, Console Onorario (</w:t>
      </w:r>
      <w:r w:rsidR="00C62E2B">
        <w:rPr>
          <w:snapToGrid w:val="0"/>
          <w:color w:val="000000"/>
        </w:rPr>
        <w:t>E</w:t>
      </w:r>
      <w:r>
        <w:rPr>
          <w:snapToGrid w:val="0"/>
          <w:color w:val="000000"/>
        </w:rPr>
        <w:t xml:space="preserve">xequatur </w:t>
      </w:r>
      <w:r w:rsidR="00C62E2B">
        <w:rPr>
          <w:snapToGrid w:val="0"/>
          <w:color w:val="000000"/>
        </w:rPr>
        <w:t>16 dicembre 2021</w:t>
      </w:r>
      <w:r w:rsidR="007913B6">
        <w:rPr>
          <w:snapToGrid w:val="0"/>
          <w:color w:val="000000"/>
        </w:rPr>
        <w:t xml:space="preserve"> – 1° settembre 2026</w:t>
      </w:r>
      <w:r>
        <w:rPr>
          <w:snapToGrid w:val="0"/>
          <w:color w:val="000000"/>
        </w:rPr>
        <w:t>)</w:t>
      </w:r>
    </w:p>
    <w:p w14:paraId="420FC7B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726E157D" w14:textId="77777777" w:rsidR="00E74D12" w:rsidRDefault="00E74D12" w:rsidP="00E74D12">
      <w:pPr>
        <w:widowControl w:val="0"/>
        <w:tabs>
          <w:tab w:val="left" w:pos="90"/>
          <w:tab w:val="left" w:pos="2321"/>
        </w:tabs>
        <w:rPr>
          <w:b/>
          <w:snapToGrid w:val="0"/>
          <w:color w:val="000000"/>
        </w:rPr>
      </w:pPr>
    </w:p>
    <w:p w14:paraId="043B6456" w14:textId="77777777" w:rsidR="00E74D12" w:rsidRPr="00E74D12" w:rsidRDefault="00A67313" w:rsidP="00E74D1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E74D12" w:rsidRPr="00E74D12">
        <w:rPr>
          <w:snapToGrid w:val="0"/>
          <w:color w:val="000000"/>
        </w:rPr>
        <w:t>c/o Museo Egizio</w:t>
      </w:r>
    </w:p>
    <w:p w14:paraId="7584D789" w14:textId="77777777" w:rsidR="00E74D12" w:rsidRPr="00E74D12" w:rsidRDefault="00E74D12" w:rsidP="00E74D12">
      <w:pPr>
        <w:widowControl w:val="0"/>
        <w:tabs>
          <w:tab w:val="left" w:pos="90"/>
          <w:tab w:val="left" w:pos="2321"/>
        </w:tabs>
        <w:rPr>
          <w:snapToGrid w:val="0"/>
          <w:color w:val="000000"/>
        </w:rPr>
      </w:pPr>
      <w:r>
        <w:rPr>
          <w:snapToGrid w:val="0"/>
          <w:color w:val="000000"/>
        </w:rPr>
        <w:tab/>
      </w:r>
      <w:r>
        <w:rPr>
          <w:snapToGrid w:val="0"/>
          <w:color w:val="000000"/>
        </w:rPr>
        <w:tab/>
      </w:r>
      <w:r w:rsidRPr="00E74D12">
        <w:rPr>
          <w:snapToGrid w:val="0"/>
          <w:color w:val="000000"/>
        </w:rPr>
        <w:t xml:space="preserve">via Accademia delle Scienze, 6 – 10123 Torino </w:t>
      </w:r>
    </w:p>
    <w:p w14:paraId="044D87A1" w14:textId="77777777" w:rsidR="00A67313" w:rsidRDefault="00E74D12" w:rsidP="00E74D12">
      <w:pPr>
        <w:widowControl w:val="0"/>
        <w:tabs>
          <w:tab w:val="left" w:pos="90"/>
          <w:tab w:val="left" w:pos="2321"/>
        </w:tabs>
        <w:rPr>
          <w:snapToGrid w:val="0"/>
          <w:color w:val="000000"/>
        </w:rPr>
      </w:pPr>
      <w:r>
        <w:rPr>
          <w:snapToGrid w:val="0"/>
          <w:color w:val="000000"/>
        </w:rPr>
        <w:tab/>
      </w:r>
      <w:r>
        <w:rPr>
          <w:snapToGrid w:val="0"/>
          <w:color w:val="000000"/>
        </w:rPr>
        <w:tab/>
      </w:r>
      <w:r w:rsidRPr="00E74D12">
        <w:rPr>
          <w:snapToGrid w:val="0"/>
          <w:color w:val="000000"/>
        </w:rPr>
        <w:t>Tel. 011 440 6903</w:t>
      </w:r>
    </w:p>
    <w:p w14:paraId="2D58CB7C" w14:textId="77777777" w:rsidR="002D2747" w:rsidRPr="002D2747" w:rsidRDefault="002D2747" w:rsidP="002D2747">
      <w:pPr>
        <w:widowControl w:val="0"/>
        <w:tabs>
          <w:tab w:val="left" w:pos="2321"/>
        </w:tabs>
        <w:rPr>
          <w:snapToGrid w:val="0"/>
          <w:color w:val="000000"/>
        </w:rPr>
      </w:pPr>
      <w:r>
        <w:rPr>
          <w:snapToGrid w:val="0"/>
          <w:color w:val="000000"/>
        </w:rPr>
        <w:tab/>
        <w:t xml:space="preserve">E-mail </w:t>
      </w:r>
      <w:hyperlink r:id="rId411" w:history="1">
        <w:r w:rsidRPr="00A83822">
          <w:rPr>
            <w:rStyle w:val="Collegamentoipertestuale"/>
            <w:snapToGrid w:val="0"/>
          </w:rPr>
          <w:t>torino@nlhonoraryconsul.nl</w:t>
        </w:r>
      </w:hyperlink>
      <w:r>
        <w:rPr>
          <w:snapToGrid w:val="0"/>
          <w:color w:val="000000"/>
        </w:rPr>
        <w:t xml:space="preserve"> </w:t>
      </w:r>
    </w:p>
    <w:p w14:paraId="42831D07" w14:textId="77777777" w:rsidR="00A67313" w:rsidRDefault="00A67313" w:rsidP="00A6731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Valle d'Aosta e Province di Torino, Alessandria, Asti, Cuneo, Vercelli, Biella </w:t>
      </w:r>
    </w:p>
    <w:p w14:paraId="3AFD6C3C" w14:textId="77777777" w:rsidR="00A67313" w:rsidRDefault="00A67313" w:rsidP="00A67313">
      <w:pPr>
        <w:widowControl w:val="0"/>
        <w:tabs>
          <w:tab w:val="left" w:pos="90"/>
        </w:tabs>
        <w:spacing w:before="277"/>
        <w:rPr>
          <w:snapToGrid w:val="0"/>
          <w:color w:val="000000"/>
          <w:sz w:val="26"/>
        </w:rPr>
      </w:pPr>
      <w:r>
        <w:rPr>
          <w:snapToGrid w:val="0"/>
          <w:color w:val="000000"/>
        </w:rPr>
        <w:t xml:space="preserve">Signor </w:t>
      </w:r>
      <w:r w:rsidR="00E74D12">
        <w:rPr>
          <w:snapToGrid w:val="0"/>
          <w:color w:val="000000"/>
        </w:rPr>
        <w:t>CHRISTIAN GRECO</w:t>
      </w:r>
      <w:r>
        <w:rPr>
          <w:snapToGrid w:val="0"/>
          <w:color w:val="000000"/>
        </w:rPr>
        <w:t>, Console Onorario (</w:t>
      </w:r>
      <w:r w:rsidR="00E74D12">
        <w:rPr>
          <w:snapToGrid w:val="0"/>
          <w:color w:val="000000"/>
        </w:rPr>
        <w:t>E</w:t>
      </w:r>
      <w:r>
        <w:rPr>
          <w:snapToGrid w:val="0"/>
          <w:color w:val="000000"/>
        </w:rPr>
        <w:t xml:space="preserve">xequatur </w:t>
      </w:r>
      <w:r w:rsidR="00E74D12">
        <w:rPr>
          <w:snapToGrid w:val="0"/>
          <w:color w:val="000000"/>
        </w:rPr>
        <w:t>1°</w:t>
      </w:r>
      <w:r>
        <w:rPr>
          <w:snapToGrid w:val="0"/>
          <w:color w:val="000000"/>
        </w:rPr>
        <w:t xml:space="preserve"> giugno 20</w:t>
      </w:r>
      <w:r w:rsidR="00E74D12">
        <w:rPr>
          <w:snapToGrid w:val="0"/>
          <w:color w:val="000000"/>
        </w:rPr>
        <w:t>23</w:t>
      </w:r>
      <w:r>
        <w:rPr>
          <w:snapToGrid w:val="0"/>
          <w:color w:val="000000"/>
        </w:rPr>
        <w:t>)</w:t>
      </w:r>
    </w:p>
    <w:p w14:paraId="272E19B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2E9CFB6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San Marco, 2888 - 30124 Venezia </w:t>
      </w:r>
    </w:p>
    <w:p w14:paraId="5765CFFF" w14:textId="756B7511"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w:t>
      </w:r>
      <w:r w:rsidR="009D0FA9">
        <w:rPr>
          <w:snapToGrid w:val="0"/>
          <w:color w:val="000000"/>
        </w:rPr>
        <w:t>el. 0415283416 - Fax 0412443231</w:t>
      </w:r>
    </w:p>
    <w:p w14:paraId="4A99E93D" w14:textId="77777777" w:rsidR="009D0FA9" w:rsidRPr="002D2747" w:rsidRDefault="009D0FA9" w:rsidP="009D0FA9">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412" w:history="1">
        <w:r w:rsidRPr="00A83822">
          <w:rPr>
            <w:rStyle w:val="Collegamentoipertestuale"/>
            <w:snapToGrid w:val="0"/>
          </w:rPr>
          <w:t>venezia@nlhonoraryconsul.nl</w:t>
        </w:r>
      </w:hyperlink>
      <w:r>
        <w:rPr>
          <w:snapToGrid w:val="0"/>
          <w:color w:val="000000"/>
        </w:rPr>
        <w:t xml:space="preserve"> </w:t>
      </w:r>
    </w:p>
    <w:p w14:paraId="36771492" w14:textId="77777777" w:rsidR="009D0FA9" w:rsidRDefault="009D0FA9">
      <w:pPr>
        <w:widowControl w:val="0"/>
        <w:tabs>
          <w:tab w:val="left" w:pos="2321"/>
        </w:tabs>
        <w:rPr>
          <w:snapToGrid w:val="0"/>
          <w:color w:val="000000"/>
          <w:sz w:val="23"/>
        </w:rPr>
      </w:pPr>
    </w:p>
    <w:p w14:paraId="77E95634" w14:textId="77777777" w:rsidR="002D2747"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Province</w:t>
      </w:r>
      <w:r w:rsidR="007C552D">
        <w:rPr>
          <w:snapToGrid w:val="0"/>
          <w:color w:val="000000"/>
        </w:rPr>
        <w:t xml:space="preserve"> di</w:t>
      </w:r>
      <w:r>
        <w:rPr>
          <w:snapToGrid w:val="0"/>
          <w:color w:val="000000"/>
        </w:rPr>
        <w:t xml:space="preserve"> Venezia, Be</w:t>
      </w:r>
      <w:r w:rsidR="000153C8">
        <w:rPr>
          <w:snapToGrid w:val="0"/>
          <w:color w:val="000000"/>
        </w:rPr>
        <w:t>lluno, Padova, Rovigo, Treviso, Trieste</w:t>
      </w:r>
      <w:r>
        <w:rPr>
          <w:snapToGrid w:val="0"/>
          <w:color w:val="000000"/>
        </w:rPr>
        <w:t xml:space="preserve"> </w:t>
      </w:r>
    </w:p>
    <w:p w14:paraId="1D950255" w14:textId="77777777" w:rsidR="004944D8" w:rsidRDefault="000153C8">
      <w:pPr>
        <w:widowControl w:val="0"/>
        <w:tabs>
          <w:tab w:val="left" w:pos="90"/>
        </w:tabs>
        <w:spacing w:before="277"/>
        <w:rPr>
          <w:snapToGrid w:val="0"/>
          <w:color w:val="000000"/>
          <w:sz w:val="26"/>
        </w:rPr>
      </w:pPr>
      <w:r>
        <w:rPr>
          <w:snapToGrid w:val="0"/>
          <w:color w:val="000000"/>
        </w:rPr>
        <w:t>Signora GIULIA ALMA GARAVELLI</w:t>
      </w:r>
      <w:r w:rsidR="004944D8">
        <w:rPr>
          <w:snapToGrid w:val="0"/>
          <w:color w:val="000000"/>
        </w:rPr>
        <w:t>, Console Onorario (</w:t>
      </w:r>
      <w:r>
        <w:rPr>
          <w:snapToGrid w:val="0"/>
          <w:color w:val="000000"/>
        </w:rPr>
        <w:t>E</w:t>
      </w:r>
      <w:r w:rsidR="004944D8">
        <w:rPr>
          <w:snapToGrid w:val="0"/>
          <w:color w:val="000000"/>
        </w:rPr>
        <w:t>xequatur</w:t>
      </w:r>
      <w:r w:rsidR="006A4163">
        <w:rPr>
          <w:snapToGrid w:val="0"/>
          <w:color w:val="000000"/>
        </w:rPr>
        <w:t xml:space="preserve"> </w:t>
      </w:r>
      <w:r>
        <w:rPr>
          <w:snapToGrid w:val="0"/>
          <w:color w:val="000000"/>
        </w:rPr>
        <w:t>8</w:t>
      </w:r>
      <w:r w:rsidR="004944D8">
        <w:rPr>
          <w:snapToGrid w:val="0"/>
          <w:color w:val="000000"/>
        </w:rPr>
        <w:t xml:space="preserve"> </w:t>
      </w:r>
      <w:r w:rsidR="007A4695">
        <w:rPr>
          <w:snapToGrid w:val="0"/>
          <w:color w:val="000000"/>
        </w:rPr>
        <w:t>g</w:t>
      </w:r>
      <w:r w:rsidR="006A4163">
        <w:rPr>
          <w:snapToGrid w:val="0"/>
          <w:color w:val="000000"/>
        </w:rPr>
        <w:t>i</w:t>
      </w:r>
      <w:r w:rsidR="007A4695">
        <w:rPr>
          <w:snapToGrid w:val="0"/>
          <w:color w:val="000000"/>
        </w:rPr>
        <w:t>ugn</w:t>
      </w:r>
      <w:r w:rsidR="006A4163">
        <w:rPr>
          <w:snapToGrid w:val="0"/>
          <w:color w:val="000000"/>
        </w:rPr>
        <w:t>o</w:t>
      </w:r>
      <w:r w:rsidR="004944D8">
        <w:rPr>
          <w:snapToGrid w:val="0"/>
          <w:color w:val="000000"/>
        </w:rPr>
        <w:t xml:space="preserve"> 20</w:t>
      </w:r>
      <w:r>
        <w:rPr>
          <w:snapToGrid w:val="0"/>
          <w:color w:val="000000"/>
        </w:rPr>
        <w:t>21</w:t>
      </w:r>
      <w:r w:rsidR="004944D8">
        <w:rPr>
          <w:snapToGrid w:val="0"/>
          <w:color w:val="000000"/>
        </w:rPr>
        <w:t>)</w:t>
      </w:r>
    </w:p>
    <w:p w14:paraId="78872FA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VERONA - CONSOLATO ONORARIO   </w:t>
      </w:r>
      <w:r>
        <w:rPr>
          <w:b/>
          <w:snapToGrid w:val="0"/>
          <w:color w:val="000080"/>
        </w:rPr>
        <w:t xml:space="preserve"> </w:t>
      </w:r>
    </w:p>
    <w:p w14:paraId="753CCD8C" w14:textId="01738674" w:rsidR="004944D8" w:rsidRDefault="004944D8" w:rsidP="00752516">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9D0FA9" w:rsidRPr="009D0FA9">
        <w:rPr>
          <w:snapToGrid w:val="0"/>
          <w:color w:val="000000"/>
        </w:rPr>
        <w:t>via Isonzo, 11 – 37126 Verona</w:t>
      </w:r>
    </w:p>
    <w:p w14:paraId="1D15A30E" w14:textId="77777777" w:rsidR="009D0FA9" w:rsidRDefault="009D0FA9" w:rsidP="009D0FA9">
      <w:pPr>
        <w:widowControl w:val="0"/>
        <w:tabs>
          <w:tab w:val="left" w:pos="2321"/>
        </w:tabs>
        <w:rPr>
          <w:snapToGrid w:val="0"/>
          <w:color w:val="000000"/>
        </w:rPr>
      </w:pPr>
      <w:r>
        <w:rPr>
          <w:snapToGrid w:val="0"/>
          <w:color w:val="000000"/>
        </w:rPr>
        <w:tab/>
        <w:t>Tel</w:t>
      </w:r>
    </w:p>
    <w:p w14:paraId="47F9CACF" w14:textId="04A412FE" w:rsidR="009D0FA9" w:rsidRPr="009D0FA9" w:rsidRDefault="009D0FA9" w:rsidP="009D0FA9">
      <w:pPr>
        <w:widowControl w:val="0"/>
        <w:tabs>
          <w:tab w:val="left" w:pos="2321"/>
        </w:tabs>
        <w:rPr>
          <w:snapToGrid w:val="0"/>
          <w:color w:val="000000"/>
        </w:rPr>
      </w:pPr>
      <w:r>
        <w:rPr>
          <w:snapToGrid w:val="0"/>
          <w:color w:val="000000"/>
        </w:rPr>
        <w:tab/>
        <w:t xml:space="preserve">E-mail </w:t>
      </w:r>
      <w:hyperlink r:id="rId413" w:history="1">
        <w:r w:rsidR="00546621" w:rsidRPr="00684E11">
          <w:rPr>
            <w:rStyle w:val="Collegamentoipertestuale"/>
            <w:snapToGrid w:val="0"/>
          </w:rPr>
          <w:t>verona@nlhonoraryconsul.nl</w:t>
        </w:r>
      </w:hyperlink>
    </w:p>
    <w:p w14:paraId="0E8C7510" w14:textId="77777777" w:rsidR="009D0FA9" w:rsidRDefault="009D0FA9">
      <w:pPr>
        <w:widowControl w:val="0"/>
        <w:tabs>
          <w:tab w:val="left" w:pos="90"/>
          <w:tab w:val="left" w:pos="2321"/>
        </w:tabs>
        <w:spacing w:before="49"/>
        <w:rPr>
          <w:b/>
          <w:snapToGrid w:val="0"/>
          <w:color w:val="000000"/>
        </w:rPr>
      </w:pPr>
    </w:p>
    <w:p w14:paraId="38A65BA3" w14:textId="2E79B7C9"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Province </w:t>
      </w:r>
      <w:r w:rsidR="00950B06">
        <w:rPr>
          <w:snapToGrid w:val="0"/>
          <w:color w:val="000000"/>
        </w:rPr>
        <w:t xml:space="preserve">di </w:t>
      </w:r>
      <w:r>
        <w:rPr>
          <w:snapToGrid w:val="0"/>
          <w:color w:val="000000"/>
        </w:rPr>
        <w:t xml:space="preserve">Verona, </w:t>
      </w:r>
      <w:r w:rsidR="0006110E">
        <w:rPr>
          <w:snapToGrid w:val="0"/>
          <w:color w:val="000000"/>
        </w:rPr>
        <w:t xml:space="preserve">Vicenza, </w:t>
      </w:r>
      <w:r w:rsidR="00A3284A">
        <w:rPr>
          <w:snapToGrid w:val="0"/>
          <w:color w:val="000000"/>
        </w:rPr>
        <w:t>Trento, Bolzano</w:t>
      </w:r>
    </w:p>
    <w:p w14:paraId="69ED0611" w14:textId="5FE41A6F" w:rsidR="009D0FA9" w:rsidRDefault="009D0FA9" w:rsidP="009D0FA9">
      <w:pPr>
        <w:widowControl w:val="0"/>
        <w:tabs>
          <w:tab w:val="left" w:pos="90"/>
        </w:tabs>
        <w:spacing w:before="277"/>
        <w:rPr>
          <w:snapToGrid w:val="0"/>
          <w:color w:val="000000"/>
          <w:sz w:val="26"/>
        </w:rPr>
      </w:pPr>
      <w:r>
        <w:rPr>
          <w:snapToGrid w:val="0"/>
          <w:color w:val="000000"/>
        </w:rPr>
        <w:t>Signora FRANCESCA BRIANI, Console Onorario (Exequatur 4 febbraio 2025 – 01 gennaio 2030)</w:t>
      </w:r>
    </w:p>
    <w:p w14:paraId="3CA8F1E2" w14:textId="77777777" w:rsidR="009D0FA9" w:rsidRDefault="009D0FA9">
      <w:pPr>
        <w:widowControl w:val="0"/>
        <w:tabs>
          <w:tab w:val="left" w:pos="90"/>
          <w:tab w:val="left" w:pos="2321"/>
        </w:tabs>
        <w:spacing w:before="49"/>
        <w:rPr>
          <w:snapToGrid w:val="0"/>
          <w:color w:val="000000"/>
          <w:sz w:val="26"/>
        </w:rPr>
      </w:pPr>
    </w:p>
    <w:p w14:paraId="611645B8" w14:textId="77777777" w:rsidR="004944D8" w:rsidRDefault="004944D8">
      <w:pPr>
        <w:widowControl w:val="0"/>
        <w:tabs>
          <w:tab w:val="left" w:pos="90"/>
        </w:tabs>
        <w:jc w:val="right"/>
        <w:rPr>
          <w:b/>
          <w:snapToGrid w:val="0"/>
          <w:color w:val="000000"/>
          <w:sz w:val="16"/>
        </w:rPr>
      </w:pPr>
    </w:p>
    <w:p w14:paraId="36C15382" w14:textId="77777777" w:rsidR="004944D8" w:rsidRDefault="004944D8">
      <w:pPr>
        <w:widowControl w:val="0"/>
        <w:tabs>
          <w:tab w:val="left" w:pos="90"/>
        </w:tabs>
        <w:jc w:val="right"/>
        <w:rPr>
          <w:b/>
          <w:snapToGrid w:val="0"/>
          <w:color w:val="000000"/>
          <w:sz w:val="16"/>
        </w:rPr>
      </w:pPr>
    </w:p>
    <w:p w14:paraId="31AD6164" w14:textId="77777777" w:rsidR="004944D8" w:rsidRDefault="004944D8">
      <w:pPr>
        <w:widowControl w:val="0"/>
        <w:tabs>
          <w:tab w:val="left" w:pos="90"/>
        </w:tabs>
        <w:jc w:val="right"/>
        <w:rPr>
          <w:b/>
          <w:snapToGrid w:val="0"/>
          <w:color w:val="000000"/>
          <w:sz w:val="16"/>
        </w:rPr>
      </w:pPr>
    </w:p>
    <w:p w14:paraId="637E17E3" w14:textId="77777777" w:rsidR="004944D8" w:rsidRDefault="00292CEB">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PAKISTAN</w:t>
      </w:r>
    </w:p>
    <w:p w14:paraId="77674224" w14:textId="77777777" w:rsidR="004944D8" w:rsidRDefault="004944D8">
      <w:pPr>
        <w:widowControl w:val="0"/>
        <w:tabs>
          <w:tab w:val="left" w:pos="90"/>
        </w:tabs>
        <w:spacing w:before="60"/>
        <w:jc w:val="center"/>
        <w:rPr>
          <w:snapToGrid w:val="0"/>
          <w:color w:val="000080"/>
          <w:sz w:val="26"/>
        </w:rPr>
      </w:pPr>
    </w:p>
    <w:p w14:paraId="4F6167BF"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66944" behindDoc="0" locked="0" layoutInCell="1" allowOverlap="1" wp14:anchorId="4AC4B0CB" wp14:editId="76BF3C8D">
            <wp:simplePos x="0" y="0"/>
            <wp:positionH relativeFrom="column">
              <wp:posOffset>5749290</wp:posOffset>
            </wp:positionH>
            <wp:positionV relativeFrom="paragraph">
              <wp:posOffset>-12700</wp:posOffset>
            </wp:positionV>
            <wp:extent cx="702310" cy="467995"/>
            <wp:effectExtent l="19050" t="19050" r="2540" b="8255"/>
            <wp:wrapNone/>
            <wp:docPr id="294" name="Immagin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4"/>
                    <pic:cNvPicPr>
                      <a:picLocks noChangeAspect="1" noChangeArrowheads="1"/>
                    </pic:cNvPicPr>
                  </pic:nvPicPr>
                  <pic:blipFill>
                    <a:blip r:embed="rId41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PAKISTAN </w:t>
      </w:r>
    </w:p>
    <w:p w14:paraId="66D5F036" w14:textId="77777777" w:rsidR="004944D8" w:rsidRDefault="004944D8">
      <w:pPr>
        <w:widowControl w:val="0"/>
        <w:tabs>
          <w:tab w:val="left" w:pos="90"/>
        </w:tabs>
        <w:rPr>
          <w:b/>
          <w:snapToGrid w:val="0"/>
          <w:color w:val="000080"/>
          <w:sz w:val="28"/>
        </w:rPr>
      </w:pPr>
      <w:r>
        <w:rPr>
          <w:b/>
          <w:snapToGrid w:val="0"/>
          <w:color w:val="000080"/>
          <w:sz w:val="22"/>
        </w:rPr>
        <w:t xml:space="preserve">Repubblica Islamica del                                </w:t>
      </w:r>
    </w:p>
    <w:p w14:paraId="386D420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28BBEE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marzo</w:t>
      </w:r>
    </w:p>
    <w:p w14:paraId="5628212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C8D931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 Camilluccia, 682 - 00135 Roma </w:t>
      </w:r>
    </w:p>
    <w:p w14:paraId="3E50A7B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0636301775  063294836 - Fax 0636301936  </w:t>
      </w:r>
    </w:p>
    <w:p w14:paraId="373F8AA0" w14:textId="77777777" w:rsidR="004944D8" w:rsidRDefault="004944D8" w:rsidP="003F118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1BB5DFDD" w14:textId="77777777" w:rsidR="00533F3D" w:rsidRDefault="00533F3D" w:rsidP="00533F3D">
      <w:pPr>
        <w:widowControl w:val="0"/>
        <w:tabs>
          <w:tab w:val="left" w:pos="90"/>
        </w:tabs>
        <w:rPr>
          <w:b/>
          <w:snapToGrid w:val="0"/>
          <w:color w:val="000080"/>
          <w:u w:val="single"/>
        </w:rPr>
      </w:pPr>
    </w:p>
    <w:p w14:paraId="2B59DC8E" w14:textId="77777777" w:rsidR="00533F3D" w:rsidRDefault="00533F3D" w:rsidP="00533F3D">
      <w:pPr>
        <w:widowControl w:val="0"/>
        <w:tabs>
          <w:tab w:val="left" w:pos="90"/>
        </w:tabs>
        <w:rPr>
          <w:b/>
          <w:snapToGrid w:val="0"/>
          <w:color w:val="000080"/>
          <w:u w:val="single"/>
        </w:rPr>
      </w:pPr>
    </w:p>
    <w:p w14:paraId="316F0110" w14:textId="77777777" w:rsidR="00533F3D" w:rsidRDefault="00533F3D" w:rsidP="00533F3D">
      <w:pPr>
        <w:widowControl w:val="0"/>
        <w:tabs>
          <w:tab w:val="left" w:pos="90"/>
        </w:tabs>
        <w:rPr>
          <w:b/>
          <w:snapToGrid w:val="0"/>
          <w:color w:val="000080"/>
          <w:u w:val="single"/>
        </w:rPr>
      </w:pPr>
    </w:p>
    <w:p w14:paraId="0A88959D" w14:textId="77777777" w:rsidR="00533F3D" w:rsidRDefault="00533F3D" w:rsidP="00533F3D">
      <w:pPr>
        <w:widowControl w:val="0"/>
        <w:tabs>
          <w:tab w:val="left" w:pos="90"/>
        </w:tabs>
        <w:rPr>
          <w:b/>
          <w:snapToGrid w:val="0"/>
          <w:color w:val="000080"/>
          <w:u w:val="single"/>
        </w:rPr>
      </w:pPr>
    </w:p>
    <w:p w14:paraId="34E0507F" w14:textId="77777777" w:rsidR="004944D8" w:rsidRDefault="004944D8" w:rsidP="00533F3D">
      <w:pPr>
        <w:widowControl w:val="0"/>
        <w:tabs>
          <w:tab w:val="left" w:pos="90"/>
        </w:tabs>
        <w:rPr>
          <w:b/>
          <w:snapToGrid w:val="0"/>
          <w:color w:val="000080"/>
          <w:sz w:val="26"/>
          <w:u w:val="single"/>
        </w:rPr>
      </w:pPr>
      <w:r>
        <w:rPr>
          <w:b/>
          <w:snapToGrid w:val="0"/>
          <w:color w:val="000080"/>
          <w:u w:val="single"/>
        </w:rPr>
        <w:t xml:space="preserve">MILANO - CONSOLATO GENERALE         </w:t>
      </w:r>
    </w:p>
    <w:p w14:paraId="1C7CF54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C5419E" w:rsidRPr="00C5419E">
        <w:rPr>
          <w:snapToGrid w:val="0"/>
        </w:rPr>
        <w:t xml:space="preserve">Via </w:t>
      </w:r>
      <w:r w:rsidR="004F7607">
        <w:rPr>
          <w:snapToGrid w:val="0"/>
        </w:rPr>
        <w:t>Gadames</w:t>
      </w:r>
      <w:r w:rsidRPr="00C5419E">
        <w:rPr>
          <w:snapToGrid w:val="0"/>
          <w:color w:val="000000"/>
        </w:rPr>
        <w:t xml:space="preserve">, </w:t>
      </w:r>
      <w:r w:rsidR="004F7607">
        <w:rPr>
          <w:snapToGrid w:val="0"/>
          <w:color w:val="000000"/>
        </w:rPr>
        <w:t>123</w:t>
      </w:r>
      <w:r w:rsidRPr="00C5419E">
        <w:rPr>
          <w:snapToGrid w:val="0"/>
          <w:color w:val="000000"/>
        </w:rPr>
        <w:t xml:space="preserve"> - 201</w:t>
      </w:r>
      <w:r w:rsidR="00076FBA" w:rsidRPr="00C5419E">
        <w:rPr>
          <w:snapToGrid w:val="0"/>
          <w:color w:val="000000"/>
        </w:rPr>
        <w:t>5</w:t>
      </w:r>
      <w:r w:rsidR="004F7607">
        <w:rPr>
          <w:snapToGrid w:val="0"/>
          <w:color w:val="000000"/>
        </w:rPr>
        <w:t>1</w:t>
      </w:r>
      <w:r w:rsidRPr="00C5419E">
        <w:rPr>
          <w:snapToGrid w:val="0"/>
          <w:color w:val="000000"/>
        </w:rPr>
        <w:t xml:space="preserve"> Milano</w:t>
      </w:r>
      <w:r>
        <w:rPr>
          <w:snapToGrid w:val="0"/>
          <w:color w:val="000000"/>
        </w:rPr>
        <w:t xml:space="preserve"> </w:t>
      </w:r>
    </w:p>
    <w:p w14:paraId="486E43D4" w14:textId="77777777" w:rsidR="00764BA4" w:rsidRDefault="004944D8">
      <w:pPr>
        <w:widowControl w:val="0"/>
        <w:tabs>
          <w:tab w:val="left" w:pos="2321"/>
        </w:tabs>
        <w:rPr>
          <w:rFonts w:ascii="MS Sans Serif" w:hAnsi="MS Sans Serif"/>
          <w:snapToGrid w:val="0"/>
          <w:sz w:val="24"/>
        </w:rPr>
      </w:pPr>
      <w:r>
        <w:rPr>
          <w:rFonts w:ascii="MS Sans Serif" w:hAnsi="MS Sans Serif"/>
          <w:snapToGrid w:val="0"/>
          <w:sz w:val="24"/>
        </w:rPr>
        <w:tab/>
      </w:r>
      <w:r>
        <w:rPr>
          <w:snapToGrid w:val="0"/>
          <w:color w:val="000000"/>
        </w:rPr>
        <w:t>Tel.</w:t>
      </w:r>
      <w:r w:rsidR="00076FBA">
        <w:rPr>
          <w:snapToGrid w:val="0"/>
          <w:color w:val="000000"/>
        </w:rPr>
        <w:t xml:space="preserve"> </w:t>
      </w:r>
      <w:r>
        <w:rPr>
          <w:snapToGrid w:val="0"/>
          <w:color w:val="000000"/>
        </w:rPr>
        <w:t>02</w:t>
      </w:r>
      <w:r w:rsidR="009A0F34">
        <w:rPr>
          <w:snapToGrid w:val="0"/>
          <w:color w:val="000000"/>
        </w:rPr>
        <w:t>6</w:t>
      </w:r>
      <w:r>
        <w:rPr>
          <w:snapToGrid w:val="0"/>
          <w:color w:val="000000"/>
        </w:rPr>
        <w:t>67</w:t>
      </w:r>
      <w:r w:rsidR="009A0F34">
        <w:rPr>
          <w:snapToGrid w:val="0"/>
          <w:color w:val="000000"/>
        </w:rPr>
        <w:t>03271</w:t>
      </w:r>
      <w:r>
        <w:rPr>
          <w:snapToGrid w:val="0"/>
          <w:color w:val="000000"/>
        </w:rPr>
        <w:t xml:space="preserve"> </w:t>
      </w:r>
      <w:r w:rsidR="00076FBA">
        <w:rPr>
          <w:snapToGrid w:val="0"/>
          <w:color w:val="000000"/>
        </w:rPr>
        <w:t>– 0266715841 -</w:t>
      </w:r>
      <w:r>
        <w:rPr>
          <w:snapToGrid w:val="0"/>
          <w:color w:val="000000"/>
        </w:rPr>
        <w:t xml:space="preserve">  Fax 026</w:t>
      </w:r>
      <w:r w:rsidR="009A0F34">
        <w:rPr>
          <w:snapToGrid w:val="0"/>
          <w:color w:val="000000"/>
        </w:rPr>
        <w:t>74</w:t>
      </w:r>
      <w:r>
        <w:rPr>
          <w:snapToGrid w:val="0"/>
          <w:color w:val="000000"/>
        </w:rPr>
        <w:t>7</w:t>
      </w:r>
      <w:r w:rsidR="009A0F34">
        <w:rPr>
          <w:snapToGrid w:val="0"/>
          <w:color w:val="000000"/>
        </w:rPr>
        <w:t>9</w:t>
      </w:r>
      <w:r>
        <w:rPr>
          <w:snapToGrid w:val="0"/>
          <w:color w:val="000000"/>
        </w:rPr>
        <w:t>0</w:t>
      </w:r>
      <w:r w:rsidR="009A0F34">
        <w:rPr>
          <w:snapToGrid w:val="0"/>
          <w:color w:val="000000"/>
        </w:rPr>
        <w:t>7</w:t>
      </w:r>
      <w:r>
        <w:rPr>
          <w:snapToGrid w:val="0"/>
          <w:color w:val="000000"/>
        </w:rPr>
        <w:t>6</w:t>
      </w:r>
      <w:r>
        <w:rPr>
          <w:rFonts w:ascii="MS Sans Serif" w:hAnsi="MS Sans Serif"/>
          <w:snapToGrid w:val="0"/>
          <w:sz w:val="24"/>
        </w:rPr>
        <w:tab/>
      </w:r>
    </w:p>
    <w:p w14:paraId="52344F5A" w14:textId="478A4B56" w:rsidR="006C5BFC" w:rsidRPr="00764BA4" w:rsidRDefault="006C5BFC">
      <w:pPr>
        <w:widowControl w:val="0"/>
        <w:tabs>
          <w:tab w:val="left" w:pos="2321"/>
        </w:tabs>
        <w:rPr>
          <w:rFonts w:ascii="MS Sans Serif" w:hAnsi="MS Sans Serif"/>
          <w:snapToGrid w:val="0"/>
          <w:sz w:val="24"/>
        </w:rPr>
      </w:pPr>
      <w:r>
        <w:rPr>
          <w:rFonts w:ascii="MS Sans Serif" w:hAnsi="MS Sans Serif"/>
          <w:snapToGrid w:val="0"/>
          <w:sz w:val="24"/>
        </w:rPr>
        <w:tab/>
      </w:r>
      <w:r w:rsidRPr="006C5BFC">
        <w:rPr>
          <w:snapToGrid w:val="0"/>
        </w:rPr>
        <w:t>E-mail</w:t>
      </w:r>
      <w:r w:rsidRPr="001A282E">
        <w:rPr>
          <w:snapToGrid w:val="0"/>
        </w:rPr>
        <w:t xml:space="preserve">  </w:t>
      </w:r>
      <w:hyperlink r:id="rId415" w:history="1">
        <w:r w:rsidR="00764BA4" w:rsidRPr="007C6FA4">
          <w:rPr>
            <w:rStyle w:val="Collegamentoipertestuale"/>
            <w:snapToGrid w:val="0"/>
          </w:rPr>
          <w:t>consolatodelpakistan@gmail  com</w:t>
        </w:r>
      </w:hyperlink>
      <w:r w:rsidR="001A282E">
        <w:rPr>
          <w:snapToGrid w:val="0"/>
        </w:rPr>
        <w:t xml:space="preserve"> </w:t>
      </w:r>
      <w:hyperlink r:id="rId416" w:history="1">
        <w:r w:rsidR="00764BA4" w:rsidRPr="007C6FA4">
          <w:rPr>
            <w:rStyle w:val="Collegamentoipertestuale"/>
            <w:snapToGrid w:val="0"/>
          </w:rPr>
          <w:t>parepmilan@mofa.gov.pk</w:t>
        </w:r>
      </w:hyperlink>
      <w:r w:rsidR="00764BA4">
        <w:rPr>
          <w:snapToGrid w:val="0"/>
        </w:rPr>
        <w:t xml:space="preserve"> </w:t>
      </w:r>
    </w:p>
    <w:p w14:paraId="3BD50E68"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bookmarkStart w:id="68" w:name="_Hlk188625857"/>
      <w:r>
        <w:rPr>
          <w:snapToGrid w:val="0"/>
          <w:color w:val="000000"/>
        </w:rPr>
        <w:t>Lombardia, Liguria, Piemonte, Valle d’Aosta, Veneto, Trentino</w:t>
      </w:r>
      <w:r w:rsidR="00C84E4C">
        <w:rPr>
          <w:snapToGrid w:val="0"/>
          <w:color w:val="000000"/>
        </w:rPr>
        <w:t xml:space="preserve"> </w:t>
      </w:r>
      <w:r>
        <w:rPr>
          <w:snapToGrid w:val="0"/>
          <w:color w:val="000000"/>
        </w:rPr>
        <w:t>Alto Adige, Friuli</w:t>
      </w:r>
      <w:r w:rsidR="00C84E4C">
        <w:rPr>
          <w:snapToGrid w:val="0"/>
          <w:color w:val="000000"/>
        </w:rPr>
        <w:t xml:space="preserve"> </w:t>
      </w:r>
      <w:r>
        <w:rPr>
          <w:snapToGrid w:val="0"/>
          <w:color w:val="000000"/>
        </w:rPr>
        <w:t xml:space="preserve">Venezia </w:t>
      </w:r>
    </w:p>
    <w:p w14:paraId="7796817F" w14:textId="77777777" w:rsidR="004944D8" w:rsidRDefault="004944D8">
      <w:pPr>
        <w:widowControl w:val="0"/>
        <w:tabs>
          <w:tab w:val="left" w:pos="90"/>
          <w:tab w:val="left" w:pos="2321"/>
        </w:tabs>
        <w:spacing w:before="49"/>
        <w:rPr>
          <w:snapToGrid w:val="0"/>
          <w:color w:val="000000"/>
          <w:sz w:val="26"/>
        </w:rPr>
      </w:pPr>
      <w:r>
        <w:rPr>
          <w:snapToGrid w:val="0"/>
          <w:color w:val="000000"/>
        </w:rPr>
        <w:tab/>
      </w:r>
      <w:r>
        <w:rPr>
          <w:snapToGrid w:val="0"/>
          <w:color w:val="000000"/>
        </w:rPr>
        <w:tab/>
        <w:t>Giulia, Emilia</w:t>
      </w:r>
      <w:r w:rsidR="00C84E4C">
        <w:rPr>
          <w:snapToGrid w:val="0"/>
          <w:color w:val="000000"/>
        </w:rPr>
        <w:t xml:space="preserve"> </w:t>
      </w:r>
      <w:r w:rsidR="00533C38">
        <w:rPr>
          <w:snapToGrid w:val="0"/>
          <w:color w:val="000000"/>
        </w:rPr>
        <w:t>Romagna</w:t>
      </w:r>
      <w:bookmarkEnd w:id="68"/>
    </w:p>
    <w:p w14:paraId="63F2DD8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72A19CD" w14:textId="77777777" w:rsidR="002A3BB9" w:rsidRDefault="002A3BB9">
      <w:pPr>
        <w:widowControl w:val="0"/>
        <w:tabs>
          <w:tab w:val="left" w:pos="90"/>
        </w:tabs>
        <w:spacing w:before="23"/>
        <w:rPr>
          <w:snapToGrid w:val="0"/>
          <w:color w:val="000000"/>
        </w:rPr>
      </w:pPr>
      <w:r>
        <w:rPr>
          <w:snapToGrid w:val="0"/>
          <w:color w:val="000000"/>
        </w:rPr>
        <w:t xml:space="preserve">Signora AQSA NAWAZ, Console Generale (Exequatur </w:t>
      </w:r>
      <w:r w:rsidR="001A282E">
        <w:rPr>
          <w:snapToGrid w:val="0"/>
          <w:color w:val="000000"/>
        </w:rPr>
        <w:t>13 giugno 2022</w:t>
      </w:r>
      <w:r>
        <w:rPr>
          <w:snapToGrid w:val="0"/>
          <w:color w:val="000000"/>
        </w:rPr>
        <w:t>)</w:t>
      </w:r>
    </w:p>
    <w:p w14:paraId="252CB46D" w14:textId="77777777" w:rsidR="009559D8" w:rsidRDefault="009559D8">
      <w:pPr>
        <w:widowControl w:val="0"/>
        <w:tabs>
          <w:tab w:val="left" w:pos="90"/>
        </w:tabs>
        <w:spacing w:before="23"/>
        <w:rPr>
          <w:snapToGrid w:val="0"/>
          <w:color w:val="000000"/>
        </w:rPr>
      </w:pPr>
      <w:r>
        <w:rPr>
          <w:snapToGrid w:val="0"/>
          <w:color w:val="000000"/>
        </w:rPr>
        <w:t>Signor AHMAD WALEED, Secondo Segretario affari commerciali (3 novembre 2022)</w:t>
      </w:r>
    </w:p>
    <w:p w14:paraId="3F128341" w14:textId="6CFAD599" w:rsidR="009C2155" w:rsidRDefault="009C2155">
      <w:pPr>
        <w:widowControl w:val="0"/>
        <w:tabs>
          <w:tab w:val="left" w:pos="90"/>
        </w:tabs>
        <w:spacing w:before="23"/>
        <w:rPr>
          <w:snapToGrid w:val="0"/>
          <w:color w:val="000000"/>
        </w:rPr>
      </w:pPr>
      <w:r>
        <w:rPr>
          <w:snapToGrid w:val="0"/>
          <w:color w:val="000000"/>
        </w:rPr>
        <w:t>Signor ASMATULLAH JUNEJO, Vice Console (13 febbraio 2024)</w:t>
      </w:r>
    </w:p>
    <w:p w14:paraId="44421D4B" w14:textId="45C9DB30" w:rsidR="00533F3D" w:rsidRDefault="00691A8B" w:rsidP="00A76EEC">
      <w:pPr>
        <w:widowControl w:val="0"/>
        <w:tabs>
          <w:tab w:val="left" w:pos="90"/>
        </w:tabs>
        <w:spacing w:before="23"/>
        <w:rPr>
          <w:snapToGrid w:val="0"/>
          <w:color w:val="000000"/>
        </w:rPr>
      </w:pPr>
      <w:r>
        <w:rPr>
          <w:snapToGrid w:val="0"/>
          <w:color w:val="000000"/>
        </w:rPr>
        <w:t>Signor SYED RIZVI, Addetto Consolare (29 ottobre 2024)</w:t>
      </w:r>
    </w:p>
    <w:p w14:paraId="6BEA97A7" w14:textId="7C932AEC" w:rsidR="00A76EEC" w:rsidRPr="00A76EEC" w:rsidRDefault="00A76EEC" w:rsidP="00A76EEC">
      <w:pPr>
        <w:widowControl w:val="0"/>
        <w:tabs>
          <w:tab w:val="left" w:pos="90"/>
        </w:tabs>
        <w:spacing w:before="23"/>
        <w:rPr>
          <w:snapToGrid w:val="0"/>
          <w:color w:val="000000"/>
        </w:rPr>
      </w:pPr>
      <w:r>
        <w:rPr>
          <w:snapToGrid w:val="0"/>
          <w:color w:val="000000"/>
        </w:rPr>
        <w:t>Signor WAQAR ALI KHAN, Addetto Consolare (7 dicembre 2024)</w:t>
      </w:r>
    </w:p>
    <w:p w14:paraId="376AA76E" w14:textId="77777777" w:rsidR="00533F3D" w:rsidRDefault="00533F3D" w:rsidP="00533F3D">
      <w:pPr>
        <w:widowControl w:val="0"/>
        <w:tabs>
          <w:tab w:val="left" w:pos="90"/>
        </w:tabs>
        <w:rPr>
          <w:b/>
          <w:snapToGrid w:val="0"/>
          <w:color w:val="000080"/>
          <w:u w:val="single"/>
        </w:rPr>
      </w:pPr>
    </w:p>
    <w:p w14:paraId="11A5F0FE" w14:textId="77777777" w:rsidR="001E1D6A" w:rsidRDefault="001E1D6A">
      <w:pPr>
        <w:widowControl w:val="0"/>
        <w:tabs>
          <w:tab w:val="left" w:pos="90"/>
        </w:tabs>
        <w:rPr>
          <w:snapToGrid w:val="0"/>
          <w:color w:val="000000"/>
        </w:rPr>
      </w:pPr>
    </w:p>
    <w:p w14:paraId="261B056F" w14:textId="77777777" w:rsidR="003D2D79" w:rsidRDefault="003D2D79" w:rsidP="003D2D79">
      <w:pPr>
        <w:widowControl w:val="0"/>
        <w:tabs>
          <w:tab w:val="left" w:pos="90"/>
        </w:tabs>
        <w:rPr>
          <w:b/>
          <w:snapToGrid w:val="0"/>
          <w:color w:val="000080"/>
          <w:sz w:val="26"/>
          <w:u w:val="single"/>
        </w:rPr>
      </w:pPr>
      <w:r>
        <w:rPr>
          <w:b/>
          <w:snapToGrid w:val="0"/>
          <w:color w:val="000080"/>
          <w:u w:val="single"/>
        </w:rPr>
        <w:t xml:space="preserve">NAPOLI - CONSOLATO ONORARIO            </w:t>
      </w:r>
    </w:p>
    <w:p w14:paraId="75AC3FE6" w14:textId="567445E9" w:rsidR="003D2D79" w:rsidRDefault="003D2D79" w:rsidP="003D2D7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E4AD3">
        <w:rPr>
          <w:snapToGrid w:val="0"/>
          <w:color w:val="000000"/>
        </w:rPr>
        <w:t>c/o Studio Associato Dottori Commercialisti – via Pontano, 61 – 80122 Napoli</w:t>
      </w:r>
    </w:p>
    <w:p w14:paraId="6C1C4CD1" w14:textId="53890B35" w:rsidR="003D2D79" w:rsidRDefault="003D2D79" w:rsidP="003D2D79">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E4AD3">
        <w:rPr>
          <w:snapToGrid w:val="0"/>
          <w:color w:val="000000"/>
        </w:rPr>
        <w:t>081 660075</w:t>
      </w:r>
    </w:p>
    <w:p w14:paraId="14BBEE48" w14:textId="2986C946" w:rsidR="003D2D79" w:rsidRDefault="003D2D79" w:rsidP="003D2D79">
      <w:pPr>
        <w:widowControl w:val="0"/>
        <w:tabs>
          <w:tab w:val="left" w:pos="90"/>
          <w:tab w:val="left" w:pos="2321"/>
        </w:tabs>
        <w:spacing w:before="40"/>
        <w:rPr>
          <w:snapToGrid w:val="0"/>
          <w:color w:val="000000"/>
          <w:sz w:val="26"/>
        </w:rPr>
      </w:pPr>
      <w:r>
        <w:rPr>
          <w:snapToGrid w:val="0"/>
          <w:color w:val="000000"/>
          <w:sz w:val="23"/>
        </w:rPr>
        <w:tab/>
      </w:r>
      <w:r>
        <w:rPr>
          <w:snapToGrid w:val="0"/>
          <w:color w:val="000000"/>
          <w:sz w:val="23"/>
        </w:rPr>
        <w:tab/>
      </w:r>
      <w:r>
        <w:rPr>
          <w:snapToGrid w:val="0"/>
          <w:color w:val="000000"/>
        </w:rPr>
        <w:t xml:space="preserve">E-mail  </w:t>
      </w:r>
      <w:hyperlink r:id="rId417" w:history="1">
        <w:r w:rsidR="009E4AD3" w:rsidRPr="00983601">
          <w:rPr>
            <w:rStyle w:val="Collegamentoipertestuale"/>
            <w:snapToGrid w:val="0"/>
          </w:rPr>
          <w:t>f.schettino@lsmsrl.com</w:t>
        </w:r>
      </w:hyperlink>
      <w:r w:rsidR="009E4AD3">
        <w:rPr>
          <w:snapToGrid w:val="0"/>
          <w:color w:val="000000"/>
        </w:rPr>
        <w:t xml:space="preserve"> </w:t>
      </w:r>
    </w:p>
    <w:p w14:paraId="08B0F97B" w14:textId="77777777" w:rsidR="003D2D79" w:rsidRDefault="003D2D79" w:rsidP="003D2D79">
      <w:pPr>
        <w:widowControl w:val="0"/>
        <w:tabs>
          <w:tab w:val="left" w:pos="90"/>
          <w:tab w:val="left" w:pos="2321"/>
        </w:tabs>
        <w:spacing w:before="40"/>
        <w:ind w:left="2321" w:hanging="2321"/>
        <w:rPr>
          <w:snapToGrid w:val="0"/>
          <w:color w:val="000000"/>
        </w:rPr>
      </w:pPr>
      <w:r>
        <w:rPr>
          <w:b/>
          <w:snapToGrid w:val="0"/>
          <w:color w:val="000000"/>
        </w:rPr>
        <w:t>Circoscrizione</w:t>
      </w:r>
      <w:r>
        <w:rPr>
          <w:rFonts w:ascii="MS Sans Serif" w:hAnsi="MS Sans Serif"/>
          <w:snapToGrid w:val="0"/>
          <w:sz w:val="24"/>
        </w:rPr>
        <w:tab/>
      </w:r>
      <w:r>
        <w:rPr>
          <w:snapToGrid w:val="0"/>
        </w:rPr>
        <w:t>Campania</w:t>
      </w:r>
    </w:p>
    <w:p w14:paraId="085F9571" w14:textId="77777777" w:rsidR="003D2D79" w:rsidRDefault="003D2D79" w:rsidP="003D2D79">
      <w:pPr>
        <w:widowControl w:val="0"/>
        <w:tabs>
          <w:tab w:val="left" w:pos="90"/>
          <w:tab w:val="left" w:pos="2321"/>
        </w:tabs>
        <w:spacing w:before="40"/>
        <w:rPr>
          <w:snapToGrid w:val="0"/>
          <w:color w:val="000000"/>
        </w:rPr>
      </w:pPr>
    </w:p>
    <w:p w14:paraId="55F4B48A" w14:textId="77777777" w:rsidR="003D2D79" w:rsidRDefault="003D2D79" w:rsidP="003D2D79">
      <w:pPr>
        <w:widowControl w:val="0"/>
        <w:tabs>
          <w:tab w:val="left" w:pos="90"/>
          <w:tab w:val="left" w:pos="2321"/>
        </w:tabs>
        <w:rPr>
          <w:snapToGrid w:val="0"/>
          <w:color w:val="000000"/>
        </w:rPr>
      </w:pPr>
      <w:r>
        <w:rPr>
          <w:snapToGrid w:val="0"/>
          <w:color w:val="000000"/>
        </w:rPr>
        <w:t>Signor FRANCESCO SCHETTINO, Console Onorario (Exequatur 19 settembre 2024)</w:t>
      </w:r>
    </w:p>
    <w:p w14:paraId="27BEFD95" w14:textId="77777777" w:rsidR="004944D8" w:rsidRDefault="004944D8">
      <w:pPr>
        <w:widowControl w:val="0"/>
        <w:tabs>
          <w:tab w:val="left" w:pos="90"/>
        </w:tabs>
        <w:rPr>
          <w:snapToGrid w:val="0"/>
          <w:color w:val="000000"/>
        </w:rPr>
      </w:pPr>
    </w:p>
    <w:p w14:paraId="651302BC" w14:textId="77777777" w:rsidR="004944D8" w:rsidRDefault="004944D8">
      <w:pPr>
        <w:widowControl w:val="0"/>
        <w:tabs>
          <w:tab w:val="left" w:pos="90"/>
        </w:tabs>
        <w:rPr>
          <w:snapToGrid w:val="0"/>
          <w:color w:val="000000"/>
        </w:rPr>
      </w:pPr>
    </w:p>
    <w:p w14:paraId="255CDCAF" w14:textId="77777777" w:rsidR="004944D8" w:rsidRDefault="004944D8">
      <w:pPr>
        <w:widowControl w:val="0"/>
        <w:tabs>
          <w:tab w:val="left" w:pos="90"/>
        </w:tabs>
        <w:rPr>
          <w:snapToGrid w:val="0"/>
          <w:color w:val="000000"/>
        </w:rPr>
      </w:pPr>
    </w:p>
    <w:p w14:paraId="768AFF1C" w14:textId="77777777" w:rsidR="004944D8" w:rsidRDefault="004944D8">
      <w:pPr>
        <w:widowControl w:val="0"/>
        <w:tabs>
          <w:tab w:val="left" w:pos="90"/>
        </w:tabs>
        <w:rPr>
          <w:snapToGrid w:val="0"/>
          <w:color w:val="000000"/>
        </w:rPr>
      </w:pPr>
    </w:p>
    <w:p w14:paraId="4D69D7B2" w14:textId="77777777" w:rsidR="004944D8" w:rsidRDefault="004944D8">
      <w:pPr>
        <w:widowControl w:val="0"/>
        <w:tabs>
          <w:tab w:val="left" w:pos="90"/>
        </w:tabs>
        <w:rPr>
          <w:snapToGrid w:val="0"/>
          <w:color w:val="000000"/>
        </w:rPr>
      </w:pPr>
    </w:p>
    <w:p w14:paraId="7084B1AF" w14:textId="77777777" w:rsidR="004944D8" w:rsidRDefault="004944D8">
      <w:pPr>
        <w:widowControl w:val="0"/>
        <w:tabs>
          <w:tab w:val="left" w:pos="90"/>
        </w:tabs>
        <w:rPr>
          <w:snapToGrid w:val="0"/>
          <w:color w:val="000000"/>
        </w:rPr>
      </w:pPr>
    </w:p>
    <w:p w14:paraId="2DA1879A" w14:textId="77777777" w:rsidR="004944D8" w:rsidRDefault="004944D8">
      <w:pPr>
        <w:widowControl w:val="0"/>
        <w:tabs>
          <w:tab w:val="left" w:pos="90"/>
        </w:tabs>
        <w:rPr>
          <w:snapToGrid w:val="0"/>
          <w:color w:val="000000"/>
        </w:rPr>
      </w:pPr>
    </w:p>
    <w:p w14:paraId="28DBF0B2" w14:textId="77777777" w:rsidR="004944D8" w:rsidRDefault="004944D8">
      <w:pPr>
        <w:widowControl w:val="0"/>
        <w:tabs>
          <w:tab w:val="left" w:pos="90"/>
        </w:tabs>
        <w:jc w:val="center"/>
        <w:rPr>
          <w:snapToGrid w:val="0"/>
          <w:color w:val="000000"/>
        </w:rPr>
      </w:pPr>
    </w:p>
    <w:p w14:paraId="18AD96A9" w14:textId="77777777" w:rsidR="004944D8" w:rsidRDefault="004944D8" w:rsidP="00296BDC">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PANAMA</w:t>
      </w:r>
    </w:p>
    <w:p w14:paraId="56799B7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7968" behindDoc="0" locked="0" layoutInCell="1" allowOverlap="1" wp14:anchorId="2182E124" wp14:editId="3503D58E">
            <wp:simplePos x="0" y="0"/>
            <wp:positionH relativeFrom="column">
              <wp:posOffset>5766435</wp:posOffset>
            </wp:positionH>
            <wp:positionV relativeFrom="paragraph">
              <wp:posOffset>206375</wp:posOffset>
            </wp:positionV>
            <wp:extent cx="702310" cy="467995"/>
            <wp:effectExtent l="19050" t="19050" r="2540" b="8255"/>
            <wp:wrapNone/>
            <wp:docPr id="293" name="Immagin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5"/>
                    <pic:cNvPicPr>
                      <a:picLocks noChangeAspect="1" noChangeArrowheads="1"/>
                    </pic:cNvPicPr>
                  </pic:nvPicPr>
                  <pic:blipFill>
                    <a:blip r:embed="rId41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24F49A1" w14:textId="77777777" w:rsidR="004944D8" w:rsidRDefault="004944D8">
      <w:pPr>
        <w:widowControl w:val="0"/>
        <w:tabs>
          <w:tab w:val="left" w:pos="90"/>
        </w:tabs>
        <w:rPr>
          <w:b/>
          <w:snapToGrid w:val="0"/>
          <w:color w:val="000080"/>
          <w:sz w:val="39"/>
        </w:rPr>
      </w:pPr>
      <w:r>
        <w:rPr>
          <w:b/>
          <w:snapToGrid w:val="0"/>
          <w:color w:val="000080"/>
          <w:sz w:val="32"/>
        </w:rPr>
        <w:t xml:space="preserve">PANAMA </w:t>
      </w:r>
    </w:p>
    <w:p w14:paraId="06C86DF3"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522EA93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31D9331" w14:textId="77777777" w:rsidR="004944D8" w:rsidRDefault="004944D8" w:rsidP="00444768">
      <w:pPr>
        <w:widowControl w:val="0"/>
        <w:tabs>
          <w:tab w:val="left" w:pos="90"/>
        </w:tabs>
        <w:jc w:val="right"/>
        <w:rPr>
          <w:i/>
          <w:snapToGrid w:val="0"/>
          <w:color w:val="000000"/>
          <w:sz w:val="26"/>
        </w:rPr>
      </w:pPr>
      <w:r>
        <w:rPr>
          <w:i/>
          <w:snapToGrid w:val="0"/>
          <w:color w:val="000000"/>
        </w:rPr>
        <w:t>Festa nazionale 3 novembre</w:t>
      </w:r>
    </w:p>
    <w:p w14:paraId="00A4A934" w14:textId="77777777" w:rsidR="00444768" w:rsidRDefault="00444768" w:rsidP="00444768">
      <w:pPr>
        <w:widowControl w:val="0"/>
        <w:tabs>
          <w:tab w:val="left" w:pos="90"/>
        </w:tabs>
        <w:rPr>
          <w:b/>
          <w:snapToGrid w:val="0"/>
          <w:color w:val="000080"/>
          <w:u w:val="single"/>
        </w:rPr>
      </w:pPr>
    </w:p>
    <w:p w14:paraId="47FBE0AB" w14:textId="77777777" w:rsidR="00444768" w:rsidRDefault="00444768" w:rsidP="00444768">
      <w:pPr>
        <w:widowControl w:val="0"/>
        <w:tabs>
          <w:tab w:val="left" w:pos="90"/>
        </w:tabs>
        <w:rPr>
          <w:b/>
          <w:snapToGrid w:val="0"/>
          <w:color w:val="000080"/>
          <w:u w:val="single"/>
        </w:rPr>
      </w:pPr>
    </w:p>
    <w:p w14:paraId="24E6E37B" w14:textId="77777777" w:rsidR="00444768" w:rsidRDefault="00444768" w:rsidP="00444768">
      <w:pPr>
        <w:widowControl w:val="0"/>
        <w:tabs>
          <w:tab w:val="left" w:pos="90"/>
        </w:tabs>
        <w:rPr>
          <w:b/>
          <w:snapToGrid w:val="0"/>
          <w:color w:val="000080"/>
          <w:u w:val="single"/>
        </w:rPr>
      </w:pPr>
    </w:p>
    <w:p w14:paraId="48B19F14" w14:textId="77777777" w:rsidR="00444768" w:rsidRDefault="00444768" w:rsidP="00444768">
      <w:pPr>
        <w:widowControl w:val="0"/>
        <w:tabs>
          <w:tab w:val="left" w:pos="90"/>
        </w:tabs>
        <w:rPr>
          <w:b/>
          <w:snapToGrid w:val="0"/>
          <w:color w:val="000080"/>
          <w:u w:val="single"/>
        </w:rPr>
      </w:pPr>
    </w:p>
    <w:p w14:paraId="6130A159" w14:textId="77777777" w:rsidR="004944D8" w:rsidRDefault="004944D8" w:rsidP="00444768">
      <w:pPr>
        <w:widowControl w:val="0"/>
        <w:tabs>
          <w:tab w:val="left" w:pos="90"/>
        </w:tabs>
        <w:rPr>
          <w:b/>
          <w:snapToGrid w:val="0"/>
          <w:color w:val="000080"/>
          <w:sz w:val="26"/>
          <w:u w:val="single"/>
        </w:rPr>
      </w:pPr>
      <w:r>
        <w:rPr>
          <w:b/>
          <w:snapToGrid w:val="0"/>
          <w:color w:val="000080"/>
          <w:u w:val="single"/>
        </w:rPr>
        <w:t>ROMA - SEZIONE CONSOLARE DELL'AMBASCIATA</w:t>
      </w:r>
    </w:p>
    <w:p w14:paraId="21AAC06E" w14:textId="77777777" w:rsidR="00F20D25" w:rsidRDefault="004944D8" w:rsidP="00F20D25">
      <w:pPr>
        <w:widowControl w:val="0"/>
        <w:tabs>
          <w:tab w:val="left" w:pos="90"/>
          <w:tab w:val="left" w:pos="2711"/>
        </w:tabs>
        <w:spacing w:before="389"/>
        <w:rPr>
          <w:snapToGrid w:val="0"/>
          <w:color w:val="000000"/>
          <w:sz w:val="26"/>
        </w:rPr>
      </w:pPr>
      <w:r>
        <w:rPr>
          <w:b/>
          <w:snapToGrid w:val="0"/>
          <w:color w:val="000000"/>
        </w:rPr>
        <w:t>Indirizzo</w:t>
      </w:r>
      <w:r w:rsidR="00F20D25">
        <w:rPr>
          <w:rFonts w:ascii="MS Sans Serif" w:hAnsi="MS Sans Serif"/>
          <w:snapToGrid w:val="0"/>
          <w:sz w:val="24"/>
        </w:rPr>
        <w:t xml:space="preserve">                      </w:t>
      </w:r>
      <w:r w:rsidR="008B10ED">
        <w:rPr>
          <w:rFonts w:ascii="MS Sans Serif" w:hAnsi="MS Sans Serif"/>
          <w:snapToGrid w:val="0"/>
          <w:sz w:val="24"/>
        </w:rPr>
        <w:t xml:space="preserve"> </w:t>
      </w:r>
      <w:r w:rsidR="00F20D25">
        <w:rPr>
          <w:snapToGrid w:val="0"/>
          <w:color w:val="000000"/>
        </w:rPr>
        <w:t>Largo di Torre Argentina, 11 - 00186 Roma</w:t>
      </w:r>
    </w:p>
    <w:p w14:paraId="2EA5016C" w14:textId="77777777" w:rsidR="00F20D25" w:rsidRDefault="00F20D25" w:rsidP="00F20D25">
      <w:pPr>
        <w:pStyle w:val="Corpodeltesto2"/>
        <w:spacing w:before="0"/>
      </w:pPr>
      <w:r>
        <w:t xml:space="preserve">                       </w:t>
      </w:r>
      <w:r w:rsidR="008B10ED">
        <w:t xml:space="preserve">                       Tel. 064</w:t>
      </w:r>
      <w:r>
        <w:t>4252173 – Fax 0644252237</w:t>
      </w:r>
    </w:p>
    <w:p w14:paraId="0B344E53" w14:textId="77777777" w:rsidR="007430A2" w:rsidRDefault="007430A2">
      <w:pPr>
        <w:widowControl w:val="0"/>
        <w:tabs>
          <w:tab w:val="left" w:pos="2321"/>
        </w:tabs>
        <w:rPr>
          <w:snapToGrid w:val="0"/>
          <w:color w:val="000000"/>
          <w:sz w:val="23"/>
        </w:rPr>
      </w:pPr>
      <w:r>
        <w:t xml:space="preserve">          </w:t>
      </w:r>
      <w:r>
        <w:tab/>
      </w:r>
      <w:r>
        <w:rPr>
          <w:snapToGrid w:val="0"/>
          <w:color w:val="000000"/>
        </w:rPr>
        <w:t>E-mail</w:t>
      </w:r>
      <w:r w:rsidR="00F83618">
        <w:rPr>
          <w:snapToGrid w:val="0"/>
          <w:color w:val="000000"/>
        </w:rPr>
        <w:t xml:space="preserve"> </w:t>
      </w:r>
      <w:r>
        <w:rPr>
          <w:snapToGrid w:val="0"/>
          <w:color w:val="000000"/>
        </w:rPr>
        <w:t xml:space="preserve"> </w:t>
      </w:r>
      <w:r w:rsidR="00F83618" w:rsidRPr="00F83618">
        <w:rPr>
          <w:snapToGrid w:val="0"/>
          <w:color w:val="000000"/>
        </w:rPr>
        <w:t>embpanamaitalia@mire.gob.pa</w:t>
      </w:r>
    </w:p>
    <w:p w14:paraId="70AD8191" w14:textId="77777777" w:rsidR="00F072CE"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F072CE">
        <w:rPr>
          <w:snapToGrid w:val="0"/>
          <w:color w:val="000000"/>
        </w:rPr>
        <w:t>Tutto il terri</w:t>
      </w:r>
      <w:r w:rsidR="003F1182">
        <w:rPr>
          <w:snapToGrid w:val="0"/>
          <w:color w:val="000000"/>
        </w:rPr>
        <w:t>torio della Repubblica Italiana</w:t>
      </w:r>
    </w:p>
    <w:p w14:paraId="4B50997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GENERALE            </w:t>
      </w:r>
    </w:p>
    <w:p w14:paraId="6E1BC1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Assarotti, 15/9 - 16122 Genova </w:t>
      </w:r>
    </w:p>
    <w:p w14:paraId="39E2993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0108391786 - Fax 0108393024  </w:t>
      </w:r>
    </w:p>
    <w:p w14:paraId="451D8F6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bookmarkStart w:id="69" w:name="_Hlk197517836"/>
      <w:r>
        <w:rPr>
          <w:snapToGrid w:val="0"/>
          <w:color w:val="000000"/>
        </w:rPr>
        <w:t xml:space="preserve">Piemonte, Lombardia, Liguria, </w:t>
      </w:r>
      <w:r w:rsidR="005D3476">
        <w:rPr>
          <w:snapToGrid w:val="0"/>
          <w:color w:val="000000"/>
        </w:rPr>
        <w:t xml:space="preserve">Toscana, </w:t>
      </w:r>
      <w:r>
        <w:rPr>
          <w:snapToGrid w:val="0"/>
          <w:color w:val="000000"/>
        </w:rPr>
        <w:t xml:space="preserve">Sardegna      </w:t>
      </w:r>
      <w:bookmarkEnd w:id="69"/>
    </w:p>
    <w:p w14:paraId="1A133EE2" w14:textId="77777777" w:rsidR="00FB10BA" w:rsidRDefault="00FB10BA" w:rsidP="00FB10BA">
      <w:pPr>
        <w:widowControl w:val="0"/>
        <w:tabs>
          <w:tab w:val="left" w:pos="90"/>
        </w:tabs>
        <w:rPr>
          <w:b/>
          <w:snapToGrid w:val="0"/>
          <w:color w:val="000080"/>
          <w:u w:val="single"/>
        </w:rPr>
      </w:pPr>
    </w:p>
    <w:p w14:paraId="0FA82B3A" w14:textId="5F948E4F" w:rsidR="00193310" w:rsidRPr="00DA4232" w:rsidRDefault="00193310" w:rsidP="00193310">
      <w:pPr>
        <w:widowControl w:val="0"/>
        <w:tabs>
          <w:tab w:val="left" w:pos="90"/>
        </w:tabs>
        <w:rPr>
          <w:snapToGrid w:val="0"/>
          <w:color w:val="000000"/>
        </w:rPr>
      </w:pPr>
      <w:r w:rsidRPr="00DA4232">
        <w:rPr>
          <w:snapToGrid w:val="0"/>
          <w:color w:val="000000"/>
        </w:rPr>
        <w:t>Signor</w:t>
      </w:r>
      <w:r>
        <w:rPr>
          <w:snapToGrid w:val="0"/>
          <w:color w:val="000000"/>
        </w:rPr>
        <w:t xml:space="preserve"> </w:t>
      </w:r>
      <w:r w:rsidRPr="00193310">
        <w:rPr>
          <w:snapToGrid w:val="0"/>
          <w:color w:val="000000"/>
        </w:rPr>
        <w:t>FERNANDO ALBERTO LINARES FRANCO</w:t>
      </w:r>
      <w:r w:rsidRPr="00DA4232">
        <w:rPr>
          <w:snapToGrid w:val="0"/>
          <w:color w:val="000000"/>
        </w:rPr>
        <w:t xml:space="preserve">, Console Generale (Exequatur </w:t>
      </w:r>
      <w:r>
        <w:rPr>
          <w:snapToGrid w:val="0"/>
          <w:color w:val="000000"/>
        </w:rPr>
        <w:t>13 maggio 2025</w:t>
      </w:r>
      <w:r w:rsidRPr="00DA4232">
        <w:rPr>
          <w:snapToGrid w:val="0"/>
          <w:color w:val="000000"/>
        </w:rPr>
        <w:t>)</w:t>
      </w:r>
    </w:p>
    <w:p w14:paraId="554A10DE" w14:textId="77777777" w:rsidR="00FB10BA" w:rsidRDefault="00FB10BA" w:rsidP="00FB10BA">
      <w:pPr>
        <w:widowControl w:val="0"/>
        <w:tabs>
          <w:tab w:val="left" w:pos="90"/>
        </w:tabs>
        <w:rPr>
          <w:b/>
          <w:snapToGrid w:val="0"/>
          <w:color w:val="000080"/>
          <w:u w:val="single"/>
        </w:rPr>
      </w:pPr>
    </w:p>
    <w:p w14:paraId="1575EFFD" w14:textId="77777777" w:rsidR="003C3CEA" w:rsidRDefault="003C3CEA" w:rsidP="00FB10BA">
      <w:pPr>
        <w:widowControl w:val="0"/>
        <w:tabs>
          <w:tab w:val="left" w:pos="90"/>
        </w:tabs>
        <w:rPr>
          <w:b/>
          <w:snapToGrid w:val="0"/>
          <w:color w:val="000080"/>
          <w:u w:val="single"/>
        </w:rPr>
      </w:pPr>
    </w:p>
    <w:p w14:paraId="6884807E" w14:textId="77777777" w:rsidR="00FB10BA" w:rsidRDefault="00FB10BA" w:rsidP="00FB10BA">
      <w:pPr>
        <w:widowControl w:val="0"/>
        <w:tabs>
          <w:tab w:val="left" w:pos="90"/>
        </w:tabs>
        <w:rPr>
          <w:b/>
          <w:snapToGrid w:val="0"/>
          <w:color w:val="000080"/>
          <w:u w:val="single"/>
        </w:rPr>
      </w:pPr>
    </w:p>
    <w:p w14:paraId="3E425BD5" w14:textId="77777777" w:rsidR="004944D8" w:rsidRDefault="004944D8" w:rsidP="00FB10BA">
      <w:pPr>
        <w:widowControl w:val="0"/>
        <w:tabs>
          <w:tab w:val="left" w:pos="90"/>
        </w:tabs>
        <w:rPr>
          <w:b/>
          <w:snapToGrid w:val="0"/>
          <w:color w:val="000080"/>
          <w:sz w:val="26"/>
          <w:u w:val="single"/>
        </w:rPr>
      </w:pPr>
      <w:r>
        <w:rPr>
          <w:b/>
          <w:snapToGrid w:val="0"/>
          <w:color w:val="000080"/>
          <w:u w:val="single"/>
        </w:rPr>
        <w:t xml:space="preserve">NAPOLI - CONSOLATO GENERALE            </w:t>
      </w:r>
    </w:p>
    <w:p w14:paraId="12C9D01A" w14:textId="77777777" w:rsidR="000030F8" w:rsidRDefault="000030F8" w:rsidP="000030F8">
      <w:pPr>
        <w:widowControl w:val="0"/>
        <w:tabs>
          <w:tab w:val="left" w:pos="2321"/>
        </w:tabs>
        <w:rPr>
          <w:b/>
          <w:snapToGrid w:val="0"/>
          <w:color w:val="000000"/>
        </w:rPr>
      </w:pPr>
    </w:p>
    <w:p w14:paraId="63412120" w14:textId="77777777" w:rsidR="001601E9" w:rsidRDefault="000030F8" w:rsidP="000030F8">
      <w:pPr>
        <w:widowControl w:val="0"/>
        <w:tabs>
          <w:tab w:val="left" w:pos="2321"/>
        </w:tabs>
        <w:rPr>
          <w:snapToGrid w:val="0"/>
          <w:color w:val="000000"/>
        </w:rPr>
      </w:pPr>
      <w:r>
        <w:rPr>
          <w:b/>
          <w:snapToGrid w:val="0"/>
          <w:color w:val="000000"/>
        </w:rPr>
        <w:t>Indirizzo</w:t>
      </w:r>
      <w:r w:rsidR="001601E9">
        <w:rPr>
          <w:b/>
          <w:snapToGrid w:val="0"/>
          <w:color w:val="000000"/>
        </w:rPr>
        <w:tab/>
      </w:r>
      <w:r w:rsidR="001601E9" w:rsidRPr="001601E9">
        <w:rPr>
          <w:snapToGrid w:val="0"/>
          <w:color w:val="000000"/>
        </w:rPr>
        <w:t xml:space="preserve">Via </w:t>
      </w:r>
      <w:r w:rsidR="001601E9">
        <w:rPr>
          <w:snapToGrid w:val="0"/>
          <w:color w:val="000000"/>
        </w:rPr>
        <w:t>Duomo, 319 – 80133 Napoli</w:t>
      </w:r>
    </w:p>
    <w:p w14:paraId="54A0C4DB" w14:textId="77777777" w:rsidR="000030F8" w:rsidRDefault="001601E9" w:rsidP="000030F8">
      <w:pPr>
        <w:widowControl w:val="0"/>
        <w:tabs>
          <w:tab w:val="left" w:pos="2321"/>
        </w:tabs>
        <w:rPr>
          <w:rFonts w:ascii="MS Sans Serif" w:hAnsi="MS Sans Serif"/>
          <w:snapToGrid w:val="0"/>
          <w:sz w:val="24"/>
        </w:rPr>
      </w:pPr>
      <w:r>
        <w:rPr>
          <w:snapToGrid w:val="0"/>
          <w:color w:val="000000"/>
        </w:rPr>
        <w:tab/>
        <w:t xml:space="preserve">Tel. </w:t>
      </w:r>
      <w:r w:rsidRPr="001601E9">
        <w:rPr>
          <w:snapToGrid w:val="0"/>
          <w:color w:val="000000"/>
        </w:rPr>
        <w:t>08160285401</w:t>
      </w:r>
      <w:r>
        <w:rPr>
          <w:snapToGrid w:val="0"/>
          <w:color w:val="000000"/>
        </w:rPr>
        <w:t xml:space="preserve"> – Fax </w:t>
      </w:r>
      <w:r w:rsidRPr="001601E9">
        <w:rPr>
          <w:snapToGrid w:val="0"/>
          <w:color w:val="000000"/>
        </w:rPr>
        <w:t>0816063004</w:t>
      </w:r>
    </w:p>
    <w:p w14:paraId="36ACE58B" w14:textId="77777777" w:rsidR="0055352A" w:rsidRPr="0055352A" w:rsidRDefault="0055352A" w:rsidP="000030F8">
      <w:pPr>
        <w:widowControl w:val="0"/>
        <w:tabs>
          <w:tab w:val="left" w:pos="2321"/>
        </w:tabs>
        <w:rPr>
          <w:snapToGrid w:val="0"/>
          <w:color w:val="000000"/>
        </w:rPr>
      </w:pPr>
      <w:r>
        <w:rPr>
          <w:rFonts w:ascii="MS Sans Serif" w:hAnsi="MS Sans Serif"/>
          <w:snapToGrid w:val="0"/>
          <w:sz w:val="24"/>
        </w:rPr>
        <w:tab/>
      </w:r>
      <w:r w:rsidRPr="0055352A">
        <w:rPr>
          <w:snapToGrid w:val="0"/>
        </w:rPr>
        <w:t>E-mail  conpanamanapoles@mire.gob.pa</w:t>
      </w:r>
    </w:p>
    <w:p w14:paraId="21EED320" w14:textId="77777777" w:rsidR="004944D8" w:rsidRDefault="004944D8" w:rsidP="00C3055F">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 Puglia, Abruzzo, Molise, Calabria, Basilicata e Sicilia</w:t>
      </w:r>
    </w:p>
    <w:p w14:paraId="62262CFE" w14:textId="77777777" w:rsidR="00C3055F" w:rsidRDefault="00C3055F" w:rsidP="00C3055F">
      <w:pPr>
        <w:widowControl w:val="0"/>
        <w:tabs>
          <w:tab w:val="left" w:pos="90"/>
        </w:tabs>
        <w:rPr>
          <w:b/>
          <w:snapToGrid w:val="0"/>
          <w:color w:val="000080"/>
          <w:u w:val="single"/>
        </w:rPr>
      </w:pPr>
    </w:p>
    <w:p w14:paraId="6D98F937" w14:textId="77777777" w:rsidR="00F31FAF" w:rsidRPr="00DA4232" w:rsidRDefault="00F31FAF" w:rsidP="00C3055F">
      <w:pPr>
        <w:widowControl w:val="0"/>
        <w:tabs>
          <w:tab w:val="left" w:pos="90"/>
        </w:tabs>
        <w:rPr>
          <w:snapToGrid w:val="0"/>
          <w:color w:val="000000"/>
        </w:rPr>
      </w:pPr>
      <w:r w:rsidRPr="00DA4232">
        <w:rPr>
          <w:snapToGrid w:val="0"/>
          <w:color w:val="000000"/>
        </w:rPr>
        <w:t>Signor</w:t>
      </w:r>
      <w:r w:rsidR="00294938">
        <w:rPr>
          <w:snapToGrid w:val="0"/>
          <w:color w:val="000000"/>
        </w:rPr>
        <w:t xml:space="preserve"> EDGAR BALDUR BRAUCHLE SICILIA</w:t>
      </w:r>
      <w:r w:rsidRPr="00DA4232">
        <w:rPr>
          <w:snapToGrid w:val="0"/>
          <w:color w:val="000000"/>
        </w:rPr>
        <w:t xml:space="preserve">, Console Generale (Exequatur </w:t>
      </w:r>
      <w:r w:rsidR="00294938">
        <w:rPr>
          <w:snapToGrid w:val="0"/>
          <w:color w:val="000000"/>
        </w:rPr>
        <w:t>9 dicembre 2020</w:t>
      </w:r>
      <w:r w:rsidRPr="00DA4232">
        <w:rPr>
          <w:snapToGrid w:val="0"/>
          <w:color w:val="000000"/>
        </w:rPr>
        <w:t>)</w:t>
      </w:r>
    </w:p>
    <w:p w14:paraId="209DB73B" w14:textId="77777777" w:rsidR="00C3055F" w:rsidRDefault="00C3055F" w:rsidP="00FB10BA">
      <w:pPr>
        <w:widowControl w:val="0"/>
        <w:tabs>
          <w:tab w:val="left" w:pos="90"/>
        </w:tabs>
        <w:rPr>
          <w:b/>
          <w:snapToGrid w:val="0"/>
          <w:color w:val="000080"/>
          <w:u w:val="single"/>
        </w:rPr>
      </w:pPr>
    </w:p>
    <w:p w14:paraId="5D8B1CD6" w14:textId="77777777" w:rsidR="00C3055F" w:rsidRDefault="00C3055F" w:rsidP="00FB10BA">
      <w:pPr>
        <w:widowControl w:val="0"/>
        <w:tabs>
          <w:tab w:val="left" w:pos="90"/>
        </w:tabs>
        <w:rPr>
          <w:b/>
          <w:snapToGrid w:val="0"/>
          <w:color w:val="000080"/>
          <w:u w:val="single"/>
        </w:rPr>
      </w:pPr>
    </w:p>
    <w:p w14:paraId="3CDE25BE" w14:textId="77777777" w:rsidR="00FB10BA" w:rsidRDefault="00FB10BA" w:rsidP="00FB10BA">
      <w:pPr>
        <w:widowControl w:val="0"/>
        <w:tabs>
          <w:tab w:val="left" w:pos="90"/>
        </w:tabs>
        <w:rPr>
          <w:b/>
          <w:snapToGrid w:val="0"/>
          <w:color w:val="000080"/>
          <w:u w:val="single"/>
        </w:rPr>
      </w:pPr>
    </w:p>
    <w:p w14:paraId="315AC85C" w14:textId="77777777" w:rsidR="004944D8" w:rsidRDefault="004944D8" w:rsidP="00FB10BA">
      <w:pPr>
        <w:widowControl w:val="0"/>
        <w:tabs>
          <w:tab w:val="left" w:pos="90"/>
        </w:tabs>
        <w:rPr>
          <w:b/>
          <w:snapToGrid w:val="0"/>
          <w:color w:val="000080"/>
          <w:sz w:val="26"/>
          <w:u w:val="single"/>
        </w:rPr>
      </w:pPr>
      <w:r>
        <w:rPr>
          <w:b/>
          <w:snapToGrid w:val="0"/>
          <w:color w:val="000080"/>
          <w:u w:val="single"/>
        </w:rPr>
        <w:t xml:space="preserve">VENEZIA - CONSOLATO GENERALE            </w:t>
      </w:r>
    </w:p>
    <w:p w14:paraId="02C53F3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sz w:val="24"/>
        </w:rPr>
        <w:t xml:space="preserve"> </w:t>
      </w:r>
      <w:r w:rsidR="004B5720">
        <w:rPr>
          <w:snapToGrid w:val="0"/>
        </w:rPr>
        <w:t>Fondamenta Santa Chiara</w:t>
      </w:r>
      <w:r w:rsidR="009E0646">
        <w:rPr>
          <w:snapToGrid w:val="0"/>
        </w:rPr>
        <w:t>,</w:t>
      </w:r>
      <w:r w:rsidR="00775468">
        <w:rPr>
          <w:snapToGrid w:val="0"/>
        </w:rPr>
        <w:t xml:space="preserve"> </w:t>
      </w:r>
      <w:r w:rsidR="004B5720">
        <w:rPr>
          <w:snapToGrid w:val="0"/>
        </w:rPr>
        <w:t>505</w:t>
      </w:r>
      <w:r>
        <w:rPr>
          <w:snapToGrid w:val="0"/>
          <w:color w:val="000000"/>
        </w:rPr>
        <w:t xml:space="preserve"> </w:t>
      </w:r>
      <w:r w:rsidR="00ED1707">
        <w:rPr>
          <w:snapToGrid w:val="0"/>
          <w:color w:val="000000"/>
        </w:rPr>
        <w:t xml:space="preserve">(p 1 </w:t>
      </w:r>
      <w:proofErr w:type="spellStart"/>
      <w:r w:rsidR="00ED1707">
        <w:rPr>
          <w:snapToGrid w:val="0"/>
          <w:color w:val="000000"/>
        </w:rPr>
        <w:t>int</w:t>
      </w:r>
      <w:proofErr w:type="spellEnd"/>
      <w:r w:rsidR="00ED1707">
        <w:rPr>
          <w:snapToGrid w:val="0"/>
          <w:color w:val="000000"/>
        </w:rPr>
        <w:t xml:space="preserve"> 4)</w:t>
      </w:r>
      <w:r>
        <w:rPr>
          <w:snapToGrid w:val="0"/>
          <w:color w:val="000000"/>
        </w:rPr>
        <w:t>– 301</w:t>
      </w:r>
      <w:r w:rsidR="004B5720">
        <w:rPr>
          <w:snapToGrid w:val="0"/>
          <w:color w:val="000000"/>
        </w:rPr>
        <w:t>35</w:t>
      </w:r>
      <w:r>
        <w:rPr>
          <w:snapToGrid w:val="0"/>
          <w:color w:val="000000"/>
        </w:rPr>
        <w:t xml:space="preserve"> </w:t>
      </w:r>
      <w:r w:rsidR="004B5720">
        <w:rPr>
          <w:snapToGrid w:val="0"/>
          <w:color w:val="000000"/>
        </w:rPr>
        <w:t xml:space="preserve">Santa Croce </w:t>
      </w:r>
      <w:r>
        <w:rPr>
          <w:snapToGrid w:val="0"/>
          <w:color w:val="000000"/>
        </w:rPr>
        <w:t xml:space="preserve">Venezia </w:t>
      </w:r>
    </w:p>
    <w:p w14:paraId="64164FD5" w14:textId="77777777" w:rsidR="004944D8" w:rsidRDefault="004944D8">
      <w:pPr>
        <w:widowControl w:val="0"/>
        <w:tabs>
          <w:tab w:val="left" w:pos="2321"/>
        </w:tabs>
        <w:rPr>
          <w:snapToGrid w:val="0"/>
          <w:color w:val="000000"/>
        </w:rPr>
      </w:pPr>
      <w:r>
        <w:rPr>
          <w:snapToGrid w:val="0"/>
          <w:sz w:val="24"/>
        </w:rPr>
        <w:tab/>
      </w:r>
      <w:r w:rsidR="002D2908">
        <w:rPr>
          <w:snapToGrid w:val="0"/>
          <w:sz w:val="24"/>
        </w:rPr>
        <w:t xml:space="preserve"> </w:t>
      </w:r>
      <w:r>
        <w:rPr>
          <w:snapToGrid w:val="0"/>
          <w:color w:val="000000"/>
        </w:rPr>
        <w:t>Tel. 041</w:t>
      </w:r>
      <w:r w:rsidR="004B5720">
        <w:rPr>
          <w:snapToGrid w:val="0"/>
          <w:color w:val="000000"/>
        </w:rPr>
        <w:t xml:space="preserve"> 8779605</w:t>
      </w:r>
    </w:p>
    <w:p w14:paraId="47018316" w14:textId="77777777" w:rsidR="004B5720" w:rsidRDefault="004B5720">
      <w:pPr>
        <w:widowControl w:val="0"/>
        <w:tabs>
          <w:tab w:val="left" w:pos="2321"/>
        </w:tabs>
        <w:rPr>
          <w:snapToGrid w:val="0"/>
          <w:color w:val="000000"/>
        </w:rPr>
      </w:pPr>
      <w:r>
        <w:rPr>
          <w:snapToGrid w:val="0"/>
          <w:color w:val="000000"/>
        </w:rPr>
        <w:tab/>
      </w:r>
      <w:r w:rsidR="00ED1707">
        <w:rPr>
          <w:snapToGrid w:val="0"/>
          <w:color w:val="000000"/>
        </w:rPr>
        <w:t xml:space="preserve"> E-mail  </w:t>
      </w:r>
      <w:r>
        <w:rPr>
          <w:snapToGrid w:val="0"/>
          <w:color w:val="000000"/>
        </w:rPr>
        <w:t xml:space="preserve"> </w:t>
      </w:r>
      <w:hyperlink r:id="rId419" w:history="1">
        <w:r w:rsidR="00ED1707" w:rsidRPr="00DB5110">
          <w:rPr>
            <w:rStyle w:val="Collegamentoipertestuale"/>
            <w:snapToGrid w:val="0"/>
          </w:rPr>
          <w:t>venezia@consolatopanama.it</w:t>
        </w:r>
      </w:hyperlink>
      <w:r w:rsidR="00ED1707">
        <w:rPr>
          <w:snapToGrid w:val="0"/>
          <w:color w:val="000000"/>
        </w:rPr>
        <w:t xml:space="preserve"> e</w:t>
      </w:r>
      <w:r>
        <w:rPr>
          <w:snapToGrid w:val="0"/>
          <w:color w:val="000000"/>
        </w:rPr>
        <w:t xml:space="preserve"> </w:t>
      </w:r>
      <w:hyperlink r:id="rId420" w:history="1">
        <w:r w:rsidR="00ED1707" w:rsidRPr="00DB5110">
          <w:rPr>
            <w:rStyle w:val="Collegamentoipertestuale"/>
            <w:snapToGrid w:val="0"/>
          </w:rPr>
          <w:t>conpanamavenecia@mire.gob.pa</w:t>
        </w:r>
      </w:hyperlink>
      <w:r w:rsidR="00ED1707">
        <w:rPr>
          <w:snapToGrid w:val="0"/>
          <w:color w:val="000000"/>
        </w:rPr>
        <w:t xml:space="preserve"> </w:t>
      </w:r>
    </w:p>
    <w:p w14:paraId="200EB245" w14:textId="77777777" w:rsidR="00ED1707" w:rsidRDefault="00ED1707">
      <w:pPr>
        <w:widowControl w:val="0"/>
        <w:tabs>
          <w:tab w:val="left" w:pos="2321"/>
        </w:tabs>
        <w:rPr>
          <w:snapToGrid w:val="0"/>
          <w:color w:val="000000"/>
          <w:sz w:val="23"/>
        </w:rPr>
      </w:pPr>
      <w:r>
        <w:rPr>
          <w:snapToGrid w:val="0"/>
          <w:color w:val="000000"/>
        </w:rPr>
        <w:tab/>
        <w:t xml:space="preserve"> Pec: </w:t>
      </w:r>
      <w:hyperlink r:id="rId421" w:history="1">
        <w:r w:rsidRPr="00DB5110">
          <w:rPr>
            <w:rStyle w:val="Collegamentoipertestuale"/>
            <w:snapToGrid w:val="0"/>
          </w:rPr>
          <w:t>consolatopanama@pec.it</w:t>
        </w:r>
      </w:hyperlink>
      <w:r>
        <w:rPr>
          <w:snapToGrid w:val="0"/>
          <w:color w:val="000000"/>
        </w:rPr>
        <w:t xml:space="preserve"> </w:t>
      </w:r>
    </w:p>
    <w:p w14:paraId="6ED9BB48" w14:textId="2C78F81A"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 Veneto, Emilia Romagna, Friuli</w:t>
      </w:r>
      <w:r w:rsidR="005B30F1">
        <w:rPr>
          <w:snapToGrid w:val="0"/>
        </w:rPr>
        <w:t>-</w:t>
      </w:r>
      <w:r>
        <w:rPr>
          <w:snapToGrid w:val="0"/>
        </w:rPr>
        <w:t>Venezia Giulia</w:t>
      </w:r>
      <w:r w:rsidR="00874180">
        <w:rPr>
          <w:snapToGrid w:val="0"/>
        </w:rPr>
        <w:t>,</w:t>
      </w:r>
      <w:r>
        <w:rPr>
          <w:snapToGrid w:val="0"/>
        </w:rPr>
        <w:t xml:space="preserve"> Marche</w:t>
      </w:r>
    </w:p>
    <w:p w14:paraId="31F2BE88" w14:textId="77777777" w:rsidR="004944D8" w:rsidRDefault="004944D8">
      <w:pPr>
        <w:widowControl w:val="0"/>
        <w:tabs>
          <w:tab w:val="left" w:pos="90"/>
          <w:tab w:val="left" w:pos="2321"/>
        </w:tabs>
        <w:spacing w:before="40"/>
        <w:rPr>
          <w:snapToGrid w:val="0"/>
          <w:color w:val="000000"/>
          <w:sz w:val="16"/>
        </w:rPr>
      </w:pPr>
    </w:p>
    <w:p w14:paraId="4884272C" w14:textId="4465979B" w:rsidR="005C62E2" w:rsidRPr="0082771C" w:rsidRDefault="005C62E2">
      <w:pPr>
        <w:pStyle w:val="Corpodeltesto2"/>
        <w:tabs>
          <w:tab w:val="left" w:pos="2321"/>
        </w:tabs>
        <w:spacing w:before="40"/>
      </w:pPr>
      <w:r w:rsidRPr="0082771C">
        <w:t xml:space="preserve">Signor </w:t>
      </w:r>
      <w:r w:rsidR="005B30F1" w:rsidRPr="005B30F1">
        <w:t>JAIME ANDRÉS CAMPUZANO MELÉNDEZ</w:t>
      </w:r>
      <w:r w:rsidRPr="0082771C">
        <w:t xml:space="preserve">, Console Generale (Exequatur </w:t>
      </w:r>
      <w:r w:rsidR="005B30F1">
        <w:t>31 marzo 2025</w:t>
      </w:r>
      <w:r w:rsidRPr="0082771C">
        <w:t>)</w:t>
      </w:r>
    </w:p>
    <w:p w14:paraId="10DF8C91" w14:textId="77777777" w:rsidR="00FB10BA" w:rsidRDefault="00FB10BA" w:rsidP="00FB10BA">
      <w:pPr>
        <w:widowControl w:val="0"/>
        <w:tabs>
          <w:tab w:val="left" w:pos="90"/>
        </w:tabs>
        <w:rPr>
          <w:b/>
          <w:snapToGrid w:val="0"/>
          <w:color w:val="000080"/>
          <w:u w:val="single"/>
        </w:rPr>
      </w:pPr>
    </w:p>
    <w:p w14:paraId="6B205863" w14:textId="77777777" w:rsidR="00B92BA7" w:rsidRDefault="00B92BA7" w:rsidP="00FB10BA">
      <w:pPr>
        <w:widowControl w:val="0"/>
        <w:tabs>
          <w:tab w:val="left" w:pos="90"/>
        </w:tabs>
        <w:rPr>
          <w:b/>
          <w:snapToGrid w:val="0"/>
          <w:color w:val="000080"/>
          <w:u w:val="single"/>
        </w:rPr>
      </w:pPr>
    </w:p>
    <w:p w14:paraId="52EBB344" w14:textId="77777777" w:rsidR="00FB10BA" w:rsidRDefault="00FB10BA" w:rsidP="00FB10BA">
      <w:pPr>
        <w:widowControl w:val="0"/>
        <w:tabs>
          <w:tab w:val="left" w:pos="90"/>
        </w:tabs>
        <w:rPr>
          <w:b/>
          <w:snapToGrid w:val="0"/>
          <w:color w:val="000080"/>
          <w:u w:val="single"/>
        </w:rPr>
      </w:pPr>
    </w:p>
    <w:p w14:paraId="374927B9" w14:textId="77777777" w:rsidR="004944D8" w:rsidRDefault="00E8079E" w:rsidP="00FB10BA">
      <w:pPr>
        <w:widowControl w:val="0"/>
        <w:tabs>
          <w:tab w:val="left" w:pos="90"/>
        </w:tabs>
        <w:rPr>
          <w:b/>
          <w:snapToGrid w:val="0"/>
          <w:color w:val="000080"/>
          <w:sz w:val="26"/>
          <w:u w:val="single"/>
        </w:rPr>
      </w:pPr>
      <w:r>
        <w:rPr>
          <w:b/>
          <w:snapToGrid w:val="0"/>
          <w:color w:val="000080"/>
          <w:u w:val="single"/>
        </w:rPr>
        <w:t>CIVITAV</w:t>
      </w:r>
      <w:r w:rsidR="004944D8">
        <w:rPr>
          <w:b/>
          <w:snapToGrid w:val="0"/>
          <w:color w:val="000080"/>
          <w:u w:val="single"/>
        </w:rPr>
        <w:t>E</w:t>
      </w:r>
      <w:r>
        <w:rPr>
          <w:b/>
          <w:snapToGrid w:val="0"/>
          <w:color w:val="000080"/>
          <w:u w:val="single"/>
        </w:rPr>
        <w:t>CCHIA</w:t>
      </w:r>
      <w:r w:rsidR="004944D8">
        <w:rPr>
          <w:b/>
          <w:snapToGrid w:val="0"/>
          <w:color w:val="000080"/>
          <w:u w:val="single"/>
        </w:rPr>
        <w:t xml:space="preserve"> - CONSOLATO ONORARIO            </w:t>
      </w:r>
    </w:p>
    <w:p w14:paraId="0C85ACE4" w14:textId="77777777" w:rsidR="005A7313" w:rsidRDefault="005A7313" w:rsidP="005A731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8079E">
        <w:rPr>
          <w:snapToGrid w:val="0"/>
          <w:color w:val="000000"/>
        </w:rPr>
        <w:t>Crescenzio</w:t>
      </w:r>
      <w:r>
        <w:rPr>
          <w:snapToGrid w:val="0"/>
          <w:color w:val="000000"/>
        </w:rPr>
        <w:t xml:space="preserve">, </w:t>
      </w:r>
      <w:r w:rsidR="00E8079E">
        <w:rPr>
          <w:snapToGrid w:val="0"/>
          <w:color w:val="000000"/>
        </w:rPr>
        <w:t>16</w:t>
      </w:r>
      <w:r>
        <w:rPr>
          <w:snapToGrid w:val="0"/>
          <w:color w:val="000000"/>
        </w:rPr>
        <w:t xml:space="preserve"> - </w:t>
      </w:r>
      <w:r w:rsidR="00E8079E">
        <w:rPr>
          <w:snapToGrid w:val="0"/>
          <w:color w:val="000000"/>
        </w:rPr>
        <w:t>0</w:t>
      </w:r>
      <w:r>
        <w:rPr>
          <w:snapToGrid w:val="0"/>
          <w:color w:val="000000"/>
        </w:rPr>
        <w:t>0</w:t>
      </w:r>
      <w:r w:rsidR="00E8079E">
        <w:rPr>
          <w:snapToGrid w:val="0"/>
          <w:color w:val="000000"/>
        </w:rPr>
        <w:t>05</w:t>
      </w:r>
      <w:r w:rsidR="001D164D">
        <w:rPr>
          <w:snapToGrid w:val="0"/>
          <w:color w:val="000000"/>
        </w:rPr>
        <w:t>3</w:t>
      </w:r>
      <w:r>
        <w:rPr>
          <w:snapToGrid w:val="0"/>
          <w:color w:val="000000"/>
        </w:rPr>
        <w:t xml:space="preserve"> </w:t>
      </w:r>
      <w:r w:rsidR="00E8079E">
        <w:rPr>
          <w:snapToGrid w:val="0"/>
          <w:color w:val="000000"/>
        </w:rPr>
        <w:t xml:space="preserve">Località </w:t>
      </w:r>
      <w:proofErr w:type="spellStart"/>
      <w:r w:rsidR="00E8079E">
        <w:rPr>
          <w:snapToGrid w:val="0"/>
          <w:color w:val="000000"/>
        </w:rPr>
        <w:t>S.Marinella</w:t>
      </w:r>
      <w:proofErr w:type="spellEnd"/>
      <w:r w:rsidR="00E8079E">
        <w:rPr>
          <w:snapToGrid w:val="0"/>
          <w:color w:val="000000"/>
        </w:rPr>
        <w:t xml:space="preserve"> (Civitavecchia)</w:t>
      </w:r>
      <w:r>
        <w:rPr>
          <w:snapToGrid w:val="0"/>
          <w:color w:val="000000"/>
        </w:rPr>
        <w:t xml:space="preserve"> </w:t>
      </w:r>
    </w:p>
    <w:p w14:paraId="7F4661A5" w14:textId="77777777" w:rsidR="001D164D" w:rsidRDefault="005A7313" w:rsidP="005A7313">
      <w:pPr>
        <w:widowControl w:val="0"/>
        <w:tabs>
          <w:tab w:val="left" w:pos="90"/>
          <w:tab w:val="left" w:pos="2321"/>
        </w:tabs>
        <w:spacing w:before="40"/>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 xml:space="preserve">Tel. </w:t>
      </w:r>
      <w:r w:rsidR="00E8079E">
        <w:rPr>
          <w:snapToGrid w:val="0"/>
          <w:color w:val="000000"/>
        </w:rPr>
        <w:t>0766530065 -</w:t>
      </w:r>
      <w:r>
        <w:rPr>
          <w:snapToGrid w:val="0"/>
          <w:color w:val="000000"/>
        </w:rPr>
        <w:t xml:space="preserve"> </w:t>
      </w:r>
      <w:r w:rsidR="00E8079E">
        <w:rPr>
          <w:snapToGrid w:val="0"/>
          <w:color w:val="000000"/>
        </w:rPr>
        <w:t>F</w:t>
      </w:r>
      <w:r>
        <w:rPr>
          <w:snapToGrid w:val="0"/>
          <w:color w:val="000000"/>
        </w:rPr>
        <w:t>ax 0</w:t>
      </w:r>
      <w:r w:rsidR="00E8079E">
        <w:rPr>
          <w:snapToGrid w:val="0"/>
          <w:color w:val="000000"/>
        </w:rPr>
        <w:t>6233224024</w:t>
      </w:r>
    </w:p>
    <w:p w14:paraId="4A1CE755" w14:textId="77777777" w:rsidR="00CD7B54" w:rsidRDefault="001D164D" w:rsidP="005A7313">
      <w:pPr>
        <w:widowControl w:val="0"/>
        <w:tabs>
          <w:tab w:val="left" w:pos="90"/>
          <w:tab w:val="left" w:pos="2321"/>
        </w:tabs>
        <w:spacing w:before="40"/>
        <w:rPr>
          <w:b/>
          <w:snapToGrid w:val="0"/>
          <w:color w:val="000000"/>
        </w:rPr>
      </w:pPr>
      <w:r>
        <w:rPr>
          <w:snapToGrid w:val="0"/>
          <w:color w:val="000000"/>
        </w:rPr>
        <w:tab/>
      </w:r>
      <w:r>
        <w:rPr>
          <w:snapToGrid w:val="0"/>
          <w:color w:val="000000"/>
        </w:rPr>
        <w:tab/>
        <w:t xml:space="preserve">E-mail  </w:t>
      </w:r>
      <w:r w:rsidR="00C73C49">
        <w:rPr>
          <w:snapToGrid w:val="0"/>
          <w:color w:val="000000"/>
        </w:rPr>
        <w:t>consuladopanama.florencia</w:t>
      </w:r>
      <w:r>
        <w:rPr>
          <w:snapToGrid w:val="0"/>
          <w:color w:val="000000"/>
        </w:rPr>
        <w:t>@gmail.com</w:t>
      </w:r>
      <w:r w:rsidR="005A7313">
        <w:rPr>
          <w:snapToGrid w:val="0"/>
          <w:color w:val="000000"/>
        </w:rPr>
        <w:t xml:space="preserve">  </w:t>
      </w:r>
    </w:p>
    <w:p w14:paraId="51E39366"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F08FB">
        <w:rPr>
          <w:snapToGrid w:val="0"/>
        </w:rPr>
        <w:t>L</w:t>
      </w:r>
      <w:r w:rsidR="00E8079E">
        <w:rPr>
          <w:snapToGrid w:val="0"/>
        </w:rPr>
        <w:t>a</w:t>
      </w:r>
      <w:r w:rsidR="002F08FB">
        <w:rPr>
          <w:snapToGrid w:val="0"/>
        </w:rPr>
        <w:t>zio (eccetto la Provincia di Roma)</w:t>
      </w:r>
      <w:r>
        <w:rPr>
          <w:snapToGrid w:val="0"/>
          <w:color w:val="000000"/>
        </w:rPr>
        <w:t xml:space="preserve">                    </w:t>
      </w:r>
    </w:p>
    <w:p w14:paraId="229AA2FF" w14:textId="77777777" w:rsidR="00C872F4" w:rsidRDefault="00C872F4">
      <w:pPr>
        <w:widowControl w:val="0"/>
        <w:tabs>
          <w:tab w:val="left" w:pos="2321"/>
        </w:tabs>
        <w:rPr>
          <w:rFonts w:ascii="MS Sans Serif" w:hAnsi="MS Sans Serif"/>
          <w:snapToGrid w:val="0"/>
          <w:sz w:val="24"/>
        </w:rPr>
      </w:pPr>
    </w:p>
    <w:p w14:paraId="216BDC8B" w14:textId="77777777" w:rsidR="004944D8" w:rsidRPr="00C872F4" w:rsidRDefault="00C872F4">
      <w:pPr>
        <w:widowControl w:val="0"/>
        <w:tabs>
          <w:tab w:val="left" w:pos="2321"/>
        </w:tabs>
        <w:rPr>
          <w:snapToGrid w:val="0"/>
          <w:color w:val="000000"/>
        </w:rPr>
      </w:pPr>
      <w:r w:rsidRPr="00C872F4">
        <w:rPr>
          <w:snapToGrid w:val="0"/>
        </w:rPr>
        <w:t>Signor</w:t>
      </w:r>
      <w:r>
        <w:rPr>
          <w:snapToGrid w:val="0"/>
        </w:rPr>
        <w:t xml:space="preserve"> </w:t>
      </w:r>
      <w:r w:rsidR="00E8079E">
        <w:rPr>
          <w:snapToGrid w:val="0"/>
        </w:rPr>
        <w:t>VICTOR GENNARO MATRONE INCHAUSTI</w:t>
      </w:r>
      <w:r>
        <w:rPr>
          <w:snapToGrid w:val="0"/>
        </w:rPr>
        <w:t>, Console Onorario (</w:t>
      </w:r>
      <w:r w:rsidR="00E8079E">
        <w:rPr>
          <w:snapToGrid w:val="0"/>
        </w:rPr>
        <w:t>Rinnovo e</w:t>
      </w:r>
      <w:r>
        <w:rPr>
          <w:snapToGrid w:val="0"/>
        </w:rPr>
        <w:t xml:space="preserve">xequatur </w:t>
      </w:r>
      <w:r w:rsidR="007C5369">
        <w:rPr>
          <w:snapToGrid w:val="0"/>
        </w:rPr>
        <w:t>14 ottobre 2021</w:t>
      </w:r>
      <w:r>
        <w:rPr>
          <w:snapToGrid w:val="0"/>
        </w:rPr>
        <w:t>)</w:t>
      </w:r>
      <w:r w:rsidR="004944D8" w:rsidRPr="00C872F4">
        <w:rPr>
          <w:snapToGrid w:val="0"/>
          <w:color w:val="000000"/>
        </w:rPr>
        <w:t xml:space="preserve"> </w:t>
      </w:r>
    </w:p>
    <w:p w14:paraId="41F8740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388C8FF" w14:textId="0858F4F9" w:rsidR="00EF62EA" w:rsidRDefault="00EF62EA" w:rsidP="00641D70">
      <w:pPr>
        <w:pStyle w:val="Corpodeltesto2"/>
        <w:spacing w:before="23"/>
        <w:jc w:val="right"/>
      </w:pPr>
    </w:p>
    <w:p w14:paraId="6193DA44" w14:textId="77777777" w:rsidR="00EF62EA" w:rsidRDefault="00EF62EA" w:rsidP="00641D70">
      <w:pPr>
        <w:pStyle w:val="Corpodeltesto2"/>
        <w:spacing w:before="23"/>
        <w:jc w:val="right"/>
      </w:pPr>
    </w:p>
    <w:p w14:paraId="002957D2" w14:textId="77777777" w:rsidR="00EF62EA" w:rsidRDefault="00EF62EA" w:rsidP="00641D70">
      <w:pPr>
        <w:pStyle w:val="Corpodeltesto2"/>
        <w:spacing w:before="23"/>
        <w:jc w:val="right"/>
      </w:pPr>
    </w:p>
    <w:p w14:paraId="4D1AC318" w14:textId="77777777" w:rsidR="00641D70" w:rsidRPr="00C15780" w:rsidRDefault="00641D70" w:rsidP="00641D70">
      <w:pPr>
        <w:pStyle w:val="Corpodeltesto2"/>
        <w:spacing w:before="23"/>
        <w:jc w:val="right"/>
        <w:rPr>
          <w:b/>
          <w:sz w:val="16"/>
          <w:szCs w:val="16"/>
        </w:rPr>
      </w:pPr>
      <w:r w:rsidRPr="00C15780">
        <w:rPr>
          <w:b/>
          <w:sz w:val="16"/>
          <w:szCs w:val="16"/>
        </w:rPr>
        <w:t>PANAMA</w:t>
      </w:r>
    </w:p>
    <w:p w14:paraId="16BB4537" w14:textId="77777777" w:rsidR="00C75BB5" w:rsidRDefault="00C75BB5" w:rsidP="00C75BB5">
      <w:pPr>
        <w:widowControl w:val="0"/>
        <w:tabs>
          <w:tab w:val="left" w:pos="90"/>
        </w:tabs>
        <w:rPr>
          <w:b/>
          <w:snapToGrid w:val="0"/>
          <w:color w:val="000080"/>
          <w:u w:val="single"/>
        </w:rPr>
      </w:pPr>
    </w:p>
    <w:p w14:paraId="295B1A83" w14:textId="77777777" w:rsidR="00247031" w:rsidRDefault="00247031" w:rsidP="00C75BB5">
      <w:pPr>
        <w:widowControl w:val="0"/>
        <w:tabs>
          <w:tab w:val="left" w:pos="90"/>
        </w:tabs>
        <w:rPr>
          <w:b/>
          <w:snapToGrid w:val="0"/>
          <w:color w:val="000080"/>
          <w:sz w:val="26"/>
          <w:u w:val="single"/>
        </w:rPr>
      </w:pPr>
      <w:r>
        <w:rPr>
          <w:b/>
          <w:snapToGrid w:val="0"/>
          <w:color w:val="000080"/>
          <w:u w:val="single"/>
        </w:rPr>
        <w:t xml:space="preserve">MILANO - CONSOLATO ONORARIO   </w:t>
      </w:r>
    </w:p>
    <w:p w14:paraId="2714CAAA" w14:textId="77777777" w:rsidR="00247031" w:rsidRDefault="00247031" w:rsidP="00247031">
      <w:pPr>
        <w:widowControl w:val="0"/>
        <w:tabs>
          <w:tab w:val="left" w:pos="2321"/>
        </w:tabs>
        <w:rPr>
          <w:b/>
          <w:snapToGrid w:val="0"/>
          <w:color w:val="000000"/>
        </w:rPr>
      </w:pPr>
    </w:p>
    <w:p w14:paraId="63AFA2A3" w14:textId="77777777" w:rsidR="00A40250" w:rsidRPr="00D82806" w:rsidRDefault="00A40250" w:rsidP="00A40250">
      <w:pPr>
        <w:widowControl w:val="0"/>
        <w:tabs>
          <w:tab w:val="left" w:pos="2321"/>
        </w:tabs>
        <w:rPr>
          <w:snapToGrid w:val="0"/>
          <w:color w:val="000000"/>
        </w:rPr>
      </w:pPr>
      <w:r>
        <w:rPr>
          <w:b/>
          <w:snapToGrid w:val="0"/>
          <w:color w:val="000000"/>
        </w:rPr>
        <w:t>Indirizzo</w:t>
      </w:r>
      <w:r>
        <w:rPr>
          <w:snapToGrid w:val="0"/>
          <w:color w:val="000000"/>
          <w:sz w:val="23"/>
        </w:rPr>
        <w:t xml:space="preserve"> </w:t>
      </w:r>
      <w:r>
        <w:rPr>
          <w:snapToGrid w:val="0"/>
          <w:color w:val="000000"/>
          <w:sz w:val="23"/>
        </w:rPr>
        <w:tab/>
      </w:r>
      <w:r>
        <w:rPr>
          <w:snapToGrid w:val="0"/>
          <w:color w:val="000000"/>
        </w:rPr>
        <w:t>Via Boschetti</w:t>
      </w:r>
      <w:r w:rsidRPr="00D82806">
        <w:rPr>
          <w:snapToGrid w:val="0"/>
          <w:color w:val="000000"/>
        </w:rPr>
        <w:t xml:space="preserve">, </w:t>
      </w:r>
      <w:r>
        <w:rPr>
          <w:snapToGrid w:val="0"/>
          <w:color w:val="000000"/>
        </w:rPr>
        <w:t>1</w:t>
      </w:r>
      <w:r w:rsidRPr="00D82806">
        <w:rPr>
          <w:snapToGrid w:val="0"/>
          <w:color w:val="000000"/>
        </w:rPr>
        <w:t xml:space="preserve"> – </w:t>
      </w:r>
      <w:r>
        <w:rPr>
          <w:snapToGrid w:val="0"/>
          <w:color w:val="000000"/>
        </w:rPr>
        <w:t>2</w:t>
      </w:r>
      <w:r w:rsidRPr="00D82806">
        <w:rPr>
          <w:snapToGrid w:val="0"/>
          <w:color w:val="000000"/>
        </w:rPr>
        <w:t xml:space="preserve">0121 </w:t>
      </w:r>
      <w:r w:rsidR="00B33457">
        <w:rPr>
          <w:snapToGrid w:val="0"/>
          <w:color w:val="000000"/>
        </w:rPr>
        <w:t>Mila</w:t>
      </w:r>
      <w:r>
        <w:rPr>
          <w:snapToGrid w:val="0"/>
          <w:color w:val="000000"/>
        </w:rPr>
        <w:t>n</w:t>
      </w:r>
      <w:r w:rsidRPr="00D82806">
        <w:rPr>
          <w:snapToGrid w:val="0"/>
          <w:color w:val="000000"/>
        </w:rPr>
        <w:t>o</w:t>
      </w:r>
    </w:p>
    <w:p w14:paraId="63FF40F9" w14:textId="77777777" w:rsidR="00A40250" w:rsidRDefault="00A40250" w:rsidP="00A40250">
      <w:pPr>
        <w:widowControl w:val="0"/>
        <w:tabs>
          <w:tab w:val="left" w:pos="2321"/>
        </w:tabs>
        <w:rPr>
          <w:snapToGrid w:val="0"/>
          <w:color w:val="000000"/>
        </w:rPr>
      </w:pPr>
      <w:r>
        <w:rPr>
          <w:snapToGrid w:val="0"/>
          <w:color w:val="000000"/>
        </w:rPr>
        <w:tab/>
      </w:r>
      <w:r w:rsidRPr="00D82806">
        <w:rPr>
          <w:snapToGrid w:val="0"/>
          <w:color w:val="000000"/>
        </w:rPr>
        <w:t xml:space="preserve">Tel. </w:t>
      </w:r>
      <w:r>
        <w:rPr>
          <w:snapToGrid w:val="0"/>
          <w:color w:val="000000"/>
        </w:rPr>
        <w:t>e f</w:t>
      </w:r>
      <w:r w:rsidRPr="00D82806">
        <w:rPr>
          <w:snapToGrid w:val="0"/>
          <w:color w:val="000000"/>
        </w:rPr>
        <w:t>a</w:t>
      </w:r>
      <w:r>
        <w:rPr>
          <w:snapToGrid w:val="0"/>
          <w:color w:val="000000"/>
        </w:rPr>
        <w:t>x</w:t>
      </w:r>
      <w:r w:rsidRPr="00D82806">
        <w:rPr>
          <w:snapToGrid w:val="0"/>
          <w:color w:val="000000"/>
        </w:rPr>
        <w:t xml:space="preserve"> 0</w:t>
      </w:r>
      <w:r>
        <w:rPr>
          <w:snapToGrid w:val="0"/>
          <w:color w:val="000000"/>
        </w:rPr>
        <w:t>276005220</w:t>
      </w:r>
    </w:p>
    <w:p w14:paraId="526C70AA" w14:textId="77777777" w:rsidR="00A40250" w:rsidRPr="00A40250" w:rsidRDefault="00A40250" w:rsidP="00247031">
      <w:pPr>
        <w:widowControl w:val="0"/>
        <w:tabs>
          <w:tab w:val="left" w:pos="90"/>
          <w:tab w:val="left" w:pos="2321"/>
        </w:tabs>
        <w:spacing w:before="40"/>
        <w:rPr>
          <w:snapToGrid w:val="0"/>
          <w:color w:val="000000"/>
        </w:rPr>
      </w:pPr>
      <w:r>
        <w:rPr>
          <w:b/>
          <w:snapToGrid w:val="0"/>
          <w:color w:val="000000"/>
        </w:rPr>
        <w:tab/>
      </w:r>
      <w:r>
        <w:rPr>
          <w:b/>
          <w:snapToGrid w:val="0"/>
          <w:color w:val="000000"/>
        </w:rPr>
        <w:tab/>
      </w:r>
      <w:r w:rsidRPr="00A40250">
        <w:rPr>
          <w:snapToGrid w:val="0"/>
          <w:color w:val="000000"/>
        </w:rPr>
        <w:t xml:space="preserve">E-mail </w:t>
      </w:r>
      <w:hyperlink r:id="rId422" w:history="1">
        <w:r w:rsidR="008F544F" w:rsidRPr="00837C76">
          <w:rPr>
            <w:rStyle w:val="Collegamentoipertestuale"/>
            <w:snapToGrid w:val="0"/>
          </w:rPr>
          <w:t>consolatodipanama@consolatodipanamamilano.it</w:t>
        </w:r>
      </w:hyperlink>
      <w:r w:rsidR="008F544F">
        <w:rPr>
          <w:snapToGrid w:val="0"/>
          <w:color w:val="000000"/>
        </w:rPr>
        <w:t xml:space="preserve"> </w:t>
      </w:r>
    </w:p>
    <w:p w14:paraId="252B0C4A" w14:textId="77777777" w:rsidR="00D82806" w:rsidRDefault="00247031" w:rsidP="00247031">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Milano  </w:t>
      </w:r>
    </w:p>
    <w:p w14:paraId="7F834740" w14:textId="77777777" w:rsidR="00B33457" w:rsidRDefault="00B33457" w:rsidP="00247031">
      <w:pPr>
        <w:widowControl w:val="0"/>
        <w:tabs>
          <w:tab w:val="left" w:pos="90"/>
          <w:tab w:val="left" w:pos="2321"/>
        </w:tabs>
        <w:spacing w:before="40"/>
        <w:rPr>
          <w:snapToGrid w:val="0"/>
          <w:color w:val="000000"/>
        </w:rPr>
      </w:pPr>
    </w:p>
    <w:p w14:paraId="6A515051" w14:textId="77777777" w:rsidR="00B33457" w:rsidRDefault="00B33457" w:rsidP="00247031">
      <w:pPr>
        <w:widowControl w:val="0"/>
        <w:tabs>
          <w:tab w:val="left" w:pos="90"/>
          <w:tab w:val="left" w:pos="2321"/>
        </w:tabs>
        <w:spacing w:before="40"/>
        <w:rPr>
          <w:snapToGrid w:val="0"/>
          <w:color w:val="000000"/>
        </w:rPr>
      </w:pPr>
      <w:r>
        <w:rPr>
          <w:snapToGrid w:val="0"/>
          <w:color w:val="000000"/>
        </w:rPr>
        <w:t xml:space="preserve">Signora CLAUDIA GRANATI, Console Onorario (Exequatur </w:t>
      </w:r>
      <w:r w:rsidR="001A41B3">
        <w:rPr>
          <w:snapToGrid w:val="0"/>
          <w:color w:val="000000"/>
        </w:rPr>
        <w:t>22 luglio 2021</w:t>
      </w:r>
      <w:r>
        <w:rPr>
          <w:snapToGrid w:val="0"/>
          <w:color w:val="000000"/>
        </w:rPr>
        <w:t>)</w:t>
      </w:r>
    </w:p>
    <w:p w14:paraId="4C832D2F" w14:textId="77777777" w:rsidR="00D82806" w:rsidRDefault="00D82806" w:rsidP="00247031">
      <w:pPr>
        <w:widowControl w:val="0"/>
        <w:tabs>
          <w:tab w:val="left" w:pos="90"/>
          <w:tab w:val="left" w:pos="2321"/>
        </w:tabs>
        <w:spacing w:before="40"/>
        <w:rPr>
          <w:snapToGrid w:val="0"/>
          <w:color w:val="000000"/>
        </w:rPr>
      </w:pPr>
    </w:p>
    <w:p w14:paraId="5F694448" w14:textId="77777777" w:rsidR="00424E4C" w:rsidRDefault="00424E4C" w:rsidP="00424E4C">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646D60AF" w14:textId="77777777" w:rsidR="00904247" w:rsidRDefault="00904247" w:rsidP="00904247">
      <w:pPr>
        <w:widowControl w:val="0"/>
        <w:tabs>
          <w:tab w:val="left" w:pos="2321"/>
        </w:tabs>
        <w:rPr>
          <w:b/>
          <w:snapToGrid w:val="0"/>
          <w:color w:val="000000"/>
        </w:rPr>
      </w:pPr>
    </w:p>
    <w:p w14:paraId="5323144E" w14:textId="77777777" w:rsidR="00904247" w:rsidRPr="00D82806" w:rsidRDefault="00904247" w:rsidP="00904247">
      <w:pPr>
        <w:widowControl w:val="0"/>
        <w:tabs>
          <w:tab w:val="left" w:pos="2321"/>
        </w:tabs>
        <w:rPr>
          <w:snapToGrid w:val="0"/>
          <w:color w:val="000000"/>
        </w:rPr>
      </w:pPr>
      <w:r>
        <w:rPr>
          <w:b/>
          <w:snapToGrid w:val="0"/>
          <w:color w:val="000000"/>
        </w:rPr>
        <w:t>Indirizzo</w:t>
      </w:r>
      <w:r>
        <w:rPr>
          <w:snapToGrid w:val="0"/>
          <w:color w:val="000000"/>
          <w:sz w:val="23"/>
        </w:rPr>
        <w:t xml:space="preserve"> </w:t>
      </w:r>
      <w:r>
        <w:rPr>
          <w:snapToGrid w:val="0"/>
          <w:color w:val="000000"/>
          <w:sz w:val="23"/>
        </w:rPr>
        <w:tab/>
      </w:r>
      <w:r>
        <w:rPr>
          <w:snapToGrid w:val="0"/>
          <w:color w:val="000000"/>
        </w:rPr>
        <w:t xml:space="preserve">Corso Vittorio Emanuele </w:t>
      </w:r>
      <w:r w:rsidRPr="00D82806">
        <w:rPr>
          <w:snapToGrid w:val="0"/>
          <w:color w:val="000000"/>
        </w:rPr>
        <w:t xml:space="preserve">, </w:t>
      </w:r>
      <w:r>
        <w:rPr>
          <w:snapToGrid w:val="0"/>
          <w:color w:val="000000"/>
        </w:rPr>
        <w:t xml:space="preserve">68 </w:t>
      </w:r>
      <w:r w:rsidRPr="00D82806">
        <w:rPr>
          <w:snapToGrid w:val="0"/>
          <w:color w:val="000000"/>
        </w:rPr>
        <w:t xml:space="preserve"> – </w:t>
      </w:r>
      <w:r>
        <w:rPr>
          <w:snapToGrid w:val="0"/>
          <w:color w:val="000000"/>
        </w:rPr>
        <w:t>10121</w:t>
      </w:r>
      <w:r w:rsidRPr="00D82806">
        <w:rPr>
          <w:snapToGrid w:val="0"/>
          <w:color w:val="000000"/>
        </w:rPr>
        <w:t xml:space="preserve"> </w:t>
      </w:r>
      <w:r>
        <w:rPr>
          <w:snapToGrid w:val="0"/>
          <w:color w:val="000000"/>
        </w:rPr>
        <w:t>Torino</w:t>
      </w:r>
    </w:p>
    <w:p w14:paraId="03CEE269" w14:textId="77777777" w:rsidR="00904247" w:rsidRDefault="00904247" w:rsidP="00904247">
      <w:pPr>
        <w:widowControl w:val="0"/>
        <w:tabs>
          <w:tab w:val="left" w:pos="2321"/>
        </w:tabs>
        <w:rPr>
          <w:snapToGrid w:val="0"/>
          <w:color w:val="000000"/>
        </w:rPr>
      </w:pPr>
      <w:r>
        <w:rPr>
          <w:snapToGrid w:val="0"/>
          <w:color w:val="000000"/>
        </w:rPr>
        <w:tab/>
      </w:r>
      <w:r w:rsidRPr="00D82806">
        <w:rPr>
          <w:snapToGrid w:val="0"/>
          <w:color w:val="000000"/>
        </w:rPr>
        <w:t>Tel.</w:t>
      </w:r>
      <w:r w:rsidRPr="00904247">
        <w:t xml:space="preserve"> </w:t>
      </w:r>
      <w:r w:rsidRPr="00904247">
        <w:rPr>
          <w:snapToGrid w:val="0"/>
          <w:color w:val="000000"/>
        </w:rPr>
        <w:t>011 5112338</w:t>
      </w:r>
      <w:r w:rsidRPr="00D82806">
        <w:rPr>
          <w:snapToGrid w:val="0"/>
          <w:color w:val="000000"/>
        </w:rPr>
        <w:t xml:space="preserve"> </w:t>
      </w:r>
      <w:r>
        <w:rPr>
          <w:snapToGrid w:val="0"/>
          <w:color w:val="000000"/>
        </w:rPr>
        <w:t>- f</w:t>
      </w:r>
      <w:r w:rsidRPr="00D82806">
        <w:rPr>
          <w:snapToGrid w:val="0"/>
          <w:color w:val="000000"/>
        </w:rPr>
        <w:t>a</w:t>
      </w:r>
      <w:r>
        <w:rPr>
          <w:snapToGrid w:val="0"/>
          <w:color w:val="000000"/>
        </w:rPr>
        <w:t>x</w:t>
      </w:r>
      <w:r w:rsidRPr="00D82806">
        <w:rPr>
          <w:snapToGrid w:val="0"/>
          <w:color w:val="000000"/>
        </w:rPr>
        <w:t xml:space="preserve"> </w:t>
      </w:r>
      <w:r w:rsidRPr="00904247">
        <w:rPr>
          <w:snapToGrid w:val="0"/>
          <w:color w:val="000000"/>
        </w:rPr>
        <w:t>011 511 2333</w:t>
      </w:r>
    </w:p>
    <w:p w14:paraId="32D0831A" w14:textId="77777777" w:rsidR="00904247" w:rsidRPr="00A40250" w:rsidRDefault="00904247" w:rsidP="00904247">
      <w:pPr>
        <w:widowControl w:val="0"/>
        <w:tabs>
          <w:tab w:val="left" w:pos="90"/>
          <w:tab w:val="left" w:pos="2321"/>
        </w:tabs>
        <w:spacing w:before="40"/>
        <w:rPr>
          <w:snapToGrid w:val="0"/>
          <w:color w:val="000000"/>
        </w:rPr>
      </w:pPr>
      <w:r>
        <w:rPr>
          <w:b/>
          <w:snapToGrid w:val="0"/>
          <w:color w:val="000000"/>
        </w:rPr>
        <w:tab/>
      </w:r>
      <w:r>
        <w:rPr>
          <w:b/>
          <w:snapToGrid w:val="0"/>
          <w:color w:val="000000"/>
        </w:rPr>
        <w:tab/>
      </w:r>
      <w:r w:rsidRPr="00A40250">
        <w:rPr>
          <w:snapToGrid w:val="0"/>
          <w:color w:val="000000"/>
        </w:rPr>
        <w:t xml:space="preserve">E-mail </w:t>
      </w:r>
      <w:hyperlink r:id="rId423" w:history="1">
        <w:r w:rsidRPr="00884248">
          <w:rPr>
            <w:rStyle w:val="Collegamentoipertestuale"/>
            <w:snapToGrid w:val="0"/>
          </w:rPr>
          <w:t>carlo.pavesio@pavesioassociati.it</w:t>
        </w:r>
      </w:hyperlink>
      <w:r>
        <w:rPr>
          <w:snapToGrid w:val="0"/>
          <w:color w:val="000000"/>
        </w:rPr>
        <w:t xml:space="preserve"> </w:t>
      </w:r>
    </w:p>
    <w:p w14:paraId="044255B0" w14:textId="77777777" w:rsidR="00424E4C" w:rsidRDefault="00424E4C" w:rsidP="00424E4C">
      <w:pPr>
        <w:widowControl w:val="0"/>
        <w:tabs>
          <w:tab w:val="left" w:pos="2321"/>
        </w:tabs>
        <w:rPr>
          <w:b/>
          <w:snapToGrid w:val="0"/>
          <w:color w:val="000000"/>
        </w:rPr>
      </w:pPr>
    </w:p>
    <w:p w14:paraId="7FDE0139" w14:textId="77777777" w:rsidR="00424E4C" w:rsidRDefault="00424E4C" w:rsidP="00424E4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Torino  </w:t>
      </w:r>
    </w:p>
    <w:p w14:paraId="02E1E212" w14:textId="77777777" w:rsidR="00424E4C" w:rsidRDefault="00424E4C" w:rsidP="00424E4C">
      <w:pPr>
        <w:widowControl w:val="0"/>
        <w:tabs>
          <w:tab w:val="left" w:pos="90"/>
          <w:tab w:val="left" w:pos="2321"/>
        </w:tabs>
        <w:spacing w:before="40"/>
        <w:rPr>
          <w:snapToGrid w:val="0"/>
          <w:color w:val="000000"/>
        </w:rPr>
      </w:pPr>
    </w:p>
    <w:p w14:paraId="2EAA717B" w14:textId="77777777" w:rsidR="00904247" w:rsidRDefault="00904247" w:rsidP="00904247">
      <w:pPr>
        <w:widowControl w:val="0"/>
        <w:tabs>
          <w:tab w:val="left" w:pos="90"/>
          <w:tab w:val="left" w:pos="2321"/>
        </w:tabs>
        <w:spacing w:before="40"/>
        <w:rPr>
          <w:snapToGrid w:val="0"/>
          <w:color w:val="000000"/>
        </w:rPr>
      </w:pPr>
      <w:r>
        <w:rPr>
          <w:snapToGrid w:val="0"/>
          <w:color w:val="000000"/>
        </w:rPr>
        <w:t>Signor CARLO PAVESIO, Console Onorario (Exequatur 28 settembre 2021)</w:t>
      </w:r>
    </w:p>
    <w:p w14:paraId="5BD04437" w14:textId="77777777" w:rsidR="004944D8" w:rsidRDefault="004944D8" w:rsidP="00424E4C">
      <w:pPr>
        <w:widowControl w:val="0"/>
        <w:tabs>
          <w:tab w:val="left" w:pos="90"/>
        </w:tabs>
        <w:rPr>
          <w:snapToGrid w:val="0"/>
          <w:color w:val="000000"/>
        </w:rPr>
      </w:pPr>
    </w:p>
    <w:p w14:paraId="5FD5DC3A" w14:textId="77777777" w:rsidR="001B097E" w:rsidRDefault="001B097E" w:rsidP="00424E4C">
      <w:pPr>
        <w:widowControl w:val="0"/>
        <w:tabs>
          <w:tab w:val="left" w:pos="90"/>
        </w:tabs>
        <w:rPr>
          <w:snapToGrid w:val="0"/>
          <w:color w:val="000000"/>
        </w:rPr>
      </w:pPr>
    </w:p>
    <w:p w14:paraId="2A6E8CA4" w14:textId="77777777" w:rsidR="004944D8" w:rsidRDefault="004944D8">
      <w:pPr>
        <w:widowControl w:val="0"/>
        <w:tabs>
          <w:tab w:val="left" w:pos="90"/>
        </w:tabs>
        <w:jc w:val="center"/>
        <w:rPr>
          <w:snapToGrid w:val="0"/>
          <w:color w:val="000000"/>
        </w:rPr>
      </w:pPr>
    </w:p>
    <w:p w14:paraId="6E1634CF" w14:textId="77777777" w:rsidR="004944D8" w:rsidRDefault="004944D8">
      <w:pPr>
        <w:widowControl w:val="0"/>
        <w:tabs>
          <w:tab w:val="left" w:pos="90"/>
        </w:tabs>
        <w:jc w:val="center"/>
        <w:rPr>
          <w:snapToGrid w:val="0"/>
          <w:color w:val="000000"/>
        </w:rPr>
      </w:pPr>
    </w:p>
    <w:p w14:paraId="64F4E31B" w14:textId="77777777" w:rsidR="004944D8" w:rsidRDefault="004944D8">
      <w:pPr>
        <w:widowControl w:val="0"/>
        <w:tabs>
          <w:tab w:val="left" w:pos="90"/>
        </w:tabs>
        <w:jc w:val="center"/>
        <w:rPr>
          <w:snapToGrid w:val="0"/>
          <w:color w:val="000000"/>
        </w:rPr>
      </w:pPr>
    </w:p>
    <w:p w14:paraId="21B97108" w14:textId="77777777" w:rsidR="004944D8" w:rsidRDefault="004944D8">
      <w:pPr>
        <w:widowControl w:val="0"/>
        <w:tabs>
          <w:tab w:val="left" w:pos="90"/>
        </w:tabs>
        <w:jc w:val="center"/>
        <w:rPr>
          <w:snapToGrid w:val="0"/>
          <w:color w:val="000000"/>
        </w:rPr>
      </w:pPr>
    </w:p>
    <w:p w14:paraId="6231FACC" w14:textId="77777777" w:rsidR="004944D8" w:rsidRDefault="004944D8">
      <w:pPr>
        <w:widowControl w:val="0"/>
        <w:tabs>
          <w:tab w:val="left" w:pos="90"/>
        </w:tabs>
        <w:jc w:val="center"/>
        <w:rPr>
          <w:snapToGrid w:val="0"/>
          <w:color w:val="000000"/>
        </w:rPr>
      </w:pPr>
    </w:p>
    <w:p w14:paraId="326F5B79" w14:textId="77777777" w:rsidR="004944D8" w:rsidRDefault="004944D8">
      <w:pPr>
        <w:widowControl w:val="0"/>
        <w:tabs>
          <w:tab w:val="left" w:pos="90"/>
        </w:tabs>
        <w:jc w:val="center"/>
        <w:rPr>
          <w:snapToGrid w:val="0"/>
          <w:color w:val="000000"/>
        </w:rPr>
      </w:pPr>
    </w:p>
    <w:p w14:paraId="7514F1FE" w14:textId="77777777" w:rsidR="004944D8" w:rsidRDefault="004944D8">
      <w:pPr>
        <w:widowControl w:val="0"/>
        <w:tabs>
          <w:tab w:val="left" w:pos="90"/>
        </w:tabs>
        <w:jc w:val="center"/>
        <w:rPr>
          <w:snapToGrid w:val="0"/>
          <w:color w:val="000000"/>
        </w:rPr>
      </w:pPr>
    </w:p>
    <w:p w14:paraId="3F949097" w14:textId="77777777" w:rsidR="004944D8" w:rsidRDefault="004944D8">
      <w:pPr>
        <w:widowControl w:val="0"/>
        <w:tabs>
          <w:tab w:val="left" w:pos="90"/>
        </w:tabs>
        <w:jc w:val="center"/>
        <w:rPr>
          <w:snapToGrid w:val="0"/>
          <w:color w:val="000000"/>
        </w:rPr>
      </w:pPr>
    </w:p>
    <w:p w14:paraId="417BB950" w14:textId="77777777" w:rsidR="004944D8" w:rsidRDefault="004944D8">
      <w:pPr>
        <w:widowControl w:val="0"/>
        <w:tabs>
          <w:tab w:val="left" w:pos="90"/>
        </w:tabs>
        <w:jc w:val="center"/>
        <w:rPr>
          <w:snapToGrid w:val="0"/>
          <w:color w:val="000000"/>
        </w:rPr>
      </w:pPr>
    </w:p>
    <w:p w14:paraId="4280FE57" w14:textId="77777777" w:rsidR="004944D8" w:rsidRDefault="004944D8">
      <w:pPr>
        <w:widowControl w:val="0"/>
        <w:tabs>
          <w:tab w:val="left" w:pos="90"/>
        </w:tabs>
        <w:jc w:val="center"/>
        <w:rPr>
          <w:snapToGrid w:val="0"/>
          <w:color w:val="000000"/>
        </w:rPr>
      </w:pPr>
    </w:p>
    <w:p w14:paraId="69AA25FF" w14:textId="77777777" w:rsidR="004944D8" w:rsidRDefault="004944D8">
      <w:pPr>
        <w:widowControl w:val="0"/>
        <w:tabs>
          <w:tab w:val="left" w:pos="90"/>
        </w:tabs>
        <w:jc w:val="center"/>
        <w:rPr>
          <w:snapToGrid w:val="0"/>
          <w:color w:val="000000"/>
        </w:rPr>
      </w:pPr>
    </w:p>
    <w:p w14:paraId="3F809209" w14:textId="77777777" w:rsidR="004944D8" w:rsidRDefault="004944D8">
      <w:pPr>
        <w:widowControl w:val="0"/>
        <w:tabs>
          <w:tab w:val="left" w:pos="90"/>
        </w:tabs>
        <w:jc w:val="center"/>
        <w:rPr>
          <w:snapToGrid w:val="0"/>
          <w:color w:val="000000"/>
        </w:rPr>
      </w:pPr>
    </w:p>
    <w:p w14:paraId="426F3A69" w14:textId="77777777" w:rsidR="004944D8" w:rsidRDefault="004944D8">
      <w:pPr>
        <w:widowControl w:val="0"/>
        <w:tabs>
          <w:tab w:val="left" w:pos="90"/>
        </w:tabs>
        <w:jc w:val="center"/>
        <w:rPr>
          <w:snapToGrid w:val="0"/>
          <w:color w:val="000000"/>
        </w:rPr>
      </w:pPr>
    </w:p>
    <w:p w14:paraId="4020B180" w14:textId="77777777" w:rsidR="004944D8" w:rsidRDefault="004944D8">
      <w:pPr>
        <w:widowControl w:val="0"/>
        <w:tabs>
          <w:tab w:val="left" w:pos="90"/>
        </w:tabs>
        <w:jc w:val="center"/>
        <w:rPr>
          <w:snapToGrid w:val="0"/>
          <w:color w:val="000000"/>
        </w:rPr>
      </w:pPr>
    </w:p>
    <w:p w14:paraId="41464FCB"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PARAGUAY</w:t>
      </w:r>
    </w:p>
    <w:p w14:paraId="417005D9" w14:textId="77777777" w:rsidR="004944D8" w:rsidRDefault="004944D8">
      <w:pPr>
        <w:widowControl w:val="0"/>
        <w:tabs>
          <w:tab w:val="left" w:pos="90"/>
        </w:tabs>
        <w:spacing w:before="60"/>
        <w:jc w:val="center"/>
        <w:rPr>
          <w:snapToGrid w:val="0"/>
          <w:color w:val="000080"/>
          <w:sz w:val="26"/>
        </w:rPr>
      </w:pPr>
    </w:p>
    <w:p w14:paraId="019D2D4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68992" behindDoc="0" locked="0" layoutInCell="1" allowOverlap="1" wp14:anchorId="6F247A41" wp14:editId="65730F5D">
            <wp:simplePos x="0" y="0"/>
            <wp:positionH relativeFrom="column">
              <wp:posOffset>5544185</wp:posOffset>
            </wp:positionH>
            <wp:positionV relativeFrom="paragraph">
              <wp:posOffset>-12700</wp:posOffset>
            </wp:positionV>
            <wp:extent cx="915670" cy="457835"/>
            <wp:effectExtent l="19050" t="19050" r="0" b="0"/>
            <wp:wrapNone/>
            <wp:docPr id="292" name="Immagin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7"/>
                    <pic:cNvPicPr>
                      <a:picLocks noChangeAspect="1" noChangeArrowheads="1"/>
                    </pic:cNvPicPr>
                  </pic:nvPicPr>
                  <pic:blipFill>
                    <a:blip r:embed="rId424">
                      <a:extLst>
                        <a:ext uri="{28A0092B-C50C-407E-A947-70E740481C1C}">
                          <a14:useLocalDpi xmlns:a14="http://schemas.microsoft.com/office/drawing/2010/main" val="0"/>
                        </a:ext>
                      </a:extLst>
                    </a:blip>
                    <a:srcRect/>
                    <a:stretch>
                      <a:fillRect/>
                    </a:stretch>
                  </pic:blipFill>
                  <pic:spPr bwMode="auto">
                    <a:xfrm>
                      <a:off x="0" y="0"/>
                      <a:ext cx="915670" cy="45783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PARAGUAY </w:t>
      </w:r>
    </w:p>
    <w:p w14:paraId="05DEAF4C"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AF7BA6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CB78EF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14 maggio</w:t>
      </w:r>
    </w:p>
    <w:p w14:paraId="48F4907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95807C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615E0">
        <w:rPr>
          <w:snapToGrid w:val="0"/>
          <w:color w:val="000000"/>
        </w:rPr>
        <w:t>Firenze</w:t>
      </w:r>
      <w:r>
        <w:rPr>
          <w:snapToGrid w:val="0"/>
          <w:color w:val="000000"/>
        </w:rPr>
        <w:t xml:space="preserve">, </w:t>
      </w:r>
      <w:r w:rsidR="006615E0">
        <w:rPr>
          <w:snapToGrid w:val="0"/>
          <w:color w:val="000000"/>
        </w:rPr>
        <w:t>43 Scala A</w:t>
      </w:r>
      <w:r>
        <w:rPr>
          <w:snapToGrid w:val="0"/>
          <w:color w:val="000000"/>
        </w:rPr>
        <w:t xml:space="preserve"> </w:t>
      </w:r>
      <w:proofErr w:type="spellStart"/>
      <w:r>
        <w:rPr>
          <w:snapToGrid w:val="0"/>
          <w:color w:val="000000"/>
        </w:rPr>
        <w:t>int</w:t>
      </w:r>
      <w:proofErr w:type="spellEnd"/>
      <w:r>
        <w:rPr>
          <w:snapToGrid w:val="0"/>
          <w:color w:val="000000"/>
        </w:rPr>
        <w:t xml:space="preserve">. </w:t>
      </w:r>
      <w:r w:rsidR="006615E0">
        <w:rPr>
          <w:snapToGrid w:val="0"/>
          <w:color w:val="000000"/>
        </w:rPr>
        <w:t>17</w:t>
      </w:r>
      <w:r>
        <w:rPr>
          <w:snapToGrid w:val="0"/>
          <w:color w:val="000000"/>
        </w:rPr>
        <w:t xml:space="preserve"> - 0018</w:t>
      </w:r>
      <w:r w:rsidR="006615E0">
        <w:rPr>
          <w:snapToGrid w:val="0"/>
          <w:color w:val="000000"/>
        </w:rPr>
        <w:t>4</w:t>
      </w:r>
      <w:r>
        <w:rPr>
          <w:snapToGrid w:val="0"/>
          <w:color w:val="000000"/>
        </w:rPr>
        <w:t xml:space="preserve"> Roma </w:t>
      </w:r>
    </w:p>
    <w:p w14:paraId="712FBE4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615E0">
        <w:rPr>
          <w:snapToGrid w:val="0"/>
          <w:color w:val="000000"/>
        </w:rPr>
        <w:t>Tel. 064</w:t>
      </w:r>
      <w:r>
        <w:rPr>
          <w:snapToGrid w:val="0"/>
          <w:color w:val="000000"/>
        </w:rPr>
        <w:t>74</w:t>
      </w:r>
      <w:r w:rsidR="006615E0">
        <w:rPr>
          <w:snapToGrid w:val="0"/>
          <w:color w:val="000000"/>
        </w:rPr>
        <w:t>1715</w:t>
      </w:r>
      <w:r>
        <w:rPr>
          <w:snapToGrid w:val="0"/>
          <w:color w:val="000000"/>
        </w:rPr>
        <w:t xml:space="preserve"> - Fax 064</w:t>
      </w:r>
      <w:r w:rsidR="006615E0">
        <w:rPr>
          <w:snapToGrid w:val="0"/>
          <w:color w:val="000000"/>
        </w:rPr>
        <w:t>7</w:t>
      </w:r>
      <w:r>
        <w:rPr>
          <w:snapToGrid w:val="0"/>
          <w:color w:val="000000"/>
        </w:rPr>
        <w:t>45</w:t>
      </w:r>
      <w:r w:rsidR="006615E0">
        <w:rPr>
          <w:snapToGrid w:val="0"/>
          <w:color w:val="000000"/>
        </w:rPr>
        <w:t>4</w:t>
      </w:r>
      <w:r>
        <w:rPr>
          <w:snapToGrid w:val="0"/>
          <w:color w:val="000000"/>
        </w:rPr>
        <w:t>7</w:t>
      </w:r>
      <w:r w:rsidR="006615E0">
        <w:rPr>
          <w:snapToGrid w:val="0"/>
          <w:color w:val="000000"/>
        </w:rPr>
        <w:t>3</w:t>
      </w:r>
      <w:r>
        <w:rPr>
          <w:snapToGrid w:val="0"/>
          <w:color w:val="000000"/>
        </w:rPr>
        <w:t xml:space="preserve">  </w:t>
      </w:r>
    </w:p>
    <w:p w14:paraId="4FA47BB8" w14:textId="77777777" w:rsidR="004944D8" w:rsidRPr="00D605CF"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8209C3">
        <w:rPr>
          <w:snapToGrid w:val="0"/>
          <w:color w:val="000000"/>
        </w:rPr>
        <w:t xml:space="preserve"> </w:t>
      </w:r>
      <w:r>
        <w:rPr>
          <w:snapToGrid w:val="0"/>
          <w:color w:val="000000"/>
        </w:rPr>
        <w:t xml:space="preserve"> </w:t>
      </w:r>
      <w:r w:rsidR="008209C3" w:rsidRPr="008209C3">
        <w:t>embapar.italia@mre.gov.py</w:t>
      </w:r>
    </w:p>
    <w:p w14:paraId="742B2379" w14:textId="77777777" w:rsidR="00112D81"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112D81">
        <w:rPr>
          <w:snapToGrid w:val="0"/>
          <w:color w:val="000000"/>
        </w:rPr>
        <w:t>Tutto il terri</w:t>
      </w:r>
      <w:r w:rsidR="003F1182">
        <w:rPr>
          <w:snapToGrid w:val="0"/>
          <w:color w:val="000000"/>
        </w:rPr>
        <w:t>torio della Repubblica Italiana</w:t>
      </w:r>
    </w:p>
    <w:p w14:paraId="35FCCCCC" w14:textId="77777777" w:rsidR="00112D81" w:rsidRDefault="00112D81" w:rsidP="00112D81">
      <w:pPr>
        <w:widowControl w:val="0"/>
        <w:tabs>
          <w:tab w:val="left" w:pos="90"/>
          <w:tab w:val="left" w:pos="2321"/>
        </w:tabs>
        <w:rPr>
          <w:snapToGrid w:val="0"/>
          <w:color w:val="000000"/>
        </w:rPr>
      </w:pPr>
    </w:p>
    <w:p w14:paraId="3E49810E" w14:textId="77777777" w:rsidR="00732840" w:rsidRDefault="00732840" w:rsidP="00112D81">
      <w:pPr>
        <w:widowControl w:val="0"/>
        <w:tabs>
          <w:tab w:val="left" w:pos="90"/>
          <w:tab w:val="left" w:pos="2321"/>
        </w:tabs>
        <w:rPr>
          <w:snapToGrid w:val="0"/>
          <w:color w:val="000000"/>
        </w:rPr>
      </w:pPr>
    </w:p>
    <w:p w14:paraId="24E8D2D9" w14:textId="77777777" w:rsidR="00732840" w:rsidRDefault="00732840" w:rsidP="00732840">
      <w:pPr>
        <w:widowControl w:val="0"/>
        <w:tabs>
          <w:tab w:val="left" w:pos="2321"/>
        </w:tabs>
        <w:rPr>
          <w:b/>
          <w:snapToGrid w:val="0"/>
          <w:color w:val="000080"/>
          <w:sz w:val="26"/>
          <w:u w:val="single"/>
        </w:rPr>
      </w:pPr>
      <w:r>
        <w:rPr>
          <w:b/>
          <w:snapToGrid w:val="0"/>
          <w:color w:val="000080"/>
          <w:u w:val="single"/>
        </w:rPr>
        <w:t xml:space="preserve">NAPOLI - CONSOLATO ONORARIO            </w:t>
      </w:r>
    </w:p>
    <w:p w14:paraId="12EDA3BB" w14:textId="77777777" w:rsidR="00732840" w:rsidRDefault="00732840" w:rsidP="0073284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Viale Antonio Gramsci, 18 - 80122 Napoli</w:t>
      </w:r>
    </w:p>
    <w:p w14:paraId="41AEE8B1" w14:textId="77777777" w:rsidR="00732840" w:rsidRDefault="00732840" w:rsidP="00732840">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0817616364 </w:t>
      </w:r>
    </w:p>
    <w:p w14:paraId="6E21AB22" w14:textId="77777777" w:rsidR="00732840" w:rsidRDefault="00732840" w:rsidP="00732840">
      <w:pPr>
        <w:widowControl w:val="0"/>
        <w:tabs>
          <w:tab w:val="left" w:pos="2321"/>
        </w:tabs>
        <w:rPr>
          <w:snapToGrid w:val="0"/>
          <w:color w:val="000000"/>
          <w:sz w:val="23"/>
        </w:rPr>
      </w:pPr>
      <w:r>
        <w:rPr>
          <w:snapToGrid w:val="0"/>
          <w:color w:val="000000"/>
        </w:rPr>
        <w:tab/>
        <w:t>E-mail  gflaurini</w:t>
      </w:r>
      <w:r>
        <w:rPr>
          <w:szCs w:val="17"/>
        </w:rPr>
        <w:t>@hotmail.com</w:t>
      </w:r>
    </w:p>
    <w:p w14:paraId="1CAF3994" w14:textId="77777777" w:rsidR="00732840" w:rsidRDefault="00732840" w:rsidP="0073284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732840">
        <w:rPr>
          <w:snapToGrid w:val="0"/>
        </w:rPr>
        <w:t>Campania, Basilicata, Puglia</w:t>
      </w:r>
    </w:p>
    <w:p w14:paraId="0940B0EB" w14:textId="77777777" w:rsidR="00732840" w:rsidRDefault="00732840" w:rsidP="00732840">
      <w:pPr>
        <w:widowControl w:val="0"/>
        <w:tabs>
          <w:tab w:val="left" w:pos="2321"/>
        </w:tabs>
        <w:rPr>
          <w:snapToGrid w:val="0"/>
          <w:color w:val="000000"/>
          <w:sz w:val="23"/>
        </w:rPr>
      </w:pPr>
      <w:r>
        <w:rPr>
          <w:snapToGrid w:val="0"/>
          <w:color w:val="000000"/>
        </w:rPr>
        <w:t xml:space="preserve">         </w:t>
      </w:r>
    </w:p>
    <w:p w14:paraId="11CFEC29" w14:textId="77777777" w:rsidR="00732840" w:rsidRDefault="00732840" w:rsidP="00732840">
      <w:pPr>
        <w:widowControl w:val="0"/>
        <w:tabs>
          <w:tab w:val="left" w:pos="90"/>
          <w:tab w:val="left" w:pos="2321"/>
        </w:tabs>
        <w:rPr>
          <w:snapToGrid w:val="0"/>
          <w:color w:val="000000"/>
        </w:rPr>
      </w:pPr>
      <w:r>
        <w:rPr>
          <w:snapToGrid w:val="0"/>
          <w:color w:val="000000"/>
        </w:rPr>
        <w:t>Signor GIANFILIPPO LAURINI, Console Onorario (Exequatur 28 agosto 2020)</w:t>
      </w:r>
    </w:p>
    <w:p w14:paraId="70A38AA0" w14:textId="77777777" w:rsidR="00732840" w:rsidRDefault="00732840" w:rsidP="00112D81">
      <w:pPr>
        <w:widowControl w:val="0"/>
        <w:tabs>
          <w:tab w:val="left" w:pos="90"/>
          <w:tab w:val="left" w:pos="2321"/>
        </w:tabs>
        <w:rPr>
          <w:snapToGrid w:val="0"/>
          <w:color w:val="000000"/>
        </w:rPr>
      </w:pPr>
    </w:p>
    <w:p w14:paraId="4D0A22FF" w14:textId="77777777" w:rsidR="004944D8" w:rsidRDefault="004944D8">
      <w:pPr>
        <w:widowControl w:val="0"/>
        <w:tabs>
          <w:tab w:val="left" w:pos="90"/>
        </w:tabs>
        <w:rPr>
          <w:b/>
          <w:snapToGrid w:val="0"/>
          <w:color w:val="000080"/>
          <w:u w:val="single"/>
        </w:rPr>
      </w:pPr>
    </w:p>
    <w:p w14:paraId="18ED68AE" w14:textId="77777777" w:rsidR="00B762DE" w:rsidRDefault="00B762DE">
      <w:pPr>
        <w:widowControl w:val="0"/>
        <w:tabs>
          <w:tab w:val="left" w:pos="90"/>
        </w:tabs>
        <w:rPr>
          <w:snapToGrid w:val="0"/>
          <w:color w:val="000000"/>
        </w:rPr>
      </w:pPr>
    </w:p>
    <w:p w14:paraId="66D59F18" w14:textId="77777777" w:rsidR="004944D8" w:rsidRDefault="004944D8">
      <w:pPr>
        <w:widowControl w:val="0"/>
        <w:tabs>
          <w:tab w:val="left" w:pos="90"/>
        </w:tabs>
        <w:jc w:val="center"/>
        <w:rPr>
          <w:snapToGrid w:val="0"/>
          <w:color w:val="000000"/>
        </w:rPr>
      </w:pPr>
    </w:p>
    <w:p w14:paraId="2C454B4A" w14:textId="77777777" w:rsidR="004944D8" w:rsidRDefault="004944D8">
      <w:pPr>
        <w:widowControl w:val="0"/>
        <w:tabs>
          <w:tab w:val="left" w:pos="90"/>
        </w:tabs>
        <w:jc w:val="center"/>
        <w:rPr>
          <w:snapToGrid w:val="0"/>
          <w:color w:val="000000"/>
        </w:rPr>
      </w:pPr>
    </w:p>
    <w:p w14:paraId="79661B1D" w14:textId="77777777" w:rsidR="004944D8" w:rsidRDefault="004944D8">
      <w:pPr>
        <w:widowControl w:val="0"/>
        <w:tabs>
          <w:tab w:val="left" w:pos="90"/>
        </w:tabs>
        <w:jc w:val="center"/>
        <w:rPr>
          <w:snapToGrid w:val="0"/>
          <w:color w:val="000000"/>
        </w:rPr>
      </w:pPr>
    </w:p>
    <w:p w14:paraId="5D2B2171" w14:textId="77777777" w:rsidR="004944D8" w:rsidRDefault="004944D8">
      <w:pPr>
        <w:widowControl w:val="0"/>
        <w:tabs>
          <w:tab w:val="left" w:pos="90"/>
        </w:tabs>
        <w:jc w:val="center"/>
        <w:rPr>
          <w:snapToGrid w:val="0"/>
          <w:color w:val="000000"/>
        </w:rPr>
      </w:pPr>
    </w:p>
    <w:p w14:paraId="5AAEDA45" w14:textId="77777777" w:rsidR="004944D8" w:rsidRDefault="004944D8">
      <w:pPr>
        <w:widowControl w:val="0"/>
        <w:tabs>
          <w:tab w:val="left" w:pos="90"/>
        </w:tabs>
        <w:jc w:val="center"/>
        <w:rPr>
          <w:snapToGrid w:val="0"/>
          <w:color w:val="000000"/>
        </w:rPr>
      </w:pPr>
    </w:p>
    <w:p w14:paraId="00F86A54" w14:textId="77777777" w:rsidR="004944D8" w:rsidRDefault="004944D8">
      <w:pPr>
        <w:widowControl w:val="0"/>
        <w:tabs>
          <w:tab w:val="left" w:pos="90"/>
        </w:tabs>
        <w:jc w:val="center"/>
        <w:rPr>
          <w:snapToGrid w:val="0"/>
          <w:color w:val="000000"/>
        </w:rPr>
      </w:pPr>
    </w:p>
    <w:p w14:paraId="5513C326" w14:textId="77777777" w:rsidR="004944D8" w:rsidRDefault="004944D8">
      <w:pPr>
        <w:widowControl w:val="0"/>
        <w:tabs>
          <w:tab w:val="left" w:pos="90"/>
        </w:tabs>
        <w:jc w:val="center"/>
        <w:rPr>
          <w:snapToGrid w:val="0"/>
          <w:color w:val="000000"/>
        </w:rPr>
      </w:pPr>
    </w:p>
    <w:p w14:paraId="72327034" w14:textId="77777777" w:rsidR="004944D8" w:rsidRDefault="004944D8">
      <w:pPr>
        <w:widowControl w:val="0"/>
        <w:tabs>
          <w:tab w:val="left" w:pos="90"/>
        </w:tabs>
        <w:jc w:val="center"/>
        <w:rPr>
          <w:snapToGrid w:val="0"/>
          <w:color w:val="000000"/>
        </w:rPr>
      </w:pPr>
    </w:p>
    <w:p w14:paraId="140779AC" w14:textId="77777777" w:rsidR="004944D8" w:rsidRDefault="004944D8">
      <w:pPr>
        <w:widowControl w:val="0"/>
        <w:tabs>
          <w:tab w:val="left" w:pos="90"/>
        </w:tabs>
        <w:jc w:val="center"/>
        <w:rPr>
          <w:snapToGrid w:val="0"/>
          <w:color w:val="000000"/>
        </w:rPr>
      </w:pPr>
    </w:p>
    <w:p w14:paraId="7DD37BD8" w14:textId="77777777" w:rsidR="004944D8" w:rsidRDefault="004944D8">
      <w:pPr>
        <w:widowControl w:val="0"/>
        <w:tabs>
          <w:tab w:val="left" w:pos="90"/>
        </w:tabs>
        <w:jc w:val="center"/>
        <w:rPr>
          <w:snapToGrid w:val="0"/>
          <w:color w:val="000000"/>
        </w:rPr>
      </w:pPr>
    </w:p>
    <w:p w14:paraId="35430ECC" w14:textId="77777777" w:rsidR="004944D8" w:rsidRDefault="004944D8">
      <w:pPr>
        <w:widowControl w:val="0"/>
        <w:tabs>
          <w:tab w:val="left" w:pos="90"/>
        </w:tabs>
        <w:jc w:val="center"/>
        <w:rPr>
          <w:snapToGrid w:val="0"/>
          <w:color w:val="000000"/>
        </w:rPr>
      </w:pPr>
    </w:p>
    <w:p w14:paraId="689B6F5D" w14:textId="77777777" w:rsidR="004944D8" w:rsidRDefault="004944D8">
      <w:pPr>
        <w:widowControl w:val="0"/>
        <w:tabs>
          <w:tab w:val="left" w:pos="90"/>
        </w:tabs>
        <w:jc w:val="center"/>
        <w:rPr>
          <w:snapToGrid w:val="0"/>
          <w:color w:val="000000"/>
        </w:rPr>
      </w:pPr>
    </w:p>
    <w:p w14:paraId="2E0C3906" w14:textId="77777777" w:rsidR="004944D8" w:rsidRDefault="004944D8">
      <w:pPr>
        <w:widowControl w:val="0"/>
        <w:tabs>
          <w:tab w:val="left" w:pos="90"/>
        </w:tabs>
        <w:jc w:val="right"/>
        <w:rPr>
          <w:b/>
          <w:snapToGrid w:val="0"/>
          <w:color w:val="000000"/>
          <w:sz w:val="16"/>
        </w:rPr>
      </w:pPr>
    </w:p>
    <w:p w14:paraId="25F466C9" w14:textId="77777777" w:rsidR="004944D8" w:rsidRDefault="005E333A">
      <w:pPr>
        <w:widowControl w:val="0"/>
        <w:tabs>
          <w:tab w:val="left" w:pos="90"/>
        </w:tabs>
        <w:jc w:val="right"/>
        <w:rPr>
          <w:snapToGrid w:val="0"/>
          <w:color w:val="000000"/>
        </w:rPr>
      </w:pPr>
      <w:r>
        <w:rPr>
          <w:b/>
          <w:snapToGrid w:val="0"/>
          <w:color w:val="000000"/>
          <w:sz w:val="16"/>
        </w:rPr>
        <w:br w:type="page"/>
      </w:r>
      <w:r w:rsidR="004944D8">
        <w:rPr>
          <w:b/>
          <w:snapToGrid w:val="0"/>
          <w:color w:val="000000"/>
          <w:sz w:val="16"/>
        </w:rPr>
        <w:t>PERU’</w:t>
      </w:r>
    </w:p>
    <w:p w14:paraId="2C17EB10" w14:textId="77777777" w:rsidR="004944D8" w:rsidRDefault="004944D8">
      <w:pPr>
        <w:pStyle w:val="Titolo9"/>
        <w:widowControl w:val="0"/>
        <w:tabs>
          <w:tab w:val="left" w:pos="90"/>
        </w:tabs>
        <w:rPr>
          <w:b/>
          <w:bCs/>
        </w:rPr>
      </w:pPr>
    </w:p>
    <w:p w14:paraId="2CA18793" w14:textId="77777777" w:rsidR="004944D8" w:rsidRDefault="009E4C9E">
      <w:pPr>
        <w:pStyle w:val="Titolo9"/>
        <w:widowControl w:val="0"/>
        <w:tabs>
          <w:tab w:val="left" w:pos="90"/>
        </w:tabs>
        <w:rPr>
          <w:b/>
          <w:bCs/>
        </w:rPr>
      </w:pPr>
      <w:r>
        <w:rPr>
          <w:noProof/>
        </w:rPr>
        <w:drawing>
          <wp:anchor distT="0" distB="0" distL="114300" distR="114300" simplePos="0" relativeHeight="251670016" behindDoc="0" locked="0" layoutInCell="1" allowOverlap="1" wp14:anchorId="0A215774" wp14:editId="3C24A980">
            <wp:simplePos x="0" y="0"/>
            <wp:positionH relativeFrom="column">
              <wp:posOffset>5836285</wp:posOffset>
            </wp:positionH>
            <wp:positionV relativeFrom="paragraph">
              <wp:posOffset>39370</wp:posOffset>
            </wp:positionV>
            <wp:extent cx="659130" cy="450215"/>
            <wp:effectExtent l="19050" t="19050" r="7620" b="6985"/>
            <wp:wrapNone/>
            <wp:docPr id="291" name="Immagin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8"/>
                    <pic:cNvPicPr>
                      <a:picLocks noChangeAspect="1" noChangeArrowheads="1"/>
                    </pic:cNvPicPr>
                  </pic:nvPicPr>
                  <pic:blipFill>
                    <a:blip r:embed="rId425">
                      <a:extLst>
                        <a:ext uri="{28A0092B-C50C-407E-A947-70E740481C1C}">
                          <a14:useLocalDpi xmlns:a14="http://schemas.microsoft.com/office/drawing/2010/main" val="0"/>
                        </a:ext>
                      </a:extLst>
                    </a:blip>
                    <a:srcRect/>
                    <a:stretch>
                      <a:fillRect/>
                    </a:stretch>
                  </pic:blipFill>
                  <pic:spPr bwMode="auto">
                    <a:xfrm>
                      <a:off x="0" y="0"/>
                      <a:ext cx="659130" cy="45021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bCs/>
        </w:rPr>
        <w:t xml:space="preserve">PERU' </w:t>
      </w:r>
    </w:p>
    <w:p w14:paraId="4BDAE62C" w14:textId="77777777" w:rsidR="00A83550" w:rsidRDefault="004944D8">
      <w:pPr>
        <w:widowControl w:val="0"/>
        <w:tabs>
          <w:tab w:val="left" w:pos="90"/>
        </w:tabs>
        <w:rPr>
          <w:b/>
          <w:snapToGrid w:val="0"/>
          <w:color w:val="000080"/>
          <w:sz w:val="22"/>
        </w:rPr>
      </w:pPr>
      <w:r>
        <w:rPr>
          <w:b/>
          <w:snapToGrid w:val="0"/>
          <w:color w:val="000080"/>
          <w:sz w:val="22"/>
        </w:rPr>
        <w:t xml:space="preserve">Repubblica del    </w:t>
      </w:r>
    </w:p>
    <w:p w14:paraId="27BD02AC" w14:textId="77777777" w:rsidR="004944D8" w:rsidRDefault="004944D8">
      <w:pPr>
        <w:widowControl w:val="0"/>
        <w:tabs>
          <w:tab w:val="left" w:pos="90"/>
        </w:tabs>
        <w:rPr>
          <w:b/>
          <w:snapToGrid w:val="0"/>
          <w:color w:val="000080"/>
          <w:sz w:val="22"/>
        </w:rPr>
      </w:pPr>
    </w:p>
    <w:p w14:paraId="191C4E6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DF8E86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28 luglio</w:t>
      </w:r>
    </w:p>
    <w:p w14:paraId="00F7FA6E" w14:textId="77777777" w:rsidR="004944D8" w:rsidRDefault="004944D8">
      <w:pPr>
        <w:widowControl w:val="0"/>
        <w:tabs>
          <w:tab w:val="left" w:pos="90"/>
        </w:tabs>
        <w:rPr>
          <w:b/>
          <w:snapToGrid w:val="0"/>
          <w:color w:val="000080"/>
          <w:u w:val="single"/>
        </w:rPr>
      </w:pPr>
    </w:p>
    <w:p w14:paraId="444F0722" w14:textId="77777777" w:rsidR="004944D8" w:rsidRDefault="004944D8">
      <w:pPr>
        <w:widowControl w:val="0"/>
        <w:tabs>
          <w:tab w:val="left" w:pos="90"/>
        </w:tabs>
        <w:rPr>
          <w:b/>
          <w:snapToGrid w:val="0"/>
          <w:color w:val="000080"/>
          <w:u w:val="single"/>
        </w:rPr>
      </w:pPr>
    </w:p>
    <w:p w14:paraId="26D16D89" w14:textId="77777777" w:rsidR="00205D84" w:rsidRDefault="00205D84">
      <w:pPr>
        <w:widowControl w:val="0"/>
        <w:tabs>
          <w:tab w:val="left" w:pos="90"/>
        </w:tabs>
        <w:rPr>
          <w:b/>
          <w:snapToGrid w:val="0"/>
          <w:color w:val="000080"/>
          <w:u w:val="single"/>
        </w:rPr>
      </w:pPr>
    </w:p>
    <w:p w14:paraId="4B63D8F7" w14:textId="77777777" w:rsidR="00C34CCB" w:rsidRDefault="00C34CCB">
      <w:pPr>
        <w:widowControl w:val="0"/>
        <w:tabs>
          <w:tab w:val="left" w:pos="90"/>
        </w:tabs>
        <w:rPr>
          <w:b/>
          <w:snapToGrid w:val="0"/>
          <w:color w:val="000080"/>
          <w:u w:val="single"/>
        </w:rPr>
      </w:pPr>
    </w:p>
    <w:p w14:paraId="50875E69"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w:t>
      </w:r>
    </w:p>
    <w:p w14:paraId="743DC47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8B2A7C">
        <w:rPr>
          <w:snapToGrid w:val="0"/>
          <w:color w:val="000000"/>
        </w:rPr>
        <w:t>Via de’ Bardi</w:t>
      </w:r>
      <w:r>
        <w:rPr>
          <w:snapToGrid w:val="0"/>
          <w:color w:val="000000"/>
        </w:rPr>
        <w:t xml:space="preserve">, </w:t>
      </w:r>
      <w:r w:rsidR="008B2A7C">
        <w:rPr>
          <w:snapToGrid w:val="0"/>
          <w:color w:val="000000"/>
        </w:rPr>
        <w:t>28/</w:t>
      </w:r>
      <w:r w:rsidR="000809E0">
        <w:rPr>
          <w:snapToGrid w:val="0"/>
          <w:color w:val="000000"/>
        </w:rPr>
        <w:t>3</w:t>
      </w:r>
      <w:r w:rsidR="008B2A7C">
        <w:rPr>
          <w:snapToGrid w:val="0"/>
          <w:color w:val="000000"/>
        </w:rPr>
        <w:t>0</w:t>
      </w:r>
      <w:r>
        <w:rPr>
          <w:snapToGrid w:val="0"/>
          <w:color w:val="000000"/>
        </w:rPr>
        <w:t xml:space="preserve"> - 5012</w:t>
      </w:r>
      <w:r w:rsidR="008B2A7C">
        <w:rPr>
          <w:snapToGrid w:val="0"/>
          <w:color w:val="000000"/>
        </w:rPr>
        <w:t>5</w:t>
      </w:r>
      <w:r>
        <w:rPr>
          <w:snapToGrid w:val="0"/>
          <w:color w:val="000000"/>
        </w:rPr>
        <w:t xml:space="preserve"> Firenze </w:t>
      </w:r>
    </w:p>
    <w:p w14:paraId="00A6559C"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sidR="00E370AD">
        <w:rPr>
          <w:snapToGrid w:val="0"/>
          <w:color w:val="000000"/>
        </w:rPr>
        <w:t xml:space="preserve">Tel. 0555047099 – Fax </w:t>
      </w:r>
      <w:r>
        <w:rPr>
          <w:snapToGrid w:val="0"/>
          <w:color w:val="000000"/>
        </w:rPr>
        <w:t xml:space="preserve"> 0555048039</w:t>
      </w:r>
    </w:p>
    <w:p w14:paraId="082EEF75"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Toscana</w:t>
      </w:r>
    </w:p>
    <w:p w14:paraId="0BA50E4F" w14:textId="77777777" w:rsidR="004944D8" w:rsidRDefault="004944D8">
      <w:pPr>
        <w:widowControl w:val="0"/>
        <w:tabs>
          <w:tab w:val="left" w:pos="90"/>
          <w:tab w:val="left" w:pos="2321"/>
        </w:tabs>
        <w:spacing w:before="49"/>
        <w:rPr>
          <w:snapToGrid w:val="0"/>
          <w:color w:val="000000"/>
        </w:rPr>
      </w:pPr>
      <w:r>
        <w:rPr>
          <w:snapToGrid w:val="0"/>
          <w:color w:val="000000"/>
        </w:rPr>
        <w:t xml:space="preserve"> </w:t>
      </w:r>
    </w:p>
    <w:p w14:paraId="5622B185" w14:textId="7C14C793" w:rsidR="009B5612" w:rsidRDefault="00FF7A2F" w:rsidP="00B8179D">
      <w:pPr>
        <w:widowControl w:val="0"/>
        <w:tabs>
          <w:tab w:val="left" w:pos="90"/>
          <w:tab w:val="left" w:pos="2321"/>
        </w:tabs>
        <w:rPr>
          <w:snapToGrid w:val="0"/>
          <w:color w:val="000000"/>
        </w:rPr>
      </w:pPr>
      <w:r>
        <w:rPr>
          <w:snapToGrid w:val="0"/>
          <w:color w:val="000000"/>
        </w:rPr>
        <w:t>Signor</w:t>
      </w:r>
      <w:r w:rsidR="00CB40A7">
        <w:rPr>
          <w:snapToGrid w:val="0"/>
          <w:color w:val="000000"/>
        </w:rPr>
        <w:t xml:space="preserve"> </w:t>
      </w:r>
      <w:r w:rsidRPr="00FF7A2F">
        <w:rPr>
          <w:snapToGrid w:val="0"/>
          <w:color w:val="000000"/>
        </w:rPr>
        <w:t>EDUARDO RAFAEL BERNALES MEZA</w:t>
      </w:r>
      <w:r w:rsidR="00CB40A7">
        <w:rPr>
          <w:snapToGrid w:val="0"/>
          <w:color w:val="000000"/>
        </w:rPr>
        <w:t xml:space="preserve">, Console Generale </w:t>
      </w:r>
      <w:r w:rsidR="00F6617B">
        <w:rPr>
          <w:snapToGrid w:val="0"/>
          <w:color w:val="000000"/>
        </w:rPr>
        <w:t>(Exequatur 8 agosto 2023)</w:t>
      </w:r>
    </w:p>
    <w:p w14:paraId="4439432B" w14:textId="18EE0F82" w:rsidR="00B30B96" w:rsidRDefault="00B30B96" w:rsidP="00B8179D">
      <w:pPr>
        <w:widowControl w:val="0"/>
        <w:tabs>
          <w:tab w:val="left" w:pos="90"/>
          <w:tab w:val="left" w:pos="2321"/>
        </w:tabs>
        <w:rPr>
          <w:snapToGrid w:val="0"/>
          <w:color w:val="000000"/>
        </w:rPr>
      </w:pPr>
      <w:r>
        <w:rPr>
          <w:snapToGrid w:val="0"/>
          <w:color w:val="000000"/>
        </w:rPr>
        <w:t>Signora LUCCIA ANTHONELLA BUCHELLI REYES, Console aggiunto (1 dicembre 2024)</w:t>
      </w:r>
    </w:p>
    <w:p w14:paraId="0C012216" w14:textId="77777777" w:rsidR="00E85BFD" w:rsidRDefault="00E85BFD" w:rsidP="00B8179D">
      <w:pPr>
        <w:widowControl w:val="0"/>
        <w:tabs>
          <w:tab w:val="left" w:pos="90"/>
          <w:tab w:val="left" w:pos="2321"/>
        </w:tabs>
        <w:rPr>
          <w:snapToGrid w:val="0"/>
          <w:color w:val="000000"/>
        </w:rPr>
      </w:pPr>
    </w:p>
    <w:p w14:paraId="22854ADC" w14:textId="77777777" w:rsidR="00A17C35" w:rsidRDefault="00A17C35" w:rsidP="00A17C35">
      <w:pPr>
        <w:widowControl w:val="0"/>
        <w:tabs>
          <w:tab w:val="left" w:pos="90"/>
        </w:tabs>
        <w:rPr>
          <w:b/>
          <w:snapToGrid w:val="0"/>
          <w:color w:val="000080"/>
          <w:u w:val="single"/>
        </w:rPr>
      </w:pPr>
    </w:p>
    <w:p w14:paraId="7C7ABB69" w14:textId="77777777" w:rsidR="00A17C35" w:rsidRDefault="00A17C35" w:rsidP="00A17C35">
      <w:pPr>
        <w:widowControl w:val="0"/>
        <w:tabs>
          <w:tab w:val="left" w:pos="90"/>
        </w:tabs>
        <w:rPr>
          <w:b/>
          <w:snapToGrid w:val="0"/>
          <w:color w:val="000080"/>
          <w:u w:val="single"/>
        </w:rPr>
      </w:pPr>
    </w:p>
    <w:p w14:paraId="0B74A38F" w14:textId="77777777" w:rsidR="00A17C35" w:rsidRDefault="00A17C35" w:rsidP="00A17C35">
      <w:pPr>
        <w:widowControl w:val="0"/>
        <w:tabs>
          <w:tab w:val="left" w:pos="90"/>
        </w:tabs>
        <w:rPr>
          <w:b/>
          <w:snapToGrid w:val="0"/>
          <w:color w:val="000080"/>
          <w:u w:val="single"/>
        </w:rPr>
      </w:pPr>
    </w:p>
    <w:p w14:paraId="14B35488" w14:textId="77777777" w:rsidR="004944D8" w:rsidRDefault="004944D8" w:rsidP="00A17C35">
      <w:pPr>
        <w:widowControl w:val="0"/>
        <w:tabs>
          <w:tab w:val="left" w:pos="90"/>
        </w:tabs>
        <w:rPr>
          <w:b/>
          <w:snapToGrid w:val="0"/>
          <w:color w:val="000080"/>
          <w:sz w:val="26"/>
          <w:u w:val="single"/>
        </w:rPr>
      </w:pPr>
      <w:r>
        <w:rPr>
          <w:b/>
          <w:snapToGrid w:val="0"/>
          <w:color w:val="000080"/>
          <w:u w:val="single"/>
        </w:rPr>
        <w:t xml:space="preserve">GENOVA - CONSOLATO GENERALE            </w:t>
      </w:r>
    </w:p>
    <w:p w14:paraId="3EBEA5F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della Vittoria, 15 - 16121 Genova </w:t>
      </w:r>
    </w:p>
    <w:p w14:paraId="32F2F12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010589952  0105955569 - Fax 0105848236  </w:t>
      </w:r>
    </w:p>
    <w:p w14:paraId="2D19D33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52C79B7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EA546C8" w14:textId="77777777" w:rsidR="0062449A" w:rsidRDefault="0062449A" w:rsidP="00A17C35">
      <w:pPr>
        <w:widowControl w:val="0"/>
        <w:tabs>
          <w:tab w:val="left" w:pos="90"/>
        </w:tabs>
        <w:rPr>
          <w:snapToGrid w:val="0"/>
          <w:color w:val="000000"/>
        </w:rPr>
      </w:pPr>
    </w:p>
    <w:p w14:paraId="359932DC" w14:textId="77777777" w:rsidR="006854AD" w:rsidRPr="00B84573" w:rsidRDefault="006854AD" w:rsidP="006854AD">
      <w:pPr>
        <w:widowControl w:val="0"/>
        <w:tabs>
          <w:tab w:val="left" w:pos="90"/>
        </w:tabs>
        <w:rPr>
          <w:snapToGrid w:val="0"/>
          <w:color w:val="000000"/>
        </w:rPr>
      </w:pPr>
      <w:r w:rsidRPr="00B84573">
        <w:rPr>
          <w:snapToGrid w:val="0"/>
          <w:color w:val="000000"/>
        </w:rPr>
        <w:t>Signor CARLOS EDUARDO TAVERA VEGA, Console Generale (Exequatur 1° luglio 2022)</w:t>
      </w:r>
    </w:p>
    <w:p w14:paraId="5140F158" w14:textId="77777777" w:rsidR="00EC60EC" w:rsidRDefault="00EC60EC" w:rsidP="00A17C35">
      <w:pPr>
        <w:widowControl w:val="0"/>
        <w:tabs>
          <w:tab w:val="left" w:pos="90"/>
        </w:tabs>
        <w:rPr>
          <w:snapToGrid w:val="0"/>
          <w:color w:val="000000"/>
        </w:rPr>
      </w:pPr>
      <w:r>
        <w:rPr>
          <w:snapToGrid w:val="0"/>
          <w:color w:val="000000"/>
        </w:rPr>
        <w:t>Signor RUBEN JUAN BLOTTE SCHALLER ORREGO, C</w:t>
      </w:r>
      <w:r w:rsidR="006854AD">
        <w:rPr>
          <w:snapToGrid w:val="0"/>
          <w:color w:val="000000"/>
        </w:rPr>
        <w:t>onsole Generale Aggiunto (1 lugl</w:t>
      </w:r>
      <w:r>
        <w:rPr>
          <w:snapToGrid w:val="0"/>
          <w:color w:val="000000"/>
        </w:rPr>
        <w:t>io 2021)</w:t>
      </w:r>
    </w:p>
    <w:p w14:paraId="4377AB7D" w14:textId="77777777" w:rsidR="00A17C35" w:rsidRPr="006854AD" w:rsidRDefault="00A17C35" w:rsidP="00A17C35">
      <w:pPr>
        <w:widowControl w:val="0"/>
        <w:tabs>
          <w:tab w:val="left" w:pos="90"/>
        </w:tabs>
        <w:rPr>
          <w:b/>
          <w:snapToGrid w:val="0"/>
          <w:color w:val="000080"/>
          <w:u w:val="single"/>
        </w:rPr>
      </w:pPr>
    </w:p>
    <w:p w14:paraId="60FAB12D" w14:textId="77777777" w:rsidR="00A17C35" w:rsidRPr="006854AD" w:rsidRDefault="00A17C35" w:rsidP="00A17C35">
      <w:pPr>
        <w:widowControl w:val="0"/>
        <w:tabs>
          <w:tab w:val="left" w:pos="90"/>
        </w:tabs>
        <w:rPr>
          <w:b/>
          <w:snapToGrid w:val="0"/>
          <w:color w:val="000080"/>
          <w:u w:val="single"/>
        </w:rPr>
      </w:pPr>
    </w:p>
    <w:p w14:paraId="0C6BF23A" w14:textId="77777777" w:rsidR="00A17C35" w:rsidRPr="006854AD" w:rsidRDefault="00A17C35" w:rsidP="00A17C35">
      <w:pPr>
        <w:widowControl w:val="0"/>
        <w:tabs>
          <w:tab w:val="left" w:pos="90"/>
        </w:tabs>
        <w:rPr>
          <w:b/>
          <w:snapToGrid w:val="0"/>
          <w:color w:val="000080"/>
          <w:u w:val="single"/>
        </w:rPr>
      </w:pPr>
    </w:p>
    <w:p w14:paraId="24385D9C" w14:textId="77777777" w:rsidR="004944D8" w:rsidRDefault="004944D8" w:rsidP="00A17C35">
      <w:pPr>
        <w:widowControl w:val="0"/>
        <w:tabs>
          <w:tab w:val="left" w:pos="90"/>
        </w:tabs>
        <w:rPr>
          <w:b/>
          <w:snapToGrid w:val="0"/>
          <w:color w:val="000080"/>
          <w:sz w:val="26"/>
          <w:u w:val="single"/>
        </w:rPr>
      </w:pPr>
      <w:r>
        <w:rPr>
          <w:b/>
          <w:snapToGrid w:val="0"/>
          <w:color w:val="000080"/>
          <w:u w:val="single"/>
        </w:rPr>
        <w:t xml:space="preserve">MILANO - CONSOLATO GENERALE            </w:t>
      </w:r>
    </w:p>
    <w:p w14:paraId="216BE88A" w14:textId="77777777" w:rsidR="00684DBA" w:rsidRPr="00684DBA" w:rsidRDefault="004944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517202">
        <w:rPr>
          <w:snapToGrid w:val="0"/>
          <w:color w:val="000000"/>
        </w:rPr>
        <w:t>Fabi</w:t>
      </w:r>
      <w:r>
        <w:rPr>
          <w:snapToGrid w:val="0"/>
          <w:color w:val="000000"/>
        </w:rPr>
        <w:t>o</w:t>
      </w:r>
      <w:r w:rsidR="00517202">
        <w:rPr>
          <w:snapToGrid w:val="0"/>
          <w:color w:val="000000"/>
        </w:rPr>
        <w:t xml:space="preserve"> Filzi</w:t>
      </w:r>
      <w:r>
        <w:rPr>
          <w:snapToGrid w:val="0"/>
          <w:color w:val="000000"/>
        </w:rPr>
        <w:t xml:space="preserve">, </w:t>
      </w:r>
      <w:r w:rsidR="00517202">
        <w:rPr>
          <w:snapToGrid w:val="0"/>
          <w:color w:val="000000"/>
        </w:rPr>
        <w:t>23</w:t>
      </w:r>
      <w:r>
        <w:rPr>
          <w:snapToGrid w:val="0"/>
          <w:color w:val="000000"/>
        </w:rPr>
        <w:t xml:space="preserve"> - 201</w:t>
      </w:r>
      <w:r w:rsidR="006B7F24">
        <w:rPr>
          <w:snapToGrid w:val="0"/>
          <w:color w:val="000000"/>
        </w:rPr>
        <w:t>24</w:t>
      </w:r>
      <w:r>
        <w:rPr>
          <w:snapToGrid w:val="0"/>
          <w:color w:val="000000"/>
        </w:rPr>
        <w:t xml:space="preserve"> Milano </w:t>
      </w:r>
    </w:p>
    <w:p w14:paraId="43C4B8D2" w14:textId="77777777" w:rsidR="00684DBA" w:rsidRPr="00684DBA" w:rsidRDefault="004944D8">
      <w:pPr>
        <w:widowControl w:val="0"/>
        <w:tabs>
          <w:tab w:val="left" w:pos="2321"/>
        </w:tabs>
        <w:rPr>
          <w:snapToGrid w:val="0"/>
          <w:color w:val="000000"/>
        </w:rPr>
      </w:pPr>
      <w:r w:rsidRPr="00684DBA">
        <w:rPr>
          <w:snapToGrid w:val="0"/>
          <w:color w:val="000000"/>
        </w:rPr>
        <w:tab/>
      </w:r>
      <w:r w:rsidR="00684DBA" w:rsidRPr="00684DBA">
        <w:rPr>
          <w:snapToGrid w:val="0"/>
          <w:color w:val="000000"/>
        </w:rPr>
        <w:t>Tel. 02-83557550</w:t>
      </w:r>
    </w:p>
    <w:p w14:paraId="6CF31D17" w14:textId="77777777" w:rsidR="004944D8" w:rsidRPr="0015645A" w:rsidRDefault="00684DBA">
      <w:pPr>
        <w:widowControl w:val="0"/>
        <w:tabs>
          <w:tab w:val="left" w:pos="2321"/>
        </w:tabs>
        <w:rPr>
          <w:snapToGrid w:val="0"/>
          <w:color w:val="000000"/>
        </w:rPr>
      </w:pPr>
      <w:r>
        <w:rPr>
          <w:rFonts w:ascii="MS Sans Serif" w:hAnsi="MS Sans Serif"/>
          <w:snapToGrid w:val="0"/>
          <w:color w:val="000000"/>
          <w:sz w:val="24"/>
        </w:rPr>
        <w:tab/>
      </w:r>
      <w:r w:rsidR="004944D8">
        <w:rPr>
          <w:snapToGrid w:val="0"/>
          <w:color w:val="000000"/>
        </w:rPr>
        <w:t xml:space="preserve">E-mail </w:t>
      </w:r>
      <w:r w:rsidR="009E6E1D">
        <w:rPr>
          <w:snapToGrid w:val="0"/>
          <w:color w:val="000000"/>
        </w:rPr>
        <w:t xml:space="preserve"> </w:t>
      </w:r>
      <w:hyperlink r:id="rId426" w:history="1">
        <w:r w:rsidR="0015645A" w:rsidRPr="00111D75">
          <w:rPr>
            <w:rStyle w:val="Collegamentoipertestuale"/>
            <w:snapToGrid w:val="0"/>
          </w:rPr>
          <w:t>consulado@conpermilan.com</w:t>
        </w:r>
      </w:hyperlink>
      <w:r w:rsidR="0015645A">
        <w:rPr>
          <w:snapToGrid w:val="0"/>
          <w:color w:val="000000"/>
        </w:rPr>
        <w:t xml:space="preserve"> </w:t>
      </w:r>
    </w:p>
    <w:p w14:paraId="45AFDC2A"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8449FC">
        <w:rPr>
          <w:snapToGrid w:val="0"/>
          <w:color w:val="000000"/>
        </w:rPr>
        <w:t>Lombardia, Emilia Romagna</w:t>
      </w:r>
      <w:r w:rsidR="00B40E84">
        <w:rPr>
          <w:snapToGrid w:val="0"/>
          <w:color w:val="000000"/>
        </w:rPr>
        <w:t>, Veneto, Trentino-Alto Adige</w:t>
      </w:r>
    </w:p>
    <w:p w14:paraId="069E04D0" w14:textId="77777777" w:rsidR="004944D8" w:rsidRDefault="004944D8">
      <w:pPr>
        <w:widowControl w:val="0"/>
        <w:tabs>
          <w:tab w:val="left" w:pos="90"/>
          <w:tab w:val="left" w:pos="2321"/>
        </w:tabs>
        <w:spacing w:before="49"/>
        <w:rPr>
          <w:snapToGrid w:val="0"/>
          <w:color w:val="000000"/>
        </w:rPr>
      </w:pPr>
    </w:p>
    <w:p w14:paraId="772B52F6" w14:textId="77777777" w:rsidR="004804F2" w:rsidRDefault="007921FD" w:rsidP="00F9379D">
      <w:pPr>
        <w:widowControl w:val="0"/>
        <w:tabs>
          <w:tab w:val="left" w:pos="90"/>
        </w:tabs>
        <w:rPr>
          <w:snapToGrid w:val="0"/>
          <w:color w:val="000000"/>
        </w:rPr>
      </w:pPr>
      <w:r>
        <w:rPr>
          <w:snapToGrid w:val="0"/>
          <w:color w:val="000000"/>
        </w:rPr>
        <w:t>Signor</w:t>
      </w:r>
      <w:r w:rsidR="000A6C95">
        <w:rPr>
          <w:snapToGrid w:val="0"/>
          <w:color w:val="000000"/>
        </w:rPr>
        <w:t>a</w:t>
      </w:r>
      <w:r>
        <w:rPr>
          <w:snapToGrid w:val="0"/>
          <w:color w:val="000000"/>
        </w:rPr>
        <w:t xml:space="preserve"> </w:t>
      </w:r>
      <w:r w:rsidR="000A6C95" w:rsidRPr="000A6C95">
        <w:rPr>
          <w:snapToGrid w:val="0"/>
          <w:color w:val="000000"/>
        </w:rPr>
        <w:t>ANA TERESA LECAROS TERRY</w:t>
      </w:r>
      <w:r>
        <w:rPr>
          <w:snapToGrid w:val="0"/>
          <w:color w:val="000000"/>
        </w:rPr>
        <w:t xml:space="preserve">, Console Generale (Exequatur </w:t>
      </w:r>
      <w:r w:rsidR="008359B5">
        <w:rPr>
          <w:snapToGrid w:val="0"/>
          <w:color w:val="000000"/>
        </w:rPr>
        <w:t>26 aprile 2023</w:t>
      </w:r>
      <w:r w:rsidR="00B40E84">
        <w:rPr>
          <w:snapToGrid w:val="0"/>
          <w:color w:val="000000"/>
        </w:rPr>
        <w:t xml:space="preserve"> e 17 ottobre 2024</w:t>
      </w:r>
      <w:r>
        <w:rPr>
          <w:snapToGrid w:val="0"/>
          <w:color w:val="000000"/>
        </w:rPr>
        <w:t>)</w:t>
      </w:r>
    </w:p>
    <w:p w14:paraId="541A986F" w14:textId="77777777" w:rsidR="00332500" w:rsidRDefault="00332500" w:rsidP="00F9379D">
      <w:pPr>
        <w:widowControl w:val="0"/>
        <w:tabs>
          <w:tab w:val="left" w:pos="90"/>
        </w:tabs>
        <w:rPr>
          <w:snapToGrid w:val="0"/>
          <w:color w:val="000000"/>
        </w:rPr>
      </w:pPr>
      <w:r>
        <w:rPr>
          <w:snapToGrid w:val="0"/>
          <w:color w:val="000000"/>
        </w:rPr>
        <w:t>Signora ERIKA MARIA EUGENIA BELLO MONTOYA, Console Generale Aggiunto (1 luglio 2024)</w:t>
      </w:r>
    </w:p>
    <w:p w14:paraId="1B56B7EA" w14:textId="77777777" w:rsidR="009E369F" w:rsidRDefault="009E369F" w:rsidP="00F9379D">
      <w:pPr>
        <w:widowControl w:val="0"/>
        <w:tabs>
          <w:tab w:val="left" w:pos="90"/>
        </w:tabs>
        <w:rPr>
          <w:snapToGrid w:val="0"/>
          <w:color w:val="000000"/>
        </w:rPr>
      </w:pPr>
      <w:r>
        <w:rPr>
          <w:snapToGrid w:val="0"/>
          <w:color w:val="000000"/>
        </w:rPr>
        <w:t>Signor GUILLERMO EMMANUEL MENDOZA ALVA, Console Aggiunto (1 marzo 2024)</w:t>
      </w:r>
    </w:p>
    <w:p w14:paraId="68DA3A76" w14:textId="3B4B7AEA" w:rsidR="00E66640" w:rsidRDefault="00E66640" w:rsidP="00F9379D">
      <w:pPr>
        <w:widowControl w:val="0"/>
        <w:tabs>
          <w:tab w:val="left" w:pos="90"/>
        </w:tabs>
        <w:rPr>
          <w:snapToGrid w:val="0"/>
          <w:color w:val="000000"/>
        </w:rPr>
      </w:pPr>
      <w:r w:rsidRPr="00B84573">
        <w:rPr>
          <w:snapToGrid w:val="0"/>
          <w:color w:val="000000"/>
        </w:rPr>
        <w:t>Signor MARCO GONZALO CASAS VALLEJO, Vice Console (1° maggio 2023)</w:t>
      </w:r>
    </w:p>
    <w:p w14:paraId="59B73235" w14:textId="22C6916A" w:rsidR="00F428DD" w:rsidRPr="00B84573" w:rsidRDefault="00F428DD" w:rsidP="00F9379D">
      <w:pPr>
        <w:widowControl w:val="0"/>
        <w:tabs>
          <w:tab w:val="left" w:pos="90"/>
        </w:tabs>
        <w:rPr>
          <w:snapToGrid w:val="0"/>
          <w:color w:val="000000"/>
        </w:rPr>
      </w:pPr>
      <w:r>
        <w:rPr>
          <w:snapToGrid w:val="0"/>
          <w:color w:val="000000"/>
        </w:rPr>
        <w:t>Signora MARITZA IVONNE CANALES MARTINEZ, Addetto Consolare (31 dicembre 2024)</w:t>
      </w:r>
    </w:p>
    <w:p w14:paraId="1701B263" w14:textId="77777777" w:rsidR="004944D8" w:rsidRPr="00B84573" w:rsidRDefault="004944D8">
      <w:pPr>
        <w:widowControl w:val="0"/>
        <w:tabs>
          <w:tab w:val="left" w:pos="90"/>
        </w:tabs>
        <w:rPr>
          <w:b/>
          <w:snapToGrid w:val="0"/>
          <w:color w:val="000080"/>
          <w:u w:val="single"/>
        </w:rPr>
      </w:pPr>
    </w:p>
    <w:p w14:paraId="37253A8F" w14:textId="77777777" w:rsidR="00850A31" w:rsidRPr="00B84573" w:rsidRDefault="00850A31">
      <w:pPr>
        <w:widowControl w:val="0"/>
        <w:tabs>
          <w:tab w:val="left" w:pos="90"/>
        </w:tabs>
        <w:rPr>
          <w:b/>
          <w:snapToGrid w:val="0"/>
          <w:color w:val="000080"/>
          <w:u w:val="single"/>
        </w:rPr>
      </w:pPr>
    </w:p>
    <w:p w14:paraId="2A445B70" w14:textId="77777777" w:rsidR="004944D8" w:rsidRDefault="004944D8">
      <w:pPr>
        <w:widowControl w:val="0"/>
        <w:tabs>
          <w:tab w:val="left" w:pos="90"/>
        </w:tabs>
        <w:rPr>
          <w:b/>
          <w:snapToGrid w:val="0"/>
          <w:color w:val="000080"/>
          <w:sz w:val="26"/>
          <w:u w:val="single"/>
        </w:rPr>
      </w:pPr>
      <w:r>
        <w:rPr>
          <w:b/>
          <w:snapToGrid w:val="0"/>
          <w:color w:val="000080"/>
          <w:u w:val="single"/>
        </w:rPr>
        <w:t xml:space="preserve">ROMA - CONSOLATO GENERALE            </w:t>
      </w:r>
    </w:p>
    <w:p w14:paraId="1B74A93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95679">
        <w:rPr>
          <w:snapToGrid w:val="0"/>
          <w:color w:val="000000"/>
        </w:rPr>
        <w:t>Ill</w:t>
      </w:r>
      <w:r>
        <w:rPr>
          <w:snapToGrid w:val="0"/>
          <w:color w:val="000000"/>
        </w:rPr>
        <w:t>i</w:t>
      </w:r>
      <w:r w:rsidR="00A95679">
        <w:rPr>
          <w:snapToGrid w:val="0"/>
          <w:color w:val="000000"/>
        </w:rPr>
        <w:t>ria</w:t>
      </w:r>
      <w:r>
        <w:rPr>
          <w:snapToGrid w:val="0"/>
          <w:color w:val="000000"/>
        </w:rPr>
        <w:t xml:space="preserve">, </w:t>
      </w:r>
      <w:r w:rsidR="00A95679">
        <w:rPr>
          <w:snapToGrid w:val="0"/>
          <w:color w:val="000000"/>
        </w:rPr>
        <w:t>18 – Scala F, Int. 2-3</w:t>
      </w:r>
      <w:r>
        <w:rPr>
          <w:snapToGrid w:val="0"/>
          <w:color w:val="000000"/>
        </w:rPr>
        <w:t xml:space="preserve"> - 10183 Roma </w:t>
      </w:r>
    </w:p>
    <w:p w14:paraId="658C481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068841442 - Fax 068848273  </w:t>
      </w:r>
    </w:p>
    <w:p w14:paraId="51B5B10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conperroma@tin.it</w:t>
      </w:r>
    </w:p>
    <w:p w14:paraId="425464BB"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A728DD" w:rsidRPr="00A728DD">
        <w:rPr>
          <w:snapToGrid w:val="0"/>
          <w:color w:val="000000"/>
        </w:rPr>
        <w:t xml:space="preserve">Lazio, </w:t>
      </w:r>
      <w:r w:rsidR="008449FC">
        <w:rPr>
          <w:snapToGrid w:val="0"/>
          <w:color w:val="000000"/>
        </w:rPr>
        <w:t>Abruzzo,</w:t>
      </w:r>
      <w:r w:rsidR="00CD62D1">
        <w:rPr>
          <w:snapToGrid w:val="0"/>
          <w:color w:val="000000"/>
        </w:rPr>
        <w:t xml:space="preserve"> Puglia,</w:t>
      </w:r>
      <w:r w:rsidR="008449FC">
        <w:rPr>
          <w:snapToGrid w:val="0"/>
          <w:color w:val="000000"/>
        </w:rPr>
        <w:t xml:space="preserve"> </w:t>
      </w:r>
      <w:r w:rsidR="00CD62D1" w:rsidRPr="00CD62D1">
        <w:rPr>
          <w:snapToGrid w:val="0"/>
          <w:color w:val="000000"/>
        </w:rPr>
        <w:t>Marche</w:t>
      </w:r>
      <w:r w:rsidR="00CD62D1">
        <w:rPr>
          <w:snapToGrid w:val="0"/>
          <w:color w:val="000000"/>
        </w:rPr>
        <w:t xml:space="preserve">, Molise, </w:t>
      </w:r>
      <w:r w:rsidR="008449FC">
        <w:rPr>
          <w:snapToGrid w:val="0"/>
          <w:color w:val="000000"/>
        </w:rPr>
        <w:t xml:space="preserve">Sardegna, </w:t>
      </w:r>
      <w:r w:rsidR="00CD62D1">
        <w:rPr>
          <w:snapToGrid w:val="0"/>
          <w:color w:val="000000"/>
        </w:rPr>
        <w:t>Basilicata, Calabria, Sicilia</w:t>
      </w:r>
    </w:p>
    <w:p w14:paraId="3AA92CF4" w14:textId="77777777" w:rsidR="004944D8" w:rsidRDefault="004944D8">
      <w:pPr>
        <w:pStyle w:val="Corpodeltesto2"/>
        <w:spacing w:before="0"/>
      </w:pPr>
    </w:p>
    <w:p w14:paraId="072E7060" w14:textId="77777777" w:rsidR="001D4A72" w:rsidRDefault="001D4A72">
      <w:pPr>
        <w:pStyle w:val="Corpodeltesto2"/>
        <w:spacing w:before="0"/>
      </w:pPr>
    </w:p>
    <w:p w14:paraId="1B99BD49" w14:textId="77777777" w:rsidR="00735BBC" w:rsidRDefault="004944D8">
      <w:pPr>
        <w:pStyle w:val="Corpodeltesto2"/>
        <w:spacing w:before="0"/>
      </w:pPr>
      <w:r>
        <w:t xml:space="preserve">Signor </w:t>
      </w:r>
      <w:r w:rsidR="00EC3C62" w:rsidRPr="00EC3C62">
        <w:t>JULIO ALBERTO ALVAREZ SABOGAL</w:t>
      </w:r>
      <w:r>
        <w:t xml:space="preserve">, Console Generale (Exequatur </w:t>
      </w:r>
      <w:r w:rsidR="00EC3C62">
        <w:t>10 luglio 2021</w:t>
      </w:r>
      <w:r w:rsidR="00B40E84">
        <w:t xml:space="preserve"> e 17 ottobre 2024</w:t>
      </w:r>
      <w:r>
        <w:t>)</w:t>
      </w:r>
    </w:p>
    <w:p w14:paraId="73FF6C03" w14:textId="77777777" w:rsidR="006A42FA" w:rsidRDefault="006A42FA">
      <w:pPr>
        <w:pStyle w:val="Corpodeltesto2"/>
        <w:spacing w:before="0"/>
      </w:pPr>
      <w:r>
        <w:t>Signor ELIOT HERNAN GAVIRIA VALVERDE, Console Generale Aggiunto (1 ottobre 2023)</w:t>
      </w:r>
    </w:p>
    <w:p w14:paraId="28DFAEC5" w14:textId="77777777" w:rsidR="006A42FA" w:rsidRDefault="006A42FA">
      <w:pPr>
        <w:pStyle w:val="Corpodeltesto2"/>
        <w:spacing w:before="0"/>
      </w:pPr>
      <w:r>
        <w:t>Signor RENZO JORGE RENGIFO PIZARRO, Vice Console, (1 luglio 2023)</w:t>
      </w:r>
    </w:p>
    <w:p w14:paraId="284082D3" w14:textId="77777777" w:rsidR="00C916EF" w:rsidRPr="00A7528E" w:rsidRDefault="00C916EF" w:rsidP="00F5609F">
      <w:pPr>
        <w:pStyle w:val="Corpodeltesto2"/>
        <w:spacing w:before="0"/>
      </w:pPr>
    </w:p>
    <w:p w14:paraId="4DE7A886" w14:textId="77777777" w:rsidR="004944D8" w:rsidRDefault="004944D8">
      <w:pPr>
        <w:widowControl w:val="0"/>
        <w:tabs>
          <w:tab w:val="left" w:pos="90"/>
        </w:tabs>
        <w:rPr>
          <w:snapToGrid w:val="0"/>
          <w:color w:val="000000"/>
        </w:rPr>
      </w:pPr>
    </w:p>
    <w:p w14:paraId="4B390EA5" w14:textId="77777777" w:rsidR="004944D8" w:rsidRDefault="00750707" w:rsidP="00750707">
      <w:pPr>
        <w:widowControl w:val="0"/>
        <w:tabs>
          <w:tab w:val="left" w:pos="90"/>
        </w:tabs>
        <w:jc w:val="right"/>
        <w:rPr>
          <w:snapToGrid w:val="0"/>
          <w:color w:val="000000"/>
        </w:rPr>
      </w:pPr>
      <w:r>
        <w:rPr>
          <w:b/>
          <w:snapToGrid w:val="0"/>
          <w:color w:val="000080"/>
          <w:u w:val="single"/>
        </w:rPr>
        <w:br w:type="page"/>
      </w:r>
      <w:r w:rsidR="004944D8">
        <w:rPr>
          <w:b/>
          <w:snapToGrid w:val="0"/>
          <w:color w:val="000000"/>
          <w:sz w:val="16"/>
        </w:rPr>
        <w:t>PERU’</w:t>
      </w:r>
    </w:p>
    <w:p w14:paraId="66F3B458" w14:textId="77777777" w:rsidR="004944D8" w:rsidRDefault="004944D8">
      <w:pPr>
        <w:widowControl w:val="0"/>
        <w:tabs>
          <w:tab w:val="left" w:pos="90"/>
        </w:tabs>
        <w:rPr>
          <w:b/>
          <w:snapToGrid w:val="0"/>
          <w:color w:val="000080"/>
          <w:u w:val="single"/>
        </w:rPr>
      </w:pPr>
    </w:p>
    <w:p w14:paraId="2E5A7D18" w14:textId="77777777" w:rsidR="004944D8" w:rsidRDefault="004944D8">
      <w:pPr>
        <w:widowControl w:val="0"/>
        <w:tabs>
          <w:tab w:val="left" w:pos="90"/>
        </w:tabs>
        <w:rPr>
          <w:b/>
          <w:snapToGrid w:val="0"/>
          <w:color w:val="000080"/>
          <w:u w:val="single"/>
        </w:rPr>
      </w:pPr>
    </w:p>
    <w:p w14:paraId="607DD57D" w14:textId="77777777" w:rsidR="004944D8" w:rsidRDefault="004944D8">
      <w:pPr>
        <w:widowControl w:val="0"/>
        <w:tabs>
          <w:tab w:val="left" w:pos="90"/>
        </w:tabs>
        <w:rPr>
          <w:b/>
          <w:snapToGrid w:val="0"/>
          <w:color w:val="000080"/>
          <w:u w:val="single"/>
        </w:rPr>
      </w:pPr>
    </w:p>
    <w:p w14:paraId="5673F918" w14:textId="77777777" w:rsidR="004944D8" w:rsidRDefault="004944D8">
      <w:pPr>
        <w:widowControl w:val="0"/>
        <w:tabs>
          <w:tab w:val="left" w:pos="90"/>
        </w:tabs>
        <w:rPr>
          <w:b/>
          <w:snapToGrid w:val="0"/>
          <w:color w:val="000080"/>
          <w:sz w:val="26"/>
          <w:u w:val="single"/>
        </w:rPr>
      </w:pPr>
      <w:r>
        <w:rPr>
          <w:b/>
          <w:snapToGrid w:val="0"/>
          <w:color w:val="000080"/>
          <w:u w:val="single"/>
        </w:rPr>
        <w:t xml:space="preserve">TORINO - CONSOLATO GENERALE            </w:t>
      </w:r>
    </w:p>
    <w:p w14:paraId="3A28020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Pastrengo, 29 - 10128 Torino </w:t>
      </w:r>
    </w:p>
    <w:p w14:paraId="2BE1DCF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0115819762 - Fax 0115098805  </w:t>
      </w:r>
    </w:p>
    <w:p w14:paraId="12E6F28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9E3BDA">
        <w:rPr>
          <w:snapToGrid w:val="0"/>
          <w:color w:val="000000"/>
        </w:rPr>
        <w:t xml:space="preserve">  </w:t>
      </w:r>
      <w:r>
        <w:rPr>
          <w:snapToGrid w:val="0"/>
          <w:color w:val="000000"/>
        </w:rPr>
        <w:t xml:space="preserve"> </w:t>
      </w:r>
      <w:hyperlink r:id="rId427" w:history="1">
        <w:r w:rsidR="009E3BDA" w:rsidRPr="00676F34">
          <w:rPr>
            <w:rStyle w:val="Collegamentoipertestuale"/>
            <w:color w:val="000000"/>
            <w:u w:val="none"/>
          </w:rPr>
          <w:t>informes@conperturin.org</w:t>
        </w:r>
      </w:hyperlink>
      <w:r w:rsidR="0059632C">
        <w:rPr>
          <w:color w:val="000000"/>
        </w:rPr>
        <w:t xml:space="preserve">  </w:t>
      </w:r>
    </w:p>
    <w:p w14:paraId="40F410F8"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6E3BDCB2" w14:textId="77777777" w:rsidR="00363B31" w:rsidRDefault="00363B31" w:rsidP="00363B31">
      <w:pPr>
        <w:widowControl w:val="0"/>
        <w:tabs>
          <w:tab w:val="left" w:pos="90"/>
        </w:tabs>
        <w:rPr>
          <w:snapToGrid w:val="0"/>
          <w:color w:val="000000"/>
        </w:rPr>
      </w:pPr>
    </w:p>
    <w:p w14:paraId="098E9A5E" w14:textId="77777777" w:rsidR="00CC2831" w:rsidRDefault="00B03423" w:rsidP="00BA4915">
      <w:pPr>
        <w:widowControl w:val="0"/>
        <w:tabs>
          <w:tab w:val="left" w:pos="90"/>
        </w:tabs>
        <w:rPr>
          <w:snapToGrid w:val="0"/>
          <w:color w:val="000000"/>
        </w:rPr>
      </w:pPr>
      <w:r w:rsidRPr="00B03423">
        <w:rPr>
          <w:snapToGrid w:val="0"/>
          <w:color w:val="000000"/>
        </w:rPr>
        <w:t xml:space="preserve">Signor </w:t>
      </w:r>
      <w:r w:rsidR="000F286B">
        <w:rPr>
          <w:snapToGrid w:val="0"/>
          <w:color w:val="000000"/>
        </w:rPr>
        <w:t xml:space="preserve"> </w:t>
      </w:r>
      <w:r w:rsidRPr="00B03423">
        <w:rPr>
          <w:snapToGrid w:val="0"/>
          <w:color w:val="000000"/>
        </w:rPr>
        <w:t xml:space="preserve">EZIO JOSÉ TULLIO VALFRÉ HERNÁNDEZ, Console Generale (Exequatur </w:t>
      </w:r>
      <w:r w:rsidR="000C7E61">
        <w:rPr>
          <w:snapToGrid w:val="0"/>
          <w:color w:val="000000"/>
        </w:rPr>
        <w:t>1° luglio</w:t>
      </w:r>
      <w:r>
        <w:rPr>
          <w:snapToGrid w:val="0"/>
          <w:color w:val="000000"/>
        </w:rPr>
        <w:t xml:space="preserve"> 2023</w:t>
      </w:r>
      <w:r w:rsidRPr="00B03423">
        <w:rPr>
          <w:snapToGrid w:val="0"/>
          <w:color w:val="000000"/>
        </w:rPr>
        <w:t>)</w:t>
      </w:r>
    </w:p>
    <w:p w14:paraId="3EC4CBCF" w14:textId="77777777" w:rsidR="000F286B" w:rsidRDefault="000F286B" w:rsidP="00BA4915">
      <w:pPr>
        <w:widowControl w:val="0"/>
        <w:tabs>
          <w:tab w:val="left" w:pos="90"/>
        </w:tabs>
        <w:rPr>
          <w:snapToGrid w:val="0"/>
          <w:color w:val="000000"/>
        </w:rPr>
      </w:pPr>
      <w:r>
        <w:rPr>
          <w:snapToGrid w:val="0"/>
          <w:color w:val="000000"/>
        </w:rPr>
        <w:t>Signora ANDREA YOEMA PEZO NUNES, Vice Console (1 ottobre 2023)</w:t>
      </w:r>
    </w:p>
    <w:p w14:paraId="1ECB9EDD" w14:textId="77777777" w:rsidR="009E369F" w:rsidRDefault="009E369F" w:rsidP="00BA4915">
      <w:pPr>
        <w:widowControl w:val="0"/>
        <w:tabs>
          <w:tab w:val="left" w:pos="90"/>
        </w:tabs>
        <w:rPr>
          <w:snapToGrid w:val="0"/>
          <w:color w:val="000000"/>
        </w:rPr>
      </w:pPr>
      <w:r>
        <w:rPr>
          <w:snapToGrid w:val="0"/>
          <w:color w:val="000000"/>
        </w:rPr>
        <w:t>Signora ESPERANZA ISABEL NARVAEZ SILVA, Console Aggiunto (1 marzo 2024)</w:t>
      </w:r>
    </w:p>
    <w:p w14:paraId="049A55E3" w14:textId="77777777" w:rsidR="00BD4D42" w:rsidRPr="00363B31" w:rsidRDefault="00BD4D42" w:rsidP="00363B31">
      <w:pPr>
        <w:widowControl w:val="0"/>
        <w:tabs>
          <w:tab w:val="left" w:pos="90"/>
        </w:tabs>
        <w:rPr>
          <w:snapToGrid w:val="0"/>
          <w:color w:val="000000"/>
        </w:rPr>
      </w:pPr>
    </w:p>
    <w:p w14:paraId="2FDD9186" w14:textId="77777777" w:rsidR="004944D8" w:rsidRDefault="004944D8">
      <w:pPr>
        <w:widowControl w:val="0"/>
        <w:tabs>
          <w:tab w:val="left" w:pos="90"/>
        </w:tabs>
        <w:rPr>
          <w:b/>
          <w:snapToGrid w:val="0"/>
          <w:color w:val="000080"/>
          <w:u w:val="single"/>
        </w:rPr>
      </w:pPr>
    </w:p>
    <w:p w14:paraId="62249406" w14:textId="77777777" w:rsidR="004944D8" w:rsidRDefault="004944D8">
      <w:pPr>
        <w:widowControl w:val="0"/>
        <w:tabs>
          <w:tab w:val="left" w:pos="90"/>
        </w:tabs>
        <w:rPr>
          <w:b/>
          <w:snapToGrid w:val="0"/>
          <w:color w:val="000080"/>
          <w:u w:val="single"/>
        </w:rPr>
      </w:pPr>
    </w:p>
    <w:p w14:paraId="304F9BEC" w14:textId="77777777" w:rsidR="00BD05F1" w:rsidRDefault="00BD05F1">
      <w:pPr>
        <w:widowControl w:val="0"/>
        <w:tabs>
          <w:tab w:val="left" w:pos="90"/>
        </w:tabs>
        <w:rPr>
          <w:b/>
          <w:snapToGrid w:val="0"/>
          <w:color w:val="000080"/>
          <w:u w:val="single"/>
        </w:rPr>
      </w:pPr>
    </w:p>
    <w:p w14:paraId="791D7C3B"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7B33D8EB" w14:textId="77777777" w:rsidR="00BD05F1" w:rsidRDefault="00BD05F1">
      <w:pPr>
        <w:widowControl w:val="0"/>
        <w:tabs>
          <w:tab w:val="left" w:pos="90"/>
          <w:tab w:val="left" w:pos="2321"/>
        </w:tabs>
        <w:spacing w:before="40"/>
        <w:rPr>
          <w:b/>
          <w:snapToGrid w:val="0"/>
          <w:color w:val="000000"/>
        </w:rPr>
      </w:pPr>
    </w:p>
    <w:p w14:paraId="0F15A862" w14:textId="77777777" w:rsidR="003E0F46" w:rsidRDefault="003E0F46">
      <w:pPr>
        <w:widowControl w:val="0"/>
        <w:tabs>
          <w:tab w:val="left" w:pos="90"/>
          <w:tab w:val="left" w:pos="2321"/>
        </w:tabs>
        <w:spacing w:before="40"/>
        <w:rPr>
          <w:snapToGrid w:val="0"/>
          <w:color w:val="000000"/>
        </w:rPr>
      </w:pPr>
      <w:r>
        <w:rPr>
          <w:b/>
          <w:snapToGrid w:val="0"/>
          <w:color w:val="000000"/>
        </w:rPr>
        <w:t>Indirizzo</w:t>
      </w:r>
      <w:r>
        <w:rPr>
          <w:b/>
          <w:snapToGrid w:val="0"/>
          <w:color w:val="000000"/>
        </w:rPr>
        <w:tab/>
      </w:r>
      <w:r w:rsidRPr="003E0F46">
        <w:rPr>
          <w:snapToGrid w:val="0"/>
          <w:color w:val="000000"/>
        </w:rPr>
        <w:t>Via Santa Brigida, 51 – 80133 Napoli</w:t>
      </w:r>
    </w:p>
    <w:p w14:paraId="4CE97890" w14:textId="77777777" w:rsidR="003E0F46" w:rsidRDefault="003E0F46">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Tel. 0815517062 – fax 0815513138 </w:t>
      </w:r>
    </w:p>
    <w:p w14:paraId="33C318A9" w14:textId="77777777" w:rsidR="003E0F46" w:rsidRDefault="003E0F46">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428" w:history="1">
        <w:r w:rsidRPr="00AE77AD">
          <w:rPr>
            <w:rStyle w:val="Collegamentoipertestuale"/>
            <w:snapToGrid w:val="0"/>
          </w:rPr>
          <w:t>info@conpernapoles.it</w:t>
        </w:r>
      </w:hyperlink>
    </w:p>
    <w:p w14:paraId="5E95D7E5" w14:textId="77777777" w:rsidR="003E0F46" w:rsidRDefault="003E0F46">
      <w:pPr>
        <w:widowControl w:val="0"/>
        <w:tabs>
          <w:tab w:val="left" w:pos="90"/>
          <w:tab w:val="left" w:pos="2321"/>
        </w:tabs>
        <w:spacing w:before="40"/>
        <w:rPr>
          <w:b/>
          <w:snapToGrid w:val="0"/>
          <w:color w:val="000000"/>
        </w:rPr>
      </w:pPr>
      <w:r>
        <w:rPr>
          <w:snapToGrid w:val="0"/>
          <w:color w:val="000000"/>
        </w:rPr>
        <w:tab/>
      </w:r>
      <w:r>
        <w:rPr>
          <w:snapToGrid w:val="0"/>
          <w:color w:val="000000"/>
        </w:rPr>
        <w:tab/>
        <w:t>www.conpernapoles.it</w:t>
      </w:r>
    </w:p>
    <w:p w14:paraId="3588577D"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15645A">
        <w:rPr>
          <w:snapToGrid w:val="0"/>
          <w:color w:val="000000"/>
        </w:rPr>
        <w:t>Campania</w:t>
      </w:r>
    </w:p>
    <w:p w14:paraId="4A913472" w14:textId="77777777" w:rsidR="003E0F46" w:rsidRDefault="003E0F46">
      <w:pPr>
        <w:widowControl w:val="0"/>
        <w:tabs>
          <w:tab w:val="left" w:pos="90"/>
          <w:tab w:val="left" w:pos="2321"/>
        </w:tabs>
        <w:spacing w:before="40"/>
        <w:rPr>
          <w:snapToGrid w:val="0"/>
          <w:color w:val="000000"/>
        </w:rPr>
      </w:pPr>
    </w:p>
    <w:p w14:paraId="3F95D1AE" w14:textId="77777777" w:rsidR="003E0F46" w:rsidRDefault="003E0F46">
      <w:pPr>
        <w:widowControl w:val="0"/>
        <w:tabs>
          <w:tab w:val="left" w:pos="90"/>
          <w:tab w:val="left" w:pos="2321"/>
        </w:tabs>
        <w:spacing w:before="40"/>
        <w:rPr>
          <w:snapToGrid w:val="0"/>
          <w:color w:val="000000"/>
        </w:rPr>
      </w:pPr>
      <w:r>
        <w:rPr>
          <w:snapToGrid w:val="0"/>
          <w:color w:val="000000"/>
        </w:rPr>
        <w:t>Signora FABIANA CAPUANO, Console Genera</w:t>
      </w:r>
      <w:r w:rsidR="005D14EA">
        <w:rPr>
          <w:snapToGrid w:val="0"/>
          <w:color w:val="000000"/>
        </w:rPr>
        <w:t>le Onorario (</w:t>
      </w:r>
      <w:bookmarkStart w:id="70" w:name="_Hlk197337574"/>
      <w:r w:rsidR="005D14EA">
        <w:rPr>
          <w:snapToGrid w:val="0"/>
          <w:color w:val="000000"/>
        </w:rPr>
        <w:t>E</w:t>
      </w:r>
      <w:r>
        <w:rPr>
          <w:snapToGrid w:val="0"/>
          <w:color w:val="000000"/>
        </w:rPr>
        <w:t>xequatur 14 luglio 2020</w:t>
      </w:r>
      <w:r w:rsidR="00B40E84">
        <w:rPr>
          <w:snapToGrid w:val="0"/>
          <w:color w:val="000000"/>
        </w:rPr>
        <w:t xml:space="preserve"> e 17 ottobre 2024 – 13 luglio 2025</w:t>
      </w:r>
      <w:bookmarkEnd w:id="70"/>
      <w:r>
        <w:rPr>
          <w:snapToGrid w:val="0"/>
          <w:color w:val="000000"/>
        </w:rPr>
        <w:t>)</w:t>
      </w:r>
    </w:p>
    <w:p w14:paraId="7199D900" w14:textId="77777777" w:rsidR="004944D8" w:rsidRDefault="004944D8">
      <w:pPr>
        <w:widowControl w:val="0"/>
        <w:tabs>
          <w:tab w:val="left" w:pos="90"/>
          <w:tab w:val="left" w:pos="2321"/>
        </w:tabs>
        <w:spacing w:before="40"/>
        <w:rPr>
          <w:snapToGrid w:val="0"/>
          <w:color w:val="000000"/>
        </w:rPr>
      </w:pPr>
    </w:p>
    <w:p w14:paraId="3626B83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TRIESTE - CONSOLATO </w:t>
      </w:r>
      <w:r w:rsidR="00CC02AA">
        <w:rPr>
          <w:b/>
          <w:snapToGrid w:val="0"/>
          <w:color w:val="000080"/>
          <w:u w:val="single"/>
        </w:rPr>
        <w:t xml:space="preserve">GENERALE </w:t>
      </w:r>
      <w:r>
        <w:rPr>
          <w:b/>
          <w:snapToGrid w:val="0"/>
          <w:color w:val="000080"/>
          <w:u w:val="single"/>
        </w:rPr>
        <w:t xml:space="preserve">ONORARIO            </w:t>
      </w:r>
    </w:p>
    <w:p w14:paraId="06758F9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S. Francesco, 10 - 34133 Trieste </w:t>
      </w:r>
    </w:p>
    <w:p w14:paraId="67134303"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040370169  </w:t>
      </w:r>
    </w:p>
    <w:p w14:paraId="68FEC72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w:t>
      </w:r>
      <w:r w:rsidR="00740573">
        <w:rPr>
          <w:snapToGrid w:val="0"/>
          <w:color w:val="000000"/>
        </w:rPr>
        <w:t xml:space="preserve"> </w:t>
      </w:r>
      <w:r>
        <w:rPr>
          <w:snapToGrid w:val="0"/>
          <w:color w:val="000000"/>
        </w:rPr>
        <w:t xml:space="preserve"> </w:t>
      </w:r>
      <w:r w:rsidR="00740573" w:rsidRPr="00B91F7D">
        <w:rPr>
          <w:rStyle w:val="labelnormal1"/>
          <w:rFonts w:ascii="Times New Roman" w:hAnsi="Times New Roman"/>
          <w:color w:val="000000"/>
          <w:sz w:val="20"/>
          <w:szCs w:val="20"/>
        </w:rPr>
        <w:t>a.semerani@consperutrieste.org</w:t>
      </w:r>
    </w:p>
    <w:p w14:paraId="112AB65A"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2E38B5">
        <w:rPr>
          <w:snapToGrid w:val="0"/>
          <w:color w:val="000000"/>
        </w:rPr>
        <w:t xml:space="preserve">Friuli </w:t>
      </w:r>
      <w:r>
        <w:rPr>
          <w:snapToGrid w:val="0"/>
          <w:color w:val="000000"/>
        </w:rPr>
        <w:t>V</w:t>
      </w:r>
      <w:r w:rsidR="0015645A">
        <w:rPr>
          <w:snapToGrid w:val="0"/>
          <w:color w:val="000000"/>
        </w:rPr>
        <w:t>enezia Giulia</w:t>
      </w:r>
    </w:p>
    <w:p w14:paraId="2EA2615B" w14:textId="77777777" w:rsidR="004944D8" w:rsidRDefault="004944D8">
      <w:pPr>
        <w:widowControl w:val="0"/>
        <w:tabs>
          <w:tab w:val="left" w:pos="90"/>
          <w:tab w:val="left" w:pos="2321"/>
        </w:tabs>
        <w:spacing w:before="49"/>
        <w:rPr>
          <w:snapToGrid w:val="0"/>
          <w:color w:val="000000"/>
        </w:rPr>
      </w:pPr>
    </w:p>
    <w:p w14:paraId="267D9E8D" w14:textId="38321EA4" w:rsidR="004944D8" w:rsidRDefault="005B4EB9" w:rsidP="00B40E84">
      <w:pPr>
        <w:widowControl w:val="0"/>
        <w:tabs>
          <w:tab w:val="left" w:pos="90"/>
          <w:tab w:val="left" w:pos="2321"/>
        </w:tabs>
        <w:spacing w:before="49"/>
        <w:jc w:val="both"/>
        <w:rPr>
          <w:snapToGrid w:val="0"/>
          <w:color w:val="000000"/>
        </w:rPr>
      </w:pPr>
      <w:r>
        <w:rPr>
          <w:snapToGrid w:val="0"/>
          <w:color w:val="000000"/>
        </w:rPr>
        <w:t xml:space="preserve">Signor ALESSIO SEMERANI, </w:t>
      </w:r>
      <w:r w:rsidR="004944D8">
        <w:rPr>
          <w:snapToGrid w:val="0"/>
          <w:color w:val="000000"/>
        </w:rPr>
        <w:t xml:space="preserve">Console </w:t>
      </w:r>
      <w:r w:rsidR="00CC02AA">
        <w:rPr>
          <w:snapToGrid w:val="0"/>
          <w:color w:val="000000"/>
        </w:rPr>
        <w:t xml:space="preserve">Generale </w:t>
      </w:r>
      <w:r w:rsidR="004944D8">
        <w:rPr>
          <w:snapToGrid w:val="0"/>
          <w:color w:val="000000"/>
        </w:rPr>
        <w:t xml:space="preserve">Onorario (Rinnovo exequatur </w:t>
      </w:r>
      <w:r w:rsidR="00B40E84">
        <w:rPr>
          <w:snapToGrid w:val="0"/>
          <w:color w:val="000000"/>
        </w:rPr>
        <w:t>23 febbraio 202</w:t>
      </w:r>
      <w:r w:rsidR="00BE0092">
        <w:rPr>
          <w:snapToGrid w:val="0"/>
          <w:color w:val="000000"/>
        </w:rPr>
        <w:t>5</w:t>
      </w:r>
      <w:r w:rsidR="00B40E84">
        <w:rPr>
          <w:snapToGrid w:val="0"/>
          <w:color w:val="000000"/>
        </w:rPr>
        <w:t>)</w:t>
      </w:r>
    </w:p>
    <w:p w14:paraId="3C384D6E" w14:textId="77777777" w:rsidR="00333225" w:rsidRDefault="00333225" w:rsidP="00333225">
      <w:pPr>
        <w:widowControl w:val="0"/>
        <w:tabs>
          <w:tab w:val="left" w:pos="90"/>
        </w:tabs>
        <w:rPr>
          <w:b/>
          <w:snapToGrid w:val="0"/>
          <w:color w:val="000080"/>
          <w:u w:val="single"/>
        </w:rPr>
      </w:pPr>
    </w:p>
    <w:p w14:paraId="56FF565E" w14:textId="77777777" w:rsidR="00384F8E" w:rsidRDefault="00384F8E" w:rsidP="00384F8E">
      <w:pPr>
        <w:widowControl w:val="0"/>
        <w:tabs>
          <w:tab w:val="left" w:pos="90"/>
        </w:tabs>
        <w:spacing w:before="550"/>
        <w:rPr>
          <w:b/>
          <w:snapToGrid w:val="0"/>
          <w:color w:val="000080"/>
          <w:sz w:val="26"/>
          <w:u w:val="single"/>
        </w:rPr>
      </w:pPr>
      <w:r>
        <w:rPr>
          <w:b/>
          <w:snapToGrid w:val="0"/>
          <w:color w:val="000080"/>
          <w:u w:val="single"/>
        </w:rPr>
        <w:t xml:space="preserve">PERUGIA - CONSOLATO ONORARIO            </w:t>
      </w:r>
    </w:p>
    <w:p w14:paraId="1CA13316" w14:textId="3FA03ECB" w:rsidR="00384F8E" w:rsidRPr="0090250A" w:rsidRDefault="00384F8E" w:rsidP="00384F8E">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color w:val="000000"/>
          <w:sz w:val="24"/>
        </w:rPr>
        <w:tab/>
      </w:r>
      <w:r w:rsidR="0090250A" w:rsidRPr="0090250A">
        <w:rPr>
          <w:snapToGrid w:val="0"/>
          <w:color w:val="000000"/>
        </w:rPr>
        <w:t xml:space="preserve">Via </w:t>
      </w:r>
      <w:r w:rsidR="00B27A8B">
        <w:rPr>
          <w:snapToGrid w:val="0"/>
          <w:color w:val="000000"/>
        </w:rPr>
        <w:t>Sicilia</w:t>
      </w:r>
      <w:r w:rsidR="0090250A">
        <w:rPr>
          <w:snapToGrid w:val="0"/>
          <w:color w:val="000000"/>
        </w:rPr>
        <w:t xml:space="preserve">, </w:t>
      </w:r>
      <w:r w:rsidR="00B27A8B">
        <w:rPr>
          <w:snapToGrid w:val="0"/>
          <w:color w:val="000000"/>
        </w:rPr>
        <w:t>21 E</w:t>
      </w:r>
      <w:r w:rsidR="0090250A">
        <w:rPr>
          <w:snapToGrid w:val="0"/>
          <w:color w:val="000000"/>
        </w:rPr>
        <w:t xml:space="preserve"> – 0612</w:t>
      </w:r>
      <w:r w:rsidR="00B27A8B">
        <w:rPr>
          <w:snapToGrid w:val="0"/>
          <w:color w:val="000000"/>
        </w:rPr>
        <w:t>6</w:t>
      </w:r>
      <w:r w:rsidR="0090250A">
        <w:rPr>
          <w:snapToGrid w:val="0"/>
          <w:color w:val="000000"/>
        </w:rPr>
        <w:t xml:space="preserve"> Perugia</w:t>
      </w:r>
    </w:p>
    <w:p w14:paraId="6F318BC9" w14:textId="5AC826B0" w:rsidR="00384F8E" w:rsidRDefault="0090250A" w:rsidP="00384F8E">
      <w:pPr>
        <w:widowControl w:val="0"/>
        <w:tabs>
          <w:tab w:val="left" w:pos="90"/>
          <w:tab w:val="left" w:pos="2321"/>
        </w:tabs>
        <w:spacing w:before="49"/>
        <w:rPr>
          <w:snapToGrid w:val="0"/>
          <w:color w:val="000000"/>
        </w:rPr>
      </w:pPr>
      <w:r>
        <w:rPr>
          <w:b/>
          <w:snapToGrid w:val="0"/>
          <w:color w:val="000000"/>
        </w:rPr>
        <w:tab/>
      </w:r>
      <w:r>
        <w:rPr>
          <w:b/>
          <w:snapToGrid w:val="0"/>
          <w:color w:val="000000"/>
        </w:rPr>
        <w:tab/>
      </w:r>
      <w:r w:rsidRPr="0090250A">
        <w:rPr>
          <w:snapToGrid w:val="0"/>
          <w:color w:val="000000"/>
        </w:rPr>
        <w:t>Tel. 075 5736035</w:t>
      </w:r>
    </w:p>
    <w:p w14:paraId="4B812752" w14:textId="19947FEB" w:rsidR="003B4FD4" w:rsidRPr="0090250A" w:rsidRDefault="003B4FD4" w:rsidP="00384F8E">
      <w:pPr>
        <w:widowControl w:val="0"/>
        <w:tabs>
          <w:tab w:val="left" w:pos="90"/>
          <w:tab w:val="left" w:pos="2321"/>
        </w:tabs>
        <w:spacing w:before="49"/>
        <w:rPr>
          <w:snapToGrid w:val="0"/>
          <w:color w:val="000000"/>
        </w:rPr>
      </w:pPr>
      <w:r>
        <w:rPr>
          <w:snapToGrid w:val="0"/>
          <w:color w:val="000000"/>
        </w:rPr>
        <w:tab/>
      </w:r>
      <w:r>
        <w:rPr>
          <w:snapToGrid w:val="0"/>
          <w:color w:val="000000"/>
        </w:rPr>
        <w:tab/>
        <w:t xml:space="preserve">E-mail  </w:t>
      </w:r>
      <w:hyperlink r:id="rId429" w:history="1">
        <w:r w:rsidRPr="004667B1">
          <w:rPr>
            <w:rStyle w:val="Collegamentoipertestuale"/>
            <w:snapToGrid w:val="0"/>
          </w:rPr>
          <w:t>marinelli@areaconsulenze.it</w:t>
        </w:r>
      </w:hyperlink>
      <w:r>
        <w:rPr>
          <w:snapToGrid w:val="0"/>
          <w:color w:val="000000"/>
        </w:rPr>
        <w:t xml:space="preserve"> </w:t>
      </w:r>
    </w:p>
    <w:p w14:paraId="5ACC9215" w14:textId="77777777" w:rsidR="00384F8E" w:rsidRDefault="00384F8E" w:rsidP="00384F8E">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Umbria</w:t>
      </w:r>
    </w:p>
    <w:p w14:paraId="750D1767" w14:textId="77777777" w:rsidR="00384F8E" w:rsidRDefault="00384F8E" w:rsidP="00384F8E">
      <w:pPr>
        <w:widowControl w:val="0"/>
        <w:tabs>
          <w:tab w:val="left" w:pos="90"/>
          <w:tab w:val="left" w:pos="2321"/>
        </w:tabs>
        <w:spacing w:before="49"/>
        <w:rPr>
          <w:snapToGrid w:val="0"/>
          <w:color w:val="000000"/>
        </w:rPr>
      </w:pPr>
    </w:p>
    <w:p w14:paraId="1247BA37" w14:textId="422F9989" w:rsidR="00384F8E" w:rsidRDefault="00384F8E" w:rsidP="00384F8E">
      <w:pPr>
        <w:widowControl w:val="0"/>
        <w:tabs>
          <w:tab w:val="left" w:pos="90"/>
          <w:tab w:val="left" w:pos="2321"/>
        </w:tabs>
        <w:spacing w:before="49"/>
        <w:rPr>
          <w:snapToGrid w:val="0"/>
          <w:color w:val="000000"/>
        </w:rPr>
      </w:pPr>
      <w:r>
        <w:rPr>
          <w:snapToGrid w:val="0"/>
          <w:color w:val="000000"/>
        </w:rPr>
        <w:t xml:space="preserve">Signor </w:t>
      </w:r>
      <w:r w:rsidR="0090250A">
        <w:rPr>
          <w:snapToGrid w:val="0"/>
          <w:color w:val="000000"/>
        </w:rPr>
        <w:t>DAMIAN</w:t>
      </w:r>
      <w:r w:rsidR="00B107B2">
        <w:rPr>
          <w:snapToGrid w:val="0"/>
          <w:color w:val="000000"/>
        </w:rPr>
        <w:t>O MARINELLI, Console Onorario (</w:t>
      </w:r>
      <w:r w:rsidR="0090250A">
        <w:rPr>
          <w:snapToGrid w:val="0"/>
          <w:color w:val="000000"/>
        </w:rPr>
        <w:t>Exequatur 18 dicembre 2024)</w:t>
      </w:r>
    </w:p>
    <w:p w14:paraId="64BF83C1" w14:textId="77777777" w:rsidR="00333225" w:rsidRDefault="00333225" w:rsidP="00333225">
      <w:pPr>
        <w:widowControl w:val="0"/>
        <w:tabs>
          <w:tab w:val="left" w:pos="90"/>
          <w:tab w:val="left" w:pos="2321"/>
        </w:tabs>
        <w:spacing w:before="40"/>
        <w:rPr>
          <w:b/>
          <w:snapToGrid w:val="0"/>
          <w:color w:val="000080"/>
          <w:u w:val="single"/>
        </w:rPr>
      </w:pPr>
    </w:p>
    <w:p w14:paraId="222E70A9" w14:textId="77777777" w:rsidR="00BF02BE" w:rsidRDefault="00BF02BE" w:rsidP="00333225">
      <w:pPr>
        <w:widowControl w:val="0"/>
        <w:tabs>
          <w:tab w:val="left" w:pos="90"/>
          <w:tab w:val="left" w:pos="2321"/>
        </w:tabs>
        <w:spacing w:before="40"/>
        <w:rPr>
          <w:snapToGrid w:val="0"/>
          <w:color w:val="000000"/>
        </w:rPr>
      </w:pPr>
    </w:p>
    <w:p w14:paraId="6AA4CC4C" w14:textId="77777777" w:rsidR="00333225" w:rsidRDefault="00333225">
      <w:pPr>
        <w:widowControl w:val="0"/>
        <w:tabs>
          <w:tab w:val="left" w:pos="90"/>
          <w:tab w:val="left" w:pos="2321"/>
        </w:tabs>
        <w:spacing w:before="49"/>
        <w:rPr>
          <w:snapToGrid w:val="0"/>
          <w:color w:val="000000"/>
          <w:sz w:val="26"/>
        </w:rPr>
      </w:pPr>
    </w:p>
    <w:p w14:paraId="4F3E75B2" w14:textId="77777777" w:rsidR="004944D8" w:rsidRDefault="004944D8">
      <w:pPr>
        <w:widowControl w:val="0"/>
        <w:tabs>
          <w:tab w:val="left" w:pos="90"/>
        </w:tabs>
        <w:jc w:val="center"/>
        <w:rPr>
          <w:snapToGrid w:val="0"/>
          <w:color w:val="000000"/>
        </w:rPr>
      </w:pPr>
    </w:p>
    <w:p w14:paraId="2A3611B2" w14:textId="77777777" w:rsidR="004944D8" w:rsidRDefault="004944D8">
      <w:pPr>
        <w:widowControl w:val="0"/>
        <w:tabs>
          <w:tab w:val="left" w:pos="90"/>
        </w:tabs>
        <w:jc w:val="center"/>
        <w:rPr>
          <w:snapToGrid w:val="0"/>
          <w:color w:val="000000"/>
        </w:rPr>
      </w:pPr>
    </w:p>
    <w:p w14:paraId="77519FF2" w14:textId="77777777" w:rsidR="004944D8" w:rsidRDefault="004944D8">
      <w:pPr>
        <w:widowControl w:val="0"/>
        <w:tabs>
          <w:tab w:val="left" w:pos="90"/>
        </w:tabs>
        <w:jc w:val="center"/>
        <w:rPr>
          <w:snapToGrid w:val="0"/>
          <w:color w:val="000000"/>
        </w:rPr>
      </w:pPr>
    </w:p>
    <w:p w14:paraId="1171EF4B" w14:textId="77777777" w:rsidR="004944D8" w:rsidRDefault="004944D8">
      <w:pPr>
        <w:widowControl w:val="0"/>
        <w:tabs>
          <w:tab w:val="left" w:pos="90"/>
        </w:tabs>
        <w:jc w:val="right"/>
        <w:rPr>
          <w:b/>
          <w:snapToGrid w:val="0"/>
          <w:color w:val="000000"/>
        </w:rPr>
      </w:pPr>
      <w:r>
        <w:rPr>
          <w:snapToGrid w:val="0"/>
          <w:color w:val="000000"/>
        </w:rPr>
        <w:br w:type="page"/>
      </w:r>
      <w:r>
        <w:rPr>
          <w:b/>
          <w:snapToGrid w:val="0"/>
          <w:color w:val="000000"/>
          <w:sz w:val="16"/>
        </w:rPr>
        <w:t>POLONIA</w:t>
      </w:r>
    </w:p>
    <w:p w14:paraId="5AF5C4C5" w14:textId="77777777" w:rsidR="004944D8" w:rsidRDefault="004944D8">
      <w:pPr>
        <w:pStyle w:val="Pidipagina"/>
        <w:widowControl w:val="0"/>
        <w:tabs>
          <w:tab w:val="clear" w:pos="4819"/>
          <w:tab w:val="clear" w:pos="9638"/>
          <w:tab w:val="left" w:pos="90"/>
        </w:tabs>
        <w:spacing w:before="60"/>
        <w:rPr>
          <w:snapToGrid w:val="0"/>
          <w:color w:val="000080"/>
          <w:sz w:val="26"/>
        </w:rPr>
      </w:pPr>
    </w:p>
    <w:p w14:paraId="218AA012"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71040" behindDoc="0" locked="0" layoutInCell="1" allowOverlap="1" wp14:anchorId="65875B5B" wp14:editId="14C89352">
            <wp:simplePos x="0" y="0"/>
            <wp:positionH relativeFrom="column">
              <wp:posOffset>5733415</wp:posOffset>
            </wp:positionH>
            <wp:positionV relativeFrom="paragraph">
              <wp:posOffset>144145</wp:posOffset>
            </wp:positionV>
            <wp:extent cx="748665" cy="469900"/>
            <wp:effectExtent l="19050" t="19050" r="0" b="6350"/>
            <wp:wrapNone/>
            <wp:docPr id="290" name="Immagin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9"/>
                    <pic:cNvPicPr>
                      <a:picLocks noChangeAspect="1" noChangeArrowheads="1"/>
                    </pic:cNvPicPr>
                  </pic:nvPicPr>
                  <pic:blipFill>
                    <a:blip r:embed="rId430">
                      <a:extLst>
                        <a:ext uri="{28A0092B-C50C-407E-A947-70E740481C1C}">
                          <a14:useLocalDpi xmlns:a14="http://schemas.microsoft.com/office/drawing/2010/main" val="0"/>
                        </a:ext>
                      </a:extLst>
                    </a:blip>
                    <a:srcRect/>
                    <a:stretch>
                      <a:fillRect/>
                    </a:stretch>
                  </pic:blipFill>
                  <pic:spPr bwMode="auto">
                    <a:xfrm>
                      <a:off x="0" y="0"/>
                      <a:ext cx="74866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POLONIA </w:t>
      </w:r>
    </w:p>
    <w:p w14:paraId="5E2B9898" w14:textId="77777777" w:rsidR="004944D8" w:rsidRDefault="004944D8">
      <w:pPr>
        <w:widowControl w:val="0"/>
        <w:tabs>
          <w:tab w:val="left" w:pos="90"/>
        </w:tabs>
        <w:rPr>
          <w:b/>
          <w:snapToGrid w:val="0"/>
          <w:color w:val="000080"/>
          <w:sz w:val="39"/>
        </w:rPr>
      </w:pPr>
    </w:p>
    <w:p w14:paraId="4989F90D"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D244EE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4F3ABF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 maggio</w:t>
      </w:r>
      <w:r w:rsidR="00810917">
        <w:rPr>
          <w:i/>
          <w:snapToGrid w:val="0"/>
          <w:color w:val="000000"/>
        </w:rPr>
        <w:t xml:space="preserve"> e 11 novembre</w:t>
      </w:r>
    </w:p>
    <w:p w14:paraId="1318F77A" w14:textId="77777777" w:rsidR="008602A1" w:rsidRDefault="008602A1">
      <w:pPr>
        <w:widowControl w:val="0"/>
        <w:tabs>
          <w:tab w:val="left" w:pos="90"/>
        </w:tabs>
        <w:rPr>
          <w:b/>
          <w:snapToGrid w:val="0"/>
          <w:color w:val="000080"/>
          <w:u w:val="single"/>
        </w:rPr>
      </w:pPr>
    </w:p>
    <w:p w14:paraId="3FDAC781"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472484F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di San Valentino, 12 - 00197 Roma </w:t>
      </w:r>
    </w:p>
    <w:p w14:paraId="5F0CEC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063620430</w:t>
      </w:r>
      <w:r w:rsidR="00C24A6B">
        <w:rPr>
          <w:snapToGrid w:val="0"/>
          <w:color w:val="000000"/>
        </w:rPr>
        <w:t>2</w:t>
      </w:r>
      <w:r>
        <w:rPr>
          <w:snapToGrid w:val="0"/>
          <w:color w:val="000000"/>
        </w:rPr>
        <w:t xml:space="preserve"> - Fax 06</w:t>
      </w:r>
      <w:r w:rsidR="00C24A6B">
        <w:rPr>
          <w:snapToGrid w:val="0"/>
          <w:color w:val="000000"/>
        </w:rPr>
        <w:t>8</w:t>
      </w:r>
      <w:r>
        <w:rPr>
          <w:snapToGrid w:val="0"/>
          <w:color w:val="000000"/>
        </w:rPr>
        <w:t>0</w:t>
      </w:r>
      <w:r w:rsidR="00C24A6B">
        <w:rPr>
          <w:snapToGrid w:val="0"/>
          <w:color w:val="000000"/>
        </w:rPr>
        <w:t>660233</w:t>
      </w:r>
      <w:r>
        <w:rPr>
          <w:snapToGrid w:val="0"/>
          <w:color w:val="000000"/>
        </w:rPr>
        <w:t xml:space="preserve">  </w:t>
      </w:r>
    </w:p>
    <w:p w14:paraId="0DE00AC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C24A6B">
        <w:rPr>
          <w:snapToGrid w:val="0"/>
          <w:color w:val="000000"/>
        </w:rPr>
        <w:t>Rzym.amb.wk@msz.gov.pl</w:t>
      </w:r>
    </w:p>
    <w:p w14:paraId="670B3A87" w14:textId="77777777" w:rsidR="00CF7D45" w:rsidRDefault="004944D8" w:rsidP="003F1182">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34D14800" w14:textId="77777777" w:rsidR="002F06DD" w:rsidRDefault="002F06DD" w:rsidP="00FB5D9B">
      <w:pPr>
        <w:pStyle w:val="Corpodeltesto2"/>
        <w:spacing w:before="0"/>
      </w:pPr>
    </w:p>
    <w:p w14:paraId="5BC4049C" w14:textId="77777777" w:rsidR="007873F3" w:rsidRDefault="00F51886" w:rsidP="00CF7D45">
      <w:pPr>
        <w:pStyle w:val="Corpodeltesto2"/>
        <w:spacing w:before="0"/>
      </w:pPr>
      <w:r>
        <w:t>Signor  BARTOSZ MARCIN SKWARCZYNSKI, Primo Consigliere (Affari Consolari), (15 agosto 2023</w:t>
      </w:r>
      <w:r w:rsidR="007873F3">
        <w:t>)</w:t>
      </w:r>
    </w:p>
    <w:p w14:paraId="1AAC07A4" w14:textId="77777777" w:rsidR="004742D9" w:rsidRDefault="004742D9" w:rsidP="00CF7D45">
      <w:pPr>
        <w:pStyle w:val="Corpodeltesto2"/>
        <w:spacing w:before="0"/>
      </w:pPr>
      <w:r>
        <w:t xml:space="preserve">Signora </w:t>
      </w:r>
      <w:r w:rsidR="007873F3">
        <w:t xml:space="preserve">JUSTYNA DANUTA KALUZA, Terzo </w:t>
      </w:r>
      <w:r>
        <w:t>Segretario (Affari Consolari), (</w:t>
      </w:r>
      <w:r w:rsidR="007873F3">
        <w:t>13 marzo 2023</w:t>
      </w:r>
      <w:r>
        <w:t>)</w:t>
      </w:r>
    </w:p>
    <w:p w14:paraId="54ADD44D" w14:textId="4C5C6E39" w:rsidR="004944D8" w:rsidRDefault="004944D8">
      <w:pPr>
        <w:widowControl w:val="0"/>
        <w:tabs>
          <w:tab w:val="left" w:pos="2321"/>
        </w:tabs>
        <w:rPr>
          <w:snapToGrid w:val="0"/>
          <w:color w:val="000000"/>
        </w:rPr>
      </w:pPr>
    </w:p>
    <w:p w14:paraId="10FD5275" w14:textId="77777777" w:rsidR="00AF714D" w:rsidRDefault="00AF714D">
      <w:pPr>
        <w:widowControl w:val="0"/>
        <w:tabs>
          <w:tab w:val="left" w:pos="2321"/>
        </w:tabs>
        <w:rPr>
          <w:snapToGrid w:val="0"/>
          <w:color w:val="000000"/>
        </w:rPr>
      </w:pPr>
    </w:p>
    <w:p w14:paraId="2BB670E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1115389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7228D">
        <w:rPr>
          <w:snapToGrid w:val="0"/>
          <w:color w:val="000000"/>
        </w:rPr>
        <w:t>Via Monte Rosa</w:t>
      </w:r>
      <w:r>
        <w:rPr>
          <w:snapToGrid w:val="0"/>
          <w:color w:val="000000"/>
        </w:rPr>
        <w:t>, 6 - 2014</w:t>
      </w:r>
      <w:r w:rsidR="0087228D">
        <w:rPr>
          <w:snapToGrid w:val="0"/>
          <w:color w:val="000000"/>
        </w:rPr>
        <w:t>9</w:t>
      </w:r>
      <w:r>
        <w:rPr>
          <w:snapToGrid w:val="0"/>
          <w:color w:val="000000"/>
        </w:rPr>
        <w:t xml:space="preserve"> Milano </w:t>
      </w:r>
    </w:p>
    <w:p w14:paraId="7628ABF4" w14:textId="77777777" w:rsidR="004944D8" w:rsidRDefault="004944D8">
      <w:pPr>
        <w:widowControl w:val="0"/>
        <w:tabs>
          <w:tab w:val="left" w:pos="2321"/>
        </w:tabs>
        <w:rPr>
          <w:snapToGrid w:val="0"/>
          <w:color w:val="000000"/>
        </w:rPr>
      </w:pPr>
      <w:r>
        <w:rPr>
          <w:rFonts w:ascii="MS Sans Serif" w:hAnsi="MS Sans Serif"/>
          <w:snapToGrid w:val="0"/>
          <w:sz w:val="24"/>
        </w:rPr>
        <w:tab/>
      </w:r>
      <w:r w:rsidR="001A2D3A">
        <w:rPr>
          <w:snapToGrid w:val="0"/>
          <w:color w:val="000000"/>
        </w:rPr>
        <w:t xml:space="preserve">Tel. 0248018978  0248019084 </w:t>
      </w:r>
      <w:r>
        <w:rPr>
          <w:snapToGrid w:val="0"/>
          <w:color w:val="000000"/>
        </w:rPr>
        <w:t>- Fax 02</w:t>
      </w:r>
      <w:r w:rsidR="0087228D">
        <w:rPr>
          <w:snapToGrid w:val="0"/>
          <w:color w:val="000000"/>
        </w:rPr>
        <w:t>3</w:t>
      </w:r>
      <w:r>
        <w:rPr>
          <w:snapToGrid w:val="0"/>
          <w:color w:val="000000"/>
        </w:rPr>
        <w:t xml:space="preserve">8020345  </w:t>
      </w:r>
    </w:p>
    <w:p w14:paraId="1159AB33" w14:textId="77777777" w:rsidR="00267629" w:rsidRDefault="00267629">
      <w:pPr>
        <w:widowControl w:val="0"/>
        <w:tabs>
          <w:tab w:val="left" w:pos="2321"/>
        </w:tabs>
        <w:rPr>
          <w:snapToGrid w:val="0"/>
          <w:color w:val="000000"/>
          <w:sz w:val="23"/>
        </w:rPr>
      </w:pPr>
      <w:r>
        <w:rPr>
          <w:snapToGrid w:val="0"/>
          <w:color w:val="000000"/>
        </w:rPr>
        <w:tab/>
        <w:t xml:space="preserve">E-mail  </w:t>
      </w:r>
      <w:r w:rsidRPr="00267629">
        <w:rPr>
          <w:color w:val="000000"/>
          <w:sz w:val="22"/>
        </w:rPr>
        <w:t>milano.kg.segreteria@msz.gov.pl</w:t>
      </w:r>
    </w:p>
    <w:p w14:paraId="38098B3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 Val</w:t>
      </w:r>
      <w:r w:rsidR="008B56AA">
        <w:rPr>
          <w:snapToGrid w:val="0"/>
          <w:color w:val="000000"/>
        </w:rPr>
        <w:t xml:space="preserve">le d'Aosta, Lombardia, Trentino Alto Adige, Friuli </w:t>
      </w:r>
      <w:r>
        <w:rPr>
          <w:snapToGrid w:val="0"/>
          <w:color w:val="000000"/>
        </w:rPr>
        <w:t xml:space="preserve">Venezia Giulia, </w:t>
      </w:r>
    </w:p>
    <w:p w14:paraId="612F501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Veneto, Liguria, Emilia</w:t>
      </w:r>
      <w:r w:rsidR="008B56AA">
        <w:rPr>
          <w:snapToGrid w:val="0"/>
          <w:color w:val="000000"/>
        </w:rPr>
        <w:t xml:space="preserve"> </w:t>
      </w:r>
      <w:r>
        <w:rPr>
          <w:snapToGrid w:val="0"/>
          <w:color w:val="000000"/>
        </w:rPr>
        <w:t xml:space="preserve">Romagna    </w:t>
      </w:r>
    </w:p>
    <w:p w14:paraId="6F216823" w14:textId="77777777" w:rsidR="004944D8" w:rsidRDefault="004944D8">
      <w:pPr>
        <w:widowControl w:val="0"/>
        <w:tabs>
          <w:tab w:val="left" w:pos="2321"/>
        </w:tabs>
        <w:rPr>
          <w:snapToGrid w:val="0"/>
          <w:color w:val="000000"/>
        </w:rPr>
      </w:pPr>
    </w:p>
    <w:p w14:paraId="6FA4ED5D" w14:textId="77777777" w:rsidR="004944D8" w:rsidRDefault="004944D8">
      <w:pPr>
        <w:widowControl w:val="0"/>
        <w:tabs>
          <w:tab w:val="left" w:pos="2321"/>
        </w:tabs>
        <w:rPr>
          <w:snapToGrid w:val="0"/>
          <w:color w:val="000000"/>
        </w:rPr>
      </w:pPr>
      <w:r>
        <w:rPr>
          <w:snapToGrid w:val="0"/>
          <w:color w:val="000000"/>
        </w:rPr>
        <w:t>Signor</w:t>
      </w:r>
      <w:r w:rsidR="00C07C34">
        <w:rPr>
          <w:snapToGrid w:val="0"/>
          <w:color w:val="000000"/>
        </w:rPr>
        <w:t>a</w:t>
      </w:r>
      <w:r>
        <w:rPr>
          <w:snapToGrid w:val="0"/>
          <w:color w:val="000000"/>
        </w:rPr>
        <w:t xml:space="preserve"> </w:t>
      </w:r>
      <w:r w:rsidR="00195634" w:rsidRPr="00195634">
        <w:rPr>
          <w:snapToGrid w:val="0"/>
          <w:color w:val="000000"/>
        </w:rPr>
        <w:t>AGNIESZKA GLORIA KAMIŃSKA</w:t>
      </w:r>
      <w:r w:rsidR="006F39F6">
        <w:rPr>
          <w:snapToGrid w:val="0"/>
          <w:color w:val="000000"/>
        </w:rPr>
        <w:t xml:space="preserve">, Console Generale, (Exequatur </w:t>
      </w:r>
      <w:r w:rsidR="00195634">
        <w:rPr>
          <w:snapToGrid w:val="0"/>
          <w:color w:val="000000"/>
        </w:rPr>
        <w:t>23 settembre 2024</w:t>
      </w:r>
      <w:r>
        <w:rPr>
          <w:snapToGrid w:val="0"/>
          <w:color w:val="000000"/>
        </w:rPr>
        <w:t>)</w:t>
      </w:r>
    </w:p>
    <w:p w14:paraId="2533034B" w14:textId="77777777" w:rsidR="00B75091" w:rsidRDefault="00B75091">
      <w:pPr>
        <w:widowControl w:val="0"/>
        <w:tabs>
          <w:tab w:val="left" w:pos="2321"/>
        </w:tabs>
        <w:rPr>
          <w:snapToGrid w:val="0"/>
          <w:color w:val="000000"/>
        </w:rPr>
      </w:pPr>
      <w:r>
        <w:rPr>
          <w:snapToGrid w:val="0"/>
          <w:color w:val="000000"/>
        </w:rPr>
        <w:t>Signor PAWEK KRUPKA, Console (5 febbraio 2024)</w:t>
      </w:r>
    </w:p>
    <w:p w14:paraId="31122D7D" w14:textId="77777777" w:rsidR="007F2A81" w:rsidRDefault="007F2A81" w:rsidP="00915D30">
      <w:pPr>
        <w:widowControl w:val="0"/>
        <w:tabs>
          <w:tab w:val="left" w:pos="90"/>
        </w:tabs>
        <w:rPr>
          <w:snapToGrid w:val="0"/>
          <w:color w:val="000000"/>
        </w:rPr>
      </w:pPr>
      <w:r>
        <w:rPr>
          <w:snapToGrid w:val="0"/>
          <w:color w:val="000000"/>
        </w:rPr>
        <w:t>Signora RENATA JEDRZEJCZYK, Vice Console (29 agosto 2022)</w:t>
      </w:r>
    </w:p>
    <w:p w14:paraId="2167D4B3" w14:textId="77777777" w:rsidR="00AD1088" w:rsidRPr="00915D30" w:rsidRDefault="00AD1088" w:rsidP="00915D30">
      <w:pPr>
        <w:widowControl w:val="0"/>
        <w:tabs>
          <w:tab w:val="left" w:pos="90"/>
        </w:tabs>
        <w:rPr>
          <w:snapToGrid w:val="0"/>
          <w:color w:val="000000"/>
        </w:rPr>
      </w:pPr>
      <w:r>
        <w:rPr>
          <w:snapToGrid w:val="0"/>
          <w:color w:val="000000"/>
        </w:rPr>
        <w:t>Signora EWA MALGORZATA AMCZYK, Vice Console (3 gennaio 2024)</w:t>
      </w:r>
    </w:p>
    <w:p w14:paraId="2757AB06" w14:textId="77777777" w:rsidR="004944D8" w:rsidRDefault="004944D8">
      <w:pPr>
        <w:widowControl w:val="0"/>
        <w:tabs>
          <w:tab w:val="left" w:pos="90"/>
        </w:tabs>
        <w:rPr>
          <w:b/>
          <w:snapToGrid w:val="0"/>
          <w:color w:val="000080"/>
          <w:u w:val="single"/>
        </w:rPr>
      </w:pPr>
    </w:p>
    <w:p w14:paraId="6948D068" w14:textId="77777777" w:rsidR="004B169B" w:rsidRDefault="004B169B">
      <w:pPr>
        <w:widowControl w:val="0"/>
        <w:tabs>
          <w:tab w:val="left" w:pos="90"/>
        </w:tabs>
        <w:rPr>
          <w:b/>
          <w:snapToGrid w:val="0"/>
          <w:color w:val="000080"/>
          <w:u w:val="single"/>
        </w:rPr>
      </w:pPr>
    </w:p>
    <w:p w14:paraId="29700DB5" w14:textId="77777777" w:rsidR="00833040" w:rsidRDefault="00833040" w:rsidP="00833040">
      <w:pPr>
        <w:widowControl w:val="0"/>
        <w:tabs>
          <w:tab w:val="left" w:pos="90"/>
        </w:tabs>
        <w:rPr>
          <w:b/>
          <w:snapToGrid w:val="0"/>
          <w:color w:val="000080"/>
          <w:sz w:val="26"/>
          <w:u w:val="single"/>
        </w:rPr>
      </w:pPr>
      <w:r>
        <w:rPr>
          <w:b/>
          <w:snapToGrid w:val="0"/>
          <w:color w:val="000080"/>
          <w:u w:val="single"/>
        </w:rPr>
        <w:t xml:space="preserve">ANCONA - CONSOLATO ONORARIO            </w:t>
      </w:r>
    </w:p>
    <w:p w14:paraId="4ACAB01F" w14:textId="77777777" w:rsidR="00502C86" w:rsidRDefault="00502C86" w:rsidP="00502C8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25D6C">
        <w:rPr>
          <w:snapToGrid w:val="0"/>
          <w:color w:val="000000"/>
        </w:rPr>
        <w:t>Via Montebello, 58 – 60121 Ancona</w:t>
      </w:r>
    </w:p>
    <w:p w14:paraId="5CD36728" w14:textId="77777777" w:rsidR="00502C86" w:rsidRPr="00825D6C" w:rsidRDefault="00502C86" w:rsidP="00502C8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Pr="00825D6C">
        <w:rPr>
          <w:color w:val="000000"/>
        </w:rPr>
        <w:t xml:space="preserve">07155240 - </w:t>
      </w:r>
      <w:r w:rsidR="00A035B5" w:rsidRPr="00A035B5">
        <w:rPr>
          <w:color w:val="000000"/>
        </w:rPr>
        <w:t>3481204886</w:t>
      </w:r>
      <w:r w:rsidRPr="00825D6C">
        <w:rPr>
          <w:snapToGrid w:val="0"/>
          <w:color w:val="000000"/>
        </w:rPr>
        <w:t xml:space="preserve"> - Fax </w:t>
      </w:r>
      <w:r w:rsidRPr="00825D6C">
        <w:rPr>
          <w:color w:val="000000"/>
        </w:rPr>
        <w:t>07155240</w:t>
      </w:r>
      <w:r w:rsidRPr="00825D6C">
        <w:rPr>
          <w:snapToGrid w:val="0"/>
          <w:color w:val="000000"/>
        </w:rPr>
        <w:t xml:space="preserve">  </w:t>
      </w:r>
    </w:p>
    <w:p w14:paraId="352957D4" w14:textId="77777777" w:rsidR="00A035B5" w:rsidRPr="00825D6C" w:rsidRDefault="00A035B5" w:rsidP="00502C86">
      <w:pPr>
        <w:widowControl w:val="0"/>
        <w:tabs>
          <w:tab w:val="left" w:pos="2321"/>
        </w:tabs>
        <w:rPr>
          <w:snapToGrid w:val="0"/>
          <w:color w:val="000000"/>
        </w:rPr>
      </w:pPr>
      <w:r w:rsidRPr="00825D6C">
        <w:rPr>
          <w:snapToGrid w:val="0"/>
          <w:color w:val="000000"/>
        </w:rPr>
        <w:tab/>
        <w:t xml:space="preserve">E-mail  </w:t>
      </w:r>
      <w:r w:rsidRPr="00A035B5">
        <w:rPr>
          <w:snapToGrid w:val="0"/>
          <w:color w:val="000000"/>
        </w:rPr>
        <w:t>consolatopoloniamarche@dmail.com</w:t>
      </w:r>
    </w:p>
    <w:p w14:paraId="0E1B21E2" w14:textId="77777777" w:rsidR="00833040" w:rsidRPr="00825D6C" w:rsidRDefault="00833040" w:rsidP="00833040">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t xml:space="preserve">Marche   </w:t>
      </w:r>
    </w:p>
    <w:p w14:paraId="41EF819D" w14:textId="77777777" w:rsidR="00833040" w:rsidRDefault="00833040" w:rsidP="00833040">
      <w:pPr>
        <w:widowControl w:val="0"/>
        <w:tabs>
          <w:tab w:val="left" w:pos="90"/>
        </w:tabs>
        <w:rPr>
          <w:snapToGrid w:val="0"/>
          <w:color w:val="000000"/>
        </w:rPr>
      </w:pPr>
    </w:p>
    <w:p w14:paraId="1C4C4BD0" w14:textId="77777777" w:rsidR="00502C86" w:rsidRDefault="00502C86" w:rsidP="00502C86">
      <w:pPr>
        <w:widowControl w:val="0"/>
        <w:tabs>
          <w:tab w:val="left" w:pos="90"/>
        </w:tabs>
        <w:spacing w:before="23"/>
        <w:rPr>
          <w:snapToGrid w:val="0"/>
          <w:color w:val="000000"/>
        </w:rPr>
      </w:pPr>
      <w:r>
        <w:rPr>
          <w:snapToGrid w:val="0"/>
          <w:color w:val="000000"/>
        </w:rPr>
        <w:t xml:space="preserve">Signora CRISTINA GORAJSKI, Console Onorario (Rinnovo exequatur 17 gennaio </w:t>
      </w:r>
      <w:r w:rsidR="00163AF4">
        <w:rPr>
          <w:snapToGrid w:val="0"/>
          <w:color w:val="000000"/>
        </w:rPr>
        <w:t>2024</w:t>
      </w:r>
      <w:r>
        <w:rPr>
          <w:snapToGrid w:val="0"/>
          <w:color w:val="000000"/>
        </w:rPr>
        <w:t>)</w:t>
      </w:r>
    </w:p>
    <w:p w14:paraId="360533FE" w14:textId="77777777" w:rsidR="00F01BDF" w:rsidRDefault="00F01BDF" w:rsidP="00796D39">
      <w:pPr>
        <w:widowControl w:val="0"/>
        <w:tabs>
          <w:tab w:val="left" w:pos="90"/>
        </w:tabs>
        <w:rPr>
          <w:b/>
          <w:snapToGrid w:val="0"/>
          <w:color w:val="000080"/>
          <w:u w:val="single"/>
        </w:rPr>
      </w:pPr>
    </w:p>
    <w:p w14:paraId="00A8716B" w14:textId="77777777" w:rsidR="00F01BDF" w:rsidRDefault="00F01BDF" w:rsidP="00796D39">
      <w:pPr>
        <w:widowControl w:val="0"/>
        <w:tabs>
          <w:tab w:val="left" w:pos="90"/>
        </w:tabs>
        <w:rPr>
          <w:b/>
          <w:snapToGrid w:val="0"/>
          <w:color w:val="000080"/>
          <w:u w:val="single"/>
        </w:rPr>
      </w:pPr>
    </w:p>
    <w:p w14:paraId="5913B6B0" w14:textId="77777777" w:rsidR="00796D39" w:rsidRDefault="00796D39" w:rsidP="00796D39">
      <w:pPr>
        <w:widowControl w:val="0"/>
        <w:tabs>
          <w:tab w:val="left" w:pos="90"/>
        </w:tabs>
        <w:rPr>
          <w:b/>
          <w:snapToGrid w:val="0"/>
          <w:color w:val="000080"/>
          <w:sz w:val="26"/>
          <w:u w:val="single"/>
        </w:rPr>
      </w:pPr>
      <w:r>
        <w:rPr>
          <w:b/>
          <w:snapToGrid w:val="0"/>
          <w:color w:val="000080"/>
          <w:u w:val="single"/>
        </w:rPr>
        <w:t xml:space="preserve">BOLOGNA - CONSOLATO ONORARIO            </w:t>
      </w:r>
    </w:p>
    <w:p w14:paraId="64546D35" w14:textId="77777777" w:rsidR="00796D39" w:rsidRDefault="00796D39" w:rsidP="00796D3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25D6C">
        <w:rPr>
          <w:snapToGrid w:val="0"/>
          <w:color w:val="000000"/>
        </w:rPr>
        <w:t xml:space="preserve">Via </w:t>
      </w:r>
      <w:r>
        <w:rPr>
          <w:snapToGrid w:val="0"/>
          <w:color w:val="000000"/>
        </w:rPr>
        <w:t>del Pratello, 21 – 40122 Bologna</w:t>
      </w:r>
    </w:p>
    <w:p w14:paraId="15EE6572" w14:textId="77777777" w:rsidR="00796D39" w:rsidRPr="00825D6C" w:rsidRDefault="00796D39" w:rsidP="00796D39">
      <w:pPr>
        <w:widowControl w:val="0"/>
        <w:tabs>
          <w:tab w:val="left" w:pos="2321"/>
        </w:tabs>
        <w:rPr>
          <w:snapToGrid w:val="0"/>
          <w:color w:val="000000"/>
        </w:rPr>
      </w:pPr>
      <w:r>
        <w:rPr>
          <w:rFonts w:ascii="MS Sans Serif" w:hAnsi="MS Sans Serif"/>
          <w:snapToGrid w:val="0"/>
          <w:sz w:val="24"/>
        </w:rPr>
        <w:tab/>
      </w:r>
      <w:r>
        <w:rPr>
          <w:snapToGrid w:val="0"/>
          <w:color w:val="000000"/>
        </w:rPr>
        <w:t>Tel. 0519912090 – Fax 0519911852</w:t>
      </w:r>
      <w:r w:rsidRPr="00825D6C">
        <w:rPr>
          <w:snapToGrid w:val="0"/>
          <w:color w:val="000000"/>
        </w:rPr>
        <w:t xml:space="preserve">  </w:t>
      </w:r>
    </w:p>
    <w:p w14:paraId="75B67C0F" w14:textId="77777777" w:rsidR="00796D39" w:rsidRPr="00825D6C" w:rsidRDefault="00796D39" w:rsidP="00796D39">
      <w:pPr>
        <w:widowControl w:val="0"/>
        <w:tabs>
          <w:tab w:val="left" w:pos="2321"/>
        </w:tabs>
        <w:rPr>
          <w:snapToGrid w:val="0"/>
          <w:color w:val="000000"/>
        </w:rPr>
      </w:pPr>
      <w:r w:rsidRPr="00825D6C">
        <w:rPr>
          <w:snapToGrid w:val="0"/>
          <w:color w:val="000000"/>
        </w:rPr>
        <w:tab/>
        <w:t xml:space="preserve">E-mail  </w:t>
      </w:r>
      <w:r w:rsidRPr="00A035B5">
        <w:rPr>
          <w:snapToGrid w:val="0"/>
          <w:color w:val="000000"/>
        </w:rPr>
        <w:t>consolatopoloniamarche@dmail.com</w:t>
      </w:r>
    </w:p>
    <w:p w14:paraId="74C24DBF" w14:textId="77777777" w:rsidR="00796D39" w:rsidRPr="00825D6C" w:rsidRDefault="00796D39" w:rsidP="00796D39">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Emilia Romagna</w:t>
      </w:r>
      <w:r w:rsidRPr="00825D6C">
        <w:rPr>
          <w:snapToGrid w:val="0"/>
          <w:color w:val="000000"/>
        </w:rPr>
        <w:t xml:space="preserve">   </w:t>
      </w:r>
    </w:p>
    <w:p w14:paraId="5D2D93CB" w14:textId="77777777" w:rsidR="00796D39" w:rsidRDefault="00796D39" w:rsidP="00796D39">
      <w:pPr>
        <w:widowControl w:val="0"/>
        <w:tabs>
          <w:tab w:val="left" w:pos="90"/>
        </w:tabs>
        <w:rPr>
          <w:snapToGrid w:val="0"/>
          <w:color w:val="000000"/>
        </w:rPr>
      </w:pPr>
    </w:p>
    <w:p w14:paraId="388BB2E1" w14:textId="77777777" w:rsidR="00796D39" w:rsidRDefault="00796D39" w:rsidP="00796D39">
      <w:pPr>
        <w:widowControl w:val="0"/>
        <w:tabs>
          <w:tab w:val="left" w:pos="90"/>
        </w:tabs>
        <w:spacing w:before="23"/>
        <w:rPr>
          <w:snapToGrid w:val="0"/>
          <w:color w:val="000000"/>
        </w:rPr>
      </w:pPr>
      <w:r>
        <w:rPr>
          <w:snapToGrid w:val="0"/>
          <w:color w:val="000000"/>
        </w:rPr>
        <w:t>Signor PASQUALE LUIGI LAURENZANO, Console Onorario (Exequatur 6 ottobre 2020</w:t>
      </w:r>
      <w:r w:rsidR="008511ED">
        <w:rPr>
          <w:snapToGrid w:val="0"/>
          <w:color w:val="000000"/>
        </w:rPr>
        <w:t xml:space="preserve"> – 16 settembre 2025</w:t>
      </w:r>
      <w:r>
        <w:rPr>
          <w:snapToGrid w:val="0"/>
          <w:color w:val="000000"/>
        </w:rPr>
        <w:t>)</w:t>
      </w:r>
    </w:p>
    <w:p w14:paraId="625A3D4D" w14:textId="77777777" w:rsidR="003D0E3B" w:rsidRDefault="003D0E3B" w:rsidP="00502C86">
      <w:pPr>
        <w:widowControl w:val="0"/>
        <w:tabs>
          <w:tab w:val="left" w:pos="90"/>
        </w:tabs>
        <w:spacing w:before="23"/>
        <w:rPr>
          <w:snapToGrid w:val="0"/>
          <w:color w:val="000000"/>
        </w:rPr>
      </w:pPr>
    </w:p>
    <w:p w14:paraId="3AEE8B77" w14:textId="77777777" w:rsidR="006769EA" w:rsidRDefault="006769EA" w:rsidP="00502C86">
      <w:pPr>
        <w:widowControl w:val="0"/>
        <w:tabs>
          <w:tab w:val="left" w:pos="90"/>
        </w:tabs>
        <w:spacing w:before="23"/>
        <w:rPr>
          <w:snapToGrid w:val="0"/>
          <w:color w:val="000000"/>
        </w:rPr>
      </w:pPr>
    </w:p>
    <w:p w14:paraId="6C691B8F" w14:textId="77777777" w:rsidR="006769EA" w:rsidRDefault="006769EA" w:rsidP="006769EA">
      <w:pPr>
        <w:widowControl w:val="0"/>
        <w:tabs>
          <w:tab w:val="left" w:pos="90"/>
        </w:tabs>
        <w:rPr>
          <w:b/>
          <w:snapToGrid w:val="0"/>
          <w:color w:val="000080"/>
          <w:sz w:val="26"/>
          <w:u w:val="single"/>
        </w:rPr>
      </w:pPr>
      <w:r>
        <w:rPr>
          <w:b/>
          <w:snapToGrid w:val="0"/>
          <w:color w:val="000080"/>
          <w:u w:val="single"/>
        </w:rPr>
        <w:t xml:space="preserve">BRINDISI - CONSOLATO ONORARIO            </w:t>
      </w:r>
    </w:p>
    <w:p w14:paraId="17533A28" w14:textId="77777777" w:rsidR="006769EA" w:rsidRDefault="006769EA" w:rsidP="006769E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Vico de </w:t>
      </w:r>
      <w:proofErr w:type="spellStart"/>
      <w:r>
        <w:rPr>
          <w:snapToGrid w:val="0"/>
          <w:color w:val="000000"/>
        </w:rPr>
        <w:t>Lubelli</w:t>
      </w:r>
      <w:proofErr w:type="spellEnd"/>
      <w:r>
        <w:rPr>
          <w:snapToGrid w:val="0"/>
          <w:color w:val="000000"/>
        </w:rPr>
        <w:t>, 4 – 72100 Brindisi</w:t>
      </w:r>
    </w:p>
    <w:p w14:paraId="6EEAD816" w14:textId="77777777" w:rsidR="006769EA" w:rsidRPr="00825D6C" w:rsidRDefault="006769EA" w:rsidP="006769EA">
      <w:pPr>
        <w:widowControl w:val="0"/>
        <w:tabs>
          <w:tab w:val="left" w:pos="2321"/>
        </w:tabs>
        <w:rPr>
          <w:snapToGrid w:val="0"/>
          <w:color w:val="000000"/>
        </w:rPr>
      </w:pPr>
      <w:r>
        <w:rPr>
          <w:rFonts w:ascii="MS Sans Serif" w:hAnsi="MS Sans Serif"/>
          <w:snapToGrid w:val="0"/>
          <w:sz w:val="24"/>
        </w:rPr>
        <w:tab/>
      </w:r>
      <w:r>
        <w:rPr>
          <w:snapToGrid w:val="0"/>
          <w:color w:val="000000"/>
        </w:rPr>
        <w:t>Tel. 3357679898</w:t>
      </w:r>
      <w:r w:rsidRPr="00825D6C">
        <w:rPr>
          <w:snapToGrid w:val="0"/>
          <w:color w:val="000000"/>
        </w:rPr>
        <w:t xml:space="preserve">  </w:t>
      </w:r>
    </w:p>
    <w:p w14:paraId="4270AFBD" w14:textId="77777777" w:rsidR="006769EA" w:rsidRPr="00825D6C" w:rsidRDefault="006769EA" w:rsidP="006769EA">
      <w:pPr>
        <w:widowControl w:val="0"/>
        <w:tabs>
          <w:tab w:val="left" w:pos="2321"/>
        </w:tabs>
        <w:rPr>
          <w:snapToGrid w:val="0"/>
          <w:color w:val="000000"/>
        </w:rPr>
      </w:pPr>
      <w:r w:rsidRPr="00825D6C">
        <w:rPr>
          <w:snapToGrid w:val="0"/>
          <w:color w:val="000000"/>
        </w:rPr>
        <w:tab/>
        <w:t xml:space="preserve">E-mail  </w:t>
      </w:r>
    </w:p>
    <w:p w14:paraId="7812C74A" w14:textId="77777777" w:rsidR="006769EA" w:rsidRPr="00825D6C" w:rsidRDefault="006769EA" w:rsidP="006769EA">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Regione Puglia</w:t>
      </w:r>
    </w:p>
    <w:p w14:paraId="037455BA" w14:textId="77777777" w:rsidR="006769EA" w:rsidRDefault="006769EA" w:rsidP="006769EA">
      <w:pPr>
        <w:widowControl w:val="0"/>
        <w:tabs>
          <w:tab w:val="left" w:pos="90"/>
        </w:tabs>
        <w:rPr>
          <w:snapToGrid w:val="0"/>
          <w:color w:val="000000"/>
        </w:rPr>
      </w:pPr>
    </w:p>
    <w:p w14:paraId="21096D28" w14:textId="77777777" w:rsidR="006769EA" w:rsidRDefault="006769EA" w:rsidP="006769EA">
      <w:pPr>
        <w:widowControl w:val="0"/>
        <w:tabs>
          <w:tab w:val="left" w:pos="90"/>
        </w:tabs>
        <w:spacing w:before="23"/>
        <w:rPr>
          <w:snapToGrid w:val="0"/>
          <w:color w:val="000000"/>
        </w:rPr>
      </w:pPr>
      <w:r>
        <w:rPr>
          <w:snapToGrid w:val="0"/>
          <w:color w:val="000000"/>
        </w:rPr>
        <w:t>Signor GIUSEPPE ACIERNO, Console Onorario (Exequatur 21marzo 2023 – 21 febbraio 2028)</w:t>
      </w:r>
    </w:p>
    <w:p w14:paraId="01AD4DEF" w14:textId="77777777" w:rsidR="006769EA" w:rsidRDefault="006769EA" w:rsidP="00CC03E0">
      <w:pPr>
        <w:widowControl w:val="0"/>
        <w:tabs>
          <w:tab w:val="left" w:pos="90"/>
        </w:tabs>
        <w:rPr>
          <w:snapToGrid w:val="0"/>
          <w:color w:val="000000"/>
        </w:rPr>
      </w:pPr>
    </w:p>
    <w:p w14:paraId="7093785A" w14:textId="77777777" w:rsidR="00A3018B" w:rsidRDefault="00A3018B" w:rsidP="006769EA">
      <w:pPr>
        <w:widowControl w:val="0"/>
        <w:tabs>
          <w:tab w:val="left" w:pos="90"/>
        </w:tabs>
        <w:jc w:val="right"/>
        <w:rPr>
          <w:b/>
          <w:snapToGrid w:val="0"/>
          <w:color w:val="000000"/>
          <w:sz w:val="16"/>
        </w:rPr>
      </w:pPr>
    </w:p>
    <w:p w14:paraId="647D0D2E" w14:textId="77777777" w:rsidR="00A3018B" w:rsidRDefault="00A3018B" w:rsidP="006769EA">
      <w:pPr>
        <w:widowControl w:val="0"/>
        <w:tabs>
          <w:tab w:val="left" w:pos="90"/>
        </w:tabs>
        <w:jc w:val="right"/>
        <w:rPr>
          <w:b/>
          <w:snapToGrid w:val="0"/>
          <w:color w:val="000000"/>
          <w:sz w:val="16"/>
        </w:rPr>
      </w:pPr>
    </w:p>
    <w:p w14:paraId="2C6F91A0" w14:textId="77777777" w:rsidR="00A3018B" w:rsidRDefault="00A3018B" w:rsidP="006769EA">
      <w:pPr>
        <w:widowControl w:val="0"/>
        <w:tabs>
          <w:tab w:val="left" w:pos="90"/>
        </w:tabs>
        <w:jc w:val="right"/>
        <w:rPr>
          <w:b/>
          <w:snapToGrid w:val="0"/>
          <w:color w:val="000000"/>
          <w:sz w:val="16"/>
        </w:rPr>
      </w:pPr>
    </w:p>
    <w:p w14:paraId="4F3280E3" w14:textId="77777777" w:rsidR="006769EA" w:rsidRPr="007240D8" w:rsidRDefault="006769EA" w:rsidP="006769EA">
      <w:pPr>
        <w:widowControl w:val="0"/>
        <w:tabs>
          <w:tab w:val="left" w:pos="90"/>
        </w:tabs>
        <w:jc w:val="right"/>
        <w:rPr>
          <w:b/>
          <w:snapToGrid w:val="0"/>
          <w:color w:val="000000"/>
          <w:sz w:val="16"/>
        </w:rPr>
      </w:pPr>
      <w:r w:rsidRPr="007240D8">
        <w:rPr>
          <w:b/>
          <w:snapToGrid w:val="0"/>
          <w:color w:val="000000"/>
          <w:sz w:val="16"/>
        </w:rPr>
        <w:t xml:space="preserve">POLONIA </w:t>
      </w:r>
    </w:p>
    <w:p w14:paraId="5F877588" w14:textId="77777777" w:rsidR="006769EA" w:rsidRDefault="006769EA" w:rsidP="00CC03E0">
      <w:pPr>
        <w:widowControl w:val="0"/>
        <w:tabs>
          <w:tab w:val="left" w:pos="90"/>
        </w:tabs>
        <w:rPr>
          <w:snapToGrid w:val="0"/>
          <w:color w:val="000000"/>
        </w:rPr>
      </w:pPr>
    </w:p>
    <w:p w14:paraId="6AB4BFEA" w14:textId="77777777" w:rsidR="00CC03E0" w:rsidRDefault="00CC03E0" w:rsidP="00CC03E0">
      <w:pPr>
        <w:widowControl w:val="0"/>
        <w:tabs>
          <w:tab w:val="left" w:pos="90"/>
        </w:tabs>
        <w:rPr>
          <w:b/>
          <w:snapToGrid w:val="0"/>
          <w:color w:val="000080"/>
          <w:sz w:val="26"/>
          <w:u w:val="single"/>
        </w:rPr>
      </w:pPr>
      <w:r>
        <w:rPr>
          <w:b/>
          <w:snapToGrid w:val="0"/>
          <w:color w:val="000080"/>
          <w:u w:val="single"/>
        </w:rPr>
        <w:t xml:space="preserve">CAGLIARI - CONSOLATO ONORARIO            </w:t>
      </w:r>
    </w:p>
    <w:p w14:paraId="33336839" w14:textId="061BB903" w:rsidR="00CC03E0" w:rsidRDefault="00CC03E0" w:rsidP="00CC03E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64878">
        <w:rPr>
          <w:snapToGrid w:val="0"/>
          <w:color w:val="000000"/>
        </w:rPr>
        <w:t>Piazza Unione Sarda</w:t>
      </w:r>
      <w:r>
        <w:rPr>
          <w:snapToGrid w:val="0"/>
          <w:color w:val="000000"/>
        </w:rPr>
        <w:t xml:space="preserve">, </w:t>
      </w:r>
      <w:r w:rsidR="00964878">
        <w:rPr>
          <w:snapToGrid w:val="0"/>
          <w:color w:val="000000"/>
        </w:rPr>
        <w:t>5</w:t>
      </w:r>
      <w:r>
        <w:rPr>
          <w:snapToGrid w:val="0"/>
          <w:color w:val="000000"/>
        </w:rPr>
        <w:t xml:space="preserve"> – </w:t>
      </w:r>
      <w:r w:rsidR="00964878">
        <w:rPr>
          <w:snapToGrid w:val="0"/>
          <w:color w:val="000000"/>
        </w:rPr>
        <w:t>09122</w:t>
      </w:r>
      <w:r>
        <w:rPr>
          <w:snapToGrid w:val="0"/>
          <w:color w:val="000000"/>
        </w:rPr>
        <w:t xml:space="preserve"> </w:t>
      </w:r>
      <w:r w:rsidR="00964878">
        <w:rPr>
          <w:snapToGrid w:val="0"/>
          <w:color w:val="000000"/>
        </w:rPr>
        <w:t>Cagliari</w:t>
      </w:r>
    </w:p>
    <w:p w14:paraId="563221FB" w14:textId="056FB642" w:rsidR="00CC03E0" w:rsidRPr="00825D6C" w:rsidRDefault="00CC03E0" w:rsidP="00CC03E0">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64878">
        <w:rPr>
          <w:snapToGrid w:val="0"/>
          <w:color w:val="000000"/>
        </w:rPr>
        <w:t>070 8875079</w:t>
      </w:r>
      <w:r w:rsidRPr="00825D6C">
        <w:rPr>
          <w:snapToGrid w:val="0"/>
          <w:color w:val="000000"/>
        </w:rPr>
        <w:t xml:space="preserve"> </w:t>
      </w:r>
    </w:p>
    <w:p w14:paraId="5C4E7AC4" w14:textId="30E89285" w:rsidR="00CC03E0" w:rsidRPr="00825D6C" w:rsidRDefault="00CC03E0" w:rsidP="00CC03E0">
      <w:pPr>
        <w:widowControl w:val="0"/>
        <w:tabs>
          <w:tab w:val="left" w:pos="2321"/>
        </w:tabs>
        <w:rPr>
          <w:snapToGrid w:val="0"/>
          <w:color w:val="000000"/>
        </w:rPr>
      </w:pPr>
      <w:r w:rsidRPr="00825D6C">
        <w:rPr>
          <w:snapToGrid w:val="0"/>
          <w:color w:val="000000"/>
        </w:rPr>
        <w:tab/>
        <w:t xml:space="preserve">E-mail  </w:t>
      </w:r>
      <w:hyperlink r:id="rId431" w:history="1">
        <w:r w:rsidR="00964878" w:rsidRPr="00A84FBB">
          <w:rPr>
            <w:rStyle w:val="Collegamentoipertestuale"/>
            <w:snapToGrid w:val="0"/>
          </w:rPr>
          <w:t>info@consolatopoloniacagliari.it</w:t>
        </w:r>
      </w:hyperlink>
      <w:r w:rsidR="00964878">
        <w:rPr>
          <w:snapToGrid w:val="0"/>
          <w:color w:val="000000"/>
        </w:rPr>
        <w:t xml:space="preserve"> </w:t>
      </w:r>
    </w:p>
    <w:p w14:paraId="49C89036" w14:textId="77777777" w:rsidR="00CC03E0" w:rsidRPr="00825D6C" w:rsidRDefault="00CC03E0" w:rsidP="00CC03E0">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Sardegna</w:t>
      </w:r>
      <w:r w:rsidRPr="00825D6C">
        <w:rPr>
          <w:snapToGrid w:val="0"/>
          <w:color w:val="000000"/>
        </w:rPr>
        <w:t xml:space="preserve">   </w:t>
      </w:r>
    </w:p>
    <w:p w14:paraId="2E514DBF" w14:textId="77777777" w:rsidR="00CC03E0" w:rsidRDefault="00CC03E0" w:rsidP="00CC03E0">
      <w:pPr>
        <w:widowControl w:val="0"/>
        <w:tabs>
          <w:tab w:val="left" w:pos="90"/>
        </w:tabs>
        <w:rPr>
          <w:snapToGrid w:val="0"/>
          <w:color w:val="000000"/>
        </w:rPr>
      </w:pPr>
    </w:p>
    <w:p w14:paraId="002061F8" w14:textId="77777777" w:rsidR="00CC03E0" w:rsidRDefault="00CC03E0" w:rsidP="00CC03E0">
      <w:pPr>
        <w:widowControl w:val="0"/>
        <w:tabs>
          <w:tab w:val="left" w:pos="90"/>
        </w:tabs>
        <w:spacing w:before="23"/>
        <w:rPr>
          <w:snapToGrid w:val="0"/>
          <w:color w:val="000000"/>
        </w:rPr>
      </w:pPr>
      <w:r>
        <w:rPr>
          <w:snapToGrid w:val="0"/>
          <w:color w:val="000000"/>
        </w:rPr>
        <w:t>Signor ROBERTO BIGGIO, Console Onorario (Exequatur 19 luglio 2022 – 24 giugno 2027)</w:t>
      </w:r>
    </w:p>
    <w:p w14:paraId="755B28CE" w14:textId="77777777" w:rsidR="006C3A3C" w:rsidRDefault="006C3A3C" w:rsidP="00F01BDF">
      <w:pPr>
        <w:widowControl w:val="0"/>
        <w:tabs>
          <w:tab w:val="left" w:pos="90"/>
        </w:tabs>
        <w:rPr>
          <w:b/>
          <w:snapToGrid w:val="0"/>
          <w:color w:val="000080"/>
          <w:u w:val="single"/>
        </w:rPr>
      </w:pPr>
    </w:p>
    <w:p w14:paraId="45394C24" w14:textId="77777777" w:rsidR="002641D6" w:rsidRDefault="002641D6" w:rsidP="00F01BDF">
      <w:pPr>
        <w:widowControl w:val="0"/>
        <w:tabs>
          <w:tab w:val="left" w:pos="90"/>
        </w:tabs>
        <w:rPr>
          <w:b/>
          <w:snapToGrid w:val="0"/>
          <w:color w:val="000080"/>
          <w:u w:val="single"/>
        </w:rPr>
      </w:pPr>
    </w:p>
    <w:p w14:paraId="422AD91E" w14:textId="77777777" w:rsidR="00F01BDF" w:rsidRDefault="00F01BDF" w:rsidP="00F01BDF">
      <w:pPr>
        <w:widowControl w:val="0"/>
        <w:tabs>
          <w:tab w:val="left" w:pos="90"/>
        </w:tabs>
        <w:rPr>
          <w:b/>
          <w:snapToGrid w:val="0"/>
          <w:color w:val="000080"/>
          <w:sz w:val="26"/>
          <w:u w:val="single"/>
        </w:rPr>
      </w:pPr>
      <w:r>
        <w:rPr>
          <w:b/>
          <w:snapToGrid w:val="0"/>
          <w:color w:val="000080"/>
          <w:u w:val="single"/>
        </w:rPr>
        <w:t xml:space="preserve">FIRENZE - CONSOLATO ONORARIO            </w:t>
      </w:r>
    </w:p>
    <w:p w14:paraId="00D83E27" w14:textId="77777777" w:rsidR="00F01BDF" w:rsidRDefault="00F01BDF" w:rsidP="00F01B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25D6C">
        <w:rPr>
          <w:snapToGrid w:val="0"/>
          <w:color w:val="000000"/>
        </w:rPr>
        <w:t xml:space="preserve">Via </w:t>
      </w:r>
      <w:r>
        <w:rPr>
          <w:snapToGrid w:val="0"/>
          <w:color w:val="000000"/>
        </w:rPr>
        <w:t xml:space="preserve">Jacopo Da </w:t>
      </w:r>
      <w:proofErr w:type="spellStart"/>
      <w:r>
        <w:rPr>
          <w:snapToGrid w:val="0"/>
          <w:color w:val="000000"/>
        </w:rPr>
        <w:t>Diaccetto</w:t>
      </w:r>
      <w:proofErr w:type="spellEnd"/>
      <w:r>
        <w:rPr>
          <w:snapToGrid w:val="0"/>
          <w:color w:val="000000"/>
        </w:rPr>
        <w:t>, 32 – 50123 Firenze</w:t>
      </w:r>
    </w:p>
    <w:p w14:paraId="02D50104" w14:textId="77777777" w:rsidR="00F01BDF" w:rsidRPr="00825D6C" w:rsidRDefault="00F01BDF" w:rsidP="00F01BDF">
      <w:pPr>
        <w:widowControl w:val="0"/>
        <w:tabs>
          <w:tab w:val="left" w:pos="2321"/>
        </w:tabs>
        <w:rPr>
          <w:snapToGrid w:val="0"/>
          <w:color w:val="000000"/>
        </w:rPr>
      </w:pPr>
      <w:r>
        <w:rPr>
          <w:rFonts w:ascii="MS Sans Serif" w:hAnsi="MS Sans Serif"/>
          <w:snapToGrid w:val="0"/>
          <w:sz w:val="24"/>
        </w:rPr>
        <w:tab/>
      </w:r>
      <w:r>
        <w:rPr>
          <w:snapToGrid w:val="0"/>
          <w:color w:val="000000"/>
        </w:rPr>
        <w:t>Tel. 055 9060152</w:t>
      </w:r>
      <w:r w:rsidRPr="00825D6C">
        <w:rPr>
          <w:snapToGrid w:val="0"/>
          <w:color w:val="000000"/>
        </w:rPr>
        <w:t xml:space="preserve">  </w:t>
      </w:r>
    </w:p>
    <w:p w14:paraId="40949553" w14:textId="77777777" w:rsidR="00F01BDF" w:rsidRPr="00825D6C" w:rsidRDefault="00F01BDF" w:rsidP="00F01BDF">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Toscana</w:t>
      </w:r>
      <w:r w:rsidRPr="00825D6C">
        <w:rPr>
          <w:snapToGrid w:val="0"/>
          <w:color w:val="000000"/>
        </w:rPr>
        <w:t xml:space="preserve">   </w:t>
      </w:r>
    </w:p>
    <w:p w14:paraId="1F317033" w14:textId="77777777" w:rsidR="00F01BDF" w:rsidRDefault="00F01BDF" w:rsidP="00F01BDF">
      <w:pPr>
        <w:widowControl w:val="0"/>
        <w:tabs>
          <w:tab w:val="left" w:pos="90"/>
        </w:tabs>
        <w:rPr>
          <w:snapToGrid w:val="0"/>
          <w:color w:val="000000"/>
        </w:rPr>
      </w:pPr>
    </w:p>
    <w:p w14:paraId="46AA13FE" w14:textId="77777777" w:rsidR="00F01BDF" w:rsidRDefault="00F01BDF" w:rsidP="00F01BDF">
      <w:pPr>
        <w:widowControl w:val="0"/>
        <w:tabs>
          <w:tab w:val="left" w:pos="90"/>
        </w:tabs>
        <w:spacing w:before="23"/>
        <w:rPr>
          <w:snapToGrid w:val="0"/>
          <w:color w:val="000000"/>
        </w:rPr>
      </w:pPr>
      <w:r>
        <w:rPr>
          <w:snapToGrid w:val="0"/>
          <w:color w:val="000000"/>
        </w:rPr>
        <w:t xml:space="preserve">Signor STEFANO BARLACCHI, Console Onorario (Exequatur 8 </w:t>
      </w:r>
      <w:r w:rsidR="000B6D20">
        <w:rPr>
          <w:snapToGrid w:val="0"/>
          <w:color w:val="000000"/>
        </w:rPr>
        <w:t>giugno</w:t>
      </w:r>
      <w:r>
        <w:rPr>
          <w:snapToGrid w:val="0"/>
          <w:color w:val="000000"/>
        </w:rPr>
        <w:t xml:space="preserve"> 2021</w:t>
      </w:r>
      <w:r w:rsidR="00A36035">
        <w:rPr>
          <w:snapToGrid w:val="0"/>
          <w:color w:val="000000"/>
        </w:rPr>
        <w:t xml:space="preserve"> – 14 maggio 2026</w:t>
      </w:r>
      <w:r>
        <w:rPr>
          <w:snapToGrid w:val="0"/>
          <w:color w:val="000000"/>
        </w:rPr>
        <w:t>)</w:t>
      </w:r>
    </w:p>
    <w:p w14:paraId="05CDCB59" w14:textId="77777777" w:rsidR="007240D8" w:rsidRDefault="007240D8" w:rsidP="00563743">
      <w:pPr>
        <w:widowControl w:val="0"/>
        <w:tabs>
          <w:tab w:val="left" w:pos="90"/>
        </w:tabs>
        <w:rPr>
          <w:b/>
          <w:snapToGrid w:val="0"/>
          <w:color w:val="000080"/>
          <w:u w:val="single"/>
        </w:rPr>
      </w:pPr>
    </w:p>
    <w:p w14:paraId="42FEC12A" w14:textId="77777777" w:rsidR="002641D6" w:rsidRDefault="002641D6" w:rsidP="00563743">
      <w:pPr>
        <w:widowControl w:val="0"/>
        <w:tabs>
          <w:tab w:val="left" w:pos="90"/>
        </w:tabs>
        <w:rPr>
          <w:b/>
          <w:snapToGrid w:val="0"/>
          <w:color w:val="000080"/>
          <w:u w:val="single"/>
        </w:rPr>
      </w:pPr>
    </w:p>
    <w:p w14:paraId="42454C10" w14:textId="77777777" w:rsidR="00563743" w:rsidRDefault="00563743" w:rsidP="00563743">
      <w:pPr>
        <w:widowControl w:val="0"/>
        <w:tabs>
          <w:tab w:val="left" w:pos="90"/>
        </w:tabs>
        <w:rPr>
          <w:b/>
          <w:snapToGrid w:val="0"/>
          <w:color w:val="000080"/>
          <w:sz w:val="26"/>
          <w:u w:val="single"/>
        </w:rPr>
      </w:pPr>
      <w:r>
        <w:rPr>
          <w:b/>
          <w:snapToGrid w:val="0"/>
          <w:color w:val="000080"/>
          <w:u w:val="single"/>
        </w:rPr>
        <w:t xml:space="preserve">GENOVA - CONSOLATO ONORARIO   </w:t>
      </w:r>
    </w:p>
    <w:p w14:paraId="7783D98D" w14:textId="77777777" w:rsidR="00563743" w:rsidRDefault="00563743" w:rsidP="0056374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55165">
        <w:rPr>
          <w:snapToGrid w:val="0"/>
          <w:color w:val="000000"/>
        </w:rPr>
        <w:t xml:space="preserve">Piazza </w:t>
      </w:r>
      <w:r w:rsidR="00FE6BF3">
        <w:rPr>
          <w:snapToGrid w:val="0"/>
          <w:color w:val="000000"/>
        </w:rPr>
        <w:t xml:space="preserve">Niccolò </w:t>
      </w:r>
      <w:r w:rsidR="00D55165">
        <w:rPr>
          <w:snapToGrid w:val="0"/>
          <w:color w:val="000000"/>
        </w:rPr>
        <w:t>Tommaseo, 4</w:t>
      </w:r>
      <w:r>
        <w:rPr>
          <w:snapToGrid w:val="0"/>
          <w:color w:val="000000"/>
        </w:rPr>
        <w:t>/</w:t>
      </w:r>
      <w:r w:rsidR="00D55165">
        <w:rPr>
          <w:snapToGrid w:val="0"/>
          <w:color w:val="000000"/>
        </w:rPr>
        <w:t>5</w:t>
      </w:r>
      <w:r>
        <w:rPr>
          <w:snapToGrid w:val="0"/>
          <w:color w:val="000000"/>
        </w:rPr>
        <w:t xml:space="preserve"> - 1612</w:t>
      </w:r>
      <w:r w:rsidR="00FE6BF3">
        <w:rPr>
          <w:snapToGrid w:val="0"/>
          <w:color w:val="000000"/>
        </w:rPr>
        <w:t>9</w:t>
      </w:r>
      <w:r>
        <w:rPr>
          <w:snapToGrid w:val="0"/>
          <w:color w:val="000000"/>
        </w:rPr>
        <w:t xml:space="preserve"> Genova </w:t>
      </w:r>
    </w:p>
    <w:p w14:paraId="183DEAF7" w14:textId="77777777" w:rsidR="00563743" w:rsidRDefault="00563743" w:rsidP="00563743">
      <w:pPr>
        <w:widowControl w:val="0"/>
        <w:tabs>
          <w:tab w:val="left" w:pos="2321"/>
        </w:tabs>
        <w:rPr>
          <w:snapToGrid w:val="0"/>
          <w:color w:val="000000"/>
        </w:rPr>
      </w:pPr>
      <w:r>
        <w:rPr>
          <w:rFonts w:ascii="MS Sans Serif" w:hAnsi="MS Sans Serif"/>
          <w:snapToGrid w:val="0"/>
          <w:sz w:val="24"/>
        </w:rPr>
        <w:tab/>
      </w:r>
      <w:r>
        <w:rPr>
          <w:snapToGrid w:val="0"/>
          <w:color w:val="000000"/>
        </w:rPr>
        <w:t>Tel. 010</w:t>
      </w:r>
      <w:r w:rsidR="00FE6BF3">
        <w:rPr>
          <w:snapToGrid w:val="0"/>
          <w:color w:val="000000"/>
        </w:rPr>
        <w:t>3</w:t>
      </w:r>
      <w:r>
        <w:rPr>
          <w:snapToGrid w:val="0"/>
          <w:color w:val="000000"/>
        </w:rPr>
        <w:t>1</w:t>
      </w:r>
      <w:r w:rsidR="00FE6BF3">
        <w:rPr>
          <w:snapToGrid w:val="0"/>
          <w:color w:val="000000"/>
        </w:rPr>
        <w:t>0627</w:t>
      </w:r>
      <w:r>
        <w:rPr>
          <w:snapToGrid w:val="0"/>
          <w:color w:val="000000"/>
        </w:rPr>
        <w:t>5 - Fax 010</w:t>
      </w:r>
      <w:r w:rsidR="00FE6BF3">
        <w:rPr>
          <w:snapToGrid w:val="0"/>
          <w:color w:val="000000"/>
        </w:rPr>
        <w:t>3664</w:t>
      </w:r>
      <w:r>
        <w:rPr>
          <w:snapToGrid w:val="0"/>
          <w:color w:val="000000"/>
        </w:rPr>
        <w:t>8</w:t>
      </w:r>
      <w:r w:rsidR="00FE6BF3">
        <w:rPr>
          <w:snapToGrid w:val="0"/>
          <w:color w:val="000000"/>
        </w:rPr>
        <w:t>9</w:t>
      </w:r>
    </w:p>
    <w:p w14:paraId="1A6BB935" w14:textId="77777777" w:rsidR="00FE6BF3" w:rsidRDefault="00FE6BF3" w:rsidP="00563743">
      <w:pPr>
        <w:widowControl w:val="0"/>
        <w:tabs>
          <w:tab w:val="left" w:pos="2321"/>
        </w:tabs>
        <w:rPr>
          <w:snapToGrid w:val="0"/>
          <w:color w:val="000000"/>
          <w:sz w:val="23"/>
        </w:rPr>
      </w:pPr>
      <w:r>
        <w:rPr>
          <w:snapToGrid w:val="0"/>
          <w:color w:val="000000"/>
        </w:rPr>
        <w:tab/>
        <w:t>E-mail  conpoloniage@gmail.it</w:t>
      </w:r>
    </w:p>
    <w:p w14:paraId="31ACF7ED" w14:textId="77777777" w:rsidR="00563743" w:rsidRDefault="00563743" w:rsidP="0056374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53B0187C" w14:textId="77777777" w:rsidR="00563743" w:rsidRDefault="00563743" w:rsidP="0056374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5A841A3" w14:textId="1CB2F179" w:rsidR="00563743" w:rsidRDefault="00563743" w:rsidP="00563743">
      <w:pPr>
        <w:widowControl w:val="0"/>
        <w:tabs>
          <w:tab w:val="left" w:pos="90"/>
        </w:tabs>
        <w:spacing w:before="23"/>
        <w:rPr>
          <w:snapToGrid w:val="0"/>
          <w:color w:val="000000"/>
        </w:rPr>
      </w:pPr>
      <w:r>
        <w:rPr>
          <w:snapToGrid w:val="0"/>
          <w:color w:val="000000"/>
        </w:rPr>
        <w:t>Signor GIUSEPPE TARO', Console Onorario (</w:t>
      </w:r>
      <w:r w:rsidR="00430294">
        <w:rPr>
          <w:snapToGrid w:val="0"/>
          <w:color w:val="000000"/>
        </w:rPr>
        <w:t xml:space="preserve">Rinnovo exequatur </w:t>
      </w:r>
      <w:r w:rsidR="00716B77">
        <w:rPr>
          <w:snapToGrid w:val="0"/>
          <w:color w:val="000000"/>
        </w:rPr>
        <w:t>16 aprile 2025</w:t>
      </w:r>
      <w:r>
        <w:rPr>
          <w:snapToGrid w:val="0"/>
          <w:color w:val="000000"/>
        </w:rPr>
        <w:t>)</w:t>
      </w:r>
    </w:p>
    <w:p w14:paraId="42EAD5F8" w14:textId="77777777" w:rsidR="00290A24" w:rsidRDefault="00290A24" w:rsidP="00CF7D45">
      <w:pPr>
        <w:widowControl w:val="0"/>
        <w:tabs>
          <w:tab w:val="left" w:pos="90"/>
        </w:tabs>
        <w:rPr>
          <w:b/>
          <w:snapToGrid w:val="0"/>
          <w:color w:val="000080"/>
          <w:u w:val="single"/>
        </w:rPr>
      </w:pPr>
    </w:p>
    <w:p w14:paraId="461F5712" w14:textId="77777777" w:rsidR="00290A24" w:rsidRDefault="00290A24" w:rsidP="00CF7D45">
      <w:pPr>
        <w:widowControl w:val="0"/>
        <w:tabs>
          <w:tab w:val="left" w:pos="90"/>
        </w:tabs>
        <w:rPr>
          <w:b/>
          <w:snapToGrid w:val="0"/>
          <w:color w:val="000080"/>
          <w:u w:val="single"/>
        </w:rPr>
      </w:pPr>
    </w:p>
    <w:p w14:paraId="3B5C2E6C" w14:textId="77777777" w:rsidR="004944D8" w:rsidRDefault="00CF1857" w:rsidP="00CF7D45">
      <w:pPr>
        <w:widowControl w:val="0"/>
        <w:tabs>
          <w:tab w:val="left" w:pos="90"/>
        </w:tabs>
        <w:rPr>
          <w:b/>
          <w:snapToGrid w:val="0"/>
          <w:color w:val="000080"/>
          <w:sz w:val="26"/>
          <w:u w:val="single"/>
        </w:rPr>
      </w:pPr>
      <w:r>
        <w:rPr>
          <w:b/>
          <w:snapToGrid w:val="0"/>
          <w:color w:val="000080"/>
          <w:u w:val="single"/>
        </w:rPr>
        <w:t>N</w:t>
      </w:r>
      <w:r w:rsidR="004944D8">
        <w:rPr>
          <w:b/>
          <w:snapToGrid w:val="0"/>
          <w:color w:val="000080"/>
          <w:u w:val="single"/>
        </w:rPr>
        <w:t xml:space="preserve">APOLI - CONSOLATO ONORARIO            </w:t>
      </w:r>
    </w:p>
    <w:p w14:paraId="5A6DB9C1" w14:textId="77777777" w:rsidR="00C60D02" w:rsidRDefault="00C60D02" w:rsidP="00C60D0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Antonio Gramsci, 12 - 80122 Napoli </w:t>
      </w:r>
    </w:p>
    <w:p w14:paraId="3E7BF6C2" w14:textId="77777777" w:rsidR="00994A87" w:rsidRDefault="00C60D02" w:rsidP="00C60D02">
      <w:pPr>
        <w:widowControl w:val="0"/>
        <w:tabs>
          <w:tab w:val="left" w:pos="90"/>
          <w:tab w:val="left" w:pos="2321"/>
        </w:tabs>
        <w:spacing w:before="40"/>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 xml:space="preserve">Tel. </w:t>
      </w:r>
      <w:r w:rsidR="00632978">
        <w:rPr>
          <w:snapToGrid w:val="0"/>
          <w:color w:val="000000"/>
        </w:rPr>
        <w:t xml:space="preserve">e fax </w:t>
      </w:r>
      <w:r>
        <w:rPr>
          <w:snapToGrid w:val="0"/>
          <w:color w:val="000000"/>
        </w:rPr>
        <w:t>081</w:t>
      </w:r>
      <w:r w:rsidR="003237F4">
        <w:rPr>
          <w:snapToGrid w:val="0"/>
          <w:color w:val="000000"/>
        </w:rPr>
        <w:t xml:space="preserve"> </w:t>
      </w:r>
      <w:r>
        <w:rPr>
          <w:snapToGrid w:val="0"/>
          <w:color w:val="000000"/>
        </w:rPr>
        <w:t>660009</w:t>
      </w:r>
      <w:r w:rsidR="003237F4">
        <w:rPr>
          <w:snapToGrid w:val="0"/>
          <w:color w:val="000000"/>
        </w:rPr>
        <w:t xml:space="preserve"> - 3404247793</w:t>
      </w:r>
    </w:p>
    <w:p w14:paraId="34B63B8E" w14:textId="77777777" w:rsidR="002253BE" w:rsidRDefault="002253BE" w:rsidP="00C60D02">
      <w:pPr>
        <w:widowControl w:val="0"/>
        <w:tabs>
          <w:tab w:val="left" w:pos="90"/>
          <w:tab w:val="left" w:pos="2321"/>
        </w:tabs>
        <w:spacing w:before="40"/>
        <w:rPr>
          <w:b/>
          <w:snapToGrid w:val="0"/>
          <w:color w:val="000000"/>
        </w:rPr>
      </w:pPr>
      <w:r>
        <w:rPr>
          <w:snapToGrid w:val="0"/>
          <w:color w:val="000000"/>
        </w:rPr>
        <w:tab/>
      </w:r>
      <w:r>
        <w:rPr>
          <w:snapToGrid w:val="0"/>
          <w:color w:val="000000"/>
        </w:rPr>
        <w:tab/>
        <w:t xml:space="preserve">E-mail </w:t>
      </w:r>
      <w:r w:rsidRPr="002253BE">
        <w:rPr>
          <w:snapToGrid w:val="0"/>
          <w:color w:val="000000"/>
        </w:rPr>
        <w:t>segreteria@consolatopolonianapoli.com</w:t>
      </w:r>
    </w:p>
    <w:p w14:paraId="4E179093" w14:textId="77777777" w:rsidR="00C60D02"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9123702" w14:textId="77777777" w:rsidR="00C60D02" w:rsidRDefault="00C60D02">
      <w:pPr>
        <w:widowControl w:val="0"/>
        <w:tabs>
          <w:tab w:val="left" w:pos="90"/>
          <w:tab w:val="left" w:pos="2321"/>
        </w:tabs>
        <w:spacing w:before="40"/>
        <w:rPr>
          <w:snapToGrid w:val="0"/>
          <w:color w:val="000000"/>
        </w:rPr>
      </w:pPr>
    </w:p>
    <w:p w14:paraId="4AD53F3D" w14:textId="77777777" w:rsidR="004944D8" w:rsidRDefault="00C60D02">
      <w:pPr>
        <w:widowControl w:val="0"/>
        <w:tabs>
          <w:tab w:val="left" w:pos="90"/>
          <w:tab w:val="left" w:pos="2321"/>
        </w:tabs>
        <w:spacing w:before="40"/>
        <w:rPr>
          <w:snapToGrid w:val="0"/>
          <w:color w:val="000000"/>
          <w:sz w:val="26"/>
        </w:rPr>
      </w:pPr>
      <w:r>
        <w:rPr>
          <w:snapToGrid w:val="0"/>
          <w:color w:val="000000"/>
        </w:rPr>
        <w:t xml:space="preserve">Signor DARIO </w:t>
      </w:r>
      <w:r w:rsidR="00D60A84">
        <w:rPr>
          <w:snapToGrid w:val="0"/>
          <w:color w:val="000000"/>
        </w:rPr>
        <w:t>dal</w:t>
      </w:r>
      <w:r>
        <w:rPr>
          <w:snapToGrid w:val="0"/>
          <w:color w:val="000000"/>
        </w:rPr>
        <w:t xml:space="preserve"> VERME, Console Onorario (</w:t>
      </w:r>
      <w:r w:rsidR="00213BDF">
        <w:rPr>
          <w:snapToGrid w:val="0"/>
          <w:color w:val="000000"/>
        </w:rPr>
        <w:t>Rinnovo e</w:t>
      </w:r>
      <w:r>
        <w:rPr>
          <w:snapToGrid w:val="0"/>
          <w:color w:val="000000"/>
        </w:rPr>
        <w:t>xequatur 1</w:t>
      </w:r>
      <w:r w:rsidR="00213BDF">
        <w:rPr>
          <w:snapToGrid w:val="0"/>
          <w:color w:val="000000"/>
        </w:rPr>
        <w:t>7</w:t>
      </w:r>
      <w:r>
        <w:rPr>
          <w:snapToGrid w:val="0"/>
          <w:color w:val="000000"/>
        </w:rPr>
        <w:t xml:space="preserve"> </w:t>
      </w:r>
      <w:r w:rsidR="00213BDF">
        <w:rPr>
          <w:snapToGrid w:val="0"/>
          <w:color w:val="000000"/>
        </w:rPr>
        <w:t>g</w:t>
      </w:r>
      <w:r>
        <w:rPr>
          <w:snapToGrid w:val="0"/>
          <w:color w:val="000000"/>
        </w:rPr>
        <w:t>e</w:t>
      </w:r>
      <w:r w:rsidR="00213BDF">
        <w:rPr>
          <w:snapToGrid w:val="0"/>
          <w:color w:val="000000"/>
        </w:rPr>
        <w:t>nnaio</w:t>
      </w:r>
      <w:r>
        <w:rPr>
          <w:snapToGrid w:val="0"/>
          <w:color w:val="000000"/>
        </w:rPr>
        <w:t xml:space="preserve"> 20</w:t>
      </w:r>
      <w:r w:rsidR="003237F4">
        <w:rPr>
          <w:snapToGrid w:val="0"/>
          <w:color w:val="000000"/>
        </w:rPr>
        <w:t>23</w:t>
      </w:r>
      <w:r>
        <w:rPr>
          <w:snapToGrid w:val="0"/>
          <w:color w:val="000000"/>
        </w:rPr>
        <w:t>)</w:t>
      </w:r>
    </w:p>
    <w:p w14:paraId="71E7D635" w14:textId="77777777" w:rsidR="00737EAD" w:rsidRDefault="00737EAD" w:rsidP="00737EAD">
      <w:pPr>
        <w:widowControl w:val="0"/>
        <w:tabs>
          <w:tab w:val="left" w:pos="90"/>
        </w:tabs>
        <w:rPr>
          <w:b/>
          <w:snapToGrid w:val="0"/>
          <w:color w:val="000080"/>
          <w:u w:val="single"/>
        </w:rPr>
      </w:pPr>
    </w:p>
    <w:p w14:paraId="6611A14B" w14:textId="77777777" w:rsidR="00734E66" w:rsidRDefault="00734E66" w:rsidP="00734E66">
      <w:pPr>
        <w:widowControl w:val="0"/>
        <w:tabs>
          <w:tab w:val="left" w:pos="90"/>
        </w:tabs>
        <w:rPr>
          <w:b/>
          <w:snapToGrid w:val="0"/>
          <w:color w:val="000080"/>
          <w:u w:val="single"/>
        </w:rPr>
      </w:pPr>
    </w:p>
    <w:p w14:paraId="4D65A5C5" w14:textId="77777777" w:rsidR="00734E66" w:rsidRDefault="00734E66" w:rsidP="00734E66">
      <w:pPr>
        <w:widowControl w:val="0"/>
        <w:tabs>
          <w:tab w:val="left" w:pos="90"/>
        </w:tabs>
        <w:rPr>
          <w:b/>
          <w:snapToGrid w:val="0"/>
          <w:color w:val="000080"/>
          <w:sz w:val="26"/>
          <w:u w:val="single"/>
        </w:rPr>
      </w:pPr>
      <w:r>
        <w:rPr>
          <w:b/>
          <w:snapToGrid w:val="0"/>
          <w:color w:val="000080"/>
          <w:u w:val="single"/>
        </w:rPr>
        <w:t xml:space="preserve">PALERMO - CONSOLATO ONORARIO            </w:t>
      </w:r>
    </w:p>
    <w:p w14:paraId="4F954324" w14:textId="77777777" w:rsidR="00734E66" w:rsidRDefault="00734E66" w:rsidP="00734E6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42052">
        <w:rPr>
          <w:snapToGrid w:val="0"/>
          <w:color w:val="000000"/>
        </w:rPr>
        <w:t>Edmondo De Amicis</w:t>
      </w:r>
      <w:r>
        <w:rPr>
          <w:snapToGrid w:val="0"/>
          <w:color w:val="000000"/>
        </w:rPr>
        <w:t>, 1</w:t>
      </w:r>
      <w:r w:rsidR="00342052">
        <w:rPr>
          <w:snapToGrid w:val="0"/>
          <w:color w:val="000000"/>
        </w:rPr>
        <w:t>5</w:t>
      </w:r>
      <w:r>
        <w:rPr>
          <w:snapToGrid w:val="0"/>
          <w:color w:val="000000"/>
        </w:rPr>
        <w:t xml:space="preserve"> - 901</w:t>
      </w:r>
      <w:r w:rsidR="00342052">
        <w:rPr>
          <w:snapToGrid w:val="0"/>
          <w:color w:val="000000"/>
        </w:rPr>
        <w:t>4</w:t>
      </w:r>
      <w:r>
        <w:rPr>
          <w:snapToGrid w:val="0"/>
          <w:color w:val="000000"/>
        </w:rPr>
        <w:t xml:space="preserve">3 </w:t>
      </w:r>
      <w:r w:rsidR="003A61EC">
        <w:rPr>
          <w:snapToGrid w:val="0"/>
          <w:color w:val="000000"/>
        </w:rPr>
        <w:t>Palermo</w:t>
      </w:r>
      <w:r>
        <w:rPr>
          <w:snapToGrid w:val="0"/>
          <w:color w:val="000000"/>
        </w:rPr>
        <w:t xml:space="preserve"> </w:t>
      </w:r>
    </w:p>
    <w:p w14:paraId="2C3DAE58" w14:textId="77777777" w:rsidR="00734E66" w:rsidRDefault="00734E66" w:rsidP="00734E66">
      <w:pPr>
        <w:widowControl w:val="0"/>
        <w:tabs>
          <w:tab w:val="left" w:pos="90"/>
          <w:tab w:val="left" w:pos="2321"/>
        </w:tabs>
        <w:spacing w:before="40"/>
        <w:rPr>
          <w:b/>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Tel. 091</w:t>
      </w:r>
      <w:r w:rsidR="00342052">
        <w:rPr>
          <w:snapToGrid w:val="0"/>
          <w:color w:val="000000"/>
        </w:rPr>
        <w:t>9783210</w:t>
      </w:r>
      <w:r>
        <w:rPr>
          <w:snapToGrid w:val="0"/>
          <w:color w:val="000000"/>
        </w:rPr>
        <w:t xml:space="preserve"> </w:t>
      </w:r>
    </w:p>
    <w:p w14:paraId="55563FE2" w14:textId="77777777" w:rsidR="00734E66" w:rsidRDefault="00734E66" w:rsidP="00734E6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8DD99BD" w14:textId="77777777" w:rsidR="00734E66" w:rsidRDefault="00734E66" w:rsidP="00734E66">
      <w:pPr>
        <w:widowControl w:val="0"/>
        <w:tabs>
          <w:tab w:val="left" w:pos="90"/>
          <w:tab w:val="left" w:pos="2321"/>
        </w:tabs>
        <w:spacing w:before="40"/>
        <w:rPr>
          <w:snapToGrid w:val="0"/>
          <w:color w:val="000000"/>
        </w:rPr>
      </w:pPr>
    </w:p>
    <w:p w14:paraId="185FE34B" w14:textId="77777777" w:rsidR="00734E66" w:rsidRDefault="00734E66" w:rsidP="00734E66">
      <w:pPr>
        <w:widowControl w:val="0"/>
        <w:tabs>
          <w:tab w:val="left" w:pos="90"/>
          <w:tab w:val="left" w:pos="2321"/>
        </w:tabs>
        <w:spacing w:before="40"/>
        <w:rPr>
          <w:snapToGrid w:val="0"/>
          <w:color w:val="000000"/>
          <w:sz w:val="26"/>
        </w:rPr>
      </w:pPr>
      <w:r>
        <w:rPr>
          <w:snapToGrid w:val="0"/>
          <w:color w:val="000000"/>
        </w:rPr>
        <w:t>Signor DAVIDE FARINA, Console Onorario (</w:t>
      </w:r>
      <w:r w:rsidR="00FE6A95">
        <w:rPr>
          <w:snapToGrid w:val="0"/>
          <w:color w:val="000000"/>
        </w:rPr>
        <w:t xml:space="preserve">Rinnovo exequatur </w:t>
      </w:r>
      <w:r w:rsidR="00167F9F">
        <w:rPr>
          <w:snapToGrid w:val="0"/>
          <w:color w:val="000000"/>
        </w:rPr>
        <w:t>19 luglio 2023)</w:t>
      </w:r>
    </w:p>
    <w:p w14:paraId="319F82D9" w14:textId="77777777" w:rsidR="00734E66" w:rsidRDefault="00734E66" w:rsidP="00737EAD">
      <w:pPr>
        <w:widowControl w:val="0"/>
        <w:tabs>
          <w:tab w:val="left" w:pos="90"/>
        </w:tabs>
        <w:rPr>
          <w:b/>
          <w:snapToGrid w:val="0"/>
          <w:color w:val="000080"/>
          <w:u w:val="single"/>
        </w:rPr>
      </w:pPr>
    </w:p>
    <w:p w14:paraId="4F6B8710" w14:textId="77777777" w:rsidR="005D250D" w:rsidRDefault="005D250D" w:rsidP="00737EAD">
      <w:pPr>
        <w:widowControl w:val="0"/>
        <w:tabs>
          <w:tab w:val="left" w:pos="90"/>
        </w:tabs>
        <w:rPr>
          <w:b/>
          <w:snapToGrid w:val="0"/>
          <w:color w:val="000080"/>
          <w:u w:val="single"/>
        </w:rPr>
      </w:pPr>
    </w:p>
    <w:p w14:paraId="6B294E8C" w14:textId="77777777" w:rsidR="002F1145" w:rsidRDefault="002F1145">
      <w:pPr>
        <w:widowControl w:val="0"/>
        <w:tabs>
          <w:tab w:val="left" w:pos="90"/>
          <w:tab w:val="left" w:pos="2321"/>
        </w:tabs>
        <w:spacing w:before="40"/>
        <w:rPr>
          <w:snapToGrid w:val="0"/>
          <w:color w:val="000000"/>
        </w:rPr>
      </w:pPr>
    </w:p>
    <w:p w14:paraId="2AB7339E" w14:textId="77777777" w:rsidR="007B51F8" w:rsidRDefault="007B51F8" w:rsidP="007B51F8">
      <w:pPr>
        <w:widowControl w:val="0"/>
        <w:tabs>
          <w:tab w:val="left" w:pos="90"/>
        </w:tabs>
        <w:rPr>
          <w:b/>
          <w:snapToGrid w:val="0"/>
          <w:color w:val="000080"/>
          <w:u w:val="single"/>
        </w:rPr>
      </w:pPr>
      <w:r>
        <w:rPr>
          <w:b/>
          <w:snapToGrid w:val="0"/>
          <w:color w:val="000080"/>
          <w:u w:val="single"/>
        </w:rPr>
        <w:t>TORINO - CONSOLATO ONORARIO</w:t>
      </w:r>
    </w:p>
    <w:p w14:paraId="5143F775" w14:textId="77777777" w:rsidR="007B51F8" w:rsidRDefault="007B51F8" w:rsidP="007B51F8">
      <w:pPr>
        <w:widowControl w:val="0"/>
        <w:tabs>
          <w:tab w:val="left" w:pos="90"/>
        </w:tabs>
        <w:rPr>
          <w:b/>
          <w:snapToGrid w:val="0"/>
        </w:rPr>
      </w:pPr>
    </w:p>
    <w:p w14:paraId="37793326" w14:textId="77777777" w:rsidR="007B51F8" w:rsidRDefault="007B51F8" w:rsidP="007B51F8">
      <w:pPr>
        <w:widowControl w:val="0"/>
        <w:tabs>
          <w:tab w:val="left" w:pos="90"/>
        </w:tabs>
        <w:rPr>
          <w:snapToGrid w:val="0"/>
        </w:rPr>
      </w:pPr>
      <w:r>
        <w:rPr>
          <w:b/>
          <w:snapToGrid w:val="0"/>
        </w:rPr>
        <w:t xml:space="preserve">Indirizzo </w:t>
      </w:r>
      <w:r>
        <w:rPr>
          <w:b/>
          <w:snapToGrid w:val="0"/>
          <w:color w:val="000000"/>
        </w:rPr>
        <w:t xml:space="preserve">                              </w:t>
      </w:r>
      <w:r w:rsidRPr="007B51F8">
        <w:rPr>
          <w:snapToGrid w:val="0"/>
          <w:color w:val="000000"/>
        </w:rPr>
        <w:t>Corso Galileo Galilei</w:t>
      </w:r>
      <w:r>
        <w:rPr>
          <w:snapToGrid w:val="0"/>
        </w:rPr>
        <w:t>, 40 – 10126 Torino</w:t>
      </w:r>
    </w:p>
    <w:p w14:paraId="3FAC0502" w14:textId="77777777" w:rsidR="007B51F8" w:rsidRDefault="007B51F8" w:rsidP="007B51F8">
      <w:pPr>
        <w:widowControl w:val="0"/>
        <w:tabs>
          <w:tab w:val="left" w:pos="2321"/>
        </w:tabs>
        <w:rPr>
          <w:snapToGrid w:val="0"/>
        </w:rPr>
      </w:pPr>
      <w:r>
        <w:rPr>
          <w:snapToGrid w:val="0"/>
        </w:rPr>
        <w:tab/>
        <w:t>Tel. 3336488037 – fax 011623897</w:t>
      </w:r>
    </w:p>
    <w:p w14:paraId="4548ED27" w14:textId="77777777" w:rsidR="007B51F8" w:rsidRDefault="007B51F8" w:rsidP="007B51F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19BEB954" w14:textId="576CB9A2" w:rsidR="007B51F8" w:rsidRDefault="007B51F8" w:rsidP="007B51F8">
      <w:pPr>
        <w:widowControl w:val="0"/>
        <w:tabs>
          <w:tab w:val="left" w:pos="90"/>
        </w:tabs>
        <w:spacing w:before="277"/>
        <w:rPr>
          <w:snapToGrid w:val="0"/>
          <w:color w:val="000000"/>
        </w:rPr>
      </w:pPr>
      <w:r>
        <w:rPr>
          <w:snapToGrid w:val="0"/>
          <w:color w:val="000000"/>
        </w:rPr>
        <w:t xml:space="preserve">Signor </w:t>
      </w:r>
      <w:r w:rsidR="0003621C">
        <w:rPr>
          <w:snapToGrid w:val="0"/>
          <w:color w:val="000000"/>
        </w:rPr>
        <w:t xml:space="preserve">ULRICO </w:t>
      </w:r>
      <w:r w:rsidR="00CD73F3">
        <w:rPr>
          <w:snapToGrid w:val="0"/>
          <w:color w:val="000000"/>
        </w:rPr>
        <w:t xml:space="preserve">FABRIZIO </w:t>
      </w:r>
      <w:r w:rsidR="0003621C">
        <w:rPr>
          <w:snapToGrid w:val="0"/>
          <w:color w:val="000000"/>
        </w:rPr>
        <w:t>LEISS de LEIMBURG</w:t>
      </w:r>
      <w:r>
        <w:rPr>
          <w:snapToGrid w:val="0"/>
          <w:color w:val="000000"/>
        </w:rPr>
        <w:t>, Console Onorario (</w:t>
      </w:r>
      <w:r w:rsidR="002B7209">
        <w:rPr>
          <w:snapToGrid w:val="0"/>
          <w:color w:val="000000"/>
        </w:rPr>
        <w:t xml:space="preserve">Rinnovo </w:t>
      </w:r>
      <w:bookmarkStart w:id="71" w:name="_Hlk203735757"/>
      <w:r w:rsidR="002B7209">
        <w:rPr>
          <w:snapToGrid w:val="0"/>
          <w:color w:val="000000"/>
        </w:rPr>
        <w:t>e</w:t>
      </w:r>
      <w:r>
        <w:rPr>
          <w:snapToGrid w:val="0"/>
          <w:color w:val="000000"/>
        </w:rPr>
        <w:t xml:space="preserve">xequatur </w:t>
      </w:r>
      <w:r w:rsidR="0003621C">
        <w:rPr>
          <w:snapToGrid w:val="0"/>
          <w:color w:val="000000"/>
        </w:rPr>
        <w:t>2</w:t>
      </w:r>
      <w:r w:rsidR="002B7209">
        <w:rPr>
          <w:snapToGrid w:val="0"/>
          <w:color w:val="000000"/>
        </w:rPr>
        <w:t>2</w:t>
      </w:r>
      <w:r>
        <w:rPr>
          <w:snapToGrid w:val="0"/>
          <w:color w:val="000000"/>
        </w:rPr>
        <w:t xml:space="preserve"> </w:t>
      </w:r>
      <w:r w:rsidR="002B7209">
        <w:rPr>
          <w:snapToGrid w:val="0"/>
          <w:color w:val="000000"/>
        </w:rPr>
        <w:t>febb</w:t>
      </w:r>
      <w:r w:rsidR="0003621C">
        <w:rPr>
          <w:snapToGrid w:val="0"/>
          <w:color w:val="000000"/>
        </w:rPr>
        <w:t>r</w:t>
      </w:r>
      <w:r w:rsidR="002B7209">
        <w:rPr>
          <w:snapToGrid w:val="0"/>
          <w:color w:val="000000"/>
        </w:rPr>
        <w:t>aio</w:t>
      </w:r>
      <w:r>
        <w:rPr>
          <w:snapToGrid w:val="0"/>
          <w:color w:val="000000"/>
        </w:rPr>
        <w:t xml:space="preserve"> </w:t>
      </w:r>
      <w:r w:rsidR="00E73853">
        <w:rPr>
          <w:snapToGrid w:val="0"/>
          <w:color w:val="000000"/>
        </w:rPr>
        <w:t>2021</w:t>
      </w:r>
      <w:r w:rsidR="006339B1">
        <w:rPr>
          <w:snapToGrid w:val="0"/>
          <w:color w:val="000000"/>
        </w:rPr>
        <w:t xml:space="preserve"> – 29 agosto 2025</w:t>
      </w:r>
      <w:bookmarkEnd w:id="71"/>
      <w:r>
        <w:rPr>
          <w:snapToGrid w:val="0"/>
          <w:color w:val="000000"/>
        </w:rPr>
        <w:t>)</w:t>
      </w:r>
    </w:p>
    <w:p w14:paraId="44D87BEB" w14:textId="6426B9F0" w:rsidR="00ED5316" w:rsidRDefault="001749BA" w:rsidP="00ED5316">
      <w:pPr>
        <w:widowControl w:val="0"/>
        <w:tabs>
          <w:tab w:val="left" w:pos="90"/>
        </w:tabs>
        <w:rPr>
          <w:b/>
          <w:snapToGrid w:val="0"/>
          <w:color w:val="000080"/>
          <w:u w:val="single"/>
        </w:rPr>
      </w:pPr>
      <w:r>
        <w:rPr>
          <w:b/>
          <w:snapToGrid w:val="0"/>
          <w:color w:val="000080"/>
          <w:u w:val="single"/>
        </w:rPr>
        <w:t>Cessazione delle funzioni il 30 agosto 2025</w:t>
      </w:r>
    </w:p>
    <w:p w14:paraId="4016CD3F" w14:textId="77777777" w:rsidR="005525F5" w:rsidRDefault="005525F5" w:rsidP="005525F5">
      <w:pPr>
        <w:widowControl w:val="0"/>
        <w:tabs>
          <w:tab w:val="left" w:pos="90"/>
        </w:tabs>
        <w:rPr>
          <w:b/>
          <w:snapToGrid w:val="0"/>
          <w:color w:val="000080"/>
          <w:u w:val="single"/>
        </w:rPr>
      </w:pPr>
    </w:p>
    <w:p w14:paraId="45CCD2C9" w14:textId="77777777" w:rsidR="00AB52EF" w:rsidRDefault="00AB52EF" w:rsidP="005525F5">
      <w:pPr>
        <w:widowControl w:val="0"/>
        <w:tabs>
          <w:tab w:val="left" w:pos="90"/>
        </w:tabs>
        <w:rPr>
          <w:b/>
          <w:snapToGrid w:val="0"/>
          <w:color w:val="000080"/>
          <w:u w:val="single"/>
        </w:rPr>
      </w:pPr>
    </w:p>
    <w:p w14:paraId="5DBF4E3F" w14:textId="77777777" w:rsidR="00AB52EF" w:rsidRDefault="00AB52EF" w:rsidP="005525F5">
      <w:pPr>
        <w:widowControl w:val="0"/>
        <w:tabs>
          <w:tab w:val="left" w:pos="90"/>
        </w:tabs>
        <w:rPr>
          <w:b/>
          <w:snapToGrid w:val="0"/>
          <w:color w:val="000080"/>
          <w:u w:val="single"/>
        </w:rPr>
      </w:pPr>
    </w:p>
    <w:p w14:paraId="0F29AFF1" w14:textId="77777777" w:rsidR="00AB52EF" w:rsidRDefault="00AB52EF" w:rsidP="005525F5">
      <w:pPr>
        <w:widowControl w:val="0"/>
        <w:tabs>
          <w:tab w:val="left" w:pos="90"/>
        </w:tabs>
        <w:rPr>
          <w:b/>
          <w:snapToGrid w:val="0"/>
          <w:color w:val="000080"/>
          <w:u w:val="single"/>
        </w:rPr>
      </w:pPr>
    </w:p>
    <w:p w14:paraId="4D4F56FD" w14:textId="77777777" w:rsidR="00AB52EF" w:rsidRDefault="00AB52EF" w:rsidP="005525F5">
      <w:pPr>
        <w:widowControl w:val="0"/>
        <w:tabs>
          <w:tab w:val="left" w:pos="90"/>
        </w:tabs>
        <w:rPr>
          <w:b/>
          <w:snapToGrid w:val="0"/>
          <w:color w:val="000080"/>
          <w:u w:val="single"/>
        </w:rPr>
      </w:pPr>
    </w:p>
    <w:p w14:paraId="77C908B7" w14:textId="77777777" w:rsidR="00AB52EF" w:rsidRDefault="00AB52EF" w:rsidP="005D250D">
      <w:pPr>
        <w:widowControl w:val="0"/>
        <w:tabs>
          <w:tab w:val="left" w:pos="90"/>
        </w:tabs>
        <w:ind w:left="9360"/>
        <w:rPr>
          <w:b/>
          <w:snapToGrid w:val="0"/>
          <w:color w:val="000080"/>
          <w:u w:val="single"/>
        </w:rPr>
      </w:pPr>
      <w:r w:rsidRPr="007240D8">
        <w:rPr>
          <w:b/>
          <w:snapToGrid w:val="0"/>
          <w:color w:val="000000"/>
          <w:sz w:val="16"/>
        </w:rPr>
        <w:t>POLONIA</w:t>
      </w:r>
    </w:p>
    <w:p w14:paraId="76604864" w14:textId="77777777" w:rsidR="00AB52EF" w:rsidRDefault="00AB52EF" w:rsidP="005525F5">
      <w:pPr>
        <w:widowControl w:val="0"/>
        <w:tabs>
          <w:tab w:val="left" w:pos="90"/>
        </w:tabs>
        <w:rPr>
          <w:b/>
          <w:snapToGrid w:val="0"/>
          <w:color w:val="000080"/>
          <w:u w:val="single"/>
        </w:rPr>
      </w:pPr>
    </w:p>
    <w:p w14:paraId="66C62487" w14:textId="77777777" w:rsidR="00AB52EF" w:rsidRDefault="00AB52EF" w:rsidP="005525F5">
      <w:pPr>
        <w:widowControl w:val="0"/>
        <w:tabs>
          <w:tab w:val="left" w:pos="90"/>
        </w:tabs>
        <w:rPr>
          <w:b/>
          <w:snapToGrid w:val="0"/>
          <w:color w:val="000080"/>
          <w:u w:val="single"/>
        </w:rPr>
      </w:pPr>
    </w:p>
    <w:p w14:paraId="5A744727" w14:textId="77777777" w:rsidR="00AB52EF" w:rsidRDefault="00AB52EF" w:rsidP="005525F5">
      <w:pPr>
        <w:widowControl w:val="0"/>
        <w:tabs>
          <w:tab w:val="left" w:pos="90"/>
        </w:tabs>
        <w:rPr>
          <w:b/>
          <w:snapToGrid w:val="0"/>
          <w:color w:val="000080"/>
          <w:u w:val="single"/>
        </w:rPr>
      </w:pPr>
    </w:p>
    <w:p w14:paraId="39DA8387" w14:textId="77777777" w:rsidR="00AB52EF" w:rsidRDefault="00AB52EF" w:rsidP="005525F5">
      <w:pPr>
        <w:widowControl w:val="0"/>
        <w:tabs>
          <w:tab w:val="left" w:pos="90"/>
        </w:tabs>
        <w:rPr>
          <w:b/>
          <w:snapToGrid w:val="0"/>
          <w:color w:val="000080"/>
          <w:u w:val="single"/>
        </w:rPr>
      </w:pPr>
    </w:p>
    <w:p w14:paraId="0EF49C26" w14:textId="77777777" w:rsidR="00AB52EF" w:rsidRDefault="00AB52EF" w:rsidP="005525F5">
      <w:pPr>
        <w:widowControl w:val="0"/>
        <w:tabs>
          <w:tab w:val="left" w:pos="90"/>
        </w:tabs>
        <w:rPr>
          <w:b/>
          <w:snapToGrid w:val="0"/>
          <w:color w:val="000080"/>
          <w:u w:val="single"/>
        </w:rPr>
      </w:pPr>
    </w:p>
    <w:p w14:paraId="591729EE" w14:textId="77777777" w:rsidR="005525F5" w:rsidRDefault="005525F5" w:rsidP="005525F5">
      <w:pPr>
        <w:widowControl w:val="0"/>
        <w:tabs>
          <w:tab w:val="left" w:pos="90"/>
        </w:tabs>
        <w:rPr>
          <w:b/>
          <w:snapToGrid w:val="0"/>
          <w:color w:val="000080"/>
          <w:u w:val="single"/>
        </w:rPr>
      </w:pPr>
      <w:r>
        <w:rPr>
          <w:b/>
          <w:snapToGrid w:val="0"/>
          <w:color w:val="000080"/>
          <w:u w:val="single"/>
        </w:rPr>
        <w:t>TRENTO - CONSOLATO ONORARIO</w:t>
      </w:r>
    </w:p>
    <w:p w14:paraId="68B07E47" w14:textId="77777777" w:rsidR="005525F5" w:rsidRDefault="005525F5" w:rsidP="005525F5">
      <w:pPr>
        <w:widowControl w:val="0"/>
        <w:tabs>
          <w:tab w:val="left" w:pos="90"/>
        </w:tabs>
        <w:rPr>
          <w:b/>
          <w:snapToGrid w:val="0"/>
        </w:rPr>
      </w:pPr>
    </w:p>
    <w:p w14:paraId="55E95C6F" w14:textId="77777777" w:rsidR="00CF0948" w:rsidRDefault="005525F5" w:rsidP="0032683C">
      <w:pPr>
        <w:widowControl w:val="0"/>
        <w:tabs>
          <w:tab w:val="left" w:pos="90"/>
        </w:tabs>
        <w:rPr>
          <w:snapToGrid w:val="0"/>
        </w:rPr>
      </w:pPr>
      <w:r>
        <w:rPr>
          <w:b/>
          <w:snapToGrid w:val="0"/>
        </w:rPr>
        <w:t xml:space="preserve">Indirizzo </w:t>
      </w:r>
    </w:p>
    <w:p w14:paraId="748BE4B7" w14:textId="77777777" w:rsidR="005525F5" w:rsidRDefault="005525F5" w:rsidP="005525F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Trentino Alto Adige          </w:t>
      </w:r>
    </w:p>
    <w:p w14:paraId="35D22AE1" w14:textId="77777777" w:rsidR="005525F5" w:rsidRDefault="005525F5" w:rsidP="005525F5">
      <w:pPr>
        <w:widowControl w:val="0"/>
        <w:tabs>
          <w:tab w:val="left" w:pos="90"/>
        </w:tabs>
        <w:rPr>
          <w:snapToGrid w:val="0"/>
          <w:color w:val="000000"/>
        </w:rPr>
      </w:pPr>
    </w:p>
    <w:p w14:paraId="5AC3D0E1" w14:textId="77777777" w:rsidR="005D250D" w:rsidRDefault="005D250D" w:rsidP="005525F5">
      <w:pPr>
        <w:widowControl w:val="0"/>
        <w:tabs>
          <w:tab w:val="left" w:pos="90"/>
        </w:tabs>
        <w:rPr>
          <w:snapToGrid w:val="0"/>
          <w:color w:val="000000"/>
        </w:rPr>
      </w:pPr>
    </w:p>
    <w:p w14:paraId="25312B18" w14:textId="77777777" w:rsidR="005D250D" w:rsidRDefault="009B557F" w:rsidP="005D250D">
      <w:pPr>
        <w:widowControl w:val="0"/>
        <w:tabs>
          <w:tab w:val="left" w:pos="90"/>
        </w:tabs>
        <w:rPr>
          <w:b/>
          <w:snapToGrid w:val="0"/>
          <w:color w:val="000080"/>
          <w:u w:val="single"/>
        </w:rPr>
      </w:pPr>
      <w:r>
        <w:rPr>
          <w:b/>
          <w:snapToGrid w:val="0"/>
          <w:color w:val="000080"/>
          <w:u w:val="single"/>
        </w:rPr>
        <w:t>VENEZIA</w:t>
      </w:r>
      <w:r w:rsidR="005D250D">
        <w:rPr>
          <w:b/>
          <w:snapToGrid w:val="0"/>
          <w:color w:val="000080"/>
          <w:u w:val="single"/>
        </w:rPr>
        <w:t xml:space="preserve"> - CONSOLATO ONORARIO</w:t>
      </w:r>
    </w:p>
    <w:p w14:paraId="6A4F0C03" w14:textId="77777777" w:rsidR="005D250D" w:rsidRDefault="005D250D" w:rsidP="005D250D">
      <w:pPr>
        <w:widowControl w:val="0"/>
        <w:tabs>
          <w:tab w:val="left" w:pos="90"/>
        </w:tabs>
        <w:rPr>
          <w:b/>
          <w:snapToGrid w:val="0"/>
        </w:rPr>
      </w:pPr>
    </w:p>
    <w:p w14:paraId="758CB630" w14:textId="77777777" w:rsidR="005D250D" w:rsidRDefault="005D250D" w:rsidP="005D250D">
      <w:pPr>
        <w:widowControl w:val="0"/>
        <w:tabs>
          <w:tab w:val="left" w:pos="90"/>
        </w:tabs>
        <w:rPr>
          <w:snapToGrid w:val="0"/>
        </w:rPr>
      </w:pPr>
      <w:r>
        <w:rPr>
          <w:b/>
          <w:snapToGrid w:val="0"/>
        </w:rPr>
        <w:t xml:space="preserve">Indirizzo </w:t>
      </w:r>
      <w:r w:rsidR="009B557F">
        <w:rPr>
          <w:snapToGrid w:val="0"/>
        </w:rPr>
        <w:tab/>
      </w:r>
      <w:r w:rsidR="009B557F">
        <w:rPr>
          <w:snapToGrid w:val="0"/>
        </w:rPr>
        <w:tab/>
        <w:t xml:space="preserve"> </w:t>
      </w:r>
      <w:r>
        <w:rPr>
          <w:snapToGrid w:val="0"/>
        </w:rPr>
        <w:t xml:space="preserve"> </w:t>
      </w:r>
      <w:r w:rsidR="008418CE">
        <w:rPr>
          <w:snapToGrid w:val="0"/>
        </w:rPr>
        <w:t>via Cappuccina</w:t>
      </w:r>
      <w:r>
        <w:rPr>
          <w:snapToGrid w:val="0"/>
        </w:rPr>
        <w:t xml:space="preserve">, </w:t>
      </w:r>
      <w:r w:rsidR="008418CE">
        <w:rPr>
          <w:snapToGrid w:val="0"/>
        </w:rPr>
        <w:t>36 – 30172</w:t>
      </w:r>
      <w:r>
        <w:rPr>
          <w:snapToGrid w:val="0"/>
        </w:rPr>
        <w:t xml:space="preserve"> Venezia VE</w:t>
      </w:r>
    </w:p>
    <w:p w14:paraId="32364D3E" w14:textId="77777777" w:rsidR="005D250D" w:rsidRDefault="005D250D" w:rsidP="005D250D">
      <w:pPr>
        <w:widowControl w:val="0"/>
        <w:tabs>
          <w:tab w:val="left" w:pos="90"/>
        </w:tabs>
        <w:rPr>
          <w:snapToGrid w:val="0"/>
        </w:rPr>
      </w:pPr>
      <w:r>
        <w:rPr>
          <w:snapToGrid w:val="0"/>
        </w:rPr>
        <w:tab/>
      </w:r>
      <w:r>
        <w:rPr>
          <w:snapToGrid w:val="0"/>
        </w:rPr>
        <w:tab/>
      </w:r>
      <w:r>
        <w:rPr>
          <w:snapToGrid w:val="0"/>
        </w:rPr>
        <w:tab/>
      </w:r>
      <w:r>
        <w:rPr>
          <w:snapToGrid w:val="0"/>
        </w:rPr>
        <w:tab/>
        <w:t xml:space="preserve">  Tel. 335 7942953</w:t>
      </w:r>
    </w:p>
    <w:p w14:paraId="683E1C76" w14:textId="77777777" w:rsidR="005D250D" w:rsidRDefault="005D250D" w:rsidP="005D250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w:t>
      </w:r>
    </w:p>
    <w:p w14:paraId="31D6CC03" w14:textId="77777777" w:rsidR="005D250D" w:rsidRDefault="005D250D" w:rsidP="005525F5">
      <w:pPr>
        <w:widowControl w:val="0"/>
        <w:tabs>
          <w:tab w:val="left" w:pos="90"/>
        </w:tabs>
        <w:rPr>
          <w:snapToGrid w:val="0"/>
          <w:color w:val="000000"/>
        </w:rPr>
      </w:pPr>
    </w:p>
    <w:p w14:paraId="185D4D35" w14:textId="77777777" w:rsidR="005D250D" w:rsidRDefault="005D250D" w:rsidP="005525F5">
      <w:pPr>
        <w:widowControl w:val="0"/>
        <w:tabs>
          <w:tab w:val="left" w:pos="90"/>
        </w:tabs>
        <w:rPr>
          <w:snapToGrid w:val="0"/>
          <w:color w:val="000000"/>
        </w:rPr>
      </w:pPr>
      <w:r>
        <w:rPr>
          <w:snapToGrid w:val="0"/>
          <w:color w:val="000000"/>
        </w:rPr>
        <w:t>Signor MARCO FERRUZZI BALBI, Console Onorario (Exequatur 25 luglio 2024 – 22 giugno 2029)</w:t>
      </w:r>
    </w:p>
    <w:p w14:paraId="4E67B3FC" w14:textId="77777777" w:rsidR="009B557F" w:rsidRDefault="009B557F" w:rsidP="005525F5">
      <w:pPr>
        <w:widowControl w:val="0"/>
        <w:tabs>
          <w:tab w:val="left" w:pos="90"/>
        </w:tabs>
        <w:rPr>
          <w:snapToGrid w:val="0"/>
          <w:color w:val="000000"/>
        </w:rPr>
      </w:pPr>
    </w:p>
    <w:p w14:paraId="7B709A31" w14:textId="77777777" w:rsidR="004944D8" w:rsidRDefault="005525F5" w:rsidP="005525F5">
      <w:pPr>
        <w:widowControl w:val="0"/>
        <w:tabs>
          <w:tab w:val="left" w:pos="90"/>
        </w:tabs>
        <w:jc w:val="right"/>
        <w:rPr>
          <w:b/>
          <w:snapToGrid w:val="0"/>
          <w:color w:val="000000"/>
        </w:rPr>
      </w:pPr>
      <w:r>
        <w:rPr>
          <w:snapToGrid w:val="0"/>
          <w:color w:val="000000"/>
          <w:sz w:val="26"/>
        </w:rPr>
        <w:br w:type="page"/>
      </w:r>
      <w:r w:rsidR="004944D8">
        <w:rPr>
          <w:b/>
          <w:snapToGrid w:val="0"/>
          <w:color w:val="000000"/>
          <w:sz w:val="16"/>
        </w:rPr>
        <w:t>PORTOGALLO</w:t>
      </w:r>
    </w:p>
    <w:p w14:paraId="29D84D3A" w14:textId="77777777" w:rsidR="004944D8" w:rsidRDefault="009E4C9E">
      <w:pPr>
        <w:widowControl w:val="0"/>
        <w:tabs>
          <w:tab w:val="left" w:pos="90"/>
        </w:tabs>
        <w:spacing w:before="60"/>
        <w:jc w:val="right"/>
        <w:rPr>
          <w:snapToGrid w:val="0"/>
          <w:color w:val="000080"/>
          <w:sz w:val="26"/>
        </w:rPr>
      </w:pPr>
      <w:r>
        <w:rPr>
          <w:noProof/>
        </w:rPr>
        <w:drawing>
          <wp:anchor distT="0" distB="0" distL="114300" distR="114300" simplePos="0" relativeHeight="251672064" behindDoc="0" locked="0" layoutInCell="1" allowOverlap="1" wp14:anchorId="6DC85B6C" wp14:editId="3A6825A3">
            <wp:simplePos x="0" y="0"/>
            <wp:positionH relativeFrom="column">
              <wp:posOffset>5790565</wp:posOffset>
            </wp:positionH>
            <wp:positionV relativeFrom="paragraph">
              <wp:posOffset>206375</wp:posOffset>
            </wp:positionV>
            <wp:extent cx="702310" cy="467995"/>
            <wp:effectExtent l="19050" t="19050" r="2540" b="8255"/>
            <wp:wrapNone/>
            <wp:docPr id="289" name="Immagin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0"/>
                    <pic:cNvPicPr>
                      <a:picLocks noChangeAspect="1" noChangeArrowheads="1"/>
                    </pic:cNvPicPr>
                  </pic:nvPicPr>
                  <pic:blipFill>
                    <a:blip r:embed="rId43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A17749F" w14:textId="77777777" w:rsidR="004944D8" w:rsidRDefault="004944D8">
      <w:pPr>
        <w:widowControl w:val="0"/>
        <w:tabs>
          <w:tab w:val="left" w:pos="90"/>
        </w:tabs>
        <w:rPr>
          <w:b/>
          <w:snapToGrid w:val="0"/>
          <w:color w:val="000080"/>
          <w:sz w:val="39"/>
        </w:rPr>
      </w:pPr>
      <w:r>
        <w:rPr>
          <w:b/>
          <w:snapToGrid w:val="0"/>
          <w:color w:val="000080"/>
          <w:sz w:val="32"/>
        </w:rPr>
        <w:t xml:space="preserve">PORTOGALLO        </w:t>
      </w:r>
    </w:p>
    <w:p w14:paraId="20E1EDB3" w14:textId="77777777" w:rsidR="004944D8" w:rsidRDefault="004944D8">
      <w:pPr>
        <w:widowControl w:val="0"/>
        <w:tabs>
          <w:tab w:val="left" w:pos="90"/>
        </w:tabs>
        <w:rPr>
          <w:b/>
          <w:snapToGrid w:val="0"/>
          <w:color w:val="000080"/>
          <w:sz w:val="28"/>
        </w:rPr>
      </w:pPr>
      <w:r>
        <w:rPr>
          <w:b/>
          <w:snapToGrid w:val="0"/>
          <w:color w:val="000080"/>
          <w:sz w:val="22"/>
        </w:rPr>
        <w:t xml:space="preserve">Repubblica </w:t>
      </w:r>
      <w:r w:rsidR="00416F58">
        <w:rPr>
          <w:b/>
          <w:snapToGrid w:val="0"/>
          <w:color w:val="000080"/>
          <w:sz w:val="22"/>
        </w:rPr>
        <w:t>Portoghese</w:t>
      </w:r>
      <w:r>
        <w:rPr>
          <w:b/>
          <w:snapToGrid w:val="0"/>
          <w:color w:val="000080"/>
          <w:sz w:val="22"/>
        </w:rPr>
        <w:t xml:space="preserve">        </w:t>
      </w:r>
    </w:p>
    <w:p w14:paraId="1668C21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BEBEDC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10 giugno</w:t>
      </w:r>
    </w:p>
    <w:p w14:paraId="350E1FA5" w14:textId="77777777" w:rsidR="00FE2F0E" w:rsidRDefault="00FE2F0E" w:rsidP="00FE2F0E">
      <w:pPr>
        <w:widowControl w:val="0"/>
        <w:tabs>
          <w:tab w:val="left" w:pos="90"/>
        </w:tabs>
        <w:rPr>
          <w:b/>
          <w:snapToGrid w:val="0"/>
          <w:color w:val="000080"/>
          <w:u w:val="single"/>
        </w:rPr>
      </w:pPr>
    </w:p>
    <w:p w14:paraId="79E0DECB" w14:textId="77777777" w:rsidR="00FE2F0E" w:rsidRDefault="00FE2F0E" w:rsidP="00FE2F0E">
      <w:pPr>
        <w:widowControl w:val="0"/>
        <w:tabs>
          <w:tab w:val="left" w:pos="90"/>
        </w:tabs>
        <w:rPr>
          <w:b/>
          <w:snapToGrid w:val="0"/>
          <w:color w:val="000080"/>
          <w:u w:val="single"/>
        </w:rPr>
      </w:pPr>
    </w:p>
    <w:p w14:paraId="42D01A7E" w14:textId="77777777" w:rsidR="004944D8" w:rsidRDefault="004944D8" w:rsidP="00FE2F0E">
      <w:pPr>
        <w:widowControl w:val="0"/>
        <w:tabs>
          <w:tab w:val="left" w:pos="90"/>
        </w:tabs>
        <w:rPr>
          <w:b/>
          <w:snapToGrid w:val="0"/>
          <w:color w:val="000080"/>
          <w:sz w:val="26"/>
          <w:u w:val="single"/>
        </w:rPr>
      </w:pPr>
      <w:r>
        <w:rPr>
          <w:b/>
          <w:snapToGrid w:val="0"/>
          <w:color w:val="000080"/>
          <w:u w:val="single"/>
        </w:rPr>
        <w:t>ROMA - SEZIONE CONSOLARE DELL'AMBASCIATA</w:t>
      </w:r>
    </w:p>
    <w:p w14:paraId="44951A48" w14:textId="77777777" w:rsidR="00F44D7A" w:rsidRDefault="00F44D7A" w:rsidP="00F44D7A">
      <w:pPr>
        <w:widowControl w:val="0"/>
        <w:tabs>
          <w:tab w:val="left" w:pos="90"/>
          <w:tab w:val="left" w:pos="2711"/>
        </w:tabs>
        <w:rPr>
          <w:b/>
          <w:snapToGrid w:val="0"/>
          <w:color w:val="000000"/>
        </w:rPr>
      </w:pPr>
    </w:p>
    <w:p w14:paraId="271E1313" w14:textId="77777777" w:rsidR="00B90B90" w:rsidRPr="00B90B90" w:rsidRDefault="004944D8" w:rsidP="00B90B90">
      <w:pPr>
        <w:autoSpaceDE w:val="0"/>
        <w:autoSpaceDN w:val="0"/>
        <w:adjustRightInd w:val="0"/>
      </w:pPr>
      <w:r>
        <w:rPr>
          <w:b/>
          <w:snapToGrid w:val="0"/>
          <w:color w:val="000000"/>
        </w:rPr>
        <w:t>Indirizzo</w:t>
      </w:r>
      <w:r w:rsidR="00F44D7A">
        <w:rPr>
          <w:rFonts w:ascii="MS Sans Serif" w:hAnsi="MS Sans Serif"/>
          <w:snapToGrid w:val="0"/>
          <w:sz w:val="24"/>
        </w:rPr>
        <w:t xml:space="preserve">                     </w:t>
      </w:r>
      <w:r w:rsidR="0024325F">
        <w:rPr>
          <w:rFonts w:ascii="MS Sans Serif" w:hAnsi="MS Sans Serif"/>
          <w:snapToGrid w:val="0"/>
          <w:sz w:val="24"/>
        </w:rPr>
        <w:t xml:space="preserve"> </w:t>
      </w:r>
      <w:r w:rsidR="00F44D7A">
        <w:rPr>
          <w:rFonts w:ascii="MS Sans Serif" w:hAnsi="MS Sans Serif"/>
          <w:snapToGrid w:val="0"/>
          <w:sz w:val="24"/>
        </w:rPr>
        <w:t xml:space="preserve"> </w:t>
      </w:r>
      <w:r w:rsidR="00B90B90" w:rsidRPr="00B90B90">
        <w:t>Via Guido d'Arezzo, 5 1°p.int.3 - 00198 Roma</w:t>
      </w:r>
    </w:p>
    <w:p w14:paraId="47CE8E5A" w14:textId="77777777" w:rsidR="00B90B90" w:rsidRPr="00B90B90" w:rsidRDefault="00B90B90" w:rsidP="00B90B90">
      <w:pPr>
        <w:autoSpaceDE w:val="0"/>
        <w:autoSpaceDN w:val="0"/>
        <w:adjustRightInd w:val="0"/>
        <w:ind w:left="1440" w:firstLine="720"/>
      </w:pPr>
      <w:r w:rsidRPr="00B90B90">
        <w:t xml:space="preserve"> </w:t>
      </w:r>
      <w:r>
        <w:t xml:space="preserve">  T</w:t>
      </w:r>
      <w:r w:rsidR="00325CE2">
        <w:t xml:space="preserve">el.  0684480206 0684480207 – Fax </w:t>
      </w:r>
      <w:r w:rsidRPr="00B90B90">
        <w:t xml:space="preserve"> 063296783</w:t>
      </w:r>
    </w:p>
    <w:p w14:paraId="5A37F35A" w14:textId="77777777" w:rsidR="004944D8" w:rsidRPr="00B90B90" w:rsidRDefault="00B90B90" w:rsidP="00B90B90">
      <w:pPr>
        <w:widowControl w:val="0"/>
        <w:tabs>
          <w:tab w:val="left" w:pos="90"/>
          <w:tab w:val="left" w:pos="2711"/>
        </w:tabs>
        <w:rPr>
          <w:snapToGrid w:val="0"/>
          <w:color w:val="000000"/>
        </w:rPr>
      </w:pPr>
      <w:r w:rsidRPr="00B90B90">
        <w:tab/>
        <w:t xml:space="preserve">                  </w:t>
      </w:r>
      <w:r>
        <w:t xml:space="preserve">                           </w:t>
      </w:r>
      <w:r w:rsidRPr="00B90B90">
        <w:t xml:space="preserve">E-mail </w:t>
      </w:r>
      <w:r w:rsidR="00D823DC">
        <w:t xml:space="preserve"> </w:t>
      </w:r>
      <w:r w:rsidR="00D823DC" w:rsidRPr="00D823DC">
        <w:t>sconsular.roma@mne.pt</w:t>
      </w:r>
    </w:p>
    <w:p w14:paraId="2F7FA9AD" w14:textId="77777777" w:rsidR="00112D81" w:rsidRDefault="004944D8" w:rsidP="003F118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sidR="00112D81">
        <w:rPr>
          <w:snapToGrid w:val="0"/>
          <w:color w:val="000000"/>
        </w:rPr>
        <w:t>Tutto il terri</w:t>
      </w:r>
      <w:r w:rsidR="003F1182">
        <w:rPr>
          <w:snapToGrid w:val="0"/>
          <w:color w:val="000000"/>
        </w:rPr>
        <w:t>torio della Repubblica Italiana</w:t>
      </w:r>
    </w:p>
    <w:p w14:paraId="4F9D0D7D" w14:textId="77777777" w:rsidR="004944D8" w:rsidRDefault="004944D8">
      <w:pPr>
        <w:pStyle w:val="Corpodeltesto2"/>
        <w:spacing w:before="0"/>
      </w:pPr>
    </w:p>
    <w:p w14:paraId="571B64BA" w14:textId="77777777" w:rsidR="004944D8" w:rsidRDefault="004944D8">
      <w:pPr>
        <w:widowControl w:val="0"/>
        <w:tabs>
          <w:tab w:val="left" w:pos="90"/>
        </w:tabs>
        <w:rPr>
          <w:b/>
          <w:snapToGrid w:val="0"/>
          <w:color w:val="000080"/>
          <w:u w:val="single"/>
        </w:rPr>
      </w:pPr>
    </w:p>
    <w:p w14:paraId="50F41820"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3F4E545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Niccolò dall'Arca, 19 - 70121 Bari </w:t>
      </w:r>
    </w:p>
    <w:p w14:paraId="3B05BFA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0805211011 - Fax 0805211011  </w:t>
      </w:r>
    </w:p>
    <w:p w14:paraId="669753A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325CE2">
        <w:rPr>
          <w:snapToGrid w:val="0"/>
          <w:color w:val="000000"/>
        </w:rPr>
        <w:t xml:space="preserve"> </w:t>
      </w:r>
      <w:r>
        <w:rPr>
          <w:snapToGrid w:val="0"/>
          <w:color w:val="000000"/>
        </w:rPr>
        <w:t xml:space="preserve"> rossiplg@</w:t>
      </w:r>
      <w:r w:rsidR="00A625FD">
        <w:rPr>
          <w:snapToGrid w:val="0"/>
          <w:color w:val="000000"/>
        </w:rPr>
        <w:t>virgilio</w:t>
      </w:r>
      <w:r>
        <w:rPr>
          <w:snapToGrid w:val="0"/>
          <w:color w:val="000000"/>
        </w:rPr>
        <w:t>.it</w:t>
      </w:r>
    </w:p>
    <w:p w14:paraId="5670CE30"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40A2DAD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2B1FD96" w14:textId="0EC4A2A8" w:rsidR="004944D8" w:rsidRDefault="004944D8">
      <w:pPr>
        <w:widowControl w:val="0"/>
        <w:tabs>
          <w:tab w:val="left" w:pos="90"/>
        </w:tabs>
        <w:spacing w:before="23"/>
        <w:rPr>
          <w:snapToGrid w:val="0"/>
          <w:color w:val="000000"/>
          <w:sz w:val="26"/>
        </w:rPr>
      </w:pPr>
      <w:r>
        <w:rPr>
          <w:snapToGrid w:val="0"/>
          <w:color w:val="000000"/>
        </w:rPr>
        <w:t>Signor PIERLUIGI ROSSI, Console Onorario (Rinnovo exequatur 1</w:t>
      </w:r>
      <w:r w:rsidR="00EF0005">
        <w:rPr>
          <w:snapToGrid w:val="0"/>
          <w:color w:val="000000"/>
        </w:rPr>
        <w:t>0</w:t>
      </w:r>
      <w:r>
        <w:rPr>
          <w:snapToGrid w:val="0"/>
          <w:color w:val="000000"/>
        </w:rPr>
        <w:t xml:space="preserve"> </w:t>
      </w:r>
      <w:r w:rsidR="00DF37D6">
        <w:rPr>
          <w:snapToGrid w:val="0"/>
          <w:color w:val="000000"/>
        </w:rPr>
        <w:t>marzo</w:t>
      </w:r>
      <w:r>
        <w:rPr>
          <w:snapToGrid w:val="0"/>
          <w:color w:val="000000"/>
        </w:rPr>
        <w:t xml:space="preserve"> </w:t>
      </w:r>
      <w:r w:rsidR="00115954">
        <w:rPr>
          <w:snapToGrid w:val="0"/>
          <w:color w:val="000000"/>
        </w:rPr>
        <w:t>202</w:t>
      </w:r>
      <w:r w:rsidR="00341C86">
        <w:rPr>
          <w:snapToGrid w:val="0"/>
          <w:color w:val="000000"/>
        </w:rPr>
        <w:t>5</w:t>
      </w:r>
      <w:r>
        <w:rPr>
          <w:snapToGrid w:val="0"/>
          <w:color w:val="000000"/>
        </w:rPr>
        <w:t>)</w:t>
      </w:r>
    </w:p>
    <w:p w14:paraId="415A4606" w14:textId="77777777" w:rsidR="004944D8" w:rsidRDefault="004944D8">
      <w:pPr>
        <w:widowControl w:val="0"/>
        <w:tabs>
          <w:tab w:val="left" w:pos="90"/>
        </w:tabs>
        <w:rPr>
          <w:b/>
          <w:snapToGrid w:val="0"/>
          <w:color w:val="000080"/>
          <w:u w:val="single"/>
        </w:rPr>
      </w:pPr>
    </w:p>
    <w:p w14:paraId="3F3D288D" w14:textId="77777777" w:rsidR="009F0CC1" w:rsidRDefault="009F0CC1">
      <w:pPr>
        <w:widowControl w:val="0"/>
        <w:tabs>
          <w:tab w:val="left" w:pos="90"/>
        </w:tabs>
        <w:rPr>
          <w:b/>
          <w:snapToGrid w:val="0"/>
          <w:color w:val="000080"/>
          <w:u w:val="single"/>
        </w:rPr>
      </w:pPr>
    </w:p>
    <w:p w14:paraId="284970EE" w14:textId="77777777" w:rsidR="00E43E4C" w:rsidRDefault="00E43E4C">
      <w:pPr>
        <w:widowControl w:val="0"/>
        <w:tabs>
          <w:tab w:val="left" w:pos="90"/>
        </w:tabs>
        <w:rPr>
          <w:b/>
          <w:snapToGrid w:val="0"/>
          <w:color w:val="000080"/>
          <w:u w:val="single"/>
        </w:rPr>
      </w:pPr>
    </w:p>
    <w:p w14:paraId="247E2DC9" w14:textId="77777777" w:rsidR="009F0CC1" w:rsidRDefault="009F0CC1">
      <w:pPr>
        <w:widowControl w:val="0"/>
        <w:tabs>
          <w:tab w:val="left" w:pos="90"/>
        </w:tabs>
        <w:rPr>
          <w:b/>
          <w:snapToGrid w:val="0"/>
          <w:color w:val="000080"/>
          <w:u w:val="single"/>
        </w:rPr>
      </w:pPr>
      <w:r>
        <w:rPr>
          <w:b/>
          <w:snapToGrid w:val="0"/>
          <w:color w:val="000080"/>
          <w:u w:val="single"/>
        </w:rPr>
        <w:t>BOLOGNA - CONSOLATO ONORARIO</w:t>
      </w:r>
    </w:p>
    <w:p w14:paraId="17AF2AE6" w14:textId="77777777" w:rsidR="009F0CC1" w:rsidRDefault="009F0CC1" w:rsidP="009F0CC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Filippo Antolini, 7/a - 40138 Bologna </w:t>
      </w:r>
    </w:p>
    <w:p w14:paraId="360D79D8" w14:textId="77777777" w:rsidR="00C40827" w:rsidRDefault="009F0CC1" w:rsidP="009F0CC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40827">
        <w:t>051-0952667</w:t>
      </w:r>
      <w:r>
        <w:rPr>
          <w:snapToGrid w:val="0"/>
          <w:color w:val="000000"/>
        </w:rPr>
        <w:t xml:space="preserve"> - Fax 051535405 </w:t>
      </w:r>
    </w:p>
    <w:p w14:paraId="3E082777" w14:textId="77777777" w:rsidR="009F0CC1" w:rsidRDefault="00C40827" w:rsidP="009F0CC1">
      <w:pPr>
        <w:widowControl w:val="0"/>
        <w:tabs>
          <w:tab w:val="left" w:pos="2321"/>
        </w:tabs>
        <w:rPr>
          <w:snapToGrid w:val="0"/>
          <w:color w:val="000000"/>
          <w:sz w:val="23"/>
        </w:rPr>
      </w:pPr>
      <w:r>
        <w:rPr>
          <w:snapToGrid w:val="0"/>
          <w:color w:val="000000"/>
        </w:rPr>
        <w:tab/>
        <w:t xml:space="preserve">E-mail  </w:t>
      </w:r>
      <w:hyperlink r:id="rId433" w:history="1">
        <w:r w:rsidRPr="00866C82">
          <w:rPr>
            <w:rStyle w:val="Collegamentoipertestuale"/>
            <w:color w:val="000000"/>
            <w:u w:val="none"/>
          </w:rPr>
          <w:t>claudio.consoleonorario.bo@gmail.com</w:t>
        </w:r>
      </w:hyperlink>
      <w:r w:rsidR="009F0CC1">
        <w:rPr>
          <w:snapToGrid w:val="0"/>
          <w:color w:val="000000"/>
        </w:rPr>
        <w:t xml:space="preserve"> </w:t>
      </w:r>
    </w:p>
    <w:p w14:paraId="59DECB75" w14:textId="77777777" w:rsidR="009F0CC1" w:rsidRDefault="009F0CC1" w:rsidP="009F0CC1">
      <w:pPr>
        <w:widowControl w:val="0"/>
        <w:tabs>
          <w:tab w:val="left" w:pos="90"/>
        </w:tabs>
        <w:rPr>
          <w:b/>
          <w:snapToGrid w:val="0"/>
          <w:color w:val="000080"/>
          <w:u w:val="single"/>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sidRPr="009F0CC1">
        <w:rPr>
          <w:snapToGrid w:val="0"/>
        </w:rPr>
        <w:t>Emilia Romagn</w:t>
      </w:r>
      <w:r>
        <w:rPr>
          <w:snapToGrid w:val="0"/>
          <w:color w:val="000000"/>
        </w:rPr>
        <w:t xml:space="preserve">a                     </w:t>
      </w:r>
    </w:p>
    <w:p w14:paraId="53302F6E" w14:textId="77777777" w:rsidR="009F0CC1" w:rsidRDefault="009F0CC1">
      <w:pPr>
        <w:widowControl w:val="0"/>
        <w:tabs>
          <w:tab w:val="left" w:pos="90"/>
        </w:tabs>
        <w:rPr>
          <w:b/>
          <w:snapToGrid w:val="0"/>
          <w:color w:val="000080"/>
          <w:u w:val="single"/>
        </w:rPr>
      </w:pPr>
    </w:p>
    <w:p w14:paraId="7A986653" w14:textId="77777777" w:rsidR="009F5297" w:rsidRDefault="009F5297">
      <w:pPr>
        <w:widowControl w:val="0"/>
        <w:tabs>
          <w:tab w:val="left" w:pos="90"/>
        </w:tabs>
        <w:rPr>
          <w:snapToGrid w:val="0"/>
          <w:color w:val="000000"/>
        </w:rPr>
      </w:pPr>
      <w:r w:rsidRPr="009F5297">
        <w:rPr>
          <w:snapToGrid w:val="0"/>
          <w:color w:val="000000"/>
        </w:rPr>
        <w:t>Signor</w:t>
      </w:r>
      <w:r>
        <w:rPr>
          <w:snapToGrid w:val="0"/>
          <w:color w:val="000000"/>
        </w:rPr>
        <w:t xml:space="preserve"> CLAUDIO LEGGIO, Console Onorario (</w:t>
      </w:r>
      <w:r w:rsidR="00E9456C">
        <w:rPr>
          <w:snapToGrid w:val="0"/>
          <w:color w:val="000000"/>
        </w:rPr>
        <w:t>Rinnovo e</w:t>
      </w:r>
      <w:r>
        <w:rPr>
          <w:snapToGrid w:val="0"/>
          <w:color w:val="000000"/>
        </w:rPr>
        <w:t xml:space="preserve">xequatur </w:t>
      </w:r>
      <w:r w:rsidR="004823E7">
        <w:rPr>
          <w:snapToGrid w:val="0"/>
          <w:color w:val="000000"/>
        </w:rPr>
        <w:t>17 gennaio 2024</w:t>
      </w:r>
      <w:r>
        <w:rPr>
          <w:snapToGrid w:val="0"/>
          <w:color w:val="000000"/>
        </w:rPr>
        <w:t>)</w:t>
      </w:r>
    </w:p>
    <w:p w14:paraId="439A766A" w14:textId="77777777" w:rsidR="009F5297" w:rsidRPr="009F5297" w:rsidRDefault="009F5297">
      <w:pPr>
        <w:widowControl w:val="0"/>
        <w:tabs>
          <w:tab w:val="left" w:pos="90"/>
        </w:tabs>
        <w:rPr>
          <w:snapToGrid w:val="0"/>
          <w:color w:val="000000"/>
        </w:rPr>
      </w:pPr>
    </w:p>
    <w:p w14:paraId="17BD8884" w14:textId="77777777" w:rsidR="00E43E4C" w:rsidRDefault="00E43E4C">
      <w:pPr>
        <w:widowControl w:val="0"/>
        <w:tabs>
          <w:tab w:val="left" w:pos="90"/>
        </w:tabs>
        <w:rPr>
          <w:b/>
          <w:snapToGrid w:val="0"/>
          <w:color w:val="000080"/>
          <w:u w:val="single"/>
        </w:rPr>
      </w:pPr>
    </w:p>
    <w:p w14:paraId="5D2AF8C8"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5496FF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Assarotti, 17/A - 16122  Genova </w:t>
      </w:r>
    </w:p>
    <w:p w14:paraId="3FDF371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010870212 - Fax </w:t>
      </w:r>
      <w:r w:rsidR="0064447B">
        <w:rPr>
          <w:snapToGrid w:val="0"/>
          <w:color w:val="000000"/>
        </w:rPr>
        <w:t>0</w:t>
      </w:r>
      <w:r>
        <w:rPr>
          <w:snapToGrid w:val="0"/>
          <w:color w:val="000000"/>
        </w:rPr>
        <w:t>108</w:t>
      </w:r>
      <w:r w:rsidR="0064447B">
        <w:rPr>
          <w:snapToGrid w:val="0"/>
          <w:color w:val="000000"/>
        </w:rPr>
        <w:t>3</w:t>
      </w:r>
      <w:r>
        <w:rPr>
          <w:snapToGrid w:val="0"/>
          <w:color w:val="000000"/>
        </w:rPr>
        <w:t>7</w:t>
      </w:r>
      <w:r w:rsidR="0064447B">
        <w:rPr>
          <w:snapToGrid w:val="0"/>
          <w:color w:val="000000"/>
        </w:rPr>
        <w:t>1126</w:t>
      </w:r>
      <w:r>
        <w:rPr>
          <w:snapToGrid w:val="0"/>
          <w:color w:val="000000"/>
        </w:rPr>
        <w:t xml:space="preserve">  </w:t>
      </w:r>
    </w:p>
    <w:p w14:paraId="7150E689"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Liguria, Sardegna</w:t>
      </w:r>
    </w:p>
    <w:p w14:paraId="47A901AB" w14:textId="77777777" w:rsidR="004944D8" w:rsidRDefault="004944D8">
      <w:pPr>
        <w:widowControl w:val="0"/>
        <w:tabs>
          <w:tab w:val="left" w:pos="90"/>
          <w:tab w:val="left" w:pos="2321"/>
        </w:tabs>
        <w:spacing w:before="40"/>
        <w:rPr>
          <w:snapToGrid w:val="0"/>
          <w:color w:val="000000"/>
        </w:rPr>
      </w:pPr>
    </w:p>
    <w:p w14:paraId="39B1C62D" w14:textId="77777777" w:rsidR="004944D8" w:rsidRDefault="004944D8">
      <w:pPr>
        <w:widowControl w:val="0"/>
        <w:tabs>
          <w:tab w:val="left" w:pos="90"/>
          <w:tab w:val="left" w:pos="2321"/>
        </w:tabs>
        <w:spacing w:before="40"/>
        <w:rPr>
          <w:snapToGrid w:val="0"/>
          <w:color w:val="000000"/>
        </w:rPr>
      </w:pPr>
      <w:r>
        <w:rPr>
          <w:snapToGrid w:val="0"/>
          <w:color w:val="000000"/>
        </w:rPr>
        <w:t>Signor MICHELE CONSIGLIERE, Console Onorario (</w:t>
      </w:r>
      <w:r w:rsidR="001E45FD">
        <w:rPr>
          <w:snapToGrid w:val="0"/>
          <w:color w:val="000000"/>
        </w:rPr>
        <w:t>Rinnovo e</w:t>
      </w:r>
      <w:r>
        <w:rPr>
          <w:snapToGrid w:val="0"/>
          <w:color w:val="000000"/>
        </w:rPr>
        <w:t xml:space="preserve">xequatur </w:t>
      </w:r>
      <w:r w:rsidR="00D1251A">
        <w:rPr>
          <w:snapToGrid w:val="0"/>
          <w:color w:val="000000"/>
        </w:rPr>
        <w:t>2</w:t>
      </w:r>
      <w:r w:rsidR="001E45FD">
        <w:rPr>
          <w:snapToGrid w:val="0"/>
          <w:color w:val="000000"/>
        </w:rPr>
        <w:t>4</w:t>
      </w:r>
      <w:r>
        <w:rPr>
          <w:snapToGrid w:val="0"/>
          <w:color w:val="000000"/>
        </w:rPr>
        <w:t xml:space="preserve"> </w:t>
      </w:r>
      <w:r w:rsidR="001E45FD">
        <w:rPr>
          <w:snapToGrid w:val="0"/>
          <w:color w:val="000000"/>
        </w:rPr>
        <w:t>marz</w:t>
      </w:r>
      <w:r>
        <w:rPr>
          <w:snapToGrid w:val="0"/>
          <w:color w:val="000000"/>
        </w:rPr>
        <w:t xml:space="preserve">o </w:t>
      </w:r>
      <w:r w:rsidR="00795393">
        <w:rPr>
          <w:snapToGrid w:val="0"/>
          <w:color w:val="000000"/>
        </w:rPr>
        <w:t>2021</w:t>
      </w:r>
      <w:r>
        <w:rPr>
          <w:snapToGrid w:val="0"/>
          <w:color w:val="000000"/>
        </w:rPr>
        <w:t>)</w:t>
      </w:r>
    </w:p>
    <w:p w14:paraId="740C8A01" w14:textId="77777777" w:rsidR="007240D8" w:rsidRDefault="007240D8" w:rsidP="007240D8">
      <w:pPr>
        <w:widowControl w:val="0"/>
        <w:tabs>
          <w:tab w:val="left" w:pos="90"/>
        </w:tabs>
        <w:rPr>
          <w:b/>
          <w:snapToGrid w:val="0"/>
          <w:color w:val="000080"/>
          <w:u w:val="single"/>
        </w:rPr>
      </w:pPr>
    </w:p>
    <w:p w14:paraId="20174A84" w14:textId="77777777" w:rsidR="007240D8" w:rsidRDefault="007240D8" w:rsidP="007240D8">
      <w:pPr>
        <w:widowControl w:val="0"/>
        <w:tabs>
          <w:tab w:val="left" w:pos="90"/>
        </w:tabs>
        <w:rPr>
          <w:b/>
          <w:snapToGrid w:val="0"/>
          <w:color w:val="000080"/>
          <w:u w:val="single"/>
        </w:rPr>
      </w:pPr>
    </w:p>
    <w:p w14:paraId="38927110" w14:textId="77777777" w:rsidR="007240D8" w:rsidRDefault="007240D8" w:rsidP="007240D8">
      <w:pPr>
        <w:widowControl w:val="0"/>
        <w:tabs>
          <w:tab w:val="left" w:pos="90"/>
        </w:tabs>
        <w:rPr>
          <w:b/>
          <w:snapToGrid w:val="0"/>
          <w:color w:val="000080"/>
          <w:u w:val="single"/>
        </w:rPr>
      </w:pPr>
    </w:p>
    <w:p w14:paraId="650834BF" w14:textId="77777777" w:rsidR="007240D8" w:rsidRDefault="007240D8" w:rsidP="007240D8">
      <w:pPr>
        <w:widowControl w:val="0"/>
        <w:tabs>
          <w:tab w:val="left" w:pos="90"/>
        </w:tabs>
        <w:rPr>
          <w:b/>
          <w:snapToGrid w:val="0"/>
          <w:color w:val="000080"/>
          <w:u w:val="single"/>
        </w:rPr>
      </w:pPr>
      <w:r>
        <w:rPr>
          <w:b/>
          <w:snapToGrid w:val="0"/>
          <w:color w:val="000080"/>
          <w:u w:val="single"/>
        </w:rPr>
        <w:t>LIVORNO – CONSOLATO ONORARIO</w:t>
      </w:r>
    </w:p>
    <w:p w14:paraId="06DC7D99" w14:textId="77777777" w:rsidR="007240D8" w:rsidRDefault="007240D8" w:rsidP="007240D8">
      <w:pPr>
        <w:pStyle w:val="Titolo4"/>
        <w:widowControl w:val="0"/>
        <w:tabs>
          <w:tab w:val="left" w:pos="90"/>
        </w:tabs>
        <w:rPr>
          <w:rFonts w:ascii="Times New Roman" w:hAnsi="Times New Roman"/>
        </w:rPr>
      </w:pPr>
    </w:p>
    <w:p w14:paraId="53CB13DF" w14:textId="77777777" w:rsidR="007240D8" w:rsidRDefault="007240D8" w:rsidP="00D72421">
      <w:pPr>
        <w:pStyle w:val="Titolo4"/>
        <w:widowControl w:val="0"/>
        <w:tabs>
          <w:tab w:val="left" w:pos="90"/>
          <w:tab w:val="left" w:pos="2268"/>
        </w:tabs>
      </w:pPr>
      <w:r>
        <w:rPr>
          <w:rFonts w:ascii="Times New Roman" w:hAnsi="Times New Roman"/>
        </w:rPr>
        <w:t>Indirizzo</w:t>
      </w:r>
      <w:r>
        <w:rPr>
          <w:rFonts w:ascii="Times New Roman" w:hAnsi="Times New Roman"/>
        </w:rPr>
        <w:tab/>
      </w:r>
    </w:p>
    <w:p w14:paraId="30C6422E" w14:textId="77777777" w:rsidR="00D72421" w:rsidRDefault="00D72421" w:rsidP="007240D8">
      <w:pPr>
        <w:tabs>
          <w:tab w:val="left" w:pos="2268"/>
        </w:tabs>
        <w:rPr>
          <w:b/>
        </w:rPr>
      </w:pPr>
    </w:p>
    <w:p w14:paraId="40E5B554" w14:textId="77777777" w:rsidR="007240D8" w:rsidRDefault="007240D8" w:rsidP="007240D8">
      <w:pPr>
        <w:tabs>
          <w:tab w:val="left" w:pos="2268"/>
        </w:tabs>
      </w:pPr>
      <w:r>
        <w:rPr>
          <w:b/>
        </w:rPr>
        <w:t>Circoscrizione</w:t>
      </w:r>
      <w:r>
        <w:tab/>
        <w:t>Città di Livorno</w:t>
      </w:r>
    </w:p>
    <w:p w14:paraId="476A3075" w14:textId="77777777" w:rsidR="007240D8" w:rsidRDefault="007240D8" w:rsidP="007240D8"/>
    <w:p w14:paraId="4FD1C348" w14:textId="77777777" w:rsidR="007240D8" w:rsidRDefault="007240D8" w:rsidP="007240D8"/>
    <w:p w14:paraId="3D3D85A3" w14:textId="77777777" w:rsidR="00D72421" w:rsidRDefault="00D72421" w:rsidP="007240D8"/>
    <w:p w14:paraId="7C3C87F1" w14:textId="77777777" w:rsidR="00D72421" w:rsidRDefault="00D72421" w:rsidP="007240D8"/>
    <w:p w14:paraId="39381E90" w14:textId="77777777" w:rsidR="00370843" w:rsidRDefault="00370843" w:rsidP="009F5297">
      <w:pPr>
        <w:jc w:val="right"/>
        <w:rPr>
          <w:b/>
          <w:snapToGrid w:val="0"/>
          <w:color w:val="000000"/>
          <w:sz w:val="16"/>
        </w:rPr>
      </w:pPr>
    </w:p>
    <w:p w14:paraId="38F95773" w14:textId="77777777" w:rsidR="00370843" w:rsidRDefault="00370843" w:rsidP="009F5297">
      <w:pPr>
        <w:jc w:val="right"/>
        <w:rPr>
          <w:b/>
          <w:snapToGrid w:val="0"/>
          <w:color w:val="000000"/>
          <w:sz w:val="16"/>
        </w:rPr>
      </w:pPr>
    </w:p>
    <w:p w14:paraId="509CA826" w14:textId="77777777" w:rsidR="00370843" w:rsidRDefault="00370843" w:rsidP="009F5297">
      <w:pPr>
        <w:jc w:val="right"/>
        <w:rPr>
          <w:b/>
          <w:snapToGrid w:val="0"/>
          <w:color w:val="000000"/>
          <w:sz w:val="16"/>
        </w:rPr>
      </w:pPr>
    </w:p>
    <w:p w14:paraId="24EB9DB0" w14:textId="77777777" w:rsidR="00370843" w:rsidRDefault="00370843" w:rsidP="009F5297">
      <w:pPr>
        <w:jc w:val="right"/>
        <w:rPr>
          <w:b/>
          <w:snapToGrid w:val="0"/>
          <w:color w:val="000000"/>
          <w:sz w:val="16"/>
        </w:rPr>
      </w:pPr>
    </w:p>
    <w:p w14:paraId="7E0D2148" w14:textId="77777777" w:rsidR="00370843" w:rsidRDefault="00370843" w:rsidP="009F5297">
      <w:pPr>
        <w:jc w:val="right"/>
        <w:rPr>
          <w:b/>
          <w:snapToGrid w:val="0"/>
          <w:color w:val="000000"/>
          <w:sz w:val="16"/>
        </w:rPr>
      </w:pPr>
    </w:p>
    <w:p w14:paraId="58C2B7C6" w14:textId="77777777" w:rsidR="002C548B" w:rsidRDefault="002C548B" w:rsidP="009F5297">
      <w:pPr>
        <w:jc w:val="right"/>
        <w:rPr>
          <w:b/>
          <w:snapToGrid w:val="0"/>
          <w:color w:val="000000"/>
          <w:sz w:val="16"/>
        </w:rPr>
      </w:pPr>
    </w:p>
    <w:p w14:paraId="41110112" w14:textId="77777777" w:rsidR="002C548B" w:rsidRDefault="002C548B" w:rsidP="009F5297">
      <w:pPr>
        <w:jc w:val="right"/>
        <w:rPr>
          <w:b/>
          <w:snapToGrid w:val="0"/>
          <w:color w:val="000000"/>
          <w:sz w:val="16"/>
        </w:rPr>
      </w:pPr>
    </w:p>
    <w:p w14:paraId="4462D6B9" w14:textId="77777777" w:rsidR="00370843" w:rsidRDefault="00370843" w:rsidP="009F5297">
      <w:pPr>
        <w:jc w:val="right"/>
        <w:rPr>
          <w:b/>
          <w:snapToGrid w:val="0"/>
          <w:color w:val="000000"/>
          <w:sz w:val="16"/>
        </w:rPr>
      </w:pPr>
    </w:p>
    <w:p w14:paraId="1ED4401D" w14:textId="77777777" w:rsidR="00370843" w:rsidRDefault="00370843" w:rsidP="009F5297">
      <w:pPr>
        <w:jc w:val="right"/>
        <w:rPr>
          <w:b/>
          <w:snapToGrid w:val="0"/>
          <w:color w:val="000000"/>
          <w:sz w:val="16"/>
        </w:rPr>
      </w:pPr>
    </w:p>
    <w:p w14:paraId="4FAC6842" w14:textId="77777777" w:rsidR="00370843" w:rsidRDefault="00370843" w:rsidP="009F5297">
      <w:pPr>
        <w:jc w:val="right"/>
        <w:rPr>
          <w:b/>
          <w:snapToGrid w:val="0"/>
          <w:color w:val="000000"/>
          <w:sz w:val="16"/>
        </w:rPr>
      </w:pPr>
    </w:p>
    <w:p w14:paraId="24289002" w14:textId="77777777" w:rsidR="009F5297" w:rsidRDefault="009F5297" w:rsidP="009F5297">
      <w:pPr>
        <w:jc w:val="right"/>
        <w:rPr>
          <w:b/>
          <w:snapToGrid w:val="0"/>
          <w:color w:val="000080"/>
          <w:u w:val="single"/>
        </w:rPr>
      </w:pPr>
      <w:r>
        <w:rPr>
          <w:b/>
          <w:snapToGrid w:val="0"/>
          <w:color w:val="000000"/>
          <w:sz w:val="16"/>
        </w:rPr>
        <w:t>PORTOGALLO</w:t>
      </w:r>
    </w:p>
    <w:p w14:paraId="43296302" w14:textId="77777777" w:rsidR="004944D8" w:rsidRDefault="004944D8">
      <w:pPr>
        <w:widowControl w:val="0"/>
        <w:tabs>
          <w:tab w:val="left" w:pos="90"/>
          <w:tab w:val="left" w:pos="2321"/>
        </w:tabs>
        <w:spacing w:before="40"/>
        <w:rPr>
          <w:snapToGrid w:val="0"/>
          <w:color w:val="000000"/>
        </w:rPr>
      </w:pPr>
    </w:p>
    <w:p w14:paraId="25C82C1B" w14:textId="77777777" w:rsidR="004944D8" w:rsidRDefault="004944D8">
      <w:pPr>
        <w:rPr>
          <w:b/>
          <w:snapToGrid w:val="0"/>
          <w:color w:val="000080"/>
          <w:sz w:val="26"/>
          <w:u w:val="single"/>
        </w:rPr>
      </w:pPr>
      <w:r>
        <w:rPr>
          <w:b/>
          <w:snapToGrid w:val="0"/>
          <w:color w:val="000080"/>
          <w:u w:val="single"/>
        </w:rPr>
        <w:t xml:space="preserve">MILANO - CONSOLATO ONORARIO            </w:t>
      </w:r>
    </w:p>
    <w:p w14:paraId="0B50BC43" w14:textId="77777777" w:rsidR="00FA550E" w:rsidRDefault="00FA550E" w:rsidP="00FA550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Francesco Albani, 21 - 20149 Milano </w:t>
      </w:r>
    </w:p>
    <w:p w14:paraId="33530F83" w14:textId="77777777" w:rsidR="00FA550E" w:rsidRDefault="00FA550E" w:rsidP="00FA550E">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00D25AD5">
        <w:rPr>
          <w:snapToGrid w:val="0"/>
          <w:color w:val="000000"/>
        </w:rPr>
        <w:t xml:space="preserve"> </w:t>
      </w:r>
      <w:r w:rsidR="00D25AD5" w:rsidRPr="00D25AD5">
        <w:rPr>
          <w:snapToGrid w:val="0"/>
          <w:color w:val="000000"/>
        </w:rPr>
        <w:t xml:space="preserve">02 4675 3720 </w:t>
      </w:r>
      <w:r>
        <w:rPr>
          <w:snapToGrid w:val="0"/>
          <w:color w:val="000000"/>
        </w:rPr>
        <w:t xml:space="preserve">- Fax 02 46753333  </w:t>
      </w:r>
    </w:p>
    <w:p w14:paraId="1486DEC6" w14:textId="77777777" w:rsidR="00FA550E" w:rsidRDefault="00FA550E" w:rsidP="00FA550E">
      <w:pPr>
        <w:widowControl w:val="0"/>
        <w:tabs>
          <w:tab w:val="left" w:pos="2321"/>
        </w:tabs>
        <w:rPr>
          <w:snapToGrid w:val="0"/>
          <w:color w:val="000000"/>
          <w:sz w:val="23"/>
          <w:u w:val="single"/>
        </w:rPr>
      </w:pPr>
      <w:r>
        <w:rPr>
          <w:rFonts w:ascii="MS Sans Serif" w:hAnsi="MS Sans Serif"/>
          <w:snapToGrid w:val="0"/>
          <w:sz w:val="24"/>
        </w:rPr>
        <w:tab/>
      </w:r>
      <w:r>
        <w:rPr>
          <w:snapToGrid w:val="0"/>
          <w:color w:val="000000"/>
        </w:rPr>
        <w:t xml:space="preserve">E-mail </w:t>
      </w:r>
      <w:hyperlink r:id="rId434" w:history="1">
        <w:r w:rsidR="00110C6B" w:rsidRPr="00636E6E">
          <w:rPr>
            <w:rStyle w:val="Collegamentoipertestuale"/>
            <w:snapToGrid w:val="0"/>
          </w:rPr>
          <w:t>honoraryconsul.portugal@gmail.com</w:t>
        </w:r>
      </w:hyperlink>
      <w:r w:rsidR="00110C6B">
        <w:rPr>
          <w:snapToGrid w:val="0"/>
          <w:color w:val="000000"/>
        </w:rPr>
        <w:t xml:space="preserve"> </w:t>
      </w:r>
    </w:p>
    <w:p w14:paraId="151CFEAA"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9C7A9B">
        <w:rPr>
          <w:snapToGrid w:val="0"/>
          <w:color w:val="000000"/>
        </w:rPr>
        <w:t xml:space="preserve">Lombardia, Trentino Alto </w:t>
      </w:r>
      <w:r>
        <w:rPr>
          <w:snapToGrid w:val="0"/>
          <w:color w:val="000000"/>
        </w:rPr>
        <w:t>A</w:t>
      </w:r>
      <w:r w:rsidR="00FA550E">
        <w:rPr>
          <w:snapToGrid w:val="0"/>
          <w:color w:val="000000"/>
        </w:rPr>
        <w:t xml:space="preserve">dige </w:t>
      </w:r>
    </w:p>
    <w:p w14:paraId="14628418" w14:textId="77777777" w:rsidR="0072304B" w:rsidRDefault="0072304B" w:rsidP="0072304B">
      <w:pPr>
        <w:tabs>
          <w:tab w:val="left" w:pos="4350"/>
        </w:tabs>
      </w:pPr>
      <w:r>
        <w:tab/>
      </w:r>
    </w:p>
    <w:p w14:paraId="2272595F" w14:textId="77777777" w:rsidR="0072304B" w:rsidRDefault="0072304B" w:rsidP="0072304B">
      <w:r>
        <w:t>Signor VALERIO DE MOLLI, Console Onorario (</w:t>
      </w:r>
      <w:r w:rsidR="00205130">
        <w:t>E</w:t>
      </w:r>
      <w:r>
        <w:t>xequatur 12 agosto 2021)</w:t>
      </w:r>
    </w:p>
    <w:p w14:paraId="17DB6463" w14:textId="77777777" w:rsidR="004944D8" w:rsidRDefault="004944D8">
      <w:pPr>
        <w:rPr>
          <w:b/>
          <w:snapToGrid w:val="0"/>
          <w:color w:val="000080"/>
          <w:u w:val="single"/>
        </w:rPr>
      </w:pPr>
    </w:p>
    <w:p w14:paraId="56A6D965" w14:textId="77777777" w:rsidR="004944D8" w:rsidRDefault="004944D8">
      <w:pPr>
        <w:rPr>
          <w:b/>
          <w:snapToGrid w:val="0"/>
          <w:color w:val="000080"/>
          <w:u w:val="single"/>
        </w:rPr>
      </w:pPr>
    </w:p>
    <w:p w14:paraId="59EED0B4" w14:textId="77777777" w:rsidR="004944D8" w:rsidRDefault="004944D8">
      <w:pPr>
        <w:rPr>
          <w:b/>
          <w:snapToGrid w:val="0"/>
          <w:color w:val="000080"/>
          <w:sz w:val="26"/>
          <w:u w:val="single"/>
        </w:rPr>
      </w:pPr>
      <w:r>
        <w:rPr>
          <w:b/>
          <w:snapToGrid w:val="0"/>
          <w:color w:val="000080"/>
          <w:u w:val="single"/>
        </w:rPr>
        <w:t xml:space="preserve">NAPOLI - CONSOLATO ONORARIO            </w:t>
      </w:r>
    </w:p>
    <w:p w14:paraId="39C9818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proofErr w:type="spellStart"/>
      <w:r>
        <w:rPr>
          <w:snapToGrid w:val="0"/>
          <w:color w:val="000000"/>
        </w:rPr>
        <w:t>Nardones</w:t>
      </w:r>
      <w:proofErr w:type="spellEnd"/>
      <w:r>
        <w:rPr>
          <w:snapToGrid w:val="0"/>
          <w:color w:val="000000"/>
        </w:rPr>
        <w:t xml:space="preserve">, 118 - 80132 Napoli </w:t>
      </w:r>
    </w:p>
    <w:p w14:paraId="0279EBD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081413540 - Fax 081404409  </w:t>
      </w:r>
    </w:p>
    <w:p w14:paraId="1A5A2107" w14:textId="77777777" w:rsidR="004944D8" w:rsidRDefault="004944D8">
      <w:pPr>
        <w:widowControl w:val="0"/>
        <w:tabs>
          <w:tab w:val="left" w:pos="2321"/>
        </w:tabs>
        <w:rPr>
          <w:snapToGrid w:val="0"/>
          <w:color w:val="000000"/>
          <w:sz w:val="23"/>
          <w:u w:val="single"/>
        </w:rPr>
      </w:pPr>
      <w:r>
        <w:rPr>
          <w:rFonts w:ascii="MS Sans Serif" w:hAnsi="MS Sans Serif"/>
          <w:snapToGrid w:val="0"/>
          <w:sz w:val="24"/>
        </w:rPr>
        <w:tab/>
      </w:r>
      <w:r>
        <w:rPr>
          <w:snapToGrid w:val="0"/>
          <w:color w:val="000000"/>
        </w:rPr>
        <w:t>E-mail consptna@</w:t>
      </w:r>
      <w:r w:rsidR="001B6699">
        <w:rPr>
          <w:snapToGrid w:val="0"/>
          <w:color w:val="000000"/>
        </w:rPr>
        <w:t>yah</w:t>
      </w:r>
      <w:r>
        <w:rPr>
          <w:snapToGrid w:val="0"/>
          <w:color w:val="000000"/>
        </w:rPr>
        <w:t>o</w:t>
      </w:r>
      <w:r w:rsidR="001B6699">
        <w:rPr>
          <w:snapToGrid w:val="0"/>
          <w:color w:val="000000"/>
        </w:rPr>
        <w:t>o</w:t>
      </w:r>
      <w:r>
        <w:rPr>
          <w:snapToGrid w:val="0"/>
          <w:color w:val="000000"/>
        </w:rPr>
        <w:t>.it</w:t>
      </w:r>
    </w:p>
    <w:p w14:paraId="0EB1D5A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575F06F1" w14:textId="77777777" w:rsidR="004944D8" w:rsidRDefault="004944D8">
      <w:pPr>
        <w:widowControl w:val="0"/>
        <w:tabs>
          <w:tab w:val="left" w:pos="90"/>
        </w:tabs>
        <w:spacing w:before="277"/>
        <w:rPr>
          <w:snapToGrid w:val="0"/>
          <w:color w:val="000000"/>
          <w:sz w:val="26"/>
        </w:rPr>
      </w:pPr>
      <w:r>
        <w:rPr>
          <w:snapToGrid w:val="0"/>
          <w:color w:val="000000"/>
        </w:rPr>
        <w:t xml:space="preserve">Signora MARIA LUISA CUSATI, Console Onorario (Rinnovo exequatur </w:t>
      </w:r>
      <w:r w:rsidR="00E90964">
        <w:rPr>
          <w:snapToGrid w:val="0"/>
          <w:color w:val="000000"/>
        </w:rPr>
        <w:t>23 giugno 202</w:t>
      </w:r>
      <w:r w:rsidR="006F4A62">
        <w:rPr>
          <w:snapToGrid w:val="0"/>
          <w:color w:val="000000"/>
        </w:rPr>
        <w:t>3</w:t>
      </w:r>
      <w:r>
        <w:rPr>
          <w:snapToGrid w:val="0"/>
          <w:color w:val="000000"/>
        </w:rPr>
        <w:t>)</w:t>
      </w:r>
    </w:p>
    <w:p w14:paraId="739A351F" w14:textId="77777777" w:rsidR="004944D8" w:rsidRDefault="004944D8">
      <w:pPr>
        <w:widowControl w:val="0"/>
        <w:tabs>
          <w:tab w:val="left" w:pos="90"/>
        </w:tabs>
        <w:rPr>
          <w:b/>
          <w:snapToGrid w:val="0"/>
          <w:color w:val="000080"/>
          <w:u w:val="single"/>
        </w:rPr>
      </w:pPr>
    </w:p>
    <w:p w14:paraId="7DF4E3D7" w14:textId="77777777" w:rsidR="004944D8" w:rsidRDefault="004944D8">
      <w:pPr>
        <w:widowControl w:val="0"/>
        <w:tabs>
          <w:tab w:val="left" w:pos="90"/>
        </w:tabs>
        <w:rPr>
          <w:b/>
          <w:snapToGrid w:val="0"/>
          <w:color w:val="000080"/>
          <w:u w:val="single"/>
        </w:rPr>
      </w:pPr>
    </w:p>
    <w:p w14:paraId="36D5996E"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3B6BE13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Messina, 1</w:t>
      </w:r>
      <w:r w:rsidR="00B02776">
        <w:rPr>
          <w:snapToGrid w:val="0"/>
          <w:color w:val="000000"/>
        </w:rPr>
        <w:t>5</w:t>
      </w:r>
      <w:r>
        <w:rPr>
          <w:snapToGrid w:val="0"/>
          <w:color w:val="000000"/>
        </w:rPr>
        <w:t xml:space="preserve"> - 90141 Palermo </w:t>
      </w:r>
    </w:p>
    <w:p w14:paraId="34AB9CB3"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091585853 </w:t>
      </w:r>
      <w:r w:rsidR="00011E51">
        <w:rPr>
          <w:snapToGrid w:val="0"/>
          <w:color w:val="000000"/>
        </w:rPr>
        <w:t>/</w:t>
      </w:r>
      <w:r w:rsidR="009B0C90">
        <w:rPr>
          <w:snapToGrid w:val="0"/>
          <w:color w:val="000000"/>
        </w:rPr>
        <w:t xml:space="preserve"> 3358420368</w:t>
      </w:r>
      <w:r>
        <w:rPr>
          <w:snapToGrid w:val="0"/>
          <w:color w:val="000000"/>
        </w:rPr>
        <w:t xml:space="preserve">  </w:t>
      </w:r>
      <w:r w:rsidR="00011E51">
        <w:rPr>
          <w:snapToGrid w:val="0"/>
          <w:color w:val="000000"/>
        </w:rPr>
        <w:t>- Fax 091585853</w:t>
      </w:r>
    </w:p>
    <w:p w14:paraId="36A74ED4"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FD319C">
        <w:rPr>
          <w:snapToGrid w:val="0"/>
          <w:color w:val="000000"/>
        </w:rPr>
        <w:t>consolatoportogallosicilia@gmail.com</w:t>
      </w:r>
    </w:p>
    <w:p w14:paraId="4B87DFA6"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Sicilia</w:t>
      </w:r>
    </w:p>
    <w:p w14:paraId="369BCBD5" w14:textId="77777777" w:rsidR="004944D8" w:rsidRDefault="004944D8">
      <w:pPr>
        <w:widowControl w:val="0"/>
        <w:tabs>
          <w:tab w:val="left" w:pos="90"/>
          <w:tab w:val="left" w:pos="2321"/>
        </w:tabs>
        <w:spacing w:before="49"/>
        <w:rPr>
          <w:snapToGrid w:val="0"/>
          <w:color w:val="000000"/>
        </w:rPr>
      </w:pPr>
    </w:p>
    <w:p w14:paraId="11E76CC5" w14:textId="5BFCFCC2" w:rsidR="004944D8" w:rsidRDefault="004944D8">
      <w:pPr>
        <w:pStyle w:val="Corpodeltesto2"/>
        <w:tabs>
          <w:tab w:val="left" w:pos="2321"/>
        </w:tabs>
        <w:spacing w:before="49"/>
        <w:rPr>
          <w:sz w:val="26"/>
        </w:rPr>
      </w:pPr>
      <w:r>
        <w:t xml:space="preserve">Signor </w:t>
      </w:r>
      <w:r w:rsidR="00E62216">
        <w:t xml:space="preserve">CLAUDIO </w:t>
      </w:r>
      <w:r>
        <w:t>GALLINA</w:t>
      </w:r>
      <w:r w:rsidR="009B0C90">
        <w:t xml:space="preserve"> DI LORENZO</w:t>
      </w:r>
      <w:r>
        <w:t>, Console Onorario (</w:t>
      </w:r>
      <w:r w:rsidR="00E24AD7">
        <w:t>Rinnovo e</w:t>
      </w:r>
      <w:r>
        <w:t>xequatur 2</w:t>
      </w:r>
      <w:r w:rsidR="009B0C90">
        <w:t>0</w:t>
      </w:r>
      <w:r>
        <w:t xml:space="preserve"> </w:t>
      </w:r>
      <w:r w:rsidR="0027241D">
        <w:t>marzo</w:t>
      </w:r>
      <w:r>
        <w:t xml:space="preserve"> 20</w:t>
      </w:r>
      <w:r w:rsidR="00E24AD7">
        <w:t>2</w:t>
      </w:r>
      <w:r w:rsidR="0027241D">
        <w:t>5</w:t>
      </w:r>
      <w:r>
        <w:t>)</w:t>
      </w:r>
    </w:p>
    <w:p w14:paraId="7644727E" w14:textId="77777777" w:rsidR="004944D8" w:rsidRDefault="004944D8">
      <w:pPr>
        <w:pStyle w:val="Corpodeltesto2"/>
        <w:tabs>
          <w:tab w:val="left" w:pos="2321"/>
        </w:tabs>
        <w:spacing w:before="0"/>
        <w:rPr>
          <w:b/>
          <w:color w:val="000080"/>
          <w:u w:val="single"/>
        </w:rPr>
      </w:pPr>
    </w:p>
    <w:p w14:paraId="3AE93D11" w14:textId="77777777" w:rsidR="004944D8" w:rsidRDefault="004944D8">
      <w:pPr>
        <w:pStyle w:val="Corpodeltesto2"/>
        <w:tabs>
          <w:tab w:val="left" w:pos="2321"/>
        </w:tabs>
        <w:spacing w:before="0"/>
        <w:rPr>
          <w:b/>
          <w:color w:val="000080"/>
          <w:u w:val="single"/>
        </w:rPr>
      </w:pPr>
    </w:p>
    <w:p w14:paraId="20D8813B" w14:textId="77777777" w:rsidR="004944D8" w:rsidRDefault="004944D8">
      <w:pPr>
        <w:pStyle w:val="Corpodeltesto2"/>
        <w:tabs>
          <w:tab w:val="left" w:pos="2321"/>
        </w:tabs>
        <w:spacing w:before="0"/>
        <w:rPr>
          <w:b/>
          <w:color w:val="000080"/>
          <w:sz w:val="26"/>
          <w:u w:val="single"/>
        </w:rPr>
      </w:pPr>
      <w:r>
        <w:rPr>
          <w:b/>
          <w:color w:val="000080"/>
          <w:u w:val="single"/>
        </w:rPr>
        <w:t xml:space="preserve">TORINO - CONSOLATO ONORARIO            </w:t>
      </w:r>
    </w:p>
    <w:p w14:paraId="2CE275E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Perrone, 16 - 10122 Torino </w:t>
      </w:r>
    </w:p>
    <w:p w14:paraId="06D2AF23"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0115613934 - Fax 011541468  </w:t>
      </w:r>
    </w:p>
    <w:p w14:paraId="5B95815E" w14:textId="77777777" w:rsidR="00E653B5" w:rsidRDefault="00E653B5">
      <w:pPr>
        <w:widowControl w:val="0"/>
        <w:tabs>
          <w:tab w:val="left" w:pos="2321"/>
        </w:tabs>
        <w:rPr>
          <w:snapToGrid w:val="0"/>
          <w:color w:val="000000"/>
          <w:sz w:val="23"/>
        </w:rPr>
      </w:pPr>
      <w:r>
        <w:rPr>
          <w:snapToGrid w:val="0"/>
          <w:color w:val="000000"/>
        </w:rPr>
        <w:tab/>
        <w:t>E-mail  avv.albertobadini@gmail.com</w:t>
      </w:r>
    </w:p>
    <w:p w14:paraId="1190E11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Piemonte, Valle d'Aosta </w:t>
      </w:r>
    </w:p>
    <w:p w14:paraId="7E1734EB" w14:textId="77777777" w:rsidR="004944D8" w:rsidRDefault="004944D8">
      <w:pPr>
        <w:widowControl w:val="0"/>
        <w:tabs>
          <w:tab w:val="left" w:pos="90"/>
          <w:tab w:val="left" w:pos="2321"/>
        </w:tabs>
        <w:spacing w:before="40"/>
        <w:rPr>
          <w:snapToGrid w:val="0"/>
          <w:color w:val="000000"/>
        </w:rPr>
      </w:pPr>
    </w:p>
    <w:p w14:paraId="5B562337" w14:textId="77777777" w:rsidR="004944D8" w:rsidRDefault="004944D8">
      <w:pPr>
        <w:widowControl w:val="0"/>
        <w:tabs>
          <w:tab w:val="left" w:pos="90"/>
          <w:tab w:val="left" w:pos="2321"/>
        </w:tabs>
        <w:spacing w:before="40"/>
        <w:rPr>
          <w:snapToGrid w:val="0"/>
          <w:color w:val="000000"/>
          <w:sz w:val="26"/>
        </w:rPr>
      </w:pPr>
      <w:r>
        <w:rPr>
          <w:snapToGrid w:val="0"/>
          <w:color w:val="000000"/>
        </w:rPr>
        <w:t>Signor ALBERTO</w:t>
      </w:r>
      <w:r w:rsidR="000E57C2">
        <w:rPr>
          <w:snapToGrid w:val="0"/>
          <w:color w:val="000000"/>
        </w:rPr>
        <w:t xml:space="preserve"> ANGELO</w:t>
      </w:r>
      <w:r>
        <w:rPr>
          <w:snapToGrid w:val="0"/>
          <w:color w:val="000000"/>
        </w:rPr>
        <w:t xml:space="preserve"> BADINI CONFALONIERI, Console Onorario (Rinnovo exequatur 1</w:t>
      </w:r>
      <w:r w:rsidR="003D40CE">
        <w:rPr>
          <w:snapToGrid w:val="0"/>
          <w:color w:val="000000"/>
        </w:rPr>
        <w:t>3</w:t>
      </w:r>
      <w:r>
        <w:rPr>
          <w:snapToGrid w:val="0"/>
          <w:color w:val="000000"/>
        </w:rPr>
        <w:t xml:space="preserve"> </w:t>
      </w:r>
      <w:r w:rsidR="003D40CE">
        <w:rPr>
          <w:snapToGrid w:val="0"/>
          <w:color w:val="000000"/>
        </w:rPr>
        <w:t xml:space="preserve">settembre </w:t>
      </w:r>
      <w:r>
        <w:rPr>
          <w:snapToGrid w:val="0"/>
          <w:color w:val="000000"/>
        </w:rPr>
        <w:t>20</w:t>
      </w:r>
      <w:r w:rsidR="000E57C2">
        <w:rPr>
          <w:snapToGrid w:val="0"/>
          <w:color w:val="000000"/>
        </w:rPr>
        <w:t>22</w:t>
      </w:r>
      <w:r>
        <w:rPr>
          <w:snapToGrid w:val="0"/>
          <w:color w:val="000000"/>
        </w:rPr>
        <w:t>)</w:t>
      </w:r>
    </w:p>
    <w:p w14:paraId="1291DAF6" w14:textId="77777777" w:rsidR="004944D8" w:rsidRDefault="004944D8">
      <w:pPr>
        <w:widowControl w:val="0"/>
        <w:tabs>
          <w:tab w:val="left" w:pos="90"/>
        </w:tabs>
        <w:rPr>
          <w:b/>
          <w:snapToGrid w:val="0"/>
          <w:color w:val="000080"/>
          <w:u w:val="single"/>
        </w:rPr>
      </w:pPr>
    </w:p>
    <w:p w14:paraId="0089CB04" w14:textId="77777777" w:rsidR="00B168F1" w:rsidRDefault="00B168F1">
      <w:pPr>
        <w:widowControl w:val="0"/>
        <w:tabs>
          <w:tab w:val="left" w:pos="90"/>
        </w:tabs>
        <w:rPr>
          <w:b/>
          <w:snapToGrid w:val="0"/>
          <w:color w:val="000080"/>
          <w:u w:val="single"/>
        </w:rPr>
      </w:pPr>
    </w:p>
    <w:p w14:paraId="413DFC0B" w14:textId="77777777" w:rsidR="004944D8" w:rsidRDefault="004944D8">
      <w:pPr>
        <w:pStyle w:val="Corpodeltesto2"/>
        <w:tabs>
          <w:tab w:val="left" w:pos="2321"/>
        </w:tabs>
        <w:spacing w:before="0"/>
        <w:rPr>
          <w:b/>
          <w:color w:val="000080"/>
          <w:sz w:val="26"/>
          <w:u w:val="single"/>
        </w:rPr>
      </w:pPr>
      <w:r>
        <w:rPr>
          <w:b/>
          <w:color w:val="000080"/>
          <w:u w:val="single"/>
        </w:rPr>
        <w:t xml:space="preserve">TRIESTE - CONSOLATO ONORARIO            </w:t>
      </w:r>
    </w:p>
    <w:p w14:paraId="01FB168E" w14:textId="77777777" w:rsidR="00BE089C" w:rsidRDefault="00BE089C" w:rsidP="00BE089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Felice Venezian, 1 - 34124 Trieste </w:t>
      </w:r>
    </w:p>
    <w:p w14:paraId="189CFB63" w14:textId="77777777" w:rsidR="00BE089C" w:rsidRDefault="00BE089C" w:rsidP="00BE089C">
      <w:pPr>
        <w:widowControl w:val="0"/>
        <w:tabs>
          <w:tab w:val="left" w:pos="2321"/>
        </w:tabs>
        <w:rPr>
          <w:snapToGrid w:val="0"/>
          <w:color w:val="000000"/>
        </w:rPr>
      </w:pPr>
      <w:r>
        <w:rPr>
          <w:rFonts w:ascii="MS Sans Serif" w:hAnsi="MS Sans Serif"/>
          <w:snapToGrid w:val="0"/>
          <w:color w:val="000000"/>
          <w:sz w:val="24"/>
        </w:rPr>
        <w:tab/>
      </w:r>
      <w:r w:rsidR="00EF78BE">
        <w:rPr>
          <w:snapToGrid w:val="0"/>
          <w:color w:val="000000"/>
        </w:rPr>
        <w:t>Tel. 040303334 - Fax 040305683</w:t>
      </w:r>
    </w:p>
    <w:p w14:paraId="5964C87A" w14:textId="77777777" w:rsidR="00EF78BE" w:rsidRDefault="00EF78BE" w:rsidP="00BE089C">
      <w:pPr>
        <w:widowControl w:val="0"/>
        <w:tabs>
          <w:tab w:val="left" w:pos="2321"/>
        </w:tabs>
        <w:rPr>
          <w:snapToGrid w:val="0"/>
          <w:color w:val="000000"/>
          <w:sz w:val="23"/>
        </w:rPr>
      </w:pPr>
      <w:r>
        <w:rPr>
          <w:snapToGrid w:val="0"/>
          <w:color w:val="000000"/>
        </w:rPr>
        <w:tab/>
        <w:t xml:space="preserve">E-mail  </w:t>
      </w:r>
      <w:hyperlink r:id="rId435" w:history="1">
        <w:r w:rsidRPr="00473952">
          <w:rPr>
            <w:rStyle w:val="Collegamentoipertestuale"/>
            <w:snapToGrid w:val="0"/>
            <w:color w:val="000000"/>
            <w:u w:val="none"/>
          </w:rPr>
          <w:t>consulado.portugal.trieste@gmail</w:t>
        </w:r>
      </w:hyperlink>
      <w:r w:rsidRPr="00473952">
        <w:rPr>
          <w:snapToGrid w:val="0"/>
          <w:color w:val="000000"/>
        </w:rPr>
        <w:t>.com</w:t>
      </w:r>
      <w:r>
        <w:rPr>
          <w:snapToGrid w:val="0"/>
          <w:color w:val="000000"/>
        </w:rPr>
        <w:t xml:space="preserve">  consolato.portogallo@martinolich.it </w:t>
      </w:r>
    </w:p>
    <w:p w14:paraId="0A6BD40E"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B300AD">
        <w:rPr>
          <w:snapToGrid w:val="0"/>
          <w:color w:val="000000"/>
        </w:rPr>
        <w:t>Friuli Venezia Giulia</w:t>
      </w:r>
      <w:r>
        <w:rPr>
          <w:snapToGrid w:val="0"/>
          <w:color w:val="000000"/>
        </w:rPr>
        <w:t xml:space="preserve"> </w:t>
      </w:r>
    </w:p>
    <w:p w14:paraId="65B2C77E" w14:textId="77777777" w:rsidR="004944D8" w:rsidRDefault="004944D8">
      <w:pPr>
        <w:widowControl w:val="0"/>
        <w:tabs>
          <w:tab w:val="left" w:pos="90"/>
          <w:tab w:val="left" w:pos="2321"/>
        </w:tabs>
        <w:spacing w:before="40"/>
        <w:rPr>
          <w:snapToGrid w:val="0"/>
          <w:color w:val="000000"/>
        </w:rPr>
      </w:pPr>
    </w:p>
    <w:p w14:paraId="169C25A3" w14:textId="77777777" w:rsidR="009F5297" w:rsidRDefault="00BE089C" w:rsidP="00BE089C">
      <w:pPr>
        <w:widowControl w:val="0"/>
        <w:tabs>
          <w:tab w:val="left" w:pos="90"/>
          <w:tab w:val="left" w:pos="2321"/>
        </w:tabs>
        <w:spacing w:before="40"/>
        <w:rPr>
          <w:snapToGrid w:val="0"/>
          <w:color w:val="000000"/>
        </w:rPr>
      </w:pPr>
      <w:r>
        <w:rPr>
          <w:snapToGrid w:val="0"/>
          <w:color w:val="000000"/>
        </w:rPr>
        <w:t>Signor ADRIANO MARTINOLLI</w:t>
      </w:r>
      <w:r w:rsidR="003F46CE">
        <w:rPr>
          <w:snapToGrid w:val="0"/>
          <w:color w:val="000000"/>
        </w:rPr>
        <w:t xml:space="preserve"> D’ARCY</w:t>
      </w:r>
      <w:r>
        <w:rPr>
          <w:snapToGrid w:val="0"/>
          <w:color w:val="000000"/>
        </w:rPr>
        <w:t>, Console Onorario (</w:t>
      </w:r>
      <w:r w:rsidR="008E5BAC">
        <w:rPr>
          <w:snapToGrid w:val="0"/>
          <w:color w:val="000000"/>
        </w:rPr>
        <w:t>Rinnovo e</w:t>
      </w:r>
      <w:r>
        <w:rPr>
          <w:snapToGrid w:val="0"/>
          <w:color w:val="000000"/>
        </w:rPr>
        <w:t xml:space="preserve">xequatur </w:t>
      </w:r>
      <w:r w:rsidR="008E5BAC">
        <w:rPr>
          <w:snapToGrid w:val="0"/>
          <w:color w:val="000000"/>
        </w:rPr>
        <w:t>19</w:t>
      </w:r>
      <w:r>
        <w:rPr>
          <w:snapToGrid w:val="0"/>
          <w:color w:val="000000"/>
        </w:rPr>
        <w:t xml:space="preserve"> </w:t>
      </w:r>
      <w:r w:rsidR="008E5BAC">
        <w:rPr>
          <w:snapToGrid w:val="0"/>
          <w:color w:val="000000"/>
        </w:rPr>
        <w:t>a</w:t>
      </w:r>
      <w:r>
        <w:rPr>
          <w:snapToGrid w:val="0"/>
          <w:color w:val="000000"/>
        </w:rPr>
        <w:t>g</w:t>
      </w:r>
      <w:r w:rsidR="008E5BAC">
        <w:rPr>
          <w:snapToGrid w:val="0"/>
          <w:color w:val="000000"/>
        </w:rPr>
        <w:t>ost</w:t>
      </w:r>
      <w:r>
        <w:rPr>
          <w:snapToGrid w:val="0"/>
          <w:color w:val="000000"/>
        </w:rPr>
        <w:t>o 20</w:t>
      </w:r>
      <w:r w:rsidR="00956FC6">
        <w:rPr>
          <w:snapToGrid w:val="0"/>
          <w:color w:val="000000"/>
        </w:rPr>
        <w:t>24</w:t>
      </w:r>
      <w:r w:rsidR="008560EB">
        <w:rPr>
          <w:snapToGrid w:val="0"/>
          <w:color w:val="000000"/>
        </w:rPr>
        <w:t>)</w:t>
      </w:r>
    </w:p>
    <w:p w14:paraId="7F5C912A" w14:textId="77777777" w:rsidR="00224E4B" w:rsidRDefault="00224E4B" w:rsidP="009F5297">
      <w:pPr>
        <w:widowControl w:val="0"/>
        <w:tabs>
          <w:tab w:val="left" w:pos="90"/>
          <w:tab w:val="left" w:pos="2321"/>
        </w:tabs>
        <w:spacing w:before="40"/>
        <w:rPr>
          <w:b/>
          <w:snapToGrid w:val="0"/>
          <w:color w:val="000080"/>
          <w:u w:val="single"/>
        </w:rPr>
      </w:pPr>
    </w:p>
    <w:p w14:paraId="1D39E5E1" w14:textId="77777777" w:rsidR="007240D8" w:rsidRDefault="007240D8" w:rsidP="009F5297">
      <w:pPr>
        <w:widowControl w:val="0"/>
        <w:tabs>
          <w:tab w:val="left" w:pos="90"/>
          <w:tab w:val="left" w:pos="2321"/>
        </w:tabs>
        <w:spacing w:before="40"/>
        <w:rPr>
          <w:b/>
          <w:snapToGrid w:val="0"/>
          <w:color w:val="000080"/>
          <w:u w:val="single"/>
        </w:rPr>
      </w:pPr>
    </w:p>
    <w:p w14:paraId="5134B8B0" w14:textId="77777777" w:rsidR="009F5297" w:rsidRDefault="009F5297" w:rsidP="009F5297">
      <w:pPr>
        <w:widowControl w:val="0"/>
        <w:tabs>
          <w:tab w:val="left" w:pos="90"/>
          <w:tab w:val="left" w:pos="2321"/>
        </w:tabs>
        <w:spacing w:before="40"/>
        <w:rPr>
          <w:b/>
          <w:snapToGrid w:val="0"/>
          <w:color w:val="000080"/>
          <w:sz w:val="26"/>
          <w:u w:val="single"/>
        </w:rPr>
      </w:pPr>
      <w:r>
        <w:rPr>
          <w:b/>
          <w:snapToGrid w:val="0"/>
          <w:color w:val="000080"/>
          <w:u w:val="single"/>
        </w:rPr>
        <w:t xml:space="preserve">VENEZIA - CONSOLATO ONORARIO            </w:t>
      </w:r>
    </w:p>
    <w:p w14:paraId="6E9E0A82" w14:textId="77777777" w:rsidR="00E240EA" w:rsidRDefault="00E240EA" w:rsidP="00E240E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Dorsoduro 2791 – 30123 Venezia </w:t>
      </w:r>
    </w:p>
    <w:p w14:paraId="4005FD82" w14:textId="77777777" w:rsidR="00E240EA" w:rsidRDefault="00E240EA" w:rsidP="00E240EA">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041988066 / 3401787219 - Fax 041988288  </w:t>
      </w:r>
    </w:p>
    <w:p w14:paraId="40DB4DCD" w14:textId="77777777" w:rsidR="009F5297" w:rsidRDefault="009F5297" w:rsidP="009F5297">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224E4B">
        <w:rPr>
          <w:snapToGrid w:val="0"/>
          <w:color w:val="000000"/>
        </w:rPr>
        <w:t>Veneto</w:t>
      </w:r>
    </w:p>
    <w:p w14:paraId="384488B1" w14:textId="77777777" w:rsidR="009F5297" w:rsidRDefault="009F5297" w:rsidP="009F5297">
      <w:pPr>
        <w:widowControl w:val="0"/>
        <w:tabs>
          <w:tab w:val="left" w:pos="90"/>
          <w:tab w:val="left" w:pos="2321"/>
        </w:tabs>
        <w:rPr>
          <w:snapToGrid w:val="0"/>
          <w:color w:val="000000"/>
        </w:rPr>
      </w:pPr>
    </w:p>
    <w:p w14:paraId="383CB243" w14:textId="77777777" w:rsidR="009F5297" w:rsidRDefault="00E240EA" w:rsidP="00E240EA">
      <w:pPr>
        <w:widowControl w:val="0"/>
        <w:tabs>
          <w:tab w:val="left" w:pos="90"/>
        </w:tabs>
        <w:rPr>
          <w:snapToGrid w:val="0"/>
          <w:color w:val="000000"/>
        </w:rPr>
      </w:pPr>
      <w:r>
        <w:rPr>
          <w:snapToGrid w:val="0"/>
          <w:color w:val="000000"/>
        </w:rPr>
        <w:t>Signora DONATELLA PERRUCCIO, Console Onorario (</w:t>
      </w:r>
      <w:r w:rsidR="002506F6">
        <w:rPr>
          <w:snapToGrid w:val="0"/>
          <w:color w:val="000000"/>
        </w:rPr>
        <w:t>Rinnovo e</w:t>
      </w:r>
      <w:r>
        <w:rPr>
          <w:snapToGrid w:val="0"/>
          <w:color w:val="000000"/>
        </w:rPr>
        <w:t xml:space="preserve">xequatur </w:t>
      </w:r>
      <w:r w:rsidR="002506F6">
        <w:rPr>
          <w:snapToGrid w:val="0"/>
          <w:color w:val="000000"/>
        </w:rPr>
        <w:t>6 ottobre 2020</w:t>
      </w:r>
      <w:r>
        <w:rPr>
          <w:snapToGrid w:val="0"/>
          <w:color w:val="000000"/>
        </w:rPr>
        <w:t>)</w:t>
      </w:r>
    </w:p>
    <w:p w14:paraId="0B8F8484" w14:textId="77777777" w:rsidR="00BE089C" w:rsidRDefault="00BE089C" w:rsidP="00BE089C">
      <w:pPr>
        <w:widowControl w:val="0"/>
        <w:tabs>
          <w:tab w:val="left" w:pos="90"/>
          <w:tab w:val="left" w:pos="2321"/>
        </w:tabs>
        <w:spacing w:before="40"/>
        <w:rPr>
          <w:snapToGrid w:val="0"/>
          <w:color w:val="000000"/>
          <w:sz w:val="26"/>
        </w:rPr>
      </w:pPr>
    </w:p>
    <w:p w14:paraId="1BDB7D11" w14:textId="77777777" w:rsidR="004944D8" w:rsidRDefault="004944D8">
      <w:pPr>
        <w:widowControl w:val="0"/>
        <w:tabs>
          <w:tab w:val="left" w:pos="90"/>
          <w:tab w:val="left" w:pos="2321"/>
        </w:tabs>
        <w:spacing w:before="40"/>
        <w:rPr>
          <w:snapToGrid w:val="0"/>
          <w:color w:val="000000"/>
        </w:rPr>
      </w:pPr>
    </w:p>
    <w:p w14:paraId="4E59C91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QATAR</w:t>
      </w:r>
    </w:p>
    <w:p w14:paraId="6584885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3088" behindDoc="0" locked="0" layoutInCell="1" allowOverlap="1" wp14:anchorId="4878AB2A" wp14:editId="584B5900">
            <wp:simplePos x="0" y="0"/>
            <wp:positionH relativeFrom="column">
              <wp:posOffset>5632450</wp:posOffset>
            </wp:positionH>
            <wp:positionV relativeFrom="paragraph">
              <wp:posOffset>186690</wp:posOffset>
            </wp:positionV>
            <wp:extent cx="821690" cy="467995"/>
            <wp:effectExtent l="19050" t="19050" r="0" b="8255"/>
            <wp:wrapNone/>
            <wp:docPr id="288" name="Immagin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1"/>
                    <pic:cNvPicPr>
                      <a:picLocks noChangeAspect="1" noChangeArrowheads="1"/>
                    </pic:cNvPicPr>
                  </pic:nvPicPr>
                  <pic:blipFill>
                    <a:blip r:embed="rId436">
                      <a:extLst>
                        <a:ext uri="{28A0092B-C50C-407E-A947-70E740481C1C}">
                          <a14:useLocalDpi xmlns:a14="http://schemas.microsoft.com/office/drawing/2010/main" val="0"/>
                        </a:ext>
                      </a:extLst>
                    </a:blip>
                    <a:srcRect/>
                    <a:stretch>
                      <a:fillRect/>
                    </a:stretch>
                  </pic:blipFill>
                  <pic:spPr bwMode="auto">
                    <a:xfrm>
                      <a:off x="0" y="0"/>
                      <a:ext cx="8216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86F5DA7" w14:textId="77777777" w:rsidR="004944D8" w:rsidRDefault="004944D8">
      <w:pPr>
        <w:widowControl w:val="0"/>
        <w:tabs>
          <w:tab w:val="left" w:pos="90"/>
        </w:tabs>
        <w:rPr>
          <w:b/>
          <w:snapToGrid w:val="0"/>
          <w:color w:val="000080"/>
          <w:sz w:val="39"/>
        </w:rPr>
      </w:pPr>
      <w:r>
        <w:rPr>
          <w:b/>
          <w:snapToGrid w:val="0"/>
          <w:color w:val="000080"/>
          <w:sz w:val="32"/>
        </w:rPr>
        <w:t xml:space="preserve">QATAR </w:t>
      </w:r>
    </w:p>
    <w:p w14:paraId="5368A6A9" w14:textId="77777777" w:rsidR="004944D8" w:rsidRDefault="004944D8">
      <w:pPr>
        <w:widowControl w:val="0"/>
        <w:tabs>
          <w:tab w:val="left" w:pos="90"/>
        </w:tabs>
        <w:rPr>
          <w:b/>
          <w:snapToGrid w:val="0"/>
          <w:color w:val="000080"/>
          <w:sz w:val="28"/>
        </w:rPr>
      </w:pPr>
      <w:r>
        <w:rPr>
          <w:b/>
          <w:snapToGrid w:val="0"/>
          <w:color w:val="000080"/>
          <w:sz w:val="22"/>
        </w:rPr>
        <w:t xml:space="preserve">Stato del             </w:t>
      </w:r>
    </w:p>
    <w:p w14:paraId="70CE76C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BB0E61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756CA3">
        <w:rPr>
          <w:i/>
          <w:snapToGrid w:val="0"/>
          <w:color w:val="000000"/>
        </w:rPr>
        <w:t>18</w:t>
      </w:r>
      <w:r>
        <w:rPr>
          <w:i/>
          <w:snapToGrid w:val="0"/>
          <w:color w:val="000000"/>
        </w:rPr>
        <w:t xml:space="preserve"> </w:t>
      </w:r>
      <w:r w:rsidR="00756CA3">
        <w:rPr>
          <w:i/>
          <w:snapToGrid w:val="0"/>
          <w:color w:val="000000"/>
        </w:rPr>
        <w:t>dic</w:t>
      </w:r>
      <w:r>
        <w:rPr>
          <w:i/>
          <w:snapToGrid w:val="0"/>
          <w:color w:val="000000"/>
        </w:rPr>
        <w:t>embre</w:t>
      </w:r>
    </w:p>
    <w:p w14:paraId="0C783383" w14:textId="77777777" w:rsidR="00236D79" w:rsidRDefault="00236D79" w:rsidP="00236D79">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A5CE7AD" w14:textId="77777777" w:rsidR="00236D79" w:rsidRDefault="00236D79" w:rsidP="00236D7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Antonio Bosio, 14 - 00161 Roma </w:t>
      </w:r>
    </w:p>
    <w:p w14:paraId="5930D5CD" w14:textId="77777777" w:rsidR="00236D79" w:rsidRDefault="00236D79" w:rsidP="00236D7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0644249450 - Fax 0644245273  </w:t>
      </w:r>
    </w:p>
    <w:p w14:paraId="41870059" w14:textId="77777777" w:rsidR="00236D79" w:rsidRDefault="00236D79" w:rsidP="003F118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73253F3B" w14:textId="77777777" w:rsidR="00236D79" w:rsidRDefault="00236D79" w:rsidP="00236D79">
      <w:pPr>
        <w:widowControl w:val="0"/>
        <w:tabs>
          <w:tab w:val="left" w:pos="90"/>
        </w:tabs>
        <w:rPr>
          <w:snapToGrid w:val="0"/>
          <w:color w:val="000000"/>
        </w:rPr>
      </w:pPr>
    </w:p>
    <w:p w14:paraId="76F79FA9" w14:textId="77777777" w:rsidR="00236D79" w:rsidRDefault="00236D79" w:rsidP="00236D79">
      <w:pPr>
        <w:widowControl w:val="0"/>
        <w:tabs>
          <w:tab w:val="left" w:pos="90"/>
        </w:tabs>
        <w:rPr>
          <w:snapToGrid w:val="0"/>
          <w:color w:val="000000"/>
        </w:rPr>
      </w:pPr>
    </w:p>
    <w:p w14:paraId="14B4FF86" w14:textId="77777777" w:rsidR="00236D79" w:rsidRDefault="00236D79" w:rsidP="00236D79">
      <w:pPr>
        <w:widowControl w:val="0"/>
        <w:tabs>
          <w:tab w:val="left" w:pos="90"/>
        </w:tabs>
        <w:rPr>
          <w:snapToGrid w:val="0"/>
          <w:color w:val="000000"/>
        </w:rPr>
      </w:pPr>
    </w:p>
    <w:p w14:paraId="7EBB6528" w14:textId="77777777" w:rsidR="00236D79" w:rsidRDefault="00236D79" w:rsidP="00236D79">
      <w:pPr>
        <w:widowControl w:val="0"/>
        <w:tabs>
          <w:tab w:val="left" w:pos="90"/>
          <w:tab w:val="left" w:pos="2321"/>
        </w:tabs>
        <w:spacing w:before="40"/>
        <w:rPr>
          <w:b/>
          <w:snapToGrid w:val="0"/>
          <w:color w:val="000080"/>
          <w:u w:val="single"/>
        </w:rPr>
      </w:pPr>
      <w:r>
        <w:rPr>
          <w:b/>
          <w:snapToGrid w:val="0"/>
          <w:color w:val="000080"/>
          <w:u w:val="single"/>
        </w:rPr>
        <w:t>MILANO - CONSOLATO GENERALE</w:t>
      </w:r>
    </w:p>
    <w:p w14:paraId="7624B98C" w14:textId="77777777" w:rsidR="00915D30" w:rsidRDefault="00915D30" w:rsidP="00236D79">
      <w:pPr>
        <w:widowControl w:val="0"/>
        <w:tabs>
          <w:tab w:val="left" w:pos="90"/>
          <w:tab w:val="left" w:pos="2321"/>
        </w:tabs>
        <w:spacing w:before="40"/>
        <w:rPr>
          <w:b/>
          <w:snapToGrid w:val="0"/>
          <w:color w:val="000080"/>
          <w:sz w:val="26"/>
          <w:u w:val="single"/>
        </w:rPr>
      </w:pPr>
    </w:p>
    <w:p w14:paraId="79EF202C" w14:textId="77777777" w:rsidR="00236D79" w:rsidRDefault="00236D79" w:rsidP="00236D79">
      <w:pPr>
        <w:pStyle w:val="Default"/>
        <w:tabs>
          <w:tab w:val="left" w:pos="2268"/>
        </w:tabs>
        <w:rPr>
          <w:sz w:val="20"/>
          <w:szCs w:val="20"/>
        </w:rPr>
      </w:pPr>
      <w:r w:rsidRPr="00915D30">
        <w:rPr>
          <w:b/>
          <w:snapToGrid w:val="0"/>
          <w:sz w:val="20"/>
          <w:szCs w:val="20"/>
        </w:rPr>
        <w:t>Indirizzo</w:t>
      </w:r>
      <w:r>
        <w:rPr>
          <w:rFonts w:ascii="MS Sans Serif" w:hAnsi="MS Sans Serif"/>
          <w:snapToGrid w:val="0"/>
        </w:rPr>
        <w:tab/>
      </w:r>
      <w:r>
        <w:rPr>
          <w:sz w:val="20"/>
          <w:szCs w:val="20"/>
        </w:rPr>
        <w:t>Via Monte di Pietà, 24 – 1°, 2° piano – 20121 Milano</w:t>
      </w:r>
    </w:p>
    <w:p w14:paraId="65B242F9" w14:textId="77777777" w:rsidR="00236D79" w:rsidRDefault="00236D79" w:rsidP="00236D79">
      <w:pPr>
        <w:pStyle w:val="Default"/>
        <w:tabs>
          <w:tab w:val="left" w:pos="2268"/>
        </w:tabs>
        <w:rPr>
          <w:sz w:val="20"/>
          <w:szCs w:val="20"/>
        </w:rPr>
      </w:pPr>
      <w:r>
        <w:rPr>
          <w:sz w:val="20"/>
          <w:szCs w:val="20"/>
        </w:rPr>
        <w:tab/>
        <w:t>Tel. 0272105525 - Fax 0289094309</w:t>
      </w:r>
    </w:p>
    <w:p w14:paraId="02C04891" w14:textId="77777777" w:rsidR="00236D79" w:rsidRPr="00B60BBC" w:rsidRDefault="00236D79" w:rsidP="00236D79">
      <w:pPr>
        <w:pStyle w:val="Default"/>
        <w:tabs>
          <w:tab w:val="left" w:pos="2268"/>
        </w:tabs>
        <w:rPr>
          <w:snapToGrid w:val="0"/>
          <w:sz w:val="20"/>
          <w:szCs w:val="20"/>
        </w:rPr>
      </w:pPr>
      <w:r>
        <w:rPr>
          <w:sz w:val="20"/>
          <w:szCs w:val="20"/>
        </w:rPr>
        <w:tab/>
      </w:r>
      <w:r w:rsidRPr="00B60BBC">
        <w:rPr>
          <w:snapToGrid w:val="0"/>
          <w:sz w:val="20"/>
          <w:szCs w:val="20"/>
        </w:rPr>
        <w:t xml:space="preserve">E-mail  </w:t>
      </w:r>
      <w:r>
        <w:rPr>
          <w:snapToGrid w:val="0"/>
          <w:sz w:val="20"/>
          <w:szCs w:val="20"/>
        </w:rPr>
        <w:t>milan</w:t>
      </w:r>
      <w:r w:rsidRPr="00B60BBC">
        <w:rPr>
          <w:snapToGrid w:val="0"/>
          <w:sz w:val="20"/>
          <w:szCs w:val="20"/>
        </w:rPr>
        <w:t>@mofa.gov.qa</w:t>
      </w:r>
    </w:p>
    <w:p w14:paraId="25AC8AB0" w14:textId="77777777" w:rsidR="00236D79" w:rsidRDefault="00236D79" w:rsidP="00236D79">
      <w:pPr>
        <w:widowControl w:val="0"/>
        <w:tabs>
          <w:tab w:val="left" w:pos="2268"/>
        </w:tabs>
        <w:ind w:left="2268" w:hanging="2268"/>
        <w:jc w:val="both"/>
        <w:rPr>
          <w:snapToGrid w:val="0"/>
          <w:color w:val="000000"/>
        </w:rPr>
      </w:pPr>
      <w:r>
        <w:rPr>
          <w:b/>
          <w:snapToGrid w:val="0"/>
          <w:color w:val="000000"/>
        </w:rPr>
        <w:t>Circoscrizione</w:t>
      </w:r>
      <w:r>
        <w:rPr>
          <w:rFonts w:ascii="MS Sans Serif" w:hAnsi="MS Sans Serif"/>
          <w:snapToGrid w:val="0"/>
          <w:sz w:val="24"/>
        </w:rPr>
        <w:tab/>
      </w:r>
      <w:r w:rsidRPr="003622FF">
        <w:rPr>
          <w:snapToGrid w:val="0"/>
        </w:rPr>
        <w:t>Lombardia, Emilia Romagna</w:t>
      </w:r>
      <w:r>
        <w:rPr>
          <w:snapToGrid w:val="0"/>
        </w:rPr>
        <w:t>, Friuli Venezia Giulia, Trentino Alto Adige, Piemonte, Valle d’Aosta, Veneto, Liguria</w:t>
      </w:r>
    </w:p>
    <w:p w14:paraId="67515BA0" w14:textId="77777777" w:rsidR="00236D79" w:rsidRDefault="00236D79" w:rsidP="00236D79">
      <w:pPr>
        <w:widowControl w:val="0"/>
        <w:tabs>
          <w:tab w:val="left" w:pos="90"/>
        </w:tabs>
        <w:rPr>
          <w:snapToGrid w:val="0"/>
          <w:color w:val="000000"/>
        </w:rPr>
      </w:pPr>
    </w:p>
    <w:p w14:paraId="37350A3A" w14:textId="77777777" w:rsidR="008611E1" w:rsidRDefault="008611E1" w:rsidP="00236D79">
      <w:pPr>
        <w:widowControl w:val="0"/>
        <w:tabs>
          <w:tab w:val="left" w:pos="90"/>
        </w:tabs>
        <w:rPr>
          <w:snapToGrid w:val="0"/>
          <w:color w:val="000000"/>
        </w:rPr>
      </w:pPr>
    </w:p>
    <w:p w14:paraId="08D62BA4" w14:textId="77777777" w:rsidR="00F11C1B" w:rsidRDefault="00F11C1B" w:rsidP="00236D79">
      <w:pPr>
        <w:widowControl w:val="0"/>
        <w:tabs>
          <w:tab w:val="left" w:pos="90"/>
        </w:tabs>
        <w:rPr>
          <w:snapToGrid w:val="0"/>
          <w:color w:val="000000"/>
        </w:rPr>
      </w:pPr>
      <w:r>
        <w:rPr>
          <w:snapToGrid w:val="0"/>
          <w:color w:val="000000"/>
        </w:rPr>
        <w:t>Signor ABDULLA JASSIM MOHAMMED AL-ZEYARA, Console Generale (Exequatur 18 maggio 2022)</w:t>
      </w:r>
    </w:p>
    <w:p w14:paraId="1B54DA84" w14:textId="77777777" w:rsidR="00236D79" w:rsidRDefault="00236D79" w:rsidP="00236D79">
      <w:pPr>
        <w:widowControl w:val="0"/>
        <w:tabs>
          <w:tab w:val="left" w:pos="90"/>
        </w:tabs>
        <w:rPr>
          <w:snapToGrid w:val="0"/>
          <w:color w:val="000000"/>
        </w:rPr>
      </w:pPr>
      <w:r>
        <w:rPr>
          <w:snapToGrid w:val="0"/>
          <w:color w:val="000000"/>
        </w:rPr>
        <w:t>Signor</w:t>
      </w:r>
      <w:r w:rsidR="0006128D">
        <w:rPr>
          <w:snapToGrid w:val="0"/>
          <w:color w:val="000000"/>
        </w:rPr>
        <w:t>a SARA KHALID J.M. AL-MEADADI, Addetto Consolare (20 settembre 2022</w:t>
      </w:r>
      <w:r>
        <w:rPr>
          <w:snapToGrid w:val="0"/>
          <w:color w:val="000000"/>
        </w:rPr>
        <w:t>)</w:t>
      </w:r>
    </w:p>
    <w:p w14:paraId="214FCCAD" w14:textId="77777777" w:rsidR="00236D79" w:rsidRDefault="00893955" w:rsidP="00236D79">
      <w:pPr>
        <w:widowControl w:val="0"/>
        <w:tabs>
          <w:tab w:val="left" w:pos="90"/>
        </w:tabs>
        <w:rPr>
          <w:snapToGrid w:val="0"/>
          <w:color w:val="000000"/>
        </w:rPr>
      </w:pPr>
      <w:r>
        <w:rPr>
          <w:snapToGrid w:val="0"/>
          <w:color w:val="000000"/>
        </w:rPr>
        <w:t>Signor  EISA AHMAD S.M. ARUMAIHI, Addetto Consolare (18 maggio 2023)</w:t>
      </w:r>
    </w:p>
    <w:p w14:paraId="61E6F872" w14:textId="77777777" w:rsidR="00236D79" w:rsidRDefault="00236D79" w:rsidP="00236D79">
      <w:pPr>
        <w:widowControl w:val="0"/>
        <w:tabs>
          <w:tab w:val="left" w:pos="90"/>
        </w:tabs>
        <w:rPr>
          <w:snapToGrid w:val="0"/>
          <w:color w:val="000000"/>
        </w:rPr>
      </w:pPr>
    </w:p>
    <w:p w14:paraId="74D627B2" w14:textId="77777777" w:rsidR="00236D79" w:rsidRDefault="00236D79" w:rsidP="00236D79">
      <w:pPr>
        <w:widowControl w:val="0"/>
        <w:tabs>
          <w:tab w:val="left" w:pos="90"/>
        </w:tabs>
        <w:rPr>
          <w:snapToGrid w:val="0"/>
          <w:color w:val="000000"/>
        </w:rPr>
      </w:pPr>
    </w:p>
    <w:p w14:paraId="56BDC249" w14:textId="77777777" w:rsidR="00236D79" w:rsidRDefault="00236D79" w:rsidP="00236D79">
      <w:pPr>
        <w:widowControl w:val="0"/>
        <w:tabs>
          <w:tab w:val="left" w:pos="90"/>
        </w:tabs>
        <w:rPr>
          <w:snapToGrid w:val="0"/>
          <w:color w:val="000000"/>
        </w:rPr>
      </w:pPr>
    </w:p>
    <w:p w14:paraId="48D356A4" w14:textId="77777777" w:rsidR="00236D79" w:rsidRDefault="00236D79" w:rsidP="00236D79">
      <w:pPr>
        <w:widowControl w:val="0"/>
        <w:tabs>
          <w:tab w:val="left" w:pos="90"/>
        </w:tabs>
        <w:rPr>
          <w:snapToGrid w:val="0"/>
          <w:color w:val="000000"/>
        </w:rPr>
      </w:pPr>
    </w:p>
    <w:p w14:paraId="6EAFAF89" w14:textId="77777777" w:rsidR="00236D79" w:rsidRDefault="00236D79" w:rsidP="00236D79">
      <w:pPr>
        <w:widowControl w:val="0"/>
        <w:tabs>
          <w:tab w:val="left" w:pos="90"/>
        </w:tabs>
        <w:rPr>
          <w:snapToGrid w:val="0"/>
          <w:color w:val="000000"/>
        </w:rPr>
      </w:pPr>
    </w:p>
    <w:p w14:paraId="64EE126E" w14:textId="77777777" w:rsidR="00236D79" w:rsidRDefault="00236D79" w:rsidP="00236D79">
      <w:pPr>
        <w:widowControl w:val="0"/>
        <w:tabs>
          <w:tab w:val="left" w:pos="90"/>
        </w:tabs>
        <w:rPr>
          <w:snapToGrid w:val="0"/>
          <w:color w:val="000000"/>
        </w:rPr>
      </w:pPr>
    </w:p>
    <w:p w14:paraId="1C45E2F3" w14:textId="77777777" w:rsidR="00236D79" w:rsidRDefault="00236D79" w:rsidP="00236D79">
      <w:pPr>
        <w:widowControl w:val="0"/>
        <w:tabs>
          <w:tab w:val="left" w:pos="90"/>
        </w:tabs>
        <w:rPr>
          <w:snapToGrid w:val="0"/>
          <w:color w:val="000000"/>
        </w:rPr>
      </w:pPr>
    </w:p>
    <w:p w14:paraId="402047B7" w14:textId="77777777" w:rsidR="00236D79" w:rsidRDefault="00236D79" w:rsidP="00236D79">
      <w:pPr>
        <w:widowControl w:val="0"/>
        <w:tabs>
          <w:tab w:val="left" w:pos="90"/>
        </w:tabs>
        <w:rPr>
          <w:snapToGrid w:val="0"/>
          <w:color w:val="000000"/>
        </w:rPr>
      </w:pPr>
    </w:p>
    <w:p w14:paraId="316BFD3D" w14:textId="77777777" w:rsidR="004944D8" w:rsidRDefault="004944D8">
      <w:pPr>
        <w:widowControl w:val="0"/>
        <w:tabs>
          <w:tab w:val="left" w:pos="90"/>
        </w:tabs>
        <w:rPr>
          <w:b/>
          <w:snapToGrid w:val="0"/>
          <w:color w:val="000000"/>
        </w:rPr>
      </w:pPr>
    </w:p>
    <w:p w14:paraId="16DEEB20" w14:textId="77777777" w:rsidR="004944D8" w:rsidRDefault="004944D8">
      <w:pPr>
        <w:widowControl w:val="0"/>
        <w:tabs>
          <w:tab w:val="left" w:pos="90"/>
        </w:tabs>
        <w:rPr>
          <w:b/>
          <w:snapToGrid w:val="0"/>
          <w:color w:val="000000"/>
        </w:rPr>
      </w:pPr>
    </w:p>
    <w:p w14:paraId="00EED590" w14:textId="77777777" w:rsidR="004944D8" w:rsidRDefault="004944D8">
      <w:pPr>
        <w:widowControl w:val="0"/>
        <w:tabs>
          <w:tab w:val="left" w:pos="90"/>
        </w:tabs>
        <w:rPr>
          <w:b/>
          <w:snapToGrid w:val="0"/>
          <w:color w:val="000000"/>
        </w:rPr>
      </w:pPr>
    </w:p>
    <w:p w14:paraId="6583ABDC" w14:textId="77777777" w:rsidR="004944D8" w:rsidRDefault="004944D8">
      <w:pPr>
        <w:widowControl w:val="0"/>
        <w:tabs>
          <w:tab w:val="left" w:pos="90"/>
        </w:tabs>
        <w:rPr>
          <w:b/>
          <w:snapToGrid w:val="0"/>
          <w:color w:val="000000"/>
        </w:rPr>
      </w:pPr>
    </w:p>
    <w:p w14:paraId="0764F9C2" w14:textId="77777777" w:rsidR="004944D8" w:rsidRDefault="004944D8">
      <w:pPr>
        <w:widowControl w:val="0"/>
        <w:tabs>
          <w:tab w:val="left" w:pos="90"/>
        </w:tabs>
        <w:rPr>
          <w:b/>
          <w:snapToGrid w:val="0"/>
          <w:color w:val="000000"/>
        </w:rPr>
      </w:pPr>
    </w:p>
    <w:p w14:paraId="47CE3675" w14:textId="77777777" w:rsidR="004944D8" w:rsidRDefault="004944D8">
      <w:pPr>
        <w:widowControl w:val="0"/>
        <w:tabs>
          <w:tab w:val="left" w:pos="90"/>
        </w:tabs>
        <w:jc w:val="right"/>
        <w:rPr>
          <w:b/>
          <w:snapToGrid w:val="0"/>
          <w:color w:val="000000"/>
          <w:sz w:val="16"/>
        </w:rPr>
      </w:pPr>
    </w:p>
    <w:p w14:paraId="4D0BFC12" w14:textId="77777777" w:rsidR="004944D8" w:rsidRDefault="004944D8">
      <w:pPr>
        <w:widowControl w:val="0"/>
        <w:tabs>
          <w:tab w:val="left" w:pos="90"/>
        </w:tabs>
        <w:jc w:val="right"/>
        <w:rPr>
          <w:b/>
          <w:snapToGrid w:val="0"/>
          <w:color w:val="000000"/>
          <w:sz w:val="16"/>
        </w:rPr>
      </w:pPr>
    </w:p>
    <w:p w14:paraId="5FD22903" w14:textId="77777777" w:rsidR="004944D8" w:rsidRDefault="004944D8">
      <w:pPr>
        <w:widowControl w:val="0"/>
        <w:tabs>
          <w:tab w:val="left" w:pos="90"/>
        </w:tabs>
        <w:jc w:val="right"/>
        <w:rPr>
          <w:b/>
          <w:snapToGrid w:val="0"/>
          <w:color w:val="000000"/>
          <w:sz w:val="16"/>
        </w:rPr>
      </w:pPr>
    </w:p>
    <w:p w14:paraId="1C7C3634" w14:textId="77777777" w:rsidR="004944D8" w:rsidRDefault="00805847">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ROMANIA</w:t>
      </w:r>
    </w:p>
    <w:p w14:paraId="643821C2" w14:textId="77777777" w:rsidR="004944D8" w:rsidRDefault="009E4C9E">
      <w:pPr>
        <w:pStyle w:val="Stile1"/>
        <w:widowControl w:val="0"/>
        <w:tabs>
          <w:tab w:val="left" w:pos="90"/>
        </w:tabs>
        <w:spacing w:before="60"/>
        <w:rPr>
          <w:bCs w:val="0"/>
          <w:snapToGrid w:val="0"/>
        </w:rPr>
      </w:pPr>
      <w:r>
        <w:rPr>
          <w:noProof/>
        </w:rPr>
        <w:drawing>
          <wp:anchor distT="0" distB="0" distL="114300" distR="114300" simplePos="0" relativeHeight="251674112" behindDoc="0" locked="0" layoutInCell="1" allowOverlap="1" wp14:anchorId="5DA240AC" wp14:editId="3497E100">
            <wp:simplePos x="0" y="0"/>
            <wp:positionH relativeFrom="column">
              <wp:posOffset>5704840</wp:posOffset>
            </wp:positionH>
            <wp:positionV relativeFrom="paragraph">
              <wp:posOffset>232410</wp:posOffset>
            </wp:positionV>
            <wp:extent cx="702310" cy="467995"/>
            <wp:effectExtent l="19050" t="19050" r="2540" b="8255"/>
            <wp:wrapNone/>
            <wp:docPr id="287" name="Immagin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2"/>
                    <pic:cNvPicPr>
                      <a:picLocks noChangeAspect="1" noChangeArrowheads="1"/>
                    </pic:cNvPicPr>
                  </pic:nvPicPr>
                  <pic:blipFill>
                    <a:blip r:embed="rId43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8740A82" w14:textId="77777777" w:rsidR="004944D8" w:rsidRDefault="004944D8">
      <w:pPr>
        <w:pStyle w:val="Stile1"/>
        <w:widowControl w:val="0"/>
        <w:tabs>
          <w:tab w:val="left" w:pos="90"/>
        </w:tabs>
        <w:spacing w:before="60"/>
        <w:rPr>
          <w:bCs w:val="0"/>
          <w:snapToGrid w:val="0"/>
        </w:rPr>
      </w:pPr>
      <w:r>
        <w:rPr>
          <w:bCs w:val="0"/>
          <w:snapToGrid w:val="0"/>
        </w:rPr>
        <w:t xml:space="preserve">ROMANIA </w:t>
      </w:r>
    </w:p>
    <w:p w14:paraId="76C400CE" w14:textId="77777777" w:rsidR="004944D8" w:rsidRPr="00D56020" w:rsidRDefault="004944D8">
      <w:pPr>
        <w:pStyle w:val="Stile1"/>
        <w:widowControl w:val="0"/>
        <w:tabs>
          <w:tab w:val="left" w:pos="90"/>
        </w:tabs>
        <w:spacing w:before="60"/>
        <w:rPr>
          <w:b w:val="0"/>
          <w:snapToGrid w:val="0"/>
          <w:sz w:val="26"/>
        </w:rPr>
      </w:pPr>
      <w:r w:rsidRPr="00D56020">
        <w:rPr>
          <w:b w:val="0"/>
          <w:snapToGrid w:val="0"/>
        </w:rPr>
        <w:t>———————————————————————————</w:t>
      </w:r>
      <w:r w:rsidR="006A706D" w:rsidRPr="00D56020">
        <w:rPr>
          <w:b w:val="0"/>
          <w:snapToGrid w:val="0"/>
        </w:rPr>
        <w:t>--</w:t>
      </w:r>
      <w:r w:rsidRPr="00D56020">
        <w:rPr>
          <w:b w:val="0"/>
          <w:snapToGrid w:val="0"/>
        </w:rPr>
        <w:t>————</w:t>
      </w:r>
    </w:p>
    <w:p w14:paraId="585FC809" w14:textId="77777777" w:rsidR="00633A79" w:rsidRPr="002E2922" w:rsidRDefault="004944D8" w:rsidP="002E2922">
      <w:pPr>
        <w:widowControl w:val="0"/>
        <w:tabs>
          <w:tab w:val="left" w:pos="90"/>
        </w:tabs>
        <w:jc w:val="right"/>
        <w:rPr>
          <w:i/>
          <w:snapToGrid w:val="0"/>
          <w:color w:val="000000"/>
          <w:sz w:val="26"/>
        </w:rPr>
      </w:pPr>
      <w:r>
        <w:rPr>
          <w:i/>
          <w:snapToGrid w:val="0"/>
          <w:color w:val="000000"/>
        </w:rPr>
        <w:t xml:space="preserve"> Festa nazionale 1 dicembre</w:t>
      </w:r>
    </w:p>
    <w:p w14:paraId="6D89DC01" w14:textId="77777777" w:rsidR="001262AD" w:rsidRDefault="001262AD" w:rsidP="001262AD">
      <w:pPr>
        <w:widowControl w:val="0"/>
        <w:tabs>
          <w:tab w:val="left" w:pos="90"/>
        </w:tabs>
        <w:rPr>
          <w:b/>
          <w:snapToGrid w:val="0"/>
          <w:color w:val="000080"/>
          <w:u w:val="single"/>
        </w:rPr>
      </w:pPr>
      <w:r>
        <w:rPr>
          <w:b/>
          <w:snapToGrid w:val="0"/>
          <w:color w:val="000080"/>
          <w:u w:val="single"/>
        </w:rPr>
        <w:t xml:space="preserve">BARI - CONSOLATO GENERALE            </w:t>
      </w:r>
    </w:p>
    <w:p w14:paraId="5CCA114A" w14:textId="77777777" w:rsidR="0037554B" w:rsidRPr="0037554B" w:rsidRDefault="0037554B" w:rsidP="001262AD">
      <w:pPr>
        <w:widowControl w:val="0"/>
        <w:tabs>
          <w:tab w:val="left" w:pos="90"/>
        </w:tabs>
        <w:rPr>
          <w:b/>
          <w:snapToGrid w:val="0"/>
          <w:color w:val="000080"/>
          <w:u w:val="single"/>
        </w:rPr>
      </w:pPr>
    </w:p>
    <w:p w14:paraId="4F0638B2" w14:textId="77777777" w:rsidR="001262AD" w:rsidRDefault="001262AD" w:rsidP="0037554B">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Bruno Zaccaro, </w:t>
      </w:r>
      <w:r w:rsidR="00B748B7">
        <w:rPr>
          <w:snapToGrid w:val="0"/>
          <w:color w:val="000000"/>
        </w:rPr>
        <w:t>17/</w:t>
      </w:r>
      <w:r>
        <w:rPr>
          <w:snapToGrid w:val="0"/>
          <w:color w:val="000000"/>
        </w:rPr>
        <w:t xml:space="preserve">19 -  70126 Bari </w:t>
      </w:r>
    </w:p>
    <w:p w14:paraId="3CB9E552" w14:textId="77777777" w:rsidR="0037554B" w:rsidRDefault="0037554B" w:rsidP="0037554B">
      <w:pPr>
        <w:widowControl w:val="0"/>
        <w:tabs>
          <w:tab w:val="left" w:pos="90"/>
          <w:tab w:val="left" w:pos="2321"/>
        </w:tabs>
        <w:rPr>
          <w:snapToGrid w:val="0"/>
          <w:color w:val="000000"/>
        </w:rPr>
      </w:pPr>
      <w:r>
        <w:rPr>
          <w:snapToGrid w:val="0"/>
          <w:color w:val="000000"/>
        </w:rPr>
        <w:tab/>
      </w:r>
      <w:r>
        <w:rPr>
          <w:snapToGrid w:val="0"/>
          <w:color w:val="000000"/>
        </w:rPr>
        <w:tab/>
        <w:t>Tel. 0805461818 – Fax 0805461828</w:t>
      </w:r>
    </w:p>
    <w:p w14:paraId="429F60C4" w14:textId="77777777" w:rsidR="0037554B" w:rsidRPr="0037554B" w:rsidRDefault="0037554B" w:rsidP="0037554B">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38" w:history="1">
        <w:r w:rsidR="0059632C" w:rsidRPr="00D56D2E">
          <w:rPr>
            <w:rStyle w:val="Collegamentoipertestuale"/>
            <w:snapToGrid w:val="0"/>
          </w:rPr>
          <w:t>bari@mae.ro</w:t>
        </w:r>
      </w:hyperlink>
      <w:r w:rsidR="0059632C">
        <w:rPr>
          <w:snapToGrid w:val="0"/>
          <w:color w:val="000000"/>
        </w:rPr>
        <w:t xml:space="preserve"> </w:t>
      </w:r>
    </w:p>
    <w:p w14:paraId="77502135" w14:textId="77777777" w:rsidR="001262AD" w:rsidRDefault="001262AD" w:rsidP="001262AD">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Puglia, Basilicata, Calabria, Molise</w:t>
      </w:r>
    </w:p>
    <w:p w14:paraId="5816DE92" w14:textId="77777777" w:rsidR="001262AD" w:rsidRDefault="001262AD" w:rsidP="001262AD">
      <w:pPr>
        <w:widowControl w:val="0"/>
        <w:tabs>
          <w:tab w:val="left" w:pos="90"/>
          <w:tab w:val="left" w:pos="2321"/>
        </w:tabs>
        <w:spacing w:before="40"/>
        <w:rPr>
          <w:snapToGrid w:val="0"/>
        </w:rPr>
      </w:pPr>
    </w:p>
    <w:p w14:paraId="00656BAC" w14:textId="77777777" w:rsidR="001262AD" w:rsidRDefault="001262AD" w:rsidP="001262AD">
      <w:pPr>
        <w:widowControl w:val="0"/>
        <w:tabs>
          <w:tab w:val="left" w:pos="90"/>
        </w:tabs>
        <w:rPr>
          <w:snapToGrid w:val="0"/>
        </w:rPr>
      </w:pPr>
      <w:r>
        <w:rPr>
          <w:snapToGrid w:val="0"/>
        </w:rPr>
        <w:t>Signor</w:t>
      </w:r>
      <w:r w:rsidR="0038084A">
        <w:rPr>
          <w:snapToGrid w:val="0"/>
        </w:rPr>
        <w:t>a</w:t>
      </w:r>
      <w:r>
        <w:rPr>
          <w:snapToGrid w:val="0"/>
        </w:rPr>
        <w:t xml:space="preserve"> </w:t>
      </w:r>
      <w:r w:rsidR="005534C2" w:rsidRPr="005534C2">
        <w:rPr>
          <w:snapToGrid w:val="0"/>
        </w:rPr>
        <w:t>IOANA GHEORGHIAŞ</w:t>
      </w:r>
      <w:r>
        <w:rPr>
          <w:snapToGrid w:val="0"/>
        </w:rPr>
        <w:t xml:space="preserve">, Console Generale, (Exequatur </w:t>
      </w:r>
      <w:r w:rsidR="005534C2">
        <w:rPr>
          <w:snapToGrid w:val="0"/>
        </w:rPr>
        <w:t>13</w:t>
      </w:r>
      <w:r>
        <w:rPr>
          <w:snapToGrid w:val="0"/>
        </w:rPr>
        <w:t xml:space="preserve"> novembre </w:t>
      </w:r>
      <w:r w:rsidR="005534C2">
        <w:rPr>
          <w:snapToGrid w:val="0"/>
        </w:rPr>
        <w:t>2023</w:t>
      </w:r>
      <w:r>
        <w:rPr>
          <w:snapToGrid w:val="0"/>
        </w:rPr>
        <w:t>)</w:t>
      </w:r>
    </w:p>
    <w:p w14:paraId="5B210234" w14:textId="77777777" w:rsidR="00B30B96" w:rsidRDefault="00B30B96" w:rsidP="00B30B96">
      <w:pPr>
        <w:widowControl w:val="0"/>
        <w:tabs>
          <w:tab w:val="left" w:pos="90"/>
        </w:tabs>
        <w:rPr>
          <w:snapToGrid w:val="0"/>
        </w:rPr>
      </w:pPr>
      <w:r>
        <w:rPr>
          <w:snapToGrid w:val="0"/>
        </w:rPr>
        <w:t>Signor DAN STEFANESA, Console (7 dicembre 2016)</w:t>
      </w:r>
    </w:p>
    <w:p w14:paraId="4DE056C9" w14:textId="0F4D5B8D" w:rsidR="00223E7D" w:rsidRDefault="00223E7D" w:rsidP="001262AD">
      <w:pPr>
        <w:widowControl w:val="0"/>
        <w:tabs>
          <w:tab w:val="left" w:pos="90"/>
        </w:tabs>
        <w:rPr>
          <w:snapToGrid w:val="0"/>
        </w:rPr>
      </w:pPr>
      <w:r>
        <w:rPr>
          <w:snapToGrid w:val="0"/>
        </w:rPr>
        <w:t>Signora ELEONORA RUGINA, Console (4 ottobre 2021)</w:t>
      </w:r>
    </w:p>
    <w:p w14:paraId="326E4ACB" w14:textId="6FD0E983" w:rsidR="00550D52" w:rsidRDefault="00550D52" w:rsidP="001262AD">
      <w:pPr>
        <w:widowControl w:val="0"/>
        <w:tabs>
          <w:tab w:val="left" w:pos="90"/>
        </w:tabs>
        <w:rPr>
          <w:snapToGrid w:val="0"/>
        </w:rPr>
      </w:pPr>
      <w:r>
        <w:rPr>
          <w:snapToGrid w:val="0"/>
        </w:rPr>
        <w:t>Signora RALUCA STANCIU, Console (17 agosto 2023)</w:t>
      </w:r>
    </w:p>
    <w:p w14:paraId="4C381394" w14:textId="7B95C439" w:rsidR="00D24068" w:rsidRDefault="00D24068">
      <w:pPr>
        <w:widowControl w:val="0"/>
        <w:tabs>
          <w:tab w:val="left" w:pos="90"/>
        </w:tabs>
        <w:rPr>
          <w:b/>
          <w:snapToGrid w:val="0"/>
          <w:color w:val="000080"/>
          <w:u w:val="single"/>
        </w:rPr>
      </w:pPr>
    </w:p>
    <w:p w14:paraId="1E53F9B2" w14:textId="77777777" w:rsidR="00DC0025" w:rsidRDefault="00DC0025">
      <w:pPr>
        <w:widowControl w:val="0"/>
        <w:tabs>
          <w:tab w:val="left" w:pos="90"/>
        </w:tabs>
        <w:rPr>
          <w:b/>
          <w:snapToGrid w:val="0"/>
          <w:color w:val="000080"/>
          <w:u w:val="single"/>
        </w:rPr>
      </w:pPr>
    </w:p>
    <w:p w14:paraId="169EEED8" w14:textId="77777777" w:rsidR="009D78D6" w:rsidRDefault="009D78D6">
      <w:pPr>
        <w:widowControl w:val="0"/>
        <w:tabs>
          <w:tab w:val="left" w:pos="90"/>
        </w:tabs>
        <w:rPr>
          <w:b/>
          <w:snapToGrid w:val="0"/>
          <w:color w:val="000080"/>
          <w:u w:val="single"/>
        </w:rPr>
      </w:pPr>
    </w:p>
    <w:p w14:paraId="6A3D8B64" w14:textId="77777777" w:rsidR="00997D99" w:rsidRDefault="00997D99" w:rsidP="00997D99">
      <w:pPr>
        <w:widowControl w:val="0"/>
        <w:tabs>
          <w:tab w:val="left" w:pos="90"/>
        </w:tabs>
        <w:rPr>
          <w:b/>
          <w:snapToGrid w:val="0"/>
          <w:color w:val="000080"/>
          <w:sz w:val="26"/>
          <w:u w:val="single"/>
        </w:rPr>
      </w:pPr>
      <w:r>
        <w:rPr>
          <w:b/>
          <w:snapToGrid w:val="0"/>
          <w:color w:val="000080"/>
          <w:u w:val="single"/>
        </w:rPr>
        <w:t xml:space="preserve">BOLOGNA - CONSOLATO GENERALE            </w:t>
      </w:r>
    </w:p>
    <w:p w14:paraId="56195AA3" w14:textId="77777777" w:rsidR="00997D99" w:rsidRDefault="00997D99" w:rsidP="00997D9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Guelfa, 9 -  401</w:t>
      </w:r>
      <w:r w:rsidR="008F6137">
        <w:rPr>
          <w:snapToGrid w:val="0"/>
          <w:color w:val="000000"/>
        </w:rPr>
        <w:t>38</w:t>
      </w:r>
      <w:r>
        <w:rPr>
          <w:snapToGrid w:val="0"/>
          <w:color w:val="000000"/>
        </w:rPr>
        <w:t xml:space="preserve"> Bologna </w:t>
      </w:r>
    </w:p>
    <w:p w14:paraId="25B6FADB" w14:textId="77777777" w:rsidR="00997D99" w:rsidRDefault="00997D99" w:rsidP="00997D99">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Emilia Romagna, Toscana</w:t>
      </w:r>
      <w:r w:rsidR="002048E7">
        <w:rPr>
          <w:snapToGrid w:val="0"/>
        </w:rPr>
        <w:t>,</w:t>
      </w:r>
      <w:r>
        <w:rPr>
          <w:snapToGrid w:val="0"/>
        </w:rPr>
        <w:t xml:space="preserve"> Marche</w:t>
      </w:r>
    </w:p>
    <w:p w14:paraId="77C25CA7" w14:textId="77777777" w:rsidR="008D52DD" w:rsidRDefault="008D52DD" w:rsidP="00997D99">
      <w:pPr>
        <w:widowControl w:val="0"/>
        <w:tabs>
          <w:tab w:val="left" w:pos="90"/>
          <w:tab w:val="left" w:pos="2321"/>
        </w:tabs>
        <w:spacing w:before="40"/>
        <w:rPr>
          <w:snapToGrid w:val="0"/>
        </w:rPr>
      </w:pPr>
    </w:p>
    <w:p w14:paraId="76695C3D" w14:textId="77777777" w:rsidR="006A7EB6" w:rsidRDefault="005534C2" w:rsidP="00997D99">
      <w:pPr>
        <w:widowControl w:val="0"/>
        <w:tabs>
          <w:tab w:val="left" w:pos="90"/>
        </w:tabs>
        <w:rPr>
          <w:snapToGrid w:val="0"/>
          <w:color w:val="000000"/>
        </w:rPr>
      </w:pPr>
      <w:r w:rsidRPr="005534C2">
        <w:rPr>
          <w:snapToGrid w:val="0"/>
          <w:color w:val="000000"/>
        </w:rPr>
        <w:t xml:space="preserve">Signora </w:t>
      </w:r>
      <w:r>
        <w:rPr>
          <w:snapToGrid w:val="0"/>
          <w:color w:val="000000"/>
        </w:rPr>
        <w:t>LAURA-NICOLETA NASTA</w:t>
      </w:r>
      <w:r w:rsidRPr="005534C2">
        <w:rPr>
          <w:snapToGrid w:val="0"/>
          <w:color w:val="000000"/>
        </w:rPr>
        <w:t>, Console Generale, (Exequatur 13 novembre 2023)</w:t>
      </w:r>
    </w:p>
    <w:p w14:paraId="43048DD1" w14:textId="77777777" w:rsidR="00617638" w:rsidRDefault="005A5CE7" w:rsidP="00997D99">
      <w:pPr>
        <w:widowControl w:val="0"/>
        <w:tabs>
          <w:tab w:val="left" w:pos="90"/>
        </w:tabs>
        <w:rPr>
          <w:snapToGrid w:val="0"/>
          <w:color w:val="000000"/>
        </w:rPr>
      </w:pPr>
      <w:r>
        <w:rPr>
          <w:snapToGrid w:val="0"/>
          <w:color w:val="000000"/>
        </w:rPr>
        <w:t xml:space="preserve">Signor </w:t>
      </w:r>
      <w:r w:rsidR="003944DB" w:rsidRPr="003944DB">
        <w:rPr>
          <w:snapToGrid w:val="0"/>
          <w:color w:val="000000"/>
        </w:rPr>
        <w:t>SEVER-TUDOR</w:t>
      </w:r>
      <w:r w:rsidR="003944DB">
        <w:rPr>
          <w:snapToGrid w:val="0"/>
          <w:color w:val="000000"/>
        </w:rPr>
        <w:t xml:space="preserve"> </w:t>
      </w:r>
      <w:r w:rsidR="003944DB" w:rsidRPr="003944DB">
        <w:rPr>
          <w:snapToGrid w:val="0"/>
          <w:color w:val="000000"/>
        </w:rPr>
        <w:t>PETRE</w:t>
      </w:r>
      <w:r>
        <w:rPr>
          <w:snapToGrid w:val="0"/>
          <w:color w:val="000000"/>
        </w:rPr>
        <w:t>, Console, (</w:t>
      </w:r>
      <w:r w:rsidR="003944DB" w:rsidRPr="003944DB">
        <w:rPr>
          <w:snapToGrid w:val="0"/>
          <w:color w:val="000000"/>
        </w:rPr>
        <w:t>23</w:t>
      </w:r>
      <w:r w:rsidR="003944DB">
        <w:rPr>
          <w:snapToGrid w:val="0"/>
          <w:color w:val="000000"/>
        </w:rPr>
        <w:t xml:space="preserve"> settembre </w:t>
      </w:r>
      <w:r w:rsidR="003944DB" w:rsidRPr="003944DB">
        <w:rPr>
          <w:snapToGrid w:val="0"/>
          <w:color w:val="000000"/>
        </w:rPr>
        <w:t>2018</w:t>
      </w:r>
      <w:r>
        <w:rPr>
          <w:snapToGrid w:val="0"/>
          <w:color w:val="000000"/>
        </w:rPr>
        <w:t>)</w:t>
      </w:r>
    </w:p>
    <w:p w14:paraId="20C155EE" w14:textId="77777777" w:rsidR="00223E7D" w:rsidRDefault="00223E7D" w:rsidP="00997D99">
      <w:pPr>
        <w:widowControl w:val="0"/>
        <w:tabs>
          <w:tab w:val="left" w:pos="90"/>
        </w:tabs>
        <w:rPr>
          <w:snapToGrid w:val="0"/>
          <w:color w:val="000000"/>
        </w:rPr>
      </w:pPr>
      <w:r>
        <w:rPr>
          <w:snapToGrid w:val="0"/>
          <w:color w:val="000000"/>
        </w:rPr>
        <w:t>Signor EDMOND NEAGOE, Console (30 ottobre 2020)</w:t>
      </w:r>
    </w:p>
    <w:p w14:paraId="340A5E7C" w14:textId="77777777" w:rsidR="002417BA" w:rsidRDefault="002417BA" w:rsidP="00997D99">
      <w:pPr>
        <w:widowControl w:val="0"/>
        <w:tabs>
          <w:tab w:val="left" w:pos="90"/>
        </w:tabs>
        <w:rPr>
          <w:snapToGrid w:val="0"/>
          <w:color w:val="000000"/>
        </w:rPr>
      </w:pPr>
      <w:r>
        <w:rPr>
          <w:snapToGrid w:val="0"/>
          <w:color w:val="000000"/>
        </w:rPr>
        <w:t>Signora MIOARA VALENTINA FILIP, Console (31 dicembre 2023)</w:t>
      </w:r>
    </w:p>
    <w:p w14:paraId="0CD7786B" w14:textId="77777777" w:rsidR="00E50378" w:rsidRDefault="00E50378" w:rsidP="00997D99">
      <w:pPr>
        <w:widowControl w:val="0"/>
        <w:tabs>
          <w:tab w:val="left" w:pos="90"/>
        </w:tabs>
        <w:rPr>
          <w:b/>
          <w:snapToGrid w:val="0"/>
          <w:color w:val="000080"/>
          <w:u w:val="single"/>
        </w:rPr>
      </w:pPr>
    </w:p>
    <w:p w14:paraId="41334B48" w14:textId="77777777" w:rsidR="00633A79" w:rsidRDefault="00633A79" w:rsidP="00997D99">
      <w:pPr>
        <w:widowControl w:val="0"/>
        <w:tabs>
          <w:tab w:val="left" w:pos="90"/>
        </w:tabs>
        <w:rPr>
          <w:b/>
          <w:snapToGrid w:val="0"/>
          <w:color w:val="000080"/>
          <w:u w:val="single"/>
        </w:rPr>
      </w:pPr>
    </w:p>
    <w:p w14:paraId="67DBDBA6" w14:textId="77777777" w:rsidR="00AC4ABC" w:rsidRDefault="00AC4ABC" w:rsidP="00997D99">
      <w:pPr>
        <w:widowControl w:val="0"/>
        <w:tabs>
          <w:tab w:val="left" w:pos="90"/>
        </w:tabs>
        <w:rPr>
          <w:b/>
          <w:snapToGrid w:val="0"/>
          <w:color w:val="000080"/>
          <w:u w:val="single"/>
        </w:rPr>
      </w:pPr>
    </w:p>
    <w:p w14:paraId="78866EFB"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585C80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Gignese, 2 - 201</w:t>
      </w:r>
      <w:r w:rsidR="009D586F">
        <w:rPr>
          <w:snapToGrid w:val="0"/>
          <w:color w:val="000000"/>
        </w:rPr>
        <w:t>48</w:t>
      </w:r>
      <w:r>
        <w:rPr>
          <w:snapToGrid w:val="0"/>
          <w:color w:val="000000"/>
        </w:rPr>
        <w:t xml:space="preserve"> Milano </w:t>
      </w:r>
    </w:p>
    <w:p w14:paraId="6FC62EC8" w14:textId="77777777" w:rsidR="00ED4492"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9D586F">
        <w:rPr>
          <w:snapToGrid w:val="0"/>
          <w:color w:val="000000"/>
        </w:rPr>
        <w:t>40098088 02</w:t>
      </w:r>
      <w:r>
        <w:rPr>
          <w:snapToGrid w:val="0"/>
          <w:color w:val="000000"/>
        </w:rPr>
        <w:t xml:space="preserve">40074018 </w:t>
      </w:r>
      <w:r w:rsidR="009D586F">
        <w:rPr>
          <w:snapToGrid w:val="0"/>
          <w:color w:val="000000"/>
        </w:rPr>
        <w:t xml:space="preserve">3661081444 </w:t>
      </w:r>
      <w:r>
        <w:rPr>
          <w:snapToGrid w:val="0"/>
          <w:color w:val="000000"/>
        </w:rPr>
        <w:t xml:space="preserve">- Fax 0240074023 </w:t>
      </w:r>
    </w:p>
    <w:p w14:paraId="20FDA798" w14:textId="77777777" w:rsidR="004944D8" w:rsidRDefault="00ED4492">
      <w:pPr>
        <w:widowControl w:val="0"/>
        <w:tabs>
          <w:tab w:val="left" w:pos="2321"/>
        </w:tabs>
        <w:rPr>
          <w:snapToGrid w:val="0"/>
          <w:color w:val="000000"/>
          <w:sz w:val="23"/>
        </w:rPr>
      </w:pPr>
      <w:r>
        <w:rPr>
          <w:snapToGrid w:val="0"/>
          <w:color w:val="000000"/>
        </w:rPr>
        <w:tab/>
        <w:t xml:space="preserve">E-mail  </w:t>
      </w:r>
      <w:hyperlink r:id="rId439" w:history="1">
        <w:r w:rsidR="00CF2C09" w:rsidRPr="00DA0BBB">
          <w:rPr>
            <w:rStyle w:val="Collegamentoipertestuale"/>
          </w:rPr>
          <w:t>milano@mae.ro</w:t>
        </w:r>
      </w:hyperlink>
      <w:r w:rsidR="004944D8">
        <w:rPr>
          <w:snapToGrid w:val="0"/>
          <w:color w:val="000000"/>
        </w:rPr>
        <w:t xml:space="preserve"> </w:t>
      </w:r>
    </w:p>
    <w:p w14:paraId="3E132C4A" w14:textId="77777777" w:rsidR="004944D8" w:rsidRDefault="004944D8" w:rsidP="00E418EE">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E418EE">
        <w:rPr>
          <w:snapToGrid w:val="0"/>
          <w:color w:val="000000"/>
        </w:rPr>
        <w:t>Lombardia</w:t>
      </w:r>
      <w:r w:rsidR="00C60FFA">
        <w:rPr>
          <w:snapToGrid w:val="0"/>
          <w:color w:val="000000"/>
        </w:rPr>
        <w:t>,</w:t>
      </w:r>
      <w:r w:rsidR="00E418EE">
        <w:rPr>
          <w:snapToGrid w:val="0"/>
          <w:color w:val="000000"/>
        </w:rPr>
        <w:t xml:space="preserve"> </w:t>
      </w:r>
      <w:r>
        <w:rPr>
          <w:snapToGrid w:val="0"/>
          <w:color w:val="000000"/>
        </w:rPr>
        <w:t>Trentino</w:t>
      </w:r>
      <w:r w:rsidR="00C60FFA">
        <w:rPr>
          <w:snapToGrid w:val="0"/>
          <w:color w:val="000000"/>
        </w:rPr>
        <w:t xml:space="preserve"> </w:t>
      </w:r>
      <w:r>
        <w:rPr>
          <w:snapToGrid w:val="0"/>
          <w:color w:val="000000"/>
        </w:rPr>
        <w:t xml:space="preserve">Alto Adige         </w:t>
      </w:r>
    </w:p>
    <w:p w14:paraId="0096E3F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7B3F603" w14:textId="77777777" w:rsidR="007450E9" w:rsidRDefault="007450E9" w:rsidP="007450E9">
      <w:pPr>
        <w:widowControl w:val="0"/>
        <w:tabs>
          <w:tab w:val="left" w:pos="90"/>
        </w:tabs>
      </w:pPr>
    </w:p>
    <w:p w14:paraId="0DF199ED" w14:textId="77777777" w:rsidR="007450E9" w:rsidRPr="003A2D31" w:rsidRDefault="007450E9" w:rsidP="007450E9">
      <w:pPr>
        <w:widowControl w:val="0"/>
        <w:tabs>
          <w:tab w:val="left" w:pos="90"/>
        </w:tabs>
      </w:pPr>
      <w:r>
        <w:t>Signora CARMEN-LILIANA IACOB, Console Generale, (Exequatur 13 novembre 2023)</w:t>
      </w:r>
    </w:p>
    <w:p w14:paraId="1A9F5EC7" w14:textId="77777777" w:rsidR="00A65D6B" w:rsidRDefault="00A65D6B" w:rsidP="00A65D6B">
      <w:pPr>
        <w:widowControl w:val="0"/>
        <w:tabs>
          <w:tab w:val="left" w:pos="90"/>
        </w:tabs>
        <w:rPr>
          <w:snapToGrid w:val="0"/>
          <w:color w:val="000000"/>
        </w:rPr>
      </w:pPr>
      <w:r>
        <w:rPr>
          <w:snapToGrid w:val="0"/>
          <w:color w:val="000000"/>
        </w:rPr>
        <w:t>Signor COSMIN GABRIEL UNGUREANU, Console (31 dicembre 2022)</w:t>
      </w:r>
    </w:p>
    <w:p w14:paraId="7B239343" w14:textId="0DC2CBBB" w:rsidR="004944D8" w:rsidRDefault="004944D8">
      <w:pPr>
        <w:widowControl w:val="0"/>
        <w:tabs>
          <w:tab w:val="left" w:pos="90"/>
        </w:tabs>
        <w:rPr>
          <w:b/>
          <w:snapToGrid w:val="0"/>
          <w:color w:val="000080"/>
          <w:u w:val="single"/>
        </w:rPr>
      </w:pPr>
    </w:p>
    <w:p w14:paraId="050E8ED1" w14:textId="77777777" w:rsidR="00E84B9A" w:rsidRDefault="00E84B9A">
      <w:pPr>
        <w:widowControl w:val="0"/>
        <w:tabs>
          <w:tab w:val="left" w:pos="90"/>
        </w:tabs>
        <w:rPr>
          <w:b/>
          <w:snapToGrid w:val="0"/>
          <w:color w:val="000080"/>
          <w:u w:val="single"/>
        </w:rPr>
      </w:pPr>
    </w:p>
    <w:p w14:paraId="1ED55F1D" w14:textId="77777777" w:rsidR="002E2922" w:rsidRDefault="002E2922">
      <w:pPr>
        <w:widowControl w:val="0"/>
        <w:tabs>
          <w:tab w:val="left" w:pos="90"/>
        </w:tabs>
        <w:rPr>
          <w:b/>
          <w:snapToGrid w:val="0"/>
          <w:color w:val="000080"/>
          <w:u w:val="single"/>
        </w:rPr>
      </w:pPr>
    </w:p>
    <w:p w14:paraId="164C70C8" w14:textId="77777777" w:rsidR="002E2922" w:rsidRDefault="002E2922">
      <w:pPr>
        <w:widowControl w:val="0"/>
        <w:tabs>
          <w:tab w:val="left" w:pos="90"/>
        </w:tabs>
        <w:rPr>
          <w:b/>
          <w:snapToGrid w:val="0"/>
          <w:color w:val="000080"/>
          <w:u w:val="single"/>
        </w:rPr>
      </w:pPr>
    </w:p>
    <w:p w14:paraId="0D8F6354" w14:textId="77777777" w:rsidR="002E2922" w:rsidRDefault="002E2922" w:rsidP="002E2922">
      <w:pPr>
        <w:widowControl w:val="0"/>
        <w:tabs>
          <w:tab w:val="left" w:pos="90"/>
        </w:tabs>
        <w:rPr>
          <w:b/>
          <w:snapToGrid w:val="0"/>
          <w:color w:val="000080"/>
          <w:sz w:val="26"/>
          <w:u w:val="single"/>
        </w:rPr>
      </w:pPr>
      <w:r>
        <w:rPr>
          <w:b/>
          <w:snapToGrid w:val="0"/>
          <w:color w:val="000080"/>
          <w:u w:val="single"/>
        </w:rPr>
        <w:t>ROMA - CONSOLATO GENERALE</w:t>
      </w:r>
    </w:p>
    <w:p w14:paraId="50E2499B" w14:textId="77777777" w:rsidR="002E2922" w:rsidRDefault="002E2922" w:rsidP="002E2922">
      <w:pPr>
        <w:widowControl w:val="0"/>
        <w:tabs>
          <w:tab w:val="left" w:pos="90"/>
          <w:tab w:val="left" w:pos="2711"/>
        </w:tabs>
        <w:rPr>
          <w:b/>
          <w:snapToGrid w:val="0"/>
          <w:color w:val="000000"/>
        </w:rPr>
      </w:pPr>
    </w:p>
    <w:p w14:paraId="142EB313" w14:textId="77777777" w:rsidR="002E2922" w:rsidRDefault="002E2922" w:rsidP="002E2922">
      <w:pPr>
        <w:widowControl w:val="0"/>
        <w:tabs>
          <w:tab w:val="left" w:pos="90"/>
          <w:tab w:val="left" w:pos="2711"/>
        </w:tabs>
        <w:rPr>
          <w:snapToGrid w:val="0"/>
          <w:color w:val="000000"/>
          <w:sz w:val="26"/>
        </w:rPr>
      </w:pPr>
      <w:r>
        <w:rPr>
          <w:b/>
          <w:snapToGrid w:val="0"/>
          <w:color w:val="000000"/>
        </w:rPr>
        <w:t>Indirizzo</w:t>
      </w:r>
      <w:r>
        <w:rPr>
          <w:rFonts w:ascii="MS Sans Serif" w:hAnsi="MS Sans Serif"/>
          <w:snapToGrid w:val="0"/>
          <w:sz w:val="24"/>
        </w:rPr>
        <w:t xml:space="preserve">                       </w:t>
      </w:r>
      <w:r>
        <w:rPr>
          <w:snapToGrid w:val="0"/>
          <w:color w:val="000000"/>
        </w:rPr>
        <w:t xml:space="preserve">Viale Libano, 40 – 00144 Roma                         </w:t>
      </w:r>
    </w:p>
    <w:p w14:paraId="5E98ABBA" w14:textId="77777777" w:rsidR="002E2922" w:rsidRDefault="002E2922" w:rsidP="002E2922">
      <w:pPr>
        <w:widowControl w:val="0"/>
        <w:tabs>
          <w:tab w:val="left" w:pos="90"/>
          <w:tab w:val="left" w:pos="2711"/>
        </w:tabs>
        <w:rPr>
          <w:snapToGrid w:val="0"/>
        </w:rPr>
      </w:pPr>
      <w:r>
        <w:rPr>
          <w:snapToGrid w:val="0"/>
        </w:rPr>
        <w:tab/>
        <w:t xml:space="preserve">                                             E-mail  </w:t>
      </w:r>
      <w:r w:rsidRPr="00040A3B">
        <w:rPr>
          <w:snapToGrid w:val="0"/>
        </w:rPr>
        <w:t>contact@informatiiconsulare.ro</w:t>
      </w:r>
    </w:p>
    <w:p w14:paraId="2200F7E2" w14:textId="77777777" w:rsidR="002E2922" w:rsidRDefault="002E2922" w:rsidP="002E2922">
      <w:pPr>
        <w:widowControl w:val="0"/>
        <w:tabs>
          <w:tab w:val="left" w:pos="90"/>
          <w:tab w:val="left" w:pos="2711"/>
        </w:tabs>
        <w:rPr>
          <w:snapToGrid w:val="0"/>
          <w:color w:val="000000"/>
          <w:sz w:val="23"/>
        </w:rPr>
      </w:pPr>
      <w:r>
        <w:rPr>
          <w:b/>
          <w:snapToGrid w:val="0"/>
          <w:color w:val="000000"/>
        </w:rPr>
        <w:t>Circoscrizione</w:t>
      </w:r>
      <w:r>
        <w:rPr>
          <w:rFonts w:ascii="MS Sans Serif" w:hAnsi="MS Sans Serif"/>
          <w:snapToGrid w:val="0"/>
          <w:sz w:val="24"/>
        </w:rPr>
        <w:t xml:space="preserve">                </w:t>
      </w:r>
      <w:r>
        <w:rPr>
          <w:snapToGrid w:val="0"/>
          <w:color w:val="000000"/>
        </w:rPr>
        <w:t xml:space="preserve"> Abruzzo, Campania, Lazio, Sardegna, Umbria</w:t>
      </w:r>
    </w:p>
    <w:p w14:paraId="1A324F81" w14:textId="77777777" w:rsidR="002E2922" w:rsidRDefault="002E2922" w:rsidP="002E2922">
      <w:pPr>
        <w:widowControl w:val="0"/>
        <w:tabs>
          <w:tab w:val="left" w:pos="90"/>
        </w:tabs>
        <w:rPr>
          <w:rFonts w:ascii="Arial+2" w:hAnsi="Arial+2" w:cs="Arial+2"/>
          <w:sz w:val="18"/>
          <w:szCs w:val="18"/>
        </w:rPr>
      </w:pPr>
    </w:p>
    <w:p w14:paraId="1720B666" w14:textId="77777777" w:rsidR="007450E9" w:rsidRDefault="007450E9" w:rsidP="002E2922">
      <w:pPr>
        <w:widowControl w:val="0"/>
        <w:tabs>
          <w:tab w:val="left" w:pos="90"/>
        </w:tabs>
        <w:rPr>
          <w:rFonts w:ascii="Arial+2" w:hAnsi="Arial+2" w:cs="Arial+2"/>
          <w:sz w:val="18"/>
          <w:szCs w:val="18"/>
        </w:rPr>
      </w:pPr>
      <w:r w:rsidRPr="007450E9">
        <w:rPr>
          <w:rFonts w:ascii="Arial+2" w:hAnsi="Arial+2" w:cs="Arial+2"/>
          <w:sz w:val="18"/>
          <w:szCs w:val="18"/>
        </w:rPr>
        <w:t xml:space="preserve">Signor </w:t>
      </w:r>
      <w:r>
        <w:rPr>
          <w:rFonts w:ascii="Arial+2" w:hAnsi="Arial+2" w:cs="Arial+2"/>
          <w:sz w:val="18"/>
          <w:szCs w:val="18"/>
        </w:rPr>
        <w:t>MARIAN POPESCU</w:t>
      </w:r>
      <w:r w:rsidRPr="007450E9">
        <w:rPr>
          <w:rFonts w:ascii="Arial+2" w:hAnsi="Arial+2" w:cs="Arial+2"/>
          <w:sz w:val="18"/>
          <w:szCs w:val="18"/>
        </w:rPr>
        <w:t>, Console</w:t>
      </w:r>
      <w:r>
        <w:rPr>
          <w:rFonts w:ascii="Arial+2" w:hAnsi="Arial+2" w:cs="Arial+2"/>
          <w:sz w:val="18"/>
          <w:szCs w:val="18"/>
        </w:rPr>
        <w:t xml:space="preserve"> Generale</w:t>
      </w:r>
      <w:r w:rsidRPr="007450E9">
        <w:rPr>
          <w:rFonts w:ascii="Arial+2" w:hAnsi="Arial+2" w:cs="Arial+2"/>
          <w:sz w:val="18"/>
          <w:szCs w:val="18"/>
        </w:rPr>
        <w:t>, (</w:t>
      </w:r>
      <w:r>
        <w:rPr>
          <w:rFonts w:ascii="Arial+2" w:hAnsi="Arial+2" w:cs="Arial+2"/>
          <w:sz w:val="18"/>
          <w:szCs w:val="18"/>
        </w:rPr>
        <w:t>13 novembre 2023</w:t>
      </w:r>
      <w:r w:rsidRPr="007450E9">
        <w:rPr>
          <w:rFonts w:ascii="Arial+2" w:hAnsi="Arial+2" w:cs="Arial+2"/>
          <w:sz w:val="18"/>
          <w:szCs w:val="18"/>
        </w:rPr>
        <w:t>)</w:t>
      </w:r>
    </w:p>
    <w:p w14:paraId="5D0212D0" w14:textId="77777777" w:rsidR="00B70F73" w:rsidRDefault="00B70F73" w:rsidP="00647AD8">
      <w:pPr>
        <w:widowControl w:val="0"/>
        <w:tabs>
          <w:tab w:val="left" w:pos="90"/>
        </w:tabs>
        <w:rPr>
          <w:snapToGrid w:val="0"/>
        </w:rPr>
      </w:pPr>
      <w:r>
        <w:rPr>
          <w:snapToGrid w:val="0"/>
        </w:rPr>
        <w:t>Signora MARIANA OLTEANU, Console</w:t>
      </w:r>
      <w:r w:rsidR="00141D15">
        <w:rPr>
          <w:snapToGrid w:val="0"/>
        </w:rPr>
        <w:t xml:space="preserve"> (17 aprile 2022)</w:t>
      </w:r>
    </w:p>
    <w:p w14:paraId="33989266" w14:textId="77777777" w:rsidR="00A65D6B" w:rsidRDefault="00A65D6B" w:rsidP="00647AD8">
      <w:pPr>
        <w:widowControl w:val="0"/>
        <w:tabs>
          <w:tab w:val="left" w:pos="90"/>
        </w:tabs>
        <w:rPr>
          <w:snapToGrid w:val="0"/>
        </w:rPr>
      </w:pPr>
      <w:r>
        <w:rPr>
          <w:snapToGrid w:val="0"/>
        </w:rPr>
        <w:t>Signor NATALIA SIMONA LAZUREANU, Console (1 giugno 2023)</w:t>
      </w:r>
    </w:p>
    <w:p w14:paraId="7F352EEA" w14:textId="2E7BDF83" w:rsidR="006316B5" w:rsidRDefault="006316B5" w:rsidP="006316B5">
      <w:pPr>
        <w:widowControl w:val="0"/>
        <w:tabs>
          <w:tab w:val="left" w:pos="90"/>
        </w:tabs>
        <w:rPr>
          <w:snapToGrid w:val="0"/>
        </w:rPr>
      </w:pPr>
      <w:r w:rsidRPr="00CD62D1">
        <w:rPr>
          <w:snapToGrid w:val="0"/>
        </w:rPr>
        <w:t xml:space="preserve">Signor THEODOR BRINZARU, Vice Console, </w:t>
      </w:r>
      <w:r w:rsidR="00B61F1E" w:rsidRPr="00CD62D1">
        <w:rPr>
          <w:snapToGrid w:val="0"/>
        </w:rPr>
        <w:t>(18 agosto 2023)</w:t>
      </w:r>
    </w:p>
    <w:p w14:paraId="613A62B4" w14:textId="72D45F5C" w:rsidR="00F601A6" w:rsidRDefault="00F601A6" w:rsidP="006316B5">
      <w:pPr>
        <w:widowControl w:val="0"/>
        <w:tabs>
          <w:tab w:val="left" w:pos="90"/>
        </w:tabs>
        <w:rPr>
          <w:snapToGrid w:val="0"/>
        </w:rPr>
      </w:pPr>
      <w:r>
        <w:rPr>
          <w:snapToGrid w:val="0"/>
        </w:rPr>
        <w:t>Signora ANASTASIA PINZARU, Vice Console (4 novembre 2024)</w:t>
      </w:r>
    </w:p>
    <w:p w14:paraId="68523462" w14:textId="45D28099" w:rsidR="000F57F4" w:rsidRPr="00CD62D1" w:rsidRDefault="000F57F4" w:rsidP="006316B5">
      <w:pPr>
        <w:widowControl w:val="0"/>
        <w:tabs>
          <w:tab w:val="left" w:pos="90"/>
        </w:tabs>
        <w:rPr>
          <w:snapToGrid w:val="0"/>
        </w:rPr>
      </w:pPr>
      <w:r>
        <w:rPr>
          <w:snapToGrid w:val="0"/>
        </w:rPr>
        <w:t>Signor IULIAN-MARIAN BARBOS, Vice Console (12 giugno 2025)</w:t>
      </w:r>
    </w:p>
    <w:p w14:paraId="3655BB5F" w14:textId="77777777" w:rsidR="000C2041" w:rsidRDefault="000C2041" w:rsidP="00647AD8">
      <w:pPr>
        <w:widowControl w:val="0"/>
        <w:tabs>
          <w:tab w:val="left" w:pos="90"/>
        </w:tabs>
        <w:rPr>
          <w:b/>
          <w:snapToGrid w:val="0"/>
          <w:color w:val="000080"/>
          <w:u w:val="single"/>
        </w:rPr>
      </w:pPr>
    </w:p>
    <w:p w14:paraId="120208CD" w14:textId="77777777" w:rsidR="003B44E8" w:rsidRDefault="003B44E8" w:rsidP="00647AD8">
      <w:pPr>
        <w:widowControl w:val="0"/>
        <w:tabs>
          <w:tab w:val="left" w:pos="90"/>
        </w:tabs>
        <w:rPr>
          <w:b/>
          <w:snapToGrid w:val="0"/>
          <w:color w:val="000080"/>
          <w:u w:val="single"/>
        </w:rPr>
      </w:pPr>
    </w:p>
    <w:p w14:paraId="7318596A" w14:textId="77777777" w:rsidR="003B44E8" w:rsidRDefault="003B44E8" w:rsidP="00647AD8">
      <w:pPr>
        <w:widowControl w:val="0"/>
        <w:tabs>
          <w:tab w:val="left" w:pos="90"/>
        </w:tabs>
        <w:rPr>
          <w:b/>
          <w:snapToGrid w:val="0"/>
          <w:color w:val="000080"/>
          <w:u w:val="single"/>
        </w:rPr>
      </w:pPr>
    </w:p>
    <w:p w14:paraId="082B3983" w14:textId="77777777" w:rsidR="000C2041" w:rsidRDefault="000C2041" w:rsidP="00647AD8">
      <w:pPr>
        <w:widowControl w:val="0"/>
        <w:tabs>
          <w:tab w:val="left" w:pos="90"/>
        </w:tabs>
        <w:rPr>
          <w:b/>
          <w:snapToGrid w:val="0"/>
          <w:color w:val="000080"/>
          <w:u w:val="single"/>
        </w:rPr>
      </w:pPr>
    </w:p>
    <w:p w14:paraId="7D4A0FC2" w14:textId="77777777" w:rsidR="007450E9" w:rsidRDefault="007450E9" w:rsidP="00647AD8">
      <w:pPr>
        <w:widowControl w:val="0"/>
        <w:tabs>
          <w:tab w:val="left" w:pos="90"/>
        </w:tabs>
        <w:rPr>
          <w:b/>
          <w:snapToGrid w:val="0"/>
          <w:color w:val="000080"/>
          <w:u w:val="single"/>
        </w:rPr>
      </w:pPr>
    </w:p>
    <w:p w14:paraId="1D4B7605" w14:textId="77777777" w:rsidR="00E90AA0" w:rsidRDefault="00E90AA0" w:rsidP="00647AD8">
      <w:pPr>
        <w:widowControl w:val="0"/>
        <w:tabs>
          <w:tab w:val="left" w:pos="90"/>
        </w:tabs>
        <w:rPr>
          <w:b/>
          <w:snapToGrid w:val="0"/>
          <w:color w:val="000080"/>
          <w:u w:val="single"/>
        </w:rPr>
      </w:pPr>
    </w:p>
    <w:p w14:paraId="72FB710F" w14:textId="77777777" w:rsidR="00093932" w:rsidRDefault="00093932" w:rsidP="00647AD8">
      <w:pPr>
        <w:widowControl w:val="0"/>
        <w:tabs>
          <w:tab w:val="left" w:pos="90"/>
        </w:tabs>
        <w:rPr>
          <w:b/>
          <w:snapToGrid w:val="0"/>
          <w:color w:val="000080"/>
          <w:u w:val="single"/>
        </w:rPr>
      </w:pPr>
    </w:p>
    <w:p w14:paraId="332D4516" w14:textId="77777777" w:rsidR="00E82537" w:rsidRDefault="00E82537" w:rsidP="00647AD8">
      <w:pPr>
        <w:widowControl w:val="0"/>
        <w:tabs>
          <w:tab w:val="left" w:pos="90"/>
        </w:tabs>
        <w:rPr>
          <w:b/>
          <w:snapToGrid w:val="0"/>
          <w:color w:val="000080"/>
          <w:u w:val="single"/>
        </w:rPr>
      </w:pPr>
    </w:p>
    <w:p w14:paraId="6AC0218D" w14:textId="77777777" w:rsidR="00E82537" w:rsidRDefault="00E82537" w:rsidP="00E82537">
      <w:pPr>
        <w:widowControl w:val="0"/>
        <w:tabs>
          <w:tab w:val="left" w:pos="90"/>
        </w:tabs>
        <w:jc w:val="right"/>
        <w:rPr>
          <w:b/>
          <w:snapToGrid w:val="0"/>
          <w:color w:val="000080"/>
          <w:u w:val="single"/>
        </w:rPr>
      </w:pPr>
      <w:r>
        <w:rPr>
          <w:b/>
          <w:snapToGrid w:val="0"/>
          <w:color w:val="000000"/>
          <w:sz w:val="16"/>
        </w:rPr>
        <w:t>ROMANIA</w:t>
      </w:r>
    </w:p>
    <w:p w14:paraId="67D3FFC7" w14:textId="77777777" w:rsidR="00E82537" w:rsidRDefault="00E82537" w:rsidP="00E82537">
      <w:pPr>
        <w:widowControl w:val="0"/>
        <w:tabs>
          <w:tab w:val="left" w:pos="90"/>
        </w:tabs>
        <w:jc w:val="right"/>
        <w:rPr>
          <w:b/>
          <w:snapToGrid w:val="0"/>
          <w:color w:val="000080"/>
          <w:u w:val="single"/>
        </w:rPr>
      </w:pPr>
    </w:p>
    <w:p w14:paraId="4B08622A" w14:textId="77777777" w:rsidR="00647AD8" w:rsidRDefault="00647AD8" w:rsidP="00647AD8">
      <w:pPr>
        <w:widowControl w:val="0"/>
        <w:tabs>
          <w:tab w:val="left" w:pos="90"/>
        </w:tabs>
        <w:rPr>
          <w:b/>
          <w:snapToGrid w:val="0"/>
          <w:color w:val="000080"/>
          <w:u w:val="single"/>
        </w:rPr>
      </w:pPr>
      <w:r>
        <w:rPr>
          <w:b/>
          <w:snapToGrid w:val="0"/>
          <w:color w:val="000080"/>
          <w:u w:val="single"/>
        </w:rPr>
        <w:t>TORINO – CONSOLATO GENERALE</w:t>
      </w:r>
    </w:p>
    <w:p w14:paraId="1BAABC2D" w14:textId="77777777" w:rsidR="00647AD8" w:rsidRDefault="00647AD8" w:rsidP="00647AD8">
      <w:pPr>
        <w:widowControl w:val="0"/>
        <w:tabs>
          <w:tab w:val="left" w:pos="90"/>
        </w:tabs>
        <w:rPr>
          <w:b/>
          <w:snapToGrid w:val="0"/>
          <w:color w:val="000080"/>
          <w:u w:val="single"/>
        </w:rPr>
      </w:pPr>
    </w:p>
    <w:p w14:paraId="0001D8CD" w14:textId="77777777" w:rsidR="00647AD8" w:rsidRDefault="00647AD8" w:rsidP="00647AD8">
      <w:pPr>
        <w:widowControl w:val="0"/>
        <w:tabs>
          <w:tab w:val="left" w:pos="90"/>
        </w:tabs>
        <w:rPr>
          <w:bCs/>
          <w:snapToGrid w:val="0"/>
        </w:rPr>
      </w:pPr>
      <w:r>
        <w:rPr>
          <w:b/>
          <w:snapToGrid w:val="0"/>
        </w:rPr>
        <w:t>Indirizzo</w:t>
      </w:r>
      <w:r>
        <w:rPr>
          <w:b/>
          <w:snapToGrid w:val="0"/>
        </w:rPr>
        <w:tab/>
      </w:r>
      <w:r>
        <w:rPr>
          <w:b/>
          <w:snapToGrid w:val="0"/>
        </w:rPr>
        <w:tab/>
      </w:r>
      <w:bookmarkStart w:id="72" w:name="_Hlk118805724"/>
      <w:r>
        <w:rPr>
          <w:bCs/>
          <w:snapToGrid w:val="0"/>
        </w:rPr>
        <w:t>Via Ancona, 7 – 10152 Torino</w:t>
      </w:r>
      <w:bookmarkEnd w:id="72"/>
    </w:p>
    <w:p w14:paraId="61E6EAC4" w14:textId="77777777" w:rsidR="00647AD8" w:rsidRDefault="00647AD8" w:rsidP="00647AD8">
      <w:pPr>
        <w:widowControl w:val="0"/>
        <w:tabs>
          <w:tab w:val="left" w:pos="90"/>
        </w:tabs>
        <w:rPr>
          <w:b/>
          <w:snapToGrid w:val="0"/>
        </w:rPr>
      </w:pPr>
      <w:r>
        <w:rPr>
          <w:b/>
          <w:snapToGrid w:val="0"/>
        </w:rPr>
        <w:tab/>
      </w:r>
      <w:r>
        <w:rPr>
          <w:b/>
          <w:snapToGrid w:val="0"/>
        </w:rPr>
        <w:tab/>
      </w:r>
      <w:r>
        <w:rPr>
          <w:b/>
          <w:snapToGrid w:val="0"/>
        </w:rPr>
        <w:tab/>
      </w:r>
      <w:r>
        <w:rPr>
          <w:b/>
          <w:snapToGrid w:val="0"/>
        </w:rPr>
        <w:tab/>
      </w:r>
      <w:r>
        <w:rPr>
          <w:snapToGrid w:val="0"/>
          <w:color w:val="000000"/>
        </w:rPr>
        <w:t xml:space="preserve">Tel. </w:t>
      </w:r>
      <w:r w:rsidRPr="00B83491">
        <w:rPr>
          <w:color w:val="000000"/>
        </w:rPr>
        <w:t>0112495775; 0112495264; 3387568134</w:t>
      </w:r>
      <w:r>
        <w:rPr>
          <w:snapToGrid w:val="0"/>
          <w:color w:val="000000"/>
        </w:rPr>
        <w:t xml:space="preserve"> – Fax  0112358136</w:t>
      </w:r>
    </w:p>
    <w:p w14:paraId="72C9472E" w14:textId="77777777" w:rsidR="00647AD8" w:rsidRDefault="00647AD8" w:rsidP="00647AD8">
      <w:pPr>
        <w:widowControl w:val="0"/>
        <w:tabs>
          <w:tab w:val="left" w:pos="90"/>
        </w:tabs>
        <w:rPr>
          <w:bCs/>
          <w:snapToGrid w:val="0"/>
        </w:rPr>
      </w:pPr>
      <w:r>
        <w:rPr>
          <w:b/>
          <w:snapToGrid w:val="0"/>
        </w:rPr>
        <w:t>Circoscrizione</w:t>
      </w:r>
      <w:r>
        <w:rPr>
          <w:b/>
          <w:snapToGrid w:val="0"/>
        </w:rPr>
        <w:tab/>
      </w:r>
      <w:r>
        <w:rPr>
          <w:b/>
          <w:snapToGrid w:val="0"/>
        </w:rPr>
        <w:tab/>
      </w:r>
      <w:r>
        <w:rPr>
          <w:bCs/>
          <w:snapToGrid w:val="0"/>
        </w:rPr>
        <w:t>Piemonte, Liguria, Valle d’Aosta</w:t>
      </w:r>
    </w:p>
    <w:p w14:paraId="2EBC9F95" w14:textId="77777777" w:rsidR="00647AD8" w:rsidRDefault="00647AD8" w:rsidP="00647AD8">
      <w:pPr>
        <w:widowControl w:val="0"/>
        <w:tabs>
          <w:tab w:val="left" w:pos="90"/>
        </w:tabs>
        <w:rPr>
          <w:bCs/>
          <w:snapToGrid w:val="0"/>
        </w:rPr>
      </w:pPr>
    </w:p>
    <w:p w14:paraId="1542D1F3" w14:textId="77777777" w:rsidR="00647AD8" w:rsidRDefault="00647AD8" w:rsidP="00647AD8">
      <w:pPr>
        <w:widowControl w:val="0"/>
        <w:tabs>
          <w:tab w:val="left" w:pos="90"/>
        </w:tabs>
        <w:rPr>
          <w:bCs/>
          <w:snapToGrid w:val="0"/>
        </w:rPr>
      </w:pPr>
      <w:r>
        <w:rPr>
          <w:bCs/>
          <w:snapToGrid w:val="0"/>
        </w:rPr>
        <w:t xml:space="preserve">Signor </w:t>
      </w:r>
      <w:r w:rsidR="005534C2">
        <w:rPr>
          <w:bCs/>
          <w:snapToGrid w:val="0"/>
        </w:rPr>
        <w:t>COSMIN DUMITRESCU</w:t>
      </w:r>
      <w:r>
        <w:rPr>
          <w:bCs/>
          <w:snapToGrid w:val="0"/>
        </w:rPr>
        <w:t xml:space="preserve">, Console Generale (Exequatur </w:t>
      </w:r>
      <w:r w:rsidR="005534C2">
        <w:rPr>
          <w:bCs/>
          <w:snapToGrid w:val="0"/>
        </w:rPr>
        <w:t>13 novembre 2023</w:t>
      </w:r>
      <w:r>
        <w:rPr>
          <w:bCs/>
          <w:snapToGrid w:val="0"/>
        </w:rPr>
        <w:t xml:space="preserve">) </w:t>
      </w:r>
    </w:p>
    <w:p w14:paraId="3E7398DC" w14:textId="77777777" w:rsidR="00B35D6E" w:rsidRDefault="00B35D6E" w:rsidP="00647AD8">
      <w:pPr>
        <w:widowControl w:val="0"/>
        <w:tabs>
          <w:tab w:val="left" w:pos="90"/>
        </w:tabs>
        <w:rPr>
          <w:snapToGrid w:val="0"/>
          <w:color w:val="000000"/>
        </w:rPr>
      </w:pPr>
      <w:r>
        <w:rPr>
          <w:snapToGrid w:val="0"/>
          <w:color w:val="000000"/>
        </w:rPr>
        <w:t>Signora MIRELA DUMITRESCU, Console (14 novembre 2023)</w:t>
      </w:r>
    </w:p>
    <w:p w14:paraId="69401C1A" w14:textId="6C75A4D1" w:rsidR="00740D6D" w:rsidRDefault="00740D6D" w:rsidP="00647AD8">
      <w:pPr>
        <w:widowControl w:val="0"/>
        <w:tabs>
          <w:tab w:val="left" w:pos="90"/>
        </w:tabs>
        <w:rPr>
          <w:snapToGrid w:val="0"/>
          <w:color w:val="000000"/>
        </w:rPr>
      </w:pPr>
      <w:r>
        <w:rPr>
          <w:snapToGrid w:val="0"/>
          <w:color w:val="000000"/>
        </w:rPr>
        <w:t xml:space="preserve">Signora </w:t>
      </w:r>
      <w:r>
        <w:rPr>
          <w:snapToGrid w:val="0"/>
          <w:color w:val="000000"/>
        </w:rPr>
        <w:tab/>
        <w:t>GABRIELA IULIA PANTA, Vice Console (23 aprile 2025)</w:t>
      </w:r>
    </w:p>
    <w:p w14:paraId="7ED8DD03" w14:textId="147B0B04" w:rsidR="00740D6D" w:rsidRDefault="00740D6D" w:rsidP="00647AD8">
      <w:pPr>
        <w:widowControl w:val="0"/>
        <w:tabs>
          <w:tab w:val="left" w:pos="90"/>
        </w:tabs>
        <w:rPr>
          <w:snapToGrid w:val="0"/>
          <w:color w:val="000000"/>
        </w:rPr>
      </w:pPr>
      <w:r>
        <w:rPr>
          <w:snapToGrid w:val="0"/>
          <w:color w:val="000000"/>
        </w:rPr>
        <w:t>Signora  ADINA-ANDREEA PARASCHIV, Vice Console (22 aprile 2025)</w:t>
      </w:r>
    </w:p>
    <w:p w14:paraId="73BBFC7F" w14:textId="77777777" w:rsidR="0016284B" w:rsidRDefault="0016284B" w:rsidP="00276995">
      <w:pPr>
        <w:widowControl w:val="0"/>
        <w:tabs>
          <w:tab w:val="left" w:pos="90"/>
        </w:tabs>
        <w:rPr>
          <w:b/>
          <w:snapToGrid w:val="0"/>
          <w:color w:val="000080"/>
          <w:u w:val="single"/>
        </w:rPr>
      </w:pPr>
    </w:p>
    <w:p w14:paraId="0DD28668" w14:textId="77777777" w:rsidR="00E362B8" w:rsidRDefault="00E362B8" w:rsidP="00276995">
      <w:pPr>
        <w:widowControl w:val="0"/>
        <w:tabs>
          <w:tab w:val="left" w:pos="90"/>
        </w:tabs>
        <w:rPr>
          <w:b/>
          <w:snapToGrid w:val="0"/>
          <w:color w:val="000080"/>
          <w:u w:val="single"/>
        </w:rPr>
      </w:pPr>
    </w:p>
    <w:p w14:paraId="607AF768" w14:textId="77777777" w:rsidR="00276995" w:rsidRDefault="00276995" w:rsidP="00276995">
      <w:pPr>
        <w:widowControl w:val="0"/>
        <w:tabs>
          <w:tab w:val="left" w:pos="90"/>
        </w:tabs>
        <w:rPr>
          <w:b/>
          <w:snapToGrid w:val="0"/>
          <w:color w:val="000080"/>
          <w:sz w:val="26"/>
          <w:u w:val="single"/>
        </w:rPr>
      </w:pPr>
      <w:r>
        <w:rPr>
          <w:b/>
          <w:snapToGrid w:val="0"/>
          <w:color w:val="000080"/>
          <w:u w:val="single"/>
        </w:rPr>
        <w:t xml:space="preserve">TRIESTE - CONSOLATO GENERALE            </w:t>
      </w:r>
    </w:p>
    <w:p w14:paraId="68723063" w14:textId="77777777" w:rsidR="00382AC0" w:rsidRDefault="00382AC0" w:rsidP="00382AC0">
      <w:pPr>
        <w:widowControl w:val="0"/>
        <w:tabs>
          <w:tab w:val="left" w:pos="90"/>
          <w:tab w:val="left" w:pos="2321"/>
        </w:tabs>
        <w:rPr>
          <w:b/>
          <w:snapToGrid w:val="0"/>
          <w:color w:val="000000"/>
        </w:rPr>
      </w:pPr>
    </w:p>
    <w:p w14:paraId="7FB73D79" w14:textId="77777777" w:rsidR="00276995" w:rsidRDefault="00276995" w:rsidP="00382AC0">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Udine, 11 -  34100 Trieste </w:t>
      </w:r>
    </w:p>
    <w:p w14:paraId="33BE404C" w14:textId="77777777" w:rsidR="00382AC0" w:rsidRPr="00382AC0" w:rsidRDefault="00382AC0" w:rsidP="00382AC0">
      <w:pPr>
        <w:widowControl w:val="0"/>
        <w:tabs>
          <w:tab w:val="left" w:pos="90"/>
          <w:tab w:val="left" w:pos="2321"/>
        </w:tabs>
        <w:rPr>
          <w:snapToGrid w:val="0"/>
          <w:color w:val="000000"/>
        </w:rPr>
      </w:pPr>
      <w:r>
        <w:rPr>
          <w:snapToGrid w:val="0"/>
          <w:color w:val="000000"/>
          <w:sz w:val="26"/>
        </w:rPr>
        <w:tab/>
      </w:r>
      <w:r>
        <w:rPr>
          <w:snapToGrid w:val="0"/>
          <w:color w:val="000000"/>
          <w:sz w:val="26"/>
        </w:rPr>
        <w:tab/>
      </w:r>
      <w:r>
        <w:rPr>
          <w:snapToGrid w:val="0"/>
          <w:color w:val="000000"/>
        </w:rPr>
        <w:t>Tel. 040411652 – 040412536 – 040416350 – 040528136 – Fax 04044938</w:t>
      </w:r>
    </w:p>
    <w:p w14:paraId="24B56878" w14:textId="77777777" w:rsidR="00276995" w:rsidRDefault="00276995" w:rsidP="00276995">
      <w:pPr>
        <w:widowControl w:val="0"/>
        <w:tabs>
          <w:tab w:val="left" w:pos="2321"/>
        </w:tabs>
        <w:rPr>
          <w:snapToGrid w:val="0"/>
        </w:rPr>
      </w:pPr>
      <w:r>
        <w:rPr>
          <w:b/>
          <w:snapToGrid w:val="0"/>
          <w:color w:val="000000"/>
        </w:rPr>
        <w:t>Circoscrizione</w:t>
      </w:r>
      <w:r>
        <w:rPr>
          <w:rFonts w:ascii="MS Sans Serif" w:hAnsi="MS Sans Serif"/>
          <w:snapToGrid w:val="0"/>
          <w:sz w:val="24"/>
        </w:rPr>
        <w:tab/>
      </w:r>
      <w:r w:rsidR="00C626F1">
        <w:rPr>
          <w:snapToGrid w:val="0"/>
        </w:rPr>
        <w:t xml:space="preserve">Friuli </w:t>
      </w:r>
      <w:r w:rsidR="004A1614">
        <w:rPr>
          <w:snapToGrid w:val="0"/>
        </w:rPr>
        <w:t>Venezia Giulia</w:t>
      </w:r>
      <w:r w:rsidR="00C626F1">
        <w:rPr>
          <w:snapToGrid w:val="0"/>
        </w:rPr>
        <w:t>,</w:t>
      </w:r>
      <w:r>
        <w:rPr>
          <w:snapToGrid w:val="0"/>
        </w:rPr>
        <w:t xml:space="preserve"> </w:t>
      </w:r>
      <w:r w:rsidR="004A1614">
        <w:rPr>
          <w:snapToGrid w:val="0"/>
        </w:rPr>
        <w:t>V</w:t>
      </w:r>
      <w:r>
        <w:rPr>
          <w:snapToGrid w:val="0"/>
        </w:rPr>
        <w:t>e</w:t>
      </w:r>
      <w:r w:rsidR="004A1614">
        <w:rPr>
          <w:snapToGrid w:val="0"/>
        </w:rPr>
        <w:t>neto</w:t>
      </w:r>
    </w:p>
    <w:p w14:paraId="5E759AA9" w14:textId="77777777" w:rsidR="00276995" w:rsidRDefault="00276995" w:rsidP="00276995">
      <w:pPr>
        <w:widowControl w:val="0"/>
        <w:tabs>
          <w:tab w:val="left" w:pos="90"/>
          <w:tab w:val="left" w:pos="2321"/>
        </w:tabs>
        <w:spacing w:before="40"/>
        <w:rPr>
          <w:snapToGrid w:val="0"/>
        </w:rPr>
      </w:pPr>
    </w:p>
    <w:p w14:paraId="60BB21C8" w14:textId="77777777" w:rsidR="00A37EF9" w:rsidRDefault="00276995" w:rsidP="00276995">
      <w:pPr>
        <w:widowControl w:val="0"/>
        <w:tabs>
          <w:tab w:val="left" w:pos="90"/>
        </w:tabs>
        <w:rPr>
          <w:snapToGrid w:val="0"/>
        </w:rPr>
      </w:pPr>
      <w:r>
        <w:rPr>
          <w:snapToGrid w:val="0"/>
        </w:rPr>
        <w:t>Signor</w:t>
      </w:r>
      <w:r w:rsidR="005534C2">
        <w:rPr>
          <w:snapToGrid w:val="0"/>
        </w:rPr>
        <w:t>a</w:t>
      </w:r>
      <w:r>
        <w:rPr>
          <w:snapToGrid w:val="0"/>
        </w:rPr>
        <w:t xml:space="preserve"> </w:t>
      </w:r>
      <w:r w:rsidR="005534C2">
        <w:rPr>
          <w:snapToGrid w:val="0"/>
        </w:rPr>
        <w:t>ADINA LOVIN</w:t>
      </w:r>
      <w:r>
        <w:rPr>
          <w:snapToGrid w:val="0"/>
        </w:rPr>
        <w:t xml:space="preserve">, Console Generale (Exequatur </w:t>
      </w:r>
      <w:r w:rsidR="005534C2">
        <w:rPr>
          <w:snapToGrid w:val="0"/>
        </w:rPr>
        <w:t>13 novembre 2023</w:t>
      </w:r>
      <w:r>
        <w:rPr>
          <w:snapToGrid w:val="0"/>
        </w:rPr>
        <w:t>)</w:t>
      </w:r>
    </w:p>
    <w:p w14:paraId="060BCE13" w14:textId="77777777" w:rsidR="005C680B" w:rsidRDefault="003E7454" w:rsidP="00276995">
      <w:pPr>
        <w:widowControl w:val="0"/>
        <w:tabs>
          <w:tab w:val="left" w:pos="90"/>
        </w:tabs>
        <w:rPr>
          <w:snapToGrid w:val="0"/>
        </w:rPr>
      </w:pPr>
      <w:r>
        <w:rPr>
          <w:snapToGrid w:val="0"/>
        </w:rPr>
        <w:t>Signora DOINA BOBLEA</w:t>
      </w:r>
      <w:r w:rsidR="005C680B">
        <w:rPr>
          <w:snapToGrid w:val="0"/>
        </w:rPr>
        <w:t>, Console, (</w:t>
      </w:r>
      <w:r>
        <w:rPr>
          <w:snapToGrid w:val="0"/>
        </w:rPr>
        <w:t>21 ottobre 2020</w:t>
      </w:r>
      <w:r w:rsidR="005C680B">
        <w:rPr>
          <w:snapToGrid w:val="0"/>
        </w:rPr>
        <w:t>)</w:t>
      </w:r>
    </w:p>
    <w:p w14:paraId="0DED6F45" w14:textId="77777777" w:rsidR="00CA5C19" w:rsidRDefault="00CA5C19" w:rsidP="00276995">
      <w:pPr>
        <w:widowControl w:val="0"/>
        <w:tabs>
          <w:tab w:val="left" w:pos="90"/>
        </w:tabs>
        <w:rPr>
          <w:snapToGrid w:val="0"/>
        </w:rPr>
      </w:pPr>
      <w:r>
        <w:rPr>
          <w:snapToGrid w:val="0"/>
        </w:rPr>
        <w:t>Signor FLORIN PASCU, Console (14 marzo 2024)</w:t>
      </w:r>
    </w:p>
    <w:p w14:paraId="68D25EAA" w14:textId="77777777" w:rsidR="00B35D6E" w:rsidRDefault="00B35D6E" w:rsidP="00276995">
      <w:pPr>
        <w:widowControl w:val="0"/>
        <w:tabs>
          <w:tab w:val="left" w:pos="90"/>
        </w:tabs>
        <w:rPr>
          <w:snapToGrid w:val="0"/>
        </w:rPr>
      </w:pPr>
    </w:p>
    <w:p w14:paraId="69868D3A" w14:textId="77777777" w:rsidR="003E7454" w:rsidRDefault="003E7454" w:rsidP="00276995">
      <w:pPr>
        <w:widowControl w:val="0"/>
        <w:tabs>
          <w:tab w:val="left" w:pos="90"/>
        </w:tabs>
        <w:rPr>
          <w:snapToGrid w:val="0"/>
        </w:rPr>
      </w:pPr>
    </w:p>
    <w:p w14:paraId="69E4D25E" w14:textId="77777777" w:rsidR="00D02196" w:rsidRPr="00A11727" w:rsidRDefault="00D02196" w:rsidP="00276995">
      <w:pPr>
        <w:widowControl w:val="0"/>
        <w:tabs>
          <w:tab w:val="left" w:pos="90"/>
        </w:tabs>
        <w:rPr>
          <w:b/>
          <w:snapToGrid w:val="0"/>
          <w:color w:val="000080"/>
          <w:u w:val="single"/>
        </w:rPr>
      </w:pPr>
    </w:p>
    <w:p w14:paraId="0A675A5C" w14:textId="77777777" w:rsidR="007016A1" w:rsidRDefault="007016A1" w:rsidP="007016A1">
      <w:pPr>
        <w:widowControl w:val="0"/>
        <w:tabs>
          <w:tab w:val="left" w:pos="90"/>
        </w:tabs>
        <w:rPr>
          <w:b/>
          <w:snapToGrid w:val="0"/>
          <w:color w:val="000080"/>
          <w:sz w:val="26"/>
          <w:u w:val="single"/>
        </w:rPr>
      </w:pPr>
      <w:r>
        <w:rPr>
          <w:b/>
          <w:snapToGrid w:val="0"/>
          <w:color w:val="000080"/>
          <w:u w:val="single"/>
        </w:rPr>
        <w:t xml:space="preserve">CATANIA - CONSOLATO            </w:t>
      </w:r>
    </w:p>
    <w:p w14:paraId="3A0238B7" w14:textId="77777777" w:rsidR="001D79E4" w:rsidRDefault="001D79E4" w:rsidP="001D79E4">
      <w:pPr>
        <w:widowControl w:val="0"/>
        <w:tabs>
          <w:tab w:val="left" w:pos="90"/>
          <w:tab w:val="left" w:pos="2321"/>
        </w:tabs>
        <w:rPr>
          <w:b/>
          <w:snapToGrid w:val="0"/>
          <w:color w:val="000000"/>
        </w:rPr>
      </w:pPr>
    </w:p>
    <w:p w14:paraId="02468E4A" w14:textId="77777777" w:rsidR="007016A1" w:rsidRDefault="007016A1" w:rsidP="001D79E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Misterbianco, 1 - 95131 Catania </w:t>
      </w:r>
    </w:p>
    <w:p w14:paraId="67CD5D22" w14:textId="77777777" w:rsidR="001D79E4" w:rsidRPr="00CD62D1" w:rsidRDefault="001D79E4" w:rsidP="001D79E4">
      <w:pPr>
        <w:widowControl w:val="0"/>
        <w:tabs>
          <w:tab w:val="left" w:pos="90"/>
          <w:tab w:val="left" w:pos="2321"/>
        </w:tabs>
        <w:rPr>
          <w:snapToGrid w:val="0"/>
          <w:color w:val="000000"/>
        </w:rPr>
      </w:pPr>
      <w:r>
        <w:rPr>
          <w:snapToGrid w:val="0"/>
          <w:color w:val="000000"/>
          <w:sz w:val="26"/>
        </w:rPr>
        <w:tab/>
      </w:r>
      <w:r>
        <w:rPr>
          <w:snapToGrid w:val="0"/>
          <w:color w:val="000000"/>
          <w:sz w:val="26"/>
        </w:rPr>
        <w:tab/>
      </w:r>
      <w:r w:rsidRPr="00CD62D1">
        <w:rPr>
          <w:snapToGrid w:val="0"/>
          <w:color w:val="000000"/>
        </w:rPr>
        <w:t>Tel. 095537909 – voice mail - 095530283 – Fax 095534588</w:t>
      </w:r>
    </w:p>
    <w:p w14:paraId="4C7AE0A8" w14:textId="77777777" w:rsidR="001D79E4" w:rsidRPr="00CD62D1" w:rsidRDefault="001D79E4" w:rsidP="001D79E4">
      <w:pPr>
        <w:widowControl w:val="0"/>
        <w:tabs>
          <w:tab w:val="left" w:pos="90"/>
          <w:tab w:val="left" w:pos="2321"/>
        </w:tabs>
        <w:rPr>
          <w:snapToGrid w:val="0"/>
          <w:color w:val="000000"/>
        </w:rPr>
      </w:pPr>
      <w:r w:rsidRPr="00CD62D1">
        <w:rPr>
          <w:snapToGrid w:val="0"/>
          <w:color w:val="000000"/>
        </w:rPr>
        <w:tab/>
      </w:r>
      <w:r w:rsidRPr="00CD62D1">
        <w:rPr>
          <w:snapToGrid w:val="0"/>
          <w:color w:val="000000"/>
        </w:rPr>
        <w:tab/>
        <w:t>E-mail  consulat.catania@gmail.com</w:t>
      </w:r>
    </w:p>
    <w:p w14:paraId="21096ED1" w14:textId="77777777" w:rsidR="007016A1" w:rsidRDefault="007016A1" w:rsidP="007016A1">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Sicilia</w:t>
      </w:r>
    </w:p>
    <w:p w14:paraId="01ECFCFB" w14:textId="77777777" w:rsidR="00AB52EF" w:rsidRDefault="00AB52EF" w:rsidP="007016A1">
      <w:pPr>
        <w:widowControl w:val="0"/>
        <w:tabs>
          <w:tab w:val="left" w:pos="2321"/>
        </w:tabs>
        <w:rPr>
          <w:snapToGrid w:val="0"/>
        </w:rPr>
      </w:pPr>
    </w:p>
    <w:p w14:paraId="7BB1CD5F" w14:textId="74F9A278" w:rsidR="00AB52EF" w:rsidRDefault="001D3D67" w:rsidP="007016A1">
      <w:pPr>
        <w:widowControl w:val="0"/>
        <w:tabs>
          <w:tab w:val="left" w:pos="2321"/>
        </w:tabs>
        <w:rPr>
          <w:snapToGrid w:val="0"/>
        </w:rPr>
      </w:pPr>
      <w:r>
        <w:rPr>
          <w:snapToGrid w:val="0"/>
        </w:rPr>
        <w:t xml:space="preserve">Signora </w:t>
      </w:r>
      <w:proofErr w:type="spellStart"/>
      <w:r w:rsidR="005A11B1">
        <w:rPr>
          <w:snapToGrid w:val="0"/>
        </w:rPr>
        <w:t>senegal</w:t>
      </w:r>
      <w:proofErr w:type="spellEnd"/>
    </w:p>
    <w:p w14:paraId="6F20AB73" w14:textId="77777777" w:rsidR="00AB52EF" w:rsidRDefault="00AB52EF" w:rsidP="007016A1">
      <w:pPr>
        <w:widowControl w:val="0"/>
        <w:tabs>
          <w:tab w:val="left" w:pos="2321"/>
        </w:tabs>
        <w:rPr>
          <w:snapToGrid w:val="0"/>
        </w:rPr>
      </w:pPr>
      <w:r>
        <w:rPr>
          <w:snapToGrid w:val="0"/>
        </w:rPr>
        <w:t>Signor VIOREL AXENIE, Console aggiunto (21 dicembre 2023)</w:t>
      </w:r>
    </w:p>
    <w:p w14:paraId="535E47F2" w14:textId="77777777" w:rsidR="007016A1" w:rsidRDefault="007016A1" w:rsidP="007016A1">
      <w:pPr>
        <w:widowControl w:val="0"/>
        <w:tabs>
          <w:tab w:val="left" w:pos="90"/>
          <w:tab w:val="left" w:pos="2321"/>
        </w:tabs>
        <w:spacing w:before="40"/>
        <w:rPr>
          <w:snapToGrid w:val="0"/>
        </w:rPr>
      </w:pPr>
    </w:p>
    <w:p w14:paraId="62FB01C7" w14:textId="77777777" w:rsidR="009208FD" w:rsidRDefault="009208FD" w:rsidP="00276995">
      <w:pPr>
        <w:widowControl w:val="0"/>
        <w:tabs>
          <w:tab w:val="left" w:pos="90"/>
        </w:tabs>
        <w:rPr>
          <w:b/>
          <w:snapToGrid w:val="0"/>
          <w:color w:val="000080"/>
          <w:u w:val="single"/>
        </w:rPr>
      </w:pPr>
    </w:p>
    <w:p w14:paraId="52801A97" w14:textId="77777777" w:rsidR="002C415F" w:rsidRDefault="002C415F" w:rsidP="00276995">
      <w:pPr>
        <w:widowControl w:val="0"/>
        <w:tabs>
          <w:tab w:val="left" w:pos="90"/>
        </w:tabs>
        <w:rPr>
          <w:b/>
          <w:snapToGrid w:val="0"/>
          <w:color w:val="000080"/>
          <w:u w:val="single"/>
        </w:rPr>
      </w:pPr>
    </w:p>
    <w:p w14:paraId="1788F0E5" w14:textId="77777777" w:rsidR="002C415F" w:rsidRDefault="002C415F" w:rsidP="002C415F">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7B8E3317" w14:textId="77777777" w:rsidR="002C415F" w:rsidRDefault="002C415F" w:rsidP="002C415F">
      <w:pPr>
        <w:widowControl w:val="0"/>
        <w:tabs>
          <w:tab w:val="left" w:pos="90"/>
          <w:tab w:val="left" w:pos="2321"/>
        </w:tabs>
        <w:rPr>
          <w:b/>
          <w:snapToGrid w:val="0"/>
          <w:color w:val="000000"/>
        </w:rPr>
      </w:pPr>
    </w:p>
    <w:p w14:paraId="194AF883" w14:textId="77777777" w:rsidR="002C415F" w:rsidRDefault="002C415F" w:rsidP="002C415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0B5EF7">
        <w:rPr>
          <w:snapToGrid w:val="0"/>
          <w:color w:val="000000"/>
        </w:rPr>
        <w:t>Via Vittorio Alfieri</w:t>
      </w:r>
      <w:r>
        <w:rPr>
          <w:snapToGrid w:val="0"/>
          <w:color w:val="000000"/>
        </w:rPr>
        <w:t xml:space="preserve">, </w:t>
      </w:r>
      <w:r w:rsidR="000B5EF7">
        <w:rPr>
          <w:snapToGrid w:val="0"/>
          <w:color w:val="000000"/>
        </w:rPr>
        <w:t>19 – 50121</w:t>
      </w:r>
      <w:r>
        <w:rPr>
          <w:snapToGrid w:val="0"/>
          <w:color w:val="000000"/>
        </w:rPr>
        <w:t xml:space="preserve"> Firenze </w:t>
      </w:r>
    </w:p>
    <w:p w14:paraId="6C2C7681" w14:textId="77777777" w:rsidR="002C415F" w:rsidRDefault="002C415F" w:rsidP="002C415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0B5EF7">
        <w:rPr>
          <w:snapToGrid w:val="0"/>
          <w:color w:val="000000"/>
        </w:rPr>
        <w:t xml:space="preserve">3773383580 </w:t>
      </w:r>
    </w:p>
    <w:p w14:paraId="00CB268F" w14:textId="77777777" w:rsidR="000B5EF7" w:rsidRDefault="000B5EF7" w:rsidP="002C415F">
      <w:pPr>
        <w:widowControl w:val="0"/>
        <w:tabs>
          <w:tab w:val="left" w:pos="2321"/>
        </w:tabs>
        <w:rPr>
          <w:snapToGrid w:val="0"/>
          <w:color w:val="000000"/>
        </w:rPr>
      </w:pPr>
      <w:r>
        <w:rPr>
          <w:snapToGrid w:val="0"/>
          <w:color w:val="000000"/>
        </w:rPr>
        <w:tab/>
        <w:t xml:space="preserve">E-mail </w:t>
      </w:r>
      <w:hyperlink r:id="rId440" w:history="1">
        <w:r w:rsidRPr="00340622">
          <w:rPr>
            <w:rStyle w:val="Collegamentoipertestuale"/>
            <w:snapToGrid w:val="0"/>
          </w:rPr>
          <w:t>toscana@consolatoromania.it</w:t>
        </w:r>
      </w:hyperlink>
      <w:r>
        <w:rPr>
          <w:snapToGrid w:val="0"/>
          <w:color w:val="000000"/>
        </w:rPr>
        <w:t xml:space="preserve"> </w:t>
      </w:r>
    </w:p>
    <w:p w14:paraId="0C92DA73" w14:textId="77777777" w:rsidR="002C415F" w:rsidRDefault="002C415F" w:rsidP="002C415F">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p>
    <w:p w14:paraId="78D31E7B" w14:textId="77777777" w:rsidR="002C415F" w:rsidRDefault="002C415F" w:rsidP="002C415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6453C92" w14:textId="77777777" w:rsidR="002C415F" w:rsidRPr="0071147A" w:rsidRDefault="002C415F" w:rsidP="002C415F">
      <w:pPr>
        <w:widowControl w:val="0"/>
        <w:tabs>
          <w:tab w:val="left" w:pos="90"/>
        </w:tabs>
        <w:rPr>
          <w:snapToGrid w:val="0"/>
          <w:color w:val="000000"/>
        </w:rPr>
      </w:pPr>
      <w:r>
        <w:rPr>
          <w:snapToGrid w:val="0"/>
          <w:color w:val="000000"/>
        </w:rPr>
        <w:t xml:space="preserve">Signor PAOLO FAGIOLINI, Console </w:t>
      </w:r>
      <w:r w:rsidR="00DA16B2">
        <w:rPr>
          <w:snapToGrid w:val="0"/>
          <w:color w:val="000000"/>
        </w:rPr>
        <w:t xml:space="preserve">Generale </w:t>
      </w:r>
      <w:r>
        <w:rPr>
          <w:snapToGrid w:val="0"/>
          <w:color w:val="000000"/>
        </w:rPr>
        <w:t xml:space="preserve">Onorario </w:t>
      </w:r>
      <w:r w:rsidRPr="0071147A">
        <w:rPr>
          <w:snapToGrid w:val="0"/>
          <w:color w:val="000000"/>
        </w:rPr>
        <w:t>(</w:t>
      </w:r>
      <w:r>
        <w:rPr>
          <w:snapToGrid w:val="0"/>
          <w:color w:val="000000"/>
        </w:rPr>
        <w:t>E</w:t>
      </w:r>
      <w:r w:rsidRPr="0071147A">
        <w:rPr>
          <w:color w:val="000000"/>
        </w:rPr>
        <w:t xml:space="preserve">xequatur </w:t>
      </w:r>
      <w:r>
        <w:rPr>
          <w:color w:val="000000"/>
        </w:rPr>
        <w:t>13 giugno 2023 – 14 marzo 2027</w:t>
      </w:r>
      <w:r w:rsidRPr="0071147A">
        <w:rPr>
          <w:snapToGrid w:val="0"/>
          <w:color w:val="000000"/>
        </w:rPr>
        <w:t>)</w:t>
      </w:r>
    </w:p>
    <w:p w14:paraId="39319437" w14:textId="77777777" w:rsidR="00D02196" w:rsidRDefault="00D02196" w:rsidP="00276995">
      <w:pPr>
        <w:widowControl w:val="0"/>
        <w:tabs>
          <w:tab w:val="left" w:pos="90"/>
        </w:tabs>
        <w:rPr>
          <w:b/>
          <w:snapToGrid w:val="0"/>
          <w:color w:val="000080"/>
          <w:u w:val="single"/>
        </w:rPr>
      </w:pPr>
    </w:p>
    <w:p w14:paraId="3E0FE064" w14:textId="77777777" w:rsidR="002C415F" w:rsidRDefault="002C415F" w:rsidP="00276995">
      <w:pPr>
        <w:widowControl w:val="0"/>
        <w:tabs>
          <w:tab w:val="left" w:pos="90"/>
        </w:tabs>
        <w:rPr>
          <w:b/>
          <w:snapToGrid w:val="0"/>
          <w:color w:val="000080"/>
          <w:u w:val="single"/>
        </w:rPr>
      </w:pPr>
    </w:p>
    <w:p w14:paraId="02203113" w14:textId="77777777" w:rsidR="006A5044" w:rsidRDefault="006A5044" w:rsidP="006A5044">
      <w:pPr>
        <w:widowControl w:val="0"/>
        <w:tabs>
          <w:tab w:val="left" w:pos="90"/>
        </w:tabs>
        <w:rPr>
          <w:b/>
          <w:snapToGrid w:val="0"/>
          <w:color w:val="000080"/>
          <w:sz w:val="26"/>
          <w:u w:val="single"/>
        </w:rPr>
      </w:pPr>
      <w:r>
        <w:rPr>
          <w:b/>
          <w:snapToGrid w:val="0"/>
          <w:color w:val="000080"/>
          <w:u w:val="single"/>
        </w:rPr>
        <w:t>NAPOLI - CONSOLATO GENERAL</w:t>
      </w:r>
      <w:r w:rsidR="001A5248">
        <w:rPr>
          <w:b/>
          <w:snapToGrid w:val="0"/>
          <w:color w:val="000080"/>
          <w:u w:val="single"/>
        </w:rPr>
        <w:t>E</w:t>
      </w:r>
      <w:r>
        <w:rPr>
          <w:b/>
          <w:snapToGrid w:val="0"/>
          <w:color w:val="000080"/>
          <w:u w:val="single"/>
        </w:rPr>
        <w:t xml:space="preserve"> ONORARIO            </w:t>
      </w:r>
    </w:p>
    <w:p w14:paraId="28076A17" w14:textId="77777777" w:rsidR="006A5044" w:rsidRDefault="006A5044" w:rsidP="006A5044">
      <w:pPr>
        <w:widowControl w:val="0"/>
        <w:tabs>
          <w:tab w:val="left" w:pos="90"/>
          <w:tab w:val="left" w:pos="2321"/>
        </w:tabs>
        <w:rPr>
          <w:b/>
          <w:snapToGrid w:val="0"/>
          <w:color w:val="000000"/>
        </w:rPr>
      </w:pPr>
    </w:p>
    <w:p w14:paraId="3F7DB313" w14:textId="77777777" w:rsidR="006A5044" w:rsidRDefault="006A5044" w:rsidP="006A504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Generale G. Orsini, 42 – 80132 Napoli </w:t>
      </w:r>
    </w:p>
    <w:p w14:paraId="544BABA7" w14:textId="77777777" w:rsidR="006A5044" w:rsidRDefault="006A5044" w:rsidP="006A5044">
      <w:pPr>
        <w:widowControl w:val="0"/>
        <w:tabs>
          <w:tab w:val="left" w:pos="2321"/>
        </w:tabs>
        <w:rPr>
          <w:snapToGrid w:val="0"/>
          <w:color w:val="000000"/>
        </w:rPr>
      </w:pPr>
      <w:r>
        <w:rPr>
          <w:rFonts w:ascii="MS Sans Serif" w:hAnsi="MS Sans Serif"/>
          <w:snapToGrid w:val="0"/>
          <w:sz w:val="24"/>
        </w:rPr>
        <w:tab/>
      </w:r>
      <w:r>
        <w:rPr>
          <w:snapToGrid w:val="0"/>
          <w:color w:val="000000"/>
        </w:rPr>
        <w:t>Tel. 0817648356 –Fax 0817648867</w:t>
      </w:r>
    </w:p>
    <w:p w14:paraId="76051801" w14:textId="77777777" w:rsidR="006A5044" w:rsidRDefault="006A5044" w:rsidP="006A5044">
      <w:pPr>
        <w:widowControl w:val="0"/>
        <w:tabs>
          <w:tab w:val="left" w:pos="2321"/>
        </w:tabs>
        <w:rPr>
          <w:snapToGrid w:val="0"/>
          <w:color w:val="000000"/>
        </w:rPr>
      </w:pPr>
      <w:r>
        <w:rPr>
          <w:snapToGrid w:val="0"/>
          <w:color w:val="000000"/>
        </w:rPr>
        <w:tab/>
        <w:t xml:space="preserve">E-mail  </w:t>
      </w:r>
      <w:hyperlink r:id="rId441" w:history="1">
        <w:r w:rsidR="009F75B4" w:rsidRPr="00C44F17">
          <w:rPr>
            <w:rStyle w:val="Collegamentoipertestuale"/>
            <w:snapToGrid w:val="0"/>
          </w:rPr>
          <w:t>consolatoromanianapoli@hotmail.it</w:t>
        </w:r>
      </w:hyperlink>
      <w:r w:rsidR="009F75B4">
        <w:rPr>
          <w:snapToGrid w:val="0"/>
          <w:color w:val="000000"/>
        </w:rPr>
        <w:t xml:space="preserve"> </w:t>
      </w:r>
    </w:p>
    <w:p w14:paraId="3C76E59C" w14:textId="77777777" w:rsidR="006A5044" w:rsidRDefault="006A5044" w:rsidP="006A5044">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w:t>
      </w:r>
    </w:p>
    <w:p w14:paraId="38536644" w14:textId="77777777" w:rsidR="006A5044" w:rsidRDefault="006A5044" w:rsidP="006A504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2871B50" w14:textId="77777777" w:rsidR="006A5044" w:rsidRPr="0071147A" w:rsidRDefault="006A5044" w:rsidP="006A5044">
      <w:pPr>
        <w:widowControl w:val="0"/>
        <w:tabs>
          <w:tab w:val="left" w:pos="90"/>
        </w:tabs>
        <w:rPr>
          <w:snapToGrid w:val="0"/>
          <w:color w:val="000000"/>
        </w:rPr>
      </w:pPr>
      <w:r>
        <w:rPr>
          <w:snapToGrid w:val="0"/>
          <w:color w:val="000000"/>
        </w:rPr>
        <w:t xml:space="preserve">Signora GILDA PACIFICO, Console Generale Onorario </w:t>
      </w:r>
      <w:r w:rsidRPr="0071147A">
        <w:rPr>
          <w:snapToGrid w:val="0"/>
          <w:color w:val="000000"/>
        </w:rPr>
        <w:t>(</w:t>
      </w:r>
      <w:r>
        <w:rPr>
          <w:color w:val="000000"/>
        </w:rPr>
        <w:t xml:space="preserve">Rinnovo exequatur </w:t>
      </w:r>
      <w:r w:rsidR="009824C4">
        <w:rPr>
          <w:color w:val="000000"/>
        </w:rPr>
        <w:t>20 novembre 2023</w:t>
      </w:r>
      <w:r w:rsidR="00B43603">
        <w:rPr>
          <w:color w:val="000000"/>
        </w:rPr>
        <w:t xml:space="preserve"> – </w:t>
      </w:r>
      <w:r w:rsidR="009824C4">
        <w:rPr>
          <w:color w:val="000000"/>
        </w:rPr>
        <w:t>30 maggio 2027</w:t>
      </w:r>
      <w:r w:rsidRPr="0071147A">
        <w:rPr>
          <w:snapToGrid w:val="0"/>
          <w:color w:val="000000"/>
        </w:rPr>
        <w:t>)</w:t>
      </w:r>
    </w:p>
    <w:p w14:paraId="442FB962" w14:textId="77777777" w:rsidR="006A5044" w:rsidRDefault="006A5044" w:rsidP="00DE3BE7">
      <w:pPr>
        <w:widowControl w:val="0"/>
        <w:tabs>
          <w:tab w:val="left" w:pos="90"/>
        </w:tabs>
        <w:rPr>
          <w:b/>
          <w:snapToGrid w:val="0"/>
          <w:color w:val="000080"/>
          <w:u w:val="single"/>
        </w:rPr>
      </w:pPr>
    </w:p>
    <w:p w14:paraId="75E7BF09" w14:textId="77777777" w:rsidR="000B5EF7" w:rsidRDefault="000B5EF7" w:rsidP="000B5EF7">
      <w:pPr>
        <w:widowControl w:val="0"/>
        <w:tabs>
          <w:tab w:val="left" w:pos="90"/>
        </w:tabs>
        <w:rPr>
          <w:b/>
          <w:snapToGrid w:val="0"/>
          <w:color w:val="000080"/>
          <w:u w:val="single"/>
        </w:rPr>
      </w:pPr>
    </w:p>
    <w:p w14:paraId="6D0F1262" w14:textId="77777777" w:rsidR="0090080C" w:rsidRDefault="0090080C" w:rsidP="000B5EF7">
      <w:pPr>
        <w:widowControl w:val="0"/>
        <w:tabs>
          <w:tab w:val="left" w:pos="90"/>
        </w:tabs>
        <w:rPr>
          <w:b/>
          <w:snapToGrid w:val="0"/>
          <w:color w:val="000080"/>
          <w:u w:val="single"/>
        </w:rPr>
      </w:pPr>
    </w:p>
    <w:p w14:paraId="3C5F6785" w14:textId="77777777" w:rsidR="0090080C" w:rsidRDefault="0090080C" w:rsidP="000B5EF7">
      <w:pPr>
        <w:widowControl w:val="0"/>
        <w:tabs>
          <w:tab w:val="left" w:pos="90"/>
        </w:tabs>
        <w:rPr>
          <w:b/>
          <w:snapToGrid w:val="0"/>
          <w:color w:val="000080"/>
          <w:u w:val="single"/>
        </w:rPr>
      </w:pPr>
    </w:p>
    <w:p w14:paraId="0402C72C" w14:textId="77777777" w:rsidR="0090080C" w:rsidRDefault="0090080C" w:rsidP="000B5EF7">
      <w:pPr>
        <w:widowControl w:val="0"/>
        <w:tabs>
          <w:tab w:val="left" w:pos="90"/>
        </w:tabs>
        <w:rPr>
          <w:b/>
          <w:snapToGrid w:val="0"/>
          <w:color w:val="000080"/>
          <w:u w:val="single"/>
        </w:rPr>
      </w:pPr>
    </w:p>
    <w:p w14:paraId="78735485" w14:textId="77777777" w:rsidR="0090080C" w:rsidRDefault="0090080C" w:rsidP="000B5EF7">
      <w:pPr>
        <w:widowControl w:val="0"/>
        <w:tabs>
          <w:tab w:val="left" w:pos="90"/>
        </w:tabs>
        <w:rPr>
          <w:b/>
          <w:snapToGrid w:val="0"/>
          <w:color w:val="000080"/>
          <w:u w:val="single"/>
        </w:rPr>
      </w:pPr>
    </w:p>
    <w:p w14:paraId="3E6C1983" w14:textId="77777777" w:rsidR="0090080C" w:rsidRDefault="0090080C" w:rsidP="000B5EF7">
      <w:pPr>
        <w:widowControl w:val="0"/>
        <w:tabs>
          <w:tab w:val="left" w:pos="90"/>
        </w:tabs>
        <w:rPr>
          <w:b/>
          <w:snapToGrid w:val="0"/>
          <w:color w:val="000080"/>
          <w:u w:val="single"/>
        </w:rPr>
      </w:pPr>
    </w:p>
    <w:p w14:paraId="3D2DC3EA" w14:textId="77777777" w:rsidR="0090080C" w:rsidRDefault="0090080C" w:rsidP="000B5EF7">
      <w:pPr>
        <w:widowControl w:val="0"/>
        <w:tabs>
          <w:tab w:val="left" w:pos="90"/>
        </w:tabs>
        <w:rPr>
          <w:b/>
          <w:snapToGrid w:val="0"/>
          <w:color w:val="000080"/>
          <w:u w:val="single"/>
        </w:rPr>
      </w:pPr>
    </w:p>
    <w:p w14:paraId="4CA50731" w14:textId="77777777" w:rsidR="0090080C" w:rsidRDefault="0090080C" w:rsidP="0090080C">
      <w:pPr>
        <w:widowControl w:val="0"/>
        <w:tabs>
          <w:tab w:val="left" w:pos="90"/>
        </w:tabs>
        <w:jc w:val="right"/>
        <w:rPr>
          <w:b/>
          <w:snapToGrid w:val="0"/>
          <w:color w:val="000080"/>
          <w:u w:val="single"/>
        </w:rPr>
      </w:pPr>
      <w:r>
        <w:rPr>
          <w:b/>
          <w:snapToGrid w:val="0"/>
          <w:color w:val="000000"/>
          <w:sz w:val="16"/>
        </w:rPr>
        <w:t>ROMANIA</w:t>
      </w:r>
    </w:p>
    <w:p w14:paraId="4CB87548" w14:textId="77777777" w:rsidR="0090080C" w:rsidRDefault="0090080C" w:rsidP="000B5EF7">
      <w:pPr>
        <w:widowControl w:val="0"/>
        <w:tabs>
          <w:tab w:val="left" w:pos="90"/>
        </w:tabs>
        <w:rPr>
          <w:b/>
          <w:snapToGrid w:val="0"/>
          <w:color w:val="000080"/>
          <w:u w:val="single"/>
        </w:rPr>
      </w:pPr>
    </w:p>
    <w:p w14:paraId="29055545" w14:textId="77777777" w:rsidR="0090080C" w:rsidRDefault="0090080C" w:rsidP="000B5EF7">
      <w:pPr>
        <w:widowControl w:val="0"/>
        <w:tabs>
          <w:tab w:val="left" w:pos="90"/>
        </w:tabs>
        <w:rPr>
          <w:b/>
          <w:snapToGrid w:val="0"/>
          <w:color w:val="000080"/>
          <w:u w:val="single"/>
        </w:rPr>
      </w:pPr>
    </w:p>
    <w:p w14:paraId="5698C5B0" w14:textId="5B781688" w:rsidR="000B5EF7" w:rsidRDefault="000B5EF7" w:rsidP="000B5EF7">
      <w:pPr>
        <w:widowControl w:val="0"/>
        <w:tabs>
          <w:tab w:val="left" w:pos="90"/>
        </w:tabs>
        <w:rPr>
          <w:b/>
          <w:snapToGrid w:val="0"/>
          <w:color w:val="000080"/>
          <w:sz w:val="26"/>
          <w:u w:val="single"/>
        </w:rPr>
      </w:pPr>
      <w:r>
        <w:rPr>
          <w:b/>
          <w:snapToGrid w:val="0"/>
          <w:color w:val="000080"/>
          <w:u w:val="single"/>
        </w:rPr>
        <w:t xml:space="preserve">TREVISO - CONSOLATO GENERALE ONORARIO   </w:t>
      </w:r>
    </w:p>
    <w:p w14:paraId="3DE4CFDF" w14:textId="77777777" w:rsidR="000B5EF7" w:rsidRDefault="000B5EF7" w:rsidP="000B5EF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Pietro Bembo, 79 - 31001 Asolo (Treviso) </w:t>
      </w:r>
    </w:p>
    <w:p w14:paraId="0E077D2D" w14:textId="77777777" w:rsidR="000B5EF7" w:rsidRDefault="000B5EF7" w:rsidP="000B5EF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0423952055  </w:t>
      </w:r>
    </w:p>
    <w:p w14:paraId="5059CEAF" w14:textId="77777777" w:rsidR="000B5EF7" w:rsidRDefault="000B5EF7" w:rsidP="000B5EF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Friuli Venezia Giulia  </w:t>
      </w:r>
    </w:p>
    <w:p w14:paraId="205AF747" w14:textId="77777777" w:rsidR="000B5EF7" w:rsidRPr="00A30F26" w:rsidRDefault="000B5EF7" w:rsidP="000B5EF7">
      <w:pPr>
        <w:widowControl w:val="0"/>
        <w:tabs>
          <w:tab w:val="left" w:pos="90"/>
        </w:tabs>
        <w:spacing w:before="277"/>
        <w:rPr>
          <w:snapToGrid w:val="0"/>
          <w:color w:val="000000"/>
        </w:rPr>
      </w:pPr>
      <w:r w:rsidRPr="00A30F26">
        <w:rPr>
          <w:snapToGrid w:val="0"/>
          <w:color w:val="000000"/>
        </w:rPr>
        <w:t xml:space="preserve">Signor MARIO POLEGATO MORETTI , Console Generale Onorario (Rinnovo exequatur </w:t>
      </w:r>
      <w:r w:rsidR="00CF1091">
        <w:rPr>
          <w:snapToGrid w:val="0"/>
          <w:color w:val="000000"/>
        </w:rPr>
        <w:t>23 febbraio 2024</w:t>
      </w:r>
      <w:r w:rsidRPr="00A30F26">
        <w:rPr>
          <w:snapToGrid w:val="0"/>
          <w:color w:val="000000"/>
        </w:rPr>
        <w:t xml:space="preserve"> – 30 agosto </w:t>
      </w:r>
      <w:r w:rsidR="00CF1091">
        <w:rPr>
          <w:snapToGrid w:val="0"/>
          <w:color w:val="000000"/>
        </w:rPr>
        <w:t>2027</w:t>
      </w:r>
      <w:r w:rsidRPr="00A30F26">
        <w:rPr>
          <w:snapToGrid w:val="0"/>
          <w:color w:val="000000"/>
        </w:rPr>
        <w:t>)</w:t>
      </w:r>
    </w:p>
    <w:p w14:paraId="5CCD2141" w14:textId="77777777" w:rsidR="006C1E4D" w:rsidRDefault="006C1E4D" w:rsidP="000B5EF7">
      <w:pPr>
        <w:widowControl w:val="0"/>
        <w:tabs>
          <w:tab w:val="left" w:pos="90"/>
        </w:tabs>
        <w:jc w:val="right"/>
        <w:rPr>
          <w:b/>
          <w:snapToGrid w:val="0"/>
          <w:color w:val="000000"/>
          <w:sz w:val="16"/>
        </w:rPr>
      </w:pPr>
    </w:p>
    <w:p w14:paraId="448198E0" w14:textId="77777777" w:rsidR="006C1E4D" w:rsidRDefault="006C1E4D" w:rsidP="000B5EF7">
      <w:pPr>
        <w:widowControl w:val="0"/>
        <w:tabs>
          <w:tab w:val="left" w:pos="90"/>
        </w:tabs>
        <w:jc w:val="right"/>
        <w:rPr>
          <w:b/>
          <w:snapToGrid w:val="0"/>
          <w:color w:val="000000"/>
          <w:sz w:val="16"/>
        </w:rPr>
      </w:pPr>
    </w:p>
    <w:p w14:paraId="3AF22780" w14:textId="77777777" w:rsidR="00922BC3" w:rsidRDefault="00922BC3" w:rsidP="00922BC3">
      <w:pPr>
        <w:widowControl w:val="0"/>
        <w:tabs>
          <w:tab w:val="left" w:pos="90"/>
        </w:tabs>
        <w:rPr>
          <w:b/>
          <w:snapToGrid w:val="0"/>
          <w:color w:val="000080"/>
          <w:u w:val="single"/>
        </w:rPr>
      </w:pPr>
    </w:p>
    <w:p w14:paraId="76E23DD3" w14:textId="77777777" w:rsidR="002C415F" w:rsidRDefault="002C415F" w:rsidP="00922BC3">
      <w:pPr>
        <w:widowControl w:val="0"/>
        <w:tabs>
          <w:tab w:val="left" w:pos="90"/>
        </w:tabs>
        <w:rPr>
          <w:b/>
          <w:snapToGrid w:val="0"/>
          <w:color w:val="000080"/>
          <w:u w:val="single"/>
        </w:rPr>
      </w:pPr>
    </w:p>
    <w:p w14:paraId="10AA2279" w14:textId="50A01B9C" w:rsidR="00232F4B" w:rsidRDefault="00232F4B" w:rsidP="00232F4B">
      <w:pPr>
        <w:widowControl w:val="0"/>
        <w:tabs>
          <w:tab w:val="left" w:pos="90"/>
        </w:tabs>
        <w:rPr>
          <w:b/>
          <w:snapToGrid w:val="0"/>
          <w:color w:val="000080"/>
          <w:sz w:val="26"/>
          <w:u w:val="single"/>
        </w:rPr>
      </w:pPr>
      <w:r>
        <w:rPr>
          <w:b/>
          <w:snapToGrid w:val="0"/>
          <w:color w:val="000080"/>
          <w:u w:val="single"/>
        </w:rPr>
        <w:t xml:space="preserve">ANCONA - CONSOLATO ONORARIO            </w:t>
      </w:r>
    </w:p>
    <w:p w14:paraId="69F9319A" w14:textId="77777777" w:rsidR="00232F4B" w:rsidRDefault="00232F4B" w:rsidP="00232F4B">
      <w:pPr>
        <w:widowControl w:val="0"/>
        <w:tabs>
          <w:tab w:val="left" w:pos="90"/>
          <w:tab w:val="left" w:pos="2321"/>
        </w:tabs>
        <w:rPr>
          <w:b/>
          <w:snapToGrid w:val="0"/>
          <w:color w:val="000000"/>
        </w:rPr>
      </w:pPr>
    </w:p>
    <w:p w14:paraId="17F0E340" w14:textId="21E5A88A" w:rsidR="00232F4B" w:rsidRDefault="00232F4B" w:rsidP="00232F4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Giovanni Conti, 10 – 60131 Ancona</w:t>
      </w:r>
    </w:p>
    <w:p w14:paraId="0F4ABCDC" w14:textId="018B1370" w:rsidR="00232F4B" w:rsidRDefault="00232F4B" w:rsidP="00232F4B">
      <w:pPr>
        <w:widowControl w:val="0"/>
        <w:tabs>
          <w:tab w:val="left" w:pos="2321"/>
        </w:tabs>
        <w:rPr>
          <w:snapToGrid w:val="0"/>
          <w:color w:val="000000"/>
        </w:rPr>
      </w:pPr>
      <w:r>
        <w:rPr>
          <w:rFonts w:ascii="MS Sans Serif" w:hAnsi="MS Sans Serif"/>
          <w:snapToGrid w:val="0"/>
          <w:sz w:val="24"/>
        </w:rPr>
        <w:tab/>
      </w:r>
      <w:r>
        <w:rPr>
          <w:snapToGrid w:val="0"/>
          <w:color w:val="000000"/>
        </w:rPr>
        <w:t>Tel. 3470622686</w:t>
      </w:r>
    </w:p>
    <w:p w14:paraId="413BF6A6" w14:textId="66C58E81" w:rsidR="00232F4B" w:rsidRDefault="00232F4B" w:rsidP="00232F4B">
      <w:pPr>
        <w:widowControl w:val="0"/>
        <w:tabs>
          <w:tab w:val="left" w:pos="2321"/>
        </w:tabs>
        <w:rPr>
          <w:snapToGrid w:val="0"/>
          <w:color w:val="000000"/>
          <w:sz w:val="23"/>
        </w:rPr>
      </w:pPr>
      <w:r>
        <w:rPr>
          <w:snapToGrid w:val="0"/>
          <w:color w:val="000000"/>
        </w:rPr>
        <w:tab/>
        <w:t xml:space="preserve">E-mail </w:t>
      </w:r>
      <w:hyperlink r:id="rId442" w:history="1">
        <w:r w:rsidRPr="00B70A5D">
          <w:rPr>
            <w:rStyle w:val="Collegamentoipertestuale"/>
            <w:snapToGrid w:val="0"/>
          </w:rPr>
          <w:t>consolatoromania.ancona@gmail.com</w:t>
        </w:r>
      </w:hyperlink>
      <w:r>
        <w:rPr>
          <w:snapToGrid w:val="0"/>
          <w:color w:val="000000"/>
        </w:rPr>
        <w:t xml:space="preserve"> </w:t>
      </w:r>
    </w:p>
    <w:p w14:paraId="34721705" w14:textId="77777777" w:rsidR="00232F4B" w:rsidRDefault="00232F4B" w:rsidP="00232F4B">
      <w:pPr>
        <w:widowControl w:val="0"/>
        <w:tabs>
          <w:tab w:val="left" w:pos="90"/>
          <w:tab w:val="left" w:pos="2321"/>
        </w:tabs>
        <w:rPr>
          <w:b/>
          <w:snapToGrid w:val="0"/>
          <w:color w:val="000000"/>
        </w:rPr>
      </w:pPr>
    </w:p>
    <w:p w14:paraId="17E9F70E" w14:textId="4445F115" w:rsidR="00232F4B" w:rsidRDefault="00232F4B" w:rsidP="00232F4B">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Marche</w:t>
      </w:r>
    </w:p>
    <w:p w14:paraId="05B79E92" w14:textId="0F847DCF" w:rsidR="00232F4B" w:rsidRDefault="00232F4B" w:rsidP="00232F4B">
      <w:pPr>
        <w:widowControl w:val="0"/>
        <w:tabs>
          <w:tab w:val="left" w:pos="90"/>
        </w:tabs>
        <w:spacing w:before="277"/>
        <w:rPr>
          <w:snapToGrid w:val="0"/>
          <w:color w:val="000000"/>
        </w:rPr>
      </w:pPr>
      <w:r>
        <w:rPr>
          <w:snapToGrid w:val="0"/>
          <w:color w:val="000000"/>
        </w:rPr>
        <w:t>Signor STEFANO TATTOLO, Console Onorario (Exequatur 21 febbraio 2025 – 30 gennaio 2029)</w:t>
      </w:r>
    </w:p>
    <w:p w14:paraId="606AD02C" w14:textId="77777777" w:rsidR="006C1E4D" w:rsidRDefault="006C1E4D" w:rsidP="00922BC3">
      <w:pPr>
        <w:widowControl w:val="0"/>
        <w:tabs>
          <w:tab w:val="left" w:pos="90"/>
        </w:tabs>
        <w:rPr>
          <w:b/>
          <w:snapToGrid w:val="0"/>
          <w:color w:val="000080"/>
          <w:u w:val="single"/>
        </w:rPr>
      </w:pPr>
    </w:p>
    <w:p w14:paraId="7CC10006" w14:textId="77777777" w:rsidR="006C1E4D" w:rsidRDefault="006C1E4D" w:rsidP="00922BC3">
      <w:pPr>
        <w:widowControl w:val="0"/>
        <w:tabs>
          <w:tab w:val="left" w:pos="90"/>
        </w:tabs>
        <w:rPr>
          <w:b/>
          <w:snapToGrid w:val="0"/>
          <w:color w:val="000080"/>
          <w:u w:val="single"/>
        </w:rPr>
      </w:pPr>
    </w:p>
    <w:p w14:paraId="132AD06E" w14:textId="77777777" w:rsidR="006C1E4D" w:rsidRDefault="006C1E4D" w:rsidP="00922BC3">
      <w:pPr>
        <w:widowControl w:val="0"/>
        <w:tabs>
          <w:tab w:val="left" w:pos="90"/>
        </w:tabs>
        <w:rPr>
          <w:b/>
          <w:snapToGrid w:val="0"/>
          <w:color w:val="000080"/>
          <w:u w:val="single"/>
        </w:rPr>
      </w:pPr>
    </w:p>
    <w:p w14:paraId="6C8AD550" w14:textId="77777777" w:rsidR="00922BC3" w:rsidRDefault="00922BC3" w:rsidP="00922BC3">
      <w:pPr>
        <w:widowControl w:val="0"/>
        <w:tabs>
          <w:tab w:val="left" w:pos="90"/>
        </w:tabs>
        <w:rPr>
          <w:b/>
          <w:snapToGrid w:val="0"/>
          <w:color w:val="000080"/>
          <w:sz w:val="26"/>
          <w:u w:val="single"/>
        </w:rPr>
      </w:pPr>
      <w:r>
        <w:rPr>
          <w:b/>
          <w:snapToGrid w:val="0"/>
          <w:color w:val="000080"/>
          <w:u w:val="single"/>
        </w:rPr>
        <w:t xml:space="preserve">GENOVA - CONSOLATO ONORARIO            </w:t>
      </w:r>
    </w:p>
    <w:p w14:paraId="25265799" w14:textId="77777777" w:rsidR="00922BC3" w:rsidRDefault="00922BC3" w:rsidP="00922BC3">
      <w:pPr>
        <w:widowControl w:val="0"/>
        <w:tabs>
          <w:tab w:val="left" w:pos="90"/>
          <w:tab w:val="left" w:pos="2321"/>
        </w:tabs>
        <w:rPr>
          <w:b/>
          <w:snapToGrid w:val="0"/>
          <w:color w:val="000000"/>
        </w:rPr>
      </w:pPr>
    </w:p>
    <w:p w14:paraId="4AFB5409" w14:textId="77777777" w:rsidR="00021069" w:rsidRDefault="00021069" w:rsidP="0002106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Francesco Petrarca, 2 – 16121 Genova</w:t>
      </w:r>
    </w:p>
    <w:p w14:paraId="26D3B3BD" w14:textId="77777777" w:rsidR="00021069" w:rsidRDefault="00021069" w:rsidP="00021069">
      <w:pPr>
        <w:widowControl w:val="0"/>
        <w:tabs>
          <w:tab w:val="left" w:pos="2321"/>
        </w:tabs>
        <w:rPr>
          <w:snapToGrid w:val="0"/>
          <w:color w:val="000000"/>
        </w:rPr>
      </w:pPr>
      <w:r>
        <w:rPr>
          <w:rFonts w:ascii="MS Sans Serif" w:hAnsi="MS Sans Serif"/>
          <w:snapToGrid w:val="0"/>
          <w:sz w:val="24"/>
        </w:rPr>
        <w:tab/>
      </w:r>
      <w:r>
        <w:rPr>
          <w:snapToGrid w:val="0"/>
          <w:color w:val="000000"/>
        </w:rPr>
        <w:t>Tel. 010 7532428</w:t>
      </w:r>
    </w:p>
    <w:p w14:paraId="22A324AA" w14:textId="77777777" w:rsidR="00021069" w:rsidRDefault="00021069" w:rsidP="00021069">
      <w:pPr>
        <w:widowControl w:val="0"/>
        <w:tabs>
          <w:tab w:val="left" w:pos="2321"/>
        </w:tabs>
        <w:rPr>
          <w:snapToGrid w:val="0"/>
          <w:color w:val="000000"/>
          <w:sz w:val="23"/>
        </w:rPr>
      </w:pPr>
      <w:r>
        <w:rPr>
          <w:snapToGrid w:val="0"/>
          <w:color w:val="000000"/>
        </w:rPr>
        <w:tab/>
        <w:t xml:space="preserve">E-mail </w:t>
      </w:r>
      <w:hyperlink r:id="rId443" w:history="1">
        <w:r w:rsidRPr="001E1E9C">
          <w:rPr>
            <w:rStyle w:val="Collegamentoipertestuale"/>
            <w:snapToGrid w:val="0"/>
          </w:rPr>
          <w:t>segreteria@consolatonorarioromaniagenova.it</w:t>
        </w:r>
      </w:hyperlink>
      <w:r>
        <w:rPr>
          <w:snapToGrid w:val="0"/>
          <w:color w:val="000000"/>
        </w:rPr>
        <w:t xml:space="preserve"> </w:t>
      </w:r>
    </w:p>
    <w:p w14:paraId="67C260C7" w14:textId="77777777" w:rsidR="00922BC3" w:rsidRDefault="00922BC3" w:rsidP="00922BC3">
      <w:pPr>
        <w:widowControl w:val="0"/>
        <w:tabs>
          <w:tab w:val="left" w:pos="90"/>
          <w:tab w:val="left" w:pos="2321"/>
        </w:tabs>
        <w:rPr>
          <w:b/>
          <w:snapToGrid w:val="0"/>
          <w:color w:val="000000"/>
        </w:rPr>
      </w:pPr>
    </w:p>
    <w:p w14:paraId="27079606" w14:textId="77777777" w:rsidR="00922BC3" w:rsidRDefault="00922BC3" w:rsidP="00922BC3">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Liguria</w:t>
      </w:r>
    </w:p>
    <w:p w14:paraId="691334F3" w14:textId="77777777" w:rsidR="00021069" w:rsidRDefault="00021069" w:rsidP="00021069">
      <w:pPr>
        <w:widowControl w:val="0"/>
        <w:tabs>
          <w:tab w:val="left" w:pos="90"/>
        </w:tabs>
        <w:spacing w:before="277"/>
        <w:rPr>
          <w:snapToGrid w:val="0"/>
          <w:color w:val="000000"/>
        </w:rPr>
      </w:pPr>
      <w:r>
        <w:rPr>
          <w:snapToGrid w:val="0"/>
          <w:color w:val="000000"/>
        </w:rPr>
        <w:t>Signor EUGENIO PUDDU, Console Onorario (Exequatur 6 luglio 2023 – 28 maggio 2027)</w:t>
      </w:r>
    </w:p>
    <w:p w14:paraId="20E34724" w14:textId="77777777" w:rsidR="00922BC3" w:rsidRDefault="00922BC3" w:rsidP="00922BC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A2CE307" w14:textId="77777777" w:rsidR="00922BC3" w:rsidRDefault="00922BC3" w:rsidP="00DE3BE7">
      <w:pPr>
        <w:widowControl w:val="0"/>
        <w:tabs>
          <w:tab w:val="left" w:pos="90"/>
        </w:tabs>
        <w:spacing w:before="277"/>
        <w:rPr>
          <w:snapToGrid w:val="0"/>
          <w:color w:val="000000"/>
          <w:sz w:val="26"/>
        </w:rPr>
      </w:pPr>
    </w:p>
    <w:p w14:paraId="370E712A" w14:textId="77777777" w:rsidR="00E82537" w:rsidRDefault="00E82537" w:rsidP="00E352B6">
      <w:pPr>
        <w:widowControl w:val="0"/>
        <w:tabs>
          <w:tab w:val="left" w:pos="90"/>
        </w:tabs>
        <w:rPr>
          <w:b/>
          <w:snapToGrid w:val="0"/>
          <w:color w:val="000080"/>
          <w:u w:val="single"/>
        </w:rPr>
      </w:pPr>
    </w:p>
    <w:p w14:paraId="40182822" w14:textId="77777777" w:rsidR="00E82537" w:rsidRDefault="00E82537" w:rsidP="00E352B6">
      <w:pPr>
        <w:widowControl w:val="0"/>
        <w:tabs>
          <w:tab w:val="left" w:pos="90"/>
        </w:tabs>
        <w:rPr>
          <w:b/>
          <w:snapToGrid w:val="0"/>
          <w:color w:val="000080"/>
          <w:u w:val="single"/>
        </w:rPr>
      </w:pPr>
    </w:p>
    <w:p w14:paraId="79C86BF3" w14:textId="77777777" w:rsidR="004944D8" w:rsidRDefault="00334645" w:rsidP="002725A1">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RUANDA</w:t>
      </w:r>
    </w:p>
    <w:p w14:paraId="18E2540C" w14:textId="77777777" w:rsidR="004944D8" w:rsidRDefault="004944D8">
      <w:pPr>
        <w:pStyle w:val="Stile1"/>
      </w:pPr>
    </w:p>
    <w:p w14:paraId="3DBF131F" w14:textId="77777777" w:rsidR="004944D8" w:rsidRDefault="009E4C9E">
      <w:pPr>
        <w:pStyle w:val="Stile1"/>
      </w:pPr>
      <w:r>
        <w:rPr>
          <w:noProof/>
        </w:rPr>
        <w:drawing>
          <wp:anchor distT="0" distB="0" distL="114300" distR="114300" simplePos="0" relativeHeight="251715072" behindDoc="0" locked="0" layoutInCell="1" allowOverlap="1" wp14:anchorId="419F80A9" wp14:editId="1F17AE0F">
            <wp:simplePos x="0" y="0"/>
            <wp:positionH relativeFrom="column">
              <wp:posOffset>5825490</wp:posOffset>
            </wp:positionH>
            <wp:positionV relativeFrom="paragraph">
              <wp:posOffset>22860</wp:posOffset>
            </wp:positionV>
            <wp:extent cx="702310" cy="467995"/>
            <wp:effectExtent l="19050" t="19050" r="2540" b="8255"/>
            <wp:wrapNone/>
            <wp:docPr id="286" name="Immagin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7"/>
                    <pic:cNvPicPr>
                      <a:picLocks noChangeAspect="1" noChangeArrowheads="1"/>
                    </pic:cNvPicPr>
                  </pic:nvPicPr>
                  <pic:blipFill>
                    <a:blip r:embed="rId444" cstate="print">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t xml:space="preserve">RUANDA </w:t>
      </w:r>
    </w:p>
    <w:p w14:paraId="664D6008" w14:textId="77777777" w:rsidR="004944D8" w:rsidRDefault="004944D8">
      <w:pPr>
        <w:widowControl w:val="0"/>
        <w:tabs>
          <w:tab w:val="left" w:pos="90"/>
        </w:tabs>
        <w:rPr>
          <w:b/>
          <w:snapToGrid w:val="0"/>
          <w:color w:val="000080"/>
          <w:sz w:val="22"/>
        </w:rPr>
      </w:pPr>
    </w:p>
    <w:p w14:paraId="4169EF98"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1819682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1BD29B0" w14:textId="77777777" w:rsidR="004944D8" w:rsidRDefault="004944D8">
      <w:pPr>
        <w:widowControl w:val="0"/>
        <w:tabs>
          <w:tab w:val="left" w:pos="90"/>
        </w:tabs>
        <w:jc w:val="right"/>
        <w:rPr>
          <w:i/>
          <w:snapToGrid w:val="0"/>
          <w:color w:val="000000"/>
        </w:rPr>
      </w:pPr>
      <w:r>
        <w:rPr>
          <w:i/>
          <w:snapToGrid w:val="0"/>
          <w:color w:val="000000"/>
        </w:rPr>
        <w:t xml:space="preserve"> Festa nazionale 1 luglio</w:t>
      </w:r>
    </w:p>
    <w:p w14:paraId="70F4FB08" w14:textId="77777777" w:rsidR="00E15629" w:rsidRDefault="00E15629" w:rsidP="00E15629">
      <w:pPr>
        <w:widowControl w:val="0"/>
        <w:tabs>
          <w:tab w:val="left" w:pos="90"/>
        </w:tabs>
        <w:rPr>
          <w:b/>
          <w:snapToGrid w:val="0"/>
          <w:color w:val="000080"/>
          <w:u w:val="single"/>
        </w:rPr>
      </w:pPr>
      <w:r>
        <w:rPr>
          <w:b/>
          <w:snapToGrid w:val="0"/>
          <w:color w:val="000080"/>
          <w:u w:val="single"/>
        </w:rPr>
        <w:t>MILANO – CONSOLATO ONORARIO</w:t>
      </w:r>
    </w:p>
    <w:p w14:paraId="014F67A8" w14:textId="77777777" w:rsidR="00E15629" w:rsidRDefault="00E15629" w:rsidP="00E15629">
      <w:pPr>
        <w:pStyle w:val="Pidipagina"/>
        <w:widowControl w:val="0"/>
        <w:tabs>
          <w:tab w:val="clear" w:pos="4819"/>
          <w:tab w:val="clear" w:pos="9638"/>
          <w:tab w:val="left" w:pos="90"/>
        </w:tabs>
        <w:rPr>
          <w:b/>
          <w:snapToGrid w:val="0"/>
        </w:rPr>
      </w:pPr>
    </w:p>
    <w:p w14:paraId="5E485459" w14:textId="77777777" w:rsidR="006E3CA2" w:rsidRDefault="00E15629" w:rsidP="00F906D2">
      <w:pPr>
        <w:pStyle w:val="Pidipagina"/>
        <w:widowControl w:val="0"/>
        <w:tabs>
          <w:tab w:val="clear" w:pos="4819"/>
          <w:tab w:val="clear" w:pos="9638"/>
          <w:tab w:val="left" w:pos="90"/>
        </w:tabs>
        <w:rPr>
          <w:snapToGrid w:val="0"/>
        </w:rPr>
      </w:pPr>
      <w:r>
        <w:rPr>
          <w:b/>
          <w:snapToGrid w:val="0"/>
        </w:rPr>
        <w:t>Indirizzo</w:t>
      </w:r>
      <w:r>
        <w:rPr>
          <w:b/>
          <w:snapToGrid w:val="0"/>
        </w:rPr>
        <w:tab/>
      </w:r>
      <w:r>
        <w:rPr>
          <w:b/>
          <w:snapToGrid w:val="0"/>
        </w:rPr>
        <w:tab/>
      </w:r>
      <w:r w:rsidR="00FA2B21">
        <w:rPr>
          <w:snapToGrid w:val="0"/>
        </w:rPr>
        <w:t xml:space="preserve"> </w:t>
      </w:r>
      <w:r w:rsidR="006B3C13">
        <w:rPr>
          <w:snapToGrid w:val="0"/>
        </w:rPr>
        <w:t xml:space="preserve">    Corso Matteotti, 10 – 20121 Milano</w:t>
      </w:r>
    </w:p>
    <w:p w14:paraId="17D8BCA4" w14:textId="77777777" w:rsidR="006B3C13" w:rsidRDefault="006B3C13" w:rsidP="006B3C13">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Tel. </w:t>
      </w:r>
      <w:r w:rsidRPr="006B3C13">
        <w:rPr>
          <w:snapToGrid w:val="0"/>
        </w:rPr>
        <w:t>335 773 5522</w:t>
      </w:r>
      <w:r>
        <w:rPr>
          <w:snapToGrid w:val="0"/>
        </w:rPr>
        <w:t xml:space="preserve"> - </w:t>
      </w:r>
      <w:r w:rsidRPr="006B3C13">
        <w:rPr>
          <w:snapToGrid w:val="0"/>
        </w:rPr>
        <w:t>336 654 6645</w:t>
      </w:r>
    </w:p>
    <w:p w14:paraId="70C9AA81" w14:textId="77777777" w:rsidR="006B3C13" w:rsidRPr="0018220E" w:rsidRDefault="006B3C13" w:rsidP="006B3C13">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E-mail: </w:t>
      </w:r>
      <w:hyperlink r:id="rId445" w:history="1">
        <w:r w:rsidR="00CC55E7" w:rsidRPr="0059569E">
          <w:rPr>
            <w:rStyle w:val="Collegamentoipertestuale"/>
            <w:snapToGrid w:val="0"/>
          </w:rPr>
          <w:t>ofer.arbib@colliers.com</w:t>
        </w:r>
      </w:hyperlink>
      <w:r>
        <w:rPr>
          <w:snapToGrid w:val="0"/>
        </w:rPr>
        <w:t xml:space="preserve"> - </w:t>
      </w:r>
      <w:hyperlink r:id="rId446" w:history="1">
        <w:r w:rsidRPr="0059569E">
          <w:rPr>
            <w:rStyle w:val="Collegamentoipertestuale"/>
            <w:snapToGrid w:val="0"/>
          </w:rPr>
          <w:t>angela.magno@colliersglobal-investors.com</w:t>
        </w:r>
      </w:hyperlink>
      <w:r>
        <w:rPr>
          <w:snapToGrid w:val="0"/>
        </w:rPr>
        <w:t xml:space="preserve"> </w:t>
      </w:r>
    </w:p>
    <w:p w14:paraId="039F0948" w14:textId="77777777" w:rsidR="006B3C13" w:rsidRDefault="006B3C13" w:rsidP="00E15629">
      <w:pPr>
        <w:pStyle w:val="Pidipagina"/>
        <w:widowControl w:val="0"/>
        <w:tabs>
          <w:tab w:val="clear" w:pos="4819"/>
          <w:tab w:val="clear" w:pos="9638"/>
          <w:tab w:val="left" w:pos="90"/>
        </w:tabs>
        <w:rPr>
          <w:b/>
          <w:snapToGrid w:val="0"/>
        </w:rPr>
      </w:pPr>
    </w:p>
    <w:p w14:paraId="0733D0B9" w14:textId="77777777" w:rsidR="00E15629" w:rsidRDefault="00E15629" w:rsidP="00E15629">
      <w:pPr>
        <w:pStyle w:val="Pidipagina"/>
        <w:widowControl w:val="0"/>
        <w:tabs>
          <w:tab w:val="clear" w:pos="4819"/>
          <w:tab w:val="clear" w:pos="9638"/>
          <w:tab w:val="left" w:pos="90"/>
        </w:tabs>
        <w:rPr>
          <w:snapToGrid w:val="0"/>
        </w:rPr>
      </w:pPr>
      <w:r>
        <w:rPr>
          <w:b/>
          <w:snapToGrid w:val="0"/>
        </w:rPr>
        <w:t>Circoscrizione</w:t>
      </w:r>
      <w:r w:rsidR="00F75A5F">
        <w:rPr>
          <w:snapToGrid w:val="0"/>
        </w:rPr>
        <w:tab/>
      </w:r>
      <w:r w:rsidR="00F75A5F">
        <w:rPr>
          <w:snapToGrid w:val="0"/>
        </w:rPr>
        <w:tab/>
        <w:t xml:space="preserve">  </w:t>
      </w:r>
      <w:r>
        <w:rPr>
          <w:snapToGrid w:val="0"/>
        </w:rPr>
        <w:t xml:space="preserve"> </w:t>
      </w:r>
      <w:r w:rsidR="00F75A5F">
        <w:rPr>
          <w:snapToGrid w:val="0"/>
        </w:rPr>
        <w:t>Lombardia</w:t>
      </w:r>
    </w:p>
    <w:p w14:paraId="69DAFA35" w14:textId="77777777" w:rsidR="009337DC" w:rsidRDefault="009337DC" w:rsidP="009337DC">
      <w:pPr>
        <w:widowControl w:val="0"/>
        <w:tabs>
          <w:tab w:val="left" w:pos="90"/>
        </w:tabs>
        <w:rPr>
          <w:snapToGrid w:val="0"/>
        </w:rPr>
      </w:pPr>
    </w:p>
    <w:p w14:paraId="10BDBB84" w14:textId="77777777" w:rsidR="009337DC" w:rsidRPr="00C26F43" w:rsidRDefault="009337DC" w:rsidP="009337DC">
      <w:pPr>
        <w:widowControl w:val="0"/>
        <w:tabs>
          <w:tab w:val="left" w:pos="90"/>
        </w:tabs>
        <w:rPr>
          <w:snapToGrid w:val="0"/>
        </w:rPr>
      </w:pPr>
      <w:r w:rsidRPr="00C26F43">
        <w:rPr>
          <w:snapToGrid w:val="0"/>
        </w:rPr>
        <w:t xml:space="preserve">Signor </w:t>
      </w:r>
      <w:r>
        <w:rPr>
          <w:snapToGrid w:val="0"/>
        </w:rPr>
        <w:t>OFER ZION ARBIB</w:t>
      </w:r>
      <w:r w:rsidRPr="00C26F43">
        <w:rPr>
          <w:snapToGrid w:val="0"/>
        </w:rPr>
        <w:t xml:space="preserve"> Console Onorario (Exequatur </w:t>
      </w:r>
      <w:r>
        <w:rPr>
          <w:snapToGrid w:val="0"/>
        </w:rPr>
        <w:t>12 dicembre 2023</w:t>
      </w:r>
      <w:r w:rsidRPr="00C26F43">
        <w:rPr>
          <w:snapToGrid w:val="0"/>
        </w:rPr>
        <w:t>)</w:t>
      </w:r>
    </w:p>
    <w:p w14:paraId="59CF7EE2" w14:textId="77777777" w:rsidR="00E15629" w:rsidRDefault="00E15629" w:rsidP="00E15629">
      <w:pPr>
        <w:pStyle w:val="Pidipagina"/>
        <w:widowControl w:val="0"/>
        <w:tabs>
          <w:tab w:val="clear" w:pos="4819"/>
          <w:tab w:val="clear" w:pos="9638"/>
          <w:tab w:val="left" w:pos="90"/>
        </w:tabs>
        <w:rPr>
          <w:snapToGrid w:val="0"/>
        </w:rPr>
      </w:pPr>
    </w:p>
    <w:p w14:paraId="08438C55" w14:textId="77777777" w:rsidR="004944D8" w:rsidRDefault="004944D8">
      <w:pPr>
        <w:pStyle w:val="Terminedefinizione"/>
        <w:widowControl w:val="0"/>
        <w:tabs>
          <w:tab w:val="left" w:pos="90"/>
        </w:tabs>
        <w:rPr>
          <w:rFonts w:ascii="MS Sans Serif" w:hAnsi="MS Sans Serif"/>
        </w:rPr>
      </w:pPr>
    </w:p>
    <w:p w14:paraId="226B3F65" w14:textId="77777777" w:rsidR="004944D8" w:rsidRDefault="004944D8" w:rsidP="00352949">
      <w:pPr>
        <w:widowControl w:val="0"/>
        <w:tabs>
          <w:tab w:val="left" w:pos="90"/>
        </w:tabs>
        <w:rPr>
          <w:b/>
          <w:snapToGrid w:val="0"/>
          <w:color w:val="000080"/>
          <w:u w:val="single"/>
        </w:rPr>
      </w:pPr>
      <w:r>
        <w:rPr>
          <w:b/>
          <w:snapToGrid w:val="0"/>
          <w:color w:val="000080"/>
          <w:u w:val="single"/>
        </w:rPr>
        <w:t>ROMA – CONSOLATO ONORARIO</w:t>
      </w:r>
    </w:p>
    <w:p w14:paraId="076BC71C" w14:textId="77777777" w:rsidR="00352949" w:rsidRDefault="00352949" w:rsidP="00352949">
      <w:pPr>
        <w:pStyle w:val="Pidipagina"/>
        <w:widowControl w:val="0"/>
        <w:tabs>
          <w:tab w:val="clear" w:pos="4819"/>
          <w:tab w:val="clear" w:pos="9638"/>
          <w:tab w:val="left" w:pos="90"/>
        </w:tabs>
        <w:rPr>
          <w:b/>
          <w:snapToGrid w:val="0"/>
        </w:rPr>
      </w:pPr>
    </w:p>
    <w:p w14:paraId="4CC2203D" w14:textId="77777777" w:rsidR="00F906D2" w:rsidRDefault="00F906D2" w:rsidP="00352949">
      <w:pPr>
        <w:pStyle w:val="Pidipagina"/>
        <w:widowControl w:val="0"/>
        <w:tabs>
          <w:tab w:val="clear" w:pos="4819"/>
          <w:tab w:val="clear" w:pos="9638"/>
          <w:tab w:val="left" w:pos="90"/>
        </w:tabs>
        <w:rPr>
          <w:snapToGrid w:val="0"/>
        </w:rPr>
      </w:pPr>
      <w:r w:rsidRPr="0018220E">
        <w:rPr>
          <w:snapToGrid w:val="0"/>
        </w:rPr>
        <w:t>Indirizzo</w:t>
      </w:r>
      <w:r w:rsidRPr="0018220E">
        <w:rPr>
          <w:snapToGrid w:val="0"/>
        </w:rPr>
        <w:tab/>
      </w:r>
      <w:r w:rsidRPr="0018220E">
        <w:rPr>
          <w:snapToGrid w:val="0"/>
        </w:rPr>
        <w:tab/>
      </w:r>
      <w:r w:rsidR="0018220E">
        <w:rPr>
          <w:snapToGrid w:val="0"/>
        </w:rPr>
        <w:t xml:space="preserve">     V</w:t>
      </w:r>
      <w:r w:rsidR="0018220E" w:rsidRPr="0018220E">
        <w:rPr>
          <w:snapToGrid w:val="0"/>
        </w:rPr>
        <w:t>ia Stoppani, 37 – 00197 Roma</w:t>
      </w:r>
    </w:p>
    <w:p w14:paraId="4E5B9E4C" w14:textId="77777777" w:rsidR="0018220E" w:rsidRDefault="0018220E" w:rsidP="00352949">
      <w:pPr>
        <w:pStyle w:val="Pidipagina"/>
        <w:widowControl w:val="0"/>
        <w:tabs>
          <w:tab w:val="clear" w:pos="4819"/>
          <w:tab w:val="clear" w:pos="9638"/>
          <w:tab w:val="left" w:pos="90"/>
        </w:tabs>
        <w:rPr>
          <w:snapToGrid w:val="0"/>
        </w:rPr>
      </w:pPr>
      <w:bookmarkStart w:id="73" w:name="_Hlk155341110"/>
      <w:r>
        <w:rPr>
          <w:snapToGrid w:val="0"/>
        </w:rPr>
        <w:tab/>
      </w:r>
      <w:r>
        <w:rPr>
          <w:snapToGrid w:val="0"/>
        </w:rPr>
        <w:tab/>
      </w:r>
      <w:r>
        <w:rPr>
          <w:snapToGrid w:val="0"/>
        </w:rPr>
        <w:tab/>
      </w:r>
      <w:r>
        <w:rPr>
          <w:snapToGrid w:val="0"/>
        </w:rPr>
        <w:tab/>
        <w:t xml:space="preserve">     Tel. 3497109068</w:t>
      </w:r>
    </w:p>
    <w:p w14:paraId="2BD4B728" w14:textId="77777777" w:rsidR="0081603D" w:rsidRPr="0018220E" w:rsidRDefault="0081603D" w:rsidP="00352949">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E-mail: Info@consolatoruanda.it</w:t>
      </w:r>
    </w:p>
    <w:bookmarkEnd w:id="73"/>
    <w:p w14:paraId="1A834270" w14:textId="77777777" w:rsidR="0081603D" w:rsidRDefault="0081603D" w:rsidP="00C26F43">
      <w:pPr>
        <w:pStyle w:val="Pidipagina"/>
        <w:widowControl w:val="0"/>
        <w:tabs>
          <w:tab w:val="clear" w:pos="4819"/>
          <w:tab w:val="clear" w:pos="9638"/>
        </w:tabs>
        <w:ind w:left="2410" w:hanging="2410"/>
        <w:jc w:val="both"/>
        <w:rPr>
          <w:b/>
          <w:snapToGrid w:val="0"/>
        </w:rPr>
      </w:pPr>
    </w:p>
    <w:p w14:paraId="38989269" w14:textId="77777777" w:rsidR="00352949" w:rsidRDefault="004944D8" w:rsidP="00C26F43">
      <w:pPr>
        <w:pStyle w:val="Pidipagina"/>
        <w:widowControl w:val="0"/>
        <w:tabs>
          <w:tab w:val="clear" w:pos="4819"/>
          <w:tab w:val="clear" w:pos="9638"/>
        </w:tabs>
        <w:ind w:left="2410" w:hanging="2410"/>
        <w:jc w:val="both"/>
        <w:rPr>
          <w:snapToGrid w:val="0"/>
        </w:rPr>
      </w:pPr>
      <w:r>
        <w:rPr>
          <w:b/>
          <w:snapToGrid w:val="0"/>
        </w:rPr>
        <w:t>Circoscrizione</w:t>
      </w:r>
      <w:r w:rsidR="0018220E">
        <w:rPr>
          <w:snapToGrid w:val="0"/>
        </w:rPr>
        <w:tab/>
      </w:r>
      <w:r w:rsidR="00F75A5F">
        <w:rPr>
          <w:snapToGrid w:val="0"/>
        </w:rPr>
        <w:t xml:space="preserve"> </w:t>
      </w:r>
      <w:r w:rsidR="00F906D2">
        <w:rPr>
          <w:snapToGrid w:val="0"/>
        </w:rPr>
        <w:t>Lazio</w:t>
      </w:r>
    </w:p>
    <w:p w14:paraId="5035AA2C" w14:textId="77777777" w:rsidR="00C26F43" w:rsidRPr="00C26F43" w:rsidRDefault="00C26F43" w:rsidP="00C26F43">
      <w:pPr>
        <w:widowControl w:val="0"/>
        <w:tabs>
          <w:tab w:val="left" w:pos="90"/>
        </w:tabs>
        <w:rPr>
          <w:snapToGrid w:val="0"/>
        </w:rPr>
      </w:pPr>
    </w:p>
    <w:p w14:paraId="35CE46A2" w14:textId="77777777" w:rsidR="00C26F43" w:rsidRPr="00C26F43" w:rsidRDefault="00C26F43" w:rsidP="00C26F43">
      <w:pPr>
        <w:widowControl w:val="0"/>
        <w:tabs>
          <w:tab w:val="left" w:pos="90"/>
        </w:tabs>
        <w:rPr>
          <w:snapToGrid w:val="0"/>
        </w:rPr>
      </w:pPr>
      <w:r w:rsidRPr="00C26F43">
        <w:rPr>
          <w:snapToGrid w:val="0"/>
        </w:rPr>
        <w:t xml:space="preserve">Signor </w:t>
      </w:r>
      <w:r>
        <w:rPr>
          <w:snapToGrid w:val="0"/>
        </w:rPr>
        <w:t>ENRICO LALIA MORRA</w:t>
      </w:r>
      <w:r w:rsidRPr="00C26F43">
        <w:rPr>
          <w:snapToGrid w:val="0"/>
        </w:rPr>
        <w:t xml:space="preserve"> Console Onorario (Exequatur </w:t>
      </w:r>
      <w:r>
        <w:rPr>
          <w:snapToGrid w:val="0"/>
        </w:rPr>
        <w:t>25 gennaio 2023</w:t>
      </w:r>
      <w:r w:rsidRPr="00C26F43">
        <w:rPr>
          <w:snapToGrid w:val="0"/>
        </w:rPr>
        <w:t>)</w:t>
      </w:r>
    </w:p>
    <w:p w14:paraId="457876DD" w14:textId="77777777" w:rsidR="000260E2" w:rsidRDefault="000260E2">
      <w:pPr>
        <w:widowControl w:val="0"/>
        <w:tabs>
          <w:tab w:val="left" w:pos="90"/>
        </w:tabs>
        <w:rPr>
          <w:snapToGrid w:val="0"/>
        </w:rPr>
      </w:pPr>
    </w:p>
    <w:p w14:paraId="3974D719" w14:textId="77777777" w:rsidR="00C26F43" w:rsidRPr="00F451CB" w:rsidRDefault="00C26F43">
      <w:pPr>
        <w:widowControl w:val="0"/>
        <w:tabs>
          <w:tab w:val="left" w:pos="90"/>
        </w:tabs>
        <w:rPr>
          <w:snapToGrid w:val="0"/>
        </w:rPr>
      </w:pPr>
    </w:p>
    <w:p w14:paraId="526CB99D" w14:textId="77777777" w:rsidR="000260E2" w:rsidRDefault="006D2434" w:rsidP="000260E2">
      <w:pPr>
        <w:widowControl w:val="0"/>
        <w:tabs>
          <w:tab w:val="left" w:pos="90"/>
        </w:tabs>
        <w:rPr>
          <w:b/>
          <w:snapToGrid w:val="0"/>
          <w:color w:val="000080"/>
          <w:u w:val="single"/>
        </w:rPr>
      </w:pPr>
      <w:r>
        <w:rPr>
          <w:b/>
          <w:snapToGrid w:val="0"/>
          <w:color w:val="000080"/>
          <w:u w:val="single"/>
        </w:rPr>
        <w:t>TORINO</w:t>
      </w:r>
      <w:r w:rsidR="000260E2">
        <w:rPr>
          <w:b/>
          <w:snapToGrid w:val="0"/>
          <w:color w:val="000080"/>
          <w:u w:val="single"/>
        </w:rPr>
        <w:t xml:space="preserve"> – CONSOLATO ONORARIO</w:t>
      </w:r>
    </w:p>
    <w:p w14:paraId="3019AC94" w14:textId="77777777" w:rsidR="000260E2" w:rsidRDefault="000260E2" w:rsidP="000260E2">
      <w:pPr>
        <w:pStyle w:val="Pidipagina"/>
        <w:widowControl w:val="0"/>
        <w:tabs>
          <w:tab w:val="clear" w:pos="4819"/>
          <w:tab w:val="clear" w:pos="9638"/>
          <w:tab w:val="left" w:pos="90"/>
        </w:tabs>
        <w:rPr>
          <w:b/>
          <w:snapToGrid w:val="0"/>
        </w:rPr>
      </w:pPr>
    </w:p>
    <w:p w14:paraId="63FE7CDC" w14:textId="77777777" w:rsidR="00AB4EF9" w:rsidRPr="0084733B" w:rsidRDefault="00E00EA1" w:rsidP="000260E2">
      <w:pPr>
        <w:pStyle w:val="Pidipagina"/>
        <w:widowControl w:val="0"/>
        <w:tabs>
          <w:tab w:val="clear" w:pos="4819"/>
          <w:tab w:val="clear" w:pos="9638"/>
        </w:tabs>
        <w:ind w:left="2410" w:hanging="2410"/>
        <w:jc w:val="both"/>
        <w:rPr>
          <w:rStyle w:val="labelnormal1"/>
          <w:color w:val="000000"/>
        </w:rPr>
      </w:pPr>
      <w:r>
        <w:rPr>
          <w:b/>
          <w:snapToGrid w:val="0"/>
        </w:rPr>
        <w:t>Indirizzo</w:t>
      </w:r>
      <w:r>
        <w:rPr>
          <w:b/>
          <w:snapToGrid w:val="0"/>
        </w:rPr>
        <w:tab/>
        <w:t xml:space="preserve"> </w:t>
      </w:r>
      <w:r w:rsidRPr="0084733B">
        <w:rPr>
          <w:rStyle w:val="labelnormal1"/>
          <w:rFonts w:ascii="Times New Roman" w:hAnsi="Times New Roman"/>
          <w:color w:val="000000"/>
          <w:sz w:val="20"/>
          <w:szCs w:val="20"/>
        </w:rPr>
        <w:t xml:space="preserve">Via Onorato </w:t>
      </w:r>
      <w:proofErr w:type="spellStart"/>
      <w:r w:rsidRPr="0084733B">
        <w:rPr>
          <w:rStyle w:val="labelnormal1"/>
          <w:rFonts w:ascii="Times New Roman" w:hAnsi="Times New Roman"/>
          <w:color w:val="000000"/>
          <w:sz w:val="20"/>
          <w:szCs w:val="20"/>
        </w:rPr>
        <w:t>Vigliani</w:t>
      </w:r>
      <w:proofErr w:type="spellEnd"/>
      <w:r w:rsidRPr="0084733B">
        <w:rPr>
          <w:rStyle w:val="labelnormal1"/>
          <w:rFonts w:ascii="Times New Roman" w:hAnsi="Times New Roman"/>
          <w:color w:val="000000"/>
          <w:sz w:val="20"/>
          <w:szCs w:val="20"/>
        </w:rPr>
        <w:t>, 80 – 10135 Torino</w:t>
      </w:r>
    </w:p>
    <w:p w14:paraId="3508EE9F" w14:textId="77777777" w:rsidR="00E00EA1" w:rsidRPr="0084733B" w:rsidRDefault="00E00EA1" w:rsidP="000260E2">
      <w:pPr>
        <w:pStyle w:val="Pidipagina"/>
        <w:widowControl w:val="0"/>
        <w:tabs>
          <w:tab w:val="clear" w:pos="4819"/>
          <w:tab w:val="clear" w:pos="9638"/>
        </w:tabs>
        <w:ind w:left="2410" w:hanging="2410"/>
        <w:jc w:val="both"/>
        <w:rPr>
          <w:snapToGrid w:val="0"/>
          <w:color w:val="000000"/>
        </w:rPr>
      </w:pPr>
      <w:r w:rsidRPr="0084733B">
        <w:rPr>
          <w:b/>
          <w:snapToGrid w:val="0"/>
          <w:color w:val="000000"/>
        </w:rPr>
        <w:tab/>
        <w:t xml:space="preserve"> </w:t>
      </w:r>
      <w:r w:rsidRPr="0084733B">
        <w:rPr>
          <w:snapToGrid w:val="0"/>
          <w:color w:val="000000"/>
        </w:rPr>
        <w:t xml:space="preserve">Tel. </w:t>
      </w:r>
      <w:r w:rsidRPr="0084733B">
        <w:rPr>
          <w:rStyle w:val="labelnormal1"/>
          <w:rFonts w:ascii="Times New Roman" w:hAnsi="Times New Roman"/>
          <w:color w:val="000000"/>
          <w:sz w:val="20"/>
          <w:szCs w:val="20"/>
        </w:rPr>
        <w:t>3356872693</w:t>
      </w:r>
    </w:p>
    <w:p w14:paraId="32B7166A" w14:textId="77777777" w:rsidR="000260E2" w:rsidRDefault="000260E2" w:rsidP="000260E2">
      <w:pPr>
        <w:pStyle w:val="Pidipagina"/>
        <w:widowControl w:val="0"/>
        <w:tabs>
          <w:tab w:val="clear" w:pos="4819"/>
          <w:tab w:val="clear" w:pos="9638"/>
        </w:tabs>
        <w:ind w:left="2410" w:hanging="2410"/>
        <w:jc w:val="both"/>
        <w:rPr>
          <w:snapToGrid w:val="0"/>
        </w:rPr>
      </w:pPr>
      <w:r>
        <w:rPr>
          <w:b/>
          <w:snapToGrid w:val="0"/>
        </w:rPr>
        <w:t>Circoscrizione</w:t>
      </w:r>
      <w:r>
        <w:rPr>
          <w:snapToGrid w:val="0"/>
        </w:rPr>
        <w:tab/>
      </w:r>
      <w:r w:rsidR="00606347">
        <w:rPr>
          <w:snapToGrid w:val="0"/>
        </w:rPr>
        <w:t xml:space="preserve"> </w:t>
      </w:r>
      <w:r w:rsidR="006D2434">
        <w:rPr>
          <w:snapToGrid w:val="0"/>
        </w:rPr>
        <w:t>Piemonte, Liguria, Valle d’Aosta</w:t>
      </w:r>
    </w:p>
    <w:p w14:paraId="34E3B361" w14:textId="77777777" w:rsidR="000260E2" w:rsidRDefault="000260E2" w:rsidP="000260E2">
      <w:pPr>
        <w:pStyle w:val="Pidipagina"/>
        <w:widowControl w:val="0"/>
        <w:tabs>
          <w:tab w:val="clear" w:pos="4819"/>
          <w:tab w:val="clear" w:pos="9638"/>
        </w:tabs>
        <w:ind w:left="2410" w:hanging="2410"/>
        <w:jc w:val="both"/>
        <w:rPr>
          <w:snapToGrid w:val="0"/>
        </w:rPr>
      </w:pPr>
    </w:p>
    <w:p w14:paraId="1E656609" w14:textId="77777777" w:rsidR="000260E2" w:rsidRDefault="00E00EA1" w:rsidP="000260E2">
      <w:pPr>
        <w:pStyle w:val="Pidipagina"/>
        <w:widowControl w:val="0"/>
        <w:tabs>
          <w:tab w:val="clear" w:pos="4819"/>
          <w:tab w:val="clear" w:pos="9638"/>
          <w:tab w:val="left" w:pos="90"/>
        </w:tabs>
        <w:rPr>
          <w:snapToGrid w:val="0"/>
        </w:rPr>
      </w:pPr>
      <w:r>
        <w:rPr>
          <w:snapToGrid w:val="0"/>
        </w:rPr>
        <w:t xml:space="preserve">Signor LUCIANO LONGO, Console Onorario (Exequatur </w:t>
      </w:r>
      <w:r w:rsidR="00A93051">
        <w:rPr>
          <w:snapToGrid w:val="0"/>
        </w:rPr>
        <w:t>26</w:t>
      </w:r>
      <w:r w:rsidR="00CE185A">
        <w:rPr>
          <w:snapToGrid w:val="0"/>
        </w:rPr>
        <w:t xml:space="preserve"> giugno 2023</w:t>
      </w:r>
      <w:r>
        <w:rPr>
          <w:snapToGrid w:val="0"/>
        </w:rPr>
        <w:t>)</w:t>
      </w:r>
    </w:p>
    <w:p w14:paraId="330819EC" w14:textId="77777777" w:rsidR="00AB4EF9" w:rsidRDefault="00AB4EF9" w:rsidP="000260E2">
      <w:pPr>
        <w:pStyle w:val="Pidipagina"/>
        <w:widowControl w:val="0"/>
        <w:tabs>
          <w:tab w:val="clear" w:pos="4819"/>
          <w:tab w:val="clear" w:pos="9638"/>
          <w:tab w:val="left" w:pos="90"/>
        </w:tabs>
        <w:rPr>
          <w:snapToGrid w:val="0"/>
        </w:rPr>
      </w:pPr>
    </w:p>
    <w:p w14:paraId="58D7447B" w14:textId="77777777" w:rsidR="000260E2" w:rsidRDefault="000260E2">
      <w:pPr>
        <w:widowControl w:val="0"/>
        <w:tabs>
          <w:tab w:val="left" w:pos="90"/>
        </w:tabs>
        <w:rPr>
          <w:rFonts w:ascii="MS Sans Serif" w:hAnsi="MS Sans Serif"/>
          <w:snapToGrid w:val="0"/>
          <w:sz w:val="24"/>
        </w:rPr>
      </w:pPr>
    </w:p>
    <w:p w14:paraId="556B030A" w14:textId="77777777" w:rsidR="00253AB3" w:rsidRDefault="00253AB3">
      <w:pPr>
        <w:widowControl w:val="0"/>
        <w:tabs>
          <w:tab w:val="left" w:pos="90"/>
        </w:tabs>
        <w:rPr>
          <w:rFonts w:ascii="MS Sans Serif" w:hAnsi="MS Sans Serif"/>
          <w:snapToGrid w:val="0"/>
          <w:sz w:val="24"/>
        </w:rPr>
      </w:pPr>
    </w:p>
    <w:p w14:paraId="0560871B" w14:textId="77777777" w:rsidR="004944D8" w:rsidRDefault="004944D8">
      <w:pPr>
        <w:widowControl w:val="0"/>
        <w:tabs>
          <w:tab w:val="left" w:pos="90"/>
        </w:tabs>
        <w:rPr>
          <w:rFonts w:ascii="MS Sans Serif" w:hAnsi="MS Sans Serif"/>
          <w:snapToGrid w:val="0"/>
          <w:sz w:val="24"/>
        </w:rPr>
      </w:pPr>
    </w:p>
    <w:p w14:paraId="632BBC92" w14:textId="77777777" w:rsidR="004944D8" w:rsidRDefault="004944D8">
      <w:pPr>
        <w:widowControl w:val="0"/>
        <w:tabs>
          <w:tab w:val="left" w:pos="90"/>
        </w:tabs>
        <w:rPr>
          <w:rFonts w:ascii="MS Sans Serif" w:hAnsi="MS Sans Serif"/>
          <w:snapToGrid w:val="0"/>
          <w:sz w:val="24"/>
        </w:rPr>
      </w:pPr>
    </w:p>
    <w:p w14:paraId="1FEE1BDC" w14:textId="77777777" w:rsidR="004944D8" w:rsidRDefault="004944D8">
      <w:pPr>
        <w:widowControl w:val="0"/>
        <w:tabs>
          <w:tab w:val="left" w:pos="90"/>
        </w:tabs>
        <w:rPr>
          <w:rFonts w:ascii="MS Sans Serif" w:hAnsi="MS Sans Serif"/>
          <w:snapToGrid w:val="0"/>
          <w:sz w:val="24"/>
        </w:rPr>
      </w:pPr>
    </w:p>
    <w:p w14:paraId="0CAF9334" w14:textId="77777777" w:rsidR="004944D8" w:rsidRDefault="004944D8">
      <w:pPr>
        <w:widowControl w:val="0"/>
        <w:tabs>
          <w:tab w:val="left" w:pos="90"/>
        </w:tabs>
        <w:rPr>
          <w:rFonts w:ascii="MS Sans Serif" w:hAnsi="MS Sans Serif"/>
          <w:snapToGrid w:val="0"/>
          <w:sz w:val="24"/>
        </w:rPr>
      </w:pPr>
    </w:p>
    <w:p w14:paraId="46AEE1EB" w14:textId="77777777" w:rsidR="004944D8" w:rsidRDefault="004944D8">
      <w:pPr>
        <w:widowControl w:val="0"/>
        <w:tabs>
          <w:tab w:val="left" w:pos="90"/>
        </w:tabs>
        <w:rPr>
          <w:rFonts w:ascii="MS Sans Serif" w:hAnsi="MS Sans Serif"/>
          <w:snapToGrid w:val="0"/>
          <w:sz w:val="24"/>
        </w:rPr>
      </w:pPr>
    </w:p>
    <w:p w14:paraId="3E1DDEC5" w14:textId="77777777" w:rsidR="004944D8" w:rsidRDefault="004944D8">
      <w:pPr>
        <w:widowControl w:val="0"/>
        <w:tabs>
          <w:tab w:val="left" w:pos="90"/>
        </w:tabs>
        <w:rPr>
          <w:rFonts w:ascii="MS Sans Serif" w:hAnsi="MS Sans Serif"/>
          <w:snapToGrid w:val="0"/>
          <w:sz w:val="24"/>
        </w:rPr>
      </w:pPr>
    </w:p>
    <w:p w14:paraId="1AF802B6" w14:textId="77777777" w:rsidR="004944D8" w:rsidRDefault="004944D8">
      <w:pPr>
        <w:widowControl w:val="0"/>
        <w:tabs>
          <w:tab w:val="left" w:pos="90"/>
        </w:tabs>
        <w:rPr>
          <w:rFonts w:ascii="MS Sans Serif" w:hAnsi="MS Sans Serif"/>
          <w:snapToGrid w:val="0"/>
          <w:sz w:val="24"/>
        </w:rPr>
      </w:pPr>
    </w:p>
    <w:p w14:paraId="378CBD1C" w14:textId="77777777" w:rsidR="004944D8" w:rsidRDefault="004944D8">
      <w:pPr>
        <w:widowControl w:val="0"/>
        <w:tabs>
          <w:tab w:val="left" w:pos="90"/>
        </w:tabs>
        <w:rPr>
          <w:rFonts w:ascii="MS Sans Serif" w:hAnsi="MS Sans Serif"/>
          <w:snapToGrid w:val="0"/>
          <w:sz w:val="24"/>
        </w:rPr>
      </w:pPr>
    </w:p>
    <w:p w14:paraId="2D3FAF78" w14:textId="77777777" w:rsidR="004944D8" w:rsidRDefault="004944D8">
      <w:pPr>
        <w:widowControl w:val="0"/>
        <w:tabs>
          <w:tab w:val="left" w:pos="90"/>
        </w:tabs>
        <w:rPr>
          <w:rFonts w:ascii="MS Sans Serif" w:hAnsi="MS Sans Serif"/>
          <w:snapToGrid w:val="0"/>
          <w:sz w:val="24"/>
        </w:rPr>
      </w:pPr>
    </w:p>
    <w:p w14:paraId="7F3B4F54" w14:textId="77777777" w:rsidR="004944D8" w:rsidRDefault="004944D8">
      <w:pPr>
        <w:widowControl w:val="0"/>
        <w:tabs>
          <w:tab w:val="left" w:pos="90"/>
        </w:tabs>
        <w:rPr>
          <w:rFonts w:ascii="MS Sans Serif" w:hAnsi="MS Sans Serif"/>
          <w:snapToGrid w:val="0"/>
          <w:sz w:val="24"/>
        </w:rPr>
      </w:pPr>
    </w:p>
    <w:p w14:paraId="215F4753" w14:textId="77777777" w:rsidR="004944D8" w:rsidRDefault="00E01D5B" w:rsidP="00253AB3">
      <w:pPr>
        <w:widowControl w:val="0"/>
        <w:tabs>
          <w:tab w:val="left" w:pos="90"/>
        </w:tabs>
        <w:rPr>
          <w:b/>
          <w:snapToGrid w:val="0"/>
          <w:color w:val="000000"/>
          <w:sz w:val="16"/>
        </w:rPr>
      </w:pPr>
      <w:r>
        <w:rPr>
          <w:rFonts w:ascii="MS Sans Serif" w:hAnsi="MS Sans Serif"/>
          <w:snapToGrid w:val="0"/>
          <w:sz w:val="24"/>
        </w:rPr>
        <w:br w:type="page"/>
      </w:r>
    </w:p>
    <w:p w14:paraId="5F3FEDBA" w14:textId="77777777" w:rsidR="004944D8" w:rsidRDefault="004944D8">
      <w:pPr>
        <w:widowControl w:val="0"/>
        <w:tabs>
          <w:tab w:val="left" w:pos="90"/>
        </w:tabs>
        <w:jc w:val="right"/>
        <w:rPr>
          <w:b/>
          <w:snapToGrid w:val="0"/>
          <w:color w:val="000000"/>
          <w:sz w:val="16"/>
        </w:rPr>
      </w:pPr>
      <w:r>
        <w:rPr>
          <w:b/>
          <w:snapToGrid w:val="0"/>
          <w:color w:val="000000"/>
          <w:sz w:val="16"/>
        </w:rPr>
        <w:t>RUSSIA</w:t>
      </w:r>
    </w:p>
    <w:p w14:paraId="328FE9B7" w14:textId="77777777" w:rsidR="004944D8" w:rsidRDefault="009E4C9E">
      <w:pPr>
        <w:widowControl w:val="0"/>
        <w:tabs>
          <w:tab w:val="left" w:pos="90"/>
        </w:tabs>
        <w:jc w:val="right"/>
        <w:rPr>
          <w:rFonts w:ascii="MS Sans Serif" w:hAnsi="MS Sans Serif"/>
          <w:snapToGrid w:val="0"/>
          <w:sz w:val="24"/>
        </w:rPr>
      </w:pPr>
      <w:r>
        <w:rPr>
          <w:noProof/>
        </w:rPr>
        <w:drawing>
          <wp:anchor distT="0" distB="0" distL="114300" distR="114300" simplePos="0" relativeHeight="251675136" behindDoc="0" locked="0" layoutInCell="1" allowOverlap="1" wp14:anchorId="6A7D470B" wp14:editId="631B69C7">
            <wp:simplePos x="0" y="0"/>
            <wp:positionH relativeFrom="column">
              <wp:posOffset>5578475</wp:posOffset>
            </wp:positionH>
            <wp:positionV relativeFrom="paragraph">
              <wp:posOffset>36195</wp:posOffset>
            </wp:positionV>
            <wp:extent cx="702310" cy="467995"/>
            <wp:effectExtent l="19050" t="19050" r="2540" b="8255"/>
            <wp:wrapNone/>
            <wp:docPr id="285" name="Immagin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5"/>
                    <pic:cNvPicPr>
                      <a:picLocks noChangeAspect="1" noChangeArrowheads="1"/>
                    </pic:cNvPicPr>
                  </pic:nvPicPr>
                  <pic:blipFill>
                    <a:blip r:embed="rId44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605CF98" w14:textId="77777777" w:rsidR="004944D8" w:rsidRDefault="004944D8">
      <w:pPr>
        <w:pStyle w:val="Stile1"/>
        <w:rPr>
          <w:sz w:val="39"/>
        </w:rPr>
      </w:pPr>
      <w:r>
        <w:t xml:space="preserve">RUSSIA </w:t>
      </w:r>
    </w:p>
    <w:p w14:paraId="37F9EA50" w14:textId="77777777" w:rsidR="004944D8" w:rsidRDefault="00370843">
      <w:pPr>
        <w:widowControl w:val="0"/>
        <w:pBdr>
          <w:bottom w:val="single" w:sz="6" w:space="1" w:color="auto"/>
        </w:pBdr>
        <w:tabs>
          <w:tab w:val="left" w:pos="90"/>
        </w:tabs>
        <w:rPr>
          <w:b/>
          <w:snapToGrid w:val="0"/>
          <w:color w:val="000080"/>
        </w:rPr>
      </w:pPr>
      <w:r>
        <w:rPr>
          <w:b/>
          <w:snapToGrid w:val="0"/>
          <w:color w:val="000080"/>
          <w:sz w:val="22"/>
        </w:rPr>
        <w:t>Federaz</w:t>
      </w:r>
      <w:r w:rsidR="004944D8">
        <w:rPr>
          <w:b/>
          <w:snapToGrid w:val="0"/>
          <w:color w:val="000080"/>
          <w:sz w:val="22"/>
        </w:rPr>
        <w:t xml:space="preserve">ione Russa </w:t>
      </w:r>
    </w:p>
    <w:p w14:paraId="099ECEB7" w14:textId="77777777" w:rsidR="004944D8" w:rsidRDefault="004944D8" w:rsidP="003E577E">
      <w:pPr>
        <w:widowControl w:val="0"/>
        <w:tabs>
          <w:tab w:val="left" w:pos="90"/>
        </w:tabs>
        <w:spacing w:before="27"/>
        <w:jc w:val="right"/>
        <w:rPr>
          <w:i/>
          <w:snapToGrid w:val="0"/>
          <w:color w:val="000000"/>
          <w:sz w:val="26"/>
        </w:rPr>
      </w:pPr>
      <w:r>
        <w:rPr>
          <w:i/>
          <w:snapToGrid w:val="0"/>
          <w:color w:val="000000"/>
        </w:rPr>
        <w:t>Festa nazionale 12 giugno</w:t>
      </w:r>
    </w:p>
    <w:p w14:paraId="2C6CF92E" w14:textId="77777777" w:rsidR="0067690C" w:rsidRDefault="0067690C">
      <w:pPr>
        <w:widowControl w:val="0"/>
        <w:tabs>
          <w:tab w:val="left" w:pos="90"/>
        </w:tabs>
        <w:rPr>
          <w:i/>
          <w:snapToGrid w:val="0"/>
          <w:color w:val="000000"/>
          <w:sz w:val="26"/>
        </w:rPr>
      </w:pPr>
    </w:p>
    <w:p w14:paraId="6BA0241D" w14:textId="77777777" w:rsidR="004944D8" w:rsidRDefault="004944D8">
      <w:pPr>
        <w:widowControl w:val="0"/>
        <w:tabs>
          <w:tab w:val="left" w:pos="90"/>
        </w:tabs>
        <w:rPr>
          <w:b/>
          <w:snapToGrid w:val="0"/>
          <w:color w:val="000080"/>
          <w:u w:val="single"/>
        </w:rPr>
      </w:pPr>
    </w:p>
    <w:p w14:paraId="79965488"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1735EA1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Nomentana, 116 - 00161 Roma </w:t>
      </w:r>
    </w:p>
    <w:p w14:paraId="0A62DBA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0644234149   0644235625  - Fax 0644234031</w:t>
      </w:r>
    </w:p>
    <w:p w14:paraId="0D91B1AC" w14:textId="77777777" w:rsidR="00D1628B" w:rsidRDefault="00D1628B">
      <w:pPr>
        <w:widowControl w:val="0"/>
        <w:tabs>
          <w:tab w:val="left" w:pos="2321"/>
        </w:tabs>
        <w:rPr>
          <w:snapToGrid w:val="0"/>
          <w:color w:val="000000"/>
          <w:sz w:val="23"/>
        </w:rPr>
      </w:pPr>
      <w:r>
        <w:rPr>
          <w:snapToGrid w:val="0"/>
          <w:color w:val="000000"/>
        </w:rPr>
        <w:tab/>
        <w:t>E-mail  mail@rusconsroma.com</w:t>
      </w:r>
    </w:p>
    <w:p w14:paraId="2959CDB5" w14:textId="77777777" w:rsidR="004944D8" w:rsidRDefault="004944D8" w:rsidP="003F1182">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75355166" w14:textId="77777777" w:rsidR="00F0303C" w:rsidRDefault="00F0303C" w:rsidP="00F0303C">
      <w:pPr>
        <w:widowControl w:val="0"/>
        <w:tabs>
          <w:tab w:val="left" w:pos="90"/>
        </w:tabs>
        <w:rPr>
          <w:snapToGrid w:val="0"/>
          <w:color w:val="000000"/>
        </w:rPr>
      </w:pPr>
    </w:p>
    <w:p w14:paraId="19809C2F" w14:textId="77777777" w:rsidR="00022056" w:rsidRDefault="00022056" w:rsidP="004179EB">
      <w:pPr>
        <w:widowControl w:val="0"/>
        <w:tabs>
          <w:tab w:val="left" w:pos="90"/>
        </w:tabs>
        <w:rPr>
          <w:snapToGrid w:val="0"/>
          <w:color w:val="000000"/>
        </w:rPr>
      </w:pPr>
    </w:p>
    <w:p w14:paraId="75F480BA" w14:textId="77777777" w:rsidR="00F97DBD" w:rsidRDefault="00F97DBD" w:rsidP="004179EB">
      <w:pPr>
        <w:widowControl w:val="0"/>
        <w:tabs>
          <w:tab w:val="left" w:pos="90"/>
        </w:tabs>
        <w:rPr>
          <w:snapToGrid w:val="0"/>
          <w:color w:val="000000"/>
        </w:rPr>
      </w:pPr>
    </w:p>
    <w:p w14:paraId="3FFB4E9D" w14:textId="77777777" w:rsidR="00645708" w:rsidRDefault="00645708" w:rsidP="004179EB">
      <w:pPr>
        <w:widowControl w:val="0"/>
        <w:tabs>
          <w:tab w:val="left" w:pos="90"/>
        </w:tabs>
        <w:rPr>
          <w:snapToGrid w:val="0"/>
          <w:color w:val="000000"/>
        </w:rPr>
      </w:pPr>
    </w:p>
    <w:p w14:paraId="2703BE5E" w14:textId="77777777" w:rsidR="00022056" w:rsidRDefault="00022056" w:rsidP="00022056">
      <w:pPr>
        <w:pStyle w:val="Corpodeltesto2"/>
        <w:spacing w:before="0"/>
        <w:rPr>
          <w:b/>
          <w:color w:val="000080"/>
          <w:sz w:val="26"/>
          <w:u w:val="single"/>
        </w:rPr>
      </w:pPr>
      <w:r>
        <w:rPr>
          <w:b/>
          <w:color w:val="000080"/>
          <w:u w:val="single"/>
        </w:rPr>
        <w:t xml:space="preserve">GENOVA - CONSOLATO GENERALE                  </w:t>
      </w:r>
    </w:p>
    <w:p w14:paraId="55AAF41D" w14:textId="77777777" w:rsidR="00022056" w:rsidRDefault="00022056" w:rsidP="0002205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Ghirardelli Pescetto, 16 - 16167 Genova </w:t>
      </w:r>
    </w:p>
    <w:p w14:paraId="1A63DFD1" w14:textId="77777777" w:rsidR="00022056" w:rsidRDefault="00022056" w:rsidP="0002205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0103726047  0103726304 - Fax 0103741361  </w:t>
      </w:r>
    </w:p>
    <w:p w14:paraId="048E2241" w14:textId="77777777" w:rsidR="00022056" w:rsidRDefault="00022056" w:rsidP="00022056">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consolatoru@tin.it</w:t>
      </w:r>
    </w:p>
    <w:p w14:paraId="5BC4DC79" w14:textId="77777777" w:rsidR="00022056" w:rsidRDefault="00022056" w:rsidP="0002205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Liguria</w:t>
      </w:r>
      <w:r>
        <w:rPr>
          <w:rFonts w:ascii="MS Sans Serif" w:hAnsi="MS Sans Serif"/>
          <w:snapToGrid w:val="0"/>
          <w:sz w:val="24"/>
        </w:rPr>
        <w:t xml:space="preserve"> </w:t>
      </w:r>
      <w:r>
        <w:rPr>
          <w:snapToGrid w:val="0"/>
          <w:color w:val="000000"/>
        </w:rPr>
        <w:t xml:space="preserve">                               </w:t>
      </w:r>
    </w:p>
    <w:p w14:paraId="2A4AE506" w14:textId="1DB39205" w:rsidR="00380557" w:rsidRDefault="00EA5FDF" w:rsidP="00022056">
      <w:pPr>
        <w:widowControl w:val="0"/>
        <w:tabs>
          <w:tab w:val="left" w:pos="90"/>
        </w:tabs>
        <w:spacing w:before="277"/>
        <w:rPr>
          <w:snapToGrid w:val="0"/>
          <w:color w:val="000000"/>
        </w:rPr>
      </w:pPr>
      <w:bookmarkStart w:id="74" w:name="_Hlk189210832"/>
      <w:r>
        <w:rPr>
          <w:snapToGrid w:val="0"/>
          <w:color w:val="000000"/>
        </w:rPr>
        <w:t>Signora MARIA EVGENIEVNA VEDRINSKAYA</w:t>
      </w:r>
      <w:r w:rsidR="00022056">
        <w:rPr>
          <w:snapToGrid w:val="0"/>
          <w:color w:val="000000"/>
        </w:rPr>
        <w:t xml:space="preserve">, Console Generale (Exequatur </w:t>
      </w:r>
      <w:r>
        <w:rPr>
          <w:snapToGrid w:val="0"/>
          <w:color w:val="000000"/>
        </w:rPr>
        <w:t>17 novembre 2020</w:t>
      </w:r>
      <w:r w:rsidR="00022056">
        <w:rPr>
          <w:snapToGrid w:val="0"/>
          <w:color w:val="000000"/>
        </w:rPr>
        <w:t>)</w:t>
      </w:r>
    </w:p>
    <w:bookmarkEnd w:id="74"/>
    <w:p w14:paraId="1640F392" w14:textId="77777777" w:rsidR="00B35D6E" w:rsidRPr="00407603" w:rsidRDefault="00B35D6E" w:rsidP="00B35D6E">
      <w:pPr>
        <w:widowControl w:val="0"/>
        <w:tabs>
          <w:tab w:val="left" w:pos="90"/>
        </w:tabs>
        <w:rPr>
          <w:snapToGrid w:val="0"/>
          <w:color w:val="000000"/>
        </w:rPr>
      </w:pPr>
      <w:r>
        <w:rPr>
          <w:snapToGrid w:val="0"/>
          <w:color w:val="000000"/>
        </w:rPr>
        <w:t>Signor VADIM KHMEL,</w:t>
      </w:r>
      <w:r w:rsidR="0017454D">
        <w:rPr>
          <w:snapToGrid w:val="0"/>
          <w:color w:val="000000"/>
        </w:rPr>
        <w:t xml:space="preserve"> Vice Console (15 febbraio 2024)</w:t>
      </w:r>
    </w:p>
    <w:p w14:paraId="54CCDA17" w14:textId="77777777" w:rsidR="001E5CF7" w:rsidRDefault="001E5CF7" w:rsidP="002B16B3">
      <w:pPr>
        <w:widowControl w:val="0"/>
        <w:tabs>
          <w:tab w:val="left" w:pos="90"/>
        </w:tabs>
        <w:rPr>
          <w:snapToGrid w:val="0"/>
          <w:color w:val="000000"/>
        </w:rPr>
      </w:pPr>
      <w:r>
        <w:rPr>
          <w:snapToGrid w:val="0"/>
          <w:color w:val="000000"/>
        </w:rPr>
        <w:t>Signora</w:t>
      </w:r>
      <w:r w:rsidR="00C57B7A">
        <w:rPr>
          <w:snapToGrid w:val="0"/>
          <w:color w:val="000000"/>
        </w:rPr>
        <w:t xml:space="preserve"> NIKITA GAVRISHCHUK, Addetto Consolare (13 luglio 2023</w:t>
      </w:r>
      <w:r w:rsidR="002C478B">
        <w:rPr>
          <w:snapToGrid w:val="0"/>
          <w:color w:val="000000"/>
        </w:rPr>
        <w:t>)</w:t>
      </w:r>
    </w:p>
    <w:p w14:paraId="51D78B15" w14:textId="77777777" w:rsidR="002B16B3" w:rsidRDefault="002B16B3" w:rsidP="002B16B3">
      <w:pPr>
        <w:widowControl w:val="0"/>
        <w:tabs>
          <w:tab w:val="left" w:pos="90"/>
        </w:tabs>
        <w:rPr>
          <w:b/>
          <w:snapToGrid w:val="0"/>
          <w:color w:val="000080"/>
          <w:u w:val="single"/>
        </w:rPr>
      </w:pPr>
    </w:p>
    <w:p w14:paraId="54FF7F97" w14:textId="77777777" w:rsidR="00532CD9" w:rsidRDefault="00532CD9" w:rsidP="002B16B3">
      <w:pPr>
        <w:widowControl w:val="0"/>
        <w:tabs>
          <w:tab w:val="left" w:pos="90"/>
        </w:tabs>
        <w:rPr>
          <w:b/>
          <w:snapToGrid w:val="0"/>
          <w:color w:val="000080"/>
          <w:u w:val="single"/>
        </w:rPr>
      </w:pPr>
    </w:p>
    <w:p w14:paraId="68CEB153" w14:textId="77777777" w:rsidR="00532CD9" w:rsidRDefault="00532CD9" w:rsidP="002B16B3">
      <w:pPr>
        <w:widowControl w:val="0"/>
        <w:tabs>
          <w:tab w:val="left" w:pos="90"/>
        </w:tabs>
        <w:rPr>
          <w:b/>
          <w:snapToGrid w:val="0"/>
          <w:color w:val="000080"/>
          <w:u w:val="single"/>
        </w:rPr>
      </w:pPr>
    </w:p>
    <w:p w14:paraId="5C75A573" w14:textId="77777777" w:rsidR="004944D8" w:rsidRDefault="004944D8" w:rsidP="002B16B3">
      <w:pPr>
        <w:widowControl w:val="0"/>
        <w:tabs>
          <w:tab w:val="left" w:pos="90"/>
        </w:tabs>
        <w:rPr>
          <w:b/>
          <w:snapToGrid w:val="0"/>
          <w:color w:val="000080"/>
          <w:sz w:val="26"/>
          <w:u w:val="single"/>
        </w:rPr>
      </w:pPr>
      <w:r>
        <w:rPr>
          <w:b/>
          <w:snapToGrid w:val="0"/>
          <w:color w:val="000080"/>
          <w:u w:val="single"/>
        </w:rPr>
        <w:t>MILANO</w:t>
      </w:r>
      <w:r w:rsidR="00AF7966">
        <w:rPr>
          <w:b/>
          <w:snapToGrid w:val="0"/>
          <w:color w:val="000080"/>
          <w:u w:val="single"/>
        </w:rPr>
        <w:t xml:space="preserve"> - CONSOLATO GENERALE</w:t>
      </w:r>
    </w:p>
    <w:p w14:paraId="285926F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Sant'Aquilino, 3 - 20148 Milano </w:t>
      </w:r>
    </w:p>
    <w:p w14:paraId="7F39753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0248706041  0248705912   0240092113 - Fax 0240090741  </w:t>
      </w:r>
    </w:p>
    <w:p w14:paraId="5A5215B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531CE3">
        <w:rPr>
          <w:snapToGrid w:val="0"/>
          <w:color w:val="000000"/>
        </w:rPr>
        <w:t xml:space="preserve"> </w:t>
      </w:r>
      <w:r>
        <w:rPr>
          <w:snapToGrid w:val="0"/>
          <w:color w:val="000000"/>
        </w:rPr>
        <w:t xml:space="preserve"> </w:t>
      </w:r>
      <w:r w:rsidR="00D257E6">
        <w:rPr>
          <w:bCs/>
          <w:sz w:val="22"/>
        </w:rPr>
        <w:t>milan@mid.ru</w:t>
      </w:r>
      <w:r w:rsidR="00531CE3">
        <w:rPr>
          <w:b/>
          <w:bCs/>
          <w:sz w:val="22"/>
        </w:rPr>
        <w:t xml:space="preserve">  </w:t>
      </w:r>
    </w:p>
    <w:p w14:paraId="1A17245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BC5EA8" w:rsidRPr="00BC5EA8">
        <w:rPr>
          <w:snapToGrid w:val="0"/>
        </w:rPr>
        <w:t>Città di</w:t>
      </w:r>
      <w:r w:rsidR="00BC5EA8">
        <w:rPr>
          <w:rFonts w:ascii="MS Sans Serif" w:hAnsi="MS Sans Serif"/>
          <w:snapToGrid w:val="0"/>
          <w:sz w:val="24"/>
        </w:rPr>
        <w:t xml:space="preserve"> </w:t>
      </w:r>
      <w:r>
        <w:rPr>
          <w:snapToGrid w:val="0"/>
          <w:color w:val="000000"/>
        </w:rPr>
        <w:t>Venezia, Province</w:t>
      </w:r>
      <w:r w:rsidR="00BC5EA8">
        <w:rPr>
          <w:snapToGrid w:val="0"/>
          <w:color w:val="000000"/>
        </w:rPr>
        <w:t xml:space="preserve"> di</w:t>
      </w:r>
      <w:r>
        <w:rPr>
          <w:snapToGrid w:val="0"/>
          <w:color w:val="000000"/>
        </w:rPr>
        <w:t xml:space="preserve"> Milano</w:t>
      </w:r>
      <w:r w:rsidR="00BC5EA8">
        <w:rPr>
          <w:snapToGrid w:val="0"/>
          <w:color w:val="000000"/>
        </w:rPr>
        <w:t xml:space="preserve"> e</w:t>
      </w:r>
      <w:r>
        <w:rPr>
          <w:snapToGrid w:val="0"/>
          <w:color w:val="000000"/>
        </w:rPr>
        <w:t xml:space="preserve"> Torino </w:t>
      </w:r>
    </w:p>
    <w:p w14:paraId="004BA09C" w14:textId="77777777" w:rsidR="00854540" w:rsidRDefault="00854540" w:rsidP="009E52F5">
      <w:pPr>
        <w:widowControl w:val="0"/>
        <w:tabs>
          <w:tab w:val="left" w:pos="90"/>
        </w:tabs>
        <w:rPr>
          <w:snapToGrid w:val="0"/>
          <w:color w:val="000000"/>
        </w:rPr>
      </w:pPr>
    </w:p>
    <w:p w14:paraId="705D2084" w14:textId="77777777" w:rsidR="00AF605D" w:rsidRDefault="00AF605D" w:rsidP="00AF605D">
      <w:pPr>
        <w:widowControl w:val="0"/>
        <w:tabs>
          <w:tab w:val="left" w:pos="90"/>
        </w:tabs>
        <w:rPr>
          <w:snapToGrid w:val="0"/>
          <w:color w:val="000000"/>
        </w:rPr>
      </w:pPr>
      <w:bookmarkStart w:id="75" w:name="_Hlk189210878"/>
      <w:r>
        <w:rPr>
          <w:snapToGrid w:val="0"/>
          <w:color w:val="000000"/>
        </w:rPr>
        <w:t xml:space="preserve">Signor </w:t>
      </w:r>
      <w:r w:rsidR="00EA5FDF">
        <w:rPr>
          <w:snapToGrid w:val="0"/>
          <w:color w:val="000000"/>
        </w:rPr>
        <w:t>DMITRY SHTODIN</w:t>
      </w:r>
      <w:r>
        <w:rPr>
          <w:snapToGrid w:val="0"/>
          <w:color w:val="000000"/>
        </w:rPr>
        <w:t>, Console Generale</w:t>
      </w:r>
      <w:r w:rsidR="007B7291">
        <w:rPr>
          <w:snapToGrid w:val="0"/>
          <w:color w:val="000000"/>
        </w:rPr>
        <w:t>,</w:t>
      </w:r>
      <w:r>
        <w:rPr>
          <w:snapToGrid w:val="0"/>
          <w:color w:val="000000"/>
        </w:rPr>
        <w:t xml:space="preserve"> (Exequatur </w:t>
      </w:r>
      <w:r w:rsidR="00EA5FDF">
        <w:rPr>
          <w:snapToGrid w:val="0"/>
          <w:color w:val="000000"/>
        </w:rPr>
        <w:t>17 novembre 2020</w:t>
      </w:r>
      <w:r>
        <w:rPr>
          <w:snapToGrid w:val="0"/>
          <w:color w:val="000000"/>
        </w:rPr>
        <w:t>)</w:t>
      </w:r>
    </w:p>
    <w:bookmarkEnd w:id="75"/>
    <w:p w14:paraId="3FB5495D" w14:textId="678FD31F" w:rsidR="00CA0C29" w:rsidRDefault="00EF5F96" w:rsidP="009E52F5">
      <w:pPr>
        <w:widowControl w:val="0"/>
        <w:tabs>
          <w:tab w:val="left" w:pos="90"/>
        </w:tabs>
        <w:rPr>
          <w:snapToGrid w:val="0"/>
          <w:color w:val="000000"/>
        </w:rPr>
      </w:pPr>
      <w:r w:rsidRPr="00A22753">
        <w:rPr>
          <w:snapToGrid w:val="0"/>
          <w:color w:val="000000"/>
        </w:rPr>
        <w:t>Signora SVETLANA GAVRILENKO, Vice Console, (7 maggio 2018)</w:t>
      </w:r>
    </w:p>
    <w:p w14:paraId="13A34C64" w14:textId="64A12756" w:rsidR="00F601A6" w:rsidRPr="00A22753" w:rsidRDefault="00F601A6" w:rsidP="009E52F5">
      <w:pPr>
        <w:widowControl w:val="0"/>
        <w:tabs>
          <w:tab w:val="left" w:pos="90"/>
        </w:tabs>
        <w:rPr>
          <w:snapToGrid w:val="0"/>
          <w:color w:val="000000"/>
        </w:rPr>
      </w:pPr>
      <w:r>
        <w:rPr>
          <w:snapToGrid w:val="0"/>
          <w:color w:val="000000"/>
        </w:rPr>
        <w:t>Signor NIKOLAI BARABASKIN, Vice Console (21 dicembre 2024)</w:t>
      </w:r>
    </w:p>
    <w:p w14:paraId="28CC3BBE" w14:textId="77777777" w:rsidR="00A61511" w:rsidRDefault="008B3716" w:rsidP="009E52F5">
      <w:pPr>
        <w:widowControl w:val="0"/>
        <w:tabs>
          <w:tab w:val="left" w:pos="90"/>
        </w:tabs>
        <w:rPr>
          <w:snapToGrid w:val="0"/>
          <w:color w:val="000000"/>
        </w:rPr>
      </w:pPr>
      <w:r>
        <w:rPr>
          <w:snapToGrid w:val="0"/>
          <w:color w:val="000000"/>
        </w:rPr>
        <w:t>Signor RODION UVAROV</w:t>
      </w:r>
      <w:r w:rsidR="00A61511">
        <w:rPr>
          <w:snapToGrid w:val="0"/>
          <w:color w:val="000000"/>
        </w:rPr>
        <w:t>, Addetto Consolare, (</w:t>
      </w:r>
      <w:r>
        <w:rPr>
          <w:snapToGrid w:val="0"/>
          <w:color w:val="000000"/>
        </w:rPr>
        <w:t>20 febbraio 2021</w:t>
      </w:r>
      <w:r w:rsidR="00A61511">
        <w:rPr>
          <w:snapToGrid w:val="0"/>
          <w:color w:val="000000"/>
        </w:rPr>
        <w:t>)</w:t>
      </w:r>
    </w:p>
    <w:p w14:paraId="3E1CC263" w14:textId="77777777" w:rsidR="00BA7C8B" w:rsidRDefault="00BA7C8B" w:rsidP="009E52F5">
      <w:pPr>
        <w:widowControl w:val="0"/>
        <w:tabs>
          <w:tab w:val="left" w:pos="90"/>
        </w:tabs>
        <w:rPr>
          <w:snapToGrid w:val="0"/>
          <w:color w:val="000000"/>
        </w:rPr>
      </w:pPr>
      <w:r>
        <w:rPr>
          <w:snapToGrid w:val="0"/>
          <w:color w:val="000000"/>
        </w:rPr>
        <w:t>Signor ALEKSEI BASHKIN, Addetto Consolare, (26 settembre 2021)</w:t>
      </w:r>
    </w:p>
    <w:p w14:paraId="705A2C0D" w14:textId="77777777" w:rsidR="00D06FA8" w:rsidRDefault="00D06FA8" w:rsidP="009E52F5">
      <w:pPr>
        <w:widowControl w:val="0"/>
        <w:tabs>
          <w:tab w:val="left" w:pos="90"/>
        </w:tabs>
        <w:rPr>
          <w:snapToGrid w:val="0"/>
          <w:color w:val="000000"/>
        </w:rPr>
      </w:pPr>
      <w:r>
        <w:rPr>
          <w:snapToGrid w:val="0"/>
          <w:color w:val="000000"/>
        </w:rPr>
        <w:t>Signor DMITRII MIKHALEV, Addetto Consolare (18 giugno 2024)</w:t>
      </w:r>
    </w:p>
    <w:p w14:paraId="4E58D1A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GENERALE            </w:t>
      </w:r>
    </w:p>
    <w:p w14:paraId="406EDE56" w14:textId="7837FCA2"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E0920">
        <w:rPr>
          <w:snapToGrid w:val="0"/>
          <w:color w:val="000000"/>
        </w:rPr>
        <w:t>viale Orfeo</w:t>
      </w:r>
      <w:r>
        <w:rPr>
          <w:snapToGrid w:val="0"/>
          <w:color w:val="000000"/>
        </w:rPr>
        <w:t>, 16/</w:t>
      </w:r>
      <w:r w:rsidR="001E0920">
        <w:rPr>
          <w:snapToGrid w:val="0"/>
          <w:color w:val="000000"/>
        </w:rPr>
        <w:t>18</w:t>
      </w:r>
      <w:r>
        <w:rPr>
          <w:snapToGrid w:val="0"/>
          <w:color w:val="000000"/>
        </w:rPr>
        <w:t xml:space="preserve"> - </w:t>
      </w:r>
      <w:r w:rsidR="001E0920">
        <w:rPr>
          <w:snapToGrid w:val="0"/>
          <w:color w:val="000000"/>
        </w:rPr>
        <w:t>90149</w:t>
      </w:r>
      <w:r>
        <w:rPr>
          <w:snapToGrid w:val="0"/>
          <w:color w:val="000000"/>
        </w:rPr>
        <w:t xml:space="preserve"> Palermo </w:t>
      </w:r>
    </w:p>
    <w:p w14:paraId="785462B4" w14:textId="1E1DD9CD"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w:t>
      </w:r>
      <w:r w:rsidR="001E0920">
        <w:rPr>
          <w:snapToGrid w:val="0"/>
          <w:color w:val="000000"/>
        </w:rPr>
        <w:t xml:space="preserve"> 6113970</w:t>
      </w:r>
      <w:r>
        <w:rPr>
          <w:snapToGrid w:val="0"/>
          <w:color w:val="000000"/>
        </w:rPr>
        <w:t xml:space="preserve"> - Fax 091329379  </w:t>
      </w:r>
    </w:p>
    <w:p w14:paraId="0288CFED" w14:textId="01AB1642" w:rsidR="001E0920" w:rsidRDefault="001E0920">
      <w:pPr>
        <w:widowControl w:val="0"/>
        <w:tabs>
          <w:tab w:val="left" w:pos="2321"/>
        </w:tabs>
        <w:rPr>
          <w:snapToGrid w:val="0"/>
          <w:color w:val="000000"/>
        </w:rPr>
      </w:pPr>
      <w:r>
        <w:rPr>
          <w:snapToGrid w:val="0"/>
          <w:color w:val="000000"/>
        </w:rPr>
        <w:tab/>
      </w:r>
      <w:r w:rsidRPr="001E0920">
        <w:rPr>
          <w:snapToGrid w:val="0"/>
          <w:color w:val="000000"/>
        </w:rPr>
        <w:t xml:space="preserve">E-mail </w:t>
      </w:r>
      <w:hyperlink r:id="rId448" w:history="1">
        <w:r w:rsidRPr="001E0920">
          <w:rPr>
            <w:rStyle w:val="Collegamentoipertestuale"/>
            <w:snapToGrid w:val="0"/>
          </w:rPr>
          <w:t>consolatorussopa@mid.ru</w:t>
        </w:r>
      </w:hyperlink>
      <w:r w:rsidRPr="001E0920">
        <w:rPr>
          <w:snapToGrid w:val="0"/>
          <w:color w:val="000000"/>
        </w:rPr>
        <w:t xml:space="preserve">; </w:t>
      </w:r>
      <w:hyperlink r:id="rId449" w:history="1">
        <w:r w:rsidRPr="00CD0191">
          <w:rPr>
            <w:rStyle w:val="Collegamentoipertestuale"/>
            <w:snapToGrid w:val="0"/>
          </w:rPr>
          <w:t>text@consolatorussopa.it</w:t>
        </w:r>
      </w:hyperlink>
      <w:r>
        <w:rPr>
          <w:snapToGrid w:val="0"/>
          <w:color w:val="000000"/>
        </w:rPr>
        <w:t xml:space="preserve"> </w:t>
      </w:r>
    </w:p>
    <w:p w14:paraId="7382CD70" w14:textId="04FAE1C4" w:rsidR="001E0920" w:rsidRPr="001E0920" w:rsidRDefault="001E0920">
      <w:pPr>
        <w:widowControl w:val="0"/>
        <w:tabs>
          <w:tab w:val="left" w:pos="2321"/>
        </w:tabs>
        <w:rPr>
          <w:snapToGrid w:val="0"/>
          <w:color w:val="000000"/>
          <w:sz w:val="23"/>
        </w:rPr>
      </w:pPr>
      <w:r>
        <w:rPr>
          <w:snapToGrid w:val="0"/>
          <w:color w:val="000000"/>
        </w:rPr>
        <w:tab/>
      </w:r>
      <w:proofErr w:type="spellStart"/>
      <w:r w:rsidRPr="001E0920">
        <w:rPr>
          <w:snapToGrid w:val="0"/>
          <w:color w:val="000000"/>
        </w:rPr>
        <w:t>Pec</w:t>
      </w:r>
      <w:proofErr w:type="spellEnd"/>
      <w:r w:rsidRPr="001E0920">
        <w:rPr>
          <w:snapToGrid w:val="0"/>
          <w:color w:val="000000"/>
        </w:rPr>
        <w:t xml:space="preserve"> </w:t>
      </w:r>
      <w:hyperlink r:id="rId450" w:history="1">
        <w:r w:rsidRPr="001E0920">
          <w:rPr>
            <w:rStyle w:val="Collegamentoipertestuale"/>
            <w:snapToGrid w:val="0"/>
          </w:rPr>
          <w:t>consolatorussopal@pec.it</w:t>
        </w:r>
      </w:hyperlink>
      <w:r w:rsidRPr="001E0920">
        <w:rPr>
          <w:snapToGrid w:val="0"/>
          <w:color w:val="000000"/>
        </w:rPr>
        <w:t xml:space="preserve"> sito</w:t>
      </w:r>
      <w:r>
        <w:rPr>
          <w:snapToGrid w:val="0"/>
          <w:color w:val="000000"/>
        </w:rPr>
        <w:t xml:space="preserve">: </w:t>
      </w:r>
      <w:hyperlink r:id="rId451" w:history="1">
        <w:r w:rsidRPr="00CD0191">
          <w:rPr>
            <w:rStyle w:val="Collegamentoipertestuale"/>
            <w:snapToGrid w:val="0"/>
          </w:rPr>
          <w:t>www.palermo.mid.ru</w:t>
        </w:r>
      </w:hyperlink>
      <w:r>
        <w:rPr>
          <w:snapToGrid w:val="0"/>
          <w:color w:val="000000"/>
        </w:rPr>
        <w:t xml:space="preserve"> </w:t>
      </w:r>
    </w:p>
    <w:p w14:paraId="585B8EF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Sicilia, Calabria    </w:t>
      </w:r>
    </w:p>
    <w:p w14:paraId="4B87C7FC" w14:textId="77777777" w:rsidR="003844C7" w:rsidRDefault="003844C7" w:rsidP="003844C7">
      <w:pPr>
        <w:widowControl w:val="0"/>
        <w:tabs>
          <w:tab w:val="left" w:pos="90"/>
        </w:tabs>
        <w:rPr>
          <w:snapToGrid w:val="0"/>
          <w:color w:val="000000"/>
        </w:rPr>
      </w:pPr>
    </w:p>
    <w:p w14:paraId="330FE1DE" w14:textId="77777777" w:rsidR="003844C7" w:rsidRDefault="003844C7" w:rsidP="003844C7">
      <w:pPr>
        <w:widowControl w:val="0"/>
        <w:tabs>
          <w:tab w:val="left" w:pos="90"/>
        </w:tabs>
        <w:rPr>
          <w:snapToGrid w:val="0"/>
          <w:color w:val="000000"/>
        </w:rPr>
      </w:pPr>
      <w:bookmarkStart w:id="76" w:name="_Hlk189210990"/>
      <w:r>
        <w:rPr>
          <w:snapToGrid w:val="0"/>
          <w:color w:val="000000"/>
        </w:rPr>
        <w:t>Signor ANDREY BIRYUKOV, Console Generale, (Exequatur 1° ottobre 2024)</w:t>
      </w:r>
    </w:p>
    <w:bookmarkEnd w:id="76"/>
    <w:p w14:paraId="02D21D1F" w14:textId="15E760FB" w:rsidR="00DA17FD" w:rsidRDefault="009F17D6">
      <w:pPr>
        <w:pStyle w:val="Corpodeltesto2"/>
        <w:spacing w:before="0"/>
      </w:pPr>
      <w:r>
        <w:t>Signor OLEG ARAPOV, Addetto Consolare (18 dicembre 2024)</w:t>
      </w:r>
    </w:p>
    <w:p w14:paraId="51B3DBE4" w14:textId="77777777" w:rsidR="00E571E3" w:rsidRDefault="00E571E3">
      <w:pPr>
        <w:pStyle w:val="Corpodeltesto2"/>
        <w:spacing w:before="0"/>
        <w:rPr>
          <w:b/>
          <w:color w:val="000080"/>
          <w:u w:val="single"/>
        </w:rPr>
      </w:pPr>
    </w:p>
    <w:p w14:paraId="7C07AB6B" w14:textId="77777777" w:rsidR="004944D8" w:rsidRPr="00FC238D" w:rsidRDefault="00871D12" w:rsidP="00871D12">
      <w:pPr>
        <w:pStyle w:val="Corpodeltesto2"/>
        <w:spacing w:before="0"/>
        <w:jc w:val="right"/>
        <w:rPr>
          <w:b/>
          <w:sz w:val="16"/>
        </w:rPr>
      </w:pPr>
      <w:r>
        <w:br w:type="page"/>
      </w:r>
      <w:r w:rsidR="004944D8" w:rsidRPr="00FC238D">
        <w:rPr>
          <w:b/>
          <w:sz w:val="16"/>
        </w:rPr>
        <w:t>RUSSIA</w:t>
      </w:r>
    </w:p>
    <w:p w14:paraId="4D4826CD" w14:textId="77777777" w:rsidR="004944D8" w:rsidRDefault="004944D8">
      <w:pPr>
        <w:widowControl w:val="0"/>
        <w:tabs>
          <w:tab w:val="left" w:pos="90"/>
        </w:tabs>
        <w:rPr>
          <w:b/>
          <w:snapToGrid w:val="0"/>
          <w:color w:val="000080"/>
          <w:u w:val="single"/>
        </w:rPr>
      </w:pPr>
    </w:p>
    <w:p w14:paraId="640554EC" w14:textId="77777777" w:rsidR="004944D8" w:rsidRDefault="004944D8">
      <w:pPr>
        <w:widowControl w:val="0"/>
        <w:tabs>
          <w:tab w:val="left" w:pos="90"/>
        </w:tabs>
        <w:rPr>
          <w:b/>
          <w:snapToGrid w:val="0"/>
          <w:color w:val="000080"/>
          <w:u w:val="single"/>
        </w:rPr>
      </w:pPr>
    </w:p>
    <w:p w14:paraId="3B97C264" w14:textId="77777777" w:rsidR="00010C9E" w:rsidRDefault="00010C9E">
      <w:pPr>
        <w:widowControl w:val="0"/>
        <w:tabs>
          <w:tab w:val="left" w:pos="90"/>
        </w:tabs>
        <w:rPr>
          <w:b/>
          <w:snapToGrid w:val="0"/>
          <w:color w:val="000080"/>
          <w:u w:val="single"/>
        </w:rPr>
      </w:pPr>
    </w:p>
    <w:p w14:paraId="48095C4E"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2A26FE58" w14:textId="77777777" w:rsidR="00164EDC" w:rsidRDefault="00164EDC" w:rsidP="00164ED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Viale della Vittoria, 7 - 60123 Ancona</w:t>
      </w:r>
      <w:r>
        <w:rPr>
          <w:rFonts w:ascii="MS Sans Serif" w:hAnsi="MS Sans Serif"/>
          <w:snapToGrid w:val="0"/>
          <w:sz w:val="24"/>
        </w:rPr>
        <w:t xml:space="preserve"> </w:t>
      </w:r>
      <w:r>
        <w:rPr>
          <w:snapToGrid w:val="0"/>
          <w:color w:val="000000"/>
        </w:rPr>
        <w:t xml:space="preserve"> </w:t>
      </w:r>
    </w:p>
    <w:p w14:paraId="34F83FED" w14:textId="77777777" w:rsidR="00164EDC" w:rsidRDefault="00164EDC" w:rsidP="00164EDC">
      <w:pPr>
        <w:widowControl w:val="0"/>
        <w:tabs>
          <w:tab w:val="left" w:pos="2321"/>
        </w:tabs>
        <w:rPr>
          <w:snapToGrid w:val="0"/>
          <w:color w:val="000000"/>
        </w:rPr>
      </w:pPr>
      <w:r>
        <w:rPr>
          <w:rFonts w:ascii="MS Sans Serif" w:hAnsi="MS Sans Serif"/>
          <w:snapToGrid w:val="0"/>
          <w:sz w:val="24"/>
        </w:rPr>
        <w:tab/>
      </w:r>
      <w:r>
        <w:rPr>
          <w:snapToGrid w:val="0"/>
          <w:color w:val="000000"/>
        </w:rPr>
        <w:t>Tel. 0731605816 - Fax 0731721464</w:t>
      </w:r>
    </w:p>
    <w:p w14:paraId="32B9254A" w14:textId="77777777" w:rsidR="00164EDC" w:rsidRDefault="00164EDC" w:rsidP="00164EDC">
      <w:pPr>
        <w:widowControl w:val="0"/>
        <w:tabs>
          <w:tab w:val="left" w:pos="2321"/>
        </w:tabs>
        <w:rPr>
          <w:snapToGrid w:val="0"/>
          <w:color w:val="000000"/>
          <w:sz w:val="23"/>
        </w:rPr>
      </w:pPr>
      <w:r>
        <w:rPr>
          <w:snapToGrid w:val="0"/>
          <w:color w:val="000000"/>
        </w:rPr>
        <w:tab/>
        <w:t xml:space="preserve">E-mail  </w:t>
      </w:r>
      <w:hyperlink r:id="rId452" w:history="1">
        <w:r w:rsidRPr="0093294C">
          <w:rPr>
            <w:rStyle w:val="Collegamentoipertestuale"/>
            <w:snapToGrid w:val="0"/>
            <w:color w:val="000000"/>
            <w:u w:val="none"/>
          </w:rPr>
          <w:t>console@consolatorusan.it</w:t>
        </w:r>
      </w:hyperlink>
      <w:r>
        <w:rPr>
          <w:snapToGrid w:val="0"/>
          <w:color w:val="000000"/>
        </w:rPr>
        <w:t xml:space="preserve">   </w:t>
      </w:r>
      <w:hyperlink r:id="rId453" w:history="1">
        <w:r w:rsidR="007959D9" w:rsidRPr="00F00695">
          <w:rPr>
            <w:rStyle w:val="Collegamentoipertestuale"/>
            <w:snapToGrid w:val="0"/>
          </w:rPr>
          <w:t>segreteria2@consolatorusa.it</w:t>
        </w:r>
      </w:hyperlink>
      <w:r w:rsidR="007959D9">
        <w:rPr>
          <w:snapToGrid w:val="0"/>
          <w:color w:val="000000"/>
        </w:rPr>
        <w:t xml:space="preserve"> </w:t>
      </w:r>
      <w:r>
        <w:rPr>
          <w:snapToGrid w:val="0"/>
          <w:color w:val="000000"/>
        </w:rPr>
        <w:t xml:space="preserve">  </w:t>
      </w:r>
    </w:p>
    <w:p w14:paraId="03D85896"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Marche</w:t>
      </w:r>
      <w:r>
        <w:rPr>
          <w:snapToGrid w:val="0"/>
          <w:color w:val="000000"/>
        </w:rPr>
        <w:t xml:space="preserve">                    </w:t>
      </w:r>
    </w:p>
    <w:p w14:paraId="1DCB17A9" w14:textId="77777777" w:rsidR="008329A9" w:rsidRDefault="008329A9">
      <w:pPr>
        <w:widowControl w:val="0"/>
        <w:tabs>
          <w:tab w:val="left" w:pos="2321"/>
        </w:tabs>
        <w:rPr>
          <w:snapToGrid w:val="0"/>
        </w:rPr>
      </w:pPr>
    </w:p>
    <w:p w14:paraId="13576578" w14:textId="77777777" w:rsidR="004944D8" w:rsidRDefault="008329A9">
      <w:pPr>
        <w:widowControl w:val="0"/>
        <w:tabs>
          <w:tab w:val="left" w:pos="2321"/>
        </w:tabs>
        <w:rPr>
          <w:snapToGrid w:val="0"/>
          <w:color w:val="000000"/>
        </w:rPr>
      </w:pPr>
      <w:r>
        <w:rPr>
          <w:snapToGrid w:val="0"/>
        </w:rPr>
        <w:t xml:space="preserve">Signor </w:t>
      </w:r>
      <w:r w:rsidR="00E6518D">
        <w:rPr>
          <w:snapToGrid w:val="0"/>
        </w:rPr>
        <w:t>MARCO</w:t>
      </w:r>
      <w:r w:rsidR="007959D9">
        <w:rPr>
          <w:snapToGrid w:val="0"/>
        </w:rPr>
        <w:t xml:space="preserve"> GINESI, Console Onorario (Rinnovo e</w:t>
      </w:r>
      <w:r>
        <w:rPr>
          <w:snapToGrid w:val="0"/>
        </w:rPr>
        <w:t xml:space="preserve">xequatur </w:t>
      </w:r>
      <w:r w:rsidR="007959D9">
        <w:rPr>
          <w:snapToGrid w:val="0"/>
        </w:rPr>
        <w:t>6 settembre 2022)</w:t>
      </w:r>
    </w:p>
    <w:p w14:paraId="1ADC737A" w14:textId="77777777" w:rsidR="007E3BC1" w:rsidRDefault="007E3BC1" w:rsidP="004D33B4">
      <w:pPr>
        <w:widowControl w:val="0"/>
        <w:tabs>
          <w:tab w:val="left" w:pos="90"/>
        </w:tabs>
        <w:rPr>
          <w:b/>
          <w:snapToGrid w:val="0"/>
          <w:color w:val="000080"/>
          <w:u w:val="single"/>
        </w:rPr>
      </w:pPr>
    </w:p>
    <w:p w14:paraId="1646E2B8" w14:textId="77777777" w:rsidR="003F1F86" w:rsidRDefault="003F1F86" w:rsidP="004D33B4">
      <w:pPr>
        <w:widowControl w:val="0"/>
        <w:tabs>
          <w:tab w:val="left" w:pos="90"/>
        </w:tabs>
        <w:rPr>
          <w:b/>
          <w:snapToGrid w:val="0"/>
          <w:color w:val="000080"/>
          <w:u w:val="single"/>
        </w:rPr>
      </w:pPr>
    </w:p>
    <w:p w14:paraId="387466B0" w14:textId="77777777" w:rsidR="009F1ED6" w:rsidRDefault="009F1ED6" w:rsidP="004D33B4">
      <w:pPr>
        <w:widowControl w:val="0"/>
        <w:tabs>
          <w:tab w:val="left" w:pos="90"/>
        </w:tabs>
        <w:rPr>
          <w:b/>
          <w:snapToGrid w:val="0"/>
          <w:color w:val="000080"/>
          <w:u w:val="single"/>
        </w:rPr>
      </w:pPr>
    </w:p>
    <w:p w14:paraId="64945077" w14:textId="77777777" w:rsidR="003F1F86" w:rsidRDefault="003F1F86" w:rsidP="003F1F86">
      <w:pPr>
        <w:widowControl w:val="0"/>
        <w:tabs>
          <w:tab w:val="left" w:pos="90"/>
        </w:tabs>
        <w:rPr>
          <w:b/>
          <w:snapToGrid w:val="0"/>
          <w:color w:val="000080"/>
          <w:sz w:val="26"/>
          <w:u w:val="single"/>
        </w:rPr>
      </w:pPr>
      <w:r>
        <w:rPr>
          <w:b/>
          <w:snapToGrid w:val="0"/>
          <w:color w:val="000080"/>
          <w:u w:val="single"/>
        </w:rPr>
        <w:t>B</w:t>
      </w:r>
      <w:r w:rsidR="00A77BB9">
        <w:rPr>
          <w:b/>
          <w:snapToGrid w:val="0"/>
          <w:color w:val="000080"/>
          <w:u w:val="single"/>
        </w:rPr>
        <w:t>ARI</w:t>
      </w:r>
      <w:r w:rsidR="00AF7966">
        <w:rPr>
          <w:b/>
          <w:snapToGrid w:val="0"/>
          <w:color w:val="000080"/>
          <w:u w:val="single"/>
        </w:rPr>
        <w:t xml:space="preserve"> - CONSOLATO ONORARIO</w:t>
      </w:r>
    </w:p>
    <w:p w14:paraId="28DFDFF7" w14:textId="77777777" w:rsidR="003F1F86" w:rsidRDefault="003F1F86" w:rsidP="00BF766E">
      <w:pPr>
        <w:widowControl w:val="0"/>
        <w:tabs>
          <w:tab w:val="left" w:pos="90"/>
          <w:tab w:val="left" w:pos="2321"/>
        </w:tabs>
        <w:rPr>
          <w:b/>
          <w:snapToGrid w:val="0"/>
          <w:color w:val="000000"/>
        </w:rPr>
      </w:pPr>
    </w:p>
    <w:p w14:paraId="2F9FCE70" w14:textId="77777777" w:rsidR="00BF766E" w:rsidRDefault="00BF766E" w:rsidP="00BF766E">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rPr>
        <w:t>Corso Cavour, 143 - 70121 Bari</w:t>
      </w:r>
    </w:p>
    <w:p w14:paraId="20BF7203" w14:textId="77777777" w:rsidR="00BF766E" w:rsidRDefault="00BF766E" w:rsidP="00BF766E">
      <w:pPr>
        <w:widowControl w:val="0"/>
        <w:tabs>
          <w:tab w:val="left" w:pos="2321"/>
        </w:tabs>
        <w:rPr>
          <w:snapToGrid w:val="0"/>
          <w:color w:val="000000"/>
        </w:rPr>
      </w:pPr>
      <w:r>
        <w:rPr>
          <w:rFonts w:ascii="MS Sans Serif" w:hAnsi="MS Sans Serif"/>
          <w:snapToGrid w:val="0"/>
          <w:sz w:val="24"/>
        </w:rPr>
        <w:tab/>
      </w:r>
      <w:r>
        <w:rPr>
          <w:snapToGrid w:val="0"/>
          <w:color w:val="000000"/>
        </w:rPr>
        <w:t>Tel. 0805244302  - 3355958003</w:t>
      </w:r>
    </w:p>
    <w:p w14:paraId="6B858FF7" w14:textId="77777777" w:rsidR="00BF766E" w:rsidRDefault="00BF766E" w:rsidP="00BF766E">
      <w:pPr>
        <w:widowControl w:val="0"/>
        <w:tabs>
          <w:tab w:val="left" w:pos="2321"/>
        </w:tabs>
        <w:rPr>
          <w:snapToGrid w:val="0"/>
          <w:color w:val="000000"/>
          <w:sz w:val="23"/>
        </w:rPr>
      </w:pPr>
      <w:r>
        <w:rPr>
          <w:snapToGrid w:val="0"/>
          <w:color w:val="000000"/>
        </w:rPr>
        <w:tab/>
        <w:t>E-mail  bollettieri.michele@alice.it</w:t>
      </w:r>
    </w:p>
    <w:p w14:paraId="7DF0DD61" w14:textId="77777777" w:rsidR="00C34948" w:rsidRDefault="003F1F86" w:rsidP="003F1F86">
      <w:pPr>
        <w:widowControl w:val="0"/>
        <w:tabs>
          <w:tab w:val="left" w:pos="90"/>
        </w:tabs>
        <w:rPr>
          <w:b/>
          <w:snapToGrid w:val="0"/>
          <w:color w:val="000080"/>
          <w:u w:val="single"/>
        </w:rPr>
      </w:pPr>
      <w:r>
        <w:rPr>
          <w:b/>
          <w:snapToGrid w:val="0"/>
          <w:color w:val="000000"/>
        </w:rPr>
        <w:t>Circoscrizione</w:t>
      </w:r>
      <w:r>
        <w:rPr>
          <w:rFonts w:ascii="MS Sans Serif" w:hAnsi="MS Sans Serif"/>
          <w:snapToGrid w:val="0"/>
          <w:sz w:val="24"/>
        </w:rPr>
        <w:tab/>
      </w:r>
      <w:r w:rsidR="00A77BB9">
        <w:rPr>
          <w:rFonts w:ascii="MS Sans Serif" w:hAnsi="MS Sans Serif"/>
          <w:snapToGrid w:val="0"/>
          <w:sz w:val="24"/>
        </w:rPr>
        <w:tab/>
        <w:t xml:space="preserve">  </w:t>
      </w:r>
      <w:r w:rsidR="00A77BB9" w:rsidRPr="00A77BB9">
        <w:rPr>
          <w:snapToGrid w:val="0"/>
        </w:rPr>
        <w:t>Puglia</w:t>
      </w:r>
      <w:r w:rsidR="00A77BB9">
        <w:rPr>
          <w:rFonts w:ascii="MS Sans Serif" w:hAnsi="MS Sans Serif"/>
          <w:snapToGrid w:val="0"/>
          <w:sz w:val="24"/>
        </w:rPr>
        <w:t xml:space="preserve"> </w:t>
      </w:r>
      <w:r>
        <w:rPr>
          <w:snapToGrid w:val="0"/>
          <w:color w:val="000000"/>
        </w:rPr>
        <w:t xml:space="preserve">                  </w:t>
      </w:r>
    </w:p>
    <w:p w14:paraId="1C69CCC0" w14:textId="77777777" w:rsidR="00D21DAC" w:rsidRDefault="00D21DAC" w:rsidP="00D21DAC">
      <w:pPr>
        <w:widowControl w:val="0"/>
        <w:tabs>
          <w:tab w:val="left" w:pos="90"/>
        </w:tabs>
        <w:rPr>
          <w:b/>
          <w:snapToGrid w:val="0"/>
          <w:color w:val="000080"/>
          <w:u w:val="single"/>
        </w:rPr>
      </w:pPr>
    </w:p>
    <w:p w14:paraId="21E094A1" w14:textId="77777777" w:rsidR="00010C9E" w:rsidRPr="00E348A0" w:rsidRDefault="00BF766E" w:rsidP="00D21DAC">
      <w:pPr>
        <w:widowControl w:val="0"/>
        <w:tabs>
          <w:tab w:val="left" w:pos="90"/>
        </w:tabs>
        <w:rPr>
          <w:snapToGrid w:val="0"/>
          <w:color w:val="000000"/>
        </w:rPr>
      </w:pPr>
      <w:r w:rsidRPr="00E348A0">
        <w:rPr>
          <w:snapToGrid w:val="0"/>
          <w:color w:val="000000"/>
        </w:rPr>
        <w:t>Signor MICHELE BOLLETTIERI, Console Onorario (</w:t>
      </w:r>
      <w:r w:rsidR="00520933">
        <w:rPr>
          <w:snapToGrid w:val="0"/>
          <w:color w:val="000000"/>
        </w:rPr>
        <w:t>Rinnovo e</w:t>
      </w:r>
      <w:r w:rsidRPr="00E348A0">
        <w:rPr>
          <w:snapToGrid w:val="0"/>
          <w:color w:val="000000"/>
        </w:rPr>
        <w:t xml:space="preserve">xequatur </w:t>
      </w:r>
      <w:r w:rsidR="00520933">
        <w:rPr>
          <w:snapToGrid w:val="0"/>
          <w:color w:val="000000"/>
        </w:rPr>
        <w:t>3 luglio 2023</w:t>
      </w:r>
      <w:r w:rsidRPr="00E348A0">
        <w:rPr>
          <w:snapToGrid w:val="0"/>
          <w:color w:val="000000"/>
        </w:rPr>
        <w:t>)</w:t>
      </w:r>
    </w:p>
    <w:p w14:paraId="3FB2A4C7" w14:textId="77777777" w:rsidR="003F1F86" w:rsidRDefault="003F1F86" w:rsidP="00D21DAC">
      <w:pPr>
        <w:widowControl w:val="0"/>
        <w:tabs>
          <w:tab w:val="left" w:pos="90"/>
        </w:tabs>
        <w:rPr>
          <w:b/>
          <w:snapToGrid w:val="0"/>
          <w:color w:val="000080"/>
          <w:u w:val="single"/>
        </w:rPr>
      </w:pPr>
    </w:p>
    <w:p w14:paraId="43683A4A" w14:textId="77777777" w:rsidR="00221B1C" w:rsidRDefault="00221B1C" w:rsidP="00D21DAC">
      <w:pPr>
        <w:widowControl w:val="0"/>
        <w:tabs>
          <w:tab w:val="left" w:pos="90"/>
        </w:tabs>
        <w:rPr>
          <w:b/>
          <w:snapToGrid w:val="0"/>
          <w:color w:val="000080"/>
          <w:u w:val="single"/>
        </w:rPr>
      </w:pPr>
    </w:p>
    <w:p w14:paraId="1090F41D" w14:textId="77777777" w:rsidR="00F565EE" w:rsidRDefault="00F565EE" w:rsidP="007D106E">
      <w:pPr>
        <w:widowControl w:val="0"/>
        <w:tabs>
          <w:tab w:val="left" w:pos="90"/>
        </w:tabs>
        <w:rPr>
          <w:b/>
          <w:snapToGrid w:val="0"/>
          <w:color w:val="000080"/>
          <w:u w:val="single"/>
        </w:rPr>
      </w:pPr>
    </w:p>
    <w:p w14:paraId="23F1BE19" w14:textId="77777777" w:rsidR="007D106E" w:rsidRDefault="007D106E" w:rsidP="007D106E">
      <w:pPr>
        <w:widowControl w:val="0"/>
        <w:tabs>
          <w:tab w:val="left" w:pos="90"/>
        </w:tabs>
        <w:rPr>
          <w:b/>
          <w:snapToGrid w:val="0"/>
          <w:color w:val="000080"/>
          <w:sz w:val="26"/>
          <w:u w:val="single"/>
        </w:rPr>
      </w:pPr>
      <w:r>
        <w:rPr>
          <w:b/>
          <w:snapToGrid w:val="0"/>
          <w:color w:val="000080"/>
          <w:u w:val="single"/>
        </w:rPr>
        <w:t xml:space="preserve">MESSINA - CONSOLATO ONORARIO            </w:t>
      </w:r>
    </w:p>
    <w:p w14:paraId="0C169C74" w14:textId="77777777" w:rsidR="007D106E" w:rsidRDefault="007D106E" w:rsidP="00BD68AB">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5A7CB9AC" w14:textId="77777777" w:rsidR="007D106E" w:rsidRDefault="007D106E" w:rsidP="007D106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Provincia di Messina                    </w:t>
      </w:r>
    </w:p>
    <w:p w14:paraId="7DEBE9C6" w14:textId="77777777" w:rsidR="007D106E" w:rsidRDefault="007D106E" w:rsidP="007D106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E745F84" w14:textId="77777777" w:rsidR="002B6DE8" w:rsidRDefault="002B6DE8">
      <w:pPr>
        <w:widowControl w:val="0"/>
        <w:tabs>
          <w:tab w:val="left" w:pos="90"/>
        </w:tabs>
        <w:rPr>
          <w:snapToGrid w:val="0"/>
          <w:color w:val="000000"/>
        </w:rPr>
      </w:pPr>
    </w:p>
    <w:p w14:paraId="31813E45" w14:textId="77777777" w:rsidR="00BD68AB" w:rsidRDefault="00BD68AB">
      <w:pPr>
        <w:widowControl w:val="0"/>
        <w:tabs>
          <w:tab w:val="left" w:pos="90"/>
        </w:tabs>
        <w:rPr>
          <w:snapToGrid w:val="0"/>
          <w:color w:val="000000"/>
        </w:rPr>
      </w:pPr>
    </w:p>
    <w:p w14:paraId="463EA572" w14:textId="77777777" w:rsidR="00BD68AB" w:rsidRPr="00100EC1" w:rsidRDefault="00BD68AB">
      <w:pPr>
        <w:widowControl w:val="0"/>
        <w:tabs>
          <w:tab w:val="left" w:pos="90"/>
        </w:tabs>
        <w:rPr>
          <w:snapToGrid w:val="0"/>
          <w:color w:val="000000"/>
        </w:rPr>
      </w:pPr>
    </w:p>
    <w:p w14:paraId="6C5DF215" w14:textId="77777777" w:rsidR="007A32C1" w:rsidRDefault="007A32C1" w:rsidP="007A32C1">
      <w:pPr>
        <w:widowControl w:val="0"/>
        <w:tabs>
          <w:tab w:val="left" w:pos="90"/>
        </w:tabs>
        <w:rPr>
          <w:b/>
          <w:snapToGrid w:val="0"/>
          <w:color w:val="000080"/>
          <w:sz w:val="26"/>
          <w:u w:val="single"/>
        </w:rPr>
      </w:pPr>
      <w:r>
        <w:rPr>
          <w:b/>
          <w:snapToGrid w:val="0"/>
          <w:color w:val="000080"/>
          <w:u w:val="single"/>
        </w:rPr>
        <w:t xml:space="preserve">NAPOLI - CONSOLATO ONORARIO            </w:t>
      </w:r>
    </w:p>
    <w:p w14:paraId="6B1D1081" w14:textId="77777777" w:rsidR="007A32C1" w:rsidRDefault="007A32C1" w:rsidP="001C2FC4">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550F0EE3" w14:textId="77777777" w:rsidR="007A32C1" w:rsidRDefault="007A32C1" w:rsidP="007A32C1">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DBAF534" w14:textId="77777777" w:rsidR="007A32C1" w:rsidRDefault="007A32C1" w:rsidP="007A32C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85DA475" w14:textId="77777777" w:rsidR="00F3597D" w:rsidRDefault="00F3597D" w:rsidP="00F3597D">
      <w:pPr>
        <w:widowControl w:val="0"/>
        <w:tabs>
          <w:tab w:val="left" w:pos="90"/>
        </w:tabs>
        <w:rPr>
          <w:b/>
          <w:snapToGrid w:val="0"/>
          <w:color w:val="000080"/>
          <w:u w:val="single"/>
        </w:rPr>
      </w:pPr>
    </w:p>
    <w:p w14:paraId="4B7AEACE" w14:textId="77777777" w:rsidR="00532CD9" w:rsidRDefault="00532CD9" w:rsidP="00F3597D">
      <w:pPr>
        <w:widowControl w:val="0"/>
        <w:tabs>
          <w:tab w:val="left" w:pos="90"/>
        </w:tabs>
        <w:rPr>
          <w:b/>
          <w:snapToGrid w:val="0"/>
          <w:color w:val="000080"/>
          <w:u w:val="single"/>
        </w:rPr>
      </w:pPr>
    </w:p>
    <w:p w14:paraId="458EB38F" w14:textId="77777777" w:rsidR="00532CD9" w:rsidRDefault="00532CD9" w:rsidP="00F3597D">
      <w:pPr>
        <w:widowControl w:val="0"/>
        <w:tabs>
          <w:tab w:val="left" w:pos="90"/>
        </w:tabs>
        <w:rPr>
          <w:b/>
          <w:snapToGrid w:val="0"/>
          <w:color w:val="000080"/>
          <w:u w:val="single"/>
        </w:rPr>
      </w:pPr>
    </w:p>
    <w:p w14:paraId="0E8B3CCF" w14:textId="77777777" w:rsidR="00F3597D" w:rsidRDefault="00F3597D" w:rsidP="00F3597D">
      <w:pPr>
        <w:widowControl w:val="0"/>
        <w:tabs>
          <w:tab w:val="left" w:pos="90"/>
        </w:tabs>
        <w:rPr>
          <w:b/>
          <w:snapToGrid w:val="0"/>
          <w:color w:val="000080"/>
          <w:sz w:val="26"/>
          <w:u w:val="single"/>
        </w:rPr>
      </w:pPr>
      <w:r>
        <w:rPr>
          <w:b/>
          <w:snapToGrid w:val="0"/>
          <w:color w:val="000080"/>
          <w:u w:val="single"/>
        </w:rPr>
        <w:t>PI</w:t>
      </w:r>
      <w:r w:rsidR="00735254">
        <w:rPr>
          <w:b/>
          <w:snapToGrid w:val="0"/>
          <w:color w:val="000080"/>
          <w:u w:val="single"/>
        </w:rPr>
        <w:t>SA</w:t>
      </w:r>
      <w:r>
        <w:rPr>
          <w:b/>
          <w:snapToGrid w:val="0"/>
          <w:color w:val="000080"/>
          <w:u w:val="single"/>
        </w:rPr>
        <w:t xml:space="preserve"> - CONSOLATO ONORARIO            </w:t>
      </w:r>
    </w:p>
    <w:p w14:paraId="0EA88C19" w14:textId="77777777" w:rsidR="00F3597D" w:rsidRDefault="00F3597D" w:rsidP="009F1ED6">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31345B7" w14:textId="77777777" w:rsidR="009F1ED6" w:rsidRDefault="009F1ED6" w:rsidP="00F3597D">
      <w:pPr>
        <w:widowControl w:val="0"/>
        <w:tabs>
          <w:tab w:val="left" w:pos="90"/>
          <w:tab w:val="left" w:pos="2321"/>
        </w:tabs>
        <w:spacing w:before="40"/>
        <w:rPr>
          <w:b/>
          <w:snapToGrid w:val="0"/>
          <w:color w:val="000000"/>
        </w:rPr>
      </w:pPr>
    </w:p>
    <w:p w14:paraId="456664E2" w14:textId="77777777" w:rsidR="00F3597D" w:rsidRDefault="00F3597D" w:rsidP="00F3597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5D56C4">
        <w:rPr>
          <w:snapToGrid w:val="0"/>
        </w:rPr>
        <w:t>Toscana</w:t>
      </w:r>
    </w:p>
    <w:p w14:paraId="0438FF0F" w14:textId="77777777" w:rsidR="00F3597D" w:rsidRDefault="00F3597D" w:rsidP="00F3597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99D8478" w14:textId="77777777" w:rsidR="00F3597D" w:rsidRDefault="00F3597D" w:rsidP="00F3597D">
      <w:pPr>
        <w:widowControl w:val="0"/>
        <w:tabs>
          <w:tab w:val="left" w:pos="90"/>
        </w:tabs>
        <w:spacing w:before="23"/>
        <w:rPr>
          <w:snapToGrid w:val="0"/>
          <w:color w:val="000000"/>
        </w:rPr>
      </w:pPr>
    </w:p>
    <w:p w14:paraId="4AEFB4E7" w14:textId="77777777" w:rsidR="00F3597D" w:rsidRDefault="00F3597D" w:rsidP="00F3597D">
      <w:pPr>
        <w:widowControl w:val="0"/>
        <w:tabs>
          <w:tab w:val="left" w:pos="90"/>
        </w:tabs>
        <w:spacing w:before="23"/>
        <w:rPr>
          <w:snapToGrid w:val="0"/>
          <w:color w:val="000000"/>
        </w:rPr>
      </w:pPr>
    </w:p>
    <w:p w14:paraId="68FBDC6E" w14:textId="77777777" w:rsidR="00F3597D" w:rsidRDefault="00F3597D" w:rsidP="00F3597D">
      <w:pPr>
        <w:widowControl w:val="0"/>
        <w:tabs>
          <w:tab w:val="left" w:pos="90"/>
        </w:tabs>
        <w:spacing w:before="23"/>
        <w:rPr>
          <w:snapToGrid w:val="0"/>
          <w:color w:val="000000"/>
        </w:rPr>
      </w:pPr>
    </w:p>
    <w:p w14:paraId="214451FD" w14:textId="77777777" w:rsidR="007D106E" w:rsidRDefault="007D106E" w:rsidP="007D106E">
      <w:pPr>
        <w:widowControl w:val="0"/>
        <w:tabs>
          <w:tab w:val="left" w:pos="90"/>
        </w:tabs>
        <w:rPr>
          <w:b/>
          <w:snapToGrid w:val="0"/>
          <w:color w:val="000080"/>
          <w:u w:val="single"/>
        </w:rPr>
      </w:pPr>
      <w:r>
        <w:rPr>
          <w:b/>
          <w:snapToGrid w:val="0"/>
          <w:color w:val="000080"/>
          <w:u w:val="single"/>
        </w:rPr>
        <w:t xml:space="preserve">UDINE - CONSOLATO ONORARIO            </w:t>
      </w:r>
    </w:p>
    <w:p w14:paraId="550A0B36" w14:textId="77777777" w:rsidR="007D106E" w:rsidRDefault="007D106E" w:rsidP="007D106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p>
    <w:p w14:paraId="7D5CE836" w14:textId="77777777" w:rsidR="007D106E" w:rsidRDefault="007D106E" w:rsidP="007D106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0455866" w14:textId="77777777" w:rsidR="007D106E" w:rsidRDefault="007D106E" w:rsidP="007D106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Provincia di Udine                    </w:t>
      </w:r>
    </w:p>
    <w:p w14:paraId="2F5D39C4" w14:textId="77777777" w:rsidR="007D106E" w:rsidRDefault="007D106E" w:rsidP="007D106E">
      <w:pPr>
        <w:widowControl w:val="0"/>
        <w:tabs>
          <w:tab w:val="left" w:pos="90"/>
        </w:tabs>
        <w:rPr>
          <w:snapToGrid w:val="0"/>
        </w:rPr>
      </w:pPr>
    </w:p>
    <w:p w14:paraId="267DDFA8" w14:textId="77777777" w:rsidR="007D106E" w:rsidRDefault="007D106E" w:rsidP="007D106E">
      <w:pPr>
        <w:widowControl w:val="0"/>
        <w:tabs>
          <w:tab w:val="left" w:pos="90"/>
        </w:tabs>
        <w:rPr>
          <w:b/>
          <w:snapToGrid w:val="0"/>
          <w:color w:val="000080"/>
          <w:u w:val="single"/>
        </w:rPr>
      </w:pPr>
    </w:p>
    <w:p w14:paraId="45FA0680" w14:textId="77777777" w:rsidR="00581218" w:rsidRDefault="00581218" w:rsidP="00581218">
      <w:pPr>
        <w:widowControl w:val="0"/>
        <w:tabs>
          <w:tab w:val="left" w:pos="90"/>
        </w:tabs>
        <w:rPr>
          <w:b/>
          <w:snapToGrid w:val="0"/>
          <w:color w:val="000080"/>
          <w:u w:val="single"/>
        </w:rPr>
      </w:pPr>
    </w:p>
    <w:p w14:paraId="23D82781" w14:textId="77777777" w:rsidR="00532CD9" w:rsidRDefault="00532CD9" w:rsidP="00581218">
      <w:pPr>
        <w:widowControl w:val="0"/>
        <w:tabs>
          <w:tab w:val="left" w:pos="90"/>
        </w:tabs>
        <w:rPr>
          <w:b/>
          <w:snapToGrid w:val="0"/>
          <w:color w:val="000080"/>
          <w:u w:val="single"/>
        </w:rPr>
      </w:pPr>
    </w:p>
    <w:p w14:paraId="367052E2" w14:textId="77777777" w:rsidR="00532CD9" w:rsidRDefault="00532CD9" w:rsidP="00581218">
      <w:pPr>
        <w:widowControl w:val="0"/>
        <w:tabs>
          <w:tab w:val="left" w:pos="90"/>
        </w:tabs>
        <w:rPr>
          <w:b/>
          <w:snapToGrid w:val="0"/>
          <w:color w:val="000080"/>
          <w:u w:val="single"/>
        </w:rPr>
      </w:pPr>
    </w:p>
    <w:p w14:paraId="0E288BD6" w14:textId="77777777" w:rsidR="002C548B" w:rsidRDefault="002C548B" w:rsidP="00532CD9">
      <w:pPr>
        <w:widowControl w:val="0"/>
        <w:tabs>
          <w:tab w:val="left" w:pos="90"/>
        </w:tabs>
        <w:spacing w:before="23"/>
        <w:jc w:val="right"/>
        <w:rPr>
          <w:b/>
          <w:sz w:val="16"/>
        </w:rPr>
      </w:pPr>
    </w:p>
    <w:p w14:paraId="44893B27" w14:textId="77777777" w:rsidR="002C548B" w:rsidRDefault="002C548B" w:rsidP="00532CD9">
      <w:pPr>
        <w:widowControl w:val="0"/>
        <w:tabs>
          <w:tab w:val="left" w:pos="90"/>
        </w:tabs>
        <w:spacing w:before="23"/>
        <w:jc w:val="right"/>
        <w:rPr>
          <w:b/>
          <w:sz w:val="16"/>
        </w:rPr>
      </w:pPr>
    </w:p>
    <w:p w14:paraId="5FAF19AA" w14:textId="77777777" w:rsidR="00FF63D7" w:rsidRDefault="00FF63D7" w:rsidP="00532CD9">
      <w:pPr>
        <w:widowControl w:val="0"/>
        <w:tabs>
          <w:tab w:val="left" w:pos="90"/>
        </w:tabs>
        <w:spacing w:before="23"/>
        <w:jc w:val="right"/>
        <w:rPr>
          <w:b/>
          <w:sz w:val="16"/>
        </w:rPr>
      </w:pPr>
    </w:p>
    <w:p w14:paraId="5B786812" w14:textId="77777777" w:rsidR="009F1ED6" w:rsidRDefault="009F1ED6" w:rsidP="00532CD9">
      <w:pPr>
        <w:widowControl w:val="0"/>
        <w:tabs>
          <w:tab w:val="left" w:pos="90"/>
        </w:tabs>
        <w:spacing w:before="23"/>
        <w:jc w:val="right"/>
        <w:rPr>
          <w:b/>
          <w:sz w:val="16"/>
        </w:rPr>
      </w:pPr>
    </w:p>
    <w:p w14:paraId="353D6829" w14:textId="77777777" w:rsidR="00532CD9" w:rsidRDefault="00532CD9" w:rsidP="00532CD9">
      <w:pPr>
        <w:widowControl w:val="0"/>
        <w:tabs>
          <w:tab w:val="left" w:pos="90"/>
        </w:tabs>
        <w:spacing w:before="23"/>
        <w:jc w:val="right"/>
        <w:rPr>
          <w:b/>
          <w:sz w:val="16"/>
        </w:rPr>
      </w:pPr>
      <w:r w:rsidRPr="00FC238D">
        <w:rPr>
          <w:b/>
          <w:sz w:val="16"/>
        </w:rPr>
        <w:t>RUSSIA</w:t>
      </w:r>
    </w:p>
    <w:p w14:paraId="0FD1BCC5" w14:textId="77777777" w:rsidR="007D106E" w:rsidRDefault="007D106E" w:rsidP="00581218">
      <w:pPr>
        <w:widowControl w:val="0"/>
        <w:tabs>
          <w:tab w:val="left" w:pos="90"/>
        </w:tabs>
        <w:rPr>
          <w:b/>
          <w:snapToGrid w:val="0"/>
          <w:color w:val="000080"/>
          <w:u w:val="single"/>
        </w:rPr>
      </w:pPr>
    </w:p>
    <w:p w14:paraId="7C439D2A" w14:textId="77777777" w:rsidR="00581218" w:rsidRDefault="00581218" w:rsidP="00581218">
      <w:pPr>
        <w:widowControl w:val="0"/>
        <w:tabs>
          <w:tab w:val="left" w:pos="90"/>
        </w:tabs>
        <w:rPr>
          <w:b/>
          <w:snapToGrid w:val="0"/>
          <w:color w:val="000080"/>
          <w:sz w:val="26"/>
          <w:u w:val="single"/>
        </w:rPr>
      </w:pPr>
      <w:r>
        <w:rPr>
          <w:b/>
          <w:snapToGrid w:val="0"/>
          <w:color w:val="000080"/>
          <w:u w:val="single"/>
        </w:rPr>
        <w:t xml:space="preserve">VENEZIA - CONSOLATO ONORARIO            </w:t>
      </w:r>
    </w:p>
    <w:p w14:paraId="48F15F06" w14:textId="77777777" w:rsidR="00581218" w:rsidRDefault="00581218" w:rsidP="009F1ED6">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6ED7524D" w14:textId="77777777" w:rsidR="009F1ED6" w:rsidRDefault="009F1ED6" w:rsidP="00581218">
      <w:pPr>
        <w:widowControl w:val="0"/>
        <w:tabs>
          <w:tab w:val="left" w:pos="90"/>
          <w:tab w:val="left" w:pos="2321"/>
        </w:tabs>
        <w:spacing w:before="40"/>
        <w:rPr>
          <w:b/>
          <w:snapToGrid w:val="0"/>
          <w:color w:val="000000"/>
        </w:rPr>
      </w:pPr>
    </w:p>
    <w:p w14:paraId="557D4E1B" w14:textId="77777777" w:rsidR="00581218" w:rsidRDefault="00581218" w:rsidP="0058121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EE3677">
        <w:rPr>
          <w:snapToGrid w:val="0"/>
        </w:rPr>
        <w:t>Città di</w:t>
      </w:r>
      <w:r>
        <w:rPr>
          <w:rFonts w:ascii="MS Sans Serif" w:hAnsi="MS Sans Serif"/>
          <w:snapToGrid w:val="0"/>
          <w:sz w:val="24"/>
        </w:rPr>
        <w:t xml:space="preserve"> </w:t>
      </w:r>
      <w:r>
        <w:rPr>
          <w:snapToGrid w:val="0"/>
          <w:color w:val="000000"/>
        </w:rPr>
        <w:t xml:space="preserve">Venezia                   </w:t>
      </w:r>
    </w:p>
    <w:p w14:paraId="432A3EA5" w14:textId="77777777" w:rsidR="00581218" w:rsidRDefault="00581218" w:rsidP="0058121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6B21BCE" w14:textId="77777777" w:rsidR="00581218" w:rsidRDefault="00581218" w:rsidP="00581218">
      <w:pPr>
        <w:widowControl w:val="0"/>
        <w:tabs>
          <w:tab w:val="left" w:pos="90"/>
        </w:tabs>
        <w:spacing w:before="23"/>
        <w:rPr>
          <w:snapToGrid w:val="0"/>
          <w:color w:val="000000"/>
        </w:rPr>
      </w:pPr>
    </w:p>
    <w:p w14:paraId="39E17BD6" w14:textId="77777777" w:rsidR="00D21DAC" w:rsidRDefault="00D21DAC" w:rsidP="00581218">
      <w:pPr>
        <w:widowControl w:val="0"/>
        <w:tabs>
          <w:tab w:val="left" w:pos="90"/>
        </w:tabs>
        <w:spacing w:before="23"/>
        <w:rPr>
          <w:snapToGrid w:val="0"/>
          <w:color w:val="000000"/>
        </w:rPr>
      </w:pPr>
    </w:p>
    <w:p w14:paraId="1A589DF5" w14:textId="77777777" w:rsidR="00F3597D" w:rsidRDefault="00F3597D" w:rsidP="00581218">
      <w:pPr>
        <w:widowControl w:val="0"/>
        <w:tabs>
          <w:tab w:val="left" w:pos="90"/>
        </w:tabs>
        <w:spacing w:before="23"/>
        <w:rPr>
          <w:snapToGrid w:val="0"/>
          <w:color w:val="000000"/>
        </w:rPr>
      </w:pPr>
    </w:p>
    <w:p w14:paraId="54B071FB" w14:textId="77777777" w:rsidR="00D21DAC" w:rsidRDefault="00D21DAC" w:rsidP="00D21DAC">
      <w:pPr>
        <w:widowControl w:val="0"/>
        <w:tabs>
          <w:tab w:val="left" w:pos="90"/>
        </w:tabs>
        <w:rPr>
          <w:b/>
          <w:snapToGrid w:val="0"/>
          <w:color w:val="000080"/>
          <w:u w:val="single"/>
        </w:rPr>
      </w:pPr>
      <w:r>
        <w:rPr>
          <w:b/>
          <w:snapToGrid w:val="0"/>
          <w:color w:val="000080"/>
          <w:u w:val="single"/>
        </w:rPr>
        <w:t xml:space="preserve">VERONA - CONSOLATO ONORARIO            </w:t>
      </w:r>
    </w:p>
    <w:p w14:paraId="101189F2" w14:textId="77777777" w:rsidR="00D21DAC" w:rsidRDefault="00D21DAC" w:rsidP="00D21D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3205E">
        <w:rPr>
          <w:snapToGrid w:val="0"/>
          <w:color w:val="000000"/>
        </w:rPr>
        <w:t>dell’Artigliere</w:t>
      </w:r>
      <w:r>
        <w:rPr>
          <w:snapToGrid w:val="0"/>
          <w:color w:val="000000"/>
        </w:rPr>
        <w:t>, 1</w:t>
      </w:r>
      <w:r w:rsidR="0053205E">
        <w:rPr>
          <w:snapToGrid w:val="0"/>
          <w:color w:val="000000"/>
        </w:rPr>
        <w:t>1</w:t>
      </w:r>
      <w:r>
        <w:rPr>
          <w:snapToGrid w:val="0"/>
          <w:color w:val="000000"/>
        </w:rPr>
        <w:t xml:space="preserve"> – 3712</w:t>
      </w:r>
      <w:r w:rsidR="0053205E">
        <w:rPr>
          <w:snapToGrid w:val="0"/>
          <w:color w:val="000000"/>
        </w:rPr>
        <w:t>9</w:t>
      </w:r>
      <w:r>
        <w:rPr>
          <w:snapToGrid w:val="0"/>
          <w:color w:val="000000"/>
        </w:rPr>
        <w:t xml:space="preserve"> Verona </w:t>
      </w:r>
    </w:p>
    <w:p w14:paraId="0BE5C1A3" w14:textId="77777777" w:rsidR="00F94FFA" w:rsidRDefault="00D21DAC" w:rsidP="00D21DAC">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53205E">
        <w:rPr>
          <w:snapToGrid w:val="0"/>
          <w:color w:val="000000"/>
        </w:rPr>
        <w:t xml:space="preserve"> 0458020904 -</w:t>
      </w:r>
      <w:r>
        <w:rPr>
          <w:snapToGrid w:val="0"/>
          <w:color w:val="000000"/>
        </w:rPr>
        <w:t xml:space="preserve">  </w:t>
      </w:r>
      <w:r w:rsidR="0053205E">
        <w:rPr>
          <w:snapToGrid w:val="0"/>
          <w:color w:val="000000"/>
        </w:rPr>
        <w:t>F</w:t>
      </w:r>
      <w:r>
        <w:rPr>
          <w:snapToGrid w:val="0"/>
          <w:color w:val="000000"/>
        </w:rPr>
        <w:t>ax 0459299924</w:t>
      </w:r>
    </w:p>
    <w:p w14:paraId="084250F3" w14:textId="77777777" w:rsidR="00D21DAC" w:rsidRDefault="00F94FFA" w:rsidP="00D21DAC">
      <w:pPr>
        <w:widowControl w:val="0"/>
        <w:tabs>
          <w:tab w:val="left" w:pos="2321"/>
        </w:tabs>
        <w:rPr>
          <w:snapToGrid w:val="0"/>
          <w:color w:val="000000"/>
          <w:sz w:val="23"/>
        </w:rPr>
      </w:pPr>
      <w:r>
        <w:rPr>
          <w:snapToGrid w:val="0"/>
          <w:color w:val="000000"/>
        </w:rPr>
        <w:tab/>
        <w:t xml:space="preserve">E-mail  </w:t>
      </w:r>
      <w:hyperlink r:id="rId454" w:history="1">
        <w:r w:rsidR="00C2416A" w:rsidRPr="001B6B52">
          <w:rPr>
            <w:rStyle w:val="Collegamentoipertestuale"/>
            <w:snapToGrid w:val="0"/>
          </w:rPr>
          <w:t>info@consolatorussoonorario-vr.it</w:t>
        </w:r>
      </w:hyperlink>
      <w:r w:rsidR="00C2416A">
        <w:rPr>
          <w:snapToGrid w:val="0"/>
          <w:color w:val="000000"/>
        </w:rPr>
        <w:t xml:space="preserve"> </w:t>
      </w:r>
      <w:r w:rsidR="00D21DAC">
        <w:rPr>
          <w:snapToGrid w:val="0"/>
          <w:color w:val="000000"/>
        </w:rPr>
        <w:t xml:space="preserve">  </w:t>
      </w:r>
    </w:p>
    <w:p w14:paraId="73283FBC" w14:textId="77777777" w:rsidR="00D21DAC" w:rsidRDefault="00D21DAC" w:rsidP="00D21DA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Città di Verona                    </w:t>
      </w:r>
    </w:p>
    <w:p w14:paraId="6A21F7BF" w14:textId="77777777" w:rsidR="00D21DAC" w:rsidRDefault="00D21DAC" w:rsidP="00D21DAC">
      <w:pPr>
        <w:widowControl w:val="0"/>
        <w:tabs>
          <w:tab w:val="left" w:pos="90"/>
        </w:tabs>
        <w:rPr>
          <w:snapToGrid w:val="0"/>
        </w:rPr>
      </w:pPr>
    </w:p>
    <w:p w14:paraId="342A3C52" w14:textId="77777777" w:rsidR="00D21DAC" w:rsidRDefault="00D21DAC" w:rsidP="00D21DAC">
      <w:pPr>
        <w:widowControl w:val="0"/>
        <w:tabs>
          <w:tab w:val="left" w:pos="90"/>
        </w:tabs>
        <w:rPr>
          <w:snapToGrid w:val="0"/>
        </w:rPr>
      </w:pPr>
      <w:r>
        <w:rPr>
          <w:snapToGrid w:val="0"/>
        </w:rPr>
        <w:t>Signor ANTONI</w:t>
      </w:r>
      <w:r w:rsidR="00C2416A">
        <w:rPr>
          <w:snapToGrid w:val="0"/>
        </w:rPr>
        <w:t>N</w:t>
      </w:r>
      <w:r>
        <w:rPr>
          <w:snapToGrid w:val="0"/>
        </w:rPr>
        <w:t xml:space="preserve">O FALLICO, Console Onorario (Rinnovo exequatur </w:t>
      </w:r>
      <w:r w:rsidR="00A570D6">
        <w:rPr>
          <w:snapToGrid w:val="0"/>
        </w:rPr>
        <w:t>28 maggio 2024</w:t>
      </w:r>
      <w:r>
        <w:rPr>
          <w:snapToGrid w:val="0"/>
        </w:rPr>
        <w:t>)</w:t>
      </w:r>
    </w:p>
    <w:p w14:paraId="5358D8C6" w14:textId="77777777" w:rsidR="00240FDE" w:rsidRDefault="00240FDE" w:rsidP="003951D8">
      <w:pPr>
        <w:widowControl w:val="0"/>
        <w:tabs>
          <w:tab w:val="left" w:pos="90"/>
        </w:tabs>
        <w:spacing w:before="23"/>
        <w:jc w:val="right"/>
        <w:rPr>
          <w:snapToGrid w:val="0"/>
          <w:color w:val="000000"/>
        </w:rPr>
      </w:pPr>
    </w:p>
    <w:p w14:paraId="12810C9C" w14:textId="77777777" w:rsidR="00240FDE" w:rsidRDefault="00240FDE" w:rsidP="003951D8">
      <w:pPr>
        <w:widowControl w:val="0"/>
        <w:tabs>
          <w:tab w:val="left" w:pos="90"/>
        </w:tabs>
        <w:spacing w:before="23"/>
        <w:jc w:val="right"/>
        <w:rPr>
          <w:snapToGrid w:val="0"/>
          <w:color w:val="000000"/>
        </w:rPr>
      </w:pPr>
    </w:p>
    <w:p w14:paraId="7BCD66A1" w14:textId="77777777" w:rsidR="00240FDE" w:rsidRDefault="00240FDE" w:rsidP="003951D8">
      <w:pPr>
        <w:widowControl w:val="0"/>
        <w:tabs>
          <w:tab w:val="left" w:pos="90"/>
        </w:tabs>
        <w:spacing w:before="23"/>
        <w:jc w:val="right"/>
        <w:rPr>
          <w:snapToGrid w:val="0"/>
          <w:color w:val="000000"/>
        </w:rPr>
      </w:pPr>
    </w:p>
    <w:p w14:paraId="11E723E7" w14:textId="77777777" w:rsidR="00240FDE" w:rsidRDefault="00240FDE" w:rsidP="003951D8">
      <w:pPr>
        <w:widowControl w:val="0"/>
        <w:tabs>
          <w:tab w:val="left" w:pos="90"/>
        </w:tabs>
        <w:spacing w:before="23"/>
        <w:jc w:val="right"/>
        <w:rPr>
          <w:snapToGrid w:val="0"/>
          <w:color w:val="000000"/>
        </w:rPr>
      </w:pPr>
    </w:p>
    <w:p w14:paraId="6B5920AB" w14:textId="77777777" w:rsidR="00240FDE" w:rsidRDefault="00240FDE" w:rsidP="003951D8">
      <w:pPr>
        <w:widowControl w:val="0"/>
        <w:tabs>
          <w:tab w:val="left" w:pos="90"/>
        </w:tabs>
        <w:spacing w:before="23"/>
        <w:jc w:val="right"/>
        <w:rPr>
          <w:snapToGrid w:val="0"/>
          <w:color w:val="000000"/>
        </w:rPr>
      </w:pPr>
    </w:p>
    <w:p w14:paraId="55473276" w14:textId="77777777" w:rsidR="00240FDE" w:rsidRDefault="00240FDE" w:rsidP="00240FDE">
      <w:pPr>
        <w:autoSpaceDE w:val="0"/>
        <w:autoSpaceDN w:val="0"/>
        <w:adjustRightInd w:val="0"/>
        <w:rPr>
          <w:snapToGrid w:val="0"/>
          <w:color w:val="000000"/>
        </w:rPr>
      </w:pPr>
      <w:r>
        <w:rPr>
          <w:snapToGrid w:val="0"/>
          <w:color w:val="000000"/>
        </w:rPr>
        <w:br w:type="page"/>
      </w:r>
    </w:p>
    <w:p w14:paraId="2767B9E7" w14:textId="77777777" w:rsidR="00240FDE" w:rsidRPr="00B122EC" w:rsidRDefault="00240FDE" w:rsidP="00240FDE">
      <w:pPr>
        <w:autoSpaceDE w:val="0"/>
        <w:autoSpaceDN w:val="0"/>
        <w:adjustRightInd w:val="0"/>
        <w:jc w:val="right"/>
        <w:rPr>
          <w:b/>
          <w:bCs/>
          <w:color w:val="000000"/>
          <w:sz w:val="16"/>
          <w:szCs w:val="16"/>
          <w:lang w:val="en-US"/>
        </w:rPr>
      </w:pPr>
      <w:r w:rsidRPr="00B122EC">
        <w:rPr>
          <w:b/>
          <w:bCs/>
          <w:color w:val="000000"/>
          <w:sz w:val="16"/>
          <w:szCs w:val="16"/>
          <w:lang w:val="en-US"/>
        </w:rPr>
        <w:t>SAINT KITTS E NEVIS</w:t>
      </w:r>
    </w:p>
    <w:p w14:paraId="51538F02" w14:textId="77777777" w:rsidR="00240FDE" w:rsidRPr="00B122EC" w:rsidRDefault="009E4C9E" w:rsidP="00240FDE">
      <w:pPr>
        <w:autoSpaceDE w:val="0"/>
        <w:autoSpaceDN w:val="0"/>
        <w:adjustRightInd w:val="0"/>
        <w:rPr>
          <w:snapToGrid w:val="0"/>
          <w:color w:val="000000"/>
          <w:lang w:val="en-US"/>
        </w:rPr>
      </w:pPr>
      <w:r>
        <w:rPr>
          <w:noProof/>
        </w:rPr>
        <w:drawing>
          <wp:anchor distT="0" distB="0" distL="114300" distR="114300" simplePos="0" relativeHeight="251731456" behindDoc="1" locked="0" layoutInCell="1" allowOverlap="1" wp14:anchorId="2DB5F001" wp14:editId="16C86ADB">
            <wp:simplePos x="0" y="0"/>
            <wp:positionH relativeFrom="column">
              <wp:posOffset>5554980</wp:posOffset>
            </wp:positionH>
            <wp:positionV relativeFrom="paragraph">
              <wp:posOffset>80010</wp:posOffset>
            </wp:positionV>
            <wp:extent cx="860425" cy="578485"/>
            <wp:effectExtent l="0" t="0" r="0" b="0"/>
            <wp:wrapNone/>
            <wp:docPr id="284" name="Immagine 227" descr="Flag_of_Saint_Kitts_and_Nevis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7" descr="Flag_of_Saint_Kitts_and_Nevis_svg"/>
                    <pic:cNvPicPr>
                      <a:picLocks noChangeAspect="1" noChangeArrowheads="1"/>
                    </pic:cNvPicPr>
                  </pic:nvPicPr>
                  <pic:blipFill>
                    <a:blip r:embed="rId455" cstate="print">
                      <a:extLst>
                        <a:ext uri="{28A0092B-C50C-407E-A947-70E740481C1C}">
                          <a14:useLocalDpi xmlns:a14="http://schemas.microsoft.com/office/drawing/2010/main" val="0"/>
                        </a:ext>
                      </a:extLst>
                    </a:blip>
                    <a:srcRect/>
                    <a:stretch>
                      <a:fillRect/>
                    </a:stretch>
                  </pic:blipFill>
                  <pic:spPr bwMode="auto">
                    <a:xfrm>
                      <a:off x="0" y="0"/>
                      <a:ext cx="860425" cy="5784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A2337F" w14:textId="77777777" w:rsidR="00B122EC" w:rsidRPr="004C0689" w:rsidRDefault="00B122EC" w:rsidP="00B122EC">
      <w:pPr>
        <w:autoSpaceDE w:val="0"/>
        <w:autoSpaceDN w:val="0"/>
        <w:adjustRightInd w:val="0"/>
        <w:rPr>
          <w:b/>
          <w:bCs/>
          <w:color w:val="003399"/>
          <w:sz w:val="32"/>
          <w:szCs w:val="32"/>
          <w:lang w:val="en-US"/>
        </w:rPr>
      </w:pPr>
      <w:r w:rsidRPr="004C0689">
        <w:rPr>
          <w:b/>
          <w:bCs/>
          <w:color w:val="003399"/>
          <w:sz w:val="32"/>
          <w:szCs w:val="32"/>
          <w:lang w:val="en-US"/>
        </w:rPr>
        <w:t>SAINT KITTS E NEVIS</w:t>
      </w:r>
    </w:p>
    <w:p w14:paraId="229E349A" w14:textId="77777777" w:rsidR="0074023E" w:rsidRPr="004C0689" w:rsidRDefault="0074023E" w:rsidP="00240FDE">
      <w:pPr>
        <w:autoSpaceDE w:val="0"/>
        <w:autoSpaceDN w:val="0"/>
        <w:adjustRightInd w:val="0"/>
        <w:rPr>
          <w:b/>
          <w:snapToGrid w:val="0"/>
          <w:color w:val="003399"/>
          <w:sz w:val="22"/>
          <w:lang w:val="en-US"/>
        </w:rPr>
      </w:pPr>
    </w:p>
    <w:p w14:paraId="2A54CAE5" w14:textId="77777777" w:rsidR="00240FDE" w:rsidRPr="00FE35D7" w:rsidRDefault="0074023E" w:rsidP="00240FDE">
      <w:pPr>
        <w:autoSpaceDE w:val="0"/>
        <w:autoSpaceDN w:val="0"/>
        <w:adjustRightInd w:val="0"/>
        <w:rPr>
          <w:rFonts w:ascii="Times-New-Roman-Italic+3" w:hAnsi="Times-New-Roman-Italic+3" w:cs="Times-New-Roman-Italic+3"/>
          <w:i/>
          <w:iCs/>
          <w:color w:val="003399"/>
          <w:sz w:val="18"/>
          <w:szCs w:val="18"/>
        </w:rPr>
      </w:pPr>
      <w:r w:rsidRPr="00FE35D7">
        <w:rPr>
          <w:b/>
          <w:snapToGrid w:val="0"/>
          <w:color w:val="003399"/>
          <w:sz w:val="22"/>
        </w:rPr>
        <w:t xml:space="preserve">Federazione di </w:t>
      </w:r>
    </w:p>
    <w:p w14:paraId="11F86998" w14:textId="77777777" w:rsidR="00240FDE" w:rsidRPr="00FE35D7" w:rsidRDefault="00240FDE" w:rsidP="0074023E">
      <w:pPr>
        <w:widowControl w:val="0"/>
        <w:tabs>
          <w:tab w:val="left" w:pos="90"/>
        </w:tabs>
        <w:spacing w:before="27"/>
        <w:rPr>
          <w:rFonts w:ascii="Times-New-Roman-Italic+3" w:hAnsi="Times-New-Roman-Italic+3" w:cs="Times-New-Roman-Italic+3"/>
          <w:i/>
          <w:iCs/>
          <w:color w:val="000000"/>
          <w:sz w:val="18"/>
          <w:szCs w:val="18"/>
        </w:rPr>
      </w:pPr>
      <w:r w:rsidRPr="00FE35D7">
        <w:rPr>
          <w:snapToGrid w:val="0"/>
          <w:color w:val="000000"/>
        </w:rPr>
        <w:t>——————————————————————————————————————————————————</w:t>
      </w:r>
      <w:r w:rsidR="0074023E" w:rsidRPr="00FE35D7">
        <w:rPr>
          <w:snapToGrid w:val="0"/>
          <w:color w:val="000000"/>
        </w:rPr>
        <w:t>—</w:t>
      </w:r>
    </w:p>
    <w:p w14:paraId="01F79AC1" w14:textId="77777777" w:rsidR="00240FDE" w:rsidRDefault="00240FDE" w:rsidP="00B122EC">
      <w:pPr>
        <w:autoSpaceDE w:val="0"/>
        <w:autoSpaceDN w:val="0"/>
        <w:adjustRightInd w:val="0"/>
        <w:jc w:val="right"/>
        <w:rPr>
          <w:i/>
          <w:iCs/>
          <w:color w:val="000000"/>
        </w:rPr>
      </w:pPr>
      <w:r w:rsidRPr="00B122EC">
        <w:rPr>
          <w:i/>
          <w:iCs/>
          <w:color w:val="000000"/>
        </w:rPr>
        <w:t>Festa Nazionale 19 Settembre</w:t>
      </w:r>
    </w:p>
    <w:p w14:paraId="12F889E0" w14:textId="77777777" w:rsidR="00F03DFB" w:rsidRDefault="00F03DFB" w:rsidP="00B122EC">
      <w:pPr>
        <w:autoSpaceDE w:val="0"/>
        <w:autoSpaceDN w:val="0"/>
        <w:adjustRightInd w:val="0"/>
        <w:jc w:val="right"/>
        <w:rPr>
          <w:i/>
          <w:iCs/>
          <w:color w:val="000000"/>
        </w:rPr>
      </w:pPr>
    </w:p>
    <w:p w14:paraId="63CE0CD9" w14:textId="77777777" w:rsidR="00F03DFB" w:rsidRDefault="00F03DFB" w:rsidP="00B122EC">
      <w:pPr>
        <w:autoSpaceDE w:val="0"/>
        <w:autoSpaceDN w:val="0"/>
        <w:adjustRightInd w:val="0"/>
        <w:jc w:val="right"/>
        <w:rPr>
          <w:i/>
          <w:iCs/>
          <w:color w:val="000000"/>
        </w:rPr>
      </w:pPr>
    </w:p>
    <w:p w14:paraId="72CFD3B2" w14:textId="77777777" w:rsidR="00F03DFB" w:rsidRDefault="00F03DFB" w:rsidP="00F03DFB">
      <w:pPr>
        <w:widowControl w:val="0"/>
        <w:tabs>
          <w:tab w:val="left" w:pos="90"/>
        </w:tabs>
        <w:rPr>
          <w:b/>
          <w:snapToGrid w:val="0"/>
          <w:color w:val="000080"/>
          <w:u w:val="single"/>
        </w:rPr>
      </w:pPr>
    </w:p>
    <w:p w14:paraId="29F93EF7" w14:textId="77777777" w:rsidR="00F03DFB" w:rsidRDefault="00F03DFB" w:rsidP="00F03DFB">
      <w:pPr>
        <w:widowControl w:val="0"/>
        <w:tabs>
          <w:tab w:val="left" w:pos="90"/>
        </w:tabs>
        <w:rPr>
          <w:b/>
          <w:snapToGrid w:val="0"/>
          <w:color w:val="000080"/>
          <w:u w:val="single"/>
        </w:rPr>
      </w:pPr>
      <w:r>
        <w:rPr>
          <w:b/>
          <w:snapToGrid w:val="0"/>
          <w:color w:val="000080"/>
          <w:u w:val="single"/>
        </w:rPr>
        <w:t xml:space="preserve">FIRENZE - CONSOLATO ONORARIO            </w:t>
      </w:r>
    </w:p>
    <w:p w14:paraId="59F14167" w14:textId="77777777" w:rsidR="00F03DFB" w:rsidRDefault="00F03DFB" w:rsidP="00F03DF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F3C10">
        <w:rPr>
          <w:snapToGrid w:val="0"/>
          <w:color w:val="000000"/>
        </w:rPr>
        <w:t>Paolo Toscanelli</w:t>
      </w:r>
      <w:r>
        <w:rPr>
          <w:snapToGrid w:val="0"/>
          <w:color w:val="000000"/>
        </w:rPr>
        <w:t xml:space="preserve">, </w:t>
      </w:r>
      <w:r w:rsidR="00AF3C10">
        <w:rPr>
          <w:snapToGrid w:val="0"/>
          <w:color w:val="000000"/>
        </w:rPr>
        <w:t>6 – 50129</w:t>
      </w:r>
      <w:r>
        <w:rPr>
          <w:snapToGrid w:val="0"/>
          <w:color w:val="000000"/>
        </w:rPr>
        <w:t xml:space="preserve"> Firenze </w:t>
      </w:r>
    </w:p>
    <w:p w14:paraId="1766E4B0" w14:textId="77777777" w:rsidR="00D5454D" w:rsidRDefault="00F03DFB" w:rsidP="00F03DFB">
      <w:pPr>
        <w:widowControl w:val="0"/>
        <w:tabs>
          <w:tab w:val="left" w:pos="2321"/>
        </w:tabs>
        <w:rPr>
          <w:snapToGrid w:val="0"/>
          <w:color w:val="000000"/>
        </w:rPr>
      </w:pPr>
      <w:r>
        <w:rPr>
          <w:rFonts w:ascii="MS Sans Serif" w:hAnsi="MS Sans Serif"/>
          <w:snapToGrid w:val="0"/>
          <w:sz w:val="24"/>
        </w:rPr>
        <w:tab/>
      </w:r>
      <w:r>
        <w:rPr>
          <w:snapToGrid w:val="0"/>
          <w:color w:val="000000"/>
        </w:rPr>
        <w:t>Tel. 0554965</w:t>
      </w:r>
      <w:r w:rsidR="00D5454D">
        <w:rPr>
          <w:snapToGrid w:val="0"/>
          <w:color w:val="000000"/>
        </w:rPr>
        <w:t>39</w:t>
      </w:r>
      <w:r>
        <w:rPr>
          <w:snapToGrid w:val="0"/>
          <w:color w:val="000000"/>
        </w:rPr>
        <w:t xml:space="preserve"> -  Fax 0</w:t>
      </w:r>
      <w:r w:rsidR="00D5454D">
        <w:rPr>
          <w:snapToGrid w:val="0"/>
          <w:color w:val="000000"/>
        </w:rPr>
        <w:t>5</w:t>
      </w:r>
      <w:r>
        <w:rPr>
          <w:snapToGrid w:val="0"/>
          <w:color w:val="000000"/>
        </w:rPr>
        <w:t>54</w:t>
      </w:r>
      <w:r w:rsidR="00D5454D">
        <w:rPr>
          <w:snapToGrid w:val="0"/>
          <w:color w:val="000000"/>
        </w:rPr>
        <w:t>634887</w:t>
      </w:r>
    </w:p>
    <w:p w14:paraId="615FE65D" w14:textId="77777777" w:rsidR="00F03DFB" w:rsidRDefault="00D5454D" w:rsidP="00F03DFB">
      <w:pPr>
        <w:widowControl w:val="0"/>
        <w:tabs>
          <w:tab w:val="left" w:pos="2321"/>
        </w:tabs>
        <w:rPr>
          <w:snapToGrid w:val="0"/>
          <w:color w:val="000000"/>
          <w:sz w:val="23"/>
        </w:rPr>
      </w:pPr>
      <w:r>
        <w:rPr>
          <w:snapToGrid w:val="0"/>
          <w:color w:val="000000"/>
        </w:rPr>
        <w:tab/>
        <w:t xml:space="preserve">E-mail  </w:t>
      </w:r>
      <w:hyperlink r:id="rId456" w:history="1">
        <w:r w:rsidR="006450EE" w:rsidRPr="003C079A">
          <w:rPr>
            <w:rStyle w:val="Collegamentoipertestuale"/>
            <w:snapToGrid w:val="0"/>
          </w:rPr>
          <w:t>consolatostkittsenevisfirenze@gmail.com</w:t>
        </w:r>
      </w:hyperlink>
      <w:r w:rsidR="006450EE">
        <w:rPr>
          <w:snapToGrid w:val="0"/>
          <w:color w:val="000000"/>
        </w:rPr>
        <w:t xml:space="preserve"> </w:t>
      </w:r>
      <w:r w:rsidR="00F03DFB">
        <w:rPr>
          <w:snapToGrid w:val="0"/>
          <w:color w:val="000000"/>
        </w:rPr>
        <w:t xml:space="preserve">  </w:t>
      </w:r>
    </w:p>
    <w:p w14:paraId="371560FE" w14:textId="77777777" w:rsidR="00F03DFB" w:rsidRDefault="00F03DFB" w:rsidP="00F03DF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5454D">
        <w:rPr>
          <w:snapToGrid w:val="0"/>
          <w:color w:val="000000"/>
        </w:rPr>
        <w:t>Tutto il territorio della Repubblica Italiana</w:t>
      </w:r>
      <w:r>
        <w:rPr>
          <w:snapToGrid w:val="0"/>
          <w:color w:val="000000"/>
        </w:rPr>
        <w:t xml:space="preserve">                    </w:t>
      </w:r>
    </w:p>
    <w:p w14:paraId="4A36B6A1" w14:textId="77777777" w:rsidR="00F03DFB" w:rsidRDefault="00F03DFB" w:rsidP="00F03DFB">
      <w:pPr>
        <w:widowControl w:val="0"/>
        <w:tabs>
          <w:tab w:val="left" w:pos="90"/>
        </w:tabs>
        <w:rPr>
          <w:snapToGrid w:val="0"/>
        </w:rPr>
      </w:pPr>
    </w:p>
    <w:p w14:paraId="30092DD5" w14:textId="269A1700" w:rsidR="00F03DFB" w:rsidRPr="00F03DFB" w:rsidRDefault="00312541" w:rsidP="00F03DFB">
      <w:pPr>
        <w:autoSpaceDE w:val="0"/>
        <w:autoSpaceDN w:val="0"/>
        <w:adjustRightInd w:val="0"/>
        <w:rPr>
          <w:iCs/>
          <w:color w:val="000000"/>
        </w:rPr>
      </w:pPr>
      <w:r w:rsidRPr="00312541">
        <w:rPr>
          <w:iCs/>
          <w:color w:val="000000"/>
        </w:rPr>
        <w:t xml:space="preserve">Signor </w:t>
      </w:r>
      <w:r>
        <w:rPr>
          <w:iCs/>
          <w:color w:val="000000"/>
        </w:rPr>
        <w:t>MATTEO FORCONI</w:t>
      </w:r>
      <w:r w:rsidRPr="00312541">
        <w:rPr>
          <w:iCs/>
          <w:color w:val="000000"/>
        </w:rPr>
        <w:t xml:space="preserve">, Console Onorario (Rinnovo exequatur </w:t>
      </w:r>
      <w:r>
        <w:rPr>
          <w:iCs/>
          <w:color w:val="000000"/>
        </w:rPr>
        <w:t>26 febbraio 2025</w:t>
      </w:r>
      <w:r w:rsidRPr="00312541">
        <w:rPr>
          <w:iCs/>
          <w:color w:val="000000"/>
        </w:rPr>
        <w:t>)</w:t>
      </w:r>
    </w:p>
    <w:p w14:paraId="6B301B12" w14:textId="77777777" w:rsidR="004944D8" w:rsidRDefault="003951D8" w:rsidP="00240FDE">
      <w:pPr>
        <w:widowControl w:val="0"/>
        <w:tabs>
          <w:tab w:val="left" w:pos="90"/>
        </w:tabs>
        <w:spacing w:before="23"/>
        <w:jc w:val="right"/>
        <w:rPr>
          <w:b/>
          <w:snapToGrid w:val="0"/>
          <w:color w:val="000000"/>
        </w:rPr>
      </w:pPr>
      <w:r>
        <w:rPr>
          <w:snapToGrid w:val="0"/>
          <w:color w:val="000000"/>
        </w:rPr>
        <w:br w:type="page"/>
      </w:r>
      <w:r w:rsidR="004944D8">
        <w:rPr>
          <w:b/>
          <w:snapToGrid w:val="0"/>
          <w:color w:val="000000"/>
          <w:sz w:val="16"/>
        </w:rPr>
        <w:t>SAINT LUCIA</w:t>
      </w:r>
    </w:p>
    <w:p w14:paraId="2F8B6173" w14:textId="77777777" w:rsidR="004944D8" w:rsidRDefault="004944D8">
      <w:pPr>
        <w:widowControl w:val="0"/>
        <w:tabs>
          <w:tab w:val="left" w:pos="90"/>
        </w:tabs>
        <w:spacing w:before="60"/>
        <w:jc w:val="center"/>
        <w:rPr>
          <w:snapToGrid w:val="0"/>
          <w:color w:val="000080"/>
          <w:sz w:val="26"/>
        </w:rPr>
      </w:pPr>
    </w:p>
    <w:p w14:paraId="11263F70"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9952" behindDoc="0" locked="0" layoutInCell="1" allowOverlap="1" wp14:anchorId="20AC4586" wp14:editId="0BF3F4CF">
            <wp:simplePos x="0" y="0"/>
            <wp:positionH relativeFrom="column">
              <wp:posOffset>5494655</wp:posOffset>
            </wp:positionH>
            <wp:positionV relativeFrom="paragraph">
              <wp:posOffset>-1905</wp:posOffset>
            </wp:positionV>
            <wp:extent cx="939800" cy="465455"/>
            <wp:effectExtent l="19050" t="19050" r="0" b="0"/>
            <wp:wrapNone/>
            <wp:docPr id="283" name="Immagine 186" descr="Flag of Saint Lucia">
              <a:hlinkClick xmlns:a="http://schemas.openxmlformats.org/drawingml/2006/main" r:id="rId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6" descr="Flag of Saint Lucia">
                      <a:hlinkClick r:id="rId457"/>
                    </pic:cNvPr>
                    <pic:cNvPicPr>
                      <a:picLocks noChangeAspect="1" noChangeArrowheads="1"/>
                    </pic:cNvPicPr>
                  </pic:nvPicPr>
                  <pic:blipFill>
                    <a:blip r:embed="rId458" r:link="rId459" cstate="print">
                      <a:extLst>
                        <a:ext uri="{28A0092B-C50C-407E-A947-70E740481C1C}">
                          <a14:useLocalDpi xmlns:a14="http://schemas.microsoft.com/office/drawing/2010/main" val="0"/>
                        </a:ext>
                      </a:extLst>
                    </a:blip>
                    <a:srcRect/>
                    <a:stretch>
                      <a:fillRect/>
                    </a:stretch>
                  </pic:blipFill>
                  <pic:spPr bwMode="auto">
                    <a:xfrm>
                      <a:off x="0" y="0"/>
                      <a:ext cx="939800" cy="46545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SAINT LUCIA</w:t>
      </w:r>
    </w:p>
    <w:p w14:paraId="035C6A2F"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0B622CE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06214C7" w14:textId="77777777" w:rsidR="004944D8" w:rsidRDefault="004944D8">
      <w:pPr>
        <w:widowControl w:val="0"/>
        <w:tabs>
          <w:tab w:val="left" w:pos="90"/>
        </w:tabs>
        <w:jc w:val="right"/>
        <w:rPr>
          <w:i/>
          <w:snapToGrid w:val="0"/>
          <w:color w:val="000000"/>
        </w:rPr>
      </w:pPr>
      <w:r>
        <w:rPr>
          <w:i/>
          <w:snapToGrid w:val="0"/>
          <w:color w:val="000000"/>
        </w:rPr>
        <w:t xml:space="preserve"> Festa nazionale 6 settembre</w:t>
      </w:r>
    </w:p>
    <w:p w14:paraId="5DC3F53A" w14:textId="77777777" w:rsidR="004944D8" w:rsidRDefault="004944D8">
      <w:pPr>
        <w:widowControl w:val="0"/>
        <w:tabs>
          <w:tab w:val="left" w:pos="90"/>
        </w:tabs>
        <w:rPr>
          <w:i/>
          <w:snapToGrid w:val="0"/>
          <w:color w:val="000000"/>
        </w:rPr>
      </w:pPr>
    </w:p>
    <w:p w14:paraId="41A3913B" w14:textId="77777777" w:rsidR="004944D8" w:rsidRDefault="004944D8">
      <w:pPr>
        <w:widowControl w:val="0"/>
        <w:tabs>
          <w:tab w:val="left" w:pos="90"/>
        </w:tabs>
        <w:rPr>
          <w:i/>
          <w:snapToGrid w:val="0"/>
          <w:color w:val="000000"/>
        </w:rPr>
      </w:pPr>
    </w:p>
    <w:p w14:paraId="3B075223" w14:textId="77777777" w:rsidR="004944D8" w:rsidRDefault="004944D8">
      <w:pPr>
        <w:widowControl w:val="0"/>
        <w:tabs>
          <w:tab w:val="left" w:pos="90"/>
        </w:tabs>
        <w:rPr>
          <w:i/>
          <w:snapToGrid w:val="0"/>
          <w:color w:val="000000"/>
        </w:rPr>
      </w:pPr>
    </w:p>
    <w:p w14:paraId="22E6CA0E" w14:textId="77777777" w:rsidR="004944D8" w:rsidRDefault="004944D8">
      <w:pPr>
        <w:widowControl w:val="0"/>
        <w:tabs>
          <w:tab w:val="left" w:pos="90"/>
        </w:tabs>
        <w:rPr>
          <w:b/>
          <w:snapToGrid w:val="0"/>
          <w:color w:val="000000"/>
          <w:sz w:val="16"/>
        </w:rPr>
      </w:pPr>
      <w:r>
        <w:rPr>
          <w:b/>
          <w:snapToGrid w:val="0"/>
          <w:color w:val="000000"/>
          <w:sz w:val="16"/>
        </w:rPr>
        <w:br w:type="page"/>
        <w:t xml:space="preserve"> </w:t>
      </w:r>
    </w:p>
    <w:p w14:paraId="0AE23D8D" w14:textId="77777777" w:rsidR="004944D8" w:rsidRDefault="004944D8" w:rsidP="002725A1">
      <w:pPr>
        <w:widowControl w:val="0"/>
        <w:tabs>
          <w:tab w:val="left" w:pos="90"/>
        </w:tabs>
        <w:spacing w:before="23"/>
        <w:jc w:val="right"/>
        <w:rPr>
          <w:b/>
          <w:snapToGrid w:val="0"/>
          <w:color w:val="000000"/>
        </w:rPr>
      </w:pPr>
      <w:r>
        <w:rPr>
          <w:b/>
          <w:snapToGrid w:val="0"/>
          <w:color w:val="000000"/>
          <w:sz w:val="16"/>
        </w:rPr>
        <w:t xml:space="preserve">SAMOA </w:t>
      </w:r>
    </w:p>
    <w:p w14:paraId="2460021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6160" behindDoc="0" locked="0" layoutInCell="1" allowOverlap="1" wp14:anchorId="2903557C" wp14:editId="7FF336EE">
            <wp:simplePos x="0" y="0"/>
            <wp:positionH relativeFrom="column">
              <wp:posOffset>5546090</wp:posOffset>
            </wp:positionH>
            <wp:positionV relativeFrom="paragraph">
              <wp:posOffset>130810</wp:posOffset>
            </wp:positionV>
            <wp:extent cx="935990" cy="467995"/>
            <wp:effectExtent l="19050" t="19050" r="0" b="8255"/>
            <wp:wrapNone/>
            <wp:docPr id="282" name="Immagin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6"/>
                    <pic:cNvPicPr>
                      <a:picLocks noChangeAspect="1" noChangeArrowheads="1"/>
                    </pic:cNvPicPr>
                  </pic:nvPicPr>
                  <pic:blipFill>
                    <a:blip r:embed="rId460">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23E2612" w14:textId="77777777" w:rsidR="004944D8" w:rsidRDefault="004944D8">
      <w:pPr>
        <w:widowControl w:val="0"/>
        <w:tabs>
          <w:tab w:val="left" w:pos="90"/>
        </w:tabs>
        <w:rPr>
          <w:b/>
          <w:snapToGrid w:val="0"/>
          <w:color w:val="000080"/>
          <w:sz w:val="32"/>
        </w:rPr>
      </w:pPr>
      <w:r>
        <w:rPr>
          <w:b/>
          <w:snapToGrid w:val="0"/>
          <w:color w:val="000080"/>
          <w:sz w:val="32"/>
        </w:rPr>
        <w:t xml:space="preserve">SAMOA </w:t>
      </w:r>
    </w:p>
    <w:p w14:paraId="75474CF7" w14:textId="77777777" w:rsidR="004944D8" w:rsidRDefault="004944D8">
      <w:pPr>
        <w:widowControl w:val="0"/>
        <w:tabs>
          <w:tab w:val="left" w:pos="90"/>
        </w:tabs>
        <w:rPr>
          <w:b/>
          <w:snapToGrid w:val="0"/>
          <w:color w:val="000080"/>
          <w:sz w:val="22"/>
        </w:rPr>
      </w:pPr>
      <w:r>
        <w:rPr>
          <w:b/>
          <w:snapToGrid w:val="0"/>
          <w:color w:val="000080"/>
          <w:sz w:val="22"/>
        </w:rPr>
        <w:t xml:space="preserve">Stato Indipendente di    </w:t>
      </w:r>
    </w:p>
    <w:p w14:paraId="4B60840F" w14:textId="77777777" w:rsidR="004944D8" w:rsidRDefault="004944D8">
      <w:pPr>
        <w:widowControl w:val="0"/>
        <w:tabs>
          <w:tab w:val="left" w:pos="90"/>
        </w:tabs>
        <w:rPr>
          <w:snapToGrid w:val="0"/>
          <w:color w:val="000080"/>
          <w:sz w:val="26"/>
        </w:rPr>
      </w:pPr>
      <w:r>
        <w:rPr>
          <w:snapToGrid w:val="0"/>
          <w:color w:val="000000"/>
        </w:rPr>
        <w:t>——————————————————————————————————————————————————</w:t>
      </w:r>
    </w:p>
    <w:p w14:paraId="50B715AE" w14:textId="77777777" w:rsidR="004944D8" w:rsidRDefault="004944D8">
      <w:pPr>
        <w:widowControl w:val="0"/>
        <w:tabs>
          <w:tab w:val="left" w:pos="90"/>
          <w:tab w:val="left" w:pos="3450"/>
          <w:tab w:val="right" w:pos="10207"/>
        </w:tabs>
        <w:rPr>
          <w:i/>
          <w:snapToGrid w:val="0"/>
          <w:color w:val="000000"/>
          <w:sz w:val="26"/>
        </w:rPr>
      </w:pPr>
      <w:r>
        <w:rPr>
          <w:i/>
          <w:snapToGrid w:val="0"/>
          <w:color w:val="000000"/>
        </w:rPr>
        <w:tab/>
      </w:r>
      <w:r>
        <w:rPr>
          <w:i/>
          <w:snapToGrid w:val="0"/>
          <w:color w:val="000000"/>
        </w:rPr>
        <w:tab/>
      </w:r>
      <w:r>
        <w:rPr>
          <w:i/>
          <w:snapToGrid w:val="0"/>
          <w:color w:val="000000"/>
        </w:rPr>
        <w:tab/>
        <w:t xml:space="preserve"> Festa nazionale 1 giugno</w:t>
      </w:r>
    </w:p>
    <w:p w14:paraId="1AC79313" w14:textId="77777777" w:rsidR="004944D8" w:rsidRDefault="004944D8">
      <w:pPr>
        <w:widowControl w:val="0"/>
        <w:tabs>
          <w:tab w:val="left" w:pos="90"/>
        </w:tabs>
        <w:jc w:val="center"/>
        <w:rPr>
          <w:snapToGrid w:val="0"/>
          <w:color w:val="000000"/>
        </w:rPr>
      </w:pPr>
    </w:p>
    <w:p w14:paraId="7561F1BA" w14:textId="77777777" w:rsidR="00C9354B" w:rsidRDefault="00C9354B" w:rsidP="009B3CEA">
      <w:pPr>
        <w:widowControl w:val="0"/>
        <w:tabs>
          <w:tab w:val="left" w:pos="90"/>
        </w:tabs>
        <w:rPr>
          <w:snapToGrid w:val="0"/>
          <w:color w:val="000000"/>
        </w:rPr>
      </w:pPr>
    </w:p>
    <w:p w14:paraId="498364C1" w14:textId="77777777" w:rsidR="004944D8" w:rsidRDefault="004944D8">
      <w:pPr>
        <w:widowControl w:val="0"/>
        <w:tabs>
          <w:tab w:val="left" w:pos="90"/>
        </w:tabs>
        <w:jc w:val="center"/>
        <w:rPr>
          <w:snapToGrid w:val="0"/>
          <w:color w:val="000000"/>
        </w:rPr>
      </w:pPr>
    </w:p>
    <w:p w14:paraId="50BD2770" w14:textId="77777777" w:rsidR="004944D8" w:rsidRDefault="004944D8">
      <w:pPr>
        <w:widowControl w:val="0"/>
        <w:tabs>
          <w:tab w:val="left" w:pos="90"/>
        </w:tabs>
        <w:jc w:val="center"/>
        <w:rPr>
          <w:snapToGrid w:val="0"/>
          <w:color w:val="000000"/>
        </w:rPr>
      </w:pPr>
    </w:p>
    <w:p w14:paraId="039EE00A" w14:textId="77777777" w:rsidR="004944D8" w:rsidRDefault="004944D8">
      <w:pPr>
        <w:widowControl w:val="0"/>
        <w:tabs>
          <w:tab w:val="left" w:pos="90"/>
        </w:tabs>
        <w:jc w:val="center"/>
        <w:rPr>
          <w:snapToGrid w:val="0"/>
          <w:color w:val="000000"/>
        </w:rPr>
      </w:pPr>
    </w:p>
    <w:p w14:paraId="010585C7" w14:textId="77777777" w:rsidR="004944D8" w:rsidRDefault="004944D8">
      <w:pPr>
        <w:widowControl w:val="0"/>
        <w:tabs>
          <w:tab w:val="left" w:pos="90"/>
        </w:tabs>
        <w:jc w:val="center"/>
        <w:rPr>
          <w:snapToGrid w:val="0"/>
          <w:color w:val="000000"/>
        </w:rPr>
      </w:pPr>
    </w:p>
    <w:p w14:paraId="4BE9C1DD" w14:textId="77777777" w:rsidR="004944D8" w:rsidRDefault="004944D8">
      <w:pPr>
        <w:widowControl w:val="0"/>
        <w:tabs>
          <w:tab w:val="left" w:pos="90"/>
        </w:tabs>
        <w:jc w:val="center"/>
        <w:rPr>
          <w:snapToGrid w:val="0"/>
          <w:color w:val="000000"/>
        </w:rPr>
      </w:pPr>
    </w:p>
    <w:p w14:paraId="61BF1952" w14:textId="77777777" w:rsidR="004944D8" w:rsidRDefault="004944D8">
      <w:pPr>
        <w:widowControl w:val="0"/>
        <w:tabs>
          <w:tab w:val="left" w:pos="90"/>
        </w:tabs>
        <w:jc w:val="center"/>
        <w:rPr>
          <w:snapToGrid w:val="0"/>
          <w:color w:val="000000"/>
        </w:rPr>
      </w:pPr>
    </w:p>
    <w:p w14:paraId="7B3B4284" w14:textId="77777777" w:rsidR="004944D8" w:rsidRDefault="004944D8">
      <w:pPr>
        <w:widowControl w:val="0"/>
        <w:tabs>
          <w:tab w:val="left" w:pos="90"/>
        </w:tabs>
        <w:jc w:val="center"/>
        <w:rPr>
          <w:snapToGrid w:val="0"/>
          <w:color w:val="000000"/>
        </w:rPr>
      </w:pPr>
    </w:p>
    <w:p w14:paraId="2B73B917" w14:textId="77777777" w:rsidR="004944D8" w:rsidRDefault="004944D8">
      <w:pPr>
        <w:widowControl w:val="0"/>
        <w:tabs>
          <w:tab w:val="left" w:pos="90"/>
        </w:tabs>
        <w:jc w:val="center"/>
        <w:rPr>
          <w:snapToGrid w:val="0"/>
          <w:color w:val="000000"/>
        </w:rPr>
      </w:pPr>
    </w:p>
    <w:p w14:paraId="11907A01" w14:textId="77777777" w:rsidR="004944D8" w:rsidRDefault="004944D8">
      <w:pPr>
        <w:widowControl w:val="0"/>
        <w:tabs>
          <w:tab w:val="left" w:pos="90"/>
        </w:tabs>
        <w:jc w:val="center"/>
        <w:rPr>
          <w:snapToGrid w:val="0"/>
          <w:color w:val="000000"/>
        </w:rPr>
      </w:pPr>
    </w:p>
    <w:p w14:paraId="6EA53940" w14:textId="77777777" w:rsidR="004944D8" w:rsidRDefault="004944D8">
      <w:pPr>
        <w:widowControl w:val="0"/>
        <w:tabs>
          <w:tab w:val="left" w:pos="90"/>
        </w:tabs>
        <w:jc w:val="center"/>
        <w:rPr>
          <w:snapToGrid w:val="0"/>
          <w:color w:val="000000"/>
        </w:rPr>
      </w:pPr>
    </w:p>
    <w:p w14:paraId="539231A1" w14:textId="77777777" w:rsidR="004944D8" w:rsidRDefault="004944D8">
      <w:pPr>
        <w:widowControl w:val="0"/>
        <w:tabs>
          <w:tab w:val="left" w:pos="90"/>
        </w:tabs>
        <w:jc w:val="center"/>
        <w:rPr>
          <w:snapToGrid w:val="0"/>
          <w:color w:val="000000"/>
        </w:rPr>
      </w:pPr>
    </w:p>
    <w:p w14:paraId="2A86BE30" w14:textId="77777777" w:rsidR="004944D8" w:rsidRDefault="004944D8">
      <w:pPr>
        <w:widowControl w:val="0"/>
        <w:tabs>
          <w:tab w:val="left" w:pos="90"/>
        </w:tabs>
        <w:jc w:val="center"/>
        <w:rPr>
          <w:snapToGrid w:val="0"/>
          <w:color w:val="000000"/>
        </w:rPr>
      </w:pPr>
    </w:p>
    <w:p w14:paraId="0E3B02F8" w14:textId="77777777" w:rsidR="004944D8" w:rsidRDefault="004944D8">
      <w:pPr>
        <w:widowControl w:val="0"/>
        <w:tabs>
          <w:tab w:val="left" w:pos="90"/>
        </w:tabs>
        <w:jc w:val="center"/>
        <w:rPr>
          <w:snapToGrid w:val="0"/>
          <w:color w:val="000000"/>
        </w:rPr>
      </w:pPr>
    </w:p>
    <w:p w14:paraId="08ED9B2B" w14:textId="77777777" w:rsidR="004944D8" w:rsidRDefault="004944D8">
      <w:pPr>
        <w:widowControl w:val="0"/>
        <w:tabs>
          <w:tab w:val="left" w:pos="90"/>
        </w:tabs>
        <w:jc w:val="center"/>
        <w:rPr>
          <w:snapToGrid w:val="0"/>
          <w:color w:val="000000"/>
        </w:rPr>
      </w:pPr>
    </w:p>
    <w:p w14:paraId="1E668781" w14:textId="77777777" w:rsidR="004944D8" w:rsidRDefault="004944D8">
      <w:pPr>
        <w:widowControl w:val="0"/>
        <w:tabs>
          <w:tab w:val="left" w:pos="90"/>
        </w:tabs>
        <w:jc w:val="center"/>
        <w:rPr>
          <w:snapToGrid w:val="0"/>
          <w:color w:val="000000"/>
        </w:rPr>
      </w:pPr>
    </w:p>
    <w:p w14:paraId="5E693342" w14:textId="77777777" w:rsidR="004944D8" w:rsidRDefault="004944D8">
      <w:pPr>
        <w:widowControl w:val="0"/>
        <w:tabs>
          <w:tab w:val="left" w:pos="90"/>
        </w:tabs>
        <w:jc w:val="center"/>
        <w:rPr>
          <w:snapToGrid w:val="0"/>
          <w:color w:val="000000"/>
        </w:rPr>
      </w:pPr>
    </w:p>
    <w:p w14:paraId="04E04B30" w14:textId="77777777" w:rsidR="004944D8" w:rsidRDefault="004944D8">
      <w:pPr>
        <w:widowControl w:val="0"/>
        <w:tabs>
          <w:tab w:val="left" w:pos="90"/>
        </w:tabs>
        <w:jc w:val="center"/>
        <w:rPr>
          <w:snapToGrid w:val="0"/>
          <w:color w:val="000000"/>
        </w:rPr>
      </w:pPr>
    </w:p>
    <w:p w14:paraId="2BB12C9B" w14:textId="77777777" w:rsidR="004944D8" w:rsidRDefault="004944D8">
      <w:pPr>
        <w:widowControl w:val="0"/>
        <w:tabs>
          <w:tab w:val="left" w:pos="90"/>
        </w:tabs>
        <w:jc w:val="center"/>
        <w:rPr>
          <w:snapToGrid w:val="0"/>
          <w:color w:val="000000"/>
        </w:rPr>
      </w:pPr>
    </w:p>
    <w:p w14:paraId="47090AAE" w14:textId="77777777" w:rsidR="004944D8" w:rsidRDefault="004944D8">
      <w:pPr>
        <w:widowControl w:val="0"/>
        <w:tabs>
          <w:tab w:val="left" w:pos="90"/>
        </w:tabs>
        <w:jc w:val="center"/>
        <w:rPr>
          <w:snapToGrid w:val="0"/>
          <w:color w:val="000000"/>
        </w:rPr>
      </w:pPr>
    </w:p>
    <w:p w14:paraId="40EB7CEB" w14:textId="77777777" w:rsidR="004944D8" w:rsidRDefault="004944D8">
      <w:pPr>
        <w:widowControl w:val="0"/>
        <w:tabs>
          <w:tab w:val="left" w:pos="90"/>
        </w:tabs>
        <w:jc w:val="center"/>
        <w:rPr>
          <w:snapToGrid w:val="0"/>
          <w:color w:val="000080"/>
          <w:sz w:val="26"/>
        </w:rPr>
      </w:pPr>
    </w:p>
    <w:p w14:paraId="252416B1"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SAN MARINO</w:t>
      </w:r>
    </w:p>
    <w:p w14:paraId="74875D8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20192" behindDoc="0" locked="0" layoutInCell="1" allowOverlap="1" wp14:anchorId="308F5434" wp14:editId="059E1F98">
            <wp:simplePos x="0" y="0"/>
            <wp:positionH relativeFrom="column">
              <wp:posOffset>5673090</wp:posOffset>
            </wp:positionH>
            <wp:positionV relativeFrom="paragraph">
              <wp:posOffset>196215</wp:posOffset>
            </wp:positionV>
            <wp:extent cx="702310" cy="467995"/>
            <wp:effectExtent l="19050" t="19050" r="2540" b="8255"/>
            <wp:wrapNone/>
            <wp:docPr id="281" name="Immagin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3"/>
                    <pic:cNvPicPr>
                      <a:picLocks noChangeAspect="1" noChangeArrowheads="1"/>
                    </pic:cNvPicPr>
                  </pic:nvPicPr>
                  <pic:blipFill>
                    <a:blip r:embed="rId46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81C5DCA" w14:textId="77777777" w:rsidR="004944D8" w:rsidRDefault="004944D8">
      <w:pPr>
        <w:widowControl w:val="0"/>
        <w:tabs>
          <w:tab w:val="left" w:pos="90"/>
        </w:tabs>
        <w:rPr>
          <w:b/>
          <w:snapToGrid w:val="0"/>
          <w:color w:val="000080"/>
          <w:sz w:val="39"/>
        </w:rPr>
      </w:pPr>
      <w:r>
        <w:rPr>
          <w:b/>
          <w:snapToGrid w:val="0"/>
          <w:color w:val="000080"/>
          <w:sz w:val="32"/>
        </w:rPr>
        <w:t>SAN MAR</w:t>
      </w:r>
      <w:r w:rsidR="00941D2F">
        <w:rPr>
          <w:b/>
          <w:snapToGrid w:val="0"/>
          <w:color w:val="000080"/>
          <w:sz w:val="32"/>
        </w:rPr>
        <w:t>INO</w:t>
      </w:r>
    </w:p>
    <w:p w14:paraId="4346BC2A"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0BAD706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7BEBEE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 settembre</w:t>
      </w:r>
    </w:p>
    <w:p w14:paraId="3D6720CA" w14:textId="77777777" w:rsidR="004944D8" w:rsidRDefault="004944D8" w:rsidP="000838A5">
      <w:pPr>
        <w:widowControl w:val="0"/>
        <w:tabs>
          <w:tab w:val="left" w:pos="90"/>
        </w:tabs>
        <w:rPr>
          <w:b/>
          <w:snapToGrid w:val="0"/>
          <w:color w:val="000080"/>
          <w:sz w:val="26"/>
          <w:u w:val="single"/>
        </w:rPr>
      </w:pPr>
      <w:r>
        <w:rPr>
          <w:b/>
          <w:snapToGrid w:val="0"/>
          <w:color w:val="000080"/>
          <w:u w:val="single"/>
        </w:rPr>
        <w:t>ROMA - SEZIONE CONSOLARE DELL'AMBASCIATA</w:t>
      </w:r>
    </w:p>
    <w:p w14:paraId="3861AAF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Ermete Novelli, 12 - 00197 Roma </w:t>
      </w:r>
    </w:p>
    <w:p w14:paraId="15E9A24D"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068072511  - Fax 068070072  </w:t>
      </w:r>
    </w:p>
    <w:p w14:paraId="3F041726" w14:textId="77777777" w:rsidR="00A979CF" w:rsidRDefault="00A979CF">
      <w:pPr>
        <w:widowControl w:val="0"/>
        <w:tabs>
          <w:tab w:val="left" w:pos="2321"/>
        </w:tabs>
        <w:rPr>
          <w:snapToGrid w:val="0"/>
          <w:color w:val="000000"/>
          <w:sz w:val="23"/>
        </w:rPr>
      </w:pPr>
      <w:r>
        <w:rPr>
          <w:snapToGrid w:val="0"/>
          <w:color w:val="000000"/>
        </w:rPr>
        <w:tab/>
        <w:t xml:space="preserve">E-mail: </w:t>
      </w:r>
      <w:hyperlink r:id="rId462" w:history="1">
        <w:r w:rsidRPr="00A83822">
          <w:rPr>
            <w:rStyle w:val="Collegamentoipertestuale"/>
            <w:snapToGrid w:val="0"/>
          </w:rPr>
          <w:t>cons.roma@gov.sm</w:t>
        </w:r>
      </w:hyperlink>
      <w:r>
        <w:rPr>
          <w:snapToGrid w:val="0"/>
          <w:color w:val="000000"/>
        </w:rPr>
        <w:t xml:space="preserve"> </w:t>
      </w:r>
    </w:p>
    <w:p w14:paraId="1AF8E8F8" w14:textId="77777777" w:rsidR="00831CF2"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831CF2">
        <w:rPr>
          <w:snapToGrid w:val="0"/>
          <w:color w:val="000000"/>
        </w:rPr>
        <w:t>Tutto il territorio della Repubblica Italiana</w:t>
      </w:r>
    </w:p>
    <w:p w14:paraId="5A0E359A" w14:textId="77777777" w:rsidR="004944D8" w:rsidRDefault="004944D8">
      <w:pPr>
        <w:widowControl w:val="0"/>
        <w:tabs>
          <w:tab w:val="left" w:pos="90"/>
        </w:tabs>
        <w:spacing w:before="277"/>
        <w:rPr>
          <w:snapToGrid w:val="0"/>
          <w:color w:val="000000"/>
        </w:rPr>
      </w:pPr>
      <w:r>
        <w:rPr>
          <w:snapToGrid w:val="0"/>
          <w:color w:val="000000"/>
        </w:rPr>
        <w:t>Signora MARINA EMILIANI, Consigliere (Affari Consolari) (19 febbraio 2008)</w:t>
      </w:r>
    </w:p>
    <w:p w14:paraId="0D775B1D" w14:textId="77777777" w:rsidR="00F80BA3" w:rsidRDefault="00F80BA3" w:rsidP="00B26104">
      <w:pPr>
        <w:widowControl w:val="0"/>
        <w:tabs>
          <w:tab w:val="left" w:pos="90"/>
        </w:tabs>
        <w:rPr>
          <w:b/>
          <w:snapToGrid w:val="0"/>
          <w:color w:val="000080"/>
          <w:u w:val="single"/>
        </w:rPr>
      </w:pPr>
    </w:p>
    <w:p w14:paraId="36EF12EB" w14:textId="77777777" w:rsidR="00AA1D7F" w:rsidRDefault="00AA1D7F" w:rsidP="00B26104">
      <w:pPr>
        <w:widowControl w:val="0"/>
        <w:tabs>
          <w:tab w:val="left" w:pos="90"/>
        </w:tabs>
        <w:rPr>
          <w:b/>
          <w:snapToGrid w:val="0"/>
          <w:color w:val="000080"/>
          <w:u w:val="single"/>
        </w:rPr>
      </w:pPr>
    </w:p>
    <w:p w14:paraId="0CB5A1BB" w14:textId="77777777" w:rsidR="00B26104" w:rsidRDefault="00B26104" w:rsidP="00B26104">
      <w:pPr>
        <w:widowControl w:val="0"/>
        <w:tabs>
          <w:tab w:val="left" w:pos="90"/>
        </w:tabs>
        <w:rPr>
          <w:b/>
          <w:snapToGrid w:val="0"/>
          <w:color w:val="000080"/>
          <w:sz w:val="26"/>
          <w:u w:val="single"/>
        </w:rPr>
      </w:pPr>
      <w:r>
        <w:rPr>
          <w:b/>
          <w:snapToGrid w:val="0"/>
          <w:color w:val="000080"/>
          <w:u w:val="single"/>
        </w:rPr>
        <w:t xml:space="preserve">BARI - CONSOLATO ONORARIO            </w:t>
      </w:r>
    </w:p>
    <w:p w14:paraId="2F0A4D0A" w14:textId="77777777" w:rsidR="00B26104" w:rsidRDefault="00B26104" w:rsidP="00B2610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Cavour, 143 - 70121 Bari </w:t>
      </w:r>
    </w:p>
    <w:p w14:paraId="393A44C3" w14:textId="77777777" w:rsidR="00B26104" w:rsidRDefault="00B26104" w:rsidP="00B2610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0805244302 - Fax 0805244302  </w:t>
      </w:r>
    </w:p>
    <w:p w14:paraId="0B6CB54D" w14:textId="77777777" w:rsidR="00B26104" w:rsidRDefault="00B26104" w:rsidP="00B2610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71B88" w:rsidRPr="00471B88">
        <w:rPr>
          <w:snapToGrid w:val="0"/>
        </w:rPr>
        <w:t>Province di</w:t>
      </w:r>
      <w:r w:rsidR="00471B88">
        <w:rPr>
          <w:rFonts w:ascii="MS Sans Serif" w:hAnsi="MS Sans Serif"/>
          <w:snapToGrid w:val="0"/>
          <w:sz w:val="24"/>
        </w:rPr>
        <w:t xml:space="preserve"> </w:t>
      </w:r>
      <w:r>
        <w:rPr>
          <w:snapToGrid w:val="0"/>
          <w:color w:val="000000"/>
        </w:rPr>
        <w:t>Bari, Lecce, Foggia, Ca</w:t>
      </w:r>
      <w:r w:rsidR="00A41F0D">
        <w:rPr>
          <w:snapToGrid w:val="0"/>
          <w:color w:val="000000"/>
        </w:rPr>
        <w:t>mpobasso, Chieti</w:t>
      </w:r>
    </w:p>
    <w:p w14:paraId="6473F0E2" w14:textId="77777777" w:rsidR="00F80BA3" w:rsidRDefault="00F80BA3" w:rsidP="00F80BA3">
      <w:pPr>
        <w:pStyle w:val="Corpodeltesto2"/>
        <w:spacing w:before="0"/>
      </w:pPr>
    </w:p>
    <w:p w14:paraId="4EED0ADB" w14:textId="77777777" w:rsidR="00B26104" w:rsidRDefault="00B26104" w:rsidP="00F80BA3">
      <w:pPr>
        <w:pStyle w:val="Corpodeltesto2"/>
        <w:spacing w:before="0"/>
      </w:pPr>
      <w:r>
        <w:t xml:space="preserve">Signor MICHELE BOLLETTIERI, Console Onorario (Rinnovo exequatur </w:t>
      </w:r>
      <w:r w:rsidR="00941D2F">
        <w:t>17 giugno 2024</w:t>
      </w:r>
      <w:r>
        <w:t>)</w:t>
      </w:r>
    </w:p>
    <w:p w14:paraId="76C65DF4" w14:textId="60A24F48" w:rsidR="00F80BA3" w:rsidRDefault="00F80BA3" w:rsidP="00F80BA3">
      <w:pPr>
        <w:pStyle w:val="Corpodeltesto2"/>
        <w:spacing w:before="0"/>
      </w:pPr>
    </w:p>
    <w:p w14:paraId="4DC871D2" w14:textId="77777777" w:rsidR="00971717" w:rsidRDefault="00971717" w:rsidP="00F80BA3">
      <w:pPr>
        <w:pStyle w:val="Corpodeltesto2"/>
        <w:spacing w:before="0"/>
      </w:pPr>
    </w:p>
    <w:p w14:paraId="75E25BDD" w14:textId="2033E55F" w:rsidR="00971717" w:rsidRDefault="00971717" w:rsidP="00971717">
      <w:pPr>
        <w:widowControl w:val="0"/>
        <w:tabs>
          <w:tab w:val="left" w:pos="90"/>
        </w:tabs>
        <w:rPr>
          <w:b/>
          <w:snapToGrid w:val="0"/>
          <w:color w:val="000080"/>
          <w:sz w:val="26"/>
          <w:u w:val="single"/>
        </w:rPr>
      </w:pPr>
      <w:r>
        <w:rPr>
          <w:b/>
          <w:snapToGrid w:val="0"/>
          <w:color w:val="000080"/>
          <w:u w:val="single"/>
        </w:rPr>
        <w:t xml:space="preserve">BOLOGNA - CONSOLATO ONORARIO            </w:t>
      </w:r>
    </w:p>
    <w:p w14:paraId="07EB1EA8" w14:textId="5AE2D3BC" w:rsidR="00971717" w:rsidRDefault="00971717" w:rsidP="0097171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dell’Indipendenza, 27 – 40121 Bologna</w:t>
      </w:r>
    </w:p>
    <w:p w14:paraId="6203BFC3" w14:textId="58B660BF" w:rsidR="00971717" w:rsidRDefault="00971717" w:rsidP="00971717">
      <w:pPr>
        <w:widowControl w:val="0"/>
        <w:tabs>
          <w:tab w:val="left" w:pos="2321"/>
        </w:tabs>
        <w:rPr>
          <w:snapToGrid w:val="0"/>
          <w:color w:val="000000"/>
        </w:rPr>
      </w:pPr>
      <w:r>
        <w:rPr>
          <w:rFonts w:ascii="MS Sans Serif" w:hAnsi="MS Sans Serif"/>
          <w:snapToGrid w:val="0"/>
          <w:sz w:val="24"/>
        </w:rPr>
        <w:tab/>
      </w:r>
      <w:r>
        <w:rPr>
          <w:snapToGrid w:val="0"/>
          <w:color w:val="000000"/>
        </w:rPr>
        <w:t>Tel./Fax 051 262645</w:t>
      </w:r>
    </w:p>
    <w:p w14:paraId="67AA6570" w14:textId="554EB6AE" w:rsidR="00971717" w:rsidRDefault="00971717" w:rsidP="00971717">
      <w:pPr>
        <w:widowControl w:val="0"/>
        <w:tabs>
          <w:tab w:val="left" w:pos="2321"/>
        </w:tabs>
        <w:rPr>
          <w:snapToGrid w:val="0"/>
          <w:color w:val="000000"/>
          <w:sz w:val="23"/>
        </w:rPr>
      </w:pPr>
      <w:r>
        <w:rPr>
          <w:snapToGrid w:val="0"/>
          <w:color w:val="000000"/>
        </w:rPr>
        <w:tab/>
        <w:t xml:space="preserve">E-mail </w:t>
      </w:r>
      <w:hyperlink r:id="rId463" w:history="1">
        <w:r w:rsidRPr="00BB3835">
          <w:rPr>
            <w:rStyle w:val="Collegamentoipertestuale"/>
            <w:snapToGrid w:val="0"/>
          </w:rPr>
          <w:t>cons.bologna@gov.sm</w:t>
        </w:r>
      </w:hyperlink>
      <w:r>
        <w:rPr>
          <w:snapToGrid w:val="0"/>
          <w:color w:val="000000"/>
        </w:rPr>
        <w:t xml:space="preserve"> </w:t>
      </w:r>
    </w:p>
    <w:p w14:paraId="749628C8" w14:textId="51851465" w:rsidR="00971717" w:rsidRDefault="00971717" w:rsidP="00971717">
      <w:pPr>
        <w:widowControl w:val="0"/>
        <w:tabs>
          <w:tab w:val="left" w:pos="90"/>
          <w:tab w:val="left" w:pos="2321"/>
        </w:tabs>
        <w:spacing w:before="40"/>
      </w:pPr>
      <w:r>
        <w:rPr>
          <w:b/>
          <w:snapToGrid w:val="0"/>
          <w:color w:val="000000"/>
        </w:rPr>
        <w:t>Circoscrizione</w:t>
      </w:r>
      <w:r>
        <w:rPr>
          <w:rFonts w:ascii="MS Sans Serif" w:hAnsi="MS Sans Serif"/>
          <w:snapToGrid w:val="0"/>
          <w:sz w:val="24"/>
        </w:rPr>
        <w:tab/>
      </w:r>
      <w:r w:rsidRPr="00471B88">
        <w:rPr>
          <w:snapToGrid w:val="0"/>
        </w:rPr>
        <w:t>Province di</w:t>
      </w:r>
      <w:r>
        <w:rPr>
          <w:rFonts w:ascii="MS Sans Serif" w:hAnsi="MS Sans Serif"/>
          <w:snapToGrid w:val="0"/>
          <w:sz w:val="24"/>
        </w:rPr>
        <w:t xml:space="preserve"> </w:t>
      </w:r>
      <w:r>
        <w:rPr>
          <w:snapToGrid w:val="0"/>
          <w:color w:val="000000"/>
        </w:rPr>
        <w:t>Bologna, Modena, Reggio Emilia, Parma, Piacenza</w:t>
      </w:r>
    </w:p>
    <w:p w14:paraId="685342F1" w14:textId="77777777" w:rsidR="00971717" w:rsidRDefault="00971717" w:rsidP="00971717">
      <w:pPr>
        <w:pStyle w:val="Corpodeltesto2"/>
        <w:spacing w:before="0"/>
      </w:pPr>
    </w:p>
    <w:p w14:paraId="3FA779E4" w14:textId="6A556010" w:rsidR="00971717" w:rsidRDefault="00971717" w:rsidP="00971717">
      <w:pPr>
        <w:pStyle w:val="Corpodeltesto2"/>
        <w:spacing w:before="0"/>
      </w:pPr>
      <w:r>
        <w:t>Signor LUCA NICOLINI, Console Onorario (Exequatur 18 marzo 2025)</w:t>
      </w:r>
    </w:p>
    <w:p w14:paraId="16FBF5C6" w14:textId="77777777" w:rsidR="00971717" w:rsidRDefault="00971717" w:rsidP="00971717">
      <w:pPr>
        <w:pStyle w:val="Corpodeltesto2"/>
        <w:spacing w:before="0"/>
      </w:pPr>
    </w:p>
    <w:p w14:paraId="6E8F09DE" w14:textId="77777777" w:rsidR="00F80BA3" w:rsidRDefault="00F80BA3" w:rsidP="00F80BA3">
      <w:pPr>
        <w:widowControl w:val="0"/>
        <w:tabs>
          <w:tab w:val="left" w:pos="90"/>
        </w:tabs>
        <w:rPr>
          <w:b/>
          <w:snapToGrid w:val="0"/>
          <w:color w:val="000080"/>
          <w:u w:val="single"/>
        </w:rPr>
      </w:pPr>
    </w:p>
    <w:p w14:paraId="007A8B47" w14:textId="77777777" w:rsidR="004944D8" w:rsidRDefault="004944D8" w:rsidP="00F80BA3">
      <w:pPr>
        <w:widowControl w:val="0"/>
        <w:tabs>
          <w:tab w:val="left" w:pos="90"/>
        </w:tabs>
        <w:rPr>
          <w:b/>
          <w:snapToGrid w:val="0"/>
          <w:color w:val="000080"/>
          <w:sz w:val="26"/>
          <w:u w:val="single"/>
        </w:rPr>
      </w:pPr>
      <w:r>
        <w:rPr>
          <w:b/>
          <w:snapToGrid w:val="0"/>
          <w:color w:val="000080"/>
          <w:u w:val="single"/>
        </w:rPr>
        <w:t xml:space="preserve">FIRENZE - CONSOLATO ONORARIO            </w:t>
      </w:r>
    </w:p>
    <w:p w14:paraId="783DDF8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Roma, 3 - 50127 Firenze </w:t>
      </w:r>
    </w:p>
    <w:p w14:paraId="78B656B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055210864 - Fax 055210864  </w:t>
      </w:r>
    </w:p>
    <w:p w14:paraId="0629100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lrogantini@notariato.it</w:t>
      </w:r>
    </w:p>
    <w:p w14:paraId="7058D83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 di Firenze, Lucca, Pisa, Livorno, Siena, Arezzo, Pistoia, Prato</w:t>
      </w:r>
    </w:p>
    <w:p w14:paraId="1B6CE4D2" w14:textId="77777777" w:rsidR="00A10749" w:rsidRDefault="00A10749" w:rsidP="00A10749">
      <w:pPr>
        <w:widowControl w:val="0"/>
        <w:tabs>
          <w:tab w:val="left" w:pos="90"/>
        </w:tabs>
        <w:rPr>
          <w:snapToGrid w:val="0"/>
          <w:color w:val="000000"/>
        </w:rPr>
      </w:pPr>
    </w:p>
    <w:p w14:paraId="3B93108D" w14:textId="77777777" w:rsidR="004944D8" w:rsidRDefault="004944D8" w:rsidP="00A10749">
      <w:pPr>
        <w:widowControl w:val="0"/>
        <w:tabs>
          <w:tab w:val="left" w:pos="90"/>
        </w:tabs>
        <w:rPr>
          <w:snapToGrid w:val="0"/>
          <w:color w:val="000000"/>
        </w:rPr>
      </w:pPr>
      <w:r>
        <w:rPr>
          <w:snapToGrid w:val="0"/>
          <w:color w:val="000000"/>
        </w:rPr>
        <w:t>Signor LUIGI ROGANTINI</w:t>
      </w:r>
      <w:r w:rsidR="00726C1A">
        <w:rPr>
          <w:snapToGrid w:val="0"/>
          <w:color w:val="000000"/>
        </w:rPr>
        <w:t xml:space="preserve"> PICCO</w:t>
      </w:r>
      <w:r>
        <w:rPr>
          <w:snapToGrid w:val="0"/>
          <w:color w:val="000000"/>
        </w:rPr>
        <w:t>, Console Onorario (Rinnovo exequatur 1</w:t>
      </w:r>
      <w:r w:rsidR="00C34D89">
        <w:rPr>
          <w:snapToGrid w:val="0"/>
          <w:color w:val="000000"/>
        </w:rPr>
        <w:t>8</w:t>
      </w:r>
      <w:r>
        <w:rPr>
          <w:snapToGrid w:val="0"/>
          <w:color w:val="000000"/>
        </w:rPr>
        <w:t xml:space="preserve"> o</w:t>
      </w:r>
      <w:r w:rsidR="00726C1A">
        <w:rPr>
          <w:snapToGrid w:val="0"/>
          <w:color w:val="000000"/>
        </w:rPr>
        <w:t>ttobre</w:t>
      </w:r>
      <w:r>
        <w:rPr>
          <w:snapToGrid w:val="0"/>
          <w:color w:val="000000"/>
        </w:rPr>
        <w:t xml:space="preserve"> </w:t>
      </w:r>
      <w:r w:rsidR="00EA5994">
        <w:rPr>
          <w:snapToGrid w:val="0"/>
          <w:color w:val="000000"/>
        </w:rPr>
        <w:t>2023</w:t>
      </w:r>
      <w:r>
        <w:rPr>
          <w:snapToGrid w:val="0"/>
          <w:color w:val="000000"/>
        </w:rPr>
        <w:t>)</w:t>
      </w:r>
    </w:p>
    <w:p w14:paraId="13EEB6E9" w14:textId="77777777" w:rsidR="00A10749" w:rsidRDefault="00A10749" w:rsidP="00A10749">
      <w:pPr>
        <w:widowControl w:val="0"/>
        <w:tabs>
          <w:tab w:val="left" w:pos="90"/>
        </w:tabs>
        <w:rPr>
          <w:snapToGrid w:val="0"/>
          <w:color w:val="000000"/>
        </w:rPr>
      </w:pPr>
    </w:p>
    <w:p w14:paraId="47EBB946" w14:textId="77777777" w:rsidR="00A10749" w:rsidRDefault="00A10749" w:rsidP="00A10749">
      <w:pPr>
        <w:widowControl w:val="0"/>
        <w:tabs>
          <w:tab w:val="left" w:pos="90"/>
        </w:tabs>
        <w:rPr>
          <w:snapToGrid w:val="0"/>
          <w:color w:val="000000"/>
        </w:rPr>
      </w:pPr>
    </w:p>
    <w:p w14:paraId="392F87D9" w14:textId="77777777" w:rsidR="00A10749" w:rsidRDefault="00A10749" w:rsidP="00A10749">
      <w:pPr>
        <w:widowControl w:val="0"/>
        <w:tabs>
          <w:tab w:val="left" w:pos="90"/>
        </w:tabs>
        <w:rPr>
          <w:b/>
          <w:snapToGrid w:val="0"/>
          <w:color w:val="000080"/>
          <w:sz w:val="26"/>
          <w:u w:val="single"/>
        </w:rPr>
      </w:pPr>
      <w:r>
        <w:rPr>
          <w:b/>
          <w:snapToGrid w:val="0"/>
          <w:color w:val="000080"/>
          <w:u w:val="single"/>
        </w:rPr>
        <w:t xml:space="preserve">GENOVA - CONSOLATO ONORARIO                     </w:t>
      </w:r>
    </w:p>
    <w:p w14:paraId="6F7B6C5E" w14:textId="77777777" w:rsidR="00A10749" w:rsidRDefault="00A10749" w:rsidP="00A1074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D95503">
        <w:rPr>
          <w:snapToGrid w:val="0"/>
        </w:rPr>
        <w:t>Salita Salvatore Viale</w:t>
      </w:r>
      <w:r>
        <w:rPr>
          <w:snapToGrid w:val="0"/>
          <w:color w:val="000000"/>
        </w:rPr>
        <w:t xml:space="preserve">, 1/16 - 16128 Genova </w:t>
      </w:r>
    </w:p>
    <w:p w14:paraId="6CF93880" w14:textId="77777777" w:rsidR="00A10749" w:rsidRDefault="00A10749" w:rsidP="00A10749">
      <w:pPr>
        <w:widowControl w:val="0"/>
        <w:tabs>
          <w:tab w:val="left" w:pos="2321"/>
        </w:tabs>
        <w:rPr>
          <w:snapToGrid w:val="0"/>
          <w:color w:val="000000"/>
        </w:rPr>
      </w:pPr>
      <w:r>
        <w:rPr>
          <w:rFonts w:ascii="MS Sans Serif" w:hAnsi="MS Sans Serif"/>
          <w:snapToGrid w:val="0"/>
          <w:sz w:val="24"/>
        </w:rPr>
        <w:tab/>
      </w:r>
      <w:r>
        <w:rPr>
          <w:snapToGrid w:val="0"/>
          <w:color w:val="000000"/>
        </w:rPr>
        <w:t>Tel. 010414587 - Fax 0108632364</w:t>
      </w:r>
    </w:p>
    <w:p w14:paraId="2FF96523" w14:textId="77777777" w:rsidR="00A10749" w:rsidRDefault="00A10749" w:rsidP="00A10749">
      <w:pPr>
        <w:widowControl w:val="0"/>
        <w:tabs>
          <w:tab w:val="left" w:pos="2321"/>
        </w:tabs>
        <w:rPr>
          <w:snapToGrid w:val="0"/>
          <w:color w:val="000000"/>
          <w:sz w:val="23"/>
        </w:rPr>
      </w:pPr>
      <w:r>
        <w:rPr>
          <w:snapToGrid w:val="0"/>
          <w:color w:val="000000"/>
        </w:rPr>
        <w:tab/>
        <w:t xml:space="preserve">E-mail  consolatorsm_genova@fastwebnet.it  </w:t>
      </w:r>
    </w:p>
    <w:p w14:paraId="0DA9B314" w14:textId="77777777" w:rsidR="00A10749" w:rsidRDefault="00A10749" w:rsidP="00A10749">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Pr="007C34A1">
        <w:rPr>
          <w:snapToGrid w:val="0"/>
          <w:color w:val="000000"/>
        </w:rPr>
        <w:t>Provinc</w:t>
      </w:r>
      <w:r w:rsidRPr="004E3FC0">
        <w:rPr>
          <w:snapToGrid w:val="0"/>
          <w:color w:val="000000"/>
        </w:rPr>
        <w:t xml:space="preserve">e </w:t>
      </w:r>
      <w:r>
        <w:rPr>
          <w:snapToGrid w:val="0"/>
          <w:color w:val="000000"/>
        </w:rPr>
        <w:t xml:space="preserve">di Genova, Imperia, La Spezia, Massa Carrara e Savona </w:t>
      </w:r>
    </w:p>
    <w:p w14:paraId="4247C50E" w14:textId="77777777" w:rsidR="00A10749" w:rsidRDefault="00A10749" w:rsidP="00A10749">
      <w:pPr>
        <w:widowControl w:val="0"/>
        <w:tabs>
          <w:tab w:val="left" w:pos="90"/>
          <w:tab w:val="left" w:pos="2321"/>
        </w:tabs>
        <w:rPr>
          <w:snapToGrid w:val="0"/>
          <w:color w:val="000000"/>
        </w:rPr>
      </w:pPr>
    </w:p>
    <w:p w14:paraId="565F8C2B" w14:textId="77777777" w:rsidR="00A10749" w:rsidRDefault="00A10749" w:rsidP="00A10749">
      <w:pPr>
        <w:widowControl w:val="0"/>
        <w:tabs>
          <w:tab w:val="left" w:pos="90"/>
          <w:tab w:val="left" w:pos="2321"/>
        </w:tabs>
        <w:rPr>
          <w:snapToGrid w:val="0"/>
          <w:color w:val="000000"/>
        </w:rPr>
      </w:pPr>
      <w:r>
        <w:rPr>
          <w:snapToGrid w:val="0"/>
          <w:color w:val="000000"/>
        </w:rPr>
        <w:t>Signora VALENTINA MAIANI, Console Onorario (Rinnovo exequatur 17 ottobre 20</w:t>
      </w:r>
      <w:r w:rsidR="00E86B64">
        <w:rPr>
          <w:snapToGrid w:val="0"/>
          <w:color w:val="000000"/>
        </w:rPr>
        <w:t>21</w:t>
      </w:r>
      <w:r>
        <w:rPr>
          <w:snapToGrid w:val="0"/>
          <w:color w:val="000000"/>
        </w:rPr>
        <w:t>)</w:t>
      </w:r>
    </w:p>
    <w:p w14:paraId="2A911E8C" w14:textId="77777777" w:rsidR="0045502B" w:rsidRDefault="0045502B" w:rsidP="00A10749">
      <w:pPr>
        <w:widowControl w:val="0"/>
        <w:tabs>
          <w:tab w:val="left" w:pos="90"/>
          <w:tab w:val="left" w:pos="2321"/>
        </w:tabs>
        <w:rPr>
          <w:snapToGrid w:val="0"/>
          <w:color w:val="000000"/>
        </w:rPr>
      </w:pPr>
    </w:p>
    <w:p w14:paraId="1C4D9AEE" w14:textId="77777777" w:rsidR="0045502B" w:rsidRDefault="0045502B" w:rsidP="00A10749">
      <w:pPr>
        <w:widowControl w:val="0"/>
        <w:tabs>
          <w:tab w:val="left" w:pos="90"/>
          <w:tab w:val="left" w:pos="2321"/>
        </w:tabs>
        <w:rPr>
          <w:snapToGrid w:val="0"/>
          <w:color w:val="000000"/>
        </w:rPr>
      </w:pPr>
    </w:p>
    <w:p w14:paraId="683D6D88" w14:textId="77777777" w:rsidR="0045502B" w:rsidRDefault="0045502B" w:rsidP="0045502B">
      <w:pPr>
        <w:widowControl w:val="0"/>
        <w:tabs>
          <w:tab w:val="left" w:pos="90"/>
        </w:tabs>
        <w:rPr>
          <w:b/>
          <w:snapToGrid w:val="0"/>
          <w:color w:val="000080"/>
          <w:sz w:val="26"/>
          <w:u w:val="single"/>
        </w:rPr>
      </w:pPr>
      <w:r>
        <w:rPr>
          <w:b/>
          <w:snapToGrid w:val="0"/>
          <w:color w:val="000080"/>
          <w:u w:val="single"/>
        </w:rPr>
        <w:t xml:space="preserve">GROSSETO - CONSOLATO ONORARIO                     </w:t>
      </w:r>
    </w:p>
    <w:p w14:paraId="179FE8C7" w14:textId="77777777" w:rsidR="0045502B" w:rsidRDefault="0045502B" w:rsidP="0045502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 Porto Turistico, 12</w:t>
      </w:r>
      <w:r>
        <w:rPr>
          <w:snapToGrid w:val="0"/>
          <w:color w:val="000000"/>
        </w:rPr>
        <w:t xml:space="preserve"> – 58100 Marina di Grosseto GR </w:t>
      </w:r>
    </w:p>
    <w:p w14:paraId="6CB1E31F" w14:textId="77777777" w:rsidR="0045502B" w:rsidRDefault="0045502B" w:rsidP="0045502B">
      <w:pPr>
        <w:widowControl w:val="0"/>
        <w:tabs>
          <w:tab w:val="left" w:pos="2321"/>
        </w:tabs>
        <w:rPr>
          <w:snapToGrid w:val="0"/>
          <w:color w:val="000000"/>
        </w:rPr>
      </w:pPr>
      <w:r>
        <w:rPr>
          <w:rFonts w:ascii="MS Sans Serif" w:hAnsi="MS Sans Serif"/>
          <w:snapToGrid w:val="0"/>
          <w:sz w:val="24"/>
        </w:rPr>
        <w:tab/>
      </w:r>
      <w:r>
        <w:rPr>
          <w:snapToGrid w:val="0"/>
          <w:color w:val="000000"/>
        </w:rPr>
        <w:t>Tel. 0564 415632/89 - Fax 0564 421604</w:t>
      </w:r>
    </w:p>
    <w:p w14:paraId="7F630B60" w14:textId="77777777" w:rsidR="0045502B" w:rsidRDefault="0045502B" w:rsidP="0045502B">
      <w:pPr>
        <w:widowControl w:val="0"/>
        <w:tabs>
          <w:tab w:val="left" w:pos="2321"/>
        </w:tabs>
        <w:rPr>
          <w:snapToGrid w:val="0"/>
          <w:color w:val="000000"/>
          <w:sz w:val="23"/>
        </w:rPr>
      </w:pPr>
      <w:r>
        <w:rPr>
          <w:snapToGrid w:val="0"/>
          <w:color w:val="000000"/>
        </w:rPr>
        <w:tab/>
        <w:t xml:space="preserve">E-mail  </w:t>
      </w:r>
      <w:hyperlink r:id="rId464" w:history="1">
        <w:r w:rsidRPr="008B0799">
          <w:rPr>
            <w:rStyle w:val="Collegamentoipertestuale"/>
            <w:snapToGrid w:val="0"/>
          </w:rPr>
          <w:t>lucianoserra8@interfree.it</w:t>
        </w:r>
      </w:hyperlink>
      <w:r>
        <w:rPr>
          <w:snapToGrid w:val="0"/>
          <w:color w:val="000000"/>
        </w:rPr>
        <w:t xml:space="preserve">   </w:t>
      </w:r>
    </w:p>
    <w:p w14:paraId="15B87077" w14:textId="77777777" w:rsidR="0045502B" w:rsidRDefault="0045502B" w:rsidP="0045502B">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Pr="007C34A1">
        <w:rPr>
          <w:snapToGrid w:val="0"/>
          <w:color w:val="000000"/>
        </w:rPr>
        <w:t>Provinc</w:t>
      </w:r>
      <w:r>
        <w:rPr>
          <w:snapToGrid w:val="0"/>
          <w:color w:val="000000"/>
        </w:rPr>
        <w:t>ia</w:t>
      </w:r>
      <w:r w:rsidRPr="004E3FC0">
        <w:rPr>
          <w:snapToGrid w:val="0"/>
          <w:color w:val="000000"/>
        </w:rPr>
        <w:t xml:space="preserve"> </w:t>
      </w:r>
      <w:r>
        <w:rPr>
          <w:snapToGrid w:val="0"/>
          <w:color w:val="000000"/>
        </w:rPr>
        <w:t xml:space="preserve">di Grosseto </w:t>
      </w:r>
    </w:p>
    <w:p w14:paraId="5FBF522E" w14:textId="77777777" w:rsidR="0045502B" w:rsidRDefault="0045502B" w:rsidP="0045502B">
      <w:pPr>
        <w:widowControl w:val="0"/>
        <w:tabs>
          <w:tab w:val="left" w:pos="90"/>
          <w:tab w:val="left" w:pos="2321"/>
        </w:tabs>
        <w:rPr>
          <w:snapToGrid w:val="0"/>
          <w:color w:val="000000"/>
        </w:rPr>
      </w:pPr>
    </w:p>
    <w:p w14:paraId="49C09D74" w14:textId="77777777" w:rsidR="0045502B" w:rsidRDefault="0045502B" w:rsidP="0045502B">
      <w:pPr>
        <w:widowControl w:val="0"/>
        <w:tabs>
          <w:tab w:val="left" w:pos="90"/>
          <w:tab w:val="left" w:pos="2321"/>
        </w:tabs>
        <w:rPr>
          <w:snapToGrid w:val="0"/>
          <w:color w:val="000000"/>
        </w:rPr>
      </w:pPr>
      <w:r>
        <w:rPr>
          <w:snapToGrid w:val="0"/>
          <w:color w:val="000000"/>
        </w:rPr>
        <w:t>Signora LUCIANO SERRA, Console Onorario (Exequatur 24 gennaio 2023)</w:t>
      </w:r>
    </w:p>
    <w:p w14:paraId="7D6556CF" w14:textId="77777777" w:rsidR="0045502B" w:rsidRDefault="0045502B" w:rsidP="00A10749">
      <w:pPr>
        <w:widowControl w:val="0"/>
        <w:tabs>
          <w:tab w:val="left" w:pos="90"/>
          <w:tab w:val="left" w:pos="2321"/>
        </w:tabs>
        <w:rPr>
          <w:snapToGrid w:val="0"/>
          <w:color w:val="000000"/>
        </w:rPr>
      </w:pPr>
    </w:p>
    <w:p w14:paraId="33C04414" w14:textId="77777777" w:rsidR="0090369E" w:rsidRDefault="00377429" w:rsidP="00377429">
      <w:pPr>
        <w:widowControl w:val="0"/>
        <w:tabs>
          <w:tab w:val="left" w:pos="90"/>
        </w:tabs>
        <w:jc w:val="right"/>
        <w:rPr>
          <w:snapToGrid w:val="0"/>
          <w:color w:val="000000"/>
        </w:rPr>
      </w:pPr>
      <w:r>
        <w:rPr>
          <w:b/>
          <w:snapToGrid w:val="0"/>
          <w:color w:val="000000"/>
          <w:sz w:val="16"/>
        </w:rPr>
        <w:br w:type="page"/>
      </w:r>
      <w:r w:rsidR="0090369E">
        <w:rPr>
          <w:b/>
          <w:snapToGrid w:val="0"/>
          <w:color w:val="000000"/>
          <w:sz w:val="16"/>
        </w:rPr>
        <w:t>SAN MARINO</w:t>
      </w:r>
    </w:p>
    <w:p w14:paraId="720076EC" w14:textId="77777777" w:rsidR="004944D8" w:rsidRDefault="004944D8" w:rsidP="00377429">
      <w:pPr>
        <w:widowControl w:val="0"/>
        <w:tabs>
          <w:tab w:val="left" w:pos="90"/>
        </w:tabs>
        <w:rPr>
          <w:snapToGrid w:val="0"/>
          <w:color w:val="000000"/>
        </w:rPr>
      </w:pPr>
    </w:p>
    <w:p w14:paraId="16DF3CC4" w14:textId="77777777" w:rsidR="004944D8" w:rsidRDefault="004944D8" w:rsidP="000231D4">
      <w:pPr>
        <w:widowControl w:val="0"/>
        <w:tabs>
          <w:tab w:val="left" w:pos="90"/>
        </w:tabs>
        <w:rPr>
          <w:b/>
          <w:snapToGrid w:val="0"/>
          <w:color w:val="333399"/>
          <w:u w:val="thick"/>
        </w:rPr>
      </w:pPr>
      <w:r>
        <w:rPr>
          <w:b/>
          <w:snapToGrid w:val="0"/>
          <w:color w:val="333399"/>
          <w:u w:val="thick"/>
        </w:rPr>
        <w:t>MILANO – CONSOLATO ONORARIO</w:t>
      </w:r>
    </w:p>
    <w:p w14:paraId="0D2AD697" w14:textId="77777777" w:rsidR="00BB0111" w:rsidRDefault="00BB0111" w:rsidP="002715DE">
      <w:pPr>
        <w:widowControl w:val="0"/>
        <w:tabs>
          <w:tab w:val="left" w:pos="90"/>
        </w:tabs>
        <w:rPr>
          <w:b/>
          <w:snapToGrid w:val="0"/>
        </w:rPr>
      </w:pPr>
    </w:p>
    <w:p w14:paraId="3F7718DA" w14:textId="77777777" w:rsidR="00F8523F" w:rsidRPr="00F8523F" w:rsidRDefault="00F8523F" w:rsidP="00F8523F">
      <w:pPr>
        <w:pStyle w:val="Pidipagina"/>
        <w:widowControl w:val="0"/>
        <w:tabs>
          <w:tab w:val="left" w:pos="90"/>
          <w:tab w:val="left" w:pos="2268"/>
        </w:tabs>
        <w:rPr>
          <w:snapToGrid w:val="0"/>
          <w:color w:val="000000"/>
        </w:rPr>
      </w:pPr>
      <w:r w:rsidRPr="00F8523F">
        <w:rPr>
          <w:b/>
          <w:snapToGrid w:val="0"/>
          <w:color w:val="000000"/>
        </w:rPr>
        <w:t>Indirizzo</w:t>
      </w:r>
      <w:r w:rsidRPr="00F8523F">
        <w:rPr>
          <w:b/>
          <w:snapToGrid w:val="0"/>
          <w:color w:val="000000"/>
        </w:rPr>
        <w:tab/>
      </w:r>
      <w:r w:rsidRPr="00F8523F">
        <w:rPr>
          <w:snapToGrid w:val="0"/>
          <w:color w:val="000000"/>
        </w:rPr>
        <w:t>Via Santa Lucia, 6 - 20122 Milano</w:t>
      </w:r>
    </w:p>
    <w:p w14:paraId="57012D4C" w14:textId="77777777" w:rsidR="00F8523F" w:rsidRPr="00F8523F" w:rsidRDefault="00F8523F" w:rsidP="00F8523F">
      <w:pPr>
        <w:pStyle w:val="Pidipagina"/>
        <w:widowControl w:val="0"/>
        <w:tabs>
          <w:tab w:val="left" w:pos="90"/>
          <w:tab w:val="left" w:pos="2268"/>
        </w:tabs>
        <w:rPr>
          <w:snapToGrid w:val="0"/>
          <w:color w:val="000000"/>
        </w:rPr>
      </w:pPr>
      <w:r w:rsidRPr="00F8523F">
        <w:rPr>
          <w:snapToGrid w:val="0"/>
          <w:color w:val="000000"/>
        </w:rPr>
        <w:tab/>
      </w:r>
      <w:r>
        <w:rPr>
          <w:snapToGrid w:val="0"/>
          <w:color w:val="000000"/>
        </w:rPr>
        <w:tab/>
      </w:r>
      <w:r w:rsidRPr="00F8523F">
        <w:rPr>
          <w:snapToGrid w:val="0"/>
          <w:color w:val="000000"/>
        </w:rPr>
        <w:t>Tel. 0258301172 - Fax 0258301399</w:t>
      </w:r>
    </w:p>
    <w:p w14:paraId="6333AF19" w14:textId="77777777" w:rsidR="00F8523F" w:rsidRPr="00F8523F" w:rsidRDefault="00F8523F" w:rsidP="00F8523F">
      <w:pPr>
        <w:pStyle w:val="Pidipagina"/>
        <w:widowControl w:val="0"/>
        <w:tabs>
          <w:tab w:val="clear" w:pos="4819"/>
          <w:tab w:val="clear" w:pos="9638"/>
          <w:tab w:val="left" w:pos="90"/>
          <w:tab w:val="left" w:pos="2268"/>
        </w:tabs>
        <w:rPr>
          <w:snapToGrid w:val="0"/>
          <w:color w:val="000000"/>
        </w:rPr>
      </w:pPr>
      <w:r w:rsidRPr="00F8523F">
        <w:rPr>
          <w:snapToGrid w:val="0"/>
          <w:color w:val="000000"/>
        </w:rPr>
        <w:tab/>
      </w:r>
      <w:r>
        <w:rPr>
          <w:snapToGrid w:val="0"/>
          <w:color w:val="000000"/>
        </w:rPr>
        <w:tab/>
      </w:r>
      <w:r w:rsidRPr="00F8523F">
        <w:rPr>
          <w:snapToGrid w:val="0"/>
          <w:color w:val="000000"/>
        </w:rPr>
        <w:t xml:space="preserve">E-mail  </w:t>
      </w:r>
      <w:hyperlink r:id="rId465" w:history="1">
        <w:r w:rsidRPr="006C7CC8">
          <w:rPr>
            <w:rStyle w:val="Collegamentoipertestuale"/>
            <w:snapToGrid w:val="0"/>
          </w:rPr>
          <w:t>Consolato.SanMarino@dompe.com</w:t>
        </w:r>
      </w:hyperlink>
      <w:r>
        <w:rPr>
          <w:snapToGrid w:val="0"/>
          <w:color w:val="000000"/>
        </w:rPr>
        <w:t xml:space="preserve"> </w:t>
      </w:r>
      <w:r w:rsidRPr="00F8523F">
        <w:rPr>
          <w:snapToGrid w:val="0"/>
          <w:color w:val="000000"/>
        </w:rPr>
        <w:t xml:space="preserve"> </w:t>
      </w:r>
      <w:hyperlink r:id="rId466" w:history="1">
        <w:r w:rsidRPr="00F8523F">
          <w:rPr>
            <w:rStyle w:val="Collegamentoipertestuale"/>
            <w:snapToGrid w:val="0"/>
          </w:rPr>
          <w:t>SanMarino.Consolato@dompe.com</w:t>
        </w:r>
      </w:hyperlink>
    </w:p>
    <w:p w14:paraId="50D140E6" w14:textId="77777777" w:rsidR="004944D8" w:rsidRDefault="004944D8" w:rsidP="00F8523F">
      <w:pPr>
        <w:pStyle w:val="Pidipagina"/>
        <w:widowControl w:val="0"/>
        <w:tabs>
          <w:tab w:val="clear" w:pos="4819"/>
          <w:tab w:val="clear" w:pos="9638"/>
          <w:tab w:val="left" w:pos="90"/>
          <w:tab w:val="left" w:pos="2268"/>
        </w:tabs>
        <w:rPr>
          <w:snapToGrid w:val="0"/>
        </w:rPr>
      </w:pPr>
      <w:r>
        <w:rPr>
          <w:b/>
          <w:snapToGrid w:val="0"/>
        </w:rPr>
        <w:t>Circoscrizione</w:t>
      </w:r>
      <w:r>
        <w:rPr>
          <w:b/>
          <w:snapToGrid w:val="0"/>
        </w:rPr>
        <w:tab/>
      </w:r>
      <w:r>
        <w:rPr>
          <w:snapToGrid w:val="0"/>
        </w:rPr>
        <w:t>Province di Milano, Bergamo, Brescia, Como,</w:t>
      </w:r>
      <w:r w:rsidR="00A56A87">
        <w:rPr>
          <w:snapToGrid w:val="0"/>
        </w:rPr>
        <w:t xml:space="preserve"> </w:t>
      </w:r>
      <w:r>
        <w:rPr>
          <w:snapToGrid w:val="0"/>
        </w:rPr>
        <w:t>Cremona, M</w:t>
      </w:r>
      <w:r w:rsidR="00F8523F">
        <w:rPr>
          <w:snapToGrid w:val="0"/>
        </w:rPr>
        <w:t>antova, Pavia, Sondrio, Varese</w:t>
      </w:r>
    </w:p>
    <w:p w14:paraId="06B3AA33" w14:textId="77777777" w:rsidR="00F8523F" w:rsidRDefault="00F8523F" w:rsidP="00A10749">
      <w:pPr>
        <w:widowControl w:val="0"/>
        <w:tabs>
          <w:tab w:val="left" w:pos="90"/>
        </w:tabs>
        <w:rPr>
          <w:snapToGrid w:val="0"/>
          <w:color w:val="000000"/>
        </w:rPr>
      </w:pPr>
    </w:p>
    <w:p w14:paraId="3595168F" w14:textId="77777777" w:rsidR="00A10749" w:rsidRPr="00F8523F" w:rsidRDefault="00F8523F" w:rsidP="00A10749">
      <w:pPr>
        <w:widowControl w:val="0"/>
        <w:tabs>
          <w:tab w:val="left" w:pos="90"/>
        </w:tabs>
        <w:rPr>
          <w:snapToGrid w:val="0"/>
          <w:color w:val="000000"/>
        </w:rPr>
      </w:pPr>
      <w:r w:rsidRPr="00F8523F">
        <w:rPr>
          <w:snapToGrid w:val="0"/>
          <w:color w:val="000000"/>
        </w:rPr>
        <w:t xml:space="preserve">Signor </w:t>
      </w:r>
      <w:r>
        <w:rPr>
          <w:snapToGrid w:val="0"/>
          <w:color w:val="000000"/>
        </w:rPr>
        <w:t>SERGIO GIANFRANCO</w:t>
      </w:r>
      <w:r w:rsidR="00AC38BF">
        <w:rPr>
          <w:snapToGrid w:val="0"/>
          <w:color w:val="000000"/>
        </w:rPr>
        <w:t xml:space="preserve"> </w:t>
      </w:r>
      <w:r>
        <w:rPr>
          <w:snapToGrid w:val="0"/>
          <w:color w:val="000000"/>
        </w:rPr>
        <w:t>LUIGI MARIA DOMPE’</w:t>
      </w:r>
      <w:r w:rsidRPr="00F8523F">
        <w:rPr>
          <w:snapToGrid w:val="0"/>
          <w:color w:val="000000"/>
        </w:rPr>
        <w:t xml:space="preserve">, Console Onorario (Rinnovo exequatur </w:t>
      </w:r>
      <w:r>
        <w:rPr>
          <w:snapToGrid w:val="0"/>
          <w:color w:val="000000"/>
        </w:rPr>
        <w:t>18 maggio 2022</w:t>
      </w:r>
      <w:r w:rsidRPr="00F8523F">
        <w:rPr>
          <w:snapToGrid w:val="0"/>
          <w:color w:val="000000"/>
        </w:rPr>
        <w:t>)</w:t>
      </w:r>
    </w:p>
    <w:p w14:paraId="338F2FFC" w14:textId="77777777" w:rsidR="00A10749" w:rsidRDefault="00A10749" w:rsidP="00A10749">
      <w:pPr>
        <w:widowControl w:val="0"/>
        <w:tabs>
          <w:tab w:val="left" w:pos="90"/>
        </w:tabs>
        <w:rPr>
          <w:b/>
          <w:snapToGrid w:val="0"/>
          <w:color w:val="000080"/>
          <w:u w:val="single"/>
        </w:rPr>
      </w:pPr>
    </w:p>
    <w:p w14:paraId="1730ADB1" w14:textId="77777777" w:rsidR="00EF62EA" w:rsidRDefault="00EF62EA" w:rsidP="00A10749">
      <w:pPr>
        <w:widowControl w:val="0"/>
        <w:tabs>
          <w:tab w:val="left" w:pos="90"/>
        </w:tabs>
        <w:rPr>
          <w:b/>
          <w:snapToGrid w:val="0"/>
          <w:color w:val="000080"/>
          <w:u w:val="single"/>
        </w:rPr>
      </w:pPr>
    </w:p>
    <w:p w14:paraId="41841C4B" w14:textId="77777777" w:rsidR="004944D8" w:rsidRDefault="004944D8" w:rsidP="00A10749">
      <w:pPr>
        <w:widowControl w:val="0"/>
        <w:tabs>
          <w:tab w:val="left" w:pos="90"/>
        </w:tabs>
        <w:rPr>
          <w:b/>
          <w:snapToGrid w:val="0"/>
          <w:color w:val="000080"/>
          <w:sz w:val="26"/>
          <w:u w:val="single"/>
        </w:rPr>
      </w:pPr>
      <w:r>
        <w:rPr>
          <w:b/>
          <w:snapToGrid w:val="0"/>
          <w:color w:val="000080"/>
          <w:u w:val="single"/>
        </w:rPr>
        <w:t xml:space="preserve">NAPOLI - CONSOLATO ONORARIO            </w:t>
      </w:r>
    </w:p>
    <w:p w14:paraId="043E3D8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262749">
        <w:rPr>
          <w:snapToGrid w:val="0"/>
          <w:color w:val="000000"/>
        </w:rPr>
        <w:t>Via Loggia dei Pisani, 1</w:t>
      </w:r>
      <w:r w:rsidR="00C15195">
        <w:rPr>
          <w:snapToGrid w:val="0"/>
          <w:color w:val="000000"/>
        </w:rPr>
        <w:t>3</w:t>
      </w:r>
      <w:r>
        <w:rPr>
          <w:snapToGrid w:val="0"/>
          <w:color w:val="000000"/>
        </w:rPr>
        <w:t xml:space="preserve"> - 80133 Napoli </w:t>
      </w:r>
    </w:p>
    <w:p w14:paraId="62CBBE3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0815519645 - Fax 0815802599  </w:t>
      </w:r>
    </w:p>
    <w:p w14:paraId="3D4DDB3D" w14:textId="77777777" w:rsidR="00C15195" w:rsidRDefault="00C15195">
      <w:pPr>
        <w:widowControl w:val="0"/>
        <w:tabs>
          <w:tab w:val="left" w:pos="2321"/>
        </w:tabs>
        <w:rPr>
          <w:snapToGrid w:val="0"/>
          <w:color w:val="000000"/>
          <w:sz w:val="23"/>
        </w:rPr>
      </w:pPr>
      <w:r>
        <w:rPr>
          <w:snapToGrid w:val="0"/>
          <w:color w:val="000000"/>
        </w:rPr>
        <w:tab/>
        <w:t>E-mail  cons.napoli@gov.sm</w:t>
      </w:r>
    </w:p>
    <w:p w14:paraId="6EE08C06"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9D4014" w:rsidRPr="009D4014">
        <w:rPr>
          <w:snapToGrid w:val="0"/>
        </w:rPr>
        <w:t>Province di</w:t>
      </w:r>
      <w:r w:rsidR="009D4014">
        <w:rPr>
          <w:rFonts w:ascii="MS Sans Serif" w:hAnsi="MS Sans Serif"/>
          <w:snapToGrid w:val="0"/>
          <w:sz w:val="24"/>
        </w:rPr>
        <w:t xml:space="preserve"> </w:t>
      </w:r>
      <w:r>
        <w:rPr>
          <w:snapToGrid w:val="0"/>
          <w:color w:val="000000"/>
        </w:rPr>
        <w:t>Napoli, Avellino, Benevento, Caserta, Cosenza, Crotone, Catanzaro, Vibo Valen</w:t>
      </w:r>
      <w:r w:rsidR="005631BB">
        <w:rPr>
          <w:snapToGrid w:val="0"/>
          <w:color w:val="000000"/>
        </w:rPr>
        <w:t>tia</w:t>
      </w:r>
    </w:p>
    <w:p w14:paraId="3768AC5B" w14:textId="77777777" w:rsidR="00FC5362" w:rsidRDefault="00FC5362" w:rsidP="00FC5362">
      <w:pPr>
        <w:widowControl w:val="0"/>
        <w:tabs>
          <w:tab w:val="left" w:pos="90"/>
        </w:tabs>
        <w:rPr>
          <w:snapToGrid w:val="0"/>
          <w:color w:val="000000"/>
        </w:rPr>
      </w:pPr>
    </w:p>
    <w:p w14:paraId="45A8E15F" w14:textId="77777777" w:rsidR="004944D8" w:rsidRDefault="004944D8" w:rsidP="00FC5362">
      <w:pPr>
        <w:widowControl w:val="0"/>
        <w:tabs>
          <w:tab w:val="left" w:pos="90"/>
        </w:tabs>
        <w:rPr>
          <w:snapToGrid w:val="0"/>
          <w:color w:val="000000"/>
        </w:rPr>
      </w:pPr>
      <w:r>
        <w:rPr>
          <w:snapToGrid w:val="0"/>
          <w:color w:val="000000"/>
        </w:rPr>
        <w:t xml:space="preserve">Signor </w:t>
      </w:r>
      <w:r w:rsidR="008B723D">
        <w:rPr>
          <w:snapToGrid w:val="0"/>
          <w:color w:val="000000"/>
        </w:rPr>
        <w:t>ANDREA</w:t>
      </w:r>
      <w:r>
        <w:rPr>
          <w:snapToGrid w:val="0"/>
          <w:color w:val="000000"/>
        </w:rPr>
        <w:t xml:space="preserve"> TORINO, Console Onorario (</w:t>
      </w:r>
      <w:r w:rsidR="009D4014">
        <w:rPr>
          <w:snapToGrid w:val="0"/>
          <w:color w:val="000000"/>
        </w:rPr>
        <w:t>Rinnovo e</w:t>
      </w:r>
      <w:r>
        <w:rPr>
          <w:snapToGrid w:val="0"/>
          <w:color w:val="000000"/>
        </w:rPr>
        <w:t xml:space="preserve">xequatur </w:t>
      </w:r>
      <w:r w:rsidR="009D4014">
        <w:rPr>
          <w:snapToGrid w:val="0"/>
          <w:color w:val="000000"/>
        </w:rPr>
        <w:t>2</w:t>
      </w:r>
      <w:r w:rsidR="00A36D2C">
        <w:rPr>
          <w:snapToGrid w:val="0"/>
          <w:color w:val="000000"/>
        </w:rPr>
        <w:t>0</w:t>
      </w:r>
      <w:r>
        <w:rPr>
          <w:snapToGrid w:val="0"/>
          <w:color w:val="000000"/>
        </w:rPr>
        <w:t xml:space="preserve"> </w:t>
      </w:r>
      <w:r w:rsidR="009D4014">
        <w:rPr>
          <w:snapToGrid w:val="0"/>
          <w:color w:val="000000"/>
        </w:rPr>
        <w:t>aprile</w:t>
      </w:r>
      <w:r>
        <w:rPr>
          <w:snapToGrid w:val="0"/>
          <w:color w:val="000000"/>
        </w:rPr>
        <w:t xml:space="preserve"> 20</w:t>
      </w:r>
      <w:r w:rsidR="005631BB">
        <w:rPr>
          <w:snapToGrid w:val="0"/>
          <w:color w:val="000000"/>
        </w:rPr>
        <w:t>21</w:t>
      </w:r>
      <w:r>
        <w:rPr>
          <w:snapToGrid w:val="0"/>
          <w:color w:val="000000"/>
        </w:rPr>
        <w:t>)</w:t>
      </w:r>
    </w:p>
    <w:p w14:paraId="7ADAC9D5" w14:textId="77777777" w:rsidR="00FC5362" w:rsidRDefault="00FC5362" w:rsidP="00FC5362">
      <w:pPr>
        <w:widowControl w:val="0"/>
        <w:tabs>
          <w:tab w:val="left" w:pos="90"/>
        </w:tabs>
        <w:rPr>
          <w:b/>
          <w:snapToGrid w:val="0"/>
          <w:color w:val="000080"/>
          <w:u w:val="single"/>
        </w:rPr>
      </w:pPr>
    </w:p>
    <w:p w14:paraId="367DE5CB" w14:textId="77777777" w:rsidR="00FC5362" w:rsidRDefault="00FC5362" w:rsidP="00FC5362">
      <w:pPr>
        <w:widowControl w:val="0"/>
        <w:tabs>
          <w:tab w:val="left" w:pos="90"/>
        </w:tabs>
        <w:rPr>
          <w:b/>
          <w:snapToGrid w:val="0"/>
          <w:color w:val="000080"/>
          <w:u w:val="single"/>
        </w:rPr>
      </w:pPr>
    </w:p>
    <w:p w14:paraId="16E56880" w14:textId="77777777" w:rsidR="00B26104" w:rsidRDefault="00B26104" w:rsidP="00FC5362">
      <w:pPr>
        <w:widowControl w:val="0"/>
        <w:tabs>
          <w:tab w:val="left" w:pos="90"/>
        </w:tabs>
        <w:rPr>
          <w:b/>
          <w:snapToGrid w:val="0"/>
          <w:color w:val="000080"/>
          <w:sz w:val="26"/>
          <w:u w:val="single"/>
        </w:rPr>
      </w:pPr>
      <w:r>
        <w:rPr>
          <w:b/>
          <w:snapToGrid w:val="0"/>
          <w:color w:val="000080"/>
          <w:u w:val="single"/>
        </w:rPr>
        <w:t xml:space="preserve">RAVENNA - CONSOLATO ONORARIO </w:t>
      </w:r>
    </w:p>
    <w:p w14:paraId="79E6C279" w14:textId="77777777" w:rsidR="00B26104" w:rsidRDefault="00B26104" w:rsidP="00B2610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176843">
        <w:rPr>
          <w:snapToGrid w:val="0"/>
          <w:color w:val="000000"/>
        </w:rPr>
        <w:t xml:space="preserve"> G.</w:t>
      </w:r>
      <w:r>
        <w:rPr>
          <w:snapToGrid w:val="0"/>
          <w:color w:val="000000"/>
        </w:rPr>
        <w:t xml:space="preserve"> Rasponi, 8 - 48100 Ravenna </w:t>
      </w:r>
    </w:p>
    <w:p w14:paraId="24BFA334" w14:textId="77777777" w:rsidR="00B26104" w:rsidRDefault="00B26104" w:rsidP="00B2610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054437086 - Fax 054430195  </w:t>
      </w:r>
    </w:p>
    <w:p w14:paraId="66E4D67C" w14:textId="77777777" w:rsidR="00B26104" w:rsidRDefault="00B26104" w:rsidP="00B26104">
      <w:pPr>
        <w:widowControl w:val="0"/>
        <w:tabs>
          <w:tab w:val="left" w:pos="2321"/>
        </w:tabs>
        <w:rPr>
          <w:snapToGrid w:val="0"/>
          <w:color w:val="000000"/>
          <w:sz w:val="23"/>
        </w:rPr>
      </w:pPr>
      <w:r>
        <w:rPr>
          <w:rFonts w:ascii="MS Sans Serif" w:hAnsi="MS Sans Serif"/>
          <w:snapToGrid w:val="0"/>
          <w:sz w:val="24"/>
        </w:rPr>
        <w:tab/>
      </w:r>
      <w:r>
        <w:rPr>
          <w:snapToGrid w:val="0"/>
          <w:color w:val="000000"/>
        </w:rPr>
        <w:t>E-mail rsmraconsolato@libero.it</w:t>
      </w:r>
    </w:p>
    <w:p w14:paraId="74052FA8" w14:textId="77777777" w:rsidR="00B26104" w:rsidRDefault="00B26104" w:rsidP="00B2610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 di Ravenna</w:t>
      </w:r>
      <w:r w:rsidR="00BB0111">
        <w:rPr>
          <w:snapToGrid w:val="0"/>
          <w:color w:val="000000"/>
        </w:rPr>
        <w:t xml:space="preserve"> e</w:t>
      </w:r>
      <w:r>
        <w:rPr>
          <w:snapToGrid w:val="0"/>
          <w:color w:val="000000"/>
        </w:rPr>
        <w:t xml:space="preserve"> Pesaro   </w:t>
      </w:r>
    </w:p>
    <w:p w14:paraId="06022D5B" w14:textId="77777777" w:rsidR="00B26104" w:rsidRDefault="00B26104" w:rsidP="00B26104">
      <w:pPr>
        <w:widowControl w:val="0"/>
        <w:tabs>
          <w:tab w:val="left" w:pos="90"/>
        </w:tabs>
        <w:rPr>
          <w:snapToGrid w:val="0"/>
          <w:color w:val="000000"/>
        </w:rPr>
      </w:pPr>
    </w:p>
    <w:p w14:paraId="1C92B023" w14:textId="77777777" w:rsidR="00B26104" w:rsidRDefault="00176843" w:rsidP="00B26104">
      <w:pPr>
        <w:widowControl w:val="0"/>
        <w:tabs>
          <w:tab w:val="left" w:pos="90"/>
        </w:tabs>
        <w:rPr>
          <w:snapToGrid w:val="0"/>
          <w:color w:val="000000"/>
        </w:rPr>
      </w:pPr>
      <w:r>
        <w:rPr>
          <w:snapToGrid w:val="0"/>
          <w:color w:val="000000"/>
        </w:rPr>
        <w:t>Signor MARINO FORCELLINI, Console Onorario (</w:t>
      </w:r>
      <w:r w:rsidR="00952E90">
        <w:rPr>
          <w:snapToGrid w:val="0"/>
          <w:color w:val="000000"/>
        </w:rPr>
        <w:t>Rinnovo e</w:t>
      </w:r>
      <w:r>
        <w:rPr>
          <w:snapToGrid w:val="0"/>
          <w:color w:val="000000"/>
        </w:rPr>
        <w:t xml:space="preserve">xequatur </w:t>
      </w:r>
      <w:r w:rsidR="000B3365">
        <w:rPr>
          <w:snapToGrid w:val="0"/>
          <w:color w:val="000000"/>
        </w:rPr>
        <w:t>28 ottobre 2020</w:t>
      </w:r>
      <w:r>
        <w:rPr>
          <w:snapToGrid w:val="0"/>
          <w:color w:val="000000"/>
        </w:rPr>
        <w:t>)</w:t>
      </w:r>
    </w:p>
    <w:p w14:paraId="427BEB68" w14:textId="77777777" w:rsidR="00176843" w:rsidRDefault="00176843" w:rsidP="00B26104">
      <w:pPr>
        <w:widowControl w:val="0"/>
        <w:tabs>
          <w:tab w:val="left" w:pos="90"/>
        </w:tabs>
        <w:rPr>
          <w:snapToGrid w:val="0"/>
          <w:color w:val="000000"/>
        </w:rPr>
      </w:pPr>
    </w:p>
    <w:p w14:paraId="2702D391" w14:textId="77777777" w:rsidR="00C23A46" w:rsidRDefault="00C23A46" w:rsidP="00B26104">
      <w:pPr>
        <w:widowControl w:val="0"/>
        <w:tabs>
          <w:tab w:val="left" w:pos="90"/>
        </w:tabs>
        <w:rPr>
          <w:snapToGrid w:val="0"/>
          <w:color w:val="000000"/>
        </w:rPr>
      </w:pPr>
    </w:p>
    <w:p w14:paraId="327B32E6" w14:textId="77777777" w:rsidR="00B26104" w:rsidRDefault="00B26104" w:rsidP="00452DA7">
      <w:pPr>
        <w:widowControl w:val="0"/>
        <w:tabs>
          <w:tab w:val="left" w:pos="90"/>
        </w:tabs>
        <w:rPr>
          <w:b/>
          <w:snapToGrid w:val="0"/>
          <w:color w:val="000080"/>
          <w:u w:val="single"/>
        </w:rPr>
      </w:pPr>
      <w:r>
        <w:rPr>
          <w:b/>
          <w:snapToGrid w:val="0"/>
          <w:color w:val="000080"/>
          <w:u w:val="single"/>
        </w:rPr>
        <w:t>RIMINI - CONSOLATO ONORARIO</w:t>
      </w:r>
    </w:p>
    <w:p w14:paraId="3B5C7780" w14:textId="77777777" w:rsidR="00CF479F" w:rsidRDefault="00CF479F" w:rsidP="00CF479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Augusto, 14 - 47921 Rimini </w:t>
      </w:r>
    </w:p>
    <w:p w14:paraId="65612A16" w14:textId="77777777" w:rsidR="00CF479F" w:rsidRDefault="00CF479F" w:rsidP="00CF479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0541392085 - Fax 0541306698  </w:t>
      </w:r>
    </w:p>
    <w:p w14:paraId="5B987DDC" w14:textId="77777777" w:rsidR="00CF479F" w:rsidRDefault="00CF479F" w:rsidP="00CF479F">
      <w:pPr>
        <w:widowControl w:val="0"/>
        <w:tabs>
          <w:tab w:val="left" w:pos="2321"/>
        </w:tabs>
        <w:rPr>
          <w:snapToGrid w:val="0"/>
          <w:color w:val="000000"/>
          <w:sz w:val="23"/>
        </w:rPr>
      </w:pPr>
      <w:r>
        <w:rPr>
          <w:rFonts w:ascii="MS Sans Serif" w:hAnsi="MS Sans Serif"/>
          <w:snapToGrid w:val="0"/>
          <w:sz w:val="24"/>
        </w:rPr>
        <w:tab/>
      </w:r>
      <w:r>
        <w:rPr>
          <w:snapToGrid w:val="0"/>
          <w:color w:val="000000"/>
        </w:rPr>
        <w:t>E-mail info@consolatorsm-rn.it</w:t>
      </w:r>
    </w:p>
    <w:p w14:paraId="04214208" w14:textId="77777777" w:rsidR="00452DA7" w:rsidRDefault="00B26104" w:rsidP="00B2610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Province di Forlì</w:t>
      </w:r>
      <w:r w:rsidR="00CF479F">
        <w:rPr>
          <w:snapToGrid w:val="0"/>
          <w:color w:val="000000"/>
        </w:rPr>
        <w:t>-Cesena</w:t>
      </w:r>
      <w:r>
        <w:rPr>
          <w:snapToGrid w:val="0"/>
          <w:color w:val="000000"/>
        </w:rPr>
        <w:t>, Rimini</w:t>
      </w:r>
    </w:p>
    <w:p w14:paraId="0AEEEFF8" w14:textId="77777777" w:rsidR="00CF479F" w:rsidRDefault="00CF479F" w:rsidP="00B26104">
      <w:pPr>
        <w:widowControl w:val="0"/>
        <w:tabs>
          <w:tab w:val="left" w:pos="90"/>
          <w:tab w:val="left" w:pos="2321"/>
        </w:tabs>
        <w:spacing w:before="40"/>
        <w:rPr>
          <w:snapToGrid w:val="0"/>
          <w:color w:val="000000"/>
        </w:rPr>
      </w:pPr>
    </w:p>
    <w:p w14:paraId="0B78C661" w14:textId="77777777" w:rsidR="00CF479F" w:rsidRDefault="00CF479F" w:rsidP="00B26104">
      <w:pPr>
        <w:widowControl w:val="0"/>
        <w:tabs>
          <w:tab w:val="left" w:pos="90"/>
          <w:tab w:val="left" w:pos="2321"/>
        </w:tabs>
        <w:spacing w:before="40"/>
        <w:rPr>
          <w:snapToGrid w:val="0"/>
          <w:color w:val="000000"/>
        </w:rPr>
      </w:pPr>
      <w:r>
        <w:rPr>
          <w:snapToGrid w:val="0"/>
          <w:color w:val="000000"/>
        </w:rPr>
        <w:t>Signora BENEDETTA NICOLINI, Console Onorario (Exequatur 27 settembre 20</w:t>
      </w:r>
      <w:r w:rsidR="009F5F2C">
        <w:rPr>
          <w:snapToGrid w:val="0"/>
          <w:color w:val="000000"/>
        </w:rPr>
        <w:t>21</w:t>
      </w:r>
      <w:r>
        <w:rPr>
          <w:snapToGrid w:val="0"/>
          <w:color w:val="000000"/>
        </w:rPr>
        <w:t>)</w:t>
      </w:r>
    </w:p>
    <w:p w14:paraId="335F1D14" w14:textId="77777777" w:rsidR="00B26104" w:rsidRDefault="00B26104" w:rsidP="00B26104">
      <w:pPr>
        <w:widowControl w:val="0"/>
        <w:tabs>
          <w:tab w:val="left" w:pos="90"/>
          <w:tab w:val="left" w:pos="2321"/>
        </w:tabs>
        <w:spacing w:before="40"/>
        <w:rPr>
          <w:snapToGrid w:val="0"/>
          <w:color w:val="000000"/>
        </w:rPr>
      </w:pPr>
    </w:p>
    <w:p w14:paraId="62EB57B0" w14:textId="77777777" w:rsidR="0090369E" w:rsidRDefault="0090369E" w:rsidP="0090369E">
      <w:pPr>
        <w:widowControl w:val="0"/>
        <w:tabs>
          <w:tab w:val="left" w:pos="90"/>
        </w:tabs>
        <w:rPr>
          <w:b/>
          <w:snapToGrid w:val="0"/>
          <w:color w:val="000080"/>
          <w:u w:val="single"/>
        </w:rPr>
      </w:pPr>
    </w:p>
    <w:p w14:paraId="798FE974" w14:textId="77777777" w:rsidR="004944D8" w:rsidRDefault="004944D8" w:rsidP="0090369E">
      <w:pPr>
        <w:widowControl w:val="0"/>
        <w:tabs>
          <w:tab w:val="left" w:pos="90"/>
        </w:tabs>
        <w:rPr>
          <w:b/>
          <w:snapToGrid w:val="0"/>
          <w:color w:val="000080"/>
          <w:sz w:val="26"/>
          <w:u w:val="single"/>
        </w:rPr>
      </w:pPr>
      <w:r>
        <w:rPr>
          <w:b/>
          <w:snapToGrid w:val="0"/>
          <w:color w:val="000080"/>
          <w:u w:val="single"/>
        </w:rPr>
        <w:t>TORINO - CONSOLATO ONORARIO</w:t>
      </w:r>
    </w:p>
    <w:p w14:paraId="20FC044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Duca degli Abruzzi, 69 - 10129 Torino </w:t>
      </w:r>
    </w:p>
    <w:p w14:paraId="7F3CB21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011596618  - Fax 011596618</w:t>
      </w:r>
    </w:p>
    <w:p w14:paraId="56891331" w14:textId="53530996"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Torino, Cuneo, Alessandria, Novara, Biella, Vercelli e </w:t>
      </w:r>
      <w:r w:rsidR="00664DF0">
        <w:rPr>
          <w:snapToGrid w:val="0"/>
          <w:color w:val="000000"/>
        </w:rPr>
        <w:t>Regione</w:t>
      </w:r>
      <w:r w:rsidR="00585EC7">
        <w:rPr>
          <w:snapToGrid w:val="0"/>
          <w:color w:val="000000"/>
        </w:rPr>
        <w:t xml:space="preserve"> </w:t>
      </w:r>
      <w:r>
        <w:rPr>
          <w:snapToGrid w:val="0"/>
          <w:color w:val="000000"/>
        </w:rPr>
        <w:t>Valle d’Aosta</w:t>
      </w:r>
    </w:p>
    <w:p w14:paraId="63B21BEF" w14:textId="77777777" w:rsidR="004944D8" w:rsidRDefault="004944D8">
      <w:pPr>
        <w:pStyle w:val="Corpodeltesto2"/>
        <w:spacing w:before="277"/>
      </w:pPr>
      <w:r>
        <w:t xml:space="preserve">Signora LEILA </w:t>
      </w:r>
      <w:r w:rsidR="00944429">
        <w:t xml:space="preserve">MARIA TERESA </w:t>
      </w:r>
      <w:r>
        <w:t>V</w:t>
      </w:r>
      <w:r w:rsidR="005B4EB9">
        <w:t xml:space="preserve">INCENTI, Console </w:t>
      </w:r>
      <w:r>
        <w:t>Onorario (</w:t>
      </w:r>
      <w:r w:rsidR="003500B0">
        <w:t>Rinnovo e</w:t>
      </w:r>
      <w:r>
        <w:t xml:space="preserve">xequatur </w:t>
      </w:r>
      <w:r w:rsidR="00D25C32">
        <w:t>2</w:t>
      </w:r>
      <w:r w:rsidR="005C4BB6">
        <w:t>9</w:t>
      </w:r>
      <w:r w:rsidR="00D25C32">
        <w:t xml:space="preserve"> dicemb</w:t>
      </w:r>
      <w:r w:rsidR="003500B0">
        <w:t>re</w:t>
      </w:r>
      <w:r>
        <w:t xml:space="preserve"> 20</w:t>
      </w:r>
      <w:r w:rsidR="008937A2">
        <w:t>22</w:t>
      </w:r>
      <w:r>
        <w:t xml:space="preserve">) </w:t>
      </w:r>
    </w:p>
    <w:p w14:paraId="42E6978F" w14:textId="77777777" w:rsidR="007240D8" w:rsidRDefault="007240D8" w:rsidP="007240D8">
      <w:pPr>
        <w:widowControl w:val="0"/>
        <w:tabs>
          <w:tab w:val="left" w:pos="90"/>
        </w:tabs>
        <w:rPr>
          <w:b/>
          <w:snapToGrid w:val="0"/>
          <w:color w:val="000080"/>
          <w:u w:val="single"/>
        </w:rPr>
      </w:pPr>
    </w:p>
    <w:p w14:paraId="23512CD5" w14:textId="77777777" w:rsidR="007240D8" w:rsidRDefault="007240D8" w:rsidP="007240D8">
      <w:pPr>
        <w:widowControl w:val="0"/>
        <w:tabs>
          <w:tab w:val="left" w:pos="90"/>
        </w:tabs>
        <w:rPr>
          <w:b/>
          <w:snapToGrid w:val="0"/>
          <w:color w:val="000080"/>
          <w:u w:val="single"/>
        </w:rPr>
      </w:pPr>
    </w:p>
    <w:p w14:paraId="7C319FB9" w14:textId="77777777" w:rsidR="007240D8" w:rsidRDefault="007240D8" w:rsidP="007240D8">
      <w:pPr>
        <w:widowControl w:val="0"/>
        <w:tabs>
          <w:tab w:val="left" w:pos="90"/>
        </w:tabs>
        <w:rPr>
          <w:b/>
          <w:snapToGrid w:val="0"/>
          <w:color w:val="000080"/>
          <w:u w:val="single"/>
        </w:rPr>
      </w:pPr>
      <w:r>
        <w:rPr>
          <w:b/>
          <w:snapToGrid w:val="0"/>
          <w:color w:val="000080"/>
          <w:u w:val="single"/>
        </w:rPr>
        <w:t>VENEZIA - CONSOLATO ONORARIO</w:t>
      </w:r>
    </w:p>
    <w:p w14:paraId="16C96CD4" w14:textId="77777777" w:rsidR="007240D8" w:rsidRDefault="007240D8" w:rsidP="007240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 xml:space="preserve">Piazza </w:t>
      </w:r>
      <w:proofErr w:type="spellStart"/>
      <w:r>
        <w:rPr>
          <w:snapToGrid w:val="0"/>
        </w:rPr>
        <w:t>Bertati</w:t>
      </w:r>
      <w:proofErr w:type="spellEnd"/>
      <w:r w:rsidRPr="007A1E2A">
        <w:rPr>
          <w:snapToGrid w:val="0"/>
        </w:rPr>
        <w:t>,</w:t>
      </w:r>
      <w:r>
        <w:rPr>
          <w:snapToGrid w:val="0"/>
        </w:rPr>
        <w:t xml:space="preserve"> 1</w:t>
      </w:r>
      <w:r>
        <w:rPr>
          <w:snapToGrid w:val="0"/>
          <w:color w:val="000000"/>
        </w:rPr>
        <w:t xml:space="preserve"> - 30030 Martellago (VE) </w:t>
      </w:r>
    </w:p>
    <w:p w14:paraId="4860B4CA" w14:textId="77777777" w:rsidR="007240D8" w:rsidRPr="00D02A98" w:rsidRDefault="007240D8" w:rsidP="007240D8">
      <w:pPr>
        <w:widowControl w:val="0"/>
        <w:tabs>
          <w:tab w:val="left" w:pos="90"/>
          <w:tab w:val="left" w:pos="2321"/>
        </w:tabs>
        <w:rPr>
          <w:snapToGrid w:val="0"/>
          <w:color w:val="000000"/>
        </w:rPr>
      </w:pPr>
      <w:r>
        <w:rPr>
          <w:snapToGrid w:val="0"/>
          <w:color w:val="000000"/>
          <w:sz w:val="26"/>
        </w:rPr>
        <w:tab/>
      </w:r>
      <w:r>
        <w:rPr>
          <w:snapToGrid w:val="0"/>
          <w:color w:val="000000"/>
          <w:sz w:val="26"/>
        </w:rPr>
        <w:tab/>
      </w:r>
      <w:r w:rsidRPr="00D02A98">
        <w:rPr>
          <w:snapToGrid w:val="0"/>
          <w:color w:val="000000"/>
        </w:rPr>
        <w:t>Tel. 041</w:t>
      </w:r>
      <w:r>
        <w:rPr>
          <w:snapToGrid w:val="0"/>
          <w:color w:val="000000"/>
        </w:rPr>
        <w:t>5409722   3312671579 – Fax 0415408717</w:t>
      </w:r>
    </w:p>
    <w:p w14:paraId="410496EE" w14:textId="77777777" w:rsidR="007240D8" w:rsidRDefault="007240D8" w:rsidP="007240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consolatorsmve@studiolegalemel.com  </w:t>
      </w:r>
    </w:p>
    <w:p w14:paraId="681EF15D" w14:textId="77777777" w:rsidR="007240D8" w:rsidRDefault="007240D8" w:rsidP="007240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Belluno, Padova, Venezia, Verona, Vicenza e Treviso                   </w:t>
      </w:r>
    </w:p>
    <w:p w14:paraId="061E72E0" w14:textId="77777777" w:rsidR="007240D8" w:rsidRDefault="007240D8" w:rsidP="007240D8">
      <w:pPr>
        <w:widowControl w:val="0"/>
        <w:tabs>
          <w:tab w:val="left" w:pos="90"/>
        </w:tabs>
        <w:spacing w:before="277"/>
        <w:rPr>
          <w:snapToGrid w:val="0"/>
          <w:color w:val="000000"/>
          <w:sz w:val="26"/>
        </w:rPr>
      </w:pPr>
      <w:r>
        <w:rPr>
          <w:snapToGrid w:val="0"/>
          <w:color w:val="000000"/>
        </w:rPr>
        <w:t xml:space="preserve">Signora LORENZA MEL, Console Onorario (Rinnovo exequatur 9 dicembre 2020) </w:t>
      </w:r>
    </w:p>
    <w:p w14:paraId="5929B90A" w14:textId="77777777" w:rsidR="007240D8" w:rsidRDefault="007240D8">
      <w:pPr>
        <w:pStyle w:val="Corpodeltesto2"/>
        <w:spacing w:before="277"/>
        <w:rPr>
          <w:sz w:val="26"/>
        </w:rPr>
      </w:pPr>
    </w:p>
    <w:p w14:paraId="30ACA148" w14:textId="77777777" w:rsidR="009B65AD" w:rsidRDefault="009B65AD" w:rsidP="007240D8">
      <w:pPr>
        <w:widowControl w:val="0"/>
        <w:tabs>
          <w:tab w:val="left" w:pos="90"/>
        </w:tabs>
        <w:jc w:val="right"/>
        <w:rPr>
          <w:b/>
          <w:snapToGrid w:val="0"/>
          <w:color w:val="000080"/>
          <w:u w:val="single"/>
        </w:rPr>
      </w:pPr>
      <w:r>
        <w:rPr>
          <w:b/>
          <w:snapToGrid w:val="0"/>
          <w:color w:val="000000"/>
          <w:sz w:val="16"/>
        </w:rPr>
        <w:br w:type="page"/>
      </w:r>
    </w:p>
    <w:p w14:paraId="69B4092A" w14:textId="77777777" w:rsidR="004944D8" w:rsidRDefault="004944D8">
      <w:pPr>
        <w:widowControl w:val="0"/>
        <w:tabs>
          <w:tab w:val="left" w:pos="90"/>
        </w:tabs>
        <w:jc w:val="right"/>
        <w:rPr>
          <w:b/>
          <w:snapToGrid w:val="0"/>
          <w:color w:val="000000"/>
        </w:rPr>
      </w:pPr>
      <w:r>
        <w:rPr>
          <w:b/>
          <w:snapToGrid w:val="0"/>
          <w:color w:val="000000"/>
          <w:sz w:val="16"/>
        </w:rPr>
        <w:t>SAO TOME’ E PRINCIPE</w:t>
      </w:r>
    </w:p>
    <w:p w14:paraId="3AD0916F" w14:textId="77777777" w:rsidR="004944D8" w:rsidRDefault="004944D8">
      <w:pPr>
        <w:widowControl w:val="0"/>
        <w:tabs>
          <w:tab w:val="left" w:pos="90"/>
        </w:tabs>
        <w:spacing w:before="60"/>
        <w:jc w:val="center"/>
        <w:rPr>
          <w:snapToGrid w:val="0"/>
          <w:color w:val="000080"/>
          <w:sz w:val="26"/>
        </w:rPr>
      </w:pPr>
    </w:p>
    <w:p w14:paraId="6E682EDB" w14:textId="77777777" w:rsidR="004944D8" w:rsidRDefault="004944D8">
      <w:pPr>
        <w:widowControl w:val="0"/>
        <w:tabs>
          <w:tab w:val="left" w:pos="90"/>
          <w:tab w:val="left" w:pos="7290"/>
        </w:tabs>
        <w:jc w:val="both"/>
        <w:rPr>
          <w:b/>
          <w:snapToGrid w:val="0"/>
          <w:color w:val="000080"/>
          <w:sz w:val="32"/>
        </w:rPr>
      </w:pPr>
      <w:r>
        <w:rPr>
          <w:b/>
          <w:snapToGrid w:val="0"/>
          <w:color w:val="000080"/>
          <w:sz w:val="32"/>
        </w:rPr>
        <w:t xml:space="preserve">SAO TOME’ E PRINCIPE </w:t>
      </w:r>
      <w:r>
        <w:rPr>
          <w:b/>
          <w:snapToGrid w:val="0"/>
          <w:color w:val="000080"/>
          <w:sz w:val="32"/>
        </w:rPr>
        <w:tab/>
      </w:r>
    </w:p>
    <w:p w14:paraId="2DDA781A" w14:textId="77777777" w:rsidR="004944D8" w:rsidRDefault="004944D8">
      <w:pPr>
        <w:widowControl w:val="0"/>
        <w:tabs>
          <w:tab w:val="left" w:pos="90"/>
          <w:tab w:val="left" w:pos="7290"/>
        </w:tabs>
        <w:jc w:val="both"/>
      </w:pPr>
      <w:r>
        <w:rPr>
          <w:b/>
          <w:snapToGrid w:val="0"/>
          <w:color w:val="000080"/>
          <w:sz w:val="22"/>
        </w:rPr>
        <w:t xml:space="preserve">Repubblica Democratica di                                                         </w:t>
      </w:r>
      <w:r>
        <w:t xml:space="preserve">                                  </w:t>
      </w:r>
    </w:p>
    <w:p w14:paraId="313E50B1" w14:textId="77777777" w:rsidR="004944D8" w:rsidRDefault="004944D8">
      <w:pPr>
        <w:widowControl w:val="0"/>
        <w:tabs>
          <w:tab w:val="left" w:pos="90"/>
        </w:tabs>
        <w:rPr>
          <w:b/>
          <w:snapToGrid w:val="0"/>
          <w:color w:val="000080"/>
          <w:sz w:val="22"/>
        </w:rPr>
      </w:pPr>
      <w:r>
        <w:t xml:space="preserve">                                                                                                                                                                  </w:t>
      </w:r>
      <w:hyperlink r:id="rId467" w:history="1">
        <w:r w:rsidR="00D038E7">
          <w:t xml:space="preserve">     </w:t>
        </w:r>
        <w:r w:rsidR="009E4C9E" w:rsidRPr="00EA5979">
          <w:rPr>
            <w:noProof/>
            <w:color w:val="FFFFFF"/>
          </w:rPr>
          <w:drawing>
            <wp:inline distT="0" distB="0" distL="0" distR="0" wp14:anchorId="1E2EAF63" wp14:editId="000B200B">
              <wp:extent cx="1019175" cy="514350"/>
              <wp:effectExtent l="0" t="0" r="0" b="0"/>
              <wp:docPr id="4" name="Immagine 5" descr="Flag of Sao Tome and Princi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Flag of Sao Tome and Principe"/>
                      <pic:cNvPicPr>
                        <a:picLocks noChangeAspect="1" noChangeArrowheads="1"/>
                      </pic:cNvPicPr>
                    </pic:nvPicPr>
                    <pic:blipFill>
                      <a:blip r:embed="rId468">
                        <a:extLst>
                          <a:ext uri="{28A0092B-C50C-407E-A947-70E740481C1C}">
                            <a14:useLocalDpi xmlns:a14="http://schemas.microsoft.com/office/drawing/2010/main" val="0"/>
                          </a:ext>
                        </a:extLst>
                      </a:blip>
                      <a:srcRect/>
                      <a:stretch>
                        <a:fillRect/>
                      </a:stretch>
                    </pic:blipFill>
                    <pic:spPr bwMode="auto">
                      <a:xfrm>
                        <a:off x="0" y="0"/>
                        <a:ext cx="1019175" cy="514350"/>
                      </a:xfrm>
                      <a:prstGeom prst="rect">
                        <a:avLst/>
                      </a:prstGeom>
                      <a:noFill/>
                      <a:ln>
                        <a:noFill/>
                      </a:ln>
                    </pic:spPr>
                  </pic:pic>
                </a:graphicData>
              </a:graphic>
            </wp:inline>
          </w:drawing>
        </w:r>
      </w:hyperlink>
    </w:p>
    <w:p w14:paraId="3EAA6893" w14:textId="77777777" w:rsidR="004944D8" w:rsidRDefault="004944D8">
      <w:pPr>
        <w:widowControl w:val="0"/>
        <w:tabs>
          <w:tab w:val="left" w:pos="90"/>
        </w:tabs>
        <w:jc w:val="center"/>
        <w:rPr>
          <w:snapToGrid w:val="0"/>
          <w:color w:val="000080"/>
          <w:sz w:val="26"/>
        </w:rPr>
      </w:pPr>
      <w:r>
        <w:rPr>
          <w:snapToGrid w:val="0"/>
          <w:color w:val="000000"/>
        </w:rPr>
        <w:t>———————————————————————————————————————————————————</w:t>
      </w:r>
    </w:p>
    <w:p w14:paraId="2A7A93D0" w14:textId="77777777" w:rsidR="004944D8" w:rsidRDefault="004944D8">
      <w:pPr>
        <w:widowControl w:val="0"/>
        <w:tabs>
          <w:tab w:val="left" w:pos="90"/>
          <w:tab w:val="left" w:pos="3450"/>
          <w:tab w:val="right" w:pos="10207"/>
        </w:tabs>
        <w:rPr>
          <w:i/>
          <w:snapToGrid w:val="0"/>
          <w:color w:val="000000"/>
          <w:sz w:val="26"/>
        </w:rPr>
      </w:pPr>
      <w:r>
        <w:rPr>
          <w:i/>
          <w:snapToGrid w:val="0"/>
          <w:color w:val="000000"/>
        </w:rPr>
        <w:tab/>
      </w:r>
      <w:r>
        <w:rPr>
          <w:i/>
          <w:snapToGrid w:val="0"/>
          <w:color w:val="000000"/>
        </w:rPr>
        <w:tab/>
      </w:r>
      <w:r>
        <w:rPr>
          <w:i/>
          <w:snapToGrid w:val="0"/>
          <w:color w:val="000000"/>
        </w:rPr>
        <w:tab/>
        <w:t xml:space="preserve"> Festa nazionale 12 luglio</w:t>
      </w:r>
    </w:p>
    <w:p w14:paraId="3B85662F" w14:textId="77777777" w:rsidR="004944D8" w:rsidRDefault="004944D8">
      <w:pPr>
        <w:widowControl w:val="0"/>
        <w:tabs>
          <w:tab w:val="left" w:pos="90"/>
        </w:tabs>
        <w:jc w:val="center"/>
        <w:rPr>
          <w:snapToGrid w:val="0"/>
          <w:color w:val="000000"/>
        </w:rPr>
      </w:pPr>
    </w:p>
    <w:p w14:paraId="07ADE7D4" w14:textId="77777777" w:rsidR="004944D8" w:rsidRDefault="004944D8">
      <w:pPr>
        <w:widowControl w:val="0"/>
        <w:tabs>
          <w:tab w:val="left" w:pos="90"/>
        </w:tabs>
        <w:jc w:val="center"/>
        <w:rPr>
          <w:snapToGrid w:val="0"/>
          <w:color w:val="000000"/>
        </w:rPr>
      </w:pPr>
    </w:p>
    <w:p w14:paraId="35A35FD2" w14:textId="77777777" w:rsidR="00D536BB" w:rsidRDefault="00D536BB">
      <w:pPr>
        <w:widowControl w:val="0"/>
        <w:tabs>
          <w:tab w:val="left" w:pos="90"/>
        </w:tabs>
        <w:jc w:val="center"/>
        <w:rPr>
          <w:snapToGrid w:val="0"/>
          <w:color w:val="000000"/>
        </w:rPr>
      </w:pPr>
    </w:p>
    <w:p w14:paraId="579FD0C8" w14:textId="77777777" w:rsidR="004944D8" w:rsidRDefault="004944D8">
      <w:pPr>
        <w:widowControl w:val="0"/>
        <w:tabs>
          <w:tab w:val="left" w:pos="90"/>
        </w:tabs>
        <w:jc w:val="center"/>
        <w:rPr>
          <w:snapToGrid w:val="0"/>
          <w:color w:val="000000"/>
        </w:rPr>
      </w:pPr>
    </w:p>
    <w:p w14:paraId="29196C2A" w14:textId="77777777" w:rsidR="004944D8" w:rsidRDefault="004944D8">
      <w:pPr>
        <w:widowControl w:val="0"/>
        <w:tabs>
          <w:tab w:val="left" w:pos="90"/>
        </w:tabs>
        <w:jc w:val="center"/>
        <w:rPr>
          <w:snapToGrid w:val="0"/>
          <w:color w:val="000000"/>
        </w:rPr>
      </w:pPr>
    </w:p>
    <w:p w14:paraId="4F574320" w14:textId="77777777" w:rsidR="004944D8" w:rsidRDefault="004944D8">
      <w:pPr>
        <w:widowControl w:val="0"/>
        <w:tabs>
          <w:tab w:val="left" w:pos="90"/>
        </w:tabs>
        <w:jc w:val="center"/>
        <w:rPr>
          <w:snapToGrid w:val="0"/>
          <w:color w:val="000000"/>
        </w:rPr>
      </w:pPr>
    </w:p>
    <w:p w14:paraId="61B7017C" w14:textId="77777777" w:rsidR="004944D8" w:rsidRDefault="004944D8">
      <w:pPr>
        <w:widowControl w:val="0"/>
        <w:tabs>
          <w:tab w:val="left" w:pos="90"/>
        </w:tabs>
        <w:jc w:val="center"/>
        <w:rPr>
          <w:snapToGrid w:val="0"/>
          <w:color w:val="000000"/>
        </w:rPr>
      </w:pPr>
    </w:p>
    <w:p w14:paraId="44C0CA3D" w14:textId="77777777" w:rsidR="004944D8" w:rsidRDefault="004944D8">
      <w:pPr>
        <w:widowControl w:val="0"/>
        <w:tabs>
          <w:tab w:val="left" w:pos="90"/>
        </w:tabs>
        <w:jc w:val="center"/>
        <w:rPr>
          <w:snapToGrid w:val="0"/>
          <w:color w:val="000000"/>
        </w:rPr>
      </w:pPr>
    </w:p>
    <w:p w14:paraId="331B57FC" w14:textId="77777777" w:rsidR="004944D8" w:rsidRDefault="004944D8">
      <w:pPr>
        <w:widowControl w:val="0"/>
        <w:tabs>
          <w:tab w:val="left" w:pos="90"/>
        </w:tabs>
        <w:jc w:val="center"/>
        <w:rPr>
          <w:snapToGrid w:val="0"/>
          <w:color w:val="000000"/>
        </w:rPr>
      </w:pPr>
    </w:p>
    <w:p w14:paraId="3B0B1F83" w14:textId="77777777" w:rsidR="004944D8" w:rsidRDefault="004944D8">
      <w:pPr>
        <w:widowControl w:val="0"/>
        <w:tabs>
          <w:tab w:val="left" w:pos="90"/>
        </w:tabs>
        <w:jc w:val="center"/>
        <w:rPr>
          <w:snapToGrid w:val="0"/>
          <w:color w:val="000000"/>
        </w:rPr>
      </w:pPr>
    </w:p>
    <w:p w14:paraId="34C4AA93" w14:textId="77777777" w:rsidR="004944D8" w:rsidRDefault="004944D8">
      <w:pPr>
        <w:widowControl w:val="0"/>
        <w:tabs>
          <w:tab w:val="left" w:pos="90"/>
        </w:tabs>
        <w:jc w:val="center"/>
        <w:rPr>
          <w:snapToGrid w:val="0"/>
          <w:color w:val="000000"/>
        </w:rPr>
      </w:pPr>
    </w:p>
    <w:p w14:paraId="77D095E7" w14:textId="77777777" w:rsidR="004944D8" w:rsidRDefault="004944D8">
      <w:pPr>
        <w:widowControl w:val="0"/>
        <w:tabs>
          <w:tab w:val="left" w:pos="90"/>
        </w:tabs>
        <w:jc w:val="center"/>
        <w:rPr>
          <w:snapToGrid w:val="0"/>
          <w:color w:val="000000"/>
        </w:rPr>
      </w:pPr>
    </w:p>
    <w:p w14:paraId="1813AA38" w14:textId="77777777" w:rsidR="004944D8" w:rsidRDefault="004944D8">
      <w:pPr>
        <w:widowControl w:val="0"/>
        <w:tabs>
          <w:tab w:val="left" w:pos="90"/>
        </w:tabs>
        <w:jc w:val="center"/>
        <w:rPr>
          <w:snapToGrid w:val="0"/>
          <w:color w:val="000000"/>
        </w:rPr>
      </w:pPr>
    </w:p>
    <w:p w14:paraId="4575DE04" w14:textId="77777777" w:rsidR="004944D8" w:rsidRDefault="004944D8">
      <w:pPr>
        <w:widowControl w:val="0"/>
        <w:tabs>
          <w:tab w:val="left" w:pos="90"/>
        </w:tabs>
        <w:jc w:val="center"/>
        <w:rPr>
          <w:snapToGrid w:val="0"/>
          <w:color w:val="000000"/>
        </w:rPr>
      </w:pPr>
    </w:p>
    <w:p w14:paraId="55D317B8" w14:textId="77777777" w:rsidR="004944D8" w:rsidRDefault="004944D8">
      <w:pPr>
        <w:widowControl w:val="0"/>
        <w:tabs>
          <w:tab w:val="left" w:pos="90"/>
        </w:tabs>
        <w:jc w:val="center"/>
        <w:rPr>
          <w:snapToGrid w:val="0"/>
          <w:color w:val="000000"/>
        </w:rPr>
      </w:pPr>
    </w:p>
    <w:p w14:paraId="1E41C6A3" w14:textId="77777777" w:rsidR="004944D8" w:rsidRDefault="004944D8">
      <w:pPr>
        <w:widowControl w:val="0"/>
        <w:tabs>
          <w:tab w:val="left" w:pos="90"/>
        </w:tabs>
        <w:jc w:val="center"/>
        <w:rPr>
          <w:snapToGrid w:val="0"/>
          <w:color w:val="000000"/>
        </w:rPr>
      </w:pPr>
    </w:p>
    <w:p w14:paraId="5C6E180E" w14:textId="77777777" w:rsidR="004944D8" w:rsidRDefault="004944D8">
      <w:pPr>
        <w:widowControl w:val="0"/>
        <w:tabs>
          <w:tab w:val="left" w:pos="90"/>
        </w:tabs>
        <w:jc w:val="center"/>
        <w:rPr>
          <w:snapToGrid w:val="0"/>
          <w:color w:val="000000"/>
        </w:rPr>
      </w:pPr>
    </w:p>
    <w:p w14:paraId="069DBDD0" w14:textId="77777777" w:rsidR="004944D8" w:rsidRDefault="004944D8">
      <w:pPr>
        <w:widowControl w:val="0"/>
        <w:tabs>
          <w:tab w:val="left" w:pos="90"/>
        </w:tabs>
        <w:jc w:val="center"/>
        <w:rPr>
          <w:snapToGrid w:val="0"/>
          <w:color w:val="000080"/>
          <w:sz w:val="26"/>
        </w:rPr>
      </w:pPr>
    </w:p>
    <w:p w14:paraId="6C87772D" w14:textId="77777777" w:rsidR="004944D8" w:rsidRDefault="004944D8">
      <w:pPr>
        <w:widowControl w:val="0"/>
        <w:tabs>
          <w:tab w:val="left" w:pos="90"/>
        </w:tabs>
        <w:jc w:val="center"/>
        <w:rPr>
          <w:snapToGrid w:val="0"/>
          <w:color w:val="000000"/>
        </w:rPr>
      </w:pPr>
    </w:p>
    <w:p w14:paraId="23F3F66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SENEGAL</w:t>
      </w:r>
    </w:p>
    <w:p w14:paraId="6140AD6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7184" behindDoc="0" locked="0" layoutInCell="1" allowOverlap="1" wp14:anchorId="45D8E684" wp14:editId="2D10295A">
            <wp:simplePos x="0" y="0"/>
            <wp:positionH relativeFrom="column">
              <wp:posOffset>5700395</wp:posOffset>
            </wp:positionH>
            <wp:positionV relativeFrom="paragraph">
              <wp:posOffset>177165</wp:posOffset>
            </wp:positionV>
            <wp:extent cx="702310" cy="467995"/>
            <wp:effectExtent l="19050" t="19050" r="2540" b="8255"/>
            <wp:wrapNone/>
            <wp:docPr id="280" name="Immagin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0"/>
                    <pic:cNvPicPr>
                      <a:picLocks noChangeAspect="1" noChangeArrowheads="1"/>
                    </pic:cNvPicPr>
                  </pic:nvPicPr>
                  <pic:blipFill>
                    <a:blip r:embed="rId46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949160C" w14:textId="77777777" w:rsidR="004944D8" w:rsidRDefault="004944D8">
      <w:pPr>
        <w:widowControl w:val="0"/>
        <w:tabs>
          <w:tab w:val="left" w:pos="90"/>
        </w:tabs>
        <w:rPr>
          <w:b/>
          <w:snapToGrid w:val="0"/>
          <w:color w:val="000080"/>
          <w:sz w:val="39"/>
        </w:rPr>
      </w:pPr>
      <w:r>
        <w:rPr>
          <w:b/>
          <w:snapToGrid w:val="0"/>
          <w:color w:val="000080"/>
          <w:sz w:val="32"/>
        </w:rPr>
        <w:t>SENEGAL</w:t>
      </w:r>
    </w:p>
    <w:p w14:paraId="53DF84BA"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0F3C08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22D65D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aprile</w:t>
      </w:r>
    </w:p>
    <w:p w14:paraId="02A8B370"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1CF88A5C" w14:textId="77777777" w:rsidR="00CC175F" w:rsidRDefault="00CC175F" w:rsidP="00CC175F">
      <w:pPr>
        <w:autoSpaceDE w:val="0"/>
        <w:autoSpaceDN w:val="0"/>
        <w:adjustRightInd w:val="0"/>
        <w:rPr>
          <w:b/>
          <w:snapToGrid w:val="0"/>
          <w:color w:val="000000"/>
        </w:rPr>
      </w:pPr>
    </w:p>
    <w:p w14:paraId="05E0A785" w14:textId="77777777" w:rsidR="00CC175F" w:rsidRPr="00CC175F" w:rsidRDefault="004944D8" w:rsidP="00CC175F">
      <w:pPr>
        <w:autoSpaceDE w:val="0"/>
        <w:autoSpaceDN w:val="0"/>
        <w:adjustRightInd w:val="0"/>
      </w:pPr>
      <w:r>
        <w:rPr>
          <w:b/>
          <w:snapToGrid w:val="0"/>
          <w:color w:val="000000"/>
        </w:rPr>
        <w:t>Indirizzo</w:t>
      </w:r>
      <w:r>
        <w:rPr>
          <w:rFonts w:ascii="MS Sans Serif" w:hAnsi="MS Sans Serif"/>
          <w:snapToGrid w:val="0"/>
          <w:sz w:val="24"/>
        </w:rPr>
        <w:tab/>
      </w:r>
      <w:r w:rsidR="00CC175F">
        <w:rPr>
          <w:rFonts w:ascii="MS Sans Serif" w:hAnsi="MS Sans Serif"/>
          <w:snapToGrid w:val="0"/>
          <w:sz w:val="24"/>
        </w:rPr>
        <w:tab/>
      </w:r>
      <w:r w:rsidR="00CC175F" w:rsidRPr="00CC175F">
        <w:t>Via Stoppani, 7 - 00197 Roma</w:t>
      </w:r>
    </w:p>
    <w:p w14:paraId="1687575C" w14:textId="77777777" w:rsidR="00CC175F" w:rsidRDefault="00CC175F" w:rsidP="00CC175F">
      <w:pPr>
        <w:autoSpaceDE w:val="0"/>
        <w:autoSpaceDN w:val="0"/>
        <w:adjustRightInd w:val="0"/>
        <w:ind w:left="1440" w:firstLine="720"/>
      </w:pPr>
      <w:r w:rsidRPr="00CC175F">
        <w:t>Tel. 066865212 066872381 066872353 - Fax 0668219294</w:t>
      </w:r>
    </w:p>
    <w:p w14:paraId="612F272E" w14:textId="77777777" w:rsidR="004944D8" w:rsidRPr="00CC175F" w:rsidRDefault="00CC175F" w:rsidP="00CC175F">
      <w:pPr>
        <w:autoSpaceDE w:val="0"/>
        <w:autoSpaceDN w:val="0"/>
        <w:adjustRightInd w:val="0"/>
        <w:ind w:left="1440" w:firstLine="720"/>
      </w:pPr>
      <w:r w:rsidRPr="00CC175F">
        <w:t>E-mail</w:t>
      </w:r>
      <w:r>
        <w:t xml:space="preserve">  </w:t>
      </w:r>
      <w:r w:rsidRPr="00CC175F">
        <w:t xml:space="preserve"> ambasenequiri@tiscali.it</w:t>
      </w:r>
      <w:r w:rsidR="004944D8">
        <w:rPr>
          <w:rFonts w:ascii="MS Sans Serif" w:hAnsi="MS Sans Serif"/>
          <w:snapToGrid w:val="0"/>
          <w:sz w:val="24"/>
        </w:rPr>
        <w:tab/>
      </w:r>
    </w:p>
    <w:p w14:paraId="68FF09D8" w14:textId="77777777" w:rsidR="004944D8" w:rsidRDefault="004944D8" w:rsidP="003F1182">
      <w:pPr>
        <w:widowControl w:val="0"/>
        <w:tabs>
          <w:tab w:val="left" w:pos="2127"/>
        </w:tabs>
        <w:ind w:left="2127" w:hanging="2127"/>
        <w:jc w:val="both"/>
        <w:rPr>
          <w:snapToGrid w:val="0"/>
          <w:color w:val="000000"/>
          <w:sz w:val="23"/>
        </w:rPr>
      </w:pPr>
      <w:r>
        <w:rPr>
          <w:b/>
          <w:snapToGrid w:val="0"/>
          <w:color w:val="000000"/>
        </w:rPr>
        <w:t>Circoscrizione</w:t>
      </w:r>
      <w:r w:rsidR="00CC175F">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1B298028" w14:textId="77777777" w:rsidR="001135B0" w:rsidRDefault="001135B0" w:rsidP="001135B0">
      <w:pPr>
        <w:widowControl w:val="0"/>
        <w:tabs>
          <w:tab w:val="left" w:pos="90"/>
        </w:tabs>
        <w:rPr>
          <w:b/>
          <w:snapToGrid w:val="0"/>
          <w:color w:val="000080"/>
          <w:u w:val="single"/>
        </w:rPr>
      </w:pPr>
    </w:p>
    <w:p w14:paraId="22264C75" w14:textId="77777777" w:rsidR="008951D4" w:rsidRDefault="008951D4" w:rsidP="001135B0">
      <w:pPr>
        <w:widowControl w:val="0"/>
        <w:tabs>
          <w:tab w:val="left" w:pos="90"/>
        </w:tabs>
        <w:rPr>
          <w:b/>
          <w:snapToGrid w:val="0"/>
          <w:color w:val="000080"/>
          <w:u w:val="single"/>
        </w:rPr>
      </w:pPr>
    </w:p>
    <w:p w14:paraId="324FFABF" w14:textId="77777777" w:rsidR="001135B0" w:rsidRDefault="001135B0" w:rsidP="001135B0">
      <w:pPr>
        <w:widowControl w:val="0"/>
        <w:tabs>
          <w:tab w:val="left" w:pos="90"/>
        </w:tabs>
        <w:rPr>
          <w:b/>
          <w:snapToGrid w:val="0"/>
          <w:color w:val="000080"/>
          <w:u w:val="single"/>
        </w:rPr>
      </w:pPr>
    </w:p>
    <w:p w14:paraId="41534DD9" w14:textId="7A057F39" w:rsidR="004944D8" w:rsidRDefault="004944D8" w:rsidP="001135B0">
      <w:pPr>
        <w:widowControl w:val="0"/>
        <w:tabs>
          <w:tab w:val="left" w:pos="90"/>
        </w:tabs>
        <w:rPr>
          <w:b/>
          <w:snapToGrid w:val="0"/>
          <w:color w:val="000080"/>
          <w:sz w:val="26"/>
          <w:u w:val="single"/>
        </w:rPr>
      </w:pPr>
      <w:r>
        <w:rPr>
          <w:b/>
          <w:snapToGrid w:val="0"/>
          <w:color w:val="000080"/>
          <w:u w:val="single"/>
        </w:rPr>
        <w:t>MILANO – CONSO</w:t>
      </w:r>
      <w:r w:rsidR="00F97E27">
        <w:rPr>
          <w:b/>
          <w:snapToGrid w:val="0"/>
          <w:color w:val="000080"/>
          <w:u w:val="single"/>
        </w:rPr>
        <w:t>LATO GENERALE</w:t>
      </w:r>
    </w:p>
    <w:p w14:paraId="33DE5D3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w:t>
      </w:r>
      <w:r w:rsidR="00A45F22">
        <w:rPr>
          <w:snapToGrid w:val="0"/>
          <w:color w:val="000000"/>
        </w:rPr>
        <w:t>le</w:t>
      </w:r>
      <w:r>
        <w:rPr>
          <w:snapToGrid w:val="0"/>
          <w:color w:val="000000"/>
        </w:rPr>
        <w:t xml:space="preserve"> </w:t>
      </w:r>
      <w:r w:rsidR="005D30A8">
        <w:rPr>
          <w:snapToGrid w:val="0"/>
          <w:color w:val="000000"/>
        </w:rPr>
        <w:t>C</w:t>
      </w:r>
      <w:r>
        <w:rPr>
          <w:snapToGrid w:val="0"/>
          <w:color w:val="000000"/>
        </w:rPr>
        <w:t>e</w:t>
      </w:r>
      <w:r w:rsidR="005D30A8">
        <w:rPr>
          <w:snapToGrid w:val="0"/>
          <w:color w:val="000000"/>
        </w:rPr>
        <w:t>rtosa</w:t>
      </w:r>
      <w:r>
        <w:rPr>
          <w:snapToGrid w:val="0"/>
          <w:color w:val="000000"/>
        </w:rPr>
        <w:t xml:space="preserve">, </w:t>
      </w:r>
      <w:r w:rsidR="005D30A8">
        <w:rPr>
          <w:snapToGrid w:val="0"/>
          <w:color w:val="000000"/>
        </w:rPr>
        <w:t>187</w:t>
      </w:r>
      <w:r>
        <w:rPr>
          <w:snapToGrid w:val="0"/>
          <w:color w:val="000000"/>
        </w:rPr>
        <w:t xml:space="preserve"> - 2015</w:t>
      </w:r>
      <w:r w:rsidR="00EF2F3C">
        <w:rPr>
          <w:snapToGrid w:val="0"/>
          <w:color w:val="000000"/>
        </w:rPr>
        <w:t>1</w:t>
      </w:r>
      <w:r>
        <w:rPr>
          <w:snapToGrid w:val="0"/>
          <w:color w:val="000000"/>
        </w:rPr>
        <w:t xml:space="preserve"> Milano </w:t>
      </w:r>
    </w:p>
    <w:p w14:paraId="74AAE995" w14:textId="77777777" w:rsidR="004944D8" w:rsidRDefault="00CC175F">
      <w:pPr>
        <w:widowControl w:val="0"/>
        <w:tabs>
          <w:tab w:val="left" w:pos="2321"/>
        </w:tabs>
        <w:rPr>
          <w:snapToGrid w:val="0"/>
          <w:color w:val="000000"/>
        </w:rPr>
      </w:pPr>
      <w:r>
        <w:rPr>
          <w:rFonts w:ascii="MS Sans Serif" w:hAnsi="MS Sans Serif"/>
          <w:snapToGrid w:val="0"/>
          <w:color w:val="000000"/>
          <w:sz w:val="24"/>
        </w:rPr>
        <w:tab/>
      </w:r>
      <w:r w:rsidR="004944D8">
        <w:rPr>
          <w:snapToGrid w:val="0"/>
          <w:color w:val="000000"/>
        </w:rPr>
        <w:t>Tel. 0241540073 - Fax 0241</w:t>
      </w:r>
      <w:r w:rsidR="001D45F9">
        <w:rPr>
          <w:snapToGrid w:val="0"/>
          <w:color w:val="000000"/>
        </w:rPr>
        <w:t>54</w:t>
      </w:r>
      <w:r w:rsidR="004944D8">
        <w:rPr>
          <w:snapToGrid w:val="0"/>
          <w:color w:val="000000"/>
        </w:rPr>
        <w:t>9</w:t>
      </w:r>
      <w:r w:rsidR="001D45F9">
        <w:rPr>
          <w:snapToGrid w:val="0"/>
          <w:color w:val="000000"/>
        </w:rPr>
        <w:t>843</w:t>
      </w:r>
      <w:r w:rsidR="004944D8">
        <w:rPr>
          <w:snapToGrid w:val="0"/>
          <w:color w:val="000000"/>
        </w:rPr>
        <w:t xml:space="preserve">  </w:t>
      </w:r>
    </w:p>
    <w:p w14:paraId="5BCFFAD4" w14:textId="77777777" w:rsidR="00FD3A9A" w:rsidRDefault="00FD3A9A">
      <w:pPr>
        <w:widowControl w:val="0"/>
        <w:tabs>
          <w:tab w:val="left" w:pos="2321"/>
        </w:tabs>
        <w:rPr>
          <w:snapToGrid w:val="0"/>
          <w:color w:val="000000"/>
          <w:sz w:val="23"/>
        </w:rPr>
      </w:pPr>
      <w:r>
        <w:rPr>
          <w:snapToGrid w:val="0"/>
          <w:color w:val="000000"/>
        </w:rPr>
        <w:tab/>
        <w:t xml:space="preserve">E-mail  </w:t>
      </w:r>
      <w:hyperlink r:id="rId470" w:history="1">
        <w:r w:rsidR="002E39F8" w:rsidRPr="00D228A2">
          <w:rPr>
            <w:rStyle w:val="Collegamentoipertestuale"/>
            <w:sz w:val="22"/>
            <w:szCs w:val="22"/>
          </w:rPr>
          <w:t>consulsenmilan2014@gmail.com</w:t>
        </w:r>
      </w:hyperlink>
      <w:r w:rsidR="002E39F8">
        <w:rPr>
          <w:color w:val="000000"/>
          <w:sz w:val="22"/>
          <w:szCs w:val="22"/>
        </w:rPr>
        <w:t xml:space="preserve"> </w:t>
      </w:r>
    </w:p>
    <w:p w14:paraId="54D6810A" w14:textId="24FF5B34" w:rsidR="004944D8" w:rsidRDefault="004944D8">
      <w:pPr>
        <w:widowControl w:val="0"/>
        <w:tabs>
          <w:tab w:val="left" w:pos="2268"/>
        </w:tabs>
        <w:spacing w:before="40"/>
        <w:ind w:left="2268" w:hanging="2268"/>
        <w:rPr>
          <w:snapToGrid w:val="0"/>
          <w:color w:val="000000"/>
        </w:rPr>
      </w:pPr>
      <w:r>
        <w:rPr>
          <w:b/>
          <w:snapToGrid w:val="0"/>
          <w:color w:val="000000"/>
        </w:rPr>
        <w:t>Circoscrizione</w:t>
      </w:r>
      <w:r>
        <w:rPr>
          <w:rFonts w:ascii="MS Sans Serif" w:hAnsi="MS Sans Serif"/>
          <w:snapToGrid w:val="0"/>
          <w:color w:val="000000"/>
          <w:sz w:val="24"/>
        </w:rPr>
        <w:tab/>
      </w:r>
      <w:r w:rsidR="00207730">
        <w:rPr>
          <w:snapToGrid w:val="0"/>
          <w:color w:val="000000"/>
        </w:rPr>
        <w:t>Lombardia</w:t>
      </w:r>
      <w:r w:rsidR="00FF77E0">
        <w:rPr>
          <w:snapToGrid w:val="0"/>
          <w:color w:val="000000"/>
        </w:rPr>
        <w:t>, Piemonte, L</w:t>
      </w:r>
      <w:r w:rsidR="00C11847">
        <w:rPr>
          <w:snapToGrid w:val="0"/>
          <w:color w:val="000000"/>
        </w:rPr>
        <w:t xml:space="preserve">iguria, Valle d’Aosta, Trentino Alto Adige, Veneto, Friuli </w:t>
      </w:r>
      <w:r w:rsidR="00FF77E0">
        <w:rPr>
          <w:snapToGrid w:val="0"/>
          <w:color w:val="000000"/>
        </w:rPr>
        <w:t>Venezia Giulia, Emilia Romagna</w:t>
      </w:r>
    </w:p>
    <w:p w14:paraId="4421374C" w14:textId="78D5480A" w:rsidR="004944D8" w:rsidRDefault="00D3650A">
      <w:pPr>
        <w:widowControl w:val="0"/>
        <w:tabs>
          <w:tab w:val="left" w:pos="90"/>
          <w:tab w:val="left" w:pos="2321"/>
        </w:tabs>
        <w:spacing w:before="40"/>
        <w:rPr>
          <w:snapToGrid w:val="0"/>
          <w:color w:val="000000"/>
        </w:rPr>
      </w:pPr>
      <w:bookmarkStart w:id="77" w:name="_Hlk198810675"/>
      <w:r>
        <w:rPr>
          <w:snapToGrid w:val="0"/>
          <w:color w:val="000000"/>
        </w:rPr>
        <w:t>Signor DJIBRIL FOFANA, Console Generale (Exequatur 29 aprile 2025)</w:t>
      </w:r>
    </w:p>
    <w:bookmarkEnd w:id="77"/>
    <w:p w14:paraId="48E86A8C" w14:textId="2EFD1C1F" w:rsidR="00BE4473" w:rsidRDefault="00BE4473" w:rsidP="00464475">
      <w:pPr>
        <w:widowControl w:val="0"/>
        <w:tabs>
          <w:tab w:val="left" w:pos="90"/>
          <w:tab w:val="left" w:pos="2321"/>
        </w:tabs>
        <w:rPr>
          <w:snapToGrid w:val="0"/>
          <w:color w:val="000000"/>
        </w:rPr>
      </w:pPr>
      <w:r>
        <w:rPr>
          <w:snapToGrid w:val="0"/>
          <w:color w:val="000000"/>
        </w:rPr>
        <w:t xml:space="preserve">Signor KOMMLAN NORBERT DIROA, Console (6 </w:t>
      </w:r>
      <w:proofErr w:type="spellStart"/>
      <w:r>
        <w:rPr>
          <w:snapToGrid w:val="0"/>
          <w:color w:val="000000"/>
        </w:rPr>
        <w:t>settembte</w:t>
      </w:r>
      <w:proofErr w:type="spellEnd"/>
      <w:r>
        <w:rPr>
          <w:snapToGrid w:val="0"/>
          <w:color w:val="000000"/>
        </w:rPr>
        <w:t xml:space="preserve"> 2024)</w:t>
      </w:r>
    </w:p>
    <w:p w14:paraId="48E5B78B" w14:textId="77777777" w:rsidR="00DB2A23" w:rsidRDefault="00DB2A23" w:rsidP="00DB2A23">
      <w:pPr>
        <w:widowControl w:val="0"/>
        <w:tabs>
          <w:tab w:val="left" w:pos="90"/>
        </w:tabs>
      </w:pPr>
      <w:r>
        <w:t>Signora NAFI MAR, Addetto Consolare, (14 dicembre 2020)</w:t>
      </w:r>
    </w:p>
    <w:p w14:paraId="2FBF1EFF" w14:textId="23BF0135" w:rsidR="003B0CE9" w:rsidRDefault="003B0CE9">
      <w:pPr>
        <w:widowControl w:val="0"/>
        <w:tabs>
          <w:tab w:val="left" w:pos="90"/>
        </w:tabs>
      </w:pPr>
      <w:r w:rsidRPr="003B0CE9">
        <w:t xml:space="preserve">Signor </w:t>
      </w:r>
      <w:r w:rsidR="000859D3">
        <w:t xml:space="preserve"> </w:t>
      </w:r>
      <w:r w:rsidR="002B1392">
        <w:t>MAMADOU ALPHA</w:t>
      </w:r>
      <w:r w:rsidR="004D2504">
        <w:t xml:space="preserve"> DIALLO</w:t>
      </w:r>
      <w:r w:rsidRPr="003B0CE9">
        <w:t>, Addetto Consolare (</w:t>
      </w:r>
      <w:r w:rsidR="002B1392">
        <w:t>7 gennaio 2021</w:t>
      </w:r>
      <w:r w:rsidRPr="003B0CE9">
        <w:t>)</w:t>
      </w:r>
    </w:p>
    <w:p w14:paraId="719E1296" w14:textId="0E2D49CB" w:rsidR="00723671" w:rsidRDefault="00723671">
      <w:pPr>
        <w:widowControl w:val="0"/>
        <w:tabs>
          <w:tab w:val="left" w:pos="90"/>
        </w:tabs>
      </w:pPr>
      <w:proofErr w:type="spellStart"/>
      <w:r>
        <w:t>Signro</w:t>
      </w:r>
      <w:proofErr w:type="spellEnd"/>
      <w:r>
        <w:t xml:space="preserve"> ALIOUNE BA, Addetto Consolare (11 gennaio 2021)</w:t>
      </w:r>
    </w:p>
    <w:p w14:paraId="07A56A7D" w14:textId="77777777" w:rsidR="009A02E8" w:rsidRDefault="009A02E8">
      <w:pPr>
        <w:widowControl w:val="0"/>
        <w:tabs>
          <w:tab w:val="left" w:pos="90"/>
        </w:tabs>
      </w:pPr>
      <w:r>
        <w:t>Signora MAME DAGA NDAO, Addetto Consolare, (16 settembre 2021)</w:t>
      </w:r>
    </w:p>
    <w:p w14:paraId="6FF2FE4C" w14:textId="77777777" w:rsidR="00F974C7" w:rsidRDefault="00F974C7">
      <w:pPr>
        <w:widowControl w:val="0"/>
        <w:tabs>
          <w:tab w:val="left" w:pos="90"/>
        </w:tabs>
      </w:pPr>
      <w:r>
        <w:t>Signor EL HADJI DIOUF, Addetto Consolare (8 ottobre 2023)</w:t>
      </w:r>
    </w:p>
    <w:p w14:paraId="5B04509B" w14:textId="0412ED27" w:rsidR="002670C9" w:rsidRDefault="002670C9">
      <w:pPr>
        <w:widowControl w:val="0"/>
        <w:tabs>
          <w:tab w:val="left" w:pos="90"/>
        </w:tabs>
      </w:pPr>
      <w:r>
        <w:t>Signora NDEYE KHAR CISSE, Addetto Consolare (9 marzo 2024)</w:t>
      </w:r>
    </w:p>
    <w:p w14:paraId="18E25A3E" w14:textId="77777777" w:rsidR="005A2871" w:rsidRDefault="005A2871" w:rsidP="005A2871">
      <w:pPr>
        <w:widowControl w:val="0"/>
        <w:tabs>
          <w:tab w:val="left" w:pos="90"/>
        </w:tabs>
      </w:pPr>
      <w:r>
        <w:t>Signor AMI NDIAYE, Addetto Consolare (10 ottobre 2024)</w:t>
      </w:r>
    </w:p>
    <w:p w14:paraId="00D04E30" w14:textId="207758A7" w:rsidR="00986852" w:rsidRDefault="00986852">
      <w:pPr>
        <w:widowControl w:val="0"/>
        <w:tabs>
          <w:tab w:val="left" w:pos="90"/>
        </w:tabs>
      </w:pPr>
      <w:r>
        <w:t>Signor BABACAR FAYE, Addetto Consolare</w:t>
      </w:r>
      <w:r w:rsidR="005A2871">
        <w:t xml:space="preserve"> (11 novembre 2024)</w:t>
      </w:r>
    </w:p>
    <w:p w14:paraId="3BC87DB7" w14:textId="04FB8984" w:rsidR="00986852" w:rsidRDefault="00986852">
      <w:pPr>
        <w:widowControl w:val="0"/>
        <w:tabs>
          <w:tab w:val="left" w:pos="90"/>
        </w:tabs>
      </w:pPr>
      <w:r>
        <w:t>Signora NIOUMA DIARRA, Addetto Consolare</w:t>
      </w:r>
      <w:r w:rsidR="005A2871">
        <w:t xml:space="preserve"> (11 novembre 2024)</w:t>
      </w:r>
    </w:p>
    <w:p w14:paraId="4F953C33" w14:textId="77777777" w:rsidR="001372EF" w:rsidRDefault="001372EF" w:rsidP="001372EF">
      <w:pPr>
        <w:widowControl w:val="0"/>
        <w:tabs>
          <w:tab w:val="left" w:pos="90"/>
        </w:tabs>
        <w:rPr>
          <w:b/>
          <w:snapToGrid w:val="0"/>
          <w:color w:val="000080"/>
          <w:u w:val="single"/>
        </w:rPr>
      </w:pPr>
    </w:p>
    <w:p w14:paraId="2B334DF7" w14:textId="77777777" w:rsidR="001372EF" w:rsidRDefault="001372EF" w:rsidP="001372EF">
      <w:pPr>
        <w:widowControl w:val="0"/>
        <w:tabs>
          <w:tab w:val="left" w:pos="90"/>
        </w:tabs>
        <w:rPr>
          <w:b/>
          <w:snapToGrid w:val="0"/>
          <w:color w:val="000080"/>
          <w:u w:val="single"/>
        </w:rPr>
      </w:pPr>
    </w:p>
    <w:p w14:paraId="6A42C39C" w14:textId="77777777" w:rsidR="006765CB" w:rsidRDefault="006765CB" w:rsidP="001372EF">
      <w:pPr>
        <w:widowControl w:val="0"/>
        <w:tabs>
          <w:tab w:val="left" w:pos="90"/>
        </w:tabs>
        <w:rPr>
          <w:b/>
          <w:snapToGrid w:val="0"/>
          <w:color w:val="000080"/>
          <w:sz w:val="26"/>
          <w:u w:val="single"/>
        </w:rPr>
      </w:pPr>
      <w:r>
        <w:rPr>
          <w:b/>
          <w:snapToGrid w:val="0"/>
          <w:color w:val="000080"/>
          <w:u w:val="single"/>
        </w:rPr>
        <w:t xml:space="preserve">NAPOLI - CONSOLATO            </w:t>
      </w:r>
    </w:p>
    <w:p w14:paraId="1E57316F" w14:textId="77777777" w:rsidR="0005052E" w:rsidRDefault="0005052E" w:rsidP="0005052E">
      <w:pPr>
        <w:widowControl w:val="0"/>
        <w:tabs>
          <w:tab w:val="left" w:pos="90"/>
          <w:tab w:val="left" w:pos="2321"/>
        </w:tabs>
        <w:rPr>
          <w:b/>
          <w:snapToGrid w:val="0"/>
          <w:color w:val="000000"/>
        </w:rPr>
      </w:pPr>
    </w:p>
    <w:p w14:paraId="1210292C" w14:textId="77777777" w:rsidR="006765CB" w:rsidRDefault="006765CB" w:rsidP="0005052E">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05052E">
        <w:rPr>
          <w:snapToGrid w:val="0"/>
          <w:color w:val="000000"/>
        </w:rPr>
        <w:t>Riviera di Chiaia</w:t>
      </w:r>
      <w:r>
        <w:rPr>
          <w:snapToGrid w:val="0"/>
          <w:color w:val="000000"/>
        </w:rPr>
        <w:t>, 1</w:t>
      </w:r>
      <w:r w:rsidR="0005052E">
        <w:rPr>
          <w:snapToGrid w:val="0"/>
          <w:color w:val="000000"/>
        </w:rPr>
        <w:t>05 – 3° piano</w:t>
      </w:r>
      <w:r>
        <w:rPr>
          <w:snapToGrid w:val="0"/>
          <w:color w:val="000000"/>
        </w:rPr>
        <w:t xml:space="preserve"> – 801</w:t>
      </w:r>
      <w:r w:rsidR="0005052E">
        <w:rPr>
          <w:snapToGrid w:val="0"/>
          <w:color w:val="000000"/>
        </w:rPr>
        <w:t>22</w:t>
      </w:r>
      <w:r>
        <w:rPr>
          <w:snapToGrid w:val="0"/>
          <w:color w:val="000000"/>
        </w:rPr>
        <w:t xml:space="preserve"> Napoli  </w:t>
      </w:r>
    </w:p>
    <w:p w14:paraId="11083928" w14:textId="77777777" w:rsidR="0005052E" w:rsidRPr="00FE35D7" w:rsidRDefault="0005052E" w:rsidP="0005052E">
      <w:pPr>
        <w:widowControl w:val="0"/>
        <w:tabs>
          <w:tab w:val="left" w:pos="90"/>
          <w:tab w:val="left" w:pos="2321"/>
        </w:tabs>
        <w:rPr>
          <w:snapToGrid w:val="0"/>
          <w:color w:val="000000"/>
          <w:lang w:val="fr-FR"/>
        </w:rPr>
      </w:pPr>
      <w:r>
        <w:rPr>
          <w:snapToGrid w:val="0"/>
          <w:color w:val="000000"/>
        </w:rPr>
        <w:tab/>
      </w:r>
      <w:r>
        <w:rPr>
          <w:snapToGrid w:val="0"/>
          <w:color w:val="000000"/>
        </w:rPr>
        <w:tab/>
      </w:r>
      <w:r w:rsidRPr="00FE35D7">
        <w:rPr>
          <w:snapToGrid w:val="0"/>
          <w:color w:val="000000"/>
          <w:lang w:val="fr-FR"/>
        </w:rPr>
        <w:t xml:space="preserve">Tel. </w:t>
      </w:r>
      <w:r w:rsidR="00271B1A" w:rsidRPr="00FE35D7">
        <w:rPr>
          <w:snapToGrid w:val="0"/>
          <w:color w:val="000000"/>
          <w:lang w:val="fr-FR"/>
        </w:rPr>
        <w:t>081666895 -</w:t>
      </w:r>
      <w:r w:rsidR="00F963BD" w:rsidRPr="00FE35D7">
        <w:rPr>
          <w:snapToGrid w:val="0"/>
          <w:color w:val="000000"/>
          <w:lang w:val="fr-FR"/>
        </w:rPr>
        <w:t xml:space="preserve"> </w:t>
      </w:r>
      <w:r w:rsidR="00271B1A" w:rsidRPr="00FE35D7">
        <w:rPr>
          <w:snapToGrid w:val="0"/>
          <w:color w:val="000000"/>
          <w:lang w:val="fr-FR"/>
        </w:rPr>
        <w:t>F</w:t>
      </w:r>
      <w:r w:rsidR="00F963BD" w:rsidRPr="00FE35D7">
        <w:rPr>
          <w:snapToGrid w:val="0"/>
          <w:color w:val="000000"/>
          <w:lang w:val="fr-FR"/>
        </w:rPr>
        <w:t xml:space="preserve">ax </w:t>
      </w:r>
      <w:r w:rsidRPr="00FE35D7">
        <w:rPr>
          <w:snapToGrid w:val="0"/>
          <w:color w:val="000000"/>
          <w:lang w:val="fr-FR"/>
        </w:rPr>
        <w:t>0812</w:t>
      </w:r>
      <w:r w:rsidR="00271B1A" w:rsidRPr="00FE35D7">
        <w:rPr>
          <w:snapToGrid w:val="0"/>
          <w:color w:val="000000"/>
          <w:lang w:val="fr-FR"/>
        </w:rPr>
        <w:t>40491</w:t>
      </w:r>
      <w:r w:rsidRPr="00FE35D7">
        <w:rPr>
          <w:snapToGrid w:val="0"/>
          <w:color w:val="000000"/>
          <w:lang w:val="fr-FR"/>
        </w:rPr>
        <w:t>7</w:t>
      </w:r>
    </w:p>
    <w:p w14:paraId="0385618B" w14:textId="77777777" w:rsidR="0005052E" w:rsidRPr="0044657F" w:rsidRDefault="0005052E" w:rsidP="0005052E">
      <w:pPr>
        <w:widowControl w:val="0"/>
        <w:tabs>
          <w:tab w:val="left" w:pos="90"/>
          <w:tab w:val="left" w:pos="2321"/>
        </w:tabs>
        <w:rPr>
          <w:snapToGrid w:val="0"/>
          <w:color w:val="000000"/>
          <w:sz w:val="26"/>
        </w:rPr>
      </w:pPr>
      <w:r w:rsidRPr="00FE35D7">
        <w:rPr>
          <w:snapToGrid w:val="0"/>
          <w:color w:val="000000"/>
          <w:lang w:val="fr-FR"/>
        </w:rPr>
        <w:tab/>
      </w:r>
      <w:r w:rsidRPr="00FE35D7">
        <w:rPr>
          <w:snapToGrid w:val="0"/>
          <w:color w:val="000000"/>
          <w:lang w:val="fr-FR"/>
        </w:rPr>
        <w:tab/>
      </w:r>
      <w:r w:rsidRPr="0044657F">
        <w:rPr>
          <w:snapToGrid w:val="0"/>
          <w:color w:val="000000"/>
        </w:rPr>
        <w:t xml:space="preserve">E-mail  </w:t>
      </w:r>
      <w:hyperlink r:id="rId471" w:history="1">
        <w:r w:rsidR="00271B1A" w:rsidRPr="0044657F">
          <w:rPr>
            <w:rStyle w:val="Collegamentoipertestuale"/>
            <w:snapToGrid w:val="0"/>
            <w:color w:val="000000"/>
            <w:u w:val="none"/>
          </w:rPr>
          <w:t>courrier@consulsenenaples.it</w:t>
        </w:r>
      </w:hyperlink>
      <w:r w:rsidR="00271B1A" w:rsidRPr="0044657F">
        <w:rPr>
          <w:snapToGrid w:val="0"/>
          <w:color w:val="000000"/>
        </w:rPr>
        <w:t xml:space="preserve">   consul@consulsenenaples.it</w:t>
      </w:r>
    </w:p>
    <w:p w14:paraId="2EFBB2D7" w14:textId="77777777" w:rsidR="00E043F8" w:rsidRPr="0044657F" w:rsidRDefault="00E043F8" w:rsidP="006765CB">
      <w:pPr>
        <w:widowControl w:val="0"/>
        <w:tabs>
          <w:tab w:val="left" w:pos="90"/>
          <w:tab w:val="left" w:pos="2321"/>
        </w:tabs>
        <w:spacing w:before="40"/>
        <w:rPr>
          <w:b/>
          <w:snapToGrid w:val="0"/>
          <w:color w:val="000000"/>
        </w:rPr>
      </w:pPr>
      <w:r w:rsidRPr="0044657F">
        <w:rPr>
          <w:b/>
          <w:snapToGrid w:val="0"/>
          <w:color w:val="000000"/>
        </w:rPr>
        <w:tab/>
      </w:r>
      <w:r w:rsidRPr="0044657F">
        <w:rPr>
          <w:b/>
          <w:snapToGrid w:val="0"/>
          <w:color w:val="000000"/>
        </w:rPr>
        <w:tab/>
      </w:r>
      <w:r w:rsidRPr="0044657F">
        <w:rPr>
          <w:snapToGrid w:val="0"/>
          <w:color w:val="000000"/>
        </w:rPr>
        <w:t>Sito internet  www.consulsenenaples.it</w:t>
      </w:r>
    </w:p>
    <w:p w14:paraId="0908B56E" w14:textId="77777777" w:rsidR="006765CB" w:rsidRPr="0044657F" w:rsidRDefault="006765CB" w:rsidP="006765CB">
      <w:pPr>
        <w:widowControl w:val="0"/>
        <w:tabs>
          <w:tab w:val="left" w:pos="90"/>
          <w:tab w:val="left" w:pos="2321"/>
        </w:tabs>
        <w:spacing w:before="40"/>
        <w:rPr>
          <w:snapToGrid w:val="0"/>
          <w:color w:val="000000"/>
          <w:sz w:val="26"/>
        </w:rPr>
      </w:pPr>
      <w:r w:rsidRPr="0044657F">
        <w:rPr>
          <w:b/>
          <w:snapToGrid w:val="0"/>
          <w:color w:val="000000"/>
        </w:rPr>
        <w:t>Circoscrizione</w:t>
      </w:r>
      <w:r w:rsidRPr="0044657F">
        <w:rPr>
          <w:rFonts w:ascii="MS Sans Serif" w:hAnsi="MS Sans Serif"/>
          <w:snapToGrid w:val="0"/>
          <w:sz w:val="24"/>
        </w:rPr>
        <w:tab/>
      </w:r>
      <w:r w:rsidRPr="0044657F">
        <w:rPr>
          <w:snapToGrid w:val="0"/>
          <w:color w:val="000000"/>
        </w:rPr>
        <w:t>Campania</w:t>
      </w:r>
    </w:p>
    <w:p w14:paraId="2E24EFD7" w14:textId="77777777" w:rsidR="006765CB" w:rsidRPr="0044657F" w:rsidRDefault="006765CB" w:rsidP="006765CB">
      <w:pPr>
        <w:widowControl w:val="0"/>
        <w:tabs>
          <w:tab w:val="left" w:pos="2321"/>
        </w:tabs>
        <w:rPr>
          <w:snapToGrid w:val="0"/>
          <w:color w:val="000000"/>
          <w:sz w:val="23"/>
        </w:rPr>
      </w:pPr>
      <w:r w:rsidRPr="0044657F">
        <w:rPr>
          <w:rFonts w:ascii="MS Sans Serif" w:hAnsi="MS Sans Serif"/>
          <w:snapToGrid w:val="0"/>
          <w:sz w:val="24"/>
        </w:rPr>
        <w:tab/>
      </w:r>
      <w:r w:rsidRPr="0044657F">
        <w:rPr>
          <w:snapToGrid w:val="0"/>
          <w:color w:val="000000"/>
        </w:rPr>
        <w:t xml:space="preserve">                            </w:t>
      </w:r>
    </w:p>
    <w:p w14:paraId="60DDD477" w14:textId="0CA1318D" w:rsidR="008970AA" w:rsidRPr="00BC262E" w:rsidRDefault="008970AA" w:rsidP="006765CB">
      <w:pPr>
        <w:widowControl w:val="0"/>
        <w:tabs>
          <w:tab w:val="left" w:pos="90"/>
        </w:tabs>
        <w:spacing w:before="23"/>
        <w:rPr>
          <w:snapToGrid w:val="0"/>
          <w:color w:val="000000"/>
        </w:rPr>
      </w:pPr>
      <w:r w:rsidRPr="00BC262E">
        <w:rPr>
          <w:snapToGrid w:val="0"/>
          <w:color w:val="000000"/>
        </w:rPr>
        <w:t>Signor SALIFOU DIADHIOU, Console (Exequatur 20 maggio 2025)</w:t>
      </w:r>
    </w:p>
    <w:p w14:paraId="77B4B5AF" w14:textId="5A1B356F" w:rsidR="00B62D84" w:rsidRDefault="00B62D84" w:rsidP="006765CB">
      <w:pPr>
        <w:widowControl w:val="0"/>
        <w:tabs>
          <w:tab w:val="left" w:pos="90"/>
        </w:tabs>
        <w:spacing w:before="23"/>
        <w:rPr>
          <w:snapToGrid w:val="0"/>
          <w:color w:val="000000"/>
        </w:rPr>
      </w:pPr>
      <w:r>
        <w:rPr>
          <w:snapToGrid w:val="0"/>
          <w:color w:val="000000"/>
        </w:rPr>
        <w:t>Signora NDEYE SOKHNA SOW, Addetto Consolare (17 settembre 2021)</w:t>
      </w:r>
    </w:p>
    <w:p w14:paraId="6AAAEC2A" w14:textId="77777777" w:rsidR="009E3428" w:rsidRDefault="009E3428" w:rsidP="006765CB">
      <w:pPr>
        <w:widowControl w:val="0"/>
        <w:tabs>
          <w:tab w:val="left" w:pos="90"/>
        </w:tabs>
        <w:spacing w:before="23"/>
        <w:rPr>
          <w:snapToGrid w:val="0"/>
          <w:color w:val="000000"/>
        </w:rPr>
      </w:pPr>
      <w:r>
        <w:rPr>
          <w:snapToGrid w:val="0"/>
          <w:color w:val="000000"/>
        </w:rPr>
        <w:t>Signor LOUIS NDIAYE, Addetto Consolare (3 maggio 2023)</w:t>
      </w:r>
    </w:p>
    <w:p w14:paraId="3A32EF2F" w14:textId="77777777" w:rsidR="00E31F1C" w:rsidRDefault="00E31F1C" w:rsidP="006765CB">
      <w:pPr>
        <w:widowControl w:val="0"/>
        <w:tabs>
          <w:tab w:val="left" w:pos="90"/>
        </w:tabs>
        <w:spacing w:before="23"/>
        <w:rPr>
          <w:snapToGrid w:val="0"/>
          <w:color w:val="000000"/>
        </w:rPr>
      </w:pPr>
      <w:r>
        <w:rPr>
          <w:snapToGrid w:val="0"/>
          <w:color w:val="000000"/>
        </w:rPr>
        <w:t>Signora NDEYE MAREME DIOP, Addetto Consolare (16 ottobre 2023)</w:t>
      </w:r>
    </w:p>
    <w:p w14:paraId="4F0EB571" w14:textId="77777777" w:rsidR="001372EF" w:rsidRDefault="001372EF" w:rsidP="001372EF">
      <w:pPr>
        <w:widowControl w:val="0"/>
        <w:tabs>
          <w:tab w:val="left" w:pos="90"/>
        </w:tabs>
        <w:rPr>
          <w:snapToGrid w:val="0"/>
          <w:color w:val="000000"/>
        </w:rPr>
      </w:pPr>
    </w:p>
    <w:p w14:paraId="025381F4" w14:textId="77777777" w:rsidR="009E7410" w:rsidRDefault="009E7410" w:rsidP="001372EF">
      <w:pPr>
        <w:widowControl w:val="0"/>
        <w:tabs>
          <w:tab w:val="left" w:pos="90"/>
        </w:tabs>
        <w:rPr>
          <w:snapToGrid w:val="0"/>
          <w:color w:val="000000"/>
        </w:rPr>
      </w:pPr>
    </w:p>
    <w:p w14:paraId="58AD0F35" w14:textId="77777777" w:rsidR="00920D18" w:rsidRDefault="00920D18" w:rsidP="001372EF">
      <w:pPr>
        <w:widowControl w:val="0"/>
        <w:tabs>
          <w:tab w:val="left" w:pos="90"/>
        </w:tabs>
        <w:rPr>
          <w:b/>
          <w:snapToGrid w:val="0"/>
          <w:color w:val="000080"/>
          <w:u w:val="single"/>
        </w:rPr>
      </w:pPr>
      <w:r>
        <w:rPr>
          <w:b/>
          <w:snapToGrid w:val="0"/>
          <w:color w:val="000080"/>
          <w:u w:val="single"/>
        </w:rPr>
        <w:t xml:space="preserve">ASCOLI PICENO - CONSOLATO ONORARIO            </w:t>
      </w:r>
    </w:p>
    <w:p w14:paraId="022D4C7C" w14:textId="77777777" w:rsidR="00920D18" w:rsidRDefault="00920D18" w:rsidP="001372EF">
      <w:pPr>
        <w:widowControl w:val="0"/>
        <w:tabs>
          <w:tab w:val="left" w:pos="2321"/>
        </w:tabs>
        <w:rPr>
          <w:b/>
          <w:snapToGrid w:val="0"/>
          <w:color w:val="000000"/>
        </w:rPr>
      </w:pPr>
    </w:p>
    <w:p w14:paraId="1EDBEE91" w14:textId="77777777" w:rsidR="00920D18" w:rsidRDefault="00920D18" w:rsidP="00920D1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Cino del Duca, 14 - 63100 Ascoli Piceno</w:t>
      </w:r>
    </w:p>
    <w:p w14:paraId="765BE905" w14:textId="77777777" w:rsidR="00920D18" w:rsidRDefault="00920D18" w:rsidP="00920D18">
      <w:pPr>
        <w:widowControl w:val="0"/>
        <w:tabs>
          <w:tab w:val="left" w:pos="2321"/>
        </w:tabs>
        <w:rPr>
          <w:snapToGrid w:val="0"/>
          <w:color w:val="000000"/>
          <w:sz w:val="23"/>
        </w:rPr>
      </w:pPr>
      <w:r>
        <w:rPr>
          <w:snapToGrid w:val="0"/>
          <w:color w:val="000000"/>
        </w:rPr>
        <w:tab/>
        <w:t xml:space="preserve">Tel. 0736261111 - Fax 0736262611  </w:t>
      </w:r>
    </w:p>
    <w:p w14:paraId="3F076C70" w14:textId="77777777" w:rsidR="00920D18" w:rsidRDefault="00920D18" w:rsidP="00920D18">
      <w:pPr>
        <w:widowControl w:val="0"/>
        <w:tabs>
          <w:tab w:val="left" w:pos="90"/>
          <w:tab w:val="left" w:pos="2321"/>
        </w:tabs>
        <w:spacing w:before="40"/>
        <w:rPr>
          <w:snapToGrid w:val="0"/>
        </w:rPr>
      </w:pPr>
      <w:r>
        <w:rPr>
          <w:b/>
          <w:snapToGrid w:val="0"/>
          <w:color w:val="000000"/>
        </w:rPr>
        <w:t>Circoscrizione</w:t>
      </w:r>
      <w:r>
        <w:rPr>
          <w:rFonts w:ascii="MS Sans Serif" w:hAnsi="MS Sans Serif"/>
          <w:snapToGrid w:val="0"/>
          <w:sz w:val="24"/>
        </w:rPr>
        <w:tab/>
      </w:r>
      <w:r>
        <w:rPr>
          <w:snapToGrid w:val="0"/>
        </w:rPr>
        <w:t>Marche, Abruzzo, Emilia Romagna</w:t>
      </w:r>
    </w:p>
    <w:p w14:paraId="1AD7D5D6" w14:textId="77777777" w:rsidR="00920D18" w:rsidRDefault="00920D18" w:rsidP="00920D18">
      <w:pPr>
        <w:widowControl w:val="0"/>
        <w:tabs>
          <w:tab w:val="left" w:pos="90"/>
          <w:tab w:val="left" w:pos="2321"/>
        </w:tabs>
        <w:rPr>
          <w:rFonts w:ascii="MS Sans Serif" w:hAnsi="MS Sans Serif"/>
          <w:snapToGrid w:val="0"/>
        </w:rPr>
      </w:pPr>
    </w:p>
    <w:p w14:paraId="653341B7" w14:textId="77777777" w:rsidR="00920D18" w:rsidRDefault="00920D18" w:rsidP="00920D18">
      <w:pPr>
        <w:widowControl w:val="0"/>
        <w:tabs>
          <w:tab w:val="left" w:pos="90"/>
          <w:tab w:val="left" w:pos="2321"/>
        </w:tabs>
        <w:rPr>
          <w:rFonts w:ascii="MS Sans Serif" w:hAnsi="MS Sans Serif"/>
          <w:snapToGrid w:val="0"/>
        </w:rPr>
      </w:pPr>
    </w:p>
    <w:p w14:paraId="7A6CF48D" w14:textId="430D5E33" w:rsidR="00920D18" w:rsidRDefault="00920D18" w:rsidP="00920D18">
      <w:pPr>
        <w:widowControl w:val="0"/>
        <w:tabs>
          <w:tab w:val="left" w:pos="90"/>
        </w:tabs>
        <w:rPr>
          <w:b/>
          <w:snapToGrid w:val="0"/>
          <w:color w:val="000080"/>
          <w:u w:val="single"/>
        </w:rPr>
      </w:pPr>
      <w:r>
        <w:rPr>
          <w:snapToGrid w:val="0"/>
        </w:rPr>
        <w:t xml:space="preserve">Signor </w:t>
      </w:r>
      <w:r>
        <w:rPr>
          <w:caps/>
          <w:snapToGrid w:val="0"/>
        </w:rPr>
        <w:t>TULLIO GALLUZZI</w:t>
      </w:r>
      <w:r>
        <w:rPr>
          <w:snapToGrid w:val="0"/>
        </w:rPr>
        <w:t>, Console Onorario, (</w:t>
      </w:r>
      <w:r w:rsidR="00E324B6">
        <w:rPr>
          <w:snapToGrid w:val="0"/>
        </w:rPr>
        <w:t>Rinnovo e</w:t>
      </w:r>
      <w:r>
        <w:rPr>
          <w:snapToGrid w:val="0"/>
        </w:rPr>
        <w:t>xequatur 2</w:t>
      </w:r>
      <w:r w:rsidR="00F218D9">
        <w:rPr>
          <w:snapToGrid w:val="0"/>
        </w:rPr>
        <w:t>8</w:t>
      </w:r>
      <w:r>
        <w:rPr>
          <w:snapToGrid w:val="0"/>
        </w:rPr>
        <w:t xml:space="preserve"> </w:t>
      </w:r>
      <w:r w:rsidR="00F218D9">
        <w:rPr>
          <w:snapToGrid w:val="0"/>
        </w:rPr>
        <w:t>maggio</w:t>
      </w:r>
      <w:r>
        <w:rPr>
          <w:snapToGrid w:val="0"/>
        </w:rPr>
        <w:t xml:space="preserve"> 20</w:t>
      </w:r>
      <w:r w:rsidR="00F218D9">
        <w:rPr>
          <w:snapToGrid w:val="0"/>
        </w:rPr>
        <w:t>2</w:t>
      </w:r>
      <w:r w:rsidR="00013A7D">
        <w:rPr>
          <w:snapToGrid w:val="0"/>
        </w:rPr>
        <w:t>5</w:t>
      </w:r>
      <w:r>
        <w:rPr>
          <w:snapToGrid w:val="0"/>
        </w:rPr>
        <w:t>)</w:t>
      </w:r>
    </w:p>
    <w:p w14:paraId="40EEB4B7" w14:textId="77777777" w:rsidR="004944D8" w:rsidRDefault="00730898" w:rsidP="008951D4">
      <w:pPr>
        <w:widowControl w:val="0"/>
        <w:tabs>
          <w:tab w:val="left" w:pos="90"/>
          <w:tab w:val="left" w:pos="2321"/>
        </w:tabs>
        <w:spacing w:before="40"/>
        <w:jc w:val="right"/>
        <w:rPr>
          <w:b/>
          <w:snapToGrid w:val="0"/>
          <w:color w:val="000000"/>
          <w:sz w:val="16"/>
        </w:rPr>
      </w:pPr>
      <w:r>
        <w:rPr>
          <w:b/>
          <w:snapToGrid w:val="0"/>
          <w:color w:val="000000"/>
          <w:sz w:val="16"/>
        </w:rPr>
        <w:br w:type="page"/>
      </w:r>
      <w:r w:rsidR="004944D8">
        <w:rPr>
          <w:b/>
          <w:snapToGrid w:val="0"/>
          <w:color w:val="000000"/>
          <w:sz w:val="16"/>
        </w:rPr>
        <w:t>SENEGAL</w:t>
      </w:r>
    </w:p>
    <w:p w14:paraId="2097B51D" w14:textId="77777777" w:rsidR="00730898" w:rsidRDefault="00730898" w:rsidP="00730898">
      <w:pPr>
        <w:widowControl w:val="0"/>
        <w:tabs>
          <w:tab w:val="left" w:pos="90"/>
        </w:tabs>
        <w:spacing w:before="550"/>
        <w:rPr>
          <w:b/>
          <w:snapToGrid w:val="0"/>
          <w:color w:val="000080"/>
          <w:u w:val="single"/>
        </w:rPr>
      </w:pPr>
      <w:r>
        <w:rPr>
          <w:b/>
          <w:snapToGrid w:val="0"/>
          <w:color w:val="000080"/>
          <w:u w:val="single"/>
        </w:rPr>
        <w:t xml:space="preserve">BARI - CONSOLATO ONORARIO            </w:t>
      </w:r>
    </w:p>
    <w:p w14:paraId="770BCAD6" w14:textId="77777777" w:rsidR="00730898" w:rsidRDefault="00730898" w:rsidP="00730898">
      <w:pPr>
        <w:widowControl w:val="0"/>
        <w:tabs>
          <w:tab w:val="left" w:pos="2321"/>
        </w:tabs>
        <w:rPr>
          <w:b/>
          <w:snapToGrid w:val="0"/>
          <w:color w:val="000000"/>
        </w:rPr>
      </w:pPr>
    </w:p>
    <w:p w14:paraId="1A716184" w14:textId="77777777" w:rsidR="00730898" w:rsidRDefault="00730898" w:rsidP="0073089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de Rossi 98- 70100 Bari</w:t>
      </w:r>
    </w:p>
    <w:p w14:paraId="0AB6BC7B" w14:textId="77777777" w:rsidR="00730898" w:rsidRDefault="00730898" w:rsidP="00730898">
      <w:pPr>
        <w:widowControl w:val="0"/>
        <w:tabs>
          <w:tab w:val="left" w:pos="2321"/>
        </w:tabs>
        <w:rPr>
          <w:snapToGrid w:val="0"/>
          <w:color w:val="000000"/>
          <w:sz w:val="23"/>
        </w:rPr>
      </w:pPr>
      <w:r>
        <w:rPr>
          <w:snapToGrid w:val="0"/>
          <w:color w:val="000000"/>
        </w:rPr>
        <w:tab/>
        <w:t xml:space="preserve">Tel. 080 5739863  Fax 080 5271841  </w:t>
      </w:r>
    </w:p>
    <w:p w14:paraId="1F695EA7" w14:textId="77777777" w:rsidR="00730898" w:rsidRDefault="00730898" w:rsidP="00730898">
      <w:pPr>
        <w:widowControl w:val="0"/>
        <w:tabs>
          <w:tab w:val="left" w:pos="90"/>
          <w:tab w:val="left" w:pos="2321"/>
        </w:tabs>
        <w:spacing w:before="40"/>
        <w:rPr>
          <w:snapToGrid w:val="0"/>
        </w:rPr>
      </w:pPr>
      <w:r>
        <w:rPr>
          <w:b/>
          <w:snapToGrid w:val="0"/>
          <w:color w:val="000000"/>
        </w:rPr>
        <w:t>Circoscrizione</w:t>
      </w:r>
      <w:r>
        <w:rPr>
          <w:rFonts w:ascii="MS Sans Serif" w:hAnsi="MS Sans Serif"/>
          <w:snapToGrid w:val="0"/>
          <w:sz w:val="24"/>
        </w:rPr>
        <w:tab/>
      </w:r>
      <w:r>
        <w:rPr>
          <w:snapToGrid w:val="0"/>
        </w:rPr>
        <w:t>Puglia</w:t>
      </w:r>
    </w:p>
    <w:p w14:paraId="2860E757" w14:textId="77777777" w:rsidR="00730898" w:rsidRDefault="00730898" w:rsidP="00730898">
      <w:pPr>
        <w:widowControl w:val="0"/>
        <w:tabs>
          <w:tab w:val="left" w:pos="90"/>
          <w:tab w:val="left" w:pos="2321"/>
        </w:tabs>
        <w:spacing w:before="40"/>
        <w:rPr>
          <w:rFonts w:ascii="MS Sans Serif" w:hAnsi="MS Sans Serif"/>
          <w:snapToGrid w:val="0"/>
        </w:rPr>
      </w:pPr>
    </w:p>
    <w:p w14:paraId="2897B0B3" w14:textId="77777777" w:rsidR="00730898" w:rsidRDefault="00730898" w:rsidP="00730898">
      <w:pPr>
        <w:widowControl w:val="0"/>
        <w:tabs>
          <w:tab w:val="left" w:pos="90"/>
          <w:tab w:val="left" w:pos="2321"/>
        </w:tabs>
        <w:spacing w:before="40"/>
        <w:rPr>
          <w:snapToGrid w:val="0"/>
          <w:color w:val="000000"/>
        </w:rPr>
      </w:pPr>
      <w:r>
        <w:rPr>
          <w:snapToGrid w:val="0"/>
        </w:rPr>
        <w:t xml:space="preserve">Signor </w:t>
      </w:r>
      <w:r>
        <w:rPr>
          <w:caps/>
          <w:snapToGrid w:val="0"/>
        </w:rPr>
        <w:t>Massimo Navach</w:t>
      </w:r>
      <w:r>
        <w:rPr>
          <w:snapToGrid w:val="0"/>
        </w:rPr>
        <w:t xml:space="preserve">, Console Onorario, (Rinnovo exequatur </w:t>
      </w:r>
      <w:r w:rsidR="005E6FE6">
        <w:rPr>
          <w:snapToGrid w:val="0"/>
        </w:rPr>
        <w:t>24</w:t>
      </w:r>
      <w:r>
        <w:rPr>
          <w:snapToGrid w:val="0"/>
        </w:rPr>
        <w:t xml:space="preserve"> </w:t>
      </w:r>
      <w:r w:rsidR="00CE06C3">
        <w:rPr>
          <w:snapToGrid w:val="0"/>
        </w:rPr>
        <w:t>g</w:t>
      </w:r>
      <w:r>
        <w:rPr>
          <w:snapToGrid w:val="0"/>
        </w:rPr>
        <w:t>i</w:t>
      </w:r>
      <w:r w:rsidR="00CE06C3">
        <w:rPr>
          <w:snapToGrid w:val="0"/>
        </w:rPr>
        <w:t>ugn</w:t>
      </w:r>
      <w:r>
        <w:rPr>
          <w:snapToGrid w:val="0"/>
        </w:rPr>
        <w:t>o 20</w:t>
      </w:r>
      <w:r w:rsidR="005E6FE6">
        <w:rPr>
          <w:snapToGrid w:val="0"/>
        </w:rPr>
        <w:t>22</w:t>
      </w:r>
      <w:r>
        <w:rPr>
          <w:snapToGrid w:val="0"/>
        </w:rPr>
        <w:t>)</w:t>
      </w:r>
    </w:p>
    <w:p w14:paraId="5E62906D" w14:textId="77777777" w:rsidR="008951D4" w:rsidRDefault="008951D4" w:rsidP="008951D4">
      <w:pPr>
        <w:widowControl w:val="0"/>
        <w:tabs>
          <w:tab w:val="left" w:pos="90"/>
        </w:tabs>
        <w:spacing w:before="550"/>
        <w:rPr>
          <w:b/>
          <w:snapToGrid w:val="0"/>
          <w:color w:val="000080"/>
          <w:sz w:val="26"/>
          <w:u w:val="single"/>
        </w:rPr>
      </w:pPr>
      <w:r>
        <w:rPr>
          <w:b/>
          <w:snapToGrid w:val="0"/>
          <w:color w:val="000080"/>
          <w:u w:val="single"/>
        </w:rPr>
        <w:t xml:space="preserve">CATANIA - CONSOLATO ONORARIO            </w:t>
      </w:r>
    </w:p>
    <w:p w14:paraId="064B97CB" w14:textId="77777777" w:rsidR="008951D4" w:rsidRDefault="008951D4" w:rsidP="008951D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Monaca Santa, 19 - 95128 Catania </w:t>
      </w:r>
    </w:p>
    <w:p w14:paraId="1D0AF355" w14:textId="77777777" w:rsidR="008951D4" w:rsidRDefault="008951D4" w:rsidP="008951D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095447755  </w:t>
      </w:r>
    </w:p>
    <w:p w14:paraId="4825BA47" w14:textId="77777777" w:rsidR="008951D4" w:rsidRDefault="008951D4" w:rsidP="008951D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A680AAF" w14:textId="77777777" w:rsidR="008951D4" w:rsidRDefault="008951D4" w:rsidP="008951D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46ED40F" w14:textId="051CA3D6" w:rsidR="008951D4" w:rsidRDefault="008951D4" w:rsidP="008951D4">
      <w:pPr>
        <w:widowControl w:val="0"/>
        <w:tabs>
          <w:tab w:val="left" w:pos="90"/>
        </w:tabs>
        <w:spacing w:before="23"/>
        <w:rPr>
          <w:snapToGrid w:val="0"/>
          <w:color w:val="000000"/>
          <w:sz w:val="26"/>
        </w:rPr>
      </w:pPr>
      <w:r>
        <w:rPr>
          <w:snapToGrid w:val="0"/>
          <w:color w:val="000000"/>
        </w:rPr>
        <w:t xml:space="preserve">Signor FRANCESCO </w:t>
      </w:r>
      <w:r w:rsidR="00951C7C">
        <w:rPr>
          <w:snapToGrid w:val="0"/>
          <w:color w:val="000000"/>
        </w:rPr>
        <w:t xml:space="preserve">ALBERTO EVANGELISTO </w:t>
      </w:r>
      <w:r>
        <w:rPr>
          <w:snapToGrid w:val="0"/>
          <w:color w:val="000000"/>
        </w:rPr>
        <w:t xml:space="preserve">RUGGERI, Console Onorario (Rinnovo Exequatur </w:t>
      </w:r>
      <w:r w:rsidR="0027241D">
        <w:rPr>
          <w:snapToGrid w:val="0"/>
          <w:color w:val="000000"/>
        </w:rPr>
        <w:t>20 marzo 2025</w:t>
      </w:r>
      <w:r>
        <w:rPr>
          <w:snapToGrid w:val="0"/>
          <w:color w:val="000000"/>
        </w:rPr>
        <w:t>)</w:t>
      </w:r>
    </w:p>
    <w:p w14:paraId="1ACA204A" w14:textId="77777777" w:rsidR="007C72F8" w:rsidRDefault="007C72F8" w:rsidP="007C72F8">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57456C61" w14:textId="77777777" w:rsidR="007C72F8" w:rsidRDefault="007C72F8" w:rsidP="007C72F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Borgo San Lorenzo, 1 - 50123 Firenze </w:t>
      </w:r>
    </w:p>
    <w:p w14:paraId="1D5BB99B" w14:textId="77777777" w:rsidR="007C72F8" w:rsidRDefault="007C72F8" w:rsidP="007C72F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055216999 - Fax 0552381984  </w:t>
      </w:r>
    </w:p>
    <w:p w14:paraId="62EC2628" w14:textId="77777777" w:rsidR="007C72F8" w:rsidRDefault="007C72F8" w:rsidP="007C72F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r w:rsidR="00A60F10">
        <w:rPr>
          <w:snapToGrid w:val="0"/>
          <w:color w:val="000000"/>
        </w:rPr>
        <w:t xml:space="preserve"> (ad eccezione della Città di Livorno)</w:t>
      </w:r>
      <w:r>
        <w:rPr>
          <w:snapToGrid w:val="0"/>
          <w:color w:val="000000"/>
        </w:rPr>
        <w:t xml:space="preserve">                   </w:t>
      </w:r>
    </w:p>
    <w:p w14:paraId="1880A4E0" w14:textId="77777777" w:rsidR="007C72F8" w:rsidRDefault="007C72F8" w:rsidP="007C72F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A41DEC6" w14:textId="77777777" w:rsidR="007C72F8" w:rsidRDefault="007C72F8" w:rsidP="007C72F8">
      <w:pPr>
        <w:widowControl w:val="0"/>
        <w:tabs>
          <w:tab w:val="left" w:pos="90"/>
        </w:tabs>
        <w:spacing w:before="23"/>
        <w:rPr>
          <w:snapToGrid w:val="0"/>
          <w:color w:val="000000"/>
          <w:sz w:val="26"/>
        </w:rPr>
      </w:pPr>
      <w:r>
        <w:rPr>
          <w:snapToGrid w:val="0"/>
          <w:color w:val="000000"/>
        </w:rPr>
        <w:t>Signor ERALDO STEFANI, Console Onorario (</w:t>
      </w:r>
      <w:r w:rsidR="007A46BA">
        <w:rPr>
          <w:snapToGrid w:val="0"/>
          <w:color w:val="000000"/>
        </w:rPr>
        <w:t>Rinnovo e</w:t>
      </w:r>
      <w:r>
        <w:rPr>
          <w:snapToGrid w:val="0"/>
          <w:color w:val="000000"/>
        </w:rPr>
        <w:t xml:space="preserve">xequatur </w:t>
      </w:r>
      <w:r w:rsidR="0009292E">
        <w:rPr>
          <w:snapToGrid w:val="0"/>
          <w:color w:val="000000"/>
        </w:rPr>
        <w:t>21 luglio 2021</w:t>
      </w:r>
      <w:r>
        <w:rPr>
          <w:snapToGrid w:val="0"/>
          <w:color w:val="000000"/>
        </w:rPr>
        <w:t>)</w:t>
      </w:r>
    </w:p>
    <w:p w14:paraId="6C0C0AA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ONORARIO            </w:t>
      </w:r>
    </w:p>
    <w:p w14:paraId="25016F6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Fieschi, 1</w:t>
      </w:r>
      <w:r w:rsidR="002118BC">
        <w:rPr>
          <w:snapToGrid w:val="0"/>
          <w:color w:val="000000"/>
        </w:rPr>
        <w:t xml:space="preserve"> </w:t>
      </w:r>
      <w:proofErr w:type="spellStart"/>
      <w:r w:rsidR="002118BC">
        <w:rPr>
          <w:snapToGrid w:val="0"/>
          <w:color w:val="000000"/>
        </w:rPr>
        <w:t>int</w:t>
      </w:r>
      <w:proofErr w:type="spellEnd"/>
      <w:r w:rsidR="002118BC">
        <w:rPr>
          <w:snapToGrid w:val="0"/>
          <w:color w:val="000000"/>
        </w:rPr>
        <w:t>. 8</w:t>
      </w:r>
      <w:r>
        <w:rPr>
          <w:snapToGrid w:val="0"/>
          <w:color w:val="000000"/>
        </w:rPr>
        <w:t xml:space="preserve"> - 16121 Genova </w:t>
      </w:r>
    </w:p>
    <w:p w14:paraId="431B87E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010590065 - Fax 0105</w:t>
      </w:r>
      <w:r w:rsidR="002118BC">
        <w:rPr>
          <w:snapToGrid w:val="0"/>
          <w:color w:val="000000"/>
        </w:rPr>
        <w:t>9</w:t>
      </w:r>
      <w:r>
        <w:rPr>
          <w:snapToGrid w:val="0"/>
          <w:color w:val="000000"/>
        </w:rPr>
        <w:t>1</w:t>
      </w:r>
      <w:r w:rsidR="002118BC">
        <w:rPr>
          <w:snapToGrid w:val="0"/>
          <w:color w:val="000000"/>
        </w:rPr>
        <w:t>43</w:t>
      </w:r>
      <w:r>
        <w:rPr>
          <w:snapToGrid w:val="0"/>
          <w:color w:val="000000"/>
        </w:rPr>
        <w:t xml:space="preserve">5  </w:t>
      </w:r>
    </w:p>
    <w:p w14:paraId="123884D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D4C747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91BA1BD" w14:textId="77777777" w:rsidR="004944D8" w:rsidRDefault="004944D8">
      <w:pPr>
        <w:widowControl w:val="0"/>
        <w:tabs>
          <w:tab w:val="left" w:pos="90"/>
        </w:tabs>
        <w:spacing w:before="23"/>
        <w:rPr>
          <w:snapToGrid w:val="0"/>
          <w:color w:val="000000"/>
        </w:rPr>
      </w:pPr>
      <w:r>
        <w:rPr>
          <w:snapToGrid w:val="0"/>
          <w:color w:val="000000"/>
        </w:rPr>
        <w:t>Signor</w:t>
      </w:r>
      <w:r w:rsidR="002118BC">
        <w:rPr>
          <w:snapToGrid w:val="0"/>
          <w:color w:val="000000"/>
        </w:rPr>
        <w:t xml:space="preserve"> VIRGIL</w:t>
      </w:r>
      <w:r>
        <w:rPr>
          <w:snapToGrid w:val="0"/>
          <w:color w:val="000000"/>
        </w:rPr>
        <w:t>IO POMPEI, Console Onorario (</w:t>
      </w:r>
      <w:r w:rsidR="00CD1D1D">
        <w:rPr>
          <w:snapToGrid w:val="0"/>
          <w:color w:val="000000"/>
        </w:rPr>
        <w:t>Rinnovo e</w:t>
      </w:r>
      <w:r>
        <w:rPr>
          <w:snapToGrid w:val="0"/>
          <w:color w:val="000000"/>
        </w:rPr>
        <w:t xml:space="preserve">xequatur  </w:t>
      </w:r>
      <w:r w:rsidR="00CD1D1D">
        <w:rPr>
          <w:snapToGrid w:val="0"/>
          <w:color w:val="000000"/>
        </w:rPr>
        <w:t>16</w:t>
      </w:r>
      <w:r w:rsidR="002118BC">
        <w:rPr>
          <w:snapToGrid w:val="0"/>
          <w:color w:val="000000"/>
        </w:rPr>
        <w:t xml:space="preserve"> </w:t>
      </w:r>
      <w:r w:rsidR="00CD1D1D">
        <w:rPr>
          <w:snapToGrid w:val="0"/>
          <w:color w:val="000000"/>
        </w:rPr>
        <w:t>m</w:t>
      </w:r>
      <w:r w:rsidR="002118BC">
        <w:rPr>
          <w:snapToGrid w:val="0"/>
          <w:color w:val="000000"/>
        </w:rPr>
        <w:t>a</w:t>
      </w:r>
      <w:r w:rsidR="00CD1D1D">
        <w:rPr>
          <w:snapToGrid w:val="0"/>
          <w:color w:val="000000"/>
        </w:rPr>
        <w:t>gg</w:t>
      </w:r>
      <w:r w:rsidR="002118BC">
        <w:rPr>
          <w:snapToGrid w:val="0"/>
          <w:color w:val="000000"/>
        </w:rPr>
        <w:t>i</w:t>
      </w:r>
      <w:r>
        <w:rPr>
          <w:snapToGrid w:val="0"/>
          <w:color w:val="000000"/>
        </w:rPr>
        <w:t>o 20</w:t>
      </w:r>
      <w:r w:rsidR="00175311">
        <w:rPr>
          <w:snapToGrid w:val="0"/>
          <w:color w:val="000000"/>
        </w:rPr>
        <w:t>22</w:t>
      </w:r>
      <w:r>
        <w:rPr>
          <w:snapToGrid w:val="0"/>
          <w:color w:val="000000"/>
        </w:rPr>
        <w:t>)</w:t>
      </w:r>
    </w:p>
    <w:p w14:paraId="54189A37" w14:textId="77777777" w:rsidR="00C87616" w:rsidRDefault="00C87616" w:rsidP="00C87616">
      <w:pPr>
        <w:widowControl w:val="0"/>
        <w:tabs>
          <w:tab w:val="left" w:pos="90"/>
        </w:tabs>
        <w:spacing w:before="550"/>
        <w:rPr>
          <w:b/>
          <w:snapToGrid w:val="0"/>
          <w:color w:val="000080"/>
          <w:sz w:val="26"/>
          <w:u w:val="single"/>
        </w:rPr>
      </w:pPr>
      <w:r>
        <w:rPr>
          <w:b/>
          <w:snapToGrid w:val="0"/>
          <w:color w:val="000080"/>
          <w:u w:val="single"/>
        </w:rPr>
        <w:t xml:space="preserve">LIVORNO - CONSOLATO ONORARIO            </w:t>
      </w:r>
    </w:p>
    <w:p w14:paraId="4EE0FF8E" w14:textId="77777777" w:rsidR="00C87616" w:rsidRDefault="00C87616" w:rsidP="00C876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Amedeo, 61 - </w:t>
      </w:r>
      <w:r w:rsidR="00D34BDA">
        <w:rPr>
          <w:snapToGrid w:val="0"/>
          <w:color w:val="000000"/>
        </w:rPr>
        <w:t>57125</w:t>
      </w:r>
      <w:r>
        <w:rPr>
          <w:snapToGrid w:val="0"/>
          <w:color w:val="000000"/>
        </w:rPr>
        <w:t xml:space="preserve"> </w:t>
      </w:r>
      <w:r w:rsidR="00D34BDA">
        <w:rPr>
          <w:snapToGrid w:val="0"/>
          <w:color w:val="000000"/>
        </w:rPr>
        <w:t>Livorno</w:t>
      </w:r>
      <w:r>
        <w:rPr>
          <w:snapToGrid w:val="0"/>
          <w:color w:val="000000"/>
        </w:rPr>
        <w:t xml:space="preserve"> </w:t>
      </w:r>
    </w:p>
    <w:p w14:paraId="28B8C0AE" w14:textId="77777777" w:rsidR="00C87616" w:rsidRDefault="00C87616" w:rsidP="00C87616">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00D34BDA">
        <w:rPr>
          <w:snapToGrid w:val="0"/>
          <w:color w:val="000000"/>
        </w:rPr>
        <w:t xml:space="preserve"> e fax</w:t>
      </w:r>
      <w:r>
        <w:rPr>
          <w:snapToGrid w:val="0"/>
          <w:color w:val="000000"/>
        </w:rPr>
        <w:t xml:space="preserve"> 05</w:t>
      </w:r>
      <w:r w:rsidR="00D34BDA">
        <w:rPr>
          <w:snapToGrid w:val="0"/>
          <w:color w:val="000000"/>
        </w:rPr>
        <w:t>8</w:t>
      </w:r>
      <w:r>
        <w:rPr>
          <w:snapToGrid w:val="0"/>
          <w:color w:val="000000"/>
        </w:rPr>
        <w:t>6</w:t>
      </w:r>
      <w:r w:rsidR="00D34BDA">
        <w:rPr>
          <w:snapToGrid w:val="0"/>
          <w:color w:val="000000"/>
        </w:rPr>
        <w:t>9</w:t>
      </w:r>
      <w:r>
        <w:rPr>
          <w:snapToGrid w:val="0"/>
          <w:color w:val="000000"/>
        </w:rPr>
        <w:t>5</w:t>
      </w:r>
      <w:r w:rsidR="00D34BDA">
        <w:rPr>
          <w:snapToGrid w:val="0"/>
          <w:color w:val="000000"/>
        </w:rPr>
        <w:t>4223</w:t>
      </w:r>
      <w:r>
        <w:rPr>
          <w:snapToGrid w:val="0"/>
          <w:color w:val="000000"/>
        </w:rPr>
        <w:t xml:space="preserve">  </w:t>
      </w:r>
    </w:p>
    <w:p w14:paraId="52C4A1BC" w14:textId="77777777" w:rsidR="00C87616" w:rsidRDefault="00C87616" w:rsidP="00C8761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34BDA">
        <w:rPr>
          <w:snapToGrid w:val="0"/>
          <w:color w:val="000000"/>
        </w:rPr>
        <w:t>Città di Livorno</w:t>
      </w:r>
      <w:r>
        <w:rPr>
          <w:snapToGrid w:val="0"/>
          <w:color w:val="000000"/>
        </w:rPr>
        <w:t xml:space="preserve">                    </w:t>
      </w:r>
    </w:p>
    <w:p w14:paraId="5C7D90EC" w14:textId="77777777" w:rsidR="00C87616" w:rsidRDefault="00C87616" w:rsidP="00C876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2D8F97" w14:textId="77777777" w:rsidR="00C87616" w:rsidRDefault="00C87616" w:rsidP="00C87616">
      <w:pPr>
        <w:widowControl w:val="0"/>
        <w:tabs>
          <w:tab w:val="left" w:pos="90"/>
        </w:tabs>
        <w:spacing w:before="23"/>
        <w:rPr>
          <w:snapToGrid w:val="0"/>
          <w:color w:val="000000"/>
        </w:rPr>
      </w:pPr>
      <w:r>
        <w:rPr>
          <w:snapToGrid w:val="0"/>
          <w:color w:val="000000"/>
        </w:rPr>
        <w:t xml:space="preserve">Signor </w:t>
      </w:r>
      <w:r w:rsidR="00D34BDA">
        <w:rPr>
          <w:snapToGrid w:val="0"/>
          <w:color w:val="000000"/>
        </w:rPr>
        <w:t>ANDREA ERMINI</w:t>
      </w:r>
      <w:r w:rsidR="00E86B64">
        <w:rPr>
          <w:snapToGrid w:val="0"/>
          <w:color w:val="000000"/>
        </w:rPr>
        <w:t xml:space="preserve">, Console Onorario (Rinnovo exequatur </w:t>
      </w:r>
      <w:r w:rsidR="00D34BDA">
        <w:rPr>
          <w:snapToGrid w:val="0"/>
          <w:color w:val="000000"/>
        </w:rPr>
        <w:t>7</w:t>
      </w:r>
      <w:r>
        <w:rPr>
          <w:snapToGrid w:val="0"/>
          <w:color w:val="000000"/>
        </w:rPr>
        <w:t xml:space="preserve"> o</w:t>
      </w:r>
      <w:r w:rsidR="00D34BDA">
        <w:rPr>
          <w:snapToGrid w:val="0"/>
          <w:color w:val="000000"/>
        </w:rPr>
        <w:t>ttobre</w:t>
      </w:r>
      <w:r>
        <w:rPr>
          <w:snapToGrid w:val="0"/>
          <w:color w:val="000000"/>
        </w:rPr>
        <w:t xml:space="preserve"> </w:t>
      </w:r>
      <w:r w:rsidR="00273995">
        <w:rPr>
          <w:snapToGrid w:val="0"/>
          <w:color w:val="000000"/>
        </w:rPr>
        <w:t>2021</w:t>
      </w:r>
      <w:r>
        <w:rPr>
          <w:snapToGrid w:val="0"/>
          <w:color w:val="000000"/>
        </w:rPr>
        <w:t>)</w:t>
      </w:r>
    </w:p>
    <w:p w14:paraId="66EA763C" w14:textId="77777777" w:rsidR="00F10575" w:rsidRDefault="00F10575" w:rsidP="00F10575">
      <w:pPr>
        <w:widowControl w:val="0"/>
        <w:tabs>
          <w:tab w:val="left" w:pos="90"/>
        </w:tabs>
        <w:spacing w:before="550"/>
        <w:rPr>
          <w:b/>
          <w:snapToGrid w:val="0"/>
          <w:color w:val="000080"/>
          <w:sz w:val="26"/>
          <w:u w:val="single"/>
        </w:rPr>
      </w:pPr>
      <w:r>
        <w:rPr>
          <w:b/>
          <w:snapToGrid w:val="0"/>
          <w:color w:val="000080"/>
          <w:u w:val="single"/>
        </w:rPr>
        <w:t xml:space="preserve">SASSARI - CONSOLATO ONORARIO            </w:t>
      </w:r>
    </w:p>
    <w:p w14:paraId="4BC6C898" w14:textId="77777777" w:rsidR="00F10575" w:rsidRDefault="00F10575" w:rsidP="00F1057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86806">
        <w:rPr>
          <w:snapToGrid w:val="0"/>
          <w:color w:val="000000"/>
        </w:rPr>
        <w:t>Piazza del Rosario</w:t>
      </w:r>
      <w:r>
        <w:rPr>
          <w:snapToGrid w:val="0"/>
          <w:color w:val="000000"/>
        </w:rPr>
        <w:t xml:space="preserve">, </w:t>
      </w:r>
      <w:r w:rsidR="00E86806">
        <w:rPr>
          <w:snapToGrid w:val="0"/>
          <w:color w:val="000000"/>
        </w:rPr>
        <w:t xml:space="preserve">9 – </w:t>
      </w:r>
      <w:r>
        <w:rPr>
          <w:snapToGrid w:val="0"/>
          <w:color w:val="000000"/>
        </w:rPr>
        <w:t>0</w:t>
      </w:r>
      <w:r w:rsidR="00E86806">
        <w:rPr>
          <w:snapToGrid w:val="0"/>
          <w:color w:val="000000"/>
        </w:rPr>
        <w:t>7</w:t>
      </w:r>
      <w:r>
        <w:rPr>
          <w:snapToGrid w:val="0"/>
          <w:color w:val="000000"/>
        </w:rPr>
        <w:t>1</w:t>
      </w:r>
      <w:r w:rsidR="00E86806">
        <w:rPr>
          <w:snapToGrid w:val="0"/>
          <w:color w:val="000000"/>
        </w:rPr>
        <w:t>00</w:t>
      </w:r>
      <w:r>
        <w:rPr>
          <w:snapToGrid w:val="0"/>
          <w:color w:val="000000"/>
        </w:rPr>
        <w:t xml:space="preserve"> </w:t>
      </w:r>
      <w:r w:rsidR="00E86806">
        <w:rPr>
          <w:snapToGrid w:val="0"/>
          <w:color w:val="000000"/>
        </w:rPr>
        <w:t>Sassar</w:t>
      </w:r>
      <w:r>
        <w:rPr>
          <w:snapToGrid w:val="0"/>
          <w:color w:val="000000"/>
        </w:rPr>
        <w:t xml:space="preserve">i </w:t>
      </w:r>
    </w:p>
    <w:p w14:paraId="240A3F2B" w14:textId="77777777" w:rsidR="00A70163" w:rsidRPr="005F000C" w:rsidRDefault="00F10575" w:rsidP="00F10575">
      <w:pPr>
        <w:widowControl w:val="0"/>
        <w:tabs>
          <w:tab w:val="left" w:pos="2321"/>
        </w:tabs>
        <w:rPr>
          <w:snapToGrid w:val="0"/>
          <w:color w:val="000000"/>
          <w:lang w:val="en-US"/>
        </w:rPr>
      </w:pPr>
      <w:r>
        <w:rPr>
          <w:rFonts w:ascii="MS Sans Serif" w:hAnsi="MS Sans Serif"/>
          <w:snapToGrid w:val="0"/>
          <w:sz w:val="24"/>
        </w:rPr>
        <w:tab/>
      </w:r>
      <w:r w:rsidRPr="005F000C">
        <w:rPr>
          <w:snapToGrid w:val="0"/>
          <w:color w:val="000000"/>
          <w:lang w:val="en-US"/>
        </w:rPr>
        <w:t>Tel. 0</w:t>
      </w:r>
      <w:r w:rsidR="00E86806" w:rsidRPr="005F000C">
        <w:rPr>
          <w:snapToGrid w:val="0"/>
          <w:color w:val="000000"/>
          <w:lang w:val="en-US"/>
        </w:rPr>
        <w:t>79</w:t>
      </w:r>
      <w:r w:rsidR="00D43109" w:rsidRPr="005F000C">
        <w:rPr>
          <w:snapToGrid w:val="0"/>
          <w:color w:val="000000"/>
          <w:lang w:val="en-US"/>
        </w:rPr>
        <w:t xml:space="preserve"> </w:t>
      </w:r>
      <w:r w:rsidR="00A70163" w:rsidRPr="005F000C">
        <w:rPr>
          <w:snapToGrid w:val="0"/>
          <w:color w:val="000000"/>
          <w:lang w:val="en-US"/>
        </w:rPr>
        <w:t>0976842</w:t>
      </w:r>
      <w:r w:rsidRPr="005F000C">
        <w:rPr>
          <w:snapToGrid w:val="0"/>
          <w:color w:val="000000"/>
          <w:lang w:val="en-US"/>
        </w:rPr>
        <w:t xml:space="preserve"> - Fax 0</w:t>
      </w:r>
      <w:r w:rsidR="00E86806" w:rsidRPr="005F000C">
        <w:rPr>
          <w:snapToGrid w:val="0"/>
          <w:color w:val="000000"/>
          <w:lang w:val="en-US"/>
        </w:rPr>
        <w:t>79</w:t>
      </w:r>
      <w:r w:rsidR="00D43109" w:rsidRPr="005F000C">
        <w:rPr>
          <w:snapToGrid w:val="0"/>
          <w:color w:val="000000"/>
          <w:lang w:val="en-US"/>
        </w:rPr>
        <w:t xml:space="preserve"> </w:t>
      </w:r>
      <w:r w:rsidR="00E86806" w:rsidRPr="005F000C">
        <w:rPr>
          <w:snapToGrid w:val="0"/>
          <w:color w:val="000000"/>
          <w:lang w:val="en-US"/>
        </w:rPr>
        <w:t>6</w:t>
      </w:r>
      <w:r w:rsidRPr="005F000C">
        <w:rPr>
          <w:snapToGrid w:val="0"/>
          <w:color w:val="000000"/>
          <w:lang w:val="en-US"/>
        </w:rPr>
        <w:t>0</w:t>
      </w:r>
      <w:r w:rsidR="00E86806" w:rsidRPr="005F000C">
        <w:rPr>
          <w:snapToGrid w:val="0"/>
          <w:color w:val="000000"/>
          <w:lang w:val="en-US"/>
        </w:rPr>
        <w:t>93</w:t>
      </w:r>
      <w:r w:rsidRPr="005F000C">
        <w:rPr>
          <w:snapToGrid w:val="0"/>
          <w:color w:val="000000"/>
          <w:lang w:val="en-US"/>
        </w:rPr>
        <w:t>1</w:t>
      </w:r>
      <w:r w:rsidR="00E86806" w:rsidRPr="005F000C">
        <w:rPr>
          <w:snapToGrid w:val="0"/>
          <w:color w:val="000000"/>
          <w:lang w:val="en-US"/>
        </w:rPr>
        <w:t>13</w:t>
      </w:r>
    </w:p>
    <w:p w14:paraId="38262731" w14:textId="77777777" w:rsidR="00F10575" w:rsidRPr="00A70163" w:rsidRDefault="00A70163" w:rsidP="00F10575">
      <w:pPr>
        <w:widowControl w:val="0"/>
        <w:tabs>
          <w:tab w:val="left" w:pos="2321"/>
        </w:tabs>
        <w:rPr>
          <w:snapToGrid w:val="0"/>
          <w:color w:val="000000"/>
          <w:sz w:val="23"/>
          <w:lang w:val="en-US"/>
        </w:rPr>
      </w:pPr>
      <w:r w:rsidRPr="005F000C">
        <w:rPr>
          <w:snapToGrid w:val="0"/>
          <w:color w:val="000000"/>
          <w:lang w:val="en-US"/>
        </w:rPr>
        <w:tab/>
      </w:r>
      <w:r w:rsidRPr="00A70163">
        <w:rPr>
          <w:snapToGrid w:val="0"/>
          <w:color w:val="000000"/>
          <w:lang w:val="en-US"/>
        </w:rPr>
        <w:t xml:space="preserve">Email: </w:t>
      </w:r>
      <w:r w:rsidR="0067351B">
        <w:fldChar w:fldCharType="begin"/>
      </w:r>
      <w:r w:rsidR="0067351B" w:rsidRPr="0067351B">
        <w:rPr>
          <w:lang w:val="en-US"/>
          <w:rPrChange w:id="78" w:author="Venanzi Anna Maria" w:date="2024-10-31T09:16:00Z">
            <w:rPr/>
          </w:rPrChange>
        </w:rPr>
        <w:instrText xml:space="preserve"> HYPERLINK "mailto:consulat.senegal.ss@gmail.com" </w:instrText>
      </w:r>
      <w:r w:rsidR="0067351B">
        <w:fldChar w:fldCharType="separate"/>
      </w:r>
      <w:r w:rsidRPr="00A70163">
        <w:rPr>
          <w:rStyle w:val="Collegamentoipertestuale"/>
          <w:snapToGrid w:val="0"/>
          <w:lang w:val="en-US"/>
        </w:rPr>
        <w:t>consulat.senegal.ss@gmail.com</w:t>
      </w:r>
      <w:r w:rsidR="0067351B">
        <w:rPr>
          <w:rStyle w:val="Collegamentoipertestuale"/>
          <w:snapToGrid w:val="0"/>
          <w:lang w:val="en-US"/>
        </w:rPr>
        <w:fldChar w:fldCharType="end"/>
      </w:r>
      <w:r w:rsidRPr="00A70163">
        <w:rPr>
          <w:snapToGrid w:val="0"/>
          <w:color w:val="000000"/>
          <w:lang w:val="en-US"/>
        </w:rPr>
        <w:t xml:space="preserve">  </w:t>
      </w:r>
      <w:proofErr w:type="spellStart"/>
      <w:r w:rsidRPr="00A70163">
        <w:rPr>
          <w:snapToGrid w:val="0"/>
          <w:color w:val="000000"/>
          <w:lang w:val="en-US"/>
        </w:rPr>
        <w:t>sito</w:t>
      </w:r>
      <w:proofErr w:type="spellEnd"/>
      <w:r w:rsidRPr="00A70163">
        <w:rPr>
          <w:snapToGrid w:val="0"/>
          <w:color w:val="000000"/>
          <w:lang w:val="en-US"/>
        </w:rPr>
        <w:t xml:space="preserve"> web</w:t>
      </w:r>
      <w:r>
        <w:rPr>
          <w:snapToGrid w:val="0"/>
          <w:color w:val="000000"/>
          <w:lang w:val="en-US"/>
        </w:rPr>
        <w:t>: www.consulsen-sassari.it</w:t>
      </w:r>
      <w:r w:rsidR="00F10575" w:rsidRPr="00A70163">
        <w:rPr>
          <w:snapToGrid w:val="0"/>
          <w:color w:val="000000"/>
          <w:lang w:val="en-US"/>
        </w:rPr>
        <w:t xml:space="preserve">  </w:t>
      </w:r>
    </w:p>
    <w:p w14:paraId="2ABA6316" w14:textId="77777777" w:rsidR="00F10575" w:rsidRDefault="00F10575" w:rsidP="004E19B9">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987BB6" w:rsidRPr="00987BB6">
        <w:rPr>
          <w:snapToGrid w:val="0"/>
          <w:color w:val="000000"/>
        </w:rPr>
        <w:t>Città Metropolitana di</w:t>
      </w:r>
      <w:r w:rsidR="00E86806">
        <w:rPr>
          <w:snapToGrid w:val="0"/>
          <w:color w:val="000000"/>
        </w:rPr>
        <w:t xml:space="preserve"> Sassari, </w:t>
      </w:r>
      <w:r w:rsidR="00987BB6">
        <w:rPr>
          <w:snapToGrid w:val="0"/>
          <w:color w:val="000000"/>
        </w:rPr>
        <w:t xml:space="preserve">Province di </w:t>
      </w:r>
      <w:r w:rsidR="004E19B9">
        <w:rPr>
          <w:snapToGrid w:val="0"/>
          <w:color w:val="000000"/>
        </w:rPr>
        <w:t xml:space="preserve">Nuoro, </w:t>
      </w:r>
      <w:r w:rsidR="00987BB6">
        <w:rPr>
          <w:snapToGrid w:val="0"/>
          <w:color w:val="000000"/>
        </w:rPr>
        <w:t>Nord-Est Sardegna</w:t>
      </w:r>
      <w:r w:rsidR="004E19B9">
        <w:rPr>
          <w:snapToGrid w:val="0"/>
          <w:color w:val="000000"/>
        </w:rPr>
        <w:t>, Oristano</w:t>
      </w:r>
    </w:p>
    <w:p w14:paraId="4B780621" w14:textId="77777777" w:rsidR="00F10575" w:rsidRDefault="00F10575" w:rsidP="004E19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68FF03C" w14:textId="77777777" w:rsidR="00F10575" w:rsidRDefault="00F10575" w:rsidP="004E19B9">
      <w:pPr>
        <w:widowControl w:val="0"/>
        <w:tabs>
          <w:tab w:val="left" w:pos="90"/>
        </w:tabs>
        <w:rPr>
          <w:b/>
          <w:snapToGrid w:val="0"/>
          <w:color w:val="000080"/>
          <w:u w:val="single"/>
        </w:rPr>
      </w:pPr>
      <w:r>
        <w:rPr>
          <w:snapToGrid w:val="0"/>
          <w:color w:val="000000"/>
        </w:rPr>
        <w:t>Signor</w:t>
      </w:r>
      <w:r w:rsidR="004E19B9">
        <w:rPr>
          <w:snapToGrid w:val="0"/>
          <w:color w:val="000000"/>
        </w:rPr>
        <w:t>a</w:t>
      </w:r>
      <w:r>
        <w:rPr>
          <w:snapToGrid w:val="0"/>
          <w:color w:val="000000"/>
        </w:rPr>
        <w:t xml:space="preserve"> </w:t>
      </w:r>
      <w:r w:rsidR="004E19B9">
        <w:rPr>
          <w:snapToGrid w:val="0"/>
          <w:color w:val="000000"/>
        </w:rPr>
        <w:t xml:space="preserve">GABRIELLA </w:t>
      </w:r>
      <w:r w:rsidR="00846442">
        <w:rPr>
          <w:snapToGrid w:val="0"/>
          <w:color w:val="000000"/>
        </w:rPr>
        <w:t xml:space="preserve">MARIA RITA </w:t>
      </w:r>
      <w:r w:rsidR="004E19B9">
        <w:rPr>
          <w:snapToGrid w:val="0"/>
          <w:color w:val="000000"/>
        </w:rPr>
        <w:t>MAROGNA</w:t>
      </w:r>
      <w:r>
        <w:rPr>
          <w:snapToGrid w:val="0"/>
          <w:color w:val="000000"/>
        </w:rPr>
        <w:t>, Console Onorario (</w:t>
      </w:r>
      <w:r w:rsidR="00356303">
        <w:rPr>
          <w:snapToGrid w:val="0"/>
          <w:color w:val="000000"/>
        </w:rPr>
        <w:t>Rinnovo e</w:t>
      </w:r>
      <w:r>
        <w:rPr>
          <w:snapToGrid w:val="0"/>
          <w:color w:val="000000"/>
        </w:rPr>
        <w:t xml:space="preserve">xequatur </w:t>
      </w:r>
      <w:r w:rsidR="00356303">
        <w:rPr>
          <w:snapToGrid w:val="0"/>
          <w:color w:val="000000"/>
        </w:rPr>
        <w:t>26</w:t>
      </w:r>
      <w:r>
        <w:rPr>
          <w:snapToGrid w:val="0"/>
          <w:color w:val="000000"/>
        </w:rPr>
        <w:t xml:space="preserve"> </w:t>
      </w:r>
      <w:r w:rsidR="00356303">
        <w:rPr>
          <w:snapToGrid w:val="0"/>
          <w:color w:val="000000"/>
        </w:rPr>
        <w:t>ott</w:t>
      </w:r>
      <w:r>
        <w:rPr>
          <w:snapToGrid w:val="0"/>
          <w:color w:val="000000"/>
        </w:rPr>
        <w:t>o</w:t>
      </w:r>
      <w:r w:rsidR="00356303">
        <w:rPr>
          <w:snapToGrid w:val="0"/>
          <w:color w:val="000000"/>
        </w:rPr>
        <w:t>bre</w:t>
      </w:r>
      <w:r>
        <w:rPr>
          <w:snapToGrid w:val="0"/>
          <w:color w:val="000000"/>
        </w:rPr>
        <w:t xml:space="preserve"> </w:t>
      </w:r>
      <w:r w:rsidR="002E4AAD">
        <w:rPr>
          <w:snapToGrid w:val="0"/>
          <w:color w:val="000000"/>
        </w:rPr>
        <w:t>2023</w:t>
      </w:r>
      <w:r w:rsidR="004E19B9">
        <w:rPr>
          <w:snapToGrid w:val="0"/>
          <w:color w:val="000000"/>
        </w:rPr>
        <w:t>)</w:t>
      </w:r>
    </w:p>
    <w:p w14:paraId="6B001C3D" w14:textId="77777777" w:rsidR="004944D8" w:rsidRDefault="004944D8" w:rsidP="00604F5A">
      <w:pPr>
        <w:widowControl w:val="0"/>
        <w:tabs>
          <w:tab w:val="left" w:pos="90"/>
        </w:tabs>
        <w:rPr>
          <w:b/>
          <w:snapToGrid w:val="0"/>
          <w:color w:val="000080"/>
          <w:u w:val="single"/>
        </w:rPr>
      </w:pPr>
    </w:p>
    <w:p w14:paraId="7E484652" w14:textId="77777777" w:rsidR="00C80669" w:rsidRDefault="00C80669" w:rsidP="00604F5A">
      <w:pPr>
        <w:widowControl w:val="0"/>
        <w:tabs>
          <w:tab w:val="left" w:pos="90"/>
        </w:tabs>
        <w:rPr>
          <w:snapToGrid w:val="0"/>
          <w:color w:val="000000"/>
        </w:rPr>
      </w:pPr>
    </w:p>
    <w:p w14:paraId="35BEA2DD" w14:textId="77777777" w:rsidR="00F52B95" w:rsidRDefault="00F52B95" w:rsidP="00B44E4D">
      <w:pPr>
        <w:widowControl w:val="0"/>
        <w:tabs>
          <w:tab w:val="left" w:pos="90"/>
        </w:tabs>
        <w:rPr>
          <w:snapToGrid w:val="0"/>
          <w:color w:val="000000"/>
        </w:rPr>
      </w:pPr>
    </w:p>
    <w:p w14:paraId="6D7AC17D" w14:textId="77777777" w:rsidR="004944D8" w:rsidRDefault="00B44E4D" w:rsidP="00B44E4D">
      <w:pPr>
        <w:widowControl w:val="0"/>
        <w:tabs>
          <w:tab w:val="left" w:pos="90"/>
        </w:tabs>
        <w:rPr>
          <w:b/>
          <w:snapToGrid w:val="0"/>
          <w:color w:val="000000"/>
          <w:sz w:val="16"/>
        </w:rPr>
      </w:pPr>
      <w:r>
        <w:rPr>
          <w:snapToGrid w:val="0"/>
          <w:color w:val="000000"/>
        </w:rPr>
        <w:br w:type="page"/>
      </w:r>
    </w:p>
    <w:p w14:paraId="195DC403" w14:textId="77777777" w:rsidR="004944D8" w:rsidRDefault="004944D8">
      <w:pPr>
        <w:widowControl w:val="0"/>
        <w:tabs>
          <w:tab w:val="left" w:pos="90"/>
        </w:tabs>
        <w:jc w:val="right"/>
        <w:rPr>
          <w:b/>
          <w:snapToGrid w:val="0"/>
          <w:color w:val="000000"/>
          <w:sz w:val="16"/>
        </w:rPr>
      </w:pPr>
      <w:r>
        <w:rPr>
          <w:b/>
          <w:snapToGrid w:val="0"/>
          <w:color w:val="000000"/>
          <w:sz w:val="16"/>
        </w:rPr>
        <w:t>SERBIA</w:t>
      </w:r>
    </w:p>
    <w:p w14:paraId="3D355446" w14:textId="77777777" w:rsidR="002725A1" w:rsidRDefault="002725A1">
      <w:pPr>
        <w:widowControl w:val="0"/>
        <w:tabs>
          <w:tab w:val="left" w:pos="90"/>
        </w:tabs>
        <w:jc w:val="right"/>
        <w:rPr>
          <w:b/>
          <w:snapToGrid w:val="0"/>
          <w:color w:val="000000"/>
        </w:rPr>
      </w:pPr>
    </w:p>
    <w:p w14:paraId="41EEC936" w14:textId="77777777" w:rsidR="004944D8" w:rsidRDefault="004944D8" w:rsidP="00BD5AD7">
      <w:pPr>
        <w:widowControl w:val="0"/>
        <w:tabs>
          <w:tab w:val="left" w:pos="90"/>
        </w:tabs>
        <w:spacing w:before="60"/>
        <w:rPr>
          <w:b/>
          <w:snapToGrid w:val="0"/>
          <w:color w:val="000080"/>
          <w:sz w:val="32"/>
        </w:rPr>
      </w:pPr>
      <w:r>
        <w:rPr>
          <w:b/>
          <w:snapToGrid w:val="0"/>
          <w:color w:val="000080"/>
          <w:sz w:val="32"/>
        </w:rPr>
        <w:t>SERBIA</w:t>
      </w:r>
      <w:r w:rsidR="00BD5AD7">
        <w:rPr>
          <w:b/>
          <w:snapToGrid w:val="0"/>
          <w:color w:val="000080"/>
          <w:sz w:val="32"/>
        </w:rPr>
        <w:t xml:space="preserve"> </w:t>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bookmarkStart w:id="79" w:name="_MON_1253687042"/>
      <w:bookmarkEnd w:id="79"/>
      <w:r w:rsidR="002725A1">
        <w:rPr>
          <w:b/>
          <w:snapToGrid w:val="0"/>
          <w:color w:val="000080"/>
          <w:sz w:val="32"/>
        </w:rPr>
        <w:object w:dxaOrig="1246" w:dyaOrig="826" w14:anchorId="600F292D">
          <v:shape id="_x0000_i1028" type="#_x0000_t75" style="width:62.4pt;height:42pt" o:ole="" o:bordertopcolor="this" o:borderleftcolor="this" o:borderbottomcolor="this" o:borderrightcolor="this">
            <v:imagedata r:id="rId472" o:title=""/>
            <w10:bordertop type="single" width="4"/>
            <w10:borderleft type="single" width="4"/>
            <w10:borderbottom type="single" width="4"/>
            <w10:borderright type="single" width="4"/>
          </v:shape>
          <o:OLEObject Type="Embed" ProgID="Word.Picture.8" ShapeID="_x0000_i1028" DrawAspect="Content" ObjectID="_1816432281" r:id="rId473"/>
        </w:object>
      </w:r>
    </w:p>
    <w:p w14:paraId="00A9F6E9" w14:textId="77777777" w:rsidR="004944D8" w:rsidRDefault="002725A1">
      <w:pPr>
        <w:widowControl w:val="0"/>
        <w:tabs>
          <w:tab w:val="left" w:pos="90"/>
        </w:tabs>
        <w:rPr>
          <w:snapToGrid w:val="0"/>
          <w:color w:val="000000"/>
        </w:rPr>
      </w:pPr>
      <w:r>
        <w:rPr>
          <w:b/>
          <w:snapToGrid w:val="0"/>
          <w:color w:val="000080"/>
          <w:sz w:val="22"/>
          <w:szCs w:val="22"/>
        </w:rPr>
        <w:t>Repubblica di</w:t>
      </w:r>
    </w:p>
    <w:p w14:paraId="1371F767" w14:textId="77777777" w:rsidR="004944D8" w:rsidRDefault="004944D8">
      <w:pPr>
        <w:widowControl w:val="0"/>
        <w:tabs>
          <w:tab w:val="left" w:pos="90"/>
        </w:tabs>
        <w:rPr>
          <w:snapToGrid w:val="0"/>
          <w:color w:val="000080"/>
          <w:sz w:val="26"/>
        </w:rPr>
      </w:pPr>
      <w:r>
        <w:rPr>
          <w:snapToGrid w:val="0"/>
          <w:color w:val="000000"/>
        </w:rPr>
        <w:t>——————————————————————————————————————————————————</w:t>
      </w:r>
    </w:p>
    <w:p w14:paraId="162CEB16" w14:textId="77777777" w:rsidR="004944D8" w:rsidRDefault="004944D8">
      <w:pPr>
        <w:widowControl w:val="0"/>
        <w:tabs>
          <w:tab w:val="left" w:pos="90"/>
        </w:tabs>
        <w:jc w:val="right"/>
        <w:rPr>
          <w:i/>
          <w:snapToGrid w:val="0"/>
          <w:color w:val="000000"/>
          <w:sz w:val="26"/>
        </w:rPr>
      </w:pPr>
      <w:r>
        <w:rPr>
          <w:i/>
          <w:snapToGrid w:val="0"/>
          <w:color w:val="000000"/>
        </w:rPr>
        <w:t>Festa nazionale 15 febbraio</w:t>
      </w:r>
    </w:p>
    <w:p w14:paraId="5443609A" w14:textId="77777777" w:rsidR="00C063B7" w:rsidRDefault="00C063B7" w:rsidP="005E49F4">
      <w:pPr>
        <w:widowControl w:val="0"/>
        <w:tabs>
          <w:tab w:val="left" w:pos="90"/>
        </w:tabs>
        <w:rPr>
          <w:b/>
          <w:snapToGrid w:val="0"/>
          <w:color w:val="000080"/>
          <w:u w:val="single"/>
        </w:rPr>
      </w:pPr>
    </w:p>
    <w:p w14:paraId="37DDDF95" w14:textId="77777777" w:rsidR="004944D8" w:rsidRDefault="004944D8" w:rsidP="005E49F4">
      <w:pPr>
        <w:widowControl w:val="0"/>
        <w:tabs>
          <w:tab w:val="left" w:pos="90"/>
        </w:tabs>
        <w:rPr>
          <w:b/>
          <w:snapToGrid w:val="0"/>
          <w:color w:val="000080"/>
          <w:sz w:val="26"/>
          <w:u w:val="single"/>
        </w:rPr>
      </w:pPr>
      <w:r>
        <w:rPr>
          <w:b/>
          <w:snapToGrid w:val="0"/>
          <w:color w:val="000080"/>
          <w:u w:val="single"/>
        </w:rPr>
        <w:t>ROMA - SEZIONE CONSOLARE DELL'AMBASCIATA</w:t>
      </w:r>
    </w:p>
    <w:p w14:paraId="55D71B0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Monti Parioli, 20 - 00197 Roma </w:t>
      </w:r>
    </w:p>
    <w:p w14:paraId="383431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0632</w:t>
      </w:r>
      <w:r w:rsidR="00064A83">
        <w:rPr>
          <w:snapToGrid w:val="0"/>
          <w:color w:val="000000"/>
        </w:rPr>
        <w:t>11950</w:t>
      </w:r>
      <w:r>
        <w:rPr>
          <w:snapToGrid w:val="0"/>
          <w:color w:val="000000"/>
        </w:rPr>
        <w:t xml:space="preserve"> - Fax 063200868  </w:t>
      </w:r>
    </w:p>
    <w:p w14:paraId="4561E5A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amb@ambroma.com</w:t>
      </w:r>
    </w:p>
    <w:p w14:paraId="57B32508" w14:textId="77777777" w:rsidR="00C063B7" w:rsidRDefault="004944D8" w:rsidP="003F118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C94352">
        <w:rPr>
          <w:snapToGrid w:val="0"/>
          <w:color w:val="000000"/>
        </w:rPr>
        <w:t>Tutto il territorio della Repubblica Italiana</w:t>
      </w:r>
    </w:p>
    <w:p w14:paraId="0EA0920E" w14:textId="77777777" w:rsidR="00C063B7" w:rsidRDefault="00C063B7" w:rsidP="00C94352">
      <w:pPr>
        <w:widowControl w:val="0"/>
        <w:tabs>
          <w:tab w:val="left" w:pos="2321"/>
        </w:tabs>
        <w:rPr>
          <w:snapToGrid w:val="0"/>
          <w:color w:val="000000"/>
        </w:rPr>
      </w:pPr>
    </w:p>
    <w:p w14:paraId="410FD703" w14:textId="77777777" w:rsidR="00C94352" w:rsidRDefault="00C94352" w:rsidP="00C94352">
      <w:pPr>
        <w:widowControl w:val="0"/>
        <w:tabs>
          <w:tab w:val="left" w:pos="2321"/>
        </w:tabs>
        <w:rPr>
          <w:snapToGrid w:val="0"/>
          <w:color w:val="000000"/>
          <w:sz w:val="23"/>
        </w:rPr>
      </w:pPr>
    </w:p>
    <w:p w14:paraId="17B86336" w14:textId="77777777" w:rsidR="004944D8" w:rsidRDefault="004944D8" w:rsidP="00C063B7">
      <w:pPr>
        <w:widowControl w:val="0"/>
        <w:tabs>
          <w:tab w:val="left" w:pos="90"/>
        </w:tabs>
        <w:rPr>
          <w:b/>
          <w:snapToGrid w:val="0"/>
          <w:color w:val="000080"/>
          <w:sz w:val="26"/>
          <w:u w:val="single"/>
        </w:rPr>
      </w:pPr>
      <w:r>
        <w:rPr>
          <w:b/>
          <w:snapToGrid w:val="0"/>
          <w:color w:val="000080"/>
          <w:u w:val="single"/>
        </w:rPr>
        <w:t xml:space="preserve">MILANO - CONSOLATO GENERALE            </w:t>
      </w:r>
    </w:p>
    <w:p w14:paraId="17C2CF4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24F30">
        <w:rPr>
          <w:snapToGrid w:val="0"/>
          <w:color w:val="000000"/>
        </w:rPr>
        <w:t>Pantano</w:t>
      </w:r>
      <w:r>
        <w:rPr>
          <w:snapToGrid w:val="0"/>
          <w:color w:val="000000"/>
        </w:rPr>
        <w:t xml:space="preserve">, </w:t>
      </w:r>
      <w:r w:rsidR="00024F30">
        <w:rPr>
          <w:snapToGrid w:val="0"/>
          <w:color w:val="000000"/>
        </w:rPr>
        <w:t>2</w:t>
      </w:r>
      <w:r>
        <w:rPr>
          <w:snapToGrid w:val="0"/>
          <w:color w:val="000000"/>
        </w:rPr>
        <w:t xml:space="preserve"> - 201</w:t>
      </w:r>
      <w:r w:rsidR="00024F30">
        <w:rPr>
          <w:snapToGrid w:val="0"/>
          <w:color w:val="000000"/>
        </w:rPr>
        <w:t>22</w:t>
      </w:r>
      <w:r>
        <w:rPr>
          <w:snapToGrid w:val="0"/>
          <w:color w:val="000000"/>
        </w:rPr>
        <w:t xml:space="preserve"> Milano </w:t>
      </w:r>
    </w:p>
    <w:p w14:paraId="2796CDA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024F30">
        <w:rPr>
          <w:snapToGrid w:val="0"/>
          <w:color w:val="000000"/>
        </w:rPr>
        <w:t>72095466</w:t>
      </w:r>
      <w:r>
        <w:rPr>
          <w:snapToGrid w:val="0"/>
          <w:color w:val="000000"/>
        </w:rPr>
        <w:t xml:space="preserve"> - Fax 0248010426  </w:t>
      </w:r>
    </w:p>
    <w:p w14:paraId="5F5B767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396BD7">
        <w:rPr>
          <w:snapToGrid w:val="0"/>
          <w:color w:val="000000"/>
        </w:rPr>
        <w:t xml:space="preserve"> </w:t>
      </w:r>
      <w:r>
        <w:rPr>
          <w:snapToGrid w:val="0"/>
          <w:color w:val="000000"/>
        </w:rPr>
        <w:t xml:space="preserve"> </w:t>
      </w:r>
      <w:r w:rsidR="00396BD7" w:rsidRPr="00396BD7">
        <w:rPr>
          <w:bCs/>
          <w:sz w:val="22"/>
        </w:rPr>
        <w:t>cons.serbia@gkrsmi.it</w:t>
      </w:r>
    </w:p>
    <w:p w14:paraId="52DCE9C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Valle d'Aosta, Emilia</w:t>
      </w:r>
      <w:r w:rsidR="004A0F33">
        <w:rPr>
          <w:snapToGrid w:val="0"/>
          <w:color w:val="000000"/>
        </w:rPr>
        <w:t xml:space="preserve"> </w:t>
      </w:r>
      <w:r>
        <w:rPr>
          <w:snapToGrid w:val="0"/>
          <w:color w:val="000000"/>
        </w:rPr>
        <w:t xml:space="preserve">Romagna, Liguria, Lombardia, Piemonte               </w:t>
      </w:r>
    </w:p>
    <w:p w14:paraId="00007D3D" w14:textId="77777777" w:rsidR="004944D8" w:rsidRDefault="004944D8">
      <w:pPr>
        <w:widowControl w:val="0"/>
        <w:tabs>
          <w:tab w:val="left" w:pos="90"/>
        </w:tabs>
        <w:rPr>
          <w:snapToGrid w:val="0"/>
          <w:color w:val="000000"/>
        </w:rPr>
      </w:pPr>
    </w:p>
    <w:p w14:paraId="2DD144C2" w14:textId="77777777" w:rsidR="00D54C85" w:rsidRDefault="00D54C85">
      <w:pPr>
        <w:widowControl w:val="0"/>
        <w:tabs>
          <w:tab w:val="left" w:pos="90"/>
        </w:tabs>
        <w:rPr>
          <w:snapToGrid w:val="0"/>
          <w:color w:val="000000"/>
        </w:rPr>
      </w:pPr>
      <w:r>
        <w:rPr>
          <w:snapToGrid w:val="0"/>
          <w:color w:val="000000"/>
        </w:rPr>
        <w:t>Signor</w:t>
      </w:r>
      <w:r w:rsidR="0021065C">
        <w:rPr>
          <w:snapToGrid w:val="0"/>
          <w:color w:val="000000"/>
        </w:rPr>
        <w:t>a</w:t>
      </w:r>
      <w:r>
        <w:rPr>
          <w:snapToGrid w:val="0"/>
          <w:color w:val="000000"/>
        </w:rPr>
        <w:t xml:space="preserve"> </w:t>
      </w:r>
      <w:r w:rsidR="005E0749" w:rsidRPr="005E0749">
        <w:rPr>
          <w:snapToGrid w:val="0"/>
          <w:color w:val="000000"/>
        </w:rPr>
        <w:t>NATAŠA SAVIĆEVIĆ</w:t>
      </w:r>
      <w:r>
        <w:rPr>
          <w:snapToGrid w:val="0"/>
          <w:color w:val="000000"/>
        </w:rPr>
        <w:t>, Console</w:t>
      </w:r>
      <w:r w:rsidR="004A0F33">
        <w:rPr>
          <w:snapToGrid w:val="0"/>
          <w:color w:val="000000"/>
        </w:rPr>
        <w:t xml:space="preserve"> Generale </w:t>
      </w:r>
      <w:r>
        <w:rPr>
          <w:snapToGrid w:val="0"/>
          <w:color w:val="000000"/>
        </w:rPr>
        <w:t xml:space="preserve">(Exequatur </w:t>
      </w:r>
      <w:r w:rsidR="005E0749">
        <w:rPr>
          <w:snapToGrid w:val="0"/>
          <w:color w:val="000000"/>
        </w:rPr>
        <w:t>28 dicembre 2023</w:t>
      </w:r>
      <w:r w:rsidR="004D77AC">
        <w:rPr>
          <w:snapToGrid w:val="0"/>
          <w:color w:val="000000"/>
        </w:rPr>
        <w:t>)</w:t>
      </w:r>
    </w:p>
    <w:p w14:paraId="504797C6" w14:textId="77777777" w:rsidR="00AD7C12" w:rsidRDefault="00AD7C12">
      <w:pPr>
        <w:widowControl w:val="0"/>
        <w:tabs>
          <w:tab w:val="left" w:pos="90"/>
        </w:tabs>
        <w:rPr>
          <w:snapToGrid w:val="0"/>
          <w:color w:val="000000"/>
        </w:rPr>
      </w:pPr>
      <w:r w:rsidRPr="00AD7C12">
        <w:rPr>
          <w:snapToGrid w:val="0"/>
          <w:color w:val="000000"/>
        </w:rPr>
        <w:t>Signor DRAGAN</w:t>
      </w:r>
      <w:r w:rsidR="00D06FA8">
        <w:rPr>
          <w:snapToGrid w:val="0"/>
          <w:color w:val="000000"/>
        </w:rPr>
        <w:t xml:space="preserve"> </w:t>
      </w:r>
      <w:r w:rsidR="00D06FA8" w:rsidRPr="00AD7C12">
        <w:rPr>
          <w:snapToGrid w:val="0"/>
          <w:color w:val="000000"/>
        </w:rPr>
        <w:t>PETROVIC</w:t>
      </w:r>
      <w:r w:rsidRPr="00AD7C12">
        <w:rPr>
          <w:snapToGrid w:val="0"/>
          <w:color w:val="000000"/>
        </w:rPr>
        <w:t>, Console (10 aprile 2024)</w:t>
      </w:r>
    </w:p>
    <w:p w14:paraId="659671A0" w14:textId="77777777" w:rsidR="000B06ED" w:rsidRDefault="000B06ED">
      <w:pPr>
        <w:widowControl w:val="0"/>
        <w:tabs>
          <w:tab w:val="left" w:pos="90"/>
        </w:tabs>
        <w:rPr>
          <w:snapToGrid w:val="0"/>
          <w:color w:val="000000"/>
        </w:rPr>
      </w:pPr>
      <w:r>
        <w:rPr>
          <w:snapToGrid w:val="0"/>
          <w:color w:val="000000"/>
        </w:rPr>
        <w:t>Signora MILICA KRIVOKAPIC, Vice Console (4 luglio 2022)</w:t>
      </w:r>
    </w:p>
    <w:p w14:paraId="5791FA24" w14:textId="77777777" w:rsidR="003A2D31" w:rsidRDefault="003A2D31">
      <w:pPr>
        <w:widowControl w:val="0"/>
        <w:tabs>
          <w:tab w:val="left" w:pos="90"/>
        </w:tabs>
        <w:rPr>
          <w:snapToGrid w:val="0"/>
          <w:color w:val="000000"/>
        </w:rPr>
      </w:pPr>
    </w:p>
    <w:p w14:paraId="163609F4" w14:textId="77777777" w:rsidR="00C063B7" w:rsidRPr="00D54C85" w:rsidRDefault="00C063B7">
      <w:pPr>
        <w:widowControl w:val="0"/>
        <w:tabs>
          <w:tab w:val="left" w:pos="90"/>
        </w:tabs>
        <w:rPr>
          <w:snapToGrid w:val="0"/>
          <w:color w:val="000000"/>
        </w:rPr>
      </w:pPr>
    </w:p>
    <w:p w14:paraId="32288512" w14:textId="77777777" w:rsidR="004944D8" w:rsidRDefault="004944D8" w:rsidP="00C063B7">
      <w:pPr>
        <w:widowControl w:val="0"/>
        <w:tabs>
          <w:tab w:val="left" w:pos="90"/>
        </w:tabs>
        <w:rPr>
          <w:b/>
          <w:snapToGrid w:val="0"/>
          <w:color w:val="000080"/>
          <w:sz w:val="26"/>
          <w:u w:val="single"/>
        </w:rPr>
      </w:pPr>
      <w:r>
        <w:rPr>
          <w:b/>
          <w:snapToGrid w:val="0"/>
          <w:color w:val="333399"/>
          <w:u w:val="single"/>
        </w:rPr>
        <w:t>TRIESTE- CONSOLATO</w:t>
      </w:r>
      <w:r w:rsidRPr="00741CAC">
        <w:rPr>
          <w:snapToGrid w:val="0"/>
          <w:color w:val="000000"/>
          <w:u w:val="single"/>
        </w:rPr>
        <w:t xml:space="preserve"> </w:t>
      </w:r>
      <w:r>
        <w:rPr>
          <w:b/>
          <w:snapToGrid w:val="0"/>
          <w:color w:val="000080"/>
          <w:u w:val="single"/>
        </w:rPr>
        <w:t xml:space="preserve">GENERALE            </w:t>
      </w:r>
    </w:p>
    <w:p w14:paraId="5785DC8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Strada del Friuli, 54 - 34136 Trieste </w:t>
      </w:r>
    </w:p>
    <w:p w14:paraId="456B055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040410125  040410126  040410127 - Fax 040421697  </w:t>
      </w:r>
    </w:p>
    <w:p w14:paraId="35B86E3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consjug@spin.it</w:t>
      </w:r>
    </w:p>
    <w:p w14:paraId="7F69E443"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A3437F">
        <w:rPr>
          <w:snapToGrid w:val="0"/>
          <w:color w:val="000000"/>
        </w:rPr>
        <w:t xml:space="preserve">Trentino </w:t>
      </w:r>
      <w:r>
        <w:rPr>
          <w:snapToGrid w:val="0"/>
          <w:color w:val="000000"/>
        </w:rPr>
        <w:t>Alto Adige, Veneto, Friuli</w:t>
      </w:r>
      <w:r w:rsidR="00A3437F">
        <w:rPr>
          <w:snapToGrid w:val="0"/>
          <w:color w:val="000000"/>
        </w:rPr>
        <w:t xml:space="preserve"> </w:t>
      </w:r>
      <w:r>
        <w:rPr>
          <w:snapToGrid w:val="0"/>
          <w:color w:val="000000"/>
        </w:rPr>
        <w:t xml:space="preserve">Venezia Giulia  </w:t>
      </w:r>
    </w:p>
    <w:p w14:paraId="1C66D0D5" w14:textId="77777777" w:rsidR="005E49F4" w:rsidRDefault="005E49F4" w:rsidP="005E49F4">
      <w:pPr>
        <w:widowControl w:val="0"/>
        <w:tabs>
          <w:tab w:val="left" w:pos="90"/>
        </w:tabs>
        <w:rPr>
          <w:snapToGrid w:val="0"/>
          <w:color w:val="000000"/>
        </w:rPr>
      </w:pPr>
    </w:p>
    <w:p w14:paraId="66F4593C" w14:textId="3A5C602D" w:rsidR="00600837" w:rsidRDefault="00600837" w:rsidP="006716C4">
      <w:pPr>
        <w:widowControl w:val="0"/>
        <w:tabs>
          <w:tab w:val="left" w:pos="90"/>
        </w:tabs>
        <w:rPr>
          <w:snapToGrid w:val="0"/>
          <w:color w:val="000000"/>
        </w:rPr>
      </w:pPr>
    </w:p>
    <w:p w14:paraId="2B64A81C" w14:textId="6A7A458A" w:rsidR="00057EE5" w:rsidRDefault="00057EE5" w:rsidP="00057EE5">
      <w:pPr>
        <w:widowControl w:val="0"/>
        <w:tabs>
          <w:tab w:val="left" w:pos="90"/>
        </w:tabs>
        <w:rPr>
          <w:snapToGrid w:val="0"/>
          <w:color w:val="000000"/>
        </w:rPr>
      </w:pPr>
      <w:r>
        <w:rPr>
          <w:snapToGrid w:val="0"/>
          <w:color w:val="000000"/>
        </w:rPr>
        <w:t>Signor NIKOLA PAUNOVIC, Console</w:t>
      </w:r>
      <w:r w:rsidR="006D1F71">
        <w:rPr>
          <w:snapToGrid w:val="0"/>
          <w:color w:val="000000"/>
        </w:rPr>
        <w:t xml:space="preserve"> facente funzioni di Console Generale ad interim </w:t>
      </w:r>
      <w:r>
        <w:rPr>
          <w:snapToGrid w:val="0"/>
          <w:color w:val="000000"/>
        </w:rPr>
        <w:t>(2 gennaio 2025)</w:t>
      </w:r>
    </w:p>
    <w:p w14:paraId="01453506" w14:textId="17B09391" w:rsidR="006716C4" w:rsidRDefault="006716C4" w:rsidP="006716C4">
      <w:pPr>
        <w:widowControl w:val="0"/>
        <w:tabs>
          <w:tab w:val="left" w:pos="90"/>
        </w:tabs>
        <w:rPr>
          <w:snapToGrid w:val="0"/>
          <w:color w:val="000000"/>
        </w:rPr>
      </w:pPr>
      <w:r>
        <w:rPr>
          <w:snapToGrid w:val="0"/>
          <w:color w:val="000000"/>
        </w:rPr>
        <w:t>Signora MARIJA DURDEVIC, Vice Console (16 aprile 2024)</w:t>
      </w:r>
    </w:p>
    <w:p w14:paraId="570FD735" w14:textId="77777777" w:rsidR="00FA488A" w:rsidRDefault="00FA488A" w:rsidP="005E49F4">
      <w:pPr>
        <w:widowControl w:val="0"/>
        <w:tabs>
          <w:tab w:val="left" w:pos="90"/>
          <w:tab w:val="left" w:pos="2321"/>
        </w:tabs>
        <w:rPr>
          <w:snapToGrid w:val="0"/>
          <w:color w:val="000000"/>
        </w:rPr>
      </w:pPr>
    </w:p>
    <w:p w14:paraId="15BFF6A8" w14:textId="77777777" w:rsidR="002F2FDF" w:rsidRDefault="002F2FDF" w:rsidP="005E49F4">
      <w:pPr>
        <w:widowControl w:val="0"/>
        <w:tabs>
          <w:tab w:val="left" w:pos="90"/>
          <w:tab w:val="left" w:pos="2321"/>
        </w:tabs>
        <w:rPr>
          <w:snapToGrid w:val="0"/>
          <w:color w:val="000000"/>
        </w:rPr>
      </w:pPr>
    </w:p>
    <w:p w14:paraId="00664747" w14:textId="77777777" w:rsidR="002F2FDF" w:rsidRDefault="002F2FDF" w:rsidP="002F2FDF">
      <w:pPr>
        <w:widowControl w:val="0"/>
        <w:tabs>
          <w:tab w:val="left" w:pos="90"/>
          <w:tab w:val="left" w:pos="2321"/>
        </w:tabs>
        <w:spacing w:before="49"/>
        <w:rPr>
          <w:b/>
          <w:snapToGrid w:val="0"/>
          <w:color w:val="333399"/>
          <w:u w:val="thick"/>
        </w:rPr>
      </w:pPr>
      <w:r>
        <w:rPr>
          <w:b/>
          <w:snapToGrid w:val="0"/>
          <w:color w:val="333399"/>
          <w:u w:val="thick"/>
        </w:rPr>
        <w:t>BARI- CONSOLATO ONORARIO</w:t>
      </w:r>
    </w:p>
    <w:p w14:paraId="6EC923C4" w14:textId="77777777" w:rsidR="002F2FDF" w:rsidRDefault="002F2FDF" w:rsidP="002F2FDF">
      <w:pPr>
        <w:widowControl w:val="0"/>
        <w:tabs>
          <w:tab w:val="left" w:pos="90"/>
          <w:tab w:val="left" w:pos="2321"/>
        </w:tabs>
        <w:spacing w:before="49"/>
        <w:rPr>
          <w:b/>
          <w:snapToGrid w:val="0"/>
          <w:color w:val="333399"/>
          <w:u w:val="thick"/>
        </w:rPr>
      </w:pPr>
    </w:p>
    <w:p w14:paraId="356E0027" w14:textId="68F5D960" w:rsidR="002F2FDF" w:rsidRDefault="002F2FDF" w:rsidP="002F2FDF">
      <w:pPr>
        <w:widowControl w:val="0"/>
        <w:tabs>
          <w:tab w:val="left" w:pos="90"/>
          <w:tab w:val="left" w:pos="2321"/>
        </w:tabs>
        <w:rPr>
          <w:snapToGrid w:val="0"/>
        </w:rPr>
      </w:pPr>
      <w:r>
        <w:rPr>
          <w:b/>
          <w:snapToGrid w:val="0"/>
          <w:color w:val="000000"/>
        </w:rPr>
        <w:t xml:space="preserve">Indirizzo  </w:t>
      </w:r>
      <w:r>
        <w:rPr>
          <w:snapToGrid w:val="0"/>
          <w:color w:val="000000"/>
          <w:sz w:val="26"/>
        </w:rPr>
        <w:t xml:space="preserve">           </w:t>
      </w:r>
      <w:r>
        <w:rPr>
          <w:snapToGrid w:val="0"/>
          <w:color w:val="000000"/>
          <w:sz w:val="26"/>
        </w:rPr>
        <w:tab/>
      </w:r>
      <w:r>
        <w:rPr>
          <w:snapToGrid w:val="0"/>
        </w:rPr>
        <w:t xml:space="preserve">Via </w:t>
      </w:r>
      <w:r w:rsidR="007D1F63">
        <w:rPr>
          <w:snapToGrid w:val="0"/>
        </w:rPr>
        <w:t>Andrea da Bari</w:t>
      </w:r>
      <w:r>
        <w:rPr>
          <w:snapToGrid w:val="0"/>
        </w:rPr>
        <w:t xml:space="preserve">, </w:t>
      </w:r>
      <w:r w:rsidR="007D1F63">
        <w:rPr>
          <w:snapToGrid w:val="0"/>
        </w:rPr>
        <w:t>103</w:t>
      </w:r>
      <w:r>
        <w:rPr>
          <w:snapToGrid w:val="0"/>
        </w:rPr>
        <w:t xml:space="preserve"> - 70122 </w:t>
      </w:r>
      <w:r w:rsidR="008A4C45">
        <w:rPr>
          <w:snapToGrid w:val="0"/>
        </w:rPr>
        <w:t>Bari</w:t>
      </w:r>
    </w:p>
    <w:p w14:paraId="5808BA3F" w14:textId="77777777" w:rsidR="002F2FDF" w:rsidRDefault="002F2FDF" w:rsidP="002F2FDF">
      <w:pPr>
        <w:widowControl w:val="0"/>
        <w:tabs>
          <w:tab w:val="left" w:pos="90"/>
          <w:tab w:val="left" w:pos="2321"/>
        </w:tabs>
        <w:rPr>
          <w:snapToGrid w:val="0"/>
        </w:rPr>
      </w:pPr>
      <w:r>
        <w:rPr>
          <w:snapToGrid w:val="0"/>
        </w:rPr>
        <w:tab/>
      </w:r>
      <w:r>
        <w:rPr>
          <w:snapToGrid w:val="0"/>
        </w:rPr>
        <w:tab/>
        <w:t>Tel. 3939120000</w:t>
      </w:r>
    </w:p>
    <w:p w14:paraId="61DDFA2C" w14:textId="77777777" w:rsidR="002F2FDF" w:rsidRDefault="002F2FDF" w:rsidP="002F2FDF">
      <w:pPr>
        <w:widowControl w:val="0"/>
        <w:tabs>
          <w:tab w:val="left" w:pos="90"/>
          <w:tab w:val="left" w:pos="2321"/>
        </w:tabs>
        <w:rPr>
          <w:snapToGrid w:val="0"/>
        </w:rPr>
      </w:pPr>
      <w:r>
        <w:rPr>
          <w:snapToGrid w:val="0"/>
        </w:rPr>
        <w:tab/>
      </w:r>
      <w:r>
        <w:rPr>
          <w:snapToGrid w:val="0"/>
        </w:rPr>
        <w:tab/>
        <w:t>E-mail  consolatoserbiabari@gmail.com</w:t>
      </w:r>
    </w:p>
    <w:p w14:paraId="1BD34A6B" w14:textId="77777777" w:rsidR="002F2FDF" w:rsidRDefault="002F2FDF" w:rsidP="002F2FDF">
      <w:pPr>
        <w:widowControl w:val="0"/>
        <w:tabs>
          <w:tab w:val="left" w:pos="90"/>
          <w:tab w:val="left" w:pos="2321"/>
        </w:tabs>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Pr>
          <w:snapToGrid w:val="0"/>
          <w:color w:val="000000"/>
        </w:rPr>
        <w:t>Puglia</w:t>
      </w:r>
    </w:p>
    <w:p w14:paraId="13DABBF2" w14:textId="77777777" w:rsidR="002F2FDF" w:rsidRDefault="002F2FDF" w:rsidP="002F2FDF">
      <w:pPr>
        <w:widowControl w:val="0"/>
        <w:tabs>
          <w:tab w:val="left" w:pos="90"/>
          <w:tab w:val="left" w:pos="2321"/>
        </w:tabs>
        <w:rPr>
          <w:snapToGrid w:val="0"/>
          <w:color w:val="000000"/>
        </w:rPr>
      </w:pPr>
    </w:p>
    <w:p w14:paraId="4968FAEB" w14:textId="1512E3F2" w:rsidR="002F2FDF" w:rsidRDefault="002F2FDF" w:rsidP="002F2FDF">
      <w:pPr>
        <w:widowControl w:val="0"/>
        <w:tabs>
          <w:tab w:val="left" w:pos="90"/>
          <w:tab w:val="left" w:pos="2321"/>
        </w:tabs>
        <w:spacing w:before="49"/>
        <w:rPr>
          <w:snapToGrid w:val="0"/>
          <w:color w:val="000000"/>
        </w:rPr>
      </w:pPr>
      <w:r>
        <w:rPr>
          <w:snapToGrid w:val="0"/>
          <w:color w:val="000000"/>
        </w:rPr>
        <w:t>Signor</w:t>
      </w:r>
      <w:r w:rsidR="008A4C45">
        <w:rPr>
          <w:snapToGrid w:val="0"/>
          <w:color w:val="000000"/>
        </w:rPr>
        <w:t>a GABRIELLA GENTILE</w:t>
      </w:r>
      <w:r>
        <w:rPr>
          <w:snapToGrid w:val="0"/>
          <w:color w:val="000000"/>
        </w:rPr>
        <w:t>, Console Onorario (</w:t>
      </w:r>
      <w:r w:rsidR="0022186E">
        <w:rPr>
          <w:snapToGrid w:val="0"/>
          <w:color w:val="000000"/>
        </w:rPr>
        <w:t xml:space="preserve">Rinnovo </w:t>
      </w:r>
      <w:r w:rsidR="008A4C45">
        <w:rPr>
          <w:snapToGrid w:val="0"/>
          <w:color w:val="000000"/>
        </w:rPr>
        <w:t>E</w:t>
      </w:r>
      <w:r>
        <w:rPr>
          <w:snapToGrid w:val="0"/>
          <w:color w:val="000000"/>
        </w:rPr>
        <w:t xml:space="preserve">xequatur </w:t>
      </w:r>
      <w:r w:rsidR="0022186E">
        <w:rPr>
          <w:snapToGrid w:val="0"/>
          <w:color w:val="000000"/>
        </w:rPr>
        <w:t>26 febbraio 2025</w:t>
      </w:r>
      <w:r>
        <w:rPr>
          <w:snapToGrid w:val="0"/>
          <w:color w:val="000000"/>
        </w:rPr>
        <w:t>)</w:t>
      </w:r>
    </w:p>
    <w:p w14:paraId="5B6EF890" w14:textId="77777777" w:rsidR="00CF29F1" w:rsidRDefault="00CF29F1" w:rsidP="00CF29F1">
      <w:pPr>
        <w:widowControl w:val="0"/>
        <w:tabs>
          <w:tab w:val="left" w:pos="90"/>
          <w:tab w:val="left" w:pos="2321"/>
        </w:tabs>
        <w:spacing w:before="49"/>
        <w:rPr>
          <w:b/>
          <w:snapToGrid w:val="0"/>
          <w:color w:val="333399"/>
          <w:u w:val="thick"/>
        </w:rPr>
      </w:pPr>
    </w:p>
    <w:p w14:paraId="4B429B6E" w14:textId="77777777" w:rsidR="00CF29F1" w:rsidRDefault="00CF29F1" w:rsidP="00CF29F1">
      <w:pPr>
        <w:widowControl w:val="0"/>
        <w:tabs>
          <w:tab w:val="left" w:pos="90"/>
          <w:tab w:val="left" w:pos="2321"/>
        </w:tabs>
        <w:spacing w:before="49"/>
        <w:rPr>
          <w:b/>
          <w:snapToGrid w:val="0"/>
          <w:color w:val="333399"/>
          <w:u w:val="thick"/>
        </w:rPr>
      </w:pPr>
    </w:p>
    <w:p w14:paraId="5551B31C" w14:textId="77777777" w:rsidR="00CF29F1" w:rsidRDefault="00CF29F1" w:rsidP="00CF29F1">
      <w:pPr>
        <w:widowControl w:val="0"/>
        <w:tabs>
          <w:tab w:val="left" w:pos="90"/>
          <w:tab w:val="left" w:pos="2321"/>
        </w:tabs>
        <w:spacing w:before="49"/>
        <w:rPr>
          <w:b/>
          <w:snapToGrid w:val="0"/>
          <w:color w:val="333399"/>
          <w:u w:val="thick"/>
        </w:rPr>
      </w:pPr>
      <w:r>
        <w:rPr>
          <w:b/>
          <w:snapToGrid w:val="0"/>
          <w:color w:val="333399"/>
          <w:u w:val="thick"/>
        </w:rPr>
        <w:t>CAGLIARI - CONSOLATO ONORARIO</w:t>
      </w:r>
    </w:p>
    <w:p w14:paraId="3A512572" w14:textId="77777777" w:rsidR="00CF29F1" w:rsidRDefault="00CF29F1" w:rsidP="00CF29F1">
      <w:pPr>
        <w:widowControl w:val="0"/>
        <w:tabs>
          <w:tab w:val="left" w:pos="90"/>
          <w:tab w:val="left" w:pos="2321"/>
        </w:tabs>
        <w:spacing w:before="49"/>
        <w:rPr>
          <w:b/>
          <w:snapToGrid w:val="0"/>
          <w:color w:val="333399"/>
          <w:u w:val="thick"/>
        </w:rPr>
      </w:pPr>
    </w:p>
    <w:p w14:paraId="56164BF2" w14:textId="77777777" w:rsidR="00CF29F1" w:rsidRDefault="00CF29F1" w:rsidP="00CF29F1">
      <w:pPr>
        <w:widowControl w:val="0"/>
        <w:tabs>
          <w:tab w:val="left" w:pos="90"/>
          <w:tab w:val="left" w:pos="2321"/>
        </w:tabs>
        <w:rPr>
          <w:snapToGrid w:val="0"/>
        </w:rPr>
      </w:pPr>
      <w:r>
        <w:rPr>
          <w:b/>
          <w:snapToGrid w:val="0"/>
          <w:color w:val="000000"/>
        </w:rPr>
        <w:t xml:space="preserve">Indirizzo  </w:t>
      </w:r>
      <w:r>
        <w:rPr>
          <w:snapToGrid w:val="0"/>
          <w:color w:val="000000"/>
          <w:sz w:val="26"/>
        </w:rPr>
        <w:t xml:space="preserve">           </w:t>
      </w:r>
      <w:r>
        <w:rPr>
          <w:snapToGrid w:val="0"/>
          <w:color w:val="000000"/>
          <w:sz w:val="26"/>
        </w:rPr>
        <w:tab/>
      </w:r>
    </w:p>
    <w:p w14:paraId="306C7255" w14:textId="77777777" w:rsidR="00CF29F1" w:rsidRDefault="00CF29F1" w:rsidP="00CF29F1">
      <w:pPr>
        <w:widowControl w:val="0"/>
        <w:tabs>
          <w:tab w:val="left" w:pos="90"/>
          <w:tab w:val="left" w:pos="2321"/>
        </w:tabs>
        <w:rPr>
          <w:snapToGrid w:val="0"/>
        </w:rPr>
      </w:pPr>
      <w:r>
        <w:rPr>
          <w:snapToGrid w:val="0"/>
        </w:rPr>
        <w:tab/>
      </w:r>
      <w:r>
        <w:rPr>
          <w:snapToGrid w:val="0"/>
        </w:rPr>
        <w:tab/>
        <w:t xml:space="preserve">Tel. </w:t>
      </w:r>
    </w:p>
    <w:p w14:paraId="4B6B048A" w14:textId="77777777" w:rsidR="00CF29F1" w:rsidRDefault="00CF29F1" w:rsidP="00CF29F1">
      <w:pPr>
        <w:widowControl w:val="0"/>
        <w:tabs>
          <w:tab w:val="left" w:pos="90"/>
          <w:tab w:val="left" w:pos="2321"/>
        </w:tabs>
        <w:rPr>
          <w:snapToGrid w:val="0"/>
        </w:rPr>
      </w:pPr>
      <w:r>
        <w:rPr>
          <w:snapToGrid w:val="0"/>
        </w:rPr>
        <w:tab/>
      </w:r>
      <w:r>
        <w:rPr>
          <w:snapToGrid w:val="0"/>
        </w:rPr>
        <w:tab/>
        <w:t xml:space="preserve">E-mail  </w:t>
      </w:r>
    </w:p>
    <w:p w14:paraId="6399FDEB" w14:textId="77777777" w:rsidR="00CF29F1" w:rsidRDefault="00CF29F1" w:rsidP="00CF29F1">
      <w:pPr>
        <w:widowControl w:val="0"/>
        <w:tabs>
          <w:tab w:val="left" w:pos="90"/>
          <w:tab w:val="left" w:pos="2321"/>
        </w:tabs>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Pr>
          <w:snapToGrid w:val="0"/>
          <w:color w:val="000000"/>
        </w:rPr>
        <w:t>Sardegna</w:t>
      </w:r>
    </w:p>
    <w:p w14:paraId="25AF0DC5" w14:textId="77777777" w:rsidR="00CF29F1" w:rsidRDefault="00CF29F1" w:rsidP="00CF29F1">
      <w:pPr>
        <w:widowControl w:val="0"/>
        <w:tabs>
          <w:tab w:val="left" w:pos="90"/>
          <w:tab w:val="left" w:pos="2321"/>
        </w:tabs>
        <w:rPr>
          <w:snapToGrid w:val="0"/>
          <w:color w:val="000000"/>
        </w:rPr>
      </w:pPr>
    </w:p>
    <w:p w14:paraId="47AFF989" w14:textId="77777777" w:rsidR="00CF29F1" w:rsidRDefault="00CF29F1" w:rsidP="00CF29F1">
      <w:pPr>
        <w:widowControl w:val="0"/>
        <w:tabs>
          <w:tab w:val="left" w:pos="90"/>
          <w:tab w:val="left" w:pos="2321"/>
        </w:tabs>
        <w:spacing w:before="49"/>
        <w:rPr>
          <w:snapToGrid w:val="0"/>
          <w:color w:val="000000"/>
        </w:rPr>
      </w:pPr>
    </w:p>
    <w:p w14:paraId="4504D4BC" w14:textId="77777777" w:rsidR="00CF29F1" w:rsidRDefault="00CF29F1" w:rsidP="002F2FDF">
      <w:pPr>
        <w:widowControl w:val="0"/>
        <w:tabs>
          <w:tab w:val="left" w:pos="90"/>
          <w:tab w:val="left" w:pos="2321"/>
        </w:tabs>
        <w:spacing w:before="49"/>
        <w:rPr>
          <w:snapToGrid w:val="0"/>
          <w:color w:val="000000"/>
        </w:rPr>
      </w:pPr>
    </w:p>
    <w:p w14:paraId="65621393" w14:textId="77777777" w:rsidR="002F2FDF" w:rsidRDefault="002F2FDF" w:rsidP="002F2FDF">
      <w:pPr>
        <w:widowControl w:val="0"/>
        <w:tabs>
          <w:tab w:val="left" w:pos="90"/>
        </w:tabs>
        <w:jc w:val="center"/>
        <w:rPr>
          <w:snapToGrid w:val="0"/>
          <w:color w:val="000000"/>
        </w:rPr>
      </w:pPr>
    </w:p>
    <w:p w14:paraId="7E95E217" w14:textId="77777777" w:rsidR="002F2FDF" w:rsidRDefault="002F2FDF" w:rsidP="002F2FDF">
      <w:pPr>
        <w:pStyle w:val="Corpodeltesto2"/>
        <w:spacing w:before="0"/>
        <w:jc w:val="right"/>
        <w:rPr>
          <w:sz w:val="26"/>
        </w:rPr>
      </w:pPr>
      <w:r>
        <w:br w:type="page"/>
      </w:r>
      <w:r>
        <w:rPr>
          <w:b/>
          <w:sz w:val="16"/>
        </w:rPr>
        <w:t>SERBIA</w:t>
      </w:r>
    </w:p>
    <w:p w14:paraId="570F7794" w14:textId="77777777" w:rsidR="002F2FDF" w:rsidRDefault="002F2FDF" w:rsidP="005E49F4">
      <w:pPr>
        <w:widowControl w:val="0"/>
        <w:tabs>
          <w:tab w:val="left" w:pos="90"/>
          <w:tab w:val="left" w:pos="2321"/>
        </w:tabs>
        <w:rPr>
          <w:snapToGrid w:val="0"/>
          <w:color w:val="000000"/>
        </w:rPr>
      </w:pPr>
    </w:p>
    <w:p w14:paraId="076B3FE9" w14:textId="77777777" w:rsidR="009B03A4" w:rsidRDefault="009B03A4" w:rsidP="005E49F4">
      <w:pPr>
        <w:widowControl w:val="0"/>
        <w:tabs>
          <w:tab w:val="left" w:pos="90"/>
          <w:tab w:val="left" w:pos="2321"/>
        </w:tabs>
        <w:rPr>
          <w:snapToGrid w:val="0"/>
          <w:color w:val="000000"/>
        </w:rPr>
      </w:pPr>
    </w:p>
    <w:p w14:paraId="387F8AA3" w14:textId="77777777" w:rsidR="00801A7D" w:rsidRDefault="00801A7D" w:rsidP="00801A7D">
      <w:pPr>
        <w:widowControl w:val="0"/>
        <w:tabs>
          <w:tab w:val="left" w:pos="90"/>
          <w:tab w:val="left" w:pos="2321"/>
        </w:tabs>
        <w:spacing w:before="49"/>
        <w:rPr>
          <w:b/>
          <w:snapToGrid w:val="0"/>
          <w:color w:val="333399"/>
          <w:u w:val="thick"/>
        </w:rPr>
      </w:pPr>
      <w:r>
        <w:rPr>
          <w:b/>
          <w:snapToGrid w:val="0"/>
          <w:color w:val="333399"/>
          <w:u w:val="thick"/>
        </w:rPr>
        <w:t>FIRENZE- CONSOLATO ONORARIO</w:t>
      </w:r>
    </w:p>
    <w:p w14:paraId="0FF66383" w14:textId="77777777" w:rsidR="00801A7D" w:rsidRDefault="00801A7D" w:rsidP="00801A7D">
      <w:pPr>
        <w:widowControl w:val="0"/>
        <w:tabs>
          <w:tab w:val="left" w:pos="90"/>
          <w:tab w:val="left" w:pos="2321"/>
        </w:tabs>
        <w:spacing w:before="49"/>
        <w:rPr>
          <w:b/>
          <w:snapToGrid w:val="0"/>
          <w:color w:val="333399"/>
          <w:u w:val="thick"/>
        </w:rPr>
      </w:pPr>
    </w:p>
    <w:p w14:paraId="10F3C2F6" w14:textId="59A90D47" w:rsidR="00801A7D" w:rsidRDefault="00801A7D" w:rsidP="00163F73">
      <w:pPr>
        <w:widowControl w:val="0"/>
        <w:tabs>
          <w:tab w:val="left" w:pos="90"/>
          <w:tab w:val="left" w:pos="2321"/>
        </w:tabs>
        <w:spacing w:before="49"/>
        <w:rPr>
          <w:snapToGrid w:val="0"/>
        </w:rPr>
      </w:pPr>
      <w:r>
        <w:rPr>
          <w:b/>
          <w:snapToGrid w:val="0"/>
          <w:color w:val="000000"/>
        </w:rPr>
        <w:t xml:space="preserve">Indirizzo  </w:t>
      </w:r>
      <w:r>
        <w:rPr>
          <w:snapToGrid w:val="0"/>
          <w:color w:val="000000"/>
          <w:sz w:val="26"/>
        </w:rPr>
        <w:t xml:space="preserve">           </w:t>
      </w:r>
      <w:r>
        <w:rPr>
          <w:snapToGrid w:val="0"/>
          <w:color w:val="000000"/>
          <w:sz w:val="26"/>
        </w:rPr>
        <w:tab/>
      </w:r>
    </w:p>
    <w:p w14:paraId="728B09F1" w14:textId="77777777" w:rsidR="00801A7D" w:rsidRDefault="00801A7D" w:rsidP="00801A7D">
      <w:pPr>
        <w:widowControl w:val="0"/>
        <w:tabs>
          <w:tab w:val="left" w:pos="90"/>
          <w:tab w:val="left" w:pos="2321"/>
        </w:tabs>
        <w:spacing w:before="49"/>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sidR="00BF23EE">
        <w:rPr>
          <w:snapToGrid w:val="0"/>
          <w:color w:val="000000"/>
          <w:sz w:val="26"/>
        </w:rPr>
        <w:t xml:space="preserve"> </w:t>
      </w:r>
      <w:r w:rsidR="00F6307C">
        <w:rPr>
          <w:snapToGrid w:val="0"/>
          <w:color w:val="000000"/>
        </w:rPr>
        <w:t>Toscana</w:t>
      </w:r>
    </w:p>
    <w:p w14:paraId="5B0953B1" w14:textId="77777777" w:rsidR="00801A7D" w:rsidRDefault="00801A7D" w:rsidP="00801A7D">
      <w:pPr>
        <w:widowControl w:val="0"/>
        <w:tabs>
          <w:tab w:val="left" w:pos="90"/>
          <w:tab w:val="left" w:pos="2321"/>
        </w:tabs>
        <w:spacing w:before="49"/>
        <w:rPr>
          <w:snapToGrid w:val="0"/>
          <w:color w:val="000000"/>
        </w:rPr>
      </w:pPr>
    </w:p>
    <w:p w14:paraId="1BD72F21" w14:textId="77777777" w:rsidR="00801A7D" w:rsidRDefault="00801A7D" w:rsidP="00801A7D">
      <w:pPr>
        <w:widowControl w:val="0"/>
        <w:tabs>
          <w:tab w:val="left" w:pos="90"/>
        </w:tabs>
        <w:jc w:val="center"/>
        <w:rPr>
          <w:snapToGrid w:val="0"/>
          <w:color w:val="000000"/>
        </w:rPr>
      </w:pPr>
    </w:p>
    <w:p w14:paraId="2937CC66" w14:textId="77777777" w:rsidR="00FA488A" w:rsidRPr="00C063B7" w:rsidRDefault="00FA488A" w:rsidP="00C063B7">
      <w:pPr>
        <w:widowControl w:val="0"/>
        <w:tabs>
          <w:tab w:val="left" w:pos="90"/>
          <w:tab w:val="left" w:pos="2321"/>
        </w:tabs>
        <w:rPr>
          <w:sz w:val="16"/>
          <w:szCs w:val="16"/>
        </w:rPr>
      </w:pPr>
    </w:p>
    <w:p w14:paraId="5CA91C80" w14:textId="77777777" w:rsidR="00FA488A" w:rsidRDefault="00FA488A">
      <w:pPr>
        <w:pStyle w:val="Corpodeltesto2"/>
        <w:spacing w:before="0"/>
        <w:rPr>
          <w:sz w:val="26"/>
        </w:rPr>
      </w:pPr>
    </w:p>
    <w:p w14:paraId="5EB74439" w14:textId="77777777" w:rsidR="00F06C04" w:rsidRDefault="00F06C04" w:rsidP="00F06C04">
      <w:pPr>
        <w:widowControl w:val="0"/>
        <w:tabs>
          <w:tab w:val="left" w:pos="90"/>
          <w:tab w:val="left" w:pos="2321"/>
        </w:tabs>
        <w:spacing w:before="49"/>
        <w:rPr>
          <w:b/>
          <w:snapToGrid w:val="0"/>
          <w:color w:val="333399"/>
          <w:u w:val="thick"/>
        </w:rPr>
      </w:pPr>
      <w:r>
        <w:rPr>
          <w:b/>
          <w:snapToGrid w:val="0"/>
          <w:color w:val="333399"/>
          <w:u w:val="thick"/>
        </w:rPr>
        <w:t>NAPOLI - CONSOLATO ONORARIO</w:t>
      </w:r>
    </w:p>
    <w:p w14:paraId="37C123DC" w14:textId="77777777" w:rsidR="00F06C04" w:rsidRDefault="00F06C04" w:rsidP="00637D1E">
      <w:pPr>
        <w:widowControl w:val="0"/>
        <w:tabs>
          <w:tab w:val="left" w:pos="90"/>
          <w:tab w:val="left" w:pos="2321"/>
        </w:tabs>
        <w:rPr>
          <w:b/>
          <w:snapToGrid w:val="0"/>
          <w:color w:val="333399"/>
          <w:u w:val="thick"/>
        </w:rPr>
      </w:pPr>
    </w:p>
    <w:p w14:paraId="07899102" w14:textId="77777777" w:rsidR="00F06C04" w:rsidRDefault="00F06C04" w:rsidP="002A33AC">
      <w:pPr>
        <w:widowControl w:val="0"/>
        <w:tabs>
          <w:tab w:val="left" w:pos="90"/>
          <w:tab w:val="left" w:pos="2321"/>
        </w:tabs>
        <w:rPr>
          <w:snapToGrid w:val="0"/>
        </w:rPr>
      </w:pPr>
      <w:r>
        <w:rPr>
          <w:b/>
          <w:snapToGrid w:val="0"/>
          <w:color w:val="000000"/>
        </w:rPr>
        <w:t xml:space="preserve">Indirizzo  </w:t>
      </w:r>
      <w:r>
        <w:rPr>
          <w:snapToGrid w:val="0"/>
          <w:color w:val="000000"/>
          <w:sz w:val="26"/>
        </w:rPr>
        <w:t xml:space="preserve">           </w:t>
      </w:r>
      <w:r>
        <w:rPr>
          <w:snapToGrid w:val="0"/>
          <w:color w:val="000000"/>
          <w:sz w:val="26"/>
        </w:rPr>
        <w:tab/>
      </w:r>
    </w:p>
    <w:p w14:paraId="438CA449" w14:textId="77777777" w:rsidR="00F06C04" w:rsidRDefault="00F06C04" w:rsidP="00637D1E">
      <w:pPr>
        <w:widowControl w:val="0"/>
        <w:tabs>
          <w:tab w:val="left" w:pos="90"/>
          <w:tab w:val="left" w:pos="2321"/>
        </w:tabs>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sidRPr="00F06C04">
        <w:rPr>
          <w:snapToGrid w:val="0"/>
          <w:color w:val="000000"/>
        </w:rPr>
        <w:t>Campania</w:t>
      </w:r>
    </w:p>
    <w:p w14:paraId="058764F5" w14:textId="77777777" w:rsidR="00F06C04" w:rsidRDefault="00F06C04" w:rsidP="00637D1E">
      <w:pPr>
        <w:widowControl w:val="0"/>
        <w:tabs>
          <w:tab w:val="left" w:pos="90"/>
          <w:tab w:val="left" w:pos="2321"/>
        </w:tabs>
        <w:rPr>
          <w:snapToGrid w:val="0"/>
          <w:color w:val="000000"/>
        </w:rPr>
      </w:pPr>
    </w:p>
    <w:p w14:paraId="3638B5B7" w14:textId="77777777" w:rsidR="00F06C04" w:rsidRDefault="00F06C04" w:rsidP="00637D1E">
      <w:pPr>
        <w:pStyle w:val="Corpodeltesto2"/>
        <w:spacing w:before="0"/>
        <w:rPr>
          <w:sz w:val="26"/>
        </w:rPr>
      </w:pPr>
    </w:p>
    <w:p w14:paraId="389FF57D" w14:textId="77777777" w:rsidR="0074074F" w:rsidRDefault="0074074F" w:rsidP="0074074F">
      <w:pPr>
        <w:pStyle w:val="Corpodeltesto2"/>
        <w:spacing w:before="0"/>
        <w:rPr>
          <w:sz w:val="26"/>
        </w:rPr>
      </w:pPr>
    </w:p>
    <w:p w14:paraId="6B99853D" w14:textId="77777777" w:rsidR="0074074F" w:rsidRDefault="0074074F" w:rsidP="0074074F">
      <w:pPr>
        <w:widowControl w:val="0"/>
        <w:tabs>
          <w:tab w:val="left" w:pos="90"/>
          <w:tab w:val="left" w:pos="2321"/>
        </w:tabs>
        <w:spacing w:before="49"/>
        <w:rPr>
          <w:b/>
          <w:snapToGrid w:val="0"/>
          <w:color w:val="333399"/>
          <w:u w:val="thick"/>
        </w:rPr>
      </w:pPr>
      <w:r>
        <w:rPr>
          <w:b/>
          <w:snapToGrid w:val="0"/>
          <w:color w:val="333399"/>
          <w:u w:val="thick"/>
        </w:rPr>
        <w:t>TERAMO- CONSOLATO ONORARIO</w:t>
      </w:r>
    </w:p>
    <w:p w14:paraId="7B996447" w14:textId="77777777" w:rsidR="0074074F" w:rsidRDefault="0074074F" w:rsidP="0074074F">
      <w:pPr>
        <w:widowControl w:val="0"/>
        <w:tabs>
          <w:tab w:val="left" w:pos="90"/>
          <w:tab w:val="left" w:pos="2321"/>
        </w:tabs>
        <w:spacing w:before="49"/>
        <w:rPr>
          <w:b/>
          <w:snapToGrid w:val="0"/>
          <w:color w:val="333399"/>
          <w:u w:val="thick"/>
        </w:rPr>
      </w:pPr>
    </w:p>
    <w:p w14:paraId="46A8E005" w14:textId="77777777" w:rsidR="0074074F" w:rsidRDefault="0074074F" w:rsidP="0074074F">
      <w:pPr>
        <w:widowControl w:val="0"/>
        <w:tabs>
          <w:tab w:val="left" w:pos="90"/>
          <w:tab w:val="left" w:pos="2321"/>
        </w:tabs>
        <w:spacing w:before="49"/>
        <w:rPr>
          <w:snapToGrid w:val="0"/>
          <w:color w:val="000000"/>
        </w:rPr>
      </w:pPr>
      <w:r>
        <w:rPr>
          <w:b/>
          <w:snapToGrid w:val="0"/>
        </w:rPr>
        <w:t>Ci</w:t>
      </w:r>
      <w:r>
        <w:rPr>
          <w:snapToGrid w:val="0"/>
        </w:rPr>
        <w:t>r</w:t>
      </w:r>
      <w:r>
        <w:rPr>
          <w:b/>
          <w:snapToGrid w:val="0"/>
          <w:color w:val="000000"/>
        </w:rPr>
        <w:t xml:space="preserve">coscrizione </w:t>
      </w:r>
      <w:r>
        <w:rPr>
          <w:snapToGrid w:val="0"/>
          <w:color w:val="000000"/>
          <w:sz w:val="26"/>
        </w:rPr>
        <w:t xml:space="preserve">  </w:t>
      </w:r>
      <w:r>
        <w:rPr>
          <w:snapToGrid w:val="0"/>
          <w:color w:val="000000"/>
          <w:sz w:val="26"/>
        </w:rPr>
        <w:tab/>
        <w:t xml:space="preserve"> </w:t>
      </w:r>
      <w:r>
        <w:rPr>
          <w:snapToGrid w:val="0"/>
          <w:color w:val="000000"/>
        </w:rPr>
        <w:t>Abruzzo</w:t>
      </w:r>
    </w:p>
    <w:p w14:paraId="57A6ECC4" w14:textId="77777777" w:rsidR="0074074F" w:rsidRDefault="0074074F" w:rsidP="0074074F">
      <w:pPr>
        <w:widowControl w:val="0"/>
        <w:tabs>
          <w:tab w:val="left" w:pos="90"/>
          <w:tab w:val="left" w:pos="2321"/>
        </w:tabs>
        <w:spacing w:before="49"/>
        <w:rPr>
          <w:snapToGrid w:val="0"/>
          <w:color w:val="000000"/>
        </w:rPr>
      </w:pPr>
    </w:p>
    <w:p w14:paraId="39D609F3" w14:textId="77777777" w:rsidR="004944D8" w:rsidRDefault="004944D8">
      <w:pPr>
        <w:pStyle w:val="Corpodeltesto2"/>
        <w:spacing w:before="0"/>
        <w:rPr>
          <w:sz w:val="26"/>
        </w:rPr>
      </w:pPr>
    </w:p>
    <w:p w14:paraId="63487496" w14:textId="77777777" w:rsidR="005E49F4" w:rsidRDefault="005E49F4" w:rsidP="005E49F4">
      <w:pPr>
        <w:pStyle w:val="Corpodeltesto2"/>
        <w:spacing w:before="0"/>
        <w:rPr>
          <w:sz w:val="16"/>
        </w:rPr>
      </w:pPr>
      <w:r>
        <w:br w:type="page"/>
      </w:r>
    </w:p>
    <w:p w14:paraId="6DAD7901" w14:textId="77777777" w:rsidR="004944D8" w:rsidRDefault="004944D8">
      <w:pPr>
        <w:widowControl w:val="0"/>
        <w:tabs>
          <w:tab w:val="left" w:pos="90"/>
        </w:tabs>
        <w:jc w:val="right"/>
        <w:rPr>
          <w:b/>
          <w:snapToGrid w:val="0"/>
          <w:color w:val="000000"/>
        </w:rPr>
      </w:pPr>
      <w:r>
        <w:rPr>
          <w:b/>
          <w:snapToGrid w:val="0"/>
          <w:color w:val="000000"/>
          <w:sz w:val="16"/>
        </w:rPr>
        <w:t>SEYCHELLES</w:t>
      </w:r>
    </w:p>
    <w:p w14:paraId="33080563"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8208" behindDoc="0" locked="0" layoutInCell="0" allowOverlap="1" wp14:anchorId="40AB8820" wp14:editId="0F92193B">
            <wp:simplePos x="0" y="0"/>
            <wp:positionH relativeFrom="column">
              <wp:posOffset>5525770</wp:posOffset>
            </wp:positionH>
            <wp:positionV relativeFrom="paragraph">
              <wp:posOffset>158115</wp:posOffset>
            </wp:positionV>
            <wp:extent cx="957580" cy="465455"/>
            <wp:effectExtent l="19050" t="19050" r="0" b="0"/>
            <wp:wrapNone/>
            <wp:docPr id="279" name="Immagin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2"/>
                    <pic:cNvPicPr>
                      <a:picLocks noChangeAspect="1" noChangeArrowheads="1"/>
                    </pic:cNvPicPr>
                  </pic:nvPicPr>
                  <pic:blipFill>
                    <a:blip r:embed="rId474">
                      <a:extLst>
                        <a:ext uri="{28A0092B-C50C-407E-A947-70E740481C1C}">
                          <a14:useLocalDpi xmlns:a14="http://schemas.microsoft.com/office/drawing/2010/main" val="0"/>
                        </a:ext>
                      </a:extLst>
                    </a:blip>
                    <a:srcRect/>
                    <a:stretch>
                      <a:fillRect/>
                    </a:stretch>
                  </pic:blipFill>
                  <pic:spPr bwMode="auto">
                    <a:xfrm>
                      <a:off x="0" y="0"/>
                      <a:ext cx="957580" cy="46545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5C381B4" w14:textId="77777777" w:rsidR="004944D8" w:rsidRDefault="004944D8">
      <w:pPr>
        <w:widowControl w:val="0"/>
        <w:tabs>
          <w:tab w:val="left" w:pos="90"/>
        </w:tabs>
        <w:rPr>
          <w:b/>
          <w:snapToGrid w:val="0"/>
          <w:color w:val="000080"/>
          <w:sz w:val="39"/>
        </w:rPr>
      </w:pPr>
      <w:r>
        <w:rPr>
          <w:b/>
          <w:snapToGrid w:val="0"/>
          <w:color w:val="000080"/>
          <w:sz w:val="32"/>
        </w:rPr>
        <w:t xml:space="preserve">SEYCHELLES </w:t>
      </w:r>
    </w:p>
    <w:p w14:paraId="4853AEF5" w14:textId="77777777" w:rsidR="004944D8" w:rsidRDefault="004944D8">
      <w:pPr>
        <w:widowControl w:val="0"/>
        <w:tabs>
          <w:tab w:val="left" w:pos="90"/>
        </w:tabs>
        <w:rPr>
          <w:b/>
          <w:snapToGrid w:val="0"/>
          <w:color w:val="000080"/>
          <w:sz w:val="28"/>
        </w:rPr>
      </w:pPr>
      <w:r>
        <w:rPr>
          <w:b/>
          <w:snapToGrid w:val="0"/>
          <w:color w:val="000080"/>
          <w:sz w:val="22"/>
        </w:rPr>
        <w:t xml:space="preserve">Repubblica delle                  </w:t>
      </w:r>
    </w:p>
    <w:p w14:paraId="4D6BBB4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8FD720F"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giugno</w:t>
      </w:r>
    </w:p>
    <w:p w14:paraId="6E0D714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ROMA - CONSOLATO ONORARIO            </w:t>
      </w:r>
    </w:p>
    <w:p w14:paraId="14C09E99" w14:textId="77777777" w:rsidR="001F180A" w:rsidRDefault="001F180A" w:rsidP="001F180A">
      <w:pPr>
        <w:widowControl w:val="0"/>
        <w:tabs>
          <w:tab w:val="left" w:pos="90"/>
          <w:tab w:val="left" w:pos="2321"/>
        </w:tabs>
        <w:rPr>
          <w:b/>
          <w:snapToGrid w:val="0"/>
          <w:color w:val="000000"/>
        </w:rPr>
      </w:pPr>
    </w:p>
    <w:p w14:paraId="3C90FE5E" w14:textId="77777777" w:rsidR="001F180A" w:rsidRDefault="004944D8" w:rsidP="001F180A">
      <w:pPr>
        <w:widowControl w:val="0"/>
        <w:tabs>
          <w:tab w:val="left" w:pos="90"/>
          <w:tab w:val="left" w:pos="2321"/>
        </w:tabs>
        <w:rPr>
          <w:snapToGrid w:val="0"/>
          <w:color w:val="000000"/>
        </w:rPr>
      </w:pPr>
      <w:r>
        <w:rPr>
          <w:b/>
          <w:snapToGrid w:val="0"/>
          <w:color w:val="000000"/>
        </w:rPr>
        <w:t>Indirizzo</w:t>
      </w:r>
      <w:r w:rsidR="001F180A">
        <w:rPr>
          <w:b/>
          <w:snapToGrid w:val="0"/>
          <w:color w:val="000000"/>
        </w:rPr>
        <w:tab/>
      </w:r>
      <w:r w:rsidR="001F180A" w:rsidRPr="001F180A">
        <w:rPr>
          <w:snapToGrid w:val="0"/>
          <w:color w:val="000000"/>
        </w:rPr>
        <w:t>Via del Tritone</w:t>
      </w:r>
      <w:r w:rsidR="001F180A">
        <w:rPr>
          <w:rFonts w:ascii="MS Sans Serif" w:hAnsi="MS Sans Serif"/>
          <w:snapToGrid w:val="0"/>
          <w:color w:val="000000"/>
          <w:sz w:val="24"/>
        </w:rPr>
        <w:t xml:space="preserve">, </w:t>
      </w:r>
      <w:r w:rsidR="001F180A" w:rsidRPr="001F180A">
        <w:rPr>
          <w:snapToGrid w:val="0"/>
          <w:color w:val="000000"/>
        </w:rPr>
        <w:t>46</w:t>
      </w:r>
      <w:r w:rsidR="001F180A">
        <w:rPr>
          <w:snapToGrid w:val="0"/>
          <w:color w:val="000000"/>
        </w:rPr>
        <w:t xml:space="preserve"> – 00187 Roma</w:t>
      </w:r>
    </w:p>
    <w:p w14:paraId="217B2B20" w14:textId="77777777" w:rsidR="001F180A" w:rsidRDefault="001F180A" w:rsidP="001F180A">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6B1625">
        <w:rPr>
          <w:snapToGrid w:val="0"/>
          <w:color w:val="000000"/>
        </w:rPr>
        <w:t>33</w:t>
      </w:r>
      <w:r>
        <w:rPr>
          <w:snapToGrid w:val="0"/>
          <w:color w:val="000000"/>
        </w:rPr>
        <w:t>3</w:t>
      </w:r>
      <w:r w:rsidR="006B1625">
        <w:rPr>
          <w:snapToGrid w:val="0"/>
          <w:color w:val="000000"/>
        </w:rPr>
        <w:t>4021521</w:t>
      </w:r>
    </w:p>
    <w:p w14:paraId="0D322F56" w14:textId="77777777" w:rsidR="001F180A" w:rsidRPr="001F180A" w:rsidRDefault="001F180A" w:rsidP="001F180A">
      <w:pPr>
        <w:widowControl w:val="0"/>
        <w:tabs>
          <w:tab w:val="left" w:pos="90"/>
          <w:tab w:val="left" w:pos="2321"/>
        </w:tabs>
        <w:rPr>
          <w:snapToGrid w:val="0"/>
          <w:color w:val="000000"/>
        </w:rPr>
      </w:pPr>
      <w:r>
        <w:rPr>
          <w:snapToGrid w:val="0"/>
          <w:color w:val="000000"/>
        </w:rPr>
        <w:tab/>
      </w:r>
      <w:r>
        <w:rPr>
          <w:snapToGrid w:val="0"/>
          <w:color w:val="000000"/>
        </w:rPr>
        <w:tab/>
        <w:t>E-mail consolatoseychellesroma@</w:t>
      </w:r>
      <w:r w:rsidR="006B1625">
        <w:rPr>
          <w:snapToGrid w:val="0"/>
          <w:color w:val="000000"/>
        </w:rPr>
        <w:t>g</w:t>
      </w:r>
      <w:r>
        <w:rPr>
          <w:snapToGrid w:val="0"/>
          <w:color w:val="000000"/>
        </w:rPr>
        <w:t>mail.</w:t>
      </w:r>
      <w:r w:rsidR="006B1625">
        <w:rPr>
          <w:snapToGrid w:val="0"/>
          <w:color w:val="000000"/>
        </w:rPr>
        <w:t>com</w:t>
      </w:r>
      <w:r>
        <w:rPr>
          <w:snapToGrid w:val="0"/>
          <w:color w:val="000000"/>
        </w:rPr>
        <w:t xml:space="preserve"> </w:t>
      </w:r>
    </w:p>
    <w:p w14:paraId="594EBF5F" w14:textId="77777777" w:rsidR="004944D8" w:rsidRDefault="004944D8" w:rsidP="001F180A">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Lazio </w:t>
      </w:r>
    </w:p>
    <w:p w14:paraId="3D108424" w14:textId="77777777" w:rsidR="004944D8" w:rsidRDefault="004944D8">
      <w:pPr>
        <w:pStyle w:val="Pidipagina"/>
        <w:widowControl w:val="0"/>
        <w:tabs>
          <w:tab w:val="clear" w:pos="4819"/>
          <w:tab w:val="clear" w:pos="9638"/>
          <w:tab w:val="left" w:pos="90"/>
          <w:tab w:val="left" w:pos="2321"/>
        </w:tabs>
        <w:spacing w:before="40"/>
        <w:rPr>
          <w:snapToGrid w:val="0"/>
        </w:rPr>
      </w:pPr>
    </w:p>
    <w:p w14:paraId="3DAA30BF" w14:textId="77777777" w:rsidR="001F180A" w:rsidRDefault="001F180A">
      <w:pPr>
        <w:pStyle w:val="Pidipagina"/>
        <w:widowControl w:val="0"/>
        <w:tabs>
          <w:tab w:val="clear" w:pos="4819"/>
          <w:tab w:val="clear" w:pos="9638"/>
          <w:tab w:val="left" w:pos="90"/>
          <w:tab w:val="left" w:pos="2321"/>
        </w:tabs>
        <w:spacing w:before="40"/>
        <w:rPr>
          <w:snapToGrid w:val="0"/>
        </w:rPr>
      </w:pPr>
      <w:r>
        <w:rPr>
          <w:snapToGrid w:val="0"/>
        </w:rPr>
        <w:t>Signor PAOLO ADELMANN, Console Onorario (</w:t>
      </w:r>
      <w:r w:rsidR="00401F6A">
        <w:rPr>
          <w:snapToGrid w:val="0"/>
        </w:rPr>
        <w:t>Rinnovo e</w:t>
      </w:r>
      <w:r>
        <w:rPr>
          <w:snapToGrid w:val="0"/>
        </w:rPr>
        <w:t xml:space="preserve">xequatur </w:t>
      </w:r>
      <w:r w:rsidR="009F36A0">
        <w:rPr>
          <w:snapToGrid w:val="0"/>
        </w:rPr>
        <w:t>16 aprile 2021</w:t>
      </w:r>
      <w:r>
        <w:rPr>
          <w:snapToGrid w:val="0"/>
        </w:rPr>
        <w:t>)</w:t>
      </w:r>
    </w:p>
    <w:p w14:paraId="451CD6CB" w14:textId="77777777" w:rsidR="004944D8" w:rsidRDefault="004944D8">
      <w:pPr>
        <w:widowControl w:val="0"/>
        <w:tabs>
          <w:tab w:val="left" w:pos="2321"/>
        </w:tabs>
        <w:rPr>
          <w:rFonts w:ascii="MS Sans Serif" w:hAnsi="MS Sans Serif"/>
          <w:snapToGrid w:val="0"/>
          <w:sz w:val="24"/>
        </w:rPr>
      </w:pPr>
    </w:p>
    <w:p w14:paraId="7E69078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E53BC50" w14:textId="77777777" w:rsidR="004944D8" w:rsidRDefault="004944D8">
      <w:pPr>
        <w:widowControl w:val="0"/>
        <w:tabs>
          <w:tab w:val="left" w:pos="90"/>
        </w:tabs>
        <w:jc w:val="center"/>
        <w:rPr>
          <w:snapToGrid w:val="0"/>
          <w:color w:val="000000"/>
        </w:rPr>
      </w:pPr>
    </w:p>
    <w:p w14:paraId="0D6C07EE" w14:textId="77777777" w:rsidR="004944D8" w:rsidRDefault="004944D8">
      <w:pPr>
        <w:widowControl w:val="0"/>
        <w:tabs>
          <w:tab w:val="left" w:pos="90"/>
        </w:tabs>
        <w:jc w:val="center"/>
        <w:rPr>
          <w:snapToGrid w:val="0"/>
          <w:color w:val="000000"/>
        </w:rPr>
      </w:pPr>
    </w:p>
    <w:p w14:paraId="0478F827" w14:textId="77777777" w:rsidR="004944D8" w:rsidRDefault="004944D8">
      <w:pPr>
        <w:widowControl w:val="0"/>
        <w:tabs>
          <w:tab w:val="left" w:pos="90"/>
        </w:tabs>
        <w:jc w:val="center"/>
        <w:rPr>
          <w:snapToGrid w:val="0"/>
          <w:color w:val="000000"/>
        </w:rPr>
      </w:pPr>
    </w:p>
    <w:p w14:paraId="2FD4969C" w14:textId="77777777" w:rsidR="004944D8" w:rsidRDefault="004944D8">
      <w:pPr>
        <w:widowControl w:val="0"/>
        <w:tabs>
          <w:tab w:val="left" w:pos="90"/>
        </w:tabs>
        <w:jc w:val="center"/>
        <w:rPr>
          <w:snapToGrid w:val="0"/>
          <w:color w:val="000000"/>
        </w:rPr>
      </w:pPr>
    </w:p>
    <w:p w14:paraId="09A2991F" w14:textId="77777777" w:rsidR="004944D8" w:rsidRDefault="004944D8">
      <w:pPr>
        <w:widowControl w:val="0"/>
        <w:tabs>
          <w:tab w:val="left" w:pos="90"/>
        </w:tabs>
        <w:jc w:val="center"/>
        <w:rPr>
          <w:snapToGrid w:val="0"/>
          <w:color w:val="000000"/>
        </w:rPr>
      </w:pPr>
    </w:p>
    <w:p w14:paraId="3DD8E173" w14:textId="77777777" w:rsidR="004944D8" w:rsidRDefault="004944D8">
      <w:pPr>
        <w:widowControl w:val="0"/>
        <w:tabs>
          <w:tab w:val="left" w:pos="90"/>
        </w:tabs>
        <w:jc w:val="center"/>
        <w:rPr>
          <w:snapToGrid w:val="0"/>
          <w:color w:val="000000"/>
        </w:rPr>
      </w:pPr>
    </w:p>
    <w:p w14:paraId="444DD28B" w14:textId="77777777" w:rsidR="004944D8" w:rsidRDefault="004944D8">
      <w:pPr>
        <w:widowControl w:val="0"/>
        <w:tabs>
          <w:tab w:val="left" w:pos="90"/>
        </w:tabs>
        <w:jc w:val="center"/>
        <w:rPr>
          <w:snapToGrid w:val="0"/>
          <w:color w:val="000000"/>
        </w:rPr>
      </w:pPr>
    </w:p>
    <w:p w14:paraId="7892E932" w14:textId="77777777" w:rsidR="004944D8" w:rsidRDefault="004944D8">
      <w:pPr>
        <w:widowControl w:val="0"/>
        <w:tabs>
          <w:tab w:val="left" w:pos="90"/>
        </w:tabs>
        <w:jc w:val="center"/>
        <w:rPr>
          <w:snapToGrid w:val="0"/>
          <w:color w:val="000000"/>
        </w:rPr>
      </w:pPr>
    </w:p>
    <w:p w14:paraId="3709270A" w14:textId="77777777" w:rsidR="004944D8" w:rsidRDefault="004944D8">
      <w:pPr>
        <w:widowControl w:val="0"/>
        <w:tabs>
          <w:tab w:val="left" w:pos="90"/>
        </w:tabs>
        <w:jc w:val="center"/>
        <w:rPr>
          <w:snapToGrid w:val="0"/>
          <w:color w:val="000000"/>
        </w:rPr>
      </w:pPr>
    </w:p>
    <w:p w14:paraId="752B787B" w14:textId="77777777" w:rsidR="004944D8" w:rsidRDefault="004944D8">
      <w:pPr>
        <w:widowControl w:val="0"/>
        <w:tabs>
          <w:tab w:val="left" w:pos="90"/>
        </w:tabs>
        <w:jc w:val="center"/>
        <w:rPr>
          <w:snapToGrid w:val="0"/>
          <w:color w:val="000000"/>
        </w:rPr>
      </w:pPr>
    </w:p>
    <w:p w14:paraId="1FB9FC53" w14:textId="77777777" w:rsidR="004944D8" w:rsidRDefault="004944D8">
      <w:pPr>
        <w:widowControl w:val="0"/>
        <w:tabs>
          <w:tab w:val="left" w:pos="90"/>
        </w:tabs>
        <w:jc w:val="center"/>
        <w:rPr>
          <w:snapToGrid w:val="0"/>
          <w:color w:val="000000"/>
        </w:rPr>
      </w:pPr>
    </w:p>
    <w:p w14:paraId="3D11B686" w14:textId="77777777" w:rsidR="004944D8" w:rsidRDefault="004944D8">
      <w:pPr>
        <w:widowControl w:val="0"/>
        <w:tabs>
          <w:tab w:val="left" w:pos="90"/>
        </w:tabs>
        <w:jc w:val="center"/>
        <w:rPr>
          <w:snapToGrid w:val="0"/>
          <w:color w:val="000000"/>
        </w:rPr>
      </w:pPr>
    </w:p>
    <w:p w14:paraId="6B93F943" w14:textId="77777777" w:rsidR="004944D8" w:rsidRDefault="004944D8">
      <w:pPr>
        <w:widowControl w:val="0"/>
        <w:tabs>
          <w:tab w:val="left" w:pos="90"/>
        </w:tabs>
        <w:jc w:val="center"/>
        <w:rPr>
          <w:snapToGrid w:val="0"/>
          <w:color w:val="000000"/>
        </w:rPr>
      </w:pPr>
    </w:p>
    <w:p w14:paraId="26CE5D3A" w14:textId="77777777" w:rsidR="004944D8" w:rsidRDefault="004944D8">
      <w:pPr>
        <w:widowControl w:val="0"/>
        <w:tabs>
          <w:tab w:val="left" w:pos="90"/>
        </w:tabs>
        <w:jc w:val="center"/>
        <w:rPr>
          <w:snapToGrid w:val="0"/>
          <w:color w:val="000080"/>
          <w:sz w:val="26"/>
        </w:rPr>
      </w:pPr>
    </w:p>
    <w:p w14:paraId="55DB447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SIERRA LEONE</w:t>
      </w:r>
    </w:p>
    <w:p w14:paraId="57DEBDF5" w14:textId="77777777" w:rsidR="004944D8" w:rsidRDefault="004944D8">
      <w:pPr>
        <w:widowControl w:val="0"/>
        <w:tabs>
          <w:tab w:val="left" w:pos="90"/>
        </w:tabs>
        <w:spacing w:before="60"/>
        <w:jc w:val="center"/>
        <w:rPr>
          <w:snapToGrid w:val="0"/>
          <w:color w:val="000080"/>
          <w:sz w:val="26"/>
        </w:rPr>
      </w:pPr>
    </w:p>
    <w:p w14:paraId="172A3E5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79232" behindDoc="0" locked="0" layoutInCell="1" allowOverlap="1" wp14:anchorId="72DEAB98" wp14:editId="6369EB24">
            <wp:simplePos x="0" y="0"/>
            <wp:positionH relativeFrom="column">
              <wp:posOffset>5749290</wp:posOffset>
            </wp:positionH>
            <wp:positionV relativeFrom="paragraph">
              <wp:posOffset>-12700</wp:posOffset>
            </wp:positionV>
            <wp:extent cx="702310" cy="467995"/>
            <wp:effectExtent l="19050" t="19050" r="2540" b="8255"/>
            <wp:wrapNone/>
            <wp:docPr id="278" name="Immagin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3"/>
                    <pic:cNvPicPr>
                      <a:picLocks noChangeAspect="1" noChangeArrowheads="1"/>
                    </pic:cNvPicPr>
                  </pic:nvPicPr>
                  <pic:blipFill>
                    <a:blip r:embed="rId47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SIERRA LEONE                            </w:t>
      </w:r>
    </w:p>
    <w:p w14:paraId="4AA65D6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6B5940E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A1BE8F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aprile</w:t>
      </w:r>
    </w:p>
    <w:p w14:paraId="7BC5EA2E" w14:textId="77777777" w:rsidR="004944D8" w:rsidRDefault="004944D8">
      <w:pPr>
        <w:widowControl w:val="0"/>
        <w:tabs>
          <w:tab w:val="left" w:pos="90"/>
          <w:tab w:val="left" w:pos="2321"/>
        </w:tabs>
        <w:spacing w:before="40"/>
        <w:rPr>
          <w:snapToGrid w:val="0"/>
          <w:color w:val="000000"/>
          <w:sz w:val="26"/>
        </w:rPr>
      </w:pPr>
      <w:r>
        <w:rPr>
          <w:snapToGrid w:val="0"/>
          <w:color w:val="000000"/>
        </w:rPr>
        <w:t xml:space="preserve">                       </w:t>
      </w:r>
    </w:p>
    <w:p w14:paraId="72B5D05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40737C2" w14:textId="77777777" w:rsidR="003815A9" w:rsidRDefault="003815A9" w:rsidP="003815A9">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63F2DB53" w14:textId="77777777" w:rsidR="003815A9" w:rsidRDefault="003815A9" w:rsidP="003C644F">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6D4F4C9" w14:textId="77777777" w:rsidR="003815A9" w:rsidRDefault="003815A9" w:rsidP="003815A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Piemonte, Liguria, Veneto, Emilia Romagna, Trentino Alto Adige                  </w:t>
      </w:r>
    </w:p>
    <w:p w14:paraId="62BFC9F7" w14:textId="77777777" w:rsidR="003815A9" w:rsidRDefault="003815A9" w:rsidP="003815A9">
      <w:pPr>
        <w:widowControl w:val="0"/>
        <w:tabs>
          <w:tab w:val="left" w:pos="90"/>
        </w:tabs>
        <w:spacing w:before="550"/>
        <w:rPr>
          <w:b/>
          <w:snapToGrid w:val="0"/>
          <w:color w:val="000080"/>
          <w:u w:val="single"/>
        </w:rPr>
      </w:pPr>
      <w:r>
        <w:rPr>
          <w:b/>
          <w:snapToGrid w:val="0"/>
          <w:color w:val="000080"/>
          <w:u w:val="single"/>
        </w:rPr>
        <w:t xml:space="preserve">NAPOLI - CONSOLATO GENERALE ONORARIO   </w:t>
      </w:r>
    </w:p>
    <w:p w14:paraId="72B3E7D0" w14:textId="77777777" w:rsidR="003815A9" w:rsidRDefault="003815A9" w:rsidP="00FD13FD">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AD103A8" w14:textId="77777777" w:rsidR="00FD13FD" w:rsidRDefault="00FD13FD" w:rsidP="003815A9">
      <w:pPr>
        <w:widowControl w:val="0"/>
        <w:tabs>
          <w:tab w:val="left" w:pos="90"/>
          <w:tab w:val="left" w:pos="2321"/>
        </w:tabs>
        <w:spacing w:before="40"/>
        <w:rPr>
          <w:b/>
          <w:snapToGrid w:val="0"/>
          <w:color w:val="000000"/>
        </w:rPr>
      </w:pPr>
    </w:p>
    <w:p w14:paraId="3F862FDA" w14:textId="77777777" w:rsidR="003815A9" w:rsidRDefault="003815A9" w:rsidP="003815A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Molise, Campania, Puglia, Calabria, Basilicata, Sicilia                               </w:t>
      </w:r>
    </w:p>
    <w:p w14:paraId="19E6A6B9" w14:textId="77777777" w:rsidR="007A3100" w:rsidRDefault="007A3100" w:rsidP="007A3100">
      <w:pPr>
        <w:widowControl w:val="0"/>
        <w:tabs>
          <w:tab w:val="left" w:pos="90"/>
        </w:tabs>
        <w:spacing w:before="550"/>
        <w:rPr>
          <w:b/>
          <w:snapToGrid w:val="0"/>
          <w:color w:val="000080"/>
          <w:u w:val="single"/>
        </w:rPr>
      </w:pPr>
      <w:r>
        <w:rPr>
          <w:b/>
          <w:snapToGrid w:val="0"/>
          <w:color w:val="000080"/>
          <w:u w:val="single"/>
        </w:rPr>
        <w:t xml:space="preserve">ROMA - CONSOLATO </w:t>
      </w:r>
      <w:r w:rsidR="004A2625">
        <w:rPr>
          <w:b/>
          <w:snapToGrid w:val="0"/>
          <w:color w:val="000080"/>
          <w:u w:val="single"/>
        </w:rPr>
        <w:t xml:space="preserve">GENERALE </w:t>
      </w:r>
      <w:r>
        <w:rPr>
          <w:b/>
          <w:snapToGrid w:val="0"/>
          <w:color w:val="000080"/>
          <w:u w:val="single"/>
        </w:rPr>
        <w:t xml:space="preserve">ONORARIO   </w:t>
      </w:r>
    </w:p>
    <w:p w14:paraId="4096C998" w14:textId="77777777" w:rsidR="005F000C" w:rsidRDefault="005F000C" w:rsidP="005F000C">
      <w:pPr>
        <w:widowControl w:val="0"/>
        <w:tabs>
          <w:tab w:val="left" w:pos="2321"/>
        </w:tabs>
        <w:rPr>
          <w:b/>
          <w:snapToGrid w:val="0"/>
          <w:color w:val="000000"/>
        </w:rPr>
      </w:pPr>
    </w:p>
    <w:p w14:paraId="73C0A382" w14:textId="77777777" w:rsidR="007A3100" w:rsidRPr="005F000C" w:rsidRDefault="007A3100" w:rsidP="005F000C">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Piazza Bologna, 6 - 00162 Roma </w:t>
      </w:r>
    </w:p>
    <w:p w14:paraId="404DA385" w14:textId="77777777" w:rsidR="005F000C" w:rsidRPr="0044657F" w:rsidRDefault="005F000C" w:rsidP="005F000C">
      <w:pPr>
        <w:widowControl w:val="0"/>
        <w:tabs>
          <w:tab w:val="left" w:pos="2321"/>
        </w:tabs>
        <w:rPr>
          <w:snapToGrid w:val="0"/>
          <w:color w:val="000000"/>
        </w:rPr>
      </w:pPr>
      <w:r w:rsidRPr="005F000C">
        <w:rPr>
          <w:snapToGrid w:val="0"/>
          <w:color w:val="000000"/>
        </w:rPr>
        <w:tab/>
      </w:r>
      <w:r w:rsidRPr="0044657F">
        <w:rPr>
          <w:snapToGrid w:val="0"/>
          <w:color w:val="000000"/>
        </w:rPr>
        <w:t>Tel. +39 06 83991631</w:t>
      </w:r>
    </w:p>
    <w:p w14:paraId="7D86F15D" w14:textId="77777777" w:rsidR="005F000C" w:rsidRPr="0044657F" w:rsidRDefault="005F000C" w:rsidP="005F000C">
      <w:pPr>
        <w:widowControl w:val="0"/>
        <w:tabs>
          <w:tab w:val="left" w:pos="2321"/>
        </w:tabs>
        <w:rPr>
          <w:snapToGrid w:val="0"/>
          <w:color w:val="000000"/>
        </w:rPr>
      </w:pPr>
      <w:r w:rsidRPr="0044657F">
        <w:rPr>
          <w:snapToGrid w:val="0"/>
          <w:color w:val="000000"/>
        </w:rPr>
        <w:tab/>
        <w:t xml:space="preserve">Email: </w:t>
      </w:r>
      <w:hyperlink r:id="rId476" w:history="1">
        <w:r w:rsidRPr="0044657F">
          <w:rPr>
            <w:rStyle w:val="Collegamentoipertestuale"/>
            <w:snapToGrid w:val="0"/>
          </w:rPr>
          <w:t>consul@consulatesierraleonerome.com</w:t>
        </w:r>
      </w:hyperlink>
      <w:r w:rsidRPr="0044657F">
        <w:rPr>
          <w:snapToGrid w:val="0"/>
          <w:color w:val="000000"/>
        </w:rPr>
        <w:t xml:space="preserve">  e </w:t>
      </w:r>
      <w:hyperlink r:id="rId477" w:history="1">
        <w:r w:rsidRPr="0044657F">
          <w:rPr>
            <w:rStyle w:val="Collegamentoipertestuale"/>
            <w:snapToGrid w:val="0"/>
          </w:rPr>
          <w:t>info@consulatesierraleonerome.com</w:t>
        </w:r>
      </w:hyperlink>
      <w:r w:rsidRPr="0044657F">
        <w:rPr>
          <w:snapToGrid w:val="0"/>
          <w:color w:val="000000"/>
        </w:rPr>
        <w:t xml:space="preserve"> </w:t>
      </w:r>
    </w:p>
    <w:p w14:paraId="3CE68B00" w14:textId="77777777" w:rsidR="007A3100" w:rsidRPr="00DF4B2E" w:rsidRDefault="005F000C" w:rsidP="005F000C">
      <w:pPr>
        <w:widowControl w:val="0"/>
        <w:tabs>
          <w:tab w:val="left" w:pos="2321"/>
        </w:tabs>
        <w:rPr>
          <w:snapToGrid w:val="0"/>
          <w:color w:val="000000"/>
        </w:rPr>
      </w:pPr>
      <w:r w:rsidRPr="0044657F">
        <w:rPr>
          <w:snapToGrid w:val="0"/>
          <w:color w:val="000000"/>
        </w:rPr>
        <w:tab/>
      </w:r>
      <w:r w:rsidRPr="00DF4B2E">
        <w:rPr>
          <w:snapToGrid w:val="0"/>
          <w:color w:val="000000"/>
        </w:rPr>
        <w:t xml:space="preserve">Website: </w:t>
      </w:r>
      <w:hyperlink r:id="rId478" w:history="1">
        <w:r w:rsidRPr="00DF4B2E">
          <w:rPr>
            <w:rStyle w:val="Collegamentoipertestuale"/>
            <w:snapToGrid w:val="0"/>
          </w:rPr>
          <w:t>www.consulatesierraleonerome.com</w:t>
        </w:r>
      </w:hyperlink>
      <w:r w:rsidRPr="00DF4B2E">
        <w:rPr>
          <w:snapToGrid w:val="0"/>
          <w:color w:val="000000"/>
        </w:rPr>
        <w:t xml:space="preserve"> </w:t>
      </w:r>
    </w:p>
    <w:p w14:paraId="736F4F8C" w14:textId="77777777" w:rsidR="007A3100" w:rsidRDefault="007A3100" w:rsidP="007A3100">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Lazio</w:t>
      </w:r>
      <w:r w:rsidR="00B17CC3">
        <w:rPr>
          <w:snapToGrid w:val="0"/>
          <w:color w:val="000000"/>
        </w:rPr>
        <w:t xml:space="preserve">, Toscana, </w:t>
      </w:r>
      <w:r w:rsidR="00B17CC3" w:rsidRPr="00B17CC3">
        <w:rPr>
          <w:snapToGrid w:val="0"/>
          <w:color w:val="000000"/>
        </w:rPr>
        <w:t>Marche, Abruzzo, Sardegna</w:t>
      </w:r>
      <w:r w:rsidR="00B17CC3">
        <w:rPr>
          <w:snapToGrid w:val="0"/>
          <w:color w:val="000000"/>
        </w:rPr>
        <w:t xml:space="preserve">, </w:t>
      </w:r>
      <w:r w:rsidR="00B17CC3" w:rsidRPr="00B17CC3">
        <w:rPr>
          <w:snapToGrid w:val="0"/>
          <w:color w:val="000000"/>
        </w:rPr>
        <w:t>Umbria</w:t>
      </w:r>
      <w:r>
        <w:rPr>
          <w:snapToGrid w:val="0"/>
          <w:color w:val="000000"/>
        </w:rPr>
        <w:t xml:space="preserve"> </w:t>
      </w:r>
    </w:p>
    <w:p w14:paraId="104B91D1" w14:textId="77777777" w:rsidR="007A3100" w:rsidRDefault="007A3100" w:rsidP="007A3100">
      <w:pPr>
        <w:widowControl w:val="0"/>
        <w:tabs>
          <w:tab w:val="left" w:pos="90"/>
        </w:tabs>
        <w:spacing w:before="277"/>
        <w:rPr>
          <w:snapToGrid w:val="0"/>
          <w:color w:val="000000"/>
          <w:sz w:val="26"/>
        </w:rPr>
      </w:pPr>
      <w:r>
        <w:rPr>
          <w:snapToGrid w:val="0"/>
          <w:color w:val="000000"/>
        </w:rPr>
        <w:t xml:space="preserve">Signor LUIGI MANGANIELLO, Console </w:t>
      </w:r>
      <w:r w:rsidR="00630B17">
        <w:rPr>
          <w:snapToGrid w:val="0"/>
          <w:color w:val="000000"/>
        </w:rPr>
        <w:t xml:space="preserve">Generale </w:t>
      </w:r>
      <w:r>
        <w:rPr>
          <w:snapToGrid w:val="0"/>
          <w:color w:val="000000"/>
        </w:rPr>
        <w:t xml:space="preserve">Onorario (Exequatur </w:t>
      </w:r>
      <w:r w:rsidR="00B17CC3">
        <w:rPr>
          <w:snapToGrid w:val="0"/>
          <w:color w:val="000000"/>
        </w:rPr>
        <w:t>30 marzo 2023</w:t>
      </w:r>
      <w:r w:rsidR="000C2E29">
        <w:rPr>
          <w:snapToGrid w:val="0"/>
          <w:color w:val="000000"/>
        </w:rPr>
        <w:t xml:space="preserve"> – 12 novembre 2025</w:t>
      </w:r>
      <w:r>
        <w:rPr>
          <w:snapToGrid w:val="0"/>
          <w:color w:val="000000"/>
        </w:rPr>
        <w:t>)</w:t>
      </w:r>
    </w:p>
    <w:p w14:paraId="3E25BE64" w14:textId="77777777" w:rsidR="004944D8" w:rsidRDefault="004944D8" w:rsidP="003815A9">
      <w:pPr>
        <w:widowControl w:val="0"/>
        <w:tabs>
          <w:tab w:val="left" w:pos="90"/>
        </w:tabs>
        <w:rPr>
          <w:snapToGrid w:val="0"/>
          <w:color w:val="000000"/>
        </w:rPr>
      </w:pPr>
    </w:p>
    <w:p w14:paraId="4905D666" w14:textId="77777777" w:rsidR="004944D8" w:rsidRDefault="004944D8">
      <w:pPr>
        <w:widowControl w:val="0"/>
        <w:tabs>
          <w:tab w:val="left" w:pos="90"/>
        </w:tabs>
        <w:jc w:val="center"/>
        <w:rPr>
          <w:snapToGrid w:val="0"/>
          <w:color w:val="000000"/>
        </w:rPr>
      </w:pPr>
    </w:p>
    <w:p w14:paraId="7FFED93F" w14:textId="77777777" w:rsidR="004944D8" w:rsidRDefault="004944D8">
      <w:pPr>
        <w:widowControl w:val="0"/>
        <w:tabs>
          <w:tab w:val="left" w:pos="90"/>
        </w:tabs>
        <w:jc w:val="center"/>
        <w:rPr>
          <w:snapToGrid w:val="0"/>
          <w:color w:val="000000"/>
        </w:rPr>
      </w:pPr>
    </w:p>
    <w:p w14:paraId="6EE1500D" w14:textId="77777777" w:rsidR="004944D8" w:rsidRDefault="004944D8">
      <w:pPr>
        <w:widowControl w:val="0"/>
        <w:tabs>
          <w:tab w:val="left" w:pos="90"/>
        </w:tabs>
        <w:jc w:val="center"/>
        <w:rPr>
          <w:snapToGrid w:val="0"/>
          <w:color w:val="000000"/>
        </w:rPr>
      </w:pPr>
    </w:p>
    <w:p w14:paraId="54C900D3" w14:textId="77777777" w:rsidR="004944D8" w:rsidRDefault="004944D8">
      <w:pPr>
        <w:widowControl w:val="0"/>
        <w:tabs>
          <w:tab w:val="left" w:pos="90"/>
        </w:tabs>
        <w:jc w:val="center"/>
        <w:rPr>
          <w:snapToGrid w:val="0"/>
          <w:color w:val="000000"/>
        </w:rPr>
      </w:pPr>
    </w:p>
    <w:p w14:paraId="3E319377" w14:textId="77777777" w:rsidR="004944D8" w:rsidRDefault="004944D8">
      <w:pPr>
        <w:widowControl w:val="0"/>
        <w:tabs>
          <w:tab w:val="left" w:pos="90"/>
        </w:tabs>
        <w:jc w:val="center"/>
        <w:rPr>
          <w:snapToGrid w:val="0"/>
          <w:color w:val="000000"/>
        </w:rPr>
      </w:pPr>
    </w:p>
    <w:p w14:paraId="0EF31CE4" w14:textId="77777777" w:rsidR="004944D8" w:rsidRDefault="004944D8">
      <w:pPr>
        <w:widowControl w:val="0"/>
        <w:tabs>
          <w:tab w:val="left" w:pos="90"/>
        </w:tabs>
        <w:jc w:val="center"/>
        <w:rPr>
          <w:snapToGrid w:val="0"/>
          <w:color w:val="000000"/>
        </w:rPr>
      </w:pPr>
    </w:p>
    <w:p w14:paraId="1FA81672" w14:textId="77777777" w:rsidR="004944D8" w:rsidRDefault="004944D8">
      <w:pPr>
        <w:widowControl w:val="0"/>
        <w:tabs>
          <w:tab w:val="left" w:pos="90"/>
        </w:tabs>
        <w:jc w:val="center"/>
        <w:rPr>
          <w:snapToGrid w:val="0"/>
          <w:color w:val="000000"/>
        </w:rPr>
      </w:pPr>
    </w:p>
    <w:p w14:paraId="0E71CF0F" w14:textId="77777777" w:rsidR="004944D8" w:rsidRDefault="004944D8">
      <w:pPr>
        <w:widowControl w:val="0"/>
        <w:tabs>
          <w:tab w:val="left" w:pos="90"/>
        </w:tabs>
        <w:jc w:val="center"/>
        <w:rPr>
          <w:snapToGrid w:val="0"/>
          <w:color w:val="000000"/>
        </w:rPr>
      </w:pPr>
    </w:p>
    <w:p w14:paraId="3F213C67" w14:textId="77777777" w:rsidR="004944D8" w:rsidRDefault="004944D8">
      <w:pPr>
        <w:widowControl w:val="0"/>
        <w:tabs>
          <w:tab w:val="left" w:pos="90"/>
        </w:tabs>
        <w:jc w:val="center"/>
        <w:rPr>
          <w:snapToGrid w:val="0"/>
          <w:color w:val="000000"/>
        </w:rPr>
      </w:pPr>
    </w:p>
    <w:p w14:paraId="79171FF8" w14:textId="77777777" w:rsidR="004944D8" w:rsidRDefault="004944D8">
      <w:pPr>
        <w:widowControl w:val="0"/>
        <w:tabs>
          <w:tab w:val="left" w:pos="90"/>
        </w:tabs>
        <w:jc w:val="center"/>
        <w:rPr>
          <w:snapToGrid w:val="0"/>
          <w:color w:val="000000"/>
        </w:rPr>
      </w:pPr>
    </w:p>
    <w:p w14:paraId="07326429" w14:textId="77777777" w:rsidR="004944D8" w:rsidRDefault="004944D8">
      <w:pPr>
        <w:widowControl w:val="0"/>
        <w:tabs>
          <w:tab w:val="left" w:pos="90"/>
        </w:tabs>
        <w:jc w:val="center"/>
        <w:rPr>
          <w:snapToGrid w:val="0"/>
          <w:color w:val="000000"/>
        </w:rPr>
      </w:pPr>
    </w:p>
    <w:p w14:paraId="33391E23" w14:textId="77777777" w:rsidR="004944D8" w:rsidRDefault="004944D8">
      <w:pPr>
        <w:widowControl w:val="0"/>
        <w:tabs>
          <w:tab w:val="left" w:pos="90"/>
        </w:tabs>
        <w:jc w:val="center"/>
        <w:rPr>
          <w:snapToGrid w:val="0"/>
          <w:color w:val="000000"/>
        </w:rPr>
      </w:pPr>
    </w:p>
    <w:p w14:paraId="3145E2C2" w14:textId="77777777" w:rsidR="004944D8" w:rsidRDefault="004944D8">
      <w:pPr>
        <w:widowControl w:val="0"/>
        <w:tabs>
          <w:tab w:val="left" w:pos="90"/>
        </w:tabs>
        <w:jc w:val="center"/>
        <w:rPr>
          <w:snapToGrid w:val="0"/>
          <w:color w:val="000000"/>
        </w:rPr>
      </w:pPr>
    </w:p>
    <w:p w14:paraId="6118EF3C" w14:textId="77777777" w:rsidR="004944D8" w:rsidRDefault="004944D8">
      <w:pPr>
        <w:widowControl w:val="0"/>
        <w:tabs>
          <w:tab w:val="left" w:pos="90"/>
        </w:tabs>
        <w:jc w:val="center"/>
        <w:rPr>
          <w:snapToGrid w:val="0"/>
          <w:color w:val="000000"/>
        </w:rPr>
      </w:pPr>
    </w:p>
    <w:p w14:paraId="149ECAEF" w14:textId="77777777" w:rsidR="004944D8" w:rsidRDefault="004944D8">
      <w:pPr>
        <w:widowControl w:val="0"/>
        <w:tabs>
          <w:tab w:val="left" w:pos="90"/>
        </w:tabs>
        <w:jc w:val="center"/>
        <w:rPr>
          <w:snapToGrid w:val="0"/>
          <w:color w:val="000000"/>
        </w:rPr>
      </w:pPr>
    </w:p>
    <w:p w14:paraId="2ADBE926" w14:textId="77777777" w:rsidR="004944D8" w:rsidRDefault="004944D8">
      <w:pPr>
        <w:widowControl w:val="0"/>
        <w:tabs>
          <w:tab w:val="left" w:pos="90"/>
        </w:tabs>
        <w:jc w:val="center"/>
        <w:rPr>
          <w:snapToGrid w:val="0"/>
          <w:color w:val="000000"/>
        </w:rPr>
      </w:pPr>
    </w:p>
    <w:p w14:paraId="518C24BB" w14:textId="77777777" w:rsidR="004944D8" w:rsidRDefault="004944D8">
      <w:pPr>
        <w:widowControl w:val="0"/>
        <w:tabs>
          <w:tab w:val="left" w:pos="90"/>
        </w:tabs>
        <w:jc w:val="center"/>
        <w:rPr>
          <w:snapToGrid w:val="0"/>
          <w:color w:val="000000"/>
        </w:rPr>
      </w:pPr>
    </w:p>
    <w:p w14:paraId="0869F02E" w14:textId="77777777" w:rsidR="004944D8" w:rsidRDefault="004944D8">
      <w:pPr>
        <w:widowControl w:val="0"/>
        <w:tabs>
          <w:tab w:val="left" w:pos="90"/>
        </w:tabs>
        <w:jc w:val="center"/>
        <w:rPr>
          <w:snapToGrid w:val="0"/>
          <w:color w:val="000000"/>
        </w:rPr>
      </w:pPr>
    </w:p>
    <w:p w14:paraId="632FCACF" w14:textId="77777777" w:rsidR="004944D8" w:rsidRDefault="004944D8">
      <w:pPr>
        <w:widowControl w:val="0"/>
        <w:tabs>
          <w:tab w:val="left" w:pos="90"/>
        </w:tabs>
        <w:jc w:val="center"/>
        <w:rPr>
          <w:snapToGrid w:val="0"/>
          <w:color w:val="000000"/>
        </w:rPr>
      </w:pPr>
    </w:p>
    <w:p w14:paraId="3B844695" w14:textId="77777777" w:rsidR="004944D8" w:rsidRDefault="004944D8">
      <w:pPr>
        <w:widowControl w:val="0"/>
        <w:tabs>
          <w:tab w:val="left" w:pos="90"/>
        </w:tabs>
        <w:jc w:val="right"/>
        <w:rPr>
          <w:b/>
          <w:bCs/>
          <w:snapToGrid w:val="0"/>
          <w:color w:val="000080"/>
          <w:sz w:val="16"/>
        </w:rPr>
      </w:pPr>
      <w:r>
        <w:rPr>
          <w:rFonts w:ascii="MS Sans Serif" w:hAnsi="MS Sans Serif"/>
          <w:snapToGrid w:val="0"/>
          <w:sz w:val="24"/>
        </w:rPr>
        <w:br w:type="page"/>
      </w:r>
      <w:r>
        <w:rPr>
          <w:b/>
          <w:bCs/>
          <w:snapToGrid w:val="0"/>
          <w:sz w:val="16"/>
        </w:rPr>
        <w:t>SINGAPORE</w:t>
      </w:r>
    </w:p>
    <w:p w14:paraId="5C94A4BC" w14:textId="77777777" w:rsidR="004944D8" w:rsidRDefault="004944D8">
      <w:pPr>
        <w:widowControl w:val="0"/>
        <w:tabs>
          <w:tab w:val="left" w:pos="90"/>
        </w:tabs>
        <w:rPr>
          <w:b/>
          <w:snapToGrid w:val="0"/>
          <w:color w:val="000080"/>
          <w:sz w:val="16"/>
        </w:rPr>
      </w:pPr>
    </w:p>
    <w:p w14:paraId="4D809BA2"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80256" behindDoc="0" locked="0" layoutInCell="1" allowOverlap="1" wp14:anchorId="716EA6E8" wp14:editId="3D060286">
            <wp:simplePos x="0" y="0"/>
            <wp:positionH relativeFrom="column">
              <wp:posOffset>5767070</wp:posOffset>
            </wp:positionH>
            <wp:positionV relativeFrom="paragraph">
              <wp:posOffset>133985</wp:posOffset>
            </wp:positionV>
            <wp:extent cx="702310" cy="467995"/>
            <wp:effectExtent l="19050" t="19050" r="2540" b="8255"/>
            <wp:wrapNone/>
            <wp:docPr id="277" name="Immagin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4"/>
                    <pic:cNvPicPr>
                      <a:picLocks noChangeAspect="1" noChangeArrowheads="1"/>
                    </pic:cNvPicPr>
                  </pic:nvPicPr>
                  <pic:blipFill>
                    <a:blip r:embed="rId47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9DF7FCD" w14:textId="77777777" w:rsidR="004944D8" w:rsidRDefault="004944D8">
      <w:pPr>
        <w:widowControl w:val="0"/>
        <w:tabs>
          <w:tab w:val="left" w:pos="90"/>
        </w:tabs>
        <w:rPr>
          <w:b/>
          <w:snapToGrid w:val="0"/>
          <w:color w:val="000080"/>
          <w:sz w:val="32"/>
        </w:rPr>
      </w:pPr>
      <w:r>
        <w:rPr>
          <w:b/>
          <w:snapToGrid w:val="0"/>
          <w:color w:val="000080"/>
          <w:sz w:val="32"/>
        </w:rPr>
        <w:t xml:space="preserve">SINGAPORE        </w:t>
      </w:r>
    </w:p>
    <w:p w14:paraId="6E36AF2A" w14:textId="77777777" w:rsidR="004944D8" w:rsidRDefault="004944D8">
      <w:pPr>
        <w:widowControl w:val="0"/>
        <w:tabs>
          <w:tab w:val="left" w:pos="90"/>
        </w:tabs>
        <w:rPr>
          <w:b/>
          <w:snapToGrid w:val="0"/>
          <w:color w:val="000080"/>
          <w:sz w:val="22"/>
        </w:rPr>
      </w:pPr>
      <w:r>
        <w:rPr>
          <w:b/>
          <w:snapToGrid w:val="0"/>
          <w:color w:val="000080"/>
          <w:sz w:val="22"/>
        </w:rPr>
        <w:t xml:space="preserve">Repubblica di         </w:t>
      </w:r>
    </w:p>
    <w:p w14:paraId="42EADA57" w14:textId="77777777" w:rsidR="004944D8" w:rsidRDefault="004944D8">
      <w:pPr>
        <w:widowControl w:val="0"/>
        <w:tabs>
          <w:tab w:val="left" w:pos="90"/>
        </w:tabs>
        <w:rPr>
          <w:snapToGrid w:val="0"/>
          <w:color w:val="000080"/>
          <w:sz w:val="26"/>
        </w:rPr>
      </w:pPr>
      <w:r>
        <w:rPr>
          <w:snapToGrid w:val="0"/>
          <w:color w:val="000000"/>
        </w:rPr>
        <w:t>———————————————————————————————————————————————————</w:t>
      </w:r>
    </w:p>
    <w:p w14:paraId="46C70DA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9 agosto</w:t>
      </w:r>
    </w:p>
    <w:p w14:paraId="5D639589" w14:textId="77777777" w:rsidR="004944D8" w:rsidRDefault="004944D8">
      <w:pPr>
        <w:widowControl w:val="0"/>
        <w:tabs>
          <w:tab w:val="left" w:pos="90"/>
        </w:tabs>
        <w:jc w:val="center"/>
        <w:rPr>
          <w:snapToGrid w:val="0"/>
          <w:color w:val="000000"/>
        </w:rPr>
      </w:pPr>
    </w:p>
    <w:p w14:paraId="506C88C1" w14:textId="77777777" w:rsidR="00EC3B90" w:rsidRDefault="00EC3B90" w:rsidP="00EC3B90">
      <w:pPr>
        <w:widowControl w:val="0"/>
        <w:tabs>
          <w:tab w:val="left" w:pos="90"/>
        </w:tabs>
        <w:spacing w:before="550"/>
        <w:rPr>
          <w:b/>
          <w:snapToGrid w:val="0"/>
          <w:color w:val="000080"/>
          <w:sz w:val="26"/>
          <w:u w:val="single"/>
        </w:rPr>
      </w:pPr>
      <w:r>
        <w:rPr>
          <w:b/>
          <w:snapToGrid w:val="0"/>
          <w:color w:val="000080"/>
          <w:u w:val="single"/>
        </w:rPr>
        <w:t xml:space="preserve">ROMA - CONSOLATO </w:t>
      </w:r>
      <w:r w:rsidR="00C22E03">
        <w:rPr>
          <w:b/>
          <w:snapToGrid w:val="0"/>
          <w:color w:val="000080"/>
          <w:u w:val="single"/>
        </w:rPr>
        <w:t xml:space="preserve">GENERALE </w:t>
      </w:r>
      <w:r>
        <w:rPr>
          <w:b/>
          <w:snapToGrid w:val="0"/>
          <w:color w:val="000080"/>
          <w:u w:val="single"/>
        </w:rPr>
        <w:t xml:space="preserve">ONORARIO            </w:t>
      </w:r>
    </w:p>
    <w:p w14:paraId="6EC721BD" w14:textId="77777777" w:rsidR="00EC3B90" w:rsidRDefault="00EC3B90" w:rsidP="00EC3B9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B5089">
        <w:rPr>
          <w:snapToGrid w:val="0"/>
          <w:color w:val="000000"/>
        </w:rPr>
        <w:t>Frattina</w:t>
      </w:r>
      <w:r>
        <w:rPr>
          <w:snapToGrid w:val="0"/>
          <w:color w:val="000000"/>
        </w:rPr>
        <w:t>, 8</w:t>
      </w:r>
      <w:r w:rsidR="006B5089">
        <w:rPr>
          <w:snapToGrid w:val="0"/>
          <w:color w:val="000000"/>
        </w:rPr>
        <w:t>9</w:t>
      </w:r>
      <w:r>
        <w:rPr>
          <w:snapToGrid w:val="0"/>
          <w:color w:val="000000"/>
        </w:rPr>
        <w:t xml:space="preserve"> - 001</w:t>
      </w:r>
      <w:r w:rsidR="00697DAB">
        <w:rPr>
          <w:snapToGrid w:val="0"/>
          <w:color w:val="000000"/>
        </w:rPr>
        <w:t>8</w:t>
      </w:r>
      <w:r>
        <w:rPr>
          <w:snapToGrid w:val="0"/>
          <w:color w:val="000000"/>
        </w:rPr>
        <w:t xml:space="preserve">7 Roma </w:t>
      </w:r>
    </w:p>
    <w:p w14:paraId="68663064" w14:textId="77777777" w:rsidR="00697DAB" w:rsidRDefault="00EC3B90" w:rsidP="00EC3B90">
      <w:pPr>
        <w:widowControl w:val="0"/>
        <w:tabs>
          <w:tab w:val="left" w:pos="2321"/>
        </w:tabs>
        <w:rPr>
          <w:snapToGrid w:val="0"/>
          <w:color w:val="000000"/>
        </w:rPr>
      </w:pPr>
      <w:r>
        <w:rPr>
          <w:rFonts w:ascii="MS Sans Serif" w:hAnsi="MS Sans Serif"/>
          <w:snapToGrid w:val="0"/>
          <w:sz w:val="24"/>
        </w:rPr>
        <w:tab/>
      </w:r>
      <w:r>
        <w:rPr>
          <w:snapToGrid w:val="0"/>
          <w:color w:val="000000"/>
        </w:rPr>
        <w:t>Tel. 06</w:t>
      </w:r>
      <w:r w:rsidR="00697DAB">
        <w:rPr>
          <w:snapToGrid w:val="0"/>
          <w:color w:val="000000"/>
        </w:rPr>
        <w:t>69940398  0669783010</w:t>
      </w:r>
      <w:r>
        <w:rPr>
          <w:snapToGrid w:val="0"/>
          <w:color w:val="000000"/>
        </w:rPr>
        <w:t xml:space="preserve"> - Fax 06</w:t>
      </w:r>
      <w:r w:rsidR="00697DAB">
        <w:rPr>
          <w:snapToGrid w:val="0"/>
          <w:color w:val="000000"/>
        </w:rPr>
        <w:t>67</w:t>
      </w:r>
      <w:r>
        <w:rPr>
          <w:snapToGrid w:val="0"/>
          <w:color w:val="000000"/>
        </w:rPr>
        <w:t>8</w:t>
      </w:r>
      <w:r w:rsidR="00697DAB">
        <w:rPr>
          <w:snapToGrid w:val="0"/>
          <w:color w:val="000000"/>
        </w:rPr>
        <w:t>05</w:t>
      </w:r>
      <w:r>
        <w:rPr>
          <w:snapToGrid w:val="0"/>
          <w:color w:val="000000"/>
        </w:rPr>
        <w:t>8</w:t>
      </w:r>
      <w:r w:rsidR="00697DAB">
        <w:rPr>
          <w:snapToGrid w:val="0"/>
          <w:color w:val="000000"/>
        </w:rPr>
        <w:t>6</w:t>
      </w:r>
    </w:p>
    <w:p w14:paraId="335B595A" w14:textId="77777777" w:rsidR="00EC3B90" w:rsidRDefault="00697DAB" w:rsidP="00EC3B90">
      <w:pPr>
        <w:widowControl w:val="0"/>
        <w:tabs>
          <w:tab w:val="left" w:pos="2321"/>
        </w:tabs>
        <w:rPr>
          <w:snapToGrid w:val="0"/>
          <w:color w:val="000000"/>
          <w:sz w:val="23"/>
        </w:rPr>
      </w:pPr>
      <w:r>
        <w:rPr>
          <w:snapToGrid w:val="0"/>
          <w:color w:val="000000"/>
        </w:rPr>
        <w:tab/>
        <w:t xml:space="preserve">E-mail  </w:t>
      </w:r>
      <w:hyperlink r:id="rId480" w:history="1">
        <w:r w:rsidR="00BB1180" w:rsidRPr="00CE7E48">
          <w:rPr>
            <w:rStyle w:val="Collegamentoipertestuale"/>
            <w:snapToGrid w:val="0"/>
          </w:rPr>
          <w:t>hcg.rome@yahoo.com</w:t>
        </w:r>
      </w:hyperlink>
      <w:r w:rsidR="00BB1180">
        <w:rPr>
          <w:snapToGrid w:val="0"/>
          <w:color w:val="000000"/>
        </w:rPr>
        <w:t xml:space="preserve"> </w:t>
      </w:r>
    </w:p>
    <w:p w14:paraId="527F902F" w14:textId="77777777" w:rsidR="00EC3B90" w:rsidRDefault="00EC3B90" w:rsidP="00EC3B9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02CB47A6" w14:textId="77777777" w:rsidR="00EC3B90" w:rsidRDefault="00EC3B90" w:rsidP="00EC3B9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B886659" w14:textId="77777777" w:rsidR="00EC3B90" w:rsidRDefault="00EC3B90" w:rsidP="00EC3B90">
      <w:pPr>
        <w:widowControl w:val="0"/>
        <w:tabs>
          <w:tab w:val="left" w:pos="90"/>
        </w:tabs>
        <w:spacing w:before="23"/>
        <w:rPr>
          <w:snapToGrid w:val="0"/>
          <w:color w:val="000000"/>
          <w:sz w:val="26"/>
        </w:rPr>
      </w:pPr>
      <w:r>
        <w:rPr>
          <w:snapToGrid w:val="0"/>
          <w:color w:val="000000"/>
        </w:rPr>
        <w:t xml:space="preserve">Signor </w:t>
      </w:r>
      <w:r w:rsidR="00697DAB">
        <w:rPr>
          <w:snapToGrid w:val="0"/>
          <w:color w:val="000000"/>
        </w:rPr>
        <w:t>NICOLO’ MARZOTTO</w:t>
      </w:r>
      <w:r>
        <w:rPr>
          <w:snapToGrid w:val="0"/>
          <w:color w:val="000000"/>
        </w:rPr>
        <w:t xml:space="preserve">, Console </w:t>
      </w:r>
      <w:r w:rsidR="00C22E03">
        <w:rPr>
          <w:snapToGrid w:val="0"/>
          <w:color w:val="000000"/>
        </w:rPr>
        <w:t xml:space="preserve">Generale </w:t>
      </w:r>
      <w:r>
        <w:rPr>
          <w:snapToGrid w:val="0"/>
          <w:color w:val="000000"/>
        </w:rPr>
        <w:t>Onorario (</w:t>
      </w:r>
      <w:r w:rsidR="00D25A9E">
        <w:rPr>
          <w:snapToGrid w:val="0"/>
          <w:color w:val="000000"/>
        </w:rPr>
        <w:t>Rinnovo e</w:t>
      </w:r>
      <w:r>
        <w:rPr>
          <w:snapToGrid w:val="0"/>
          <w:color w:val="000000"/>
        </w:rPr>
        <w:t xml:space="preserve">xequatur </w:t>
      </w:r>
      <w:r w:rsidR="002C128B">
        <w:rPr>
          <w:snapToGrid w:val="0"/>
          <w:color w:val="000000"/>
        </w:rPr>
        <w:t>31 maggio 2024</w:t>
      </w:r>
      <w:r w:rsidR="00E8670E">
        <w:rPr>
          <w:snapToGrid w:val="0"/>
          <w:color w:val="000000"/>
        </w:rPr>
        <w:t xml:space="preserve"> – 19 marzo 202</w:t>
      </w:r>
      <w:r w:rsidR="002C128B">
        <w:rPr>
          <w:snapToGrid w:val="0"/>
          <w:color w:val="000000"/>
        </w:rPr>
        <w:t>7</w:t>
      </w:r>
      <w:r>
        <w:rPr>
          <w:snapToGrid w:val="0"/>
          <w:color w:val="000000"/>
        </w:rPr>
        <w:t>)</w:t>
      </w:r>
    </w:p>
    <w:p w14:paraId="4ACB4345" w14:textId="77777777" w:rsidR="004944D8" w:rsidRDefault="004944D8">
      <w:pPr>
        <w:widowControl w:val="0"/>
        <w:tabs>
          <w:tab w:val="left" w:pos="90"/>
        </w:tabs>
        <w:jc w:val="center"/>
        <w:rPr>
          <w:snapToGrid w:val="0"/>
          <w:color w:val="000000"/>
        </w:rPr>
      </w:pPr>
    </w:p>
    <w:p w14:paraId="72E07DDD" w14:textId="77777777" w:rsidR="004944D8" w:rsidRDefault="004944D8">
      <w:pPr>
        <w:widowControl w:val="0"/>
        <w:tabs>
          <w:tab w:val="left" w:pos="90"/>
        </w:tabs>
        <w:jc w:val="center"/>
        <w:rPr>
          <w:snapToGrid w:val="0"/>
          <w:color w:val="000000"/>
        </w:rPr>
      </w:pPr>
    </w:p>
    <w:p w14:paraId="29497249" w14:textId="77777777" w:rsidR="004944D8" w:rsidRDefault="004944D8">
      <w:pPr>
        <w:widowControl w:val="0"/>
        <w:tabs>
          <w:tab w:val="left" w:pos="90"/>
        </w:tabs>
        <w:jc w:val="center"/>
        <w:rPr>
          <w:snapToGrid w:val="0"/>
          <w:color w:val="000000"/>
        </w:rPr>
      </w:pPr>
    </w:p>
    <w:p w14:paraId="01B21CAF" w14:textId="77777777" w:rsidR="004944D8" w:rsidRDefault="004944D8">
      <w:pPr>
        <w:widowControl w:val="0"/>
        <w:tabs>
          <w:tab w:val="left" w:pos="90"/>
        </w:tabs>
        <w:jc w:val="center"/>
        <w:rPr>
          <w:snapToGrid w:val="0"/>
          <w:color w:val="000000"/>
        </w:rPr>
      </w:pPr>
    </w:p>
    <w:p w14:paraId="290327F6" w14:textId="77777777" w:rsidR="004944D8" w:rsidRDefault="004944D8">
      <w:pPr>
        <w:widowControl w:val="0"/>
        <w:tabs>
          <w:tab w:val="left" w:pos="90"/>
        </w:tabs>
        <w:jc w:val="center"/>
        <w:rPr>
          <w:snapToGrid w:val="0"/>
          <w:color w:val="000000"/>
        </w:rPr>
      </w:pPr>
    </w:p>
    <w:p w14:paraId="7920DFA8" w14:textId="77777777" w:rsidR="004944D8" w:rsidRDefault="004944D8">
      <w:pPr>
        <w:widowControl w:val="0"/>
        <w:tabs>
          <w:tab w:val="left" w:pos="90"/>
        </w:tabs>
        <w:jc w:val="center"/>
        <w:rPr>
          <w:snapToGrid w:val="0"/>
          <w:color w:val="000000"/>
        </w:rPr>
      </w:pPr>
    </w:p>
    <w:p w14:paraId="7D313853" w14:textId="77777777" w:rsidR="004944D8" w:rsidRDefault="004944D8">
      <w:pPr>
        <w:widowControl w:val="0"/>
        <w:tabs>
          <w:tab w:val="left" w:pos="90"/>
        </w:tabs>
        <w:jc w:val="center"/>
        <w:rPr>
          <w:snapToGrid w:val="0"/>
          <w:color w:val="000000"/>
        </w:rPr>
      </w:pPr>
    </w:p>
    <w:p w14:paraId="644AB193" w14:textId="77777777" w:rsidR="004944D8" w:rsidRDefault="004944D8">
      <w:pPr>
        <w:widowControl w:val="0"/>
        <w:tabs>
          <w:tab w:val="left" w:pos="90"/>
        </w:tabs>
        <w:jc w:val="center"/>
        <w:rPr>
          <w:snapToGrid w:val="0"/>
          <w:color w:val="000000"/>
        </w:rPr>
      </w:pPr>
    </w:p>
    <w:p w14:paraId="208B441F" w14:textId="77777777" w:rsidR="004944D8" w:rsidRDefault="004944D8">
      <w:pPr>
        <w:widowControl w:val="0"/>
        <w:tabs>
          <w:tab w:val="left" w:pos="90"/>
        </w:tabs>
        <w:jc w:val="center"/>
        <w:rPr>
          <w:snapToGrid w:val="0"/>
          <w:color w:val="000000"/>
        </w:rPr>
      </w:pPr>
    </w:p>
    <w:p w14:paraId="19C12C6F" w14:textId="77777777" w:rsidR="004944D8" w:rsidRDefault="004944D8">
      <w:pPr>
        <w:widowControl w:val="0"/>
        <w:tabs>
          <w:tab w:val="left" w:pos="90"/>
        </w:tabs>
        <w:jc w:val="center"/>
        <w:rPr>
          <w:snapToGrid w:val="0"/>
          <w:color w:val="000000"/>
        </w:rPr>
      </w:pPr>
    </w:p>
    <w:p w14:paraId="22D269A1" w14:textId="77777777" w:rsidR="004944D8" w:rsidRDefault="004944D8">
      <w:pPr>
        <w:widowControl w:val="0"/>
        <w:tabs>
          <w:tab w:val="left" w:pos="90"/>
        </w:tabs>
        <w:jc w:val="center"/>
        <w:rPr>
          <w:snapToGrid w:val="0"/>
          <w:color w:val="000000"/>
        </w:rPr>
      </w:pPr>
    </w:p>
    <w:p w14:paraId="7D2B0E04" w14:textId="77777777" w:rsidR="004944D8" w:rsidRDefault="004944D8">
      <w:pPr>
        <w:widowControl w:val="0"/>
        <w:tabs>
          <w:tab w:val="left" w:pos="90"/>
        </w:tabs>
        <w:jc w:val="center"/>
        <w:rPr>
          <w:snapToGrid w:val="0"/>
          <w:color w:val="000000"/>
        </w:rPr>
      </w:pPr>
    </w:p>
    <w:p w14:paraId="77C5A90F" w14:textId="77777777" w:rsidR="004944D8" w:rsidRDefault="004944D8">
      <w:pPr>
        <w:widowControl w:val="0"/>
        <w:tabs>
          <w:tab w:val="left" w:pos="90"/>
        </w:tabs>
        <w:jc w:val="center"/>
        <w:rPr>
          <w:snapToGrid w:val="0"/>
          <w:color w:val="000000"/>
        </w:rPr>
      </w:pPr>
    </w:p>
    <w:p w14:paraId="74F39D28" w14:textId="77777777" w:rsidR="004944D8" w:rsidRDefault="004944D8">
      <w:pPr>
        <w:widowControl w:val="0"/>
        <w:tabs>
          <w:tab w:val="left" w:pos="90"/>
        </w:tabs>
        <w:jc w:val="center"/>
        <w:rPr>
          <w:snapToGrid w:val="0"/>
          <w:color w:val="000000"/>
        </w:rPr>
      </w:pPr>
    </w:p>
    <w:p w14:paraId="40E0F959" w14:textId="77777777" w:rsidR="004944D8" w:rsidRDefault="004944D8">
      <w:pPr>
        <w:widowControl w:val="0"/>
        <w:tabs>
          <w:tab w:val="left" w:pos="90"/>
        </w:tabs>
        <w:jc w:val="center"/>
        <w:rPr>
          <w:snapToGrid w:val="0"/>
          <w:color w:val="000000"/>
        </w:rPr>
      </w:pPr>
    </w:p>
    <w:p w14:paraId="11CAA1E1" w14:textId="77777777" w:rsidR="004944D8" w:rsidRDefault="004944D8">
      <w:pPr>
        <w:widowControl w:val="0"/>
        <w:tabs>
          <w:tab w:val="left" w:pos="90"/>
        </w:tabs>
        <w:jc w:val="center"/>
        <w:rPr>
          <w:snapToGrid w:val="0"/>
          <w:color w:val="000000"/>
        </w:rPr>
      </w:pPr>
    </w:p>
    <w:p w14:paraId="25B0E059" w14:textId="77777777" w:rsidR="004944D8" w:rsidRDefault="004944D8">
      <w:pPr>
        <w:widowControl w:val="0"/>
        <w:tabs>
          <w:tab w:val="left" w:pos="90"/>
        </w:tabs>
        <w:jc w:val="center"/>
        <w:rPr>
          <w:snapToGrid w:val="0"/>
          <w:color w:val="000000"/>
        </w:rPr>
      </w:pPr>
    </w:p>
    <w:p w14:paraId="0D9B853C" w14:textId="77777777" w:rsidR="004944D8" w:rsidRDefault="004944D8">
      <w:pPr>
        <w:widowControl w:val="0"/>
        <w:tabs>
          <w:tab w:val="left" w:pos="90"/>
        </w:tabs>
        <w:jc w:val="center"/>
        <w:rPr>
          <w:snapToGrid w:val="0"/>
          <w:color w:val="000000"/>
        </w:rPr>
      </w:pPr>
    </w:p>
    <w:p w14:paraId="22530C8A" w14:textId="77777777" w:rsidR="004944D8" w:rsidRDefault="004944D8">
      <w:pPr>
        <w:widowControl w:val="0"/>
        <w:tabs>
          <w:tab w:val="left" w:pos="90"/>
        </w:tabs>
        <w:jc w:val="center"/>
        <w:rPr>
          <w:snapToGrid w:val="0"/>
          <w:color w:val="000000"/>
        </w:rPr>
      </w:pPr>
    </w:p>
    <w:p w14:paraId="6714D762" w14:textId="77777777" w:rsidR="004944D8" w:rsidRDefault="004944D8">
      <w:pPr>
        <w:widowControl w:val="0"/>
        <w:tabs>
          <w:tab w:val="left" w:pos="90"/>
        </w:tabs>
        <w:jc w:val="center"/>
        <w:rPr>
          <w:snapToGrid w:val="0"/>
          <w:color w:val="000000"/>
        </w:rPr>
      </w:pPr>
    </w:p>
    <w:p w14:paraId="2597AEDC" w14:textId="77777777" w:rsidR="004944D8" w:rsidRDefault="004944D8">
      <w:pPr>
        <w:widowControl w:val="0"/>
        <w:tabs>
          <w:tab w:val="left" w:pos="90"/>
        </w:tabs>
        <w:jc w:val="center"/>
        <w:rPr>
          <w:snapToGrid w:val="0"/>
          <w:color w:val="000000"/>
        </w:rPr>
      </w:pPr>
    </w:p>
    <w:p w14:paraId="471BE2BF" w14:textId="77777777" w:rsidR="004944D8" w:rsidRDefault="004944D8">
      <w:pPr>
        <w:widowControl w:val="0"/>
        <w:tabs>
          <w:tab w:val="left" w:pos="90"/>
        </w:tabs>
        <w:jc w:val="center"/>
        <w:rPr>
          <w:snapToGrid w:val="0"/>
          <w:color w:val="000000"/>
        </w:rPr>
      </w:pPr>
    </w:p>
    <w:p w14:paraId="13D69567" w14:textId="77777777" w:rsidR="004944D8" w:rsidRDefault="004944D8">
      <w:pPr>
        <w:widowControl w:val="0"/>
        <w:tabs>
          <w:tab w:val="left" w:pos="90"/>
        </w:tabs>
        <w:jc w:val="center"/>
        <w:rPr>
          <w:snapToGrid w:val="0"/>
          <w:color w:val="000000"/>
        </w:rPr>
      </w:pPr>
    </w:p>
    <w:p w14:paraId="2A2E45FE" w14:textId="77777777" w:rsidR="004944D8" w:rsidRDefault="004944D8">
      <w:pPr>
        <w:widowControl w:val="0"/>
        <w:tabs>
          <w:tab w:val="left" w:pos="90"/>
        </w:tabs>
        <w:jc w:val="center"/>
        <w:rPr>
          <w:snapToGrid w:val="0"/>
          <w:color w:val="000000"/>
        </w:rPr>
      </w:pPr>
    </w:p>
    <w:p w14:paraId="4C3FF63E" w14:textId="77777777" w:rsidR="004944D8" w:rsidRDefault="004944D8">
      <w:pPr>
        <w:widowControl w:val="0"/>
        <w:tabs>
          <w:tab w:val="left" w:pos="90"/>
        </w:tabs>
        <w:jc w:val="center"/>
        <w:rPr>
          <w:snapToGrid w:val="0"/>
          <w:color w:val="000000"/>
        </w:rPr>
      </w:pPr>
    </w:p>
    <w:p w14:paraId="4CD6819D" w14:textId="77777777" w:rsidR="004944D8" w:rsidRDefault="004944D8">
      <w:pPr>
        <w:widowControl w:val="0"/>
        <w:tabs>
          <w:tab w:val="left" w:pos="90"/>
        </w:tabs>
        <w:jc w:val="center"/>
        <w:rPr>
          <w:snapToGrid w:val="0"/>
          <w:color w:val="000000"/>
        </w:rPr>
      </w:pPr>
    </w:p>
    <w:p w14:paraId="5C373CC0" w14:textId="77777777" w:rsidR="004944D8" w:rsidRDefault="004944D8">
      <w:pPr>
        <w:widowControl w:val="0"/>
        <w:tabs>
          <w:tab w:val="left" w:pos="90"/>
        </w:tabs>
        <w:jc w:val="center"/>
        <w:rPr>
          <w:snapToGrid w:val="0"/>
          <w:color w:val="000000"/>
        </w:rPr>
      </w:pPr>
    </w:p>
    <w:p w14:paraId="4E226DFC" w14:textId="77777777" w:rsidR="004944D8" w:rsidRDefault="004944D8">
      <w:pPr>
        <w:widowControl w:val="0"/>
        <w:tabs>
          <w:tab w:val="left" w:pos="90"/>
        </w:tabs>
        <w:jc w:val="center"/>
        <w:rPr>
          <w:snapToGrid w:val="0"/>
          <w:color w:val="000000"/>
        </w:rPr>
      </w:pPr>
    </w:p>
    <w:p w14:paraId="19E24D64" w14:textId="77777777" w:rsidR="004944D8" w:rsidRDefault="004944D8">
      <w:pPr>
        <w:widowControl w:val="0"/>
        <w:tabs>
          <w:tab w:val="left" w:pos="90"/>
        </w:tabs>
        <w:jc w:val="center"/>
        <w:rPr>
          <w:snapToGrid w:val="0"/>
          <w:color w:val="000000"/>
        </w:rPr>
      </w:pPr>
    </w:p>
    <w:p w14:paraId="19BFBDF0" w14:textId="77777777" w:rsidR="004944D8" w:rsidRDefault="004944D8">
      <w:pPr>
        <w:widowControl w:val="0"/>
        <w:tabs>
          <w:tab w:val="left" w:pos="90"/>
        </w:tabs>
        <w:jc w:val="center"/>
        <w:rPr>
          <w:snapToGrid w:val="0"/>
          <w:color w:val="000000"/>
        </w:rPr>
      </w:pPr>
    </w:p>
    <w:p w14:paraId="6BE65409" w14:textId="77777777" w:rsidR="004944D8" w:rsidRDefault="004944D8">
      <w:pPr>
        <w:widowControl w:val="0"/>
        <w:tabs>
          <w:tab w:val="left" w:pos="90"/>
        </w:tabs>
        <w:jc w:val="center"/>
        <w:rPr>
          <w:snapToGrid w:val="0"/>
          <w:color w:val="000000"/>
        </w:rPr>
      </w:pPr>
    </w:p>
    <w:p w14:paraId="7E32D1C8" w14:textId="77777777" w:rsidR="004944D8" w:rsidRDefault="004944D8">
      <w:pPr>
        <w:widowControl w:val="0"/>
        <w:tabs>
          <w:tab w:val="left" w:pos="90"/>
        </w:tabs>
        <w:jc w:val="center"/>
        <w:rPr>
          <w:snapToGrid w:val="0"/>
          <w:color w:val="000000"/>
        </w:rPr>
      </w:pPr>
    </w:p>
    <w:p w14:paraId="7EA6D0E0" w14:textId="77777777" w:rsidR="004944D8" w:rsidRDefault="004944D8">
      <w:pPr>
        <w:widowControl w:val="0"/>
        <w:tabs>
          <w:tab w:val="left" w:pos="90"/>
        </w:tabs>
        <w:jc w:val="center"/>
        <w:rPr>
          <w:snapToGrid w:val="0"/>
          <w:color w:val="000000"/>
        </w:rPr>
      </w:pPr>
    </w:p>
    <w:p w14:paraId="60A81EE1" w14:textId="77777777" w:rsidR="004944D8" w:rsidRDefault="004944D8">
      <w:pPr>
        <w:widowControl w:val="0"/>
        <w:tabs>
          <w:tab w:val="left" w:pos="90"/>
        </w:tabs>
        <w:jc w:val="center"/>
        <w:rPr>
          <w:snapToGrid w:val="0"/>
          <w:color w:val="000000"/>
        </w:rPr>
      </w:pPr>
    </w:p>
    <w:p w14:paraId="2CB5812B" w14:textId="77777777" w:rsidR="004944D8" w:rsidRDefault="004944D8">
      <w:pPr>
        <w:widowControl w:val="0"/>
        <w:tabs>
          <w:tab w:val="left" w:pos="90"/>
        </w:tabs>
        <w:jc w:val="center"/>
        <w:rPr>
          <w:snapToGrid w:val="0"/>
          <w:color w:val="000000"/>
        </w:rPr>
      </w:pPr>
    </w:p>
    <w:p w14:paraId="4A2929E2" w14:textId="77777777" w:rsidR="004944D8" w:rsidRDefault="004944D8">
      <w:pPr>
        <w:widowControl w:val="0"/>
        <w:tabs>
          <w:tab w:val="left" w:pos="90"/>
        </w:tabs>
        <w:jc w:val="center"/>
        <w:rPr>
          <w:snapToGrid w:val="0"/>
          <w:color w:val="000000"/>
        </w:rPr>
      </w:pPr>
    </w:p>
    <w:p w14:paraId="2838A615" w14:textId="77777777" w:rsidR="004944D8" w:rsidRDefault="004944D8">
      <w:pPr>
        <w:widowControl w:val="0"/>
        <w:tabs>
          <w:tab w:val="left" w:pos="90"/>
        </w:tabs>
        <w:jc w:val="center"/>
        <w:rPr>
          <w:snapToGrid w:val="0"/>
          <w:color w:val="000000"/>
        </w:rPr>
      </w:pPr>
    </w:p>
    <w:p w14:paraId="20484B72" w14:textId="77777777" w:rsidR="004944D8" w:rsidRDefault="004944D8">
      <w:pPr>
        <w:widowControl w:val="0"/>
        <w:tabs>
          <w:tab w:val="left" w:pos="90"/>
        </w:tabs>
        <w:jc w:val="center"/>
        <w:rPr>
          <w:snapToGrid w:val="0"/>
          <w:color w:val="000000"/>
        </w:rPr>
      </w:pPr>
    </w:p>
    <w:p w14:paraId="108329C3" w14:textId="77777777" w:rsidR="004944D8" w:rsidRDefault="004944D8">
      <w:pPr>
        <w:widowControl w:val="0"/>
        <w:tabs>
          <w:tab w:val="left" w:pos="90"/>
        </w:tabs>
        <w:jc w:val="center"/>
        <w:rPr>
          <w:snapToGrid w:val="0"/>
          <w:color w:val="000000"/>
        </w:rPr>
      </w:pPr>
    </w:p>
    <w:p w14:paraId="12E5CD0C" w14:textId="77777777" w:rsidR="004944D8" w:rsidRDefault="004944D8">
      <w:pPr>
        <w:widowControl w:val="0"/>
        <w:tabs>
          <w:tab w:val="left" w:pos="90"/>
        </w:tabs>
        <w:jc w:val="center"/>
        <w:rPr>
          <w:snapToGrid w:val="0"/>
          <w:color w:val="000000"/>
        </w:rPr>
      </w:pPr>
    </w:p>
    <w:p w14:paraId="14F80979" w14:textId="77777777" w:rsidR="004944D8" w:rsidRDefault="004944D8">
      <w:pPr>
        <w:widowControl w:val="0"/>
        <w:tabs>
          <w:tab w:val="left" w:pos="90"/>
        </w:tabs>
        <w:jc w:val="center"/>
        <w:rPr>
          <w:snapToGrid w:val="0"/>
          <w:color w:val="000000"/>
        </w:rPr>
      </w:pPr>
    </w:p>
    <w:p w14:paraId="0A901EB5" w14:textId="77777777" w:rsidR="004944D8" w:rsidRDefault="004944D8">
      <w:pPr>
        <w:widowControl w:val="0"/>
        <w:tabs>
          <w:tab w:val="left" w:pos="90"/>
        </w:tabs>
        <w:jc w:val="center"/>
        <w:rPr>
          <w:snapToGrid w:val="0"/>
          <w:color w:val="000000"/>
        </w:rPr>
      </w:pPr>
    </w:p>
    <w:p w14:paraId="55F6BEA0" w14:textId="77777777" w:rsidR="004944D8" w:rsidRDefault="004944D8">
      <w:pPr>
        <w:widowControl w:val="0"/>
        <w:tabs>
          <w:tab w:val="left" w:pos="90"/>
        </w:tabs>
        <w:jc w:val="center"/>
        <w:rPr>
          <w:snapToGrid w:val="0"/>
          <w:color w:val="000000"/>
        </w:rPr>
      </w:pPr>
    </w:p>
    <w:p w14:paraId="75FBD4CA" w14:textId="77777777" w:rsidR="004944D8" w:rsidRDefault="004944D8">
      <w:pPr>
        <w:widowControl w:val="0"/>
        <w:tabs>
          <w:tab w:val="left" w:pos="90"/>
        </w:tabs>
        <w:jc w:val="center"/>
        <w:rPr>
          <w:snapToGrid w:val="0"/>
          <w:color w:val="000000"/>
        </w:rPr>
      </w:pPr>
    </w:p>
    <w:p w14:paraId="591F5353" w14:textId="77777777" w:rsidR="004944D8" w:rsidRDefault="00430930">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SIRIA</w:t>
      </w:r>
    </w:p>
    <w:p w14:paraId="21CC806E" w14:textId="77777777" w:rsidR="004944D8" w:rsidRDefault="004944D8">
      <w:pPr>
        <w:widowControl w:val="0"/>
        <w:tabs>
          <w:tab w:val="left" w:pos="90"/>
        </w:tabs>
        <w:jc w:val="right"/>
        <w:rPr>
          <w:b/>
          <w:snapToGrid w:val="0"/>
          <w:color w:val="000000"/>
        </w:rPr>
      </w:pPr>
    </w:p>
    <w:p w14:paraId="3D67B74E" w14:textId="77777777" w:rsidR="00430930" w:rsidRDefault="00430930">
      <w:pPr>
        <w:widowControl w:val="0"/>
        <w:tabs>
          <w:tab w:val="left" w:pos="90"/>
        </w:tabs>
        <w:spacing w:before="60"/>
        <w:rPr>
          <w:b/>
          <w:snapToGrid w:val="0"/>
          <w:color w:val="000080"/>
          <w:sz w:val="32"/>
        </w:rPr>
      </w:pPr>
    </w:p>
    <w:p w14:paraId="4EEFFFC8"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81280" behindDoc="0" locked="0" layoutInCell="1" allowOverlap="1" wp14:anchorId="2A9BAC6B" wp14:editId="31324144">
            <wp:simplePos x="0" y="0"/>
            <wp:positionH relativeFrom="column">
              <wp:posOffset>5757545</wp:posOffset>
            </wp:positionH>
            <wp:positionV relativeFrom="paragraph">
              <wp:posOffset>5715</wp:posOffset>
            </wp:positionV>
            <wp:extent cx="730885" cy="469900"/>
            <wp:effectExtent l="19050" t="19050" r="0" b="6350"/>
            <wp:wrapNone/>
            <wp:docPr id="276" name="Immagin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5"/>
                    <pic:cNvPicPr>
                      <a:picLocks noChangeAspect="1" noChangeArrowheads="1"/>
                    </pic:cNvPicPr>
                  </pic:nvPicPr>
                  <pic:blipFill>
                    <a:blip r:embed="rId481">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SIRIA  </w:t>
      </w:r>
    </w:p>
    <w:p w14:paraId="68346A54" w14:textId="77777777" w:rsidR="004944D8" w:rsidRDefault="004944D8">
      <w:pPr>
        <w:widowControl w:val="0"/>
        <w:tabs>
          <w:tab w:val="left" w:pos="90"/>
        </w:tabs>
        <w:rPr>
          <w:b/>
          <w:snapToGrid w:val="0"/>
          <w:color w:val="000080"/>
          <w:sz w:val="28"/>
        </w:rPr>
      </w:pPr>
      <w:r>
        <w:rPr>
          <w:b/>
          <w:snapToGrid w:val="0"/>
          <w:color w:val="000080"/>
          <w:sz w:val="22"/>
        </w:rPr>
        <w:t xml:space="preserve">Repubblica Araba Siriana                               </w:t>
      </w:r>
    </w:p>
    <w:p w14:paraId="3DE00E1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788EEE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aprile</w:t>
      </w:r>
    </w:p>
    <w:p w14:paraId="3B4110DE" w14:textId="77777777" w:rsidR="00707630" w:rsidRDefault="00C94352" w:rsidP="00707630">
      <w:pPr>
        <w:widowControl w:val="0"/>
        <w:tabs>
          <w:tab w:val="left" w:pos="90"/>
        </w:tabs>
        <w:spacing w:before="550"/>
        <w:rPr>
          <w:b/>
          <w:snapToGrid w:val="0"/>
          <w:color w:val="000080"/>
          <w:sz w:val="26"/>
          <w:u w:val="single"/>
        </w:rPr>
      </w:pPr>
      <w:r>
        <w:rPr>
          <w:snapToGrid w:val="0"/>
          <w:color w:val="000000"/>
        </w:rPr>
        <w:t xml:space="preserve"> </w:t>
      </w:r>
      <w:r w:rsidR="00707630">
        <w:rPr>
          <w:b/>
          <w:snapToGrid w:val="0"/>
          <w:color w:val="000080"/>
          <w:u w:val="single"/>
        </w:rPr>
        <w:t xml:space="preserve">ROMA - CONSOLATO GENERALE </w:t>
      </w:r>
    </w:p>
    <w:p w14:paraId="4A30FA67" w14:textId="77777777" w:rsidR="00707630" w:rsidRDefault="00707630" w:rsidP="00707630">
      <w:pPr>
        <w:widowControl w:val="0"/>
        <w:tabs>
          <w:tab w:val="left" w:pos="90"/>
          <w:tab w:val="left" w:pos="2321"/>
        </w:tabs>
        <w:rPr>
          <w:b/>
          <w:snapToGrid w:val="0"/>
          <w:color w:val="000000"/>
        </w:rPr>
      </w:pPr>
    </w:p>
    <w:p w14:paraId="54030E85" w14:textId="77777777" w:rsidR="00707630" w:rsidRDefault="00707630" w:rsidP="00707630">
      <w:pPr>
        <w:widowControl w:val="0"/>
        <w:tabs>
          <w:tab w:val="left" w:pos="90"/>
          <w:tab w:val="left" w:pos="2321"/>
        </w:tabs>
        <w:rPr>
          <w:snapToGrid w:val="0"/>
          <w:color w:val="000000"/>
        </w:rPr>
      </w:pPr>
      <w:r>
        <w:rPr>
          <w:b/>
          <w:snapToGrid w:val="0"/>
          <w:color w:val="000000"/>
        </w:rPr>
        <w:t>Indirizzo</w:t>
      </w:r>
      <w:r>
        <w:rPr>
          <w:b/>
          <w:snapToGrid w:val="0"/>
          <w:color w:val="000000"/>
        </w:rPr>
        <w:tab/>
      </w:r>
      <w:r>
        <w:rPr>
          <w:snapToGrid w:val="0"/>
          <w:color w:val="000000"/>
        </w:rPr>
        <w:t>via Bruxelles</w:t>
      </w:r>
      <w:r>
        <w:rPr>
          <w:rFonts w:ascii="MS Sans Serif" w:hAnsi="MS Sans Serif"/>
          <w:snapToGrid w:val="0"/>
          <w:color w:val="000000"/>
          <w:sz w:val="24"/>
        </w:rPr>
        <w:t xml:space="preserve">, </w:t>
      </w:r>
      <w:r>
        <w:rPr>
          <w:snapToGrid w:val="0"/>
          <w:color w:val="000000"/>
        </w:rPr>
        <w:t>51 – 00198 Roma</w:t>
      </w:r>
    </w:p>
    <w:p w14:paraId="1450DAA3" w14:textId="77777777" w:rsidR="00707630" w:rsidRDefault="00707630" w:rsidP="00707630">
      <w:pPr>
        <w:widowControl w:val="0"/>
        <w:tabs>
          <w:tab w:val="left" w:pos="90"/>
          <w:tab w:val="left" w:pos="2321"/>
        </w:tabs>
        <w:rPr>
          <w:snapToGrid w:val="0"/>
          <w:color w:val="000000"/>
        </w:rPr>
      </w:pPr>
      <w:r>
        <w:rPr>
          <w:snapToGrid w:val="0"/>
          <w:color w:val="000000"/>
        </w:rPr>
        <w:tab/>
      </w:r>
      <w:r>
        <w:rPr>
          <w:snapToGrid w:val="0"/>
          <w:color w:val="000000"/>
        </w:rPr>
        <w:tab/>
        <w:t>Tel.</w:t>
      </w:r>
    </w:p>
    <w:p w14:paraId="7CE05C47" w14:textId="77777777" w:rsidR="00707630" w:rsidRPr="001F180A" w:rsidRDefault="00707630" w:rsidP="00707630">
      <w:pPr>
        <w:widowControl w:val="0"/>
        <w:tabs>
          <w:tab w:val="left" w:pos="90"/>
          <w:tab w:val="left" w:pos="2321"/>
        </w:tabs>
        <w:rPr>
          <w:snapToGrid w:val="0"/>
          <w:color w:val="000000"/>
        </w:rPr>
      </w:pPr>
      <w:r>
        <w:rPr>
          <w:snapToGrid w:val="0"/>
          <w:color w:val="000000"/>
        </w:rPr>
        <w:tab/>
      </w:r>
      <w:r>
        <w:rPr>
          <w:snapToGrid w:val="0"/>
          <w:color w:val="000000"/>
        </w:rPr>
        <w:tab/>
        <w:t xml:space="preserve">E-mail </w:t>
      </w:r>
    </w:p>
    <w:p w14:paraId="4641116B" w14:textId="77777777" w:rsidR="00707630" w:rsidRDefault="00707630" w:rsidP="00707630">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Tutto il territorio della Repubblica Italiana </w:t>
      </w:r>
    </w:p>
    <w:p w14:paraId="49461900" w14:textId="77777777" w:rsidR="007E38DB" w:rsidRDefault="007E38DB" w:rsidP="00707630">
      <w:pPr>
        <w:pStyle w:val="Pidipagina"/>
        <w:widowControl w:val="0"/>
        <w:tabs>
          <w:tab w:val="clear" w:pos="4819"/>
          <w:tab w:val="clear" w:pos="9638"/>
          <w:tab w:val="left" w:pos="90"/>
          <w:tab w:val="left" w:pos="2321"/>
        </w:tabs>
        <w:spacing w:before="40"/>
        <w:rPr>
          <w:snapToGrid w:val="0"/>
        </w:rPr>
      </w:pPr>
    </w:p>
    <w:p w14:paraId="2139FAC1" w14:textId="77777777" w:rsidR="00707630" w:rsidRDefault="00707630" w:rsidP="00707630">
      <w:pPr>
        <w:pStyle w:val="Pidipagina"/>
        <w:widowControl w:val="0"/>
        <w:tabs>
          <w:tab w:val="clear" w:pos="4819"/>
          <w:tab w:val="clear" w:pos="9638"/>
          <w:tab w:val="left" w:pos="90"/>
          <w:tab w:val="left" w:pos="2321"/>
        </w:tabs>
        <w:spacing w:before="40"/>
        <w:rPr>
          <w:snapToGrid w:val="0"/>
        </w:rPr>
      </w:pPr>
      <w:r>
        <w:rPr>
          <w:snapToGrid w:val="0"/>
        </w:rPr>
        <w:t>Signor IBRAHIM ALNASER, Console Generale (Exequatur 2 ottobre 2024)</w:t>
      </w:r>
    </w:p>
    <w:p w14:paraId="48558B37" w14:textId="77777777" w:rsidR="00C94352" w:rsidRDefault="00C94352" w:rsidP="00C94352">
      <w:pPr>
        <w:widowControl w:val="0"/>
        <w:tabs>
          <w:tab w:val="left" w:pos="2321"/>
        </w:tabs>
        <w:rPr>
          <w:snapToGrid w:val="0"/>
          <w:color w:val="000000"/>
          <w:sz w:val="23"/>
        </w:rPr>
      </w:pPr>
    </w:p>
    <w:p w14:paraId="14CA934D" w14:textId="77777777" w:rsidR="004944D8" w:rsidRDefault="004944D8">
      <w:pPr>
        <w:widowControl w:val="0"/>
        <w:tabs>
          <w:tab w:val="left" w:pos="90"/>
        </w:tabs>
        <w:jc w:val="center"/>
        <w:rPr>
          <w:snapToGrid w:val="0"/>
          <w:color w:val="000000"/>
        </w:rPr>
      </w:pPr>
    </w:p>
    <w:p w14:paraId="3A81AE0A" w14:textId="77777777" w:rsidR="004944D8" w:rsidRDefault="004944D8">
      <w:pPr>
        <w:widowControl w:val="0"/>
        <w:tabs>
          <w:tab w:val="left" w:pos="90"/>
        </w:tabs>
        <w:jc w:val="center"/>
        <w:rPr>
          <w:snapToGrid w:val="0"/>
          <w:color w:val="000000"/>
        </w:rPr>
      </w:pPr>
    </w:p>
    <w:p w14:paraId="1BFE90E6" w14:textId="77777777" w:rsidR="004944D8" w:rsidRDefault="004944D8">
      <w:pPr>
        <w:widowControl w:val="0"/>
        <w:tabs>
          <w:tab w:val="left" w:pos="90"/>
        </w:tabs>
        <w:jc w:val="center"/>
        <w:rPr>
          <w:snapToGrid w:val="0"/>
          <w:color w:val="000000"/>
        </w:rPr>
      </w:pPr>
    </w:p>
    <w:p w14:paraId="1009842D" w14:textId="77777777" w:rsidR="004944D8" w:rsidRDefault="004944D8">
      <w:pPr>
        <w:widowControl w:val="0"/>
        <w:tabs>
          <w:tab w:val="left" w:pos="90"/>
        </w:tabs>
        <w:jc w:val="center"/>
        <w:rPr>
          <w:snapToGrid w:val="0"/>
          <w:color w:val="000000"/>
        </w:rPr>
      </w:pPr>
    </w:p>
    <w:p w14:paraId="582063CD" w14:textId="77777777" w:rsidR="004944D8" w:rsidRDefault="004944D8">
      <w:pPr>
        <w:widowControl w:val="0"/>
        <w:tabs>
          <w:tab w:val="left" w:pos="90"/>
        </w:tabs>
        <w:jc w:val="center"/>
        <w:rPr>
          <w:snapToGrid w:val="0"/>
          <w:color w:val="000000"/>
        </w:rPr>
      </w:pPr>
    </w:p>
    <w:p w14:paraId="6DA184D0" w14:textId="77777777" w:rsidR="004944D8" w:rsidRDefault="004944D8">
      <w:pPr>
        <w:widowControl w:val="0"/>
        <w:tabs>
          <w:tab w:val="left" w:pos="90"/>
        </w:tabs>
        <w:jc w:val="center"/>
        <w:rPr>
          <w:snapToGrid w:val="0"/>
          <w:color w:val="000000"/>
        </w:rPr>
      </w:pPr>
    </w:p>
    <w:p w14:paraId="68711B7E" w14:textId="77777777" w:rsidR="004944D8" w:rsidRDefault="004944D8">
      <w:pPr>
        <w:widowControl w:val="0"/>
        <w:tabs>
          <w:tab w:val="left" w:pos="90"/>
        </w:tabs>
        <w:jc w:val="center"/>
        <w:rPr>
          <w:snapToGrid w:val="0"/>
          <w:color w:val="000000"/>
        </w:rPr>
      </w:pPr>
    </w:p>
    <w:p w14:paraId="56389B65" w14:textId="77777777" w:rsidR="004944D8" w:rsidRDefault="004944D8">
      <w:pPr>
        <w:widowControl w:val="0"/>
        <w:tabs>
          <w:tab w:val="left" w:pos="90"/>
        </w:tabs>
        <w:jc w:val="center"/>
        <w:rPr>
          <w:snapToGrid w:val="0"/>
          <w:color w:val="000000"/>
        </w:rPr>
      </w:pPr>
    </w:p>
    <w:p w14:paraId="54AE5DBD" w14:textId="77777777" w:rsidR="004944D8" w:rsidRDefault="004944D8">
      <w:pPr>
        <w:widowControl w:val="0"/>
        <w:tabs>
          <w:tab w:val="left" w:pos="90"/>
        </w:tabs>
        <w:jc w:val="center"/>
        <w:rPr>
          <w:snapToGrid w:val="0"/>
          <w:color w:val="000000"/>
        </w:rPr>
      </w:pPr>
    </w:p>
    <w:p w14:paraId="404EF2A7" w14:textId="77777777" w:rsidR="004944D8" w:rsidRDefault="004944D8">
      <w:pPr>
        <w:widowControl w:val="0"/>
        <w:tabs>
          <w:tab w:val="left" w:pos="90"/>
        </w:tabs>
        <w:jc w:val="center"/>
        <w:rPr>
          <w:snapToGrid w:val="0"/>
          <w:color w:val="000000"/>
        </w:rPr>
      </w:pPr>
    </w:p>
    <w:p w14:paraId="2FBFC616" w14:textId="77777777" w:rsidR="004944D8" w:rsidRDefault="004944D8">
      <w:pPr>
        <w:widowControl w:val="0"/>
        <w:tabs>
          <w:tab w:val="left" w:pos="90"/>
        </w:tabs>
        <w:jc w:val="center"/>
        <w:rPr>
          <w:snapToGrid w:val="0"/>
          <w:color w:val="000000"/>
        </w:rPr>
      </w:pPr>
    </w:p>
    <w:p w14:paraId="6B1F1687" w14:textId="77777777" w:rsidR="004944D8" w:rsidRDefault="004944D8">
      <w:pPr>
        <w:widowControl w:val="0"/>
        <w:tabs>
          <w:tab w:val="left" w:pos="90"/>
        </w:tabs>
        <w:jc w:val="center"/>
        <w:rPr>
          <w:snapToGrid w:val="0"/>
          <w:color w:val="000000"/>
        </w:rPr>
      </w:pPr>
    </w:p>
    <w:p w14:paraId="22B01F66" w14:textId="77777777" w:rsidR="004944D8" w:rsidRDefault="004944D8">
      <w:pPr>
        <w:widowControl w:val="0"/>
        <w:tabs>
          <w:tab w:val="left" w:pos="90"/>
        </w:tabs>
        <w:jc w:val="center"/>
        <w:rPr>
          <w:snapToGrid w:val="0"/>
          <w:color w:val="000080"/>
          <w:sz w:val="26"/>
        </w:rPr>
      </w:pPr>
    </w:p>
    <w:p w14:paraId="59B14453"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REPUBBLICA SLOVACCA</w:t>
      </w:r>
    </w:p>
    <w:p w14:paraId="00970DCE" w14:textId="77777777" w:rsidR="004944D8" w:rsidRDefault="004944D8">
      <w:pPr>
        <w:widowControl w:val="0"/>
        <w:tabs>
          <w:tab w:val="left" w:pos="90"/>
        </w:tabs>
        <w:spacing w:before="60"/>
        <w:jc w:val="center"/>
        <w:rPr>
          <w:snapToGrid w:val="0"/>
          <w:color w:val="000080"/>
          <w:sz w:val="26"/>
        </w:rPr>
      </w:pPr>
    </w:p>
    <w:p w14:paraId="3DF94FA8" w14:textId="77777777" w:rsidR="004944D8" w:rsidRDefault="009E4C9E">
      <w:pPr>
        <w:widowControl w:val="0"/>
        <w:tabs>
          <w:tab w:val="left" w:pos="90"/>
        </w:tabs>
        <w:rPr>
          <w:b/>
          <w:snapToGrid w:val="0"/>
          <w:color w:val="000080"/>
          <w:sz w:val="32"/>
          <w:szCs w:val="32"/>
        </w:rPr>
      </w:pPr>
      <w:r>
        <w:rPr>
          <w:noProof/>
        </w:rPr>
        <w:drawing>
          <wp:anchor distT="0" distB="0" distL="114300" distR="114300" simplePos="0" relativeHeight="251682304" behindDoc="0" locked="0" layoutInCell="1" allowOverlap="1" wp14:anchorId="6FFE909D" wp14:editId="13FEB8BF">
            <wp:simplePos x="0" y="0"/>
            <wp:positionH relativeFrom="column">
              <wp:posOffset>5738495</wp:posOffset>
            </wp:positionH>
            <wp:positionV relativeFrom="paragraph">
              <wp:posOffset>15875</wp:posOffset>
            </wp:positionV>
            <wp:extent cx="702310" cy="467995"/>
            <wp:effectExtent l="19050" t="19050" r="2540" b="8255"/>
            <wp:wrapNone/>
            <wp:docPr id="275" name="Immagin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6"/>
                    <pic:cNvPicPr>
                      <a:picLocks noChangeAspect="1" noChangeArrowheads="1"/>
                    </pic:cNvPicPr>
                  </pic:nvPicPr>
                  <pic:blipFill>
                    <a:blip r:embed="rId48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szCs w:val="32"/>
        </w:rPr>
        <w:t xml:space="preserve">Repubblica Slovacca   </w:t>
      </w:r>
    </w:p>
    <w:p w14:paraId="2071C63D" w14:textId="77777777" w:rsidR="004944D8" w:rsidRDefault="004944D8">
      <w:pPr>
        <w:widowControl w:val="0"/>
        <w:tabs>
          <w:tab w:val="left" w:pos="90"/>
        </w:tabs>
        <w:rPr>
          <w:b/>
          <w:snapToGrid w:val="0"/>
          <w:color w:val="000080"/>
          <w:sz w:val="32"/>
          <w:szCs w:val="32"/>
        </w:rPr>
      </w:pPr>
      <w:r>
        <w:rPr>
          <w:b/>
          <w:snapToGrid w:val="0"/>
          <w:color w:val="000080"/>
          <w:sz w:val="32"/>
          <w:szCs w:val="32"/>
        </w:rPr>
        <w:t xml:space="preserve">                              </w:t>
      </w:r>
    </w:p>
    <w:p w14:paraId="47CEC7C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2D42C2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settembre</w:t>
      </w:r>
    </w:p>
    <w:p w14:paraId="7FC0A378" w14:textId="77777777" w:rsidR="004944D8" w:rsidRDefault="004944D8" w:rsidP="005243F9">
      <w:pPr>
        <w:widowControl w:val="0"/>
        <w:tabs>
          <w:tab w:val="left" w:pos="90"/>
        </w:tabs>
        <w:rPr>
          <w:b/>
          <w:snapToGrid w:val="0"/>
          <w:color w:val="000080"/>
          <w:sz w:val="26"/>
          <w:u w:val="single"/>
        </w:rPr>
      </w:pPr>
      <w:r>
        <w:rPr>
          <w:b/>
          <w:snapToGrid w:val="0"/>
          <w:color w:val="000080"/>
          <w:u w:val="single"/>
        </w:rPr>
        <w:t>ROMA - SEZIONE CONSOLARE DELL'AMBASCIATA</w:t>
      </w:r>
    </w:p>
    <w:p w14:paraId="1C4C40B3" w14:textId="77777777" w:rsidR="005243F9" w:rsidRDefault="005243F9" w:rsidP="005243F9">
      <w:pPr>
        <w:widowControl w:val="0"/>
        <w:tabs>
          <w:tab w:val="left" w:pos="90"/>
          <w:tab w:val="left" w:pos="2711"/>
        </w:tabs>
        <w:rPr>
          <w:b/>
          <w:snapToGrid w:val="0"/>
          <w:color w:val="000000"/>
        </w:rPr>
      </w:pPr>
    </w:p>
    <w:p w14:paraId="345AC5E8" w14:textId="77777777" w:rsidR="005243F9" w:rsidRDefault="004944D8" w:rsidP="005243F9">
      <w:pPr>
        <w:widowControl w:val="0"/>
        <w:tabs>
          <w:tab w:val="left" w:pos="90"/>
          <w:tab w:val="left" w:pos="2711"/>
        </w:tabs>
        <w:rPr>
          <w:snapToGrid w:val="0"/>
          <w:color w:val="000000"/>
          <w:sz w:val="26"/>
        </w:rPr>
      </w:pPr>
      <w:r>
        <w:rPr>
          <w:b/>
          <w:snapToGrid w:val="0"/>
          <w:color w:val="000000"/>
        </w:rPr>
        <w:t>Indirizzo</w:t>
      </w:r>
      <w:r w:rsidR="00D10C54">
        <w:rPr>
          <w:rFonts w:ascii="MS Sans Serif" w:hAnsi="MS Sans Serif"/>
          <w:snapToGrid w:val="0"/>
          <w:sz w:val="24"/>
        </w:rPr>
        <w:t xml:space="preserve">                       </w:t>
      </w:r>
      <w:r w:rsidR="005243F9">
        <w:rPr>
          <w:snapToGrid w:val="0"/>
          <w:color w:val="000000"/>
        </w:rPr>
        <w:t xml:space="preserve">Via dei Colli della Farnesina, 144 - 00135 Roma </w:t>
      </w:r>
    </w:p>
    <w:p w14:paraId="19671593" w14:textId="77777777" w:rsidR="005243F9" w:rsidRDefault="005243F9" w:rsidP="005243F9">
      <w:pPr>
        <w:widowControl w:val="0"/>
        <w:tabs>
          <w:tab w:val="left" w:pos="90"/>
          <w:tab w:val="left" w:pos="2711"/>
        </w:tabs>
        <w:rPr>
          <w:snapToGrid w:val="0"/>
          <w:color w:val="000000"/>
        </w:rPr>
      </w:pPr>
      <w:r>
        <w:rPr>
          <w:snapToGrid w:val="0"/>
        </w:rPr>
        <w:t xml:space="preserve">                                              Tel. </w:t>
      </w:r>
      <w:r>
        <w:rPr>
          <w:snapToGrid w:val="0"/>
          <w:color w:val="000000"/>
        </w:rPr>
        <w:t>0636715200 - Fax 0636715261</w:t>
      </w:r>
    </w:p>
    <w:p w14:paraId="22B35609" w14:textId="77777777" w:rsidR="004944D8" w:rsidRDefault="005243F9" w:rsidP="005243F9">
      <w:pPr>
        <w:widowControl w:val="0"/>
        <w:tabs>
          <w:tab w:val="left" w:pos="2321"/>
        </w:tabs>
        <w:rPr>
          <w:snapToGrid w:val="0"/>
          <w:color w:val="000000"/>
          <w:sz w:val="23"/>
        </w:rPr>
      </w:pPr>
      <w:r>
        <w:rPr>
          <w:snapToGrid w:val="0"/>
          <w:color w:val="000000"/>
        </w:rPr>
        <w:tab/>
        <w:t>E-mail emb.roma@mzv.sk</w:t>
      </w:r>
      <w:r>
        <w:rPr>
          <w:rFonts w:ascii="MS Sans Serif" w:hAnsi="MS Sans Serif"/>
          <w:snapToGrid w:val="0"/>
          <w:sz w:val="24"/>
        </w:rPr>
        <w:tab/>
      </w:r>
    </w:p>
    <w:p w14:paraId="54F8627F" w14:textId="77777777" w:rsidR="004944D8" w:rsidRDefault="004944D8" w:rsidP="003F1182">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57E78A10" w14:textId="77777777" w:rsidR="004944D8" w:rsidRDefault="004944D8">
      <w:pPr>
        <w:widowControl w:val="0"/>
        <w:tabs>
          <w:tab w:val="left" w:pos="2321"/>
        </w:tabs>
        <w:rPr>
          <w:snapToGrid w:val="0"/>
          <w:color w:val="000000"/>
          <w:sz w:val="23"/>
        </w:rPr>
      </w:pPr>
    </w:p>
    <w:p w14:paraId="68A85F2D" w14:textId="77777777" w:rsidR="00CB504C" w:rsidRPr="002C227E" w:rsidRDefault="002C227E">
      <w:pPr>
        <w:widowControl w:val="0"/>
        <w:tabs>
          <w:tab w:val="left" w:pos="2321"/>
        </w:tabs>
        <w:rPr>
          <w:snapToGrid w:val="0"/>
          <w:color w:val="000000"/>
        </w:rPr>
      </w:pPr>
      <w:r w:rsidRPr="002C227E">
        <w:t>Signor</w:t>
      </w:r>
      <w:r w:rsidR="00BB1110">
        <w:t>a</w:t>
      </w:r>
      <w:r w:rsidRPr="002C227E">
        <w:t xml:space="preserve"> </w:t>
      </w:r>
      <w:r w:rsidR="00CC4AF7">
        <w:t>MARIANNA PILATOVA</w:t>
      </w:r>
      <w:r w:rsidRPr="002C227E">
        <w:t xml:space="preserve">, </w:t>
      </w:r>
      <w:r w:rsidR="00CC4AF7">
        <w:t>Consigliere</w:t>
      </w:r>
      <w:r w:rsidRPr="002C227E">
        <w:t xml:space="preserve"> </w:t>
      </w:r>
      <w:r w:rsidR="003804E4">
        <w:t>(</w:t>
      </w:r>
      <w:r w:rsidRPr="002C227E">
        <w:t>Aff</w:t>
      </w:r>
      <w:r>
        <w:t>ari</w:t>
      </w:r>
      <w:r w:rsidRPr="002C227E">
        <w:t xml:space="preserve"> Consolari</w:t>
      </w:r>
      <w:r>
        <w:t xml:space="preserve"> </w:t>
      </w:r>
      <w:r w:rsidR="003804E4">
        <w:t xml:space="preserve"> - </w:t>
      </w:r>
      <w:r>
        <w:t>Sezione Consolare), (</w:t>
      </w:r>
      <w:r w:rsidR="00CC4AF7">
        <w:t>2 settembre 2020</w:t>
      </w:r>
      <w:r w:rsidRPr="002C227E">
        <w:t>)</w:t>
      </w:r>
    </w:p>
    <w:p w14:paraId="1E58399C" w14:textId="77777777" w:rsidR="00383CF6" w:rsidRDefault="00383CF6" w:rsidP="00383CF6">
      <w:pPr>
        <w:widowControl w:val="0"/>
        <w:tabs>
          <w:tab w:val="left" w:pos="90"/>
        </w:tabs>
        <w:spacing w:before="23"/>
        <w:rPr>
          <w:snapToGrid w:val="0"/>
          <w:color w:val="000000"/>
        </w:rPr>
      </w:pPr>
    </w:p>
    <w:p w14:paraId="39A6DD9B" w14:textId="77777777" w:rsidR="00383CF6" w:rsidRDefault="00383CF6" w:rsidP="00383CF6">
      <w:pPr>
        <w:widowControl w:val="0"/>
        <w:tabs>
          <w:tab w:val="left" w:pos="90"/>
        </w:tabs>
        <w:spacing w:before="23"/>
        <w:rPr>
          <w:snapToGrid w:val="0"/>
          <w:color w:val="000000"/>
        </w:rPr>
      </w:pPr>
    </w:p>
    <w:p w14:paraId="5190452B" w14:textId="77777777" w:rsidR="00383CF6" w:rsidRDefault="00383CF6" w:rsidP="00383CF6">
      <w:pPr>
        <w:widowControl w:val="0"/>
        <w:tabs>
          <w:tab w:val="left" w:pos="90"/>
        </w:tabs>
        <w:spacing w:before="32"/>
        <w:rPr>
          <w:b/>
          <w:snapToGrid w:val="0"/>
          <w:color w:val="000080"/>
          <w:sz w:val="26"/>
          <w:u w:val="single"/>
        </w:rPr>
      </w:pPr>
      <w:bookmarkStart w:id="80" w:name="_Hlk194905714"/>
      <w:r>
        <w:rPr>
          <w:b/>
          <w:snapToGrid w:val="0"/>
          <w:color w:val="000080"/>
          <w:u w:val="single"/>
        </w:rPr>
        <w:t xml:space="preserve">MILANO - CONSOLATO GENERALE ONORARIO            </w:t>
      </w:r>
    </w:p>
    <w:p w14:paraId="26BA75DD" w14:textId="77777777" w:rsidR="00383CF6" w:rsidRDefault="00383CF6" w:rsidP="00383CF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Boccaccio, 16 – 20123 Milano </w:t>
      </w:r>
    </w:p>
    <w:p w14:paraId="5A4860B2" w14:textId="77777777" w:rsidR="00383CF6" w:rsidRDefault="00383CF6" w:rsidP="00383CF6">
      <w:pPr>
        <w:widowControl w:val="0"/>
        <w:tabs>
          <w:tab w:val="left" w:pos="2321"/>
        </w:tabs>
        <w:rPr>
          <w:snapToGrid w:val="0"/>
          <w:color w:val="000000"/>
        </w:rPr>
      </w:pPr>
      <w:r>
        <w:rPr>
          <w:rFonts w:ascii="MS Sans Serif" w:hAnsi="MS Sans Serif"/>
          <w:snapToGrid w:val="0"/>
          <w:sz w:val="24"/>
        </w:rPr>
        <w:tab/>
      </w:r>
      <w:r>
        <w:rPr>
          <w:snapToGrid w:val="0"/>
          <w:color w:val="000000"/>
        </w:rPr>
        <w:t>Tel. 0239325866 -  Fax 0239325867</w:t>
      </w:r>
    </w:p>
    <w:p w14:paraId="25B27C76" w14:textId="77777777" w:rsidR="00383CF6" w:rsidRDefault="00383CF6" w:rsidP="00383CF6">
      <w:pPr>
        <w:widowControl w:val="0"/>
        <w:tabs>
          <w:tab w:val="left" w:pos="2321"/>
        </w:tabs>
        <w:rPr>
          <w:snapToGrid w:val="0"/>
          <w:color w:val="000000"/>
          <w:sz w:val="23"/>
        </w:rPr>
      </w:pPr>
      <w:r>
        <w:rPr>
          <w:snapToGrid w:val="0"/>
          <w:color w:val="000000"/>
        </w:rPr>
        <w:tab/>
        <w:t>E-mail  milano@consolatislovacchi.it</w:t>
      </w:r>
    </w:p>
    <w:p w14:paraId="4B5D6EA4" w14:textId="77777777" w:rsidR="00383CF6" w:rsidRDefault="00383CF6" w:rsidP="00383CF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5A6A771F" w14:textId="77777777" w:rsidR="00383CF6" w:rsidRDefault="00383CF6" w:rsidP="00383CF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168CF88" w14:textId="34E27EEF" w:rsidR="00383CF6" w:rsidRDefault="00383CF6" w:rsidP="00383CF6">
      <w:pPr>
        <w:widowControl w:val="0"/>
        <w:tabs>
          <w:tab w:val="left" w:pos="90"/>
        </w:tabs>
        <w:spacing w:before="23"/>
        <w:rPr>
          <w:snapToGrid w:val="0"/>
          <w:color w:val="000000"/>
        </w:rPr>
      </w:pPr>
      <w:r>
        <w:rPr>
          <w:snapToGrid w:val="0"/>
          <w:color w:val="000000"/>
        </w:rPr>
        <w:t xml:space="preserve">Signor LUIGI CUZZOLIN, Console </w:t>
      </w:r>
      <w:r w:rsidR="00227BEB">
        <w:rPr>
          <w:snapToGrid w:val="0"/>
          <w:color w:val="000000"/>
        </w:rPr>
        <w:t xml:space="preserve">Generale </w:t>
      </w:r>
      <w:r>
        <w:rPr>
          <w:snapToGrid w:val="0"/>
          <w:color w:val="000000"/>
        </w:rPr>
        <w:t xml:space="preserve">Onorario (Rinnovo exequatur </w:t>
      </w:r>
      <w:r w:rsidR="00DD202A">
        <w:rPr>
          <w:snapToGrid w:val="0"/>
          <w:color w:val="000000"/>
        </w:rPr>
        <w:t>16</w:t>
      </w:r>
      <w:r>
        <w:rPr>
          <w:snapToGrid w:val="0"/>
          <w:color w:val="000000"/>
        </w:rPr>
        <w:t xml:space="preserve"> giugno 2025)</w:t>
      </w:r>
    </w:p>
    <w:bookmarkEnd w:id="80"/>
    <w:p w14:paraId="6CEE6421" w14:textId="77777777" w:rsidR="00383CF6" w:rsidRDefault="00383CF6" w:rsidP="00383CF6">
      <w:pPr>
        <w:widowControl w:val="0"/>
        <w:tabs>
          <w:tab w:val="left" w:pos="90"/>
        </w:tabs>
        <w:spacing w:before="23"/>
        <w:rPr>
          <w:snapToGrid w:val="0"/>
          <w:color w:val="000000"/>
        </w:rPr>
      </w:pPr>
    </w:p>
    <w:p w14:paraId="428A30E9" w14:textId="77777777" w:rsidR="00227BEB" w:rsidRDefault="00227BEB" w:rsidP="00383CF6">
      <w:pPr>
        <w:widowControl w:val="0"/>
        <w:tabs>
          <w:tab w:val="left" w:pos="90"/>
        </w:tabs>
        <w:spacing w:before="23"/>
        <w:rPr>
          <w:snapToGrid w:val="0"/>
          <w:color w:val="000000"/>
        </w:rPr>
      </w:pPr>
    </w:p>
    <w:p w14:paraId="6567BCD3" w14:textId="1EF7DFBC" w:rsidR="00227BEB" w:rsidRDefault="00227BEB" w:rsidP="00227BEB">
      <w:pPr>
        <w:widowControl w:val="0"/>
        <w:tabs>
          <w:tab w:val="left" w:pos="90"/>
        </w:tabs>
        <w:spacing w:before="32"/>
        <w:rPr>
          <w:b/>
          <w:snapToGrid w:val="0"/>
          <w:color w:val="000080"/>
          <w:sz w:val="26"/>
          <w:u w:val="single"/>
        </w:rPr>
      </w:pPr>
      <w:r>
        <w:rPr>
          <w:b/>
          <w:snapToGrid w:val="0"/>
          <w:color w:val="000080"/>
          <w:u w:val="single"/>
        </w:rPr>
        <w:t xml:space="preserve">BARI - CONSOLATO ONORARIO            </w:t>
      </w:r>
    </w:p>
    <w:p w14:paraId="57C3CAA2" w14:textId="0DF7EBB7" w:rsidR="00227BEB" w:rsidRDefault="00227BEB" w:rsidP="00227BE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227BEB">
        <w:rPr>
          <w:snapToGrid w:val="0"/>
          <w:color w:val="000000"/>
        </w:rPr>
        <w:t>Corso Vittorio Emanuele II, n.30 (3°p.) – 70124 Bari</w:t>
      </w:r>
    </w:p>
    <w:p w14:paraId="0D419CD8" w14:textId="7B1A80B7" w:rsidR="00227BEB" w:rsidRDefault="00227BEB" w:rsidP="00227BE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292AC4D7" w14:textId="42C8DBA3" w:rsidR="00227BEB" w:rsidRDefault="00227BEB" w:rsidP="00227BEB">
      <w:pPr>
        <w:widowControl w:val="0"/>
        <w:tabs>
          <w:tab w:val="left" w:pos="2321"/>
        </w:tabs>
        <w:rPr>
          <w:snapToGrid w:val="0"/>
          <w:color w:val="000000"/>
          <w:sz w:val="23"/>
        </w:rPr>
      </w:pPr>
      <w:r>
        <w:rPr>
          <w:snapToGrid w:val="0"/>
          <w:color w:val="000000"/>
        </w:rPr>
        <w:tab/>
        <w:t xml:space="preserve">E-mail  </w:t>
      </w:r>
    </w:p>
    <w:p w14:paraId="68CE32B0" w14:textId="611C9257" w:rsidR="00227BEB" w:rsidRDefault="00227BEB" w:rsidP="00227BE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497B67D3" w14:textId="77777777" w:rsidR="00227BEB" w:rsidRDefault="00227BEB" w:rsidP="00227BE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E4AD3FC" w14:textId="23BAF0A7" w:rsidR="00227BEB" w:rsidRDefault="00227BEB" w:rsidP="00227BEB">
      <w:pPr>
        <w:widowControl w:val="0"/>
        <w:tabs>
          <w:tab w:val="left" w:pos="90"/>
        </w:tabs>
        <w:spacing w:before="23"/>
        <w:rPr>
          <w:snapToGrid w:val="0"/>
          <w:color w:val="000000"/>
        </w:rPr>
      </w:pPr>
      <w:r>
        <w:rPr>
          <w:snapToGrid w:val="0"/>
          <w:color w:val="000000"/>
        </w:rPr>
        <w:t>Signor SALVATORE CHIONNO, Console Onorario (Exequatur 3 aprile 2025)</w:t>
      </w:r>
    </w:p>
    <w:p w14:paraId="10842A05" w14:textId="77777777" w:rsidR="00663E4C" w:rsidRDefault="00663E4C">
      <w:pPr>
        <w:widowControl w:val="0"/>
        <w:tabs>
          <w:tab w:val="left" w:pos="2321"/>
        </w:tabs>
        <w:rPr>
          <w:snapToGrid w:val="0"/>
          <w:color w:val="000000"/>
          <w:sz w:val="23"/>
        </w:rPr>
      </w:pPr>
    </w:p>
    <w:p w14:paraId="394CC82D" w14:textId="77777777" w:rsidR="002C227E" w:rsidRDefault="002C227E">
      <w:pPr>
        <w:widowControl w:val="0"/>
        <w:tabs>
          <w:tab w:val="left" w:pos="90"/>
        </w:tabs>
        <w:spacing w:before="32"/>
        <w:rPr>
          <w:b/>
          <w:snapToGrid w:val="0"/>
          <w:color w:val="000080"/>
          <w:u w:val="single"/>
        </w:rPr>
      </w:pPr>
    </w:p>
    <w:p w14:paraId="51A82F54" w14:textId="77777777" w:rsidR="004944D8" w:rsidRDefault="004944D8">
      <w:pPr>
        <w:widowControl w:val="0"/>
        <w:tabs>
          <w:tab w:val="left" w:pos="90"/>
        </w:tabs>
        <w:spacing w:before="32"/>
        <w:rPr>
          <w:b/>
          <w:snapToGrid w:val="0"/>
          <w:color w:val="000080"/>
          <w:sz w:val="26"/>
          <w:u w:val="single"/>
        </w:rPr>
      </w:pPr>
      <w:r>
        <w:rPr>
          <w:b/>
          <w:snapToGrid w:val="0"/>
          <w:color w:val="000080"/>
          <w:u w:val="single"/>
        </w:rPr>
        <w:t xml:space="preserve">FIRENZE - CONSOLATO ONORARIO            </w:t>
      </w:r>
    </w:p>
    <w:p w14:paraId="3C2C8035" w14:textId="77777777" w:rsidR="00CA691E" w:rsidRDefault="004944D8" w:rsidP="00C578EE">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123F512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22197EE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401D37E" w14:textId="77777777" w:rsidR="00CB504C" w:rsidRPr="008934AD" w:rsidRDefault="00CB504C">
      <w:pPr>
        <w:widowControl w:val="0"/>
        <w:tabs>
          <w:tab w:val="left" w:pos="90"/>
        </w:tabs>
        <w:spacing w:before="23"/>
        <w:rPr>
          <w:snapToGrid w:val="0"/>
          <w:color w:val="000000"/>
        </w:rPr>
      </w:pPr>
    </w:p>
    <w:p w14:paraId="451B6A2E" w14:textId="77777777" w:rsidR="004944D8" w:rsidRDefault="004944D8">
      <w:pPr>
        <w:widowControl w:val="0"/>
        <w:tabs>
          <w:tab w:val="left" w:pos="90"/>
        </w:tabs>
        <w:spacing w:before="32"/>
        <w:rPr>
          <w:b/>
          <w:snapToGrid w:val="0"/>
          <w:color w:val="000080"/>
          <w:sz w:val="26"/>
          <w:u w:val="single"/>
        </w:rPr>
      </w:pPr>
      <w:r>
        <w:rPr>
          <w:b/>
          <w:snapToGrid w:val="0"/>
          <w:color w:val="000080"/>
          <w:u w:val="single"/>
        </w:rPr>
        <w:t xml:space="preserve">FORLI’ - CONSOLATO ONORARIO            </w:t>
      </w:r>
    </w:p>
    <w:p w14:paraId="47C545A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81" w:name="_Hlk118802270"/>
      <w:r>
        <w:rPr>
          <w:snapToGrid w:val="0"/>
          <w:color w:val="000000"/>
        </w:rPr>
        <w:t>Corso Armando Diaz, 49- 471</w:t>
      </w:r>
      <w:r w:rsidR="00580C51">
        <w:rPr>
          <w:snapToGrid w:val="0"/>
          <w:color w:val="000000"/>
        </w:rPr>
        <w:t>21</w:t>
      </w:r>
      <w:r>
        <w:rPr>
          <w:snapToGrid w:val="0"/>
          <w:color w:val="000000"/>
        </w:rPr>
        <w:t xml:space="preserve"> Forlì </w:t>
      </w:r>
      <w:bookmarkEnd w:id="81"/>
    </w:p>
    <w:p w14:paraId="760DAA1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580C51">
        <w:rPr>
          <w:snapToGrid w:val="0"/>
          <w:color w:val="000000"/>
        </w:rPr>
        <w:t xml:space="preserve">e fax </w:t>
      </w:r>
      <w:r>
        <w:rPr>
          <w:snapToGrid w:val="0"/>
          <w:color w:val="000000"/>
        </w:rPr>
        <w:t>0543</w:t>
      </w:r>
      <w:r w:rsidR="00580C51">
        <w:rPr>
          <w:snapToGrid w:val="0"/>
          <w:color w:val="000000"/>
        </w:rPr>
        <w:t>3</w:t>
      </w:r>
      <w:r>
        <w:rPr>
          <w:snapToGrid w:val="0"/>
          <w:color w:val="000000"/>
        </w:rPr>
        <w:t>5</w:t>
      </w:r>
      <w:r w:rsidR="00580C51">
        <w:rPr>
          <w:snapToGrid w:val="0"/>
          <w:color w:val="000000"/>
        </w:rPr>
        <w:t>982</w:t>
      </w:r>
    </w:p>
    <w:p w14:paraId="05437526"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7F4264">
        <w:rPr>
          <w:snapToGrid w:val="0"/>
        </w:rPr>
        <w:t>Emilia Romagna</w:t>
      </w:r>
      <w:r>
        <w:rPr>
          <w:snapToGrid w:val="0"/>
          <w:color w:val="000000"/>
        </w:rPr>
        <w:t xml:space="preserve">                  </w:t>
      </w:r>
    </w:p>
    <w:p w14:paraId="07F1F43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832D1C5" w14:textId="77777777" w:rsidR="00CB504C" w:rsidRDefault="004944D8">
      <w:pPr>
        <w:widowControl w:val="0"/>
        <w:tabs>
          <w:tab w:val="left" w:pos="90"/>
        </w:tabs>
        <w:spacing w:before="23"/>
        <w:rPr>
          <w:snapToGrid w:val="0"/>
          <w:color w:val="000000"/>
        </w:rPr>
      </w:pPr>
      <w:r>
        <w:rPr>
          <w:snapToGrid w:val="0"/>
          <w:color w:val="000000"/>
        </w:rPr>
        <w:t>Signor  ALVARO RAVAGLIOLI, Console Onorario (</w:t>
      </w:r>
      <w:r w:rsidR="00D86BFB">
        <w:rPr>
          <w:snapToGrid w:val="0"/>
          <w:color w:val="000000"/>
        </w:rPr>
        <w:t>Rinnovo e</w:t>
      </w:r>
      <w:r>
        <w:rPr>
          <w:snapToGrid w:val="0"/>
          <w:color w:val="000000"/>
        </w:rPr>
        <w:t xml:space="preserve">xequatur </w:t>
      </w:r>
      <w:r w:rsidR="00C6651F">
        <w:rPr>
          <w:snapToGrid w:val="0"/>
          <w:color w:val="000000"/>
        </w:rPr>
        <w:t>21 settembre 2022</w:t>
      </w:r>
      <w:r>
        <w:rPr>
          <w:snapToGrid w:val="0"/>
          <w:color w:val="000000"/>
        </w:rPr>
        <w:t>)</w:t>
      </w:r>
    </w:p>
    <w:p w14:paraId="00A67313" w14:textId="77777777" w:rsidR="0052354D" w:rsidRDefault="0052354D">
      <w:pPr>
        <w:widowControl w:val="0"/>
        <w:tabs>
          <w:tab w:val="left" w:pos="90"/>
        </w:tabs>
        <w:spacing w:before="23"/>
        <w:rPr>
          <w:snapToGrid w:val="0"/>
          <w:color w:val="000000"/>
        </w:rPr>
      </w:pPr>
    </w:p>
    <w:p w14:paraId="27EBA62B" w14:textId="77777777" w:rsidR="005E2325" w:rsidRDefault="005E2325">
      <w:pPr>
        <w:widowControl w:val="0"/>
        <w:tabs>
          <w:tab w:val="left" w:pos="90"/>
        </w:tabs>
        <w:spacing w:before="23"/>
        <w:rPr>
          <w:snapToGrid w:val="0"/>
          <w:color w:val="000000"/>
        </w:rPr>
      </w:pPr>
    </w:p>
    <w:p w14:paraId="6615BC7D" w14:textId="429C9F9E" w:rsidR="005E2325" w:rsidRDefault="005E2325" w:rsidP="005E2325">
      <w:pPr>
        <w:widowControl w:val="0"/>
        <w:tabs>
          <w:tab w:val="left" w:pos="90"/>
        </w:tabs>
        <w:spacing w:before="32"/>
        <w:rPr>
          <w:b/>
          <w:snapToGrid w:val="0"/>
          <w:color w:val="000080"/>
          <w:sz w:val="26"/>
          <w:u w:val="single"/>
        </w:rPr>
      </w:pPr>
      <w:r>
        <w:rPr>
          <w:b/>
          <w:snapToGrid w:val="0"/>
          <w:color w:val="000080"/>
          <w:u w:val="single"/>
        </w:rPr>
        <w:t xml:space="preserve">GENOVA - CONSOLATO ONORARIO            </w:t>
      </w:r>
    </w:p>
    <w:p w14:paraId="6AECE90A" w14:textId="0249B525" w:rsidR="005E2325" w:rsidRDefault="005E2325" w:rsidP="005E232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5E2325">
        <w:rPr>
          <w:snapToGrid w:val="0"/>
          <w:color w:val="000000"/>
        </w:rPr>
        <w:t>Palazzo Saluzzo – via Chiabrera, n.7 – 16123 Genova</w:t>
      </w:r>
    </w:p>
    <w:p w14:paraId="1DB51879" w14:textId="60B6EB7F" w:rsidR="005E2325" w:rsidRDefault="005E2325" w:rsidP="005E2325">
      <w:pPr>
        <w:widowControl w:val="0"/>
        <w:tabs>
          <w:tab w:val="left" w:pos="2321"/>
        </w:tabs>
        <w:rPr>
          <w:snapToGrid w:val="0"/>
          <w:color w:val="000000"/>
        </w:rPr>
      </w:pPr>
      <w:r>
        <w:rPr>
          <w:rFonts w:ascii="MS Sans Serif" w:hAnsi="MS Sans Serif"/>
          <w:snapToGrid w:val="0"/>
          <w:sz w:val="24"/>
        </w:rPr>
        <w:tab/>
      </w:r>
      <w:bookmarkStart w:id="82" w:name="_Hlk203479179"/>
      <w:r>
        <w:rPr>
          <w:snapToGrid w:val="0"/>
          <w:color w:val="000000"/>
        </w:rPr>
        <w:t xml:space="preserve">Tel. </w:t>
      </w:r>
    </w:p>
    <w:p w14:paraId="05D55B26" w14:textId="4DBB527A" w:rsidR="005E2325" w:rsidRDefault="005E2325" w:rsidP="005E2325">
      <w:pPr>
        <w:widowControl w:val="0"/>
        <w:tabs>
          <w:tab w:val="left" w:pos="2321"/>
        </w:tabs>
        <w:rPr>
          <w:snapToGrid w:val="0"/>
          <w:color w:val="000000"/>
          <w:sz w:val="23"/>
        </w:rPr>
      </w:pPr>
      <w:r>
        <w:rPr>
          <w:snapToGrid w:val="0"/>
          <w:color w:val="000000"/>
        </w:rPr>
        <w:tab/>
        <w:t>E-mail</w:t>
      </w:r>
    </w:p>
    <w:bookmarkEnd w:id="82"/>
    <w:p w14:paraId="4778ACE7" w14:textId="4B0267AF" w:rsidR="005E2325" w:rsidRDefault="005E2325" w:rsidP="005E232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Liguria</w:t>
      </w:r>
    </w:p>
    <w:p w14:paraId="7B8DF6AD" w14:textId="77777777" w:rsidR="005E2325" w:rsidRDefault="005E2325" w:rsidP="005E232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03D461C" w14:textId="12A81C3F" w:rsidR="005E2325" w:rsidRDefault="005E2325" w:rsidP="005E2325">
      <w:pPr>
        <w:widowControl w:val="0"/>
        <w:tabs>
          <w:tab w:val="left" w:pos="90"/>
        </w:tabs>
        <w:spacing w:before="23"/>
        <w:rPr>
          <w:snapToGrid w:val="0"/>
          <w:color w:val="000000"/>
        </w:rPr>
      </w:pPr>
      <w:r>
        <w:rPr>
          <w:snapToGrid w:val="0"/>
          <w:color w:val="000000"/>
        </w:rPr>
        <w:t>Signora  RAFFAELLA POGGIO, Console Onorario (Exequatur 3 aprile 2025)</w:t>
      </w:r>
    </w:p>
    <w:p w14:paraId="0C9940B9" w14:textId="77777777" w:rsidR="008934AD" w:rsidRDefault="008934AD" w:rsidP="0052354D">
      <w:pPr>
        <w:widowControl w:val="0"/>
        <w:tabs>
          <w:tab w:val="left" w:pos="90"/>
        </w:tabs>
        <w:spacing w:before="23"/>
        <w:rPr>
          <w:snapToGrid w:val="0"/>
          <w:color w:val="000000"/>
        </w:rPr>
      </w:pPr>
    </w:p>
    <w:p w14:paraId="73659A52" w14:textId="77777777" w:rsidR="004944D8" w:rsidRDefault="00CB504C" w:rsidP="00CB504C">
      <w:pPr>
        <w:widowControl w:val="0"/>
        <w:tabs>
          <w:tab w:val="left" w:pos="90"/>
        </w:tabs>
        <w:spacing w:before="23"/>
        <w:jc w:val="right"/>
        <w:rPr>
          <w:b/>
          <w:snapToGrid w:val="0"/>
          <w:color w:val="000080"/>
          <w:u w:val="single"/>
        </w:rPr>
      </w:pPr>
      <w:r>
        <w:rPr>
          <w:snapToGrid w:val="0"/>
          <w:color w:val="000000"/>
        </w:rPr>
        <w:br w:type="page"/>
      </w:r>
      <w:bookmarkStart w:id="83" w:name="_Hlk117502988"/>
      <w:r w:rsidR="004944D8">
        <w:rPr>
          <w:b/>
          <w:snapToGrid w:val="0"/>
          <w:color w:val="000000"/>
          <w:sz w:val="16"/>
        </w:rPr>
        <w:t>REPUBBLICA SLOVACCA</w:t>
      </w:r>
    </w:p>
    <w:bookmarkEnd w:id="83"/>
    <w:p w14:paraId="7EF5B67D" w14:textId="77777777" w:rsidR="005E2325" w:rsidRDefault="005E2325">
      <w:pPr>
        <w:widowControl w:val="0"/>
        <w:tabs>
          <w:tab w:val="left" w:pos="90"/>
        </w:tabs>
        <w:spacing w:before="23"/>
        <w:rPr>
          <w:b/>
          <w:snapToGrid w:val="0"/>
          <w:color w:val="000080"/>
          <w:u w:val="single"/>
        </w:rPr>
      </w:pPr>
    </w:p>
    <w:p w14:paraId="1A8D3AA9" w14:textId="77777777" w:rsidR="0011567A" w:rsidRDefault="0011567A">
      <w:pPr>
        <w:widowControl w:val="0"/>
        <w:tabs>
          <w:tab w:val="left" w:pos="90"/>
        </w:tabs>
        <w:spacing w:before="23"/>
        <w:rPr>
          <w:b/>
          <w:snapToGrid w:val="0"/>
          <w:color w:val="000080"/>
          <w:u w:val="single"/>
        </w:rPr>
      </w:pPr>
    </w:p>
    <w:p w14:paraId="01D311F4" w14:textId="77777777" w:rsidR="0011567A" w:rsidRDefault="0011567A">
      <w:pPr>
        <w:widowControl w:val="0"/>
        <w:tabs>
          <w:tab w:val="left" w:pos="90"/>
        </w:tabs>
        <w:spacing w:before="23"/>
        <w:rPr>
          <w:b/>
          <w:snapToGrid w:val="0"/>
          <w:color w:val="000080"/>
          <w:u w:val="single"/>
        </w:rPr>
      </w:pPr>
    </w:p>
    <w:p w14:paraId="53BC3FE7" w14:textId="77777777" w:rsidR="005E2325" w:rsidRDefault="005E2325" w:rsidP="005E2325">
      <w:pPr>
        <w:widowControl w:val="0"/>
        <w:tabs>
          <w:tab w:val="left" w:pos="90"/>
        </w:tabs>
        <w:rPr>
          <w:b/>
          <w:snapToGrid w:val="0"/>
          <w:color w:val="000080"/>
          <w:sz w:val="26"/>
          <w:u w:val="single"/>
        </w:rPr>
      </w:pPr>
      <w:r>
        <w:rPr>
          <w:b/>
          <w:snapToGrid w:val="0"/>
          <w:color w:val="000080"/>
          <w:u w:val="single"/>
        </w:rPr>
        <w:t xml:space="preserve">NAPOLI - CONSOLATO ONORARIO            </w:t>
      </w:r>
    </w:p>
    <w:p w14:paraId="77EC5AD4" w14:textId="77777777" w:rsidR="005E2325" w:rsidRDefault="005E2325" w:rsidP="005E232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 </w:t>
      </w:r>
    </w:p>
    <w:p w14:paraId="230BC7D9" w14:textId="47266EC3" w:rsidR="0011567A" w:rsidRPr="0011567A" w:rsidRDefault="0011567A" w:rsidP="0011567A">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 </w:t>
      </w:r>
      <w:r w:rsidRPr="0011567A">
        <w:rPr>
          <w:snapToGrid w:val="0"/>
          <w:color w:val="000000"/>
        </w:rPr>
        <w:t xml:space="preserve">Tel. </w:t>
      </w:r>
    </w:p>
    <w:p w14:paraId="06B74A4D" w14:textId="43690038" w:rsidR="0011567A" w:rsidRDefault="0011567A" w:rsidP="0011567A">
      <w:pPr>
        <w:widowControl w:val="0"/>
        <w:tabs>
          <w:tab w:val="left" w:pos="90"/>
          <w:tab w:val="left" w:pos="2321"/>
        </w:tabs>
        <w:spacing w:before="40"/>
        <w:rPr>
          <w:snapToGrid w:val="0"/>
          <w:color w:val="000000"/>
        </w:rPr>
      </w:pPr>
      <w:r>
        <w:rPr>
          <w:snapToGrid w:val="0"/>
          <w:color w:val="000000"/>
        </w:rPr>
        <w:tab/>
      </w:r>
      <w:r w:rsidRPr="0011567A">
        <w:rPr>
          <w:snapToGrid w:val="0"/>
          <w:color w:val="000000"/>
        </w:rPr>
        <w:tab/>
      </w:r>
      <w:r>
        <w:rPr>
          <w:snapToGrid w:val="0"/>
          <w:color w:val="000000"/>
        </w:rPr>
        <w:t xml:space="preserve"> </w:t>
      </w:r>
      <w:r w:rsidRPr="0011567A">
        <w:rPr>
          <w:snapToGrid w:val="0"/>
          <w:color w:val="000000"/>
        </w:rPr>
        <w:t>E-mail</w:t>
      </w:r>
    </w:p>
    <w:p w14:paraId="41657605" w14:textId="28740A2E" w:rsidR="005E2325" w:rsidRDefault="005E2325" w:rsidP="0011567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r w:rsidR="008C4223">
        <w:rPr>
          <w:snapToGrid w:val="0"/>
          <w:color w:val="000000"/>
        </w:rPr>
        <w:t>,</w:t>
      </w:r>
      <w:r>
        <w:rPr>
          <w:snapToGrid w:val="0"/>
          <w:color w:val="000000"/>
        </w:rPr>
        <w:t xml:space="preserve"> Calabria</w:t>
      </w:r>
      <w:r w:rsidR="008C4223">
        <w:rPr>
          <w:snapToGrid w:val="0"/>
          <w:color w:val="000000"/>
        </w:rPr>
        <w:t>, Basilicata</w:t>
      </w:r>
    </w:p>
    <w:p w14:paraId="6C6D7328" w14:textId="77777777" w:rsidR="005E2325" w:rsidRDefault="005E2325" w:rsidP="005E232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3B0FF10" w14:textId="017A22A3" w:rsidR="00CB504C" w:rsidRPr="0011567A" w:rsidRDefault="0011567A" w:rsidP="00CB504C">
      <w:pPr>
        <w:widowControl w:val="0"/>
        <w:tabs>
          <w:tab w:val="left" w:pos="90"/>
        </w:tabs>
        <w:spacing w:before="23"/>
        <w:rPr>
          <w:snapToGrid w:val="0"/>
          <w:color w:val="000000"/>
        </w:rPr>
      </w:pPr>
      <w:r w:rsidRPr="0011567A">
        <w:rPr>
          <w:snapToGrid w:val="0"/>
          <w:color w:val="000000"/>
        </w:rPr>
        <w:t>Signor VINCENZO MORETTA</w:t>
      </w:r>
      <w:r>
        <w:rPr>
          <w:snapToGrid w:val="0"/>
          <w:color w:val="000000"/>
        </w:rPr>
        <w:t>, Console Onorario (Exequatur 11 luglio 2025)</w:t>
      </w:r>
    </w:p>
    <w:p w14:paraId="2835CC1A" w14:textId="77777777" w:rsidR="00591872" w:rsidRPr="0011567A" w:rsidRDefault="00591872">
      <w:pPr>
        <w:widowControl w:val="0"/>
        <w:tabs>
          <w:tab w:val="left" w:pos="90"/>
        </w:tabs>
        <w:spacing w:before="23"/>
        <w:rPr>
          <w:bCs/>
          <w:snapToGrid w:val="0"/>
          <w:color w:val="000080"/>
        </w:rPr>
      </w:pPr>
    </w:p>
    <w:p w14:paraId="0C5C1825" w14:textId="77777777" w:rsidR="0011567A" w:rsidRPr="0011567A" w:rsidRDefault="0011567A">
      <w:pPr>
        <w:widowControl w:val="0"/>
        <w:tabs>
          <w:tab w:val="left" w:pos="90"/>
        </w:tabs>
        <w:spacing w:before="23"/>
        <w:rPr>
          <w:bCs/>
          <w:snapToGrid w:val="0"/>
          <w:color w:val="000080"/>
        </w:rPr>
      </w:pPr>
    </w:p>
    <w:p w14:paraId="32E3B945"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65474BE7" w14:textId="77777777" w:rsidR="00F309FC" w:rsidRDefault="00F309FC" w:rsidP="00F309FC">
      <w:pPr>
        <w:widowControl w:val="0"/>
        <w:tabs>
          <w:tab w:val="left" w:pos="90"/>
          <w:tab w:val="left" w:pos="2321"/>
        </w:tabs>
        <w:rPr>
          <w:b/>
          <w:snapToGrid w:val="0"/>
          <w:color w:val="000000"/>
        </w:rPr>
      </w:pPr>
    </w:p>
    <w:p w14:paraId="7B37D3D3" w14:textId="77777777" w:rsidR="00FD52D6" w:rsidRDefault="004944D8" w:rsidP="00F309FC">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F309FC" w:rsidRPr="00F309FC">
        <w:rPr>
          <w:snapToGrid w:val="0"/>
          <w:color w:val="000000"/>
        </w:rPr>
        <w:t>via Galliano, 27</w:t>
      </w:r>
      <w:r w:rsidR="00F309FC">
        <w:rPr>
          <w:snapToGrid w:val="0"/>
          <w:color w:val="000000"/>
        </w:rPr>
        <w:t xml:space="preserve"> – 10129 Torino</w:t>
      </w:r>
    </w:p>
    <w:p w14:paraId="27C64FF9" w14:textId="0439C366" w:rsidR="00F309FC" w:rsidRDefault="00F309FC" w:rsidP="00F309FC">
      <w:pPr>
        <w:widowControl w:val="0"/>
        <w:tabs>
          <w:tab w:val="left" w:pos="90"/>
          <w:tab w:val="left" w:pos="2321"/>
        </w:tabs>
        <w:rPr>
          <w:snapToGrid w:val="0"/>
          <w:color w:val="000000"/>
        </w:rPr>
      </w:pPr>
      <w:r>
        <w:rPr>
          <w:snapToGrid w:val="0"/>
          <w:color w:val="000000"/>
        </w:rPr>
        <w:tab/>
      </w:r>
      <w:r>
        <w:rPr>
          <w:snapToGrid w:val="0"/>
          <w:color w:val="000000"/>
        </w:rPr>
        <w:tab/>
        <w:t>Tel.</w:t>
      </w:r>
      <w:r w:rsidR="006C6496">
        <w:rPr>
          <w:snapToGrid w:val="0"/>
          <w:color w:val="000000"/>
        </w:rPr>
        <w:t xml:space="preserve"> 334 3032557</w:t>
      </w:r>
    </w:p>
    <w:p w14:paraId="7DF6C2EB" w14:textId="34ABB183" w:rsidR="00F309FC" w:rsidRPr="00FF5317" w:rsidRDefault="00F309FC" w:rsidP="00F309FC">
      <w:pPr>
        <w:widowControl w:val="0"/>
        <w:tabs>
          <w:tab w:val="left" w:pos="90"/>
          <w:tab w:val="left" w:pos="2321"/>
        </w:tabs>
        <w:rPr>
          <w:snapToGrid w:val="0"/>
          <w:color w:val="000000"/>
        </w:rPr>
      </w:pPr>
      <w:r>
        <w:rPr>
          <w:snapToGrid w:val="0"/>
          <w:color w:val="000000"/>
        </w:rPr>
        <w:tab/>
      </w:r>
      <w:r>
        <w:rPr>
          <w:snapToGrid w:val="0"/>
          <w:color w:val="000000"/>
        </w:rPr>
        <w:tab/>
        <w:t>E-mail</w:t>
      </w:r>
      <w:r w:rsidR="006C6496">
        <w:rPr>
          <w:snapToGrid w:val="0"/>
          <w:color w:val="000000"/>
        </w:rPr>
        <w:t xml:space="preserve"> </w:t>
      </w:r>
      <w:hyperlink r:id="rId483" w:history="1">
        <w:r w:rsidR="006C6496" w:rsidRPr="00B97875">
          <w:rPr>
            <w:rStyle w:val="Collegamentoipertestuale"/>
            <w:snapToGrid w:val="0"/>
          </w:rPr>
          <w:t>torino@consolatislovacchi.it</w:t>
        </w:r>
      </w:hyperlink>
      <w:r w:rsidR="006C6496">
        <w:rPr>
          <w:snapToGrid w:val="0"/>
          <w:color w:val="000000"/>
        </w:rPr>
        <w:t xml:space="preserve"> </w:t>
      </w:r>
    </w:p>
    <w:p w14:paraId="7EA0ABCD" w14:textId="77777777" w:rsidR="00F309FC" w:rsidRDefault="00F309FC">
      <w:pPr>
        <w:widowControl w:val="0"/>
        <w:tabs>
          <w:tab w:val="left" w:pos="90"/>
          <w:tab w:val="left" w:pos="2321"/>
        </w:tabs>
        <w:spacing w:before="40"/>
        <w:rPr>
          <w:b/>
          <w:snapToGrid w:val="0"/>
          <w:color w:val="000000"/>
        </w:rPr>
      </w:pPr>
    </w:p>
    <w:p w14:paraId="74EBD02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w:t>
      </w:r>
    </w:p>
    <w:p w14:paraId="159E6688" w14:textId="77777777" w:rsidR="00F309FC" w:rsidRDefault="00F309FC" w:rsidP="00F309FC">
      <w:pPr>
        <w:widowControl w:val="0"/>
        <w:tabs>
          <w:tab w:val="left" w:pos="90"/>
        </w:tabs>
        <w:spacing w:before="23"/>
        <w:rPr>
          <w:snapToGrid w:val="0"/>
          <w:color w:val="000000"/>
        </w:rPr>
      </w:pPr>
    </w:p>
    <w:p w14:paraId="78D01F95" w14:textId="77777777" w:rsidR="004944D8" w:rsidRDefault="00F309FC" w:rsidP="00F309FC">
      <w:pPr>
        <w:widowControl w:val="0"/>
        <w:tabs>
          <w:tab w:val="left" w:pos="90"/>
        </w:tabs>
        <w:spacing w:before="23"/>
        <w:rPr>
          <w:snapToGrid w:val="0"/>
          <w:color w:val="000000"/>
        </w:rPr>
      </w:pPr>
      <w:r w:rsidRPr="00F309FC">
        <w:rPr>
          <w:snapToGrid w:val="0"/>
          <w:color w:val="000000"/>
        </w:rPr>
        <w:t xml:space="preserve">Signor </w:t>
      </w:r>
      <w:r>
        <w:rPr>
          <w:snapToGrid w:val="0"/>
          <w:color w:val="000000"/>
        </w:rPr>
        <w:t>STEFANO BUONO</w:t>
      </w:r>
      <w:r w:rsidRPr="00F309FC">
        <w:rPr>
          <w:snapToGrid w:val="0"/>
          <w:color w:val="000000"/>
        </w:rPr>
        <w:t xml:space="preserve">, Console Onorario (Exequatur 3 </w:t>
      </w:r>
      <w:r>
        <w:rPr>
          <w:snapToGrid w:val="0"/>
          <w:color w:val="000000"/>
        </w:rPr>
        <w:t>ottobre 2024</w:t>
      </w:r>
      <w:r w:rsidRPr="00F309FC">
        <w:rPr>
          <w:snapToGrid w:val="0"/>
          <w:color w:val="000000"/>
        </w:rPr>
        <w:t>)</w:t>
      </w:r>
    </w:p>
    <w:p w14:paraId="63588F76" w14:textId="77777777" w:rsidR="00F309FC" w:rsidRDefault="00F309FC">
      <w:pPr>
        <w:widowControl w:val="0"/>
        <w:tabs>
          <w:tab w:val="left" w:pos="90"/>
        </w:tabs>
        <w:spacing w:before="23"/>
        <w:rPr>
          <w:b/>
          <w:snapToGrid w:val="0"/>
          <w:color w:val="000080"/>
          <w:u w:val="single"/>
        </w:rPr>
      </w:pPr>
    </w:p>
    <w:p w14:paraId="57849747" w14:textId="77777777" w:rsidR="00F309FC" w:rsidRDefault="00F309FC">
      <w:pPr>
        <w:widowControl w:val="0"/>
        <w:tabs>
          <w:tab w:val="left" w:pos="90"/>
        </w:tabs>
        <w:spacing w:before="23"/>
        <w:rPr>
          <w:b/>
          <w:snapToGrid w:val="0"/>
          <w:color w:val="000080"/>
          <w:u w:val="single"/>
        </w:rPr>
      </w:pPr>
    </w:p>
    <w:p w14:paraId="14AC70D6"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TRIESTE - CONSOLATO ONORARIO            </w:t>
      </w:r>
    </w:p>
    <w:p w14:paraId="367186C1" w14:textId="77777777" w:rsidR="00FF5317" w:rsidRDefault="00FF5317" w:rsidP="00FF5317">
      <w:pPr>
        <w:widowControl w:val="0"/>
        <w:tabs>
          <w:tab w:val="left" w:pos="90"/>
          <w:tab w:val="left" w:pos="2321"/>
        </w:tabs>
        <w:rPr>
          <w:b/>
          <w:snapToGrid w:val="0"/>
          <w:color w:val="000000"/>
        </w:rPr>
      </w:pPr>
    </w:p>
    <w:p w14:paraId="3C4B58C1" w14:textId="77777777" w:rsidR="004944D8" w:rsidRDefault="004944D8" w:rsidP="00FF531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FF5317" w:rsidRPr="00FF5317">
        <w:rPr>
          <w:snapToGrid w:val="0"/>
          <w:color w:val="000000"/>
        </w:rPr>
        <w:t>Via Matteo Renato Imbriani</w:t>
      </w:r>
      <w:r w:rsidR="00FF5317">
        <w:rPr>
          <w:snapToGrid w:val="0"/>
          <w:color w:val="000000"/>
        </w:rPr>
        <w:t>, 7 – 34122 Trieste TS</w:t>
      </w:r>
    </w:p>
    <w:p w14:paraId="3198B842" w14:textId="77777777" w:rsidR="00FF5317" w:rsidRDefault="00FF5317" w:rsidP="00FF5317">
      <w:pPr>
        <w:widowControl w:val="0"/>
        <w:tabs>
          <w:tab w:val="left" w:pos="90"/>
          <w:tab w:val="left" w:pos="2321"/>
        </w:tabs>
        <w:rPr>
          <w:snapToGrid w:val="0"/>
          <w:color w:val="000000"/>
        </w:rPr>
      </w:pPr>
      <w:r>
        <w:rPr>
          <w:snapToGrid w:val="0"/>
          <w:color w:val="000000"/>
        </w:rPr>
        <w:tab/>
      </w:r>
      <w:r>
        <w:rPr>
          <w:snapToGrid w:val="0"/>
          <w:color w:val="000000"/>
        </w:rPr>
        <w:tab/>
        <w:t>Tel. +39 3667739240</w:t>
      </w:r>
    </w:p>
    <w:p w14:paraId="4AE19524" w14:textId="77777777" w:rsidR="00FF5317" w:rsidRPr="00FF5317" w:rsidRDefault="00FF5317" w:rsidP="00FF5317">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84" w:history="1">
        <w:r w:rsidRPr="000007CA">
          <w:rPr>
            <w:rStyle w:val="Collegamentoipertestuale"/>
            <w:snapToGrid w:val="0"/>
          </w:rPr>
          <w:t>consolatoslovacco.fvg@gmail.com</w:t>
        </w:r>
      </w:hyperlink>
      <w:r>
        <w:rPr>
          <w:snapToGrid w:val="0"/>
          <w:color w:val="000000"/>
        </w:rPr>
        <w:t xml:space="preserve"> </w:t>
      </w:r>
    </w:p>
    <w:p w14:paraId="4B2365C3" w14:textId="77777777" w:rsidR="00FF5317" w:rsidRDefault="00FF5317">
      <w:pPr>
        <w:widowControl w:val="0"/>
        <w:tabs>
          <w:tab w:val="left" w:pos="90"/>
          <w:tab w:val="left" w:pos="2321"/>
        </w:tabs>
        <w:spacing w:before="40"/>
        <w:rPr>
          <w:b/>
          <w:snapToGrid w:val="0"/>
          <w:color w:val="000000"/>
        </w:rPr>
      </w:pPr>
    </w:p>
    <w:p w14:paraId="2803C1F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B1539">
        <w:rPr>
          <w:snapToGrid w:val="0"/>
          <w:color w:val="000000"/>
        </w:rPr>
        <w:t xml:space="preserve">Friuli </w:t>
      </w:r>
      <w:r>
        <w:rPr>
          <w:snapToGrid w:val="0"/>
          <w:color w:val="000000"/>
        </w:rPr>
        <w:t xml:space="preserve">Venezia Giulia                          </w:t>
      </w:r>
    </w:p>
    <w:p w14:paraId="33349EDC" w14:textId="77777777" w:rsidR="004944D8" w:rsidRDefault="004944D8">
      <w:pPr>
        <w:widowControl w:val="0"/>
        <w:tabs>
          <w:tab w:val="left" w:pos="90"/>
        </w:tabs>
        <w:rPr>
          <w:b/>
          <w:snapToGrid w:val="0"/>
          <w:color w:val="000080"/>
          <w:u w:val="single"/>
        </w:rPr>
      </w:pPr>
    </w:p>
    <w:p w14:paraId="04BF2302" w14:textId="77777777" w:rsidR="0083451E" w:rsidRDefault="0083451E" w:rsidP="0083451E">
      <w:pPr>
        <w:widowControl w:val="0"/>
        <w:tabs>
          <w:tab w:val="left" w:pos="90"/>
        </w:tabs>
        <w:spacing w:before="23"/>
        <w:rPr>
          <w:snapToGrid w:val="0"/>
          <w:color w:val="000000"/>
          <w:sz w:val="26"/>
        </w:rPr>
      </w:pPr>
      <w:r>
        <w:rPr>
          <w:snapToGrid w:val="0"/>
          <w:color w:val="000000"/>
        </w:rPr>
        <w:t>Signor LUCA DAVIDE FARINA, Console Onorario (Exequatur 3 maggio 2023)</w:t>
      </w:r>
    </w:p>
    <w:p w14:paraId="33AEC956" w14:textId="77777777" w:rsidR="004944D8" w:rsidRDefault="004944D8">
      <w:pPr>
        <w:widowControl w:val="0"/>
        <w:tabs>
          <w:tab w:val="left" w:pos="90"/>
        </w:tabs>
        <w:rPr>
          <w:b/>
          <w:snapToGrid w:val="0"/>
          <w:color w:val="000080"/>
          <w:u w:val="single"/>
        </w:rPr>
      </w:pPr>
    </w:p>
    <w:p w14:paraId="536EB844" w14:textId="77777777" w:rsidR="00356EFD" w:rsidRDefault="00356EFD" w:rsidP="00356EFD">
      <w:pPr>
        <w:widowControl w:val="0"/>
        <w:tabs>
          <w:tab w:val="left" w:pos="90"/>
        </w:tabs>
        <w:rPr>
          <w:b/>
          <w:snapToGrid w:val="0"/>
          <w:color w:val="000080"/>
          <w:u w:val="single"/>
        </w:rPr>
      </w:pPr>
    </w:p>
    <w:p w14:paraId="599FE23E" w14:textId="77777777" w:rsidR="004944D8" w:rsidRDefault="004944D8">
      <w:pPr>
        <w:widowControl w:val="0"/>
        <w:tabs>
          <w:tab w:val="left" w:pos="90"/>
        </w:tabs>
        <w:rPr>
          <w:b/>
          <w:snapToGrid w:val="0"/>
          <w:color w:val="000080"/>
          <w:u w:val="single"/>
        </w:rPr>
      </w:pPr>
    </w:p>
    <w:p w14:paraId="65B740AF" w14:textId="3C7042C4" w:rsidR="004944D8" w:rsidRDefault="004944D8">
      <w:pPr>
        <w:widowControl w:val="0"/>
        <w:tabs>
          <w:tab w:val="left" w:pos="90"/>
          <w:tab w:val="left" w:pos="6240"/>
        </w:tabs>
        <w:spacing w:before="32"/>
        <w:rPr>
          <w:snapToGrid w:val="0"/>
          <w:color w:val="000000"/>
        </w:rPr>
      </w:pPr>
    </w:p>
    <w:p w14:paraId="42396373" w14:textId="77777777" w:rsidR="004944D8" w:rsidRDefault="004944D8">
      <w:pPr>
        <w:widowControl w:val="0"/>
        <w:tabs>
          <w:tab w:val="left" w:pos="90"/>
        </w:tabs>
        <w:spacing w:before="277"/>
        <w:rPr>
          <w:snapToGrid w:val="0"/>
          <w:color w:val="000000"/>
        </w:rPr>
      </w:pPr>
    </w:p>
    <w:p w14:paraId="2EA8FF81" w14:textId="77777777" w:rsidR="004944D8" w:rsidRDefault="004944D8">
      <w:pPr>
        <w:widowControl w:val="0"/>
        <w:tabs>
          <w:tab w:val="left" w:pos="90"/>
        </w:tabs>
        <w:spacing w:before="277"/>
        <w:rPr>
          <w:snapToGrid w:val="0"/>
          <w:color w:val="000000"/>
        </w:rPr>
      </w:pPr>
    </w:p>
    <w:p w14:paraId="245ED1B4" w14:textId="77777777" w:rsidR="004944D8" w:rsidRDefault="004944D8">
      <w:pPr>
        <w:widowControl w:val="0"/>
        <w:tabs>
          <w:tab w:val="left" w:pos="90"/>
        </w:tabs>
        <w:spacing w:before="277"/>
        <w:rPr>
          <w:snapToGrid w:val="0"/>
          <w:color w:val="000000"/>
        </w:rPr>
      </w:pPr>
    </w:p>
    <w:p w14:paraId="649FB810" w14:textId="77777777" w:rsidR="000E3DB2" w:rsidRDefault="000E3DB2">
      <w:pPr>
        <w:widowControl w:val="0"/>
        <w:tabs>
          <w:tab w:val="left" w:pos="90"/>
        </w:tabs>
        <w:spacing w:before="60"/>
        <w:rPr>
          <w:b/>
          <w:snapToGrid w:val="0"/>
          <w:color w:val="000000"/>
          <w:sz w:val="16"/>
        </w:rPr>
      </w:pPr>
    </w:p>
    <w:p w14:paraId="5E651733" w14:textId="77777777" w:rsidR="004944D8" w:rsidRDefault="00591872" w:rsidP="000E3DB2">
      <w:pPr>
        <w:widowControl w:val="0"/>
        <w:tabs>
          <w:tab w:val="left" w:pos="90"/>
        </w:tabs>
        <w:spacing w:before="60"/>
        <w:jc w:val="right"/>
        <w:rPr>
          <w:snapToGrid w:val="0"/>
          <w:color w:val="000080"/>
          <w:sz w:val="26"/>
        </w:rPr>
      </w:pPr>
      <w:r>
        <w:rPr>
          <w:b/>
          <w:snapToGrid w:val="0"/>
          <w:color w:val="000000"/>
          <w:sz w:val="16"/>
        </w:rPr>
        <w:br w:type="page"/>
      </w:r>
      <w:r w:rsidR="004944D8">
        <w:rPr>
          <w:b/>
          <w:snapToGrid w:val="0"/>
          <w:color w:val="000000"/>
          <w:sz w:val="16"/>
        </w:rPr>
        <w:t>SLOVENIA</w:t>
      </w:r>
      <w:r w:rsidR="004944D8">
        <w:t xml:space="preserve"> </w:t>
      </w:r>
    </w:p>
    <w:p w14:paraId="6737F41D" w14:textId="77777777" w:rsidR="004944D8" w:rsidRDefault="004944D8">
      <w:pPr>
        <w:widowControl w:val="0"/>
        <w:tabs>
          <w:tab w:val="left" w:pos="90"/>
        </w:tabs>
        <w:spacing w:before="60"/>
        <w:jc w:val="right"/>
        <w:rPr>
          <w:b/>
          <w:snapToGrid w:val="0"/>
          <w:color w:val="000080"/>
          <w:sz w:val="16"/>
        </w:rPr>
      </w:pPr>
    </w:p>
    <w:p w14:paraId="689CEEA6"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83328" behindDoc="0" locked="0" layoutInCell="1" allowOverlap="1" wp14:anchorId="2E022578" wp14:editId="23643B45">
            <wp:simplePos x="0" y="0"/>
            <wp:positionH relativeFrom="column">
              <wp:posOffset>5662295</wp:posOffset>
            </wp:positionH>
            <wp:positionV relativeFrom="paragraph">
              <wp:posOffset>13335</wp:posOffset>
            </wp:positionV>
            <wp:extent cx="850265" cy="467995"/>
            <wp:effectExtent l="19050" t="19050" r="6985" b="8255"/>
            <wp:wrapNone/>
            <wp:docPr id="274" name="Immagin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7"/>
                    <pic:cNvPicPr>
                      <a:picLocks noChangeAspect="1" noChangeArrowheads="1"/>
                    </pic:cNvPicPr>
                  </pic:nvPicPr>
                  <pic:blipFill>
                    <a:blip r:embed="rId485">
                      <a:extLst>
                        <a:ext uri="{28A0092B-C50C-407E-A947-70E740481C1C}">
                          <a14:useLocalDpi xmlns:a14="http://schemas.microsoft.com/office/drawing/2010/main" val="0"/>
                        </a:ext>
                      </a:extLst>
                    </a:blip>
                    <a:srcRect/>
                    <a:stretch>
                      <a:fillRect/>
                    </a:stretch>
                  </pic:blipFill>
                  <pic:spPr bwMode="auto">
                    <a:xfrm>
                      <a:off x="0" y="0"/>
                      <a:ext cx="850265"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SLOVENIA                                </w:t>
      </w:r>
    </w:p>
    <w:p w14:paraId="677C48A5"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5FBC2D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66DED2C" w14:textId="77777777" w:rsidR="004944D8" w:rsidRDefault="004944D8" w:rsidP="00112354">
      <w:pPr>
        <w:widowControl w:val="0"/>
        <w:tabs>
          <w:tab w:val="left" w:pos="90"/>
        </w:tabs>
        <w:jc w:val="right"/>
        <w:rPr>
          <w:i/>
          <w:snapToGrid w:val="0"/>
          <w:color w:val="000000"/>
          <w:sz w:val="26"/>
        </w:rPr>
      </w:pPr>
      <w:r>
        <w:rPr>
          <w:i/>
          <w:snapToGrid w:val="0"/>
          <w:color w:val="000000"/>
        </w:rPr>
        <w:t xml:space="preserve"> Festa nazionale 25 giugno</w:t>
      </w:r>
    </w:p>
    <w:p w14:paraId="023086A2" w14:textId="77777777" w:rsidR="001B0E05" w:rsidRDefault="001B0E05" w:rsidP="00112354">
      <w:pPr>
        <w:widowControl w:val="0"/>
        <w:tabs>
          <w:tab w:val="left" w:pos="90"/>
        </w:tabs>
        <w:rPr>
          <w:b/>
          <w:snapToGrid w:val="0"/>
          <w:color w:val="000080"/>
          <w:u w:val="single"/>
        </w:rPr>
      </w:pPr>
    </w:p>
    <w:p w14:paraId="1AA99992" w14:textId="77777777" w:rsidR="001B0E05" w:rsidRDefault="001B0E05" w:rsidP="00112354">
      <w:pPr>
        <w:widowControl w:val="0"/>
        <w:tabs>
          <w:tab w:val="left" w:pos="90"/>
        </w:tabs>
        <w:rPr>
          <w:b/>
          <w:snapToGrid w:val="0"/>
          <w:color w:val="000080"/>
          <w:u w:val="single"/>
        </w:rPr>
      </w:pPr>
    </w:p>
    <w:p w14:paraId="777529AA" w14:textId="77777777" w:rsidR="004944D8" w:rsidRDefault="004944D8" w:rsidP="00112354">
      <w:pPr>
        <w:widowControl w:val="0"/>
        <w:tabs>
          <w:tab w:val="left" w:pos="90"/>
        </w:tabs>
        <w:rPr>
          <w:b/>
          <w:snapToGrid w:val="0"/>
          <w:color w:val="000080"/>
          <w:sz w:val="26"/>
          <w:u w:val="single"/>
        </w:rPr>
      </w:pPr>
      <w:r>
        <w:rPr>
          <w:b/>
          <w:snapToGrid w:val="0"/>
          <w:color w:val="000080"/>
          <w:u w:val="single"/>
        </w:rPr>
        <w:t>ROMA - SEZIONE CONSOLARE DELL'AMBASCIATA</w:t>
      </w:r>
    </w:p>
    <w:p w14:paraId="64CC555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B696B">
        <w:rPr>
          <w:snapToGrid w:val="0"/>
          <w:color w:val="000000"/>
        </w:rPr>
        <w:t>Salaria</w:t>
      </w:r>
      <w:r>
        <w:rPr>
          <w:snapToGrid w:val="0"/>
          <w:color w:val="000000"/>
        </w:rPr>
        <w:t xml:space="preserve">, </w:t>
      </w:r>
      <w:r w:rsidR="00BB696B">
        <w:rPr>
          <w:snapToGrid w:val="0"/>
          <w:color w:val="000000"/>
        </w:rPr>
        <w:t>222 - 00198</w:t>
      </w:r>
      <w:r>
        <w:rPr>
          <w:snapToGrid w:val="0"/>
          <w:color w:val="000000"/>
        </w:rPr>
        <w:t xml:space="preserve"> Roma </w:t>
      </w:r>
    </w:p>
    <w:p w14:paraId="0DF3E5AC" w14:textId="77777777" w:rsidR="001A57BD"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w:t>
      </w:r>
      <w:r w:rsidR="00BB696B">
        <w:rPr>
          <w:snapToGrid w:val="0"/>
          <w:color w:val="000000"/>
        </w:rPr>
        <w:t>45</w:t>
      </w:r>
      <w:r>
        <w:rPr>
          <w:snapToGrid w:val="0"/>
          <w:color w:val="000000"/>
        </w:rPr>
        <w:t>431</w:t>
      </w:r>
      <w:r w:rsidR="00BB696B">
        <w:rPr>
          <w:snapToGrid w:val="0"/>
          <w:color w:val="000000"/>
        </w:rPr>
        <w:t>160</w:t>
      </w:r>
      <w:r>
        <w:rPr>
          <w:snapToGrid w:val="0"/>
          <w:color w:val="000000"/>
        </w:rPr>
        <w:t xml:space="preserve">  - Fax 06</w:t>
      </w:r>
      <w:r w:rsidR="00BB696B">
        <w:rPr>
          <w:snapToGrid w:val="0"/>
          <w:color w:val="000000"/>
        </w:rPr>
        <w:t>455</w:t>
      </w:r>
      <w:r>
        <w:rPr>
          <w:snapToGrid w:val="0"/>
          <w:color w:val="000000"/>
        </w:rPr>
        <w:t>4</w:t>
      </w:r>
      <w:r w:rsidR="00BB696B">
        <w:rPr>
          <w:snapToGrid w:val="0"/>
          <w:color w:val="000000"/>
        </w:rPr>
        <w:t>6183</w:t>
      </w:r>
    </w:p>
    <w:p w14:paraId="60BEA7E3" w14:textId="77777777" w:rsidR="004944D8" w:rsidRDefault="001A57BD">
      <w:pPr>
        <w:widowControl w:val="0"/>
        <w:tabs>
          <w:tab w:val="left" w:pos="2321"/>
        </w:tabs>
        <w:rPr>
          <w:snapToGrid w:val="0"/>
          <w:color w:val="000000"/>
          <w:sz w:val="23"/>
        </w:rPr>
      </w:pPr>
      <w:r>
        <w:rPr>
          <w:snapToGrid w:val="0"/>
          <w:color w:val="000000"/>
        </w:rPr>
        <w:tab/>
        <w:t xml:space="preserve">E-mail </w:t>
      </w:r>
      <w:r w:rsidR="00236082">
        <w:rPr>
          <w:snapToGrid w:val="0"/>
          <w:color w:val="000000"/>
        </w:rPr>
        <w:t>sloembassy.rome@gov.si</w:t>
      </w:r>
      <w:r w:rsidR="004944D8">
        <w:rPr>
          <w:snapToGrid w:val="0"/>
          <w:color w:val="000000"/>
        </w:rPr>
        <w:t xml:space="preserve"> </w:t>
      </w:r>
    </w:p>
    <w:p w14:paraId="0D3B9658" w14:textId="77777777" w:rsidR="006378EF" w:rsidRDefault="004944D8" w:rsidP="003F1182">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2037081" w14:textId="77777777" w:rsidR="005868D2" w:rsidRDefault="005868D2" w:rsidP="005868D2">
      <w:pPr>
        <w:widowControl w:val="0"/>
        <w:tabs>
          <w:tab w:val="left" w:pos="90"/>
        </w:tabs>
        <w:rPr>
          <w:b/>
          <w:snapToGrid w:val="0"/>
          <w:color w:val="000080"/>
          <w:u w:val="single"/>
        </w:rPr>
      </w:pPr>
    </w:p>
    <w:p w14:paraId="18FFEA18" w14:textId="77777777" w:rsidR="001B0E05" w:rsidRDefault="001B0E05" w:rsidP="005868D2">
      <w:pPr>
        <w:widowControl w:val="0"/>
        <w:tabs>
          <w:tab w:val="left" w:pos="90"/>
        </w:tabs>
        <w:rPr>
          <w:b/>
          <w:snapToGrid w:val="0"/>
          <w:color w:val="000080"/>
          <w:u w:val="single"/>
        </w:rPr>
      </w:pPr>
    </w:p>
    <w:p w14:paraId="2CC45D68" w14:textId="77777777" w:rsidR="005868D2" w:rsidRDefault="005868D2" w:rsidP="005868D2">
      <w:pPr>
        <w:widowControl w:val="0"/>
        <w:tabs>
          <w:tab w:val="left" w:pos="90"/>
        </w:tabs>
        <w:rPr>
          <w:b/>
          <w:snapToGrid w:val="0"/>
          <w:color w:val="000080"/>
          <w:u w:val="single"/>
        </w:rPr>
      </w:pPr>
    </w:p>
    <w:p w14:paraId="04402B96" w14:textId="77777777" w:rsidR="001B0E05" w:rsidRDefault="001B0E05" w:rsidP="005868D2">
      <w:pPr>
        <w:widowControl w:val="0"/>
        <w:tabs>
          <w:tab w:val="left" w:pos="90"/>
        </w:tabs>
        <w:rPr>
          <w:b/>
          <w:snapToGrid w:val="0"/>
          <w:color w:val="000080"/>
          <w:u w:val="single"/>
        </w:rPr>
      </w:pPr>
    </w:p>
    <w:p w14:paraId="2CD4D3F0" w14:textId="77777777" w:rsidR="005868D2" w:rsidRDefault="005868D2" w:rsidP="005868D2">
      <w:pPr>
        <w:widowControl w:val="0"/>
        <w:tabs>
          <w:tab w:val="left" w:pos="90"/>
        </w:tabs>
        <w:rPr>
          <w:b/>
          <w:snapToGrid w:val="0"/>
          <w:color w:val="000080"/>
          <w:sz w:val="26"/>
          <w:u w:val="single"/>
        </w:rPr>
      </w:pPr>
      <w:r>
        <w:rPr>
          <w:b/>
          <w:snapToGrid w:val="0"/>
          <w:color w:val="000080"/>
          <w:u w:val="single"/>
        </w:rPr>
        <w:t xml:space="preserve">MILANO - CONSOLATO GENERALE      </w:t>
      </w:r>
    </w:p>
    <w:p w14:paraId="7BD36BBC" w14:textId="77777777" w:rsidR="005868D2" w:rsidRDefault="005868D2" w:rsidP="005868D2">
      <w:pPr>
        <w:widowControl w:val="0"/>
        <w:tabs>
          <w:tab w:val="left" w:pos="2321"/>
        </w:tabs>
        <w:rPr>
          <w:b/>
          <w:snapToGrid w:val="0"/>
          <w:color w:val="000000"/>
        </w:rPr>
      </w:pPr>
    </w:p>
    <w:p w14:paraId="78D90B6C" w14:textId="77777777" w:rsidR="005868D2" w:rsidRDefault="005868D2" w:rsidP="005868D2">
      <w:pPr>
        <w:widowControl w:val="0"/>
        <w:tabs>
          <w:tab w:val="left" w:pos="90"/>
          <w:tab w:val="left" w:pos="2711"/>
        </w:tabs>
        <w:rPr>
          <w:snapToGrid w:val="0"/>
          <w:color w:val="000000"/>
        </w:rPr>
      </w:pPr>
      <w:r>
        <w:rPr>
          <w:b/>
          <w:snapToGrid w:val="0"/>
        </w:rPr>
        <w:t xml:space="preserve">Indirizzo                    </w:t>
      </w:r>
      <w:r>
        <w:rPr>
          <w:b/>
          <w:snapToGrid w:val="0"/>
          <w:color w:val="333399"/>
        </w:rPr>
        <w:t xml:space="preserve">           </w:t>
      </w:r>
      <w:r>
        <w:t>Galleria Buenos Aires, 1 - 20124 Milano</w:t>
      </w:r>
    </w:p>
    <w:p w14:paraId="39981F74" w14:textId="77777777" w:rsidR="005868D2" w:rsidRDefault="005868D2" w:rsidP="005868D2">
      <w:pPr>
        <w:widowControl w:val="0"/>
        <w:tabs>
          <w:tab w:val="left" w:pos="90"/>
          <w:tab w:val="left" w:pos="2711"/>
        </w:tabs>
      </w:pPr>
      <w:r>
        <w:rPr>
          <w:snapToGrid w:val="0"/>
          <w:color w:val="000000"/>
        </w:rPr>
        <w:tab/>
        <w:t xml:space="preserve">                                             Tel.</w:t>
      </w:r>
      <w:r w:rsidRPr="00FA0051">
        <w:t xml:space="preserve"> </w:t>
      </w:r>
      <w:r>
        <w:t xml:space="preserve">0229405910 - </w:t>
      </w:r>
      <w:r>
        <w:rPr>
          <w:snapToGrid w:val="0"/>
          <w:color w:val="000000"/>
        </w:rPr>
        <w:t xml:space="preserve">Fax  </w:t>
      </w:r>
      <w:r>
        <w:t>0229514071</w:t>
      </w:r>
    </w:p>
    <w:p w14:paraId="1BFB6A4D" w14:textId="77777777" w:rsidR="005868D2" w:rsidRDefault="005868D2" w:rsidP="005868D2">
      <w:pPr>
        <w:widowControl w:val="0"/>
        <w:tabs>
          <w:tab w:val="left" w:pos="90"/>
          <w:tab w:val="left" w:pos="2711"/>
        </w:tabs>
      </w:pPr>
      <w:r>
        <w:tab/>
        <w:t xml:space="preserve">                                              E-mail </w:t>
      </w:r>
      <w:hyperlink r:id="rId486" w:history="1">
        <w:r w:rsidRPr="006F3ECC">
          <w:rPr>
            <w:rStyle w:val="Collegamentoipertestuale"/>
          </w:rPr>
          <w:t>sloconsulate.milan@gov.si</w:t>
        </w:r>
      </w:hyperlink>
    </w:p>
    <w:p w14:paraId="1729D88D" w14:textId="77777777" w:rsidR="005868D2" w:rsidRDefault="005868D2" w:rsidP="005868D2">
      <w:pPr>
        <w:widowControl w:val="0"/>
        <w:tabs>
          <w:tab w:val="left" w:pos="90"/>
          <w:tab w:val="left" w:pos="2711"/>
        </w:tabs>
      </w:pPr>
    </w:p>
    <w:p w14:paraId="3B656520" w14:textId="77777777" w:rsidR="005868D2" w:rsidRDefault="005868D2" w:rsidP="005868D2">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Lombardia, Liguria, Emilia Romagna, Piemonte, Val</w:t>
      </w:r>
      <w:r w:rsidR="002E3127">
        <w:rPr>
          <w:snapToGrid w:val="0"/>
        </w:rPr>
        <w:t>le</w:t>
      </w:r>
      <w:r>
        <w:rPr>
          <w:snapToGrid w:val="0"/>
        </w:rPr>
        <w:t xml:space="preserve"> d’Aosta</w:t>
      </w:r>
    </w:p>
    <w:p w14:paraId="3BE5568A" w14:textId="77777777" w:rsidR="005868D2" w:rsidRDefault="005868D2" w:rsidP="005868D2">
      <w:pPr>
        <w:widowControl w:val="0"/>
        <w:tabs>
          <w:tab w:val="left" w:pos="90"/>
          <w:tab w:val="left" w:pos="2711"/>
        </w:tabs>
        <w:rPr>
          <w:snapToGrid w:val="0"/>
          <w:color w:val="000000"/>
        </w:rPr>
      </w:pPr>
    </w:p>
    <w:p w14:paraId="6835C4C5" w14:textId="77777777" w:rsidR="00906A13" w:rsidRDefault="00906A13" w:rsidP="005868D2">
      <w:pPr>
        <w:widowControl w:val="0"/>
        <w:tabs>
          <w:tab w:val="left" w:pos="90"/>
          <w:tab w:val="left" w:pos="2711"/>
        </w:tabs>
        <w:rPr>
          <w:snapToGrid w:val="0"/>
          <w:color w:val="000000"/>
        </w:rPr>
      </w:pPr>
      <w:r>
        <w:rPr>
          <w:snapToGrid w:val="0"/>
          <w:color w:val="000000"/>
        </w:rPr>
        <w:t>Signora INGRID SERGAŠ, Console Generale (Exequatur 18 settembre 2023)</w:t>
      </w:r>
    </w:p>
    <w:p w14:paraId="71CAB532" w14:textId="77777777" w:rsidR="009427C3" w:rsidRDefault="009427C3" w:rsidP="005868D2">
      <w:pPr>
        <w:widowControl w:val="0"/>
        <w:tabs>
          <w:tab w:val="left" w:pos="90"/>
          <w:tab w:val="left" w:pos="2711"/>
        </w:tabs>
        <w:rPr>
          <w:snapToGrid w:val="0"/>
          <w:color w:val="000000"/>
        </w:rPr>
      </w:pPr>
      <w:r>
        <w:rPr>
          <w:snapToGrid w:val="0"/>
          <w:color w:val="000000"/>
        </w:rPr>
        <w:t>Signora KATJA CIMPERSEK, Console (1 agosto 2024)</w:t>
      </w:r>
    </w:p>
    <w:p w14:paraId="08963421" w14:textId="77777777" w:rsidR="004944D8" w:rsidRDefault="00E84C2F">
      <w:pPr>
        <w:widowControl w:val="0"/>
        <w:tabs>
          <w:tab w:val="left" w:pos="90"/>
        </w:tabs>
        <w:spacing w:before="550"/>
        <w:rPr>
          <w:b/>
          <w:snapToGrid w:val="0"/>
          <w:color w:val="000080"/>
          <w:sz w:val="26"/>
          <w:u w:val="single"/>
        </w:rPr>
      </w:pPr>
      <w:r>
        <w:rPr>
          <w:b/>
          <w:snapToGrid w:val="0"/>
          <w:color w:val="000080"/>
          <w:u w:val="single"/>
        </w:rPr>
        <w:t>T</w:t>
      </w:r>
      <w:r w:rsidR="004944D8">
        <w:rPr>
          <w:b/>
          <w:snapToGrid w:val="0"/>
          <w:color w:val="000080"/>
          <w:u w:val="single"/>
        </w:rPr>
        <w:t xml:space="preserve">RIESTE - CONSOLATO GENERALE </w:t>
      </w:r>
    </w:p>
    <w:p w14:paraId="055A9E4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81F07">
        <w:rPr>
          <w:snapToGrid w:val="0"/>
          <w:color w:val="000000"/>
        </w:rPr>
        <w:t>del Teatro Romano</w:t>
      </w:r>
      <w:r>
        <w:rPr>
          <w:snapToGrid w:val="0"/>
          <w:color w:val="000000"/>
        </w:rPr>
        <w:t xml:space="preserve">, </w:t>
      </w:r>
      <w:r w:rsidR="00581F07">
        <w:rPr>
          <w:snapToGrid w:val="0"/>
          <w:color w:val="000000"/>
        </w:rPr>
        <w:t>24</w:t>
      </w:r>
      <w:r>
        <w:rPr>
          <w:snapToGrid w:val="0"/>
          <w:color w:val="000000"/>
        </w:rPr>
        <w:t xml:space="preserve"> - 3412</w:t>
      </w:r>
      <w:r w:rsidR="00581F07">
        <w:rPr>
          <w:snapToGrid w:val="0"/>
          <w:color w:val="000000"/>
        </w:rPr>
        <w:t>1</w:t>
      </w:r>
      <w:r>
        <w:rPr>
          <w:snapToGrid w:val="0"/>
          <w:color w:val="000000"/>
        </w:rPr>
        <w:t xml:space="preserve"> Trieste </w:t>
      </w:r>
    </w:p>
    <w:p w14:paraId="007787F4"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040307855</w:t>
      </w:r>
      <w:r w:rsidR="00581F07">
        <w:rPr>
          <w:snapToGrid w:val="0"/>
          <w:color w:val="000000"/>
        </w:rPr>
        <w:t xml:space="preserve"> – Fax 040308266</w:t>
      </w:r>
    </w:p>
    <w:p w14:paraId="04A753EA" w14:textId="77777777" w:rsidR="00230361" w:rsidRDefault="00230361">
      <w:pPr>
        <w:widowControl w:val="0"/>
        <w:tabs>
          <w:tab w:val="left" w:pos="2321"/>
        </w:tabs>
        <w:rPr>
          <w:snapToGrid w:val="0"/>
          <w:color w:val="000000"/>
          <w:sz w:val="23"/>
        </w:rPr>
      </w:pPr>
      <w:r>
        <w:rPr>
          <w:snapToGrid w:val="0"/>
          <w:color w:val="000000"/>
        </w:rPr>
        <w:tab/>
        <w:t>E-mail  sloconsulate.trieste@gov.si</w:t>
      </w:r>
    </w:p>
    <w:p w14:paraId="224AFB4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783FFC">
        <w:rPr>
          <w:snapToGrid w:val="0"/>
          <w:color w:val="000000"/>
        </w:rPr>
        <w:t xml:space="preserve">Friuli </w:t>
      </w:r>
      <w:r>
        <w:rPr>
          <w:snapToGrid w:val="0"/>
          <w:color w:val="000000"/>
        </w:rPr>
        <w:t>V</w:t>
      </w:r>
      <w:r w:rsidR="00783FFC">
        <w:rPr>
          <w:snapToGrid w:val="0"/>
          <w:color w:val="000000"/>
        </w:rPr>
        <w:t>enezia Giulia, Veneto, Trentino Alto Adige</w:t>
      </w:r>
    </w:p>
    <w:p w14:paraId="319755EE" w14:textId="77777777" w:rsidR="004944D8" w:rsidRDefault="004944D8" w:rsidP="00317650">
      <w:pPr>
        <w:widowControl w:val="0"/>
        <w:tabs>
          <w:tab w:val="left" w:pos="2321"/>
        </w:tabs>
        <w:rPr>
          <w:rFonts w:ascii="MS Sans Serif" w:hAnsi="MS Sans Serif"/>
          <w:snapToGrid w:val="0"/>
          <w:sz w:val="24"/>
        </w:rPr>
      </w:pPr>
      <w:r>
        <w:rPr>
          <w:rFonts w:ascii="MS Sans Serif" w:hAnsi="MS Sans Serif"/>
          <w:snapToGrid w:val="0"/>
          <w:sz w:val="24"/>
        </w:rPr>
        <w:tab/>
      </w:r>
    </w:p>
    <w:p w14:paraId="15C8524F" w14:textId="77777777" w:rsidR="00317650" w:rsidRDefault="00317650" w:rsidP="00317650">
      <w:pPr>
        <w:widowControl w:val="0"/>
        <w:tabs>
          <w:tab w:val="left" w:pos="2321"/>
        </w:tabs>
        <w:rPr>
          <w:snapToGrid w:val="0"/>
          <w:color w:val="000000"/>
        </w:rPr>
      </w:pPr>
    </w:p>
    <w:p w14:paraId="410A5D6E" w14:textId="77777777" w:rsidR="00415A89" w:rsidRDefault="00386488">
      <w:pPr>
        <w:widowControl w:val="0"/>
        <w:tabs>
          <w:tab w:val="left" w:pos="90"/>
        </w:tabs>
        <w:rPr>
          <w:snapToGrid w:val="0"/>
          <w:color w:val="000000"/>
        </w:rPr>
      </w:pPr>
      <w:r>
        <w:rPr>
          <w:snapToGrid w:val="0"/>
          <w:color w:val="000000"/>
        </w:rPr>
        <w:t>Signor</w:t>
      </w:r>
      <w:r w:rsidR="002A42FD">
        <w:rPr>
          <w:snapToGrid w:val="0"/>
          <w:color w:val="000000"/>
        </w:rPr>
        <w:t xml:space="preserve"> GREGOR</w:t>
      </w:r>
      <w:r w:rsidR="00415A89">
        <w:rPr>
          <w:snapToGrid w:val="0"/>
          <w:color w:val="000000"/>
        </w:rPr>
        <w:t xml:space="preserve"> </w:t>
      </w:r>
      <w:r w:rsidR="002A42FD" w:rsidRPr="002A42FD">
        <w:rPr>
          <w:snapToGrid w:val="0"/>
          <w:color w:val="000000"/>
        </w:rPr>
        <w:t>ŠUC</w:t>
      </w:r>
      <w:r w:rsidR="002A42FD">
        <w:rPr>
          <w:snapToGrid w:val="0"/>
          <w:color w:val="000000"/>
        </w:rPr>
        <w:t>, Console Generale (29 agosto 2022)</w:t>
      </w:r>
    </w:p>
    <w:p w14:paraId="45AF140C" w14:textId="77777777" w:rsidR="00BB1110" w:rsidRDefault="00BB1110">
      <w:pPr>
        <w:widowControl w:val="0"/>
        <w:tabs>
          <w:tab w:val="left" w:pos="90"/>
        </w:tabs>
        <w:rPr>
          <w:snapToGrid w:val="0"/>
          <w:color w:val="000000"/>
        </w:rPr>
      </w:pPr>
      <w:r>
        <w:rPr>
          <w:snapToGrid w:val="0"/>
          <w:color w:val="000000"/>
        </w:rPr>
        <w:t>Signor PETER GOLOB, Console (1 settembre 2020)</w:t>
      </w:r>
    </w:p>
    <w:p w14:paraId="68A0F2AA" w14:textId="77777777" w:rsidR="00BB1110" w:rsidRDefault="00BB1110">
      <w:pPr>
        <w:widowControl w:val="0"/>
        <w:tabs>
          <w:tab w:val="left" w:pos="90"/>
        </w:tabs>
        <w:rPr>
          <w:snapToGrid w:val="0"/>
          <w:color w:val="000000"/>
        </w:rPr>
      </w:pPr>
      <w:r>
        <w:rPr>
          <w:snapToGrid w:val="0"/>
          <w:color w:val="000000"/>
        </w:rPr>
        <w:t>Signor FRANKO BONACA, Addetto Consolare (3 febbraio 2020)</w:t>
      </w:r>
    </w:p>
    <w:p w14:paraId="018A4997" w14:textId="77777777" w:rsidR="006F4FF5" w:rsidRDefault="006F4FF5" w:rsidP="006F4FF5">
      <w:pPr>
        <w:widowControl w:val="0"/>
        <w:tabs>
          <w:tab w:val="left" w:pos="90"/>
        </w:tabs>
        <w:spacing w:before="550"/>
        <w:rPr>
          <w:b/>
          <w:snapToGrid w:val="0"/>
          <w:color w:val="000080"/>
          <w:sz w:val="26"/>
          <w:u w:val="single"/>
        </w:rPr>
      </w:pPr>
      <w:r>
        <w:rPr>
          <w:b/>
          <w:snapToGrid w:val="0"/>
          <w:color w:val="000080"/>
          <w:u w:val="single"/>
        </w:rPr>
        <w:t xml:space="preserve">FIRENZE - CONSOLATO GENERALE ONORARIO            </w:t>
      </w:r>
    </w:p>
    <w:p w14:paraId="3135D390" w14:textId="77777777" w:rsidR="006F4FF5" w:rsidRDefault="006F4FF5" w:rsidP="006F4FF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Pasquale Villari, 39 </w:t>
      </w:r>
      <w:r w:rsidR="008F049A">
        <w:rPr>
          <w:snapToGrid w:val="0"/>
        </w:rPr>
        <w:t>– 50136 Firenze</w:t>
      </w:r>
      <w:r>
        <w:rPr>
          <w:snapToGrid w:val="0"/>
          <w:color w:val="000000"/>
        </w:rPr>
        <w:t xml:space="preserve">  </w:t>
      </w:r>
    </w:p>
    <w:p w14:paraId="79020D82" w14:textId="77777777" w:rsidR="006F4FF5" w:rsidRDefault="006F4FF5" w:rsidP="006F4FF5">
      <w:pPr>
        <w:widowControl w:val="0"/>
        <w:tabs>
          <w:tab w:val="left" w:pos="2321"/>
        </w:tabs>
        <w:rPr>
          <w:snapToGrid w:val="0"/>
          <w:color w:val="000000"/>
        </w:rPr>
      </w:pPr>
      <w:r>
        <w:rPr>
          <w:rFonts w:ascii="MS Sans Serif" w:hAnsi="MS Sans Serif"/>
          <w:snapToGrid w:val="0"/>
          <w:sz w:val="24"/>
        </w:rPr>
        <w:tab/>
      </w:r>
      <w:r>
        <w:rPr>
          <w:snapToGrid w:val="0"/>
          <w:color w:val="000000"/>
        </w:rPr>
        <w:t>Tel. 05</w:t>
      </w:r>
      <w:r w:rsidR="008F049A">
        <w:rPr>
          <w:snapToGrid w:val="0"/>
          <w:color w:val="000000"/>
        </w:rPr>
        <w:t>5</w:t>
      </w:r>
      <w:r w:rsidR="0066735D">
        <w:rPr>
          <w:snapToGrid w:val="0"/>
          <w:color w:val="000000"/>
        </w:rPr>
        <w:t>05</w:t>
      </w:r>
      <w:r>
        <w:rPr>
          <w:snapToGrid w:val="0"/>
          <w:color w:val="000000"/>
        </w:rPr>
        <w:t>46</w:t>
      </w:r>
      <w:r w:rsidR="0066735D">
        <w:rPr>
          <w:snapToGrid w:val="0"/>
          <w:color w:val="000000"/>
        </w:rPr>
        <w:t>55</w:t>
      </w:r>
      <w:r>
        <w:rPr>
          <w:snapToGrid w:val="0"/>
          <w:color w:val="000000"/>
        </w:rPr>
        <w:t>5 - fax 05</w:t>
      </w:r>
      <w:r w:rsidR="008F049A">
        <w:rPr>
          <w:snapToGrid w:val="0"/>
          <w:color w:val="000000"/>
        </w:rPr>
        <w:t>54</w:t>
      </w:r>
      <w:r>
        <w:rPr>
          <w:snapToGrid w:val="0"/>
          <w:color w:val="000000"/>
        </w:rPr>
        <w:t>6</w:t>
      </w:r>
      <w:r w:rsidR="008F049A">
        <w:rPr>
          <w:snapToGrid w:val="0"/>
          <w:color w:val="000000"/>
        </w:rPr>
        <w:t>3</w:t>
      </w:r>
      <w:r>
        <w:rPr>
          <w:snapToGrid w:val="0"/>
          <w:color w:val="000000"/>
        </w:rPr>
        <w:t>14</w:t>
      </w:r>
      <w:r w:rsidR="008F049A">
        <w:rPr>
          <w:snapToGrid w:val="0"/>
          <w:color w:val="000000"/>
        </w:rPr>
        <w:t>82</w:t>
      </w:r>
    </w:p>
    <w:p w14:paraId="5ECD2388" w14:textId="77777777" w:rsidR="006F4FF5" w:rsidRDefault="006F4FF5" w:rsidP="006F4FF5">
      <w:pPr>
        <w:widowControl w:val="0"/>
        <w:tabs>
          <w:tab w:val="left" w:pos="2321"/>
        </w:tabs>
        <w:rPr>
          <w:snapToGrid w:val="0"/>
          <w:color w:val="000000"/>
          <w:sz w:val="23"/>
        </w:rPr>
      </w:pPr>
      <w:r>
        <w:rPr>
          <w:snapToGrid w:val="0"/>
          <w:color w:val="000000"/>
        </w:rPr>
        <w:tab/>
        <w:t xml:space="preserve">E-mail  </w:t>
      </w:r>
      <w:r w:rsidR="008F049A">
        <w:rPr>
          <w:snapToGrid w:val="0"/>
          <w:color w:val="000000"/>
        </w:rPr>
        <w:t>consolatoslovenia</w:t>
      </w:r>
      <w:r w:rsidR="0066735D">
        <w:rPr>
          <w:snapToGrid w:val="0"/>
          <w:color w:val="000000"/>
        </w:rPr>
        <w:t>.firenze</w:t>
      </w:r>
      <w:r>
        <w:rPr>
          <w:snapToGrid w:val="0"/>
          <w:color w:val="000000"/>
        </w:rPr>
        <w:t>@</w:t>
      </w:r>
      <w:r w:rsidR="008F049A">
        <w:rPr>
          <w:snapToGrid w:val="0"/>
          <w:color w:val="000000"/>
        </w:rPr>
        <w:t>advisors</w:t>
      </w:r>
      <w:r>
        <w:rPr>
          <w:snapToGrid w:val="0"/>
          <w:color w:val="000000"/>
        </w:rPr>
        <w:t>.it</w:t>
      </w:r>
    </w:p>
    <w:p w14:paraId="7ED8FED4" w14:textId="77777777" w:rsidR="006F4FF5" w:rsidRDefault="006F4FF5" w:rsidP="006F4FF5">
      <w:pPr>
        <w:widowControl w:val="0"/>
        <w:tabs>
          <w:tab w:val="left" w:pos="2321"/>
        </w:tabs>
        <w:rPr>
          <w:snapToGrid w:val="0"/>
        </w:rPr>
      </w:pPr>
      <w:r>
        <w:rPr>
          <w:b/>
          <w:snapToGrid w:val="0"/>
          <w:color w:val="000000"/>
        </w:rPr>
        <w:t>Circoscrizione</w:t>
      </w:r>
      <w:r>
        <w:rPr>
          <w:rFonts w:ascii="MS Sans Serif" w:hAnsi="MS Sans Serif"/>
          <w:snapToGrid w:val="0"/>
          <w:sz w:val="24"/>
        </w:rPr>
        <w:tab/>
      </w:r>
      <w:r w:rsidR="008F049A" w:rsidRPr="008F049A">
        <w:rPr>
          <w:snapToGrid w:val="0"/>
        </w:rPr>
        <w:t>Toscan</w:t>
      </w:r>
      <w:r>
        <w:rPr>
          <w:snapToGrid w:val="0"/>
        </w:rPr>
        <w:t>a</w:t>
      </w:r>
    </w:p>
    <w:p w14:paraId="65B516D4" w14:textId="77777777" w:rsidR="006F4FF5" w:rsidRDefault="006F4FF5" w:rsidP="006F4FF5">
      <w:pPr>
        <w:widowControl w:val="0"/>
        <w:tabs>
          <w:tab w:val="left" w:pos="2321"/>
        </w:tabs>
        <w:rPr>
          <w:snapToGrid w:val="0"/>
          <w:color w:val="000000"/>
        </w:rPr>
      </w:pPr>
      <w:r>
        <w:rPr>
          <w:snapToGrid w:val="0"/>
          <w:color w:val="000000"/>
        </w:rPr>
        <w:t xml:space="preserve">                         </w:t>
      </w:r>
    </w:p>
    <w:p w14:paraId="6F39C11E" w14:textId="5886BFE4" w:rsidR="006F4FF5" w:rsidRDefault="006F4FF5" w:rsidP="006F4FF5">
      <w:pPr>
        <w:widowControl w:val="0"/>
        <w:tabs>
          <w:tab w:val="left" w:pos="2321"/>
        </w:tabs>
        <w:rPr>
          <w:snapToGrid w:val="0"/>
          <w:color w:val="000000"/>
        </w:rPr>
      </w:pPr>
      <w:r>
        <w:rPr>
          <w:snapToGrid w:val="0"/>
          <w:color w:val="000000"/>
        </w:rPr>
        <w:t xml:space="preserve">Signor  </w:t>
      </w:r>
      <w:r w:rsidR="008F049A">
        <w:rPr>
          <w:snapToGrid w:val="0"/>
          <w:color w:val="000000"/>
        </w:rPr>
        <w:t>SALVATORE PARATORE</w:t>
      </w:r>
      <w:r>
        <w:rPr>
          <w:snapToGrid w:val="0"/>
          <w:color w:val="000000"/>
        </w:rPr>
        <w:t>, Console Generale Onorario (</w:t>
      </w:r>
      <w:r w:rsidR="00D6421C">
        <w:rPr>
          <w:snapToGrid w:val="0"/>
          <w:color w:val="000000"/>
        </w:rPr>
        <w:t xml:space="preserve">Rinnovo </w:t>
      </w:r>
      <w:r>
        <w:rPr>
          <w:snapToGrid w:val="0"/>
          <w:color w:val="000000"/>
        </w:rPr>
        <w:t xml:space="preserve">Exequatur </w:t>
      </w:r>
      <w:r w:rsidR="00D6421C">
        <w:rPr>
          <w:snapToGrid w:val="0"/>
          <w:color w:val="000000"/>
        </w:rPr>
        <w:t>18 marzo 202</w:t>
      </w:r>
      <w:r w:rsidR="00163F73">
        <w:rPr>
          <w:snapToGrid w:val="0"/>
          <w:color w:val="000000"/>
        </w:rPr>
        <w:t>5</w:t>
      </w:r>
      <w:r>
        <w:rPr>
          <w:snapToGrid w:val="0"/>
          <w:color w:val="000000"/>
        </w:rPr>
        <w:t>)</w:t>
      </w:r>
    </w:p>
    <w:p w14:paraId="15B290A4" w14:textId="77777777" w:rsidR="00AA4F2D" w:rsidRDefault="00AA4F2D" w:rsidP="00AA4F2D">
      <w:pPr>
        <w:widowControl w:val="0"/>
        <w:tabs>
          <w:tab w:val="left" w:pos="90"/>
        </w:tabs>
        <w:rPr>
          <w:b/>
          <w:snapToGrid w:val="0"/>
          <w:color w:val="000080"/>
          <w:u w:val="single"/>
        </w:rPr>
      </w:pPr>
    </w:p>
    <w:p w14:paraId="7E63970D" w14:textId="77777777" w:rsidR="001B0E05" w:rsidRDefault="001B0E05" w:rsidP="00AA4F2D">
      <w:pPr>
        <w:widowControl w:val="0"/>
        <w:tabs>
          <w:tab w:val="left" w:pos="90"/>
        </w:tabs>
        <w:rPr>
          <w:b/>
          <w:snapToGrid w:val="0"/>
          <w:color w:val="000080"/>
          <w:u w:val="single"/>
        </w:rPr>
      </w:pPr>
    </w:p>
    <w:p w14:paraId="4DA6C5C2" w14:textId="77777777" w:rsidR="00AA4F2D" w:rsidRDefault="00AA4F2D" w:rsidP="00AA4F2D">
      <w:pPr>
        <w:widowControl w:val="0"/>
        <w:tabs>
          <w:tab w:val="left" w:pos="90"/>
        </w:tabs>
        <w:rPr>
          <w:b/>
          <w:snapToGrid w:val="0"/>
          <w:color w:val="000080"/>
          <w:sz w:val="26"/>
          <w:u w:val="single"/>
        </w:rPr>
      </w:pPr>
      <w:r>
        <w:rPr>
          <w:b/>
          <w:snapToGrid w:val="0"/>
          <w:color w:val="000080"/>
          <w:u w:val="single"/>
        </w:rPr>
        <w:t xml:space="preserve">PALERMO - CONSOLATO GENERALE ONORARIO            </w:t>
      </w:r>
    </w:p>
    <w:p w14:paraId="11FD7D05" w14:textId="77777777" w:rsidR="00062C2D" w:rsidRDefault="00AA4F2D" w:rsidP="00062C2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62C2D">
        <w:rPr>
          <w:snapToGrid w:val="0"/>
        </w:rPr>
        <w:t>Via Sammartino, 35 – 90141 Palermo</w:t>
      </w:r>
      <w:r w:rsidR="00062C2D">
        <w:rPr>
          <w:snapToGrid w:val="0"/>
          <w:color w:val="000000"/>
        </w:rPr>
        <w:t xml:space="preserve">  </w:t>
      </w:r>
    </w:p>
    <w:p w14:paraId="44B1DE9D" w14:textId="77777777" w:rsidR="00062C2D" w:rsidRDefault="00062C2D" w:rsidP="00062C2D">
      <w:pPr>
        <w:widowControl w:val="0"/>
        <w:tabs>
          <w:tab w:val="left" w:pos="2321"/>
        </w:tabs>
        <w:rPr>
          <w:snapToGrid w:val="0"/>
          <w:color w:val="000000"/>
        </w:rPr>
      </w:pPr>
      <w:r>
        <w:rPr>
          <w:rFonts w:ascii="MS Sans Serif" w:hAnsi="MS Sans Serif"/>
          <w:snapToGrid w:val="0"/>
          <w:sz w:val="24"/>
        </w:rPr>
        <w:tab/>
      </w:r>
      <w:r>
        <w:rPr>
          <w:snapToGrid w:val="0"/>
          <w:color w:val="000000"/>
        </w:rPr>
        <w:t>Tel. 0916 110423 - fax 0916 912015</w:t>
      </w:r>
    </w:p>
    <w:p w14:paraId="76B616E8" w14:textId="77777777" w:rsidR="00062C2D" w:rsidRDefault="00062C2D" w:rsidP="00062C2D">
      <w:pPr>
        <w:widowControl w:val="0"/>
        <w:tabs>
          <w:tab w:val="left" w:pos="2321"/>
        </w:tabs>
        <w:rPr>
          <w:snapToGrid w:val="0"/>
          <w:color w:val="000000"/>
          <w:sz w:val="23"/>
        </w:rPr>
      </w:pPr>
      <w:r>
        <w:rPr>
          <w:snapToGrid w:val="0"/>
          <w:color w:val="000000"/>
        </w:rPr>
        <w:tab/>
        <w:t xml:space="preserve">E-mail  </w:t>
      </w:r>
      <w:hyperlink r:id="rId487" w:history="1">
        <w:r w:rsidRPr="00BE2E53">
          <w:rPr>
            <w:rStyle w:val="Collegamentoipertestuale"/>
            <w:snapToGrid w:val="0"/>
          </w:rPr>
          <w:t>consolatoslovenia@lavieenrose.it</w:t>
        </w:r>
      </w:hyperlink>
      <w:r>
        <w:rPr>
          <w:snapToGrid w:val="0"/>
          <w:color w:val="000000"/>
        </w:rPr>
        <w:t xml:space="preserve"> </w:t>
      </w:r>
    </w:p>
    <w:p w14:paraId="4299B55F" w14:textId="77777777" w:rsidR="00062C2D" w:rsidRDefault="00062C2D" w:rsidP="00AA4F2D">
      <w:pPr>
        <w:widowControl w:val="0"/>
        <w:tabs>
          <w:tab w:val="left" w:pos="2321"/>
        </w:tabs>
        <w:rPr>
          <w:b/>
          <w:snapToGrid w:val="0"/>
          <w:color w:val="000000"/>
        </w:rPr>
      </w:pPr>
    </w:p>
    <w:p w14:paraId="1DCFD75A" w14:textId="77777777" w:rsidR="00AA4F2D" w:rsidRDefault="00AA4F2D" w:rsidP="00AA4F2D">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Sicilia</w:t>
      </w:r>
    </w:p>
    <w:p w14:paraId="4985695E" w14:textId="77777777" w:rsidR="00AA4F2D" w:rsidRDefault="00AA4F2D" w:rsidP="00AA4F2D">
      <w:pPr>
        <w:widowControl w:val="0"/>
        <w:tabs>
          <w:tab w:val="left" w:pos="2321"/>
        </w:tabs>
        <w:rPr>
          <w:snapToGrid w:val="0"/>
        </w:rPr>
      </w:pPr>
    </w:p>
    <w:p w14:paraId="1E28148A" w14:textId="77777777" w:rsidR="00062C2D" w:rsidRDefault="00062C2D" w:rsidP="00062C2D">
      <w:pPr>
        <w:widowControl w:val="0"/>
        <w:tabs>
          <w:tab w:val="left" w:pos="2321"/>
        </w:tabs>
        <w:rPr>
          <w:snapToGrid w:val="0"/>
          <w:color w:val="000000"/>
        </w:rPr>
      </w:pPr>
      <w:r>
        <w:rPr>
          <w:snapToGrid w:val="0"/>
          <w:color w:val="000000"/>
        </w:rPr>
        <w:t>Signora PATRIZIA DI DIO, Console Generale Onorario (Rinnovo exequatur 2 ottobre 2023)</w:t>
      </w:r>
    </w:p>
    <w:p w14:paraId="02A8C05D" w14:textId="77777777" w:rsidR="00AA4F2D" w:rsidRDefault="00AA4F2D" w:rsidP="00AA4F2D">
      <w:pPr>
        <w:widowControl w:val="0"/>
        <w:tabs>
          <w:tab w:val="left" w:pos="2321"/>
        </w:tabs>
        <w:rPr>
          <w:snapToGrid w:val="0"/>
        </w:rPr>
      </w:pPr>
    </w:p>
    <w:p w14:paraId="1EE8552D" w14:textId="77777777" w:rsidR="002C548B" w:rsidRDefault="002C548B" w:rsidP="001B0E05">
      <w:pPr>
        <w:widowControl w:val="0"/>
        <w:tabs>
          <w:tab w:val="left" w:pos="90"/>
        </w:tabs>
        <w:spacing w:before="23"/>
        <w:jc w:val="right"/>
        <w:rPr>
          <w:b/>
          <w:snapToGrid w:val="0"/>
          <w:color w:val="000000"/>
          <w:sz w:val="16"/>
        </w:rPr>
      </w:pPr>
    </w:p>
    <w:p w14:paraId="52186B54" w14:textId="77777777" w:rsidR="002C548B" w:rsidRDefault="002C548B" w:rsidP="001B0E05">
      <w:pPr>
        <w:widowControl w:val="0"/>
        <w:tabs>
          <w:tab w:val="left" w:pos="90"/>
        </w:tabs>
        <w:spacing w:before="23"/>
        <w:jc w:val="right"/>
        <w:rPr>
          <w:b/>
          <w:snapToGrid w:val="0"/>
          <w:color w:val="000000"/>
          <w:sz w:val="16"/>
        </w:rPr>
      </w:pPr>
    </w:p>
    <w:p w14:paraId="0DDA470A" w14:textId="77777777" w:rsidR="001B0E05" w:rsidRDefault="001B0E05" w:rsidP="001B0E05">
      <w:pPr>
        <w:widowControl w:val="0"/>
        <w:tabs>
          <w:tab w:val="left" w:pos="90"/>
        </w:tabs>
        <w:spacing w:before="23"/>
        <w:jc w:val="right"/>
        <w:rPr>
          <w:b/>
          <w:snapToGrid w:val="0"/>
          <w:color w:val="000080"/>
          <w:u w:val="single"/>
        </w:rPr>
      </w:pPr>
      <w:r>
        <w:rPr>
          <w:b/>
          <w:snapToGrid w:val="0"/>
          <w:color w:val="000000"/>
          <w:sz w:val="16"/>
        </w:rPr>
        <w:t>SLOVENIA</w:t>
      </w:r>
    </w:p>
    <w:p w14:paraId="09E41617" w14:textId="77777777" w:rsidR="008D1C1B" w:rsidRDefault="008D1C1B" w:rsidP="008D1C1B">
      <w:pPr>
        <w:widowControl w:val="0"/>
        <w:tabs>
          <w:tab w:val="left" w:pos="2321"/>
        </w:tabs>
        <w:rPr>
          <w:b/>
          <w:snapToGrid w:val="0"/>
          <w:color w:val="000080"/>
          <w:u w:val="single"/>
        </w:rPr>
      </w:pPr>
      <w:bookmarkStart w:id="84" w:name="_Hlk117503061"/>
    </w:p>
    <w:p w14:paraId="0E302076" w14:textId="77777777" w:rsidR="008D1C1B" w:rsidRDefault="008D1C1B" w:rsidP="008D1C1B">
      <w:pPr>
        <w:widowControl w:val="0"/>
        <w:tabs>
          <w:tab w:val="left" w:pos="2321"/>
        </w:tabs>
        <w:rPr>
          <w:b/>
          <w:snapToGrid w:val="0"/>
          <w:color w:val="000080"/>
          <w:u w:val="single"/>
        </w:rPr>
      </w:pPr>
    </w:p>
    <w:p w14:paraId="675A19DE" w14:textId="77777777" w:rsidR="008D1C1B" w:rsidRDefault="008D1C1B" w:rsidP="008D1C1B">
      <w:pPr>
        <w:widowControl w:val="0"/>
        <w:tabs>
          <w:tab w:val="left" w:pos="2321"/>
        </w:tabs>
        <w:rPr>
          <w:b/>
          <w:snapToGrid w:val="0"/>
          <w:color w:val="000080"/>
          <w:u w:val="single"/>
        </w:rPr>
      </w:pPr>
    </w:p>
    <w:p w14:paraId="069F5309" w14:textId="77777777" w:rsidR="008D1C1B" w:rsidRPr="00AA4F2D" w:rsidRDefault="008D1C1B" w:rsidP="008D1C1B">
      <w:pPr>
        <w:widowControl w:val="0"/>
        <w:tabs>
          <w:tab w:val="left" w:pos="2321"/>
        </w:tabs>
        <w:rPr>
          <w:snapToGrid w:val="0"/>
        </w:rPr>
      </w:pPr>
      <w:r>
        <w:rPr>
          <w:b/>
          <w:snapToGrid w:val="0"/>
          <w:color w:val="000080"/>
          <w:u w:val="single"/>
        </w:rPr>
        <w:t>BARI - CONSOLATO ONORARIO</w:t>
      </w:r>
    </w:p>
    <w:p w14:paraId="29413DA3" w14:textId="77777777" w:rsidR="008D1C1B" w:rsidRDefault="008D1C1B" w:rsidP="008D1C1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D1C1B">
        <w:rPr>
          <w:snapToGrid w:val="0"/>
        </w:rPr>
        <w:t>Via Gioacchino Murat 1^ piano</w:t>
      </w:r>
      <w:r>
        <w:rPr>
          <w:snapToGrid w:val="0"/>
        </w:rPr>
        <w:t>, 34 – 70122 Bari BA</w:t>
      </w:r>
    </w:p>
    <w:p w14:paraId="46E666FD" w14:textId="77777777" w:rsidR="008D1C1B" w:rsidRDefault="008D1C1B" w:rsidP="008D1C1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1009CA69" w14:textId="77777777" w:rsidR="008D1C1B" w:rsidRDefault="008D1C1B" w:rsidP="008D1C1B">
      <w:pPr>
        <w:widowControl w:val="0"/>
        <w:tabs>
          <w:tab w:val="left" w:pos="2321"/>
        </w:tabs>
        <w:rPr>
          <w:snapToGrid w:val="0"/>
          <w:color w:val="000000"/>
          <w:sz w:val="23"/>
        </w:rPr>
      </w:pPr>
      <w:r>
        <w:rPr>
          <w:snapToGrid w:val="0"/>
          <w:color w:val="000000"/>
        </w:rPr>
        <w:tab/>
        <w:t xml:space="preserve">E-mail </w:t>
      </w:r>
    </w:p>
    <w:p w14:paraId="62A6D118" w14:textId="77777777" w:rsidR="008D1C1B" w:rsidRDefault="008D1C1B" w:rsidP="008D1C1B">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Puglia, Molise</w:t>
      </w:r>
    </w:p>
    <w:p w14:paraId="34B07357" w14:textId="77777777" w:rsidR="008D1C1B" w:rsidRDefault="008D1C1B" w:rsidP="008D1C1B">
      <w:pPr>
        <w:widowControl w:val="0"/>
        <w:tabs>
          <w:tab w:val="left" w:pos="2321"/>
        </w:tabs>
        <w:rPr>
          <w:snapToGrid w:val="0"/>
          <w:color w:val="000000"/>
        </w:rPr>
      </w:pPr>
      <w:r>
        <w:rPr>
          <w:snapToGrid w:val="0"/>
          <w:color w:val="000000"/>
        </w:rPr>
        <w:t xml:space="preserve">                         </w:t>
      </w:r>
    </w:p>
    <w:p w14:paraId="7045A07A" w14:textId="77777777" w:rsidR="008D1C1B" w:rsidRDefault="008D1C1B" w:rsidP="008D1C1B">
      <w:pPr>
        <w:widowControl w:val="0"/>
        <w:tabs>
          <w:tab w:val="left" w:pos="2321"/>
        </w:tabs>
        <w:rPr>
          <w:snapToGrid w:val="0"/>
          <w:color w:val="000000"/>
        </w:rPr>
      </w:pPr>
      <w:r>
        <w:rPr>
          <w:snapToGrid w:val="0"/>
          <w:color w:val="000000"/>
        </w:rPr>
        <w:t>Signor FERDINANDO PARENTE, Console Onorario (Exequatur 7 marzo 2023)</w:t>
      </w:r>
    </w:p>
    <w:p w14:paraId="3A2A5A49" w14:textId="77777777" w:rsidR="001B0E05" w:rsidRDefault="001B0E05" w:rsidP="00AA4F2D">
      <w:pPr>
        <w:widowControl w:val="0"/>
        <w:tabs>
          <w:tab w:val="left" w:pos="2321"/>
        </w:tabs>
        <w:rPr>
          <w:snapToGrid w:val="0"/>
        </w:rPr>
      </w:pPr>
    </w:p>
    <w:p w14:paraId="05D68701" w14:textId="77777777" w:rsidR="008D1C1B" w:rsidRDefault="008D1C1B" w:rsidP="00AA4F2D">
      <w:pPr>
        <w:widowControl w:val="0"/>
        <w:tabs>
          <w:tab w:val="left" w:pos="2321"/>
        </w:tabs>
        <w:rPr>
          <w:snapToGrid w:val="0"/>
        </w:rPr>
      </w:pPr>
    </w:p>
    <w:p w14:paraId="1205D4BC" w14:textId="77777777" w:rsidR="008D1C1B" w:rsidRDefault="008D1C1B" w:rsidP="00AA4F2D">
      <w:pPr>
        <w:widowControl w:val="0"/>
        <w:tabs>
          <w:tab w:val="left" w:pos="2321"/>
        </w:tabs>
        <w:rPr>
          <w:snapToGrid w:val="0"/>
        </w:rPr>
      </w:pPr>
    </w:p>
    <w:p w14:paraId="04BED996" w14:textId="77777777" w:rsidR="00680C1A" w:rsidRPr="00AA4F2D" w:rsidRDefault="00680C1A" w:rsidP="00AA4F2D">
      <w:pPr>
        <w:widowControl w:val="0"/>
        <w:tabs>
          <w:tab w:val="left" w:pos="2321"/>
        </w:tabs>
        <w:rPr>
          <w:snapToGrid w:val="0"/>
        </w:rPr>
      </w:pPr>
      <w:r>
        <w:rPr>
          <w:b/>
          <w:snapToGrid w:val="0"/>
          <w:color w:val="000080"/>
          <w:u w:val="single"/>
        </w:rPr>
        <w:t>BOLZANO - CONSOLATO ONORARIO</w:t>
      </w:r>
    </w:p>
    <w:p w14:paraId="28AE0631" w14:textId="77777777" w:rsidR="00680C1A" w:rsidRDefault="00680C1A" w:rsidP="00680C1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13E77">
        <w:rPr>
          <w:snapToGrid w:val="0"/>
        </w:rPr>
        <w:t>Corso Italia, 31</w:t>
      </w:r>
      <w:r>
        <w:rPr>
          <w:snapToGrid w:val="0"/>
        </w:rPr>
        <w:t xml:space="preserve"> – </w:t>
      </w:r>
      <w:r w:rsidR="00E13E77">
        <w:rPr>
          <w:snapToGrid w:val="0"/>
        </w:rPr>
        <w:t>39100 Bolzano BZ</w:t>
      </w:r>
    </w:p>
    <w:p w14:paraId="37305035" w14:textId="77777777" w:rsidR="00680C1A" w:rsidRDefault="00680C1A" w:rsidP="00680C1A">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04635E">
        <w:rPr>
          <w:snapToGrid w:val="0"/>
          <w:color w:val="000000"/>
        </w:rPr>
        <w:t xml:space="preserve"> </w:t>
      </w:r>
      <w:r w:rsidR="00E13E77">
        <w:rPr>
          <w:snapToGrid w:val="0"/>
          <w:color w:val="000000"/>
        </w:rPr>
        <w:t>0471971500</w:t>
      </w:r>
      <w:r>
        <w:rPr>
          <w:snapToGrid w:val="0"/>
          <w:color w:val="000000"/>
        </w:rPr>
        <w:t xml:space="preserve"> - fax </w:t>
      </w:r>
      <w:r w:rsidR="00E13E77">
        <w:rPr>
          <w:snapToGrid w:val="0"/>
          <w:color w:val="000000"/>
        </w:rPr>
        <w:t>0741972570</w:t>
      </w:r>
    </w:p>
    <w:p w14:paraId="5381C2E4" w14:textId="77777777" w:rsidR="00680C1A" w:rsidRDefault="00680C1A" w:rsidP="00680C1A">
      <w:pPr>
        <w:widowControl w:val="0"/>
        <w:tabs>
          <w:tab w:val="left" w:pos="2321"/>
        </w:tabs>
        <w:rPr>
          <w:snapToGrid w:val="0"/>
          <w:color w:val="000000"/>
          <w:sz w:val="23"/>
        </w:rPr>
      </w:pPr>
      <w:r>
        <w:rPr>
          <w:snapToGrid w:val="0"/>
          <w:color w:val="000000"/>
        </w:rPr>
        <w:tab/>
        <w:t xml:space="preserve">E-mail  </w:t>
      </w:r>
      <w:hyperlink r:id="rId488" w:history="1">
        <w:r w:rsidR="00E13E77" w:rsidRPr="00884248">
          <w:rPr>
            <w:rStyle w:val="Collegamentoipertestuale"/>
            <w:snapToGrid w:val="0"/>
          </w:rPr>
          <w:t>avv.prinoth@internetservice.it</w:t>
        </w:r>
      </w:hyperlink>
      <w:r w:rsidR="00E13E77">
        <w:rPr>
          <w:snapToGrid w:val="0"/>
          <w:color w:val="000000"/>
        </w:rPr>
        <w:t xml:space="preserve"> </w:t>
      </w:r>
    </w:p>
    <w:p w14:paraId="341E832A" w14:textId="77777777" w:rsidR="00680C1A" w:rsidRDefault="00680C1A" w:rsidP="00680C1A">
      <w:pPr>
        <w:widowControl w:val="0"/>
        <w:tabs>
          <w:tab w:val="left" w:pos="2321"/>
        </w:tabs>
        <w:rPr>
          <w:snapToGrid w:val="0"/>
        </w:rPr>
      </w:pPr>
      <w:r>
        <w:rPr>
          <w:b/>
          <w:snapToGrid w:val="0"/>
          <w:color w:val="000000"/>
        </w:rPr>
        <w:t>Circoscrizione</w:t>
      </w:r>
      <w:r>
        <w:rPr>
          <w:rFonts w:ascii="MS Sans Serif" w:hAnsi="MS Sans Serif"/>
          <w:snapToGrid w:val="0"/>
          <w:sz w:val="24"/>
        </w:rPr>
        <w:tab/>
      </w:r>
      <w:r w:rsidR="00E13E77">
        <w:rPr>
          <w:snapToGrid w:val="0"/>
        </w:rPr>
        <w:t>Trentino Alto Adige</w:t>
      </w:r>
    </w:p>
    <w:p w14:paraId="119AB009" w14:textId="77777777" w:rsidR="00680C1A" w:rsidRDefault="00680C1A" w:rsidP="00680C1A">
      <w:pPr>
        <w:widowControl w:val="0"/>
        <w:tabs>
          <w:tab w:val="left" w:pos="2321"/>
        </w:tabs>
        <w:rPr>
          <w:snapToGrid w:val="0"/>
          <w:color w:val="000000"/>
        </w:rPr>
      </w:pPr>
      <w:r>
        <w:rPr>
          <w:snapToGrid w:val="0"/>
          <w:color w:val="000000"/>
        </w:rPr>
        <w:t xml:space="preserve">                         </w:t>
      </w:r>
    </w:p>
    <w:p w14:paraId="76601193" w14:textId="77777777" w:rsidR="00680C1A" w:rsidRDefault="00680C1A" w:rsidP="00680C1A">
      <w:pPr>
        <w:widowControl w:val="0"/>
        <w:tabs>
          <w:tab w:val="left" w:pos="2321"/>
        </w:tabs>
        <w:rPr>
          <w:snapToGrid w:val="0"/>
          <w:color w:val="000000"/>
        </w:rPr>
      </w:pPr>
      <w:r>
        <w:rPr>
          <w:snapToGrid w:val="0"/>
          <w:color w:val="000000"/>
        </w:rPr>
        <w:t xml:space="preserve">Signor PAOLO PRINOTH, Console Onorario (Exequatur </w:t>
      </w:r>
      <w:r w:rsidR="00276675" w:rsidRPr="00276675">
        <w:rPr>
          <w:snapToGrid w:val="0"/>
          <w:color w:val="000000"/>
        </w:rPr>
        <w:t>28</w:t>
      </w:r>
      <w:r w:rsidR="00276675">
        <w:rPr>
          <w:snapToGrid w:val="0"/>
          <w:color w:val="000000"/>
        </w:rPr>
        <w:t xml:space="preserve"> settembre </w:t>
      </w:r>
      <w:r w:rsidR="00276675" w:rsidRPr="00276675">
        <w:rPr>
          <w:snapToGrid w:val="0"/>
          <w:color w:val="000000"/>
        </w:rPr>
        <w:t>2021</w:t>
      </w:r>
      <w:r>
        <w:rPr>
          <w:snapToGrid w:val="0"/>
          <w:color w:val="000000"/>
        </w:rPr>
        <w:t>)</w:t>
      </w:r>
    </w:p>
    <w:bookmarkEnd w:id="84"/>
    <w:p w14:paraId="5E8F191B" w14:textId="77777777" w:rsidR="00B379A6" w:rsidRDefault="00B379A6" w:rsidP="003E4741">
      <w:pPr>
        <w:widowControl w:val="0"/>
        <w:tabs>
          <w:tab w:val="left" w:pos="90"/>
        </w:tabs>
        <w:rPr>
          <w:b/>
          <w:snapToGrid w:val="0"/>
          <w:color w:val="000080"/>
          <w:u w:val="single"/>
        </w:rPr>
      </w:pPr>
    </w:p>
    <w:p w14:paraId="32C2FF72" w14:textId="77777777" w:rsidR="001B0E05" w:rsidRDefault="001B0E05" w:rsidP="001B0E05">
      <w:pPr>
        <w:widowControl w:val="0"/>
        <w:tabs>
          <w:tab w:val="left" w:pos="2321"/>
        </w:tabs>
        <w:rPr>
          <w:snapToGrid w:val="0"/>
        </w:rPr>
      </w:pPr>
    </w:p>
    <w:p w14:paraId="7DCE7BB2" w14:textId="77777777" w:rsidR="0094092E" w:rsidRDefault="0094092E" w:rsidP="001B0E05">
      <w:pPr>
        <w:widowControl w:val="0"/>
        <w:tabs>
          <w:tab w:val="left" w:pos="2321"/>
        </w:tabs>
        <w:rPr>
          <w:snapToGrid w:val="0"/>
        </w:rPr>
      </w:pPr>
    </w:p>
    <w:p w14:paraId="756C6036" w14:textId="77777777" w:rsidR="001B0E05" w:rsidRPr="00AA4F2D" w:rsidRDefault="001B0E05" w:rsidP="001B0E05">
      <w:pPr>
        <w:widowControl w:val="0"/>
        <w:tabs>
          <w:tab w:val="left" w:pos="2321"/>
        </w:tabs>
        <w:rPr>
          <w:snapToGrid w:val="0"/>
        </w:rPr>
      </w:pPr>
      <w:r>
        <w:rPr>
          <w:b/>
          <w:snapToGrid w:val="0"/>
          <w:color w:val="000080"/>
          <w:u w:val="single"/>
        </w:rPr>
        <w:t>NAPOLI - CONSOLATO ONORARIO</w:t>
      </w:r>
    </w:p>
    <w:p w14:paraId="59B3DDE5" w14:textId="77777777" w:rsidR="001B0E05" w:rsidRDefault="001B0E05" w:rsidP="001B0E0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1B0E05">
        <w:rPr>
          <w:snapToGrid w:val="0"/>
        </w:rPr>
        <w:t xml:space="preserve">Via Vittorio Imbriani 2 Piano </w:t>
      </w:r>
      <w:proofErr w:type="spellStart"/>
      <w:r w:rsidRPr="001B0E05">
        <w:rPr>
          <w:snapToGrid w:val="0"/>
        </w:rPr>
        <w:t>int</w:t>
      </w:r>
      <w:proofErr w:type="spellEnd"/>
      <w:r w:rsidRPr="001B0E05">
        <w:rPr>
          <w:snapToGrid w:val="0"/>
        </w:rPr>
        <w:t xml:space="preserve"> 12</w:t>
      </w:r>
      <w:r>
        <w:rPr>
          <w:snapToGrid w:val="0"/>
        </w:rPr>
        <w:t>, 48 – 80121 Napoli NA</w:t>
      </w:r>
    </w:p>
    <w:p w14:paraId="645471C8" w14:textId="77777777" w:rsidR="001B0E05" w:rsidRDefault="001B0E05" w:rsidP="001B0E05">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04635E">
        <w:rPr>
          <w:snapToGrid w:val="0"/>
          <w:color w:val="000000"/>
        </w:rPr>
        <w:t xml:space="preserve"> </w:t>
      </w:r>
      <w:r w:rsidR="0004635E" w:rsidRPr="0004635E">
        <w:rPr>
          <w:snapToGrid w:val="0"/>
          <w:color w:val="000000"/>
        </w:rPr>
        <w:t>3311311122</w:t>
      </w:r>
      <w:r>
        <w:rPr>
          <w:snapToGrid w:val="0"/>
          <w:color w:val="000000"/>
        </w:rPr>
        <w:t xml:space="preserve"> - fax </w:t>
      </w:r>
      <w:r w:rsidR="0004635E" w:rsidRPr="0004635E">
        <w:rPr>
          <w:snapToGrid w:val="0"/>
          <w:color w:val="000000"/>
        </w:rPr>
        <w:t>081</w:t>
      </w:r>
      <w:r w:rsidR="0004635E">
        <w:rPr>
          <w:snapToGrid w:val="0"/>
          <w:color w:val="000000"/>
        </w:rPr>
        <w:t xml:space="preserve"> </w:t>
      </w:r>
      <w:r w:rsidR="0004635E" w:rsidRPr="0004635E">
        <w:rPr>
          <w:snapToGrid w:val="0"/>
          <w:color w:val="000000"/>
        </w:rPr>
        <w:t>418679</w:t>
      </w:r>
    </w:p>
    <w:p w14:paraId="169DEC76" w14:textId="77777777" w:rsidR="001B0E05" w:rsidRDefault="001B0E05" w:rsidP="001B0E05">
      <w:pPr>
        <w:widowControl w:val="0"/>
        <w:tabs>
          <w:tab w:val="left" w:pos="2321"/>
        </w:tabs>
        <w:rPr>
          <w:snapToGrid w:val="0"/>
          <w:color w:val="000000"/>
          <w:sz w:val="23"/>
        </w:rPr>
      </w:pPr>
      <w:r>
        <w:rPr>
          <w:snapToGrid w:val="0"/>
          <w:color w:val="000000"/>
        </w:rPr>
        <w:tab/>
        <w:t xml:space="preserve">E-mail  </w:t>
      </w:r>
      <w:hyperlink r:id="rId489" w:history="1">
        <w:r w:rsidR="0004635E" w:rsidRPr="00D51937">
          <w:rPr>
            <w:rStyle w:val="Collegamentoipertestuale"/>
            <w:snapToGrid w:val="0"/>
          </w:rPr>
          <w:t>consolato@slovenia.napoli.it</w:t>
        </w:r>
      </w:hyperlink>
      <w:r w:rsidR="0004635E">
        <w:rPr>
          <w:snapToGrid w:val="0"/>
          <w:color w:val="000000"/>
        </w:rPr>
        <w:t xml:space="preserve"> </w:t>
      </w:r>
      <w:r>
        <w:rPr>
          <w:snapToGrid w:val="0"/>
          <w:color w:val="000000"/>
        </w:rPr>
        <w:t xml:space="preserve"> </w:t>
      </w:r>
    </w:p>
    <w:p w14:paraId="4385266F" w14:textId="77777777" w:rsidR="001B0E05" w:rsidRDefault="001B0E05" w:rsidP="001B0E05">
      <w:pPr>
        <w:widowControl w:val="0"/>
        <w:tabs>
          <w:tab w:val="left" w:pos="2321"/>
        </w:tabs>
        <w:rPr>
          <w:snapToGrid w:val="0"/>
        </w:rPr>
      </w:pPr>
      <w:r>
        <w:rPr>
          <w:b/>
          <w:snapToGrid w:val="0"/>
          <w:color w:val="000000"/>
        </w:rPr>
        <w:t>Circoscrizione</w:t>
      </w:r>
      <w:r>
        <w:rPr>
          <w:rFonts w:ascii="MS Sans Serif" w:hAnsi="MS Sans Serif"/>
          <w:snapToGrid w:val="0"/>
          <w:sz w:val="24"/>
        </w:rPr>
        <w:tab/>
      </w:r>
      <w:r w:rsidR="0004635E">
        <w:rPr>
          <w:snapToGrid w:val="0"/>
        </w:rPr>
        <w:t>Campania, Basilicata, Calabria</w:t>
      </w:r>
    </w:p>
    <w:p w14:paraId="662059AC" w14:textId="77777777" w:rsidR="001B0E05" w:rsidRDefault="001B0E05" w:rsidP="001B0E05">
      <w:pPr>
        <w:widowControl w:val="0"/>
        <w:tabs>
          <w:tab w:val="left" w:pos="2321"/>
        </w:tabs>
        <w:rPr>
          <w:snapToGrid w:val="0"/>
          <w:color w:val="000000"/>
        </w:rPr>
      </w:pPr>
      <w:r>
        <w:rPr>
          <w:snapToGrid w:val="0"/>
          <w:color w:val="000000"/>
        </w:rPr>
        <w:t xml:space="preserve">                         </w:t>
      </w:r>
    </w:p>
    <w:p w14:paraId="021D042A" w14:textId="77777777" w:rsidR="001B0E05" w:rsidRDefault="001B0E05" w:rsidP="001B0E05">
      <w:pPr>
        <w:widowControl w:val="0"/>
        <w:tabs>
          <w:tab w:val="left" w:pos="2321"/>
        </w:tabs>
        <w:rPr>
          <w:snapToGrid w:val="0"/>
          <w:color w:val="000000"/>
        </w:rPr>
      </w:pPr>
      <w:r>
        <w:rPr>
          <w:snapToGrid w:val="0"/>
          <w:color w:val="000000"/>
        </w:rPr>
        <w:t xml:space="preserve">Signor </w:t>
      </w:r>
      <w:r w:rsidR="0004635E">
        <w:rPr>
          <w:snapToGrid w:val="0"/>
          <w:color w:val="000000"/>
        </w:rPr>
        <w:t>JACOPO FRONZONI</w:t>
      </w:r>
      <w:r>
        <w:rPr>
          <w:snapToGrid w:val="0"/>
          <w:color w:val="000000"/>
        </w:rPr>
        <w:t xml:space="preserve">, Console Onorario (Exequatur </w:t>
      </w:r>
      <w:r w:rsidR="0004635E">
        <w:rPr>
          <w:snapToGrid w:val="0"/>
          <w:color w:val="000000"/>
        </w:rPr>
        <w:t>24 ottobre 2022</w:t>
      </w:r>
      <w:r>
        <w:rPr>
          <w:snapToGrid w:val="0"/>
          <w:color w:val="000000"/>
        </w:rPr>
        <w:t>)</w:t>
      </w:r>
    </w:p>
    <w:p w14:paraId="2E356938" w14:textId="77777777" w:rsidR="001B0E05" w:rsidRDefault="001B0E05" w:rsidP="003E4741">
      <w:pPr>
        <w:widowControl w:val="0"/>
        <w:tabs>
          <w:tab w:val="left" w:pos="90"/>
        </w:tabs>
        <w:rPr>
          <w:b/>
          <w:snapToGrid w:val="0"/>
          <w:color w:val="000080"/>
          <w:u w:val="single"/>
        </w:rPr>
      </w:pPr>
    </w:p>
    <w:p w14:paraId="52125865" w14:textId="77777777" w:rsidR="004944D8" w:rsidRPr="003E4741" w:rsidRDefault="00E73312" w:rsidP="003E4741">
      <w:pPr>
        <w:widowControl w:val="0"/>
        <w:tabs>
          <w:tab w:val="left" w:pos="90"/>
        </w:tabs>
        <w:jc w:val="right"/>
        <w:rPr>
          <w:snapToGrid w:val="0"/>
          <w:color w:val="000000"/>
        </w:rPr>
      </w:pPr>
      <w:r>
        <w:rPr>
          <w:snapToGrid w:val="0"/>
          <w:color w:val="000000"/>
        </w:rPr>
        <w:br w:type="page"/>
      </w:r>
      <w:r w:rsidR="004944D8">
        <w:rPr>
          <w:b/>
          <w:snapToGrid w:val="0"/>
          <w:color w:val="000000"/>
          <w:sz w:val="16"/>
        </w:rPr>
        <w:t>SPAGNA</w:t>
      </w:r>
    </w:p>
    <w:p w14:paraId="24D5FD60" w14:textId="77777777" w:rsidR="004944D8" w:rsidRDefault="004944D8">
      <w:pPr>
        <w:widowControl w:val="0"/>
        <w:tabs>
          <w:tab w:val="left" w:pos="90"/>
        </w:tabs>
        <w:spacing w:before="60"/>
        <w:jc w:val="center"/>
        <w:rPr>
          <w:snapToGrid w:val="0"/>
          <w:color w:val="000080"/>
          <w:sz w:val="26"/>
        </w:rPr>
      </w:pPr>
    </w:p>
    <w:p w14:paraId="406607D1"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84352" behindDoc="0" locked="0" layoutInCell="1" allowOverlap="1" wp14:anchorId="57429544" wp14:editId="30652B52">
            <wp:simplePos x="0" y="0"/>
            <wp:positionH relativeFrom="column">
              <wp:posOffset>5757545</wp:posOffset>
            </wp:positionH>
            <wp:positionV relativeFrom="paragraph">
              <wp:posOffset>-1905</wp:posOffset>
            </wp:positionV>
            <wp:extent cx="702310" cy="467995"/>
            <wp:effectExtent l="19050" t="19050" r="2540" b="8255"/>
            <wp:wrapNone/>
            <wp:docPr id="273" name="Immagin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8"/>
                    <pic:cNvPicPr>
                      <a:picLocks noChangeAspect="1" noChangeArrowheads="1"/>
                    </pic:cNvPicPr>
                  </pic:nvPicPr>
                  <pic:blipFill>
                    <a:blip r:embed="rId49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SPAGNA </w:t>
      </w:r>
    </w:p>
    <w:p w14:paraId="2546C2C1"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26AA3A2F" w14:textId="77777777" w:rsidR="004944D8" w:rsidRDefault="004944D8" w:rsidP="00DE300F">
      <w:pPr>
        <w:widowControl w:val="0"/>
        <w:tabs>
          <w:tab w:val="left" w:pos="90"/>
        </w:tabs>
        <w:jc w:val="right"/>
        <w:rPr>
          <w:i/>
          <w:snapToGrid w:val="0"/>
          <w:color w:val="000000"/>
          <w:sz w:val="26"/>
        </w:rPr>
      </w:pPr>
      <w:r>
        <w:rPr>
          <w:i/>
          <w:snapToGrid w:val="0"/>
          <w:color w:val="000000"/>
        </w:rPr>
        <w:t xml:space="preserve"> Festa nazionale 12 ottobre</w:t>
      </w:r>
    </w:p>
    <w:p w14:paraId="6B86EF45" w14:textId="77777777" w:rsidR="00DE300F" w:rsidRDefault="00DE300F" w:rsidP="00DE300F">
      <w:pPr>
        <w:widowControl w:val="0"/>
        <w:tabs>
          <w:tab w:val="left" w:pos="90"/>
        </w:tabs>
        <w:rPr>
          <w:b/>
          <w:snapToGrid w:val="0"/>
          <w:color w:val="000080"/>
          <w:sz w:val="16"/>
          <w:szCs w:val="16"/>
          <w:u w:val="single"/>
        </w:rPr>
      </w:pPr>
    </w:p>
    <w:p w14:paraId="32960DDF" w14:textId="77777777" w:rsidR="00D9650E" w:rsidRDefault="00D9650E" w:rsidP="00232CA5">
      <w:pPr>
        <w:widowControl w:val="0"/>
        <w:tabs>
          <w:tab w:val="left" w:pos="90"/>
        </w:tabs>
        <w:rPr>
          <w:b/>
          <w:snapToGrid w:val="0"/>
          <w:color w:val="000080"/>
          <w:u w:val="single"/>
        </w:rPr>
      </w:pPr>
    </w:p>
    <w:p w14:paraId="419EFBC1" w14:textId="77777777" w:rsidR="00B01ED5" w:rsidRDefault="00B01ED5" w:rsidP="00232CA5">
      <w:pPr>
        <w:widowControl w:val="0"/>
        <w:tabs>
          <w:tab w:val="left" w:pos="90"/>
        </w:tabs>
        <w:rPr>
          <w:b/>
          <w:snapToGrid w:val="0"/>
          <w:color w:val="000080"/>
          <w:u w:val="single"/>
        </w:rPr>
      </w:pPr>
    </w:p>
    <w:p w14:paraId="0B2CE97E" w14:textId="77777777" w:rsidR="00B01ED5" w:rsidRDefault="00B01ED5" w:rsidP="00232CA5">
      <w:pPr>
        <w:widowControl w:val="0"/>
        <w:tabs>
          <w:tab w:val="left" w:pos="90"/>
        </w:tabs>
        <w:rPr>
          <w:b/>
          <w:snapToGrid w:val="0"/>
          <w:color w:val="000080"/>
          <w:u w:val="single"/>
        </w:rPr>
      </w:pPr>
    </w:p>
    <w:p w14:paraId="55063A19" w14:textId="77777777" w:rsidR="00B01ED5" w:rsidRDefault="00B01ED5" w:rsidP="00232CA5">
      <w:pPr>
        <w:widowControl w:val="0"/>
        <w:tabs>
          <w:tab w:val="left" w:pos="90"/>
        </w:tabs>
        <w:rPr>
          <w:b/>
          <w:snapToGrid w:val="0"/>
          <w:color w:val="000080"/>
          <w:u w:val="single"/>
        </w:rPr>
      </w:pPr>
    </w:p>
    <w:p w14:paraId="6AEFBB2E" w14:textId="77777777" w:rsidR="004944D8" w:rsidRDefault="004944D8" w:rsidP="00DF4A82">
      <w:pPr>
        <w:widowControl w:val="0"/>
        <w:tabs>
          <w:tab w:val="left" w:pos="90"/>
        </w:tabs>
        <w:rPr>
          <w:b/>
          <w:snapToGrid w:val="0"/>
          <w:color w:val="000080"/>
          <w:sz w:val="26"/>
          <w:u w:val="single"/>
        </w:rPr>
      </w:pPr>
      <w:r>
        <w:rPr>
          <w:b/>
          <w:snapToGrid w:val="0"/>
          <w:color w:val="000080"/>
          <w:u w:val="single"/>
        </w:rPr>
        <w:t xml:space="preserve">MILANO - CONSOLATO GENERALE            </w:t>
      </w:r>
    </w:p>
    <w:p w14:paraId="09ECB559" w14:textId="77777777" w:rsidR="00797CCC" w:rsidRDefault="00797CCC" w:rsidP="00DF4A82">
      <w:pPr>
        <w:widowControl w:val="0"/>
        <w:tabs>
          <w:tab w:val="left" w:pos="90"/>
          <w:tab w:val="left" w:pos="2321"/>
        </w:tabs>
        <w:rPr>
          <w:b/>
          <w:snapToGrid w:val="0"/>
          <w:color w:val="000000"/>
        </w:rPr>
      </w:pPr>
    </w:p>
    <w:p w14:paraId="58F5BE85" w14:textId="77777777" w:rsidR="004944D8" w:rsidRPr="00C2101D" w:rsidRDefault="004944D8" w:rsidP="00DF4A8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2101D">
        <w:rPr>
          <w:snapToGrid w:val="0"/>
          <w:color w:val="000000"/>
        </w:rPr>
        <w:t xml:space="preserve">Via </w:t>
      </w:r>
      <w:r w:rsidR="00A23A84" w:rsidRPr="00C2101D">
        <w:rPr>
          <w:snapToGrid w:val="0"/>
          <w:color w:val="000000"/>
        </w:rPr>
        <w:t>Filippo Turati</w:t>
      </w:r>
      <w:r w:rsidRPr="00C2101D">
        <w:rPr>
          <w:snapToGrid w:val="0"/>
          <w:color w:val="000000"/>
        </w:rPr>
        <w:t>, 2</w:t>
      </w:r>
      <w:r w:rsidR="00A23A84" w:rsidRPr="00C2101D">
        <w:rPr>
          <w:snapToGrid w:val="0"/>
          <w:color w:val="000000"/>
        </w:rPr>
        <w:t>9</w:t>
      </w:r>
      <w:r w:rsidRPr="00C2101D">
        <w:rPr>
          <w:snapToGrid w:val="0"/>
          <w:color w:val="000000"/>
        </w:rPr>
        <w:t xml:space="preserve"> - 20121 Milano </w:t>
      </w:r>
    </w:p>
    <w:p w14:paraId="669ACE14" w14:textId="77777777" w:rsidR="004944D8" w:rsidRPr="00C2101D" w:rsidRDefault="004944D8" w:rsidP="00DF4A82">
      <w:pPr>
        <w:widowControl w:val="0"/>
        <w:tabs>
          <w:tab w:val="left" w:pos="2321"/>
        </w:tabs>
        <w:rPr>
          <w:snapToGrid w:val="0"/>
          <w:color w:val="000000"/>
        </w:rPr>
      </w:pPr>
      <w:r w:rsidRPr="00C2101D">
        <w:rPr>
          <w:snapToGrid w:val="0"/>
          <w:color w:val="000000"/>
        </w:rPr>
        <w:tab/>
      </w:r>
      <w:r w:rsidR="00853940" w:rsidRPr="00C2101D">
        <w:rPr>
          <w:snapToGrid w:val="0"/>
          <w:color w:val="000000"/>
        </w:rPr>
        <w:t xml:space="preserve">Tel. </w:t>
      </w:r>
      <w:r w:rsidR="008108AC" w:rsidRPr="00C2101D">
        <w:rPr>
          <w:rStyle w:val="labelnormal1"/>
          <w:rFonts w:ascii="Times New Roman" w:hAnsi="Times New Roman"/>
          <w:color w:val="000000"/>
          <w:sz w:val="20"/>
          <w:szCs w:val="20"/>
        </w:rPr>
        <w:t xml:space="preserve">0236757720 </w:t>
      </w:r>
      <w:r w:rsidRPr="00C2101D">
        <w:rPr>
          <w:snapToGrid w:val="0"/>
          <w:color w:val="000000"/>
        </w:rPr>
        <w:t xml:space="preserve">- Fax </w:t>
      </w:r>
      <w:r w:rsidR="008108AC" w:rsidRPr="00C2101D">
        <w:rPr>
          <w:rStyle w:val="labelnormal1"/>
          <w:rFonts w:ascii="Times New Roman" w:hAnsi="Times New Roman"/>
          <w:color w:val="000000"/>
          <w:sz w:val="20"/>
          <w:szCs w:val="20"/>
        </w:rPr>
        <w:t>0236757734 - 0236757740</w:t>
      </w:r>
    </w:p>
    <w:p w14:paraId="5BE0C655" w14:textId="77777777" w:rsidR="004944D8" w:rsidRPr="00C2101D" w:rsidRDefault="004944D8" w:rsidP="00DF4A82">
      <w:pPr>
        <w:widowControl w:val="0"/>
        <w:tabs>
          <w:tab w:val="left" w:pos="2321"/>
        </w:tabs>
        <w:rPr>
          <w:snapToGrid w:val="0"/>
          <w:color w:val="000000"/>
        </w:rPr>
      </w:pPr>
      <w:r w:rsidRPr="00C2101D">
        <w:rPr>
          <w:snapToGrid w:val="0"/>
          <w:color w:val="000000"/>
        </w:rPr>
        <w:tab/>
        <w:t xml:space="preserve">E-mail </w:t>
      </w:r>
      <w:r w:rsidR="008108AC" w:rsidRPr="00C2101D">
        <w:rPr>
          <w:rStyle w:val="labelnormal1"/>
          <w:rFonts w:ascii="Times New Roman" w:hAnsi="Times New Roman"/>
          <w:color w:val="000000"/>
          <w:sz w:val="20"/>
          <w:szCs w:val="20"/>
        </w:rPr>
        <w:t>cog.milan@maec.es</w:t>
      </w:r>
    </w:p>
    <w:p w14:paraId="59258863" w14:textId="77777777" w:rsidR="009F141E" w:rsidRDefault="004944D8" w:rsidP="00DF4A82">
      <w:pPr>
        <w:widowControl w:val="0"/>
        <w:tabs>
          <w:tab w:val="left" w:pos="90"/>
          <w:tab w:val="left" w:pos="2321"/>
        </w:tabs>
        <w:rPr>
          <w:snapToGrid w:val="0"/>
          <w:color w:val="000000"/>
        </w:rPr>
      </w:pPr>
      <w:r w:rsidRPr="00C2101D">
        <w:rPr>
          <w:b/>
          <w:snapToGrid w:val="0"/>
          <w:color w:val="000000"/>
        </w:rPr>
        <w:t>Circoscrizione</w:t>
      </w:r>
      <w:r w:rsidRPr="00C2101D">
        <w:rPr>
          <w:snapToGrid w:val="0"/>
          <w:color w:val="000000"/>
        </w:rPr>
        <w:tab/>
        <w:t>Lombardia, Trentino Alto Adige, Veneto, Friuli Ven</w:t>
      </w:r>
      <w:r w:rsidR="008A36CF" w:rsidRPr="00C2101D">
        <w:rPr>
          <w:snapToGrid w:val="0"/>
          <w:color w:val="000000"/>
        </w:rPr>
        <w:t>e</w:t>
      </w:r>
      <w:r w:rsidRPr="00C2101D">
        <w:rPr>
          <w:snapToGrid w:val="0"/>
          <w:color w:val="000000"/>
        </w:rPr>
        <w:t>zia Giulia, Emilia Romagna</w:t>
      </w:r>
      <w:r w:rsidR="009F141E">
        <w:rPr>
          <w:snapToGrid w:val="0"/>
          <w:color w:val="000000"/>
        </w:rPr>
        <w:t>, Valle d’Aosta,</w:t>
      </w:r>
    </w:p>
    <w:p w14:paraId="0FEE322F" w14:textId="77777777" w:rsidR="004944D8" w:rsidRPr="00C2101D" w:rsidRDefault="009F141E" w:rsidP="00DF4A82">
      <w:pPr>
        <w:widowControl w:val="0"/>
        <w:tabs>
          <w:tab w:val="left" w:pos="90"/>
          <w:tab w:val="left" w:pos="2321"/>
        </w:tabs>
        <w:rPr>
          <w:snapToGrid w:val="0"/>
          <w:color w:val="000000"/>
        </w:rPr>
      </w:pPr>
      <w:r>
        <w:rPr>
          <w:snapToGrid w:val="0"/>
          <w:color w:val="000000"/>
        </w:rPr>
        <w:tab/>
      </w:r>
      <w:r>
        <w:rPr>
          <w:snapToGrid w:val="0"/>
          <w:color w:val="000000"/>
        </w:rPr>
        <w:tab/>
        <w:t>Piemonte, Liguria</w:t>
      </w:r>
      <w:r w:rsidR="004944D8" w:rsidRPr="00C2101D">
        <w:rPr>
          <w:snapToGrid w:val="0"/>
          <w:color w:val="000000"/>
        </w:rPr>
        <w:t xml:space="preserve">               </w:t>
      </w:r>
    </w:p>
    <w:p w14:paraId="4007DDFC" w14:textId="77777777" w:rsidR="005F26AB" w:rsidRDefault="005F26AB" w:rsidP="00DF4A82">
      <w:pPr>
        <w:pStyle w:val="Corpodeltesto2"/>
        <w:spacing w:before="0"/>
      </w:pPr>
    </w:p>
    <w:p w14:paraId="08DBED22" w14:textId="77777777" w:rsidR="00C4031C" w:rsidRPr="00C4031C" w:rsidRDefault="00C4031C" w:rsidP="00DF4A82">
      <w:pPr>
        <w:widowControl w:val="0"/>
        <w:tabs>
          <w:tab w:val="left" w:pos="90"/>
          <w:tab w:val="left" w:pos="2711"/>
        </w:tabs>
        <w:rPr>
          <w:snapToGrid w:val="0"/>
          <w:color w:val="000000"/>
        </w:rPr>
      </w:pPr>
      <w:r>
        <w:rPr>
          <w:b/>
          <w:snapToGrid w:val="0"/>
        </w:rPr>
        <w:t>Ufficio Commerciale</w:t>
      </w:r>
      <w:r>
        <w:rPr>
          <w:b/>
          <w:snapToGrid w:val="0"/>
          <w:color w:val="333399"/>
        </w:rPr>
        <w:t xml:space="preserve">           </w:t>
      </w:r>
      <w:r w:rsidRPr="00C4031C">
        <w:rPr>
          <w:snapToGrid w:val="0"/>
          <w:color w:val="000000"/>
        </w:rPr>
        <w:t>Via del Vecchio Politecnico</w:t>
      </w:r>
      <w:r>
        <w:rPr>
          <w:snapToGrid w:val="0"/>
          <w:color w:val="000000"/>
        </w:rPr>
        <w:t xml:space="preserve">, 3 – 20121 Milano </w:t>
      </w:r>
    </w:p>
    <w:p w14:paraId="7824E9FF" w14:textId="77777777" w:rsidR="00C4031C" w:rsidRPr="00B84573" w:rsidRDefault="00C4031C" w:rsidP="00DF4A82">
      <w:pPr>
        <w:widowControl w:val="0"/>
        <w:tabs>
          <w:tab w:val="left" w:pos="90"/>
          <w:tab w:val="left" w:pos="2711"/>
        </w:tabs>
        <w:rPr>
          <w:snapToGrid w:val="0"/>
          <w:color w:val="000000"/>
          <w:lang w:val="es-ES"/>
        </w:rPr>
      </w:pPr>
      <w:r>
        <w:rPr>
          <w:snapToGrid w:val="0"/>
          <w:color w:val="000000"/>
        </w:rPr>
        <w:tab/>
        <w:t xml:space="preserve">                                             </w:t>
      </w:r>
      <w:r w:rsidRPr="00B84573">
        <w:rPr>
          <w:snapToGrid w:val="0"/>
          <w:color w:val="000000"/>
          <w:lang w:val="es-ES"/>
        </w:rPr>
        <w:t>Tel.</w:t>
      </w:r>
      <w:r w:rsidRPr="00B84573">
        <w:rPr>
          <w:lang w:val="es-ES"/>
        </w:rPr>
        <w:t xml:space="preserve"> </w:t>
      </w:r>
      <w:r w:rsidRPr="00B84573">
        <w:rPr>
          <w:snapToGrid w:val="0"/>
          <w:color w:val="000000"/>
          <w:lang w:val="es-ES"/>
        </w:rPr>
        <w:t>02721400 - Fax 02781414</w:t>
      </w:r>
    </w:p>
    <w:p w14:paraId="3B31C1C4" w14:textId="77777777" w:rsidR="00C4031C" w:rsidRPr="00B84573" w:rsidRDefault="00C4031C" w:rsidP="00DF4A82">
      <w:pPr>
        <w:pStyle w:val="Corpodeltesto2"/>
        <w:spacing w:before="0"/>
        <w:rPr>
          <w:lang w:val="es-ES"/>
        </w:rPr>
      </w:pPr>
    </w:p>
    <w:p w14:paraId="7EE345DB" w14:textId="77777777" w:rsidR="0010604A" w:rsidRPr="00F13939" w:rsidRDefault="0010604A" w:rsidP="00DF4A82">
      <w:pPr>
        <w:pStyle w:val="Corpodeltesto2"/>
        <w:spacing w:before="0"/>
        <w:rPr>
          <w:lang w:val="es-ES"/>
        </w:rPr>
      </w:pPr>
      <w:bookmarkStart w:id="85" w:name="_Hlk167696382"/>
      <w:proofErr w:type="spellStart"/>
      <w:r w:rsidRPr="00F13939">
        <w:rPr>
          <w:lang w:val="es-ES"/>
        </w:rPr>
        <w:t>Signor</w:t>
      </w:r>
      <w:proofErr w:type="spellEnd"/>
      <w:r w:rsidRPr="00F13939">
        <w:rPr>
          <w:lang w:val="es-ES"/>
        </w:rPr>
        <w:t xml:space="preserve"> </w:t>
      </w:r>
      <w:r w:rsidR="00F13939" w:rsidRPr="00F13939">
        <w:rPr>
          <w:lang w:val="es-ES"/>
        </w:rPr>
        <w:t>ÁLVARO TREJO GABRIEL Y GALÁN</w:t>
      </w:r>
      <w:r w:rsidRPr="00F13939">
        <w:rPr>
          <w:lang w:val="es-ES"/>
        </w:rPr>
        <w:t>, Console Generale</w:t>
      </w:r>
      <w:r w:rsidR="00C42797" w:rsidRPr="00F13939">
        <w:rPr>
          <w:lang w:val="es-ES"/>
        </w:rPr>
        <w:t>,</w:t>
      </w:r>
      <w:r w:rsidRPr="00F13939">
        <w:rPr>
          <w:lang w:val="es-ES"/>
        </w:rPr>
        <w:t xml:space="preserve"> (Exequatur </w:t>
      </w:r>
      <w:r w:rsidR="00F13939">
        <w:rPr>
          <w:lang w:val="es-ES"/>
        </w:rPr>
        <w:t>1° agosto 2023</w:t>
      </w:r>
      <w:r w:rsidRPr="00F13939">
        <w:rPr>
          <w:lang w:val="es-ES"/>
        </w:rPr>
        <w:t>)</w:t>
      </w:r>
    </w:p>
    <w:bookmarkEnd w:id="85"/>
    <w:p w14:paraId="6FFBD19A" w14:textId="7E881AB1" w:rsidR="00DD63B1" w:rsidRDefault="00DD63B1" w:rsidP="00A7510D">
      <w:pPr>
        <w:pStyle w:val="Corpodeltesto2"/>
        <w:spacing w:before="0"/>
      </w:pPr>
      <w:r>
        <w:t xml:space="preserve">Signora </w:t>
      </w:r>
      <w:r w:rsidR="00FB0575">
        <w:t>MARIA CARMEN BALSA PASCUAL</w:t>
      </w:r>
      <w:r>
        <w:t>, Console Aggiunto (Ufficio Commerciale), (</w:t>
      </w:r>
      <w:r w:rsidRPr="00DD63B1">
        <w:t>1</w:t>
      </w:r>
      <w:r>
        <w:t xml:space="preserve">° settembre </w:t>
      </w:r>
      <w:r w:rsidRPr="00DD63B1">
        <w:t>20</w:t>
      </w:r>
      <w:r w:rsidR="00FB0575">
        <w:t>21</w:t>
      </w:r>
      <w:r>
        <w:t>)</w:t>
      </w:r>
    </w:p>
    <w:p w14:paraId="4674E9E4" w14:textId="4B9D983E" w:rsidR="006A449A" w:rsidRDefault="006A449A" w:rsidP="00A7510D">
      <w:pPr>
        <w:pStyle w:val="Corpodeltesto2"/>
        <w:spacing w:before="0"/>
      </w:pPr>
      <w:r>
        <w:t>Signora BLANCA PÉREZ-SAUQUILLO LÓPEZ, Console Aggiunto (2 settembre 2024)</w:t>
      </w:r>
    </w:p>
    <w:p w14:paraId="77E656AA" w14:textId="1D4B9FC6" w:rsidR="003C1658" w:rsidRDefault="003C1658" w:rsidP="00A7510D">
      <w:pPr>
        <w:pStyle w:val="Corpodeltesto2"/>
        <w:spacing w:before="0"/>
      </w:pPr>
      <w:r>
        <w:t>Signora ANA VAZQUEZ BARRADO, Addetto Consolare (1 settembre 2024)</w:t>
      </w:r>
    </w:p>
    <w:p w14:paraId="2AA4E247" w14:textId="77777777" w:rsidR="00F67843" w:rsidRDefault="00F67843" w:rsidP="00DF4A82">
      <w:pPr>
        <w:widowControl w:val="0"/>
        <w:tabs>
          <w:tab w:val="left" w:pos="90"/>
        </w:tabs>
        <w:rPr>
          <w:b/>
          <w:snapToGrid w:val="0"/>
          <w:color w:val="000080"/>
          <w:u w:val="single"/>
        </w:rPr>
      </w:pPr>
    </w:p>
    <w:p w14:paraId="128995D6" w14:textId="77777777" w:rsidR="009F5231" w:rsidRDefault="009F5231" w:rsidP="00DF4A82">
      <w:pPr>
        <w:widowControl w:val="0"/>
        <w:tabs>
          <w:tab w:val="left" w:pos="90"/>
        </w:tabs>
        <w:rPr>
          <w:b/>
          <w:snapToGrid w:val="0"/>
          <w:color w:val="000080"/>
          <w:u w:val="single"/>
        </w:rPr>
      </w:pPr>
    </w:p>
    <w:p w14:paraId="4345F6A1" w14:textId="77777777" w:rsidR="000960F2" w:rsidRDefault="000960F2" w:rsidP="00DF4A82">
      <w:pPr>
        <w:widowControl w:val="0"/>
        <w:tabs>
          <w:tab w:val="left" w:pos="90"/>
        </w:tabs>
        <w:rPr>
          <w:b/>
          <w:snapToGrid w:val="0"/>
          <w:color w:val="000080"/>
          <w:u w:val="single"/>
        </w:rPr>
      </w:pPr>
    </w:p>
    <w:p w14:paraId="6E1347B1" w14:textId="77777777" w:rsidR="004944D8" w:rsidRDefault="004944D8" w:rsidP="00DF4A82">
      <w:pPr>
        <w:widowControl w:val="0"/>
        <w:tabs>
          <w:tab w:val="left" w:pos="90"/>
        </w:tabs>
        <w:rPr>
          <w:b/>
          <w:snapToGrid w:val="0"/>
          <w:color w:val="000080"/>
          <w:sz w:val="26"/>
          <w:u w:val="single"/>
        </w:rPr>
      </w:pPr>
      <w:r>
        <w:rPr>
          <w:b/>
          <w:snapToGrid w:val="0"/>
          <w:color w:val="000080"/>
          <w:u w:val="single"/>
        </w:rPr>
        <w:t xml:space="preserve">NAPOLI - CONSOLATO GENERALE            </w:t>
      </w:r>
    </w:p>
    <w:p w14:paraId="74B23CE5" w14:textId="77777777" w:rsidR="00797CCC" w:rsidRDefault="00797CCC" w:rsidP="00DF4A82">
      <w:pPr>
        <w:widowControl w:val="0"/>
        <w:tabs>
          <w:tab w:val="left" w:pos="90"/>
          <w:tab w:val="left" w:pos="2321"/>
        </w:tabs>
        <w:rPr>
          <w:b/>
          <w:snapToGrid w:val="0"/>
          <w:color w:val="000000"/>
        </w:rPr>
      </w:pPr>
    </w:p>
    <w:p w14:paraId="74D71719" w14:textId="77777777" w:rsidR="004944D8" w:rsidRDefault="004944D8" w:rsidP="00DF4A8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Palazzo Leonetti - Via dei Mille, 40 - 80121 Napoli </w:t>
      </w:r>
    </w:p>
    <w:p w14:paraId="7A9E084C" w14:textId="77777777" w:rsidR="004944D8" w:rsidRPr="00FA02B4" w:rsidRDefault="004944D8" w:rsidP="00DF4A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081414115  081412357  081411157 - Fax 081401643  </w:t>
      </w:r>
    </w:p>
    <w:p w14:paraId="1BB1534F" w14:textId="77777777" w:rsidR="004944D8" w:rsidRDefault="004944D8" w:rsidP="00DF4A8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8E4589">
        <w:rPr>
          <w:snapToGrid w:val="0"/>
          <w:color w:val="000000"/>
        </w:rPr>
        <w:t>cog.napoles</w:t>
      </w:r>
      <w:r>
        <w:rPr>
          <w:snapToGrid w:val="0"/>
          <w:color w:val="000000"/>
        </w:rPr>
        <w:t>@</w:t>
      </w:r>
      <w:r w:rsidR="008E4589">
        <w:rPr>
          <w:snapToGrid w:val="0"/>
          <w:color w:val="000000"/>
        </w:rPr>
        <w:t>maec</w:t>
      </w:r>
      <w:r>
        <w:rPr>
          <w:snapToGrid w:val="0"/>
          <w:color w:val="000000"/>
        </w:rPr>
        <w:t>.</w:t>
      </w:r>
      <w:r w:rsidR="008E4589">
        <w:rPr>
          <w:snapToGrid w:val="0"/>
          <w:color w:val="000000"/>
        </w:rPr>
        <w:t>es</w:t>
      </w:r>
    </w:p>
    <w:p w14:paraId="7CD5AF60" w14:textId="77777777" w:rsidR="004944D8" w:rsidRDefault="004944D8" w:rsidP="00DF4A82">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Abruzzo, Molise, Campania, Calabria, Puglia</w:t>
      </w:r>
      <w:r w:rsidR="00A11D25">
        <w:rPr>
          <w:snapToGrid w:val="0"/>
          <w:color w:val="000000"/>
        </w:rPr>
        <w:t>, Sicilia, Basilicata</w:t>
      </w:r>
    </w:p>
    <w:p w14:paraId="2CB5E020" w14:textId="77777777" w:rsidR="00D524F4" w:rsidRDefault="00D524F4" w:rsidP="00DF4A82">
      <w:pPr>
        <w:widowControl w:val="0"/>
        <w:tabs>
          <w:tab w:val="left" w:pos="90"/>
        </w:tabs>
        <w:rPr>
          <w:snapToGrid w:val="0"/>
          <w:color w:val="000000"/>
        </w:rPr>
      </w:pPr>
    </w:p>
    <w:p w14:paraId="5863F4FB" w14:textId="77777777" w:rsidR="006112D7" w:rsidRPr="006112D7" w:rsidRDefault="006112D7" w:rsidP="00DF4A82">
      <w:pPr>
        <w:widowControl w:val="0"/>
        <w:tabs>
          <w:tab w:val="left" w:pos="90"/>
        </w:tabs>
        <w:rPr>
          <w:snapToGrid w:val="0"/>
          <w:color w:val="000000"/>
        </w:rPr>
      </w:pPr>
      <w:r w:rsidRPr="006112D7">
        <w:rPr>
          <w:snapToGrid w:val="0"/>
          <w:color w:val="000000"/>
        </w:rPr>
        <w:t>Signor JAVIER TRIANA JIMÉNEZ, Console Generale, (Exequatur 24 maggio 2024)</w:t>
      </w:r>
    </w:p>
    <w:p w14:paraId="0DBA145B" w14:textId="77777777" w:rsidR="00B379A6" w:rsidRDefault="00B379A6" w:rsidP="00DF4A82">
      <w:pPr>
        <w:widowControl w:val="0"/>
        <w:tabs>
          <w:tab w:val="left" w:pos="90"/>
        </w:tabs>
        <w:rPr>
          <w:snapToGrid w:val="0"/>
          <w:color w:val="000000"/>
        </w:rPr>
      </w:pPr>
      <w:r w:rsidRPr="00F13939">
        <w:rPr>
          <w:snapToGrid w:val="0"/>
          <w:color w:val="000000"/>
        </w:rPr>
        <w:t>Signora ANA DOLORES NAVARRO ORTEGA, Addetto Consolare (22 novembre 2021)</w:t>
      </w:r>
    </w:p>
    <w:p w14:paraId="36ABB25D" w14:textId="77777777" w:rsidR="00C42797" w:rsidRDefault="00C42797" w:rsidP="00DF4A82">
      <w:pPr>
        <w:widowControl w:val="0"/>
        <w:tabs>
          <w:tab w:val="left" w:pos="90"/>
        </w:tabs>
        <w:rPr>
          <w:b/>
          <w:snapToGrid w:val="0"/>
          <w:color w:val="000080"/>
          <w:u w:val="single"/>
        </w:rPr>
      </w:pPr>
    </w:p>
    <w:p w14:paraId="73E66250" w14:textId="77777777" w:rsidR="00E75193" w:rsidRPr="00F13939" w:rsidRDefault="00E75193" w:rsidP="00DF4A82">
      <w:pPr>
        <w:widowControl w:val="0"/>
        <w:tabs>
          <w:tab w:val="left" w:pos="90"/>
        </w:tabs>
        <w:rPr>
          <w:b/>
          <w:snapToGrid w:val="0"/>
          <w:color w:val="000080"/>
          <w:u w:val="single"/>
        </w:rPr>
      </w:pPr>
    </w:p>
    <w:p w14:paraId="685690AB" w14:textId="77777777" w:rsidR="00CC4AF7" w:rsidRPr="00F13939" w:rsidRDefault="00CC4AF7" w:rsidP="00DF4A82">
      <w:pPr>
        <w:widowControl w:val="0"/>
        <w:tabs>
          <w:tab w:val="left" w:pos="90"/>
        </w:tabs>
        <w:rPr>
          <w:b/>
          <w:snapToGrid w:val="0"/>
          <w:color w:val="000080"/>
          <w:u w:val="single"/>
        </w:rPr>
      </w:pPr>
    </w:p>
    <w:p w14:paraId="5BF8E8D4" w14:textId="77777777" w:rsidR="00C42797" w:rsidRDefault="00C42797" w:rsidP="00C42797">
      <w:pPr>
        <w:widowControl w:val="0"/>
        <w:tabs>
          <w:tab w:val="left" w:pos="90"/>
        </w:tabs>
        <w:rPr>
          <w:b/>
          <w:snapToGrid w:val="0"/>
          <w:color w:val="000080"/>
          <w:sz w:val="26"/>
          <w:u w:val="single"/>
        </w:rPr>
      </w:pPr>
      <w:r>
        <w:rPr>
          <w:b/>
          <w:snapToGrid w:val="0"/>
          <w:color w:val="000080"/>
          <w:u w:val="single"/>
        </w:rPr>
        <w:t>ROMA – CONSOLATO GENERALE</w:t>
      </w:r>
    </w:p>
    <w:p w14:paraId="7708FEC1" w14:textId="77777777" w:rsidR="00C42797" w:rsidRDefault="00C42797" w:rsidP="00C42797">
      <w:pPr>
        <w:widowControl w:val="0"/>
        <w:tabs>
          <w:tab w:val="left" w:pos="90"/>
          <w:tab w:val="left" w:pos="2321"/>
        </w:tabs>
        <w:rPr>
          <w:b/>
          <w:snapToGrid w:val="0"/>
          <w:color w:val="000000"/>
        </w:rPr>
      </w:pPr>
    </w:p>
    <w:p w14:paraId="2F2227FA" w14:textId="77777777" w:rsidR="00C42797" w:rsidRDefault="00C42797" w:rsidP="00C42797">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Campo Marzio, 34 - 00186 Roma </w:t>
      </w:r>
    </w:p>
    <w:p w14:paraId="4C647105" w14:textId="77777777" w:rsidR="00C42797" w:rsidRDefault="00C42797" w:rsidP="00C4279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0668300587   066871401  066873822 - Fax 066871198  </w:t>
      </w:r>
    </w:p>
    <w:p w14:paraId="4450A66E" w14:textId="77777777" w:rsidR="00C42797" w:rsidRDefault="00C42797" w:rsidP="00C42797">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cog.roma@maec.es</w:t>
      </w:r>
    </w:p>
    <w:p w14:paraId="650DAD17" w14:textId="77777777" w:rsidR="00C42797" w:rsidRDefault="00C42797" w:rsidP="00C42797">
      <w:pPr>
        <w:widowControl w:val="0"/>
        <w:tabs>
          <w:tab w:val="left" w:pos="90"/>
          <w:tab w:val="left" w:pos="2321"/>
        </w:tabs>
        <w:rPr>
          <w:snapToGrid w:val="0"/>
          <w:color w:val="000000"/>
          <w:sz w:val="23"/>
        </w:rPr>
      </w:pPr>
      <w:r>
        <w:rPr>
          <w:b/>
          <w:snapToGrid w:val="0"/>
          <w:color w:val="000000"/>
        </w:rPr>
        <w:t>Circoscrizione</w:t>
      </w:r>
      <w:r>
        <w:rPr>
          <w:rFonts w:ascii="MS Sans Serif" w:hAnsi="MS Sans Serif"/>
          <w:snapToGrid w:val="0"/>
          <w:sz w:val="24"/>
        </w:rPr>
        <w:tab/>
      </w:r>
      <w:r w:rsidR="00D56E5D">
        <w:rPr>
          <w:snapToGrid w:val="0"/>
          <w:color w:val="000000"/>
        </w:rPr>
        <w:t>Lazio, Sardegna, Marche, Umbria, Toscana</w:t>
      </w:r>
    </w:p>
    <w:p w14:paraId="58B6311B" w14:textId="77777777" w:rsidR="00C42797" w:rsidRDefault="00C42797" w:rsidP="00C42797">
      <w:pPr>
        <w:widowControl w:val="0"/>
        <w:tabs>
          <w:tab w:val="left" w:pos="90"/>
        </w:tabs>
        <w:rPr>
          <w:b/>
          <w:snapToGrid w:val="0"/>
          <w:color w:val="000080"/>
          <w:u w:val="single"/>
        </w:rPr>
      </w:pPr>
    </w:p>
    <w:p w14:paraId="6086CC45" w14:textId="77777777" w:rsidR="00C42797" w:rsidRPr="00CD62D1" w:rsidRDefault="00C42797" w:rsidP="00C42797">
      <w:pPr>
        <w:widowControl w:val="0"/>
        <w:tabs>
          <w:tab w:val="left" w:pos="90"/>
        </w:tabs>
        <w:rPr>
          <w:snapToGrid w:val="0"/>
          <w:color w:val="000000"/>
        </w:rPr>
      </w:pPr>
      <w:r w:rsidRPr="00CD62D1">
        <w:rPr>
          <w:snapToGrid w:val="0"/>
          <w:color w:val="000000"/>
        </w:rPr>
        <w:t xml:space="preserve">Signor </w:t>
      </w:r>
      <w:r w:rsidR="00F13939" w:rsidRPr="00CD62D1">
        <w:rPr>
          <w:snapToGrid w:val="0"/>
          <w:color w:val="000000"/>
        </w:rPr>
        <w:t>EDUARDO AZNAR CAMPOS</w:t>
      </w:r>
      <w:r w:rsidRPr="00CD62D1">
        <w:rPr>
          <w:snapToGrid w:val="0"/>
          <w:color w:val="000000"/>
        </w:rPr>
        <w:t xml:space="preserve">, Console Generale, (Exequatur </w:t>
      </w:r>
      <w:r w:rsidR="00F13939" w:rsidRPr="00CD62D1">
        <w:rPr>
          <w:snapToGrid w:val="0"/>
          <w:color w:val="000000"/>
        </w:rPr>
        <w:t>1° agosto 2023</w:t>
      </w:r>
      <w:r w:rsidRPr="00CD62D1">
        <w:rPr>
          <w:snapToGrid w:val="0"/>
          <w:color w:val="000000"/>
        </w:rPr>
        <w:t>)</w:t>
      </w:r>
    </w:p>
    <w:p w14:paraId="2E576FC0" w14:textId="77777777" w:rsidR="000960F2" w:rsidRPr="00CD62D1" w:rsidRDefault="000960F2" w:rsidP="00DF4A82">
      <w:pPr>
        <w:widowControl w:val="0"/>
        <w:tabs>
          <w:tab w:val="left" w:pos="90"/>
        </w:tabs>
        <w:rPr>
          <w:b/>
          <w:snapToGrid w:val="0"/>
          <w:color w:val="000080"/>
          <w:u w:val="single"/>
        </w:rPr>
      </w:pPr>
    </w:p>
    <w:p w14:paraId="6B66D5D0" w14:textId="77777777" w:rsidR="000960F2" w:rsidRPr="00CD62D1" w:rsidRDefault="000960F2" w:rsidP="00DF4A82">
      <w:pPr>
        <w:widowControl w:val="0"/>
        <w:tabs>
          <w:tab w:val="left" w:pos="90"/>
        </w:tabs>
        <w:rPr>
          <w:b/>
          <w:snapToGrid w:val="0"/>
          <w:color w:val="000080"/>
          <w:u w:val="single"/>
        </w:rPr>
      </w:pPr>
    </w:p>
    <w:p w14:paraId="63258E30" w14:textId="77777777" w:rsidR="00A507F5" w:rsidRDefault="00A507F5" w:rsidP="00DF4A82">
      <w:pPr>
        <w:widowControl w:val="0"/>
        <w:tabs>
          <w:tab w:val="left" w:pos="90"/>
        </w:tabs>
        <w:rPr>
          <w:b/>
          <w:snapToGrid w:val="0"/>
          <w:color w:val="000080"/>
          <w:sz w:val="26"/>
          <w:u w:val="single"/>
        </w:rPr>
      </w:pPr>
      <w:r w:rsidRPr="00D524F4">
        <w:rPr>
          <w:b/>
          <w:snapToGrid w:val="0"/>
          <w:color w:val="000080"/>
          <w:u w:val="single"/>
        </w:rPr>
        <w:t>ALGHERO</w:t>
      </w:r>
      <w:r>
        <w:rPr>
          <w:b/>
          <w:snapToGrid w:val="0"/>
          <w:color w:val="000080"/>
          <w:u w:val="single"/>
        </w:rPr>
        <w:t xml:space="preserve"> - CONSOLATO ONORARIO            </w:t>
      </w:r>
    </w:p>
    <w:p w14:paraId="32CCAA92" w14:textId="77777777" w:rsidR="00797CCC" w:rsidRDefault="00797CCC" w:rsidP="00DF4A82">
      <w:pPr>
        <w:widowControl w:val="0"/>
        <w:tabs>
          <w:tab w:val="left" w:pos="90"/>
          <w:tab w:val="left" w:pos="2321"/>
        </w:tabs>
        <w:rPr>
          <w:b/>
          <w:snapToGrid w:val="0"/>
          <w:color w:val="000000"/>
        </w:rPr>
      </w:pPr>
    </w:p>
    <w:p w14:paraId="70B8626D" w14:textId="77777777" w:rsidR="00B12787" w:rsidRDefault="00B12787" w:rsidP="00B12787">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Francesco Petrarca, 24 - 07041 Alghero (SS)</w:t>
      </w:r>
    </w:p>
    <w:p w14:paraId="6CA4E30F" w14:textId="77777777" w:rsidR="00B12787" w:rsidRDefault="00B12787" w:rsidP="00B12787">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FC27ED">
        <w:rPr>
          <w:snapToGrid w:val="0"/>
          <w:color w:val="000000"/>
        </w:rPr>
        <w:t>799</w:t>
      </w:r>
      <w:r>
        <w:rPr>
          <w:snapToGrid w:val="0"/>
          <w:color w:val="000000"/>
        </w:rPr>
        <w:t>8</w:t>
      </w:r>
      <w:r w:rsidR="00FC27ED">
        <w:rPr>
          <w:snapToGrid w:val="0"/>
          <w:color w:val="000000"/>
        </w:rPr>
        <w:t>1</w:t>
      </w:r>
      <w:r>
        <w:rPr>
          <w:snapToGrid w:val="0"/>
          <w:color w:val="000000"/>
        </w:rPr>
        <w:t>0</w:t>
      </w:r>
      <w:r w:rsidR="00FC27ED">
        <w:rPr>
          <w:snapToGrid w:val="0"/>
          <w:color w:val="000000"/>
        </w:rPr>
        <w:t>6</w:t>
      </w:r>
      <w:r>
        <w:rPr>
          <w:snapToGrid w:val="0"/>
          <w:color w:val="000000"/>
        </w:rPr>
        <w:t xml:space="preserve">8   </w:t>
      </w:r>
      <w:r w:rsidR="00FC27ED">
        <w:rPr>
          <w:snapToGrid w:val="0"/>
          <w:color w:val="000000"/>
        </w:rPr>
        <w:t>3387</w:t>
      </w:r>
      <w:r>
        <w:rPr>
          <w:snapToGrid w:val="0"/>
          <w:color w:val="000000"/>
        </w:rPr>
        <w:t>2</w:t>
      </w:r>
      <w:r w:rsidR="00FC27ED">
        <w:rPr>
          <w:snapToGrid w:val="0"/>
          <w:color w:val="000000"/>
        </w:rPr>
        <w:t>37008</w:t>
      </w:r>
      <w:r>
        <w:rPr>
          <w:snapToGrid w:val="0"/>
          <w:color w:val="000000"/>
        </w:rPr>
        <w:t xml:space="preserve"> - Fax </w:t>
      </w:r>
      <w:r w:rsidR="00FC27ED">
        <w:rPr>
          <w:snapToGrid w:val="0"/>
          <w:color w:val="000000"/>
        </w:rPr>
        <w:t>17</w:t>
      </w:r>
      <w:r>
        <w:rPr>
          <w:snapToGrid w:val="0"/>
          <w:color w:val="000000"/>
        </w:rPr>
        <w:t>8</w:t>
      </w:r>
      <w:r w:rsidR="00FC27ED">
        <w:rPr>
          <w:snapToGrid w:val="0"/>
          <w:color w:val="000000"/>
        </w:rPr>
        <w:t>222</w:t>
      </w:r>
      <w:r>
        <w:rPr>
          <w:snapToGrid w:val="0"/>
          <w:color w:val="000000"/>
        </w:rPr>
        <w:t>9</w:t>
      </w:r>
      <w:r w:rsidR="009108E8">
        <w:rPr>
          <w:snapToGrid w:val="0"/>
          <w:color w:val="000000"/>
        </w:rPr>
        <w:t>003</w:t>
      </w:r>
    </w:p>
    <w:p w14:paraId="0CA7B335" w14:textId="77777777" w:rsidR="00B12787" w:rsidRDefault="00B12787" w:rsidP="00B1278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9108E8">
        <w:rPr>
          <w:snapToGrid w:val="0"/>
          <w:color w:val="000000"/>
        </w:rPr>
        <w:t>avv.fabiobruno@tiscali.it</w:t>
      </w:r>
    </w:p>
    <w:p w14:paraId="1892BC5E" w14:textId="77777777" w:rsidR="00A507F5" w:rsidRDefault="00A507F5" w:rsidP="00DF4A82">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0076530B">
        <w:rPr>
          <w:snapToGrid w:val="0"/>
          <w:color w:val="000000"/>
        </w:rPr>
        <w:t>Città Metropolitana</w:t>
      </w:r>
      <w:r>
        <w:rPr>
          <w:snapToGrid w:val="0"/>
          <w:color w:val="000000"/>
        </w:rPr>
        <w:t xml:space="preserve"> di</w:t>
      </w:r>
      <w:r w:rsidR="0006542D">
        <w:rPr>
          <w:snapToGrid w:val="0"/>
          <w:color w:val="000000"/>
        </w:rPr>
        <w:t xml:space="preserve"> </w:t>
      </w:r>
      <w:r>
        <w:rPr>
          <w:snapToGrid w:val="0"/>
          <w:color w:val="000000"/>
        </w:rPr>
        <w:t xml:space="preserve">Sassari e </w:t>
      </w:r>
      <w:r w:rsidR="0076530B">
        <w:rPr>
          <w:snapToGrid w:val="0"/>
          <w:color w:val="000000"/>
        </w:rPr>
        <w:t xml:space="preserve">Provincia di </w:t>
      </w:r>
      <w:r>
        <w:rPr>
          <w:snapToGrid w:val="0"/>
          <w:color w:val="000000"/>
        </w:rPr>
        <w:t>Nuoro</w:t>
      </w:r>
    </w:p>
    <w:p w14:paraId="505119E5" w14:textId="77777777" w:rsidR="00A507F5" w:rsidRDefault="00A507F5" w:rsidP="00DF4A82">
      <w:pPr>
        <w:widowControl w:val="0"/>
        <w:tabs>
          <w:tab w:val="left" w:pos="90"/>
          <w:tab w:val="left" w:pos="2321"/>
        </w:tabs>
        <w:rPr>
          <w:snapToGrid w:val="0"/>
          <w:color w:val="000000"/>
        </w:rPr>
      </w:pPr>
    </w:p>
    <w:p w14:paraId="525B456D" w14:textId="77777777" w:rsidR="009108E8" w:rsidRDefault="009108E8" w:rsidP="00DF4A82">
      <w:pPr>
        <w:widowControl w:val="0"/>
        <w:tabs>
          <w:tab w:val="left" w:pos="90"/>
          <w:tab w:val="left" w:pos="2321"/>
        </w:tabs>
        <w:rPr>
          <w:snapToGrid w:val="0"/>
          <w:color w:val="000000"/>
        </w:rPr>
      </w:pPr>
      <w:r>
        <w:rPr>
          <w:snapToGrid w:val="0"/>
          <w:color w:val="000000"/>
        </w:rPr>
        <w:t xml:space="preserve">Signor FABIO BRUNO, Console Onorario (Exequatur </w:t>
      </w:r>
      <w:r w:rsidR="0076530B">
        <w:rPr>
          <w:snapToGrid w:val="0"/>
          <w:color w:val="000000"/>
        </w:rPr>
        <w:t>10 maggio 2022</w:t>
      </w:r>
      <w:r>
        <w:rPr>
          <w:snapToGrid w:val="0"/>
          <w:color w:val="000000"/>
        </w:rPr>
        <w:t>)</w:t>
      </w:r>
    </w:p>
    <w:p w14:paraId="12833B45" w14:textId="77777777" w:rsidR="000960F2" w:rsidRDefault="000960F2" w:rsidP="00DF4A82">
      <w:pPr>
        <w:widowControl w:val="0"/>
        <w:tabs>
          <w:tab w:val="left" w:pos="90"/>
        </w:tabs>
        <w:rPr>
          <w:b/>
          <w:snapToGrid w:val="0"/>
          <w:color w:val="000080"/>
          <w:u w:val="single"/>
        </w:rPr>
      </w:pPr>
    </w:p>
    <w:p w14:paraId="4F858348" w14:textId="77777777" w:rsidR="004944D8" w:rsidRDefault="006E615C">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SPAGNA</w:t>
      </w:r>
    </w:p>
    <w:p w14:paraId="500A4A5B" w14:textId="77777777" w:rsidR="002A5540" w:rsidRDefault="002A5540" w:rsidP="002A5540">
      <w:pPr>
        <w:widowControl w:val="0"/>
        <w:tabs>
          <w:tab w:val="left" w:pos="90"/>
        </w:tabs>
        <w:rPr>
          <w:b/>
          <w:snapToGrid w:val="0"/>
          <w:color w:val="000080"/>
          <w:sz w:val="26"/>
          <w:u w:val="single"/>
        </w:rPr>
      </w:pPr>
      <w:r>
        <w:rPr>
          <w:b/>
          <w:snapToGrid w:val="0"/>
          <w:color w:val="000080"/>
          <w:u w:val="single"/>
        </w:rPr>
        <w:t xml:space="preserve">BARI - CONSOLATO ONORARIO            </w:t>
      </w:r>
    </w:p>
    <w:p w14:paraId="35D35FCC" w14:textId="77777777" w:rsidR="002A5540" w:rsidRDefault="002A5540" w:rsidP="002A5540">
      <w:pPr>
        <w:widowControl w:val="0"/>
        <w:tabs>
          <w:tab w:val="left" w:pos="90"/>
          <w:tab w:val="left" w:pos="2321"/>
        </w:tabs>
        <w:rPr>
          <w:b/>
          <w:snapToGrid w:val="0"/>
          <w:color w:val="000000"/>
        </w:rPr>
      </w:pPr>
    </w:p>
    <w:p w14:paraId="090EEDAE" w14:textId="77777777" w:rsidR="002A5540" w:rsidRDefault="002A5540" w:rsidP="002A5540">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Corso Vittorio Emanuele 179 - 70122 Bari</w:t>
      </w:r>
    </w:p>
    <w:p w14:paraId="1CC0D426" w14:textId="77777777" w:rsidR="002A5540" w:rsidRDefault="002A5540" w:rsidP="002A5540">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w:t>
      </w:r>
      <w:r w:rsidR="0044228A">
        <w:rPr>
          <w:snapToGrid w:val="0"/>
          <w:color w:val="000000"/>
        </w:rPr>
        <w:t>3385274624</w:t>
      </w:r>
    </w:p>
    <w:p w14:paraId="2C978887" w14:textId="77777777" w:rsidR="002A5540" w:rsidRDefault="002A5540" w:rsidP="002A5540">
      <w:pPr>
        <w:widowControl w:val="0"/>
        <w:tabs>
          <w:tab w:val="left" w:pos="2321"/>
        </w:tabs>
        <w:rPr>
          <w:snapToGrid w:val="0"/>
          <w:color w:val="000000"/>
        </w:rPr>
      </w:pPr>
      <w:r>
        <w:rPr>
          <w:snapToGrid w:val="0"/>
          <w:color w:val="000000"/>
        </w:rPr>
        <w:tab/>
        <w:t xml:space="preserve">E-mail  </w:t>
      </w:r>
      <w:hyperlink r:id="rId491" w:history="1">
        <w:r w:rsidR="00B66C83" w:rsidRPr="00BE2E53">
          <w:rPr>
            <w:rStyle w:val="Collegamentoipertestuale"/>
            <w:snapToGrid w:val="0"/>
          </w:rPr>
          <w:t>ch.bari@maec.es</w:t>
        </w:r>
      </w:hyperlink>
      <w:r w:rsidR="0044228A">
        <w:rPr>
          <w:snapToGrid w:val="0"/>
          <w:color w:val="000000"/>
        </w:rPr>
        <w:t xml:space="preserve"> </w:t>
      </w:r>
    </w:p>
    <w:p w14:paraId="4C5D6AE6" w14:textId="77777777" w:rsidR="002A5540" w:rsidRDefault="002A5540" w:rsidP="002A5540">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Puglia</w:t>
      </w:r>
    </w:p>
    <w:p w14:paraId="36DADAD0" w14:textId="77777777" w:rsidR="002A5540" w:rsidRDefault="002A5540" w:rsidP="002A5540">
      <w:pPr>
        <w:widowControl w:val="0"/>
        <w:tabs>
          <w:tab w:val="left" w:pos="90"/>
          <w:tab w:val="left" w:pos="2321"/>
        </w:tabs>
        <w:rPr>
          <w:snapToGrid w:val="0"/>
          <w:color w:val="000000"/>
        </w:rPr>
      </w:pPr>
    </w:p>
    <w:p w14:paraId="05092E90" w14:textId="77777777" w:rsidR="002A5540" w:rsidRDefault="002A5540" w:rsidP="002A5540">
      <w:pPr>
        <w:widowControl w:val="0"/>
        <w:tabs>
          <w:tab w:val="left" w:pos="90"/>
          <w:tab w:val="left" w:pos="2321"/>
        </w:tabs>
        <w:rPr>
          <w:snapToGrid w:val="0"/>
          <w:color w:val="000000"/>
          <w:sz w:val="26"/>
        </w:rPr>
      </w:pPr>
      <w:r>
        <w:rPr>
          <w:snapToGrid w:val="0"/>
          <w:color w:val="000000"/>
        </w:rPr>
        <w:t xml:space="preserve">Signora </w:t>
      </w:r>
      <w:r w:rsidR="0044228A">
        <w:rPr>
          <w:snapToGrid w:val="0"/>
          <w:color w:val="000000"/>
        </w:rPr>
        <w:t>MARÍA ÁNGEL LOBATO RODRÍGUEZ</w:t>
      </w:r>
      <w:r>
        <w:rPr>
          <w:snapToGrid w:val="0"/>
          <w:color w:val="000000"/>
        </w:rPr>
        <w:t xml:space="preserve">, Console Onorario (Exequatur </w:t>
      </w:r>
      <w:r w:rsidR="0044228A">
        <w:rPr>
          <w:snapToGrid w:val="0"/>
          <w:color w:val="000000"/>
        </w:rPr>
        <w:t>20 settembre 2023)</w:t>
      </w:r>
    </w:p>
    <w:p w14:paraId="4C4C0B5A" w14:textId="77777777" w:rsidR="002A5540" w:rsidRDefault="002A5540" w:rsidP="005D7D2F">
      <w:pPr>
        <w:widowControl w:val="0"/>
        <w:tabs>
          <w:tab w:val="left" w:pos="90"/>
        </w:tabs>
        <w:rPr>
          <w:b/>
          <w:snapToGrid w:val="0"/>
          <w:color w:val="000080"/>
          <w:u w:val="single"/>
        </w:rPr>
      </w:pPr>
    </w:p>
    <w:p w14:paraId="1C5C48A6" w14:textId="77777777" w:rsidR="006E615C" w:rsidRDefault="006E615C" w:rsidP="005D7D2F">
      <w:pPr>
        <w:widowControl w:val="0"/>
        <w:tabs>
          <w:tab w:val="left" w:pos="90"/>
        </w:tabs>
        <w:rPr>
          <w:b/>
          <w:snapToGrid w:val="0"/>
          <w:color w:val="000080"/>
          <w:sz w:val="26"/>
          <w:u w:val="single"/>
        </w:rPr>
      </w:pPr>
      <w:r>
        <w:rPr>
          <w:b/>
          <w:snapToGrid w:val="0"/>
          <w:color w:val="000080"/>
          <w:u w:val="single"/>
        </w:rPr>
        <w:t xml:space="preserve">BOLOGNA - CONSOLATO ONORARIO            </w:t>
      </w:r>
    </w:p>
    <w:p w14:paraId="1B5BD0B0" w14:textId="77777777" w:rsidR="006E615C" w:rsidRDefault="006E615C" w:rsidP="005D7D2F">
      <w:pPr>
        <w:widowControl w:val="0"/>
        <w:tabs>
          <w:tab w:val="left" w:pos="90"/>
          <w:tab w:val="left" w:pos="2321"/>
        </w:tabs>
        <w:rPr>
          <w:b/>
          <w:snapToGrid w:val="0"/>
          <w:color w:val="000000"/>
        </w:rPr>
      </w:pPr>
    </w:p>
    <w:p w14:paraId="2C61B53F" w14:textId="77777777" w:rsidR="006E615C" w:rsidRDefault="006E615C"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213609">
        <w:rPr>
          <w:snapToGrid w:val="0"/>
          <w:color w:val="000000"/>
        </w:rPr>
        <w:t>Massimo</w:t>
      </w:r>
      <w:r>
        <w:rPr>
          <w:snapToGrid w:val="0"/>
          <w:color w:val="000000"/>
        </w:rPr>
        <w:t xml:space="preserve"> </w:t>
      </w:r>
      <w:r w:rsidR="00213609">
        <w:rPr>
          <w:snapToGrid w:val="0"/>
          <w:color w:val="000000"/>
        </w:rPr>
        <w:t>D’Azeglio</w:t>
      </w:r>
      <w:r>
        <w:rPr>
          <w:snapToGrid w:val="0"/>
          <w:color w:val="000000"/>
        </w:rPr>
        <w:t xml:space="preserve">, </w:t>
      </w:r>
      <w:r w:rsidR="00230747">
        <w:rPr>
          <w:snapToGrid w:val="0"/>
          <w:color w:val="000000"/>
        </w:rPr>
        <w:t>4</w:t>
      </w:r>
      <w:r w:rsidR="00213609">
        <w:rPr>
          <w:snapToGrid w:val="0"/>
          <w:color w:val="000000"/>
        </w:rPr>
        <w:t xml:space="preserve">4 </w:t>
      </w:r>
      <w:proofErr w:type="spellStart"/>
      <w:r w:rsidR="00213609">
        <w:rPr>
          <w:snapToGrid w:val="0"/>
          <w:color w:val="000000"/>
        </w:rPr>
        <w:t>int</w:t>
      </w:r>
      <w:proofErr w:type="spellEnd"/>
      <w:r w:rsidR="00213609">
        <w:rPr>
          <w:snapToGrid w:val="0"/>
          <w:color w:val="000000"/>
        </w:rPr>
        <w:t>. 2</w:t>
      </w:r>
      <w:r>
        <w:rPr>
          <w:snapToGrid w:val="0"/>
          <w:color w:val="000000"/>
        </w:rPr>
        <w:t xml:space="preserve"> - 40123 Bologna </w:t>
      </w:r>
    </w:p>
    <w:p w14:paraId="3B730C67" w14:textId="77777777" w:rsidR="00230747" w:rsidRDefault="006E615C" w:rsidP="005D7D2F">
      <w:pPr>
        <w:widowControl w:val="0"/>
        <w:tabs>
          <w:tab w:val="left" w:pos="2321"/>
        </w:tabs>
        <w:rPr>
          <w:snapToGrid w:val="0"/>
          <w:color w:val="000000"/>
        </w:rPr>
      </w:pPr>
      <w:r>
        <w:rPr>
          <w:rFonts w:ascii="MS Sans Serif" w:hAnsi="MS Sans Serif"/>
          <w:snapToGrid w:val="0"/>
          <w:sz w:val="24"/>
        </w:rPr>
        <w:tab/>
      </w:r>
      <w:r>
        <w:rPr>
          <w:snapToGrid w:val="0"/>
          <w:color w:val="000000"/>
        </w:rPr>
        <w:t>Tel. 051</w:t>
      </w:r>
      <w:r w:rsidR="00213609">
        <w:rPr>
          <w:snapToGrid w:val="0"/>
          <w:color w:val="000000"/>
        </w:rPr>
        <w:t>3</w:t>
      </w:r>
      <w:r w:rsidR="00230747">
        <w:rPr>
          <w:snapToGrid w:val="0"/>
          <w:color w:val="000000"/>
        </w:rPr>
        <w:t>3</w:t>
      </w:r>
      <w:r w:rsidR="00213609">
        <w:rPr>
          <w:snapToGrid w:val="0"/>
          <w:color w:val="000000"/>
        </w:rPr>
        <w:t>0</w:t>
      </w:r>
      <w:r w:rsidR="00230747">
        <w:rPr>
          <w:snapToGrid w:val="0"/>
          <w:color w:val="000000"/>
        </w:rPr>
        <w:t>7</w:t>
      </w:r>
      <w:r w:rsidR="00213609">
        <w:rPr>
          <w:snapToGrid w:val="0"/>
          <w:color w:val="000000"/>
        </w:rPr>
        <w:t>00</w:t>
      </w:r>
      <w:r>
        <w:rPr>
          <w:snapToGrid w:val="0"/>
          <w:color w:val="000000"/>
        </w:rPr>
        <w:t xml:space="preserve"> - Fax 051</w:t>
      </w:r>
      <w:r w:rsidR="00213609">
        <w:rPr>
          <w:snapToGrid w:val="0"/>
          <w:color w:val="000000"/>
        </w:rPr>
        <w:t>644</w:t>
      </w:r>
      <w:r>
        <w:rPr>
          <w:snapToGrid w:val="0"/>
          <w:color w:val="000000"/>
        </w:rPr>
        <w:t>7</w:t>
      </w:r>
      <w:r w:rsidR="00213609">
        <w:rPr>
          <w:snapToGrid w:val="0"/>
          <w:color w:val="000000"/>
        </w:rPr>
        <w:t>906</w:t>
      </w:r>
      <w:r>
        <w:rPr>
          <w:snapToGrid w:val="0"/>
          <w:color w:val="000000"/>
        </w:rPr>
        <w:t xml:space="preserve"> </w:t>
      </w:r>
    </w:p>
    <w:p w14:paraId="47AF8F14" w14:textId="77777777" w:rsidR="006E615C" w:rsidRDefault="00230747" w:rsidP="005D7D2F">
      <w:pPr>
        <w:widowControl w:val="0"/>
        <w:tabs>
          <w:tab w:val="left" w:pos="2321"/>
        </w:tabs>
        <w:rPr>
          <w:snapToGrid w:val="0"/>
          <w:color w:val="000000"/>
          <w:sz w:val="23"/>
        </w:rPr>
      </w:pPr>
      <w:r>
        <w:rPr>
          <w:snapToGrid w:val="0"/>
          <w:color w:val="000000"/>
        </w:rPr>
        <w:tab/>
        <w:t xml:space="preserve">E-mail  </w:t>
      </w:r>
      <w:hyperlink r:id="rId492" w:history="1">
        <w:r w:rsidR="00E1782F" w:rsidRPr="00B421F4">
          <w:rPr>
            <w:rStyle w:val="Collegamentoipertestuale"/>
            <w:snapToGrid w:val="0"/>
          </w:rPr>
          <w:t>consolato.spagna.bologna@gmail.com</w:t>
        </w:r>
      </w:hyperlink>
      <w:r w:rsidR="00E1782F">
        <w:rPr>
          <w:snapToGrid w:val="0"/>
          <w:color w:val="000000"/>
        </w:rPr>
        <w:t xml:space="preserve"> </w:t>
      </w:r>
      <w:r w:rsidR="006E615C">
        <w:rPr>
          <w:snapToGrid w:val="0"/>
          <w:color w:val="000000"/>
        </w:rPr>
        <w:t xml:space="preserve"> </w:t>
      </w:r>
    </w:p>
    <w:p w14:paraId="3510CCEE" w14:textId="7BD11670" w:rsidR="006E615C" w:rsidRDefault="006E615C"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bookmarkStart w:id="86" w:name="_Hlk194574422"/>
      <w:r w:rsidR="000F2EDA">
        <w:rPr>
          <w:snapToGrid w:val="0"/>
        </w:rPr>
        <w:t>Città Metropolitana</w:t>
      </w:r>
      <w:r w:rsidRPr="00FE05DC">
        <w:rPr>
          <w:snapToGrid w:val="0"/>
        </w:rPr>
        <w:t xml:space="preserve"> di</w:t>
      </w:r>
      <w:r>
        <w:rPr>
          <w:rFonts w:ascii="MS Sans Serif" w:hAnsi="MS Sans Serif"/>
          <w:snapToGrid w:val="0"/>
          <w:sz w:val="24"/>
        </w:rPr>
        <w:t xml:space="preserve"> </w:t>
      </w:r>
      <w:r>
        <w:rPr>
          <w:snapToGrid w:val="0"/>
          <w:color w:val="000000"/>
        </w:rPr>
        <w:t>Bologna, Ferrara, Modena, Parma, Piacenza, Reggio Emilia</w:t>
      </w:r>
      <w:bookmarkEnd w:id="86"/>
      <w:r>
        <w:rPr>
          <w:snapToGrid w:val="0"/>
          <w:color w:val="000000"/>
        </w:rPr>
        <w:t xml:space="preserve">                      </w:t>
      </w:r>
    </w:p>
    <w:p w14:paraId="6092980E" w14:textId="77777777" w:rsidR="005D7D2F" w:rsidRDefault="005D7D2F" w:rsidP="005D7D2F">
      <w:pPr>
        <w:widowControl w:val="0"/>
        <w:tabs>
          <w:tab w:val="left" w:pos="90"/>
        </w:tabs>
        <w:rPr>
          <w:snapToGrid w:val="0"/>
          <w:color w:val="000000"/>
        </w:rPr>
      </w:pPr>
    </w:p>
    <w:p w14:paraId="72E049DE" w14:textId="74B8B03F" w:rsidR="006E615C" w:rsidRDefault="006E615C" w:rsidP="005D7D2F">
      <w:pPr>
        <w:widowControl w:val="0"/>
        <w:tabs>
          <w:tab w:val="left" w:pos="90"/>
        </w:tabs>
        <w:rPr>
          <w:snapToGrid w:val="0"/>
          <w:color w:val="000000"/>
          <w:sz w:val="26"/>
        </w:rPr>
      </w:pPr>
      <w:r>
        <w:rPr>
          <w:snapToGrid w:val="0"/>
          <w:color w:val="000000"/>
        </w:rPr>
        <w:t xml:space="preserve">Signor </w:t>
      </w:r>
      <w:r w:rsidR="00213609">
        <w:rPr>
          <w:snapToGrid w:val="0"/>
          <w:color w:val="000000"/>
        </w:rPr>
        <w:t>GIOVANNI FACCHINETTI PULAZZINI</w:t>
      </w:r>
      <w:r>
        <w:rPr>
          <w:snapToGrid w:val="0"/>
          <w:color w:val="000000"/>
        </w:rPr>
        <w:t>, Console Onorario (</w:t>
      </w:r>
      <w:r w:rsidR="00224130">
        <w:rPr>
          <w:snapToGrid w:val="0"/>
          <w:color w:val="000000"/>
        </w:rPr>
        <w:t>Rinnovo e</w:t>
      </w:r>
      <w:r>
        <w:rPr>
          <w:snapToGrid w:val="0"/>
          <w:color w:val="000000"/>
        </w:rPr>
        <w:t xml:space="preserve">xequatur </w:t>
      </w:r>
      <w:r w:rsidR="00213609">
        <w:rPr>
          <w:snapToGrid w:val="0"/>
          <w:color w:val="000000"/>
        </w:rPr>
        <w:t>3</w:t>
      </w:r>
      <w:r w:rsidR="00224130">
        <w:rPr>
          <w:snapToGrid w:val="0"/>
          <w:color w:val="000000"/>
        </w:rPr>
        <w:t>0</w:t>
      </w:r>
      <w:r>
        <w:rPr>
          <w:snapToGrid w:val="0"/>
          <w:color w:val="000000"/>
        </w:rPr>
        <w:t xml:space="preserve"> </w:t>
      </w:r>
      <w:r w:rsidR="00224130">
        <w:rPr>
          <w:snapToGrid w:val="0"/>
          <w:color w:val="000000"/>
        </w:rPr>
        <w:t>lugl</w:t>
      </w:r>
      <w:r w:rsidR="00213609">
        <w:rPr>
          <w:snapToGrid w:val="0"/>
          <w:color w:val="000000"/>
        </w:rPr>
        <w:t>i</w:t>
      </w:r>
      <w:r w:rsidR="00891285">
        <w:rPr>
          <w:snapToGrid w:val="0"/>
          <w:color w:val="000000"/>
        </w:rPr>
        <w:t>o</w:t>
      </w:r>
      <w:r>
        <w:rPr>
          <w:snapToGrid w:val="0"/>
          <w:color w:val="000000"/>
        </w:rPr>
        <w:t xml:space="preserve"> 20</w:t>
      </w:r>
      <w:r w:rsidR="00224130">
        <w:rPr>
          <w:snapToGrid w:val="0"/>
          <w:color w:val="000000"/>
        </w:rPr>
        <w:t>2</w:t>
      </w:r>
      <w:r w:rsidR="00163F73">
        <w:rPr>
          <w:snapToGrid w:val="0"/>
          <w:color w:val="000000"/>
        </w:rPr>
        <w:t>5</w:t>
      </w:r>
      <w:r>
        <w:rPr>
          <w:snapToGrid w:val="0"/>
          <w:color w:val="000000"/>
        </w:rPr>
        <w:t>)</w:t>
      </w:r>
    </w:p>
    <w:p w14:paraId="217EC25C" w14:textId="77777777" w:rsidR="005D7D2F" w:rsidRDefault="005D7D2F" w:rsidP="005D7D2F">
      <w:pPr>
        <w:widowControl w:val="0"/>
        <w:tabs>
          <w:tab w:val="left" w:pos="90"/>
        </w:tabs>
        <w:rPr>
          <w:b/>
          <w:snapToGrid w:val="0"/>
          <w:color w:val="000080"/>
          <w:u w:val="single"/>
        </w:rPr>
      </w:pPr>
    </w:p>
    <w:p w14:paraId="16F30EE1" w14:textId="77777777" w:rsidR="005D7D2F" w:rsidRDefault="005D7D2F" w:rsidP="005D7D2F">
      <w:pPr>
        <w:widowControl w:val="0"/>
        <w:tabs>
          <w:tab w:val="left" w:pos="90"/>
        </w:tabs>
        <w:rPr>
          <w:b/>
          <w:snapToGrid w:val="0"/>
          <w:color w:val="000080"/>
          <w:u w:val="single"/>
        </w:rPr>
      </w:pPr>
    </w:p>
    <w:p w14:paraId="058E7DD9"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CAGLIARI - CONSOLATO ONORARIO            </w:t>
      </w:r>
    </w:p>
    <w:p w14:paraId="467E9279" w14:textId="77777777" w:rsidR="00CE20EF" w:rsidRDefault="00CE20EF" w:rsidP="005D7D2F">
      <w:pPr>
        <w:widowControl w:val="0"/>
        <w:tabs>
          <w:tab w:val="left" w:pos="90"/>
          <w:tab w:val="left" w:pos="2321"/>
        </w:tabs>
        <w:rPr>
          <w:b/>
          <w:snapToGrid w:val="0"/>
          <w:color w:val="000000"/>
        </w:rPr>
      </w:pPr>
    </w:p>
    <w:p w14:paraId="00C5FEFB" w14:textId="77777777" w:rsidR="004944D8" w:rsidRDefault="004944D8"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proofErr w:type="spellStart"/>
      <w:r>
        <w:rPr>
          <w:snapToGrid w:val="0"/>
          <w:color w:val="000000"/>
        </w:rPr>
        <w:t>Bacaredda</w:t>
      </w:r>
      <w:proofErr w:type="spellEnd"/>
      <w:r>
        <w:rPr>
          <w:snapToGrid w:val="0"/>
          <w:color w:val="000000"/>
        </w:rPr>
        <w:t xml:space="preserve">, 1 - 09127 Cagliari </w:t>
      </w:r>
    </w:p>
    <w:p w14:paraId="46D3A08D" w14:textId="77777777" w:rsidR="004B3D7E" w:rsidRDefault="004944D8" w:rsidP="005D7D2F">
      <w:pPr>
        <w:widowControl w:val="0"/>
        <w:tabs>
          <w:tab w:val="left" w:pos="2321"/>
        </w:tabs>
        <w:rPr>
          <w:snapToGrid w:val="0"/>
          <w:color w:val="000000"/>
        </w:rPr>
      </w:pPr>
      <w:r>
        <w:rPr>
          <w:rFonts w:ascii="MS Sans Serif" w:hAnsi="MS Sans Serif"/>
          <w:snapToGrid w:val="0"/>
          <w:sz w:val="24"/>
        </w:rPr>
        <w:tab/>
      </w:r>
      <w:r>
        <w:rPr>
          <w:snapToGrid w:val="0"/>
          <w:color w:val="000000"/>
        </w:rPr>
        <w:t>Tel. 070499444 - Fax 070499011</w:t>
      </w:r>
    </w:p>
    <w:p w14:paraId="3FC311FF" w14:textId="77777777" w:rsidR="004944D8" w:rsidRDefault="004B3D7E" w:rsidP="005D7D2F">
      <w:pPr>
        <w:widowControl w:val="0"/>
        <w:tabs>
          <w:tab w:val="left" w:pos="2321"/>
        </w:tabs>
        <w:rPr>
          <w:snapToGrid w:val="0"/>
          <w:color w:val="000000"/>
          <w:sz w:val="23"/>
        </w:rPr>
      </w:pPr>
      <w:r>
        <w:rPr>
          <w:snapToGrid w:val="0"/>
          <w:color w:val="000000"/>
        </w:rPr>
        <w:tab/>
        <w:t>E-mail  consolatodispagna.cagliari@gmail.com</w:t>
      </w:r>
      <w:r w:rsidR="004944D8">
        <w:rPr>
          <w:snapToGrid w:val="0"/>
          <w:color w:val="000000"/>
        </w:rPr>
        <w:t xml:space="preserve">  </w:t>
      </w:r>
    </w:p>
    <w:p w14:paraId="39964199" w14:textId="77777777" w:rsidR="004944D8" w:rsidRDefault="004944D8"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5408F9" w:rsidRPr="005408F9">
        <w:rPr>
          <w:snapToGrid w:val="0"/>
        </w:rPr>
        <w:t xml:space="preserve">Città Metropolitana di Cagliari e </w:t>
      </w:r>
      <w:r w:rsidR="00A95C4B" w:rsidRPr="005408F9">
        <w:rPr>
          <w:snapToGrid w:val="0"/>
        </w:rPr>
        <w:t xml:space="preserve">Province di </w:t>
      </w:r>
      <w:r w:rsidR="005408F9" w:rsidRPr="005408F9">
        <w:rPr>
          <w:snapToGrid w:val="0"/>
        </w:rPr>
        <w:t>Or</w:t>
      </w:r>
      <w:r w:rsidRPr="005408F9">
        <w:rPr>
          <w:snapToGrid w:val="0"/>
          <w:color w:val="000000"/>
        </w:rPr>
        <w:t>i</w:t>
      </w:r>
      <w:r w:rsidR="005408F9" w:rsidRPr="005408F9">
        <w:rPr>
          <w:snapToGrid w:val="0"/>
          <w:color w:val="000000"/>
        </w:rPr>
        <w:t>stano e Sud Sardegna</w:t>
      </w:r>
    </w:p>
    <w:p w14:paraId="545F5BE1" w14:textId="77777777" w:rsidR="00CC748B" w:rsidRDefault="00CC748B" w:rsidP="005D7D2F">
      <w:pPr>
        <w:widowControl w:val="0"/>
        <w:tabs>
          <w:tab w:val="left" w:pos="90"/>
        </w:tabs>
        <w:rPr>
          <w:snapToGrid w:val="0"/>
          <w:color w:val="000000"/>
        </w:rPr>
      </w:pPr>
    </w:p>
    <w:p w14:paraId="6954A3A6" w14:textId="77777777" w:rsidR="004944D8" w:rsidRDefault="00275941" w:rsidP="005D7D2F">
      <w:pPr>
        <w:widowControl w:val="0"/>
        <w:tabs>
          <w:tab w:val="left" w:pos="90"/>
        </w:tabs>
        <w:rPr>
          <w:snapToGrid w:val="0"/>
          <w:color w:val="000000"/>
        </w:rPr>
      </w:pPr>
      <w:r>
        <w:rPr>
          <w:snapToGrid w:val="0"/>
          <w:color w:val="000000"/>
        </w:rPr>
        <w:t>Signora MARIA GRAZIA MONNI</w:t>
      </w:r>
      <w:r w:rsidR="004944D8">
        <w:rPr>
          <w:snapToGrid w:val="0"/>
          <w:color w:val="000000"/>
        </w:rPr>
        <w:t xml:space="preserve">, Console Onorario (Rinnovo exequatur </w:t>
      </w:r>
      <w:r w:rsidR="009C284C">
        <w:rPr>
          <w:snapToGrid w:val="0"/>
          <w:color w:val="000000"/>
        </w:rPr>
        <w:t>11 aprile 2024</w:t>
      </w:r>
      <w:r w:rsidR="004944D8">
        <w:rPr>
          <w:snapToGrid w:val="0"/>
          <w:color w:val="000000"/>
        </w:rPr>
        <w:t>)</w:t>
      </w:r>
    </w:p>
    <w:p w14:paraId="6F16FA22" w14:textId="77777777" w:rsidR="008520AD" w:rsidRDefault="008520AD" w:rsidP="005D7D2F">
      <w:pPr>
        <w:widowControl w:val="0"/>
        <w:tabs>
          <w:tab w:val="left" w:pos="90"/>
        </w:tabs>
        <w:rPr>
          <w:snapToGrid w:val="0"/>
          <w:color w:val="000000"/>
        </w:rPr>
      </w:pPr>
    </w:p>
    <w:p w14:paraId="5F86DA98" w14:textId="77777777" w:rsidR="008520AD" w:rsidRDefault="008520AD" w:rsidP="008520AD">
      <w:pPr>
        <w:widowControl w:val="0"/>
        <w:tabs>
          <w:tab w:val="left" w:pos="90"/>
          <w:tab w:val="left" w:pos="2321"/>
        </w:tabs>
        <w:spacing w:before="40"/>
        <w:rPr>
          <w:b/>
          <w:snapToGrid w:val="0"/>
          <w:color w:val="000080"/>
          <w:sz w:val="26"/>
          <w:u w:val="single"/>
        </w:rPr>
      </w:pPr>
      <w:r>
        <w:rPr>
          <w:b/>
          <w:snapToGrid w:val="0"/>
          <w:color w:val="000080"/>
          <w:u w:val="single"/>
        </w:rPr>
        <w:t xml:space="preserve">CATANIA - CONSOLATO ONORARIO            </w:t>
      </w:r>
    </w:p>
    <w:p w14:paraId="537CD6F4" w14:textId="77777777" w:rsidR="008520AD" w:rsidRDefault="008520AD" w:rsidP="008520AD">
      <w:pPr>
        <w:widowControl w:val="0"/>
        <w:tabs>
          <w:tab w:val="left" w:pos="90"/>
          <w:tab w:val="left" w:pos="2321"/>
        </w:tabs>
        <w:rPr>
          <w:b/>
          <w:snapToGrid w:val="0"/>
          <w:color w:val="000000"/>
        </w:rPr>
      </w:pPr>
    </w:p>
    <w:p w14:paraId="774F3165" w14:textId="77777777" w:rsidR="008520AD" w:rsidRDefault="008520AD" w:rsidP="008520AD">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Politi, 9 - </w:t>
      </w:r>
      <w:r w:rsidR="00933C21" w:rsidRPr="00933C21">
        <w:rPr>
          <w:rStyle w:val="result-cont-li4"/>
        </w:rPr>
        <w:t>95131</w:t>
      </w:r>
      <w:r>
        <w:rPr>
          <w:snapToGrid w:val="0"/>
          <w:color w:val="000000"/>
        </w:rPr>
        <w:t xml:space="preserve"> Ca</w:t>
      </w:r>
      <w:r w:rsidR="00933C21">
        <w:rPr>
          <w:snapToGrid w:val="0"/>
          <w:color w:val="000000"/>
        </w:rPr>
        <w:t>tan</w:t>
      </w:r>
      <w:r>
        <w:rPr>
          <w:snapToGrid w:val="0"/>
          <w:color w:val="000000"/>
        </w:rPr>
        <w:t>i</w:t>
      </w:r>
      <w:r w:rsidR="00933C21">
        <w:rPr>
          <w:snapToGrid w:val="0"/>
          <w:color w:val="000000"/>
        </w:rPr>
        <w:t>a</w:t>
      </w:r>
      <w:r>
        <w:rPr>
          <w:snapToGrid w:val="0"/>
          <w:color w:val="000000"/>
        </w:rPr>
        <w:t xml:space="preserve"> </w:t>
      </w:r>
    </w:p>
    <w:p w14:paraId="3426D8F7" w14:textId="77777777" w:rsidR="008520AD" w:rsidRDefault="008520AD" w:rsidP="008520AD">
      <w:pPr>
        <w:widowControl w:val="0"/>
        <w:tabs>
          <w:tab w:val="left" w:pos="2321"/>
        </w:tabs>
        <w:rPr>
          <w:snapToGrid w:val="0"/>
          <w:color w:val="000000"/>
        </w:rPr>
      </w:pPr>
      <w:r>
        <w:rPr>
          <w:rFonts w:ascii="MS Sans Serif" w:hAnsi="MS Sans Serif"/>
          <w:snapToGrid w:val="0"/>
          <w:sz w:val="24"/>
        </w:rPr>
        <w:tab/>
      </w:r>
      <w:r>
        <w:rPr>
          <w:snapToGrid w:val="0"/>
          <w:color w:val="000000"/>
        </w:rPr>
        <w:t>Tel. 09</w:t>
      </w:r>
      <w:r w:rsidR="00933C21">
        <w:rPr>
          <w:snapToGrid w:val="0"/>
          <w:color w:val="000000"/>
        </w:rPr>
        <w:t>532728</w:t>
      </w:r>
      <w:r>
        <w:rPr>
          <w:snapToGrid w:val="0"/>
          <w:color w:val="000000"/>
        </w:rPr>
        <w:t>9 - Fax 0</w:t>
      </w:r>
      <w:r w:rsidR="00933C21">
        <w:rPr>
          <w:snapToGrid w:val="0"/>
          <w:color w:val="000000"/>
        </w:rPr>
        <w:t>95313256</w:t>
      </w:r>
    </w:p>
    <w:p w14:paraId="515E5D83" w14:textId="77777777" w:rsidR="00933C21" w:rsidRDefault="00933C21" w:rsidP="008520AD">
      <w:pPr>
        <w:widowControl w:val="0"/>
        <w:tabs>
          <w:tab w:val="left" w:pos="2321"/>
        </w:tabs>
        <w:rPr>
          <w:snapToGrid w:val="0"/>
          <w:color w:val="000000"/>
        </w:rPr>
      </w:pPr>
      <w:r>
        <w:rPr>
          <w:snapToGrid w:val="0"/>
          <w:color w:val="000000"/>
        </w:rPr>
        <w:tab/>
        <w:t xml:space="preserve">E-mail  </w:t>
      </w:r>
      <w:r w:rsidR="00315C42">
        <w:rPr>
          <w:snapToGrid w:val="0"/>
          <w:color w:val="000000"/>
        </w:rPr>
        <w:t>ch.catania@maec.es</w:t>
      </w:r>
    </w:p>
    <w:p w14:paraId="2C364601" w14:textId="41C2C00A" w:rsidR="008520AD" w:rsidRDefault="008520AD" w:rsidP="008520A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bookmarkStart w:id="87" w:name="_Hlk191034580"/>
      <w:r w:rsidR="005052F3">
        <w:rPr>
          <w:snapToGrid w:val="0"/>
          <w:color w:val="000000"/>
        </w:rPr>
        <w:t xml:space="preserve">Città Metropolitane di </w:t>
      </w:r>
      <w:r>
        <w:rPr>
          <w:snapToGrid w:val="0"/>
          <w:color w:val="000000"/>
        </w:rPr>
        <w:t>Catania</w:t>
      </w:r>
      <w:r w:rsidR="005052F3">
        <w:rPr>
          <w:snapToGrid w:val="0"/>
          <w:color w:val="000000"/>
        </w:rPr>
        <w:t xml:space="preserve"> e</w:t>
      </w:r>
      <w:r w:rsidR="009F141E">
        <w:rPr>
          <w:snapToGrid w:val="0"/>
          <w:color w:val="000000"/>
        </w:rPr>
        <w:t xml:space="preserve"> Messina</w:t>
      </w:r>
      <w:bookmarkEnd w:id="87"/>
      <w:r w:rsidR="005052F3">
        <w:rPr>
          <w:snapToGrid w:val="0"/>
          <w:color w:val="000000"/>
        </w:rPr>
        <w:t xml:space="preserve"> e Province di Siracusa e Ragusa</w:t>
      </w:r>
    </w:p>
    <w:p w14:paraId="2F36053D" w14:textId="77777777" w:rsidR="00E62556" w:rsidRDefault="00E62556" w:rsidP="008520AD">
      <w:pPr>
        <w:widowControl w:val="0"/>
        <w:tabs>
          <w:tab w:val="left" w:pos="90"/>
          <w:tab w:val="left" w:pos="2321"/>
        </w:tabs>
        <w:rPr>
          <w:snapToGrid w:val="0"/>
          <w:color w:val="000000"/>
        </w:rPr>
      </w:pPr>
    </w:p>
    <w:p w14:paraId="39285EEB" w14:textId="2AE943D3" w:rsidR="008520AD" w:rsidRDefault="00933C21" w:rsidP="008520AD">
      <w:pPr>
        <w:widowControl w:val="0"/>
        <w:tabs>
          <w:tab w:val="left" w:pos="90"/>
          <w:tab w:val="left" w:pos="2321"/>
        </w:tabs>
        <w:rPr>
          <w:snapToGrid w:val="0"/>
          <w:color w:val="000000"/>
        </w:rPr>
      </w:pPr>
      <w:r>
        <w:rPr>
          <w:snapToGrid w:val="0"/>
          <w:color w:val="000000"/>
        </w:rPr>
        <w:t xml:space="preserve">Signor LUCA RENATO MIRONE, Console Onorario (Exequatur </w:t>
      </w:r>
      <w:r w:rsidR="009F141E">
        <w:rPr>
          <w:snapToGrid w:val="0"/>
          <w:color w:val="000000"/>
        </w:rPr>
        <w:t>18 marzo 202</w:t>
      </w:r>
      <w:r w:rsidR="00BF457F">
        <w:rPr>
          <w:snapToGrid w:val="0"/>
          <w:color w:val="000000"/>
        </w:rPr>
        <w:t>5</w:t>
      </w:r>
      <w:r>
        <w:rPr>
          <w:snapToGrid w:val="0"/>
          <w:color w:val="000000"/>
        </w:rPr>
        <w:t>)</w:t>
      </w:r>
    </w:p>
    <w:p w14:paraId="5CCE2CF2" w14:textId="77777777" w:rsidR="005D7D2F" w:rsidRDefault="005D7D2F" w:rsidP="005D7D2F">
      <w:pPr>
        <w:widowControl w:val="0"/>
        <w:tabs>
          <w:tab w:val="left" w:pos="90"/>
        </w:tabs>
        <w:rPr>
          <w:b/>
          <w:snapToGrid w:val="0"/>
          <w:color w:val="000080"/>
          <w:u w:val="single"/>
        </w:rPr>
      </w:pPr>
    </w:p>
    <w:p w14:paraId="6C9F1601" w14:textId="77777777" w:rsidR="005D7D2F" w:rsidRDefault="005D7D2F" w:rsidP="005D7D2F">
      <w:pPr>
        <w:widowControl w:val="0"/>
        <w:tabs>
          <w:tab w:val="left" w:pos="90"/>
        </w:tabs>
        <w:rPr>
          <w:b/>
          <w:snapToGrid w:val="0"/>
          <w:color w:val="000080"/>
          <w:u w:val="single"/>
        </w:rPr>
      </w:pPr>
    </w:p>
    <w:p w14:paraId="2E1C1941"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CATANZARO - CONSOLATO ONORARIO            </w:t>
      </w:r>
    </w:p>
    <w:p w14:paraId="070193E1" w14:textId="77777777" w:rsidR="00CE20EF" w:rsidRDefault="00CE20EF" w:rsidP="005D7D2F">
      <w:pPr>
        <w:widowControl w:val="0"/>
        <w:tabs>
          <w:tab w:val="left" w:pos="90"/>
          <w:tab w:val="left" w:pos="2321"/>
        </w:tabs>
        <w:rPr>
          <w:b/>
          <w:snapToGrid w:val="0"/>
          <w:color w:val="000000"/>
        </w:rPr>
      </w:pPr>
    </w:p>
    <w:p w14:paraId="6292DA3B" w14:textId="77777777" w:rsidR="004944D8" w:rsidRDefault="004944D8"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proofErr w:type="spellStart"/>
      <w:r w:rsidR="00BE495F">
        <w:rPr>
          <w:snapToGrid w:val="0"/>
          <w:color w:val="000000"/>
        </w:rPr>
        <w:t>Broussard</w:t>
      </w:r>
      <w:proofErr w:type="spellEnd"/>
      <w:r w:rsidR="00BE495F">
        <w:rPr>
          <w:snapToGrid w:val="0"/>
          <w:color w:val="000000"/>
        </w:rPr>
        <w:t>, 13</w:t>
      </w:r>
      <w:r>
        <w:rPr>
          <w:snapToGrid w:val="0"/>
          <w:color w:val="000000"/>
        </w:rPr>
        <w:t xml:space="preserve"> - 88100 Catanzaro </w:t>
      </w:r>
    </w:p>
    <w:p w14:paraId="36CAEBD1" w14:textId="77777777" w:rsidR="004944D8" w:rsidRDefault="004944D8" w:rsidP="005D7D2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BE495F">
        <w:rPr>
          <w:snapToGrid w:val="0"/>
          <w:color w:val="000000"/>
        </w:rPr>
        <w:t xml:space="preserve">e Fax </w:t>
      </w:r>
      <w:r>
        <w:rPr>
          <w:snapToGrid w:val="0"/>
          <w:color w:val="000000"/>
        </w:rPr>
        <w:t>096174</w:t>
      </w:r>
      <w:r w:rsidR="00BE495F">
        <w:rPr>
          <w:snapToGrid w:val="0"/>
          <w:color w:val="000000"/>
        </w:rPr>
        <w:t>27</w:t>
      </w:r>
      <w:r>
        <w:rPr>
          <w:snapToGrid w:val="0"/>
          <w:color w:val="000000"/>
        </w:rPr>
        <w:t>5</w:t>
      </w:r>
      <w:r w:rsidR="00BE495F">
        <w:rPr>
          <w:snapToGrid w:val="0"/>
          <w:color w:val="000000"/>
        </w:rPr>
        <w:t>4</w:t>
      </w:r>
    </w:p>
    <w:p w14:paraId="21C5775C" w14:textId="77777777" w:rsidR="00823D0F" w:rsidRDefault="00823D0F" w:rsidP="005D7D2F">
      <w:pPr>
        <w:widowControl w:val="0"/>
        <w:tabs>
          <w:tab w:val="left" w:pos="2321"/>
        </w:tabs>
        <w:rPr>
          <w:snapToGrid w:val="0"/>
          <w:color w:val="000000"/>
          <w:sz w:val="23"/>
        </w:rPr>
      </w:pPr>
      <w:r>
        <w:rPr>
          <w:snapToGrid w:val="0"/>
          <w:color w:val="000000"/>
        </w:rPr>
        <w:tab/>
        <w:t>E-mail ch.catanzaro@maec.es</w:t>
      </w:r>
    </w:p>
    <w:p w14:paraId="2F80D45F" w14:textId="77777777" w:rsidR="004944D8" w:rsidRDefault="004944D8"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3F067E">
        <w:rPr>
          <w:snapToGrid w:val="0"/>
        </w:rPr>
        <w:t>Calabria, Basilicata</w:t>
      </w:r>
      <w:r>
        <w:rPr>
          <w:snapToGrid w:val="0"/>
          <w:color w:val="000000"/>
        </w:rPr>
        <w:t xml:space="preserve">                  </w:t>
      </w:r>
    </w:p>
    <w:p w14:paraId="7C601314" w14:textId="77777777" w:rsidR="00EF4666" w:rsidRDefault="00EF4666" w:rsidP="005D7D2F">
      <w:pPr>
        <w:widowControl w:val="0"/>
        <w:tabs>
          <w:tab w:val="left" w:pos="90"/>
        </w:tabs>
        <w:rPr>
          <w:snapToGrid w:val="0"/>
          <w:color w:val="000000"/>
        </w:rPr>
      </w:pPr>
    </w:p>
    <w:p w14:paraId="0CC8ECEA" w14:textId="77777777" w:rsidR="004944D8" w:rsidRDefault="004944D8" w:rsidP="005D7D2F">
      <w:pPr>
        <w:widowControl w:val="0"/>
        <w:tabs>
          <w:tab w:val="left" w:pos="90"/>
        </w:tabs>
        <w:rPr>
          <w:snapToGrid w:val="0"/>
          <w:color w:val="000000"/>
          <w:sz w:val="26"/>
        </w:rPr>
      </w:pPr>
      <w:r>
        <w:rPr>
          <w:snapToGrid w:val="0"/>
          <w:color w:val="000000"/>
        </w:rPr>
        <w:t>Signora CRISTINA SEGURA GARCIA, Console Onorario (</w:t>
      </w:r>
      <w:r w:rsidR="000E7DA0">
        <w:rPr>
          <w:snapToGrid w:val="0"/>
          <w:color w:val="000000"/>
        </w:rPr>
        <w:t>Rinnovo e</w:t>
      </w:r>
      <w:r>
        <w:rPr>
          <w:snapToGrid w:val="0"/>
          <w:color w:val="000000"/>
        </w:rPr>
        <w:t xml:space="preserve">xequatur </w:t>
      </w:r>
      <w:r w:rsidR="003F067E">
        <w:rPr>
          <w:snapToGrid w:val="0"/>
          <w:color w:val="000000"/>
        </w:rPr>
        <w:t>31</w:t>
      </w:r>
      <w:r>
        <w:rPr>
          <w:snapToGrid w:val="0"/>
          <w:color w:val="000000"/>
        </w:rPr>
        <w:t xml:space="preserve"> </w:t>
      </w:r>
      <w:r w:rsidR="003F067E">
        <w:rPr>
          <w:snapToGrid w:val="0"/>
          <w:color w:val="000000"/>
        </w:rPr>
        <w:t>marz</w:t>
      </w:r>
      <w:r>
        <w:rPr>
          <w:snapToGrid w:val="0"/>
          <w:color w:val="000000"/>
        </w:rPr>
        <w:t>o 20</w:t>
      </w:r>
      <w:r w:rsidR="001B645A">
        <w:rPr>
          <w:snapToGrid w:val="0"/>
          <w:color w:val="000000"/>
        </w:rPr>
        <w:t>24</w:t>
      </w:r>
      <w:r>
        <w:rPr>
          <w:snapToGrid w:val="0"/>
          <w:color w:val="000000"/>
        </w:rPr>
        <w:t>)</w:t>
      </w:r>
    </w:p>
    <w:p w14:paraId="13359039" w14:textId="77777777" w:rsidR="005D7D2F" w:rsidRDefault="005D7D2F" w:rsidP="005D7D2F">
      <w:pPr>
        <w:widowControl w:val="0"/>
        <w:tabs>
          <w:tab w:val="left" w:pos="90"/>
        </w:tabs>
        <w:rPr>
          <w:b/>
          <w:snapToGrid w:val="0"/>
          <w:color w:val="000080"/>
          <w:u w:val="single"/>
        </w:rPr>
      </w:pPr>
    </w:p>
    <w:p w14:paraId="12B5847A" w14:textId="77777777" w:rsidR="00156E1C" w:rsidRDefault="00156E1C" w:rsidP="005D7D2F">
      <w:pPr>
        <w:widowControl w:val="0"/>
        <w:tabs>
          <w:tab w:val="left" w:pos="90"/>
        </w:tabs>
        <w:rPr>
          <w:b/>
          <w:snapToGrid w:val="0"/>
          <w:color w:val="000080"/>
          <w:u w:val="single"/>
        </w:rPr>
      </w:pPr>
    </w:p>
    <w:p w14:paraId="28F8D746"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FIRENZE - CONSOLATO ONORARIO            </w:t>
      </w:r>
    </w:p>
    <w:p w14:paraId="6D67689A" w14:textId="77777777" w:rsidR="00CE20EF" w:rsidRDefault="00CE20EF" w:rsidP="005D7D2F">
      <w:pPr>
        <w:widowControl w:val="0"/>
        <w:tabs>
          <w:tab w:val="left" w:pos="90"/>
          <w:tab w:val="left" w:pos="2321"/>
        </w:tabs>
        <w:rPr>
          <w:b/>
          <w:snapToGrid w:val="0"/>
          <w:color w:val="000000"/>
        </w:rPr>
      </w:pPr>
    </w:p>
    <w:p w14:paraId="0BE5D4AA" w14:textId="5B39BC1D" w:rsidR="000A43C5" w:rsidRDefault="004944D8" w:rsidP="00156E1C">
      <w:pPr>
        <w:widowControl w:val="0"/>
        <w:tabs>
          <w:tab w:val="left" w:pos="90"/>
          <w:tab w:val="left" w:pos="2321"/>
        </w:tabs>
        <w:rPr>
          <w:snapToGrid w:val="0"/>
          <w:color w:val="000000"/>
          <w:sz w:val="23"/>
        </w:rPr>
      </w:pPr>
      <w:r>
        <w:rPr>
          <w:b/>
          <w:snapToGrid w:val="0"/>
          <w:color w:val="000000"/>
        </w:rPr>
        <w:t>Indirizzo</w:t>
      </w:r>
      <w:r>
        <w:rPr>
          <w:rFonts w:ascii="MS Sans Serif" w:hAnsi="MS Sans Serif"/>
          <w:snapToGrid w:val="0"/>
          <w:sz w:val="24"/>
        </w:rPr>
        <w:tab/>
      </w:r>
      <w:r w:rsidR="009A2275">
        <w:rPr>
          <w:snapToGrid w:val="0"/>
          <w:color w:val="000000"/>
        </w:rPr>
        <w:t xml:space="preserve"> </w:t>
      </w:r>
    </w:p>
    <w:p w14:paraId="0B1C3F53" w14:textId="05F6CDFA" w:rsidR="004944D8" w:rsidRDefault="004944D8"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bookmarkStart w:id="88" w:name="_Hlk198288398"/>
      <w:r w:rsidR="00823363">
        <w:rPr>
          <w:snapToGrid w:val="0"/>
        </w:rPr>
        <w:t>Città Metropolitana</w:t>
      </w:r>
      <w:r>
        <w:rPr>
          <w:snapToGrid w:val="0"/>
        </w:rPr>
        <w:t xml:space="preserve"> di Firenze</w:t>
      </w:r>
      <w:r w:rsidR="00823363">
        <w:rPr>
          <w:snapToGrid w:val="0"/>
        </w:rPr>
        <w:t xml:space="preserve"> e Province di</w:t>
      </w:r>
      <w:r>
        <w:rPr>
          <w:snapToGrid w:val="0"/>
        </w:rPr>
        <w:t xml:space="preserve"> Arezzo, Grosseto, Pistoia e Siena</w:t>
      </w:r>
      <w:r>
        <w:rPr>
          <w:rFonts w:ascii="MS Sans Serif" w:hAnsi="MS Sans Serif"/>
          <w:snapToGrid w:val="0"/>
          <w:sz w:val="24"/>
        </w:rPr>
        <w:t xml:space="preserve"> </w:t>
      </w:r>
      <w:bookmarkEnd w:id="88"/>
    </w:p>
    <w:p w14:paraId="55B60428" w14:textId="77777777" w:rsidR="005D7D2F" w:rsidRDefault="005D7D2F" w:rsidP="005D7D2F">
      <w:pPr>
        <w:widowControl w:val="0"/>
        <w:tabs>
          <w:tab w:val="left" w:pos="90"/>
        </w:tabs>
        <w:rPr>
          <w:snapToGrid w:val="0"/>
          <w:color w:val="000000"/>
        </w:rPr>
      </w:pPr>
    </w:p>
    <w:p w14:paraId="64AFF7E4" w14:textId="77777777" w:rsidR="005D7D2F" w:rsidRDefault="005D7D2F" w:rsidP="005D7D2F">
      <w:pPr>
        <w:widowControl w:val="0"/>
        <w:tabs>
          <w:tab w:val="left" w:pos="90"/>
        </w:tabs>
        <w:rPr>
          <w:b/>
          <w:snapToGrid w:val="0"/>
          <w:color w:val="000080"/>
          <w:u w:val="single"/>
        </w:rPr>
      </w:pPr>
    </w:p>
    <w:p w14:paraId="3C1358F4" w14:textId="77777777" w:rsidR="00156E1C" w:rsidRDefault="00156E1C" w:rsidP="005D7D2F">
      <w:pPr>
        <w:widowControl w:val="0"/>
        <w:tabs>
          <w:tab w:val="left" w:pos="90"/>
        </w:tabs>
        <w:rPr>
          <w:b/>
          <w:snapToGrid w:val="0"/>
          <w:color w:val="000080"/>
          <w:u w:val="single"/>
        </w:rPr>
      </w:pPr>
    </w:p>
    <w:p w14:paraId="4DC5CE0E" w14:textId="77777777" w:rsidR="00797CCC" w:rsidRDefault="00CC0200" w:rsidP="005D7D2F">
      <w:pPr>
        <w:widowControl w:val="0"/>
        <w:tabs>
          <w:tab w:val="left" w:pos="90"/>
        </w:tabs>
        <w:rPr>
          <w:b/>
          <w:snapToGrid w:val="0"/>
          <w:color w:val="000080"/>
          <w:u w:val="single"/>
        </w:rPr>
      </w:pPr>
      <w:r>
        <w:rPr>
          <w:b/>
          <w:snapToGrid w:val="0"/>
          <w:color w:val="000080"/>
          <w:u w:val="single"/>
        </w:rPr>
        <w:t>GENOVA</w:t>
      </w:r>
      <w:r w:rsidRPr="00CC0200">
        <w:rPr>
          <w:b/>
          <w:snapToGrid w:val="0"/>
          <w:color w:val="000080"/>
          <w:u w:val="single"/>
        </w:rPr>
        <w:t xml:space="preserve"> </w:t>
      </w:r>
      <w:r>
        <w:rPr>
          <w:b/>
          <w:snapToGrid w:val="0"/>
          <w:color w:val="000080"/>
          <w:u w:val="single"/>
        </w:rPr>
        <w:t xml:space="preserve">- CONSOLATO ONORARIO </w:t>
      </w:r>
    </w:p>
    <w:p w14:paraId="387EBBF7" w14:textId="77777777" w:rsidR="00CC0200" w:rsidRDefault="00CC0200" w:rsidP="00CC0200">
      <w:pPr>
        <w:widowControl w:val="0"/>
        <w:tabs>
          <w:tab w:val="left" w:pos="90"/>
          <w:tab w:val="left" w:pos="2321"/>
        </w:tabs>
        <w:rPr>
          <w:b/>
          <w:snapToGrid w:val="0"/>
          <w:color w:val="000000"/>
        </w:rPr>
      </w:pPr>
    </w:p>
    <w:p w14:paraId="70FDB424" w14:textId="77777777" w:rsidR="00CC0200" w:rsidRDefault="00CC0200" w:rsidP="00CC0200">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r w:rsidR="004A2FE6">
        <w:rPr>
          <w:snapToGrid w:val="0"/>
          <w:color w:val="000000"/>
        </w:rPr>
        <w:t>via Bartolomeo Bosco, 57 int.6 C 1°p. – 16121 Genova</w:t>
      </w:r>
    </w:p>
    <w:p w14:paraId="4FF4B8DF" w14:textId="77777777" w:rsidR="00CC0200" w:rsidRDefault="004A2FE6" w:rsidP="00CC0200">
      <w:pPr>
        <w:widowControl w:val="0"/>
        <w:tabs>
          <w:tab w:val="left" w:pos="90"/>
          <w:tab w:val="left" w:pos="2321"/>
        </w:tabs>
        <w:rPr>
          <w:snapToGrid w:val="0"/>
          <w:color w:val="000000"/>
        </w:rPr>
      </w:pPr>
      <w:r w:rsidRPr="004A2FE6">
        <w:rPr>
          <w:snapToGrid w:val="0"/>
          <w:color w:val="000000"/>
        </w:rPr>
        <w:tab/>
      </w:r>
      <w:r w:rsidRPr="004A2FE6">
        <w:rPr>
          <w:snapToGrid w:val="0"/>
          <w:color w:val="000000"/>
        </w:rPr>
        <w:tab/>
        <w:t xml:space="preserve"> Tel. 010 5954421</w:t>
      </w:r>
    </w:p>
    <w:p w14:paraId="7A651D26" w14:textId="77777777" w:rsidR="004A2FE6" w:rsidRPr="004A2FE6" w:rsidRDefault="004A2FE6" w:rsidP="00CC0200">
      <w:pPr>
        <w:widowControl w:val="0"/>
        <w:tabs>
          <w:tab w:val="left" w:pos="90"/>
          <w:tab w:val="left" w:pos="2321"/>
        </w:tabs>
        <w:rPr>
          <w:snapToGrid w:val="0"/>
          <w:color w:val="000000"/>
        </w:rPr>
      </w:pPr>
      <w:r>
        <w:rPr>
          <w:snapToGrid w:val="0"/>
          <w:color w:val="000000"/>
        </w:rPr>
        <w:tab/>
      </w:r>
      <w:r>
        <w:rPr>
          <w:snapToGrid w:val="0"/>
          <w:color w:val="000000"/>
        </w:rPr>
        <w:tab/>
        <w:t xml:space="preserve"> E-mail: </w:t>
      </w:r>
      <w:hyperlink r:id="rId493" w:history="1">
        <w:r w:rsidRPr="00E17AA9">
          <w:rPr>
            <w:rStyle w:val="Collegamentoipertestuale"/>
            <w:snapToGrid w:val="0"/>
          </w:rPr>
          <w:t>giovanni.palma@studiopalma.eu</w:t>
        </w:r>
      </w:hyperlink>
      <w:r>
        <w:rPr>
          <w:snapToGrid w:val="0"/>
          <w:color w:val="000000"/>
        </w:rPr>
        <w:t xml:space="preserve"> </w:t>
      </w:r>
    </w:p>
    <w:p w14:paraId="141C285A" w14:textId="505BBFA9" w:rsidR="004A2FE6" w:rsidRPr="004A2FE6" w:rsidRDefault="00CC0200" w:rsidP="00CC0200">
      <w:pPr>
        <w:widowControl w:val="0"/>
        <w:tabs>
          <w:tab w:val="left" w:pos="90"/>
          <w:tab w:val="left" w:pos="2321"/>
        </w:tabs>
        <w:rPr>
          <w:rFonts w:ascii="MS Sans Serif" w:hAnsi="MS Sans Serif"/>
          <w:snapToGrid w:val="0"/>
          <w:sz w:val="16"/>
          <w:szCs w:val="16"/>
        </w:rPr>
      </w:pPr>
      <w:r>
        <w:rPr>
          <w:b/>
          <w:snapToGrid w:val="0"/>
          <w:color w:val="000000"/>
        </w:rPr>
        <w:t>Circoscrizione</w:t>
      </w:r>
      <w:r>
        <w:rPr>
          <w:rFonts w:ascii="MS Sans Serif" w:hAnsi="MS Sans Serif"/>
          <w:snapToGrid w:val="0"/>
          <w:sz w:val="24"/>
        </w:rPr>
        <w:tab/>
      </w:r>
      <w:r w:rsidR="00957754">
        <w:rPr>
          <w:rFonts w:ascii="MS Sans Serif" w:hAnsi="MS Sans Serif"/>
          <w:snapToGrid w:val="0"/>
          <w:sz w:val="24"/>
        </w:rPr>
        <w:t xml:space="preserve"> </w:t>
      </w:r>
      <w:r w:rsidR="00957754">
        <w:rPr>
          <w:snapToGrid w:val="0"/>
        </w:rPr>
        <w:t>Liguria</w:t>
      </w:r>
    </w:p>
    <w:p w14:paraId="1744CDC1" w14:textId="77777777" w:rsidR="00FE5973" w:rsidRDefault="00FE5973" w:rsidP="005D7D2F">
      <w:pPr>
        <w:widowControl w:val="0"/>
        <w:tabs>
          <w:tab w:val="left" w:pos="90"/>
        </w:tabs>
        <w:rPr>
          <w:snapToGrid w:val="0"/>
          <w:color w:val="000000"/>
        </w:rPr>
      </w:pPr>
    </w:p>
    <w:p w14:paraId="45961C69" w14:textId="08345B72" w:rsidR="0022133E" w:rsidRPr="004A2FE6" w:rsidRDefault="004A2FE6" w:rsidP="005D7D2F">
      <w:pPr>
        <w:widowControl w:val="0"/>
        <w:tabs>
          <w:tab w:val="left" w:pos="90"/>
        </w:tabs>
        <w:rPr>
          <w:snapToGrid w:val="0"/>
          <w:color w:val="000000"/>
        </w:rPr>
      </w:pPr>
      <w:r w:rsidRPr="004A2FE6">
        <w:rPr>
          <w:snapToGrid w:val="0"/>
          <w:color w:val="000000"/>
        </w:rPr>
        <w:t xml:space="preserve">Signor </w:t>
      </w:r>
      <w:r>
        <w:rPr>
          <w:snapToGrid w:val="0"/>
          <w:color w:val="000000"/>
        </w:rPr>
        <w:t>GIOVANNI PALMA</w:t>
      </w:r>
      <w:r w:rsidRPr="004A2FE6">
        <w:rPr>
          <w:snapToGrid w:val="0"/>
          <w:color w:val="000000"/>
        </w:rPr>
        <w:t xml:space="preserve">, Console Onorario (Exequatur </w:t>
      </w:r>
      <w:r>
        <w:rPr>
          <w:snapToGrid w:val="0"/>
          <w:color w:val="000000"/>
        </w:rPr>
        <w:t>2 marzo 2022</w:t>
      </w:r>
      <w:r w:rsidR="00957754">
        <w:rPr>
          <w:snapToGrid w:val="0"/>
          <w:color w:val="000000"/>
        </w:rPr>
        <w:t xml:space="preserve"> e Exequatur 28 marzo 2025 – 1° marzo 2027</w:t>
      </w:r>
      <w:r w:rsidRPr="004A2FE6">
        <w:rPr>
          <w:snapToGrid w:val="0"/>
          <w:color w:val="000000"/>
        </w:rPr>
        <w:t>)</w:t>
      </w:r>
    </w:p>
    <w:p w14:paraId="2ACCC3EF" w14:textId="77777777" w:rsidR="004A2FE6" w:rsidRDefault="004A2FE6" w:rsidP="0022133E">
      <w:pPr>
        <w:widowControl w:val="0"/>
        <w:tabs>
          <w:tab w:val="left" w:pos="90"/>
        </w:tabs>
        <w:jc w:val="right"/>
        <w:rPr>
          <w:b/>
          <w:snapToGrid w:val="0"/>
          <w:color w:val="000000"/>
          <w:sz w:val="16"/>
        </w:rPr>
      </w:pPr>
    </w:p>
    <w:p w14:paraId="3800BFF5" w14:textId="77777777" w:rsidR="00156E1C" w:rsidRDefault="00156E1C" w:rsidP="0022133E">
      <w:pPr>
        <w:widowControl w:val="0"/>
        <w:tabs>
          <w:tab w:val="left" w:pos="90"/>
        </w:tabs>
        <w:jc w:val="right"/>
        <w:rPr>
          <w:b/>
          <w:snapToGrid w:val="0"/>
          <w:color w:val="000000"/>
          <w:sz w:val="16"/>
        </w:rPr>
      </w:pPr>
    </w:p>
    <w:p w14:paraId="5BD751C8" w14:textId="77777777" w:rsidR="00156E1C" w:rsidRDefault="00156E1C" w:rsidP="0022133E">
      <w:pPr>
        <w:widowControl w:val="0"/>
        <w:tabs>
          <w:tab w:val="left" w:pos="90"/>
        </w:tabs>
        <w:jc w:val="right"/>
        <w:rPr>
          <w:b/>
          <w:snapToGrid w:val="0"/>
          <w:color w:val="000000"/>
          <w:sz w:val="16"/>
        </w:rPr>
      </w:pPr>
    </w:p>
    <w:p w14:paraId="75FAA8E3" w14:textId="77777777" w:rsidR="002C548B" w:rsidRDefault="002C548B" w:rsidP="0022133E">
      <w:pPr>
        <w:widowControl w:val="0"/>
        <w:tabs>
          <w:tab w:val="left" w:pos="90"/>
        </w:tabs>
        <w:jc w:val="right"/>
        <w:rPr>
          <w:b/>
          <w:snapToGrid w:val="0"/>
          <w:color w:val="000000"/>
          <w:sz w:val="16"/>
        </w:rPr>
      </w:pPr>
    </w:p>
    <w:p w14:paraId="2C2E0ACC" w14:textId="77777777" w:rsidR="0022133E" w:rsidRDefault="0022133E" w:rsidP="0022133E">
      <w:pPr>
        <w:widowControl w:val="0"/>
        <w:tabs>
          <w:tab w:val="left" w:pos="90"/>
        </w:tabs>
        <w:jc w:val="right"/>
        <w:rPr>
          <w:b/>
          <w:snapToGrid w:val="0"/>
          <w:color w:val="000080"/>
          <w:u w:val="single"/>
        </w:rPr>
      </w:pPr>
      <w:r>
        <w:rPr>
          <w:b/>
          <w:snapToGrid w:val="0"/>
          <w:color w:val="000000"/>
          <w:sz w:val="16"/>
        </w:rPr>
        <w:t>SPAGNA</w:t>
      </w:r>
    </w:p>
    <w:p w14:paraId="7D60F12C" w14:textId="77777777" w:rsidR="0022133E" w:rsidRPr="0087696F" w:rsidRDefault="0022133E" w:rsidP="005D7D2F">
      <w:pPr>
        <w:widowControl w:val="0"/>
        <w:tabs>
          <w:tab w:val="left" w:pos="90"/>
        </w:tabs>
        <w:rPr>
          <w:b/>
          <w:snapToGrid w:val="0"/>
          <w:color w:val="000080"/>
          <w:sz w:val="4"/>
          <w:szCs w:val="4"/>
          <w:u w:val="single"/>
        </w:rPr>
      </w:pPr>
    </w:p>
    <w:p w14:paraId="0B11269D" w14:textId="77777777" w:rsidR="002A5540" w:rsidRDefault="002A5540" w:rsidP="005D7D2F">
      <w:pPr>
        <w:widowControl w:val="0"/>
        <w:tabs>
          <w:tab w:val="left" w:pos="90"/>
        </w:tabs>
        <w:rPr>
          <w:b/>
          <w:snapToGrid w:val="0"/>
          <w:color w:val="000080"/>
          <w:u w:val="single"/>
        </w:rPr>
      </w:pPr>
    </w:p>
    <w:p w14:paraId="2C0311CE" w14:textId="77777777" w:rsidR="002A5540" w:rsidRDefault="002A5540" w:rsidP="002A5540">
      <w:pPr>
        <w:widowControl w:val="0"/>
        <w:tabs>
          <w:tab w:val="left" w:pos="90"/>
        </w:tabs>
        <w:rPr>
          <w:b/>
          <w:snapToGrid w:val="0"/>
          <w:color w:val="000080"/>
          <w:sz w:val="26"/>
          <w:u w:val="single"/>
        </w:rPr>
      </w:pPr>
      <w:r>
        <w:rPr>
          <w:b/>
          <w:snapToGrid w:val="0"/>
          <w:color w:val="000080"/>
          <w:u w:val="single"/>
        </w:rPr>
        <w:t xml:space="preserve">L’AQUILA - CONSOLATO ONORARIO            </w:t>
      </w:r>
    </w:p>
    <w:p w14:paraId="0CCECB3B" w14:textId="77777777" w:rsidR="002A5540" w:rsidRDefault="002A5540" w:rsidP="002A5540">
      <w:pPr>
        <w:widowControl w:val="0"/>
        <w:tabs>
          <w:tab w:val="left" w:pos="90"/>
          <w:tab w:val="left" w:pos="2321"/>
        </w:tabs>
        <w:rPr>
          <w:b/>
          <w:snapToGrid w:val="0"/>
          <w:color w:val="000000"/>
        </w:rPr>
      </w:pPr>
    </w:p>
    <w:p w14:paraId="74573D2B" w14:textId="77777777" w:rsidR="00CE3675" w:rsidRDefault="00CE3675" w:rsidP="00CE3675">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Scuola della Torretta, 89b – 67100 L’Aquila</w:t>
      </w:r>
    </w:p>
    <w:p w14:paraId="51D2974D" w14:textId="77777777" w:rsidR="00CE3675" w:rsidRDefault="00CE3675" w:rsidP="00CE3675">
      <w:pPr>
        <w:widowControl w:val="0"/>
        <w:tabs>
          <w:tab w:val="left" w:pos="2321"/>
        </w:tabs>
        <w:rPr>
          <w:snapToGrid w:val="0"/>
          <w:color w:val="000000"/>
        </w:rPr>
      </w:pPr>
      <w:r>
        <w:rPr>
          <w:rFonts w:ascii="MS Sans Serif" w:hAnsi="MS Sans Serif"/>
          <w:snapToGrid w:val="0"/>
          <w:sz w:val="24"/>
        </w:rPr>
        <w:tab/>
      </w:r>
      <w:r>
        <w:rPr>
          <w:snapToGrid w:val="0"/>
          <w:color w:val="000000"/>
        </w:rPr>
        <w:t>Tel. 0862</w:t>
      </w:r>
      <w:r w:rsidR="00945C12">
        <w:rPr>
          <w:snapToGrid w:val="0"/>
          <w:color w:val="000000"/>
        </w:rPr>
        <w:t xml:space="preserve"> 1821391</w:t>
      </w:r>
      <w:r>
        <w:rPr>
          <w:snapToGrid w:val="0"/>
          <w:color w:val="000000"/>
        </w:rPr>
        <w:t xml:space="preserve">  3494659319</w:t>
      </w:r>
    </w:p>
    <w:p w14:paraId="17034868" w14:textId="77777777" w:rsidR="00CE3675" w:rsidRDefault="00CE3675" w:rsidP="00CE3675">
      <w:pPr>
        <w:widowControl w:val="0"/>
        <w:tabs>
          <w:tab w:val="left" w:pos="2321"/>
        </w:tabs>
        <w:rPr>
          <w:snapToGrid w:val="0"/>
          <w:color w:val="000000"/>
          <w:sz w:val="23"/>
        </w:rPr>
      </w:pPr>
      <w:r>
        <w:rPr>
          <w:snapToGrid w:val="0"/>
          <w:color w:val="000000"/>
        </w:rPr>
        <w:tab/>
        <w:t xml:space="preserve">E-mail  </w:t>
      </w:r>
      <w:hyperlink r:id="rId494" w:history="1">
        <w:r w:rsidR="007B5DFA" w:rsidRPr="003C35FE">
          <w:rPr>
            <w:rStyle w:val="Collegamentoipertestuale"/>
            <w:snapToGrid w:val="0"/>
          </w:rPr>
          <w:t>ch.laquila@maec.es</w:t>
        </w:r>
      </w:hyperlink>
      <w:r w:rsidR="007B5DFA">
        <w:rPr>
          <w:snapToGrid w:val="0"/>
          <w:color w:val="000000"/>
        </w:rPr>
        <w:t xml:space="preserve"> </w:t>
      </w:r>
    </w:p>
    <w:p w14:paraId="73FD72AE" w14:textId="77777777" w:rsidR="002A5540" w:rsidRDefault="002A5540" w:rsidP="002A5540">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Abruzzo, Molise</w:t>
      </w:r>
      <w:r>
        <w:rPr>
          <w:snapToGrid w:val="0"/>
          <w:color w:val="000000"/>
        </w:rPr>
        <w:t xml:space="preserve">                  </w:t>
      </w:r>
    </w:p>
    <w:p w14:paraId="5D256031" w14:textId="77777777" w:rsidR="002A5540" w:rsidRDefault="002A5540" w:rsidP="002A5540">
      <w:pPr>
        <w:widowControl w:val="0"/>
        <w:tabs>
          <w:tab w:val="left" w:pos="90"/>
        </w:tabs>
        <w:rPr>
          <w:snapToGrid w:val="0"/>
          <w:color w:val="000000"/>
        </w:rPr>
      </w:pPr>
    </w:p>
    <w:p w14:paraId="7DE80FB0" w14:textId="0760AB6C" w:rsidR="00CE3675" w:rsidRDefault="00CE3675" w:rsidP="002A5540">
      <w:pPr>
        <w:widowControl w:val="0"/>
        <w:tabs>
          <w:tab w:val="left" w:pos="90"/>
        </w:tabs>
        <w:rPr>
          <w:snapToGrid w:val="0"/>
          <w:color w:val="000000"/>
        </w:rPr>
      </w:pPr>
      <w:r>
        <w:rPr>
          <w:snapToGrid w:val="0"/>
          <w:color w:val="000000"/>
        </w:rPr>
        <w:t xml:space="preserve">Signora MAGDALENA </w:t>
      </w:r>
      <w:r w:rsidR="00ED4272" w:rsidRPr="00ED4272">
        <w:rPr>
          <w:snapToGrid w:val="0"/>
          <w:color w:val="000000"/>
        </w:rPr>
        <w:t>LEÓN GÓMEZ</w:t>
      </w:r>
      <w:r>
        <w:rPr>
          <w:snapToGrid w:val="0"/>
          <w:color w:val="000000"/>
        </w:rPr>
        <w:t xml:space="preserve">, Console Onorario (Exequatur 12 novembre </w:t>
      </w:r>
      <w:r w:rsidR="00D31CC6">
        <w:rPr>
          <w:snapToGrid w:val="0"/>
          <w:color w:val="000000"/>
        </w:rPr>
        <w:t>2024</w:t>
      </w:r>
      <w:r>
        <w:rPr>
          <w:snapToGrid w:val="0"/>
          <w:color w:val="000000"/>
        </w:rPr>
        <w:t>)</w:t>
      </w:r>
    </w:p>
    <w:p w14:paraId="4AAED59D" w14:textId="77777777" w:rsidR="00CE3675" w:rsidRDefault="00CE3675" w:rsidP="002A5540">
      <w:pPr>
        <w:widowControl w:val="0"/>
        <w:tabs>
          <w:tab w:val="left" w:pos="90"/>
        </w:tabs>
        <w:rPr>
          <w:snapToGrid w:val="0"/>
          <w:color w:val="000000"/>
        </w:rPr>
      </w:pPr>
    </w:p>
    <w:p w14:paraId="3045B97C" w14:textId="77777777" w:rsidR="002A5540" w:rsidRDefault="002A5540" w:rsidP="005D7D2F">
      <w:pPr>
        <w:widowControl w:val="0"/>
        <w:tabs>
          <w:tab w:val="left" w:pos="90"/>
        </w:tabs>
        <w:rPr>
          <w:b/>
          <w:snapToGrid w:val="0"/>
          <w:color w:val="000080"/>
          <w:u w:val="single"/>
        </w:rPr>
      </w:pPr>
    </w:p>
    <w:p w14:paraId="7DE98E87"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LIVORNO - CONSOLATO ONORARIO            </w:t>
      </w:r>
    </w:p>
    <w:p w14:paraId="040DD200" w14:textId="77777777" w:rsidR="00C25970" w:rsidRDefault="00C25970" w:rsidP="005D7D2F">
      <w:pPr>
        <w:widowControl w:val="0"/>
        <w:tabs>
          <w:tab w:val="left" w:pos="90"/>
          <w:tab w:val="left" w:pos="2321"/>
        </w:tabs>
        <w:rPr>
          <w:b/>
          <w:snapToGrid w:val="0"/>
          <w:color w:val="000000"/>
        </w:rPr>
      </w:pPr>
    </w:p>
    <w:p w14:paraId="213DEE58" w14:textId="77777777" w:rsidR="004944D8" w:rsidRDefault="004944D8"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Cavour, 12 - 5712</w:t>
      </w:r>
      <w:r w:rsidR="004550D3">
        <w:rPr>
          <w:snapToGrid w:val="0"/>
          <w:color w:val="000000"/>
        </w:rPr>
        <w:t>3</w:t>
      </w:r>
      <w:r>
        <w:rPr>
          <w:snapToGrid w:val="0"/>
          <w:color w:val="000000"/>
        </w:rPr>
        <w:t xml:space="preserve"> Livorno </w:t>
      </w:r>
    </w:p>
    <w:p w14:paraId="5FED5D1D" w14:textId="77777777" w:rsidR="004550D3" w:rsidRDefault="004944D8" w:rsidP="005D7D2F">
      <w:pPr>
        <w:widowControl w:val="0"/>
        <w:tabs>
          <w:tab w:val="left" w:pos="2321"/>
        </w:tabs>
        <w:rPr>
          <w:snapToGrid w:val="0"/>
          <w:color w:val="000000"/>
        </w:rPr>
      </w:pPr>
      <w:r>
        <w:rPr>
          <w:rFonts w:ascii="MS Sans Serif" w:hAnsi="MS Sans Serif"/>
          <w:snapToGrid w:val="0"/>
          <w:sz w:val="24"/>
        </w:rPr>
        <w:tab/>
      </w:r>
      <w:r>
        <w:rPr>
          <w:snapToGrid w:val="0"/>
          <w:color w:val="000000"/>
        </w:rPr>
        <w:t>Tel. 0586846111 - Fax 0586846255</w:t>
      </w:r>
    </w:p>
    <w:p w14:paraId="301A15C0" w14:textId="77777777" w:rsidR="004944D8" w:rsidRDefault="004550D3" w:rsidP="005D7D2F">
      <w:pPr>
        <w:widowControl w:val="0"/>
        <w:tabs>
          <w:tab w:val="left" w:pos="2321"/>
        </w:tabs>
        <w:rPr>
          <w:snapToGrid w:val="0"/>
          <w:color w:val="000000"/>
          <w:sz w:val="23"/>
        </w:rPr>
      </w:pPr>
      <w:r>
        <w:rPr>
          <w:snapToGrid w:val="0"/>
          <w:color w:val="000000"/>
        </w:rPr>
        <w:tab/>
        <w:t>E-mail  c.fremura@fremuragroup.com</w:t>
      </w:r>
      <w:r w:rsidR="004944D8">
        <w:rPr>
          <w:snapToGrid w:val="0"/>
          <w:color w:val="000000"/>
        </w:rPr>
        <w:t xml:space="preserve">  </w:t>
      </w:r>
    </w:p>
    <w:p w14:paraId="73C13605" w14:textId="77777777" w:rsidR="005D7D2F" w:rsidRDefault="004944D8" w:rsidP="00940024">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533DEF" w:rsidRPr="00533DEF">
        <w:rPr>
          <w:snapToGrid w:val="0"/>
        </w:rPr>
        <w:t>Province di</w:t>
      </w:r>
      <w:r w:rsidR="00533DEF">
        <w:rPr>
          <w:rFonts w:ascii="MS Sans Serif" w:hAnsi="MS Sans Serif"/>
          <w:snapToGrid w:val="0"/>
          <w:sz w:val="24"/>
        </w:rPr>
        <w:t xml:space="preserve"> </w:t>
      </w:r>
      <w:r w:rsidR="009837F2" w:rsidRPr="009837F2">
        <w:rPr>
          <w:snapToGrid w:val="0"/>
          <w:color w:val="000000"/>
        </w:rPr>
        <w:t>Livorno, Lucca, Massa Carrara, Pisa</w:t>
      </w:r>
    </w:p>
    <w:p w14:paraId="564264C3" w14:textId="77777777" w:rsidR="00940024" w:rsidRDefault="00940024" w:rsidP="00940024">
      <w:pPr>
        <w:widowControl w:val="0"/>
        <w:tabs>
          <w:tab w:val="left" w:pos="90"/>
          <w:tab w:val="left" w:pos="2321"/>
        </w:tabs>
        <w:rPr>
          <w:snapToGrid w:val="0"/>
          <w:color w:val="000000"/>
        </w:rPr>
      </w:pPr>
    </w:p>
    <w:p w14:paraId="4C206BEC" w14:textId="77777777" w:rsidR="004944D8" w:rsidRDefault="004944D8" w:rsidP="005D7D2F">
      <w:pPr>
        <w:widowControl w:val="0"/>
        <w:tabs>
          <w:tab w:val="left" w:pos="90"/>
        </w:tabs>
        <w:rPr>
          <w:snapToGrid w:val="0"/>
          <w:color w:val="000000"/>
          <w:sz w:val="26"/>
        </w:rPr>
      </w:pPr>
      <w:r>
        <w:rPr>
          <w:snapToGrid w:val="0"/>
          <w:color w:val="000000"/>
        </w:rPr>
        <w:t>Signor CESARE FREMURA, Console Onorario (</w:t>
      </w:r>
      <w:r w:rsidR="00533DEF">
        <w:rPr>
          <w:snapToGrid w:val="0"/>
          <w:color w:val="000000"/>
        </w:rPr>
        <w:t>Rinnovo e</w:t>
      </w:r>
      <w:r>
        <w:rPr>
          <w:snapToGrid w:val="0"/>
          <w:color w:val="000000"/>
        </w:rPr>
        <w:t>xequatur 1</w:t>
      </w:r>
      <w:r w:rsidR="00A05E87">
        <w:rPr>
          <w:snapToGrid w:val="0"/>
          <w:color w:val="000000"/>
        </w:rPr>
        <w:t>9</w:t>
      </w:r>
      <w:r>
        <w:rPr>
          <w:snapToGrid w:val="0"/>
          <w:color w:val="000000"/>
        </w:rPr>
        <w:t xml:space="preserve"> </w:t>
      </w:r>
      <w:r w:rsidR="00A05E87">
        <w:rPr>
          <w:snapToGrid w:val="0"/>
          <w:color w:val="000000"/>
        </w:rPr>
        <w:t>marzo</w:t>
      </w:r>
      <w:r>
        <w:rPr>
          <w:snapToGrid w:val="0"/>
          <w:color w:val="000000"/>
        </w:rPr>
        <w:t xml:space="preserve"> 20</w:t>
      </w:r>
      <w:r w:rsidR="00C06A3B">
        <w:rPr>
          <w:snapToGrid w:val="0"/>
          <w:color w:val="000000"/>
        </w:rPr>
        <w:t>24</w:t>
      </w:r>
      <w:r>
        <w:rPr>
          <w:snapToGrid w:val="0"/>
          <w:color w:val="000000"/>
        </w:rPr>
        <w:t>)</w:t>
      </w:r>
    </w:p>
    <w:p w14:paraId="12D929D5" w14:textId="77777777" w:rsidR="005D7D2F" w:rsidRDefault="005D7D2F" w:rsidP="005D7D2F">
      <w:pPr>
        <w:widowControl w:val="0"/>
        <w:tabs>
          <w:tab w:val="left" w:pos="90"/>
        </w:tabs>
        <w:rPr>
          <w:b/>
          <w:snapToGrid w:val="0"/>
          <w:color w:val="000080"/>
          <w:u w:val="single"/>
        </w:rPr>
      </w:pPr>
    </w:p>
    <w:p w14:paraId="302695D7" w14:textId="77777777" w:rsidR="00E41EB2" w:rsidRDefault="00E41EB2" w:rsidP="00064882">
      <w:pPr>
        <w:widowControl w:val="0"/>
        <w:tabs>
          <w:tab w:val="left" w:pos="90"/>
        </w:tabs>
        <w:rPr>
          <w:b/>
          <w:snapToGrid w:val="0"/>
          <w:color w:val="000080"/>
          <w:u w:val="single"/>
        </w:rPr>
      </w:pPr>
    </w:p>
    <w:p w14:paraId="534F1B31" w14:textId="77777777" w:rsidR="006E615C" w:rsidRDefault="006E615C" w:rsidP="00064882">
      <w:pPr>
        <w:widowControl w:val="0"/>
        <w:tabs>
          <w:tab w:val="left" w:pos="90"/>
        </w:tabs>
        <w:rPr>
          <w:b/>
          <w:snapToGrid w:val="0"/>
          <w:color w:val="000080"/>
          <w:sz w:val="26"/>
          <w:u w:val="single"/>
        </w:rPr>
      </w:pPr>
      <w:r>
        <w:rPr>
          <w:b/>
          <w:snapToGrid w:val="0"/>
          <w:color w:val="000080"/>
          <w:u w:val="single"/>
        </w:rPr>
        <w:t xml:space="preserve">NOVARA - CONSOLATO ONORARIO            </w:t>
      </w:r>
    </w:p>
    <w:p w14:paraId="1CD30896" w14:textId="77777777" w:rsidR="00B75210" w:rsidRDefault="00B75210" w:rsidP="00064882">
      <w:pPr>
        <w:widowControl w:val="0"/>
        <w:tabs>
          <w:tab w:val="left" w:pos="90"/>
          <w:tab w:val="left" w:pos="2321"/>
        </w:tabs>
        <w:rPr>
          <w:b/>
          <w:snapToGrid w:val="0"/>
          <w:color w:val="000000"/>
        </w:rPr>
      </w:pPr>
    </w:p>
    <w:p w14:paraId="66FD178A" w14:textId="77777777" w:rsidR="006E615C" w:rsidRDefault="006E615C" w:rsidP="0006488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w:t>
      </w:r>
      <w:proofErr w:type="spellStart"/>
      <w:r w:rsidR="00A07189">
        <w:rPr>
          <w:snapToGrid w:val="0"/>
          <w:color w:val="000000"/>
        </w:rPr>
        <w:t>Azario</w:t>
      </w:r>
      <w:proofErr w:type="spellEnd"/>
      <w:r>
        <w:rPr>
          <w:snapToGrid w:val="0"/>
          <w:color w:val="000000"/>
        </w:rPr>
        <w:t>, 1</w:t>
      </w:r>
      <w:r w:rsidR="00A07189">
        <w:rPr>
          <w:snapToGrid w:val="0"/>
          <w:color w:val="000000"/>
        </w:rPr>
        <w:t>1</w:t>
      </w:r>
      <w:r>
        <w:rPr>
          <w:snapToGrid w:val="0"/>
          <w:color w:val="000000"/>
        </w:rPr>
        <w:t xml:space="preserve"> - 28100 Novara </w:t>
      </w:r>
    </w:p>
    <w:p w14:paraId="167CFA0D" w14:textId="77777777" w:rsidR="006E615C" w:rsidRDefault="006E615C" w:rsidP="00064882">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w:t>
      </w:r>
      <w:r w:rsidR="00A07189">
        <w:rPr>
          <w:snapToGrid w:val="0"/>
          <w:color w:val="000000"/>
        </w:rPr>
        <w:t>e</w:t>
      </w:r>
      <w:r>
        <w:rPr>
          <w:snapToGrid w:val="0"/>
          <w:color w:val="000000"/>
        </w:rPr>
        <w:t xml:space="preserve"> </w:t>
      </w:r>
      <w:r w:rsidR="00A07189">
        <w:rPr>
          <w:snapToGrid w:val="0"/>
          <w:color w:val="000000"/>
        </w:rPr>
        <w:t>f</w:t>
      </w:r>
      <w:r>
        <w:rPr>
          <w:snapToGrid w:val="0"/>
          <w:color w:val="000000"/>
        </w:rPr>
        <w:t>ax 03213</w:t>
      </w:r>
      <w:r w:rsidR="00A07189">
        <w:rPr>
          <w:snapToGrid w:val="0"/>
          <w:color w:val="000000"/>
        </w:rPr>
        <w:t>93659</w:t>
      </w:r>
    </w:p>
    <w:p w14:paraId="5391944C" w14:textId="77777777" w:rsidR="005746B5" w:rsidRDefault="005746B5" w:rsidP="00064882">
      <w:pPr>
        <w:widowControl w:val="0"/>
        <w:tabs>
          <w:tab w:val="left" w:pos="2321"/>
        </w:tabs>
        <w:rPr>
          <w:snapToGrid w:val="0"/>
          <w:color w:val="000000"/>
          <w:sz w:val="23"/>
        </w:rPr>
      </w:pPr>
      <w:r>
        <w:rPr>
          <w:snapToGrid w:val="0"/>
          <w:color w:val="000000"/>
        </w:rPr>
        <w:tab/>
        <w:t xml:space="preserve">E-mail  </w:t>
      </w:r>
      <w:r w:rsidR="00A07189">
        <w:rPr>
          <w:snapToGrid w:val="0"/>
          <w:color w:val="000000"/>
        </w:rPr>
        <w:t>consoleonorario.novara@gmail.com</w:t>
      </w:r>
    </w:p>
    <w:p w14:paraId="12F2FDB4" w14:textId="77777777" w:rsidR="006E615C" w:rsidRDefault="006E615C" w:rsidP="00064882">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Province di Biella, Vercelli, Novara, Verbania</w:t>
      </w:r>
    </w:p>
    <w:p w14:paraId="0EFBB0EB" w14:textId="77777777" w:rsidR="006E615C" w:rsidRDefault="006E615C" w:rsidP="006E615C">
      <w:pPr>
        <w:widowControl w:val="0"/>
        <w:tabs>
          <w:tab w:val="left" w:pos="90"/>
          <w:tab w:val="left" w:pos="2321"/>
        </w:tabs>
        <w:spacing w:before="40"/>
        <w:rPr>
          <w:snapToGrid w:val="0"/>
          <w:color w:val="000000"/>
        </w:rPr>
      </w:pPr>
    </w:p>
    <w:p w14:paraId="68BEE8A2" w14:textId="7D0C9C31" w:rsidR="006E615C" w:rsidRDefault="006E615C" w:rsidP="006E615C">
      <w:pPr>
        <w:widowControl w:val="0"/>
        <w:tabs>
          <w:tab w:val="left" w:pos="90"/>
          <w:tab w:val="left" w:pos="2321"/>
        </w:tabs>
        <w:spacing w:before="40"/>
        <w:rPr>
          <w:snapToGrid w:val="0"/>
          <w:color w:val="000000"/>
        </w:rPr>
      </w:pPr>
      <w:r>
        <w:rPr>
          <w:snapToGrid w:val="0"/>
          <w:color w:val="000000"/>
        </w:rPr>
        <w:t xml:space="preserve">Signor </w:t>
      </w:r>
      <w:r w:rsidR="00A07189">
        <w:rPr>
          <w:snapToGrid w:val="0"/>
          <w:color w:val="000000"/>
        </w:rPr>
        <w:t>PIETRO BOROLI</w:t>
      </w:r>
      <w:r>
        <w:rPr>
          <w:snapToGrid w:val="0"/>
          <w:color w:val="000000"/>
        </w:rPr>
        <w:t>, Console Onorario (</w:t>
      </w:r>
      <w:r w:rsidR="00935057">
        <w:rPr>
          <w:snapToGrid w:val="0"/>
          <w:color w:val="000000"/>
        </w:rPr>
        <w:t>Rinnovo e</w:t>
      </w:r>
      <w:r>
        <w:rPr>
          <w:snapToGrid w:val="0"/>
          <w:color w:val="000000"/>
        </w:rPr>
        <w:t xml:space="preserve">xequatur </w:t>
      </w:r>
      <w:r w:rsidR="00ED1823">
        <w:rPr>
          <w:snapToGrid w:val="0"/>
          <w:color w:val="000000"/>
        </w:rPr>
        <w:t>2</w:t>
      </w:r>
      <w:r w:rsidR="00935057">
        <w:rPr>
          <w:snapToGrid w:val="0"/>
          <w:color w:val="000000"/>
        </w:rPr>
        <w:t>4</w:t>
      </w:r>
      <w:r>
        <w:rPr>
          <w:snapToGrid w:val="0"/>
          <w:color w:val="000000"/>
        </w:rPr>
        <w:t xml:space="preserve"> </w:t>
      </w:r>
      <w:r w:rsidR="00A07189">
        <w:rPr>
          <w:snapToGrid w:val="0"/>
          <w:color w:val="000000"/>
        </w:rPr>
        <w:t>giugn</w:t>
      </w:r>
      <w:r>
        <w:rPr>
          <w:snapToGrid w:val="0"/>
          <w:color w:val="000000"/>
        </w:rPr>
        <w:t>o 20</w:t>
      </w:r>
      <w:r w:rsidR="00935057">
        <w:rPr>
          <w:snapToGrid w:val="0"/>
          <w:color w:val="000000"/>
        </w:rPr>
        <w:t>2</w:t>
      </w:r>
      <w:r w:rsidR="00DC74E9">
        <w:rPr>
          <w:snapToGrid w:val="0"/>
          <w:color w:val="000000"/>
        </w:rPr>
        <w:t>5</w:t>
      </w:r>
      <w:r>
        <w:rPr>
          <w:snapToGrid w:val="0"/>
          <w:color w:val="000000"/>
        </w:rPr>
        <w:t>)</w:t>
      </w:r>
    </w:p>
    <w:p w14:paraId="7EEF70B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ONORARIO            </w:t>
      </w:r>
    </w:p>
    <w:p w14:paraId="42C3B22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Piazzale Ungheria, 73 - 90141 Palermo </w:t>
      </w:r>
    </w:p>
    <w:p w14:paraId="6895AF38" w14:textId="77777777" w:rsidR="00366A2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091320954 - Fax 091583706</w:t>
      </w:r>
    </w:p>
    <w:p w14:paraId="516FF4A0" w14:textId="77777777" w:rsidR="004944D8" w:rsidRDefault="00366A29">
      <w:pPr>
        <w:widowControl w:val="0"/>
        <w:tabs>
          <w:tab w:val="left" w:pos="2321"/>
        </w:tabs>
        <w:rPr>
          <w:snapToGrid w:val="0"/>
          <w:color w:val="000000"/>
          <w:sz w:val="23"/>
        </w:rPr>
      </w:pPr>
      <w:r>
        <w:rPr>
          <w:snapToGrid w:val="0"/>
          <w:color w:val="000000"/>
        </w:rPr>
        <w:tab/>
        <w:t xml:space="preserve">E-mail  </w:t>
      </w:r>
      <w:r w:rsidR="00EA0C38">
        <w:rPr>
          <w:snapToGrid w:val="0"/>
          <w:color w:val="000000"/>
        </w:rPr>
        <w:t>ch.palermo@maec.es</w:t>
      </w:r>
      <w:r w:rsidR="004944D8">
        <w:rPr>
          <w:snapToGrid w:val="0"/>
          <w:color w:val="000000"/>
        </w:rPr>
        <w:t xml:space="preserve">  </w:t>
      </w:r>
    </w:p>
    <w:p w14:paraId="4F086C9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9F141E">
        <w:rPr>
          <w:snapToGrid w:val="0"/>
          <w:color w:val="000000"/>
        </w:rPr>
        <w:t xml:space="preserve">Città metropolitana di Palermo e Provincia di </w:t>
      </w:r>
      <w:r w:rsidR="00F121F8">
        <w:rPr>
          <w:snapToGrid w:val="0"/>
          <w:color w:val="000000"/>
        </w:rPr>
        <w:t>Agrigento, Caltanissetta, Enna, Trapani</w:t>
      </w:r>
      <w:r>
        <w:rPr>
          <w:snapToGrid w:val="0"/>
          <w:color w:val="000000"/>
        </w:rPr>
        <w:t xml:space="preserve">       </w:t>
      </w:r>
    </w:p>
    <w:p w14:paraId="113A2410" w14:textId="77777777" w:rsidR="004944D8" w:rsidRDefault="004944D8">
      <w:pPr>
        <w:widowControl w:val="0"/>
        <w:tabs>
          <w:tab w:val="left" w:pos="90"/>
        </w:tabs>
        <w:spacing w:before="277"/>
        <w:rPr>
          <w:snapToGrid w:val="0"/>
          <w:color w:val="000000"/>
          <w:sz w:val="26"/>
        </w:rPr>
      </w:pPr>
      <w:r>
        <w:rPr>
          <w:snapToGrid w:val="0"/>
          <w:color w:val="000000"/>
        </w:rPr>
        <w:t xml:space="preserve">Signor </w:t>
      </w:r>
      <w:r w:rsidR="00036464">
        <w:rPr>
          <w:snapToGrid w:val="0"/>
          <w:color w:val="000000"/>
        </w:rPr>
        <w:t>BENEDETTO</w:t>
      </w:r>
      <w:r>
        <w:rPr>
          <w:snapToGrid w:val="0"/>
          <w:color w:val="000000"/>
        </w:rPr>
        <w:t xml:space="preserve"> CARAMANNA, Console Onorario (exequatur </w:t>
      </w:r>
      <w:r w:rsidR="00036464">
        <w:rPr>
          <w:snapToGrid w:val="0"/>
          <w:color w:val="000000"/>
        </w:rPr>
        <w:t>1 ottobre 2020</w:t>
      </w:r>
      <w:r>
        <w:rPr>
          <w:snapToGrid w:val="0"/>
          <w:color w:val="000000"/>
        </w:rPr>
        <w:t>)</w:t>
      </w:r>
    </w:p>
    <w:p w14:paraId="7E86396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PERUGIA - CONSOLATO ONORARIO            </w:t>
      </w:r>
    </w:p>
    <w:p w14:paraId="7E55EC9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Strada Marscianese, 30 </w:t>
      </w:r>
      <w:r w:rsidR="0079546F">
        <w:rPr>
          <w:snapToGrid w:val="0"/>
          <w:color w:val="000000"/>
        </w:rPr>
        <w:t>– località San Martino Delfico -</w:t>
      </w:r>
      <w:r>
        <w:rPr>
          <w:snapToGrid w:val="0"/>
          <w:color w:val="000000"/>
        </w:rPr>
        <w:t xml:space="preserve"> 06</w:t>
      </w:r>
      <w:r w:rsidR="0079546F">
        <w:rPr>
          <w:snapToGrid w:val="0"/>
          <w:color w:val="000000"/>
        </w:rPr>
        <w:t>132</w:t>
      </w:r>
      <w:r>
        <w:rPr>
          <w:snapToGrid w:val="0"/>
          <w:color w:val="000000"/>
        </w:rPr>
        <w:t xml:space="preserve"> Perugia </w:t>
      </w:r>
    </w:p>
    <w:p w14:paraId="4162C043" w14:textId="77777777" w:rsidR="005E53DC" w:rsidRDefault="004944D8">
      <w:pPr>
        <w:widowControl w:val="0"/>
        <w:tabs>
          <w:tab w:val="left" w:pos="2321"/>
        </w:tabs>
        <w:rPr>
          <w:snapToGrid w:val="0"/>
          <w:color w:val="000000"/>
        </w:rPr>
      </w:pPr>
      <w:r>
        <w:rPr>
          <w:rFonts w:ascii="MS Sans Serif" w:hAnsi="MS Sans Serif"/>
          <w:snapToGrid w:val="0"/>
          <w:sz w:val="24"/>
        </w:rPr>
        <w:tab/>
      </w:r>
      <w:r w:rsidR="0079546F">
        <w:rPr>
          <w:snapToGrid w:val="0"/>
          <w:color w:val="000000"/>
        </w:rPr>
        <w:t xml:space="preserve">Tel. </w:t>
      </w:r>
      <w:r>
        <w:rPr>
          <w:snapToGrid w:val="0"/>
          <w:color w:val="000000"/>
        </w:rPr>
        <w:t>07538137</w:t>
      </w:r>
      <w:r w:rsidR="0079546F">
        <w:rPr>
          <w:snapToGrid w:val="0"/>
          <w:color w:val="000000"/>
        </w:rPr>
        <w:t xml:space="preserve"> /</w:t>
      </w:r>
      <w:r>
        <w:rPr>
          <w:snapToGrid w:val="0"/>
          <w:color w:val="000000"/>
        </w:rPr>
        <w:t xml:space="preserve"> 075</w:t>
      </w:r>
      <w:r w:rsidR="0079546F">
        <w:rPr>
          <w:snapToGrid w:val="0"/>
          <w:color w:val="000000"/>
        </w:rPr>
        <w:t>9661328</w:t>
      </w:r>
    </w:p>
    <w:p w14:paraId="0476AEF9" w14:textId="77777777" w:rsidR="004944D8" w:rsidRDefault="005E53DC">
      <w:pPr>
        <w:widowControl w:val="0"/>
        <w:tabs>
          <w:tab w:val="left" w:pos="2321"/>
        </w:tabs>
        <w:rPr>
          <w:snapToGrid w:val="0"/>
          <w:color w:val="000000"/>
          <w:sz w:val="23"/>
        </w:rPr>
      </w:pPr>
      <w:r>
        <w:rPr>
          <w:snapToGrid w:val="0"/>
          <w:color w:val="000000"/>
        </w:rPr>
        <w:tab/>
        <w:t xml:space="preserve">E-mail  </w:t>
      </w:r>
      <w:r w:rsidR="0079546F">
        <w:rPr>
          <w:snapToGrid w:val="0"/>
          <w:color w:val="000000"/>
        </w:rPr>
        <w:t>jacopo.caucci</w:t>
      </w:r>
      <w:r>
        <w:rPr>
          <w:snapToGrid w:val="0"/>
          <w:color w:val="000000"/>
        </w:rPr>
        <w:t>@libero.it</w:t>
      </w:r>
      <w:r w:rsidR="004944D8">
        <w:rPr>
          <w:snapToGrid w:val="0"/>
          <w:color w:val="000000"/>
        </w:rPr>
        <w:t xml:space="preserve">  </w:t>
      </w:r>
    </w:p>
    <w:p w14:paraId="582337C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Umbria, Marche    </w:t>
      </w:r>
    </w:p>
    <w:p w14:paraId="5A1EFB3F" w14:textId="04AF10C8" w:rsidR="004944D8" w:rsidRDefault="00D1328B">
      <w:pPr>
        <w:widowControl w:val="0"/>
        <w:tabs>
          <w:tab w:val="left" w:pos="90"/>
        </w:tabs>
        <w:spacing w:before="277"/>
        <w:rPr>
          <w:snapToGrid w:val="0"/>
          <w:color w:val="000000"/>
        </w:rPr>
      </w:pPr>
      <w:r>
        <w:rPr>
          <w:snapToGrid w:val="0"/>
          <w:color w:val="000000"/>
        </w:rPr>
        <w:t>Signor</w:t>
      </w:r>
      <w:r w:rsidR="004944D8">
        <w:rPr>
          <w:snapToGrid w:val="0"/>
          <w:color w:val="000000"/>
        </w:rPr>
        <w:t xml:space="preserve"> </w:t>
      </w:r>
      <w:r>
        <w:rPr>
          <w:snapToGrid w:val="0"/>
          <w:color w:val="000000"/>
        </w:rPr>
        <w:t>JACOPO ALDIGHIERO CAUCCI von SAUCKEN</w:t>
      </w:r>
      <w:r w:rsidR="004944D8">
        <w:rPr>
          <w:snapToGrid w:val="0"/>
          <w:color w:val="000000"/>
        </w:rPr>
        <w:t>, Console Onorario (</w:t>
      </w:r>
      <w:r w:rsidR="00C6550C">
        <w:rPr>
          <w:snapToGrid w:val="0"/>
          <w:color w:val="000000"/>
        </w:rPr>
        <w:t>Rinnovo e</w:t>
      </w:r>
      <w:r w:rsidR="004944D8">
        <w:rPr>
          <w:snapToGrid w:val="0"/>
          <w:color w:val="000000"/>
        </w:rPr>
        <w:t xml:space="preserve">xequatur </w:t>
      </w:r>
      <w:r w:rsidR="00C6550C">
        <w:rPr>
          <w:snapToGrid w:val="0"/>
          <w:color w:val="000000"/>
        </w:rPr>
        <w:t>16</w:t>
      </w:r>
      <w:r w:rsidR="004944D8">
        <w:rPr>
          <w:snapToGrid w:val="0"/>
          <w:color w:val="000000"/>
        </w:rPr>
        <w:t xml:space="preserve"> </w:t>
      </w:r>
      <w:r>
        <w:rPr>
          <w:snapToGrid w:val="0"/>
          <w:color w:val="000000"/>
        </w:rPr>
        <w:t>g</w:t>
      </w:r>
      <w:r w:rsidR="00323DD3">
        <w:rPr>
          <w:snapToGrid w:val="0"/>
          <w:color w:val="000000"/>
        </w:rPr>
        <w:t>i</w:t>
      </w:r>
      <w:r w:rsidR="00C6550C">
        <w:rPr>
          <w:snapToGrid w:val="0"/>
          <w:color w:val="000000"/>
        </w:rPr>
        <w:t>ugn</w:t>
      </w:r>
      <w:r w:rsidR="004944D8">
        <w:rPr>
          <w:snapToGrid w:val="0"/>
          <w:color w:val="000000"/>
        </w:rPr>
        <w:t>o 20</w:t>
      </w:r>
      <w:r w:rsidR="00C6550C">
        <w:rPr>
          <w:snapToGrid w:val="0"/>
          <w:color w:val="000000"/>
        </w:rPr>
        <w:t>2</w:t>
      </w:r>
      <w:r w:rsidR="00436490">
        <w:rPr>
          <w:snapToGrid w:val="0"/>
          <w:color w:val="000000"/>
        </w:rPr>
        <w:t>5</w:t>
      </w:r>
      <w:r w:rsidR="004944D8">
        <w:rPr>
          <w:snapToGrid w:val="0"/>
          <w:color w:val="000000"/>
        </w:rPr>
        <w:t>)</w:t>
      </w:r>
    </w:p>
    <w:p w14:paraId="71997DB2" w14:textId="77777777" w:rsidR="005B555F" w:rsidRDefault="005B555F" w:rsidP="005B555F">
      <w:pPr>
        <w:widowControl w:val="0"/>
        <w:tabs>
          <w:tab w:val="left" w:pos="90"/>
        </w:tabs>
        <w:rPr>
          <w:snapToGrid w:val="0"/>
          <w:color w:val="000000"/>
        </w:rPr>
      </w:pPr>
    </w:p>
    <w:p w14:paraId="2877FF64" w14:textId="77777777" w:rsidR="005B555F" w:rsidRDefault="005B555F" w:rsidP="005B555F">
      <w:pPr>
        <w:widowControl w:val="0"/>
        <w:tabs>
          <w:tab w:val="left" w:pos="90"/>
        </w:tabs>
        <w:rPr>
          <w:snapToGrid w:val="0"/>
          <w:color w:val="000000"/>
        </w:rPr>
      </w:pPr>
    </w:p>
    <w:p w14:paraId="1E8D5E32" w14:textId="77777777" w:rsidR="005B555F" w:rsidRDefault="005B555F" w:rsidP="005B555F">
      <w:pPr>
        <w:widowControl w:val="0"/>
        <w:tabs>
          <w:tab w:val="left" w:pos="90"/>
        </w:tabs>
        <w:rPr>
          <w:b/>
          <w:snapToGrid w:val="0"/>
          <w:color w:val="000080"/>
          <w:sz w:val="26"/>
          <w:u w:val="single"/>
        </w:rPr>
      </w:pPr>
      <w:r>
        <w:rPr>
          <w:b/>
          <w:snapToGrid w:val="0"/>
          <w:color w:val="000080"/>
          <w:u w:val="single"/>
        </w:rPr>
        <w:t xml:space="preserve">TORINO - CONSOLATO ONORARIO            </w:t>
      </w:r>
    </w:p>
    <w:p w14:paraId="306366DA" w14:textId="77777777" w:rsidR="005B555F" w:rsidRDefault="005B555F" w:rsidP="005B555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Piazza Statuto, 11 - 10122 Torino </w:t>
      </w:r>
    </w:p>
    <w:p w14:paraId="706D85FF" w14:textId="77777777" w:rsidR="005B555F" w:rsidRDefault="005B555F" w:rsidP="005B555F">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0110204900  -  Fax 0115119114</w:t>
      </w:r>
    </w:p>
    <w:p w14:paraId="34BA6872" w14:textId="77777777" w:rsidR="005B555F" w:rsidRDefault="005B555F" w:rsidP="005B555F">
      <w:pPr>
        <w:widowControl w:val="0"/>
        <w:tabs>
          <w:tab w:val="left" w:pos="2321"/>
        </w:tabs>
        <w:rPr>
          <w:snapToGrid w:val="0"/>
          <w:color w:val="000000"/>
          <w:sz w:val="23"/>
        </w:rPr>
      </w:pPr>
      <w:r>
        <w:rPr>
          <w:snapToGrid w:val="0"/>
          <w:color w:val="000000"/>
        </w:rPr>
        <w:tab/>
        <w:t xml:space="preserve">E-mail consulado.espana.turin@gmail.com </w:t>
      </w:r>
    </w:p>
    <w:p w14:paraId="6E45AAF6" w14:textId="70339660" w:rsidR="005B555F" w:rsidRDefault="005B555F" w:rsidP="005B555F">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Valle d'Aosta e Province di Torino, Cuneo, Asti, Alessandr</w:t>
      </w:r>
      <w:r w:rsidR="00D731D9">
        <w:rPr>
          <w:snapToGrid w:val="0"/>
          <w:color w:val="000000"/>
        </w:rPr>
        <w:t>i</w:t>
      </w:r>
      <w:r>
        <w:rPr>
          <w:snapToGrid w:val="0"/>
          <w:color w:val="000000"/>
        </w:rPr>
        <w:t>a</w:t>
      </w:r>
    </w:p>
    <w:p w14:paraId="01BC9F80" w14:textId="77777777" w:rsidR="005B555F" w:rsidRDefault="005B555F" w:rsidP="005B555F">
      <w:pPr>
        <w:widowControl w:val="0"/>
        <w:tabs>
          <w:tab w:val="left" w:pos="90"/>
          <w:tab w:val="left" w:pos="2321"/>
        </w:tabs>
        <w:spacing w:before="40"/>
        <w:rPr>
          <w:snapToGrid w:val="0"/>
          <w:color w:val="000000"/>
        </w:rPr>
      </w:pPr>
    </w:p>
    <w:p w14:paraId="3C3F95FE" w14:textId="1A63A860" w:rsidR="005B555F" w:rsidRDefault="005B555F" w:rsidP="005B555F">
      <w:pPr>
        <w:widowControl w:val="0"/>
        <w:tabs>
          <w:tab w:val="left" w:pos="90"/>
          <w:tab w:val="left" w:pos="2321"/>
        </w:tabs>
        <w:spacing w:before="40"/>
        <w:rPr>
          <w:snapToGrid w:val="0"/>
          <w:color w:val="000000"/>
        </w:rPr>
      </w:pPr>
      <w:r>
        <w:rPr>
          <w:snapToGrid w:val="0"/>
          <w:color w:val="000000"/>
        </w:rPr>
        <w:t xml:space="preserve">Signora </w:t>
      </w:r>
      <w:proofErr w:type="spellStart"/>
      <w:r>
        <w:rPr>
          <w:snapToGrid w:val="0"/>
          <w:color w:val="000000"/>
        </w:rPr>
        <w:t>MAR</w:t>
      </w:r>
      <w:r w:rsidR="008C5D33">
        <w:rPr>
          <w:snapToGrid w:val="0"/>
          <w:color w:val="000000"/>
        </w:rPr>
        <w:t>ĺ</w:t>
      </w:r>
      <w:r>
        <w:rPr>
          <w:snapToGrid w:val="0"/>
          <w:color w:val="000000"/>
        </w:rPr>
        <w:t>A</w:t>
      </w:r>
      <w:proofErr w:type="spellEnd"/>
      <w:r>
        <w:rPr>
          <w:snapToGrid w:val="0"/>
          <w:color w:val="000000"/>
        </w:rPr>
        <w:t xml:space="preserve"> JESÚS GARCÍA MIGUEL, Console Onorario (</w:t>
      </w:r>
      <w:r w:rsidR="00451307">
        <w:rPr>
          <w:snapToGrid w:val="0"/>
          <w:color w:val="000000"/>
        </w:rPr>
        <w:t>Rinnovo e</w:t>
      </w:r>
      <w:r>
        <w:rPr>
          <w:snapToGrid w:val="0"/>
          <w:color w:val="000000"/>
        </w:rPr>
        <w:t xml:space="preserve">xequatur </w:t>
      </w:r>
      <w:r w:rsidR="00D43B61">
        <w:rPr>
          <w:snapToGrid w:val="0"/>
          <w:color w:val="000000"/>
        </w:rPr>
        <w:t>3 aprile 2025</w:t>
      </w:r>
      <w:r>
        <w:rPr>
          <w:snapToGrid w:val="0"/>
          <w:color w:val="000000"/>
        </w:rPr>
        <w:t xml:space="preserve">) </w:t>
      </w:r>
    </w:p>
    <w:p w14:paraId="6E69F65B" w14:textId="77777777" w:rsidR="005B555F" w:rsidRDefault="005B555F" w:rsidP="005B555F">
      <w:pPr>
        <w:widowControl w:val="0"/>
        <w:tabs>
          <w:tab w:val="left" w:pos="90"/>
        </w:tabs>
        <w:rPr>
          <w:snapToGrid w:val="0"/>
          <w:color w:val="000000"/>
          <w:sz w:val="26"/>
        </w:rPr>
      </w:pPr>
    </w:p>
    <w:p w14:paraId="721D0408" w14:textId="77777777" w:rsidR="004944D8" w:rsidRDefault="0002539D" w:rsidP="002A5540">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t>SPAGNA</w:t>
      </w:r>
    </w:p>
    <w:p w14:paraId="5E30943A" w14:textId="77777777" w:rsidR="004944D8" w:rsidRDefault="004944D8">
      <w:pPr>
        <w:widowControl w:val="0"/>
        <w:tabs>
          <w:tab w:val="left" w:pos="90"/>
        </w:tabs>
        <w:rPr>
          <w:b/>
          <w:snapToGrid w:val="0"/>
          <w:color w:val="000080"/>
          <w:u w:val="single"/>
        </w:rPr>
      </w:pPr>
    </w:p>
    <w:p w14:paraId="08B34F83" w14:textId="77777777" w:rsidR="004944D8" w:rsidRDefault="004944D8">
      <w:pPr>
        <w:widowControl w:val="0"/>
        <w:tabs>
          <w:tab w:val="left" w:pos="90"/>
        </w:tabs>
        <w:rPr>
          <w:b/>
          <w:snapToGrid w:val="0"/>
          <w:color w:val="000080"/>
          <w:u w:val="single"/>
        </w:rPr>
      </w:pPr>
    </w:p>
    <w:p w14:paraId="61FE1148" w14:textId="77777777" w:rsidR="002A5540" w:rsidRDefault="002A5540">
      <w:pPr>
        <w:widowControl w:val="0"/>
        <w:tabs>
          <w:tab w:val="left" w:pos="90"/>
        </w:tabs>
        <w:rPr>
          <w:b/>
          <w:snapToGrid w:val="0"/>
          <w:color w:val="000080"/>
          <w:u w:val="single"/>
        </w:rPr>
      </w:pPr>
    </w:p>
    <w:p w14:paraId="6AE9D5F0" w14:textId="77777777" w:rsidR="0002539D" w:rsidRDefault="0002539D" w:rsidP="0002539D">
      <w:pPr>
        <w:widowControl w:val="0"/>
        <w:tabs>
          <w:tab w:val="left" w:pos="90"/>
          <w:tab w:val="left" w:pos="2321"/>
        </w:tabs>
        <w:spacing w:before="40"/>
        <w:rPr>
          <w:b/>
          <w:snapToGrid w:val="0"/>
          <w:color w:val="000080"/>
          <w:sz w:val="26"/>
          <w:u w:val="single"/>
        </w:rPr>
      </w:pPr>
      <w:r>
        <w:rPr>
          <w:b/>
          <w:snapToGrid w:val="0"/>
          <w:color w:val="000080"/>
          <w:u w:val="single"/>
        </w:rPr>
        <w:t xml:space="preserve">VENEZIA - CONSOLATO ONORARIO            </w:t>
      </w:r>
    </w:p>
    <w:p w14:paraId="27C14FC6" w14:textId="77777777" w:rsidR="00EA29A0" w:rsidRDefault="00EA29A0" w:rsidP="009639A8">
      <w:pPr>
        <w:widowControl w:val="0"/>
        <w:tabs>
          <w:tab w:val="left" w:pos="2321"/>
        </w:tabs>
        <w:rPr>
          <w:b/>
          <w:snapToGrid w:val="0"/>
          <w:color w:val="000000"/>
        </w:rPr>
      </w:pPr>
    </w:p>
    <w:p w14:paraId="3E1E34DF" w14:textId="77777777" w:rsidR="009639A8" w:rsidRDefault="009639A8" w:rsidP="009639A8">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San Polo, 720 - 30125 Venezia</w:t>
      </w:r>
    </w:p>
    <w:p w14:paraId="27DF35F7" w14:textId="77777777" w:rsidR="009639A8" w:rsidRDefault="009639A8" w:rsidP="009639A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0415207537  -  Fax 0415223788</w:t>
      </w:r>
    </w:p>
    <w:p w14:paraId="39260E3C" w14:textId="77777777" w:rsidR="009639A8" w:rsidRDefault="009639A8" w:rsidP="009639A8">
      <w:pPr>
        <w:widowControl w:val="0"/>
        <w:tabs>
          <w:tab w:val="left" w:pos="2321"/>
        </w:tabs>
        <w:rPr>
          <w:snapToGrid w:val="0"/>
          <w:color w:val="000000"/>
          <w:sz w:val="23"/>
        </w:rPr>
      </w:pPr>
      <w:r>
        <w:rPr>
          <w:snapToGrid w:val="0"/>
          <w:color w:val="000000"/>
        </w:rPr>
        <w:tab/>
        <w:t xml:space="preserve">E-mail </w:t>
      </w:r>
      <w:hyperlink r:id="rId495" w:history="1">
        <w:r w:rsidR="00E1782F" w:rsidRPr="00B421F4">
          <w:rPr>
            <w:rStyle w:val="Collegamentoipertestuale"/>
            <w:snapToGrid w:val="0"/>
          </w:rPr>
          <w:t>consulado.venecia@gmail.com</w:t>
        </w:r>
      </w:hyperlink>
      <w:r w:rsidR="00E1782F">
        <w:rPr>
          <w:snapToGrid w:val="0"/>
          <w:color w:val="000000"/>
        </w:rPr>
        <w:t xml:space="preserve"> </w:t>
      </w:r>
      <w:r>
        <w:rPr>
          <w:snapToGrid w:val="0"/>
          <w:color w:val="000000"/>
        </w:rPr>
        <w:t xml:space="preserve"> </w:t>
      </w:r>
    </w:p>
    <w:p w14:paraId="03FCF4E8" w14:textId="77777777" w:rsidR="0002539D" w:rsidRDefault="0002539D" w:rsidP="0002539D">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00513B60" w:rsidRPr="00513B60">
        <w:rPr>
          <w:snapToGrid w:val="0"/>
          <w:color w:val="000000"/>
        </w:rPr>
        <w:t>Friuli Venezia Giulia</w:t>
      </w:r>
      <w:r w:rsidR="00D7589C">
        <w:rPr>
          <w:snapToGrid w:val="0"/>
          <w:color w:val="000000"/>
        </w:rPr>
        <w:t>,</w:t>
      </w:r>
      <w:r w:rsidR="00513B60">
        <w:rPr>
          <w:rFonts w:ascii="MS Sans Serif" w:hAnsi="MS Sans Serif"/>
          <w:snapToGrid w:val="0"/>
          <w:color w:val="000000"/>
          <w:sz w:val="24"/>
        </w:rPr>
        <w:t xml:space="preserve"> </w:t>
      </w:r>
      <w:r w:rsidR="00D7589C">
        <w:rPr>
          <w:snapToGrid w:val="0"/>
          <w:color w:val="000000"/>
        </w:rPr>
        <w:t>Città Metropolitana</w:t>
      </w:r>
      <w:r w:rsidR="00C77698" w:rsidRPr="00C77698">
        <w:rPr>
          <w:snapToGrid w:val="0"/>
          <w:color w:val="000000"/>
        </w:rPr>
        <w:t xml:space="preserve"> di</w:t>
      </w:r>
      <w:r w:rsidR="00C77698">
        <w:rPr>
          <w:rFonts w:ascii="MS Sans Serif" w:hAnsi="MS Sans Serif"/>
          <w:snapToGrid w:val="0"/>
          <w:color w:val="000000"/>
          <w:sz w:val="24"/>
        </w:rPr>
        <w:t xml:space="preserve"> </w:t>
      </w:r>
      <w:r>
        <w:rPr>
          <w:snapToGrid w:val="0"/>
          <w:color w:val="000000"/>
        </w:rPr>
        <w:t>Venezia</w:t>
      </w:r>
      <w:r w:rsidR="00D7589C">
        <w:rPr>
          <w:snapToGrid w:val="0"/>
          <w:color w:val="000000"/>
        </w:rPr>
        <w:t xml:space="preserve"> e Province di</w:t>
      </w:r>
      <w:r>
        <w:rPr>
          <w:snapToGrid w:val="0"/>
          <w:color w:val="000000"/>
        </w:rPr>
        <w:t xml:space="preserve"> Padova, Rovigo, Treviso </w:t>
      </w:r>
    </w:p>
    <w:p w14:paraId="1A4C2B58" w14:textId="77777777" w:rsidR="00DC1D6C" w:rsidRDefault="00DC1D6C" w:rsidP="0002539D">
      <w:pPr>
        <w:widowControl w:val="0"/>
        <w:tabs>
          <w:tab w:val="left" w:pos="2321"/>
        </w:tabs>
        <w:rPr>
          <w:snapToGrid w:val="0"/>
          <w:color w:val="000000"/>
        </w:rPr>
      </w:pPr>
    </w:p>
    <w:p w14:paraId="7727983F" w14:textId="77777777" w:rsidR="00DC1D6C" w:rsidRDefault="00DC1D6C" w:rsidP="0002539D">
      <w:pPr>
        <w:widowControl w:val="0"/>
        <w:tabs>
          <w:tab w:val="left" w:pos="2321"/>
        </w:tabs>
        <w:rPr>
          <w:snapToGrid w:val="0"/>
          <w:color w:val="000000"/>
        </w:rPr>
      </w:pPr>
      <w:r>
        <w:rPr>
          <w:snapToGrid w:val="0"/>
          <w:color w:val="000000"/>
        </w:rPr>
        <w:t>Signor RUGGERO SONINO, Console Onorario (Exequatur 3 dicembre 20</w:t>
      </w:r>
      <w:r w:rsidR="00F22E1B">
        <w:rPr>
          <w:snapToGrid w:val="0"/>
          <w:color w:val="000000"/>
        </w:rPr>
        <w:t>24</w:t>
      </w:r>
      <w:r>
        <w:rPr>
          <w:snapToGrid w:val="0"/>
          <w:color w:val="000000"/>
        </w:rPr>
        <w:t>)</w:t>
      </w:r>
    </w:p>
    <w:p w14:paraId="45089B74" w14:textId="77777777" w:rsidR="0002539D" w:rsidRDefault="0002539D" w:rsidP="0002539D">
      <w:pPr>
        <w:widowControl w:val="0"/>
        <w:tabs>
          <w:tab w:val="left" w:pos="2321"/>
        </w:tabs>
        <w:rPr>
          <w:snapToGrid w:val="0"/>
          <w:color w:val="000000"/>
        </w:rPr>
      </w:pPr>
    </w:p>
    <w:p w14:paraId="764080A3" w14:textId="77777777" w:rsidR="0002539D" w:rsidRDefault="0002539D" w:rsidP="00E17771">
      <w:pPr>
        <w:widowControl w:val="0"/>
        <w:tabs>
          <w:tab w:val="left" w:pos="90"/>
        </w:tabs>
        <w:rPr>
          <w:b/>
          <w:snapToGrid w:val="0"/>
          <w:color w:val="000080"/>
          <w:u w:val="single"/>
        </w:rPr>
      </w:pPr>
    </w:p>
    <w:p w14:paraId="2393E2B4" w14:textId="77777777" w:rsidR="00E17771" w:rsidRDefault="00E17771" w:rsidP="00E17771">
      <w:pPr>
        <w:widowControl w:val="0"/>
        <w:tabs>
          <w:tab w:val="left" w:pos="90"/>
        </w:tabs>
        <w:rPr>
          <w:b/>
          <w:snapToGrid w:val="0"/>
          <w:color w:val="000080"/>
          <w:u w:val="single"/>
        </w:rPr>
      </w:pPr>
    </w:p>
    <w:p w14:paraId="7B6CE609" w14:textId="77777777" w:rsidR="004944D8" w:rsidRDefault="004944D8" w:rsidP="00E17771">
      <w:pPr>
        <w:widowControl w:val="0"/>
        <w:tabs>
          <w:tab w:val="left" w:pos="90"/>
        </w:tabs>
        <w:rPr>
          <w:b/>
          <w:snapToGrid w:val="0"/>
          <w:color w:val="000080"/>
          <w:sz w:val="26"/>
          <w:u w:val="single"/>
        </w:rPr>
      </w:pPr>
      <w:r>
        <w:rPr>
          <w:b/>
          <w:snapToGrid w:val="0"/>
          <w:color w:val="000080"/>
          <w:u w:val="single"/>
        </w:rPr>
        <w:t xml:space="preserve">RAVENNA - VICE CONSOLATO ONORARIO       </w:t>
      </w:r>
    </w:p>
    <w:p w14:paraId="1BC1CE8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 Pascoli, 4 - 48100 Ravenna </w:t>
      </w:r>
    </w:p>
    <w:p w14:paraId="751CA9D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0544219714 - Fax 0544245228</w:t>
      </w:r>
    </w:p>
    <w:p w14:paraId="67ACA207" w14:textId="77777777" w:rsidR="004D100C" w:rsidRDefault="004D100C">
      <w:pPr>
        <w:widowControl w:val="0"/>
        <w:tabs>
          <w:tab w:val="left" w:pos="2321"/>
        </w:tabs>
        <w:rPr>
          <w:snapToGrid w:val="0"/>
          <w:color w:val="000000"/>
          <w:sz w:val="23"/>
        </w:rPr>
      </w:pPr>
      <w:r>
        <w:rPr>
          <w:snapToGrid w:val="0"/>
          <w:color w:val="000000"/>
        </w:rPr>
        <w:tab/>
        <w:t xml:space="preserve">E-mail  </w:t>
      </w:r>
      <w:r w:rsidR="001625E2">
        <w:rPr>
          <w:snapToGrid w:val="0"/>
          <w:color w:val="000000"/>
        </w:rPr>
        <w:t>consonorariospagna.ra@gmail.com</w:t>
      </w:r>
    </w:p>
    <w:p w14:paraId="64D0C95F" w14:textId="77777777" w:rsidR="004944D8" w:rsidRDefault="004944D8">
      <w:pPr>
        <w:widowControl w:val="0"/>
        <w:tabs>
          <w:tab w:val="left" w:pos="90"/>
        </w:tabs>
        <w:rPr>
          <w:b/>
          <w:snapToGrid w:val="0"/>
          <w:color w:val="000080"/>
          <w:u w:val="single"/>
        </w:rPr>
      </w:pPr>
      <w:r>
        <w:rPr>
          <w:b/>
          <w:snapToGrid w:val="0"/>
          <w:color w:val="000000"/>
        </w:rPr>
        <w:t>Circoscrizione</w:t>
      </w:r>
      <w:r>
        <w:rPr>
          <w:b/>
          <w:snapToGrid w:val="0"/>
          <w:color w:val="000000"/>
        </w:rPr>
        <w:tab/>
        <w:t xml:space="preserve">                  </w:t>
      </w:r>
      <w:r w:rsidR="00051FCB" w:rsidRPr="00051FCB">
        <w:rPr>
          <w:snapToGrid w:val="0"/>
          <w:color w:val="000000"/>
        </w:rPr>
        <w:t>Province di</w:t>
      </w:r>
      <w:r w:rsidR="00051FCB">
        <w:rPr>
          <w:b/>
          <w:snapToGrid w:val="0"/>
          <w:color w:val="000000"/>
        </w:rPr>
        <w:t xml:space="preserve"> </w:t>
      </w:r>
      <w:r>
        <w:rPr>
          <w:snapToGrid w:val="0"/>
          <w:color w:val="000000"/>
        </w:rPr>
        <w:t xml:space="preserve">Ravenna, Forlì, Rimini                        </w:t>
      </w:r>
    </w:p>
    <w:p w14:paraId="38CA31C1" w14:textId="77777777" w:rsidR="00E17771" w:rsidRDefault="00E17771" w:rsidP="00E17771">
      <w:pPr>
        <w:widowControl w:val="0"/>
        <w:tabs>
          <w:tab w:val="left" w:pos="90"/>
        </w:tabs>
        <w:rPr>
          <w:snapToGrid w:val="0"/>
          <w:color w:val="000000"/>
        </w:rPr>
      </w:pPr>
    </w:p>
    <w:p w14:paraId="3FE396B3" w14:textId="5A0B6FD1" w:rsidR="004944D8" w:rsidRDefault="004944D8" w:rsidP="00E17771">
      <w:pPr>
        <w:widowControl w:val="0"/>
        <w:tabs>
          <w:tab w:val="left" w:pos="90"/>
        </w:tabs>
        <w:rPr>
          <w:snapToGrid w:val="0"/>
          <w:color w:val="000000"/>
          <w:sz w:val="26"/>
        </w:rPr>
      </w:pPr>
      <w:r>
        <w:rPr>
          <w:snapToGrid w:val="0"/>
          <w:color w:val="000000"/>
        </w:rPr>
        <w:t xml:space="preserve">Signora LIVIA CAPRARA, Vice Console Onorario (Rinnovo exequatur </w:t>
      </w:r>
      <w:r w:rsidR="00B678C5">
        <w:rPr>
          <w:snapToGrid w:val="0"/>
          <w:color w:val="000000"/>
        </w:rPr>
        <w:t>16</w:t>
      </w:r>
      <w:r>
        <w:rPr>
          <w:snapToGrid w:val="0"/>
          <w:color w:val="000000"/>
        </w:rPr>
        <w:t xml:space="preserve"> </w:t>
      </w:r>
      <w:r w:rsidR="00B678C5">
        <w:rPr>
          <w:snapToGrid w:val="0"/>
          <w:color w:val="000000"/>
        </w:rPr>
        <w:t>g</w:t>
      </w:r>
      <w:r w:rsidR="0079546F">
        <w:rPr>
          <w:snapToGrid w:val="0"/>
          <w:color w:val="000000"/>
        </w:rPr>
        <w:t>i</w:t>
      </w:r>
      <w:r w:rsidR="00B678C5">
        <w:rPr>
          <w:snapToGrid w:val="0"/>
          <w:color w:val="000000"/>
        </w:rPr>
        <w:t>ugn</w:t>
      </w:r>
      <w:r w:rsidR="0079546F">
        <w:rPr>
          <w:snapToGrid w:val="0"/>
          <w:color w:val="000000"/>
        </w:rPr>
        <w:t>o</w:t>
      </w:r>
      <w:r>
        <w:rPr>
          <w:snapToGrid w:val="0"/>
          <w:color w:val="000000"/>
        </w:rPr>
        <w:t xml:space="preserve"> 20</w:t>
      </w:r>
      <w:r w:rsidR="00B678C5">
        <w:rPr>
          <w:snapToGrid w:val="0"/>
          <w:color w:val="000000"/>
        </w:rPr>
        <w:t>2</w:t>
      </w:r>
      <w:r w:rsidR="009308C8">
        <w:rPr>
          <w:snapToGrid w:val="0"/>
          <w:color w:val="000000"/>
        </w:rPr>
        <w:t>5</w:t>
      </w:r>
      <w:r>
        <w:rPr>
          <w:snapToGrid w:val="0"/>
          <w:color w:val="000000"/>
        </w:rPr>
        <w:t>)</w:t>
      </w:r>
    </w:p>
    <w:p w14:paraId="191925D9" w14:textId="77777777" w:rsidR="00E17771" w:rsidRDefault="00E17771" w:rsidP="00E17771">
      <w:pPr>
        <w:widowControl w:val="0"/>
        <w:tabs>
          <w:tab w:val="left" w:pos="90"/>
        </w:tabs>
        <w:rPr>
          <w:b/>
          <w:snapToGrid w:val="0"/>
          <w:color w:val="000080"/>
          <w:u w:val="single"/>
        </w:rPr>
      </w:pPr>
    </w:p>
    <w:p w14:paraId="74CDC0FB" w14:textId="77777777" w:rsidR="00E17771" w:rsidRDefault="00E17771" w:rsidP="00E17771">
      <w:pPr>
        <w:widowControl w:val="0"/>
        <w:tabs>
          <w:tab w:val="left" w:pos="90"/>
        </w:tabs>
        <w:rPr>
          <w:b/>
          <w:snapToGrid w:val="0"/>
          <w:color w:val="000080"/>
          <w:u w:val="single"/>
        </w:rPr>
      </w:pPr>
    </w:p>
    <w:p w14:paraId="14716482" w14:textId="77777777" w:rsidR="004944D8" w:rsidRDefault="004944D8" w:rsidP="00E17771">
      <w:pPr>
        <w:widowControl w:val="0"/>
        <w:tabs>
          <w:tab w:val="left" w:pos="90"/>
        </w:tabs>
        <w:rPr>
          <w:b/>
          <w:snapToGrid w:val="0"/>
          <w:color w:val="000080"/>
          <w:sz w:val="26"/>
          <w:u w:val="single"/>
        </w:rPr>
      </w:pPr>
      <w:r>
        <w:rPr>
          <w:b/>
          <w:snapToGrid w:val="0"/>
          <w:color w:val="000080"/>
          <w:u w:val="single"/>
        </w:rPr>
        <w:t xml:space="preserve">TRENTO - VICE CONSOLATO ONORARIO       </w:t>
      </w:r>
    </w:p>
    <w:p w14:paraId="5D29848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Guardi, 10 - 38100 Trento </w:t>
      </w:r>
    </w:p>
    <w:p w14:paraId="1CCD01F6" w14:textId="77777777" w:rsidR="00AC43A7"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0461827538 - Fax 0461828567</w:t>
      </w:r>
    </w:p>
    <w:p w14:paraId="7FD0FD93" w14:textId="77777777" w:rsidR="004944D8" w:rsidRDefault="00AC43A7">
      <w:pPr>
        <w:widowControl w:val="0"/>
        <w:tabs>
          <w:tab w:val="left" w:pos="2321"/>
        </w:tabs>
        <w:rPr>
          <w:snapToGrid w:val="0"/>
          <w:color w:val="000000"/>
          <w:sz w:val="23"/>
        </w:rPr>
      </w:pPr>
      <w:r>
        <w:rPr>
          <w:snapToGrid w:val="0"/>
          <w:color w:val="000000"/>
        </w:rPr>
        <w:tab/>
        <w:t>E-mail  marialuisanegri@alice.it</w:t>
      </w:r>
      <w:r w:rsidR="004944D8">
        <w:rPr>
          <w:snapToGrid w:val="0"/>
          <w:color w:val="000000"/>
        </w:rPr>
        <w:t xml:space="preserve">  </w:t>
      </w:r>
      <w:r w:rsidR="008C0FEF">
        <w:rPr>
          <w:snapToGrid w:val="0"/>
          <w:color w:val="000000"/>
        </w:rPr>
        <w:t>- malune1984@gmail.com</w:t>
      </w:r>
    </w:p>
    <w:p w14:paraId="0F9CEDF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F0E21">
        <w:rPr>
          <w:snapToGrid w:val="0"/>
          <w:color w:val="000000"/>
        </w:rPr>
        <w:t>Trentino Alto Adige e Provincia di Belluno</w:t>
      </w:r>
      <w:r>
        <w:rPr>
          <w:snapToGrid w:val="0"/>
          <w:color w:val="000000"/>
        </w:rPr>
        <w:t xml:space="preserve">                   </w:t>
      </w:r>
    </w:p>
    <w:p w14:paraId="1262A083" w14:textId="77777777" w:rsidR="00E17771" w:rsidRDefault="00E17771" w:rsidP="00E17771">
      <w:pPr>
        <w:widowControl w:val="0"/>
        <w:tabs>
          <w:tab w:val="left" w:pos="90"/>
        </w:tabs>
        <w:rPr>
          <w:snapToGrid w:val="0"/>
          <w:color w:val="000000"/>
        </w:rPr>
      </w:pPr>
    </w:p>
    <w:p w14:paraId="6CB46B66" w14:textId="77777777" w:rsidR="004944D8" w:rsidRDefault="004944D8" w:rsidP="00E17771">
      <w:pPr>
        <w:widowControl w:val="0"/>
        <w:tabs>
          <w:tab w:val="left" w:pos="90"/>
        </w:tabs>
        <w:rPr>
          <w:snapToGrid w:val="0"/>
          <w:color w:val="000000"/>
          <w:sz w:val="26"/>
        </w:rPr>
      </w:pPr>
      <w:r>
        <w:rPr>
          <w:snapToGrid w:val="0"/>
          <w:color w:val="000000"/>
        </w:rPr>
        <w:t xml:space="preserve">Signora MARIA LUISA NEGRI DE CARA, Vice Console Onorario (Rinnovo exequatur </w:t>
      </w:r>
      <w:r w:rsidR="00433440">
        <w:rPr>
          <w:snapToGrid w:val="0"/>
          <w:color w:val="000000"/>
        </w:rPr>
        <w:t>15 gennaio 2021</w:t>
      </w:r>
      <w:r>
        <w:rPr>
          <w:snapToGrid w:val="0"/>
          <w:color w:val="000000"/>
        </w:rPr>
        <w:t>)</w:t>
      </w:r>
    </w:p>
    <w:p w14:paraId="60890F87" w14:textId="77777777" w:rsidR="00E17771" w:rsidRDefault="00E17771" w:rsidP="00E17771">
      <w:pPr>
        <w:widowControl w:val="0"/>
        <w:tabs>
          <w:tab w:val="left" w:pos="90"/>
        </w:tabs>
        <w:rPr>
          <w:b/>
          <w:snapToGrid w:val="0"/>
          <w:color w:val="000080"/>
          <w:u w:val="single"/>
        </w:rPr>
      </w:pPr>
    </w:p>
    <w:p w14:paraId="0525A868" w14:textId="77777777" w:rsidR="00E17771" w:rsidRDefault="00E17771" w:rsidP="00E17771">
      <w:pPr>
        <w:widowControl w:val="0"/>
        <w:tabs>
          <w:tab w:val="left" w:pos="90"/>
        </w:tabs>
        <w:rPr>
          <w:b/>
          <w:snapToGrid w:val="0"/>
          <w:color w:val="000080"/>
          <w:u w:val="single"/>
        </w:rPr>
      </w:pPr>
    </w:p>
    <w:p w14:paraId="10BA42A6" w14:textId="77777777" w:rsidR="004944D8" w:rsidRDefault="004944D8" w:rsidP="00E17771">
      <w:pPr>
        <w:widowControl w:val="0"/>
        <w:tabs>
          <w:tab w:val="left" w:pos="90"/>
        </w:tabs>
        <w:rPr>
          <w:b/>
          <w:snapToGrid w:val="0"/>
          <w:color w:val="000080"/>
          <w:sz w:val="26"/>
          <w:u w:val="single"/>
        </w:rPr>
      </w:pPr>
      <w:r>
        <w:rPr>
          <w:b/>
          <w:snapToGrid w:val="0"/>
          <w:color w:val="000080"/>
          <w:u w:val="single"/>
        </w:rPr>
        <w:t xml:space="preserve">VERONA - VICE CONSOLATO ONORARIO       </w:t>
      </w:r>
    </w:p>
    <w:p w14:paraId="549B9B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Leoncino, 16 - 37121 Verona </w:t>
      </w:r>
    </w:p>
    <w:p w14:paraId="70B76B03" w14:textId="77777777" w:rsidR="00803D44"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0458001884  0458005770  045912919 - Fax 0458007285</w:t>
      </w:r>
    </w:p>
    <w:p w14:paraId="47914A5A" w14:textId="77777777" w:rsidR="004944D8" w:rsidRDefault="00803D44">
      <w:pPr>
        <w:widowControl w:val="0"/>
        <w:tabs>
          <w:tab w:val="left" w:pos="2321"/>
        </w:tabs>
        <w:rPr>
          <w:snapToGrid w:val="0"/>
          <w:color w:val="000000"/>
          <w:sz w:val="23"/>
        </w:rPr>
      </w:pPr>
      <w:r>
        <w:rPr>
          <w:snapToGrid w:val="0"/>
          <w:color w:val="000000"/>
        </w:rPr>
        <w:tab/>
        <w:t xml:space="preserve">E-mail  </w:t>
      </w:r>
      <w:r w:rsidR="008C0FEF">
        <w:rPr>
          <w:snapToGrid w:val="0"/>
          <w:color w:val="000000"/>
        </w:rPr>
        <w:t>vconsolatovr@</w:t>
      </w:r>
      <w:r>
        <w:rPr>
          <w:snapToGrid w:val="0"/>
          <w:color w:val="000000"/>
        </w:rPr>
        <w:t>studiodindo.it</w:t>
      </w:r>
      <w:r w:rsidR="004944D8">
        <w:rPr>
          <w:snapToGrid w:val="0"/>
          <w:color w:val="000000"/>
        </w:rPr>
        <w:t xml:space="preserve">  </w:t>
      </w:r>
    </w:p>
    <w:p w14:paraId="2BDE26B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2E50BC">
        <w:rPr>
          <w:snapToGrid w:val="0"/>
          <w:color w:val="000000"/>
        </w:rPr>
        <w:t xml:space="preserve"> </w:t>
      </w:r>
      <w:r w:rsidR="00051FCB">
        <w:rPr>
          <w:snapToGrid w:val="0"/>
          <w:color w:val="000000"/>
        </w:rPr>
        <w:t xml:space="preserve">di </w:t>
      </w:r>
      <w:r>
        <w:rPr>
          <w:snapToGrid w:val="0"/>
          <w:color w:val="000000"/>
        </w:rPr>
        <w:t xml:space="preserve">Verona, Brescia, Vicenza, Mantova               </w:t>
      </w:r>
    </w:p>
    <w:p w14:paraId="047F903A" w14:textId="77777777" w:rsidR="004944D8" w:rsidRDefault="004944D8">
      <w:pPr>
        <w:widowControl w:val="0"/>
        <w:tabs>
          <w:tab w:val="left" w:pos="90"/>
        </w:tabs>
        <w:spacing w:before="277"/>
        <w:rPr>
          <w:snapToGrid w:val="0"/>
          <w:color w:val="000000"/>
          <w:sz w:val="26"/>
        </w:rPr>
      </w:pPr>
      <w:r>
        <w:rPr>
          <w:snapToGrid w:val="0"/>
          <w:color w:val="000000"/>
        </w:rPr>
        <w:t xml:space="preserve">Signor STEFANO DINDO, Vice Console Onorario (Rinnovo exequatur </w:t>
      </w:r>
      <w:r w:rsidR="00C3454B">
        <w:rPr>
          <w:snapToGrid w:val="0"/>
          <w:color w:val="000000"/>
        </w:rPr>
        <w:t>11 aprile 2024</w:t>
      </w:r>
      <w:r>
        <w:rPr>
          <w:snapToGrid w:val="0"/>
          <w:color w:val="000000"/>
        </w:rPr>
        <w:t>)</w:t>
      </w:r>
    </w:p>
    <w:p w14:paraId="2CCCA377" w14:textId="77777777" w:rsidR="004944D8" w:rsidRDefault="004944D8" w:rsidP="00FC238D">
      <w:pPr>
        <w:widowControl w:val="0"/>
        <w:tabs>
          <w:tab w:val="left" w:pos="90"/>
        </w:tabs>
        <w:jc w:val="right"/>
        <w:rPr>
          <w:b/>
          <w:snapToGrid w:val="0"/>
          <w:color w:val="000000"/>
          <w:lang w:val="de-DE"/>
        </w:rPr>
      </w:pPr>
      <w:r>
        <w:rPr>
          <w:rFonts w:ascii="MS Sans Serif" w:hAnsi="MS Sans Serif"/>
          <w:snapToGrid w:val="0"/>
          <w:sz w:val="24"/>
          <w:lang w:val="de-DE"/>
        </w:rPr>
        <w:br w:type="page"/>
      </w:r>
      <w:r>
        <w:rPr>
          <w:b/>
          <w:snapToGrid w:val="0"/>
          <w:color w:val="000000"/>
          <w:sz w:val="16"/>
          <w:lang w:val="de-DE"/>
        </w:rPr>
        <w:t>SRI LANKA</w:t>
      </w:r>
    </w:p>
    <w:p w14:paraId="41A7CE05" w14:textId="77777777" w:rsidR="004944D8" w:rsidRDefault="004944D8">
      <w:pPr>
        <w:widowControl w:val="0"/>
        <w:tabs>
          <w:tab w:val="left" w:pos="90"/>
        </w:tabs>
        <w:spacing w:before="60"/>
        <w:jc w:val="center"/>
        <w:rPr>
          <w:snapToGrid w:val="0"/>
          <w:color w:val="000080"/>
          <w:sz w:val="26"/>
          <w:lang w:val="de-DE"/>
        </w:rPr>
      </w:pPr>
    </w:p>
    <w:p w14:paraId="5D975BB9" w14:textId="77777777" w:rsidR="004944D8" w:rsidRDefault="009E4C9E">
      <w:pPr>
        <w:widowControl w:val="0"/>
        <w:tabs>
          <w:tab w:val="left" w:pos="90"/>
        </w:tabs>
        <w:rPr>
          <w:b/>
          <w:snapToGrid w:val="0"/>
          <w:color w:val="000080"/>
          <w:sz w:val="39"/>
          <w:lang w:val="de-DE"/>
        </w:rPr>
      </w:pPr>
      <w:r>
        <w:rPr>
          <w:noProof/>
        </w:rPr>
        <w:drawing>
          <wp:anchor distT="0" distB="0" distL="114300" distR="114300" simplePos="0" relativeHeight="251685376" behindDoc="0" locked="0" layoutInCell="1" allowOverlap="1" wp14:anchorId="343BA58F" wp14:editId="6F4B1E56">
            <wp:simplePos x="0" y="0"/>
            <wp:positionH relativeFrom="column">
              <wp:posOffset>5582285</wp:posOffset>
            </wp:positionH>
            <wp:positionV relativeFrom="paragraph">
              <wp:posOffset>-12700</wp:posOffset>
            </wp:positionV>
            <wp:extent cx="915670" cy="462280"/>
            <wp:effectExtent l="19050" t="19050" r="0" b="0"/>
            <wp:wrapNone/>
            <wp:docPr id="272" name="Immagin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9"/>
                    <pic:cNvPicPr>
                      <a:picLocks noChangeAspect="1" noChangeArrowheads="1"/>
                    </pic:cNvPicPr>
                  </pic:nvPicPr>
                  <pic:blipFill>
                    <a:blip r:embed="rId496">
                      <a:extLst>
                        <a:ext uri="{28A0092B-C50C-407E-A947-70E740481C1C}">
                          <a14:useLocalDpi xmlns:a14="http://schemas.microsoft.com/office/drawing/2010/main" val="0"/>
                        </a:ext>
                      </a:extLst>
                    </a:blip>
                    <a:srcRect/>
                    <a:stretch>
                      <a:fillRect/>
                    </a:stretch>
                  </pic:blipFill>
                  <pic:spPr bwMode="auto">
                    <a:xfrm>
                      <a:off x="0" y="0"/>
                      <a:ext cx="915670" cy="46228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lang w:val="de-DE"/>
        </w:rPr>
        <w:t xml:space="preserve">SRI LANKA                               </w:t>
      </w:r>
    </w:p>
    <w:p w14:paraId="12A6B41B" w14:textId="77777777" w:rsidR="004944D8" w:rsidRDefault="004944D8">
      <w:pPr>
        <w:widowControl w:val="0"/>
        <w:tabs>
          <w:tab w:val="left" w:pos="90"/>
        </w:tabs>
        <w:rPr>
          <w:b/>
          <w:snapToGrid w:val="0"/>
          <w:color w:val="000080"/>
          <w:sz w:val="28"/>
        </w:rPr>
      </w:pPr>
      <w:r>
        <w:rPr>
          <w:b/>
          <w:snapToGrid w:val="0"/>
          <w:color w:val="000080"/>
          <w:sz w:val="22"/>
        </w:rPr>
        <w:t xml:space="preserve">Repubblica Democratica Socialista di                   </w:t>
      </w:r>
    </w:p>
    <w:p w14:paraId="205838D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38A53F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febbraio</w:t>
      </w:r>
    </w:p>
    <w:p w14:paraId="1CC346B4" w14:textId="77777777" w:rsidR="00742E53" w:rsidRDefault="00742E53" w:rsidP="00742E53">
      <w:pPr>
        <w:widowControl w:val="0"/>
        <w:tabs>
          <w:tab w:val="left" w:pos="90"/>
        </w:tabs>
        <w:rPr>
          <w:b/>
          <w:snapToGrid w:val="0"/>
          <w:color w:val="000080"/>
          <w:u w:val="single"/>
        </w:rPr>
      </w:pPr>
    </w:p>
    <w:p w14:paraId="0A7C2E80" w14:textId="77777777" w:rsidR="00742E53" w:rsidRDefault="00742E53" w:rsidP="00742E53">
      <w:pPr>
        <w:widowControl w:val="0"/>
        <w:tabs>
          <w:tab w:val="left" w:pos="90"/>
        </w:tabs>
        <w:rPr>
          <w:b/>
          <w:snapToGrid w:val="0"/>
          <w:color w:val="000080"/>
          <w:u w:val="single"/>
        </w:rPr>
      </w:pPr>
    </w:p>
    <w:p w14:paraId="5910A670" w14:textId="77777777" w:rsidR="004944D8" w:rsidRDefault="004944D8" w:rsidP="00742E53">
      <w:pPr>
        <w:widowControl w:val="0"/>
        <w:tabs>
          <w:tab w:val="left" w:pos="90"/>
        </w:tabs>
        <w:rPr>
          <w:b/>
          <w:snapToGrid w:val="0"/>
          <w:color w:val="000080"/>
          <w:sz w:val="26"/>
          <w:u w:val="single"/>
        </w:rPr>
      </w:pPr>
      <w:r>
        <w:rPr>
          <w:b/>
          <w:snapToGrid w:val="0"/>
          <w:color w:val="000080"/>
          <w:u w:val="single"/>
        </w:rPr>
        <w:t>ROMA - SEZIONE CONSOLARE DELL'AMBASCIATA</w:t>
      </w:r>
    </w:p>
    <w:p w14:paraId="6ECDEA8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Adige, 2 - 00198 Roma </w:t>
      </w:r>
    </w:p>
    <w:p w14:paraId="6CAB470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0685545</w:t>
      </w:r>
      <w:r w:rsidR="00190057">
        <w:rPr>
          <w:snapToGrid w:val="0"/>
          <w:color w:val="000000"/>
        </w:rPr>
        <w:t>60  068840801 - Fax 0684241670</w:t>
      </w:r>
    </w:p>
    <w:p w14:paraId="01D1FAC5" w14:textId="77777777" w:rsidR="00190057" w:rsidRDefault="00190057">
      <w:pPr>
        <w:widowControl w:val="0"/>
        <w:tabs>
          <w:tab w:val="left" w:pos="2321"/>
        </w:tabs>
        <w:rPr>
          <w:snapToGrid w:val="0"/>
          <w:color w:val="000000"/>
          <w:sz w:val="23"/>
        </w:rPr>
      </w:pPr>
      <w:r>
        <w:rPr>
          <w:snapToGrid w:val="0"/>
          <w:color w:val="000000"/>
        </w:rPr>
        <w:tab/>
        <w:t xml:space="preserve">E-mail  </w:t>
      </w:r>
      <w:r w:rsidRPr="00190057">
        <w:rPr>
          <w:snapToGrid w:val="0"/>
          <w:color w:val="000000"/>
        </w:rPr>
        <w:t>slemb.rome@mfa.gov.lk</w:t>
      </w:r>
    </w:p>
    <w:p w14:paraId="6F8E15D4" w14:textId="77777777" w:rsidR="004944D8" w:rsidRDefault="004944D8" w:rsidP="003F1182">
      <w:pPr>
        <w:widowControl w:val="0"/>
        <w:tabs>
          <w:tab w:val="left" w:pos="2321"/>
        </w:tabs>
        <w:jc w:val="both"/>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38E8640C" w14:textId="77777777" w:rsidR="00742E53" w:rsidRDefault="00742E53" w:rsidP="00742E53">
      <w:pPr>
        <w:widowControl w:val="0"/>
        <w:tabs>
          <w:tab w:val="left" w:pos="90"/>
        </w:tabs>
        <w:rPr>
          <w:b/>
          <w:snapToGrid w:val="0"/>
          <w:color w:val="000080"/>
          <w:u w:val="single"/>
        </w:rPr>
      </w:pPr>
    </w:p>
    <w:p w14:paraId="4652FED8" w14:textId="77777777" w:rsidR="007A1DA7" w:rsidRDefault="007A1DA7" w:rsidP="00742E53">
      <w:pPr>
        <w:widowControl w:val="0"/>
        <w:tabs>
          <w:tab w:val="left" w:pos="90"/>
        </w:tabs>
        <w:rPr>
          <w:b/>
          <w:snapToGrid w:val="0"/>
          <w:color w:val="000080"/>
          <w:u w:val="single"/>
        </w:rPr>
      </w:pPr>
    </w:p>
    <w:p w14:paraId="7907802E" w14:textId="77777777" w:rsidR="00742E53" w:rsidRDefault="00742E53" w:rsidP="00742E53">
      <w:pPr>
        <w:widowControl w:val="0"/>
        <w:tabs>
          <w:tab w:val="left" w:pos="90"/>
        </w:tabs>
        <w:rPr>
          <w:b/>
          <w:snapToGrid w:val="0"/>
          <w:color w:val="000080"/>
          <w:u w:val="single"/>
        </w:rPr>
      </w:pPr>
    </w:p>
    <w:p w14:paraId="2FCD4B24" w14:textId="77777777" w:rsidR="007A1DA7" w:rsidRDefault="007A1DA7" w:rsidP="007A1DA7">
      <w:pPr>
        <w:widowControl w:val="0"/>
        <w:tabs>
          <w:tab w:val="left" w:pos="90"/>
        </w:tabs>
        <w:rPr>
          <w:b/>
          <w:snapToGrid w:val="0"/>
          <w:color w:val="000080"/>
          <w:sz w:val="26"/>
          <w:u w:val="single"/>
        </w:rPr>
      </w:pPr>
      <w:r>
        <w:rPr>
          <w:b/>
          <w:snapToGrid w:val="0"/>
          <w:color w:val="000080"/>
          <w:u w:val="single"/>
        </w:rPr>
        <w:t>MILANO – CONSOLATO GENERALE</w:t>
      </w:r>
    </w:p>
    <w:p w14:paraId="71C8633D" w14:textId="77777777" w:rsidR="007A1DA7" w:rsidRDefault="007A1DA7" w:rsidP="007A1DA7">
      <w:pPr>
        <w:widowControl w:val="0"/>
        <w:tabs>
          <w:tab w:val="left" w:pos="90"/>
          <w:tab w:val="left" w:pos="2321"/>
        </w:tabs>
        <w:rPr>
          <w:b/>
          <w:snapToGrid w:val="0"/>
          <w:color w:val="000000"/>
        </w:rPr>
      </w:pPr>
    </w:p>
    <w:p w14:paraId="2F942016" w14:textId="77777777" w:rsidR="007A1DA7" w:rsidRDefault="007A1DA7" w:rsidP="007A1DA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1E6194">
        <w:rPr>
          <w:snapToGrid w:val="0"/>
          <w:color w:val="000000"/>
        </w:rPr>
        <w:t>Via Francesco Melzi d’</w:t>
      </w:r>
      <w:proofErr w:type="spellStart"/>
      <w:r w:rsidR="001E6194">
        <w:rPr>
          <w:snapToGrid w:val="0"/>
          <w:color w:val="000000"/>
        </w:rPr>
        <w:t>Eril</w:t>
      </w:r>
      <w:proofErr w:type="spellEnd"/>
      <w:r w:rsidR="001E6194">
        <w:rPr>
          <w:snapToGrid w:val="0"/>
          <w:color w:val="000000"/>
        </w:rPr>
        <w:t xml:space="preserve">, </w:t>
      </w:r>
      <w:r>
        <w:rPr>
          <w:snapToGrid w:val="0"/>
          <w:color w:val="000000"/>
        </w:rPr>
        <w:t>3</w:t>
      </w:r>
      <w:r w:rsidR="001E6194">
        <w:rPr>
          <w:snapToGrid w:val="0"/>
          <w:color w:val="000000"/>
        </w:rPr>
        <w:t>4</w:t>
      </w:r>
      <w:r>
        <w:rPr>
          <w:snapToGrid w:val="0"/>
          <w:color w:val="000000"/>
        </w:rPr>
        <w:t xml:space="preserve"> - </w:t>
      </w:r>
      <w:r w:rsidR="001E6194">
        <w:rPr>
          <w:snapToGrid w:val="0"/>
          <w:color w:val="000000"/>
        </w:rPr>
        <w:t>20154</w:t>
      </w:r>
      <w:r>
        <w:rPr>
          <w:snapToGrid w:val="0"/>
          <w:color w:val="000000"/>
        </w:rPr>
        <w:t xml:space="preserve"> </w:t>
      </w:r>
      <w:r w:rsidR="001E6194">
        <w:rPr>
          <w:snapToGrid w:val="0"/>
          <w:color w:val="000000"/>
        </w:rPr>
        <w:t>Milano</w:t>
      </w:r>
      <w:r>
        <w:rPr>
          <w:snapToGrid w:val="0"/>
          <w:color w:val="000000"/>
        </w:rPr>
        <w:t xml:space="preserve"> </w:t>
      </w:r>
    </w:p>
    <w:p w14:paraId="609FA875" w14:textId="77777777" w:rsidR="00B63A6A" w:rsidRDefault="00B63A6A" w:rsidP="007A1DA7">
      <w:pPr>
        <w:widowControl w:val="0"/>
        <w:tabs>
          <w:tab w:val="left" w:pos="90"/>
          <w:tab w:val="left" w:pos="2321"/>
        </w:tabs>
        <w:rPr>
          <w:snapToGrid w:val="0"/>
          <w:color w:val="000000"/>
        </w:rPr>
      </w:pPr>
      <w:r>
        <w:rPr>
          <w:snapToGrid w:val="0"/>
          <w:color w:val="000000"/>
        </w:rPr>
        <w:tab/>
      </w:r>
      <w:r>
        <w:rPr>
          <w:snapToGrid w:val="0"/>
          <w:color w:val="000000"/>
        </w:rPr>
        <w:tab/>
        <w:t>Tel. 0249536530  -  Fax 0249536533   0249536532</w:t>
      </w:r>
    </w:p>
    <w:p w14:paraId="680E80BF" w14:textId="056E3827" w:rsidR="003F48D9" w:rsidRDefault="003F48D9" w:rsidP="007A1DA7">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97" w:history="1">
        <w:r w:rsidR="0003380C" w:rsidRPr="00402DDA">
          <w:rPr>
            <w:rStyle w:val="Collegamentoipertestuale"/>
            <w:snapToGrid w:val="0"/>
            <w:color w:val="000000"/>
            <w:u w:val="none"/>
          </w:rPr>
          <w:t>slcg.milan@mfa.gov.lk</w:t>
        </w:r>
      </w:hyperlink>
      <w:r w:rsidR="00513AF8">
        <w:rPr>
          <w:snapToGrid w:val="0"/>
          <w:color w:val="000000"/>
        </w:rPr>
        <w:t xml:space="preserve"> </w:t>
      </w:r>
    </w:p>
    <w:p w14:paraId="55F237F9" w14:textId="58F5E518" w:rsidR="006E3916" w:rsidRDefault="007A1DA7" w:rsidP="007A1DA7">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sidRPr="007A1DA7">
        <w:rPr>
          <w:snapToGrid w:val="0"/>
        </w:rPr>
        <w:t>Lombardi</w:t>
      </w:r>
      <w:r w:rsidRPr="007A1DA7">
        <w:rPr>
          <w:snapToGrid w:val="0"/>
          <w:color w:val="000000"/>
        </w:rPr>
        <w:t>a</w:t>
      </w:r>
      <w:r>
        <w:rPr>
          <w:snapToGrid w:val="0"/>
          <w:color w:val="000000"/>
        </w:rPr>
        <w:t>, Friuli Venezia Giulia,</w:t>
      </w:r>
      <w:r w:rsidR="006E3916">
        <w:rPr>
          <w:snapToGrid w:val="0"/>
          <w:color w:val="000000"/>
        </w:rPr>
        <w:t xml:space="preserve"> Emilia-Romagna, Liguria, Piemonte,</w:t>
      </w:r>
    </w:p>
    <w:p w14:paraId="0F6DFCFA" w14:textId="7AA085F5" w:rsidR="007A1DA7" w:rsidRDefault="006E3916" w:rsidP="007A1DA7">
      <w:pPr>
        <w:widowControl w:val="0"/>
        <w:tabs>
          <w:tab w:val="left" w:pos="2321"/>
        </w:tabs>
        <w:rPr>
          <w:snapToGrid w:val="0"/>
          <w:color w:val="000000"/>
        </w:rPr>
      </w:pPr>
      <w:r>
        <w:rPr>
          <w:snapToGrid w:val="0"/>
          <w:color w:val="000000"/>
        </w:rPr>
        <w:tab/>
      </w:r>
      <w:r w:rsidR="007A1DA7">
        <w:rPr>
          <w:snapToGrid w:val="0"/>
          <w:color w:val="000000"/>
        </w:rPr>
        <w:t>Trentino Alto Adige, Valle d’Aosta, Veneto</w:t>
      </w:r>
    </w:p>
    <w:p w14:paraId="098EB148" w14:textId="77777777" w:rsidR="00085F53" w:rsidRDefault="00085F53" w:rsidP="007A1DA7">
      <w:pPr>
        <w:widowControl w:val="0"/>
        <w:tabs>
          <w:tab w:val="left" w:pos="2321"/>
        </w:tabs>
        <w:rPr>
          <w:snapToGrid w:val="0"/>
          <w:color w:val="000000"/>
        </w:rPr>
      </w:pPr>
    </w:p>
    <w:p w14:paraId="4233BBF2" w14:textId="1AFFF56D" w:rsidR="00BB1EA4" w:rsidRDefault="00BB1EA4" w:rsidP="007A1DA7">
      <w:pPr>
        <w:widowControl w:val="0"/>
        <w:tabs>
          <w:tab w:val="left" w:pos="2321"/>
        </w:tabs>
        <w:rPr>
          <w:snapToGrid w:val="0"/>
          <w:color w:val="000000"/>
        </w:rPr>
      </w:pPr>
      <w:r>
        <w:rPr>
          <w:snapToGrid w:val="0"/>
          <w:color w:val="000000"/>
        </w:rPr>
        <w:t xml:space="preserve">Signora </w:t>
      </w:r>
      <w:r w:rsidRPr="00BB1EA4">
        <w:rPr>
          <w:snapToGrid w:val="0"/>
          <w:color w:val="000000"/>
        </w:rPr>
        <w:t>DILANI LAKMALIE WASALA WEERAKOON</w:t>
      </w:r>
      <w:r>
        <w:rPr>
          <w:snapToGrid w:val="0"/>
          <w:color w:val="000000"/>
        </w:rPr>
        <w:t>, Console Generale (Exequatur 1° marzo 2023</w:t>
      </w:r>
      <w:r w:rsidR="002C7699">
        <w:rPr>
          <w:snapToGrid w:val="0"/>
          <w:color w:val="000000"/>
        </w:rPr>
        <w:t xml:space="preserve"> e 21 febbraio 2025</w:t>
      </w:r>
      <w:r>
        <w:rPr>
          <w:snapToGrid w:val="0"/>
          <w:color w:val="000000"/>
        </w:rPr>
        <w:t>)</w:t>
      </w:r>
    </w:p>
    <w:p w14:paraId="55BE13DF" w14:textId="6DBF57FB" w:rsidR="00085F53" w:rsidRDefault="00085F53" w:rsidP="007A1DA7">
      <w:pPr>
        <w:widowControl w:val="0"/>
        <w:tabs>
          <w:tab w:val="left" w:pos="2321"/>
        </w:tabs>
        <w:rPr>
          <w:snapToGrid w:val="0"/>
          <w:color w:val="000000"/>
        </w:rPr>
      </w:pPr>
      <w:r>
        <w:rPr>
          <w:snapToGrid w:val="0"/>
          <w:color w:val="000000"/>
        </w:rPr>
        <w:t xml:space="preserve">Signora </w:t>
      </w:r>
      <w:r w:rsidR="00D8685A">
        <w:rPr>
          <w:snapToGrid w:val="0"/>
          <w:color w:val="000000"/>
        </w:rPr>
        <w:t>DILINI JEEWANI JAYAWARDHANA INDURUWA, Console (24 marzo 2025)</w:t>
      </w:r>
    </w:p>
    <w:p w14:paraId="780D2D7F" w14:textId="68770666" w:rsidR="001D27BF" w:rsidRPr="001D27BF" w:rsidRDefault="001D27BF" w:rsidP="007A1DA7">
      <w:pPr>
        <w:widowControl w:val="0"/>
        <w:tabs>
          <w:tab w:val="left" w:pos="2321"/>
        </w:tabs>
        <w:rPr>
          <w:snapToGrid w:val="0"/>
          <w:color w:val="000000"/>
        </w:rPr>
      </w:pPr>
      <w:r w:rsidRPr="001D27BF">
        <w:rPr>
          <w:snapToGrid w:val="0"/>
          <w:color w:val="000000"/>
        </w:rPr>
        <w:t xml:space="preserve">Signora </w:t>
      </w:r>
      <w:r w:rsidRPr="001D27BF">
        <w:rPr>
          <w:color w:val="000000"/>
        </w:rPr>
        <w:t>WELATHANTRIGE THARAKA CHATHURANGI</w:t>
      </w:r>
      <w:r w:rsidR="00513AF8">
        <w:rPr>
          <w:color w:val="000000"/>
        </w:rPr>
        <w:t xml:space="preserve"> </w:t>
      </w:r>
      <w:r w:rsidRPr="001D27BF">
        <w:rPr>
          <w:color w:val="000000"/>
        </w:rPr>
        <w:t>BOTHEJU</w:t>
      </w:r>
      <w:r w:rsidRPr="001D27BF">
        <w:rPr>
          <w:rFonts w:ascii="MS Sans Serif" w:hAnsi="MS Sans Serif" w:cs="Tahoma"/>
          <w:color w:val="000000"/>
        </w:rPr>
        <w:t>,</w:t>
      </w:r>
      <w:r w:rsidRPr="001D27BF">
        <w:rPr>
          <w:snapToGrid w:val="0"/>
          <w:color w:val="000000"/>
        </w:rPr>
        <w:t xml:space="preserve"> Vice Console (28 aprile 2023)</w:t>
      </w:r>
    </w:p>
    <w:p w14:paraId="2C975906" w14:textId="77777777" w:rsidR="00085F53" w:rsidRPr="001D27BF" w:rsidRDefault="00085F53" w:rsidP="00742E53">
      <w:pPr>
        <w:widowControl w:val="0"/>
        <w:tabs>
          <w:tab w:val="left" w:pos="90"/>
        </w:tabs>
        <w:rPr>
          <w:b/>
          <w:snapToGrid w:val="0"/>
          <w:color w:val="000080"/>
          <w:u w:val="single"/>
        </w:rPr>
      </w:pPr>
    </w:p>
    <w:p w14:paraId="1DEE4B52" w14:textId="77777777" w:rsidR="00760F3F" w:rsidRDefault="00760F3F" w:rsidP="00760F3F">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59CC53CB" w14:textId="77777777" w:rsidR="00760F3F" w:rsidRDefault="00760F3F" w:rsidP="00760F3F">
      <w:pPr>
        <w:widowControl w:val="0"/>
        <w:tabs>
          <w:tab w:val="left" w:pos="90"/>
          <w:tab w:val="left" w:pos="2321"/>
        </w:tabs>
        <w:rPr>
          <w:b/>
          <w:snapToGrid w:val="0"/>
          <w:color w:val="000000"/>
        </w:rPr>
      </w:pPr>
    </w:p>
    <w:p w14:paraId="0EB765C5" w14:textId="77777777" w:rsidR="00760F3F" w:rsidRDefault="00760F3F" w:rsidP="00760F3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DC1932">
        <w:rPr>
          <w:snapToGrid w:val="0"/>
          <w:color w:val="000000"/>
        </w:rPr>
        <w:t>Fiume, 20 -50123 Firenze</w:t>
      </w:r>
    </w:p>
    <w:p w14:paraId="2CC7F3EF" w14:textId="77777777" w:rsidR="00760F3F" w:rsidRDefault="00760F3F" w:rsidP="00760F3F">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EA7960">
        <w:rPr>
          <w:snapToGrid w:val="0"/>
          <w:color w:val="000000"/>
        </w:rPr>
        <w:t>055 0749030</w:t>
      </w:r>
    </w:p>
    <w:p w14:paraId="0DE5E89A" w14:textId="77777777" w:rsidR="00760F3F" w:rsidRDefault="00760F3F" w:rsidP="00760F3F">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98" w:history="1">
        <w:r w:rsidR="00EA7960" w:rsidRPr="00643A7B">
          <w:rPr>
            <w:rStyle w:val="Collegamentoipertestuale"/>
            <w:snapToGrid w:val="0"/>
          </w:rPr>
          <w:t>info@consolatosrilankafirenze.it</w:t>
        </w:r>
      </w:hyperlink>
      <w:r w:rsidR="00EA7960">
        <w:rPr>
          <w:snapToGrid w:val="0"/>
          <w:color w:val="000000"/>
        </w:rPr>
        <w:t xml:space="preserve"> </w:t>
      </w:r>
    </w:p>
    <w:p w14:paraId="48190814" w14:textId="77777777" w:rsidR="00760F3F" w:rsidRDefault="00760F3F" w:rsidP="00760F3F">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Toscana                      </w:t>
      </w:r>
    </w:p>
    <w:p w14:paraId="0357C096" w14:textId="77777777" w:rsidR="00760F3F" w:rsidRDefault="00760F3F" w:rsidP="00760F3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83DB62" w14:textId="77777777" w:rsidR="00760F3F" w:rsidRDefault="00760F3F" w:rsidP="00760F3F">
      <w:pPr>
        <w:widowControl w:val="0"/>
        <w:tabs>
          <w:tab w:val="left" w:pos="90"/>
        </w:tabs>
        <w:rPr>
          <w:snapToGrid w:val="0"/>
          <w:color w:val="000000"/>
        </w:rPr>
      </w:pPr>
    </w:p>
    <w:p w14:paraId="558434D6" w14:textId="77777777" w:rsidR="00760F3F" w:rsidRDefault="00760F3F" w:rsidP="00760F3F">
      <w:pPr>
        <w:widowControl w:val="0"/>
        <w:tabs>
          <w:tab w:val="left" w:pos="90"/>
        </w:tabs>
        <w:rPr>
          <w:snapToGrid w:val="0"/>
          <w:color w:val="000000"/>
        </w:rPr>
      </w:pPr>
      <w:r>
        <w:rPr>
          <w:snapToGrid w:val="0"/>
          <w:color w:val="000000"/>
        </w:rPr>
        <w:t>Signor LAPO BARONCELLI, Console Onorario (Exequatur 15 maggio 2023</w:t>
      </w:r>
      <w:r w:rsidR="00DC1932">
        <w:rPr>
          <w:snapToGrid w:val="0"/>
          <w:color w:val="000000"/>
        </w:rPr>
        <w:t xml:space="preserve"> – 17 marzo 2025</w:t>
      </w:r>
      <w:r>
        <w:rPr>
          <w:snapToGrid w:val="0"/>
          <w:color w:val="000000"/>
        </w:rPr>
        <w:t>)</w:t>
      </w:r>
    </w:p>
    <w:p w14:paraId="4BEBE7B5" w14:textId="77777777" w:rsidR="00760F3F" w:rsidRDefault="00760F3F" w:rsidP="00760F3F">
      <w:pPr>
        <w:widowControl w:val="0"/>
        <w:tabs>
          <w:tab w:val="left" w:pos="90"/>
        </w:tabs>
        <w:jc w:val="center"/>
        <w:rPr>
          <w:snapToGrid w:val="0"/>
          <w:color w:val="000000"/>
        </w:rPr>
      </w:pPr>
    </w:p>
    <w:p w14:paraId="3424EF29" w14:textId="77777777" w:rsidR="00760F3F" w:rsidRDefault="00760F3F" w:rsidP="00C746B6">
      <w:pPr>
        <w:widowControl w:val="0"/>
        <w:tabs>
          <w:tab w:val="left" w:pos="2321"/>
        </w:tabs>
        <w:rPr>
          <w:snapToGrid w:val="0"/>
          <w:color w:val="000000"/>
        </w:rPr>
      </w:pPr>
    </w:p>
    <w:p w14:paraId="07F7BAA9" w14:textId="77777777" w:rsidR="000B2A69" w:rsidRDefault="000B2A69" w:rsidP="000B2A69">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45C092CD" w14:textId="77777777" w:rsidR="002F1161" w:rsidRDefault="002F1161" w:rsidP="002F1161">
      <w:pPr>
        <w:widowControl w:val="0"/>
        <w:tabs>
          <w:tab w:val="left" w:pos="90"/>
          <w:tab w:val="left" w:pos="2321"/>
        </w:tabs>
        <w:rPr>
          <w:b/>
          <w:snapToGrid w:val="0"/>
          <w:color w:val="000000"/>
        </w:rPr>
      </w:pPr>
    </w:p>
    <w:p w14:paraId="07CC9F2A" w14:textId="77777777" w:rsidR="002F1161" w:rsidRDefault="002F1161" w:rsidP="002F1161">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Santa Lucia, 123 - 80132 Napoli </w:t>
      </w:r>
    </w:p>
    <w:p w14:paraId="5002B5D2" w14:textId="77777777" w:rsidR="002F1161" w:rsidRDefault="002F1161" w:rsidP="002F1161">
      <w:pPr>
        <w:widowControl w:val="0"/>
        <w:tabs>
          <w:tab w:val="left" w:pos="90"/>
          <w:tab w:val="left" w:pos="2321"/>
        </w:tabs>
        <w:rPr>
          <w:snapToGrid w:val="0"/>
          <w:color w:val="000000"/>
        </w:rPr>
      </w:pPr>
      <w:r>
        <w:rPr>
          <w:snapToGrid w:val="0"/>
          <w:color w:val="000000"/>
        </w:rPr>
        <w:tab/>
      </w:r>
      <w:r>
        <w:rPr>
          <w:snapToGrid w:val="0"/>
          <w:color w:val="000000"/>
        </w:rPr>
        <w:tab/>
        <w:t>Tel. 0812471105  - 3473364829</w:t>
      </w:r>
    </w:p>
    <w:p w14:paraId="13060F89" w14:textId="77777777" w:rsidR="002F1161" w:rsidRDefault="002F1161" w:rsidP="002F1161">
      <w:pPr>
        <w:widowControl w:val="0"/>
        <w:tabs>
          <w:tab w:val="left" w:pos="90"/>
          <w:tab w:val="left" w:pos="2321"/>
        </w:tabs>
        <w:rPr>
          <w:snapToGrid w:val="0"/>
          <w:color w:val="000000"/>
        </w:rPr>
      </w:pPr>
      <w:r>
        <w:rPr>
          <w:snapToGrid w:val="0"/>
          <w:color w:val="000000"/>
        </w:rPr>
        <w:tab/>
      </w:r>
      <w:r>
        <w:rPr>
          <w:snapToGrid w:val="0"/>
          <w:color w:val="000000"/>
        </w:rPr>
        <w:tab/>
        <w:t>E-mail  avvcarminecapasso@virgilio.it</w:t>
      </w:r>
    </w:p>
    <w:p w14:paraId="6A8EB0DE" w14:textId="77777777" w:rsidR="000B2A69" w:rsidRDefault="000B2A69" w:rsidP="000B2A69">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E34757" w:rsidRPr="00E34757">
        <w:rPr>
          <w:snapToGrid w:val="0"/>
          <w:color w:val="000000"/>
        </w:rPr>
        <w:t>Campani</w:t>
      </w:r>
      <w:r>
        <w:rPr>
          <w:snapToGrid w:val="0"/>
          <w:color w:val="000000"/>
        </w:rPr>
        <w:t xml:space="preserve">a                      </w:t>
      </w:r>
    </w:p>
    <w:p w14:paraId="7F241407" w14:textId="77777777" w:rsidR="000B2A69" w:rsidRDefault="000B2A69" w:rsidP="000B2A6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6215984" w14:textId="77777777" w:rsidR="004944D8" w:rsidRDefault="004944D8" w:rsidP="000B2A69">
      <w:pPr>
        <w:widowControl w:val="0"/>
        <w:tabs>
          <w:tab w:val="left" w:pos="90"/>
        </w:tabs>
        <w:rPr>
          <w:snapToGrid w:val="0"/>
          <w:color w:val="000000"/>
        </w:rPr>
      </w:pPr>
    </w:p>
    <w:p w14:paraId="6873D1ED" w14:textId="77777777" w:rsidR="00E87687" w:rsidRDefault="002F1161" w:rsidP="000B2A69">
      <w:pPr>
        <w:widowControl w:val="0"/>
        <w:tabs>
          <w:tab w:val="left" w:pos="90"/>
        </w:tabs>
        <w:rPr>
          <w:snapToGrid w:val="0"/>
          <w:color w:val="000000"/>
        </w:rPr>
      </w:pPr>
      <w:r>
        <w:rPr>
          <w:snapToGrid w:val="0"/>
          <w:color w:val="000000"/>
        </w:rPr>
        <w:t xml:space="preserve">Signor CARMINE CAPASSO, Console Onorario (Exequatur </w:t>
      </w:r>
      <w:r w:rsidR="005719FB">
        <w:rPr>
          <w:snapToGrid w:val="0"/>
          <w:color w:val="000000"/>
        </w:rPr>
        <w:t>2 ottobre 2024</w:t>
      </w:r>
      <w:r w:rsidR="00D5218A">
        <w:rPr>
          <w:snapToGrid w:val="0"/>
          <w:color w:val="000000"/>
        </w:rPr>
        <w:t xml:space="preserve"> </w:t>
      </w:r>
      <w:r w:rsidR="005719FB">
        <w:rPr>
          <w:snapToGrid w:val="0"/>
          <w:color w:val="000000"/>
        </w:rPr>
        <w:t>–</w:t>
      </w:r>
      <w:r w:rsidR="00D5218A">
        <w:rPr>
          <w:snapToGrid w:val="0"/>
          <w:color w:val="000000"/>
        </w:rPr>
        <w:t xml:space="preserve"> </w:t>
      </w:r>
      <w:r w:rsidR="005719FB">
        <w:rPr>
          <w:snapToGrid w:val="0"/>
          <w:color w:val="000000"/>
        </w:rPr>
        <w:t>7 febbraio</w:t>
      </w:r>
      <w:r w:rsidR="0020592C">
        <w:rPr>
          <w:snapToGrid w:val="0"/>
          <w:color w:val="000000"/>
        </w:rPr>
        <w:t xml:space="preserve"> 202</w:t>
      </w:r>
      <w:r w:rsidR="005719FB">
        <w:rPr>
          <w:snapToGrid w:val="0"/>
          <w:color w:val="000000"/>
        </w:rPr>
        <w:t>6</w:t>
      </w:r>
      <w:r>
        <w:rPr>
          <w:snapToGrid w:val="0"/>
          <w:color w:val="000000"/>
        </w:rPr>
        <w:t>)</w:t>
      </w:r>
    </w:p>
    <w:p w14:paraId="3E495B0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STATI UNITI D'AMERICA</w:t>
      </w:r>
    </w:p>
    <w:p w14:paraId="1F36AF0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86400" behindDoc="0" locked="0" layoutInCell="1" allowOverlap="1" wp14:anchorId="2FD7BCB5" wp14:editId="026F4226">
            <wp:simplePos x="0" y="0"/>
            <wp:positionH relativeFrom="column">
              <wp:posOffset>5525135</wp:posOffset>
            </wp:positionH>
            <wp:positionV relativeFrom="paragraph">
              <wp:posOffset>207010</wp:posOffset>
            </wp:positionV>
            <wp:extent cx="915670" cy="485140"/>
            <wp:effectExtent l="19050" t="19050" r="0" b="0"/>
            <wp:wrapNone/>
            <wp:docPr id="271" name="Immagin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0"/>
                    <pic:cNvPicPr>
                      <a:picLocks noChangeAspect="1" noChangeArrowheads="1"/>
                    </pic:cNvPicPr>
                  </pic:nvPicPr>
                  <pic:blipFill>
                    <a:blip r:embed="rId499">
                      <a:extLst>
                        <a:ext uri="{28A0092B-C50C-407E-A947-70E740481C1C}">
                          <a14:useLocalDpi xmlns:a14="http://schemas.microsoft.com/office/drawing/2010/main" val="0"/>
                        </a:ext>
                      </a:extLst>
                    </a:blip>
                    <a:srcRect/>
                    <a:stretch>
                      <a:fillRect/>
                    </a:stretch>
                  </pic:blipFill>
                  <pic:spPr bwMode="auto">
                    <a:xfrm>
                      <a:off x="0" y="0"/>
                      <a:ext cx="915670" cy="4851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FE681CF" w14:textId="77777777" w:rsidR="004944D8" w:rsidRDefault="004944D8">
      <w:pPr>
        <w:widowControl w:val="0"/>
        <w:tabs>
          <w:tab w:val="left" w:pos="90"/>
        </w:tabs>
        <w:rPr>
          <w:b/>
          <w:snapToGrid w:val="0"/>
          <w:color w:val="000080"/>
          <w:sz w:val="39"/>
        </w:rPr>
      </w:pPr>
      <w:r>
        <w:rPr>
          <w:b/>
          <w:snapToGrid w:val="0"/>
          <w:color w:val="000080"/>
          <w:sz w:val="32"/>
        </w:rPr>
        <w:t xml:space="preserve">STATI UNITI D'AMERICA                   </w:t>
      </w:r>
    </w:p>
    <w:p w14:paraId="190E8DE3"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5E65ECF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luglio</w:t>
      </w:r>
    </w:p>
    <w:p w14:paraId="0740C615" w14:textId="77777777" w:rsidR="004944D8" w:rsidRDefault="004944D8" w:rsidP="00046EFF">
      <w:pPr>
        <w:widowControl w:val="0"/>
        <w:tabs>
          <w:tab w:val="left" w:pos="90"/>
        </w:tabs>
        <w:rPr>
          <w:b/>
          <w:snapToGrid w:val="0"/>
          <w:color w:val="000080"/>
          <w:sz w:val="26"/>
          <w:u w:val="single"/>
        </w:rPr>
      </w:pPr>
      <w:r>
        <w:rPr>
          <w:b/>
          <w:snapToGrid w:val="0"/>
          <w:color w:val="000080"/>
          <w:u w:val="single"/>
        </w:rPr>
        <w:t>ROMA - SEZIONE CONSOLARE DELL'AMBASCIATA</w:t>
      </w:r>
    </w:p>
    <w:p w14:paraId="5AFBBAE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Veneto, 121 - 00187 Roma </w:t>
      </w:r>
    </w:p>
    <w:p w14:paraId="063D9D9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B01D67">
        <w:rPr>
          <w:snapToGrid w:val="0"/>
          <w:color w:val="000000"/>
        </w:rPr>
        <w:t>Tel. 0646741 - Fax 064</w:t>
      </w:r>
      <w:r w:rsidR="0097690A">
        <w:rPr>
          <w:snapToGrid w:val="0"/>
          <w:color w:val="000000"/>
        </w:rPr>
        <w:t>882672</w:t>
      </w:r>
      <w:r>
        <w:rPr>
          <w:snapToGrid w:val="0"/>
          <w:color w:val="000000"/>
        </w:rPr>
        <w:t xml:space="preserve"> </w:t>
      </w:r>
    </w:p>
    <w:p w14:paraId="04D263E6" w14:textId="77777777" w:rsidR="005976FC"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5976FC">
        <w:rPr>
          <w:snapToGrid w:val="0"/>
          <w:color w:val="000000"/>
        </w:rPr>
        <w:t>Tutto il terri</w:t>
      </w:r>
      <w:r w:rsidR="003F1182">
        <w:rPr>
          <w:snapToGrid w:val="0"/>
          <w:color w:val="000000"/>
        </w:rPr>
        <w:t>torio della Repubblica Italiana</w:t>
      </w:r>
    </w:p>
    <w:p w14:paraId="164F2614" w14:textId="77777777" w:rsidR="00E54068" w:rsidRDefault="00E54068" w:rsidP="00E54068">
      <w:pPr>
        <w:pStyle w:val="Corpodeltesto2"/>
        <w:spacing w:before="0"/>
      </w:pPr>
    </w:p>
    <w:p w14:paraId="75749797" w14:textId="3502A0A8" w:rsidR="00385C06" w:rsidRDefault="00385C06" w:rsidP="00D503EE">
      <w:pPr>
        <w:widowControl w:val="0"/>
        <w:tabs>
          <w:tab w:val="left" w:pos="90"/>
        </w:tabs>
        <w:rPr>
          <w:snapToGrid w:val="0"/>
          <w:color w:val="000000"/>
        </w:rPr>
      </w:pPr>
    </w:p>
    <w:p w14:paraId="14E88341" w14:textId="77777777" w:rsidR="00696FEA" w:rsidRDefault="00696FEA" w:rsidP="00696FEA">
      <w:pPr>
        <w:widowControl w:val="0"/>
        <w:tabs>
          <w:tab w:val="left" w:pos="90"/>
        </w:tabs>
        <w:rPr>
          <w:snapToGrid w:val="0"/>
          <w:color w:val="000000"/>
        </w:rPr>
      </w:pPr>
      <w:r>
        <w:rPr>
          <w:snapToGrid w:val="0"/>
          <w:color w:val="000000"/>
        </w:rPr>
        <w:t>Signora RACHEL J. SCHOFER, Primo Segretario Affari Consolari (7 luglio 2022)</w:t>
      </w:r>
    </w:p>
    <w:p w14:paraId="370010C8" w14:textId="77777777" w:rsidR="00DC586F" w:rsidRPr="00C22C0E" w:rsidRDefault="00DB063B" w:rsidP="00022FB3">
      <w:pPr>
        <w:widowControl w:val="0"/>
        <w:tabs>
          <w:tab w:val="left" w:pos="90"/>
        </w:tabs>
        <w:rPr>
          <w:snapToGrid w:val="0"/>
          <w:color w:val="000000"/>
        </w:rPr>
      </w:pPr>
      <w:r>
        <w:rPr>
          <w:snapToGrid w:val="0"/>
          <w:color w:val="000000"/>
        </w:rPr>
        <w:t>Signora C</w:t>
      </w:r>
      <w:r w:rsidR="00716609">
        <w:rPr>
          <w:snapToGrid w:val="0"/>
          <w:color w:val="000000"/>
        </w:rPr>
        <w:t>RY</w:t>
      </w:r>
      <w:r w:rsidR="00DC586F">
        <w:rPr>
          <w:snapToGrid w:val="0"/>
          <w:color w:val="000000"/>
        </w:rPr>
        <w:t>STAL D. SHERIDAN, Secondo Segretario Affari Consolari, (14 luglio 2023)</w:t>
      </w:r>
    </w:p>
    <w:p w14:paraId="18909D07" w14:textId="77777777" w:rsidR="003A59AF" w:rsidRDefault="003A59AF" w:rsidP="003A59AF">
      <w:pPr>
        <w:widowControl w:val="0"/>
        <w:tabs>
          <w:tab w:val="left" w:pos="90"/>
        </w:tabs>
        <w:rPr>
          <w:snapToGrid w:val="0"/>
          <w:color w:val="000000"/>
        </w:rPr>
      </w:pPr>
      <w:r>
        <w:rPr>
          <w:snapToGrid w:val="0"/>
          <w:color w:val="000000"/>
        </w:rPr>
        <w:t>Signor DANIEL SCHWEIZER, Addetto (Sezione Consolare) (24 luglio 2020)</w:t>
      </w:r>
    </w:p>
    <w:p w14:paraId="2D08B392" w14:textId="77777777" w:rsidR="004D4B3B" w:rsidRDefault="004D4B3B" w:rsidP="00D503EE">
      <w:pPr>
        <w:widowControl w:val="0"/>
        <w:tabs>
          <w:tab w:val="left" w:pos="90"/>
        </w:tabs>
        <w:rPr>
          <w:snapToGrid w:val="0"/>
          <w:color w:val="000000"/>
        </w:rPr>
      </w:pPr>
    </w:p>
    <w:p w14:paraId="41DDC147" w14:textId="77777777" w:rsidR="0050486C" w:rsidRPr="00C22C0E" w:rsidRDefault="0050486C" w:rsidP="00E54068">
      <w:pPr>
        <w:widowControl w:val="0"/>
        <w:tabs>
          <w:tab w:val="left" w:pos="90"/>
        </w:tabs>
        <w:rPr>
          <w:b/>
          <w:snapToGrid w:val="0"/>
          <w:color w:val="000080"/>
          <w:u w:val="single"/>
        </w:rPr>
      </w:pPr>
    </w:p>
    <w:p w14:paraId="734CA771" w14:textId="77777777" w:rsidR="004C1360" w:rsidRPr="00C22C0E" w:rsidRDefault="004C1360" w:rsidP="00E54068">
      <w:pPr>
        <w:widowControl w:val="0"/>
        <w:tabs>
          <w:tab w:val="left" w:pos="90"/>
        </w:tabs>
        <w:rPr>
          <w:b/>
          <w:snapToGrid w:val="0"/>
          <w:color w:val="000080"/>
          <w:u w:val="single"/>
        </w:rPr>
      </w:pPr>
    </w:p>
    <w:p w14:paraId="5EC09468" w14:textId="77777777" w:rsidR="004944D8" w:rsidRDefault="004944D8" w:rsidP="00E54068">
      <w:pPr>
        <w:widowControl w:val="0"/>
        <w:tabs>
          <w:tab w:val="left" w:pos="90"/>
        </w:tabs>
        <w:rPr>
          <w:b/>
          <w:snapToGrid w:val="0"/>
          <w:color w:val="000080"/>
          <w:sz w:val="26"/>
          <w:u w:val="single"/>
        </w:rPr>
      </w:pPr>
      <w:r>
        <w:rPr>
          <w:b/>
          <w:snapToGrid w:val="0"/>
          <w:color w:val="000080"/>
          <w:u w:val="single"/>
        </w:rPr>
        <w:t xml:space="preserve">FIRENZE - CONSOLATO GENERALE            </w:t>
      </w:r>
    </w:p>
    <w:p w14:paraId="1D0A4B7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Lungarno A. Vespucci, 38 - 50123 Firenze </w:t>
      </w:r>
    </w:p>
    <w:p w14:paraId="2EFD434F" w14:textId="77777777" w:rsidR="004944D8" w:rsidRPr="002C24E2" w:rsidRDefault="004944D8">
      <w:pPr>
        <w:widowControl w:val="0"/>
        <w:tabs>
          <w:tab w:val="left" w:pos="2321"/>
        </w:tabs>
        <w:rPr>
          <w:snapToGrid w:val="0"/>
          <w:color w:val="000000"/>
        </w:rPr>
      </w:pPr>
      <w:r>
        <w:rPr>
          <w:rFonts w:ascii="MS Sans Serif" w:hAnsi="MS Sans Serif"/>
          <w:snapToGrid w:val="0"/>
          <w:color w:val="000000"/>
          <w:sz w:val="24"/>
        </w:rPr>
        <w:tab/>
      </w:r>
      <w:r w:rsidRPr="002C24E2">
        <w:rPr>
          <w:snapToGrid w:val="0"/>
          <w:color w:val="000000"/>
        </w:rPr>
        <w:t>Tel. 05526695</w:t>
      </w:r>
      <w:r w:rsidR="002C24E2" w:rsidRPr="002C24E2">
        <w:rPr>
          <w:snapToGrid w:val="0"/>
          <w:color w:val="000000"/>
        </w:rPr>
        <w:t>1</w:t>
      </w:r>
    </w:p>
    <w:p w14:paraId="450C00F2" w14:textId="77777777" w:rsidR="004944D8" w:rsidRPr="002C24E2" w:rsidRDefault="00325CE2">
      <w:pPr>
        <w:widowControl w:val="0"/>
        <w:tabs>
          <w:tab w:val="left" w:pos="2321"/>
        </w:tabs>
        <w:rPr>
          <w:snapToGrid w:val="0"/>
          <w:color w:val="000000"/>
          <w:sz w:val="23"/>
        </w:rPr>
      </w:pPr>
      <w:r>
        <w:rPr>
          <w:snapToGrid w:val="0"/>
          <w:color w:val="000000"/>
        </w:rPr>
        <w:tab/>
        <w:t xml:space="preserve">Sito internet </w:t>
      </w:r>
      <w:hyperlink r:id="rId500" w:history="1">
        <w:r w:rsidR="000A7A33" w:rsidRPr="00273696">
          <w:rPr>
            <w:rStyle w:val="Collegamentoipertestuale"/>
            <w:snapToGrid w:val="0"/>
          </w:rPr>
          <w:t>https://it.usembassy.gov/embassy-consulates/florence/</w:t>
        </w:r>
      </w:hyperlink>
      <w:r w:rsidR="000A7A33">
        <w:rPr>
          <w:snapToGrid w:val="0"/>
          <w:color w:val="000000"/>
        </w:rPr>
        <w:t xml:space="preserve"> </w:t>
      </w:r>
    </w:p>
    <w:p w14:paraId="788D162F"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585FFC">
        <w:rPr>
          <w:snapToGrid w:val="0"/>
          <w:color w:val="000000"/>
        </w:rPr>
        <w:t>Toscana e Province di Bologna, Ferrara, Forlì, Modena, Ravenna e Reggio Emilia</w:t>
      </w:r>
    </w:p>
    <w:p w14:paraId="5798F3D9" w14:textId="77777777" w:rsidR="004944D8" w:rsidRDefault="00585FFC">
      <w:pPr>
        <w:widowControl w:val="0"/>
        <w:tabs>
          <w:tab w:val="left" w:pos="90"/>
          <w:tab w:val="left" w:pos="2321"/>
        </w:tabs>
        <w:spacing w:before="40"/>
        <w:rPr>
          <w:snapToGrid w:val="0"/>
          <w:color w:val="000000"/>
        </w:rPr>
      </w:pPr>
      <w:r>
        <w:rPr>
          <w:snapToGrid w:val="0"/>
          <w:color w:val="000000"/>
        </w:rPr>
        <w:tab/>
      </w:r>
    </w:p>
    <w:p w14:paraId="21CF9F87" w14:textId="77777777" w:rsidR="00E04C6E" w:rsidRDefault="00E04C6E">
      <w:pPr>
        <w:widowControl w:val="0"/>
        <w:tabs>
          <w:tab w:val="left" w:pos="90"/>
        </w:tabs>
        <w:rPr>
          <w:snapToGrid w:val="0"/>
          <w:color w:val="000000"/>
        </w:rPr>
      </w:pPr>
    </w:p>
    <w:p w14:paraId="3527D3C3" w14:textId="77777777" w:rsidR="006B44F3" w:rsidRDefault="006B381C">
      <w:pPr>
        <w:widowControl w:val="0"/>
        <w:tabs>
          <w:tab w:val="left" w:pos="90"/>
        </w:tabs>
        <w:rPr>
          <w:snapToGrid w:val="0"/>
          <w:color w:val="000000"/>
        </w:rPr>
      </w:pPr>
      <w:r>
        <w:rPr>
          <w:snapToGrid w:val="0"/>
          <w:color w:val="000000"/>
        </w:rPr>
        <w:t>Signor</w:t>
      </w:r>
      <w:r w:rsidR="003D69E2">
        <w:rPr>
          <w:snapToGrid w:val="0"/>
          <w:color w:val="000000"/>
        </w:rPr>
        <w:t>a</w:t>
      </w:r>
      <w:r w:rsidR="00E9659D">
        <w:rPr>
          <w:snapToGrid w:val="0"/>
          <w:color w:val="000000"/>
        </w:rPr>
        <w:t xml:space="preserve"> </w:t>
      </w:r>
      <w:r w:rsidR="00B06A67">
        <w:rPr>
          <w:snapToGrid w:val="0"/>
          <w:color w:val="000000"/>
        </w:rPr>
        <w:t>ANNAMARIA DANIELA BALLARD</w:t>
      </w:r>
      <w:r w:rsidR="00E9659D">
        <w:rPr>
          <w:snapToGrid w:val="0"/>
          <w:color w:val="000000"/>
        </w:rPr>
        <w:t xml:space="preserve">, Console Generale, (Exequatur </w:t>
      </w:r>
      <w:r w:rsidR="00B06A67">
        <w:rPr>
          <w:snapToGrid w:val="0"/>
          <w:color w:val="000000"/>
        </w:rPr>
        <w:t>8 settembre 2023</w:t>
      </w:r>
      <w:r w:rsidR="00E9659D">
        <w:rPr>
          <w:snapToGrid w:val="0"/>
          <w:color w:val="000000"/>
        </w:rPr>
        <w:t>)</w:t>
      </w:r>
    </w:p>
    <w:p w14:paraId="53F3B1E3" w14:textId="77777777" w:rsidR="00361CD3" w:rsidRDefault="00361CD3">
      <w:pPr>
        <w:widowControl w:val="0"/>
        <w:tabs>
          <w:tab w:val="left" w:pos="90"/>
        </w:tabs>
        <w:rPr>
          <w:snapToGrid w:val="0"/>
          <w:color w:val="000000"/>
        </w:rPr>
      </w:pPr>
      <w:r>
        <w:rPr>
          <w:snapToGrid w:val="0"/>
          <w:color w:val="000000"/>
        </w:rPr>
        <w:t>Signora ELIZABETH PATRICIA CARDONE, Vice Console (12 giugno 2022)</w:t>
      </w:r>
    </w:p>
    <w:p w14:paraId="46FC2755" w14:textId="77777777" w:rsidR="00596832" w:rsidRPr="00CD62D1" w:rsidRDefault="00596832">
      <w:pPr>
        <w:widowControl w:val="0"/>
        <w:tabs>
          <w:tab w:val="left" w:pos="90"/>
        </w:tabs>
        <w:rPr>
          <w:snapToGrid w:val="0"/>
          <w:color w:val="000000"/>
        </w:rPr>
      </w:pPr>
      <w:r w:rsidRPr="00CD62D1">
        <w:rPr>
          <w:snapToGrid w:val="0"/>
          <w:color w:val="000000"/>
        </w:rPr>
        <w:t>Signor JEREMY ANDREW MOORE, Vice Console (23 ottobre 2023)</w:t>
      </w:r>
    </w:p>
    <w:p w14:paraId="527DC7DC" w14:textId="77777777" w:rsidR="00263D04" w:rsidRPr="00CD62D1" w:rsidRDefault="00263D04">
      <w:pPr>
        <w:widowControl w:val="0"/>
        <w:tabs>
          <w:tab w:val="left" w:pos="90"/>
        </w:tabs>
        <w:rPr>
          <w:snapToGrid w:val="0"/>
          <w:color w:val="000000"/>
        </w:rPr>
      </w:pPr>
    </w:p>
    <w:p w14:paraId="3E6936E9" w14:textId="77777777" w:rsidR="004C4FAC" w:rsidRPr="00CD62D1" w:rsidRDefault="004C4FAC">
      <w:pPr>
        <w:widowControl w:val="0"/>
        <w:tabs>
          <w:tab w:val="left" w:pos="90"/>
        </w:tabs>
        <w:rPr>
          <w:snapToGrid w:val="0"/>
          <w:color w:val="000000"/>
        </w:rPr>
      </w:pPr>
    </w:p>
    <w:p w14:paraId="656C6960" w14:textId="77777777" w:rsidR="004944D8" w:rsidRPr="00CD62D1" w:rsidRDefault="004944D8">
      <w:pPr>
        <w:widowControl w:val="0"/>
        <w:tabs>
          <w:tab w:val="left" w:pos="90"/>
        </w:tabs>
        <w:rPr>
          <w:b/>
          <w:snapToGrid w:val="0"/>
          <w:color w:val="000080"/>
          <w:u w:val="single"/>
        </w:rPr>
      </w:pPr>
    </w:p>
    <w:p w14:paraId="0B1374D3"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4757A2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Principe Amedeo, 2/10 - 20121 Milano </w:t>
      </w:r>
    </w:p>
    <w:p w14:paraId="29DCDAAE"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02290351 - Fax 0229001165  </w:t>
      </w:r>
    </w:p>
    <w:p w14:paraId="18BDFFE2" w14:textId="77777777" w:rsidR="004944D8" w:rsidRDefault="00325CE2">
      <w:pPr>
        <w:widowControl w:val="0"/>
        <w:tabs>
          <w:tab w:val="left" w:pos="2321"/>
        </w:tabs>
        <w:rPr>
          <w:snapToGrid w:val="0"/>
          <w:color w:val="000000"/>
          <w:sz w:val="23"/>
        </w:rPr>
      </w:pPr>
      <w:r>
        <w:rPr>
          <w:snapToGrid w:val="0"/>
          <w:color w:val="000000"/>
        </w:rPr>
        <w:tab/>
        <w:t xml:space="preserve">Sito Internet </w:t>
      </w:r>
      <w:r w:rsidR="004944D8">
        <w:rPr>
          <w:snapToGrid w:val="0"/>
          <w:color w:val="000000"/>
        </w:rPr>
        <w:t xml:space="preserve"> www.milan.usconsulate.gov</w:t>
      </w:r>
    </w:p>
    <w:p w14:paraId="4C0E3D32" w14:textId="77777777" w:rsidR="004944D8" w:rsidRDefault="004944D8">
      <w:pPr>
        <w:widowControl w:val="0"/>
        <w:tabs>
          <w:tab w:val="left" w:pos="2268"/>
        </w:tabs>
        <w:spacing w:before="40"/>
        <w:ind w:left="2268" w:hanging="2268"/>
        <w:rPr>
          <w:snapToGrid w:val="0"/>
          <w:color w:val="000000"/>
          <w:sz w:val="26"/>
        </w:rPr>
      </w:pPr>
      <w:r>
        <w:rPr>
          <w:b/>
          <w:snapToGrid w:val="0"/>
          <w:color w:val="000000"/>
        </w:rPr>
        <w:t>Circoscrizione</w:t>
      </w:r>
      <w:r>
        <w:rPr>
          <w:rFonts w:ascii="MS Sans Serif" w:hAnsi="MS Sans Serif"/>
          <w:snapToGrid w:val="0"/>
          <w:color w:val="000000"/>
          <w:sz w:val="24"/>
        </w:rPr>
        <w:tab/>
      </w:r>
      <w:bookmarkStart w:id="89" w:name="_Hlk148362668"/>
      <w:r>
        <w:rPr>
          <w:snapToGrid w:val="0"/>
          <w:color w:val="000000"/>
        </w:rPr>
        <w:t>Lombardia, Liguria</w:t>
      </w:r>
      <w:r w:rsidR="00046994">
        <w:rPr>
          <w:snapToGrid w:val="0"/>
          <w:color w:val="000000"/>
        </w:rPr>
        <w:t xml:space="preserve">, Friuli </w:t>
      </w:r>
      <w:r>
        <w:rPr>
          <w:snapToGrid w:val="0"/>
          <w:color w:val="000000"/>
        </w:rPr>
        <w:t>Ven</w:t>
      </w:r>
      <w:r w:rsidR="00046994">
        <w:rPr>
          <w:snapToGrid w:val="0"/>
          <w:color w:val="000000"/>
        </w:rPr>
        <w:t xml:space="preserve">ezia Giulia, Piemonte, Trentino </w:t>
      </w:r>
      <w:r>
        <w:rPr>
          <w:snapToGrid w:val="0"/>
          <w:color w:val="000000"/>
        </w:rPr>
        <w:t>Alto Adige, Valle d’Aosta, Veneto e Province di Parma e Piacenza</w:t>
      </w:r>
      <w:bookmarkEnd w:id="89"/>
      <w:r>
        <w:rPr>
          <w:snapToGrid w:val="0"/>
        </w:rPr>
        <w:t>.</w:t>
      </w:r>
    </w:p>
    <w:p w14:paraId="594E7490" w14:textId="77777777" w:rsidR="00480D68" w:rsidRDefault="00480D68">
      <w:pPr>
        <w:widowControl w:val="0"/>
        <w:tabs>
          <w:tab w:val="left" w:pos="2321"/>
        </w:tabs>
        <w:rPr>
          <w:snapToGrid w:val="0"/>
          <w:color w:val="000000"/>
        </w:rPr>
      </w:pPr>
    </w:p>
    <w:p w14:paraId="31DAAA81" w14:textId="77777777" w:rsidR="000A3ABA" w:rsidRDefault="000A3ABA" w:rsidP="000A3ABA">
      <w:pPr>
        <w:widowControl w:val="0"/>
        <w:tabs>
          <w:tab w:val="left" w:pos="90"/>
        </w:tabs>
        <w:rPr>
          <w:snapToGrid w:val="0"/>
          <w:color w:val="000000"/>
          <w:lang w:val="en-US"/>
        </w:rPr>
      </w:pPr>
      <w:bookmarkStart w:id="90" w:name="_Hlk205205112"/>
      <w:r w:rsidRPr="008D4327">
        <w:rPr>
          <w:snapToGrid w:val="0"/>
          <w:color w:val="000000"/>
          <w:lang w:val="en-US"/>
        </w:rPr>
        <w:t>Signor</w:t>
      </w:r>
      <w:r w:rsidR="00A44712" w:rsidRPr="008D4327">
        <w:rPr>
          <w:snapToGrid w:val="0"/>
          <w:color w:val="000000"/>
          <w:lang w:val="en-US"/>
        </w:rPr>
        <w:t xml:space="preserve"> </w:t>
      </w:r>
      <w:r w:rsidR="008D4327" w:rsidRPr="008D4327">
        <w:rPr>
          <w:snapToGrid w:val="0"/>
          <w:color w:val="000000"/>
          <w:lang w:val="en-US"/>
        </w:rPr>
        <w:t>DOUGLASS ROBERT BENNING</w:t>
      </w:r>
      <w:r w:rsidRPr="008D4327">
        <w:rPr>
          <w:snapToGrid w:val="0"/>
          <w:color w:val="000000"/>
          <w:lang w:val="en-US"/>
        </w:rPr>
        <w:t>, Console</w:t>
      </w:r>
      <w:r w:rsidR="00046994" w:rsidRPr="008D4327">
        <w:rPr>
          <w:snapToGrid w:val="0"/>
          <w:color w:val="000000"/>
          <w:lang w:val="en-US"/>
        </w:rPr>
        <w:t xml:space="preserve"> Generale</w:t>
      </w:r>
      <w:r w:rsidRPr="008D4327">
        <w:rPr>
          <w:snapToGrid w:val="0"/>
          <w:color w:val="000000"/>
          <w:lang w:val="en-US"/>
        </w:rPr>
        <w:t>, (</w:t>
      </w:r>
      <w:r w:rsidR="00046994" w:rsidRPr="008D4327">
        <w:rPr>
          <w:snapToGrid w:val="0"/>
          <w:color w:val="000000"/>
          <w:lang w:val="en-US"/>
        </w:rPr>
        <w:t xml:space="preserve">Exequatur </w:t>
      </w:r>
      <w:r w:rsidR="008D4327">
        <w:rPr>
          <w:snapToGrid w:val="0"/>
          <w:color w:val="000000"/>
          <w:lang w:val="en-US"/>
        </w:rPr>
        <w:t xml:space="preserve">17 </w:t>
      </w:r>
      <w:proofErr w:type="spellStart"/>
      <w:r w:rsidR="008D4327">
        <w:rPr>
          <w:snapToGrid w:val="0"/>
          <w:color w:val="000000"/>
          <w:lang w:val="en-US"/>
        </w:rPr>
        <w:t>ottobre</w:t>
      </w:r>
      <w:proofErr w:type="spellEnd"/>
      <w:r w:rsidR="008D4327">
        <w:rPr>
          <w:snapToGrid w:val="0"/>
          <w:color w:val="000000"/>
          <w:lang w:val="en-US"/>
        </w:rPr>
        <w:t xml:space="preserve"> 2023</w:t>
      </w:r>
      <w:r w:rsidRPr="008D4327">
        <w:rPr>
          <w:snapToGrid w:val="0"/>
          <w:color w:val="000000"/>
          <w:lang w:val="en-US"/>
        </w:rPr>
        <w:t>)</w:t>
      </w:r>
    </w:p>
    <w:bookmarkEnd w:id="90"/>
    <w:p w14:paraId="2CCBE9CF" w14:textId="77777777" w:rsidR="000F0995" w:rsidRPr="000F0995" w:rsidRDefault="000F0995" w:rsidP="000A3ABA">
      <w:pPr>
        <w:widowControl w:val="0"/>
        <w:tabs>
          <w:tab w:val="left" w:pos="90"/>
        </w:tabs>
        <w:rPr>
          <w:snapToGrid w:val="0"/>
          <w:color w:val="000000"/>
        </w:rPr>
      </w:pPr>
      <w:r w:rsidRPr="000F0995">
        <w:rPr>
          <w:snapToGrid w:val="0"/>
          <w:color w:val="000000"/>
        </w:rPr>
        <w:t>Signor ROBERT S.NEEDHAM, Console Generale Aggiunto (in Ucraina)</w:t>
      </w:r>
    </w:p>
    <w:p w14:paraId="2F5ED7B4" w14:textId="77777777" w:rsidR="00735BBC" w:rsidRDefault="00735BBC" w:rsidP="006B44F3">
      <w:pPr>
        <w:widowControl w:val="0"/>
        <w:tabs>
          <w:tab w:val="left" w:pos="90"/>
        </w:tabs>
        <w:rPr>
          <w:snapToGrid w:val="0"/>
          <w:color w:val="000000"/>
          <w:lang w:val="en-US"/>
        </w:rPr>
      </w:pPr>
      <w:r w:rsidRPr="00735BBC">
        <w:rPr>
          <w:snapToGrid w:val="0"/>
          <w:color w:val="000000"/>
          <w:lang w:val="en-US"/>
        </w:rPr>
        <w:t>Signor TIMOTHY PETER LOCKWOOD, Console (</w:t>
      </w:r>
      <w:r>
        <w:rPr>
          <w:snapToGrid w:val="0"/>
          <w:color w:val="000000"/>
          <w:lang w:val="en-US"/>
        </w:rPr>
        <w:t xml:space="preserve">21 </w:t>
      </w:r>
      <w:proofErr w:type="spellStart"/>
      <w:r>
        <w:rPr>
          <w:snapToGrid w:val="0"/>
          <w:color w:val="000000"/>
          <w:lang w:val="en-US"/>
        </w:rPr>
        <w:t>aprile</w:t>
      </w:r>
      <w:proofErr w:type="spellEnd"/>
      <w:r>
        <w:rPr>
          <w:snapToGrid w:val="0"/>
          <w:color w:val="000000"/>
          <w:lang w:val="en-US"/>
        </w:rPr>
        <w:t xml:space="preserve"> 2023)</w:t>
      </w:r>
    </w:p>
    <w:p w14:paraId="6485F040" w14:textId="77777777" w:rsidR="00C42806" w:rsidRDefault="003E187F" w:rsidP="006B44F3">
      <w:pPr>
        <w:widowControl w:val="0"/>
        <w:tabs>
          <w:tab w:val="left" w:pos="90"/>
        </w:tabs>
        <w:rPr>
          <w:snapToGrid w:val="0"/>
          <w:color w:val="000000"/>
          <w:lang w:val="en-US"/>
        </w:rPr>
      </w:pPr>
      <w:r>
        <w:rPr>
          <w:snapToGrid w:val="0"/>
          <w:color w:val="000000"/>
          <w:lang w:val="en-US"/>
        </w:rPr>
        <w:t xml:space="preserve">Signor  YOON SANG NAM, Console (15 </w:t>
      </w:r>
      <w:proofErr w:type="spellStart"/>
      <w:r>
        <w:rPr>
          <w:snapToGrid w:val="0"/>
          <w:color w:val="000000"/>
          <w:lang w:val="en-US"/>
        </w:rPr>
        <w:t>agosto</w:t>
      </w:r>
      <w:proofErr w:type="spellEnd"/>
      <w:r>
        <w:rPr>
          <w:snapToGrid w:val="0"/>
          <w:color w:val="000000"/>
          <w:lang w:val="en-US"/>
        </w:rPr>
        <w:t xml:space="preserve"> 2023)</w:t>
      </w:r>
    </w:p>
    <w:p w14:paraId="015EBB9E" w14:textId="77777777" w:rsidR="003E187F" w:rsidRDefault="003E187F" w:rsidP="006B44F3">
      <w:pPr>
        <w:widowControl w:val="0"/>
        <w:tabs>
          <w:tab w:val="left" w:pos="90"/>
        </w:tabs>
        <w:rPr>
          <w:snapToGrid w:val="0"/>
          <w:color w:val="000000"/>
        </w:rPr>
      </w:pPr>
      <w:r w:rsidRPr="003E187F">
        <w:rPr>
          <w:snapToGrid w:val="0"/>
          <w:color w:val="000000"/>
        </w:rPr>
        <w:t>Signora CAROLINE CHUNG, Console (17 agosto 2023)</w:t>
      </w:r>
    </w:p>
    <w:p w14:paraId="2A50533F" w14:textId="77777777" w:rsidR="00601AD4" w:rsidRDefault="00601AD4" w:rsidP="006B44F3">
      <w:pPr>
        <w:widowControl w:val="0"/>
        <w:tabs>
          <w:tab w:val="left" w:pos="90"/>
        </w:tabs>
        <w:rPr>
          <w:snapToGrid w:val="0"/>
          <w:color w:val="000000"/>
        </w:rPr>
      </w:pPr>
      <w:r>
        <w:rPr>
          <w:snapToGrid w:val="0"/>
          <w:color w:val="000000"/>
        </w:rPr>
        <w:t>Signor JAMES HAMILTON, Console (26 marzo 2024)</w:t>
      </w:r>
    </w:p>
    <w:p w14:paraId="6696703A" w14:textId="77777777" w:rsidR="009A39E3" w:rsidRDefault="009A39E3" w:rsidP="006B44F3">
      <w:pPr>
        <w:widowControl w:val="0"/>
        <w:tabs>
          <w:tab w:val="left" w:pos="90"/>
        </w:tabs>
        <w:rPr>
          <w:snapToGrid w:val="0"/>
          <w:color w:val="000000"/>
        </w:rPr>
      </w:pPr>
      <w:r>
        <w:rPr>
          <w:snapToGrid w:val="0"/>
          <w:color w:val="000000"/>
        </w:rPr>
        <w:t>Signor SUNIL KUMAR RAVI, Console (13 aprile 2024)</w:t>
      </w:r>
    </w:p>
    <w:p w14:paraId="345C4C55" w14:textId="77777777" w:rsidR="001D4AE6" w:rsidRPr="00556E3F" w:rsidRDefault="001D4AE6" w:rsidP="006B44F3">
      <w:pPr>
        <w:widowControl w:val="0"/>
        <w:tabs>
          <w:tab w:val="left" w:pos="90"/>
        </w:tabs>
        <w:rPr>
          <w:snapToGrid w:val="0"/>
          <w:color w:val="000000"/>
        </w:rPr>
      </w:pPr>
      <w:r w:rsidRPr="00556E3F">
        <w:rPr>
          <w:snapToGrid w:val="0"/>
          <w:color w:val="000000"/>
        </w:rPr>
        <w:t>Signor CHARLES MATACK, Console (12 agosto 2024)</w:t>
      </w:r>
    </w:p>
    <w:p w14:paraId="53E92036" w14:textId="77777777" w:rsidR="009427C3" w:rsidRDefault="009427C3" w:rsidP="006B44F3">
      <w:pPr>
        <w:widowControl w:val="0"/>
        <w:tabs>
          <w:tab w:val="left" w:pos="90"/>
        </w:tabs>
        <w:rPr>
          <w:snapToGrid w:val="0"/>
          <w:color w:val="000000"/>
        </w:rPr>
      </w:pPr>
      <w:r w:rsidRPr="009427C3">
        <w:rPr>
          <w:snapToGrid w:val="0"/>
          <w:color w:val="000000"/>
        </w:rPr>
        <w:t>Signor MICHAEL TEMPLEMAN, Console (12 agosto 2024</w:t>
      </w:r>
      <w:r>
        <w:rPr>
          <w:snapToGrid w:val="0"/>
          <w:color w:val="000000"/>
        </w:rPr>
        <w:t>)</w:t>
      </w:r>
    </w:p>
    <w:p w14:paraId="0715953F" w14:textId="0476BAB8" w:rsidR="00926F29" w:rsidRPr="00926F29" w:rsidRDefault="00926F29" w:rsidP="006B44F3">
      <w:pPr>
        <w:widowControl w:val="0"/>
        <w:tabs>
          <w:tab w:val="left" w:pos="90"/>
        </w:tabs>
        <w:rPr>
          <w:snapToGrid w:val="0"/>
          <w:color w:val="000000"/>
        </w:rPr>
      </w:pPr>
      <w:r w:rsidRPr="00926F29">
        <w:rPr>
          <w:snapToGrid w:val="0"/>
          <w:color w:val="000000"/>
        </w:rPr>
        <w:t>Signora JENNIFER W. ROBERTSON, Con</w:t>
      </w:r>
      <w:r>
        <w:rPr>
          <w:snapToGrid w:val="0"/>
          <w:color w:val="000000"/>
        </w:rPr>
        <w:t>s</w:t>
      </w:r>
      <w:r w:rsidRPr="00926F29">
        <w:rPr>
          <w:snapToGrid w:val="0"/>
          <w:color w:val="000000"/>
        </w:rPr>
        <w:t>ole (22 giugn</w:t>
      </w:r>
      <w:r>
        <w:rPr>
          <w:snapToGrid w:val="0"/>
          <w:color w:val="000000"/>
        </w:rPr>
        <w:t>o 2025)</w:t>
      </w:r>
    </w:p>
    <w:p w14:paraId="31858E76" w14:textId="77777777" w:rsidR="003E187F" w:rsidRPr="005A26ED" w:rsidRDefault="003E187F" w:rsidP="00361CD3">
      <w:pPr>
        <w:widowControl w:val="0"/>
        <w:tabs>
          <w:tab w:val="left" w:pos="90"/>
        </w:tabs>
        <w:rPr>
          <w:snapToGrid w:val="0"/>
          <w:color w:val="000000"/>
        </w:rPr>
      </w:pPr>
      <w:r w:rsidRPr="005A26ED">
        <w:rPr>
          <w:snapToGrid w:val="0"/>
          <w:color w:val="000000"/>
        </w:rPr>
        <w:t>Signor PHILLIP J. MATIAS, Vice Console (18 agosto 2023)</w:t>
      </w:r>
    </w:p>
    <w:p w14:paraId="6BB70C59" w14:textId="77777777" w:rsidR="00601AD4" w:rsidRDefault="00601AD4" w:rsidP="00361CD3">
      <w:pPr>
        <w:widowControl w:val="0"/>
        <w:tabs>
          <w:tab w:val="left" w:pos="90"/>
        </w:tabs>
        <w:rPr>
          <w:snapToGrid w:val="0"/>
          <w:color w:val="000000"/>
        </w:rPr>
      </w:pPr>
      <w:r w:rsidRPr="00601AD4">
        <w:rPr>
          <w:snapToGrid w:val="0"/>
          <w:color w:val="000000"/>
        </w:rPr>
        <w:t>Signora ALAINA M. SHELTON, Vice Console (</w:t>
      </w:r>
      <w:r>
        <w:rPr>
          <w:snapToGrid w:val="0"/>
          <w:color w:val="000000"/>
        </w:rPr>
        <w:t>14 gennaio 2024)</w:t>
      </w:r>
    </w:p>
    <w:p w14:paraId="2600AD4F" w14:textId="1F221D7C" w:rsidR="004F2CC0" w:rsidRPr="006A2399" w:rsidRDefault="004F2CC0" w:rsidP="00361CD3">
      <w:pPr>
        <w:widowControl w:val="0"/>
        <w:tabs>
          <w:tab w:val="left" w:pos="90"/>
        </w:tabs>
        <w:rPr>
          <w:snapToGrid w:val="0"/>
          <w:color w:val="000000"/>
        </w:rPr>
      </w:pPr>
      <w:r w:rsidRPr="006A2399">
        <w:rPr>
          <w:snapToGrid w:val="0"/>
          <w:color w:val="000000"/>
        </w:rPr>
        <w:t>Signor JINGZHAO JIANG, Vice Console (24 aprile 2025)</w:t>
      </w:r>
    </w:p>
    <w:p w14:paraId="6861971C" w14:textId="77777777" w:rsidR="006B44F3" w:rsidRPr="006A2399" w:rsidRDefault="006B44F3" w:rsidP="00A847CB">
      <w:pPr>
        <w:widowControl w:val="0"/>
        <w:tabs>
          <w:tab w:val="left" w:pos="90"/>
        </w:tabs>
        <w:rPr>
          <w:color w:val="000000"/>
        </w:rPr>
      </w:pPr>
    </w:p>
    <w:p w14:paraId="02EEF2DB" w14:textId="77777777" w:rsidR="004C4FAC" w:rsidRPr="006A2399" w:rsidRDefault="005107A9">
      <w:pPr>
        <w:widowControl w:val="0"/>
        <w:tabs>
          <w:tab w:val="left" w:pos="90"/>
        </w:tabs>
        <w:rPr>
          <w:snapToGrid w:val="0"/>
          <w:color w:val="000000"/>
        </w:rPr>
      </w:pPr>
      <w:r w:rsidRPr="006A2399">
        <w:rPr>
          <w:snapToGrid w:val="0"/>
          <w:color w:val="000000"/>
        </w:rPr>
        <w:br w:type="page"/>
      </w:r>
    </w:p>
    <w:p w14:paraId="23E75B55" w14:textId="77777777" w:rsidR="004944D8" w:rsidRDefault="004944D8" w:rsidP="00E54068">
      <w:pPr>
        <w:widowControl w:val="0"/>
        <w:tabs>
          <w:tab w:val="left" w:pos="90"/>
          <w:tab w:val="left" w:pos="2321"/>
        </w:tabs>
        <w:jc w:val="right"/>
        <w:rPr>
          <w:b/>
          <w:snapToGrid w:val="0"/>
          <w:color w:val="000000"/>
          <w:sz w:val="16"/>
        </w:rPr>
      </w:pPr>
      <w:r>
        <w:rPr>
          <w:b/>
          <w:snapToGrid w:val="0"/>
          <w:color w:val="000000"/>
          <w:sz w:val="16"/>
        </w:rPr>
        <w:t>STATI UNITI D'AMERICA</w:t>
      </w:r>
    </w:p>
    <w:p w14:paraId="7DA77FF4" w14:textId="77777777" w:rsidR="004C4FAC" w:rsidRDefault="004C4FAC" w:rsidP="004C4FAC">
      <w:pPr>
        <w:widowControl w:val="0"/>
        <w:tabs>
          <w:tab w:val="left" w:pos="90"/>
        </w:tabs>
        <w:rPr>
          <w:b/>
          <w:snapToGrid w:val="0"/>
          <w:color w:val="000080"/>
          <w:u w:val="single"/>
        </w:rPr>
      </w:pPr>
    </w:p>
    <w:p w14:paraId="1DE4ADB4" w14:textId="77777777" w:rsidR="004C4FAC" w:rsidRDefault="004C4FAC" w:rsidP="004C4FAC">
      <w:pPr>
        <w:widowControl w:val="0"/>
        <w:tabs>
          <w:tab w:val="left" w:pos="90"/>
        </w:tabs>
        <w:rPr>
          <w:b/>
          <w:snapToGrid w:val="0"/>
          <w:color w:val="000080"/>
          <w:sz w:val="26"/>
          <w:u w:val="single"/>
        </w:rPr>
      </w:pPr>
      <w:r>
        <w:rPr>
          <w:b/>
          <w:snapToGrid w:val="0"/>
          <w:color w:val="000080"/>
          <w:u w:val="single"/>
        </w:rPr>
        <w:t>NAPOLI - CONSOLATO GENERALE</w:t>
      </w:r>
    </w:p>
    <w:p w14:paraId="68E881D1" w14:textId="77777777" w:rsidR="004C4FAC" w:rsidRDefault="004C4FAC" w:rsidP="004C4F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Piazza della Repubblica - 80122 Napoli </w:t>
      </w:r>
    </w:p>
    <w:p w14:paraId="3AC92E4E" w14:textId="77777777" w:rsidR="004C4FAC" w:rsidRDefault="004C4FAC" w:rsidP="004C4FAC">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0815838111 - Fax 0817611869  </w:t>
      </w:r>
    </w:p>
    <w:p w14:paraId="53023815" w14:textId="77777777" w:rsidR="004C4FAC" w:rsidRDefault="004C4FAC" w:rsidP="004C4FAC">
      <w:pPr>
        <w:widowControl w:val="0"/>
        <w:tabs>
          <w:tab w:val="left" w:pos="2321"/>
        </w:tabs>
        <w:rPr>
          <w:snapToGrid w:val="0"/>
          <w:color w:val="000000"/>
          <w:sz w:val="23"/>
        </w:rPr>
      </w:pPr>
      <w:r>
        <w:rPr>
          <w:snapToGrid w:val="0"/>
          <w:color w:val="000000"/>
        </w:rPr>
        <w:tab/>
        <w:t>Sito Internet</w:t>
      </w:r>
      <w:r w:rsidR="00325CE2">
        <w:rPr>
          <w:snapToGrid w:val="0"/>
          <w:color w:val="000000"/>
        </w:rPr>
        <w:t xml:space="preserve"> </w:t>
      </w:r>
      <w:r>
        <w:rPr>
          <w:snapToGrid w:val="0"/>
          <w:color w:val="000000"/>
        </w:rPr>
        <w:t xml:space="preserve"> www.naples.usconsulate.gov</w:t>
      </w:r>
    </w:p>
    <w:p w14:paraId="172E5DFD" w14:textId="77777777" w:rsidR="004C4FAC" w:rsidRDefault="004C4FAC" w:rsidP="004C4FA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bookmarkStart w:id="91" w:name="_Hlk205204238"/>
      <w:r>
        <w:rPr>
          <w:snapToGrid w:val="0"/>
          <w:color w:val="000000"/>
        </w:rPr>
        <w:t>Campania, Basilicata, Calabria, Puglia, Molise, Sicilia</w:t>
      </w:r>
      <w:bookmarkEnd w:id="91"/>
    </w:p>
    <w:p w14:paraId="68D87D03" w14:textId="77777777" w:rsidR="004C4FAC" w:rsidRDefault="004C4FAC" w:rsidP="004C4FAC">
      <w:pPr>
        <w:widowControl w:val="0"/>
        <w:tabs>
          <w:tab w:val="left" w:pos="90"/>
          <w:tab w:val="left" w:pos="2321"/>
        </w:tabs>
        <w:spacing w:before="40"/>
        <w:rPr>
          <w:snapToGrid w:val="0"/>
          <w:color w:val="000000"/>
        </w:rPr>
      </w:pPr>
    </w:p>
    <w:p w14:paraId="40A33690" w14:textId="0B16DEE7" w:rsidR="00A376FF" w:rsidRPr="005A26ED" w:rsidRDefault="00A376FF" w:rsidP="00A376FF">
      <w:pPr>
        <w:widowControl w:val="0"/>
        <w:tabs>
          <w:tab w:val="left" w:pos="90"/>
        </w:tabs>
        <w:rPr>
          <w:snapToGrid w:val="0"/>
          <w:color w:val="000000"/>
        </w:rPr>
      </w:pPr>
      <w:r w:rsidRPr="005A26ED">
        <w:rPr>
          <w:snapToGrid w:val="0"/>
          <w:color w:val="000000"/>
        </w:rPr>
        <w:t>Signor TERRENCE ROBERT FLYNN, Console Generale, (Exequatur 4 agosto 2025)</w:t>
      </w:r>
    </w:p>
    <w:p w14:paraId="52F93FCB" w14:textId="77777777" w:rsidR="007B4D1D" w:rsidRPr="00FE35D7" w:rsidRDefault="007B4D1D" w:rsidP="007B4D1D">
      <w:pPr>
        <w:widowControl w:val="0"/>
        <w:tabs>
          <w:tab w:val="left" w:pos="90"/>
        </w:tabs>
        <w:rPr>
          <w:snapToGrid w:val="0"/>
          <w:color w:val="000000"/>
        </w:rPr>
      </w:pPr>
      <w:r>
        <w:rPr>
          <w:snapToGrid w:val="0"/>
          <w:color w:val="000000"/>
        </w:rPr>
        <w:t>Signor JOSEPH BAGGA-TAVES, Console (27 agosto 2024)</w:t>
      </w:r>
    </w:p>
    <w:p w14:paraId="61CFCBF5" w14:textId="43BD957F" w:rsidR="00D65A4F" w:rsidRDefault="00D65A4F" w:rsidP="006B44F3">
      <w:pPr>
        <w:widowControl w:val="0"/>
        <w:tabs>
          <w:tab w:val="left" w:pos="90"/>
        </w:tabs>
        <w:rPr>
          <w:snapToGrid w:val="0"/>
          <w:color w:val="000000"/>
        </w:rPr>
      </w:pPr>
      <w:r>
        <w:rPr>
          <w:snapToGrid w:val="0"/>
          <w:color w:val="000000"/>
        </w:rPr>
        <w:t>Signora</w:t>
      </w:r>
      <w:r w:rsidR="007B4D1D">
        <w:rPr>
          <w:snapToGrid w:val="0"/>
          <w:color w:val="000000"/>
        </w:rPr>
        <w:t xml:space="preserve"> ERICA MARIA MARRERO</w:t>
      </w:r>
      <w:r>
        <w:rPr>
          <w:snapToGrid w:val="0"/>
          <w:color w:val="000000"/>
        </w:rPr>
        <w:t>, Console, (</w:t>
      </w:r>
      <w:r w:rsidR="007B4D1D">
        <w:rPr>
          <w:snapToGrid w:val="0"/>
          <w:color w:val="000000"/>
        </w:rPr>
        <w:t>12 maggio</w:t>
      </w:r>
      <w:r>
        <w:rPr>
          <w:snapToGrid w:val="0"/>
          <w:color w:val="000000"/>
        </w:rPr>
        <w:t xml:space="preserve"> 202</w:t>
      </w:r>
      <w:r w:rsidR="007B4D1D">
        <w:rPr>
          <w:snapToGrid w:val="0"/>
          <w:color w:val="000000"/>
        </w:rPr>
        <w:t>5</w:t>
      </w:r>
      <w:r>
        <w:rPr>
          <w:snapToGrid w:val="0"/>
          <w:color w:val="000000"/>
        </w:rPr>
        <w:t>)</w:t>
      </w:r>
    </w:p>
    <w:p w14:paraId="5CE6D174" w14:textId="77777777" w:rsidR="009A1923" w:rsidRDefault="009A1923" w:rsidP="009A1923">
      <w:pPr>
        <w:widowControl w:val="0"/>
        <w:tabs>
          <w:tab w:val="left" w:pos="90"/>
        </w:tabs>
        <w:rPr>
          <w:snapToGrid w:val="0"/>
          <w:color w:val="000000"/>
        </w:rPr>
      </w:pPr>
      <w:r>
        <w:rPr>
          <w:snapToGrid w:val="0"/>
          <w:color w:val="000000"/>
        </w:rPr>
        <w:t>Signor THAD W. ROSS, Console (2 giugno 2025)</w:t>
      </w:r>
    </w:p>
    <w:p w14:paraId="0ED3653D" w14:textId="2C8A1F72" w:rsidR="007B4D1D" w:rsidRPr="007B4D1D" w:rsidRDefault="007B4D1D" w:rsidP="009A1923">
      <w:pPr>
        <w:widowControl w:val="0"/>
        <w:tabs>
          <w:tab w:val="left" w:pos="90"/>
        </w:tabs>
        <w:rPr>
          <w:snapToGrid w:val="0"/>
          <w:color w:val="000000"/>
        </w:rPr>
      </w:pPr>
      <w:r w:rsidRPr="007B4D1D">
        <w:rPr>
          <w:snapToGrid w:val="0"/>
          <w:color w:val="000000"/>
        </w:rPr>
        <w:t>Signor JONATHAN MORRIS DENNEHY, Console (5 giugno</w:t>
      </w:r>
      <w:r>
        <w:rPr>
          <w:snapToGrid w:val="0"/>
          <w:color w:val="000000"/>
        </w:rPr>
        <w:t xml:space="preserve"> 2025)</w:t>
      </w:r>
    </w:p>
    <w:p w14:paraId="54471F61" w14:textId="77777777" w:rsidR="00E54068" w:rsidRPr="007B4D1D" w:rsidRDefault="00E54068">
      <w:pPr>
        <w:widowControl w:val="0"/>
        <w:tabs>
          <w:tab w:val="left" w:pos="90"/>
          <w:tab w:val="left" w:pos="2321"/>
        </w:tabs>
        <w:spacing w:before="40"/>
        <w:rPr>
          <w:b/>
          <w:snapToGrid w:val="0"/>
          <w:color w:val="000080"/>
          <w:u w:val="single"/>
        </w:rPr>
      </w:pPr>
    </w:p>
    <w:p w14:paraId="478BA780" w14:textId="77777777" w:rsidR="0029158C" w:rsidRPr="007B4D1D" w:rsidRDefault="0029158C">
      <w:pPr>
        <w:widowControl w:val="0"/>
        <w:tabs>
          <w:tab w:val="left" w:pos="90"/>
          <w:tab w:val="left" w:pos="2321"/>
        </w:tabs>
        <w:spacing w:before="40"/>
        <w:rPr>
          <w:b/>
          <w:snapToGrid w:val="0"/>
          <w:color w:val="000080"/>
          <w:u w:val="single"/>
        </w:rPr>
      </w:pPr>
    </w:p>
    <w:p w14:paraId="53A5BC7B" w14:textId="001C8349" w:rsidR="004944D8" w:rsidRDefault="004944D8">
      <w:pPr>
        <w:widowControl w:val="0"/>
        <w:tabs>
          <w:tab w:val="left" w:pos="90"/>
          <w:tab w:val="left" w:pos="2321"/>
        </w:tabs>
        <w:spacing w:before="40"/>
        <w:rPr>
          <w:b/>
          <w:snapToGrid w:val="0"/>
          <w:color w:val="000080"/>
          <w:sz w:val="26"/>
          <w:u w:val="single"/>
        </w:rPr>
      </w:pPr>
      <w:r>
        <w:rPr>
          <w:b/>
          <w:snapToGrid w:val="0"/>
          <w:color w:val="000080"/>
          <w:u w:val="single"/>
        </w:rPr>
        <w:t>VENEZIA - AGENZIA CONSOLARE</w:t>
      </w:r>
    </w:p>
    <w:p w14:paraId="20E728F1" w14:textId="5F1A5CEC" w:rsidR="00E12ED7" w:rsidRPr="00E12ED7" w:rsidRDefault="004944D8" w:rsidP="00E12ED7">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4028BD5A" w14:textId="77777777" w:rsidR="00E12ED7" w:rsidRDefault="00E12ED7">
      <w:pPr>
        <w:widowControl w:val="0"/>
        <w:tabs>
          <w:tab w:val="left" w:pos="90"/>
          <w:tab w:val="left" w:pos="2321"/>
        </w:tabs>
        <w:spacing w:before="40"/>
        <w:rPr>
          <w:b/>
          <w:snapToGrid w:val="0"/>
          <w:color w:val="000000"/>
        </w:rPr>
      </w:pPr>
    </w:p>
    <w:p w14:paraId="7CCA5CBD" w14:textId="1B344ADD"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F275D9">
        <w:t>Provinc</w:t>
      </w:r>
      <w:r w:rsidR="005442EF">
        <w:t>e di Venezia, Padova, Pordenone, Treviso e Trieste</w:t>
      </w:r>
      <w:r>
        <w:rPr>
          <w:snapToGrid w:val="0"/>
          <w:color w:val="000000"/>
        </w:rPr>
        <w:t xml:space="preserve">                </w:t>
      </w:r>
    </w:p>
    <w:p w14:paraId="7A54C32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8D8253D" w14:textId="77777777" w:rsidR="004944D8" w:rsidRDefault="004944D8">
      <w:pPr>
        <w:widowControl w:val="0"/>
        <w:tabs>
          <w:tab w:val="left" w:pos="90"/>
          <w:tab w:val="left" w:pos="2321"/>
        </w:tabs>
        <w:spacing w:before="40"/>
        <w:rPr>
          <w:snapToGrid w:val="0"/>
          <w:color w:val="000000"/>
        </w:rPr>
      </w:pPr>
    </w:p>
    <w:p w14:paraId="57195958" w14:textId="77777777" w:rsidR="004944D8" w:rsidRDefault="004944D8">
      <w:pPr>
        <w:widowControl w:val="0"/>
        <w:tabs>
          <w:tab w:val="left" w:pos="90"/>
          <w:tab w:val="left" w:pos="2321"/>
        </w:tabs>
        <w:spacing w:before="40"/>
        <w:rPr>
          <w:b/>
          <w:snapToGrid w:val="0"/>
          <w:color w:val="000080"/>
          <w:u w:val="single"/>
        </w:rPr>
      </w:pPr>
    </w:p>
    <w:p w14:paraId="02856A0D" w14:textId="77777777" w:rsidR="004944D8" w:rsidRDefault="004944D8">
      <w:pPr>
        <w:widowControl w:val="0"/>
        <w:tabs>
          <w:tab w:val="left" w:pos="90"/>
          <w:tab w:val="left" w:pos="2321"/>
        </w:tabs>
        <w:spacing w:before="40"/>
        <w:rPr>
          <w:b/>
          <w:snapToGrid w:val="0"/>
          <w:color w:val="000080"/>
          <w:sz w:val="26"/>
          <w:u w:val="single"/>
        </w:rPr>
      </w:pPr>
      <w:r>
        <w:rPr>
          <w:b/>
          <w:snapToGrid w:val="0"/>
          <w:color w:val="000080"/>
          <w:u w:val="single"/>
        </w:rPr>
        <w:t xml:space="preserve">GENOVA - AGENZIA CONSOLARE ONORARIA    </w:t>
      </w:r>
    </w:p>
    <w:p w14:paraId="5342297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Dante, 2 - 16121 Genova </w:t>
      </w:r>
    </w:p>
    <w:p w14:paraId="2C3DDC0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010584492 - Fax 0105533033 </w:t>
      </w:r>
    </w:p>
    <w:p w14:paraId="5C2DE30F" w14:textId="77777777" w:rsidR="004944D8" w:rsidRDefault="004944D8">
      <w:pPr>
        <w:widowControl w:val="0"/>
        <w:tabs>
          <w:tab w:val="left" w:pos="2321"/>
        </w:tabs>
        <w:rPr>
          <w:snapToGrid w:val="0"/>
          <w:color w:val="000000"/>
          <w:sz w:val="23"/>
        </w:rPr>
      </w:pPr>
      <w:r>
        <w:rPr>
          <w:snapToGrid w:val="0"/>
          <w:color w:val="000000"/>
        </w:rPr>
        <w:tab/>
      </w:r>
      <w:r w:rsidR="00ED0182">
        <w:rPr>
          <w:snapToGrid w:val="0"/>
          <w:color w:val="000000"/>
        </w:rPr>
        <w:t>E</w:t>
      </w:r>
      <w:r w:rsidR="00325CE2">
        <w:rPr>
          <w:snapToGrid w:val="0"/>
          <w:color w:val="000000"/>
        </w:rPr>
        <w:t xml:space="preserve">-mail </w:t>
      </w:r>
      <w:r>
        <w:rPr>
          <w:snapToGrid w:val="0"/>
          <w:color w:val="000000"/>
        </w:rPr>
        <w:t xml:space="preserve"> usconsge@libero.it</w:t>
      </w:r>
    </w:p>
    <w:p w14:paraId="676CA85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E54AD1">
        <w:rPr>
          <w:snapToGrid w:val="0"/>
        </w:rPr>
        <w:t>Liguria</w:t>
      </w:r>
      <w:r>
        <w:rPr>
          <w:snapToGrid w:val="0"/>
          <w:color w:val="000000"/>
        </w:rPr>
        <w:t xml:space="preserve">                   </w:t>
      </w:r>
    </w:p>
    <w:p w14:paraId="4E82EF0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0193FE2" w14:textId="77777777" w:rsidR="004944D8" w:rsidRDefault="004944D8">
      <w:pPr>
        <w:widowControl w:val="0"/>
        <w:tabs>
          <w:tab w:val="left" w:pos="90"/>
        </w:tabs>
        <w:spacing w:before="23"/>
        <w:rPr>
          <w:snapToGrid w:val="0"/>
          <w:color w:val="000000"/>
        </w:rPr>
      </w:pPr>
      <w:r>
        <w:rPr>
          <w:snapToGrid w:val="0"/>
          <w:color w:val="000000"/>
        </w:rPr>
        <w:t>Signora ANNA MARIA SAIANO, Agente Consolare Onorario (</w:t>
      </w:r>
      <w:r w:rsidR="008B42B7">
        <w:rPr>
          <w:snapToGrid w:val="0"/>
          <w:color w:val="000000"/>
        </w:rPr>
        <w:t>Rinnovo e</w:t>
      </w:r>
      <w:r>
        <w:rPr>
          <w:snapToGrid w:val="0"/>
          <w:color w:val="000000"/>
        </w:rPr>
        <w:t xml:space="preserve">xequatur </w:t>
      </w:r>
      <w:r w:rsidR="00330DCE">
        <w:rPr>
          <w:snapToGrid w:val="0"/>
          <w:color w:val="000000"/>
        </w:rPr>
        <w:t>21 ottobre 2021</w:t>
      </w:r>
      <w:r>
        <w:rPr>
          <w:snapToGrid w:val="0"/>
          <w:color w:val="000000"/>
        </w:rPr>
        <w:t>)</w:t>
      </w:r>
    </w:p>
    <w:p w14:paraId="33B46E22"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AGENZIA CONSOLARE ONORARIA    </w:t>
      </w:r>
    </w:p>
    <w:p w14:paraId="2BF1EE90" w14:textId="77777777" w:rsidR="00A93ED5" w:rsidRDefault="004944D8" w:rsidP="00A93ED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A93ED5">
        <w:rPr>
          <w:snapToGrid w:val="0"/>
          <w:color w:val="000000"/>
        </w:rPr>
        <w:t>Via Giovan Battista Vaccarini, 1 – 90141Palermo</w:t>
      </w:r>
    </w:p>
    <w:p w14:paraId="7B59C67A" w14:textId="77777777" w:rsidR="00A93ED5" w:rsidRDefault="00A93ED5" w:rsidP="00A93ED5">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091 305857 </w:t>
      </w:r>
    </w:p>
    <w:p w14:paraId="3E20310E" w14:textId="77777777" w:rsidR="00A93ED5" w:rsidRDefault="00A93ED5" w:rsidP="00A93ED5">
      <w:pPr>
        <w:widowControl w:val="0"/>
        <w:tabs>
          <w:tab w:val="left" w:pos="2321"/>
        </w:tabs>
        <w:rPr>
          <w:snapToGrid w:val="0"/>
          <w:color w:val="000000"/>
          <w:sz w:val="23"/>
        </w:rPr>
      </w:pPr>
      <w:r>
        <w:rPr>
          <w:snapToGrid w:val="0"/>
          <w:color w:val="000000"/>
        </w:rPr>
        <w:tab/>
        <w:t xml:space="preserve">E-mail  </w:t>
      </w:r>
    </w:p>
    <w:p w14:paraId="7406ADF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BE2796">
        <w:rPr>
          <w:snapToGrid w:val="0"/>
          <w:color w:val="000000"/>
        </w:rPr>
        <w:t>Sicilia</w:t>
      </w:r>
    </w:p>
    <w:p w14:paraId="3F4BD7CF" w14:textId="77777777" w:rsidR="004944D8" w:rsidRDefault="004944D8">
      <w:pPr>
        <w:widowControl w:val="0"/>
        <w:tabs>
          <w:tab w:val="left" w:pos="2321"/>
        </w:tabs>
        <w:rPr>
          <w:snapToGrid w:val="0"/>
          <w:color w:val="000000"/>
        </w:rPr>
      </w:pPr>
    </w:p>
    <w:p w14:paraId="5BA2F158" w14:textId="77777777" w:rsidR="00A93ED5" w:rsidRDefault="00A93ED5">
      <w:pPr>
        <w:widowControl w:val="0"/>
        <w:tabs>
          <w:tab w:val="left" w:pos="2321"/>
        </w:tabs>
        <w:rPr>
          <w:snapToGrid w:val="0"/>
          <w:color w:val="000000"/>
        </w:rPr>
      </w:pPr>
      <w:r>
        <w:rPr>
          <w:snapToGrid w:val="0"/>
          <w:color w:val="000000"/>
        </w:rPr>
        <w:t>Signor</w:t>
      </w:r>
      <w:r w:rsidR="00EE6EF1">
        <w:rPr>
          <w:snapToGrid w:val="0"/>
          <w:color w:val="000000"/>
        </w:rPr>
        <w:t xml:space="preserve"> RICCARDO ROSARIO GIUSEPPE CANNAVO, Agente Consolare Onorario (Exequatur 26 giugno 2024)</w:t>
      </w:r>
    </w:p>
    <w:p w14:paraId="1511B24F" w14:textId="77777777" w:rsidR="004944D8" w:rsidRDefault="00E54068" w:rsidP="00E54068">
      <w:pPr>
        <w:widowControl w:val="0"/>
        <w:tabs>
          <w:tab w:val="left" w:pos="2321"/>
        </w:tabs>
        <w:jc w:val="right"/>
        <w:rPr>
          <w:b/>
          <w:snapToGrid w:val="0"/>
          <w:color w:val="000000"/>
        </w:rPr>
      </w:pPr>
      <w:r>
        <w:rPr>
          <w:snapToGrid w:val="0"/>
          <w:color w:val="000000"/>
        </w:rPr>
        <w:br w:type="page"/>
      </w:r>
      <w:r w:rsidR="00A3018B">
        <w:rPr>
          <w:b/>
          <w:snapToGrid w:val="0"/>
          <w:color w:val="000000"/>
          <w:sz w:val="16"/>
        </w:rPr>
        <w:t>SUD AFRICA</w:t>
      </w:r>
    </w:p>
    <w:p w14:paraId="62F24568" w14:textId="77777777" w:rsidR="004944D8" w:rsidRDefault="004944D8">
      <w:pPr>
        <w:widowControl w:val="0"/>
        <w:tabs>
          <w:tab w:val="left" w:pos="90"/>
        </w:tabs>
        <w:spacing w:before="60"/>
        <w:jc w:val="center"/>
        <w:rPr>
          <w:snapToGrid w:val="0"/>
          <w:color w:val="000080"/>
          <w:sz w:val="26"/>
        </w:rPr>
      </w:pPr>
    </w:p>
    <w:p w14:paraId="035D964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87424" behindDoc="0" locked="0" layoutInCell="1" allowOverlap="1" wp14:anchorId="01496FD8" wp14:editId="7954623F">
            <wp:simplePos x="0" y="0"/>
            <wp:positionH relativeFrom="column">
              <wp:posOffset>5768975</wp:posOffset>
            </wp:positionH>
            <wp:positionV relativeFrom="paragraph">
              <wp:posOffset>-1905</wp:posOffset>
            </wp:positionV>
            <wp:extent cx="781050" cy="468630"/>
            <wp:effectExtent l="19050" t="19050" r="0" b="7620"/>
            <wp:wrapNone/>
            <wp:docPr id="270" name="Immagin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
                    <pic:cNvPicPr>
                      <a:picLocks noChangeAspect="1" noChangeArrowheads="1"/>
                    </pic:cNvPicPr>
                  </pic:nvPicPr>
                  <pic:blipFill>
                    <a:blip r:embed="rId501">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SUD AFRICA </w:t>
      </w:r>
    </w:p>
    <w:p w14:paraId="385AE00F"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1152771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3B0814F" w14:textId="77777777" w:rsidR="004944D8" w:rsidRDefault="004944D8" w:rsidP="00DF6ED7">
      <w:pPr>
        <w:widowControl w:val="0"/>
        <w:tabs>
          <w:tab w:val="left" w:pos="90"/>
        </w:tabs>
        <w:jc w:val="right"/>
        <w:rPr>
          <w:i/>
          <w:snapToGrid w:val="0"/>
          <w:color w:val="000000"/>
          <w:sz w:val="26"/>
        </w:rPr>
      </w:pPr>
      <w:r>
        <w:rPr>
          <w:i/>
          <w:snapToGrid w:val="0"/>
          <w:color w:val="000000"/>
        </w:rPr>
        <w:t xml:space="preserve"> Festa nazionale 27 aprile</w:t>
      </w:r>
    </w:p>
    <w:p w14:paraId="455D6B25" w14:textId="77777777" w:rsidR="00DF6ED7" w:rsidRDefault="00DF6ED7" w:rsidP="00DF6ED7">
      <w:pPr>
        <w:widowControl w:val="0"/>
        <w:tabs>
          <w:tab w:val="left" w:pos="90"/>
        </w:tabs>
        <w:rPr>
          <w:b/>
          <w:snapToGrid w:val="0"/>
          <w:color w:val="000080"/>
          <w:u w:val="single"/>
        </w:rPr>
      </w:pPr>
    </w:p>
    <w:p w14:paraId="2BE4542B" w14:textId="77777777" w:rsidR="00DF6ED7" w:rsidRDefault="00DF6ED7" w:rsidP="00DF6ED7">
      <w:pPr>
        <w:widowControl w:val="0"/>
        <w:tabs>
          <w:tab w:val="left" w:pos="90"/>
        </w:tabs>
        <w:rPr>
          <w:b/>
          <w:snapToGrid w:val="0"/>
          <w:color w:val="000080"/>
          <w:u w:val="single"/>
        </w:rPr>
      </w:pPr>
    </w:p>
    <w:p w14:paraId="717DB469" w14:textId="77777777" w:rsidR="004944D8" w:rsidRDefault="004944D8" w:rsidP="00DF6ED7">
      <w:pPr>
        <w:widowControl w:val="0"/>
        <w:tabs>
          <w:tab w:val="left" w:pos="90"/>
        </w:tabs>
        <w:rPr>
          <w:b/>
          <w:snapToGrid w:val="0"/>
          <w:color w:val="000080"/>
          <w:sz w:val="26"/>
          <w:u w:val="single"/>
        </w:rPr>
      </w:pPr>
      <w:r>
        <w:rPr>
          <w:b/>
          <w:snapToGrid w:val="0"/>
          <w:color w:val="000080"/>
          <w:u w:val="single"/>
        </w:rPr>
        <w:t>ROMA - SEZIONE CONSOLARE DELL'AMBASCIATA</w:t>
      </w:r>
    </w:p>
    <w:p w14:paraId="7E7F023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Tanaro, 14 - 00198 Roma </w:t>
      </w:r>
    </w:p>
    <w:p w14:paraId="69853C11" w14:textId="77777777" w:rsidR="00614105"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06852541 - Fax </w:t>
      </w:r>
      <w:r w:rsidR="000572D3">
        <w:rPr>
          <w:snapToGrid w:val="0"/>
          <w:color w:val="000000"/>
        </w:rPr>
        <w:t>0685252237</w:t>
      </w:r>
    </w:p>
    <w:p w14:paraId="375E3FA7" w14:textId="77777777" w:rsidR="00614105" w:rsidRDefault="00614105" w:rsidP="00614105">
      <w:pPr>
        <w:widowControl w:val="0"/>
        <w:tabs>
          <w:tab w:val="left" w:pos="90"/>
          <w:tab w:val="left" w:pos="2711"/>
        </w:tabs>
        <w:rPr>
          <w:snapToGrid w:val="0"/>
          <w:color w:val="000000"/>
        </w:rPr>
      </w:pPr>
      <w:r>
        <w:rPr>
          <w:snapToGrid w:val="0"/>
          <w:color w:val="000000"/>
        </w:rPr>
        <w:tab/>
        <w:t xml:space="preserve">                                             E-mail rome.consular@foreign.gov.za  </w:t>
      </w:r>
    </w:p>
    <w:p w14:paraId="35BCBD97" w14:textId="77777777" w:rsidR="004944D8" w:rsidRDefault="004944D8" w:rsidP="003F1182">
      <w:pPr>
        <w:widowControl w:val="0"/>
        <w:tabs>
          <w:tab w:val="left" w:pos="2321"/>
        </w:tabs>
        <w:rPr>
          <w:snapToGrid w:val="0"/>
          <w:color w:val="000000"/>
          <w:sz w:val="23"/>
        </w:rPr>
      </w:pPr>
      <w:r>
        <w:rPr>
          <w:snapToGrid w:val="0"/>
          <w:color w:val="000000"/>
        </w:rPr>
        <w:t xml:space="preserve"> </w:t>
      </w:r>
      <w:r>
        <w:rPr>
          <w:b/>
          <w:snapToGrid w:val="0"/>
          <w:color w:val="000000"/>
        </w:rPr>
        <w:t>Circoscrizione</w:t>
      </w:r>
      <w:r>
        <w:rPr>
          <w:rFonts w:ascii="MS Sans Serif" w:hAnsi="MS Sans Serif"/>
          <w:snapToGrid w:val="0"/>
          <w:sz w:val="24"/>
        </w:rPr>
        <w:tab/>
      </w:r>
      <w:r>
        <w:rPr>
          <w:snapToGrid w:val="0"/>
          <w:color w:val="000000"/>
        </w:rPr>
        <w:t>Tutto il territorio della Repubblica Italian</w:t>
      </w:r>
      <w:r w:rsidR="003F1182">
        <w:rPr>
          <w:snapToGrid w:val="0"/>
          <w:color w:val="000000"/>
        </w:rPr>
        <w:t>a.</w:t>
      </w:r>
      <w:r>
        <w:rPr>
          <w:snapToGrid w:val="0"/>
          <w:color w:val="000000"/>
        </w:rPr>
        <w:t xml:space="preserve"> </w:t>
      </w:r>
    </w:p>
    <w:p w14:paraId="24C20E1E" w14:textId="77777777" w:rsidR="004944D8" w:rsidRDefault="004944D8">
      <w:pPr>
        <w:widowControl w:val="0"/>
        <w:tabs>
          <w:tab w:val="left" w:pos="90"/>
        </w:tabs>
        <w:rPr>
          <w:b/>
          <w:snapToGrid w:val="0"/>
          <w:color w:val="000080"/>
          <w:u w:val="single"/>
        </w:rPr>
      </w:pPr>
    </w:p>
    <w:p w14:paraId="43A45A95" w14:textId="77777777" w:rsidR="00675132" w:rsidRDefault="00675132">
      <w:pPr>
        <w:widowControl w:val="0"/>
        <w:tabs>
          <w:tab w:val="left" w:pos="90"/>
        </w:tabs>
        <w:rPr>
          <w:b/>
          <w:snapToGrid w:val="0"/>
          <w:color w:val="000080"/>
          <w:u w:val="single"/>
        </w:rPr>
      </w:pPr>
    </w:p>
    <w:p w14:paraId="1333DD20" w14:textId="77777777" w:rsidR="004944D8" w:rsidRDefault="004944D8">
      <w:pPr>
        <w:widowControl w:val="0"/>
        <w:tabs>
          <w:tab w:val="left" w:pos="90"/>
        </w:tabs>
        <w:rPr>
          <w:b/>
          <w:snapToGrid w:val="0"/>
          <w:color w:val="000080"/>
          <w:u w:val="single"/>
        </w:rPr>
      </w:pPr>
    </w:p>
    <w:p w14:paraId="47B6C3AE"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497DC6B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45040B">
        <w:rPr>
          <w:snapToGrid w:val="0"/>
          <w:color w:val="000000"/>
        </w:rPr>
        <w:t>Beata Elia di San Clemente</w:t>
      </w:r>
      <w:r>
        <w:rPr>
          <w:snapToGrid w:val="0"/>
          <w:color w:val="000000"/>
        </w:rPr>
        <w:t>, 2</w:t>
      </w:r>
      <w:r w:rsidR="0045040B">
        <w:rPr>
          <w:snapToGrid w:val="0"/>
          <w:color w:val="000000"/>
        </w:rPr>
        <w:t>5</w:t>
      </w:r>
      <w:r>
        <w:rPr>
          <w:snapToGrid w:val="0"/>
          <w:color w:val="000000"/>
        </w:rPr>
        <w:t>5 - 7</w:t>
      </w:r>
      <w:r w:rsidR="0045040B">
        <w:rPr>
          <w:snapToGrid w:val="0"/>
          <w:color w:val="000000"/>
        </w:rPr>
        <w:t>0</w:t>
      </w:r>
      <w:r>
        <w:rPr>
          <w:snapToGrid w:val="0"/>
          <w:color w:val="000000"/>
        </w:rPr>
        <w:t xml:space="preserve">122 Bari </w:t>
      </w:r>
    </w:p>
    <w:p w14:paraId="793E73B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0805240388  3356068145 - Fax 0805241553  </w:t>
      </w:r>
    </w:p>
    <w:p w14:paraId="6BEAF82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45040B">
        <w:rPr>
          <w:snapToGrid w:val="0"/>
          <w:color w:val="000000"/>
        </w:rPr>
        <w:t xml:space="preserve">  consolato.sudafrica.bari@</w:t>
      </w:r>
      <w:r w:rsidR="00BC6BA5">
        <w:rPr>
          <w:snapToGrid w:val="0"/>
          <w:color w:val="000000"/>
        </w:rPr>
        <w:t>g</w:t>
      </w:r>
      <w:r w:rsidR="0045040B">
        <w:rPr>
          <w:snapToGrid w:val="0"/>
          <w:color w:val="000000"/>
        </w:rPr>
        <w:t>mail.com</w:t>
      </w:r>
    </w:p>
    <w:p w14:paraId="303E7F3B"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68A3C18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D44B36E" w14:textId="77777777" w:rsidR="004944D8" w:rsidRDefault="004944D8">
      <w:pPr>
        <w:widowControl w:val="0"/>
        <w:tabs>
          <w:tab w:val="left" w:pos="90"/>
        </w:tabs>
        <w:spacing w:before="23"/>
        <w:rPr>
          <w:snapToGrid w:val="0"/>
          <w:color w:val="000000"/>
          <w:sz w:val="26"/>
        </w:rPr>
      </w:pPr>
      <w:r>
        <w:rPr>
          <w:snapToGrid w:val="0"/>
          <w:color w:val="000000"/>
        </w:rPr>
        <w:t xml:space="preserve">Signor ANTONIO MORFINI, Console Onorario (Rinnovo exequatur </w:t>
      </w:r>
      <w:r w:rsidR="00D179CE">
        <w:rPr>
          <w:snapToGrid w:val="0"/>
          <w:color w:val="000000"/>
        </w:rPr>
        <w:t>8 settembre 2021</w:t>
      </w:r>
      <w:r>
        <w:rPr>
          <w:snapToGrid w:val="0"/>
          <w:color w:val="000000"/>
        </w:rPr>
        <w:t>)</w:t>
      </w:r>
    </w:p>
    <w:p w14:paraId="7FA47D2A" w14:textId="77777777" w:rsidR="004944D8" w:rsidRDefault="004944D8">
      <w:pPr>
        <w:widowControl w:val="0"/>
        <w:tabs>
          <w:tab w:val="left" w:pos="90"/>
        </w:tabs>
        <w:rPr>
          <w:b/>
          <w:snapToGrid w:val="0"/>
          <w:color w:val="000080"/>
          <w:u w:val="single"/>
        </w:rPr>
      </w:pPr>
    </w:p>
    <w:p w14:paraId="6462BE59" w14:textId="77777777" w:rsidR="004944D8" w:rsidRDefault="004944D8">
      <w:pPr>
        <w:widowControl w:val="0"/>
        <w:tabs>
          <w:tab w:val="left" w:pos="90"/>
        </w:tabs>
        <w:rPr>
          <w:b/>
          <w:snapToGrid w:val="0"/>
          <w:color w:val="000080"/>
          <w:u w:val="single"/>
        </w:rPr>
      </w:pPr>
    </w:p>
    <w:p w14:paraId="3B2D538B" w14:textId="77777777" w:rsidR="00675132" w:rsidRDefault="00675132">
      <w:pPr>
        <w:widowControl w:val="0"/>
        <w:tabs>
          <w:tab w:val="left" w:pos="90"/>
        </w:tabs>
        <w:rPr>
          <w:b/>
          <w:snapToGrid w:val="0"/>
          <w:color w:val="000080"/>
          <w:u w:val="single"/>
        </w:rPr>
      </w:pPr>
    </w:p>
    <w:p w14:paraId="54EAD4F6"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4FF8B68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degli Agresti, 2 - 40123 Bologna </w:t>
      </w:r>
    </w:p>
    <w:p w14:paraId="138079F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051272600 - Fax 051271506  </w:t>
      </w:r>
    </w:p>
    <w:p w14:paraId="42D3054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871913">
        <w:rPr>
          <w:snapToGrid w:val="0"/>
          <w:color w:val="000000"/>
        </w:rPr>
        <w:t>mail@belvederi.com</w:t>
      </w:r>
    </w:p>
    <w:p w14:paraId="347DDF11" w14:textId="77777777" w:rsidR="004944D8" w:rsidRDefault="004944D8">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Emilia</w:t>
      </w:r>
      <w:r w:rsidR="0082123D">
        <w:rPr>
          <w:snapToGrid w:val="0"/>
          <w:color w:val="000000"/>
        </w:rPr>
        <w:t xml:space="preserve"> </w:t>
      </w:r>
      <w:r>
        <w:rPr>
          <w:snapToGrid w:val="0"/>
          <w:color w:val="000000"/>
        </w:rPr>
        <w:t xml:space="preserve">Romagna   </w:t>
      </w:r>
    </w:p>
    <w:p w14:paraId="5BE34F17" w14:textId="77777777" w:rsidR="004944D8" w:rsidRDefault="004944D8">
      <w:pPr>
        <w:widowControl w:val="0"/>
        <w:tabs>
          <w:tab w:val="left" w:pos="90"/>
        </w:tabs>
        <w:rPr>
          <w:snapToGrid w:val="0"/>
          <w:color w:val="000000"/>
          <w:sz w:val="26"/>
        </w:rPr>
      </w:pPr>
    </w:p>
    <w:p w14:paraId="3A5DFCDF" w14:textId="77777777" w:rsidR="004944D8" w:rsidRDefault="004944D8">
      <w:pPr>
        <w:widowControl w:val="0"/>
        <w:tabs>
          <w:tab w:val="left" w:pos="90"/>
        </w:tabs>
        <w:rPr>
          <w:snapToGrid w:val="0"/>
          <w:color w:val="000000"/>
          <w:sz w:val="26"/>
        </w:rPr>
      </w:pPr>
      <w:r>
        <w:rPr>
          <w:snapToGrid w:val="0"/>
          <w:color w:val="000000"/>
        </w:rPr>
        <w:t xml:space="preserve">Signor LUIGI BELVEDERI, Console Onorario (Rinnovo exequatur </w:t>
      </w:r>
      <w:r w:rsidR="00116EA5">
        <w:rPr>
          <w:snapToGrid w:val="0"/>
          <w:color w:val="000000"/>
        </w:rPr>
        <w:t>25</w:t>
      </w:r>
      <w:r>
        <w:rPr>
          <w:snapToGrid w:val="0"/>
          <w:color w:val="000000"/>
        </w:rPr>
        <w:t xml:space="preserve"> </w:t>
      </w:r>
      <w:r w:rsidR="00116EA5">
        <w:rPr>
          <w:snapToGrid w:val="0"/>
          <w:color w:val="000000"/>
        </w:rPr>
        <w:t>settembre</w:t>
      </w:r>
      <w:r>
        <w:rPr>
          <w:snapToGrid w:val="0"/>
          <w:color w:val="000000"/>
        </w:rPr>
        <w:t xml:space="preserve"> </w:t>
      </w:r>
      <w:r w:rsidR="009733ED">
        <w:rPr>
          <w:snapToGrid w:val="0"/>
          <w:color w:val="000000"/>
        </w:rPr>
        <w:t>2023</w:t>
      </w:r>
      <w:r>
        <w:rPr>
          <w:snapToGrid w:val="0"/>
          <w:color w:val="000000"/>
        </w:rPr>
        <w:t>)</w:t>
      </w:r>
    </w:p>
    <w:p w14:paraId="42BAD6D8" w14:textId="77777777" w:rsidR="004944D8" w:rsidRDefault="004944D8">
      <w:pPr>
        <w:widowControl w:val="0"/>
        <w:tabs>
          <w:tab w:val="left" w:pos="90"/>
        </w:tabs>
        <w:rPr>
          <w:b/>
          <w:snapToGrid w:val="0"/>
          <w:color w:val="000080"/>
          <w:u w:val="single"/>
        </w:rPr>
      </w:pPr>
    </w:p>
    <w:p w14:paraId="14D10286" w14:textId="77777777" w:rsidR="00DF6ED7" w:rsidRDefault="00DF6ED7">
      <w:pPr>
        <w:widowControl w:val="0"/>
        <w:tabs>
          <w:tab w:val="left" w:pos="90"/>
        </w:tabs>
        <w:rPr>
          <w:b/>
          <w:snapToGrid w:val="0"/>
          <w:color w:val="000080"/>
          <w:u w:val="single"/>
        </w:rPr>
      </w:pPr>
    </w:p>
    <w:p w14:paraId="315A914B" w14:textId="77777777" w:rsidR="00675132" w:rsidRDefault="00675132">
      <w:pPr>
        <w:widowControl w:val="0"/>
        <w:tabs>
          <w:tab w:val="left" w:pos="90"/>
        </w:tabs>
        <w:rPr>
          <w:b/>
          <w:snapToGrid w:val="0"/>
          <w:color w:val="000080"/>
          <w:u w:val="single"/>
        </w:rPr>
      </w:pPr>
    </w:p>
    <w:p w14:paraId="7A84B013" w14:textId="77777777" w:rsidR="00CA5BB3" w:rsidRDefault="00CA5BB3" w:rsidP="00CA5BB3">
      <w:pPr>
        <w:widowControl w:val="0"/>
        <w:tabs>
          <w:tab w:val="left" w:pos="90"/>
        </w:tabs>
        <w:rPr>
          <w:b/>
          <w:snapToGrid w:val="0"/>
          <w:color w:val="000080"/>
          <w:sz w:val="26"/>
          <w:u w:val="single"/>
        </w:rPr>
      </w:pPr>
      <w:r>
        <w:rPr>
          <w:b/>
          <w:snapToGrid w:val="0"/>
          <w:color w:val="000080"/>
          <w:u w:val="single"/>
        </w:rPr>
        <w:t xml:space="preserve">CATANIA - CONSOLATO ONORARIO            </w:t>
      </w:r>
    </w:p>
    <w:p w14:paraId="4F63D432" w14:textId="77777777" w:rsidR="00CA5BB3" w:rsidRDefault="00CA5BB3" w:rsidP="00CA5BB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Regina Margherita, 2/D - 95125 Catania </w:t>
      </w:r>
    </w:p>
    <w:p w14:paraId="43D04F6A" w14:textId="77777777" w:rsidR="00CA5BB3" w:rsidRDefault="00CA5BB3" w:rsidP="00CA5BB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095370370 - Fax 095325575  </w:t>
      </w:r>
    </w:p>
    <w:p w14:paraId="298379C3" w14:textId="77777777" w:rsidR="00CA5BB3" w:rsidRDefault="00CA5BB3" w:rsidP="00CA5BB3">
      <w:pPr>
        <w:widowControl w:val="0"/>
        <w:tabs>
          <w:tab w:val="left" w:pos="2321"/>
        </w:tabs>
        <w:rPr>
          <w:snapToGrid w:val="0"/>
          <w:color w:val="000000"/>
          <w:sz w:val="23"/>
        </w:rPr>
      </w:pPr>
      <w:r>
        <w:rPr>
          <w:rFonts w:ascii="MS Sans Serif" w:hAnsi="MS Sans Serif"/>
          <w:snapToGrid w:val="0"/>
          <w:sz w:val="24"/>
        </w:rPr>
        <w:tab/>
      </w:r>
      <w:r>
        <w:rPr>
          <w:snapToGrid w:val="0"/>
          <w:color w:val="000000"/>
        </w:rPr>
        <w:t>E-mail garganogiacomo@gmail.com</w:t>
      </w:r>
    </w:p>
    <w:p w14:paraId="33E30907" w14:textId="77777777" w:rsidR="00CA5BB3" w:rsidRPr="00CA5BB3" w:rsidRDefault="00CA5BB3" w:rsidP="00CA5BB3">
      <w:pPr>
        <w:widowControl w:val="0"/>
        <w:tabs>
          <w:tab w:val="left" w:pos="90"/>
          <w:tab w:val="left" w:pos="2321"/>
        </w:tabs>
        <w:rPr>
          <w:snapToGrid w:val="0"/>
          <w:color w:val="000000"/>
        </w:rPr>
      </w:pPr>
      <w:r w:rsidRPr="00CA5BB3">
        <w:rPr>
          <w:b/>
          <w:snapToGrid w:val="0"/>
          <w:color w:val="000000"/>
        </w:rPr>
        <w:t>Circoscrizione</w:t>
      </w:r>
      <w:r w:rsidRPr="00CA5BB3">
        <w:rPr>
          <w:snapToGrid w:val="0"/>
        </w:rPr>
        <w:tab/>
        <w:t>Sicilia</w:t>
      </w:r>
      <w:r w:rsidRPr="00CA5BB3">
        <w:rPr>
          <w:snapToGrid w:val="0"/>
          <w:color w:val="000000"/>
        </w:rPr>
        <w:t xml:space="preserve">   </w:t>
      </w:r>
    </w:p>
    <w:p w14:paraId="27DE2D8F" w14:textId="77777777" w:rsidR="00CA5BB3" w:rsidRDefault="00CA5BB3" w:rsidP="00CA5BB3">
      <w:pPr>
        <w:widowControl w:val="0"/>
        <w:tabs>
          <w:tab w:val="left" w:pos="90"/>
        </w:tabs>
        <w:rPr>
          <w:snapToGrid w:val="0"/>
          <w:color w:val="000000"/>
          <w:sz w:val="26"/>
        </w:rPr>
      </w:pPr>
    </w:p>
    <w:p w14:paraId="11867C87" w14:textId="77777777" w:rsidR="00CA5BB3" w:rsidRDefault="00CA5BB3" w:rsidP="00CA5BB3">
      <w:pPr>
        <w:widowControl w:val="0"/>
        <w:tabs>
          <w:tab w:val="left" w:pos="90"/>
        </w:tabs>
        <w:rPr>
          <w:snapToGrid w:val="0"/>
          <w:color w:val="000000"/>
          <w:sz w:val="26"/>
        </w:rPr>
      </w:pPr>
      <w:r>
        <w:rPr>
          <w:snapToGrid w:val="0"/>
          <w:color w:val="000000"/>
        </w:rPr>
        <w:t xml:space="preserve">Signor </w:t>
      </w:r>
      <w:r w:rsidR="00DF6ED7">
        <w:rPr>
          <w:snapToGrid w:val="0"/>
          <w:color w:val="000000"/>
        </w:rPr>
        <w:t>GIACOMO GARGANO</w:t>
      </w:r>
      <w:r>
        <w:rPr>
          <w:snapToGrid w:val="0"/>
          <w:color w:val="000000"/>
        </w:rPr>
        <w:t>, Console Onorario (</w:t>
      </w:r>
      <w:r w:rsidR="00DB6AD4">
        <w:rPr>
          <w:snapToGrid w:val="0"/>
          <w:color w:val="000000"/>
        </w:rPr>
        <w:t>Rinnovo e</w:t>
      </w:r>
      <w:r>
        <w:rPr>
          <w:snapToGrid w:val="0"/>
          <w:color w:val="000000"/>
        </w:rPr>
        <w:t xml:space="preserve">xequatur </w:t>
      </w:r>
      <w:r w:rsidR="00DF6ED7">
        <w:rPr>
          <w:snapToGrid w:val="0"/>
          <w:color w:val="000000"/>
        </w:rPr>
        <w:t>2</w:t>
      </w:r>
      <w:r>
        <w:rPr>
          <w:snapToGrid w:val="0"/>
          <w:color w:val="000000"/>
        </w:rPr>
        <w:t xml:space="preserve">3 </w:t>
      </w:r>
      <w:r w:rsidR="00DF6ED7">
        <w:rPr>
          <w:snapToGrid w:val="0"/>
          <w:color w:val="000000"/>
        </w:rPr>
        <w:t>febbra</w:t>
      </w:r>
      <w:r>
        <w:rPr>
          <w:snapToGrid w:val="0"/>
          <w:color w:val="000000"/>
        </w:rPr>
        <w:t xml:space="preserve">io </w:t>
      </w:r>
      <w:r w:rsidR="00E73853">
        <w:rPr>
          <w:snapToGrid w:val="0"/>
          <w:color w:val="000000"/>
        </w:rPr>
        <w:t>2021</w:t>
      </w:r>
      <w:r>
        <w:rPr>
          <w:snapToGrid w:val="0"/>
          <w:color w:val="000000"/>
        </w:rPr>
        <w:t>)</w:t>
      </w:r>
    </w:p>
    <w:p w14:paraId="6F63F5A5" w14:textId="77777777" w:rsidR="00675132" w:rsidRDefault="00675132" w:rsidP="00675132">
      <w:pPr>
        <w:widowControl w:val="0"/>
        <w:tabs>
          <w:tab w:val="left" w:pos="90"/>
        </w:tabs>
        <w:rPr>
          <w:b/>
          <w:snapToGrid w:val="0"/>
          <w:color w:val="000080"/>
          <w:u w:val="single"/>
        </w:rPr>
      </w:pPr>
    </w:p>
    <w:p w14:paraId="68D3BA64" w14:textId="77777777" w:rsidR="00675132" w:rsidRDefault="00675132" w:rsidP="00675132">
      <w:pPr>
        <w:widowControl w:val="0"/>
        <w:tabs>
          <w:tab w:val="left" w:pos="90"/>
        </w:tabs>
        <w:rPr>
          <w:b/>
          <w:snapToGrid w:val="0"/>
          <w:color w:val="000080"/>
          <w:u w:val="single"/>
        </w:rPr>
      </w:pPr>
    </w:p>
    <w:p w14:paraId="1DA28D7C" w14:textId="77777777" w:rsidR="00675132" w:rsidRDefault="00675132" w:rsidP="00675132">
      <w:pPr>
        <w:widowControl w:val="0"/>
        <w:tabs>
          <w:tab w:val="left" w:pos="90"/>
        </w:tabs>
        <w:rPr>
          <w:b/>
          <w:snapToGrid w:val="0"/>
          <w:color w:val="000080"/>
          <w:u w:val="single"/>
        </w:rPr>
      </w:pPr>
    </w:p>
    <w:p w14:paraId="001A8AE5" w14:textId="77777777" w:rsidR="00675132" w:rsidRDefault="00675132" w:rsidP="00675132">
      <w:pPr>
        <w:widowControl w:val="0"/>
        <w:tabs>
          <w:tab w:val="left" w:pos="90"/>
        </w:tabs>
        <w:rPr>
          <w:b/>
          <w:snapToGrid w:val="0"/>
          <w:color w:val="000080"/>
          <w:sz w:val="26"/>
          <w:u w:val="single"/>
        </w:rPr>
      </w:pPr>
      <w:r>
        <w:rPr>
          <w:b/>
          <w:snapToGrid w:val="0"/>
          <w:color w:val="000080"/>
          <w:u w:val="single"/>
        </w:rPr>
        <w:t xml:space="preserve">FIRENZE - CONSOLATO ONORARIO            </w:t>
      </w:r>
    </w:p>
    <w:p w14:paraId="154F1330" w14:textId="77777777" w:rsidR="00675132" w:rsidRDefault="00675132" w:rsidP="0067513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De’ Salterelli, 1 - 50122 Firenze</w:t>
      </w:r>
    </w:p>
    <w:p w14:paraId="159FE16C"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055281863 - Fax 055219735</w:t>
      </w:r>
    </w:p>
    <w:p w14:paraId="3197AAEF"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E-mail saconsfirenze@yahoo.it</w:t>
      </w:r>
    </w:p>
    <w:p w14:paraId="22854F6D" w14:textId="77777777" w:rsidR="00675132" w:rsidRDefault="00675132" w:rsidP="0067513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Umbria, Toscana   </w:t>
      </w:r>
    </w:p>
    <w:p w14:paraId="6F44C1EA" w14:textId="77777777" w:rsidR="00675132" w:rsidRDefault="00675132" w:rsidP="00675132">
      <w:pPr>
        <w:widowControl w:val="0"/>
        <w:tabs>
          <w:tab w:val="left" w:pos="90"/>
        </w:tabs>
        <w:rPr>
          <w:b/>
          <w:snapToGrid w:val="0"/>
          <w:color w:val="000080"/>
          <w:u w:val="single"/>
        </w:rPr>
      </w:pPr>
    </w:p>
    <w:p w14:paraId="3BD02C7D" w14:textId="77777777" w:rsidR="00675132" w:rsidRPr="00D1185E" w:rsidRDefault="00675132" w:rsidP="00675132">
      <w:pPr>
        <w:widowControl w:val="0"/>
        <w:tabs>
          <w:tab w:val="left" w:pos="90"/>
        </w:tabs>
        <w:rPr>
          <w:snapToGrid w:val="0"/>
          <w:color w:val="000000"/>
        </w:rPr>
      </w:pPr>
      <w:r w:rsidRPr="00D1185E">
        <w:rPr>
          <w:snapToGrid w:val="0"/>
          <w:color w:val="000000"/>
        </w:rPr>
        <w:t>Signor RICCARDO SARRA, Console Onorario (Exequatur 11 dicembre 20</w:t>
      </w:r>
      <w:r w:rsidR="00853B5B">
        <w:rPr>
          <w:snapToGrid w:val="0"/>
          <w:color w:val="000000"/>
        </w:rPr>
        <w:t>22</w:t>
      </w:r>
      <w:r w:rsidRPr="00D1185E">
        <w:rPr>
          <w:snapToGrid w:val="0"/>
          <w:color w:val="000000"/>
        </w:rPr>
        <w:t>)</w:t>
      </w:r>
    </w:p>
    <w:p w14:paraId="3C478244" w14:textId="77777777" w:rsidR="00675132" w:rsidRDefault="00675132" w:rsidP="00675132">
      <w:pPr>
        <w:widowControl w:val="0"/>
        <w:tabs>
          <w:tab w:val="left" w:pos="90"/>
        </w:tabs>
        <w:rPr>
          <w:b/>
          <w:snapToGrid w:val="0"/>
          <w:color w:val="000080"/>
          <w:u w:val="single"/>
        </w:rPr>
      </w:pPr>
    </w:p>
    <w:p w14:paraId="1E5D2FCA" w14:textId="77777777" w:rsidR="004944D8" w:rsidRDefault="004944D8">
      <w:pPr>
        <w:widowControl w:val="0"/>
        <w:tabs>
          <w:tab w:val="left" w:pos="90"/>
        </w:tabs>
        <w:rPr>
          <w:b/>
          <w:snapToGrid w:val="0"/>
          <w:color w:val="000080"/>
          <w:u w:val="single"/>
        </w:rPr>
      </w:pPr>
    </w:p>
    <w:p w14:paraId="77FF1DFD" w14:textId="77777777" w:rsidR="00CA5BB3" w:rsidRDefault="00607ACB" w:rsidP="004920D2">
      <w:pPr>
        <w:widowControl w:val="0"/>
        <w:tabs>
          <w:tab w:val="left" w:pos="90"/>
        </w:tabs>
        <w:jc w:val="right"/>
        <w:rPr>
          <w:b/>
          <w:snapToGrid w:val="0"/>
          <w:color w:val="000080"/>
          <w:u w:val="single"/>
        </w:rPr>
      </w:pPr>
      <w:r>
        <w:rPr>
          <w:b/>
          <w:snapToGrid w:val="0"/>
          <w:color w:val="000000"/>
          <w:sz w:val="16"/>
        </w:rPr>
        <w:br w:type="page"/>
      </w:r>
      <w:r w:rsidR="004920D2">
        <w:rPr>
          <w:b/>
          <w:snapToGrid w:val="0"/>
          <w:color w:val="000000"/>
          <w:sz w:val="16"/>
        </w:rPr>
        <w:t>SUD AFRICA</w:t>
      </w:r>
    </w:p>
    <w:p w14:paraId="112E694D" w14:textId="77777777" w:rsidR="00675132" w:rsidRDefault="00675132" w:rsidP="00675132">
      <w:pPr>
        <w:widowControl w:val="0"/>
        <w:tabs>
          <w:tab w:val="left" w:pos="90"/>
        </w:tabs>
        <w:rPr>
          <w:b/>
          <w:snapToGrid w:val="0"/>
          <w:color w:val="000080"/>
          <w:u w:val="single"/>
        </w:rPr>
      </w:pPr>
    </w:p>
    <w:p w14:paraId="3C8A6226" w14:textId="77777777" w:rsidR="00675132" w:rsidRDefault="00675132" w:rsidP="00675132">
      <w:pPr>
        <w:widowControl w:val="0"/>
        <w:tabs>
          <w:tab w:val="left" w:pos="90"/>
        </w:tabs>
        <w:rPr>
          <w:b/>
          <w:snapToGrid w:val="0"/>
          <w:color w:val="000080"/>
          <w:u w:val="single"/>
        </w:rPr>
      </w:pPr>
    </w:p>
    <w:p w14:paraId="23E427F8" w14:textId="77777777" w:rsidR="00675132" w:rsidRDefault="00675132" w:rsidP="00675132">
      <w:pPr>
        <w:widowControl w:val="0"/>
        <w:tabs>
          <w:tab w:val="left" w:pos="90"/>
        </w:tabs>
        <w:rPr>
          <w:b/>
          <w:snapToGrid w:val="0"/>
          <w:color w:val="000080"/>
          <w:sz w:val="26"/>
          <w:u w:val="single"/>
        </w:rPr>
      </w:pPr>
      <w:r>
        <w:rPr>
          <w:b/>
          <w:snapToGrid w:val="0"/>
          <w:color w:val="000080"/>
          <w:u w:val="single"/>
        </w:rPr>
        <w:t>MILANO - CONSOLATO ONORARIO</w:t>
      </w:r>
    </w:p>
    <w:p w14:paraId="02DE189C" w14:textId="77777777" w:rsidR="00675132" w:rsidRDefault="00675132" w:rsidP="0067513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509E0">
        <w:rPr>
          <w:snapToGrid w:val="0"/>
          <w:color w:val="000000"/>
        </w:rPr>
        <w:t>Corso Magenta</w:t>
      </w:r>
      <w:r>
        <w:rPr>
          <w:snapToGrid w:val="0"/>
          <w:color w:val="000000"/>
        </w:rPr>
        <w:t xml:space="preserve">, </w:t>
      </w:r>
      <w:r w:rsidR="004509E0">
        <w:rPr>
          <w:snapToGrid w:val="0"/>
          <w:color w:val="000000"/>
        </w:rPr>
        <w:t>77</w:t>
      </w:r>
      <w:r>
        <w:rPr>
          <w:snapToGrid w:val="0"/>
          <w:color w:val="000000"/>
        </w:rPr>
        <w:t xml:space="preserve"> </w:t>
      </w:r>
      <w:r w:rsidR="00D330F8">
        <w:rPr>
          <w:snapToGrid w:val="0"/>
          <w:color w:val="000000"/>
        </w:rPr>
        <w:t>–</w:t>
      </w:r>
      <w:r>
        <w:rPr>
          <w:snapToGrid w:val="0"/>
          <w:color w:val="000000"/>
        </w:rPr>
        <w:t xml:space="preserve"> </w:t>
      </w:r>
      <w:r w:rsidRPr="00675132">
        <w:rPr>
          <w:snapToGrid w:val="0"/>
          <w:color w:val="000000"/>
        </w:rPr>
        <w:t>20123</w:t>
      </w:r>
      <w:r w:rsidR="00D330F8">
        <w:rPr>
          <w:snapToGrid w:val="0"/>
          <w:color w:val="000000"/>
        </w:rPr>
        <w:t xml:space="preserve"> </w:t>
      </w:r>
      <w:r>
        <w:rPr>
          <w:snapToGrid w:val="0"/>
          <w:color w:val="000000"/>
        </w:rPr>
        <w:t xml:space="preserve">Milano </w:t>
      </w:r>
    </w:p>
    <w:p w14:paraId="1D62BF0A"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F9356D">
        <w:rPr>
          <w:snapToGrid w:val="0"/>
          <w:color w:val="000000"/>
        </w:rPr>
        <w:t>02 35925522</w:t>
      </w:r>
    </w:p>
    <w:p w14:paraId="7047961C"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02" w:history="1">
        <w:r w:rsidR="00F9356D" w:rsidRPr="00DF5A64">
          <w:rPr>
            <w:rStyle w:val="Collegamentoipertestuale"/>
            <w:snapToGrid w:val="0"/>
          </w:rPr>
          <w:t>hc.milan.southafrica@gmail.com</w:t>
        </w:r>
      </w:hyperlink>
      <w:r w:rsidR="00F9356D">
        <w:rPr>
          <w:snapToGrid w:val="0"/>
          <w:color w:val="000000"/>
        </w:rPr>
        <w:t xml:space="preserve"> </w:t>
      </w:r>
    </w:p>
    <w:p w14:paraId="055698DA" w14:textId="77777777" w:rsidR="00675132" w:rsidRDefault="00675132" w:rsidP="00675132">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Lombardia</w:t>
      </w:r>
    </w:p>
    <w:p w14:paraId="66328D3A" w14:textId="77777777" w:rsidR="00675132" w:rsidRDefault="00675132" w:rsidP="00675132">
      <w:pPr>
        <w:widowControl w:val="0"/>
        <w:tabs>
          <w:tab w:val="left" w:pos="2321"/>
        </w:tabs>
        <w:rPr>
          <w:snapToGrid w:val="0"/>
          <w:color w:val="000000"/>
        </w:rPr>
      </w:pPr>
    </w:p>
    <w:p w14:paraId="3C60E674" w14:textId="77777777" w:rsidR="00675132" w:rsidRDefault="00675132" w:rsidP="00675132">
      <w:pPr>
        <w:widowControl w:val="0"/>
        <w:tabs>
          <w:tab w:val="left" w:pos="2321"/>
        </w:tabs>
        <w:rPr>
          <w:snapToGrid w:val="0"/>
          <w:color w:val="000000"/>
          <w:sz w:val="23"/>
        </w:rPr>
      </w:pPr>
      <w:r>
        <w:rPr>
          <w:snapToGrid w:val="0"/>
          <w:color w:val="000000"/>
        </w:rPr>
        <w:t xml:space="preserve">Signor ALESSANDRO MORETTI, Console Onorario (Exequatur </w:t>
      </w:r>
      <w:r w:rsidR="00E943A2">
        <w:rPr>
          <w:snapToGrid w:val="0"/>
          <w:color w:val="000000"/>
        </w:rPr>
        <w:t>7</w:t>
      </w:r>
      <w:r>
        <w:rPr>
          <w:snapToGrid w:val="0"/>
          <w:color w:val="000000"/>
        </w:rPr>
        <w:t xml:space="preserve"> </w:t>
      </w:r>
      <w:r w:rsidR="00E943A2">
        <w:rPr>
          <w:snapToGrid w:val="0"/>
          <w:color w:val="000000"/>
        </w:rPr>
        <w:t>ottobre</w:t>
      </w:r>
      <w:r>
        <w:rPr>
          <w:snapToGrid w:val="0"/>
          <w:color w:val="000000"/>
        </w:rPr>
        <w:t xml:space="preserve"> 2022)</w:t>
      </w:r>
    </w:p>
    <w:p w14:paraId="6C75B7B2" w14:textId="77777777" w:rsidR="007E3009" w:rsidRDefault="007E3009" w:rsidP="004920D2">
      <w:pPr>
        <w:widowControl w:val="0"/>
        <w:tabs>
          <w:tab w:val="left" w:pos="90"/>
        </w:tabs>
        <w:rPr>
          <w:b/>
          <w:snapToGrid w:val="0"/>
          <w:color w:val="000080"/>
          <w:u w:val="single"/>
        </w:rPr>
      </w:pPr>
    </w:p>
    <w:p w14:paraId="7B151368" w14:textId="77777777" w:rsidR="004920D2" w:rsidRDefault="004920D2">
      <w:pPr>
        <w:widowControl w:val="0"/>
        <w:tabs>
          <w:tab w:val="left" w:pos="90"/>
        </w:tabs>
        <w:spacing w:before="120"/>
        <w:rPr>
          <w:b/>
          <w:snapToGrid w:val="0"/>
          <w:color w:val="000080"/>
          <w:u w:val="single"/>
        </w:rPr>
      </w:pPr>
    </w:p>
    <w:p w14:paraId="729684C6" w14:textId="77777777" w:rsidR="004944D8" w:rsidRDefault="004944D8">
      <w:pPr>
        <w:widowControl w:val="0"/>
        <w:tabs>
          <w:tab w:val="left" w:pos="90"/>
        </w:tabs>
        <w:spacing w:before="120"/>
        <w:rPr>
          <w:b/>
          <w:snapToGrid w:val="0"/>
          <w:color w:val="000080"/>
          <w:u w:val="single"/>
        </w:rPr>
      </w:pPr>
      <w:r>
        <w:rPr>
          <w:b/>
          <w:snapToGrid w:val="0"/>
          <w:color w:val="000080"/>
          <w:u w:val="single"/>
        </w:rPr>
        <w:t>NAPOLI – CONSOLATO ONORARIO</w:t>
      </w:r>
    </w:p>
    <w:p w14:paraId="137093D9" w14:textId="77777777" w:rsidR="0006147D" w:rsidRDefault="0006147D" w:rsidP="0006147D">
      <w:pPr>
        <w:widowControl w:val="0"/>
        <w:tabs>
          <w:tab w:val="left" w:pos="90"/>
        </w:tabs>
        <w:rPr>
          <w:b/>
          <w:snapToGrid w:val="0"/>
        </w:rPr>
      </w:pPr>
    </w:p>
    <w:p w14:paraId="60E49F4E" w14:textId="77777777" w:rsidR="004944D8" w:rsidRDefault="004944D8" w:rsidP="0006147D">
      <w:pPr>
        <w:widowControl w:val="0"/>
        <w:tabs>
          <w:tab w:val="left" w:pos="90"/>
        </w:tabs>
      </w:pPr>
      <w:r>
        <w:rPr>
          <w:b/>
          <w:snapToGrid w:val="0"/>
        </w:rPr>
        <w:t>Indirizzo</w:t>
      </w:r>
      <w:r>
        <w:tab/>
      </w:r>
      <w:r>
        <w:tab/>
        <w:t xml:space="preserve">Via </w:t>
      </w:r>
      <w:r w:rsidR="00796363">
        <w:t>Chiatamone</w:t>
      </w:r>
      <w:r>
        <w:t xml:space="preserve">, </w:t>
      </w:r>
      <w:r w:rsidR="0006147D">
        <w:t>5</w:t>
      </w:r>
      <w:r w:rsidR="00796363">
        <w:t>3/c</w:t>
      </w:r>
      <w:r>
        <w:t xml:space="preserve"> – 8012</w:t>
      </w:r>
      <w:r w:rsidR="0006147D">
        <w:t>1</w:t>
      </w:r>
      <w:r>
        <w:t xml:space="preserve"> Napoli</w:t>
      </w:r>
    </w:p>
    <w:p w14:paraId="3DC06B5F" w14:textId="77777777" w:rsidR="004944D8" w:rsidRDefault="00796363" w:rsidP="0006147D">
      <w:pPr>
        <w:widowControl w:val="0"/>
        <w:tabs>
          <w:tab w:val="left" w:pos="90"/>
        </w:tabs>
      </w:pPr>
      <w:r>
        <w:tab/>
      </w:r>
      <w:r>
        <w:tab/>
      </w:r>
      <w:r>
        <w:tab/>
      </w:r>
      <w:r>
        <w:tab/>
        <w:t>Tel. 08119364522</w:t>
      </w:r>
      <w:r w:rsidR="004944D8">
        <w:t xml:space="preserve"> – Fax 081</w:t>
      </w:r>
      <w:r>
        <w:t>19363380</w:t>
      </w:r>
    </w:p>
    <w:p w14:paraId="19E3F4E7" w14:textId="77777777" w:rsidR="00F9228A" w:rsidRDefault="00F9228A" w:rsidP="0006147D">
      <w:pPr>
        <w:widowControl w:val="0"/>
        <w:tabs>
          <w:tab w:val="left" w:pos="90"/>
        </w:tabs>
      </w:pPr>
      <w:r>
        <w:tab/>
      </w:r>
      <w:r>
        <w:tab/>
      </w:r>
      <w:r>
        <w:tab/>
      </w:r>
      <w:r>
        <w:tab/>
        <w:t xml:space="preserve">E-mail </w:t>
      </w:r>
      <w:hyperlink r:id="rId503" w:history="1">
        <w:r w:rsidRPr="003E7303">
          <w:rPr>
            <w:rStyle w:val="Collegamentoipertestuale"/>
            <w:color w:val="000000"/>
            <w:u w:val="none"/>
          </w:rPr>
          <w:t>consolatosudafricanapoli@virgilio.it</w:t>
        </w:r>
      </w:hyperlink>
      <w:r>
        <w:t xml:space="preserve">  consolatosudafricanapoli@gmail.com</w:t>
      </w:r>
    </w:p>
    <w:p w14:paraId="59371024" w14:textId="77777777" w:rsidR="004944D8" w:rsidRDefault="004944D8">
      <w:pPr>
        <w:widowControl w:val="0"/>
        <w:tabs>
          <w:tab w:val="left" w:pos="90"/>
        </w:tabs>
      </w:pPr>
      <w:r>
        <w:rPr>
          <w:b/>
        </w:rPr>
        <w:t>Circoscrizione</w:t>
      </w:r>
      <w:r>
        <w:rPr>
          <w:b/>
        </w:rPr>
        <w:tab/>
      </w:r>
      <w:r>
        <w:rPr>
          <w:b/>
        </w:rPr>
        <w:tab/>
      </w:r>
      <w:r>
        <w:t>Città di Napoli</w:t>
      </w:r>
    </w:p>
    <w:p w14:paraId="30732732" w14:textId="77777777" w:rsidR="004944D8" w:rsidRDefault="004944D8">
      <w:pPr>
        <w:pStyle w:val="Pidipagina"/>
        <w:widowControl w:val="0"/>
        <w:tabs>
          <w:tab w:val="clear" w:pos="4819"/>
          <w:tab w:val="clear" w:pos="9638"/>
          <w:tab w:val="left" w:pos="90"/>
        </w:tabs>
        <w:rPr>
          <w:snapToGrid w:val="0"/>
        </w:rPr>
      </w:pPr>
    </w:p>
    <w:p w14:paraId="4CB37524" w14:textId="71F84400" w:rsidR="004944D8" w:rsidRDefault="004944D8">
      <w:pPr>
        <w:pStyle w:val="Pidipagina"/>
        <w:widowControl w:val="0"/>
        <w:tabs>
          <w:tab w:val="clear" w:pos="4819"/>
          <w:tab w:val="clear" w:pos="9638"/>
          <w:tab w:val="left" w:pos="90"/>
        </w:tabs>
        <w:rPr>
          <w:snapToGrid w:val="0"/>
        </w:rPr>
      </w:pPr>
      <w:r>
        <w:rPr>
          <w:snapToGrid w:val="0"/>
        </w:rPr>
        <w:t>Signor GIANLUIGI GAETANI DELL’AQUILA D’ARAGONA, Console Onorario (</w:t>
      </w:r>
      <w:r w:rsidR="00D84058">
        <w:rPr>
          <w:snapToGrid w:val="0"/>
        </w:rPr>
        <w:t>Rinnovo e</w:t>
      </w:r>
      <w:r>
        <w:rPr>
          <w:snapToGrid w:val="0"/>
        </w:rPr>
        <w:t xml:space="preserve">xequatur </w:t>
      </w:r>
      <w:r w:rsidR="001A3B41">
        <w:rPr>
          <w:snapToGrid w:val="0"/>
        </w:rPr>
        <w:t>8</w:t>
      </w:r>
      <w:r>
        <w:rPr>
          <w:snapToGrid w:val="0"/>
        </w:rPr>
        <w:t xml:space="preserve"> </w:t>
      </w:r>
      <w:r w:rsidR="001A3B41">
        <w:rPr>
          <w:snapToGrid w:val="0"/>
        </w:rPr>
        <w:t>g</w:t>
      </w:r>
      <w:r w:rsidR="00D84058">
        <w:rPr>
          <w:snapToGrid w:val="0"/>
        </w:rPr>
        <w:t>e</w:t>
      </w:r>
      <w:r w:rsidR="001A3B41">
        <w:rPr>
          <w:snapToGrid w:val="0"/>
        </w:rPr>
        <w:t>nnaio</w:t>
      </w:r>
      <w:r>
        <w:rPr>
          <w:snapToGrid w:val="0"/>
        </w:rPr>
        <w:t xml:space="preserve"> 20</w:t>
      </w:r>
      <w:r w:rsidR="00C32A51">
        <w:rPr>
          <w:snapToGrid w:val="0"/>
        </w:rPr>
        <w:t>2</w:t>
      </w:r>
      <w:r w:rsidR="006F1FBB">
        <w:rPr>
          <w:snapToGrid w:val="0"/>
        </w:rPr>
        <w:t>5</w:t>
      </w:r>
      <w:r>
        <w:rPr>
          <w:snapToGrid w:val="0"/>
        </w:rPr>
        <w:t>)</w:t>
      </w:r>
    </w:p>
    <w:p w14:paraId="1BA1C6F7" w14:textId="77777777" w:rsidR="004944D8" w:rsidRDefault="004944D8">
      <w:pPr>
        <w:pStyle w:val="Pidipagina"/>
        <w:tabs>
          <w:tab w:val="clear" w:pos="4819"/>
          <w:tab w:val="clear" w:pos="9638"/>
        </w:tabs>
      </w:pPr>
      <w:r>
        <w:t xml:space="preserve"> </w:t>
      </w:r>
    </w:p>
    <w:p w14:paraId="285A9FE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TRIESTE - CONSOLATO ONORARIO            </w:t>
      </w:r>
    </w:p>
    <w:p w14:paraId="37B49D1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Locchi, 10 - 34123 Trieste </w:t>
      </w:r>
    </w:p>
    <w:p w14:paraId="26FC064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040300761  - Fax 040300825</w:t>
      </w:r>
    </w:p>
    <w:p w14:paraId="2D889F3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Trieste                          </w:t>
      </w:r>
    </w:p>
    <w:p w14:paraId="6D51C6C4" w14:textId="77777777" w:rsidR="004944D8" w:rsidRDefault="004944D8">
      <w:pPr>
        <w:widowControl w:val="0"/>
        <w:tabs>
          <w:tab w:val="left" w:pos="90"/>
        </w:tabs>
        <w:spacing w:before="277"/>
        <w:rPr>
          <w:snapToGrid w:val="0"/>
          <w:color w:val="000000"/>
          <w:sz w:val="26"/>
        </w:rPr>
      </w:pPr>
      <w:r>
        <w:rPr>
          <w:snapToGrid w:val="0"/>
          <w:color w:val="000000"/>
        </w:rPr>
        <w:t>Signor LESLIE SERGIO FERLAT, Console Onorario (</w:t>
      </w:r>
      <w:r w:rsidR="001C6E03">
        <w:rPr>
          <w:snapToGrid w:val="0"/>
          <w:color w:val="000000"/>
        </w:rPr>
        <w:t>Rinnovo e</w:t>
      </w:r>
      <w:r>
        <w:rPr>
          <w:snapToGrid w:val="0"/>
          <w:color w:val="000000"/>
        </w:rPr>
        <w:t xml:space="preserve">xequatur </w:t>
      </w:r>
      <w:r w:rsidR="00274BF4">
        <w:rPr>
          <w:snapToGrid w:val="0"/>
          <w:color w:val="000000"/>
        </w:rPr>
        <w:t>17</w:t>
      </w:r>
      <w:r>
        <w:rPr>
          <w:snapToGrid w:val="0"/>
          <w:color w:val="000000"/>
        </w:rPr>
        <w:t xml:space="preserve"> </w:t>
      </w:r>
      <w:r w:rsidR="001C6E03">
        <w:rPr>
          <w:snapToGrid w:val="0"/>
          <w:color w:val="000000"/>
        </w:rPr>
        <w:t>dicembre</w:t>
      </w:r>
      <w:r>
        <w:rPr>
          <w:snapToGrid w:val="0"/>
          <w:color w:val="000000"/>
        </w:rPr>
        <w:t xml:space="preserve"> </w:t>
      </w:r>
      <w:r w:rsidR="00594ABE">
        <w:rPr>
          <w:snapToGrid w:val="0"/>
          <w:color w:val="000000"/>
        </w:rPr>
        <w:t>2023</w:t>
      </w:r>
      <w:r>
        <w:rPr>
          <w:snapToGrid w:val="0"/>
          <w:color w:val="000000"/>
        </w:rPr>
        <w:t>)</w:t>
      </w:r>
    </w:p>
    <w:p w14:paraId="754344B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30AFEF88" w14:textId="77777777" w:rsidR="004944D8" w:rsidRDefault="004944D8" w:rsidP="00064A74">
      <w:pPr>
        <w:widowControl w:val="0"/>
        <w:tabs>
          <w:tab w:val="left" w:pos="90"/>
          <w:tab w:val="left" w:pos="2321"/>
        </w:tabs>
        <w:rPr>
          <w:b/>
          <w:snapToGrid w:val="0"/>
          <w:color w:val="000000"/>
        </w:rPr>
      </w:pPr>
    </w:p>
    <w:p w14:paraId="68850028" w14:textId="77777777" w:rsidR="00064A74" w:rsidRDefault="00064A74" w:rsidP="00064A7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San Marco, 1386 – 3</w:t>
      </w:r>
      <w:r w:rsidR="00D00B8E">
        <w:rPr>
          <w:snapToGrid w:val="0"/>
          <w:color w:val="000000"/>
        </w:rPr>
        <w:t>0</w:t>
      </w:r>
      <w:r>
        <w:rPr>
          <w:snapToGrid w:val="0"/>
          <w:color w:val="000000"/>
        </w:rPr>
        <w:t>12</w:t>
      </w:r>
      <w:r w:rsidR="00D00B8E">
        <w:rPr>
          <w:snapToGrid w:val="0"/>
          <w:color w:val="000000"/>
        </w:rPr>
        <w:t>4</w:t>
      </w:r>
      <w:r>
        <w:rPr>
          <w:snapToGrid w:val="0"/>
          <w:color w:val="000000"/>
        </w:rPr>
        <w:t xml:space="preserve"> </w:t>
      </w:r>
      <w:r w:rsidR="00D00B8E">
        <w:rPr>
          <w:snapToGrid w:val="0"/>
          <w:color w:val="000000"/>
        </w:rPr>
        <w:t>V</w:t>
      </w:r>
      <w:r>
        <w:rPr>
          <w:snapToGrid w:val="0"/>
          <w:color w:val="000000"/>
        </w:rPr>
        <w:t>e</w:t>
      </w:r>
      <w:r w:rsidR="00D00B8E">
        <w:rPr>
          <w:snapToGrid w:val="0"/>
          <w:color w:val="000000"/>
        </w:rPr>
        <w:t>nezia</w:t>
      </w:r>
    </w:p>
    <w:p w14:paraId="5163F0DF" w14:textId="77777777" w:rsidR="00064A74" w:rsidRDefault="00064A74" w:rsidP="00064A74">
      <w:pPr>
        <w:widowControl w:val="0"/>
        <w:tabs>
          <w:tab w:val="left" w:pos="2321"/>
        </w:tabs>
        <w:rPr>
          <w:snapToGrid w:val="0"/>
          <w:color w:val="000000"/>
        </w:rPr>
      </w:pPr>
      <w:r>
        <w:rPr>
          <w:rFonts w:ascii="MS Sans Serif" w:hAnsi="MS Sans Serif"/>
          <w:snapToGrid w:val="0"/>
          <w:sz w:val="24"/>
        </w:rPr>
        <w:tab/>
      </w:r>
      <w:r>
        <w:rPr>
          <w:snapToGrid w:val="0"/>
          <w:color w:val="000000"/>
        </w:rPr>
        <w:t>Tel. 041</w:t>
      </w:r>
      <w:r w:rsidR="00D00B8E">
        <w:rPr>
          <w:snapToGrid w:val="0"/>
          <w:color w:val="000000"/>
        </w:rPr>
        <w:t>2406870  3459977022</w:t>
      </w:r>
    </w:p>
    <w:p w14:paraId="021C7BE6" w14:textId="77777777" w:rsidR="00D00B8E" w:rsidRDefault="00D00B8E" w:rsidP="00064A74">
      <w:pPr>
        <w:widowControl w:val="0"/>
        <w:tabs>
          <w:tab w:val="left" w:pos="2321"/>
        </w:tabs>
        <w:rPr>
          <w:snapToGrid w:val="0"/>
          <w:color w:val="000000"/>
          <w:sz w:val="23"/>
        </w:rPr>
      </w:pPr>
      <w:r>
        <w:rPr>
          <w:snapToGrid w:val="0"/>
          <w:color w:val="000000"/>
        </w:rPr>
        <w:tab/>
        <w:t>E-mail consolatosudafricavenezia@gmail.com</w:t>
      </w:r>
    </w:p>
    <w:p w14:paraId="19C9D4B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w:t>
      </w:r>
    </w:p>
    <w:p w14:paraId="6EF21FC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9B95DEB" w14:textId="77777777" w:rsidR="004944D8" w:rsidRDefault="00D00B8E" w:rsidP="00D00B8E">
      <w:pPr>
        <w:widowControl w:val="0"/>
        <w:tabs>
          <w:tab w:val="left" w:pos="90"/>
        </w:tabs>
        <w:rPr>
          <w:snapToGrid w:val="0"/>
          <w:color w:val="000000"/>
        </w:rPr>
      </w:pPr>
      <w:r>
        <w:rPr>
          <w:snapToGrid w:val="0"/>
          <w:color w:val="000000"/>
        </w:rPr>
        <w:t xml:space="preserve">Signora FRANCESCA BORTOLOTTO, Console Onorario (Exequatur </w:t>
      </w:r>
      <w:r w:rsidR="002E1072">
        <w:rPr>
          <w:snapToGrid w:val="0"/>
          <w:color w:val="000000"/>
        </w:rPr>
        <w:t>4 novembre 2022</w:t>
      </w:r>
      <w:r>
        <w:rPr>
          <w:snapToGrid w:val="0"/>
          <w:color w:val="000000"/>
        </w:rPr>
        <w:t>)</w:t>
      </w:r>
    </w:p>
    <w:p w14:paraId="3754F7BC" w14:textId="77777777" w:rsidR="004944D8" w:rsidRDefault="004944D8">
      <w:pPr>
        <w:widowControl w:val="0"/>
        <w:tabs>
          <w:tab w:val="left" w:pos="90"/>
        </w:tabs>
        <w:jc w:val="center"/>
        <w:rPr>
          <w:snapToGrid w:val="0"/>
          <w:color w:val="000000"/>
        </w:rPr>
      </w:pPr>
    </w:p>
    <w:p w14:paraId="51B0A855" w14:textId="77777777" w:rsidR="004944D8" w:rsidRDefault="004944D8">
      <w:pPr>
        <w:widowControl w:val="0"/>
        <w:tabs>
          <w:tab w:val="left" w:pos="90"/>
        </w:tabs>
        <w:jc w:val="center"/>
        <w:rPr>
          <w:snapToGrid w:val="0"/>
          <w:color w:val="000000"/>
        </w:rPr>
      </w:pPr>
    </w:p>
    <w:p w14:paraId="0136B833" w14:textId="77777777" w:rsidR="004944D8" w:rsidRDefault="004944D8">
      <w:pPr>
        <w:widowControl w:val="0"/>
        <w:tabs>
          <w:tab w:val="left" w:pos="90"/>
        </w:tabs>
        <w:jc w:val="center"/>
        <w:rPr>
          <w:snapToGrid w:val="0"/>
          <w:color w:val="000000"/>
        </w:rPr>
      </w:pPr>
    </w:p>
    <w:p w14:paraId="2B451E8C" w14:textId="77777777" w:rsidR="004944D8" w:rsidRDefault="004944D8">
      <w:pPr>
        <w:widowControl w:val="0"/>
        <w:tabs>
          <w:tab w:val="left" w:pos="90"/>
        </w:tabs>
        <w:jc w:val="center"/>
        <w:rPr>
          <w:snapToGrid w:val="0"/>
          <w:color w:val="000000"/>
        </w:rPr>
      </w:pPr>
    </w:p>
    <w:p w14:paraId="15B1A62C" w14:textId="77777777" w:rsidR="004944D8" w:rsidRDefault="004944D8">
      <w:pPr>
        <w:widowControl w:val="0"/>
        <w:tabs>
          <w:tab w:val="left" w:pos="90"/>
        </w:tabs>
        <w:jc w:val="center"/>
        <w:rPr>
          <w:snapToGrid w:val="0"/>
          <w:color w:val="000000"/>
        </w:rPr>
      </w:pPr>
    </w:p>
    <w:p w14:paraId="5B40A5A2" w14:textId="77777777" w:rsidR="004944D8" w:rsidRDefault="004944D8">
      <w:pPr>
        <w:widowControl w:val="0"/>
        <w:tabs>
          <w:tab w:val="left" w:pos="90"/>
        </w:tabs>
        <w:jc w:val="center"/>
        <w:rPr>
          <w:snapToGrid w:val="0"/>
          <w:color w:val="000000"/>
        </w:rPr>
      </w:pPr>
    </w:p>
    <w:p w14:paraId="5A1F3086" w14:textId="77777777" w:rsidR="006966D3" w:rsidRPr="006966D3" w:rsidRDefault="006966D3" w:rsidP="006966D3">
      <w:pPr>
        <w:widowControl w:val="0"/>
        <w:tabs>
          <w:tab w:val="left" w:pos="90"/>
        </w:tabs>
        <w:jc w:val="right"/>
        <w:rPr>
          <w:b/>
          <w:bCs/>
          <w:color w:val="000000"/>
          <w:sz w:val="16"/>
          <w:szCs w:val="16"/>
        </w:rPr>
      </w:pPr>
      <w:r>
        <w:rPr>
          <w:snapToGrid w:val="0"/>
          <w:color w:val="000000"/>
        </w:rPr>
        <w:br w:type="page"/>
      </w:r>
      <w:r w:rsidRPr="006966D3">
        <w:rPr>
          <w:b/>
          <w:bCs/>
          <w:color w:val="000000"/>
          <w:sz w:val="16"/>
          <w:szCs w:val="16"/>
        </w:rPr>
        <w:t>SUD SUDAN</w:t>
      </w:r>
    </w:p>
    <w:p w14:paraId="79955FCA" w14:textId="77777777" w:rsidR="006966D3" w:rsidRDefault="006966D3" w:rsidP="006966D3">
      <w:pPr>
        <w:autoSpaceDE w:val="0"/>
        <w:autoSpaceDN w:val="0"/>
        <w:adjustRightInd w:val="0"/>
        <w:rPr>
          <w:b/>
          <w:bCs/>
          <w:color w:val="000081"/>
        </w:rPr>
      </w:pPr>
    </w:p>
    <w:p w14:paraId="7288C3C9" w14:textId="77777777" w:rsidR="006966D3" w:rsidRDefault="006966D3" w:rsidP="006966D3">
      <w:pPr>
        <w:autoSpaceDE w:val="0"/>
        <w:autoSpaceDN w:val="0"/>
        <w:adjustRightInd w:val="0"/>
        <w:rPr>
          <w:b/>
          <w:bCs/>
          <w:color w:val="000081"/>
        </w:rPr>
      </w:pPr>
    </w:p>
    <w:p w14:paraId="03CBFC85" w14:textId="77777777" w:rsidR="006966D3" w:rsidRPr="00D97413" w:rsidRDefault="009E4C9E" w:rsidP="006966D3">
      <w:pPr>
        <w:autoSpaceDE w:val="0"/>
        <w:autoSpaceDN w:val="0"/>
        <w:adjustRightInd w:val="0"/>
        <w:rPr>
          <w:b/>
          <w:bCs/>
          <w:color w:val="000081"/>
          <w:sz w:val="32"/>
          <w:szCs w:val="32"/>
        </w:rPr>
      </w:pPr>
      <w:r>
        <w:rPr>
          <w:noProof/>
        </w:rPr>
        <w:drawing>
          <wp:anchor distT="0" distB="0" distL="114300" distR="114300" simplePos="0" relativeHeight="251730432" behindDoc="1" locked="0" layoutInCell="1" allowOverlap="1" wp14:anchorId="354A053D" wp14:editId="73B7D3A4">
            <wp:simplePos x="0" y="0"/>
            <wp:positionH relativeFrom="column">
              <wp:posOffset>5518150</wp:posOffset>
            </wp:positionH>
            <wp:positionV relativeFrom="paragraph">
              <wp:posOffset>17780</wp:posOffset>
            </wp:positionV>
            <wp:extent cx="974725" cy="523240"/>
            <wp:effectExtent l="0" t="0" r="0" b="0"/>
            <wp:wrapNone/>
            <wp:docPr id="269" name="Immagine 226" descr="Flag_of_South_Sudan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6" descr="Flag_of_South_Sudan_svg"/>
                    <pic:cNvPicPr>
                      <a:picLocks noChangeAspect="1" noChangeArrowheads="1"/>
                    </pic:cNvPicPr>
                  </pic:nvPicPr>
                  <pic:blipFill>
                    <a:blip r:embed="rId504" cstate="print">
                      <a:extLst>
                        <a:ext uri="{28A0092B-C50C-407E-A947-70E740481C1C}">
                          <a14:useLocalDpi xmlns:a14="http://schemas.microsoft.com/office/drawing/2010/main" val="0"/>
                        </a:ext>
                      </a:extLst>
                    </a:blip>
                    <a:srcRect/>
                    <a:stretch>
                      <a:fillRect/>
                    </a:stretch>
                  </pic:blipFill>
                  <pic:spPr bwMode="auto">
                    <a:xfrm>
                      <a:off x="0" y="0"/>
                      <a:ext cx="974725" cy="523240"/>
                    </a:xfrm>
                    <a:prstGeom prst="rect">
                      <a:avLst/>
                    </a:prstGeom>
                    <a:noFill/>
                    <a:ln>
                      <a:noFill/>
                    </a:ln>
                  </pic:spPr>
                </pic:pic>
              </a:graphicData>
            </a:graphic>
            <wp14:sizeRelH relativeFrom="page">
              <wp14:pctWidth>0</wp14:pctWidth>
            </wp14:sizeRelH>
            <wp14:sizeRelV relativeFrom="page">
              <wp14:pctHeight>0</wp14:pctHeight>
            </wp14:sizeRelV>
          </wp:anchor>
        </w:drawing>
      </w:r>
      <w:r w:rsidR="006966D3" w:rsidRPr="00D97413">
        <w:rPr>
          <w:b/>
          <w:bCs/>
          <w:color w:val="000081"/>
          <w:sz w:val="32"/>
          <w:szCs w:val="32"/>
        </w:rPr>
        <w:t>SUD</w:t>
      </w:r>
      <w:r w:rsidR="00A4434D" w:rsidRPr="00D97413">
        <w:rPr>
          <w:b/>
          <w:bCs/>
          <w:color w:val="000081"/>
          <w:sz w:val="32"/>
          <w:szCs w:val="32"/>
        </w:rPr>
        <w:t xml:space="preserve"> SUD</w:t>
      </w:r>
      <w:r w:rsidR="006966D3" w:rsidRPr="00D97413">
        <w:rPr>
          <w:b/>
          <w:bCs/>
          <w:color w:val="000081"/>
          <w:sz w:val="32"/>
          <w:szCs w:val="32"/>
        </w:rPr>
        <w:t>AN</w:t>
      </w:r>
    </w:p>
    <w:p w14:paraId="43A32F97" w14:textId="77777777" w:rsidR="006966D3" w:rsidRDefault="006966D3" w:rsidP="006966D3">
      <w:pPr>
        <w:autoSpaceDE w:val="0"/>
        <w:autoSpaceDN w:val="0"/>
        <w:adjustRightInd w:val="0"/>
        <w:rPr>
          <w:b/>
          <w:bCs/>
          <w:color w:val="000081"/>
        </w:rPr>
      </w:pPr>
    </w:p>
    <w:p w14:paraId="66659350" w14:textId="77777777" w:rsidR="00A4434D" w:rsidRDefault="00A4434D" w:rsidP="006966D3">
      <w:pPr>
        <w:autoSpaceDE w:val="0"/>
        <w:autoSpaceDN w:val="0"/>
        <w:adjustRightInd w:val="0"/>
        <w:rPr>
          <w:b/>
          <w:bCs/>
          <w:color w:val="000081"/>
        </w:rPr>
      </w:pPr>
    </w:p>
    <w:p w14:paraId="61D14DA2" w14:textId="77777777" w:rsidR="006966D3" w:rsidRPr="00D97413" w:rsidRDefault="006966D3" w:rsidP="006966D3">
      <w:pPr>
        <w:autoSpaceDE w:val="0"/>
        <w:autoSpaceDN w:val="0"/>
        <w:adjustRightInd w:val="0"/>
        <w:rPr>
          <w:b/>
          <w:bCs/>
          <w:color w:val="000081"/>
          <w:sz w:val="22"/>
          <w:szCs w:val="22"/>
        </w:rPr>
      </w:pPr>
      <w:r w:rsidRPr="00D97413">
        <w:rPr>
          <w:b/>
          <w:bCs/>
          <w:color w:val="000081"/>
          <w:sz w:val="22"/>
          <w:szCs w:val="22"/>
        </w:rPr>
        <w:t>Repubblica del</w:t>
      </w:r>
      <w:r w:rsidR="00A4434D" w:rsidRPr="00D97413">
        <w:rPr>
          <w:snapToGrid w:val="0"/>
          <w:color w:val="000000"/>
          <w:w w:val="0"/>
          <w:sz w:val="22"/>
          <w:szCs w:val="22"/>
          <w:u w:color="000000"/>
          <w:bdr w:val="none" w:sz="0" w:space="0" w:color="000000"/>
          <w:shd w:val="clear" w:color="000000" w:fill="000000"/>
          <w:lang w:val="x-none" w:eastAsia="x-none" w:bidi="x-none"/>
        </w:rPr>
        <w:t xml:space="preserve"> </w:t>
      </w:r>
    </w:p>
    <w:p w14:paraId="359C3D6F" w14:textId="77777777" w:rsidR="006966D3" w:rsidRPr="006966D3" w:rsidRDefault="006966D3" w:rsidP="006966D3">
      <w:pPr>
        <w:autoSpaceDE w:val="0"/>
        <w:autoSpaceDN w:val="0"/>
        <w:adjustRightInd w:val="0"/>
        <w:rPr>
          <w:iCs/>
          <w:color w:val="000000"/>
        </w:rPr>
      </w:pPr>
      <w:r>
        <w:rPr>
          <w:iCs/>
          <w:color w:val="000000"/>
        </w:rPr>
        <w:t>______________________________________________________________________________________________________</w:t>
      </w:r>
    </w:p>
    <w:p w14:paraId="45ED8F49" w14:textId="77777777" w:rsidR="006966D3" w:rsidRDefault="006966D3" w:rsidP="006966D3">
      <w:pPr>
        <w:autoSpaceDE w:val="0"/>
        <w:autoSpaceDN w:val="0"/>
        <w:adjustRightInd w:val="0"/>
        <w:rPr>
          <w:i/>
          <w:iCs/>
          <w:color w:val="000000"/>
        </w:rPr>
      </w:pPr>
    </w:p>
    <w:p w14:paraId="459EB3B1" w14:textId="77777777" w:rsidR="006966D3" w:rsidRPr="006966D3" w:rsidRDefault="006966D3" w:rsidP="006966D3">
      <w:pPr>
        <w:autoSpaceDE w:val="0"/>
        <w:autoSpaceDN w:val="0"/>
        <w:adjustRightInd w:val="0"/>
        <w:jc w:val="right"/>
        <w:rPr>
          <w:i/>
          <w:iCs/>
          <w:color w:val="000000"/>
        </w:rPr>
      </w:pPr>
      <w:r w:rsidRPr="006966D3">
        <w:rPr>
          <w:i/>
          <w:iCs/>
          <w:color w:val="000000"/>
        </w:rPr>
        <w:t>Festa Nazionale 9 Luglio</w:t>
      </w:r>
    </w:p>
    <w:p w14:paraId="746074C6" w14:textId="77777777" w:rsidR="006966D3" w:rsidRDefault="006966D3" w:rsidP="006966D3">
      <w:pPr>
        <w:autoSpaceDE w:val="0"/>
        <w:autoSpaceDN w:val="0"/>
        <w:adjustRightInd w:val="0"/>
        <w:rPr>
          <w:b/>
          <w:bCs/>
          <w:color w:val="000081"/>
        </w:rPr>
      </w:pPr>
    </w:p>
    <w:p w14:paraId="336CCA37" w14:textId="77777777" w:rsidR="006966D3" w:rsidRDefault="006966D3" w:rsidP="006966D3">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F96643D" w14:textId="77777777" w:rsidR="006966D3" w:rsidRDefault="006966D3" w:rsidP="006966D3">
      <w:pPr>
        <w:widowControl w:val="0"/>
        <w:tabs>
          <w:tab w:val="left" w:pos="90"/>
        </w:tabs>
        <w:jc w:val="center"/>
        <w:rPr>
          <w:b/>
          <w:bCs/>
          <w:color w:val="000081"/>
        </w:rPr>
      </w:pPr>
    </w:p>
    <w:p w14:paraId="77906434" w14:textId="77777777" w:rsidR="00D1439F" w:rsidRPr="006479C3" w:rsidRDefault="006966D3" w:rsidP="00D1439F">
      <w:pPr>
        <w:tabs>
          <w:tab w:val="left" w:pos="2268"/>
        </w:tabs>
        <w:autoSpaceDE w:val="0"/>
        <w:autoSpaceDN w:val="0"/>
        <w:adjustRightInd w:val="0"/>
        <w:rPr>
          <w:color w:val="000000"/>
        </w:rPr>
      </w:pPr>
      <w:r w:rsidRPr="00DB5E3D">
        <w:rPr>
          <w:b/>
          <w:bCs/>
          <w:color w:val="000000"/>
        </w:rPr>
        <w:t>Indirizzo</w:t>
      </w:r>
      <w:r w:rsidR="007E44D0">
        <w:rPr>
          <w:b/>
          <w:bCs/>
          <w:color w:val="000081"/>
        </w:rPr>
        <w:tab/>
      </w:r>
      <w:r w:rsidR="00C000F1">
        <w:rPr>
          <w:color w:val="000000"/>
        </w:rPr>
        <w:t>Viale del Policlinico, 131 -</w:t>
      </w:r>
      <w:r w:rsidR="00D1439F" w:rsidRPr="006479C3">
        <w:rPr>
          <w:color w:val="000000"/>
        </w:rPr>
        <w:t xml:space="preserve"> 001</w:t>
      </w:r>
      <w:r w:rsidR="00C000F1">
        <w:rPr>
          <w:color w:val="000000"/>
        </w:rPr>
        <w:t>61</w:t>
      </w:r>
      <w:r w:rsidR="00D1439F" w:rsidRPr="006479C3">
        <w:rPr>
          <w:color w:val="000000"/>
        </w:rPr>
        <w:t xml:space="preserve"> Roma</w:t>
      </w:r>
    </w:p>
    <w:p w14:paraId="79611C64" w14:textId="77777777" w:rsidR="00D1439F" w:rsidRPr="006479C3" w:rsidRDefault="00D1439F" w:rsidP="00D1439F">
      <w:pPr>
        <w:autoSpaceDE w:val="0"/>
        <w:autoSpaceDN w:val="0"/>
        <w:adjustRightInd w:val="0"/>
        <w:ind w:left="1440" w:firstLine="828"/>
        <w:rPr>
          <w:color w:val="000000"/>
        </w:rPr>
      </w:pPr>
      <w:r w:rsidRPr="006479C3">
        <w:rPr>
          <w:color w:val="000000"/>
        </w:rPr>
        <w:t>Tel. 068</w:t>
      </w:r>
      <w:r w:rsidR="00C000F1">
        <w:rPr>
          <w:color w:val="000000"/>
        </w:rPr>
        <w:t>3</w:t>
      </w:r>
      <w:r w:rsidRPr="006479C3">
        <w:rPr>
          <w:color w:val="000000"/>
        </w:rPr>
        <w:t>955</w:t>
      </w:r>
      <w:r w:rsidR="00C000F1">
        <w:rPr>
          <w:color w:val="000000"/>
        </w:rPr>
        <w:t>97</w:t>
      </w:r>
      <w:r w:rsidRPr="006479C3">
        <w:rPr>
          <w:color w:val="000000"/>
        </w:rPr>
        <w:t>7</w:t>
      </w:r>
    </w:p>
    <w:p w14:paraId="1D8B3220" w14:textId="77777777" w:rsidR="00D1439F" w:rsidRPr="006479C3" w:rsidRDefault="00D1439F" w:rsidP="00D1439F">
      <w:pPr>
        <w:widowControl w:val="0"/>
        <w:tabs>
          <w:tab w:val="left" w:pos="90"/>
          <w:tab w:val="left" w:pos="2268"/>
        </w:tabs>
        <w:rPr>
          <w:color w:val="000000"/>
        </w:rPr>
      </w:pPr>
      <w:r w:rsidRPr="006479C3">
        <w:rPr>
          <w:color w:val="000000"/>
        </w:rPr>
        <w:tab/>
      </w:r>
      <w:r w:rsidRPr="006479C3">
        <w:rPr>
          <w:color w:val="000000"/>
        </w:rPr>
        <w:tab/>
        <w:t xml:space="preserve">E-mail   </w:t>
      </w:r>
      <w:r w:rsidR="00BB1605" w:rsidRPr="00BB1605">
        <w:rPr>
          <w:color w:val="000000"/>
        </w:rPr>
        <w:t>ssudemb.rome@protonmail.com</w:t>
      </w:r>
    </w:p>
    <w:p w14:paraId="000EAA9B" w14:textId="77777777" w:rsidR="007E44D0" w:rsidRDefault="007E44D0" w:rsidP="00D1439F">
      <w:pPr>
        <w:widowControl w:val="0"/>
        <w:tabs>
          <w:tab w:val="left" w:pos="90"/>
          <w:tab w:val="left" w:pos="2268"/>
        </w:tabs>
        <w:rPr>
          <w:snapToGrid w:val="0"/>
          <w:color w:val="000000"/>
        </w:rPr>
      </w:pPr>
      <w:r>
        <w:rPr>
          <w:b/>
          <w:snapToGrid w:val="0"/>
          <w:color w:val="000000"/>
        </w:rPr>
        <w:t>Circoscrizione</w:t>
      </w:r>
      <w:r>
        <w:rPr>
          <w:snapToGrid w:val="0"/>
          <w:color w:val="000000"/>
        </w:rPr>
        <w:tab/>
        <w:t>Tutto il territorio della Repubblica Italiana</w:t>
      </w:r>
    </w:p>
    <w:p w14:paraId="4DB39988" w14:textId="77777777" w:rsidR="007E44D0" w:rsidRDefault="007E44D0" w:rsidP="007E44D0">
      <w:pPr>
        <w:widowControl w:val="0"/>
        <w:tabs>
          <w:tab w:val="left" w:pos="90"/>
        </w:tabs>
        <w:rPr>
          <w:snapToGrid w:val="0"/>
          <w:color w:val="000000"/>
        </w:rPr>
      </w:pPr>
    </w:p>
    <w:p w14:paraId="7E15CA19" w14:textId="77777777" w:rsidR="004944D8" w:rsidRDefault="004944D8" w:rsidP="006966D3">
      <w:pPr>
        <w:widowControl w:val="0"/>
        <w:tabs>
          <w:tab w:val="left" w:pos="90"/>
          <w:tab w:val="left" w:pos="2268"/>
        </w:tabs>
        <w:rPr>
          <w:b/>
          <w:snapToGrid w:val="0"/>
          <w:color w:val="000000"/>
          <w:sz w:val="16"/>
        </w:rPr>
      </w:pPr>
      <w:r>
        <w:rPr>
          <w:snapToGrid w:val="0"/>
          <w:color w:val="000000"/>
        </w:rPr>
        <w:br w:type="page"/>
      </w:r>
      <w:r>
        <w:rPr>
          <w:b/>
          <w:snapToGrid w:val="0"/>
          <w:color w:val="000000"/>
          <w:sz w:val="16"/>
        </w:rPr>
        <w:t xml:space="preserve"> </w:t>
      </w:r>
    </w:p>
    <w:p w14:paraId="24F72ACD" w14:textId="77777777" w:rsidR="004944D8" w:rsidRDefault="004944D8">
      <w:pPr>
        <w:widowControl w:val="0"/>
        <w:tabs>
          <w:tab w:val="left" w:pos="90"/>
        </w:tabs>
        <w:jc w:val="right"/>
        <w:rPr>
          <w:b/>
          <w:snapToGrid w:val="0"/>
          <w:color w:val="000000"/>
        </w:rPr>
      </w:pPr>
      <w:r>
        <w:rPr>
          <w:b/>
          <w:snapToGrid w:val="0"/>
          <w:color w:val="000000"/>
          <w:sz w:val="16"/>
        </w:rPr>
        <w:t>SUDAN</w:t>
      </w:r>
    </w:p>
    <w:p w14:paraId="3931CEEB"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88448" behindDoc="0" locked="0" layoutInCell="0" allowOverlap="1" wp14:anchorId="6E3F3CA7" wp14:editId="0B06B919">
            <wp:simplePos x="0" y="0"/>
            <wp:positionH relativeFrom="column">
              <wp:posOffset>5558155</wp:posOffset>
            </wp:positionH>
            <wp:positionV relativeFrom="paragraph">
              <wp:posOffset>73025</wp:posOffset>
            </wp:positionV>
            <wp:extent cx="915670" cy="553720"/>
            <wp:effectExtent l="19050" t="19050" r="0" b="0"/>
            <wp:wrapNone/>
            <wp:docPr id="268" name="Immagin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2"/>
                    <pic:cNvPicPr>
                      <a:picLocks noChangeAspect="1" noChangeArrowheads="1"/>
                    </pic:cNvPicPr>
                  </pic:nvPicPr>
                  <pic:blipFill>
                    <a:blip r:embed="rId505">
                      <a:extLst>
                        <a:ext uri="{28A0092B-C50C-407E-A947-70E740481C1C}">
                          <a14:useLocalDpi xmlns:a14="http://schemas.microsoft.com/office/drawing/2010/main" val="0"/>
                        </a:ext>
                      </a:extLst>
                    </a:blip>
                    <a:srcRect/>
                    <a:stretch>
                      <a:fillRect/>
                    </a:stretch>
                  </pic:blipFill>
                  <pic:spPr bwMode="auto">
                    <a:xfrm>
                      <a:off x="0" y="0"/>
                      <a:ext cx="915670" cy="55372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6DBDC0C" w14:textId="77777777" w:rsidR="004944D8" w:rsidRDefault="004944D8">
      <w:pPr>
        <w:widowControl w:val="0"/>
        <w:tabs>
          <w:tab w:val="left" w:pos="90"/>
        </w:tabs>
        <w:rPr>
          <w:b/>
          <w:snapToGrid w:val="0"/>
          <w:color w:val="000080"/>
          <w:sz w:val="39"/>
        </w:rPr>
      </w:pPr>
      <w:r>
        <w:rPr>
          <w:b/>
          <w:snapToGrid w:val="0"/>
          <w:color w:val="000080"/>
          <w:sz w:val="32"/>
        </w:rPr>
        <w:t xml:space="preserve">SUDAN  </w:t>
      </w:r>
    </w:p>
    <w:p w14:paraId="7B95878E"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327E529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332417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gennaio</w:t>
      </w:r>
    </w:p>
    <w:p w14:paraId="2A0571C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DEBB8F0" w14:textId="77777777" w:rsidR="004944D8" w:rsidRPr="0068347C" w:rsidRDefault="004944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68347C">
        <w:rPr>
          <w:snapToGrid w:val="0"/>
          <w:color w:val="000000"/>
        </w:rPr>
        <w:t>Via Panama, 48 - 00198 Roma</w:t>
      </w:r>
    </w:p>
    <w:p w14:paraId="4722A581" w14:textId="77777777" w:rsidR="009B7ED9" w:rsidRPr="009B7ED9" w:rsidRDefault="004944D8" w:rsidP="009B7ED9">
      <w:pPr>
        <w:widowControl w:val="0"/>
        <w:tabs>
          <w:tab w:val="left" w:pos="90"/>
          <w:tab w:val="left" w:pos="2711"/>
        </w:tabs>
        <w:rPr>
          <w:snapToGrid w:val="0"/>
          <w:color w:val="000000"/>
          <w:sz w:val="23"/>
        </w:rPr>
      </w:pPr>
      <w:r>
        <w:rPr>
          <w:rFonts w:ascii="MS Sans Serif" w:hAnsi="MS Sans Serif"/>
          <w:snapToGrid w:val="0"/>
          <w:sz w:val="24"/>
        </w:rPr>
        <w:tab/>
      </w:r>
      <w:r w:rsidR="00352A69">
        <w:rPr>
          <w:rFonts w:ascii="MS Sans Serif" w:hAnsi="MS Sans Serif"/>
          <w:snapToGrid w:val="0"/>
          <w:sz w:val="24"/>
        </w:rPr>
        <w:t xml:space="preserve">                                 </w:t>
      </w:r>
      <w:r w:rsidR="00607ACB">
        <w:rPr>
          <w:rFonts w:ascii="MS Sans Serif" w:hAnsi="MS Sans Serif"/>
          <w:snapToGrid w:val="0"/>
          <w:sz w:val="24"/>
        </w:rPr>
        <w:t xml:space="preserve"> </w:t>
      </w:r>
      <w:r w:rsidR="00352A69" w:rsidRPr="00AA2513">
        <w:rPr>
          <w:snapToGrid w:val="0"/>
        </w:rPr>
        <w:t xml:space="preserve">Tel. </w:t>
      </w:r>
      <w:r w:rsidR="00352A69" w:rsidRPr="00AA2513">
        <w:rPr>
          <w:snapToGrid w:val="0"/>
          <w:color w:val="000000"/>
        </w:rPr>
        <w:t xml:space="preserve">0632096129 - Fax 063340841   </w:t>
      </w:r>
    </w:p>
    <w:p w14:paraId="1734294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w:t>
      </w:r>
      <w:r w:rsidR="00AA2513">
        <w:rPr>
          <w:snapToGrid w:val="0"/>
          <w:color w:val="000000"/>
        </w:rPr>
        <w:t>l</w:t>
      </w:r>
      <w:r>
        <w:rPr>
          <w:snapToGrid w:val="0"/>
          <w:color w:val="000000"/>
        </w:rPr>
        <w:t xml:space="preserve">a Repubblica Italiana                    </w:t>
      </w:r>
    </w:p>
    <w:p w14:paraId="4720FD82" w14:textId="77777777" w:rsidR="004944D8" w:rsidRDefault="004944D8">
      <w:pPr>
        <w:widowControl w:val="0"/>
        <w:tabs>
          <w:tab w:val="left" w:pos="90"/>
        </w:tabs>
        <w:jc w:val="center"/>
        <w:rPr>
          <w:snapToGrid w:val="0"/>
          <w:color w:val="000000"/>
        </w:rPr>
      </w:pPr>
    </w:p>
    <w:p w14:paraId="57AA4735" w14:textId="77777777" w:rsidR="00352A69" w:rsidRDefault="00352A69">
      <w:pPr>
        <w:widowControl w:val="0"/>
        <w:tabs>
          <w:tab w:val="left" w:pos="90"/>
        </w:tabs>
        <w:jc w:val="center"/>
        <w:rPr>
          <w:snapToGrid w:val="0"/>
          <w:color w:val="000000"/>
        </w:rPr>
      </w:pPr>
    </w:p>
    <w:p w14:paraId="3A7A9412" w14:textId="77777777" w:rsidR="004944D8" w:rsidRDefault="004944D8">
      <w:pPr>
        <w:widowControl w:val="0"/>
        <w:tabs>
          <w:tab w:val="left" w:pos="90"/>
        </w:tabs>
        <w:jc w:val="center"/>
        <w:rPr>
          <w:snapToGrid w:val="0"/>
          <w:color w:val="000000"/>
        </w:rPr>
      </w:pPr>
    </w:p>
    <w:p w14:paraId="0B8F4BE3" w14:textId="77777777" w:rsidR="004944D8" w:rsidRDefault="004944D8">
      <w:pPr>
        <w:widowControl w:val="0"/>
        <w:tabs>
          <w:tab w:val="left" w:pos="90"/>
        </w:tabs>
        <w:jc w:val="center"/>
        <w:rPr>
          <w:snapToGrid w:val="0"/>
          <w:color w:val="000000"/>
        </w:rPr>
      </w:pPr>
    </w:p>
    <w:p w14:paraId="135EF2AC" w14:textId="77777777" w:rsidR="004944D8" w:rsidRDefault="004944D8">
      <w:pPr>
        <w:widowControl w:val="0"/>
        <w:tabs>
          <w:tab w:val="left" w:pos="90"/>
        </w:tabs>
        <w:jc w:val="center"/>
        <w:rPr>
          <w:snapToGrid w:val="0"/>
          <w:color w:val="000000"/>
        </w:rPr>
      </w:pPr>
    </w:p>
    <w:p w14:paraId="3C907498" w14:textId="77777777" w:rsidR="004944D8" w:rsidRDefault="004944D8">
      <w:pPr>
        <w:widowControl w:val="0"/>
        <w:tabs>
          <w:tab w:val="left" w:pos="90"/>
        </w:tabs>
        <w:jc w:val="center"/>
        <w:rPr>
          <w:snapToGrid w:val="0"/>
          <w:color w:val="000000"/>
        </w:rPr>
      </w:pPr>
    </w:p>
    <w:p w14:paraId="0CD5C955" w14:textId="77777777" w:rsidR="004944D8" w:rsidRDefault="004944D8">
      <w:pPr>
        <w:widowControl w:val="0"/>
        <w:tabs>
          <w:tab w:val="left" w:pos="90"/>
        </w:tabs>
        <w:jc w:val="center"/>
        <w:rPr>
          <w:snapToGrid w:val="0"/>
          <w:color w:val="000000"/>
        </w:rPr>
      </w:pPr>
    </w:p>
    <w:p w14:paraId="00997AC1" w14:textId="77777777" w:rsidR="004944D8" w:rsidRDefault="004944D8">
      <w:pPr>
        <w:widowControl w:val="0"/>
        <w:tabs>
          <w:tab w:val="left" w:pos="90"/>
        </w:tabs>
        <w:jc w:val="center"/>
        <w:rPr>
          <w:snapToGrid w:val="0"/>
          <w:color w:val="000000"/>
        </w:rPr>
      </w:pPr>
    </w:p>
    <w:p w14:paraId="1B06EC6C" w14:textId="77777777" w:rsidR="004944D8" w:rsidRDefault="004944D8">
      <w:pPr>
        <w:widowControl w:val="0"/>
        <w:tabs>
          <w:tab w:val="left" w:pos="90"/>
        </w:tabs>
        <w:jc w:val="center"/>
        <w:rPr>
          <w:snapToGrid w:val="0"/>
          <w:color w:val="000000"/>
        </w:rPr>
      </w:pPr>
    </w:p>
    <w:p w14:paraId="73A8A873" w14:textId="77777777" w:rsidR="004944D8" w:rsidRDefault="004944D8">
      <w:pPr>
        <w:widowControl w:val="0"/>
        <w:tabs>
          <w:tab w:val="left" w:pos="90"/>
        </w:tabs>
        <w:jc w:val="center"/>
        <w:rPr>
          <w:snapToGrid w:val="0"/>
          <w:color w:val="000000"/>
        </w:rPr>
      </w:pPr>
    </w:p>
    <w:p w14:paraId="2853387B" w14:textId="77777777" w:rsidR="004944D8" w:rsidRDefault="004944D8">
      <w:pPr>
        <w:widowControl w:val="0"/>
        <w:tabs>
          <w:tab w:val="left" w:pos="90"/>
        </w:tabs>
        <w:jc w:val="center"/>
        <w:rPr>
          <w:snapToGrid w:val="0"/>
          <w:color w:val="000000"/>
        </w:rPr>
      </w:pPr>
    </w:p>
    <w:p w14:paraId="1BAA89BF" w14:textId="77777777" w:rsidR="004944D8" w:rsidRDefault="004944D8">
      <w:pPr>
        <w:widowControl w:val="0"/>
        <w:tabs>
          <w:tab w:val="left" w:pos="90"/>
        </w:tabs>
        <w:jc w:val="center"/>
        <w:rPr>
          <w:snapToGrid w:val="0"/>
          <w:color w:val="000000"/>
        </w:rPr>
      </w:pPr>
    </w:p>
    <w:p w14:paraId="78732DAA" w14:textId="77777777" w:rsidR="004944D8" w:rsidRDefault="004944D8">
      <w:pPr>
        <w:widowControl w:val="0"/>
        <w:tabs>
          <w:tab w:val="left" w:pos="90"/>
        </w:tabs>
        <w:jc w:val="center"/>
        <w:rPr>
          <w:snapToGrid w:val="0"/>
          <w:color w:val="000000"/>
        </w:rPr>
      </w:pPr>
    </w:p>
    <w:p w14:paraId="75ABC552" w14:textId="77777777" w:rsidR="004944D8" w:rsidRDefault="004944D8">
      <w:pPr>
        <w:widowControl w:val="0"/>
        <w:tabs>
          <w:tab w:val="left" w:pos="90"/>
        </w:tabs>
        <w:jc w:val="center"/>
        <w:rPr>
          <w:snapToGrid w:val="0"/>
          <w:color w:val="000000"/>
        </w:rPr>
      </w:pPr>
    </w:p>
    <w:p w14:paraId="59BDD0A6" w14:textId="77777777" w:rsidR="004944D8" w:rsidRDefault="004944D8">
      <w:pPr>
        <w:widowControl w:val="0"/>
        <w:tabs>
          <w:tab w:val="left" w:pos="90"/>
        </w:tabs>
        <w:jc w:val="center"/>
        <w:rPr>
          <w:snapToGrid w:val="0"/>
          <w:color w:val="000000"/>
        </w:rPr>
      </w:pPr>
    </w:p>
    <w:p w14:paraId="61FA65DE" w14:textId="77777777" w:rsidR="004944D8" w:rsidRDefault="004944D8">
      <w:pPr>
        <w:widowControl w:val="0"/>
        <w:tabs>
          <w:tab w:val="left" w:pos="90"/>
        </w:tabs>
        <w:jc w:val="center"/>
        <w:rPr>
          <w:snapToGrid w:val="0"/>
          <w:color w:val="000000"/>
        </w:rPr>
      </w:pPr>
    </w:p>
    <w:p w14:paraId="5E22CF43" w14:textId="77777777" w:rsidR="004944D8" w:rsidRDefault="004944D8">
      <w:pPr>
        <w:widowControl w:val="0"/>
        <w:tabs>
          <w:tab w:val="left" w:pos="90"/>
        </w:tabs>
        <w:jc w:val="center"/>
        <w:rPr>
          <w:snapToGrid w:val="0"/>
          <w:color w:val="000000"/>
        </w:rPr>
      </w:pPr>
    </w:p>
    <w:p w14:paraId="78762078" w14:textId="77777777" w:rsidR="004944D8" w:rsidRDefault="004944D8">
      <w:pPr>
        <w:widowControl w:val="0"/>
        <w:tabs>
          <w:tab w:val="left" w:pos="90"/>
        </w:tabs>
        <w:jc w:val="center"/>
        <w:rPr>
          <w:snapToGrid w:val="0"/>
          <w:color w:val="000000"/>
        </w:rPr>
      </w:pPr>
    </w:p>
    <w:p w14:paraId="66C8815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sidR="00957D40">
        <w:rPr>
          <w:b/>
          <w:snapToGrid w:val="0"/>
          <w:color w:val="000000"/>
          <w:sz w:val="16"/>
        </w:rPr>
        <w:t>-</w:t>
      </w:r>
    </w:p>
    <w:p w14:paraId="3517009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89472" behindDoc="0" locked="0" layoutInCell="1" allowOverlap="1" wp14:anchorId="1BF7B340" wp14:editId="08A45673">
            <wp:simplePos x="0" y="0"/>
            <wp:positionH relativeFrom="column">
              <wp:posOffset>5733415</wp:posOffset>
            </wp:positionH>
            <wp:positionV relativeFrom="paragraph">
              <wp:posOffset>194310</wp:posOffset>
            </wp:positionV>
            <wp:extent cx="756285" cy="469900"/>
            <wp:effectExtent l="19050" t="19050" r="5715" b="6350"/>
            <wp:wrapNone/>
            <wp:docPr id="267" name="Immagin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4"/>
                    <pic:cNvPicPr>
                      <a:picLocks noChangeAspect="1" noChangeArrowheads="1"/>
                    </pic:cNvPicPr>
                  </pic:nvPicPr>
                  <pic:blipFill>
                    <a:blip r:embed="rId506">
                      <a:extLst>
                        <a:ext uri="{28A0092B-C50C-407E-A947-70E740481C1C}">
                          <a14:useLocalDpi xmlns:a14="http://schemas.microsoft.com/office/drawing/2010/main" val="0"/>
                        </a:ext>
                      </a:extLst>
                    </a:blip>
                    <a:srcRect/>
                    <a:stretch>
                      <a:fillRect/>
                    </a:stretch>
                  </pic:blipFill>
                  <pic:spPr bwMode="auto">
                    <a:xfrm>
                      <a:off x="0" y="0"/>
                      <a:ext cx="7562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E7E3862" w14:textId="77777777" w:rsidR="004944D8" w:rsidRDefault="00A52D5A">
      <w:pPr>
        <w:widowControl w:val="0"/>
        <w:tabs>
          <w:tab w:val="left" w:pos="90"/>
        </w:tabs>
        <w:rPr>
          <w:b/>
          <w:snapToGrid w:val="0"/>
          <w:color w:val="000080"/>
          <w:sz w:val="39"/>
        </w:rPr>
      </w:pPr>
      <w:r>
        <w:rPr>
          <w:b/>
          <w:snapToGrid w:val="0"/>
          <w:color w:val="000080"/>
          <w:sz w:val="32"/>
        </w:rPr>
        <w:t>SVEZIA</w:t>
      </w:r>
    </w:p>
    <w:p w14:paraId="5B45E2CA"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231A3B6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0656DA1" w14:textId="77777777" w:rsidR="004944D8" w:rsidRDefault="004944D8" w:rsidP="00A76560">
      <w:pPr>
        <w:widowControl w:val="0"/>
        <w:tabs>
          <w:tab w:val="left" w:pos="90"/>
        </w:tabs>
        <w:jc w:val="right"/>
        <w:rPr>
          <w:i/>
          <w:snapToGrid w:val="0"/>
          <w:color w:val="000000"/>
          <w:sz w:val="26"/>
        </w:rPr>
      </w:pPr>
      <w:r>
        <w:rPr>
          <w:i/>
          <w:snapToGrid w:val="0"/>
          <w:color w:val="000000"/>
        </w:rPr>
        <w:t xml:space="preserve"> Festa nazionale 6 giugno</w:t>
      </w:r>
    </w:p>
    <w:p w14:paraId="0E2B8E76" w14:textId="77777777" w:rsidR="00A76560" w:rsidRDefault="00A76560" w:rsidP="00A76560">
      <w:pPr>
        <w:widowControl w:val="0"/>
        <w:tabs>
          <w:tab w:val="left" w:pos="90"/>
        </w:tabs>
        <w:rPr>
          <w:b/>
          <w:snapToGrid w:val="0"/>
          <w:color w:val="000080"/>
          <w:u w:val="single"/>
        </w:rPr>
      </w:pPr>
    </w:p>
    <w:p w14:paraId="3804F798" w14:textId="77777777" w:rsidR="00A76560" w:rsidRDefault="00A76560" w:rsidP="00A76560">
      <w:pPr>
        <w:widowControl w:val="0"/>
        <w:tabs>
          <w:tab w:val="left" w:pos="90"/>
        </w:tabs>
        <w:rPr>
          <w:b/>
          <w:snapToGrid w:val="0"/>
          <w:color w:val="000080"/>
          <w:u w:val="single"/>
        </w:rPr>
      </w:pPr>
    </w:p>
    <w:p w14:paraId="319B5AEF" w14:textId="77777777" w:rsidR="00A76560" w:rsidRDefault="00A76560" w:rsidP="00A76560">
      <w:pPr>
        <w:widowControl w:val="0"/>
        <w:tabs>
          <w:tab w:val="left" w:pos="90"/>
        </w:tabs>
        <w:rPr>
          <w:b/>
          <w:snapToGrid w:val="0"/>
          <w:color w:val="000080"/>
          <w:u w:val="single"/>
        </w:rPr>
      </w:pPr>
    </w:p>
    <w:p w14:paraId="2FFC5F10" w14:textId="77777777" w:rsidR="004944D8" w:rsidRDefault="004944D8" w:rsidP="00A76560">
      <w:pPr>
        <w:widowControl w:val="0"/>
        <w:tabs>
          <w:tab w:val="left" w:pos="90"/>
        </w:tabs>
        <w:rPr>
          <w:b/>
          <w:snapToGrid w:val="0"/>
          <w:color w:val="000080"/>
          <w:sz w:val="26"/>
          <w:u w:val="single"/>
        </w:rPr>
      </w:pPr>
      <w:r>
        <w:rPr>
          <w:b/>
          <w:snapToGrid w:val="0"/>
          <w:color w:val="000080"/>
          <w:u w:val="single"/>
        </w:rPr>
        <w:t>ROMA - SEZIONE CONSOLARE DELL'AMBASCIATA</w:t>
      </w:r>
    </w:p>
    <w:p w14:paraId="7FD7B34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2A7BD8">
        <w:rPr>
          <w:snapToGrid w:val="0"/>
          <w:color w:val="000000"/>
        </w:rPr>
        <w:t>Temporaneamente trasferita in via Serchio</w:t>
      </w:r>
      <w:r>
        <w:rPr>
          <w:snapToGrid w:val="0"/>
          <w:color w:val="000000"/>
        </w:rPr>
        <w:t xml:space="preserve">, </w:t>
      </w:r>
      <w:r w:rsidR="002A7BD8">
        <w:rPr>
          <w:snapToGrid w:val="0"/>
          <w:color w:val="000000"/>
        </w:rPr>
        <w:t>9-11</w:t>
      </w:r>
      <w:r>
        <w:rPr>
          <w:snapToGrid w:val="0"/>
          <w:color w:val="000000"/>
        </w:rPr>
        <w:t xml:space="preserve"> - 001</w:t>
      </w:r>
      <w:r w:rsidR="002A7BD8">
        <w:rPr>
          <w:snapToGrid w:val="0"/>
          <w:color w:val="000000"/>
        </w:rPr>
        <w:t>98</w:t>
      </w:r>
      <w:r>
        <w:rPr>
          <w:snapToGrid w:val="0"/>
          <w:color w:val="000000"/>
        </w:rPr>
        <w:t xml:space="preserve"> Roma </w:t>
      </w:r>
    </w:p>
    <w:p w14:paraId="11060CD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06441941</w:t>
      </w:r>
      <w:r w:rsidR="0097337E">
        <w:rPr>
          <w:snapToGrid w:val="0"/>
          <w:color w:val="000000"/>
        </w:rPr>
        <w:t>00</w:t>
      </w:r>
      <w:r>
        <w:rPr>
          <w:snapToGrid w:val="0"/>
          <w:color w:val="000000"/>
        </w:rPr>
        <w:t xml:space="preserve"> - Fax 0644194760-1</w:t>
      </w:r>
      <w:r w:rsidR="00ED020A">
        <w:rPr>
          <w:snapToGrid w:val="0"/>
          <w:color w:val="000000"/>
        </w:rPr>
        <w:t>-2</w:t>
      </w:r>
      <w:r>
        <w:rPr>
          <w:snapToGrid w:val="0"/>
          <w:color w:val="000000"/>
        </w:rPr>
        <w:t xml:space="preserve"> </w:t>
      </w:r>
    </w:p>
    <w:p w14:paraId="3027E17C" w14:textId="77777777" w:rsidR="004944D8" w:rsidRPr="005B661F" w:rsidRDefault="004944D8">
      <w:pPr>
        <w:widowControl w:val="0"/>
        <w:tabs>
          <w:tab w:val="left" w:pos="2321"/>
        </w:tabs>
        <w:rPr>
          <w:snapToGrid w:val="0"/>
          <w:color w:val="000000"/>
        </w:rPr>
      </w:pPr>
      <w:r>
        <w:rPr>
          <w:snapToGrid w:val="0"/>
          <w:color w:val="000000"/>
        </w:rPr>
        <w:tab/>
        <w:t xml:space="preserve">E-mail </w:t>
      </w:r>
      <w:r w:rsidR="005B661F" w:rsidRPr="005B661F">
        <w:rPr>
          <w:snapToGrid w:val="0"/>
          <w:color w:val="000000"/>
        </w:rPr>
        <w:t>ambassaden.rom@gov.se</w:t>
      </w:r>
    </w:p>
    <w:p w14:paraId="0502272B" w14:textId="77777777" w:rsidR="004944D8" w:rsidRDefault="004944D8" w:rsidP="007E225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p>
    <w:p w14:paraId="3EA55D49" w14:textId="77777777" w:rsidR="00563BA0" w:rsidRDefault="00563BA0">
      <w:pPr>
        <w:widowControl w:val="0"/>
        <w:tabs>
          <w:tab w:val="left" w:pos="90"/>
        </w:tabs>
        <w:spacing w:before="120"/>
        <w:rPr>
          <w:snapToGrid w:val="0"/>
          <w:color w:val="000000"/>
        </w:rPr>
      </w:pPr>
    </w:p>
    <w:p w14:paraId="68F889FE" w14:textId="77777777" w:rsidR="004944D8" w:rsidRDefault="004944D8">
      <w:pPr>
        <w:widowControl w:val="0"/>
        <w:tabs>
          <w:tab w:val="left" w:pos="90"/>
        </w:tabs>
        <w:spacing w:before="120"/>
        <w:rPr>
          <w:b/>
          <w:snapToGrid w:val="0"/>
          <w:color w:val="000080"/>
          <w:sz w:val="26"/>
          <w:u w:val="single"/>
        </w:rPr>
      </w:pPr>
      <w:r>
        <w:rPr>
          <w:b/>
          <w:snapToGrid w:val="0"/>
          <w:color w:val="000080"/>
          <w:u w:val="single"/>
        </w:rPr>
        <w:t xml:space="preserve">MILANO - CONSOLATO GENERALE ONORARIO   </w:t>
      </w:r>
    </w:p>
    <w:p w14:paraId="21D2B24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Agnello, 8 - 20121 Milano </w:t>
      </w:r>
    </w:p>
    <w:p w14:paraId="2B0D77C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0286915266  -  Fax 0285910211</w:t>
      </w:r>
    </w:p>
    <w:p w14:paraId="3EB8D30D" w14:textId="77777777" w:rsidR="00215C2F" w:rsidRDefault="00215C2F">
      <w:pPr>
        <w:widowControl w:val="0"/>
        <w:tabs>
          <w:tab w:val="left" w:pos="2321"/>
        </w:tabs>
        <w:rPr>
          <w:snapToGrid w:val="0"/>
          <w:color w:val="000000"/>
          <w:sz w:val="23"/>
        </w:rPr>
      </w:pPr>
      <w:r>
        <w:rPr>
          <w:snapToGrid w:val="0"/>
          <w:color w:val="000000"/>
        </w:rPr>
        <w:tab/>
        <w:t xml:space="preserve">E-mail  </w:t>
      </w:r>
      <w:r w:rsidRPr="00215C2F">
        <w:rPr>
          <w:bCs/>
          <w:sz w:val="22"/>
        </w:rPr>
        <w:t>consolato.svedese.mi@iol.it</w:t>
      </w:r>
    </w:p>
    <w:p w14:paraId="538577AF" w14:textId="77777777" w:rsidR="005D6890" w:rsidRDefault="004944D8" w:rsidP="00396202">
      <w:pPr>
        <w:widowControl w:val="0"/>
        <w:tabs>
          <w:tab w:val="left" w:pos="2321"/>
          <w:tab w:val="left" w:pos="2410"/>
        </w:tabs>
        <w:spacing w:before="40"/>
        <w:ind w:left="2268" w:hanging="2268"/>
        <w:jc w:val="both"/>
        <w:rPr>
          <w:snapToGrid w:val="0"/>
          <w:color w:val="000000"/>
        </w:rPr>
      </w:pPr>
      <w:r>
        <w:rPr>
          <w:b/>
          <w:snapToGrid w:val="0"/>
          <w:color w:val="000000"/>
        </w:rPr>
        <w:t>Circoscrizione</w:t>
      </w:r>
      <w:r>
        <w:rPr>
          <w:rFonts w:ascii="MS Sans Serif" w:hAnsi="MS Sans Serif"/>
          <w:snapToGrid w:val="0"/>
          <w:sz w:val="24"/>
        </w:rPr>
        <w:tab/>
      </w:r>
      <w:r w:rsidR="00970CB8">
        <w:rPr>
          <w:rFonts w:ascii="MS Sans Serif" w:hAnsi="MS Sans Serif"/>
          <w:snapToGrid w:val="0"/>
          <w:sz w:val="24"/>
        </w:rPr>
        <w:t xml:space="preserve"> </w:t>
      </w:r>
      <w:r>
        <w:rPr>
          <w:snapToGrid w:val="0"/>
          <w:color w:val="000000"/>
        </w:rPr>
        <w:t>Lombardia</w:t>
      </w:r>
      <w:r w:rsidR="00CA7FB2">
        <w:rPr>
          <w:snapToGrid w:val="0"/>
          <w:color w:val="000000"/>
        </w:rPr>
        <w:t xml:space="preserve"> e Province </w:t>
      </w:r>
      <w:r w:rsidR="00DE4160">
        <w:rPr>
          <w:snapToGrid w:val="0"/>
          <w:color w:val="000000"/>
        </w:rPr>
        <w:t>di Alessandria, Novara e Verban</w:t>
      </w:r>
      <w:r w:rsidR="00CA7FB2">
        <w:rPr>
          <w:snapToGrid w:val="0"/>
          <w:color w:val="000000"/>
        </w:rPr>
        <w:t xml:space="preserve">o Cusio Ossola </w:t>
      </w:r>
    </w:p>
    <w:p w14:paraId="424D45D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97E58ED" w14:textId="77777777" w:rsidR="004944D8" w:rsidRDefault="004944D8" w:rsidP="00C102AC">
      <w:pPr>
        <w:widowControl w:val="0"/>
        <w:tabs>
          <w:tab w:val="left" w:pos="90"/>
        </w:tabs>
        <w:rPr>
          <w:snapToGrid w:val="0"/>
          <w:color w:val="000000"/>
        </w:rPr>
      </w:pPr>
      <w:r>
        <w:rPr>
          <w:snapToGrid w:val="0"/>
          <w:color w:val="000000"/>
        </w:rPr>
        <w:t>Signor MARCO FRAZZICA, Console Generale Onorario (</w:t>
      </w:r>
      <w:r w:rsidR="008D7EBB">
        <w:rPr>
          <w:snapToGrid w:val="0"/>
          <w:color w:val="000000"/>
        </w:rPr>
        <w:t>Rinnovo e</w:t>
      </w:r>
      <w:r>
        <w:rPr>
          <w:snapToGrid w:val="0"/>
          <w:color w:val="000000"/>
        </w:rPr>
        <w:t xml:space="preserve">xequatur </w:t>
      </w:r>
      <w:r w:rsidR="003F7D9B">
        <w:rPr>
          <w:snapToGrid w:val="0"/>
          <w:color w:val="000000"/>
        </w:rPr>
        <w:t>7 novembre 2023</w:t>
      </w:r>
      <w:r>
        <w:rPr>
          <w:snapToGrid w:val="0"/>
          <w:color w:val="000000"/>
        </w:rPr>
        <w:t>)</w:t>
      </w:r>
    </w:p>
    <w:p w14:paraId="6F263890" w14:textId="77777777" w:rsidR="00C102AC" w:rsidRDefault="00C102AC" w:rsidP="00C102AC">
      <w:pPr>
        <w:widowControl w:val="0"/>
        <w:tabs>
          <w:tab w:val="left" w:pos="90"/>
        </w:tabs>
        <w:rPr>
          <w:snapToGrid w:val="0"/>
          <w:color w:val="000000"/>
        </w:rPr>
      </w:pPr>
    </w:p>
    <w:p w14:paraId="2854DC8F" w14:textId="77777777" w:rsidR="00C102AC" w:rsidRDefault="00C102AC" w:rsidP="00C102AC">
      <w:pPr>
        <w:widowControl w:val="0"/>
        <w:tabs>
          <w:tab w:val="left" w:pos="90"/>
        </w:tabs>
        <w:rPr>
          <w:snapToGrid w:val="0"/>
          <w:color w:val="000000"/>
          <w:sz w:val="26"/>
        </w:rPr>
      </w:pPr>
    </w:p>
    <w:p w14:paraId="5A9E1152" w14:textId="77777777" w:rsidR="004944D8" w:rsidRDefault="004944D8" w:rsidP="00C102AC">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7D0B598B" w14:textId="77777777" w:rsidR="00323F2B" w:rsidRDefault="00323F2B" w:rsidP="00323F2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dell’Arcivescovado, 1 - 10121 Torino </w:t>
      </w:r>
    </w:p>
    <w:p w14:paraId="377712C5" w14:textId="77777777" w:rsidR="00323F2B" w:rsidRDefault="00323F2B" w:rsidP="00323F2B">
      <w:pPr>
        <w:widowControl w:val="0"/>
        <w:tabs>
          <w:tab w:val="left" w:pos="2321"/>
        </w:tabs>
        <w:rPr>
          <w:snapToGrid w:val="0"/>
          <w:color w:val="000000"/>
        </w:rPr>
      </w:pPr>
      <w:r>
        <w:rPr>
          <w:rFonts w:ascii="MS Sans Serif" w:hAnsi="MS Sans Serif"/>
          <w:snapToGrid w:val="0"/>
          <w:sz w:val="24"/>
        </w:rPr>
        <w:tab/>
      </w:r>
      <w:r>
        <w:rPr>
          <w:snapToGrid w:val="0"/>
          <w:color w:val="000000"/>
        </w:rPr>
        <w:t>Tel. 0115172465  -  Fax 0115172482</w:t>
      </w:r>
    </w:p>
    <w:p w14:paraId="6E17F158" w14:textId="77777777" w:rsidR="00323F2B" w:rsidRDefault="00323F2B" w:rsidP="00323F2B">
      <w:pPr>
        <w:widowControl w:val="0"/>
        <w:tabs>
          <w:tab w:val="left" w:pos="2321"/>
        </w:tabs>
        <w:rPr>
          <w:snapToGrid w:val="0"/>
          <w:color w:val="000000"/>
          <w:sz w:val="23"/>
        </w:rPr>
      </w:pPr>
      <w:r>
        <w:rPr>
          <w:snapToGrid w:val="0"/>
          <w:color w:val="000000"/>
        </w:rPr>
        <w:tab/>
        <w:t xml:space="preserve">E-mail  </w:t>
      </w:r>
      <w:r w:rsidRPr="00215C2F">
        <w:rPr>
          <w:bCs/>
          <w:sz w:val="22"/>
        </w:rPr>
        <w:t>consolatosvedese</w:t>
      </w:r>
      <w:r>
        <w:rPr>
          <w:bCs/>
          <w:sz w:val="22"/>
        </w:rPr>
        <w:t>torino@yahoo</w:t>
      </w:r>
      <w:r w:rsidRPr="00215C2F">
        <w:rPr>
          <w:bCs/>
          <w:sz w:val="22"/>
        </w:rPr>
        <w:t>.it</w:t>
      </w:r>
    </w:p>
    <w:p w14:paraId="2792BEBF" w14:textId="77777777" w:rsidR="00323F2B"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Piemonte (eccetto </w:t>
      </w:r>
      <w:r w:rsidR="0006184A">
        <w:rPr>
          <w:snapToGrid w:val="0"/>
          <w:color w:val="000000"/>
        </w:rPr>
        <w:t>le P</w:t>
      </w:r>
      <w:r w:rsidR="00BC03BD">
        <w:rPr>
          <w:snapToGrid w:val="0"/>
          <w:color w:val="000000"/>
        </w:rPr>
        <w:t xml:space="preserve">rovince di </w:t>
      </w:r>
      <w:r>
        <w:rPr>
          <w:snapToGrid w:val="0"/>
          <w:color w:val="000000"/>
        </w:rPr>
        <w:t>Alessandria, Novara e Verbano Cusio Ossola ), Valle d'Aosta.</w:t>
      </w:r>
    </w:p>
    <w:p w14:paraId="43AC6FF1" w14:textId="77777777" w:rsidR="00323F2B" w:rsidRDefault="00323F2B">
      <w:pPr>
        <w:widowControl w:val="0"/>
        <w:tabs>
          <w:tab w:val="left" w:pos="90"/>
          <w:tab w:val="left" w:pos="2321"/>
        </w:tabs>
        <w:spacing w:before="40"/>
        <w:rPr>
          <w:snapToGrid w:val="0"/>
          <w:color w:val="000000"/>
        </w:rPr>
      </w:pPr>
    </w:p>
    <w:p w14:paraId="494F4020" w14:textId="77777777" w:rsidR="004944D8" w:rsidRDefault="00323F2B">
      <w:pPr>
        <w:widowControl w:val="0"/>
        <w:tabs>
          <w:tab w:val="left" w:pos="90"/>
          <w:tab w:val="left" w:pos="2321"/>
        </w:tabs>
        <w:spacing w:before="40"/>
        <w:rPr>
          <w:snapToGrid w:val="0"/>
          <w:color w:val="000000"/>
          <w:sz w:val="26"/>
        </w:rPr>
      </w:pPr>
      <w:r>
        <w:rPr>
          <w:snapToGrid w:val="0"/>
          <w:color w:val="000000"/>
        </w:rPr>
        <w:t>Signora GIOVANNA ARDOINO, Console Generale Onorario (</w:t>
      </w:r>
      <w:r w:rsidR="00EE35F6">
        <w:rPr>
          <w:snapToGrid w:val="0"/>
          <w:color w:val="000000"/>
        </w:rPr>
        <w:t>Rinnovo E</w:t>
      </w:r>
      <w:r>
        <w:rPr>
          <w:snapToGrid w:val="0"/>
          <w:color w:val="000000"/>
        </w:rPr>
        <w:t xml:space="preserve">xequatur </w:t>
      </w:r>
      <w:r w:rsidR="00EE35F6">
        <w:rPr>
          <w:snapToGrid w:val="0"/>
          <w:color w:val="000000"/>
        </w:rPr>
        <w:t>17 novembre 2021</w:t>
      </w:r>
      <w:r>
        <w:rPr>
          <w:snapToGrid w:val="0"/>
          <w:color w:val="000000"/>
        </w:rPr>
        <w:t>)</w:t>
      </w:r>
      <w:r w:rsidR="00EE35F6">
        <w:rPr>
          <w:snapToGrid w:val="0"/>
          <w:color w:val="000000"/>
        </w:rPr>
        <w:t xml:space="preserve"> </w:t>
      </w:r>
    </w:p>
    <w:p w14:paraId="005BE1B9" w14:textId="77777777" w:rsidR="002012B1" w:rsidRDefault="002012B1" w:rsidP="00C102AC">
      <w:pPr>
        <w:widowControl w:val="0"/>
        <w:tabs>
          <w:tab w:val="left" w:pos="90"/>
        </w:tabs>
        <w:rPr>
          <w:snapToGrid w:val="0"/>
          <w:color w:val="000000"/>
        </w:rPr>
      </w:pPr>
    </w:p>
    <w:p w14:paraId="5FEF1E5E" w14:textId="77777777" w:rsidR="00C102AC" w:rsidRDefault="00C102AC" w:rsidP="00C102AC">
      <w:pPr>
        <w:widowControl w:val="0"/>
        <w:tabs>
          <w:tab w:val="left" w:pos="90"/>
        </w:tabs>
        <w:rPr>
          <w:snapToGrid w:val="0"/>
          <w:color w:val="000000"/>
          <w:sz w:val="26"/>
        </w:rPr>
      </w:pPr>
    </w:p>
    <w:p w14:paraId="736CE3C6" w14:textId="77777777" w:rsidR="003D1B4E" w:rsidRDefault="003D1B4E" w:rsidP="00C102AC">
      <w:pPr>
        <w:widowControl w:val="0"/>
        <w:tabs>
          <w:tab w:val="left" w:pos="90"/>
        </w:tabs>
        <w:rPr>
          <w:b/>
          <w:snapToGrid w:val="0"/>
          <w:color w:val="000080"/>
          <w:sz w:val="26"/>
          <w:u w:val="single"/>
        </w:rPr>
      </w:pPr>
      <w:r>
        <w:rPr>
          <w:b/>
          <w:snapToGrid w:val="0"/>
          <w:color w:val="000080"/>
          <w:u w:val="single"/>
        </w:rPr>
        <w:t xml:space="preserve">ANACAPRI (NA) - CONSOLATO ONORARIO       </w:t>
      </w:r>
    </w:p>
    <w:p w14:paraId="336B132C" w14:textId="77777777" w:rsidR="00943FD6" w:rsidRDefault="00943FD6" w:rsidP="0010599E">
      <w:pPr>
        <w:widowControl w:val="0"/>
        <w:tabs>
          <w:tab w:val="left" w:pos="90"/>
          <w:tab w:val="left" w:pos="2321"/>
        </w:tabs>
        <w:rPr>
          <w:b/>
          <w:snapToGrid w:val="0"/>
          <w:color w:val="000000"/>
        </w:rPr>
      </w:pPr>
    </w:p>
    <w:p w14:paraId="2DCB5CB9" w14:textId="77777777" w:rsidR="0010599E" w:rsidRDefault="0010599E" w:rsidP="0010599E">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Villa San Michele, Viale Axel Munthe, 32 - 80071 Anacapri (NA)</w:t>
      </w:r>
    </w:p>
    <w:p w14:paraId="6DB0E199" w14:textId="77777777" w:rsidR="0010599E" w:rsidRDefault="0010599E" w:rsidP="0010599E">
      <w:pPr>
        <w:widowControl w:val="0"/>
        <w:tabs>
          <w:tab w:val="left" w:pos="90"/>
          <w:tab w:val="left" w:pos="2321"/>
        </w:tabs>
        <w:rPr>
          <w:snapToGrid w:val="0"/>
          <w:color w:val="000000"/>
        </w:rPr>
      </w:pPr>
      <w:r>
        <w:rPr>
          <w:snapToGrid w:val="0"/>
          <w:color w:val="000000"/>
        </w:rPr>
        <w:tab/>
      </w:r>
      <w:r>
        <w:rPr>
          <w:snapToGrid w:val="0"/>
          <w:color w:val="000000"/>
        </w:rPr>
        <w:tab/>
        <w:t>Tel. 0818371401 – Fax 0818373279</w:t>
      </w:r>
    </w:p>
    <w:p w14:paraId="35CB93DB" w14:textId="77777777" w:rsidR="0010599E" w:rsidRDefault="0010599E" w:rsidP="0010599E">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07" w:history="1">
        <w:r w:rsidRPr="002475BA">
          <w:rPr>
            <w:rStyle w:val="Collegamentoipertestuale"/>
            <w:snapToGrid w:val="0"/>
            <w:color w:val="000000"/>
            <w:u w:val="none"/>
          </w:rPr>
          <w:t>administration@sanmichele.org</w:t>
        </w:r>
      </w:hyperlink>
      <w:r>
        <w:rPr>
          <w:snapToGrid w:val="0"/>
          <w:color w:val="000000"/>
        </w:rPr>
        <w:t xml:space="preserve">  kristina.kappelin@sanmichele.org</w:t>
      </w:r>
    </w:p>
    <w:p w14:paraId="5DF41A57" w14:textId="77777777" w:rsidR="00C102AC" w:rsidRDefault="003D1B4E" w:rsidP="00C102AC">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Isola di Capri </w:t>
      </w:r>
    </w:p>
    <w:p w14:paraId="78A35704" w14:textId="77777777" w:rsidR="00C102AC" w:rsidRDefault="00C102AC" w:rsidP="00C102AC">
      <w:pPr>
        <w:widowControl w:val="0"/>
        <w:tabs>
          <w:tab w:val="left" w:pos="90"/>
          <w:tab w:val="left" w:pos="2321"/>
        </w:tabs>
        <w:rPr>
          <w:snapToGrid w:val="0"/>
          <w:color w:val="000000"/>
        </w:rPr>
      </w:pPr>
    </w:p>
    <w:p w14:paraId="2D4E255F" w14:textId="77777777" w:rsidR="002012B1" w:rsidRDefault="00CF0771" w:rsidP="00C102AC">
      <w:pPr>
        <w:widowControl w:val="0"/>
        <w:tabs>
          <w:tab w:val="left" w:pos="90"/>
          <w:tab w:val="left" w:pos="2321"/>
        </w:tabs>
        <w:rPr>
          <w:snapToGrid w:val="0"/>
          <w:color w:val="000000"/>
        </w:rPr>
      </w:pPr>
      <w:r>
        <w:rPr>
          <w:snapToGrid w:val="0"/>
          <w:color w:val="000000"/>
        </w:rPr>
        <w:t xml:space="preserve">Signora </w:t>
      </w:r>
      <w:r w:rsidR="00BE3CEE">
        <w:rPr>
          <w:snapToGrid w:val="0"/>
          <w:color w:val="000000"/>
        </w:rPr>
        <w:t xml:space="preserve">ANNA </w:t>
      </w:r>
      <w:r>
        <w:rPr>
          <w:snapToGrid w:val="0"/>
          <w:color w:val="000000"/>
        </w:rPr>
        <w:t xml:space="preserve">KRISTINA KAPPELIN, Console Onorario (Exequatur </w:t>
      </w:r>
      <w:r w:rsidR="006B4C29">
        <w:rPr>
          <w:snapToGrid w:val="0"/>
          <w:color w:val="000000"/>
        </w:rPr>
        <w:t>15 marzo 2024</w:t>
      </w:r>
      <w:r>
        <w:rPr>
          <w:snapToGrid w:val="0"/>
          <w:color w:val="000000"/>
        </w:rPr>
        <w:t>)</w:t>
      </w:r>
    </w:p>
    <w:p w14:paraId="29FC7D2A" w14:textId="77777777" w:rsidR="00943FD6" w:rsidRDefault="00943FD6" w:rsidP="00C102AC">
      <w:pPr>
        <w:widowControl w:val="0"/>
        <w:tabs>
          <w:tab w:val="left" w:pos="90"/>
          <w:tab w:val="left" w:pos="2321"/>
        </w:tabs>
        <w:rPr>
          <w:snapToGrid w:val="0"/>
          <w:color w:val="000000"/>
        </w:rPr>
      </w:pPr>
    </w:p>
    <w:p w14:paraId="565A6AF4" w14:textId="77777777" w:rsidR="003D1B4E" w:rsidRDefault="003D1B4E" w:rsidP="00C102AC">
      <w:pPr>
        <w:widowControl w:val="0"/>
        <w:tabs>
          <w:tab w:val="left" w:pos="90"/>
          <w:tab w:val="left" w:pos="2321"/>
        </w:tabs>
        <w:rPr>
          <w:snapToGrid w:val="0"/>
          <w:color w:val="000000"/>
          <w:sz w:val="26"/>
        </w:rPr>
      </w:pPr>
    </w:p>
    <w:p w14:paraId="65C60368" w14:textId="77777777" w:rsidR="004944D8" w:rsidRDefault="004944D8" w:rsidP="00C102AC">
      <w:pPr>
        <w:widowControl w:val="0"/>
        <w:tabs>
          <w:tab w:val="left" w:pos="90"/>
        </w:tabs>
        <w:rPr>
          <w:b/>
          <w:snapToGrid w:val="0"/>
          <w:color w:val="000080"/>
          <w:sz w:val="26"/>
          <w:u w:val="single"/>
        </w:rPr>
      </w:pPr>
      <w:r>
        <w:rPr>
          <w:b/>
          <w:snapToGrid w:val="0"/>
          <w:color w:val="000080"/>
          <w:u w:val="single"/>
        </w:rPr>
        <w:t xml:space="preserve">BARI - CONSOLATO ONORARIO            </w:t>
      </w:r>
    </w:p>
    <w:p w14:paraId="787D94C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76422">
        <w:rPr>
          <w:snapToGrid w:val="0"/>
          <w:color w:val="000000"/>
        </w:rPr>
        <w:t>Andrea da Bari</w:t>
      </w:r>
      <w:r>
        <w:rPr>
          <w:snapToGrid w:val="0"/>
          <w:color w:val="000000"/>
        </w:rPr>
        <w:t xml:space="preserve">, </w:t>
      </w:r>
      <w:r w:rsidR="00076422">
        <w:rPr>
          <w:snapToGrid w:val="0"/>
          <w:color w:val="000000"/>
        </w:rPr>
        <w:t>128</w:t>
      </w:r>
      <w:r>
        <w:rPr>
          <w:snapToGrid w:val="0"/>
          <w:color w:val="000000"/>
        </w:rPr>
        <w:t xml:space="preserve"> - 7012</w:t>
      </w:r>
      <w:r w:rsidR="00076422">
        <w:rPr>
          <w:snapToGrid w:val="0"/>
          <w:color w:val="000000"/>
        </w:rPr>
        <w:t>1</w:t>
      </w:r>
      <w:r>
        <w:rPr>
          <w:snapToGrid w:val="0"/>
          <w:color w:val="000000"/>
        </w:rPr>
        <w:t xml:space="preserve"> Bari </w:t>
      </w:r>
    </w:p>
    <w:p w14:paraId="04C19AFF" w14:textId="77777777" w:rsidR="002F5DE1" w:rsidRDefault="004944D8">
      <w:pPr>
        <w:widowControl w:val="0"/>
        <w:tabs>
          <w:tab w:val="left" w:pos="2321"/>
        </w:tabs>
        <w:rPr>
          <w:snapToGrid w:val="0"/>
          <w:color w:val="000000"/>
        </w:rPr>
      </w:pPr>
      <w:r>
        <w:rPr>
          <w:rFonts w:ascii="MS Sans Serif" w:hAnsi="MS Sans Serif"/>
          <w:snapToGrid w:val="0"/>
          <w:sz w:val="24"/>
        </w:rPr>
        <w:tab/>
      </w:r>
      <w:r w:rsidR="002F5DE1">
        <w:rPr>
          <w:snapToGrid w:val="0"/>
          <w:color w:val="000000"/>
        </w:rPr>
        <w:t xml:space="preserve">Tel. </w:t>
      </w:r>
      <w:r w:rsidR="00076422">
        <w:rPr>
          <w:snapToGrid w:val="0"/>
          <w:color w:val="000000"/>
        </w:rPr>
        <w:t>3453801306</w:t>
      </w:r>
    </w:p>
    <w:p w14:paraId="1263D021" w14:textId="77777777" w:rsidR="004944D8" w:rsidRDefault="002F5DE1">
      <w:pPr>
        <w:widowControl w:val="0"/>
        <w:tabs>
          <w:tab w:val="left" w:pos="2321"/>
        </w:tabs>
        <w:rPr>
          <w:snapToGrid w:val="0"/>
          <w:color w:val="000000"/>
          <w:sz w:val="23"/>
        </w:rPr>
      </w:pPr>
      <w:r>
        <w:rPr>
          <w:snapToGrid w:val="0"/>
          <w:color w:val="000000"/>
        </w:rPr>
        <w:tab/>
        <w:t xml:space="preserve">E-mail  </w:t>
      </w:r>
      <w:hyperlink r:id="rId508" w:history="1">
        <w:r w:rsidR="00076422" w:rsidRPr="008D5090">
          <w:rPr>
            <w:rStyle w:val="Collegamentoipertestuale"/>
            <w:snapToGrid w:val="0"/>
          </w:rPr>
          <w:t>consolato.svedese.bari@gmail.com</w:t>
        </w:r>
      </w:hyperlink>
      <w:r w:rsidR="00076422">
        <w:rPr>
          <w:snapToGrid w:val="0"/>
          <w:color w:val="000000"/>
        </w:rPr>
        <w:t xml:space="preserve"> </w:t>
      </w:r>
      <w:r w:rsidR="004944D8">
        <w:rPr>
          <w:snapToGrid w:val="0"/>
          <w:color w:val="000000"/>
        </w:rPr>
        <w:t xml:space="preserve">  </w:t>
      </w:r>
    </w:p>
    <w:p w14:paraId="1A342AE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w:t>
      </w:r>
      <w:r w:rsidR="007B3C0B">
        <w:rPr>
          <w:snapToGrid w:val="0"/>
          <w:color w:val="000000"/>
        </w:rPr>
        <w:t>, Basilicata</w:t>
      </w:r>
      <w:r>
        <w:rPr>
          <w:snapToGrid w:val="0"/>
          <w:color w:val="000000"/>
        </w:rPr>
        <w:t xml:space="preserve">                 </w:t>
      </w:r>
    </w:p>
    <w:p w14:paraId="5E5E9A23" w14:textId="77777777" w:rsidR="004944D8" w:rsidRDefault="007B3C0B">
      <w:pPr>
        <w:widowControl w:val="0"/>
        <w:tabs>
          <w:tab w:val="left" w:pos="90"/>
        </w:tabs>
        <w:spacing w:before="277"/>
        <w:rPr>
          <w:snapToGrid w:val="0"/>
          <w:color w:val="000000"/>
          <w:sz w:val="26"/>
        </w:rPr>
      </w:pPr>
      <w:r>
        <w:rPr>
          <w:snapToGrid w:val="0"/>
          <w:color w:val="000000"/>
        </w:rPr>
        <w:t>Signora MARINA LALLI</w:t>
      </w:r>
      <w:r w:rsidR="004944D8">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20 marzo 2024</w:t>
      </w:r>
      <w:r w:rsidR="004944D8">
        <w:rPr>
          <w:snapToGrid w:val="0"/>
          <w:color w:val="000000"/>
        </w:rPr>
        <w:t>)</w:t>
      </w:r>
    </w:p>
    <w:p w14:paraId="6E4C0FB9" w14:textId="77777777" w:rsidR="004944D8" w:rsidRDefault="006956A3">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SVEZIA</w:t>
      </w:r>
    </w:p>
    <w:p w14:paraId="77041255" w14:textId="77777777" w:rsidR="008021C7" w:rsidRPr="008021C7" w:rsidRDefault="008021C7" w:rsidP="007A4993">
      <w:pPr>
        <w:widowControl w:val="0"/>
        <w:tabs>
          <w:tab w:val="left" w:pos="90"/>
        </w:tabs>
        <w:rPr>
          <w:b/>
          <w:snapToGrid w:val="0"/>
          <w:color w:val="000080"/>
          <w:sz w:val="16"/>
          <w:u w:val="single"/>
        </w:rPr>
      </w:pPr>
    </w:p>
    <w:p w14:paraId="724036E5" w14:textId="77777777" w:rsidR="007A4993" w:rsidRDefault="007A4993" w:rsidP="007A4993">
      <w:pPr>
        <w:widowControl w:val="0"/>
        <w:tabs>
          <w:tab w:val="left" w:pos="90"/>
        </w:tabs>
        <w:rPr>
          <w:b/>
          <w:snapToGrid w:val="0"/>
          <w:color w:val="000080"/>
          <w:sz w:val="26"/>
          <w:u w:val="single"/>
        </w:rPr>
      </w:pPr>
      <w:r>
        <w:rPr>
          <w:b/>
          <w:snapToGrid w:val="0"/>
          <w:color w:val="000080"/>
          <w:u w:val="single"/>
        </w:rPr>
        <w:t xml:space="preserve">BOLOGNA - CONSOLATO ONORARIO            </w:t>
      </w:r>
    </w:p>
    <w:p w14:paraId="2486DE50" w14:textId="77777777" w:rsidR="007A4993" w:rsidRDefault="007A4993" w:rsidP="007A499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 Cane, 8 - 40124 Bologna </w:t>
      </w:r>
    </w:p>
    <w:p w14:paraId="650B64EC" w14:textId="77777777" w:rsidR="007A4993" w:rsidRDefault="007A4993" w:rsidP="007A4993">
      <w:pPr>
        <w:widowControl w:val="0"/>
        <w:tabs>
          <w:tab w:val="left" w:pos="2321"/>
        </w:tabs>
        <w:rPr>
          <w:snapToGrid w:val="0"/>
          <w:color w:val="000000"/>
        </w:rPr>
      </w:pPr>
      <w:r>
        <w:rPr>
          <w:rFonts w:ascii="MS Sans Serif" w:hAnsi="MS Sans Serif"/>
          <w:snapToGrid w:val="0"/>
          <w:sz w:val="24"/>
        </w:rPr>
        <w:tab/>
      </w:r>
      <w:r>
        <w:rPr>
          <w:snapToGrid w:val="0"/>
          <w:color w:val="000000"/>
        </w:rPr>
        <w:t>Tel. 0515883631 - Fax 0519840813</w:t>
      </w:r>
    </w:p>
    <w:p w14:paraId="012BA4FA" w14:textId="77777777" w:rsidR="007A4993" w:rsidRDefault="007A4993" w:rsidP="007A4993">
      <w:pPr>
        <w:widowControl w:val="0"/>
        <w:tabs>
          <w:tab w:val="left" w:pos="2321"/>
        </w:tabs>
        <w:rPr>
          <w:snapToGrid w:val="0"/>
          <w:color w:val="000000"/>
          <w:sz w:val="23"/>
        </w:rPr>
      </w:pPr>
      <w:r>
        <w:rPr>
          <w:snapToGrid w:val="0"/>
          <w:color w:val="000000"/>
        </w:rPr>
        <w:tab/>
        <w:t xml:space="preserve">E-mail  consolato.svezia.bo@giannibaravelli.it </w:t>
      </w:r>
    </w:p>
    <w:p w14:paraId="0264CC3D" w14:textId="77777777" w:rsidR="007A4993" w:rsidRDefault="007A4993" w:rsidP="007A499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w:t>
      </w:r>
      <w:r w:rsidR="00E81A39">
        <w:rPr>
          <w:snapToGrid w:val="0"/>
          <w:color w:val="000000"/>
        </w:rPr>
        <w:t>, Marche</w:t>
      </w:r>
      <w:r>
        <w:rPr>
          <w:snapToGrid w:val="0"/>
          <w:color w:val="000000"/>
        </w:rPr>
        <w:t xml:space="preserve">                 </w:t>
      </w:r>
    </w:p>
    <w:p w14:paraId="6FFBE33A" w14:textId="77777777" w:rsidR="007A4993" w:rsidRDefault="007A4993" w:rsidP="007A4993">
      <w:pPr>
        <w:widowControl w:val="0"/>
        <w:tabs>
          <w:tab w:val="left" w:pos="90"/>
        </w:tabs>
        <w:spacing w:before="277"/>
        <w:rPr>
          <w:snapToGrid w:val="0"/>
          <w:color w:val="000000"/>
          <w:sz w:val="26"/>
        </w:rPr>
      </w:pPr>
      <w:r>
        <w:rPr>
          <w:snapToGrid w:val="0"/>
          <w:color w:val="000000"/>
        </w:rPr>
        <w:t>Signor GIANNI BARAVELLI, Console Onorario (</w:t>
      </w:r>
      <w:r w:rsidR="00CA57B9">
        <w:rPr>
          <w:snapToGrid w:val="0"/>
          <w:color w:val="000000"/>
        </w:rPr>
        <w:t>Rinnovo e</w:t>
      </w:r>
      <w:r>
        <w:rPr>
          <w:snapToGrid w:val="0"/>
          <w:color w:val="000000"/>
        </w:rPr>
        <w:t xml:space="preserve">xequatur </w:t>
      </w:r>
      <w:r w:rsidR="0083451E">
        <w:rPr>
          <w:snapToGrid w:val="0"/>
          <w:color w:val="000000"/>
        </w:rPr>
        <w:t>4 maggio 2023</w:t>
      </w:r>
      <w:r>
        <w:rPr>
          <w:snapToGrid w:val="0"/>
          <w:color w:val="000000"/>
        </w:rPr>
        <w:t>)</w:t>
      </w:r>
    </w:p>
    <w:p w14:paraId="2D490DB6" w14:textId="77777777" w:rsidR="007A4993" w:rsidRDefault="007A4993" w:rsidP="009E2650">
      <w:pPr>
        <w:widowControl w:val="0"/>
        <w:tabs>
          <w:tab w:val="left" w:pos="90"/>
        </w:tabs>
        <w:rPr>
          <w:b/>
          <w:snapToGrid w:val="0"/>
          <w:color w:val="000080"/>
          <w:u w:val="single"/>
        </w:rPr>
      </w:pPr>
    </w:p>
    <w:p w14:paraId="669FBDFB" w14:textId="77777777" w:rsidR="007A4993" w:rsidRDefault="007A4993" w:rsidP="009E2650">
      <w:pPr>
        <w:widowControl w:val="0"/>
        <w:tabs>
          <w:tab w:val="left" w:pos="90"/>
        </w:tabs>
        <w:rPr>
          <w:b/>
          <w:snapToGrid w:val="0"/>
          <w:color w:val="000080"/>
          <w:u w:val="single"/>
        </w:rPr>
      </w:pPr>
    </w:p>
    <w:p w14:paraId="19482F3C" w14:textId="77777777" w:rsidR="006956A3" w:rsidRDefault="006956A3" w:rsidP="009E2650">
      <w:pPr>
        <w:widowControl w:val="0"/>
        <w:tabs>
          <w:tab w:val="left" w:pos="90"/>
        </w:tabs>
        <w:rPr>
          <w:b/>
          <w:snapToGrid w:val="0"/>
          <w:color w:val="000080"/>
          <w:sz w:val="26"/>
          <w:u w:val="single"/>
        </w:rPr>
      </w:pPr>
      <w:r>
        <w:rPr>
          <w:b/>
          <w:snapToGrid w:val="0"/>
          <w:color w:val="000080"/>
          <w:u w:val="single"/>
        </w:rPr>
        <w:t xml:space="preserve">CAGLIARI - CONSOLATO ONORARIO            </w:t>
      </w:r>
    </w:p>
    <w:p w14:paraId="0148DD9A" w14:textId="77777777" w:rsidR="00DE6BF3" w:rsidRDefault="00DE6BF3" w:rsidP="00DE6BF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Roma, 121 - 00124 Cagliari </w:t>
      </w:r>
    </w:p>
    <w:p w14:paraId="636A1763" w14:textId="77777777" w:rsidR="00DE6BF3" w:rsidRDefault="00DE6BF3" w:rsidP="00DE6BF3">
      <w:pPr>
        <w:widowControl w:val="0"/>
        <w:tabs>
          <w:tab w:val="left" w:pos="2321"/>
        </w:tabs>
        <w:rPr>
          <w:snapToGrid w:val="0"/>
          <w:color w:val="000000"/>
        </w:rPr>
      </w:pPr>
      <w:r>
        <w:rPr>
          <w:rFonts w:ascii="MS Sans Serif" w:hAnsi="MS Sans Serif"/>
          <w:snapToGrid w:val="0"/>
          <w:sz w:val="24"/>
        </w:rPr>
        <w:tab/>
      </w:r>
      <w:r>
        <w:rPr>
          <w:snapToGrid w:val="0"/>
          <w:color w:val="000000"/>
        </w:rPr>
        <w:t>Tel. +39 070 668208 - Fax +39 070 3309913</w:t>
      </w:r>
    </w:p>
    <w:p w14:paraId="781024E1" w14:textId="77777777" w:rsidR="00DE6BF3" w:rsidRDefault="00DE6BF3" w:rsidP="00DE6BF3">
      <w:pPr>
        <w:widowControl w:val="0"/>
        <w:tabs>
          <w:tab w:val="left" w:pos="2321"/>
        </w:tabs>
        <w:rPr>
          <w:snapToGrid w:val="0"/>
          <w:color w:val="000000"/>
          <w:sz w:val="23"/>
        </w:rPr>
      </w:pPr>
      <w:r>
        <w:rPr>
          <w:snapToGrid w:val="0"/>
          <w:color w:val="000000"/>
        </w:rPr>
        <w:tab/>
        <w:t xml:space="preserve">E-mail  </w:t>
      </w:r>
      <w:hyperlink r:id="rId509" w:history="1">
        <w:r w:rsidR="00EC2D04" w:rsidRPr="00A14C11">
          <w:rPr>
            <w:rStyle w:val="Collegamentoipertestuale"/>
            <w:snapToGrid w:val="0"/>
          </w:rPr>
          <w:t>consolato.svezia.ca@gmail.com</w:t>
        </w:r>
      </w:hyperlink>
      <w:r>
        <w:rPr>
          <w:snapToGrid w:val="0"/>
          <w:color w:val="000000"/>
        </w:rPr>
        <w:t xml:space="preserve">  </w:t>
      </w:r>
    </w:p>
    <w:p w14:paraId="1E63B0F8" w14:textId="77777777" w:rsidR="006956A3" w:rsidRDefault="006956A3" w:rsidP="006956A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7188DCDA" w14:textId="77777777" w:rsidR="006956A3" w:rsidRPr="0045263E" w:rsidRDefault="00760443" w:rsidP="0045263E">
      <w:pPr>
        <w:widowControl w:val="0"/>
        <w:tabs>
          <w:tab w:val="left" w:pos="90"/>
        </w:tabs>
        <w:spacing w:before="277"/>
        <w:rPr>
          <w:snapToGrid w:val="0"/>
          <w:color w:val="000000"/>
        </w:rPr>
      </w:pPr>
      <w:r w:rsidRPr="0045263E">
        <w:rPr>
          <w:snapToGrid w:val="0"/>
          <w:color w:val="000000"/>
        </w:rPr>
        <w:t>Signor CORRADO FOIS, Console Onorario (Exequatur 12 aprile 2021)</w:t>
      </w:r>
    </w:p>
    <w:p w14:paraId="2A8D915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FIRENZE</w:t>
      </w:r>
      <w:r w:rsidR="0045263E">
        <w:rPr>
          <w:b/>
          <w:snapToGrid w:val="0"/>
          <w:color w:val="000080"/>
          <w:u w:val="single"/>
        </w:rPr>
        <w:t xml:space="preserve"> - CONSOLATO ONORARIO</w:t>
      </w:r>
    </w:p>
    <w:p w14:paraId="140D205B" w14:textId="77777777" w:rsidR="0045263E" w:rsidRPr="0045263E" w:rsidRDefault="004944D8" w:rsidP="00EA69E2">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45263E" w:rsidRPr="0045263E">
        <w:rPr>
          <w:snapToGrid w:val="0"/>
          <w:color w:val="000000"/>
        </w:rPr>
        <w:t>via Pasquale Villari</w:t>
      </w:r>
      <w:r w:rsidR="0045263E">
        <w:rPr>
          <w:snapToGrid w:val="0"/>
          <w:color w:val="000000"/>
        </w:rPr>
        <w:t>, 39 – 50136 Firenze</w:t>
      </w:r>
    </w:p>
    <w:p w14:paraId="569EF88E" w14:textId="77777777" w:rsidR="0045263E" w:rsidRDefault="0045263E" w:rsidP="00EA69E2">
      <w:pPr>
        <w:widowControl w:val="0"/>
        <w:tabs>
          <w:tab w:val="left" w:pos="90"/>
          <w:tab w:val="left" w:pos="2321"/>
        </w:tabs>
        <w:spacing w:before="40"/>
        <w:rPr>
          <w:snapToGrid w:val="0"/>
          <w:color w:val="000000"/>
        </w:rPr>
      </w:pPr>
      <w:r w:rsidRPr="0045263E">
        <w:rPr>
          <w:snapToGrid w:val="0"/>
          <w:color w:val="000000"/>
        </w:rPr>
        <w:tab/>
      </w:r>
      <w:r w:rsidRPr="0045263E">
        <w:rPr>
          <w:snapToGrid w:val="0"/>
          <w:color w:val="000000"/>
        </w:rPr>
        <w:tab/>
        <w:t>Tel.</w:t>
      </w:r>
      <w:r>
        <w:rPr>
          <w:snapToGrid w:val="0"/>
          <w:color w:val="000000"/>
        </w:rPr>
        <w:t>0550546556</w:t>
      </w:r>
    </w:p>
    <w:p w14:paraId="2BB253F3" w14:textId="77777777" w:rsidR="0045263E" w:rsidRPr="0045263E" w:rsidRDefault="0045263E" w:rsidP="00EA69E2">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510" w:history="1">
        <w:r w:rsidRPr="004A4B3D">
          <w:rPr>
            <w:rStyle w:val="Collegamentoipertestuale"/>
            <w:snapToGrid w:val="0"/>
          </w:rPr>
          <w:t>consolato.svezia.firenze@gmail.com</w:t>
        </w:r>
      </w:hyperlink>
      <w:r>
        <w:rPr>
          <w:snapToGrid w:val="0"/>
          <w:color w:val="000000"/>
        </w:rPr>
        <w:t xml:space="preserve"> </w:t>
      </w:r>
    </w:p>
    <w:p w14:paraId="734B6E7C" w14:textId="77777777" w:rsidR="004944D8" w:rsidRDefault="004944D8" w:rsidP="00EA69E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B5675B" w:rsidRPr="00B5675B">
        <w:rPr>
          <w:snapToGrid w:val="0"/>
        </w:rPr>
        <w:t xml:space="preserve">Province di </w:t>
      </w:r>
      <w:r>
        <w:rPr>
          <w:snapToGrid w:val="0"/>
          <w:color w:val="000000"/>
        </w:rPr>
        <w:t xml:space="preserve">Arezzo, Firenze, Pistoia, </w:t>
      </w:r>
      <w:r w:rsidR="00B5675B">
        <w:rPr>
          <w:snapToGrid w:val="0"/>
          <w:color w:val="000000"/>
        </w:rPr>
        <w:t xml:space="preserve">Prato, </w:t>
      </w:r>
      <w:r>
        <w:rPr>
          <w:snapToGrid w:val="0"/>
          <w:color w:val="000000"/>
        </w:rPr>
        <w:t>Siena</w:t>
      </w:r>
      <w:r w:rsidR="00FA6870">
        <w:rPr>
          <w:snapToGrid w:val="0"/>
          <w:color w:val="000000"/>
        </w:rPr>
        <w:t>, Lucca, Livorno, Pisa</w:t>
      </w:r>
      <w:r w:rsidR="00D0280D">
        <w:rPr>
          <w:snapToGrid w:val="0"/>
          <w:color w:val="000000"/>
        </w:rPr>
        <w:t xml:space="preserve"> e Grosseto</w:t>
      </w:r>
    </w:p>
    <w:p w14:paraId="2FDA89C0" w14:textId="77777777" w:rsidR="0045263E" w:rsidRPr="0045263E" w:rsidRDefault="0045263E" w:rsidP="0045263E">
      <w:pPr>
        <w:widowControl w:val="0"/>
        <w:tabs>
          <w:tab w:val="left" w:pos="90"/>
        </w:tabs>
        <w:spacing w:before="277"/>
        <w:rPr>
          <w:snapToGrid w:val="0"/>
          <w:color w:val="000000"/>
        </w:rPr>
      </w:pPr>
      <w:r w:rsidRPr="0045263E">
        <w:rPr>
          <w:snapToGrid w:val="0"/>
          <w:color w:val="000000"/>
        </w:rPr>
        <w:t>Signor</w:t>
      </w:r>
      <w:r>
        <w:rPr>
          <w:snapToGrid w:val="0"/>
          <w:color w:val="000000"/>
        </w:rPr>
        <w:t>a</w:t>
      </w:r>
      <w:r w:rsidRPr="0045263E">
        <w:rPr>
          <w:snapToGrid w:val="0"/>
          <w:color w:val="000000"/>
        </w:rPr>
        <w:t xml:space="preserve"> </w:t>
      </w:r>
      <w:r>
        <w:rPr>
          <w:snapToGrid w:val="0"/>
          <w:color w:val="000000"/>
        </w:rPr>
        <w:t>LIVIA FRESCOBALDI</w:t>
      </w:r>
      <w:r w:rsidRPr="0045263E">
        <w:rPr>
          <w:snapToGrid w:val="0"/>
          <w:color w:val="000000"/>
        </w:rPr>
        <w:t xml:space="preserve">, Console Onorario (Exequatur </w:t>
      </w:r>
      <w:r>
        <w:rPr>
          <w:snapToGrid w:val="0"/>
          <w:color w:val="000000"/>
        </w:rPr>
        <w:t>3 gennaio 2022</w:t>
      </w:r>
      <w:r w:rsidRPr="0045263E">
        <w:rPr>
          <w:snapToGrid w:val="0"/>
          <w:color w:val="000000"/>
        </w:rPr>
        <w:t>)</w:t>
      </w:r>
    </w:p>
    <w:p w14:paraId="6DE36A9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ONORARIO            </w:t>
      </w:r>
    </w:p>
    <w:p w14:paraId="487CBC2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76EF1" w:rsidRPr="00A76EF1">
        <w:rPr>
          <w:snapToGrid w:val="0"/>
        </w:rPr>
        <w:t>Piazza Matteotti</w:t>
      </w:r>
      <w:r>
        <w:rPr>
          <w:snapToGrid w:val="0"/>
          <w:color w:val="000000"/>
        </w:rPr>
        <w:t>,</w:t>
      </w:r>
      <w:r w:rsidR="00A76EF1">
        <w:rPr>
          <w:snapToGrid w:val="0"/>
          <w:color w:val="000000"/>
        </w:rPr>
        <w:t xml:space="preserve"> 2/6 c</w:t>
      </w:r>
      <w:r>
        <w:rPr>
          <w:snapToGrid w:val="0"/>
          <w:color w:val="000000"/>
        </w:rPr>
        <w:t xml:space="preserve">  - 161</w:t>
      </w:r>
      <w:r w:rsidR="00A76EF1">
        <w:rPr>
          <w:snapToGrid w:val="0"/>
          <w:color w:val="000000"/>
        </w:rPr>
        <w:t>21</w:t>
      </w:r>
      <w:r>
        <w:rPr>
          <w:snapToGrid w:val="0"/>
          <w:color w:val="000000"/>
        </w:rPr>
        <w:t xml:space="preserve"> Genova </w:t>
      </w:r>
    </w:p>
    <w:p w14:paraId="744C19D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010465507  - Fax 0106426133</w:t>
      </w:r>
    </w:p>
    <w:p w14:paraId="2687FA84" w14:textId="77777777" w:rsidR="004944D8" w:rsidRDefault="004944D8">
      <w:pPr>
        <w:widowControl w:val="0"/>
        <w:tabs>
          <w:tab w:val="left" w:pos="2321"/>
        </w:tabs>
        <w:rPr>
          <w:snapToGrid w:val="0"/>
          <w:color w:val="000000"/>
        </w:rPr>
      </w:pPr>
      <w:r>
        <w:rPr>
          <w:snapToGrid w:val="0"/>
          <w:color w:val="000000"/>
        </w:rPr>
        <w:tab/>
        <w:t>e-mail  consolato.svezia.genova@</w:t>
      </w:r>
      <w:r w:rsidR="00A76EF1">
        <w:rPr>
          <w:snapToGrid w:val="0"/>
          <w:color w:val="000000"/>
        </w:rPr>
        <w:t>fibertrade</w:t>
      </w:r>
      <w:r>
        <w:rPr>
          <w:snapToGrid w:val="0"/>
          <w:color w:val="000000"/>
        </w:rPr>
        <w:t>.it</w:t>
      </w:r>
      <w:r>
        <w:rPr>
          <w:snapToGrid w:val="0"/>
          <w:color w:val="000000"/>
        </w:rPr>
        <w:tab/>
      </w:r>
    </w:p>
    <w:p w14:paraId="49A2506D"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B542DC" w:rsidRPr="00B542DC">
        <w:rPr>
          <w:snapToGrid w:val="0"/>
        </w:rPr>
        <w:t xml:space="preserve">Liguria </w:t>
      </w:r>
      <w:r w:rsidR="00153EC5">
        <w:rPr>
          <w:snapToGrid w:val="0"/>
        </w:rPr>
        <w:t xml:space="preserve">(eccetto Provincia di Imperia) </w:t>
      </w:r>
      <w:r w:rsidR="00B542DC" w:rsidRPr="00B542DC">
        <w:rPr>
          <w:snapToGrid w:val="0"/>
        </w:rPr>
        <w:t xml:space="preserve">e </w:t>
      </w:r>
      <w:r w:rsidRPr="00B542DC">
        <w:rPr>
          <w:snapToGrid w:val="0"/>
        </w:rPr>
        <w:t>Provinc</w:t>
      </w:r>
      <w:r w:rsidR="00B542DC" w:rsidRPr="00B542DC">
        <w:rPr>
          <w:snapToGrid w:val="0"/>
        </w:rPr>
        <w:t>ia</w:t>
      </w:r>
      <w:r w:rsidRPr="00B542DC">
        <w:rPr>
          <w:snapToGrid w:val="0"/>
        </w:rPr>
        <w:t xml:space="preserve"> di </w:t>
      </w:r>
      <w:r w:rsidR="00B542DC" w:rsidRPr="00B542DC">
        <w:rPr>
          <w:snapToGrid w:val="0"/>
        </w:rPr>
        <w:t>Massa Carrar</w:t>
      </w:r>
      <w:r w:rsidRPr="00B542DC">
        <w:rPr>
          <w:snapToGrid w:val="0"/>
        </w:rPr>
        <w:t>a</w:t>
      </w:r>
    </w:p>
    <w:p w14:paraId="72F44175" w14:textId="77777777" w:rsidR="004944D8" w:rsidRDefault="00B542DC">
      <w:pPr>
        <w:pStyle w:val="Corpodeltesto2"/>
        <w:spacing w:before="277"/>
      </w:pPr>
      <w:r>
        <w:t xml:space="preserve">Signor  MATTIAS </w:t>
      </w:r>
      <w:r w:rsidR="00A22E44">
        <w:t xml:space="preserve">LEO OLOF </w:t>
      </w:r>
      <w:r>
        <w:t>PIHLGREN</w:t>
      </w:r>
      <w:r w:rsidR="004944D8">
        <w:t>, Console Onorario (</w:t>
      </w:r>
      <w:r>
        <w:t>Rinnovo e</w:t>
      </w:r>
      <w:r w:rsidR="004944D8">
        <w:t xml:space="preserve">xequatur </w:t>
      </w:r>
      <w:r w:rsidR="0020120F">
        <w:t>5 gennaio 2022</w:t>
      </w:r>
      <w:r w:rsidR="004944D8">
        <w:t>)</w:t>
      </w:r>
    </w:p>
    <w:p w14:paraId="1F8019DF" w14:textId="77777777" w:rsidR="006300C7" w:rsidRDefault="006300C7" w:rsidP="006300C7">
      <w:pPr>
        <w:widowControl w:val="0"/>
        <w:tabs>
          <w:tab w:val="left" w:pos="90"/>
        </w:tabs>
        <w:rPr>
          <w:b/>
          <w:snapToGrid w:val="0"/>
          <w:color w:val="000080"/>
          <w:u w:val="single"/>
        </w:rPr>
      </w:pPr>
    </w:p>
    <w:p w14:paraId="106D36F0" w14:textId="77777777" w:rsidR="00FA6870" w:rsidRDefault="00FA6870" w:rsidP="00FA6870">
      <w:pPr>
        <w:widowControl w:val="0"/>
        <w:tabs>
          <w:tab w:val="left" w:pos="90"/>
        </w:tabs>
        <w:spacing w:before="277"/>
        <w:rPr>
          <w:b/>
          <w:snapToGrid w:val="0"/>
          <w:color w:val="000080"/>
          <w:sz w:val="26"/>
          <w:u w:val="single"/>
        </w:rPr>
      </w:pPr>
      <w:r>
        <w:rPr>
          <w:b/>
          <w:snapToGrid w:val="0"/>
          <w:color w:val="000080"/>
          <w:u w:val="single"/>
        </w:rPr>
        <w:t xml:space="preserve">NAPOLI - CONSOLATO ONORARIO            </w:t>
      </w:r>
    </w:p>
    <w:p w14:paraId="48E14E22" w14:textId="77777777" w:rsidR="00FA6870" w:rsidRDefault="00FA6870" w:rsidP="00FA687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Palazzina Docks, Molo Carmine, Interno Porto - 80133 Napoli </w:t>
      </w:r>
    </w:p>
    <w:p w14:paraId="067F49FE" w14:textId="77777777" w:rsidR="00FA6870" w:rsidRDefault="00FA6870" w:rsidP="00FA6870">
      <w:pPr>
        <w:widowControl w:val="0"/>
        <w:tabs>
          <w:tab w:val="left" w:pos="90"/>
          <w:tab w:val="left" w:pos="2321"/>
        </w:tabs>
        <w:spacing w:before="40"/>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Tel. 0815512211  0815512947 - Fax 0815512947</w:t>
      </w:r>
    </w:p>
    <w:p w14:paraId="5C464E5E" w14:textId="77777777" w:rsidR="00FA6870" w:rsidRDefault="00FA6870" w:rsidP="00FA6870">
      <w:pPr>
        <w:widowControl w:val="0"/>
        <w:tabs>
          <w:tab w:val="left" w:pos="90"/>
          <w:tab w:val="left" w:pos="2321"/>
        </w:tabs>
        <w:spacing w:before="40"/>
        <w:rPr>
          <w:b/>
          <w:snapToGrid w:val="0"/>
          <w:color w:val="000000"/>
        </w:rPr>
      </w:pPr>
      <w:r>
        <w:rPr>
          <w:snapToGrid w:val="0"/>
          <w:color w:val="000000"/>
        </w:rPr>
        <w:tab/>
      </w:r>
      <w:r>
        <w:rPr>
          <w:snapToGrid w:val="0"/>
          <w:color w:val="000000"/>
        </w:rPr>
        <w:tab/>
        <w:t xml:space="preserve">E-mail  consulate@klingenberg.it  </w:t>
      </w:r>
    </w:p>
    <w:p w14:paraId="103955BA" w14:textId="77777777" w:rsidR="00FA6870" w:rsidRDefault="00FA6870" w:rsidP="00FA687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(eccetto Isola di Capri), Molise, Calabria    </w:t>
      </w:r>
    </w:p>
    <w:p w14:paraId="029A716D" w14:textId="77777777" w:rsidR="00FA6870" w:rsidRDefault="00FA6870" w:rsidP="00FA6870">
      <w:pPr>
        <w:widowControl w:val="0"/>
        <w:tabs>
          <w:tab w:val="left" w:pos="90"/>
          <w:tab w:val="left" w:pos="2321"/>
        </w:tabs>
        <w:spacing w:before="40"/>
        <w:rPr>
          <w:snapToGrid w:val="0"/>
          <w:color w:val="000000"/>
          <w:sz w:val="26"/>
        </w:rPr>
      </w:pPr>
    </w:p>
    <w:p w14:paraId="79FE268E" w14:textId="77777777" w:rsidR="00FA6870" w:rsidRPr="00A769AF" w:rsidRDefault="00FA6870" w:rsidP="00FA6870">
      <w:pPr>
        <w:widowControl w:val="0"/>
        <w:tabs>
          <w:tab w:val="left" w:pos="90"/>
          <w:tab w:val="left" w:pos="2321"/>
        </w:tabs>
        <w:spacing w:before="40"/>
        <w:rPr>
          <w:snapToGrid w:val="0"/>
          <w:color w:val="000000"/>
        </w:rPr>
      </w:pPr>
      <w:r w:rsidRPr="00A769AF">
        <w:rPr>
          <w:snapToGrid w:val="0"/>
          <w:color w:val="000000"/>
        </w:rPr>
        <w:t>Signor ERIK KLINGENBERG, Console Onorario, (</w:t>
      </w:r>
      <w:r w:rsidR="002836AA">
        <w:rPr>
          <w:snapToGrid w:val="0"/>
          <w:color w:val="000000"/>
        </w:rPr>
        <w:t>Rinnovo e</w:t>
      </w:r>
      <w:r w:rsidRPr="00A769AF">
        <w:rPr>
          <w:snapToGrid w:val="0"/>
          <w:color w:val="000000"/>
        </w:rPr>
        <w:t xml:space="preserve">xequatur </w:t>
      </w:r>
      <w:r w:rsidR="004965A1">
        <w:rPr>
          <w:snapToGrid w:val="0"/>
          <w:color w:val="000000"/>
        </w:rPr>
        <w:t>21 novembre 2021</w:t>
      </w:r>
      <w:r w:rsidRPr="00A769AF">
        <w:rPr>
          <w:snapToGrid w:val="0"/>
          <w:color w:val="000000"/>
        </w:rPr>
        <w:t>)</w:t>
      </w:r>
    </w:p>
    <w:p w14:paraId="261A0C20" w14:textId="77777777" w:rsidR="00382B18" w:rsidRDefault="00382B18" w:rsidP="00382B18">
      <w:pPr>
        <w:widowControl w:val="0"/>
        <w:tabs>
          <w:tab w:val="left" w:pos="90"/>
        </w:tabs>
        <w:rPr>
          <w:snapToGrid w:val="0"/>
          <w:color w:val="000000"/>
        </w:rPr>
      </w:pPr>
    </w:p>
    <w:p w14:paraId="504FFFD1" w14:textId="77777777" w:rsidR="00382B18" w:rsidRDefault="00382B18" w:rsidP="00382B18">
      <w:pPr>
        <w:widowControl w:val="0"/>
        <w:tabs>
          <w:tab w:val="left" w:pos="90"/>
        </w:tabs>
        <w:jc w:val="right"/>
        <w:rPr>
          <w:snapToGrid w:val="0"/>
          <w:color w:val="000000"/>
        </w:rPr>
      </w:pPr>
      <w:r>
        <w:rPr>
          <w:snapToGrid w:val="0"/>
          <w:color w:val="000000"/>
        </w:rPr>
        <w:br w:type="page"/>
      </w:r>
      <w:r>
        <w:rPr>
          <w:b/>
          <w:snapToGrid w:val="0"/>
          <w:color w:val="000000"/>
          <w:sz w:val="16"/>
        </w:rPr>
        <w:t>SVEZIA</w:t>
      </w:r>
    </w:p>
    <w:p w14:paraId="2815C6C0" w14:textId="77777777" w:rsidR="00A76560" w:rsidRDefault="00A76560" w:rsidP="00A76560">
      <w:pPr>
        <w:widowControl w:val="0"/>
        <w:tabs>
          <w:tab w:val="left" w:pos="90"/>
        </w:tabs>
        <w:spacing w:before="550"/>
        <w:rPr>
          <w:b/>
          <w:snapToGrid w:val="0"/>
          <w:color w:val="000080"/>
          <w:sz w:val="26"/>
          <w:u w:val="single"/>
        </w:rPr>
      </w:pPr>
      <w:r>
        <w:rPr>
          <w:b/>
          <w:snapToGrid w:val="0"/>
          <w:color w:val="000080"/>
          <w:u w:val="single"/>
        </w:rPr>
        <w:t xml:space="preserve">PALERMO - CONSOLATO ONORARIO            </w:t>
      </w:r>
    </w:p>
    <w:p w14:paraId="667674B6" w14:textId="77777777" w:rsidR="00A76560" w:rsidRDefault="00A76560" w:rsidP="00A7656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E70EE">
        <w:rPr>
          <w:snapToGrid w:val="0"/>
          <w:color w:val="000000"/>
        </w:rPr>
        <w:t>Giovanni Bonanno</w:t>
      </w:r>
      <w:r>
        <w:rPr>
          <w:snapToGrid w:val="0"/>
          <w:color w:val="000000"/>
        </w:rPr>
        <w:t xml:space="preserve">, </w:t>
      </w:r>
      <w:r w:rsidR="006E70EE">
        <w:rPr>
          <w:snapToGrid w:val="0"/>
          <w:color w:val="000000"/>
        </w:rPr>
        <w:t>122</w:t>
      </w:r>
      <w:r>
        <w:rPr>
          <w:snapToGrid w:val="0"/>
          <w:color w:val="000000"/>
        </w:rPr>
        <w:t xml:space="preserve"> - 901</w:t>
      </w:r>
      <w:r w:rsidR="006E70EE">
        <w:rPr>
          <w:snapToGrid w:val="0"/>
          <w:color w:val="000000"/>
        </w:rPr>
        <w:t>4</w:t>
      </w:r>
      <w:r>
        <w:rPr>
          <w:snapToGrid w:val="0"/>
          <w:color w:val="000000"/>
        </w:rPr>
        <w:t xml:space="preserve">3 Palermo </w:t>
      </w:r>
    </w:p>
    <w:p w14:paraId="69685676" w14:textId="77777777" w:rsidR="00A76560" w:rsidRDefault="00A76560" w:rsidP="00A76560">
      <w:pPr>
        <w:widowControl w:val="0"/>
        <w:tabs>
          <w:tab w:val="left" w:pos="2321"/>
        </w:tabs>
        <w:rPr>
          <w:snapToGrid w:val="0"/>
          <w:color w:val="000000"/>
        </w:rPr>
      </w:pPr>
      <w:r>
        <w:rPr>
          <w:rFonts w:ascii="MS Sans Serif" w:hAnsi="MS Sans Serif"/>
          <w:snapToGrid w:val="0"/>
          <w:sz w:val="24"/>
        </w:rPr>
        <w:tab/>
      </w:r>
      <w:r>
        <w:rPr>
          <w:snapToGrid w:val="0"/>
          <w:color w:val="000000"/>
        </w:rPr>
        <w:t>Tel. 091</w:t>
      </w:r>
      <w:r w:rsidR="006E70EE">
        <w:rPr>
          <w:snapToGrid w:val="0"/>
          <w:color w:val="000000"/>
        </w:rPr>
        <w:t>33385</w:t>
      </w:r>
      <w:r>
        <w:rPr>
          <w:snapToGrid w:val="0"/>
          <w:color w:val="000000"/>
        </w:rPr>
        <w:t>0</w:t>
      </w:r>
    </w:p>
    <w:p w14:paraId="62C9DFBB" w14:textId="77777777" w:rsidR="006E70EE" w:rsidRDefault="006E70EE" w:rsidP="00A76560">
      <w:pPr>
        <w:widowControl w:val="0"/>
        <w:tabs>
          <w:tab w:val="left" w:pos="2321"/>
        </w:tabs>
        <w:rPr>
          <w:snapToGrid w:val="0"/>
          <w:color w:val="000000"/>
          <w:sz w:val="23"/>
        </w:rPr>
      </w:pPr>
      <w:r>
        <w:rPr>
          <w:snapToGrid w:val="0"/>
          <w:color w:val="000000"/>
        </w:rPr>
        <w:tab/>
        <w:t>E-mail  consolatosvezia.palermo@hotmail.com</w:t>
      </w:r>
    </w:p>
    <w:p w14:paraId="7598F43A" w14:textId="77777777" w:rsidR="00A76560" w:rsidRDefault="00A76560" w:rsidP="00A7656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E70EE">
        <w:rPr>
          <w:snapToGrid w:val="0"/>
        </w:rPr>
        <w:t>Sicilia</w:t>
      </w:r>
    </w:p>
    <w:p w14:paraId="07DE5979" w14:textId="77777777" w:rsidR="00A76560" w:rsidRDefault="00A76560" w:rsidP="00A76560">
      <w:pPr>
        <w:widowControl w:val="0"/>
        <w:tabs>
          <w:tab w:val="left" w:pos="90"/>
        </w:tabs>
        <w:spacing w:before="277"/>
        <w:rPr>
          <w:snapToGrid w:val="0"/>
          <w:color w:val="000000"/>
        </w:rPr>
      </w:pPr>
      <w:r>
        <w:rPr>
          <w:snapToGrid w:val="0"/>
          <w:color w:val="000000"/>
        </w:rPr>
        <w:t>Signor</w:t>
      </w:r>
      <w:r w:rsidR="006E70EE">
        <w:rPr>
          <w:snapToGrid w:val="0"/>
          <w:color w:val="000000"/>
        </w:rPr>
        <w:t>a</w:t>
      </w:r>
      <w:r>
        <w:rPr>
          <w:snapToGrid w:val="0"/>
          <w:color w:val="000000"/>
        </w:rPr>
        <w:t xml:space="preserve"> </w:t>
      </w:r>
      <w:r w:rsidR="006E70EE">
        <w:rPr>
          <w:snapToGrid w:val="0"/>
          <w:color w:val="000000"/>
        </w:rPr>
        <w:t>ISABELLA</w:t>
      </w:r>
      <w:r>
        <w:rPr>
          <w:snapToGrid w:val="0"/>
          <w:color w:val="000000"/>
        </w:rPr>
        <w:t xml:space="preserve"> </w:t>
      </w:r>
      <w:r w:rsidR="006E70EE">
        <w:rPr>
          <w:snapToGrid w:val="0"/>
          <w:color w:val="000000"/>
        </w:rPr>
        <w:t>TAGLIAVI</w:t>
      </w:r>
      <w:r>
        <w:rPr>
          <w:snapToGrid w:val="0"/>
          <w:color w:val="000000"/>
        </w:rPr>
        <w:t>A, Console Onorario (</w:t>
      </w:r>
      <w:r w:rsidR="006E70EE">
        <w:rPr>
          <w:snapToGrid w:val="0"/>
          <w:color w:val="000000"/>
        </w:rPr>
        <w:t>E</w:t>
      </w:r>
      <w:r>
        <w:rPr>
          <w:snapToGrid w:val="0"/>
          <w:color w:val="000000"/>
        </w:rPr>
        <w:t xml:space="preserve">xequatur </w:t>
      </w:r>
      <w:r w:rsidR="00B36D9C">
        <w:rPr>
          <w:snapToGrid w:val="0"/>
          <w:color w:val="000000"/>
        </w:rPr>
        <w:t>14 ottobre 2024</w:t>
      </w:r>
      <w:r>
        <w:rPr>
          <w:snapToGrid w:val="0"/>
          <w:color w:val="000000"/>
        </w:rPr>
        <w:t>)</w:t>
      </w:r>
    </w:p>
    <w:p w14:paraId="781B28EE" w14:textId="77777777" w:rsidR="009571D0" w:rsidRDefault="009571D0" w:rsidP="009571D0">
      <w:pPr>
        <w:widowControl w:val="0"/>
        <w:tabs>
          <w:tab w:val="left" w:pos="90"/>
        </w:tabs>
        <w:spacing w:before="550"/>
        <w:rPr>
          <w:b/>
          <w:snapToGrid w:val="0"/>
          <w:color w:val="000080"/>
          <w:sz w:val="26"/>
          <w:u w:val="single"/>
        </w:rPr>
      </w:pPr>
      <w:r>
        <w:rPr>
          <w:b/>
          <w:snapToGrid w:val="0"/>
          <w:color w:val="000080"/>
          <w:u w:val="single"/>
        </w:rPr>
        <w:t xml:space="preserve">SANREMO - CONSOLATO ONORARIO            </w:t>
      </w:r>
    </w:p>
    <w:p w14:paraId="44FE3895" w14:textId="77777777" w:rsidR="009571D0" w:rsidRDefault="009571D0" w:rsidP="009571D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9571D0">
        <w:rPr>
          <w:snapToGrid w:val="0"/>
          <w:color w:val="000000"/>
        </w:rPr>
        <w:t xml:space="preserve">Villa Nobel </w:t>
      </w:r>
      <w:r>
        <w:rPr>
          <w:snapToGrid w:val="0"/>
          <w:color w:val="000000"/>
        </w:rPr>
        <w:t xml:space="preserve">– Corso F. Cavallotti, 116 - 18038 Sanremo (IM) </w:t>
      </w:r>
    </w:p>
    <w:p w14:paraId="67CD8B5C" w14:textId="77777777" w:rsidR="009571D0" w:rsidRDefault="009571D0" w:rsidP="009571D0">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200115">
        <w:rPr>
          <w:snapToGrid w:val="0"/>
          <w:color w:val="000000"/>
        </w:rPr>
        <w:t xml:space="preserve"> </w:t>
      </w:r>
      <w:r>
        <w:rPr>
          <w:snapToGrid w:val="0"/>
          <w:color w:val="000000"/>
        </w:rPr>
        <w:t>0184 501017</w:t>
      </w:r>
    </w:p>
    <w:p w14:paraId="53684374" w14:textId="77777777" w:rsidR="009571D0" w:rsidRDefault="009571D0" w:rsidP="009571D0">
      <w:pPr>
        <w:widowControl w:val="0"/>
        <w:tabs>
          <w:tab w:val="left" w:pos="2321"/>
        </w:tabs>
        <w:rPr>
          <w:snapToGrid w:val="0"/>
          <w:color w:val="000000"/>
          <w:sz w:val="23"/>
        </w:rPr>
      </w:pPr>
      <w:r>
        <w:rPr>
          <w:snapToGrid w:val="0"/>
          <w:color w:val="000000"/>
        </w:rPr>
        <w:tab/>
        <w:t xml:space="preserve">E-mail  </w:t>
      </w:r>
      <w:hyperlink r:id="rId511" w:history="1">
        <w:r w:rsidRPr="00F8043B">
          <w:rPr>
            <w:rStyle w:val="Collegamentoipertestuale"/>
            <w:snapToGrid w:val="0"/>
          </w:rPr>
          <w:t>consolato.svezia.sr@villanobel.it</w:t>
        </w:r>
      </w:hyperlink>
      <w:r>
        <w:rPr>
          <w:snapToGrid w:val="0"/>
          <w:color w:val="000000"/>
        </w:rPr>
        <w:t xml:space="preserve"> </w:t>
      </w:r>
    </w:p>
    <w:p w14:paraId="61F09CB8" w14:textId="77777777" w:rsidR="009571D0" w:rsidRDefault="009571D0" w:rsidP="009571D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Provincia di Imperia</w:t>
      </w:r>
    </w:p>
    <w:p w14:paraId="66B9280B" w14:textId="77777777" w:rsidR="009571D0" w:rsidRDefault="009571D0" w:rsidP="009571D0">
      <w:pPr>
        <w:widowControl w:val="0"/>
        <w:tabs>
          <w:tab w:val="left" w:pos="90"/>
        </w:tabs>
        <w:spacing w:before="277"/>
        <w:rPr>
          <w:snapToGrid w:val="0"/>
          <w:color w:val="000000"/>
        </w:rPr>
      </w:pPr>
      <w:r>
        <w:rPr>
          <w:snapToGrid w:val="0"/>
          <w:color w:val="000000"/>
        </w:rPr>
        <w:t>Signor GIAN MARIA LETO, Console Onorario (Exequatur 28 dicembre 2023)</w:t>
      </w:r>
    </w:p>
    <w:p w14:paraId="684208BB"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TRIESTE - CONSOLATO ONORARIO            </w:t>
      </w:r>
    </w:p>
    <w:p w14:paraId="4855ECD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526FB7">
        <w:rPr>
          <w:snapToGrid w:val="0"/>
          <w:color w:val="000000"/>
        </w:rPr>
        <w:t xml:space="preserve"> San Nicolò</w:t>
      </w:r>
      <w:r>
        <w:rPr>
          <w:snapToGrid w:val="0"/>
          <w:color w:val="000000"/>
        </w:rPr>
        <w:t xml:space="preserve">, </w:t>
      </w:r>
      <w:r w:rsidR="00526FB7">
        <w:rPr>
          <w:snapToGrid w:val="0"/>
          <w:color w:val="000000"/>
        </w:rPr>
        <w:t>15 - 34121</w:t>
      </w:r>
      <w:r>
        <w:rPr>
          <w:snapToGrid w:val="0"/>
          <w:color w:val="000000"/>
        </w:rPr>
        <w:t xml:space="preserve"> Trieste </w:t>
      </w:r>
    </w:p>
    <w:p w14:paraId="236CA896"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526FB7">
        <w:rPr>
          <w:snapToGrid w:val="0"/>
          <w:color w:val="000000"/>
        </w:rPr>
        <w:t>+39 3387132835</w:t>
      </w:r>
      <w:r>
        <w:rPr>
          <w:snapToGrid w:val="0"/>
          <w:color w:val="000000"/>
        </w:rPr>
        <w:t xml:space="preserve">  </w:t>
      </w:r>
    </w:p>
    <w:p w14:paraId="1A8C5537" w14:textId="77777777" w:rsidR="00526FB7" w:rsidRDefault="00526FB7">
      <w:pPr>
        <w:widowControl w:val="0"/>
        <w:tabs>
          <w:tab w:val="left" w:pos="2321"/>
        </w:tabs>
        <w:rPr>
          <w:snapToGrid w:val="0"/>
          <w:color w:val="000000"/>
          <w:sz w:val="23"/>
        </w:rPr>
      </w:pPr>
      <w:r>
        <w:rPr>
          <w:snapToGrid w:val="0"/>
          <w:color w:val="000000"/>
        </w:rPr>
        <w:tab/>
        <w:t xml:space="preserve">E-mail  </w:t>
      </w:r>
      <w:hyperlink r:id="rId512" w:history="1">
        <w:r w:rsidRPr="00F81AA3">
          <w:rPr>
            <w:rStyle w:val="Collegamentoipertestuale"/>
            <w:snapToGrid w:val="0"/>
          </w:rPr>
          <w:t>consolato.svezia.trieste@gmail.com</w:t>
        </w:r>
      </w:hyperlink>
      <w:r>
        <w:rPr>
          <w:snapToGrid w:val="0"/>
          <w:color w:val="000000"/>
        </w:rPr>
        <w:t xml:space="preserve"> </w:t>
      </w:r>
    </w:p>
    <w:p w14:paraId="14ADE6D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B943C1">
        <w:rPr>
          <w:snapToGrid w:val="0"/>
          <w:color w:val="000000"/>
        </w:rPr>
        <w:t xml:space="preserve">Friuli </w:t>
      </w:r>
      <w:r>
        <w:rPr>
          <w:snapToGrid w:val="0"/>
          <w:color w:val="000000"/>
        </w:rPr>
        <w:t xml:space="preserve">Venezia Giulia                          </w:t>
      </w:r>
    </w:p>
    <w:p w14:paraId="6E7D80FF" w14:textId="77777777" w:rsidR="004944D8" w:rsidRDefault="004944D8">
      <w:pPr>
        <w:widowControl w:val="0"/>
        <w:tabs>
          <w:tab w:val="left" w:pos="90"/>
        </w:tabs>
        <w:spacing w:before="277"/>
        <w:rPr>
          <w:snapToGrid w:val="0"/>
          <w:color w:val="000000"/>
        </w:rPr>
      </w:pPr>
      <w:r>
        <w:rPr>
          <w:snapToGrid w:val="0"/>
          <w:color w:val="000000"/>
        </w:rPr>
        <w:t>Signor</w:t>
      </w:r>
      <w:r w:rsidR="00526FB7">
        <w:rPr>
          <w:snapToGrid w:val="0"/>
          <w:color w:val="000000"/>
        </w:rPr>
        <w:t>a</w:t>
      </w:r>
      <w:r>
        <w:rPr>
          <w:snapToGrid w:val="0"/>
          <w:color w:val="000000"/>
        </w:rPr>
        <w:t xml:space="preserve"> </w:t>
      </w:r>
      <w:r w:rsidR="009571D0">
        <w:rPr>
          <w:snapToGrid w:val="0"/>
          <w:color w:val="000000"/>
        </w:rPr>
        <w:t>CRISTI</w:t>
      </w:r>
      <w:r w:rsidR="00526FB7">
        <w:rPr>
          <w:snapToGrid w:val="0"/>
          <w:color w:val="000000"/>
        </w:rPr>
        <w:t>NA SBAIZERO</w:t>
      </w:r>
      <w:r>
        <w:rPr>
          <w:snapToGrid w:val="0"/>
          <w:color w:val="000000"/>
        </w:rPr>
        <w:t>, Console Onorario (</w:t>
      </w:r>
      <w:r w:rsidR="00526FB7">
        <w:rPr>
          <w:snapToGrid w:val="0"/>
          <w:color w:val="000000"/>
        </w:rPr>
        <w:t>E</w:t>
      </w:r>
      <w:r>
        <w:rPr>
          <w:snapToGrid w:val="0"/>
          <w:color w:val="000000"/>
        </w:rPr>
        <w:t xml:space="preserve">xequatur </w:t>
      </w:r>
      <w:r w:rsidR="00526FB7">
        <w:rPr>
          <w:snapToGrid w:val="0"/>
          <w:color w:val="000000"/>
        </w:rPr>
        <w:t>28 aprile 2022</w:t>
      </w:r>
      <w:r>
        <w:rPr>
          <w:snapToGrid w:val="0"/>
          <w:color w:val="000000"/>
        </w:rPr>
        <w:t>)</w:t>
      </w:r>
    </w:p>
    <w:p w14:paraId="5FCAADF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7D81F71C" w14:textId="77777777" w:rsidR="00325131" w:rsidRDefault="00325131" w:rsidP="0032513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41077">
        <w:rPr>
          <w:snapToGrid w:val="0"/>
        </w:rPr>
        <w:t xml:space="preserve">Fondazione </w:t>
      </w:r>
      <w:proofErr w:type="spellStart"/>
      <w:r w:rsidR="00841077">
        <w:rPr>
          <w:snapToGrid w:val="0"/>
        </w:rPr>
        <w:t>Venetian</w:t>
      </w:r>
      <w:proofErr w:type="spellEnd"/>
      <w:r w:rsidR="00841077">
        <w:rPr>
          <w:snapToGrid w:val="0"/>
        </w:rPr>
        <w:t xml:space="preserve"> Heritage Onlus – Palazzetto de Pisis – Dorsoduro, 1709/a</w:t>
      </w:r>
      <w:r>
        <w:rPr>
          <w:snapToGrid w:val="0"/>
          <w:color w:val="000000"/>
        </w:rPr>
        <w:t xml:space="preserve"> - 3012</w:t>
      </w:r>
      <w:r w:rsidR="00841077">
        <w:rPr>
          <w:snapToGrid w:val="0"/>
          <w:color w:val="000000"/>
        </w:rPr>
        <w:t>3</w:t>
      </w:r>
      <w:r>
        <w:rPr>
          <w:snapToGrid w:val="0"/>
          <w:color w:val="000000"/>
        </w:rPr>
        <w:t xml:space="preserve"> Venezia </w:t>
      </w:r>
    </w:p>
    <w:p w14:paraId="7DF1E774" w14:textId="77777777" w:rsidR="00D02925" w:rsidRDefault="00325131" w:rsidP="00325131">
      <w:pPr>
        <w:widowControl w:val="0"/>
        <w:tabs>
          <w:tab w:val="left" w:pos="2321"/>
        </w:tabs>
        <w:rPr>
          <w:snapToGrid w:val="0"/>
          <w:color w:val="000000"/>
        </w:rPr>
      </w:pPr>
      <w:r>
        <w:rPr>
          <w:rFonts w:ascii="MS Sans Serif" w:hAnsi="MS Sans Serif"/>
          <w:snapToGrid w:val="0"/>
          <w:sz w:val="24"/>
        </w:rPr>
        <w:tab/>
      </w:r>
      <w:r>
        <w:rPr>
          <w:snapToGrid w:val="0"/>
          <w:color w:val="000000"/>
        </w:rPr>
        <w:t>Tel. 041</w:t>
      </w:r>
      <w:r w:rsidR="00841077">
        <w:rPr>
          <w:snapToGrid w:val="0"/>
          <w:color w:val="000000"/>
        </w:rPr>
        <w:t>2770780</w:t>
      </w:r>
      <w:r>
        <w:rPr>
          <w:snapToGrid w:val="0"/>
          <w:color w:val="000000"/>
        </w:rPr>
        <w:t xml:space="preserve"> - Fax 041</w:t>
      </w:r>
      <w:r w:rsidR="00841077">
        <w:rPr>
          <w:snapToGrid w:val="0"/>
          <w:color w:val="000000"/>
        </w:rPr>
        <w:t>27</w:t>
      </w:r>
      <w:r w:rsidR="00B95680">
        <w:rPr>
          <w:snapToGrid w:val="0"/>
          <w:color w:val="000000"/>
        </w:rPr>
        <w:t>7</w:t>
      </w:r>
      <w:r w:rsidR="00841077">
        <w:rPr>
          <w:snapToGrid w:val="0"/>
          <w:color w:val="000000"/>
        </w:rPr>
        <w:t>6505</w:t>
      </w:r>
    </w:p>
    <w:p w14:paraId="444937C3" w14:textId="77777777" w:rsidR="00325131" w:rsidRDefault="00D02925" w:rsidP="00325131">
      <w:pPr>
        <w:widowControl w:val="0"/>
        <w:tabs>
          <w:tab w:val="left" w:pos="2321"/>
        </w:tabs>
        <w:rPr>
          <w:snapToGrid w:val="0"/>
          <w:color w:val="000000"/>
          <w:sz w:val="23"/>
        </w:rPr>
      </w:pPr>
      <w:r>
        <w:rPr>
          <w:snapToGrid w:val="0"/>
          <w:color w:val="000000"/>
        </w:rPr>
        <w:tab/>
        <w:t>E-mail  consolato.svezia</w:t>
      </w:r>
      <w:r w:rsidR="00841077">
        <w:rPr>
          <w:snapToGrid w:val="0"/>
          <w:color w:val="000000"/>
        </w:rPr>
        <w:t>.ve</w:t>
      </w:r>
      <w:r>
        <w:rPr>
          <w:snapToGrid w:val="0"/>
          <w:color w:val="000000"/>
        </w:rPr>
        <w:t>@gmail.com</w:t>
      </w:r>
      <w:r w:rsidR="00325131">
        <w:rPr>
          <w:snapToGrid w:val="0"/>
          <w:color w:val="000000"/>
        </w:rPr>
        <w:t xml:space="preserve">  </w:t>
      </w:r>
    </w:p>
    <w:p w14:paraId="47ED1FF6" w14:textId="77777777" w:rsidR="00325131" w:rsidRDefault="00554FBC" w:rsidP="00554FBC">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EB5830">
        <w:rPr>
          <w:snapToGrid w:val="0"/>
          <w:color w:val="000000"/>
        </w:rPr>
        <w:t>Veneto</w:t>
      </w:r>
      <w:r>
        <w:rPr>
          <w:snapToGrid w:val="0"/>
          <w:color w:val="000000"/>
        </w:rPr>
        <w:t>, Trentino Alto Adige</w:t>
      </w:r>
    </w:p>
    <w:p w14:paraId="6EEFFE53" w14:textId="77777777" w:rsidR="00325131" w:rsidRDefault="00325131" w:rsidP="00554FBC">
      <w:pPr>
        <w:widowControl w:val="0"/>
        <w:tabs>
          <w:tab w:val="left" w:pos="90"/>
          <w:tab w:val="left" w:pos="2321"/>
        </w:tabs>
        <w:rPr>
          <w:snapToGrid w:val="0"/>
          <w:color w:val="000000"/>
        </w:rPr>
      </w:pPr>
    </w:p>
    <w:p w14:paraId="07FCADD1" w14:textId="77777777" w:rsidR="00554FBC" w:rsidRDefault="00325131" w:rsidP="00554FBC">
      <w:pPr>
        <w:widowControl w:val="0"/>
        <w:tabs>
          <w:tab w:val="left" w:pos="90"/>
          <w:tab w:val="left" w:pos="2321"/>
        </w:tabs>
        <w:rPr>
          <w:snapToGrid w:val="0"/>
          <w:color w:val="000000"/>
          <w:sz w:val="26"/>
        </w:rPr>
      </w:pPr>
      <w:r>
        <w:rPr>
          <w:snapToGrid w:val="0"/>
          <w:color w:val="000000"/>
        </w:rPr>
        <w:t xml:space="preserve">Signor </w:t>
      </w:r>
      <w:r w:rsidR="00251017">
        <w:rPr>
          <w:snapToGrid w:val="0"/>
          <w:color w:val="000000"/>
        </w:rPr>
        <w:t>FRANCESCO BERGAMO</w:t>
      </w:r>
      <w:r>
        <w:rPr>
          <w:snapToGrid w:val="0"/>
          <w:color w:val="000000"/>
        </w:rPr>
        <w:t>, Console Onorario (</w:t>
      </w:r>
      <w:r w:rsidR="00251017">
        <w:rPr>
          <w:snapToGrid w:val="0"/>
          <w:color w:val="000000"/>
        </w:rPr>
        <w:t>E</w:t>
      </w:r>
      <w:r>
        <w:rPr>
          <w:snapToGrid w:val="0"/>
          <w:color w:val="000000"/>
        </w:rPr>
        <w:t xml:space="preserve">xequatur </w:t>
      </w:r>
      <w:r w:rsidR="00995864">
        <w:rPr>
          <w:snapToGrid w:val="0"/>
          <w:color w:val="000000"/>
        </w:rPr>
        <w:t>2</w:t>
      </w:r>
      <w:r>
        <w:rPr>
          <w:snapToGrid w:val="0"/>
          <w:color w:val="000000"/>
        </w:rPr>
        <w:t xml:space="preserve"> settembre 20</w:t>
      </w:r>
      <w:r w:rsidR="00251017">
        <w:rPr>
          <w:snapToGrid w:val="0"/>
          <w:color w:val="000000"/>
        </w:rPr>
        <w:t>20</w:t>
      </w:r>
      <w:r>
        <w:rPr>
          <w:snapToGrid w:val="0"/>
          <w:color w:val="000000"/>
        </w:rPr>
        <w:t>)</w:t>
      </w:r>
    </w:p>
    <w:p w14:paraId="03A4E18D" w14:textId="77777777" w:rsidR="004944D8" w:rsidRDefault="004944D8">
      <w:pPr>
        <w:widowControl w:val="0"/>
        <w:tabs>
          <w:tab w:val="left" w:pos="90"/>
        </w:tabs>
        <w:jc w:val="center"/>
        <w:rPr>
          <w:snapToGrid w:val="0"/>
          <w:color w:val="000000"/>
        </w:rPr>
      </w:pPr>
    </w:p>
    <w:p w14:paraId="676DA1A8" w14:textId="77777777" w:rsidR="004944D8" w:rsidRDefault="004944D8">
      <w:pPr>
        <w:widowControl w:val="0"/>
        <w:tabs>
          <w:tab w:val="left" w:pos="90"/>
        </w:tabs>
        <w:jc w:val="center"/>
        <w:rPr>
          <w:snapToGrid w:val="0"/>
          <w:color w:val="000000"/>
        </w:rPr>
      </w:pPr>
    </w:p>
    <w:p w14:paraId="73DF9626" w14:textId="77777777" w:rsidR="004944D8" w:rsidRDefault="004944D8">
      <w:pPr>
        <w:widowControl w:val="0"/>
        <w:tabs>
          <w:tab w:val="left" w:pos="90"/>
        </w:tabs>
        <w:jc w:val="center"/>
        <w:rPr>
          <w:snapToGrid w:val="0"/>
          <w:color w:val="000000"/>
        </w:rPr>
      </w:pPr>
    </w:p>
    <w:p w14:paraId="63903420" w14:textId="77777777" w:rsidR="004944D8" w:rsidRDefault="004944D8">
      <w:pPr>
        <w:widowControl w:val="0"/>
        <w:tabs>
          <w:tab w:val="left" w:pos="90"/>
        </w:tabs>
        <w:jc w:val="center"/>
        <w:rPr>
          <w:snapToGrid w:val="0"/>
          <w:color w:val="000000"/>
        </w:rPr>
      </w:pPr>
    </w:p>
    <w:p w14:paraId="2E2CA770" w14:textId="77777777" w:rsidR="004944D8" w:rsidRDefault="004944D8">
      <w:pPr>
        <w:widowControl w:val="0"/>
        <w:tabs>
          <w:tab w:val="left" w:pos="90"/>
        </w:tabs>
        <w:jc w:val="center"/>
        <w:rPr>
          <w:snapToGrid w:val="0"/>
          <w:color w:val="000000"/>
        </w:rPr>
      </w:pPr>
    </w:p>
    <w:p w14:paraId="0220382D" w14:textId="77777777" w:rsidR="004944D8" w:rsidRDefault="004944D8">
      <w:pPr>
        <w:widowControl w:val="0"/>
        <w:tabs>
          <w:tab w:val="left" w:pos="90"/>
        </w:tabs>
        <w:jc w:val="center"/>
        <w:rPr>
          <w:snapToGrid w:val="0"/>
          <w:color w:val="000000"/>
        </w:rPr>
      </w:pPr>
    </w:p>
    <w:p w14:paraId="2917CA93" w14:textId="77777777" w:rsidR="004944D8" w:rsidRDefault="004944D8">
      <w:pPr>
        <w:widowControl w:val="0"/>
        <w:tabs>
          <w:tab w:val="left" w:pos="90"/>
        </w:tabs>
        <w:jc w:val="center"/>
        <w:rPr>
          <w:snapToGrid w:val="0"/>
          <w:color w:val="000000"/>
        </w:rPr>
      </w:pPr>
    </w:p>
    <w:p w14:paraId="10C33409" w14:textId="77777777" w:rsidR="004944D8" w:rsidRDefault="004944D8">
      <w:pPr>
        <w:widowControl w:val="0"/>
        <w:tabs>
          <w:tab w:val="left" w:pos="90"/>
        </w:tabs>
        <w:jc w:val="center"/>
        <w:rPr>
          <w:snapToGrid w:val="0"/>
          <w:color w:val="000000"/>
        </w:rPr>
      </w:pPr>
    </w:p>
    <w:p w14:paraId="2BB00474" w14:textId="77777777" w:rsidR="004944D8" w:rsidRDefault="004944D8">
      <w:pPr>
        <w:widowControl w:val="0"/>
        <w:tabs>
          <w:tab w:val="left" w:pos="90"/>
        </w:tabs>
        <w:jc w:val="center"/>
        <w:rPr>
          <w:snapToGrid w:val="0"/>
          <w:color w:val="000000"/>
        </w:rPr>
      </w:pPr>
    </w:p>
    <w:p w14:paraId="1AA79F0C" w14:textId="77777777" w:rsidR="004944D8" w:rsidRDefault="004944D8">
      <w:pPr>
        <w:widowControl w:val="0"/>
        <w:tabs>
          <w:tab w:val="left" w:pos="90"/>
        </w:tabs>
        <w:jc w:val="center"/>
        <w:rPr>
          <w:snapToGrid w:val="0"/>
          <w:color w:val="000000"/>
        </w:rPr>
      </w:pPr>
    </w:p>
    <w:p w14:paraId="2B8D5F16" w14:textId="77777777" w:rsidR="004944D8" w:rsidRDefault="004944D8">
      <w:pPr>
        <w:widowControl w:val="0"/>
        <w:tabs>
          <w:tab w:val="left" w:pos="90"/>
        </w:tabs>
        <w:jc w:val="center"/>
        <w:rPr>
          <w:snapToGrid w:val="0"/>
          <w:color w:val="000000"/>
        </w:rPr>
      </w:pPr>
    </w:p>
    <w:p w14:paraId="69858CA8" w14:textId="77777777" w:rsidR="004944D8" w:rsidRDefault="004944D8">
      <w:pPr>
        <w:widowControl w:val="0"/>
        <w:tabs>
          <w:tab w:val="left" w:pos="90"/>
        </w:tabs>
        <w:jc w:val="center"/>
        <w:rPr>
          <w:snapToGrid w:val="0"/>
          <w:color w:val="000000"/>
        </w:rPr>
      </w:pPr>
    </w:p>
    <w:p w14:paraId="4371F5AD" w14:textId="77777777" w:rsidR="004944D8" w:rsidRDefault="00FD0F72">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SVIZZERA</w:t>
      </w:r>
    </w:p>
    <w:p w14:paraId="05EAD63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0496" behindDoc="0" locked="0" layoutInCell="1" allowOverlap="1" wp14:anchorId="23953619" wp14:editId="2E491907">
            <wp:simplePos x="0" y="0"/>
            <wp:positionH relativeFrom="column">
              <wp:posOffset>5783580</wp:posOffset>
            </wp:positionH>
            <wp:positionV relativeFrom="paragraph">
              <wp:posOffset>104140</wp:posOffset>
            </wp:positionV>
            <wp:extent cx="744220" cy="598170"/>
            <wp:effectExtent l="19050" t="19050" r="0" b="0"/>
            <wp:wrapNone/>
            <wp:docPr id="266" name="Immagin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5"/>
                    <pic:cNvPicPr>
                      <a:picLocks noChangeAspect="1" noChangeArrowheads="1"/>
                    </pic:cNvPicPr>
                  </pic:nvPicPr>
                  <pic:blipFill>
                    <a:blip r:embed="rId513">
                      <a:extLst>
                        <a:ext uri="{28A0092B-C50C-407E-A947-70E740481C1C}">
                          <a14:useLocalDpi xmlns:a14="http://schemas.microsoft.com/office/drawing/2010/main" val="0"/>
                        </a:ext>
                      </a:extLst>
                    </a:blip>
                    <a:srcRect/>
                    <a:stretch>
                      <a:fillRect/>
                    </a:stretch>
                  </pic:blipFill>
                  <pic:spPr bwMode="auto">
                    <a:xfrm>
                      <a:off x="0" y="0"/>
                      <a:ext cx="744220" cy="5981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D292386" w14:textId="77777777" w:rsidR="004944D8" w:rsidRDefault="004944D8">
      <w:pPr>
        <w:widowControl w:val="0"/>
        <w:tabs>
          <w:tab w:val="left" w:pos="90"/>
        </w:tabs>
        <w:rPr>
          <w:b/>
          <w:snapToGrid w:val="0"/>
          <w:color w:val="000080"/>
          <w:sz w:val="39"/>
        </w:rPr>
      </w:pPr>
      <w:r>
        <w:rPr>
          <w:b/>
          <w:snapToGrid w:val="0"/>
          <w:color w:val="000080"/>
          <w:sz w:val="32"/>
        </w:rPr>
        <w:t xml:space="preserve">SVIZZERA </w:t>
      </w:r>
    </w:p>
    <w:p w14:paraId="4E4484D9" w14:textId="77777777" w:rsidR="004944D8" w:rsidRDefault="004944D8">
      <w:pPr>
        <w:widowControl w:val="0"/>
        <w:tabs>
          <w:tab w:val="left" w:pos="90"/>
        </w:tabs>
        <w:rPr>
          <w:b/>
          <w:snapToGrid w:val="0"/>
          <w:color w:val="000080"/>
          <w:sz w:val="28"/>
        </w:rPr>
      </w:pPr>
      <w:r>
        <w:rPr>
          <w:b/>
          <w:snapToGrid w:val="0"/>
          <w:color w:val="000080"/>
          <w:sz w:val="22"/>
        </w:rPr>
        <w:t xml:space="preserve">Confederazione Svizzera                                </w:t>
      </w:r>
    </w:p>
    <w:p w14:paraId="35A9696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F3C5AF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agosto</w:t>
      </w:r>
    </w:p>
    <w:p w14:paraId="097AC6CC" w14:textId="77777777" w:rsidR="004944D8" w:rsidRDefault="004944D8">
      <w:pPr>
        <w:widowControl w:val="0"/>
        <w:tabs>
          <w:tab w:val="left" w:pos="90"/>
        </w:tabs>
        <w:rPr>
          <w:b/>
          <w:snapToGrid w:val="0"/>
          <w:color w:val="000080"/>
          <w:u w:val="single"/>
        </w:rPr>
      </w:pPr>
    </w:p>
    <w:p w14:paraId="46292666" w14:textId="77777777" w:rsidR="004944D8" w:rsidRDefault="004944D8">
      <w:pPr>
        <w:widowControl w:val="0"/>
        <w:tabs>
          <w:tab w:val="left" w:pos="90"/>
        </w:tabs>
        <w:rPr>
          <w:b/>
          <w:snapToGrid w:val="0"/>
          <w:color w:val="000080"/>
          <w:u w:val="single"/>
        </w:rPr>
      </w:pPr>
    </w:p>
    <w:p w14:paraId="33B2E9ED" w14:textId="77777777" w:rsidR="004944D8" w:rsidRDefault="004944D8">
      <w:pPr>
        <w:widowControl w:val="0"/>
        <w:tabs>
          <w:tab w:val="left" w:pos="90"/>
        </w:tabs>
        <w:rPr>
          <w:b/>
          <w:snapToGrid w:val="0"/>
          <w:color w:val="000080"/>
          <w:u w:val="single"/>
        </w:rPr>
      </w:pPr>
    </w:p>
    <w:p w14:paraId="71C4FEE3"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2D7349D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Barnaba Oriani, 61 - 00197 Roma </w:t>
      </w:r>
    </w:p>
    <w:p w14:paraId="3AE4B537" w14:textId="77777777" w:rsidR="0030709B" w:rsidRDefault="004944D8" w:rsidP="0030709B">
      <w:pPr>
        <w:widowControl w:val="0"/>
        <w:tabs>
          <w:tab w:val="left" w:pos="2321"/>
        </w:tabs>
        <w:rPr>
          <w:snapToGrid w:val="0"/>
          <w:color w:val="000000"/>
        </w:rPr>
      </w:pPr>
      <w:r>
        <w:rPr>
          <w:rFonts w:ascii="MS Sans Serif" w:hAnsi="MS Sans Serif"/>
          <w:snapToGrid w:val="0"/>
          <w:sz w:val="24"/>
        </w:rPr>
        <w:tab/>
      </w:r>
      <w:r>
        <w:rPr>
          <w:snapToGrid w:val="0"/>
          <w:color w:val="000000"/>
        </w:rPr>
        <w:t>Tel. 06809571 - Fax 068080871</w:t>
      </w:r>
    </w:p>
    <w:p w14:paraId="7308DF56" w14:textId="77777777" w:rsidR="00C20EE2" w:rsidRDefault="00C20EE2" w:rsidP="0030709B">
      <w:pPr>
        <w:widowControl w:val="0"/>
        <w:tabs>
          <w:tab w:val="left" w:pos="2321"/>
        </w:tabs>
        <w:rPr>
          <w:snapToGrid w:val="0"/>
          <w:color w:val="000000"/>
          <w:sz w:val="23"/>
        </w:rPr>
      </w:pPr>
      <w:r>
        <w:rPr>
          <w:snapToGrid w:val="0"/>
          <w:color w:val="000000"/>
        </w:rPr>
        <w:tab/>
        <w:t>E-mail  rom.vertretung@eda.admin.ch</w:t>
      </w:r>
    </w:p>
    <w:p w14:paraId="366CD6B6" w14:textId="77777777" w:rsidR="0085730E" w:rsidRDefault="004944D8" w:rsidP="007E225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85730E">
        <w:rPr>
          <w:snapToGrid w:val="0"/>
          <w:color w:val="000000"/>
        </w:rPr>
        <w:t>Tutto il territorio della Repubblica Italian</w:t>
      </w:r>
      <w:r w:rsidR="007E225C">
        <w:rPr>
          <w:snapToGrid w:val="0"/>
          <w:color w:val="000000"/>
        </w:rPr>
        <w:t>a.</w:t>
      </w:r>
      <w:r w:rsidR="0085730E">
        <w:rPr>
          <w:snapToGrid w:val="0"/>
          <w:color w:val="000000"/>
        </w:rPr>
        <w:t xml:space="preserve"> </w:t>
      </w:r>
    </w:p>
    <w:p w14:paraId="0875D053" w14:textId="77777777" w:rsidR="004944D8" w:rsidRDefault="004944D8">
      <w:pPr>
        <w:pStyle w:val="Corpodeltesto2"/>
        <w:spacing w:before="0"/>
      </w:pPr>
    </w:p>
    <w:p w14:paraId="2AC5A937" w14:textId="77777777" w:rsidR="004944D8" w:rsidRDefault="004944D8">
      <w:pPr>
        <w:widowControl w:val="0"/>
        <w:tabs>
          <w:tab w:val="left" w:pos="90"/>
        </w:tabs>
        <w:rPr>
          <w:b/>
          <w:snapToGrid w:val="0"/>
          <w:color w:val="000080"/>
          <w:u w:val="single"/>
        </w:rPr>
      </w:pPr>
    </w:p>
    <w:p w14:paraId="7BF96B22" w14:textId="77777777" w:rsidR="00555A05" w:rsidRDefault="00555A05">
      <w:pPr>
        <w:widowControl w:val="0"/>
        <w:tabs>
          <w:tab w:val="left" w:pos="90"/>
        </w:tabs>
        <w:rPr>
          <w:b/>
          <w:snapToGrid w:val="0"/>
          <w:color w:val="000080"/>
          <w:u w:val="single"/>
        </w:rPr>
      </w:pPr>
    </w:p>
    <w:p w14:paraId="2A8FF47C" w14:textId="77777777" w:rsidR="004944D8" w:rsidRPr="00FB7F22" w:rsidRDefault="004944D8">
      <w:pPr>
        <w:widowControl w:val="0"/>
        <w:tabs>
          <w:tab w:val="left" w:pos="90"/>
        </w:tabs>
        <w:rPr>
          <w:b/>
          <w:snapToGrid w:val="0"/>
          <w:color w:val="000080"/>
          <w:u w:val="single"/>
        </w:rPr>
      </w:pPr>
    </w:p>
    <w:p w14:paraId="6FA2F9B5"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5A528B9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Palestro, 2 - 20121 Milano </w:t>
      </w:r>
    </w:p>
    <w:p w14:paraId="2BC1FCFE"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027779161 - Fax 0276014296  </w:t>
      </w:r>
    </w:p>
    <w:p w14:paraId="4C136DA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mil.</w:t>
      </w:r>
      <w:r w:rsidR="00430961">
        <w:rPr>
          <w:snapToGrid w:val="0"/>
          <w:color w:val="000000"/>
        </w:rPr>
        <w:t>vertretung@eda.a</w:t>
      </w:r>
      <w:r>
        <w:rPr>
          <w:snapToGrid w:val="0"/>
          <w:color w:val="000000"/>
        </w:rPr>
        <w:t>dmin.ch</w:t>
      </w:r>
    </w:p>
    <w:p w14:paraId="206236D3" w14:textId="77777777" w:rsidR="004944D8" w:rsidRDefault="004944D8" w:rsidP="00C438E7">
      <w:pPr>
        <w:widowControl w:val="0"/>
        <w:tabs>
          <w:tab w:val="left" w:pos="2321"/>
        </w:tabs>
        <w:spacing w:before="49"/>
        <w:ind w:left="2268" w:hanging="2268"/>
        <w:rPr>
          <w:snapToGrid w:val="0"/>
          <w:color w:val="000000"/>
        </w:rPr>
      </w:pPr>
      <w:r>
        <w:rPr>
          <w:b/>
          <w:snapToGrid w:val="0"/>
          <w:color w:val="000000"/>
        </w:rPr>
        <w:t>Circoscrizione</w:t>
      </w:r>
      <w:r>
        <w:rPr>
          <w:rFonts w:ascii="MS Sans Serif" w:hAnsi="MS Sans Serif"/>
          <w:snapToGrid w:val="0"/>
          <w:color w:val="000000"/>
          <w:sz w:val="24"/>
        </w:rPr>
        <w:tab/>
      </w:r>
      <w:r w:rsidR="00C438E7" w:rsidRPr="00C438E7">
        <w:rPr>
          <w:snapToGrid w:val="0"/>
          <w:color w:val="000000"/>
        </w:rPr>
        <w:t>Liguria</w:t>
      </w:r>
      <w:r w:rsidR="00C438E7">
        <w:rPr>
          <w:rFonts w:ascii="MS Sans Serif" w:hAnsi="MS Sans Serif"/>
          <w:snapToGrid w:val="0"/>
          <w:color w:val="000000"/>
          <w:sz w:val="24"/>
        </w:rPr>
        <w:t xml:space="preserve">, </w:t>
      </w:r>
      <w:r>
        <w:rPr>
          <w:snapToGrid w:val="0"/>
          <w:color w:val="000000"/>
        </w:rPr>
        <w:t>Lombardia, Emilia</w:t>
      </w:r>
      <w:r w:rsidR="00885EAA">
        <w:rPr>
          <w:snapToGrid w:val="0"/>
          <w:color w:val="000000"/>
        </w:rPr>
        <w:t xml:space="preserve"> </w:t>
      </w:r>
      <w:r>
        <w:rPr>
          <w:snapToGrid w:val="0"/>
          <w:color w:val="000000"/>
        </w:rPr>
        <w:t xml:space="preserve"> Romagna, Friuli</w:t>
      </w:r>
      <w:r w:rsidR="00885EAA">
        <w:rPr>
          <w:snapToGrid w:val="0"/>
          <w:color w:val="000000"/>
        </w:rPr>
        <w:t xml:space="preserve"> </w:t>
      </w:r>
      <w:r>
        <w:rPr>
          <w:snapToGrid w:val="0"/>
          <w:color w:val="000000"/>
        </w:rPr>
        <w:t xml:space="preserve">Venezia Giulia, </w:t>
      </w:r>
      <w:r w:rsidR="00C438E7">
        <w:rPr>
          <w:snapToGrid w:val="0"/>
          <w:color w:val="000000"/>
        </w:rPr>
        <w:t xml:space="preserve">Piemonte, </w:t>
      </w:r>
      <w:r>
        <w:rPr>
          <w:snapToGrid w:val="0"/>
          <w:color w:val="000000"/>
        </w:rPr>
        <w:t>Trentino</w:t>
      </w:r>
      <w:r w:rsidR="00885EAA">
        <w:rPr>
          <w:snapToGrid w:val="0"/>
          <w:color w:val="000000"/>
        </w:rPr>
        <w:t xml:space="preserve"> </w:t>
      </w:r>
      <w:r>
        <w:rPr>
          <w:snapToGrid w:val="0"/>
          <w:color w:val="000000"/>
        </w:rPr>
        <w:t>Alto Adige, Veneto</w:t>
      </w:r>
      <w:r w:rsidR="00C438E7">
        <w:rPr>
          <w:snapToGrid w:val="0"/>
          <w:color w:val="000000"/>
        </w:rPr>
        <w:t>, Valle d’Aosta</w:t>
      </w:r>
    </w:p>
    <w:p w14:paraId="72DDF4FF" w14:textId="77777777" w:rsidR="004944D8" w:rsidRDefault="004944D8">
      <w:pPr>
        <w:widowControl w:val="0"/>
        <w:tabs>
          <w:tab w:val="left" w:pos="90"/>
          <w:tab w:val="left" w:pos="2321"/>
        </w:tabs>
        <w:spacing w:before="49"/>
        <w:rPr>
          <w:snapToGrid w:val="0"/>
          <w:color w:val="000000"/>
        </w:rPr>
      </w:pPr>
    </w:p>
    <w:p w14:paraId="480CCB41" w14:textId="77777777" w:rsidR="009245E9" w:rsidRDefault="009245E9">
      <w:pPr>
        <w:widowControl w:val="0"/>
        <w:tabs>
          <w:tab w:val="left" w:pos="90"/>
        </w:tabs>
        <w:rPr>
          <w:snapToGrid w:val="0"/>
          <w:color w:val="000000"/>
        </w:rPr>
      </w:pPr>
      <w:r w:rsidRPr="00FE35D7">
        <w:rPr>
          <w:snapToGrid w:val="0"/>
          <w:color w:val="000000"/>
        </w:rPr>
        <w:t xml:space="preserve">Signor </w:t>
      </w:r>
      <w:r w:rsidR="00F13939">
        <w:rPr>
          <w:snapToGrid w:val="0"/>
          <w:color w:val="000000"/>
        </w:rPr>
        <w:t>STEFANO LAZZAROTTO</w:t>
      </w:r>
      <w:r w:rsidRPr="00FE35D7">
        <w:rPr>
          <w:snapToGrid w:val="0"/>
          <w:color w:val="000000"/>
        </w:rPr>
        <w:t>, Console Generale, (Exequatur 1</w:t>
      </w:r>
      <w:r w:rsidR="00F3704F">
        <w:rPr>
          <w:snapToGrid w:val="0"/>
          <w:color w:val="000000"/>
        </w:rPr>
        <w:t>°</w:t>
      </w:r>
      <w:r w:rsidRPr="00FE35D7">
        <w:rPr>
          <w:snapToGrid w:val="0"/>
          <w:color w:val="000000"/>
        </w:rPr>
        <w:t xml:space="preserve"> </w:t>
      </w:r>
      <w:r w:rsidR="00F3704F">
        <w:rPr>
          <w:snapToGrid w:val="0"/>
          <w:color w:val="000000"/>
        </w:rPr>
        <w:t>agosto</w:t>
      </w:r>
      <w:r w:rsidRPr="00FE35D7">
        <w:rPr>
          <w:snapToGrid w:val="0"/>
          <w:color w:val="000000"/>
        </w:rPr>
        <w:t xml:space="preserve"> </w:t>
      </w:r>
      <w:r w:rsidR="00F13939">
        <w:rPr>
          <w:snapToGrid w:val="0"/>
          <w:color w:val="000000"/>
        </w:rPr>
        <w:t>2023</w:t>
      </w:r>
      <w:r w:rsidRPr="00FE35D7">
        <w:rPr>
          <w:snapToGrid w:val="0"/>
          <w:color w:val="000000"/>
        </w:rPr>
        <w:t>)</w:t>
      </w:r>
    </w:p>
    <w:p w14:paraId="2DDE56C1" w14:textId="77777777" w:rsidR="00E95099" w:rsidRPr="00FE35D7" w:rsidRDefault="00E95099">
      <w:pPr>
        <w:widowControl w:val="0"/>
        <w:tabs>
          <w:tab w:val="left" w:pos="90"/>
        </w:tabs>
        <w:rPr>
          <w:snapToGrid w:val="0"/>
          <w:color w:val="000000"/>
        </w:rPr>
      </w:pPr>
      <w:r>
        <w:rPr>
          <w:snapToGrid w:val="0"/>
          <w:color w:val="000000"/>
        </w:rPr>
        <w:t>Signor NICOLA SEBASTIANO WALDO FELDER, Console Generale aggiunto (1° agosto 2023)</w:t>
      </w:r>
    </w:p>
    <w:p w14:paraId="45B2F14C" w14:textId="5E1B5F58" w:rsidR="00441B95" w:rsidRDefault="00054756">
      <w:pPr>
        <w:widowControl w:val="0"/>
        <w:tabs>
          <w:tab w:val="left" w:pos="90"/>
        </w:tabs>
        <w:rPr>
          <w:snapToGrid w:val="0"/>
          <w:color w:val="000000"/>
        </w:rPr>
      </w:pPr>
      <w:r>
        <w:rPr>
          <w:snapToGrid w:val="0"/>
          <w:color w:val="000000"/>
        </w:rPr>
        <w:t>Signor ANTONIO MANCINO</w:t>
      </w:r>
      <w:r w:rsidR="00094ED6">
        <w:rPr>
          <w:snapToGrid w:val="0"/>
          <w:color w:val="000000"/>
        </w:rPr>
        <w:t>, Console (</w:t>
      </w:r>
      <w:r w:rsidR="00CE2630">
        <w:rPr>
          <w:snapToGrid w:val="0"/>
          <w:color w:val="000000"/>
        </w:rPr>
        <w:t xml:space="preserve">1 luglio </w:t>
      </w:r>
      <w:r w:rsidR="00094ED6">
        <w:rPr>
          <w:snapToGrid w:val="0"/>
          <w:color w:val="000000"/>
        </w:rPr>
        <w:t>202</w:t>
      </w:r>
      <w:r>
        <w:rPr>
          <w:snapToGrid w:val="0"/>
          <w:color w:val="000000"/>
        </w:rPr>
        <w:t>5</w:t>
      </w:r>
      <w:r w:rsidR="00094ED6">
        <w:rPr>
          <w:snapToGrid w:val="0"/>
          <w:color w:val="000000"/>
        </w:rPr>
        <w:t>)</w:t>
      </w:r>
    </w:p>
    <w:p w14:paraId="7CDFB983" w14:textId="5CB5B3EA" w:rsidR="00E66640" w:rsidRDefault="00583C3C">
      <w:pPr>
        <w:widowControl w:val="0"/>
        <w:tabs>
          <w:tab w:val="left" w:pos="90"/>
        </w:tabs>
        <w:rPr>
          <w:snapToGrid w:val="0"/>
          <w:color w:val="000000"/>
        </w:rPr>
      </w:pPr>
      <w:r>
        <w:rPr>
          <w:snapToGrid w:val="0"/>
          <w:color w:val="000000"/>
        </w:rPr>
        <w:t>Signora NICOLE FRANCINE SCHÄ</w:t>
      </w:r>
      <w:r w:rsidR="00E66640">
        <w:rPr>
          <w:snapToGrid w:val="0"/>
          <w:color w:val="000000"/>
        </w:rPr>
        <w:t>FER, Vice Console (30 maggio 2023)</w:t>
      </w:r>
    </w:p>
    <w:p w14:paraId="2DDCCCAE" w14:textId="77777777" w:rsidR="00E84C2F" w:rsidRDefault="00E84C2F">
      <w:pPr>
        <w:widowControl w:val="0"/>
        <w:tabs>
          <w:tab w:val="left" w:pos="90"/>
        </w:tabs>
        <w:rPr>
          <w:snapToGrid w:val="0"/>
          <w:color w:val="000000"/>
        </w:rPr>
      </w:pPr>
      <w:r>
        <w:rPr>
          <w:snapToGrid w:val="0"/>
          <w:color w:val="000000"/>
        </w:rPr>
        <w:t xml:space="preserve">Signora </w:t>
      </w:r>
      <w:r w:rsidR="00633A22">
        <w:rPr>
          <w:snapToGrid w:val="0"/>
          <w:color w:val="000000"/>
        </w:rPr>
        <w:t>GLORIA GIUGNO</w:t>
      </w:r>
      <w:r>
        <w:rPr>
          <w:snapToGrid w:val="0"/>
          <w:color w:val="000000"/>
        </w:rPr>
        <w:t>, Addetto Consolare (</w:t>
      </w:r>
      <w:r w:rsidR="00633A22">
        <w:rPr>
          <w:snapToGrid w:val="0"/>
          <w:color w:val="000000"/>
        </w:rPr>
        <w:t>1 luglio 2024</w:t>
      </w:r>
      <w:r>
        <w:rPr>
          <w:snapToGrid w:val="0"/>
          <w:color w:val="000000"/>
        </w:rPr>
        <w:t>)</w:t>
      </w:r>
    </w:p>
    <w:p w14:paraId="0AA4ECE1" w14:textId="77777777" w:rsidR="004944D8" w:rsidRDefault="004944D8">
      <w:pPr>
        <w:widowControl w:val="0"/>
        <w:tabs>
          <w:tab w:val="left" w:pos="90"/>
          <w:tab w:val="left" w:pos="2321"/>
        </w:tabs>
        <w:rPr>
          <w:b/>
          <w:snapToGrid w:val="0"/>
          <w:color w:val="000080"/>
          <w:u w:val="single"/>
        </w:rPr>
      </w:pPr>
    </w:p>
    <w:p w14:paraId="74203A05" w14:textId="77777777" w:rsidR="004944D8" w:rsidRDefault="004944D8">
      <w:pPr>
        <w:widowControl w:val="0"/>
        <w:tabs>
          <w:tab w:val="left" w:pos="90"/>
          <w:tab w:val="left" w:pos="2321"/>
        </w:tabs>
        <w:rPr>
          <w:b/>
          <w:snapToGrid w:val="0"/>
          <w:color w:val="000080"/>
          <w:u w:val="single"/>
        </w:rPr>
      </w:pPr>
    </w:p>
    <w:p w14:paraId="135EBA32" w14:textId="77777777" w:rsidR="00955975" w:rsidRDefault="00955975" w:rsidP="00955975">
      <w:pPr>
        <w:widowControl w:val="0"/>
        <w:tabs>
          <w:tab w:val="left" w:pos="90"/>
        </w:tabs>
        <w:rPr>
          <w:b/>
          <w:snapToGrid w:val="0"/>
          <w:color w:val="000080"/>
          <w:sz w:val="26"/>
          <w:u w:val="single"/>
        </w:rPr>
      </w:pPr>
      <w:r>
        <w:rPr>
          <w:b/>
          <w:snapToGrid w:val="0"/>
          <w:color w:val="000080"/>
          <w:u w:val="single"/>
        </w:rPr>
        <w:t xml:space="preserve">BARI - CONSOLATO ONORARIO            </w:t>
      </w:r>
    </w:p>
    <w:p w14:paraId="3419C4B1" w14:textId="77777777" w:rsidR="00C21DD6" w:rsidRDefault="00C21DD6" w:rsidP="00C21DD6">
      <w:pPr>
        <w:widowControl w:val="0"/>
        <w:tabs>
          <w:tab w:val="left" w:pos="90"/>
          <w:tab w:val="left" w:pos="2321"/>
        </w:tabs>
        <w:rPr>
          <w:b/>
          <w:snapToGrid w:val="0"/>
          <w:color w:val="000000"/>
        </w:rPr>
      </w:pPr>
    </w:p>
    <w:p w14:paraId="5B9B7A70" w14:textId="77777777" w:rsidR="00B02A88" w:rsidRDefault="00B02A88" w:rsidP="00B02A88">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Piazza Luigi di Savoia, 41/a – 70121 Bari</w:t>
      </w:r>
    </w:p>
    <w:p w14:paraId="76B5071B" w14:textId="77777777" w:rsidR="00B02A88" w:rsidRDefault="00B02A88" w:rsidP="00B02A88">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 0805249697 – Fax 0805247339</w:t>
      </w:r>
    </w:p>
    <w:p w14:paraId="19DE90A5" w14:textId="77777777" w:rsidR="00B02A88" w:rsidRDefault="00B02A88" w:rsidP="00B02A88">
      <w:pPr>
        <w:widowControl w:val="0"/>
        <w:tabs>
          <w:tab w:val="left" w:pos="90"/>
          <w:tab w:val="left" w:pos="2321"/>
        </w:tabs>
        <w:rPr>
          <w:snapToGrid w:val="0"/>
          <w:color w:val="000000"/>
          <w:sz w:val="26"/>
        </w:rPr>
      </w:pPr>
      <w:r>
        <w:rPr>
          <w:snapToGrid w:val="0"/>
          <w:color w:val="000000"/>
        </w:rPr>
        <w:tab/>
      </w:r>
      <w:r>
        <w:rPr>
          <w:snapToGrid w:val="0"/>
          <w:color w:val="000000"/>
        </w:rPr>
        <w:tab/>
        <w:t>E-mail  bari@honrep.ch</w:t>
      </w:r>
    </w:p>
    <w:p w14:paraId="0A5FCAE8" w14:textId="77777777" w:rsidR="00B02A88" w:rsidRDefault="00B02A88" w:rsidP="00B02A88">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Puglia</w:t>
      </w:r>
    </w:p>
    <w:p w14:paraId="17F7EC44" w14:textId="77777777" w:rsidR="00B02A88" w:rsidRDefault="00B02A88" w:rsidP="00B02A88">
      <w:pPr>
        <w:widowControl w:val="0"/>
        <w:tabs>
          <w:tab w:val="left" w:pos="90"/>
          <w:tab w:val="left" w:pos="2321"/>
        </w:tabs>
        <w:spacing w:before="40"/>
        <w:rPr>
          <w:snapToGrid w:val="0"/>
          <w:color w:val="000000"/>
        </w:rPr>
      </w:pPr>
    </w:p>
    <w:p w14:paraId="1D2FB935" w14:textId="77777777" w:rsidR="00C21DD6" w:rsidRDefault="00B02A88" w:rsidP="00B02A88">
      <w:pPr>
        <w:widowControl w:val="0"/>
        <w:tabs>
          <w:tab w:val="left" w:pos="90"/>
          <w:tab w:val="left" w:pos="2321"/>
        </w:tabs>
        <w:spacing w:before="40"/>
        <w:rPr>
          <w:snapToGrid w:val="0"/>
          <w:color w:val="000000"/>
        </w:rPr>
      </w:pPr>
      <w:r>
        <w:rPr>
          <w:snapToGrid w:val="0"/>
          <w:color w:val="000000"/>
        </w:rPr>
        <w:t>Signor UGO PATRONI GRIFFI, Console Onorario (Rinnovo exequatur 31 ottobre 2024)</w:t>
      </w:r>
    </w:p>
    <w:p w14:paraId="4AE0EB30" w14:textId="77777777" w:rsidR="00A6297C" w:rsidRDefault="00A6297C" w:rsidP="000F1CD4">
      <w:pPr>
        <w:widowControl w:val="0"/>
        <w:tabs>
          <w:tab w:val="left" w:pos="90"/>
          <w:tab w:val="left" w:pos="2321"/>
        </w:tabs>
        <w:spacing w:before="40"/>
        <w:rPr>
          <w:snapToGrid w:val="0"/>
          <w:color w:val="000000"/>
        </w:rPr>
      </w:pPr>
    </w:p>
    <w:p w14:paraId="31AB6E79" w14:textId="77777777" w:rsidR="00A6297C" w:rsidRDefault="00A6297C" w:rsidP="000F1CD4">
      <w:pPr>
        <w:widowControl w:val="0"/>
        <w:tabs>
          <w:tab w:val="left" w:pos="90"/>
          <w:tab w:val="left" w:pos="2321"/>
        </w:tabs>
        <w:spacing w:before="40"/>
        <w:rPr>
          <w:snapToGrid w:val="0"/>
          <w:color w:val="000000"/>
        </w:rPr>
      </w:pPr>
    </w:p>
    <w:p w14:paraId="18B9F03A" w14:textId="77777777" w:rsidR="00A6297C" w:rsidRDefault="00A6297C" w:rsidP="000F1CD4">
      <w:pPr>
        <w:widowControl w:val="0"/>
        <w:tabs>
          <w:tab w:val="left" w:pos="90"/>
          <w:tab w:val="left" w:pos="2321"/>
        </w:tabs>
        <w:spacing w:before="40"/>
        <w:rPr>
          <w:snapToGrid w:val="0"/>
          <w:color w:val="000000"/>
        </w:rPr>
      </w:pPr>
    </w:p>
    <w:p w14:paraId="30419380" w14:textId="77777777" w:rsidR="00A6297C" w:rsidRDefault="00A6297C" w:rsidP="00A6297C">
      <w:pPr>
        <w:widowControl w:val="0"/>
        <w:tabs>
          <w:tab w:val="left" w:pos="90"/>
        </w:tabs>
        <w:jc w:val="both"/>
        <w:rPr>
          <w:b/>
          <w:snapToGrid w:val="0"/>
          <w:color w:val="000080"/>
          <w:sz w:val="26"/>
          <w:u w:val="single"/>
        </w:rPr>
      </w:pPr>
      <w:r>
        <w:rPr>
          <w:b/>
          <w:snapToGrid w:val="0"/>
          <w:color w:val="000080"/>
          <w:u w:val="single"/>
        </w:rPr>
        <w:t xml:space="preserve">BERGAMO - CONSOLATO ONORARIO            </w:t>
      </w:r>
    </w:p>
    <w:p w14:paraId="5EC45257" w14:textId="77777777" w:rsidR="00A6297C" w:rsidRDefault="00A6297C" w:rsidP="00A6297C">
      <w:pPr>
        <w:widowControl w:val="0"/>
        <w:tabs>
          <w:tab w:val="left" w:pos="90"/>
        </w:tabs>
        <w:rPr>
          <w:b/>
          <w:snapToGrid w:val="0"/>
          <w:color w:val="000080"/>
          <w:u w:val="single"/>
        </w:rPr>
      </w:pPr>
    </w:p>
    <w:p w14:paraId="2C97C054" w14:textId="77777777" w:rsidR="00A6297C" w:rsidRDefault="00A6297C" w:rsidP="00A6297C">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 xml:space="preserve">Via Giovanni </w:t>
      </w:r>
      <w:proofErr w:type="spellStart"/>
      <w:r>
        <w:rPr>
          <w:snapToGrid w:val="0"/>
          <w:color w:val="000000"/>
        </w:rPr>
        <w:t>Maironi</w:t>
      </w:r>
      <w:proofErr w:type="spellEnd"/>
      <w:r>
        <w:rPr>
          <w:snapToGrid w:val="0"/>
          <w:color w:val="000000"/>
        </w:rPr>
        <w:t xml:space="preserve"> da Ponte, 22/a – 24123 Bergamo</w:t>
      </w:r>
    </w:p>
    <w:p w14:paraId="54BA1F7F" w14:textId="77777777" w:rsidR="00A6297C" w:rsidRDefault="00A6297C" w:rsidP="00A6297C">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 035212915 – Fax 0354376715</w:t>
      </w:r>
    </w:p>
    <w:p w14:paraId="035721D5" w14:textId="77777777" w:rsidR="00A6297C" w:rsidRDefault="00A6297C" w:rsidP="00A6297C">
      <w:pPr>
        <w:widowControl w:val="0"/>
        <w:tabs>
          <w:tab w:val="left" w:pos="90"/>
          <w:tab w:val="left" w:pos="2321"/>
        </w:tabs>
        <w:rPr>
          <w:snapToGrid w:val="0"/>
          <w:color w:val="000000"/>
          <w:sz w:val="26"/>
        </w:rPr>
      </w:pPr>
      <w:r>
        <w:rPr>
          <w:snapToGrid w:val="0"/>
          <w:color w:val="000000"/>
        </w:rPr>
        <w:tab/>
      </w:r>
      <w:r>
        <w:rPr>
          <w:snapToGrid w:val="0"/>
          <w:color w:val="000000"/>
        </w:rPr>
        <w:tab/>
        <w:t>E-mail  bergamo@honrep.ch</w:t>
      </w:r>
    </w:p>
    <w:p w14:paraId="40B9A1ED" w14:textId="77777777" w:rsidR="00A6297C" w:rsidRDefault="00A6297C" w:rsidP="00A6297C">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Provincia di Bergamo</w:t>
      </w:r>
    </w:p>
    <w:p w14:paraId="2C85C7C2" w14:textId="77777777" w:rsidR="00A6297C" w:rsidRDefault="00A6297C" w:rsidP="00A6297C">
      <w:pPr>
        <w:widowControl w:val="0"/>
        <w:tabs>
          <w:tab w:val="left" w:pos="90"/>
        </w:tabs>
        <w:jc w:val="both"/>
        <w:rPr>
          <w:b/>
          <w:snapToGrid w:val="0"/>
          <w:color w:val="000000"/>
        </w:rPr>
      </w:pPr>
    </w:p>
    <w:p w14:paraId="234D1BF8" w14:textId="77777777" w:rsidR="00A6297C" w:rsidRPr="00955975" w:rsidRDefault="00A6297C" w:rsidP="00A6297C">
      <w:pPr>
        <w:widowControl w:val="0"/>
        <w:tabs>
          <w:tab w:val="left" w:pos="90"/>
        </w:tabs>
        <w:jc w:val="both"/>
        <w:rPr>
          <w:snapToGrid w:val="0"/>
          <w:color w:val="000000"/>
        </w:rPr>
      </w:pPr>
      <w:r w:rsidRPr="00955975">
        <w:rPr>
          <w:snapToGrid w:val="0"/>
          <w:color w:val="000000"/>
        </w:rPr>
        <w:t xml:space="preserve">Signor </w:t>
      </w:r>
      <w:r>
        <w:rPr>
          <w:snapToGrid w:val="0"/>
          <w:color w:val="000000"/>
        </w:rPr>
        <w:t>DANIEL ROLF VONRUFS, Console Onorario (Rinnovo exequatur 26 settembre 20</w:t>
      </w:r>
      <w:r w:rsidR="004F3396">
        <w:rPr>
          <w:snapToGrid w:val="0"/>
          <w:color w:val="000000"/>
        </w:rPr>
        <w:t>23</w:t>
      </w:r>
      <w:r>
        <w:rPr>
          <w:snapToGrid w:val="0"/>
          <w:color w:val="000000"/>
        </w:rPr>
        <w:t>)</w:t>
      </w:r>
    </w:p>
    <w:p w14:paraId="6036BF4D" w14:textId="77777777" w:rsidR="00A6297C" w:rsidRDefault="00A6297C" w:rsidP="000F1CD4">
      <w:pPr>
        <w:widowControl w:val="0"/>
        <w:tabs>
          <w:tab w:val="left" w:pos="90"/>
          <w:tab w:val="left" w:pos="2321"/>
        </w:tabs>
        <w:spacing w:before="40"/>
        <w:rPr>
          <w:b/>
          <w:snapToGrid w:val="0"/>
          <w:color w:val="000080"/>
          <w:u w:val="single"/>
        </w:rPr>
      </w:pPr>
    </w:p>
    <w:p w14:paraId="2F55CE61" w14:textId="77777777" w:rsidR="004944D8" w:rsidRDefault="004944D8">
      <w:pPr>
        <w:widowControl w:val="0"/>
        <w:tabs>
          <w:tab w:val="left" w:pos="90"/>
        </w:tabs>
        <w:jc w:val="right"/>
        <w:rPr>
          <w:b/>
          <w:snapToGrid w:val="0"/>
          <w:color w:val="000000"/>
          <w:sz w:val="16"/>
        </w:rPr>
      </w:pPr>
    </w:p>
    <w:p w14:paraId="09DB3E2D" w14:textId="77777777" w:rsidR="004944D8" w:rsidRDefault="002E775C">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t>SVIZZERA</w:t>
      </w:r>
    </w:p>
    <w:p w14:paraId="3AECFD25" w14:textId="77777777" w:rsidR="004944D8" w:rsidRDefault="004944D8">
      <w:pPr>
        <w:widowControl w:val="0"/>
        <w:tabs>
          <w:tab w:val="left" w:pos="90"/>
        </w:tabs>
        <w:jc w:val="both"/>
        <w:rPr>
          <w:b/>
          <w:snapToGrid w:val="0"/>
          <w:color w:val="000080"/>
          <w:u w:val="single"/>
        </w:rPr>
      </w:pPr>
    </w:p>
    <w:p w14:paraId="30B84225" w14:textId="77777777" w:rsidR="004944D8" w:rsidRDefault="004944D8">
      <w:pPr>
        <w:widowControl w:val="0"/>
        <w:tabs>
          <w:tab w:val="left" w:pos="90"/>
        </w:tabs>
        <w:rPr>
          <w:b/>
          <w:snapToGrid w:val="0"/>
          <w:color w:val="000080"/>
          <w:u w:val="single"/>
        </w:rPr>
      </w:pPr>
    </w:p>
    <w:p w14:paraId="27CE46C8" w14:textId="77777777" w:rsidR="004944D8" w:rsidRDefault="004944D8">
      <w:pPr>
        <w:widowControl w:val="0"/>
        <w:tabs>
          <w:tab w:val="left" w:pos="90"/>
        </w:tabs>
        <w:rPr>
          <w:b/>
          <w:snapToGrid w:val="0"/>
          <w:color w:val="000080"/>
          <w:u w:val="single"/>
        </w:rPr>
      </w:pPr>
      <w:r>
        <w:rPr>
          <w:b/>
          <w:snapToGrid w:val="0"/>
          <w:color w:val="000080"/>
          <w:u w:val="single"/>
        </w:rPr>
        <w:t>BOLOGNA – CONSOLATO ONORARIO</w:t>
      </w:r>
    </w:p>
    <w:p w14:paraId="2F7E291E" w14:textId="77777777" w:rsidR="004944D8" w:rsidRDefault="004944D8">
      <w:pPr>
        <w:pStyle w:val="Pidipagina"/>
        <w:widowControl w:val="0"/>
        <w:tabs>
          <w:tab w:val="clear" w:pos="4819"/>
          <w:tab w:val="clear" w:pos="9638"/>
          <w:tab w:val="left" w:pos="90"/>
        </w:tabs>
        <w:rPr>
          <w:b/>
          <w:snapToGrid w:val="0"/>
        </w:rPr>
      </w:pPr>
    </w:p>
    <w:p w14:paraId="342C7118" w14:textId="594050F4" w:rsidR="003D706F" w:rsidRPr="003D706F" w:rsidRDefault="004944D8" w:rsidP="003D706F">
      <w:pPr>
        <w:pStyle w:val="Pidipagina"/>
        <w:widowControl w:val="0"/>
        <w:tabs>
          <w:tab w:val="left" w:pos="90"/>
        </w:tabs>
        <w:rPr>
          <w:snapToGrid w:val="0"/>
        </w:rPr>
      </w:pPr>
      <w:r>
        <w:rPr>
          <w:b/>
          <w:snapToGrid w:val="0"/>
        </w:rPr>
        <w:t>Indirizzo</w:t>
      </w:r>
      <w:r>
        <w:rPr>
          <w:snapToGrid w:val="0"/>
        </w:rPr>
        <w:tab/>
        <w:t xml:space="preserve">  </w:t>
      </w:r>
      <w:r w:rsidR="003D706F" w:rsidRPr="003D706F">
        <w:rPr>
          <w:snapToGrid w:val="0"/>
        </w:rPr>
        <w:t>via Risorgimento, n. 11 – 40033 Casalecchio di Reno (Bologna)</w:t>
      </w:r>
    </w:p>
    <w:p w14:paraId="27FB6C61" w14:textId="4BAA2453" w:rsidR="003D706F" w:rsidRPr="003D706F" w:rsidRDefault="003D706F" w:rsidP="003D706F">
      <w:r w:rsidRPr="003D706F">
        <w:tab/>
      </w:r>
      <w:r w:rsidRPr="003D706F">
        <w:tab/>
      </w:r>
      <w:r>
        <w:tab/>
        <w:t xml:space="preserve">  </w:t>
      </w:r>
      <w:r w:rsidRPr="003D706F">
        <w:t>Tel. 347 1670912 – 051 576 416</w:t>
      </w:r>
    </w:p>
    <w:p w14:paraId="15FC4229" w14:textId="23F0F253" w:rsidR="00EE37F1" w:rsidRDefault="003D706F" w:rsidP="003D706F">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w:t>
      </w:r>
      <w:hyperlink r:id="rId514" w:history="1">
        <w:r w:rsidRPr="00E24918">
          <w:rPr>
            <w:rStyle w:val="Collegamentoipertestuale"/>
            <w:snapToGrid w:val="0"/>
          </w:rPr>
          <w:t>bologna@honrep.ch</w:t>
        </w:r>
      </w:hyperlink>
      <w:r>
        <w:rPr>
          <w:snapToGrid w:val="0"/>
        </w:rPr>
        <w:t xml:space="preserve"> </w:t>
      </w:r>
    </w:p>
    <w:p w14:paraId="0982E5B5" w14:textId="77777777" w:rsidR="006B4463" w:rsidRPr="00EE37F1" w:rsidRDefault="006B4463" w:rsidP="006B4463">
      <w:pPr>
        <w:pStyle w:val="Pidipagina"/>
        <w:widowControl w:val="0"/>
        <w:tabs>
          <w:tab w:val="clear" w:pos="4819"/>
          <w:tab w:val="clear" w:pos="9638"/>
          <w:tab w:val="left" w:pos="90"/>
        </w:tabs>
        <w:rPr>
          <w:b/>
        </w:rPr>
      </w:pPr>
    </w:p>
    <w:p w14:paraId="7DB2F6D0" w14:textId="77777777" w:rsidR="004944D8" w:rsidRDefault="004944D8" w:rsidP="00EE37F1">
      <w:pPr>
        <w:pStyle w:val="H5"/>
        <w:widowControl w:val="0"/>
        <w:tabs>
          <w:tab w:val="left" w:pos="90"/>
        </w:tabs>
        <w:spacing w:before="0" w:after="0"/>
      </w:pPr>
      <w:r>
        <w:t>Circoscrizione</w:t>
      </w:r>
      <w:r>
        <w:tab/>
      </w:r>
      <w:r>
        <w:tab/>
      </w:r>
      <w:r>
        <w:rPr>
          <w:b w:val="0"/>
        </w:rPr>
        <w:t xml:space="preserve">   </w:t>
      </w:r>
      <w:r w:rsidR="00A11555">
        <w:rPr>
          <w:b w:val="0"/>
        </w:rPr>
        <w:t xml:space="preserve"> </w:t>
      </w:r>
      <w:r w:rsidR="00DC2E6F">
        <w:rPr>
          <w:b w:val="0"/>
        </w:rPr>
        <w:t>Emilia Romagna</w:t>
      </w:r>
    </w:p>
    <w:p w14:paraId="728987FE" w14:textId="77777777" w:rsidR="003D706F" w:rsidRDefault="003D706F">
      <w:pPr>
        <w:widowControl w:val="0"/>
        <w:tabs>
          <w:tab w:val="left" w:pos="90"/>
        </w:tabs>
        <w:rPr>
          <w:b/>
          <w:snapToGrid w:val="0"/>
          <w:color w:val="000080"/>
          <w:u w:val="single"/>
        </w:rPr>
      </w:pPr>
    </w:p>
    <w:p w14:paraId="55B39441" w14:textId="2745E108" w:rsidR="004944D8" w:rsidRPr="003D706F" w:rsidRDefault="003D706F" w:rsidP="003D706F">
      <w:r w:rsidRPr="003D706F">
        <w:t>Signor</w:t>
      </w:r>
      <w:r>
        <w:t>a</w:t>
      </w:r>
      <w:r w:rsidRPr="003D706F">
        <w:t xml:space="preserve"> </w:t>
      </w:r>
      <w:r>
        <w:t>LAURA MARIA ELENA EMMA ANDINA</w:t>
      </w:r>
      <w:r w:rsidRPr="003D706F">
        <w:t>, Console Onorario (</w:t>
      </w:r>
      <w:r>
        <w:t>E</w:t>
      </w:r>
      <w:r w:rsidRPr="003D706F">
        <w:t xml:space="preserve">xequatur </w:t>
      </w:r>
      <w:r>
        <w:t>15 luglio 2025</w:t>
      </w:r>
      <w:r w:rsidRPr="003D706F">
        <w:t>)</w:t>
      </w:r>
    </w:p>
    <w:p w14:paraId="654B63D8" w14:textId="77777777" w:rsidR="004944D8" w:rsidRDefault="004944D8">
      <w:pPr>
        <w:widowControl w:val="0"/>
        <w:tabs>
          <w:tab w:val="left" w:pos="90"/>
        </w:tabs>
        <w:rPr>
          <w:b/>
          <w:snapToGrid w:val="0"/>
          <w:color w:val="000080"/>
          <w:u w:val="single"/>
        </w:rPr>
      </w:pPr>
    </w:p>
    <w:p w14:paraId="18423455" w14:textId="77777777" w:rsidR="004944D8" w:rsidRDefault="004944D8">
      <w:pPr>
        <w:widowControl w:val="0"/>
        <w:tabs>
          <w:tab w:val="left" w:pos="90"/>
        </w:tabs>
        <w:rPr>
          <w:b/>
          <w:snapToGrid w:val="0"/>
          <w:color w:val="000080"/>
          <w:u w:val="single"/>
        </w:rPr>
      </w:pPr>
      <w:r>
        <w:rPr>
          <w:b/>
          <w:snapToGrid w:val="0"/>
          <w:color w:val="000080"/>
          <w:u w:val="single"/>
        </w:rPr>
        <w:t>CAGLIARI – CONSOLATO ONORARIO</w:t>
      </w:r>
    </w:p>
    <w:p w14:paraId="3EDE52B5" w14:textId="77777777" w:rsidR="004944D8" w:rsidRDefault="004944D8">
      <w:pPr>
        <w:pStyle w:val="Titolo4"/>
        <w:widowControl w:val="0"/>
        <w:tabs>
          <w:tab w:val="left" w:pos="90"/>
        </w:tabs>
        <w:spacing w:before="240"/>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r>
      <w:r>
        <w:rPr>
          <w:rFonts w:ascii="Times New Roman" w:hAnsi="Times New Roman"/>
          <w:b w:val="0"/>
        </w:rPr>
        <w:t xml:space="preserve">   Via XX Settembre, 16 – 09125 Cagliari</w:t>
      </w:r>
      <w:r>
        <w:rPr>
          <w:rFonts w:ascii="Times New Roman" w:hAnsi="Times New Roman"/>
          <w:b w:val="0"/>
        </w:rPr>
        <w:tab/>
      </w:r>
    </w:p>
    <w:p w14:paraId="7217BB93" w14:textId="77777777" w:rsidR="004944D8" w:rsidRDefault="004944D8">
      <w:r>
        <w:tab/>
      </w:r>
      <w:r>
        <w:tab/>
      </w:r>
      <w:r>
        <w:tab/>
        <w:t xml:space="preserve">    Tel. 070663661 – Fax 070668042</w:t>
      </w:r>
    </w:p>
    <w:p w14:paraId="1383DDBB" w14:textId="77777777" w:rsidR="00216C36" w:rsidRDefault="00216C36">
      <w:r>
        <w:tab/>
      </w:r>
      <w:r>
        <w:tab/>
      </w:r>
      <w:r>
        <w:tab/>
        <w:t xml:space="preserve">    E-mail  cagliari@honrep.ch</w:t>
      </w:r>
    </w:p>
    <w:p w14:paraId="44DE14FE" w14:textId="77777777" w:rsidR="004944D8" w:rsidRDefault="004944D8">
      <w:proofErr w:type="spellStart"/>
      <w:r>
        <w:rPr>
          <w:b/>
        </w:rPr>
        <w:t>Ciecoscrizione</w:t>
      </w:r>
      <w:proofErr w:type="spellEnd"/>
      <w:r>
        <w:tab/>
      </w:r>
      <w:r>
        <w:tab/>
        <w:t xml:space="preserve">   </w:t>
      </w:r>
      <w:r w:rsidR="00533B1B">
        <w:t xml:space="preserve"> </w:t>
      </w:r>
      <w:r>
        <w:t>Sardegna</w:t>
      </w:r>
    </w:p>
    <w:p w14:paraId="16D827BF" w14:textId="77777777" w:rsidR="004944D8" w:rsidRDefault="004944D8"/>
    <w:p w14:paraId="7D798B32" w14:textId="77777777" w:rsidR="004944D8" w:rsidRDefault="004944D8">
      <w:r>
        <w:t>Signor ALBERTO VESPA, Conso</w:t>
      </w:r>
      <w:r w:rsidR="00890A57">
        <w:t xml:space="preserve">le Onorario (Rinnovo exequatur </w:t>
      </w:r>
      <w:r w:rsidR="00016F70">
        <w:t>4</w:t>
      </w:r>
      <w:r>
        <w:t xml:space="preserve"> </w:t>
      </w:r>
      <w:r w:rsidR="00016F70">
        <w:t>giugn</w:t>
      </w:r>
      <w:r w:rsidR="00B87B3F">
        <w:t>o</w:t>
      </w:r>
      <w:r>
        <w:t xml:space="preserve"> </w:t>
      </w:r>
      <w:r w:rsidR="00DD0FBF">
        <w:t>2024</w:t>
      </w:r>
      <w:r>
        <w:t>)</w:t>
      </w:r>
    </w:p>
    <w:p w14:paraId="3ADE01F0" w14:textId="77777777" w:rsidR="004944D8" w:rsidRDefault="004944D8">
      <w:pPr>
        <w:widowControl w:val="0"/>
        <w:tabs>
          <w:tab w:val="left" w:pos="90"/>
        </w:tabs>
        <w:rPr>
          <w:b/>
          <w:snapToGrid w:val="0"/>
          <w:color w:val="000080"/>
          <w:u w:val="single"/>
        </w:rPr>
      </w:pPr>
    </w:p>
    <w:p w14:paraId="71FD28EE" w14:textId="77777777" w:rsidR="004944D8" w:rsidRDefault="004944D8">
      <w:pPr>
        <w:widowControl w:val="0"/>
        <w:tabs>
          <w:tab w:val="left" w:pos="90"/>
        </w:tabs>
        <w:rPr>
          <w:b/>
          <w:snapToGrid w:val="0"/>
          <w:color w:val="000080"/>
          <w:u w:val="single"/>
        </w:rPr>
      </w:pPr>
    </w:p>
    <w:p w14:paraId="18181D03"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CATANIA - CONSOLATO ONORARIO            </w:t>
      </w:r>
    </w:p>
    <w:p w14:paraId="701DBAF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w:t>
      </w:r>
      <w:r w:rsidR="008F7512">
        <w:rPr>
          <w:snapToGrid w:val="0"/>
          <w:color w:val="000000"/>
        </w:rPr>
        <w:t>Andrea Doria</w:t>
      </w:r>
      <w:r>
        <w:rPr>
          <w:snapToGrid w:val="0"/>
          <w:color w:val="000000"/>
        </w:rPr>
        <w:t xml:space="preserve">, </w:t>
      </w:r>
      <w:r w:rsidR="008F7512">
        <w:rPr>
          <w:snapToGrid w:val="0"/>
          <w:color w:val="000000"/>
        </w:rPr>
        <w:t>41 - 95125</w:t>
      </w:r>
      <w:r>
        <w:rPr>
          <w:snapToGrid w:val="0"/>
          <w:color w:val="000000"/>
        </w:rPr>
        <w:t xml:space="preserve"> Catania </w:t>
      </w:r>
    </w:p>
    <w:p w14:paraId="3F9A0BB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8F7512">
        <w:rPr>
          <w:snapToGrid w:val="0"/>
          <w:color w:val="000000"/>
        </w:rPr>
        <w:t>347 4693434</w:t>
      </w:r>
    </w:p>
    <w:p w14:paraId="13BF5241" w14:textId="77777777" w:rsidR="00187EAD" w:rsidRDefault="00187EAD">
      <w:pPr>
        <w:widowControl w:val="0"/>
        <w:tabs>
          <w:tab w:val="left" w:pos="2321"/>
        </w:tabs>
        <w:rPr>
          <w:snapToGrid w:val="0"/>
          <w:color w:val="000000"/>
          <w:sz w:val="23"/>
        </w:rPr>
      </w:pPr>
      <w:r>
        <w:rPr>
          <w:snapToGrid w:val="0"/>
          <w:color w:val="000000"/>
        </w:rPr>
        <w:tab/>
        <w:t xml:space="preserve">E-mail  </w:t>
      </w:r>
      <w:hyperlink r:id="rId515" w:history="1">
        <w:r w:rsidR="008F7512" w:rsidRPr="00593AE0">
          <w:rPr>
            <w:rStyle w:val="Collegamentoipertestuale"/>
            <w:snapToGrid w:val="0"/>
          </w:rPr>
          <w:t>avv.carlotta.lombardo@gmail.com</w:t>
        </w:r>
      </w:hyperlink>
      <w:r w:rsidR="008F7512">
        <w:rPr>
          <w:snapToGrid w:val="0"/>
          <w:color w:val="000000"/>
        </w:rPr>
        <w:t xml:space="preserve"> </w:t>
      </w:r>
    </w:p>
    <w:p w14:paraId="2DC34FF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38E0AEF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EA4546E" w14:textId="77777777" w:rsidR="004944D8" w:rsidRDefault="004944D8">
      <w:pPr>
        <w:widowControl w:val="0"/>
        <w:tabs>
          <w:tab w:val="left" w:pos="90"/>
        </w:tabs>
        <w:spacing w:before="23"/>
        <w:rPr>
          <w:b/>
          <w:snapToGrid w:val="0"/>
          <w:color w:val="000080"/>
          <w:u w:val="single"/>
        </w:rPr>
      </w:pPr>
      <w:r>
        <w:rPr>
          <w:snapToGrid w:val="0"/>
          <w:color w:val="000000"/>
        </w:rPr>
        <w:t xml:space="preserve">Signora </w:t>
      </w:r>
      <w:r w:rsidR="008F7512">
        <w:rPr>
          <w:snapToGrid w:val="0"/>
          <w:color w:val="000000"/>
        </w:rPr>
        <w:t>CARLOTTA OLGA LOMBARDO</w:t>
      </w:r>
      <w:r>
        <w:rPr>
          <w:snapToGrid w:val="0"/>
          <w:color w:val="000000"/>
        </w:rPr>
        <w:t xml:space="preserve">, Console Onorario (Exequatur </w:t>
      </w:r>
      <w:r w:rsidR="008F7512">
        <w:rPr>
          <w:snapToGrid w:val="0"/>
          <w:color w:val="000000"/>
        </w:rPr>
        <w:t>8</w:t>
      </w:r>
      <w:r w:rsidR="00A46B99">
        <w:rPr>
          <w:snapToGrid w:val="0"/>
          <w:color w:val="000000"/>
        </w:rPr>
        <w:t xml:space="preserve"> </w:t>
      </w:r>
      <w:r w:rsidR="008F7512">
        <w:rPr>
          <w:snapToGrid w:val="0"/>
          <w:color w:val="000000"/>
        </w:rPr>
        <w:t>febbraio 2024</w:t>
      </w:r>
      <w:r>
        <w:rPr>
          <w:snapToGrid w:val="0"/>
          <w:color w:val="000000"/>
        </w:rPr>
        <w:t>)</w:t>
      </w:r>
    </w:p>
    <w:p w14:paraId="2147C3A0" w14:textId="77777777" w:rsidR="004944D8" w:rsidRDefault="004944D8">
      <w:pPr>
        <w:widowControl w:val="0"/>
        <w:tabs>
          <w:tab w:val="left" w:pos="90"/>
        </w:tabs>
        <w:rPr>
          <w:b/>
          <w:snapToGrid w:val="0"/>
          <w:color w:val="000080"/>
          <w:u w:val="single"/>
        </w:rPr>
      </w:pPr>
    </w:p>
    <w:p w14:paraId="5928856C" w14:textId="77777777" w:rsidR="004944D8" w:rsidRDefault="004944D8">
      <w:pPr>
        <w:widowControl w:val="0"/>
        <w:tabs>
          <w:tab w:val="left" w:pos="90"/>
        </w:tabs>
        <w:rPr>
          <w:b/>
          <w:snapToGrid w:val="0"/>
          <w:color w:val="000080"/>
          <w:u w:val="single"/>
        </w:rPr>
      </w:pPr>
    </w:p>
    <w:p w14:paraId="02937833"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6E76E89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Piazzale Galileo, 5 - 50125 Firenze </w:t>
      </w:r>
    </w:p>
    <w:p w14:paraId="62C594D7"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05522243</w:t>
      </w:r>
      <w:r w:rsidR="006D17C1">
        <w:rPr>
          <w:snapToGrid w:val="0"/>
          <w:color w:val="000000"/>
        </w:rPr>
        <w:t>4</w:t>
      </w:r>
      <w:r>
        <w:rPr>
          <w:snapToGrid w:val="0"/>
          <w:color w:val="000000"/>
        </w:rPr>
        <w:t xml:space="preserve"> - Fax 055220517  </w:t>
      </w:r>
    </w:p>
    <w:p w14:paraId="50EBDE7C" w14:textId="77777777" w:rsidR="006F3622" w:rsidRDefault="006F3622">
      <w:pPr>
        <w:widowControl w:val="0"/>
        <w:tabs>
          <w:tab w:val="left" w:pos="2321"/>
        </w:tabs>
        <w:rPr>
          <w:snapToGrid w:val="0"/>
          <w:color w:val="000000"/>
          <w:sz w:val="23"/>
        </w:rPr>
      </w:pPr>
      <w:r>
        <w:rPr>
          <w:snapToGrid w:val="0"/>
          <w:color w:val="000000"/>
        </w:rPr>
        <w:tab/>
        <w:t>E-mail  firenze@honrep.ch</w:t>
      </w:r>
    </w:p>
    <w:p w14:paraId="03C327D9"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9B4EDB">
        <w:rPr>
          <w:snapToGrid w:val="0"/>
          <w:color w:val="000000"/>
        </w:rPr>
        <w:t>Toscana</w:t>
      </w:r>
    </w:p>
    <w:p w14:paraId="70DC596A" w14:textId="77777777" w:rsidR="004944D8" w:rsidRDefault="004944D8">
      <w:pPr>
        <w:widowControl w:val="0"/>
        <w:tabs>
          <w:tab w:val="left" w:pos="90"/>
          <w:tab w:val="left" w:pos="2321"/>
        </w:tabs>
        <w:spacing w:before="40"/>
        <w:rPr>
          <w:snapToGrid w:val="0"/>
          <w:color w:val="000000"/>
        </w:rPr>
      </w:pPr>
    </w:p>
    <w:p w14:paraId="505F3071" w14:textId="77777777" w:rsidR="004944D8" w:rsidRDefault="004944D8">
      <w:pPr>
        <w:widowControl w:val="0"/>
        <w:tabs>
          <w:tab w:val="left" w:pos="90"/>
          <w:tab w:val="left" w:pos="2321"/>
        </w:tabs>
        <w:spacing w:before="40"/>
        <w:rPr>
          <w:snapToGrid w:val="0"/>
          <w:color w:val="000000"/>
          <w:sz w:val="26"/>
        </w:rPr>
      </w:pPr>
      <w:r>
        <w:rPr>
          <w:snapToGrid w:val="0"/>
          <w:color w:val="000000"/>
        </w:rPr>
        <w:t xml:space="preserve">Signor EDGAR KRAFT, Console Onorario (Rinnovo exequatur </w:t>
      </w:r>
      <w:r w:rsidR="00571392">
        <w:rPr>
          <w:snapToGrid w:val="0"/>
          <w:color w:val="000000"/>
        </w:rPr>
        <w:t>11</w:t>
      </w:r>
      <w:r>
        <w:rPr>
          <w:snapToGrid w:val="0"/>
          <w:color w:val="000000"/>
        </w:rPr>
        <w:t xml:space="preserve"> </w:t>
      </w:r>
      <w:r w:rsidR="00571392">
        <w:rPr>
          <w:snapToGrid w:val="0"/>
          <w:color w:val="000000"/>
        </w:rPr>
        <w:t>settembre</w:t>
      </w:r>
      <w:r>
        <w:rPr>
          <w:snapToGrid w:val="0"/>
          <w:color w:val="000000"/>
        </w:rPr>
        <w:t xml:space="preserve"> 20</w:t>
      </w:r>
      <w:r w:rsidR="00B76983">
        <w:rPr>
          <w:snapToGrid w:val="0"/>
          <w:color w:val="000000"/>
        </w:rPr>
        <w:t>24</w:t>
      </w:r>
      <w:r w:rsidR="00571392">
        <w:rPr>
          <w:snapToGrid w:val="0"/>
          <w:color w:val="000000"/>
        </w:rPr>
        <w:t>)</w:t>
      </w:r>
    </w:p>
    <w:p w14:paraId="6ED23F7B" w14:textId="77777777" w:rsidR="00E16942" w:rsidRDefault="00E16942" w:rsidP="00E16942">
      <w:pPr>
        <w:widowControl w:val="0"/>
        <w:tabs>
          <w:tab w:val="left" w:pos="90"/>
        </w:tabs>
        <w:rPr>
          <w:b/>
          <w:snapToGrid w:val="0"/>
          <w:color w:val="000080"/>
          <w:u w:val="single"/>
        </w:rPr>
      </w:pPr>
    </w:p>
    <w:p w14:paraId="12DA491F" w14:textId="77777777" w:rsidR="00E16942" w:rsidRDefault="00E16942" w:rsidP="00E16942">
      <w:pPr>
        <w:widowControl w:val="0"/>
        <w:tabs>
          <w:tab w:val="left" w:pos="90"/>
        </w:tabs>
        <w:rPr>
          <w:b/>
          <w:snapToGrid w:val="0"/>
          <w:color w:val="000080"/>
          <w:u w:val="single"/>
        </w:rPr>
      </w:pPr>
    </w:p>
    <w:p w14:paraId="5B33F26B" w14:textId="77777777" w:rsidR="00E16942" w:rsidRDefault="00E16942" w:rsidP="00E16942">
      <w:pPr>
        <w:widowControl w:val="0"/>
        <w:tabs>
          <w:tab w:val="left" w:pos="90"/>
        </w:tabs>
        <w:rPr>
          <w:b/>
          <w:snapToGrid w:val="0"/>
          <w:color w:val="000080"/>
          <w:sz w:val="26"/>
          <w:u w:val="single"/>
        </w:rPr>
      </w:pPr>
      <w:r>
        <w:rPr>
          <w:b/>
          <w:snapToGrid w:val="0"/>
          <w:color w:val="000080"/>
          <w:u w:val="single"/>
        </w:rPr>
        <w:t xml:space="preserve">GENOVA - CONSOLATO ONORARIO            </w:t>
      </w:r>
    </w:p>
    <w:p w14:paraId="72E7C9A3" w14:textId="77777777" w:rsidR="00E16942" w:rsidRDefault="00E16942" w:rsidP="00E1694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proofErr w:type="spellStart"/>
      <w:r w:rsidRPr="00E16942">
        <w:rPr>
          <w:snapToGrid w:val="0"/>
          <w:color w:val="000000"/>
        </w:rPr>
        <w:t>Lungob</w:t>
      </w:r>
      <w:r>
        <w:rPr>
          <w:snapToGrid w:val="0"/>
          <w:color w:val="000000"/>
        </w:rPr>
        <w:t>isango</w:t>
      </w:r>
      <w:proofErr w:type="spellEnd"/>
      <w:r>
        <w:rPr>
          <w:snapToGrid w:val="0"/>
          <w:color w:val="000000"/>
        </w:rPr>
        <w:t xml:space="preserve"> Istria, 29 L-R - 16141 Genova </w:t>
      </w:r>
    </w:p>
    <w:p w14:paraId="412F5917" w14:textId="77777777" w:rsidR="00E16942" w:rsidRDefault="00E16942" w:rsidP="00E16942">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0108380511  </w:t>
      </w:r>
    </w:p>
    <w:p w14:paraId="5079B054" w14:textId="77777777" w:rsidR="00E16942" w:rsidRDefault="00E16942" w:rsidP="00E16942">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Liguria</w:t>
      </w:r>
    </w:p>
    <w:p w14:paraId="676E72B6" w14:textId="77777777" w:rsidR="00E16942" w:rsidRDefault="00E16942" w:rsidP="00E16942">
      <w:pPr>
        <w:widowControl w:val="0"/>
        <w:tabs>
          <w:tab w:val="left" w:pos="90"/>
          <w:tab w:val="left" w:pos="2321"/>
        </w:tabs>
        <w:spacing w:before="40"/>
        <w:rPr>
          <w:snapToGrid w:val="0"/>
          <w:color w:val="000000"/>
        </w:rPr>
      </w:pPr>
    </w:p>
    <w:p w14:paraId="1333950C" w14:textId="77777777" w:rsidR="00E16942" w:rsidRDefault="00E16942" w:rsidP="00E16942">
      <w:pPr>
        <w:widowControl w:val="0"/>
        <w:tabs>
          <w:tab w:val="left" w:pos="90"/>
          <w:tab w:val="left" w:pos="2321"/>
        </w:tabs>
        <w:spacing w:before="40"/>
        <w:rPr>
          <w:snapToGrid w:val="0"/>
          <w:color w:val="000000"/>
          <w:sz w:val="26"/>
        </w:rPr>
      </w:pPr>
      <w:r>
        <w:rPr>
          <w:snapToGrid w:val="0"/>
          <w:color w:val="000000"/>
        </w:rPr>
        <w:t xml:space="preserve">Signor RENÉ </w:t>
      </w:r>
      <w:r w:rsidR="004855A6">
        <w:rPr>
          <w:snapToGrid w:val="0"/>
          <w:color w:val="000000"/>
        </w:rPr>
        <w:t xml:space="preserve">MICHEL </w:t>
      </w:r>
      <w:r>
        <w:rPr>
          <w:snapToGrid w:val="0"/>
          <w:color w:val="000000"/>
        </w:rPr>
        <w:t>RAIS, Console Onorario (</w:t>
      </w:r>
      <w:r w:rsidR="00C355F3">
        <w:rPr>
          <w:snapToGrid w:val="0"/>
          <w:color w:val="000000"/>
        </w:rPr>
        <w:t>Rinnovo exequatur 16</w:t>
      </w:r>
      <w:r>
        <w:rPr>
          <w:snapToGrid w:val="0"/>
          <w:color w:val="000000"/>
        </w:rPr>
        <w:t xml:space="preserve"> </w:t>
      </w:r>
      <w:r w:rsidR="00C355F3">
        <w:rPr>
          <w:snapToGrid w:val="0"/>
          <w:color w:val="000000"/>
        </w:rPr>
        <w:t>giugno</w:t>
      </w:r>
      <w:r>
        <w:rPr>
          <w:snapToGrid w:val="0"/>
          <w:color w:val="000000"/>
        </w:rPr>
        <w:t xml:space="preserve"> 2</w:t>
      </w:r>
      <w:r w:rsidR="00FF24CD">
        <w:rPr>
          <w:snapToGrid w:val="0"/>
          <w:color w:val="000000"/>
        </w:rPr>
        <w:t>021</w:t>
      </w:r>
      <w:r>
        <w:rPr>
          <w:snapToGrid w:val="0"/>
          <w:color w:val="000000"/>
        </w:rPr>
        <w:t xml:space="preserve">)                    </w:t>
      </w:r>
    </w:p>
    <w:p w14:paraId="3CE9BA89" w14:textId="77777777" w:rsidR="004944D8" w:rsidRDefault="004944D8">
      <w:pPr>
        <w:widowControl w:val="0"/>
        <w:tabs>
          <w:tab w:val="left" w:pos="90"/>
        </w:tabs>
        <w:rPr>
          <w:b/>
          <w:snapToGrid w:val="0"/>
          <w:color w:val="000080"/>
          <w:u w:val="single"/>
        </w:rPr>
      </w:pPr>
    </w:p>
    <w:p w14:paraId="6DA5F70E" w14:textId="77777777" w:rsidR="004944D8" w:rsidRDefault="004944D8" w:rsidP="007E2574">
      <w:pPr>
        <w:widowControl w:val="0"/>
        <w:tabs>
          <w:tab w:val="left" w:pos="90"/>
        </w:tabs>
        <w:rPr>
          <w:b/>
          <w:snapToGrid w:val="0"/>
          <w:color w:val="000000"/>
          <w:sz w:val="16"/>
        </w:rPr>
      </w:pPr>
    </w:p>
    <w:p w14:paraId="1303B366" w14:textId="77777777" w:rsidR="004944D8" w:rsidRDefault="004944D8">
      <w:pPr>
        <w:widowControl w:val="0"/>
        <w:tabs>
          <w:tab w:val="left" w:pos="90"/>
        </w:tabs>
        <w:rPr>
          <w:b/>
          <w:snapToGrid w:val="0"/>
          <w:color w:val="000080"/>
          <w:u w:val="single"/>
        </w:rPr>
      </w:pPr>
      <w:r>
        <w:rPr>
          <w:b/>
          <w:snapToGrid w:val="0"/>
          <w:color w:val="000080"/>
          <w:u w:val="single"/>
        </w:rPr>
        <w:t xml:space="preserve">NAPOLI - CONSOLATO ONORARIO   </w:t>
      </w:r>
    </w:p>
    <w:p w14:paraId="10060555" w14:textId="77777777" w:rsidR="004944D8" w:rsidRDefault="004944D8">
      <w:pPr>
        <w:widowControl w:val="0"/>
        <w:tabs>
          <w:tab w:val="left" w:pos="90"/>
        </w:tabs>
        <w:rPr>
          <w:b/>
          <w:snapToGrid w:val="0"/>
          <w:color w:val="000080"/>
          <w:u w:val="single"/>
        </w:rPr>
      </w:pPr>
    </w:p>
    <w:p w14:paraId="520746F9" w14:textId="77777777" w:rsidR="004944D8" w:rsidRDefault="004944D8" w:rsidP="008432B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F52788" w:rsidRPr="00F52788">
        <w:rPr>
          <w:snapToGrid w:val="0"/>
          <w:color w:val="000000"/>
        </w:rPr>
        <w:t>Corso Vittorio Eman</w:t>
      </w:r>
      <w:r w:rsidR="00F52788">
        <w:rPr>
          <w:snapToGrid w:val="0"/>
          <w:color w:val="000000"/>
        </w:rPr>
        <w:t xml:space="preserve">uele, n.632  – 80121 Napoli </w:t>
      </w:r>
    </w:p>
    <w:p w14:paraId="7C3AA807" w14:textId="77777777" w:rsidR="00F52788" w:rsidRDefault="00F52788" w:rsidP="008432B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Tel. </w:t>
      </w:r>
      <w:r w:rsidRPr="00F52788">
        <w:rPr>
          <w:snapToGrid w:val="0"/>
          <w:color w:val="000000"/>
        </w:rPr>
        <w:t>347 796 4907</w:t>
      </w:r>
    </w:p>
    <w:p w14:paraId="714D121F" w14:textId="77777777" w:rsidR="00F52788" w:rsidRDefault="00F52788" w:rsidP="008432B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516" w:history="1">
        <w:r w:rsidRPr="00AD2669">
          <w:rPr>
            <w:rStyle w:val="Collegamentoipertestuale"/>
            <w:snapToGrid w:val="0"/>
          </w:rPr>
          <w:t>napoli@honrep.ch</w:t>
        </w:r>
      </w:hyperlink>
      <w:r>
        <w:rPr>
          <w:snapToGrid w:val="0"/>
          <w:color w:val="000000"/>
        </w:rPr>
        <w:t xml:space="preserve"> </w:t>
      </w:r>
    </w:p>
    <w:p w14:paraId="34BD1996" w14:textId="77777777" w:rsidR="00F52788" w:rsidRDefault="00F52788" w:rsidP="008432B8">
      <w:pPr>
        <w:widowControl w:val="0"/>
        <w:tabs>
          <w:tab w:val="left" w:pos="90"/>
        </w:tabs>
        <w:rPr>
          <w:bCs/>
          <w:snapToGrid w:val="0"/>
          <w:color w:val="000000"/>
        </w:rPr>
      </w:pPr>
    </w:p>
    <w:p w14:paraId="558B5FBD" w14:textId="77777777" w:rsidR="004944D8" w:rsidRDefault="004944D8">
      <w:pPr>
        <w:widowControl w:val="0"/>
        <w:tabs>
          <w:tab w:val="left" w:pos="90"/>
        </w:tabs>
        <w:rPr>
          <w:bCs/>
          <w:snapToGrid w:val="0"/>
          <w:color w:val="000000"/>
        </w:rPr>
      </w:pPr>
      <w:r>
        <w:rPr>
          <w:b/>
          <w:snapToGrid w:val="0"/>
          <w:color w:val="000000"/>
        </w:rPr>
        <w:t>Circoscrizione</w:t>
      </w:r>
      <w:r>
        <w:rPr>
          <w:b/>
          <w:snapToGrid w:val="0"/>
          <w:color w:val="000000"/>
        </w:rPr>
        <w:tab/>
      </w:r>
      <w:r>
        <w:rPr>
          <w:b/>
          <w:snapToGrid w:val="0"/>
          <w:color w:val="000000"/>
        </w:rPr>
        <w:tab/>
      </w:r>
      <w:r>
        <w:rPr>
          <w:bCs/>
          <w:snapToGrid w:val="0"/>
          <w:color w:val="000000"/>
        </w:rPr>
        <w:t>Campania</w:t>
      </w:r>
    </w:p>
    <w:p w14:paraId="5EE4C41A" w14:textId="77777777" w:rsidR="004944D8" w:rsidRDefault="004944D8">
      <w:pPr>
        <w:widowControl w:val="0"/>
        <w:tabs>
          <w:tab w:val="left" w:pos="90"/>
        </w:tabs>
        <w:rPr>
          <w:bCs/>
          <w:snapToGrid w:val="0"/>
          <w:color w:val="000000"/>
        </w:rPr>
      </w:pPr>
    </w:p>
    <w:p w14:paraId="09440F9C" w14:textId="77777777" w:rsidR="002725A1" w:rsidRDefault="00F52788">
      <w:pPr>
        <w:widowControl w:val="0"/>
        <w:tabs>
          <w:tab w:val="left" w:pos="90"/>
        </w:tabs>
        <w:rPr>
          <w:snapToGrid w:val="0"/>
          <w:color w:val="000000"/>
        </w:rPr>
      </w:pPr>
      <w:r>
        <w:rPr>
          <w:snapToGrid w:val="0"/>
          <w:color w:val="000000"/>
        </w:rPr>
        <w:t xml:space="preserve">Signora RAFFAELLA </w:t>
      </w:r>
      <w:r w:rsidR="00407FA5">
        <w:rPr>
          <w:snapToGrid w:val="0"/>
          <w:color w:val="000000"/>
        </w:rPr>
        <w:t>d</w:t>
      </w:r>
      <w:r>
        <w:rPr>
          <w:snapToGrid w:val="0"/>
          <w:color w:val="000000"/>
        </w:rPr>
        <w:t xml:space="preserve">’ERRICO, Console Onorario (Exequatur </w:t>
      </w:r>
      <w:r w:rsidR="00407FA5">
        <w:rPr>
          <w:snapToGrid w:val="0"/>
          <w:color w:val="000000"/>
        </w:rPr>
        <w:t>22 novembre</w:t>
      </w:r>
      <w:r>
        <w:rPr>
          <w:snapToGrid w:val="0"/>
          <w:color w:val="000000"/>
        </w:rPr>
        <w:t xml:space="preserve"> 2022)</w:t>
      </w:r>
    </w:p>
    <w:p w14:paraId="1317984F" w14:textId="77777777" w:rsidR="002725A1" w:rsidRDefault="002725A1">
      <w:pPr>
        <w:widowControl w:val="0"/>
        <w:tabs>
          <w:tab w:val="left" w:pos="90"/>
        </w:tabs>
        <w:rPr>
          <w:b/>
          <w:snapToGrid w:val="0"/>
          <w:color w:val="000080"/>
          <w:u w:val="single"/>
        </w:rPr>
      </w:pPr>
    </w:p>
    <w:p w14:paraId="0B3AD0DD" w14:textId="77777777" w:rsidR="004944D8" w:rsidRDefault="00632D54" w:rsidP="00632D54">
      <w:pPr>
        <w:widowControl w:val="0"/>
        <w:tabs>
          <w:tab w:val="left" w:pos="90"/>
        </w:tabs>
        <w:jc w:val="right"/>
        <w:rPr>
          <w:b/>
          <w:snapToGrid w:val="0"/>
          <w:color w:val="000080"/>
          <w:u w:val="single"/>
        </w:rPr>
      </w:pPr>
      <w:r>
        <w:rPr>
          <w:b/>
          <w:snapToGrid w:val="0"/>
          <w:color w:val="000080"/>
          <w:u w:val="single"/>
        </w:rPr>
        <w:br w:type="page"/>
      </w:r>
      <w:r>
        <w:rPr>
          <w:b/>
          <w:snapToGrid w:val="0"/>
          <w:color w:val="000000"/>
          <w:sz w:val="16"/>
        </w:rPr>
        <w:t>SVIZZERA</w:t>
      </w:r>
    </w:p>
    <w:p w14:paraId="6A6B70AB" w14:textId="77777777" w:rsidR="004944D8" w:rsidRDefault="004944D8">
      <w:pPr>
        <w:widowControl w:val="0"/>
        <w:tabs>
          <w:tab w:val="left" w:pos="90"/>
        </w:tabs>
        <w:rPr>
          <w:b/>
          <w:snapToGrid w:val="0"/>
          <w:color w:val="000080"/>
          <w:u w:val="single"/>
        </w:rPr>
      </w:pPr>
    </w:p>
    <w:p w14:paraId="36CE4DC7" w14:textId="77777777" w:rsidR="003A684F" w:rsidRDefault="003A684F">
      <w:pPr>
        <w:widowControl w:val="0"/>
        <w:tabs>
          <w:tab w:val="left" w:pos="90"/>
        </w:tabs>
        <w:rPr>
          <w:b/>
          <w:snapToGrid w:val="0"/>
          <w:color w:val="000080"/>
          <w:u w:val="single"/>
        </w:rPr>
      </w:pPr>
    </w:p>
    <w:p w14:paraId="238A9639" w14:textId="77777777" w:rsidR="00026ADA" w:rsidRDefault="00026ADA">
      <w:pPr>
        <w:widowControl w:val="0"/>
        <w:tabs>
          <w:tab w:val="left" w:pos="90"/>
        </w:tabs>
        <w:rPr>
          <w:b/>
          <w:snapToGrid w:val="0"/>
          <w:color w:val="000080"/>
          <w:u w:val="single"/>
        </w:rPr>
      </w:pPr>
    </w:p>
    <w:p w14:paraId="16B1D4C3" w14:textId="77777777" w:rsidR="00026ADA" w:rsidRDefault="00026ADA" w:rsidP="00026ADA">
      <w:pPr>
        <w:widowControl w:val="0"/>
        <w:tabs>
          <w:tab w:val="left" w:pos="90"/>
        </w:tabs>
        <w:rPr>
          <w:b/>
          <w:snapToGrid w:val="0"/>
          <w:color w:val="000080"/>
          <w:sz w:val="26"/>
          <w:u w:val="single"/>
        </w:rPr>
      </w:pPr>
      <w:r>
        <w:rPr>
          <w:b/>
          <w:snapToGrid w:val="0"/>
          <w:color w:val="000080"/>
          <w:u w:val="single"/>
        </w:rPr>
        <w:t xml:space="preserve">TORINO - CONSOLATO ONORARIO            </w:t>
      </w:r>
    </w:p>
    <w:p w14:paraId="3F3BFE54" w14:textId="77777777" w:rsidR="00026ADA" w:rsidRDefault="00026ADA" w:rsidP="00026ADA">
      <w:pPr>
        <w:widowControl w:val="0"/>
        <w:tabs>
          <w:tab w:val="left" w:pos="90"/>
          <w:tab w:val="left" w:pos="2321"/>
        </w:tabs>
        <w:rPr>
          <w:b/>
          <w:snapToGrid w:val="0"/>
          <w:color w:val="000000"/>
        </w:rPr>
      </w:pPr>
    </w:p>
    <w:p w14:paraId="7B98ACE9" w14:textId="77777777" w:rsidR="00026ADA" w:rsidRDefault="00026ADA" w:rsidP="00026AD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de </w:t>
      </w:r>
      <w:proofErr w:type="spellStart"/>
      <w:r>
        <w:rPr>
          <w:snapToGrid w:val="0"/>
          <w:color w:val="000000"/>
        </w:rPr>
        <w:t>Sonnaz</w:t>
      </w:r>
      <w:proofErr w:type="spellEnd"/>
      <w:r>
        <w:rPr>
          <w:snapToGrid w:val="0"/>
          <w:color w:val="000000"/>
        </w:rPr>
        <w:t>, 17 - 10121 Torino</w:t>
      </w:r>
    </w:p>
    <w:p w14:paraId="2B2E6307" w14:textId="77777777" w:rsidR="00026ADA" w:rsidRDefault="00026ADA" w:rsidP="00026ADA">
      <w:pPr>
        <w:widowControl w:val="0"/>
        <w:tabs>
          <w:tab w:val="left" w:pos="2321"/>
        </w:tabs>
        <w:rPr>
          <w:snapToGrid w:val="0"/>
          <w:color w:val="000000"/>
        </w:rPr>
      </w:pPr>
      <w:r>
        <w:rPr>
          <w:rFonts w:ascii="MS Sans Serif" w:hAnsi="MS Sans Serif"/>
          <w:snapToGrid w:val="0"/>
          <w:color w:val="000000"/>
          <w:sz w:val="24"/>
        </w:rPr>
        <w:tab/>
      </w:r>
      <w:r w:rsidR="0095606D">
        <w:rPr>
          <w:snapToGrid w:val="0"/>
          <w:color w:val="000000"/>
        </w:rPr>
        <w:t xml:space="preserve">Tel. </w:t>
      </w:r>
      <w:bookmarkStart w:id="92" w:name="_Hlk139630010"/>
      <w:r w:rsidR="0095606D">
        <w:rPr>
          <w:snapToGrid w:val="0"/>
          <w:color w:val="000000"/>
        </w:rPr>
        <w:t>3341125162</w:t>
      </w:r>
      <w:bookmarkEnd w:id="92"/>
      <w:r>
        <w:rPr>
          <w:snapToGrid w:val="0"/>
          <w:color w:val="000000"/>
        </w:rPr>
        <w:t xml:space="preserve"> (</w:t>
      </w:r>
      <w:proofErr w:type="spellStart"/>
      <w:r>
        <w:rPr>
          <w:snapToGrid w:val="0"/>
          <w:color w:val="000000"/>
        </w:rPr>
        <w:t>cell</w:t>
      </w:r>
      <w:proofErr w:type="spellEnd"/>
      <w:r>
        <w:rPr>
          <w:snapToGrid w:val="0"/>
          <w:color w:val="000000"/>
        </w:rPr>
        <w:t>)</w:t>
      </w:r>
    </w:p>
    <w:p w14:paraId="2D99CB1A" w14:textId="77777777" w:rsidR="00026ADA" w:rsidRDefault="00026ADA" w:rsidP="00026ADA">
      <w:pPr>
        <w:widowControl w:val="0"/>
        <w:tabs>
          <w:tab w:val="left" w:pos="2321"/>
        </w:tabs>
        <w:rPr>
          <w:snapToGrid w:val="0"/>
          <w:color w:val="000000"/>
          <w:sz w:val="23"/>
        </w:rPr>
      </w:pPr>
      <w:r>
        <w:rPr>
          <w:snapToGrid w:val="0"/>
          <w:color w:val="000000"/>
        </w:rPr>
        <w:tab/>
        <w:t xml:space="preserve">E-mail </w:t>
      </w:r>
      <w:hyperlink r:id="rId517" w:history="1">
        <w:r w:rsidRPr="00D20597">
          <w:rPr>
            <w:rStyle w:val="Collegamentoipertestuale"/>
            <w:snapToGrid w:val="0"/>
          </w:rPr>
          <w:t>torino@honrep.ch</w:t>
        </w:r>
      </w:hyperlink>
      <w:r>
        <w:rPr>
          <w:snapToGrid w:val="0"/>
          <w:color w:val="000000"/>
        </w:rPr>
        <w:t xml:space="preserve">  </w:t>
      </w:r>
    </w:p>
    <w:p w14:paraId="001169D5" w14:textId="77777777" w:rsidR="00026ADA" w:rsidRDefault="00026ADA" w:rsidP="00026AD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Regioni Piemonte e Valle d’Aosta</w:t>
      </w:r>
    </w:p>
    <w:p w14:paraId="3715CB80" w14:textId="77777777" w:rsidR="00026ADA" w:rsidRDefault="00026ADA" w:rsidP="00026ADA">
      <w:pPr>
        <w:widowControl w:val="0"/>
        <w:tabs>
          <w:tab w:val="left" w:pos="90"/>
          <w:tab w:val="left" w:pos="2321"/>
        </w:tabs>
        <w:spacing w:before="40"/>
        <w:rPr>
          <w:snapToGrid w:val="0"/>
          <w:color w:val="000000"/>
        </w:rPr>
      </w:pPr>
    </w:p>
    <w:p w14:paraId="5A2CAD0A" w14:textId="77777777" w:rsidR="00026ADA" w:rsidRPr="001850CE" w:rsidRDefault="00026ADA" w:rsidP="00026ADA">
      <w:pPr>
        <w:widowControl w:val="0"/>
        <w:tabs>
          <w:tab w:val="left" w:pos="90"/>
          <w:tab w:val="left" w:pos="2321"/>
        </w:tabs>
        <w:spacing w:before="40"/>
        <w:rPr>
          <w:snapToGrid w:val="0"/>
          <w:color w:val="000000"/>
          <w:sz w:val="26"/>
        </w:rPr>
      </w:pPr>
      <w:r>
        <w:rPr>
          <w:snapToGrid w:val="0"/>
          <w:color w:val="000000"/>
        </w:rPr>
        <w:t xml:space="preserve">Signora REGULA HILFIKER, Console Onorario (Exequatur </w:t>
      </w:r>
      <w:r w:rsidR="00B7247D">
        <w:rPr>
          <w:snapToGrid w:val="0"/>
          <w:color w:val="000000"/>
        </w:rPr>
        <w:t>24 maggio 2023</w:t>
      </w:r>
      <w:r>
        <w:rPr>
          <w:snapToGrid w:val="0"/>
          <w:color w:val="000000"/>
        </w:rPr>
        <w:t>)</w:t>
      </w:r>
    </w:p>
    <w:p w14:paraId="7EF7414E" w14:textId="77777777" w:rsidR="00026ADA" w:rsidRDefault="00026ADA">
      <w:pPr>
        <w:widowControl w:val="0"/>
        <w:tabs>
          <w:tab w:val="left" w:pos="90"/>
        </w:tabs>
        <w:rPr>
          <w:b/>
          <w:snapToGrid w:val="0"/>
          <w:color w:val="000080"/>
          <w:u w:val="single"/>
        </w:rPr>
      </w:pPr>
    </w:p>
    <w:p w14:paraId="6E914405" w14:textId="77777777" w:rsidR="00547D70" w:rsidRDefault="00547D70" w:rsidP="00547D70">
      <w:pPr>
        <w:widowControl w:val="0"/>
        <w:tabs>
          <w:tab w:val="left" w:pos="90"/>
        </w:tabs>
        <w:rPr>
          <w:b/>
          <w:snapToGrid w:val="0"/>
          <w:color w:val="000080"/>
          <w:u w:val="single"/>
        </w:rPr>
      </w:pPr>
    </w:p>
    <w:p w14:paraId="55EB693A" w14:textId="77777777" w:rsidR="004944D8" w:rsidRDefault="004944D8" w:rsidP="001850CE">
      <w:pPr>
        <w:widowControl w:val="0"/>
        <w:tabs>
          <w:tab w:val="left" w:pos="90"/>
        </w:tabs>
        <w:rPr>
          <w:b/>
          <w:snapToGrid w:val="0"/>
          <w:color w:val="000080"/>
          <w:sz w:val="26"/>
          <w:u w:val="single"/>
        </w:rPr>
      </w:pPr>
      <w:r>
        <w:rPr>
          <w:b/>
          <w:snapToGrid w:val="0"/>
          <w:color w:val="000080"/>
          <w:u w:val="single"/>
        </w:rPr>
        <w:t xml:space="preserve">VENEZIA - CONSOLATO ONORARIO            </w:t>
      </w:r>
    </w:p>
    <w:p w14:paraId="4330C830" w14:textId="77777777" w:rsidR="001850CE" w:rsidRDefault="001850CE" w:rsidP="001850CE">
      <w:pPr>
        <w:widowControl w:val="0"/>
        <w:tabs>
          <w:tab w:val="left" w:pos="90"/>
          <w:tab w:val="left" w:pos="2321"/>
        </w:tabs>
        <w:rPr>
          <w:b/>
          <w:snapToGrid w:val="0"/>
          <w:color w:val="000000"/>
        </w:rPr>
      </w:pPr>
    </w:p>
    <w:p w14:paraId="417CA56A" w14:textId="77777777" w:rsidR="001850CE" w:rsidRDefault="001850CE" w:rsidP="001850CE">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Dorsoduro, 810 - 30123 Venezia</w:t>
      </w:r>
    </w:p>
    <w:p w14:paraId="65E2B463" w14:textId="77777777" w:rsidR="001850CE" w:rsidRDefault="001850CE" w:rsidP="001850CE">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0415225996 - Fax 0412443863</w:t>
      </w:r>
    </w:p>
    <w:p w14:paraId="452F34D9" w14:textId="77777777" w:rsidR="001850CE" w:rsidRDefault="001850CE" w:rsidP="001850CE">
      <w:pPr>
        <w:widowControl w:val="0"/>
        <w:tabs>
          <w:tab w:val="left" w:pos="2321"/>
        </w:tabs>
        <w:rPr>
          <w:snapToGrid w:val="0"/>
          <w:color w:val="000000"/>
          <w:sz w:val="23"/>
        </w:rPr>
      </w:pPr>
      <w:r>
        <w:rPr>
          <w:snapToGrid w:val="0"/>
          <w:color w:val="000000"/>
        </w:rPr>
        <w:tab/>
        <w:t xml:space="preserve">E-mail </w:t>
      </w:r>
      <w:hyperlink r:id="rId518" w:history="1">
        <w:r w:rsidR="00DA3064" w:rsidRPr="003C5690">
          <w:rPr>
            <w:rStyle w:val="Collegamentoipertestuale"/>
            <w:snapToGrid w:val="0"/>
          </w:rPr>
          <w:t>venezia@honrep.ch</w:t>
        </w:r>
      </w:hyperlink>
      <w:r w:rsidR="00DA3064">
        <w:rPr>
          <w:snapToGrid w:val="0"/>
          <w:color w:val="000000"/>
        </w:rPr>
        <w:t xml:space="preserve"> </w:t>
      </w:r>
    </w:p>
    <w:p w14:paraId="3F0B3E7A" w14:textId="77777777" w:rsidR="004944D8" w:rsidRDefault="004944D8" w:rsidP="001850CE">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Pr="00653AF8">
        <w:rPr>
          <w:snapToGrid w:val="0"/>
          <w:color w:val="000000"/>
        </w:rPr>
        <w:t>Provincia</w:t>
      </w:r>
      <w:r>
        <w:rPr>
          <w:rFonts w:ascii="MS Sans Serif" w:hAnsi="MS Sans Serif"/>
          <w:snapToGrid w:val="0"/>
          <w:color w:val="000000"/>
        </w:rPr>
        <w:t xml:space="preserve"> </w:t>
      </w:r>
      <w:r w:rsidRPr="007903FC">
        <w:rPr>
          <w:snapToGrid w:val="0"/>
          <w:color w:val="000000"/>
        </w:rPr>
        <w:t>di</w:t>
      </w:r>
      <w:r>
        <w:rPr>
          <w:rFonts w:ascii="MS Sans Serif" w:hAnsi="MS Sans Serif"/>
          <w:snapToGrid w:val="0"/>
          <w:color w:val="000000"/>
        </w:rPr>
        <w:t xml:space="preserve"> </w:t>
      </w:r>
      <w:r>
        <w:rPr>
          <w:snapToGrid w:val="0"/>
          <w:color w:val="000000"/>
        </w:rPr>
        <w:t>Venezia</w:t>
      </w:r>
    </w:p>
    <w:p w14:paraId="2D689966" w14:textId="77777777" w:rsidR="001850CE" w:rsidRDefault="001850CE" w:rsidP="001850CE">
      <w:pPr>
        <w:widowControl w:val="0"/>
        <w:tabs>
          <w:tab w:val="left" w:pos="90"/>
          <w:tab w:val="left" w:pos="2321"/>
        </w:tabs>
        <w:spacing w:before="40"/>
        <w:rPr>
          <w:snapToGrid w:val="0"/>
          <w:color w:val="000000"/>
        </w:rPr>
      </w:pPr>
    </w:p>
    <w:p w14:paraId="20D1B80C" w14:textId="77777777" w:rsidR="001850CE" w:rsidRPr="001850CE" w:rsidRDefault="001850CE" w:rsidP="001850CE">
      <w:pPr>
        <w:widowControl w:val="0"/>
        <w:tabs>
          <w:tab w:val="left" w:pos="90"/>
          <w:tab w:val="left" w:pos="2321"/>
        </w:tabs>
        <w:spacing w:before="40"/>
        <w:rPr>
          <w:snapToGrid w:val="0"/>
          <w:color w:val="000000"/>
          <w:sz w:val="26"/>
        </w:rPr>
      </w:pPr>
      <w:r>
        <w:rPr>
          <w:snapToGrid w:val="0"/>
          <w:color w:val="000000"/>
        </w:rPr>
        <w:t>Signor LEO GUSTAV SCHUBERT, Console Onorario (</w:t>
      </w:r>
      <w:r w:rsidR="00790217">
        <w:rPr>
          <w:snapToGrid w:val="0"/>
          <w:color w:val="000000"/>
        </w:rPr>
        <w:t>Rinnovo e</w:t>
      </w:r>
      <w:r>
        <w:rPr>
          <w:snapToGrid w:val="0"/>
          <w:color w:val="000000"/>
        </w:rPr>
        <w:t xml:space="preserve">xequatur </w:t>
      </w:r>
      <w:r w:rsidR="00790217">
        <w:rPr>
          <w:snapToGrid w:val="0"/>
          <w:color w:val="000000"/>
        </w:rPr>
        <w:t>8 giugno 2023</w:t>
      </w:r>
      <w:r>
        <w:rPr>
          <w:snapToGrid w:val="0"/>
          <w:color w:val="000000"/>
        </w:rPr>
        <w:t>)</w:t>
      </w:r>
    </w:p>
    <w:p w14:paraId="288E5D9B" w14:textId="77777777" w:rsidR="004944D8" w:rsidRDefault="004944D8">
      <w:pPr>
        <w:widowControl w:val="0"/>
        <w:tabs>
          <w:tab w:val="left" w:pos="90"/>
        </w:tabs>
        <w:jc w:val="center"/>
        <w:rPr>
          <w:snapToGrid w:val="0"/>
        </w:rPr>
      </w:pPr>
    </w:p>
    <w:p w14:paraId="78A9D474" w14:textId="77777777" w:rsidR="00464774" w:rsidRDefault="00464774">
      <w:pPr>
        <w:widowControl w:val="0"/>
        <w:tabs>
          <w:tab w:val="left" w:pos="90"/>
        </w:tabs>
        <w:jc w:val="center"/>
        <w:rPr>
          <w:snapToGrid w:val="0"/>
          <w:color w:val="000000"/>
        </w:rPr>
      </w:pPr>
    </w:p>
    <w:p w14:paraId="26485B7B" w14:textId="77777777" w:rsidR="0060047D" w:rsidRDefault="004944D8" w:rsidP="0060047D">
      <w:pPr>
        <w:widowControl w:val="0"/>
        <w:tabs>
          <w:tab w:val="left" w:pos="90"/>
        </w:tabs>
        <w:jc w:val="right"/>
        <w:rPr>
          <w:b/>
          <w:snapToGrid w:val="0"/>
          <w:color w:val="000000"/>
          <w:sz w:val="16"/>
        </w:rPr>
      </w:pPr>
      <w:r>
        <w:rPr>
          <w:rFonts w:ascii="MS Sans Serif" w:hAnsi="MS Sans Serif"/>
          <w:snapToGrid w:val="0"/>
          <w:sz w:val="24"/>
        </w:rPr>
        <w:br w:type="page"/>
      </w:r>
      <w:r w:rsidR="0060047D">
        <w:rPr>
          <w:b/>
          <w:snapToGrid w:val="0"/>
          <w:color w:val="000000"/>
          <w:sz w:val="16"/>
        </w:rPr>
        <w:t xml:space="preserve"> </w:t>
      </w:r>
    </w:p>
    <w:p w14:paraId="40EA428B" w14:textId="77777777" w:rsidR="004944D8" w:rsidRDefault="004944D8">
      <w:pPr>
        <w:widowControl w:val="0"/>
        <w:tabs>
          <w:tab w:val="left" w:pos="90"/>
        </w:tabs>
        <w:jc w:val="right"/>
        <w:rPr>
          <w:b/>
          <w:snapToGrid w:val="0"/>
          <w:color w:val="000000"/>
        </w:rPr>
      </w:pPr>
      <w:r>
        <w:rPr>
          <w:b/>
          <w:snapToGrid w:val="0"/>
          <w:color w:val="000000"/>
          <w:sz w:val="16"/>
        </w:rPr>
        <w:t>TANZANIA</w:t>
      </w:r>
    </w:p>
    <w:p w14:paraId="7607A58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1520" behindDoc="0" locked="0" layoutInCell="1" allowOverlap="1" wp14:anchorId="4551E102" wp14:editId="7131DDCB">
            <wp:simplePos x="0" y="0"/>
            <wp:positionH relativeFrom="column">
              <wp:posOffset>5776595</wp:posOffset>
            </wp:positionH>
            <wp:positionV relativeFrom="paragraph">
              <wp:posOffset>196215</wp:posOffset>
            </wp:positionV>
            <wp:extent cx="702310" cy="467995"/>
            <wp:effectExtent l="19050" t="19050" r="2540" b="8255"/>
            <wp:wrapNone/>
            <wp:docPr id="265"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7"/>
                    <pic:cNvPicPr>
                      <a:picLocks noChangeAspect="1" noChangeArrowheads="1"/>
                    </pic:cNvPicPr>
                  </pic:nvPicPr>
                  <pic:blipFill>
                    <a:blip r:embed="rId51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E6761B4" w14:textId="77777777" w:rsidR="004944D8" w:rsidRDefault="004944D8">
      <w:pPr>
        <w:widowControl w:val="0"/>
        <w:tabs>
          <w:tab w:val="left" w:pos="90"/>
        </w:tabs>
        <w:rPr>
          <w:b/>
          <w:snapToGrid w:val="0"/>
          <w:color w:val="000080"/>
          <w:sz w:val="39"/>
        </w:rPr>
      </w:pPr>
      <w:r>
        <w:rPr>
          <w:b/>
          <w:snapToGrid w:val="0"/>
          <w:color w:val="000080"/>
          <w:sz w:val="32"/>
        </w:rPr>
        <w:t xml:space="preserve">TANZANIA                                </w:t>
      </w:r>
    </w:p>
    <w:p w14:paraId="7F1BE884" w14:textId="77777777" w:rsidR="004944D8" w:rsidRDefault="004944D8">
      <w:pPr>
        <w:widowControl w:val="0"/>
        <w:tabs>
          <w:tab w:val="left" w:pos="90"/>
        </w:tabs>
        <w:rPr>
          <w:b/>
          <w:snapToGrid w:val="0"/>
          <w:color w:val="000080"/>
          <w:sz w:val="28"/>
        </w:rPr>
      </w:pPr>
      <w:r>
        <w:rPr>
          <w:b/>
          <w:snapToGrid w:val="0"/>
          <w:color w:val="000080"/>
          <w:sz w:val="22"/>
        </w:rPr>
        <w:t>Repubblica Unita della</w:t>
      </w:r>
    </w:p>
    <w:p w14:paraId="6CB3FDA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016A02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aprile</w:t>
      </w:r>
    </w:p>
    <w:p w14:paraId="0F0A995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4AA4A2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Cortina d'Ampezzo, 185 - 00135 Roma </w:t>
      </w:r>
    </w:p>
    <w:p w14:paraId="33EC351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0633485801 - Fax 0633485828  </w:t>
      </w:r>
    </w:p>
    <w:p w14:paraId="07BE0C5A" w14:textId="77777777" w:rsidR="004944D8" w:rsidRDefault="004944D8" w:rsidP="000C377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3B07FC">
        <w:rPr>
          <w:snapToGrid w:val="0"/>
          <w:color w:val="000000"/>
        </w:rPr>
        <w:t>Tutto il territorio della Repubblica Italiana</w:t>
      </w:r>
    </w:p>
    <w:p w14:paraId="20EC8D5F" w14:textId="77777777" w:rsidR="004944D8" w:rsidRDefault="004944D8" w:rsidP="000C3772">
      <w:pPr>
        <w:widowControl w:val="0"/>
        <w:tabs>
          <w:tab w:val="left" w:pos="90"/>
        </w:tabs>
        <w:rPr>
          <w:snapToGrid w:val="0"/>
          <w:color w:val="000000"/>
        </w:rPr>
      </w:pPr>
    </w:p>
    <w:p w14:paraId="2DF84397" w14:textId="77777777" w:rsidR="001F5B63" w:rsidRDefault="001F5B63" w:rsidP="000C3772">
      <w:pPr>
        <w:widowControl w:val="0"/>
        <w:tabs>
          <w:tab w:val="left" w:pos="90"/>
        </w:tabs>
        <w:rPr>
          <w:snapToGrid w:val="0"/>
          <w:color w:val="000000"/>
        </w:rPr>
      </w:pPr>
    </w:p>
    <w:p w14:paraId="2845B5AC" w14:textId="77777777" w:rsidR="004944D8" w:rsidRDefault="004944D8" w:rsidP="000C3772">
      <w:pPr>
        <w:widowControl w:val="0"/>
        <w:tabs>
          <w:tab w:val="left" w:pos="90"/>
        </w:tabs>
        <w:rPr>
          <w:snapToGrid w:val="0"/>
          <w:color w:val="000000"/>
        </w:rPr>
      </w:pPr>
    </w:p>
    <w:p w14:paraId="15575BB5" w14:textId="77777777" w:rsidR="000C3772" w:rsidRDefault="000C3772" w:rsidP="000C3772">
      <w:pPr>
        <w:widowControl w:val="0"/>
        <w:tabs>
          <w:tab w:val="left" w:pos="90"/>
        </w:tabs>
        <w:rPr>
          <w:b/>
          <w:snapToGrid w:val="0"/>
          <w:color w:val="000080"/>
          <w:sz w:val="26"/>
          <w:u w:val="single"/>
        </w:rPr>
      </w:pPr>
      <w:r>
        <w:rPr>
          <w:b/>
          <w:snapToGrid w:val="0"/>
          <w:color w:val="000080"/>
          <w:u w:val="single"/>
        </w:rPr>
        <w:t xml:space="preserve">MILANO - CONSOLATO ONORARIO            </w:t>
      </w:r>
    </w:p>
    <w:p w14:paraId="5365E886" w14:textId="77777777" w:rsidR="000C3772" w:rsidRDefault="000C3772" w:rsidP="001E671B">
      <w:pPr>
        <w:widowControl w:val="0"/>
        <w:tabs>
          <w:tab w:val="left" w:pos="90"/>
          <w:tab w:val="left" w:pos="2268"/>
        </w:tabs>
        <w:spacing w:before="220"/>
        <w:rPr>
          <w:snapToGrid w:val="0"/>
          <w:color w:val="000000"/>
          <w:sz w:val="26"/>
        </w:rPr>
      </w:pPr>
      <w:r>
        <w:rPr>
          <w:b/>
          <w:snapToGrid w:val="0"/>
          <w:color w:val="000000"/>
        </w:rPr>
        <w:t>Indirizzo</w:t>
      </w:r>
      <w:r>
        <w:rPr>
          <w:rFonts w:ascii="MS Sans Serif" w:hAnsi="MS Sans Serif"/>
          <w:snapToGrid w:val="0"/>
          <w:color w:val="000000"/>
          <w:sz w:val="24"/>
        </w:rPr>
        <w:t xml:space="preserve"> </w:t>
      </w:r>
      <w:r>
        <w:rPr>
          <w:rFonts w:ascii="MS Sans Serif" w:hAnsi="MS Sans Serif"/>
          <w:snapToGrid w:val="0"/>
          <w:color w:val="000000"/>
          <w:sz w:val="24"/>
        </w:rPr>
        <w:tab/>
      </w:r>
      <w:r>
        <w:rPr>
          <w:snapToGrid w:val="0"/>
          <w:color w:val="000000"/>
        </w:rPr>
        <w:t>Viale Piceno, 5 – 20129 Milano</w:t>
      </w:r>
    </w:p>
    <w:p w14:paraId="0796383F" w14:textId="77777777" w:rsidR="000C3772" w:rsidRDefault="000C3772" w:rsidP="001E671B">
      <w:pPr>
        <w:widowControl w:val="0"/>
        <w:tabs>
          <w:tab w:val="left" w:pos="2268"/>
        </w:tabs>
        <w:rPr>
          <w:snapToGrid w:val="0"/>
          <w:color w:val="000000"/>
        </w:rPr>
      </w:pPr>
      <w:r>
        <w:rPr>
          <w:rFonts w:ascii="MS Sans Serif" w:hAnsi="MS Sans Serif"/>
          <w:snapToGrid w:val="0"/>
          <w:color w:val="000000"/>
          <w:sz w:val="24"/>
        </w:rPr>
        <w:tab/>
      </w:r>
      <w:r>
        <w:rPr>
          <w:snapToGrid w:val="0"/>
          <w:color w:val="000000"/>
        </w:rPr>
        <w:t>Tel. 0239527971 - 3388009921 – Fax 0332537911</w:t>
      </w:r>
    </w:p>
    <w:p w14:paraId="28F87B04" w14:textId="77777777" w:rsidR="000C3772" w:rsidRDefault="000C3772" w:rsidP="001E671B">
      <w:pPr>
        <w:widowControl w:val="0"/>
        <w:tabs>
          <w:tab w:val="left" w:pos="2268"/>
        </w:tabs>
        <w:rPr>
          <w:snapToGrid w:val="0"/>
          <w:color w:val="000000"/>
          <w:sz w:val="23"/>
        </w:rPr>
      </w:pPr>
      <w:r>
        <w:rPr>
          <w:snapToGrid w:val="0"/>
          <w:color w:val="000000"/>
        </w:rPr>
        <w:tab/>
        <w:t>E-mail  avv.conca@libero.it</w:t>
      </w:r>
    </w:p>
    <w:p w14:paraId="5F940FC9" w14:textId="77777777" w:rsidR="000C3772" w:rsidRDefault="000C3772" w:rsidP="000C3772">
      <w:pPr>
        <w:widowControl w:val="0"/>
        <w:tabs>
          <w:tab w:val="left" w:pos="284"/>
          <w:tab w:val="left" w:pos="2321"/>
        </w:tabs>
        <w:spacing w:before="40"/>
        <w:ind w:left="2268" w:hanging="2268"/>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Lombardia, Piemonte, Liguria, Valle d’Aosta, Trentino Alto Adige, Veneto, Friuli Venezia Giulia, Emilia Romagna</w:t>
      </w:r>
    </w:p>
    <w:p w14:paraId="4E2E68DC" w14:textId="77777777" w:rsidR="000C3772" w:rsidRDefault="000C3772" w:rsidP="000C377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579ADC4" w14:textId="77777777" w:rsidR="000C3772" w:rsidRDefault="000C3772" w:rsidP="000C3772">
      <w:pPr>
        <w:widowControl w:val="0"/>
        <w:tabs>
          <w:tab w:val="left" w:pos="90"/>
        </w:tabs>
        <w:spacing w:before="23"/>
        <w:rPr>
          <w:snapToGrid w:val="0"/>
          <w:sz w:val="26"/>
        </w:rPr>
      </w:pPr>
      <w:r>
        <w:rPr>
          <w:snapToGrid w:val="0"/>
        </w:rPr>
        <w:t xml:space="preserve">Signor </w:t>
      </w:r>
      <w:r w:rsidR="007E39CD">
        <w:rPr>
          <w:snapToGrid w:val="0"/>
        </w:rPr>
        <w:t>MARCO CONCA</w:t>
      </w:r>
      <w:r>
        <w:rPr>
          <w:snapToGrid w:val="0"/>
        </w:rPr>
        <w:t>, Console Onorario (</w:t>
      </w:r>
      <w:r w:rsidR="007E39CD">
        <w:rPr>
          <w:snapToGrid w:val="0"/>
        </w:rPr>
        <w:t>E</w:t>
      </w:r>
      <w:r>
        <w:rPr>
          <w:snapToGrid w:val="0"/>
        </w:rPr>
        <w:t xml:space="preserve">xequatur </w:t>
      </w:r>
      <w:r w:rsidR="007E39CD">
        <w:rPr>
          <w:snapToGrid w:val="0"/>
        </w:rPr>
        <w:t>4</w:t>
      </w:r>
      <w:r>
        <w:rPr>
          <w:snapToGrid w:val="0"/>
        </w:rPr>
        <w:t xml:space="preserve"> </w:t>
      </w:r>
      <w:r w:rsidR="007E39CD">
        <w:rPr>
          <w:snapToGrid w:val="0"/>
        </w:rPr>
        <w:t>agosto</w:t>
      </w:r>
      <w:r>
        <w:rPr>
          <w:snapToGrid w:val="0"/>
        </w:rPr>
        <w:t xml:space="preserve"> 20</w:t>
      </w:r>
      <w:r w:rsidR="00D632F7">
        <w:rPr>
          <w:snapToGrid w:val="0"/>
        </w:rPr>
        <w:t>22</w:t>
      </w:r>
      <w:r>
        <w:rPr>
          <w:snapToGrid w:val="0"/>
        </w:rPr>
        <w:t>)</w:t>
      </w:r>
    </w:p>
    <w:p w14:paraId="080C1CFC" w14:textId="77777777" w:rsidR="000C3772" w:rsidRDefault="000C3772" w:rsidP="000C3772">
      <w:pPr>
        <w:widowControl w:val="0"/>
        <w:tabs>
          <w:tab w:val="left" w:pos="90"/>
        </w:tabs>
        <w:jc w:val="center"/>
        <w:rPr>
          <w:snapToGrid w:val="0"/>
          <w:color w:val="000000"/>
        </w:rPr>
      </w:pPr>
    </w:p>
    <w:p w14:paraId="53C0AEC9" w14:textId="77777777" w:rsidR="004944D8" w:rsidRDefault="004944D8" w:rsidP="000C3772">
      <w:pPr>
        <w:widowControl w:val="0"/>
        <w:tabs>
          <w:tab w:val="left" w:pos="90"/>
        </w:tabs>
        <w:rPr>
          <w:snapToGrid w:val="0"/>
          <w:color w:val="000000"/>
        </w:rPr>
      </w:pPr>
    </w:p>
    <w:p w14:paraId="21FE3A8D" w14:textId="77777777" w:rsidR="004944D8" w:rsidRDefault="004944D8" w:rsidP="000C3772">
      <w:pPr>
        <w:widowControl w:val="0"/>
        <w:tabs>
          <w:tab w:val="left" w:pos="90"/>
        </w:tabs>
        <w:rPr>
          <w:snapToGrid w:val="0"/>
          <w:color w:val="000000"/>
        </w:rPr>
      </w:pPr>
    </w:p>
    <w:p w14:paraId="3118EB6C" w14:textId="77777777" w:rsidR="004944D8" w:rsidRDefault="004944D8" w:rsidP="000C3772">
      <w:pPr>
        <w:widowControl w:val="0"/>
        <w:tabs>
          <w:tab w:val="left" w:pos="90"/>
        </w:tabs>
        <w:rPr>
          <w:snapToGrid w:val="0"/>
          <w:color w:val="000000"/>
        </w:rPr>
      </w:pPr>
    </w:p>
    <w:p w14:paraId="240C4A8E" w14:textId="77777777" w:rsidR="004944D8" w:rsidRDefault="004944D8" w:rsidP="000C3772">
      <w:pPr>
        <w:widowControl w:val="0"/>
        <w:tabs>
          <w:tab w:val="left" w:pos="90"/>
        </w:tabs>
        <w:rPr>
          <w:snapToGrid w:val="0"/>
          <w:color w:val="000000"/>
        </w:rPr>
      </w:pPr>
    </w:p>
    <w:p w14:paraId="0694E588" w14:textId="77777777" w:rsidR="004944D8" w:rsidRDefault="004944D8" w:rsidP="000C3772">
      <w:pPr>
        <w:widowControl w:val="0"/>
        <w:tabs>
          <w:tab w:val="left" w:pos="90"/>
        </w:tabs>
        <w:rPr>
          <w:snapToGrid w:val="0"/>
          <w:color w:val="000000"/>
        </w:rPr>
      </w:pPr>
    </w:p>
    <w:p w14:paraId="193651E0" w14:textId="77777777" w:rsidR="004944D8" w:rsidRDefault="004944D8" w:rsidP="000C3772">
      <w:pPr>
        <w:widowControl w:val="0"/>
        <w:tabs>
          <w:tab w:val="left" w:pos="90"/>
        </w:tabs>
        <w:rPr>
          <w:snapToGrid w:val="0"/>
          <w:color w:val="000000"/>
        </w:rPr>
      </w:pPr>
    </w:p>
    <w:p w14:paraId="53EFAC15" w14:textId="77777777" w:rsidR="004944D8" w:rsidRDefault="004944D8" w:rsidP="000C3772">
      <w:pPr>
        <w:widowControl w:val="0"/>
        <w:tabs>
          <w:tab w:val="left" w:pos="90"/>
        </w:tabs>
        <w:rPr>
          <w:snapToGrid w:val="0"/>
          <w:color w:val="000000"/>
        </w:rPr>
      </w:pPr>
    </w:p>
    <w:p w14:paraId="2CA973D4" w14:textId="77777777" w:rsidR="004944D8" w:rsidRDefault="004944D8" w:rsidP="000C3772">
      <w:pPr>
        <w:widowControl w:val="0"/>
        <w:tabs>
          <w:tab w:val="left" w:pos="90"/>
        </w:tabs>
        <w:rPr>
          <w:snapToGrid w:val="0"/>
          <w:color w:val="000000"/>
        </w:rPr>
      </w:pPr>
    </w:p>
    <w:p w14:paraId="7BCD4974" w14:textId="77777777" w:rsidR="004944D8" w:rsidRDefault="004944D8" w:rsidP="000C3772">
      <w:pPr>
        <w:widowControl w:val="0"/>
        <w:tabs>
          <w:tab w:val="left" w:pos="90"/>
        </w:tabs>
        <w:rPr>
          <w:snapToGrid w:val="0"/>
          <w:color w:val="000000"/>
        </w:rPr>
      </w:pPr>
    </w:p>
    <w:p w14:paraId="0D87E540" w14:textId="77777777" w:rsidR="004944D8" w:rsidRDefault="004944D8" w:rsidP="000C3772">
      <w:pPr>
        <w:widowControl w:val="0"/>
        <w:tabs>
          <w:tab w:val="left" w:pos="90"/>
        </w:tabs>
        <w:rPr>
          <w:snapToGrid w:val="0"/>
          <w:color w:val="000000"/>
        </w:rPr>
      </w:pPr>
    </w:p>
    <w:p w14:paraId="31727056" w14:textId="77777777" w:rsidR="004944D8" w:rsidRDefault="004944D8" w:rsidP="000C3772">
      <w:pPr>
        <w:widowControl w:val="0"/>
        <w:tabs>
          <w:tab w:val="left" w:pos="90"/>
        </w:tabs>
        <w:rPr>
          <w:snapToGrid w:val="0"/>
          <w:color w:val="000000"/>
        </w:rPr>
      </w:pPr>
    </w:p>
    <w:p w14:paraId="0E4C73E7" w14:textId="77777777" w:rsidR="004944D8" w:rsidRDefault="004944D8" w:rsidP="000C3772">
      <w:pPr>
        <w:widowControl w:val="0"/>
        <w:tabs>
          <w:tab w:val="left" w:pos="90"/>
        </w:tabs>
        <w:rPr>
          <w:snapToGrid w:val="0"/>
          <w:color w:val="000000"/>
        </w:rPr>
      </w:pPr>
    </w:p>
    <w:p w14:paraId="26072489" w14:textId="77777777" w:rsidR="004944D8" w:rsidRDefault="004944D8" w:rsidP="000C3772">
      <w:pPr>
        <w:widowControl w:val="0"/>
        <w:tabs>
          <w:tab w:val="left" w:pos="90"/>
        </w:tabs>
        <w:rPr>
          <w:snapToGrid w:val="0"/>
          <w:color w:val="000000"/>
        </w:rPr>
      </w:pPr>
    </w:p>
    <w:p w14:paraId="7B115769" w14:textId="77777777" w:rsidR="004944D8" w:rsidRDefault="004944D8" w:rsidP="000C3772">
      <w:pPr>
        <w:widowControl w:val="0"/>
        <w:tabs>
          <w:tab w:val="left" w:pos="90"/>
        </w:tabs>
        <w:rPr>
          <w:snapToGrid w:val="0"/>
          <w:color w:val="000000"/>
        </w:rPr>
      </w:pPr>
    </w:p>
    <w:p w14:paraId="63534776" w14:textId="77777777" w:rsidR="004944D8" w:rsidRDefault="004944D8" w:rsidP="000C3772">
      <w:pPr>
        <w:widowControl w:val="0"/>
        <w:tabs>
          <w:tab w:val="left" w:pos="90"/>
        </w:tabs>
        <w:rPr>
          <w:snapToGrid w:val="0"/>
          <w:color w:val="000000"/>
        </w:rPr>
      </w:pPr>
    </w:p>
    <w:p w14:paraId="0CE95E80" w14:textId="77777777" w:rsidR="004944D8" w:rsidRDefault="004944D8" w:rsidP="000C3772">
      <w:pPr>
        <w:widowControl w:val="0"/>
        <w:tabs>
          <w:tab w:val="left" w:pos="90"/>
        </w:tabs>
        <w:rPr>
          <w:snapToGrid w:val="0"/>
          <w:color w:val="000000"/>
        </w:rPr>
      </w:pPr>
    </w:p>
    <w:p w14:paraId="6FDB05CD" w14:textId="77777777" w:rsidR="004944D8" w:rsidRDefault="004944D8" w:rsidP="000C3772">
      <w:pPr>
        <w:widowControl w:val="0"/>
        <w:tabs>
          <w:tab w:val="left" w:pos="90"/>
        </w:tabs>
        <w:rPr>
          <w:snapToGrid w:val="0"/>
          <w:color w:val="000000"/>
        </w:rPr>
      </w:pPr>
    </w:p>
    <w:p w14:paraId="407A773E" w14:textId="77777777" w:rsidR="004944D8" w:rsidRDefault="004944D8" w:rsidP="000C3772">
      <w:pPr>
        <w:widowControl w:val="0"/>
        <w:tabs>
          <w:tab w:val="left" w:pos="90"/>
        </w:tabs>
        <w:rPr>
          <w:snapToGrid w:val="0"/>
          <w:color w:val="000000"/>
        </w:rPr>
      </w:pPr>
    </w:p>
    <w:p w14:paraId="353D6369" w14:textId="77777777" w:rsidR="004944D8" w:rsidRDefault="004944D8" w:rsidP="000C3772">
      <w:pPr>
        <w:widowControl w:val="0"/>
        <w:tabs>
          <w:tab w:val="left" w:pos="90"/>
        </w:tabs>
        <w:rPr>
          <w:snapToGrid w:val="0"/>
          <w:color w:val="000000"/>
        </w:rPr>
      </w:pPr>
    </w:p>
    <w:p w14:paraId="0F1B7D7A" w14:textId="77777777" w:rsidR="004944D8" w:rsidRDefault="004944D8" w:rsidP="000C3772">
      <w:pPr>
        <w:widowControl w:val="0"/>
        <w:tabs>
          <w:tab w:val="left" w:pos="90"/>
        </w:tabs>
        <w:rPr>
          <w:snapToGrid w:val="0"/>
          <w:color w:val="000000"/>
        </w:rPr>
      </w:pPr>
    </w:p>
    <w:p w14:paraId="2CA96BFE" w14:textId="77777777" w:rsidR="004944D8" w:rsidRDefault="004944D8" w:rsidP="000C3772">
      <w:pPr>
        <w:widowControl w:val="0"/>
        <w:tabs>
          <w:tab w:val="left" w:pos="90"/>
        </w:tabs>
        <w:rPr>
          <w:snapToGrid w:val="0"/>
          <w:color w:val="000000"/>
        </w:rPr>
      </w:pPr>
    </w:p>
    <w:p w14:paraId="7AA0AB5D" w14:textId="77777777" w:rsidR="004944D8" w:rsidRDefault="004944D8" w:rsidP="000C3772">
      <w:pPr>
        <w:widowControl w:val="0"/>
        <w:tabs>
          <w:tab w:val="left" w:pos="90"/>
        </w:tabs>
        <w:rPr>
          <w:snapToGrid w:val="0"/>
          <w:color w:val="000000"/>
        </w:rPr>
      </w:pPr>
    </w:p>
    <w:p w14:paraId="00DB028E" w14:textId="77777777" w:rsidR="004944D8" w:rsidRDefault="004944D8" w:rsidP="000C3772">
      <w:pPr>
        <w:widowControl w:val="0"/>
        <w:tabs>
          <w:tab w:val="left" w:pos="90"/>
        </w:tabs>
        <w:rPr>
          <w:snapToGrid w:val="0"/>
          <w:color w:val="000000"/>
        </w:rPr>
      </w:pPr>
    </w:p>
    <w:p w14:paraId="6CFDA71F" w14:textId="77777777" w:rsidR="004944D8" w:rsidRDefault="004944D8" w:rsidP="000C3772">
      <w:pPr>
        <w:widowControl w:val="0"/>
        <w:tabs>
          <w:tab w:val="left" w:pos="90"/>
        </w:tabs>
        <w:rPr>
          <w:snapToGrid w:val="0"/>
          <w:color w:val="000000"/>
        </w:rPr>
      </w:pPr>
    </w:p>
    <w:p w14:paraId="5A01508A" w14:textId="77777777" w:rsidR="004944D8" w:rsidRDefault="004944D8" w:rsidP="000C3772">
      <w:pPr>
        <w:widowControl w:val="0"/>
        <w:tabs>
          <w:tab w:val="left" w:pos="90"/>
        </w:tabs>
        <w:rPr>
          <w:snapToGrid w:val="0"/>
          <w:color w:val="000000"/>
        </w:rPr>
      </w:pPr>
    </w:p>
    <w:p w14:paraId="7F7BA24F" w14:textId="77777777" w:rsidR="004944D8" w:rsidRDefault="004944D8" w:rsidP="000C3772">
      <w:pPr>
        <w:widowControl w:val="0"/>
        <w:tabs>
          <w:tab w:val="left" w:pos="90"/>
        </w:tabs>
        <w:rPr>
          <w:snapToGrid w:val="0"/>
          <w:color w:val="000000"/>
        </w:rPr>
      </w:pPr>
    </w:p>
    <w:p w14:paraId="450EAB48" w14:textId="77777777" w:rsidR="004944D8" w:rsidRDefault="004944D8" w:rsidP="000C3772">
      <w:pPr>
        <w:widowControl w:val="0"/>
        <w:tabs>
          <w:tab w:val="left" w:pos="90"/>
        </w:tabs>
        <w:rPr>
          <w:snapToGrid w:val="0"/>
          <w:color w:val="000000"/>
        </w:rPr>
      </w:pPr>
    </w:p>
    <w:p w14:paraId="5ECDC94A" w14:textId="77777777" w:rsidR="004944D8" w:rsidRDefault="004944D8" w:rsidP="000C3772">
      <w:pPr>
        <w:widowControl w:val="0"/>
        <w:tabs>
          <w:tab w:val="left" w:pos="90"/>
        </w:tabs>
        <w:rPr>
          <w:snapToGrid w:val="0"/>
          <w:color w:val="000000"/>
        </w:rPr>
      </w:pPr>
    </w:p>
    <w:p w14:paraId="17AFF773" w14:textId="77777777" w:rsidR="004944D8" w:rsidRDefault="004944D8" w:rsidP="000C3772">
      <w:pPr>
        <w:widowControl w:val="0"/>
        <w:tabs>
          <w:tab w:val="left" w:pos="90"/>
        </w:tabs>
        <w:rPr>
          <w:snapToGrid w:val="0"/>
          <w:color w:val="000000"/>
        </w:rPr>
      </w:pPr>
    </w:p>
    <w:p w14:paraId="54B4A8E7"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THAILANDIA</w:t>
      </w:r>
    </w:p>
    <w:p w14:paraId="31C0939D" w14:textId="77777777" w:rsidR="004944D8" w:rsidRDefault="004944D8">
      <w:pPr>
        <w:widowControl w:val="0"/>
        <w:tabs>
          <w:tab w:val="left" w:pos="90"/>
        </w:tabs>
        <w:spacing w:before="60"/>
        <w:jc w:val="center"/>
        <w:rPr>
          <w:snapToGrid w:val="0"/>
          <w:color w:val="000080"/>
          <w:sz w:val="26"/>
        </w:rPr>
      </w:pPr>
    </w:p>
    <w:p w14:paraId="43EBC4E1"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2544" behindDoc="0" locked="0" layoutInCell="1" allowOverlap="1" wp14:anchorId="2116AD4F" wp14:editId="7E036D36">
            <wp:simplePos x="0" y="0"/>
            <wp:positionH relativeFrom="column">
              <wp:posOffset>5787390</wp:posOffset>
            </wp:positionH>
            <wp:positionV relativeFrom="paragraph">
              <wp:posOffset>-12700</wp:posOffset>
            </wp:positionV>
            <wp:extent cx="702310" cy="467995"/>
            <wp:effectExtent l="19050" t="19050" r="2540" b="8255"/>
            <wp:wrapNone/>
            <wp:docPr id="264"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8"/>
                    <pic:cNvPicPr>
                      <a:picLocks noChangeAspect="1" noChangeArrowheads="1"/>
                    </pic:cNvPicPr>
                  </pic:nvPicPr>
                  <pic:blipFill>
                    <a:blip r:embed="rId52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THAILANDIA                              </w:t>
      </w:r>
    </w:p>
    <w:p w14:paraId="46ECB338"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01A4502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7A29ADE" w14:textId="77777777" w:rsidR="004944D8" w:rsidRDefault="004944D8">
      <w:pPr>
        <w:widowControl w:val="0"/>
        <w:tabs>
          <w:tab w:val="left" w:pos="90"/>
        </w:tabs>
        <w:jc w:val="right"/>
        <w:rPr>
          <w:i/>
          <w:snapToGrid w:val="0"/>
          <w:color w:val="000000"/>
        </w:rPr>
      </w:pPr>
      <w:r>
        <w:rPr>
          <w:i/>
          <w:snapToGrid w:val="0"/>
          <w:color w:val="000000"/>
        </w:rPr>
        <w:t xml:space="preserve"> Festa nazionale 5 dicembre</w:t>
      </w:r>
    </w:p>
    <w:p w14:paraId="541BF5D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FB2169F" w14:textId="77777777" w:rsidR="00046CA4" w:rsidRDefault="00046CA4" w:rsidP="00046CA4">
      <w:pPr>
        <w:widowControl w:val="0"/>
        <w:tabs>
          <w:tab w:val="left" w:pos="90"/>
          <w:tab w:val="left" w:pos="2268"/>
        </w:tabs>
        <w:spacing w:before="389"/>
        <w:rPr>
          <w:snapToGrid w:val="0"/>
          <w:color w:val="000000"/>
          <w:sz w:val="26"/>
        </w:rPr>
      </w:pPr>
      <w:r>
        <w:rPr>
          <w:b/>
          <w:snapToGrid w:val="0"/>
          <w:color w:val="000000"/>
        </w:rPr>
        <w:t>Indirizzo</w:t>
      </w:r>
      <w:r>
        <w:rPr>
          <w:b/>
          <w:snapToGrid w:val="0"/>
          <w:color w:val="000000"/>
        </w:rPr>
        <w:tab/>
      </w:r>
      <w:r>
        <w:rPr>
          <w:snapToGrid w:val="0"/>
          <w:color w:val="000000"/>
        </w:rPr>
        <w:t xml:space="preserve">Via Nomentana, 132 - 00162 Roma </w:t>
      </w:r>
    </w:p>
    <w:p w14:paraId="7E1AC30D" w14:textId="77777777" w:rsidR="004944D8" w:rsidRDefault="00046CA4" w:rsidP="00046CA4">
      <w:pPr>
        <w:widowControl w:val="0"/>
        <w:tabs>
          <w:tab w:val="left" w:pos="2268"/>
        </w:tabs>
        <w:rPr>
          <w:snapToGrid w:val="0"/>
          <w:color w:val="000000"/>
          <w:sz w:val="23"/>
        </w:rPr>
      </w:pPr>
      <w:r>
        <w:rPr>
          <w:snapToGrid w:val="0"/>
        </w:rPr>
        <w:t xml:space="preserve">                                              Tel. </w:t>
      </w:r>
      <w:r>
        <w:rPr>
          <w:snapToGrid w:val="0"/>
          <w:color w:val="000000"/>
        </w:rPr>
        <w:t xml:space="preserve">068622051 - Fax 0686220555  </w:t>
      </w:r>
    </w:p>
    <w:p w14:paraId="63B9BC23" w14:textId="77777777" w:rsidR="004944D8" w:rsidRDefault="004944D8" w:rsidP="007E225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r>
        <w:rPr>
          <w:snapToGrid w:val="0"/>
          <w:color w:val="000000"/>
        </w:rPr>
        <w:t xml:space="preserve"> </w:t>
      </w:r>
    </w:p>
    <w:p w14:paraId="677372A3" w14:textId="77777777" w:rsidR="008152E0" w:rsidRDefault="008152E0" w:rsidP="008152E0">
      <w:pPr>
        <w:widowControl w:val="0"/>
        <w:tabs>
          <w:tab w:val="left" w:pos="90"/>
        </w:tabs>
        <w:spacing w:before="23"/>
        <w:rPr>
          <w:b/>
          <w:snapToGrid w:val="0"/>
          <w:color w:val="000080"/>
          <w:u w:val="single"/>
        </w:rPr>
      </w:pPr>
    </w:p>
    <w:p w14:paraId="5301D4F2" w14:textId="77777777" w:rsidR="00A8381F" w:rsidRDefault="00A8381F" w:rsidP="008152E0">
      <w:pPr>
        <w:widowControl w:val="0"/>
        <w:tabs>
          <w:tab w:val="left" w:pos="90"/>
        </w:tabs>
        <w:spacing w:before="23"/>
        <w:rPr>
          <w:b/>
          <w:snapToGrid w:val="0"/>
          <w:color w:val="000080"/>
          <w:u w:val="single"/>
        </w:rPr>
      </w:pPr>
    </w:p>
    <w:p w14:paraId="085319D0" w14:textId="77777777" w:rsidR="004944D8" w:rsidRDefault="004944D8" w:rsidP="008152E0">
      <w:pPr>
        <w:widowControl w:val="0"/>
        <w:tabs>
          <w:tab w:val="left" w:pos="90"/>
        </w:tabs>
        <w:spacing w:before="23"/>
        <w:rPr>
          <w:b/>
          <w:snapToGrid w:val="0"/>
          <w:color w:val="000080"/>
          <w:sz w:val="26"/>
          <w:u w:val="single"/>
        </w:rPr>
      </w:pPr>
      <w:r>
        <w:rPr>
          <w:b/>
          <w:snapToGrid w:val="0"/>
          <w:color w:val="000080"/>
          <w:u w:val="single"/>
        </w:rPr>
        <w:t xml:space="preserve">GENOVA - CONSOLATO GENERALE ONORARIO   </w:t>
      </w:r>
    </w:p>
    <w:p w14:paraId="7712087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602A1">
        <w:rPr>
          <w:snapToGrid w:val="0"/>
          <w:color w:val="000000"/>
        </w:rPr>
        <w:t>alla Porta degli Archi, 10/5D</w:t>
      </w:r>
      <w:r>
        <w:rPr>
          <w:snapToGrid w:val="0"/>
          <w:color w:val="000000"/>
        </w:rPr>
        <w:t xml:space="preserve"> - 16121 Genova </w:t>
      </w:r>
    </w:p>
    <w:p w14:paraId="09DCB201" w14:textId="77777777" w:rsidR="004944D8" w:rsidRPr="005A26ED" w:rsidRDefault="004944D8">
      <w:pPr>
        <w:widowControl w:val="0"/>
        <w:tabs>
          <w:tab w:val="left" w:pos="2321"/>
        </w:tabs>
        <w:rPr>
          <w:snapToGrid w:val="0"/>
          <w:color w:val="000000"/>
        </w:rPr>
      </w:pPr>
      <w:r>
        <w:rPr>
          <w:rFonts w:ascii="MS Sans Serif" w:hAnsi="MS Sans Serif"/>
          <w:snapToGrid w:val="0"/>
          <w:sz w:val="24"/>
        </w:rPr>
        <w:tab/>
      </w:r>
      <w:r w:rsidRPr="005A26ED">
        <w:rPr>
          <w:snapToGrid w:val="0"/>
          <w:color w:val="000000"/>
        </w:rPr>
        <w:t>Tel. 010</w:t>
      </w:r>
      <w:r w:rsidR="00E602A1" w:rsidRPr="005A26ED">
        <w:rPr>
          <w:snapToGrid w:val="0"/>
          <w:color w:val="000000"/>
        </w:rPr>
        <w:t xml:space="preserve"> 0984416</w:t>
      </w:r>
      <w:r w:rsidRPr="005A26ED">
        <w:rPr>
          <w:snapToGrid w:val="0"/>
          <w:color w:val="000000"/>
        </w:rPr>
        <w:t xml:space="preserve"> - Fax 010</w:t>
      </w:r>
      <w:r w:rsidR="00E602A1" w:rsidRPr="005A26ED">
        <w:rPr>
          <w:snapToGrid w:val="0"/>
          <w:color w:val="000000"/>
        </w:rPr>
        <w:t xml:space="preserve"> </w:t>
      </w:r>
      <w:r w:rsidRPr="005A26ED">
        <w:rPr>
          <w:snapToGrid w:val="0"/>
          <w:color w:val="000000"/>
        </w:rPr>
        <w:t xml:space="preserve">591392 </w:t>
      </w:r>
    </w:p>
    <w:p w14:paraId="72A576F3" w14:textId="77777777" w:rsidR="00E602A1" w:rsidRPr="005A26ED" w:rsidRDefault="00E602A1">
      <w:pPr>
        <w:widowControl w:val="0"/>
        <w:tabs>
          <w:tab w:val="left" w:pos="2321"/>
        </w:tabs>
        <w:rPr>
          <w:snapToGrid w:val="0"/>
          <w:color w:val="000000"/>
          <w:sz w:val="23"/>
        </w:rPr>
      </w:pPr>
      <w:r w:rsidRPr="005A26ED">
        <w:rPr>
          <w:snapToGrid w:val="0"/>
          <w:color w:val="000000"/>
        </w:rPr>
        <w:tab/>
        <w:t xml:space="preserve">E-mail </w:t>
      </w:r>
      <w:hyperlink r:id="rId521" w:history="1">
        <w:r w:rsidRPr="005A26ED">
          <w:rPr>
            <w:rStyle w:val="Collegamentoipertestuale"/>
            <w:snapToGrid w:val="0"/>
          </w:rPr>
          <w:t>genova@consolatothailandia.com</w:t>
        </w:r>
      </w:hyperlink>
      <w:r w:rsidRPr="005A26ED">
        <w:rPr>
          <w:snapToGrid w:val="0"/>
          <w:color w:val="000000"/>
        </w:rPr>
        <w:t xml:space="preserve">  web site: </w:t>
      </w:r>
      <w:hyperlink r:id="rId522" w:history="1">
        <w:r w:rsidRPr="005A26ED">
          <w:rPr>
            <w:rStyle w:val="Collegamentoipertestuale"/>
            <w:snapToGrid w:val="0"/>
          </w:rPr>
          <w:t>www.consolatothailandia.com</w:t>
        </w:r>
      </w:hyperlink>
      <w:r w:rsidRPr="005A26ED">
        <w:rPr>
          <w:snapToGrid w:val="0"/>
          <w:color w:val="000000"/>
        </w:rPr>
        <w:t xml:space="preserve"> </w:t>
      </w:r>
    </w:p>
    <w:p w14:paraId="50D1370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0538A6A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95DA3AA" w14:textId="77777777" w:rsidR="004944D8" w:rsidRDefault="004944D8">
      <w:pPr>
        <w:widowControl w:val="0"/>
        <w:tabs>
          <w:tab w:val="left" w:pos="90"/>
        </w:tabs>
        <w:spacing w:before="23"/>
        <w:rPr>
          <w:snapToGrid w:val="0"/>
          <w:color w:val="000000"/>
          <w:sz w:val="26"/>
        </w:rPr>
      </w:pPr>
      <w:r>
        <w:rPr>
          <w:snapToGrid w:val="0"/>
          <w:color w:val="000000"/>
        </w:rPr>
        <w:t xml:space="preserve">Signor FRANCO NOVI, Console Generale Onorario (Rinnovo exequatur </w:t>
      </w:r>
      <w:r w:rsidR="003A7A52">
        <w:rPr>
          <w:snapToGrid w:val="0"/>
          <w:color w:val="000000"/>
        </w:rPr>
        <w:t>24 settembre 2024</w:t>
      </w:r>
      <w:r>
        <w:rPr>
          <w:snapToGrid w:val="0"/>
          <w:color w:val="000000"/>
        </w:rPr>
        <w:t>)</w:t>
      </w:r>
    </w:p>
    <w:p w14:paraId="485C928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226E938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Berengario, 15 - 20149 Milano </w:t>
      </w:r>
    </w:p>
    <w:p w14:paraId="071F2C6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024988439 - Fax 02460299  </w:t>
      </w:r>
    </w:p>
    <w:p w14:paraId="51F7AE15" w14:textId="77777777" w:rsidR="00463A3F" w:rsidRPr="00E602A1" w:rsidRDefault="00463A3F">
      <w:pPr>
        <w:widowControl w:val="0"/>
        <w:tabs>
          <w:tab w:val="left" w:pos="2321"/>
        </w:tabs>
        <w:rPr>
          <w:snapToGrid w:val="0"/>
          <w:color w:val="000000"/>
        </w:rPr>
      </w:pPr>
      <w:r>
        <w:rPr>
          <w:snapToGrid w:val="0"/>
          <w:color w:val="000000"/>
        </w:rPr>
        <w:tab/>
        <w:t xml:space="preserve">E-mail   </w:t>
      </w:r>
      <w:r w:rsidRPr="00E602A1">
        <w:rPr>
          <w:snapToGrid w:val="0"/>
          <w:color w:val="000000"/>
        </w:rPr>
        <w:t>royalthaicongenmilan@libero.it</w:t>
      </w:r>
    </w:p>
    <w:p w14:paraId="25DE31B9"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582654BB" w14:textId="77777777" w:rsidR="004944D8" w:rsidRDefault="004944D8">
      <w:pPr>
        <w:widowControl w:val="0"/>
        <w:tabs>
          <w:tab w:val="left" w:pos="2321"/>
        </w:tabs>
        <w:rPr>
          <w:snapToGrid w:val="0"/>
          <w:color w:val="000000"/>
          <w:sz w:val="23"/>
        </w:rPr>
      </w:pPr>
    </w:p>
    <w:p w14:paraId="518D718F" w14:textId="77777777" w:rsidR="004944D8" w:rsidRDefault="004944D8">
      <w:pPr>
        <w:widowControl w:val="0"/>
        <w:tabs>
          <w:tab w:val="left" w:pos="90"/>
        </w:tabs>
        <w:spacing w:before="23"/>
        <w:rPr>
          <w:snapToGrid w:val="0"/>
          <w:color w:val="000000"/>
          <w:sz w:val="26"/>
        </w:rPr>
      </w:pPr>
      <w:r>
        <w:rPr>
          <w:snapToGrid w:val="0"/>
          <w:color w:val="000000"/>
        </w:rPr>
        <w:t>Signor ALBERTO VIRGILIO, Console Generale Onorario (Rinnovo exequatur 1</w:t>
      </w:r>
      <w:r w:rsidR="00AC709A">
        <w:rPr>
          <w:snapToGrid w:val="0"/>
          <w:color w:val="000000"/>
        </w:rPr>
        <w:t>9</w:t>
      </w:r>
      <w:r>
        <w:rPr>
          <w:snapToGrid w:val="0"/>
          <w:color w:val="000000"/>
        </w:rPr>
        <w:t xml:space="preserve"> </w:t>
      </w:r>
      <w:r w:rsidR="00476AC8">
        <w:rPr>
          <w:snapToGrid w:val="0"/>
          <w:color w:val="000000"/>
        </w:rPr>
        <w:t>lugl</w:t>
      </w:r>
      <w:r>
        <w:rPr>
          <w:snapToGrid w:val="0"/>
          <w:color w:val="000000"/>
        </w:rPr>
        <w:t xml:space="preserve">io </w:t>
      </w:r>
      <w:r w:rsidR="00CA053D">
        <w:rPr>
          <w:snapToGrid w:val="0"/>
          <w:color w:val="000000"/>
        </w:rPr>
        <w:t>2021</w:t>
      </w:r>
      <w:r>
        <w:rPr>
          <w:snapToGrid w:val="0"/>
          <w:color w:val="000000"/>
        </w:rPr>
        <w:t>)</w:t>
      </w:r>
    </w:p>
    <w:p w14:paraId="3A4A5CC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NAPOLI - CONSOLATO GENERALE ONORARIO   </w:t>
      </w:r>
    </w:p>
    <w:p w14:paraId="51D72D37" w14:textId="77777777" w:rsidR="00155068" w:rsidRDefault="00155068" w:rsidP="0015506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738B8">
        <w:rPr>
          <w:snapToGrid w:val="0"/>
          <w:color w:val="000000"/>
        </w:rPr>
        <w:t>Via Riviera di Chiaia</w:t>
      </w:r>
      <w:r>
        <w:rPr>
          <w:snapToGrid w:val="0"/>
          <w:color w:val="000000"/>
        </w:rPr>
        <w:t xml:space="preserve">, </w:t>
      </w:r>
      <w:r w:rsidR="009738B8">
        <w:rPr>
          <w:snapToGrid w:val="0"/>
          <w:color w:val="000000"/>
        </w:rPr>
        <w:t>287</w:t>
      </w:r>
      <w:r>
        <w:rPr>
          <w:snapToGrid w:val="0"/>
          <w:color w:val="000000"/>
        </w:rPr>
        <w:t xml:space="preserve"> - 801</w:t>
      </w:r>
      <w:r w:rsidR="00B613AC">
        <w:rPr>
          <w:snapToGrid w:val="0"/>
          <w:color w:val="000000"/>
        </w:rPr>
        <w:t>21</w:t>
      </w:r>
      <w:r>
        <w:rPr>
          <w:snapToGrid w:val="0"/>
          <w:color w:val="000000"/>
        </w:rPr>
        <w:t xml:space="preserve"> Napoli </w:t>
      </w:r>
    </w:p>
    <w:p w14:paraId="46EE83C7" w14:textId="77777777" w:rsidR="00155068" w:rsidRDefault="00155068" w:rsidP="00155068">
      <w:pPr>
        <w:widowControl w:val="0"/>
        <w:tabs>
          <w:tab w:val="left" w:pos="2321"/>
        </w:tabs>
        <w:rPr>
          <w:snapToGrid w:val="0"/>
          <w:color w:val="000000"/>
        </w:rPr>
      </w:pPr>
      <w:r>
        <w:rPr>
          <w:rFonts w:ascii="MS Sans Serif" w:hAnsi="MS Sans Serif"/>
          <w:snapToGrid w:val="0"/>
          <w:sz w:val="24"/>
        </w:rPr>
        <w:tab/>
      </w:r>
      <w:r>
        <w:rPr>
          <w:snapToGrid w:val="0"/>
          <w:color w:val="000000"/>
        </w:rPr>
        <w:t>Tel. 0819637021 - Fax 0819637022</w:t>
      </w:r>
    </w:p>
    <w:p w14:paraId="4742393E" w14:textId="77777777" w:rsidR="00E772DB" w:rsidRDefault="00E772DB" w:rsidP="00155068">
      <w:pPr>
        <w:widowControl w:val="0"/>
        <w:tabs>
          <w:tab w:val="left" w:pos="2321"/>
        </w:tabs>
        <w:rPr>
          <w:snapToGrid w:val="0"/>
          <w:color w:val="000000"/>
          <w:sz w:val="23"/>
        </w:rPr>
      </w:pPr>
      <w:r>
        <w:rPr>
          <w:snapToGrid w:val="0"/>
          <w:color w:val="000000"/>
        </w:rPr>
        <w:tab/>
        <w:t xml:space="preserve">E-mail  </w:t>
      </w:r>
      <w:hyperlink r:id="rId523" w:history="1">
        <w:r w:rsidR="00E602A1" w:rsidRPr="00E05F31">
          <w:rPr>
            <w:rStyle w:val="Collegamentoipertestuale"/>
            <w:snapToGrid w:val="0"/>
          </w:rPr>
          <w:t>thai.consulate.naples@scini.com</w:t>
        </w:r>
      </w:hyperlink>
      <w:r w:rsidR="00E602A1">
        <w:rPr>
          <w:snapToGrid w:val="0"/>
          <w:color w:val="000000"/>
        </w:rPr>
        <w:t xml:space="preserve"> </w:t>
      </w:r>
    </w:p>
    <w:p w14:paraId="529AD218" w14:textId="77777777" w:rsidR="003003BB"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w:t>
      </w:r>
      <w:r w:rsidR="00A26BD1">
        <w:rPr>
          <w:snapToGrid w:val="0"/>
          <w:color w:val="000000"/>
        </w:rPr>
        <w:t>, Basilicata, Calabria, Puglia</w:t>
      </w:r>
      <w:r>
        <w:rPr>
          <w:snapToGrid w:val="0"/>
          <w:color w:val="000000"/>
        </w:rPr>
        <w:t xml:space="preserve">  </w:t>
      </w:r>
    </w:p>
    <w:p w14:paraId="613B442F" w14:textId="77777777" w:rsidR="00B8404C" w:rsidRDefault="00B8404C">
      <w:pPr>
        <w:widowControl w:val="0"/>
        <w:tabs>
          <w:tab w:val="left" w:pos="90"/>
          <w:tab w:val="left" w:pos="2321"/>
        </w:tabs>
        <w:spacing w:before="40"/>
        <w:rPr>
          <w:snapToGrid w:val="0"/>
          <w:color w:val="000000"/>
        </w:rPr>
      </w:pPr>
    </w:p>
    <w:p w14:paraId="034853D3" w14:textId="39B3A2A8" w:rsidR="00B8404C" w:rsidRDefault="003003BB">
      <w:pPr>
        <w:widowControl w:val="0"/>
        <w:tabs>
          <w:tab w:val="left" w:pos="90"/>
          <w:tab w:val="left" w:pos="2321"/>
        </w:tabs>
        <w:spacing w:before="40"/>
        <w:rPr>
          <w:snapToGrid w:val="0"/>
          <w:color w:val="000000"/>
        </w:rPr>
      </w:pPr>
      <w:r>
        <w:rPr>
          <w:snapToGrid w:val="0"/>
          <w:color w:val="000000"/>
        </w:rPr>
        <w:t>Signor MARIO MATTIOLI, Console Generale Onorario (</w:t>
      </w:r>
      <w:r w:rsidR="00EB75A2">
        <w:rPr>
          <w:snapToGrid w:val="0"/>
          <w:color w:val="000000"/>
        </w:rPr>
        <w:t>Rinnovo e</w:t>
      </w:r>
      <w:r>
        <w:rPr>
          <w:snapToGrid w:val="0"/>
          <w:color w:val="000000"/>
        </w:rPr>
        <w:t xml:space="preserve">xequatur </w:t>
      </w:r>
      <w:r w:rsidR="00EB75A2">
        <w:rPr>
          <w:snapToGrid w:val="0"/>
          <w:color w:val="000000"/>
        </w:rPr>
        <w:t>2</w:t>
      </w:r>
      <w:r w:rsidR="0048447B">
        <w:rPr>
          <w:snapToGrid w:val="0"/>
          <w:color w:val="000000"/>
        </w:rPr>
        <w:t>6</w:t>
      </w:r>
      <w:r>
        <w:rPr>
          <w:snapToGrid w:val="0"/>
          <w:color w:val="000000"/>
        </w:rPr>
        <w:t xml:space="preserve"> </w:t>
      </w:r>
      <w:r w:rsidR="0048447B">
        <w:rPr>
          <w:snapToGrid w:val="0"/>
          <w:color w:val="000000"/>
        </w:rPr>
        <w:t>luglio</w:t>
      </w:r>
      <w:r>
        <w:rPr>
          <w:snapToGrid w:val="0"/>
          <w:color w:val="000000"/>
        </w:rPr>
        <w:t xml:space="preserve"> 20</w:t>
      </w:r>
      <w:r w:rsidR="006E1FAB">
        <w:rPr>
          <w:snapToGrid w:val="0"/>
          <w:color w:val="000000"/>
        </w:rPr>
        <w:t>21</w:t>
      </w:r>
      <w:r>
        <w:rPr>
          <w:snapToGrid w:val="0"/>
          <w:color w:val="000000"/>
        </w:rPr>
        <w:t>)</w:t>
      </w:r>
      <w:r w:rsidR="004944D8">
        <w:rPr>
          <w:snapToGrid w:val="0"/>
          <w:color w:val="000000"/>
        </w:rPr>
        <w:t xml:space="preserve">  </w:t>
      </w:r>
    </w:p>
    <w:p w14:paraId="6C30E57C" w14:textId="5B7F9DD6" w:rsidR="00B8404C" w:rsidRDefault="00B8404C" w:rsidP="00B8404C">
      <w:pPr>
        <w:widowControl w:val="0"/>
        <w:tabs>
          <w:tab w:val="left" w:pos="90"/>
        </w:tabs>
        <w:spacing w:before="277"/>
        <w:rPr>
          <w:b/>
          <w:snapToGrid w:val="0"/>
          <w:color w:val="000080"/>
          <w:sz w:val="26"/>
          <w:u w:val="single"/>
        </w:rPr>
      </w:pPr>
      <w:r>
        <w:rPr>
          <w:b/>
          <w:snapToGrid w:val="0"/>
          <w:color w:val="000080"/>
          <w:u w:val="single"/>
        </w:rPr>
        <w:t xml:space="preserve">TORINO - CONSOLATO ONORARIO   </w:t>
      </w:r>
    </w:p>
    <w:p w14:paraId="2AE0C547" w14:textId="3D57921A" w:rsidR="00B8404C" w:rsidRDefault="00B8404C" w:rsidP="00B8404C">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 xml:space="preserve">via Giuseppe Baretti, 3 </w:t>
      </w:r>
      <w:r>
        <w:rPr>
          <w:snapToGrid w:val="0"/>
          <w:color w:val="000000"/>
        </w:rPr>
        <w:t>– 1° P- - 10125 Torino</w:t>
      </w:r>
    </w:p>
    <w:p w14:paraId="20E57083" w14:textId="3D3CF078" w:rsidR="00B8404C" w:rsidRDefault="00B8404C" w:rsidP="00B8404C">
      <w:pPr>
        <w:widowControl w:val="0"/>
        <w:tabs>
          <w:tab w:val="left" w:pos="2321"/>
        </w:tabs>
        <w:rPr>
          <w:bCs/>
          <w:snapToGrid w:val="0"/>
          <w:color w:val="000000"/>
        </w:rPr>
      </w:pPr>
      <w:r>
        <w:rPr>
          <w:bCs/>
          <w:snapToGrid w:val="0"/>
          <w:color w:val="000000"/>
        </w:rPr>
        <w:tab/>
        <w:t>Tel. 01118838405</w:t>
      </w:r>
    </w:p>
    <w:p w14:paraId="29DAB1CD" w14:textId="120F7FC6" w:rsidR="00B8404C" w:rsidRDefault="00B8404C" w:rsidP="00B8404C">
      <w:pPr>
        <w:widowControl w:val="0"/>
        <w:tabs>
          <w:tab w:val="left" w:pos="2321"/>
        </w:tabs>
        <w:rPr>
          <w:bCs/>
          <w:snapToGrid w:val="0"/>
          <w:color w:val="000000"/>
        </w:rPr>
      </w:pPr>
      <w:r>
        <w:rPr>
          <w:bCs/>
          <w:snapToGrid w:val="0"/>
          <w:color w:val="000000"/>
        </w:rPr>
        <w:tab/>
        <w:t xml:space="preserve">E-mail: </w:t>
      </w:r>
      <w:hyperlink r:id="rId524" w:history="1">
        <w:r w:rsidRPr="0063017D">
          <w:rPr>
            <w:rStyle w:val="Collegamentoipertestuale"/>
            <w:bCs/>
            <w:snapToGrid w:val="0"/>
          </w:rPr>
          <w:t>thaiconsulatetorino@gmail.com</w:t>
        </w:r>
      </w:hyperlink>
      <w:r>
        <w:rPr>
          <w:bCs/>
          <w:snapToGrid w:val="0"/>
          <w:color w:val="000000"/>
        </w:rPr>
        <w:t xml:space="preserve"> </w:t>
      </w:r>
    </w:p>
    <w:p w14:paraId="77CF177C" w14:textId="77777777" w:rsidR="00B8404C" w:rsidRDefault="00B8404C" w:rsidP="00B8404C">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 Valle d’Aosta</w:t>
      </w:r>
    </w:p>
    <w:p w14:paraId="40594601" w14:textId="77777777" w:rsidR="00B8404C" w:rsidRDefault="00B8404C" w:rsidP="00B8404C">
      <w:pPr>
        <w:widowControl w:val="0"/>
        <w:tabs>
          <w:tab w:val="left" w:pos="2321"/>
        </w:tabs>
        <w:rPr>
          <w:snapToGrid w:val="0"/>
          <w:color w:val="000000"/>
        </w:rPr>
      </w:pPr>
    </w:p>
    <w:p w14:paraId="02DFD44A" w14:textId="18ABB11A" w:rsidR="00B8404C" w:rsidRDefault="00B8404C" w:rsidP="00B8404C">
      <w:pPr>
        <w:widowControl w:val="0"/>
        <w:tabs>
          <w:tab w:val="left" w:pos="2321"/>
        </w:tabs>
        <w:rPr>
          <w:snapToGrid w:val="0"/>
          <w:color w:val="000000"/>
        </w:rPr>
      </w:pPr>
      <w:r>
        <w:rPr>
          <w:snapToGrid w:val="0"/>
          <w:color w:val="000000"/>
        </w:rPr>
        <w:t>Signor PAOLO POMÈ, Console Onorario (Exequatur 7</w:t>
      </w:r>
      <w:r w:rsidR="00B30929">
        <w:rPr>
          <w:snapToGrid w:val="0"/>
          <w:color w:val="000000"/>
        </w:rPr>
        <w:t xml:space="preserve"> </w:t>
      </w:r>
      <w:r>
        <w:rPr>
          <w:snapToGrid w:val="0"/>
          <w:color w:val="000000"/>
        </w:rPr>
        <w:t>maggio 2025)</w:t>
      </w:r>
    </w:p>
    <w:p w14:paraId="6D6293D4" w14:textId="77777777" w:rsidR="007240D8" w:rsidRDefault="007240D8" w:rsidP="007240D8">
      <w:pPr>
        <w:widowControl w:val="0"/>
        <w:tabs>
          <w:tab w:val="left" w:pos="90"/>
        </w:tabs>
        <w:spacing w:before="277"/>
        <w:rPr>
          <w:b/>
          <w:snapToGrid w:val="0"/>
          <w:color w:val="000080"/>
          <w:sz w:val="26"/>
          <w:u w:val="single"/>
        </w:rPr>
      </w:pPr>
      <w:bookmarkStart w:id="93" w:name="_Hlk197505365"/>
      <w:r>
        <w:rPr>
          <w:b/>
          <w:snapToGrid w:val="0"/>
          <w:color w:val="000080"/>
          <w:u w:val="single"/>
        </w:rPr>
        <w:t xml:space="preserve">VENEZIA - CONSOLATO ONORARIO   </w:t>
      </w:r>
    </w:p>
    <w:p w14:paraId="79CE222D" w14:textId="77777777" w:rsidR="007240D8" w:rsidRDefault="007240D8" w:rsidP="007240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0A004B">
        <w:rPr>
          <w:snapToGrid w:val="0"/>
        </w:rPr>
        <w:t>Castello, 4419</w:t>
      </w:r>
      <w:r>
        <w:rPr>
          <w:snapToGrid w:val="0"/>
          <w:color w:val="000000"/>
        </w:rPr>
        <w:t xml:space="preserve"> - 30122 Venezia </w:t>
      </w:r>
    </w:p>
    <w:p w14:paraId="1C334A48" w14:textId="77777777" w:rsidR="00B8404C" w:rsidRDefault="00B8404C" w:rsidP="00B8404C">
      <w:pPr>
        <w:widowControl w:val="0"/>
        <w:tabs>
          <w:tab w:val="left" w:pos="2321"/>
        </w:tabs>
        <w:rPr>
          <w:b/>
          <w:snapToGrid w:val="0"/>
          <w:color w:val="000000"/>
        </w:rPr>
      </w:pPr>
    </w:p>
    <w:p w14:paraId="24B98B0D" w14:textId="26FBC16B" w:rsidR="00B8404C" w:rsidRDefault="007240D8" w:rsidP="00B8404C">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 Trentino Alto Adige</w:t>
      </w:r>
    </w:p>
    <w:p w14:paraId="22D66183" w14:textId="77777777" w:rsidR="00B8404C" w:rsidRPr="00B8404C" w:rsidRDefault="00B8404C" w:rsidP="00B8404C">
      <w:pPr>
        <w:widowControl w:val="0"/>
        <w:tabs>
          <w:tab w:val="left" w:pos="2321"/>
        </w:tabs>
        <w:rPr>
          <w:snapToGrid w:val="0"/>
          <w:color w:val="000000"/>
          <w:sz w:val="16"/>
          <w:szCs w:val="16"/>
        </w:rPr>
      </w:pPr>
    </w:p>
    <w:p w14:paraId="0C4A0F71" w14:textId="7D18287E" w:rsidR="007240D8" w:rsidRPr="00B8404C" w:rsidRDefault="007240D8" w:rsidP="00B8404C">
      <w:pPr>
        <w:widowControl w:val="0"/>
        <w:tabs>
          <w:tab w:val="left" w:pos="2321"/>
        </w:tabs>
        <w:rPr>
          <w:snapToGrid w:val="0"/>
          <w:color w:val="000000"/>
          <w:sz w:val="26"/>
        </w:rPr>
      </w:pPr>
      <w:r>
        <w:rPr>
          <w:snapToGrid w:val="0"/>
          <w:color w:val="000000"/>
        </w:rPr>
        <w:t>Signor ANDREA MARCON, Console Onorario (Rinnovo exequatur 1</w:t>
      </w:r>
      <w:r w:rsidR="00B04E9C">
        <w:rPr>
          <w:snapToGrid w:val="0"/>
          <w:color w:val="000000"/>
        </w:rPr>
        <w:t>6 giugno 2021</w:t>
      </w:r>
      <w:r>
        <w:rPr>
          <w:snapToGrid w:val="0"/>
          <w:color w:val="000000"/>
        </w:rPr>
        <w:t>)</w:t>
      </w:r>
    </w:p>
    <w:bookmarkEnd w:id="93"/>
    <w:p w14:paraId="103F275D" w14:textId="77777777" w:rsidR="004D31F4" w:rsidRDefault="004D31F4" w:rsidP="004D31F4">
      <w:pPr>
        <w:widowControl w:val="0"/>
        <w:tabs>
          <w:tab w:val="left" w:pos="90"/>
        </w:tabs>
        <w:rPr>
          <w:b/>
          <w:snapToGrid w:val="0"/>
          <w:color w:val="000000"/>
        </w:rPr>
      </w:pPr>
      <w:r>
        <w:rPr>
          <w:snapToGrid w:val="0"/>
          <w:color w:val="000000"/>
        </w:rPr>
        <w:br w:type="page"/>
      </w:r>
    </w:p>
    <w:p w14:paraId="61D5CEEF" w14:textId="77777777" w:rsidR="004944D8" w:rsidRPr="00BF6380" w:rsidRDefault="00C82F2E" w:rsidP="00C82F2E">
      <w:pPr>
        <w:widowControl w:val="0"/>
        <w:tabs>
          <w:tab w:val="left" w:pos="90"/>
        </w:tabs>
        <w:jc w:val="right"/>
        <w:rPr>
          <w:b/>
          <w:snapToGrid w:val="0"/>
          <w:color w:val="000000"/>
          <w:sz w:val="16"/>
          <w:szCs w:val="16"/>
        </w:rPr>
      </w:pPr>
      <w:r w:rsidRPr="00BF6380">
        <w:rPr>
          <w:b/>
          <w:snapToGrid w:val="0"/>
          <w:color w:val="000000"/>
          <w:sz w:val="16"/>
          <w:szCs w:val="16"/>
        </w:rPr>
        <w:t>T</w:t>
      </w:r>
      <w:r w:rsidR="004944D8" w:rsidRPr="00BF6380">
        <w:rPr>
          <w:b/>
          <w:snapToGrid w:val="0"/>
          <w:color w:val="000000"/>
          <w:sz w:val="16"/>
          <w:szCs w:val="16"/>
        </w:rPr>
        <w:t>OGO</w:t>
      </w:r>
    </w:p>
    <w:p w14:paraId="627090D9" w14:textId="77777777" w:rsidR="004944D8" w:rsidRDefault="009E4C9E">
      <w:pPr>
        <w:pStyle w:val="Pidipagina"/>
        <w:widowControl w:val="0"/>
        <w:tabs>
          <w:tab w:val="clear" w:pos="4819"/>
          <w:tab w:val="clear" w:pos="9638"/>
          <w:tab w:val="left" w:pos="90"/>
        </w:tabs>
        <w:spacing w:before="60"/>
        <w:rPr>
          <w:snapToGrid w:val="0"/>
          <w:color w:val="000080"/>
          <w:sz w:val="26"/>
        </w:rPr>
      </w:pPr>
      <w:r>
        <w:rPr>
          <w:noProof/>
        </w:rPr>
        <w:drawing>
          <wp:anchor distT="0" distB="0" distL="114300" distR="114300" simplePos="0" relativeHeight="251693568" behindDoc="0" locked="0" layoutInCell="1" allowOverlap="1" wp14:anchorId="6481B5B0" wp14:editId="5F24118E">
            <wp:simplePos x="0" y="0"/>
            <wp:positionH relativeFrom="column">
              <wp:posOffset>5768340</wp:posOffset>
            </wp:positionH>
            <wp:positionV relativeFrom="paragraph">
              <wp:posOffset>196215</wp:posOffset>
            </wp:positionV>
            <wp:extent cx="702310" cy="467995"/>
            <wp:effectExtent l="19050" t="19050" r="2540" b="8255"/>
            <wp:wrapNone/>
            <wp:docPr id="263" name="Immagin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9"/>
                    <pic:cNvPicPr>
                      <a:picLocks noChangeAspect="1" noChangeArrowheads="1"/>
                    </pic:cNvPicPr>
                  </pic:nvPicPr>
                  <pic:blipFill>
                    <a:blip r:embed="rId52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371AF80" w14:textId="77777777" w:rsidR="004944D8" w:rsidRDefault="004944D8">
      <w:pPr>
        <w:widowControl w:val="0"/>
        <w:tabs>
          <w:tab w:val="left" w:pos="90"/>
        </w:tabs>
        <w:rPr>
          <w:b/>
          <w:snapToGrid w:val="0"/>
          <w:color w:val="000080"/>
          <w:sz w:val="39"/>
        </w:rPr>
      </w:pPr>
      <w:r>
        <w:rPr>
          <w:b/>
          <w:snapToGrid w:val="0"/>
          <w:color w:val="000080"/>
          <w:sz w:val="32"/>
        </w:rPr>
        <w:t xml:space="preserve">TOGO   </w:t>
      </w:r>
    </w:p>
    <w:p w14:paraId="0B666CBD"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73663AB7"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3E7773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aprile</w:t>
      </w:r>
    </w:p>
    <w:p w14:paraId="51D45E41" w14:textId="77777777" w:rsidR="00C34BAB" w:rsidRDefault="00C34BAB">
      <w:pPr>
        <w:widowControl w:val="0"/>
        <w:tabs>
          <w:tab w:val="left" w:pos="90"/>
          <w:tab w:val="left" w:pos="2321"/>
        </w:tabs>
        <w:spacing w:before="40"/>
        <w:rPr>
          <w:b/>
          <w:snapToGrid w:val="0"/>
          <w:color w:val="000000"/>
        </w:rPr>
      </w:pPr>
    </w:p>
    <w:p w14:paraId="5B30BA14" w14:textId="77777777" w:rsidR="00C34BAB" w:rsidRDefault="00C34BAB">
      <w:pPr>
        <w:widowControl w:val="0"/>
        <w:tabs>
          <w:tab w:val="left" w:pos="90"/>
          <w:tab w:val="left" w:pos="2321"/>
        </w:tabs>
        <w:spacing w:before="40"/>
        <w:rPr>
          <w:b/>
          <w:snapToGrid w:val="0"/>
          <w:color w:val="000000"/>
        </w:rPr>
      </w:pPr>
    </w:p>
    <w:p w14:paraId="775F82A1" w14:textId="77777777" w:rsidR="004944D8" w:rsidRDefault="004944D8">
      <w:pPr>
        <w:widowControl w:val="0"/>
        <w:tabs>
          <w:tab w:val="left" w:pos="90"/>
          <w:tab w:val="left" w:pos="2321"/>
        </w:tabs>
        <w:spacing w:before="40"/>
        <w:rPr>
          <w:snapToGrid w:val="0"/>
          <w:color w:val="000000"/>
        </w:rPr>
      </w:pPr>
    </w:p>
    <w:p w14:paraId="262353E0" w14:textId="77777777" w:rsidR="004944D8" w:rsidRDefault="004944D8">
      <w:pPr>
        <w:widowControl w:val="0"/>
        <w:tabs>
          <w:tab w:val="left" w:pos="90"/>
        </w:tabs>
        <w:jc w:val="center"/>
        <w:rPr>
          <w:snapToGrid w:val="0"/>
          <w:color w:val="000000"/>
        </w:rPr>
      </w:pPr>
    </w:p>
    <w:p w14:paraId="345575BE" w14:textId="77777777" w:rsidR="000441E4" w:rsidRDefault="000441E4">
      <w:pPr>
        <w:widowControl w:val="0"/>
        <w:tabs>
          <w:tab w:val="left" w:pos="90"/>
        </w:tabs>
        <w:jc w:val="center"/>
        <w:rPr>
          <w:snapToGrid w:val="0"/>
          <w:color w:val="000000"/>
        </w:rPr>
      </w:pPr>
    </w:p>
    <w:p w14:paraId="4D92CACC" w14:textId="77777777" w:rsidR="004944D8" w:rsidRDefault="004944D8">
      <w:pPr>
        <w:widowControl w:val="0"/>
        <w:tabs>
          <w:tab w:val="left" w:pos="90"/>
        </w:tabs>
        <w:jc w:val="center"/>
        <w:rPr>
          <w:snapToGrid w:val="0"/>
          <w:color w:val="000000"/>
        </w:rPr>
      </w:pPr>
    </w:p>
    <w:p w14:paraId="137AC69C" w14:textId="77777777" w:rsidR="004944D8" w:rsidRDefault="004944D8">
      <w:pPr>
        <w:widowControl w:val="0"/>
        <w:tabs>
          <w:tab w:val="left" w:pos="90"/>
        </w:tabs>
        <w:jc w:val="center"/>
        <w:rPr>
          <w:snapToGrid w:val="0"/>
          <w:color w:val="000000"/>
        </w:rPr>
      </w:pPr>
    </w:p>
    <w:p w14:paraId="6822019F" w14:textId="77777777" w:rsidR="004944D8" w:rsidRDefault="004944D8">
      <w:pPr>
        <w:widowControl w:val="0"/>
        <w:tabs>
          <w:tab w:val="left" w:pos="90"/>
        </w:tabs>
        <w:jc w:val="center"/>
        <w:rPr>
          <w:snapToGrid w:val="0"/>
          <w:color w:val="000000"/>
        </w:rPr>
      </w:pPr>
    </w:p>
    <w:p w14:paraId="7BA51E61" w14:textId="77777777" w:rsidR="004944D8" w:rsidRDefault="004944D8">
      <w:pPr>
        <w:widowControl w:val="0"/>
        <w:tabs>
          <w:tab w:val="left" w:pos="90"/>
        </w:tabs>
        <w:jc w:val="center"/>
        <w:rPr>
          <w:snapToGrid w:val="0"/>
          <w:color w:val="000000"/>
        </w:rPr>
      </w:pPr>
    </w:p>
    <w:p w14:paraId="088B657B" w14:textId="77777777" w:rsidR="004944D8" w:rsidRDefault="004944D8">
      <w:pPr>
        <w:widowControl w:val="0"/>
        <w:tabs>
          <w:tab w:val="left" w:pos="90"/>
        </w:tabs>
        <w:jc w:val="center"/>
        <w:rPr>
          <w:snapToGrid w:val="0"/>
          <w:color w:val="000000"/>
        </w:rPr>
      </w:pPr>
    </w:p>
    <w:p w14:paraId="66C0C512" w14:textId="77777777" w:rsidR="004944D8" w:rsidRDefault="004944D8">
      <w:pPr>
        <w:widowControl w:val="0"/>
        <w:tabs>
          <w:tab w:val="left" w:pos="90"/>
        </w:tabs>
        <w:jc w:val="center"/>
        <w:rPr>
          <w:snapToGrid w:val="0"/>
          <w:color w:val="000000"/>
        </w:rPr>
      </w:pPr>
    </w:p>
    <w:p w14:paraId="0C5535E2" w14:textId="77777777" w:rsidR="004944D8" w:rsidRDefault="004944D8">
      <w:pPr>
        <w:widowControl w:val="0"/>
        <w:tabs>
          <w:tab w:val="left" w:pos="90"/>
        </w:tabs>
        <w:jc w:val="center"/>
        <w:rPr>
          <w:snapToGrid w:val="0"/>
          <w:color w:val="000000"/>
        </w:rPr>
      </w:pPr>
    </w:p>
    <w:p w14:paraId="3C00D99F" w14:textId="77777777" w:rsidR="004944D8" w:rsidRDefault="004944D8">
      <w:pPr>
        <w:widowControl w:val="0"/>
        <w:tabs>
          <w:tab w:val="left" w:pos="90"/>
        </w:tabs>
        <w:jc w:val="center"/>
        <w:rPr>
          <w:snapToGrid w:val="0"/>
          <w:color w:val="000000"/>
        </w:rPr>
      </w:pPr>
    </w:p>
    <w:p w14:paraId="07A97D49" w14:textId="77777777" w:rsidR="004944D8" w:rsidRDefault="004944D8">
      <w:pPr>
        <w:widowControl w:val="0"/>
        <w:tabs>
          <w:tab w:val="left" w:pos="90"/>
        </w:tabs>
        <w:jc w:val="center"/>
        <w:rPr>
          <w:snapToGrid w:val="0"/>
          <w:color w:val="000000"/>
        </w:rPr>
      </w:pPr>
    </w:p>
    <w:p w14:paraId="0C3808CE" w14:textId="77777777" w:rsidR="004944D8" w:rsidRDefault="004944D8">
      <w:pPr>
        <w:widowControl w:val="0"/>
        <w:tabs>
          <w:tab w:val="left" w:pos="90"/>
        </w:tabs>
        <w:jc w:val="center"/>
        <w:rPr>
          <w:snapToGrid w:val="0"/>
          <w:color w:val="000000"/>
        </w:rPr>
      </w:pPr>
    </w:p>
    <w:p w14:paraId="5CB66B8D" w14:textId="77777777" w:rsidR="004944D8" w:rsidRDefault="004944D8">
      <w:pPr>
        <w:widowControl w:val="0"/>
        <w:tabs>
          <w:tab w:val="left" w:pos="90"/>
        </w:tabs>
        <w:jc w:val="center"/>
        <w:rPr>
          <w:snapToGrid w:val="0"/>
          <w:color w:val="000000"/>
        </w:rPr>
      </w:pPr>
    </w:p>
    <w:p w14:paraId="5D48DA36" w14:textId="77777777" w:rsidR="004944D8" w:rsidRDefault="004944D8">
      <w:pPr>
        <w:widowControl w:val="0"/>
        <w:tabs>
          <w:tab w:val="left" w:pos="90"/>
        </w:tabs>
        <w:jc w:val="center"/>
        <w:rPr>
          <w:snapToGrid w:val="0"/>
          <w:color w:val="000000"/>
        </w:rPr>
      </w:pPr>
    </w:p>
    <w:p w14:paraId="4EE8293A" w14:textId="77777777" w:rsidR="004944D8" w:rsidRDefault="004944D8">
      <w:pPr>
        <w:widowControl w:val="0"/>
        <w:tabs>
          <w:tab w:val="left" w:pos="90"/>
        </w:tabs>
        <w:jc w:val="center"/>
        <w:rPr>
          <w:snapToGrid w:val="0"/>
          <w:color w:val="000000"/>
        </w:rPr>
      </w:pPr>
    </w:p>
    <w:p w14:paraId="3B826738" w14:textId="77777777" w:rsidR="004944D8" w:rsidRDefault="004944D8">
      <w:pPr>
        <w:widowControl w:val="0"/>
        <w:tabs>
          <w:tab w:val="left" w:pos="90"/>
        </w:tabs>
        <w:jc w:val="center"/>
        <w:rPr>
          <w:snapToGrid w:val="0"/>
          <w:color w:val="000000"/>
        </w:rPr>
      </w:pPr>
    </w:p>
    <w:p w14:paraId="14BE9E52" w14:textId="77777777" w:rsidR="004944D8" w:rsidRDefault="004944D8">
      <w:pPr>
        <w:widowControl w:val="0"/>
        <w:tabs>
          <w:tab w:val="left" w:pos="90"/>
        </w:tabs>
        <w:jc w:val="center"/>
        <w:rPr>
          <w:snapToGrid w:val="0"/>
          <w:color w:val="000000"/>
        </w:rPr>
      </w:pPr>
    </w:p>
    <w:p w14:paraId="6FCC747F" w14:textId="77777777" w:rsidR="004944D8" w:rsidRDefault="004944D8">
      <w:pPr>
        <w:widowControl w:val="0"/>
        <w:tabs>
          <w:tab w:val="left" w:pos="90"/>
        </w:tabs>
        <w:jc w:val="center"/>
        <w:rPr>
          <w:snapToGrid w:val="0"/>
          <w:color w:val="000000"/>
        </w:rPr>
      </w:pPr>
    </w:p>
    <w:p w14:paraId="119E1BA2" w14:textId="77777777" w:rsidR="004944D8" w:rsidRDefault="004944D8">
      <w:pPr>
        <w:widowControl w:val="0"/>
        <w:tabs>
          <w:tab w:val="left" w:pos="90"/>
        </w:tabs>
        <w:jc w:val="center"/>
        <w:rPr>
          <w:snapToGrid w:val="0"/>
          <w:color w:val="000000"/>
        </w:rPr>
      </w:pPr>
    </w:p>
    <w:p w14:paraId="7996D41D" w14:textId="77777777" w:rsidR="004944D8" w:rsidRDefault="004944D8">
      <w:pPr>
        <w:widowControl w:val="0"/>
        <w:tabs>
          <w:tab w:val="left" w:pos="90"/>
        </w:tabs>
        <w:jc w:val="center"/>
        <w:rPr>
          <w:snapToGrid w:val="0"/>
          <w:color w:val="000000"/>
        </w:rPr>
      </w:pPr>
    </w:p>
    <w:p w14:paraId="2A545A91" w14:textId="77777777" w:rsidR="004944D8" w:rsidRDefault="004944D8">
      <w:pPr>
        <w:widowControl w:val="0"/>
        <w:tabs>
          <w:tab w:val="left" w:pos="90"/>
        </w:tabs>
        <w:jc w:val="center"/>
        <w:rPr>
          <w:snapToGrid w:val="0"/>
          <w:color w:val="000000"/>
        </w:rPr>
      </w:pPr>
    </w:p>
    <w:p w14:paraId="0123343D" w14:textId="77777777" w:rsidR="004944D8" w:rsidRDefault="004944D8">
      <w:pPr>
        <w:widowControl w:val="0"/>
        <w:tabs>
          <w:tab w:val="left" w:pos="90"/>
        </w:tabs>
        <w:jc w:val="center"/>
        <w:rPr>
          <w:snapToGrid w:val="0"/>
          <w:color w:val="000000"/>
        </w:rPr>
      </w:pPr>
    </w:p>
    <w:p w14:paraId="3E97A72E" w14:textId="77777777" w:rsidR="004944D8" w:rsidRDefault="004944D8">
      <w:pPr>
        <w:widowControl w:val="0"/>
        <w:tabs>
          <w:tab w:val="left" w:pos="90"/>
        </w:tabs>
        <w:jc w:val="center"/>
        <w:rPr>
          <w:snapToGrid w:val="0"/>
          <w:color w:val="000000"/>
        </w:rPr>
      </w:pPr>
    </w:p>
    <w:p w14:paraId="5AF57131" w14:textId="77777777" w:rsidR="004944D8" w:rsidRDefault="004944D8">
      <w:pPr>
        <w:widowControl w:val="0"/>
        <w:tabs>
          <w:tab w:val="left" w:pos="90"/>
        </w:tabs>
        <w:jc w:val="center"/>
        <w:rPr>
          <w:snapToGrid w:val="0"/>
          <w:color w:val="000000"/>
        </w:rPr>
      </w:pPr>
    </w:p>
    <w:p w14:paraId="1504562C" w14:textId="77777777" w:rsidR="004944D8" w:rsidRDefault="004944D8">
      <w:pPr>
        <w:widowControl w:val="0"/>
        <w:tabs>
          <w:tab w:val="left" w:pos="90"/>
        </w:tabs>
        <w:jc w:val="center"/>
        <w:rPr>
          <w:snapToGrid w:val="0"/>
          <w:color w:val="000000"/>
        </w:rPr>
      </w:pPr>
    </w:p>
    <w:p w14:paraId="626A82A4" w14:textId="77777777" w:rsidR="004944D8" w:rsidRDefault="004944D8">
      <w:pPr>
        <w:widowControl w:val="0"/>
        <w:tabs>
          <w:tab w:val="left" w:pos="90"/>
        </w:tabs>
        <w:jc w:val="center"/>
        <w:rPr>
          <w:snapToGrid w:val="0"/>
          <w:color w:val="000000"/>
        </w:rPr>
      </w:pPr>
    </w:p>
    <w:p w14:paraId="2B22B14F" w14:textId="77777777" w:rsidR="004944D8" w:rsidRDefault="004944D8">
      <w:pPr>
        <w:widowControl w:val="0"/>
        <w:tabs>
          <w:tab w:val="left" w:pos="90"/>
        </w:tabs>
        <w:jc w:val="center"/>
        <w:rPr>
          <w:snapToGrid w:val="0"/>
          <w:color w:val="000000"/>
        </w:rPr>
      </w:pPr>
    </w:p>
    <w:p w14:paraId="6CF8F478" w14:textId="77777777" w:rsidR="004944D8" w:rsidRDefault="004944D8">
      <w:pPr>
        <w:widowControl w:val="0"/>
        <w:tabs>
          <w:tab w:val="left" w:pos="90"/>
        </w:tabs>
        <w:jc w:val="center"/>
        <w:rPr>
          <w:snapToGrid w:val="0"/>
          <w:color w:val="000000"/>
        </w:rPr>
      </w:pPr>
    </w:p>
    <w:p w14:paraId="25C79874" w14:textId="77777777" w:rsidR="004944D8" w:rsidRDefault="004944D8">
      <w:pPr>
        <w:widowControl w:val="0"/>
        <w:tabs>
          <w:tab w:val="left" w:pos="90"/>
        </w:tabs>
        <w:jc w:val="center"/>
        <w:rPr>
          <w:snapToGrid w:val="0"/>
          <w:color w:val="000000"/>
        </w:rPr>
      </w:pPr>
    </w:p>
    <w:p w14:paraId="75307387" w14:textId="77777777" w:rsidR="004944D8" w:rsidRDefault="004944D8">
      <w:pPr>
        <w:widowControl w:val="0"/>
        <w:tabs>
          <w:tab w:val="left" w:pos="90"/>
        </w:tabs>
        <w:jc w:val="center"/>
        <w:rPr>
          <w:snapToGrid w:val="0"/>
          <w:color w:val="000000"/>
        </w:rPr>
      </w:pPr>
    </w:p>
    <w:p w14:paraId="5ECCF6A1" w14:textId="77777777" w:rsidR="004944D8" w:rsidRDefault="004944D8">
      <w:pPr>
        <w:widowControl w:val="0"/>
        <w:tabs>
          <w:tab w:val="left" w:pos="90"/>
        </w:tabs>
        <w:jc w:val="center"/>
        <w:rPr>
          <w:snapToGrid w:val="0"/>
          <w:color w:val="000000"/>
        </w:rPr>
      </w:pPr>
    </w:p>
    <w:p w14:paraId="781E709A" w14:textId="77777777" w:rsidR="004944D8" w:rsidRDefault="004944D8">
      <w:pPr>
        <w:widowControl w:val="0"/>
        <w:tabs>
          <w:tab w:val="left" w:pos="90"/>
        </w:tabs>
        <w:jc w:val="center"/>
        <w:rPr>
          <w:snapToGrid w:val="0"/>
          <w:color w:val="000000"/>
        </w:rPr>
      </w:pPr>
    </w:p>
    <w:p w14:paraId="42D2B649" w14:textId="77777777" w:rsidR="004944D8" w:rsidRDefault="004944D8">
      <w:pPr>
        <w:widowControl w:val="0"/>
        <w:tabs>
          <w:tab w:val="left" w:pos="90"/>
        </w:tabs>
        <w:jc w:val="center"/>
        <w:rPr>
          <w:snapToGrid w:val="0"/>
          <w:color w:val="000000"/>
        </w:rPr>
      </w:pPr>
    </w:p>
    <w:p w14:paraId="28A7EF8E" w14:textId="77777777" w:rsidR="004944D8" w:rsidRDefault="004944D8">
      <w:pPr>
        <w:widowControl w:val="0"/>
        <w:tabs>
          <w:tab w:val="left" w:pos="90"/>
        </w:tabs>
        <w:jc w:val="center"/>
        <w:rPr>
          <w:snapToGrid w:val="0"/>
          <w:color w:val="000000"/>
        </w:rPr>
      </w:pPr>
    </w:p>
    <w:p w14:paraId="4D9DD6AE" w14:textId="77777777" w:rsidR="004944D8" w:rsidRDefault="004944D8">
      <w:pPr>
        <w:widowControl w:val="0"/>
        <w:tabs>
          <w:tab w:val="left" w:pos="90"/>
        </w:tabs>
        <w:jc w:val="center"/>
        <w:rPr>
          <w:snapToGrid w:val="0"/>
          <w:color w:val="000000"/>
        </w:rPr>
      </w:pPr>
    </w:p>
    <w:p w14:paraId="3B419E9D" w14:textId="77777777" w:rsidR="004944D8" w:rsidRDefault="004944D8">
      <w:pPr>
        <w:widowControl w:val="0"/>
        <w:tabs>
          <w:tab w:val="left" w:pos="90"/>
        </w:tabs>
        <w:jc w:val="center"/>
        <w:rPr>
          <w:snapToGrid w:val="0"/>
          <w:color w:val="000000"/>
        </w:rPr>
      </w:pPr>
    </w:p>
    <w:p w14:paraId="5F6EB8DC" w14:textId="77777777" w:rsidR="004944D8" w:rsidRDefault="004944D8">
      <w:pPr>
        <w:widowControl w:val="0"/>
        <w:tabs>
          <w:tab w:val="left" w:pos="90"/>
        </w:tabs>
        <w:jc w:val="center"/>
        <w:rPr>
          <w:snapToGrid w:val="0"/>
          <w:color w:val="000000"/>
        </w:rPr>
      </w:pPr>
    </w:p>
    <w:p w14:paraId="35B6C93B" w14:textId="77777777" w:rsidR="004944D8" w:rsidRDefault="004944D8">
      <w:pPr>
        <w:widowControl w:val="0"/>
        <w:tabs>
          <w:tab w:val="left" w:pos="90"/>
        </w:tabs>
        <w:jc w:val="center"/>
        <w:rPr>
          <w:snapToGrid w:val="0"/>
          <w:color w:val="000000"/>
        </w:rPr>
      </w:pPr>
    </w:p>
    <w:p w14:paraId="4052B932" w14:textId="77777777" w:rsidR="004944D8" w:rsidRDefault="004944D8">
      <w:pPr>
        <w:widowControl w:val="0"/>
        <w:tabs>
          <w:tab w:val="left" w:pos="90"/>
        </w:tabs>
        <w:jc w:val="center"/>
        <w:rPr>
          <w:snapToGrid w:val="0"/>
          <w:color w:val="000000"/>
        </w:rPr>
      </w:pPr>
    </w:p>
    <w:p w14:paraId="4097880F" w14:textId="77777777" w:rsidR="004944D8" w:rsidRDefault="004944D8">
      <w:pPr>
        <w:widowControl w:val="0"/>
        <w:tabs>
          <w:tab w:val="left" w:pos="90"/>
        </w:tabs>
        <w:jc w:val="center"/>
        <w:rPr>
          <w:snapToGrid w:val="0"/>
          <w:color w:val="000000"/>
        </w:rPr>
      </w:pPr>
    </w:p>
    <w:p w14:paraId="104B7993" w14:textId="77777777" w:rsidR="004944D8" w:rsidRDefault="004944D8">
      <w:pPr>
        <w:widowControl w:val="0"/>
        <w:tabs>
          <w:tab w:val="left" w:pos="90"/>
        </w:tabs>
        <w:jc w:val="center"/>
        <w:rPr>
          <w:snapToGrid w:val="0"/>
          <w:color w:val="000000"/>
        </w:rPr>
      </w:pPr>
    </w:p>
    <w:p w14:paraId="3A83B2E0" w14:textId="77777777" w:rsidR="004944D8" w:rsidRDefault="004944D8">
      <w:pPr>
        <w:widowControl w:val="0"/>
        <w:tabs>
          <w:tab w:val="left" w:pos="90"/>
        </w:tabs>
        <w:rPr>
          <w:b/>
          <w:snapToGrid w:val="0"/>
          <w:color w:val="000000"/>
          <w:sz w:val="16"/>
        </w:rPr>
      </w:pPr>
    </w:p>
    <w:p w14:paraId="6972173C" w14:textId="77777777" w:rsidR="004944D8" w:rsidRPr="00B84573" w:rsidRDefault="00365469">
      <w:pPr>
        <w:widowControl w:val="0"/>
        <w:tabs>
          <w:tab w:val="left" w:pos="90"/>
        </w:tabs>
        <w:jc w:val="right"/>
        <w:rPr>
          <w:b/>
          <w:snapToGrid w:val="0"/>
          <w:color w:val="000000"/>
          <w:sz w:val="16"/>
          <w:lang w:val="es-ES"/>
        </w:rPr>
      </w:pPr>
      <w:r w:rsidRPr="00556E3F">
        <w:rPr>
          <w:b/>
          <w:snapToGrid w:val="0"/>
          <w:color w:val="000000"/>
          <w:sz w:val="16"/>
          <w:lang w:val="es-ES"/>
        </w:rPr>
        <w:br w:type="page"/>
      </w:r>
      <w:r w:rsidR="004944D8" w:rsidRPr="00B84573">
        <w:rPr>
          <w:b/>
          <w:snapToGrid w:val="0"/>
          <w:color w:val="000000"/>
          <w:sz w:val="16"/>
          <w:lang w:val="es-ES"/>
        </w:rPr>
        <w:t>TRINIDAD E TOBAGO</w:t>
      </w:r>
    </w:p>
    <w:p w14:paraId="58F24D29" w14:textId="77777777" w:rsidR="004944D8" w:rsidRPr="00B84573" w:rsidRDefault="004944D8">
      <w:pPr>
        <w:widowControl w:val="0"/>
        <w:tabs>
          <w:tab w:val="left" w:pos="90"/>
        </w:tabs>
        <w:spacing w:before="60"/>
        <w:jc w:val="center"/>
        <w:rPr>
          <w:snapToGrid w:val="0"/>
          <w:color w:val="000080"/>
          <w:sz w:val="26"/>
          <w:lang w:val="es-ES"/>
        </w:rPr>
      </w:pPr>
    </w:p>
    <w:p w14:paraId="6286FB1B" w14:textId="77777777" w:rsidR="004944D8" w:rsidRPr="00B84573" w:rsidRDefault="009E4C9E">
      <w:pPr>
        <w:widowControl w:val="0"/>
        <w:tabs>
          <w:tab w:val="left" w:pos="90"/>
        </w:tabs>
        <w:rPr>
          <w:b/>
          <w:snapToGrid w:val="0"/>
          <w:color w:val="000080"/>
          <w:sz w:val="32"/>
          <w:lang w:val="es-ES"/>
        </w:rPr>
      </w:pPr>
      <w:r>
        <w:rPr>
          <w:noProof/>
        </w:rPr>
        <w:drawing>
          <wp:anchor distT="0" distB="0" distL="114300" distR="114300" simplePos="0" relativeHeight="251694592" behindDoc="0" locked="0" layoutInCell="1" allowOverlap="1" wp14:anchorId="05C24EA7" wp14:editId="0A501CE3">
            <wp:simplePos x="0" y="0"/>
            <wp:positionH relativeFrom="column">
              <wp:posOffset>5757545</wp:posOffset>
            </wp:positionH>
            <wp:positionV relativeFrom="paragraph">
              <wp:posOffset>-16510</wp:posOffset>
            </wp:positionV>
            <wp:extent cx="702310" cy="467995"/>
            <wp:effectExtent l="19050" t="19050" r="2540" b="8255"/>
            <wp:wrapNone/>
            <wp:docPr id="262" name="Immagin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1"/>
                    <pic:cNvPicPr>
                      <a:picLocks noChangeAspect="1" noChangeArrowheads="1"/>
                    </pic:cNvPicPr>
                  </pic:nvPicPr>
                  <pic:blipFill>
                    <a:blip r:embed="rId52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sidRPr="00B84573">
        <w:rPr>
          <w:b/>
          <w:snapToGrid w:val="0"/>
          <w:color w:val="000080"/>
          <w:sz w:val="32"/>
          <w:lang w:val="es-ES"/>
        </w:rPr>
        <w:t xml:space="preserve">TRINIDAD E TOBAGO                       </w:t>
      </w:r>
    </w:p>
    <w:p w14:paraId="6F5C1326" w14:textId="77777777" w:rsidR="00BE1C34" w:rsidRPr="00B84573" w:rsidRDefault="00BE1C34">
      <w:pPr>
        <w:widowControl w:val="0"/>
        <w:tabs>
          <w:tab w:val="left" w:pos="90"/>
        </w:tabs>
        <w:rPr>
          <w:b/>
          <w:snapToGrid w:val="0"/>
          <w:color w:val="000080"/>
          <w:sz w:val="24"/>
          <w:szCs w:val="24"/>
          <w:lang w:val="es-ES"/>
        </w:rPr>
      </w:pPr>
    </w:p>
    <w:p w14:paraId="3A577890" w14:textId="77777777" w:rsidR="00BE1C34" w:rsidRPr="00BE1C34" w:rsidRDefault="00BE1C34" w:rsidP="00BE1C34">
      <w:pPr>
        <w:widowControl w:val="0"/>
        <w:tabs>
          <w:tab w:val="left" w:pos="90"/>
        </w:tabs>
        <w:rPr>
          <w:b/>
          <w:snapToGrid w:val="0"/>
          <w:color w:val="000080"/>
          <w:sz w:val="24"/>
          <w:szCs w:val="24"/>
        </w:rPr>
      </w:pPr>
      <w:r w:rsidRPr="00BE1C34">
        <w:rPr>
          <w:b/>
          <w:snapToGrid w:val="0"/>
          <w:color w:val="000080"/>
          <w:sz w:val="24"/>
          <w:szCs w:val="24"/>
        </w:rPr>
        <w:t>Repubblica di</w:t>
      </w:r>
    </w:p>
    <w:p w14:paraId="48B90B8C" w14:textId="77777777" w:rsidR="004944D8" w:rsidRDefault="004944D8" w:rsidP="00BE1C34">
      <w:pPr>
        <w:widowControl w:val="0"/>
        <w:tabs>
          <w:tab w:val="left" w:pos="90"/>
        </w:tabs>
        <w:jc w:val="center"/>
        <w:rPr>
          <w:snapToGrid w:val="0"/>
          <w:color w:val="000080"/>
          <w:sz w:val="26"/>
        </w:rPr>
      </w:pPr>
      <w:r>
        <w:rPr>
          <w:snapToGrid w:val="0"/>
          <w:color w:val="000000"/>
        </w:rPr>
        <w:t>———————————————————————————————————————————————————</w:t>
      </w:r>
    </w:p>
    <w:p w14:paraId="7DFCCE8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31 agosto</w:t>
      </w:r>
    </w:p>
    <w:p w14:paraId="668BF49F" w14:textId="77777777" w:rsidR="004944D8" w:rsidRDefault="004944D8">
      <w:pPr>
        <w:widowControl w:val="0"/>
        <w:tabs>
          <w:tab w:val="left" w:pos="90"/>
        </w:tabs>
        <w:jc w:val="center"/>
        <w:rPr>
          <w:b/>
          <w:snapToGrid w:val="0"/>
          <w:color w:val="000080"/>
          <w:u w:val="single"/>
        </w:rPr>
      </w:pPr>
    </w:p>
    <w:p w14:paraId="2234610A" w14:textId="77777777" w:rsidR="00BC5B14" w:rsidRDefault="00BC5B14">
      <w:pPr>
        <w:widowControl w:val="0"/>
        <w:tabs>
          <w:tab w:val="left" w:pos="90"/>
        </w:tabs>
        <w:jc w:val="center"/>
        <w:rPr>
          <w:snapToGrid w:val="0"/>
          <w:color w:val="000000"/>
        </w:rPr>
      </w:pPr>
    </w:p>
    <w:p w14:paraId="4E7B77FA" w14:textId="77777777" w:rsidR="00BD5F3B" w:rsidRDefault="00BD5F3B">
      <w:pPr>
        <w:widowControl w:val="0"/>
        <w:tabs>
          <w:tab w:val="left" w:pos="90"/>
        </w:tabs>
        <w:jc w:val="center"/>
        <w:rPr>
          <w:snapToGrid w:val="0"/>
          <w:color w:val="000000"/>
        </w:rPr>
      </w:pPr>
    </w:p>
    <w:p w14:paraId="71B68643" w14:textId="77777777" w:rsidR="004944D8" w:rsidRDefault="004944D8">
      <w:pPr>
        <w:widowControl w:val="0"/>
        <w:tabs>
          <w:tab w:val="left" w:pos="90"/>
        </w:tabs>
        <w:jc w:val="center"/>
        <w:rPr>
          <w:snapToGrid w:val="0"/>
          <w:color w:val="000000"/>
        </w:rPr>
      </w:pPr>
    </w:p>
    <w:p w14:paraId="0249AD62" w14:textId="77777777" w:rsidR="004944D8" w:rsidRDefault="004944D8">
      <w:pPr>
        <w:widowControl w:val="0"/>
        <w:tabs>
          <w:tab w:val="left" w:pos="90"/>
        </w:tabs>
        <w:jc w:val="center"/>
        <w:rPr>
          <w:snapToGrid w:val="0"/>
          <w:color w:val="000000"/>
        </w:rPr>
      </w:pPr>
    </w:p>
    <w:p w14:paraId="5F8D3196" w14:textId="77777777" w:rsidR="004944D8" w:rsidRDefault="004944D8">
      <w:pPr>
        <w:widowControl w:val="0"/>
        <w:tabs>
          <w:tab w:val="left" w:pos="90"/>
        </w:tabs>
        <w:jc w:val="center"/>
        <w:rPr>
          <w:snapToGrid w:val="0"/>
          <w:color w:val="000000"/>
        </w:rPr>
      </w:pPr>
    </w:p>
    <w:p w14:paraId="46B42F0C" w14:textId="77777777" w:rsidR="004944D8" w:rsidRDefault="004944D8">
      <w:pPr>
        <w:widowControl w:val="0"/>
        <w:tabs>
          <w:tab w:val="left" w:pos="90"/>
        </w:tabs>
        <w:jc w:val="center"/>
        <w:rPr>
          <w:snapToGrid w:val="0"/>
          <w:color w:val="000000"/>
        </w:rPr>
      </w:pPr>
    </w:p>
    <w:p w14:paraId="097DAAE4" w14:textId="77777777" w:rsidR="004944D8" w:rsidRDefault="004944D8">
      <w:pPr>
        <w:widowControl w:val="0"/>
        <w:tabs>
          <w:tab w:val="left" w:pos="90"/>
        </w:tabs>
        <w:jc w:val="center"/>
        <w:rPr>
          <w:snapToGrid w:val="0"/>
          <w:color w:val="000000"/>
        </w:rPr>
      </w:pPr>
    </w:p>
    <w:p w14:paraId="3511A3E7" w14:textId="77777777" w:rsidR="004944D8" w:rsidRDefault="004944D8">
      <w:pPr>
        <w:widowControl w:val="0"/>
        <w:tabs>
          <w:tab w:val="left" w:pos="90"/>
        </w:tabs>
        <w:jc w:val="center"/>
        <w:rPr>
          <w:snapToGrid w:val="0"/>
          <w:color w:val="000000"/>
        </w:rPr>
      </w:pPr>
    </w:p>
    <w:p w14:paraId="00C99BCE" w14:textId="77777777" w:rsidR="004944D8" w:rsidRDefault="004944D8">
      <w:pPr>
        <w:widowControl w:val="0"/>
        <w:tabs>
          <w:tab w:val="left" w:pos="90"/>
        </w:tabs>
        <w:jc w:val="center"/>
        <w:rPr>
          <w:snapToGrid w:val="0"/>
          <w:color w:val="000000"/>
        </w:rPr>
      </w:pPr>
    </w:p>
    <w:p w14:paraId="516ADADE" w14:textId="77777777" w:rsidR="004944D8" w:rsidRDefault="004944D8">
      <w:pPr>
        <w:widowControl w:val="0"/>
        <w:tabs>
          <w:tab w:val="left" w:pos="90"/>
        </w:tabs>
        <w:jc w:val="center"/>
        <w:rPr>
          <w:snapToGrid w:val="0"/>
          <w:color w:val="000000"/>
        </w:rPr>
      </w:pPr>
    </w:p>
    <w:p w14:paraId="0B5B56DC" w14:textId="77777777" w:rsidR="004944D8" w:rsidRDefault="004944D8">
      <w:pPr>
        <w:widowControl w:val="0"/>
        <w:tabs>
          <w:tab w:val="left" w:pos="90"/>
        </w:tabs>
        <w:jc w:val="center"/>
        <w:rPr>
          <w:snapToGrid w:val="0"/>
          <w:color w:val="000000"/>
        </w:rPr>
      </w:pPr>
    </w:p>
    <w:p w14:paraId="4A1FFD8E" w14:textId="77777777" w:rsidR="004944D8" w:rsidRDefault="004944D8">
      <w:pPr>
        <w:widowControl w:val="0"/>
        <w:tabs>
          <w:tab w:val="left" w:pos="90"/>
        </w:tabs>
        <w:jc w:val="center"/>
        <w:rPr>
          <w:snapToGrid w:val="0"/>
          <w:color w:val="000000"/>
        </w:rPr>
      </w:pPr>
    </w:p>
    <w:p w14:paraId="484EFCF0" w14:textId="77777777" w:rsidR="004944D8" w:rsidRDefault="004944D8">
      <w:pPr>
        <w:widowControl w:val="0"/>
        <w:tabs>
          <w:tab w:val="left" w:pos="90"/>
        </w:tabs>
        <w:jc w:val="center"/>
        <w:rPr>
          <w:snapToGrid w:val="0"/>
          <w:color w:val="000000"/>
        </w:rPr>
      </w:pPr>
    </w:p>
    <w:p w14:paraId="194A608D" w14:textId="77777777" w:rsidR="004944D8" w:rsidRDefault="004944D8">
      <w:pPr>
        <w:widowControl w:val="0"/>
        <w:tabs>
          <w:tab w:val="left" w:pos="90"/>
        </w:tabs>
        <w:jc w:val="center"/>
        <w:rPr>
          <w:snapToGrid w:val="0"/>
          <w:color w:val="000000"/>
        </w:rPr>
      </w:pPr>
    </w:p>
    <w:p w14:paraId="5566C123" w14:textId="77777777" w:rsidR="004944D8" w:rsidRDefault="004944D8">
      <w:pPr>
        <w:widowControl w:val="0"/>
        <w:tabs>
          <w:tab w:val="left" w:pos="90"/>
        </w:tabs>
        <w:jc w:val="center"/>
        <w:rPr>
          <w:snapToGrid w:val="0"/>
          <w:color w:val="000000"/>
        </w:rPr>
      </w:pPr>
    </w:p>
    <w:p w14:paraId="620C333B" w14:textId="77777777" w:rsidR="004944D8" w:rsidRDefault="004944D8">
      <w:pPr>
        <w:widowControl w:val="0"/>
        <w:tabs>
          <w:tab w:val="left" w:pos="90"/>
        </w:tabs>
        <w:jc w:val="center"/>
        <w:rPr>
          <w:snapToGrid w:val="0"/>
          <w:color w:val="000000"/>
        </w:rPr>
      </w:pPr>
    </w:p>
    <w:p w14:paraId="09163E45" w14:textId="77777777" w:rsidR="004944D8" w:rsidRDefault="004944D8">
      <w:pPr>
        <w:widowControl w:val="0"/>
        <w:tabs>
          <w:tab w:val="left" w:pos="90"/>
        </w:tabs>
        <w:jc w:val="center"/>
        <w:rPr>
          <w:snapToGrid w:val="0"/>
          <w:color w:val="000000"/>
        </w:rPr>
      </w:pPr>
    </w:p>
    <w:p w14:paraId="355F9CC2" w14:textId="77777777" w:rsidR="004944D8" w:rsidRDefault="004944D8">
      <w:pPr>
        <w:widowControl w:val="0"/>
        <w:tabs>
          <w:tab w:val="left" w:pos="90"/>
        </w:tabs>
        <w:jc w:val="center"/>
        <w:rPr>
          <w:snapToGrid w:val="0"/>
          <w:color w:val="000000"/>
        </w:rPr>
      </w:pPr>
    </w:p>
    <w:p w14:paraId="300D8117" w14:textId="77777777" w:rsidR="004944D8" w:rsidRDefault="004944D8">
      <w:pPr>
        <w:widowControl w:val="0"/>
        <w:tabs>
          <w:tab w:val="left" w:pos="90"/>
        </w:tabs>
        <w:jc w:val="center"/>
        <w:rPr>
          <w:snapToGrid w:val="0"/>
          <w:color w:val="000000"/>
        </w:rPr>
      </w:pPr>
    </w:p>
    <w:p w14:paraId="111E1531" w14:textId="77777777" w:rsidR="004944D8" w:rsidRDefault="004944D8">
      <w:pPr>
        <w:widowControl w:val="0"/>
        <w:tabs>
          <w:tab w:val="left" w:pos="90"/>
        </w:tabs>
        <w:jc w:val="center"/>
        <w:rPr>
          <w:snapToGrid w:val="0"/>
          <w:color w:val="000000"/>
        </w:rPr>
      </w:pPr>
    </w:p>
    <w:p w14:paraId="4A1FB75E" w14:textId="77777777" w:rsidR="004944D8" w:rsidRDefault="004944D8">
      <w:pPr>
        <w:widowControl w:val="0"/>
        <w:tabs>
          <w:tab w:val="left" w:pos="90"/>
        </w:tabs>
        <w:jc w:val="center"/>
        <w:rPr>
          <w:snapToGrid w:val="0"/>
          <w:color w:val="000000"/>
        </w:rPr>
      </w:pPr>
    </w:p>
    <w:p w14:paraId="3DCA5E53" w14:textId="77777777" w:rsidR="004944D8" w:rsidRDefault="004944D8">
      <w:pPr>
        <w:widowControl w:val="0"/>
        <w:tabs>
          <w:tab w:val="left" w:pos="90"/>
        </w:tabs>
        <w:jc w:val="center"/>
        <w:rPr>
          <w:snapToGrid w:val="0"/>
          <w:color w:val="000000"/>
        </w:rPr>
      </w:pPr>
    </w:p>
    <w:p w14:paraId="17917371" w14:textId="77777777" w:rsidR="004944D8" w:rsidRDefault="004944D8">
      <w:pPr>
        <w:widowControl w:val="0"/>
        <w:tabs>
          <w:tab w:val="left" w:pos="90"/>
        </w:tabs>
        <w:jc w:val="center"/>
        <w:rPr>
          <w:snapToGrid w:val="0"/>
          <w:color w:val="000000"/>
        </w:rPr>
      </w:pPr>
    </w:p>
    <w:p w14:paraId="42066EFF" w14:textId="77777777" w:rsidR="004944D8" w:rsidRDefault="004944D8">
      <w:pPr>
        <w:widowControl w:val="0"/>
        <w:tabs>
          <w:tab w:val="left" w:pos="90"/>
        </w:tabs>
        <w:jc w:val="center"/>
        <w:rPr>
          <w:snapToGrid w:val="0"/>
          <w:color w:val="000000"/>
        </w:rPr>
      </w:pPr>
    </w:p>
    <w:p w14:paraId="0BDD0847" w14:textId="77777777" w:rsidR="004944D8" w:rsidRDefault="004944D8">
      <w:pPr>
        <w:widowControl w:val="0"/>
        <w:tabs>
          <w:tab w:val="left" w:pos="90"/>
        </w:tabs>
        <w:jc w:val="center"/>
        <w:rPr>
          <w:snapToGrid w:val="0"/>
          <w:color w:val="000000"/>
        </w:rPr>
      </w:pPr>
    </w:p>
    <w:p w14:paraId="399344E4" w14:textId="77777777" w:rsidR="004944D8" w:rsidRDefault="004944D8">
      <w:pPr>
        <w:widowControl w:val="0"/>
        <w:tabs>
          <w:tab w:val="left" w:pos="90"/>
        </w:tabs>
        <w:jc w:val="center"/>
        <w:rPr>
          <w:snapToGrid w:val="0"/>
          <w:color w:val="000000"/>
        </w:rPr>
      </w:pPr>
    </w:p>
    <w:p w14:paraId="61C6A209" w14:textId="77777777" w:rsidR="004944D8" w:rsidRDefault="004944D8">
      <w:pPr>
        <w:widowControl w:val="0"/>
        <w:tabs>
          <w:tab w:val="left" w:pos="90"/>
        </w:tabs>
        <w:jc w:val="center"/>
        <w:rPr>
          <w:snapToGrid w:val="0"/>
          <w:color w:val="000000"/>
        </w:rPr>
      </w:pPr>
    </w:p>
    <w:p w14:paraId="1C4330DA" w14:textId="77777777" w:rsidR="004944D8" w:rsidRDefault="004944D8">
      <w:pPr>
        <w:widowControl w:val="0"/>
        <w:tabs>
          <w:tab w:val="left" w:pos="90"/>
        </w:tabs>
        <w:jc w:val="center"/>
        <w:rPr>
          <w:snapToGrid w:val="0"/>
          <w:color w:val="000000"/>
        </w:rPr>
      </w:pPr>
    </w:p>
    <w:p w14:paraId="58B5DF27" w14:textId="77777777" w:rsidR="004944D8" w:rsidRDefault="004944D8">
      <w:pPr>
        <w:widowControl w:val="0"/>
        <w:tabs>
          <w:tab w:val="left" w:pos="90"/>
        </w:tabs>
        <w:jc w:val="center"/>
        <w:rPr>
          <w:snapToGrid w:val="0"/>
          <w:color w:val="000000"/>
        </w:rPr>
      </w:pPr>
    </w:p>
    <w:p w14:paraId="543ED1B4" w14:textId="77777777" w:rsidR="004944D8" w:rsidRDefault="004944D8">
      <w:pPr>
        <w:widowControl w:val="0"/>
        <w:tabs>
          <w:tab w:val="left" w:pos="90"/>
        </w:tabs>
        <w:jc w:val="center"/>
        <w:rPr>
          <w:snapToGrid w:val="0"/>
          <w:color w:val="000000"/>
        </w:rPr>
      </w:pPr>
    </w:p>
    <w:p w14:paraId="08FFCDDF" w14:textId="77777777" w:rsidR="004944D8" w:rsidRDefault="004944D8">
      <w:pPr>
        <w:widowControl w:val="0"/>
        <w:tabs>
          <w:tab w:val="left" w:pos="90"/>
        </w:tabs>
        <w:jc w:val="center"/>
        <w:rPr>
          <w:snapToGrid w:val="0"/>
          <w:color w:val="000080"/>
          <w:sz w:val="26"/>
        </w:rPr>
      </w:pPr>
    </w:p>
    <w:p w14:paraId="58899191"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TUNISIA</w:t>
      </w:r>
    </w:p>
    <w:p w14:paraId="30A2524D" w14:textId="77777777" w:rsidR="004944D8" w:rsidRDefault="004944D8">
      <w:pPr>
        <w:widowControl w:val="0"/>
        <w:tabs>
          <w:tab w:val="left" w:pos="90"/>
        </w:tabs>
        <w:spacing w:before="60"/>
        <w:jc w:val="center"/>
        <w:rPr>
          <w:snapToGrid w:val="0"/>
          <w:color w:val="000080"/>
          <w:sz w:val="26"/>
        </w:rPr>
      </w:pPr>
    </w:p>
    <w:p w14:paraId="5E3C19A8"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5616" behindDoc="0" locked="0" layoutInCell="1" allowOverlap="1" wp14:anchorId="3E70D721" wp14:editId="09F9DC57">
            <wp:simplePos x="0" y="0"/>
            <wp:positionH relativeFrom="column">
              <wp:posOffset>5738495</wp:posOffset>
            </wp:positionH>
            <wp:positionV relativeFrom="paragraph">
              <wp:posOffset>-12700</wp:posOffset>
            </wp:positionV>
            <wp:extent cx="702310" cy="467995"/>
            <wp:effectExtent l="19050" t="19050" r="2540" b="8255"/>
            <wp:wrapNone/>
            <wp:docPr id="261" name="Immagin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2"/>
                    <pic:cNvPicPr>
                      <a:picLocks noChangeAspect="1" noChangeArrowheads="1"/>
                    </pic:cNvPicPr>
                  </pic:nvPicPr>
                  <pic:blipFill>
                    <a:blip r:embed="rId52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TUNISIA</w:t>
      </w:r>
    </w:p>
    <w:p w14:paraId="42B11906" w14:textId="77777777" w:rsidR="004944D8" w:rsidRDefault="004944D8">
      <w:pPr>
        <w:widowControl w:val="0"/>
        <w:tabs>
          <w:tab w:val="left" w:pos="90"/>
        </w:tabs>
        <w:rPr>
          <w:b/>
          <w:snapToGrid w:val="0"/>
          <w:color w:val="000080"/>
          <w:sz w:val="28"/>
        </w:rPr>
      </w:pPr>
      <w:r>
        <w:rPr>
          <w:b/>
          <w:snapToGrid w:val="0"/>
          <w:color w:val="000080"/>
          <w:sz w:val="22"/>
        </w:rPr>
        <w:t xml:space="preserve">Repubblica Tunisina   </w:t>
      </w:r>
    </w:p>
    <w:p w14:paraId="1F19D09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C645A1E" w14:textId="77777777" w:rsidR="004944D8" w:rsidRDefault="004944D8" w:rsidP="009319F1">
      <w:pPr>
        <w:widowControl w:val="0"/>
        <w:tabs>
          <w:tab w:val="left" w:pos="90"/>
        </w:tabs>
        <w:jc w:val="right"/>
        <w:rPr>
          <w:i/>
          <w:snapToGrid w:val="0"/>
          <w:color w:val="000000"/>
          <w:sz w:val="26"/>
        </w:rPr>
      </w:pPr>
      <w:r>
        <w:rPr>
          <w:i/>
          <w:snapToGrid w:val="0"/>
          <w:color w:val="000000"/>
        </w:rPr>
        <w:t xml:space="preserve"> Festa nazionale 20 marzo</w:t>
      </w:r>
    </w:p>
    <w:p w14:paraId="70E2173F" w14:textId="77777777" w:rsidR="000A57E5" w:rsidRDefault="000A57E5" w:rsidP="009319F1">
      <w:pPr>
        <w:widowControl w:val="0"/>
        <w:tabs>
          <w:tab w:val="left" w:pos="90"/>
        </w:tabs>
        <w:rPr>
          <w:b/>
          <w:snapToGrid w:val="0"/>
          <w:color w:val="000080"/>
          <w:u w:val="single"/>
        </w:rPr>
      </w:pPr>
    </w:p>
    <w:p w14:paraId="2CA2D0BC" w14:textId="77777777" w:rsidR="004944D8" w:rsidRDefault="00D34C2C" w:rsidP="009319F1">
      <w:pPr>
        <w:widowControl w:val="0"/>
        <w:tabs>
          <w:tab w:val="left" w:pos="90"/>
        </w:tabs>
        <w:rPr>
          <w:b/>
          <w:snapToGrid w:val="0"/>
          <w:color w:val="000080"/>
          <w:sz w:val="26"/>
          <w:u w:val="single"/>
        </w:rPr>
      </w:pPr>
      <w:r>
        <w:rPr>
          <w:b/>
          <w:snapToGrid w:val="0"/>
          <w:color w:val="000080"/>
          <w:u w:val="single"/>
        </w:rPr>
        <w:t xml:space="preserve">MILANO - CONSOLATO </w:t>
      </w:r>
      <w:r w:rsidR="004944D8">
        <w:rPr>
          <w:b/>
          <w:snapToGrid w:val="0"/>
          <w:color w:val="000080"/>
          <w:u w:val="single"/>
        </w:rPr>
        <w:t xml:space="preserve">GENERALE                   </w:t>
      </w:r>
    </w:p>
    <w:p w14:paraId="7D2E981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147214">
        <w:rPr>
          <w:snapToGrid w:val="0"/>
          <w:color w:val="000000"/>
        </w:rPr>
        <w:t xml:space="preserve"> M</w:t>
      </w:r>
      <w:r w:rsidR="00DC47A9">
        <w:rPr>
          <w:snapToGrid w:val="0"/>
          <w:color w:val="000000"/>
        </w:rPr>
        <w:t>a</w:t>
      </w:r>
      <w:r w:rsidR="00147214">
        <w:rPr>
          <w:snapToGrid w:val="0"/>
          <w:color w:val="000000"/>
        </w:rPr>
        <w:t>rche</w:t>
      </w:r>
      <w:r w:rsidR="000B396D">
        <w:rPr>
          <w:snapToGrid w:val="0"/>
          <w:color w:val="000000"/>
        </w:rPr>
        <w:t>,</w:t>
      </w:r>
      <w:r>
        <w:rPr>
          <w:snapToGrid w:val="0"/>
          <w:color w:val="000000"/>
        </w:rPr>
        <w:t xml:space="preserve"> </w:t>
      </w:r>
      <w:r w:rsidR="00147214">
        <w:rPr>
          <w:snapToGrid w:val="0"/>
          <w:color w:val="000000"/>
        </w:rPr>
        <w:t>37</w:t>
      </w:r>
      <w:r>
        <w:rPr>
          <w:snapToGrid w:val="0"/>
          <w:color w:val="000000"/>
        </w:rPr>
        <w:t xml:space="preserve"> - 2012</w:t>
      </w:r>
      <w:r w:rsidR="00147214">
        <w:rPr>
          <w:snapToGrid w:val="0"/>
          <w:color w:val="000000"/>
        </w:rPr>
        <w:t>5</w:t>
      </w:r>
      <w:r>
        <w:rPr>
          <w:snapToGrid w:val="0"/>
          <w:color w:val="000000"/>
        </w:rPr>
        <w:t xml:space="preserve"> Milano </w:t>
      </w:r>
    </w:p>
    <w:p w14:paraId="7F8D4B0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0254100500  0254100475 - Fax 0254100400  </w:t>
      </w:r>
    </w:p>
    <w:p w14:paraId="6A840682" w14:textId="77777777" w:rsidR="00612C95" w:rsidRDefault="004944D8" w:rsidP="00612C95">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528" w:history="1">
        <w:r w:rsidR="00612C95" w:rsidRPr="008112DA">
          <w:rPr>
            <w:rStyle w:val="Collegamentoipertestuale"/>
            <w:snapToGrid w:val="0"/>
          </w:rPr>
          <w:t>cotumi@cotumi.it</w:t>
        </w:r>
      </w:hyperlink>
    </w:p>
    <w:p w14:paraId="65FAA7A1" w14:textId="77777777" w:rsidR="004944D8" w:rsidRDefault="004944D8" w:rsidP="00612C9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Trentino</w:t>
      </w:r>
      <w:r w:rsidR="003D0737">
        <w:rPr>
          <w:snapToGrid w:val="0"/>
          <w:color w:val="000000"/>
        </w:rPr>
        <w:t xml:space="preserve"> Alto Adige, Veneto, Friuli </w:t>
      </w:r>
      <w:r>
        <w:rPr>
          <w:snapToGrid w:val="0"/>
          <w:color w:val="000000"/>
        </w:rPr>
        <w:t>Venezia Giulia</w:t>
      </w:r>
    </w:p>
    <w:p w14:paraId="5BFDB5BC" w14:textId="77777777" w:rsidR="004944D8" w:rsidRDefault="004944D8">
      <w:pPr>
        <w:widowControl w:val="0"/>
        <w:tabs>
          <w:tab w:val="left" w:pos="90"/>
        </w:tabs>
        <w:rPr>
          <w:snapToGrid w:val="0"/>
          <w:color w:val="000000"/>
        </w:rPr>
      </w:pPr>
    </w:p>
    <w:p w14:paraId="2F31DCDE" w14:textId="77777777" w:rsidR="00DE0E35" w:rsidRDefault="00D00BE5" w:rsidP="00DE0E35">
      <w:pPr>
        <w:widowControl w:val="0"/>
        <w:tabs>
          <w:tab w:val="left" w:pos="90"/>
        </w:tabs>
        <w:rPr>
          <w:snapToGrid w:val="0"/>
          <w:color w:val="000000"/>
        </w:rPr>
      </w:pPr>
      <w:r>
        <w:rPr>
          <w:snapToGrid w:val="0"/>
          <w:color w:val="000000"/>
        </w:rPr>
        <w:t>Signor BOUBAKRI NASREDDINE</w:t>
      </w:r>
      <w:r w:rsidR="00DE0E35">
        <w:rPr>
          <w:snapToGrid w:val="0"/>
          <w:color w:val="000000"/>
        </w:rPr>
        <w:t>, Console Generale, (28 agosto 2023)</w:t>
      </w:r>
    </w:p>
    <w:p w14:paraId="26F2F5E2" w14:textId="77777777" w:rsidR="001074AB" w:rsidRDefault="001074AB">
      <w:pPr>
        <w:widowControl w:val="0"/>
        <w:tabs>
          <w:tab w:val="left" w:pos="90"/>
        </w:tabs>
        <w:rPr>
          <w:snapToGrid w:val="0"/>
          <w:color w:val="000000"/>
        </w:rPr>
      </w:pPr>
      <w:r>
        <w:rPr>
          <w:snapToGrid w:val="0"/>
          <w:color w:val="000000"/>
        </w:rPr>
        <w:t>Signor</w:t>
      </w:r>
      <w:r w:rsidR="00C717D4">
        <w:rPr>
          <w:snapToGrid w:val="0"/>
          <w:color w:val="000000"/>
        </w:rPr>
        <w:t xml:space="preserve"> SOUHAIB NEJI</w:t>
      </w:r>
      <w:r>
        <w:rPr>
          <w:snapToGrid w:val="0"/>
          <w:color w:val="000000"/>
        </w:rPr>
        <w:t>, Console</w:t>
      </w:r>
      <w:r w:rsidR="00CB6CF1">
        <w:rPr>
          <w:snapToGrid w:val="0"/>
          <w:color w:val="000000"/>
        </w:rPr>
        <w:t xml:space="preserve"> Generale Aggiunto</w:t>
      </w:r>
      <w:r>
        <w:rPr>
          <w:snapToGrid w:val="0"/>
          <w:color w:val="000000"/>
        </w:rPr>
        <w:t>, (</w:t>
      </w:r>
      <w:r w:rsidR="00C717D4">
        <w:rPr>
          <w:snapToGrid w:val="0"/>
          <w:color w:val="000000"/>
        </w:rPr>
        <w:t>1 settembre 2020</w:t>
      </w:r>
      <w:r>
        <w:rPr>
          <w:snapToGrid w:val="0"/>
          <w:color w:val="000000"/>
        </w:rPr>
        <w:t>)</w:t>
      </w:r>
    </w:p>
    <w:p w14:paraId="51CFB2A5" w14:textId="77777777" w:rsidR="00DA1521" w:rsidRDefault="00DA1521">
      <w:pPr>
        <w:widowControl w:val="0"/>
        <w:tabs>
          <w:tab w:val="left" w:pos="90"/>
        </w:tabs>
        <w:rPr>
          <w:snapToGrid w:val="0"/>
          <w:color w:val="000000"/>
        </w:rPr>
      </w:pPr>
      <w:r w:rsidRPr="00DA1521">
        <w:rPr>
          <w:snapToGrid w:val="0"/>
          <w:color w:val="000000"/>
        </w:rPr>
        <w:t xml:space="preserve">Signor KAOUTHER TRABELSI EP ELMENNI, Console Generale </w:t>
      </w:r>
      <w:r>
        <w:rPr>
          <w:snapToGrid w:val="0"/>
          <w:color w:val="000000"/>
        </w:rPr>
        <w:t>Aggiunto (</w:t>
      </w:r>
      <w:r w:rsidR="008D1A7A">
        <w:rPr>
          <w:snapToGrid w:val="0"/>
          <w:color w:val="000000"/>
        </w:rPr>
        <w:t>14 agosto 2021)</w:t>
      </w:r>
    </w:p>
    <w:p w14:paraId="28055216" w14:textId="77777777" w:rsidR="005B5F81" w:rsidRDefault="005B5F81">
      <w:pPr>
        <w:widowControl w:val="0"/>
        <w:tabs>
          <w:tab w:val="left" w:pos="90"/>
        </w:tabs>
        <w:rPr>
          <w:snapToGrid w:val="0"/>
          <w:color w:val="000000"/>
        </w:rPr>
      </w:pPr>
      <w:r>
        <w:rPr>
          <w:snapToGrid w:val="0"/>
          <w:color w:val="000000"/>
        </w:rPr>
        <w:t>Signora RABIAA BEN HAMIDA EP GHANOUCHI, Console Generale Aggiunto (13 settembre 2022)</w:t>
      </w:r>
    </w:p>
    <w:p w14:paraId="6F2AF047" w14:textId="77777777" w:rsidR="00E85F38" w:rsidRPr="00DA1521" w:rsidRDefault="00E85F38">
      <w:pPr>
        <w:widowControl w:val="0"/>
        <w:tabs>
          <w:tab w:val="left" w:pos="90"/>
        </w:tabs>
        <w:rPr>
          <w:snapToGrid w:val="0"/>
          <w:color w:val="000000"/>
        </w:rPr>
      </w:pPr>
      <w:r>
        <w:rPr>
          <w:snapToGrid w:val="0"/>
          <w:color w:val="000000"/>
        </w:rPr>
        <w:t>Signor GUESMI FATHI, Vice Console (9 agosto 2023)</w:t>
      </w:r>
    </w:p>
    <w:p w14:paraId="5D50CF46" w14:textId="77777777" w:rsidR="00872106" w:rsidRDefault="00872106">
      <w:pPr>
        <w:pStyle w:val="Corpodeltesto2"/>
        <w:spacing w:before="0"/>
      </w:pPr>
      <w:r>
        <w:t>Signora</w:t>
      </w:r>
      <w:r w:rsidR="00C717D4">
        <w:t xml:space="preserve"> SAMEH MEJRI EP AOUINI</w:t>
      </w:r>
      <w:r>
        <w:t>, Addetto Consolare, (</w:t>
      </w:r>
      <w:r w:rsidR="00C717D4">
        <w:t>17 agosto 2020</w:t>
      </w:r>
      <w:r>
        <w:t>)</w:t>
      </w:r>
    </w:p>
    <w:p w14:paraId="002C9776" w14:textId="77777777" w:rsidR="008D1A7A" w:rsidRDefault="008D1A7A" w:rsidP="008D1A7A">
      <w:pPr>
        <w:pStyle w:val="Corpodeltesto2"/>
        <w:spacing w:before="0"/>
      </w:pPr>
      <w:r>
        <w:t>Signora ESSAIDA ABID, Addetto Consolare, (31 agosto 2020)</w:t>
      </w:r>
    </w:p>
    <w:p w14:paraId="49BB33FA" w14:textId="77777777" w:rsidR="005B5F81" w:rsidRDefault="005B5F81" w:rsidP="00DA1521">
      <w:pPr>
        <w:pStyle w:val="Corpodeltesto2"/>
        <w:spacing w:before="0"/>
      </w:pPr>
      <w:r>
        <w:t>Signor LOTFI HKIMI, Addetto Consolare (12 settembre 2022)</w:t>
      </w:r>
    </w:p>
    <w:p w14:paraId="2D016BD1" w14:textId="7CD5D435" w:rsidR="00D15E17" w:rsidRDefault="00D15E17" w:rsidP="00DA1521">
      <w:pPr>
        <w:pStyle w:val="Corpodeltesto2"/>
        <w:spacing w:before="0"/>
      </w:pPr>
      <w:r>
        <w:t>Signora ZAINA HABA EP DRIDI, Addetto Consolare (31 luglio 2024)</w:t>
      </w:r>
    </w:p>
    <w:p w14:paraId="524A5AC5" w14:textId="77777777" w:rsidR="00D15E17" w:rsidRDefault="00D15E17" w:rsidP="00D15E17">
      <w:pPr>
        <w:pStyle w:val="Corpodeltesto2"/>
        <w:spacing w:before="0"/>
      </w:pPr>
      <w:r>
        <w:t>Signor MONGI HAJJI, Addetto Consolare (14 agosto 2024)</w:t>
      </w:r>
    </w:p>
    <w:p w14:paraId="1A680906" w14:textId="77777777" w:rsidR="000A57E5" w:rsidRDefault="000A57E5" w:rsidP="000A57E5">
      <w:pPr>
        <w:widowControl w:val="0"/>
        <w:tabs>
          <w:tab w:val="left" w:pos="2321"/>
        </w:tabs>
        <w:rPr>
          <w:b/>
          <w:snapToGrid w:val="0"/>
          <w:color w:val="000000"/>
        </w:rPr>
      </w:pPr>
    </w:p>
    <w:p w14:paraId="242EEC25" w14:textId="77777777" w:rsidR="000A57E5" w:rsidRDefault="000A57E5" w:rsidP="000A57E5">
      <w:pPr>
        <w:widowControl w:val="0"/>
        <w:tabs>
          <w:tab w:val="left" w:pos="2321"/>
        </w:tabs>
        <w:rPr>
          <w:b/>
          <w:snapToGrid w:val="0"/>
          <w:color w:val="000000"/>
        </w:rPr>
      </w:pPr>
    </w:p>
    <w:p w14:paraId="37260D6D" w14:textId="77777777" w:rsidR="000A57E5" w:rsidRDefault="000A57E5" w:rsidP="000A57E5">
      <w:pPr>
        <w:widowControl w:val="0"/>
        <w:tabs>
          <w:tab w:val="left" w:pos="2321"/>
        </w:tabs>
        <w:rPr>
          <w:snapToGrid w:val="0"/>
          <w:color w:val="000000"/>
        </w:rPr>
      </w:pPr>
      <w:r>
        <w:rPr>
          <w:b/>
          <w:snapToGrid w:val="0"/>
          <w:color w:val="000000"/>
        </w:rPr>
        <w:t>Sezione Commerciale</w:t>
      </w:r>
      <w:r>
        <w:rPr>
          <w:snapToGrid w:val="0"/>
          <w:color w:val="000000"/>
        </w:rPr>
        <w:tab/>
        <w:t>via Medici, 15 –20123 Milano</w:t>
      </w:r>
    </w:p>
    <w:p w14:paraId="49DDDB19" w14:textId="77777777" w:rsidR="000A57E5" w:rsidRDefault="000A57E5" w:rsidP="000A57E5">
      <w:pPr>
        <w:widowControl w:val="0"/>
        <w:tabs>
          <w:tab w:val="left" w:pos="2321"/>
        </w:tabs>
        <w:rPr>
          <w:snapToGrid w:val="0"/>
          <w:color w:val="000000"/>
        </w:rPr>
      </w:pPr>
      <w:r>
        <w:rPr>
          <w:snapToGrid w:val="0"/>
          <w:color w:val="000000"/>
        </w:rPr>
        <w:tab/>
        <w:t xml:space="preserve">Tel. </w:t>
      </w:r>
    </w:p>
    <w:p w14:paraId="5F2B3961" w14:textId="77777777" w:rsidR="000A57E5" w:rsidRDefault="000A57E5" w:rsidP="000A57E5">
      <w:pPr>
        <w:widowControl w:val="0"/>
        <w:tabs>
          <w:tab w:val="left" w:pos="2321"/>
        </w:tabs>
        <w:rPr>
          <w:snapToGrid w:val="0"/>
          <w:color w:val="000000"/>
        </w:rPr>
      </w:pPr>
      <w:r>
        <w:rPr>
          <w:snapToGrid w:val="0"/>
          <w:color w:val="000000"/>
        </w:rPr>
        <w:tab/>
        <w:t xml:space="preserve">E-mail </w:t>
      </w:r>
    </w:p>
    <w:p w14:paraId="18451C47" w14:textId="77777777" w:rsidR="00695AAF" w:rsidRDefault="00695AAF">
      <w:pPr>
        <w:pStyle w:val="Corpodeltesto2"/>
        <w:spacing w:before="0"/>
      </w:pPr>
    </w:p>
    <w:p w14:paraId="2E5A81B2" w14:textId="77777777" w:rsidR="000A57E5" w:rsidRDefault="000A57E5">
      <w:pPr>
        <w:pStyle w:val="Corpodeltesto2"/>
        <w:spacing w:before="0"/>
      </w:pPr>
    </w:p>
    <w:p w14:paraId="612E6274" w14:textId="77777777" w:rsidR="00695AAF" w:rsidRDefault="00695AAF" w:rsidP="00695AAF">
      <w:pPr>
        <w:widowControl w:val="0"/>
        <w:tabs>
          <w:tab w:val="left" w:pos="90"/>
        </w:tabs>
        <w:spacing w:before="23"/>
        <w:rPr>
          <w:b/>
          <w:snapToGrid w:val="0"/>
          <w:color w:val="000080"/>
          <w:sz w:val="26"/>
          <w:u w:val="single"/>
        </w:rPr>
      </w:pPr>
      <w:r>
        <w:rPr>
          <w:b/>
          <w:snapToGrid w:val="0"/>
          <w:color w:val="000080"/>
          <w:u w:val="single"/>
        </w:rPr>
        <w:t>BOLOGNA - CONSOLATO</w:t>
      </w:r>
    </w:p>
    <w:p w14:paraId="4B83DF58" w14:textId="77777777" w:rsidR="00695AAF" w:rsidRDefault="00695AAF" w:rsidP="00695AA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94" w:name="_Hlk165894478"/>
      <w:r w:rsidR="00FB12EE" w:rsidRPr="00FB12EE">
        <w:rPr>
          <w:snapToGrid w:val="0"/>
          <w:color w:val="000000"/>
        </w:rPr>
        <w:t>viale Aldo Moro - P</w:t>
      </w:r>
      <w:r w:rsidR="007742C8">
        <w:rPr>
          <w:snapToGrid w:val="0"/>
          <w:color w:val="000000"/>
        </w:rPr>
        <w:t>ia</w:t>
      </w:r>
      <w:r w:rsidR="00FB12EE" w:rsidRPr="00FB12EE">
        <w:rPr>
          <w:snapToGrid w:val="0"/>
          <w:color w:val="000000"/>
        </w:rPr>
        <w:t>no 11 n.16 Bologna Fiera</w:t>
      </w:r>
      <w:bookmarkEnd w:id="94"/>
    </w:p>
    <w:p w14:paraId="1D1C1FB1" w14:textId="77777777" w:rsidR="00695AAF" w:rsidRDefault="00695AAF" w:rsidP="00695AA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DF5301">
        <w:rPr>
          <w:snapToGrid w:val="0"/>
          <w:color w:val="000000"/>
        </w:rPr>
        <w:t>0514989497</w:t>
      </w:r>
    </w:p>
    <w:p w14:paraId="5AF89248" w14:textId="77777777" w:rsidR="00695AAF" w:rsidRDefault="00695AAF" w:rsidP="00695AA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DF5301">
        <w:rPr>
          <w:snapToGrid w:val="0"/>
          <w:color w:val="000000"/>
        </w:rPr>
        <w:t xml:space="preserve"> </w:t>
      </w:r>
      <w:hyperlink r:id="rId529" w:history="1">
        <w:r w:rsidR="00DF5301" w:rsidRPr="00DD5544">
          <w:rPr>
            <w:rStyle w:val="Collegamentoipertestuale"/>
            <w:snapToGrid w:val="0"/>
          </w:rPr>
          <w:t>ct.bologna@diplomatie.gov.tn</w:t>
        </w:r>
      </w:hyperlink>
      <w:r w:rsidR="00DF5301">
        <w:rPr>
          <w:snapToGrid w:val="0"/>
          <w:color w:val="000000"/>
        </w:rPr>
        <w:t xml:space="preserve"> </w:t>
      </w:r>
    </w:p>
    <w:p w14:paraId="0D10AADA" w14:textId="77777777" w:rsidR="00695AAF" w:rsidRDefault="00695AAF" w:rsidP="00695AAF">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081EB5">
        <w:rPr>
          <w:snapToGrid w:val="0"/>
          <w:color w:val="000000"/>
        </w:rPr>
        <w:t>Emilia Romagna, Marche</w:t>
      </w:r>
    </w:p>
    <w:p w14:paraId="537726BD" w14:textId="77777777" w:rsidR="00AD19F1" w:rsidRDefault="00AD19F1">
      <w:pPr>
        <w:pStyle w:val="Corpodeltesto2"/>
        <w:spacing w:before="0"/>
      </w:pPr>
    </w:p>
    <w:p w14:paraId="1D160DAF" w14:textId="77777777" w:rsidR="000A57E5" w:rsidRDefault="00A94BDA">
      <w:pPr>
        <w:pStyle w:val="Corpodeltesto2"/>
        <w:spacing w:before="0"/>
      </w:pPr>
      <w:r w:rsidRPr="00A94BDA">
        <w:t xml:space="preserve">Signor </w:t>
      </w:r>
      <w:r>
        <w:t>AFIF TRAOULI</w:t>
      </w:r>
      <w:r w:rsidRPr="00A94BDA">
        <w:t>, Console, (Exequatur 7 maggio 2024)</w:t>
      </w:r>
    </w:p>
    <w:p w14:paraId="7217B110" w14:textId="77777777" w:rsidR="000A57E5" w:rsidRDefault="001F781D">
      <w:pPr>
        <w:pStyle w:val="Corpodeltesto2"/>
        <w:spacing w:before="0"/>
      </w:pPr>
      <w:r>
        <w:t>Signor SALEM BADRI, Addetto Consolare</w:t>
      </w:r>
    </w:p>
    <w:p w14:paraId="11F09F63" w14:textId="77777777" w:rsidR="001F781D" w:rsidRDefault="001F781D">
      <w:pPr>
        <w:pStyle w:val="Corpodeltesto2"/>
        <w:spacing w:before="0"/>
      </w:pPr>
      <w:r>
        <w:t>Signor LOFTI BOUNEB, Addetto Consolare</w:t>
      </w:r>
    </w:p>
    <w:p w14:paraId="571F5415" w14:textId="77777777" w:rsidR="001F781D" w:rsidRDefault="001F781D">
      <w:pPr>
        <w:pStyle w:val="Corpodeltesto2"/>
        <w:spacing w:before="0"/>
      </w:pPr>
      <w:r>
        <w:t>Signor SAMIR GANNOUNI, Addetto Consolare</w:t>
      </w:r>
    </w:p>
    <w:p w14:paraId="67E98F87" w14:textId="77777777" w:rsidR="001F781D" w:rsidRDefault="001F781D">
      <w:pPr>
        <w:pStyle w:val="Corpodeltesto2"/>
        <w:spacing w:before="0"/>
      </w:pPr>
      <w:r>
        <w:t>Signor</w:t>
      </w:r>
      <w:r w:rsidR="009E7FAE">
        <w:t>a</w:t>
      </w:r>
      <w:r>
        <w:t xml:space="preserve"> ILHEM HAMDI, Addetto Consolare</w:t>
      </w:r>
    </w:p>
    <w:p w14:paraId="06342F73" w14:textId="77777777" w:rsidR="001F781D" w:rsidRDefault="001F781D">
      <w:pPr>
        <w:pStyle w:val="Corpodeltesto2"/>
        <w:spacing w:before="0"/>
      </w:pPr>
      <w:r>
        <w:t>Signora AMIRA HAMDI, Addetto Consolare</w:t>
      </w:r>
    </w:p>
    <w:p w14:paraId="1B0CF67E" w14:textId="77777777" w:rsidR="001F781D" w:rsidRDefault="001F781D">
      <w:pPr>
        <w:pStyle w:val="Corpodeltesto2"/>
        <w:spacing w:before="0"/>
      </w:pPr>
      <w:r>
        <w:t>Signor LASAAD SKERFA, Addetto Consolare</w:t>
      </w:r>
    </w:p>
    <w:p w14:paraId="5B58FD97" w14:textId="77777777" w:rsidR="00D05A44" w:rsidRDefault="00D05A44">
      <w:pPr>
        <w:pStyle w:val="Corpodeltesto2"/>
        <w:spacing w:before="0"/>
      </w:pPr>
    </w:p>
    <w:p w14:paraId="00055E14" w14:textId="77777777" w:rsidR="00D05A44" w:rsidRDefault="00D05A44">
      <w:pPr>
        <w:pStyle w:val="Corpodeltesto2"/>
        <w:spacing w:before="0"/>
      </w:pPr>
    </w:p>
    <w:p w14:paraId="68F6DF08"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GENOVA - CONSOLATO                     </w:t>
      </w:r>
    </w:p>
    <w:p w14:paraId="61D737D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XX Settemb</w:t>
      </w:r>
      <w:r w:rsidR="00B81164">
        <w:rPr>
          <w:snapToGrid w:val="0"/>
          <w:color w:val="000000"/>
        </w:rPr>
        <w:t>r</w:t>
      </w:r>
      <w:r>
        <w:rPr>
          <w:snapToGrid w:val="0"/>
          <w:color w:val="000000"/>
        </w:rPr>
        <w:t xml:space="preserve">e, 2/13 - 16121 Genova </w:t>
      </w:r>
    </w:p>
    <w:p w14:paraId="1885CCB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010</w:t>
      </w:r>
      <w:r w:rsidR="00CF2338">
        <w:rPr>
          <w:snapToGrid w:val="0"/>
          <w:color w:val="000000"/>
        </w:rPr>
        <w:t xml:space="preserve"> 5531720 - </w:t>
      </w:r>
      <w:r>
        <w:rPr>
          <w:snapToGrid w:val="0"/>
          <w:color w:val="000000"/>
        </w:rPr>
        <w:t>010</w:t>
      </w:r>
      <w:r w:rsidR="00CF2338">
        <w:rPr>
          <w:snapToGrid w:val="0"/>
          <w:color w:val="000000"/>
        </w:rPr>
        <w:t xml:space="preserve"> </w:t>
      </w:r>
      <w:r>
        <w:rPr>
          <w:snapToGrid w:val="0"/>
          <w:color w:val="000000"/>
        </w:rPr>
        <w:t>5702091 - Fax 010</w:t>
      </w:r>
      <w:r w:rsidR="00CF2338">
        <w:rPr>
          <w:snapToGrid w:val="0"/>
          <w:color w:val="000000"/>
        </w:rPr>
        <w:t xml:space="preserve"> </w:t>
      </w:r>
      <w:r>
        <w:rPr>
          <w:snapToGrid w:val="0"/>
          <w:color w:val="000000"/>
        </w:rPr>
        <w:t xml:space="preserve">5702117  </w:t>
      </w:r>
    </w:p>
    <w:p w14:paraId="600C006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30" w:history="1">
        <w:r w:rsidR="00CF2338" w:rsidRPr="00E064EE">
          <w:rPr>
            <w:rStyle w:val="Collegamentoipertestuale"/>
            <w:snapToGrid w:val="0"/>
          </w:rPr>
          <w:t>ct.genes@virgilio.it</w:t>
        </w:r>
      </w:hyperlink>
      <w:r w:rsidR="00CF2338">
        <w:rPr>
          <w:snapToGrid w:val="0"/>
          <w:color w:val="000000"/>
        </w:rPr>
        <w:t xml:space="preserve"> – PEC: </w:t>
      </w:r>
      <w:hyperlink r:id="rId531" w:history="1">
        <w:r w:rsidR="00CF2338" w:rsidRPr="00E064EE">
          <w:rPr>
            <w:rStyle w:val="Collegamentoipertestuale"/>
            <w:snapToGrid w:val="0"/>
          </w:rPr>
          <w:t>ct.genes@tunisia.telecompost.it</w:t>
        </w:r>
      </w:hyperlink>
      <w:r w:rsidR="00CF2338">
        <w:rPr>
          <w:snapToGrid w:val="0"/>
          <w:color w:val="000000"/>
        </w:rPr>
        <w:t xml:space="preserve"> </w:t>
      </w:r>
    </w:p>
    <w:p w14:paraId="4778E495"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A94BDA" w:rsidRPr="00A94BDA">
        <w:rPr>
          <w:snapToGrid w:val="0"/>
          <w:color w:val="000000"/>
        </w:rPr>
        <w:t xml:space="preserve">Liguria, </w:t>
      </w:r>
      <w:proofErr w:type="spellStart"/>
      <w:r w:rsidR="00A94BDA" w:rsidRPr="00A94BDA">
        <w:rPr>
          <w:snapToGrid w:val="0"/>
          <w:color w:val="000000"/>
        </w:rPr>
        <w:t>Piemonte,</w:t>
      </w:r>
      <w:r w:rsidR="00A57F18">
        <w:rPr>
          <w:snapToGrid w:val="0"/>
          <w:color w:val="000000"/>
        </w:rPr>
        <w:t>Valle</w:t>
      </w:r>
      <w:proofErr w:type="spellEnd"/>
      <w:r w:rsidR="00A57F18">
        <w:rPr>
          <w:snapToGrid w:val="0"/>
          <w:color w:val="000000"/>
        </w:rPr>
        <w:t xml:space="preserve"> d'Aosta</w:t>
      </w:r>
    </w:p>
    <w:p w14:paraId="03E60E8F" w14:textId="77777777" w:rsidR="004944D8" w:rsidRDefault="004944D8">
      <w:pPr>
        <w:widowControl w:val="0"/>
        <w:tabs>
          <w:tab w:val="left" w:pos="90"/>
          <w:tab w:val="left" w:pos="2321"/>
        </w:tabs>
        <w:spacing w:before="49"/>
        <w:rPr>
          <w:snapToGrid w:val="0"/>
          <w:color w:val="000000"/>
          <w:sz w:val="26"/>
        </w:rPr>
      </w:pPr>
    </w:p>
    <w:p w14:paraId="2BC9430A" w14:textId="77777777" w:rsidR="003F1C85" w:rsidRDefault="003F1C85" w:rsidP="003F1C85">
      <w:pPr>
        <w:widowControl w:val="0"/>
        <w:tabs>
          <w:tab w:val="left" w:pos="90"/>
        </w:tabs>
        <w:rPr>
          <w:snapToGrid w:val="0"/>
          <w:color w:val="000000"/>
        </w:rPr>
      </w:pPr>
      <w:r>
        <w:rPr>
          <w:snapToGrid w:val="0"/>
          <w:color w:val="000000"/>
        </w:rPr>
        <w:t xml:space="preserve">Signor </w:t>
      </w:r>
      <w:r w:rsidR="005C3CE0">
        <w:rPr>
          <w:snapToGrid w:val="0"/>
          <w:color w:val="000000"/>
        </w:rPr>
        <w:t>OMAR AMINE ABDALLAH</w:t>
      </w:r>
      <w:r>
        <w:rPr>
          <w:snapToGrid w:val="0"/>
          <w:color w:val="000000"/>
        </w:rPr>
        <w:t>, Console</w:t>
      </w:r>
      <w:r w:rsidRPr="00FB15F7">
        <w:rPr>
          <w:snapToGrid w:val="0"/>
          <w:color w:val="000000"/>
        </w:rPr>
        <w:t>, (</w:t>
      </w:r>
      <w:r w:rsidR="00221C53">
        <w:rPr>
          <w:snapToGrid w:val="0"/>
          <w:color w:val="000000"/>
        </w:rPr>
        <w:t xml:space="preserve">Exequatur </w:t>
      </w:r>
      <w:r w:rsidR="005C3CE0">
        <w:rPr>
          <w:snapToGrid w:val="0"/>
          <w:color w:val="000000"/>
        </w:rPr>
        <w:t>13 novembre 2020</w:t>
      </w:r>
      <w:r w:rsidR="00A94BDA">
        <w:rPr>
          <w:snapToGrid w:val="0"/>
          <w:color w:val="000000"/>
        </w:rPr>
        <w:t xml:space="preserve"> e 7 maggio 2024</w:t>
      </w:r>
      <w:r w:rsidRPr="00FB15F7">
        <w:rPr>
          <w:snapToGrid w:val="0"/>
          <w:color w:val="000000"/>
        </w:rPr>
        <w:t>)</w:t>
      </w:r>
    </w:p>
    <w:p w14:paraId="631DAE39" w14:textId="77777777" w:rsidR="00AC44A9" w:rsidRDefault="00AC44A9" w:rsidP="00AC44A9">
      <w:pPr>
        <w:widowControl w:val="0"/>
        <w:tabs>
          <w:tab w:val="left" w:pos="90"/>
        </w:tabs>
        <w:rPr>
          <w:snapToGrid w:val="0"/>
          <w:color w:val="000000"/>
        </w:rPr>
      </w:pPr>
      <w:r>
        <w:rPr>
          <w:snapToGrid w:val="0"/>
          <w:color w:val="000000"/>
        </w:rPr>
        <w:t>Signor HANEN MSALMI, Vice Console (14 agosto 2021)</w:t>
      </w:r>
    </w:p>
    <w:p w14:paraId="04B1A783" w14:textId="77777777" w:rsidR="00516087" w:rsidRPr="00D8421F" w:rsidRDefault="00516087" w:rsidP="00AC44A9">
      <w:pPr>
        <w:widowControl w:val="0"/>
        <w:tabs>
          <w:tab w:val="left" w:pos="90"/>
        </w:tabs>
        <w:rPr>
          <w:snapToGrid w:val="0"/>
          <w:color w:val="000000"/>
        </w:rPr>
      </w:pPr>
      <w:r w:rsidRPr="00D8421F">
        <w:rPr>
          <w:snapToGrid w:val="0"/>
          <w:color w:val="000000"/>
        </w:rPr>
        <w:t>Signor MOHAMED WAHB</w:t>
      </w:r>
      <w:r w:rsidR="00A352BA" w:rsidRPr="00D8421F">
        <w:rPr>
          <w:snapToGrid w:val="0"/>
          <w:color w:val="000000"/>
        </w:rPr>
        <w:t xml:space="preserve"> HAJ SALAH</w:t>
      </w:r>
      <w:r w:rsidRPr="00D8421F">
        <w:rPr>
          <w:snapToGrid w:val="0"/>
          <w:color w:val="000000"/>
        </w:rPr>
        <w:t>, Vice Console (15 ottobre 2022)</w:t>
      </w:r>
    </w:p>
    <w:p w14:paraId="3469CFE2" w14:textId="77777777" w:rsidR="00660433" w:rsidRDefault="00660433" w:rsidP="003F1C85">
      <w:pPr>
        <w:widowControl w:val="0"/>
        <w:tabs>
          <w:tab w:val="left" w:pos="90"/>
        </w:tabs>
        <w:rPr>
          <w:snapToGrid w:val="0"/>
          <w:color w:val="000000"/>
        </w:rPr>
      </w:pPr>
      <w:r>
        <w:rPr>
          <w:snapToGrid w:val="0"/>
          <w:color w:val="000000"/>
        </w:rPr>
        <w:t>Signora NESRIA GUECHAICHIA EP BRINIS, Addetto Consolare (16 agosto 2021)</w:t>
      </w:r>
    </w:p>
    <w:p w14:paraId="5A58D369" w14:textId="77777777" w:rsidR="00493C64" w:rsidRDefault="00493C64" w:rsidP="003F1C85">
      <w:pPr>
        <w:widowControl w:val="0"/>
        <w:tabs>
          <w:tab w:val="left" w:pos="90"/>
        </w:tabs>
        <w:rPr>
          <w:snapToGrid w:val="0"/>
          <w:color w:val="000000"/>
        </w:rPr>
      </w:pPr>
      <w:r>
        <w:rPr>
          <w:snapToGrid w:val="0"/>
          <w:color w:val="000000"/>
        </w:rPr>
        <w:t>Signor  SADOK FEHRI, Addetto Consolare (7 marzo 2023)</w:t>
      </w:r>
    </w:p>
    <w:p w14:paraId="1CB359D5" w14:textId="77777777" w:rsidR="00805709" w:rsidRDefault="00805709" w:rsidP="003F1C85">
      <w:pPr>
        <w:widowControl w:val="0"/>
        <w:tabs>
          <w:tab w:val="left" w:pos="90"/>
        </w:tabs>
        <w:rPr>
          <w:snapToGrid w:val="0"/>
          <w:color w:val="000000"/>
        </w:rPr>
      </w:pPr>
      <w:r>
        <w:rPr>
          <w:snapToGrid w:val="0"/>
          <w:color w:val="000000"/>
        </w:rPr>
        <w:t>Signor LASSAAD ISSAOUI, Addetto Consolare (2 maggio 2023)</w:t>
      </w:r>
    </w:p>
    <w:p w14:paraId="278A0F6E" w14:textId="77777777" w:rsidR="008679EF" w:rsidRDefault="008679EF" w:rsidP="003F1C85">
      <w:pPr>
        <w:widowControl w:val="0"/>
        <w:tabs>
          <w:tab w:val="left" w:pos="90"/>
        </w:tabs>
        <w:rPr>
          <w:snapToGrid w:val="0"/>
          <w:color w:val="000000"/>
        </w:rPr>
      </w:pPr>
      <w:r>
        <w:rPr>
          <w:snapToGrid w:val="0"/>
          <w:color w:val="000000"/>
        </w:rPr>
        <w:t>Signor TAREK NAOUI, Addetto Consolare (1 agosto 2023)</w:t>
      </w:r>
    </w:p>
    <w:p w14:paraId="767EBAA3" w14:textId="77777777" w:rsidR="002711F3" w:rsidRPr="001F781D" w:rsidRDefault="008679EF" w:rsidP="001F781D">
      <w:pPr>
        <w:widowControl w:val="0"/>
        <w:tabs>
          <w:tab w:val="left" w:pos="90"/>
        </w:tabs>
        <w:rPr>
          <w:snapToGrid w:val="0"/>
          <w:color w:val="000000"/>
        </w:rPr>
      </w:pPr>
      <w:r>
        <w:rPr>
          <w:snapToGrid w:val="0"/>
          <w:color w:val="000000"/>
        </w:rPr>
        <w:t>Signor MET</w:t>
      </w:r>
      <w:r w:rsidR="001F781D">
        <w:rPr>
          <w:snapToGrid w:val="0"/>
          <w:color w:val="000000"/>
        </w:rPr>
        <w:t xml:space="preserve">TICHI RAOUF, Addetto Consolare </w:t>
      </w:r>
    </w:p>
    <w:p w14:paraId="76CAEA96" w14:textId="77777777" w:rsidR="000A57E5" w:rsidRDefault="000A57E5" w:rsidP="009319F1">
      <w:pPr>
        <w:pStyle w:val="Corpodeltesto2"/>
        <w:spacing w:before="0"/>
      </w:pPr>
    </w:p>
    <w:p w14:paraId="61966192" w14:textId="77777777" w:rsidR="000A57E5" w:rsidRDefault="000A57E5" w:rsidP="009319F1">
      <w:pPr>
        <w:pStyle w:val="Corpodeltesto2"/>
        <w:spacing w:before="0"/>
      </w:pPr>
    </w:p>
    <w:p w14:paraId="6129F93A" w14:textId="77777777" w:rsidR="000A57E5" w:rsidRDefault="000A57E5" w:rsidP="000A57E5">
      <w:pPr>
        <w:widowControl w:val="0"/>
        <w:tabs>
          <w:tab w:val="left" w:pos="90"/>
        </w:tabs>
        <w:jc w:val="right"/>
        <w:rPr>
          <w:b/>
          <w:snapToGrid w:val="0"/>
          <w:sz w:val="16"/>
          <w:szCs w:val="16"/>
        </w:rPr>
      </w:pPr>
      <w:r>
        <w:rPr>
          <w:b/>
          <w:snapToGrid w:val="0"/>
          <w:sz w:val="16"/>
          <w:szCs w:val="16"/>
        </w:rPr>
        <w:t>TUNISIA</w:t>
      </w:r>
    </w:p>
    <w:p w14:paraId="224B0216" w14:textId="77777777" w:rsidR="000A57E5" w:rsidRDefault="000A57E5" w:rsidP="009319F1">
      <w:pPr>
        <w:pStyle w:val="Corpodeltesto2"/>
        <w:spacing w:before="0"/>
      </w:pPr>
    </w:p>
    <w:p w14:paraId="329BBB91" w14:textId="77777777" w:rsidR="004944D8" w:rsidRDefault="004944D8" w:rsidP="009319F1">
      <w:pPr>
        <w:widowControl w:val="0"/>
        <w:tabs>
          <w:tab w:val="left" w:pos="90"/>
        </w:tabs>
        <w:rPr>
          <w:b/>
          <w:snapToGrid w:val="0"/>
          <w:color w:val="000080"/>
          <w:sz w:val="26"/>
          <w:u w:val="single"/>
        </w:rPr>
      </w:pPr>
      <w:r>
        <w:rPr>
          <w:b/>
          <w:snapToGrid w:val="0"/>
          <w:color w:val="000080"/>
          <w:u w:val="single"/>
        </w:rPr>
        <w:t xml:space="preserve">NAPOLI - CONSOLATO                     </w:t>
      </w:r>
    </w:p>
    <w:p w14:paraId="1B777EA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Centro Direzionale - Isola F 10 - 80143 Napoli </w:t>
      </w:r>
    </w:p>
    <w:p w14:paraId="5242590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0817345161  0817345171 - Fax 0817345163  </w:t>
      </w:r>
    </w:p>
    <w:p w14:paraId="565E609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ct.naples@libero.it</w:t>
      </w:r>
    </w:p>
    <w:p w14:paraId="7DAD8FF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Molise, Puglia, Basilicata, Calabria</w:t>
      </w:r>
    </w:p>
    <w:p w14:paraId="067A1A7C" w14:textId="77777777" w:rsidR="00607008" w:rsidRDefault="00607008" w:rsidP="00607008">
      <w:pPr>
        <w:widowControl w:val="0"/>
        <w:tabs>
          <w:tab w:val="left" w:pos="90"/>
        </w:tabs>
        <w:rPr>
          <w:snapToGrid w:val="0"/>
          <w:color w:val="000000"/>
        </w:rPr>
      </w:pPr>
    </w:p>
    <w:p w14:paraId="1556A971" w14:textId="77777777" w:rsidR="00607008" w:rsidRPr="005A26ED" w:rsidRDefault="00607008" w:rsidP="00607008">
      <w:pPr>
        <w:widowControl w:val="0"/>
        <w:tabs>
          <w:tab w:val="left" w:pos="90"/>
        </w:tabs>
        <w:rPr>
          <w:snapToGrid w:val="0"/>
          <w:color w:val="000000"/>
        </w:rPr>
      </w:pPr>
      <w:r w:rsidRPr="005A26ED">
        <w:rPr>
          <w:snapToGrid w:val="0"/>
          <w:color w:val="000000"/>
        </w:rPr>
        <w:t>Signor FEKIH KHALED, Console, (Exequatur 15 novembre 2023)</w:t>
      </w:r>
    </w:p>
    <w:p w14:paraId="38AF15D7" w14:textId="77777777" w:rsidR="00BB2869" w:rsidRPr="00E34460" w:rsidRDefault="00BB2869" w:rsidP="00BB2869">
      <w:pPr>
        <w:widowControl w:val="0"/>
        <w:tabs>
          <w:tab w:val="left" w:pos="90"/>
        </w:tabs>
        <w:rPr>
          <w:snapToGrid w:val="0"/>
        </w:rPr>
      </w:pPr>
      <w:r>
        <w:rPr>
          <w:snapToGrid w:val="0"/>
        </w:rPr>
        <w:t>Signora</w:t>
      </w:r>
      <w:r w:rsidR="00D73D79">
        <w:rPr>
          <w:snapToGrid w:val="0"/>
        </w:rPr>
        <w:t xml:space="preserve"> </w:t>
      </w:r>
      <w:r w:rsidR="005D0CCA">
        <w:rPr>
          <w:snapToGrid w:val="0"/>
        </w:rPr>
        <w:t>RADHIA JMILI EP BEN KHEDHER</w:t>
      </w:r>
      <w:r>
        <w:rPr>
          <w:snapToGrid w:val="0"/>
        </w:rPr>
        <w:t>, Console Aggiunto, (</w:t>
      </w:r>
      <w:r w:rsidR="005D0CCA">
        <w:rPr>
          <w:snapToGrid w:val="0"/>
        </w:rPr>
        <w:t>1° settembre 2020</w:t>
      </w:r>
      <w:r>
        <w:rPr>
          <w:snapToGrid w:val="0"/>
        </w:rPr>
        <w:t>)</w:t>
      </w:r>
    </w:p>
    <w:p w14:paraId="171221FD" w14:textId="77777777" w:rsidR="00C345E3" w:rsidRDefault="00C345E3" w:rsidP="006A048F">
      <w:pPr>
        <w:widowControl w:val="0"/>
        <w:tabs>
          <w:tab w:val="left" w:pos="90"/>
        </w:tabs>
        <w:rPr>
          <w:snapToGrid w:val="0"/>
        </w:rPr>
      </w:pPr>
      <w:r>
        <w:rPr>
          <w:snapToGrid w:val="0"/>
        </w:rPr>
        <w:t>Signora NAIMA BEN MESSAOUD EP ABOUDI, Addetto Consolare (3 settembre 2022)</w:t>
      </w:r>
    </w:p>
    <w:p w14:paraId="2DAEAFF7" w14:textId="6D6BE862" w:rsidR="006756DE" w:rsidRDefault="006756DE" w:rsidP="006A048F">
      <w:pPr>
        <w:widowControl w:val="0"/>
        <w:tabs>
          <w:tab w:val="left" w:pos="90"/>
        </w:tabs>
        <w:rPr>
          <w:snapToGrid w:val="0"/>
        </w:rPr>
      </w:pPr>
      <w:r>
        <w:rPr>
          <w:snapToGrid w:val="0"/>
        </w:rPr>
        <w:t>Signor  SALHI TAOUFIK, Addetto Consolare (1° agosto 2023)</w:t>
      </w:r>
    </w:p>
    <w:p w14:paraId="5FBED6AF" w14:textId="0CBDBB96" w:rsidR="005E750F" w:rsidRDefault="005E750F" w:rsidP="006A048F">
      <w:pPr>
        <w:widowControl w:val="0"/>
        <w:tabs>
          <w:tab w:val="left" w:pos="90"/>
        </w:tabs>
        <w:rPr>
          <w:snapToGrid w:val="0"/>
        </w:rPr>
      </w:pPr>
      <w:r>
        <w:rPr>
          <w:snapToGrid w:val="0"/>
        </w:rPr>
        <w:t>Signor SALAH AMDOUNI, Addetto Consolare (1 marzo 2025)</w:t>
      </w:r>
    </w:p>
    <w:p w14:paraId="21A17465" w14:textId="77777777" w:rsidR="00613426" w:rsidRDefault="00613426" w:rsidP="00595B5C">
      <w:pPr>
        <w:widowControl w:val="0"/>
        <w:tabs>
          <w:tab w:val="left" w:pos="90"/>
        </w:tabs>
        <w:rPr>
          <w:b/>
          <w:snapToGrid w:val="0"/>
          <w:color w:val="000080"/>
          <w:u w:val="single"/>
        </w:rPr>
      </w:pPr>
    </w:p>
    <w:p w14:paraId="49FAFC1D" w14:textId="77777777" w:rsidR="000A57E5" w:rsidRDefault="000A57E5" w:rsidP="00595B5C">
      <w:pPr>
        <w:widowControl w:val="0"/>
        <w:tabs>
          <w:tab w:val="left" w:pos="90"/>
        </w:tabs>
        <w:rPr>
          <w:b/>
          <w:snapToGrid w:val="0"/>
          <w:color w:val="000080"/>
          <w:u w:val="single"/>
        </w:rPr>
      </w:pPr>
    </w:p>
    <w:p w14:paraId="3CA6D1EE" w14:textId="77777777" w:rsidR="000A57E5" w:rsidRDefault="000A57E5" w:rsidP="00595B5C">
      <w:pPr>
        <w:widowControl w:val="0"/>
        <w:tabs>
          <w:tab w:val="left" w:pos="90"/>
        </w:tabs>
        <w:rPr>
          <w:b/>
          <w:snapToGrid w:val="0"/>
          <w:color w:val="000080"/>
          <w:u w:val="single"/>
        </w:rPr>
      </w:pPr>
    </w:p>
    <w:p w14:paraId="66D078CA" w14:textId="77777777" w:rsidR="00595B5C" w:rsidRDefault="00595B5C" w:rsidP="00595B5C">
      <w:pPr>
        <w:widowControl w:val="0"/>
        <w:tabs>
          <w:tab w:val="left" w:pos="90"/>
        </w:tabs>
        <w:rPr>
          <w:b/>
          <w:snapToGrid w:val="0"/>
          <w:color w:val="000080"/>
          <w:sz w:val="26"/>
          <w:u w:val="single"/>
        </w:rPr>
      </w:pPr>
      <w:r>
        <w:rPr>
          <w:b/>
          <w:snapToGrid w:val="0"/>
          <w:color w:val="000080"/>
          <w:u w:val="single"/>
        </w:rPr>
        <w:t xml:space="preserve">PALERMO – CONSOLATO       </w:t>
      </w:r>
    </w:p>
    <w:p w14:paraId="66B6DBB6" w14:textId="77777777" w:rsidR="00595B5C" w:rsidRDefault="00595B5C" w:rsidP="00595B5C">
      <w:pPr>
        <w:widowControl w:val="0"/>
        <w:tabs>
          <w:tab w:val="left" w:pos="90"/>
          <w:tab w:val="left" w:pos="2321"/>
        </w:tabs>
        <w:rPr>
          <w:b/>
          <w:snapToGrid w:val="0"/>
          <w:color w:val="000000"/>
        </w:rPr>
      </w:pPr>
    </w:p>
    <w:p w14:paraId="1017B867" w14:textId="77777777" w:rsidR="00595B5C" w:rsidRDefault="00595B5C" w:rsidP="00595B5C">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Ignazio Florio, 24 - 90139 Palermo </w:t>
      </w:r>
    </w:p>
    <w:p w14:paraId="7909EE61" w14:textId="77777777" w:rsidR="00595B5C" w:rsidRDefault="00595B5C" w:rsidP="00595B5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091321231 - Fax 0916111733  </w:t>
      </w:r>
    </w:p>
    <w:p w14:paraId="0D0AEA77" w14:textId="77777777" w:rsidR="00595B5C" w:rsidRDefault="00595B5C" w:rsidP="00595B5C">
      <w:pPr>
        <w:widowControl w:val="0"/>
        <w:tabs>
          <w:tab w:val="left" w:pos="2321"/>
        </w:tabs>
        <w:rPr>
          <w:snapToGrid w:val="0"/>
          <w:color w:val="000000"/>
          <w:sz w:val="23"/>
        </w:rPr>
      </w:pPr>
      <w:r>
        <w:rPr>
          <w:rFonts w:ascii="MS Sans Serif" w:hAnsi="MS Sans Serif"/>
          <w:snapToGrid w:val="0"/>
          <w:sz w:val="24"/>
        </w:rPr>
        <w:tab/>
      </w:r>
      <w:r>
        <w:rPr>
          <w:snapToGrid w:val="0"/>
          <w:color w:val="000000"/>
        </w:rPr>
        <w:t>E-mail cgt.palermo@libero.it</w:t>
      </w:r>
    </w:p>
    <w:p w14:paraId="76D18801" w14:textId="77777777" w:rsidR="00595B5C" w:rsidRDefault="00595B5C" w:rsidP="00595B5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5F5B9814" w14:textId="77777777" w:rsidR="00595B5C" w:rsidRDefault="00595B5C" w:rsidP="00595B5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7E63212" w14:textId="77777777" w:rsidR="007E2F42" w:rsidRDefault="007E2F42" w:rsidP="00BE10C1">
      <w:pPr>
        <w:widowControl w:val="0"/>
        <w:tabs>
          <w:tab w:val="left" w:pos="90"/>
        </w:tabs>
        <w:rPr>
          <w:snapToGrid w:val="0"/>
          <w:color w:val="000000"/>
        </w:rPr>
      </w:pPr>
      <w:r>
        <w:rPr>
          <w:snapToGrid w:val="0"/>
          <w:color w:val="000000"/>
        </w:rPr>
        <w:t>Signor MOHAMED ALI MAHJOUB, Console (Exequatur 30 novembre 2023)</w:t>
      </w:r>
    </w:p>
    <w:p w14:paraId="351BD194" w14:textId="77777777" w:rsidR="003D0C6B" w:rsidRDefault="008D415D" w:rsidP="003D0C6B">
      <w:pPr>
        <w:widowControl w:val="0"/>
        <w:tabs>
          <w:tab w:val="left" w:pos="90"/>
        </w:tabs>
        <w:rPr>
          <w:snapToGrid w:val="0"/>
          <w:color w:val="000000"/>
        </w:rPr>
      </w:pPr>
      <w:r>
        <w:rPr>
          <w:snapToGrid w:val="0"/>
          <w:color w:val="000000"/>
        </w:rPr>
        <w:t>Signor AYMEN LAMTI, Vice Console, (16</w:t>
      </w:r>
      <w:r w:rsidR="003D0C6B">
        <w:rPr>
          <w:snapToGrid w:val="0"/>
          <w:color w:val="000000"/>
        </w:rPr>
        <w:t xml:space="preserve"> agosto </w:t>
      </w:r>
      <w:r>
        <w:rPr>
          <w:snapToGrid w:val="0"/>
          <w:color w:val="000000"/>
        </w:rPr>
        <w:t>2021</w:t>
      </w:r>
      <w:r w:rsidR="003D0C6B">
        <w:rPr>
          <w:snapToGrid w:val="0"/>
          <w:color w:val="000000"/>
        </w:rPr>
        <w:t xml:space="preserve">) </w:t>
      </w:r>
    </w:p>
    <w:p w14:paraId="0743E9F8" w14:textId="77777777" w:rsidR="00654402" w:rsidRDefault="00654402" w:rsidP="003D0C6B">
      <w:pPr>
        <w:widowControl w:val="0"/>
        <w:tabs>
          <w:tab w:val="left" w:pos="90"/>
        </w:tabs>
        <w:rPr>
          <w:snapToGrid w:val="0"/>
          <w:color w:val="000000"/>
        </w:rPr>
      </w:pPr>
      <w:r>
        <w:rPr>
          <w:snapToGrid w:val="0"/>
          <w:color w:val="000000"/>
        </w:rPr>
        <w:t>Signora WAFA FARHAT, Console Aggiunto (1 agosto 2023)</w:t>
      </w:r>
    </w:p>
    <w:p w14:paraId="53738258" w14:textId="53ED67B4" w:rsidR="005C6D38" w:rsidRDefault="00D85BFF" w:rsidP="005C6D38">
      <w:pPr>
        <w:widowControl w:val="0"/>
        <w:tabs>
          <w:tab w:val="left" w:pos="90"/>
        </w:tabs>
        <w:rPr>
          <w:snapToGrid w:val="0"/>
          <w:color w:val="000000"/>
        </w:rPr>
      </w:pPr>
      <w:r>
        <w:rPr>
          <w:snapToGrid w:val="0"/>
          <w:color w:val="000000"/>
        </w:rPr>
        <w:t xml:space="preserve">Signor  </w:t>
      </w:r>
      <w:r w:rsidR="005C6D38">
        <w:rPr>
          <w:snapToGrid w:val="0"/>
          <w:color w:val="000000"/>
        </w:rPr>
        <w:t>YAZOUL AOUINA, Addetto Consolare, (17 agosto 2020)</w:t>
      </w:r>
    </w:p>
    <w:p w14:paraId="1A8966FD" w14:textId="77777777" w:rsidR="00E9475A" w:rsidRPr="00E9475A" w:rsidRDefault="00E9475A" w:rsidP="00E9475A">
      <w:pPr>
        <w:widowControl w:val="0"/>
        <w:tabs>
          <w:tab w:val="left" w:pos="90"/>
        </w:tabs>
        <w:rPr>
          <w:snapToGrid w:val="0"/>
          <w:color w:val="000000"/>
        </w:rPr>
      </w:pPr>
      <w:r w:rsidRPr="00E9475A">
        <w:rPr>
          <w:snapToGrid w:val="0"/>
          <w:color w:val="000000"/>
        </w:rPr>
        <w:t>Signor HAJER JOUINI EP JOUINI, Addetto Consolare</w:t>
      </w:r>
      <w:r>
        <w:rPr>
          <w:snapToGrid w:val="0"/>
          <w:color w:val="000000"/>
        </w:rPr>
        <w:t xml:space="preserve"> (2 settembre 2021)</w:t>
      </w:r>
    </w:p>
    <w:p w14:paraId="2440BCB2" w14:textId="77777777" w:rsidR="00E9475A" w:rsidRPr="00E9475A" w:rsidRDefault="00E9475A" w:rsidP="00E9475A">
      <w:pPr>
        <w:widowControl w:val="0"/>
        <w:tabs>
          <w:tab w:val="left" w:pos="90"/>
        </w:tabs>
        <w:rPr>
          <w:snapToGrid w:val="0"/>
          <w:color w:val="000000"/>
        </w:rPr>
      </w:pPr>
      <w:r>
        <w:rPr>
          <w:snapToGrid w:val="0"/>
          <w:color w:val="000000"/>
        </w:rPr>
        <w:t>Signora RAOUDHA BEN HAMED, Addetto Consolare (2 settembre 2021)</w:t>
      </w:r>
    </w:p>
    <w:p w14:paraId="115C4D1A" w14:textId="77777777" w:rsidR="00FD28F3" w:rsidRDefault="00D85BFF" w:rsidP="00595B5C">
      <w:pPr>
        <w:widowControl w:val="0"/>
        <w:tabs>
          <w:tab w:val="left" w:pos="90"/>
        </w:tabs>
        <w:rPr>
          <w:snapToGrid w:val="0"/>
          <w:color w:val="000000"/>
        </w:rPr>
      </w:pPr>
      <w:r>
        <w:rPr>
          <w:snapToGrid w:val="0"/>
          <w:color w:val="000000"/>
        </w:rPr>
        <w:t xml:space="preserve">Signor </w:t>
      </w:r>
      <w:r w:rsidR="00FD28F3">
        <w:rPr>
          <w:snapToGrid w:val="0"/>
          <w:color w:val="000000"/>
        </w:rPr>
        <w:t>ABDESSALEM CHAKROUN, Addetto Consolare (1</w:t>
      </w:r>
      <w:r w:rsidR="008E34D2">
        <w:rPr>
          <w:snapToGrid w:val="0"/>
          <w:color w:val="000000"/>
        </w:rPr>
        <w:t>°</w:t>
      </w:r>
      <w:r w:rsidR="00FD28F3">
        <w:rPr>
          <w:snapToGrid w:val="0"/>
          <w:color w:val="000000"/>
        </w:rPr>
        <w:t xml:space="preserve"> agosto 2023)</w:t>
      </w:r>
    </w:p>
    <w:p w14:paraId="1D069DD6" w14:textId="77777777" w:rsidR="008E34D2" w:rsidRDefault="00D85BFF" w:rsidP="00595B5C">
      <w:pPr>
        <w:widowControl w:val="0"/>
        <w:tabs>
          <w:tab w:val="left" w:pos="90"/>
        </w:tabs>
        <w:rPr>
          <w:snapToGrid w:val="0"/>
          <w:color w:val="000000"/>
        </w:rPr>
      </w:pPr>
      <w:r>
        <w:rPr>
          <w:snapToGrid w:val="0"/>
          <w:color w:val="000000"/>
        </w:rPr>
        <w:t xml:space="preserve">Signor </w:t>
      </w:r>
      <w:r w:rsidR="008E34D2">
        <w:rPr>
          <w:snapToGrid w:val="0"/>
          <w:color w:val="000000"/>
        </w:rPr>
        <w:t>MOHAMED OUANES, Addetto Consolare (11 agosto 2023)</w:t>
      </w:r>
    </w:p>
    <w:p w14:paraId="21E1E7D8" w14:textId="7FD4C870" w:rsidR="00D85BFF" w:rsidRDefault="00D85BFF" w:rsidP="00595B5C">
      <w:pPr>
        <w:widowControl w:val="0"/>
        <w:tabs>
          <w:tab w:val="left" w:pos="90"/>
        </w:tabs>
        <w:rPr>
          <w:snapToGrid w:val="0"/>
          <w:color w:val="000000"/>
        </w:rPr>
      </w:pPr>
      <w:r>
        <w:rPr>
          <w:snapToGrid w:val="0"/>
          <w:color w:val="000000"/>
        </w:rPr>
        <w:t>Signor BELGACEM BESSAOUDI, Addetto Consolare (17 novembre 2023)</w:t>
      </w:r>
    </w:p>
    <w:p w14:paraId="72881FC9" w14:textId="77777777" w:rsidR="00F20E77" w:rsidRPr="00E9475A" w:rsidRDefault="00F20E77" w:rsidP="00595B5C">
      <w:pPr>
        <w:widowControl w:val="0"/>
        <w:tabs>
          <w:tab w:val="left" w:pos="90"/>
        </w:tabs>
        <w:rPr>
          <w:snapToGrid w:val="0"/>
          <w:color w:val="000000"/>
        </w:rPr>
      </w:pPr>
    </w:p>
    <w:p w14:paraId="6B384572" w14:textId="77777777" w:rsidR="00595B5C" w:rsidRPr="00E9475A" w:rsidRDefault="00595B5C" w:rsidP="009319F1">
      <w:pPr>
        <w:widowControl w:val="0"/>
        <w:tabs>
          <w:tab w:val="left" w:pos="90"/>
        </w:tabs>
        <w:spacing w:before="23"/>
        <w:rPr>
          <w:snapToGrid w:val="0"/>
          <w:color w:val="000000"/>
        </w:rPr>
      </w:pPr>
    </w:p>
    <w:p w14:paraId="68CD281D" w14:textId="77777777" w:rsidR="002711F3" w:rsidRPr="00E9475A" w:rsidRDefault="002711F3" w:rsidP="00642A46">
      <w:pPr>
        <w:widowControl w:val="0"/>
        <w:tabs>
          <w:tab w:val="left" w:pos="90"/>
        </w:tabs>
        <w:rPr>
          <w:b/>
          <w:snapToGrid w:val="0"/>
          <w:color w:val="000080"/>
          <w:u w:val="single"/>
        </w:rPr>
      </w:pPr>
    </w:p>
    <w:p w14:paraId="2188CA90" w14:textId="77777777" w:rsidR="004944D8" w:rsidRDefault="004944D8" w:rsidP="00642A46">
      <w:pPr>
        <w:widowControl w:val="0"/>
        <w:tabs>
          <w:tab w:val="left" w:pos="90"/>
        </w:tabs>
        <w:rPr>
          <w:b/>
          <w:snapToGrid w:val="0"/>
          <w:color w:val="000080"/>
          <w:sz w:val="26"/>
          <w:u w:val="single"/>
        </w:rPr>
      </w:pPr>
      <w:r>
        <w:rPr>
          <w:b/>
          <w:snapToGrid w:val="0"/>
          <w:color w:val="000080"/>
          <w:u w:val="single"/>
        </w:rPr>
        <w:t xml:space="preserve">ROMA - CONSOLATO                     </w:t>
      </w:r>
    </w:p>
    <w:p w14:paraId="17CFAA9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37955">
        <w:rPr>
          <w:snapToGrid w:val="0"/>
          <w:color w:val="000000"/>
        </w:rPr>
        <w:t>Montecristo</w:t>
      </w:r>
      <w:r>
        <w:rPr>
          <w:snapToGrid w:val="0"/>
          <w:color w:val="000000"/>
        </w:rPr>
        <w:t xml:space="preserve">, </w:t>
      </w:r>
      <w:r w:rsidR="00A37955">
        <w:rPr>
          <w:snapToGrid w:val="0"/>
          <w:color w:val="000000"/>
        </w:rPr>
        <w:t>2</w:t>
      </w:r>
      <w:r>
        <w:rPr>
          <w:snapToGrid w:val="0"/>
          <w:color w:val="000000"/>
        </w:rPr>
        <w:t xml:space="preserve"> - 00141 Roma </w:t>
      </w:r>
    </w:p>
    <w:p w14:paraId="14D11AA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0687188006  0687183159 - Fax 0687188002  </w:t>
      </w:r>
    </w:p>
    <w:p w14:paraId="34F78B4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ctsierom@tin.it</w:t>
      </w:r>
    </w:p>
    <w:p w14:paraId="17A6CEC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Lazio, Tos</w:t>
      </w:r>
      <w:r w:rsidR="00607008">
        <w:rPr>
          <w:snapToGrid w:val="0"/>
          <w:color w:val="000000"/>
        </w:rPr>
        <w:t>cana, Sardegna, Abruzzo, Umbria</w:t>
      </w:r>
    </w:p>
    <w:p w14:paraId="755773AB" w14:textId="77777777" w:rsidR="004944D8" w:rsidRDefault="004944D8">
      <w:pPr>
        <w:widowControl w:val="0"/>
        <w:tabs>
          <w:tab w:val="left" w:pos="90"/>
        </w:tabs>
        <w:rPr>
          <w:snapToGrid w:val="0"/>
          <w:color w:val="000000"/>
        </w:rPr>
      </w:pPr>
    </w:p>
    <w:p w14:paraId="36FD5CFC" w14:textId="77777777" w:rsidR="00607008" w:rsidRDefault="00607008" w:rsidP="00607008">
      <w:pPr>
        <w:widowControl w:val="0"/>
        <w:tabs>
          <w:tab w:val="left" w:pos="90"/>
        </w:tabs>
        <w:rPr>
          <w:snapToGrid w:val="0"/>
          <w:color w:val="000000"/>
        </w:rPr>
      </w:pPr>
      <w:r>
        <w:rPr>
          <w:snapToGrid w:val="0"/>
          <w:color w:val="000000"/>
        </w:rPr>
        <w:t>Signor MARWEN KABLOUTI, Console</w:t>
      </w:r>
      <w:r w:rsidRPr="00FB15F7">
        <w:rPr>
          <w:snapToGrid w:val="0"/>
          <w:color w:val="000000"/>
        </w:rPr>
        <w:t>, (</w:t>
      </w:r>
      <w:r>
        <w:rPr>
          <w:snapToGrid w:val="0"/>
          <w:color w:val="000000"/>
        </w:rPr>
        <w:t>Exequatur 15 novembre 2023</w:t>
      </w:r>
      <w:r w:rsidRPr="00FB15F7">
        <w:rPr>
          <w:snapToGrid w:val="0"/>
          <w:color w:val="000000"/>
        </w:rPr>
        <w:t>)</w:t>
      </w:r>
    </w:p>
    <w:p w14:paraId="30E4FEBF" w14:textId="2AB4EFAA" w:rsidR="00D2648B" w:rsidRDefault="00D2648B" w:rsidP="00607008">
      <w:pPr>
        <w:widowControl w:val="0"/>
        <w:tabs>
          <w:tab w:val="left" w:pos="90"/>
        </w:tabs>
        <w:rPr>
          <w:snapToGrid w:val="0"/>
          <w:color w:val="000000"/>
        </w:rPr>
      </w:pPr>
      <w:r>
        <w:rPr>
          <w:snapToGrid w:val="0"/>
          <w:color w:val="000000"/>
        </w:rPr>
        <w:t>Signora HABIBA KRIMI, Vice Console (19 ottobre 2023)</w:t>
      </w:r>
    </w:p>
    <w:p w14:paraId="0D400F0C" w14:textId="7B73824F" w:rsidR="00276AA8" w:rsidRDefault="00276AA8" w:rsidP="00276AA8">
      <w:pPr>
        <w:widowControl w:val="0"/>
        <w:tabs>
          <w:tab w:val="left" w:pos="90"/>
        </w:tabs>
        <w:rPr>
          <w:snapToGrid w:val="0"/>
          <w:color w:val="000000"/>
        </w:rPr>
      </w:pPr>
      <w:r>
        <w:rPr>
          <w:snapToGrid w:val="0"/>
          <w:color w:val="000000"/>
        </w:rPr>
        <w:t>Signora CHEDIA HAMZAOUI EP GUESMI, Console Aggiunto (1 agosto 2024)</w:t>
      </w:r>
    </w:p>
    <w:p w14:paraId="5C0DBF00" w14:textId="77777777" w:rsidR="00DB75E1" w:rsidRDefault="00DB75E1">
      <w:pPr>
        <w:widowControl w:val="0"/>
        <w:tabs>
          <w:tab w:val="left" w:pos="90"/>
        </w:tabs>
        <w:rPr>
          <w:snapToGrid w:val="0"/>
          <w:color w:val="000000"/>
        </w:rPr>
      </w:pPr>
      <w:r>
        <w:rPr>
          <w:snapToGrid w:val="0"/>
          <w:color w:val="000000"/>
        </w:rPr>
        <w:t>Signor MOULDI BEN TRIAA, Addetto Consolare (10 settembre 2021)</w:t>
      </w:r>
    </w:p>
    <w:p w14:paraId="16654622" w14:textId="77777777" w:rsidR="00077F4E" w:rsidRDefault="00077F4E" w:rsidP="00077F4E">
      <w:pPr>
        <w:widowControl w:val="0"/>
        <w:tabs>
          <w:tab w:val="left" w:pos="90"/>
        </w:tabs>
        <w:rPr>
          <w:snapToGrid w:val="0"/>
          <w:color w:val="000000"/>
        </w:rPr>
      </w:pPr>
      <w:r>
        <w:rPr>
          <w:snapToGrid w:val="0"/>
          <w:color w:val="000000"/>
        </w:rPr>
        <w:t>Signor HATEM DHIF, Addetto Consolare (26 settembre 2022)</w:t>
      </w:r>
    </w:p>
    <w:p w14:paraId="464045BE" w14:textId="77777777" w:rsidR="00DD5503" w:rsidRDefault="00DD5503" w:rsidP="00077F4E">
      <w:pPr>
        <w:widowControl w:val="0"/>
        <w:tabs>
          <w:tab w:val="left" w:pos="90"/>
        </w:tabs>
        <w:rPr>
          <w:snapToGrid w:val="0"/>
          <w:color w:val="000000"/>
        </w:rPr>
      </w:pPr>
      <w:r>
        <w:rPr>
          <w:snapToGrid w:val="0"/>
          <w:color w:val="000000"/>
        </w:rPr>
        <w:t>Signora TECOURSKI EP MATHLOUTHI</w:t>
      </w:r>
      <w:r w:rsidR="00814600">
        <w:rPr>
          <w:snapToGrid w:val="0"/>
          <w:color w:val="000000"/>
        </w:rPr>
        <w:t xml:space="preserve"> AMEL</w:t>
      </w:r>
      <w:r>
        <w:rPr>
          <w:snapToGrid w:val="0"/>
          <w:color w:val="000000"/>
        </w:rPr>
        <w:t>, Addetto Consolare (1° agosto 2023)</w:t>
      </w:r>
    </w:p>
    <w:p w14:paraId="2AC05720" w14:textId="23EF08C6" w:rsidR="005D46ED" w:rsidRDefault="00293B59" w:rsidP="00077F4E">
      <w:pPr>
        <w:widowControl w:val="0"/>
        <w:tabs>
          <w:tab w:val="left" w:pos="90"/>
        </w:tabs>
        <w:rPr>
          <w:snapToGrid w:val="0"/>
          <w:color w:val="000000"/>
        </w:rPr>
      </w:pPr>
      <w:r>
        <w:rPr>
          <w:snapToGrid w:val="0"/>
          <w:color w:val="000000"/>
        </w:rPr>
        <w:t xml:space="preserve">Signora </w:t>
      </w:r>
      <w:r w:rsidR="005D46ED">
        <w:rPr>
          <w:snapToGrid w:val="0"/>
          <w:color w:val="000000"/>
        </w:rPr>
        <w:t>OLFA BADRI EP MESTIRI, Addetto Consolare</w:t>
      </w:r>
      <w:r w:rsidR="00276AA8">
        <w:rPr>
          <w:snapToGrid w:val="0"/>
          <w:color w:val="000000"/>
        </w:rPr>
        <w:t xml:space="preserve"> (1 agosto 2024)</w:t>
      </w:r>
    </w:p>
    <w:p w14:paraId="2FDB3CF2" w14:textId="7C9C6A6C" w:rsidR="00293B59" w:rsidRDefault="00293B59" w:rsidP="00077F4E">
      <w:pPr>
        <w:widowControl w:val="0"/>
        <w:tabs>
          <w:tab w:val="left" w:pos="90"/>
        </w:tabs>
        <w:rPr>
          <w:snapToGrid w:val="0"/>
          <w:color w:val="000000"/>
        </w:rPr>
      </w:pPr>
      <w:r>
        <w:rPr>
          <w:snapToGrid w:val="0"/>
          <w:color w:val="000000"/>
        </w:rPr>
        <w:t>Signor ADEL JERBI, Addetto Consolare</w:t>
      </w:r>
      <w:r w:rsidR="00276AA8">
        <w:rPr>
          <w:snapToGrid w:val="0"/>
          <w:color w:val="000000"/>
        </w:rPr>
        <w:t xml:space="preserve"> (15 agosto 2024)</w:t>
      </w:r>
    </w:p>
    <w:p w14:paraId="08BDCCFC" w14:textId="77777777" w:rsidR="002711F3" w:rsidRPr="009F6A73" w:rsidRDefault="002711F3" w:rsidP="002711F3">
      <w:pPr>
        <w:widowControl w:val="0"/>
        <w:tabs>
          <w:tab w:val="left" w:pos="90"/>
        </w:tabs>
        <w:rPr>
          <w:b/>
          <w:snapToGrid w:val="0"/>
          <w:color w:val="000080"/>
          <w:u w:val="single"/>
        </w:rPr>
      </w:pPr>
    </w:p>
    <w:p w14:paraId="746D9472" w14:textId="77777777" w:rsidR="002711F3" w:rsidRDefault="002711F3" w:rsidP="002711F3">
      <w:pPr>
        <w:widowControl w:val="0"/>
        <w:tabs>
          <w:tab w:val="left" w:pos="90"/>
        </w:tabs>
        <w:rPr>
          <w:b/>
          <w:snapToGrid w:val="0"/>
          <w:color w:val="000080"/>
          <w:u w:val="single"/>
        </w:rPr>
      </w:pPr>
    </w:p>
    <w:p w14:paraId="2AE4BC65" w14:textId="77777777" w:rsidR="000A57E5" w:rsidRPr="009F6A73" w:rsidRDefault="000A57E5" w:rsidP="002711F3">
      <w:pPr>
        <w:widowControl w:val="0"/>
        <w:tabs>
          <w:tab w:val="left" w:pos="90"/>
        </w:tabs>
        <w:rPr>
          <w:b/>
          <w:snapToGrid w:val="0"/>
          <w:color w:val="000080"/>
          <w:u w:val="single"/>
        </w:rPr>
      </w:pPr>
    </w:p>
    <w:p w14:paraId="241C4696" w14:textId="77777777" w:rsidR="00F57F2D" w:rsidRDefault="00F57F2D" w:rsidP="002711F3">
      <w:pPr>
        <w:widowControl w:val="0"/>
        <w:tabs>
          <w:tab w:val="left" w:pos="90"/>
        </w:tabs>
        <w:rPr>
          <w:b/>
          <w:snapToGrid w:val="0"/>
          <w:color w:val="000080"/>
          <w:sz w:val="26"/>
          <w:u w:val="single"/>
        </w:rPr>
      </w:pPr>
      <w:r>
        <w:rPr>
          <w:b/>
          <w:snapToGrid w:val="0"/>
          <w:color w:val="000080"/>
          <w:u w:val="single"/>
        </w:rPr>
        <w:t xml:space="preserve">FIRENZE - CONSOLATO </w:t>
      </w:r>
      <w:r w:rsidR="000E1E2A">
        <w:rPr>
          <w:b/>
          <w:snapToGrid w:val="0"/>
          <w:color w:val="000080"/>
          <w:u w:val="single"/>
        </w:rPr>
        <w:t xml:space="preserve">GENERALE </w:t>
      </w:r>
      <w:r>
        <w:rPr>
          <w:b/>
          <w:snapToGrid w:val="0"/>
          <w:color w:val="000080"/>
          <w:u w:val="single"/>
        </w:rPr>
        <w:t xml:space="preserve">ONORARIO            </w:t>
      </w:r>
    </w:p>
    <w:p w14:paraId="6BCC9E70" w14:textId="77777777" w:rsidR="00F57F2D" w:rsidRDefault="00F57F2D" w:rsidP="00F57F2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C6A30">
        <w:rPr>
          <w:snapToGrid w:val="0"/>
          <w:color w:val="000000"/>
        </w:rPr>
        <w:t>Piazza San Marco</w:t>
      </w:r>
      <w:r>
        <w:rPr>
          <w:snapToGrid w:val="0"/>
          <w:color w:val="000000"/>
        </w:rPr>
        <w:t xml:space="preserve">, </w:t>
      </w:r>
      <w:r w:rsidR="005C6A30">
        <w:rPr>
          <w:snapToGrid w:val="0"/>
          <w:color w:val="000000"/>
        </w:rPr>
        <w:t>9</w:t>
      </w:r>
      <w:r>
        <w:rPr>
          <w:snapToGrid w:val="0"/>
          <w:color w:val="000000"/>
        </w:rPr>
        <w:t xml:space="preserve"> - </w:t>
      </w:r>
      <w:r w:rsidR="005C6A30">
        <w:rPr>
          <w:snapToGrid w:val="0"/>
          <w:color w:val="000000"/>
        </w:rPr>
        <w:t>50</w:t>
      </w:r>
      <w:r>
        <w:rPr>
          <w:snapToGrid w:val="0"/>
          <w:color w:val="000000"/>
        </w:rPr>
        <w:t xml:space="preserve">100 </w:t>
      </w:r>
      <w:r w:rsidR="005C6A30">
        <w:rPr>
          <w:snapToGrid w:val="0"/>
          <w:color w:val="000000"/>
        </w:rPr>
        <w:t>Firenze</w:t>
      </w:r>
      <w:r>
        <w:rPr>
          <w:snapToGrid w:val="0"/>
          <w:color w:val="000000"/>
        </w:rPr>
        <w:t xml:space="preserve"> </w:t>
      </w:r>
    </w:p>
    <w:p w14:paraId="23E72680" w14:textId="77777777" w:rsidR="00F57F2D" w:rsidRDefault="00F57F2D" w:rsidP="00F57F2D">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5C6A30">
        <w:rPr>
          <w:snapToGrid w:val="0"/>
          <w:color w:val="000000"/>
        </w:rPr>
        <w:t>55</w:t>
      </w:r>
      <w:r>
        <w:rPr>
          <w:snapToGrid w:val="0"/>
          <w:color w:val="000000"/>
        </w:rPr>
        <w:t>2</w:t>
      </w:r>
      <w:r w:rsidR="005C6A30">
        <w:rPr>
          <w:snapToGrid w:val="0"/>
          <w:color w:val="000000"/>
        </w:rPr>
        <w:t>15833</w:t>
      </w:r>
      <w:r>
        <w:rPr>
          <w:snapToGrid w:val="0"/>
          <w:color w:val="000000"/>
        </w:rPr>
        <w:t xml:space="preserve"> - Fax 0</w:t>
      </w:r>
      <w:r w:rsidR="005C6A30">
        <w:rPr>
          <w:snapToGrid w:val="0"/>
          <w:color w:val="000000"/>
        </w:rPr>
        <w:t>55</w:t>
      </w:r>
      <w:r>
        <w:rPr>
          <w:snapToGrid w:val="0"/>
          <w:color w:val="000000"/>
        </w:rPr>
        <w:t>215</w:t>
      </w:r>
      <w:r w:rsidR="005C6A30">
        <w:rPr>
          <w:snapToGrid w:val="0"/>
          <w:color w:val="000000"/>
        </w:rPr>
        <w:t>946</w:t>
      </w:r>
      <w:r>
        <w:rPr>
          <w:snapToGrid w:val="0"/>
          <w:color w:val="000000"/>
        </w:rPr>
        <w:t xml:space="preserve">  </w:t>
      </w:r>
    </w:p>
    <w:p w14:paraId="75BCC10E" w14:textId="77777777" w:rsidR="00F57F2D" w:rsidRDefault="00F57F2D" w:rsidP="00F57F2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5473E01" w14:textId="77777777" w:rsidR="00DC4BAD" w:rsidRDefault="00DC4BAD" w:rsidP="00F57F2D">
      <w:pPr>
        <w:widowControl w:val="0"/>
        <w:tabs>
          <w:tab w:val="left" w:pos="90"/>
          <w:tab w:val="left" w:pos="2321"/>
        </w:tabs>
        <w:spacing w:before="40"/>
        <w:rPr>
          <w:snapToGrid w:val="0"/>
          <w:color w:val="000000"/>
        </w:rPr>
      </w:pPr>
    </w:p>
    <w:p w14:paraId="79229961" w14:textId="77777777" w:rsidR="00F57F2D" w:rsidRDefault="00F57F2D" w:rsidP="00F57F2D">
      <w:pPr>
        <w:widowControl w:val="0"/>
        <w:tabs>
          <w:tab w:val="left" w:pos="90"/>
          <w:tab w:val="left" w:pos="2321"/>
        </w:tabs>
        <w:spacing w:before="40"/>
        <w:rPr>
          <w:snapToGrid w:val="0"/>
          <w:color w:val="000000"/>
          <w:sz w:val="26"/>
        </w:rPr>
      </w:pPr>
      <w:r>
        <w:rPr>
          <w:snapToGrid w:val="0"/>
          <w:color w:val="000000"/>
        </w:rPr>
        <w:t>Signor GUALSERIO ZAMPERINI</w:t>
      </w:r>
      <w:r w:rsidR="00F839FA">
        <w:rPr>
          <w:snapToGrid w:val="0"/>
          <w:color w:val="000000"/>
        </w:rPr>
        <w:t xml:space="preserve">, Console </w:t>
      </w:r>
      <w:r w:rsidR="000E1E2A">
        <w:rPr>
          <w:snapToGrid w:val="0"/>
          <w:color w:val="000000"/>
        </w:rPr>
        <w:t xml:space="preserve">Generale </w:t>
      </w:r>
      <w:r w:rsidR="00F839FA">
        <w:rPr>
          <w:snapToGrid w:val="0"/>
          <w:color w:val="000000"/>
        </w:rPr>
        <w:t>Onorario (</w:t>
      </w:r>
      <w:r w:rsidR="004A0BD5">
        <w:rPr>
          <w:snapToGrid w:val="0"/>
          <w:color w:val="000000"/>
        </w:rPr>
        <w:t>Rinnovo e</w:t>
      </w:r>
      <w:r w:rsidR="00F839FA">
        <w:rPr>
          <w:snapToGrid w:val="0"/>
          <w:color w:val="000000"/>
        </w:rPr>
        <w:t xml:space="preserve">xequatur </w:t>
      </w:r>
      <w:r w:rsidR="005530A5">
        <w:rPr>
          <w:snapToGrid w:val="0"/>
          <w:color w:val="000000"/>
        </w:rPr>
        <w:t>20 marzo 2023</w:t>
      </w:r>
      <w:r w:rsidR="00F839FA">
        <w:rPr>
          <w:snapToGrid w:val="0"/>
          <w:color w:val="000000"/>
        </w:rPr>
        <w:t>)</w:t>
      </w:r>
    </w:p>
    <w:p w14:paraId="3F632975" w14:textId="77777777" w:rsidR="002711F3" w:rsidRDefault="002711F3" w:rsidP="002711F3">
      <w:pPr>
        <w:widowControl w:val="0"/>
        <w:tabs>
          <w:tab w:val="left" w:pos="90"/>
        </w:tabs>
        <w:rPr>
          <w:b/>
          <w:snapToGrid w:val="0"/>
          <w:color w:val="000080"/>
          <w:u w:val="single"/>
        </w:rPr>
      </w:pPr>
    </w:p>
    <w:p w14:paraId="5A3A33DC" w14:textId="77777777" w:rsidR="007D3A42" w:rsidRDefault="007D3A42" w:rsidP="002711F3">
      <w:pPr>
        <w:widowControl w:val="0"/>
        <w:tabs>
          <w:tab w:val="left" w:pos="90"/>
        </w:tabs>
        <w:rPr>
          <w:b/>
          <w:snapToGrid w:val="0"/>
          <w:color w:val="000080"/>
          <w:u w:val="single"/>
        </w:rPr>
      </w:pPr>
    </w:p>
    <w:p w14:paraId="05E46E45" w14:textId="77777777" w:rsidR="000A57E5" w:rsidRDefault="000A57E5" w:rsidP="002711F3">
      <w:pPr>
        <w:widowControl w:val="0"/>
        <w:tabs>
          <w:tab w:val="left" w:pos="90"/>
        </w:tabs>
        <w:rPr>
          <w:b/>
          <w:snapToGrid w:val="0"/>
          <w:color w:val="000080"/>
          <w:u w:val="single"/>
        </w:rPr>
      </w:pPr>
    </w:p>
    <w:p w14:paraId="2766FD66" w14:textId="77777777" w:rsidR="005D46ED" w:rsidRDefault="005D46ED" w:rsidP="002711F3">
      <w:pPr>
        <w:widowControl w:val="0"/>
        <w:tabs>
          <w:tab w:val="left" w:pos="90"/>
        </w:tabs>
        <w:rPr>
          <w:b/>
          <w:snapToGrid w:val="0"/>
          <w:color w:val="000080"/>
          <w:u w:val="single"/>
        </w:rPr>
      </w:pPr>
    </w:p>
    <w:p w14:paraId="3513EB9A" w14:textId="77777777" w:rsidR="005D46ED" w:rsidRDefault="005D46ED" w:rsidP="002711F3">
      <w:pPr>
        <w:widowControl w:val="0"/>
        <w:tabs>
          <w:tab w:val="left" w:pos="90"/>
        </w:tabs>
        <w:rPr>
          <w:b/>
          <w:snapToGrid w:val="0"/>
          <w:color w:val="000080"/>
          <w:u w:val="single"/>
        </w:rPr>
      </w:pPr>
    </w:p>
    <w:p w14:paraId="5842399A" w14:textId="77777777" w:rsidR="005D46ED" w:rsidRDefault="005D46ED" w:rsidP="002711F3">
      <w:pPr>
        <w:widowControl w:val="0"/>
        <w:tabs>
          <w:tab w:val="left" w:pos="90"/>
        </w:tabs>
        <w:rPr>
          <w:b/>
          <w:snapToGrid w:val="0"/>
          <w:color w:val="000080"/>
          <w:u w:val="single"/>
        </w:rPr>
      </w:pPr>
    </w:p>
    <w:p w14:paraId="7FA8ADCC" w14:textId="77777777" w:rsidR="005D46ED" w:rsidRDefault="005D46ED" w:rsidP="002711F3">
      <w:pPr>
        <w:widowControl w:val="0"/>
        <w:tabs>
          <w:tab w:val="left" w:pos="90"/>
        </w:tabs>
        <w:rPr>
          <w:b/>
          <w:snapToGrid w:val="0"/>
          <w:color w:val="000080"/>
          <w:u w:val="single"/>
        </w:rPr>
      </w:pPr>
    </w:p>
    <w:p w14:paraId="052057AF" w14:textId="77777777" w:rsidR="005D46ED" w:rsidRDefault="005D46ED" w:rsidP="002711F3">
      <w:pPr>
        <w:widowControl w:val="0"/>
        <w:tabs>
          <w:tab w:val="left" w:pos="90"/>
        </w:tabs>
        <w:rPr>
          <w:b/>
          <w:snapToGrid w:val="0"/>
          <w:color w:val="000080"/>
          <w:u w:val="single"/>
        </w:rPr>
      </w:pPr>
    </w:p>
    <w:p w14:paraId="44D08FB1" w14:textId="77777777" w:rsidR="000A57E5" w:rsidRDefault="000A57E5" w:rsidP="002711F3">
      <w:pPr>
        <w:widowControl w:val="0"/>
        <w:tabs>
          <w:tab w:val="left" w:pos="90"/>
        </w:tabs>
        <w:rPr>
          <w:b/>
          <w:snapToGrid w:val="0"/>
          <w:color w:val="000080"/>
          <w:u w:val="single"/>
        </w:rPr>
      </w:pPr>
    </w:p>
    <w:p w14:paraId="10255F35" w14:textId="77777777" w:rsidR="000A57E5" w:rsidRDefault="000A57E5" w:rsidP="002711F3">
      <w:pPr>
        <w:widowControl w:val="0"/>
        <w:tabs>
          <w:tab w:val="left" w:pos="90"/>
        </w:tabs>
        <w:rPr>
          <w:b/>
          <w:snapToGrid w:val="0"/>
          <w:color w:val="000080"/>
          <w:u w:val="single"/>
        </w:rPr>
      </w:pPr>
    </w:p>
    <w:p w14:paraId="04C228EF" w14:textId="77777777" w:rsidR="000A57E5" w:rsidRDefault="000A57E5" w:rsidP="000A57E5">
      <w:pPr>
        <w:widowControl w:val="0"/>
        <w:tabs>
          <w:tab w:val="left" w:pos="90"/>
        </w:tabs>
        <w:jc w:val="right"/>
        <w:rPr>
          <w:b/>
          <w:snapToGrid w:val="0"/>
          <w:sz w:val="16"/>
          <w:szCs w:val="16"/>
        </w:rPr>
      </w:pPr>
      <w:r>
        <w:rPr>
          <w:b/>
          <w:snapToGrid w:val="0"/>
          <w:sz w:val="16"/>
          <w:szCs w:val="16"/>
        </w:rPr>
        <w:t>TUNISIA</w:t>
      </w:r>
    </w:p>
    <w:p w14:paraId="27A9008A" w14:textId="77777777" w:rsidR="000A57E5" w:rsidRDefault="000A57E5" w:rsidP="002711F3">
      <w:pPr>
        <w:widowControl w:val="0"/>
        <w:tabs>
          <w:tab w:val="left" w:pos="90"/>
        </w:tabs>
        <w:rPr>
          <w:b/>
          <w:snapToGrid w:val="0"/>
          <w:color w:val="000080"/>
          <w:u w:val="single"/>
        </w:rPr>
      </w:pPr>
    </w:p>
    <w:p w14:paraId="19866BF4" w14:textId="77777777" w:rsidR="000A57E5" w:rsidRDefault="000A57E5" w:rsidP="002711F3">
      <w:pPr>
        <w:widowControl w:val="0"/>
        <w:tabs>
          <w:tab w:val="left" w:pos="90"/>
        </w:tabs>
        <w:rPr>
          <w:b/>
          <w:snapToGrid w:val="0"/>
          <w:color w:val="000080"/>
          <w:u w:val="single"/>
        </w:rPr>
      </w:pPr>
    </w:p>
    <w:p w14:paraId="54E81D7F" w14:textId="77777777" w:rsidR="007D3A42" w:rsidRDefault="007D3A42" w:rsidP="007D3A42">
      <w:pPr>
        <w:widowControl w:val="0"/>
        <w:tabs>
          <w:tab w:val="left" w:pos="90"/>
        </w:tabs>
        <w:rPr>
          <w:b/>
          <w:snapToGrid w:val="0"/>
          <w:color w:val="000080"/>
          <w:sz w:val="26"/>
          <w:u w:val="single"/>
        </w:rPr>
      </w:pPr>
      <w:r>
        <w:rPr>
          <w:b/>
          <w:snapToGrid w:val="0"/>
          <w:color w:val="000080"/>
          <w:u w:val="single"/>
        </w:rPr>
        <w:t>AOSTA - CONSOLATO ONORARIO</w:t>
      </w:r>
    </w:p>
    <w:p w14:paraId="67C07145" w14:textId="77777777" w:rsidR="007D3A42" w:rsidRDefault="007D3A42" w:rsidP="007D3A42">
      <w:pPr>
        <w:widowControl w:val="0"/>
        <w:tabs>
          <w:tab w:val="left" w:pos="90"/>
          <w:tab w:val="left" w:pos="2321"/>
        </w:tabs>
        <w:rPr>
          <w:b/>
          <w:snapToGrid w:val="0"/>
          <w:color w:val="000000"/>
        </w:rPr>
      </w:pPr>
    </w:p>
    <w:p w14:paraId="5CC63FA1" w14:textId="77777777" w:rsidR="007D3A42" w:rsidRDefault="007D3A42" w:rsidP="007D3A4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5F7002">
        <w:rPr>
          <w:snapToGrid w:val="0"/>
          <w:color w:val="000000"/>
        </w:rPr>
        <w:t>Piazza Emile Chanoux</w:t>
      </w:r>
      <w:r w:rsidR="003258CA">
        <w:rPr>
          <w:snapToGrid w:val="0"/>
          <w:color w:val="000000"/>
        </w:rPr>
        <w:t xml:space="preserve">, </w:t>
      </w:r>
      <w:r w:rsidR="005F7002">
        <w:rPr>
          <w:snapToGrid w:val="0"/>
          <w:color w:val="000000"/>
        </w:rPr>
        <w:t>28</w:t>
      </w:r>
      <w:r w:rsidR="003258CA">
        <w:rPr>
          <w:snapToGrid w:val="0"/>
          <w:color w:val="000000"/>
        </w:rPr>
        <w:t xml:space="preserve"> – 11100 Aosta (AO)</w:t>
      </w:r>
    </w:p>
    <w:p w14:paraId="3C83DBFB" w14:textId="77777777" w:rsidR="007D3A42" w:rsidRDefault="007D3A42" w:rsidP="007D3A42">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3258CA">
        <w:rPr>
          <w:snapToGrid w:val="0"/>
          <w:color w:val="000000"/>
        </w:rPr>
        <w:t>3315714509</w:t>
      </w:r>
    </w:p>
    <w:p w14:paraId="299AF384" w14:textId="77777777" w:rsidR="007D3A42" w:rsidRPr="00AF4BC8" w:rsidRDefault="007D3A42" w:rsidP="007D3A42">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32" w:history="1">
        <w:r w:rsidR="003258CA" w:rsidRPr="00B53151">
          <w:rPr>
            <w:rStyle w:val="Collegamentoipertestuale"/>
            <w:snapToGrid w:val="0"/>
          </w:rPr>
          <w:t>consolatotunisiaaosta@gmail.com</w:t>
        </w:r>
      </w:hyperlink>
      <w:r w:rsidR="003258CA">
        <w:rPr>
          <w:snapToGrid w:val="0"/>
          <w:color w:val="000000"/>
        </w:rPr>
        <w:t xml:space="preserve"> </w:t>
      </w:r>
    </w:p>
    <w:p w14:paraId="387CE5CC" w14:textId="77777777" w:rsidR="007D3A42" w:rsidRDefault="007D3A42" w:rsidP="007D3A4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Valle d’Aosta</w:t>
      </w:r>
    </w:p>
    <w:p w14:paraId="2A888A98" w14:textId="77777777" w:rsidR="007D3A42" w:rsidRDefault="007D3A42" w:rsidP="007D3A42">
      <w:pPr>
        <w:widowControl w:val="0"/>
        <w:tabs>
          <w:tab w:val="left" w:pos="90"/>
          <w:tab w:val="left" w:pos="2321"/>
        </w:tabs>
        <w:spacing w:before="40"/>
        <w:rPr>
          <w:snapToGrid w:val="0"/>
          <w:color w:val="000000"/>
        </w:rPr>
      </w:pPr>
    </w:p>
    <w:p w14:paraId="5339A7A2" w14:textId="77777777" w:rsidR="007D3A42" w:rsidRDefault="007D3A42" w:rsidP="007D3A42">
      <w:pPr>
        <w:widowControl w:val="0"/>
        <w:tabs>
          <w:tab w:val="left" w:pos="90"/>
          <w:tab w:val="left" w:pos="2321"/>
        </w:tabs>
        <w:spacing w:before="40"/>
        <w:rPr>
          <w:snapToGrid w:val="0"/>
          <w:color w:val="000000"/>
        </w:rPr>
      </w:pPr>
      <w:r>
        <w:rPr>
          <w:snapToGrid w:val="0"/>
          <w:color w:val="000000"/>
        </w:rPr>
        <w:t>Signor DIEGO CAPPEDDU, Console Onorario (Exequatur 25 ottobre 2022)</w:t>
      </w:r>
    </w:p>
    <w:p w14:paraId="65E0D774" w14:textId="77777777" w:rsidR="000F6790" w:rsidRPr="000F6790" w:rsidRDefault="000F6790" w:rsidP="00853557">
      <w:pPr>
        <w:widowControl w:val="0"/>
        <w:tabs>
          <w:tab w:val="left" w:pos="90"/>
        </w:tabs>
        <w:rPr>
          <w:snapToGrid w:val="0"/>
          <w:color w:val="000080"/>
        </w:rPr>
      </w:pPr>
    </w:p>
    <w:p w14:paraId="7DB662AA" w14:textId="77777777" w:rsidR="000F6790" w:rsidRDefault="000F6790" w:rsidP="00853557">
      <w:pPr>
        <w:widowControl w:val="0"/>
        <w:tabs>
          <w:tab w:val="left" w:pos="90"/>
        </w:tabs>
        <w:rPr>
          <w:snapToGrid w:val="0"/>
          <w:color w:val="000080"/>
        </w:rPr>
      </w:pPr>
    </w:p>
    <w:p w14:paraId="58F418AE" w14:textId="77777777" w:rsidR="000A57E5" w:rsidRPr="000F6790" w:rsidRDefault="000A57E5" w:rsidP="00853557">
      <w:pPr>
        <w:widowControl w:val="0"/>
        <w:tabs>
          <w:tab w:val="left" w:pos="90"/>
        </w:tabs>
        <w:rPr>
          <w:snapToGrid w:val="0"/>
          <w:color w:val="000080"/>
        </w:rPr>
      </w:pPr>
    </w:p>
    <w:p w14:paraId="2763AE0B" w14:textId="77777777" w:rsidR="00853557" w:rsidRDefault="00853557" w:rsidP="00853557">
      <w:pPr>
        <w:widowControl w:val="0"/>
        <w:tabs>
          <w:tab w:val="left" w:pos="90"/>
        </w:tabs>
        <w:rPr>
          <w:b/>
          <w:snapToGrid w:val="0"/>
          <w:color w:val="000080"/>
          <w:sz w:val="26"/>
          <w:u w:val="single"/>
        </w:rPr>
      </w:pPr>
      <w:r>
        <w:rPr>
          <w:b/>
          <w:snapToGrid w:val="0"/>
          <w:color w:val="000080"/>
          <w:u w:val="single"/>
        </w:rPr>
        <w:t>REGGIO CALABRIA - CONSOLATO ONORARIO</w:t>
      </w:r>
    </w:p>
    <w:p w14:paraId="3618A5E0" w14:textId="77777777" w:rsidR="00853557" w:rsidRDefault="00853557" w:rsidP="00853557">
      <w:pPr>
        <w:widowControl w:val="0"/>
        <w:tabs>
          <w:tab w:val="left" w:pos="90"/>
          <w:tab w:val="left" w:pos="2321"/>
        </w:tabs>
        <w:rPr>
          <w:b/>
          <w:snapToGrid w:val="0"/>
          <w:color w:val="000000"/>
        </w:rPr>
      </w:pPr>
    </w:p>
    <w:p w14:paraId="6AA05FF5" w14:textId="77777777" w:rsidR="00853557" w:rsidRDefault="00853557" w:rsidP="00607008">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258E3530" w14:textId="77777777" w:rsidR="00607008" w:rsidRPr="00AF4BC8" w:rsidRDefault="00607008" w:rsidP="00607008">
      <w:pPr>
        <w:widowControl w:val="0"/>
        <w:tabs>
          <w:tab w:val="left" w:pos="90"/>
          <w:tab w:val="left" w:pos="2321"/>
        </w:tabs>
        <w:rPr>
          <w:snapToGrid w:val="0"/>
          <w:color w:val="000000"/>
          <w:sz w:val="26"/>
        </w:rPr>
      </w:pPr>
    </w:p>
    <w:p w14:paraId="5B9B3D97" w14:textId="77777777" w:rsidR="00853557" w:rsidRDefault="00853557" w:rsidP="00853557">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Calabria</w:t>
      </w:r>
    </w:p>
    <w:p w14:paraId="6D96AACF" w14:textId="77777777" w:rsidR="00853557" w:rsidRDefault="00853557" w:rsidP="00853557">
      <w:pPr>
        <w:widowControl w:val="0"/>
        <w:tabs>
          <w:tab w:val="left" w:pos="90"/>
          <w:tab w:val="left" w:pos="2321"/>
        </w:tabs>
        <w:spacing w:before="40"/>
        <w:rPr>
          <w:snapToGrid w:val="0"/>
          <w:color w:val="000000"/>
        </w:rPr>
      </w:pPr>
    </w:p>
    <w:p w14:paraId="4823C90D" w14:textId="77777777" w:rsidR="00C44B6B" w:rsidRDefault="00C44B6B" w:rsidP="00853557">
      <w:pPr>
        <w:widowControl w:val="0"/>
        <w:tabs>
          <w:tab w:val="left" w:pos="90"/>
          <w:tab w:val="left" w:pos="2321"/>
        </w:tabs>
        <w:spacing w:before="40"/>
        <w:rPr>
          <w:snapToGrid w:val="0"/>
          <w:color w:val="000000"/>
        </w:rPr>
      </w:pPr>
    </w:p>
    <w:p w14:paraId="1FE4C952" w14:textId="77777777" w:rsidR="00C44B6B" w:rsidRDefault="00C44B6B" w:rsidP="00C44B6B">
      <w:pPr>
        <w:widowControl w:val="0"/>
        <w:tabs>
          <w:tab w:val="left" w:pos="90"/>
        </w:tabs>
        <w:rPr>
          <w:b/>
          <w:snapToGrid w:val="0"/>
          <w:color w:val="000080"/>
          <w:sz w:val="26"/>
          <w:u w:val="single"/>
        </w:rPr>
      </w:pPr>
      <w:r>
        <w:rPr>
          <w:b/>
          <w:snapToGrid w:val="0"/>
          <w:color w:val="000080"/>
          <w:u w:val="single"/>
        </w:rPr>
        <w:t>TORINO - CONSOLATO ONORARIO</w:t>
      </w:r>
    </w:p>
    <w:p w14:paraId="270C2136" w14:textId="77777777" w:rsidR="00C44B6B" w:rsidRDefault="00C44B6B" w:rsidP="00C44B6B">
      <w:pPr>
        <w:widowControl w:val="0"/>
        <w:tabs>
          <w:tab w:val="left" w:pos="90"/>
          <w:tab w:val="left" w:pos="2321"/>
        </w:tabs>
        <w:rPr>
          <w:b/>
          <w:snapToGrid w:val="0"/>
          <w:color w:val="000000"/>
        </w:rPr>
      </w:pPr>
    </w:p>
    <w:p w14:paraId="1762E6F7" w14:textId="77777777" w:rsidR="00C44B6B" w:rsidRPr="00C44B6B" w:rsidRDefault="00C44B6B" w:rsidP="00C44B6B">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44B6B">
        <w:rPr>
          <w:snapToGrid w:val="0"/>
          <w:color w:val="000000"/>
        </w:rPr>
        <w:t>Corso Umberto n. 5 – 10129 Torino</w:t>
      </w:r>
    </w:p>
    <w:p w14:paraId="48435D1C" w14:textId="77777777" w:rsidR="00C44B6B" w:rsidRDefault="00C44B6B" w:rsidP="00C44B6B">
      <w:pPr>
        <w:widowControl w:val="0"/>
        <w:tabs>
          <w:tab w:val="left" w:pos="90"/>
          <w:tab w:val="left" w:pos="2321"/>
        </w:tabs>
        <w:rPr>
          <w:snapToGrid w:val="0"/>
          <w:color w:val="000000"/>
        </w:rPr>
      </w:pPr>
      <w:r>
        <w:rPr>
          <w:snapToGrid w:val="0"/>
          <w:color w:val="000000"/>
        </w:rPr>
        <w:tab/>
      </w:r>
      <w:r>
        <w:rPr>
          <w:snapToGrid w:val="0"/>
          <w:color w:val="000000"/>
        </w:rPr>
        <w:tab/>
      </w:r>
      <w:r w:rsidRPr="00C44B6B">
        <w:rPr>
          <w:snapToGrid w:val="0"/>
          <w:color w:val="000000"/>
        </w:rPr>
        <w:t>Tel. numero verde 800 99 40 42</w:t>
      </w:r>
    </w:p>
    <w:p w14:paraId="5B57CAAB" w14:textId="77777777" w:rsidR="00C44B6B" w:rsidRPr="00AF4BC8" w:rsidRDefault="00C44B6B" w:rsidP="00C44B6B">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p>
    <w:p w14:paraId="5206F79C" w14:textId="77777777" w:rsidR="00C44B6B" w:rsidRDefault="00C44B6B" w:rsidP="00C44B6B">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p>
    <w:p w14:paraId="7055EE51" w14:textId="77777777" w:rsidR="00C44B6B" w:rsidRDefault="00C44B6B" w:rsidP="00C44B6B">
      <w:pPr>
        <w:widowControl w:val="0"/>
        <w:tabs>
          <w:tab w:val="left" w:pos="90"/>
          <w:tab w:val="left" w:pos="2321"/>
        </w:tabs>
        <w:spacing w:before="40"/>
        <w:rPr>
          <w:snapToGrid w:val="0"/>
          <w:color w:val="000000"/>
        </w:rPr>
      </w:pPr>
    </w:p>
    <w:p w14:paraId="2BA480AE" w14:textId="77777777" w:rsidR="00C44B6B" w:rsidRDefault="00C44B6B" w:rsidP="00C44B6B">
      <w:pPr>
        <w:widowControl w:val="0"/>
        <w:tabs>
          <w:tab w:val="left" w:pos="90"/>
          <w:tab w:val="left" w:pos="2321"/>
        </w:tabs>
        <w:spacing w:before="40"/>
        <w:rPr>
          <w:snapToGrid w:val="0"/>
          <w:color w:val="000000"/>
        </w:rPr>
      </w:pPr>
      <w:r>
        <w:rPr>
          <w:snapToGrid w:val="0"/>
          <w:color w:val="000000"/>
        </w:rPr>
        <w:t>Signor DAVIDE CAPPEDDU, Console Onorario (Exequatur 22 maggio 2024)</w:t>
      </w:r>
    </w:p>
    <w:p w14:paraId="60E95260" w14:textId="77777777" w:rsidR="000A57E5" w:rsidRDefault="000A57E5" w:rsidP="00E82956">
      <w:pPr>
        <w:widowControl w:val="0"/>
        <w:tabs>
          <w:tab w:val="left" w:pos="90"/>
        </w:tabs>
        <w:rPr>
          <w:b/>
          <w:snapToGrid w:val="0"/>
          <w:color w:val="000080"/>
          <w:u w:val="single"/>
        </w:rPr>
      </w:pPr>
    </w:p>
    <w:p w14:paraId="720A0B6F" w14:textId="77777777" w:rsidR="00C44B6B" w:rsidRDefault="00C44B6B" w:rsidP="00E82956">
      <w:pPr>
        <w:widowControl w:val="0"/>
        <w:tabs>
          <w:tab w:val="left" w:pos="90"/>
        </w:tabs>
        <w:rPr>
          <w:b/>
          <w:snapToGrid w:val="0"/>
          <w:color w:val="000080"/>
          <w:u w:val="single"/>
        </w:rPr>
      </w:pPr>
    </w:p>
    <w:p w14:paraId="06658402" w14:textId="77777777" w:rsidR="00E82956" w:rsidRDefault="00087207" w:rsidP="00E82956">
      <w:pPr>
        <w:widowControl w:val="0"/>
        <w:tabs>
          <w:tab w:val="left" w:pos="90"/>
        </w:tabs>
        <w:rPr>
          <w:b/>
          <w:snapToGrid w:val="0"/>
          <w:color w:val="000080"/>
          <w:sz w:val="26"/>
          <w:u w:val="single"/>
        </w:rPr>
      </w:pPr>
      <w:r>
        <w:rPr>
          <w:b/>
          <w:snapToGrid w:val="0"/>
          <w:color w:val="000080"/>
          <w:u w:val="single"/>
        </w:rPr>
        <w:t>VENEZIA</w:t>
      </w:r>
      <w:r w:rsidR="00E82956">
        <w:rPr>
          <w:b/>
          <w:snapToGrid w:val="0"/>
          <w:color w:val="000080"/>
          <w:u w:val="single"/>
        </w:rPr>
        <w:t xml:space="preserve"> - CONSOLATO ONORARIO</w:t>
      </w:r>
    </w:p>
    <w:p w14:paraId="7F85FCBE" w14:textId="77777777" w:rsidR="00E82956" w:rsidRDefault="00E82956" w:rsidP="00E82956">
      <w:pPr>
        <w:widowControl w:val="0"/>
        <w:tabs>
          <w:tab w:val="left" w:pos="90"/>
          <w:tab w:val="left" w:pos="2321"/>
        </w:tabs>
        <w:rPr>
          <w:b/>
          <w:snapToGrid w:val="0"/>
          <w:color w:val="000000"/>
        </w:rPr>
      </w:pPr>
    </w:p>
    <w:p w14:paraId="523DF1D2" w14:textId="77777777" w:rsidR="00E82956" w:rsidRDefault="00E82956" w:rsidP="00E8295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087207">
        <w:rPr>
          <w:snapToGrid w:val="0"/>
          <w:color w:val="000000"/>
        </w:rPr>
        <w:t>Galleria Giacomuzzi</w:t>
      </w:r>
      <w:r>
        <w:rPr>
          <w:snapToGrid w:val="0"/>
          <w:color w:val="000000"/>
        </w:rPr>
        <w:t xml:space="preserve">, </w:t>
      </w:r>
      <w:r w:rsidR="00087207">
        <w:rPr>
          <w:snapToGrid w:val="0"/>
          <w:color w:val="000000"/>
        </w:rPr>
        <w:t>1</w:t>
      </w:r>
      <w:r>
        <w:rPr>
          <w:snapToGrid w:val="0"/>
          <w:color w:val="000000"/>
        </w:rPr>
        <w:t xml:space="preserve"> - </w:t>
      </w:r>
      <w:r w:rsidR="00087207">
        <w:rPr>
          <w:snapToGrid w:val="0"/>
          <w:color w:val="000000"/>
        </w:rPr>
        <w:t>30174</w:t>
      </w:r>
      <w:r>
        <w:rPr>
          <w:snapToGrid w:val="0"/>
          <w:color w:val="000000"/>
        </w:rPr>
        <w:t xml:space="preserve"> </w:t>
      </w:r>
      <w:r w:rsidR="00087207">
        <w:rPr>
          <w:snapToGrid w:val="0"/>
          <w:color w:val="000000"/>
        </w:rPr>
        <w:t>Venezia Mestre</w:t>
      </w:r>
    </w:p>
    <w:p w14:paraId="2D72D53D" w14:textId="77777777" w:rsidR="00E82956" w:rsidRDefault="00E82956" w:rsidP="00E82956">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087207">
        <w:rPr>
          <w:snapToGrid w:val="0"/>
          <w:color w:val="000000"/>
        </w:rPr>
        <w:t>041957948</w:t>
      </w:r>
      <w:r>
        <w:rPr>
          <w:snapToGrid w:val="0"/>
          <w:color w:val="000000"/>
        </w:rPr>
        <w:t xml:space="preserve"> fax </w:t>
      </w:r>
      <w:r w:rsidR="00087207">
        <w:rPr>
          <w:snapToGrid w:val="0"/>
          <w:color w:val="000000"/>
        </w:rPr>
        <w:t>0415053848</w:t>
      </w:r>
    </w:p>
    <w:p w14:paraId="296B57BC" w14:textId="77777777" w:rsidR="00E82956" w:rsidRPr="00AF4BC8" w:rsidRDefault="00E82956" w:rsidP="00E82956">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33" w:history="1">
        <w:r w:rsidR="00087207" w:rsidRPr="005B7038">
          <w:rPr>
            <w:rStyle w:val="Collegamentoipertestuale"/>
            <w:snapToGrid w:val="0"/>
          </w:rPr>
          <w:t>info.consolatotunisiavenezia@gmail.com</w:t>
        </w:r>
      </w:hyperlink>
      <w:r w:rsidR="00087207">
        <w:rPr>
          <w:snapToGrid w:val="0"/>
          <w:color w:val="000000"/>
        </w:rPr>
        <w:t xml:space="preserve"> </w:t>
      </w:r>
    </w:p>
    <w:p w14:paraId="16118138" w14:textId="77777777" w:rsidR="00E82956" w:rsidRDefault="00E82956" w:rsidP="00E8295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087207">
        <w:rPr>
          <w:snapToGrid w:val="0"/>
          <w:color w:val="000000"/>
        </w:rPr>
        <w:t>Veneto e Friuli Venezia Giulia</w:t>
      </w:r>
    </w:p>
    <w:p w14:paraId="3897047B" w14:textId="77777777" w:rsidR="00E82956" w:rsidRDefault="00E82956" w:rsidP="00E82956">
      <w:pPr>
        <w:widowControl w:val="0"/>
        <w:tabs>
          <w:tab w:val="left" w:pos="90"/>
          <w:tab w:val="left" w:pos="2321"/>
        </w:tabs>
        <w:spacing w:before="40"/>
        <w:rPr>
          <w:snapToGrid w:val="0"/>
          <w:color w:val="000000"/>
        </w:rPr>
      </w:pPr>
    </w:p>
    <w:p w14:paraId="1493B2EF" w14:textId="77777777" w:rsidR="00E82956" w:rsidRDefault="00E82956" w:rsidP="00E82956">
      <w:pPr>
        <w:widowControl w:val="0"/>
        <w:tabs>
          <w:tab w:val="left" w:pos="90"/>
          <w:tab w:val="left" w:pos="2321"/>
        </w:tabs>
        <w:spacing w:before="40"/>
        <w:rPr>
          <w:snapToGrid w:val="0"/>
          <w:color w:val="000000"/>
        </w:rPr>
      </w:pPr>
      <w:r>
        <w:rPr>
          <w:snapToGrid w:val="0"/>
          <w:color w:val="000000"/>
        </w:rPr>
        <w:t xml:space="preserve">Signor </w:t>
      </w:r>
      <w:r w:rsidR="00087207">
        <w:rPr>
          <w:snapToGrid w:val="0"/>
          <w:color w:val="000000"/>
        </w:rPr>
        <w:t>FABIO CADEL</w:t>
      </w:r>
      <w:r>
        <w:rPr>
          <w:snapToGrid w:val="0"/>
          <w:color w:val="000000"/>
        </w:rPr>
        <w:t xml:space="preserve">, Console Onorario (Exequatur </w:t>
      </w:r>
      <w:r w:rsidR="00087207">
        <w:rPr>
          <w:snapToGrid w:val="0"/>
          <w:color w:val="000000"/>
        </w:rPr>
        <w:t>8 febbraio 2022</w:t>
      </w:r>
      <w:r>
        <w:rPr>
          <w:snapToGrid w:val="0"/>
          <w:color w:val="000000"/>
        </w:rPr>
        <w:t>)</w:t>
      </w:r>
    </w:p>
    <w:p w14:paraId="014442E9" w14:textId="77777777" w:rsidR="004944D8" w:rsidRDefault="00CA62A7">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TURCHIA</w:t>
      </w:r>
    </w:p>
    <w:p w14:paraId="32C78E1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6640" behindDoc="0" locked="0" layoutInCell="1" allowOverlap="1" wp14:anchorId="5186B6CB" wp14:editId="381F64A3">
            <wp:simplePos x="0" y="0"/>
            <wp:positionH relativeFrom="column">
              <wp:posOffset>5787390</wp:posOffset>
            </wp:positionH>
            <wp:positionV relativeFrom="paragraph">
              <wp:posOffset>177165</wp:posOffset>
            </wp:positionV>
            <wp:extent cx="702310" cy="467995"/>
            <wp:effectExtent l="19050" t="19050" r="2540" b="8255"/>
            <wp:wrapNone/>
            <wp:docPr id="260" name="Immagin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3"/>
                    <pic:cNvPicPr>
                      <a:picLocks noChangeAspect="1" noChangeArrowheads="1"/>
                    </pic:cNvPicPr>
                  </pic:nvPicPr>
                  <pic:blipFill>
                    <a:blip r:embed="rId53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CA28044" w14:textId="77777777" w:rsidR="004944D8" w:rsidRDefault="004944D8">
      <w:pPr>
        <w:widowControl w:val="0"/>
        <w:tabs>
          <w:tab w:val="left" w:pos="90"/>
        </w:tabs>
        <w:rPr>
          <w:b/>
          <w:snapToGrid w:val="0"/>
          <w:color w:val="000080"/>
          <w:sz w:val="39"/>
        </w:rPr>
      </w:pPr>
      <w:r>
        <w:rPr>
          <w:b/>
          <w:snapToGrid w:val="0"/>
          <w:color w:val="000080"/>
          <w:sz w:val="32"/>
        </w:rPr>
        <w:t>TURCHIA</w:t>
      </w:r>
    </w:p>
    <w:p w14:paraId="711F7E5D"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603FAD2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5E3BBD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29 ottobre</w:t>
      </w:r>
    </w:p>
    <w:p w14:paraId="0CA90F4E" w14:textId="77777777" w:rsidR="004944D8" w:rsidRDefault="004944D8">
      <w:pPr>
        <w:widowControl w:val="0"/>
        <w:tabs>
          <w:tab w:val="left" w:pos="90"/>
        </w:tabs>
        <w:rPr>
          <w:b/>
          <w:snapToGrid w:val="0"/>
          <w:color w:val="000080"/>
          <w:u w:val="single"/>
        </w:rPr>
      </w:pPr>
    </w:p>
    <w:p w14:paraId="4CBCD6A9" w14:textId="77777777" w:rsidR="001B7B1F" w:rsidRDefault="001B7B1F">
      <w:pPr>
        <w:widowControl w:val="0"/>
        <w:tabs>
          <w:tab w:val="left" w:pos="90"/>
        </w:tabs>
        <w:rPr>
          <w:b/>
          <w:snapToGrid w:val="0"/>
          <w:color w:val="000080"/>
          <w:u w:val="single"/>
        </w:rPr>
      </w:pPr>
    </w:p>
    <w:p w14:paraId="0383FB7F" w14:textId="77777777" w:rsidR="004944D8" w:rsidRDefault="004944D8">
      <w:pPr>
        <w:widowControl w:val="0"/>
        <w:tabs>
          <w:tab w:val="left" w:pos="90"/>
        </w:tabs>
        <w:rPr>
          <w:b/>
          <w:snapToGrid w:val="0"/>
          <w:color w:val="000080"/>
          <w:u w:val="single"/>
        </w:rPr>
      </w:pPr>
    </w:p>
    <w:p w14:paraId="7953F267"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24874D42" w14:textId="77777777" w:rsidR="005E4A3E" w:rsidRDefault="004944D8" w:rsidP="005E4A3E">
      <w:pPr>
        <w:widowControl w:val="0"/>
        <w:tabs>
          <w:tab w:val="left" w:pos="90"/>
          <w:tab w:val="left" w:pos="2410"/>
        </w:tabs>
        <w:spacing w:before="389"/>
        <w:rPr>
          <w:snapToGrid w:val="0"/>
          <w:color w:val="000000"/>
          <w:sz w:val="26"/>
        </w:rPr>
      </w:pPr>
      <w:r>
        <w:rPr>
          <w:b/>
          <w:snapToGrid w:val="0"/>
          <w:color w:val="000000"/>
        </w:rPr>
        <w:t>Indirizzo</w:t>
      </w:r>
      <w:r w:rsidR="005E4A3E">
        <w:rPr>
          <w:rFonts w:ascii="MS Sans Serif" w:hAnsi="MS Sans Serif"/>
          <w:snapToGrid w:val="0"/>
          <w:sz w:val="24"/>
        </w:rPr>
        <w:t xml:space="preserve">                        </w:t>
      </w:r>
      <w:r w:rsidR="005E4A3E">
        <w:rPr>
          <w:snapToGrid w:val="0"/>
          <w:color w:val="000000"/>
        </w:rPr>
        <w:t xml:space="preserve">Palazzo Gamberini - Via Palestro, 28 - 00185 Roma </w:t>
      </w:r>
    </w:p>
    <w:p w14:paraId="75ABAFEB" w14:textId="77777777" w:rsidR="009B09BF" w:rsidRDefault="005E4A3E" w:rsidP="009B09BF">
      <w:pPr>
        <w:widowControl w:val="0"/>
        <w:tabs>
          <w:tab w:val="left" w:pos="90"/>
          <w:tab w:val="left" w:pos="2711"/>
        </w:tabs>
        <w:rPr>
          <w:snapToGrid w:val="0"/>
          <w:color w:val="000000"/>
          <w:sz w:val="23"/>
        </w:rPr>
      </w:pPr>
      <w:r>
        <w:rPr>
          <w:snapToGrid w:val="0"/>
        </w:rPr>
        <w:t xml:space="preserve">                                               </w:t>
      </w:r>
      <w:r w:rsidR="009B09BF">
        <w:rPr>
          <w:snapToGrid w:val="0"/>
        </w:rPr>
        <w:t xml:space="preserve">Tel. </w:t>
      </w:r>
      <w:r w:rsidR="009B09BF">
        <w:rPr>
          <w:snapToGrid w:val="0"/>
          <w:color w:val="000000"/>
        </w:rPr>
        <w:t xml:space="preserve">06445941 - Fax 064941526  </w:t>
      </w:r>
    </w:p>
    <w:p w14:paraId="5688CD7F" w14:textId="77777777" w:rsidR="009B09BF" w:rsidRDefault="009B09BF" w:rsidP="009B09BF">
      <w:pPr>
        <w:widowControl w:val="0"/>
        <w:tabs>
          <w:tab w:val="left" w:pos="90"/>
          <w:tab w:val="left" w:pos="2711"/>
        </w:tabs>
        <w:rPr>
          <w:snapToGrid w:val="0"/>
          <w:color w:val="000000"/>
          <w:sz w:val="23"/>
        </w:rPr>
      </w:pPr>
      <w:r>
        <w:rPr>
          <w:b/>
          <w:snapToGrid w:val="0"/>
          <w:color w:val="000080"/>
        </w:rPr>
        <w:t xml:space="preserve">                   </w:t>
      </w:r>
      <w:r>
        <w:rPr>
          <w:rFonts w:ascii="MS Sans Serif" w:hAnsi="MS Sans Serif"/>
          <w:snapToGrid w:val="0"/>
          <w:sz w:val="24"/>
        </w:rPr>
        <w:t xml:space="preserve">                     </w:t>
      </w:r>
      <w:r>
        <w:rPr>
          <w:snapToGrid w:val="0"/>
          <w:color w:val="000000"/>
        </w:rPr>
        <w:t xml:space="preserve">E-mail consolato.roma@mfa.gov.tr </w:t>
      </w:r>
    </w:p>
    <w:p w14:paraId="5940562E" w14:textId="77777777" w:rsidR="00CB26B5" w:rsidRDefault="004944D8" w:rsidP="007E225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CB26B5">
        <w:rPr>
          <w:snapToGrid w:val="0"/>
          <w:color w:val="000000"/>
        </w:rPr>
        <w:t>Tutto il terri</w:t>
      </w:r>
      <w:r w:rsidR="007E225C">
        <w:rPr>
          <w:snapToGrid w:val="0"/>
          <w:color w:val="000000"/>
        </w:rPr>
        <w:t>torio della Repubblica Italiana.</w:t>
      </w:r>
    </w:p>
    <w:p w14:paraId="143702C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D72142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3C7C458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790FA9">
        <w:rPr>
          <w:snapToGrid w:val="0"/>
          <w:color w:val="000000"/>
        </w:rPr>
        <w:t>Antonio Canova</w:t>
      </w:r>
      <w:r>
        <w:rPr>
          <w:snapToGrid w:val="0"/>
          <w:color w:val="000000"/>
        </w:rPr>
        <w:t xml:space="preserve">, </w:t>
      </w:r>
      <w:r w:rsidR="00790FA9">
        <w:rPr>
          <w:snapToGrid w:val="0"/>
          <w:color w:val="000000"/>
        </w:rPr>
        <w:t>36</w:t>
      </w:r>
      <w:r>
        <w:rPr>
          <w:snapToGrid w:val="0"/>
          <w:color w:val="000000"/>
        </w:rPr>
        <w:t xml:space="preserve"> – 201</w:t>
      </w:r>
      <w:r w:rsidR="00790FA9">
        <w:rPr>
          <w:snapToGrid w:val="0"/>
          <w:color w:val="000000"/>
        </w:rPr>
        <w:t>45</w:t>
      </w:r>
      <w:r>
        <w:rPr>
          <w:snapToGrid w:val="0"/>
          <w:color w:val="000000"/>
        </w:rPr>
        <w:t xml:space="preserve"> Milano</w:t>
      </w:r>
    </w:p>
    <w:p w14:paraId="06835330" w14:textId="77777777" w:rsidR="004944D8" w:rsidRPr="00586E12" w:rsidRDefault="004944D8">
      <w:pPr>
        <w:widowControl w:val="0"/>
        <w:tabs>
          <w:tab w:val="left" w:pos="2321"/>
        </w:tabs>
        <w:rPr>
          <w:snapToGrid w:val="0"/>
          <w:color w:val="000000"/>
          <w:sz w:val="23"/>
          <w:lang w:val="fr-FR"/>
        </w:rPr>
      </w:pPr>
      <w:r>
        <w:rPr>
          <w:rFonts w:ascii="MS Sans Serif" w:hAnsi="MS Sans Serif"/>
          <w:snapToGrid w:val="0"/>
          <w:sz w:val="24"/>
        </w:rPr>
        <w:tab/>
      </w:r>
      <w:r w:rsidRPr="00586E12">
        <w:rPr>
          <w:snapToGrid w:val="0"/>
          <w:color w:val="000000"/>
          <w:lang w:val="fr-FR"/>
        </w:rPr>
        <w:t>Tel. 02</w:t>
      </w:r>
      <w:r w:rsidR="00340214" w:rsidRPr="00586E12">
        <w:rPr>
          <w:snapToGrid w:val="0"/>
          <w:color w:val="000000"/>
          <w:lang w:val="fr-FR"/>
        </w:rPr>
        <w:t>31</w:t>
      </w:r>
      <w:r w:rsidRPr="00586E12">
        <w:rPr>
          <w:snapToGrid w:val="0"/>
          <w:color w:val="000000"/>
          <w:lang w:val="fr-FR"/>
        </w:rPr>
        <w:t>8</w:t>
      </w:r>
      <w:r w:rsidR="00340214" w:rsidRPr="00586E12">
        <w:rPr>
          <w:snapToGrid w:val="0"/>
          <w:color w:val="000000"/>
          <w:lang w:val="fr-FR"/>
        </w:rPr>
        <w:t>368</w:t>
      </w:r>
      <w:r w:rsidRPr="00586E12">
        <w:rPr>
          <w:snapToGrid w:val="0"/>
          <w:color w:val="000000"/>
          <w:lang w:val="fr-FR"/>
        </w:rPr>
        <w:t>0</w:t>
      </w:r>
      <w:r w:rsidR="00340214" w:rsidRPr="00586E12">
        <w:rPr>
          <w:snapToGrid w:val="0"/>
          <w:color w:val="000000"/>
          <w:lang w:val="fr-FR"/>
        </w:rPr>
        <w:t>0</w:t>
      </w:r>
      <w:r w:rsidRPr="00586E12">
        <w:rPr>
          <w:snapToGrid w:val="0"/>
          <w:color w:val="000000"/>
          <w:lang w:val="fr-FR"/>
        </w:rPr>
        <w:t xml:space="preserve"> - Fax 02</w:t>
      </w:r>
      <w:r w:rsidR="00340214" w:rsidRPr="00586E12">
        <w:rPr>
          <w:snapToGrid w:val="0"/>
          <w:color w:val="000000"/>
          <w:lang w:val="fr-FR"/>
        </w:rPr>
        <w:t>31</w:t>
      </w:r>
      <w:r w:rsidRPr="00586E12">
        <w:rPr>
          <w:snapToGrid w:val="0"/>
          <w:color w:val="000000"/>
          <w:lang w:val="fr-FR"/>
        </w:rPr>
        <w:t>8</w:t>
      </w:r>
      <w:r w:rsidR="00340214" w:rsidRPr="00586E12">
        <w:rPr>
          <w:snapToGrid w:val="0"/>
          <w:color w:val="000000"/>
          <w:lang w:val="fr-FR"/>
        </w:rPr>
        <w:t>36</w:t>
      </w:r>
      <w:r w:rsidRPr="00586E12">
        <w:rPr>
          <w:snapToGrid w:val="0"/>
          <w:color w:val="000000"/>
          <w:lang w:val="fr-FR"/>
        </w:rPr>
        <w:t>8</w:t>
      </w:r>
      <w:r w:rsidR="00340214" w:rsidRPr="00586E12">
        <w:rPr>
          <w:snapToGrid w:val="0"/>
          <w:color w:val="000000"/>
          <w:lang w:val="fr-FR"/>
        </w:rPr>
        <w:t>50</w:t>
      </w:r>
    </w:p>
    <w:p w14:paraId="771B0C6F" w14:textId="2F1B41EB" w:rsidR="00B90D88" w:rsidRPr="00586E12" w:rsidRDefault="004944D8" w:rsidP="00B90D88">
      <w:pPr>
        <w:pStyle w:val="Sottotitolo"/>
        <w:rPr>
          <w:b w:val="0"/>
          <w:bCs w:val="0"/>
          <w:sz w:val="22"/>
          <w:lang w:val="fr-FR"/>
        </w:rPr>
      </w:pPr>
      <w:r w:rsidRPr="00586E12">
        <w:rPr>
          <w:rFonts w:ascii="MS Sans Serif" w:hAnsi="MS Sans Serif"/>
          <w:snapToGrid w:val="0"/>
          <w:lang w:val="fr-FR"/>
        </w:rPr>
        <w:tab/>
      </w:r>
      <w:r w:rsidR="00B90D88" w:rsidRPr="00586E12">
        <w:rPr>
          <w:rFonts w:ascii="MS Sans Serif" w:hAnsi="MS Sans Serif"/>
          <w:snapToGrid w:val="0"/>
          <w:lang w:val="fr-FR"/>
        </w:rPr>
        <w:tab/>
      </w:r>
      <w:r w:rsidR="00B90D88" w:rsidRPr="00586E12">
        <w:rPr>
          <w:rFonts w:ascii="MS Sans Serif" w:hAnsi="MS Sans Serif"/>
          <w:snapToGrid w:val="0"/>
          <w:lang w:val="fr-FR"/>
        </w:rPr>
        <w:tab/>
        <w:t xml:space="preserve">   </w:t>
      </w:r>
      <w:r w:rsidRPr="00586E12">
        <w:rPr>
          <w:b w:val="0"/>
          <w:snapToGrid w:val="0"/>
          <w:color w:val="000000"/>
          <w:sz w:val="20"/>
          <w:szCs w:val="20"/>
          <w:lang w:val="fr-FR"/>
        </w:rPr>
        <w:t>E-mail</w:t>
      </w:r>
      <w:r w:rsidRPr="00586E12">
        <w:rPr>
          <w:snapToGrid w:val="0"/>
          <w:color w:val="000000"/>
          <w:lang w:val="fr-FR"/>
        </w:rPr>
        <w:t xml:space="preserve"> </w:t>
      </w:r>
      <w:r w:rsidR="00B90D88" w:rsidRPr="00586E12">
        <w:rPr>
          <w:snapToGrid w:val="0"/>
          <w:color w:val="000000"/>
          <w:lang w:val="fr-FR"/>
        </w:rPr>
        <w:t xml:space="preserve"> </w:t>
      </w:r>
      <w:hyperlink r:id="rId535" w:history="1">
        <w:r w:rsidR="00340214" w:rsidRPr="00D86A04">
          <w:rPr>
            <w:rStyle w:val="Collegamentoipertestuale"/>
            <w:b w:val="0"/>
            <w:snapToGrid w:val="0"/>
            <w:color w:val="000000"/>
            <w:sz w:val="20"/>
            <w:szCs w:val="20"/>
            <w:u w:val="none"/>
            <w:lang w:val="fr-FR"/>
          </w:rPr>
          <w:t>milano.bk@mfa.gov.tr</w:t>
        </w:r>
      </w:hyperlink>
      <w:r w:rsidR="00340214" w:rsidRPr="00586E12">
        <w:rPr>
          <w:snapToGrid w:val="0"/>
          <w:color w:val="000000"/>
          <w:lang w:val="fr-FR"/>
        </w:rPr>
        <w:t xml:space="preserve">   </w:t>
      </w:r>
      <w:hyperlink r:id="rId536" w:history="1">
        <w:r w:rsidR="004A7FAB" w:rsidRPr="008B28A1">
          <w:rPr>
            <w:rStyle w:val="Collegamentoipertestuale"/>
            <w:b w:val="0"/>
            <w:bCs w:val="0"/>
            <w:sz w:val="20"/>
            <w:szCs w:val="20"/>
            <w:lang w:val="fr-FR"/>
          </w:rPr>
          <w:t>consolato.milano@mfa.gov.tr</w:t>
        </w:r>
      </w:hyperlink>
      <w:r w:rsidR="004A7FAB">
        <w:rPr>
          <w:b w:val="0"/>
          <w:bCs w:val="0"/>
          <w:sz w:val="20"/>
          <w:szCs w:val="20"/>
          <w:lang w:val="fr-FR"/>
        </w:rPr>
        <w:t xml:space="preserve"> </w:t>
      </w:r>
    </w:p>
    <w:p w14:paraId="63B900C6" w14:textId="77777777" w:rsidR="00340214" w:rsidRPr="00E87D68" w:rsidRDefault="00340214">
      <w:pPr>
        <w:widowControl w:val="0"/>
        <w:tabs>
          <w:tab w:val="left" w:pos="90"/>
          <w:tab w:val="left" w:pos="2321"/>
        </w:tabs>
        <w:spacing w:before="49"/>
        <w:rPr>
          <w:snapToGrid w:val="0"/>
          <w:color w:val="000000"/>
        </w:rPr>
      </w:pPr>
      <w:r w:rsidRPr="00586E12">
        <w:rPr>
          <w:b/>
          <w:snapToGrid w:val="0"/>
          <w:color w:val="000000"/>
          <w:lang w:val="fr-FR"/>
        </w:rPr>
        <w:tab/>
      </w:r>
      <w:r w:rsidRPr="00586E12">
        <w:rPr>
          <w:b/>
          <w:snapToGrid w:val="0"/>
          <w:color w:val="000000"/>
          <w:lang w:val="fr-FR"/>
        </w:rPr>
        <w:tab/>
      </w:r>
      <w:r w:rsidRPr="00E87D68">
        <w:rPr>
          <w:snapToGrid w:val="0"/>
          <w:color w:val="000000"/>
        </w:rPr>
        <w:t>Sito internet  http://milano.bk.mfa.gov.tr</w:t>
      </w:r>
    </w:p>
    <w:p w14:paraId="4B5F8EE9"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w:t>
      </w:r>
      <w:r w:rsidR="000E1180">
        <w:rPr>
          <w:snapToGrid w:val="0"/>
          <w:color w:val="000000"/>
        </w:rPr>
        <w:t xml:space="preserve">rdia, Piemonte, Liguria, Emilia </w:t>
      </w:r>
      <w:r>
        <w:rPr>
          <w:snapToGrid w:val="0"/>
          <w:color w:val="000000"/>
        </w:rPr>
        <w:t>Romagna, Marche, Valle d'Aosta, Friuli</w:t>
      </w:r>
      <w:r w:rsidR="000E1180">
        <w:rPr>
          <w:snapToGrid w:val="0"/>
          <w:color w:val="000000"/>
        </w:rPr>
        <w:t xml:space="preserve"> </w:t>
      </w:r>
      <w:r>
        <w:rPr>
          <w:snapToGrid w:val="0"/>
          <w:color w:val="000000"/>
        </w:rPr>
        <w:t xml:space="preserve">Venezia </w:t>
      </w:r>
    </w:p>
    <w:p w14:paraId="2BFA587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0E1180">
        <w:rPr>
          <w:snapToGrid w:val="0"/>
          <w:color w:val="000000"/>
        </w:rPr>
        <w:t xml:space="preserve">Giulia, Veneto, Trentino </w:t>
      </w:r>
      <w:r>
        <w:rPr>
          <w:snapToGrid w:val="0"/>
          <w:color w:val="000000"/>
        </w:rPr>
        <w:t>Alto A</w:t>
      </w:r>
      <w:r w:rsidR="009415E9">
        <w:rPr>
          <w:snapToGrid w:val="0"/>
          <w:color w:val="000000"/>
        </w:rPr>
        <w:t>dige</w:t>
      </w:r>
    </w:p>
    <w:p w14:paraId="3E207C3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49F92F" w14:textId="77777777" w:rsidR="001B6B44" w:rsidRDefault="001B6B44">
      <w:pPr>
        <w:widowControl w:val="0"/>
        <w:tabs>
          <w:tab w:val="left" w:pos="90"/>
        </w:tabs>
        <w:rPr>
          <w:snapToGrid w:val="0"/>
          <w:color w:val="000000"/>
        </w:rPr>
      </w:pPr>
      <w:r>
        <w:rPr>
          <w:snapToGrid w:val="0"/>
          <w:color w:val="000000"/>
        </w:rPr>
        <w:t xml:space="preserve">Signor </w:t>
      </w:r>
      <w:r w:rsidR="009478AC">
        <w:rPr>
          <w:snapToGrid w:val="0"/>
          <w:color w:val="000000"/>
        </w:rPr>
        <w:t>ME</w:t>
      </w:r>
      <w:r w:rsidRPr="001B6B44">
        <w:rPr>
          <w:snapToGrid w:val="0"/>
          <w:color w:val="000000"/>
        </w:rPr>
        <w:t>HMET ÖZÖKTEM</w:t>
      </w:r>
      <w:r>
        <w:rPr>
          <w:snapToGrid w:val="0"/>
          <w:color w:val="000000"/>
        </w:rPr>
        <w:t>, Console Generale (Exequatur 27 dicembre 2022)</w:t>
      </w:r>
    </w:p>
    <w:p w14:paraId="53E96A8C" w14:textId="77777777" w:rsidR="002A645A" w:rsidRPr="002A645A" w:rsidRDefault="002A645A">
      <w:pPr>
        <w:widowControl w:val="0"/>
        <w:tabs>
          <w:tab w:val="left" w:pos="90"/>
        </w:tabs>
        <w:rPr>
          <w:snapToGrid w:val="0"/>
          <w:color w:val="000000"/>
        </w:rPr>
      </w:pPr>
      <w:r w:rsidRPr="002A645A">
        <w:rPr>
          <w:snapToGrid w:val="0"/>
          <w:color w:val="000000"/>
        </w:rPr>
        <w:t xml:space="preserve">Signor </w:t>
      </w:r>
      <w:r w:rsidRPr="002A645A">
        <w:rPr>
          <w:color w:val="000000"/>
        </w:rPr>
        <w:t>ONUR TÜRKAN , Vice Console (1 settembre 2023)</w:t>
      </w:r>
    </w:p>
    <w:p w14:paraId="48169B33" w14:textId="6CA26C4D" w:rsidR="0024159F" w:rsidRDefault="002B24E3" w:rsidP="003448ED">
      <w:pPr>
        <w:widowControl w:val="0"/>
        <w:tabs>
          <w:tab w:val="left" w:pos="90"/>
        </w:tabs>
        <w:rPr>
          <w:snapToGrid w:val="0"/>
          <w:color w:val="000000"/>
        </w:rPr>
      </w:pPr>
      <w:r>
        <w:rPr>
          <w:snapToGrid w:val="0"/>
          <w:color w:val="000000"/>
        </w:rPr>
        <w:t>Signora FATMA ÖZGE Ö</w:t>
      </w:r>
      <w:r w:rsidR="0024159F">
        <w:rPr>
          <w:snapToGrid w:val="0"/>
          <w:color w:val="000000"/>
        </w:rPr>
        <w:t>ZDEMIR ALTOMONTE, Addetto Consolare (15 gennaio 2023)</w:t>
      </w:r>
    </w:p>
    <w:p w14:paraId="264CC414" w14:textId="2D56D0CF" w:rsidR="002B7D98" w:rsidRDefault="002B24E3" w:rsidP="003448ED">
      <w:pPr>
        <w:widowControl w:val="0"/>
        <w:tabs>
          <w:tab w:val="left" w:pos="90"/>
        </w:tabs>
        <w:rPr>
          <w:snapToGrid w:val="0"/>
          <w:color w:val="000000"/>
        </w:rPr>
      </w:pPr>
      <w:r>
        <w:rPr>
          <w:snapToGrid w:val="0"/>
          <w:color w:val="000000"/>
        </w:rPr>
        <w:t>Signor MEVLIT Ç</w:t>
      </w:r>
      <w:r w:rsidR="002B7D98">
        <w:rPr>
          <w:snapToGrid w:val="0"/>
          <w:color w:val="000000"/>
        </w:rPr>
        <w:t>ESIT, Addetto Consolare (1 febbraio 2023)</w:t>
      </w:r>
    </w:p>
    <w:p w14:paraId="6A0AF0DB" w14:textId="07D33052" w:rsidR="0080434E" w:rsidRDefault="00727A75" w:rsidP="003448ED">
      <w:pPr>
        <w:widowControl w:val="0"/>
        <w:tabs>
          <w:tab w:val="left" w:pos="90"/>
        </w:tabs>
        <w:rPr>
          <w:snapToGrid w:val="0"/>
          <w:color w:val="000000"/>
        </w:rPr>
      </w:pPr>
      <w:r>
        <w:rPr>
          <w:snapToGrid w:val="0"/>
          <w:color w:val="000000"/>
        </w:rPr>
        <w:t>Signora AYÇ</w:t>
      </w:r>
      <w:r w:rsidR="0080434E">
        <w:rPr>
          <w:snapToGrid w:val="0"/>
          <w:color w:val="000000"/>
        </w:rPr>
        <w:t>IN DURMUS, Addetto Consolare (1 febbraio 2023)</w:t>
      </w:r>
    </w:p>
    <w:p w14:paraId="29A1D54B" w14:textId="77777777" w:rsidR="004E3D0B" w:rsidRDefault="004E3D0B" w:rsidP="003448ED">
      <w:pPr>
        <w:widowControl w:val="0"/>
        <w:tabs>
          <w:tab w:val="left" w:pos="90"/>
        </w:tabs>
        <w:rPr>
          <w:snapToGrid w:val="0"/>
          <w:color w:val="000000"/>
        </w:rPr>
      </w:pPr>
      <w:r>
        <w:rPr>
          <w:snapToGrid w:val="0"/>
          <w:color w:val="000000"/>
        </w:rPr>
        <w:t>Signor ENDER DEMIRCAN, Addetto Consolare (15 febbraio 2023)</w:t>
      </w:r>
    </w:p>
    <w:p w14:paraId="408078AF" w14:textId="77777777" w:rsidR="006B3B8B" w:rsidRDefault="006B3B8B" w:rsidP="003448ED">
      <w:pPr>
        <w:widowControl w:val="0"/>
        <w:tabs>
          <w:tab w:val="left" w:pos="90"/>
        </w:tabs>
        <w:rPr>
          <w:snapToGrid w:val="0"/>
          <w:color w:val="000000"/>
        </w:rPr>
      </w:pPr>
      <w:r>
        <w:rPr>
          <w:snapToGrid w:val="0"/>
          <w:color w:val="000000"/>
        </w:rPr>
        <w:t>Signora TUGBA YILMAZ, Addetto Consolare aggiunto (15 gennaio 2024)</w:t>
      </w:r>
    </w:p>
    <w:p w14:paraId="1BA2B4A2" w14:textId="1D98165E" w:rsidR="00EE3B80" w:rsidRDefault="00727A75" w:rsidP="003448ED">
      <w:pPr>
        <w:widowControl w:val="0"/>
        <w:tabs>
          <w:tab w:val="left" w:pos="90"/>
        </w:tabs>
        <w:rPr>
          <w:snapToGrid w:val="0"/>
          <w:color w:val="000000"/>
        </w:rPr>
      </w:pPr>
      <w:r>
        <w:rPr>
          <w:snapToGrid w:val="0"/>
          <w:color w:val="000000"/>
          <w:lang w:val="en-US"/>
        </w:rPr>
        <w:t>Signor AHMET ERKAN Ç</w:t>
      </w:r>
      <w:r w:rsidR="00EE3B80" w:rsidRPr="00EE3B80">
        <w:rPr>
          <w:snapToGrid w:val="0"/>
          <w:color w:val="000000"/>
          <w:lang w:val="en-US"/>
        </w:rPr>
        <w:t xml:space="preserve">ETINKAYIS, </w:t>
      </w:r>
      <w:proofErr w:type="spellStart"/>
      <w:r w:rsidR="00EE3B80" w:rsidRPr="00EE3B80">
        <w:rPr>
          <w:snapToGrid w:val="0"/>
          <w:color w:val="000000"/>
          <w:lang w:val="en-US"/>
        </w:rPr>
        <w:t>Addetto</w:t>
      </w:r>
      <w:proofErr w:type="spellEnd"/>
      <w:r w:rsidR="00EE3B80" w:rsidRPr="00EE3B80">
        <w:rPr>
          <w:snapToGrid w:val="0"/>
          <w:color w:val="000000"/>
          <w:lang w:val="en-US"/>
        </w:rPr>
        <w:t xml:space="preserve"> </w:t>
      </w:r>
      <w:proofErr w:type="spellStart"/>
      <w:r w:rsidR="00EE3B80" w:rsidRPr="00EE3B80">
        <w:rPr>
          <w:snapToGrid w:val="0"/>
          <w:color w:val="000000"/>
          <w:lang w:val="en-US"/>
        </w:rPr>
        <w:t>A</w:t>
      </w:r>
      <w:r w:rsidR="00EE3B80">
        <w:rPr>
          <w:snapToGrid w:val="0"/>
          <w:color w:val="000000"/>
          <w:lang w:val="en-US"/>
        </w:rPr>
        <w:t>ff</w:t>
      </w:r>
      <w:proofErr w:type="spellEnd"/>
      <w:r w:rsidR="00EE3B80">
        <w:rPr>
          <w:snapToGrid w:val="0"/>
          <w:color w:val="000000"/>
          <w:lang w:val="en-US"/>
        </w:rPr>
        <w:t xml:space="preserve">. </w:t>
      </w:r>
      <w:r w:rsidR="00EE3B80" w:rsidRPr="00EE3B80">
        <w:rPr>
          <w:snapToGrid w:val="0"/>
          <w:color w:val="000000"/>
        </w:rPr>
        <w:t>Commerciali (15 febbraio 2022)</w:t>
      </w:r>
    </w:p>
    <w:p w14:paraId="4BF86346" w14:textId="77777777" w:rsidR="00DE2909" w:rsidRDefault="00DE2909" w:rsidP="003448ED">
      <w:pPr>
        <w:widowControl w:val="0"/>
        <w:tabs>
          <w:tab w:val="left" w:pos="90"/>
        </w:tabs>
        <w:rPr>
          <w:snapToGrid w:val="0"/>
          <w:color w:val="000000"/>
        </w:rPr>
      </w:pPr>
      <w:r>
        <w:rPr>
          <w:snapToGrid w:val="0"/>
          <w:color w:val="000000"/>
        </w:rPr>
        <w:t xml:space="preserve">Signor KADIR ESER, Addetto </w:t>
      </w:r>
      <w:proofErr w:type="spellStart"/>
      <w:r>
        <w:rPr>
          <w:snapToGrid w:val="0"/>
          <w:color w:val="000000"/>
        </w:rPr>
        <w:t>Aff</w:t>
      </w:r>
      <w:proofErr w:type="spellEnd"/>
      <w:r>
        <w:rPr>
          <w:snapToGrid w:val="0"/>
          <w:color w:val="000000"/>
        </w:rPr>
        <w:t>. Commerciali (29 marzo 2023)</w:t>
      </w:r>
    </w:p>
    <w:p w14:paraId="03611C8C" w14:textId="2AAF2E70" w:rsidR="009E7A1C" w:rsidRDefault="009E7A1C" w:rsidP="003448ED">
      <w:pPr>
        <w:widowControl w:val="0"/>
        <w:tabs>
          <w:tab w:val="left" w:pos="90"/>
        </w:tabs>
        <w:rPr>
          <w:snapToGrid w:val="0"/>
          <w:color w:val="000000"/>
        </w:rPr>
      </w:pPr>
      <w:r>
        <w:rPr>
          <w:snapToGrid w:val="0"/>
          <w:color w:val="000000"/>
        </w:rPr>
        <w:t>Signora SIBEL SATANA, Addetto Consolare (21 maggio 2025)</w:t>
      </w:r>
    </w:p>
    <w:p w14:paraId="191C3EFA" w14:textId="0923D5CF" w:rsidR="005234F0" w:rsidRPr="00EE3B80" w:rsidRDefault="005234F0" w:rsidP="003448ED">
      <w:pPr>
        <w:widowControl w:val="0"/>
        <w:tabs>
          <w:tab w:val="left" w:pos="90"/>
        </w:tabs>
        <w:rPr>
          <w:snapToGrid w:val="0"/>
          <w:color w:val="000000"/>
        </w:rPr>
      </w:pPr>
      <w:r>
        <w:rPr>
          <w:snapToGrid w:val="0"/>
          <w:color w:val="000000"/>
        </w:rPr>
        <w:t xml:space="preserve">Signora  </w:t>
      </w:r>
      <w:r w:rsidRPr="005234F0">
        <w:rPr>
          <w:snapToGrid w:val="0"/>
          <w:color w:val="000000"/>
        </w:rPr>
        <w:t>ESRA</w:t>
      </w:r>
      <w:r>
        <w:rPr>
          <w:snapToGrid w:val="0"/>
          <w:color w:val="000000"/>
        </w:rPr>
        <w:t xml:space="preserve"> </w:t>
      </w:r>
      <w:r w:rsidRPr="005234F0">
        <w:rPr>
          <w:snapToGrid w:val="0"/>
          <w:color w:val="000000"/>
        </w:rPr>
        <w:t>AYHAN</w:t>
      </w:r>
      <w:r>
        <w:rPr>
          <w:snapToGrid w:val="0"/>
          <w:color w:val="000000"/>
        </w:rPr>
        <w:t>, Addetto Consolare (12 maggio 2025)</w:t>
      </w:r>
    </w:p>
    <w:p w14:paraId="130545A8" w14:textId="77777777" w:rsidR="001F5A8C" w:rsidRDefault="001F5A8C" w:rsidP="001F5A8C">
      <w:pPr>
        <w:widowControl w:val="0"/>
        <w:tabs>
          <w:tab w:val="left" w:pos="90"/>
        </w:tabs>
        <w:spacing w:before="550"/>
        <w:rPr>
          <w:b/>
          <w:snapToGrid w:val="0"/>
          <w:color w:val="000080"/>
          <w:sz w:val="26"/>
          <w:u w:val="single"/>
        </w:rPr>
      </w:pPr>
      <w:r>
        <w:rPr>
          <w:b/>
          <w:snapToGrid w:val="0"/>
          <w:color w:val="000080"/>
          <w:u w:val="single"/>
        </w:rPr>
        <w:t xml:space="preserve">ANCONA - CONSOLATO GENERALE ONORARIO   </w:t>
      </w:r>
    </w:p>
    <w:p w14:paraId="4C4DED9C" w14:textId="77777777" w:rsidR="001F5A8C" w:rsidRDefault="001F5A8C" w:rsidP="001F5A8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D3D28">
        <w:rPr>
          <w:snapToGrid w:val="0"/>
          <w:color w:val="000000"/>
        </w:rPr>
        <w:t xml:space="preserve">Via </w:t>
      </w:r>
      <w:r w:rsidR="003D270A">
        <w:rPr>
          <w:snapToGrid w:val="0"/>
          <w:color w:val="000000"/>
        </w:rPr>
        <w:t>Rupi Ventinove Settembre</w:t>
      </w:r>
      <w:r>
        <w:rPr>
          <w:snapToGrid w:val="0"/>
          <w:color w:val="000000"/>
        </w:rPr>
        <w:t>, 2</w:t>
      </w:r>
      <w:r w:rsidR="003D270A">
        <w:rPr>
          <w:snapToGrid w:val="0"/>
          <w:color w:val="000000"/>
        </w:rPr>
        <w:t>/O</w:t>
      </w:r>
      <w:r>
        <w:rPr>
          <w:snapToGrid w:val="0"/>
          <w:color w:val="000000"/>
        </w:rPr>
        <w:t xml:space="preserve"> - </w:t>
      </w:r>
      <w:r w:rsidR="006D3D28">
        <w:rPr>
          <w:snapToGrid w:val="0"/>
          <w:color w:val="000000"/>
        </w:rPr>
        <w:t>6</w:t>
      </w:r>
      <w:r>
        <w:rPr>
          <w:snapToGrid w:val="0"/>
          <w:color w:val="000000"/>
        </w:rPr>
        <w:t>012</w:t>
      </w:r>
      <w:r w:rsidR="003D270A">
        <w:rPr>
          <w:snapToGrid w:val="0"/>
          <w:color w:val="000000"/>
        </w:rPr>
        <w:t>5</w:t>
      </w:r>
      <w:r>
        <w:rPr>
          <w:snapToGrid w:val="0"/>
          <w:color w:val="000000"/>
        </w:rPr>
        <w:t xml:space="preserve"> </w:t>
      </w:r>
      <w:r w:rsidR="006D3D28">
        <w:rPr>
          <w:snapToGrid w:val="0"/>
          <w:color w:val="000000"/>
        </w:rPr>
        <w:t>Ancona</w:t>
      </w:r>
      <w:r>
        <w:rPr>
          <w:snapToGrid w:val="0"/>
          <w:color w:val="000000"/>
        </w:rPr>
        <w:t xml:space="preserve"> </w:t>
      </w:r>
    </w:p>
    <w:p w14:paraId="64A1609F" w14:textId="77777777" w:rsidR="006D3D28" w:rsidRDefault="001F5A8C" w:rsidP="001F5A8C">
      <w:pPr>
        <w:widowControl w:val="0"/>
        <w:tabs>
          <w:tab w:val="left" w:pos="2321"/>
        </w:tabs>
        <w:rPr>
          <w:snapToGrid w:val="0"/>
          <w:color w:val="000000"/>
        </w:rPr>
      </w:pPr>
      <w:r>
        <w:rPr>
          <w:rFonts w:ascii="MS Sans Serif" w:hAnsi="MS Sans Serif"/>
          <w:snapToGrid w:val="0"/>
          <w:sz w:val="24"/>
        </w:rPr>
        <w:tab/>
      </w:r>
      <w:r>
        <w:rPr>
          <w:snapToGrid w:val="0"/>
          <w:color w:val="000000"/>
        </w:rPr>
        <w:t>Tel. 3</w:t>
      </w:r>
      <w:r w:rsidR="006D3D28">
        <w:rPr>
          <w:snapToGrid w:val="0"/>
          <w:color w:val="000000"/>
        </w:rPr>
        <w:t>93</w:t>
      </w:r>
      <w:r>
        <w:rPr>
          <w:snapToGrid w:val="0"/>
          <w:color w:val="000000"/>
        </w:rPr>
        <w:t>06</w:t>
      </w:r>
      <w:r w:rsidR="006D3D28">
        <w:rPr>
          <w:snapToGrid w:val="0"/>
          <w:color w:val="000000"/>
        </w:rPr>
        <w:t>22</w:t>
      </w:r>
      <w:r>
        <w:rPr>
          <w:snapToGrid w:val="0"/>
          <w:color w:val="000000"/>
        </w:rPr>
        <w:t>9</w:t>
      </w:r>
      <w:r w:rsidR="006D3D28">
        <w:rPr>
          <w:snapToGrid w:val="0"/>
          <w:color w:val="000000"/>
        </w:rPr>
        <w:t>00</w:t>
      </w:r>
      <w:r w:rsidR="003D270A">
        <w:rPr>
          <w:snapToGrid w:val="0"/>
          <w:color w:val="000000"/>
        </w:rPr>
        <w:t xml:space="preserve">  3934901111</w:t>
      </w:r>
    </w:p>
    <w:p w14:paraId="1E04A3A2" w14:textId="77777777" w:rsidR="001F5A8C" w:rsidRDefault="006D3D28" w:rsidP="001F5A8C">
      <w:pPr>
        <w:widowControl w:val="0"/>
        <w:tabs>
          <w:tab w:val="left" w:pos="2321"/>
        </w:tabs>
        <w:rPr>
          <w:snapToGrid w:val="0"/>
          <w:color w:val="000000"/>
          <w:sz w:val="23"/>
        </w:rPr>
      </w:pPr>
      <w:r>
        <w:rPr>
          <w:snapToGrid w:val="0"/>
          <w:color w:val="000000"/>
        </w:rPr>
        <w:tab/>
        <w:t>E-mail  consolatoturchia@maurominestroni.it</w:t>
      </w:r>
      <w:r w:rsidR="001F5A8C">
        <w:rPr>
          <w:snapToGrid w:val="0"/>
          <w:color w:val="000000"/>
        </w:rPr>
        <w:t xml:space="preserve">  </w:t>
      </w:r>
    </w:p>
    <w:p w14:paraId="33063899" w14:textId="77777777" w:rsidR="001F5A8C" w:rsidRDefault="001F5A8C" w:rsidP="001F5A8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D3D28">
        <w:rPr>
          <w:snapToGrid w:val="0"/>
        </w:rPr>
        <w:t>M</w:t>
      </w:r>
      <w:r w:rsidRPr="006D3D28">
        <w:rPr>
          <w:snapToGrid w:val="0"/>
          <w:color w:val="000000"/>
        </w:rPr>
        <w:t>a</w:t>
      </w:r>
      <w:r w:rsidR="006D3D28" w:rsidRPr="006D3D28">
        <w:rPr>
          <w:snapToGrid w:val="0"/>
          <w:color w:val="000000"/>
        </w:rPr>
        <w:t>rche</w:t>
      </w:r>
      <w:r>
        <w:rPr>
          <w:snapToGrid w:val="0"/>
          <w:color w:val="000000"/>
        </w:rPr>
        <w:t xml:space="preserve">                     </w:t>
      </w:r>
    </w:p>
    <w:p w14:paraId="10B608A5" w14:textId="77777777" w:rsidR="001F5A8C" w:rsidRDefault="001F5A8C" w:rsidP="001F5A8C">
      <w:pPr>
        <w:widowControl w:val="0"/>
        <w:tabs>
          <w:tab w:val="left" w:pos="2321"/>
        </w:tabs>
        <w:rPr>
          <w:rFonts w:ascii="MS Sans Serif" w:hAnsi="MS Sans Serif"/>
          <w:snapToGrid w:val="0"/>
          <w:sz w:val="24"/>
        </w:rPr>
      </w:pPr>
    </w:p>
    <w:p w14:paraId="32766B39" w14:textId="77777777" w:rsidR="001F5A8C" w:rsidRPr="00C64F38" w:rsidRDefault="001F5A8C" w:rsidP="001F5A8C">
      <w:pPr>
        <w:widowControl w:val="0"/>
        <w:tabs>
          <w:tab w:val="left" w:pos="90"/>
        </w:tabs>
        <w:rPr>
          <w:snapToGrid w:val="0"/>
          <w:color w:val="000000"/>
        </w:rPr>
      </w:pPr>
      <w:r>
        <w:rPr>
          <w:snapToGrid w:val="0"/>
          <w:color w:val="000000"/>
        </w:rPr>
        <w:t xml:space="preserve">Signor </w:t>
      </w:r>
      <w:r w:rsidR="006D3D28">
        <w:rPr>
          <w:snapToGrid w:val="0"/>
          <w:color w:val="000000"/>
        </w:rPr>
        <w:t>MAURO</w:t>
      </w:r>
      <w:r>
        <w:rPr>
          <w:snapToGrid w:val="0"/>
          <w:color w:val="000000"/>
        </w:rPr>
        <w:t xml:space="preserve"> </w:t>
      </w:r>
      <w:r w:rsidR="006D3D28">
        <w:rPr>
          <w:snapToGrid w:val="0"/>
          <w:color w:val="000000"/>
        </w:rPr>
        <w:t>MINESTRONI</w:t>
      </w:r>
      <w:r>
        <w:rPr>
          <w:snapToGrid w:val="0"/>
          <w:color w:val="000000"/>
        </w:rPr>
        <w:t>, Console Generale Onorario (</w:t>
      </w:r>
      <w:r w:rsidR="00AB582A">
        <w:rPr>
          <w:snapToGrid w:val="0"/>
          <w:color w:val="000000"/>
        </w:rPr>
        <w:t>Rinnovo e</w:t>
      </w:r>
      <w:r>
        <w:rPr>
          <w:snapToGrid w:val="0"/>
          <w:color w:val="000000"/>
        </w:rPr>
        <w:t xml:space="preserve">xequatur </w:t>
      </w:r>
      <w:r w:rsidR="00AB582A">
        <w:rPr>
          <w:snapToGrid w:val="0"/>
          <w:color w:val="000000"/>
        </w:rPr>
        <w:t>2</w:t>
      </w:r>
      <w:r w:rsidR="006D3D28">
        <w:rPr>
          <w:snapToGrid w:val="0"/>
          <w:color w:val="000000"/>
        </w:rPr>
        <w:t>7</w:t>
      </w:r>
      <w:r>
        <w:rPr>
          <w:snapToGrid w:val="0"/>
          <w:color w:val="000000"/>
        </w:rPr>
        <w:t xml:space="preserve"> </w:t>
      </w:r>
      <w:r w:rsidR="00AB582A">
        <w:rPr>
          <w:snapToGrid w:val="0"/>
          <w:color w:val="000000"/>
        </w:rPr>
        <w:t>settembre</w:t>
      </w:r>
      <w:r>
        <w:rPr>
          <w:snapToGrid w:val="0"/>
          <w:color w:val="000000"/>
        </w:rPr>
        <w:t xml:space="preserve"> 20</w:t>
      </w:r>
      <w:r w:rsidR="009F5F2C">
        <w:rPr>
          <w:snapToGrid w:val="0"/>
          <w:color w:val="000000"/>
        </w:rPr>
        <w:t>21</w:t>
      </w:r>
      <w:r>
        <w:rPr>
          <w:snapToGrid w:val="0"/>
          <w:color w:val="000000"/>
        </w:rPr>
        <w:t xml:space="preserve">) </w:t>
      </w:r>
    </w:p>
    <w:p w14:paraId="03FC35E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BARI - CONSOLATO GENERALE ONORARIO   </w:t>
      </w:r>
    </w:p>
    <w:p w14:paraId="7DACFB1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54F56">
        <w:rPr>
          <w:snapToGrid w:val="0"/>
          <w:color w:val="000000"/>
        </w:rPr>
        <w:t>Abate Gimma</w:t>
      </w:r>
      <w:r>
        <w:rPr>
          <w:snapToGrid w:val="0"/>
          <w:color w:val="000000"/>
        </w:rPr>
        <w:t>,</w:t>
      </w:r>
      <w:r w:rsidR="00654F56">
        <w:rPr>
          <w:snapToGrid w:val="0"/>
          <w:color w:val="000000"/>
        </w:rPr>
        <w:t xml:space="preserve"> 148</w:t>
      </w:r>
      <w:r>
        <w:rPr>
          <w:snapToGrid w:val="0"/>
          <w:color w:val="000000"/>
        </w:rPr>
        <w:t xml:space="preserve"> - 7012</w:t>
      </w:r>
      <w:r w:rsidR="00654F56">
        <w:rPr>
          <w:snapToGrid w:val="0"/>
          <w:color w:val="000000"/>
        </w:rPr>
        <w:t>2</w:t>
      </w:r>
      <w:r>
        <w:rPr>
          <w:snapToGrid w:val="0"/>
          <w:color w:val="000000"/>
        </w:rPr>
        <w:t xml:space="preserve"> Bari </w:t>
      </w:r>
    </w:p>
    <w:p w14:paraId="7028A9B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654F56">
        <w:rPr>
          <w:snapToGrid w:val="0"/>
          <w:color w:val="000000"/>
        </w:rPr>
        <w:t xml:space="preserve">e fax </w:t>
      </w:r>
      <w:r>
        <w:rPr>
          <w:snapToGrid w:val="0"/>
          <w:color w:val="000000"/>
        </w:rPr>
        <w:t>080</w:t>
      </w:r>
      <w:r w:rsidR="00654F56">
        <w:rPr>
          <w:snapToGrid w:val="0"/>
          <w:color w:val="000000"/>
        </w:rPr>
        <w:t>5234075</w:t>
      </w:r>
      <w:r>
        <w:rPr>
          <w:snapToGrid w:val="0"/>
          <w:color w:val="000000"/>
        </w:rPr>
        <w:t xml:space="preserve">  </w:t>
      </w:r>
      <w:proofErr w:type="spellStart"/>
      <w:r>
        <w:rPr>
          <w:snapToGrid w:val="0"/>
          <w:color w:val="000000"/>
        </w:rPr>
        <w:t>cell</w:t>
      </w:r>
      <w:proofErr w:type="spellEnd"/>
      <w:r>
        <w:rPr>
          <w:snapToGrid w:val="0"/>
          <w:color w:val="000000"/>
        </w:rPr>
        <w:t>. 3</w:t>
      </w:r>
      <w:r w:rsidR="00654F56">
        <w:rPr>
          <w:snapToGrid w:val="0"/>
          <w:color w:val="000000"/>
        </w:rPr>
        <w:t>35521</w:t>
      </w:r>
      <w:r>
        <w:rPr>
          <w:snapToGrid w:val="0"/>
          <w:color w:val="000000"/>
        </w:rPr>
        <w:t>99</w:t>
      </w:r>
      <w:r w:rsidR="00654F56">
        <w:rPr>
          <w:snapToGrid w:val="0"/>
          <w:color w:val="000000"/>
        </w:rPr>
        <w:t>11</w:t>
      </w:r>
      <w:r>
        <w:rPr>
          <w:snapToGrid w:val="0"/>
          <w:color w:val="000000"/>
        </w:rPr>
        <w:t xml:space="preserve">  </w:t>
      </w:r>
    </w:p>
    <w:p w14:paraId="6302E881"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w:t>
      </w:r>
      <w:r w:rsidR="00622821">
        <w:rPr>
          <w:snapToGrid w:val="0"/>
          <w:color w:val="000000"/>
        </w:rPr>
        <w:t>uglia (eccetto la Città di Brindisi)</w:t>
      </w:r>
      <w:r>
        <w:rPr>
          <w:snapToGrid w:val="0"/>
          <w:color w:val="000000"/>
        </w:rPr>
        <w:t xml:space="preserve">               </w:t>
      </w:r>
    </w:p>
    <w:p w14:paraId="019E8ACA" w14:textId="77777777" w:rsidR="004944D8" w:rsidRDefault="004944D8">
      <w:pPr>
        <w:widowControl w:val="0"/>
        <w:tabs>
          <w:tab w:val="left" w:pos="2321"/>
        </w:tabs>
        <w:rPr>
          <w:rFonts w:ascii="MS Sans Serif" w:hAnsi="MS Sans Serif"/>
          <w:snapToGrid w:val="0"/>
          <w:sz w:val="24"/>
        </w:rPr>
      </w:pPr>
    </w:p>
    <w:p w14:paraId="3A3F0667" w14:textId="77777777" w:rsidR="004944D8" w:rsidRDefault="004944D8">
      <w:pPr>
        <w:widowControl w:val="0"/>
        <w:tabs>
          <w:tab w:val="left" w:pos="2321"/>
        </w:tabs>
        <w:rPr>
          <w:snapToGrid w:val="0"/>
          <w:color w:val="000000"/>
          <w:sz w:val="23"/>
        </w:rPr>
      </w:pPr>
      <w:r>
        <w:rPr>
          <w:snapToGrid w:val="0"/>
          <w:color w:val="000000"/>
        </w:rPr>
        <w:t xml:space="preserve">Signor FRANCESCO DIVELLA, Console Generale Onorario (Rinnovo Exequatur </w:t>
      </w:r>
      <w:r w:rsidR="001F3A79">
        <w:rPr>
          <w:snapToGrid w:val="0"/>
          <w:color w:val="000000"/>
        </w:rPr>
        <w:t>26</w:t>
      </w:r>
      <w:r>
        <w:rPr>
          <w:snapToGrid w:val="0"/>
          <w:color w:val="000000"/>
        </w:rPr>
        <w:t xml:space="preserve"> </w:t>
      </w:r>
      <w:r w:rsidR="001F3A79">
        <w:rPr>
          <w:snapToGrid w:val="0"/>
          <w:color w:val="000000"/>
        </w:rPr>
        <w:t>lugli</w:t>
      </w:r>
      <w:r>
        <w:rPr>
          <w:snapToGrid w:val="0"/>
          <w:color w:val="000000"/>
        </w:rPr>
        <w:t xml:space="preserve">o </w:t>
      </w:r>
      <w:r w:rsidR="00167F9F">
        <w:rPr>
          <w:snapToGrid w:val="0"/>
          <w:color w:val="000000"/>
        </w:rPr>
        <w:t>2023)</w:t>
      </w:r>
    </w:p>
    <w:p w14:paraId="1EE57EE7" w14:textId="77777777" w:rsidR="005A579C" w:rsidRDefault="005A579C">
      <w:pPr>
        <w:widowControl w:val="0"/>
        <w:tabs>
          <w:tab w:val="left" w:pos="90"/>
        </w:tabs>
        <w:spacing w:before="550"/>
        <w:rPr>
          <w:b/>
          <w:snapToGrid w:val="0"/>
          <w:color w:val="000080"/>
          <w:u w:val="single"/>
        </w:rPr>
      </w:pPr>
    </w:p>
    <w:p w14:paraId="65422EEB" w14:textId="77777777" w:rsidR="005A579C" w:rsidRDefault="00C14203" w:rsidP="005A579C">
      <w:pPr>
        <w:widowControl w:val="0"/>
        <w:tabs>
          <w:tab w:val="left" w:pos="90"/>
        </w:tabs>
        <w:jc w:val="right"/>
        <w:rPr>
          <w:b/>
          <w:snapToGrid w:val="0"/>
          <w:color w:val="000000"/>
        </w:rPr>
      </w:pPr>
      <w:r>
        <w:rPr>
          <w:b/>
          <w:snapToGrid w:val="0"/>
          <w:color w:val="000000"/>
          <w:sz w:val="16"/>
        </w:rPr>
        <w:br w:type="page"/>
      </w:r>
      <w:r w:rsidR="005A579C">
        <w:rPr>
          <w:b/>
          <w:snapToGrid w:val="0"/>
          <w:color w:val="000000"/>
          <w:sz w:val="16"/>
        </w:rPr>
        <w:t>TURCHIA</w:t>
      </w:r>
    </w:p>
    <w:p w14:paraId="370EE6C1" w14:textId="77777777" w:rsidR="00392C93" w:rsidRPr="009F2E91" w:rsidRDefault="00392C93" w:rsidP="00392C93">
      <w:pPr>
        <w:widowControl w:val="0"/>
        <w:tabs>
          <w:tab w:val="left" w:pos="90"/>
        </w:tabs>
        <w:rPr>
          <w:b/>
          <w:snapToGrid w:val="0"/>
          <w:color w:val="000080"/>
          <w:sz w:val="24"/>
          <w:szCs w:val="24"/>
          <w:u w:val="single"/>
        </w:rPr>
      </w:pPr>
    </w:p>
    <w:p w14:paraId="51B75DD8" w14:textId="77777777" w:rsidR="00724332" w:rsidRDefault="00724332" w:rsidP="00392C93">
      <w:pPr>
        <w:widowControl w:val="0"/>
        <w:tabs>
          <w:tab w:val="left" w:pos="90"/>
        </w:tabs>
        <w:rPr>
          <w:b/>
          <w:snapToGrid w:val="0"/>
          <w:color w:val="000080"/>
          <w:u w:val="single"/>
        </w:rPr>
      </w:pPr>
    </w:p>
    <w:p w14:paraId="0297F83F" w14:textId="77777777" w:rsidR="00313C84" w:rsidRDefault="00313C84" w:rsidP="00392C93">
      <w:pPr>
        <w:widowControl w:val="0"/>
        <w:tabs>
          <w:tab w:val="left" w:pos="90"/>
        </w:tabs>
        <w:rPr>
          <w:b/>
          <w:snapToGrid w:val="0"/>
          <w:color w:val="000080"/>
          <w:sz w:val="26"/>
          <w:u w:val="single"/>
        </w:rPr>
      </w:pPr>
      <w:r>
        <w:rPr>
          <w:b/>
          <w:snapToGrid w:val="0"/>
          <w:color w:val="000080"/>
          <w:u w:val="single"/>
        </w:rPr>
        <w:t xml:space="preserve">BRINDISI - CONSOLATO GENERALE ONORARIO   </w:t>
      </w:r>
    </w:p>
    <w:p w14:paraId="1B1B3506" w14:textId="77777777" w:rsidR="00C249A9" w:rsidRDefault="00313C84" w:rsidP="00C249A9">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p>
    <w:p w14:paraId="7DCDDA21" w14:textId="77777777" w:rsidR="00313C84" w:rsidRDefault="00E44FE6" w:rsidP="00313C84">
      <w:pPr>
        <w:widowControl w:val="0"/>
        <w:tabs>
          <w:tab w:val="left" w:pos="2321"/>
        </w:tabs>
        <w:rPr>
          <w:snapToGrid w:val="0"/>
          <w:color w:val="000000"/>
          <w:sz w:val="23"/>
        </w:rPr>
      </w:pPr>
      <w:r>
        <w:rPr>
          <w:snapToGrid w:val="0"/>
          <w:color w:val="000000"/>
        </w:rPr>
        <w:t xml:space="preserve"> </w:t>
      </w:r>
    </w:p>
    <w:p w14:paraId="5D36289C" w14:textId="77777777" w:rsidR="00313C84" w:rsidRDefault="00313C84" w:rsidP="00313C8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Città di Brindisi                     </w:t>
      </w:r>
    </w:p>
    <w:p w14:paraId="01C0D5FF" w14:textId="77777777" w:rsidR="00313C84" w:rsidRDefault="00313C84" w:rsidP="00313C84">
      <w:pPr>
        <w:widowControl w:val="0"/>
        <w:tabs>
          <w:tab w:val="left" w:pos="2321"/>
        </w:tabs>
        <w:rPr>
          <w:rFonts w:ascii="MS Sans Serif" w:hAnsi="MS Sans Serif"/>
          <w:snapToGrid w:val="0"/>
          <w:sz w:val="24"/>
        </w:rPr>
      </w:pPr>
    </w:p>
    <w:p w14:paraId="5DDE4BA3" w14:textId="77777777" w:rsidR="00313C84" w:rsidRDefault="00313C84" w:rsidP="00313C84">
      <w:pPr>
        <w:widowControl w:val="0"/>
        <w:tabs>
          <w:tab w:val="left" w:pos="90"/>
        </w:tabs>
        <w:rPr>
          <w:b/>
          <w:snapToGrid w:val="0"/>
          <w:color w:val="000080"/>
          <w:u w:val="single"/>
        </w:rPr>
      </w:pPr>
    </w:p>
    <w:p w14:paraId="3408884E" w14:textId="77777777" w:rsidR="005C0EB5" w:rsidRPr="005C0EB5" w:rsidRDefault="005C0EB5" w:rsidP="005C0EB5">
      <w:pPr>
        <w:widowControl w:val="0"/>
        <w:tabs>
          <w:tab w:val="left" w:pos="90"/>
          <w:tab w:val="left" w:pos="2321"/>
        </w:tabs>
        <w:rPr>
          <w:snapToGrid w:val="0"/>
          <w:color w:val="000000"/>
        </w:rPr>
      </w:pPr>
    </w:p>
    <w:p w14:paraId="4661EBE2" w14:textId="77777777" w:rsidR="004944D8" w:rsidRDefault="005A579C" w:rsidP="005C0EB5">
      <w:pPr>
        <w:widowControl w:val="0"/>
        <w:tabs>
          <w:tab w:val="left" w:pos="90"/>
        </w:tabs>
        <w:rPr>
          <w:b/>
          <w:snapToGrid w:val="0"/>
          <w:color w:val="000080"/>
          <w:sz w:val="26"/>
          <w:u w:val="single"/>
        </w:rPr>
      </w:pPr>
      <w:r>
        <w:rPr>
          <w:b/>
          <w:snapToGrid w:val="0"/>
          <w:color w:val="000080"/>
          <w:u w:val="single"/>
        </w:rPr>
        <w:t>G</w:t>
      </w:r>
      <w:r w:rsidR="004944D8">
        <w:rPr>
          <w:b/>
          <w:snapToGrid w:val="0"/>
          <w:color w:val="000080"/>
          <w:u w:val="single"/>
        </w:rPr>
        <w:t xml:space="preserve">ENOVA - CONSOLATO GENERALE ONORARIO   </w:t>
      </w:r>
    </w:p>
    <w:p w14:paraId="35A304E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 Ferrari, 4 - 16122 Genova </w:t>
      </w:r>
    </w:p>
    <w:p w14:paraId="49FF2C6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0102474313  0102474354 - Fax 0102474599  </w:t>
      </w:r>
    </w:p>
    <w:p w14:paraId="5D56CD7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Genova                   </w:t>
      </w:r>
    </w:p>
    <w:p w14:paraId="6614757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9EA4086" w14:textId="77777777" w:rsidR="004944D8" w:rsidRDefault="004944D8">
      <w:pPr>
        <w:widowControl w:val="0"/>
        <w:tabs>
          <w:tab w:val="left" w:pos="90"/>
        </w:tabs>
        <w:spacing w:before="23"/>
        <w:rPr>
          <w:snapToGrid w:val="0"/>
          <w:color w:val="000000"/>
        </w:rPr>
      </w:pPr>
      <w:r>
        <w:rPr>
          <w:snapToGrid w:val="0"/>
          <w:color w:val="000000"/>
        </w:rPr>
        <w:t xml:space="preserve">Signor GIOVANNI GUICCIARDI, Console Generale Onorario (Rinnovo exequatur 2 </w:t>
      </w:r>
      <w:r w:rsidR="00F95872">
        <w:rPr>
          <w:snapToGrid w:val="0"/>
          <w:color w:val="000000"/>
        </w:rPr>
        <w:t>maggio</w:t>
      </w:r>
      <w:r>
        <w:rPr>
          <w:snapToGrid w:val="0"/>
          <w:color w:val="000000"/>
        </w:rPr>
        <w:t xml:space="preserve"> </w:t>
      </w:r>
      <w:r w:rsidR="000E7F00">
        <w:rPr>
          <w:snapToGrid w:val="0"/>
          <w:color w:val="000000"/>
        </w:rPr>
        <w:t>2024</w:t>
      </w:r>
      <w:r>
        <w:rPr>
          <w:snapToGrid w:val="0"/>
          <w:color w:val="000000"/>
        </w:rPr>
        <w:t>)</w:t>
      </w:r>
    </w:p>
    <w:p w14:paraId="6ABA31AA" w14:textId="77777777" w:rsidR="00724332" w:rsidRDefault="00724332" w:rsidP="00724332">
      <w:pPr>
        <w:widowControl w:val="0"/>
        <w:tabs>
          <w:tab w:val="left" w:pos="90"/>
        </w:tabs>
        <w:rPr>
          <w:b/>
          <w:snapToGrid w:val="0"/>
          <w:color w:val="000080"/>
          <w:u w:val="single"/>
        </w:rPr>
      </w:pPr>
    </w:p>
    <w:p w14:paraId="0410308F" w14:textId="77777777" w:rsidR="00D57B51" w:rsidRDefault="00D57B51" w:rsidP="00724332">
      <w:pPr>
        <w:widowControl w:val="0"/>
        <w:tabs>
          <w:tab w:val="left" w:pos="90"/>
        </w:tabs>
        <w:rPr>
          <w:snapToGrid w:val="0"/>
          <w:color w:val="000000"/>
        </w:rPr>
      </w:pPr>
    </w:p>
    <w:p w14:paraId="7C23A3B4" w14:textId="77777777" w:rsidR="00D57B51" w:rsidRDefault="00D57B51" w:rsidP="00D57B51">
      <w:pPr>
        <w:widowControl w:val="0"/>
        <w:tabs>
          <w:tab w:val="left" w:pos="90"/>
        </w:tabs>
        <w:rPr>
          <w:b/>
          <w:snapToGrid w:val="0"/>
          <w:color w:val="000080"/>
          <w:sz w:val="26"/>
          <w:u w:val="single"/>
        </w:rPr>
      </w:pPr>
      <w:r>
        <w:rPr>
          <w:b/>
          <w:snapToGrid w:val="0"/>
          <w:color w:val="000080"/>
          <w:u w:val="single"/>
        </w:rPr>
        <w:t xml:space="preserve">RAVENNA - CONSOLATO GENERALE ONORARIO   </w:t>
      </w:r>
    </w:p>
    <w:p w14:paraId="7E4C34B6" w14:textId="77777777" w:rsidR="00D57B51" w:rsidRDefault="00D57B51" w:rsidP="00D57B5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Trieste, 90/a – IV piano - 48122 Ravenna </w:t>
      </w:r>
    </w:p>
    <w:p w14:paraId="4C8F21ED" w14:textId="77777777" w:rsidR="00D57B51" w:rsidRDefault="00D57B51" w:rsidP="00D57B51">
      <w:pPr>
        <w:widowControl w:val="0"/>
        <w:tabs>
          <w:tab w:val="left" w:pos="2321"/>
        </w:tabs>
        <w:rPr>
          <w:snapToGrid w:val="0"/>
          <w:color w:val="000000"/>
          <w:sz w:val="23"/>
        </w:rPr>
      </w:pPr>
      <w:r>
        <w:rPr>
          <w:rFonts w:ascii="MS Sans Serif" w:hAnsi="MS Sans Serif"/>
          <w:snapToGrid w:val="0"/>
          <w:sz w:val="24"/>
        </w:rPr>
        <w:tab/>
      </w:r>
      <w:r>
        <w:rPr>
          <w:snapToGrid w:val="0"/>
          <w:color w:val="000000"/>
        </w:rPr>
        <w:t>Tel. 0544422288 - Fax 0544597439</w:t>
      </w:r>
    </w:p>
    <w:p w14:paraId="2A156C06" w14:textId="77777777" w:rsidR="00D57B51" w:rsidRDefault="00D57B51" w:rsidP="00D57B5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37" w:history="1">
        <w:r w:rsidRPr="00272ACA">
          <w:rPr>
            <w:rStyle w:val="Collegamentoipertestuale"/>
            <w:snapToGrid w:val="0"/>
            <w:color w:val="000000"/>
            <w:u w:val="none"/>
          </w:rPr>
          <w:t>console@turkeyconsulateravenna.it</w:t>
        </w:r>
      </w:hyperlink>
      <w:r>
        <w:rPr>
          <w:snapToGrid w:val="0"/>
          <w:color w:val="000000"/>
        </w:rPr>
        <w:t xml:space="preserve">   info@mauc.it</w:t>
      </w:r>
    </w:p>
    <w:p w14:paraId="12DDDD60" w14:textId="77777777" w:rsidR="00D57B51" w:rsidRDefault="00D57B51" w:rsidP="00D57B51">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w:t>
      </w:r>
    </w:p>
    <w:p w14:paraId="64827261" w14:textId="77777777" w:rsidR="00D57B51" w:rsidRDefault="00D57B51" w:rsidP="00D57B51">
      <w:pPr>
        <w:widowControl w:val="0"/>
        <w:tabs>
          <w:tab w:val="left" w:pos="90"/>
        </w:tabs>
        <w:rPr>
          <w:snapToGrid w:val="0"/>
          <w:color w:val="000000"/>
        </w:rPr>
      </w:pPr>
    </w:p>
    <w:p w14:paraId="7B6AF084" w14:textId="4DD7E5F1" w:rsidR="00D57B51" w:rsidRDefault="00D57B51" w:rsidP="00D57B51">
      <w:pPr>
        <w:widowControl w:val="0"/>
        <w:tabs>
          <w:tab w:val="left" w:pos="90"/>
        </w:tabs>
        <w:rPr>
          <w:snapToGrid w:val="0"/>
          <w:color w:val="000000"/>
          <w:sz w:val="26"/>
        </w:rPr>
      </w:pPr>
      <w:r>
        <w:rPr>
          <w:snapToGrid w:val="0"/>
          <w:color w:val="000000"/>
        </w:rPr>
        <w:t xml:space="preserve">Signor MAURIZIO MAURO, Console Generale Onorario (Exequatur </w:t>
      </w:r>
      <w:r w:rsidR="00427D26">
        <w:rPr>
          <w:snapToGrid w:val="0"/>
          <w:color w:val="000000"/>
        </w:rPr>
        <w:t>18</w:t>
      </w:r>
      <w:r>
        <w:rPr>
          <w:snapToGrid w:val="0"/>
          <w:color w:val="000000"/>
        </w:rPr>
        <w:t xml:space="preserve"> luglio 202</w:t>
      </w:r>
      <w:r w:rsidR="00427D26">
        <w:rPr>
          <w:snapToGrid w:val="0"/>
          <w:color w:val="000000"/>
        </w:rPr>
        <w:t>5</w:t>
      </w:r>
      <w:r>
        <w:rPr>
          <w:snapToGrid w:val="0"/>
          <w:color w:val="000000"/>
        </w:rPr>
        <w:t>)</w:t>
      </w:r>
    </w:p>
    <w:p w14:paraId="5099ECC4" w14:textId="77777777" w:rsidR="00D57B51" w:rsidRDefault="00D57B51" w:rsidP="00D57B51">
      <w:pPr>
        <w:widowControl w:val="0"/>
        <w:tabs>
          <w:tab w:val="left" w:pos="90"/>
        </w:tabs>
        <w:rPr>
          <w:b/>
          <w:snapToGrid w:val="0"/>
          <w:color w:val="000080"/>
          <w:u w:val="single"/>
        </w:rPr>
      </w:pPr>
    </w:p>
    <w:p w14:paraId="3C1CFBF0" w14:textId="77777777" w:rsidR="00724332" w:rsidRDefault="00724332" w:rsidP="00724332">
      <w:pPr>
        <w:widowControl w:val="0"/>
        <w:tabs>
          <w:tab w:val="left" w:pos="90"/>
        </w:tabs>
        <w:rPr>
          <w:snapToGrid w:val="0"/>
          <w:color w:val="000000"/>
        </w:rPr>
      </w:pPr>
    </w:p>
    <w:p w14:paraId="3EF9ECC5" w14:textId="77777777" w:rsidR="004944D8" w:rsidRDefault="004944D8" w:rsidP="00724332">
      <w:pPr>
        <w:widowControl w:val="0"/>
        <w:tabs>
          <w:tab w:val="left" w:pos="90"/>
        </w:tabs>
        <w:rPr>
          <w:b/>
          <w:snapToGrid w:val="0"/>
          <w:color w:val="000080"/>
          <w:sz w:val="26"/>
          <w:u w:val="single"/>
        </w:rPr>
      </w:pPr>
      <w:r>
        <w:rPr>
          <w:b/>
          <w:snapToGrid w:val="0"/>
          <w:color w:val="000080"/>
          <w:u w:val="single"/>
        </w:rPr>
        <w:t xml:space="preserve">SIRACUSA - CONSOLATO GENERALE ONORARIO   </w:t>
      </w:r>
    </w:p>
    <w:p w14:paraId="14FD1F7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B86396">
        <w:rPr>
          <w:snapToGrid w:val="0"/>
          <w:color w:val="000000"/>
        </w:rPr>
        <w:t>Via</w:t>
      </w:r>
      <w:r w:rsidR="007C691D">
        <w:rPr>
          <w:snapToGrid w:val="0"/>
          <w:color w:val="000000"/>
        </w:rPr>
        <w:t>le Zecchino</w:t>
      </w:r>
      <w:r>
        <w:rPr>
          <w:snapToGrid w:val="0"/>
          <w:color w:val="000000"/>
        </w:rPr>
        <w:t xml:space="preserve">, </w:t>
      </w:r>
      <w:r w:rsidR="007C691D">
        <w:rPr>
          <w:snapToGrid w:val="0"/>
          <w:color w:val="000000"/>
        </w:rPr>
        <w:t>156</w:t>
      </w:r>
      <w:r w:rsidR="00006013">
        <w:rPr>
          <w:snapToGrid w:val="0"/>
          <w:color w:val="000000"/>
        </w:rPr>
        <w:t xml:space="preserve"> – XI piano</w:t>
      </w:r>
      <w:r>
        <w:rPr>
          <w:snapToGrid w:val="0"/>
          <w:color w:val="000000"/>
        </w:rPr>
        <w:t xml:space="preserve"> - 96100 Siracusa </w:t>
      </w:r>
    </w:p>
    <w:p w14:paraId="4DAC6F7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E51675">
        <w:rPr>
          <w:snapToGrid w:val="0"/>
          <w:color w:val="000000"/>
        </w:rPr>
        <w:t xml:space="preserve">0931983446 / </w:t>
      </w:r>
      <w:r>
        <w:rPr>
          <w:snapToGrid w:val="0"/>
          <w:color w:val="000000"/>
        </w:rPr>
        <w:t>3289059470 - Fax 0931</w:t>
      </w:r>
      <w:r w:rsidR="007C691D">
        <w:rPr>
          <w:snapToGrid w:val="0"/>
          <w:color w:val="000000"/>
        </w:rPr>
        <w:t>414271</w:t>
      </w:r>
      <w:r>
        <w:rPr>
          <w:snapToGrid w:val="0"/>
          <w:color w:val="000000"/>
        </w:rPr>
        <w:t xml:space="preserve">  </w:t>
      </w:r>
    </w:p>
    <w:p w14:paraId="6B3D2FA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C9443B">
        <w:rPr>
          <w:snapToGrid w:val="0"/>
          <w:color w:val="000000"/>
        </w:rPr>
        <w:t>console@</w:t>
      </w:r>
      <w:r>
        <w:rPr>
          <w:snapToGrid w:val="0"/>
          <w:color w:val="000000"/>
        </w:rPr>
        <w:t>consolatoturchiasiracusa.com</w:t>
      </w:r>
    </w:p>
    <w:p w14:paraId="2558EF95"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95" w:name="_Hlk198205651"/>
      <w:r w:rsidR="00F275D9">
        <w:rPr>
          <w:snapToGrid w:val="0"/>
          <w:color w:val="000000"/>
        </w:rPr>
        <w:t>Provinc</w:t>
      </w:r>
      <w:r>
        <w:rPr>
          <w:snapToGrid w:val="0"/>
          <w:color w:val="000000"/>
        </w:rPr>
        <w:t xml:space="preserve">e di Siracusa, Ragusa, Enna, Messina, Catania                      </w:t>
      </w:r>
      <w:bookmarkEnd w:id="95"/>
    </w:p>
    <w:p w14:paraId="5FEBF4AE" w14:textId="77777777" w:rsidR="00724332" w:rsidRDefault="00724332" w:rsidP="00724332">
      <w:pPr>
        <w:widowControl w:val="0"/>
        <w:tabs>
          <w:tab w:val="left" w:pos="90"/>
        </w:tabs>
        <w:rPr>
          <w:snapToGrid w:val="0"/>
          <w:color w:val="000000"/>
        </w:rPr>
      </w:pPr>
    </w:p>
    <w:p w14:paraId="7A1690F9" w14:textId="77777777" w:rsidR="004944D8" w:rsidRDefault="004944D8" w:rsidP="00724332">
      <w:pPr>
        <w:widowControl w:val="0"/>
        <w:tabs>
          <w:tab w:val="left" w:pos="90"/>
        </w:tabs>
        <w:rPr>
          <w:snapToGrid w:val="0"/>
          <w:color w:val="000000"/>
          <w:sz w:val="26"/>
        </w:rPr>
      </w:pPr>
      <w:r>
        <w:rPr>
          <w:snapToGrid w:val="0"/>
          <w:color w:val="000000"/>
        </w:rPr>
        <w:t xml:space="preserve">Signor DOMENICO ROMEO, Console Generale Onorario (Rinnovo exequatur </w:t>
      </w:r>
      <w:r w:rsidR="00692196">
        <w:rPr>
          <w:snapToGrid w:val="0"/>
          <w:color w:val="000000"/>
        </w:rPr>
        <w:t>2</w:t>
      </w:r>
      <w:r>
        <w:rPr>
          <w:snapToGrid w:val="0"/>
          <w:color w:val="000000"/>
        </w:rPr>
        <w:t xml:space="preserve"> </w:t>
      </w:r>
      <w:r w:rsidR="00692196">
        <w:rPr>
          <w:snapToGrid w:val="0"/>
          <w:color w:val="000000"/>
        </w:rPr>
        <w:t xml:space="preserve">settembre </w:t>
      </w:r>
      <w:r>
        <w:rPr>
          <w:snapToGrid w:val="0"/>
          <w:color w:val="000000"/>
        </w:rPr>
        <w:t>20</w:t>
      </w:r>
      <w:r w:rsidR="00692196">
        <w:rPr>
          <w:snapToGrid w:val="0"/>
          <w:color w:val="000000"/>
        </w:rPr>
        <w:t>20</w:t>
      </w:r>
      <w:r>
        <w:rPr>
          <w:snapToGrid w:val="0"/>
          <w:color w:val="000000"/>
        </w:rPr>
        <w:t>)</w:t>
      </w:r>
    </w:p>
    <w:p w14:paraId="4EC49186" w14:textId="77777777" w:rsidR="00724332" w:rsidRDefault="00724332" w:rsidP="00724332">
      <w:pPr>
        <w:widowControl w:val="0"/>
        <w:tabs>
          <w:tab w:val="left" w:pos="90"/>
        </w:tabs>
        <w:rPr>
          <w:b/>
          <w:snapToGrid w:val="0"/>
          <w:color w:val="000080"/>
          <w:u w:val="single"/>
        </w:rPr>
      </w:pPr>
    </w:p>
    <w:p w14:paraId="660F9F43" w14:textId="77777777" w:rsidR="00724332" w:rsidRDefault="00724332" w:rsidP="00724332">
      <w:pPr>
        <w:widowControl w:val="0"/>
        <w:tabs>
          <w:tab w:val="left" w:pos="90"/>
        </w:tabs>
        <w:rPr>
          <w:b/>
          <w:snapToGrid w:val="0"/>
          <w:color w:val="000080"/>
          <w:u w:val="single"/>
        </w:rPr>
      </w:pPr>
    </w:p>
    <w:p w14:paraId="005DC887" w14:textId="77777777" w:rsidR="004944D8" w:rsidRDefault="004944D8" w:rsidP="00724332">
      <w:pPr>
        <w:widowControl w:val="0"/>
        <w:tabs>
          <w:tab w:val="left" w:pos="90"/>
        </w:tabs>
        <w:rPr>
          <w:b/>
          <w:snapToGrid w:val="0"/>
          <w:color w:val="000080"/>
          <w:sz w:val="26"/>
          <w:u w:val="single"/>
        </w:rPr>
      </w:pPr>
      <w:r>
        <w:rPr>
          <w:b/>
          <w:snapToGrid w:val="0"/>
          <w:color w:val="000080"/>
          <w:u w:val="single"/>
        </w:rPr>
        <w:t xml:space="preserve">TRIESTE - CONSOLATO GENERALE ONORARIO   </w:t>
      </w:r>
    </w:p>
    <w:p w14:paraId="28E287D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Unità d'Italia, 7 - 34121 Trieste </w:t>
      </w:r>
    </w:p>
    <w:p w14:paraId="1581D75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0406702711 - Fax 04067027300  </w:t>
      </w:r>
    </w:p>
    <w:p w14:paraId="312EE81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w:t>
      </w:r>
      <w:r w:rsidR="004D2ED4">
        <w:rPr>
          <w:snapToGrid w:val="0"/>
          <w:color w:val="000000"/>
        </w:rPr>
        <w:t xml:space="preserve"> </w:t>
      </w:r>
      <w:r>
        <w:rPr>
          <w:snapToGrid w:val="0"/>
          <w:color w:val="000000"/>
        </w:rPr>
        <w:t>Venezia Giulia, Trentino</w:t>
      </w:r>
      <w:r w:rsidR="004D2ED4">
        <w:rPr>
          <w:snapToGrid w:val="0"/>
          <w:color w:val="000000"/>
        </w:rPr>
        <w:t xml:space="preserve"> </w:t>
      </w:r>
      <w:r>
        <w:rPr>
          <w:snapToGrid w:val="0"/>
          <w:color w:val="000000"/>
        </w:rPr>
        <w:t xml:space="preserve">Alto Adige                 </w:t>
      </w:r>
    </w:p>
    <w:p w14:paraId="6F8B939F" w14:textId="77777777" w:rsidR="00724332" w:rsidRDefault="00724332" w:rsidP="00724332">
      <w:pPr>
        <w:widowControl w:val="0"/>
        <w:tabs>
          <w:tab w:val="left" w:pos="90"/>
        </w:tabs>
        <w:rPr>
          <w:snapToGrid w:val="0"/>
          <w:color w:val="000000"/>
        </w:rPr>
      </w:pPr>
    </w:p>
    <w:p w14:paraId="58AB3AF6" w14:textId="77777777" w:rsidR="004944D8" w:rsidRDefault="004944D8" w:rsidP="00724332">
      <w:pPr>
        <w:widowControl w:val="0"/>
        <w:tabs>
          <w:tab w:val="left" w:pos="90"/>
        </w:tabs>
        <w:rPr>
          <w:snapToGrid w:val="0"/>
          <w:color w:val="000000"/>
          <w:sz w:val="26"/>
        </w:rPr>
      </w:pPr>
      <w:r>
        <w:rPr>
          <w:snapToGrid w:val="0"/>
          <w:color w:val="000000"/>
        </w:rPr>
        <w:t xml:space="preserve">Signor ENRICO SAMER, Console Generale Onorario (Rinnovo exequatur </w:t>
      </w:r>
      <w:r w:rsidR="001225B7">
        <w:rPr>
          <w:snapToGrid w:val="0"/>
          <w:color w:val="000000"/>
        </w:rPr>
        <w:t>24</w:t>
      </w:r>
      <w:r>
        <w:rPr>
          <w:snapToGrid w:val="0"/>
          <w:color w:val="000000"/>
        </w:rPr>
        <w:t xml:space="preserve"> </w:t>
      </w:r>
      <w:r w:rsidR="004D2ED4">
        <w:rPr>
          <w:snapToGrid w:val="0"/>
          <w:color w:val="000000"/>
        </w:rPr>
        <w:t>g</w:t>
      </w:r>
      <w:r w:rsidR="00672CCE">
        <w:rPr>
          <w:snapToGrid w:val="0"/>
          <w:color w:val="000000"/>
        </w:rPr>
        <w:t>i</w:t>
      </w:r>
      <w:r w:rsidR="001225B7">
        <w:rPr>
          <w:snapToGrid w:val="0"/>
          <w:color w:val="000000"/>
        </w:rPr>
        <w:t>ugn</w:t>
      </w:r>
      <w:r>
        <w:rPr>
          <w:snapToGrid w:val="0"/>
          <w:color w:val="000000"/>
        </w:rPr>
        <w:t>o 20</w:t>
      </w:r>
      <w:r w:rsidR="00BF02AE">
        <w:rPr>
          <w:snapToGrid w:val="0"/>
          <w:color w:val="000000"/>
        </w:rPr>
        <w:t>24</w:t>
      </w:r>
      <w:r>
        <w:rPr>
          <w:snapToGrid w:val="0"/>
          <w:color w:val="000000"/>
        </w:rPr>
        <w:t>)</w:t>
      </w:r>
    </w:p>
    <w:p w14:paraId="3C01E77A" w14:textId="77777777" w:rsidR="00724332" w:rsidRDefault="00724332" w:rsidP="00724332">
      <w:pPr>
        <w:widowControl w:val="0"/>
        <w:tabs>
          <w:tab w:val="left" w:pos="90"/>
        </w:tabs>
        <w:rPr>
          <w:b/>
          <w:snapToGrid w:val="0"/>
          <w:color w:val="000080"/>
          <w:u w:val="single"/>
        </w:rPr>
      </w:pPr>
    </w:p>
    <w:p w14:paraId="301A13AE" w14:textId="77777777" w:rsidR="009F76A6" w:rsidRDefault="009F76A6" w:rsidP="00C42F6D">
      <w:pPr>
        <w:widowControl w:val="0"/>
        <w:tabs>
          <w:tab w:val="left" w:pos="90"/>
        </w:tabs>
        <w:rPr>
          <w:snapToGrid w:val="0"/>
          <w:color w:val="000000"/>
        </w:rPr>
      </w:pPr>
    </w:p>
    <w:p w14:paraId="7371C450" w14:textId="77777777" w:rsidR="00C42F6D" w:rsidRDefault="00C42F6D" w:rsidP="00C42F6D">
      <w:pPr>
        <w:widowControl w:val="0"/>
        <w:tabs>
          <w:tab w:val="left" w:pos="90"/>
        </w:tabs>
        <w:rPr>
          <w:b/>
          <w:snapToGrid w:val="0"/>
          <w:color w:val="000080"/>
          <w:sz w:val="26"/>
          <w:u w:val="single"/>
        </w:rPr>
      </w:pPr>
      <w:r>
        <w:rPr>
          <w:b/>
          <w:snapToGrid w:val="0"/>
          <w:color w:val="000080"/>
          <w:u w:val="single"/>
        </w:rPr>
        <w:t xml:space="preserve">VENEZIA - CONSOLATO GENERALE ONORARIO   </w:t>
      </w:r>
    </w:p>
    <w:p w14:paraId="6E85238D" w14:textId="77777777" w:rsidR="00C42F6D" w:rsidRDefault="00C42F6D" w:rsidP="00C42F6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Centro Vega, Via Pacinotti, 4 – Edificio Lybra, sc. 4, 2° p. - 30175 Marghera (VE)</w:t>
      </w:r>
    </w:p>
    <w:p w14:paraId="04B1C70C" w14:textId="77777777" w:rsidR="00C42F6D" w:rsidRDefault="00C42F6D" w:rsidP="00C42F6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0415230707 - Fax 0412413239  </w:t>
      </w:r>
    </w:p>
    <w:p w14:paraId="332DBD59" w14:textId="719B2BA6" w:rsidR="00C42F6D" w:rsidRDefault="00C42F6D" w:rsidP="00C42F6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38" w:history="1">
        <w:r w:rsidR="00F825B8" w:rsidRPr="0061749B">
          <w:rPr>
            <w:rStyle w:val="Collegamentoipertestuale"/>
            <w:snapToGrid w:val="0"/>
          </w:rPr>
          <w:t>consolatoturchia@bassani.it</w:t>
        </w:r>
      </w:hyperlink>
      <w:r w:rsidR="00F825B8">
        <w:rPr>
          <w:snapToGrid w:val="0"/>
          <w:color w:val="000000"/>
        </w:rPr>
        <w:t xml:space="preserve"> </w:t>
      </w:r>
    </w:p>
    <w:p w14:paraId="7CC5DCB0" w14:textId="77777777" w:rsidR="00C42F6D" w:rsidRDefault="00C42F6D" w:rsidP="00C42F6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w:t>
      </w:r>
    </w:p>
    <w:p w14:paraId="4DB05894" w14:textId="6233FBF3" w:rsidR="00C42F6D" w:rsidRDefault="00C42F6D" w:rsidP="00C42F6D">
      <w:pPr>
        <w:widowControl w:val="0"/>
        <w:tabs>
          <w:tab w:val="left" w:pos="90"/>
        </w:tabs>
        <w:spacing w:before="277"/>
        <w:rPr>
          <w:snapToGrid w:val="0"/>
          <w:color w:val="000000"/>
        </w:rPr>
      </w:pPr>
      <w:r>
        <w:rPr>
          <w:snapToGrid w:val="0"/>
          <w:color w:val="000000"/>
        </w:rPr>
        <w:t xml:space="preserve">Signor FILIPPO OLIVETTI, Console Generale Onorario (Rinnovo exequatur 5 </w:t>
      </w:r>
      <w:r w:rsidR="00CE6754">
        <w:rPr>
          <w:snapToGrid w:val="0"/>
          <w:color w:val="000000"/>
        </w:rPr>
        <w:t>febbraio</w:t>
      </w:r>
      <w:r>
        <w:rPr>
          <w:snapToGrid w:val="0"/>
          <w:color w:val="000000"/>
        </w:rPr>
        <w:t xml:space="preserve"> 20</w:t>
      </w:r>
      <w:r w:rsidR="00B51EE6">
        <w:rPr>
          <w:snapToGrid w:val="0"/>
          <w:color w:val="000000"/>
        </w:rPr>
        <w:t>2</w:t>
      </w:r>
      <w:r w:rsidR="00F825B8">
        <w:rPr>
          <w:snapToGrid w:val="0"/>
          <w:color w:val="000000"/>
        </w:rPr>
        <w:t>5</w:t>
      </w:r>
      <w:r>
        <w:rPr>
          <w:snapToGrid w:val="0"/>
          <w:color w:val="000000"/>
        </w:rPr>
        <w:t>)</w:t>
      </w:r>
    </w:p>
    <w:p w14:paraId="0142FD5C" w14:textId="77777777" w:rsidR="009F76A6" w:rsidRDefault="009F76A6" w:rsidP="00C42F6D">
      <w:pPr>
        <w:widowControl w:val="0"/>
        <w:tabs>
          <w:tab w:val="left" w:pos="90"/>
        </w:tabs>
        <w:rPr>
          <w:snapToGrid w:val="0"/>
          <w:color w:val="000000"/>
        </w:rPr>
      </w:pPr>
    </w:p>
    <w:p w14:paraId="01FE72DD" w14:textId="77777777" w:rsidR="009F76A6" w:rsidRDefault="009F76A6" w:rsidP="00C42F6D">
      <w:pPr>
        <w:widowControl w:val="0"/>
        <w:tabs>
          <w:tab w:val="left" w:pos="90"/>
        </w:tabs>
        <w:rPr>
          <w:snapToGrid w:val="0"/>
          <w:color w:val="000000"/>
        </w:rPr>
      </w:pPr>
    </w:p>
    <w:p w14:paraId="198943DB" w14:textId="309BBBE7" w:rsidR="00E503E0" w:rsidRDefault="00E503E0">
      <w:pPr>
        <w:rPr>
          <w:snapToGrid w:val="0"/>
          <w:color w:val="000000"/>
        </w:rPr>
      </w:pPr>
      <w:r>
        <w:rPr>
          <w:snapToGrid w:val="0"/>
          <w:color w:val="000000"/>
        </w:rPr>
        <w:br w:type="page"/>
      </w:r>
    </w:p>
    <w:p w14:paraId="6184663B" w14:textId="77777777" w:rsidR="009F76A6" w:rsidRDefault="009F76A6" w:rsidP="00C42F6D">
      <w:pPr>
        <w:widowControl w:val="0"/>
        <w:tabs>
          <w:tab w:val="left" w:pos="90"/>
        </w:tabs>
        <w:rPr>
          <w:snapToGrid w:val="0"/>
          <w:color w:val="000000"/>
        </w:rPr>
      </w:pPr>
    </w:p>
    <w:p w14:paraId="209E4152" w14:textId="77777777" w:rsidR="004944D8" w:rsidRDefault="004944D8" w:rsidP="00C14203">
      <w:pPr>
        <w:widowControl w:val="0"/>
        <w:tabs>
          <w:tab w:val="left" w:pos="90"/>
        </w:tabs>
        <w:jc w:val="right"/>
        <w:rPr>
          <w:b/>
          <w:snapToGrid w:val="0"/>
          <w:color w:val="000000"/>
        </w:rPr>
      </w:pPr>
      <w:r>
        <w:rPr>
          <w:b/>
          <w:snapToGrid w:val="0"/>
          <w:color w:val="000000"/>
          <w:sz w:val="16"/>
        </w:rPr>
        <w:t>UCRAINA</w:t>
      </w:r>
    </w:p>
    <w:p w14:paraId="723C9A30" w14:textId="77777777" w:rsidR="004944D8" w:rsidRDefault="004944D8">
      <w:pPr>
        <w:widowControl w:val="0"/>
        <w:tabs>
          <w:tab w:val="left" w:pos="90"/>
        </w:tabs>
        <w:spacing w:before="60"/>
        <w:jc w:val="center"/>
        <w:rPr>
          <w:snapToGrid w:val="0"/>
          <w:color w:val="000080"/>
          <w:sz w:val="26"/>
        </w:rPr>
      </w:pPr>
    </w:p>
    <w:p w14:paraId="19F41482"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7664" behindDoc="0" locked="0" layoutInCell="1" allowOverlap="1" wp14:anchorId="2764815B" wp14:editId="55C3461E">
            <wp:simplePos x="0" y="0"/>
            <wp:positionH relativeFrom="column">
              <wp:posOffset>5654675</wp:posOffset>
            </wp:positionH>
            <wp:positionV relativeFrom="paragraph">
              <wp:posOffset>-1905</wp:posOffset>
            </wp:positionV>
            <wp:extent cx="702310" cy="467995"/>
            <wp:effectExtent l="19050" t="19050" r="2540" b="8255"/>
            <wp:wrapNone/>
            <wp:docPr id="259" name="Immagin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4"/>
                    <pic:cNvPicPr>
                      <a:picLocks noChangeAspect="1" noChangeArrowheads="1"/>
                    </pic:cNvPicPr>
                  </pic:nvPicPr>
                  <pic:blipFill>
                    <a:blip r:embed="rId53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UCRAINA</w:t>
      </w:r>
    </w:p>
    <w:p w14:paraId="43C37673" w14:textId="77777777" w:rsidR="004944D8" w:rsidRDefault="004944D8">
      <w:pPr>
        <w:widowControl w:val="0"/>
        <w:tabs>
          <w:tab w:val="left" w:pos="90"/>
        </w:tabs>
        <w:spacing w:before="312"/>
        <w:rPr>
          <w:snapToGrid w:val="0"/>
          <w:color w:val="000080"/>
          <w:sz w:val="26"/>
        </w:rPr>
      </w:pPr>
      <w:r>
        <w:rPr>
          <w:snapToGrid w:val="0"/>
          <w:color w:val="000000"/>
        </w:rPr>
        <w:t>————————————————————————————————————————————————</w:t>
      </w:r>
      <w:r w:rsidR="00C14203">
        <w:rPr>
          <w:snapToGrid w:val="0"/>
          <w:color w:val="000000"/>
        </w:rPr>
        <w:t>———</w:t>
      </w:r>
      <w:r>
        <w:rPr>
          <w:snapToGrid w:val="0"/>
          <w:color w:val="000000"/>
        </w:rPr>
        <w:t xml:space="preserve"> </w:t>
      </w:r>
    </w:p>
    <w:p w14:paraId="3CA3EE9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24 agosto</w:t>
      </w:r>
    </w:p>
    <w:p w14:paraId="78052EBB" w14:textId="77777777" w:rsidR="00CB7B9A" w:rsidRDefault="00CB7B9A" w:rsidP="006E7D94">
      <w:pPr>
        <w:widowControl w:val="0"/>
        <w:tabs>
          <w:tab w:val="left" w:pos="90"/>
        </w:tabs>
        <w:rPr>
          <w:b/>
          <w:snapToGrid w:val="0"/>
          <w:color w:val="000080"/>
          <w:u w:val="single"/>
        </w:rPr>
      </w:pPr>
    </w:p>
    <w:p w14:paraId="79DEC340" w14:textId="77777777" w:rsidR="004944D8" w:rsidRDefault="004944D8" w:rsidP="006E7D94">
      <w:pPr>
        <w:widowControl w:val="0"/>
        <w:tabs>
          <w:tab w:val="left" w:pos="90"/>
        </w:tabs>
        <w:rPr>
          <w:b/>
          <w:snapToGrid w:val="0"/>
          <w:color w:val="000080"/>
          <w:sz w:val="26"/>
          <w:u w:val="single"/>
        </w:rPr>
      </w:pPr>
      <w:r>
        <w:rPr>
          <w:b/>
          <w:snapToGrid w:val="0"/>
          <w:color w:val="000080"/>
          <w:u w:val="single"/>
        </w:rPr>
        <w:t>ROMA - SEZIONE CONSOLARE DELL'AMBASCIATA</w:t>
      </w:r>
    </w:p>
    <w:p w14:paraId="71F5703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Monte Pramaggiore, 13  - 00141 Roma </w:t>
      </w:r>
    </w:p>
    <w:p w14:paraId="6FE026C8" w14:textId="77777777" w:rsidR="006D6B2F"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506CB0" w:rsidRPr="00193E31">
        <w:rPr>
          <w:rStyle w:val="labelnormal1"/>
          <w:rFonts w:ascii="Times New Roman" w:hAnsi="Times New Roman"/>
          <w:color w:val="000000"/>
          <w:sz w:val="20"/>
          <w:szCs w:val="20"/>
        </w:rPr>
        <w:t>0682003641</w:t>
      </w:r>
    </w:p>
    <w:p w14:paraId="053CB747" w14:textId="77777777" w:rsidR="004944D8" w:rsidRDefault="006D6B2F">
      <w:pPr>
        <w:widowControl w:val="0"/>
        <w:tabs>
          <w:tab w:val="left" w:pos="2321"/>
        </w:tabs>
        <w:rPr>
          <w:snapToGrid w:val="0"/>
          <w:color w:val="000000"/>
          <w:sz w:val="23"/>
        </w:rPr>
      </w:pPr>
      <w:r>
        <w:rPr>
          <w:snapToGrid w:val="0"/>
          <w:color w:val="000000"/>
        </w:rPr>
        <w:tab/>
        <w:t xml:space="preserve">E-mail  </w:t>
      </w:r>
      <w:r>
        <w:rPr>
          <w:bCs/>
          <w:sz w:val="22"/>
        </w:rPr>
        <w:t>gc_it</w:t>
      </w:r>
      <w:r w:rsidRPr="003C0219">
        <w:rPr>
          <w:bCs/>
          <w:sz w:val="22"/>
        </w:rPr>
        <w:t>@mfa.gov.ua</w:t>
      </w:r>
      <w:r w:rsidR="004944D8">
        <w:rPr>
          <w:snapToGrid w:val="0"/>
          <w:color w:val="000000"/>
        </w:rPr>
        <w:t xml:space="preserve">  </w:t>
      </w:r>
    </w:p>
    <w:p w14:paraId="054FD293" w14:textId="77777777" w:rsidR="00CB26B5" w:rsidRDefault="004944D8" w:rsidP="007E225C">
      <w:pPr>
        <w:widowControl w:val="0"/>
        <w:tabs>
          <w:tab w:val="left" w:pos="90"/>
          <w:tab w:val="left" w:pos="2321"/>
        </w:tabs>
        <w:spacing w:before="40"/>
        <w:jc w:val="both"/>
        <w:rPr>
          <w:snapToGrid w:val="0"/>
          <w:color w:val="000000"/>
          <w:sz w:val="23"/>
        </w:rPr>
      </w:pPr>
      <w:r>
        <w:rPr>
          <w:b/>
          <w:snapToGrid w:val="0"/>
          <w:color w:val="000000"/>
        </w:rPr>
        <w:t>Circoscrizione</w:t>
      </w:r>
      <w:r>
        <w:rPr>
          <w:rFonts w:ascii="MS Sans Serif" w:hAnsi="MS Sans Serif"/>
          <w:snapToGrid w:val="0"/>
          <w:sz w:val="24"/>
        </w:rPr>
        <w:tab/>
      </w:r>
      <w:r w:rsidR="00CB26B5">
        <w:rPr>
          <w:snapToGrid w:val="0"/>
          <w:color w:val="000000"/>
        </w:rPr>
        <w:t>Tutto il terri</w:t>
      </w:r>
      <w:r w:rsidR="007E225C">
        <w:rPr>
          <w:snapToGrid w:val="0"/>
          <w:color w:val="000000"/>
        </w:rPr>
        <w:t>torio della Repubblica Italiana</w:t>
      </w:r>
    </w:p>
    <w:p w14:paraId="624DF238" w14:textId="77777777" w:rsidR="00F206B4" w:rsidRDefault="00F206B4" w:rsidP="00F206B4">
      <w:pPr>
        <w:widowControl w:val="0"/>
        <w:tabs>
          <w:tab w:val="left" w:pos="90"/>
        </w:tabs>
        <w:rPr>
          <w:snapToGrid w:val="0"/>
          <w:color w:val="000000"/>
        </w:rPr>
      </w:pPr>
    </w:p>
    <w:p w14:paraId="63523D9C" w14:textId="77777777" w:rsidR="006C606A" w:rsidRDefault="006C606A" w:rsidP="0047308A">
      <w:pPr>
        <w:widowControl w:val="0"/>
        <w:tabs>
          <w:tab w:val="left" w:pos="90"/>
        </w:tabs>
        <w:rPr>
          <w:snapToGrid w:val="0"/>
          <w:color w:val="000000"/>
        </w:rPr>
      </w:pPr>
    </w:p>
    <w:p w14:paraId="65127FC2" w14:textId="77777777" w:rsidR="000D0312" w:rsidRDefault="000D0312" w:rsidP="0047308A">
      <w:pPr>
        <w:widowControl w:val="0"/>
        <w:tabs>
          <w:tab w:val="left" w:pos="90"/>
        </w:tabs>
        <w:rPr>
          <w:snapToGrid w:val="0"/>
          <w:color w:val="000000"/>
        </w:rPr>
      </w:pPr>
      <w:r>
        <w:rPr>
          <w:snapToGrid w:val="0"/>
          <w:color w:val="000000"/>
        </w:rPr>
        <w:t>Signor</w:t>
      </w:r>
      <w:r w:rsidR="00A97E99">
        <w:rPr>
          <w:snapToGrid w:val="0"/>
          <w:color w:val="000000"/>
        </w:rPr>
        <w:t>a</w:t>
      </w:r>
      <w:r w:rsidR="00482A52">
        <w:rPr>
          <w:snapToGrid w:val="0"/>
          <w:color w:val="000000"/>
        </w:rPr>
        <w:t xml:space="preserve"> OLENA KULCHYTSKA</w:t>
      </w:r>
      <w:r>
        <w:rPr>
          <w:snapToGrid w:val="0"/>
          <w:color w:val="000000"/>
        </w:rPr>
        <w:t xml:space="preserve">, </w:t>
      </w:r>
      <w:r w:rsidR="00A97E99">
        <w:rPr>
          <w:snapToGrid w:val="0"/>
          <w:color w:val="000000"/>
        </w:rPr>
        <w:t>Primo</w:t>
      </w:r>
      <w:r>
        <w:rPr>
          <w:snapToGrid w:val="0"/>
          <w:color w:val="000000"/>
        </w:rPr>
        <w:t xml:space="preserve"> Segretario (A</w:t>
      </w:r>
      <w:r w:rsidR="006C606A">
        <w:rPr>
          <w:snapToGrid w:val="0"/>
          <w:color w:val="000000"/>
        </w:rPr>
        <w:t xml:space="preserve">ffari Consolari - </w:t>
      </w:r>
      <w:r>
        <w:rPr>
          <w:snapToGrid w:val="0"/>
          <w:color w:val="000000"/>
        </w:rPr>
        <w:t>Sezione Consolare), (</w:t>
      </w:r>
      <w:r w:rsidR="00482A52">
        <w:rPr>
          <w:snapToGrid w:val="0"/>
          <w:color w:val="000000"/>
        </w:rPr>
        <w:t>8 luglio 2023</w:t>
      </w:r>
      <w:r>
        <w:rPr>
          <w:snapToGrid w:val="0"/>
          <w:color w:val="000000"/>
        </w:rPr>
        <w:t>)</w:t>
      </w:r>
    </w:p>
    <w:p w14:paraId="11BC1982" w14:textId="77777777" w:rsidR="006C606A" w:rsidRDefault="006C606A" w:rsidP="0047308A">
      <w:pPr>
        <w:widowControl w:val="0"/>
        <w:tabs>
          <w:tab w:val="left" w:pos="90"/>
        </w:tabs>
        <w:rPr>
          <w:snapToGrid w:val="0"/>
          <w:color w:val="000000"/>
        </w:rPr>
      </w:pPr>
      <w:r>
        <w:rPr>
          <w:snapToGrid w:val="0"/>
          <w:color w:val="000000"/>
        </w:rPr>
        <w:t>Signor SERHII PODA, Primo Segretario (Affari Consolari - Sezione Consolare) (25 agosto 2024)</w:t>
      </w:r>
    </w:p>
    <w:p w14:paraId="782B5682" w14:textId="77777777" w:rsidR="00D578A5" w:rsidRDefault="00D578A5" w:rsidP="00357973">
      <w:pPr>
        <w:widowControl w:val="0"/>
        <w:tabs>
          <w:tab w:val="left" w:pos="90"/>
        </w:tabs>
        <w:rPr>
          <w:snapToGrid w:val="0"/>
          <w:color w:val="000000"/>
        </w:rPr>
      </w:pPr>
    </w:p>
    <w:p w14:paraId="31A2A19A" w14:textId="77777777" w:rsidR="00357973" w:rsidRDefault="00357973" w:rsidP="00357973">
      <w:pPr>
        <w:widowControl w:val="0"/>
        <w:tabs>
          <w:tab w:val="left" w:pos="90"/>
        </w:tabs>
        <w:rPr>
          <w:snapToGrid w:val="0"/>
          <w:color w:val="000000"/>
        </w:rPr>
      </w:pPr>
    </w:p>
    <w:p w14:paraId="471E6BD5" w14:textId="77777777" w:rsidR="004944D8" w:rsidRDefault="004944D8" w:rsidP="00357973">
      <w:pPr>
        <w:widowControl w:val="0"/>
        <w:tabs>
          <w:tab w:val="left" w:pos="90"/>
        </w:tabs>
        <w:rPr>
          <w:b/>
          <w:snapToGrid w:val="0"/>
          <w:color w:val="000080"/>
          <w:sz w:val="26"/>
          <w:u w:val="single"/>
        </w:rPr>
      </w:pPr>
      <w:r>
        <w:rPr>
          <w:b/>
          <w:snapToGrid w:val="0"/>
          <w:color w:val="000080"/>
          <w:u w:val="single"/>
        </w:rPr>
        <w:t>MILA</w:t>
      </w:r>
      <w:r w:rsidR="00015C5F">
        <w:rPr>
          <w:b/>
          <w:snapToGrid w:val="0"/>
          <w:color w:val="000080"/>
          <w:u w:val="single"/>
        </w:rPr>
        <w:t>NO - CONSOLATO GENERALE</w:t>
      </w:r>
    </w:p>
    <w:p w14:paraId="751BB0E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C3A8D">
        <w:rPr>
          <w:snapToGrid w:val="0"/>
          <w:color w:val="000000"/>
        </w:rPr>
        <w:t>Ludovico di Breme, 11 - 20156</w:t>
      </w:r>
      <w:r>
        <w:rPr>
          <w:snapToGrid w:val="0"/>
          <w:color w:val="000000"/>
        </w:rPr>
        <w:t xml:space="preserve"> Milano </w:t>
      </w:r>
    </w:p>
    <w:p w14:paraId="425D9429"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0286995789  0286998814 - Fax 0286984863  </w:t>
      </w:r>
    </w:p>
    <w:p w14:paraId="1B09BC71" w14:textId="48FD0C85" w:rsidR="003C0219" w:rsidRDefault="003C0219">
      <w:pPr>
        <w:widowControl w:val="0"/>
        <w:tabs>
          <w:tab w:val="left" w:pos="2321"/>
        </w:tabs>
        <w:rPr>
          <w:snapToGrid w:val="0"/>
          <w:color w:val="000000"/>
          <w:sz w:val="23"/>
        </w:rPr>
      </w:pPr>
      <w:r>
        <w:rPr>
          <w:snapToGrid w:val="0"/>
          <w:color w:val="000000"/>
        </w:rPr>
        <w:tab/>
        <w:t xml:space="preserve">E-mail  </w:t>
      </w:r>
      <w:r w:rsidR="00DD39D9">
        <w:rPr>
          <w:bCs/>
          <w:sz w:val="22"/>
        </w:rPr>
        <w:fldChar w:fldCharType="begin"/>
      </w:r>
      <w:ins w:id="96" w:author="Venanzi Anna Maria" w:date="2025-05-07T11:18:00Z">
        <w:r w:rsidR="00DD39D9">
          <w:rPr>
            <w:bCs/>
            <w:sz w:val="22"/>
          </w:rPr>
          <w:instrText>HYPERLINK "mailto:</w:instrText>
        </w:r>
      </w:ins>
      <w:r w:rsidR="00DD39D9" w:rsidRPr="003C0219">
        <w:rPr>
          <w:bCs/>
          <w:sz w:val="22"/>
        </w:rPr>
        <w:instrText>gc_itm@mfa.gov.ua</w:instrText>
      </w:r>
      <w:ins w:id="97" w:author="Venanzi Anna Maria" w:date="2025-05-07T11:18:00Z">
        <w:r w:rsidR="00DD39D9">
          <w:rPr>
            <w:bCs/>
            <w:sz w:val="22"/>
          </w:rPr>
          <w:instrText>"</w:instrText>
        </w:r>
      </w:ins>
      <w:r w:rsidR="00DD39D9">
        <w:rPr>
          <w:bCs/>
          <w:sz w:val="22"/>
        </w:rPr>
      </w:r>
      <w:r w:rsidR="00DD39D9">
        <w:rPr>
          <w:bCs/>
          <w:sz w:val="22"/>
        </w:rPr>
        <w:fldChar w:fldCharType="separate"/>
      </w:r>
      <w:r w:rsidR="00DD39D9" w:rsidRPr="0063017D">
        <w:rPr>
          <w:rStyle w:val="Collegamentoipertestuale"/>
          <w:bCs/>
          <w:sz w:val="22"/>
        </w:rPr>
        <w:t>gc_itm@mfa.gov.ua</w:t>
      </w:r>
      <w:r w:rsidR="00DD39D9">
        <w:rPr>
          <w:bCs/>
          <w:sz w:val="22"/>
        </w:rPr>
        <w:fldChar w:fldCharType="end"/>
      </w:r>
      <w:r w:rsidR="00DD39D9">
        <w:rPr>
          <w:bCs/>
          <w:sz w:val="22"/>
        </w:rPr>
        <w:t xml:space="preserve"> </w:t>
      </w:r>
    </w:p>
    <w:p w14:paraId="5F8F02D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w:t>
      </w:r>
      <w:r w:rsidR="006D6B2F">
        <w:rPr>
          <w:snapToGrid w:val="0"/>
          <w:color w:val="000000"/>
        </w:rPr>
        <w:t xml:space="preserve">emonte, Valle d'Aosta, Trentino Alto Adige, Friuli </w:t>
      </w:r>
      <w:r>
        <w:rPr>
          <w:snapToGrid w:val="0"/>
          <w:color w:val="000000"/>
        </w:rPr>
        <w:t xml:space="preserve">Venezia Giulia, </w:t>
      </w:r>
    </w:p>
    <w:p w14:paraId="0C6C7FAC" w14:textId="7F0F74A3" w:rsidR="004944D8" w:rsidRDefault="004944D8">
      <w:pPr>
        <w:widowControl w:val="0"/>
        <w:tabs>
          <w:tab w:val="left" w:pos="2321"/>
        </w:tabs>
        <w:rPr>
          <w:snapToGrid w:val="0"/>
          <w:color w:val="000000"/>
          <w:sz w:val="23"/>
        </w:rPr>
      </w:pPr>
      <w:r>
        <w:rPr>
          <w:rFonts w:ascii="MS Sans Serif" w:hAnsi="MS Sans Serif"/>
          <w:snapToGrid w:val="0"/>
          <w:sz w:val="24"/>
        </w:rPr>
        <w:tab/>
      </w:r>
      <w:r w:rsidR="006D6B2F">
        <w:rPr>
          <w:snapToGrid w:val="0"/>
          <w:color w:val="000000"/>
        </w:rPr>
        <w:t xml:space="preserve">Emilia </w:t>
      </w:r>
      <w:r>
        <w:rPr>
          <w:snapToGrid w:val="0"/>
          <w:color w:val="000000"/>
        </w:rPr>
        <w:t xml:space="preserve">Romagna, Veneto, Liguria                   </w:t>
      </w:r>
    </w:p>
    <w:p w14:paraId="396A983E" w14:textId="77777777" w:rsidR="00AB7B55" w:rsidRDefault="00AB7B55" w:rsidP="00AB7B55">
      <w:pPr>
        <w:pStyle w:val="Corpodeltesto2"/>
        <w:spacing w:before="0"/>
      </w:pPr>
    </w:p>
    <w:p w14:paraId="495F4330" w14:textId="77777777" w:rsidR="004944D8" w:rsidRDefault="004944D8" w:rsidP="00AB7B55">
      <w:pPr>
        <w:pStyle w:val="Corpodeltesto2"/>
        <w:spacing w:before="0"/>
      </w:pPr>
      <w:r>
        <w:t xml:space="preserve">Signor </w:t>
      </w:r>
      <w:r w:rsidR="005167EB">
        <w:t>ANDRII KARTYSH</w:t>
      </w:r>
      <w:r>
        <w:t>, Console Generale</w:t>
      </w:r>
      <w:r w:rsidR="0040622E">
        <w:t>,</w:t>
      </w:r>
      <w:r>
        <w:t xml:space="preserve"> (Exequatur </w:t>
      </w:r>
      <w:r w:rsidR="005167EB">
        <w:t>16 marzo 2021</w:t>
      </w:r>
      <w:r>
        <w:t>)</w:t>
      </w:r>
    </w:p>
    <w:p w14:paraId="66A158E9" w14:textId="77777777" w:rsidR="00AB7B55" w:rsidRDefault="00A40F59" w:rsidP="00AB7B55">
      <w:pPr>
        <w:pStyle w:val="Corpodeltesto2"/>
        <w:spacing w:before="0"/>
      </w:pPr>
      <w:r>
        <w:t>Signor STANISLAV PLAKHOTNYI</w:t>
      </w:r>
      <w:r w:rsidR="00AB7B55">
        <w:t>, Console</w:t>
      </w:r>
      <w:r w:rsidR="0040622E">
        <w:t>,</w:t>
      </w:r>
      <w:r w:rsidR="00AB7B55">
        <w:t xml:space="preserve"> (</w:t>
      </w:r>
      <w:r>
        <w:t>30 settembre 2020</w:t>
      </w:r>
      <w:r w:rsidR="00AB7B55">
        <w:t>)</w:t>
      </w:r>
    </w:p>
    <w:p w14:paraId="56DCBFA1" w14:textId="77777777" w:rsidR="002E1C96" w:rsidRDefault="00B92322" w:rsidP="002E1C96">
      <w:pPr>
        <w:widowControl w:val="0"/>
        <w:tabs>
          <w:tab w:val="left" w:pos="90"/>
        </w:tabs>
      </w:pPr>
      <w:r w:rsidRPr="00F53FB4">
        <w:t>Signora OLENA GRYSCHENKO</w:t>
      </w:r>
      <w:r w:rsidR="002E1C96" w:rsidRPr="00F53FB4">
        <w:t>, Console, (</w:t>
      </w:r>
      <w:r w:rsidRPr="00F53FB4">
        <w:t>12 agosto 2021</w:t>
      </w:r>
      <w:r w:rsidR="002E1C96" w:rsidRPr="00F53FB4">
        <w:t>)</w:t>
      </w:r>
    </w:p>
    <w:p w14:paraId="6DB06D49" w14:textId="77777777" w:rsidR="0073259F" w:rsidRPr="00F53FB4" w:rsidRDefault="0073259F" w:rsidP="002E1C96">
      <w:pPr>
        <w:widowControl w:val="0"/>
        <w:tabs>
          <w:tab w:val="left" w:pos="90"/>
        </w:tabs>
      </w:pPr>
      <w:r>
        <w:t>Signora IRYNA DEMYDENKO, Console (3 gennaio 2023)</w:t>
      </w:r>
    </w:p>
    <w:p w14:paraId="3076F29D" w14:textId="77777777" w:rsidR="00F53FB4" w:rsidRDefault="00F53FB4" w:rsidP="00F53FB4">
      <w:pPr>
        <w:widowControl w:val="0"/>
        <w:tabs>
          <w:tab w:val="left" w:pos="90"/>
        </w:tabs>
        <w:rPr>
          <w:snapToGrid w:val="0"/>
          <w:color w:val="000000"/>
        </w:rPr>
      </w:pPr>
      <w:r w:rsidRPr="00F53FB4">
        <w:rPr>
          <w:snapToGrid w:val="0"/>
          <w:color w:val="000000"/>
        </w:rPr>
        <w:t>Signora OLHA PYLYPENKO, Vice Console, (21 marzo 2022)</w:t>
      </w:r>
    </w:p>
    <w:p w14:paraId="5E46494D" w14:textId="7081C8C7" w:rsidR="000F58F4" w:rsidRDefault="000F58F4" w:rsidP="00F53FB4">
      <w:pPr>
        <w:widowControl w:val="0"/>
        <w:tabs>
          <w:tab w:val="left" w:pos="90"/>
        </w:tabs>
        <w:rPr>
          <w:snapToGrid w:val="0"/>
          <w:color w:val="000000"/>
        </w:rPr>
      </w:pPr>
      <w:r>
        <w:rPr>
          <w:snapToGrid w:val="0"/>
          <w:color w:val="000000"/>
        </w:rPr>
        <w:t>Signora OLGA KHARLAN, Vice Console (6 ottobre 2022)</w:t>
      </w:r>
    </w:p>
    <w:p w14:paraId="3E00789F" w14:textId="16F5EFAB" w:rsidR="001C0638" w:rsidRPr="00F53FB4" w:rsidRDefault="001C0638" w:rsidP="00F53FB4">
      <w:pPr>
        <w:widowControl w:val="0"/>
        <w:tabs>
          <w:tab w:val="left" w:pos="90"/>
        </w:tabs>
        <w:rPr>
          <w:snapToGrid w:val="0"/>
          <w:color w:val="000000"/>
        </w:rPr>
      </w:pPr>
      <w:r>
        <w:rPr>
          <w:snapToGrid w:val="0"/>
          <w:color w:val="000000"/>
        </w:rPr>
        <w:t>Signora IRYNA KOZHUSHKO, Vice Console (27 novembre 2024)</w:t>
      </w:r>
    </w:p>
    <w:p w14:paraId="09691DB9" w14:textId="66D3403D" w:rsidR="00AA6CE4" w:rsidRDefault="00270ED7" w:rsidP="00357973">
      <w:pPr>
        <w:widowControl w:val="0"/>
        <w:tabs>
          <w:tab w:val="left" w:pos="90"/>
        </w:tabs>
      </w:pPr>
      <w:r>
        <w:t>Signora IRYNA STASHKOVA, Addetto Consolare (16 agosto 2023)</w:t>
      </w:r>
    </w:p>
    <w:p w14:paraId="5154457E" w14:textId="1BCFB90E" w:rsidR="001C0638" w:rsidRPr="001C0638" w:rsidRDefault="001C0638" w:rsidP="00357973">
      <w:pPr>
        <w:widowControl w:val="0"/>
        <w:tabs>
          <w:tab w:val="left" w:pos="90"/>
        </w:tabs>
      </w:pPr>
      <w:r>
        <w:t>Signora VALERIIA ZOTS, Addetto Consolare (26 gennaio 2025)</w:t>
      </w:r>
    </w:p>
    <w:p w14:paraId="20A5E4E7" w14:textId="77777777" w:rsidR="00A95003" w:rsidRDefault="00A95003" w:rsidP="00357973">
      <w:pPr>
        <w:widowControl w:val="0"/>
        <w:tabs>
          <w:tab w:val="left" w:pos="90"/>
        </w:tabs>
        <w:rPr>
          <w:b/>
          <w:snapToGrid w:val="0"/>
          <w:color w:val="000080"/>
          <w:u w:val="single"/>
        </w:rPr>
      </w:pPr>
    </w:p>
    <w:p w14:paraId="174B2938" w14:textId="77777777" w:rsidR="00CB7B9A" w:rsidRPr="0025652F" w:rsidRDefault="00CB7B9A" w:rsidP="00357973">
      <w:pPr>
        <w:widowControl w:val="0"/>
        <w:tabs>
          <w:tab w:val="left" w:pos="90"/>
        </w:tabs>
        <w:rPr>
          <w:b/>
          <w:snapToGrid w:val="0"/>
          <w:color w:val="000080"/>
          <w:u w:val="single"/>
        </w:rPr>
      </w:pPr>
    </w:p>
    <w:p w14:paraId="3978FEC5" w14:textId="0DC872A4" w:rsidR="004944D8" w:rsidRDefault="004944D8" w:rsidP="00357973">
      <w:pPr>
        <w:widowControl w:val="0"/>
        <w:tabs>
          <w:tab w:val="left" w:pos="90"/>
        </w:tabs>
        <w:rPr>
          <w:b/>
          <w:snapToGrid w:val="0"/>
          <w:color w:val="000080"/>
          <w:sz w:val="26"/>
          <w:u w:val="single"/>
        </w:rPr>
      </w:pPr>
      <w:r>
        <w:rPr>
          <w:b/>
          <w:snapToGrid w:val="0"/>
          <w:color w:val="000080"/>
          <w:u w:val="single"/>
        </w:rPr>
        <w:t>NAPOL</w:t>
      </w:r>
      <w:r w:rsidR="00F269AF">
        <w:rPr>
          <w:b/>
          <w:snapToGrid w:val="0"/>
          <w:color w:val="000080"/>
          <w:u w:val="single"/>
        </w:rPr>
        <w:t xml:space="preserve">I - CONSOLATO GENERALE </w:t>
      </w:r>
    </w:p>
    <w:p w14:paraId="71D2929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 Porzio, 4 – Centro Direzionale Isola </w:t>
      </w:r>
      <w:r w:rsidR="00A226CE">
        <w:rPr>
          <w:snapToGrid w:val="0"/>
          <w:color w:val="000000"/>
        </w:rPr>
        <w:t xml:space="preserve">B3, </w:t>
      </w:r>
      <w:proofErr w:type="spellStart"/>
      <w:r w:rsidR="00A226CE">
        <w:rPr>
          <w:snapToGrid w:val="0"/>
          <w:color w:val="000000"/>
        </w:rPr>
        <w:t>int</w:t>
      </w:r>
      <w:proofErr w:type="spellEnd"/>
      <w:r w:rsidR="00A226CE">
        <w:rPr>
          <w:snapToGrid w:val="0"/>
          <w:color w:val="000000"/>
        </w:rPr>
        <w:t>. 5-6</w:t>
      </w:r>
      <w:r>
        <w:rPr>
          <w:snapToGrid w:val="0"/>
          <w:color w:val="000000"/>
        </w:rPr>
        <w:t xml:space="preserve"> – 80143 Napoli </w:t>
      </w:r>
    </w:p>
    <w:p w14:paraId="364ED8E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62587E">
        <w:rPr>
          <w:snapToGrid w:val="0"/>
          <w:color w:val="000000"/>
        </w:rPr>
        <w:t xml:space="preserve">0817875433 – Fax 0816057867 </w:t>
      </w:r>
    </w:p>
    <w:p w14:paraId="09E4610D" w14:textId="77777777" w:rsidR="00A226CE" w:rsidRDefault="00A226CE">
      <w:pPr>
        <w:widowControl w:val="0"/>
        <w:tabs>
          <w:tab w:val="left" w:pos="2321"/>
        </w:tabs>
        <w:rPr>
          <w:snapToGrid w:val="0"/>
          <w:color w:val="000000"/>
          <w:sz w:val="23"/>
        </w:rPr>
      </w:pPr>
      <w:r>
        <w:rPr>
          <w:snapToGrid w:val="0"/>
          <w:color w:val="000000"/>
        </w:rPr>
        <w:tab/>
        <w:t xml:space="preserve">E-mail </w:t>
      </w:r>
      <w:r w:rsidRPr="00C4131B">
        <w:rPr>
          <w:bCs/>
        </w:rPr>
        <w:t>gc_itn@mfa.gov.ua</w:t>
      </w:r>
    </w:p>
    <w:p w14:paraId="196BF39C"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 Basilic</w:t>
      </w:r>
      <w:r w:rsidR="00D10573">
        <w:rPr>
          <w:snapToGrid w:val="0"/>
          <w:color w:val="000000"/>
        </w:rPr>
        <w:t>ata, Calabria, Puglia, Sicilia</w:t>
      </w:r>
    </w:p>
    <w:p w14:paraId="5D6D70E0" w14:textId="77777777" w:rsidR="004944D8" w:rsidRDefault="004944D8">
      <w:pPr>
        <w:widowControl w:val="0"/>
        <w:tabs>
          <w:tab w:val="left" w:pos="90"/>
          <w:tab w:val="left" w:pos="2321"/>
        </w:tabs>
        <w:spacing w:before="40"/>
        <w:rPr>
          <w:snapToGrid w:val="0"/>
          <w:color w:val="000000"/>
        </w:rPr>
      </w:pPr>
    </w:p>
    <w:p w14:paraId="4A902CF9" w14:textId="77777777" w:rsidR="00E31A4A" w:rsidRDefault="00E31A4A" w:rsidP="007241E9">
      <w:pPr>
        <w:widowControl w:val="0"/>
        <w:tabs>
          <w:tab w:val="left" w:pos="90"/>
          <w:tab w:val="left" w:pos="2321"/>
        </w:tabs>
        <w:rPr>
          <w:snapToGrid w:val="0"/>
          <w:color w:val="000000"/>
        </w:rPr>
      </w:pPr>
      <w:r w:rsidRPr="00FE35D7">
        <w:rPr>
          <w:snapToGrid w:val="0"/>
          <w:color w:val="000000"/>
        </w:rPr>
        <w:t xml:space="preserve">Signor </w:t>
      </w:r>
      <w:r w:rsidR="00A863BD">
        <w:rPr>
          <w:snapToGrid w:val="0"/>
          <w:color w:val="000000"/>
        </w:rPr>
        <w:t>MAKSYM KOVALENKO</w:t>
      </w:r>
      <w:r w:rsidRPr="00FE35D7">
        <w:rPr>
          <w:snapToGrid w:val="0"/>
          <w:color w:val="000000"/>
        </w:rPr>
        <w:t xml:space="preserve">, Console Generale, (Exequatur </w:t>
      </w:r>
      <w:r w:rsidR="00A863BD">
        <w:rPr>
          <w:snapToGrid w:val="0"/>
          <w:color w:val="000000"/>
        </w:rPr>
        <w:t>24</w:t>
      </w:r>
      <w:r w:rsidRPr="00FE35D7">
        <w:rPr>
          <w:snapToGrid w:val="0"/>
          <w:color w:val="000000"/>
        </w:rPr>
        <w:t xml:space="preserve"> </w:t>
      </w:r>
      <w:r w:rsidR="00A863BD">
        <w:rPr>
          <w:snapToGrid w:val="0"/>
          <w:color w:val="000000"/>
        </w:rPr>
        <w:t>settembre</w:t>
      </w:r>
      <w:r w:rsidRPr="00FE35D7">
        <w:rPr>
          <w:snapToGrid w:val="0"/>
          <w:color w:val="000000"/>
        </w:rPr>
        <w:t xml:space="preserve"> 20</w:t>
      </w:r>
      <w:r w:rsidR="00A863BD">
        <w:rPr>
          <w:snapToGrid w:val="0"/>
          <w:color w:val="000000"/>
        </w:rPr>
        <w:t>20</w:t>
      </w:r>
      <w:r w:rsidRPr="00FE35D7">
        <w:rPr>
          <w:snapToGrid w:val="0"/>
          <w:color w:val="000000"/>
        </w:rPr>
        <w:t>)</w:t>
      </w:r>
    </w:p>
    <w:p w14:paraId="181A2001" w14:textId="77777777" w:rsidR="002C3FCB" w:rsidRDefault="002C3FCB" w:rsidP="006F5DEB">
      <w:pPr>
        <w:widowControl w:val="0"/>
        <w:tabs>
          <w:tab w:val="left" w:pos="90"/>
          <w:tab w:val="left" w:pos="2321"/>
        </w:tabs>
        <w:rPr>
          <w:snapToGrid w:val="0"/>
          <w:color w:val="000000"/>
        </w:rPr>
      </w:pPr>
      <w:r>
        <w:rPr>
          <w:snapToGrid w:val="0"/>
          <w:color w:val="000000"/>
        </w:rPr>
        <w:t>Signor OLEH HORBENKO, Console, (5 aprile 2022)</w:t>
      </w:r>
    </w:p>
    <w:p w14:paraId="3D4A8E25" w14:textId="77777777" w:rsidR="00837AD4" w:rsidRDefault="00837AD4" w:rsidP="007241E9">
      <w:pPr>
        <w:widowControl w:val="0"/>
        <w:tabs>
          <w:tab w:val="left" w:pos="90"/>
          <w:tab w:val="left" w:pos="2321"/>
        </w:tabs>
        <w:rPr>
          <w:snapToGrid w:val="0"/>
          <w:color w:val="000000"/>
        </w:rPr>
      </w:pPr>
      <w:r>
        <w:rPr>
          <w:snapToGrid w:val="0"/>
          <w:color w:val="000000"/>
        </w:rPr>
        <w:t xml:space="preserve">Signora KRISTINA KULYK, </w:t>
      </w:r>
      <w:r w:rsidR="00A2187D">
        <w:rPr>
          <w:snapToGrid w:val="0"/>
          <w:color w:val="000000"/>
        </w:rPr>
        <w:t>Vice Console</w:t>
      </w:r>
      <w:r>
        <w:rPr>
          <w:snapToGrid w:val="0"/>
          <w:color w:val="000000"/>
        </w:rPr>
        <w:t>, (</w:t>
      </w:r>
      <w:r w:rsidR="00665DC1">
        <w:rPr>
          <w:snapToGrid w:val="0"/>
          <w:color w:val="000000"/>
        </w:rPr>
        <w:t>10 marzo 2021</w:t>
      </w:r>
      <w:r>
        <w:rPr>
          <w:snapToGrid w:val="0"/>
          <w:color w:val="000000"/>
        </w:rPr>
        <w:t>)</w:t>
      </w:r>
    </w:p>
    <w:p w14:paraId="703BFBBA" w14:textId="77777777" w:rsidR="006E63F6" w:rsidRDefault="006E63F6" w:rsidP="007241E9">
      <w:pPr>
        <w:widowControl w:val="0"/>
        <w:tabs>
          <w:tab w:val="left" w:pos="90"/>
          <w:tab w:val="left" w:pos="2321"/>
        </w:tabs>
        <w:rPr>
          <w:snapToGrid w:val="0"/>
          <w:color w:val="000000"/>
        </w:rPr>
      </w:pPr>
      <w:r>
        <w:rPr>
          <w:snapToGrid w:val="0"/>
          <w:color w:val="000000"/>
        </w:rPr>
        <w:t>Signor MYKOLA YATSENTIUK, Vice Console (11 novembre 2022)</w:t>
      </w:r>
    </w:p>
    <w:p w14:paraId="48350A0D" w14:textId="77777777" w:rsidR="00A267E9" w:rsidRDefault="00A267E9" w:rsidP="007241E9">
      <w:pPr>
        <w:widowControl w:val="0"/>
        <w:tabs>
          <w:tab w:val="left" w:pos="90"/>
          <w:tab w:val="left" w:pos="2321"/>
        </w:tabs>
        <w:rPr>
          <w:snapToGrid w:val="0"/>
          <w:color w:val="000000"/>
        </w:rPr>
      </w:pPr>
      <w:r>
        <w:rPr>
          <w:snapToGrid w:val="0"/>
          <w:color w:val="000000"/>
        </w:rPr>
        <w:t>Signora OLENA KURYLO, Vice Console (19 agosto 2023)</w:t>
      </w:r>
    </w:p>
    <w:p w14:paraId="35CF7BC0" w14:textId="77777777" w:rsidR="007241E9" w:rsidRDefault="007241E9" w:rsidP="007241E9">
      <w:pPr>
        <w:widowControl w:val="0"/>
        <w:tabs>
          <w:tab w:val="left" w:pos="90"/>
        </w:tabs>
        <w:rPr>
          <w:b/>
          <w:snapToGrid w:val="0"/>
          <w:color w:val="000080"/>
          <w:u w:val="single"/>
        </w:rPr>
      </w:pPr>
    </w:p>
    <w:p w14:paraId="73CB4538" w14:textId="77777777" w:rsidR="00357973" w:rsidRDefault="00357973" w:rsidP="007241E9">
      <w:pPr>
        <w:widowControl w:val="0"/>
        <w:tabs>
          <w:tab w:val="left" w:pos="90"/>
        </w:tabs>
        <w:rPr>
          <w:b/>
          <w:snapToGrid w:val="0"/>
          <w:color w:val="000080"/>
          <w:u w:val="single"/>
        </w:rPr>
      </w:pPr>
    </w:p>
    <w:p w14:paraId="582B78B1" w14:textId="77777777" w:rsidR="00800005" w:rsidRDefault="00800005" w:rsidP="007241E9">
      <w:pPr>
        <w:widowControl w:val="0"/>
        <w:tabs>
          <w:tab w:val="left" w:pos="90"/>
        </w:tabs>
        <w:rPr>
          <w:b/>
          <w:snapToGrid w:val="0"/>
          <w:color w:val="000080"/>
          <w:u w:val="single"/>
        </w:rPr>
      </w:pPr>
    </w:p>
    <w:p w14:paraId="16C2082D" w14:textId="77777777" w:rsidR="004944D8" w:rsidRDefault="004944D8" w:rsidP="007241E9">
      <w:pPr>
        <w:widowControl w:val="0"/>
        <w:tabs>
          <w:tab w:val="left" w:pos="90"/>
        </w:tabs>
        <w:rPr>
          <w:b/>
          <w:snapToGrid w:val="0"/>
          <w:color w:val="000080"/>
          <w:sz w:val="26"/>
          <w:u w:val="single"/>
        </w:rPr>
      </w:pPr>
      <w:r>
        <w:rPr>
          <w:b/>
          <w:snapToGrid w:val="0"/>
          <w:color w:val="000080"/>
          <w:u w:val="single"/>
        </w:rPr>
        <w:t>BARI</w:t>
      </w:r>
      <w:r w:rsidR="002C6C92">
        <w:rPr>
          <w:b/>
          <w:snapToGrid w:val="0"/>
          <w:color w:val="000080"/>
          <w:u w:val="single"/>
        </w:rPr>
        <w:t xml:space="preserve"> </w:t>
      </w:r>
      <w:r>
        <w:rPr>
          <w:b/>
          <w:snapToGrid w:val="0"/>
          <w:color w:val="000080"/>
          <w:u w:val="single"/>
        </w:rPr>
        <w:t xml:space="preserve">- CONSOLATO ONORARIO            </w:t>
      </w:r>
    </w:p>
    <w:p w14:paraId="2CC07313" w14:textId="77777777" w:rsidR="008152E0" w:rsidRDefault="008152E0">
      <w:pPr>
        <w:widowControl w:val="0"/>
        <w:tabs>
          <w:tab w:val="left" w:pos="2321"/>
        </w:tabs>
        <w:rPr>
          <w:b/>
          <w:snapToGrid w:val="0"/>
          <w:color w:val="000000"/>
        </w:rPr>
      </w:pPr>
    </w:p>
    <w:p w14:paraId="6E0B79BD" w14:textId="77777777" w:rsidR="004944D8" w:rsidRDefault="00771330">
      <w:pPr>
        <w:widowControl w:val="0"/>
        <w:tabs>
          <w:tab w:val="left" w:pos="2321"/>
        </w:tabs>
        <w:rPr>
          <w:snapToGrid w:val="0"/>
        </w:rPr>
      </w:pPr>
      <w:r>
        <w:rPr>
          <w:b/>
          <w:snapToGrid w:val="0"/>
          <w:color w:val="000000"/>
        </w:rPr>
        <w:t>C</w:t>
      </w:r>
      <w:r w:rsidR="004944D8">
        <w:rPr>
          <w:b/>
          <w:snapToGrid w:val="0"/>
          <w:color w:val="000000"/>
        </w:rPr>
        <w:t>ircoscrizione</w:t>
      </w:r>
      <w:r w:rsidR="004944D8">
        <w:rPr>
          <w:rFonts w:ascii="MS Sans Serif" w:hAnsi="MS Sans Serif"/>
          <w:snapToGrid w:val="0"/>
          <w:sz w:val="24"/>
        </w:rPr>
        <w:tab/>
      </w:r>
      <w:r w:rsidR="004944D8">
        <w:rPr>
          <w:snapToGrid w:val="0"/>
        </w:rPr>
        <w:t>Puglia e Molise</w:t>
      </w:r>
    </w:p>
    <w:p w14:paraId="494A3FB2" w14:textId="77777777" w:rsidR="004944D8" w:rsidRDefault="004944D8">
      <w:pPr>
        <w:widowControl w:val="0"/>
        <w:tabs>
          <w:tab w:val="left" w:pos="2321"/>
        </w:tabs>
        <w:rPr>
          <w:snapToGrid w:val="0"/>
          <w:color w:val="000000"/>
        </w:rPr>
      </w:pPr>
      <w:r>
        <w:rPr>
          <w:snapToGrid w:val="0"/>
          <w:color w:val="000000"/>
        </w:rPr>
        <w:t xml:space="preserve">          </w:t>
      </w:r>
    </w:p>
    <w:p w14:paraId="407A6934" w14:textId="77777777" w:rsidR="001C67A6" w:rsidRDefault="001C67A6">
      <w:pPr>
        <w:widowControl w:val="0"/>
        <w:tabs>
          <w:tab w:val="left" w:pos="2321"/>
        </w:tabs>
        <w:rPr>
          <w:snapToGrid w:val="0"/>
          <w:color w:val="000000"/>
        </w:rPr>
      </w:pPr>
    </w:p>
    <w:p w14:paraId="3322CC0E" w14:textId="77777777" w:rsidR="00800005" w:rsidRDefault="00800005" w:rsidP="00E66E83">
      <w:pPr>
        <w:widowControl w:val="0"/>
        <w:tabs>
          <w:tab w:val="left" w:pos="90"/>
        </w:tabs>
        <w:rPr>
          <w:b/>
          <w:snapToGrid w:val="0"/>
          <w:color w:val="000080"/>
          <w:u w:val="single"/>
        </w:rPr>
      </w:pPr>
    </w:p>
    <w:p w14:paraId="58FAF898" w14:textId="77777777" w:rsidR="00800005" w:rsidRDefault="00800005" w:rsidP="00E66E83">
      <w:pPr>
        <w:widowControl w:val="0"/>
        <w:tabs>
          <w:tab w:val="left" w:pos="90"/>
        </w:tabs>
        <w:rPr>
          <w:b/>
          <w:snapToGrid w:val="0"/>
          <w:color w:val="000080"/>
          <w:u w:val="single"/>
        </w:rPr>
      </w:pPr>
    </w:p>
    <w:p w14:paraId="2F1FD24F" w14:textId="77777777" w:rsidR="00800005" w:rsidRDefault="00800005" w:rsidP="00E66E83">
      <w:pPr>
        <w:widowControl w:val="0"/>
        <w:tabs>
          <w:tab w:val="left" w:pos="90"/>
        </w:tabs>
        <w:rPr>
          <w:b/>
          <w:snapToGrid w:val="0"/>
          <w:color w:val="000080"/>
          <w:u w:val="single"/>
        </w:rPr>
      </w:pPr>
    </w:p>
    <w:p w14:paraId="72D3FA89" w14:textId="77777777" w:rsidR="00800005" w:rsidRDefault="00800005" w:rsidP="00E66E83">
      <w:pPr>
        <w:widowControl w:val="0"/>
        <w:tabs>
          <w:tab w:val="left" w:pos="90"/>
        </w:tabs>
        <w:rPr>
          <w:b/>
          <w:snapToGrid w:val="0"/>
          <w:color w:val="000080"/>
          <w:u w:val="single"/>
        </w:rPr>
      </w:pPr>
    </w:p>
    <w:p w14:paraId="493F51CE" w14:textId="77777777" w:rsidR="00800005" w:rsidRDefault="00800005" w:rsidP="00E66E83">
      <w:pPr>
        <w:widowControl w:val="0"/>
        <w:tabs>
          <w:tab w:val="left" w:pos="90"/>
        </w:tabs>
        <w:rPr>
          <w:b/>
          <w:snapToGrid w:val="0"/>
          <w:color w:val="000080"/>
          <w:u w:val="single"/>
        </w:rPr>
      </w:pPr>
    </w:p>
    <w:p w14:paraId="1D322561" w14:textId="77777777" w:rsidR="00800005" w:rsidRDefault="00800005" w:rsidP="00E66E83">
      <w:pPr>
        <w:widowControl w:val="0"/>
        <w:tabs>
          <w:tab w:val="left" w:pos="90"/>
        </w:tabs>
        <w:rPr>
          <w:b/>
          <w:snapToGrid w:val="0"/>
          <w:color w:val="000080"/>
          <w:u w:val="single"/>
        </w:rPr>
      </w:pPr>
    </w:p>
    <w:p w14:paraId="27D0B00A" w14:textId="77777777" w:rsidR="00800005" w:rsidRDefault="00800005" w:rsidP="00800005">
      <w:pPr>
        <w:widowControl w:val="0"/>
        <w:tabs>
          <w:tab w:val="left" w:pos="90"/>
        </w:tabs>
        <w:jc w:val="right"/>
        <w:rPr>
          <w:b/>
          <w:snapToGrid w:val="0"/>
          <w:color w:val="000000"/>
        </w:rPr>
      </w:pPr>
      <w:r>
        <w:rPr>
          <w:b/>
          <w:snapToGrid w:val="0"/>
          <w:color w:val="000000"/>
          <w:sz w:val="16"/>
        </w:rPr>
        <w:t>UCRAINA</w:t>
      </w:r>
    </w:p>
    <w:p w14:paraId="0BFE3326" w14:textId="77777777" w:rsidR="00800005" w:rsidRDefault="00800005" w:rsidP="00800005">
      <w:pPr>
        <w:widowControl w:val="0"/>
        <w:tabs>
          <w:tab w:val="left" w:pos="90"/>
        </w:tabs>
        <w:jc w:val="right"/>
        <w:rPr>
          <w:b/>
          <w:snapToGrid w:val="0"/>
          <w:color w:val="000080"/>
          <w:u w:val="single"/>
        </w:rPr>
      </w:pPr>
    </w:p>
    <w:p w14:paraId="31FCDF2B" w14:textId="77777777" w:rsidR="00800005" w:rsidRDefault="00800005" w:rsidP="00E66E83">
      <w:pPr>
        <w:widowControl w:val="0"/>
        <w:tabs>
          <w:tab w:val="left" w:pos="90"/>
        </w:tabs>
        <w:rPr>
          <w:b/>
          <w:snapToGrid w:val="0"/>
          <w:color w:val="000080"/>
          <w:u w:val="single"/>
        </w:rPr>
      </w:pPr>
    </w:p>
    <w:p w14:paraId="4D0A4E76" w14:textId="77777777" w:rsidR="00800005" w:rsidRDefault="00800005" w:rsidP="00E66E83">
      <w:pPr>
        <w:widowControl w:val="0"/>
        <w:tabs>
          <w:tab w:val="left" w:pos="90"/>
        </w:tabs>
        <w:rPr>
          <w:b/>
          <w:snapToGrid w:val="0"/>
          <w:color w:val="000080"/>
          <w:u w:val="single"/>
        </w:rPr>
      </w:pPr>
    </w:p>
    <w:p w14:paraId="1F70D68B" w14:textId="77777777" w:rsidR="00E66E83" w:rsidRDefault="00E66E83" w:rsidP="00E66E83">
      <w:pPr>
        <w:widowControl w:val="0"/>
        <w:tabs>
          <w:tab w:val="left" w:pos="90"/>
        </w:tabs>
        <w:rPr>
          <w:b/>
          <w:snapToGrid w:val="0"/>
          <w:color w:val="000080"/>
          <w:sz w:val="26"/>
          <w:u w:val="single"/>
        </w:rPr>
      </w:pPr>
      <w:r>
        <w:rPr>
          <w:b/>
          <w:snapToGrid w:val="0"/>
          <w:color w:val="000080"/>
          <w:u w:val="single"/>
        </w:rPr>
        <w:t xml:space="preserve">CAGLIARI - CONSOLATO ONORARIO            </w:t>
      </w:r>
    </w:p>
    <w:p w14:paraId="46E34586" w14:textId="77777777" w:rsidR="00E66E83" w:rsidRDefault="00E66E83" w:rsidP="000552CC">
      <w:pPr>
        <w:widowControl w:val="0"/>
        <w:tabs>
          <w:tab w:val="left" w:pos="2321"/>
        </w:tabs>
        <w:rPr>
          <w:b/>
          <w:snapToGrid w:val="0"/>
          <w:color w:val="000000"/>
        </w:rPr>
      </w:pPr>
    </w:p>
    <w:p w14:paraId="17EEF3E8" w14:textId="77777777" w:rsidR="00733498" w:rsidRDefault="00733498" w:rsidP="000552CC">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0552CC">
        <w:rPr>
          <w:snapToGrid w:val="0"/>
          <w:color w:val="000000"/>
        </w:rPr>
        <w:t xml:space="preserve"> </w:t>
      </w:r>
      <w:r w:rsidR="00927FDC">
        <w:rPr>
          <w:snapToGrid w:val="0"/>
          <w:color w:val="000000"/>
        </w:rPr>
        <w:t>Stanisl</w:t>
      </w:r>
      <w:r w:rsidR="000552CC">
        <w:rPr>
          <w:snapToGrid w:val="0"/>
          <w:color w:val="000000"/>
        </w:rPr>
        <w:t>a</w:t>
      </w:r>
      <w:r w:rsidR="00927FDC">
        <w:rPr>
          <w:snapToGrid w:val="0"/>
          <w:color w:val="000000"/>
        </w:rPr>
        <w:t>o</w:t>
      </w:r>
      <w:r w:rsidR="000552CC">
        <w:rPr>
          <w:snapToGrid w:val="0"/>
          <w:color w:val="000000"/>
        </w:rPr>
        <w:t xml:space="preserve"> </w:t>
      </w:r>
      <w:r w:rsidR="00927FDC">
        <w:rPr>
          <w:snapToGrid w:val="0"/>
          <w:color w:val="000000"/>
        </w:rPr>
        <w:t>Caboni</w:t>
      </w:r>
      <w:r>
        <w:rPr>
          <w:snapToGrid w:val="0"/>
          <w:color w:val="000000"/>
        </w:rPr>
        <w:t xml:space="preserve">, </w:t>
      </w:r>
      <w:r w:rsidR="00927FDC">
        <w:rPr>
          <w:snapToGrid w:val="0"/>
          <w:color w:val="000000"/>
        </w:rPr>
        <w:t>24</w:t>
      </w:r>
      <w:r w:rsidR="000552CC">
        <w:rPr>
          <w:snapToGrid w:val="0"/>
          <w:color w:val="000000"/>
        </w:rPr>
        <w:t xml:space="preserve"> - </w:t>
      </w:r>
      <w:r w:rsidR="00927FDC">
        <w:rPr>
          <w:snapToGrid w:val="0"/>
          <w:color w:val="000000"/>
        </w:rPr>
        <w:t>7</w:t>
      </w:r>
      <w:r w:rsidR="000552CC">
        <w:rPr>
          <w:snapToGrid w:val="0"/>
          <w:color w:val="000000"/>
        </w:rPr>
        <w:t>° p</w:t>
      </w:r>
      <w:r w:rsidR="00927FDC">
        <w:rPr>
          <w:snapToGrid w:val="0"/>
          <w:color w:val="000000"/>
        </w:rPr>
        <w:t xml:space="preserve">. </w:t>
      </w:r>
      <w:proofErr w:type="spellStart"/>
      <w:r w:rsidR="00927FDC">
        <w:rPr>
          <w:snapToGrid w:val="0"/>
          <w:color w:val="000000"/>
        </w:rPr>
        <w:t>int</w:t>
      </w:r>
      <w:proofErr w:type="spellEnd"/>
      <w:r w:rsidR="00927FDC">
        <w:rPr>
          <w:snapToGrid w:val="0"/>
          <w:color w:val="000000"/>
        </w:rPr>
        <w:t>. 3</w:t>
      </w:r>
      <w:r w:rsidR="000552CC">
        <w:rPr>
          <w:snapToGrid w:val="0"/>
          <w:color w:val="000000"/>
        </w:rPr>
        <w:t xml:space="preserve"> </w:t>
      </w:r>
      <w:r>
        <w:rPr>
          <w:snapToGrid w:val="0"/>
          <w:color w:val="000000"/>
        </w:rPr>
        <w:t>– 0</w:t>
      </w:r>
      <w:r w:rsidR="000552CC">
        <w:rPr>
          <w:snapToGrid w:val="0"/>
          <w:color w:val="000000"/>
        </w:rPr>
        <w:t>9</w:t>
      </w:r>
      <w:r>
        <w:rPr>
          <w:snapToGrid w:val="0"/>
          <w:color w:val="000000"/>
        </w:rPr>
        <w:t>1</w:t>
      </w:r>
      <w:r w:rsidR="000552CC">
        <w:rPr>
          <w:snapToGrid w:val="0"/>
          <w:color w:val="000000"/>
        </w:rPr>
        <w:t>2</w:t>
      </w:r>
      <w:r w:rsidR="00927FDC">
        <w:rPr>
          <w:snapToGrid w:val="0"/>
          <w:color w:val="000000"/>
        </w:rPr>
        <w:t>5</w:t>
      </w:r>
      <w:r>
        <w:rPr>
          <w:snapToGrid w:val="0"/>
          <w:color w:val="000000"/>
        </w:rPr>
        <w:t xml:space="preserve"> </w:t>
      </w:r>
      <w:r w:rsidR="000552CC">
        <w:rPr>
          <w:snapToGrid w:val="0"/>
          <w:color w:val="000000"/>
        </w:rPr>
        <w:t>Cagl</w:t>
      </w:r>
      <w:r>
        <w:rPr>
          <w:snapToGrid w:val="0"/>
          <w:color w:val="000000"/>
        </w:rPr>
        <w:t>i</w:t>
      </w:r>
      <w:r w:rsidR="000552CC">
        <w:rPr>
          <w:snapToGrid w:val="0"/>
          <w:color w:val="000000"/>
        </w:rPr>
        <w:t>ari</w:t>
      </w:r>
      <w:r>
        <w:rPr>
          <w:snapToGrid w:val="0"/>
          <w:color w:val="000000"/>
        </w:rPr>
        <w:t xml:space="preserve"> </w:t>
      </w:r>
    </w:p>
    <w:p w14:paraId="450FD709" w14:textId="77777777" w:rsidR="00733498" w:rsidRDefault="00733498" w:rsidP="0073349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0552CC">
        <w:rPr>
          <w:snapToGrid w:val="0"/>
          <w:color w:val="000000"/>
        </w:rPr>
        <w:t>3</w:t>
      </w:r>
      <w:r w:rsidR="00927FDC">
        <w:rPr>
          <w:snapToGrid w:val="0"/>
          <w:color w:val="000000"/>
        </w:rPr>
        <w:t>8</w:t>
      </w:r>
      <w:r w:rsidR="000552CC">
        <w:rPr>
          <w:snapToGrid w:val="0"/>
          <w:color w:val="000000"/>
        </w:rPr>
        <w:t>9</w:t>
      </w:r>
      <w:r w:rsidR="00927FDC">
        <w:rPr>
          <w:snapToGrid w:val="0"/>
          <w:color w:val="000000"/>
        </w:rPr>
        <w:t>146383</w:t>
      </w:r>
      <w:r w:rsidR="000552CC">
        <w:rPr>
          <w:snapToGrid w:val="0"/>
          <w:color w:val="000000"/>
        </w:rPr>
        <w:t>9</w:t>
      </w:r>
    </w:p>
    <w:p w14:paraId="0BB94040" w14:textId="77777777" w:rsidR="00733498" w:rsidRDefault="00733498" w:rsidP="00733498">
      <w:pPr>
        <w:widowControl w:val="0"/>
        <w:tabs>
          <w:tab w:val="left" w:pos="2321"/>
        </w:tabs>
        <w:rPr>
          <w:snapToGrid w:val="0"/>
          <w:color w:val="000000"/>
          <w:sz w:val="23"/>
        </w:rPr>
      </w:pPr>
      <w:r>
        <w:rPr>
          <w:snapToGrid w:val="0"/>
          <w:color w:val="000000"/>
        </w:rPr>
        <w:tab/>
        <w:t xml:space="preserve">E-mail </w:t>
      </w:r>
      <w:r w:rsidR="000552CC">
        <w:rPr>
          <w:snapToGrid w:val="0"/>
          <w:color w:val="000000"/>
        </w:rPr>
        <w:t>consolatoucrainacagliari</w:t>
      </w:r>
      <w:r w:rsidRPr="00C4131B">
        <w:rPr>
          <w:bCs/>
        </w:rPr>
        <w:t>@</w:t>
      </w:r>
      <w:r w:rsidR="000552CC">
        <w:rPr>
          <w:bCs/>
        </w:rPr>
        <w:t>gmail</w:t>
      </w:r>
      <w:r w:rsidRPr="00C4131B">
        <w:rPr>
          <w:bCs/>
        </w:rPr>
        <w:t>.</w:t>
      </w:r>
      <w:r w:rsidR="000552CC">
        <w:rPr>
          <w:bCs/>
        </w:rPr>
        <w:t>com</w:t>
      </w:r>
    </w:p>
    <w:p w14:paraId="5CE291C4" w14:textId="77777777" w:rsidR="00E66E83" w:rsidRDefault="00E66E83" w:rsidP="00E66E83">
      <w:pPr>
        <w:widowControl w:val="0"/>
        <w:tabs>
          <w:tab w:val="left" w:pos="2321"/>
        </w:tabs>
        <w:rPr>
          <w:snapToGrid w:val="0"/>
        </w:rPr>
      </w:pPr>
      <w:r>
        <w:rPr>
          <w:b/>
          <w:snapToGrid w:val="0"/>
          <w:color w:val="000000"/>
        </w:rPr>
        <w:t>Circoscrizione</w:t>
      </w:r>
      <w:r>
        <w:rPr>
          <w:rFonts w:ascii="MS Sans Serif" w:hAnsi="MS Sans Serif"/>
          <w:snapToGrid w:val="0"/>
          <w:sz w:val="24"/>
        </w:rPr>
        <w:tab/>
      </w:r>
      <w:r w:rsidR="00733498">
        <w:rPr>
          <w:snapToGrid w:val="0"/>
        </w:rPr>
        <w:t>Sardegna</w:t>
      </w:r>
    </w:p>
    <w:p w14:paraId="7AFF0715" w14:textId="77777777" w:rsidR="00E66E83" w:rsidRDefault="00E66E83" w:rsidP="00E66E83">
      <w:pPr>
        <w:widowControl w:val="0"/>
        <w:tabs>
          <w:tab w:val="left" w:pos="2321"/>
        </w:tabs>
        <w:rPr>
          <w:snapToGrid w:val="0"/>
          <w:color w:val="000000"/>
        </w:rPr>
      </w:pPr>
    </w:p>
    <w:p w14:paraId="24BFACA3" w14:textId="77777777" w:rsidR="004A4352" w:rsidRDefault="000B0991" w:rsidP="00800005">
      <w:pPr>
        <w:widowControl w:val="0"/>
        <w:tabs>
          <w:tab w:val="left" w:pos="2321"/>
        </w:tabs>
        <w:rPr>
          <w:b/>
          <w:snapToGrid w:val="0"/>
          <w:color w:val="000000"/>
          <w:sz w:val="16"/>
        </w:rPr>
      </w:pPr>
      <w:r>
        <w:rPr>
          <w:snapToGrid w:val="0"/>
          <w:color w:val="000000"/>
        </w:rPr>
        <w:t>Signor ANTHONY GRANDE, Console Onorario, (</w:t>
      </w:r>
      <w:bookmarkStart w:id="98" w:name="_Hlk148365143"/>
      <w:r>
        <w:rPr>
          <w:snapToGrid w:val="0"/>
          <w:color w:val="000000"/>
        </w:rPr>
        <w:t xml:space="preserve">Exequatur </w:t>
      </w:r>
      <w:bookmarkEnd w:id="98"/>
      <w:r w:rsidR="00093427">
        <w:rPr>
          <w:snapToGrid w:val="0"/>
          <w:color w:val="000000"/>
        </w:rPr>
        <w:t>20 febbraio 2024</w:t>
      </w:r>
      <w:r>
        <w:rPr>
          <w:snapToGrid w:val="0"/>
          <w:color w:val="000000"/>
        </w:rPr>
        <w:t>)</w:t>
      </w:r>
    </w:p>
    <w:p w14:paraId="684EB45E" w14:textId="77777777" w:rsidR="00166EDD" w:rsidRDefault="00166EDD" w:rsidP="004265EC">
      <w:pPr>
        <w:pStyle w:val="Corpodeltesto2"/>
        <w:spacing w:before="0"/>
      </w:pPr>
    </w:p>
    <w:p w14:paraId="2E6A5B1B" w14:textId="77777777" w:rsidR="00D629D3" w:rsidRDefault="00D629D3" w:rsidP="004265EC">
      <w:pPr>
        <w:pStyle w:val="Corpodeltesto2"/>
        <w:spacing w:before="0"/>
      </w:pPr>
    </w:p>
    <w:p w14:paraId="4135F64C" w14:textId="77777777" w:rsidR="00CB7B9A" w:rsidRDefault="00CB7B9A" w:rsidP="00CB7B9A">
      <w:pPr>
        <w:widowControl w:val="0"/>
        <w:tabs>
          <w:tab w:val="left" w:pos="90"/>
        </w:tabs>
        <w:rPr>
          <w:b/>
          <w:snapToGrid w:val="0"/>
          <w:color w:val="000080"/>
          <w:sz w:val="26"/>
          <w:u w:val="single"/>
        </w:rPr>
      </w:pPr>
      <w:r>
        <w:rPr>
          <w:b/>
          <w:snapToGrid w:val="0"/>
          <w:color w:val="000080"/>
          <w:u w:val="single"/>
        </w:rPr>
        <w:t xml:space="preserve">CATANIA- CONSOLATO ONORARIO            </w:t>
      </w:r>
    </w:p>
    <w:p w14:paraId="4E369321" w14:textId="77777777" w:rsidR="00CB7B9A" w:rsidRDefault="00CB7B9A" w:rsidP="00CB7B9A">
      <w:pPr>
        <w:widowControl w:val="0"/>
        <w:tabs>
          <w:tab w:val="left" w:pos="2321"/>
        </w:tabs>
        <w:rPr>
          <w:b/>
          <w:snapToGrid w:val="0"/>
          <w:color w:val="000000"/>
        </w:rPr>
      </w:pPr>
    </w:p>
    <w:p w14:paraId="1EB74ACF" w14:textId="77777777" w:rsidR="00CB7B9A" w:rsidRDefault="00CB7B9A" w:rsidP="00CB7B9A">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Sicilia</w:t>
      </w:r>
    </w:p>
    <w:p w14:paraId="78BD974D" w14:textId="77777777" w:rsidR="00CB7B9A" w:rsidRDefault="00CB7B9A" w:rsidP="004265EC">
      <w:pPr>
        <w:pStyle w:val="Corpodeltesto2"/>
        <w:spacing w:before="0"/>
      </w:pPr>
    </w:p>
    <w:p w14:paraId="1C625657" w14:textId="77777777" w:rsidR="00CB7B9A" w:rsidRDefault="00CB7B9A" w:rsidP="004265EC">
      <w:pPr>
        <w:pStyle w:val="Corpodeltesto2"/>
        <w:spacing w:before="0"/>
      </w:pPr>
    </w:p>
    <w:p w14:paraId="03971AB4" w14:textId="77777777" w:rsidR="004265EC" w:rsidRDefault="004265EC" w:rsidP="004265EC">
      <w:pPr>
        <w:widowControl w:val="0"/>
        <w:tabs>
          <w:tab w:val="left" w:pos="90"/>
        </w:tabs>
        <w:rPr>
          <w:b/>
          <w:snapToGrid w:val="0"/>
          <w:color w:val="000080"/>
          <w:sz w:val="26"/>
          <w:u w:val="single"/>
        </w:rPr>
      </w:pPr>
      <w:r>
        <w:rPr>
          <w:b/>
          <w:snapToGrid w:val="0"/>
          <w:color w:val="000080"/>
          <w:u w:val="single"/>
        </w:rPr>
        <w:t xml:space="preserve">FIRENZE - CONSOLATO ONORARIO            </w:t>
      </w:r>
    </w:p>
    <w:p w14:paraId="56E82FB9" w14:textId="77777777" w:rsidR="004265EC" w:rsidRDefault="004265EC" w:rsidP="004265EC">
      <w:pPr>
        <w:widowControl w:val="0"/>
        <w:tabs>
          <w:tab w:val="left" w:pos="2321"/>
        </w:tabs>
        <w:rPr>
          <w:b/>
          <w:snapToGrid w:val="0"/>
          <w:color w:val="000000"/>
        </w:rPr>
      </w:pPr>
    </w:p>
    <w:p w14:paraId="247BBF39" w14:textId="77777777" w:rsidR="000B7FB8" w:rsidRDefault="00862EE8" w:rsidP="000B7FB8">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3A63C094" w14:textId="77777777" w:rsidR="00862EE8" w:rsidRDefault="00862EE8" w:rsidP="000B7FB8">
      <w:pPr>
        <w:widowControl w:val="0"/>
        <w:tabs>
          <w:tab w:val="left" w:pos="90"/>
          <w:tab w:val="left" w:pos="2321"/>
        </w:tabs>
        <w:rPr>
          <w:snapToGrid w:val="0"/>
          <w:color w:val="000000"/>
        </w:rPr>
      </w:pPr>
      <w:r>
        <w:rPr>
          <w:snapToGrid w:val="0"/>
          <w:color w:val="000000"/>
        </w:rPr>
        <w:t xml:space="preserve"> </w:t>
      </w:r>
    </w:p>
    <w:p w14:paraId="1FDFC390" w14:textId="77777777" w:rsidR="004265EC" w:rsidRDefault="004265EC" w:rsidP="004265EC">
      <w:pPr>
        <w:widowControl w:val="0"/>
        <w:tabs>
          <w:tab w:val="left" w:pos="2321"/>
        </w:tabs>
        <w:rPr>
          <w:snapToGrid w:val="0"/>
        </w:rPr>
      </w:pPr>
      <w:r>
        <w:rPr>
          <w:b/>
          <w:snapToGrid w:val="0"/>
          <w:color w:val="000000"/>
        </w:rPr>
        <w:t>Circoscrizione</w:t>
      </w:r>
      <w:r>
        <w:rPr>
          <w:rFonts w:ascii="MS Sans Serif" w:hAnsi="MS Sans Serif"/>
          <w:snapToGrid w:val="0"/>
          <w:sz w:val="24"/>
        </w:rPr>
        <w:tab/>
      </w:r>
      <w:r w:rsidRPr="00EA4320">
        <w:rPr>
          <w:snapToGrid w:val="0"/>
        </w:rPr>
        <w:t>Toscan</w:t>
      </w:r>
      <w:r>
        <w:rPr>
          <w:snapToGrid w:val="0"/>
        </w:rPr>
        <w:t>a e Umbria</w:t>
      </w:r>
    </w:p>
    <w:p w14:paraId="665E1DF6" w14:textId="77777777" w:rsidR="004265EC" w:rsidRDefault="004265EC" w:rsidP="004265EC">
      <w:pPr>
        <w:widowControl w:val="0"/>
        <w:tabs>
          <w:tab w:val="left" w:pos="2321"/>
        </w:tabs>
        <w:rPr>
          <w:snapToGrid w:val="0"/>
          <w:color w:val="000000"/>
        </w:rPr>
      </w:pPr>
    </w:p>
    <w:p w14:paraId="43B05E7A" w14:textId="77777777" w:rsidR="00D578A5" w:rsidRDefault="00D578A5" w:rsidP="00D578A5">
      <w:pPr>
        <w:pStyle w:val="Corpodeltesto2"/>
        <w:spacing w:before="0"/>
      </w:pPr>
    </w:p>
    <w:p w14:paraId="60254EAD" w14:textId="77777777" w:rsidR="004B2210" w:rsidRDefault="004B2210" w:rsidP="004B2210">
      <w:pPr>
        <w:widowControl w:val="0"/>
        <w:tabs>
          <w:tab w:val="left" w:pos="90"/>
        </w:tabs>
        <w:rPr>
          <w:b/>
          <w:snapToGrid w:val="0"/>
          <w:color w:val="000080"/>
          <w:sz w:val="26"/>
          <w:u w:val="single"/>
        </w:rPr>
      </w:pPr>
      <w:r>
        <w:rPr>
          <w:b/>
          <w:snapToGrid w:val="0"/>
          <w:color w:val="000080"/>
          <w:u w:val="single"/>
        </w:rPr>
        <w:t>TORINO - CONSOLATO ONORARIO</w:t>
      </w:r>
    </w:p>
    <w:p w14:paraId="12483351" w14:textId="77777777" w:rsidR="004B2210" w:rsidRPr="00EA4320" w:rsidRDefault="004B2210" w:rsidP="004B2210">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9E4C9E">
        <w:rPr>
          <w:snapToGrid w:val="0"/>
        </w:rPr>
        <w:t>Corso Massimo d’Azeglio</w:t>
      </w:r>
      <w:r w:rsidR="000C5939">
        <w:rPr>
          <w:snapToGrid w:val="0"/>
        </w:rPr>
        <w:t xml:space="preserve">, </w:t>
      </w:r>
      <w:r w:rsidR="009E4C9E">
        <w:rPr>
          <w:snapToGrid w:val="0"/>
        </w:rPr>
        <w:t>12</w:t>
      </w:r>
      <w:r w:rsidR="000C5939">
        <w:rPr>
          <w:snapToGrid w:val="0"/>
        </w:rPr>
        <w:t xml:space="preserve"> – S</w:t>
      </w:r>
      <w:r w:rsidR="00427858">
        <w:rPr>
          <w:snapToGrid w:val="0"/>
        </w:rPr>
        <w:t>c</w:t>
      </w:r>
      <w:r w:rsidR="000C5939">
        <w:rPr>
          <w:snapToGrid w:val="0"/>
        </w:rPr>
        <w:t xml:space="preserve">ala </w:t>
      </w:r>
      <w:r w:rsidR="002B2FC9">
        <w:rPr>
          <w:snapToGrid w:val="0"/>
        </w:rPr>
        <w:t>B</w:t>
      </w:r>
      <w:r w:rsidR="000C5939">
        <w:rPr>
          <w:snapToGrid w:val="0"/>
        </w:rPr>
        <w:t>, II p. – 10123</w:t>
      </w:r>
      <w:r>
        <w:rPr>
          <w:snapToGrid w:val="0"/>
        </w:rPr>
        <w:t xml:space="preserve"> Torino</w:t>
      </w:r>
    </w:p>
    <w:p w14:paraId="76E5768D" w14:textId="77777777" w:rsidR="004B2210" w:rsidRDefault="004B2210" w:rsidP="004B2210">
      <w:pPr>
        <w:widowControl w:val="0"/>
        <w:tabs>
          <w:tab w:val="left" w:pos="2321"/>
        </w:tabs>
        <w:rPr>
          <w:snapToGrid w:val="0"/>
          <w:color w:val="000000"/>
        </w:rPr>
      </w:pPr>
      <w:r>
        <w:rPr>
          <w:rFonts w:ascii="MS Sans Serif" w:hAnsi="MS Sans Serif"/>
          <w:snapToGrid w:val="0"/>
          <w:sz w:val="24"/>
        </w:rPr>
        <w:tab/>
      </w:r>
      <w:r>
        <w:rPr>
          <w:snapToGrid w:val="0"/>
          <w:color w:val="000000"/>
        </w:rPr>
        <w:t>Tel. 3337854012</w:t>
      </w:r>
    </w:p>
    <w:p w14:paraId="5C01EE0A" w14:textId="77777777" w:rsidR="004B2210" w:rsidRDefault="004B2210" w:rsidP="004B2210">
      <w:pPr>
        <w:widowControl w:val="0"/>
        <w:tabs>
          <w:tab w:val="left" w:pos="2321"/>
        </w:tabs>
        <w:rPr>
          <w:snapToGrid w:val="0"/>
          <w:color w:val="000000"/>
        </w:rPr>
      </w:pPr>
      <w:r>
        <w:rPr>
          <w:snapToGrid w:val="0"/>
          <w:color w:val="000000"/>
        </w:rPr>
        <w:tab/>
        <w:t xml:space="preserve">E-mail  </w:t>
      </w:r>
      <w:hyperlink r:id="rId540" w:history="1">
        <w:r w:rsidR="009E4C9E" w:rsidRPr="008D713E">
          <w:rPr>
            <w:rStyle w:val="Collegamentoipertestuale"/>
            <w:snapToGrid w:val="0"/>
          </w:rPr>
          <w:t>consolatoucrainatorino@gmail.com</w:t>
        </w:r>
      </w:hyperlink>
      <w:r w:rsidR="009E4C9E">
        <w:rPr>
          <w:snapToGrid w:val="0"/>
          <w:color w:val="000000"/>
        </w:rPr>
        <w:t xml:space="preserve"> </w:t>
      </w:r>
    </w:p>
    <w:p w14:paraId="5115E859" w14:textId="4C59E298" w:rsidR="004B2210" w:rsidRDefault="004B2210" w:rsidP="004B2210">
      <w:pPr>
        <w:widowControl w:val="0"/>
        <w:ind w:left="2268" w:hanging="2268"/>
        <w:jc w:val="both"/>
        <w:rPr>
          <w:snapToGrid w:val="0"/>
        </w:rPr>
      </w:pPr>
      <w:r>
        <w:rPr>
          <w:b/>
          <w:snapToGrid w:val="0"/>
          <w:color w:val="000000"/>
        </w:rPr>
        <w:t>Circoscrizione</w:t>
      </w:r>
      <w:r>
        <w:rPr>
          <w:rFonts w:ascii="MS Sans Serif" w:hAnsi="MS Sans Serif"/>
          <w:snapToGrid w:val="0"/>
          <w:sz w:val="24"/>
        </w:rPr>
        <w:tab/>
      </w:r>
      <w:r w:rsidR="00DD39D9">
        <w:rPr>
          <w:rFonts w:ascii="MS Sans Serif" w:hAnsi="MS Sans Serif"/>
          <w:snapToGrid w:val="0"/>
          <w:sz w:val="24"/>
        </w:rPr>
        <w:t xml:space="preserve"> </w:t>
      </w:r>
      <w:r w:rsidRPr="004B2210">
        <w:rPr>
          <w:snapToGrid w:val="0"/>
        </w:rPr>
        <w:t>Piemonte</w:t>
      </w:r>
    </w:p>
    <w:p w14:paraId="507F7BB1" w14:textId="77777777" w:rsidR="004B2210" w:rsidRDefault="004B2210" w:rsidP="004B2210">
      <w:pPr>
        <w:widowControl w:val="0"/>
        <w:tabs>
          <w:tab w:val="left" w:pos="2321"/>
        </w:tabs>
        <w:rPr>
          <w:snapToGrid w:val="0"/>
          <w:color w:val="000000"/>
        </w:rPr>
      </w:pPr>
      <w:r>
        <w:rPr>
          <w:snapToGrid w:val="0"/>
          <w:color w:val="000000"/>
        </w:rPr>
        <w:t xml:space="preserve">          </w:t>
      </w:r>
    </w:p>
    <w:p w14:paraId="45B91B94" w14:textId="77777777" w:rsidR="004B2210" w:rsidRDefault="004B2210" w:rsidP="004B2210">
      <w:pPr>
        <w:pStyle w:val="Corpodeltesto2"/>
        <w:spacing w:before="0"/>
      </w:pPr>
      <w:r>
        <w:t>Signor DARIO ARRIGOTTI, Console Onorario (Exequatur 11 giugno 20</w:t>
      </w:r>
      <w:r w:rsidR="00BF02AE">
        <w:t>24</w:t>
      </w:r>
      <w:r>
        <w:t>)</w:t>
      </w:r>
    </w:p>
    <w:p w14:paraId="6963D448" w14:textId="77777777" w:rsidR="004B2210" w:rsidRDefault="004B2210" w:rsidP="004B2210">
      <w:pPr>
        <w:widowControl w:val="0"/>
        <w:tabs>
          <w:tab w:val="left" w:pos="90"/>
        </w:tabs>
        <w:rPr>
          <w:b/>
          <w:snapToGrid w:val="0"/>
          <w:color w:val="000080"/>
          <w:u w:val="single"/>
        </w:rPr>
      </w:pPr>
    </w:p>
    <w:p w14:paraId="35D3ADFE" w14:textId="77777777" w:rsidR="004B2210" w:rsidRDefault="004B2210" w:rsidP="00D578A5">
      <w:pPr>
        <w:widowControl w:val="0"/>
        <w:tabs>
          <w:tab w:val="left" w:pos="90"/>
        </w:tabs>
        <w:rPr>
          <w:b/>
          <w:snapToGrid w:val="0"/>
          <w:color w:val="000080"/>
          <w:u w:val="single"/>
        </w:rPr>
      </w:pPr>
    </w:p>
    <w:p w14:paraId="14C6A8F7" w14:textId="77777777" w:rsidR="001F1916" w:rsidRDefault="001F1916" w:rsidP="00D578A5">
      <w:pPr>
        <w:widowControl w:val="0"/>
        <w:tabs>
          <w:tab w:val="left" w:pos="90"/>
        </w:tabs>
        <w:rPr>
          <w:b/>
          <w:snapToGrid w:val="0"/>
          <w:color w:val="000080"/>
          <w:u w:val="single"/>
        </w:rPr>
      </w:pPr>
    </w:p>
    <w:p w14:paraId="244CCE58" w14:textId="77777777" w:rsidR="001F1916" w:rsidRDefault="001F1916" w:rsidP="001F1916">
      <w:pPr>
        <w:widowControl w:val="0"/>
        <w:tabs>
          <w:tab w:val="left" w:pos="90"/>
        </w:tabs>
        <w:rPr>
          <w:b/>
          <w:snapToGrid w:val="0"/>
          <w:color w:val="000080"/>
          <w:sz w:val="26"/>
          <w:u w:val="single"/>
        </w:rPr>
      </w:pPr>
      <w:r>
        <w:rPr>
          <w:b/>
          <w:snapToGrid w:val="0"/>
          <w:color w:val="000080"/>
          <w:u w:val="single"/>
        </w:rPr>
        <w:t xml:space="preserve">TREVISO - CONSOLATO ONORARIO            </w:t>
      </w:r>
    </w:p>
    <w:p w14:paraId="3194CBCE" w14:textId="77777777" w:rsidR="001F1916" w:rsidRPr="00EA4320" w:rsidRDefault="001F1916" w:rsidP="001F1916">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 xml:space="preserve">Via Martiri della Libertà, 35 – 31100 Treviso </w:t>
      </w:r>
      <w:r>
        <w:rPr>
          <w:snapToGrid w:val="0"/>
        </w:rPr>
        <w:tab/>
      </w:r>
      <w:r w:rsidRPr="00EA4320">
        <w:rPr>
          <w:snapToGrid w:val="0"/>
          <w:color w:val="000000"/>
        </w:rPr>
        <w:t xml:space="preserve"> </w:t>
      </w:r>
    </w:p>
    <w:p w14:paraId="345B5C67" w14:textId="77777777" w:rsidR="001F1916" w:rsidRDefault="001F1916" w:rsidP="001F1916">
      <w:pPr>
        <w:widowControl w:val="0"/>
        <w:tabs>
          <w:tab w:val="left" w:pos="2321"/>
        </w:tabs>
        <w:rPr>
          <w:snapToGrid w:val="0"/>
          <w:color w:val="000000"/>
        </w:rPr>
      </w:pPr>
      <w:r>
        <w:rPr>
          <w:rFonts w:ascii="MS Sans Serif" w:hAnsi="MS Sans Serif"/>
          <w:snapToGrid w:val="0"/>
          <w:sz w:val="24"/>
        </w:rPr>
        <w:tab/>
      </w:r>
      <w:r>
        <w:rPr>
          <w:snapToGrid w:val="0"/>
          <w:color w:val="000000"/>
        </w:rPr>
        <w:t>Tel. 0422847208 / 3403806288</w:t>
      </w:r>
    </w:p>
    <w:p w14:paraId="2FF4A898" w14:textId="77777777" w:rsidR="001F1916" w:rsidRDefault="001F1916" w:rsidP="001F1916">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Provincia di Treviso</w:t>
      </w:r>
    </w:p>
    <w:p w14:paraId="57F4AC81" w14:textId="77777777" w:rsidR="001F1916" w:rsidRDefault="001F1916" w:rsidP="001F1916">
      <w:pPr>
        <w:widowControl w:val="0"/>
        <w:tabs>
          <w:tab w:val="left" w:pos="2321"/>
        </w:tabs>
        <w:rPr>
          <w:snapToGrid w:val="0"/>
          <w:color w:val="000000"/>
        </w:rPr>
      </w:pPr>
      <w:r>
        <w:rPr>
          <w:snapToGrid w:val="0"/>
          <w:color w:val="000000"/>
        </w:rPr>
        <w:t xml:space="preserve">          </w:t>
      </w:r>
    </w:p>
    <w:p w14:paraId="608AB02C" w14:textId="77777777" w:rsidR="001F1916" w:rsidRDefault="001F1916" w:rsidP="001F1916">
      <w:pPr>
        <w:pStyle w:val="Corpodeltesto2"/>
        <w:spacing w:before="0"/>
      </w:pPr>
      <w:r>
        <w:t xml:space="preserve">Signor </w:t>
      </w:r>
      <w:r w:rsidR="009E2AF3">
        <w:t>GIACOMO CARLO ARCHIUTTI</w:t>
      </w:r>
      <w:r>
        <w:t>, Console Onorario (</w:t>
      </w:r>
      <w:r w:rsidR="007868E6">
        <w:t>Rinnovo e</w:t>
      </w:r>
      <w:r>
        <w:t>xequatur 2</w:t>
      </w:r>
      <w:r w:rsidR="007868E6">
        <w:t>4</w:t>
      </w:r>
      <w:r>
        <w:t xml:space="preserve"> </w:t>
      </w:r>
      <w:r w:rsidR="007868E6">
        <w:t>settembre</w:t>
      </w:r>
      <w:r>
        <w:t xml:space="preserve"> 20</w:t>
      </w:r>
      <w:r w:rsidR="007868E6">
        <w:t>20</w:t>
      </w:r>
      <w:r>
        <w:t>)</w:t>
      </w:r>
    </w:p>
    <w:p w14:paraId="4395639F" w14:textId="77777777" w:rsidR="001F1916" w:rsidRDefault="001F1916" w:rsidP="00D578A5">
      <w:pPr>
        <w:widowControl w:val="0"/>
        <w:tabs>
          <w:tab w:val="left" w:pos="90"/>
        </w:tabs>
        <w:rPr>
          <w:b/>
          <w:snapToGrid w:val="0"/>
          <w:color w:val="000080"/>
          <w:u w:val="single"/>
        </w:rPr>
      </w:pPr>
    </w:p>
    <w:p w14:paraId="551BAA38" w14:textId="77777777" w:rsidR="00D578A5" w:rsidRDefault="00D578A5" w:rsidP="00D578A5">
      <w:pPr>
        <w:widowControl w:val="0"/>
        <w:tabs>
          <w:tab w:val="left" w:pos="90"/>
        </w:tabs>
        <w:rPr>
          <w:b/>
          <w:snapToGrid w:val="0"/>
          <w:color w:val="000080"/>
          <w:u w:val="single"/>
        </w:rPr>
      </w:pPr>
    </w:p>
    <w:p w14:paraId="215E0FEB" w14:textId="77777777" w:rsidR="00D578A5" w:rsidRDefault="00D578A5" w:rsidP="00D578A5">
      <w:pPr>
        <w:widowControl w:val="0"/>
        <w:tabs>
          <w:tab w:val="left" w:pos="90"/>
        </w:tabs>
        <w:rPr>
          <w:b/>
          <w:snapToGrid w:val="0"/>
          <w:color w:val="000080"/>
          <w:u w:val="single"/>
        </w:rPr>
      </w:pPr>
    </w:p>
    <w:p w14:paraId="30958197" w14:textId="77777777" w:rsidR="00D578A5" w:rsidRDefault="00D578A5" w:rsidP="00D578A5">
      <w:pPr>
        <w:widowControl w:val="0"/>
        <w:tabs>
          <w:tab w:val="left" w:pos="90"/>
        </w:tabs>
        <w:rPr>
          <w:b/>
          <w:snapToGrid w:val="0"/>
          <w:color w:val="000080"/>
          <w:u w:val="single"/>
        </w:rPr>
      </w:pPr>
    </w:p>
    <w:p w14:paraId="729941D0" w14:textId="77777777" w:rsidR="00D578A5" w:rsidRDefault="00D578A5" w:rsidP="00D578A5">
      <w:pPr>
        <w:widowControl w:val="0"/>
        <w:tabs>
          <w:tab w:val="left" w:pos="90"/>
        </w:tabs>
        <w:rPr>
          <w:b/>
          <w:snapToGrid w:val="0"/>
          <w:color w:val="000080"/>
          <w:u w:val="single"/>
        </w:rPr>
      </w:pPr>
    </w:p>
    <w:p w14:paraId="7C7EBF19" w14:textId="77777777" w:rsidR="00DB6855" w:rsidRDefault="00DB6855">
      <w:pPr>
        <w:widowControl w:val="0"/>
        <w:tabs>
          <w:tab w:val="left" w:pos="90"/>
        </w:tabs>
        <w:jc w:val="right"/>
        <w:rPr>
          <w:snapToGrid w:val="0"/>
          <w:color w:val="000000"/>
        </w:rPr>
      </w:pPr>
    </w:p>
    <w:p w14:paraId="257609B6" w14:textId="77777777" w:rsidR="004944D8" w:rsidRDefault="00DB6855">
      <w:pPr>
        <w:widowControl w:val="0"/>
        <w:tabs>
          <w:tab w:val="left" w:pos="90"/>
        </w:tabs>
        <w:jc w:val="right"/>
        <w:rPr>
          <w:b/>
          <w:snapToGrid w:val="0"/>
          <w:color w:val="000000"/>
        </w:rPr>
      </w:pPr>
      <w:r>
        <w:rPr>
          <w:snapToGrid w:val="0"/>
          <w:color w:val="000000"/>
        </w:rPr>
        <w:br w:type="page"/>
      </w:r>
      <w:r w:rsidR="004944D8">
        <w:rPr>
          <w:b/>
          <w:snapToGrid w:val="0"/>
          <w:color w:val="000000"/>
          <w:sz w:val="16"/>
        </w:rPr>
        <w:t>UGANDA</w:t>
      </w:r>
    </w:p>
    <w:p w14:paraId="3C5F46B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8688" behindDoc="0" locked="0" layoutInCell="1" allowOverlap="1" wp14:anchorId="3F65C05E" wp14:editId="3D91BD53">
            <wp:simplePos x="0" y="0"/>
            <wp:positionH relativeFrom="column">
              <wp:posOffset>5727700</wp:posOffset>
            </wp:positionH>
            <wp:positionV relativeFrom="paragraph">
              <wp:posOffset>196215</wp:posOffset>
            </wp:positionV>
            <wp:extent cx="781050" cy="468630"/>
            <wp:effectExtent l="19050" t="19050" r="0" b="7620"/>
            <wp:wrapNone/>
            <wp:docPr id="258" name="Immagin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5"/>
                    <pic:cNvPicPr>
                      <a:picLocks noChangeAspect="1" noChangeArrowheads="1"/>
                    </pic:cNvPicPr>
                  </pic:nvPicPr>
                  <pic:blipFill>
                    <a:blip r:embed="rId541">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E2790ED" w14:textId="77777777" w:rsidR="004944D8" w:rsidRDefault="004944D8">
      <w:pPr>
        <w:pStyle w:val="Stile1"/>
        <w:rPr>
          <w:sz w:val="39"/>
        </w:rPr>
      </w:pPr>
      <w:r>
        <w:t xml:space="preserve">UGANDA </w:t>
      </w:r>
    </w:p>
    <w:p w14:paraId="3EEF9669"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086A0A7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206CA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9 ottobre</w:t>
      </w:r>
    </w:p>
    <w:p w14:paraId="61F4C19E" w14:textId="77777777" w:rsidR="009B6160" w:rsidRDefault="009B6160">
      <w:pPr>
        <w:widowControl w:val="0"/>
        <w:tabs>
          <w:tab w:val="left" w:pos="90"/>
        </w:tabs>
        <w:spacing w:before="550"/>
        <w:rPr>
          <w:b/>
          <w:snapToGrid w:val="0"/>
          <w:color w:val="000080"/>
          <w:u w:val="single"/>
        </w:rPr>
      </w:pPr>
    </w:p>
    <w:p w14:paraId="05B4B5C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0AE2B93" w14:textId="77777777" w:rsidR="002A2D18" w:rsidRDefault="002A2D18" w:rsidP="002A2D18">
      <w:pPr>
        <w:autoSpaceDE w:val="0"/>
        <w:autoSpaceDN w:val="0"/>
        <w:adjustRightInd w:val="0"/>
        <w:rPr>
          <w:b/>
          <w:snapToGrid w:val="0"/>
          <w:color w:val="000000"/>
        </w:rPr>
      </w:pPr>
    </w:p>
    <w:p w14:paraId="34CA542F" w14:textId="77777777" w:rsidR="002A2D18" w:rsidRPr="002A2D18" w:rsidRDefault="004944D8" w:rsidP="002A2D18">
      <w:pPr>
        <w:autoSpaceDE w:val="0"/>
        <w:autoSpaceDN w:val="0"/>
        <w:adjustRightInd w:val="0"/>
      </w:pPr>
      <w:r>
        <w:rPr>
          <w:b/>
          <w:snapToGrid w:val="0"/>
          <w:color w:val="000000"/>
        </w:rPr>
        <w:t>Indirizzo</w:t>
      </w:r>
      <w:r>
        <w:rPr>
          <w:rFonts w:ascii="MS Sans Serif" w:hAnsi="MS Sans Serif"/>
          <w:snapToGrid w:val="0"/>
          <w:sz w:val="24"/>
        </w:rPr>
        <w:tab/>
      </w:r>
      <w:r w:rsidR="002A2D18">
        <w:rPr>
          <w:rFonts w:ascii="MS Sans Serif" w:hAnsi="MS Sans Serif"/>
          <w:snapToGrid w:val="0"/>
          <w:sz w:val="24"/>
        </w:rPr>
        <w:tab/>
        <w:t xml:space="preserve">   </w:t>
      </w:r>
      <w:r w:rsidR="002A2D18" w:rsidRPr="002A2D18">
        <w:t>Via Salita del Poggio Laurentino, 7 - 00144 Roma</w:t>
      </w:r>
    </w:p>
    <w:p w14:paraId="510C683D" w14:textId="77777777" w:rsidR="002A2D18" w:rsidRPr="002A2D18" w:rsidRDefault="002A2D18" w:rsidP="002A2D18">
      <w:pPr>
        <w:widowControl w:val="0"/>
        <w:tabs>
          <w:tab w:val="left" w:pos="90"/>
          <w:tab w:val="left" w:pos="2321"/>
        </w:tabs>
      </w:pPr>
      <w:r>
        <w:tab/>
        <w:t xml:space="preserve">                                          </w:t>
      </w:r>
      <w:r>
        <w:tab/>
        <w:t xml:space="preserve"> </w:t>
      </w:r>
      <w:r w:rsidRPr="002A2D18">
        <w:t>Tel.</w:t>
      </w:r>
      <w:r>
        <w:t xml:space="preserve"> </w:t>
      </w:r>
      <w:r w:rsidRPr="002A2D18">
        <w:t xml:space="preserve"> 063225220 </w:t>
      </w:r>
      <w:r>
        <w:t xml:space="preserve"> </w:t>
      </w:r>
      <w:r w:rsidRPr="002A2D18">
        <w:t xml:space="preserve">063207232 </w:t>
      </w:r>
      <w:r>
        <w:t>–</w:t>
      </w:r>
      <w:r w:rsidRPr="002A2D18">
        <w:t xml:space="preserve"> Fax</w:t>
      </w:r>
      <w:r>
        <w:t xml:space="preserve"> </w:t>
      </w:r>
      <w:r w:rsidRPr="002A2D18">
        <w:t xml:space="preserve"> 063213688</w:t>
      </w:r>
    </w:p>
    <w:p w14:paraId="6407D758" w14:textId="77777777" w:rsidR="00CB26B5" w:rsidRDefault="004944D8" w:rsidP="007E225C">
      <w:pPr>
        <w:widowControl w:val="0"/>
        <w:tabs>
          <w:tab w:val="left" w:pos="90"/>
          <w:tab w:val="left" w:pos="2321"/>
        </w:tabs>
        <w:rPr>
          <w:snapToGrid w:val="0"/>
          <w:color w:val="000000"/>
          <w:sz w:val="23"/>
        </w:rPr>
      </w:pPr>
      <w:r>
        <w:rPr>
          <w:b/>
          <w:snapToGrid w:val="0"/>
          <w:color w:val="000000"/>
        </w:rPr>
        <w:t>Circoscrizione</w:t>
      </w:r>
      <w:r>
        <w:rPr>
          <w:rFonts w:ascii="MS Sans Serif" w:hAnsi="MS Sans Serif"/>
          <w:snapToGrid w:val="0"/>
          <w:sz w:val="24"/>
        </w:rPr>
        <w:tab/>
      </w:r>
      <w:r w:rsidR="00CB26B5">
        <w:rPr>
          <w:snapToGrid w:val="0"/>
          <w:color w:val="000000"/>
        </w:rPr>
        <w:t>Tutto il territorio della Repubblica Italia</w:t>
      </w:r>
      <w:r w:rsidR="007E225C">
        <w:rPr>
          <w:snapToGrid w:val="0"/>
          <w:color w:val="000000"/>
        </w:rPr>
        <w:t>na.</w:t>
      </w:r>
      <w:r w:rsidR="00CB26B5">
        <w:rPr>
          <w:snapToGrid w:val="0"/>
          <w:color w:val="000000"/>
        </w:rPr>
        <w:t xml:space="preserve"> </w:t>
      </w:r>
    </w:p>
    <w:p w14:paraId="1BDD31C6" w14:textId="77777777" w:rsidR="00AC6EB2" w:rsidRDefault="00AC6EB2" w:rsidP="00AC6EB2">
      <w:pPr>
        <w:widowControl w:val="0"/>
        <w:tabs>
          <w:tab w:val="left" w:pos="90"/>
        </w:tabs>
        <w:spacing w:before="550"/>
        <w:rPr>
          <w:b/>
          <w:snapToGrid w:val="0"/>
          <w:color w:val="000080"/>
          <w:sz w:val="26"/>
          <w:u w:val="single"/>
        </w:rPr>
      </w:pPr>
      <w:r>
        <w:rPr>
          <w:b/>
          <w:snapToGrid w:val="0"/>
          <w:color w:val="000080"/>
          <w:u w:val="single"/>
        </w:rPr>
        <w:t xml:space="preserve">BARI - CONSOLATO ONORARIO            </w:t>
      </w:r>
    </w:p>
    <w:p w14:paraId="0FCB3480" w14:textId="77777777" w:rsidR="00DE7875" w:rsidRDefault="00AC6EB2" w:rsidP="00DE787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p>
    <w:p w14:paraId="01A9D57D" w14:textId="77777777" w:rsidR="00AC6EB2" w:rsidRDefault="00AC6EB2" w:rsidP="00DE7875">
      <w:pPr>
        <w:widowControl w:val="0"/>
        <w:tabs>
          <w:tab w:val="left" w:pos="90"/>
          <w:tab w:val="left" w:pos="2321"/>
        </w:tabs>
        <w:spacing w:before="220"/>
        <w:rPr>
          <w:snapToGrid w:val="0"/>
          <w:color w:val="000000"/>
          <w:sz w:val="26"/>
        </w:rPr>
      </w:pPr>
      <w:r>
        <w:rPr>
          <w:b/>
          <w:snapToGrid w:val="0"/>
          <w:color w:val="000000"/>
        </w:rPr>
        <w:t>Circoscrizione</w:t>
      </w:r>
      <w:r>
        <w:rPr>
          <w:rFonts w:ascii="MS Sans Serif" w:hAnsi="MS Sans Serif"/>
          <w:snapToGrid w:val="0"/>
          <w:sz w:val="24"/>
        </w:rPr>
        <w:tab/>
      </w:r>
      <w:r w:rsidRPr="00AC6EB2">
        <w:rPr>
          <w:snapToGrid w:val="0"/>
        </w:rPr>
        <w:t>Abruzzo, Basilicata, Calabria, Molise, Puglia, Sicilia, Sardegna</w:t>
      </w:r>
      <w:r w:rsidRPr="00AC6EB2">
        <w:rPr>
          <w:snapToGrid w:val="0"/>
          <w:color w:val="000000"/>
        </w:rPr>
        <w:t xml:space="preserve"> </w:t>
      </w:r>
      <w:r>
        <w:rPr>
          <w:snapToGrid w:val="0"/>
          <w:color w:val="000000"/>
        </w:rPr>
        <w:t xml:space="preserve">                  </w:t>
      </w:r>
    </w:p>
    <w:p w14:paraId="6B6FDEB8" w14:textId="77777777" w:rsidR="00AC6EB2" w:rsidRDefault="00AC6EB2" w:rsidP="00AC6EB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DC02F88" w14:textId="77777777" w:rsidR="004944D8" w:rsidRDefault="004944D8" w:rsidP="006947AB">
      <w:pPr>
        <w:widowControl w:val="0"/>
        <w:tabs>
          <w:tab w:val="left" w:pos="90"/>
        </w:tabs>
        <w:rPr>
          <w:snapToGrid w:val="0"/>
          <w:color w:val="000000"/>
        </w:rPr>
      </w:pPr>
    </w:p>
    <w:p w14:paraId="10EC4EFF" w14:textId="77777777" w:rsidR="004944D8" w:rsidRDefault="004944D8">
      <w:pPr>
        <w:widowControl w:val="0"/>
        <w:tabs>
          <w:tab w:val="left" w:pos="90"/>
        </w:tabs>
        <w:jc w:val="center"/>
        <w:rPr>
          <w:snapToGrid w:val="0"/>
          <w:color w:val="000000"/>
        </w:rPr>
      </w:pPr>
    </w:p>
    <w:p w14:paraId="549F5744" w14:textId="77777777" w:rsidR="004944D8" w:rsidRDefault="004944D8">
      <w:pPr>
        <w:widowControl w:val="0"/>
        <w:tabs>
          <w:tab w:val="left" w:pos="90"/>
        </w:tabs>
        <w:jc w:val="center"/>
        <w:rPr>
          <w:snapToGrid w:val="0"/>
          <w:color w:val="000000"/>
        </w:rPr>
      </w:pPr>
    </w:p>
    <w:p w14:paraId="7FE3A23E" w14:textId="77777777" w:rsidR="004944D8" w:rsidRDefault="004944D8">
      <w:pPr>
        <w:widowControl w:val="0"/>
        <w:tabs>
          <w:tab w:val="left" w:pos="90"/>
        </w:tabs>
        <w:jc w:val="center"/>
        <w:rPr>
          <w:snapToGrid w:val="0"/>
          <w:color w:val="000000"/>
        </w:rPr>
      </w:pPr>
    </w:p>
    <w:p w14:paraId="5AD41CDB" w14:textId="77777777" w:rsidR="004944D8" w:rsidRDefault="004944D8">
      <w:pPr>
        <w:widowControl w:val="0"/>
        <w:tabs>
          <w:tab w:val="left" w:pos="90"/>
        </w:tabs>
        <w:jc w:val="center"/>
        <w:rPr>
          <w:snapToGrid w:val="0"/>
          <w:color w:val="000000"/>
        </w:rPr>
      </w:pPr>
    </w:p>
    <w:p w14:paraId="1663F2F9" w14:textId="77777777" w:rsidR="004944D8" w:rsidRDefault="004944D8">
      <w:pPr>
        <w:widowControl w:val="0"/>
        <w:tabs>
          <w:tab w:val="left" w:pos="90"/>
        </w:tabs>
        <w:jc w:val="center"/>
        <w:rPr>
          <w:snapToGrid w:val="0"/>
          <w:color w:val="000000"/>
        </w:rPr>
      </w:pPr>
    </w:p>
    <w:p w14:paraId="136D0623" w14:textId="77777777" w:rsidR="004944D8" w:rsidRDefault="00FB07D5" w:rsidP="00FB07D5">
      <w:pPr>
        <w:widowControl w:val="0"/>
        <w:tabs>
          <w:tab w:val="left" w:pos="90"/>
        </w:tabs>
        <w:jc w:val="right"/>
        <w:rPr>
          <w:b/>
          <w:snapToGrid w:val="0"/>
          <w:color w:val="000000"/>
        </w:rPr>
      </w:pPr>
      <w:r>
        <w:rPr>
          <w:snapToGrid w:val="0"/>
          <w:color w:val="000000"/>
        </w:rPr>
        <w:br w:type="page"/>
      </w:r>
      <w:r w:rsidR="004944D8">
        <w:rPr>
          <w:b/>
          <w:snapToGrid w:val="0"/>
          <w:color w:val="000000"/>
          <w:sz w:val="16"/>
        </w:rPr>
        <w:t>UNGHERIA</w:t>
      </w:r>
    </w:p>
    <w:p w14:paraId="589131B9" w14:textId="77777777" w:rsidR="004944D8" w:rsidRDefault="004944D8">
      <w:pPr>
        <w:widowControl w:val="0"/>
        <w:tabs>
          <w:tab w:val="left" w:pos="90"/>
        </w:tabs>
        <w:spacing w:before="60"/>
        <w:jc w:val="center"/>
        <w:rPr>
          <w:snapToGrid w:val="0"/>
          <w:color w:val="000080"/>
          <w:sz w:val="26"/>
        </w:rPr>
      </w:pPr>
    </w:p>
    <w:p w14:paraId="552D6B36"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9712" behindDoc="0" locked="0" layoutInCell="1" allowOverlap="1" wp14:anchorId="1B18F791" wp14:editId="27DE240F">
            <wp:simplePos x="0" y="0"/>
            <wp:positionH relativeFrom="column">
              <wp:posOffset>5719445</wp:posOffset>
            </wp:positionH>
            <wp:positionV relativeFrom="paragraph">
              <wp:posOffset>-12700</wp:posOffset>
            </wp:positionV>
            <wp:extent cx="702310" cy="467995"/>
            <wp:effectExtent l="19050" t="19050" r="2540" b="8255"/>
            <wp:wrapNone/>
            <wp:docPr id="257" name="Immagin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6"/>
                    <pic:cNvPicPr>
                      <a:picLocks noChangeAspect="1" noChangeArrowheads="1"/>
                    </pic:cNvPicPr>
                  </pic:nvPicPr>
                  <pic:blipFill>
                    <a:blip r:embed="rId54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UNGHERIA                                </w:t>
      </w:r>
    </w:p>
    <w:p w14:paraId="4A76CAC3" w14:textId="77777777" w:rsidR="004944D8" w:rsidRDefault="004944D8">
      <w:pPr>
        <w:widowControl w:val="0"/>
        <w:tabs>
          <w:tab w:val="left" w:pos="90"/>
        </w:tabs>
        <w:rPr>
          <w:b/>
          <w:snapToGrid w:val="0"/>
          <w:color w:val="000080"/>
          <w:sz w:val="28"/>
        </w:rPr>
      </w:pPr>
    </w:p>
    <w:p w14:paraId="4A4D740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8682A0D" w14:textId="77777777" w:rsidR="004944D8" w:rsidRPr="006B28B9" w:rsidRDefault="004944D8">
      <w:pPr>
        <w:widowControl w:val="0"/>
        <w:tabs>
          <w:tab w:val="left" w:pos="90"/>
        </w:tabs>
        <w:jc w:val="right"/>
        <w:rPr>
          <w:i/>
          <w:snapToGrid w:val="0"/>
          <w:color w:val="000000"/>
        </w:rPr>
      </w:pPr>
      <w:r>
        <w:rPr>
          <w:i/>
          <w:snapToGrid w:val="0"/>
          <w:color w:val="000000"/>
        </w:rPr>
        <w:t xml:space="preserve"> </w:t>
      </w:r>
      <w:r w:rsidR="006B28B9" w:rsidRPr="006B28B9">
        <w:rPr>
          <w:i/>
          <w:iCs/>
        </w:rPr>
        <w:t>Festa Nazionale 15 Marzo, 20 Agosto e 23 Ottobre</w:t>
      </w:r>
    </w:p>
    <w:p w14:paraId="6F21E679" w14:textId="77777777" w:rsidR="00E5610D" w:rsidRDefault="00E5610D">
      <w:pPr>
        <w:widowControl w:val="0"/>
        <w:tabs>
          <w:tab w:val="left" w:pos="90"/>
        </w:tabs>
        <w:rPr>
          <w:b/>
          <w:snapToGrid w:val="0"/>
          <w:color w:val="000080"/>
          <w:u w:val="single"/>
        </w:rPr>
      </w:pPr>
    </w:p>
    <w:p w14:paraId="0293A12E" w14:textId="77777777" w:rsidR="000D16BE" w:rsidRDefault="000D16BE">
      <w:pPr>
        <w:widowControl w:val="0"/>
        <w:tabs>
          <w:tab w:val="left" w:pos="90"/>
        </w:tabs>
        <w:rPr>
          <w:b/>
          <w:snapToGrid w:val="0"/>
          <w:color w:val="000080"/>
          <w:u w:val="single"/>
        </w:rPr>
      </w:pPr>
    </w:p>
    <w:p w14:paraId="749B0081"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796F47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Messina, 15 - 00198 Roma </w:t>
      </w:r>
    </w:p>
    <w:p w14:paraId="3D228CD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0644249938 - Fax 0644249908  </w:t>
      </w:r>
    </w:p>
    <w:p w14:paraId="718105D0" w14:textId="77777777" w:rsidR="00D140C1" w:rsidRDefault="004944D8" w:rsidP="00D140C1">
      <w:pPr>
        <w:widowControl w:val="0"/>
        <w:tabs>
          <w:tab w:val="left" w:pos="90"/>
          <w:tab w:val="left" w:pos="2711"/>
        </w:tabs>
        <w:rPr>
          <w:snapToGrid w:val="0"/>
          <w:color w:val="000000"/>
          <w:sz w:val="23"/>
        </w:rPr>
      </w:pPr>
      <w:r>
        <w:rPr>
          <w:rFonts w:ascii="MS Sans Serif" w:hAnsi="MS Sans Serif"/>
          <w:snapToGrid w:val="0"/>
          <w:sz w:val="24"/>
        </w:rPr>
        <w:tab/>
      </w:r>
      <w:r w:rsidR="00D140C1">
        <w:rPr>
          <w:rFonts w:ascii="MS Sans Serif" w:hAnsi="MS Sans Serif"/>
          <w:snapToGrid w:val="0"/>
          <w:sz w:val="24"/>
        </w:rPr>
        <w:t xml:space="preserve">                                  </w:t>
      </w:r>
      <w:r>
        <w:rPr>
          <w:snapToGrid w:val="0"/>
          <w:color w:val="000000"/>
        </w:rPr>
        <w:t xml:space="preserve">E-mail </w:t>
      </w:r>
      <w:r w:rsidR="003C5203">
        <w:rPr>
          <w:snapToGrid w:val="0"/>
          <w:color w:val="000000"/>
        </w:rPr>
        <w:t xml:space="preserve">  </w:t>
      </w:r>
      <w:r w:rsidR="003C5203" w:rsidRPr="003C5203">
        <w:rPr>
          <w:snapToGrid w:val="0"/>
        </w:rPr>
        <w:t>mission.roc@mfa.gov.hu</w:t>
      </w:r>
    </w:p>
    <w:p w14:paraId="7DC8FF3C" w14:textId="77777777" w:rsidR="004944D8" w:rsidRDefault="004944D8" w:rsidP="007E225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r>
        <w:rPr>
          <w:snapToGrid w:val="0"/>
          <w:color w:val="000000"/>
        </w:rPr>
        <w:t xml:space="preserve"> </w:t>
      </w:r>
    </w:p>
    <w:p w14:paraId="22F4989C" w14:textId="77777777" w:rsidR="00C45FB9" w:rsidRDefault="00C45FB9" w:rsidP="007E225C">
      <w:pPr>
        <w:widowControl w:val="0"/>
        <w:tabs>
          <w:tab w:val="left" w:pos="90"/>
          <w:tab w:val="left" w:pos="2321"/>
        </w:tabs>
        <w:spacing w:before="49"/>
        <w:rPr>
          <w:snapToGrid w:val="0"/>
          <w:color w:val="000000"/>
        </w:rPr>
      </w:pPr>
    </w:p>
    <w:p w14:paraId="1C8F5D3C" w14:textId="77777777" w:rsidR="00C45FB9" w:rsidRDefault="00C45FB9" w:rsidP="007E225C">
      <w:pPr>
        <w:widowControl w:val="0"/>
        <w:tabs>
          <w:tab w:val="left" w:pos="90"/>
          <w:tab w:val="left" w:pos="2321"/>
        </w:tabs>
        <w:spacing w:before="49"/>
        <w:rPr>
          <w:snapToGrid w:val="0"/>
          <w:color w:val="000000"/>
          <w:sz w:val="23"/>
        </w:rPr>
      </w:pPr>
      <w:r>
        <w:rPr>
          <w:snapToGrid w:val="0"/>
          <w:color w:val="000000"/>
        </w:rPr>
        <w:t xml:space="preserve">Signora </w:t>
      </w:r>
      <w:r w:rsidR="00AB29A3">
        <w:t>CSILLA PAPP</w:t>
      </w:r>
      <w:r>
        <w:t xml:space="preserve">, </w:t>
      </w:r>
      <w:r w:rsidR="00AB29A3">
        <w:t xml:space="preserve">Primo Segretario </w:t>
      </w:r>
      <w:proofErr w:type="spellStart"/>
      <w:r w:rsidR="00AB29A3">
        <w:t>Aff</w:t>
      </w:r>
      <w:proofErr w:type="spellEnd"/>
      <w:r w:rsidR="00AB29A3">
        <w:t>. Consolari (19 giugno 2023</w:t>
      </w:r>
      <w:r>
        <w:t>)</w:t>
      </w:r>
    </w:p>
    <w:p w14:paraId="42F881FE" w14:textId="77777777" w:rsidR="007F2750" w:rsidRDefault="007F2750">
      <w:pPr>
        <w:widowControl w:val="0"/>
        <w:tabs>
          <w:tab w:val="left" w:pos="90"/>
        </w:tabs>
        <w:rPr>
          <w:b/>
          <w:snapToGrid w:val="0"/>
          <w:color w:val="000080"/>
          <w:u w:val="single"/>
        </w:rPr>
      </w:pPr>
    </w:p>
    <w:p w14:paraId="529FB3C8" w14:textId="77777777" w:rsidR="000D16BE" w:rsidRDefault="000D16BE">
      <w:pPr>
        <w:widowControl w:val="0"/>
        <w:tabs>
          <w:tab w:val="left" w:pos="90"/>
        </w:tabs>
        <w:rPr>
          <w:b/>
          <w:snapToGrid w:val="0"/>
          <w:color w:val="000080"/>
          <w:u w:val="single"/>
        </w:rPr>
      </w:pPr>
    </w:p>
    <w:p w14:paraId="53C0D692"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7F493D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Fieno, 3  IV piano  - 20123 Milano </w:t>
      </w:r>
    </w:p>
    <w:p w14:paraId="6CD8F2D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 726009 - Fax 02 72095705</w:t>
      </w:r>
    </w:p>
    <w:p w14:paraId="59E97B2C" w14:textId="77777777" w:rsidR="004944D8" w:rsidRDefault="004944D8">
      <w:pPr>
        <w:widowControl w:val="0"/>
        <w:tabs>
          <w:tab w:val="left" w:pos="2321"/>
        </w:tabs>
        <w:rPr>
          <w:snapToGrid w:val="0"/>
          <w:color w:val="000000"/>
          <w:sz w:val="23"/>
        </w:rPr>
      </w:pPr>
      <w:r>
        <w:rPr>
          <w:snapToGrid w:val="0"/>
          <w:color w:val="000000"/>
        </w:rPr>
        <w:tab/>
        <w:t xml:space="preserve">E-mail </w:t>
      </w:r>
      <w:r w:rsidR="00060BED">
        <w:rPr>
          <w:snapToGrid w:val="0"/>
          <w:color w:val="000000"/>
        </w:rPr>
        <w:t xml:space="preserve">  </w:t>
      </w:r>
      <w:hyperlink r:id="rId543" w:history="1">
        <w:r w:rsidR="00F83402" w:rsidRPr="00F83402">
          <w:rPr>
            <w:rStyle w:val="Collegamentoipertestuale"/>
            <w:bCs/>
            <w:color w:val="auto"/>
            <w:sz w:val="22"/>
            <w:szCs w:val="17"/>
            <w:u w:val="none"/>
          </w:rPr>
          <w:t>consulate.mil@mfa.gov.hu</w:t>
        </w:r>
      </w:hyperlink>
      <w:r w:rsidR="00F83402">
        <w:rPr>
          <w:bCs/>
          <w:sz w:val="22"/>
          <w:szCs w:val="17"/>
        </w:rPr>
        <w:t xml:space="preserve">  - Sito internet  </w:t>
      </w:r>
      <w:r w:rsidR="00F83402" w:rsidRPr="00F83402">
        <w:rPr>
          <w:bCs/>
          <w:sz w:val="22"/>
        </w:rPr>
        <w:t>www.consungmil.it</w:t>
      </w:r>
    </w:p>
    <w:p w14:paraId="6D272910"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 Valle d'Aosta, Liguria, Trentino</w:t>
      </w:r>
      <w:r w:rsidR="00677127">
        <w:rPr>
          <w:snapToGrid w:val="0"/>
          <w:color w:val="000000"/>
        </w:rPr>
        <w:t xml:space="preserve"> </w:t>
      </w:r>
      <w:r>
        <w:rPr>
          <w:snapToGrid w:val="0"/>
          <w:color w:val="000000"/>
        </w:rPr>
        <w:t xml:space="preserve">Alto Adige, Veneto, </w:t>
      </w:r>
    </w:p>
    <w:p w14:paraId="125F421A" w14:textId="77777777" w:rsidR="004944D8" w:rsidRDefault="004944D8" w:rsidP="00F87423">
      <w:pPr>
        <w:widowControl w:val="0"/>
        <w:tabs>
          <w:tab w:val="left" w:pos="2321"/>
        </w:tabs>
        <w:rPr>
          <w:snapToGrid w:val="0"/>
          <w:color w:val="000000"/>
        </w:rPr>
      </w:pPr>
      <w:r>
        <w:rPr>
          <w:rFonts w:ascii="MS Sans Serif" w:hAnsi="MS Sans Serif"/>
          <w:snapToGrid w:val="0"/>
          <w:sz w:val="24"/>
        </w:rPr>
        <w:tab/>
      </w:r>
      <w:r w:rsidR="00677127">
        <w:rPr>
          <w:snapToGrid w:val="0"/>
          <w:color w:val="000000"/>
        </w:rPr>
        <w:t>Emilia Romagna</w:t>
      </w:r>
    </w:p>
    <w:p w14:paraId="6B779983" w14:textId="77777777" w:rsidR="00F87423" w:rsidRDefault="00F87423" w:rsidP="00F87423">
      <w:pPr>
        <w:widowControl w:val="0"/>
        <w:tabs>
          <w:tab w:val="left" w:pos="2321"/>
        </w:tabs>
        <w:rPr>
          <w:b/>
          <w:snapToGrid w:val="0"/>
          <w:color w:val="333399"/>
        </w:rPr>
      </w:pPr>
    </w:p>
    <w:p w14:paraId="66492E06" w14:textId="77777777" w:rsidR="004944D8" w:rsidRDefault="004944D8">
      <w:pPr>
        <w:widowControl w:val="0"/>
        <w:tabs>
          <w:tab w:val="left" w:pos="90"/>
          <w:tab w:val="left" w:pos="2711"/>
        </w:tabs>
        <w:rPr>
          <w:snapToGrid w:val="0"/>
          <w:color w:val="000000"/>
        </w:rPr>
      </w:pPr>
      <w:r>
        <w:rPr>
          <w:b/>
          <w:snapToGrid w:val="0"/>
        </w:rPr>
        <w:t>Ufficio Commerciale</w:t>
      </w:r>
      <w:r>
        <w:rPr>
          <w:b/>
          <w:snapToGrid w:val="0"/>
          <w:color w:val="333399"/>
        </w:rPr>
        <w:t xml:space="preserve">           </w:t>
      </w:r>
      <w:r w:rsidR="00D34BD3" w:rsidRPr="004252EB">
        <w:rPr>
          <w:snapToGrid w:val="0"/>
          <w:color w:val="000000"/>
        </w:rPr>
        <w:t>V</w:t>
      </w:r>
      <w:r>
        <w:rPr>
          <w:snapToGrid w:val="0"/>
          <w:color w:val="000000"/>
        </w:rPr>
        <w:t xml:space="preserve">ia </w:t>
      </w:r>
      <w:proofErr w:type="spellStart"/>
      <w:r>
        <w:rPr>
          <w:snapToGrid w:val="0"/>
          <w:color w:val="000000"/>
        </w:rPr>
        <w:t>V.Monti</w:t>
      </w:r>
      <w:proofErr w:type="spellEnd"/>
      <w:r>
        <w:rPr>
          <w:snapToGrid w:val="0"/>
          <w:color w:val="000000"/>
        </w:rPr>
        <w:t>, 15 - III piano - 20123 Milano</w:t>
      </w:r>
    </w:p>
    <w:p w14:paraId="20778AB3" w14:textId="77777777" w:rsidR="004944D8" w:rsidRDefault="004944D8">
      <w:pPr>
        <w:widowControl w:val="0"/>
        <w:tabs>
          <w:tab w:val="left" w:pos="90"/>
          <w:tab w:val="left" w:pos="2711"/>
        </w:tabs>
        <w:rPr>
          <w:snapToGrid w:val="0"/>
          <w:color w:val="000000"/>
        </w:rPr>
      </w:pPr>
      <w:r>
        <w:rPr>
          <w:snapToGrid w:val="0"/>
          <w:color w:val="000000"/>
        </w:rPr>
        <w:tab/>
        <w:t xml:space="preserve">                                             Tel.024984731 0248008462 Fax 024984471</w:t>
      </w:r>
    </w:p>
    <w:p w14:paraId="2510CBCC" w14:textId="77777777" w:rsidR="004944D8" w:rsidRDefault="004944D8">
      <w:pPr>
        <w:widowControl w:val="0"/>
        <w:tabs>
          <w:tab w:val="left" w:pos="90"/>
          <w:tab w:val="left" w:pos="2711"/>
        </w:tabs>
        <w:rPr>
          <w:snapToGrid w:val="0"/>
          <w:color w:val="000000"/>
        </w:rPr>
      </w:pPr>
      <w:r>
        <w:rPr>
          <w:snapToGrid w:val="0"/>
          <w:color w:val="000000"/>
        </w:rPr>
        <w:tab/>
        <w:t xml:space="preserve">                                             E</w:t>
      </w:r>
      <w:r w:rsidR="00176CE9">
        <w:rPr>
          <w:snapToGrid w:val="0"/>
          <w:color w:val="000000"/>
        </w:rPr>
        <w:t>-</w:t>
      </w:r>
      <w:r>
        <w:rPr>
          <w:snapToGrid w:val="0"/>
          <w:color w:val="000000"/>
        </w:rPr>
        <w:t xml:space="preserve">mail </w:t>
      </w:r>
      <w:r w:rsidR="00176CE9">
        <w:rPr>
          <w:snapToGrid w:val="0"/>
          <w:color w:val="000000"/>
        </w:rPr>
        <w:t xml:space="preserve"> </w:t>
      </w:r>
      <w:r>
        <w:rPr>
          <w:snapToGrid w:val="0"/>
          <w:color w:val="000000"/>
        </w:rPr>
        <w:t xml:space="preserve"> </w:t>
      </w:r>
      <w:hyperlink r:id="rId544" w:history="1">
        <w:r w:rsidR="003C5203" w:rsidRPr="00C11537">
          <w:rPr>
            <w:rStyle w:val="Collegamentoipertestuale"/>
            <w:snapToGrid w:val="0"/>
            <w:color w:val="000000"/>
            <w:u w:val="none"/>
          </w:rPr>
          <w:t>otdmilan@tin.it</w:t>
        </w:r>
      </w:hyperlink>
    </w:p>
    <w:p w14:paraId="106711A0" w14:textId="77777777" w:rsidR="004944D8" w:rsidRDefault="004944D8">
      <w:pPr>
        <w:widowControl w:val="0"/>
        <w:tabs>
          <w:tab w:val="left" w:pos="2321"/>
        </w:tabs>
        <w:rPr>
          <w:snapToGrid w:val="0"/>
          <w:color w:val="000000"/>
        </w:rPr>
      </w:pPr>
    </w:p>
    <w:p w14:paraId="5D1BE9A9" w14:textId="77777777" w:rsidR="00743C3C" w:rsidRDefault="00743C3C">
      <w:pPr>
        <w:widowControl w:val="0"/>
        <w:tabs>
          <w:tab w:val="left" w:pos="2321"/>
        </w:tabs>
        <w:rPr>
          <w:snapToGrid w:val="0"/>
          <w:color w:val="000000"/>
        </w:rPr>
      </w:pPr>
    </w:p>
    <w:p w14:paraId="12DFDDA0" w14:textId="3B22AE93" w:rsidR="00E14DEC" w:rsidRDefault="00743C3C">
      <w:pPr>
        <w:pStyle w:val="Corpodeltesto2"/>
        <w:spacing w:before="0"/>
      </w:pPr>
      <w:r>
        <w:t xml:space="preserve">Signor </w:t>
      </w:r>
      <w:r w:rsidR="00C30ECF">
        <w:t>JENÖ CSISZÁR</w:t>
      </w:r>
      <w:r>
        <w:t xml:space="preserve">, Console Generale, (Exequatur </w:t>
      </w:r>
      <w:r w:rsidR="00C30ECF">
        <w:t>8</w:t>
      </w:r>
      <w:r>
        <w:t xml:space="preserve"> </w:t>
      </w:r>
      <w:r w:rsidR="00C30ECF">
        <w:t>s</w:t>
      </w:r>
      <w:r w:rsidR="002037F1">
        <w:t>e</w:t>
      </w:r>
      <w:r w:rsidR="00C30ECF">
        <w:t>ttembre</w:t>
      </w:r>
      <w:r w:rsidR="002037F1">
        <w:t xml:space="preserve"> 201</w:t>
      </w:r>
      <w:r w:rsidR="00C30ECF">
        <w:t>7</w:t>
      </w:r>
      <w:r>
        <w:t>)</w:t>
      </w:r>
    </w:p>
    <w:p w14:paraId="795F7DF5" w14:textId="77777777" w:rsidR="00715910" w:rsidRDefault="00715910" w:rsidP="00715910">
      <w:pPr>
        <w:pStyle w:val="Corpodeltesto2"/>
        <w:spacing w:before="0"/>
      </w:pPr>
      <w:r>
        <w:t>Signora ORSOLYA KATALIN SZABO, Console (1 ottobre 2018)</w:t>
      </w:r>
    </w:p>
    <w:p w14:paraId="1D8ED598" w14:textId="1FAA960E" w:rsidR="00A93287" w:rsidRDefault="00B92322">
      <w:pPr>
        <w:pStyle w:val="Corpodeltesto2"/>
        <w:spacing w:before="0"/>
      </w:pPr>
      <w:r>
        <w:t>Signor DANIEL PASCHEK</w:t>
      </w:r>
      <w:r w:rsidR="00A93287">
        <w:t>, Console, (</w:t>
      </w:r>
      <w:r>
        <w:t>2 agosto 2021</w:t>
      </w:r>
      <w:r w:rsidR="00A93287">
        <w:t>)</w:t>
      </w:r>
    </w:p>
    <w:p w14:paraId="6E4B56EC" w14:textId="2233D54E" w:rsidR="00715910" w:rsidRDefault="00715910">
      <w:pPr>
        <w:pStyle w:val="Corpodeltesto2"/>
        <w:spacing w:before="0"/>
      </w:pPr>
      <w:r>
        <w:t>Signora BERTA FARAGÓ, Console (16 settembre 2024)</w:t>
      </w:r>
    </w:p>
    <w:p w14:paraId="0BA4F5C6" w14:textId="535DEFC4" w:rsidR="00A51EE1" w:rsidRDefault="00A51EE1">
      <w:pPr>
        <w:pStyle w:val="Corpodeltesto2"/>
        <w:spacing w:before="0"/>
      </w:pPr>
      <w:r>
        <w:t>Signor ADAM BALYA, Vice Console (2 settembre 2022)</w:t>
      </w:r>
    </w:p>
    <w:p w14:paraId="27CDA79B" w14:textId="77777777" w:rsidR="00715910" w:rsidRDefault="00715910" w:rsidP="00715910">
      <w:pPr>
        <w:pStyle w:val="Corpodeltesto2"/>
        <w:spacing w:before="0"/>
      </w:pPr>
      <w:r>
        <w:t>Signor ADAM BALAZS VISNYEI, Vice Console (2 febbraio 2023)</w:t>
      </w:r>
    </w:p>
    <w:p w14:paraId="52756054" w14:textId="77777777" w:rsidR="00D34BD3" w:rsidRDefault="00D34BD3">
      <w:pPr>
        <w:pStyle w:val="Corpodeltesto2"/>
        <w:spacing w:before="0"/>
      </w:pPr>
    </w:p>
    <w:p w14:paraId="7BFD6794" w14:textId="77777777" w:rsidR="00F87423" w:rsidRDefault="00F87423">
      <w:pPr>
        <w:pStyle w:val="Corpodeltesto2"/>
        <w:spacing w:before="0"/>
      </w:pPr>
    </w:p>
    <w:p w14:paraId="437B9CA4" w14:textId="77777777" w:rsidR="00F87423" w:rsidRPr="006111D1" w:rsidRDefault="00F87423">
      <w:pPr>
        <w:pStyle w:val="Corpodeltesto2"/>
        <w:spacing w:before="0"/>
      </w:pPr>
    </w:p>
    <w:p w14:paraId="78350D6D" w14:textId="77777777" w:rsidR="004944D8" w:rsidRDefault="00F87423">
      <w:pPr>
        <w:widowControl w:val="0"/>
        <w:tabs>
          <w:tab w:val="left" w:pos="90"/>
        </w:tabs>
        <w:rPr>
          <w:b/>
          <w:snapToGrid w:val="0"/>
          <w:color w:val="000080"/>
          <w:u w:val="single"/>
        </w:rPr>
      </w:pPr>
      <w:r>
        <w:rPr>
          <w:b/>
          <w:snapToGrid w:val="0"/>
          <w:color w:val="000080"/>
          <w:u w:val="single"/>
        </w:rPr>
        <w:t xml:space="preserve">VICE CONSOLATO – TRIESTE (in </w:t>
      </w:r>
      <w:r w:rsidR="0037556B">
        <w:rPr>
          <w:b/>
          <w:snapToGrid w:val="0"/>
          <w:color w:val="000080"/>
          <w:u w:val="single"/>
        </w:rPr>
        <w:t xml:space="preserve">corso di </w:t>
      </w:r>
      <w:r>
        <w:rPr>
          <w:b/>
          <w:snapToGrid w:val="0"/>
          <w:color w:val="000080"/>
          <w:u w:val="single"/>
        </w:rPr>
        <w:t>apertura)</w:t>
      </w:r>
    </w:p>
    <w:p w14:paraId="2651043D" w14:textId="77777777" w:rsidR="00F87423" w:rsidRDefault="00F87423" w:rsidP="00F8742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p>
    <w:p w14:paraId="0D1C5288" w14:textId="77777777" w:rsidR="00F87423" w:rsidRDefault="00F87423" w:rsidP="00F8742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1296F1FE" w14:textId="77777777" w:rsidR="00F87423" w:rsidRDefault="00F87423" w:rsidP="00F8742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43CE54CC" w14:textId="77777777" w:rsidR="00F87423" w:rsidRDefault="00F87423" w:rsidP="00F87423">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5D97E070" w14:textId="77777777" w:rsidR="007F2750" w:rsidRDefault="007F2750">
      <w:pPr>
        <w:widowControl w:val="0"/>
        <w:tabs>
          <w:tab w:val="left" w:pos="90"/>
        </w:tabs>
        <w:rPr>
          <w:b/>
          <w:snapToGrid w:val="0"/>
          <w:color w:val="000080"/>
          <w:u w:val="single"/>
        </w:rPr>
      </w:pPr>
    </w:p>
    <w:p w14:paraId="18A3BA4D" w14:textId="77777777" w:rsidR="000D16BE" w:rsidRDefault="000D16BE" w:rsidP="00935AAF">
      <w:pPr>
        <w:widowControl w:val="0"/>
        <w:tabs>
          <w:tab w:val="left" w:pos="90"/>
        </w:tabs>
        <w:spacing w:before="23"/>
        <w:rPr>
          <w:snapToGrid w:val="0"/>
          <w:color w:val="000000"/>
        </w:rPr>
      </w:pPr>
    </w:p>
    <w:p w14:paraId="1AF3ACF3" w14:textId="77777777" w:rsidR="00935AAF" w:rsidRPr="00935AAF" w:rsidRDefault="00935AAF" w:rsidP="00935AAF">
      <w:pPr>
        <w:widowControl w:val="0"/>
        <w:tabs>
          <w:tab w:val="left" w:pos="90"/>
        </w:tabs>
        <w:spacing w:before="23"/>
        <w:rPr>
          <w:snapToGrid w:val="0"/>
          <w:color w:val="000000"/>
        </w:rPr>
      </w:pPr>
    </w:p>
    <w:p w14:paraId="5C2EE95F"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0EBBD3B5" w14:textId="77777777" w:rsidR="004944D8" w:rsidRDefault="004944D8">
      <w:pPr>
        <w:widowControl w:val="0"/>
        <w:tabs>
          <w:tab w:val="left" w:pos="90"/>
          <w:tab w:val="left" w:pos="2321"/>
        </w:tabs>
        <w:spacing w:before="220"/>
        <w:rPr>
          <w:snapToGrid w:val="0"/>
          <w:color w:val="000000"/>
          <w:sz w:val="26"/>
        </w:rPr>
      </w:pPr>
      <w:bookmarkStart w:id="99" w:name="_Hlk132619208"/>
      <w:r>
        <w:rPr>
          <w:b/>
          <w:snapToGrid w:val="0"/>
          <w:color w:val="000000"/>
        </w:rPr>
        <w:t>Indirizzo</w:t>
      </w:r>
      <w:r>
        <w:rPr>
          <w:rFonts w:ascii="MS Sans Serif" w:hAnsi="MS Sans Serif"/>
          <w:snapToGrid w:val="0"/>
          <w:sz w:val="24"/>
        </w:rPr>
        <w:tab/>
      </w:r>
      <w:r>
        <w:rPr>
          <w:snapToGrid w:val="0"/>
          <w:color w:val="000000"/>
        </w:rPr>
        <w:t xml:space="preserve">Via Belgio, 2 - 50126 Firenze </w:t>
      </w:r>
    </w:p>
    <w:p w14:paraId="56B5735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0556531817 - Fax 0556531817  </w:t>
      </w:r>
    </w:p>
    <w:p w14:paraId="0A16870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consolatoungheriafirenze@</w:t>
      </w:r>
      <w:r w:rsidR="00261C41">
        <w:rPr>
          <w:snapToGrid w:val="0"/>
          <w:color w:val="000000"/>
        </w:rPr>
        <w:t>gmail</w:t>
      </w:r>
      <w:r>
        <w:rPr>
          <w:snapToGrid w:val="0"/>
          <w:color w:val="000000"/>
        </w:rPr>
        <w:t>.</w:t>
      </w:r>
      <w:r w:rsidR="00261C41">
        <w:rPr>
          <w:snapToGrid w:val="0"/>
          <w:color w:val="000000"/>
        </w:rPr>
        <w:t>com</w:t>
      </w:r>
    </w:p>
    <w:p w14:paraId="1D460642"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bookmarkEnd w:id="99"/>
    <w:p w14:paraId="226AE41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9BD6FEA" w14:textId="77777777" w:rsidR="004944D8" w:rsidRDefault="004944D8">
      <w:pPr>
        <w:widowControl w:val="0"/>
        <w:tabs>
          <w:tab w:val="left" w:pos="90"/>
        </w:tabs>
        <w:spacing w:before="23"/>
        <w:rPr>
          <w:snapToGrid w:val="0"/>
          <w:color w:val="000000"/>
          <w:sz w:val="26"/>
        </w:rPr>
      </w:pPr>
      <w:r>
        <w:rPr>
          <w:snapToGrid w:val="0"/>
          <w:color w:val="000000"/>
        </w:rPr>
        <w:t>Signor FERENC UNG</w:t>
      </w:r>
      <w:r w:rsidR="00A607E1">
        <w:rPr>
          <w:snapToGrid w:val="0"/>
          <w:color w:val="000000"/>
        </w:rPr>
        <w:t>A</w:t>
      </w:r>
      <w:r>
        <w:rPr>
          <w:snapToGrid w:val="0"/>
          <w:color w:val="000000"/>
        </w:rPr>
        <w:t>R, Console Generale Onorario (</w:t>
      </w:r>
      <w:r w:rsidR="00C01D3F">
        <w:rPr>
          <w:snapToGrid w:val="0"/>
          <w:color w:val="000000"/>
        </w:rPr>
        <w:t>Rinnovo e</w:t>
      </w:r>
      <w:r>
        <w:rPr>
          <w:snapToGrid w:val="0"/>
          <w:color w:val="000000"/>
        </w:rPr>
        <w:t xml:space="preserve">xequatur </w:t>
      </w:r>
      <w:r w:rsidR="00352422">
        <w:rPr>
          <w:snapToGrid w:val="0"/>
          <w:color w:val="000000"/>
        </w:rPr>
        <w:t>27 gennaio 2023 – 26 gennaio 2025</w:t>
      </w:r>
      <w:r>
        <w:rPr>
          <w:snapToGrid w:val="0"/>
          <w:color w:val="000000"/>
        </w:rPr>
        <w:t>)</w:t>
      </w:r>
    </w:p>
    <w:p w14:paraId="737B663B" w14:textId="77777777" w:rsidR="004944D8" w:rsidRDefault="004944D8">
      <w:pPr>
        <w:widowControl w:val="0"/>
        <w:tabs>
          <w:tab w:val="left" w:pos="90"/>
        </w:tabs>
        <w:rPr>
          <w:b/>
          <w:snapToGrid w:val="0"/>
          <w:color w:val="000080"/>
          <w:u w:val="single"/>
        </w:rPr>
      </w:pPr>
    </w:p>
    <w:p w14:paraId="600DD9F2" w14:textId="77777777" w:rsidR="004944D8" w:rsidRDefault="004944D8">
      <w:pPr>
        <w:pStyle w:val="Corpodeltesto2"/>
        <w:spacing w:before="0"/>
        <w:rPr>
          <w:b/>
          <w:color w:val="000080"/>
          <w:u w:val="single"/>
        </w:rPr>
      </w:pPr>
    </w:p>
    <w:p w14:paraId="0E6F0424" w14:textId="77777777" w:rsidR="007F2750" w:rsidRDefault="007F2750">
      <w:pPr>
        <w:pStyle w:val="Corpodeltesto2"/>
        <w:spacing w:before="0"/>
        <w:rPr>
          <w:b/>
          <w:color w:val="000080"/>
          <w:u w:val="single"/>
        </w:rPr>
      </w:pPr>
    </w:p>
    <w:p w14:paraId="336E920F" w14:textId="77777777" w:rsidR="00935AAF" w:rsidRDefault="00935AAF">
      <w:pPr>
        <w:pStyle w:val="Corpodeltesto2"/>
        <w:spacing w:before="0"/>
        <w:rPr>
          <w:b/>
          <w:color w:val="000080"/>
          <w:u w:val="single"/>
        </w:rPr>
      </w:pPr>
    </w:p>
    <w:p w14:paraId="53FE89C8" w14:textId="77777777" w:rsidR="00F87423" w:rsidRDefault="00F87423">
      <w:pPr>
        <w:pStyle w:val="Corpodeltesto2"/>
        <w:spacing w:before="0"/>
        <w:rPr>
          <w:b/>
          <w:color w:val="000080"/>
          <w:u w:val="single"/>
        </w:rPr>
      </w:pPr>
    </w:p>
    <w:p w14:paraId="66F89A0A" w14:textId="77777777" w:rsidR="00F87423" w:rsidRDefault="00F87423">
      <w:pPr>
        <w:pStyle w:val="Corpodeltesto2"/>
        <w:spacing w:before="0"/>
        <w:rPr>
          <w:b/>
          <w:color w:val="000080"/>
          <w:u w:val="single"/>
        </w:rPr>
      </w:pPr>
    </w:p>
    <w:p w14:paraId="6A3A7069" w14:textId="77777777" w:rsidR="00CF4731" w:rsidRDefault="00CF4731">
      <w:pPr>
        <w:pStyle w:val="Corpodeltesto2"/>
        <w:spacing w:before="0"/>
        <w:rPr>
          <w:b/>
          <w:color w:val="000080"/>
          <w:u w:val="single"/>
        </w:rPr>
      </w:pPr>
    </w:p>
    <w:p w14:paraId="5EF752DF" w14:textId="77777777" w:rsidR="00CF4731" w:rsidRDefault="00CF4731">
      <w:pPr>
        <w:pStyle w:val="Corpodeltesto2"/>
        <w:spacing w:before="0"/>
        <w:rPr>
          <w:b/>
          <w:color w:val="000080"/>
          <w:u w:val="single"/>
        </w:rPr>
      </w:pPr>
    </w:p>
    <w:p w14:paraId="51330FF9" w14:textId="77777777" w:rsidR="00F87423" w:rsidRDefault="00F87423" w:rsidP="00F87423">
      <w:pPr>
        <w:widowControl w:val="0"/>
        <w:tabs>
          <w:tab w:val="left" w:pos="90"/>
        </w:tabs>
        <w:jc w:val="right"/>
        <w:rPr>
          <w:b/>
          <w:snapToGrid w:val="0"/>
          <w:color w:val="000000"/>
        </w:rPr>
      </w:pPr>
      <w:r>
        <w:rPr>
          <w:b/>
          <w:snapToGrid w:val="0"/>
          <w:color w:val="000000"/>
          <w:sz w:val="16"/>
        </w:rPr>
        <w:t>UNGHERIA</w:t>
      </w:r>
    </w:p>
    <w:p w14:paraId="2EF8B0EE" w14:textId="77777777" w:rsidR="00F87423" w:rsidRDefault="00F87423">
      <w:pPr>
        <w:pStyle w:val="Corpodeltesto2"/>
        <w:spacing w:before="0"/>
        <w:rPr>
          <w:b/>
          <w:color w:val="000080"/>
          <w:u w:val="single"/>
        </w:rPr>
      </w:pPr>
    </w:p>
    <w:p w14:paraId="15A85C67" w14:textId="77777777" w:rsidR="002B1D05" w:rsidRDefault="002B1D05" w:rsidP="002B1D05">
      <w:pPr>
        <w:widowControl w:val="0"/>
        <w:tabs>
          <w:tab w:val="left" w:pos="90"/>
          <w:tab w:val="left" w:pos="2321"/>
        </w:tabs>
        <w:rPr>
          <w:b/>
          <w:snapToGrid w:val="0"/>
          <w:color w:val="000080"/>
          <w:sz w:val="26"/>
          <w:u w:val="single"/>
        </w:rPr>
      </w:pPr>
      <w:r>
        <w:rPr>
          <w:b/>
          <w:snapToGrid w:val="0"/>
          <w:color w:val="000080"/>
          <w:u w:val="single"/>
        </w:rPr>
        <w:t xml:space="preserve">VENEZIA - CONSOLATO GENERALE ONORARIO   </w:t>
      </w:r>
    </w:p>
    <w:p w14:paraId="76ED88E5" w14:textId="77777777" w:rsidR="002B1D05" w:rsidRDefault="002B1D05" w:rsidP="002B1D0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 Croce - </w:t>
      </w:r>
      <w:proofErr w:type="spellStart"/>
      <w:r>
        <w:rPr>
          <w:snapToGrid w:val="0"/>
          <w:color w:val="000000"/>
        </w:rPr>
        <w:t>F.ta</w:t>
      </w:r>
      <w:proofErr w:type="spellEnd"/>
      <w:r>
        <w:rPr>
          <w:snapToGrid w:val="0"/>
          <w:color w:val="000000"/>
        </w:rPr>
        <w:t xml:space="preserve"> S. Chiara 510 - 30135 Venezia </w:t>
      </w:r>
    </w:p>
    <w:p w14:paraId="11A9C336" w14:textId="77777777" w:rsidR="002B1D05" w:rsidRDefault="002B1D05" w:rsidP="002B1D0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0415239408 - Fax 0415225632  </w:t>
      </w:r>
    </w:p>
    <w:p w14:paraId="38B2B892" w14:textId="77777777" w:rsidR="002B1D05" w:rsidRDefault="002B1D05" w:rsidP="002B1D05">
      <w:pPr>
        <w:widowControl w:val="0"/>
        <w:tabs>
          <w:tab w:val="left" w:pos="2321"/>
        </w:tabs>
        <w:rPr>
          <w:snapToGrid w:val="0"/>
          <w:color w:val="000000"/>
          <w:sz w:val="23"/>
        </w:rPr>
      </w:pPr>
      <w:r>
        <w:rPr>
          <w:rFonts w:ascii="MS Sans Serif" w:hAnsi="MS Sans Serif"/>
          <w:snapToGrid w:val="0"/>
          <w:sz w:val="24"/>
        </w:rPr>
        <w:tab/>
      </w:r>
      <w:r>
        <w:rPr>
          <w:snapToGrid w:val="0"/>
          <w:color w:val="000000"/>
        </w:rPr>
        <w:t>E-mail ungheria.venezia@</w:t>
      </w:r>
      <w:r w:rsidR="00F124C5">
        <w:rPr>
          <w:snapToGrid w:val="0"/>
          <w:color w:val="000000"/>
        </w:rPr>
        <w:t>sanbenedett</w:t>
      </w:r>
      <w:r>
        <w:rPr>
          <w:snapToGrid w:val="0"/>
          <w:color w:val="000000"/>
        </w:rPr>
        <w:t>o.it</w:t>
      </w:r>
    </w:p>
    <w:p w14:paraId="3B5F9D98" w14:textId="77777777" w:rsidR="002B1D05" w:rsidRDefault="002B1D05" w:rsidP="002B1D0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Veneto (eccetto Province</w:t>
      </w:r>
      <w:r w:rsidR="00325CE2">
        <w:rPr>
          <w:snapToGrid w:val="0"/>
          <w:color w:val="000000"/>
        </w:rPr>
        <w:t xml:space="preserve"> di</w:t>
      </w:r>
      <w:r>
        <w:rPr>
          <w:snapToGrid w:val="0"/>
          <w:color w:val="000000"/>
        </w:rPr>
        <w:t xml:space="preserve"> Padova, Vicenza, Verona) </w:t>
      </w:r>
    </w:p>
    <w:p w14:paraId="5E2DA0EA" w14:textId="77777777" w:rsidR="002B1D05" w:rsidRDefault="002B1D05" w:rsidP="002B1D05">
      <w:pPr>
        <w:widowControl w:val="0"/>
        <w:tabs>
          <w:tab w:val="left" w:pos="90"/>
          <w:tab w:val="left" w:pos="2321"/>
        </w:tabs>
        <w:spacing w:before="49"/>
        <w:rPr>
          <w:snapToGrid w:val="0"/>
          <w:color w:val="000000"/>
          <w:sz w:val="26"/>
        </w:rPr>
      </w:pPr>
      <w:r>
        <w:rPr>
          <w:snapToGrid w:val="0"/>
          <w:color w:val="000000"/>
        </w:rPr>
        <w:t xml:space="preserve">                         </w:t>
      </w:r>
    </w:p>
    <w:p w14:paraId="178322E7" w14:textId="77777777" w:rsidR="002B1D05" w:rsidRDefault="002B1D05" w:rsidP="002B1D05">
      <w:pPr>
        <w:widowControl w:val="0"/>
        <w:tabs>
          <w:tab w:val="left" w:pos="90"/>
          <w:tab w:val="left" w:pos="2321"/>
        </w:tabs>
        <w:spacing w:before="49"/>
        <w:rPr>
          <w:snapToGrid w:val="0"/>
        </w:rPr>
      </w:pPr>
      <w:r>
        <w:rPr>
          <w:snapToGrid w:val="0"/>
        </w:rPr>
        <w:t xml:space="preserve">Signor ENRICO </w:t>
      </w:r>
      <w:r w:rsidR="00EC71A6">
        <w:rPr>
          <w:snapToGrid w:val="0"/>
        </w:rPr>
        <w:t xml:space="preserve">RENZO </w:t>
      </w:r>
      <w:r>
        <w:rPr>
          <w:snapToGrid w:val="0"/>
        </w:rPr>
        <w:t xml:space="preserve">ZOPPAS, Console Generale Onorario (Rinnovo exequatur </w:t>
      </w:r>
      <w:r w:rsidR="0055510F">
        <w:rPr>
          <w:snapToGrid w:val="0"/>
        </w:rPr>
        <w:t>14 settembre 2023 – 13 settembre 2027</w:t>
      </w:r>
      <w:r>
        <w:rPr>
          <w:snapToGrid w:val="0"/>
        </w:rPr>
        <w:t>)</w:t>
      </w:r>
    </w:p>
    <w:p w14:paraId="1CDEAEFE" w14:textId="77777777" w:rsidR="004944D8" w:rsidRPr="00311A5B" w:rsidRDefault="004944D8">
      <w:pPr>
        <w:widowControl w:val="0"/>
        <w:tabs>
          <w:tab w:val="left" w:pos="90"/>
        </w:tabs>
        <w:rPr>
          <w:snapToGrid w:val="0"/>
          <w:color w:val="000000"/>
          <w:sz w:val="4"/>
          <w:szCs w:val="4"/>
        </w:rPr>
      </w:pPr>
    </w:p>
    <w:p w14:paraId="25EC0D28" w14:textId="77777777" w:rsidR="000D2E09" w:rsidRDefault="000D2E09">
      <w:pPr>
        <w:widowControl w:val="0"/>
        <w:tabs>
          <w:tab w:val="left" w:pos="90"/>
        </w:tabs>
        <w:rPr>
          <w:b/>
          <w:snapToGrid w:val="0"/>
          <w:color w:val="000080"/>
          <w:u w:val="single"/>
        </w:rPr>
      </w:pPr>
    </w:p>
    <w:p w14:paraId="6BC18AED" w14:textId="77777777" w:rsidR="0070044D" w:rsidRDefault="0070044D">
      <w:pPr>
        <w:widowControl w:val="0"/>
        <w:tabs>
          <w:tab w:val="left" w:pos="90"/>
        </w:tabs>
        <w:rPr>
          <w:b/>
          <w:snapToGrid w:val="0"/>
          <w:color w:val="000080"/>
          <w:u w:val="single"/>
        </w:rPr>
      </w:pPr>
    </w:p>
    <w:p w14:paraId="7AFB864D"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VERONA - CONSOLATO GENERALE ONORARIO   </w:t>
      </w:r>
    </w:p>
    <w:p w14:paraId="1E5C40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476C4">
        <w:rPr>
          <w:snapToGrid w:val="0"/>
          <w:color w:val="000000"/>
        </w:rPr>
        <w:t>L</w:t>
      </w:r>
      <w:r>
        <w:rPr>
          <w:snapToGrid w:val="0"/>
          <w:color w:val="000000"/>
        </w:rPr>
        <w:t>e</w:t>
      </w:r>
      <w:r w:rsidR="000476C4">
        <w:rPr>
          <w:snapToGrid w:val="0"/>
          <w:color w:val="000000"/>
        </w:rPr>
        <w:t>oncino</w:t>
      </w:r>
      <w:r>
        <w:rPr>
          <w:snapToGrid w:val="0"/>
          <w:color w:val="000000"/>
        </w:rPr>
        <w:t xml:space="preserve">, </w:t>
      </w:r>
      <w:r w:rsidR="000476C4">
        <w:rPr>
          <w:snapToGrid w:val="0"/>
          <w:color w:val="000000"/>
        </w:rPr>
        <w:t>30</w:t>
      </w:r>
      <w:r>
        <w:rPr>
          <w:snapToGrid w:val="0"/>
          <w:color w:val="000000"/>
        </w:rPr>
        <w:t xml:space="preserve"> - 3712</w:t>
      </w:r>
      <w:r w:rsidR="000476C4">
        <w:rPr>
          <w:snapToGrid w:val="0"/>
          <w:color w:val="000000"/>
        </w:rPr>
        <w:t>1</w:t>
      </w:r>
      <w:r>
        <w:rPr>
          <w:snapToGrid w:val="0"/>
          <w:color w:val="000000"/>
        </w:rPr>
        <w:t xml:space="preserve"> Verona </w:t>
      </w:r>
    </w:p>
    <w:p w14:paraId="54315917" w14:textId="77777777" w:rsidR="000476C4" w:rsidRPr="00E87D68" w:rsidRDefault="004944D8">
      <w:pPr>
        <w:widowControl w:val="0"/>
        <w:tabs>
          <w:tab w:val="left" w:pos="2321"/>
        </w:tabs>
        <w:rPr>
          <w:snapToGrid w:val="0"/>
          <w:color w:val="000000"/>
        </w:rPr>
      </w:pPr>
      <w:r>
        <w:rPr>
          <w:rFonts w:ascii="MS Sans Serif" w:hAnsi="MS Sans Serif"/>
          <w:snapToGrid w:val="0"/>
          <w:sz w:val="24"/>
        </w:rPr>
        <w:tab/>
      </w:r>
      <w:r w:rsidRPr="00E87D68">
        <w:rPr>
          <w:snapToGrid w:val="0"/>
          <w:color w:val="000000"/>
        </w:rPr>
        <w:t>Tel. 04559</w:t>
      </w:r>
      <w:r w:rsidR="000476C4" w:rsidRPr="00E87D68">
        <w:rPr>
          <w:snapToGrid w:val="0"/>
          <w:color w:val="000000"/>
        </w:rPr>
        <w:t>1631</w:t>
      </w:r>
      <w:r w:rsidRPr="00E87D68">
        <w:rPr>
          <w:snapToGrid w:val="0"/>
          <w:color w:val="000000"/>
        </w:rPr>
        <w:t xml:space="preserve"> - Fax 0458074093 </w:t>
      </w:r>
    </w:p>
    <w:p w14:paraId="0433BC66" w14:textId="77777777" w:rsidR="004944D8" w:rsidRPr="00E87D68" w:rsidRDefault="000476C4">
      <w:pPr>
        <w:widowControl w:val="0"/>
        <w:tabs>
          <w:tab w:val="left" w:pos="2321"/>
        </w:tabs>
        <w:rPr>
          <w:snapToGrid w:val="0"/>
          <w:color w:val="000000"/>
          <w:sz w:val="23"/>
        </w:rPr>
      </w:pPr>
      <w:r w:rsidRPr="00E87D68">
        <w:rPr>
          <w:snapToGrid w:val="0"/>
          <w:color w:val="000000"/>
        </w:rPr>
        <w:tab/>
        <w:t>Email  lajos.pinter@consunghverona.com</w:t>
      </w:r>
      <w:r w:rsidR="004944D8" w:rsidRPr="00E87D68">
        <w:rPr>
          <w:snapToGrid w:val="0"/>
          <w:color w:val="000000"/>
        </w:rPr>
        <w:t xml:space="preserve"> </w:t>
      </w:r>
    </w:p>
    <w:p w14:paraId="4FCF3DE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0A3D9D">
        <w:rPr>
          <w:snapToGrid w:val="0"/>
          <w:color w:val="000000"/>
        </w:rPr>
        <w:t xml:space="preserve"> di</w:t>
      </w:r>
      <w:r>
        <w:rPr>
          <w:snapToGrid w:val="0"/>
          <w:color w:val="000000"/>
        </w:rPr>
        <w:t xml:space="preserve"> Verona, Padova, Vicenza, Mantova              </w:t>
      </w:r>
    </w:p>
    <w:p w14:paraId="5C862D71" w14:textId="77777777" w:rsidR="00B60CA7" w:rsidRDefault="00B60CA7" w:rsidP="002B1D05">
      <w:pPr>
        <w:widowControl w:val="0"/>
        <w:tabs>
          <w:tab w:val="left" w:pos="90"/>
        </w:tabs>
        <w:rPr>
          <w:snapToGrid w:val="0"/>
          <w:color w:val="000000"/>
        </w:rPr>
      </w:pPr>
    </w:p>
    <w:p w14:paraId="228A2B2F" w14:textId="6EA2A55E" w:rsidR="004944D8" w:rsidRDefault="004944D8" w:rsidP="002B1D05">
      <w:pPr>
        <w:widowControl w:val="0"/>
        <w:tabs>
          <w:tab w:val="left" w:pos="90"/>
        </w:tabs>
        <w:rPr>
          <w:snapToGrid w:val="0"/>
          <w:color w:val="000000"/>
        </w:rPr>
      </w:pPr>
      <w:r>
        <w:rPr>
          <w:snapToGrid w:val="0"/>
          <w:color w:val="000000"/>
        </w:rPr>
        <w:t>Signor LAJOS PINT</w:t>
      </w:r>
      <w:r w:rsidR="00BC17AF">
        <w:rPr>
          <w:snapToGrid w:val="0"/>
          <w:color w:val="000000"/>
        </w:rPr>
        <w:t>É</w:t>
      </w:r>
      <w:r>
        <w:rPr>
          <w:snapToGrid w:val="0"/>
          <w:color w:val="000000"/>
        </w:rPr>
        <w:t>R, Console Generale Onorario (</w:t>
      </w:r>
      <w:r w:rsidR="00BA34F9">
        <w:rPr>
          <w:snapToGrid w:val="0"/>
          <w:color w:val="000000"/>
        </w:rPr>
        <w:t>Rinnovo e</w:t>
      </w:r>
      <w:r>
        <w:rPr>
          <w:snapToGrid w:val="0"/>
          <w:color w:val="000000"/>
        </w:rPr>
        <w:t xml:space="preserve">xequatur </w:t>
      </w:r>
      <w:r w:rsidR="001B31CD">
        <w:rPr>
          <w:snapToGrid w:val="0"/>
          <w:color w:val="000000"/>
        </w:rPr>
        <w:t>15</w:t>
      </w:r>
      <w:r w:rsidR="00192DAD">
        <w:rPr>
          <w:snapToGrid w:val="0"/>
          <w:color w:val="000000"/>
        </w:rPr>
        <w:t xml:space="preserve"> dicembre 2024</w:t>
      </w:r>
      <w:r w:rsidR="001B31CD">
        <w:rPr>
          <w:snapToGrid w:val="0"/>
          <w:color w:val="000000"/>
        </w:rPr>
        <w:t xml:space="preserve"> – 14 dicembre 2026</w:t>
      </w:r>
      <w:r w:rsidR="00BC17AF">
        <w:rPr>
          <w:snapToGrid w:val="0"/>
          <w:color w:val="000000"/>
        </w:rPr>
        <w:t>)</w:t>
      </w:r>
    </w:p>
    <w:p w14:paraId="29A76977" w14:textId="77777777" w:rsidR="002B1D05" w:rsidRDefault="002B1D05" w:rsidP="002B1D05">
      <w:pPr>
        <w:widowControl w:val="0"/>
        <w:tabs>
          <w:tab w:val="left" w:pos="90"/>
        </w:tabs>
        <w:rPr>
          <w:b/>
          <w:snapToGrid w:val="0"/>
          <w:color w:val="000080"/>
          <w:u w:val="single"/>
        </w:rPr>
      </w:pPr>
    </w:p>
    <w:p w14:paraId="1685C756" w14:textId="77777777" w:rsidR="0070044D" w:rsidRDefault="0070044D" w:rsidP="002B1D05">
      <w:pPr>
        <w:widowControl w:val="0"/>
        <w:tabs>
          <w:tab w:val="left" w:pos="90"/>
        </w:tabs>
        <w:rPr>
          <w:b/>
          <w:snapToGrid w:val="0"/>
          <w:color w:val="000080"/>
          <w:u w:val="single"/>
        </w:rPr>
      </w:pPr>
    </w:p>
    <w:p w14:paraId="253CDE33"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2B25079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di Santa Caterina, 55 - 40123 Bologna </w:t>
      </w:r>
    </w:p>
    <w:p w14:paraId="46A12D7B"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w:t>
      </w:r>
      <w:r w:rsidR="00E710B3">
        <w:rPr>
          <w:snapToGrid w:val="0"/>
          <w:color w:val="000000"/>
        </w:rPr>
        <w:t>e fax</w:t>
      </w:r>
      <w:r>
        <w:rPr>
          <w:snapToGrid w:val="0"/>
          <w:color w:val="000000"/>
        </w:rPr>
        <w:t xml:space="preserve"> 051</w:t>
      </w:r>
      <w:r w:rsidR="00E710B3">
        <w:rPr>
          <w:snapToGrid w:val="0"/>
          <w:color w:val="000000"/>
        </w:rPr>
        <w:t>9914536</w:t>
      </w:r>
      <w:r>
        <w:rPr>
          <w:snapToGrid w:val="0"/>
          <w:color w:val="000000"/>
        </w:rPr>
        <w:t xml:space="preserve">  </w:t>
      </w:r>
    </w:p>
    <w:p w14:paraId="305AAAAA"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545" w:history="1">
        <w:r w:rsidR="00961722" w:rsidRPr="005179D6">
          <w:rPr>
            <w:rStyle w:val="Collegamentoipertestuale"/>
            <w:snapToGrid w:val="0"/>
            <w:color w:val="000000"/>
            <w:u w:val="none"/>
          </w:rPr>
          <w:t>consolato.bo@gmail.com</w:t>
        </w:r>
      </w:hyperlink>
      <w:r w:rsidR="00961722">
        <w:rPr>
          <w:snapToGrid w:val="0"/>
          <w:color w:val="000000"/>
        </w:rPr>
        <w:t xml:space="preserve">  ungheriabo@iol.it</w:t>
      </w:r>
    </w:p>
    <w:p w14:paraId="21521393"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Emilia Romagna </w:t>
      </w:r>
    </w:p>
    <w:p w14:paraId="64C5C3BE" w14:textId="77777777" w:rsidR="004944D8" w:rsidRDefault="004944D8">
      <w:pPr>
        <w:widowControl w:val="0"/>
        <w:tabs>
          <w:tab w:val="left" w:pos="90"/>
          <w:tab w:val="left" w:pos="2321"/>
        </w:tabs>
        <w:spacing w:before="49"/>
        <w:rPr>
          <w:snapToGrid w:val="0"/>
          <w:color w:val="000000"/>
        </w:rPr>
      </w:pPr>
    </w:p>
    <w:p w14:paraId="11F34BF5" w14:textId="38462F34" w:rsidR="004944D8" w:rsidRDefault="004944D8">
      <w:pPr>
        <w:widowControl w:val="0"/>
        <w:tabs>
          <w:tab w:val="left" w:pos="90"/>
          <w:tab w:val="left" w:pos="2321"/>
        </w:tabs>
        <w:spacing w:before="49"/>
        <w:rPr>
          <w:snapToGrid w:val="0"/>
          <w:color w:val="000000"/>
          <w:sz w:val="26"/>
        </w:rPr>
      </w:pPr>
      <w:r>
        <w:rPr>
          <w:snapToGrid w:val="0"/>
          <w:color w:val="000000"/>
        </w:rPr>
        <w:t xml:space="preserve">Signora </w:t>
      </w:r>
      <w:bookmarkStart w:id="100" w:name="_Hlk168306738"/>
      <w:r w:rsidR="00865F89" w:rsidRPr="00865F89">
        <w:rPr>
          <w:snapToGrid w:val="0"/>
          <w:color w:val="000000"/>
        </w:rPr>
        <w:t>ERZSÉBET MILICZKY</w:t>
      </w:r>
      <w:bookmarkEnd w:id="100"/>
      <w:r>
        <w:rPr>
          <w:snapToGrid w:val="0"/>
          <w:color w:val="000000"/>
        </w:rPr>
        <w:t>, Consol</w:t>
      </w:r>
      <w:r w:rsidR="007F067D">
        <w:rPr>
          <w:snapToGrid w:val="0"/>
          <w:color w:val="000000"/>
        </w:rPr>
        <w:t>e</w:t>
      </w:r>
      <w:r>
        <w:rPr>
          <w:snapToGrid w:val="0"/>
          <w:color w:val="000000"/>
        </w:rPr>
        <w:t xml:space="preserve"> Onorario (Rinnovo </w:t>
      </w:r>
      <w:r w:rsidR="00BC096D">
        <w:rPr>
          <w:snapToGrid w:val="0"/>
          <w:color w:val="000000"/>
        </w:rPr>
        <w:t>e</w:t>
      </w:r>
      <w:r>
        <w:rPr>
          <w:snapToGrid w:val="0"/>
          <w:color w:val="000000"/>
        </w:rPr>
        <w:t xml:space="preserve">xequatur </w:t>
      </w:r>
      <w:r w:rsidR="00BC096D">
        <w:rPr>
          <w:snapToGrid w:val="0"/>
          <w:color w:val="000000"/>
        </w:rPr>
        <w:t>2</w:t>
      </w:r>
      <w:r w:rsidR="0094356D">
        <w:rPr>
          <w:snapToGrid w:val="0"/>
          <w:color w:val="000000"/>
        </w:rPr>
        <w:t>2</w:t>
      </w:r>
      <w:r>
        <w:rPr>
          <w:snapToGrid w:val="0"/>
          <w:color w:val="000000"/>
        </w:rPr>
        <w:t xml:space="preserve"> </w:t>
      </w:r>
      <w:r w:rsidR="0094356D">
        <w:rPr>
          <w:snapToGrid w:val="0"/>
          <w:color w:val="000000"/>
        </w:rPr>
        <w:t>n</w:t>
      </w:r>
      <w:r w:rsidR="00BC096D">
        <w:rPr>
          <w:snapToGrid w:val="0"/>
          <w:color w:val="000000"/>
        </w:rPr>
        <w:t>o</w:t>
      </w:r>
      <w:r w:rsidR="0094356D">
        <w:rPr>
          <w:snapToGrid w:val="0"/>
          <w:color w:val="000000"/>
        </w:rPr>
        <w:t>vembre</w:t>
      </w:r>
      <w:r>
        <w:rPr>
          <w:snapToGrid w:val="0"/>
          <w:color w:val="000000"/>
        </w:rPr>
        <w:t xml:space="preserve"> </w:t>
      </w:r>
      <w:r w:rsidR="00D31CC6">
        <w:rPr>
          <w:snapToGrid w:val="0"/>
          <w:color w:val="000000"/>
        </w:rPr>
        <w:t>2024 – 21 novembre 2028</w:t>
      </w:r>
      <w:r>
        <w:rPr>
          <w:snapToGrid w:val="0"/>
          <w:color w:val="000000"/>
        </w:rPr>
        <w:t>)</w:t>
      </w:r>
    </w:p>
    <w:p w14:paraId="3DB5BA1D" w14:textId="77777777" w:rsidR="004944D8" w:rsidRDefault="004944D8">
      <w:pPr>
        <w:widowControl w:val="0"/>
        <w:tabs>
          <w:tab w:val="left" w:pos="90"/>
        </w:tabs>
        <w:rPr>
          <w:b/>
          <w:snapToGrid w:val="0"/>
          <w:color w:val="000080"/>
          <w:u w:val="single"/>
        </w:rPr>
      </w:pPr>
    </w:p>
    <w:p w14:paraId="7FB1C8A4" w14:textId="77777777" w:rsidR="0070044D" w:rsidRDefault="0070044D">
      <w:pPr>
        <w:widowControl w:val="0"/>
        <w:tabs>
          <w:tab w:val="left" w:pos="90"/>
        </w:tabs>
        <w:rPr>
          <w:b/>
          <w:snapToGrid w:val="0"/>
          <w:color w:val="000080"/>
          <w:u w:val="single"/>
        </w:rPr>
      </w:pPr>
    </w:p>
    <w:p w14:paraId="626B412C" w14:textId="77777777" w:rsidR="00301925" w:rsidRDefault="00301925">
      <w:pPr>
        <w:widowControl w:val="0"/>
        <w:tabs>
          <w:tab w:val="left" w:pos="90"/>
        </w:tabs>
        <w:rPr>
          <w:b/>
          <w:snapToGrid w:val="0"/>
          <w:color w:val="000080"/>
          <w:u w:val="single"/>
        </w:rPr>
      </w:pPr>
    </w:p>
    <w:p w14:paraId="47B03017" w14:textId="77777777" w:rsidR="00301925" w:rsidRDefault="00301925" w:rsidP="00301925">
      <w:pPr>
        <w:widowControl w:val="0"/>
        <w:tabs>
          <w:tab w:val="left" w:pos="90"/>
        </w:tabs>
        <w:rPr>
          <w:b/>
          <w:snapToGrid w:val="0"/>
          <w:color w:val="000080"/>
          <w:sz w:val="26"/>
          <w:u w:val="single"/>
        </w:rPr>
      </w:pPr>
      <w:r>
        <w:rPr>
          <w:b/>
          <w:snapToGrid w:val="0"/>
          <w:color w:val="000080"/>
          <w:u w:val="single"/>
        </w:rPr>
        <w:t>BOLZANO - CONSOLATO ONORARIO</w:t>
      </w:r>
    </w:p>
    <w:p w14:paraId="4D31CCE7" w14:textId="77777777" w:rsidR="00301925" w:rsidRDefault="00301925" w:rsidP="0072304B">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color w:val="000000"/>
          <w:sz w:val="24"/>
        </w:rPr>
        <w:tab/>
      </w:r>
    </w:p>
    <w:p w14:paraId="0A8E9F00" w14:textId="77777777" w:rsidR="00301925" w:rsidRPr="00301925" w:rsidRDefault="00301925" w:rsidP="0030192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Trentino Alto Adige</w:t>
      </w:r>
    </w:p>
    <w:p w14:paraId="1C7677C1" w14:textId="77777777" w:rsidR="00301925" w:rsidRDefault="00301925" w:rsidP="00301925">
      <w:pPr>
        <w:widowControl w:val="0"/>
        <w:tabs>
          <w:tab w:val="left" w:pos="90"/>
          <w:tab w:val="left" w:pos="2321"/>
        </w:tabs>
        <w:spacing w:before="49"/>
        <w:rPr>
          <w:snapToGrid w:val="0"/>
          <w:color w:val="000000"/>
        </w:rPr>
      </w:pPr>
    </w:p>
    <w:p w14:paraId="07DCD5CC" w14:textId="77777777" w:rsidR="00D87770" w:rsidRDefault="00D87770" w:rsidP="00D87770">
      <w:pPr>
        <w:widowControl w:val="0"/>
        <w:tabs>
          <w:tab w:val="left" w:pos="90"/>
        </w:tabs>
        <w:rPr>
          <w:b/>
          <w:snapToGrid w:val="0"/>
          <w:color w:val="000080"/>
          <w:u w:val="single"/>
        </w:rPr>
      </w:pPr>
    </w:p>
    <w:p w14:paraId="3E02ACCE" w14:textId="77777777" w:rsidR="00D87770" w:rsidRDefault="00D87770" w:rsidP="00D87770">
      <w:pPr>
        <w:widowControl w:val="0"/>
        <w:tabs>
          <w:tab w:val="left" w:pos="90"/>
        </w:tabs>
        <w:rPr>
          <w:b/>
          <w:snapToGrid w:val="0"/>
          <w:color w:val="000080"/>
          <w:sz w:val="26"/>
          <w:u w:val="single"/>
        </w:rPr>
      </w:pPr>
      <w:r>
        <w:rPr>
          <w:b/>
          <w:snapToGrid w:val="0"/>
          <w:color w:val="000080"/>
          <w:u w:val="single"/>
        </w:rPr>
        <w:t xml:space="preserve">CAGLIARI - CONSOLATO ONORARIO            </w:t>
      </w:r>
    </w:p>
    <w:p w14:paraId="07AC2F6F" w14:textId="77777777" w:rsidR="00C457EC" w:rsidRDefault="00C457EC" w:rsidP="00C457EC">
      <w:pPr>
        <w:widowControl w:val="0"/>
        <w:tabs>
          <w:tab w:val="left" w:pos="90"/>
          <w:tab w:val="left" w:pos="2321"/>
        </w:tabs>
        <w:rPr>
          <w:b/>
          <w:snapToGrid w:val="0"/>
          <w:color w:val="000000"/>
        </w:rPr>
      </w:pPr>
    </w:p>
    <w:p w14:paraId="73A46B92" w14:textId="77777777" w:rsidR="00C457EC" w:rsidRDefault="00D87770" w:rsidP="00C457EC">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Via Sidney Sonnino, 139 – 09127 Cagliari</w:t>
      </w:r>
    </w:p>
    <w:p w14:paraId="05BFAD5D" w14:textId="77777777" w:rsidR="00D87770" w:rsidRDefault="00C457EC" w:rsidP="00C457EC">
      <w:pPr>
        <w:widowControl w:val="0"/>
        <w:tabs>
          <w:tab w:val="left" w:pos="90"/>
          <w:tab w:val="left" w:pos="2321"/>
        </w:tabs>
        <w:rPr>
          <w:snapToGrid w:val="0"/>
          <w:color w:val="000000"/>
        </w:rPr>
      </w:pPr>
      <w:r>
        <w:rPr>
          <w:snapToGrid w:val="0"/>
          <w:color w:val="000000"/>
        </w:rPr>
        <w:tab/>
      </w:r>
      <w:r>
        <w:rPr>
          <w:snapToGrid w:val="0"/>
          <w:color w:val="000000"/>
        </w:rPr>
        <w:tab/>
        <w:t>Tel. 070668522  3453783788 – Fax 070659423</w:t>
      </w:r>
    </w:p>
    <w:p w14:paraId="256A7CDD" w14:textId="77777777" w:rsidR="00C457EC" w:rsidRDefault="00C457EC" w:rsidP="00C457EC">
      <w:pPr>
        <w:widowControl w:val="0"/>
        <w:tabs>
          <w:tab w:val="left" w:pos="90"/>
          <w:tab w:val="left" w:pos="2321"/>
        </w:tabs>
        <w:rPr>
          <w:snapToGrid w:val="0"/>
          <w:color w:val="000000"/>
          <w:sz w:val="26"/>
        </w:rPr>
      </w:pPr>
      <w:r>
        <w:rPr>
          <w:snapToGrid w:val="0"/>
          <w:color w:val="000000"/>
        </w:rPr>
        <w:tab/>
      </w:r>
      <w:r>
        <w:rPr>
          <w:snapToGrid w:val="0"/>
          <w:color w:val="000000"/>
        </w:rPr>
        <w:tab/>
        <w:t>E-mail  consolatoungheriasardegna@hotmail.it</w:t>
      </w:r>
    </w:p>
    <w:p w14:paraId="0144E6FB" w14:textId="77777777" w:rsidR="00D87770" w:rsidRDefault="00D87770" w:rsidP="00D87770">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Sardegna </w:t>
      </w:r>
    </w:p>
    <w:p w14:paraId="4B5DE39B" w14:textId="77777777" w:rsidR="00D87770" w:rsidRDefault="00D87770" w:rsidP="00D87770">
      <w:pPr>
        <w:widowControl w:val="0"/>
        <w:tabs>
          <w:tab w:val="left" w:pos="90"/>
          <w:tab w:val="left" w:pos="2321"/>
        </w:tabs>
        <w:spacing w:before="49"/>
        <w:rPr>
          <w:snapToGrid w:val="0"/>
          <w:color w:val="000000"/>
        </w:rPr>
      </w:pPr>
    </w:p>
    <w:p w14:paraId="6BF18288" w14:textId="77777777" w:rsidR="00D87770" w:rsidRDefault="00D87770" w:rsidP="00D87770">
      <w:pPr>
        <w:widowControl w:val="0"/>
        <w:tabs>
          <w:tab w:val="left" w:pos="90"/>
          <w:tab w:val="left" w:pos="2321"/>
        </w:tabs>
        <w:spacing w:before="49"/>
        <w:rPr>
          <w:snapToGrid w:val="0"/>
          <w:color w:val="000000"/>
          <w:sz w:val="26"/>
        </w:rPr>
      </w:pPr>
      <w:r>
        <w:rPr>
          <w:snapToGrid w:val="0"/>
          <w:color w:val="000000"/>
        </w:rPr>
        <w:t>Signor GAVINO PINNA</w:t>
      </w:r>
      <w:r w:rsidR="007F067D">
        <w:rPr>
          <w:snapToGrid w:val="0"/>
          <w:color w:val="000000"/>
        </w:rPr>
        <w:t>, Console</w:t>
      </w:r>
      <w:r>
        <w:rPr>
          <w:snapToGrid w:val="0"/>
          <w:color w:val="000000"/>
        </w:rPr>
        <w:t xml:space="preserve"> Onorario (</w:t>
      </w:r>
      <w:r w:rsidR="00E16F99">
        <w:rPr>
          <w:snapToGrid w:val="0"/>
          <w:color w:val="000000"/>
        </w:rPr>
        <w:t xml:space="preserve">Rinnovo </w:t>
      </w:r>
      <w:r>
        <w:rPr>
          <w:snapToGrid w:val="0"/>
          <w:color w:val="000000"/>
        </w:rPr>
        <w:t xml:space="preserve">Exequatur  </w:t>
      </w:r>
      <w:r w:rsidR="00E16F99">
        <w:rPr>
          <w:snapToGrid w:val="0"/>
          <w:color w:val="000000"/>
        </w:rPr>
        <w:t>8</w:t>
      </w:r>
      <w:r>
        <w:rPr>
          <w:snapToGrid w:val="0"/>
          <w:color w:val="000000"/>
        </w:rPr>
        <w:t xml:space="preserve"> </w:t>
      </w:r>
      <w:r w:rsidR="00E16F99">
        <w:rPr>
          <w:snapToGrid w:val="0"/>
          <w:color w:val="000000"/>
        </w:rPr>
        <w:t>giugno</w:t>
      </w:r>
      <w:r>
        <w:rPr>
          <w:snapToGrid w:val="0"/>
          <w:color w:val="000000"/>
        </w:rPr>
        <w:t xml:space="preserve"> 20</w:t>
      </w:r>
      <w:r w:rsidR="00E16F99">
        <w:rPr>
          <w:snapToGrid w:val="0"/>
          <w:color w:val="000000"/>
        </w:rPr>
        <w:t>21</w:t>
      </w:r>
      <w:r>
        <w:rPr>
          <w:snapToGrid w:val="0"/>
          <w:color w:val="000000"/>
        </w:rPr>
        <w:t xml:space="preserve">)  </w:t>
      </w:r>
    </w:p>
    <w:p w14:paraId="2B297CD1" w14:textId="77777777" w:rsidR="00D87770" w:rsidRDefault="00D87770">
      <w:pPr>
        <w:widowControl w:val="0"/>
        <w:tabs>
          <w:tab w:val="left" w:pos="90"/>
        </w:tabs>
        <w:rPr>
          <w:b/>
          <w:snapToGrid w:val="0"/>
          <w:color w:val="000080"/>
          <w:u w:val="single"/>
        </w:rPr>
      </w:pPr>
    </w:p>
    <w:p w14:paraId="71A6167E" w14:textId="77777777" w:rsidR="0070044D" w:rsidRDefault="0070044D">
      <w:pPr>
        <w:widowControl w:val="0"/>
        <w:tabs>
          <w:tab w:val="left" w:pos="90"/>
        </w:tabs>
        <w:rPr>
          <w:b/>
          <w:snapToGrid w:val="0"/>
          <w:color w:val="000080"/>
          <w:u w:val="single"/>
        </w:rPr>
      </w:pPr>
    </w:p>
    <w:p w14:paraId="0BB9E54D" w14:textId="77777777" w:rsidR="000C7B1C" w:rsidRDefault="000C7B1C">
      <w:pPr>
        <w:widowControl w:val="0"/>
        <w:tabs>
          <w:tab w:val="left" w:pos="90"/>
        </w:tabs>
        <w:rPr>
          <w:b/>
          <w:snapToGrid w:val="0"/>
          <w:color w:val="000080"/>
          <w:u w:val="single"/>
        </w:rPr>
      </w:pPr>
    </w:p>
    <w:p w14:paraId="759E6275" w14:textId="77777777" w:rsidR="000C7B1C" w:rsidRDefault="000C7B1C" w:rsidP="000C7B1C">
      <w:pPr>
        <w:widowControl w:val="0"/>
        <w:tabs>
          <w:tab w:val="left" w:pos="90"/>
        </w:tabs>
        <w:rPr>
          <w:b/>
          <w:snapToGrid w:val="0"/>
          <w:color w:val="000080"/>
          <w:sz w:val="26"/>
          <w:u w:val="single"/>
        </w:rPr>
      </w:pPr>
      <w:r>
        <w:rPr>
          <w:b/>
          <w:snapToGrid w:val="0"/>
          <w:color w:val="000080"/>
          <w:u w:val="single"/>
        </w:rPr>
        <w:t xml:space="preserve">GENOVA - CONSOLATO ONORARIO            </w:t>
      </w:r>
    </w:p>
    <w:p w14:paraId="58341824" w14:textId="77777777" w:rsidR="000C7B1C" w:rsidRDefault="000C7B1C" w:rsidP="000C7B1C">
      <w:pPr>
        <w:widowControl w:val="0"/>
        <w:tabs>
          <w:tab w:val="left" w:pos="90"/>
          <w:tab w:val="left" w:pos="2321"/>
        </w:tabs>
        <w:rPr>
          <w:b/>
          <w:snapToGrid w:val="0"/>
          <w:color w:val="000000"/>
        </w:rPr>
      </w:pPr>
    </w:p>
    <w:p w14:paraId="618EFDCF" w14:textId="77777777" w:rsidR="000C7B1C" w:rsidRDefault="000C7B1C" w:rsidP="000C7B1C">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Viale Padre Santo, 5/8 – 16122 Genova</w:t>
      </w:r>
    </w:p>
    <w:p w14:paraId="45ABDB25" w14:textId="77777777" w:rsidR="000C7B1C" w:rsidRDefault="000C7B1C" w:rsidP="000C7B1C">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 0105702210 – Fax 010586083</w:t>
      </w:r>
    </w:p>
    <w:p w14:paraId="6D02F853" w14:textId="77777777" w:rsidR="000C7B1C" w:rsidRDefault="000C7B1C" w:rsidP="000C7B1C">
      <w:pPr>
        <w:widowControl w:val="0"/>
        <w:tabs>
          <w:tab w:val="left" w:pos="90"/>
          <w:tab w:val="left" w:pos="2321"/>
        </w:tabs>
        <w:rPr>
          <w:snapToGrid w:val="0"/>
          <w:color w:val="000000"/>
          <w:sz w:val="26"/>
        </w:rPr>
      </w:pPr>
      <w:r>
        <w:rPr>
          <w:snapToGrid w:val="0"/>
          <w:color w:val="000000"/>
        </w:rPr>
        <w:tab/>
      </w:r>
      <w:r>
        <w:rPr>
          <w:snapToGrid w:val="0"/>
          <w:color w:val="000000"/>
        </w:rPr>
        <w:tab/>
        <w:t>E-mail  consolatohungheria.genova@yahoo.it</w:t>
      </w:r>
    </w:p>
    <w:p w14:paraId="25FD78D9" w14:textId="77777777" w:rsidR="000C7B1C" w:rsidRDefault="000C7B1C" w:rsidP="000C7B1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1712D1">
        <w:rPr>
          <w:snapToGrid w:val="0"/>
          <w:color w:val="000000"/>
        </w:rPr>
        <w:t>Liguri</w:t>
      </w:r>
      <w:r>
        <w:rPr>
          <w:snapToGrid w:val="0"/>
          <w:color w:val="000000"/>
        </w:rPr>
        <w:t xml:space="preserve">a </w:t>
      </w:r>
    </w:p>
    <w:p w14:paraId="0811D781" w14:textId="77777777" w:rsidR="000C7B1C" w:rsidRDefault="000C7B1C" w:rsidP="000C7B1C">
      <w:pPr>
        <w:widowControl w:val="0"/>
        <w:tabs>
          <w:tab w:val="left" w:pos="90"/>
          <w:tab w:val="left" w:pos="2321"/>
        </w:tabs>
        <w:spacing w:before="49"/>
        <w:rPr>
          <w:snapToGrid w:val="0"/>
          <w:color w:val="000000"/>
        </w:rPr>
      </w:pPr>
    </w:p>
    <w:p w14:paraId="2F852BF5" w14:textId="77777777" w:rsidR="000C7B1C" w:rsidRDefault="000C7B1C" w:rsidP="000C7B1C">
      <w:pPr>
        <w:widowControl w:val="0"/>
        <w:tabs>
          <w:tab w:val="left" w:pos="90"/>
          <w:tab w:val="left" w:pos="2321"/>
        </w:tabs>
        <w:spacing w:before="49"/>
        <w:rPr>
          <w:snapToGrid w:val="0"/>
          <w:color w:val="000000"/>
          <w:sz w:val="26"/>
        </w:rPr>
      </w:pPr>
      <w:r>
        <w:rPr>
          <w:snapToGrid w:val="0"/>
          <w:color w:val="000000"/>
        </w:rPr>
        <w:t>Signor GIUSEPPE MICHELE GIACOMINI, Console Onorario (</w:t>
      </w:r>
      <w:r w:rsidR="00592A7A">
        <w:rPr>
          <w:snapToGrid w:val="0"/>
          <w:color w:val="000000"/>
        </w:rPr>
        <w:t>Rinnovo e</w:t>
      </w:r>
      <w:r>
        <w:rPr>
          <w:snapToGrid w:val="0"/>
          <w:color w:val="000000"/>
        </w:rPr>
        <w:t xml:space="preserve">xequatur 4 giugno </w:t>
      </w:r>
      <w:r w:rsidR="00491EBB">
        <w:rPr>
          <w:snapToGrid w:val="0"/>
          <w:color w:val="000000"/>
        </w:rPr>
        <w:t>2024 – 3 giugno 2028</w:t>
      </w:r>
      <w:r>
        <w:rPr>
          <w:snapToGrid w:val="0"/>
          <w:color w:val="000000"/>
        </w:rPr>
        <w:t xml:space="preserve">)  </w:t>
      </w:r>
    </w:p>
    <w:p w14:paraId="22F42368" w14:textId="77777777" w:rsidR="004944D8" w:rsidRDefault="004944D8">
      <w:pPr>
        <w:widowControl w:val="0"/>
        <w:tabs>
          <w:tab w:val="left" w:pos="90"/>
        </w:tabs>
        <w:spacing w:before="23"/>
        <w:jc w:val="right"/>
        <w:rPr>
          <w:b/>
          <w:snapToGrid w:val="0"/>
          <w:color w:val="000000"/>
          <w:sz w:val="16"/>
        </w:rPr>
      </w:pPr>
    </w:p>
    <w:p w14:paraId="0AFF189D" w14:textId="77777777" w:rsidR="00871D1D" w:rsidRDefault="0070044D">
      <w:pPr>
        <w:widowControl w:val="0"/>
        <w:tabs>
          <w:tab w:val="left" w:pos="90"/>
        </w:tabs>
        <w:rPr>
          <w:b/>
          <w:snapToGrid w:val="0"/>
          <w:color w:val="000080"/>
          <w:u w:val="single"/>
        </w:rPr>
      </w:pPr>
      <w:r>
        <w:rPr>
          <w:b/>
          <w:snapToGrid w:val="0"/>
          <w:color w:val="000080"/>
          <w:u w:val="single"/>
        </w:rPr>
        <w:br w:type="page"/>
      </w:r>
    </w:p>
    <w:p w14:paraId="775FEB9D" w14:textId="77777777" w:rsidR="000D2E09" w:rsidRDefault="000D2E09" w:rsidP="000D2E09">
      <w:pPr>
        <w:widowControl w:val="0"/>
        <w:tabs>
          <w:tab w:val="left" w:pos="90"/>
        </w:tabs>
        <w:jc w:val="right"/>
        <w:rPr>
          <w:b/>
          <w:snapToGrid w:val="0"/>
          <w:color w:val="000080"/>
          <w:u w:val="single"/>
        </w:rPr>
      </w:pPr>
      <w:r>
        <w:rPr>
          <w:b/>
          <w:snapToGrid w:val="0"/>
          <w:color w:val="000000"/>
          <w:sz w:val="16"/>
        </w:rPr>
        <w:t>UNGHERIA</w:t>
      </w:r>
    </w:p>
    <w:p w14:paraId="35DEE929" w14:textId="77777777" w:rsidR="000D2E09" w:rsidRDefault="000D2E09" w:rsidP="00871D1D">
      <w:pPr>
        <w:widowControl w:val="0"/>
        <w:tabs>
          <w:tab w:val="left" w:pos="90"/>
        </w:tabs>
        <w:rPr>
          <w:b/>
          <w:snapToGrid w:val="0"/>
          <w:color w:val="000080"/>
          <w:u w:val="single"/>
        </w:rPr>
      </w:pPr>
    </w:p>
    <w:p w14:paraId="43A39EF0" w14:textId="77777777" w:rsidR="0070044D" w:rsidRDefault="0070044D" w:rsidP="0070044D">
      <w:pPr>
        <w:widowControl w:val="0"/>
        <w:tabs>
          <w:tab w:val="left" w:pos="90"/>
        </w:tabs>
        <w:rPr>
          <w:b/>
          <w:snapToGrid w:val="0"/>
          <w:color w:val="000080"/>
          <w:sz w:val="26"/>
          <w:u w:val="single"/>
        </w:rPr>
      </w:pPr>
      <w:r>
        <w:rPr>
          <w:b/>
          <w:snapToGrid w:val="0"/>
          <w:color w:val="000080"/>
          <w:u w:val="single"/>
        </w:rPr>
        <w:t xml:space="preserve">NAPOLI - CONSOLATO ONORARIO            </w:t>
      </w:r>
    </w:p>
    <w:p w14:paraId="77153D3E" w14:textId="77777777" w:rsidR="00C940D2" w:rsidRDefault="00C940D2" w:rsidP="0070044D">
      <w:pPr>
        <w:widowControl w:val="0"/>
        <w:tabs>
          <w:tab w:val="left" w:pos="90"/>
        </w:tabs>
        <w:rPr>
          <w:b/>
          <w:snapToGrid w:val="0"/>
          <w:color w:val="000000"/>
        </w:rPr>
      </w:pPr>
    </w:p>
    <w:p w14:paraId="04DB6E7C" w14:textId="77777777" w:rsidR="00447703" w:rsidRDefault="00447703" w:rsidP="00447703">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bookmarkStart w:id="101" w:name="_Hlk178936311"/>
      <w:r w:rsidR="00740C04">
        <w:rPr>
          <w:snapToGrid w:val="0"/>
          <w:color w:val="000000"/>
        </w:rPr>
        <w:t>Palazzo Partanna – Piazza dei Martiri</w:t>
      </w:r>
      <w:r>
        <w:rPr>
          <w:snapToGrid w:val="0"/>
          <w:color w:val="000000"/>
        </w:rPr>
        <w:t xml:space="preserve">, </w:t>
      </w:r>
      <w:r w:rsidR="00740C04">
        <w:rPr>
          <w:snapToGrid w:val="0"/>
          <w:color w:val="000000"/>
        </w:rPr>
        <w:t>58 – 80122</w:t>
      </w:r>
      <w:r>
        <w:rPr>
          <w:snapToGrid w:val="0"/>
          <w:color w:val="000000"/>
        </w:rPr>
        <w:t xml:space="preserve"> Napoli</w:t>
      </w:r>
    </w:p>
    <w:p w14:paraId="712A415E" w14:textId="77777777" w:rsidR="00447703" w:rsidRDefault="00447703" w:rsidP="00447703">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Tel.081</w:t>
      </w:r>
      <w:r w:rsidR="00552F29">
        <w:rPr>
          <w:snapToGrid w:val="0"/>
          <w:color w:val="000000"/>
        </w:rPr>
        <w:t xml:space="preserve"> 3036340</w:t>
      </w:r>
      <w:r>
        <w:rPr>
          <w:snapToGrid w:val="0"/>
          <w:color w:val="000000"/>
        </w:rPr>
        <w:t xml:space="preserve"> – Fax 081</w:t>
      </w:r>
      <w:r w:rsidR="00552F29">
        <w:rPr>
          <w:snapToGrid w:val="0"/>
          <w:color w:val="000000"/>
        </w:rPr>
        <w:t xml:space="preserve"> </w:t>
      </w:r>
      <w:r>
        <w:rPr>
          <w:snapToGrid w:val="0"/>
          <w:color w:val="000000"/>
        </w:rPr>
        <w:t>3036310</w:t>
      </w:r>
    </w:p>
    <w:p w14:paraId="7D1AA76F" w14:textId="77777777" w:rsidR="00447703" w:rsidRDefault="00447703" w:rsidP="00447703">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46" w:history="1">
        <w:r w:rsidR="00552F29" w:rsidRPr="00111D75">
          <w:rPr>
            <w:rStyle w:val="Collegamentoipertestuale"/>
            <w:snapToGrid w:val="0"/>
          </w:rPr>
          <w:t>segreteria@consolatoungherianapoli.com</w:t>
        </w:r>
      </w:hyperlink>
      <w:r w:rsidR="00552F29">
        <w:rPr>
          <w:snapToGrid w:val="0"/>
          <w:color w:val="000000"/>
        </w:rPr>
        <w:t xml:space="preserve"> e </w:t>
      </w:r>
      <w:hyperlink r:id="rId547" w:history="1">
        <w:r w:rsidR="00552F29" w:rsidRPr="00111D75">
          <w:rPr>
            <w:rStyle w:val="Collegamentoipertestuale"/>
            <w:snapToGrid w:val="0"/>
          </w:rPr>
          <w:t>console@consolatoungherianapoli.com</w:t>
        </w:r>
      </w:hyperlink>
      <w:bookmarkEnd w:id="101"/>
      <w:r w:rsidR="00552F29">
        <w:rPr>
          <w:snapToGrid w:val="0"/>
          <w:color w:val="000000"/>
        </w:rPr>
        <w:t xml:space="preserve"> </w:t>
      </w:r>
    </w:p>
    <w:p w14:paraId="029649EF" w14:textId="77777777" w:rsidR="0070044D" w:rsidRDefault="0070044D" w:rsidP="0070044D">
      <w:pPr>
        <w:widowControl w:val="0"/>
        <w:tabs>
          <w:tab w:val="left" w:pos="90"/>
        </w:tabs>
        <w:rPr>
          <w:snapToGrid w:val="0"/>
          <w:color w:val="000000"/>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Pr>
          <w:snapToGrid w:val="0"/>
          <w:color w:val="000000"/>
        </w:rPr>
        <w:t>Campania, Calabria</w:t>
      </w:r>
      <w:r w:rsidR="00642A69">
        <w:rPr>
          <w:snapToGrid w:val="0"/>
          <w:color w:val="000000"/>
        </w:rPr>
        <w:t>, Puglia</w:t>
      </w:r>
      <w:r>
        <w:rPr>
          <w:snapToGrid w:val="0"/>
          <w:color w:val="000000"/>
        </w:rPr>
        <w:t xml:space="preserve">                               </w:t>
      </w:r>
    </w:p>
    <w:p w14:paraId="5A9F0BFF" w14:textId="77777777" w:rsidR="001B5DFE" w:rsidRDefault="001B5DFE" w:rsidP="0070044D">
      <w:pPr>
        <w:widowControl w:val="0"/>
        <w:tabs>
          <w:tab w:val="left" w:pos="90"/>
        </w:tabs>
        <w:rPr>
          <w:snapToGrid w:val="0"/>
          <w:color w:val="000000"/>
        </w:rPr>
      </w:pPr>
    </w:p>
    <w:p w14:paraId="229C1BFE" w14:textId="77777777" w:rsidR="001B5DFE" w:rsidRDefault="001B5DFE" w:rsidP="0070044D">
      <w:pPr>
        <w:widowControl w:val="0"/>
        <w:tabs>
          <w:tab w:val="left" w:pos="90"/>
        </w:tabs>
        <w:rPr>
          <w:b/>
          <w:snapToGrid w:val="0"/>
          <w:color w:val="000080"/>
          <w:u w:val="single"/>
        </w:rPr>
      </w:pPr>
      <w:r>
        <w:rPr>
          <w:snapToGrid w:val="0"/>
          <w:color w:val="000000"/>
        </w:rPr>
        <w:t xml:space="preserve">Signor VITTORIO GENNA, Console Onorario (Exequatur </w:t>
      </w:r>
      <w:r w:rsidR="005719FB">
        <w:rPr>
          <w:snapToGrid w:val="0"/>
          <w:color w:val="000000"/>
        </w:rPr>
        <w:t>18</w:t>
      </w:r>
      <w:r w:rsidR="00863ADF">
        <w:rPr>
          <w:snapToGrid w:val="0"/>
          <w:color w:val="000000"/>
        </w:rPr>
        <w:t xml:space="preserve"> novembre 2024</w:t>
      </w:r>
      <w:r>
        <w:rPr>
          <w:snapToGrid w:val="0"/>
          <w:color w:val="000000"/>
        </w:rPr>
        <w:t>)</w:t>
      </w:r>
    </w:p>
    <w:p w14:paraId="59EAAE65" w14:textId="77777777" w:rsidR="0070044D" w:rsidRDefault="0070044D" w:rsidP="00871D1D">
      <w:pPr>
        <w:widowControl w:val="0"/>
        <w:tabs>
          <w:tab w:val="left" w:pos="90"/>
        </w:tabs>
        <w:rPr>
          <w:b/>
          <w:snapToGrid w:val="0"/>
          <w:color w:val="000080"/>
          <w:u w:val="single"/>
        </w:rPr>
      </w:pPr>
    </w:p>
    <w:p w14:paraId="1B3151B4" w14:textId="77777777" w:rsidR="00C940D2" w:rsidRDefault="00C940D2" w:rsidP="00871D1D">
      <w:pPr>
        <w:widowControl w:val="0"/>
        <w:tabs>
          <w:tab w:val="left" w:pos="90"/>
        </w:tabs>
        <w:rPr>
          <w:b/>
          <w:snapToGrid w:val="0"/>
          <w:color w:val="000080"/>
          <w:u w:val="single"/>
        </w:rPr>
      </w:pPr>
    </w:p>
    <w:p w14:paraId="4E182747" w14:textId="77777777" w:rsidR="00C940D2" w:rsidRDefault="00C940D2" w:rsidP="00871D1D">
      <w:pPr>
        <w:widowControl w:val="0"/>
        <w:tabs>
          <w:tab w:val="left" w:pos="90"/>
        </w:tabs>
        <w:rPr>
          <w:b/>
          <w:snapToGrid w:val="0"/>
          <w:color w:val="000080"/>
          <w:u w:val="single"/>
        </w:rPr>
      </w:pPr>
    </w:p>
    <w:p w14:paraId="0FA7B42D" w14:textId="77777777" w:rsidR="00871D1D" w:rsidRDefault="00871D1D" w:rsidP="00871D1D">
      <w:pPr>
        <w:widowControl w:val="0"/>
        <w:tabs>
          <w:tab w:val="left" w:pos="90"/>
        </w:tabs>
        <w:rPr>
          <w:b/>
          <w:snapToGrid w:val="0"/>
          <w:color w:val="000080"/>
          <w:sz w:val="26"/>
          <w:u w:val="single"/>
        </w:rPr>
      </w:pPr>
      <w:r>
        <w:rPr>
          <w:b/>
          <w:snapToGrid w:val="0"/>
          <w:color w:val="000080"/>
          <w:u w:val="single"/>
        </w:rPr>
        <w:t xml:space="preserve">PALERMO - CONSOLATO ONORARIO            </w:t>
      </w:r>
    </w:p>
    <w:p w14:paraId="2FB7CC9C" w14:textId="77777777" w:rsidR="008935FE" w:rsidRDefault="00181608" w:rsidP="008935FE">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3931413B" w14:textId="77777777" w:rsidR="00871D1D" w:rsidRDefault="00871D1D" w:rsidP="00871D1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31A055FE" w14:textId="77777777" w:rsidR="00871D1D" w:rsidRDefault="00871D1D" w:rsidP="00871D1D">
      <w:pPr>
        <w:pStyle w:val="Corpodeltesto2"/>
        <w:spacing w:before="0"/>
        <w:rPr>
          <w:b/>
          <w:color w:val="000080"/>
          <w:u w:val="single"/>
        </w:rPr>
      </w:pPr>
    </w:p>
    <w:p w14:paraId="6F0FB7C7" w14:textId="77777777" w:rsidR="00C35D5B" w:rsidRDefault="00C35D5B" w:rsidP="00C35D5B">
      <w:pPr>
        <w:pStyle w:val="Corpodeltesto2"/>
        <w:spacing w:before="0"/>
        <w:rPr>
          <w:b/>
          <w:color w:val="000080"/>
          <w:u w:val="single"/>
        </w:rPr>
      </w:pPr>
    </w:p>
    <w:p w14:paraId="490A4A93" w14:textId="77777777" w:rsidR="00C548B1" w:rsidRDefault="00C548B1" w:rsidP="00C35D5B">
      <w:pPr>
        <w:pStyle w:val="Corpodeltesto2"/>
        <w:spacing w:before="0"/>
        <w:rPr>
          <w:b/>
          <w:color w:val="000080"/>
          <w:u w:val="single"/>
        </w:rPr>
      </w:pPr>
    </w:p>
    <w:p w14:paraId="2ADBB7DB" w14:textId="77777777" w:rsidR="004944D8" w:rsidRDefault="002B1D05" w:rsidP="00392E60">
      <w:pPr>
        <w:widowControl w:val="0"/>
        <w:tabs>
          <w:tab w:val="left" w:pos="90"/>
        </w:tabs>
        <w:rPr>
          <w:b/>
          <w:snapToGrid w:val="0"/>
          <w:color w:val="000080"/>
          <w:sz w:val="26"/>
          <w:u w:val="single"/>
        </w:rPr>
      </w:pPr>
      <w:r>
        <w:rPr>
          <w:b/>
          <w:snapToGrid w:val="0"/>
          <w:color w:val="000080"/>
          <w:u w:val="single"/>
        </w:rPr>
        <w:t>T</w:t>
      </w:r>
      <w:r w:rsidR="004944D8">
        <w:rPr>
          <w:b/>
          <w:snapToGrid w:val="0"/>
          <w:color w:val="000080"/>
          <w:u w:val="single"/>
        </w:rPr>
        <w:t xml:space="preserve">ORINO - CONSOLATO ONORARIO            </w:t>
      </w:r>
    </w:p>
    <w:p w14:paraId="4A2906D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10AE1">
        <w:rPr>
          <w:snapToGrid w:val="0"/>
          <w:color w:val="000000"/>
        </w:rPr>
        <w:t>Ett</w:t>
      </w:r>
      <w:r>
        <w:rPr>
          <w:snapToGrid w:val="0"/>
          <w:color w:val="000000"/>
        </w:rPr>
        <w:t>o</w:t>
      </w:r>
      <w:r w:rsidR="00F10AE1">
        <w:rPr>
          <w:snapToGrid w:val="0"/>
          <w:color w:val="000000"/>
        </w:rPr>
        <w:t xml:space="preserve">re De </w:t>
      </w:r>
      <w:proofErr w:type="spellStart"/>
      <w:r w:rsidR="00F10AE1">
        <w:rPr>
          <w:snapToGrid w:val="0"/>
          <w:color w:val="000000"/>
        </w:rPr>
        <w:t>Sonnaz</w:t>
      </w:r>
      <w:proofErr w:type="spellEnd"/>
      <w:r>
        <w:rPr>
          <w:snapToGrid w:val="0"/>
          <w:color w:val="000000"/>
        </w:rPr>
        <w:t xml:space="preserve">, </w:t>
      </w:r>
      <w:r w:rsidR="00F10AE1">
        <w:rPr>
          <w:snapToGrid w:val="0"/>
          <w:color w:val="000000"/>
        </w:rPr>
        <w:t>11</w:t>
      </w:r>
      <w:r>
        <w:rPr>
          <w:snapToGrid w:val="0"/>
          <w:color w:val="000000"/>
        </w:rPr>
        <w:t xml:space="preserve"> - 10121 Torino </w:t>
      </w:r>
    </w:p>
    <w:p w14:paraId="22F8BF2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0115</w:t>
      </w:r>
      <w:r w:rsidR="00F10AE1">
        <w:rPr>
          <w:snapToGrid w:val="0"/>
          <w:color w:val="000000"/>
        </w:rPr>
        <w:t>1</w:t>
      </w:r>
      <w:r>
        <w:rPr>
          <w:snapToGrid w:val="0"/>
          <w:color w:val="000000"/>
        </w:rPr>
        <w:t>6</w:t>
      </w:r>
      <w:r w:rsidR="00F10AE1">
        <w:rPr>
          <w:snapToGrid w:val="0"/>
          <w:color w:val="000000"/>
        </w:rPr>
        <w:t>5111</w:t>
      </w:r>
      <w:r>
        <w:rPr>
          <w:snapToGrid w:val="0"/>
          <w:color w:val="000000"/>
        </w:rPr>
        <w:t xml:space="preserve"> - Fax 01156</w:t>
      </w:r>
      <w:r w:rsidR="00F10AE1">
        <w:rPr>
          <w:snapToGrid w:val="0"/>
          <w:color w:val="000000"/>
        </w:rPr>
        <w:t>262</w:t>
      </w:r>
      <w:r>
        <w:rPr>
          <w:snapToGrid w:val="0"/>
          <w:color w:val="000000"/>
        </w:rPr>
        <w:t xml:space="preserve">38  </w:t>
      </w:r>
    </w:p>
    <w:p w14:paraId="3BCADCF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EA2DF6">
        <w:rPr>
          <w:snapToGrid w:val="0"/>
          <w:color w:val="000000"/>
        </w:rPr>
        <w:t xml:space="preserve">  </w:t>
      </w:r>
      <w:hyperlink r:id="rId548" w:history="1">
        <w:r w:rsidR="00F413E8" w:rsidRPr="00F23E76">
          <w:rPr>
            <w:rStyle w:val="Collegamentoipertestuale"/>
            <w:snapToGrid w:val="0"/>
          </w:rPr>
          <w:t>consolatounghereseto@</w:t>
        </w:r>
      </w:hyperlink>
      <w:r w:rsidR="00D56A24">
        <w:rPr>
          <w:rStyle w:val="Collegamentoipertestuale"/>
        </w:rPr>
        <w:t>wstlegal.eu</w:t>
      </w:r>
    </w:p>
    <w:p w14:paraId="708CC63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639D839F" w14:textId="77777777" w:rsidR="00CE0C1F" w:rsidRDefault="00CE0C1F" w:rsidP="00CE0C1F">
      <w:pPr>
        <w:widowControl w:val="0"/>
        <w:tabs>
          <w:tab w:val="left" w:pos="90"/>
        </w:tabs>
        <w:rPr>
          <w:snapToGrid w:val="0"/>
          <w:color w:val="000000"/>
        </w:rPr>
      </w:pPr>
    </w:p>
    <w:p w14:paraId="2CCF61F9" w14:textId="77777777" w:rsidR="004944D8" w:rsidRDefault="004944D8" w:rsidP="00CE0C1F">
      <w:pPr>
        <w:widowControl w:val="0"/>
        <w:tabs>
          <w:tab w:val="left" w:pos="90"/>
        </w:tabs>
        <w:rPr>
          <w:snapToGrid w:val="0"/>
          <w:color w:val="000000"/>
          <w:sz w:val="26"/>
        </w:rPr>
      </w:pPr>
      <w:r>
        <w:rPr>
          <w:snapToGrid w:val="0"/>
          <w:color w:val="000000"/>
        </w:rPr>
        <w:t xml:space="preserve">Signor RENATO MARTORELLI, Console Onorario (Rinnovo exequatur </w:t>
      </w:r>
      <w:r w:rsidR="00217F4D">
        <w:rPr>
          <w:snapToGrid w:val="0"/>
          <w:color w:val="000000"/>
        </w:rPr>
        <w:t>15 luglio 202</w:t>
      </w:r>
      <w:r w:rsidR="00DA0A08">
        <w:rPr>
          <w:snapToGrid w:val="0"/>
          <w:color w:val="000000"/>
        </w:rPr>
        <w:t>4</w:t>
      </w:r>
      <w:r w:rsidR="00217F4D">
        <w:rPr>
          <w:snapToGrid w:val="0"/>
          <w:color w:val="000000"/>
        </w:rPr>
        <w:t xml:space="preserve"> – 14 luglio 202</w:t>
      </w:r>
      <w:r w:rsidR="00DA0A08">
        <w:rPr>
          <w:snapToGrid w:val="0"/>
          <w:color w:val="000000"/>
        </w:rPr>
        <w:t>8</w:t>
      </w:r>
      <w:r>
        <w:rPr>
          <w:snapToGrid w:val="0"/>
          <w:color w:val="000000"/>
        </w:rPr>
        <w:t>)</w:t>
      </w:r>
    </w:p>
    <w:p w14:paraId="2AEE66EC" w14:textId="77777777" w:rsidR="00CE0C1F" w:rsidRDefault="00CE0C1F" w:rsidP="00CE0C1F">
      <w:pPr>
        <w:widowControl w:val="0"/>
        <w:tabs>
          <w:tab w:val="left" w:pos="90"/>
        </w:tabs>
        <w:rPr>
          <w:b/>
          <w:snapToGrid w:val="0"/>
          <w:color w:val="000080"/>
          <w:u w:val="single"/>
        </w:rPr>
      </w:pPr>
    </w:p>
    <w:p w14:paraId="16EF40EE" w14:textId="77777777" w:rsidR="00CE0C1F" w:rsidRDefault="00CE0C1F" w:rsidP="00CE0C1F">
      <w:pPr>
        <w:widowControl w:val="0"/>
        <w:tabs>
          <w:tab w:val="left" w:pos="90"/>
        </w:tabs>
        <w:rPr>
          <w:b/>
          <w:snapToGrid w:val="0"/>
          <w:color w:val="000080"/>
          <w:u w:val="single"/>
        </w:rPr>
      </w:pPr>
    </w:p>
    <w:p w14:paraId="739AB217" w14:textId="77777777" w:rsidR="00CE0C1F" w:rsidRDefault="00CE0C1F" w:rsidP="00CE0C1F">
      <w:pPr>
        <w:widowControl w:val="0"/>
        <w:tabs>
          <w:tab w:val="left" w:pos="90"/>
        </w:tabs>
        <w:rPr>
          <w:b/>
          <w:snapToGrid w:val="0"/>
          <w:color w:val="000080"/>
          <w:u w:val="single"/>
        </w:rPr>
      </w:pPr>
    </w:p>
    <w:p w14:paraId="10AF0F13" w14:textId="77777777" w:rsidR="004944D8" w:rsidRDefault="004944D8">
      <w:pPr>
        <w:widowControl w:val="0"/>
        <w:tabs>
          <w:tab w:val="left" w:pos="90"/>
        </w:tabs>
        <w:jc w:val="center"/>
        <w:rPr>
          <w:snapToGrid w:val="0"/>
          <w:color w:val="000000"/>
        </w:rPr>
      </w:pPr>
    </w:p>
    <w:p w14:paraId="26E202FA" w14:textId="77777777" w:rsidR="004944D8" w:rsidRDefault="004944D8">
      <w:pPr>
        <w:widowControl w:val="0"/>
        <w:tabs>
          <w:tab w:val="left" w:pos="90"/>
        </w:tabs>
        <w:jc w:val="center"/>
        <w:rPr>
          <w:snapToGrid w:val="0"/>
          <w:color w:val="000000"/>
        </w:rPr>
      </w:pPr>
    </w:p>
    <w:p w14:paraId="4798F7B4" w14:textId="77777777" w:rsidR="004944D8" w:rsidRDefault="004944D8">
      <w:pPr>
        <w:widowControl w:val="0"/>
        <w:tabs>
          <w:tab w:val="left" w:pos="90"/>
        </w:tabs>
        <w:jc w:val="center"/>
        <w:rPr>
          <w:snapToGrid w:val="0"/>
          <w:color w:val="000000"/>
        </w:rPr>
      </w:pPr>
    </w:p>
    <w:p w14:paraId="526387C9" w14:textId="77777777" w:rsidR="004944D8" w:rsidRDefault="004944D8">
      <w:pPr>
        <w:widowControl w:val="0"/>
        <w:tabs>
          <w:tab w:val="left" w:pos="90"/>
        </w:tabs>
        <w:jc w:val="center"/>
        <w:rPr>
          <w:snapToGrid w:val="0"/>
          <w:color w:val="000000"/>
        </w:rPr>
      </w:pPr>
    </w:p>
    <w:p w14:paraId="4F5D0A3A" w14:textId="77777777" w:rsidR="004944D8" w:rsidRDefault="004944D8">
      <w:pPr>
        <w:widowControl w:val="0"/>
        <w:tabs>
          <w:tab w:val="left" w:pos="90"/>
        </w:tabs>
        <w:jc w:val="center"/>
        <w:rPr>
          <w:snapToGrid w:val="0"/>
          <w:color w:val="000000"/>
        </w:rPr>
      </w:pPr>
    </w:p>
    <w:p w14:paraId="3F5E359A" w14:textId="77777777" w:rsidR="004944D8" w:rsidRDefault="004944D8">
      <w:pPr>
        <w:widowControl w:val="0"/>
        <w:tabs>
          <w:tab w:val="left" w:pos="90"/>
        </w:tabs>
        <w:jc w:val="center"/>
        <w:rPr>
          <w:snapToGrid w:val="0"/>
          <w:color w:val="000000"/>
        </w:rPr>
      </w:pPr>
    </w:p>
    <w:p w14:paraId="1C3B2951" w14:textId="77777777" w:rsidR="004944D8" w:rsidRDefault="00C72870" w:rsidP="00C72870">
      <w:pPr>
        <w:widowControl w:val="0"/>
        <w:tabs>
          <w:tab w:val="left" w:pos="90"/>
        </w:tabs>
        <w:jc w:val="right"/>
        <w:rPr>
          <w:b/>
          <w:snapToGrid w:val="0"/>
          <w:color w:val="000000"/>
        </w:rPr>
      </w:pPr>
      <w:r>
        <w:rPr>
          <w:snapToGrid w:val="0"/>
          <w:color w:val="000000"/>
        </w:rPr>
        <w:br w:type="page"/>
      </w:r>
      <w:r w:rsidR="004944D8">
        <w:rPr>
          <w:b/>
          <w:snapToGrid w:val="0"/>
          <w:color w:val="000000"/>
          <w:sz w:val="16"/>
        </w:rPr>
        <w:t>URUGUAY</w:t>
      </w:r>
    </w:p>
    <w:p w14:paraId="24ACD02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0736" behindDoc="0" locked="0" layoutInCell="1" allowOverlap="1" wp14:anchorId="101A17A3" wp14:editId="540986EE">
            <wp:simplePos x="0" y="0"/>
            <wp:positionH relativeFrom="column">
              <wp:posOffset>5768340</wp:posOffset>
            </wp:positionH>
            <wp:positionV relativeFrom="paragraph">
              <wp:posOffset>207010</wp:posOffset>
            </wp:positionV>
            <wp:extent cx="691515" cy="466090"/>
            <wp:effectExtent l="19050" t="19050" r="0" b="0"/>
            <wp:wrapNone/>
            <wp:docPr id="256" name="Immagin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7"/>
                    <pic:cNvPicPr>
                      <a:picLocks noChangeAspect="1" noChangeArrowheads="1"/>
                    </pic:cNvPicPr>
                  </pic:nvPicPr>
                  <pic:blipFill>
                    <a:blip r:embed="rId549">
                      <a:extLst>
                        <a:ext uri="{28A0092B-C50C-407E-A947-70E740481C1C}">
                          <a14:useLocalDpi xmlns:a14="http://schemas.microsoft.com/office/drawing/2010/main" val="0"/>
                        </a:ext>
                      </a:extLst>
                    </a:blip>
                    <a:srcRect/>
                    <a:stretch>
                      <a:fillRect/>
                    </a:stretch>
                  </pic:blipFill>
                  <pic:spPr bwMode="auto">
                    <a:xfrm>
                      <a:off x="0" y="0"/>
                      <a:ext cx="691515" cy="4660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4B97BAD" w14:textId="77777777" w:rsidR="004944D8" w:rsidRDefault="004944D8">
      <w:pPr>
        <w:widowControl w:val="0"/>
        <w:tabs>
          <w:tab w:val="left" w:pos="90"/>
        </w:tabs>
        <w:rPr>
          <w:b/>
          <w:snapToGrid w:val="0"/>
          <w:color w:val="000080"/>
          <w:sz w:val="39"/>
        </w:rPr>
      </w:pPr>
      <w:r>
        <w:rPr>
          <w:b/>
          <w:snapToGrid w:val="0"/>
          <w:color w:val="000080"/>
          <w:sz w:val="32"/>
        </w:rPr>
        <w:t>URUGUAY</w:t>
      </w:r>
    </w:p>
    <w:p w14:paraId="2ACA4EBA" w14:textId="77777777" w:rsidR="004944D8" w:rsidRDefault="004944D8">
      <w:pPr>
        <w:widowControl w:val="0"/>
        <w:tabs>
          <w:tab w:val="left" w:pos="90"/>
        </w:tabs>
        <w:rPr>
          <w:b/>
          <w:snapToGrid w:val="0"/>
          <w:color w:val="000080"/>
          <w:sz w:val="28"/>
        </w:rPr>
      </w:pPr>
      <w:r>
        <w:rPr>
          <w:b/>
          <w:snapToGrid w:val="0"/>
          <w:color w:val="000080"/>
          <w:sz w:val="22"/>
        </w:rPr>
        <w:t xml:space="preserve">Repubblica Orientale dell'                             </w:t>
      </w:r>
    </w:p>
    <w:p w14:paraId="2E3AF5D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6F6CCE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agosto</w:t>
      </w:r>
    </w:p>
    <w:p w14:paraId="65201E9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C42BB8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Veneto, 183 - 00187 Roma </w:t>
      </w:r>
    </w:p>
    <w:p w14:paraId="4720419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064821776  064821777  064821001 - Fax 064823695  </w:t>
      </w:r>
    </w:p>
    <w:p w14:paraId="3B81361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550" w:history="1">
        <w:r w:rsidR="0042674A" w:rsidRPr="0042674A">
          <w:rPr>
            <w:rStyle w:val="Collegamentoipertestuale"/>
            <w:snapToGrid w:val="0"/>
            <w:color w:val="000000"/>
            <w:u w:val="none"/>
          </w:rPr>
          <w:t>uruit@ambasciatauruguay.it</w:t>
        </w:r>
      </w:hyperlink>
    </w:p>
    <w:p w14:paraId="6705E4D4" w14:textId="77777777" w:rsidR="00EB3840" w:rsidRDefault="00EB3840" w:rsidP="007E225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p>
    <w:p w14:paraId="6828813D" w14:textId="77777777" w:rsidR="0042674A" w:rsidRDefault="0042674A">
      <w:pPr>
        <w:widowControl w:val="0"/>
        <w:tabs>
          <w:tab w:val="left" w:pos="2321"/>
        </w:tabs>
        <w:rPr>
          <w:snapToGrid w:val="0"/>
          <w:color w:val="000000"/>
        </w:rPr>
      </w:pPr>
    </w:p>
    <w:p w14:paraId="74F2F466" w14:textId="77777777" w:rsidR="000C0BF0" w:rsidRDefault="000C0BF0" w:rsidP="00514FC5">
      <w:pPr>
        <w:widowControl w:val="0"/>
        <w:tabs>
          <w:tab w:val="left" w:pos="90"/>
          <w:tab w:val="left" w:pos="2321"/>
        </w:tabs>
        <w:rPr>
          <w:snapToGrid w:val="0"/>
          <w:color w:val="000000"/>
          <w:sz w:val="23"/>
        </w:rPr>
      </w:pPr>
      <w:r>
        <w:rPr>
          <w:snapToGrid w:val="0"/>
          <w:color w:val="000000"/>
        </w:rPr>
        <w:t xml:space="preserve">                     </w:t>
      </w:r>
    </w:p>
    <w:p w14:paraId="2796D4D5" w14:textId="77777777" w:rsidR="00514FC5" w:rsidRDefault="00514FC5" w:rsidP="00514FC5">
      <w:pPr>
        <w:widowControl w:val="0"/>
        <w:tabs>
          <w:tab w:val="left" w:pos="90"/>
        </w:tabs>
        <w:rPr>
          <w:b/>
          <w:snapToGrid w:val="0"/>
          <w:color w:val="000080"/>
          <w:u w:val="single"/>
        </w:rPr>
      </w:pPr>
    </w:p>
    <w:p w14:paraId="606FB8E2" w14:textId="77777777" w:rsidR="003D33B8" w:rsidRDefault="003D33B8" w:rsidP="00514FC5">
      <w:pPr>
        <w:widowControl w:val="0"/>
        <w:tabs>
          <w:tab w:val="left" w:pos="90"/>
        </w:tabs>
        <w:rPr>
          <w:b/>
          <w:snapToGrid w:val="0"/>
          <w:color w:val="000080"/>
          <w:u w:val="single"/>
        </w:rPr>
      </w:pPr>
    </w:p>
    <w:p w14:paraId="39149736" w14:textId="77777777" w:rsidR="004944D8" w:rsidRDefault="004944D8" w:rsidP="00514FC5">
      <w:pPr>
        <w:widowControl w:val="0"/>
        <w:tabs>
          <w:tab w:val="left" w:pos="90"/>
        </w:tabs>
        <w:rPr>
          <w:b/>
          <w:snapToGrid w:val="0"/>
          <w:color w:val="000080"/>
          <w:sz w:val="26"/>
          <w:u w:val="single"/>
        </w:rPr>
      </w:pPr>
      <w:r>
        <w:rPr>
          <w:b/>
          <w:snapToGrid w:val="0"/>
          <w:color w:val="000080"/>
          <w:u w:val="single"/>
        </w:rPr>
        <w:t xml:space="preserve">MILANO - CONSOLATO GENERALE            </w:t>
      </w:r>
    </w:p>
    <w:p w14:paraId="65F9B5A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Piazza A</w:t>
      </w:r>
      <w:r w:rsidR="0002654A">
        <w:rPr>
          <w:snapToGrid w:val="0"/>
          <w:color w:val="000000"/>
        </w:rPr>
        <w:t>rmando</w:t>
      </w:r>
      <w:r>
        <w:rPr>
          <w:snapToGrid w:val="0"/>
          <w:color w:val="000000"/>
        </w:rPr>
        <w:t xml:space="preserve"> Diaz, </w:t>
      </w:r>
      <w:r w:rsidR="000734BB">
        <w:rPr>
          <w:snapToGrid w:val="0"/>
          <w:color w:val="000000"/>
        </w:rPr>
        <w:t>6</w:t>
      </w:r>
      <w:r>
        <w:rPr>
          <w:snapToGrid w:val="0"/>
          <w:color w:val="000000"/>
        </w:rPr>
        <w:t xml:space="preserve"> - 20123 Milano </w:t>
      </w:r>
    </w:p>
    <w:p w14:paraId="37BB9D7E"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028056786 - Fax 0286464977  </w:t>
      </w:r>
    </w:p>
    <w:p w14:paraId="3395B6FA"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551" w:history="1">
        <w:r w:rsidR="004031E7" w:rsidRPr="008F2F44">
          <w:rPr>
            <w:rStyle w:val="Collegamentoipertestuale"/>
            <w:snapToGrid w:val="0"/>
          </w:rPr>
          <w:t>cgmilan@mrree.gub.uy</w:t>
        </w:r>
      </w:hyperlink>
      <w:r w:rsidR="004031E7">
        <w:rPr>
          <w:snapToGrid w:val="0"/>
          <w:color w:val="000000"/>
        </w:rPr>
        <w:t xml:space="preserve"> </w:t>
      </w:r>
    </w:p>
    <w:p w14:paraId="1199643F" w14:textId="77777777" w:rsidR="008B01FE" w:rsidRDefault="004944D8" w:rsidP="00AC7951">
      <w:pPr>
        <w:widowControl w:val="0"/>
        <w:tabs>
          <w:tab w:val="left" w:pos="2321"/>
        </w:tabs>
        <w:spacing w:before="49"/>
        <w:ind w:left="2268" w:hanging="2268"/>
        <w:rPr>
          <w:snapToGrid w:val="0"/>
          <w:color w:val="000000"/>
        </w:rPr>
      </w:pPr>
      <w:r>
        <w:rPr>
          <w:b/>
          <w:snapToGrid w:val="0"/>
          <w:color w:val="000000"/>
        </w:rPr>
        <w:t>Circoscrizione</w:t>
      </w:r>
      <w:r>
        <w:rPr>
          <w:rFonts w:ascii="MS Sans Serif" w:hAnsi="MS Sans Serif"/>
          <w:snapToGrid w:val="0"/>
          <w:color w:val="000000"/>
          <w:sz w:val="24"/>
        </w:rPr>
        <w:tab/>
      </w:r>
      <w:r w:rsidR="00AC7951">
        <w:rPr>
          <w:snapToGrid w:val="0"/>
          <w:color w:val="000000"/>
        </w:rPr>
        <w:t>Lombardia, Piemonte, Liguria, Valle d’Aosta, Trentino Alto Adige, Veneto, Friuli Venezia Giulia, Emilia Romagna, Toscana, Sardegna</w:t>
      </w:r>
    </w:p>
    <w:p w14:paraId="44A78D0B" w14:textId="77777777" w:rsidR="008B01FE" w:rsidRDefault="008B01FE" w:rsidP="00152CE7">
      <w:pPr>
        <w:widowControl w:val="0"/>
        <w:tabs>
          <w:tab w:val="left" w:pos="90"/>
          <w:tab w:val="left" w:pos="2321"/>
        </w:tabs>
        <w:spacing w:before="49"/>
        <w:rPr>
          <w:snapToGrid w:val="0"/>
          <w:color w:val="000000"/>
        </w:rPr>
      </w:pPr>
    </w:p>
    <w:p w14:paraId="6ADAB5C3" w14:textId="77777777" w:rsidR="00D440F2" w:rsidRPr="0089128F" w:rsidRDefault="00AC7951">
      <w:pPr>
        <w:widowControl w:val="0"/>
        <w:tabs>
          <w:tab w:val="left" w:pos="90"/>
          <w:tab w:val="left" w:pos="2321"/>
        </w:tabs>
        <w:spacing w:before="40"/>
        <w:rPr>
          <w:snapToGrid w:val="0"/>
          <w:color w:val="000000"/>
        </w:rPr>
      </w:pPr>
      <w:r w:rsidRPr="0089128F">
        <w:rPr>
          <w:snapToGrid w:val="0"/>
          <w:color w:val="000000"/>
        </w:rPr>
        <w:t>Signor</w:t>
      </w:r>
      <w:r w:rsidR="00A6701A">
        <w:rPr>
          <w:snapToGrid w:val="0"/>
          <w:color w:val="000000"/>
        </w:rPr>
        <w:t>a</w:t>
      </w:r>
      <w:r w:rsidRPr="0089128F">
        <w:rPr>
          <w:snapToGrid w:val="0"/>
          <w:color w:val="000000"/>
        </w:rPr>
        <w:t xml:space="preserve"> </w:t>
      </w:r>
      <w:r w:rsidR="00A6701A">
        <w:rPr>
          <w:snapToGrid w:val="0"/>
          <w:color w:val="000000"/>
        </w:rPr>
        <w:t>VERÔNICA ANDREA CREGO PORLEY</w:t>
      </w:r>
      <w:r w:rsidRPr="0089128F">
        <w:rPr>
          <w:snapToGrid w:val="0"/>
          <w:color w:val="000000"/>
        </w:rPr>
        <w:t xml:space="preserve">, Console Generale (Exequatur </w:t>
      </w:r>
      <w:r w:rsidR="00A6701A">
        <w:rPr>
          <w:snapToGrid w:val="0"/>
          <w:color w:val="000000"/>
        </w:rPr>
        <w:t>27 maggio</w:t>
      </w:r>
      <w:r w:rsidR="00C57F02">
        <w:rPr>
          <w:snapToGrid w:val="0"/>
          <w:color w:val="000000"/>
        </w:rPr>
        <w:t xml:space="preserve"> </w:t>
      </w:r>
      <w:r w:rsidR="00A6701A">
        <w:rPr>
          <w:snapToGrid w:val="0"/>
          <w:color w:val="000000"/>
        </w:rPr>
        <w:t>2021</w:t>
      </w:r>
      <w:r w:rsidRPr="0089128F">
        <w:rPr>
          <w:snapToGrid w:val="0"/>
          <w:color w:val="000000"/>
        </w:rPr>
        <w:t>)</w:t>
      </w:r>
    </w:p>
    <w:p w14:paraId="637BE0B7" w14:textId="77777777" w:rsidR="003D7D63" w:rsidRDefault="003D7D63">
      <w:pPr>
        <w:widowControl w:val="0"/>
        <w:tabs>
          <w:tab w:val="left" w:pos="90"/>
          <w:tab w:val="left" w:pos="2321"/>
        </w:tabs>
        <w:spacing w:before="40"/>
        <w:rPr>
          <w:snapToGrid w:val="0"/>
          <w:color w:val="000080"/>
        </w:rPr>
      </w:pPr>
    </w:p>
    <w:p w14:paraId="2268B575" w14:textId="77777777" w:rsidR="003D33B8" w:rsidRPr="003D7D63" w:rsidRDefault="003D33B8">
      <w:pPr>
        <w:widowControl w:val="0"/>
        <w:tabs>
          <w:tab w:val="left" w:pos="90"/>
          <w:tab w:val="left" w:pos="2321"/>
        </w:tabs>
        <w:spacing w:before="40"/>
        <w:rPr>
          <w:snapToGrid w:val="0"/>
          <w:color w:val="000080"/>
        </w:rPr>
      </w:pPr>
    </w:p>
    <w:p w14:paraId="26060F57" w14:textId="77777777" w:rsidR="004944D8" w:rsidRDefault="004944D8">
      <w:pPr>
        <w:widowControl w:val="0"/>
        <w:tabs>
          <w:tab w:val="left" w:pos="90"/>
          <w:tab w:val="left" w:pos="2321"/>
        </w:tabs>
        <w:spacing w:before="40"/>
        <w:rPr>
          <w:snapToGrid w:val="0"/>
          <w:color w:val="000080"/>
        </w:rPr>
      </w:pPr>
      <w:r>
        <w:rPr>
          <w:b/>
          <w:snapToGrid w:val="0"/>
          <w:color w:val="000080"/>
          <w:u w:val="single"/>
        </w:rPr>
        <w:t>BOLOGNA – CONSOLATO ONORARIO</w:t>
      </w:r>
    </w:p>
    <w:p w14:paraId="51873B2B" w14:textId="77777777" w:rsidR="004944D8" w:rsidRDefault="004944D8">
      <w:pPr>
        <w:widowControl w:val="0"/>
        <w:tabs>
          <w:tab w:val="left" w:pos="90"/>
          <w:tab w:val="left" w:pos="2321"/>
        </w:tabs>
        <w:spacing w:before="40"/>
        <w:rPr>
          <w:snapToGrid w:val="0"/>
          <w:color w:val="000000"/>
        </w:rPr>
      </w:pPr>
    </w:p>
    <w:p w14:paraId="4BF5D429" w14:textId="77777777" w:rsidR="004944D8" w:rsidRDefault="004944D8">
      <w:pPr>
        <w:widowControl w:val="0"/>
        <w:tabs>
          <w:tab w:val="left" w:pos="90"/>
          <w:tab w:val="left" w:pos="2321"/>
        </w:tabs>
        <w:spacing w:before="40"/>
        <w:rPr>
          <w:snapToGrid w:val="0"/>
          <w:color w:val="000000"/>
        </w:rPr>
      </w:pPr>
      <w:r>
        <w:rPr>
          <w:b/>
          <w:snapToGrid w:val="0"/>
          <w:color w:val="000000"/>
        </w:rPr>
        <w:t>Indirizzo</w:t>
      </w:r>
      <w:r>
        <w:rPr>
          <w:snapToGrid w:val="0"/>
          <w:color w:val="000000"/>
        </w:rPr>
        <w:tab/>
        <w:t xml:space="preserve">Via </w:t>
      </w:r>
      <w:r w:rsidR="00E05875">
        <w:rPr>
          <w:snapToGrid w:val="0"/>
          <w:color w:val="000000"/>
        </w:rPr>
        <w:t>Don Giovanni Minzoni</w:t>
      </w:r>
      <w:r>
        <w:rPr>
          <w:snapToGrid w:val="0"/>
          <w:color w:val="000000"/>
        </w:rPr>
        <w:t xml:space="preserve">, </w:t>
      </w:r>
      <w:r w:rsidR="00E05875">
        <w:rPr>
          <w:snapToGrid w:val="0"/>
          <w:color w:val="000000"/>
        </w:rPr>
        <w:t>7</w:t>
      </w:r>
      <w:r>
        <w:rPr>
          <w:snapToGrid w:val="0"/>
          <w:color w:val="000000"/>
        </w:rPr>
        <w:t xml:space="preserve"> – 401</w:t>
      </w:r>
      <w:r w:rsidR="0096606C">
        <w:rPr>
          <w:snapToGrid w:val="0"/>
          <w:color w:val="000000"/>
        </w:rPr>
        <w:t>21</w:t>
      </w:r>
      <w:r>
        <w:rPr>
          <w:snapToGrid w:val="0"/>
          <w:color w:val="000000"/>
        </w:rPr>
        <w:t xml:space="preserve"> Bologna</w:t>
      </w:r>
    </w:p>
    <w:p w14:paraId="30D9062E" w14:textId="77777777" w:rsidR="004944D8" w:rsidRDefault="004944D8">
      <w:pPr>
        <w:widowControl w:val="0"/>
        <w:tabs>
          <w:tab w:val="left" w:pos="90"/>
          <w:tab w:val="left" w:pos="2321"/>
        </w:tabs>
        <w:spacing w:before="40"/>
        <w:rPr>
          <w:snapToGrid w:val="0"/>
          <w:color w:val="000000"/>
        </w:rPr>
      </w:pPr>
      <w:r>
        <w:rPr>
          <w:snapToGrid w:val="0"/>
          <w:color w:val="000000"/>
        </w:rPr>
        <w:tab/>
      </w:r>
      <w:r>
        <w:rPr>
          <w:snapToGrid w:val="0"/>
          <w:color w:val="000000"/>
        </w:rPr>
        <w:tab/>
      </w:r>
      <w:r w:rsidR="002716D0">
        <w:rPr>
          <w:snapToGrid w:val="0"/>
          <w:color w:val="000000"/>
        </w:rPr>
        <w:t>Tel. 051</w:t>
      </w:r>
      <w:r w:rsidR="00E05875">
        <w:rPr>
          <w:snapToGrid w:val="0"/>
          <w:color w:val="000000"/>
        </w:rPr>
        <w:t xml:space="preserve"> </w:t>
      </w:r>
      <w:r w:rsidR="002716D0">
        <w:rPr>
          <w:snapToGrid w:val="0"/>
          <w:color w:val="000000"/>
        </w:rPr>
        <w:t>240278</w:t>
      </w:r>
      <w:r w:rsidR="00E05875">
        <w:rPr>
          <w:snapToGrid w:val="0"/>
          <w:color w:val="000000"/>
        </w:rPr>
        <w:t>/3355818231</w:t>
      </w:r>
      <w:r w:rsidR="002716D0">
        <w:rPr>
          <w:snapToGrid w:val="0"/>
          <w:color w:val="000000"/>
        </w:rPr>
        <w:t xml:space="preserve"> - </w:t>
      </w:r>
      <w:r>
        <w:rPr>
          <w:snapToGrid w:val="0"/>
          <w:color w:val="000000"/>
        </w:rPr>
        <w:t>Fax 051</w:t>
      </w:r>
      <w:r w:rsidR="00E05875">
        <w:rPr>
          <w:snapToGrid w:val="0"/>
          <w:color w:val="000000"/>
        </w:rPr>
        <w:t xml:space="preserve"> </w:t>
      </w:r>
      <w:r w:rsidR="0096606C">
        <w:rPr>
          <w:snapToGrid w:val="0"/>
          <w:color w:val="000000"/>
        </w:rPr>
        <w:t>7</w:t>
      </w:r>
      <w:r w:rsidR="002716D0">
        <w:rPr>
          <w:snapToGrid w:val="0"/>
          <w:color w:val="000000"/>
        </w:rPr>
        <w:t>459551</w:t>
      </w:r>
    </w:p>
    <w:p w14:paraId="10CEF206" w14:textId="77777777" w:rsidR="00B61BF7" w:rsidRDefault="00B61BF7">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552" w:history="1">
        <w:r w:rsidR="004031E7" w:rsidRPr="008F2F44">
          <w:rPr>
            <w:rStyle w:val="Collegamentoipertestuale"/>
            <w:snapToGrid w:val="0"/>
          </w:rPr>
          <w:t>cdbologna@mrree.gub.uy</w:t>
        </w:r>
      </w:hyperlink>
      <w:r w:rsidR="004031E7">
        <w:rPr>
          <w:snapToGrid w:val="0"/>
          <w:color w:val="000000"/>
        </w:rPr>
        <w:t xml:space="preserve"> </w:t>
      </w:r>
    </w:p>
    <w:p w14:paraId="6E278574" w14:textId="77777777" w:rsidR="004944D8" w:rsidRDefault="004944D8">
      <w:pPr>
        <w:widowControl w:val="0"/>
        <w:tabs>
          <w:tab w:val="left" w:pos="2321"/>
        </w:tabs>
        <w:rPr>
          <w:snapToGrid w:val="0"/>
          <w:color w:val="000000"/>
          <w:sz w:val="23"/>
        </w:rPr>
      </w:pPr>
      <w:r>
        <w:rPr>
          <w:b/>
          <w:snapToGrid w:val="0"/>
          <w:color w:val="000000"/>
        </w:rPr>
        <w:t>Circoscrizione</w:t>
      </w:r>
      <w:r>
        <w:rPr>
          <w:rFonts w:ascii="MS Sans Serif" w:hAnsi="MS Sans Serif"/>
          <w:snapToGrid w:val="0"/>
          <w:color w:val="000000"/>
          <w:sz w:val="24"/>
        </w:rPr>
        <w:tab/>
      </w:r>
      <w:r>
        <w:rPr>
          <w:snapToGrid w:val="0"/>
          <w:color w:val="000000"/>
        </w:rPr>
        <w:t>Emilia Romagna</w:t>
      </w:r>
    </w:p>
    <w:p w14:paraId="7D379299" w14:textId="77777777" w:rsidR="004944D8" w:rsidRDefault="004944D8">
      <w:pPr>
        <w:widowControl w:val="0"/>
        <w:tabs>
          <w:tab w:val="left" w:pos="90"/>
          <w:tab w:val="left" w:pos="2321"/>
        </w:tabs>
        <w:spacing w:before="40"/>
        <w:rPr>
          <w:snapToGrid w:val="0"/>
          <w:color w:val="000000"/>
        </w:rPr>
      </w:pPr>
    </w:p>
    <w:p w14:paraId="57FFE14E" w14:textId="77777777" w:rsidR="004944D8" w:rsidRDefault="004944D8">
      <w:pPr>
        <w:widowControl w:val="0"/>
        <w:tabs>
          <w:tab w:val="left" w:pos="90"/>
          <w:tab w:val="left" w:pos="2321"/>
        </w:tabs>
        <w:spacing w:before="40"/>
        <w:rPr>
          <w:snapToGrid w:val="0"/>
          <w:color w:val="000000"/>
        </w:rPr>
      </w:pPr>
      <w:r>
        <w:rPr>
          <w:snapToGrid w:val="0"/>
          <w:color w:val="000000"/>
        </w:rPr>
        <w:t>Signor GIORGIO RINALDI, Console Onorario (</w:t>
      </w:r>
      <w:r w:rsidR="00EA559A">
        <w:rPr>
          <w:snapToGrid w:val="0"/>
          <w:color w:val="000000"/>
        </w:rPr>
        <w:t>Rinnovo e</w:t>
      </w:r>
      <w:r>
        <w:rPr>
          <w:snapToGrid w:val="0"/>
          <w:color w:val="000000"/>
        </w:rPr>
        <w:t xml:space="preserve">xequatur </w:t>
      </w:r>
      <w:r w:rsidR="00C70C25">
        <w:rPr>
          <w:snapToGrid w:val="0"/>
          <w:color w:val="000000"/>
        </w:rPr>
        <w:t>1</w:t>
      </w:r>
      <w:r w:rsidR="00E05875">
        <w:rPr>
          <w:snapToGrid w:val="0"/>
          <w:color w:val="000000"/>
        </w:rPr>
        <w:t>8</w:t>
      </w:r>
      <w:r>
        <w:rPr>
          <w:snapToGrid w:val="0"/>
          <w:color w:val="000000"/>
        </w:rPr>
        <w:t xml:space="preserve"> </w:t>
      </w:r>
      <w:r w:rsidR="00C70C25">
        <w:rPr>
          <w:snapToGrid w:val="0"/>
          <w:color w:val="000000"/>
        </w:rPr>
        <w:t>giugno</w:t>
      </w:r>
      <w:r>
        <w:rPr>
          <w:snapToGrid w:val="0"/>
          <w:color w:val="000000"/>
        </w:rPr>
        <w:t xml:space="preserve"> 20</w:t>
      </w:r>
      <w:r w:rsidR="00BF02AE">
        <w:rPr>
          <w:snapToGrid w:val="0"/>
          <w:color w:val="000000"/>
        </w:rPr>
        <w:t>24</w:t>
      </w:r>
      <w:r>
        <w:rPr>
          <w:snapToGrid w:val="0"/>
          <w:color w:val="000000"/>
        </w:rPr>
        <w:t>)</w:t>
      </w:r>
    </w:p>
    <w:p w14:paraId="0E735291" w14:textId="77777777" w:rsidR="004944D8" w:rsidRDefault="004944D8">
      <w:pPr>
        <w:widowControl w:val="0"/>
        <w:tabs>
          <w:tab w:val="left" w:pos="90"/>
          <w:tab w:val="left" w:pos="2321"/>
        </w:tabs>
        <w:spacing w:before="40"/>
        <w:rPr>
          <w:b/>
          <w:snapToGrid w:val="0"/>
          <w:color w:val="000080"/>
          <w:u w:val="single"/>
        </w:rPr>
      </w:pPr>
    </w:p>
    <w:p w14:paraId="7933475C" w14:textId="77777777" w:rsidR="003D33B8" w:rsidRDefault="003D33B8">
      <w:pPr>
        <w:widowControl w:val="0"/>
        <w:tabs>
          <w:tab w:val="left" w:pos="90"/>
          <w:tab w:val="left" w:pos="2321"/>
        </w:tabs>
        <w:spacing w:before="40"/>
        <w:rPr>
          <w:b/>
          <w:snapToGrid w:val="0"/>
          <w:color w:val="000080"/>
          <w:u w:val="single"/>
        </w:rPr>
      </w:pPr>
    </w:p>
    <w:p w14:paraId="3F458796" w14:textId="77777777" w:rsidR="00285E15" w:rsidRDefault="00285E15" w:rsidP="00285E15">
      <w:pPr>
        <w:widowControl w:val="0"/>
        <w:tabs>
          <w:tab w:val="left" w:pos="90"/>
          <w:tab w:val="left" w:pos="2321"/>
        </w:tabs>
        <w:spacing w:before="40"/>
        <w:rPr>
          <w:snapToGrid w:val="0"/>
          <w:color w:val="000080"/>
        </w:rPr>
      </w:pPr>
      <w:r>
        <w:rPr>
          <w:b/>
          <w:snapToGrid w:val="0"/>
          <w:color w:val="000080"/>
          <w:u w:val="single"/>
        </w:rPr>
        <w:t>CAGLIARI – CONSOLATO ONORARIO</w:t>
      </w:r>
    </w:p>
    <w:p w14:paraId="696F665F" w14:textId="77777777" w:rsidR="00285E15" w:rsidRDefault="00285E15" w:rsidP="00285E15">
      <w:pPr>
        <w:widowControl w:val="0"/>
        <w:tabs>
          <w:tab w:val="left" w:pos="90"/>
          <w:tab w:val="left" w:pos="2321"/>
        </w:tabs>
        <w:spacing w:before="40"/>
        <w:rPr>
          <w:snapToGrid w:val="0"/>
          <w:color w:val="000000"/>
        </w:rPr>
      </w:pPr>
    </w:p>
    <w:p w14:paraId="71B74564" w14:textId="77777777" w:rsidR="00285E15" w:rsidRDefault="00285E15" w:rsidP="00285E15">
      <w:pPr>
        <w:widowControl w:val="0"/>
        <w:tabs>
          <w:tab w:val="left" w:pos="90"/>
          <w:tab w:val="left" w:pos="2321"/>
        </w:tabs>
        <w:spacing w:before="40"/>
        <w:rPr>
          <w:snapToGrid w:val="0"/>
          <w:color w:val="000000"/>
        </w:rPr>
      </w:pPr>
      <w:r>
        <w:rPr>
          <w:b/>
          <w:snapToGrid w:val="0"/>
          <w:color w:val="000000"/>
        </w:rPr>
        <w:t>Indirizzo</w:t>
      </w:r>
      <w:r>
        <w:rPr>
          <w:snapToGrid w:val="0"/>
          <w:color w:val="000000"/>
        </w:rPr>
        <w:tab/>
        <w:t>Via Sassari, 48, 3° piano – 0</w:t>
      </w:r>
      <w:r w:rsidR="001556CA">
        <w:rPr>
          <w:snapToGrid w:val="0"/>
          <w:color w:val="000000"/>
        </w:rPr>
        <w:t>9</w:t>
      </w:r>
      <w:r>
        <w:rPr>
          <w:snapToGrid w:val="0"/>
          <w:color w:val="000000"/>
        </w:rPr>
        <w:t>12</w:t>
      </w:r>
      <w:r w:rsidR="001556CA">
        <w:rPr>
          <w:snapToGrid w:val="0"/>
          <w:color w:val="000000"/>
        </w:rPr>
        <w:t>4</w:t>
      </w:r>
      <w:r>
        <w:rPr>
          <w:snapToGrid w:val="0"/>
          <w:color w:val="000000"/>
        </w:rPr>
        <w:t xml:space="preserve"> </w:t>
      </w:r>
      <w:r w:rsidR="001556CA">
        <w:rPr>
          <w:snapToGrid w:val="0"/>
          <w:color w:val="000000"/>
        </w:rPr>
        <w:t>C</w:t>
      </w:r>
      <w:r>
        <w:rPr>
          <w:snapToGrid w:val="0"/>
          <w:color w:val="000000"/>
        </w:rPr>
        <w:t>a</w:t>
      </w:r>
      <w:r w:rsidR="001556CA">
        <w:rPr>
          <w:snapToGrid w:val="0"/>
          <w:color w:val="000000"/>
        </w:rPr>
        <w:t>gliari</w:t>
      </w:r>
    </w:p>
    <w:p w14:paraId="1EEE0956" w14:textId="77777777" w:rsidR="004031E7" w:rsidRPr="004031E7" w:rsidRDefault="004031E7" w:rsidP="004031E7">
      <w:pPr>
        <w:widowControl w:val="0"/>
        <w:tabs>
          <w:tab w:val="left" w:pos="90"/>
          <w:tab w:val="left" w:pos="2321"/>
        </w:tabs>
        <w:spacing w:before="40"/>
        <w:rPr>
          <w:snapToGrid w:val="0"/>
          <w:color w:val="000000"/>
        </w:rPr>
      </w:pPr>
      <w:r w:rsidRPr="004031E7">
        <w:rPr>
          <w:snapToGrid w:val="0"/>
          <w:color w:val="000000"/>
        </w:rPr>
        <w:tab/>
      </w:r>
      <w:r w:rsidRPr="004031E7">
        <w:rPr>
          <w:snapToGrid w:val="0"/>
          <w:color w:val="000000"/>
        </w:rPr>
        <w:tab/>
        <w:t xml:space="preserve">Tel. </w:t>
      </w:r>
      <w:r>
        <w:rPr>
          <w:snapToGrid w:val="0"/>
          <w:color w:val="000000"/>
        </w:rPr>
        <w:t>3317851628</w:t>
      </w:r>
    </w:p>
    <w:p w14:paraId="2CE8F366" w14:textId="77777777" w:rsidR="00285E15" w:rsidRDefault="004031E7" w:rsidP="004031E7">
      <w:pPr>
        <w:widowControl w:val="0"/>
        <w:tabs>
          <w:tab w:val="left" w:pos="90"/>
          <w:tab w:val="left" w:pos="2321"/>
        </w:tabs>
        <w:spacing w:before="40"/>
        <w:rPr>
          <w:snapToGrid w:val="0"/>
          <w:color w:val="000000"/>
        </w:rPr>
      </w:pPr>
      <w:r w:rsidRPr="004031E7">
        <w:rPr>
          <w:snapToGrid w:val="0"/>
          <w:color w:val="000000"/>
        </w:rPr>
        <w:tab/>
      </w:r>
      <w:r w:rsidRPr="004031E7">
        <w:rPr>
          <w:snapToGrid w:val="0"/>
          <w:color w:val="000000"/>
        </w:rPr>
        <w:tab/>
        <w:t xml:space="preserve">E-mail </w:t>
      </w:r>
      <w:hyperlink r:id="rId553" w:history="1">
        <w:r w:rsidRPr="008F2F44">
          <w:rPr>
            <w:rStyle w:val="Collegamentoipertestuale"/>
            <w:snapToGrid w:val="0"/>
          </w:rPr>
          <w:t>cdcagliari@mrree.gub.uy</w:t>
        </w:r>
      </w:hyperlink>
    </w:p>
    <w:p w14:paraId="7FCE4AA5" w14:textId="77777777" w:rsidR="004031E7" w:rsidRDefault="004031E7" w:rsidP="004031E7">
      <w:pPr>
        <w:widowControl w:val="0"/>
        <w:tabs>
          <w:tab w:val="left" w:pos="90"/>
          <w:tab w:val="left" w:pos="2321"/>
        </w:tabs>
        <w:spacing w:before="40"/>
        <w:rPr>
          <w:snapToGrid w:val="0"/>
          <w:color w:val="000000"/>
        </w:rPr>
      </w:pPr>
      <w:r w:rsidRPr="004031E7">
        <w:rPr>
          <w:b/>
          <w:snapToGrid w:val="0"/>
          <w:color w:val="000000"/>
        </w:rPr>
        <w:t>Circoscrizione</w:t>
      </w:r>
      <w:r w:rsidRPr="004031E7">
        <w:rPr>
          <w:snapToGrid w:val="0"/>
          <w:color w:val="000000"/>
        </w:rPr>
        <w:tab/>
        <w:t>Sardegna</w:t>
      </w:r>
    </w:p>
    <w:p w14:paraId="28129DCB" w14:textId="77777777" w:rsidR="004031E7" w:rsidRDefault="004031E7" w:rsidP="00285E15">
      <w:pPr>
        <w:widowControl w:val="0"/>
        <w:tabs>
          <w:tab w:val="left" w:pos="90"/>
          <w:tab w:val="left" w:pos="2321"/>
        </w:tabs>
        <w:spacing w:before="40"/>
        <w:rPr>
          <w:snapToGrid w:val="0"/>
          <w:color w:val="000000"/>
        </w:rPr>
      </w:pPr>
    </w:p>
    <w:p w14:paraId="78977E39" w14:textId="258BAE8F" w:rsidR="003D33B8" w:rsidRDefault="00285E15" w:rsidP="00AF0AF4">
      <w:pPr>
        <w:widowControl w:val="0"/>
        <w:tabs>
          <w:tab w:val="left" w:pos="90"/>
          <w:tab w:val="left" w:pos="2321"/>
        </w:tabs>
        <w:spacing w:before="40"/>
        <w:rPr>
          <w:b/>
          <w:snapToGrid w:val="0"/>
          <w:color w:val="000080"/>
          <w:u w:val="single"/>
        </w:rPr>
      </w:pPr>
      <w:r>
        <w:rPr>
          <w:snapToGrid w:val="0"/>
          <w:color w:val="000000"/>
        </w:rPr>
        <w:t xml:space="preserve">Signor </w:t>
      </w:r>
      <w:r w:rsidR="00BB2975">
        <w:rPr>
          <w:snapToGrid w:val="0"/>
          <w:color w:val="000000"/>
        </w:rPr>
        <w:t>MARTINO CONTU</w:t>
      </w:r>
      <w:r>
        <w:rPr>
          <w:snapToGrid w:val="0"/>
          <w:color w:val="000000"/>
        </w:rPr>
        <w:t>, Console Onorario (</w:t>
      </w:r>
      <w:r w:rsidR="00E9468A">
        <w:rPr>
          <w:snapToGrid w:val="0"/>
          <w:color w:val="000000"/>
        </w:rPr>
        <w:t>Rinnovo e</w:t>
      </w:r>
      <w:r>
        <w:rPr>
          <w:snapToGrid w:val="0"/>
          <w:color w:val="000000"/>
        </w:rPr>
        <w:t>xequatur</w:t>
      </w:r>
      <w:r w:rsidR="00E9468A">
        <w:rPr>
          <w:snapToGrid w:val="0"/>
          <w:color w:val="000000"/>
        </w:rPr>
        <w:t xml:space="preserve"> </w:t>
      </w:r>
      <w:r>
        <w:rPr>
          <w:snapToGrid w:val="0"/>
          <w:color w:val="000000"/>
        </w:rPr>
        <w:t>1</w:t>
      </w:r>
      <w:r w:rsidR="00B23502">
        <w:rPr>
          <w:snapToGrid w:val="0"/>
          <w:color w:val="000000"/>
        </w:rPr>
        <w:t>6</w:t>
      </w:r>
      <w:r>
        <w:rPr>
          <w:snapToGrid w:val="0"/>
          <w:color w:val="000000"/>
        </w:rPr>
        <w:t xml:space="preserve"> </w:t>
      </w:r>
      <w:r w:rsidR="00B23502">
        <w:rPr>
          <w:snapToGrid w:val="0"/>
          <w:color w:val="000000"/>
        </w:rPr>
        <w:t>giugn</w:t>
      </w:r>
      <w:r w:rsidR="00E9468A">
        <w:rPr>
          <w:snapToGrid w:val="0"/>
          <w:color w:val="000000"/>
        </w:rPr>
        <w:t>o</w:t>
      </w:r>
      <w:r>
        <w:rPr>
          <w:snapToGrid w:val="0"/>
          <w:color w:val="000000"/>
        </w:rPr>
        <w:t xml:space="preserve"> 20</w:t>
      </w:r>
      <w:r w:rsidR="00B23502">
        <w:rPr>
          <w:snapToGrid w:val="0"/>
          <w:color w:val="000000"/>
        </w:rPr>
        <w:t>2</w:t>
      </w:r>
      <w:r w:rsidR="00FE1942">
        <w:rPr>
          <w:snapToGrid w:val="0"/>
          <w:color w:val="000000"/>
        </w:rPr>
        <w:t>5</w:t>
      </w:r>
      <w:r>
        <w:rPr>
          <w:snapToGrid w:val="0"/>
          <w:color w:val="000000"/>
        </w:rPr>
        <w:t>)</w:t>
      </w:r>
      <w:r w:rsidR="00AF0AF4">
        <w:rPr>
          <w:b/>
          <w:snapToGrid w:val="0"/>
          <w:color w:val="000080"/>
          <w:u w:val="single"/>
        </w:rPr>
        <w:t xml:space="preserve"> </w:t>
      </w:r>
    </w:p>
    <w:p w14:paraId="66D24691" w14:textId="4D67DA4A" w:rsidR="003D33B8" w:rsidRDefault="003D33B8" w:rsidP="003D33B8">
      <w:pPr>
        <w:widowControl w:val="0"/>
        <w:tabs>
          <w:tab w:val="left" w:pos="90"/>
          <w:tab w:val="left" w:pos="2321"/>
        </w:tabs>
        <w:rPr>
          <w:b/>
          <w:snapToGrid w:val="0"/>
          <w:color w:val="000080"/>
          <w:u w:val="single"/>
        </w:rPr>
      </w:pPr>
    </w:p>
    <w:p w14:paraId="242E2978" w14:textId="77777777" w:rsidR="00AF0AF4" w:rsidRDefault="00AF0AF4" w:rsidP="003D33B8">
      <w:pPr>
        <w:widowControl w:val="0"/>
        <w:tabs>
          <w:tab w:val="left" w:pos="90"/>
          <w:tab w:val="left" w:pos="2321"/>
        </w:tabs>
        <w:rPr>
          <w:b/>
          <w:snapToGrid w:val="0"/>
          <w:color w:val="000080"/>
          <w:u w:val="single"/>
        </w:rPr>
      </w:pPr>
    </w:p>
    <w:p w14:paraId="46107E5C" w14:textId="77777777" w:rsidR="00AF0AF4" w:rsidRDefault="00AF0AF4" w:rsidP="003D33B8">
      <w:pPr>
        <w:widowControl w:val="0"/>
        <w:tabs>
          <w:tab w:val="left" w:pos="90"/>
          <w:tab w:val="left" w:pos="2321"/>
        </w:tabs>
        <w:rPr>
          <w:b/>
          <w:snapToGrid w:val="0"/>
          <w:color w:val="000080"/>
          <w:u w:val="single"/>
        </w:rPr>
      </w:pPr>
    </w:p>
    <w:p w14:paraId="2BEA1E3D" w14:textId="77777777" w:rsidR="003D33B8" w:rsidRDefault="003D33B8" w:rsidP="003D33B8">
      <w:pPr>
        <w:widowControl w:val="0"/>
        <w:tabs>
          <w:tab w:val="left" w:pos="90"/>
          <w:tab w:val="left" w:pos="2321"/>
        </w:tabs>
        <w:rPr>
          <w:b/>
          <w:snapToGrid w:val="0"/>
          <w:color w:val="000080"/>
          <w:sz w:val="26"/>
          <w:u w:val="single"/>
        </w:rPr>
      </w:pPr>
      <w:r>
        <w:rPr>
          <w:b/>
          <w:snapToGrid w:val="0"/>
          <w:color w:val="000080"/>
          <w:u w:val="single"/>
        </w:rPr>
        <w:t xml:space="preserve">GENOVA - CONSOLATO ONORARIO            </w:t>
      </w:r>
    </w:p>
    <w:p w14:paraId="4F96E3C6" w14:textId="77777777" w:rsidR="003D33B8" w:rsidRDefault="003D33B8" w:rsidP="003D33B8">
      <w:pPr>
        <w:widowControl w:val="0"/>
        <w:tabs>
          <w:tab w:val="left" w:pos="90"/>
          <w:tab w:val="left" w:pos="2321"/>
        </w:tabs>
        <w:rPr>
          <w:b/>
          <w:snapToGrid w:val="0"/>
          <w:color w:val="000000"/>
        </w:rPr>
      </w:pPr>
    </w:p>
    <w:p w14:paraId="6AAD060F" w14:textId="77777777" w:rsidR="005D7196" w:rsidRPr="005D7196" w:rsidRDefault="003D33B8" w:rsidP="003C1529">
      <w:pPr>
        <w:spacing w:line="300" w:lineRule="exact"/>
        <w:jc w:val="both"/>
        <w:rPr>
          <w:snapToGrid w:val="0"/>
          <w:color w:val="000000"/>
        </w:rPr>
      </w:pPr>
      <w:r>
        <w:rPr>
          <w:b/>
          <w:snapToGrid w:val="0"/>
          <w:color w:val="000000"/>
        </w:rPr>
        <w:t>Indirizzo</w:t>
      </w:r>
      <w:r>
        <w:rPr>
          <w:rFonts w:ascii="MS Sans Serif" w:hAnsi="MS Sans Serif"/>
          <w:snapToGrid w:val="0"/>
          <w:sz w:val="24"/>
        </w:rPr>
        <w:tab/>
      </w:r>
      <w:r w:rsidR="005D7196">
        <w:rPr>
          <w:rFonts w:ascii="MS Sans Serif" w:hAnsi="MS Sans Serif"/>
          <w:snapToGrid w:val="0"/>
          <w:sz w:val="24"/>
        </w:rPr>
        <w:tab/>
      </w:r>
      <w:r w:rsidR="005D7196">
        <w:rPr>
          <w:snapToGrid w:val="0"/>
          <w:color w:val="000000"/>
        </w:rPr>
        <w:t xml:space="preserve"> </w:t>
      </w:r>
    </w:p>
    <w:p w14:paraId="0ACE5335" w14:textId="77777777" w:rsidR="003D33B8" w:rsidRDefault="003D33B8" w:rsidP="005D7196">
      <w:pPr>
        <w:widowControl w:val="0"/>
        <w:tabs>
          <w:tab w:val="left" w:pos="90"/>
          <w:tab w:val="left" w:pos="2321"/>
        </w:tabs>
        <w:spacing w:before="40"/>
        <w:rPr>
          <w:snapToGrid w:val="0"/>
          <w:color w:val="000000"/>
        </w:rPr>
      </w:pPr>
      <w:r w:rsidRPr="005D7196">
        <w:rPr>
          <w:b/>
          <w:snapToGrid w:val="0"/>
          <w:color w:val="000000"/>
        </w:rPr>
        <w:t>Circoscrizione</w:t>
      </w:r>
      <w:r w:rsidR="005D7196" w:rsidRPr="005D7196">
        <w:rPr>
          <w:rFonts w:ascii="MS Sans Serif" w:hAnsi="MS Sans Serif"/>
          <w:snapToGrid w:val="0"/>
          <w:sz w:val="24"/>
        </w:rPr>
        <w:tab/>
      </w:r>
      <w:r w:rsidRPr="005D7196">
        <w:rPr>
          <w:snapToGrid w:val="0"/>
          <w:color w:val="000000"/>
        </w:rPr>
        <w:t>Liguria e Provincia di Alessandria</w:t>
      </w:r>
    </w:p>
    <w:p w14:paraId="285ABEFE" w14:textId="77777777" w:rsidR="005D7196" w:rsidRDefault="005D7196" w:rsidP="005D7196">
      <w:pPr>
        <w:widowControl w:val="0"/>
        <w:tabs>
          <w:tab w:val="left" w:pos="90"/>
          <w:tab w:val="left" w:pos="2321"/>
        </w:tabs>
        <w:spacing w:before="40"/>
        <w:rPr>
          <w:snapToGrid w:val="0"/>
          <w:color w:val="000000"/>
          <w:sz w:val="23"/>
        </w:rPr>
      </w:pPr>
    </w:p>
    <w:p w14:paraId="3C5DEC97" w14:textId="17E62ED2" w:rsidR="00AF0AF4" w:rsidRDefault="00AF0AF4">
      <w:pPr>
        <w:rPr>
          <w:b/>
          <w:snapToGrid w:val="0"/>
          <w:color w:val="000080"/>
          <w:u w:val="single"/>
        </w:rPr>
      </w:pPr>
      <w:r>
        <w:rPr>
          <w:b/>
          <w:snapToGrid w:val="0"/>
          <w:color w:val="000080"/>
          <w:u w:val="single"/>
        </w:rPr>
        <w:br w:type="page"/>
      </w:r>
    </w:p>
    <w:p w14:paraId="366D0CF9" w14:textId="77777777" w:rsidR="00AF0AF4" w:rsidRDefault="00AF0AF4" w:rsidP="00AF0AF4">
      <w:pPr>
        <w:widowControl w:val="0"/>
        <w:tabs>
          <w:tab w:val="left" w:pos="90"/>
          <w:tab w:val="left" w:pos="2321"/>
        </w:tabs>
        <w:spacing w:before="40"/>
        <w:rPr>
          <w:snapToGrid w:val="0"/>
          <w:color w:val="000000"/>
        </w:rPr>
      </w:pPr>
    </w:p>
    <w:p w14:paraId="10976BC6" w14:textId="77777777" w:rsidR="00AF0AF4" w:rsidRDefault="00AF0AF4" w:rsidP="00AF0AF4">
      <w:pPr>
        <w:widowControl w:val="0"/>
        <w:tabs>
          <w:tab w:val="left" w:pos="90"/>
        </w:tabs>
        <w:jc w:val="right"/>
        <w:rPr>
          <w:b/>
          <w:snapToGrid w:val="0"/>
          <w:color w:val="000080"/>
          <w:u w:val="single"/>
        </w:rPr>
      </w:pPr>
      <w:r>
        <w:rPr>
          <w:b/>
          <w:snapToGrid w:val="0"/>
          <w:color w:val="000000"/>
          <w:sz w:val="16"/>
        </w:rPr>
        <w:t>URUGUAY</w:t>
      </w:r>
    </w:p>
    <w:p w14:paraId="1C0E5111" w14:textId="77777777" w:rsidR="00AF0AF4" w:rsidRDefault="00AF0AF4" w:rsidP="00AF0AF4">
      <w:pPr>
        <w:widowControl w:val="0"/>
        <w:tabs>
          <w:tab w:val="left" w:pos="90"/>
          <w:tab w:val="left" w:pos="2321"/>
        </w:tabs>
        <w:rPr>
          <w:b/>
          <w:snapToGrid w:val="0"/>
          <w:color w:val="000080"/>
          <w:u w:val="single"/>
        </w:rPr>
      </w:pPr>
    </w:p>
    <w:p w14:paraId="7A4A4048" w14:textId="77777777" w:rsidR="003D33B8" w:rsidRDefault="003D33B8" w:rsidP="003D33B8">
      <w:pPr>
        <w:widowControl w:val="0"/>
        <w:tabs>
          <w:tab w:val="left" w:pos="90"/>
        </w:tabs>
        <w:rPr>
          <w:b/>
          <w:snapToGrid w:val="0"/>
          <w:color w:val="000080"/>
          <w:u w:val="single"/>
        </w:rPr>
      </w:pPr>
    </w:p>
    <w:p w14:paraId="0D910BC9" w14:textId="77777777" w:rsidR="003D33B8" w:rsidRDefault="003D33B8" w:rsidP="003D33B8">
      <w:pPr>
        <w:widowControl w:val="0"/>
        <w:tabs>
          <w:tab w:val="left" w:pos="90"/>
        </w:tabs>
        <w:rPr>
          <w:b/>
          <w:snapToGrid w:val="0"/>
          <w:color w:val="000080"/>
          <w:u w:val="single"/>
        </w:rPr>
      </w:pPr>
    </w:p>
    <w:p w14:paraId="107DDACA" w14:textId="77777777" w:rsidR="00BA2EAD" w:rsidRDefault="00BA2EAD" w:rsidP="003D33B8">
      <w:pPr>
        <w:widowControl w:val="0"/>
        <w:tabs>
          <w:tab w:val="left" w:pos="90"/>
        </w:tabs>
        <w:rPr>
          <w:b/>
          <w:snapToGrid w:val="0"/>
          <w:color w:val="000080"/>
          <w:sz w:val="26"/>
          <w:u w:val="single"/>
        </w:rPr>
      </w:pPr>
      <w:r>
        <w:rPr>
          <w:b/>
          <w:snapToGrid w:val="0"/>
          <w:color w:val="000080"/>
          <w:u w:val="single"/>
        </w:rPr>
        <w:t xml:space="preserve">LIVORNO - CONSOLATO ONORARIO            </w:t>
      </w:r>
    </w:p>
    <w:p w14:paraId="473F36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C1D5A">
        <w:rPr>
          <w:snapToGrid w:val="0"/>
          <w:color w:val="000000"/>
        </w:rPr>
        <w:t>delle Commedie</w:t>
      </w:r>
      <w:r>
        <w:rPr>
          <w:snapToGrid w:val="0"/>
          <w:color w:val="000000"/>
        </w:rPr>
        <w:t xml:space="preserve">, </w:t>
      </w:r>
      <w:r w:rsidR="00D61AA6">
        <w:rPr>
          <w:snapToGrid w:val="0"/>
          <w:color w:val="000000"/>
        </w:rPr>
        <w:t>6</w:t>
      </w:r>
      <w:r>
        <w:rPr>
          <w:snapToGrid w:val="0"/>
          <w:color w:val="000000"/>
        </w:rPr>
        <w:t xml:space="preserve"> - 5712</w:t>
      </w:r>
      <w:r w:rsidR="00A81F30">
        <w:rPr>
          <w:snapToGrid w:val="0"/>
          <w:color w:val="000000"/>
        </w:rPr>
        <w:t>3</w:t>
      </w:r>
      <w:r>
        <w:rPr>
          <w:snapToGrid w:val="0"/>
          <w:color w:val="000000"/>
        </w:rPr>
        <w:t xml:space="preserve"> Livorno </w:t>
      </w:r>
    </w:p>
    <w:p w14:paraId="5F25170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0586</w:t>
      </w:r>
      <w:r w:rsidR="004031E7">
        <w:rPr>
          <w:snapToGrid w:val="0"/>
          <w:color w:val="000000"/>
        </w:rPr>
        <w:t>951320</w:t>
      </w:r>
    </w:p>
    <w:p w14:paraId="2CF1643A" w14:textId="77777777" w:rsidR="004944D8" w:rsidRDefault="004944D8">
      <w:pPr>
        <w:widowControl w:val="0"/>
        <w:tabs>
          <w:tab w:val="left" w:pos="2321"/>
        </w:tabs>
        <w:rPr>
          <w:snapToGrid w:val="0"/>
          <w:color w:val="000000"/>
          <w:sz w:val="23"/>
        </w:rPr>
      </w:pPr>
      <w:r>
        <w:rPr>
          <w:snapToGrid w:val="0"/>
          <w:color w:val="000000"/>
        </w:rPr>
        <w:tab/>
        <w:t>E-mail</w:t>
      </w:r>
      <w:r w:rsidR="00325CE2">
        <w:rPr>
          <w:snapToGrid w:val="0"/>
          <w:color w:val="000000"/>
        </w:rPr>
        <w:t xml:space="preserve"> </w:t>
      </w:r>
      <w:r>
        <w:rPr>
          <w:snapToGrid w:val="0"/>
          <w:color w:val="000000"/>
        </w:rPr>
        <w:t xml:space="preserve"> </w:t>
      </w:r>
      <w:hyperlink r:id="rId554" w:history="1">
        <w:r w:rsidR="004031E7" w:rsidRPr="008F2F44">
          <w:rPr>
            <w:rStyle w:val="Collegamentoipertestuale"/>
            <w:snapToGrid w:val="0"/>
          </w:rPr>
          <w:t>cdlivorno@mrree.gub.uy</w:t>
        </w:r>
      </w:hyperlink>
      <w:r w:rsidR="004031E7">
        <w:rPr>
          <w:snapToGrid w:val="0"/>
          <w:color w:val="000000"/>
        </w:rPr>
        <w:t xml:space="preserve"> </w:t>
      </w:r>
      <w:r>
        <w:rPr>
          <w:snapToGrid w:val="0"/>
          <w:color w:val="000000"/>
        </w:rPr>
        <w:t xml:space="preserve"> </w:t>
      </w:r>
    </w:p>
    <w:p w14:paraId="439EC22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3C8A93F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B5BC0CD" w14:textId="77777777" w:rsidR="004944D8" w:rsidRDefault="004944D8">
      <w:pPr>
        <w:widowControl w:val="0"/>
        <w:tabs>
          <w:tab w:val="left" w:pos="90"/>
        </w:tabs>
        <w:spacing w:before="23"/>
        <w:rPr>
          <w:snapToGrid w:val="0"/>
          <w:color w:val="000000"/>
        </w:rPr>
      </w:pPr>
      <w:r>
        <w:rPr>
          <w:snapToGrid w:val="0"/>
          <w:color w:val="000000"/>
        </w:rPr>
        <w:t xml:space="preserve">Signor SILVIO FANCELLU, Console Onorario (Rinnovo exequatur </w:t>
      </w:r>
      <w:r w:rsidR="00DE5A28">
        <w:rPr>
          <w:snapToGrid w:val="0"/>
          <w:color w:val="000000"/>
        </w:rPr>
        <w:t>3</w:t>
      </w:r>
      <w:r>
        <w:rPr>
          <w:snapToGrid w:val="0"/>
          <w:color w:val="000000"/>
        </w:rPr>
        <w:t xml:space="preserve"> </w:t>
      </w:r>
      <w:r w:rsidR="0001406C">
        <w:rPr>
          <w:snapToGrid w:val="0"/>
          <w:color w:val="000000"/>
        </w:rPr>
        <w:t>gi</w:t>
      </w:r>
      <w:r w:rsidR="00DE5A28">
        <w:rPr>
          <w:snapToGrid w:val="0"/>
          <w:color w:val="000000"/>
        </w:rPr>
        <w:t>ugn</w:t>
      </w:r>
      <w:r w:rsidR="0001406C">
        <w:rPr>
          <w:snapToGrid w:val="0"/>
          <w:color w:val="000000"/>
        </w:rPr>
        <w:t>o</w:t>
      </w:r>
      <w:r>
        <w:rPr>
          <w:snapToGrid w:val="0"/>
          <w:color w:val="000000"/>
        </w:rPr>
        <w:t xml:space="preserve"> 20</w:t>
      </w:r>
      <w:r w:rsidR="00764684">
        <w:rPr>
          <w:snapToGrid w:val="0"/>
          <w:color w:val="000000"/>
        </w:rPr>
        <w:t>23</w:t>
      </w:r>
      <w:r>
        <w:rPr>
          <w:snapToGrid w:val="0"/>
          <w:color w:val="000000"/>
        </w:rPr>
        <w:t>)</w:t>
      </w:r>
    </w:p>
    <w:p w14:paraId="7A005049" w14:textId="77777777" w:rsidR="004341A8" w:rsidRDefault="004341A8">
      <w:pPr>
        <w:widowControl w:val="0"/>
        <w:tabs>
          <w:tab w:val="left" w:pos="90"/>
        </w:tabs>
        <w:spacing w:before="23"/>
        <w:rPr>
          <w:snapToGrid w:val="0"/>
          <w:color w:val="000000"/>
        </w:rPr>
      </w:pPr>
    </w:p>
    <w:p w14:paraId="7914FC39" w14:textId="77777777" w:rsidR="004341A8" w:rsidRDefault="004341A8">
      <w:pPr>
        <w:widowControl w:val="0"/>
        <w:tabs>
          <w:tab w:val="left" w:pos="90"/>
        </w:tabs>
        <w:spacing w:before="23"/>
        <w:rPr>
          <w:snapToGrid w:val="0"/>
          <w:color w:val="000000"/>
          <w:sz w:val="26"/>
        </w:rPr>
      </w:pPr>
    </w:p>
    <w:p w14:paraId="351D12B7" w14:textId="77777777" w:rsidR="004341A8" w:rsidRDefault="004341A8" w:rsidP="004341A8">
      <w:pPr>
        <w:widowControl w:val="0"/>
        <w:tabs>
          <w:tab w:val="left" w:pos="90"/>
        </w:tabs>
        <w:rPr>
          <w:b/>
          <w:snapToGrid w:val="0"/>
          <w:color w:val="000080"/>
          <w:sz w:val="26"/>
          <w:u w:val="single"/>
        </w:rPr>
      </w:pPr>
      <w:r>
        <w:rPr>
          <w:b/>
          <w:snapToGrid w:val="0"/>
          <w:color w:val="000080"/>
          <w:u w:val="single"/>
        </w:rPr>
        <w:t xml:space="preserve">MESSINA - CONSOLATO ONORARIO            </w:t>
      </w:r>
    </w:p>
    <w:p w14:paraId="3763C1A2" w14:textId="77777777" w:rsidR="00F2712E" w:rsidRDefault="00F2712E" w:rsidP="00F2712E">
      <w:pPr>
        <w:widowControl w:val="0"/>
        <w:tabs>
          <w:tab w:val="left" w:pos="90"/>
          <w:tab w:val="left" w:pos="2321"/>
        </w:tabs>
        <w:rPr>
          <w:b/>
          <w:snapToGrid w:val="0"/>
          <w:color w:val="000000"/>
        </w:rPr>
      </w:pPr>
    </w:p>
    <w:p w14:paraId="090844D0" w14:textId="77777777" w:rsidR="00F2712E" w:rsidRPr="00F2712E" w:rsidRDefault="004341A8" w:rsidP="00F2712E">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F2712E" w:rsidRPr="00F2712E">
        <w:rPr>
          <w:snapToGrid w:val="0"/>
          <w:color w:val="000000"/>
        </w:rPr>
        <w:t>c/o Studio Legale Cacace</w:t>
      </w:r>
    </w:p>
    <w:p w14:paraId="1D4494B0" w14:textId="77777777" w:rsidR="00F2712E" w:rsidRDefault="00F2712E" w:rsidP="00F2712E">
      <w:pPr>
        <w:widowControl w:val="0"/>
        <w:tabs>
          <w:tab w:val="left" w:pos="90"/>
          <w:tab w:val="left" w:pos="2321"/>
        </w:tabs>
        <w:rPr>
          <w:rFonts w:ascii="MS Sans Serif" w:hAnsi="MS Sans Serif"/>
          <w:snapToGrid w:val="0"/>
          <w:sz w:val="24"/>
        </w:rPr>
      </w:pPr>
      <w:r>
        <w:rPr>
          <w:snapToGrid w:val="0"/>
          <w:color w:val="000000"/>
        </w:rPr>
        <w:tab/>
      </w:r>
      <w:r>
        <w:rPr>
          <w:snapToGrid w:val="0"/>
          <w:color w:val="000000"/>
        </w:rPr>
        <w:tab/>
      </w:r>
      <w:r w:rsidRPr="00F2712E">
        <w:rPr>
          <w:snapToGrid w:val="0"/>
          <w:color w:val="000000"/>
        </w:rPr>
        <w:t>Via Tommaso Cannizzaro N° 155 – 98122 Messina</w:t>
      </w:r>
      <w:r w:rsidR="004341A8">
        <w:rPr>
          <w:rFonts w:ascii="MS Sans Serif" w:hAnsi="MS Sans Serif"/>
          <w:snapToGrid w:val="0"/>
          <w:sz w:val="24"/>
        </w:rPr>
        <w:tab/>
      </w:r>
    </w:p>
    <w:p w14:paraId="6B08F575" w14:textId="77777777" w:rsidR="004341A8" w:rsidRDefault="00F2712E" w:rsidP="00F2712E">
      <w:pPr>
        <w:widowControl w:val="0"/>
        <w:tabs>
          <w:tab w:val="left" w:pos="90"/>
          <w:tab w:val="left" w:pos="2321"/>
        </w:tabs>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 xml:space="preserve">Tel. </w:t>
      </w:r>
    </w:p>
    <w:p w14:paraId="51BD7B52" w14:textId="77777777" w:rsidR="004341A8" w:rsidRDefault="00F2712E" w:rsidP="00F2712E">
      <w:pPr>
        <w:widowControl w:val="0"/>
        <w:tabs>
          <w:tab w:val="left" w:pos="2321"/>
        </w:tabs>
        <w:rPr>
          <w:snapToGrid w:val="0"/>
          <w:color w:val="000000"/>
          <w:sz w:val="23"/>
        </w:rPr>
      </w:pPr>
      <w:r>
        <w:rPr>
          <w:snapToGrid w:val="0"/>
          <w:color w:val="000000"/>
        </w:rPr>
        <w:tab/>
        <w:t xml:space="preserve">E-mail </w:t>
      </w:r>
    </w:p>
    <w:p w14:paraId="6D30CF54" w14:textId="77777777" w:rsidR="004341A8" w:rsidRDefault="004341A8" w:rsidP="004341A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048EC1DB" w14:textId="77777777" w:rsidR="004341A8" w:rsidRDefault="004341A8" w:rsidP="004341A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3AF973E" w14:textId="3E340EAD" w:rsidR="004341A8" w:rsidRDefault="004341A8" w:rsidP="004341A8">
      <w:pPr>
        <w:widowControl w:val="0"/>
        <w:tabs>
          <w:tab w:val="left" w:pos="90"/>
        </w:tabs>
        <w:spacing w:before="23"/>
        <w:rPr>
          <w:snapToGrid w:val="0"/>
          <w:color w:val="000000"/>
        </w:rPr>
      </w:pPr>
      <w:r>
        <w:rPr>
          <w:snapToGrid w:val="0"/>
          <w:color w:val="000000"/>
        </w:rPr>
        <w:t>Signor MICH</w:t>
      </w:r>
      <w:r w:rsidR="00BB2248">
        <w:rPr>
          <w:snapToGrid w:val="0"/>
          <w:color w:val="000000"/>
        </w:rPr>
        <w:t>EL CURATOLO, Console Onorario (E</w:t>
      </w:r>
      <w:r>
        <w:rPr>
          <w:snapToGrid w:val="0"/>
          <w:color w:val="000000"/>
        </w:rPr>
        <w:t>xequatur 8 settembre</w:t>
      </w:r>
      <w:r w:rsidR="00BB2248">
        <w:rPr>
          <w:snapToGrid w:val="0"/>
          <w:color w:val="000000"/>
        </w:rPr>
        <w:t xml:space="preserve"> </w:t>
      </w:r>
      <w:r>
        <w:rPr>
          <w:snapToGrid w:val="0"/>
          <w:color w:val="000000"/>
        </w:rPr>
        <w:t>2021)</w:t>
      </w:r>
    </w:p>
    <w:p w14:paraId="324A1791" w14:textId="77777777" w:rsidR="00BB034B" w:rsidRDefault="00BB034B">
      <w:pPr>
        <w:widowControl w:val="0"/>
        <w:tabs>
          <w:tab w:val="left" w:pos="90"/>
        </w:tabs>
        <w:rPr>
          <w:b/>
          <w:snapToGrid w:val="0"/>
          <w:color w:val="000080"/>
          <w:u w:val="single"/>
        </w:rPr>
      </w:pPr>
    </w:p>
    <w:p w14:paraId="5F76DAD5" w14:textId="77777777" w:rsidR="003710FB" w:rsidRPr="003710FB" w:rsidRDefault="003710FB">
      <w:pPr>
        <w:widowControl w:val="0"/>
        <w:tabs>
          <w:tab w:val="left" w:pos="90"/>
        </w:tabs>
        <w:rPr>
          <w:snapToGrid w:val="0"/>
          <w:color w:val="000000"/>
          <w:sz w:val="24"/>
          <w:szCs w:val="24"/>
        </w:rPr>
      </w:pPr>
    </w:p>
    <w:p w14:paraId="6DB61051" w14:textId="77777777" w:rsidR="003710FB" w:rsidRDefault="003710FB" w:rsidP="003710FB">
      <w:pPr>
        <w:widowControl w:val="0"/>
        <w:tabs>
          <w:tab w:val="left" w:pos="90"/>
        </w:tabs>
        <w:rPr>
          <w:b/>
          <w:snapToGrid w:val="0"/>
          <w:color w:val="000080"/>
          <w:sz w:val="26"/>
          <w:u w:val="single"/>
        </w:rPr>
      </w:pPr>
      <w:r>
        <w:rPr>
          <w:b/>
          <w:snapToGrid w:val="0"/>
          <w:color w:val="000080"/>
          <w:u w:val="single"/>
        </w:rPr>
        <w:t xml:space="preserve">VENEZIA - CONSOLATO ONORARIO            </w:t>
      </w:r>
    </w:p>
    <w:p w14:paraId="7C9CE5B0" w14:textId="77777777" w:rsidR="003710FB" w:rsidRDefault="003710FB" w:rsidP="003710F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3710FB">
        <w:rPr>
          <w:snapToGrid w:val="0"/>
        </w:rPr>
        <w:t>Palazzo Fontana -</w:t>
      </w:r>
      <w:r>
        <w:rPr>
          <w:rFonts w:ascii="MS Sans Serif" w:hAnsi="MS Sans Serif"/>
          <w:snapToGrid w:val="0"/>
          <w:sz w:val="24"/>
        </w:rPr>
        <w:t xml:space="preserve"> </w:t>
      </w:r>
      <w:r>
        <w:rPr>
          <w:snapToGrid w:val="0"/>
          <w:color w:val="000000"/>
        </w:rPr>
        <w:t>Cannaregio, 3829 - 30121 Venezia</w:t>
      </w:r>
    </w:p>
    <w:p w14:paraId="2A24914B" w14:textId="77777777" w:rsidR="003710FB" w:rsidRDefault="003710FB" w:rsidP="003710F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40908" w:rsidRPr="00740908">
        <w:rPr>
          <w:snapToGrid w:val="0"/>
          <w:color w:val="000000"/>
        </w:rPr>
        <w:t>3356048342</w:t>
      </w:r>
      <w:r w:rsidR="00740908">
        <w:rPr>
          <w:snapToGrid w:val="0"/>
          <w:color w:val="000000"/>
        </w:rPr>
        <w:t xml:space="preserve"> - </w:t>
      </w:r>
      <w:r w:rsidR="00142AF2">
        <w:rPr>
          <w:snapToGrid w:val="0"/>
          <w:color w:val="000000"/>
        </w:rPr>
        <w:t>3270719706</w:t>
      </w:r>
    </w:p>
    <w:p w14:paraId="57E6A391" w14:textId="77777777" w:rsidR="003710FB" w:rsidRDefault="003710FB" w:rsidP="003710FB">
      <w:pPr>
        <w:widowControl w:val="0"/>
        <w:tabs>
          <w:tab w:val="left" w:pos="2321"/>
        </w:tabs>
        <w:rPr>
          <w:snapToGrid w:val="0"/>
          <w:color w:val="000000"/>
          <w:sz w:val="23"/>
        </w:rPr>
      </w:pPr>
      <w:r>
        <w:rPr>
          <w:snapToGrid w:val="0"/>
          <w:color w:val="000000"/>
        </w:rPr>
        <w:tab/>
        <w:t xml:space="preserve">E-mail  </w:t>
      </w:r>
      <w:hyperlink r:id="rId555" w:history="1">
        <w:r w:rsidR="004031E7" w:rsidRPr="008F2F44">
          <w:rPr>
            <w:rStyle w:val="Collegamentoipertestuale"/>
            <w:snapToGrid w:val="0"/>
          </w:rPr>
          <w:t>cdvenecia@mrree.gub.uy</w:t>
        </w:r>
      </w:hyperlink>
      <w:r w:rsidR="004031E7">
        <w:rPr>
          <w:snapToGrid w:val="0"/>
          <w:color w:val="000000"/>
        </w:rPr>
        <w:t xml:space="preserve"> </w:t>
      </w:r>
    </w:p>
    <w:p w14:paraId="461DC9CB" w14:textId="77777777" w:rsidR="003710FB" w:rsidRDefault="003710FB" w:rsidP="003710F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w:t>
      </w:r>
    </w:p>
    <w:p w14:paraId="7FD33B99" w14:textId="77777777" w:rsidR="003710FB" w:rsidRDefault="003710FB" w:rsidP="003710FB">
      <w:pPr>
        <w:widowControl w:val="0"/>
        <w:tabs>
          <w:tab w:val="left" w:pos="2321"/>
        </w:tabs>
        <w:rPr>
          <w:snapToGrid w:val="0"/>
          <w:color w:val="000000"/>
          <w:sz w:val="23"/>
        </w:rPr>
      </w:pPr>
    </w:p>
    <w:p w14:paraId="65A24807" w14:textId="77777777" w:rsidR="003710FB" w:rsidRDefault="003710FB" w:rsidP="003710FB">
      <w:pPr>
        <w:widowControl w:val="0"/>
        <w:tabs>
          <w:tab w:val="left" w:pos="90"/>
        </w:tabs>
        <w:spacing w:before="23"/>
        <w:rPr>
          <w:snapToGrid w:val="0"/>
          <w:color w:val="000000"/>
          <w:sz w:val="26"/>
        </w:rPr>
      </w:pPr>
      <w:r>
        <w:rPr>
          <w:snapToGrid w:val="0"/>
          <w:color w:val="000000"/>
        </w:rPr>
        <w:t xml:space="preserve">Signor CLAUDIO SCARPA, Console Onorario (Exequatur </w:t>
      </w:r>
      <w:r w:rsidR="00D671CD">
        <w:rPr>
          <w:snapToGrid w:val="0"/>
          <w:color w:val="000000"/>
        </w:rPr>
        <w:t>12 ottobre 2022</w:t>
      </w:r>
      <w:r>
        <w:rPr>
          <w:snapToGrid w:val="0"/>
          <w:color w:val="000000"/>
        </w:rPr>
        <w:t>)</w:t>
      </w:r>
    </w:p>
    <w:p w14:paraId="1DB220AB" w14:textId="77777777" w:rsidR="004944D8" w:rsidRDefault="004944D8">
      <w:pPr>
        <w:widowControl w:val="0"/>
        <w:tabs>
          <w:tab w:val="left" w:pos="90"/>
        </w:tabs>
        <w:rPr>
          <w:snapToGrid w:val="0"/>
          <w:color w:val="000000"/>
          <w:sz w:val="26"/>
        </w:rPr>
      </w:pPr>
    </w:p>
    <w:p w14:paraId="559BF7B8" w14:textId="77777777" w:rsidR="004944D8" w:rsidRDefault="004944D8">
      <w:pPr>
        <w:widowControl w:val="0"/>
        <w:tabs>
          <w:tab w:val="left" w:pos="90"/>
        </w:tabs>
        <w:rPr>
          <w:snapToGrid w:val="0"/>
          <w:color w:val="000000"/>
          <w:sz w:val="26"/>
        </w:rPr>
      </w:pPr>
    </w:p>
    <w:p w14:paraId="5B7B1F2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UZBEKISTAN</w:t>
      </w:r>
    </w:p>
    <w:p w14:paraId="1D6684F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1760" behindDoc="0" locked="0" layoutInCell="1" allowOverlap="1" wp14:anchorId="0C8A3394" wp14:editId="2CE96373">
            <wp:simplePos x="0" y="0"/>
            <wp:positionH relativeFrom="column">
              <wp:posOffset>5588000</wp:posOffset>
            </wp:positionH>
            <wp:positionV relativeFrom="paragraph">
              <wp:posOffset>196215</wp:posOffset>
            </wp:positionV>
            <wp:extent cx="915670" cy="457835"/>
            <wp:effectExtent l="19050" t="19050" r="0" b="0"/>
            <wp:wrapNone/>
            <wp:docPr id="255" name="Immagin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8"/>
                    <pic:cNvPicPr>
                      <a:picLocks noChangeAspect="1" noChangeArrowheads="1"/>
                    </pic:cNvPicPr>
                  </pic:nvPicPr>
                  <pic:blipFill>
                    <a:blip r:embed="rId556">
                      <a:extLst>
                        <a:ext uri="{28A0092B-C50C-407E-A947-70E740481C1C}">
                          <a14:useLocalDpi xmlns:a14="http://schemas.microsoft.com/office/drawing/2010/main" val="0"/>
                        </a:ext>
                      </a:extLst>
                    </a:blip>
                    <a:srcRect/>
                    <a:stretch>
                      <a:fillRect/>
                    </a:stretch>
                  </pic:blipFill>
                  <pic:spPr bwMode="auto">
                    <a:xfrm>
                      <a:off x="0" y="0"/>
                      <a:ext cx="915670" cy="45783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108C0BF" w14:textId="77777777" w:rsidR="004944D8" w:rsidRDefault="004944D8">
      <w:pPr>
        <w:widowControl w:val="0"/>
        <w:tabs>
          <w:tab w:val="left" w:pos="90"/>
        </w:tabs>
        <w:rPr>
          <w:b/>
          <w:snapToGrid w:val="0"/>
          <w:color w:val="000080"/>
          <w:sz w:val="39"/>
        </w:rPr>
      </w:pPr>
      <w:r>
        <w:rPr>
          <w:b/>
          <w:snapToGrid w:val="0"/>
          <w:color w:val="000080"/>
          <w:sz w:val="32"/>
        </w:rPr>
        <w:t xml:space="preserve">UZBEKISTAN                              </w:t>
      </w:r>
    </w:p>
    <w:p w14:paraId="47D702E7"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1E97358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9EC762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settembre</w:t>
      </w:r>
    </w:p>
    <w:p w14:paraId="6F7D52F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5E3B7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E572B">
        <w:rPr>
          <w:snapToGrid w:val="0"/>
          <w:color w:val="000000"/>
        </w:rPr>
        <w:t>Pompeo Magn</w:t>
      </w:r>
      <w:r>
        <w:rPr>
          <w:snapToGrid w:val="0"/>
          <w:color w:val="000000"/>
        </w:rPr>
        <w:t>o, 1 - 0019</w:t>
      </w:r>
      <w:r w:rsidR="005E572B">
        <w:rPr>
          <w:snapToGrid w:val="0"/>
          <w:color w:val="000000"/>
        </w:rPr>
        <w:t>2</w:t>
      </w:r>
      <w:r>
        <w:rPr>
          <w:snapToGrid w:val="0"/>
          <w:color w:val="000000"/>
        </w:rPr>
        <w:t xml:space="preserve"> Roma </w:t>
      </w:r>
    </w:p>
    <w:p w14:paraId="7C0EFBA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8A0B65">
        <w:rPr>
          <w:snapToGrid w:val="0"/>
        </w:rPr>
        <w:t xml:space="preserve">Tel. </w:t>
      </w:r>
      <w:r w:rsidR="008A0B65">
        <w:rPr>
          <w:snapToGrid w:val="0"/>
          <w:color w:val="000000"/>
        </w:rPr>
        <w:t>06878603</w:t>
      </w:r>
      <w:r w:rsidR="00D73C17">
        <w:rPr>
          <w:snapToGrid w:val="0"/>
          <w:color w:val="000000"/>
        </w:rPr>
        <w:t>1</w:t>
      </w:r>
      <w:r w:rsidR="008A0B65">
        <w:rPr>
          <w:snapToGrid w:val="0"/>
          <w:color w:val="000000"/>
        </w:rPr>
        <w:t xml:space="preserve">0 – Fax 0687860309  </w:t>
      </w:r>
    </w:p>
    <w:p w14:paraId="65D8264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D73C17">
        <w:rPr>
          <w:snapToGrid w:val="0"/>
          <w:color w:val="000000"/>
        </w:rPr>
        <w:t xml:space="preserve">  </w:t>
      </w:r>
      <w:r>
        <w:rPr>
          <w:snapToGrid w:val="0"/>
          <w:color w:val="000000"/>
        </w:rPr>
        <w:t xml:space="preserve"> </w:t>
      </w:r>
      <w:r w:rsidR="00D73C17" w:rsidRPr="00D73C17">
        <w:rPr>
          <w:snapToGrid w:val="0"/>
          <w:color w:val="000000"/>
        </w:rPr>
        <w:t>ufficioconsolare</w:t>
      </w:r>
      <w:r w:rsidR="008A0B65" w:rsidRPr="00D73C17">
        <w:rPr>
          <w:snapToGrid w:val="0"/>
          <w:color w:val="000000"/>
        </w:rPr>
        <w:t>@</w:t>
      </w:r>
      <w:hyperlink r:id="rId557" w:history="1">
        <w:r w:rsidR="008A0B65" w:rsidRPr="00D73C17">
          <w:rPr>
            <w:rStyle w:val="Collegamentoipertestuale"/>
            <w:snapToGrid w:val="0"/>
            <w:color w:val="auto"/>
            <w:u w:val="none"/>
          </w:rPr>
          <w:t>uzbekistan</w:t>
        </w:r>
      </w:hyperlink>
      <w:r w:rsidR="008A0B65" w:rsidRPr="00D73C17">
        <w:rPr>
          <w:snapToGrid w:val="0"/>
          <w:color w:val="000000"/>
        </w:rPr>
        <w:t>italia.org</w:t>
      </w:r>
    </w:p>
    <w:p w14:paraId="304072A4" w14:textId="77777777" w:rsidR="004944D8" w:rsidRDefault="004944D8" w:rsidP="00931E66">
      <w:pPr>
        <w:widowControl w:val="0"/>
        <w:tabs>
          <w:tab w:val="left" w:pos="2321"/>
        </w:tabs>
        <w:spacing w:before="49"/>
        <w:ind w:left="2268" w:hanging="2268"/>
        <w:rPr>
          <w:snapToGrid w:val="0"/>
          <w:color w:val="000000"/>
          <w:sz w:val="26"/>
        </w:rPr>
      </w:pPr>
      <w:r>
        <w:rPr>
          <w:b/>
          <w:snapToGrid w:val="0"/>
          <w:color w:val="000000"/>
        </w:rPr>
        <w:t>Circoscrizione</w:t>
      </w:r>
      <w:r>
        <w:rPr>
          <w:rFonts w:ascii="MS Sans Serif" w:hAnsi="MS Sans Serif"/>
          <w:snapToGrid w:val="0"/>
          <w:sz w:val="24"/>
        </w:rPr>
        <w:tab/>
      </w:r>
      <w:r w:rsidR="00931E66">
        <w:rPr>
          <w:snapToGrid w:val="0"/>
          <w:color w:val="000000"/>
        </w:rPr>
        <w:t>Tutto il terri</w:t>
      </w:r>
      <w:r w:rsidR="007E225C">
        <w:rPr>
          <w:snapToGrid w:val="0"/>
          <w:color w:val="000000"/>
        </w:rPr>
        <w:t>torio della Repubblica Italiana.</w:t>
      </w:r>
    </w:p>
    <w:p w14:paraId="337ACE0D" w14:textId="77777777" w:rsidR="009A53F6" w:rsidRDefault="009A53F6" w:rsidP="00E33C6D">
      <w:pPr>
        <w:widowControl w:val="0"/>
        <w:tabs>
          <w:tab w:val="left" w:pos="90"/>
        </w:tabs>
        <w:rPr>
          <w:snapToGrid w:val="0"/>
          <w:color w:val="000000"/>
        </w:rPr>
      </w:pPr>
    </w:p>
    <w:p w14:paraId="093FA5B6" w14:textId="77777777" w:rsidR="009A53F6" w:rsidRDefault="009A53F6" w:rsidP="009A53F6">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9C4FA8D" w14:textId="77777777" w:rsidR="00B703F2" w:rsidRDefault="00B703F2" w:rsidP="00B703F2">
      <w:pPr>
        <w:widowControl w:val="0"/>
        <w:tabs>
          <w:tab w:val="left" w:pos="90"/>
          <w:tab w:val="left" w:pos="2321"/>
        </w:tabs>
        <w:rPr>
          <w:b/>
          <w:snapToGrid w:val="0"/>
          <w:color w:val="000000"/>
        </w:rPr>
      </w:pPr>
    </w:p>
    <w:p w14:paraId="44CCDF58" w14:textId="77777777" w:rsidR="001C66CC" w:rsidRDefault="009A53F6" w:rsidP="00B703F2">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sidRPr="009A53F6">
        <w:rPr>
          <w:snapToGrid w:val="0"/>
        </w:rPr>
        <w:t xml:space="preserve">Via </w:t>
      </w:r>
      <w:r w:rsidR="00FC583D">
        <w:rPr>
          <w:snapToGrid w:val="0"/>
        </w:rPr>
        <w:t>Righini,</w:t>
      </w:r>
      <w:r w:rsidRPr="009A53F6">
        <w:rPr>
          <w:snapToGrid w:val="0"/>
        </w:rPr>
        <w:t xml:space="preserve"> </w:t>
      </w:r>
      <w:r w:rsidR="00FC583D">
        <w:rPr>
          <w:snapToGrid w:val="0"/>
        </w:rPr>
        <w:t>3</w:t>
      </w:r>
      <w:r w:rsidRPr="009A53F6">
        <w:rPr>
          <w:snapToGrid w:val="0"/>
        </w:rPr>
        <w:t xml:space="preserve"> </w:t>
      </w:r>
      <w:r>
        <w:rPr>
          <w:snapToGrid w:val="0"/>
        </w:rPr>
        <w:t>–</w:t>
      </w:r>
      <w:r w:rsidR="00FC583D">
        <w:rPr>
          <w:snapToGrid w:val="0"/>
        </w:rPr>
        <w:t xml:space="preserve"> 50125</w:t>
      </w:r>
      <w:r>
        <w:rPr>
          <w:snapToGrid w:val="0"/>
        </w:rPr>
        <w:t xml:space="preserve"> Firenze</w:t>
      </w:r>
    </w:p>
    <w:p w14:paraId="02A110EF" w14:textId="77777777" w:rsidR="009A53F6" w:rsidRDefault="001C66CC" w:rsidP="00B703F2">
      <w:pPr>
        <w:widowControl w:val="0"/>
        <w:tabs>
          <w:tab w:val="left" w:pos="90"/>
          <w:tab w:val="left" w:pos="2321"/>
        </w:tabs>
        <w:rPr>
          <w:snapToGrid w:val="0"/>
        </w:rPr>
      </w:pPr>
      <w:r>
        <w:rPr>
          <w:snapToGrid w:val="0"/>
        </w:rPr>
        <w:tab/>
      </w:r>
      <w:r>
        <w:rPr>
          <w:snapToGrid w:val="0"/>
        </w:rPr>
        <w:tab/>
      </w:r>
      <w:r w:rsidR="009A53F6">
        <w:rPr>
          <w:snapToGrid w:val="0"/>
        </w:rPr>
        <w:t>Tel. 0557477517</w:t>
      </w:r>
    </w:p>
    <w:p w14:paraId="78134BC1" w14:textId="77777777" w:rsidR="009A53F6" w:rsidRDefault="009A53F6" w:rsidP="00B703F2">
      <w:pPr>
        <w:widowControl w:val="0"/>
        <w:tabs>
          <w:tab w:val="left" w:pos="90"/>
          <w:tab w:val="left" w:pos="2321"/>
        </w:tabs>
        <w:rPr>
          <w:snapToGrid w:val="0"/>
        </w:rPr>
      </w:pPr>
      <w:r>
        <w:rPr>
          <w:snapToGrid w:val="0"/>
        </w:rPr>
        <w:tab/>
      </w:r>
      <w:r>
        <w:rPr>
          <w:snapToGrid w:val="0"/>
        </w:rPr>
        <w:tab/>
        <w:t xml:space="preserve">E-mail </w:t>
      </w:r>
      <w:hyperlink r:id="rId558" w:history="1">
        <w:r w:rsidR="00FC583D" w:rsidRPr="00C071A7">
          <w:rPr>
            <w:rStyle w:val="Collegamentoipertestuale"/>
            <w:snapToGrid w:val="0"/>
          </w:rPr>
          <w:t>info@consolatouzbekistan.it</w:t>
        </w:r>
      </w:hyperlink>
      <w:r w:rsidR="00FC583D">
        <w:rPr>
          <w:snapToGrid w:val="0"/>
        </w:rPr>
        <w:t xml:space="preserve">  </w:t>
      </w:r>
      <w:hyperlink r:id="rId559" w:history="1">
        <w:r w:rsidR="00FC583D" w:rsidRPr="00C071A7">
          <w:rPr>
            <w:rStyle w:val="Collegamentoipertestuale"/>
            <w:snapToGrid w:val="0"/>
          </w:rPr>
          <w:t>leonardo.comucci@consolatouzbekistan.it</w:t>
        </w:r>
      </w:hyperlink>
      <w:r w:rsidR="00FC583D">
        <w:rPr>
          <w:snapToGrid w:val="0"/>
        </w:rPr>
        <w:t xml:space="preserve"> </w:t>
      </w:r>
    </w:p>
    <w:p w14:paraId="174E2E65" w14:textId="77777777" w:rsidR="009A53F6" w:rsidRPr="009A53F6" w:rsidRDefault="009A53F6" w:rsidP="00B703F2">
      <w:pPr>
        <w:widowControl w:val="0"/>
        <w:tabs>
          <w:tab w:val="left" w:pos="90"/>
          <w:tab w:val="left" w:pos="2321"/>
        </w:tabs>
        <w:rPr>
          <w:snapToGrid w:val="0"/>
          <w:color w:val="000000"/>
        </w:rPr>
      </w:pPr>
      <w:r>
        <w:rPr>
          <w:snapToGrid w:val="0"/>
          <w:color w:val="000000"/>
        </w:rPr>
        <w:tab/>
      </w:r>
      <w:r>
        <w:rPr>
          <w:snapToGrid w:val="0"/>
          <w:color w:val="000000"/>
        </w:rPr>
        <w:tab/>
      </w:r>
    </w:p>
    <w:p w14:paraId="2D5685E0" w14:textId="77777777" w:rsidR="009A53F6" w:rsidRDefault="009A53F6" w:rsidP="00B703F2">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e Umbria         </w:t>
      </w:r>
    </w:p>
    <w:p w14:paraId="6B5AAA27" w14:textId="77777777" w:rsidR="009A53F6" w:rsidRDefault="009A53F6" w:rsidP="00B703F2">
      <w:pPr>
        <w:widowControl w:val="0"/>
        <w:tabs>
          <w:tab w:val="left" w:pos="90"/>
        </w:tabs>
        <w:jc w:val="center"/>
        <w:rPr>
          <w:snapToGrid w:val="0"/>
          <w:color w:val="000000"/>
        </w:rPr>
      </w:pPr>
    </w:p>
    <w:p w14:paraId="103E9AD3" w14:textId="77777777" w:rsidR="009A53F6" w:rsidRDefault="009A53F6" w:rsidP="00B703F2">
      <w:pPr>
        <w:widowControl w:val="0"/>
        <w:tabs>
          <w:tab w:val="left" w:pos="90"/>
        </w:tabs>
        <w:rPr>
          <w:snapToGrid w:val="0"/>
          <w:color w:val="000000"/>
        </w:rPr>
      </w:pPr>
      <w:r>
        <w:rPr>
          <w:snapToGrid w:val="0"/>
          <w:color w:val="000000"/>
        </w:rPr>
        <w:t>Signor LEONARDO COMUCCI, Console Onorario (Exequatur 26 novembre 2020)</w:t>
      </w:r>
    </w:p>
    <w:p w14:paraId="4CC63F7B" w14:textId="77777777" w:rsidR="00D72DAD" w:rsidRDefault="00D72DAD" w:rsidP="00D72DAD">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6C7E3FAD" w14:textId="77777777" w:rsidR="00A755E7" w:rsidRDefault="00A755E7" w:rsidP="00A755E7">
      <w:pPr>
        <w:widowControl w:val="0"/>
        <w:tabs>
          <w:tab w:val="left" w:pos="90"/>
          <w:tab w:val="left" w:pos="2321"/>
        </w:tabs>
        <w:rPr>
          <w:b/>
          <w:snapToGrid w:val="0"/>
          <w:color w:val="000000"/>
        </w:rPr>
      </w:pPr>
    </w:p>
    <w:p w14:paraId="425DC290" w14:textId="77777777" w:rsidR="00A755E7" w:rsidRDefault="00A755E7" w:rsidP="00A755E7">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Pr>
          <w:snapToGrid w:val="0"/>
        </w:rPr>
        <w:t>Piazza Duca d’Aosta,</w:t>
      </w:r>
      <w:r w:rsidRPr="009A53F6">
        <w:rPr>
          <w:snapToGrid w:val="0"/>
        </w:rPr>
        <w:t xml:space="preserve"> </w:t>
      </w:r>
      <w:r>
        <w:rPr>
          <w:snapToGrid w:val="0"/>
        </w:rPr>
        <w:t>12-6</w:t>
      </w:r>
      <w:r w:rsidRPr="009A53F6">
        <w:rPr>
          <w:snapToGrid w:val="0"/>
        </w:rPr>
        <w:t xml:space="preserve"> </w:t>
      </w:r>
      <w:r>
        <w:rPr>
          <w:snapToGrid w:val="0"/>
        </w:rPr>
        <w:t>– 20124 Milano</w:t>
      </w:r>
    </w:p>
    <w:p w14:paraId="21FDEBC0" w14:textId="77777777" w:rsidR="00A755E7" w:rsidRDefault="00A755E7" w:rsidP="00A755E7">
      <w:pPr>
        <w:widowControl w:val="0"/>
        <w:tabs>
          <w:tab w:val="left" w:pos="90"/>
          <w:tab w:val="left" w:pos="2321"/>
        </w:tabs>
        <w:rPr>
          <w:snapToGrid w:val="0"/>
        </w:rPr>
      </w:pPr>
      <w:r>
        <w:rPr>
          <w:snapToGrid w:val="0"/>
        </w:rPr>
        <w:tab/>
      </w:r>
      <w:r>
        <w:rPr>
          <w:snapToGrid w:val="0"/>
        </w:rPr>
        <w:tab/>
        <w:t>Tel. 3486007704</w:t>
      </w:r>
    </w:p>
    <w:p w14:paraId="2549EBA2" w14:textId="77777777" w:rsidR="00A755E7" w:rsidRDefault="00A755E7" w:rsidP="00A755E7">
      <w:pPr>
        <w:widowControl w:val="0"/>
        <w:tabs>
          <w:tab w:val="left" w:pos="90"/>
          <w:tab w:val="left" w:pos="2321"/>
        </w:tabs>
        <w:rPr>
          <w:snapToGrid w:val="0"/>
        </w:rPr>
      </w:pPr>
      <w:r>
        <w:rPr>
          <w:snapToGrid w:val="0"/>
        </w:rPr>
        <w:tab/>
      </w:r>
      <w:r>
        <w:rPr>
          <w:snapToGrid w:val="0"/>
        </w:rPr>
        <w:tab/>
        <w:t xml:space="preserve">E-mail </w:t>
      </w:r>
      <w:hyperlink r:id="rId560" w:history="1">
        <w:r w:rsidRPr="004F5D8C">
          <w:rPr>
            <w:rStyle w:val="Collegamentoipertestuale"/>
            <w:snapToGrid w:val="0"/>
          </w:rPr>
          <w:t>pollio@imagro.it</w:t>
        </w:r>
      </w:hyperlink>
      <w:r>
        <w:rPr>
          <w:snapToGrid w:val="0"/>
        </w:rPr>
        <w:t xml:space="preserve"> </w:t>
      </w:r>
    </w:p>
    <w:p w14:paraId="1FE17940" w14:textId="77777777" w:rsidR="00D72DAD" w:rsidRDefault="00D72DAD" w:rsidP="00D72DAD">
      <w:pPr>
        <w:widowControl w:val="0"/>
        <w:tabs>
          <w:tab w:val="left" w:pos="90"/>
          <w:tab w:val="left" w:pos="2321"/>
        </w:tabs>
        <w:spacing w:before="40"/>
        <w:rPr>
          <w:b/>
          <w:snapToGrid w:val="0"/>
          <w:color w:val="000000"/>
        </w:rPr>
      </w:pPr>
    </w:p>
    <w:p w14:paraId="27F54619" w14:textId="77777777" w:rsidR="00D72DAD" w:rsidRDefault="00D72DAD" w:rsidP="00D72DA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r w:rsidR="008525BF">
        <w:rPr>
          <w:snapToGrid w:val="0"/>
          <w:color w:val="000000"/>
        </w:rPr>
        <w:t>Liguria</w:t>
      </w:r>
    </w:p>
    <w:p w14:paraId="078EE941" w14:textId="77777777" w:rsidR="00D72DAD" w:rsidRDefault="00D72DAD" w:rsidP="00D72DAD">
      <w:pPr>
        <w:widowControl w:val="0"/>
        <w:tabs>
          <w:tab w:val="left" w:pos="90"/>
        </w:tabs>
        <w:jc w:val="center"/>
        <w:rPr>
          <w:snapToGrid w:val="0"/>
          <w:color w:val="000000"/>
        </w:rPr>
      </w:pPr>
    </w:p>
    <w:p w14:paraId="1097109F" w14:textId="77777777" w:rsidR="00A755E7" w:rsidRDefault="00A755E7" w:rsidP="00A755E7">
      <w:pPr>
        <w:widowControl w:val="0"/>
        <w:tabs>
          <w:tab w:val="left" w:pos="90"/>
        </w:tabs>
        <w:rPr>
          <w:snapToGrid w:val="0"/>
          <w:color w:val="000000"/>
        </w:rPr>
      </w:pPr>
      <w:r>
        <w:rPr>
          <w:snapToGrid w:val="0"/>
          <w:color w:val="000000"/>
        </w:rPr>
        <w:t>Signor MASS</w:t>
      </w:r>
      <w:r w:rsidR="0061107A">
        <w:rPr>
          <w:snapToGrid w:val="0"/>
          <w:color w:val="000000"/>
        </w:rPr>
        <w:t>I</w:t>
      </w:r>
      <w:r>
        <w:rPr>
          <w:snapToGrid w:val="0"/>
          <w:color w:val="000000"/>
        </w:rPr>
        <w:t>MO POLLIO, Console Onorario (Exequatur 5 giugno 2023)</w:t>
      </w:r>
    </w:p>
    <w:p w14:paraId="0E656B79" w14:textId="77777777" w:rsidR="009A53F6" w:rsidRDefault="009A53F6" w:rsidP="00B703F2">
      <w:pPr>
        <w:widowControl w:val="0"/>
        <w:tabs>
          <w:tab w:val="left" w:pos="90"/>
        </w:tabs>
        <w:rPr>
          <w:snapToGrid w:val="0"/>
          <w:color w:val="000000"/>
        </w:rPr>
      </w:pPr>
    </w:p>
    <w:p w14:paraId="63D8ADEA" w14:textId="77777777" w:rsidR="004944D8" w:rsidRDefault="004944D8" w:rsidP="00B703F2">
      <w:pPr>
        <w:widowControl w:val="0"/>
        <w:tabs>
          <w:tab w:val="left" w:pos="90"/>
        </w:tabs>
        <w:jc w:val="center"/>
        <w:rPr>
          <w:snapToGrid w:val="0"/>
          <w:color w:val="000000"/>
        </w:rPr>
      </w:pPr>
    </w:p>
    <w:p w14:paraId="0A94C340" w14:textId="77777777" w:rsidR="004944D8" w:rsidRDefault="004944D8">
      <w:pPr>
        <w:widowControl w:val="0"/>
        <w:tabs>
          <w:tab w:val="left" w:pos="90"/>
        </w:tabs>
        <w:jc w:val="center"/>
        <w:rPr>
          <w:snapToGrid w:val="0"/>
          <w:color w:val="000000"/>
        </w:rPr>
      </w:pPr>
    </w:p>
    <w:p w14:paraId="08132E8B" w14:textId="77777777" w:rsidR="004944D8" w:rsidRDefault="004944D8">
      <w:pPr>
        <w:widowControl w:val="0"/>
        <w:tabs>
          <w:tab w:val="left" w:pos="90"/>
        </w:tabs>
        <w:jc w:val="center"/>
        <w:rPr>
          <w:snapToGrid w:val="0"/>
          <w:color w:val="000000"/>
        </w:rPr>
      </w:pPr>
    </w:p>
    <w:p w14:paraId="62ED3820" w14:textId="77777777" w:rsidR="004944D8" w:rsidRDefault="004944D8">
      <w:pPr>
        <w:widowControl w:val="0"/>
        <w:tabs>
          <w:tab w:val="left" w:pos="90"/>
        </w:tabs>
        <w:jc w:val="center"/>
        <w:rPr>
          <w:snapToGrid w:val="0"/>
          <w:color w:val="000000"/>
        </w:rPr>
      </w:pPr>
    </w:p>
    <w:p w14:paraId="418F1537" w14:textId="77777777" w:rsidR="004944D8" w:rsidRDefault="004944D8">
      <w:pPr>
        <w:widowControl w:val="0"/>
        <w:tabs>
          <w:tab w:val="left" w:pos="90"/>
        </w:tabs>
        <w:jc w:val="center"/>
        <w:rPr>
          <w:snapToGrid w:val="0"/>
          <w:color w:val="000000"/>
        </w:rPr>
      </w:pPr>
    </w:p>
    <w:p w14:paraId="292DC6E8" w14:textId="77777777" w:rsidR="004944D8" w:rsidRDefault="004944D8">
      <w:pPr>
        <w:widowControl w:val="0"/>
        <w:tabs>
          <w:tab w:val="left" w:pos="90"/>
        </w:tabs>
        <w:jc w:val="center"/>
        <w:rPr>
          <w:snapToGrid w:val="0"/>
          <w:color w:val="000000"/>
        </w:rPr>
      </w:pPr>
    </w:p>
    <w:p w14:paraId="5C3489A5" w14:textId="77777777" w:rsidR="004944D8" w:rsidRDefault="004944D8">
      <w:pPr>
        <w:widowControl w:val="0"/>
        <w:tabs>
          <w:tab w:val="left" w:pos="90"/>
        </w:tabs>
        <w:jc w:val="center"/>
        <w:rPr>
          <w:snapToGrid w:val="0"/>
          <w:color w:val="000000"/>
        </w:rPr>
      </w:pPr>
    </w:p>
    <w:p w14:paraId="66917733" w14:textId="77777777" w:rsidR="004944D8" w:rsidRDefault="004944D8">
      <w:pPr>
        <w:widowControl w:val="0"/>
        <w:tabs>
          <w:tab w:val="left" w:pos="90"/>
        </w:tabs>
        <w:jc w:val="center"/>
        <w:rPr>
          <w:snapToGrid w:val="0"/>
          <w:color w:val="000000"/>
        </w:rPr>
      </w:pPr>
    </w:p>
    <w:p w14:paraId="7596CDD2" w14:textId="77777777" w:rsidR="004944D8" w:rsidRDefault="004944D8">
      <w:pPr>
        <w:widowControl w:val="0"/>
        <w:tabs>
          <w:tab w:val="left" w:pos="90"/>
        </w:tabs>
        <w:jc w:val="center"/>
        <w:rPr>
          <w:snapToGrid w:val="0"/>
          <w:color w:val="000000"/>
        </w:rPr>
      </w:pPr>
    </w:p>
    <w:p w14:paraId="3562D984" w14:textId="77777777" w:rsidR="004944D8" w:rsidRDefault="004944D8">
      <w:pPr>
        <w:widowControl w:val="0"/>
        <w:tabs>
          <w:tab w:val="left" w:pos="90"/>
        </w:tabs>
        <w:jc w:val="center"/>
        <w:rPr>
          <w:snapToGrid w:val="0"/>
          <w:color w:val="000000"/>
        </w:rPr>
      </w:pPr>
    </w:p>
    <w:p w14:paraId="2C3F69E8" w14:textId="77777777" w:rsidR="004944D8" w:rsidRDefault="004944D8">
      <w:pPr>
        <w:widowControl w:val="0"/>
        <w:tabs>
          <w:tab w:val="left" w:pos="90"/>
        </w:tabs>
        <w:jc w:val="center"/>
        <w:rPr>
          <w:snapToGrid w:val="0"/>
          <w:color w:val="000000"/>
        </w:rPr>
      </w:pPr>
    </w:p>
    <w:p w14:paraId="17CEB1AA" w14:textId="77777777" w:rsidR="004944D8" w:rsidRDefault="004944D8">
      <w:pPr>
        <w:widowControl w:val="0"/>
        <w:tabs>
          <w:tab w:val="left" w:pos="90"/>
        </w:tabs>
        <w:jc w:val="center"/>
        <w:rPr>
          <w:snapToGrid w:val="0"/>
          <w:color w:val="000000"/>
        </w:rPr>
      </w:pPr>
    </w:p>
    <w:p w14:paraId="6F828C10" w14:textId="77777777" w:rsidR="004944D8" w:rsidRDefault="004944D8">
      <w:pPr>
        <w:widowControl w:val="0"/>
        <w:tabs>
          <w:tab w:val="left" w:pos="90"/>
        </w:tabs>
        <w:jc w:val="center"/>
        <w:rPr>
          <w:snapToGrid w:val="0"/>
          <w:color w:val="000000"/>
        </w:rPr>
      </w:pPr>
    </w:p>
    <w:p w14:paraId="7E4442B0" w14:textId="77777777" w:rsidR="004944D8" w:rsidRDefault="00963D50" w:rsidP="00963D50">
      <w:pPr>
        <w:widowControl w:val="0"/>
        <w:tabs>
          <w:tab w:val="left" w:pos="90"/>
        </w:tabs>
        <w:jc w:val="center"/>
        <w:rPr>
          <w:snapToGrid w:val="0"/>
          <w:color w:val="000000"/>
        </w:rPr>
      </w:pPr>
      <w:r>
        <w:rPr>
          <w:snapToGrid w:val="0"/>
          <w:color w:val="000000"/>
        </w:rPr>
        <w:br w:type="page"/>
      </w:r>
    </w:p>
    <w:p w14:paraId="1BBF43F7" w14:textId="77777777" w:rsidR="004944D8" w:rsidRDefault="004944D8">
      <w:pPr>
        <w:widowControl w:val="0"/>
        <w:tabs>
          <w:tab w:val="left" w:pos="90"/>
        </w:tabs>
        <w:rPr>
          <w:snapToGrid w:val="0"/>
          <w:color w:val="000000"/>
        </w:rPr>
      </w:pPr>
    </w:p>
    <w:p w14:paraId="139F0F1C" w14:textId="77777777" w:rsidR="004944D8" w:rsidRDefault="004944D8">
      <w:pPr>
        <w:widowControl w:val="0"/>
        <w:tabs>
          <w:tab w:val="left" w:pos="90"/>
        </w:tabs>
        <w:jc w:val="right"/>
        <w:rPr>
          <w:b/>
          <w:snapToGrid w:val="0"/>
          <w:color w:val="000000"/>
        </w:rPr>
      </w:pPr>
      <w:r>
        <w:rPr>
          <w:b/>
          <w:snapToGrid w:val="0"/>
          <w:color w:val="000000"/>
          <w:sz w:val="16"/>
        </w:rPr>
        <w:t>VANUATU</w:t>
      </w:r>
    </w:p>
    <w:p w14:paraId="5813575F" w14:textId="77777777" w:rsidR="004944D8" w:rsidRDefault="004944D8">
      <w:pPr>
        <w:pStyle w:val="Stile1"/>
        <w:rPr>
          <w:sz w:val="22"/>
        </w:rPr>
      </w:pPr>
    </w:p>
    <w:p w14:paraId="790BCC2C" w14:textId="77777777" w:rsidR="004944D8" w:rsidRDefault="00000000">
      <w:pPr>
        <w:pStyle w:val="Stile1"/>
        <w:rPr>
          <w:sz w:val="39"/>
        </w:rPr>
      </w:pPr>
      <w:r>
        <w:object w:dxaOrig="1440" w:dyaOrig="1440" w14:anchorId="1098EC7A">
          <v:shape id="_x0000_s2248" type="#_x0000_t75" style="position:absolute;margin-left:447.05pt;margin-top:2.1pt;width:65.25pt;height:40.5pt;z-index:-251599360;mso-wrap-edited:f" wrapcoords="-248 0 -248 21200 21600 21200 21600 0 -248 0" o:allowincell="f">
            <v:imagedata r:id="rId561" o:title=""/>
            <w10:wrap type="through"/>
          </v:shape>
          <o:OLEObject Type="Embed" ProgID="MSPhotoEd.3" ShapeID="_x0000_s2248" DrawAspect="Content" ObjectID="_1816432285" r:id="rId562"/>
        </w:object>
      </w:r>
      <w:r w:rsidR="004944D8">
        <w:t xml:space="preserve">VANUATU                           </w:t>
      </w:r>
    </w:p>
    <w:p w14:paraId="54A4AD11" w14:textId="77777777" w:rsidR="004944D8" w:rsidRDefault="004944D8">
      <w:pPr>
        <w:widowControl w:val="0"/>
        <w:tabs>
          <w:tab w:val="left" w:pos="90"/>
        </w:tabs>
        <w:rPr>
          <w:b/>
          <w:snapToGrid w:val="0"/>
          <w:color w:val="000080"/>
          <w:sz w:val="22"/>
        </w:rPr>
      </w:pPr>
      <w:r>
        <w:rPr>
          <w:b/>
          <w:snapToGrid w:val="0"/>
          <w:color w:val="000080"/>
          <w:sz w:val="22"/>
        </w:rPr>
        <w:t xml:space="preserve">Repubblica  di </w:t>
      </w:r>
    </w:p>
    <w:p w14:paraId="4C905365"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57DC2AF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4687D47" w14:textId="77777777" w:rsidR="004944D8" w:rsidRDefault="004944D8">
      <w:pPr>
        <w:widowControl w:val="0"/>
        <w:tabs>
          <w:tab w:val="left" w:pos="90"/>
        </w:tabs>
        <w:jc w:val="right"/>
        <w:rPr>
          <w:i/>
          <w:snapToGrid w:val="0"/>
          <w:color w:val="000000"/>
        </w:rPr>
      </w:pPr>
      <w:r>
        <w:rPr>
          <w:i/>
          <w:snapToGrid w:val="0"/>
          <w:color w:val="000000"/>
        </w:rPr>
        <w:t xml:space="preserve"> Festa nazionale 30 luglio </w:t>
      </w:r>
    </w:p>
    <w:p w14:paraId="279ACDD5" w14:textId="77777777" w:rsidR="004944D8" w:rsidRDefault="004944D8">
      <w:pPr>
        <w:widowControl w:val="0"/>
        <w:tabs>
          <w:tab w:val="left" w:pos="90"/>
        </w:tabs>
        <w:rPr>
          <w:i/>
          <w:snapToGrid w:val="0"/>
          <w:color w:val="000000"/>
        </w:rPr>
      </w:pPr>
    </w:p>
    <w:p w14:paraId="78D73154" w14:textId="77777777" w:rsidR="004944D8" w:rsidRDefault="004944D8">
      <w:pPr>
        <w:widowControl w:val="0"/>
        <w:tabs>
          <w:tab w:val="left" w:pos="90"/>
        </w:tabs>
        <w:rPr>
          <w:i/>
          <w:snapToGrid w:val="0"/>
          <w:color w:val="000000"/>
        </w:rPr>
      </w:pPr>
    </w:p>
    <w:p w14:paraId="728C5242" w14:textId="77777777" w:rsidR="004944D8" w:rsidRDefault="004944D8" w:rsidP="00CA7B64">
      <w:pPr>
        <w:widowControl w:val="0"/>
        <w:spacing w:before="60"/>
        <w:jc w:val="right"/>
        <w:rPr>
          <w:b/>
          <w:snapToGrid w:val="0"/>
          <w:color w:val="000000"/>
          <w:sz w:val="16"/>
        </w:rPr>
      </w:pPr>
      <w:r>
        <w:rPr>
          <w:b/>
          <w:snapToGrid w:val="0"/>
          <w:color w:val="000000"/>
          <w:sz w:val="16"/>
        </w:rPr>
        <w:br w:type="page"/>
        <w:t>VENEZUELA</w:t>
      </w:r>
    </w:p>
    <w:p w14:paraId="3407646C" w14:textId="77777777" w:rsidR="00A2362D" w:rsidRPr="00A2362D" w:rsidRDefault="00A2362D" w:rsidP="00A2362D">
      <w:pPr>
        <w:widowControl w:val="0"/>
        <w:tabs>
          <w:tab w:val="left" w:pos="90"/>
        </w:tabs>
        <w:rPr>
          <w:b/>
          <w:snapToGrid w:val="0"/>
          <w:color w:val="000080"/>
          <w:sz w:val="24"/>
          <w:szCs w:val="24"/>
        </w:rPr>
      </w:pPr>
    </w:p>
    <w:p w14:paraId="676FDDAA" w14:textId="031AB6A2" w:rsidR="00A2362D" w:rsidRDefault="00A2362D" w:rsidP="00A2362D">
      <w:pPr>
        <w:widowControl w:val="0"/>
        <w:tabs>
          <w:tab w:val="left" w:pos="90"/>
        </w:tabs>
        <w:rPr>
          <w:b/>
          <w:snapToGrid w:val="0"/>
          <w:color w:val="000080"/>
          <w:sz w:val="39"/>
        </w:rPr>
      </w:pPr>
      <w:r>
        <w:rPr>
          <w:b/>
          <w:snapToGrid w:val="0"/>
          <w:color w:val="000080"/>
          <w:sz w:val="32"/>
        </w:rPr>
        <w:t xml:space="preserve">VENEZUELA                                                                             </w:t>
      </w:r>
      <w:r w:rsidRPr="00EA5979">
        <w:rPr>
          <w:b/>
          <w:noProof/>
          <w:color w:val="000080"/>
          <w:sz w:val="22"/>
        </w:rPr>
        <w:drawing>
          <wp:inline distT="0" distB="0" distL="0" distR="0" wp14:anchorId="487880A7" wp14:editId="51EC666D">
            <wp:extent cx="1038225" cy="590550"/>
            <wp:effectExtent l="0" t="0" r="0" b="0"/>
            <wp:docPr id="6" name="Immagine 247" descr="Immagine che contiene testo, schermata, Rettangolo,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247" descr="Immagine che contiene testo, schermata, Rettangolo, linea&#10;&#10;Descrizione generata automaticamente"/>
                    <pic:cNvPicPr>
                      <a:picLocks noChangeAspect="1" noChangeArrowheads="1"/>
                    </pic:cNvPicPr>
                  </pic:nvPicPr>
                  <pic:blipFill>
                    <a:blip r:embed="rId563">
                      <a:extLst>
                        <a:ext uri="{28A0092B-C50C-407E-A947-70E740481C1C}">
                          <a14:useLocalDpi xmlns:a14="http://schemas.microsoft.com/office/drawing/2010/main" val="0"/>
                        </a:ext>
                      </a:extLst>
                    </a:blip>
                    <a:srcRect/>
                    <a:stretch>
                      <a:fillRect/>
                    </a:stretch>
                  </pic:blipFill>
                  <pic:spPr bwMode="auto">
                    <a:xfrm>
                      <a:off x="0" y="0"/>
                      <a:ext cx="1038225" cy="590550"/>
                    </a:xfrm>
                    <a:prstGeom prst="rect">
                      <a:avLst/>
                    </a:prstGeom>
                    <a:noFill/>
                    <a:ln>
                      <a:noFill/>
                    </a:ln>
                  </pic:spPr>
                </pic:pic>
              </a:graphicData>
            </a:graphic>
          </wp:inline>
        </w:drawing>
      </w:r>
    </w:p>
    <w:p w14:paraId="4997AE81" w14:textId="5A94374F" w:rsidR="00A2362D" w:rsidRDefault="00A2362D" w:rsidP="00A2362D">
      <w:pPr>
        <w:widowControl w:val="0"/>
        <w:tabs>
          <w:tab w:val="left" w:pos="90"/>
        </w:tabs>
        <w:rPr>
          <w:b/>
          <w:snapToGrid w:val="0"/>
          <w:color w:val="000080"/>
          <w:sz w:val="28"/>
        </w:rPr>
      </w:pPr>
      <w:r>
        <w:rPr>
          <w:b/>
          <w:snapToGrid w:val="0"/>
          <w:color w:val="000080"/>
          <w:sz w:val="22"/>
        </w:rPr>
        <w:t xml:space="preserve">Repubblica Bolivariana del </w:t>
      </w:r>
    </w:p>
    <w:p w14:paraId="208BC53D" w14:textId="2A76CCFA" w:rsidR="004944D8" w:rsidRDefault="004944D8" w:rsidP="00A2362D">
      <w:pPr>
        <w:widowControl w:val="0"/>
        <w:tabs>
          <w:tab w:val="left" w:pos="90"/>
        </w:tabs>
        <w:spacing w:before="27"/>
        <w:rPr>
          <w:snapToGrid w:val="0"/>
          <w:color w:val="000080"/>
          <w:sz w:val="26"/>
        </w:rPr>
      </w:pPr>
      <w:r>
        <w:rPr>
          <w:snapToGrid w:val="0"/>
          <w:color w:val="000000"/>
        </w:rPr>
        <w:t>———————————————————————————————————————————————————</w:t>
      </w:r>
    </w:p>
    <w:p w14:paraId="2D1A802A" w14:textId="77777777" w:rsidR="004944D8" w:rsidRDefault="004944D8">
      <w:pPr>
        <w:widowControl w:val="0"/>
        <w:tabs>
          <w:tab w:val="left" w:pos="90"/>
        </w:tabs>
        <w:jc w:val="right"/>
        <w:rPr>
          <w:i/>
          <w:snapToGrid w:val="0"/>
          <w:color w:val="000000"/>
        </w:rPr>
      </w:pPr>
      <w:r>
        <w:rPr>
          <w:i/>
          <w:snapToGrid w:val="0"/>
          <w:color w:val="000000"/>
        </w:rPr>
        <w:t xml:space="preserve"> Festa nazionale 5 luglio</w:t>
      </w:r>
    </w:p>
    <w:p w14:paraId="4125026C" w14:textId="77777777" w:rsidR="00FB2F6D" w:rsidRDefault="00FB2F6D">
      <w:pPr>
        <w:widowControl w:val="0"/>
        <w:tabs>
          <w:tab w:val="left" w:pos="90"/>
        </w:tabs>
        <w:rPr>
          <w:b/>
          <w:snapToGrid w:val="0"/>
          <w:color w:val="000080"/>
          <w:u w:val="single"/>
        </w:rPr>
      </w:pPr>
    </w:p>
    <w:p w14:paraId="43DAB0DE" w14:textId="77777777" w:rsidR="00FB2F6D" w:rsidRDefault="00FB2F6D">
      <w:pPr>
        <w:widowControl w:val="0"/>
        <w:tabs>
          <w:tab w:val="left" w:pos="90"/>
        </w:tabs>
        <w:rPr>
          <w:b/>
          <w:snapToGrid w:val="0"/>
          <w:color w:val="000080"/>
          <w:u w:val="single"/>
        </w:rPr>
      </w:pPr>
    </w:p>
    <w:p w14:paraId="37C00100"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5BF33A5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B7AD5">
        <w:rPr>
          <w:snapToGrid w:val="0"/>
          <w:color w:val="000000"/>
        </w:rPr>
        <w:t>Nicolò Tartaglia</w:t>
      </w:r>
      <w:r>
        <w:rPr>
          <w:snapToGrid w:val="0"/>
          <w:color w:val="000000"/>
        </w:rPr>
        <w:t>, 1</w:t>
      </w:r>
      <w:r w:rsidR="003B7AD5">
        <w:rPr>
          <w:snapToGrid w:val="0"/>
          <w:color w:val="000000"/>
        </w:rPr>
        <w:t>1</w:t>
      </w:r>
      <w:r>
        <w:rPr>
          <w:snapToGrid w:val="0"/>
          <w:color w:val="000000"/>
        </w:rPr>
        <w:t xml:space="preserve">  - 00197 Roma </w:t>
      </w:r>
    </w:p>
    <w:p w14:paraId="1D12C1B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F600AA">
        <w:rPr>
          <w:snapToGrid w:val="0"/>
          <w:color w:val="000000"/>
        </w:rPr>
        <w:t>8079797</w:t>
      </w:r>
      <w:r>
        <w:rPr>
          <w:snapToGrid w:val="0"/>
          <w:color w:val="000000"/>
        </w:rPr>
        <w:t xml:space="preserve">   06</w:t>
      </w:r>
      <w:r w:rsidR="00F600AA">
        <w:rPr>
          <w:snapToGrid w:val="0"/>
          <w:color w:val="000000"/>
        </w:rPr>
        <w:t>8079464</w:t>
      </w:r>
      <w:r>
        <w:rPr>
          <w:snapToGrid w:val="0"/>
          <w:color w:val="000000"/>
        </w:rPr>
        <w:t xml:space="preserve"> </w:t>
      </w:r>
    </w:p>
    <w:p w14:paraId="739DC78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AB7828">
        <w:rPr>
          <w:snapToGrid w:val="0"/>
          <w:color w:val="000000"/>
        </w:rPr>
        <w:t xml:space="preserve"> </w:t>
      </w:r>
      <w:r w:rsidR="00F600AA">
        <w:rPr>
          <w:snapToGrid w:val="0"/>
          <w:color w:val="000000"/>
        </w:rPr>
        <w:t>consulveneroma@gmail.com</w:t>
      </w:r>
    </w:p>
    <w:p w14:paraId="06FCFF55" w14:textId="77777777" w:rsidR="004944D8" w:rsidRDefault="004944D8" w:rsidP="007E225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r>
        <w:rPr>
          <w:snapToGrid w:val="0"/>
          <w:color w:val="000000"/>
        </w:rPr>
        <w:t xml:space="preserve"> </w:t>
      </w:r>
    </w:p>
    <w:p w14:paraId="32DC1FA5" w14:textId="77777777" w:rsidR="004944D8" w:rsidRDefault="004944D8">
      <w:pPr>
        <w:pStyle w:val="Corpodeltesto2"/>
        <w:spacing w:before="0"/>
        <w:rPr>
          <w:b/>
          <w:color w:val="000080"/>
          <w:u w:val="single"/>
        </w:rPr>
      </w:pPr>
    </w:p>
    <w:p w14:paraId="41B6C685" w14:textId="77777777" w:rsidR="002F6308" w:rsidRDefault="002F6308">
      <w:pPr>
        <w:pStyle w:val="Corpodeltesto2"/>
        <w:spacing w:before="0"/>
      </w:pPr>
    </w:p>
    <w:p w14:paraId="1BEAC465" w14:textId="77777777" w:rsidR="00DD4CB7" w:rsidRDefault="00DD4CB7">
      <w:pPr>
        <w:pStyle w:val="Corpodeltesto2"/>
        <w:spacing w:before="0"/>
        <w:rPr>
          <w:b/>
          <w:color w:val="000080"/>
          <w:u w:val="single"/>
        </w:rPr>
      </w:pPr>
    </w:p>
    <w:p w14:paraId="187D15A2" w14:textId="77777777" w:rsidR="004944D8" w:rsidRDefault="004944D8">
      <w:pPr>
        <w:pStyle w:val="Corpodeltesto2"/>
        <w:spacing w:before="0"/>
        <w:rPr>
          <w:b/>
          <w:color w:val="000080"/>
          <w:u w:val="single"/>
        </w:rPr>
      </w:pPr>
    </w:p>
    <w:p w14:paraId="11B3B182" w14:textId="77777777" w:rsidR="004944D8" w:rsidRDefault="004944D8">
      <w:pPr>
        <w:pStyle w:val="Corpodeltesto2"/>
        <w:spacing w:before="0"/>
        <w:rPr>
          <w:b/>
          <w:color w:val="000080"/>
          <w:sz w:val="26"/>
          <w:u w:val="single"/>
        </w:rPr>
      </w:pPr>
      <w:r>
        <w:rPr>
          <w:b/>
          <w:color w:val="000080"/>
          <w:u w:val="single"/>
        </w:rPr>
        <w:t xml:space="preserve">MILANO - CONSOLATO GENERALE            </w:t>
      </w:r>
    </w:p>
    <w:p w14:paraId="35AD90E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A1A82" w:rsidRPr="004A1A82">
        <w:rPr>
          <w:snapToGrid w:val="0"/>
        </w:rPr>
        <w:t>Corso Europa</w:t>
      </w:r>
      <w:r>
        <w:rPr>
          <w:snapToGrid w:val="0"/>
          <w:color w:val="000000"/>
        </w:rPr>
        <w:t xml:space="preserve">, </w:t>
      </w:r>
      <w:r w:rsidR="004A1A82">
        <w:rPr>
          <w:snapToGrid w:val="0"/>
          <w:color w:val="000000"/>
        </w:rPr>
        <w:t>5</w:t>
      </w:r>
      <w:r>
        <w:rPr>
          <w:snapToGrid w:val="0"/>
          <w:color w:val="000000"/>
        </w:rPr>
        <w:t xml:space="preserve"> - 20122 Milano </w:t>
      </w:r>
    </w:p>
    <w:p w14:paraId="5E9CF57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0276006293 - Fax 0276002170  </w:t>
      </w:r>
    </w:p>
    <w:p w14:paraId="4681A04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E31E31">
        <w:rPr>
          <w:snapToGrid w:val="0"/>
          <w:color w:val="000000"/>
        </w:rPr>
        <w:t xml:space="preserve"> </w:t>
      </w:r>
      <w:r>
        <w:rPr>
          <w:snapToGrid w:val="0"/>
          <w:color w:val="000000"/>
        </w:rPr>
        <w:t xml:space="preserve"> </w:t>
      </w:r>
      <w:r w:rsidR="00E31E31" w:rsidRPr="00E31E31">
        <w:rPr>
          <w:bCs/>
          <w:sz w:val="22"/>
        </w:rPr>
        <w:t>admonconsulvenemilan@gmail.com</w:t>
      </w:r>
    </w:p>
    <w:p w14:paraId="75EDEF7F" w14:textId="77777777" w:rsidR="004944D8" w:rsidRDefault="004944D8">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sidR="00E46124">
        <w:rPr>
          <w:snapToGrid w:val="0"/>
          <w:color w:val="000000"/>
        </w:rPr>
        <w:t>Lombardia, Friuli Venezia Giulia, Veneto, Trentino Alto Adige</w:t>
      </w:r>
    </w:p>
    <w:p w14:paraId="4409CE14" w14:textId="77777777" w:rsidR="004944D8" w:rsidRDefault="004944D8">
      <w:pPr>
        <w:widowControl w:val="0"/>
        <w:tabs>
          <w:tab w:val="left" w:pos="90"/>
        </w:tabs>
        <w:rPr>
          <w:snapToGrid w:val="0"/>
          <w:color w:val="000000"/>
        </w:rPr>
      </w:pPr>
    </w:p>
    <w:p w14:paraId="4733A151" w14:textId="77777777" w:rsidR="00E46124" w:rsidRDefault="00E46124">
      <w:pPr>
        <w:pStyle w:val="Corpodeltesto2"/>
        <w:spacing w:before="0"/>
      </w:pPr>
      <w:r>
        <w:t>Signor GIAN CARLO DI MARTINO</w:t>
      </w:r>
      <w:r w:rsidR="007B2183">
        <w:t xml:space="preserve"> TARQUINIO</w:t>
      </w:r>
      <w:r>
        <w:t>, Console Generale, (Exequatur 29 aprile 2010)</w:t>
      </w:r>
    </w:p>
    <w:p w14:paraId="22C08847" w14:textId="77777777" w:rsidR="00D33EEC" w:rsidRDefault="00D33EEC">
      <w:pPr>
        <w:pStyle w:val="Corpodeltesto2"/>
        <w:spacing w:before="0"/>
      </w:pPr>
      <w:r>
        <w:t>Signor CHRISTIAN EDUARDO SANCHEZ OLOYOLA, Console Generale Aggiunto (22 novembre 2023)</w:t>
      </w:r>
    </w:p>
    <w:p w14:paraId="4F38DC31" w14:textId="77777777" w:rsidR="004944D8" w:rsidRDefault="004944D8">
      <w:pPr>
        <w:widowControl w:val="0"/>
        <w:tabs>
          <w:tab w:val="left" w:pos="90"/>
        </w:tabs>
        <w:rPr>
          <w:b/>
          <w:snapToGrid w:val="0"/>
          <w:color w:val="000080"/>
          <w:u w:val="single"/>
        </w:rPr>
      </w:pPr>
    </w:p>
    <w:p w14:paraId="536419D1" w14:textId="77777777" w:rsidR="00902DF8" w:rsidRDefault="00902DF8">
      <w:pPr>
        <w:widowControl w:val="0"/>
        <w:tabs>
          <w:tab w:val="left" w:pos="90"/>
        </w:tabs>
        <w:rPr>
          <w:b/>
          <w:snapToGrid w:val="0"/>
          <w:color w:val="000080"/>
          <w:u w:val="single"/>
        </w:rPr>
      </w:pPr>
    </w:p>
    <w:p w14:paraId="423F54D9" w14:textId="77777777" w:rsidR="002D5BE1" w:rsidRDefault="002D5BE1">
      <w:pPr>
        <w:widowControl w:val="0"/>
        <w:tabs>
          <w:tab w:val="left" w:pos="90"/>
        </w:tabs>
        <w:rPr>
          <w:b/>
          <w:snapToGrid w:val="0"/>
          <w:color w:val="000080"/>
          <w:u w:val="single"/>
        </w:rPr>
      </w:pPr>
    </w:p>
    <w:p w14:paraId="12A6CE38" w14:textId="77777777" w:rsidR="004944D8" w:rsidRDefault="004944D8">
      <w:pPr>
        <w:widowControl w:val="0"/>
        <w:tabs>
          <w:tab w:val="left" w:pos="90"/>
        </w:tabs>
        <w:rPr>
          <w:b/>
          <w:snapToGrid w:val="0"/>
          <w:color w:val="000080"/>
          <w:u w:val="single"/>
        </w:rPr>
      </w:pPr>
    </w:p>
    <w:p w14:paraId="2441F577" w14:textId="77777777" w:rsidR="004944D8" w:rsidRDefault="004944D8">
      <w:pPr>
        <w:widowControl w:val="0"/>
        <w:tabs>
          <w:tab w:val="left" w:pos="90"/>
        </w:tabs>
        <w:rPr>
          <w:b/>
          <w:snapToGrid w:val="0"/>
          <w:color w:val="000080"/>
          <w:u w:val="single"/>
        </w:rPr>
      </w:pPr>
      <w:r>
        <w:rPr>
          <w:b/>
          <w:snapToGrid w:val="0"/>
          <w:color w:val="000080"/>
          <w:u w:val="single"/>
        </w:rPr>
        <w:t xml:space="preserve">NAPOLI - CONSOLATO GENERALE </w:t>
      </w:r>
    </w:p>
    <w:p w14:paraId="117295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CD388B">
        <w:rPr>
          <w:snapToGrid w:val="0"/>
          <w:color w:val="000000"/>
        </w:rPr>
        <w:t>Agostino Depretis</w:t>
      </w:r>
      <w:r>
        <w:rPr>
          <w:snapToGrid w:val="0"/>
          <w:color w:val="000000"/>
        </w:rPr>
        <w:t>, 1</w:t>
      </w:r>
      <w:r w:rsidR="00CD388B">
        <w:rPr>
          <w:snapToGrid w:val="0"/>
          <w:color w:val="000000"/>
        </w:rPr>
        <w:t xml:space="preserve">02 </w:t>
      </w:r>
      <w:proofErr w:type="spellStart"/>
      <w:r w:rsidR="00CD388B">
        <w:rPr>
          <w:snapToGrid w:val="0"/>
          <w:color w:val="000000"/>
        </w:rPr>
        <w:t>int</w:t>
      </w:r>
      <w:proofErr w:type="spellEnd"/>
      <w:r w:rsidR="00CD388B">
        <w:rPr>
          <w:snapToGrid w:val="0"/>
          <w:color w:val="000000"/>
        </w:rPr>
        <w:t>. 13</w:t>
      </w:r>
      <w:r>
        <w:rPr>
          <w:snapToGrid w:val="0"/>
          <w:color w:val="000000"/>
        </w:rPr>
        <w:t xml:space="preserve"> - 8013</w:t>
      </w:r>
      <w:r w:rsidR="00CD388B">
        <w:rPr>
          <w:snapToGrid w:val="0"/>
          <w:color w:val="000000"/>
        </w:rPr>
        <w:t>3</w:t>
      </w:r>
      <w:r>
        <w:rPr>
          <w:snapToGrid w:val="0"/>
          <w:color w:val="000000"/>
        </w:rPr>
        <w:t xml:space="preserve"> Napoli </w:t>
      </w:r>
    </w:p>
    <w:p w14:paraId="73E8819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0817640550 - Fax 0817640207  </w:t>
      </w:r>
    </w:p>
    <w:p w14:paraId="39C0E56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consulvene.nap@tin.it</w:t>
      </w:r>
    </w:p>
    <w:p w14:paraId="382CC4EE"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Puglia, Calabria, Basilicata, Sicilia        </w:t>
      </w:r>
    </w:p>
    <w:p w14:paraId="288BC09E" w14:textId="77777777" w:rsidR="004944D8" w:rsidRDefault="004944D8">
      <w:pPr>
        <w:widowControl w:val="0"/>
        <w:tabs>
          <w:tab w:val="left" w:pos="90"/>
        </w:tabs>
        <w:rPr>
          <w:snapToGrid w:val="0"/>
          <w:color w:val="000000"/>
        </w:rPr>
      </w:pPr>
    </w:p>
    <w:p w14:paraId="1469454B" w14:textId="77777777" w:rsidR="00532445" w:rsidRDefault="00532445">
      <w:pPr>
        <w:widowControl w:val="0"/>
        <w:tabs>
          <w:tab w:val="left" w:pos="90"/>
        </w:tabs>
        <w:rPr>
          <w:snapToGrid w:val="0"/>
          <w:color w:val="000000"/>
        </w:rPr>
      </w:pPr>
      <w:r>
        <w:rPr>
          <w:snapToGrid w:val="0"/>
          <w:color w:val="000000"/>
        </w:rPr>
        <w:t xml:space="preserve">Signora </w:t>
      </w:r>
      <w:r w:rsidRPr="00532445">
        <w:rPr>
          <w:snapToGrid w:val="0"/>
          <w:color w:val="000000"/>
        </w:rPr>
        <w:t>ESQU</w:t>
      </w:r>
      <w:r w:rsidR="00991DB2">
        <w:rPr>
          <w:snapToGrid w:val="0"/>
          <w:color w:val="000000"/>
        </w:rPr>
        <w:t>Í</w:t>
      </w:r>
      <w:r w:rsidRPr="00532445">
        <w:rPr>
          <w:snapToGrid w:val="0"/>
          <w:color w:val="000000"/>
        </w:rPr>
        <w:t>A ALEJANDRA</w:t>
      </w:r>
      <w:r>
        <w:rPr>
          <w:snapToGrid w:val="0"/>
          <w:color w:val="000000"/>
        </w:rPr>
        <w:t xml:space="preserve"> </w:t>
      </w:r>
      <w:r w:rsidRPr="00532445">
        <w:rPr>
          <w:snapToGrid w:val="0"/>
          <w:color w:val="000000"/>
        </w:rPr>
        <w:t>RUBIN DE CELIS NU</w:t>
      </w:r>
      <w:r w:rsidR="00991DB2">
        <w:rPr>
          <w:snapToGrid w:val="0"/>
          <w:color w:val="000000"/>
        </w:rPr>
        <w:t>Ñ</w:t>
      </w:r>
      <w:r w:rsidRPr="00532445">
        <w:rPr>
          <w:snapToGrid w:val="0"/>
          <w:color w:val="000000"/>
        </w:rPr>
        <w:t>EZ</w:t>
      </w:r>
      <w:r>
        <w:rPr>
          <w:snapToGrid w:val="0"/>
          <w:color w:val="000000"/>
        </w:rPr>
        <w:t>, Console Generale Aggiunto (7 gennaio 2019)</w:t>
      </w:r>
    </w:p>
    <w:p w14:paraId="25940432" w14:textId="77777777" w:rsidR="00230F7F" w:rsidRPr="0011567A" w:rsidRDefault="00230F7F" w:rsidP="00230F7F">
      <w:pPr>
        <w:widowControl w:val="0"/>
        <w:tabs>
          <w:tab w:val="left" w:pos="90"/>
        </w:tabs>
        <w:rPr>
          <w:lang w:val="fr-FR"/>
        </w:rPr>
      </w:pPr>
      <w:proofErr w:type="spellStart"/>
      <w:r w:rsidRPr="0011567A">
        <w:rPr>
          <w:lang w:val="fr-FR"/>
        </w:rPr>
        <w:t>Signor</w:t>
      </w:r>
      <w:proofErr w:type="spellEnd"/>
      <w:r w:rsidRPr="0011567A">
        <w:rPr>
          <w:lang w:val="fr-FR"/>
        </w:rPr>
        <w:t xml:space="preserve"> JAVIER JOSE GOMEZ BETANCOURT, </w:t>
      </w:r>
      <w:r w:rsidR="00906765" w:rsidRPr="0011567A">
        <w:rPr>
          <w:lang w:val="fr-FR"/>
        </w:rPr>
        <w:t>Console</w:t>
      </w:r>
      <w:r w:rsidRPr="0011567A">
        <w:rPr>
          <w:lang w:val="fr-FR"/>
        </w:rPr>
        <w:t>, (</w:t>
      </w:r>
      <w:r w:rsidR="00906765" w:rsidRPr="0011567A">
        <w:rPr>
          <w:lang w:val="fr-FR"/>
        </w:rPr>
        <w:t xml:space="preserve">15 </w:t>
      </w:r>
      <w:proofErr w:type="spellStart"/>
      <w:r w:rsidR="00906765" w:rsidRPr="0011567A">
        <w:rPr>
          <w:lang w:val="fr-FR"/>
        </w:rPr>
        <w:t>febbraio</w:t>
      </w:r>
      <w:proofErr w:type="spellEnd"/>
      <w:r w:rsidR="00906765" w:rsidRPr="0011567A">
        <w:rPr>
          <w:lang w:val="fr-FR"/>
        </w:rPr>
        <w:t xml:space="preserve"> 2022</w:t>
      </w:r>
      <w:r w:rsidRPr="0011567A">
        <w:rPr>
          <w:lang w:val="fr-FR"/>
        </w:rPr>
        <w:t>)</w:t>
      </w:r>
    </w:p>
    <w:p w14:paraId="3A71C39D" w14:textId="77777777" w:rsidR="004944D8" w:rsidRPr="0011567A" w:rsidRDefault="004944D8">
      <w:pPr>
        <w:widowControl w:val="0"/>
        <w:tabs>
          <w:tab w:val="left" w:pos="2321"/>
        </w:tabs>
        <w:rPr>
          <w:snapToGrid w:val="0"/>
          <w:color w:val="000000"/>
          <w:sz w:val="23"/>
          <w:lang w:val="fr-FR"/>
        </w:rPr>
      </w:pPr>
    </w:p>
    <w:p w14:paraId="396A2285" w14:textId="77777777" w:rsidR="004944D8" w:rsidRPr="0011567A" w:rsidRDefault="004944D8">
      <w:pPr>
        <w:widowControl w:val="0"/>
        <w:tabs>
          <w:tab w:val="left" w:pos="90"/>
        </w:tabs>
        <w:spacing w:before="23"/>
        <w:rPr>
          <w:snapToGrid w:val="0"/>
          <w:color w:val="000000"/>
          <w:lang w:val="fr-FR"/>
        </w:rPr>
      </w:pPr>
    </w:p>
    <w:p w14:paraId="37BB22E8" w14:textId="77777777" w:rsidR="004944D8" w:rsidRPr="0011567A" w:rsidRDefault="004944D8">
      <w:pPr>
        <w:widowControl w:val="0"/>
        <w:tabs>
          <w:tab w:val="left" w:pos="90"/>
        </w:tabs>
        <w:jc w:val="right"/>
        <w:rPr>
          <w:b/>
          <w:snapToGrid w:val="0"/>
          <w:color w:val="000000"/>
          <w:sz w:val="16"/>
          <w:lang w:val="fr-FR"/>
        </w:rPr>
      </w:pPr>
    </w:p>
    <w:p w14:paraId="2136E8E9" w14:textId="77777777" w:rsidR="004944D8" w:rsidRDefault="004944D8">
      <w:pPr>
        <w:widowControl w:val="0"/>
        <w:tabs>
          <w:tab w:val="left" w:pos="90"/>
        </w:tabs>
        <w:jc w:val="right"/>
        <w:rPr>
          <w:b/>
          <w:snapToGrid w:val="0"/>
          <w:color w:val="000000"/>
        </w:rPr>
      </w:pPr>
      <w:r w:rsidRPr="0044657F">
        <w:rPr>
          <w:b/>
          <w:snapToGrid w:val="0"/>
          <w:color w:val="000000"/>
          <w:sz w:val="16"/>
        </w:rPr>
        <w:br w:type="page"/>
      </w:r>
      <w:r>
        <w:rPr>
          <w:b/>
          <w:snapToGrid w:val="0"/>
          <w:color w:val="000000"/>
          <w:sz w:val="16"/>
        </w:rPr>
        <w:t>VIETNAM</w:t>
      </w:r>
    </w:p>
    <w:p w14:paraId="52920930" w14:textId="77777777" w:rsidR="004944D8" w:rsidRDefault="004944D8">
      <w:pPr>
        <w:pStyle w:val="Pidipagina"/>
        <w:widowControl w:val="0"/>
        <w:tabs>
          <w:tab w:val="clear" w:pos="4819"/>
          <w:tab w:val="clear" w:pos="9638"/>
          <w:tab w:val="left" w:pos="90"/>
        </w:tabs>
        <w:spacing w:before="60"/>
        <w:rPr>
          <w:snapToGrid w:val="0"/>
          <w:color w:val="000080"/>
          <w:sz w:val="26"/>
        </w:rPr>
      </w:pPr>
    </w:p>
    <w:p w14:paraId="47774869"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2784" behindDoc="0" locked="0" layoutInCell="1" allowOverlap="1" wp14:anchorId="025D83B4" wp14:editId="58924464">
            <wp:simplePos x="0" y="0"/>
            <wp:positionH relativeFrom="column">
              <wp:posOffset>5686425</wp:posOffset>
            </wp:positionH>
            <wp:positionV relativeFrom="paragraph">
              <wp:posOffset>635</wp:posOffset>
            </wp:positionV>
            <wp:extent cx="702310" cy="467995"/>
            <wp:effectExtent l="19050" t="19050" r="2540" b="8255"/>
            <wp:wrapNone/>
            <wp:docPr id="254" name="Immagin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0"/>
                    <pic:cNvPicPr>
                      <a:picLocks noChangeAspect="1" noChangeArrowheads="1"/>
                    </pic:cNvPicPr>
                  </pic:nvPicPr>
                  <pic:blipFill>
                    <a:blip r:embed="rId56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VIETNAM</w:t>
      </w:r>
    </w:p>
    <w:p w14:paraId="4621B30B" w14:textId="77777777" w:rsidR="004944D8" w:rsidRDefault="004944D8">
      <w:pPr>
        <w:widowControl w:val="0"/>
        <w:tabs>
          <w:tab w:val="left" w:pos="90"/>
        </w:tabs>
        <w:rPr>
          <w:b/>
          <w:snapToGrid w:val="0"/>
          <w:color w:val="000080"/>
          <w:sz w:val="28"/>
        </w:rPr>
      </w:pPr>
      <w:r>
        <w:rPr>
          <w:b/>
          <w:snapToGrid w:val="0"/>
          <w:color w:val="000080"/>
          <w:sz w:val="22"/>
        </w:rPr>
        <w:t xml:space="preserve">Repubblica Socialista del                              </w:t>
      </w:r>
    </w:p>
    <w:p w14:paraId="15DE911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6715FB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 settembre</w:t>
      </w:r>
    </w:p>
    <w:p w14:paraId="167113E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B15F990" w14:textId="77777777" w:rsidR="004E1A55" w:rsidRDefault="004944D8" w:rsidP="004E1A55">
      <w:pPr>
        <w:widowControl w:val="0"/>
        <w:tabs>
          <w:tab w:val="left" w:pos="90"/>
          <w:tab w:val="left" w:pos="2711"/>
        </w:tabs>
        <w:spacing w:before="389"/>
        <w:rPr>
          <w:snapToGrid w:val="0"/>
          <w:color w:val="000000"/>
          <w:sz w:val="26"/>
        </w:rPr>
      </w:pPr>
      <w:r>
        <w:rPr>
          <w:b/>
          <w:snapToGrid w:val="0"/>
          <w:color w:val="000000"/>
        </w:rPr>
        <w:t>Indirizzo</w:t>
      </w:r>
      <w:r w:rsidR="004A72AE">
        <w:rPr>
          <w:b/>
          <w:snapToGrid w:val="0"/>
          <w:color w:val="000000"/>
        </w:rPr>
        <w:t xml:space="preserve">                              </w:t>
      </w:r>
      <w:r w:rsidR="004E1A55">
        <w:rPr>
          <w:snapToGrid w:val="0"/>
          <w:color w:val="000000"/>
        </w:rPr>
        <w:t xml:space="preserve">Via di Bravetta, 156-158 – 00164 Roma </w:t>
      </w:r>
    </w:p>
    <w:p w14:paraId="6513BEF6" w14:textId="77777777" w:rsidR="004E1A55" w:rsidRDefault="004E1A55" w:rsidP="004E1A55">
      <w:pPr>
        <w:widowControl w:val="0"/>
        <w:tabs>
          <w:tab w:val="left" w:pos="90"/>
          <w:tab w:val="left" w:pos="2711"/>
        </w:tabs>
        <w:rPr>
          <w:snapToGrid w:val="0"/>
          <w:color w:val="000000"/>
        </w:rPr>
      </w:pPr>
      <w:r>
        <w:rPr>
          <w:snapToGrid w:val="0"/>
        </w:rPr>
        <w:t xml:space="preserve">                                              Tel. </w:t>
      </w:r>
      <w:r>
        <w:rPr>
          <w:snapToGrid w:val="0"/>
          <w:color w:val="000000"/>
        </w:rPr>
        <w:t xml:space="preserve">0666160726 - 0666166157 –Fax 0666157520 </w:t>
      </w:r>
    </w:p>
    <w:p w14:paraId="4191BF4E" w14:textId="77777777" w:rsidR="004E1A55" w:rsidRDefault="004E1A55" w:rsidP="004E1A55">
      <w:pPr>
        <w:widowControl w:val="0"/>
        <w:tabs>
          <w:tab w:val="left" w:pos="90"/>
          <w:tab w:val="left" w:pos="2711"/>
        </w:tabs>
        <w:rPr>
          <w:snapToGrid w:val="0"/>
          <w:color w:val="000000"/>
          <w:sz w:val="23"/>
        </w:rPr>
      </w:pPr>
      <w:r>
        <w:rPr>
          <w:snapToGrid w:val="0"/>
          <w:color w:val="000000"/>
        </w:rPr>
        <w:tab/>
      </w:r>
      <w:r w:rsidR="004A72AE">
        <w:rPr>
          <w:snapToGrid w:val="0"/>
          <w:color w:val="000000"/>
        </w:rPr>
        <w:t xml:space="preserve">                                            </w:t>
      </w:r>
      <w:r w:rsidR="00A72E54">
        <w:rPr>
          <w:snapToGrid w:val="0"/>
          <w:color w:val="000000"/>
        </w:rPr>
        <w:t>E</w:t>
      </w:r>
      <w:r>
        <w:rPr>
          <w:snapToGrid w:val="0"/>
          <w:color w:val="000000"/>
        </w:rPr>
        <w:t>-mail vietnam@vnembassy.it</w:t>
      </w:r>
    </w:p>
    <w:p w14:paraId="0F64E84F" w14:textId="77777777" w:rsidR="004A72AE" w:rsidRDefault="004944D8" w:rsidP="007E225C">
      <w:pPr>
        <w:widowControl w:val="0"/>
        <w:tabs>
          <w:tab w:val="left" w:pos="90"/>
          <w:tab w:val="left" w:pos="2321"/>
        </w:tabs>
        <w:spacing w:before="40"/>
        <w:rPr>
          <w:snapToGrid w:val="0"/>
          <w:color w:val="000000"/>
          <w:sz w:val="23"/>
        </w:rPr>
      </w:pPr>
      <w:r>
        <w:rPr>
          <w:b/>
          <w:snapToGrid w:val="0"/>
          <w:color w:val="000000"/>
        </w:rPr>
        <w:t>Circoscrizione</w:t>
      </w:r>
      <w:r w:rsidR="004A72AE">
        <w:rPr>
          <w:b/>
          <w:snapToGrid w:val="0"/>
          <w:color w:val="000000"/>
        </w:rPr>
        <w:tab/>
      </w:r>
      <w:r w:rsidR="004A72AE">
        <w:rPr>
          <w:snapToGrid w:val="0"/>
          <w:color w:val="000000"/>
        </w:rPr>
        <w:t xml:space="preserve">Tutto il territorio della Repubblica Italiana </w:t>
      </w:r>
    </w:p>
    <w:p w14:paraId="2D30D16D" w14:textId="77777777" w:rsidR="004944D8" w:rsidRDefault="004944D8">
      <w:pPr>
        <w:widowControl w:val="0"/>
        <w:tabs>
          <w:tab w:val="left" w:pos="90"/>
        </w:tabs>
        <w:spacing w:before="40"/>
        <w:rPr>
          <w:b/>
          <w:snapToGrid w:val="0"/>
          <w:color w:val="000000"/>
        </w:rPr>
      </w:pPr>
    </w:p>
    <w:p w14:paraId="44DF1B50" w14:textId="77777777" w:rsidR="00077568" w:rsidRDefault="00077568">
      <w:pPr>
        <w:widowControl w:val="0"/>
        <w:tabs>
          <w:tab w:val="left" w:pos="90"/>
        </w:tabs>
      </w:pPr>
    </w:p>
    <w:p w14:paraId="3E27A84D" w14:textId="77777777" w:rsidR="00077568" w:rsidRPr="00077568" w:rsidRDefault="00077568">
      <w:pPr>
        <w:widowControl w:val="0"/>
        <w:tabs>
          <w:tab w:val="left" w:pos="90"/>
        </w:tabs>
        <w:rPr>
          <w:snapToGrid w:val="0"/>
          <w:color w:val="000000"/>
        </w:rPr>
      </w:pPr>
    </w:p>
    <w:p w14:paraId="12705C74" w14:textId="77777777" w:rsidR="004944D8" w:rsidRDefault="004944D8" w:rsidP="008431E3">
      <w:pPr>
        <w:widowControl w:val="0"/>
        <w:tabs>
          <w:tab w:val="left" w:pos="90"/>
        </w:tabs>
        <w:rPr>
          <w:snapToGrid w:val="0"/>
          <w:color w:val="000000"/>
        </w:rPr>
      </w:pPr>
    </w:p>
    <w:p w14:paraId="7B9796BE" w14:textId="77777777" w:rsidR="008431E3" w:rsidRDefault="008431E3" w:rsidP="008431E3">
      <w:pPr>
        <w:widowControl w:val="0"/>
        <w:tabs>
          <w:tab w:val="left" w:pos="90"/>
        </w:tabs>
        <w:spacing w:before="23"/>
        <w:rPr>
          <w:b/>
          <w:snapToGrid w:val="0"/>
          <w:color w:val="000080"/>
          <w:sz w:val="26"/>
          <w:u w:val="single"/>
        </w:rPr>
      </w:pPr>
      <w:r>
        <w:rPr>
          <w:b/>
          <w:snapToGrid w:val="0"/>
          <w:color w:val="000080"/>
          <w:u w:val="single"/>
        </w:rPr>
        <w:t xml:space="preserve">NAPOLI - CONSOLATO ONORARIO            </w:t>
      </w:r>
    </w:p>
    <w:p w14:paraId="017EF79B" w14:textId="77777777" w:rsidR="00790217" w:rsidRDefault="00790217" w:rsidP="0079021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Corso Umberto I</w:t>
      </w:r>
      <w:r>
        <w:rPr>
          <w:snapToGrid w:val="0"/>
          <w:color w:val="000000"/>
        </w:rPr>
        <w:t xml:space="preserve">, 154 - 80138 Napoli </w:t>
      </w:r>
    </w:p>
    <w:p w14:paraId="7EED9D18" w14:textId="77777777" w:rsidR="00790217" w:rsidRDefault="00790217" w:rsidP="0079021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335285412  </w:t>
      </w:r>
    </w:p>
    <w:p w14:paraId="7CB08CDD" w14:textId="77777777" w:rsidR="00790217" w:rsidRDefault="00790217" w:rsidP="00790217">
      <w:pPr>
        <w:widowControl w:val="0"/>
        <w:tabs>
          <w:tab w:val="left" w:pos="90"/>
          <w:tab w:val="left" w:pos="2711"/>
        </w:tabs>
        <w:rPr>
          <w:snapToGrid w:val="0"/>
          <w:color w:val="000000"/>
          <w:sz w:val="23"/>
        </w:rPr>
      </w:pPr>
      <w:r>
        <w:rPr>
          <w:snapToGrid w:val="0"/>
          <w:color w:val="000000"/>
        </w:rPr>
        <w:tab/>
        <w:t xml:space="preserve">                                             E-mail info@consolatovietnam.com</w:t>
      </w:r>
    </w:p>
    <w:p w14:paraId="1C18FC4A" w14:textId="77777777" w:rsidR="00790217" w:rsidRDefault="00790217" w:rsidP="0079021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8431E3">
        <w:rPr>
          <w:snapToGrid w:val="0"/>
        </w:rPr>
        <w:t>Campania</w:t>
      </w:r>
    </w:p>
    <w:p w14:paraId="05935C0F" w14:textId="77777777" w:rsidR="00790217" w:rsidRDefault="00790217" w:rsidP="00790217">
      <w:pPr>
        <w:widowControl w:val="0"/>
        <w:tabs>
          <w:tab w:val="left" w:pos="2321"/>
        </w:tabs>
        <w:rPr>
          <w:snapToGrid w:val="0"/>
          <w:color w:val="000000"/>
          <w:sz w:val="23"/>
        </w:rPr>
      </w:pPr>
    </w:p>
    <w:p w14:paraId="013F4F45" w14:textId="77777777" w:rsidR="00790217" w:rsidRDefault="00790217" w:rsidP="00790217">
      <w:pPr>
        <w:widowControl w:val="0"/>
        <w:tabs>
          <w:tab w:val="left" w:pos="90"/>
        </w:tabs>
        <w:spacing w:before="23"/>
        <w:rPr>
          <w:snapToGrid w:val="0"/>
          <w:color w:val="000000"/>
        </w:rPr>
      </w:pPr>
      <w:r>
        <w:rPr>
          <w:snapToGrid w:val="0"/>
          <w:color w:val="000000"/>
        </w:rPr>
        <w:t>Signor SILVIO VECCHIONE, Console Onorario (Rinnovo exequatur 8 giugno 2023 – 11 gennaio 2026)</w:t>
      </w:r>
    </w:p>
    <w:p w14:paraId="74D0B6CC" w14:textId="77777777" w:rsidR="008431E3" w:rsidRDefault="008431E3" w:rsidP="008431E3">
      <w:pPr>
        <w:widowControl w:val="0"/>
        <w:tabs>
          <w:tab w:val="left" w:pos="90"/>
        </w:tabs>
        <w:rPr>
          <w:snapToGrid w:val="0"/>
          <w:color w:val="000000"/>
        </w:rPr>
      </w:pPr>
    </w:p>
    <w:p w14:paraId="06019AD0" w14:textId="77777777" w:rsidR="008431E3" w:rsidRDefault="008431E3" w:rsidP="008431E3">
      <w:pPr>
        <w:widowControl w:val="0"/>
        <w:tabs>
          <w:tab w:val="left" w:pos="90"/>
        </w:tabs>
        <w:rPr>
          <w:snapToGrid w:val="0"/>
          <w:color w:val="000000"/>
        </w:rPr>
      </w:pPr>
    </w:p>
    <w:p w14:paraId="069CCF65" w14:textId="77777777" w:rsidR="00A72E54" w:rsidRDefault="00A72E54" w:rsidP="00A72E54">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48CD0126" w14:textId="77777777" w:rsidR="00A72E54" w:rsidRDefault="00A72E54" w:rsidP="00A72E5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w:t>
      </w:r>
      <w:r>
        <w:rPr>
          <w:rFonts w:ascii="MS Sans Serif" w:hAnsi="MS Sans Serif"/>
          <w:snapToGrid w:val="0"/>
          <w:sz w:val="24"/>
        </w:rPr>
        <w:t xml:space="preserve"> </w:t>
      </w:r>
      <w:r w:rsidRPr="00A72E54">
        <w:rPr>
          <w:snapToGrid w:val="0"/>
        </w:rPr>
        <w:t>Federico Campana</w:t>
      </w:r>
      <w:r>
        <w:rPr>
          <w:snapToGrid w:val="0"/>
          <w:color w:val="000000"/>
        </w:rPr>
        <w:t xml:space="preserve">, 24 - 10125 Torino </w:t>
      </w:r>
    </w:p>
    <w:p w14:paraId="7BB1F621" w14:textId="77777777" w:rsidR="00A72E54" w:rsidRDefault="00A72E54" w:rsidP="00A72E5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011655166 - Telex 0116686336  </w:t>
      </w:r>
    </w:p>
    <w:p w14:paraId="753C3C55" w14:textId="77777777" w:rsidR="00A72E54" w:rsidRDefault="00A72E54" w:rsidP="00A72E54">
      <w:pPr>
        <w:widowControl w:val="0"/>
        <w:tabs>
          <w:tab w:val="left" w:pos="90"/>
          <w:tab w:val="left" w:pos="2711"/>
        </w:tabs>
        <w:rPr>
          <w:snapToGrid w:val="0"/>
          <w:color w:val="000000"/>
          <w:sz w:val="23"/>
        </w:rPr>
      </w:pPr>
      <w:r>
        <w:rPr>
          <w:snapToGrid w:val="0"/>
          <w:color w:val="000000"/>
        </w:rPr>
        <w:tab/>
        <w:t xml:space="preserve">                                             E-mail centrostudi.vietnamiti@arpnet.it</w:t>
      </w:r>
    </w:p>
    <w:p w14:paraId="22E37BE5" w14:textId="77777777" w:rsidR="00A72E54" w:rsidRDefault="00A72E54" w:rsidP="00A72E5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Liguria e Piemonte</w:t>
      </w:r>
      <w:r>
        <w:rPr>
          <w:snapToGrid w:val="0"/>
          <w:color w:val="000000"/>
        </w:rPr>
        <w:t xml:space="preserve">                    </w:t>
      </w:r>
    </w:p>
    <w:p w14:paraId="0C14D324" w14:textId="77777777" w:rsidR="00A72E54" w:rsidRDefault="00A72E54" w:rsidP="00A72E5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5F4C27B" w14:textId="77777777" w:rsidR="00A72E54" w:rsidRDefault="00A72E54" w:rsidP="00A72E54">
      <w:pPr>
        <w:widowControl w:val="0"/>
        <w:tabs>
          <w:tab w:val="left" w:pos="90"/>
        </w:tabs>
        <w:spacing w:before="23"/>
        <w:rPr>
          <w:snapToGrid w:val="0"/>
          <w:color w:val="000000"/>
        </w:rPr>
      </w:pPr>
      <w:r>
        <w:rPr>
          <w:snapToGrid w:val="0"/>
          <w:color w:val="000000"/>
        </w:rPr>
        <w:t>Signora SANDRA SCAGLIOTTI, Console Onorario (</w:t>
      </w:r>
      <w:r w:rsidR="005D7FB5">
        <w:rPr>
          <w:snapToGrid w:val="0"/>
          <w:color w:val="000000"/>
        </w:rPr>
        <w:t>Rinnovo e</w:t>
      </w:r>
      <w:r>
        <w:rPr>
          <w:snapToGrid w:val="0"/>
          <w:color w:val="000000"/>
        </w:rPr>
        <w:t xml:space="preserve">xequatur </w:t>
      </w:r>
      <w:r w:rsidR="0083451E">
        <w:rPr>
          <w:snapToGrid w:val="0"/>
          <w:color w:val="000000"/>
        </w:rPr>
        <w:t>3 maggio 2023</w:t>
      </w:r>
      <w:r w:rsidR="004E3AA5">
        <w:rPr>
          <w:snapToGrid w:val="0"/>
          <w:color w:val="000000"/>
        </w:rPr>
        <w:t xml:space="preserve"> – </w:t>
      </w:r>
      <w:r w:rsidR="0083451E">
        <w:rPr>
          <w:snapToGrid w:val="0"/>
          <w:color w:val="000000"/>
        </w:rPr>
        <w:t>24</w:t>
      </w:r>
      <w:r w:rsidR="00433A63">
        <w:rPr>
          <w:snapToGrid w:val="0"/>
          <w:color w:val="000000"/>
        </w:rPr>
        <w:t xml:space="preserve"> </w:t>
      </w:r>
      <w:r w:rsidR="0083451E">
        <w:rPr>
          <w:snapToGrid w:val="0"/>
          <w:color w:val="000000"/>
        </w:rPr>
        <w:t>aprile 2025</w:t>
      </w:r>
      <w:r>
        <w:rPr>
          <w:snapToGrid w:val="0"/>
          <w:color w:val="000000"/>
        </w:rPr>
        <w:t>)</w:t>
      </w:r>
    </w:p>
    <w:p w14:paraId="69D59736" w14:textId="77777777" w:rsidR="00A72E54" w:rsidRDefault="00A72E54" w:rsidP="00A72E54">
      <w:pPr>
        <w:widowControl w:val="0"/>
        <w:tabs>
          <w:tab w:val="left" w:pos="90"/>
        </w:tabs>
        <w:spacing w:before="23"/>
        <w:rPr>
          <w:snapToGrid w:val="0"/>
          <w:color w:val="000000"/>
        </w:rPr>
      </w:pPr>
    </w:p>
    <w:p w14:paraId="4216EB1A" w14:textId="77777777" w:rsidR="004944D8" w:rsidRDefault="004944D8" w:rsidP="00A72E54">
      <w:pPr>
        <w:widowControl w:val="0"/>
        <w:tabs>
          <w:tab w:val="left" w:pos="90"/>
        </w:tabs>
        <w:rPr>
          <w:snapToGrid w:val="0"/>
          <w:color w:val="000000"/>
        </w:rPr>
      </w:pPr>
    </w:p>
    <w:p w14:paraId="04462149" w14:textId="77777777" w:rsidR="004944D8" w:rsidRDefault="004944D8">
      <w:pPr>
        <w:widowControl w:val="0"/>
        <w:tabs>
          <w:tab w:val="left" w:pos="90"/>
        </w:tabs>
        <w:jc w:val="center"/>
        <w:rPr>
          <w:snapToGrid w:val="0"/>
          <w:color w:val="000000"/>
        </w:rPr>
      </w:pPr>
    </w:p>
    <w:p w14:paraId="1177A306" w14:textId="77777777" w:rsidR="004944D8" w:rsidRDefault="004944D8">
      <w:pPr>
        <w:widowControl w:val="0"/>
        <w:tabs>
          <w:tab w:val="left" w:pos="90"/>
        </w:tabs>
        <w:jc w:val="center"/>
        <w:rPr>
          <w:snapToGrid w:val="0"/>
          <w:color w:val="000000"/>
        </w:rPr>
      </w:pPr>
    </w:p>
    <w:p w14:paraId="35B5C4D1" w14:textId="77777777" w:rsidR="004944D8" w:rsidRDefault="004944D8">
      <w:pPr>
        <w:widowControl w:val="0"/>
        <w:tabs>
          <w:tab w:val="left" w:pos="90"/>
        </w:tabs>
        <w:jc w:val="center"/>
        <w:rPr>
          <w:snapToGrid w:val="0"/>
          <w:color w:val="000000"/>
        </w:rPr>
      </w:pPr>
    </w:p>
    <w:p w14:paraId="194C6324" w14:textId="77777777" w:rsidR="004944D8" w:rsidRDefault="004944D8">
      <w:pPr>
        <w:widowControl w:val="0"/>
        <w:tabs>
          <w:tab w:val="left" w:pos="90"/>
        </w:tabs>
        <w:jc w:val="center"/>
        <w:rPr>
          <w:snapToGrid w:val="0"/>
          <w:color w:val="000000"/>
        </w:rPr>
      </w:pPr>
    </w:p>
    <w:p w14:paraId="22840E0F" w14:textId="77777777" w:rsidR="004944D8" w:rsidRDefault="004944D8">
      <w:pPr>
        <w:widowControl w:val="0"/>
        <w:tabs>
          <w:tab w:val="left" w:pos="90"/>
        </w:tabs>
        <w:jc w:val="center"/>
        <w:rPr>
          <w:snapToGrid w:val="0"/>
          <w:color w:val="000000"/>
        </w:rPr>
      </w:pPr>
    </w:p>
    <w:p w14:paraId="3F1C0ED8" w14:textId="77777777" w:rsidR="004944D8" w:rsidRDefault="004944D8">
      <w:pPr>
        <w:widowControl w:val="0"/>
        <w:tabs>
          <w:tab w:val="left" w:pos="90"/>
        </w:tabs>
        <w:jc w:val="center"/>
        <w:rPr>
          <w:snapToGrid w:val="0"/>
          <w:color w:val="000000"/>
        </w:rPr>
      </w:pPr>
    </w:p>
    <w:p w14:paraId="3272538E" w14:textId="77777777" w:rsidR="004944D8" w:rsidRDefault="004944D8">
      <w:pPr>
        <w:widowControl w:val="0"/>
        <w:tabs>
          <w:tab w:val="left" w:pos="90"/>
        </w:tabs>
        <w:jc w:val="center"/>
        <w:rPr>
          <w:snapToGrid w:val="0"/>
          <w:color w:val="000000"/>
        </w:rPr>
      </w:pPr>
    </w:p>
    <w:p w14:paraId="66FC3551" w14:textId="77777777" w:rsidR="004944D8" w:rsidRDefault="004944D8">
      <w:pPr>
        <w:widowControl w:val="0"/>
        <w:tabs>
          <w:tab w:val="left" w:pos="90"/>
        </w:tabs>
        <w:jc w:val="center"/>
        <w:rPr>
          <w:snapToGrid w:val="0"/>
          <w:color w:val="000000"/>
        </w:rPr>
      </w:pPr>
    </w:p>
    <w:p w14:paraId="7496503F" w14:textId="77777777" w:rsidR="004944D8" w:rsidRDefault="004944D8">
      <w:pPr>
        <w:widowControl w:val="0"/>
        <w:tabs>
          <w:tab w:val="left" w:pos="90"/>
        </w:tabs>
        <w:jc w:val="center"/>
        <w:rPr>
          <w:snapToGrid w:val="0"/>
          <w:color w:val="000000"/>
        </w:rPr>
      </w:pPr>
    </w:p>
    <w:p w14:paraId="45916956" w14:textId="77777777" w:rsidR="004944D8" w:rsidRDefault="004944D8">
      <w:pPr>
        <w:widowControl w:val="0"/>
        <w:tabs>
          <w:tab w:val="left" w:pos="90"/>
        </w:tabs>
        <w:jc w:val="center"/>
        <w:rPr>
          <w:snapToGrid w:val="0"/>
          <w:color w:val="000000"/>
        </w:rPr>
      </w:pPr>
    </w:p>
    <w:p w14:paraId="7682EA2C" w14:textId="77777777" w:rsidR="004944D8" w:rsidRDefault="004944D8">
      <w:pPr>
        <w:widowControl w:val="0"/>
        <w:tabs>
          <w:tab w:val="left" w:pos="90"/>
        </w:tabs>
        <w:jc w:val="center"/>
        <w:rPr>
          <w:snapToGrid w:val="0"/>
          <w:color w:val="000000"/>
        </w:rPr>
      </w:pPr>
    </w:p>
    <w:p w14:paraId="175E8356" w14:textId="77777777" w:rsidR="004944D8" w:rsidRDefault="004944D8">
      <w:pPr>
        <w:widowControl w:val="0"/>
        <w:tabs>
          <w:tab w:val="left" w:pos="90"/>
        </w:tabs>
        <w:jc w:val="center"/>
        <w:rPr>
          <w:snapToGrid w:val="0"/>
          <w:color w:val="000000"/>
        </w:rPr>
      </w:pPr>
    </w:p>
    <w:p w14:paraId="1FE13CB5" w14:textId="77777777" w:rsidR="004944D8" w:rsidRDefault="004944D8">
      <w:pPr>
        <w:widowControl w:val="0"/>
        <w:tabs>
          <w:tab w:val="left" w:pos="90"/>
        </w:tabs>
        <w:jc w:val="center"/>
        <w:rPr>
          <w:snapToGrid w:val="0"/>
          <w:color w:val="000000"/>
        </w:rPr>
      </w:pPr>
    </w:p>
    <w:p w14:paraId="1EE2A3A7" w14:textId="77777777" w:rsidR="004944D8" w:rsidRDefault="004944D8">
      <w:pPr>
        <w:widowControl w:val="0"/>
        <w:tabs>
          <w:tab w:val="left" w:pos="90"/>
        </w:tabs>
        <w:jc w:val="center"/>
        <w:rPr>
          <w:snapToGrid w:val="0"/>
          <w:color w:val="000080"/>
          <w:sz w:val="26"/>
        </w:rPr>
      </w:pPr>
    </w:p>
    <w:p w14:paraId="77AD047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YEMEN</w:t>
      </w:r>
    </w:p>
    <w:p w14:paraId="439188BF" w14:textId="77777777" w:rsidR="004944D8" w:rsidRDefault="004944D8">
      <w:pPr>
        <w:pStyle w:val="Pidipagina"/>
        <w:widowControl w:val="0"/>
        <w:tabs>
          <w:tab w:val="clear" w:pos="4819"/>
          <w:tab w:val="clear" w:pos="9638"/>
          <w:tab w:val="left" w:pos="90"/>
        </w:tabs>
        <w:spacing w:before="60"/>
        <w:rPr>
          <w:snapToGrid w:val="0"/>
          <w:color w:val="000080"/>
          <w:sz w:val="26"/>
        </w:rPr>
      </w:pPr>
    </w:p>
    <w:p w14:paraId="4137EBB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3808" behindDoc="0" locked="0" layoutInCell="1" allowOverlap="1" wp14:anchorId="7E568C6A" wp14:editId="5955B86A">
            <wp:simplePos x="0" y="0"/>
            <wp:positionH relativeFrom="column">
              <wp:posOffset>5844540</wp:posOffset>
            </wp:positionH>
            <wp:positionV relativeFrom="paragraph">
              <wp:posOffset>-12700</wp:posOffset>
            </wp:positionV>
            <wp:extent cx="702310" cy="467995"/>
            <wp:effectExtent l="19050" t="19050" r="2540" b="8255"/>
            <wp:wrapNone/>
            <wp:docPr id="253" name="Immagin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1"/>
                    <pic:cNvPicPr>
                      <a:picLocks noChangeAspect="1" noChangeArrowheads="1"/>
                    </pic:cNvPicPr>
                  </pic:nvPicPr>
                  <pic:blipFill>
                    <a:blip r:embed="rId56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YEMEN  </w:t>
      </w:r>
    </w:p>
    <w:p w14:paraId="195AADA4" w14:textId="77777777" w:rsidR="004944D8" w:rsidRDefault="004944D8">
      <w:pPr>
        <w:widowControl w:val="0"/>
        <w:tabs>
          <w:tab w:val="left" w:pos="90"/>
        </w:tabs>
        <w:rPr>
          <w:b/>
          <w:snapToGrid w:val="0"/>
          <w:color w:val="000080"/>
          <w:sz w:val="28"/>
        </w:rPr>
      </w:pPr>
      <w:r>
        <w:rPr>
          <w:b/>
          <w:snapToGrid w:val="0"/>
          <w:color w:val="000080"/>
          <w:sz w:val="22"/>
        </w:rPr>
        <w:t xml:space="preserve">Repubblica dello      </w:t>
      </w:r>
    </w:p>
    <w:p w14:paraId="46C41E1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CC3CE1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22 maggio</w:t>
      </w:r>
    </w:p>
    <w:p w14:paraId="2EC74CB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ED6A6A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Antonio Bosio, 10 - 00161 Roma </w:t>
      </w:r>
    </w:p>
    <w:p w14:paraId="7BC51C6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06442434299  - Fax 0644234763  </w:t>
      </w:r>
    </w:p>
    <w:p w14:paraId="53DF884A" w14:textId="77777777" w:rsidR="008A18C0" w:rsidRDefault="004944D8" w:rsidP="007E225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5A5663">
        <w:rPr>
          <w:snapToGrid w:val="0"/>
          <w:color w:val="000000"/>
        </w:rPr>
        <w:t xml:space="preserve">Tutto il territorio della Repubblica Italiana </w:t>
      </w:r>
    </w:p>
    <w:p w14:paraId="417C55E0" w14:textId="77777777" w:rsidR="008A18C0" w:rsidRDefault="008A18C0" w:rsidP="005A5663">
      <w:pPr>
        <w:widowControl w:val="0"/>
        <w:tabs>
          <w:tab w:val="left" w:pos="2321"/>
        </w:tabs>
        <w:rPr>
          <w:snapToGrid w:val="0"/>
          <w:color w:val="000000"/>
        </w:rPr>
      </w:pPr>
    </w:p>
    <w:p w14:paraId="59F747CB" w14:textId="77777777" w:rsidR="005A5663" w:rsidRDefault="005A5663" w:rsidP="005A5663">
      <w:pPr>
        <w:widowControl w:val="0"/>
        <w:tabs>
          <w:tab w:val="left" w:pos="2321"/>
        </w:tabs>
        <w:rPr>
          <w:snapToGrid w:val="0"/>
          <w:color w:val="000000"/>
          <w:sz w:val="23"/>
        </w:rPr>
      </w:pPr>
      <w:r>
        <w:rPr>
          <w:snapToGrid w:val="0"/>
          <w:color w:val="000000"/>
        </w:rPr>
        <w:t xml:space="preserve">                    </w:t>
      </w:r>
    </w:p>
    <w:p w14:paraId="7E8A1347" w14:textId="77777777" w:rsidR="004944D8" w:rsidRDefault="004944D8">
      <w:pPr>
        <w:widowControl w:val="0"/>
        <w:tabs>
          <w:tab w:val="left" w:pos="90"/>
          <w:tab w:val="left" w:pos="2321"/>
        </w:tabs>
        <w:spacing w:before="40"/>
        <w:rPr>
          <w:snapToGrid w:val="0"/>
          <w:color w:val="000000"/>
          <w:sz w:val="26"/>
        </w:rPr>
      </w:pPr>
    </w:p>
    <w:p w14:paraId="1212978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E4B34D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Maffia, 10 - 50100 Firenze </w:t>
      </w:r>
    </w:p>
    <w:p w14:paraId="5637C59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055219588 - Fax 0552398153  </w:t>
      </w:r>
    </w:p>
    <w:p w14:paraId="34A3506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784F40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3700EFA" w14:textId="77777777" w:rsidR="004944D8" w:rsidRDefault="004944D8">
      <w:pPr>
        <w:widowControl w:val="0"/>
        <w:tabs>
          <w:tab w:val="left" w:pos="90"/>
        </w:tabs>
        <w:spacing w:before="23"/>
        <w:rPr>
          <w:snapToGrid w:val="0"/>
          <w:color w:val="000000"/>
          <w:sz w:val="26"/>
        </w:rPr>
      </w:pPr>
      <w:r>
        <w:rPr>
          <w:snapToGrid w:val="0"/>
          <w:color w:val="000000"/>
        </w:rPr>
        <w:t xml:space="preserve">Signor GUIDO BASTIANELLI, Console Onorario (Rinnovo exequatur </w:t>
      </w:r>
      <w:r w:rsidR="008E0A8C">
        <w:rPr>
          <w:snapToGrid w:val="0"/>
          <w:color w:val="000000"/>
        </w:rPr>
        <w:t>17 settembre</w:t>
      </w:r>
      <w:r>
        <w:rPr>
          <w:snapToGrid w:val="0"/>
          <w:color w:val="000000"/>
        </w:rPr>
        <w:t xml:space="preserve"> </w:t>
      </w:r>
      <w:r w:rsidR="008D30C8">
        <w:rPr>
          <w:snapToGrid w:val="0"/>
          <w:color w:val="000000"/>
        </w:rPr>
        <w:t>2023</w:t>
      </w:r>
      <w:r>
        <w:rPr>
          <w:snapToGrid w:val="0"/>
          <w:color w:val="000000"/>
        </w:rPr>
        <w:t>)</w:t>
      </w:r>
    </w:p>
    <w:p w14:paraId="4CFB4B3C" w14:textId="77777777" w:rsidR="004944D8" w:rsidRDefault="004944D8">
      <w:pPr>
        <w:widowControl w:val="0"/>
        <w:tabs>
          <w:tab w:val="left" w:pos="90"/>
        </w:tabs>
        <w:jc w:val="center"/>
        <w:rPr>
          <w:snapToGrid w:val="0"/>
          <w:color w:val="000000"/>
        </w:rPr>
      </w:pPr>
    </w:p>
    <w:p w14:paraId="5F822266" w14:textId="77777777" w:rsidR="004944D8" w:rsidRDefault="004944D8">
      <w:pPr>
        <w:widowControl w:val="0"/>
        <w:tabs>
          <w:tab w:val="left" w:pos="90"/>
        </w:tabs>
        <w:jc w:val="center"/>
        <w:rPr>
          <w:snapToGrid w:val="0"/>
          <w:color w:val="000000"/>
        </w:rPr>
      </w:pPr>
    </w:p>
    <w:p w14:paraId="1E6E8896" w14:textId="77777777" w:rsidR="004944D8" w:rsidRDefault="004944D8">
      <w:pPr>
        <w:widowControl w:val="0"/>
        <w:tabs>
          <w:tab w:val="left" w:pos="90"/>
        </w:tabs>
        <w:jc w:val="center"/>
        <w:rPr>
          <w:snapToGrid w:val="0"/>
          <w:color w:val="000000"/>
        </w:rPr>
      </w:pPr>
    </w:p>
    <w:p w14:paraId="117A9AB1" w14:textId="77777777" w:rsidR="004944D8" w:rsidRDefault="004944D8">
      <w:pPr>
        <w:widowControl w:val="0"/>
        <w:tabs>
          <w:tab w:val="left" w:pos="90"/>
        </w:tabs>
        <w:jc w:val="center"/>
        <w:rPr>
          <w:snapToGrid w:val="0"/>
          <w:color w:val="000000"/>
        </w:rPr>
      </w:pPr>
    </w:p>
    <w:p w14:paraId="278D349F" w14:textId="77777777" w:rsidR="004944D8" w:rsidRDefault="004944D8">
      <w:pPr>
        <w:widowControl w:val="0"/>
        <w:tabs>
          <w:tab w:val="left" w:pos="90"/>
        </w:tabs>
        <w:jc w:val="center"/>
        <w:rPr>
          <w:snapToGrid w:val="0"/>
          <w:color w:val="000000"/>
        </w:rPr>
      </w:pPr>
    </w:p>
    <w:p w14:paraId="6F2873B4" w14:textId="77777777" w:rsidR="004944D8" w:rsidRDefault="004944D8">
      <w:pPr>
        <w:widowControl w:val="0"/>
        <w:tabs>
          <w:tab w:val="left" w:pos="90"/>
        </w:tabs>
        <w:jc w:val="center"/>
        <w:rPr>
          <w:snapToGrid w:val="0"/>
          <w:color w:val="000000"/>
        </w:rPr>
      </w:pPr>
    </w:p>
    <w:p w14:paraId="7DEBA637" w14:textId="77777777" w:rsidR="004944D8" w:rsidRDefault="004944D8">
      <w:pPr>
        <w:widowControl w:val="0"/>
        <w:tabs>
          <w:tab w:val="left" w:pos="90"/>
        </w:tabs>
        <w:jc w:val="center"/>
        <w:rPr>
          <w:snapToGrid w:val="0"/>
          <w:color w:val="000000"/>
        </w:rPr>
      </w:pPr>
    </w:p>
    <w:p w14:paraId="5454867D" w14:textId="77777777" w:rsidR="004944D8" w:rsidRDefault="004944D8">
      <w:pPr>
        <w:widowControl w:val="0"/>
        <w:tabs>
          <w:tab w:val="left" w:pos="90"/>
        </w:tabs>
        <w:jc w:val="center"/>
        <w:rPr>
          <w:snapToGrid w:val="0"/>
          <w:color w:val="000000"/>
        </w:rPr>
      </w:pPr>
    </w:p>
    <w:p w14:paraId="49B842A6" w14:textId="77777777" w:rsidR="004944D8" w:rsidRDefault="004944D8">
      <w:pPr>
        <w:widowControl w:val="0"/>
        <w:tabs>
          <w:tab w:val="left" w:pos="90"/>
        </w:tabs>
        <w:jc w:val="center"/>
        <w:rPr>
          <w:snapToGrid w:val="0"/>
          <w:color w:val="000000"/>
        </w:rPr>
      </w:pPr>
    </w:p>
    <w:p w14:paraId="3CE1C0F5" w14:textId="77777777" w:rsidR="004944D8" w:rsidRDefault="004944D8">
      <w:pPr>
        <w:widowControl w:val="0"/>
        <w:tabs>
          <w:tab w:val="left" w:pos="90"/>
        </w:tabs>
        <w:jc w:val="center"/>
        <w:rPr>
          <w:snapToGrid w:val="0"/>
          <w:color w:val="000000"/>
        </w:rPr>
      </w:pPr>
    </w:p>
    <w:p w14:paraId="3BB44B00" w14:textId="77777777" w:rsidR="004944D8" w:rsidRDefault="004944D8">
      <w:pPr>
        <w:widowControl w:val="0"/>
        <w:tabs>
          <w:tab w:val="left" w:pos="90"/>
        </w:tabs>
        <w:jc w:val="center"/>
        <w:rPr>
          <w:snapToGrid w:val="0"/>
          <w:color w:val="000000"/>
        </w:rPr>
      </w:pPr>
    </w:p>
    <w:p w14:paraId="0EAE0A3B" w14:textId="77777777" w:rsidR="004944D8" w:rsidRDefault="004944D8">
      <w:pPr>
        <w:widowControl w:val="0"/>
        <w:tabs>
          <w:tab w:val="left" w:pos="90"/>
        </w:tabs>
        <w:jc w:val="center"/>
        <w:rPr>
          <w:snapToGrid w:val="0"/>
          <w:color w:val="000000"/>
        </w:rPr>
      </w:pPr>
    </w:p>
    <w:p w14:paraId="45CB3AFF" w14:textId="77777777" w:rsidR="004944D8" w:rsidRDefault="004944D8">
      <w:pPr>
        <w:widowControl w:val="0"/>
        <w:tabs>
          <w:tab w:val="left" w:pos="90"/>
        </w:tabs>
        <w:jc w:val="center"/>
        <w:rPr>
          <w:snapToGrid w:val="0"/>
          <w:color w:val="000000"/>
        </w:rPr>
      </w:pPr>
    </w:p>
    <w:p w14:paraId="20A32001" w14:textId="77777777" w:rsidR="004944D8" w:rsidRDefault="004944D8">
      <w:pPr>
        <w:widowControl w:val="0"/>
        <w:tabs>
          <w:tab w:val="left" w:pos="90"/>
        </w:tabs>
        <w:jc w:val="center"/>
        <w:rPr>
          <w:snapToGrid w:val="0"/>
          <w:color w:val="000000"/>
        </w:rPr>
      </w:pPr>
    </w:p>
    <w:p w14:paraId="2D0F9843" w14:textId="77777777" w:rsidR="004944D8" w:rsidRDefault="004944D8">
      <w:pPr>
        <w:widowControl w:val="0"/>
        <w:tabs>
          <w:tab w:val="left" w:pos="90"/>
        </w:tabs>
        <w:jc w:val="center"/>
        <w:rPr>
          <w:snapToGrid w:val="0"/>
          <w:color w:val="000000"/>
        </w:rPr>
      </w:pPr>
    </w:p>
    <w:p w14:paraId="4A510A45" w14:textId="77777777" w:rsidR="004944D8" w:rsidRDefault="004944D8">
      <w:pPr>
        <w:widowControl w:val="0"/>
        <w:tabs>
          <w:tab w:val="left" w:pos="90"/>
        </w:tabs>
        <w:jc w:val="center"/>
        <w:rPr>
          <w:snapToGrid w:val="0"/>
          <w:color w:val="000000"/>
        </w:rPr>
      </w:pPr>
    </w:p>
    <w:p w14:paraId="2203E14B" w14:textId="77777777" w:rsidR="004944D8" w:rsidRDefault="004944D8">
      <w:pPr>
        <w:widowControl w:val="0"/>
        <w:tabs>
          <w:tab w:val="left" w:pos="90"/>
        </w:tabs>
        <w:jc w:val="center"/>
        <w:rPr>
          <w:snapToGrid w:val="0"/>
          <w:color w:val="000000"/>
        </w:rPr>
      </w:pPr>
    </w:p>
    <w:p w14:paraId="09E6C720" w14:textId="77777777" w:rsidR="004944D8" w:rsidRDefault="004944D8">
      <w:pPr>
        <w:widowControl w:val="0"/>
        <w:tabs>
          <w:tab w:val="left" w:pos="90"/>
        </w:tabs>
        <w:jc w:val="center"/>
        <w:rPr>
          <w:snapToGrid w:val="0"/>
          <w:color w:val="000000"/>
        </w:rPr>
      </w:pPr>
    </w:p>
    <w:p w14:paraId="7571D809" w14:textId="77777777" w:rsidR="004944D8" w:rsidRDefault="004944D8">
      <w:pPr>
        <w:widowControl w:val="0"/>
        <w:tabs>
          <w:tab w:val="left" w:pos="90"/>
        </w:tabs>
        <w:jc w:val="center"/>
        <w:rPr>
          <w:snapToGrid w:val="0"/>
          <w:color w:val="000000"/>
        </w:rPr>
      </w:pPr>
    </w:p>
    <w:p w14:paraId="2B79C110" w14:textId="77777777" w:rsidR="004944D8" w:rsidRDefault="004944D8">
      <w:pPr>
        <w:widowControl w:val="0"/>
        <w:tabs>
          <w:tab w:val="left" w:pos="90"/>
        </w:tabs>
        <w:jc w:val="center"/>
        <w:rPr>
          <w:snapToGrid w:val="0"/>
          <w:color w:val="000000"/>
        </w:rPr>
      </w:pPr>
    </w:p>
    <w:p w14:paraId="78F05CF3" w14:textId="77777777" w:rsidR="004944D8" w:rsidRDefault="004944D8">
      <w:pPr>
        <w:widowControl w:val="0"/>
        <w:tabs>
          <w:tab w:val="left" w:pos="90"/>
        </w:tabs>
        <w:jc w:val="center"/>
        <w:rPr>
          <w:snapToGrid w:val="0"/>
          <w:color w:val="000000"/>
        </w:rPr>
      </w:pPr>
    </w:p>
    <w:p w14:paraId="382AC3D3" w14:textId="77777777" w:rsidR="004944D8" w:rsidRDefault="004944D8">
      <w:pPr>
        <w:widowControl w:val="0"/>
        <w:tabs>
          <w:tab w:val="left" w:pos="90"/>
        </w:tabs>
        <w:jc w:val="center"/>
        <w:rPr>
          <w:snapToGrid w:val="0"/>
          <w:color w:val="000000"/>
        </w:rPr>
      </w:pPr>
    </w:p>
    <w:p w14:paraId="5BA73EB5" w14:textId="77777777" w:rsidR="004944D8" w:rsidRDefault="004944D8">
      <w:pPr>
        <w:widowControl w:val="0"/>
        <w:tabs>
          <w:tab w:val="left" w:pos="90"/>
        </w:tabs>
        <w:jc w:val="center"/>
        <w:rPr>
          <w:snapToGrid w:val="0"/>
          <w:color w:val="000000"/>
        </w:rPr>
      </w:pPr>
    </w:p>
    <w:p w14:paraId="3A1D836A" w14:textId="77777777" w:rsidR="004944D8" w:rsidRDefault="004944D8">
      <w:pPr>
        <w:widowControl w:val="0"/>
        <w:tabs>
          <w:tab w:val="left" w:pos="90"/>
        </w:tabs>
        <w:jc w:val="center"/>
        <w:rPr>
          <w:snapToGrid w:val="0"/>
          <w:color w:val="000000"/>
        </w:rPr>
      </w:pPr>
    </w:p>
    <w:p w14:paraId="1947554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ZAMBIA</w:t>
      </w:r>
    </w:p>
    <w:p w14:paraId="60A00BA4" w14:textId="77777777" w:rsidR="004944D8" w:rsidRDefault="004944D8">
      <w:pPr>
        <w:widowControl w:val="0"/>
        <w:tabs>
          <w:tab w:val="left" w:pos="90"/>
        </w:tabs>
        <w:spacing w:before="60"/>
        <w:jc w:val="center"/>
        <w:rPr>
          <w:snapToGrid w:val="0"/>
          <w:color w:val="000080"/>
          <w:sz w:val="26"/>
        </w:rPr>
      </w:pPr>
    </w:p>
    <w:p w14:paraId="76EB73E8"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4832" behindDoc="0" locked="0" layoutInCell="1" allowOverlap="1" wp14:anchorId="4890A8BA" wp14:editId="70A5C8D3">
            <wp:simplePos x="0" y="0"/>
            <wp:positionH relativeFrom="column">
              <wp:posOffset>5689600</wp:posOffset>
            </wp:positionH>
            <wp:positionV relativeFrom="paragraph">
              <wp:posOffset>-12700</wp:posOffset>
            </wp:positionV>
            <wp:extent cx="713105" cy="469265"/>
            <wp:effectExtent l="19050" t="19050" r="0" b="6985"/>
            <wp:wrapNone/>
            <wp:docPr id="252" name="Immagin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2"/>
                    <pic:cNvPicPr>
                      <a:picLocks noChangeAspect="1" noChangeArrowheads="1"/>
                    </pic:cNvPicPr>
                  </pic:nvPicPr>
                  <pic:blipFill>
                    <a:blip r:embed="rId566">
                      <a:extLst>
                        <a:ext uri="{28A0092B-C50C-407E-A947-70E740481C1C}">
                          <a14:useLocalDpi xmlns:a14="http://schemas.microsoft.com/office/drawing/2010/main" val="0"/>
                        </a:ext>
                      </a:extLst>
                    </a:blip>
                    <a:srcRect/>
                    <a:stretch>
                      <a:fillRect/>
                    </a:stretch>
                  </pic:blipFill>
                  <pic:spPr bwMode="auto">
                    <a:xfrm>
                      <a:off x="0" y="0"/>
                      <a:ext cx="713105"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ZAMBIA </w:t>
      </w:r>
    </w:p>
    <w:p w14:paraId="41CA899C" w14:textId="77777777" w:rsidR="004944D8" w:rsidRDefault="004944D8">
      <w:pPr>
        <w:widowControl w:val="0"/>
        <w:tabs>
          <w:tab w:val="left" w:pos="90"/>
        </w:tabs>
        <w:rPr>
          <w:b/>
          <w:snapToGrid w:val="0"/>
          <w:color w:val="000080"/>
          <w:sz w:val="28"/>
        </w:rPr>
      </w:pPr>
      <w:r>
        <w:rPr>
          <w:b/>
          <w:snapToGrid w:val="0"/>
          <w:color w:val="000080"/>
          <w:sz w:val="22"/>
        </w:rPr>
        <w:t xml:space="preserve">Repubblica dello      </w:t>
      </w:r>
    </w:p>
    <w:p w14:paraId="120E091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F8005B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24 ottobre</w:t>
      </w:r>
    </w:p>
    <w:p w14:paraId="2D67D3BC" w14:textId="77777777" w:rsidR="006B1CFB" w:rsidRDefault="006B1CFB" w:rsidP="008F664C">
      <w:pPr>
        <w:widowControl w:val="0"/>
        <w:tabs>
          <w:tab w:val="left" w:pos="90"/>
        </w:tabs>
        <w:spacing w:before="550"/>
        <w:rPr>
          <w:b/>
          <w:snapToGrid w:val="0"/>
          <w:color w:val="000080"/>
          <w:u w:val="single"/>
        </w:rPr>
      </w:pPr>
    </w:p>
    <w:p w14:paraId="0332AB1E" w14:textId="77777777" w:rsidR="00AE3763" w:rsidRDefault="00AE3763" w:rsidP="00AE3763">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7C3A96CF" w14:textId="1A2682C3" w:rsidR="00AE3763" w:rsidRDefault="00AE3763" w:rsidP="00DC1218">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2A23D9F9" w14:textId="77777777" w:rsidR="00DC1218" w:rsidRDefault="00DC1218" w:rsidP="00AE3763">
      <w:pPr>
        <w:widowControl w:val="0"/>
        <w:tabs>
          <w:tab w:val="left" w:pos="90"/>
          <w:tab w:val="left" w:pos="2321"/>
        </w:tabs>
        <w:spacing w:before="40"/>
        <w:rPr>
          <w:b/>
          <w:snapToGrid w:val="0"/>
          <w:color w:val="000000"/>
        </w:rPr>
      </w:pPr>
    </w:p>
    <w:p w14:paraId="6EB87E9B" w14:textId="52733E24" w:rsidR="00AE3763" w:rsidRDefault="00AE3763" w:rsidP="00AE376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Lombardia</w:t>
      </w:r>
    </w:p>
    <w:p w14:paraId="78F82AAF" w14:textId="77777777" w:rsidR="008F664C" w:rsidRDefault="008F664C" w:rsidP="008F664C">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638A8165" w14:textId="77777777" w:rsidR="008F664C" w:rsidRDefault="008F664C" w:rsidP="008F664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Vittorio Emanuele, 494/C - 80135 Napoli</w:t>
      </w:r>
    </w:p>
    <w:p w14:paraId="5392E96A" w14:textId="77777777" w:rsidR="008F664C" w:rsidRDefault="008F664C" w:rsidP="008F664C">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064622">
        <w:rPr>
          <w:snapToGrid w:val="0"/>
          <w:color w:val="000000"/>
        </w:rPr>
        <w:t>8</w:t>
      </w:r>
      <w:r>
        <w:rPr>
          <w:snapToGrid w:val="0"/>
          <w:color w:val="000000"/>
        </w:rPr>
        <w:t>17</w:t>
      </w:r>
      <w:r w:rsidR="00064622">
        <w:rPr>
          <w:snapToGrid w:val="0"/>
          <w:color w:val="000000"/>
        </w:rPr>
        <w:t>87741</w:t>
      </w:r>
      <w:r>
        <w:rPr>
          <w:snapToGrid w:val="0"/>
          <w:color w:val="000000"/>
        </w:rPr>
        <w:t>4</w:t>
      </w:r>
      <w:r w:rsidR="00064622">
        <w:rPr>
          <w:snapToGrid w:val="0"/>
          <w:color w:val="000000"/>
        </w:rPr>
        <w:t xml:space="preserve">  </w:t>
      </w:r>
      <w:r>
        <w:rPr>
          <w:snapToGrid w:val="0"/>
          <w:color w:val="000000"/>
        </w:rPr>
        <w:t xml:space="preserve"> 33</w:t>
      </w:r>
      <w:r w:rsidR="00064622">
        <w:rPr>
          <w:snapToGrid w:val="0"/>
          <w:color w:val="000000"/>
        </w:rPr>
        <w:t>9</w:t>
      </w:r>
      <w:r>
        <w:rPr>
          <w:snapToGrid w:val="0"/>
          <w:color w:val="000000"/>
        </w:rPr>
        <w:t>5</w:t>
      </w:r>
      <w:r w:rsidR="00064622">
        <w:rPr>
          <w:snapToGrid w:val="0"/>
          <w:color w:val="000000"/>
        </w:rPr>
        <w:t>2</w:t>
      </w:r>
      <w:r>
        <w:rPr>
          <w:snapToGrid w:val="0"/>
          <w:color w:val="000000"/>
        </w:rPr>
        <w:t>9</w:t>
      </w:r>
      <w:r w:rsidR="00064622">
        <w:rPr>
          <w:snapToGrid w:val="0"/>
          <w:color w:val="000000"/>
        </w:rPr>
        <w:t>4010</w:t>
      </w:r>
    </w:p>
    <w:p w14:paraId="46116CA9" w14:textId="77777777" w:rsidR="008F664C" w:rsidRDefault="008F664C" w:rsidP="008F664C">
      <w:pPr>
        <w:widowControl w:val="0"/>
        <w:tabs>
          <w:tab w:val="left" w:pos="2321"/>
        </w:tabs>
        <w:rPr>
          <w:snapToGrid w:val="0"/>
          <w:color w:val="000000"/>
          <w:sz w:val="23"/>
        </w:rPr>
      </w:pPr>
      <w:r>
        <w:rPr>
          <w:snapToGrid w:val="0"/>
          <w:color w:val="000000"/>
        </w:rPr>
        <w:tab/>
        <w:t xml:space="preserve">E-mail </w:t>
      </w:r>
      <w:r w:rsidR="00064622">
        <w:rPr>
          <w:snapToGrid w:val="0"/>
          <w:color w:val="000000"/>
        </w:rPr>
        <w:t>francesco</w:t>
      </w:r>
      <w:r>
        <w:rPr>
          <w:snapToGrid w:val="0"/>
          <w:color w:val="000000"/>
        </w:rPr>
        <w:t>@</w:t>
      </w:r>
      <w:r w:rsidR="00064622">
        <w:rPr>
          <w:snapToGrid w:val="0"/>
          <w:color w:val="000000"/>
        </w:rPr>
        <w:t>studi</w:t>
      </w:r>
      <w:r>
        <w:rPr>
          <w:snapToGrid w:val="0"/>
          <w:color w:val="000000"/>
        </w:rPr>
        <w:t>o</w:t>
      </w:r>
      <w:r w:rsidR="00064622">
        <w:rPr>
          <w:snapToGrid w:val="0"/>
          <w:color w:val="000000"/>
        </w:rPr>
        <w:t>cossu</w:t>
      </w:r>
      <w:r>
        <w:rPr>
          <w:snapToGrid w:val="0"/>
          <w:color w:val="000000"/>
        </w:rPr>
        <w:t>.</w:t>
      </w:r>
      <w:r w:rsidR="00064622">
        <w:rPr>
          <w:snapToGrid w:val="0"/>
          <w:color w:val="000000"/>
        </w:rPr>
        <w:t>com</w:t>
      </w:r>
    </w:p>
    <w:p w14:paraId="2582717A" w14:textId="77777777" w:rsidR="008F664C" w:rsidRDefault="008F664C" w:rsidP="008F664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064622">
        <w:rPr>
          <w:snapToGrid w:val="0"/>
        </w:rPr>
        <w:t>Campania, Puglia</w:t>
      </w:r>
    </w:p>
    <w:p w14:paraId="1848263F" w14:textId="77777777" w:rsidR="008F664C" w:rsidRDefault="008F664C" w:rsidP="008F664C">
      <w:pPr>
        <w:widowControl w:val="0"/>
        <w:tabs>
          <w:tab w:val="left" w:pos="90"/>
        </w:tabs>
        <w:spacing w:before="277"/>
        <w:rPr>
          <w:snapToGrid w:val="0"/>
          <w:color w:val="000000"/>
          <w:sz w:val="26"/>
        </w:rPr>
      </w:pPr>
      <w:r>
        <w:rPr>
          <w:snapToGrid w:val="0"/>
          <w:color w:val="000000"/>
        </w:rPr>
        <w:t xml:space="preserve">Signor </w:t>
      </w:r>
      <w:r w:rsidR="00064622">
        <w:rPr>
          <w:snapToGrid w:val="0"/>
          <w:color w:val="000000"/>
        </w:rPr>
        <w:t>FRANCESCO COSSU</w:t>
      </w:r>
      <w:r>
        <w:rPr>
          <w:snapToGrid w:val="0"/>
          <w:color w:val="000000"/>
        </w:rPr>
        <w:t>, Console Onorario (Exequatur 2</w:t>
      </w:r>
      <w:r w:rsidR="00064622">
        <w:rPr>
          <w:snapToGrid w:val="0"/>
          <w:color w:val="000000"/>
        </w:rPr>
        <w:t>6</w:t>
      </w:r>
      <w:r>
        <w:rPr>
          <w:snapToGrid w:val="0"/>
          <w:color w:val="000000"/>
        </w:rPr>
        <w:t xml:space="preserve"> o</w:t>
      </w:r>
      <w:r w:rsidR="00064622">
        <w:rPr>
          <w:snapToGrid w:val="0"/>
          <w:color w:val="000000"/>
        </w:rPr>
        <w:t>ttobre</w:t>
      </w:r>
      <w:r>
        <w:rPr>
          <w:snapToGrid w:val="0"/>
          <w:color w:val="000000"/>
        </w:rPr>
        <w:t xml:space="preserve"> 20</w:t>
      </w:r>
      <w:r w:rsidR="00D95CDA">
        <w:rPr>
          <w:snapToGrid w:val="0"/>
          <w:color w:val="000000"/>
        </w:rPr>
        <w:t>22</w:t>
      </w:r>
      <w:r>
        <w:rPr>
          <w:snapToGrid w:val="0"/>
          <w:color w:val="000000"/>
        </w:rPr>
        <w:t>)</w:t>
      </w:r>
    </w:p>
    <w:p w14:paraId="22EFF8F5" w14:textId="77777777" w:rsidR="002E4A8A" w:rsidRDefault="0050184A" w:rsidP="002E4A8A">
      <w:pPr>
        <w:widowControl w:val="0"/>
        <w:tabs>
          <w:tab w:val="left" w:pos="90"/>
        </w:tabs>
        <w:spacing w:before="550"/>
        <w:rPr>
          <w:b/>
          <w:snapToGrid w:val="0"/>
          <w:color w:val="000080"/>
          <w:sz w:val="26"/>
          <w:u w:val="single"/>
        </w:rPr>
      </w:pPr>
      <w:r>
        <w:rPr>
          <w:b/>
          <w:snapToGrid w:val="0"/>
          <w:color w:val="000080"/>
          <w:u w:val="single"/>
        </w:rPr>
        <w:t>PALERM</w:t>
      </w:r>
      <w:r w:rsidR="002E4A8A">
        <w:rPr>
          <w:b/>
          <w:snapToGrid w:val="0"/>
          <w:color w:val="000080"/>
          <w:u w:val="single"/>
        </w:rPr>
        <w:t xml:space="preserve">O - CONSOLATO ONORARIO            </w:t>
      </w:r>
    </w:p>
    <w:p w14:paraId="6B2EA013" w14:textId="77777777" w:rsidR="003844C7" w:rsidRDefault="003844C7" w:rsidP="003844C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Nicolo Gallo, 14 – 2° piano - 90139 Palermo</w:t>
      </w:r>
    </w:p>
    <w:p w14:paraId="76BFE745" w14:textId="77777777" w:rsidR="003844C7" w:rsidRDefault="003844C7" w:rsidP="003844C7">
      <w:pPr>
        <w:widowControl w:val="0"/>
        <w:tabs>
          <w:tab w:val="left" w:pos="2321"/>
        </w:tabs>
        <w:rPr>
          <w:snapToGrid w:val="0"/>
          <w:color w:val="000000"/>
        </w:rPr>
      </w:pPr>
      <w:r>
        <w:rPr>
          <w:rFonts w:ascii="MS Sans Serif" w:hAnsi="MS Sans Serif"/>
          <w:snapToGrid w:val="0"/>
          <w:sz w:val="24"/>
        </w:rPr>
        <w:tab/>
      </w:r>
      <w:r>
        <w:rPr>
          <w:snapToGrid w:val="0"/>
          <w:color w:val="000000"/>
        </w:rPr>
        <w:t>Tel. 3662033959</w:t>
      </w:r>
    </w:p>
    <w:p w14:paraId="3B183156" w14:textId="77777777" w:rsidR="003844C7" w:rsidRDefault="003844C7" w:rsidP="003844C7">
      <w:pPr>
        <w:widowControl w:val="0"/>
        <w:tabs>
          <w:tab w:val="left" w:pos="2321"/>
        </w:tabs>
        <w:rPr>
          <w:snapToGrid w:val="0"/>
          <w:color w:val="000000"/>
          <w:sz w:val="23"/>
        </w:rPr>
      </w:pPr>
      <w:r>
        <w:rPr>
          <w:snapToGrid w:val="0"/>
          <w:color w:val="000000"/>
        </w:rPr>
        <w:tab/>
        <w:t>E-mail messinagabriele91@gmail.com</w:t>
      </w:r>
    </w:p>
    <w:p w14:paraId="2A29800B" w14:textId="77777777" w:rsidR="003844C7" w:rsidRDefault="003844C7" w:rsidP="003844C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Sicilia</w:t>
      </w:r>
    </w:p>
    <w:p w14:paraId="1521EAA2" w14:textId="77777777" w:rsidR="003844C7" w:rsidRDefault="003844C7" w:rsidP="003844C7">
      <w:pPr>
        <w:widowControl w:val="0"/>
        <w:tabs>
          <w:tab w:val="left" w:pos="90"/>
        </w:tabs>
        <w:spacing w:before="277"/>
        <w:rPr>
          <w:snapToGrid w:val="0"/>
          <w:color w:val="000000"/>
          <w:sz w:val="26"/>
        </w:rPr>
      </w:pPr>
      <w:r>
        <w:rPr>
          <w:snapToGrid w:val="0"/>
          <w:color w:val="000000"/>
        </w:rPr>
        <w:t>Signor GABRIELE MESSINA, Console Onorario (Rinnovo exequatur 2 ottobre 2024)</w:t>
      </w:r>
    </w:p>
    <w:p w14:paraId="51330B03" w14:textId="77777777" w:rsidR="0050184A" w:rsidRDefault="0050184A" w:rsidP="0050184A">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2E3A5AD7" w14:textId="77777777" w:rsidR="0050184A" w:rsidRDefault="0050184A" w:rsidP="0050184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Vittorio Emanuele II, 115 - 10128 Torino </w:t>
      </w:r>
    </w:p>
    <w:p w14:paraId="0FBBC166" w14:textId="77777777" w:rsidR="0050184A" w:rsidRDefault="0050184A" w:rsidP="0050184A">
      <w:pPr>
        <w:widowControl w:val="0"/>
        <w:tabs>
          <w:tab w:val="left" w:pos="2321"/>
        </w:tabs>
        <w:rPr>
          <w:snapToGrid w:val="0"/>
          <w:color w:val="000000"/>
        </w:rPr>
      </w:pPr>
      <w:r>
        <w:rPr>
          <w:rFonts w:ascii="MS Sans Serif" w:hAnsi="MS Sans Serif"/>
          <w:snapToGrid w:val="0"/>
          <w:sz w:val="24"/>
        </w:rPr>
        <w:tab/>
      </w:r>
      <w:r>
        <w:rPr>
          <w:snapToGrid w:val="0"/>
          <w:color w:val="000000"/>
        </w:rPr>
        <w:t>Tel. 0115617322 011537704 3337853963</w:t>
      </w:r>
    </w:p>
    <w:p w14:paraId="30F730FC" w14:textId="77777777" w:rsidR="0050184A" w:rsidRDefault="0050184A" w:rsidP="0050184A">
      <w:pPr>
        <w:widowControl w:val="0"/>
        <w:tabs>
          <w:tab w:val="left" w:pos="2321"/>
        </w:tabs>
        <w:rPr>
          <w:snapToGrid w:val="0"/>
          <w:color w:val="000000"/>
          <w:sz w:val="23"/>
        </w:rPr>
      </w:pPr>
      <w:r>
        <w:rPr>
          <w:snapToGrid w:val="0"/>
          <w:color w:val="000000"/>
        </w:rPr>
        <w:tab/>
        <w:t>E-mail avv.pesavento@virgilio.it</w:t>
      </w:r>
    </w:p>
    <w:p w14:paraId="161EFF9A" w14:textId="77777777" w:rsidR="0050184A" w:rsidRDefault="0050184A" w:rsidP="0050184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2A1AF6">
        <w:rPr>
          <w:snapToGrid w:val="0"/>
        </w:rPr>
        <w:t>Piemonte</w:t>
      </w:r>
      <w:r>
        <w:rPr>
          <w:snapToGrid w:val="0"/>
          <w:color w:val="000000"/>
        </w:rPr>
        <w:t>, Valle d’Aosta</w:t>
      </w:r>
    </w:p>
    <w:p w14:paraId="3E40786F" w14:textId="77777777" w:rsidR="0050184A" w:rsidRDefault="0050184A" w:rsidP="0050184A">
      <w:pPr>
        <w:widowControl w:val="0"/>
        <w:tabs>
          <w:tab w:val="left" w:pos="90"/>
        </w:tabs>
        <w:spacing w:before="277"/>
        <w:rPr>
          <w:snapToGrid w:val="0"/>
          <w:color w:val="000000"/>
          <w:sz w:val="26"/>
        </w:rPr>
      </w:pPr>
      <w:r>
        <w:rPr>
          <w:snapToGrid w:val="0"/>
          <w:color w:val="000000"/>
        </w:rPr>
        <w:t>Signor VITTORIO PESAVENTO, Console Onorario (</w:t>
      </w:r>
      <w:r w:rsidR="001126CA">
        <w:rPr>
          <w:snapToGrid w:val="0"/>
          <w:color w:val="000000"/>
        </w:rPr>
        <w:t>Rinnovo e</w:t>
      </w:r>
      <w:r>
        <w:rPr>
          <w:snapToGrid w:val="0"/>
          <w:color w:val="000000"/>
        </w:rPr>
        <w:t xml:space="preserve">xequatur </w:t>
      </w:r>
      <w:r w:rsidR="003844C7">
        <w:rPr>
          <w:snapToGrid w:val="0"/>
          <w:color w:val="000000"/>
        </w:rPr>
        <w:t>2 ottobre 2024</w:t>
      </w:r>
      <w:r>
        <w:rPr>
          <w:snapToGrid w:val="0"/>
          <w:color w:val="000000"/>
        </w:rPr>
        <w:t>)</w:t>
      </w:r>
    </w:p>
    <w:p w14:paraId="4A590AB9" w14:textId="77777777" w:rsidR="0050184A" w:rsidRDefault="0050184A" w:rsidP="002E4A8A">
      <w:pPr>
        <w:widowControl w:val="0"/>
        <w:tabs>
          <w:tab w:val="left" w:pos="90"/>
        </w:tabs>
        <w:rPr>
          <w:snapToGrid w:val="0"/>
          <w:color w:val="000000"/>
        </w:rPr>
      </w:pPr>
    </w:p>
    <w:p w14:paraId="54FD3139" w14:textId="77777777" w:rsidR="004944D8" w:rsidRDefault="004944D8">
      <w:pPr>
        <w:widowControl w:val="0"/>
        <w:tabs>
          <w:tab w:val="left" w:pos="90"/>
        </w:tabs>
        <w:jc w:val="center"/>
        <w:rPr>
          <w:snapToGrid w:val="0"/>
          <w:color w:val="000000"/>
        </w:rPr>
      </w:pPr>
    </w:p>
    <w:p w14:paraId="105645A1" w14:textId="77777777" w:rsidR="004944D8" w:rsidRDefault="004944D8">
      <w:pPr>
        <w:widowControl w:val="0"/>
        <w:tabs>
          <w:tab w:val="left" w:pos="90"/>
        </w:tabs>
        <w:jc w:val="center"/>
        <w:rPr>
          <w:snapToGrid w:val="0"/>
          <w:color w:val="000000"/>
        </w:rPr>
      </w:pPr>
    </w:p>
    <w:p w14:paraId="58B9F6DF" w14:textId="77777777" w:rsidR="004944D8" w:rsidRDefault="004944D8">
      <w:pPr>
        <w:widowControl w:val="0"/>
        <w:tabs>
          <w:tab w:val="left" w:pos="90"/>
        </w:tabs>
        <w:jc w:val="center"/>
        <w:rPr>
          <w:snapToGrid w:val="0"/>
          <w:color w:val="000000"/>
        </w:rPr>
      </w:pPr>
    </w:p>
    <w:p w14:paraId="7140AA7E" w14:textId="77777777" w:rsidR="004944D8" w:rsidRDefault="004944D8">
      <w:pPr>
        <w:widowControl w:val="0"/>
        <w:tabs>
          <w:tab w:val="left" w:pos="90"/>
        </w:tabs>
        <w:jc w:val="center"/>
        <w:rPr>
          <w:snapToGrid w:val="0"/>
          <w:color w:val="000000"/>
        </w:rPr>
      </w:pPr>
    </w:p>
    <w:p w14:paraId="58D989AD" w14:textId="77777777" w:rsidR="004944D8" w:rsidRDefault="004944D8">
      <w:pPr>
        <w:widowControl w:val="0"/>
        <w:tabs>
          <w:tab w:val="left" w:pos="90"/>
        </w:tabs>
        <w:jc w:val="center"/>
        <w:rPr>
          <w:snapToGrid w:val="0"/>
          <w:color w:val="000000"/>
        </w:rPr>
      </w:pPr>
    </w:p>
    <w:p w14:paraId="2C838CE3" w14:textId="77777777" w:rsidR="004944D8" w:rsidRDefault="004944D8">
      <w:pPr>
        <w:widowControl w:val="0"/>
        <w:tabs>
          <w:tab w:val="left" w:pos="90"/>
        </w:tabs>
        <w:jc w:val="center"/>
        <w:rPr>
          <w:snapToGrid w:val="0"/>
          <w:color w:val="000000"/>
        </w:rPr>
      </w:pPr>
    </w:p>
    <w:p w14:paraId="4DC0AE8A" w14:textId="77777777" w:rsidR="004944D8" w:rsidRDefault="004944D8">
      <w:pPr>
        <w:widowControl w:val="0"/>
        <w:tabs>
          <w:tab w:val="left" w:pos="90"/>
        </w:tabs>
        <w:jc w:val="center"/>
        <w:rPr>
          <w:snapToGrid w:val="0"/>
          <w:color w:val="000000"/>
        </w:rPr>
      </w:pPr>
    </w:p>
    <w:p w14:paraId="73F4C84F" w14:textId="77777777" w:rsidR="004944D8" w:rsidRDefault="004944D8">
      <w:pPr>
        <w:widowControl w:val="0"/>
        <w:tabs>
          <w:tab w:val="left" w:pos="90"/>
        </w:tabs>
        <w:jc w:val="center"/>
        <w:rPr>
          <w:snapToGrid w:val="0"/>
          <w:color w:val="000000"/>
        </w:rPr>
      </w:pPr>
    </w:p>
    <w:p w14:paraId="10B57949" w14:textId="77777777" w:rsidR="004944D8" w:rsidRDefault="004944D8">
      <w:pPr>
        <w:widowControl w:val="0"/>
        <w:tabs>
          <w:tab w:val="left" w:pos="90"/>
        </w:tabs>
        <w:jc w:val="center"/>
        <w:rPr>
          <w:snapToGrid w:val="0"/>
          <w:color w:val="000080"/>
          <w:sz w:val="26"/>
        </w:rPr>
      </w:pPr>
    </w:p>
    <w:p w14:paraId="1CFA9F4B"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ZIMBABWE</w:t>
      </w:r>
    </w:p>
    <w:p w14:paraId="55BDB57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5856" behindDoc="0" locked="0" layoutInCell="1" allowOverlap="1" wp14:anchorId="23163E04" wp14:editId="2755E091">
            <wp:simplePos x="0" y="0"/>
            <wp:positionH relativeFrom="column">
              <wp:posOffset>5518785</wp:posOffset>
            </wp:positionH>
            <wp:positionV relativeFrom="paragraph">
              <wp:posOffset>196215</wp:posOffset>
            </wp:positionV>
            <wp:extent cx="942975" cy="467360"/>
            <wp:effectExtent l="19050" t="19050" r="9525" b="8890"/>
            <wp:wrapNone/>
            <wp:docPr id="251" name="Immagin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3"/>
                    <pic:cNvPicPr>
                      <a:picLocks noChangeAspect="1" noChangeArrowheads="1"/>
                    </pic:cNvPicPr>
                  </pic:nvPicPr>
                  <pic:blipFill>
                    <a:blip r:embed="rId567">
                      <a:extLst>
                        <a:ext uri="{28A0092B-C50C-407E-A947-70E740481C1C}">
                          <a14:useLocalDpi xmlns:a14="http://schemas.microsoft.com/office/drawing/2010/main" val="0"/>
                        </a:ext>
                      </a:extLst>
                    </a:blip>
                    <a:srcRect/>
                    <a:stretch>
                      <a:fillRect/>
                    </a:stretch>
                  </pic:blipFill>
                  <pic:spPr bwMode="auto">
                    <a:xfrm>
                      <a:off x="0" y="0"/>
                      <a:ext cx="942975"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9E6AEE7" w14:textId="77777777" w:rsidR="004944D8" w:rsidRDefault="004944D8">
      <w:pPr>
        <w:widowControl w:val="0"/>
        <w:tabs>
          <w:tab w:val="left" w:pos="90"/>
        </w:tabs>
        <w:rPr>
          <w:b/>
          <w:snapToGrid w:val="0"/>
          <w:color w:val="000080"/>
          <w:sz w:val="39"/>
        </w:rPr>
      </w:pPr>
      <w:r>
        <w:rPr>
          <w:b/>
          <w:snapToGrid w:val="0"/>
          <w:color w:val="000080"/>
          <w:sz w:val="32"/>
        </w:rPr>
        <w:t xml:space="preserve">ZIMBABWE                                </w:t>
      </w:r>
    </w:p>
    <w:p w14:paraId="51D0C19D" w14:textId="77777777" w:rsidR="004944D8" w:rsidRDefault="004944D8">
      <w:pPr>
        <w:widowControl w:val="0"/>
        <w:tabs>
          <w:tab w:val="left" w:pos="90"/>
        </w:tabs>
        <w:rPr>
          <w:b/>
          <w:snapToGrid w:val="0"/>
          <w:color w:val="000080"/>
          <w:sz w:val="28"/>
        </w:rPr>
      </w:pPr>
      <w:r>
        <w:rPr>
          <w:b/>
          <w:snapToGrid w:val="0"/>
          <w:color w:val="000080"/>
          <w:sz w:val="22"/>
        </w:rPr>
        <w:t xml:space="preserve">Repubblica dello      </w:t>
      </w:r>
    </w:p>
    <w:p w14:paraId="50A07AE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796D13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aprile</w:t>
      </w:r>
    </w:p>
    <w:p w14:paraId="2FE5362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75A28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Virgilio, 8 - 00193 Roma </w:t>
      </w:r>
    </w:p>
    <w:p w14:paraId="28DE8BD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0668308282 - Fax 0668308324</w:t>
      </w:r>
    </w:p>
    <w:p w14:paraId="7CA6891E" w14:textId="77777777" w:rsidR="00E401E0" w:rsidRPr="00E401E0" w:rsidRDefault="00E401E0">
      <w:pPr>
        <w:widowControl w:val="0"/>
        <w:tabs>
          <w:tab w:val="left" w:pos="2321"/>
        </w:tabs>
        <w:rPr>
          <w:snapToGrid w:val="0"/>
          <w:color w:val="000000"/>
        </w:rPr>
      </w:pPr>
      <w:r>
        <w:rPr>
          <w:snapToGrid w:val="0"/>
          <w:color w:val="000000"/>
        </w:rPr>
        <w:tab/>
        <w:t xml:space="preserve">E-mail </w:t>
      </w:r>
      <w:r w:rsidRPr="00E401E0">
        <w:rPr>
          <w:snapToGrid w:val="0"/>
          <w:color w:val="000000"/>
        </w:rPr>
        <w:t>zimrome-wolit@tiscali.it</w:t>
      </w:r>
    </w:p>
    <w:p w14:paraId="1BE74CF2" w14:textId="77777777" w:rsidR="004944D8" w:rsidRDefault="004944D8" w:rsidP="00CA4B3E">
      <w:pPr>
        <w:widowControl w:val="0"/>
        <w:tabs>
          <w:tab w:val="left" w:pos="142"/>
          <w:tab w:val="left" w:pos="2321"/>
        </w:tabs>
        <w:spacing w:before="40"/>
        <w:ind w:left="2268" w:hanging="2268"/>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137F9BEF" w14:textId="77777777" w:rsidR="004944D8" w:rsidRDefault="004944D8">
      <w:pPr>
        <w:widowControl w:val="0"/>
        <w:tabs>
          <w:tab w:val="left" w:pos="90"/>
        </w:tabs>
        <w:jc w:val="center"/>
        <w:rPr>
          <w:snapToGrid w:val="0"/>
          <w:color w:val="000000"/>
        </w:rPr>
      </w:pPr>
    </w:p>
    <w:p w14:paraId="218DE642" w14:textId="77777777" w:rsidR="004944D8" w:rsidRDefault="004944D8">
      <w:pPr>
        <w:widowControl w:val="0"/>
        <w:tabs>
          <w:tab w:val="left" w:pos="90"/>
        </w:tabs>
        <w:jc w:val="center"/>
        <w:rPr>
          <w:snapToGrid w:val="0"/>
          <w:color w:val="000000"/>
        </w:rPr>
      </w:pPr>
    </w:p>
    <w:p w14:paraId="5BC741EC" w14:textId="77777777" w:rsidR="004944D8" w:rsidRDefault="004944D8">
      <w:pPr>
        <w:widowControl w:val="0"/>
        <w:tabs>
          <w:tab w:val="left" w:pos="90"/>
        </w:tabs>
        <w:jc w:val="center"/>
        <w:rPr>
          <w:snapToGrid w:val="0"/>
          <w:color w:val="000000"/>
        </w:rPr>
      </w:pPr>
    </w:p>
    <w:p w14:paraId="0638F3AC" w14:textId="77777777" w:rsidR="004944D8" w:rsidRDefault="004944D8">
      <w:pPr>
        <w:widowControl w:val="0"/>
        <w:tabs>
          <w:tab w:val="left" w:pos="90"/>
        </w:tabs>
        <w:jc w:val="center"/>
        <w:rPr>
          <w:snapToGrid w:val="0"/>
          <w:color w:val="000000"/>
        </w:rPr>
      </w:pPr>
    </w:p>
    <w:p w14:paraId="51E8C767" w14:textId="77777777" w:rsidR="004944D8" w:rsidRDefault="004944D8">
      <w:pPr>
        <w:widowControl w:val="0"/>
        <w:tabs>
          <w:tab w:val="left" w:pos="90"/>
        </w:tabs>
        <w:jc w:val="center"/>
        <w:rPr>
          <w:snapToGrid w:val="0"/>
          <w:color w:val="000000"/>
        </w:rPr>
      </w:pPr>
    </w:p>
    <w:p w14:paraId="6A36A3EA" w14:textId="77777777" w:rsidR="004944D8" w:rsidRDefault="004944D8">
      <w:pPr>
        <w:widowControl w:val="0"/>
        <w:tabs>
          <w:tab w:val="left" w:pos="90"/>
        </w:tabs>
        <w:jc w:val="center"/>
        <w:rPr>
          <w:snapToGrid w:val="0"/>
          <w:color w:val="000000"/>
        </w:rPr>
      </w:pPr>
    </w:p>
    <w:p w14:paraId="4D3B3E9E" w14:textId="77777777" w:rsidR="004944D8" w:rsidRDefault="004944D8">
      <w:pPr>
        <w:widowControl w:val="0"/>
        <w:tabs>
          <w:tab w:val="left" w:pos="90"/>
        </w:tabs>
        <w:jc w:val="center"/>
        <w:rPr>
          <w:snapToGrid w:val="0"/>
          <w:color w:val="000000"/>
        </w:rPr>
      </w:pPr>
    </w:p>
    <w:p w14:paraId="74DE21D7" w14:textId="77777777" w:rsidR="004944D8" w:rsidRDefault="004944D8">
      <w:pPr>
        <w:widowControl w:val="0"/>
        <w:tabs>
          <w:tab w:val="left" w:pos="90"/>
        </w:tabs>
        <w:jc w:val="center"/>
        <w:rPr>
          <w:snapToGrid w:val="0"/>
          <w:color w:val="000000"/>
        </w:rPr>
      </w:pPr>
    </w:p>
    <w:p w14:paraId="08C52B45" w14:textId="77777777" w:rsidR="004944D8" w:rsidRDefault="004944D8">
      <w:pPr>
        <w:widowControl w:val="0"/>
        <w:tabs>
          <w:tab w:val="left" w:pos="90"/>
        </w:tabs>
        <w:jc w:val="center"/>
        <w:rPr>
          <w:snapToGrid w:val="0"/>
          <w:color w:val="000000"/>
        </w:rPr>
      </w:pPr>
    </w:p>
    <w:p w14:paraId="0F19BAC7" w14:textId="77777777" w:rsidR="004944D8" w:rsidRDefault="004944D8">
      <w:pPr>
        <w:widowControl w:val="0"/>
        <w:tabs>
          <w:tab w:val="left" w:pos="90"/>
        </w:tabs>
        <w:jc w:val="center"/>
        <w:rPr>
          <w:snapToGrid w:val="0"/>
          <w:color w:val="000000"/>
        </w:rPr>
      </w:pPr>
    </w:p>
    <w:p w14:paraId="691F2D6C" w14:textId="77777777" w:rsidR="004944D8" w:rsidRDefault="004944D8">
      <w:pPr>
        <w:widowControl w:val="0"/>
        <w:tabs>
          <w:tab w:val="left" w:pos="90"/>
        </w:tabs>
        <w:jc w:val="center"/>
        <w:rPr>
          <w:snapToGrid w:val="0"/>
          <w:color w:val="000000"/>
        </w:rPr>
      </w:pPr>
    </w:p>
    <w:p w14:paraId="6C1E6CDC" w14:textId="77777777" w:rsidR="004944D8" w:rsidRDefault="004944D8">
      <w:pPr>
        <w:widowControl w:val="0"/>
        <w:tabs>
          <w:tab w:val="left" w:pos="90"/>
        </w:tabs>
        <w:jc w:val="center"/>
        <w:rPr>
          <w:snapToGrid w:val="0"/>
          <w:color w:val="000000"/>
        </w:rPr>
      </w:pPr>
    </w:p>
    <w:p w14:paraId="664331F3" w14:textId="77777777" w:rsidR="004944D8" w:rsidRDefault="004944D8">
      <w:pPr>
        <w:widowControl w:val="0"/>
        <w:tabs>
          <w:tab w:val="left" w:pos="90"/>
        </w:tabs>
        <w:jc w:val="center"/>
        <w:rPr>
          <w:snapToGrid w:val="0"/>
          <w:color w:val="000000"/>
        </w:rPr>
      </w:pPr>
    </w:p>
    <w:p w14:paraId="3AE02533" w14:textId="77777777" w:rsidR="004944D8" w:rsidRDefault="004944D8">
      <w:pPr>
        <w:widowControl w:val="0"/>
        <w:tabs>
          <w:tab w:val="left" w:pos="90"/>
        </w:tabs>
        <w:jc w:val="center"/>
        <w:rPr>
          <w:snapToGrid w:val="0"/>
          <w:color w:val="000000"/>
        </w:rPr>
      </w:pPr>
    </w:p>
    <w:p w14:paraId="43FFDAE9" w14:textId="77777777" w:rsidR="004944D8" w:rsidRDefault="004944D8">
      <w:pPr>
        <w:widowControl w:val="0"/>
        <w:tabs>
          <w:tab w:val="left" w:pos="90"/>
        </w:tabs>
        <w:jc w:val="center"/>
        <w:rPr>
          <w:snapToGrid w:val="0"/>
          <w:color w:val="000000"/>
        </w:rPr>
      </w:pPr>
    </w:p>
    <w:p w14:paraId="497DFE20" w14:textId="77777777" w:rsidR="004944D8" w:rsidRDefault="004944D8">
      <w:pPr>
        <w:widowControl w:val="0"/>
        <w:tabs>
          <w:tab w:val="left" w:pos="90"/>
        </w:tabs>
        <w:jc w:val="center"/>
        <w:rPr>
          <w:snapToGrid w:val="0"/>
          <w:color w:val="000000"/>
        </w:rPr>
      </w:pPr>
    </w:p>
    <w:p w14:paraId="018AF788" w14:textId="77777777" w:rsidR="004944D8" w:rsidRDefault="004944D8">
      <w:pPr>
        <w:widowControl w:val="0"/>
        <w:tabs>
          <w:tab w:val="left" w:pos="90"/>
        </w:tabs>
        <w:jc w:val="center"/>
        <w:rPr>
          <w:snapToGrid w:val="0"/>
          <w:color w:val="000000"/>
        </w:rPr>
      </w:pPr>
    </w:p>
    <w:p w14:paraId="4B46D115" w14:textId="77777777" w:rsidR="004944D8" w:rsidRDefault="004944D8">
      <w:pPr>
        <w:widowControl w:val="0"/>
        <w:tabs>
          <w:tab w:val="left" w:pos="90"/>
        </w:tabs>
        <w:jc w:val="center"/>
        <w:rPr>
          <w:snapToGrid w:val="0"/>
          <w:color w:val="000000"/>
        </w:rPr>
      </w:pPr>
    </w:p>
    <w:p w14:paraId="76CFE0B4" w14:textId="77777777" w:rsidR="004944D8" w:rsidRDefault="004944D8">
      <w:pPr>
        <w:widowControl w:val="0"/>
        <w:tabs>
          <w:tab w:val="left" w:pos="90"/>
        </w:tabs>
        <w:jc w:val="center"/>
        <w:rPr>
          <w:snapToGrid w:val="0"/>
          <w:color w:val="000000"/>
        </w:rPr>
      </w:pPr>
    </w:p>
    <w:p w14:paraId="1FEC4909" w14:textId="77777777" w:rsidR="004944D8" w:rsidRDefault="004944D8">
      <w:pPr>
        <w:widowControl w:val="0"/>
        <w:tabs>
          <w:tab w:val="left" w:pos="90"/>
        </w:tabs>
        <w:jc w:val="center"/>
        <w:rPr>
          <w:snapToGrid w:val="0"/>
          <w:color w:val="000000"/>
        </w:rPr>
      </w:pPr>
    </w:p>
    <w:p w14:paraId="46BAAA9F" w14:textId="77777777" w:rsidR="004944D8" w:rsidRDefault="004944D8">
      <w:pPr>
        <w:widowControl w:val="0"/>
        <w:tabs>
          <w:tab w:val="left" w:pos="90"/>
        </w:tabs>
        <w:jc w:val="center"/>
        <w:rPr>
          <w:snapToGrid w:val="0"/>
          <w:color w:val="000000"/>
        </w:rPr>
      </w:pPr>
    </w:p>
    <w:p w14:paraId="02307320" w14:textId="77777777" w:rsidR="004944D8" w:rsidRDefault="004944D8">
      <w:pPr>
        <w:widowControl w:val="0"/>
        <w:tabs>
          <w:tab w:val="left" w:pos="90"/>
        </w:tabs>
        <w:jc w:val="center"/>
        <w:rPr>
          <w:snapToGrid w:val="0"/>
          <w:color w:val="000000"/>
        </w:rPr>
      </w:pPr>
    </w:p>
    <w:p w14:paraId="17BD528B" w14:textId="77777777" w:rsidR="004944D8" w:rsidRDefault="004944D8">
      <w:pPr>
        <w:widowControl w:val="0"/>
        <w:tabs>
          <w:tab w:val="left" w:pos="90"/>
        </w:tabs>
        <w:jc w:val="center"/>
        <w:rPr>
          <w:snapToGrid w:val="0"/>
          <w:color w:val="000000"/>
        </w:rPr>
      </w:pPr>
    </w:p>
    <w:p w14:paraId="55144FA7" w14:textId="77777777" w:rsidR="004944D8" w:rsidRDefault="004944D8">
      <w:pPr>
        <w:widowControl w:val="0"/>
        <w:tabs>
          <w:tab w:val="left" w:pos="90"/>
        </w:tabs>
        <w:jc w:val="center"/>
        <w:rPr>
          <w:snapToGrid w:val="0"/>
          <w:color w:val="000000"/>
        </w:rPr>
      </w:pPr>
    </w:p>
    <w:p w14:paraId="07408A25" w14:textId="77777777" w:rsidR="004944D8" w:rsidRDefault="004944D8">
      <w:pPr>
        <w:widowControl w:val="0"/>
        <w:tabs>
          <w:tab w:val="left" w:pos="90"/>
        </w:tabs>
        <w:jc w:val="center"/>
        <w:rPr>
          <w:snapToGrid w:val="0"/>
          <w:color w:val="000000"/>
        </w:rPr>
      </w:pPr>
    </w:p>
    <w:p w14:paraId="52006410" w14:textId="77777777" w:rsidR="004944D8" w:rsidRDefault="004944D8">
      <w:pPr>
        <w:widowControl w:val="0"/>
        <w:tabs>
          <w:tab w:val="left" w:pos="90"/>
        </w:tabs>
        <w:jc w:val="center"/>
        <w:rPr>
          <w:snapToGrid w:val="0"/>
          <w:color w:val="000000"/>
        </w:rPr>
      </w:pPr>
    </w:p>
    <w:p w14:paraId="740BA39C" w14:textId="77777777" w:rsidR="004944D8" w:rsidRDefault="004944D8">
      <w:pPr>
        <w:widowControl w:val="0"/>
        <w:tabs>
          <w:tab w:val="left" w:pos="90"/>
        </w:tabs>
        <w:jc w:val="center"/>
        <w:rPr>
          <w:snapToGrid w:val="0"/>
          <w:color w:val="000000"/>
        </w:rPr>
      </w:pPr>
    </w:p>
    <w:p w14:paraId="7D9083CA" w14:textId="77777777" w:rsidR="004944D8" w:rsidRDefault="004944D8">
      <w:pPr>
        <w:widowControl w:val="0"/>
        <w:tabs>
          <w:tab w:val="left" w:pos="90"/>
        </w:tabs>
        <w:jc w:val="center"/>
        <w:rPr>
          <w:snapToGrid w:val="0"/>
          <w:color w:val="000000"/>
        </w:rPr>
      </w:pPr>
    </w:p>
    <w:p w14:paraId="2C1CE0C8" w14:textId="77777777" w:rsidR="004944D8" w:rsidRDefault="004944D8">
      <w:pPr>
        <w:widowControl w:val="0"/>
        <w:tabs>
          <w:tab w:val="left" w:pos="90"/>
        </w:tabs>
        <w:jc w:val="center"/>
        <w:rPr>
          <w:snapToGrid w:val="0"/>
          <w:color w:val="000000"/>
        </w:rPr>
      </w:pPr>
    </w:p>
    <w:p w14:paraId="6AE830FF" w14:textId="77777777" w:rsidR="004944D8" w:rsidRDefault="004944D8">
      <w:pPr>
        <w:widowControl w:val="0"/>
        <w:tabs>
          <w:tab w:val="left" w:pos="90"/>
        </w:tabs>
        <w:jc w:val="center"/>
        <w:rPr>
          <w:snapToGrid w:val="0"/>
          <w:color w:val="000000"/>
        </w:rPr>
      </w:pPr>
    </w:p>
    <w:p w14:paraId="68AC8665" w14:textId="77777777" w:rsidR="004944D8" w:rsidRDefault="004944D8">
      <w:pPr>
        <w:widowControl w:val="0"/>
        <w:tabs>
          <w:tab w:val="left" w:pos="90"/>
        </w:tabs>
        <w:rPr>
          <w:snapToGrid w:val="0"/>
          <w:sz w:val="26"/>
        </w:rPr>
      </w:pPr>
    </w:p>
    <w:sectPr w:rsidR="004944D8" w:rsidSect="000B4F48">
      <w:footerReference w:type="even" r:id="rId568"/>
      <w:footerReference w:type="default" r:id="rId569"/>
      <w:pgSz w:w="11906" w:h="16838" w:code="9"/>
      <w:pgMar w:top="567" w:right="567" w:bottom="426" w:left="567"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09B3E" w14:textId="77777777" w:rsidR="00C61C28" w:rsidRDefault="00C61C28">
      <w:r>
        <w:separator/>
      </w:r>
    </w:p>
  </w:endnote>
  <w:endnote w:type="continuationSeparator" w:id="0">
    <w:p w14:paraId="0E796855" w14:textId="77777777" w:rsidR="00C61C28" w:rsidRDefault="00C6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2">
    <w:altName w:val="Times New Roman"/>
    <w:charset w:val="00"/>
    <w:family w:val="auto"/>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Times-New-Roman-Italic+3">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87644" w14:textId="77777777" w:rsidR="003B2967" w:rsidRDefault="003B2967">
    <w:pPr>
      <w:pStyle w:val="Pidipagina"/>
      <w:framePr w:wrap="around" w:vAnchor="text" w:hAnchor="margin" w:xAlign="outside"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729DDD3A" w14:textId="77777777" w:rsidR="003B2967" w:rsidRDefault="003B296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B4B99" w14:textId="4895DB31" w:rsidR="003B2967" w:rsidRDefault="003B2967">
    <w:pPr>
      <w:pStyle w:val="Pidipagina"/>
      <w:framePr w:wrap="around" w:vAnchor="text" w:hAnchor="margin" w:xAlign="outside"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02FF0">
      <w:rPr>
        <w:rStyle w:val="Numeropagina"/>
        <w:noProof/>
      </w:rPr>
      <w:t>175</w:t>
    </w:r>
    <w:r>
      <w:rPr>
        <w:rStyle w:val="Numeropagina"/>
      </w:rPr>
      <w:fldChar w:fldCharType="end"/>
    </w:r>
  </w:p>
  <w:p w14:paraId="2D7FEF92" w14:textId="77777777" w:rsidR="003B2967" w:rsidRDefault="003B2967">
    <w:pPr>
      <w:pStyle w:val="Pidipagina"/>
      <w:ind w:right="360" w:firstLine="360"/>
    </w:pPr>
    <w:r>
      <w:rPr>
        <w:noProof/>
      </w:rPr>
      <mc:AlternateContent>
        <mc:Choice Requires="wps">
          <w:drawing>
            <wp:anchor distT="0" distB="0" distL="114300" distR="114300" simplePos="0" relativeHeight="251657728" behindDoc="0" locked="0" layoutInCell="0" allowOverlap="1" wp14:anchorId="2BCA2DDE" wp14:editId="064E6954">
              <wp:simplePos x="0" y="0"/>
              <wp:positionH relativeFrom="column">
                <wp:posOffset>-90170</wp:posOffset>
              </wp:positionH>
              <wp:positionV relativeFrom="paragraph">
                <wp:posOffset>-288290</wp:posOffset>
              </wp:positionV>
              <wp:extent cx="6675120" cy="3676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24AC7" w14:textId="77777777" w:rsidR="003B2967" w:rsidRDefault="003B2967">
                          <w:pPr>
                            <w:widowControl w:val="0"/>
                            <w:tabs>
                              <w:tab w:val="left" w:pos="90"/>
                            </w:tabs>
                            <w:spacing w:before="60"/>
                            <w:jc w:val="center"/>
                            <w:rPr>
                              <w:snapToGrid w:val="0"/>
                              <w:color w:val="000080"/>
                              <w:sz w:val="26"/>
                            </w:rPr>
                          </w:pPr>
                          <w:r>
                            <w:rPr>
                              <w:snapToGrid w:val="0"/>
                              <w:color w:val="000000"/>
                            </w:rPr>
                            <w:t>———————————————————————————————————————————————————</w:t>
                          </w:r>
                        </w:p>
                        <w:p w14:paraId="637B8AD5" w14:textId="77777777" w:rsidR="003B2967" w:rsidRDefault="003B29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CA2DDE" id="_x0000_t202" coordsize="21600,21600" o:spt="202" path="m,l,21600r21600,l21600,xe">
              <v:stroke joinstyle="miter"/>
              <v:path gradientshapeok="t" o:connecttype="rect"/>
            </v:shapetype>
            <v:shape id="Text Box 1" o:spid="_x0000_s1026" type="#_x0000_t202" style="position:absolute;left:0;text-align:left;margin-left:-7.1pt;margin-top:-22.7pt;width:525.6pt;height:2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" o:allowincell="f" filled="f" stroked="f">
              <v:textbox>
                <w:txbxContent>
                  <w:p w14:paraId="2A824AC7" w14:textId="77777777" w:rsidR="003B2967" w:rsidRDefault="003B2967">
                    <w:pPr>
                      <w:widowControl w:val="0"/>
                      <w:tabs>
                        <w:tab w:val="left" w:pos="90"/>
                      </w:tabs>
                      <w:spacing w:before="60"/>
                      <w:jc w:val="center"/>
                      <w:rPr>
                        <w:snapToGrid w:val="0"/>
                        <w:color w:val="000080"/>
                        <w:sz w:val="26"/>
                      </w:rPr>
                    </w:pPr>
                    <w:r>
                      <w:rPr>
                        <w:snapToGrid w:val="0"/>
                        <w:color w:val="000000"/>
                      </w:rPr>
                      <w:t>———————————————————————————————————————————————————</w:t>
                    </w:r>
                  </w:p>
                  <w:p w14:paraId="637B8AD5" w14:textId="77777777" w:rsidR="003B2967" w:rsidRDefault="003B2967"/>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1D619" w14:textId="77777777" w:rsidR="00C61C28" w:rsidRDefault="00C61C28">
      <w:r>
        <w:separator/>
      </w:r>
    </w:p>
  </w:footnote>
  <w:footnote w:type="continuationSeparator" w:id="0">
    <w:p w14:paraId="4E57A67B" w14:textId="77777777" w:rsidR="00C61C28" w:rsidRDefault="00C61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3162E"/>
    <w:multiLevelType w:val="singleLevel"/>
    <w:tmpl w:val="0410000F"/>
    <w:lvl w:ilvl="0">
      <w:start w:val="1"/>
      <w:numFmt w:val="decimal"/>
      <w:lvlText w:val="%1."/>
      <w:lvlJc w:val="left"/>
      <w:pPr>
        <w:tabs>
          <w:tab w:val="num" w:pos="360"/>
        </w:tabs>
        <w:ind w:left="360" w:hanging="360"/>
      </w:pPr>
      <w:rPr>
        <w:rFonts w:hint="default"/>
      </w:rPr>
    </w:lvl>
  </w:abstractNum>
  <w:abstractNum w:abstractNumId="1" w15:restartNumberingAfterBreak="0">
    <w:nsid w:val="16C71659"/>
    <w:multiLevelType w:val="singleLevel"/>
    <w:tmpl w:val="FDC282C2"/>
    <w:lvl w:ilvl="0">
      <w:start w:val="1"/>
      <w:numFmt w:val="lowerLetter"/>
      <w:lvlText w:val="%1."/>
      <w:lvlJc w:val="left"/>
      <w:pPr>
        <w:tabs>
          <w:tab w:val="num" w:pos="720"/>
        </w:tabs>
        <w:ind w:left="720" w:hanging="360"/>
      </w:pPr>
      <w:rPr>
        <w:rFonts w:hint="default"/>
      </w:rPr>
    </w:lvl>
  </w:abstractNum>
  <w:abstractNum w:abstractNumId="2" w15:restartNumberingAfterBreak="0">
    <w:nsid w:val="39B33C0C"/>
    <w:multiLevelType w:val="singleLevel"/>
    <w:tmpl w:val="B39E5DAE"/>
    <w:lvl w:ilvl="0">
      <w:start w:val="1"/>
      <w:numFmt w:val="decimal"/>
      <w:lvlText w:val="%1."/>
      <w:lvlJc w:val="left"/>
      <w:pPr>
        <w:tabs>
          <w:tab w:val="num" w:pos="816"/>
        </w:tabs>
        <w:ind w:left="816" w:hanging="390"/>
      </w:pPr>
      <w:rPr>
        <w:rFonts w:hint="default"/>
      </w:rPr>
    </w:lvl>
  </w:abstractNum>
  <w:abstractNum w:abstractNumId="3" w15:restartNumberingAfterBreak="0">
    <w:nsid w:val="75440CF4"/>
    <w:multiLevelType w:val="hybridMultilevel"/>
    <w:tmpl w:val="2968D7F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808159989">
    <w:abstractNumId w:val="0"/>
  </w:num>
  <w:num w:numId="2" w16cid:durableId="979384984">
    <w:abstractNumId w:val="1"/>
  </w:num>
  <w:num w:numId="3" w16cid:durableId="1595555253">
    <w:abstractNumId w:val="2"/>
  </w:num>
  <w:num w:numId="4" w16cid:durableId="182643108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enanzi Anna Maria">
    <w15:presenceInfo w15:providerId="AD" w15:userId="S-1-5-21-2922639547-434391460-3162615680-23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70" fill="f" fillcolor="white">
      <v:fill color="whit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BDD"/>
    <w:rsid w:val="000000FB"/>
    <w:rsid w:val="00000156"/>
    <w:rsid w:val="00000224"/>
    <w:rsid w:val="00000A8B"/>
    <w:rsid w:val="00000AE3"/>
    <w:rsid w:val="00000D44"/>
    <w:rsid w:val="00000EE6"/>
    <w:rsid w:val="00001138"/>
    <w:rsid w:val="00001249"/>
    <w:rsid w:val="000012CC"/>
    <w:rsid w:val="00001708"/>
    <w:rsid w:val="000018F7"/>
    <w:rsid w:val="0000214C"/>
    <w:rsid w:val="00002237"/>
    <w:rsid w:val="0000241D"/>
    <w:rsid w:val="000026AC"/>
    <w:rsid w:val="000026BE"/>
    <w:rsid w:val="00002760"/>
    <w:rsid w:val="00002820"/>
    <w:rsid w:val="00002835"/>
    <w:rsid w:val="00002A51"/>
    <w:rsid w:val="00002CBD"/>
    <w:rsid w:val="00002EF5"/>
    <w:rsid w:val="00003083"/>
    <w:rsid w:val="000030F8"/>
    <w:rsid w:val="00003118"/>
    <w:rsid w:val="00003122"/>
    <w:rsid w:val="000031B8"/>
    <w:rsid w:val="000034B2"/>
    <w:rsid w:val="000038C2"/>
    <w:rsid w:val="000039A8"/>
    <w:rsid w:val="00003B34"/>
    <w:rsid w:val="00003DD8"/>
    <w:rsid w:val="00003E09"/>
    <w:rsid w:val="00003ECE"/>
    <w:rsid w:val="00003F31"/>
    <w:rsid w:val="00004111"/>
    <w:rsid w:val="00004366"/>
    <w:rsid w:val="000043C6"/>
    <w:rsid w:val="000044AB"/>
    <w:rsid w:val="00004668"/>
    <w:rsid w:val="0000471D"/>
    <w:rsid w:val="00004E41"/>
    <w:rsid w:val="00004EBC"/>
    <w:rsid w:val="00004F27"/>
    <w:rsid w:val="000051C0"/>
    <w:rsid w:val="000057A2"/>
    <w:rsid w:val="00005C56"/>
    <w:rsid w:val="00005CE4"/>
    <w:rsid w:val="00005D69"/>
    <w:rsid w:val="00005E2B"/>
    <w:rsid w:val="00006013"/>
    <w:rsid w:val="000060D6"/>
    <w:rsid w:val="000061E2"/>
    <w:rsid w:val="000062F3"/>
    <w:rsid w:val="00006367"/>
    <w:rsid w:val="000065AD"/>
    <w:rsid w:val="00006699"/>
    <w:rsid w:val="0000674D"/>
    <w:rsid w:val="00006933"/>
    <w:rsid w:val="00006D92"/>
    <w:rsid w:val="00006E45"/>
    <w:rsid w:val="0000712C"/>
    <w:rsid w:val="000071C7"/>
    <w:rsid w:val="000074CF"/>
    <w:rsid w:val="0000784A"/>
    <w:rsid w:val="00007CA2"/>
    <w:rsid w:val="00007F6E"/>
    <w:rsid w:val="00007FD8"/>
    <w:rsid w:val="000101FD"/>
    <w:rsid w:val="000106AE"/>
    <w:rsid w:val="000107E1"/>
    <w:rsid w:val="00010ADF"/>
    <w:rsid w:val="00010B73"/>
    <w:rsid w:val="00010C26"/>
    <w:rsid w:val="00010C9E"/>
    <w:rsid w:val="00010F10"/>
    <w:rsid w:val="00010F1D"/>
    <w:rsid w:val="00010FC1"/>
    <w:rsid w:val="00010FC7"/>
    <w:rsid w:val="000110AF"/>
    <w:rsid w:val="000111ED"/>
    <w:rsid w:val="0001134F"/>
    <w:rsid w:val="000114C9"/>
    <w:rsid w:val="000117A7"/>
    <w:rsid w:val="0001187F"/>
    <w:rsid w:val="0001197D"/>
    <w:rsid w:val="00011B2D"/>
    <w:rsid w:val="00011E51"/>
    <w:rsid w:val="00011EAE"/>
    <w:rsid w:val="00012936"/>
    <w:rsid w:val="00012A80"/>
    <w:rsid w:val="00012BDB"/>
    <w:rsid w:val="00012F2E"/>
    <w:rsid w:val="000130B1"/>
    <w:rsid w:val="000131DC"/>
    <w:rsid w:val="000131F2"/>
    <w:rsid w:val="00013356"/>
    <w:rsid w:val="00013429"/>
    <w:rsid w:val="0001357B"/>
    <w:rsid w:val="000135EA"/>
    <w:rsid w:val="0001366D"/>
    <w:rsid w:val="00013719"/>
    <w:rsid w:val="00013A43"/>
    <w:rsid w:val="00013A7D"/>
    <w:rsid w:val="00013BB1"/>
    <w:rsid w:val="00013D5B"/>
    <w:rsid w:val="00013F2F"/>
    <w:rsid w:val="00013FBE"/>
    <w:rsid w:val="00013FD2"/>
    <w:rsid w:val="00013FED"/>
    <w:rsid w:val="0001406B"/>
    <w:rsid w:val="0001406C"/>
    <w:rsid w:val="000141AF"/>
    <w:rsid w:val="0001496B"/>
    <w:rsid w:val="00014CE6"/>
    <w:rsid w:val="000153C8"/>
    <w:rsid w:val="00015648"/>
    <w:rsid w:val="000159AD"/>
    <w:rsid w:val="00015A9C"/>
    <w:rsid w:val="00015B07"/>
    <w:rsid w:val="00015C5F"/>
    <w:rsid w:val="00015D5D"/>
    <w:rsid w:val="00015DAB"/>
    <w:rsid w:val="00015DE1"/>
    <w:rsid w:val="00015F39"/>
    <w:rsid w:val="00016203"/>
    <w:rsid w:val="00016283"/>
    <w:rsid w:val="000164E9"/>
    <w:rsid w:val="00016586"/>
    <w:rsid w:val="000165BB"/>
    <w:rsid w:val="00016698"/>
    <w:rsid w:val="000166A0"/>
    <w:rsid w:val="000167E4"/>
    <w:rsid w:val="000167FA"/>
    <w:rsid w:val="000167FC"/>
    <w:rsid w:val="000169A6"/>
    <w:rsid w:val="00016CF4"/>
    <w:rsid w:val="00016F70"/>
    <w:rsid w:val="00017489"/>
    <w:rsid w:val="000174BA"/>
    <w:rsid w:val="00017544"/>
    <w:rsid w:val="000175E4"/>
    <w:rsid w:val="00017903"/>
    <w:rsid w:val="00017BF4"/>
    <w:rsid w:val="00017E3C"/>
    <w:rsid w:val="00020287"/>
    <w:rsid w:val="000203D8"/>
    <w:rsid w:val="0002087B"/>
    <w:rsid w:val="00020997"/>
    <w:rsid w:val="00020AE0"/>
    <w:rsid w:val="00020D62"/>
    <w:rsid w:val="00020EB7"/>
    <w:rsid w:val="00020EBB"/>
    <w:rsid w:val="00020F12"/>
    <w:rsid w:val="00020F8D"/>
    <w:rsid w:val="00021057"/>
    <w:rsid w:val="00021069"/>
    <w:rsid w:val="00021579"/>
    <w:rsid w:val="00021696"/>
    <w:rsid w:val="0002171C"/>
    <w:rsid w:val="000218F6"/>
    <w:rsid w:val="00021BAB"/>
    <w:rsid w:val="00021DBC"/>
    <w:rsid w:val="00021EAC"/>
    <w:rsid w:val="00021F0E"/>
    <w:rsid w:val="00021F19"/>
    <w:rsid w:val="00021F68"/>
    <w:rsid w:val="00021F8D"/>
    <w:rsid w:val="00022056"/>
    <w:rsid w:val="000226EB"/>
    <w:rsid w:val="0002294D"/>
    <w:rsid w:val="00022ABB"/>
    <w:rsid w:val="00022C85"/>
    <w:rsid w:val="00022CA9"/>
    <w:rsid w:val="00022CF0"/>
    <w:rsid w:val="00022FB3"/>
    <w:rsid w:val="0002318C"/>
    <w:rsid w:val="000231D4"/>
    <w:rsid w:val="00023277"/>
    <w:rsid w:val="0002331B"/>
    <w:rsid w:val="00023C0F"/>
    <w:rsid w:val="00024419"/>
    <w:rsid w:val="000247A4"/>
    <w:rsid w:val="00024AB7"/>
    <w:rsid w:val="00024E95"/>
    <w:rsid w:val="00024E9F"/>
    <w:rsid w:val="00024EBD"/>
    <w:rsid w:val="00024EDB"/>
    <w:rsid w:val="00024F30"/>
    <w:rsid w:val="00024FDD"/>
    <w:rsid w:val="0002503C"/>
    <w:rsid w:val="0002509F"/>
    <w:rsid w:val="0002511F"/>
    <w:rsid w:val="0002515F"/>
    <w:rsid w:val="00025244"/>
    <w:rsid w:val="00025328"/>
    <w:rsid w:val="00025375"/>
    <w:rsid w:val="0002539D"/>
    <w:rsid w:val="0002555E"/>
    <w:rsid w:val="0002587D"/>
    <w:rsid w:val="00025A40"/>
    <w:rsid w:val="00025A63"/>
    <w:rsid w:val="000260E2"/>
    <w:rsid w:val="00026186"/>
    <w:rsid w:val="000263CD"/>
    <w:rsid w:val="0002654A"/>
    <w:rsid w:val="00026751"/>
    <w:rsid w:val="00026ADA"/>
    <w:rsid w:val="00026AEA"/>
    <w:rsid w:val="00026D8A"/>
    <w:rsid w:val="00026EC1"/>
    <w:rsid w:val="00026F19"/>
    <w:rsid w:val="00027077"/>
    <w:rsid w:val="00027322"/>
    <w:rsid w:val="00027337"/>
    <w:rsid w:val="000273A3"/>
    <w:rsid w:val="000273BB"/>
    <w:rsid w:val="0002746B"/>
    <w:rsid w:val="000274DA"/>
    <w:rsid w:val="000276D5"/>
    <w:rsid w:val="00027900"/>
    <w:rsid w:val="00027B59"/>
    <w:rsid w:val="00027F43"/>
    <w:rsid w:val="000300A3"/>
    <w:rsid w:val="000301ED"/>
    <w:rsid w:val="00030829"/>
    <w:rsid w:val="00030BE8"/>
    <w:rsid w:val="00030BEF"/>
    <w:rsid w:val="00030C89"/>
    <w:rsid w:val="00030D3D"/>
    <w:rsid w:val="00030F52"/>
    <w:rsid w:val="0003120A"/>
    <w:rsid w:val="000315E3"/>
    <w:rsid w:val="0003181C"/>
    <w:rsid w:val="00031AA5"/>
    <w:rsid w:val="00031ACF"/>
    <w:rsid w:val="00031AFE"/>
    <w:rsid w:val="00031C9B"/>
    <w:rsid w:val="0003201C"/>
    <w:rsid w:val="0003216B"/>
    <w:rsid w:val="00032188"/>
    <w:rsid w:val="000321B4"/>
    <w:rsid w:val="00032274"/>
    <w:rsid w:val="00032391"/>
    <w:rsid w:val="00032465"/>
    <w:rsid w:val="000324E7"/>
    <w:rsid w:val="000324E9"/>
    <w:rsid w:val="0003280A"/>
    <w:rsid w:val="00033576"/>
    <w:rsid w:val="0003380C"/>
    <w:rsid w:val="00033A33"/>
    <w:rsid w:val="00033C6B"/>
    <w:rsid w:val="00033E76"/>
    <w:rsid w:val="00033ED8"/>
    <w:rsid w:val="00034173"/>
    <w:rsid w:val="000345C1"/>
    <w:rsid w:val="0003476F"/>
    <w:rsid w:val="00034779"/>
    <w:rsid w:val="00034C1A"/>
    <w:rsid w:val="00034C6A"/>
    <w:rsid w:val="00034EE9"/>
    <w:rsid w:val="00035546"/>
    <w:rsid w:val="000357A3"/>
    <w:rsid w:val="00035884"/>
    <w:rsid w:val="000359F2"/>
    <w:rsid w:val="00035B3E"/>
    <w:rsid w:val="00035F41"/>
    <w:rsid w:val="00035FF6"/>
    <w:rsid w:val="000360A3"/>
    <w:rsid w:val="0003614F"/>
    <w:rsid w:val="000361DB"/>
    <w:rsid w:val="000361ED"/>
    <w:rsid w:val="00036217"/>
    <w:rsid w:val="0003621C"/>
    <w:rsid w:val="00036303"/>
    <w:rsid w:val="00036376"/>
    <w:rsid w:val="00036464"/>
    <w:rsid w:val="00036486"/>
    <w:rsid w:val="0003659E"/>
    <w:rsid w:val="000367AF"/>
    <w:rsid w:val="00036C2A"/>
    <w:rsid w:val="00036E81"/>
    <w:rsid w:val="00036E93"/>
    <w:rsid w:val="00036F02"/>
    <w:rsid w:val="0003705A"/>
    <w:rsid w:val="00037116"/>
    <w:rsid w:val="0003771D"/>
    <w:rsid w:val="0003779F"/>
    <w:rsid w:val="000377AB"/>
    <w:rsid w:val="00037888"/>
    <w:rsid w:val="00037C97"/>
    <w:rsid w:val="00037D00"/>
    <w:rsid w:val="00037D8E"/>
    <w:rsid w:val="00037DC7"/>
    <w:rsid w:val="00037EBD"/>
    <w:rsid w:val="00037F3A"/>
    <w:rsid w:val="00040477"/>
    <w:rsid w:val="000407C3"/>
    <w:rsid w:val="00040922"/>
    <w:rsid w:val="00040A3B"/>
    <w:rsid w:val="0004121B"/>
    <w:rsid w:val="0004161A"/>
    <w:rsid w:val="000416EA"/>
    <w:rsid w:val="0004173F"/>
    <w:rsid w:val="000418BB"/>
    <w:rsid w:val="000419FF"/>
    <w:rsid w:val="00041D70"/>
    <w:rsid w:val="0004207A"/>
    <w:rsid w:val="000420F5"/>
    <w:rsid w:val="000423C9"/>
    <w:rsid w:val="00042527"/>
    <w:rsid w:val="000426EB"/>
    <w:rsid w:val="00042737"/>
    <w:rsid w:val="00042969"/>
    <w:rsid w:val="00042A2C"/>
    <w:rsid w:val="00042A89"/>
    <w:rsid w:val="00042BE2"/>
    <w:rsid w:val="00042FB0"/>
    <w:rsid w:val="0004338C"/>
    <w:rsid w:val="00043569"/>
    <w:rsid w:val="000436F8"/>
    <w:rsid w:val="000437BB"/>
    <w:rsid w:val="0004387D"/>
    <w:rsid w:val="000439C4"/>
    <w:rsid w:val="00043B76"/>
    <w:rsid w:val="00043C60"/>
    <w:rsid w:val="00043DAE"/>
    <w:rsid w:val="00043F02"/>
    <w:rsid w:val="000441E4"/>
    <w:rsid w:val="000442D8"/>
    <w:rsid w:val="0004438E"/>
    <w:rsid w:val="00044392"/>
    <w:rsid w:val="0004463C"/>
    <w:rsid w:val="00044913"/>
    <w:rsid w:val="00044CA3"/>
    <w:rsid w:val="0004514D"/>
    <w:rsid w:val="00045384"/>
    <w:rsid w:val="000456F5"/>
    <w:rsid w:val="000459E9"/>
    <w:rsid w:val="00045B26"/>
    <w:rsid w:val="00045B31"/>
    <w:rsid w:val="00045DFB"/>
    <w:rsid w:val="00046084"/>
    <w:rsid w:val="0004635E"/>
    <w:rsid w:val="0004663A"/>
    <w:rsid w:val="0004681D"/>
    <w:rsid w:val="00046994"/>
    <w:rsid w:val="00046999"/>
    <w:rsid w:val="000469B1"/>
    <w:rsid w:val="00046BC6"/>
    <w:rsid w:val="00046CA4"/>
    <w:rsid w:val="00046EFF"/>
    <w:rsid w:val="00046FE5"/>
    <w:rsid w:val="000470BF"/>
    <w:rsid w:val="00047229"/>
    <w:rsid w:val="0004728A"/>
    <w:rsid w:val="000474BE"/>
    <w:rsid w:val="000476C4"/>
    <w:rsid w:val="000478A8"/>
    <w:rsid w:val="00047EAE"/>
    <w:rsid w:val="00047ECC"/>
    <w:rsid w:val="00050270"/>
    <w:rsid w:val="0005052E"/>
    <w:rsid w:val="000508C7"/>
    <w:rsid w:val="00050F69"/>
    <w:rsid w:val="00051336"/>
    <w:rsid w:val="0005138E"/>
    <w:rsid w:val="0005198C"/>
    <w:rsid w:val="0005198E"/>
    <w:rsid w:val="00051A9C"/>
    <w:rsid w:val="00051AC2"/>
    <w:rsid w:val="00051B4C"/>
    <w:rsid w:val="00051D3C"/>
    <w:rsid w:val="00051F07"/>
    <w:rsid w:val="00051FCB"/>
    <w:rsid w:val="00052126"/>
    <w:rsid w:val="00052306"/>
    <w:rsid w:val="00052331"/>
    <w:rsid w:val="00052901"/>
    <w:rsid w:val="00052D22"/>
    <w:rsid w:val="00052DF5"/>
    <w:rsid w:val="00052E94"/>
    <w:rsid w:val="00052EA3"/>
    <w:rsid w:val="00052FCB"/>
    <w:rsid w:val="000531DA"/>
    <w:rsid w:val="0005358C"/>
    <w:rsid w:val="0005392A"/>
    <w:rsid w:val="00053CDE"/>
    <w:rsid w:val="000540B5"/>
    <w:rsid w:val="0005417B"/>
    <w:rsid w:val="00054522"/>
    <w:rsid w:val="00054756"/>
    <w:rsid w:val="0005478A"/>
    <w:rsid w:val="00054BB1"/>
    <w:rsid w:val="00054BF7"/>
    <w:rsid w:val="00054D0E"/>
    <w:rsid w:val="00054DD2"/>
    <w:rsid w:val="00055160"/>
    <w:rsid w:val="0005525A"/>
    <w:rsid w:val="000552CC"/>
    <w:rsid w:val="00055563"/>
    <w:rsid w:val="000555D9"/>
    <w:rsid w:val="00055693"/>
    <w:rsid w:val="00055724"/>
    <w:rsid w:val="00055A38"/>
    <w:rsid w:val="00055BB7"/>
    <w:rsid w:val="00055CD5"/>
    <w:rsid w:val="00055E65"/>
    <w:rsid w:val="000561BB"/>
    <w:rsid w:val="0005630B"/>
    <w:rsid w:val="000563DE"/>
    <w:rsid w:val="000564BE"/>
    <w:rsid w:val="0005658E"/>
    <w:rsid w:val="0005666E"/>
    <w:rsid w:val="000569ED"/>
    <w:rsid w:val="00056AFC"/>
    <w:rsid w:val="00056C3F"/>
    <w:rsid w:val="00056C44"/>
    <w:rsid w:val="00056C6A"/>
    <w:rsid w:val="00056C87"/>
    <w:rsid w:val="00056E77"/>
    <w:rsid w:val="00056F7E"/>
    <w:rsid w:val="00057212"/>
    <w:rsid w:val="000572D3"/>
    <w:rsid w:val="00057385"/>
    <w:rsid w:val="000573DF"/>
    <w:rsid w:val="0005790D"/>
    <w:rsid w:val="00057A0C"/>
    <w:rsid w:val="00057A8F"/>
    <w:rsid w:val="00057AF1"/>
    <w:rsid w:val="00057B63"/>
    <w:rsid w:val="00057BF9"/>
    <w:rsid w:val="00057E25"/>
    <w:rsid w:val="00057EE5"/>
    <w:rsid w:val="00057F33"/>
    <w:rsid w:val="00060230"/>
    <w:rsid w:val="00060378"/>
    <w:rsid w:val="000605E9"/>
    <w:rsid w:val="00060BED"/>
    <w:rsid w:val="00060C35"/>
    <w:rsid w:val="00060E0C"/>
    <w:rsid w:val="0006110E"/>
    <w:rsid w:val="0006128D"/>
    <w:rsid w:val="0006147D"/>
    <w:rsid w:val="0006184A"/>
    <w:rsid w:val="00061E7D"/>
    <w:rsid w:val="00062078"/>
    <w:rsid w:val="000620E0"/>
    <w:rsid w:val="000621F7"/>
    <w:rsid w:val="0006248F"/>
    <w:rsid w:val="000629DE"/>
    <w:rsid w:val="00062B68"/>
    <w:rsid w:val="00062C2D"/>
    <w:rsid w:val="00062DEE"/>
    <w:rsid w:val="00062E6B"/>
    <w:rsid w:val="00062EC9"/>
    <w:rsid w:val="00062FC8"/>
    <w:rsid w:val="0006312D"/>
    <w:rsid w:val="00063510"/>
    <w:rsid w:val="000635F3"/>
    <w:rsid w:val="00063710"/>
    <w:rsid w:val="00063742"/>
    <w:rsid w:val="00063A23"/>
    <w:rsid w:val="00063B43"/>
    <w:rsid w:val="00063C47"/>
    <w:rsid w:val="00063E08"/>
    <w:rsid w:val="00063FFC"/>
    <w:rsid w:val="00064475"/>
    <w:rsid w:val="00064622"/>
    <w:rsid w:val="00064882"/>
    <w:rsid w:val="00064A0B"/>
    <w:rsid w:val="00064A74"/>
    <w:rsid w:val="00064A83"/>
    <w:rsid w:val="00064F25"/>
    <w:rsid w:val="0006542D"/>
    <w:rsid w:val="000656C0"/>
    <w:rsid w:val="00065781"/>
    <w:rsid w:val="000658DD"/>
    <w:rsid w:val="00065C32"/>
    <w:rsid w:val="00066173"/>
    <w:rsid w:val="0006619A"/>
    <w:rsid w:val="0006657D"/>
    <w:rsid w:val="00066B0A"/>
    <w:rsid w:val="00066E90"/>
    <w:rsid w:val="00066F4A"/>
    <w:rsid w:val="000670AD"/>
    <w:rsid w:val="00067119"/>
    <w:rsid w:val="00067285"/>
    <w:rsid w:val="00067319"/>
    <w:rsid w:val="000677C0"/>
    <w:rsid w:val="000677F1"/>
    <w:rsid w:val="00067C02"/>
    <w:rsid w:val="00067E7B"/>
    <w:rsid w:val="00067FC2"/>
    <w:rsid w:val="00070220"/>
    <w:rsid w:val="0007046A"/>
    <w:rsid w:val="000704C0"/>
    <w:rsid w:val="000705BC"/>
    <w:rsid w:val="000705C7"/>
    <w:rsid w:val="000706FF"/>
    <w:rsid w:val="0007128A"/>
    <w:rsid w:val="000713B8"/>
    <w:rsid w:val="00071451"/>
    <w:rsid w:val="0007195B"/>
    <w:rsid w:val="00071E2E"/>
    <w:rsid w:val="00072024"/>
    <w:rsid w:val="000725B4"/>
    <w:rsid w:val="00072B0D"/>
    <w:rsid w:val="00072EBE"/>
    <w:rsid w:val="00072F0C"/>
    <w:rsid w:val="000734BB"/>
    <w:rsid w:val="0007366E"/>
    <w:rsid w:val="00073CC1"/>
    <w:rsid w:val="00073CDC"/>
    <w:rsid w:val="00073D8F"/>
    <w:rsid w:val="000741A9"/>
    <w:rsid w:val="0007425E"/>
    <w:rsid w:val="000746B1"/>
    <w:rsid w:val="0007484D"/>
    <w:rsid w:val="00074A8F"/>
    <w:rsid w:val="000750DA"/>
    <w:rsid w:val="0007524E"/>
    <w:rsid w:val="000752DF"/>
    <w:rsid w:val="0007537C"/>
    <w:rsid w:val="00075A0B"/>
    <w:rsid w:val="00075DBB"/>
    <w:rsid w:val="00075E44"/>
    <w:rsid w:val="00075F8B"/>
    <w:rsid w:val="000760FC"/>
    <w:rsid w:val="00076422"/>
    <w:rsid w:val="0007650E"/>
    <w:rsid w:val="0007663C"/>
    <w:rsid w:val="000767D4"/>
    <w:rsid w:val="00076817"/>
    <w:rsid w:val="000768E6"/>
    <w:rsid w:val="00076B37"/>
    <w:rsid w:val="00076BD7"/>
    <w:rsid w:val="00076FBA"/>
    <w:rsid w:val="00077360"/>
    <w:rsid w:val="000773D8"/>
    <w:rsid w:val="0007747D"/>
    <w:rsid w:val="000774B2"/>
    <w:rsid w:val="00077568"/>
    <w:rsid w:val="0007763B"/>
    <w:rsid w:val="000776D6"/>
    <w:rsid w:val="000778A4"/>
    <w:rsid w:val="00077BE4"/>
    <w:rsid w:val="00077F4E"/>
    <w:rsid w:val="000804B4"/>
    <w:rsid w:val="000807F6"/>
    <w:rsid w:val="0008083D"/>
    <w:rsid w:val="00080861"/>
    <w:rsid w:val="000809E0"/>
    <w:rsid w:val="00080A33"/>
    <w:rsid w:val="00080B50"/>
    <w:rsid w:val="00081273"/>
    <w:rsid w:val="00081333"/>
    <w:rsid w:val="0008146B"/>
    <w:rsid w:val="00081540"/>
    <w:rsid w:val="000818F0"/>
    <w:rsid w:val="00081B2F"/>
    <w:rsid w:val="00081C67"/>
    <w:rsid w:val="00081D71"/>
    <w:rsid w:val="00081DA1"/>
    <w:rsid w:val="00081E6D"/>
    <w:rsid w:val="00081E83"/>
    <w:rsid w:val="00081EB5"/>
    <w:rsid w:val="00081FD7"/>
    <w:rsid w:val="0008230B"/>
    <w:rsid w:val="000825C3"/>
    <w:rsid w:val="00082608"/>
    <w:rsid w:val="000829F9"/>
    <w:rsid w:val="00082DCD"/>
    <w:rsid w:val="00082ED6"/>
    <w:rsid w:val="000838A5"/>
    <w:rsid w:val="00083B73"/>
    <w:rsid w:val="00083BA4"/>
    <w:rsid w:val="00083EB7"/>
    <w:rsid w:val="000842F7"/>
    <w:rsid w:val="000843EE"/>
    <w:rsid w:val="000844F5"/>
    <w:rsid w:val="0008463D"/>
    <w:rsid w:val="00084821"/>
    <w:rsid w:val="00084848"/>
    <w:rsid w:val="0008499C"/>
    <w:rsid w:val="00084D48"/>
    <w:rsid w:val="00085259"/>
    <w:rsid w:val="000854CE"/>
    <w:rsid w:val="000855CF"/>
    <w:rsid w:val="00085638"/>
    <w:rsid w:val="0008563E"/>
    <w:rsid w:val="00085836"/>
    <w:rsid w:val="000859D3"/>
    <w:rsid w:val="00085F53"/>
    <w:rsid w:val="0008601B"/>
    <w:rsid w:val="000860B5"/>
    <w:rsid w:val="000860D7"/>
    <w:rsid w:val="00086199"/>
    <w:rsid w:val="00086477"/>
    <w:rsid w:val="00086740"/>
    <w:rsid w:val="000868D2"/>
    <w:rsid w:val="0008695E"/>
    <w:rsid w:val="000869CB"/>
    <w:rsid w:val="00086D10"/>
    <w:rsid w:val="000870B4"/>
    <w:rsid w:val="00087207"/>
    <w:rsid w:val="000876A7"/>
    <w:rsid w:val="0008784B"/>
    <w:rsid w:val="000878A4"/>
    <w:rsid w:val="00087A63"/>
    <w:rsid w:val="00087CB5"/>
    <w:rsid w:val="00087CF8"/>
    <w:rsid w:val="00090035"/>
    <w:rsid w:val="00090291"/>
    <w:rsid w:val="00090322"/>
    <w:rsid w:val="00090328"/>
    <w:rsid w:val="0009033F"/>
    <w:rsid w:val="000903E7"/>
    <w:rsid w:val="00090561"/>
    <w:rsid w:val="000912DF"/>
    <w:rsid w:val="00091741"/>
    <w:rsid w:val="00091857"/>
    <w:rsid w:val="00091A2A"/>
    <w:rsid w:val="00091B15"/>
    <w:rsid w:val="00091E7B"/>
    <w:rsid w:val="000922AE"/>
    <w:rsid w:val="000924E6"/>
    <w:rsid w:val="0009292E"/>
    <w:rsid w:val="000929CC"/>
    <w:rsid w:val="00092A27"/>
    <w:rsid w:val="00092C05"/>
    <w:rsid w:val="00092D65"/>
    <w:rsid w:val="00093025"/>
    <w:rsid w:val="00093098"/>
    <w:rsid w:val="00093145"/>
    <w:rsid w:val="00093427"/>
    <w:rsid w:val="00093932"/>
    <w:rsid w:val="0009401E"/>
    <w:rsid w:val="000940CA"/>
    <w:rsid w:val="00094392"/>
    <w:rsid w:val="00094642"/>
    <w:rsid w:val="0009494F"/>
    <w:rsid w:val="000949F0"/>
    <w:rsid w:val="00094B76"/>
    <w:rsid w:val="00094D56"/>
    <w:rsid w:val="00094E9E"/>
    <w:rsid w:val="00094ED6"/>
    <w:rsid w:val="0009525B"/>
    <w:rsid w:val="000952BC"/>
    <w:rsid w:val="000953F2"/>
    <w:rsid w:val="00095440"/>
    <w:rsid w:val="00095488"/>
    <w:rsid w:val="00095539"/>
    <w:rsid w:val="0009575A"/>
    <w:rsid w:val="000957D6"/>
    <w:rsid w:val="0009591A"/>
    <w:rsid w:val="00095CF0"/>
    <w:rsid w:val="00095E61"/>
    <w:rsid w:val="000960F2"/>
    <w:rsid w:val="0009613E"/>
    <w:rsid w:val="000961D3"/>
    <w:rsid w:val="0009623A"/>
    <w:rsid w:val="00096268"/>
    <w:rsid w:val="000965CA"/>
    <w:rsid w:val="00096749"/>
    <w:rsid w:val="000967E6"/>
    <w:rsid w:val="000968DE"/>
    <w:rsid w:val="00096A75"/>
    <w:rsid w:val="00096CA6"/>
    <w:rsid w:val="00096EC4"/>
    <w:rsid w:val="00096F12"/>
    <w:rsid w:val="00096F3C"/>
    <w:rsid w:val="0009733E"/>
    <w:rsid w:val="00097496"/>
    <w:rsid w:val="0009755B"/>
    <w:rsid w:val="000975E3"/>
    <w:rsid w:val="000976D6"/>
    <w:rsid w:val="00097ABE"/>
    <w:rsid w:val="00097C15"/>
    <w:rsid w:val="00097F05"/>
    <w:rsid w:val="000A004B"/>
    <w:rsid w:val="000A009F"/>
    <w:rsid w:val="000A02AC"/>
    <w:rsid w:val="000A0333"/>
    <w:rsid w:val="000A04C4"/>
    <w:rsid w:val="000A087B"/>
    <w:rsid w:val="000A0A2C"/>
    <w:rsid w:val="000A0BB4"/>
    <w:rsid w:val="000A0CA4"/>
    <w:rsid w:val="000A0D01"/>
    <w:rsid w:val="000A10BA"/>
    <w:rsid w:val="000A11C4"/>
    <w:rsid w:val="000A1283"/>
    <w:rsid w:val="000A131D"/>
    <w:rsid w:val="000A13A1"/>
    <w:rsid w:val="000A1920"/>
    <w:rsid w:val="000A1C31"/>
    <w:rsid w:val="000A1DC8"/>
    <w:rsid w:val="000A1E80"/>
    <w:rsid w:val="000A1F18"/>
    <w:rsid w:val="000A24A2"/>
    <w:rsid w:val="000A261B"/>
    <w:rsid w:val="000A268D"/>
    <w:rsid w:val="000A2833"/>
    <w:rsid w:val="000A2849"/>
    <w:rsid w:val="000A2938"/>
    <w:rsid w:val="000A2F47"/>
    <w:rsid w:val="000A308A"/>
    <w:rsid w:val="000A3159"/>
    <w:rsid w:val="000A3291"/>
    <w:rsid w:val="000A3305"/>
    <w:rsid w:val="000A34F1"/>
    <w:rsid w:val="000A357E"/>
    <w:rsid w:val="000A35D1"/>
    <w:rsid w:val="000A3609"/>
    <w:rsid w:val="000A3622"/>
    <w:rsid w:val="000A362F"/>
    <w:rsid w:val="000A3ABA"/>
    <w:rsid w:val="000A3D9D"/>
    <w:rsid w:val="000A3FC5"/>
    <w:rsid w:val="000A3FD0"/>
    <w:rsid w:val="000A43C5"/>
    <w:rsid w:val="000A45B0"/>
    <w:rsid w:val="000A4649"/>
    <w:rsid w:val="000A4746"/>
    <w:rsid w:val="000A4B97"/>
    <w:rsid w:val="000A528A"/>
    <w:rsid w:val="000A5500"/>
    <w:rsid w:val="000A55CD"/>
    <w:rsid w:val="000A5689"/>
    <w:rsid w:val="000A56F4"/>
    <w:rsid w:val="000A577E"/>
    <w:rsid w:val="000A57E5"/>
    <w:rsid w:val="000A5C27"/>
    <w:rsid w:val="000A5C9E"/>
    <w:rsid w:val="000A5D50"/>
    <w:rsid w:val="000A5F06"/>
    <w:rsid w:val="000A6259"/>
    <w:rsid w:val="000A67B5"/>
    <w:rsid w:val="000A68F4"/>
    <w:rsid w:val="000A6939"/>
    <w:rsid w:val="000A6C95"/>
    <w:rsid w:val="000A6DF3"/>
    <w:rsid w:val="000A6E32"/>
    <w:rsid w:val="000A742E"/>
    <w:rsid w:val="000A74AB"/>
    <w:rsid w:val="000A7893"/>
    <w:rsid w:val="000A78C8"/>
    <w:rsid w:val="000A7A33"/>
    <w:rsid w:val="000A7FB4"/>
    <w:rsid w:val="000B0181"/>
    <w:rsid w:val="000B039D"/>
    <w:rsid w:val="000B0453"/>
    <w:rsid w:val="000B0471"/>
    <w:rsid w:val="000B05CD"/>
    <w:rsid w:val="000B06ED"/>
    <w:rsid w:val="000B0991"/>
    <w:rsid w:val="000B0CC9"/>
    <w:rsid w:val="000B119F"/>
    <w:rsid w:val="000B152F"/>
    <w:rsid w:val="000B19C1"/>
    <w:rsid w:val="000B19F8"/>
    <w:rsid w:val="000B1B38"/>
    <w:rsid w:val="000B1D02"/>
    <w:rsid w:val="000B1F0E"/>
    <w:rsid w:val="000B1F4C"/>
    <w:rsid w:val="000B1FEF"/>
    <w:rsid w:val="000B22D3"/>
    <w:rsid w:val="000B241C"/>
    <w:rsid w:val="000B2645"/>
    <w:rsid w:val="000B2A69"/>
    <w:rsid w:val="000B2D53"/>
    <w:rsid w:val="000B2EFA"/>
    <w:rsid w:val="000B2FA5"/>
    <w:rsid w:val="000B30D2"/>
    <w:rsid w:val="000B3365"/>
    <w:rsid w:val="000B35BF"/>
    <w:rsid w:val="000B389A"/>
    <w:rsid w:val="000B396D"/>
    <w:rsid w:val="000B3A55"/>
    <w:rsid w:val="000B3CAF"/>
    <w:rsid w:val="000B3EDF"/>
    <w:rsid w:val="000B41C8"/>
    <w:rsid w:val="000B41D5"/>
    <w:rsid w:val="000B4399"/>
    <w:rsid w:val="000B4516"/>
    <w:rsid w:val="000B453D"/>
    <w:rsid w:val="000B4C77"/>
    <w:rsid w:val="000B4F48"/>
    <w:rsid w:val="000B5185"/>
    <w:rsid w:val="000B5320"/>
    <w:rsid w:val="000B5325"/>
    <w:rsid w:val="000B55F7"/>
    <w:rsid w:val="000B588E"/>
    <w:rsid w:val="000B5B0D"/>
    <w:rsid w:val="000B5B18"/>
    <w:rsid w:val="000B5D78"/>
    <w:rsid w:val="000B5EB1"/>
    <w:rsid w:val="000B5EF7"/>
    <w:rsid w:val="000B67E4"/>
    <w:rsid w:val="000B6D20"/>
    <w:rsid w:val="000B709B"/>
    <w:rsid w:val="000B70A9"/>
    <w:rsid w:val="000B7265"/>
    <w:rsid w:val="000B7414"/>
    <w:rsid w:val="000B7438"/>
    <w:rsid w:val="000B7441"/>
    <w:rsid w:val="000B7487"/>
    <w:rsid w:val="000B7689"/>
    <w:rsid w:val="000B7A7A"/>
    <w:rsid w:val="000B7C3E"/>
    <w:rsid w:val="000B7FB8"/>
    <w:rsid w:val="000C0248"/>
    <w:rsid w:val="000C024D"/>
    <w:rsid w:val="000C036E"/>
    <w:rsid w:val="000C0A84"/>
    <w:rsid w:val="000C0BF0"/>
    <w:rsid w:val="000C0DE1"/>
    <w:rsid w:val="000C10C0"/>
    <w:rsid w:val="000C121A"/>
    <w:rsid w:val="000C125D"/>
    <w:rsid w:val="000C12C1"/>
    <w:rsid w:val="000C1453"/>
    <w:rsid w:val="000C169F"/>
    <w:rsid w:val="000C17C8"/>
    <w:rsid w:val="000C18C0"/>
    <w:rsid w:val="000C1E20"/>
    <w:rsid w:val="000C2041"/>
    <w:rsid w:val="000C278F"/>
    <w:rsid w:val="000C28BB"/>
    <w:rsid w:val="000C29CE"/>
    <w:rsid w:val="000C2D62"/>
    <w:rsid w:val="000C2E29"/>
    <w:rsid w:val="000C303F"/>
    <w:rsid w:val="000C3216"/>
    <w:rsid w:val="000C32BE"/>
    <w:rsid w:val="000C3554"/>
    <w:rsid w:val="000C35B8"/>
    <w:rsid w:val="000C36D2"/>
    <w:rsid w:val="000C3772"/>
    <w:rsid w:val="000C3C5F"/>
    <w:rsid w:val="000C3D90"/>
    <w:rsid w:val="000C3DC1"/>
    <w:rsid w:val="000C40B5"/>
    <w:rsid w:val="000C472E"/>
    <w:rsid w:val="000C4807"/>
    <w:rsid w:val="000C49E3"/>
    <w:rsid w:val="000C4A7C"/>
    <w:rsid w:val="000C4E11"/>
    <w:rsid w:val="000C4F5E"/>
    <w:rsid w:val="000C557C"/>
    <w:rsid w:val="000C5632"/>
    <w:rsid w:val="000C5696"/>
    <w:rsid w:val="000C5939"/>
    <w:rsid w:val="000C59EB"/>
    <w:rsid w:val="000C5BB6"/>
    <w:rsid w:val="000C5BB9"/>
    <w:rsid w:val="000C5CE0"/>
    <w:rsid w:val="000C5D3D"/>
    <w:rsid w:val="000C5FF8"/>
    <w:rsid w:val="000C60F2"/>
    <w:rsid w:val="000C6130"/>
    <w:rsid w:val="000C6348"/>
    <w:rsid w:val="000C634A"/>
    <w:rsid w:val="000C64B9"/>
    <w:rsid w:val="000C6566"/>
    <w:rsid w:val="000C66F3"/>
    <w:rsid w:val="000C6701"/>
    <w:rsid w:val="000C67E3"/>
    <w:rsid w:val="000C6B13"/>
    <w:rsid w:val="000C6BF5"/>
    <w:rsid w:val="000C6CB2"/>
    <w:rsid w:val="000C701B"/>
    <w:rsid w:val="000C7094"/>
    <w:rsid w:val="000C7205"/>
    <w:rsid w:val="000C7523"/>
    <w:rsid w:val="000C775A"/>
    <w:rsid w:val="000C7954"/>
    <w:rsid w:val="000C7A04"/>
    <w:rsid w:val="000C7A16"/>
    <w:rsid w:val="000C7B1C"/>
    <w:rsid w:val="000C7D92"/>
    <w:rsid w:val="000C7E61"/>
    <w:rsid w:val="000C7EC0"/>
    <w:rsid w:val="000D02C2"/>
    <w:rsid w:val="000D0312"/>
    <w:rsid w:val="000D038C"/>
    <w:rsid w:val="000D04C3"/>
    <w:rsid w:val="000D04ED"/>
    <w:rsid w:val="000D0761"/>
    <w:rsid w:val="000D0902"/>
    <w:rsid w:val="000D0A02"/>
    <w:rsid w:val="000D0B06"/>
    <w:rsid w:val="000D0C62"/>
    <w:rsid w:val="000D0C69"/>
    <w:rsid w:val="000D0D62"/>
    <w:rsid w:val="000D0DF5"/>
    <w:rsid w:val="000D0F48"/>
    <w:rsid w:val="000D10C3"/>
    <w:rsid w:val="000D1164"/>
    <w:rsid w:val="000D1335"/>
    <w:rsid w:val="000D13E1"/>
    <w:rsid w:val="000D1421"/>
    <w:rsid w:val="000D1598"/>
    <w:rsid w:val="000D15DB"/>
    <w:rsid w:val="000D166D"/>
    <w:rsid w:val="000D16BE"/>
    <w:rsid w:val="000D1841"/>
    <w:rsid w:val="000D1C6D"/>
    <w:rsid w:val="000D210C"/>
    <w:rsid w:val="000D2199"/>
    <w:rsid w:val="000D2281"/>
    <w:rsid w:val="000D268D"/>
    <w:rsid w:val="000D27F3"/>
    <w:rsid w:val="000D2816"/>
    <w:rsid w:val="000D2C3F"/>
    <w:rsid w:val="000D2E09"/>
    <w:rsid w:val="000D326A"/>
    <w:rsid w:val="000D33C5"/>
    <w:rsid w:val="000D363C"/>
    <w:rsid w:val="000D41FD"/>
    <w:rsid w:val="000D44FE"/>
    <w:rsid w:val="000D4CB0"/>
    <w:rsid w:val="000D543C"/>
    <w:rsid w:val="000D5540"/>
    <w:rsid w:val="000D568B"/>
    <w:rsid w:val="000D5931"/>
    <w:rsid w:val="000D5A0F"/>
    <w:rsid w:val="000D5BDC"/>
    <w:rsid w:val="000D5F9C"/>
    <w:rsid w:val="000D5FF7"/>
    <w:rsid w:val="000D621D"/>
    <w:rsid w:val="000D66EC"/>
    <w:rsid w:val="000D67C9"/>
    <w:rsid w:val="000D6842"/>
    <w:rsid w:val="000D6914"/>
    <w:rsid w:val="000D6A21"/>
    <w:rsid w:val="000D6EA8"/>
    <w:rsid w:val="000D72C5"/>
    <w:rsid w:val="000D7419"/>
    <w:rsid w:val="000D765B"/>
    <w:rsid w:val="000D7A10"/>
    <w:rsid w:val="000D7BF1"/>
    <w:rsid w:val="000D7EE0"/>
    <w:rsid w:val="000D7F88"/>
    <w:rsid w:val="000D7FD9"/>
    <w:rsid w:val="000E002B"/>
    <w:rsid w:val="000E00EC"/>
    <w:rsid w:val="000E024A"/>
    <w:rsid w:val="000E04EF"/>
    <w:rsid w:val="000E1173"/>
    <w:rsid w:val="000E1180"/>
    <w:rsid w:val="000E141D"/>
    <w:rsid w:val="000E1542"/>
    <w:rsid w:val="000E15E3"/>
    <w:rsid w:val="000E1858"/>
    <w:rsid w:val="000E1976"/>
    <w:rsid w:val="000E1AB4"/>
    <w:rsid w:val="000E1BDE"/>
    <w:rsid w:val="000E1CA1"/>
    <w:rsid w:val="000E1E2A"/>
    <w:rsid w:val="000E23F5"/>
    <w:rsid w:val="000E2709"/>
    <w:rsid w:val="000E29EF"/>
    <w:rsid w:val="000E2A90"/>
    <w:rsid w:val="000E2AFE"/>
    <w:rsid w:val="000E2E22"/>
    <w:rsid w:val="000E337B"/>
    <w:rsid w:val="000E3B5D"/>
    <w:rsid w:val="000E3DB2"/>
    <w:rsid w:val="000E3F0C"/>
    <w:rsid w:val="000E4663"/>
    <w:rsid w:val="000E4A1E"/>
    <w:rsid w:val="000E4C61"/>
    <w:rsid w:val="000E4CD0"/>
    <w:rsid w:val="000E4F2D"/>
    <w:rsid w:val="000E51B7"/>
    <w:rsid w:val="000E5406"/>
    <w:rsid w:val="000E541C"/>
    <w:rsid w:val="000E57C2"/>
    <w:rsid w:val="000E57F7"/>
    <w:rsid w:val="000E5815"/>
    <w:rsid w:val="000E58E2"/>
    <w:rsid w:val="000E58F2"/>
    <w:rsid w:val="000E5B72"/>
    <w:rsid w:val="000E5C8D"/>
    <w:rsid w:val="000E5D3F"/>
    <w:rsid w:val="000E5E67"/>
    <w:rsid w:val="000E5E99"/>
    <w:rsid w:val="000E60C7"/>
    <w:rsid w:val="000E636B"/>
    <w:rsid w:val="000E6491"/>
    <w:rsid w:val="000E649D"/>
    <w:rsid w:val="000E65A9"/>
    <w:rsid w:val="000E673A"/>
    <w:rsid w:val="000E6876"/>
    <w:rsid w:val="000E6A9C"/>
    <w:rsid w:val="000E7214"/>
    <w:rsid w:val="000E7310"/>
    <w:rsid w:val="000E742F"/>
    <w:rsid w:val="000E75A4"/>
    <w:rsid w:val="000E7985"/>
    <w:rsid w:val="000E7A5B"/>
    <w:rsid w:val="000E7C82"/>
    <w:rsid w:val="000E7DA0"/>
    <w:rsid w:val="000E7F00"/>
    <w:rsid w:val="000F03B4"/>
    <w:rsid w:val="000F040A"/>
    <w:rsid w:val="000F05B5"/>
    <w:rsid w:val="000F0687"/>
    <w:rsid w:val="000F07A1"/>
    <w:rsid w:val="000F07C5"/>
    <w:rsid w:val="000F087D"/>
    <w:rsid w:val="000F0995"/>
    <w:rsid w:val="000F0B0A"/>
    <w:rsid w:val="000F0B4D"/>
    <w:rsid w:val="000F0C19"/>
    <w:rsid w:val="000F0CF1"/>
    <w:rsid w:val="000F0FA6"/>
    <w:rsid w:val="000F12B8"/>
    <w:rsid w:val="000F1346"/>
    <w:rsid w:val="000F13B6"/>
    <w:rsid w:val="000F163F"/>
    <w:rsid w:val="000F171E"/>
    <w:rsid w:val="000F188E"/>
    <w:rsid w:val="000F1CD4"/>
    <w:rsid w:val="000F1DA0"/>
    <w:rsid w:val="000F1EA5"/>
    <w:rsid w:val="000F256B"/>
    <w:rsid w:val="000F25AE"/>
    <w:rsid w:val="000F286B"/>
    <w:rsid w:val="000F289A"/>
    <w:rsid w:val="000F2B70"/>
    <w:rsid w:val="000F2C46"/>
    <w:rsid w:val="000F2EA2"/>
    <w:rsid w:val="000F2EDA"/>
    <w:rsid w:val="000F3004"/>
    <w:rsid w:val="000F303A"/>
    <w:rsid w:val="000F321A"/>
    <w:rsid w:val="000F38C0"/>
    <w:rsid w:val="000F3A32"/>
    <w:rsid w:val="000F3A58"/>
    <w:rsid w:val="000F4077"/>
    <w:rsid w:val="000F425D"/>
    <w:rsid w:val="000F43BC"/>
    <w:rsid w:val="000F45A1"/>
    <w:rsid w:val="000F45B5"/>
    <w:rsid w:val="000F45E2"/>
    <w:rsid w:val="000F47E6"/>
    <w:rsid w:val="000F47EA"/>
    <w:rsid w:val="000F489A"/>
    <w:rsid w:val="000F4AB9"/>
    <w:rsid w:val="000F4D2B"/>
    <w:rsid w:val="000F5028"/>
    <w:rsid w:val="000F5072"/>
    <w:rsid w:val="000F508C"/>
    <w:rsid w:val="000F5513"/>
    <w:rsid w:val="000F5591"/>
    <w:rsid w:val="000F579D"/>
    <w:rsid w:val="000F57F4"/>
    <w:rsid w:val="000F58B8"/>
    <w:rsid w:val="000F58F4"/>
    <w:rsid w:val="000F5997"/>
    <w:rsid w:val="000F5A68"/>
    <w:rsid w:val="000F5C13"/>
    <w:rsid w:val="000F5CE7"/>
    <w:rsid w:val="000F6556"/>
    <w:rsid w:val="000F673C"/>
    <w:rsid w:val="000F6790"/>
    <w:rsid w:val="000F67A7"/>
    <w:rsid w:val="000F6A33"/>
    <w:rsid w:val="000F6BFD"/>
    <w:rsid w:val="000F7026"/>
    <w:rsid w:val="000F7462"/>
    <w:rsid w:val="000F74D4"/>
    <w:rsid w:val="000F7574"/>
    <w:rsid w:val="000F7600"/>
    <w:rsid w:val="000F7696"/>
    <w:rsid w:val="000F7BDB"/>
    <w:rsid w:val="000F7D4A"/>
    <w:rsid w:val="000F7DA7"/>
    <w:rsid w:val="000F7E2A"/>
    <w:rsid w:val="000F7FA3"/>
    <w:rsid w:val="00100250"/>
    <w:rsid w:val="00100263"/>
    <w:rsid w:val="00100353"/>
    <w:rsid w:val="00100BD6"/>
    <w:rsid w:val="00100EC1"/>
    <w:rsid w:val="00101059"/>
    <w:rsid w:val="0010106F"/>
    <w:rsid w:val="00101468"/>
    <w:rsid w:val="0010149D"/>
    <w:rsid w:val="0010196F"/>
    <w:rsid w:val="00101A4A"/>
    <w:rsid w:val="00101A8F"/>
    <w:rsid w:val="00101CC8"/>
    <w:rsid w:val="00101D5B"/>
    <w:rsid w:val="00101E8A"/>
    <w:rsid w:val="00101F08"/>
    <w:rsid w:val="001021DA"/>
    <w:rsid w:val="00102224"/>
    <w:rsid w:val="001022BF"/>
    <w:rsid w:val="00102798"/>
    <w:rsid w:val="00102907"/>
    <w:rsid w:val="0010293B"/>
    <w:rsid w:val="00102B71"/>
    <w:rsid w:val="00102E8D"/>
    <w:rsid w:val="00102EAB"/>
    <w:rsid w:val="00103114"/>
    <w:rsid w:val="0010349C"/>
    <w:rsid w:val="00103674"/>
    <w:rsid w:val="001038E2"/>
    <w:rsid w:val="001038FC"/>
    <w:rsid w:val="00103CFD"/>
    <w:rsid w:val="00104490"/>
    <w:rsid w:val="00104572"/>
    <w:rsid w:val="00104750"/>
    <w:rsid w:val="00104770"/>
    <w:rsid w:val="0010486D"/>
    <w:rsid w:val="0010488F"/>
    <w:rsid w:val="00104892"/>
    <w:rsid w:val="00104FE9"/>
    <w:rsid w:val="00104FF4"/>
    <w:rsid w:val="0010508F"/>
    <w:rsid w:val="001052C3"/>
    <w:rsid w:val="00105481"/>
    <w:rsid w:val="0010559D"/>
    <w:rsid w:val="0010565F"/>
    <w:rsid w:val="001056D0"/>
    <w:rsid w:val="001057B9"/>
    <w:rsid w:val="00105935"/>
    <w:rsid w:val="0010599E"/>
    <w:rsid w:val="001059BF"/>
    <w:rsid w:val="00105C3F"/>
    <w:rsid w:val="0010604A"/>
    <w:rsid w:val="001060D6"/>
    <w:rsid w:val="00106307"/>
    <w:rsid w:val="00106353"/>
    <w:rsid w:val="001063AA"/>
    <w:rsid w:val="00106485"/>
    <w:rsid w:val="0010681E"/>
    <w:rsid w:val="0010689C"/>
    <w:rsid w:val="00106B21"/>
    <w:rsid w:val="00106B74"/>
    <w:rsid w:val="00106CA3"/>
    <w:rsid w:val="00106E27"/>
    <w:rsid w:val="00106EAC"/>
    <w:rsid w:val="00106EB2"/>
    <w:rsid w:val="00106F4F"/>
    <w:rsid w:val="00106F65"/>
    <w:rsid w:val="00107094"/>
    <w:rsid w:val="001071F4"/>
    <w:rsid w:val="0010727D"/>
    <w:rsid w:val="001072AD"/>
    <w:rsid w:val="001072D3"/>
    <w:rsid w:val="001074AB"/>
    <w:rsid w:val="0010755A"/>
    <w:rsid w:val="001075AF"/>
    <w:rsid w:val="001077B5"/>
    <w:rsid w:val="00107952"/>
    <w:rsid w:val="001079B9"/>
    <w:rsid w:val="00107B9A"/>
    <w:rsid w:val="00107D3B"/>
    <w:rsid w:val="00107DDE"/>
    <w:rsid w:val="00107E49"/>
    <w:rsid w:val="00107EB7"/>
    <w:rsid w:val="00110079"/>
    <w:rsid w:val="001100B7"/>
    <w:rsid w:val="001100EA"/>
    <w:rsid w:val="0011032B"/>
    <w:rsid w:val="0011089E"/>
    <w:rsid w:val="001108A4"/>
    <w:rsid w:val="001108BA"/>
    <w:rsid w:val="00110B2E"/>
    <w:rsid w:val="00110B9C"/>
    <w:rsid w:val="00110C6B"/>
    <w:rsid w:val="00110D56"/>
    <w:rsid w:val="00110ED7"/>
    <w:rsid w:val="00111131"/>
    <w:rsid w:val="00111144"/>
    <w:rsid w:val="001113AA"/>
    <w:rsid w:val="001114A7"/>
    <w:rsid w:val="00111558"/>
    <w:rsid w:val="0011168B"/>
    <w:rsid w:val="0011198E"/>
    <w:rsid w:val="001122D7"/>
    <w:rsid w:val="00112310"/>
    <w:rsid w:val="00112354"/>
    <w:rsid w:val="001126CA"/>
    <w:rsid w:val="001128F4"/>
    <w:rsid w:val="00112B0C"/>
    <w:rsid w:val="00112C5D"/>
    <w:rsid w:val="00112D81"/>
    <w:rsid w:val="00112DD3"/>
    <w:rsid w:val="00112E82"/>
    <w:rsid w:val="00112F39"/>
    <w:rsid w:val="001130AA"/>
    <w:rsid w:val="00113141"/>
    <w:rsid w:val="0011335A"/>
    <w:rsid w:val="001135B0"/>
    <w:rsid w:val="001136A7"/>
    <w:rsid w:val="0011380D"/>
    <w:rsid w:val="00113DC7"/>
    <w:rsid w:val="00114073"/>
    <w:rsid w:val="0011470E"/>
    <w:rsid w:val="00114771"/>
    <w:rsid w:val="00114796"/>
    <w:rsid w:val="001147AF"/>
    <w:rsid w:val="00114C80"/>
    <w:rsid w:val="00114C8F"/>
    <w:rsid w:val="00114D75"/>
    <w:rsid w:val="00114FE6"/>
    <w:rsid w:val="00114FE9"/>
    <w:rsid w:val="0011500A"/>
    <w:rsid w:val="00115031"/>
    <w:rsid w:val="00115311"/>
    <w:rsid w:val="0011543D"/>
    <w:rsid w:val="0011544D"/>
    <w:rsid w:val="001154FA"/>
    <w:rsid w:val="00115504"/>
    <w:rsid w:val="0011567A"/>
    <w:rsid w:val="00115954"/>
    <w:rsid w:val="00115FA1"/>
    <w:rsid w:val="00116311"/>
    <w:rsid w:val="00116416"/>
    <w:rsid w:val="00116492"/>
    <w:rsid w:val="001167A7"/>
    <w:rsid w:val="00116861"/>
    <w:rsid w:val="001168D1"/>
    <w:rsid w:val="00116A5F"/>
    <w:rsid w:val="00116EA5"/>
    <w:rsid w:val="00116FBF"/>
    <w:rsid w:val="00117308"/>
    <w:rsid w:val="00117469"/>
    <w:rsid w:val="00117768"/>
    <w:rsid w:val="00117907"/>
    <w:rsid w:val="00117B45"/>
    <w:rsid w:val="0012007F"/>
    <w:rsid w:val="001206AF"/>
    <w:rsid w:val="00120830"/>
    <w:rsid w:val="00120ABD"/>
    <w:rsid w:val="00120AC7"/>
    <w:rsid w:val="00120B52"/>
    <w:rsid w:val="00120BD7"/>
    <w:rsid w:val="00120C82"/>
    <w:rsid w:val="00120CED"/>
    <w:rsid w:val="00120FDB"/>
    <w:rsid w:val="001211CD"/>
    <w:rsid w:val="001211EF"/>
    <w:rsid w:val="00121EA4"/>
    <w:rsid w:val="0012211B"/>
    <w:rsid w:val="00122438"/>
    <w:rsid w:val="001225B7"/>
    <w:rsid w:val="0012274D"/>
    <w:rsid w:val="00122960"/>
    <w:rsid w:val="00122BD4"/>
    <w:rsid w:val="00122D6E"/>
    <w:rsid w:val="00122E7B"/>
    <w:rsid w:val="00123096"/>
    <w:rsid w:val="00123151"/>
    <w:rsid w:val="001232B7"/>
    <w:rsid w:val="00123665"/>
    <w:rsid w:val="00123B41"/>
    <w:rsid w:val="00124209"/>
    <w:rsid w:val="00124307"/>
    <w:rsid w:val="0012522B"/>
    <w:rsid w:val="00125A80"/>
    <w:rsid w:val="00125E63"/>
    <w:rsid w:val="00125FEE"/>
    <w:rsid w:val="001262AD"/>
    <w:rsid w:val="0012647D"/>
    <w:rsid w:val="001269CE"/>
    <w:rsid w:val="00126B49"/>
    <w:rsid w:val="00127065"/>
    <w:rsid w:val="001272FD"/>
    <w:rsid w:val="001275A8"/>
    <w:rsid w:val="00127744"/>
    <w:rsid w:val="00127FAC"/>
    <w:rsid w:val="00130080"/>
    <w:rsid w:val="0013054F"/>
    <w:rsid w:val="00130587"/>
    <w:rsid w:val="00130972"/>
    <w:rsid w:val="00130A9C"/>
    <w:rsid w:val="00130AA0"/>
    <w:rsid w:val="00130BA6"/>
    <w:rsid w:val="00131121"/>
    <w:rsid w:val="00131187"/>
    <w:rsid w:val="00131364"/>
    <w:rsid w:val="0013182A"/>
    <w:rsid w:val="0013195C"/>
    <w:rsid w:val="00131B2A"/>
    <w:rsid w:val="00131B75"/>
    <w:rsid w:val="00131E9F"/>
    <w:rsid w:val="001320E1"/>
    <w:rsid w:val="001321C6"/>
    <w:rsid w:val="00132412"/>
    <w:rsid w:val="00132544"/>
    <w:rsid w:val="001327BA"/>
    <w:rsid w:val="00132A49"/>
    <w:rsid w:val="00132C6B"/>
    <w:rsid w:val="00132F49"/>
    <w:rsid w:val="00133070"/>
    <w:rsid w:val="00133160"/>
    <w:rsid w:val="0013336F"/>
    <w:rsid w:val="001334F9"/>
    <w:rsid w:val="00133547"/>
    <w:rsid w:val="0013363F"/>
    <w:rsid w:val="0013377E"/>
    <w:rsid w:val="00133796"/>
    <w:rsid w:val="001338B0"/>
    <w:rsid w:val="00133C47"/>
    <w:rsid w:val="00133C60"/>
    <w:rsid w:val="00133F63"/>
    <w:rsid w:val="0013403E"/>
    <w:rsid w:val="00134126"/>
    <w:rsid w:val="001341B1"/>
    <w:rsid w:val="00134412"/>
    <w:rsid w:val="00134529"/>
    <w:rsid w:val="00134994"/>
    <w:rsid w:val="00134A43"/>
    <w:rsid w:val="00134AAC"/>
    <w:rsid w:val="00134E1C"/>
    <w:rsid w:val="00134EB3"/>
    <w:rsid w:val="00135632"/>
    <w:rsid w:val="00135822"/>
    <w:rsid w:val="001358A3"/>
    <w:rsid w:val="00135972"/>
    <w:rsid w:val="00135A7F"/>
    <w:rsid w:val="00135CDF"/>
    <w:rsid w:val="00135F2D"/>
    <w:rsid w:val="00136111"/>
    <w:rsid w:val="001366BC"/>
    <w:rsid w:val="00136A46"/>
    <w:rsid w:val="00136C73"/>
    <w:rsid w:val="0013708E"/>
    <w:rsid w:val="00137267"/>
    <w:rsid w:val="00137288"/>
    <w:rsid w:val="001372EF"/>
    <w:rsid w:val="00137591"/>
    <w:rsid w:val="00137CFC"/>
    <w:rsid w:val="00137F1B"/>
    <w:rsid w:val="00137F51"/>
    <w:rsid w:val="0014018F"/>
    <w:rsid w:val="001402BE"/>
    <w:rsid w:val="00140539"/>
    <w:rsid w:val="00140544"/>
    <w:rsid w:val="00140664"/>
    <w:rsid w:val="00140669"/>
    <w:rsid w:val="00140696"/>
    <w:rsid w:val="00140A27"/>
    <w:rsid w:val="00140B8D"/>
    <w:rsid w:val="00140E60"/>
    <w:rsid w:val="00141687"/>
    <w:rsid w:val="00141748"/>
    <w:rsid w:val="00141D15"/>
    <w:rsid w:val="00141D76"/>
    <w:rsid w:val="001422A9"/>
    <w:rsid w:val="0014234E"/>
    <w:rsid w:val="0014235F"/>
    <w:rsid w:val="00142394"/>
    <w:rsid w:val="001423BA"/>
    <w:rsid w:val="001425A2"/>
    <w:rsid w:val="001425D8"/>
    <w:rsid w:val="001426DE"/>
    <w:rsid w:val="0014272F"/>
    <w:rsid w:val="00142867"/>
    <w:rsid w:val="00142AF2"/>
    <w:rsid w:val="00142BA2"/>
    <w:rsid w:val="00142BD0"/>
    <w:rsid w:val="00142D07"/>
    <w:rsid w:val="00142D46"/>
    <w:rsid w:val="00142DE8"/>
    <w:rsid w:val="00142E25"/>
    <w:rsid w:val="00142E99"/>
    <w:rsid w:val="001430B3"/>
    <w:rsid w:val="001434CF"/>
    <w:rsid w:val="00143A7C"/>
    <w:rsid w:val="00143AB5"/>
    <w:rsid w:val="00143BB8"/>
    <w:rsid w:val="00143E87"/>
    <w:rsid w:val="00143F9C"/>
    <w:rsid w:val="001445F3"/>
    <w:rsid w:val="00144759"/>
    <w:rsid w:val="001448B7"/>
    <w:rsid w:val="001448C1"/>
    <w:rsid w:val="0014491B"/>
    <w:rsid w:val="00144AE6"/>
    <w:rsid w:val="00144D94"/>
    <w:rsid w:val="00144DAF"/>
    <w:rsid w:val="0014523D"/>
    <w:rsid w:val="001452AB"/>
    <w:rsid w:val="00145397"/>
    <w:rsid w:val="001453F9"/>
    <w:rsid w:val="0014549D"/>
    <w:rsid w:val="001455E8"/>
    <w:rsid w:val="001457A8"/>
    <w:rsid w:val="0014583A"/>
    <w:rsid w:val="00145882"/>
    <w:rsid w:val="00145892"/>
    <w:rsid w:val="00145CF7"/>
    <w:rsid w:val="00145DB5"/>
    <w:rsid w:val="00145E23"/>
    <w:rsid w:val="001460D5"/>
    <w:rsid w:val="0014633A"/>
    <w:rsid w:val="0014658C"/>
    <w:rsid w:val="001466C0"/>
    <w:rsid w:val="00146961"/>
    <w:rsid w:val="00146C08"/>
    <w:rsid w:val="00146C63"/>
    <w:rsid w:val="00146EF1"/>
    <w:rsid w:val="00147091"/>
    <w:rsid w:val="00147214"/>
    <w:rsid w:val="001472F0"/>
    <w:rsid w:val="00147660"/>
    <w:rsid w:val="00147767"/>
    <w:rsid w:val="00147790"/>
    <w:rsid w:val="001477B7"/>
    <w:rsid w:val="00147B37"/>
    <w:rsid w:val="00147BAA"/>
    <w:rsid w:val="00147F44"/>
    <w:rsid w:val="001503BB"/>
    <w:rsid w:val="001505BD"/>
    <w:rsid w:val="001508EB"/>
    <w:rsid w:val="00150AF9"/>
    <w:rsid w:val="00150EEE"/>
    <w:rsid w:val="00151045"/>
    <w:rsid w:val="001515BE"/>
    <w:rsid w:val="001519D8"/>
    <w:rsid w:val="00151E20"/>
    <w:rsid w:val="00151EDF"/>
    <w:rsid w:val="001525E9"/>
    <w:rsid w:val="0015264F"/>
    <w:rsid w:val="001526C5"/>
    <w:rsid w:val="001526E7"/>
    <w:rsid w:val="0015286D"/>
    <w:rsid w:val="00152BCB"/>
    <w:rsid w:val="00152BD3"/>
    <w:rsid w:val="00152CE7"/>
    <w:rsid w:val="00152EFF"/>
    <w:rsid w:val="001533E1"/>
    <w:rsid w:val="00153ABD"/>
    <w:rsid w:val="00153BD8"/>
    <w:rsid w:val="00153C2C"/>
    <w:rsid w:val="00153EC5"/>
    <w:rsid w:val="00153F3E"/>
    <w:rsid w:val="0015419C"/>
    <w:rsid w:val="001543CB"/>
    <w:rsid w:val="001543EA"/>
    <w:rsid w:val="0015445E"/>
    <w:rsid w:val="001546D4"/>
    <w:rsid w:val="00154855"/>
    <w:rsid w:val="00154C56"/>
    <w:rsid w:val="00154D49"/>
    <w:rsid w:val="00154DC4"/>
    <w:rsid w:val="00155068"/>
    <w:rsid w:val="0015528B"/>
    <w:rsid w:val="00155587"/>
    <w:rsid w:val="001555AD"/>
    <w:rsid w:val="001556CA"/>
    <w:rsid w:val="001557A2"/>
    <w:rsid w:val="001558E2"/>
    <w:rsid w:val="00155A6D"/>
    <w:rsid w:val="00155FD6"/>
    <w:rsid w:val="00156114"/>
    <w:rsid w:val="00156149"/>
    <w:rsid w:val="0015645A"/>
    <w:rsid w:val="001565AF"/>
    <w:rsid w:val="00156687"/>
    <w:rsid w:val="00156729"/>
    <w:rsid w:val="00156E1C"/>
    <w:rsid w:val="00156E6A"/>
    <w:rsid w:val="00156FC9"/>
    <w:rsid w:val="001570B8"/>
    <w:rsid w:val="0015762D"/>
    <w:rsid w:val="00157641"/>
    <w:rsid w:val="00157704"/>
    <w:rsid w:val="001577A3"/>
    <w:rsid w:val="0015794D"/>
    <w:rsid w:val="00157BD8"/>
    <w:rsid w:val="00157C10"/>
    <w:rsid w:val="00157E67"/>
    <w:rsid w:val="001601D0"/>
    <w:rsid w:val="001601E9"/>
    <w:rsid w:val="001602E9"/>
    <w:rsid w:val="001605A8"/>
    <w:rsid w:val="001605DB"/>
    <w:rsid w:val="00160603"/>
    <w:rsid w:val="0016077D"/>
    <w:rsid w:val="00160836"/>
    <w:rsid w:val="00160845"/>
    <w:rsid w:val="0016090A"/>
    <w:rsid w:val="00160C61"/>
    <w:rsid w:val="00160C87"/>
    <w:rsid w:val="0016110F"/>
    <w:rsid w:val="001611EA"/>
    <w:rsid w:val="0016151A"/>
    <w:rsid w:val="0016175B"/>
    <w:rsid w:val="001619F3"/>
    <w:rsid w:val="00161A6D"/>
    <w:rsid w:val="00161CEC"/>
    <w:rsid w:val="00161FE7"/>
    <w:rsid w:val="001621C5"/>
    <w:rsid w:val="00162379"/>
    <w:rsid w:val="001625E2"/>
    <w:rsid w:val="0016284B"/>
    <w:rsid w:val="00162CCF"/>
    <w:rsid w:val="00163307"/>
    <w:rsid w:val="00163765"/>
    <w:rsid w:val="00163955"/>
    <w:rsid w:val="00163AF4"/>
    <w:rsid w:val="00163C71"/>
    <w:rsid w:val="00163F73"/>
    <w:rsid w:val="00164163"/>
    <w:rsid w:val="0016469F"/>
    <w:rsid w:val="00164708"/>
    <w:rsid w:val="00164812"/>
    <w:rsid w:val="00164E9D"/>
    <w:rsid w:val="00164EDC"/>
    <w:rsid w:val="001650E3"/>
    <w:rsid w:val="00165209"/>
    <w:rsid w:val="001652A2"/>
    <w:rsid w:val="001654A0"/>
    <w:rsid w:val="00165554"/>
    <w:rsid w:val="0016559E"/>
    <w:rsid w:val="001655E1"/>
    <w:rsid w:val="00165717"/>
    <w:rsid w:val="00165B20"/>
    <w:rsid w:val="00165CAC"/>
    <w:rsid w:val="00165D72"/>
    <w:rsid w:val="00165D83"/>
    <w:rsid w:val="00165DDD"/>
    <w:rsid w:val="00165E0A"/>
    <w:rsid w:val="00166037"/>
    <w:rsid w:val="001661B8"/>
    <w:rsid w:val="001665B1"/>
    <w:rsid w:val="001665D8"/>
    <w:rsid w:val="00166618"/>
    <w:rsid w:val="00166636"/>
    <w:rsid w:val="00166A67"/>
    <w:rsid w:val="00166ED6"/>
    <w:rsid w:val="00166EDD"/>
    <w:rsid w:val="0016702A"/>
    <w:rsid w:val="001670C8"/>
    <w:rsid w:val="001676C4"/>
    <w:rsid w:val="0016783B"/>
    <w:rsid w:val="00167BB0"/>
    <w:rsid w:val="00167DAE"/>
    <w:rsid w:val="00167F9F"/>
    <w:rsid w:val="00170492"/>
    <w:rsid w:val="00170767"/>
    <w:rsid w:val="0017086F"/>
    <w:rsid w:val="00170C51"/>
    <w:rsid w:val="00170E52"/>
    <w:rsid w:val="001712D1"/>
    <w:rsid w:val="001714C0"/>
    <w:rsid w:val="0017153E"/>
    <w:rsid w:val="001719D2"/>
    <w:rsid w:val="00171DB7"/>
    <w:rsid w:val="00172436"/>
    <w:rsid w:val="00172A8C"/>
    <w:rsid w:val="00172C04"/>
    <w:rsid w:val="00172C48"/>
    <w:rsid w:val="00172D85"/>
    <w:rsid w:val="00172ECA"/>
    <w:rsid w:val="00172F1F"/>
    <w:rsid w:val="00173182"/>
    <w:rsid w:val="001733C4"/>
    <w:rsid w:val="001737BB"/>
    <w:rsid w:val="001738FA"/>
    <w:rsid w:val="0017393E"/>
    <w:rsid w:val="001739BF"/>
    <w:rsid w:val="00173B59"/>
    <w:rsid w:val="00173D26"/>
    <w:rsid w:val="00173D55"/>
    <w:rsid w:val="00173DA9"/>
    <w:rsid w:val="00173E8A"/>
    <w:rsid w:val="00173F48"/>
    <w:rsid w:val="00173F49"/>
    <w:rsid w:val="0017408A"/>
    <w:rsid w:val="00174480"/>
    <w:rsid w:val="0017454D"/>
    <w:rsid w:val="001745F6"/>
    <w:rsid w:val="001749BA"/>
    <w:rsid w:val="00174DEA"/>
    <w:rsid w:val="0017525E"/>
    <w:rsid w:val="00175311"/>
    <w:rsid w:val="0017534D"/>
    <w:rsid w:val="001754D0"/>
    <w:rsid w:val="00175579"/>
    <w:rsid w:val="001756FC"/>
    <w:rsid w:val="0017576A"/>
    <w:rsid w:val="001759E4"/>
    <w:rsid w:val="00175AEE"/>
    <w:rsid w:val="00175CFF"/>
    <w:rsid w:val="00175D54"/>
    <w:rsid w:val="00175E6D"/>
    <w:rsid w:val="00175EAA"/>
    <w:rsid w:val="00175EF9"/>
    <w:rsid w:val="00176139"/>
    <w:rsid w:val="0017637B"/>
    <w:rsid w:val="00176843"/>
    <w:rsid w:val="00176AAB"/>
    <w:rsid w:val="00176C9F"/>
    <w:rsid w:val="00176CE9"/>
    <w:rsid w:val="00176F74"/>
    <w:rsid w:val="001770D0"/>
    <w:rsid w:val="00177250"/>
    <w:rsid w:val="0017744A"/>
    <w:rsid w:val="00177A00"/>
    <w:rsid w:val="00180310"/>
    <w:rsid w:val="00180443"/>
    <w:rsid w:val="0018045A"/>
    <w:rsid w:val="00180724"/>
    <w:rsid w:val="001807CE"/>
    <w:rsid w:val="00180C63"/>
    <w:rsid w:val="00180ECF"/>
    <w:rsid w:val="00180F12"/>
    <w:rsid w:val="001811F5"/>
    <w:rsid w:val="00181248"/>
    <w:rsid w:val="001812A8"/>
    <w:rsid w:val="00181608"/>
    <w:rsid w:val="00181ADC"/>
    <w:rsid w:val="00181DF6"/>
    <w:rsid w:val="0018220E"/>
    <w:rsid w:val="00182495"/>
    <w:rsid w:val="00182501"/>
    <w:rsid w:val="00182868"/>
    <w:rsid w:val="00182CA5"/>
    <w:rsid w:val="001833AD"/>
    <w:rsid w:val="00183450"/>
    <w:rsid w:val="001836AF"/>
    <w:rsid w:val="001837A8"/>
    <w:rsid w:val="001837DA"/>
    <w:rsid w:val="001838BE"/>
    <w:rsid w:val="001839D9"/>
    <w:rsid w:val="00183A20"/>
    <w:rsid w:val="00183B91"/>
    <w:rsid w:val="00183D88"/>
    <w:rsid w:val="00183D99"/>
    <w:rsid w:val="00183DB7"/>
    <w:rsid w:val="00183E48"/>
    <w:rsid w:val="001840AC"/>
    <w:rsid w:val="00184EA4"/>
    <w:rsid w:val="001850CE"/>
    <w:rsid w:val="001850DC"/>
    <w:rsid w:val="001850FF"/>
    <w:rsid w:val="00185273"/>
    <w:rsid w:val="0018545F"/>
    <w:rsid w:val="001855A4"/>
    <w:rsid w:val="001856D5"/>
    <w:rsid w:val="00185C99"/>
    <w:rsid w:val="0018611B"/>
    <w:rsid w:val="00186298"/>
    <w:rsid w:val="00186341"/>
    <w:rsid w:val="0018689B"/>
    <w:rsid w:val="001868A6"/>
    <w:rsid w:val="00186B5D"/>
    <w:rsid w:val="00186E56"/>
    <w:rsid w:val="00187094"/>
    <w:rsid w:val="0018717D"/>
    <w:rsid w:val="00187289"/>
    <w:rsid w:val="001872BE"/>
    <w:rsid w:val="0018738B"/>
    <w:rsid w:val="00187C8A"/>
    <w:rsid w:val="00187D8F"/>
    <w:rsid w:val="00187E2E"/>
    <w:rsid w:val="00187EAD"/>
    <w:rsid w:val="00190057"/>
    <w:rsid w:val="0019010C"/>
    <w:rsid w:val="001902C5"/>
    <w:rsid w:val="001908E6"/>
    <w:rsid w:val="00190948"/>
    <w:rsid w:val="00190B67"/>
    <w:rsid w:val="00190C94"/>
    <w:rsid w:val="00190FA8"/>
    <w:rsid w:val="001911AE"/>
    <w:rsid w:val="001913F2"/>
    <w:rsid w:val="0019153C"/>
    <w:rsid w:val="001919C1"/>
    <w:rsid w:val="00191B80"/>
    <w:rsid w:val="00191CC9"/>
    <w:rsid w:val="00192215"/>
    <w:rsid w:val="0019259F"/>
    <w:rsid w:val="001925B0"/>
    <w:rsid w:val="001925E6"/>
    <w:rsid w:val="00192DAD"/>
    <w:rsid w:val="00192F80"/>
    <w:rsid w:val="00193310"/>
    <w:rsid w:val="00193485"/>
    <w:rsid w:val="00193AB6"/>
    <w:rsid w:val="00193E31"/>
    <w:rsid w:val="00193E8D"/>
    <w:rsid w:val="00193F96"/>
    <w:rsid w:val="001941CA"/>
    <w:rsid w:val="001941E2"/>
    <w:rsid w:val="0019438E"/>
    <w:rsid w:val="0019443B"/>
    <w:rsid w:val="00194460"/>
    <w:rsid w:val="001944A2"/>
    <w:rsid w:val="00194809"/>
    <w:rsid w:val="00194A31"/>
    <w:rsid w:val="00194A66"/>
    <w:rsid w:val="00194D30"/>
    <w:rsid w:val="00194D8D"/>
    <w:rsid w:val="00194E09"/>
    <w:rsid w:val="001950DC"/>
    <w:rsid w:val="001951BC"/>
    <w:rsid w:val="00195228"/>
    <w:rsid w:val="0019548D"/>
    <w:rsid w:val="001955B7"/>
    <w:rsid w:val="001955F1"/>
    <w:rsid w:val="00195634"/>
    <w:rsid w:val="00195882"/>
    <w:rsid w:val="00195A94"/>
    <w:rsid w:val="00195D47"/>
    <w:rsid w:val="00195F4A"/>
    <w:rsid w:val="00196199"/>
    <w:rsid w:val="00196290"/>
    <w:rsid w:val="001962CE"/>
    <w:rsid w:val="001963D9"/>
    <w:rsid w:val="001964E6"/>
    <w:rsid w:val="00196957"/>
    <w:rsid w:val="00196A22"/>
    <w:rsid w:val="00196B45"/>
    <w:rsid w:val="00196D36"/>
    <w:rsid w:val="0019719D"/>
    <w:rsid w:val="00197489"/>
    <w:rsid w:val="00197635"/>
    <w:rsid w:val="00197C74"/>
    <w:rsid w:val="001A0111"/>
    <w:rsid w:val="001A0164"/>
    <w:rsid w:val="001A0345"/>
    <w:rsid w:val="001A0449"/>
    <w:rsid w:val="001A0634"/>
    <w:rsid w:val="001A0768"/>
    <w:rsid w:val="001A082F"/>
    <w:rsid w:val="001A0BA3"/>
    <w:rsid w:val="001A0D19"/>
    <w:rsid w:val="001A0E51"/>
    <w:rsid w:val="001A0FED"/>
    <w:rsid w:val="001A1005"/>
    <w:rsid w:val="001A1410"/>
    <w:rsid w:val="001A1526"/>
    <w:rsid w:val="001A1755"/>
    <w:rsid w:val="001A19F6"/>
    <w:rsid w:val="001A1B42"/>
    <w:rsid w:val="001A1F78"/>
    <w:rsid w:val="001A20C6"/>
    <w:rsid w:val="001A2100"/>
    <w:rsid w:val="001A2196"/>
    <w:rsid w:val="001A23B7"/>
    <w:rsid w:val="001A2440"/>
    <w:rsid w:val="001A25AD"/>
    <w:rsid w:val="001A2698"/>
    <w:rsid w:val="001A27A6"/>
    <w:rsid w:val="001A280E"/>
    <w:rsid w:val="001A282E"/>
    <w:rsid w:val="001A2B9B"/>
    <w:rsid w:val="001A2D3A"/>
    <w:rsid w:val="001A3084"/>
    <w:rsid w:val="001A3228"/>
    <w:rsid w:val="001A3338"/>
    <w:rsid w:val="001A337F"/>
    <w:rsid w:val="001A36E3"/>
    <w:rsid w:val="001A3B41"/>
    <w:rsid w:val="001A3DA2"/>
    <w:rsid w:val="001A3E4F"/>
    <w:rsid w:val="001A3FED"/>
    <w:rsid w:val="001A41B3"/>
    <w:rsid w:val="001A42CE"/>
    <w:rsid w:val="001A431F"/>
    <w:rsid w:val="001A44B3"/>
    <w:rsid w:val="001A4720"/>
    <w:rsid w:val="001A4ACE"/>
    <w:rsid w:val="001A4DC4"/>
    <w:rsid w:val="001A5005"/>
    <w:rsid w:val="001A50E8"/>
    <w:rsid w:val="001A5248"/>
    <w:rsid w:val="001A526F"/>
    <w:rsid w:val="001A530A"/>
    <w:rsid w:val="001A5528"/>
    <w:rsid w:val="001A57BD"/>
    <w:rsid w:val="001A5B00"/>
    <w:rsid w:val="001A5B82"/>
    <w:rsid w:val="001A5C3D"/>
    <w:rsid w:val="001A5E88"/>
    <w:rsid w:val="001A6156"/>
    <w:rsid w:val="001A61F6"/>
    <w:rsid w:val="001A6269"/>
    <w:rsid w:val="001A663E"/>
    <w:rsid w:val="001A69DA"/>
    <w:rsid w:val="001A6A32"/>
    <w:rsid w:val="001A6AA5"/>
    <w:rsid w:val="001A6FA6"/>
    <w:rsid w:val="001A7156"/>
    <w:rsid w:val="001A73C1"/>
    <w:rsid w:val="001A745B"/>
    <w:rsid w:val="001A7649"/>
    <w:rsid w:val="001A7775"/>
    <w:rsid w:val="001A78D1"/>
    <w:rsid w:val="001A78DA"/>
    <w:rsid w:val="001A78F0"/>
    <w:rsid w:val="001A79F2"/>
    <w:rsid w:val="001A7AF5"/>
    <w:rsid w:val="001A7BA8"/>
    <w:rsid w:val="001A7E4A"/>
    <w:rsid w:val="001B002F"/>
    <w:rsid w:val="001B0051"/>
    <w:rsid w:val="001B0891"/>
    <w:rsid w:val="001B08EE"/>
    <w:rsid w:val="001B0973"/>
    <w:rsid w:val="001B097E"/>
    <w:rsid w:val="001B0AA5"/>
    <w:rsid w:val="001B0AE9"/>
    <w:rsid w:val="001B0E05"/>
    <w:rsid w:val="001B10D8"/>
    <w:rsid w:val="001B1211"/>
    <w:rsid w:val="001B1373"/>
    <w:rsid w:val="001B1551"/>
    <w:rsid w:val="001B1626"/>
    <w:rsid w:val="001B180D"/>
    <w:rsid w:val="001B194F"/>
    <w:rsid w:val="001B1B7B"/>
    <w:rsid w:val="001B1C0A"/>
    <w:rsid w:val="001B2003"/>
    <w:rsid w:val="001B2103"/>
    <w:rsid w:val="001B2362"/>
    <w:rsid w:val="001B23F3"/>
    <w:rsid w:val="001B24B2"/>
    <w:rsid w:val="001B2818"/>
    <w:rsid w:val="001B2A51"/>
    <w:rsid w:val="001B2D6F"/>
    <w:rsid w:val="001B2D9E"/>
    <w:rsid w:val="001B2E21"/>
    <w:rsid w:val="001B31CD"/>
    <w:rsid w:val="001B33C2"/>
    <w:rsid w:val="001B36D3"/>
    <w:rsid w:val="001B3709"/>
    <w:rsid w:val="001B375D"/>
    <w:rsid w:val="001B38EA"/>
    <w:rsid w:val="001B397A"/>
    <w:rsid w:val="001B3BF5"/>
    <w:rsid w:val="001B3D36"/>
    <w:rsid w:val="001B3EDE"/>
    <w:rsid w:val="001B411A"/>
    <w:rsid w:val="001B4452"/>
    <w:rsid w:val="001B4469"/>
    <w:rsid w:val="001B44F3"/>
    <w:rsid w:val="001B44FB"/>
    <w:rsid w:val="001B4626"/>
    <w:rsid w:val="001B4A76"/>
    <w:rsid w:val="001B4B69"/>
    <w:rsid w:val="001B4DFB"/>
    <w:rsid w:val="001B4E47"/>
    <w:rsid w:val="001B51B8"/>
    <w:rsid w:val="001B5239"/>
    <w:rsid w:val="001B52AD"/>
    <w:rsid w:val="001B5508"/>
    <w:rsid w:val="001B57F8"/>
    <w:rsid w:val="001B5905"/>
    <w:rsid w:val="001B5B25"/>
    <w:rsid w:val="001B5DFE"/>
    <w:rsid w:val="001B62C4"/>
    <w:rsid w:val="001B63D0"/>
    <w:rsid w:val="001B645A"/>
    <w:rsid w:val="001B65CD"/>
    <w:rsid w:val="001B6699"/>
    <w:rsid w:val="001B671E"/>
    <w:rsid w:val="001B6937"/>
    <w:rsid w:val="001B69CD"/>
    <w:rsid w:val="001B6B44"/>
    <w:rsid w:val="001B6B47"/>
    <w:rsid w:val="001B6B59"/>
    <w:rsid w:val="001B6C37"/>
    <w:rsid w:val="001B6CC8"/>
    <w:rsid w:val="001B6F46"/>
    <w:rsid w:val="001B75BC"/>
    <w:rsid w:val="001B76F7"/>
    <w:rsid w:val="001B7B1F"/>
    <w:rsid w:val="001C0005"/>
    <w:rsid w:val="001C00CE"/>
    <w:rsid w:val="001C0117"/>
    <w:rsid w:val="001C01D9"/>
    <w:rsid w:val="001C02D7"/>
    <w:rsid w:val="001C03B9"/>
    <w:rsid w:val="001C046B"/>
    <w:rsid w:val="001C0638"/>
    <w:rsid w:val="001C085C"/>
    <w:rsid w:val="001C08F5"/>
    <w:rsid w:val="001C0A17"/>
    <w:rsid w:val="001C0D6A"/>
    <w:rsid w:val="001C0ED1"/>
    <w:rsid w:val="001C0FBF"/>
    <w:rsid w:val="001C1063"/>
    <w:rsid w:val="001C10BF"/>
    <w:rsid w:val="001C11BB"/>
    <w:rsid w:val="001C14DA"/>
    <w:rsid w:val="001C15B1"/>
    <w:rsid w:val="001C18B5"/>
    <w:rsid w:val="001C1AE9"/>
    <w:rsid w:val="001C1BDE"/>
    <w:rsid w:val="001C20BF"/>
    <w:rsid w:val="001C22B6"/>
    <w:rsid w:val="001C23EB"/>
    <w:rsid w:val="001C2798"/>
    <w:rsid w:val="001C28C6"/>
    <w:rsid w:val="001C2AB3"/>
    <w:rsid w:val="001C2C0E"/>
    <w:rsid w:val="001C2E54"/>
    <w:rsid w:val="001C2FC4"/>
    <w:rsid w:val="001C300E"/>
    <w:rsid w:val="001C3055"/>
    <w:rsid w:val="001C324E"/>
    <w:rsid w:val="001C32D0"/>
    <w:rsid w:val="001C3AD0"/>
    <w:rsid w:val="001C3EB6"/>
    <w:rsid w:val="001C3FE4"/>
    <w:rsid w:val="001C404A"/>
    <w:rsid w:val="001C4082"/>
    <w:rsid w:val="001C41CB"/>
    <w:rsid w:val="001C4239"/>
    <w:rsid w:val="001C4471"/>
    <w:rsid w:val="001C455D"/>
    <w:rsid w:val="001C45FA"/>
    <w:rsid w:val="001C4636"/>
    <w:rsid w:val="001C49C8"/>
    <w:rsid w:val="001C4D2B"/>
    <w:rsid w:val="001C4DF1"/>
    <w:rsid w:val="001C4EA3"/>
    <w:rsid w:val="001C4EF2"/>
    <w:rsid w:val="001C51B5"/>
    <w:rsid w:val="001C5466"/>
    <w:rsid w:val="001C5A0F"/>
    <w:rsid w:val="001C5A8D"/>
    <w:rsid w:val="001C5D69"/>
    <w:rsid w:val="001C5F2A"/>
    <w:rsid w:val="001C65CF"/>
    <w:rsid w:val="001C65E3"/>
    <w:rsid w:val="001C6610"/>
    <w:rsid w:val="001C66CC"/>
    <w:rsid w:val="001C67A6"/>
    <w:rsid w:val="001C67E7"/>
    <w:rsid w:val="001C67EC"/>
    <w:rsid w:val="001C6BD1"/>
    <w:rsid w:val="001C6E03"/>
    <w:rsid w:val="001C6E88"/>
    <w:rsid w:val="001C6EBB"/>
    <w:rsid w:val="001C6FA7"/>
    <w:rsid w:val="001C6FB8"/>
    <w:rsid w:val="001C7695"/>
    <w:rsid w:val="001C77CD"/>
    <w:rsid w:val="001D001A"/>
    <w:rsid w:val="001D0049"/>
    <w:rsid w:val="001D0071"/>
    <w:rsid w:val="001D019F"/>
    <w:rsid w:val="001D0520"/>
    <w:rsid w:val="001D0724"/>
    <w:rsid w:val="001D0764"/>
    <w:rsid w:val="001D08BE"/>
    <w:rsid w:val="001D0B21"/>
    <w:rsid w:val="001D0BDF"/>
    <w:rsid w:val="001D103D"/>
    <w:rsid w:val="001D11CC"/>
    <w:rsid w:val="001D1292"/>
    <w:rsid w:val="001D13F8"/>
    <w:rsid w:val="001D140C"/>
    <w:rsid w:val="001D143D"/>
    <w:rsid w:val="001D164D"/>
    <w:rsid w:val="001D18E6"/>
    <w:rsid w:val="001D18F6"/>
    <w:rsid w:val="001D196F"/>
    <w:rsid w:val="001D1BD0"/>
    <w:rsid w:val="001D1CAE"/>
    <w:rsid w:val="001D1F28"/>
    <w:rsid w:val="001D261B"/>
    <w:rsid w:val="001D27BF"/>
    <w:rsid w:val="001D2A9D"/>
    <w:rsid w:val="001D2E0F"/>
    <w:rsid w:val="001D2E8F"/>
    <w:rsid w:val="001D312E"/>
    <w:rsid w:val="001D31A8"/>
    <w:rsid w:val="001D344A"/>
    <w:rsid w:val="001D35D8"/>
    <w:rsid w:val="001D35E4"/>
    <w:rsid w:val="001D3B3C"/>
    <w:rsid w:val="001D3D67"/>
    <w:rsid w:val="001D3D68"/>
    <w:rsid w:val="001D40A3"/>
    <w:rsid w:val="001D4165"/>
    <w:rsid w:val="001D421F"/>
    <w:rsid w:val="001D4255"/>
    <w:rsid w:val="001D43A3"/>
    <w:rsid w:val="001D45F9"/>
    <w:rsid w:val="001D4713"/>
    <w:rsid w:val="001D4A70"/>
    <w:rsid w:val="001D4A72"/>
    <w:rsid w:val="001D4AE6"/>
    <w:rsid w:val="001D4D87"/>
    <w:rsid w:val="001D4DC2"/>
    <w:rsid w:val="001D50BF"/>
    <w:rsid w:val="001D50EF"/>
    <w:rsid w:val="001D547F"/>
    <w:rsid w:val="001D569F"/>
    <w:rsid w:val="001D56BE"/>
    <w:rsid w:val="001D5936"/>
    <w:rsid w:val="001D5B33"/>
    <w:rsid w:val="001D5B4D"/>
    <w:rsid w:val="001D5BEC"/>
    <w:rsid w:val="001D5F10"/>
    <w:rsid w:val="001D6335"/>
    <w:rsid w:val="001D6476"/>
    <w:rsid w:val="001D667F"/>
    <w:rsid w:val="001D6783"/>
    <w:rsid w:val="001D6825"/>
    <w:rsid w:val="001D68E9"/>
    <w:rsid w:val="001D6BE7"/>
    <w:rsid w:val="001D6BFE"/>
    <w:rsid w:val="001D6C99"/>
    <w:rsid w:val="001D6E70"/>
    <w:rsid w:val="001D6ED6"/>
    <w:rsid w:val="001D701A"/>
    <w:rsid w:val="001D7232"/>
    <w:rsid w:val="001D729D"/>
    <w:rsid w:val="001D7324"/>
    <w:rsid w:val="001D74D9"/>
    <w:rsid w:val="001D79E4"/>
    <w:rsid w:val="001D7FD3"/>
    <w:rsid w:val="001E0327"/>
    <w:rsid w:val="001E038C"/>
    <w:rsid w:val="001E0869"/>
    <w:rsid w:val="001E0872"/>
    <w:rsid w:val="001E0920"/>
    <w:rsid w:val="001E0AC6"/>
    <w:rsid w:val="001E0EB1"/>
    <w:rsid w:val="001E101A"/>
    <w:rsid w:val="001E1496"/>
    <w:rsid w:val="001E15A5"/>
    <w:rsid w:val="001E1ADA"/>
    <w:rsid w:val="001E1CA6"/>
    <w:rsid w:val="001E1D6A"/>
    <w:rsid w:val="001E1E7A"/>
    <w:rsid w:val="001E22B4"/>
    <w:rsid w:val="001E235B"/>
    <w:rsid w:val="001E2440"/>
    <w:rsid w:val="001E24CD"/>
    <w:rsid w:val="001E2530"/>
    <w:rsid w:val="001E292C"/>
    <w:rsid w:val="001E2947"/>
    <w:rsid w:val="001E2BE8"/>
    <w:rsid w:val="001E2F65"/>
    <w:rsid w:val="001E2FC1"/>
    <w:rsid w:val="001E30E1"/>
    <w:rsid w:val="001E33CF"/>
    <w:rsid w:val="001E34D0"/>
    <w:rsid w:val="001E3510"/>
    <w:rsid w:val="001E35A9"/>
    <w:rsid w:val="001E3639"/>
    <w:rsid w:val="001E3674"/>
    <w:rsid w:val="001E3FC5"/>
    <w:rsid w:val="001E41CA"/>
    <w:rsid w:val="001E450F"/>
    <w:rsid w:val="001E45FD"/>
    <w:rsid w:val="001E463F"/>
    <w:rsid w:val="001E469B"/>
    <w:rsid w:val="001E479A"/>
    <w:rsid w:val="001E4C16"/>
    <w:rsid w:val="001E50F0"/>
    <w:rsid w:val="001E5126"/>
    <w:rsid w:val="001E5546"/>
    <w:rsid w:val="001E575C"/>
    <w:rsid w:val="001E59AC"/>
    <w:rsid w:val="001E5C9E"/>
    <w:rsid w:val="001E5CF7"/>
    <w:rsid w:val="001E5EB5"/>
    <w:rsid w:val="001E5F08"/>
    <w:rsid w:val="001E5FFB"/>
    <w:rsid w:val="001E6194"/>
    <w:rsid w:val="001E658B"/>
    <w:rsid w:val="001E65E9"/>
    <w:rsid w:val="001E671B"/>
    <w:rsid w:val="001E684D"/>
    <w:rsid w:val="001E6A12"/>
    <w:rsid w:val="001E6D78"/>
    <w:rsid w:val="001E6E06"/>
    <w:rsid w:val="001E7037"/>
    <w:rsid w:val="001E7149"/>
    <w:rsid w:val="001E7150"/>
    <w:rsid w:val="001E71AC"/>
    <w:rsid w:val="001E71FF"/>
    <w:rsid w:val="001E73A1"/>
    <w:rsid w:val="001E758A"/>
    <w:rsid w:val="001E766C"/>
    <w:rsid w:val="001E78C6"/>
    <w:rsid w:val="001E7A6E"/>
    <w:rsid w:val="001F01AA"/>
    <w:rsid w:val="001F0386"/>
    <w:rsid w:val="001F0413"/>
    <w:rsid w:val="001F0601"/>
    <w:rsid w:val="001F0841"/>
    <w:rsid w:val="001F089D"/>
    <w:rsid w:val="001F0A36"/>
    <w:rsid w:val="001F0CB7"/>
    <w:rsid w:val="001F1317"/>
    <w:rsid w:val="001F13C3"/>
    <w:rsid w:val="001F14BF"/>
    <w:rsid w:val="001F1695"/>
    <w:rsid w:val="001F1758"/>
    <w:rsid w:val="001F180A"/>
    <w:rsid w:val="001F183B"/>
    <w:rsid w:val="001F18B4"/>
    <w:rsid w:val="001F1916"/>
    <w:rsid w:val="001F1B5C"/>
    <w:rsid w:val="001F1B6E"/>
    <w:rsid w:val="001F2A3B"/>
    <w:rsid w:val="001F2B32"/>
    <w:rsid w:val="001F2EC7"/>
    <w:rsid w:val="001F2FFF"/>
    <w:rsid w:val="001F3127"/>
    <w:rsid w:val="001F3184"/>
    <w:rsid w:val="001F3220"/>
    <w:rsid w:val="001F3273"/>
    <w:rsid w:val="001F3740"/>
    <w:rsid w:val="001F396D"/>
    <w:rsid w:val="001F3A79"/>
    <w:rsid w:val="001F4336"/>
    <w:rsid w:val="001F43CC"/>
    <w:rsid w:val="001F456C"/>
    <w:rsid w:val="001F4626"/>
    <w:rsid w:val="001F47FD"/>
    <w:rsid w:val="001F4A68"/>
    <w:rsid w:val="001F4AB4"/>
    <w:rsid w:val="001F4F54"/>
    <w:rsid w:val="001F52CD"/>
    <w:rsid w:val="001F52E2"/>
    <w:rsid w:val="001F576E"/>
    <w:rsid w:val="001F585F"/>
    <w:rsid w:val="001F58D3"/>
    <w:rsid w:val="001F5A8C"/>
    <w:rsid w:val="001F5B63"/>
    <w:rsid w:val="001F5BB1"/>
    <w:rsid w:val="001F61E2"/>
    <w:rsid w:val="001F6257"/>
    <w:rsid w:val="001F6444"/>
    <w:rsid w:val="001F6627"/>
    <w:rsid w:val="001F66F8"/>
    <w:rsid w:val="001F6818"/>
    <w:rsid w:val="001F6B2E"/>
    <w:rsid w:val="001F6E5F"/>
    <w:rsid w:val="001F6E8E"/>
    <w:rsid w:val="001F6F0F"/>
    <w:rsid w:val="001F7167"/>
    <w:rsid w:val="001F7342"/>
    <w:rsid w:val="001F781D"/>
    <w:rsid w:val="001F79FE"/>
    <w:rsid w:val="001F7E69"/>
    <w:rsid w:val="00200063"/>
    <w:rsid w:val="00200115"/>
    <w:rsid w:val="00200240"/>
    <w:rsid w:val="0020048C"/>
    <w:rsid w:val="002005A6"/>
    <w:rsid w:val="00200628"/>
    <w:rsid w:val="002008AC"/>
    <w:rsid w:val="00200968"/>
    <w:rsid w:val="00200B13"/>
    <w:rsid w:val="00200B25"/>
    <w:rsid w:val="00200E5B"/>
    <w:rsid w:val="0020120F"/>
    <w:rsid w:val="002012B1"/>
    <w:rsid w:val="002017F1"/>
    <w:rsid w:val="00201BDD"/>
    <w:rsid w:val="00201F66"/>
    <w:rsid w:val="00202076"/>
    <w:rsid w:val="00202107"/>
    <w:rsid w:val="0020213C"/>
    <w:rsid w:val="00202608"/>
    <w:rsid w:val="00202863"/>
    <w:rsid w:val="00202933"/>
    <w:rsid w:val="00202B37"/>
    <w:rsid w:val="00202E6E"/>
    <w:rsid w:val="00202FF0"/>
    <w:rsid w:val="00203252"/>
    <w:rsid w:val="0020345F"/>
    <w:rsid w:val="002037F1"/>
    <w:rsid w:val="00203A62"/>
    <w:rsid w:val="00203BCA"/>
    <w:rsid w:val="00203C28"/>
    <w:rsid w:val="00203CE2"/>
    <w:rsid w:val="00203DD1"/>
    <w:rsid w:val="00203E82"/>
    <w:rsid w:val="0020419F"/>
    <w:rsid w:val="00204499"/>
    <w:rsid w:val="00204673"/>
    <w:rsid w:val="002048D1"/>
    <w:rsid w:val="002048E7"/>
    <w:rsid w:val="0020492B"/>
    <w:rsid w:val="00204954"/>
    <w:rsid w:val="00204A32"/>
    <w:rsid w:val="00204BB6"/>
    <w:rsid w:val="00204CD7"/>
    <w:rsid w:val="00204D98"/>
    <w:rsid w:val="00205130"/>
    <w:rsid w:val="002051AC"/>
    <w:rsid w:val="00205273"/>
    <w:rsid w:val="00205293"/>
    <w:rsid w:val="002056D8"/>
    <w:rsid w:val="0020582C"/>
    <w:rsid w:val="002058DF"/>
    <w:rsid w:val="0020592C"/>
    <w:rsid w:val="00205D84"/>
    <w:rsid w:val="00205E2D"/>
    <w:rsid w:val="0020605E"/>
    <w:rsid w:val="00206146"/>
    <w:rsid w:val="00206318"/>
    <w:rsid w:val="002063FE"/>
    <w:rsid w:val="00206ADD"/>
    <w:rsid w:val="00206CAE"/>
    <w:rsid w:val="00206D14"/>
    <w:rsid w:val="00207041"/>
    <w:rsid w:val="0020738B"/>
    <w:rsid w:val="002073D6"/>
    <w:rsid w:val="00207730"/>
    <w:rsid w:val="00207906"/>
    <w:rsid w:val="00207911"/>
    <w:rsid w:val="0020796D"/>
    <w:rsid w:val="00207989"/>
    <w:rsid w:val="00207B56"/>
    <w:rsid w:val="0021065C"/>
    <w:rsid w:val="002106D1"/>
    <w:rsid w:val="00210CF5"/>
    <w:rsid w:val="00210E91"/>
    <w:rsid w:val="00210F5A"/>
    <w:rsid w:val="00211812"/>
    <w:rsid w:val="002118BC"/>
    <w:rsid w:val="002118BE"/>
    <w:rsid w:val="00212287"/>
    <w:rsid w:val="0021232A"/>
    <w:rsid w:val="002123E9"/>
    <w:rsid w:val="002126DA"/>
    <w:rsid w:val="0021272F"/>
    <w:rsid w:val="002128C1"/>
    <w:rsid w:val="00212A85"/>
    <w:rsid w:val="00212B45"/>
    <w:rsid w:val="00212F80"/>
    <w:rsid w:val="0021323E"/>
    <w:rsid w:val="0021334E"/>
    <w:rsid w:val="0021338E"/>
    <w:rsid w:val="00213453"/>
    <w:rsid w:val="00213609"/>
    <w:rsid w:val="00213716"/>
    <w:rsid w:val="00213725"/>
    <w:rsid w:val="0021399F"/>
    <w:rsid w:val="00213B30"/>
    <w:rsid w:val="00213BD2"/>
    <w:rsid w:val="00213BDF"/>
    <w:rsid w:val="00213C30"/>
    <w:rsid w:val="00213D28"/>
    <w:rsid w:val="00213EA6"/>
    <w:rsid w:val="002141D6"/>
    <w:rsid w:val="002141DE"/>
    <w:rsid w:val="00214242"/>
    <w:rsid w:val="00214446"/>
    <w:rsid w:val="00214499"/>
    <w:rsid w:val="002146ED"/>
    <w:rsid w:val="00214852"/>
    <w:rsid w:val="00214AEB"/>
    <w:rsid w:val="00214EAA"/>
    <w:rsid w:val="00214F98"/>
    <w:rsid w:val="0021508D"/>
    <w:rsid w:val="0021528A"/>
    <w:rsid w:val="002152DB"/>
    <w:rsid w:val="0021559D"/>
    <w:rsid w:val="002157EB"/>
    <w:rsid w:val="00215BBA"/>
    <w:rsid w:val="00215C2F"/>
    <w:rsid w:val="00215DEB"/>
    <w:rsid w:val="0021606C"/>
    <w:rsid w:val="00216235"/>
    <w:rsid w:val="002163BC"/>
    <w:rsid w:val="00216510"/>
    <w:rsid w:val="00216523"/>
    <w:rsid w:val="002165A0"/>
    <w:rsid w:val="002166A7"/>
    <w:rsid w:val="00216705"/>
    <w:rsid w:val="002167A7"/>
    <w:rsid w:val="002167D2"/>
    <w:rsid w:val="00216C36"/>
    <w:rsid w:val="00217078"/>
    <w:rsid w:val="002170D3"/>
    <w:rsid w:val="002170D8"/>
    <w:rsid w:val="002170E3"/>
    <w:rsid w:val="00217554"/>
    <w:rsid w:val="002175AA"/>
    <w:rsid w:val="0021762E"/>
    <w:rsid w:val="002176C6"/>
    <w:rsid w:val="002176E8"/>
    <w:rsid w:val="002176F5"/>
    <w:rsid w:val="00217843"/>
    <w:rsid w:val="00217985"/>
    <w:rsid w:val="002179D9"/>
    <w:rsid w:val="00217A4A"/>
    <w:rsid w:val="00217B2C"/>
    <w:rsid w:val="00217B5E"/>
    <w:rsid w:val="00217DDC"/>
    <w:rsid w:val="00217F4D"/>
    <w:rsid w:val="00220031"/>
    <w:rsid w:val="00220617"/>
    <w:rsid w:val="00220BCC"/>
    <w:rsid w:val="00220CD1"/>
    <w:rsid w:val="00220D3F"/>
    <w:rsid w:val="0022133E"/>
    <w:rsid w:val="00221570"/>
    <w:rsid w:val="002216C3"/>
    <w:rsid w:val="0022186E"/>
    <w:rsid w:val="002218F3"/>
    <w:rsid w:val="00221B1C"/>
    <w:rsid w:val="00221C53"/>
    <w:rsid w:val="00221DBC"/>
    <w:rsid w:val="00221E2C"/>
    <w:rsid w:val="0022215C"/>
    <w:rsid w:val="0022226C"/>
    <w:rsid w:val="002224C6"/>
    <w:rsid w:val="00222588"/>
    <w:rsid w:val="00222666"/>
    <w:rsid w:val="002226EF"/>
    <w:rsid w:val="0022295E"/>
    <w:rsid w:val="00222A9D"/>
    <w:rsid w:val="00222EC3"/>
    <w:rsid w:val="002234B9"/>
    <w:rsid w:val="00223720"/>
    <w:rsid w:val="002237C4"/>
    <w:rsid w:val="00223822"/>
    <w:rsid w:val="00223857"/>
    <w:rsid w:val="00223A10"/>
    <w:rsid w:val="00223B47"/>
    <w:rsid w:val="00223E7D"/>
    <w:rsid w:val="002240D8"/>
    <w:rsid w:val="00224130"/>
    <w:rsid w:val="00224473"/>
    <w:rsid w:val="00224496"/>
    <w:rsid w:val="00224531"/>
    <w:rsid w:val="00224616"/>
    <w:rsid w:val="00224631"/>
    <w:rsid w:val="002246A4"/>
    <w:rsid w:val="002246E3"/>
    <w:rsid w:val="00224A53"/>
    <w:rsid w:val="00224AAA"/>
    <w:rsid w:val="00224BB7"/>
    <w:rsid w:val="00224C28"/>
    <w:rsid w:val="00224D3F"/>
    <w:rsid w:val="00224D55"/>
    <w:rsid w:val="00224D79"/>
    <w:rsid w:val="00224E4B"/>
    <w:rsid w:val="00224E70"/>
    <w:rsid w:val="002250DA"/>
    <w:rsid w:val="002251A9"/>
    <w:rsid w:val="00225310"/>
    <w:rsid w:val="002253BE"/>
    <w:rsid w:val="00225BDF"/>
    <w:rsid w:val="00225E3A"/>
    <w:rsid w:val="00225EC5"/>
    <w:rsid w:val="00225F42"/>
    <w:rsid w:val="002260D7"/>
    <w:rsid w:val="00226364"/>
    <w:rsid w:val="002263B9"/>
    <w:rsid w:val="00226457"/>
    <w:rsid w:val="0022645C"/>
    <w:rsid w:val="00226460"/>
    <w:rsid w:val="002266D6"/>
    <w:rsid w:val="0022671E"/>
    <w:rsid w:val="00226A6A"/>
    <w:rsid w:val="00226A8D"/>
    <w:rsid w:val="00226D0C"/>
    <w:rsid w:val="00226D86"/>
    <w:rsid w:val="00226F1B"/>
    <w:rsid w:val="002270AC"/>
    <w:rsid w:val="00227112"/>
    <w:rsid w:val="0022736A"/>
    <w:rsid w:val="002273C2"/>
    <w:rsid w:val="002275F4"/>
    <w:rsid w:val="00227648"/>
    <w:rsid w:val="002277CF"/>
    <w:rsid w:val="00227933"/>
    <w:rsid w:val="002279F3"/>
    <w:rsid w:val="00227A3A"/>
    <w:rsid w:val="00227BEB"/>
    <w:rsid w:val="00227D7C"/>
    <w:rsid w:val="00227F99"/>
    <w:rsid w:val="0023008D"/>
    <w:rsid w:val="00230340"/>
    <w:rsid w:val="00230361"/>
    <w:rsid w:val="002303F2"/>
    <w:rsid w:val="00230412"/>
    <w:rsid w:val="00230747"/>
    <w:rsid w:val="00230A1D"/>
    <w:rsid w:val="00230E4B"/>
    <w:rsid w:val="00230EB2"/>
    <w:rsid w:val="00230ED8"/>
    <w:rsid w:val="00230F7F"/>
    <w:rsid w:val="0023136E"/>
    <w:rsid w:val="00231397"/>
    <w:rsid w:val="00231A4D"/>
    <w:rsid w:val="00231B8C"/>
    <w:rsid w:val="00231BEB"/>
    <w:rsid w:val="00231CB7"/>
    <w:rsid w:val="00231D8B"/>
    <w:rsid w:val="00231D8C"/>
    <w:rsid w:val="00231EEC"/>
    <w:rsid w:val="00231F44"/>
    <w:rsid w:val="00232667"/>
    <w:rsid w:val="00232673"/>
    <w:rsid w:val="0023290E"/>
    <w:rsid w:val="00232979"/>
    <w:rsid w:val="00232A52"/>
    <w:rsid w:val="00232A65"/>
    <w:rsid w:val="00232CA5"/>
    <w:rsid w:val="00232F4B"/>
    <w:rsid w:val="0023300F"/>
    <w:rsid w:val="002330CA"/>
    <w:rsid w:val="00233206"/>
    <w:rsid w:val="002333BB"/>
    <w:rsid w:val="0023359D"/>
    <w:rsid w:val="002335A9"/>
    <w:rsid w:val="002336AF"/>
    <w:rsid w:val="002337BB"/>
    <w:rsid w:val="00233EDE"/>
    <w:rsid w:val="00233F5F"/>
    <w:rsid w:val="002342DC"/>
    <w:rsid w:val="00234373"/>
    <w:rsid w:val="002343DB"/>
    <w:rsid w:val="0023446F"/>
    <w:rsid w:val="002344D1"/>
    <w:rsid w:val="00234926"/>
    <w:rsid w:val="00234CC9"/>
    <w:rsid w:val="00234D04"/>
    <w:rsid w:val="0023501F"/>
    <w:rsid w:val="00235475"/>
    <w:rsid w:val="00235520"/>
    <w:rsid w:val="00235762"/>
    <w:rsid w:val="00235AF7"/>
    <w:rsid w:val="00235C59"/>
    <w:rsid w:val="00235C92"/>
    <w:rsid w:val="00235CEA"/>
    <w:rsid w:val="00235F7D"/>
    <w:rsid w:val="00236082"/>
    <w:rsid w:val="0023641F"/>
    <w:rsid w:val="0023665C"/>
    <w:rsid w:val="002366C1"/>
    <w:rsid w:val="00236724"/>
    <w:rsid w:val="00236A32"/>
    <w:rsid w:val="00236C3A"/>
    <w:rsid w:val="00236C71"/>
    <w:rsid w:val="00236D79"/>
    <w:rsid w:val="00236EEA"/>
    <w:rsid w:val="00236FFE"/>
    <w:rsid w:val="002370FC"/>
    <w:rsid w:val="00237151"/>
    <w:rsid w:val="00237360"/>
    <w:rsid w:val="002373E5"/>
    <w:rsid w:val="002378D0"/>
    <w:rsid w:val="002379E3"/>
    <w:rsid w:val="00237A5F"/>
    <w:rsid w:val="00237B4D"/>
    <w:rsid w:val="00237E6A"/>
    <w:rsid w:val="0024015D"/>
    <w:rsid w:val="00240229"/>
    <w:rsid w:val="002403B4"/>
    <w:rsid w:val="002404B6"/>
    <w:rsid w:val="0024050B"/>
    <w:rsid w:val="00240552"/>
    <w:rsid w:val="00240714"/>
    <w:rsid w:val="002408DD"/>
    <w:rsid w:val="00240B6E"/>
    <w:rsid w:val="00240D99"/>
    <w:rsid w:val="00240FDE"/>
    <w:rsid w:val="0024114F"/>
    <w:rsid w:val="0024128A"/>
    <w:rsid w:val="002413F0"/>
    <w:rsid w:val="0024141B"/>
    <w:rsid w:val="00241458"/>
    <w:rsid w:val="0024159F"/>
    <w:rsid w:val="002417BA"/>
    <w:rsid w:val="00241DDC"/>
    <w:rsid w:val="00241EB3"/>
    <w:rsid w:val="00241ED1"/>
    <w:rsid w:val="002421A1"/>
    <w:rsid w:val="0024221B"/>
    <w:rsid w:val="0024229A"/>
    <w:rsid w:val="0024234A"/>
    <w:rsid w:val="0024238E"/>
    <w:rsid w:val="002429A7"/>
    <w:rsid w:val="00242B38"/>
    <w:rsid w:val="00242D49"/>
    <w:rsid w:val="00242D7F"/>
    <w:rsid w:val="00242F05"/>
    <w:rsid w:val="00243017"/>
    <w:rsid w:val="00243077"/>
    <w:rsid w:val="0024325F"/>
    <w:rsid w:val="00243300"/>
    <w:rsid w:val="00243773"/>
    <w:rsid w:val="00243AC9"/>
    <w:rsid w:val="00243BA1"/>
    <w:rsid w:val="0024406A"/>
    <w:rsid w:val="00244149"/>
    <w:rsid w:val="0024416C"/>
    <w:rsid w:val="002442D7"/>
    <w:rsid w:val="0024438F"/>
    <w:rsid w:val="00244604"/>
    <w:rsid w:val="0024469D"/>
    <w:rsid w:val="00244A94"/>
    <w:rsid w:val="00244B11"/>
    <w:rsid w:val="00244B19"/>
    <w:rsid w:val="00244B6A"/>
    <w:rsid w:val="00244CE7"/>
    <w:rsid w:val="00244D50"/>
    <w:rsid w:val="00244D6C"/>
    <w:rsid w:val="0024506A"/>
    <w:rsid w:val="002451CB"/>
    <w:rsid w:val="00245463"/>
    <w:rsid w:val="002455FA"/>
    <w:rsid w:val="002457CF"/>
    <w:rsid w:val="00245870"/>
    <w:rsid w:val="00245A66"/>
    <w:rsid w:val="00245B4D"/>
    <w:rsid w:val="00245C9E"/>
    <w:rsid w:val="002460E2"/>
    <w:rsid w:val="00246212"/>
    <w:rsid w:val="002465B4"/>
    <w:rsid w:val="00246A28"/>
    <w:rsid w:val="00246BBE"/>
    <w:rsid w:val="00246DD0"/>
    <w:rsid w:val="00247031"/>
    <w:rsid w:val="0024729A"/>
    <w:rsid w:val="0024739A"/>
    <w:rsid w:val="00247417"/>
    <w:rsid w:val="00247552"/>
    <w:rsid w:val="002475BA"/>
    <w:rsid w:val="00247CC7"/>
    <w:rsid w:val="002506F6"/>
    <w:rsid w:val="00250755"/>
    <w:rsid w:val="002507C3"/>
    <w:rsid w:val="00250CEE"/>
    <w:rsid w:val="00250D1E"/>
    <w:rsid w:val="00251017"/>
    <w:rsid w:val="00251112"/>
    <w:rsid w:val="00251122"/>
    <w:rsid w:val="002511C7"/>
    <w:rsid w:val="002512F2"/>
    <w:rsid w:val="002518F5"/>
    <w:rsid w:val="00251B1E"/>
    <w:rsid w:val="00251ED2"/>
    <w:rsid w:val="00252136"/>
    <w:rsid w:val="002521AF"/>
    <w:rsid w:val="00252261"/>
    <w:rsid w:val="002526FD"/>
    <w:rsid w:val="0025273C"/>
    <w:rsid w:val="00252744"/>
    <w:rsid w:val="0025277D"/>
    <w:rsid w:val="00252815"/>
    <w:rsid w:val="00252BCD"/>
    <w:rsid w:val="00252DAF"/>
    <w:rsid w:val="00252DC5"/>
    <w:rsid w:val="00252EA6"/>
    <w:rsid w:val="0025332F"/>
    <w:rsid w:val="002534FB"/>
    <w:rsid w:val="00253717"/>
    <w:rsid w:val="002538B1"/>
    <w:rsid w:val="00253AB3"/>
    <w:rsid w:val="00253B5B"/>
    <w:rsid w:val="00253E0D"/>
    <w:rsid w:val="002547B0"/>
    <w:rsid w:val="002549BD"/>
    <w:rsid w:val="00254A94"/>
    <w:rsid w:val="00254A9F"/>
    <w:rsid w:val="00254BBB"/>
    <w:rsid w:val="00254CDC"/>
    <w:rsid w:val="00254E8A"/>
    <w:rsid w:val="002550E7"/>
    <w:rsid w:val="00255835"/>
    <w:rsid w:val="00255841"/>
    <w:rsid w:val="002558B7"/>
    <w:rsid w:val="002559B8"/>
    <w:rsid w:val="00255AF7"/>
    <w:rsid w:val="00255CE2"/>
    <w:rsid w:val="00255D28"/>
    <w:rsid w:val="00255E4E"/>
    <w:rsid w:val="00256052"/>
    <w:rsid w:val="002560CA"/>
    <w:rsid w:val="002561B2"/>
    <w:rsid w:val="00256235"/>
    <w:rsid w:val="00256236"/>
    <w:rsid w:val="0025652F"/>
    <w:rsid w:val="00256875"/>
    <w:rsid w:val="00256A64"/>
    <w:rsid w:val="00256B63"/>
    <w:rsid w:val="00256CBD"/>
    <w:rsid w:val="00256FA9"/>
    <w:rsid w:val="00256FFE"/>
    <w:rsid w:val="002576B6"/>
    <w:rsid w:val="002577F9"/>
    <w:rsid w:val="00257A07"/>
    <w:rsid w:val="00257FDC"/>
    <w:rsid w:val="00260371"/>
    <w:rsid w:val="0026058A"/>
    <w:rsid w:val="0026120A"/>
    <w:rsid w:val="002613BE"/>
    <w:rsid w:val="00261AA7"/>
    <w:rsid w:val="00261C35"/>
    <w:rsid w:val="00261C41"/>
    <w:rsid w:val="00261E7B"/>
    <w:rsid w:val="00261F6A"/>
    <w:rsid w:val="0026214B"/>
    <w:rsid w:val="00262749"/>
    <w:rsid w:val="00262C28"/>
    <w:rsid w:val="00262C7A"/>
    <w:rsid w:val="00262CC9"/>
    <w:rsid w:val="00263290"/>
    <w:rsid w:val="002636E6"/>
    <w:rsid w:val="00263C5A"/>
    <w:rsid w:val="00263D04"/>
    <w:rsid w:val="00263D53"/>
    <w:rsid w:val="002641D6"/>
    <w:rsid w:val="00264408"/>
    <w:rsid w:val="002646E2"/>
    <w:rsid w:val="0026477D"/>
    <w:rsid w:val="002647D9"/>
    <w:rsid w:val="0026495D"/>
    <w:rsid w:val="00264A1F"/>
    <w:rsid w:val="00264B2C"/>
    <w:rsid w:val="00264BA8"/>
    <w:rsid w:val="00265645"/>
    <w:rsid w:val="00265812"/>
    <w:rsid w:val="0026593B"/>
    <w:rsid w:val="00265BA5"/>
    <w:rsid w:val="00265BF4"/>
    <w:rsid w:val="00265D03"/>
    <w:rsid w:val="00265D3A"/>
    <w:rsid w:val="00266233"/>
    <w:rsid w:val="0026647E"/>
    <w:rsid w:val="00266982"/>
    <w:rsid w:val="002669D1"/>
    <w:rsid w:val="002669DD"/>
    <w:rsid w:val="00266A61"/>
    <w:rsid w:val="002670C9"/>
    <w:rsid w:val="002670F3"/>
    <w:rsid w:val="0026718A"/>
    <w:rsid w:val="002671C8"/>
    <w:rsid w:val="002671EE"/>
    <w:rsid w:val="00267620"/>
    <w:rsid w:val="00267629"/>
    <w:rsid w:val="002677CB"/>
    <w:rsid w:val="0026786B"/>
    <w:rsid w:val="0026786F"/>
    <w:rsid w:val="002678A2"/>
    <w:rsid w:val="00267B3B"/>
    <w:rsid w:val="00267F42"/>
    <w:rsid w:val="00267F62"/>
    <w:rsid w:val="00270300"/>
    <w:rsid w:val="0027053B"/>
    <w:rsid w:val="0027063B"/>
    <w:rsid w:val="0027081C"/>
    <w:rsid w:val="00270B24"/>
    <w:rsid w:val="00270D32"/>
    <w:rsid w:val="00270ED7"/>
    <w:rsid w:val="00271181"/>
    <w:rsid w:val="002711F3"/>
    <w:rsid w:val="0027134E"/>
    <w:rsid w:val="002715DE"/>
    <w:rsid w:val="002716D0"/>
    <w:rsid w:val="002717FF"/>
    <w:rsid w:val="00271B1A"/>
    <w:rsid w:val="0027222C"/>
    <w:rsid w:val="0027222E"/>
    <w:rsid w:val="002722BE"/>
    <w:rsid w:val="0027241D"/>
    <w:rsid w:val="002725A1"/>
    <w:rsid w:val="00272619"/>
    <w:rsid w:val="002728BD"/>
    <w:rsid w:val="0027294D"/>
    <w:rsid w:val="00272ACA"/>
    <w:rsid w:val="00272AE3"/>
    <w:rsid w:val="00272B4A"/>
    <w:rsid w:val="00272BDC"/>
    <w:rsid w:val="00272E95"/>
    <w:rsid w:val="00272F3B"/>
    <w:rsid w:val="00272F9A"/>
    <w:rsid w:val="002731ED"/>
    <w:rsid w:val="0027337F"/>
    <w:rsid w:val="00273497"/>
    <w:rsid w:val="002734CC"/>
    <w:rsid w:val="002736BD"/>
    <w:rsid w:val="00273877"/>
    <w:rsid w:val="002738DD"/>
    <w:rsid w:val="00273995"/>
    <w:rsid w:val="00273A77"/>
    <w:rsid w:val="00273A80"/>
    <w:rsid w:val="00273B72"/>
    <w:rsid w:val="00274120"/>
    <w:rsid w:val="002744A6"/>
    <w:rsid w:val="00274BF4"/>
    <w:rsid w:val="002750C4"/>
    <w:rsid w:val="00275369"/>
    <w:rsid w:val="00275760"/>
    <w:rsid w:val="00275941"/>
    <w:rsid w:val="00275958"/>
    <w:rsid w:val="00275E49"/>
    <w:rsid w:val="0027619C"/>
    <w:rsid w:val="002761F3"/>
    <w:rsid w:val="002762AC"/>
    <w:rsid w:val="0027631E"/>
    <w:rsid w:val="002765C1"/>
    <w:rsid w:val="00276675"/>
    <w:rsid w:val="0027676E"/>
    <w:rsid w:val="00276995"/>
    <w:rsid w:val="00276AA8"/>
    <w:rsid w:val="00276CE6"/>
    <w:rsid w:val="00276D1D"/>
    <w:rsid w:val="00276EDF"/>
    <w:rsid w:val="00276F6D"/>
    <w:rsid w:val="0027735C"/>
    <w:rsid w:val="002776B0"/>
    <w:rsid w:val="00277D19"/>
    <w:rsid w:val="00277E82"/>
    <w:rsid w:val="0028005D"/>
    <w:rsid w:val="00280133"/>
    <w:rsid w:val="0028029D"/>
    <w:rsid w:val="00280404"/>
    <w:rsid w:val="002804C5"/>
    <w:rsid w:val="00280547"/>
    <w:rsid w:val="0028055B"/>
    <w:rsid w:val="002805F2"/>
    <w:rsid w:val="002807E8"/>
    <w:rsid w:val="00280987"/>
    <w:rsid w:val="0028099C"/>
    <w:rsid w:val="002809C3"/>
    <w:rsid w:val="00280D5E"/>
    <w:rsid w:val="00280ED0"/>
    <w:rsid w:val="002815A1"/>
    <w:rsid w:val="00281819"/>
    <w:rsid w:val="00281C96"/>
    <w:rsid w:val="00281E7E"/>
    <w:rsid w:val="00281E8E"/>
    <w:rsid w:val="00281E8F"/>
    <w:rsid w:val="002820D7"/>
    <w:rsid w:val="00282304"/>
    <w:rsid w:val="0028252F"/>
    <w:rsid w:val="00282556"/>
    <w:rsid w:val="00282AE3"/>
    <w:rsid w:val="00282B5E"/>
    <w:rsid w:val="002830FC"/>
    <w:rsid w:val="0028324C"/>
    <w:rsid w:val="00283614"/>
    <w:rsid w:val="0028367C"/>
    <w:rsid w:val="002836AA"/>
    <w:rsid w:val="00283753"/>
    <w:rsid w:val="002839C2"/>
    <w:rsid w:val="00283A69"/>
    <w:rsid w:val="00283B40"/>
    <w:rsid w:val="00283CB6"/>
    <w:rsid w:val="0028425C"/>
    <w:rsid w:val="00284333"/>
    <w:rsid w:val="0028463F"/>
    <w:rsid w:val="00284674"/>
    <w:rsid w:val="002847C7"/>
    <w:rsid w:val="0028484E"/>
    <w:rsid w:val="00284992"/>
    <w:rsid w:val="00284E9B"/>
    <w:rsid w:val="00284EB8"/>
    <w:rsid w:val="00285125"/>
    <w:rsid w:val="00285606"/>
    <w:rsid w:val="0028560F"/>
    <w:rsid w:val="00285875"/>
    <w:rsid w:val="002859EF"/>
    <w:rsid w:val="00285AB6"/>
    <w:rsid w:val="00285E15"/>
    <w:rsid w:val="00285F55"/>
    <w:rsid w:val="00286168"/>
    <w:rsid w:val="00286256"/>
    <w:rsid w:val="00286752"/>
    <w:rsid w:val="002867AE"/>
    <w:rsid w:val="0028689C"/>
    <w:rsid w:val="00286B26"/>
    <w:rsid w:val="00286CE8"/>
    <w:rsid w:val="00286EA4"/>
    <w:rsid w:val="00287040"/>
    <w:rsid w:val="002877EC"/>
    <w:rsid w:val="00287C6D"/>
    <w:rsid w:val="00287CD5"/>
    <w:rsid w:val="00290172"/>
    <w:rsid w:val="002903EF"/>
    <w:rsid w:val="00290407"/>
    <w:rsid w:val="002909B0"/>
    <w:rsid w:val="00290A24"/>
    <w:rsid w:val="00290D15"/>
    <w:rsid w:val="0029104B"/>
    <w:rsid w:val="002911C8"/>
    <w:rsid w:val="002914F4"/>
    <w:rsid w:val="00291525"/>
    <w:rsid w:val="0029158C"/>
    <w:rsid w:val="0029172E"/>
    <w:rsid w:val="002917B7"/>
    <w:rsid w:val="00291B18"/>
    <w:rsid w:val="00291C0D"/>
    <w:rsid w:val="00291E69"/>
    <w:rsid w:val="00291ECF"/>
    <w:rsid w:val="00291F36"/>
    <w:rsid w:val="002921E6"/>
    <w:rsid w:val="0029221F"/>
    <w:rsid w:val="002926E0"/>
    <w:rsid w:val="00292B9A"/>
    <w:rsid w:val="00292C84"/>
    <w:rsid w:val="00292CEB"/>
    <w:rsid w:val="00292E45"/>
    <w:rsid w:val="00293B59"/>
    <w:rsid w:val="00293E15"/>
    <w:rsid w:val="00293EB7"/>
    <w:rsid w:val="00293FC5"/>
    <w:rsid w:val="00293FE0"/>
    <w:rsid w:val="00294046"/>
    <w:rsid w:val="0029413A"/>
    <w:rsid w:val="0029426C"/>
    <w:rsid w:val="002944CF"/>
    <w:rsid w:val="00294938"/>
    <w:rsid w:val="002949C9"/>
    <w:rsid w:val="00294BF6"/>
    <w:rsid w:val="00294C2E"/>
    <w:rsid w:val="00294DFD"/>
    <w:rsid w:val="00294F6F"/>
    <w:rsid w:val="00295072"/>
    <w:rsid w:val="002951B2"/>
    <w:rsid w:val="002953CC"/>
    <w:rsid w:val="00295583"/>
    <w:rsid w:val="00295913"/>
    <w:rsid w:val="00295994"/>
    <w:rsid w:val="002959FE"/>
    <w:rsid w:val="00295F4F"/>
    <w:rsid w:val="002963E0"/>
    <w:rsid w:val="00296416"/>
    <w:rsid w:val="00296422"/>
    <w:rsid w:val="00296499"/>
    <w:rsid w:val="00296AA9"/>
    <w:rsid w:val="00296BDC"/>
    <w:rsid w:val="00296C0E"/>
    <w:rsid w:val="00296C29"/>
    <w:rsid w:val="00296D52"/>
    <w:rsid w:val="00296D88"/>
    <w:rsid w:val="00296FA0"/>
    <w:rsid w:val="00296FE5"/>
    <w:rsid w:val="00297371"/>
    <w:rsid w:val="002973B3"/>
    <w:rsid w:val="002973ED"/>
    <w:rsid w:val="00297549"/>
    <w:rsid w:val="00297925"/>
    <w:rsid w:val="00297D24"/>
    <w:rsid w:val="002A00D0"/>
    <w:rsid w:val="002A04F2"/>
    <w:rsid w:val="002A098F"/>
    <w:rsid w:val="002A0B1B"/>
    <w:rsid w:val="002A0D4E"/>
    <w:rsid w:val="002A0DCC"/>
    <w:rsid w:val="002A0E59"/>
    <w:rsid w:val="002A10E6"/>
    <w:rsid w:val="002A1160"/>
    <w:rsid w:val="002A1AF6"/>
    <w:rsid w:val="002A2078"/>
    <w:rsid w:val="002A2151"/>
    <w:rsid w:val="002A21BA"/>
    <w:rsid w:val="002A21EC"/>
    <w:rsid w:val="002A271F"/>
    <w:rsid w:val="002A2BEB"/>
    <w:rsid w:val="002A2D18"/>
    <w:rsid w:val="002A2F14"/>
    <w:rsid w:val="002A3005"/>
    <w:rsid w:val="002A3222"/>
    <w:rsid w:val="002A33AC"/>
    <w:rsid w:val="002A3494"/>
    <w:rsid w:val="002A35E2"/>
    <w:rsid w:val="002A3BB9"/>
    <w:rsid w:val="002A3C6E"/>
    <w:rsid w:val="002A3E21"/>
    <w:rsid w:val="002A3F14"/>
    <w:rsid w:val="002A4187"/>
    <w:rsid w:val="002A41F0"/>
    <w:rsid w:val="002A4200"/>
    <w:rsid w:val="002A4218"/>
    <w:rsid w:val="002A42FD"/>
    <w:rsid w:val="002A4683"/>
    <w:rsid w:val="002A4703"/>
    <w:rsid w:val="002A490A"/>
    <w:rsid w:val="002A4A4A"/>
    <w:rsid w:val="002A4FDA"/>
    <w:rsid w:val="002A5177"/>
    <w:rsid w:val="002A5236"/>
    <w:rsid w:val="002A5540"/>
    <w:rsid w:val="002A566B"/>
    <w:rsid w:val="002A570D"/>
    <w:rsid w:val="002A5A8F"/>
    <w:rsid w:val="002A5BD9"/>
    <w:rsid w:val="002A5F22"/>
    <w:rsid w:val="002A5F7A"/>
    <w:rsid w:val="002A61D3"/>
    <w:rsid w:val="002A637F"/>
    <w:rsid w:val="002A6404"/>
    <w:rsid w:val="002A645A"/>
    <w:rsid w:val="002A65DC"/>
    <w:rsid w:val="002A6805"/>
    <w:rsid w:val="002A6B1E"/>
    <w:rsid w:val="002A6B72"/>
    <w:rsid w:val="002A6F1A"/>
    <w:rsid w:val="002A7205"/>
    <w:rsid w:val="002A7602"/>
    <w:rsid w:val="002A76FE"/>
    <w:rsid w:val="002A77E4"/>
    <w:rsid w:val="002A7977"/>
    <w:rsid w:val="002A7AD4"/>
    <w:rsid w:val="002A7BD8"/>
    <w:rsid w:val="002A7F44"/>
    <w:rsid w:val="002B011C"/>
    <w:rsid w:val="002B0123"/>
    <w:rsid w:val="002B0903"/>
    <w:rsid w:val="002B0958"/>
    <w:rsid w:val="002B0A3B"/>
    <w:rsid w:val="002B0B41"/>
    <w:rsid w:val="002B0C3B"/>
    <w:rsid w:val="002B0D68"/>
    <w:rsid w:val="002B1076"/>
    <w:rsid w:val="002B12BD"/>
    <w:rsid w:val="002B12E4"/>
    <w:rsid w:val="002B1392"/>
    <w:rsid w:val="002B1431"/>
    <w:rsid w:val="002B16B3"/>
    <w:rsid w:val="002B174C"/>
    <w:rsid w:val="002B1805"/>
    <w:rsid w:val="002B188C"/>
    <w:rsid w:val="002B1B0C"/>
    <w:rsid w:val="002B1B63"/>
    <w:rsid w:val="002B1CC2"/>
    <w:rsid w:val="002B1D05"/>
    <w:rsid w:val="002B1F47"/>
    <w:rsid w:val="002B1F70"/>
    <w:rsid w:val="002B2128"/>
    <w:rsid w:val="002B22CE"/>
    <w:rsid w:val="002B24E3"/>
    <w:rsid w:val="002B26C5"/>
    <w:rsid w:val="002B26E2"/>
    <w:rsid w:val="002B279B"/>
    <w:rsid w:val="002B27BD"/>
    <w:rsid w:val="002B2943"/>
    <w:rsid w:val="002B2A33"/>
    <w:rsid w:val="002B2CEF"/>
    <w:rsid w:val="002B2DA9"/>
    <w:rsid w:val="002B2E2D"/>
    <w:rsid w:val="002B2FC9"/>
    <w:rsid w:val="002B3261"/>
    <w:rsid w:val="002B327F"/>
    <w:rsid w:val="002B39EF"/>
    <w:rsid w:val="002B3A45"/>
    <w:rsid w:val="002B3A86"/>
    <w:rsid w:val="002B3B6D"/>
    <w:rsid w:val="002B3E3B"/>
    <w:rsid w:val="002B3FFB"/>
    <w:rsid w:val="002B438D"/>
    <w:rsid w:val="002B4520"/>
    <w:rsid w:val="002B45E0"/>
    <w:rsid w:val="002B4C8E"/>
    <w:rsid w:val="002B4F80"/>
    <w:rsid w:val="002B51B3"/>
    <w:rsid w:val="002B52BC"/>
    <w:rsid w:val="002B5552"/>
    <w:rsid w:val="002B56EB"/>
    <w:rsid w:val="002B595E"/>
    <w:rsid w:val="002B5C8F"/>
    <w:rsid w:val="002B5E76"/>
    <w:rsid w:val="002B6160"/>
    <w:rsid w:val="002B61F0"/>
    <w:rsid w:val="002B64BA"/>
    <w:rsid w:val="002B66B1"/>
    <w:rsid w:val="002B6A8B"/>
    <w:rsid w:val="002B6DAE"/>
    <w:rsid w:val="002B6DE8"/>
    <w:rsid w:val="002B6E76"/>
    <w:rsid w:val="002B6F6F"/>
    <w:rsid w:val="002B7209"/>
    <w:rsid w:val="002B756D"/>
    <w:rsid w:val="002B7771"/>
    <w:rsid w:val="002B7915"/>
    <w:rsid w:val="002B7B27"/>
    <w:rsid w:val="002B7B86"/>
    <w:rsid w:val="002B7D98"/>
    <w:rsid w:val="002B7DCF"/>
    <w:rsid w:val="002B7E14"/>
    <w:rsid w:val="002C057A"/>
    <w:rsid w:val="002C0AEE"/>
    <w:rsid w:val="002C0BCE"/>
    <w:rsid w:val="002C0ECF"/>
    <w:rsid w:val="002C1101"/>
    <w:rsid w:val="002C128B"/>
    <w:rsid w:val="002C1430"/>
    <w:rsid w:val="002C1514"/>
    <w:rsid w:val="002C18FF"/>
    <w:rsid w:val="002C19A8"/>
    <w:rsid w:val="002C19ED"/>
    <w:rsid w:val="002C1A7E"/>
    <w:rsid w:val="002C1D80"/>
    <w:rsid w:val="002C227E"/>
    <w:rsid w:val="002C2440"/>
    <w:rsid w:val="002C24E2"/>
    <w:rsid w:val="002C2518"/>
    <w:rsid w:val="002C2557"/>
    <w:rsid w:val="002C28A7"/>
    <w:rsid w:val="002C2910"/>
    <w:rsid w:val="002C2957"/>
    <w:rsid w:val="002C2AEB"/>
    <w:rsid w:val="002C2B70"/>
    <w:rsid w:val="002C2C1E"/>
    <w:rsid w:val="002C2C95"/>
    <w:rsid w:val="002C2DDB"/>
    <w:rsid w:val="002C2DF4"/>
    <w:rsid w:val="002C30FD"/>
    <w:rsid w:val="002C3609"/>
    <w:rsid w:val="002C3780"/>
    <w:rsid w:val="002C3B9D"/>
    <w:rsid w:val="002C3D9F"/>
    <w:rsid w:val="002C3FCB"/>
    <w:rsid w:val="002C415F"/>
    <w:rsid w:val="002C478B"/>
    <w:rsid w:val="002C48C1"/>
    <w:rsid w:val="002C4980"/>
    <w:rsid w:val="002C49E3"/>
    <w:rsid w:val="002C4B5D"/>
    <w:rsid w:val="002C4BB4"/>
    <w:rsid w:val="002C4D8E"/>
    <w:rsid w:val="002C4E6A"/>
    <w:rsid w:val="002C4FAD"/>
    <w:rsid w:val="002C50D1"/>
    <w:rsid w:val="002C51EB"/>
    <w:rsid w:val="002C545A"/>
    <w:rsid w:val="002C548B"/>
    <w:rsid w:val="002C54B2"/>
    <w:rsid w:val="002C61E7"/>
    <w:rsid w:val="002C647C"/>
    <w:rsid w:val="002C65C8"/>
    <w:rsid w:val="002C6705"/>
    <w:rsid w:val="002C68A8"/>
    <w:rsid w:val="002C690A"/>
    <w:rsid w:val="002C6A41"/>
    <w:rsid w:val="002C6C92"/>
    <w:rsid w:val="002C72F7"/>
    <w:rsid w:val="002C7527"/>
    <w:rsid w:val="002C7607"/>
    <w:rsid w:val="002C7699"/>
    <w:rsid w:val="002C7746"/>
    <w:rsid w:val="002C7756"/>
    <w:rsid w:val="002C776F"/>
    <w:rsid w:val="002C792B"/>
    <w:rsid w:val="002C7ABE"/>
    <w:rsid w:val="002C7B29"/>
    <w:rsid w:val="002C7D6D"/>
    <w:rsid w:val="002D02EA"/>
    <w:rsid w:val="002D058C"/>
    <w:rsid w:val="002D0CA1"/>
    <w:rsid w:val="002D1028"/>
    <w:rsid w:val="002D1315"/>
    <w:rsid w:val="002D13B2"/>
    <w:rsid w:val="002D1419"/>
    <w:rsid w:val="002D14AD"/>
    <w:rsid w:val="002D15ED"/>
    <w:rsid w:val="002D16D0"/>
    <w:rsid w:val="002D178A"/>
    <w:rsid w:val="002D1A58"/>
    <w:rsid w:val="002D1D37"/>
    <w:rsid w:val="002D1D84"/>
    <w:rsid w:val="002D1EE8"/>
    <w:rsid w:val="002D1FE3"/>
    <w:rsid w:val="002D24F9"/>
    <w:rsid w:val="002D2517"/>
    <w:rsid w:val="002D2747"/>
    <w:rsid w:val="002D283A"/>
    <w:rsid w:val="002D2908"/>
    <w:rsid w:val="002D2CE3"/>
    <w:rsid w:val="002D2EB8"/>
    <w:rsid w:val="002D2FA4"/>
    <w:rsid w:val="002D2FEB"/>
    <w:rsid w:val="002D361B"/>
    <w:rsid w:val="002D393C"/>
    <w:rsid w:val="002D3DAE"/>
    <w:rsid w:val="002D3EAC"/>
    <w:rsid w:val="002D40F9"/>
    <w:rsid w:val="002D40FC"/>
    <w:rsid w:val="002D473E"/>
    <w:rsid w:val="002D4930"/>
    <w:rsid w:val="002D4B36"/>
    <w:rsid w:val="002D4B80"/>
    <w:rsid w:val="002D4BF5"/>
    <w:rsid w:val="002D4CC5"/>
    <w:rsid w:val="002D4E1B"/>
    <w:rsid w:val="002D4FA6"/>
    <w:rsid w:val="002D4FC9"/>
    <w:rsid w:val="002D535A"/>
    <w:rsid w:val="002D5372"/>
    <w:rsid w:val="002D55A7"/>
    <w:rsid w:val="002D563E"/>
    <w:rsid w:val="002D5B7D"/>
    <w:rsid w:val="002D5BCA"/>
    <w:rsid w:val="002D5BE1"/>
    <w:rsid w:val="002D5D50"/>
    <w:rsid w:val="002D606B"/>
    <w:rsid w:val="002D641D"/>
    <w:rsid w:val="002D6B29"/>
    <w:rsid w:val="002D6BF1"/>
    <w:rsid w:val="002D6F64"/>
    <w:rsid w:val="002D71AB"/>
    <w:rsid w:val="002D71EB"/>
    <w:rsid w:val="002D7300"/>
    <w:rsid w:val="002D776E"/>
    <w:rsid w:val="002D7D75"/>
    <w:rsid w:val="002D7EDD"/>
    <w:rsid w:val="002E0967"/>
    <w:rsid w:val="002E0A61"/>
    <w:rsid w:val="002E0C55"/>
    <w:rsid w:val="002E0C8B"/>
    <w:rsid w:val="002E0D1C"/>
    <w:rsid w:val="002E1036"/>
    <w:rsid w:val="002E106D"/>
    <w:rsid w:val="002E1072"/>
    <w:rsid w:val="002E1080"/>
    <w:rsid w:val="002E1772"/>
    <w:rsid w:val="002E1C4B"/>
    <w:rsid w:val="002E1C68"/>
    <w:rsid w:val="002E1C96"/>
    <w:rsid w:val="002E1EB6"/>
    <w:rsid w:val="002E1EEB"/>
    <w:rsid w:val="002E2165"/>
    <w:rsid w:val="002E22D7"/>
    <w:rsid w:val="002E236F"/>
    <w:rsid w:val="002E23EF"/>
    <w:rsid w:val="002E2622"/>
    <w:rsid w:val="002E2718"/>
    <w:rsid w:val="002E2922"/>
    <w:rsid w:val="002E2B75"/>
    <w:rsid w:val="002E30AE"/>
    <w:rsid w:val="002E3127"/>
    <w:rsid w:val="002E312C"/>
    <w:rsid w:val="002E3308"/>
    <w:rsid w:val="002E3337"/>
    <w:rsid w:val="002E33BC"/>
    <w:rsid w:val="002E3818"/>
    <w:rsid w:val="002E38B2"/>
    <w:rsid w:val="002E38B5"/>
    <w:rsid w:val="002E3929"/>
    <w:rsid w:val="002E39F8"/>
    <w:rsid w:val="002E3C23"/>
    <w:rsid w:val="002E3DA5"/>
    <w:rsid w:val="002E3DE7"/>
    <w:rsid w:val="002E3FED"/>
    <w:rsid w:val="002E4083"/>
    <w:rsid w:val="002E4126"/>
    <w:rsid w:val="002E41B6"/>
    <w:rsid w:val="002E436D"/>
    <w:rsid w:val="002E45BC"/>
    <w:rsid w:val="002E4674"/>
    <w:rsid w:val="002E471C"/>
    <w:rsid w:val="002E4A8A"/>
    <w:rsid w:val="002E4AAD"/>
    <w:rsid w:val="002E4B18"/>
    <w:rsid w:val="002E4EB7"/>
    <w:rsid w:val="002E509D"/>
    <w:rsid w:val="002E50BC"/>
    <w:rsid w:val="002E5363"/>
    <w:rsid w:val="002E5390"/>
    <w:rsid w:val="002E55C5"/>
    <w:rsid w:val="002E56A4"/>
    <w:rsid w:val="002E56CF"/>
    <w:rsid w:val="002E5755"/>
    <w:rsid w:val="002E596F"/>
    <w:rsid w:val="002E5D02"/>
    <w:rsid w:val="002E5E20"/>
    <w:rsid w:val="002E5F06"/>
    <w:rsid w:val="002E5F2A"/>
    <w:rsid w:val="002E6204"/>
    <w:rsid w:val="002E6500"/>
    <w:rsid w:val="002E6623"/>
    <w:rsid w:val="002E6683"/>
    <w:rsid w:val="002E6945"/>
    <w:rsid w:val="002E6F03"/>
    <w:rsid w:val="002E7015"/>
    <w:rsid w:val="002E76BD"/>
    <w:rsid w:val="002E775C"/>
    <w:rsid w:val="002E7817"/>
    <w:rsid w:val="002E7864"/>
    <w:rsid w:val="002E7A7A"/>
    <w:rsid w:val="002E7CBF"/>
    <w:rsid w:val="002E7DFA"/>
    <w:rsid w:val="002F0026"/>
    <w:rsid w:val="002F005E"/>
    <w:rsid w:val="002F010E"/>
    <w:rsid w:val="002F021F"/>
    <w:rsid w:val="002F05A4"/>
    <w:rsid w:val="002F06DD"/>
    <w:rsid w:val="002F08DD"/>
    <w:rsid w:val="002F08FB"/>
    <w:rsid w:val="002F09FC"/>
    <w:rsid w:val="002F0BD9"/>
    <w:rsid w:val="002F0C4C"/>
    <w:rsid w:val="002F10B5"/>
    <w:rsid w:val="002F10CA"/>
    <w:rsid w:val="002F1145"/>
    <w:rsid w:val="002F1161"/>
    <w:rsid w:val="002F117A"/>
    <w:rsid w:val="002F1520"/>
    <w:rsid w:val="002F15C3"/>
    <w:rsid w:val="002F1711"/>
    <w:rsid w:val="002F1901"/>
    <w:rsid w:val="002F195B"/>
    <w:rsid w:val="002F1C55"/>
    <w:rsid w:val="002F2197"/>
    <w:rsid w:val="002F21AB"/>
    <w:rsid w:val="002F2284"/>
    <w:rsid w:val="002F2734"/>
    <w:rsid w:val="002F2852"/>
    <w:rsid w:val="002F29C4"/>
    <w:rsid w:val="002F2A5F"/>
    <w:rsid w:val="002F2D40"/>
    <w:rsid w:val="002F2FDF"/>
    <w:rsid w:val="002F2FEF"/>
    <w:rsid w:val="002F3163"/>
    <w:rsid w:val="002F34CE"/>
    <w:rsid w:val="002F34E9"/>
    <w:rsid w:val="002F354C"/>
    <w:rsid w:val="002F35EF"/>
    <w:rsid w:val="002F37A3"/>
    <w:rsid w:val="002F37B0"/>
    <w:rsid w:val="002F382C"/>
    <w:rsid w:val="002F3B5C"/>
    <w:rsid w:val="002F3B7C"/>
    <w:rsid w:val="002F3EF9"/>
    <w:rsid w:val="002F4002"/>
    <w:rsid w:val="002F40EB"/>
    <w:rsid w:val="002F428F"/>
    <w:rsid w:val="002F45FF"/>
    <w:rsid w:val="002F47AD"/>
    <w:rsid w:val="002F4E12"/>
    <w:rsid w:val="002F4FCD"/>
    <w:rsid w:val="002F5540"/>
    <w:rsid w:val="002F57AE"/>
    <w:rsid w:val="002F5845"/>
    <w:rsid w:val="002F5870"/>
    <w:rsid w:val="002F5DB9"/>
    <w:rsid w:val="002F5DE1"/>
    <w:rsid w:val="002F5FB0"/>
    <w:rsid w:val="002F6308"/>
    <w:rsid w:val="002F639C"/>
    <w:rsid w:val="002F6416"/>
    <w:rsid w:val="002F6423"/>
    <w:rsid w:val="002F646A"/>
    <w:rsid w:val="002F65D7"/>
    <w:rsid w:val="002F67C3"/>
    <w:rsid w:val="002F688F"/>
    <w:rsid w:val="002F7025"/>
    <w:rsid w:val="002F732C"/>
    <w:rsid w:val="002F7343"/>
    <w:rsid w:val="002F74D5"/>
    <w:rsid w:val="002F77E8"/>
    <w:rsid w:val="002F7A39"/>
    <w:rsid w:val="002F7D44"/>
    <w:rsid w:val="002F7E18"/>
    <w:rsid w:val="002F7FBD"/>
    <w:rsid w:val="003003BB"/>
    <w:rsid w:val="00300932"/>
    <w:rsid w:val="00300E5A"/>
    <w:rsid w:val="00300E9D"/>
    <w:rsid w:val="0030110C"/>
    <w:rsid w:val="003013E5"/>
    <w:rsid w:val="0030146A"/>
    <w:rsid w:val="00301925"/>
    <w:rsid w:val="003019C6"/>
    <w:rsid w:val="00301AC0"/>
    <w:rsid w:val="00301C11"/>
    <w:rsid w:val="00301C3D"/>
    <w:rsid w:val="00301E59"/>
    <w:rsid w:val="00302227"/>
    <w:rsid w:val="0030225A"/>
    <w:rsid w:val="003022DC"/>
    <w:rsid w:val="003025D2"/>
    <w:rsid w:val="00302638"/>
    <w:rsid w:val="00302652"/>
    <w:rsid w:val="00302775"/>
    <w:rsid w:val="00302B2C"/>
    <w:rsid w:val="00302C80"/>
    <w:rsid w:val="00303319"/>
    <w:rsid w:val="00303369"/>
    <w:rsid w:val="0030349E"/>
    <w:rsid w:val="0030388E"/>
    <w:rsid w:val="00303B89"/>
    <w:rsid w:val="0030411F"/>
    <w:rsid w:val="00304254"/>
    <w:rsid w:val="0030460C"/>
    <w:rsid w:val="003046D6"/>
    <w:rsid w:val="0030483C"/>
    <w:rsid w:val="00304A85"/>
    <w:rsid w:val="00304F64"/>
    <w:rsid w:val="003051A1"/>
    <w:rsid w:val="00305440"/>
    <w:rsid w:val="00305510"/>
    <w:rsid w:val="0030560A"/>
    <w:rsid w:val="00305B05"/>
    <w:rsid w:val="00305BE3"/>
    <w:rsid w:val="00306350"/>
    <w:rsid w:val="00306A5A"/>
    <w:rsid w:val="00306C8E"/>
    <w:rsid w:val="00306EF1"/>
    <w:rsid w:val="0030709B"/>
    <w:rsid w:val="003074ED"/>
    <w:rsid w:val="003078A5"/>
    <w:rsid w:val="003078DB"/>
    <w:rsid w:val="00307B50"/>
    <w:rsid w:val="00307FD4"/>
    <w:rsid w:val="003102B3"/>
    <w:rsid w:val="00310309"/>
    <w:rsid w:val="0031049A"/>
    <w:rsid w:val="003106D5"/>
    <w:rsid w:val="0031075B"/>
    <w:rsid w:val="003107CE"/>
    <w:rsid w:val="003108F3"/>
    <w:rsid w:val="00310DCB"/>
    <w:rsid w:val="0031100A"/>
    <w:rsid w:val="00311340"/>
    <w:rsid w:val="00311483"/>
    <w:rsid w:val="003114DA"/>
    <w:rsid w:val="003116D1"/>
    <w:rsid w:val="003117CE"/>
    <w:rsid w:val="00311A46"/>
    <w:rsid w:val="00311A58"/>
    <w:rsid w:val="00311A5B"/>
    <w:rsid w:val="00311A70"/>
    <w:rsid w:val="00311B61"/>
    <w:rsid w:val="00311CFF"/>
    <w:rsid w:val="00311E92"/>
    <w:rsid w:val="00311E97"/>
    <w:rsid w:val="003120C2"/>
    <w:rsid w:val="0031244D"/>
    <w:rsid w:val="00312490"/>
    <w:rsid w:val="00312508"/>
    <w:rsid w:val="00312541"/>
    <w:rsid w:val="00312A2D"/>
    <w:rsid w:val="00312FB6"/>
    <w:rsid w:val="00313057"/>
    <w:rsid w:val="003132C4"/>
    <w:rsid w:val="00313318"/>
    <w:rsid w:val="00313611"/>
    <w:rsid w:val="0031370A"/>
    <w:rsid w:val="00313C84"/>
    <w:rsid w:val="00313EA7"/>
    <w:rsid w:val="00313F5A"/>
    <w:rsid w:val="00313FAA"/>
    <w:rsid w:val="00314152"/>
    <w:rsid w:val="0031441E"/>
    <w:rsid w:val="00314878"/>
    <w:rsid w:val="003149AF"/>
    <w:rsid w:val="00314A15"/>
    <w:rsid w:val="00314FE1"/>
    <w:rsid w:val="00315575"/>
    <w:rsid w:val="0031560B"/>
    <w:rsid w:val="00315B9E"/>
    <w:rsid w:val="00315C42"/>
    <w:rsid w:val="00315C85"/>
    <w:rsid w:val="00315CC3"/>
    <w:rsid w:val="00315DD5"/>
    <w:rsid w:val="00315E34"/>
    <w:rsid w:val="00316171"/>
    <w:rsid w:val="003161DD"/>
    <w:rsid w:val="003163F0"/>
    <w:rsid w:val="00316619"/>
    <w:rsid w:val="0031684F"/>
    <w:rsid w:val="00316A31"/>
    <w:rsid w:val="00316A98"/>
    <w:rsid w:val="00316F92"/>
    <w:rsid w:val="00317161"/>
    <w:rsid w:val="0031724D"/>
    <w:rsid w:val="00317319"/>
    <w:rsid w:val="0031753B"/>
    <w:rsid w:val="00317612"/>
    <w:rsid w:val="00317650"/>
    <w:rsid w:val="00317997"/>
    <w:rsid w:val="003179F7"/>
    <w:rsid w:val="00317D1F"/>
    <w:rsid w:val="00317DB9"/>
    <w:rsid w:val="00317EDC"/>
    <w:rsid w:val="00317F06"/>
    <w:rsid w:val="00317F37"/>
    <w:rsid w:val="00317F74"/>
    <w:rsid w:val="00320644"/>
    <w:rsid w:val="003209A7"/>
    <w:rsid w:val="003209D9"/>
    <w:rsid w:val="00320A8A"/>
    <w:rsid w:val="00320B13"/>
    <w:rsid w:val="00320CE7"/>
    <w:rsid w:val="00320ED9"/>
    <w:rsid w:val="00320F14"/>
    <w:rsid w:val="00321031"/>
    <w:rsid w:val="00321045"/>
    <w:rsid w:val="00321075"/>
    <w:rsid w:val="003210D9"/>
    <w:rsid w:val="00321239"/>
    <w:rsid w:val="003212C3"/>
    <w:rsid w:val="003212D7"/>
    <w:rsid w:val="003213C5"/>
    <w:rsid w:val="003215F2"/>
    <w:rsid w:val="0032171F"/>
    <w:rsid w:val="00321FED"/>
    <w:rsid w:val="003222B0"/>
    <w:rsid w:val="00322474"/>
    <w:rsid w:val="00322846"/>
    <w:rsid w:val="003228F9"/>
    <w:rsid w:val="0032305A"/>
    <w:rsid w:val="003230F9"/>
    <w:rsid w:val="0032330E"/>
    <w:rsid w:val="003236B4"/>
    <w:rsid w:val="003237F4"/>
    <w:rsid w:val="00323DD3"/>
    <w:rsid w:val="00323F2B"/>
    <w:rsid w:val="00324C23"/>
    <w:rsid w:val="00324E24"/>
    <w:rsid w:val="00325131"/>
    <w:rsid w:val="00325194"/>
    <w:rsid w:val="003251E4"/>
    <w:rsid w:val="00325550"/>
    <w:rsid w:val="00325881"/>
    <w:rsid w:val="003258CA"/>
    <w:rsid w:val="00325A74"/>
    <w:rsid w:val="00325B2D"/>
    <w:rsid w:val="00325B33"/>
    <w:rsid w:val="00325C5C"/>
    <w:rsid w:val="00325CC8"/>
    <w:rsid w:val="00325CCD"/>
    <w:rsid w:val="00325CE2"/>
    <w:rsid w:val="003260CD"/>
    <w:rsid w:val="0032639D"/>
    <w:rsid w:val="0032683C"/>
    <w:rsid w:val="0032698C"/>
    <w:rsid w:val="0032699B"/>
    <w:rsid w:val="00326A46"/>
    <w:rsid w:val="00326ABF"/>
    <w:rsid w:val="00326FBE"/>
    <w:rsid w:val="00327291"/>
    <w:rsid w:val="003275B8"/>
    <w:rsid w:val="00327772"/>
    <w:rsid w:val="00327B25"/>
    <w:rsid w:val="00327BB6"/>
    <w:rsid w:val="00327F5D"/>
    <w:rsid w:val="003300CA"/>
    <w:rsid w:val="00330134"/>
    <w:rsid w:val="003303F0"/>
    <w:rsid w:val="003303F6"/>
    <w:rsid w:val="003304A7"/>
    <w:rsid w:val="0033050A"/>
    <w:rsid w:val="003305E3"/>
    <w:rsid w:val="00330613"/>
    <w:rsid w:val="0033077F"/>
    <w:rsid w:val="003307A7"/>
    <w:rsid w:val="00330A52"/>
    <w:rsid w:val="00330C20"/>
    <w:rsid w:val="00330DCE"/>
    <w:rsid w:val="003310D3"/>
    <w:rsid w:val="0033144E"/>
    <w:rsid w:val="00331486"/>
    <w:rsid w:val="00331586"/>
    <w:rsid w:val="0033166B"/>
    <w:rsid w:val="00331D3B"/>
    <w:rsid w:val="00331D44"/>
    <w:rsid w:val="00331D4D"/>
    <w:rsid w:val="00331F9C"/>
    <w:rsid w:val="00332500"/>
    <w:rsid w:val="00332740"/>
    <w:rsid w:val="00332FA7"/>
    <w:rsid w:val="0033310D"/>
    <w:rsid w:val="00333225"/>
    <w:rsid w:val="003332F2"/>
    <w:rsid w:val="00333435"/>
    <w:rsid w:val="003334BA"/>
    <w:rsid w:val="00333646"/>
    <w:rsid w:val="00333888"/>
    <w:rsid w:val="00333EB5"/>
    <w:rsid w:val="00333F4F"/>
    <w:rsid w:val="00333F5E"/>
    <w:rsid w:val="0033414B"/>
    <w:rsid w:val="00334581"/>
    <w:rsid w:val="00334645"/>
    <w:rsid w:val="00334882"/>
    <w:rsid w:val="00334B34"/>
    <w:rsid w:val="00334D68"/>
    <w:rsid w:val="0033541E"/>
    <w:rsid w:val="0033583C"/>
    <w:rsid w:val="00335A05"/>
    <w:rsid w:val="00335A96"/>
    <w:rsid w:val="00335BB3"/>
    <w:rsid w:val="00335BF8"/>
    <w:rsid w:val="00335C9F"/>
    <w:rsid w:val="0033626C"/>
    <w:rsid w:val="0033649A"/>
    <w:rsid w:val="00336570"/>
    <w:rsid w:val="00336828"/>
    <w:rsid w:val="00336AD6"/>
    <w:rsid w:val="00336AE4"/>
    <w:rsid w:val="00336C32"/>
    <w:rsid w:val="00336CA0"/>
    <w:rsid w:val="00336DB9"/>
    <w:rsid w:val="00336E21"/>
    <w:rsid w:val="00336FBA"/>
    <w:rsid w:val="00336FF7"/>
    <w:rsid w:val="00337B37"/>
    <w:rsid w:val="00337C20"/>
    <w:rsid w:val="00340214"/>
    <w:rsid w:val="0034043C"/>
    <w:rsid w:val="003404C5"/>
    <w:rsid w:val="00340652"/>
    <w:rsid w:val="0034082D"/>
    <w:rsid w:val="00340879"/>
    <w:rsid w:val="00340D85"/>
    <w:rsid w:val="00341239"/>
    <w:rsid w:val="0034133E"/>
    <w:rsid w:val="003415D4"/>
    <w:rsid w:val="003415FA"/>
    <w:rsid w:val="0034187C"/>
    <w:rsid w:val="00341A4A"/>
    <w:rsid w:val="00341AB9"/>
    <w:rsid w:val="00341C86"/>
    <w:rsid w:val="00341C92"/>
    <w:rsid w:val="00342052"/>
    <w:rsid w:val="00342344"/>
    <w:rsid w:val="003425F4"/>
    <w:rsid w:val="00342930"/>
    <w:rsid w:val="00342D59"/>
    <w:rsid w:val="00342DA9"/>
    <w:rsid w:val="00342DC9"/>
    <w:rsid w:val="00342E82"/>
    <w:rsid w:val="00343120"/>
    <w:rsid w:val="003433E4"/>
    <w:rsid w:val="003433FA"/>
    <w:rsid w:val="0034347B"/>
    <w:rsid w:val="003438AA"/>
    <w:rsid w:val="003438CC"/>
    <w:rsid w:val="00343CC7"/>
    <w:rsid w:val="00343E81"/>
    <w:rsid w:val="00343FA9"/>
    <w:rsid w:val="00343FD7"/>
    <w:rsid w:val="00343FE0"/>
    <w:rsid w:val="003440AA"/>
    <w:rsid w:val="0034414B"/>
    <w:rsid w:val="003442D0"/>
    <w:rsid w:val="00344441"/>
    <w:rsid w:val="00344506"/>
    <w:rsid w:val="00344616"/>
    <w:rsid w:val="003447BB"/>
    <w:rsid w:val="00344866"/>
    <w:rsid w:val="003448ED"/>
    <w:rsid w:val="0034498F"/>
    <w:rsid w:val="00344AD7"/>
    <w:rsid w:val="00344B69"/>
    <w:rsid w:val="00344DB5"/>
    <w:rsid w:val="00345025"/>
    <w:rsid w:val="00345172"/>
    <w:rsid w:val="00345312"/>
    <w:rsid w:val="00345871"/>
    <w:rsid w:val="00345920"/>
    <w:rsid w:val="00345C96"/>
    <w:rsid w:val="00345D76"/>
    <w:rsid w:val="00345E86"/>
    <w:rsid w:val="003461A8"/>
    <w:rsid w:val="00346385"/>
    <w:rsid w:val="00346614"/>
    <w:rsid w:val="0034665D"/>
    <w:rsid w:val="0034666B"/>
    <w:rsid w:val="0034687B"/>
    <w:rsid w:val="0034690B"/>
    <w:rsid w:val="00346A2A"/>
    <w:rsid w:val="00346AB5"/>
    <w:rsid w:val="00346DAB"/>
    <w:rsid w:val="00346F2C"/>
    <w:rsid w:val="00346F4C"/>
    <w:rsid w:val="00346F7D"/>
    <w:rsid w:val="00346FA8"/>
    <w:rsid w:val="003470D1"/>
    <w:rsid w:val="00347155"/>
    <w:rsid w:val="0034730F"/>
    <w:rsid w:val="00347621"/>
    <w:rsid w:val="003478A8"/>
    <w:rsid w:val="00347BA2"/>
    <w:rsid w:val="00347BFA"/>
    <w:rsid w:val="00347C40"/>
    <w:rsid w:val="00347D7B"/>
    <w:rsid w:val="003500B0"/>
    <w:rsid w:val="003501B0"/>
    <w:rsid w:val="00350235"/>
    <w:rsid w:val="003502D2"/>
    <w:rsid w:val="00350367"/>
    <w:rsid w:val="00350490"/>
    <w:rsid w:val="003507C8"/>
    <w:rsid w:val="00350849"/>
    <w:rsid w:val="00350950"/>
    <w:rsid w:val="003509CF"/>
    <w:rsid w:val="00350A22"/>
    <w:rsid w:val="00350E8E"/>
    <w:rsid w:val="003512BF"/>
    <w:rsid w:val="0035130D"/>
    <w:rsid w:val="00351668"/>
    <w:rsid w:val="00351A4B"/>
    <w:rsid w:val="00351F23"/>
    <w:rsid w:val="00352192"/>
    <w:rsid w:val="003522D0"/>
    <w:rsid w:val="00352422"/>
    <w:rsid w:val="00352949"/>
    <w:rsid w:val="00352956"/>
    <w:rsid w:val="00352A69"/>
    <w:rsid w:val="00352F07"/>
    <w:rsid w:val="00352F23"/>
    <w:rsid w:val="00353361"/>
    <w:rsid w:val="00353A01"/>
    <w:rsid w:val="00353BEC"/>
    <w:rsid w:val="00353F2C"/>
    <w:rsid w:val="00353F89"/>
    <w:rsid w:val="0035449F"/>
    <w:rsid w:val="00354507"/>
    <w:rsid w:val="00354549"/>
    <w:rsid w:val="00354AD8"/>
    <w:rsid w:val="00354DD5"/>
    <w:rsid w:val="00354EC3"/>
    <w:rsid w:val="0035511B"/>
    <w:rsid w:val="003552E7"/>
    <w:rsid w:val="00355333"/>
    <w:rsid w:val="00355529"/>
    <w:rsid w:val="003558BB"/>
    <w:rsid w:val="00355B4A"/>
    <w:rsid w:val="0035611F"/>
    <w:rsid w:val="00356303"/>
    <w:rsid w:val="003563C4"/>
    <w:rsid w:val="003564E6"/>
    <w:rsid w:val="003566C3"/>
    <w:rsid w:val="00356DF0"/>
    <w:rsid w:val="00356DFC"/>
    <w:rsid w:val="00356EFD"/>
    <w:rsid w:val="003573F2"/>
    <w:rsid w:val="0035776F"/>
    <w:rsid w:val="00357825"/>
    <w:rsid w:val="00357973"/>
    <w:rsid w:val="003579E1"/>
    <w:rsid w:val="00357BEE"/>
    <w:rsid w:val="00360012"/>
    <w:rsid w:val="00360191"/>
    <w:rsid w:val="003605B7"/>
    <w:rsid w:val="00360648"/>
    <w:rsid w:val="003606CD"/>
    <w:rsid w:val="003609ED"/>
    <w:rsid w:val="00361508"/>
    <w:rsid w:val="0036159C"/>
    <w:rsid w:val="003618D7"/>
    <w:rsid w:val="003618ED"/>
    <w:rsid w:val="00361CD3"/>
    <w:rsid w:val="00361E09"/>
    <w:rsid w:val="00361EAD"/>
    <w:rsid w:val="00362008"/>
    <w:rsid w:val="003620C9"/>
    <w:rsid w:val="003621DC"/>
    <w:rsid w:val="003622CC"/>
    <w:rsid w:val="003622FF"/>
    <w:rsid w:val="0036257F"/>
    <w:rsid w:val="00362634"/>
    <w:rsid w:val="00362637"/>
    <w:rsid w:val="00362889"/>
    <w:rsid w:val="00362898"/>
    <w:rsid w:val="003628ED"/>
    <w:rsid w:val="00362D4F"/>
    <w:rsid w:val="00362EF1"/>
    <w:rsid w:val="0036300D"/>
    <w:rsid w:val="00363213"/>
    <w:rsid w:val="00363284"/>
    <w:rsid w:val="0036331F"/>
    <w:rsid w:val="0036374B"/>
    <w:rsid w:val="00363A44"/>
    <w:rsid w:val="00363AA9"/>
    <w:rsid w:val="00363B31"/>
    <w:rsid w:val="00363CAB"/>
    <w:rsid w:val="00363FF2"/>
    <w:rsid w:val="003640FB"/>
    <w:rsid w:val="00364580"/>
    <w:rsid w:val="00364644"/>
    <w:rsid w:val="00364708"/>
    <w:rsid w:val="0036478D"/>
    <w:rsid w:val="003647B5"/>
    <w:rsid w:val="0036485A"/>
    <w:rsid w:val="003649BD"/>
    <w:rsid w:val="00364AF4"/>
    <w:rsid w:val="00364BCA"/>
    <w:rsid w:val="00364C84"/>
    <w:rsid w:val="00364E42"/>
    <w:rsid w:val="0036506C"/>
    <w:rsid w:val="00365469"/>
    <w:rsid w:val="003658DB"/>
    <w:rsid w:val="003659B7"/>
    <w:rsid w:val="00365E2D"/>
    <w:rsid w:val="003662EF"/>
    <w:rsid w:val="0036631B"/>
    <w:rsid w:val="003664F0"/>
    <w:rsid w:val="003664F1"/>
    <w:rsid w:val="0036651C"/>
    <w:rsid w:val="00366538"/>
    <w:rsid w:val="0036666F"/>
    <w:rsid w:val="003666BA"/>
    <w:rsid w:val="003668CC"/>
    <w:rsid w:val="00366A29"/>
    <w:rsid w:val="00366AE2"/>
    <w:rsid w:val="00366F4F"/>
    <w:rsid w:val="00367028"/>
    <w:rsid w:val="00367063"/>
    <w:rsid w:val="00367483"/>
    <w:rsid w:val="00367613"/>
    <w:rsid w:val="0036766D"/>
    <w:rsid w:val="00367A93"/>
    <w:rsid w:val="00367ABF"/>
    <w:rsid w:val="00367CE1"/>
    <w:rsid w:val="00367E3F"/>
    <w:rsid w:val="00367FCE"/>
    <w:rsid w:val="003701B3"/>
    <w:rsid w:val="0037021B"/>
    <w:rsid w:val="0037023A"/>
    <w:rsid w:val="00370303"/>
    <w:rsid w:val="003704F4"/>
    <w:rsid w:val="00370546"/>
    <w:rsid w:val="0037067F"/>
    <w:rsid w:val="003706DE"/>
    <w:rsid w:val="003706E8"/>
    <w:rsid w:val="0037070E"/>
    <w:rsid w:val="003707C1"/>
    <w:rsid w:val="00370843"/>
    <w:rsid w:val="00370854"/>
    <w:rsid w:val="0037097B"/>
    <w:rsid w:val="00370E73"/>
    <w:rsid w:val="00371003"/>
    <w:rsid w:val="003710FB"/>
    <w:rsid w:val="00371433"/>
    <w:rsid w:val="00371C00"/>
    <w:rsid w:val="00371F66"/>
    <w:rsid w:val="003724D7"/>
    <w:rsid w:val="003728DE"/>
    <w:rsid w:val="003728E5"/>
    <w:rsid w:val="0037294A"/>
    <w:rsid w:val="0037305A"/>
    <w:rsid w:val="00373224"/>
    <w:rsid w:val="00373279"/>
    <w:rsid w:val="003732D4"/>
    <w:rsid w:val="003734E6"/>
    <w:rsid w:val="0037368F"/>
    <w:rsid w:val="003736F2"/>
    <w:rsid w:val="0037371E"/>
    <w:rsid w:val="00373850"/>
    <w:rsid w:val="00373911"/>
    <w:rsid w:val="00373932"/>
    <w:rsid w:val="00373A83"/>
    <w:rsid w:val="00373D50"/>
    <w:rsid w:val="00373DC7"/>
    <w:rsid w:val="00373DD8"/>
    <w:rsid w:val="003742B4"/>
    <w:rsid w:val="0037430B"/>
    <w:rsid w:val="00374338"/>
    <w:rsid w:val="0037441F"/>
    <w:rsid w:val="00374505"/>
    <w:rsid w:val="0037468B"/>
    <w:rsid w:val="0037494E"/>
    <w:rsid w:val="003749A0"/>
    <w:rsid w:val="003749AA"/>
    <w:rsid w:val="00374ADF"/>
    <w:rsid w:val="00374AE1"/>
    <w:rsid w:val="00374D34"/>
    <w:rsid w:val="00374D71"/>
    <w:rsid w:val="00374DF8"/>
    <w:rsid w:val="00374FE3"/>
    <w:rsid w:val="00374FE7"/>
    <w:rsid w:val="003752D1"/>
    <w:rsid w:val="00375362"/>
    <w:rsid w:val="0037545D"/>
    <w:rsid w:val="003754FB"/>
    <w:rsid w:val="00375519"/>
    <w:rsid w:val="00375522"/>
    <w:rsid w:val="0037554B"/>
    <w:rsid w:val="0037556B"/>
    <w:rsid w:val="00375729"/>
    <w:rsid w:val="003759A2"/>
    <w:rsid w:val="00375B46"/>
    <w:rsid w:val="00375C12"/>
    <w:rsid w:val="00375D77"/>
    <w:rsid w:val="00375DD3"/>
    <w:rsid w:val="00375EE6"/>
    <w:rsid w:val="00376392"/>
    <w:rsid w:val="00376989"/>
    <w:rsid w:val="00376EEF"/>
    <w:rsid w:val="003770BB"/>
    <w:rsid w:val="0037727E"/>
    <w:rsid w:val="00377429"/>
    <w:rsid w:val="0037767E"/>
    <w:rsid w:val="003779AF"/>
    <w:rsid w:val="00377BA9"/>
    <w:rsid w:val="00377BE2"/>
    <w:rsid w:val="003804E4"/>
    <w:rsid w:val="00380500"/>
    <w:rsid w:val="00380518"/>
    <w:rsid w:val="00380537"/>
    <w:rsid w:val="00380557"/>
    <w:rsid w:val="0038084A"/>
    <w:rsid w:val="003809B2"/>
    <w:rsid w:val="00380AA6"/>
    <w:rsid w:val="00381488"/>
    <w:rsid w:val="003815A9"/>
    <w:rsid w:val="003819BD"/>
    <w:rsid w:val="003819E1"/>
    <w:rsid w:val="00381A9E"/>
    <w:rsid w:val="00381C25"/>
    <w:rsid w:val="00381C38"/>
    <w:rsid w:val="00381D6C"/>
    <w:rsid w:val="0038206A"/>
    <w:rsid w:val="00382142"/>
    <w:rsid w:val="003823F6"/>
    <w:rsid w:val="00382538"/>
    <w:rsid w:val="00382625"/>
    <w:rsid w:val="003827BE"/>
    <w:rsid w:val="00382855"/>
    <w:rsid w:val="00382953"/>
    <w:rsid w:val="00382AC0"/>
    <w:rsid w:val="00382B18"/>
    <w:rsid w:val="00382BA4"/>
    <w:rsid w:val="00382BF3"/>
    <w:rsid w:val="00382C53"/>
    <w:rsid w:val="00382E25"/>
    <w:rsid w:val="00382E84"/>
    <w:rsid w:val="00383225"/>
    <w:rsid w:val="003837AD"/>
    <w:rsid w:val="003837CC"/>
    <w:rsid w:val="003838BC"/>
    <w:rsid w:val="0038398C"/>
    <w:rsid w:val="003839C9"/>
    <w:rsid w:val="00383A43"/>
    <w:rsid w:val="00383A6F"/>
    <w:rsid w:val="00383C31"/>
    <w:rsid w:val="00383CF6"/>
    <w:rsid w:val="00383E11"/>
    <w:rsid w:val="003841F1"/>
    <w:rsid w:val="00384255"/>
    <w:rsid w:val="00384285"/>
    <w:rsid w:val="0038438F"/>
    <w:rsid w:val="00384408"/>
    <w:rsid w:val="003844C7"/>
    <w:rsid w:val="0038464F"/>
    <w:rsid w:val="0038469F"/>
    <w:rsid w:val="0038476E"/>
    <w:rsid w:val="00384807"/>
    <w:rsid w:val="003848DE"/>
    <w:rsid w:val="003849BE"/>
    <w:rsid w:val="00384B7B"/>
    <w:rsid w:val="00384BAA"/>
    <w:rsid w:val="00384F8E"/>
    <w:rsid w:val="0038501C"/>
    <w:rsid w:val="00385085"/>
    <w:rsid w:val="0038511C"/>
    <w:rsid w:val="0038519C"/>
    <w:rsid w:val="0038527E"/>
    <w:rsid w:val="00385329"/>
    <w:rsid w:val="0038550D"/>
    <w:rsid w:val="00385927"/>
    <w:rsid w:val="00385B78"/>
    <w:rsid w:val="00385C06"/>
    <w:rsid w:val="00385E8B"/>
    <w:rsid w:val="00385F33"/>
    <w:rsid w:val="003860F5"/>
    <w:rsid w:val="0038612B"/>
    <w:rsid w:val="00386488"/>
    <w:rsid w:val="00386836"/>
    <w:rsid w:val="003868EF"/>
    <w:rsid w:val="00386AFA"/>
    <w:rsid w:val="003870CF"/>
    <w:rsid w:val="00387266"/>
    <w:rsid w:val="00387281"/>
    <w:rsid w:val="003872B1"/>
    <w:rsid w:val="003877BA"/>
    <w:rsid w:val="00387A0D"/>
    <w:rsid w:val="00387A3A"/>
    <w:rsid w:val="00387A81"/>
    <w:rsid w:val="00387AE2"/>
    <w:rsid w:val="00387BFF"/>
    <w:rsid w:val="00387D59"/>
    <w:rsid w:val="00387DF2"/>
    <w:rsid w:val="0039008D"/>
    <w:rsid w:val="00390116"/>
    <w:rsid w:val="003903F2"/>
    <w:rsid w:val="0039041B"/>
    <w:rsid w:val="003904F2"/>
    <w:rsid w:val="00390501"/>
    <w:rsid w:val="003907E4"/>
    <w:rsid w:val="00390BD0"/>
    <w:rsid w:val="00390C70"/>
    <w:rsid w:val="00391496"/>
    <w:rsid w:val="003914EC"/>
    <w:rsid w:val="0039165D"/>
    <w:rsid w:val="0039181B"/>
    <w:rsid w:val="00391D7E"/>
    <w:rsid w:val="00392060"/>
    <w:rsid w:val="0039229D"/>
    <w:rsid w:val="00392617"/>
    <w:rsid w:val="0039266F"/>
    <w:rsid w:val="0039275C"/>
    <w:rsid w:val="00392799"/>
    <w:rsid w:val="003927DF"/>
    <w:rsid w:val="003929CD"/>
    <w:rsid w:val="00392C93"/>
    <w:rsid w:val="00392E60"/>
    <w:rsid w:val="00392ED9"/>
    <w:rsid w:val="00392F64"/>
    <w:rsid w:val="00392FBD"/>
    <w:rsid w:val="0039330A"/>
    <w:rsid w:val="00393BBC"/>
    <w:rsid w:val="00393CA6"/>
    <w:rsid w:val="00393E8C"/>
    <w:rsid w:val="00393F9F"/>
    <w:rsid w:val="00393FD0"/>
    <w:rsid w:val="003940C8"/>
    <w:rsid w:val="0039432E"/>
    <w:rsid w:val="003944DB"/>
    <w:rsid w:val="003947CA"/>
    <w:rsid w:val="00394887"/>
    <w:rsid w:val="00394AE7"/>
    <w:rsid w:val="00394B34"/>
    <w:rsid w:val="00394D52"/>
    <w:rsid w:val="00394EDB"/>
    <w:rsid w:val="003951D8"/>
    <w:rsid w:val="003959AE"/>
    <w:rsid w:val="00395CB7"/>
    <w:rsid w:val="00396202"/>
    <w:rsid w:val="00396409"/>
    <w:rsid w:val="00396494"/>
    <w:rsid w:val="0039656F"/>
    <w:rsid w:val="003968AF"/>
    <w:rsid w:val="0039691A"/>
    <w:rsid w:val="00396A52"/>
    <w:rsid w:val="00396A55"/>
    <w:rsid w:val="00396BD7"/>
    <w:rsid w:val="00396C08"/>
    <w:rsid w:val="00396EB2"/>
    <w:rsid w:val="00397258"/>
    <w:rsid w:val="00397445"/>
    <w:rsid w:val="00397532"/>
    <w:rsid w:val="00397B13"/>
    <w:rsid w:val="00397CA2"/>
    <w:rsid w:val="00397F13"/>
    <w:rsid w:val="003A0114"/>
    <w:rsid w:val="003A0127"/>
    <w:rsid w:val="003A045E"/>
    <w:rsid w:val="003A06CE"/>
    <w:rsid w:val="003A0C2D"/>
    <w:rsid w:val="003A0CE7"/>
    <w:rsid w:val="003A12DE"/>
    <w:rsid w:val="003A12FD"/>
    <w:rsid w:val="003A1317"/>
    <w:rsid w:val="003A13BF"/>
    <w:rsid w:val="003A1446"/>
    <w:rsid w:val="003A1868"/>
    <w:rsid w:val="003A1B36"/>
    <w:rsid w:val="003A1B63"/>
    <w:rsid w:val="003A1BB7"/>
    <w:rsid w:val="003A1E68"/>
    <w:rsid w:val="003A1F23"/>
    <w:rsid w:val="003A1FE7"/>
    <w:rsid w:val="003A2091"/>
    <w:rsid w:val="003A2196"/>
    <w:rsid w:val="003A2687"/>
    <w:rsid w:val="003A28A4"/>
    <w:rsid w:val="003A2934"/>
    <w:rsid w:val="003A2CA2"/>
    <w:rsid w:val="003A2CD2"/>
    <w:rsid w:val="003A2D31"/>
    <w:rsid w:val="003A2E94"/>
    <w:rsid w:val="003A2F46"/>
    <w:rsid w:val="003A330E"/>
    <w:rsid w:val="003A349F"/>
    <w:rsid w:val="003A3589"/>
    <w:rsid w:val="003A3695"/>
    <w:rsid w:val="003A37CB"/>
    <w:rsid w:val="003A3931"/>
    <w:rsid w:val="003A3A02"/>
    <w:rsid w:val="003A3A03"/>
    <w:rsid w:val="003A3C44"/>
    <w:rsid w:val="003A3DB3"/>
    <w:rsid w:val="003A3EE5"/>
    <w:rsid w:val="003A3FBB"/>
    <w:rsid w:val="003A42EC"/>
    <w:rsid w:val="003A4312"/>
    <w:rsid w:val="003A4938"/>
    <w:rsid w:val="003A4BD0"/>
    <w:rsid w:val="003A4D0D"/>
    <w:rsid w:val="003A4D3B"/>
    <w:rsid w:val="003A4F1F"/>
    <w:rsid w:val="003A526A"/>
    <w:rsid w:val="003A55B3"/>
    <w:rsid w:val="003A5809"/>
    <w:rsid w:val="003A581D"/>
    <w:rsid w:val="003A5949"/>
    <w:rsid w:val="003A5969"/>
    <w:rsid w:val="003A59AF"/>
    <w:rsid w:val="003A5C16"/>
    <w:rsid w:val="003A5CD7"/>
    <w:rsid w:val="003A61EC"/>
    <w:rsid w:val="003A6240"/>
    <w:rsid w:val="003A62F6"/>
    <w:rsid w:val="003A6540"/>
    <w:rsid w:val="003A6769"/>
    <w:rsid w:val="003A684F"/>
    <w:rsid w:val="003A6ADA"/>
    <w:rsid w:val="003A6BF0"/>
    <w:rsid w:val="003A7504"/>
    <w:rsid w:val="003A7566"/>
    <w:rsid w:val="003A779F"/>
    <w:rsid w:val="003A7A52"/>
    <w:rsid w:val="003A7AAE"/>
    <w:rsid w:val="003B03AA"/>
    <w:rsid w:val="003B070F"/>
    <w:rsid w:val="003B07FC"/>
    <w:rsid w:val="003B0B74"/>
    <w:rsid w:val="003B0CA9"/>
    <w:rsid w:val="003B0CE9"/>
    <w:rsid w:val="003B0DA8"/>
    <w:rsid w:val="003B0E2E"/>
    <w:rsid w:val="003B0EBB"/>
    <w:rsid w:val="003B0F4B"/>
    <w:rsid w:val="003B10F2"/>
    <w:rsid w:val="003B1247"/>
    <w:rsid w:val="003B13CD"/>
    <w:rsid w:val="003B1419"/>
    <w:rsid w:val="003B14A5"/>
    <w:rsid w:val="003B14B7"/>
    <w:rsid w:val="003B14E2"/>
    <w:rsid w:val="003B17DE"/>
    <w:rsid w:val="003B1B6D"/>
    <w:rsid w:val="003B1C77"/>
    <w:rsid w:val="003B1C99"/>
    <w:rsid w:val="003B2150"/>
    <w:rsid w:val="003B220E"/>
    <w:rsid w:val="003B230C"/>
    <w:rsid w:val="003B2363"/>
    <w:rsid w:val="003B242B"/>
    <w:rsid w:val="003B2461"/>
    <w:rsid w:val="003B251C"/>
    <w:rsid w:val="003B2524"/>
    <w:rsid w:val="003B2678"/>
    <w:rsid w:val="003B2722"/>
    <w:rsid w:val="003B283C"/>
    <w:rsid w:val="003B2967"/>
    <w:rsid w:val="003B2B0C"/>
    <w:rsid w:val="003B2B1D"/>
    <w:rsid w:val="003B2B76"/>
    <w:rsid w:val="003B37D9"/>
    <w:rsid w:val="003B3812"/>
    <w:rsid w:val="003B3911"/>
    <w:rsid w:val="003B3915"/>
    <w:rsid w:val="003B3A62"/>
    <w:rsid w:val="003B3C91"/>
    <w:rsid w:val="003B3DC1"/>
    <w:rsid w:val="003B3E51"/>
    <w:rsid w:val="003B3FB3"/>
    <w:rsid w:val="003B40A7"/>
    <w:rsid w:val="003B412C"/>
    <w:rsid w:val="003B4131"/>
    <w:rsid w:val="003B44E8"/>
    <w:rsid w:val="003B4773"/>
    <w:rsid w:val="003B4871"/>
    <w:rsid w:val="003B4E78"/>
    <w:rsid w:val="003B4FD4"/>
    <w:rsid w:val="003B510F"/>
    <w:rsid w:val="003B529C"/>
    <w:rsid w:val="003B5622"/>
    <w:rsid w:val="003B5C33"/>
    <w:rsid w:val="003B5C91"/>
    <w:rsid w:val="003B5CBC"/>
    <w:rsid w:val="003B613A"/>
    <w:rsid w:val="003B62CB"/>
    <w:rsid w:val="003B661B"/>
    <w:rsid w:val="003B66D3"/>
    <w:rsid w:val="003B6D72"/>
    <w:rsid w:val="003B6D75"/>
    <w:rsid w:val="003B6EE6"/>
    <w:rsid w:val="003B70DA"/>
    <w:rsid w:val="003B7118"/>
    <w:rsid w:val="003B7198"/>
    <w:rsid w:val="003B722D"/>
    <w:rsid w:val="003B7464"/>
    <w:rsid w:val="003B747A"/>
    <w:rsid w:val="003B747D"/>
    <w:rsid w:val="003B74D7"/>
    <w:rsid w:val="003B7666"/>
    <w:rsid w:val="003B7791"/>
    <w:rsid w:val="003B7A0B"/>
    <w:rsid w:val="003B7AD5"/>
    <w:rsid w:val="003B7C3C"/>
    <w:rsid w:val="003C0219"/>
    <w:rsid w:val="003C04A2"/>
    <w:rsid w:val="003C04CB"/>
    <w:rsid w:val="003C04D2"/>
    <w:rsid w:val="003C0765"/>
    <w:rsid w:val="003C07A0"/>
    <w:rsid w:val="003C0C05"/>
    <w:rsid w:val="003C1059"/>
    <w:rsid w:val="003C11AE"/>
    <w:rsid w:val="003C11DD"/>
    <w:rsid w:val="003C11FD"/>
    <w:rsid w:val="003C1470"/>
    <w:rsid w:val="003C14F8"/>
    <w:rsid w:val="003C1505"/>
    <w:rsid w:val="003C1529"/>
    <w:rsid w:val="003C154B"/>
    <w:rsid w:val="003C1658"/>
    <w:rsid w:val="003C1665"/>
    <w:rsid w:val="003C16C9"/>
    <w:rsid w:val="003C1B59"/>
    <w:rsid w:val="003C1DB8"/>
    <w:rsid w:val="003C2110"/>
    <w:rsid w:val="003C2220"/>
    <w:rsid w:val="003C2315"/>
    <w:rsid w:val="003C27C3"/>
    <w:rsid w:val="003C2836"/>
    <w:rsid w:val="003C28B1"/>
    <w:rsid w:val="003C2D9C"/>
    <w:rsid w:val="003C2E34"/>
    <w:rsid w:val="003C31BB"/>
    <w:rsid w:val="003C347A"/>
    <w:rsid w:val="003C3594"/>
    <w:rsid w:val="003C35CD"/>
    <w:rsid w:val="003C3A8D"/>
    <w:rsid w:val="003C3B40"/>
    <w:rsid w:val="003C3B6F"/>
    <w:rsid w:val="003C3BA9"/>
    <w:rsid w:val="003C3CEA"/>
    <w:rsid w:val="003C43A2"/>
    <w:rsid w:val="003C46D3"/>
    <w:rsid w:val="003C4B94"/>
    <w:rsid w:val="003C4D80"/>
    <w:rsid w:val="003C4DB2"/>
    <w:rsid w:val="003C5132"/>
    <w:rsid w:val="003C5203"/>
    <w:rsid w:val="003C529E"/>
    <w:rsid w:val="003C5675"/>
    <w:rsid w:val="003C586E"/>
    <w:rsid w:val="003C5963"/>
    <w:rsid w:val="003C5C15"/>
    <w:rsid w:val="003C5CD4"/>
    <w:rsid w:val="003C6025"/>
    <w:rsid w:val="003C644F"/>
    <w:rsid w:val="003C6819"/>
    <w:rsid w:val="003C6BCA"/>
    <w:rsid w:val="003C6C42"/>
    <w:rsid w:val="003C6C62"/>
    <w:rsid w:val="003C6CCD"/>
    <w:rsid w:val="003C6E09"/>
    <w:rsid w:val="003C6E6C"/>
    <w:rsid w:val="003C6F32"/>
    <w:rsid w:val="003C6F9E"/>
    <w:rsid w:val="003C7013"/>
    <w:rsid w:val="003C707E"/>
    <w:rsid w:val="003C71A4"/>
    <w:rsid w:val="003C71EA"/>
    <w:rsid w:val="003C7250"/>
    <w:rsid w:val="003C736E"/>
    <w:rsid w:val="003C773B"/>
    <w:rsid w:val="003C790A"/>
    <w:rsid w:val="003C794A"/>
    <w:rsid w:val="003C79E5"/>
    <w:rsid w:val="003C7D39"/>
    <w:rsid w:val="003C7EEA"/>
    <w:rsid w:val="003C7F58"/>
    <w:rsid w:val="003D0048"/>
    <w:rsid w:val="003D0100"/>
    <w:rsid w:val="003D02A5"/>
    <w:rsid w:val="003D0401"/>
    <w:rsid w:val="003D06D8"/>
    <w:rsid w:val="003D0737"/>
    <w:rsid w:val="003D0BE0"/>
    <w:rsid w:val="003D0C6B"/>
    <w:rsid w:val="003D0CA2"/>
    <w:rsid w:val="003D0E3B"/>
    <w:rsid w:val="003D0E88"/>
    <w:rsid w:val="003D1137"/>
    <w:rsid w:val="003D144C"/>
    <w:rsid w:val="003D15D9"/>
    <w:rsid w:val="003D1B4E"/>
    <w:rsid w:val="003D1BD3"/>
    <w:rsid w:val="003D1BEC"/>
    <w:rsid w:val="003D1DFB"/>
    <w:rsid w:val="003D1F75"/>
    <w:rsid w:val="003D1F76"/>
    <w:rsid w:val="003D21C2"/>
    <w:rsid w:val="003D2325"/>
    <w:rsid w:val="003D243F"/>
    <w:rsid w:val="003D270A"/>
    <w:rsid w:val="003D29FA"/>
    <w:rsid w:val="003D2C91"/>
    <w:rsid w:val="003D2D79"/>
    <w:rsid w:val="003D317F"/>
    <w:rsid w:val="003D3263"/>
    <w:rsid w:val="003D33B8"/>
    <w:rsid w:val="003D33E0"/>
    <w:rsid w:val="003D3A6C"/>
    <w:rsid w:val="003D4005"/>
    <w:rsid w:val="003D40CE"/>
    <w:rsid w:val="003D41D7"/>
    <w:rsid w:val="003D44AD"/>
    <w:rsid w:val="003D456F"/>
    <w:rsid w:val="003D46DB"/>
    <w:rsid w:val="003D4826"/>
    <w:rsid w:val="003D4A3D"/>
    <w:rsid w:val="003D4BB7"/>
    <w:rsid w:val="003D4FFE"/>
    <w:rsid w:val="003D5165"/>
    <w:rsid w:val="003D55CB"/>
    <w:rsid w:val="003D5740"/>
    <w:rsid w:val="003D57CD"/>
    <w:rsid w:val="003D5D2C"/>
    <w:rsid w:val="003D5F6C"/>
    <w:rsid w:val="003D605C"/>
    <w:rsid w:val="003D614B"/>
    <w:rsid w:val="003D635F"/>
    <w:rsid w:val="003D63A1"/>
    <w:rsid w:val="003D6714"/>
    <w:rsid w:val="003D685C"/>
    <w:rsid w:val="003D69E2"/>
    <w:rsid w:val="003D6B1C"/>
    <w:rsid w:val="003D6E80"/>
    <w:rsid w:val="003D706F"/>
    <w:rsid w:val="003D7182"/>
    <w:rsid w:val="003D718B"/>
    <w:rsid w:val="003D721C"/>
    <w:rsid w:val="003D76C2"/>
    <w:rsid w:val="003D77C7"/>
    <w:rsid w:val="003D7938"/>
    <w:rsid w:val="003D7B9E"/>
    <w:rsid w:val="003D7C82"/>
    <w:rsid w:val="003D7D63"/>
    <w:rsid w:val="003D7D8C"/>
    <w:rsid w:val="003D7ED4"/>
    <w:rsid w:val="003D7F31"/>
    <w:rsid w:val="003E021C"/>
    <w:rsid w:val="003E0654"/>
    <w:rsid w:val="003E09FD"/>
    <w:rsid w:val="003E0C31"/>
    <w:rsid w:val="003E0F46"/>
    <w:rsid w:val="003E0F57"/>
    <w:rsid w:val="003E1149"/>
    <w:rsid w:val="003E142B"/>
    <w:rsid w:val="003E1571"/>
    <w:rsid w:val="003E1612"/>
    <w:rsid w:val="003E1660"/>
    <w:rsid w:val="003E1726"/>
    <w:rsid w:val="003E181A"/>
    <w:rsid w:val="003E187F"/>
    <w:rsid w:val="003E1A25"/>
    <w:rsid w:val="003E1C80"/>
    <w:rsid w:val="003E1CEC"/>
    <w:rsid w:val="003E1DEE"/>
    <w:rsid w:val="003E1F06"/>
    <w:rsid w:val="003E20E9"/>
    <w:rsid w:val="003E2383"/>
    <w:rsid w:val="003E2731"/>
    <w:rsid w:val="003E2DAB"/>
    <w:rsid w:val="003E2DFD"/>
    <w:rsid w:val="003E34B7"/>
    <w:rsid w:val="003E3562"/>
    <w:rsid w:val="003E361C"/>
    <w:rsid w:val="003E387A"/>
    <w:rsid w:val="003E3B05"/>
    <w:rsid w:val="003E3F90"/>
    <w:rsid w:val="003E425F"/>
    <w:rsid w:val="003E437D"/>
    <w:rsid w:val="003E43CC"/>
    <w:rsid w:val="003E4741"/>
    <w:rsid w:val="003E49F4"/>
    <w:rsid w:val="003E4DDB"/>
    <w:rsid w:val="003E4E96"/>
    <w:rsid w:val="003E4F61"/>
    <w:rsid w:val="003E5362"/>
    <w:rsid w:val="003E53A1"/>
    <w:rsid w:val="003E5464"/>
    <w:rsid w:val="003E5500"/>
    <w:rsid w:val="003E56BB"/>
    <w:rsid w:val="003E577E"/>
    <w:rsid w:val="003E5782"/>
    <w:rsid w:val="003E5A28"/>
    <w:rsid w:val="003E5B10"/>
    <w:rsid w:val="003E5B11"/>
    <w:rsid w:val="003E5C9A"/>
    <w:rsid w:val="003E5E9C"/>
    <w:rsid w:val="003E5FCF"/>
    <w:rsid w:val="003E6152"/>
    <w:rsid w:val="003E6176"/>
    <w:rsid w:val="003E625C"/>
    <w:rsid w:val="003E6568"/>
    <w:rsid w:val="003E6678"/>
    <w:rsid w:val="003E67C2"/>
    <w:rsid w:val="003E6875"/>
    <w:rsid w:val="003E6AC0"/>
    <w:rsid w:val="003E6CFF"/>
    <w:rsid w:val="003E6D45"/>
    <w:rsid w:val="003E6FD1"/>
    <w:rsid w:val="003E7303"/>
    <w:rsid w:val="003E7454"/>
    <w:rsid w:val="003E74CE"/>
    <w:rsid w:val="003E761E"/>
    <w:rsid w:val="003E762A"/>
    <w:rsid w:val="003E7647"/>
    <w:rsid w:val="003E785F"/>
    <w:rsid w:val="003E7999"/>
    <w:rsid w:val="003E7C9F"/>
    <w:rsid w:val="003E7F77"/>
    <w:rsid w:val="003F00F1"/>
    <w:rsid w:val="003F018D"/>
    <w:rsid w:val="003F028A"/>
    <w:rsid w:val="003F0607"/>
    <w:rsid w:val="003F0621"/>
    <w:rsid w:val="003F067E"/>
    <w:rsid w:val="003F0C30"/>
    <w:rsid w:val="003F0EF9"/>
    <w:rsid w:val="003F1182"/>
    <w:rsid w:val="003F13B2"/>
    <w:rsid w:val="003F13C0"/>
    <w:rsid w:val="003F155E"/>
    <w:rsid w:val="003F15EF"/>
    <w:rsid w:val="003F180F"/>
    <w:rsid w:val="003F1880"/>
    <w:rsid w:val="003F1C85"/>
    <w:rsid w:val="003F1D07"/>
    <w:rsid w:val="003F1F15"/>
    <w:rsid w:val="003F1F86"/>
    <w:rsid w:val="003F21C0"/>
    <w:rsid w:val="003F2792"/>
    <w:rsid w:val="003F29AE"/>
    <w:rsid w:val="003F3027"/>
    <w:rsid w:val="003F3061"/>
    <w:rsid w:val="003F310C"/>
    <w:rsid w:val="003F31F9"/>
    <w:rsid w:val="003F3224"/>
    <w:rsid w:val="003F331B"/>
    <w:rsid w:val="003F3487"/>
    <w:rsid w:val="003F35AB"/>
    <w:rsid w:val="003F3BFA"/>
    <w:rsid w:val="003F3EAD"/>
    <w:rsid w:val="003F41CC"/>
    <w:rsid w:val="003F456F"/>
    <w:rsid w:val="003F463E"/>
    <w:rsid w:val="003F465C"/>
    <w:rsid w:val="003F46CE"/>
    <w:rsid w:val="003F4702"/>
    <w:rsid w:val="003F47FB"/>
    <w:rsid w:val="003F48D9"/>
    <w:rsid w:val="003F491C"/>
    <w:rsid w:val="003F4A79"/>
    <w:rsid w:val="003F4C6C"/>
    <w:rsid w:val="003F4CE4"/>
    <w:rsid w:val="003F4CE7"/>
    <w:rsid w:val="003F4ED8"/>
    <w:rsid w:val="003F50C7"/>
    <w:rsid w:val="003F5154"/>
    <w:rsid w:val="003F559A"/>
    <w:rsid w:val="003F56E0"/>
    <w:rsid w:val="003F5B45"/>
    <w:rsid w:val="003F64CA"/>
    <w:rsid w:val="003F68BB"/>
    <w:rsid w:val="003F7239"/>
    <w:rsid w:val="003F743F"/>
    <w:rsid w:val="003F74E7"/>
    <w:rsid w:val="003F75A4"/>
    <w:rsid w:val="003F76A5"/>
    <w:rsid w:val="003F771F"/>
    <w:rsid w:val="003F77C7"/>
    <w:rsid w:val="003F7871"/>
    <w:rsid w:val="003F7B1A"/>
    <w:rsid w:val="003F7C6E"/>
    <w:rsid w:val="003F7D9B"/>
    <w:rsid w:val="003F7F1E"/>
    <w:rsid w:val="004005AA"/>
    <w:rsid w:val="00400660"/>
    <w:rsid w:val="004006C0"/>
    <w:rsid w:val="00400713"/>
    <w:rsid w:val="0040079D"/>
    <w:rsid w:val="004009EE"/>
    <w:rsid w:val="00400C47"/>
    <w:rsid w:val="00400C80"/>
    <w:rsid w:val="00400E00"/>
    <w:rsid w:val="00400FAD"/>
    <w:rsid w:val="00401061"/>
    <w:rsid w:val="004013D3"/>
    <w:rsid w:val="0040190D"/>
    <w:rsid w:val="00401C05"/>
    <w:rsid w:val="00401EF3"/>
    <w:rsid w:val="00401F6A"/>
    <w:rsid w:val="00402248"/>
    <w:rsid w:val="00402559"/>
    <w:rsid w:val="00402754"/>
    <w:rsid w:val="0040288F"/>
    <w:rsid w:val="004029B6"/>
    <w:rsid w:val="004029D6"/>
    <w:rsid w:val="00402C3D"/>
    <w:rsid w:val="00402DDA"/>
    <w:rsid w:val="00403068"/>
    <w:rsid w:val="004031C1"/>
    <w:rsid w:val="004031E7"/>
    <w:rsid w:val="00403388"/>
    <w:rsid w:val="004033DD"/>
    <w:rsid w:val="004034FE"/>
    <w:rsid w:val="00403AA0"/>
    <w:rsid w:val="00403AE5"/>
    <w:rsid w:val="00403B1E"/>
    <w:rsid w:val="00403B29"/>
    <w:rsid w:val="00403E22"/>
    <w:rsid w:val="00403E82"/>
    <w:rsid w:val="004040A1"/>
    <w:rsid w:val="00404423"/>
    <w:rsid w:val="004044C2"/>
    <w:rsid w:val="00404553"/>
    <w:rsid w:val="0040462F"/>
    <w:rsid w:val="004046DA"/>
    <w:rsid w:val="00404850"/>
    <w:rsid w:val="00404D89"/>
    <w:rsid w:val="00404DEF"/>
    <w:rsid w:val="00404F3A"/>
    <w:rsid w:val="00405049"/>
    <w:rsid w:val="004052A8"/>
    <w:rsid w:val="004052BB"/>
    <w:rsid w:val="004053AC"/>
    <w:rsid w:val="004055D5"/>
    <w:rsid w:val="004055EF"/>
    <w:rsid w:val="00405622"/>
    <w:rsid w:val="004057A0"/>
    <w:rsid w:val="0040600A"/>
    <w:rsid w:val="00406056"/>
    <w:rsid w:val="0040612D"/>
    <w:rsid w:val="004061C0"/>
    <w:rsid w:val="0040622E"/>
    <w:rsid w:val="0040636A"/>
    <w:rsid w:val="0040636E"/>
    <w:rsid w:val="00406476"/>
    <w:rsid w:val="004064AD"/>
    <w:rsid w:val="0040676E"/>
    <w:rsid w:val="00406786"/>
    <w:rsid w:val="004069E1"/>
    <w:rsid w:val="004070E4"/>
    <w:rsid w:val="00407190"/>
    <w:rsid w:val="0040738C"/>
    <w:rsid w:val="0040749D"/>
    <w:rsid w:val="004074ED"/>
    <w:rsid w:val="00407603"/>
    <w:rsid w:val="0040777E"/>
    <w:rsid w:val="004078B0"/>
    <w:rsid w:val="00407A73"/>
    <w:rsid w:val="00407CDC"/>
    <w:rsid w:val="00407D4D"/>
    <w:rsid w:val="00407F9C"/>
    <w:rsid w:val="00407FA5"/>
    <w:rsid w:val="00410142"/>
    <w:rsid w:val="004103FE"/>
    <w:rsid w:val="004104CD"/>
    <w:rsid w:val="0041057B"/>
    <w:rsid w:val="004106FB"/>
    <w:rsid w:val="00410819"/>
    <w:rsid w:val="004109F3"/>
    <w:rsid w:val="00410BC8"/>
    <w:rsid w:val="00410CD8"/>
    <w:rsid w:val="00410D7A"/>
    <w:rsid w:val="004113B2"/>
    <w:rsid w:val="0041142C"/>
    <w:rsid w:val="004114FA"/>
    <w:rsid w:val="00411B5D"/>
    <w:rsid w:val="00412073"/>
    <w:rsid w:val="00412270"/>
    <w:rsid w:val="00412864"/>
    <w:rsid w:val="004129C0"/>
    <w:rsid w:val="004129E2"/>
    <w:rsid w:val="00412F00"/>
    <w:rsid w:val="00413142"/>
    <w:rsid w:val="00413527"/>
    <w:rsid w:val="004138D8"/>
    <w:rsid w:val="00413994"/>
    <w:rsid w:val="00413FEA"/>
    <w:rsid w:val="00413FFA"/>
    <w:rsid w:val="004141D2"/>
    <w:rsid w:val="004142CD"/>
    <w:rsid w:val="00414317"/>
    <w:rsid w:val="004143BC"/>
    <w:rsid w:val="004143C8"/>
    <w:rsid w:val="00414744"/>
    <w:rsid w:val="004148C5"/>
    <w:rsid w:val="00414BE6"/>
    <w:rsid w:val="00414D25"/>
    <w:rsid w:val="00415017"/>
    <w:rsid w:val="0041537E"/>
    <w:rsid w:val="00415716"/>
    <w:rsid w:val="00415815"/>
    <w:rsid w:val="00415925"/>
    <w:rsid w:val="00415958"/>
    <w:rsid w:val="00415A1A"/>
    <w:rsid w:val="00415A89"/>
    <w:rsid w:val="00415BAE"/>
    <w:rsid w:val="00415FCF"/>
    <w:rsid w:val="004166EA"/>
    <w:rsid w:val="004167FC"/>
    <w:rsid w:val="00416F58"/>
    <w:rsid w:val="004171F5"/>
    <w:rsid w:val="004175D4"/>
    <w:rsid w:val="00417650"/>
    <w:rsid w:val="00417700"/>
    <w:rsid w:val="00417920"/>
    <w:rsid w:val="00417947"/>
    <w:rsid w:val="004179EB"/>
    <w:rsid w:val="00417A51"/>
    <w:rsid w:val="00417E2B"/>
    <w:rsid w:val="00420145"/>
    <w:rsid w:val="004201EE"/>
    <w:rsid w:val="004202D0"/>
    <w:rsid w:val="0042042A"/>
    <w:rsid w:val="004205F5"/>
    <w:rsid w:val="0042066E"/>
    <w:rsid w:val="00420862"/>
    <w:rsid w:val="00420BFC"/>
    <w:rsid w:val="00420C00"/>
    <w:rsid w:val="00420C6F"/>
    <w:rsid w:val="00420D47"/>
    <w:rsid w:val="004210CC"/>
    <w:rsid w:val="004212CC"/>
    <w:rsid w:val="00421331"/>
    <w:rsid w:val="00421474"/>
    <w:rsid w:val="004215DB"/>
    <w:rsid w:val="0042175B"/>
    <w:rsid w:val="00421BB9"/>
    <w:rsid w:val="00421C3D"/>
    <w:rsid w:val="00421CED"/>
    <w:rsid w:val="00421E18"/>
    <w:rsid w:val="00422076"/>
    <w:rsid w:val="0042241E"/>
    <w:rsid w:val="004225E1"/>
    <w:rsid w:val="00422B7E"/>
    <w:rsid w:val="00423122"/>
    <w:rsid w:val="0042331E"/>
    <w:rsid w:val="00423513"/>
    <w:rsid w:val="00423800"/>
    <w:rsid w:val="00423DF0"/>
    <w:rsid w:val="00424178"/>
    <w:rsid w:val="004241D2"/>
    <w:rsid w:val="004241E3"/>
    <w:rsid w:val="00424505"/>
    <w:rsid w:val="0042460D"/>
    <w:rsid w:val="00424629"/>
    <w:rsid w:val="0042462F"/>
    <w:rsid w:val="004246A0"/>
    <w:rsid w:val="0042478C"/>
    <w:rsid w:val="00424A05"/>
    <w:rsid w:val="00424E0A"/>
    <w:rsid w:val="00424E4C"/>
    <w:rsid w:val="00424F44"/>
    <w:rsid w:val="00425021"/>
    <w:rsid w:val="004252C7"/>
    <w:rsid w:val="004252EB"/>
    <w:rsid w:val="00425458"/>
    <w:rsid w:val="00425759"/>
    <w:rsid w:val="00425D0D"/>
    <w:rsid w:val="00425D4F"/>
    <w:rsid w:val="004265EC"/>
    <w:rsid w:val="00426671"/>
    <w:rsid w:val="0042668E"/>
    <w:rsid w:val="0042674A"/>
    <w:rsid w:val="004269D1"/>
    <w:rsid w:val="00426B58"/>
    <w:rsid w:val="00426C84"/>
    <w:rsid w:val="00426F3E"/>
    <w:rsid w:val="00427056"/>
    <w:rsid w:val="0042737A"/>
    <w:rsid w:val="0042784E"/>
    <w:rsid w:val="00427858"/>
    <w:rsid w:val="00427D26"/>
    <w:rsid w:val="00427D7C"/>
    <w:rsid w:val="00430294"/>
    <w:rsid w:val="0043054D"/>
    <w:rsid w:val="00430930"/>
    <w:rsid w:val="00430961"/>
    <w:rsid w:val="00430A75"/>
    <w:rsid w:val="00430B86"/>
    <w:rsid w:val="0043106E"/>
    <w:rsid w:val="00431207"/>
    <w:rsid w:val="0043128F"/>
    <w:rsid w:val="004312AB"/>
    <w:rsid w:val="0043140F"/>
    <w:rsid w:val="00431418"/>
    <w:rsid w:val="004314F9"/>
    <w:rsid w:val="00431608"/>
    <w:rsid w:val="004316BA"/>
    <w:rsid w:val="00431B2C"/>
    <w:rsid w:val="00431BA9"/>
    <w:rsid w:val="00431C33"/>
    <w:rsid w:val="00431F9E"/>
    <w:rsid w:val="00432047"/>
    <w:rsid w:val="00432073"/>
    <w:rsid w:val="00432610"/>
    <w:rsid w:val="00432732"/>
    <w:rsid w:val="00432A10"/>
    <w:rsid w:val="00432A9E"/>
    <w:rsid w:val="00432AE7"/>
    <w:rsid w:val="00432D11"/>
    <w:rsid w:val="00432D58"/>
    <w:rsid w:val="00432FC1"/>
    <w:rsid w:val="004331CC"/>
    <w:rsid w:val="00433289"/>
    <w:rsid w:val="00433440"/>
    <w:rsid w:val="00433570"/>
    <w:rsid w:val="00433759"/>
    <w:rsid w:val="00433A63"/>
    <w:rsid w:val="00433B51"/>
    <w:rsid w:val="00433CA8"/>
    <w:rsid w:val="00433CAC"/>
    <w:rsid w:val="004340E8"/>
    <w:rsid w:val="004341A8"/>
    <w:rsid w:val="004341AE"/>
    <w:rsid w:val="00434219"/>
    <w:rsid w:val="00434629"/>
    <w:rsid w:val="00434800"/>
    <w:rsid w:val="00434849"/>
    <w:rsid w:val="00434851"/>
    <w:rsid w:val="0043489F"/>
    <w:rsid w:val="00434C66"/>
    <w:rsid w:val="00434C99"/>
    <w:rsid w:val="00434EF2"/>
    <w:rsid w:val="004352B9"/>
    <w:rsid w:val="0043598D"/>
    <w:rsid w:val="00435A8E"/>
    <w:rsid w:val="00435C23"/>
    <w:rsid w:val="00435FB9"/>
    <w:rsid w:val="00435FF0"/>
    <w:rsid w:val="004362BB"/>
    <w:rsid w:val="00436308"/>
    <w:rsid w:val="00436490"/>
    <w:rsid w:val="004364DD"/>
    <w:rsid w:val="0043693D"/>
    <w:rsid w:val="004369F8"/>
    <w:rsid w:val="00436FEF"/>
    <w:rsid w:val="00437249"/>
    <w:rsid w:val="0043728B"/>
    <w:rsid w:val="0043730F"/>
    <w:rsid w:val="0043771F"/>
    <w:rsid w:val="00437B6F"/>
    <w:rsid w:val="00437CE2"/>
    <w:rsid w:val="00437E81"/>
    <w:rsid w:val="00440311"/>
    <w:rsid w:val="0044076C"/>
    <w:rsid w:val="00440770"/>
    <w:rsid w:val="0044078C"/>
    <w:rsid w:val="00440790"/>
    <w:rsid w:val="00440BE4"/>
    <w:rsid w:val="00441010"/>
    <w:rsid w:val="004417C2"/>
    <w:rsid w:val="004418CD"/>
    <w:rsid w:val="00441A6B"/>
    <w:rsid w:val="00441B95"/>
    <w:rsid w:val="00441C1F"/>
    <w:rsid w:val="0044202D"/>
    <w:rsid w:val="0044228A"/>
    <w:rsid w:val="00442302"/>
    <w:rsid w:val="00442694"/>
    <w:rsid w:val="0044292A"/>
    <w:rsid w:val="00442A16"/>
    <w:rsid w:val="00442A3C"/>
    <w:rsid w:val="00442AAD"/>
    <w:rsid w:val="00442C7E"/>
    <w:rsid w:val="00442FDF"/>
    <w:rsid w:val="004430FF"/>
    <w:rsid w:val="00443248"/>
    <w:rsid w:val="0044354B"/>
    <w:rsid w:val="0044381B"/>
    <w:rsid w:val="00443C45"/>
    <w:rsid w:val="00443D15"/>
    <w:rsid w:val="004441DB"/>
    <w:rsid w:val="00444252"/>
    <w:rsid w:val="0044439F"/>
    <w:rsid w:val="00444518"/>
    <w:rsid w:val="00444768"/>
    <w:rsid w:val="004447E5"/>
    <w:rsid w:val="00444B68"/>
    <w:rsid w:val="00444C9B"/>
    <w:rsid w:val="00444D6B"/>
    <w:rsid w:val="00444E15"/>
    <w:rsid w:val="004454C6"/>
    <w:rsid w:val="00445560"/>
    <w:rsid w:val="00445810"/>
    <w:rsid w:val="00445E30"/>
    <w:rsid w:val="00445F08"/>
    <w:rsid w:val="00446047"/>
    <w:rsid w:val="00446275"/>
    <w:rsid w:val="004462D9"/>
    <w:rsid w:val="0044657F"/>
    <w:rsid w:val="0044679E"/>
    <w:rsid w:val="00446C6B"/>
    <w:rsid w:val="00446CB3"/>
    <w:rsid w:val="00446CCD"/>
    <w:rsid w:val="00446FAF"/>
    <w:rsid w:val="00447108"/>
    <w:rsid w:val="00447418"/>
    <w:rsid w:val="00447703"/>
    <w:rsid w:val="00447717"/>
    <w:rsid w:val="0044786C"/>
    <w:rsid w:val="00447976"/>
    <w:rsid w:val="00447ADA"/>
    <w:rsid w:val="00447C43"/>
    <w:rsid w:val="00447D3B"/>
    <w:rsid w:val="00447D6E"/>
    <w:rsid w:val="00447DB6"/>
    <w:rsid w:val="00447E0E"/>
    <w:rsid w:val="00447E8B"/>
    <w:rsid w:val="00447EA3"/>
    <w:rsid w:val="00447F43"/>
    <w:rsid w:val="00450103"/>
    <w:rsid w:val="00450235"/>
    <w:rsid w:val="0045040B"/>
    <w:rsid w:val="004507C2"/>
    <w:rsid w:val="004509E0"/>
    <w:rsid w:val="00450B84"/>
    <w:rsid w:val="00450BBB"/>
    <w:rsid w:val="00450C75"/>
    <w:rsid w:val="004512EB"/>
    <w:rsid w:val="00451307"/>
    <w:rsid w:val="00451360"/>
    <w:rsid w:val="00451381"/>
    <w:rsid w:val="004513FC"/>
    <w:rsid w:val="00451905"/>
    <w:rsid w:val="00451B1D"/>
    <w:rsid w:val="00451BD0"/>
    <w:rsid w:val="00451F00"/>
    <w:rsid w:val="00452141"/>
    <w:rsid w:val="00452253"/>
    <w:rsid w:val="00452356"/>
    <w:rsid w:val="0045257D"/>
    <w:rsid w:val="004525AD"/>
    <w:rsid w:val="0045263E"/>
    <w:rsid w:val="00452883"/>
    <w:rsid w:val="00452A15"/>
    <w:rsid w:val="00452A28"/>
    <w:rsid w:val="00452B21"/>
    <w:rsid w:val="00452BD2"/>
    <w:rsid w:val="00452D58"/>
    <w:rsid w:val="00452DA7"/>
    <w:rsid w:val="00452F1C"/>
    <w:rsid w:val="00452F5C"/>
    <w:rsid w:val="00452F65"/>
    <w:rsid w:val="00452FD7"/>
    <w:rsid w:val="0045301E"/>
    <w:rsid w:val="0045326F"/>
    <w:rsid w:val="00453379"/>
    <w:rsid w:val="004535D8"/>
    <w:rsid w:val="004536A3"/>
    <w:rsid w:val="00453C64"/>
    <w:rsid w:val="00453D51"/>
    <w:rsid w:val="00453D59"/>
    <w:rsid w:val="00453E8C"/>
    <w:rsid w:val="00453FE1"/>
    <w:rsid w:val="0045420B"/>
    <w:rsid w:val="0045441E"/>
    <w:rsid w:val="004546C1"/>
    <w:rsid w:val="004548FA"/>
    <w:rsid w:val="00454AB9"/>
    <w:rsid w:val="00454C2C"/>
    <w:rsid w:val="00454E86"/>
    <w:rsid w:val="0045502B"/>
    <w:rsid w:val="004550D3"/>
    <w:rsid w:val="004552B3"/>
    <w:rsid w:val="004556AE"/>
    <w:rsid w:val="0045595E"/>
    <w:rsid w:val="00455B76"/>
    <w:rsid w:val="00455C83"/>
    <w:rsid w:val="00455D72"/>
    <w:rsid w:val="00455D95"/>
    <w:rsid w:val="00455E67"/>
    <w:rsid w:val="004565E1"/>
    <w:rsid w:val="00456612"/>
    <w:rsid w:val="0045688B"/>
    <w:rsid w:val="0045699D"/>
    <w:rsid w:val="00456A94"/>
    <w:rsid w:val="00456BB0"/>
    <w:rsid w:val="00456C2A"/>
    <w:rsid w:val="004575E0"/>
    <w:rsid w:val="00457B30"/>
    <w:rsid w:val="00457B66"/>
    <w:rsid w:val="00457B76"/>
    <w:rsid w:val="00457BD1"/>
    <w:rsid w:val="0046000A"/>
    <w:rsid w:val="00460012"/>
    <w:rsid w:val="0046017B"/>
    <w:rsid w:val="004605EB"/>
    <w:rsid w:val="004608F4"/>
    <w:rsid w:val="0046099F"/>
    <w:rsid w:val="00460A7E"/>
    <w:rsid w:val="00460B26"/>
    <w:rsid w:val="00460C6F"/>
    <w:rsid w:val="00460EAD"/>
    <w:rsid w:val="00461370"/>
    <w:rsid w:val="00461589"/>
    <w:rsid w:val="004615E7"/>
    <w:rsid w:val="0046184A"/>
    <w:rsid w:val="00461859"/>
    <w:rsid w:val="004618A7"/>
    <w:rsid w:val="00461A89"/>
    <w:rsid w:val="00461ADB"/>
    <w:rsid w:val="00461C69"/>
    <w:rsid w:val="00461E77"/>
    <w:rsid w:val="00462152"/>
    <w:rsid w:val="00462429"/>
    <w:rsid w:val="004626B5"/>
    <w:rsid w:val="00462A40"/>
    <w:rsid w:val="00462C29"/>
    <w:rsid w:val="00462C83"/>
    <w:rsid w:val="00462D6D"/>
    <w:rsid w:val="00463192"/>
    <w:rsid w:val="00463302"/>
    <w:rsid w:val="00463423"/>
    <w:rsid w:val="004635EC"/>
    <w:rsid w:val="004635FD"/>
    <w:rsid w:val="004637B6"/>
    <w:rsid w:val="0046393A"/>
    <w:rsid w:val="00463A3F"/>
    <w:rsid w:val="00463C28"/>
    <w:rsid w:val="00463C5D"/>
    <w:rsid w:val="00463C63"/>
    <w:rsid w:val="00463D92"/>
    <w:rsid w:val="00463E43"/>
    <w:rsid w:val="0046402B"/>
    <w:rsid w:val="00464475"/>
    <w:rsid w:val="00464611"/>
    <w:rsid w:val="00464631"/>
    <w:rsid w:val="004646D3"/>
    <w:rsid w:val="004646F0"/>
    <w:rsid w:val="00464766"/>
    <w:rsid w:val="00464774"/>
    <w:rsid w:val="00464CB1"/>
    <w:rsid w:val="00464CC4"/>
    <w:rsid w:val="00464D09"/>
    <w:rsid w:val="00464EA7"/>
    <w:rsid w:val="00464F1B"/>
    <w:rsid w:val="00464F86"/>
    <w:rsid w:val="00464F97"/>
    <w:rsid w:val="00464FC4"/>
    <w:rsid w:val="00464FE9"/>
    <w:rsid w:val="004651EC"/>
    <w:rsid w:val="00465208"/>
    <w:rsid w:val="0046536E"/>
    <w:rsid w:val="004653E5"/>
    <w:rsid w:val="0046554B"/>
    <w:rsid w:val="0046555B"/>
    <w:rsid w:val="004658B7"/>
    <w:rsid w:val="00465A11"/>
    <w:rsid w:val="00465F6E"/>
    <w:rsid w:val="00466113"/>
    <w:rsid w:val="00466326"/>
    <w:rsid w:val="004664E0"/>
    <w:rsid w:val="00466550"/>
    <w:rsid w:val="00466647"/>
    <w:rsid w:val="00466812"/>
    <w:rsid w:val="0046685F"/>
    <w:rsid w:val="004669B6"/>
    <w:rsid w:val="00466AF1"/>
    <w:rsid w:val="00466C57"/>
    <w:rsid w:val="00466D8C"/>
    <w:rsid w:val="00466F77"/>
    <w:rsid w:val="004670F4"/>
    <w:rsid w:val="0046755A"/>
    <w:rsid w:val="004677EB"/>
    <w:rsid w:val="004678F6"/>
    <w:rsid w:val="00467990"/>
    <w:rsid w:val="004679A6"/>
    <w:rsid w:val="00467F9E"/>
    <w:rsid w:val="00470001"/>
    <w:rsid w:val="00470184"/>
    <w:rsid w:val="004702B5"/>
    <w:rsid w:val="004703FB"/>
    <w:rsid w:val="00470A5B"/>
    <w:rsid w:val="00470B12"/>
    <w:rsid w:val="00470B51"/>
    <w:rsid w:val="00470BD9"/>
    <w:rsid w:val="00470C4A"/>
    <w:rsid w:val="00470E37"/>
    <w:rsid w:val="0047104A"/>
    <w:rsid w:val="004716B2"/>
    <w:rsid w:val="0047176B"/>
    <w:rsid w:val="0047181C"/>
    <w:rsid w:val="00471AD4"/>
    <w:rsid w:val="00471B07"/>
    <w:rsid w:val="00471B2B"/>
    <w:rsid w:val="00471B88"/>
    <w:rsid w:val="00471C79"/>
    <w:rsid w:val="00471CAB"/>
    <w:rsid w:val="00472164"/>
    <w:rsid w:val="004722A1"/>
    <w:rsid w:val="004722E1"/>
    <w:rsid w:val="00472652"/>
    <w:rsid w:val="004726AF"/>
    <w:rsid w:val="004726C7"/>
    <w:rsid w:val="0047288A"/>
    <w:rsid w:val="00472B2A"/>
    <w:rsid w:val="00472C10"/>
    <w:rsid w:val="00472F6A"/>
    <w:rsid w:val="0047308A"/>
    <w:rsid w:val="004730EB"/>
    <w:rsid w:val="0047338B"/>
    <w:rsid w:val="0047344E"/>
    <w:rsid w:val="00473654"/>
    <w:rsid w:val="00473753"/>
    <w:rsid w:val="00473914"/>
    <w:rsid w:val="00473952"/>
    <w:rsid w:val="004739CF"/>
    <w:rsid w:val="00473C62"/>
    <w:rsid w:val="00473DCE"/>
    <w:rsid w:val="00473DDC"/>
    <w:rsid w:val="00473F15"/>
    <w:rsid w:val="00474258"/>
    <w:rsid w:val="004742D9"/>
    <w:rsid w:val="0047433A"/>
    <w:rsid w:val="004744AB"/>
    <w:rsid w:val="004744DB"/>
    <w:rsid w:val="004745CA"/>
    <w:rsid w:val="0047461A"/>
    <w:rsid w:val="0047479C"/>
    <w:rsid w:val="0047489D"/>
    <w:rsid w:val="00474AFA"/>
    <w:rsid w:val="00474B25"/>
    <w:rsid w:val="00474C4A"/>
    <w:rsid w:val="00474F8C"/>
    <w:rsid w:val="0047556F"/>
    <w:rsid w:val="00475EF1"/>
    <w:rsid w:val="00476AC8"/>
    <w:rsid w:val="00476B37"/>
    <w:rsid w:val="00476E4D"/>
    <w:rsid w:val="004775C1"/>
    <w:rsid w:val="00477646"/>
    <w:rsid w:val="00477A4C"/>
    <w:rsid w:val="00477AA1"/>
    <w:rsid w:val="00477BC6"/>
    <w:rsid w:val="00477EC1"/>
    <w:rsid w:val="00480000"/>
    <w:rsid w:val="004801EE"/>
    <w:rsid w:val="004802F3"/>
    <w:rsid w:val="004803BE"/>
    <w:rsid w:val="00480403"/>
    <w:rsid w:val="0048047A"/>
    <w:rsid w:val="004804F2"/>
    <w:rsid w:val="0048050F"/>
    <w:rsid w:val="0048059D"/>
    <w:rsid w:val="0048098C"/>
    <w:rsid w:val="00480AFB"/>
    <w:rsid w:val="00480D68"/>
    <w:rsid w:val="0048105F"/>
    <w:rsid w:val="00481195"/>
    <w:rsid w:val="00481231"/>
    <w:rsid w:val="004812AF"/>
    <w:rsid w:val="0048146C"/>
    <w:rsid w:val="0048147D"/>
    <w:rsid w:val="0048174D"/>
    <w:rsid w:val="0048188D"/>
    <w:rsid w:val="00481898"/>
    <w:rsid w:val="00481A9B"/>
    <w:rsid w:val="00481C0D"/>
    <w:rsid w:val="00481E62"/>
    <w:rsid w:val="00482029"/>
    <w:rsid w:val="004820CC"/>
    <w:rsid w:val="004821EE"/>
    <w:rsid w:val="004823E7"/>
    <w:rsid w:val="00482535"/>
    <w:rsid w:val="00482595"/>
    <w:rsid w:val="00482658"/>
    <w:rsid w:val="00482A52"/>
    <w:rsid w:val="00482C90"/>
    <w:rsid w:val="00482F09"/>
    <w:rsid w:val="004833DF"/>
    <w:rsid w:val="00483A5A"/>
    <w:rsid w:val="00483D64"/>
    <w:rsid w:val="00483EAE"/>
    <w:rsid w:val="004840D1"/>
    <w:rsid w:val="004842F5"/>
    <w:rsid w:val="0048447B"/>
    <w:rsid w:val="004845F9"/>
    <w:rsid w:val="00484629"/>
    <w:rsid w:val="00484689"/>
    <w:rsid w:val="00484897"/>
    <w:rsid w:val="00484987"/>
    <w:rsid w:val="00484A01"/>
    <w:rsid w:val="00484B4A"/>
    <w:rsid w:val="00484B93"/>
    <w:rsid w:val="004850CB"/>
    <w:rsid w:val="004850EE"/>
    <w:rsid w:val="00485269"/>
    <w:rsid w:val="0048536F"/>
    <w:rsid w:val="004854A4"/>
    <w:rsid w:val="0048554A"/>
    <w:rsid w:val="004855A6"/>
    <w:rsid w:val="00485B65"/>
    <w:rsid w:val="00485BDD"/>
    <w:rsid w:val="00485DE5"/>
    <w:rsid w:val="00485FD4"/>
    <w:rsid w:val="0048605D"/>
    <w:rsid w:val="0048610E"/>
    <w:rsid w:val="004861EE"/>
    <w:rsid w:val="00486A63"/>
    <w:rsid w:val="00486D7F"/>
    <w:rsid w:val="00486EED"/>
    <w:rsid w:val="00487393"/>
    <w:rsid w:val="0048739F"/>
    <w:rsid w:val="00487512"/>
    <w:rsid w:val="004875E6"/>
    <w:rsid w:val="004879F9"/>
    <w:rsid w:val="00487B7A"/>
    <w:rsid w:val="00487CE9"/>
    <w:rsid w:val="00487F26"/>
    <w:rsid w:val="0049001E"/>
    <w:rsid w:val="0049014A"/>
    <w:rsid w:val="0049018C"/>
    <w:rsid w:val="00490264"/>
    <w:rsid w:val="004902CB"/>
    <w:rsid w:val="00490333"/>
    <w:rsid w:val="0049049D"/>
    <w:rsid w:val="0049053A"/>
    <w:rsid w:val="00490665"/>
    <w:rsid w:val="00490778"/>
    <w:rsid w:val="0049082D"/>
    <w:rsid w:val="00490940"/>
    <w:rsid w:val="00490B50"/>
    <w:rsid w:val="00490FD4"/>
    <w:rsid w:val="0049105A"/>
    <w:rsid w:val="0049110B"/>
    <w:rsid w:val="004912D2"/>
    <w:rsid w:val="00491326"/>
    <w:rsid w:val="004913DA"/>
    <w:rsid w:val="00491A0A"/>
    <w:rsid w:val="00491B96"/>
    <w:rsid w:val="00491EBB"/>
    <w:rsid w:val="004920C3"/>
    <w:rsid w:val="004920D2"/>
    <w:rsid w:val="004921A6"/>
    <w:rsid w:val="0049220E"/>
    <w:rsid w:val="0049234E"/>
    <w:rsid w:val="00492770"/>
    <w:rsid w:val="004928A9"/>
    <w:rsid w:val="004929C9"/>
    <w:rsid w:val="004929CD"/>
    <w:rsid w:val="00492AF3"/>
    <w:rsid w:val="00492EC5"/>
    <w:rsid w:val="00493065"/>
    <w:rsid w:val="004931BD"/>
    <w:rsid w:val="004934DA"/>
    <w:rsid w:val="00493917"/>
    <w:rsid w:val="00493929"/>
    <w:rsid w:val="00493999"/>
    <w:rsid w:val="00493B1A"/>
    <w:rsid w:val="00493C64"/>
    <w:rsid w:val="00493DAA"/>
    <w:rsid w:val="00493E01"/>
    <w:rsid w:val="00493E1B"/>
    <w:rsid w:val="0049404C"/>
    <w:rsid w:val="004940B2"/>
    <w:rsid w:val="004944D8"/>
    <w:rsid w:val="0049454A"/>
    <w:rsid w:val="00494672"/>
    <w:rsid w:val="00494E57"/>
    <w:rsid w:val="00494E85"/>
    <w:rsid w:val="00494E9D"/>
    <w:rsid w:val="00495186"/>
    <w:rsid w:val="00495A28"/>
    <w:rsid w:val="00495C25"/>
    <w:rsid w:val="00496013"/>
    <w:rsid w:val="00496077"/>
    <w:rsid w:val="00496502"/>
    <w:rsid w:val="004965A1"/>
    <w:rsid w:val="004965B4"/>
    <w:rsid w:val="00496BA7"/>
    <w:rsid w:val="00496EEA"/>
    <w:rsid w:val="00496EF7"/>
    <w:rsid w:val="00497266"/>
    <w:rsid w:val="00497408"/>
    <w:rsid w:val="00497443"/>
    <w:rsid w:val="004974B0"/>
    <w:rsid w:val="004974F4"/>
    <w:rsid w:val="0049771E"/>
    <w:rsid w:val="00497856"/>
    <w:rsid w:val="004978B0"/>
    <w:rsid w:val="004978EF"/>
    <w:rsid w:val="00497B09"/>
    <w:rsid w:val="00497CB6"/>
    <w:rsid w:val="00497CFA"/>
    <w:rsid w:val="00497DD4"/>
    <w:rsid w:val="00497DD8"/>
    <w:rsid w:val="00497E62"/>
    <w:rsid w:val="00497F6A"/>
    <w:rsid w:val="00497F9B"/>
    <w:rsid w:val="004A0080"/>
    <w:rsid w:val="004A0094"/>
    <w:rsid w:val="004A00A9"/>
    <w:rsid w:val="004A01CB"/>
    <w:rsid w:val="004A0AAD"/>
    <w:rsid w:val="004A0BD5"/>
    <w:rsid w:val="004A0F33"/>
    <w:rsid w:val="004A10A3"/>
    <w:rsid w:val="004A133B"/>
    <w:rsid w:val="004A1614"/>
    <w:rsid w:val="004A1925"/>
    <w:rsid w:val="004A1A82"/>
    <w:rsid w:val="004A1BA7"/>
    <w:rsid w:val="004A2078"/>
    <w:rsid w:val="004A21B5"/>
    <w:rsid w:val="004A2360"/>
    <w:rsid w:val="004A23E1"/>
    <w:rsid w:val="004A2431"/>
    <w:rsid w:val="004A2625"/>
    <w:rsid w:val="004A2676"/>
    <w:rsid w:val="004A279F"/>
    <w:rsid w:val="004A28BF"/>
    <w:rsid w:val="004A2EDD"/>
    <w:rsid w:val="004A2FE6"/>
    <w:rsid w:val="004A3009"/>
    <w:rsid w:val="004A30C5"/>
    <w:rsid w:val="004A30F2"/>
    <w:rsid w:val="004A3320"/>
    <w:rsid w:val="004A36D3"/>
    <w:rsid w:val="004A373D"/>
    <w:rsid w:val="004A37C1"/>
    <w:rsid w:val="004A3A65"/>
    <w:rsid w:val="004A3C06"/>
    <w:rsid w:val="004A3DD2"/>
    <w:rsid w:val="004A3F5B"/>
    <w:rsid w:val="004A40FB"/>
    <w:rsid w:val="004A4209"/>
    <w:rsid w:val="004A42D1"/>
    <w:rsid w:val="004A42EF"/>
    <w:rsid w:val="004A4352"/>
    <w:rsid w:val="004A4442"/>
    <w:rsid w:val="004A445A"/>
    <w:rsid w:val="004A4506"/>
    <w:rsid w:val="004A4884"/>
    <w:rsid w:val="004A4AED"/>
    <w:rsid w:val="004A4B96"/>
    <w:rsid w:val="004A4BAA"/>
    <w:rsid w:val="004A4DE6"/>
    <w:rsid w:val="004A4FD8"/>
    <w:rsid w:val="004A52D5"/>
    <w:rsid w:val="004A588E"/>
    <w:rsid w:val="004A5A51"/>
    <w:rsid w:val="004A5C2D"/>
    <w:rsid w:val="004A5D3C"/>
    <w:rsid w:val="004A6239"/>
    <w:rsid w:val="004A6283"/>
    <w:rsid w:val="004A62A1"/>
    <w:rsid w:val="004A63D2"/>
    <w:rsid w:val="004A63F9"/>
    <w:rsid w:val="004A664C"/>
    <w:rsid w:val="004A6737"/>
    <w:rsid w:val="004A6870"/>
    <w:rsid w:val="004A688B"/>
    <w:rsid w:val="004A68AB"/>
    <w:rsid w:val="004A69CC"/>
    <w:rsid w:val="004A6C39"/>
    <w:rsid w:val="004A7103"/>
    <w:rsid w:val="004A72AE"/>
    <w:rsid w:val="004A72F9"/>
    <w:rsid w:val="004A74A4"/>
    <w:rsid w:val="004A768D"/>
    <w:rsid w:val="004A7BA7"/>
    <w:rsid w:val="004A7BD6"/>
    <w:rsid w:val="004A7C2C"/>
    <w:rsid w:val="004A7C96"/>
    <w:rsid w:val="004A7F16"/>
    <w:rsid w:val="004A7FAB"/>
    <w:rsid w:val="004B0171"/>
    <w:rsid w:val="004B0AA5"/>
    <w:rsid w:val="004B0F19"/>
    <w:rsid w:val="004B10FC"/>
    <w:rsid w:val="004B12D6"/>
    <w:rsid w:val="004B1539"/>
    <w:rsid w:val="004B169B"/>
    <w:rsid w:val="004B16B8"/>
    <w:rsid w:val="004B177F"/>
    <w:rsid w:val="004B18BF"/>
    <w:rsid w:val="004B2096"/>
    <w:rsid w:val="004B2210"/>
    <w:rsid w:val="004B231E"/>
    <w:rsid w:val="004B2AB9"/>
    <w:rsid w:val="004B30BC"/>
    <w:rsid w:val="004B30CE"/>
    <w:rsid w:val="004B31E6"/>
    <w:rsid w:val="004B3322"/>
    <w:rsid w:val="004B33A9"/>
    <w:rsid w:val="004B3449"/>
    <w:rsid w:val="004B34E1"/>
    <w:rsid w:val="004B35E3"/>
    <w:rsid w:val="004B35EC"/>
    <w:rsid w:val="004B3728"/>
    <w:rsid w:val="004B3957"/>
    <w:rsid w:val="004B3B57"/>
    <w:rsid w:val="004B3D7E"/>
    <w:rsid w:val="004B3EF1"/>
    <w:rsid w:val="004B43E6"/>
    <w:rsid w:val="004B4491"/>
    <w:rsid w:val="004B457B"/>
    <w:rsid w:val="004B46C2"/>
    <w:rsid w:val="004B47B9"/>
    <w:rsid w:val="004B482D"/>
    <w:rsid w:val="004B486D"/>
    <w:rsid w:val="004B48B4"/>
    <w:rsid w:val="004B53BE"/>
    <w:rsid w:val="004B549C"/>
    <w:rsid w:val="004B55FE"/>
    <w:rsid w:val="004B561B"/>
    <w:rsid w:val="004B5720"/>
    <w:rsid w:val="004B58FE"/>
    <w:rsid w:val="004B596C"/>
    <w:rsid w:val="004B5A02"/>
    <w:rsid w:val="004B5C46"/>
    <w:rsid w:val="004B5D8E"/>
    <w:rsid w:val="004B5E70"/>
    <w:rsid w:val="004B5F84"/>
    <w:rsid w:val="004B5FEF"/>
    <w:rsid w:val="004B607B"/>
    <w:rsid w:val="004B62E1"/>
    <w:rsid w:val="004B67D8"/>
    <w:rsid w:val="004B6887"/>
    <w:rsid w:val="004B693C"/>
    <w:rsid w:val="004B6B1F"/>
    <w:rsid w:val="004B6C9A"/>
    <w:rsid w:val="004B6EE6"/>
    <w:rsid w:val="004B6F03"/>
    <w:rsid w:val="004B7424"/>
    <w:rsid w:val="004B750B"/>
    <w:rsid w:val="004B7698"/>
    <w:rsid w:val="004B7AAB"/>
    <w:rsid w:val="004B7E9F"/>
    <w:rsid w:val="004B7F80"/>
    <w:rsid w:val="004B7F82"/>
    <w:rsid w:val="004C00C8"/>
    <w:rsid w:val="004C0139"/>
    <w:rsid w:val="004C0689"/>
    <w:rsid w:val="004C06C0"/>
    <w:rsid w:val="004C08CF"/>
    <w:rsid w:val="004C0B50"/>
    <w:rsid w:val="004C0D15"/>
    <w:rsid w:val="004C135C"/>
    <w:rsid w:val="004C1360"/>
    <w:rsid w:val="004C1887"/>
    <w:rsid w:val="004C18C6"/>
    <w:rsid w:val="004C1A88"/>
    <w:rsid w:val="004C1DD8"/>
    <w:rsid w:val="004C205A"/>
    <w:rsid w:val="004C2188"/>
    <w:rsid w:val="004C21C4"/>
    <w:rsid w:val="004C2346"/>
    <w:rsid w:val="004C245F"/>
    <w:rsid w:val="004C25A9"/>
    <w:rsid w:val="004C280F"/>
    <w:rsid w:val="004C287B"/>
    <w:rsid w:val="004C2991"/>
    <w:rsid w:val="004C2D0C"/>
    <w:rsid w:val="004C327E"/>
    <w:rsid w:val="004C3A4B"/>
    <w:rsid w:val="004C3DA6"/>
    <w:rsid w:val="004C3EE3"/>
    <w:rsid w:val="004C3FFE"/>
    <w:rsid w:val="004C4093"/>
    <w:rsid w:val="004C4144"/>
    <w:rsid w:val="004C4351"/>
    <w:rsid w:val="004C440F"/>
    <w:rsid w:val="004C48D0"/>
    <w:rsid w:val="004C4A54"/>
    <w:rsid w:val="004C4B05"/>
    <w:rsid w:val="004C4C02"/>
    <w:rsid w:val="004C4C0B"/>
    <w:rsid w:val="004C4C39"/>
    <w:rsid w:val="004C4EC5"/>
    <w:rsid w:val="004C4FAC"/>
    <w:rsid w:val="004C5044"/>
    <w:rsid w:val="004C5119"/>
    <w:rsid w:val="004C5190"/>
    <w:rsid w:val="004C5423"/>
    <w:rsid w:val="004C5450"/>
    <w:rsid w:val="004C560E"/>
    <w:rsid w:val="004C5E10"/>
    <w:rsid w:val="004C62BB"/>
    <w:rsid w:val="004C62D2"/>
    <w:rsid w:val="004C6449"/>
    <w:rsid w:val="004C698B"/>
    <w:rsid w:val="004C6DA0"/>
    <w:rsid w:val="004C70D2"/>
    <w:rsid w:val="004C70E0"/>
    <w:rsid w:val="004C7272"/>
    <w:rsid w:val="004C7291"/>
    <w:rsid w:val="004C7677"/>
    <w:rsid w:val="004C7885"/>
    <w:rsid w:val="004C7B9A"/>
    <w:rsid w:val="004C7DDB"/>
    <w:rsid w:val="004C7DFC"/>
    <w:rsid w:val="004C7E19"/>
    <w:rsid w:val="004C7E55"/>
    <w:rsid w:val="004C7E5E"/>
    <w:rsid w:val="004C7FB1"/>
    <w:rsid w:val="004D030E"/>
    <w:rsid w:val="004D04C1"/>
    <w:rsid w:val="004D0523"/>
    <w:rsid w:val="004D062F"/>
    <w:rsid w:val="004D0720"/>
    <w:rsid w:val="004D0830"/>
    <w:rsid w:val="004D0923"/>
    <w:rsid w:val="004D0AA1"/>
    <w:rsid w:val="004D0BF2"/>
    <w:rsid w:val="004D100C"/>
    <w:rsid w:val="004D1185"/>
    <w:rsid w:val="004D11AA"/>
    <w:rsid w:val="004D12B5"/>
    <w:rsid w:val="004D13DF"/>
    <w:rsid w:val="004D157E"/>
    <w:rsid w:val="004D1647"/>
    <w:rsid w:val="004D164B"/>
    <w:rsid w:val="004D18C4"/>
    <w:rsid w:val="004D1A1D"/>
    <w:rsid w:val="004D1BC8"/>
    <w:rsid w:val="004D23D8"/>
    <w:rsid w:val="004D243D"/>
    <w:rsid w:val="004D2504"/>
    <w:rsid w:val="004D25C9"/>
    <w:rsid w:val="004D2635"/>
    <w:rsid w:val="004D2923"/>
    <w:rsid w:val="004D2A0F"/>
    <w:rsid w:val="004D2C4C"/>
    <w:rsid w:val="004D2ED4"/>
    <w:rsid w:val="004D2F2C"/>
    <w:rsid w:val="004D2FF0"/>
    <w:rsid w:val="004D31F4"/>
    <w:rsid w:val="004D339B"/>
    <w:rsid w:val="004D33B4"/>
    <w:rsid w:val="004D33F3"/>
    <w:rsid w:val="004D3428"/>
    <w:rsid w:val="004D365A"/>
    <w:rsid w:val="004D3686"/>
    <w:rsid w:val="004D3704"/>
    <w:rsid w:val="004D3803"/>
    <w:rsid w:val="004D3984"/>
    <w:rsid w:val="004D3CDA"/>
    <w:rsid w:val="004D3D6C"/>
    <w:rsid w:val="004D3DF8"/>
    <w:rsid w:val="004D3EFF"/>
    <w:rsid w:val="004D3FD2"/>
    <w:rsid w:val="004D42CA"/>
    <w:rsid w:val="004D4375"/>
    <w:rsid w:val="004D4522"/>
    <w:rsid w:val="004D48F5"/>
    <w:rsid w:val="004D4B3B"/>
    <w:rsid w:val="004D4EFA"/>
    <w:rsid w:val="004D5034"/>
    <w:rsid w:val="004D5055"/>
    <w:rsid w:val="004D51D7"/>
    <w:rsid w:val="004D556A"/>
    <w:rsid w:val="004D573B"/>
    <w:rsid w:val="004D5A8A"/>
    <w:rsid w:val="004D6590"/>
    <w:rsid w:val="004D671A"/>
    <w:rsid w:val="004D6A57"/>
    <w:rsid w:val="004D6D84"/>
    <w:rsid w:val="004D6F43"/>
    <w:rsid w:val="004D72AD"/>
    <w:rsid w:val="004D7372"/>
    <w:rsid w:val="004D73EA"/>
    <w:rsid w:val="004D7612"/>
    <w:rsid w:val="004D7652"/>
    <w:rsid w:val="004D779B"/>
    <w:rsid w:val="004D77AC"/>
    <w:rsid w:val="004D79BE"/>
    <w:rsid w:val="004D7AA7"/>
    <w:rsid w:val="004D7C92"/>
    <w:rsid w:val="004D7D73"/>
    <w:rsid w:val="004E00F4"/>
    <w:rsid w:val="004E0891"/>
    <w:rsid w:val="004E0B8A"/>
    <w:rsid w:val="004E0C22"/>
    <w:rsid w:val="004E0E61"/>
    <w:rsid w:val="004E1159"/>
    <w:rsid w:val="004E12A9"/>
    <w:rsid w:val="004E1473"/>
    <w:rsid w:val="004E1518"/>
    <w:rsid w:val="004E15FD"/>
    <w:rsid w:val="004E19A4"/>
    <w:rsid w:val="004E19B9"/>
    <w:rsid w:val="004E1A55"/>
    <w:rsid w:val="004E1BDA"/>
    <w:rsid w:val="004E1FC9"/>
    <w:rsid w:val="004E22A0"/>
    <w:rsid w:val="004E22F7"/>
    <w:rsid w:val="004E2382"/>
    <w:rsid w:val="004E26E4"/>
    <w:rsid w:val="004E2FAC"/>
    <w:rsid w:val="004E3471"/>
    <w:rsid w:val="004E358C"/>
    <w:rsid w:val="004E3625"/>
    <w:rsid w:val="004E3793"/>
    <w:rsid w:val="004E384A"/>
    <w:rsid w:val="004E3AA5"/>
    <w:rsid w:val="004E3D0B"/>
    <w:rsid w:val="004E3ECA"/>
    <w:rsid w:val="004E3F52"/>
    <w:rsid w:val="004E3FC0"/>
    <w:rsid w:val="004E48F4"/>
    <w:rsid w:val="004E4CF2"/>
    <w:rsid w:val="004E53F0"/>
    <w:rsid w:val="004E5660"/>
    <w:rsid w:val="004E58A0"/>
    <w:rsid w:val="004E5A96"/>
    <w:rsid w:val="004E5B46"/>
    <w:rsid w:val="004E6046"/>
    <w:rsid w:val="004E621F"/>
    <w:rsid w:val="004E64ED"/>
    <w:rsid w:val="004E65DC"/>
    <w:rsid w:val="004E6897"/>
    <w:rsid w:val="004E6E1C"/>
    <w:rsid w:val="004E7135"/>
    <w:rsid w:val="004E74FC"/>
    <w:rsid w:val="004E750E"/>
    <w:rsid w:val="004E7597"/>
    <w:rsid w:val="004E7792"/>
    <w:rsid w:val="004E77AA"/>
    <w:rsid w:val="004E7BEE"/>
    <w:rsid w:val="004F0022"/>
    <w:rsid w:val="004F02BD"/>
    <w:rsid w:val="004F04C9"/>
    <w:rsid w:val="004F0609"/>
    <w:rsid w:val="004F0626"/>
    <w:rsid w:val="004F0771"/>
    <w:rsid w:val="004F0792"/>
    <w:rsid w:val="004F09AD"/>
    <w:rsid w:val="004F0E21"/>
    <w:rsid w:val="004F1186"/>
    <w:rsid w:val="004F1212"/>
    <w:rsid w:val="004F12CF"/>
    <w:rsid w:val="004F17BF"/>
    <w:rsid w:val="004F1BF9"/>
    <w:rsid w:val="004F1F0C"/>
    <w:rsid w:val="004F1F48"/>
    <w:rsid w:val="004F2066"/>
    <w:rsid w:val="004F20B8"/>
    <w:rsid w:val="004F2366"/>
    <w:rsid w:val="004F245F"/>
    <w:rsid w:val="004F2862"/>
    <w:rsid w:val="004F28B0"/>
    <w:rsid w:val="004F2C2A"/>
    <w:rsid w:val="004F2CC0"/>
    <w:rsid w:val="004F2D27"/>
    <w:rsid w:val="004F2F64"/>
    <w:rsid w:val="004F332C"/>
    <w:rsid w:val="004F3391"/>
    <w:rsid w:val="004F3396"/>
    <w:rsid w:val="004F33D8"/>
    <w:rsid w:val="004F34EB"/>
    <w:rsid w:val="004F3615"/>
    <w:rsid w:val="004F362D"/>
    <w:rsid w:val="004F36C0"/>
    <w:rsid w:val="004F387B"/>
    <w:rsid w:val="004F39B5"/>
    <w:rsid w:val="004F39EC"/>
    <w:rsid w:val="004F3A56"/>
    <w:rsid w:val="004F3EE0"/>
    <w:rsid w:val="004F4056"/>
    <w:rsid w:val="004F41D0"/>
    <w:rsid w:val="004F4261"/>
    <w:rsid w:val="004F4646"/>
    <w:rsid w:val="004F48AF"/>
    <w:rsid w:val="004F48DA"/>
    <w:rsid w:val="004F4ACE"/>
    <w:rsid w:val="004F4C9C"/>
    <w:rsid w:val="004F4D5E"/>
    <w:rsid w:val="004F50C3"/>
    <w:rsid w:val="004F57C6"/>
    <w:rsid w:val="004F5F4D"/>
    <w:rsid w:val="004F62FE"/>
    <w:rsid w:val="004F66AA"/>
    <w:rsid w:val="004F66AE"/>
    <w:rsid w:val="004F67B9"/>
    <w:rsid w:val="004F6888"/>
    <w:rsid w:val="004F6900"/>
    <w:rsid w:val="004F69B0"/>
    <w:rsid w:val="004F70D3"/>
    <w:rsid w:val="004F7170"/>
    <w:rsid w:val="004F7607"/>
    <w:rsid w:val="004F7762"/>
    <w:rsid w:val="004F7A70"/>
    <w:rsid w:val="004F7C00"/>
    <w:rsid w:val="004F7C01"/>
    <w:rsid w:val="004F7C55"/>
    <w:rsid w:val="005000E8"/>
    <w:rsid w:val="005003AA"/>
    <w:rsid w:val="005003B8"/>
    <w:rsid w:val="00500483"/>
    <w:rsid w:val="00500523"/>
    <w:rsid w:val="0050055C"/>
    <w:rsid w:val="00500560"/>
    <w:rsid w:val="0050066E"/>
    <w:rsid w:val="0050081B"/>
    <w:rsid w:val="0050084C"/>
    <w:rsid w:val="00500C5B"/>
    <w:rsid w:val="00500CD3"/>
    <w:rsid w:val="00500D43"/>
    <w:rsid w:val="00500E3D"/>
    <w:rsid w:val="00500FE7"/>
    <w:rsid w:val="0050101E"/>
    <w:rsid w:val="005010CA"/>
    <w:rsid w:val="00501538"/>
    <w:rsid w:val="0050161F"/>
    <w:rsid w:val="00501758"/>
    <w:rsid w:val="0050184A"/>
    <w:rsid w:val="00501F3B"/>
    <w:rsid w:val="00501FA8"/>
    <w:rsid w:val="00502283"/>
    <w:rsid w:val="0050242E"/>
    <w:rsid w:val="0050253B"/>
    <w:rsid w:val="005025D4"/>
    <w:rsid w:val="00502690"/>
    <w:rsid w:val="00502807"/>
    <w:rsid w:val="00502948"/>
    <w:rsid w:val="00502BB9"/>
    <w:rsid w:val="00502C86"/>
    <w:rsid w:val="00502CD1"/>
    <w:rsid w:val="00502DB2"/>
    <w:rsid w:val="0050303A"/>
    <w:rsid w:val="00503170"/>
    <w:rsid w:val="0050324E"/>
    <w:rsid w:val="005032DB"/>
    <w:rsid w:val="005033F6"/>
    <w:rsid w:val="0050388F"/>
    <w:rsid w:val="00503E65"/>
    <w:rsid w:val="00504025"/>
    <w:rsid w:val="005040E0"/>
    <w:rsid w:val="00504534"/>
    <w:rsid w:val="0050486C"/>
    <w:rsid w:val="00504951"/>
    <w:rsid w:val="00504D5B"/>
    <w:rsid w:val="00505245"/>
    <w:rsid w:val="00505248"/>
    <w:rsid w:val="005052F3"/>
    <w:rsid w:val="00505612"/>
    <w:rsid w:val="0050564D"/>
    <w:rsid w:val="0050597C"/>
    <w:rsid w:val="0050597E"/>
    <w:rsid w:val="00505AD5"/>
    <w:rsid w:val="00505BFD"/>
    <w:rsid w:val="00505F5B"/>
    <w:rsid w:val="005061AD"/>
    <w:rsid w:val="00506329"/>
    <w:rsid w:val="00506409"/>
    <w:rsid w:val="00506498"/>
    <w:rsid w:val="00506756"/>
    <w:rsid w:val="0050675F"/>
    <w:rsid w:val="00506CB0"/>
    <w:rsid w:val="00507059"/>
    <w:rsid w:val="00507271"/>
    <w:rsid w:val="005072B2"/>
    <w:rsid w:val="00507838"/>
    <w:rsid w:val="00510090"/>
    <w:rsid w:val="00510259"/>
    <w:rsid w:val="0051070E"/>
    <w:rsid w:val="005107A9"/>
    <w:rsid w:val="00510969"/>
    <w:rsid w:val="00510C2A"/>
    <w:rsid w:val="00510D87"/>
    <w:rsid w:val="005113F1"/>
    <w:rsid w:val="00511B2C"/>
    <w:rsid w:val="00511D72"/>
    <w:rsid w:val="00511FBD"/>
    <w:rsid w:val="005120F9"/>
    <w:rsid w:val="00512175"/>
    <w:rsid w:val="005122A4"/>
    <w:rsid w:val="00512409"/>
    <w:rsid w:val="00512563"/>
    <w:rsid w:val="005129FC"/>
    <w:rsid w:val="00512B78"/>
    <w:rsid w:val="00512D49"/>
    <w:rsid w:val="005131E6"/>
    <w:rsid w:val="005132BD"/>
    <w:rsid w:val="00513AF8"/>
    <w:rsid w:val="00513B25"/>
    <w:rsid w:val="00513B60"/>
    <w:rsid w:val="00513F57"/>
    <w:rsid w:val="0051410D"/>
    <w:rsid w:val="005145B4"/>
    <w:rsid w:val="00514929"/>
    <w:rsid w:val="00514933"/>
    <w:rsid w:val="00514C5E"/>
    <w:rsid w:val="00514CFF"/>
    <w:rsid w:val="00514E11"/>
    <w:rsid w:val="00514EA9"/>
    <w:rsid w:val="00514EDC"/>
    <w:rsid w:val="00514FC5"/>
    <w:rsid w:val="00515472"/>
    <w:rsid w:val="00515D5F"/>
    <w:rsid w:val="00516087"/>
    <w:rsid w:val="00516153"/>
    <w:rsid w:val="005167EB"/>
    <w:rsid w:val="00516B9B"/>
    <w:rsid w:val="00516BB2"/>
    <w:rsid w:val="00516FCA"/>
    <w:rsid w:val="00517175"/>
    <w:rsid w:val="00517202"/>
    <w:rsid w:val="005172C3"/>
    <w:rsid w:val="00517620"/>
    <w:rsid w:val="0051767E"/>
    <w:rsid w:val="005179D6"/>
    <w:rsid w:val="00517F11"/>
    <w:rsid w:val="00520527"/>
    <w:rsid w:val="00520933"/>
    <w:rsid w:val="005209B0"/>
    <w:rsid w:val="00520BA1"/>
    <w:rsid w:val="00520D53"/>
    <w:rsid w:val="00520EEC"/>
    <w:rsid w:val="00520F23"/>
    <w:rsid w:val="00520FF6"/>
    <w:rsid w:val="005210EA"/>
    <w:rsid w:val="005211FA"/>
    <w:rsid w:val="0052130A"/>
    <w:rsid w:val="00521443"/>
    <w:rsid w:val="00521505"/>
    <w:rsid w:val="005217FF"/>
    <w:rsid w:val="00521823"/>
    <w:rsid w:val="0052198F"/>
    <w:rsid w:val="00521F45"/>
    <w:rsid w:val="00522220"/>
    <w:rsid w:val="00522230"/>
    <w:rsid w:val="005225ED"/>
    <w:rsid w:val="005226E6"/>
    <w:rsid w:val="00522CE9"/>
    <w:rsid w:val="00522F8A"/>
    <w:rsid w:val="00523036"/>
    <w:rsid w:val="0052310E"/>
    <w:rsid w:val="00523157"/>
    <w:rsid w:val="005234DC"/>
    <w:rsid w:val="005234F0"/>
    <w:rsid w:val="0052354D"/>
    <w:rsid w:val="00523944"/>
    <w:rsid w:val="00523C74"/>
    <w:rsid w:val="00523E09"/>
    <w:rsid w:val="00523FA9"/>
    <w:rsid w:val="0052400C"/>
    <w:rsid w:val="005240CE"/>
    <w:rsid w:val="005243F9"/>
    <w:rsid w:val="00524529"/>
    <w:rsid w:val="0052457D"/>
    <w:rsid w:val="00524768"/>
    <w:rsid w:val="005247A5"/>
    <w:rsid w:val="00524832"/>
    <w:rsid w:val="00524905"/>
    <w:rsid w:val="00524ADF"/>
    <w:rsid w:val="00524D48"/>
    <w:rsid w:val="00524E1B"/>
    <w:rsid w:val="00525008"/>
    <w:rsid w:val="0052513D"/>
    <w:rsid w:val="00525172"/>
    <w:rsid w:val="0052537B"/>
    <w:rsid w:val="00525441"/>
    <w:rsid w:val="0052556B"/>
    <w:rsid w:val="00525655"/>
    <w:rsid w:val="00525BDE"/>
    <w:rsid w:val="00525D35"/>
    <w:rsid w:val="00525F45"/>
    <w:rsid w:val="00526187"/>
    <w:rsid w:val="005262EC"/>
    <w:rsid w:val="0052633F"/>
    <w:rsid w:val="005263B5"/>
    <w:rsid w:val="005266DB"/>
    <w:rsid w:val="0052670D"/>
    <w:rsid w:val="00526999"/>
    <w:rsid w:val="00526E6B"/>
    <w:rsid w:val="00526FB5"/>
    <w:rsid w:val="00526FB7"/>
    <w:rsid w:val="00526FD8"/>
    <w:rsid w:val="00527148"/>
    <w:rsid w:val="005272F7"/>
    <w:rsid w:val="0052743D"/>
    <w:rsid w:val="0052749E"/>
    <w:rsid w:val="005274FD"/>
    <w:rsid w:val="00527675"/>
    <w:rsid w:val="00527772"/>
    <w:rsid w:val="0052783F"/>
    <w:rsid w:val="00527885"/>
    <w:rsid w:val="00527B17"/>
    <w:rsid w:val="0053014D"/>
    <w:rsid w:val="0053030D"/>
    <w:rsid w:val="005305A7"/>
    <w:rsid w:val="005306C8"/>
    <w:rsid w:val="00530AF7"/>
    <w:rsid w:val="00530B7F"/>
    <w:rsid w:val="00530B85"/>
    <w:rsid w:val="00530CF5"/>
    <w:rsid w:val="00530D3D"/>
    <w:rsid w:val="00530D44"/>
    <w:rsid w:val="00530E90"/>
    <w:rsid w:val="0053116E"/>
    <w:rsid w:val="00531273"/>
    <w:rsid w:val="0053145F"/>
    <w:rsid w:val="00531575"/>
    <w:rsid w:val="005316AB"/>
    <w:rsid w:val="005316DB"/>
    <w:rsid w:val="005317EE"/>
    <w:rsid w:val="00531B12"/>
    <w:rsid w:val="00531B90"/>
    <w:rsid w:val="00531CE3"/>
    <w:rsid w:val="00531D59"/>
    <w:rsid w:val="00531E72"/>
    <w:rsid w:val="0053205E"/>
    <w:rsid w:val="00532060"/>
    <w:rsid w:val="005320A0"/>
    <w:rsid w:val="00532445"/>
    <w:rsid w:val="0053279F"/>
    <w:rsid w:val="00532CD9"/>
    <w:rsid w:val="00532EC9"/>
    <w:rsid w:val="00532FCC"/>
    <w:rsid w:val="00533000"/>
    <w:rsid w:val="005330D3"/>
    <w:rsid w:val="00533446"/>
    <w:rsid w:val="005334BD"/>
    <w:rsid w:val="005335E4"/>
    <w:rsid w:val="0053365A"/>
    <w:rsid w:val="005337CD"/>
    <w:rsid w:val="00533B1B"/>
    <w:rsid w:val="00533C38"/>
    <w:rsid w:val="00533C51"/>
    <w:rsid w:val="00533DC9"/>
    <w:rsid w:val="00533DEF"/>
    <w:rsid w:val="00533F3D"/>
    <w:rsid w:val="00534387"/>
    <w:rsid w:val="00534684"/>
    <w:rsid w:val="0053474B"/>
    <w:rsid w:val="0053492C"/>
    <w:rsid w:val="00534A1C"/>
    <w:rsid w:val="00534A39"/>
    <w:rsid w:val="00534D68"/>
    <w:rsid w:val="00534E52"/>
    <w:rsid w:val="00534F61"/>
    <w:rsid w:val="00535290"/>
    <w:rsid w:val="005352E3"/>
    <w:rsid w:val="005353E5"/>
    <w:rsid w:val="005355D7"/>
    <w:rsid w:val="00535B37"/>
    <w:rsid w:val="00535B72"/>
    <w:rsid w:val="00535C23"/>
    <w:rsid w:val="00535C54"/>
    <w:rsid w:val="00535D6C"/>
    <w:rsid w:val="00535E08"/>
    <w:rsid w:val="00535F02"/>
    <w:rsid w:val="005361A5"/>
    <w:rsid w:val="00536582"/>
    <w:rsid w:val="0053666B"/>
    <w:rsid w:val="00536715"/>
    <w:rsid w:val="00536945"/>
    <w:rsid w:val="005369C8"/>
    <w:rsid w:val="00536A8E"/>
    <w:rsid w:val="00536B3B"/>
    <w:rsid w:val="00536C9B"/>
    <w:rsid w:val="00536E7B"/>
    <w:rsid w:val="00536FBA"/>
    <w:rsid w:val="00537232"/>
    <w:rsid w:val="00537563"/>
    <w:rsid w:val="005378BA"/>
    <w:rsid w:val="00537A21"/>
    <w:rsid w:val="00537B39"/>
    <w:rsid w:val="00537C4E"/>
    <w:rsid w:val="00537F89"/>
    <w:rsid w:val="00540453"/>
    <w:rsid w:val="005406E7"/>
    <w:rsid w:val="00540775"/>
    <w:rsid w:val="005408F9"/>
    <w:rsid w:val="00540B6D"/>
    <w:rsid w:val="00540C41"/>
    <w:rsid w:val="005411B0"/>
    <w:rsid w:val="005416DF"/>
    <w:rsid w:val="00541975"/>
    <w:rsid w:val="00541A7E"/>
    <w:rsid w:val="00541E93"/>
    <w:rsid w:val="00541F4A"/>
    <w:rsid w:val="005426EA"/>
    <w:rsid w:val="005428A3"/>
    <w:rsid w:val="005428B2"/>
    <w:rsid w:val="00542B1A"/>
    <w:rsid w:val="00542BDC"/>
    <w:rsid w:val="00543258"/>
    <w:rsid w:val="0054361A"/>
    <w:rsid w:val="0054369D"/>
    <w:rsid w:val="005439F1"/>
    <w:rsid w:val="00543B6F"/>
    <w:rsid w:val="00543CE1"/>
    <w:rsid w:val="00543DD1"/>
    <w:rsid w:val="00544096"/>
    <w:rsid w:val="005440C0"/>
    <w:rsid w:val="005441A4"/>
    <w:rsid w:val="005441FB"/>
    <w:rsid w:val="00544225"/>
    <w:rsid w:val="005442EF"/>
    <w:rsid w:val="005446BD"/>
    <w:rsid w:val="005447BA"/>
    <w:rsid w:val="0054486F"/>
    <w:rsid w:val="00544AD6"/>
    <w:rsid w:val="00544CED"/>
    <w:rsid w:val="00544D3A"/>
    <w:rsid w:val="00545073"/>
    <w:rsid w:val="0054507F"/>
    <w:rsid w:val="00545115"/>
    <w:rsid w:val="0054523F"/>
    <w:rsid w:val="005455E7"/>
    <w:rsid w:val="00545661"/>
    <w:rsid w:val="00545B05"/>
    <w:rsid w:val="00545F34"/>
    <w:rsid w:val="00545FC0"/>
    <w:rsid w:val="005460AE"/>
    <w:rsid w:val="005464F0"/>
    <w:rsid w:val="00546508"/>
    <w:rsid w:val="0054660E"/>
    <w:rsid w:val="00546621"/>
    <w:rsid w:val="00546CFD"/>
    <w:rsid w:val="00547031"/>
    <w:rsid w:val="00547570"/>
    <w:rsid w:val="005476A2"/>
    <w:rsid w:val="005476F5"/>
    <w:rsid w:val="005478DF"/>
    <w:rsid w:val="00547D34"/>
    <w:rsid w:val="00547D70"/>
    <w:rsid w:val="00547E4E"/>
    <w:rsid w:val="0055004C"/>
    <w:rsid w:val="0055047C"/>
    <w:rsid w:val="00550563"/>
    <w:rsid w:val="005508B5"/>
    <w:rsid w:val="00550A7E"/>
    <w:rsid w:val="00550D52"/>
    <w:rsid w:val="0055130F"/>
    <w:rsid w:val="005514D9"/>
    <w:rsid w:val="0055153D"/>
    <w:rsid w:val="005516D8"/>
    <w:rsid w:val="005517DF"/>
    <w:rsid w:val="005518AE"/>
    <w:rsid w:val="005519AC"/>
    <w:rsid w:val="00551A53"/>
    <w:rsid w:val="00551BD7"/>
    <w:rsid w:val="00551C26"/>
    <w:rsid w:val="00551D13"/>
    <w:rsid w:val="00552076"/>
    <w:rsid w:val="00552165"/>
    <w:rsid w:val="005525F5"/>
    <w:rsid w:val="005526AE"/>
    <w:rsid w:val="0055277C"/>
    <w:rsid w:val="0055286E"/>
    <w:rsid w:val="005529EA"/>
    <w:rsid w:val="00552A90"/>
    <w:rsid w:val="00552DE0"/>
    <w:rsid w:val="00552F29"/>
    <w:rsid w:val="005530A5"/>
    <w:rsid w:val="005530F2"/>
    <w:rsid w:val="005534C2"/>
    <w:rsid w:val="0055352A"/>
    <w:rsid w:val="005536A4"/>
    <w:rsid w:val="0055375B"/>
    <w:rsid w:val="005537F1"/>
    <w:rsid w:val="0055394E"/>
    <w:rsid w:val="00553A10"/>
    <w:rsid w:val="00553A8B"/>
    <w:rsid w:val="00553D84"/>
    <w:rsid w:val="00554040"/>
    <w:rsid w:val="0055404F"/>
    <w:rsid w:val="00554135"/>
    <w:rsid w:val="00554229"/>
    <w:rsid w:val="0055441C"/>
    <w:rsid w:val="00554472"/>
    <w:rsid w:val="0055455A"/>
    <w:rsid w:val="00554699"/>
    <w:rsid w:val="00554842"/>
    <w:rsid w:val="00554A20"/>
    <w:rsid w:val="00554A27"/>
    <w:rsid w:val="00554ED2"/>
    <w:rsid w:val="00554F6C"/>
    <w:rsid w:val="00554FBC"/>
    <w:rsid w:val="0055510F"/>
    <w:rsid w:val="0055525B"/>
    <w:rsid w:val="0055532A"/>
    <w:rsid w:val="00555516"/>
    <w:rsid w:val="00555780"/>
    <w:rsid w:val="005558EE"/>
    <w:rsid w:val="00555932"/>
    <w:rsid w:val="00555A05"/>
    <w:rsid w:val="00555F36"/>
    <w:rsid w:val="00555FE9"/>
    <w:rsid w:val="0055610F"/>
    <w:rsid w:val="005562BF"/>
    <w:rsid w:val="00556398"/>
    <w:rsid w:val="005568E7"/>
    <w:rsid w:val="005569F5"/>
    <w:rsid w:val="00556ABC"/>
    <w:rsid w:val="00556B9E"/>
    <w:rsid w:val="00556C82"/>
    <w:rsid w:val="00556D22"/>
    <w:rsid w:val="00556E3F"/>
    <w:rsid w:val="00556E54"/>
    <w:rsid w:val="00557017"/>
    <w:rsid w:val="00557086"/>
    <w:rsid w:val="005570C0"/>
    <w:rsid w:val="005570DC"/>
    <w:rsid w:val="0055742A"/>
    <w:rsid w:val="00557631"/>
    <w:rsid w:val="005600D1"/>
    <w:rsid w:val="00560733"/>
    <w:rsid w:val="005607C3"/>
    <w:rsid w:val="00560D99"/>
    <w:rsid w:val="005611C4"/>
    <w:rsid w:val="005612A3"/>
    <w:rsid w:val="005615DC"/>
    <w:rsid w:val="0056167E"/>
    <w:rsid w:val="00561686"/>
    <w:rsid w:val="00561E8B"/>
    <w:rsid w:val="00561EA9"/>
    <w:rsid w:val="00561F27"/>
    <w:rsid w:val="00561F85"/>
    <w:rsid w:val="005621EE"/>
    <w:rsid w:val="005621F5"/>
    <w:rsid w:val="0056225C"/>
    <w:rsid w:val="005623D7"/>
    <w:rsid w:val="0056247B"/>
    <w:rsid w:val="00562825"/>
    <w:rsid w:val="005628D5"/>
    <w:rsid w:val="0056290E"/>
    <w:rsid w:val="0056292E"/>
    <w:rsid w:val="00562D29"/>
    <w:rsid w:val="005631BB"/>
    <w:rsid w:val="0056337A"/>
    <w:rsid w:val="00563743"/>
    <w:rsid w:val="00563759"/>
    <w:rsid w:val="00563817"/>
    <w:rsid w:val="00563890"/>
    <w:rsid w:val="00563AB8"/>
    <w:rsid w:val="00563BA0"/>
    <w:rsid w:val="005640AC"/>
    <w:rsid w:val="005640DA"/>
    <w:rsid w:val="005643C2"/>
    <w:rsid w:val="0056445F"/>
    <w:rsid w:val="005645D2"/>
    <w:rsid w:val="00564677"/>
    <w:rsid w:val="00564C97"/>
    <w:rsid w:val="00564CD4"/>
    <w:rsid w:val="00564F3C"/>
    <w:rsid w:val="00564FE1"/>
    <w:rsid w:val="0056500E"/>
    <w:rsid w:val="0056505B"/>
    <w:rsid w:val="005650F4"/>
    <w:rsid w:val="0056515B"/>
    <w:rsid w:val="0056535C"/>
    <w:rsid w:val="005653B2"/>
    <w:rsid w:val="0056540C"/>
    <w:rsid w:val="00565950"/>
    <w:rsid w:val="00565C30"/>
    <w:rsid w:val="0056607C"/>
    <w:rsid w:val="005663A3"/>
    <w:rsid w:val="005665DB"/>
    <w:rsid w:val="005666C6"/>
    <w:rsid w:val="005666E2"/>
    <w:rsid w:val="0056675F"/>
    <w:rsid w:val="00566787"/>
    <w:rsid w:val="005669B5"/>
    <w:rsid w:val="005669D5"/>
    <w:rsid w:val="00566A26"/>
    <w:rsid w:val="00566A51"/>
    <w:rsid w:val="00566C12"/>
    <w:rsid w:val="00567146"/>
    <w:rsid w:val="00567313"/>
    <w:rsid w:val="00567525"/>
    <w:rsid w:val="00567890"/>
    <w:rsid w:val="005679A7"/>
    <w:rsid w:val="00567AAE"/>
    <w:rsid w:val="00567C41"/>
    <w:rsid w:val="00567E56"/>
    <w:rsid w:val="00570612"/>
    <w:rsid w:val="00570A9B"/>
    <w:rsid w:val="00570C4E"/>
    <w:rsid w:val="00570C8B"/>
    <w:rsid w:val="00570F4F"/>
    <w:rsid w:val="00571392"/>
    <w:rsid w:val="005715C8"/>
    <w:rsid w:val="005715DF"/>
    <w:rsid w:val="005715FE"/>
    <w:rsid w:val="005716F9"/>
    <w:rsid w:val="005719FB"/>
    <w:rsid w:val="00571D1C"/>
    <w:rsid w:val="00571EB4"/>
    <w:rsid w:val="0057232E"/>
    <w:rsid w:val="005725CD"/>
    <w:rsid w:val="005725FC"/>
    <w:rsid w:val="00572812"/>
    <w:rsid w:val="00572934"/>
    <w:rsid w:val="0057295E"/>
    <w:rsid w:val="00572D22"/>
    <w:rsid w:val="00572DEA"/>
    <w:rsid w:val="00572EEE"/>
    <w:rsid w:val="00572F1C"/>
    <w:rsid w:val="00573272"/>
    <w:rsid w:val="0057344F"/>
    <w:rsid w:val="0057353B"/>
    <w:rsid w:val="00573764"/>
    <w:rsid w:val="00573888"/>
    <w:rsid w:val="005739DF"/>
    <w:rsid w:val="00573BAE"/>
    <w:rsid w:val="00573E6C"/>
    <w:rsid w:val="005741CC"/>
    <w:rsid w:val="00574266"/>
    <w:rsid w:val="005746B5"/>
    <w:rsid w:val="0057472A"/>
    <w:rsid w:val="005747CA"/>
    <w:rsid w:val="0057499B"/>
    <w:rsid w:val="00574A8F"/>
    <w:rsid w:val="00574AF9"/>
    <w:rsid w:val="00574C0F"/>
    <w:rsid w:val="00574CC5"/>
    <w:rsid w:val="005750C3"/>
    <w:rsid w:val="0057524B"/>
    <w:rsid w:val="005752B7"/>
    <w:rsid w:val="00575346"/>
    <w:rsid w:val="0057565D"/>
    <w:rsid w:val="00575838"/>
    <w:rsid w:val="00575C06"/>
    <w:rsid w:val="005761E7"/>
    <w:rsid w:val="00576218"/>
    <w:rsid w:val="00576380"/>
    <w:rsid w:val="0057643C"/>
    <w:rsid w:val="005767A0"/>
    <w:rsid w:val="00576B78"/>
    <w:rsid w:val="00576C48"/>
    <w:rsid w:val="00577123"/>
    <w:rsid w:val="00577536"/>
    <w:rsid w:val="00577886"/>
    <w:rsid w:val="0057788B"/>
    <w:rsid w:val="00577F45"/>
    <w:rsid w:val="00580312"/>
    <w:rsid w:val="005804B9"/>
    <w:rsid w:val="00580995"/>
    <w:rsid w:val="00580A25"/>
    <w:rsid w:val="00580C51"/>
    <w:rsid w:val="00580CF3"/>
    <w:rsid w:val="00580DCB"/>
    <w:rsid w:val="00580EAB"/>
    <w:rsid w:val="00580EBF"/>
    <w:rsid w:val="00581164"/>
    <w:rsid w:val="00581218"/>
    <w:rsid w:val="00581286"/>
    <w:rsid w:val="005813A8"/>
    <w:rsid w:val="00581486"/>
    <w:rsid w:val="005817E6"/>
    <w:rsid w:val="00581ACE"/>
    <w:rsid w:val="00581D1E"/>
    <w:rsid w:val="00581DB7"/>
    <w:rsid w:val="00581F07"/>
    <w:rsid w:val="00581F22"/>
    <w:rsid w:val="00582127"/>
    <w:rsid w:val="0058213F"/>
    <w:rsid w:val="0058243B"/>
    <w:rsid w:val="0058247F"/>
    <w:rsid w:val="00582702"/>
    <w:rsid w:val="00582735"/>
    <w:rsid w:val="00582A2D"/>
    <w:rsid w:val="00582B0F"/>
    <w:rsid w:val="00582D17"/>
    <w:rsid w:val="00582E12"/>
    <w:rsid w:val="00582E1C"/>
    <w:rsid w:val="005835BE"/>
    <w:rsid w:val="005836E0"/>
    <w:rsid w:val="00583845"/>
    <w:rsid w:val="0058384D"/>
    <w:rsid w:val="00583A71"/>
    <w:rsid w:val="00583C3C"/>
    <w:rsid w:val="00583EBB"/>
    <w:rsid w:val="00583EC0"/>
    <w:rsid w:val="005840CE"/>
    <w:rsid w:val="005842F0"/>
    <w:rsid w:val="00584373"/>
    <w:rsid w:val="00584414"/>
    <w:rsid w:val="00584468"/>
    <w:rsid w:val="00584544"/>
    <w:rsid w:val="0058457D"/>
    <w:rsid w:val="00584592"/>
    <w:rsid w:val="005850AB"/>
    <w:rsid w:val="00585124"/>
    <w:rsid w:val="0058527D"/>
    <w:rsid w:val="00585688"/>
    <w:rsid w:val="00585894"/>
    <w:rsid w:val="0058597D"/>
    <w:rsid w:val="00585E21"/>
    <w:rsid w:val="00585EC7"/>
    <w:rsid w:val="00585FFC"/>
    <w:rsid w:val="00586013"/>
    <w:rsid w:val="00586277"/>
    <w:rsid w:val="0058650E"/>
    <w:rsid w:val="00586705"/>
    <w:rsid w:val="005868D2"/>
    <w:rsid w:val="00586A26"/>
    <w:rsid w:val="00586CF4"/>
    <w:rsid w:val="00586E12"/>
    <w:rsid w:val="00586E4F"/>
    <w:rsid w:val="00586E80"/>
    <w:rsid w:val="00586F4F"/>
    <w:rsid w:val="00587389"/>
    <w:rsid w:val="005875A4"/>
    <w:rsid w:val="005875B0"/>
    <w:rsid w:val="0058776E"/>
    <w:rsid w:val="005878D6"/>
    <w:rsid w:val="00587991"/>
    <w:rsid w:val="00587A46"/>
    <w:rsid w:val="00587BC0"/>
    <w:rsid w:val="00590050"/>
    <w:rsid w:val="00590356"/>
    <w:rsid w:val="00590643"/>
    <w:rsid w:val="00590673"/>
    <w:rsid w:val="0059087E"/>
    <w:rsid w:val="00590902"/>
    <w:rsid w:val="00590A22"/>
    <w:rsid w:val="00590B0B"/>
    <w:rsid w:val="00590C55"/>
    <w:rsid w:val="00590D8C"/>
    <w:rsid w:val="00591004"/>
    <w:rsid w:val="0059119D"/>
    <w:rsid w:val="00591287"/>
    <w:rsid w:val="005912E1"/>
    <w:rsid w:val="005912F7"/>
    <w:rsid w:val="00591334"/>
    <w:rsid w:val="00591872"/>
    <w:rsid w:val="0059187B"/>
    <w:rsid w:val="005918CF"/>
    <w:rsid w:val="00591ACA"/>
    <w:rsid w:val="00591AD1"/>
    <w:rsid w:val="00591AF2"/>
    <w:rsid w:val="00591E49"/>
    <w:rsid w:val="005921A9"/>
    <w:rsid w:val="005924DB"/>
    <w:rsid w:val="00592594"/>
    <w:rsid w:val="00592651"/>
    <w:rsid w:val="0059290B"/>
    <w:rsid w:val="00592A7A"/>
    <w:rsid w:val="00592ACF"/>
    <w:rsid w:val="00592AE1"/>
    <w:rsid w:val="00592C55"/>
    <w:rsid w:val="00592C8E"/>
    <w:rsid w:val="00592EF8"/>
    <w:rsid w:val="005933E1"/>
    <w:rsid w:val="005936E4"/>
    <w:rsid w:val="00593781"/>
    <w:rsid w:val="00593A18"/>
    <w:rsid w:val="00593A49"/>
    <w:rsid w:val="00593A58"/>
    <w:rsid w:val="00593AA5"/>
    <w:rsid w:val="00593B27"/>
    <w:rsid w:val="00593C1C"/>
    <w:rsid w:val="00593C34"/>
    <w:rsid w:val="00593CC2"/>
    <w:rsid w:val="00593DD7"/>
    <w:rsid w:val="00594176"/>
    <w:rsid w:val="0059433C"/>
    <w:rsid w:val="00594461"/>
    <w:rsid w:val="0059449A"/>
    <w:rsid w:val="00594ABE"/>
    <w:rsid w:val="00594E90"/>
    <w:rsid w:val="00595017"/>
    <w:rsid w:val="005950C3"/>
    <w:rsid w:val="0059526C"/>
    <w:rsid w:val="005954F0"/>
    <w:rsid w:val="005956F3"/>
    <w:rsid w:val="005957ED"/>
    <w:rsid w:val="00595B5C"/>
    <w:rsid w:val="00595C20"/>
    <w:rsid w:val="00595DFC"/>
    <w:rsid w:val="00595EB4"/>
    <w:rsid w:val="005960BA"/>
    <w:rsid w:val="0059632C"/>
    <w:rsid w:val="005965B6"/>
    <w:rsid w:val="005965CF"/>
    <w:rsid w:val="00596664"/>
    <w:rsid w:val="005966FB"/>
    <w:rsid w:val="00596832"/>
    <w:rsid w:val="0059689B"/>
    <w:rsid w:val="00596A66"/>
    <w:rsid w:val="00596BCE"/>
    <w:rsid w:val="00596EFB"/>
    <w:rsid w:val="00596F4E"/>
    <w:rsid w:val="00596F93"/>
    <w:rsid w:val="0059705A"/>
    <w:rsid w:val="005971CF"/>
    <w:rsid w:val="00597366"/>
    <w:rsid w:val="005974D4"/>
    <w:rsid w:val="005976FC"/>
    <w:rsid w:val="00597AF6"/>
    <w:rsid w:val="00597D58"/>
    <w:rsid w:val="00597D88"/>
    <w:rsid w:val="00597DE3"/>
    <w:rsid w:val="00597EE4"/>
    <w:rsid w:val="005A0013"/>
    <w:rsid w:val="005A0066"/>
    <w:rsid w:val="005A00F9"/>
    <w:rsid w:val="005A01AF"/>
    <w:rsid w:val="005A01E0"/>
    <w:rsid w:val="005A02C5"/>
    <w:rsid w:val="005A0339"/>
    <w:rsid w:val="005A0417"/>
    <w:rsid w:val="005A0AB8"/>
    <w:rsid w:val="005A0B27"/>
    <w:rsid w:val="005A0B3C"/>
    <w:rsid w:val="005A0B5A"/>
    <w:rsid w:val="005A11B1"/>
    <w:rsid w:val="005A1877"/>
    <w:rsid w:val="005A1A18"/>
    <w:rsid w:val="005A1E7A"/>
    <w:rsid w:val="005A220E"/>
    <w:rsid w:val="005A2323"/>
    <w:rsid w:val="005A248B"/>
    <w:rsid w:val="005A26ED"/>
    <w:rsid w:val="005A278C"/>
    <w:rsid w:val="005A27AB"/>
    <w:rsid w:val="005A280E"/>
    <w:rsid w:val="005A2871"/>
    <w:rsid w:val="005A288B"/>
    <w:rsid w:val="005A2907"/>
    <w:rsid w:val="005A2A16"/>
    <w:rsid w:val="005A2AD8"/>
    <w:rsid w:val="005A2AE9"/>
    <w:rsid w:val="005A2B7D"/>
    <w:rsid w:val="005A2EB5"/>
    <w:rsid w:val="005A2FC0"/>
    <w:rsid w:val="005A318C"/>
    <w:rsid w:val="005A31DC"/>
    <w:rsid w:val="005A34F5"/>
    <w:rsid w:val="005A3733"/>
    <w:rsid w:val="005A39B9"/>
    <w:rsid w:val="005A3A97"/>
    <w:rsid w:val="005A3B04"/>
    <w:rsid w:val="005A3BD0"/>
    <w:rsid w:val="005A3DDE"/>
    <w:rsid w:val="005A3FF4"/>
    <w:rsid w:val="005A4058"/>
    <w:rsid w:val="005A431A"/>
    <w:rsid w:val="005A449A"/>
    <w:rsid w:val="005A470C"/>
    <w:rsid w:val="005A48E6"/>
    <w:rsid w:val="005A4D4B"/>
    <w:rsid w:val="005A4F61"/>
    <w:rsid w:val="005A52F1"/>
    <w:rsid w:val="005A53E8"/>
    <w:rsid w:val="005A5663"/>
    <w:rsid w:val="005A579C"/>
    <w:rsid w:val="005A597E"/>
    <w:rsid w:val="005A5CE7"/>
    <w:rsid w:val="005A5EDE"/>
    <w:rsid w:val="005A6492"/>
    <w:rsid w:val="005A6835"/>
    <w:rsid w:val="005A694C"/>
    <w:rsid w:val="005A6FD3"/>
    <w:rsid w:val="005A707E"/>
    <w:rsid w:val="005A7313"/>
    <w:rsid w:val="005A7423"/>
    <w:rsid w:val="005A765E"/>
    <w:rsid w:val="005A7756"/>
    <w:rsid w:val="005A7E6E"/>
    <w:rsid w:val="005B00BD"/>
    <w:rsid w:val="005B01A0"/>
    <w:rsid w:val="005B02CF"/>
    <w:rsid w:val="005B0C4A"/>
    <w:rsid w:val="005B0D8C"/>
    <w:rsid w:val="005B1661"/>
    <w:rsid w:val="005B1718"/>
    <w:rsid w:val="005B1825"/>
    <w:rsid w:val="005B18F7"/>
    <w:rsid w:val="005B1C6B"/>
    <w:rsid w:val="005B1F8C"/>
    <w:rsid w:val="005B20B7"/>
    <w:rsid w:val="005B23F2"/>
    <w:rsid w:val="005B26C0"/>
    <w:rsid w:val="005B2B2A"/>
    <w:rsid w:val="005B30AE"/>
    <w:rsid w:val="005B30ED"/>
    <w:rsid w:val="005B30F1"/>
    <w:rsid w:val="005B31A7"/>
    <w:rsid w:val="005B320D"/>
    <w:rsid w:val="005B325C"/>
    <w:rsid w:val="005B33DE"/>
    <w:rsid w:val="005B34F6"/>
    <w:rsid w:val="005B356F"/>
    <w:rsid w:val="005B35AF"/>
    <w:rsid w:val="005B3699"/>
    <w:rsid w:val="005B38B4"/>
    <w:rsid w:val="005B39DF"/>
    <w:rsid w:val="005B3BDA"/>
    <w:rsid w:val="005B3BFC"/>
    <w:rsid w:val="005B3C2F"/>
    <w:rsid w:val="005B3C86"/>
    <w:rsid w:val="005B4106"/>
    <w:rsid w:val="005B4687"/>
    <w:rsid w:val="005B494B"/>
    <w:rsid w:val="005B4A8D"/>
    <w:rsid w:val="005B4B6E"/>
    <w:rsid w:val="005B4D09"/>
    <w:rsid w:val="005B4E78"/>
    <w:rsid w:val="005B4EB9"/>
    <w:rsid w:val="005B548A"/>
    <w:rsid w:val="005B555F"/>
    <w:rsid w:val="005B55BA"/>
    <w:rsid w:val="005B5683"/>
    <w:rsid w:val="005B5970"/>
    <w:rsid w:val="005B597A"/>
    <w:rsid w:val="005B5BFC"/>
    <w:rsid w:val="005B5CF4"/>
    <w:rsid w:val="005B5E02"/>
    <w:rsid w:val="005B5E3A"/>
    <w:rsid w:val="005B5EEA"/>
    <w:rsid w:val="005B5F81"/>
    <w:rsid w:val="005B6054"/>
    <w:rsid w:val="005B661F"/>
    <w:rsid w:val="005B662D"/>
    <w:rsid w:val="005B6FD1"/>
    <w:rsid w:val="005B7865"/>
    <w:rsid w:val="005B790A"/>
    <w:rsid w:val="005B7A54"/>
    <w:rsid w:val="005B7BE9"/>
    <w:rsid w:val="005B7FD5"/>
    <w:rsid w:val="005C08F3"/>
    <w:rsid w:val="005C0B23"/>
    <w:rsid w:val="005C0BDC"/>
    <w:rsid w:val="005C0EB5"/>
    <w:rsid w:val="005C1019"/>
    <w:rsid w:val="005C1082"/>
    <w:rsid w:val="005C12DA"/>
    <w:rsid w:val="005C1CDF"/>
    <w:rsid w:val="005C1DC6"/>
    <w:rsid w:val="005C1E6B"/>
    <w:rsid w:val="005C1EA6"/>
    <w:rsid w:val="005C207F"/>
    <w:rsid w:val="005C2155"/>
    <w:rsid w:val="005C2537"/>
    <w:rsid w:val="005C27A2"/>
    <w:rsid w:val="005C282B"/>
    <w:rsid w:val="005C2976"/>
    <w:rsid w:val="005C29CC"/>
    <w:rsid w:val="005C2A98"/>
    <w:rsid w:val="005C2D08"/>
    <w:rsid w:val="005C2E3A"/>
    <w:rsid w:val="005C3286"/>
    <w:rsid w:val="005C34A9"/>
    <w:rsid w:val="005C3827"/>
    <w:rsid w:val="005C3854"/>
    <w:rsid w:val="005C3921"/>
    <w:rsid w:val="005C3987"/>
    <w:rsid w:val="005C39CE"/>
    <w:rsid w:val="005C3ABA"/>
    <w:rsid w:val="005C3B32"/>
    <w:rsid w:val="005C3BFA"/>
    <w:rsid w:val="005C3C96"/>
    <w:rsid w:val="005C3CE0"/>
    <w:rsid w:val="005C3E9F"/>
    <w:rsid w:val="005C3FA1"/>
    <w:rsid w:val="005C4304"/>
    <w:rsid w:val="005C439A"/>
    <w:rsid w:val="005C4406"/>
    <w:rsid w:val="005C442C"/>
    <w:rsid w:val="005C4447"/>
    <w:rsid w:val="005C4462"/>
    <w:rsid w:val="005C4793"/>
    <w:rsid w:val="005C47B0"/>
    <w:rsid w:val="005C48D5"/>
    <w:rsid w:val="005C4AA2"/>
    <w:rsid w:val="005C4BB6"/>
    <w:rsid w:val="005C4CB2"/>
    <w:rsid w:val="005C4F2B"/>
    <w:rsid w:val="005C541D"/>
    <w:rsid w:val="005C5DF6"/>
    <w:rsid w:val="005C603C"/>
    <w:rsid w:val="005C613E"/>
    <w:rsid w:val="005C62E2"/>
    <w:rsid w:val="005C6571"/>
    <w:rsid w:val="005C657B"/>
    <w:rsid w:val="005C6668"/>
    <w:rsid w:val="005C66A4"/>
    <w:rsid w:val="005C67A4"/>
    <w:rsid w:val="005C67F8"/>
    <w:rsid w:val="005C680B"/>
    <w:rsid w:val="005C6A30"/>
    <w:rsid w:val="005C6BB5"/>
    <w:rsid w:val="005C6BC5"/>
    <w:rsid w:val="005C6BF9"/>
    <w:rsid w:val="005C6D38"/>
    <w:rsid w:val="005C6D8A"/>
    <w:rsid w:val="005C6F0F"/>
    <w:rsid w:val="005C70B0"/>
    <w:rsid w:val="005C7173"/>
    <w:rsid w:val="005C7201"/>
    <w:rsid w:val="005C7218"/>
    <w:rsid w:val="005C733B"/>
    <w:rsid w:val="005C7429"/>
    <w:rsid w:val="005C7507"/>
    <w:rsid w:val="005C7602"/>
    <w:rsid w:val="005C7869"/>
    <w:rsid w:val="005C7953"/>
    <w:rsid w:val="005C7BDF"/>
    <w:rsid w:val="005C7D33"/>
    <w:rsid w:val="005C7DBD"/>
    <w:rsid w:val="005D0243"/>
    <w:rsid w:val="005D05FE"/>
    <w:rsid w:val="005D0614"/>
    <w:rsid w:val="005D09DE"/>
    <w:rsid w:val="005D0B63"/>
    <w:rsid w:val="005D0BE6"/>
    <w:rsid w:val="005D0CCA"/>
    <w:rsid w:val="005D0D29"/>
    <w:rsid w:val="005D14EA"/>
    <w:rsid w:val="005D19E2"/>
    <w:rsid w:val="005D1C2C"/>
    <w:rsid w:val="005D21E5"/>
    <w:rsid w:val="005D2397"/>
    <w:rsid w:val="005D250D"/>
    <w:rsid w:val="005D26C1"/>
    <w:rsid w:val="005D271C"/>
    <w:rsid w:val="005D27F9"/>
    <w:rsid w:val="005D287A"/>
    <w:rsid w:val="005D2A76"/>
    <w:rsid w:val="005D2A90"/>
    <w:rsid w:val="005D2CFD"/>
    <w:rsid w:val="005D2ED5"/>
    <w:rsid w:val="005D30A8"/>
    <w:rsid w:val="005D3476"/>
    <w:rsid w:val="005D3664"/>
    <w:rsid w:val="005D37E9"/>
    <w:rsid w:val="005D409D"/>
    <w:rsid w:val="005D43D0"/>
    <w:rsid w:val="005D43E7"/>
    <w:rsid w:val="005D450A"/>
    <w:rsid w:val="005D4665"/>
    <w:rsid w:val="005D46ED"/>
    <w:rsid w:val="005D4CAF"/>
    <w:rsid w:val="005D4FF8"/>
    <w:rsid w:val="005D4FFB"/>
    <w:rsid w:val="005D5470"/>
    <w:rsid w:val="005D56C4"/>
    <w:rsid w:val="005D5BAC"/>
    <w:rsid w:val="005D5DD0"/>
    <w:rsid w:val="005D5F8F"/>
    <w:rsid w:val="005D6890"/>
    <w:rsid w:val="005D6A66"/>
    <w:rsid w:val="005D6ADE"/>
    <w:rsid w:val="005D6BC9"/>
    <w:rsid w:val="005D6EBE"/>
    <w:rsid w:val="005D7196"/>
    <w:rsid w:val="005D7425"/>
    <w:rsid w:val="005D7662"/>
    <w:rsid w:val="005D78FC"/>
    <w:rsid w:val="005D78FE"/>
    <w:rsid w:val="005D7AA6"/>
    <w:rsid w:val="005D7B12"/>
    <w:rsid w:val="005D7C68"/>
    <w:rsid w:val="005D7D27"/>
    <w:rsid w:val="005D7D2F"/>
    <w:rsid w:val="005D7FB5"/>
    <w:rsid w:val="005E0749"/>
    <w:rsid w:val="005E0A10"/>
    <w:rsid w:val="005E0B62"/>
    <w:rsid w:val="005E0BA4"/>
    <w:rsid w:val="005E0F55"/>
    <w:rsid w:val="005E14AC"/>
    <w:rsid w:val="005E151F"/>
    <w:rsid w:val="005E1647"/>
    <w:rsid w:val="005E1704"/>
    <w:rsid w:val="005E181F"/>
    <w:rsid w:val="005E1834"/>
    <w:rsid w:val="005E1AC1"/>
    <w:rsid w:val="005E1F5E"/>
    <w:rsid w:val="005E2156"/>
    <w:rsid w:val="005E2204"/>
    <w:rsid w:val="005E2325"/>
    <w:rsid w:val="005E245B"/>
    <w:rsid w:val="005E2577"/>
    <w:rsid w:val="005E2708"/>
    <w:rsid w:val="005E2841"/>
    <w:rsid w:val="005E2980"/>
    <w:rsid w:val="005E2BF9"/>
    <w:rsid w:val="005E2E0C"/>
    <w:rsid w:val="005E2E1A"/>
    <w:rsid w:val="005E3291"/>
    <w:rsid w:val="005E3319"/>
    <w:rsid w:val="005E333A"/>
    <w:rsid w:val="005E33C1"/>
    <w:rsid w:val="005E373B"/>
    <w:rsid w:val="005E3B5D"/>
    <w:rsid w:val="005E40AA"/>
    <w:rsid w:val="005E4256"/>
    <w:rsid w:val="005E4358"/>
    <w:rsid w:val="005E43FF"/>
    <w:rsid w:val="005E4450"/>
    <w:rsid w:val="005E447A"/>
    <w:rsid w:val="005E45E9"/>
    <w:rsid w:val="005E45FE"/>
    <w:rsid w:val="005E479E"/>
    <w:rsid w:val="005E48EE"/>
    <w:rsid w:val="005E49F4"/>
    <w:rsid w:val="005E4A3E"/>
    <w:rsid w:val="005E4ACD"/>
    <w:rsid w:val="005E4AF8"/>
    <w:rsid w:val="005E4BEE"/>
    <w:rsid w:val="005E4C69"/>
    <w:rsid w:val="005E50F7"/>
    <w:rsid w:val="005E53DC"/>
    <w:rsid w:val="005E54BD"/>
    <w:rsid w:val="005E5583"/>
    <w:rsid w:val="005E572B"/>
    <w:rsid w:val="005E5784"/>
    <w:rsid w:val="005E58B2"/>
    <w:rsid w:val="005E59B8"/>
    <w:rsid w:val="005E59C4"/>
    <w:rsid w:val="005E5B3A"/>
    <w:rsid w:val="005E5D44"/>
    <w:rsid w:val="005E5E08"/>
    <w:rsid w:val="005E6420"/>
    <w:rsid w:val="005E649C"/>
    <w:rsid w:val="005E6584"/>
    <w:rsid w:val="005E67DF"/>
    <w:rsid w:val="005E67EF"/>
    <w:rsid w:val="005E6D93"/>
    <w:rsid w:val="005E6FA6"/>
    <w:rsid w:val="005E6FE6"/>
    <w:rsid w:val="005E7056"/>
    <w:rsid w:val="005E706A"/>
    <w:rsid w:val="005E71F4"/>
    <w:rsid w:val="005E7203"/>
    <w:rsid w:val="005E750F"/>
    <w:rsid w:val="005E75C5"/>
    <w:rsid w:val="005E75C8"/>
    <w:rsid w:val="005E76DC"/>
    <w:rsid w:val="005E7973"/>
    <w:rsid w:val="005E7CD1"/>
    <w:rsid w:val="005E7D20"/>
    <w:rsid w:val="005E7DC5"/>
    <w:rsid w:val="005E7F2C"/>
    <w:rsid w:val="005F000C"/>
    <w:rsid w:val="005F0338"/>
    <w:rsid w:val="005F06EC"/>
    <w:rsid w:val="005F0B01"/>
    <w:rsid w:val="005F0E4B"/>
    <w:rsid w:val="005F0EFC"/>
    <w:rsid w:val="005F0FA1"/>
    <w:rsid w:val="005F1848"/>
    <w:rsid w:val="005F1A2C"/>
    <w:rsid w:val="005F1A51"/>
    <w:rsid w:val="005F1B31"/>
    <w:rsid w:val="005F1C04"/>
    <w:rsid w:val="005F1CF4"/>
    <w:rsid w:val="005F1FB2"/>
    <w:rsid w:val="005F2007"/>
    <w:rsid w:val="005F261C"/>
    <w:rsid w:val="005F26AB"/>
    <w:rsid w:val="005F28E0"/>
    <w:rsid w:val="005F2B22"/>
    <w:rsid w:val="005F2BEE"/>
    <w:rsid w:val="005F2BF0"/>
    <w:rsid w:val="005F2C19"/>
    <w:rsid w:val="005F2D34"/>
    <w:rsid w:val="005F307E"/>
    <w:rsid w:val="005F31EE"/>
    <w:rsid w:val="005F328E"/>
    <w:rsid w:val="005F3745"/>
    <w:rsid w:val="005F3751"/>
    <w:rsid w:val="005F38C0"/>
    <w:rsid w:val="005F38E3"/>
    <w:rsid w:val="005F3998"/>
    <w:rsid w:val="005F39D5"/>
    <w:rsid w:val="005F3A9F"/>
    <w:rsid w:val="005F4091"/>
    <w:rsid w:val="005F4173"/>
    <w:rsid w:val="005F480A"/>
    <w:rsid w:val="005F4F36"/>
    <w:rsid w:val="005F539A"/>
    <w:rsid w:val="005F5463"/>
    <w:rsid w:val="005F5541"/>
    <w:rsid w:val="005F5802"/>
    <w:rsid w:val="005F5830"/>
    <w:rsid w:val="005F5AB9"/>
    <w:rsid w:val="005F5ADD"/>
    <w:rsid w:val="005F5B9C"/>
    <w:rsid w:val="005F5BA2"/>
    <w:rsid w:val="005F6613"/>
    <w:rsid w:val="005F6C39"/>
    <w:rsid w:val="005F6C4E"/>
    <w:rsid w:val="005F6DAD"/>
    <w:rsid w:val="005F6EA4"/>
    <w:rsid w:val="005F7002"/>
    <w:rsid w:val="005F71CE"/>
    <w:rsid w:val="005F7261"/>
    <w:rsid w:val="005F7761"/>
    <w:rsid w:val="005F7885"/>
    <w:rsid w:val="005F7E72"/>
    <w:rsid w:val="005F7F35"/>
    <w:rsid w:val="006000E2"/>
    <w:rsid w:val="0060021E"/>
    <w:rsid w:val="00600299"/>
    <w:rsid w:val="006003D0"/>
    <w:rsid w:val="0060047D"/>
    <w:rsid w:val="006004F1"/>
    <w:rsid w:val="00600837"/>
    <w:rsid w:val="00600A4C"/>
    <w:rsid w:val="00600AE0"/>
    <w:rsid w:val="00600B83"/>
    <w:rsid w:val="00600D02"/>
    <w:rsid w:val="00600D89"/>
    <w:rsid w:val="00601267"/>
    <w:rsid w:val="00601AD4"/>
    <w:rsid w:val="00601CF1"/>
    <w:rsid w:val="00601D4F"/>
    <w:rsid w:val="00601FFA"/>
    <w:rsid w:val="006022A3"/>
    <w:rsid w:val="0060252D"/>
    <w:rsid w:val="006025CD"/>
    <w:rsid w:val="00602C52"/>
    <w:rsid w:val="00602DE0"/>
    <w:rsid w:val="006030A6"/>
    <w:rsid w:val="00603114"/>
    <w:rsid w:val="00603365"/>
    <w:rsid w:val="00603494"/>
    <w:rsid w:val="0060371C"/>
    <w:rsid w:val="00603775"/>
    <w:rsid w:val="00603A2D"/>
    <w:rsid w:val="006042D4"/>
    <w:rsid w:val="006044DD"/>
    <w:rsid w:val="0060469B"/>
    <w:rsid w:val="00604807"/>
    <w:rsid w:val="00604F5A"/>
    <w:rsid w:val="0060508E"/>
    <w:rsid w:val="006050FC"/>
    <w:rsid w:val="006051C9"/>
    <w:rsid w:val="00605498"/>
    <w:rsid w:val="00605646"/>
    <w:rsid w:val="00605960"/>
    <w:rsid w:val="00605BC0"/>
    <w:rsid w:val="00605E0D"/>
    <w:rsid w:val="006060AA"/>
    <w:rsid w:val="00606347"/>
    <w:rsid w:val="006063A4"/>
    <w:rsid w:val="0060643D"/>
    <w:rsid w:val="006064AE"/>
    <w:rsid w:val="00606538"/>
    <w:rsid w:val="0060666C"/>
    <w:rsid w:val="006069B7"/>
    <w:rsid w:val="006069E1"/>
    <w:rsid w:val="00606A16"/>
    <w:rsid w:val="00606B51"/>
    <w:rsid w:val="00606F7D"/>
    <w:rsid w:val="00607008"/>
    <w:rsid w:val="006078C4"/>
    <w:rsid w:val="00607ACB"/>
    <w:rsid w:val="00607D9F"/>
    <w:rsid w:val="00607E64"/>
    <w:rsid w:val="00610310"/>
    <w:rsid w:val="006103AF"/>
    <w:rsid w:val="00610408"/>
    <w:rsid w:val="0061041D"/>
    <w:rsid w:val="006104EF"/>
    <w:rsid w:val="00610740"/>
    <w:rsid w:val="00610F29"/>
    <w:rsid w:val="0061107A"/>
    <w:rsid w:val="006111A2"/>
    <w:rsid w:val="006111D1"/>
    <w:rsid w:val="006112D7"/>
    <w:rsid w:val="006116A1"/>
    <w:rsid w:val="0061185E"/>
    <w:rsid w:val="0061189C"/>
    <w:rsid w:val="006118EB"/>
    <w:rsid w:val="00611934"/>
    <w:rsid w:val="00612310"/>
    <w:rsid w:val="00612644"/>
    <w:rsid w:val="006129D1"/>
    <w:rsid w:val="00612AEE"/>
    <w:rsid w:val="00612C95"/>
    <w:rsid w:val="00612EC2"/>
    <w:rsid w:val="0061303D"/>
    <w:rsid w:val="006132F8"/>
    <w:rsid w:val="0061340B"/>
    <w:rsid w:val="00613426"/>
    <w:rsid w:val="0061360E"/>
    <w:rsid w:val="00613B6B"/>
    <w:rsid w:val="00613E74"/>
    <w:rsid w:val="00614049"/>
    <w:rsid w:val="00614105"/>
    <w:rsid w:val="006143BF"/>
    <w:rsid w:val="0061445E"/>
    <w:rsid w:val="006144A9"/>
    <w:rsid w:val="00614B58"/>
    <w:rsid w:val="00614DEB"/>
    <w:rsid w:val="00614F71"/>
    <w:rsid w:val="0061514D"/>
    <w:rsid w:val="00615970"/>
    <w:rsid w:val="0061607E"/>
    <w:rsid w:val="0061627E"/>
    <w:rsid w:val="00616563"/>
    <w:rsid w:val="0061665A"/>
    <w:rsid w:val="00616A00"/>
    <w:rsid w:val="00616F3C"/>
    <w:rsid w:val="00617638"/>
    <w:rsid w:val="0061787D"/>
    <w:rsid w:val="0061799B"/>
    <w:rsid w:val="006179E4"/>
    <w:rsid w:val="00617B6B"/>
    <w:rsid w:val="00617C86"/>
    <w:rsid w:val="00617C8D"/>
    <w:rsid w:val="00617E20"/>
    <w:rsid w:val="00617EB9"/>
    <w:rsid w:val="00617F1E"/>
    <w:rsid w:val="0062017E"/>
    <w:rsid w:val="006203CE"/>
    <w:rsid w:val="00620501"/>
    <w:rsid w:val="00620582"/>
    <w:rsid w:val="0062143C"/>
    <w:rsid w:val="006215B3"/>
    <w:rsid w:val="006218D6"/>
    <w:rsid w:val="00621C40"/>
    <w:rsid w:val="00621F23"/>
    <w:rsid w:val="0062202F"/>
    <w:rsid w:val="006220CB"/>
    <w:rsid w:val="006224B2"/>
    <w:rsid w:val="00622659"/>
    <w:rsid w:val="0062274C"/>
    <w:rsid w:val="00622821"/>
    <w:rsid w:val="00622E22"/>
    <w:rsid w:val="00622F39"/>
    <w:rsid w:val="006231E7"/>
    <w:rsid w:val="00623A49"/>
    <w:rsid w:val="00623BAA"/>
    <w:rsid w:val="00623E2C"/>
    <w:rsid w:val="00623EBD"/>
    <w:rsid w:val="00624008"/>
    <w:rsid w:val="0062406D"/>
    <w:rsid w:val="006241BA"/>
    <w:rsid w:val="006241BC"/>
    <w:rsid w:val="006241F8"/>
    <w:rsid w:val="0062421C"/>
    <w:rsid w:val="006243AF"/>
    <w:rsid w:val="0062449A"/>
    <w:rsid w:val="00624565"/>
    <w:rsid w:val="006245C7"/>
    <w:rsid w:val="006250C4"/>
    <w:rsid w:val="006251E1"/>
    <w:rsid w:val="006252FF"/>
    <w:rsid w:val="00625509"/>
    <w:rsid w:val="0062557C"/>
    <w:rsid w:val="006256AD"/>
    <w:rsid w:val="0062587E"/>
    <w:rsid w:val="00625909"/>
    <w:rsid w:val="00625C76"/>
    <w:rsid w:val="00625E59"/>
    <w:rsid w:val="00626097"/>
    <w:rsid w:val="00626173"/>
    <w:rsid w:val="00626885"/>
    <w:rsid w:val="0062700D"/>
    <w:rsid w:val="0062718A"/>
    <w:rsid w:val="0062730F"/>
    <w:rsid w:val="006273CA"/>
    <w:rsid w:val="0062742A"/>
    <w:rsid w:val="00627453"/>
    <w:rsid w:val="006275E8"/>
    <w:rsid w:val="006276E3"/>
    <w:rsid w:val="006300C7"/>
    <w:rsid w:val="00630643"/>
    <w:rsid w:val="00630AB7"/>
    <w:rsid w:val="00630B17"/>
    <w:rsid w:val="00630B53"/>
    <w:rsid w:val="00630FAD"/>
    <w:rsid w:val="006314ED"/>
    <w:rsid w:val="006316B5"/>
    <w:rsid w:val="006316BA"/>
    <w:rsid w:val="006318B0"/>
    <w:rsid w:val="00631BBD"/>
    <w:rsid w:val="0063289A"/>
    <w:rsid w:val="00632978"/>
    <w:rsid w:val="00632AB2"/>
    <w:rsid w:val="00632D54"/>
    <w:rsid w:val="00632E55"/>
    <w:rsid w:val="00632F0F"/>
    <w:rsid w:val="00632FCB"/>
    <w:rsid w:val="0063301D"/>
    <w:rsid w:val="0063316C"/>
    <w:rsid w:val="00633233"/>
    <w:rsid w:val="00633288"/>
    <w:rsid w:val="00633469"/>
    <w:rsid w:val="00633496"/>
    <w:rsid w:val="006339B1"/>
    <w:rsid w:val="00633A22"/>
    <w:rsid w:val="00633A79"/>
    <w:rsid w:val="00633BE5"/>
    <w:rsid w:val="00633DB6"/>
    <w:rsid w:val="00633F28"/>
    <w:rsid w:val="006340E3"/>
    <w:rsid w:val="006346BF"/>
    <w:rsid w:val="00634763"/>
    <w:rsid w:val="006348A5"/>
    <w:rsid w:val="006348D2"/>
    <w:rsid w:val="0063503E"/>
    <w:rsid w:val="00635263"/>
    <w:rsid w:val="00635281"/>
    <w:rsid w:val="00635477"/>
    <w:rsid w:val="00635651"/>
    <w:rsid w:val="0063571B"/>
    <w:rsid w:val="00635C2A"/>
    <w:rsid w:val="00636152"/>
    <w:rsid w:val="0063638E"/>
    <w:rsid w:val="00636704"/>
    <w:rsid w:val="00636982"/>
    <w:rsid w:val="00636AC9"/>
    <w:rsid w:val="00636BF2"/>
    <w:rsid w:val="006370A4"/>
    <w:rsid w:val="006371DF"/>
    <w:rsid w:val="0063738A"/>
    <w:rsid w:val="00637845"/>
    <w:rsid w:val="00637896"/>
    <w:rsid w:val="006378EF"/>
    <w:rsid w:val="00637C27"/>
    <w:rsid w:val="00637CAF"/>
    <w:rsid w:val="00637D1E"/>
    <w:rsid w:val="00637E60"/>
    <w:rsid w:val="00640026"/>
    <w:rsid w:val="00640172"/>
    <w:rsid w:val="00640223"/>
    <w:rsid w:val="006402F6"/>
    <w:rsid w:val="0064043D"/>
    <w:rsid w:val="006406A0"/>
    <w:rsid w:val="006406D7"/>
    <w:rsid w:val="0064070F"/>
    <w:rsid w:val="00640804"/>
    <w:rsid w:val="00640891"/>
    <w:rsid w:val="00640D4F"/>
    <w:rsid w:val="00640F71"/>
    <w:rsid w:val="00640FC7"/>
    <w:rsid w:val="00641289"/>
    <w:rsid w:val="006412BE"/>
    <w:rsid w:val="00641334"/>
    <w:rsid w:val="0064140A"/>
    <w:rsid w:val="006414C3"/>
    <w:rsid w:val="00641561"/>
    <w:rsid w:val="006417A1"/>
    <w:rsid w:val="00641CA3"/>
    <w:rsid w:val="00641D70"/>
    <w:rsid w:val="00641EDD"/>
    <w:rsid w:val="00642673"/>
    <w:rsid w:val="0064272A"/>
    <w:rsid w:val="006429C8"/>
    <w:rsid w:val="00642A46"/>
    <w:rsid w:val="00642A69"/>
    <w:rsid w:val="00642B1E"/>
    <w:rsid w:val="00642D42"/>
    <w:rsid w:val="00642F20"/>
    <w:rsid w:val="0064301D"/>
    <w:rsid w:val="006434FD"/>
    <w:rsid w:val="0064377D"/>
    <w:rsid w:val="0064379E"/>
    <w:rsid w:val="006437FE"/>
    <w:rsid w:val="006438AD"/>
    <w:rsid w:val="00643DE6"/>
    <w:rsid w:val="0064447B"/>
    <w:rsid w:val="00644736"/>
    <w:rsid w:val="0064496D"/>
    <w:rsid w:val="006449A8"/>
    <w:rsid w:val="00644A81"/>
    <w:rsid w:val="006450EE"/>
    <w:rsid w:val="0064531D"/>
    <w:rsid w:val="00645708"/>
    <w:rsid w:val="0064582C"/>
    <w:rsid w:val="006459E8"/>
    <w:rsid w:val="00645A90"/>
    <w:rsid w:val="00645B19"/>
    <w:rsid w:val="00645C2A"/>
    <w:rsid w:val="00645EB8"/>
    <w:rsid w:val="006460CE"/>
    <w:rsid w:val="006461CF"/>
    <w:rsid w:val="006463D7"/>
    <w:rsid w:val="0064670A"/>
    <w:rsid w:val="0064673A"/>
    <w:rsid w:val="00646831"/>
    <w:rsid w:val="00646898"/>
    <w:rsid w:val="00646A33"/>
    <w:rsid w:val="00646AE4"/>
    <w:rsid w:val="00646B40"/>
    <w:rsid w:val="00646EA5"/>
    <w:rsid w:val="00646F49"/>
    <w:rsid w:val="0064720C"/>
    <w:rsid w:val="006472DE"/>
    <w:rsid w:val="006472FD"/>
    <w:rsid w:val="00647315"/>
    <w:rsid w:val="00647472"/>
    <w:rsid w:val="006475E2"/>
    <w:rsid w:val="0064765A"/>
    <w:rsid w:val="006479C3"/>
    <w:rsid w:val="00647AD8"/>
    <w:rsid w:val="00647C42"/>
    <w:rsid w:val="00647C44"/>
    <w:rsid w:val="00647E3E"/>
    <w:rsid w:val="00647F3D"/>
    <w:rsid w:val="00650156"/>
    <w:rsid w:val="00650298"/>
    <w:rsid w:val="006502BD"/>
    <w:rsid w:val="006502ED"/>
    <w:rsid w:val="00650408"/>
    <w:rsid w:val="00650783"/>
    <w:rsid w:val="00650BC8"/>
    <w:rsid w:val="00650DE1"/>
    <w:rsid w:val="0065121E"/>
    <w:rsid w:val="00651416"/>
    <w:rsid w:val="006515F9"/>
    <w:rsid w:val="006516E9"/>
    <w:rsid w:val="006517E4"/>
    <w:rsid w:val="00651A3E"/>
    <w:rsid w:val="00651B0D"/>
    <w:rsid w:val="00651B44"/>
    <w:rsid w:val="00651CA8"/>
    <w:rsid w:val="00651D24"/>
    <w:rsid w:val="00651DEA"/>
    <w:rsid w:val="00651F69"/>
    <w:rsid w:val="00651FDD"/>
    <w:rsid w:val="00652068"/>
    <w:rsid w:val="0065252E"/>
    <w:rsid w:val="006529D6"/>
    <w:rsid w:val="00652FC3"/>
    <w:rsid w:val="00652FFE"/>
    <w:rsid w:val="00653008"/>
    <w:rsid w:val="006534E4"/>
    <w:rsid w:val="00653832"/>
    <w:rsid w:val="006539AB"/>
    <w:rsid w:val="00653AF8"/>
    <w:rsid w:val="00653B90"/>
    <w:rsid w:val="00654115"/>
    <w:rsid w:val="00654128"/>
    <w:rsid w:val="006543DA"/>
    <w:rsid w:val="00654402"/>
    <w:rsid w:val="006545D5"/>
    <w:rsid w:val="00654892"/>
    <w:rsid w:val="00654949"/>
    <w:rsid w:val="00654C24"/>
    <w:rsid w:val="00654C32"/>
    <w:rsid w:val="00654CBA"/>
    <w:rsid w:val="00654F56"/>
    <w:rsid w:val="00655579"/>
    <w:rsid w:val="00655967"/>
    <w:rsid w:val="00655D6C"/>
    <w:rsid w:val="00656025"/>
    <w:rsid w:val="006564D8"/>
    <w:rsid w:val="00656A35"/>
    <w:rsid w:val="00656C4C"/>
    <w:rsid w:val="00656E96"/>
    <w:rsid w:val="0065740A"/>
    <w:rsid w:val="00657435"/>
    <w:rsid w:val="00657D94"/>
    <w:rsid w:val="00657E3F"/>
    <w:rsid w:val="006602B4"/>
    <w:rsid w:val="006603F9"/>
    <w:rsid w:val="00660433"/>
    <w:rsid w:val="006604A9"/>
    <w:rsid w:val="006605EA"/>
    <w:rsid w:val="00660D30"/>
    <w:rsid w:val="00660DD2"/>
    <w:rsid w:val="00660E5D"/>
    <w:rsid w:val="0066109E"/>
    <w:rsid w:val="0066127B"/>
    <w:rsid w:val="006615DB"/>
    <w:rsid w:val="006615E0"/>
    <w:rsid w:val="006616ED"/>
    <w:rsid w:val="00661B24"/>
    <w:rsid w:val="00661D97"/>
    <w:rsid w:val="006622C4"/>
    <w:rsid w:val="0066236F"/>
    <w:rsid w:val="0066242E"/>
    <w:rsid w:val="00662495"/>
    <w:rsid w:val="006624E2"/>
    <w:rsid w:val="0066291F"/>
    <w:rsid w:val="00662D60"/>
    <w:rsid w:val="00662FBA"/>
    <w:rsid w:val="006630F3"/>
    <w:rsid w:val="00663621"/>
    <w:rsid w:val="00663759"/>
    <w:rsid w:val="006638E0"/>
    <w:rsid w:val="00663908"/>
    <w:rsid w:val="00663945"/>
    <w:rsid w:val="00663D66"/>
    <w:rsid w:val="00663E4C"/>
    <w:rsid w:val="0066400C"/>
    <w:rsid w:val="0066426C"/>
    <w:rsid w:val="00664306"/>
    <w:rsid w:val="0066432F"/>
    <w:rsid w:val="006645BB"/>
    <w:rsid w:val="006645E9"/>
    <w:rsid w:val="0066471B"/>
    <w:rsid w:val="00664878"/>
    <w:rsid w:val="00664962"/>
    <w:rsid w:val="00664DF0"/>
    <w:rsid w:val="0066502D"/>
    <w:rsid w:val="0066505C"/>
    <w:rsid w:val="006658F2"/>
    <w:rsid w:val="006659D9"/>
    <w:rsid w:val="006659EE"/>
    <w:rsid w:val="00665AB1"/>
    <w:rsid w:val="00665C68"/>
    <w:rsid w:val="00665C72"/>
    <w:rsid w:val="00665DC1"/>
    <w:rsid w:val="00665FF1"/>
    <w:rsid w:val="0066618D"/>
    <w:rsid w:val="006663AD"/>
    <w:rsid w:val="006665D3"/>
    <w:rsid w:val="006667F5"/>
    <w:rsid w:val="006668A4"/>
    <w:rsid w:val="00666BF7"/>
    <w:rsid w:val="0066735D"/>
    <w:rsid w:val="0066743E"/>
    <w:rsid w:val="00667A61"/>
    <w:rsid w:val="00667B44"/>
    <w:rsid w:val="00667D81"/>
    <w:rsid w:val="006701EB"/>
    <w:rsid w:val="006701FA"/>
    <w:rsid w:val="00670346"/>
    <w:rsid w:val="00670430"/>
    <w:rsid w:val="0067054A"/>
    <w:rsid w:val="00670569"/>
    <w:rsid w:val="006706DB"/>
    <w:rsid w:val="006707EB"/>
    <w:rsid w:val="006709E5"/>
    <w:rsid w:val="00670C8F"/>
    <w:rsid w:val="00670D33"/>
    <w:rsid w:val="006713E6"/>
    <w:rsid w:val="00671534"/>
    <w:rsid w:val="00671583"/>
    <w:rsid w:val="006716C4"/>
    <w:rsid w:val="00671730"/>
    <w:rsid w:val="0067181F"/>
    <w:rsid w:val="0067188C"/>
    <w:rsid w:val="006719E8"/>
    <w:rsid w:val="00671C2A"/>
    <w:rsid w:val="00671E7F"/>
    <w:rsid w:val="00671FD9"/>
    <w:rsid w:val="006720DA"/>
    <w:rsid w:val="00672267"/>
    <w:rsid w:val="006722E8"/>
    <w:rsid w:val="006723BC"/>
    <w:rsid w:val="00672530"/>
    <w:rsid w:val="006728E5"/>
    <w:rsid w:val="00672A30"/>
    <w:rsid w:val="00672A3B"/>
    <w:rsid w:val="00672CCE"/>
    <w:rsid w:val="00672ECD"/>
    <w:rsid w:val="0067324D"/>
    <w:rsid w:val="0067351B"/>
    <w:rsid w:val="006736E2"/>
    <w:rsid w:val="006737EB"/>
    <w:rsid w:val="00673B9C"/>
    <w:rsid w:val="00673BAF"/>
    <w:rsid w:val="00673C20"/>
    <w:rsid w:val="00673DD4"/>
    <w:rsid w:val="00673F88"/>
    <w:rsid w:val="00674608"/>
    <w:rsid w:val="00674883"/>
    <w:rsid w:val="0067491F"/>
    <w:rsid w:val="006749B2"/>
    <w:rsid w:val="00674A6A"/>
    <w:rsid w:val="0067502E"/>
    <w:rsid w:val="00675079"/>
    <w:rsid w:val="006750B0"/>
    <w:rsid w:val="00675132"/>
    <w:rsid w:val="0067538C"/>
    <w:rsid w:val="006756DE"/>
    <w:rsid w:val="0067571B"/>
    <w:rsid w:val="006757A9"/>
    <w:rsid w:val="00675898"/>
    <w:rsid w:val="00676078"/>
    <w:rsid w:val="006760F9"/>
    <w:rsid w:val="0067630E"/>
    <w:rsid w:val="00676311"/>
    <w:rsid w:val="0067651A"/>
    <w:rsid w:val="006765CB"/>
    <w:rsid w:val="0067690C"/>
    <w:rsid w:val="006769EA"/>
    <w:rsid w:val="00676A93"/>
    <w:rsid w:val="00676BA0"/>
    <w:rsid w:val="00676CD8"/>
    <w:rsid w:val="00676F34"/>
    <w:rsid w:val="00676FC6"/>
    <w:rsid w:val="00677051"/>
    <w:rsid w:val="00677127"/>
    <w:rsid w:val="006774E5"/>
    <w:rsid w:val="006776BC"/>
    <w:rsid w:val="006776D0"/>
    <w:rsid w:val="00677B28"/>
    <w:rsid w:val="00677DA2"/>
    <w:rsid w:val="0068002D"/>
    <w:rsid w:val="00680077"/>
    <w:rsid w:val="00680084"/>
    <w:rsid w:val="006801C7"/>
    <w:rsid w:val="0068028C"/>
    <w:rsid w:val="006802A9"/>
    <w:rsid w:val="006802C8"/>
    <w:rsid w:val="0068037F"/>
    <w:rsid w:val="006804B3"/>
    <w:rsid w:val="0068053B"/>
    <w:rsid w:val="0068064A"/>
    <w:rsid w:val="006807AE"/>
    <w:rsid w:val="00680C1A"/>
    <w:rsid w:val="00680D51"/>
    <w:rsid w:val="00680D57"/>
    <w:rsid w:val="00680FF9"/>
    <w:rsid w:val="0068127F"/>
    <w:rsid w:val="00681317"/>
    <w:rsid w:val="006813D0"/>
    <w:rsid w:val="0068166C"/>
    <w:rsid w:val="0068198E"/>
    <w:rsid w:val="00681A26"/>
    <w:rsid w:val="00681DB3"/>
    <w:rsid w:val="0068220A"/>
    <w:rsid w:val="00682361"/>
    <w:rsid w:val="006823A6"/>
    <w:rsid w:val="0068270B"/>
    <w:rsid w:val="0068289E"/>
    <w:rsid w:val="0068293B"/>
    <w:rsid w:val="00682DFC"/>
    <w:rsid w:val="00682E4A"/>
    <w:rsid w:val="00682ECE"/>
    <w:rsid w:val="00682FE2"/>
    <w:rsid w:val="006830C4"/>
    <w:rsid w:val="006830F9"/>
    <w:rsid w:val="006831C6"/>
    <w:rsid w:val="0068347C"/>
    <w:rsid w:val="0068376A"/>
    <w:rsid w:val="0068387C"/>
    <w:rsid w:val="00683C99"/>
    <w:rsid w:val="00683EC5"/>
    <w:rsid w:val="0068421D"/>
    <w:rsid w:val="006849C1"/>
    <w:rsid w:val="00684AEB"/>
    <w:rsid w:val="00684B6B"/>
    <w:rsid w:val="00684B71"/>
    <w:rsid w:val="00684CDE"/>
    <w:rsid w:val="00684DBA"/>
    <w:rsid w:val="00684FA5"/>
    <w:rsid w:val="00685005"/>
    <w:rsid w:val="00685138"/>
    <w:rsid w:val="00685438"/>
    <w:rsid w:val="006854AD"/>
    <w:rsid w:val="006859F2"/>
    <w:rsid w:val="00685A21"/>
    <w:rsid w:val="00685C4F"/>
    <w:rsid w:val="00685C8D"/>
    <w:rsid w:val="00685E45"/>
    <w:rsid w:val="006860DE"/>
    <w:rsid w:val="0068617C"/>
    <w:rsid w:val="006862DA"/>
    <w:rsid w:val="006862FB"/>
    <w:rsid w:val="006864A5"/>
    <w:rsid w:val="00686612"/>
    <w:rsid w:val="0068661A"/>
    <w:rsid w:val="006866E1"/>
    <w:rsid w:val="006868A6"/>
    <w:rsid w:val="00686C88"/>
    <w:rsid w:val="00686D7F"/>
    <w:rsid w:val="00686DA6"/>
    <w:rsid w:val="00686E2D"/>
    <w:rsid w:val="00686F04"/>
    <w:rsid w:val="00686FA6"/>
    <w:rsid w:val="00686FE7"/>
    <w:rsid w:val="00687453"/>
    <w:rsid w:val="0068747B"/>
    <w:rsid w:val="006875AF"/>
    <w:rsid w:val="006875DA"/>
    <w:rsid w:val="0068772A"/>
    <w:rsid w:val="00687ACB"/>
    <w:rsid w:val="00687C76"/>
    <w:rsid w:val="00687FAF"/>
    <w:rsid w:val="0069013E"/>
    <w:rsid w:val="00690144"/>
    <w:rsid w:val="006903B0"/>
    <w:rsid w:val="0069043A"/>
    <w:rsid w:val="006904F8"/>
    <w:rsid w:val="00690621"/>
    <w:rsid w:val="00690701"/>
    <w:rsid w:val="00690D63"/>
    <w:rsid w:val="00690E19"/>
    <w:rsid w:val="00690E36"/>
    <w:rsid w:val="00690FB3"/>
    <w:rsid w:val="0069104B"/>
    <w:rsid w:val="006911F4"/>
    <w:rsid w:val="00691734"/>
    <w:rsid w:val="00691995"/>
    <w:rsid w:val="006919E1"/>
    <w:rsid w:val="00691A8B"/>
    <w:rsid w:val="00691DF0"/>
    <w:rsid w:val="00692196"/>
    <w:rsid w:val="006923A9"/>
    <w:rsid w:val="006924DD"/>
    <w:rsid w:val="00692621"/>
    <w:rsid w:val="00692819"/>
    <w:rsid w:val="00692A27"/>
    <w:rsid w:val="00693182"/>
    <w:rsid w:val="0069356A"/>
    <w:rsid w:val="0069397D"/>
    <w:rsid w:val="00693C14"/>
    <w:rsid w:val="00693C7F"/>
    <w:rsid w:val="00694026"/>
    <w:rsid w:val="0069437B"/>
    <w:rsid w:val="00694754"/>
    <w:rsid w:val="006947AB"/>
    <w:rsid w:val="006949A0"/>
    <w:rsid w:val="00694C93"/>
    <w:rsid w:val="006953A4"/>
    <w:rsid w:val="006954CE"/>
    <w:rsid w:val="0069550C"/>
    <w:rsid w:val="006955A8"/>
    <w:rsid w:val="0069560F"/>
    <w:rsid w:val="006956A3"/>
    <w:rsid w:val="006958A4"/>
    <w:rsid w:val="00695A19"/>
    <w:rsid w:val="00695A82"/>
    <w:rsid w:val="00695AAF"/>
    <w:rsid w:val="00695B93"/>
    <w:rsid w:val="00696362"/>
    <w:rsid w:val="00696598"/>
    <w:rsid w:val="0069664C"/>
    <w:rsid w:val="006966D3"/>
    <w:rsid w:val="006967C8"/>
    <w:rsid w:val="0069689A"/>
    <w:rsid w:val="00696BA1"/>
    <w:rsid w:val="00696BE9"/>
    <w:rsid w:val="00696FEA"/>
    <w:rsid w:val="006970AD"/>
    <w:rsid w:val="006970AF"/>
    <w:rsid w:val="00697186"/>
    <w:rsid w:val="006977A5"/>
    <w:rsid w:val="0069786A"/>
    <w:rsid w:val="00697DAB"/>
    <w:rsid w:val="006A018D"/>
    <w:rsid w:val="006A0325"/>
    <w:rsid w:val="006A048F"/>
    <w:rsid w:val="006A07A0"/>
    <w:rsid w:val="006A0B5A"/>
    <w:rsid w:val="006A0D1A"/>
    <w:rsid w:val="006A0E2D"/>
    <w:rsid w:val="006A0FE6"/>
    <w:rsid w:val="006A1021"/>
    <w:rsid w:val="006A11C1"/>
    <w:rsid w:val="006A1734"/>
    <w:rsid w:val="006A174D"/>
    <w:rsid w:val="006A1FBA"/>
    <w:rsid w:val="006A205C"/>
    <w:rsid w:val="006A20D0"/>
    <w:rsid w:val="006A2254"/>
    <w:rsid w:val="006A2399"/>
    <w:rsid w:val="006A2733"/>
    <w:rsid w:val="006A28AE"/>
    <w:rsid w:val="006A29E6"/>
    <w:rsid w:val="006A2B9F"/>
    <w:rsid w:val="006A2BFE"/>
    <w:rsid w:val="006A2C42"/>
    <w:rsid w:val="006A2CF6"/>
    <w:rsid w:val="006A2D6F"/>
    <w:rsid w:val="006A2D9E"/>
    <w:rsid w:val="006A31C5"/>
    <w:rsid w:val="006A360C"/>
    <w:rsid w:val="006A3F88"/>
    <w:rsid w:val="006A3FDF"/>
    <w:rsid w:val="006A40E8"/>
    <w:rsid w:val="006A4163"/>
    <w:rsid w:val="006A41D2"/>
    <w:rsid w:val="006A421E"/>
    <w:rsid w:val="006A42FA"/>
    <w:rsid w:val="006A449A"/>
    <w:rsid w:val="006A44F0"/>
    <w:rsid w:val="006A4775"/>
    <w:rsid w:val="006A4985"/>
    <w:rsid w:val="006A4A66"/>
    <w:rsid w:val="006A4AFA"/>
    <w:rsid w:val="006A4CFB"/>
    <w:rsid w:val="006A5044"/>
    <w:rsid w:val="006A5070"/>
    <w:rsid w:val="006A5251"/>
    <w:rsid w:val="006A529B"/>
    <w:rsid w:val="006A55E4"/>
    <w:rsid w:val="006A5802"/>
    <w:rsid w:val="006A58D9"/>
    <w:rsid w:val="006A5A01"/>
    <w:rsid w:val="006A5B92"/>
    <w:rsid w:val="006A5DEC"/>
    <w:rsid w:val="006A5F65"/>
    <w:rsid w:val="006A618D"/>
    <w:rsid w:val="006A6492"/>
    <w:rsid w:val="006A6542"/>
    <w:rsid w:val="006A6EFE"/>
    <w:rsid w:val="006A6F22"/>
    <w:rsid w:val="006A6FB0"/>
    <w:rsid w:val="006A706D"/>
    <w:rsid w:val="006A720A"/>
    <w:rsid w:val="006A72DF"/>
    <w:rsid w:val="006A7495"/>
    <w:rsid w:val="006A74C8"/>
    <w:rsid w:val="006A7880"/>
    <w:rsid w:val="006A7978"/>
    <w:rsid w:val="006A7B20"/>
    <w:rsid w:val="006A7E91"/>
    <w:rsid w:val="006A7EB6"/>
    <w:rsid w:val="006B02B1"/>
    <w:rsid w:val="006B044C"/>
    <w:rsid w:val="006B0C80"/>
    <w:rsid w:val="006B0DC5"/>
    <w:rsid w:val="006B0F34"/>
    <w:rsid w:val="006B1373"/>
    <w:rsid w:val="006B1625"/>
    <w:rsid w:val="006B1712"/>
    <w:rsid w:val="006B1905"/>
    <w:rsid w:val="006B1B8A"/>
    <w:rsid w:val="006B1CFB"/>
    <w:rsid w:val="006B206D"/>
    <w:rsid w:val="006B228B"/>
    <w:rsid w:val="006B2809"/>
    <w:rsid w:val="006B28B9"/>
    <w:rsid w:val="006B2B56"/>
    <w:rsid w:val="006B2C98"/>
    <w:rsid w:val="006B2E0D"/>
    <w:rsid w:val="006B2E83"/>
    <w:rsid w:val="006B2EC7"/>
    <w:rsid w:val="006B2ED2"/>
    <w:rsid w:val="006B32CC"/>
    <w:rsid w:val="006B3613"/>
    <w:rsid w:val="006B381C"/>
    <w:rsid w:val="006B381E"/>
    <w:rsid w:val="006B3B8B"/>
    <w:rsid w:val="006B3C13"/>
    <w:rsid w:val="006B3CBA"/>
    <w:rsid w:val="006B3DE2"/>
    <w:rsid w:val="006B3F28"/>
    <w:rsid w:val="006B3FF5"/>
    <w:rsid w:val="006B408D"/>
    <w:rsid w:val="006B425F"/>
    <w:rsid w:val="006B4463"/>
    <w:rsid w:val="006B44F3"/>
    <w:rsid w:val="006B452C"/>
    <w:rsid w:val="006B46BF"/>
    <w:rsid w:val="006B4C29"/>
    <w:rsid w:val="006B4C41"/>
    <w:rsid w:val="006B4F40"/>
    <w:rsid w:val="006B4FB8"/>
    <w:rsid w:val="006B5089"/>
    <w:rsid w:val="006B50C6"/>
    <w:rsid w:val="006B52B5"/>
    <w:rsid w:val="006B56CA"/>
    <w:rsid w:val="006B56D1"/>
    <w:rsid w:val="006B58CA"/>
    <w:rsid w:val="006B5AAD"/>
    <w:rsid w:val="006B5DC2"/>
    <w:rsid w:val="006B60A0"/>
    <w:rsid w:val="006B6129"/>
    <w:rsid w:val="006B6140"/>
    <w:rsid w:val="006B61A6"/>
    <w:rsid w:val="006B6316"/>
    <w:rsid w:val="006B64EE"/>
    <w:rsid w:val="006B6549"/>
    <w:rsid w:val="006B669E"/>
    <w:rsid w:val="006B6748"/>
    <w:rsid w:val="006B6CF3"/>
    <w:rsid w:val="006B6E50"/>
    <w:rsid w:val="006B6F83"/>
    <w:rsid w:val="006B6FCD"/>
    <w:rsid w:val="006B7159"/>
    <w:rsid w:val="006B72AA"/>
    <w:rsid w:val="006B7394"/>
    <w:rsid w:val="006B74D8"/>
    <w:rsid w:val="006B75DC"/>
    <w:rsid w:val="006B75DD"/>
    <w:rsid w:val="006B7988"/>
    <w:rsid w:val="006B7A44"/>
    <w:rsid w:val="006B7D65"/>
    <w:rsid w:val="006B7F24"/>
    <w:rsid w:val="006B7FAA"/>
    <w:rsid w:val="006C0089"/>
    <w:rsid w:val="006C03FC"/>
    <w:rsid w:val="006C085F"/>
    <w:rsid w:val="006C0955"/>
    <w:rsid w:val="006C0C33"/>
    <w:rsid w:val="006C112E"/>
    <w:rsid w:val="006C1298"/>
    <w:rsid w:val="006C1395"/>
    <w:rsid w:val="006C1702"/>
    <w:rsid w:val="006C17BF"/>
    <w:rsid w:val="006C17D3"/>
    <w:rsid w:val="006C1937"/>
    <w:rsid w:val="006C1DF4"/>
    <w:rsid w:val="006C1E4D"/>
    <w:rsid w:val="006C231B"/>
    <w:rsid w:val="006C24A2"/>
    <w:rsid w:val="006C2709"/>
    <w:rsid w:val="006C29D1"/>
    <w:rsid w:val="006C2A6E"/>
    <w:rsid w:val="006C2ABE"/>
    <w:rsid w:val="006C2B6D"/>
    <w:rsid w:val="006C3283"/>
    <w:rsid w:val="006C32E6"/>
    <w:rsid w:val="006C363B"/>
    <w:rsid w:val="006C3796"/>
    <w:rsid w:val="006C38F1"/>
    <w:rsid w:val="006C3A3C"/>
    <w:rsid w:val="006C3B23"/>
    <w:rsid w:val="006C3C2B"/>
    <w:rsid w:val="006C3E16"/>
    <w:rsid w:val="006C3E73"/>
    <w:rsid w:val="006C3E80"/>
    <w:rsid w:val="006C3FCD"/>
    <w:rsid w:val="006C411A"/>
    <w:rsid w:val="006C41B5"/>
    <w:rsid w:val="006C446A"/>
    <w:rsid w:val="006C46C1"/>
    <w:rsid w:val="006C47EB"/>
    <w:rsid w:val="006C47F4"/>
    <w:rsid w:val="006C4807"/>
    <w:rsid w:val="006C4888"/>
    <w:rsid w:val="006C4CDC"/>
    <w:rsid w:val="006C4D86"/>
    <w:rsid w:val="006C4DEE"/>
    <w:rsid w:val="006C4FDF"/>
    <w:rsid w:val="006C503A"/>
    <w:rsid w:val="006C5377"/>
    <w:rsid w:val="006C54A9"/>
    <w:rsid w:val="006C563E"/>
    <w:rsid w:val="006C5678"/>
    <w:rsid w:val="006C5A80"/>
    <w:rsid w:val="006C5BFC"/>
    <w:rsid w:val="006C5EEE"/>
    <w:rsid w:val="006C6013"/>
    <w:rsid w:val="006C606A"/>
    <w:rsid w:val="006C60FB"/>
    <w:rsid w:val="006C6122"/>
    <w:rsid w:val="006C61DD"/>
    <w:rsid w:val="006C6269"/>
    <w:rsid w:val="006C62E0"/>
    <w:rsid w:val="006C6496"/>
    <w:rsid w:val="006C6612"/>
    <w:rsid w:val="006C696F"/>
    <w:rsid w:val="006C6A5C"/>
    <w:rsid w:val="006C6B96"/>
    <w:rsid w:val="006C6CCF"/>
    <w:rsid w:val="006C6E4B"/>
    <w:rsid w:val="006C6EA3"/>
    <w:rsid w:val="006C704F"/>
    <w:rsid w:val="006C7480"/>
    <w:rsid w:val="006C77E4"/>
    <w:rsid w:val="006C7994"/>
    <w:rsid w:val="006C7A13"/>
    <w:rsid w:val="006C7A64"/>
    <w:rsid w:val="006C7BEA"/>
    <w:rsid w:val="006C7D44"/>
    <w:rsid w:val="006C7DB2"/>
    <w:rsid w:val="006C7E87"/>
    <w:rsid w:val="006C7E88"/>
    <w:rsid w:val="006C7F8A"/>
    <w:rsid w:val="006D015A"/>
    <w:rsid w:val="006D0838"/>
    <w:rsid w:val="006D0B85"/>
    <w:rsid w:val="006D0CFF"/>
    <w:rsid w:val="006D11BD"/>
    <w:rsid w:val="006D149B"/>
    <w:rsid w:val="006D14D4"/>
    <w:rsid w:val="006D1567"/>
    <w:rsid w:val="006D16A5"/>
    <w:rsid w:val="006D17C1"/>
    <w:rsid w:val="006D1829"/>
    <w:rsid w:val="006D1A08"/>
    <w:rsid w:val="006D1B15"/>
    <w:rsid w:val="006D1F71"/>
    <w:rsid w:val="006D2434"/>
    <w:rsid w:val="006D259E"/>
    <w:rsid w:val="006D26AF"/>
    <w:rsid w:val="006D2855"/>
    <w:rsid w:val="006D2A1C"/>
    <w:rsid w:val="006D2B63"/>
    <w:rsid w:val="006D32E8"/>
    <w:rsid w:val="006D39B3"/>
    <w:rsid w:val="006D3AD3"/>
    <w:rsid w:val="006D3BDA"/>
    <w:rsid w:val="006D3C65"/>
    <w:rsid w:val="006D3D28"/>
    <w:rsid w:val="006D3E6A"/>
    <w:rsid w:val="006D3F09"/>
    <w:rsid w:val="006D408E"/>
    <w:rsid w:val="006D418F"/>
    <w:rsid w:val="006D439B"/>
    <w:rsid w:val="006D44F2"/>
    <w:rsid w:val="006D4805"/>
    <w:rsid w:val="006D4840"/>
    <w:rsid w:val="006D4853"/>
    <w:rsid w:val="006D4ADC"/>
    <w:rsid w:val="006D4C28"/>
    <w:rsid w:val="006D4DDA"/>
    <w:rsid w:val="006D503D"/>
    <w:rsid w:val="006D50CF"/>
    <w:rsid w:val="006D5363"/>
    <w:rsid w:val="006D54F4"/>
    <w:rsid w:val="006D59F1"/>
    <w:rsid w:val="006D5D4D"/>
    <w:rsid w:val="006D5DCF"/>
    <w:rsid w:val="006D5E83"/>
    <w:rsid w:val="006D65C1"/>
    <w:rsid w:val="006D66F8"/>
    <w:rsid w:val="006D6830"/>
    <w:rsid w:val="006D68D0"/>
    <w:rsid w:val="006D6930"/>
    <w:rsid w:val="006D6B00"/>
    <w:rsid w:val="006D6B2F"/>
    <w:rsid w:val="006D6BA3"/>
    <w:rsid w:val="006D6BB8"/>
    <w:rsid w:val="006D6CE4"/>
    <w:rsid w:val="006D6EE0"/>
    <w:rsid w:val="006D70A1"/>
    <w:rsid w:val="006D7290"/>
    <w:rsid w:val="006D75A9"/>
    <w:rsid w:val="006D78ED"/>
    <w:rsid w:val="006D7B73"/>
    <w:rsid w:val="006D7DE2"/>
    <w:rsid w:val="006D7EA7"/>
    <w:rsid w:val="006D7F9C"/>
    <w:rsid w:val="006E0172"/>
    <w:rsid w:val="006E01D9"/>
    <w:rsid w:val="006E03F9"/>
    <w:rsid w:val="006E04C5"/>
    <w:rsid w:val="006E06EE"/>
    <w:rsid w:val="006E06F3"/>
    <w:rsid w:val="006E09DC"/>
    <w:rsid w:val="006E09F2"/>
    <w:rsid w:val="006E0DD7"/>
    <w:rsid w:val="006E0DDE"/>
    <w:rsid w:val="006E0F9D"/>
    <w:rsid w:val="006E110C"/>
    <w:rsid w:val="006E1252"/>
    <w:rsid w:val="006E13BB"/>
    <w:rsid w:val="006E1A6C"/>
    <w:rsid w:val="006E1DD6"/>
    <w:rsid w:val="006E1FAB"/>
    <w:rsid w:val="006E24A0"/>
    <w:rsid w:val="006E2503"/>
    <w:rsid w:val="006E25CF"/>
    <w:rsid w:val="006E26BD"/>
    <w:rsid w:val="006E2804"/>
    <w:rsid w:val="006E28B0"/>
    <w:rsid w:val="006E2C10"/>
    <w:rsid w:val="006E325C"/>
    <w:rsid w:val="006E32B7"/>
    <w:rsid w:val="006E348A"/>
    <w:rsid w:val="006E356A"/>
    <w:rsid w:val="006E38FC"/>
    <w:rsid w:val="006E3916"/>
    <w:rsid w:val="006E3CA2"/>
    <w:rsid w:val="006E3CE6"/>
    <w:rsid w:val="006E4053"/>
    <w:rsid w:val="006E4148"/>
    <w:rsid w:val="006E415D"/>
    <w:rsid w:val="006E4508"/>
    <w:rsid w:val="006E4639"/>
    <w:rsid w:val="006E46EA"/>
    <w:rsid w:val="006E482D"/>
    <w:rsid w:val="006E48E5"/>
    <w:rsid w:val="006E4B51"/>
    <w:rsid w:val="006E4BF3"/>
    <w:rsid w:val="006E4E79"/>
    <w:rsid w:val="006E4F83"/>
    <w:rsid w:val="006E50DD"/>
    <w:rsid w:val="006E5175"/>
    <w:rsid w:val="006E52C6"/>
    <w:rsid w:val="006E567F"/>
    <w:rsid w:val="006E5807"/>
    <w:rsid w:val="006E5A05"/>
    <w:rsid w:val="006E5E59"/>
    <w:rsid w:val="006E5ED0"/>
    <w:rsid w:val="006E6082"/>
    <w:rsid w:val="006E60C4"/>
    <w:rsid w:val="006E615C"/>
    <w:rsid w:val="006E63F6"/>
    <w:rsid w:val="006E64B4"/>
    <w:rsid w:val="006E695D"/>
    <w:rsid w:val="006E6A1C"/>
    <w:rsid w:val="006E6B02"/>
    <w:rsid w:val="006E6BFF"/>
    <w:rsid w:val="006E70EE"/>
    <w:rsid w:val="006E7616"/>
    <w:rsid w:val="006E7740"/>
    <w:rsid w:val="006E79EF"/>
    <w:rsid w:val="006E7C5F"/>
    <w:rsid w:val="006E7D39"/>
    <w:rsid w:val="006E7D58"/>
    <w:rsid w:val="006E7D94"/>
    <w:rsid w:val="006E7E86"/>
    <w:rsid w:val="006E7F9A"/>
    <w:rsid w:val="006F021E"/>
    <w:rsid w:val="006F02FB"/>
    <w:rsid w:val="006F0325"/>
    <w:rsid w:val="006F04F2"/>
    <w:rsid w:val="006F0599"/>
    <w:rsid w:val="006F0857"/>
    <w:rsid w:val="006F0867"/>
    <w:rsid w:val="006F08B4"/>
    <w:rsid w:val="006F0B55"/>
    <w:rsid w:val="006F0E8B"/>
    <w:rsid w:val="006F1014"/>
    <w:rsid w:val="006F11D2"/>
    <w:rsid w:val="006F1231"/>
    <w:rsid w:val="006F1305"/>
    <w:rsid w:val="006F13C6"/>
    <w:rsid w:val="006F147A"/>
    <w:rsid w:val="006F1698"/>
    <w:rsid w:val="006F183D"/>
    <w:rsid w:val="006F1BFD"/>
    <w:rsid w:val="006F1C2F"/>
    <w:rsid w:val="006F1EE9"/>
    <w:rsid w:val="006F1FBB"/>
    <w:rsid w:val="006F200F"/>
    <w:rsid w:val="006F217E"/>
    <w:rsid w:val="006F24D5"/>
    <w:rsid w:val="006F279B"/>
    <w:rsid w:val="006F2A4C"/>
    <w:rsid w:val="006F2D00"/>
    <w:rsid w:val="006F2E2F"/>
    <w:rsid w:val="006F32E7"/>
    <w:rsid w:val="006F33B3"/>
    <w:rsid w:val="006F3622"/>
    <w:rsid w:val="006F37A0"/>
    <w:rsid w:val="006F3851"/>
    <w:rsid w:val="006F39F6"/>
    <w:rsid w:val="006F3EB0"/>
    <w:rsid w:val="006F4499"/>
    <w:rsid w:val="006F4676"/>
    <w:rsid w:val="006F46AB"/>
    <w:rsid w:val="006F470A"/>
    <w:rsid w:val="006F4A62"/>
    <w:rsid w:val="006F4D48"/>
    <w:rsid w:val="006F4FF5"/>
    <w:rsid w:val="006F5092"/>
    <w:rsid w:val="006F56A9"/>
    <w:rsid w:val="006F57F5"/>
    <w:rsid w:val="006F5D5A"/>
    <w:rsid w:val="006F5DEB"/>
    <w:rsid w:val="006F5ED3"/>
    <w:rsid w:val="006F5F97"/>
    <w:rsid w:val="006F6088"/>
    <w:rsid w:val="006F60AF"/>
    <w:rsid w:val="006F64E5"/>
    <w:rsid w:val="006F657E"/>
    <w:rsid w:val="006F6C37"/>
    <w:rsid w:val="006F716B"/>
    <w:rsid w:val="006F725E"/>
    <w:rsid w:val="006F7551"/>
    <w:rsid w:val="006F77D2"/>
    <w:rsid w:val="006F78B4"/>
    <w:rsid w:val="006F795A"/>
    <w:rsid w:val="006F7B4F"/>
    <w:rsid w:val="006F7D08"/>
    <w:rsid w:val="006F7D4C"/>
    <w:rsid w:val="006F7EB3"/>
    <w:rsid w:val="00700301"/>
    <w:rsid w:val="0070044D"/>
    <w:rsid w:val="007004DB"/>
    <w:rsid w:val="00700560"/>
    <w:rsid w:val="0070082A"/>
    <w:rsid w:val="00701054"/>
    <w:rsid w:val="0070117A"/>
    <w:rsid w:val="00701384"/>
    <w:rsid w:val="00701579"/>
    <w:rsid w:val="007016A1"/>
    <w:rsid w:val="00701B29"/>
    <w:rsid w:val="00701B9E"/>
    <w:rsid w:val="00701C43"/>
    <w:rsid w:val="0070229D"/>
    <w:rsid w:val="00702464"/>
    <w:rsid w:val="0070246C"/>
    <w:rsid w:val="007026EE"/>
    <w:rsid w:val="00702DA3"/>
    <w:rsid w:val="00702E5F"/>
    <w:rsid w:val="00702EC5"/>
    <w:rsid w:val="007033EA"/>
    <w:rsid w:val="0070359A"/>
    <w:rsid w:val="00703610"/>
    <w:rsid w:val="007036EE"/>
    <w:rsid w:val="00703779"/>
    <w:rsid w:val="0070379D"/>
    <w:rsid w:val="00703A81"/>
    <w:rsid w:val="00703CEF"/>
    <w:rsid w:val="0070401C"/>
    <w:rsid w:val="00704453"/>
    <w:rsid w:val="007045B8"/>
    <w:rsid w:val="0070499A"/>
    <w:rsid w:val="00704A36"/>
    <w:rsid w:val="00704A47"/>
    <w:rsid w:val="00704B65"/>
    <w:rsid w:val="00704BCF"/>
    <w:rsid w:val="00704F5C"/>
    <w:rsid w:val="00704F67"/>
    <w:rsid w:val="00705316"/>
    <w:rsid w:val="007054DA"/>
    <w:rsid w:val="00705655"/>
    <w:rsid w:val="0070597A"/>
    <w:rsid w:val="00705A87"/>
    <w:rsid w:val="00705C8E"/>
    <w:rsid w:val="00705CC1"/>
    <w:rsid w:val="00705CFB"/>
    <w:rsid w:val="00705EC8"/>
    <w:rsid w:val="00706318"/>
    <w:rsid w:val="007065C6"/>
    <w:rsid w:val="0070663A"/>
    <w:rsid w:val="00706882"/>
    <w:rsid w:val="007068F7"/>
    <w:rsid w:val="00706986"/>
    <w:rsid w:val="00706AB7"/>
    <w:rsid w:val="00706AFA"/>
    <w:rsid w:val="00706C63"/>
    <w:rsid w:val="00706D95"/>
    <w:rsid w:val="00706DA0"/>
    <w:rsid w:val="007072C4"/>
    <w:rsid w:val="0070732F"/>
    <w:rsid w:val="00707582"/>
    <w:rsid w:val="007075E1"/>
    <w:rsid w:val="00707630"/>
    <w:rsid w:val="00707AD1"/>
    <w:rsid w:val="00707F65"/>
    <w:rsid w:val="00710035"/>
    <w:rsid w:val="0071009C"/>
    <w:rsid w:val="00710177"/>
    <w:rsid w:val="00710221"/>
    <w:rsid w:val="00710672"/>
    <w:rsid w:val="00710C3D"/>
    <w:rsid w:val="00710C62"/>
    <w:rsid w:val="00710CF7"/>
    <w:rsid w:val="0071147A"/>
    <w:rsid w:val="00711514"/>
    <w:rsid w:val="00711569"/>
    <w:rsid w:val="0071179B"/>
    <w:rsid w:val="00711D83"/>
    <w:rsid w:val="00711E1B"/>
    <w:rsid w:val="00711E91"/>
    <w:rsid w:val="0071200D"/>
    <w:rsid w:val="007120AC"/>
    <w:rsid w:val="007121FA"/>
    <w:rsid w:val="007122C7"/>
    <w:rsid w:val="007123BA"/>
    <w:rsid w:val="00712453"/>
    <w:rsid w:val="00712493"/>
    <w:rsid w:val="0071293F"/>
    <w:rsid w:val="007129BA"/>
    <w:rsid w:val="00712B5F"/>
    <w:rsid w:val="00712C09"/>
    <w:rsid w:val="00712C72"/>
    <w:rsid w:val="00712D0A"/>
    <w:rsid w:val="00712F06"/>
    <w:rsid w:val="00712F5B"/>
    <w:rsid w:val="0071309C"/>
    <w:rsid w:val="00713410"/>
    <w:rsid w:val="00713472"/>
    <w:rsid w:val="00713478"/>
    <w:rsid w:val="007134A4"/>
    <w:rsid w:val="0071378A"/>
    <w:rsid w:val="00713A2D"/>
    <w:rsid w:val="00713A68"/>
    <w:rsid w:val="00713AB0"/>
    <w:rsid w:val="00713BB2"/>
    <w:rsid w:val="00713E07"/>
    <w:rsid w:val="00713F3D"/>
    <w:rsid w:val="0071442A"/>
    <w:rsid w:val="0071457A"/>
    <w:rsid w:val="00714783"/>
    <w:rsid w:val="007147A7"/>
    <w:rsid w:val="00714AFA"/>
    <w:rsid w:val="00714BB2"/>
    <w:rsid w:val="00714F16"/>
    <w:rsid w:val="0071508C"/>
    <w:rsid w:val="007151AB"/>
    <w:rsid w:val="007151C3"/>
    <w:rsid w:val="007153DD"/>
    <w:rsid w:val="007154D4"/>
    <w:rsid w:val="00715910"/>
    <w:rsid w:val="00715B48"/>
    <w:rsid w:val="00715E8A"/>
    <w:rsid w:val="00715E9F"/>
    <w:rsid w:val="00715F46"/>
    <w:rsid w:val="007161D0"/>
    <w:rsid w:val="007162A6"/>
    <w:rsid w:val="00716609"/>
    <w:rsid w:val="0071670D"/>
    <w:rsid w:val="00716A5C"/>
    <w:rsid w:val="00716AA9"/>
    <w:rsid w:val="00716AB9"/>
    <w:rsid w:val="00716AC6"/>
    <w:rsid w:val="00716B77"/>
    <w:rsid w:val="00716D1D"/>
    <w:rsid w:val="00716E40"/>
    <w:rsid w:val="00716E96"/>
    <w:rsid w:val="00717063"/>
    <w:rsid w:val="00717199"/>
    <w:rsid w:val="00717239"/>
    <w:rsid w:val="0071785C"/>
    <w:rsid w:val="00717968"/>
    <w:rsid w:val="00717BCA"/>
    <w:rsid w:val="00717C31"/>
    <w:rsid w:val="00717D58"/>
    <w:rsid w:val="007201BC"/>
    <w:rsid w:val="00720442"/>
    <w:rsid w:val="00720491"/>
    <w:rsid w:val="0072099B"/>
    <w:rsid w:val="00720D33"/>
    <w:rsid w:val="00720ED3"/>
    <w:rsid w:val="00720FAE"/>
    <w:rsid w:val="00721051"/>
    <w:rsid w:val="0072121D"/>
    <w:rsid w:val="00721300"/>
    <w:rsid w:val="007213E9"/>
    <w:rsid w:val="00721970"/>
    <w:rsid w:val="00721B30"/>
    <w:rsid w:val="00721D12"/>
    <w:rsid w:val="00722215"/>
    <w:rsid w:val="007222B7"/>
    <w:rsid w:val="007222C7"/>
    <w:rsid w:val="007225BC"/>
    <w:rsid w:val="007228BC"/>
    <w:rsid w:val="00722A1E"/>
    <w:rsid w:val="00722E7B"/>
    <w:rsid w:val="00722FBA"/>
    <w:rsid w:val="0072304B"/>
    <w:rsid w:val="0072330C"/>
    <w:rsid w:val="007233CB"/>
    <w:rsid w:val="00723433"/>
    <w:rsid w:val="00723671"/>
    <w:rsid w:val="00723835"/>
    <w:rsid w:val="0072392D"/>
    <w:rsid w:val="007239DF"/>
    <w:rsid w:val="00723AF3"/>
    <w:rsid w:val="00723D2E"/>
    <w:rsid w:val="00723DEA"/>
    <w:rsid w:val="00723FAE"/>
    <w:rsid w:val="007240D8"/>
    <w:rsid w:val="007241E9"/>
    <w:rsid w:val="00724246"/>
    <w:rsid w:val="007242CE"/>
    <w:rsid w:val="007242E1"/>
    <w:rsid w:val="00724332"/>
    <w:rsid w:val="00724550"/>
    <w:rsid w:val="007248F9"/>
    <w:rsid w:val="00724910"/>
    <w:rsid w:val="007249ED"/>
    <w:rsid w:val="00724B2F"/>
    <w:rsid w:val="00724EE6"/>
    <w:rsid w:val="007250B6"/>
    <w:rsid w:val="0072521C"/>
    <w:rsid w:val="0072543F"/>
    <w:rsid w:val="0072544C"/>
    <w:rsid w:val="0072559F"/>
    <w:rsid w:val="0072562D"/>
    <w:rsid w:val="007256D9"/>
    <w:rsid w:val="007256F7"/>
    <w:rsid w:val="0072577D"/>
    <w:rsid w:val="007259EB"/>
    <w:rsid w:val="00725AEA"/>
    <w:rsid w:val="00726367"/>
    <w:rsid w:val="00726539"/>
    <w:rsid w:val="00726A97"/>
    <w:rsid w:val="00726C1A"/>
    <w:rsid w:val="00726C7C"/>
    <w:rsid w:val="00726F45"/>
    <w:rsid w:val="00726F66"/>
    <w:rsid w:val="00727036"/>
    <w:rsid w:val="007270A8"/>
    <w:rsid w:val="007272E0"/>
    <w:rsid w:val="00727556"/>
    <w:rsid w:val="007278D4"/>
    <w:rsid w:val="00727A75"/>
    <w:rsid w:val="00727D2A"/>
    <w:rsid w:val="00727E50"/>
    <w:rsid w:val="00730354"/>
    <w:rsid w:val="007303C7"/>
    <w:rsid w:val="00730481"/>
    <w:rsid w:val="007306AE"/>
    <w:rsid w:val="0073085E"/>
    <w:rsid w:val="00730898"/>
    <w:rsid w:val="0073099D"/>
    <w:rsid w:val="00730C4D"/>
    <w:rsid w:val="007316AF"/>
    <w:rsid w:val="00731899"/>
    <w:rsid w:val="00731A04"/>
    <w:rsid w:val="00731A97"/>
    <w:rsid w:val="00731C80"/>
    <w:rsid w:val="00731D27"/>
    <w:rsid w:val="00731F19"/>
    <w:rsid w:val="00731FDA"/>
    <w:rsid w:val="007320FB"/>
    <w:rsid w:val="00732118"/>
    <w:rsid w:val="007321EF"/>
    <w:rsid w:val="00732261"/>
    <w:rsid w:val="007323C3"/>
    <w:rsid w:val="00732510"/>
    <w:rsid w:val="0073257F"/>
    <w:rsid w:val="0073259F"/>
    <w:rsid w:val="0073274F"/>
    <w:rsid w:val="00732840"/>
    <w:rsid w:val="00732A69"/>
    <w:rsid w:val="00732D1A"/>
    <w:rsid w:val="00733105"/>
    <w:rsid w:val="007332BA"/>
    <w:rsid w:val="00733498"/>
    <w:rsid w:val="007336B1"/>
    <w:rsid w:val="007336D6"/>
    <w:rsid w:val="00733B3A"/>
    <w:rsid w:val="00733B43"/>
    <w:rsid w:val="00733C4D"/>
    <w:rsid w:val="00733D27"/>
    <w:rsid w:val="00733E8E"/>
    <w:rsid w:val="007341B4"/>
    <w:rsid w:val="007342B8"/>
    <w:rsid w:val="007344C6"/>
    <w:rsid w:val="0073485B"/>
    <w:rsid w:val="0073489A"/>
    <w:rsid w:val="00734AB3"/>
    <w:rsid w:val="00734CEF"/>
    <w:rsid w:val="00734D8D"/>
    <w:rsid w:val="00734E66"/>
    <w:rsid w:val="00734EF3"/>
    <w:rsid w:val="00734F0C"/>
    <w:rsid w:val="00734F46"/>
    <w:rsid w:val="0073500C"/>
    <w:rsid w:val="00735254"/>
    <w:rsid w:val="00735419"/>
    <w:rsid w:val="0073599F"/>
    <w:rsid w:val="00735A02"/>
    <w:rsid w:val="00735A82"/>
    <w:rsid w:val="00735BBC"/>
    <w:rsid w:val="00735E29"/>
    <w:rsid w:val="007363C1"/>
    <w:rsid w:val="007363EC"/>
    <w:rsid w:val="007364C2"/>
    <w:rsid w:val="007365B3"/>
    <w:rsid w:val="00736668"/>
    <w:rsid w:val="00736896"/>
    <w:rsid w:val="00736D44"/>
    <w:rsid w:val="0073765D"/>
    <w:rsid w:val="00737E11"/>
    <w:rsid w:val="00737E2A"/>
    <w:rsid w:val="00737EAD"/>
    <w:rsid w:val="0074023E"/>
    <w:rsid w:val="0074033D"/>
    <w:rsid w:val="0074038F"/>
    <w:rsid w:val="00740573"/>
    <w:rsid w:val="0074074F"/>
    <w:rsid w:val="00740908"/>
    <w:rsid w:val="00740C04"/>
    <w:rsid w:val="00740D6D"/>
    <w:rsid w:val="00741042"/>
    <w:rsid w:val="00741118"/>
    <w:rsid w:val="007412E3"/>
    <w:rsid w:val="007415F9"/>
    <w:rsid w:val="00741782"/>
    <w:rsid w:val="007418A1"/>
    <w:rsid w:val="00741B6F"/>
    <w:rsid w:val="00741C69"/>
    <w:rsid w:val="00741CAC"/>
    <w:rsid w:val="00741E94"/>
    <w:rsid w:val="007421FC"/>
    <w:rsid w:val="007425D9"/>
    <w:rsid w:val="00742A0B"/>
    <w:rsid w:val="00742D60"/>
    <w:rsid w:val="00742D73"/>
    <w:rsid w:val="00742E53"/>
    <w:rsid w:val="00742E70"/>
    <w:rsid w:val="00742EFA"/>
    <w:rsid w:val="00742FF2"/>
    <w:rsid w:val="007430A2"/>
    <w:rsid w:val="00743192"/>
    <w:rsid w:val="0074351B"/>
    <w:rsid w:val="007438E5"/>
    <w:rsid w:val="00743A78"/>
    <w:rsid w:val="00743C3C"/>
    <w:rsid w:val="00743EC5"/>
    <w:rsid w:val="00743FB0"/>
    <w:rsid w:val="00744196"/>
    <w:rsid w:val="007441F9"/>
    <w:rsid w:val="007442AC"/>
    <w:rsid w:val="0074452E"/>
    <w:rsid w:val="007445A3"/>
    <w:rsid w:val="00744CF6"/>
    <w:rsid w:val="00744D37"/>
    <w:rsid w:val="00744F15"/>
    <w:rsid w:val="00744F4E"/>
    <w:rsid w:val="007450E9"/>
    <w:rsid w:val="0074542A"/>
    <w:rsid w:val="00745443"/>
    <w:rsid w:val="00745598"/>
    <w:rsid w:val="00745674"/>
    <w:rsid w:val="007456E0"/>
    <w:rsid w:val="00745890"/>
    <w:rsid w:val="00745B55"/>
    <w:rsid w:val="00745EDA"/>
    <w:rsid w:val="007461BF"/>
    <w:rsid w:val="00746538"/>
    <w:rsid w:val="00746A93"/>
    <w:rsid w:val="00746C88"/>
    <w:rsid w:val="00746F2D"/>
    <w:rsid w:val="0074700C"/>
    <w:rsid w:val="007470F3"/>
    <w:rsid w:val="00747441"/>
    <w:rsid w:val="0074751B"/>
    <w:rsid w:val="00747638"/>
    <w:rsid w:val="0074767D"/>
    <w:rsid w:val="00747759"/>
    <w:rsid w:val="0074775D"/>
    <w:rsid w:val="00747785"/>
    <w:rsid w:val="00747B33"/>
    <w:rsid w:val="00747D19"/>
    <w:rsid w:val="00750707"/>
    <w:rsid w:val="00750AC1"/>
    <w:rsid w:val="00750C31"/>
    <w:rsid w:val="00750C53"/>
    <w:rsid w:val="00751034"/>
    <w:rsid w:val="0075109D"/>
    <w:rsid w:val="0075111A"/>
    <w:rsid w:val="00751161"/>
    <w:rsid w:val="00751230"/>
    <w:rsid w:val="00751633"/>
    <w:rsid w:val="00751744"/>
    <w:rsid w:val="007521FB"/>
    <w:rsid w:val="00752219"/>
    <w:rsid w:val="00752261"/>
    <w:rsid w:val="00752335"/>
    <w:rsid w:val="007523B2"/>
    <w:rsid w:val="00752516"/>
    <w:rsid w:val="007525AB"/>
    <w:rsid w:val="0075271E"/>
    <w:rsid w:val="00752845"/>
    <w:rsid w:val="007529A2"/>
    <w:rsid w:val="00752F0A"/>
    <w:rsid w:val="007535B5"/>
    <w:rsid w:val="00753807"/>
    <w:rsid w:val="00753813"/>
    <w:rsid w:val="007539C5"/>
    <w:rsid w:val="00753C1C"/>
    <w:rsid w:val="0075419D"/>
    <w:rsid w:val="007543EF"/>
    <w:rsid w:val="007547A4"/>
    <w:rsid w:val="0075492D"/>
    <w:rsid w:val="007549A1"/>
    <w:rsid w:val="00754C3C"/>
    <w:rsid w:val="00754CD8"/>
    <w:rsid w:val="00754DC5"/>
    <w:rsid w:val="00754EAC"/>
    <w:rsid w:val="007551EB"/>
    <w:rsid w:val="0075540B"/>
    <w:rsid w:val="00755894"/>
    <w:rsid w:val="00755C5E"/>
    <w:rsid w:val="007567AF"/>
    <w:rsid w:val="0075683F"/>
    <w:rsid w:val="0075688E"/>
    <w:rsid w:val="00756CA3"/>
    <w:rsid w:val="00756DFA"/>
    <w:rsid w:val="00756ED9"/>
    <w:rsid w:val="00757022"/>
    <w:rsid w:val="007575BB"/>
    <w:rsid w:val="00757645"/>
    <w:rsid w:val="0075774F"/>
    <w:rsid w:val="0075788E"/>
    <w:rsid w:val="007578D4"/>
    <w:rsid w:val="00757929"/>
    <w:rsid w:val="007579F5"/>
    <w:rsid w:val="00757A55"/>
    <w:rsid w:val="00757B00"/>
    <w:rsid w:val="00757ECB"/>
    <w:rsid w:val="00757F92"/>
    <w:rsid w:val="0076008E"/>
    <w:rsid w:val="007600E7"/>
    <w:rsid w:val="0076015B"/>
    <w:rsid w:val="00760443"/>
    <w:rsid w:val="0076076F"/>
    <w:rsid w:val="00760872"/>
    <w:rsid w:val="0076088C"/>
    <w:rsid w:val="00760F26"/>
    <w:rsid w:val="00760F3F"/>
    <w:rsid w:val="007614D5"/>
    <w:rsid w:val="00761584"/>
    <w:rsid w:val="00761623"/>
    <w:rsid w:val="00761878"/>
    <w:rsid w:val="007619C0"/>
    <w:rsid w:val="00761A0F"/>
    <w:rsid w:val="00761AEC"/>
    <w:rsid w:val="00761BDC"/>
    <w:rsid w:val="00761D24"/>
    <w:rsid w:val="00761ED3"/>
    <w:rsid w:val="00762938"/>
    <w:rsid w:val="00762AE5"/>
    <w:rsid w:val="00762C3F"/>
    <w:rsid w:val="00762E36"/>
    <w:rsid w:val="00763165"/>
    <w:rsid w:val="007631CE"/>
    <w:rsid w:val="00763220"/>
    <w:rsid w:val="0076325B"/>
    <w:rsid w:val="00763269"/>
    <w:rsid w:val="007636B7"/>
    <w:rsid w:val="0076381C"/>
    <w:rsid w:val="00763C1D"/>
    <w:rsid w:val="00763C79"/>
    <w:rsid w:val="00763DE4"/>
    <w:rsid w:val="00763E6F"/>
    <w:rsid w:val="00763F10"/>
    <w:rsid w:val="007644E2"/>
    <w:rsid w:val="00764684"/>
    <w:rsid w:val="00764B88"/>
    <w:rsid w:val="00764BA4"/>
    <w:rsid w:val="00764BF7"/>
    <w:rsid w:val="00764C9C"/>
    <w:rsid w:val="00764DE0"/>
    <w:rsid w:val="0076515D"/>
    <w:rsid w:val="0076530B"/>
    <w:rsid w:val="007657CC"/>
    <w:rsid w:val="00765811"/>
    <w:rsid w:val="00765843"/>
    <w:rsid w:val="007659F9"/>
    <w:rsid w:val="00765BC8"/>
    <w:rsid w:val="00765CAB"/>
    <w:rsid w:val="00765DFD"/>
    <w:rsid w:val="00765F17"/>
    <w:rsid w:val="007661A9"/>
    <w:rsid w:val="007662B6"/>
    <w:rsid w:val="007664AE"/>
    <w:rsid w:val="007664D6"/>
    <w:rsid w:val="007665D1"/>
    <w:rsid w:val="00766903"/>
    <w:rsid w:val="0076722D"/>
    <w:rsid w:val="0076725A"/>
    <w:rsid w:val="00767796"/>
    <w:rsid w:val="007677B2"/>
    <w:rsid w:val="0076794D"/>
    <w:rsid w:val="00767976"/>
    <w:rsid w:val="00767BA1"/>
    <w:rsid w:val="00767FA7"/>
    <w:rsid w:val="00770091"/>
    <w:rsid w:val="007703A2"/>
    <w:rsid w:val="007703BC"/>
    <w:rsid w:val="007703D1"/>
    <w:rsid w:val="0077042A"/>
    <w:rsid w:val="00770A7B"/>
    <w:rsid w:val="00771197"/>
    <w:rsid w:val="007711F4"/>
    <w:rsid w:val="00771330"/>
    <w:rsid w:val="00771414"/>
    <w:rsid w:val="007715C3"/>
    <w:rsid w:val="00771D5E"/>
    <w:rsid w:val="00771D92"/>
    <w:rsid w:val="00772102"/>
    <w:rsid w:val="00772395"/>
    <w:rsid w:val="007724AE"/>
    <w:rsid w:val="00772646"/>
    <w:rsid w:val="00772712"/>
    <w:rsid w:val="00772931"/>
    <w:rsid w:val="00772C62"/>
    <w:rsid w:val="00773036"/>
    <w:rsid w:val="00773590"/>
    <w:rsid w:val="00773BEC"/>
    <w:rsid w:val="00773D62"/>
    <w:rsid w:val="00773D9E"/>
    <w:rsid w:val="007741E9"/>
    <w:rsid w:val="007742C8"/>
    <w:rsid w:val="007746E4"/>
    <w:rsid w:val="007748DC"/>
    <w:rsid w:val="00774D09"/>
    <w:rsid w:val="00774EE1"/>
    <w:rsid w:val="00774F11"/>
    <w:rsid w:val="00774F6D"/>
    <w:rsid w:val="00774FBC"/>
    <w:rsid w:val="00775006"/>
    <w:rsid w:val="0077543D"/>
    <w:rsid w:val="00775468"/>
    <w:rsid w:val="007755E7"/>
    <w:rsid w:val="00775706"/>
    <w:rsid w:val="00775796"/>
    <w:rsid w:val="00775D1D"/>
    <w:rsid w:val="00775D53"/>
    <w:rsid w:val="007760D6"/>
    <w:rsid w:val="0077611A"/>
    <w:rsid w:val="00776151"/>
    <w:rsid w:val="00776484"/>
    <w:rsid w:val="007764AD"/>
    <w:rsid w:val="0077650D"/>
    <w:rsid w:val="0077669B"/>
    <w:rsid w:val="00776822"/>
    <w:rsid w:val="0077685B"/>
    <w:rsid w:val="00776A28"/>
    <w:rsid w:val="00776A8D"/>
    <w:rsid w:val="00776B2B"/>
    <w:rsid w:val="00776E4E"/>
    <w:rsid w:val="00776F3B"/>
    <w:rsid w:val="00777043"/>
    <w:rsid w:val="00777186"/>
    <w:rsid w:val="00777538"/>
    <w:rsid w:val="00777591"/>
    <w:rsid w:val="00777A3A"/>
    <w:rsid w:val="00777AA5"/>
    <w:rsid w:val="00777BDC"/>
    <w:rsid w:val="00777C1F"/>
    <w:rsid w:val="00777D38"/>
    <w:rsid w:val="00777E2A"/>
    <w:rsid w:val="00777E8A"/>
    <w:rsid w:val="00780144"/>
    <w:rsid w:val="007802C4"/>
    <w:rsid w:val="007805C4"/>
    <w:rsid w:val="007805CF"/>
    <w:rsid w:val="00780845"/>
    <w:rsid w:val="0078090B"/>
    <w:rsid w:val="00780998"/>
    <w:rsid w:val="00780A34"/>
    <w:rsid w:val="00780AC6"/>
    <w:rsid w:val="007818E1"/>
    <w:rsid w:val="00781B90"/>
    <w:rsid w:val="00781E18"/>
    <w:rsid w:val="00781F3D"/>
    <w:rsid w:val="00782177"/>
    <w:rsid w:val="00782528"/>
    <w:rsid w:val="0078253E"/>
    <w:rsid w:val="0078278E"/>
    <w:rsid w:val="00782874"/>
    <w:rsid w:val="007829A6"/>
    <w:rsid w:val="00782A40"/>
    <w:rsid w:val="00782B0F"/>
    <w:rsid w:val="00782E2C"/>
    <w:rsid w:val="00782E40"/>
    <w:rsid w:val="007835B3"/>
    <w:rsid w:val="00783630"/>
    <w:rsid w:val="00783683"/>
    <w:rsid w:val="00783707"/>
    <w:rsid w:val="007839AB"/>
    <w:rsid w:val="00783B1F"/>
    <w:rsid w:val="00783D08"/>
    <w:rsid w:val="00783FFC"/>
    <w:rsid w:val="00784048"/>
    <w:rsid w:val="007843D8"/>
    <w:rsid w:val="007849C9"/>
    <w:rsid w:val="00784ADD"/>
    <w:rsid w:val="00784D8A"/>
    <w:rsid w:val="007854FD"/>
    <w:rsid w:val="00785748"/>
    <w:rsid w:val="00785A26"/>
    <w:rsid w:val="00785E75"/>
    <w:rsid w:val="00785E87"/>
    <w:rsid w:val="00785F74"/>
    <w:rsid w:val="007860AC"/>
    <w:rsid w:val="00786453"/>
    <w:rsid w:val="00786706"/>
    <w:rsid w:val="0078671C"/>
    <w:rsid w:val="007868E6"/>
    <w:rsid w:val="007869C6"/>
    <w:rsid w:val="00786C30"/>
    <w:rsid w:val="00786D0D"/>
    <w:rsid w:val="00786DA6"/>
    <w:rsid w:val="007873F3"/>
    <w:rsid w:val="00787419"/>
    <w:rsid w:val="00787440"/>
    <w:rsid w:val="00787634"/>
    <w:rsid w:val="00787652"/>
    <w:rsid w:val="00787690"/>
    <w:rsid w:val="007876D0"/>
    <w:rsid w:val="007878C0"/>
    <w:rsid w:val="007879CF"/>
    <w:rsid w:val="00787AD2"/>
    <w:rsid w:val="00787D9A"/>
    <w:rsid w:val="00787DA5"/>
    <w:rsid w:val="0079006F"/>
    <w:rsid w:val="007900E7"/>
    <w:rsid w:val="00790130"/>
    <w:rsid w:val="00790217"/>
    <w:rsid w:val="007902FC"/>
    <w:rsid w:val="007903FC"/>
    <w:rsid w:val="0079060E"/>
    <w:rsid w:val="00790BD0"/>
    <w:rsid w:val="00790E71"/>
    <w:rsid w:val="00790E83"/>
    <w:rsid w:val="00790F4B"/>
    <w:rsid w:val="00790F6D"/>
    <w:rsid w:val="00790FA9"/>
    <w:rsid w:val="00791002"/>
    <w:rsid w:val="007911F3"/>
    <w:rsid w:val="007913B6"/>
    <w:rsid w:val="007914CC"/>
    <w:rsid w:val="0079189B"/>
    <w:rsid w:val="00791A64"/>
    <w:rsid w:val="00791BC2"/>
    <w:rsid w:val="00791D0E"/>
    <w:rsid w:val="00791D7B"/>
    <w:rsid w:val="00792061"/>
    <w:rsid w:val="007921FD"/>
    <w:rsid w:val="00792376"/>
    <w:rsid w:val="00792449"/>
    <w:rsid w:val="00792B68"/>
    <w:rsid w:val="00792BDB"/>
    <w:rsid w:val="00792DC9"/>
    <w:rsid w:val="0079308F"/>
    <w:rsid w:val="0079329A"/>
    <w:rsid w:val="007932C6"/>
    <w:rsid w:val="0079339C"/>
    <w:rsid w:val="00793C80"/>
    <w:rsid w:val="00793CBA"/>
    <w:rsid w:val="00793D7D"/>
    <w:rsid w:val="00793D96"/>
    <w:rsid w:val="00793DB3"/>
    <w:rsid w:val="00794660"/>
    <w:rsid w:val="00794947"/>
    <w:rsid w:val="00794EBB"/>
    <w:rsid w:val="00795393"/>
    <w:rsid w:val="0079546F"/>
    <w:rsid w:val="00795484"/>
    <w:rsid w:val="0079571D"/>
    <w:rsid w:val="00795903"/>
    <w:rsid w:val="0079596E"/>
    <w:rsid w:val="007959D9"/>
    <w:rsid w:val="00795A84"/>
    <w:rsid w:val="00795B78"/>
    <w:rsid w:val="00795DFB"/>
    <w:rsid w:val="00795E09"/>
    <w:rsid w:val="00795E42"/>
    <w:rsid w:val="00795E88"/>
    <w:rsid w:val="00795EF4"/>
    <w:rsid w:val="00796149"/>
    <w:rsid w:val="00796198"/>
    <w:rsid w:val="00796231"/>
    <w:rsid w:val="00796363"/>
    <w:rsid w:val="0079644A"/>
    <w:rsid w:val="007965BC"/>
    <w:rsid w:val="00796639"/>
    <w:rsid w:val="007966F8"/>
    <w:rsid w:val="00796D39"/>
    <w:rsid w:val="00796DB5"/>
    <w:rsid w:val="00796F57"/>
    <w:rsid w:val="007970C9"/>
    <w:rsid w:val="00797BD6"/>
    <w:rsid w:val="00797C93"/>
    <w:rsid w:val="00797CCC"/>
    <w:rsid w:val="00797E12"/>
    <w:rsid w:val="007A0089"/>
    <w:rsid w:val="007A021F"/>
    <w:rsid w:val="007A06ED"/>
    <w:rsid w:val="007A072D"/>
    <w:rsid w:val="007A08C6"/>
    <w:rsid w:val="007A0B76"/>
    <w:rsid w:val="007A1787"/>
    <w:rsid w:val="007A1A5C"/>
    <w:rsid w:val="007A1DA7"/>
    <w:rsid w:val="007A1DE8"/>
    <w:rsid w:val="007A1E2A"/>
    <w:rsid w:val="007A2050"/>
    <w:rsid w:val="007A2246"/>
    <w:rsid w:val="007A2411"/>
    <w:rsid w:val="007A2B15"/>
    <w:rsid w:val="007A2DF1"/>
    <w:rsid w:val="007A3005"/>
    <w:rsid w:val="007A3100"/>
    <w:rsid w:val="007A31E4"/>
    <w:rsid w:val="007A32C0"/>
    <w:rsid w:val="007A32C1"/>
    <w:rsid w:val="007A3601"/>
    <w:rsid w:val="007A3B61"/>
    <w:rsid w:val="007A3DF1"/>
    <w:rsid w:val="007A4001"/>
    <w:rsid w:val="007A436A"/>
    <w:rsid w:val="007A4695"/>
    <w:rsid w:val="007A46BA"/>
    <w:rsid w:val="007A48A4"/>
    <w:rsid w:val="007A4993"/>
    <w:rsid w:val="007A4A8E"/>
    <w:rsid w:val="007A4B09"/>
    <w:rsid w:val="007A4C0B"/>
    <w:rsid w:val="007A53C5"/>
    <w:rsid w:val="007A56B5"/>
    <w:rsid w:val="007A578E"/>
    <w:rsid w:val="007A57B1"/>
    <w:rsid w:val="007A6100"/>
    <w:rsid w:val="007A6272"/>
    <w:rsid w:val="007A62EC"/>
    <w:rsid w:val="007A645F"/>
    <w:rsid w:val="007A66EE"/>
    <w:rsid w:val="007A66FE"/>
    <w:rsid w:val="007A6725"/>
    <w:rsid w:val="007A69A3"/>
    <w:rsid w:val="007A6C0F"/>
    <w:rsid w:val="007A6D9C"/>
    <w:rsid w:val="007A72F3"/>
    <w:rsid w:val="007A7504"/>
    <w:rsid w:val="007A76F4"/>
    <w:rsid w:val="007A788E"/>
    <w:rsid w:val="007B01D1"/>
    <w:rsid w:val="007B049A"/>
    <w:rsid w:val="007B05AD"/>
    <w:rsid w:val="007B0AA7"/>
    <w:rsid w:val="007B0BCD"/>
    <w:rsid w:val="007B0CA5"/>
    <w:rsid w:val="007B0D71"/>
    <w:rsid w:val="007B1026"/>
    <w:rsid w:val="007B1505"/>
    <w:rsid w:val="007B15B1"/>
    <w:rsid w:val="007B15C1"/>
    <w:rsid w:val="007B16DA"/>
    <w:rsid w:val="007B1723"/>
    <w:rsid w:val="007B18EE"/>
    <w:rsid w:val="007B1A12"/>
    <w:rsid w:val="007B1B79"/>
    <w:rsid w:val="007B1C89"/>
    <w:rsid w:val="007B1D67"/>
    <w:rsid w:val="007B1E5C"/>
    <w:rsid w:val="007B1F58"/>
    <w:rsid w:val="007B2029"/>
    <w:rsid w:val="007B20C8"/>
    <w:rsid w:val="007B2183"/>
    <w:rsid w:val="007B23C6"/>
    <w:rsid w:val="007B28A6"/>
    <w:rsid w:val="007B2923"/>
    <w:rsid w:val="007B29AD"/>
    <w:rsid w:val="007B2A5B"/>
    <w:rsid w:val="007B2F04"/>
    <w:rsid w:val="007B33E2"/>
    <w:rsid w:val="007B37B7"/>
    <w:rsid w:val="007B3BFA"/>
    <w:rsid w:val="007B3C0B"/>
    <w:rsid w:val="007B3C1A"/>
    <w:rsid w:val="007B3C4B"/>
    <w:rsid w:val="007B3FC9"/>
    <w:rsid w:val="007B3FED"/>
    <w:rsid w:val="007B4128"/>
    <w:rsid w:val="007B431A"/>
    <w:rsid w:val="007B4398"/>
    <w:rsid w:val="007B45B7"/>
    <w:rsid w:val="007B45EC"/>
    <w:rsid w:val="007B4D1D"/>
    <w:rsid w:val="007B4EFB"/>
    <w:rsid w:val="007B4F6A"/>
    <w:rsid w:val="007B5116"/>
    <w:rsid w:val="007B51F8"/>
    <w:rsid w:val="007B5502"/>
    <w:rsid w:val="007B5561"/>
    <w:rsid w:val="007B5C78"/>
    <w:rsid w:val="007B5DFA"/>
    <w:rsid w:val="007B627D"/>
    <w:rsid w:val="007B6319"/>
    <w:rsid w:val="007B6507"/>
    <w:rsid w:val="007B65BF"/>
    <w:rsid w:val="007B6729"/>
    <w:rsid w:val="007B6889"/>
    <w:rsid w:val="007B68A0"/>
    <w:rsid w:val="007B6EDF"/>
    <w:rsid w:val="007B6EFC"/>
    <w:rsid w:val="007B6FF7"/>
    <w:rsid w:val="007B7291"/>
    <w:rsid w:val="007B757D"/>
    <w:rsid w:val="007B7AE1"/>
    <w:rsid w:val="007B7C89"/>
    <w:rsid w:val="007B7CC6"/>
    <w:rsid w:val="007B7D0A"/>
    <w:rsid w:val="007C00D0"/>
    <w:rsid w:val="007C0185"/>
    <w:rsid w:val="007C01E8"/>
    <w:rsid w:val="007C0324"/>
    <w:rsid w:val="007C083B"/>
    <w:rsid w:val="007C0846"/>
    <w:rsid w:val="007C0983"/>
    <w:rsid w:val="007C0DE3"/>
    <w:rsid w:val="007C15FF"/>
    <w:rsid w:val="007C1631"/>
    <w:rsid w:val="007C198D"/>
    <w:rsid w:val="007C1A50"/>
    <w:rsid w:val="007C1F64"/>
    <w:rsid w:val="007C1FB1"/>
    <w:rsid w:val="007C203B"/>
    <w:rsid w:val="007C23F5"/>
    <w:rsid w:val="007C2404"/>
    <w:rsid w:val="007C2802"/>
    <w:rsid w:val="007C2882"/>
    <w:rsid w:val="007C2B6F"/>
    <w:rsid w:val="007C2BAD"/>
    <w:rsid w:val="007C2CCE"/>
    <w:rsid w:val="007C2CE6"/>
    <w:rsid w:val="007C2FBA"/>
    <w:rsid w:val="007C2FDD"/>
    <w:rsid w:val="007C32A1"/>
    <w:rsid w:val="007C34A1"/>
    <w:rsid w:val="007C3543"/>
    <w:rsid w:val="007C36A6"/>
    <w:rsid w:val="007C3B48"/>
    <w:rsid w:val="007C3EE1"/>
    <w:rsid w:val="007C3EEA"/>
    <w:rsid w:val="007C3EF4"/>
    <w:rsid w:val="007C3FC8"/>
    <w:rsid w:val="007C405B"/>
    <w:rsid w:val="007C40D9"/>
    <w:rsid w:val="007C4341"/>
    <w:rsid w:val="007C4618"/>
    <w:rsid w:val="007C48F5"/>
    <w:rsid w:val="007C4A1C"/>
    <w:rsid w:val="007C4BF6"/>
    <w:rsid w:val="007C4F14"/>
    <w:rsid w:val="007C5156"/>
    <w:rsid w:val="007C52DE"/>
    <w:rsid w:val="007C533C"/>
    <w:rsid w:val="007C5369"/>
    <w:rsid w:val="007C5473"/>
    <w:rsid w:val="007C552D"/>
    <w:rsid w:val="007C559F"/>
    <w:rsid w:val="007C5854"/>
    <w:rsid w:val="007C5CE8"/>
    <w:rsid w:val="007C5D91"/>
    <w:rsid w:val="007C5DD2"/>
    <w:rsid w:val="007C61ED"/>
    <w:rsid w:val="007C66E6"/>
    <w:rsid w:val="007C691D"/>
    <w:rsid w:val="007C6995"/>
    <w:rsid w:val="007C6C48"/>
    <w:rsid w:val="007C6E1C"/>
    <w:rsid w:val="007C7253"/>
    <w:rsid w:val="007C72E9"/>
    <w:rsid w:val="007C72F8"/>
    <w:rsid w:val="007C7425"/>
    <w:rsid w:val="007C7BD6"/>
    <w:rsid w:val="007D018C"/>
    <w:rsid w:val="007D0331"/>
    <w:rsid w:val="007D0498"/>
    <w:rsid w:val="007D0847"/>
    <w:rsid w:val="007D08B5"/>
    <w:rsid w:val="007D0A02"/>
    <w:rsid w:val="007D0ADE"/>
    <w:rsid w:val="007D0DAD"/>
    <w:rsid w:val="007D106E"/>
    <w:rsid w:val="007D1116"/>
    <w:rsid w:val="007D1157"/>
    <w:rsid w:val="007D179B"/>
    <w:rsid w:val="007D17CF"/>
    <w:rsid w:val="007D1893"/>
    <w:rsid w:val="007D1897"/>
    <w:rsid w:val="007D18BA"/>
    <w:rsid w:val="007D1A3C"/>
    <w:rsid w:val="007D1B75"/>
    <w:rsid w:val="007D1B8E"/>
    <w:rsid w:val="007D1BA1"/>
    <w:rsid w:val="007D1BFB"/>
    <w:rsid w:val="007D1C88"/>
    <w:rsid w:val="007D1D5D"/>
    <w:rsid w:val="007D1D90"/>
    <w:rsid w:val="007D1F63"/>
    <w:rsid w:val="007D230A"/>
    <w:rsid w:val="007D2408"/>
    <w:rsid w:val="007D2668"/>
    <w:rsid w:val="007D2B0A"/>
    <w:rsid w:val="007D2BE0"/>
    <w:rsid w:val="007D2C6E"/>
    <w:rsid w:val="007D2DA2"/>
    <w:rsid w:val="007D2DD3"/>
    <w:rsid w:val="007D2F7F"/>
    <w:rsid w:val="007D3202"/>
    <w:rsid w:val="007D3592"/>
    <w:rsid w:val="007D3743"/>
    <w:rsid w:val="007D3905"/>
    <w:rsid w:val="007D3A42"/>
    <w:rsid w:val="007D3A58"/>
    <w:rsid w:val="007D3B94"/>
    <w:rsid w:val="007D409D"/>
    <w:rsid w:val="007D4237"/>
    <w:rsid w:val="007D43F4"/>
    <w:rsid w:val="007D4520"/>
    <w:rsid w:val="007D476A"/>
    <w:rsid w:val="007D4B35"/>
    <w:rsid w:val="007D5171"/>
    <w:rsid w:val="007D5188"/>
    <w:rsid w:val="007D553C"/>
    <w:rsid w:val="007D55DD"/>
    <w:rsid w:val="007D5703"/>
    <w:rsid w:val="007D5822"/>
    <w:rsid w:val="007D5AAD"/>
    <w:rsid w:val="007D5BBE"/>
    <w:rsid w:val="007D5C77"/>
    <w:rsid w:val="007D5FA9"/>
    <w:rsid w:val="007D6383"/>
    <w:rsid w:val="007D64A4"/>
    <w:rsid w:val="007D6C3E"/>
    <w:rsid w:val="007D6DD4"/>
    <w:rsid w:val="007D6EE4"/>
    <w:rsid w:val="007D7049"/>
    <w:rsid w:val="007D7214"/>
    <w:rsid w:val="007D7293"/>
    <w:rsid w:val="007D72B7"/>
    <w:rsid w:val="007D72B8"/>
    <w:rsid w:val="007D7754"/>
    <w:rsid w:val="007D776F"/>
    <w:rsid w:val="007D7A39"/>
    <w:rsid w:val="007D7B8B"/>
    <w:rsid w:val="007D7D36"/>
    <w:rsid w:val="007E0222"/>
    <w:rsid w:val="007E077D"/>
    <w:rsid w:val="007E0C17"/>
    <w:rsid w:val="007E0F47"/>
    <w:rsid w:val="007E1066"/>
    <w:rsid w:val="007E107A"/>
    <w:rsid w:val="007E1200"/>
    <w:rsid w:val="007E13B4"/>
    <w:rsid w:val="007E143A"/>
    <w:rsid w:val="007E15DE"/>
    <w:rsid w:val="007E161C"/>
    <w:rsid w:val="007E18ED"/>
    <w:rsid w:val="007E1951"/>
    <w:rsid w:val="007E2065"/>
    <w:rsid w:val="007E21B2"/>
    <w:rsid w:val="007E225C"/>
    <w:rsid w:val="007E2278"/>
    <w:rsid w:val="007E2377"/>
    <w:rsid w:val="007E2574"/>
    <w:rsid w:val="007E2577"/>
    <w:rsid w:val="007E28D3"/>
    <w:rsid w:val="007E2B1D"/>
    <w:rsid w:val="007E2C7E"/>
    <w:rsid w:val="007E2DF6"/>
    <w:rsid w:val="007E2E60"/>
    <w:rsid w:val="007E2F42"/>
    <w:rsid w:val="007E3009"/>
    <w:rsid w:val="007E3242"/>
    <w:rsid w:val="007E32D3"/>
    <w:rsid w:val="007E38DB"/>
    <w:rsid w:val="007E394F"/>
    <w:rsid w:val="007E39CD"/>
    <w:rsid w:val="007E3AAF"/>
    <w:rsid w:val="007E3B54"/>
    <w:rsid w:val="007E3BA2"/>
    <w:rsid w:val="007E3BC1"/>
    <w:rsid w:val="007E4076"/>
    <w:rsid w:val="007E430F"/>
    <w:rsid w:val="007E4344"/>
    <w:rsid w:val="007E438D"/>
    <w:rsid w:val="007E44D0"/>
    <w:rsid w:val="007E45FE"/>
    <w:rsid w:val="007E4691"/>
    <w:rsid w:val="007E47AB"/>
    <w:rsid w:val="007E49FC"/>
    <w:rsid w:val="007E4B2A"/>
    <w:rsid w:val="007E4F3F"/>
    <w:rsid w:val="007E52B1"/>
    <w:rsid w:val="007E58C0"/>
    <w:rsid w:val="007E5CD2"/>
    <w:rsid w:val="007E5D9B"/>
    <w:rsid w:val="007E623D"/>
    <w:rsid w:val="007E63BA"/>
    <w:rsid w:val="007E66A5"/>
    <w:rsid w:val="007E66E0"/>
    <w:rsid w:val="007E6765"/>
    <w:rsid w:val="007E695B"/>
    <w:rsid w:val="007E69FE"/>
    <w:rsid w:val="007E6A07"/>
    <w:rsid w:val="007E6B15"/>
    <w:rsid w:val="007E6B86"/>
    <w:rsid w:val="007E718E"/>
    <w:rsid w:val="007E71F7"/>
    <w:rsid w:val="007E7216"/>
    <w:rsid w:val="007E75EB"/>
    <w:rsid w:val="007E7682"/>
    <w:rsid w:val="007E76C5"/>
    <w:rsid w:val="007E7764"/>
    <w:rsid w:val="007E779C"/>
    <w:rsid w:val="007E7810"/>
    <w:rsid w:val="007E78A7"/>
    <w:rsid w:val="007E7950"/>
    <w:rsid w:val="007E79E6"/>
    <w:rsid w:val="007E7A4A"/>
    <w:rsid w:val="007E7A97"/>
    <w:rsid w:val="007E7C7A"/>
    <w:rsid w:val="007E7FE8"/>
    <w:rsid w:val="007F0000"/>
    <w:rsid w:val="007F067D"/>
    <w:rsid w:val="007F0A55"/>
    <w:rsid w:val="007F0BB6"/>
    <w:rsid w:val="007F0C6E"/>
    <w:rsid w:val="007F0CB5"/>
    <w:rsid w:val="007F10FB"/>
    <w:rsid w:val="007F14FD"/>
    <w:rsid w:val="007F1662"/>
    <w:rsid w:val="007F1861"/>
    <w:rsid w:val="007F1BAE"/>
    <w:rsid w:val="007F1F7F"/>
    <w:rsid w:val="007F1FB7"/>
    <w:rsid w:val="007F1FE4"/>
    <w:rsid w:val="007F2035"/>
    <w:rsid w:val="007F20EC"/>
    <w:rsid w:val="007F2128"/>
    <w:rsid w:val="007F2750"/>
    <w:rsid w:val="007F28C8"/>
    <w:rsid w:val="007F2A81"/>
    <w:rsid w:val="007F2B38"/>
    <w:rsid w:val="007F2B3A"/>
    <w:rsid w:val="007F2B78"/>
    <w:rsid w:val="007F2ECC"/>
    <w:rsid w:val="007F33C8"/>
    <w:rsid w:val="007F3571"/>
    <w:rsid w:val="007F35C4"/>
    <w:rsid w:val="007F37C3"/>
    <w:rsid w:val="007F3972"/>
    <w:rsid w:val="007F3ABA"/>
    <w:rsid w:val="007F3B20"/>
    <w:rsid w:val="007F3BC1"/>
    <w:rsid w:val="007F3C0F"/>
    <w:rsid w:val="007F3CA3"/>
    <w:rsid w:val="007F3D97"/>
    <w:rsid w:val="007F3EED"/>
    <w:rsid w:val="007F3F10"/>
    <w:rsid w:val="007F4034"/>
    <w:rsid w:val="007F4264"/>
    <w:rsid w:val="007F4433"/>
    <w:rsid w:val="007F4637"/>
    <w:rsid w:val="007F464A"/>
    <w:rsid w:val="007F4B15"/>
    <w:rsid w:val="007F4C87"/>
    <w:rsid w:val="007F4E6C"/>
    <w:rsid w:val="007F4EAE"/>
    <w:rsid w:val="007F4F15"/>
    <w:rsid w:val="007F51E4"/>
    <w:rsid w:val="007F5285"/>
    <w:rsid w:val="007F556A"/>
    <w:rsid w:val="007F55AF"/>
    <w:rsid w:val="007F5BE2"/>
    <w:rsid w:val="007F5CA4"/>
    <w:rsid w:val="007F5F41"/>
    <w:rsid w:val="007F6008"/>
    <w:rsid w:val="007F603C"/>
    <w:rsid w:val="007F6050"/>
    <w:rsid w:val="007F61D6"/>
    <w:rsid w:val="007F6249"/>
    <w:rsid w:val="007F65E8"/>
    <w:rsid w:val="007F65F6"/>
    <w:rsid w:val="007F6606"/>
    <w:rsid w:val="007F6609"/>
    <w:rsid w:val="007F687F"/>
    <w:rsid w:val="007F6884"/>
    <w:rsid w:val="007F697C"/>
    <w:rsid w:val="007F6A6A"/>
    <w:rsid w:val="007F6BD5"/>
    <w:rsid w:val="007F6C6B"/>
    <w:rsid w:val="007F6EC5"/>
    <w:rsid w:val="007F6F62"/>
    <w:rsid w:val="007F74D1"/>
    <w:rsid w:val="007F7552"/>
    <w:rsid w:val="007F7794"/>
    <w:rsid w:val="007F77F3"/>
    <w:rsid w:val="007F7861"/>
    <w:rsid w:val="007F7927"/>
    <w:rsid w:val="007F7EE9"/>
    <w:rsid w:val="00800005"/>
    <w:rsid w:val="00800072"/>
    <w:rsid w:val="00800446"/>
    <w:rsid w:val="0080050C"/>
    <w:rsid w:val="008007E2"/>
    <w:rsid w:val="00800821"/>
    <w:rsid w:val="00800830"/>
    <w:rsid w:val="008008D4"/>
    <w:rsid w:val="00800B05"/>
    <w:rsid w:val="00800B2A"/>
    <w:rsid w:val="0080128A"/>
    <w:rsid w:val="008012AC"/>
    <w:rsid w:val="008013B3"/>
    <w:rsid w:val="008014DE"/>
    <w:rsid w:val="008014E0"/>
    <w:rsid w:val="008014EC"/>
    <w:rsid w:val="00801717"/>
    <w:rsid w:val="008017A2"/>
    <w:rsid w:val="008018D1"/>
    <w:rsid w:val="00801A16"/>
    <w:rsid w:val="00801A7D"/>
    <w:rsid w:val="00801AC2"/>
    <w:rsid w:val="00801CB9"/>
    <w:rsid w:val="00801CF7"/>
    <w:rsid w:val="00801ECC"/>
    <w:rsid w:val="008021B9"/>
    <w:rsid w:val="008021C7"/>
    <w:rsid w:val="00802323"/>
    <w:rsid w:val="00802585"/>
    <w:rsid w:val="008026C9"/>
    <w:rsid w:val="008028CD"/>
    <w:rsid w:val="00802998"/>
    <w:rsid w:val="00802B47"/>
    <w:rsid w:val="00802C1F"/>
    <w:rsid w:val="00802C3B"/>
    <w:rsid w:val="00802CF1"/>
    <w:rsid w:val="00802EBA"/>
    <w:rsid w:val="00803126"/>
    <w:rsid w:val="00803208"/>
    <w:rsid w:val="0080338E"/>
    <w:rsid w:val="00803836"/>
    <w:rsid w:val="0080386D"/>
    <w:rsid w:val="008038BE"/>
    <w:rsid w:val="00803A24"/>
    <w:rsid w:val="00803CB4"/>
    <w:rsid w:val="00803D44"/>
    <w:rsid w:val="00803DCD"/>
    <w:rsid w:val="00803DE6"/>
    <w:rsid w:val="00804011"/>
    <w:rsid w:val="0080409D"/>
    <w:rsid w:val="0080434E"/>
    <w:rsid w:val="008047F9"/>
    <w:rsid w:val="00804856"/>
    <w:rsid w:val="008049E9"/>
    <w:rsid w:val="00804AB1"/>
    <w:rsid w:val="008053A7"/>
    <w:rsid w:val="008054A0"/>
    <w:rsid w:val="00805709"/>
    <w:rsid w:val="0080572C"/>
    <w:rsid w:val="00805847"/>
    <w:rsid w:val="00805876"/>
    <w:rsid w:val="008058F9"/>
    <w:rsid w:val="008059EE"/>
    <w:rsid w:val="00805A5B"/>
    <w:rsid w:val="00805C79"/>
    <w:rsid w:val="00805DA0"/>
    <w:rsid w:val="008065A8"/>
    <w:rsid w:val="00806611"/>
    <w:rsid w:val="0080670C"/>
    <w:rsid w:val="0080685E"/>
    <w:rsid w:val="00806D43"/>
    <w:rsid w:val="00806D96"/>
    <w:rsid w:val="00806F3A"/>
    <w:rsid w:val="00807075"/>
    <w:rsid w:val="0080707F"/>
    <w:rsid w:val="008071A9"/>
    <w:rsid w:val="008071E7"/>
    <w:rsid w:val="00807261"/>
    <w:rsid w:val="00807368"/>
    <w:rsid w:val="008074C4"/>
    <w:rsid w:val="008074D2"/>
    <w:rsid w:val="00807A8B"/>
    <w:rsid w:val="00807C37"/>
    <w:rsid w:val="00807F25"/>
    <w:rsid w:val="00810426"/>
    <w:rsid w:val="008107E8"/>
    <w:rsid w:val="0081085E"/>
    <w:rsid w:val="008108AC"/>
    <w:rsid w:val="00810917"/>
    <w:rsid w:val="00810C36"/>
    <w:rsid w:val="00810E06"/>
    <w:rsid w:val="00811118"/>
    <w:rsid w:val="00811298"/>
    <w:rsid w:val="008112D8"/>
    <w:rsid w:val="00811442"/>
    <w:rsid w:val="00811558"/>
    <w:rsid w:val="00811AEF"/>
    <w:rsid w:val="00811D89"/>
    <w:rsid w:val="00811E38"/>
    <w:rsid w:val="00812026"/>
    <w:rsid w:val="00812325"/>
    <w:rsid w:val="00812661"/>
    <w:rsid w:val="0081268A"/>
    <w:rsid w:val="00812771"/>
    <w:rsid w:val="00812A26"/>
    <w:rsid w:val="00812B2D"/>
    <w:rsid w:val="0081307A"/>
    <w:rsid w:val="008130F3"/>
    <w:rsid w:val="0081321F"/>
    <w:rsid w:val="008134EF"/>
    <w:rsid w:val="008135A3"/>
    <w:rsid w:val="008136B6"/>
    <w:rsid w:val="00813A22"/>
    <w:rsid w:val="00813C08"/>
    <w:rsid w:val="0081420D"/>
    <w:rsid w:val="0081459D"/>
    <w:rsid w:val="00814600"/>
    <w:rsid w:val="00814830"/>
    <w:rsid w:val="00814B8A"/>
    <w:rsid w:val="00814C5D"/>
    <w:rsid w:val="00815193"/>
    <w:rsid w:val="008152E0"/>
    <w:rsid w:val="00815514"/>
    <w:rsid w:val="00815592"/>
    <w:rsid w:val="0081568C"/>
    <w:rsid w:val="0081578F"/>
    <w:rsid w:val="0081603D"/>
    <w:rsid w:val="0081620B"/>
    <w:rsid w:val="00816675"/>
    <w:rsid w:val="00816697"/>
    <w:rsid w:val="00816A15"/>
    <w:rsid w:val="00816C6D"/>
    <w:rsid w:val="00816E8B"/>
    <w:rsid w:val="00816ECD"/>
    <w:rsid w:val="008170FA"/>
    <w:rsid w:val="008171F4"/>
    <w:rsid w:val="00817327"/>
    <w:rsid w:val="0081749E"/>
    <w:rsid w:val="00817A69"/>
    <w:rsid w:val="00817EC9"/>
    <w:rsid w:val="00820139"/>
    <w:rsid w:val="008202F6"/>
    <w:rsid w:val="00820390"/>
    <w:rsid w:val="00820748"/>
    <w:rsid w:val="008208A8"/>
    <w:rsid w:val="008209C3"/>
    <w:rsid w:val="008210A6"/>
    <w:rsid w:val="0082123D"/>
    <w:rsid w:val="008216F7"/>
    <w:rsid w:val="00821730"/>
    <w:rsid w:val="00821BC4"/>
    <w:rsid w:val="00821BE3"/>
    <w:rsid w:val="00821D8A"/>
    <w:rsid w:val="00821E51"/>
    <w:rsid w:val="00821ED1"/>
    <w:rsid w:val="00822032"/>
    <w:rsid w:val="00822192"/>
    <w:rsid w:val="008221FD"/>
    <w:rsid w:val="00822260"/>
    <w:rsid w:val="008223AB"/>
    <w:rsid w:val="008223E8"/>
    <w:rsid w:val="00822418"/>
    <w:rsid w:val="0082251F"/>
    <w:rsid w:val="00822915"/>
    <w:rsid w:val="00822C0E"/>
    <w:rsid w:val="00822CB6"/>
    <w:rsid w:val="00822F37"/>
    <w:rsid w:val="00822F4E"/>
    <w:rsid w:val="0082322F"/>
    <w:rsid w:val="00823266"/>
    <w:rsid w:val="00823363"/>
    <w:rsid w:val="0082340B"/>
    <w:rsid w:val="0082354D"/>
    <w:rsid w:val="008236B1"/>
    <w:rsid w:val="00823992"/>
    <w:rsid w:val="00823C98"/>
    <w:rsid w:val="00823D0F"/>
    <w:rsid w:val="00823D5F"/>
    <w:rsid w:val="00823D9E"/>
    <w:rsid w:val="00823DE2"/>
    <w:rsid w:val="00823EC5"/>
    <w:rsid w:val="00823ED1"/>
    <w:rsid w:val="00823F9F"/>
    <w:rsid w:val="008240A0"/>
    <w:rsid w:val="0082450E"/>
    <w:rsid w:val="00824815"/>
    <w:rsid w:val="00824B72"/>
    <w:rsid w:val="00824D0C"/>
    <w:rsid w:val="00824E07"/>
    <w:rsid w:val="0082505F"/>
    <w:rsid w:val="00825179"/>
    <w:rsid w:val="0082533D"/>
    <w:rsid w:val="00825353"/>
    <w:rsid w:val="008254AD"/>
    <w:rsid w:val="0082571F"/>
    <w:rsid w:val="008259D8"/>
    <w:rsid w:val="008259E6"/>
    <w:rsid w:val="00825A46"/>
    <w:rsid w:val="00825B45"/>
    <w:rsid w:val="00825D6C"/>
    <w:rsid w:val="00825F84"/>
    <w:rsid w:val="00825FFB"/>
    <w:rsid w:val="00826620"/>
    <w:rsid w:val="00826E49"/>
    <w:rsid w:val="00826F11"/>
    <w:rsid w:val="00826F52"/>
    <w:rsid w:val="0082722A"/>
    <w:rsid w:val="008273A7"/>
    <w:rsid w:val="008274E5"/>
    <w:rsid w:val="0082771C"/>
    <w:rsid w:val="0083035F"/>
    <w:rsid w:val="008304FD"/>
    <w:rsid w:val="00830598"/>
    <w:rsid w:val="00830749"/>
    <w:rsid w:val="008307AA"/>
    <w:rsid w:val="0083083B"/>
    <w:rsid w:val="0083168C"/>
    <w:rsid w:val="00831910"/>
    <w:rsid w:val="00831AC6"/>
    <w:rsid w:val="00831CF2"/>
    <w:rsid w:val="00831D64"/>
    <w:rsid w:val="0083212C"/>
    <w:rsid w:val="008329A9"/>
    <w:rsid w:val="008329D5"/>
    <w:rsid w:val="00832A26"/>
    <w:rsid w:val="00832B44"/>
    <w:rsid w:val="00832C99"/>
    <w:rsid w:val="00833040"/>
    <w:rsid w:val="008331E6"/>
    <w:rsid w:val="0083322B"/>
    <w:rsid w:val="00833352"/>
    <w:rsid w:val="008336EC"/>
    <w:rsid w:val="00833926"/>
    <w:rsid w:val="00833B86"/>
    <w:rsid w:val="00833E1C"/>
    <w:rsid w:val="00833F09"/>
    <w:rsid w:val="0083407F"/>
    <w:rsid w:val="0083425F"/>
    <w:rsid w:val="008342FE"/>
    <w:rsid w:val="00834518"/>
    <w:rsid w:val="0083451E"/>
    <w:rsid w:val="0083489C"/>
    <w:rsid w:val="00834BAE"/>
    <w:rsid w:val="00834BE6"/>
    <w:rsid w:val="00834DF6"/>
    <w:rsid w:val="00834E96"/>
    <w:rsid w:val="00834FEF"/>
    <w:rsid w:val="0083500C"/>
    <w:rsid w:val="00835048"/>
    <w:rsid w:val="0083521B"/>
    <w:rsid w:val="00835676"/>
    <w:rsid w:val="0083584E"/>
    <w:rsid w:val="008359B5"/>
    <w:rsid w:val="00835ABC"/>
    <w:rsid w:val="00835BEF"/>
    <w:rsid w:val="00835D3C"/>
    <w:rsid w:val="00835E26"/>
    <w:rsid w:val="00835E49"/>
    <w:rsid w:val="0083633D"/>
    <w:rsid w:val="0083635A"/>
    <w:rsid w:val="008364E7"/>
    <w:rsid w:val="008367FB"/>
    <w:rsid w:val="00836C6C"/>
    <w:rsid w:val="00836E26"/>
    <w:rsid w:val="00836F99"/>
    <w:rsid w:val="00837057"/>
    <w:rsid w:val="00837303"/>
    <w:rsid w:val="0083749B"/>
    <w:rsid w:val="00837637"/>
    <w:rsid w:val="008377A1"/>
    <w:rsid w:val="008377C3"/>
    <w:rsid w:val="00837AD4"/>
    <w:rsid w:val="00837B35"/>
    <w:rsid w:val="00837DBE"/>
    <w:rsid w:val="00837DF9"/>
    <w:rsid w:val="00840274"/>
    <w:rsid w:val="008403B1"/>
    <w:rsid w:val="008408EE"/>
    <w:rsid w:val="00840AD5"/>
    <w:rsid w:val="00840C32"/>
    <w:rsid w:val="00841077"/>
    <w:rsid w:val="008411CA"/>
    <w:rsid w:val="008411F9"/>
    <w:rsid w:val="008413AC"/>
    <w:rsid w:val="00841699"/>
    <w:rsid w:val="0084178F"/>
    <w:rsid w:val="00841841"/>
    <w:rsid w:val="008418CE"/>
    <w:rsid w:val="00841928"/>
    <w:rsid w:val="00841A97"/>
    <w:rsid w:val="00841BB9"/>
    <w:rsid w:val="00841DA1"/>
    <w:rsid w:val="0084209C"/>
    <w:rsid w:val="0084220B"/>
    <w:rsid w:val="00842674"/>
    <w:rsid w:val="008426EF"/>
    <w:rsid w:val="0084282B"/>
    <w:rsid w:val="00842BCC"/>
    <w:rsid w:val="00842E5A"/>
    <w:rsid w:val="00842FB1"/>
    <w:rsid w:val="00843020"/>
    <w:rsid w:val="008431E3"/>
    <w:rsid w:val="00843283"/>
    <w:rsid w:val="008432B8"/>
    <w:rsid w:val="0084350C"/>
    <w:rsid w:val="00843521"/>
    <w:rsid w:val="00843658"/>
    <w:rsid w:val="0084365C"/>
    <w:rsid w:val="008439D9"/>
    <w:rsid w:val="00843B9E"/>
    <w:rsid w:val="00843F2A"/>
    <w:rsid w:val="00844211"/>
    <w:rsid w:val="00844358"/>
    <w:rsid w:val="00844383"/>
    <w:rsid w:val="00844526"/>
    <w:rsid w:val="0084464C"/>
    <w:rsid w:val="008446E5"/>
    <w:rsid w:val="008447FC"/>
    <w:rsid w:val="008449C7"/>
    <w:rsid w:val="008449FC"/>
    <w:rsid w:val="00844F33"/>
    <w:rsid w:val="00845287"/>
    <w:rsid w:val="00845330"/>
    <w:rsid w:val="008454EA"/>
    <w:rsid w:val="0084552E"/>
    <w:rsid w:val="008455D0"/>
    <w:rsid w:val="00845845"/>
    <w:rsid w:val="00845BB3"/>
    <w:rsid w:val="00845BB9"/>
    <w:rsid w:val="00845CEC"/>
    <w:rsid w:val="00845F39"/>
    <w:rsid w:val="00846184"/>
    <w:rsid w:val="0084621E"/>
    <w:rsid w:val="00846442"/>
    <w:rsid w:val="0084676B"/>
    <w:rsid w:val="00846843"/>
    <w:rsid w:val="00846A25"/>
    <w:rsid w:val="00846FFF"/>
    <w:rsid w:val="0084733B"/>
    <w:rsid w:val="0084767A"/>
    <w:rsid w:val="008478F3"/>
    <w:rsid w:val="008479C6"/>
    <w:rsid w:val="00847DB5"/>
    <w:rsid w:val="00847FA5"/>
    <w:rsid w:val="00850017"/>
    <w:rsid w:val="00850246"/>
    <w:rsid w:val="00850A31"/>
    <w:rsid w:val="00850B70"/>
    <w:rsid w:val="00850ECE"/>
    <w:rsid w:val="00850F4E"/>
    <w:rsid w:val="008511ED"/>
    <w:rsid w:val="0085151F"/>
    <w:rsid w:val="0085181F"/>
    <w:rsid w:val="00851877"/>
    <w:rsid w:val="00851931"/>
    <w:rsid w:val="00851B2E"/>
    <w:rsid w:val="00851C8C"/>
    <w:rsid w:val="00851FFA"/>
    <w:rsid w:val="0085202D"/>
    <w:rsid w:val="008520AD"/>
    <w:rsid w:val="0085216A"/>
    <w:rsid w:val="00852433"/>
    <w:rsid w:val="0085256E"/>
    <w:rsid w:val="00852597"/>
    <w:rsid w:val="008525BF"/>
    <w:rsid w:val="008526C0"/>
    <w:rsid w:val="00852B49"/>
    <w:rsid w:val="00852BAC"/>
    <w:rsid w:val="00852BD8"/>
    <w:rsid w:val="00853110"/>
    <w:rsid w:val="00853557"/>
    <w:rsid w:val="008537A2"/>
    <w:rsid w:val="0085382A"/>
    <w:rsid w:val="0085386D"/>
    <w:rsid w:val="008538E4"/>
    <w:rsid w:val="00853940"/>
    <w:rsid w:val="00853B5B"/>
    <w:rsid w:val="00853C69"/>
    <w:rsid w:val="00853C90"/>
    <w:rsid w:val="00854540"/>
    <w:rsid w:val="00854768"/>
    <w:rsid w:val="0085495E"/>
    <w:rsid w:val="0085498B"/>
    <w:rsid w:val="00854B85"/>
    <w:rsid w:val="00854BA7"/>
    <w:rsid w:val="00854D14"/>
    <w:rsid w:val="0085541D"/>
    <w:rsid w:val="0085547F"/>
    <w:rsid w:val="008555C3"/>
    <w:rsid w:val="008556E5"/>
    <w:rsid w:val="00855763"/>
    <w:rsid w:val="008559B6"/>
    <w:rsid w:val="00855A24"/>
    <w:rsid w:val="00855A26"/>
    <w:rsid w:val="00855A46"/>
    <w:rsid w:val="00855B1A"/>
    <w:rsid w:val="00855B23"/>
    <w:rsid w:val="008560EB"/>
    <w:rsid w:val="00856233"/>
    <w:rsid w:val="008563ED"/>
    <w:rsid w:val="008565FE"/>
    <w:rsid w:val="008567C0"/>
    <w:rsid w:val="008568B0"/>
    <w:rsid w:val="0085692C"/>
    <w:rsid w:val="00856A2B"/>
    <w:rsid w:val="00856E82"/>
    <w:rsid w:val="00857291"/>
    <w:rsid w:val="0085730E"/>
    <w:rsid w:val="008579E7"/>
    <w:rsid w:val="00857B07"/>
    <w:rsid w:val="00857BE3"/>
    <w:rsid w:val="00857C9A"/>
    <w:rsid w:val="00857D66"/>
    <w:rsid w:val="00857E6C"/>
    <w:rsid w:val="00857FC1"/>
    <w:rsid w:val="0086001E"/>
    <w:rsid w:val="008602A1"/>
    <w:rsid w:val="00860448"/>
    <w:rsid w:val="00860834"/>
    <w:rsid w:val="00860B06"/>
    <w:rsid w:val="008610A2"/>
    <w:rsid w:val="008610F2"/>
    <w:rsid w:val="008611E1"/>
    <w:rsid w:val="00861567"/>
    <w:rsid w:val="00861AEF"/>
    <w:rsid w:val="00861E32"/>
    <w:rsid w:val="0086204A"/>
    <w:rsid w:val="00862A1F"/>
    <w:rsid w:val="00862C5F"/>
    <w:rsid w:val="00862E3D"/>
    <w:rsid w:val="00862EE8"/>
    <w:rsid w:val="00862F5F"/>
    <w:rsid w:val="00863140"/>
    <w:rsid w:val="00863ADF"/>
    <w:rsid w:val="00863BEF"/>
    <w:rsid w:val="00863C92"/>
    <w:rsid w:val="00863D61"/>
    <w:rsid w:val="00863E16"/>
    <w:rsid w:val="00863E53"/>
    <w:rsid w:val="00864203"/>
    <w:rsid w:val="00864375"/>
    <w:rsid w:val="008648BE"/>
    <w:rsid w:val="008649BF"/>
    <w:rsid w:val="00864CB7"/>
    <w:rsid w:val="00864DBE"/>
    <w:rsid w:val="0086524D"/>
    <w:rsid w:val="008653CB"/>
    <w:rsid w:val="00865610"/>
    <w:rsid w:val="0086563B"/>
    <w:rsid w:val="0086566E"/>
    <w:rsid w:val="008657FD"/>
    <w:rsid w:val="00865885"/>
    <w:rsid w:val="00865B25"/>
    <w:rsid w:val="00865C59"/>
    <w:rsid w:val="00865F89"/>
    <w:rsid w:val="00866081"/>
    <w:rsid w:val="0086610E"/>
    <w:rsid w:val="00866187"/>
    <w:rsid w:val="0086629A"/>
    <w:rsid w:val="008665C6"/>
    <w:rsid w:val="00866BAF"/>
    <w:rsid w:val="00866C82"/>
    <w:rsid w:val="00866D33"/>
    <w:rsid w:val="00866E42"/>
    <w:rsid w:val="008670D8"/>
    <w:rsid w:val="008672A8"/>
    <w:rsid w:val="00867495"/>
    <w:rsid w:val="008679EF"/>
    <w:rsid w:val="00867AAA"/>
    <w:rsid w:val="00867BD4"/>
    <w:rsid w:val="00867EB0"/>
    <w:rsid w:val="0087000A"/>
    <w:rsid w:val="0087004D"/>
    <w:rsid w:val="008700C4"/>
    <w:rsid w:val="008700D7"/>
    <w:rsid w:val="008701FA"/>
    <w:rsid w:val="00870220"/>
    <w:rsid w:val="008702F3"/>
    <w:rsid w:val="008703AA"/>
    <w:rsid w:val="0087085B"/>
    <w:rsid w:val="00870E78"/>
    <w:rsid w:val="00871086"/>
    <w:rsid w:val="0087128D"/>
    <w:rsid w:val="008717F7"/>
    <w:rsid w:val="00871913"/>
    <w:rsid w:val="0087194F"/>
    <w:rsid w:val="00871AE4"/>
    <w:rsid w:val="00871D12"/>
    <w:rsid w:val="00871D1D"/>
    <w:rsid w:val="00871F2E"/>
    <w:rsid w:val="00871FE4"/>
    <w:rsid w:val="00872106"/>
    <w:rsid w:val="0087228D"/>
    <w:rsid w:val="00872295"/>
    <w:rsid w:val="00872311"/>
    <w:rsid w:val="0087231A"/>
    <w:rsid w:val="00872321"/>
    <w:rsid w:val="008725FE"/>
    <w:rsid w:val="0087261C"/>
    <w:rsid w:val="00873078"/>
    <w:rsid w:val="00873114"/>
    <w:rsid w:val="0087347A"/>
    <w:rsid w:val="008736EA"/>
    <w:rsid w:val="0087381E"/>
    <w:rsid w:val="00874180"/>
    <w:rsid w:val="0087444F"/>
    <w:rsid w:val="00874571"/>
    <w:rsid w:val="00874910"/>
    <w:rsid w:val="00874953"/>
    <w:rsid w:val="008749D7"/>
    <w:rsid w:val="00874BCF"/>
    <w:rsid w:val="00874CD7"/>
    <w:rsid w:val="008756E3"/>
    <w:rsid w:val="00875885"/>
    <w:rsid w:val="00875A36"/>
    <w:rsid w:val="00875A37"/>
    <w:rsid w:val="00875B7E"/>
    <w:rsid w:val="00875C5A"/>
    <w:rsid w:val="00875FBC"/>
    <w:rsid w:val="0087605F"/>
    <w:rsid w:val="00876332"/>
    <w:rsid w:val="00876517"/>
    <w:rsid w:val="008765C6"/>
    <w:rsid w:val="008766DC"/>
    <w:rsid w:val="00876723"/>
    <w:rsid w:val="0087688C"/>
    <w:rsid w:val="0087696F"/>
    <w:rsid w:val="00876C00"/>
    <w:rsid w:val="0087700D"/>
    <w:rsid w:val="00877067"/>
    <w:rsid w:val="008772F4"/>
    <w:rsid w:val="0087734C"/>
    <w:rsid w:val="00877368"/>
    <w:rsid w:val="008774D4"/>
    <w:rsid w:val="00877751"/>
    <w:rsid w:val="00877A92"/>
    <w:rsid w:val="00877B91"/>
    <w:rsid w:val="00877CE7"/>
    <w:rsid w:val="00880027"/>
    <w:rsid w:val="008800B3"/>
    <w:rsid w:val="008803ED"/>
    <w:rsid w:val="00880461"/>
    <w:rsid w:val="008804FC"/>
    <w:rsid w:val="0088050C"/>
    <w:rsid w:val="00880526"/>
    <w:rsid w:val="00880BD3"/>
    <w:rsid w:val="00880C9D"/>
    <w:rsid w:val="00880D28"/>
    <w:rsid w:val="00880E18"/>
    <w:rsid w:val="00880EB4"/>
    <w:rsid w:val="0088116D"/>
    <w:rsid w:val="00881288"/>
    <w:rsid w:val="008814A9"/>
    <w:rsid w:val="008814E8"/>
    <w:rsid w:val="0088159C"/>
    <w:rsid w:val="008815D9"/>
    <w:rsid w:val="00881739"/>
    <w:rsid w:val="00881B98"/>
    <w:rsid w:val="00881D5A"/>
    <w:rsid w:val="00881E6A"/>
    <w:rsid w:val="00881EEC"/>
    <w:rsid w:val="00882132"/>
    <w:rsid w:val="00882350"/>
    <w:rsid w:val="00882B78"/>
    <w:rsid w:val="00882D4C"/>
    <w:rsid w:val="00882FA7"/>
    <w:rsid w:val="00883301"/>
    <w:rsid w:val="008833DD"/>
    <w:rsid w:val="00883549"/>
    <w:rsid w:val="008836FA"/>
    <w:rsid w:val="0088388F"/>
    <w:rsid w:val="00883AA7"/>
    <w:rsid w:val="00883E2C"/>
    <w:rsid w:val="008842A1"/>
    <w:rsid w:val="008843BC"/>
    <w:rsid w:val="00884986"/>
    <w:rsid w:val="00884E74"/>
    <w:rsid w:val="00884ECC"/>
    <w:rsid w:val="00884EE0"/>
    <w:rsid w:val="00884FAB"/>
    <w:rsid w:val="008850E9"/>
    <w:rsid w:val="008851A4"/>
    <w:rsid w:val="00885A63"/>
    <w:rsid w:val="00885EAA"/>
    <w:rsid w:val="00885FB8"/>
    <w:rsid w:val="00886207"/>
    <w:rsid w:val="008868BE"/>
    <w:rsid w:val="00886A9E"/>
    <w:rsid w:val="00886C30"/>
    <w:rsid w:val="00886ED5"/>
    <w:rsid w:val="00887290"/>
    <w:rsid w:val="0088730C"/>
    <w:rsid w:val="0088745E"/>
    <w:rsid w:val="008876D7"/>
    <w:rsid w:val="008878B6"/>
    <w:rsid w:val="00887986"/>
    <w:rsid w:val="00887A75"/>
    <w:rsid w:val="00887BDD"/>
    <w:rsid w:val="00887D0E"/>
    <w:rsid w:val="00887D8D"/>
    <w:rsid w:val="00887EC7"/>
    <w:rsid w:val="00890134"/>
    <w:rsid w:val="0089018F"/>
    <w:rsid w:val="008901A4"/>
    <w:rsid w:val="008903C2"/>
    <w:rsid w:val="00890840"/>
    <w:rsid w:val="0089094B"/>
    <w:rsid w:val="00890A57"/>
    <w:rsid w:val="00890BEF"/>
    <w:rsid w:val="00890E4F"/>
    <w:rsid w:val="00890E76"/>
    <w:rsid w:val="00890F39"/>
    <w:rsid w:val="00891034"/>
    <w:rsid w:val="00891126"/>
    <w:rsid w:val="00891277"/>
    <w:rsid w:val="00891285"/>
    <w:rsid w:val="0089128F"/>
    <w:rsid w:val="00891672"/>
    <w:rsid w:val="00891696"/>
    <w:rsid w:val="008918CA"/>
    <w:rsid w:val="00891991"/>
    <w:rsid w:val="00891A00"/>
    <w:rsid w:val="00891C44"/>
    <w:rsid w:val="00891CDA"/>
    <w:rsid w:val="00891E97"/>
    <w:rsid w:val="0089202E"/>
    <w:rsid w:val="00892170"/>
    <w:rsid w:val="00892284"/>
    <w:rsid w:val="008923AF"/>
    <w:rsid w:val="008923B3"/>
    <w:rsid w:val="00892982"/>
    <w:rsid w:val="00892A08"/>
    <w:rsid w:val="00892A1E"/>
    <w:rsid w:val="00892A91"/>
    <w:rsid w:val="00892F8E"/>
    <w:rsid w:val="0089316C"/>
    <w:rsid w:val="0089323C"/>
    <w:rsid w:val="008934AD"/>
    <w:rsid w:val="008935FE"/>
    <w:rsid w:val="008937A2"/>
    <w:rsid w:val="00893955"/>
    <w:rsid w:val="00893D3F"/>
    <w:rsid w:val="00893EE5"/>
    <w:rsid w:val="00894031"/>
    <w:rsid w:val="00894320"/>
    <w:rsid w:val="008947FB"/>
    <w:rsid w:val="00894DBE"/>
    <w:rsid w:val="00894E42"/>
    <w:rsid w:val="00894F12"/>
    <w:rsid w:val="00894FF2"/>
    <w:rsid w:val="008951D4"/>
    <w:rsid w:val="0089545F"/>
    <w:rsid w:val="00895A47"/>
    <w:rsid w:val="00895BA9"/>
    <w:rsid w:val="00895CEA"/>
    <w:rsid w:val="00895E83"/>
    <w:rsid w:val="00895ED6"/>
    <w:rsid w:val="00896092"/>
    <w:rsid w:val="00896714"/>
    <w:rsid w:val="008968F5"/>
    <w:rsid w:val="00896A03"/>
    <w:rsid w:val="00896A09"/>
    <w:rsid w:val="00896FC3"/>
    <w:rsid w:val="008970AA"/>
    <w:rsid w:val="008975E8"/>
    <w:rsid w:val="008979EB"/>
    <w:rsid w:val="00897B19"/>
    <w:rsid w:val="00897BF4"/>
    <w:rsid w:val="00897EEF"/>
    <w:rsid w:val="008A00E2"/>
    <w:rsid w:val="008A02CF"/>
    <w:rsid w:val="008A0323"/>
    <w:rsid w:val="008A050D"/>
    <w:rsid w:val="008A0533"/>
    <w:rsid w:val="008A05D9"/>
    <w:rsid w:val="008A0655"/>
    <w:rsid w:val="008A080B"/>
    <w:rsid w:val="008A0814"/>
    <w:rsid w:val="008A0B65"/>
    <w:rsid w:val="008A0F47"/>
    <w:rsid w:val="008A1188"/>
    <w:rsid w:val="008A12A8"/>
    <w:rsid w:val="008A1480"/>
    <w:rsid w:val="008A14E9"/>
    <w:rsid w:val="008A1646"/>
    <w:rsid w:val="008A1675"/>
    <w:rsid w:val="008A1899"/>
    <w:rsid w:val="008A18C0"/>
    <w:rsid w:val="008A1A4A"/>
    <w:rsid w:val="008A1C9A"/>
    <w:rsid w:val="008A1DF0"/>
    <w:rsid w:val="008A1F38"/>
    <w:rsid w:val="008A23F2"/>
    <w:rsid w:val="008A24D2"/>
    <w:rsid w:val="008A2637"/>
    <w:rsid w:val="008A2694"/>
    <w:rsid w:val="008A29AB"/>
    <w:rsid w:val="008A29D0"/>
    <w:rsid w:val="008A29FA"/>
    <w:rsid w:val="008A30E5"/>
    <w:rsid w:val="008A3516"/>
    <w:rsid w:val="008A3534"/>
    <w:rsid w:val="008A3594"/>
    <w:rsid w:val="008A368F"/>
    <w:rsid w:val="008A369D"/>
    <w:rsid w:val="008A36CF"/>
    <w:rsid w:val="008A3732"/>
    <w:rsid w:val="008A3860"/>
    <w:rsid w:val="008A39BA"/>
    <w:rsid w:val="008A41BE"/>
    <w:rsid w:val="008A4215"/>
    <w:rsid w:val="008A429A"/>
    <w:rsid w:val="008A446F"/>
    <w:rsid w:val="008A47A9"/>
    <w:rsid w:val="008A47FD"/>
    <w:rsid w:val="008A497E"/>
    <w:rsid w:val="008A49FC"/>
    <w:rsid w:val="008A4A67"/>
    <w:rsid w:val="008A4C45"/>
    <w:rsid w:val="008A5052"/>
    <w:rsid w:val="008A529C"/>
    <w:rsid w:val="008A553D"/>
    <w:rsid w:val="008A56DC"/>
    <w:rsid w:val="008A597E"/>
    <w:rsid w:val="008A5A00"/>
    <w:rsid w:val="008A5DCB"/>
    <w:rsid w:val="008A5ED7"/>
    <w:rsid w:val="008A602A"/>
    <w:rsid w:val="008A6223"/>
    <w:rsid w:val="008A64DE"/>
    <w:rsid w:val="008A68B8"/>
    <w:rsid w:val="008A69AF"/>
    <w:rsid w:val="008A6DF5"/>
    <w:rsid w:val="008A6F5D"/>
    <w:rsid w:val="008A6FAF"/>
    <w:rsid w:val="008A706F"/>
    <w:rsid w:val="008A74CA"/>
    <w:rsid w:val="008A7720"/>
    <w:rsid w:val="008A773E"/>
    <w:rsid w:val="008A79CE"/>
    <w:rsid w:val="008A7BDA"/>
    <w:rsid w:val="008B0037"/>
    <w:rsid w:val="008B01FE"/>
    <w:rsid w:val="008B05E0"/>
    <w:rsid w:val="008B0677"/>
    <w:rsid w:val="008B07CB"/>
    <w:rsid w:val="008B07DC"/>
    <w:rsid w:val="008B07F9"/>
    <w:rsid w:val="008B0D77"/>
    <w:rsid w:val="008B0E89"/>
    <w:rsid w:val="008B0EFD"/>
    <w:rsid w:val="008B1087"/>
    <w:rsid w:val="008B10ED"/>
    <w:rsid w:val="008B10F3"/>
    <w:rsid w:val="008B1250"/>
    <w:rsid w:val="008B139C"/>
    <w:rsid w:val="008B14C0"/>
    <w:rsid w:val="008B160F"/>
    <w:rsid w:val="008B177F"/>
    <w:rsid w:val="008B18A2"/>
    <w:rsid w:val="008B1B0E"/>
    <w:rsid w:val="008B1D48"/>
    <w:rsid w:val="008B2822"/>
    <w:rsid w:val="008B2953"/>
    <w:rsid w:val="008B29D1"/>
    <w:rsid w:val="008B2A7C"/>
    <w:rsid w:val="008B2D21"/>
    <w:rsid w:val="008B3141"/>
    <w:rsid w:val="008B325A"/>
    <w:rsid w:val="008B3426"/>
    <w:rsid w:val="008B3716"/>
    <w:rsid w:val="008B3A04"/>
    <w:rsid w:val="008B3A10"/>
    <w:rsid w:val="008B42B7"/>
    <w:rsid w:val="008B4383"/>
    <w:rsid w:val="008B4514"/>
    <w:rsid w:val="008B452E"/>
    <w:rsid w:val="008B47F0"/>
    <w:rsid w:val="008B4922"/>
    <w:rsid w:val="008B4E63"/>
    <w:rsid w:val="008B52A7"/>
    <w:rsid w:val="008B5305"/>
    <w:rsid w:val="008B53C7"/>
    <w:rsid w:val="008B5407"/>
    <w:rsid w:val="008B56AA"/>
    <w:rsid w:val="008B581C"/>
    <w:rsid w:val="008B59E2"/>
    <w:rsid w:val="008B5BFC"/>
    <w:rsid w:val="008B5D78"/>
    <w:rsid w:val="008B6481"/>
    <w:rsid w:val="008B6A75"/>
    <w:rsid w:val="008B6BC0"/>
    <w:rsid w:val="008B6CFF"/>
    <w:rsid w:val="008B6F33"/>
    <w:rsid w:val="008B7223"/>
    <w:rsid w:val="008B723D"/>
    <w:rsid w:val="008B7610"/>
    <w:rsid w:val="008B76F9"/>
    <w:rsid w:val="008B7747"/>
    <w:rsid w:val="008B7B3A"/>
    <w:rsid w:val="008B7B5F"/>
    <w:rsid w:val="008B7B95"/>
    <w:rsid w:val="008B7F2A"/>
    <w:rsid w:val="008B7F65"/>
    <w:rsid w:val="008C01E5"/>
    <w:rsid w:val="008C02C0"/>
    <w:rsid w:val="008C0364"/>
    <w:rsid w:val="008C0601"/>
    <w:rsid w:val="008C06A5"/>
    <w:rsid w:val="008C0B93"/>
    <w:rsid w:val="008C0CC5"/>
    <w:rsid w:val="008C0FEF"/>
    <w:rsid w:val="008C1091"/>
    <w:rsid w:val="008C12D6"/>
    <w:rsid w:val="008C1356"/>
    <w:rsid w:val="008C18C0"/>
    <w:rsid w:val="008C196C"/>
    <w:rsid w:val="008C1A5D"/>
    <w:rsid w:val="008C1BE2"/>
    <w:rsid w:val="008C1C2E"/>
    <w:rsid w:val="008C1C32"/>
    <w:rsid w:val="008C1D5A"/>
    <w:rsid w:val="008C1DBA"/>
    <w:rsid w:val="008C2255"/>
    <w:rsid w:val="008C2373"/>
    <w:rsid w:val="008C23E5"/>
    <w:rsid w:val="008C268F"/>
    <w:rsid w:val="008C2ED1"/>
    <w:rsid w:val="008C2F43"/>
    <w:rsid w:val="008C30ED"/>
    <w:rsid w:val="008C3198"/>
    <w:rsid w:val="008C31B9"/>
    <w:rsid w:val="008C3893"/>
    <w:rsid w:val="008C391A"/>
    <w:rsid w:val="008C3BB3"/>
    <w:rsid w:val="008C3C8B"/>
    <w:rsid w:val="008C4223"/>
    <w:rsid w:val="008C45DD"/>
    <w:rsid w:val="008C4AE1"/>
    <w:rsid w:val="008C4B22"/>
    <w:rsid w:val="008C4B74"/>
    <w:rsid w:val="008C5392"/>
    <w:rsid w:val="008C54C2"/>
    <w:rsid w:val="008C57A0"/>
    <w:rsid w:val="008C57A2"/>
    <w:rsid w:val="008C5A4A"/>
    <w:rsid w:val="008C5D33"/>
    <w:rsid w:val="008C5F2B"/>
    <w:rsid w:val="008C64C3"/>
    <w:rsid w:val="008C64D6"/>
    <w:rsid w:val="008C66DC"/>
    <w:rsid w:val="008C6709"/>
    <w:rsid w:val="008C699F"/>
    <w:rsid w:val="008C69B3"/>
    <w:rsid w:val="008C6B4C"/>
    <w:rsid w:val="008C6B79"/>
    <w:rsid w:val="008C6C4A"/>
    <w:rsid w:val="008C738A"/>
    <w:rsid w:val="008C7473"/>
    <w:rsid w:val="008C7484"/>
    <w:rsid w:val="008C79C0"/>
    <w:rsid w:val="008C7AFC"/>
    <w:rsid w:val="008C7B13"/>
    <w:rsid w:val="008C7B92"/>
    <w:rsid w:val="008C7C7E"/>
    <w:rsid w:val="008D0194"/>
    <w:rsid w:val="008D033A"/>
    <w:rsid w:val="008D040C"/>
    <w:rsid w:val="008D04BD"/>
    <w:rsid w:val="008D07EA"/>
    <w:rsid w:val="008D082A"/>
    <w:rsid w:val="008D09F0"/>
    <w:rsid w:val="008D0A8F"/>
    <w:rsid w:val="008D0B56"/>
    <w:rsid w:val="008D0BB0"/>
    <w:rsid w:val="008D0E65"/>
    <w:rsid w:val="008D0FE2"/>
    <w:rsid w:val="008D1122"/>
    <w:rsid w:val="008D140E"/>
    <w:rsid w:val="008D1691"/>
    <w:rsid w:val="008D181A"/>
    <w:rsid w:val="008D1A7A"/>
    <w:rsid w:val="008D1C1B"/>
    <w:rsid w:val="008D1C9A"/>
    <w:rsid w:val="008D20B6"/>
    <w:rsid w:val="008D223E"/>
    <w:rsid w:val="008D2317"/>
    <w:rsid w:val="008D241D"/>
    <w:rsid w:val="008D24CF"/>
    <w:rsid w:val="008D2A45"/>
    <w:rsid w:val="008D30C8"/>
    <w:rsid w:val="008D34E4"/>
    <w:rsid w:val="008D37A0"/>
    <w:rsid w:val="008D37ED"/>
    <w:rsid w:val="008D3AE9"/>
    <w:rsid w:val="008D3C37"/>
    <w:rsid w:val="008D3EA8"/>
    <w:rsid w:val="008D4098"/>
    <w:rsid w:val="008D415D"/>
    <w:rsid w:val="008D42AC"/>
    <w:rsid w:val="008D4327"/>
    <w:rsid w:val="008D49D0"/>
    <w:rsid w:val="008D4A74"/>
    <w:rsid w:val="008D4B48"/>
    <w:rsid w:val="008D4C29"/>
    <w:rsid w:val="008D4DC1"/>
    <w:rsid w:val="008D4F53"/>
    <w:rsid w:val="008D509F"/>
    <w:rsid w:val="008D50D0"/>
    <w:rsid w:val="008D52DD"/>
    <w:rsid w:val="008D571B"/>
    <w:rsid w:val="008D588F"/>
    <w:rsid w:val="008D5901"/>
    <w:rsid w:val="008D5A7B"/>
    <w:rsid w:val="008D5B97"/>
    <w:rsid w:val="008D5E9E"/>
    <w:rsid w:val="008D604A"/>
    <w:rsid w:val="008D6062"/>
    <w:rsid w:val="008D6317"/>
    <w:rsid w:val="008D6401"/>
    <w:rsid w:val="008D657F"/>
    <w:rsid w:val="008D685A"/>
    <w:rsid w:val="008D6EDF"/>
    <w:rsid w:val="008D71A6"/>
    <w:rsid w:val="008D73C3"/>
    <w:rsid w:val="008D7515"/>
    <w:rsid w:val="008D7678"/>
    <w:rsid w:val="008D78DC"/>
    <w:rsid w:val="008D7932"/>
    <w:rsid w:val="008D7BE0"/>
    <w:rsid w:val="008D7BF6"/>
    <w:rsid w:val="008D7EBB"/>
    <w:rsid w:val="008D7F68"/>
    <w:rsid w:val="008E00D1"/>
    <w:rsid w:val="008E05A5"/>
    <w:rsid w:val="008E05AE"/>
    <w:rsid w:val="008E075A"/>
    <w:rsid w:val="008E08A9"/>
    <w:rsid w:val="008E0A8C"/>
    <w:rsid w:val="008E0D73"/>
    <w:rsid w:val="008E1014"/>
    <w:rsid w:val="008E10CA"/>
    <w:rsid w:val="008E1172"/>
    <w:rsid w:val="008E128F"/>
    <w:rsid w:val="008E13D2"/>
    <w:rsid w:val="008E1530"/>
    <w:rsid w:val="008E157E"/>
    <w:rsid w:val="008E1633"/>
    <w:rsid w:val="008E1AB2"/>
    <w:rsid w:val="008E1B59"/>
    <w:rsid w:val="008E1E51"/>
    <w:rsid w:val="008E2070"/>
    <w:rsid w:val="008E2109"/>
    <w:rsid w:val="008E2648"/>
    <w:rsid w:val="008E2937"/>
    <w:rsid w:val="008E2A09"/>
    <w:rsid w:val="008E2A63"/>
    <w:rsid w:val="008E2B40"/>
    <w:rsid w:val="008E2BA9"/>
    <w:rsid w:val="008E2BC6"/>
    <w:rsid w:val="008E2CB1"/>
    <w:rsid w:val="008E2DE4"/>
    <w:rsid w:val="008E2F32"/>
    <w:rsid w:val="008E2F86"/>
    <w:rsid w:val="008E305C"/>
    <w:rsid w:val="008E30CB"/>
    <w:rsid w:val="008E312E"/>
    <w:rsid w:val="008E33E1"/>
    <w:rsid w:val="008E34C9"/>
    <w:rsid w:val="008E34D2"/>
    <w:rsid w:val="008E35C5"/>
    <w:rsid w:val="008E365C"/>
    <w:rsid w:val="008E3CB3"/>
    <w:rsid w:val="008E3CC8"/>
    <w:rsid w:val="008E3D8B"/>
    <w:rsid w:val="008E3F97"/>
    <w:rsid w:val="008E4016"/>
    <w:rsid w:val="008E42BD"/>
    <w:rsid w:val="008E4388"/>
    <w:rsid w:val="008E4589"/>
    <w:rsid w:val="008E4626"/>
    <w:rsid w:val="008E468D"/>
    <w:rsid w:val="008E490A"/>
    <w:rsid w:val="008E4B20"/>
    <w:rsid w:val="008E4B73"/>
    <w:rsid w:val="008E4D89"/>
    <w:rsid w:val="008E5324"/>
    <w:rsid w:val="008E54C0"/>
    <w:rsid w:val="008E5952"/>
    <w:rsid w:val="008E5975"/>
    <w:rsid w:val="008E5BAC"/>
    <w:rsid w:val="008E5C27"/>
    <w:rsid w:val="008E5F62"/>
    <w:rsid w:val="008E69F3"/>
    <w:rsid w:val="008E6CF7"/>
    <w:rsid w:val="008E6E0E"/>
    <w:rsid w:val="008E71D1"/>
    <w:rsid w:val="008E7213"/>
    <w:rsid w:val="008E724A"/>
    <w:rsid w:val="008E72AF"/>
    <w:rsid w:val="008E73E5"/>
    <w:rsid w:val="008E77B9"/>
    <w:rsid w:val="008E79A6"/>
    <w:rsid w:val="008E7E88"/>
    <w:rsid w:val="008E7FA0"/>
    <w:rsid w:val="008F0057"/>
    <w:rsid w:val="008F0249"/>
    <w:rsid w:val="008F03E8"/>
    <w:rsid w:val="008F048E"/>
    <w:rsid w:val="008F049A"/>
    <w:rsid w:val="008F06D2"/>
    <w:rsid w:val="008F0A3F"/>
    <w:rsid w:val="008F0C6A"/>
    <w:rsid w:val="008F1333"/>
    <w:rsid w:val="008F13CB"/>
    <w:rsid w:val="008F13F4"/>
    <w:rsid w:val="008F144E"/>
    <w:rsid w:val="008F1576"/>
    <w:rsid w:val="008F15AB"/>
    <w:rsid w:val="008F1DB8"/>
    <w:rsid w:val="008F1E09"/>
    <w:rsid w:val="008F272A"/>
    <w:rsid w:val="008F282A"/>
    <w:rsid w:val="008F28D5"/>
    <w:rsid w:val="008F2DCB"/>
    <w:rsid w:val="008F34D2"/>
    <w:rsid w:val="008F367A"/>
    <w:rsid w:val="008F37A0"/>
    <w:rsid w:val="008F382B"/>
    <w:rsid w:val="008F38B0"/>
    <w:rsid w:val="008F38F9"/>
    <w:rsid w:val="008F3C09"/>
    <w:rsid w:val="008F3D81"/>
    <w:rsid w:val="008F3E8F"/>
    <w:rsid w:val="008F3ED7"/>
    <w:rsid w:val="008F3FD8"/>
    <w:rsid w:val="008F41D2"/>
    <w:rsid w:val="008F41E4"/>
    <w:rsid w:val="008F428C"/>
    <w:rsid w:val="008F44F8"/>
    <w:rsid w:val="008F46C4"/>
    <w:rsid w:val="008F46FA"/>
    <w:rsid w:val="008F472C"/>
    <w:rsid w:val="008F544F"/>
    <w:rsid w:val="008F5A15"/>
    <w:rsid w:val="008F5A2F"/>
    <w:rsid w:val="008F5BFA"/>
    <w:rsid w:val="008F5E27"/>
    <w:rsid w:val="008F5FDC"/>
    <w:rsid w:val="008F612E"/>
    <w:rsid w:val="008F6137"/>
    <w:rsid w:val="008F62FE"/>
    <w:rsid w:val="008F63ED"/>
    <w:rsid w:val="008F664C"/>
    <w:rsid w:val="008F67C2"/>
    <w:rsid w:val="008F682E"/>
    <w:rsid w:val="008F6967"/>
    <w:rsid w:val="008F6BC8"/>
    <w:rsid w:val="008F7090"/>
    <w:rsid w:val="008F7309"/>
    <w:rsid w:val="008F7379"/>
    <w:rsid w:val="008F7512"/>
    <w:rsid w:val="008F77DB"/>
    <w:rsid w:val="008F78F3"/>
    <w:rsid w:val="008F7CE0"/>
    <w:rsid w:val="00900191"/>
    <w:rsid w:val="00900264"/>
    <w:rsid w:val="009004DA"/>
    <w:rsid w:val="00900550"/>
    <w:rsid w:val="0090080C"/>
    <w:rsid w:val="009008D9"/>
    <w:rsid w:val="00900BC8"/>
    <w:rsid w:val="00900CB6"/>
    <w:rsid w:val="00900EB0"/>
    <w:rsid w:val="00900EEB"/>
    <w:rsid w:val="00900FF1"/>
    <w:rsid w:val="00901030"/>
    <w:rsid w:val="009010D0"/>
    <w:rsid w:val="009013F9"/>
    <w:rsid w:val="0090164B"/>
    <w:rsid w:val="009016AF"/>
    <w:rsid w:val="00901AD7"/>
    <w:rsid w:val="00901C9E"/>
    <w:rsid w:val="00901DE8"/>
    <w:rsid w:val="00901E32"/>
    <w:rsid w:val="00902024"/>
    <w:rsid w:val="0090202F"/>
    <w:rsid w:val="0090220C"/>
    <w:rsid w:val="0090250A"/>
    <w:rsid w:val="0090252A"/>
    <w:rsid w:val="00902704"/>
    <w:rsid w:val="00902ADC"/>
    <w:rsid w:val="00902DF8"/>
    <w:rsid w:val="00902F6F"/>
    <w:rsid w:val="00903130"/>
    <w:rsid w:val="0090343D"/>
    <w:rsid w:val="0090356A"/>
    <w:rsid w:val="0090369E"/>
    <w:rsid w:val="00903893"/>
    <w:rsid w:val="009038FE"/>
    <w:rsid w:val="00903A7E"/>
    <w:rsid w:val="00903C8E"/>
    <w:rsid w:val="00904247"/>
    <w:rsid w:val="00904A1B"/>
    <w:rsid w:val="00904A25"/>
    <w:rsid w:val="00904B66"/>
    <w:rsid w:val="00905255"/>
    <w:rsid w:val="009052B8"/>
    <w:rsid w:val="009054F9"/>
    <w:rsid w:val="0090558F"/>
    <w:rsid w:val="00905903"/>
    <w:rsid w:val="00905E41"/>
    <w:rsid w:val="00905E5A"/>
    <w:rsid w:val="00905F43"/>
    <w:rsid w:val="0090610C"/>
    <w:rsid w:val="0090612F"/>
    <w:rsid w:val="009062E9"/>
    <w:rsid w:val="0090634B"/>
    <w:rsid w:val="009063D4"/>
    <w:rsid w:val="00906737"/>
    <w:rsid w:val="00906765"/>
    <w:rsid w:val="009069A0"/>
    <w:rsid w:val="00906A13"/>
    <w:rsid w:val="00906A38"/>
    <w:rsid w:val="00906C94"/>
    <w:rsid w:val="00906DAF"/>
    <w:rsid w:val="00906E0E"/>
    <w:rsid w:val="0090710C"/>
    <w:rsid w:val="00907178"/>
    <w:rsid w:val="009072A3"/>
    <w:rsid w:val="009076A0"/>
    <w:rsid w:val="0090772A"/>
    <w:rsid w:val="0090781A"/>
    <w:rsid w:val="00907825"/>
    <w:rsid w:val="00907978"/>
    <w:rsid w:val="00907BD9"/>
    <w:rsid w:val="00907E72"/>
    <w:rsid w:val="00910441"/>
    <w:rsid w:val="0091069D"/>
    <w:rsid w:val="009108E8"/>
    <w:rsid w:val="00910978"/>
    <w:rsid w:val="00910985"/>
    <w:rsid w:val="00910CC4"/>
    <w:rsid w:val="00910E62"/>
    <w:rsid w:val="009111CA"/>
    <w:rsid w:val="00911275"/>
    <w:rsid w:val="00911942"/>
    <w:rsid w:val="00911A41"/>
    <w:rsid w:val="00911BF5"/>
    <w:rsid w:val="0091204B"/>
    <w:rsid w:val="009122A8"/>
    <w:rsid w:val="0091252C"/>
    <w:rsid w:val="00912569"/>
    <w:rsid w:val="009128B5"/>
    <w:rsid w:val="00912A46"/>
    <w:rsid w:val="00912A88"/>
    <w:rsid w:val="00912AA1"/>
    <w:rsid w:val="00912CBD"/>
    <w:rsid w:val="00912D1F"/>
    <w:rsid w:val="00912E48"/>
    <w:rsid w:val="00913149"/>
    <w:rsid w:val="00913309"/>
    <w:rsid w:val="0091332F"/>
    <w:rsid w:val="00913568"/>
    <w:rsid w:val="00913603"/>
    <w:rsid w:val="00913721"/>
    <w:rsid w:val="0091378E"/>
    <w:rsid w:val="00913E13"/>
    <w:rsid w:val="00914332"/>
    <w:rsid w:val="00914391"/>
    <w:rsid w:val="0091444C"/>
    <w:rsid w:val="00914552"/>
    <w:rsid w:val="00914C57"/>
    <w:rsid w:val="00915065"/>
    <w:rsid w:val="00915085"/>
    <w:rsid w:val="00915215"/>
    <w:rsid w:val="00915693"/>
    <w:rsid w:val="009158BA"/>
    <w:rsid w:val="00915D30"/>
    <w:rsid w:val="00916363"/>
    <w:rsid w:val="009163E4"/>
    <w:rsid w:val="00916688"/>
    <w:rsid w:val="00916B8A"/>
    <w:rsid w:val="00916C65"/>
    <w:rsid w:val="00916D7A"/>
    <w:rsid w:val="00916DDF"/>
    <w:rsid w:val="009170B1"/>
    <w:rsid w:val="009171AC"/>
    <w:rsid w:val="0091738C"/>
    <w:rsid w:val="00917521"/>
    <w:rsid w:val="00917DBD"/>
    <w:rsid w:val="00917DD0"/>
    <w:rsid w:val="009201CE"/>
    <w:rsid w:val="009202B8"/>
    <w:rsid w:val="009203E0"/>
    <w:rsid w:val="009208FD"/>
    <w:rsid w:val="00920906"/>
    <w:rsid w:val="00920AF6"/>
    <w:rsid w:val="00920C35"/>
    <w:rsid w:val="00920C91"/>
    <w:rsid w:val="00920D18"/>
    <w:rsid w:val="00920D19"/>
    <w:rsid w:val="00920ECB"/>
    <w:rsid w:val="00920F0A"/>
    <w:rsid w:val="0092107D"/>
    <w:rsid w:val="009215FD"/>
    <w:rsid w:val="009216CA"/>
    <w:rsid w:val="00921B2B"/>
    <w:rsid w:val="00921BB2"/>
    <w:rsid w:val="00922383"/>
    <w:rsid w:val="00922421"/>
    <w:rsid w:val="00922621"/>
    <w:rsid w:val="00922B03"/>
    <w:rsid w:val="00922B1F"/>
    <w:rsid w:val="00922BC3"/>
    <w:rsid w:val="00922FF3"/>
    <w:rsid w:val="0092303A"/>
    <w:rsid w:val="0092307D"/>
    <w:rsid w:val="009230A7"/>
    <w:rsid w:val="009232CE"/>
    <w:rsid w:val="0092361B"/>
    <w:rsid w:val="00923926"/>
    <w:rsid w:val="00923AA8"/>
    <w:rsid w:val="00923C29"/>
    <w:rsid w:val="00923D01"/>
    <w:rsid w:val="00923DA4"/>
    <w:rsid w:val="00923F00"/>
    <w:rsid w:val="00924266"/>
    <w:rsid w:val="00924417"/>
    <w:rsid w:val="009245E9"/>
    <w:rsid w:val="00924908"/>
    <w:rsid w:val="00924C5B"/>
    <w:rsid w:val="00924D87"/>
    <w:rsid w:val="00924DCB"/>
    <w:rsid w:val="00924E36"/>
    <w:rsid w:val="00924F71"/>
    <w:rsid w:val="00925105"/>
    <w:rsid w:val="00925434"/>
    <w:rsid w:val="009254F6"/>
    <w:rsid w:val="009255CF"/>
    <w:rsid w:val="00925BC4"/>
    <w:rsid w:val="00925D62"/>
    <w:rsid w:val="00925E62"/>
    <w:rsid w:val="0092621B"/>
    <w:rsid w:val="00926412"/>
    <w:rsid w:val="009266D7"/>
    <w:rsid w:val="009266E8"/>
    <w:rsid w:val="009268B6"/>
    <w:rsid w:val="00926918"/>
    <w:rsid w:val="00926934"/>
    <w:rsid w:val="00926F29"/>
    <w:rsid w:val="0092701E"/>
    <w:rsid w:val="00927076"/>
    <w:rsid w:val="00927083"/>
    <w:rsid w:val="00927085"/>
    <w:rsid w:val="0092733B"/>
    <w:rsid w:val="009273FA"/>
    <w:rsid w:val="009274D2"/>
    <w:rsid w:val="00927695"/>
    <w:rsid w:val="009276F5"/>
    <w:rsid w:val="009277FB"/>
    <w:rsid w:val="00927CCD"/>
    <w:rsid w:val="00927F2E"/>
    <w:rsid w:val="00927FDC"/>
    <w:rsid w:val="0093014A"/>
    <w:rsid w:val="00930530"/>
    <w:rsid w:val="00930696"/>
    <w:rsid w:val="009308C8"/>
    <w:rsid w:val="009311E0"/>
    <w:rsid w:val="00931442"/>
    <w:rsid w:val="00931538"/>
    <w:rsid w:val="00931555"/>
    <w:rsid w:val="009315EC"/>
    <w:rsid w:val="009319BF"/>
    <w:rsid w:val="009319F1"/>
    <w:rsid w:val="00931A39"/>
    <w:rsid w:val="00931ABD"/>
    <w:rsid w:val="00931DBE"/>
    <w:rsid w:val="00931E66"/>
    <w:rsid w:val="00931F3B"/>
    <w:rsid w:val="00932106"/>
    <w:rsid w:val="00932569"/>
    <w:rsid w:val="0093259F"/>
    <w:rsid w:val="0093286F"/>
    <w:rsid w:val="0093294C"/>
    <w:rsid w:val="00932A57"/>
    <w:rsid w:val="00932C90"/>
    <w:rsid w:val="00932E00"/>
    <w:rsid w:val="0093332C"/>
    <w:rsid w:val="009333EB"/>
    <w:rsid w:val="00933482"/>
    <w:rsid w:val="00933653"/>
    <w:rsid w:val="009337DC"/>
    <w:rsid w:val="00933908"/>
    <w:rsid w:val="00933999"/>
    <w:rsid w:val="00933B61"/>
    <w:rsid w:val="00933C20"/>
    <w:rsid w:val="00933C21"/>
    <w:rsid w:val="00933C3B"/>
    <w:rsid w:val="00933CBA"/>
    <w:rsid w:val="00933CFD"/>
    <w:rsid w:val="00933D1A"/>
    <w:rsid w:val="00933E7A"/>
    <w:rsid w:val="00933F8C"/>
    <w:rsid w:val="009342B1"/>
    <w:rsid w:val="0093444E"/>
    <w:rsid w:val="0093448B"/>
    <w:rsid w:val="009344D1"/>
    <w:rsid w:val="009345BC"/>
    <w:rsid w:val="00934668"/>
    <w:rsid w:val="00934772"/>
    <w:rsid w:val="00934A7C"/>
    <w:rsid w:val="00934A95"/>
    <w:rsid w:val="00934CC8"/>
    <w:rsid w:val="00934FA5"/>
    <w:rsid w:val="00935057"/>
    <w:rsid w:val="0093516A"/>
    <w:rsid w:val="0093517A"/>
    <w:rsid w:val="00935256"/>
    <w:rsid w:val="009353A1"/>
    <w:rsid w:val="009353E4"/>
    <w:rsid w:val="00935598"/>
    <w:rsid w:val="00935956"/>
    <w:rsid w:val="00935A05"/>
    <w:rsid w:val="00935AAF"/>
    <w:rsid w:val="00935FD2"/>
    <w:rsid w:val="009360DE"/>
    <w:rsid w:val="00936101"/>
    <w:rsid w:val="0093626D"/>
    <w:rsid w:val="009362AE"/>
    <w:rsid w:val="009363CE"/>
    <w:rsid w:val="009365CF"/>
    <w:rsid w:val="009367AE"/>
    <w:rsid w:val="00936CCE"/>
    <w:rsid w:val="00936D99"/>
    <w:rsid w:val="0093701C"/>
    <w:rsid w:val="009371F1"/>
    <w:rsid w:val="0093721F"/>
    <w:rsid w:val="00937366"/>
    <w:rsid w:val="009379EB"/>
    <w:rsid w:val="00937AEB"/>
    <w:rsid w:val="00937C80"/>
    <w:rsid w:val="00940024"/>
    <w:rsid w:val="00940443"/>
    <w:rsid w:val="00940657"/>
    <w:rsid w:val="0094092E"/>
    <w:rsid w:val="00940A48"/>
    <w:rsid w:val="00940B8C"/>
    <w:rsid w:val="00940DAD"/>
    <w:rsid w:val="009410B1"/>
    <w:rsid w:val="00941370"/>
    <w:rsid w:val="009413C1"/>
    <w:rsid w:val="009415E9"/>
    <w:rsid w:val="00941BED"/>
    <w:rsid w:val="00941D2F"/>
    <w:rsid w:val="00941E61"/>
    <w:rsid w:val="00941F31"/>
    <w:rsid w:val="0094238B"/>
    <w:rsid w:val="009423BB"/>
    <w:rsid w:val="009425C8"/>
    <w:rsid w:val="009427C3"/>
    <w:rsid w:val="0094283F"/>
    <w:rsid w:val="009428D0"/>
    <w:rsid w:val="00942A2F"/>
    <w:rsid w:val="00942A9B"/>
    <w:rsid w:val="00942AB1"/>
    <w:rsid w:val="00942D5C"/>
    <w:rsid w:val="00942FD8"/>
    <w:rsid w:val="009432C6"/>
    <w:rsid w:val="00943367"/>
    <w:rsid w:val="009434BD"/>
    <w:rsid w:val="0094356D"/>
    <w:rsid w:val="009435AC"/>
    <w:rsid w:val="00943886"/>
    <w:rsid w:val="00943A54"/>
    <w:rsid w:val="00943FD6"/>
    <w:rsid w:val="00944429"/>
    <w:rsid w:val="0094445D"/>
    <w:rsid w:val="00944500"/>
    <w:rsid w:val="00944BB7"/>
    <w:rsid w:val="00944BCF"/>
    <w:rsid w:val="00944D1E"/>
    <w:rsid w:val="00944F29"/>
    <w:rsid w:val="0094521F"/>
    <w:rsid w:val="00945377"/>
    <w:rsid w:val="0094537D"/>
    <w:rsid w:val="00945653"/>
    <w:rsid w:val="0094584E"/>
    <w:rsid w:val="00945877"/>
    <w:rsid w:val="0094594B"/>
    <w:rsid w:val="00945C12"/>
    <w:rsid w:val="00945EDE"/>
    <w:rsid w:val="009460BD"/>
    <w:rsid w:val="0094615E"/>
    <w:rsid w:val="00946213"/>
    <w:rsid w:val="00946770"/>
    <w:rsid w:val="00946794"/>
    <w:rsid w:val="0094687F"/>
    <w:rsid w:val="00946935"/>
    <w:rsid w:val="00946967"/>
    <w:rsid w:val="009474C5"/>
    <w:rsid w:val="00947880"/>
    <w:rsid w:val="009478AC"/>
    <w:rsid w:val="009479F1"/>
    <w:rsid w:val="00947A22"/>
    <w:rsid w:val="00947A32"/>
    <w:rsid w:val="00947C4C"/>
    <w:rsid w:val="00947FE0"/>
    <w:rsid w:val="00950367"/>
    <w:rsid w:val="00950599"/>
    <w:rsid w:val="00950B06"/>
    <w:rsid w:val="00950FAC"/>
    <w:rsid w:val="00950FE0"/>
    <w:rsid w:val="009510B6"/>
    <w:rsid w:val="00951247"/>
    <w:rsid w:val="009515EE"/>
    <w:rsid w:val="00951659"/>
    <w:rsid w:val="00951846"/>
    <w:rsid w:val="009518A7"/>
    <w:rsid w:val="009518AA"/>
    <w:rsid w:val="00951BB7"/>
    <w:rsid w:val="00951C27"/>
    <w:rsid w:val="00951C7C"/>
    <w:rsid w:val="00951DFD"/>
    <w:rsid w:val="00951E2B"/>
    <w:rsid w:val="00951E6C"/>
    <w:rsid w:val="0095200F"/>
    <w:rsid w:val="00952226"/>
    <w:rsid w:val="0095240D"/>
    <w:rsid w:val="00952461"/>
    <w:rsid w:val="0095253E"/>
    <w:rsid w:val="00952617"/>
    <w:rsid w:val="00952B4F"/>
    <w:rsid w:val="00952D47"/>
    <w:rsid w:val="00952E90"/>
    <w:rsid w:val="00952F59"/>
    <w:rsid w:val="00953291"/>
    <w:rsid w:val="00953451"/>
    <w:rsid w:val="00953A43"/>
    <w:rsid w:val="00953BE4"/>
    <w:rsid w:val="00953D00"/>
    <w:rsid w:val="00953D97"/>
    <w:rsid w:val="0095427A"/>
    <w:rsid w:val="009543D2"/>
    <w:rsid w:val="00954DCF"/>
    <w:rsid w:val="009550A3"/>
    <w:rsid w:val="00955144"/>
    <w:rsid w:val="009551CA"/>
    <w:rsid w:val="00955200"/>
    <w:rsid w:val="009555E9"/>
    <w:rsid w:val="00955780"/>
    <w:rsid w:val="00955975"/>
    <w:rsid w:val="009559D8"/>
    <w:rsid w:val="00955D8D"/>
    <w:rsid w:val="0095606D"/>
    <w:rsid w:val="00956123"/>
    <w:rsid w:val="00956161"/>
    <w:rsid w:val="0095619C"/>
    <w:rsid w:val="0095624A"/>
    <w:rsid w:val="00956600"/>
    <w:rsid w:val="00956B73"/>
    <w:rsid w:val="00956BB3"/>
    <w:rsid w:val="00956D71"/>
    <w:rsid w:val="00956E7F"/>
    <w:rsid w:val="00956FC6"/>
    <w:rsid w:val="009571D0"/>
    <w:rsid w:val="00957625"/>
    <w:rsid w:val="0095773F"/>
    <w:rsid w:val="00957754"/>
    <w:rsid w:val="009577C7"/>
    <w:rsid w:val="00957D40"/>
    <w:rsid w:val="00957E91"/>
    <w:rsid w:val="00957EA1"/>
    <w:rsid w:val="00957FA2"/>
    <w:rsid w:val="009601FB"/>
    <w:rsid w:val="00960213"/>
    <w:rsid w:val="0096025B"/>
    <w:rsid w:val="0096032B"/>
    <w:rsid w:val="00960630"/>
    <w:rsid w:val="0096067B"/>
    <w:rsid w:val="00960758"/>
    <w:rsid w:val="00960782"/>
    <w:rsid w:val="0096098F"/>
    <w:rsid w:val="00960A1F"/>
    <w:rsid w:val="00960C42"/>
    <w:rsid w:val="00960D8E"/>
    <w:rsid w:val="0096111E"/>
    <w:rsid w:val="0096159F"/>
    <w:rsid w:val="0096169E"/>
    <w:rsid w:val="00961722"/>
    <w:rsid w:val="00961915"/>
    <w:rsid w:val="00961D5E"/>
    <w:rsid w:val="0096206C"/>
    <w:rsid w:val="0096257F"/>
    <w:rsid w:val="009629F7"/>
    <w:rsid w:val="00962A6A"/>
    <w:rsid w:val="00962BE3"/>
    <w:rsid w:val="00962CD8"/>
    <w:rsid w:val="00962E5F"/>
    <w:rsid w:val="00963202"/>
    <w:rsid w:val="00963392"/>
    <w:rsid w:val="00963424"/>
    <w:rsid w:val="00963705"/>
    <w:rsid w:val="009639A8"/>
    <w:rsid w:val="00963D50"/>
    <w:rsid w:val="00963DDF"/>
    <w:rsid w:val="009647E7"/>
    <w:rsid w:val="0096482B"/>
    <w:rsid w:val="00964878"/>
    <w:rsid w:val="009649D8"/>
    <w:rsid w:val="00964C2C"/>
    <w:rsid w:val="00964CA8"/>
    <w:rsid w:val="00964D43"/>
    <w:rsid w:val="00965258"/>
    <w:rsid w:val="00965439"/>
    <w:rsid w:val="00965EBE"/>
    <w:rsid w:val="0096606C"/>
    <w:rsid w:val="009661ED"/>
    <w:rsid w:val="00966443"/>
    <w:rsid w:val="0096651C"/>
    <w:rsid w:val="00966775"/>
    <w:rsid w:val="00966877"/>
    <w:rsid w:val="0096694F"/>
    <w:rsid w:val="00966A82"/>
    <w:rsid w:val="00966B68"/>
    <w:rsid w:val="00966ED9"/>
    <w:rsid w:val="009671DC"/>
    <w:rsid w:val="0096728F"/>
    <w:rsid w:val="009675A0"/>
    <w:rsid w:val="0096765D"/>
    <w:rsid w:val="009677C5"/>
    <w:rsid w:val="00967C05"/>
    <w:rsid w:val="00967CFD"/>
    <w:rsid w:val="00967D51"/>
    <w:rsid w:val="00967F6D"/>
    <w:rsid w:val="00967FE6"/>
    <w:rsid w:val="009702AC"/>
    <w:rsid w:val="00970394"/>
    <w:rsid w:val="00970538"/>
    <w:rsid w:val="00970628"/>
    <w:rsid w:val="00970649"/>
    <w:rsid w:val="0097066F"/>
    <w:rsid w:val="00970CB8"/>
    <w:rsid w:val="00970F8F"/>
    <w:rsid w:val="0097109C"/>
    <w:rsid w:val="009711D6"/>
    <w:rsid w:val="009713AA"/>
    <w:rsid w:val="009715BB"/>
    <w:rsid w:val="00971717"/>
    <w:rsid w:val="00971B93"/>
    <w:rsid w:val="00971C89"/>
    <w:rsid w:val="00971F46"/>
    <w:rsid w:val="00972046"/>
    <w:rsid w:val="009720DC"/>
    <w:rsid w:val="0097248A"/>
    <w:rsid w:val="00972655"/>
    <w:rsid w:val="0097265E"/>
    <w:rsid w:val="009727FD"/>
    <w:rsid w:val="00972851"/>
    <w:rsid w:val="00972932"/>
    <w:rsid w:val="0097299C"/>
    <w:rsid w:val="00972AA9"/>
    <w:rsid w:val="00972D70"/>
    <w:rsid w:val="00972EDB"/>
    <w:rsid w:val="00972FE2"/>
    <w:rsid w:val="0097307C"/>
    <w:rsid w:val="00973092"/>
    <w:rsid w:val="00973171"/>
    <w:rsid w:val="0097337E"/>
    <w:rsid w:val="009733ED"/>
    <w:rsid w:val="00973664"/>
    <w:rsid w:val="00973737"/>
    <w:rsid w:val="009738B8"/>
    <w:rsid w:val="009739CE"/>
    <w:rsid w:val="00973A2F"/>
    <w:rsid w:val="00973C47"/>
    <w:rsid w:val="00973DFA"/>
    <w:rsid w:val="00973DFB"/>
    <w:rsid w:val="0097445D"/>
    <w:rsid w:val="009745D8"/>
    <w:rsid w:val="00974722"/>
    <w:rsid w:val="00974A0F"/>
    <w:rsid w:val="00974DDF"/>
    <w:rsid w:val="0097536B"/>
    <w:rsid w:val="00975460"/>
    <w:rsid w:val="0097551D"/>
    <w:rsid w:val="0097557B"/>
    <w:rsid w:val="009755B6"/>
    <w:rsid w:val="009756BC"/>
    <w:rsid w:val="00975884"/>
    <w:rsid w:val="00975894"/>
    <w:rsid w:val="0097590D"/>
    <w:rsid w:val="00975AA8"/>
    <w:rsid w:val="00975AE8"/>
    <w:rsid w:val="00975BBD"/>
    <w:rsid w:val="00975C8F"/>
    <w:rsid w:val="00975D08"/>
    <w:rsid w:val="00975EF6"/>
    <w:rsid w:val="0097686E"/>
    <w:rsid w:val="0097690A"/>
    <w:rsid w:val="00976A6C"/>
    <w:rsid w:val="00976AD0"/>
    <w:rsid w:val="00976AF9"/>
    <w:rsid w:val="00976B74"/>
    <w:rsid w:val="00976CFF"/>
    <w:rsid w:val="00976EBD"/>
    <w:rsid w:val="00977871"/>
    <w:rsid w:val="00980001"/>
    <w:rsid w:val="00980018"/>
    <w:rsid w:val="009801B3"/>
    <w:rsid w:val="00980466"/>
    <w:rsid w:val="00980516"/>
    <w:rsid w:val="0098053C"/>
    <w:rsid w:val="00980559"/>
    <w:rsid w:val="00980647"/>
    <w:rsid w:val="00980699"/>
    <w:rsid w:val="00980990"/>
    <w:rsid w:val="009810A4"/>
    <w:rsid w:val="009811FE"/>
    <w:rsid w:val="00981857"/>
    <w:rsid w:val="00981D16"/>
    <w:rsid w:val="00981FCA"/>
    <w:rsid w:val="0098210D"/>
    <w:rsid w:val="009822BE"/>
    <w:rsid w:val="009824C4"/>
    <w:rsid w:val="009827F4"/>
    <w:rsid w:val="00982B1C"/>
    <w:rsid w:val="00982BCA"/>
    <w:rsid w:val="00982C13"/>
    <w:rsid w:val="009831DB"/>
    <w:rsid w:val="00983256"/>
    <w:rsid w:val="0098374D"/>
    <w:rsid w:val="009837AD"/>
    <w:rsid w:val="009837E7"/>
    <w:rsid w:val="009837F2"/>
    <w:rsid w:val="0098386A"/>
    <w:rsid w:val="009839D7"/>
    <w:rsid w:val="00983A84"/>
    <w:rsid w:val="00983E03"/>
    <w:rsid w:val="0098416F"/>
    <w:rsid w:val="009841DB"/>
    <w:rsid w:val="0098429C"/>
    <w:rsid w:val="00984388"/>
    <w:rsid w:val="00984D75"/>
    <w:rsid w:val="0098505F"/>
    <w:rsid w:val="00985281"/>
    <w:rsid w:val="00985427"/>
    <w:rsid w:val="0098545C"/>
    <w:rsid w:val="009855C4"/>
    <w:rsid w:val="0098568E"/>
    <w:rsid w:val="00985A10"/>
    <w:rsid w:val="00985BEF"/>
    <w:rsid w:val="00985C88"/>
    <w:rsid w:val="0098600A"/>
    <w:rsid w:val="00986269"/>
    <w:rsid w:val="0098626B"/>
    <w:rsid w:val="0098626C"/>
    <w:rsid w:val="00986852"/>
    <w:rsid w:val="00986900"/>
    <w:rsid w:val="009870CC"/>
    <w:rsid w:val="009871D6"/>
    <w:rsid w:val="00987269"/>
    <w:rsid w:val="00987362"/>
    <w:rsid w:val="0098755B"/>
    <w:rsid w:val="00987690"/>
    <w:rsid w:val="00987AA2"/>
    <w:rsid w:val="00987BB6"/>
    <w:rsid w:val="00987E2D"/>
    <w:rsid w:val="00990085"/>
    <w:rsid w:val="0099087E"/>
    <w:rsid w:val="00990CC9"/>
    <w:rsid w:val="00990E1F"/>
    <w:rsid w:val="00990E48"/>
    <w:rsid w:val="00991004"/>
    <w:rsid w:val="009910BA"/>
    <w:rsid w:val="0099112A"/>
    <w:rsid w:val="0099159F"/>
    <w:rsid w:val="009919AB"/>
    <w:rsid w:val="00991DB2"/>
    <w:rsid w:val="0099232B"/>
    <w:rsid w:val="0099234F"/>
    <w:rsid w:val="00992883"/>
    <w:rsid w:val="00992B1F"/>
    <w:rsid w:val="00992F87"/>
    <w:rsid w:val="009930C3"/>
    <w:rsid w:val="009931F0"/>
    <w:rsid w:val="00993276"/>
    <w:rsid w:val="009935F6"/>
    <w:rsid w:val="0099368D"/>
    <w:rsid w:val="00993A5E"/>
    <w:rsid w:val="0099415E"/>
    <w:rsid w:val="009942E8"/>
    <w:rsid w:val="00994430"/>
    <w:rsid w:val="00994431"/>
    <w:rsid w:val="0099469A"/>
    <w:rsid w:val="0099487B"/>
    <w:rsid w:val="00994A87"/>
    <w:rsid w:val="00994AAB"/>
    <w:rsid w:val="00994B3B"/>
    <w:rsid w:val="00994C4E"/>
    <w:rsid w:val="00994DC0"/>
    <w:rsid w:val="00995331"/>
    <w:rsid w:val="009955B9"/>
    <w:rsid w:val="00995864"/>
    <w:rsid w:val="00995891"/>
    <w:rsid w:val="00995C39"/>
    <w:rsid w:val="00995D91"/>
    <w:rsid w:val="009962B3"/>
    <w:rsid w:val="00996350"/>
    <w:rsid w:val="0099650E"/>
    <w:rsid w:val="00996556"/>
    <w:rsid w:val="00996A06"/>
    <w:rsid w:val="00996C82"/>
    <w:rsid w:val="00996D8E"/>
    <w:rsid w:val="00996F0D"/>
    <w:rsid w:val="009971B6"/>
    <w:rsid w:val="009971D5"/>
    <w:rsid w:val="0099756E"/>
    <w:rsid w:val="009975FD"/>
    <w:rsid w:val="00997618"/>
    <w:rsid w:val="00997873"/>
    <w:rsid w:val="00997A0F"/>
    <w:rsid w:val="00997AFD"/>
    <w:rsid w:val="00997D99"/>
    <w:rsid w:val="00997ED4"/>
    <w:rsid w:val="009A0010"/>
    <w:rsid w:val="009A02E8"/>
    <w:rsid w:val="009A050A"/>
    <w:rsid w:val="009A0723"/>
    <w:rsid w:val="009A09B0"/>
    <w:rsid w:val="009A0A55"/>
    <w:rsid w:val="009A0BA1"/>
    <w:rsid w:val="009A0D50"/>
    <w:rsid w:val="009A0DE2"/>
    <w:rsid w:val="009A0EB5"/>
    <w:rsid w:val="009A0F34"/>
    <w:rsid w:val="009A0FA2"/>
    <w:rsid w:val="009A1060"/>
    <w:rsid w:val="009A115C"/>
    <w:rsid w:val="009A147D"/>
    <w:rsid w:val="009A15E6"/>
    <w:rsid w:val="009A1923"/>
    <w:rsid w:val="009A1B90"/>
    <w:rsid w:val="009A2186"/>
    <w:rsid w:val="009A2275"/>
    <w:rsid w:val="009A2C2D"/>
    <w:rsid w:val="009A2E4F"/>
    <w:rsid w:val="009A31BD"/>
    <w:rsid w:val="009A349E"/>
    <w:rsid w:val="009A3600"/>
    <w:rsid w:val="009A3784"/>
    <w:rsid w:val="009A39E3"/>
    <w:rsid w:val="009A3B88"/>
    <w:rsid w:val="009A3E63"/>
    <w:rsid w:val="009A3E8F"/>
    <w:rsid w:val="009A4245"/>
    <w:rsid w:val="009A42BB"/>
    <w:rsid w:val="009A4321"/>
    <w:rsid w:val="009A4364"/>
    <w:rsid w:val="009A43DB"/>
    <w:rsid w:val="009A4424"/>
    <w:rsid w:val="009A461F"/>
    <w:rsid w:val="009A46C6"/>
    <w:rsid w:val="009A483B"/>
    <w:rsid w:val="009A4A9E"/>
    <w:rsid w:val="009A4EDD"/>
    <w:rsid w:val="009A5043"/>
    <w:rsid w:val="009A53F6"/>
    <w:rsid w:val="009A54F2"/>
    <w:rsid w:val="009A55E4"/>
    <w:rsid w:val="009A5649"/>
    <w:rsid w:val="009A57F0"/>
    <w:rsid w:val="009A59B8"/>
    <w:rsid w:val="009A5D50"/>
    <w:rsid w:val="009A6303"/>
    <w:rsid w:val="009A64BF"/>
    <w:rsid w:val="009A65DD"/>
    <w:rsid w:val="009A691F"/>
    <w:rsid w:val="009A697F"/>
    <w:rsid w:val="009A69F3"/>
    <w:rsid w:val="009A6A9A"/>
    <w:rsid w:val="009A6B0F"/>
    <w:rsid w:val="009A6B7B"/>
    <w:rsid w:val="009A6BD5"/>
    <w:rsid w:val="009A6EE8"/>
    <w:rsid w:val="009A6EEC"/>
    <w:rsid w:val="009A70FF"/>
    <w:rsid w:val="009A7135"/>
    <w:rsid w:val="009A732F"/>
    <w:rsid w:val="009A75C8"/>
    <w:rsid w:val="009A7AFF"/>
    <w:rsid w:val="009A7B84"/>
    <w:rsid w:val="009B03A4"/>
    <w:rsid w:val="009B0533"/>
    <w:rsid w:val="009B0577"/>
    <w:rsid w:val="009B063C"/>
    <w:rsid w:val="009B06A1"/>
    <w:rsid w:val="009B06E2"/>
    <w:rsid w:val="009B074F"/>
    <w:rsid w:val="009B0757"/>
    <w:rsid w:val="009B08D9"/>
    <w:rsid w:val="009B09BF"/>
    <w:rsid w:val="009B0BED"/>
    <w:rsid w:val="009B0C12"/>
    <w:rsid w:val="009B0C90"/>
    <w:rsid w:val="009B0D08"/>
    <w:rsid w:val="009B0DEB"/>
    <w:rsid w:val="009B0EFD"/>
    <w:rsid w:val="009B12BD"/>
    <w:rsid w:val="009B1311"/>
    <w:rsid w:val="009B13A6"/>
    <w:rsid w:val="009B1461"/>
    <w:rsid w:val="009B1B2D"/>
    <w:rsid w:val="009B1B5A"/>
    <w:rsid w:val="009B1BB2"/>
    <w:rsid w:val="009B1BE0"/>
    <w:rsid w:val="009B1C41"/>
    <w:rsid w:val="009B1DCC"/>
    <w:rsid w:val="009B1FCC"/>
    <w:rsid w:val="009B2141"/>
    <w:rsid w:val="009B2151"/>
    <w:rsid w:val="009B21DD"/>
    <w:rsid w:val="009B224A"/>
    <w:rsid w:val="009B230D"/>
    <w:rsid w:val="009B2435"/>
    <w:rsid w:val="009B25E2"/>
    <w:rsid w:val="009B260D"/>
    <w:rsid w:val="009B2883"/>
    <w:rsid w:val="009B292A"/>
    <w:rsid w:val="009B29A4"/>
    <w:rsid w:val="009B2D0C"/>
    <w:rsid w:val="009B2D75"/>
    <w:rsid w:val="009B31CB"/>
    <w:rsid w:val="009B31DC"/>
    <w:rsid w:val="009B32FC"/>
    <w:rsid w:val="009B34B5"/>
    <w:rsid w:val="009B3688"/>
    <w:rsid w:val="009B3CEA"/>
    <w:rsid w:val="009B3ECE"/>
    <w:rsid w:val="009B4210"/>
    <w:rsid w:val="009B435F"/>
    <w:rsid w:val="009B45EB"/>
    <w:rsid w:val="009B4A13"/>
    <w:rsid w:val="009B4AEB"/>
    <w:rsid w:val="009B4BAE"/>
    <w:rsid w:val="009B4C21"/>
    <w:rsid w:val="009B4D15"/>
    <w:rsid w:val="009B4EDB"/>
    <w:rsid w:val="009B4FA1"/>
    <w:rsid w:val="009B5474"/>
    <w:rsid w:val="009B557F"/>
    <w:rsid w:val="009B5612"/>
    <w:rsid w:val="009B608E"/>
    <w:rsid w:val="009B6160"/>
    <w:rsid w:val="009B62CC"/>
    <w:rsid w:val="009B63BE"/>
    <w:rsid w:val="009B6597"/>
    <w:rsid w:val="009B659B"/>
    <w:rsid w:val="009B65AD"/>
    <w:rsid w:val="009B6627"/>
    <w:rsid w:val="009B6664"/>
    <w:rsid w:val="009B6B8A"/>
    <w:rsid w:val="009B70EA"/>
    <w:rsid w:val="009B7553"/>
    <w:rsid w:val="009B755B"/>
    <w:rsid w:val="009B77A5"/>
    <w:rsid w:val="009B789F"/>
    <w:rsid w:val="009B7A2F"/>
    <w:rsid w:val="009B7A64"/>
    <w:rsid w:val="009B7E53"/>
    <w:rsid w:val="009B7ED9"/>
    <w:rsid w:val="009C0000"/>
    <w:rsid w:val="009C01C3"/>
    <w:rsid w:val="009C0406"/>
    <w:rsid w:val="009C0433"/>
    <w:rsid w:val="009C044A"/>
    <w:rsid w:val="009C0729"/>
    <w:rsid w:val="009C0769"/>
    <w:rsid w:val="009C0A10"/>
    <w:rsid w:val="009C0E95"/>
    <w:rsid w:val="009C1436"/>
    <w:rsid w:val="009C14DF"/>
    <w:rsid w:val="009C1749"/>
    <w:rsid w:val="009C1863"/>
    <w:rsid w:val="009C18E5"/>
    <w:rsid w:val="009C1DCF"/>
    <w:rsid w:val="009C2155"/>
    <w:rsid w:val="009C2309"/>
    <w:rsid w:val="009C2651"/>
    <w:rsid w:val="009C284C"/>
    <w:rsid w:val="009C285F"/>
    <w:rsid w:val="009C3006"/>
    <w:rsid w:val="009C308C"/>
    <w:rsid w:val="009C30A0"/>
    <w:rsid w:val="009C312D"/>
    <w:rsid w:val="009C3273"/>
    <w:rsid w:val="009C32FA"/>
    <w:rsid w:val="009C3376"/>
    <w:rsid w:val="009C3649"/>
    <w:rsid w:val="009C38D1"/>
    <w:rsid w:val="009C3BEB"/>
    <w:rsid w:val="009C3DF9"/>
    <w:rsid w:val="009C3E95"/>
    <w:rsid w:val="009C4123"/>
    <w:rsid w:val="009C4473"/>
    <w:rsid w:val="009C4574"/>
    <w:rsid w:val="009C48CD"/>
    <w:rsid w:val="009C4A76"/>
    <w:rsid w:val="009C4B67"/>
    <w:rsid w:val="009C5044"/>
    <w:rsid w:val="009C531A"/>
    <w:rsid w:val="009C53D1"/>
    <w:rsid w:val="009C546A"/>
    <w:rsid w:val="009C554F"/>
    <w:rsid w:val="009C57C7"/>
    <w:rsid w:val="009C5A82"/>
    <w:rsid w:val="009C5A9F"/>
    <w:rsid w:val="009C5EB5"/>
    <w:rsid w:val="009C5F1F"/>
    <w:rsid w:val="009C653F"/>
    <w:rsid w:val="009C667B"/>
    <w:rsid w:val="009C66AC"/>
    <w:rsid w:val="009C6872"/>
    <w:rsid w:val="009C69EC"/>
    <w:rsid w:val="009C6A47"/>
    <w:rsid w:val="009C6ACE"/>
    <w:rsid w:val="009C6B7D"/>
    <w:rsid w:val="009C6D71"/>
    <w:rsid w:val="009C6E81"/>
    <w:rsid w:val="009C7045"/>
    <w:rsid w:val="009C7337"/>
    <w:rsid w:val="009C756C"/>
    <w:rsid w:val="009C7616"/>
    <w:rsid w:val="009C7925"/>
    <w:rsid w:val="009C7A9B"/>
    <w:rsid w:val="009C7DBE"/>
    <w:rsid w:val="009D07E1"/>
    <w:rsid w:val="009D098E"/>
    <w:rsid w:val="009D0A32"/>
    <w:rsid w:val="009D0B8D"/>
    <w:rsid w:val="009D0FA9"/>
    <w:rsid w:val="009D0FD9"/>
    <w:rsid w:val="009D10F2"/>
    <w:rsid w:val="009D11C8"/>
    <w:rsid w:val="009D1462"/>
    <w:rsid w:val="009D15DA"/>
    <w:rsid w:val="009D164C"/>
    <w:rsid w:val="009D16A0"/>
    <w:rsid w:val="009D176F"/>
    <w:rsid w:val="009D17BC"/>
    <w:rsid w:val="009D17CB"/>
    <w:rsid w:val="009D1920"/>
    <w:rsid w:val="009D1B82"/>
    <w:rsid w:val="009D1BD8"/>
    <w:rsid w:val="009D1D17"/>
    <w:rsid w:val="009D1D56"/>
    <w:rsid w:val="009D1D8C"/>
    <w:rsid w:val="009D1F13"/>
    <w:rsid w:val="009D2401"/>
    <w:rsid w:val="009D247F"/>
    <w:rsid w:val="009D2491"/>
    <w:rsid w:val="009D2528"/>
    <w:rsid w:val="009D2596"/>
    <w:rsid w:val="009D2CB0"/>
    <w:rsid w:val="009D2D0A"/>
    <w:rsid w:val="009D3111"/>
    <w:rsid w:val="009D32B7"/>
    <w:rsid w:val="009D3325"/>
    <w:rsid w:val="009D336F"/>
    <w:rsid w:val="009D349E"/>
    <w:rsid w:val="009D34B3"/>
    <w:rsid w:val="009D356B"/>
    <w:rsid w:val="009D362C"/>
    <w:rsid w:val="009D3765"/>
    <w:rsid w:val="009D378D"/>
    <w:rsid w:val="009D3813"/>
    <w:rsid w:val="009D38E8"/>
    <w:rsid w:val="009D3D04"/>
    <w:rsid w:val="009D4014"/>
    <w:rsid w:val="009D4027"/>
    <w:rsid w:val="009D4101"/>
    <w:rsid w:val="009D41A4"/>
    <w:rsid w:val="009D42D2"/>
    <w:rsid w:val="009D4342"/>
    <w:rsid w:val="009D455D"/>
    <w:rsid w:val="009D4943"/>
    <w:rsid w:val="009D4A3B"/>
    <w:rsid w:val="009D4A68"/>
    <w:rsid w:val="009D4B86"/>
    <w:rsid w:val="009D4C1C"/>
    <w:rsid w:val="009D4FCF"/>
    <w:rsid w:val="009D52AE"/>
    <w:rsid w:val="009D5301"/>
    <w:rsid w:val="009D533B"/>
    <w:rsid w:val="009D544E"/>
    <w:rsid w:val="009D54BF"/>
    <w:rsid w:val="009D586F"/>
    <w:rsid w:val="009D6955"/>
    <w:rsid w:val="009D6A19"/>
    <w:rsid w:val="009D6D59"/>
    <w:rsid w:val="009D6F36"/>
    <w:rsid w:val="009D70A7"/>
    <w:rsid w:val="009D7418"/>
    <w:rsid w:val="009D78D6"/>
    <w:rsid w:val="009D790C"/>
    <w:rsid w:val="009D7AC3"/>
    <w:rsid w:val="009D7BC6"/>
    <w:rsid w:val="009D7D36"/>
    <w:rsid w:val="009D7D38"/>
    <w:rsid w:val="009D7D6C"/>
    <w:rsid w:val="009E03BB"/>
    <w:rsid w:val="009E0646"/>
    <w:rsid w:val="009E0898"/>
    <w:rsid w:val="009E08FD"/>
    <w:rsid w:val="009E0AB3"/>
    <w:rsid w:val="009E0CC5"/>
    <w:rsid w:val="009E0EED"/>
    <w:rsid w:val="009E1151"/>
    <w:rsid w:val="009E122E"/>
    <w:rsid w:val="009E1339"/>
    <w:rsid w:val="009E14D7"/>
    <w:rsid w:val="009E195E"/>
    <w:rsid w:val="009E1A04"/>
    <w:rsid w:val="009E1B55"/>
    <w:rsid w:val="009E1DF2"/>
    <w:rsid w:val="009E1E4C"/>
    <w:rsid w:val="009E1EE6"/>
    <w:rsid w:val="009E1F87"/>
    <w:rsid w:val="009E203B"/>
    <w:rsid w:val="009E20C4"/>
    <w:rsid w:val="009E22E2"/>
    <w:rsid w:val="009E236E"/>
    <w:rsid w:val="009E25CB"/>
    <w:rsid w:val="009E2650"/>
    <w:rsid w:val="009E2690"/>
    <w:rsid w:val="009E296D"/>
    <w:rsid w:val="009E2AF3"/>
    <w:rsid w:val="009E2DAF"/>
    <w:rsid w:val="009E2E33"/>
    <w:rsid w:val="009E2F4B"/>
    <w:rsid w:val="009E3048"/>
    <w:rsid w:val="009E314D"/>
    <w:rsid w:val="009E31B6"/>
    <w:rsid w:val="009E325D"/>
    <w:rsid w:val="009E3326"/>
    <w:rsid w:val="009E3428"/>
    <w:rsid w:val="009E34E3"/>
    <w:rsid w:val="009E3596"/>
    <w:rsid w:val="009E3689"/>
    <w:rsid w:val="009E369F"/>
    <w:rsid w:val="009E37C7"/>
    <w:rsid w:val="009E3A69"/>
    <w:rsid w:val="009E3AF2"/>
    <w:rsid w:val="009E3BDA"/>
    <w:rsid w:val="009E3C8F"/>
    <w:rsid w:val="009E3D30"/>
    <w:rsid w:val="009E3E86"/>
    <w:rsid w:val="009E40E2"/>
    <w:rsid w:val="009E40F5"/>
    <w:rsid w:val="009E4110"/>
    <w:rsid w:val="009E4341"/>
    <w:rsid w:val="009E44AC"/>
    <w:rsid w:val="009E4939"/>
    <w:rsid w:val="009E49E9"/>
    <w:rsid w:val="009E4AD3"/>
    <w:rsid w:val="009E4C9E"/>
    <w:rsid w:val="009E4DD4"/>
    <w:rsid w:val="009E4E4E"/>
    <w:rsid w:val="009E4F5B"/>
    <w:rsid w:val="009E4FBC"/>
    <w:rsid w:val="009E5019"/>
    <w:rsid w:val="009E50F6"/>
    <w:rsid w:val="009E52AF"/>
    <w:rsid w:val="009E52F5"/>
    <w:rsid w:val="009E532D"/>
    <w:rsid w:val="009E56C2"/>
    <w:rsid w:val="009E56F0"/>
    <w:rsid w:val="009E58C8"/>
    <w:rsid w:val="009E596E"/>
    <w:rsid w:val="009E5B41"/>
    <w:rsid w:val="009E5C82"/>
    <w:rsid w:val="009E5D03"/>
    <w:rsid w:val="009E5ECA"/>
    <w:rsid w:val="009E6229"/>
    <w:rsid w:val="009E65C6"/>
    <w:rsid w:val="009E686F"/>
    <w:rsid w:val="009E6AF0"/>
    <w:rsid w:val="009E6B69"/>
    <w:rsid w:val="009E6B6A"/>
    <w:rsid w:val="009E6D6D"/>
    <w:rsid w:val="009E6E1D"/>
    <w:rsid w:val="009E706A"/>
    <w:rsid w:val="009E7336"/>
    <w:rsid w:val="009E740D"/>
    <w:rsid w:val="009E7410"/>
    <w:rsid w:val="009E754A"/>
    <w:rsid w:val="009E766F"/>
    <w:rsid w:val="009E7A1C"/>
    <w:rsid w:val="009E7BEA"/>
    <w:rsid w:val="009E7C3E"/>
    <w:rsid w:val="009E7C6E"/>
    <w:rsid w:val="009E7C8D"/>
    <w:rsid w:val="009E7D2C"/>
    <w:rsid w:val="009E7D55"/>
    <w:rsid w:val="009E7D78"/>
    <w:rsid w:val="009E7FAE"/>
    <w:rsid w:val="009F0138"/>
    <w:rsid w:val="009F03CA"/>
    <w:rsid w:val="009F0480"/>
    <w:rsid w:val="009F07F4"/>
    <w:rsid w:val="009F0A05"/>
    <w:rsid w:val="009F0C77"/>
    <w:rsid w:val="009F0CC1"/>
    <w:rsid w:val="009F13D7"/>
    <w:rsid w:val="009F141E"/>
    <w:rsid w:val="009F14C8"/>
    <w:rsid w:val="009F158B"/>
    <w:rsid w:val="009F1608"/>
    <w:rsid w:val="009F16B4"/>
    <w:rsid w:val="009F17C3"/>
    <w:rsid w:val="009F17D6"/>
    <w:rsid w:val="009F1913"/>
    <w:rsid w:val="009F1B26"/>
    <w:rsid w:val="009F1D43"/>
    <w:rsid w:val="009F1ED6"/>
    <w:rsid w:val="009F2016"/>
    <w:rsid w:val="009F2038"/>
    <w:rsid w:val="009F22A4"/>
    <w:rsid w:val="009F22EA"/>
    <w:rsid w:val="009F2306"/>
    <w:rsid w:val="009F23BF"/>
    <w:rsid w:val="009F2618"/>
    <w:rsid w:val="009F272E"/>
    <w:rsid w:val="009F2778"/>
    <w:rsid w:val="009F2C0E"/>
    <w:rsid w:val="009F2E91"/>
    <w:rsid w:val="009F3097"/>
    <w:rsid w:val="009F32F7"/>
    <w:rsid w:val="009F35B4"/>
    <w:rsid w:val="009F3613"/>
    <w:rsid w:val="009F36A0"/>
    <w:rsid w:val="009F37F2"/>
    <w:rsid w:val="009F3972"/>
    <w:rsid w:val="009F3A35"/>
    <w:rsid w:val="009F3AC7"/>
    <w:rsid w:val="009F3B30"/>
    <w:rsid w:val="009F3B3B"/>
    <w:rsid w:val="009F3C19"/>
    <w:rsid w:val="009F3E52"/>
    <w:rsid w:val="009F42D9"/>
    <w:rsid w:val="009F46DE"/>
    <w:rsid w:val="009F4AEF"/>
    <w:rsid w:val="009F4AFA"/>
    <w:rsid w:val="009F4B1D"/>
    <w:rsid w:val="009F50E6"/>
    <w:rsid w:val="009F5231"/>
    <w:rsid w:val="009F5297"/>
    <w:rsid w:val="009F532D"/>
    <w:rsid w:val="009F5368"/>
    <w:rsid w:val="009F56CF"/>
    <w:rsid w:val="009F5825"/>
    <w:rsid w:val="009F5A2F"/>
    <w:rsid w:val="009F5E46"/>
    <w:rsid w:val="009F5F2C"/>
    <w:rsid w:val="009F60F9"/>
    <w:rsid w:val="009F6160"/>
    <w:rsid w:val="009F637D"/>
    <w:rsid w:val="009F651A"/>
    <w:rsid w:val="009F65B7"/>
    <w:rsid w:val="009F65FD"/>
    <w:rsid w:val="009F660F"/>
    <w:rsid w:val="009F690D"/>
    <w:rsid w:val="009F6991"/>
    <w:rsid w:val="009F6A73"/>
    <w:rsid w:val="009F7137"/>
    <w:rsid w:val="009F72B7"/>
    <w:rsid w:val="009F75B4"/>
    <w:rsid w:val="009F76A6"/>
    <w:rsid w:val="009F793D"/>
    <w:rsid w:val="009F7981"/>
    <w:rsid w:val="009F79E9"/>
    <w:rsid w:val="009F7A11"/>
    <w:rsid w:val="009F7B89"/>
    <w:rsid w:val="009F7CBC"/>
    <w:rsid w:val="00A0059E"/>
    <w:rsid w:val="00A0088B"/>
    <w:rsid w:val="00A0097A"/>
    <w:rsid w:val="00A00E47"/>
    <w:rsid w:val="00A00E85"/>
    <w:rsid w:val="00A01025"/>
    <w:rsid w:val="00A011A4"/>
    <w:rsid w:val="00A01382"/>
    <w:rsid w:val="00A01538"/>
    <w:rsid w:val="00A0188B"/>
    <w:rsid w:val="00A0195B"/>
    <w:rsid w:val="00A01BA9"/>
    <w:rsid w:val="00A01ED2"/>
    <w:rsid w:val="00A0213F"/>
    <w:rsid w:val="00A021BB"/>
    <w:rsid w:val="00A02273"/>
    <w:rsid w:val="00A02359"/>
    <w:rsid w:val="00A02608"/>
    <w:rsid w:val="00A02700"/>
    <w:rsid w:val="00A028A2"/>
    <w:rsid w:val="00A02F10"/>
    <w:rsid w:val="00A02FFE"/>
    <w:rsid w:val="00A030CB"/>
    <w:rsid w:val="00A0310C"/>
    <w:rsid w:val="00A0337A"/>
    <w:rsid w:val="00A0348E"/>
    <w:rsid w:val="00A035B5"/>
    <w:rsid w:val="00A03671"/>
    <w:rsid w:val="00A0369E"/>
    <w:rsid w:val="00A0395F"/>
    <w:rsid w:val="00A03997"/>
    <w:rsid w:val="00A039F8"/>
    <w:rsid w:val="00A042B4"/>
    <w:rsid w:val="00A04548"/>
    <w:rsid w:val="00A0469F"/>
    <w:rsid w:val="00A04C01"/>
    <w:rsid w:val="00A051D8"/>
    <w:rsid w:val="00A05287"/>
    <w:rsid w:val="00A05316"/>
    <w:rsid w:val="00A05459"/>
    <w:rsid w:val="00A05C4A"/>
    <w:rsid w:val="00A05E87"/>
    <w:rsid w:val="00A05EDE"/>
    <w:rsid w:val="00A05F54"/>
    <w:rsid w:val="00A06810"/>
    <w:rsid w:val="00A0681B"/>
    <w:rsid w:val="00A06826"/>
    <w:rsid w:val="00A06886"/>
    <w:rsid w:val="00A068B2"/>
    <w:rsid w:val="00A06986"/>
    <w:rsid w:val="00A06AA2"/>
    <w:rsid w:val="00A06B36"/>
    <w:rsid w:val="00A06EC5"/>
    <w:rsid w:val="00A06FC1"/>
    <w:rsid w:val="00A06FC6"/>
    <w:rsid w:val="00A07064"/>
    <w:rsid w:val="00A07189"/>
    <w:rsid w:val="00A07761"/>
    <w:rsid w:val="00A0783F"/>
    <w:rsid w:val="00A0795F"/>
    <w:rsid w:val="00A079B1"/>
    <w:rsid w:val="00A07CA0"/>
    <w:rsid w:val="00A102A2"/>
    <w:rsid w:val="00A102B1"/>
    <w:rsid w:val="00A1031B"/>
    <w:rsid w:val="00A10749"/>
    <w:rsid w:val="00A10809"/>
    <w:rsid w:val="00A108AA"/>
    <w:rsid w:val="00A10A13"/>
    <w:rsid w:val="00A10BB3"/>
    <w:rsid w:val="00A10C35"/>
    <w:rsid w:val="00A10CCC"/>
    <w:rsid w:val="00A10F3B"/>
    <w:rsid w:val="00A110D2"/>
    <w:rsid w:val="00A110F0"/>
    <w:rsid w:val="00A1134B"/>
    <w:rsid w:val="00A113D1"/>
    <w:rsid w:val="00A11555"/>
    <w:rsid w:val="00A115F0"/>
    <w:rsid w:val="00A116C1"/>
    <w:rsid w:val="00A11727"/>
    <w:rsid w:val="00A117A8"/>
    <w:rsid w:val="00A1185D"/>
    <w:rsid w:val="00A11AC8"/>
    <w:rsid w:val="00A11D25"/>
    <w:rsid w:val="00A11F11"/>
    <w:rsid w:val="00A1202A"/>
    <w:rsid w:val="00A120C7"/>
    <w:rsid w:val="00A12302"/>
    <w:rsid w:val="00A123D3"/>
    <w:rsid w:val="00A1261B"/>
    <w:rsid w:val="00A12AA9"/>
    <w:rsid w:val="00A12AC4"/>
    <w:rsid w:val="00A12D06"/>
    <w:rsid w:val="00A12ECA"/>
    <w:rsid w:val="00A13104"/>
    <w:rsid w:val="00A1325F"/>
    <w:rsid w:val="00A13283"/>
    <w:rsid w:val="00A135AD"/>
    <w:rsid w:val="00A1377D"/>
    <w:rsid w:val="00A13918"/>
    <w:rsid w:val="00A13AAB"/>
    <w:rsid w:val="00A13B3C"/>
    <w:rsid w:val="00A13D1B"/>
    <w:rsid w:val="00A13E6C"/>
    <w:rsid w:val="00A1405D"/>
    <w:rsid w:val="00A147C6"/>
    <w:rsid w:val="00A14DAC"/>
    <w:rsid w:val="00A15073"/>
    <w:rsid w:val="00A15097"/>
    <w:rsid w:val="00A150D0"/>
    <w:rsid w:val="00A151DB"/>
    <w:rsid w:val="00A1523C"/>
    <w:rsid w:val="00A152A6"/>
    <w:rsid w:val="00A152FF"/>
    <w:rsid w:val="00A156B3"/>
    <w:rsid w:val="00A15764"/>
    <w:rsid w:val="00A1593E"/>
    <w:rsid w:val="00A15BAC"/>
    <w:rsid w:val="00A15C51"/>
    <w:rsid w:val="00A161E6"/>
    <w:rsid w:val="00A1632E"/>
    <w:rsid w:val="00A16493"/>
    <w:rsid w:val="00A1661D"/>
    <w:rsid w:val="00A166CC"/>
    <w:rsid w:val="00A168F9"/>
    <w:rsid w:val="00A16C2C"/>
    <w:rsid w:val="00A16E15"/>
    <w:rsid w:val="00A171FD"/>
    <w:rsid w:val="00A1776B"/>
    <w:rsid w:val="00A17881"/>
    <w:rsid w:val="00A17939"/>
    <w:rsid w:val="00A179EF"/>
    <w:rsid w:val="00A17B80"/>
    <w:rsid w:val="00A17C35"/>
    <w:rsid w:val="00A17DA1"/>
    <w:rsid w:val="00A17F97"/>
    <w:rsid w:val="00A2016B"/>
    <w:rsid w:val="00A202B7"/>
    <w:rsid w:val="00A2067D"/>
    <w:rsid w:val="00A209B2"/>
    <w:rsid w:val="00A20A92"/>
    <w:rsid w:val="00A20CE4"/>
    <w:rsid w:val="00A20D08"/>
    <w:rsid w:val="00A20D67"/>
    <w:rsid w:val="00A20DF2"/>
    <w:rsid w:val="00A213FA"/>
    <w:rsid w:val="00A21483"/>
    <w:rsid w:val="00A21695"/>
    <w:rsid w:val="00A2178B"/>
    <w:rsid w:val="00A2187D"/>
    <w:rsid w:val="00A21917"/>
    <w:rsid w:val="00A219A0"/>
    <w:rsid w:val="00A21E8C"/>
    <w:rsid w:val="00A21F33"/>
    <w:rsid w:val="00A21F66"/>
    <w:rsid w:val="00A221A0"/>
    <w:rsid w:val="00A222FC"/>
    <w:rsid w:val="00A224A7"/>
    <w:rsid w:val="00A225E8"/>
    <w:rsid w:val="00A226CE"/>
    <w:rsid w:val="00A22753"/>
    <w:rsid w:val="00A2277A"/>
    <w:rsid w:val="00A22796"/>
    <w:rsid w:val="00A2293D"/>
    <w:rsid w:val="00A229D0"/>
    <w:rsid w:val="00A22C1B"/>
    <w:rsid w:val="00A22E44"/>
    <w:rsid w:val="00A22E4C"/>
    <w:rsid w:val="00A23112"/>
    <w:rsid w:val="00A231AF"/>
    <w:rsid w:val="00A231CC"/>
    <w:rsid w:val="00A2362D"/>
    <w:rsid w:val="00A236EF"/>
    <w:rsid w:val="00A2372F"/>
    <w:rsid w:val="00A238A7"/>
    <w:rsid w:val="00A238C3"/>
    <w:rsid w:val="00A238FE"/>
    <w:rsid w:val="00A23A16"/>
    <w:rsid w:val="00A23A84"/>
    <w:rsid w:val="00A23CE3"/>
    <w:rsid w:val="00A23D7B"/>
    <w:rsid w:val="00A23EC3"/>
    <w:rsid w:val="00A23EDC"/>
    <w:rsid w:val="00A23FB7"/>
    <w:rsid w:val="00A24180"/>
    <w:rsid w:val="00A24235"/>
    <w:rsid w:val="00A242A9"/>
    <w:rsid w:val="00A243D5"/>
    <w:rsid w:val="00A24645"/>
    <w:rsid w:val="00A24667"/>
    <w:rsid w:val="00A2485C"/>
    <w:rsid w:val="00A24B22"/>
    <w:rsid w:val="00A24B68"/>
    <w:rsid w:val="00A24F4C"/>
    <w:rsid w:val="00A24F97"/>
    <w:rsid w:val="00A2503B"/>
    <w:rsid w:val="00A253E5"/>
    <w:rsid w:val="00A2559F"/>
    <w:rsid w:val="00A255FD"/>
    <w:rsid w:val="00A2577E"/>
    <w:rsid w:val="00A2594A"/>
    <w:rsid w:val="00A25A85"/>
    <w:rsid w:val="00A25BC5"/>
    <w:rsid w:val="00A25C21"/>
    <w:rsid w:val="00A25EE3"/>
    <w:rsid w:val="00A25FA3"/>
    <w:rsid w:val="00A265AD"/>
    <w:rsid w:val="00A26724"/>
    <w:rsid w:val="00A2676B"/>
    <w:rsid w:val="00A267E9"/>
    <w:rsid w:val="00A26A27"/>
    <w:rsid w:val="00A26ACF"/>
    <w:rsid w:val="00A26AD3"/>
    <w:rsid w:val="00A26B7E"/>
    <w:rsid w:val="00A26BD1"/>
    <w:rsid w:val="00A270D5"/>
    <w:rsid w:val="00A27156"/>
    <w:rsid w:val="00A277D3"/>
    <w:rsid w:val="00A3018B"/>
    <w:rsid w:val="00A30224"/>
    <w:rsid w:val="00A304D7"/>
    <w:rsid w:val="00A3083E"/>
    <w:rsid w:val="00A30957"/>
    <w:rsid w:val="00A30CAA"/>
    <w:rsid w:val="00A30DB9"/>
    <w:rsid w:val="00A30E0D"/>
    <w:rsid w:val="00A30F26"/>
    <w:rsid w:val="00A31112"/>
    <w:rsid w:val="00A313D0"/>
    <w:rsid w:val="00A314E6"/>
    <w:rsid w:val="00A3176A"/>
    <w:rsid w:val="00A31950"/>
    <w:rsid w:val="00A31BE2"/>
    <w:rsid w:val="00A31BE6"/>
    <w:rsid w:val="00A31C97"/>
    <w:rsid w:val="00A31E72"/>
    <w:rsid w:val="00A31E81"/>
    <w:rsid w:val="00A31ECF"/>
    <w:rsid w:val="00A3218D"/>
    <w:rsid w:val="00A324CA"/>
    <w:rsid w:val="00A3284A"/>
    <w:rsid w:val="00A328AC"/>
    <w:rsid w:val="00A32A5B"/>
    <w:rsid w:val="00A32BA6"/>
    <w:rsid w:val="00A32D04"/>
    <w:rsid w:val="00A330B9"/>
    <w:rsid w:val="00A33667"/>
    <w:rsid w:val="00A33768"/>
    <w:rsid w:val="00A339DE"/>
    <w:rsid w:val="00A33B83"/>
    <w:rsid w:val="00A3420A"/>
    <w:rsid w:val="00A3437F"/>
    <w:rsid w:val="00A346A2"/>
    <w:rsid w:val="00A347B5"/>
    <w:rsid w:val="00A348BA"/>
    <w:rsid w:val="00A34CC9"/>
    <w:rsid w:val="00A34CFF"/>
    <w:rsid w:val="00A34E7E"/>
    <w:rsid w:val="00A3510E"/>
    <w:rsid w:val="00A352BA"/>
    <w:rsid w:val="00A3535A"/>
    <w:rsid w:val="00A3543F"/>
    <w:rsid w:val="00A359A3"/>
    <w:rsid w:val="00A35BAD"/>
    <w:rsid w:val="00A35BF9"/>
    <w:rsid w:val="00A35CB7"/>
    <w:rsid w:val="00A35D08"/>
    <w:rsid w:val="00A36035"/>
    <w:rsid w:val="00A3643A"/>
    <w:rsid w:val="00A36519"/>
    <w:rsid w:val="00A36809"/>
    <w:rsid w:val="00A36A12"/>
    <w:rsid w:val="00A36D2C"/>
    <w:rsid w:val="00A36DA3"/>
    <w:rsid w:val="00A36E21"/>
    <w:rsid w:val="00A36E91"/>
    <w:rsid w:val="00A36F44"/>
    <w:rsid w:val="00A37013"/>
    <w:rsid w:val="00A370D3"/>
    <w:rsid w:val="00A37294"/>
    <w:rsid w:val="00A37591"/>
    <w:rsid w:val="00A37592"/>
    <w:rsid w:val="00A376FF"/>
    <w:rsid w:val="00A37955"/>
    <w:rsid w:val="00A37990"/>
    <w:rsid w:val="00A37A55"/>
    <w:rsid w:val="00A37EF9"/>
    <w:rsid w:val="00A40250"/>
    <w:rsid w:val="00A4036A"/>
    <w:rsid w:val="00A403D0"/>
    <w:rsid w:val="00A405D4"/>
    <w:rsid w:val="00A40646"/>
    <w:rsid w:val="00A40E80"/>
    <w:rsid w:val="00A40F59"/>
    <w:rsid w:val="00A411EB"/>
    <w:rsid w:val="00A412B1"/>
    <w:rsid w:val="00A4140D"/>
    <w:rsid w:val="00A41AA2"/>
    <w:rsid w:val="00A41CD7"/>
    <w:rsid w:val="00A41EA8"/>
    <w:rsid w:val="00A41ECD"/>
    <w:rsid w:val="00A41F0D"/>
    <w:rsid w:val="00A41F4F"/>
    <w:rsid w:val="00A422A7"/>
    <w:rsid w:val="00A424FC"/>
    <w:rsid w:val="00A426F6"/>
    <w:rsid w:val="00A4285C"/>
    <w:rsid w:val="00A42869"/>
    <w:rsid w:val="00A42D1A"/>
    <w:rsid w:val="00A42D31"/>
    <w:rsid w:val="00A42DAE"/>
    <w:rsid w:val="00A42EDF"/>
    <w:rsid w:val="00A43263"/>
    <w:rsid w:val="00A438A0"/>
    <w:rsid w:val="00A43B65"/>
    <w:rsid w:val="00A43C36"/>
    <w:rsid w:val="00A44081"/>
    <w:rsid w:val="00A440CC"/>
    <w:rsid w:val="00A4426F"/>
    <w:rsid w:val="00A4434D"/>
    <w:rsid w:val="00A44652"/>
    <w:rsid w:val="00A44677"/>
    <w:rsid w:val="00A44712"/>
    <w:rsid w:val="00A44D46"/>
    <w:rsid w:val="00A44F61"/>
    <w:rsid w:val="00A45464"/>
    <w:rsid w:val="00A456D9"/>
    <w:rsid w:val="00A45773"/>
    <w:rsid w:val="00A45847"/>
    <w:rsid w:val="00A45F22"/>
    <w:rsid w:val="00A462D4"/>
    <w:rsid w:val="00A46542"/>
    <w:rsid w:val="00A4655A"/>
    <w:rsid w:val="00A465DD"/>
    <w:rsid w:val="00A46AD1"/>
    <w:rsid w:val="00A46B99"/>
    <w:rsid w:val="00A46EDC"/>
    <w:rsid w:val="00A47172"/>
    <w:rsid w:val="00A47428"/>
    <w:rsid w:val="00A474D9"/>
    <w:rsid w:val="00A4769C"/>
    <w:rsid w:val="00A4770C"/>
    <w:rsid w:val="00A47817"/>
    <w:rsid w:val="00A478F4"/>
    <w:rsid w:val="00A47D29"/>
    <w:rsid w:val="00A47E34"/>
    <w:rsid w:val="00A47E82"/>
    <w:rsid w:val="00A47ECA"/>
    <w:rsid w:val="00A47F29"/>
    <w:rsid w:val="00A50156"/>
    <w:rsid w:val="00A50502"/>
    <w:rsid w:val="00A50585"/>
    <w:rsid w:val="00A505B3"/>
    <w:rsid w:val="00A507F5"/>
    <w:rsid w:val="00A507F6"/>
    <w:rsid w:val="00A50D4F"/>
    <w:rsid w:val="00A50F73"/>
    <w:rsid w:val="00A51256"/>
    <w:rsid w:val="00A512AA"/>
    <w:rsid w:val="00A51401"/>
    <w:rsid w:val="00A51443"/>
    <w:rsid w:val="00A514DD"/>
    <w:rsid w:val="00A514E7"/>
    <w:rsid w:val="00A515D6"/>
    <w:rsid w:val="00A5196D"/>
    <w:rsid w:val="00A519AD"/>
    <w:rsid w:val="00A51AC0"/>
    <w:rsid w:val="00A51EE1"/>
    <w:rsid w:val="00A51F1C"/>
    <w:rsid w:val="00A51FFC"/>
    <w:rsid w:val="00A5221A"/>
    <w:rsid w:val="00A5242B"/>
    <w:rsid w:val="00A52816"/>
    <w:rsid w:val="00A52B71"/>
    <w:rsid w:val="00A52BB0"/>
    <w:rsid w:val="00A52D20"/>
    <w:rsid w:val="00A52D5A"/>
    <w:rsid w:val="00A52DE4"/>
    <w:rsid w:val="00A5306D"/>
    <w:rsid w:val="00A530E8"/>
    <w:rsid w:val="00A53415"/>
    <w:rsid w:val="00A536C2"/>
    <w:rsid w:val="00A53844"/>
    <w:rsid w:val="00A53882"/>
    <w:rsid w:val="00A53B6B"/>
    <w:rsid w:val="00A5431E"/>
    <w:rsid w:val="00A54406"/>
    <w:rsid w:val="00A54414"/>
    <w:rsid w:val="00A54B0D"/>
    <w:rsid w:val="00A54C56"/>
    <w:rsid w:val="00A54E9B"/>
    <w:rsid w:val="00A550F0"/>
    <w:rsid w:val="00A55105"/>
    <w:rsid w:val="00A551DB"/>
    <w:rsid w:val="00A5533B"/>
    <w:rsid w:val="00A553BF"/>
    <w:rsid w:val="00A55447"/>
    <w:rsid w:val="00A554E9"/>
    <w:rsid w:val="00A55644"/>
    <w:rsid w:val="00A556C3"/>
    <w:rsid w:val="00A55797"/>
    <w:rsid w:val="00A55902"/>
    <w:rsid w:val="00A55EB0"/>
    <w:rsid w:val="00A561FA"/>
    <w:rsid w:val="00A56905"/>
    <w:rsid w:val="00A56A19"/>
    <w:rsid w:val="00A56A87"/>
    <w:rsid w:val="00A570D6"/>
    <w:rsid w:val="00A57196"/>
    <w:rsid w:val="00A576C0"/>
    <w:rsid w:val="00A5771B"/>
    <w:rsid w:val="00A57950"/>
    <w:rsid w:val="00A57973"/>
    <w:rsid w:val="00A57CF9"/>
    <w:rsid w:val="00A57F18"/>
    <w:rsid w:val="00A600FF"/>
    <w:rsid w:val="00A6013D"/>
    <w:rsid w:val="00A60719"/>
    <w:rsid w:val="00A607A3"/>
    <w:rsid w:val="00A607E1"/>
    <w:rsid w:val="00A60CFA"/>
    <w:rsid w:val="00A60D59"/>
    <w:rsid w:val="00A60DAC"/>
    <w:rsid w:val="00A60F10"/>
    <w:rsid w:val="00A611F2"/>
    <w:rsid w:val="00A61315"/>
    <w:rsid w:val="00A61511"/>
    <w:rsid w:val="00A61515"/>
    <w:rsid w:val="00A61570"/>
    <w:rsid w:val="00A615C7"/>
    <w:rsid w:val="00A617A9"/>
    <w:rsid w:val="00A61BC0"/>
    <w:rsid w:val="00A61DA6"/>
    <w:rsid w:val="00A61E05"/>
    <w:rsid w:val="00A61FF7"/>
    <w:rsid w:val="00A622C3"/>
    <w:rsid w:val="00A62394"/>
    <w:rsid w:val="00A62538"/>
    <w:rsid w:val="00A625FD"/>
    <w:rsid w:val="00A6297C"/>
    <w:rsid w:val="00A62D0A"/>
    <w:rsid w:val="00A6313B"/>
    <w:rsid w:val="00A63474"/>
    <w:rsid w:val="00A63A91"/>
    <w:rsid w:val="00A63B0D"/>
    <w:rsid w:val="00A63C66"/>
    <w:rsid w:val="00A63DBD"/>
    <w:rsid w:val="00A63DC8"/>
    <w:rsid w:val="00A641DF"/>
    <w:rsid w:val="00A642F3"/>
    <w:rsid w:val="00A64519"/>
    <w:rsid w:val="00A647B9"/>
    <w:rsid w:val="00A6488F"/>
    <w:rsid w:val="00A64C6C"/>
    <w:rsid w:val="00A65379"/>
    <w:rsid w:val="00A6538C"/>
    <w:rsid w:val="00A65403"/>
    <w:rsid w:val="00A65607"/>
    <w:rsid w:val="00A6560B"/>
    <w:rsid w:val="00A656CA"/>
    <w:rsid w:val="00A656F5"/>
    <w:rsid w:val="00A6586A"/>
    <w:rsid w:val="00A65A7B"/>
    <w:rsid w:val="00A65AF1"/>
    <w:rsid w:val="00A65C06"/>
    <w:rsid w:val="00A65C51"/>
    <w:rsid w:val="00A65CFE"/>
    <w:rsid w:val="00A65D6B"/>
    <w:rsid w:val="00A65DB5"/>
    <w:rsid w:val="00A65E91"/>
    <w:rsid w:val="00A65EDA"/>
    <w:rsid w:val="00A661B3"/>
    <w:rsid w:val="00A6676F"/>
    <w:rsid w:val="00A66B13"/>
    <w:rsid w:val="00A66BFB"/>
    <w:rsid w:val="00A66CC4"/>
    <w:rsid w:val="00A66DC6"/>
    <w:rsid w:val="00A6701A"/>
    <w:rsid w:val="00A67124"/>
    <w:rsid w:val="00A67288"/>
    <w:rsid w:val="00A67313"/>
    <w:rsid w:val="00A6744E"/>
    <w:rsid w:val="00A6772E"/>
    <w:rsid w:val="00A6780F"/>
    <w:rsid w:val="00A67834"/>
    <w:rsid w:val="00A67969"/>
    <w:rsid w:val="00A67F5C"/>
    <w:rsid w:val="00A67F9B"/>
    <w:rsid w:val="00A67FFB"/>
    <w:rsid w:val="00A70163"/>
    <w:rsid w:val="00A704E1"/>
    <w:rsid w:val="00A704FA"/>
    <w:rsid w:val="00A705AE"/>
    <w:rsid w:val="00A709BC"/>
    <w:rsid w:val="00A70BC2"/>
    <w:rsid w:val="00A70D98"/>
    <w:rsid w:val="00A71071"/>
    <w:rsid w:val="00A710BF"/>
    <w:rsid w:val="00A71103"/>
    <w:rsid w:val="00A7111E"/>
    <w:rsid w:val="00A7116C"/>
    <w:rsid w:val="00A7152E"/>
    <w:rsid w:val="00A715DC"/>
    <w:rsid w:val="00A719E4"/>
    <w:rsid w:val="00A71AB0"/>
    <w:rsid w:val="00A71D12"/>
    <w:rsid w:val="00A721BD"/>
    <w:rsid w:val="00A72373"/>
    <w:rsid w:val="00A7237D"/>
    <w:rsid w:val="00A727A9"/>
    <w:rsid w:val="00A727D2"/>
    <w:rsid w:val="00A728DD"/>
    <w:rsid w:val="00A72A42"/>
    <w:rsid w:val="00A72E28"/>
    <w:rsid w:val="00A72E54"/>
    <w:rsid w:val="00A72E73"/>
    <w:rsid w:val="00A72F43"/>
    <w:rsid w:val="00A73361"/>
    <w:rsid w:val="00A733C1"/>
    <w:rsid w:val="00A73436"/>
    <w:rsid w:val="00A739E7"/>
    <w:rsid w:val="00A73A8C"/>
    <w:rsid w:val="00A73B88"/>
    <w:rsid w:val="00A73C00"/>
    <w:rsid w:val="00A73C19"/>
    <w:rsid w:val="00A73E52"/>
    <w:rsid w:val="00A74310"/>
    <w:rsid w:val="00A7433D"/>
    <w:rsid w:val="00A743BB"/>
    <w:rsid w:val="00A74410"/>
    <w:rsid w:val="00A74716"/>
    <w:rsid w:val="00A748DE"/>
    <w:rsid w:val="00A74AC4"/>
    <w:rsid w:val="00A7510D"/>
    <w:rsid w:val="00A7528E"/>
    <w:rsid w:val="00A75450"/>
    <w:rsid w:val="00A755E7"/>
    <w:rsid w:val="00A757D0"/>
    <w:rsid w:val="00A75A5D"/>
    <w:rsid w:val="00A75ACD"/>
    <w:rsid w:val="00A75B62"/>
    <w:rsid w:val="00A75BEA"/>
    <w:rsid w:val="00A75F38"/>
    <w:rsid w:val="00A760F1"/>
    <w:rsid w:val="00A7624C"/>
    <w:rsid w:val="00A76387"/>
    <w:rsid w:val="00A76560"/>
    <w:rsid w:val="00A767F1"/>
    <w:rsid w:val="00A7688B"/>
    <w:rsid w:val="00A769AF"/>
    <w:rsid w:val="00A76CB4"/>
    <w:rsid w:val="00A76EEC"/>
    <w:rsid w:val="00A76EF1"/>
    <w:rsid w:val="00A77059"/>
    <w:rsid w:val="00A773A3"/>
    <w:rsid w:val="00A7766B"/>
    <w:rsid w:val="00A777FB"/>
    <w:rsid w:val="00A77859"/>
    <w:rsid w:val="00A7797F"/>
    <w:rsid w:val="00A779EE"/>
    <w:rsid w:val="00A77BB9"/>
    <w:rsid w:val="00A77C6D"/>
    <w:rsid w:val="00A77CB9"/>
    <w:rsid w:val="00A77DE8"/>
    <w:rsid w:val="00A8000D"/>
    <w:rsid w:val="00A80157"/>
    <w:rsid w:val="00A8020C"/>
    <w:rsid w:val="00A8060D"/>
    <w:rsid w:val="00A8081C"/>
    <w:rsid w:val="00A8095D"/>
    <w:rsid w:val="00A809E5"/>
    <w:rsid w:val="00A80B1B"/>
    <w:rsid w:val="00A80B6D"/>
    <w:rsid w:val="00A80EBA"/>
    <w:rsid w:val="00A80EC5"/>
    <w:rsid w:val="00A8101C"/>
    <w:rsid w:val="00A81173"/>
    <w:rsid w:val="00A814D6"/>
    <w:rsid w:val="00A81625"/>
    <w:rsid w:val="00A8178E"/>
    <w:rsid w:val="00A817BC"/>
    <w:rsid w:val="00A817CC"/>
    <w:rsid w:val="00A819E0"/>
    <w:rsid w:val="00A81A30"/>
    <w:rsid w:val="00A81BC8"/>
    <w:rsid w:val="00A81C92"/>
    <w:rsid w:val="00A81DD6"/>
    <w:rsid w:val="00A81F30"/>
    <w:rsid w:val="00A82132"/>
    <w:rsid w:val="00A82165"/>
    <w:rsid w:val="00A8231A"/>
    <w:rsid w:val="00A8232E"/>
    <w:rsid w:val="00A8257F"/>
    <w:rsid w:val="00A826DA"/>
    <w:rsid w:val="00A82AA7"/>
    <w:rsid w:val="00A82E54"/>
    <w:rsid w:val="00A8309C"/>
    <w:rsid w:val="00A83550"/>
    <w:rsid w:val="00A8363E"/>
    <w:rsid w:val="00A836BB"/>
    <w:rsid w:val="00A836C3"/>
    <w:rsid w:val="00A8381F"/>
    <w:rsid w:val="00A838DE"/>
    <w:rsid w:val="00A83967"/>
    <w:rsid w:val="00A83969"/>
    <w:rsid w:val="00A83974"/>
    <w:rsid w:val="00A83A6F"/>
    <w:rsid w:val="00A83BCF"/>
    <w:rsid w:val="00A83D0F"/>
    <w:rsid w:val="00A844AB"/>
    <w:rsid w:val="00A8457E"/>
    <w:rsid w:val="00A8469F"/>
    <w:rsid w:val="00A8476F"/>
    <w:rsid w:val="00A8479C"/>
    <w:rsid w:val="00A847CB"/>
    <w:rsid w:val="00A84C01"/>
    <w:rsid w:val="00A84C0F"/>
    <w:rsid w:val="00A84C31"/>
    <w:rsid w:val="00A84FDC"/>
    <w:rsid w:val="00A8502C"/>
    <w:rsid w:val="00A851E3"/>
    <w:rsid w:val="00A854D6"/>
    <w:rsid w:val="00A85564"/>
    <w:rsid w:val="00A85616"/>
    <w:rsid w:val="00A859A9"/>
    <w:rsid w:val="00A85D1E"/>
    <w:rsid w:val="00A85E63"/>
    <w:rsid w:val="00A86255"/>
    <w:rsid w:val="00A863BD"/>
    <w:rsid w:val="00A867B6"/>
    <w:rsid w:val="00A86924"/>
    <w:rsid w:val="00A86D28"/>
    <w:rsid w:val="00A8719A"/>
    <w:rsid w:val="00A87282"/>
    <w:rsid w:val="00A8741B"/>
    <w:rsid w:val="00A8780A"/>
    <w:rsid w:val="00A8784B"/>
    <w:rsid w:val="00A87B8C"/>
    <w:rsid w:val="00A87D8F"/>
    <w:rsid w:val="00A87EFF"/>
    <w:rsid w:val="00A87F0E"/>
    <w:rsid w:val="00A90358"/>
    <w:rsid w:val="00A904EE"/>
    <w:rsid w:val="00A9078B"/>
    <w:rsid w:val="00A90923"/>
    <w:rsid w:val="00A90D7E"/>
    <w:rsid w:val="00A90F2C"/>
    <w:rsid w:val="00A913E1"/>
    <w:rsid w:val="00A9149B"/>
    <w:rsid w:val="00A9149D"/>
    <w:rsid w:val="00A914B5"/>
    <w:rsid w:val="00A9151D"/>
    <w:rsid w:val="00A915D3"/>
    <w:rsid w:val="00A918FF"/>
    <w:rsid w:val="00A91A41"/>
    <w:rsid w:val="00A91A47"/>
    <w:rsid w:val="00A91A94"/>
    <w:rsid w:val="00A91CE1"/>
    <w:rsid w:val="00A91D44"/>
    <w:rsid w:val="00A91EEA"/>
    <w:rsid w:val="00A92012"/>
    <w:rsid w:val="00A92433"/>
    <w:rsid w:val="00A92502"/>
    <w:rsid w:val="00A92568"/>
    <w:rsid w:val="00A925D8"/>
    <w:rsid w:val="00A9272A"/>
    <w:rsid w:val="00A92747"/>
    <w:rsid w:val="00A92818"/>
    <w:rsid w:val="00A92FE8"/>
    <w:rsid w:val="00A93051"/>
    <w:rsid w:val="00A931A7"/>
    <w:rsid w:val="00A93287"/>
    <w:rsid w:val="00A932BE"/>
    <w:rsid w:val="00A9339B"/>
    <w:rsid w:val="00A9374F"/>
    <w:rsid w:val="00A93896"/>
    <w:rsid w:val="00A93918"/>
    <w:rsid w:val="00A93B6A"/>
    <w:rsid w:val="00A93B98"/>
    <w:rsid w:val="00A93ED5"/>
    <w:rsid w:val="00A941F6"/>
    <w:rsid w:val="00A94334"/>
    <w:rsid w:val="00A9450A"/>
    <w:rsid w:val="00A94572"/>
    <w:rsid w:val="00A946E7"/>
    <w:rsid w:val="00A9480F"/>
    <w:rsid w:val="00A94A3B"/>
    <w:rsid w:val="00A94B76"/>
    <w:rsid w:val="00A94BDA"/>
    <w:rsid w:val="00A94DC4"/>
    <w:rsid w:val="00A94EA4"/>
    <w:rsid w:val="00A95003"/>
    <w:rsid w:val="00A9515C"/>
    <w:rsid w:val="00A9516E"/>
    <w:rsid w:val="00A9525D"/>
    <w:rsid w:val="00A95679"/>
    <w:rsid w:val="00A95A35"/>
    <w:rsid w:val="00A95AF4"/>
    <w:rsid w:val="00A95BAC"/>
    <w:rsid w:val="00A95C4B"/>
    <w:rsid w:val="00A95E91"/>
    <w:rsid w:val="00A95E97"/>
    <w:rsid w:val="00A960DA"/>
    <w:rsid w:val="00A962FC"/>
    <w:rsid w:val="00A965F8"/>
    <w:rsid w:val="00A965FA"/>
    <w:rsid w:val="00A9683C"/>
    <w:rsid w:val="00A96876"/>
    <w:rsid w:val="00A969B7"/>
    <w:rsid w:val="00A96B4D"/>
    <w:rsid w:val="00A96F9D"/>
    <w:rsid w:val="00A9702D"/>
    <w:rsid w:val="00A9704A"/>
    <w:rsid w:val="00A97132"/>
    <w:rsid w:val="00A97400"/>
    <w:rsid w:val="00A97449"/>
    <w:rsid w:val="00A975C8"/>
    <w:rsid w:val="00A976AC"/>
    <w:rsid w:val="00A979CF"/>
    <w:rsid w:val="00A979F7"/>
    <w:rsid w:val="00A97B57"/>
    <w:rsid w:val="00A97B6C"/>
    <w:rsid w:val="00A97BE3"/>
    <w:rsid w:val="00A97E24"/>
    <w:rsid w:val="00A97E99"/>
    <w:rsid w:val="00AA010C"/>
    <w:rsid w:val="00AA01A9"/>
    <w:rsid w:val="00AA01AE"/>
    <w:rsid w:val="00AA020A"/>
    <w:rsid w:val="00AA02C0"/>
    <w:rsid w:val="00AA054A"/>
    <w:rsid w:val="00AA0A0D"/>
    <w:rsid w:val="00AA0A72"/>
    <w:rsid w:val="00AA0EC6"/>
    <w:rsid w:val="00AA1008"/>
    <w:rsid w:val="00AA10FE"/>
    <w:rsid w:val="00AA114A"/>
    <w:rsid w:val="00AA1185"/>
    <w:rsid w:val="00AA158B"/>
    <w:rsid w:val="00AA16ED"/>
    <w:rsid w:val="00AA175B"/>
    <w:rsid w:val="00AA19AD"/>
    <w:rsid w:val="00AA1A7E"/>
    <w:rsid w:val="00AA1ADD"/>
    <w:rsid w:val="00AA1D7F"/>
    <w:rsid w:val="00AA1DC8"/>
    <w:rsid w:val="00AA2289"/>
    <w:rsid w:val="00AA24B3"/>
    <w:rsid w:val="00AA2513"/>
    <w:rsid w:val="00AA264C"/>
    <w:rsid w:val="00AA26F8"/>
    <w:rsid w:val="00AA27A5"/>
    <w:rsid w:val="00AA2948"/>
    <w:rsid w:val="00AA2A49"/>
    <w:rsid w:val="00AA2AB2"/>
    <w:rsid w:val="00AA2FFB"/>
    <w:rsid w:val="00AA3192"/>
    <w:rsid w:val="00AA31DE"/>
    <w:rsid w:val="00AA31F7"/>
    <w:rsid w:val="00AA36BF"/>
    <w:rsid w:val="00AA3ACD"/>
    <w:rsid w:val="00AA3B36"/>
    <w:rsid w:val="00AA3C87"/>
    <w:rsid w:val="00AA3E73"/>
    <w:rsid w:val="00AA4176"/>
    <w:rsid w:val="00AA43CA"/>
    <w:rsid w:val="00AA4631"/>
    <w:rsid w:val="00AA4C11"/>
    <w:rsid w:val="00AA4C7F"/>
    <w:rsid w:val="00AA4DC0"/>
    <w:rsid w:val="00AA4E6A"/>
    <w:rsid w:val="00AA4E9D"/>
    <w:rsid w:val="00AA4EA4"/>
    <w:rsid w:val="00AA4F2D"/>
    <w:rsid w:val="00AA4F31"/>
    <w:rsid w:val="00AA52C1"/>
    <w:rsid w:val="00AA53B9"/>
    <w:rsid w:val="00AA5694"/>
    <w:rsid w:val="00AA5CED"/>
    <w:rsid w:val="00AA6191"/>
    <w:rsid w:val="00AA61B2"/>
    <w:rsid w:val="00AA624E"/>
    <w:rsid w:val="00AA625F"/>
    <w:rsid w:val="00AA63E8"/>
    <w:rsid w:val="00AA64B0"/>
    <w:rsid w:val="00AA660D"/>
    <w:rsid w:val="00AA663F"/>
    <w:rsid w:val="00AA6C16"/>
    <w:rsid w:val="00AA6C9F"/>
    <w:rsid w:val="00AA6CE4"/>
    <w:rsid w:val="00AA78EF"/>
    <w:rsid w:val="00AA7927"/>
    <w:rsid w:val="00AA7A6A"/>
    <w:rsid w:val="00AA7B0A"/>
    <w:rsid w:val="00AA7B50"/>
    <w:rsid w:val="00AA7CBB"/>
    <w:rsid w:val="00AA7DB8"/>
    <w:rsid w:val="00AA7DE7"/>
    <w:rsid w:val="00AB01B1"/>
    <w:rsid w:val="00AB04FF"/>
    <w:rsid w:val="00AB0548"/>
    <w:rsid w:val="00AB0605"/>
    <w:rsid w:val="00AB0834"/>
    <w:rsid w:val="00AB0868"/>
    <w:rsid w:val="00AB0FEB"/>
    <w:rsid w:val="00AB11C6"/>
    <w:rsid w:val="00AB122E"/>
    <w:rsid w:val="00AB1267"/>
    <w:rsid w:val="00AB1B44"/>
    <w:rsid w:val="00AB1C20"/>
    <w:rsid w:val="00AB1C26"/>
    <w:rsid w:val="00AB1D86"/>
    <w:rsid w:val="00AB1DB7"/>
    <w:rsid w:val="00AB1E39"/>
    <w:rsid w:val="00AB1F0E"/>
    <w:rsid w:val="00AB1F24"/>
    <w:rsid w:val="00AB1F73"/>
    <w:rsid w:val="00AB27E3"/>
    <w:rsid w:val="00AB2806"/>
    <w:rsid w:val="00AB2943"/>
    <w:rsid w:val="00AB29A3"/>
    <w:rsid w:val="00AB2E66"/>
    <w:rsid w:val="00AB2FAB"/>
    <w:rsid w:val="00AB31A8"/>
    <w:rsid w:val="00AB3317"/>
    <w:rsid w:val="00AB3462"/>
    <w:rsid w:val="00AB3640"/>
    <w:rsid w:val="00AB38C5"/>
    <w:rsid w:val="00AB3F3A"/>
    <w:rsid w:val="00AB40AE"/>
    <w:rsid w:val="00AB41E7"/>
    <w:rsid w:val="00AB4282"/>
    <w:rsid w:val="00AB45BC"/>
    <w:rsid w:val="00AB45D0"/>
    <w:rsid w:val="00AB46E8"/>
    <w:rsid w:val="00AB4709"/>
    <w:rsid w:val="00AB4828"/>
    <w:rsid w:val="00AB4BF1"/>
    <w:rsid w:val="00AB4C10"/>
    <w:rsid w:val="00AB4EF9"/>
    <w:rsid w:val="00AB4F6A"/>
    <w:rsid w:val="00AB52EF"/>
    <w:rsid w:val="00AB5426"/>
    <w:rsid w:val="00AB5606"/>
    <w:rsid w:val="00AB582A"/>
    <w:rsid w:val="00AB5A3D"/>
    <w:rsid w:val="00AB5A74"/>
    <w:rsid w:val="00AB5BF6"/>
    <w:rsid w:val="00AB5EEB"/>
    <w:rsid w:val="00AB6058"/>
    <w:rsid w:val="00AB620F"/>
    <w:rsid w:val="00AB6D81"/>
    <w:rsid w:val="00AB7046"/>
    <w:rsid w:val="00AB70D0"/>
    <w:rsid w:val="00AB7828"/>
    <w:rsid w:val="00AB7B55"/>
    <w:rsid w:val="00AB7D4A"/>
    <w:rsid w:val="00AB7E01"/>
    <w:rsid w:val="00AB7F3D"/>
    <w:rsid w:val="00AC0121"/>
    <w:rsid w:val="00AC016B"/>
    <w:rsid w:val="00AC03B3"/>
    <w:rsid w:val="00AC0417"/>
    <w:rsid w:val="00AC0633"/>
    <w:rsid w:val="00AC0B5F"/>
    <w:rsid w:val="00AC0E16"/>
    <w:rsid w:val="00AC1784"/>
    <w:rsid w:val="00AC18C1"/>
    <w:rsid w:val="00AC18CB"/>
    <w:rsid w:val="00AC1ADD"/>
    <w:rsid w:val="00AC1E0F"/>
    <w:rsid w:val="00AC20BA"/>
    <w:rsid w:val="00AC20ED"/>
    <w:rsid w:val="00AC21BF"/>
    <w:rsid w:val="00AC26F8"/>
    <w:rsid w:val="00AC2BB8"/>
    <w:rsid w:val="00AC2E76"/>
    <w:rsid w:val="00AC351C"/>
    <w:rsid w:val="00AC3534"/>
    <w:rsid w:val="00AC3676"/>
    <w:rsid w:val="00AC3781"/>
    <w:rsid w:val="00AC38BF"/>
    <w:rsid w:val="00AC3C23"/>
    <w:rsid w:val="00AC3E4E"/>
    <w:rsid w:val="00AC3F8C"/>
    <w:rsid w:val="00AC4319"/>
    <w:rsid w:val="00AC4358"/>
    <w:rsid w:val="00AC438A"/>
    <w:rsid w:val="00AC43A7"/>
    <w:rsid w:val="00AC44A9"/>
    <w:rsid w:val="00AC4574"/>
    <w:rsid w:val="00AC48DA"/>
    <w:rsid w:val="00AC4ABC"/>
    <w:rsid w:val="00AC4B01"/>
    <w:rsid w:val="00AC505D"/>
    <w:rsid w:val="00AC50FB"/>
    <w:rsid w:val="00AC51D1"/>
    <w:rsid w:val="00AC5439"/>
    <w:rsid w:val="00AC5B52"/>
    <w:rsid w:val="00AC5E3E"/>
    <w:rsid w:val="00AC5F1D"/>
    <w:rsid w:val="00AC601C"/>
    <w:rsid w:val="00AC61AB"/>
    <w:rsid w:val="00AC629C"/>
    <w:rsid w:val="00AC63D9"/>
    <w:rsid w:val="00AC640A"/>
    <w:rsid w:val="00AC66B0"/>
    <w:rsid w:val="00AC68B7"/>
    <w:rsid w:val="00AC6BC5"/>
    <w:rsid w:val="00AC6BD2"/>
    <w:rsid w:val="00AC6BEB"/>
    <w:rsid w:val="00AC6EB2"/>
    <w:rsid w:val="00AC6EB5"/>
    <w:rsid w:val="00AC709A"/>
    <w:rsid w:val="00AC737D"/>
    <w:rsid w:val="00AC769F"/>
    <w:rsid w:val="00AC76D0"/>
    <w:rsid w:val="00AC76FB"/>
    <w:rsid w:val="00AC77A3"/>
    <w:rsid w:val="00AC7865"/>
    <w:rsid w:val="00AC7951"/>
    <w:rsid w:val="00AC7A89"/>
    <w:rsid w:val="00AC7B04"/>
    <w:rsid w:val="00AC7B5B"/>
    <w:rsid w:val="00AC7D1A"/>
    <w:rsid w:val="00AC7DF7"/>
    <w:rsid w:val="00AC7E5E"/>
    <w:rsid w:val="00AC7F81"/>
    <w:rsid w:val="00AC7FD3"/>
    <w:rsid w:val="00AD0087"/>
    <w:rsid w:val="00AD0118"/>
    <w:rsid w:val="00AD02A4"/>
    <w:rsid w:val="00AD0B7A"/>
    <w:rsid w:val="00AD0CA0"/>
    <w:rsid w:val="00AD0CB4"/>
    <w:rsid w:val="00AD0EAA"/>
    <w:rsid w:val="00AD1088"/>
    <w:rsid w:val="00AD11B5"/>
    <w:rsid w:val="00AD1209"/>
    <w:rsid w:val="00AD12A1"/>
    <w:rsid w:val="00AD1584"/>
    <w:rsid w:val="00AD199D"/>
    <w:rsid w:val="00AD19F1"/>
    <w:rsid w:val="00AD1A3E"/>
    <w:rsid w:val="00AD1B65"/>
    <w:rsid w:val="00AD1F8D"/>
    <w:rsid w:val="00AD22E6"/>
    <w:rsid w:val="00AD23D5"/>
    <w:rsid w:val="00AD2965"/>
    <w:rsid w:val="00AD2B31"/>
    <w:rsid w:val="00AD2E33"/>
    <w:rsid w:val="00AD2EE3"/>
    <w:rsid w:val="00AD32B2"/>
    <w:rsid w:val="00AD32B6"/>
    <w:rsid w:val="00AD348D"/>
    <w:rsid w:val="00AD36A3"/>
    <w:rsid w:val="00AD37A6"/>
    <w:rsid w:val="00AD3F2A"/>
    <w:rsid w:val="00AD422F"/>
    <w:rsid w:val="00AD46F5"/>
    <w:rsid w:val="00AD4B57"/>
    <w:rsid w:val="00AD4BEB"/>
    <w:rsid w:val="00AD4C82"/>
    <w:rsid w:val="00AD4CDF"/>
    <w:rsid w:val="00AD4E73"/>
    <w:rsid w:val="00AD523A"/>
    <w:rsid w:val="00AD57D0"/>
    <w:rsid w:val="00AD58A3"/>
    <w:rsid w:val="00AD58EB"/>
    <w:rsid w:val="00AD5A0B"/>
    <w:rsid w:val="00AD5A3F"/>
    <w:rsid w:val="00AD5C78"/>
    <w:rsid w:val="00AD607A"/>
    <w:rsid w:val="00AD6116"/>
    <w:rsid w:val="00AD615B"/>
    <w:rsid w:val="00AD6202"/>
    <w:rsid w:val="00AD6C61"/>
    <w:rsid w:val="00AD6F9A"/>
    <w:rsid w:val="00AD6FA3"/>
    <w:rsid w:val="00AD716E"/>
    <w:rsid w:val="00AD7223"/>
    <w:rsid w:val="00AD7737"/>
    <w:rsid w:val="00AD77B9"/>
    <w:rsid w:val="00AD7910"/>
    <w:rsid w:val="00AD7C12"/>
    <w:rsid w:val="00AD7D98"/>
    <w:rsid w:val="00AD7D9C"/>
    <w:rsid w:val="00AE0086"/>
    <w:rsid w:val="00AE00BD"/>
    <w:rsid w:val="00AE00C3"/>
    <w:rsid w:val="00AE0206"/>
    <w:rsid w:val="00AE03AD"/>
    <w:rsid w:val="00AE0638"/>
    <w:rsid w:val="00AE0641"/>
    <w:rsid w:val="00AE0759"/>
    <w:rsid w:val="00AE0A26"/>
    <w:rsid w:val="00AE0AC7"/>
    <w:rsid w:val="00AE0C94"/>
    <w:rsid w:val="00AE0CFC"/>
    <w:rsid w:val="00AE0E2C"/>
    <w:rsid w:val="00AE0EBD"/>
    <w:rsid w:val="00AE0ED3"/>
    <w:rsid w:val="00AE1324"/>
    <w:rsid w:val="00AE144A"/>
    <w:rsid w:val="00AE1753"/>
    <w:rsid w:val="00AE17B3"/>
    <w:rsid w:val="00AE18D0"/>
    <w:rsid w:val="00AE19BA"/>
    <w:rsid w:val="00AE1B31"/>
    <w:rsid w:val="00AE1B90"/>
    <w:rsid w:val="00AE1E81"/>
    <w:rsid w:val="00AE28DC"/>
    <w:rsid w:val="00AE2A7C"/>
    <w:rsid w:val="00AE2B04"/>
    <w:rsid w:val="00AE2C29"/>
    <w:rsid w:val="00AE2CD6"/>
    <w:rsid w:val="00AE2F10"/>
    <w:rsid w:val="00AE31E7"/>
    <w:rsid w:val="00AE324F"/>
    <w:rsid w:val="00AE359B"/>
    <w:rsid w:val="00AE3763"/>
    <w:rsid w:val="00AE3771"/>
    <w:rsid w:val="00AE3775"/>
    <w:rsid w:val="00AE38CC"/>
    <w:rsid w:val="00AE3A05"/>
    <w:rsid w:val="00AE3AB2"/>
    <w:rsid w:val="00AE3C46"/>
    <w:rsid w:val="00AE3C81"/>
    <w:rsid w:val="00AE3CA2"/>
    <w:rsid w:val="00AE3D59"/>
    <w:rsid w:val="00AE3DED"/>
    <w:rsid w:val="00AE4217"/>
    <w:rsid w:val="00AE4224"/>
    <w:rsid w:val="00AE4502"/>
    <w:rsid w:val="00AE4521"/>
    <w:rsid w:val="00AE5130"/>
    <w:rsid w:val="00AE5445"/>
    <w:rsid w:val="00AE549D"/>
    <w:rsid w:val="00AE55BA"/>
    <w:rsid w:val="00AE56B6"/>
    <w:rsid w:val="00AE57AB"/>
    <w:rsid w:val="00AE586D"/>
    <w:rsid w:val="00AE5CAD"/>
    <w:rsid w:val="00AE5E2C"/>
    <w:rsid w:val="00AE609A"/>
    <w:rsid w:val="00AE69D6"/>
    <w:rsid w:val="00AE6B0A"/>
    <w:rsid w:val="00AE6B1C"/>
    <w:rsid w:val="00AE6B6F"/>
    <w:rsid w:val="00AE6E60"/>
    <w:rsid w:val="00AE6F7C"/>
    <w:rsid w:val="00AE7F68"/>
    <w:rsid w:val="00AF0267"/>
    <w:rsid w:val="00AF0409"/>
    <w:rsid w:val="00AF0660"/>
    <w:rsid w:val="00AF0721"/>
    <w:rsid w:val="00AF0772"/>
    <w:rsid w:val="00AF0AF4"/>
    <w:rsid w:val="00AF0EB5"/>
    <w:rsid w:val="00AF0F84"/>
    <w:rsid w:val="00AF10CB"/>
    <w:rsid w:val="00AF1716"/>
    <w:rsid w:val="00AF172D"/>
    <w:rsid w:val="00AF1B56"/>
    <w:rsid w:val="00AF1CC7"/>
    <w:rsid w:val="00AF1D07"/>
    <w:rsid w:val="00AF1DC8"/>
    <w:rsid w:val="00AF2443"/>
    <w:rsid w:val="00AF2955"/>
    <w:rsid w:val="00AF2A05"/>
    <w:rsid w:val="00AF2CCA"/>
    <w:rsid w:val="00AF2F1B"/>
    <w:rsid w:val="00AF31EA"/>
    <w:rsid w:val="00AF3212"/>
    <w:rsid w:val="00AF32C6"/>
    <w:rsid w:val="00AF3379"/>
    <w:rsid w:val="00AF371D"/>
    <w:rsid w:val="00AF3734"/>
    <w:rsid w:val="00AF3A16"/>
    <w:rsid w:val="00AF3C10"/>
    <w:rsid w:val="00AF3D1F"/>
    <w:rsid w:val="00AF3D4B"/>
    <w:rsid w:val="00AF4054"/>
    <w:rsid w:val="00AF413F"/>
    <w:rsid w:val="00AF4247"/>
    <w:rsid w:val="00AF4281"/>
    <w:rsid w:val="00AF45B2"/>
    <w:rsid w:val="00AF4699"/>
    <w:rsid w:val="00AF47A9"/>
    <w:rsid w:val="00AF4BC1"/>
    <w:rsid w:val="00AF4BC8"/>
    <w:rsid w:val="00AF4EC4"/>
    <w:rsid w:val="00AF5057"/>
    <w:rsid w:val="00AF509A"/>
    <w:rsid w:val="00AF50F3"/>
    <w:rsid w:val="00AF541C"/>
    <w:rsid w:val="00AF5656"/>
    <w:rsid w:val="00AF5786"/>
    <w:rsid w:val="00AF5B04"/>
    <w:rsid w:val="00AF5B72"/>
    <w:rsid w:val="00AF5BCF"/>
    <w:rsid w:val="00AF5C59"/>
    <w:rsid w:val="00AF5C8F"/>
    <w:rsid w:val="00AF5D18"/>
    <w:rsid w:val="00AF5EF8"/>
    <w:rsid w:val="00AF605D"/>
    <w:rsid w:val="00AF6471"/>
    <w:rsid w:val="00AF685A"/>
    <w:rsid w:val="00AF6ADF"/>
    <w:rsid w:val="00AF6F09"/>
    <w:rsid w:val="00AF6F0D"/>
    <w:rsid w:val="00AF6F29"/>
    <w:rsid w:val="00AF708E"/>
    <w:rsid w:val="00AF7133"/>
    <w:rsid w:val="00AF714D"/>
    <w:rsid w:val="00AF743B"/>
    <w:rsid w:val="00AF77E5"/>
    <w:rsid w:val="00AF7966"/>
    <w:rsid w:val="00AF7FC3"/>
    <w:rsid w:val="00B000E9"/>
    <w:rsid w:val="00B0011D"/>
    <w:rsid w:val="00B0015B"/>
    <w:rsid w:val="00B00210"/>
    <w:rsid w:val="00B00546"/>
    <w:rsid w:val="00B005B7"/>
    <w:rsid w:val="00B009A2"/>
    <w:rsid w:val="00B00AC4"/>
    <w:rsid w:val="00B00B14"/>
    <w:rsid w:val="00B00E00"/>
    <w:rsid w:val="00B00FC8"/>
    <w:rsid w:val="00B012FF"/>
    <w:rsid w:val="00B013CA"/>
    <w:rsid w:val="00B01544"/>
    <w:rsid w:val="00B017CD"/>
    <w:rsid w:val="00B01A40"/>
    <w:rsid w:val="00B01C0C"/>
    <w:rsid w:val="00B01D61"/>
    <w:rsid w:val="00B01D67"/>
    <w:rsid w:val="00B01ED5"/>
    <w:rsid w:val="00B020AF"/>
    <w:rsid w:val="00B02166"/>
    <w:rsid w:val="00B021A2"/>
    <w:rsid w:val="00B02776"/>
    <w:rsid w:val="00B0284F"/>
    <w:rsid w:val="00B02A88"/>
    <w:rsid w:val="00B03154"/>
    <w:rsid w:val="00B032E8"/>
    <w:rsid w:val="00B03423"/>
    <w:rsid w:val="00B036A6"/>
    <w:rsid w:val="00B037A9"/>
    <w:rsid w:val="00B0382E"/>
    <w:rsid w:val="00B038E7"/>
    <w:rsid w:val="00B03948"/>
    <w:rsid w:val="00B03B07"/>
    <w:rsid w:val="00B03DDD"/>
    <w:rsid w:val="00B04188"/>
    <w:rsid w:val="00B0432A"/>
    <w:rsid w:val="00B044F1"/>
    <w:rsid w:val="00B047DF"/>
    <w:rsid w:val="00B048A7"/>
    <w:rsid w:val="00B04B04"/>
    <w:rsid w:val="00B04C58"/>
    <w:rsid w:val="00B04CC9"/>
    <w:rsid w:val="00B04E9C"/>
    <w:rsid w:val="00B04FD8"/>
    <w:rsid w:val="00B053AE"/>
    <w:rsid w:val="00B05422"/>
    <w:rsid w:val="00B05427"/>
    <w:rsid w:val="00B059E1"/>
    <w:rsid w:val="00B05B0B"/>
    <w:rsid w:val="00B05B90"/>
    <w:rsid w:val="00B05C83"/>
    <w:rsid w:val="00B05D91"/>
    <w:rsid w:val="00B05E13"/>
    <w:rsid w:val="00B05E21"/>
    <w:rsid w:val="00B06209"/>
    <w:rsid w:val="00B06330"/>
    <w:rsid w:val="00B068D3"/>
    <w:rsid w:val="00B06A67"/>
    <w:rsid w:val="00B06B8B"/>
    <w:rsid w:val="00B06FA0"/>
    <w:rsid w:val="00B06FDF"/>
    <w:rsid w:val="00B07133"/>
    <w:rsid w:val="00B07301"/>
    <w:rsid w:val="00B07385"/>
    <w:rsid w:val="00B073C0"/>
    <w:rsid w:val="00B0746F"/>
    <w:rsid w:val="00B0748F"/>
    <w:rsid w:val="00B07657"/>
    <w:rsid w:val="00B07745"/>
    <w:rsid w:val="00B079AB"/>
    <w:rsid w:val="00B07A34"/>
    <w:rsid w:val="00B07C88"/>
    <w:rsid w:val="00B07D95"/>
    <w:rsid w:val="00B07DE2"/>
    <w:rsid w:val="00B07F73"/>
    <w:rsid w:val="00B100E2"/>
    <w:rsid w:val="00B102E4"/>
    <w:rsid w:val="00B10369"/>
    <w:rsid w:val="00B10453"/>
    <w:rsid w:val="00B107B2"/>
    <w:rsid w:val="00B10A06"/>
    <w:rsid w:val="00B10CE5"/>
    <w:rsid w:val="00B10E9A"/>
    <w:rsid w:val="00B1100B"/>
    <w:rsid w:val="00B111E5"/>
    <w:rsid w:val="00B1123F"/>
    <w:rsid w:val="00B112D1"/>
    <w:rsid w:val="00B113AB"/>
    <w:rsid w:val="00B115C6"/>
    <w:rsid w:val="00B11790"/>
    <w:rsid w:val="00B117AE"/>
    <w:rsid w:val="00B11881"/>
    <w:rsid w:val="00B118E8"/>
    <w:rsid w:val="00B118F4"/>
    <w:rsid w:val="00B11D77"/>
    <w:rsid w:val="00B11F56"/>
    <w:rsid w:val="00B11FF5"/>
    <w:rsid w:val="00B12194"/>
    <w:rsid w:val="00B122C1"/>
    <w:rsid w:val="00B122EC"/>
    <w:rsid w:val="00B12739"/>
    <w:rsid w:val="00B12787"/>
    <w:rsid w:val="00B12B55"/>
    <w:rsid w:val="00B12E86"/>
    <w:rsid w:val="00B12E8E"/>
    <w:rsid w:val="00B12EF4"/>
    <w:rsid w:val="00B13086"/>
    <w:rsid w:val="00B132AE"/>
    <w:rsid w:val="00B13403"/>
    <w:rsid w:val="00B13A80"/>
    <w:rsid w:val="00B141FD"/>
    <w:rsid w:val="00B14B71"/>
    <w:rsid w:val="00B14C27"/>
    <w:rsid w:val="00B14CEA"/>
    <w:rsid w:val="00B14EA1"/>
    <w:rsid w:val="00B150E0"/>
    <w:rsid w:val="00B15151"/>
    <w:rsid w:val="00B154D1"/>
    <w:rsid w:val="00B15526"/>
    <w:rsid w:val="00B15676"/>
    <w:rsid w:val="00B15728"/>
    <w:rsid w:val="00B157F1"/>
    <w:rsid w:val="00B15AC0"/>
    <w:rsid w:val="00B15C56"/>
    <w:rsid w:val="00B15CF2"/>
    <w:rsid w:val="00B15FFA"/>
    <w:rsid w:val="00B16223"/>
    <w:rsid w:val="00B165C9"/>
    <w:rsid w:val="00B168D7"/>
    <w:rsid w:val="00B168F1"/>
    <w:rsid w:val="00B16BDA"/>
    <w:rsid w:val="00B16CBC"/>
    <w:rsid w:val="00B16D55"/>
    <w:rsid w:val="00B16D56"/>
    <w:rsid w:val="00B1711A"/>
    <w:rsid w:val="00B171F8"/>
    <w:rsid w:val="00B174A3"/>
    <w:rsid w:val="00B17CC3"/>
    <w:rsid w:val="00B17DA3"/>
    <w:rsid w:val="00B17F3D"/>
    <w:rsid w:val="00B20088"/>
    <w:rsid w:val="00B203D1"/>
    <w:rsid w:val="00B207AA"/>
    <w:rsid w:val="00B207B4"/>
    <w:rsid w:val="00B209AA"/>
    <w:rsid w:val="00B20B9D"/>
    <w:rsid w:val="00B210A1"/>
    <w:rsid w:val="00B21206"/>
    <w:rsid w:val="00B2130D"/>
    <w:rsid w:val="00B21431"/>
    <w:rsid w:val="00B21644"/>
    <w:rsid w:val="00B21733"/>
    <w:rsid w:val="00B21863"/>
    <w:rsid w:val="00B218FD"/>
    <w:rsid w:val="00B21AD4"/>
    <w:rsid w:val="00B21DCB"/>
    <w:rsid w:val="00B21E57"/>
    <w:rsid w:val="00B21EFC"/>
    <w:rsid w:val="00B21F1E"/>
    <w:rsid w:val="00B21FFF"/>
    <w:rsid w:val="00B220CA"/>
    <w:rsid w:val="00B2214E"/>
    <w:rsid w:val="00B2217C"/>
    <w:rsid w:val="00B221D3"/>
    <w:rsid w:val="00B22338"/>
    <w:rsid w:val="00B223A2"/>
    <w:rsid w:val="00B22512"/>
    <w:rsid w:val="00B22731"/>
    <w:rsid w:val="00B22787"/>
    <w:rsid w:val="00B22904"/>
    <w:rsid w:val="00B22CCC"/>
    <w:rsid w:val="00B22E56"/>
    <w:rsid w:val="00B22EF5"/>
    <w:rsid w:val="00B23294"/>
    <w:rsid w:val="00B23502"/>
    <w:rsid w:val="00B2352F"/>
    <w:rsid w:val="00B2365B"/>
    <w:rsid w:val="00B237A2"/>
    <w:rsid w:val="00B23843"/>
    <w:rsid w:val="00B23BBB"/>
    <w:rsid w:val="00B23DC4"/>
    <w:rsid w:val="00B23DD2"/>
    <w:rsid w:val="00B23DE5"/>
    <w:rsid w:val="00B242E6"/>
    <w:rsid w:val="00B24427"/>
    <w:rsid w:val="00B244D5"/>
    <w:rsid w:val="00B244FA"/>
    <w:rsid w:val="00B24772"/>
    <w:rsid w:val="00B24872"/>
    <w:rsid w:val="00B24B3A"/>
    <w:rsid w:val="00B24D8A"/>
    <w:rsid w:val="00B24DB8"/>
    <w:rsid w:val="00B24E4A"/>
    <w:rsid w:val="00B25299"/>
    <w:rsid w:val="00B25880"/>
    <w:rsid w:val="00B25CD8"/>
    <w:rsid w:val="00B25EEC"/>
    <w:rsid w:val="00B26104"/>
    <w:rsid w:val="00B26191"/>
    <w:rsid w:val="00B261D3"/>
    <w:rsid w:val="00B261DF"/>
    <w:rsid w:val="00B2641D"/>
    <w:rsid w:val="00B26589"/>
    <w:rsid w:val="00B26A48"/>
    <w:rsid w:val="00B26A98"/>
    <w:rsid w:val="00B26B74"/>
    <w:rsid w:val="00B26BFF"/>
    <w:rsid w:val="00B26C17"/>
    <w:rsid w:val="00B26C44"/>
    <w:rsid w:val="00B26D34"/>
    <w:rsid w:val="00B26E1B"/>
    <w:rsid w:val="00B26E3B"/>
    <w:rsid w:val="00B26EF7"/>
    <w:rsid w:val="00B26FA7"/>
    <w:rsid w:val="00B2722D"/>
    <w:rsid w:val="00B27258"/>
    <w:rsid w:val="00B2749F"/>
    <w:rsid w:val="00B275AD"/>
    <w:rsid w:val="00B275FB"/>
    <w:rsid w:val="00B27760"/>
    <w:rsid w:val="00B27916"/>
    <w:rsid w:val="00B27A8B"/>
    <w:rsid w:val="00B27C3C"/>
    <w:rsid w:val="00B300AD"/>
    <w:rsid w:val="00B300B3"/>
    <w:rsid w:val="00B30137"/>
    <w:rsid w:val="00B3051F"/>
    <w:rsid w:val="00B308EE"/>
    <w:rsid w:val="00B308FC"/>
    <w:rsid w:val="00B30929"/>
    <w:rsid w:val="00B30A7F"/>
    <w:rsid w:val="00B30AA0"/>
    <w:rsid w:val="00B30B96"/>
    <w:rsid w:val="00B30DD7"/>
    <w:rsid w:val="00B30E68"/>
    <w:rsid w:val="00B312CD"/>
    <w:rsid w:val="00B312D2"/>
    <w:rsid w:val="00B315B9"/>
    <w:rsid w:val="00B315CD"/>
    <w:rsid w:val="00B316CB"/>
    <w:rsid w:val="00B31921"/>
    <w:rsid w:val="00B31D16"/>
    <w:rsid w:val="00B31FD3"/>
    <w:rsid w:val="00B32531"/>
    <w:rsid w:val="00B32620"/>
    <w:rsid w:val="00B32812"/>
    <w:rsid w:val="00B32BBB"/>
    <w:rsid w:val="00B32C15"/>
    <w:rsid w:val="00B32C55"/>
    <w:rsid w:val="00B32D4F"/>
    <w:rsid w:val="00B330E3"/>
    <w:rsid w:val="00B3326C"/>
    <w:rsid w:val="00B33274"/>
    <w:rsid w:val="00B33409"/>
    <w:rsid w:val="00B33457"/>
    <w:rsid w:val="00B334BF"/>
    <w:rsid w:val="00B3368A"/>
    <w:rsid w:val="00B33719"/>
    <w:rsid w:val="00B33776"/>
    <w:rsid w:val="00B3381B"/>
    <w:rsid w:val="00B33ACB"/>
    <w:rsid w:val="00B33ACE"/>
    <w:rsid w:val="00B33C15"/>
    <w:rsid w:val="00B33E63"/>
    <w:rsid w:val="00B33EA1"/>
    <w:rsid w:val="00B34282"/>
    <w:rsid w:val="00B34897"/>
    <w:rsid w:val="00B34914"/>
    <w:rsid w:val="00B34BCD"/>
    <w:rsid w:val="00B34DF2"/>
    <w:rsid w:val="00B34F62"/>
    <w:rsid w:val="00B350C4"/>
    <w:rsid w:val="00B3569D"/>
    <w:rsid w:val="00B35785"/>
    <w:rsid w:val="00B35900"/>
    <w:rsid w:val="00B35959"/>
    <w:rsid w:val="00B35B24"/>
    <w:rsid w:val="00B35C14"/>
    <w:rsid w:val="00B35D69"/>
    <w:rsid w:val="00B35D6E"/>
    <w:rsid w:val="00B35DE8"/>
    <w:rsid w:val="00B35F4D"/>
    <w:rsid w:val="00B35F9C"/>
    <w:rsid w:val="00B36366"/>
    <w:rsid w:val="00B3646D"/>
    <w:rsid w:val="00B364EB"/>
    <w:rsid w:val="00B36538"/>
    <w:rsid w:val="00B36754"/>
    <w:rsid w:val="00B36A57"/>
    <w:rsid w:val="00B36AE1"/>
    <w:rsid w:val="00B36B78"/>
    <w:rsid w:val="00B36D9C"/>
    <w:rsid w:val="00B36F27"/>
    <w:rsid w:val="00B37179"/>
    <w:rsid w:val="00B3726F"/>
    <w:rsid w:val="00B373A2"/>
    <w:rsid w:val="00B373AB"/>
    <w:rsid w:val="00B37446"/>
    <w:rsid w:val="00B37618"/>
    <w:rsid w:val="00B37864"/>
    <w:rsid w:val="00B378BD"/>
    <w:rsid w:val="00B379A6"/>
    <w:rsid w:val="00B37CA1"/>
    <w:rsid w:val="00B37E5E"/>
    <w:rsid w:val="00B4015D"/>
    <w:rsid w:val="00B40329"/>
    <w:rsid w:val="00B4035F"/>
    <w:rsid w:val="00B40434"/>
    <w:rsid w:val="00B40448"/>
    <w:rsid w:val="00B404B8"/>
    <w:rsid w:val="00B4062E"/>
    <w:rsid w:val="00B4069A"/>
    <w:rsid w:val="00B40A10"/>
    <w:rsid w:val="00B40E84"/>
    <w:rsid w:val="00B40EA0"/>
    <w:rsid w:val="00B41470"/>
    <w:rsid w:val="00B4147D"/>
    <w:rsid w:val="00B416A9"/>
    <w:rsid w:val="00B416F3"/>
    <w:rsid w:val="00B4195D"/>
    <w:rsid w:val="00B41B23"/>
    <w:rsid w:val="00B42010"/>
    <w:rsid w:val="00B42133"/>
    <w:rsid w:val="00B423E9"/>
    <w:rsid w:val="00B423FD"/>
    <w:rsid w:val="00B42E92"/>
    <w:rsid w:val="00B42E95"/>
    <w:rsid w:val="00B43037"/>
    <w:rsid w:val="00B432A2"/>
    <w:rsid w:val="00B43312"/>
    <w:rsid w:val="00B43390"/>
    <w:rsid w:val="00B433FF"/>
    <w:rsid w:val="00B434E5"/>
    <w:rsid w:val="00B43521"/>
    <w:rsid w:val="00B43603"/>
    <w:rsid w:val="00B43606"/>
    <w:rsid w:val="00B4367A"/>
    <w:rsid w:val="00B43A3F"/>
    <w:rsid w:val="00B43AAF"/>
    <w:rsid w:val="00B44058"/>
    <w:rsid w:val="00B44254"/>
    <w:rsid w:val="00B447DE"/>
    <w:rsid w:val="00B44B12"/>
    <w:rsid w:val="00B44B75"/>
    <w:rsid w:val="00B44C53"/>
    <w:rsid w:val="00B44CE0"/>
    <w:rsid w:val="00B44E4D"/>
    <w:rsid w:val="00B44F99"/>
    <w:rsid w:val="00B4505E"/>
    <w:rsid w:val="00B45099"/>
    <w:rsid w:val="00B450FC"/>
    <w:rsid w:val="00B4531F"/>
    <w:rsid w:val="00B45449"/>
    <w:rsid w:val="00B4597C"/>
    <w:rsid w:val="00B45B24"/>
    <w:rsid w:val="00B46437"/>
    <w:rsid w:val="00B465D9"/>
    <w:rsid w:val="00B46C6A"/>
    <w:rsid w:val="00B470AE"/>
    <w:rsid w:val="00B4772E"/>
    <w:rsid w:val="00B478EA"/>
    <w:rsid w:val="00B47A05"/>
    <w:rsid w:val="00B47A21"/>
    <w:rsid w:val="00B47CDC"/>
    <w:rsid w:val="00B47E4D"/>
    <w:rsid w:val="00B47E88"/>
    <w:rsid w:val="00B50134"/>
    <w:rsid w:val="00B503B1"/>
    <w:rsid w:val="00B50426"/>
    <w:rsid w:val="00B5051E"/>
    <w:rsid w:val="00B50542"/>
    <w:rsid w:val="00B5055C"/>
    <w:rsid w:val="00B50BC1"/>
    <w:rsid w:val="00B510F7"/>
    <w:rsid w:val="00B51328"/>
    <w:rsid w:val="00B5134C"/>
    <w:rsid w:val="00B5155E"/>
    <w:rsid w:val="00B51677"/>
    <w:rsid w:val="00B51725"/>
    <w:rsid w:val="00B51A9F"/>
    <w:rsid w:val="00B51B23"/>
    <w:rsid w:val="00B51CBC"/>
    <w:rsid w:val="00B51EE6"/>
    <w:rsid w:val="00B51F3E"/>
    <w:rsid w:val="00B52262"/>
    <w:rsid w:val="00B522A0"/>
    <w:rsid w:val="00B5238D"/>
    <w:rsid w:val="00B523AE"/>
    <w:rsid w:val="00B524E1"/>
    <w:rsid w:val="00B52602"/>
    <w:rsid w:val="00B526B7"/>
    <w:rsid w:val="00B526CD"/>
    <w:rsid w:val="00B52795"/>
    <w:rsid w:val="00B52B19"/>
    <w:rsid w:val="00B52F06"/>
    <w:rsid w:val="00B52FEA"/>
    <w:rsid w:val="00B53098"/>
    <w:rsid w:val="00B53344"/>
    <w:rsid w:val="00B5364C"/>
    <w:rsid w:val="00B5373D"/>
    <w:rsid w:val="00B539F1"/>
    <w:rsid w:val="00B53C5A"/>
    <w:rsid w:val="00B5400A"/>
    <w:rsid w:val="00B5417E"/>
    <w:rsid w:val="00B542DC"/>
    <w:rsid w:val="00B543F6"/>
    <w:rsid w:val="00B547D1"/>
    <w:rsid w:val="00B5485E"/>
    <w:rsid w:val="00B54A2B"/>
    <w:rsid w:val="00B54BDC"/>
    <w:rsid w:val="00B54C29"/>
    <w:rsid w:val="00B54E3C"/>
    <w:rsid w:val="00B54EDC"/>
    <w:rsid w:val="00B54F70"/>
    <w:rsid w:val="00B54FA2"/>
    <w:rsid w:val="00B5503B"/>
    <w:rsid w:val="00B5547C"/>
    <w:rsid w:val="00B555C7"/>
    <w:rsid w:val="00B556F8"/>
    <w:rsid w:val="00B55707"/>
    <w:rsid w:val="00B55ACD"/>
    <w:rsid w:val="00B55C65"/>
    <w:rsid w:val="00B56157"/>
    <w:rsid w:val="00B561A6"/>
    <w:rsid w:val="00B56226"/>
    <w:rsid w:val="00B56309"/>
    <w:rsid w:val="00B56432"/>
    <w:rsid w:val="00B566E3"/>
    <w:rsid w:val="00B5675B"/>
    <w:rsid w:val="00B567C2"/>
    <w:rsid w:val="00B56947"/>
    <w:rsid w:val="00B56BEF"/>
    <w:rsid w:val="00B56CAB"/>
    <w:rsid w:val="00B56CDF"/>
    <w:rsid w:val="00B56D8E"/>
    <w:rsid w:val="00B56DCC"/>
    <w:rsid w:val="00B57191"/>
    <w:rsid w:val="00B5743E"/>
    <w:rsid w:val="00B57594"/>
    <w:rsid w:val="00B57623"/>
    <w:rsid w:val="00B57863"/>
    <w:rsid w:val="00B57902"/>
    <w:rsid w:val="00B57AC7"/>
    <w:rsid w:val="00B602D2"/>
    <w:rsid w:val="00B60457"/>
    <w:rsid w:val="00B60838"/>
    <w:rsid w:val="00B608B1"/>
    <w:rsid w:val="00B60A28"/>
    <w:rsid w:val="00B60BA7"/>
    <w:rsid w:val="00B60BBC"/>
    <w:rsid w:val="00B60CA7"/>
    <w:rsid w:val="00B60E27"/>
    <w:rsid w:val="00B613AC"/>
    <w:rsid w:val="00B6151C"/>
    <w:rsid w:val="00B61BF7"/>
    <w:rsid w:val="00B61C68"/>
    <w:rsid w:val="00B61EED"/>
    <w:rsid w:val="00B61F1E"/>
    <w:rsid w:val="00B61F60"/>
    <w:rsid w:val="00B61FAC"/>
    <w:rsid w:val="00B62098"/>
    <w:rsid w:val="00B6226E"/>
    <w:rsid w:val="00B62296"/>
    <w:rsid w:val="00B6247A"/>
    <w:rsid w:val="00B6248B"/>
    <w:rsid w:val="00B62A87"/>
    <w:rsid w:val="00B62B01"/>
    <w:rsid w:val="00B62D72"/>
    <w:rsid w:val="00B62D84"/>
    <w:rsid w:val="00B62DC0"/>
    <w:rsid w:val="00B63445"/>
    <w:rsid w:val="00B6345B"/>
    <w:rsid w:val="00B6349A"/>
    <w:rsid w:val="00B63A6A"/>
    <w:rsid w:val="00B63A96"/>
    <w:rsid w:val="00B63AE4"/>
    <w:rsid w:val="00B640FD"/>
    <w:rsid w:val="00B6444C"/>
    <w:rsid w:val="00B6445E"/>
    <w:rsid w:val="00B6466D"/>
    <w:rsid w:val="00B64779"/>
    <w:rsid w:val="00B6483A"/>
    <w:rsid w:val="00B649CA"/>
    <w:rsid w:val="00B649CB"/>
    <w:rsid w:val="00B65318"/>
    <w:rsid w:val="00B654D1"/>
    <w:rsid w:val="00B6552F"/>
    <w:rsid w:val="00B65559"/>
    <w:rsid w:val="00B656E3"/>
    <w:rsid w:val="00B6572D"/>
    <w:rsid w:val="00B65A4E"/>
    <w:rsid w:val="00B65B79"/>
    <w:rsid w:val="00B65EF9"/>
    <w:rsid w:val="00B65F0F"/>
    <w:rsid w:val="00B660F2"/>
    <w:rsid w:val="00B66C70"/>
    <w:rsid w:val="00B66C83"/>
    <w:rsid w:val="00B66C9F"/>
    <w:rsid w:val="00B66E1D"/>
    <w:rsid w:val="00B67116"/>
    <w:rsid w:val="00B67301"/>
    <w:rsid w:val="00B67661"/>
    <w:rsid w:val="00B67765"/>
    <w:rsid w:val="00B678C5"/>
    <w:rsid w:val="00B67924"/>
    <w:rsid w:val="00B67B6E"/>
    <w:rsid w:val="00B67E47"/>
    <w:rsid w:val="00B67E8C"/>
    <w:rsid w:val="00B7037C"/>
    <w:rsid w:val="00B703F2"/>
    <w:rsid w:val="00B70457"/>
    <w:rsid w:val="00B70576"/>
    <w:rsid w:val="00B705A0"/>
    <w:rsid w:val="00B7073E"/>
    <w:rsid w:val="00B70825"/>
    <w:rsid w:val="00B70AD2"/>
    <w:rsid w:val="00B70C59"/>
    <w:rsid w:val="00B70CAB"/>
    <w:rsid w:val="00B70D7A"/>
    <w:rsid w:val="00B70D7B"/>
    <w:rsid w:val="00B70DCA"/>
    <w:rsid w:val="00B70F3A"/>
    <w:rsid w:val="00B70F73"/>
    <w:rsid w:val="00B7106B"/>
    <w:rsid w:val="00B71B5A"/>
    <w:rsid w:val="00B71B8D"/>
    <w:rsid w:val="00B7230C"/>
    <w:rsid w:val="00B7245C"/>
    <w:rsid w:val="00B7247D"/>
    <w:rsid w:val="00B72662"/>
    <w:rsid w:val="00B727EE"/>
    <w:rsid w:val="00B728F0"/>
    <w:rsid w:val="00B7295B"/>
    <w:rsid w:val="00B729EB"/>
    <w:rsid w:val="00B72A06"/>
    <w:rsid w:val="00B72B8A"/>
    <w:rsid w:val="00B72B8D"/>
    <w:rsid w:val="00B72C99"/>
    <w:rsid w:val="00B72F4B"/>
    <w:rsid w:val="00B73047"/>
    <w:rsid w:val="00B73173"/>
    <w:rsid w:val="00B731AB"/>
    <w:rsid w:val="00B7348B"/>
    <w:rsid w:val="00B735AC"/>
    <w:rsid w:val="00B7396C"/>
    <w:rsid w:val="00B73B44"/>
    <w:rsid w:val="00B73C48"/>
    <w:rsid w:val="00B73EF6"/>
    <w:rsid w:val="00B73F6D"/>
    <w:rsid w:val="00B741C7"/>
    <w:rsid w:val="00B74640"/>
    <w:rsid w:val="00B747E9"/>
    <w:rsid w:val="00B74806"/>
    <w:rsid w:val="00B748B7"/>
    <w:rsid w:val="00B748E9"/>
    <w:rsid w:val="00B74A1E"/>
    <w:rsid w:val="00B74A52"/>
    <w:rsid w:val="00B74BC5"/>
    <w:rsid w:val="00B74C75"/>
    <w:rsid w:val="00B74FDA"/>
    <w:rsid w:val="00B75018"/>
    <w:rsid w:val="00B75091"/>
    <w:rsid w:val="00B750FB"/>
    <w:rsid w:val="00B75210"/>
    <w:rsid w:val="00B75248"/>
    <w:rsid w:val="00B75492"/>
    <w:rsid w:val="00B7574B"/>
    <w:rsid w:val="00B75791"/>
    <w:rsid w:val="00B7590A"/>
    <w:rsid w:val="00B75CF5"/>
    <w:rsid w:val="00B75F8B"/>
    <w:rsid w:val="00B762DE"/>
    <w:rsid w:val="00B76571"/>
    <w:rsid w:val="00B7677D"/>
    <w:rsid w:val="00B76983"/>
    <w:rsid w:val="00B7698A"/>
    <w:rsid w:val="00B769E6"/>
    <w:rsid w:val="00B76B02"/>
    <w:rsid w:val="00B76F9F"/>
    <w:rsid w:val="00B77098"/>
    <w:rsid w:val="00B77297"/>
    <w:rsid w:val="00B774F9"/>
    <w:rsid w:val="00B777D8"/>
    <w:rsid w:val="00B77FBF"/>
    <w:rsid w:val="00B80026"/>
    <w:rsid w:val="00B80140"/>
    <w:rsid w:val="00B801D1"/>
    <w:rsid w:val="00B80476"/>
    <w:rsid w:val="00B805F7"/>
    <w:rsid w:val="00B806C5"/>
    <w:rsid w:val="00B80877"/>
    <w:rsid w:val="00B80CB2"/>
    <w:rsid w:val="00B81046"/>
    <w:rsid w:val="00B81164"/>
    <w:rsid w:val="00B81335"/>
    <w:rsid w:val="00B81509"/>
    <w:rsid w:val="00B8179D"/>
    <w:rsid w:val="00B81807"/>
    <w:rsid w:val="00B81D19"/>
    <w:rsid w:val="00B81D6C"/>
    <w:rsid w:val="00B8216E"/>
    <w:rsid w:val="00B822CD"/>
    <w:rsid w:val="00B82430"/>
    <w:rsid w:val="00B82709"/>
    <w:rsid w:val="00B82945"/>
    <w:rsid w:val="00B82CE3"/>
    <w:rsid w:val="00B82E75"/>
    <w:rsid w:val="00B83024"/>
    <w:rsid w:val="00B83144"/>
    <w:rsid w:val="00B833C1"/>
    <w:rsid w:val="00B83491"/>
    <w:rsid w:val="00B8361F"/>
    <w:rsid w:val="00B8363F"/>
    <w:rsid w:val="00B837A5"/>
    <w:rsid w:val="00B837C4"/>
    <w:rsid w:val="00B83897"/>
    <w:rsid w:val="00B83AE3"/>
    <w:rsid w:val="00B83D3D"/>
    <w:rsid w:val="00B83D48"/>
    <w:rsid w:val="00B83E6D"/>
    <w:rsid w:val="00B83FE6"/>
    <w:rsid w:val="00B8404C"/>
    <w:rsid w:val="00B844B0"/>
    <w:rsid w:val="00B84573"/>
    <w:rsid w:val="00B846C7"/>
    <w:rsid w:val="00B8489C"/>
    <w:rsid w:val="00B84D60"/>
    <w:rsid w:val="00B84E2B"/>
    <w:rsid w:val="00B850D7"/>
    <w:rsid w:val="00B854F5"/>
    <w:rsid w:val="00B85566"/>
    <w:rsid w:val="00B8591A"/>
    <w:rsid w:val="00B85A49"/>
    <w:rsid w:val="00B85A55"/>
    <w:rsid w:val="00B85DA4"/>
    <w:rsid w:val="00B85E25"/>
    <w:rsid w:val="00B8607E"/>
    <w:rsid w:val="00B86288"/>
    <w:rsid w:val="00B86396"/>
    <w:rsid w:val="00B864A0"/>
    <w:rsid w:val="00B867EF"/>
    <w:rsid w:val="00B86835"/>
    <w:rsid w:val="00B86F8C"/>
    <w:rsid w:val="00B8738F"/>
    <w:rsid w:val="00B87440"/>
    <w:rsid w:val="00B87535"/>
    <w:rsid w:val="00B8755D"/>
    <w:rsid w:val="00B87616"/>
    <w:rsid w:val="00B87697"/>
    <w:rsid w:val="00B876B3"/>
    <w:rsid w:val="00B8783F"/>
    <w:rsid w:val="00B879F3"/>
    <w:rsid w:val="00B87AD3"/>
    <w:rsid w:val="00B87B3F"/>
    <w:rsid w:val="00B87BCD"/>
    <w:rsid w:val="00B87C4C"/>
    <w:rsid w:val="00B87C90"/>
    <w:rsid w:val="00B87DED"/>
    <w:rsid w:val="00B87FD4"/>
    <w:rsid w:val="00B9033D"/>
    <w:rsid w:val="00B9050A"/>
    <w:rsid w:val="00B90565"/>
    <w:rsid w:val="00B90586"/>
    <w:rsid w:val="00B90978"/>
    <w:rsid w:val="00B90982"/>
    <w:rsid w:val="00B90997"/>
    <w:rsid w:val="00B90B21"/>
    <w:rsid w:val="00B90B90"/>
    <w:rsid w:val="00B90CDA"/>
    <w:rsid w:val="00B90D88"/>
    <w:rsid w:val="00B90E99"/>
    <w:rsid w:val="00B9102C"/>
    <w:rsid w:val="00B9113A"/>
    <w:rsid w:val="00B911E2"/>
    <w:rsid w:val="00B911F1"/>
    <w:rsid w:val="00B913D1"/>
    <w:rsid w:val="00B91478"/>
    <w:rsid w:val="00B91520"/>
    <w:rsid w:val="00B915CD"/>
    <w:rsid w:val="00B91B8E"/>
    <w:rsid w:val="00B91D10"/>
    <w:rsid w:val="00B91D96"/>
    <w:rsid w:val="00B91DC3"/>
    <w:rsid w:val="00B91F7D"/>
    <w:rsid w:val="00B92322"/>
    <w:rsid w:val="00B92349"/>
    <w:rsid w:val="00B923A0"/>
    <w:rsid w:val="00B92A40"/>
    <w:rsid w:val="00B92BA7"/>
    <w:rsid w:val="00B92C35"/>
    <w:rsid w:val="00B9300B"/>
    <w:rsid w:val="00B9300C"/>
    <w:rsid w:val="00B930CE"/>
    <w:rsid w:val="00B930DF"/>
    <w:rsid w:val="00B9318D"/>
    <w:rsid w:val="00B931FB"/>
    <w:rsid w:val="00B93540"/>
    <w:rsid w:val="00B93587"/>
    <w:rsid w:val="00B935C8"/>
    <w:rsid w:val="00B935CD"/>
    <w:rsid w:val="00B941CD"/>
    <w:rsid w:val="00B943C1"/>
    <w:rsid w:val="00B94743"/>
    <w:rsid w:val="00B949A3"/>
    <w:rsid w:val="00B94A06"/>
    <w:rsid w:val="00B94B9A"/>
    <w:rsid w:val="00B94CF4"/>
    <w:rsid w:val="00B94E71"/>
    <w:rsid w:val="00B95178"/>
    <w:rsid w:val="00B95487"/>
    <w:rsid w:val="00B95680"/>
    <w:rsid w:val="00B956BB"/>
    <w:rsid w:val="00B95710"/>
    <w:rsid w:val="00B95758"/>
    <w:rsid w:val="00B95980"/>
    <w:rsid w:val="00B95CAA"/>
    <w:rsid w:val="00B95CAB"/>
    <w:rsid w:val="00B95F78"/>
    <w:rsid w:val="00B962F6"/>
    <w:rsid w:val="00B963BE"/>
    <w:rsid w:val="00B96625"/>
    <w:rsid w:val="00B9676E"/>
    <w:rsid w:val="00B967BE"/>
    <w:rsid w:val="00B96C14"/>
    <w:rsid w:val="00B96DF7"/>
    <w:rsid w:val="00B970B7"/>
    <w:rsid w:val="00B970CF"/>
    <w:rsid w:val="00B97334"/>
    <w:rsid w:val="00B97452"/>
    <w:rsid w:val="00B97628"/>
    <w:rsid w:val="00B97B72"/>
    <w:rsid w:val="00B97BB2"/>
    <w:rsid w:val="00B97CA1"/>
    <w:rsid w:val="00B97CB9"/>
    <w:rsid w:val="00BA0045"/>
    <w:rsid w:val="00BA012E"/>
    <w:rsid w:val="00BA050F"/>
    <w:rsid w:val="00BA0B38"/>
    <w:rsid w:val="00BA0C6A"/>
    <w:rsid w:val="00BA0DEA"/>
    <w:rsid w:val="00BA0F77"/>
    <w:rsid w:val="00BA0FFE"/>
    <w:rsid w:val="00BA102F"/>
    <w:rsid w:val="00BA114E"/>
    <w:rsid w:val="00BA1677"/>
    <w:rsid w:val="00BA16A4"/>
    <w:rsid w:val="00BA1783"/>
    <w:rsid w:val="00BA17BF"/>
    <w:rsid w:val="00BA1ADA"/>
    <w:rsid w:val="00BA1B9D"/>
    <w:rsid w:val="00BA1C01"/>
    <w:rsid w:val="00BA1E38"/>
    <w:rsid w:val="00BA1E75"/>
    <w:rsid w:val="00BA23A9"/>
    <w:rsid w:val="00BA2708"/>
    <w:rsid w:val="00BA2734"/>
    <w:rsid w:val="00BA27D0"/>
    <w:rsid w:val="00BA282F"/>
    <w:rsid w:val="00BA2856"/>
    <w:rsid w:val="00BA2B7F"/>
    <w:rsid w:val="00BA2C53"/>
    <w:rsid w:val="00BA2EAD"/>
    <w:rsid w:val="00BA315B"/>
    <w:rsid w:val="00BA3322"/>
    <w:rsid w:val="00BA3424"/>
    <w:rsid w:val="00BA34F9"/>
    <w:rsid w:val="00BA35FE"/>
    <w:rsid w:val="00BA369A"/>
    <w:rsid w:val="00BA37C3"/>
    <w:rsid w:val="00BA3878"/>
    <w:rsid w:val="00BA3FCC"/>
    <w:rsid w:val="00BA43CB"/>
    <w:rsid w:val="00BA454A"/>
    <w:rsid w:val="00BA4915"/>
    <w:rsid w:val="00BA4A01"/>
    <w:rsid w:val="00BA4BB5"/>
    <w:rsid w:val="00BA4C3C"/>
    <w:rsid w:val="00BA4EF3"/>
    <w:rsid w:val="00BA5085"/>
    <w:rsid w:val="00BA5146"/>
    <w:rsid w:val="00BA52B4"/>
    <w:rsid w:val="00BA531E"/>
    <w:rsid w:val="00BA5343"/>
    <w:rsid w:val="00BA545D"/>
    <w:rsid w:val="00BA552E"/>
    <w:rsid w:val="00BA5650"/>
    <w:rsid w:val="00BA5677"/>
    <w:rsid w:val="00BA58C9"/>
    <w:rsid w:val="00BA5B04"/>
    <w:rsid w:val="00BA5F65"/>
    <w:rsid w:val="00BA639F"/>
    <w:rsid w:val="00BA64B1"/>
    <w:rsid w:val="00BA683D"/>
    <w:rsid w:val="00BA687E"/>
    <w:rsid w:val="00BA6A06"/>
    <w:rsid w:val="00BA6A4E"/>
    <w:rsid w:val="00BA6B5F"/>
    <w:rsid w:val="00BA6F21"/>
    <w:rsid w:val="00BA716F"/>
    <w:rsid w:val="00BA72E0"/>
    <w:rsid w:val="00BA7771"/>
    <w:rsid w:val="00BA78B7"/>
    <w:rsid w:val="00BA7C8B"/>
    <w:rsid w:val="00BA7FE7"/>
    <w:rsid w:val="00BB007B"/>
    <w:rsid w:val="00BB0111"/>
    <w:rsid w:val="00BB0286"/>
    <w:rsid w:val="00BB029B"/>
    <w:rsid w:val="00BB034B"/>
    <w:rsid w:val="00BB0464"/>
    <w:rsid w:val="00BB0689"/>
    <w:rsid w:val="00BB07F5"/>
    <w:rsid w:val="00BB0D6D"/>
    <w:rsid w:val="00BB1110"/>
    <w:rsid w:val="00BB1180"/>
    <w:rsid w:val="00BB12B5"/>
    <w:rsid w:val="00BB1605"/>
    <w:rsid w:val="00BB1AB8"/>
    <w:rsid w:val="00BB1C7A"/>
    <w:rsid w:val="00BB1E82"/>
    <w:rsid w:val="00BB1EA4"/>
    <w:rsid w:val="00BB1EEC"/>
    <w:rsid w:val="00BB210F"/>
    <w:rsid w:val="00BB2248"/>
    <w:rsid w:val="00BB23F4"/>
    <w:rsid w:val="00BB270C"/>
    <w:rsid w:val="00BB2869"/>
    <w:rsid w:val="00BB2975"/>
    <w:rsid w:val="00BB2E5F"/>
    <w:rsid w:val="00BB310C"/>
    <w:rsid w:val="00BB3442"/>
    <w:rsid w:val="00BB353C"/>
    <w:rsid w:val="00BB37F1"/>
    <w:rsid w:val="00BB3A31"/>
    <w:rsid w:val="00BB3A43"/>
    <w:rsid w:val="00BB3A46"/>
    <w:rsid w:val="00BB3A8D"/>
    <w:rsid w:val="00BB3BF3"/>
    <w:rsid w:val="00BB3C4D"/>
    <w:rsid w:val="00BB3C9F"/>
    <w:rsid w:val="00BB3F4C"/>
    <w:rsid w:val="00BB41E6"/>
    <w:rsid w:val="00BB4470"/>
    <w:rsid w:val="00BB4473"/>
    <w:rsid w:val="00BB449F"/>
    <w:rsid w:val="00BB484B"/>
    <w:rsid w:val="00BB4C8E"/>
    <w:rsid w:val="00BB4D39"/>
    <w:rsid w:val="00BB4ED3"/>
    <w:rsid w:val="00BB53A9"/>
    <w:rsid w:val="00BB5443"/>
    <w:rsid w:val="00BB5FE7"/>
    <w:rsid w:val="00BB606A"/>
    <w:rsid w:val="00BB696B"/>
    <w:rsid w:val="00BB6A3A"/>
    <w:rsid w:val="00BB6A79"/>
    <w:rsid w:val="00BB6FC0"/>
    <w:rsid w:val="00BB71B7"/>
    <w:rsid w:val="00BB72DD"/>
    <w:rsid w:val="00BB7331"/>
    <w:rsid w:val="00BB771F"/>
    <w:rsid w:val="00BB77BC"/>
    <w:rsid w:val="00BB7B05"/>
    <w:rsid w:val="00BB7F87"/>
    <w:rsid w:val="00BC03BD"/>
    <w:rsid w:val="00BC050A"/>
    <w:rsid w:val="00BC050B"/>
    <w:rsid w:val="00BC075A"/>
    <w:rsid w:val="00BC0783"/>
    <w:rsid w:val="00BC096D"/>
    <w:rsid w:val="00BC0DC5"/>
    <w:rsid w:val="00BC0EED"/>
    <w:rsid w:val="00BC0F2B"/>
    <w:rsid w:val="00BC17AF"/>
    <w:rsid w:val="00BC1AE3"/>
    <w:rsid w:val="00BC1B08"/>
    <w:rsid w:val="00BC1ECC"/>
    <w:rsid w:val="00BC23ED"/>
    <w:rsid w:val="00BC242D"/>
    <w:rsid w:val="00BC262E"/>
    <w:rsid w:val="00BC28E9"/>
    <w:rsid w:val="00BC2A25"/>
    <w:rsid w:val="00BC2A33"/>
    <w:rsid w:val="00BC2F7D"/>
    <w:rsid w:val="00BC304E"/>
    <w:rsid w:val="00BC320A"/>
    <w:rsid w:val="00BC340C"/>
    <w:rsid w:val="00BC3876"/>
    <w:rsid w:val="00BC3A78"/>
    <w:rsid w:val="00BC3E6F"/>
    <w:rsid w:val="00BC3F6F"/>
    <w:rsid w:val="00BC419C"/>
    <w:rsid w:val="00BC43D2"/>
    <w:rsid w:val="00BC49E1"/>
    <w:rsid w:val="00BC4B04"/>
    <w:rsid w:val="00BC549A"/>
    <w:rsid w:val="00BC566B"/>
    <w:rsid w:val="00BC58EE"/>
    <w:rsid w:val="00BC5B14"/>
    <w:rsid w:val="00BC5D10"/>
    <w:rsid w:val="00BC5EA8"/>
    <w:rsid w:val="00BC5EC4"/>
    <w:rsid w:val="00BC6307"/>
    <w:rsid w:val="00BC64A6"/>
    <w:rsid w:val="00BC6638"/>
    <w:rsid w:val="00BC67FD"/>
    <w:rsid w:val="00BC68F0"/>
    <w:rsid w:val="00BC697E"/>
    <w:rsid w:val="00BC6A1A"/>
    <w:rsid w:val="00BC6B3D"/>
    <w:rsid w:val="00BC6B95"/>
    <w:rsid w:val="00BC6BA5"/>
    <w:rsid w:val="00BC6BAE"/>
    <w:rsid w:val="00BC6C06"/>
    <w:rsid w:val="00BC71E2"/>
    <w:rsid w:val="00BC75EE"/>
    <w:rsid w:val="00BC784E"/>
    <w:rsid w:val="00BC7A44"/>
    <w:rsid w:val="00BC7B78"/>
    <w:rsid w:val="00BC7BB8"/>
    <w:rsid w:val="00BC7E68"/>
    <w:rsid w:val="00BC7FB9"/>
    <w:rsid w:val="00BD037D"/>
    <w:rsid w:val="00BD03BF"/>
    <w:rsid w:val="00BD053F"/>
    <w:rsid w:val="00BD05F1"/>
    <w:rsid w:val="00BD0736"/>
    <w:rsid w:val="00BD0A93"/>
    <w:rsid w:val="00BD0B0E"/>
    <w:rsid w:val="00BD12E9"/>
    <w:rsid w:val="00BD14B4"/>
    <w:rsid w:val="00BD16A3"/>
    <w:rsid w:val="00BD18CF"/>
    <w:rsid w:val="00BD1C01"/>
    <w:rsid w:val="00BD1C0C"/>
    <w:rsid w:val="00BD1EF9"/>
    <w:rsid w:val="00BD221B"/>
    <w:rsid w:val="00BD245A"/>
    <w:rsid w:val="00BD263C"/>
    <w:rsid w:val="00BD27D8"/>
    <w:rsid w:val="00BD293E"/>
    <w:rsid w:val="00BD2A43"/>
    <w:rsid w:val="00BD2AEA"/>
    <w:rsid w:val="00BD2B00"/>
    <w:rsid w:val="00BD30DB"/>
    <w:rsid w:val="00BD33F5"/>
    <w:rsid w:val="00BD3542"/>
    <w:rsid w:val="00BD3839"/>
    <w:rsid w:val="00BD3902"/>
    <w:rsid w:val="00BD3912"/>
    <w:rsid w:val="00BD39E8"/>
    <w:rsid w:val="00BD3AE5"/>
    <w:rsid w:val="00BD3B3C"/>
    <w:rsid w:val="00BD3E10"/>
    <w:rsid w:val="00BD3F84"/>
    <w:rsid w:val="00BD41B7"/>
    <w:rsid w:val="00BD4719"/>
    <w:rsid w:val="00BD4CC3"/>
    <w:rsid w:val="00BD4D42"/>
    <w:rsid w:val="00BD4F4A"/>
    <w:rsid w:val="00BD5159"/>
    <w:rsid w:val="00BD53FD"/>
    <w:rsid w:val="00BD5666"/>
    <w:rsid w:val="00BD56AF"/>
    <w:rsid w:val="00BD5AD7"/>
    <w:rsid w:val="00BD5BDC"/>
    <w:rsid w:val="00BD5F3B"/>
    <w:rsid w:val="00BD631C"/>
    <w:rsid w:val="00BD63A4"/>
    <w:rsid w:val="00BD6417"/>
    <w:rsid w:val="00BD660C"/>
    <w:rsid w:val="00BD66C6"/>
    <w:rsid w:val="00BD685D"/>
    <w:rsid w:val="00BD68AB"/>
    <w:rsid w:val="00BD6917"/>
    <w:rsid w:val="00BD6A30"/>
    <w:rsid w:val="00BD6BEC"/>
    <w:rsid w:val="00BD6C7D"/>
    <w:rsid w:val="00BD6F7B"/>
    <w:rsid w:val="00BD735D"/>
    <w:rsid w:val="00BD737B"/>
    <w:rsid w:val="00BD765F"/>
    <w:rsid w:val="00BD7A3E"/>
    <w:rsid w:val="00BD7C08"/>
    <w:rsid w:val="00BD7CDE"/>
    <w:rsid w:val="00BE0092"/>
    <w:rsid w:val="00BE089C"/>
    <w:rsid w:val="00BE09EA"/>
    <w:rsid w:val="00BE0A0A"/>
    <w:rsid w:val="00BE0D6C"/>
    <w:rsid w:val="00BE0E7A"/>
    <w:rsid w:val="00BE0EB6"/>
    <w:rsid w:val="00BE0F5E"/>
    <w:rsid w:val="00BE10C1"/>
    <w:rsid w:val="00BE148A"/>
    <w:rsid w:val="00BE198C"/>
    <w:rsid w:val="00BE1C34"/>
    <w:rsid w:val="00BE208E"/>
    <w:rsid w:val="00BE2616"/>
    <w:rsid w:val="00BE2796"/>
    <w:rsid w:val="00BE2972"/>
    <w:rsid w:val="00BE2FE9"/>
    <w:rsid w:val="00BE311B"/>
    <w:rsid w:val="00BE3525"/>
    <w:rsid w:val="00BE366D"/>
    <w:rsid w:val="00BE3811"/>
    <w:rsid w:val="00BE385D"/>
    <w:rsid w:val="00BE3997"/>
    <w:rsid w:val="00BE3AC1"/>
    <w:rsid w:val="00BE3B8D"/>
    <w:rsid w:val="00BE3CEE"/>
    <w:rsid w:val="00BE3D36"/>
    <w:rsid w:val="00BE4473"/>
    <w:rsid w:val="00BE495F"/>
    <w:rsid w:val="00BE4A10"/>
    <w:rsid w:val="00BE4B4F"/>
    <w:rsid w:val="00BE4C4F"/>
    <w:rsid w:val="00BE4E21"/>
    <w:rsid w:val="00BE54E8"/>
    <w:rsid w:val="00BE5754"/>
    <w:rsid w:val="00BE5A9F"/>
    <w:rsid w:val="00BE5F14"/>
    <w:rsid w:val="00BE603D"/>
    <w:rsid w:val="00BE635F"/>
    <w:rsid w:val="00BE64A4"/>
    <w:rsid w:val="00BE662E"/>
    <w:rsid w:val="00BE6E4E"/>
    <w:rsid w:val="00BE70F9"/>
    <w:rsid w:val="00BE7190"/>
    <w:rsid w:val="00BE73C7"/>
    <w:rsid w:val="00BE73FC"/>
    <w:rsid w:val="00BE740F"/>
    <w:rsid w:val="00BE7432"/>
    <w:rsid w:val="00BE74DE"/>
    <w:rsid w:val="00BE75B2"/>
    <w:rsid w:val="00BE767F"/>
    <w:rsid w:val="00BE791A"/>
    <w:rsid w:val="00BE7A77"/>
    <w:rsid w:val="00BE7DD7"/>
    <w:rsid w:val="00BF003E"/>
    <w:rsid w:val="00BF02AE"/>
    <w:rsid w:val="00BF02BE"/>
    <w:rsid w:val="00BF0486"/>
    <w:rsid w:val="00BF0555"/>
    <w:rsid w:val="00BF05C6"/>
    <w:rsid w:val="00BF095C"/>
    <w:rsid w:val="00BF0B54"/>
    <w:rsid w:val="00BF0C0D"/>
    <w:rsid w:val="00BF0F59"/>
    <w:rsid w:val="00BF0F96"/>
    <w:rsid w:val="00BF13B8"/>
    <w:rsid w:val="00BF1528"/>
    <w:rsid w:val="00BF1967"/>
    <w:rsid w:val="00BF19DA"/>
    <w:rsid w:val="00BF1E19"/>
    <w:rsid w:val="00BF1F97"/>
    <w:rsid w:val="00BF2188"/>
    <w:rsid w:val="00BF23EE"/>
    <w:rsid w:val="00BF24F5"/>
    <w:rsid w:val="00BF2669"/>
    <w:rsid w:val="00BF266A"/>
    <w:rsid w:val="00BF2770"/>
    <w:rsid w:val="00BF2776"/>
    <w:rsid w:val="00BF27AA"/>
    <w:rsid w:val="00BF288B"/>
    <w:rsid w:val="00BF28E5"/>
    <w:rsid w:val="00BF29E9"/>
    <w:rsid w:val="00BF2BF0"/>
    <w:rsid w:val="00BF30C9"/>
    <w:rsid w:val="00BF3582"/>
    <w:rsid w:val="00BF359C"/>
    <w:rsid w:val="00BF3802"/>
    <w:rsid w:val="00BF381E"/>
    <w:rsid w:val="00BF3976"/>
    <w:rsid w:val="00BF3C26"/>
    <w:rsid w:val="00BF4031"/>
    <w:rsid w:val="00BF42D4"/>
    <w:rsid w:val="00BF437A"/>
    <w:rsid w:val="00BF44F7"/>
    <w:rsid w:val="00BF457F"/>
    <w:rsid w:val="00BF45E3"/>
    <w:rsid w:val="00BF4656"/>
    <w:rsid w:val="00BF46E0"/>
    <w:rsid w:val="00BF4994"/>
    <w:rsid w:val="00BF49DC"/>
    <w:rsid w:val="00BF49E1"/>
    <w:rsid w:val="00BF4AF0"/>
    <w:rsid w:val="00BF4E59"/>
    <w:rsid w:val="00BF4E9B"/>
    <w:rsid w:val="00BF500D"/>
    <w:rsid w:val="00BF5279"/>
    <w:rsid w:val="00BF55E2"/>
    <w:rsid w:val="00BF57CA"/>
    <w:rsid w:val="00BF580B"/>
    <w:rsid w:val="00BF58B0"/>
    <w:rsid w:val="00BF5E0B"/>
    <w:rsid w:val="00BF6316"/>
    <w:rsid w:val="00BF6380"/>
    <w:rsid w:val="00BF669D"/>
    <w:rsid w:val="00BF6CDD"/>
    <w:rsid w:val="00BF6D25"/>
    <w:rsid w:val="00BF6D74"/>
    <w:rsid w:val="00BF6F79"/>
    <w:rsid w:val="00BF7648"/>
    <w:rsid w:val="00BF7661"/>
    <w:rsid w:val="00BF766E"/>
    <w:rsid w:val="00BF786B"/>
    <w:rsid w:val="00BF7CDF"/>
    <w:rsid w:val="00BF7E76"/>
    <w:rsid w:val="00BF7F6C"/>
    <w:rsid w:val="00C000F1"/>
    <w:rsid w:val="00C0040B"/>
    <w:rsid w:val="00C005B7"/>
    <w:rsid w:val="00C0089E"/>
    <w:rsid w:val="00C008F4"/>
    <w:rsid w:val="00C00C97"/>
    <w:rsid w:val="00C00F63"/>
    <w:rsid w:val="00C01229"/>
    <w:rsid w:val="00C01364"/>
    <w:rsid w:val="00C01939"/>
    <w:rsid w:val="00C01D3F"/>
    <w:rsid w:val="00C01E63"/>
    <w:rsid w:val="00C02033"/>
    <w:rsid w:val="00C02123"/>
    <w:rsid w:val="00C02584"/>
    <w:rsid w:val="00C025A3"/>
    <w:rsid w:val="00C027BA"/>
    <w:rsid w:val="00C02C35"/>
    <w:rsid w:val="00C02CC6"/>
    <w:rsid w:val="00C02E37"/>
    <w:rsid w:val="00C03181"/>
    <w:rsid w:val="00C03433"/>
    <w:rsid w:val="00C0385D"/>
    <w:rsid w:val="00C03BE5"/>
    <w:rsid w:val="00C0408A"/>
    <w:rsid w:val="00C0434A"/>
    <w:rsid w:val="00C04555"/>
    <w:rsid w:val="00C04652"/>
    <w:rsid w:val="00C049B4"/>
    <w:rsid w:val="00C049DD"/>
    <w:rsid w:val="00C04B84"/>
    <w:rsid w:val="00C04B8D"/>
    <w:rsid w:val="00C04CFB"/>
    <w:rsid w:val="00C04E80"/>
    <w:rsid w:val="00C0513A"/>
    <w:rsid w:val="00C056EB"/>
    <w:rsid w:val="00C05916"/>
    <w:rsid w:val="00C059B2"/>
    <w:rsid w:val="00C063B7"/>
    <w:rsid w:val="00C0657F"/>
    <w:rsid w:val="00C066CD"/>
    <w:rsid w:val="00C06A3B"/>
    <w:rsid w:val="00C06C91"/>
    <w:rsid w:val="00C071DA"/>
    <w:rsid w:val="00C07558"/>
    <w:rsid w:val="00C07757"/>
    <w:rsid w:val="00C07A13"/>
    <w:rsid w:val="00C07C34"/>
    <w:rsid w:val="00C07DF2"/>
    <w:rsid w:val="00C101A0"/>
    <w:rsid w:val="00C102AC"/>
    <w:rsid w:val="00C10403"/>
    <w:rsid w:val="00C104F7"/>
    <w:rsid w:val="00C1076B"/>
    <w:rsid w:val="00C10800"/>
    <w:rsid w:val="00C108DF"/>
    <w:rsid w:val="00C10A6F"/>
    <w:rsid w:val="00C10A90"/>
    <w:rsid w:val="00C10CA7"/>
    <w:rsid w:val="00C1151C"/>
    <w:rsid w:val="00C11537"/>
    <w:rsid w:val="00C116F7"/>
    <w:rsid w:val="00C11847"/>
    <w:rsid w:val="00C118F9"/>
    <w:rsid w:val="00C11C45"/>
    <w:rsid w:val="00C11E2E"/>
    <w:rsid w:val="00C120BD"/>
    <w:rsid w:val="00C12257"/>
    <w:rsid w:val="00C122C7"/>
    <w:rsid w:val="00C1235A"/>
    <w:rsid w:val="00C124C7"/>
    <w:rsid w:val="00C125DB"/>
    <w:rsid w:val="00C12669"/>
    <w:rsid w:val="00C12D38"/>
    <w:rsid w:val="00C12F0A"/>
    <w:rsid w:val="00C13393"/>
    <w:rsid w:val="00C1367C"/>
    <w:rsid w:val="00C137EB"/>
    <w:rsid w:val="00C13BA6"/>
    <w:rsid w:val="00C140D2"/>
    <w:rsid w:val="00C141C6"/>
    <w:rsid w:val="00C14203"/>
    <w:rsid w:val="00C14331"/>
    <w:rsid w:val="00C14693"/>
    <w:rsid w:val="00C148D6"/>
    <w:rsid w:val="00C14B97"/>
    <w:rsid w:val="00C14C0A"/>
    <w:rsid w:val="00C14D27"/>
    <w:rsid w:val="00C15195"/>
    <w:rsid w:val="00C151BC"/>
    <w:rsid w:val="00C15225"/>
    <w:rsid w:val="00C153B6"/>
    <w:rsid w:val="00C15660"/>
    <w:rsid w:val="00C15666"/>
    <w:rsid w:val="00C15780"/>
    <w:rsid w:val="00C15815"/>
    <w:rsid w:val="00C15C72"/>
    <w:rsid w:val="00C15D17"/>
    <w:rsid w:val="00C16322"/>
    <w:rsid w:val="00C16328"/>
    <w:rsid w:val="00C16440"/>
    <w:rsid w:val="00C16478"/>
    <w:rsid w:val="00C164D0"/>
    <w:rsid w:val="00C1661D"/>
    <w:rsid w:val="00C166C2"/>
    <w:rsid w:val="00C168DB"/>
    <w:rsid w:val="00C16A81"/>
    <w:rsid w:val="00C16B81"/>
    <w:rsid w:val="00C17243"/>
    <w:rsid w:val="00C174FA"/>
    <w:rsid w:val="00C17614"/>
    <w:rsid w:val="00C17776"/>
    <w:rsid w:val="00C17B40"/>
    <w:rsid w:val="00C17BDA"/>
    <w:rsid w:val="00C17F0D"/>
    <w:rsid w:val="00C17F6F"/>
    <w:rsid w:val="00C20110"/>
    <w:rsid w:val="00C2022A"/>
    <w:rsid w:val="00C202C8"/>
    <w:rsid w:val="00C202EA"/>
    <w:rsid w:val="00C203EB"/>
    <w:rsid w:val="00C20432"/>
    <w:rsid w:val="00C20A37"/>
    <w:rsid w:val="00C20BFE"/>
    <w:rsid w:val="00C20CED"/>
    <w:rsid w:val="00C20EE2"/>
    <w:rsid w:val="00C2101D"/>
    <w:rsid w:val="00C21353"/>
    <w:rsid w:val="00C21769"/>
    <w:rsid w:val="00C219E8"/>
    <w:rsid w:val="00C21A6D"/>
    <w:rsid w:val="00C21B01"/>
    <w:rsid w:val="00C21C23"/>
    <w:rsid w:val="00C21D11"/>
    <w:rsid w:val="00C21D49"/>
    <w:rsid w:val="00C21D7F"/>
    <w:rsid w:val="00C21DD6"/>
    <w:rsid w:val="00C21E05"/>
    <w:rsid w:val="00C21FFA"/>
    <w:rsid w:val="00C2223C"/>
    <w:rsid w:val="00C2245C"/>
    <w:rsid w:val="00C22467"/>
    <w:rsid w:val="00C2250A"/>
    <w:rsid w:val="00C22539"/>
    <w:rsid w:val="00C22547"/>
    <w:rsid w:val="00C225C8"/>
    <w:rsid w:val="00C226B7"/>
    <w:rsid w:val="00C22798"/>
    <w:rsid w:val="00C227BF"/>
    <w:rsid w:val="00C22C0E"/>
    <w:rsid w:val="00C22C58"/>
    <w:rsid w:val="00C22E03"/>
    <w:rsid w:val="00C23015"/>
    <w:rsid w:val="00C2303C"/>
    <w:rsid w:val="00C23375"/>
    <w:rsid w:val="00C235A3"/>
    <w:rsid w:val="00C235C2"/>
    <w:rsid w:val="00C239B5"/>
    <w:rsid w:val="00C23A46"/>
    <w:rsid w:val="00C23C2B"/>
    <w:rsid w:val="00C23D51"/>
    <w:rsid w:val="00C23DA8"/>
    <w:rsid w:val="00C23E37"/>
    <w:rsid w:val="00C23F06"/>
    <w:rsid w:val="00C240E3"/>
    <w:rsid w:val="00C2416A"/>
    <w:rsid w:val="00C243D6"/>
    <w:rsid w:val="00C244F1"/>
    <w:rsid w:val="00C249A9"/>
    <w:rsid w:val="00C24A6B"/>
    <w:rsid w:val="00C24C3C"/>
    <w:rsid w:val="00C24C9D"/>
    <w:rsid w:val="00C24ED5"/>
    <w:rsid w:val="00C25125"/>
    <w:rsid w:val="00C2548E"/>
    <w:rsid w:val="00C255F1"/>
    <w:rsid w:val="00C25624"/>
    <w:rsid w:val="00C25700"/>
    <w:rsid w:val="00C25970"/>
    <w:rsid w:val="00C25D1F"/>
    <w:rsid w:val="00C25FC0"/>
    <w:rsid w:val="00C260D6"/>
    <w:rsid w:val="00C26100"/>
    <w:rsid w:val="00C26602"/>
    <w:rsid w:val="00C26761"/>
    <w:rsid w:val="00C26BDF"/>
    <w:rsid w:val="00C26DD2"/>
    <w:rsid w:val="00C26E4B"/>
    <w:rsid w:val="00C26EF2"/>
    <w:rsid w:val="00C26F43"/>
    <w:rsid w:val="00C271B8"/>
    <w:rsid w:val="00C2733C"/>
    <w:rsid w:val="00C27371"/>
    <w:rsid w:val="00C27449"/>
    <w:rsid w:val="00C2754E"/>
    <w:rsid w:val="00C27617"/>
    <w:rsid w:val="00C277B7"/>
    <w:rsid w:val="00C27929"/>
    <w:rsid w:val="00C27D09"/>
    <w:rsid w:val="00C27E95"/>
    <w:rsid w:val="00C27FBF"/>
    <w:rsid w:val="00C30042"/>
    <w:rsid w:val="00C30277"/>
    <w:rsid w:val="00C30279"/>
    <w:rsid w:val="00C302FD"/>
    <w:rsid w:val="00C3055F"/>
    <w:rsid w:val="00C305A2"/>
    <w:rsid w:val="00C305F5"/>
    <w:rsid w:val="00C307CD"/>
    <w:rsid w:val="00C30BEC"/>
    <w:rsid w:val="00C30CF1"/>
    <w:rsid w:val="00C30ECF"/>
    <w:rsid w:val="00C30F3D"/>
    <w:rsid w:val="00C31084"/>
    <w:rsid w:val="00C31159"/>
    <w:rsid w:val="00C312C1"/>
    <w:rsid w:val="00C314CA"/>
    <w:rsid w:val="00C314DF"/>
    <w:rsid w:val="00C315FB"/>
    <w:rsid w:val="00C316BB"/>
    <w:rsid w:val="00C319B8"/>
    <w:rsid w:val="00C31A2D"/>
    <w:rsid w:val="00C31A32"/>
    <w:rsid w:val="00C31ADF"/>
    <w:rsid w:val="00C32313"/>
    <w:rsid w:val="00C323E1"/>
    <w:rsid w:val="00C32787"/>
    <w:rsid w:val="00C32A51"/>
    <w:rsid w:val="00C32D77"/>
    <w:rsid w:val="00C33082"/>
    <w:rsid w:val="00C330F5"/>
    <w:rsid w:val="00C33128"/>
    <w:rsid w:val="00C33339"/>
    <w:rsid w:val="00C333D5"/>
    <w:rsid w:val="00C333DF"/>
    <w:rsid w:val="00C333ED"/>
    <w:rsid w:val="00C334F1"/>
    <w:rsid w:val="00C335F9"/>
    <w:rsid w:val="00C336C6"/>
    <w:rsid w:val="00C3376E"/>
    <w:rsid w:val="00C33882"/>
    <w:rsid w:val="00C3399B"/>
    <w:rsid w:val="00C33C57"/>
    <w:rsid w:val="00C34212"/>
    <w:rsid w:val="00C34373"/>
    <w:rsid w:val="00C3454B"/>
    <w:rsid w:val="00C345E3"/>
    <w:rsid w:val="00C34684"/>
    <w:rsid w:val="00C3474C"/>
    <w:rsid w:val="00C3488B"/>
    <w:rsid w:val="00C34948"/>
    <w:rsid w:val="00C34BAB"/>
    <w:rsid w:val="00C34BD4"/>
    <w:rsid w:val="00C34C8B"/>
    <w:rsid w:val="00C34CCB"/>
    <w:rsid w:val="00C34D89"/>
    <w:rsid w:val="00C34E0D"/>
    <w:rsid w:val="00C34F45"/>
    <w:rsid w:val="00C35148"/>
    <w:rsid w:val="00C35491"/>
    <w:rsid w:val="00C3559C"/>
    <w:rsid w:val="00C355F3"/>
    <w:rsid w:val="00C35848"/>
    <w:rsid w:val="00C35D5B"/>
    <w:rsid w:val="00C35E46"/>
    <w:rsid w:val="00C35E5F"/>
    <w:rsid w:val="00C36187"/>
    <w:rsid w:val="00C361E3"/>
    <w:rsid w:val="00C3666E"/>
    <w:rsid w:val="00C366A9"/>
    <w:rsid w:val="00C36716"/>
    <w:rsid w:val="00C3674E"/>
    <w:rsid w:val="00C3686D"/>
    <w:rsid w:val="00C36AAA"/>
    <w:rsid w:val="00C36C78"/>
    <w:rsid w:val="00C36DDA"/>
    <w:rsid w:val="00C37186"/>
    <w:rsid w:val="00C37293"/>
    <w:rsid w:val="00C3732A"/>
    <w:rsid w:val="00C374BA"/>
    <w:rsid w:val="00C37603"/>
    <w:rsid w:val="00C37616"/>
    <w:rsid w:val="00C37776"/>
    <w:rsid w:val="00C377DE"/>
    <w:rsid w:val="00C3782A"/>
    <w:rsid w:val="00C3788A"/>
    <w:rsid w:val="00C37C88"/>
    <w:rsid w:val="00C37DD0"/>
    <w:rsid w:val="00C37E4B"/>
    <w:rsid w:val="00C37F14"/>
    <w:rsid w:val="00C37F88"/>
    <w:rsid w:val="00C37F93"/>
    <w:rsid w:val="00C40061"/>
    <w:rsid w:val="00C40259"/>
    <w:rsid w:val="00C4025E"/>
    <w:rsid w:val="00C4031C"/>
    <w:rsid w:val="00C404A4"/>
    <w:rsid w:val="00C40586"/>
    <w:rsid w:val="00C4070C"/>
    <w:rsid w:val="00C40827"/>
    <w:rsid w:val="00C40A5C"/>
    <w:rsid w:val="00C40A93"/>
    <w:rsid w:val="00C40FE8"/>
    <w:rsid w:val="00C4101A"/>
    <w:rsid w:val="00C41057"/>
    <w:rsid w:val="00C4131B"/>
    <w:rsid w:val="00C41998"/>
    <w:rsid w:val="00C41B71"/>
    <w:rsid w:val="00C41E34"/>
    <w:rsid w:val="00C41E94"/>
    <w:rsid w:val="00C42330"/>
    <w:rsid w:val="00C42521"/>
    <w:rsid w:val="00C42797"/>
    <w:rsid w:val="00C42798"/>
    <w:rsid w:val="00C42806"/>
    <w:rsid w:val="00C4288F"/>
    <w:rsid w:val="00C428E5"/>
    <w:rsid w:val="00C42C2C"/>
    <w:rsid w:val="00C42C30"/>
    <w:rsid w:val="00C42F6D"/>
    <w:rsid w:val="00C4310A"/>
    <w:rsid w:val="00C43196"/>
    <w:rsid w:val="00C433B4"/>
    <w:rsid w:val="00C438E7"/>
    <w:rsid w:val="00C43A9D"/>
    <w:rsid w:val="00C43B25"/>
    <w:rsid w:val="00C43DEE"/>
    <w:rsid w:val="00C43EAF"/>
    <w:rsid w:val="00C444FE"/>
    <w:rsid w:val="00C445CE"/>
    <w:rsid w:val="00C44781"/>
    <w:rsid w:val="00C44AE1"/>
    <w:rsid w:val="00C44B6B"/>
    <w:rsid w:val="00C44BA8"/>
    <w:rsid w:val="00C44E7C"/>
    <w:rsid w:val="00C44EBB"/>
    <w:rsid w:val="00C44FAC"/>
    <w:rsid w:val="00C452EE"/>
    <w:rsid w:val="00C45533"/>
    <w:rsid w:val="00C457EC"/>
    <w:rsid w:val="00C459CF"/>
    <w:rsid w:val="00C45D1D"/>
    <w:rsid w:val="00C45FB9"/>
    <w:rsid w:val="00C45FBB"/>
    <w:rsid w:val="00C46726"/>
    <w:rsid w:val="00C467E4"/>
    <w:rsid w:val="00C46950"/>
    <w:rsid w:val="00C46A41"/>
    <w:rsid w:val="00C46B83"/>
    <w:rsid w:val="00C46F07"/>
    <w:rsid w:val="00C47077"/>
    <w:rsid w:val="00C4708B"/>
    <w:rsid w:val="00C47343"/>
    <w:rsid w:val="00C47373"/>
    <w:rsid w:val="00C4745C"/>
    <w:rsid w:val="00C47576"/>
    <w:rsid w:val="00C4770A"/>
    <w:rsid w:val="00C47A83"/>
    <w:rsid w:val="00C47C41"/>
    <w:rsid w:val="00C47EDE"/>
    <w:rsid w:val="00C47FE5"/>
    <w:rsid w:val="00C500BC"/>
    <w:rsid w:val="00C50179"/>
    <w:rsid w:val="00C50195"/>
    <w:rsid w:val="00C50404"/>
    <w:rsid w:val="00C50451"/>
    <w:rsid w:val="00C505E1"/>
    <w:rsid w:val="00C505FA"/>
    <w:rsid w:val="00C50624"/>
    <w:rsid w:val="00C506EF"/>
    <w:rsid w:val="00C50B7D"/>
    <w:rsid w:val="00C50E7D"/>
    <w:rsid w:val="00C510D6"/>
    <w:rsid w:val="00C51212"/>
    <w:rsid w:val="00C5165E"/>
    <w:rsid w:val="00C5174E"/>
    <w:rsid w:val="00C51C89"/>
    <w:rsid w:val="00C5205E"/>
    <w:rsid w:val="00C521D1"/>
    <w:rsid w:val="00C5239E"/>
    <w:rsid w:val="00C52420"/>
    <w:rsid w:val="00C52463"/>
    <w:rsid w:val="00C524D8"/>
    <w:rsid w:val="00C52739"/>
    <w:rsid w:val="00C52803"/>
    <w:rsid w:val="00C52B19"/>
    <w:rsid w:val="00C52C0C"/>
    <w:rsid w:val="00C52D37"/>
    <w:rsid w:val="00C52E05"/>
    <w:rsid w:val="00C52E5B"/>
    <w:rsid w:val="00C52F38"/>
    <w:rsid w:val="00C53029"/>
    <w:rsid w:val="00C53175"/>
    <w:rsid w:val="00C5323B"/>
    <w:rsid w:val="00C5340B"/>
    <w:rsid w:val="00C535B7"/>
    <w:rsid w:val="00C5376C"/>
    <w:rsid w:val="00C53A04"/>
    <w:rsid w:val="00C53B75"/>
    <w:rsid w:val="00C53D6D"/>
    <w:rsid w:val="00C53E7F"/>
    <w:rsid w:val="00C53EF5"/>
    <w:rsid w:val="00C5419E"/>
    <w:rsid w:val="00C5427C"/>
    <w:rsid w:val="00C54539"/>
    <w:rsid w:val="00C54580"/>
    <w:rsid w:val="00C54897"/>
    <w:rsid w:val="00C548B1"/>
    <w:rsid w:val="00C54937"/>
    <w:rsid w:val="00C54B4F"/>
    <w:rsid w:val="00C54BE2"/>
    <w:rsid w:val="00C54F03"/>
    <w:rsid w:val="00C55596"/>
    <w:rsid w:val="00C5562B"/>
    <w:rsid w:val="00C556D2"/>
    <w:rsid w:val="00C559F5"/>
    <w:rsid w:val="00C55D2F"/>
    <w:rsid w:val="00C56288"/>
    <w:rsid w:val="00C563D8"/>
    <w:rsid w:val="00C5640C"/>
    <w:rsid w:val="00C56A8F"/>
    <w:rsid w:val="00C56A9B"/>
    <w:rsid w:val="00C56F1A"/>
    <w:rsid w:val="00C570B2"/>
    <w:rsid w:val="00C572CA"/>
    <w:rsid w:val="00C5741B"/>
    <w:rsid w:val="00C57547"/>
    <w:rsid w:val="00C578EE"/>
    <w:rsid w:val="00C57969"/>
    <w:rsid w:val="00C57B22"/>
    <w:rsid w:val="00C57B7A"/>
    <w:rsid w:val="00C57BFD"/>
    <w:rsid w:val="00C57ECA"/>
    <w:rsid w:val="00C57F02"/>
    <w:rsid w:val="00C57F92"/>
    <w:rsid w:val="00C606EF"/>
    <w:rsid w:val="00C60BF9"/>
    <w:rsid w:val="00C60D02"/>
    <w:rsid w:val="00C60E26"/>
    <w:rsid w:val="00C60FFA"/>
    <w:rsid w:val="00C6100B"/>
    <w:rsid w:val="00C610CD"/>
    <w:rsid w:val="00C6115A"/>
    <w:rsid w:val="00C6125F"/>
    <w:rsid w:val="00C61270"/>
    <w:rsid w:val="00C6179A"/>
    <w:rsid w:val="00C619CA"/>
    <w:rsid w:val="00C61AF6"/>
    <w:rsid w:val="00C61B6E"/>
    <w:rsid w:val="00C61BEB"/>
    <w:rsid w:val="00C61C28"/>
    <w:rsid w:val="00C61C30"/>
    <w:rsid w:val="00C61E42"/>
    <w:rsid w:val="00C62032"/>
    <w:rsid w:val="00C62109"/>
    <w:rsid w:val="00C62152"/>
    <w:rsid w:val="00C62180"/>
    <w:rsid w:val="00C621DF"/>
    <w:rsid w:val="00C62622"/>
    <w:rsid w:val="00C626F1"/>
    <w:rsid w:val="00C6293B"/>
    <w:rsid w:val="00C62D1F"/>
    <w:rsid w:val="00C62DB5"/>
    <w:rsid w:val="00C62E28"/>
    <w:rsid w:val="00C62E2B"/>
    <w:rsid w:val="00C62F8C"/>
    <w:rsid w:val="00C63250"/>
    <w:rsid w:val="00C634B7"/>
    <w:rsid w:val="00C636CA"/>
    <w:rsid w:val="00C63752"/>
    <w:rsid w:val="00C637F0"/>
    <w:rsid w:val="00C63B75"/>
    <w:rsid w:val="00C63B96"/>
    <w:rsid w:val="00C64064"/>
    <w:rsid w:val="00C6416D"/>
    <w:rsid w:val="00C6426F"/>
    <w:rsid w:val="00C64443"/>
    <w:rsid w:val="00C64712"/>
    <w:rsid w:val="00C64808"/>
    <w:rsid w:val="00C64DD5"/>
    <w:rsid w:val="00C64F38"/>
    <w:rsid w:val="00C653D9"/>
    <w:rsid w:val="00C65455"/>
    <w:rsid w:val="00C6550C"/>
    <w:rsid w:val="00C656E0"/>
    <w:rsid w:val="00C65745"/>
    <w:rsid w:val="00C65809"/>
    <w:rsid w:val="00C65A76"/>
    <w:rsid w:val="00C65A98"/>
    <w:rsid w:val="00C65C84"/>
    <w:rsid w:val="00C664D2"/>
    <w:rsid w:val="00C6651F"/>
    <w:rsid w:val="00C6655D"/>
    <w:rsid w:val="00C6665F"/>
    <w:rsid w:val="00C667AE"/>
    <w:rsid w:val="00C667D7"/>
    <w:rsid w:val="00C6680A"/>
    <w:rsid w:val="00C66C5C"/>
    <w:rsid w:val="00C66CFA"/>
    <w:rsid w:val="00C66D61"/>
    <w:rsid w:val="00C66E36"/>
    <w:rsid w:val="00C6721B"/>
    <w:rsid w:val="00C67504"/>
    <w:rsid w:val="00C67580"/>
    <w:rsid w:val="00C676EB"/>
    <w:rsid w:val="00C67934"/>
    <w:rsid w:val="00C67A46"/>
    <w:rsid w:val="00C67FD7"/>
    <w:rsid w:val="00C70119"/>
    <w:rsid w:val="00C70158"/>
    <w:rsid w:val="00C7045D"/>
    <w:rsid w:val="00C704AC"/>
    <w:rsid w:val="00C70695"/>
    <w:rsid w:val="00C7071E"/>
    <w:rsid w:val="00C707AE"/>
    <w:rsid w:val="00C7089E"/>
    <w:rsid w:val="00C708C5"/>
    <w:rsid w:val="00C70B18"/>
    <w:rsid w:val="00C70B74"/>
    <w:rsid w:val="00C70C25"/>
    <w:rsid w:val="00C70CCF"/>
    <w:rsid w:val="00C71369"/>
    <w:rsid w:val="00C714AD"/>
    <w:rsid w:val="00C714FD"/>
    <w:rsid w:val="00C717D4"/>
    <w:rsid w:val="00C717E2"/>
    <w:rsid w:val="00C718E5"/>
    <w:rsid w:val="00C71BB3"/>
    <w:rsid w:val="00C71E47"/>
    <w:rsid w:val="00C71FA9"/>
    <w:rsid w:val="00C7201E"/>
    <w:rsid w:val="00C7223B"/>
    <w:rsid w:val="00C7243F"/>
    <w:rsid w:val="00C72870"/>
    <w:rsid w:val="00C72933"/>
    <w:rsid w:val="00C72E04"/>
    <w:rsid w:val="00C72E45"/>
    <w:rsid w:val="00C7302D"/>
    <w:rsid w:val="00C73088"/>
    <w:rsid w:val="00C7343B"/>
    <w:rsid w:val="00C734E3"/>
    <w:rsid w:val="00C737BC"/>
    <w:rsid w:val="00C737D5"/>
    <w:rsid w:val="00C73821"/>
    <w:rsid w:val="00C73874"/>
    <w:rsid w:val="00C739DC"/>
    <w:rsid w:val="00C739FD"/>
    <w:rsid w:val="00C73AA1"/>
    <w:rsid w:val="00C73BAF"/>
    <w:rsid w:val="00C73C44"/>
    <w:rsid w:val="00C73C49"/>
    <w:rsid w:val="00C73F85"/>
    <w:rsid w:val="00C746B6"/>
    <w:rsid w:val="00C7483F"/>
    <w:rsid w:val="00C74A06"/>
    <w:rsid w:val="00C74B61"/>
    <w:rsid w:val="00C74E3D"/>
    <w:rsid w:val="00C74F80"/>
    <w:rsid w:val="00C74FDF"/>
    <w:rsid w:val="00C75041"/>
    <w:rsid w:val="00C750A6"/>
    <w:rsid w:val="00C75136"/>
    <w:rsid w:val="00C7530E"/>
    <w:rsid w:val="00C75483"/>
    <w:rsid w:val="00C75709"/>
    <w:rsid w:val="00C75BB5"/>
    <w:rsid w:val="00C75D3E"/>
    <w:rsid w:val="00C75EB2"/>
    <w:rsid w:val="00C75F72"/>
    <w:rsid w:val="00C75FA9"/>
    <w:rsid w:val="00C76000"/>
    <w:rsid w:val="00C760D4"/>
    <w:rsid w:val="00C76347"/>
    <w:rsid w:val="00C7646B"/>
    <w:rsid w:val="00C76987"/>
    <w:rsid w:val="00C76A73"/>
    <w:rsid w:val="00C76B33"/>
    <w:rsid w:val="00C76F70"/>
    <w:rsid w:val="00C76FE1"/>
    <w:rsid w:val="00C77008"/>
    <w:rsid w:val="00C7712B"/>
    <w:rsid w:val="00C77264"/>
    <w:rsid w:val="00C772E1"/>
    <w:rsid w:val="00C772E6"/>
    <w:rsid w:val="00C77698"/>
    <w:rsid w:val="00C777AB"/>
    <w:rsid w:val="00C779D1"/>
    <w:rsid w:val="00C77E65"/>
    <w:rsid w:val="00C8041A"/>
    <w:rsid w:val="00C80497"/>
    <w:rsid w:val="00C80669"/>
    <w:rsid w:val="00C807C0"/>
    <w:rsid w:val="00C80890"/>
    <w:rsid w:val="00C80AA0"/>
    <w:rsid w:val="00C80F6E"/>
    <w:rsid w:val="00C8161C"/>
    <w:rsid w:val="00C8173A"/>
    <w:rsid w:val="00C81F86"/>
    <w:rsid w:val="00C81FE1"/>
    <w:rsid w:val="00C821C0"/>
    <w:rsid w:val="00C822AC"/>
    <w:rsid w:val="00C826E9"/>
    <w:rsid w:val="00C8285B"/>
    <w:rsid w:val="00C829E0"/>
    <w:rsid w:val="00C82B67"/>
    <w:rsid w:val="00C82B84"/>
    <w:rsid w:val="00C82E70"/>
    <w:rsid w:val="00C82F2E"/>
    <w:rsid w:val="00C83050"/>
    <w:rsid w:val="00C8333D"/>
    <w:rsid w:val="00C834C7"/>
    <w:rsid w:val="00C83539"/>
    <w:rsid w:val="00C83550"/>
    <w:rsid w:val="00C83626"/>
    <w:rsid w:val="00C83757"/>
    <w:rsid w:val="00C83C67"/>
    <w:rsid w:val="00C83C80"/>
    <w:rsid w:val="00C83FC4"/>
    <w:rsid w:val="00C84162"/>
    <w:rsid w:val="00C844CA"/>
    <w:rsid w:val="00C849A1"/>
    <w:rsid w:val="00C849D0"/>
    <w:rsid w:val="00C84C34"/>
    <w:rsid w:val="00C84E4C"/>
    <w:rsid w:val="00C85019"/>
    <w:rsid w:val="00C8503F"/>
    <w:rsid w:val="00C8513D"/>
    <w:rsid w:val="00C8533A"/>
    <w:rsid w:val="00C8535A"/>
    <w:rsid w:val="00C854D0"/>
    <w:rsid w:val="00C85863"/>
    <w:rsid w:val="00C858D3"/>
    <w:rsid w:val="00C86009"/>
    <w:rsid w:val="00C86057"/>
    <w:rsid w:val="00C86104"/>
    <w:rsid w:val="00C862C2"/>
    <w:rsid w:val="00C862F8"/>
    <w:rsid w:val="00C864DD"/>
    <w:rsid w:val="00C86535"/>
    <w:rsid w:val="00C865B4"/>
    <w:rsid w:val="00C8669C"/>
    <w:rsid w:val="00C8677A"/>
    <w:rsid w:val="00C86933"/>
    <w:rsid w:val="00C86ABE"/>
    <w:rsid w:val="00C86C24"/>
    <w:rsid w:val="00C86DFA"/>
    <w:rsid w:val="00C86EC5"/>
    <w:rsid w:val="00C8709E"/>
    <w:rsid w:val="00C870A9"/>
    <w:rsid w:val="00C872F4"/>
    <w:rsid w:val="00C87616"/>
    <w:rsid w:val="00C87757"/>
    <w:rsid w:val="00C878C4"/>
    <w:rsid w:val="00C87BDB"/>
    <w:rsid w:val="00C87C82"/>
    <w:rsid w:val="00C87E98"/>
    <w:rsid w:val="00C9008F"/>
    <w:rsid w:val="00C901DD"/>
    <w:rsid w:val="00C906A8"/>
    <w:rsid w:val="00C906C7"/>
    <w:rsid w:val="00C907DC"/>
    <w:rsid w:val="00C90AE5"/>
    <w:rsid w:val="00C90B00"/>
    <w:rsid w:val="00C90B72"/>
    <w:rsid w:val="00C90D0D"/>
    <w:rsid w:val="00C916EF"/>
    <w:rsid w:val="00C9181D"/>
    <w:rsid w:val="00C91E3E"/>
    <w:rsid w:val="00C91F8E"/>
    <w:rsid w:val="00C91FF4"/>
    <w:rsid w:val="00C92364"/>
    <w:rsid w:val="00C92371"/>
    <w:rsid w:val="00C923B8"/>
    <w:rsid w:val="00C9291D"/>
    <w:rsid w:val="00C92951"/>
    <w:rsid w:val="00C9295D"/>
    <w:rsid w:val="00C92AFD"/>
    <w:rsid w:val="00C92BB4"/>
    <w:rsid w:val="00C92E98"/>
    <w:rsid w:val="00C9307C"/>
    <w:rsid w:val="00C93295"/>
    <w:rsid w:val="00C932C8"/>
    <w:rsid w:val="00C932C9"/>
    <w:rsid w:val="00C93348"/>
    <w:rsid w:val="00C93350"/>
    <w:rsid w:val="00C9354B"/>
    <w:rsid w:val="00C9359C"/>
    <w:rsid w:val="00C9399C"/>
    <w:rsid w:val="00C93F23"/>
    <w:rsid w:val="00C940D2"/>
    <w:rsid w:val="00C94215"/>
    <w:rsid w:val="00C942A3"/>
    <w:rsid w:val="00C94352"/>
    <w:rsid w:val="00C9443B"/>
    <w:rsid w:val="00C94547"/>
    <w:rsid w:val="00C94699"/>
    <w:rsid w:val="00C9487F"/>
    <w:rsid w:val="00C94B4F"/>
    <w:rsid w:val="00C94D06"/>
    <w:rsid w:val="00C951DA"/>
    <w:rsid w:val="00C9529B"/>
    <w:rsid w:val="00C9559C"/>
    <w:rsid w:val="00C955CD"/>
    <w:rsid w:val="00C956DA"/>
    <w:rsid w:val="00C95E1D"/>
    <w:rsid w:val="00C95F90"/>
    <w:rsid w:val="00C961FD"/>
    <w:rsid w:val="00C96349"/>
    <w:rsid w:val="00C967BD"/>
    <w:rsid w:val="00C96A80"/>
    <w:rsid w:val="00C96BC7"/>
    <w:rsid w:val="00C96C5C"/>
    <w:rsid w:val="00C96C70"/>
    <w:rsid w:val="00C96E2C"/>
    <w:rsid w:val="00C96F84"/>
    <w:rsid w:val="00C9707F"/>
    <w:rsid w:val="00C9726B"/>
    <w:rsid w:val="00C9727B"/>
    <w:rsid w:val="00C9731C"/>
    <w:rsid w:val="00C97329"/>
    <w:rsid w:val="00C978AB"/>
    <w:rsid w:val="00CA02A5"/>
    <w:rsid w:val="00CA0449"/>
    <w:rsid w:val="00CA04A9"/>
    <w:rsid w:val="00CA053D"/>
    <w:rsid w:val="00CA075F"/>
    <w:rsid w:val="00CA088C"/>
    <w:rsid w:val="00CA094A"/>
    <w:rsid w:val="00CA0B44"/>
    <w:rsid w:val="00CA0C29"/>
    <w:rsid w:val="00CA0D6F"/>
    <w:rsid w:val="00CA0EE7"/>
    <w:rsid w:val="00CA0FD9"/>
    <w:rsid w:val="00CA11A5"/>
    <w:rsid w:val="00CA1348"/>
    <w:rsid w:val="00CA13AF"/>
    <w:rsid w:val="00CA1507"/>
    <w:rsid w:val="00CA187D"/>
    <w:rsid w:val="00CA1CCE"/>
    <w:rsid w:val="00CA1F2F"/>
    <w:rsid w:val="00CA200C"/>
    <w:rsid w:val="00CA24FD"/>
    <w:rsid w:val="00CA2659"/>
    <w:rsid w:val="00CA26A4"/>
    <w:rsid w:val="00CA275C"/>
    <w:rsid w:val="00CA2891"/>
    <w:rsid w:val="00CA28F5"/>
    <w:rsid w:val="00CA2C1A"/>
    <w:rsid w:val="00CA2D2D"/>
    <w:rsid w:val="00CA2E6B"/>
    <w:rsid w:val="00CA2EF8"/>
    <w:rsid w:val="00CA2FCB"/>
    <w:rsid w:val="00CA3272"/>
    <w:rsid w:val="00CA334D"/>
    <w:rsid w:val="00CA343A"/>
    <w:rsid w:val="00CA35BC"/>
    <w:rsid w:val="00CA3631"/>
    <w:rsid w:val="00CA420A"/>
    <w:rsid w:val="00CA43F0"/>
    <w:rsid w:val="00CA43F6"/>
    <w:rsid w:val="00CA440E"/>
    <w:rsid w:val="00CA46F3"/>
    <w:rsid w:val="00CA4886"/>
    <w:rsid w:val="00CA49EF"/>
    <w:rsid w:val="00CA4A26"/>
    <w:rsid w:val="00CA4B3E"/>
    <w:rsid w:val="00CA4B59"/>
    <w:rsid w:val="00CA4BCF"/>
    <w:rsid w:val="00CA5148"/>
    <w:rsid w:val="00CA53DE"/>
    <w:rsid w:val="00CA5509"/>
    <w:rsid w:val="00CA5692"/>
    <w:rsid w:val="00CA57B9"/>
    <w:rsid w:val="00CA5A28"/>
    <w:rsid w:val="00CA5BB3"/>
    <w:rsid w:val="00CA5C19"/>
    <w:rsid w:val="00CA612D"/>
    <w:rsid w:val="00CA621F"/>
    <w:rsid w:val="00CA62A7"/>
    <w:rsid w:val="00CA62F8"/>
    <w:rsid w:val="00CA63A6"/>
    <w:rsid w:val="00CA64F5"/>
    <w:rsid w:val="00CA655A"/>
    <w:rsid w:val="00CA6653"/>
    <w:rsid w:val="00CA691E"/>
    <w:rsid w:val="00CA6949"/>
    <w:rsid w:val="00CA69A6"/>
    <w:rsid w:val="00CA6A53"/>
    <w:rsid w:val="00CA6ED1"/>
    <w:rsid w:val="00CA70A4"/>
    <w:rsid w:val="00CA7199"/>
    <w:rsid w:val="00CA73E7"/>
    <w:rsid w:val="00CA76DE"/>
    <w:rsid w:val="00CA772F"/>
    <w:rsid w:val="00CA7847"/>
    <w:rsid w:val="00CA7B64"/>
    <w:rsid w:val="00CA7C3C"/>
    <w:rsid w:val="00CA7CF2"/>
    <w:rsid w:val="00CA7F15"/>
    <w:rsid w:val="00CA7FB2"/>
    <w:rsid w:val="00CB019C"/>
    <w:rsid w:val="00CB020F"/>
    <w:rsid w:val="00CB072A"/>
    <w:rsid w:val="00CB0C0B"/>
    <w:rsid w:val="00CB1021"/>
    <w:rsid w:val="00CB11B4"/>
    <w:rsid w:val="00CB129D"/>
    <w:rsid w:val="00CB1348"/>
    <w:rsid w:val="00CB16D3"/>
    <w:rsid w:val="00CB1A09"/>
    <w:rsid w:val="00CB20AC"/>
    <w:rsid w:val="00CB2281"/>
    <w:rsid w:val="00CB2428"/>
    <w:rsid w:val="00CB25C8"/>
    <w:rsid w:val="00CB26B5"/>
    <w:rsid w:val="00CB273D"/>
    <w:rsid w:val="00CB2778"/>
    <w:rsid w:val="00CB2793"/>
    <w:rsid w:val="00CB2B7B"/>
    <w:rsid w:val="00CB31A7"/>
    <w:rsid w:val="00CB356E"/>
    <w:rsid w:val="00CB379C"/>
    <w:rsid w:val="00CB3825"/>
    <w:rsid w:val="00CB39C1"/>
    <w:rsid w:val="00CB3D87"/>
    <w:rsid w:val="00CB3DFC"/>
    <w:rsid w:val="00CB3F92"/>
    <w:rsid w:val="00CB40A7"/>
    <w:rsid w:val="00CB40E6"/>
    <w:rsid w:val="00CB40FF"/>
    <w:rsid w:val="00CB415C"/>
    <w:rsid w:val="00CB4282"/>
    <w:rsid w:val="00CB42B7"/>
    <w:rsid w:val="00CB4585"/>
    <w:rsid w:val="00CB46CC"/>
    <w:rsid w:val="00CB47A5"/>
    <w:rsid w:val="00CB47A9"/>
    <w:rsid w:val="00CB4851"/>
    <w:rsid w:val="00CB4C56"/>
    <w:rsid w:val="00CB4CBC"/>
    <w:rsid w:val="00CB4D52"/>
    <w:rsid w:val="00CB504C"/>
    <w:rsid w:val="00CB5352"/>
    <w:rsid w:val="00CB5526"/>
    <w:rsid w:val="00CB557E"/>
    <w:rsid w:val="00CB5C45"/>
    <w:rsid w:val="00CB6014"/>
    <w:rsid w:val="00CB6462"/>
    <w:rsid w:val="00CB6689"/>
    <w:rsid w:val="00CB671E"/>
    <w:rsid w:val="00CB6BAE"/>
    <w:rsid w:val="00CB6CF1"/>
    <w:rsid w:val="00CB6DDB"/>
    <w:rsid w:val="00CB73E1"/>
    <w:rsid w:val="00CB7465"/>
    <w:rsid w:val="00CB7501"/>
    <w:rsid w:val="00CB75F0"/>
    <w:rsid w:val="00CB7653"/>
    <w:rsid w:val="00CB78FD"/>
    <w:rsid w:val="00CB79D7"/>
    <w:rsid w:val="00CB7A0E"/>
    <w:rsid w:val="00CB7AD9"/>
    <w:rsid w:val="00CB7B33"/>
    <w:rsid w:val="00CB7B9A"/>
    <w:rsid w:val="00CB7BBE"/>
    <w:rsid w:val="00CB7BCC"/>
    <w:rsid w:val="00CC0200"/>
    <w:rsid w:val="00CC02AA"/>
    <w:rsid w:val="00CC03E0"/>
    <w:rsid w:val="00CC03F0"/>
    <w:rsid w:val="00CC0465"/>
    <w:rsid w:val="00CC0489"/>
    <w:rsid w:val="00CC0537"/>
    <w:rsid w:val="00CC0961"/>
    <w:rsid w:val="00CC0B4B"/>
    <w:rsid w:val="00CC0F30"/>
    <w:rsid w:val="00CC13A0"/>
    <w:rsid w:val="00CC175F"/>
    <w:rsid w:val="00CC1867"/>
    <w:rsid w:val="00CC19DA"/>
    <w:rsid w:val="00CC1A5E"/>
    <w:rsid w:val="00CC1CAD"/>
    <w:rsid w:val="00CC1CD3"/>
    <w:rsid w:val="00CC20E9"/>
    <w:rsid w:val="00CC20EA"/>
    <w:rsid w:val="00CC2387"/>
    <w:rsid w:val="00CC24E9"/>
    <w:rsid w:val="00CC262D"/>
    <w:rsid w:val="00CC263A"/>
    <w:rsid w:val="00CC271E"/>
    <w:rsid w:val="00CC2802"/>
    <w:rsid w:val="00CC2831"/>
    <w:rsid w:val="00CC29C4"/>
    <w:rsid w:val="00CC2F84"/>
    <w:rsid w:val="00CC2FAE"/>
    <w:rsid w:val="00CC301C"/>
    <w:rsid w:val="00CC31F9"/>
    <w:rsid w:val="00CC343F"/>
    <w:rsid w:val="00CC34CA"/>
    <w:rsid w:val="00CC3927"/>
    <w:rsid w:val="00CC3ABB"/>
    <w:rsid w:val="00CC3B9D"/>
    <w:rsid w:val="00CC3D1F"/>
    <w:rsid w:val="00CC3D41"/>
    <w:rsid w:val="00CC3DA9"/>
    <w:rsid w:val="00CC3DAD"/>
    <w:rsid w:val="00CC3F53"/>
    <w:rsid w:val="00CC3FDD"/>
    <w:rsid w:val="00CC42A1"/>
    <w:rsid w:val="00CC449A"/>
    <w:rsid w:val="00CC457C"/>
    <w:rsid w:val="00CC46DF"/>
    <w:rsid w:val="00CC46E8"/>
    <w:rsid w:val="00CC4AF7"/>
    <w:rsid w:val="00CC4D42"/>
    <w:rsid w:val="00CC4E83"/>
    <w:rsid w:val="00CC4F37"/>
    <w:rsid w:val="00CC4F98"/>
    <w:rsid w:val="00CC50FF"/>
    <w:rsid w:val="00CC51FA"/>
    <w:rsid w:val="00CC536E"/>
    <w:rsid w:val="00CC539D"/>
    <w:rsid w:val="00CC55E7"/>
    <w:rsid w:val="00CC5C15"/>
    <w:rsid w:val="00CC5DDC"/>
    <w:rsid w:val="00CC63CE"/>
    <w:rsid w:val="00CC64AE"/>
    <w:rsid w:val="00CC664F"/>
    <w:rsid w:val="00CC669B"/>
    <w:rsid w:val="00CC6929"/>
    <w:rsid w:val="00CC6956"/>
    <w:rsid w:val="00CC69A2"/>
    <w:rsid w:val="00CC6D87"/>
    <w:rsid w:val="00CC6E50"/>
    <w:rsid w:val="00CC6EB4"/>
    <w:rsid w:val="00CC6FF1"/>
    <w:rsid w:val="00CC6FF4"/>
    <w:rsid w:val="00CC748B"/>
    <w:rsid w:val="00CC7668"/>
    <w:rsid w:val="00CC7AB4"/>
    <w:rsid w:val="00CC7B1C"/>
    <w:rsid w:val="00CC7B80"/>
    <w:rsid w:val="00CC7E86"/>
    <w:rsid w:val="00CD0116"/>
    <w:rsid w:val="00CD0141"/>
    <w:rsid w:val="00CD04D6"/>
    <w:rsid w:val="00CD0BE3"/>
    <w:rsid w:val="00CD0C05"/>
    <w:rsid w:val="00CD0DB7"/>
    <w:rsid w:val="00CD1435"/>
    <w:rsid w:val="00CD15AC"/>
    <w:rsid w:val="00CD1CFA"/>
    <w:rsid w:val="00CD1D1D"/>
    <w:rsid w:val="00CD1E57"/>
    <w:rsid w:val="00CD1E86"/>
    <w:rsid w:val="00CD241C"/>
    <w:rsid w:val="00CD2673"/>
    <w:rsid w:val="00CD2698"/>
    <w:rsid w:val="00CD26F7"/>
    <w:rsid w:val="00CD2780"/>
    <w:rsid w:val="00CD2782"/>
    <w:rsid w:val="00CD2A81"/>
    <w:rsid w:val="00CD2BC8"/>
    <w:rsid w:val="00CD2C5C"/>
    <w:rsid w:val="00CD333C"/>
    <w:rsid w:val="00CD3433"/>
    <w:rsid w:val="00CD348B"/>
    <w:rsid w:val="00CD388B"/>
    <w:rsid w:val="00CD38B5"/>
    <w:rsid w:val="00CD3C65"/>
    <w:rsid w:val="00CD41A1"/>
    <w:rsid w:val="00CD41EA"/>
    <w:rsid w:val="00CD45CA"/>
    <w:rsid w:val="00CD4666"/>
    <w:rsid w:val="00CD47B5"/>
    <w:rsid w:val="00CD47E8"/>
    <w:rsid w:val="00CD48CE"/>
    <w:rsid w:val="00CD49F9"/>
    <w:rsid w:val="00CD4A94"/>
    <w:rsid w:val="00CD4B7B"/>
    <w:rsid w:val="00CD4D3B"/>
    <w:rsid w:val="00CD52DE"/>
    <w:rsid w:val="00CD5508"/>
    <w:rsid w:val="00CD559A"/>
    <w:rsid w:val="00CD5726"/>
    <w:rsid w:val="00CD58C3"/>
    <w:rsid w:val="00CD5B54"/>
    <w:rsid w:val="00CD5BF0"/>
    <w:rsid w:val="00CD5C36"/>
    <w:rsid w:val="00CD5E9C"/>
    <w:rsid w:val="00CD5F12"/>
    <w:rsid w:val="00CD5FF7"/>
    <w:rsid w:val="00CD627A"/>
    <w:rsid w:val="00CD62D1"/>
    <w:rsid w:val="00CD6679"/>
    <w:rsid w:val="00CD68E6"/>
    <w:rsid w:val="00CD6AC4"/>
    <w:rsid w:val="00CD6C4A"/>
    <w:rsid w:val="00CD6CC4"/>
    <w:rsid w:val="00CD6D61"/>
    <w:rsid w:val="00CD6D79"/>
    <w:rsid w:val="00CD6E47"/>
    <w:rsid w:val="00CD736C"/>
    <w:rsid w:val="00CD73F3"/>
    <w:rsid w:val="00CD7408"/>
    <w:rsid w:val="00CD75FB"/>
    <w:rsid w:val="00CD7793"/>
    <w:rsid w:val="00CD7889"/>
    <w:rsid w:val="00CD7A22"/>
    <w:rsid w:val="00CD7B54"/>
    <w:rsid w:val="00CD7D04"/>
    <w:rsid w:val="00CD7DA9"/>
    <w:rsid w:val="00CD7E50"/>
    <w:rsid w:val="00CD7E76"/>
    <w:rsid w:val="00CD7E85"/>
    <w:rsid w:val="00CD7EDE"/>
    <w:rsid w:val="00CD7F2A"/>
    <w:rsid w:val="00CD7F96"/>
    <w:rsid w:val="00CE0006"/>
    <w:rsid w:val="00CE0025"/>
    <w:rsid w:val="00CE01AD"/>
    <w:rsid w:val="00CE06C3"/>
    <w:rsid w:val="00CE0A7D"/>
    <w:rsid w:val="00CE0B1B"/>
    <w:rsid w:val="00CE0B70"/>
    <w:rsid w:val="00CE0C1F"/>
    <w:rsid w:val="00CE0C6D"/>
    <w:rsid w:val="00CE0CD1"/>
    <w:rsid w:val="00CE0DB6"/>
    <w:rsid w:val="00CE0ECA"/>
    <w:rsid w:val="00CE0EDF"/>
    <w:rsid w:val="00CE0F06"/>
    <w:rsid w:val="00CE185A"/>
    <w:rsid w:val="00CE186C"/>
    <w:rsid w:val="00CE1982"/>
    <w:rsid w:val="00CE1B77"/>
    <w:rsid w:val="00CE1BB7"/>
    <w:rsid w:val="00CE1D2A"/>
    <w:rsid w:val="00CE1DE2"/>
    <w:rsid w:val="00CE1EA3"/>
    <w:rsid w:val="00CE1F7C"/>
    <w:rsid w:val="00CE1F95"/>
    <w:rsid w:val="00CE1FDD"/>
    <w:rsid w:val="00CE20EF"/>
    <w:rsid w:val="00CE2164"/>
    <w:rsid w:val="00CE21AB"/>
    <w:rsid w:val="00CE221D"/>
    <w:rsid w:val="00CE25A1"/>
    <w:rsid w:val="00CE2630"/>
    <w:rsid w:val="00CE278F"/>
    <w:rsid w:val="00CE27AD"/>
    <w:rsid w:val="00CE2931"/>
    <w:rsid w:val="00CE2BBE"/>
    <w:rsid w:val="00CE3108"/>
    <w:rsid w:val="00CE331A"/>
    <w:rsid w:val="00CE3409"/>
    <w:rsid w:val="00CE3670"/>
    <w:rsid w:val="00CE3675"/>
    <w:rsid w:val="00CE37A3"/>
    <w:rsid w:val="00CE3826"/>
    <w:rsid w:val="00CE397B"/>
    <w:rsid w:val="00CE3AE9"/>
    <w:rsid w:val="00CE3F54"/>
    <w:rsid w:val="00CE41E8"/>
    <w:rsid w:val="00CE4300"/>
    <w:rsid w:val="00CE4355"/>
    <w:rsid w:val="00CE4393"/>
    <w:rsid w:val="00CE45B9"/>
    <w:rsid w:val="00CE4EEF"/>
    <w:rsid w:val="00CE50CF"/>
    <w:rsid w:val="00CE540B"/>
    <w:rsid w:val="00CE562E"/>
    <w:rsid w:val="00CE57F8"/>
    <w:rsid w:val="00CE5804"/>
    <w:rsid w:val="00CE587A"/>
    <w:rsid w:val="00CE58C3"/>
    <w:rsid w:val="00CE5CCA"/>
    <w:rsid w:val="00CE60B1"/>
    <w:rsid w:val="00CE612E"/>
    <w:rsid w:val="00CE6318"/>
    <w:rsid w:val="00CE64D3"/>
    <w:rsid w:val="00CE6754"/>
    <w:rsid w:val="00CE67C3"/>
    <w:rsid w:val="00CE681A"/>
    <w:rsid w:val="00CE68A7"/>
    <w:rsid w:val="00CE6A68"/>
    <w:rsid w:val="00CE6AE2"/>
    <w:rsid w:val="00CE6D1F"/>
    <w:rsid w:val="00CE70CE"/>
    <w:rsid w:val="00CE7698"/>
    <w:rsid w:val="00CE76F0"/>
    <w:rsid w:val="00CE7833"/>
    <w:rsid w:val="00CE78E1"/>
    <w:rsid w:val="00CE7978"/>
    <w:rsid w:val="00CE79C3"/>
    <w:rsid w:val="00CE7D2E"/>
    <w:rsid w:val="00CE7D42"/>
    <w:rsid w:val="00CF06C6"/>
    <w:rsid w:val="00CF0771"/>
    <w:rsid w:val="00CF0832"/>
    <w:rsid w:val="00CF0948"/>
    <w:rsid w:val="00CF0A1D"/>
    <w:rsid w:val="00CF0CAD"/>
    <w:rsid w:val="00CF0D6A"/>
    <w:rsid w:val="00CF0F48"/>
    <w:rsid w:val="00CF1012"/>
    <w:rsid w:val="00CF1091"/>
    <w:rsid w:val="00CF1580"/>
    <w:rsid w:val="00CF15C2"/>
    <w:rsid w:val="00CF1857"/>
    <w:rsid w:val="00CF1A0D"/>
    <w:rsid w:val="00CF1A75"/>
    <w:rsid w:val="00CF2095"/>
    <w:rsid w:val="00CF20DB"/>
    <w:rsid w:val="00CF2338"/>
    <w:rsid w:val="00CF2908"/>
    <w:rsid w:val="00CF29F1"/>
    <w:rsid w:val="00CF29F7"/>
    <w:rsid w:val="00CF2A3D"/>
    <w:rsid w:val="00CF2BF7"/>
    <w:rsid w:val="00CF2C09"/>
    <w:rsid w:val="00CF2F49"/>
    <w:rsid w:val="00CF32B9"/>
    <w:rsid w:val="00CF331E"/>
    <w:rsid w:val="00CF3527"/>
    <w:rsid w:val="00CF37FB"/>
    <w:rsid w:val="00CF3B95"/>
    <w:rsid w:val="00CF3D8A"/>
    <w:rsid w:val="00CF401B"/>
    <w:rsid w:val="00CF4107"/>
    <w:rsid w:val="00CF4182"/>
    <w:rsid w:val="00CF4731"/>
    <w:rsid w:val="00CF479F"/>
    <w:rsid w:val="00CF4C30"/>
    <w:rsid w:val="00CF4C98"/>
    <w:rsid w:val="00CF4DCA"/>
    <w:rsid w:val="00CF4FDA"/>
    <w:rsid w:val="00CF52F2"/>
    <w:rsid w:val="00CF5C9C"/>
    <w:rsid w:val="00CF5CD2"/>
    <w:rsid w:val="00CF5CDE"/>
    <w:rsid w:val="00CF63AB"/>
    <w:rsid w:val="00CF6544"/>
    <w:rsid w:val="00CF68EF"/>
    <w:rsid w:val="00CF69D1"/>
    <w:rsid w:val="00CF6A33"/>
    <w:rsid w:val="00CF6AD5"/>
    <w:rsid w:val="00CF6BDD"/>
    <w:rsid w:val="00CF6FA2"/>
    <w:rsid w:val="00CF709D"/>
    <w:rsid w:val="00CF7112"/>
    <w:rsid w:val="00CF72BA"/>
    <w:rsid w:val="00CF75A0"/>
    <w:rsid w:val="00CF7786"/>
    <w:rsid w:val="00CF7959"/>
    <w:rsid w:val="00CF7B37"/>
    <w:rsid w:val="00CF7CE8"/>
    <w:rsid w:val="00CF7D45"/>
    <w:rsid w:val="00CF7F1A"/>
    <w:rsid w:val="00D001D0"/>
    <w:rsid w:val="00D00248"/>
    <w:rsid w:val="00D00598"/>
    <w:rsid w:val="00D00B8E"/>
    <w:rsid w:val="00D00BE5"/>
    <w:rsid w:val="00D00CC7"/>
    <w:rsid w:val="00D00DDF"/>
    <w:rsid w:val="00D011B7"/>
    <w:rsid w:val="00D011F6"/>
    <w:rsid w:val="00D01434"/>
    <w:rsid w:val="00D014EC"/>
    <w:rsid w:val="00D01D6E"/>
    <w:rsid w:val="00D0204F"/>
    <w:rsid w:val="00D02196"/>
    <w:rsid w:val="00D021EA"/>
    <w:rsid w:val="00D02801"/>
    <w:rsid w:val="00D0280D"/>
    <w:rsid w:val="00D02925"/>
    <w:rsid w:val="00D029CE"/>
    <w:rsid w:val="00D02A98"/>
    <w:rsid w:val="00D02C8F"/>
    <w:rsid w:val="00D02F4E"/>
    <w:rsid w:val="00D03000"/>
    <w:rsid w:val="00D031FF"/>
    <w:rsid w:val="00D035E3"/>
    <w:rsid w:val="00D03640"/>
    <w:rsid w:val="00D038E7"/>
    <w:rsid w:val="00D03C47"/>
    <w:rsid w:val="00D03DE6"/>
    <w:rsid w:val="00D040E6"/>
    <w:rsid w:val="00D04604"/>
    <w:rsid w:val="00D048A8"/>
    <w:rsid w:val="00D04A53"/>
    <w:rsid w:val="00D04AF9"/>
    <w:rsid w:val="00D04D29"/>
    <w:rsid w:val="00D04D5F"/>
    <w:rsid w:val="00D04E29"/>
    <w:rsid w:val="00D04E9F"/>
    <w:rsid w:val="00D04F43"/>
    <w:rsid w:val="00D04F58"/>
    <w:rsid w:val="00D05282"/>
    <w:rsid w:val="00D05332"/>
    <w:rsid w:val="00D053EB"/>
    <w:rsid w:val="00D05721"/>
    <w:rsid w:val="00D059E0"/>
    <w:rsid w:val="00D05A25"/>
    <w:rsid w:val="00D05A44"/>
    <w:rsid w:val="00D05A82"/>
    <w:rsid w:val="00D05A92"/>
    <w:rsid w:val="00D05E6D"/>
    <w:rsid w:val="00D05F79"/>
    <w:rsid w:val="00D0607C"/>
    <w:rsid w:val="00D066FD"/>
    <w:rsid w:val="00D06D96"/>
    <w:rsid w:val="00D06FA8"/>
    <w:rsid w:val="00D07282"/>
    <w:rsid w:val="00D07328"/>
    <w:rsid w:val="00D0739E"/>
    <w:rsid w:val="00D0742A"/>
    <w:rsid w:val="00D0750A"/>
    <w:rsid w:val="00D075B6"/>
    <w:rsid w:val="00D07788"/>
    <w:rsid w:val="00D07CC0"/>
    <w:rsid w:val="00D1053A"/>
    <w:rsid w:val="00D10573"/>
    <w:rsid w:val="00D10699"/>
    <w:rsid w:val="00D10872"/>
    <w:rsid w:val="00D1091F"/>
    <w:rsid w:val="00D10A38"/>
    <w:rsid w:val="00D10AFD"/>
    <w:rsid w:val="00D10B90"/>
    <w:rsid w:val="00D10C15"/>
    <w:rsid w:val="00D10C54"/>
    <w:rsid w:val="00D10D0A"/>
    <w:rsid w:val="00D10D7F"/>
    <w:rsid w:val="00D111D5"/>
    <w:rsid w:val="00D11290"/>
    <w:rsid w:val="00D112B7"/>
    <w:rsid w:val="00D11402"/>
    <w:rsid w:val="00D11440"/>
    <w:rsid w:val="00D1144E"/>
    <w:rsid w:val="00D115E6"/>
    <w:rsid w:val="00D117DB"/>
    <w:rsid w:val="00D1185E"/>
    <w:rsid w:val="00D11ABF"/>
    <w:rsid w:val="00D11B1B"/>
    <w:rsid w:val="00D11BF2"/>
    <w:rsid w:val="00D11CC6"/>
    <w:rsid w:val="00D11D2B"/>
    <w:rsid w:val="00D1204F"/>
    <w:rsid w:val="00D121C0"/>
    <w:rsid w:val="00D1229D"/>
    <w:rsid w:val="00D1250B"/>
    <w:rsid w:val="00D1251A"/>
    <w:rsid w:val="00D1270A"/>
    <w:rsid w:val="00D128D4"/>
    <w:rsid w:val="00D12987"/>
    <w:rsid w:val="00D129E7"/>
    <w:rsid w:val="00D12AA1"/>
    <w:rsid w:val="00D12B49"/>
    <w:rsid w:val="00D12D91"/>
    <w:rsid w:val="00D12DA8"/>
    <w:rsid w:val="00D12EBB"/>
    <w:rsid w:val="00D1328B"/>
    <w:rsid w:val="00D133C3"/>
    <w:rsid w:val="00D13E78"/>
    <w:rsid w:val="00D140C1"/>
    <w:rsid w:val="00D141B3"/>
    <w:rsid w:val="00D1439F"/>
    <w:rsid w:val="00D14580"/>
    <w:rsid w:val="00D1463C"/>
    <w:rsid w:val="00D14720"/>
    <w:rsid w:val="00D14890"/>
    <w:rsid w:val="00D148C0"/>
    <w:rsid w:val="00D148CD"/>
    <w:rsid w:val="00D14BE9"/>
    <w:rsid w:val="00D14DA5"/>
    <w:rsid w:val="00D14E76"/>
    <w:rsid w:val="00D151B5"/>
    <w:rsid w:val="00D1538B"/>
    <w:rsid w:val="00D15668"/>
    <w:rsid w:val="00D158A1"/>
    <w:rsid w:val="00D15AD2"/>
    <w:rsid w:val="00D15AE5"/>
    <w:rsid w:val="00D15E17"/>
    <w:rsid w:val="00D15F19"/>
    <w:rsid w:val="00D15F49"/>
    <w:rsid w:val="00D15F51"/>
    <w:rsid w:val="00D1628B"/>
    <w:rsid w:val="00D1644E"/>
    <w:rsid w:val="00D164B8"/>
    <w:rsid w:val="00D1650A"/>
    <w:rsid w:val="00D16551"/>
    <w:rsid w:val="00D16621"/>
    <w:rsid w:val="00D16865"/>
    <w:rsid w:val="00D17020"/>
    <w:rsid w:val="00D17057"/>
    <w:rsid w:val="00D17635"/>
    <w:rsid w:val="00D17979"/>
    <w:rsid w:val="00D179CE"/>
    <w:rsid w:val="00D179D7"/>
    <w:rsid w:val="00D17B47"/>
    <w:rsid w:val="00D17C27"/>
    <w:rsid w:val="00D20233"/>
    <w:rsid w:val="00D20700"/>
    <w:rsid w:val="00D20764"/>
    <w:rsid w:val="00D209CB"/>
    <w:rsid w:val="00D20DA5"/>
    <w:rsid w:val="00D2105D"/>
    <w:rsid w:val="00D21334"/>
    <w:rsid w:val="00D2143B"/>
    <w:rsid w:val="00D21454"/>
    <w:rsid w:val="00D2151B"/>
    <w:rsid w:val="00D215AD"/>
    <w:rsid w:val="00D21631"/>
    <w:rsid w:val="00D2178C"/>
    <w:rsid w:val="00D21810"/>
    <w:rsid w:val="00D21B4D"/>
    <w:rsid w:val="00D21DAC"/>
    <w:rsid w:val="00D21F15"/>
    <w:rsid w:val="00D220BD"/>
    <w:rsid w:val="00D2247C"/>
    <w:rsid w:val="00D22631"/>
    <w:rsid w:val="00D227D5"/>
    <w:rsid w:val="00D22E96"/>
    <w:rsid w:val="00D233BB"/>
    <w:rsid w:val="00D23465"/>
    <w:rsid w:val="00D23866"/>
    <w:rsid w:val="00D23E82"/>
    <w:rsid w:val="00D24020"/>
    <w:rsid w:val="00D24068"/>
    <w:rsid w:val="00D240C2"/>
    <w:rsid w:val="00D241C5"/>
    <w:rsid w:val="00D245AC"/>
    <w:rsid w:val="00D2473C"/>
    <w:rsid w:val="00D248C0"/>
    <w:rsid w:val="00D248EE"/>
    <w:rsid w:val="00D24CC3"/>
    <w:rsid w:val="00D24E91"/>
    <w:rsid w:val="00D2504E"/>
    <w:rsid w:val="00D2529F"/>
    <w:rsid w:val="00D255F2"/>
    <w:rsid w:val="00D25686"/>
    <w:rsid w:val="00D25688"/>
    <w:rsid w:val="00D257E6"/>
    <w:rsid w:val="00D25A9E"/>
    <w:rsid w:val="00D25AD5"/>
    <w:rsid w:val="00D25C32"/>
    <w:rsid w:val="00D25CDB"/>
    <w:rsid w:val="00D25D52"/>
    <w:rsid w:val="00D262B6"/>
    <w:rsid w:val="00D26464"/>
    <w:rsid w:val="00D26487"/>
    <w:rsid w:val="00D2648B"/>
    <w:rsid w:val="00D266ED"/>
    <w:rsid w:val="00D26BD8"/>
    <w:rsid w:val="00D26CEF"/>
    <w:rsid w:val="00D26E1C"/>
    <w:rsid w:val="00D26FBB"/>
    <w:rsid w:val="00D27000"/>
    <w:rsid w:val="00D2738F"/>
    <w:rsid w:val="00D2741B"/>
    <w:rsid w:val="00D27521"/>
    <w:rsid w:val="00D27629"/>
    <w:rsid w:val="00D27825"/>
    <w:rsid w:val="00D27968"/>
    <w:rsid w:val="00D27A62"/>
    <w:rsid w:val="00D27CF5"/>
    <w:rsid w:val="00D300A6"/>
    <w:rsid w:val="00D302C0"/>
    <w:rsid w:val="00D3068F"/>
    <w:rsid w:val="00D30873"/>
    <w:rsid w:val="00D30B3B"/>
    <w:rsid w:val="00D30C6D"/>
    <w:rsid w:val="00D30D25"/>
    <w:rsid w:val="00D30DC2"/>
    <w:rsid w:val="00D30ED1"/>
    <w:rsid w:val="00D30EE3"/>
    <w:rsid w:val="00D3111B"/>
    <w:rsid w:val="00D312E5"/>
    <w:rsid w:val="00D314E5"/>
    <w:rsid w:val="00D31526"/>
    <w:rsid w:val="00D315A6"/>
    <w:rsid w:val="00D316E1"/>
    <w:rsid w:val="00D3181E"/>
    <w:rsid w:val="00D31AFF"/>
    <w:rsid w:val="00D31BBD"/>
    <w:rsid w:val="00D31BD7"/>
    <w:rsid w:val="00D31CC6"/>
    <w:rsid w:val="00D31DA4"/>
    <w:rsid w:val="00D31E5A"/>
    <w:rsid w:val="00D3202A"/>
    <w:rsid w:val="00D320A0"/>
    <w:rsid w:val="00D32221"/>
    <w:rsid w:val="00D324A9"/>
    <w:rsid w:val="00D32644"/>
    <w:rsid w:val="00D32780"/>
    <w:rsid w:val="00D32BB7"/>
    <w:rsid w:val="00D32C97"/>
    <w:rsid w:val="00D32D15"/>
    <w:rsid w:val="00D33006"/>
    <w:rsid w:val="00D330F8"/>
    <w:rsid w:val="00D332B7"/>
    <w:rsid w:val="00D33350"/>
    <w:rsid w:val="00D334E8"/>
    <w:rsid w:val="00D3376E"/>
    <w:rsid w:val="00D33AC7"/>
    <w:rsid w:val="00D33B9E"/>
    <w:rsid w:val="00D33CBE"/>
    <w:rsid w:val="00D33EEC"/>
    <w:rsid w:val="00D341B6"/>
    <w:rsid w:val="00D341E0"/>
    <w:rsid w:val="00D3471A"/>
    <w:rsid w:val="00D34762"/>
    <w:rsid w:val="00D34BD3"/>
    <w:rsid w:val="00D34BDA"/>
    <w:rsid w:val="00D34C2C"/>
    <w:rsid w:val="00D34C4D"/>
    <w:rsid w:val="00D34DEE"/>
    <w:rsid w:val="00D352AE"/>
    <w:rsid w:val="00D3531A"/>
    <w:rsid w:val="00D35600"/>
    <w:rsid w:val="00D35635"/>
    <w:rsid w:val="00D356B1"/>
    <w:rsid w:val="00D35A17"/>
    <w:rsid w:val="00D35A85"/>
    <w:rsid w:val="00D35AAD"/>
    <w:rsid w:val="00D35B22"/>
    <w:rsid w:val="00D35B44"/>
    <w:rsid w:val="00D35D29"/>
    <w:rsid w:val="00D360A6"/>
    <w:rsid w:val="00D3650A"/>
    <w:rsid w:val="00D368FE"/>
    <w:rsid w:val="00D36C48"/>
    <w:rsid w:val="00D36C4E"/>
    <w:rsid w:val="00D37205"/>
    <w:rsid w:val="00D37571"/>
    <w:rsid w:val="00D375CB"/>
    <w:rsid w:val="00D37891"/>
    <w:rsid w:val="00D378A4"/>
    <w:rsid w:val="00D37B59"/>
    <w:rsid w:val="00D37DBD"/>
    <w:rsid w:val="00D4046A"/>
    <w:rsid w:val="00D40BB1"/>
    <w:rsid w:val="00D410DA"/>
    <w:rsid w:val="00D41261"/>
    <w:rsid w:val="00D412CA"/>
    <w:rsid w:val="00D414B0"/>
    <w:rsid w:val="00D41609"/>
    <w:rsid w:val="00D4198F"/>
    <w:rsid w:val="00D41AE6"/>
    <w:rsid w:val="00D41BE8"/>
    <w:rsid w:val="00D41D2B"/>
    <w:rsid w:val="00D41E3B"/>
    <w:rsid w:val="00D4228B"/>
    <w:rsid w:val="00D42524"/>
    <w:rsid w:val="00D42BC3"/>
    <w:rsid w:val="00D42DB2"/>
    <w:rsid w:val="00D42F18"/>
    <w:rsid w:val="00D43109"/>
    <w:rsid w:val="00D435F7"/>
    <w:rsid w:val="00D43766"/>
    <w:rsid w:val="00D43813"/>
    <w:rsid w:val="00D43830"/>
    <w:rsid w:val="00D438F0"/>
    <w:rsid w:val="00D43B61"/>
    <w:rsid w:val="00D43CED"/>
    <w:rsid w:val="00D43DB7"/>
    <w:rsid w:val="00D43E32"/>
    <w:rsid w:val="00D43EF4"/>
    <w:rsid w:val="00D43F58"/>
    <w:rsid w:val="00D440F2"/>
    <w:rsid w:val="00D448F3"/>
    <w:rsid w:val="00D449E2"/>
    <w:rsid w:val="00D44A6C"/>
    <w:rsid w:val="00D44A9D"/>
    <w:rsid w:val="00D4502F"/>
    <w:rsid w:val="00D453A7"/>
    <w:rsid w:val="00D455F6"/>
    <w:rsid w:val="00D45A43"/>
    <w:rsid w:val="00D45C54"/>
    <w:rsid w:val="00D45CF5"/>
    <w:rsid w:val="00D45D64"/>
    <w:rsid w:val="00D45FC2"/>
    <w:rsid w:val="00D461C4"/>
    <w:rsid w:val="00D46314"/>
    <w:rsid w:val="00D46679"/>
    <w:rsid w:val="00D46720"/>
    <w:rsid w:val="00D469AE"/>
    <w:rsid w:val="00D46D51"/>
    <w:rsid w:val="00D46EB2"/>
    <w:rsid w:val="00D470F0"/>
    <w:rsid w:val="00D47331"/>
    <w:rsid w:val="00D474FC"/>
    <w:rsid w:val="00D476C4"/>
    <w:rsid w:val="00D47759"/>
    <w:rsid w:val="00D47AEF"/>
    <w:rsid w:val="00D47E38"/>
    <w:rsid w:val="00D501FC"/>
    <w:rsid w:val="00D503EE"/>
    <w:rsid w:val="00D505B6"/>
    <w:rsid w:val="00D50C2A"/>
    <w:rsid w:val="00D50C5F"/>
    <w:rsid w:val="00D50C8E"/>
    <w:rsid w:val="00D50D58"/>
    <w:rsid w:val="00D50E18"/>
    <w:rsid w:val="00D51117"/>
    <w:rsid w:val="00D5127E"/>
    <w:rsid w:val="00D512A0"/>
    <w:rsid w:val="00D51383"/>
    <w:rsid w:val="00D513A4"/>
    <w:rsid w:val="00D51461"/>
    <w:rsid w:val="00D515F6"/>
    <w:rsid w:val="00D5169C"/>
    <w:rsid w:val="00D51BD8"/>
    <w:rsid w:val="00D51C02"/>
    <w:rsid w:val="00D51E6A"/>
    <w:rsid w:val="00D5218A"/>
    <w:rsid w:val="00D524F4"/>
    <w:rsid w:val="00D5278C"/>
    <w:rsid w:val="00D527FC"/>
    <w:rsid w:val="00D52FA4"/>
    <w:rsid w:val="00D533FC"/>
    <w:rsid w:val="00D5345A"/>
    <w:rsid w:val="00D536AD"/>
    <w:rsid w:val="00D536BB"/>
    <w:rsid w:val="00D5385A"/>
    <w:rsid w:val="00D53FC5"/>
    <w:rsid w:val="00D54328"/>
    <w:rsid w:val="00D5454D"/>
    <w:rsid w:val="00D545BB"/>
    <w:rsid w:val="00D54A4B"/>
    <w:rsid w:val="00D54AC5"/>
    <w:rsid w:val="00D54C85"/>
    <w:rsid w:val="00D550AF"/>
    <w:rsid w:val="00D550B0"/>
    <w:rsid w:val="00D55165"/>
    <w:rsid w:val="00D55167"/>
    <w:rsid w:val="00D55223"/>
    <w:rsid w:val="00D5556A"/>
    <w:rsid w:val="00D559EB"/>
    <w:rsid w:val="00D55E37"/>
    <w:rsid w:val="00D55E8A"/>
    <w:rsid w:val="00D55F6B"/>
    <w:rsid w:val="00D55FD6"/>
    <w:rsid w:val="00D56020"/>
    <w:rsid w:val="00D56258"/>
    <w:rsid w:val="00D56296"/>
    <w:rsid w:val="00D5636E"/>
    <w:rsid w:val="00D5638D"/>
    <w:rsid w:val="00D5696D"/>
    <w:rsid w:val="00D56A24"/>
    <w:rsid w:val="00D56BC5"/>
    <w:rsid w:val="00D56D32"/>
    <w:rsid w:val="00D56E5D"/>
    <w:rsid w:val="00D56F0A"/>
    <w:rsid w:val="00D5716A"/>
    <w:rsid w:val="00D5756A"/>
    <w:rsid w:val="00D5762A"/>
    <w:rsid w:val="00D578A5"/>
    <w:rsid w:val="00D579F0"/>
    <w:rsid w:val="00D57B51"/>
    <w:rsid w:val="00D57CE7"/>
    <w:rsid w:val="00D57EA2"/>
    <w:rsid w:val="00D605B5"/>
    <w:rsid w:val="00D605CF"/>
    <w:rsid w:val="00D606AC"/>
    <w:rsid w:val="00D606FE"/>
    <w:rsid w:val="00D60800"/>
    <w:rsid w:val="00D60A20"/>
    <w:rsid w:val="00D60A84"/>
    <w:rsid w:val="00D60BEF"/>
    <w:rsid w:val="00D60C17"/>
    <w:rsid w:val="00D60C5C"/>
    <w:rsid w:val="00D60DBF"/>
    <w:rsid w:val="00D60E6B"/>
    <w:rsid w:val="00D61101"/>
    <w:rsid w:val="00D61128"/>
    <w:rsid w:val="00D6147E"/>
    <w:rsid w:val="00D615BF"/>
    <w:rsid w:val="00D6194C"/>
    <w:rsid w:val="00D61A95"/>
    <w:rsid w:val="00D61AA6"/>
    <w:rsid w:val="00D61BFD"/>
    <w:rsid w:val="00D61E81"/>
    <w:rsid w:val="00D61F66"/>
    <w:rsid w:val="00D6219A"/>
    <w:rsid w:val="00D624FC"/>
    <w:rsid w:val="00D62508"/>
    <w:rsid w:val="00D627D5"/>
    <w:rsid w:val="00D629D3"/>
    <w:rsid w:val="00D62CDA"/>
    <w:rsid w:val="00D62E29"/>
    <w:rsid w:val="00D62E38"/>
    <w:rsid w:val="00D62F74"/>
    <w:rsid w:val="00D632F7"/>
    <w:rsid w:val="00D633A8"/>
    <w:rsid w:val="00D6345C"/>
    <w:rsid w:val="00D6365A"/>
    <w:rsid w:val="00D6377D"/>
    <w:rsid w:val="00D63787"/>
    <w:rsid w:val="00D6378F"/>
    <w:rsid w:val="00D639F4"/>
    <w:rsid w:val="00D63A1A"/>
    <w:rsid w:val="00D63C01"/>
    <w:rsid w:val="00D63CAB"/>
    <w:rsid w:val="00D63F8D"/>
    <w:rsid w:val="00D6421C"/>
    <w:rsid w:val="00D6427F"/>
    <w:rsid w:val="00D642D0"/>
    <w:rsid w:val="00D6436B"/>
    <w:rsid w:val="00D6492C"/>
    <w:rsid w:val="00D64AC1"/>
    <w:rsid w:val="00D64F2B"/>
    <w:rsid w:val="00D6531C"/>
    <w:rsid w:val="00D6541F"/>
    <w:rsid w:val="00D6548F"/>
    <w:rsid w:val="00D65662"/>
    <w:rsid w:val="00D65690"/>
    <w:rsid w:val="00D65937"/>
    <w:rsid w:val="00D6596E"/>
    <w:rsid w:val="00D65A4F"/>
    <w:rsid w:val="00D65FBD"/>
    <w:rsid w:val="00D660AD"/>
    <w:rsid w:val="00D66210"/>
    <w:rsid w:val="00D66272"/>
    <w:rsid w:val="00D662EC"/>
    <w:rsid w:val="00D66623"/>
    <w:rsid w:val="00D668A7"/>
    <w:rsid w:val="00D668C5"/>
    <w:rsid w:val="00D66E3C"/>
    <w:rsid w:val="00D66FBD"/>
    <w:rsid w:val="00D6717B"/>
    <w:rsid w:val="00D671CD"/>
    <w:rsid w:val="00D6738F"/>
    <w:rsid w:val="00D673CD"/>
    <w:rsid w:val="00D6771A"/>
    <w:rsid w:val="00D67796"/>
    <w:rsid w:val="00D67A06"/>
    <w:rsid w:val="00D67B33"/>
    <w:rsid w:val="00D67CBF"/>
    <w:rsid w:val="00D67F3F"/>
    <w:rsid w:val="00D67F6E"/>
    <w:rsid w:val="00D7003E"/>
    <w:rsid w:val="00D70189"/>
    <w:rsid w:val="00D701F1"/>
    <w:rsid w:val="00D70536"/>
    <w:rsid w:val="00D7058F"/>
    <w:rsid w:val="00D70945"/>
    <w:rsid w:val="00D70A4A"/>
    <w:rsid w:val="00D70A70"/>
    <w:rsid w:val="00D715F9"/>
    <w:rsid w:val="00D71742"/>
    <w:rsid w:val="00D718F9"/>
    <w:rsid w:val="00D71CB2"/>
    <w:rsid w:val="00D71DAF"/>
    <w:rsid w:val="00D71DB2"/>
    <w:rsid w:val="00D71E78"/>
    <w:rsid w:val="00D7215E"/>
    <w:rsid w:val="00D72421"/>
    <w:rsid w:val="00D726D4"/>
    <w:rsid w:val="00D72909"/>
    <w:rsid w:val="00D72BD6"/>
    <w:rsid w:val="00D72C0B"/>
    <w:rsid w:val="00D72D3E"/>
    <w:rsid w:val="00D72DAD"/>
    <w:rsid w:val="00D72EAF"/>
    <w:rsid w:val="00D731D9"/>
    <w:rsid w:val="00D734AA"/>
    <w:rsid w:val="00D73937"/>
    <w:rsid w:val="00D739F0"/>
    <w:rsid w:val="00D73C17"/>
    <w:rsid w:val="00D73D79"/>
    <w:rsid w:val="00D74439"/>
    <w:rsid w:val="00D74453"/>
    <w:rsid w:val="00D745DC"/>
    <w:rsid w:val="00D74660"/>
    <w:rsid w:val="00D746B1"/>
    <w:rsid w:val="00D74848"/>
    <w:rsid w:val="00D74B97"/>
    <w:rsid w:val="00D74ECF"/>
    <w:rsid w:val="00D75072"/>
    <w:rsid w:val="00D752E4"/>
    <w:rsid w:val="00D753A9"/>
    <w:rsid w:val="00D75421"/>
    <w:rsid w:val="00D755FE"/>
    <w:rsid w:val="00D757BB"/>
    <w:rsid w:val="00D7589C"/>
    <w:rsid w:val="00D75970"/>
    <w:rsid w:val="00D75C18"/>
    <w:rsid w:val="00D75CA5"/>
    <w:rsid w:val="00D75EC8"/>
    <w:rsid w:val="00D75EFF"/>
    <w:rsid w:val="00D760BF"/>
    <w:rsid w:val="00D76491"/>
    <w:rsid w:val="00D765E1"/>
    <w:rsid w:val="00D768C9"/>
    <w:rsid w:val="00D769CD"/>
    <w:rsid w:val="00D76BC1"/>
    <w:rsid w:val="00D76C4C"/>
    <w:rsid w:val="00D76E2D"/>
    <w:rsid w:val="00D76FDB"/>
    <w:rsid w:val="00D776BA"/>
    <w:rsid w:val="00D77853"/>
    <w:rsid w:val="00D77A74"/>
    <w:rsid w:val="00D77B8F"/>
    <w:rsid w:val="00D77D1B"/>
    <w:rsid w:val="00D802B5"/>
    <w:rsid w:val="00D8055A"/>
    <w:rsid w:val="00D8066B"/>
    <w:rsid w:val="00D8074D"/>
    <w:rsid w:val="00D807D0"/>
    <w:rsid w:val="00D8092C"/>
    <w:rsid w:val="00D80A1A"/>
    <w:rsid w:val="00D80B4F"/>
    <w:rsid w:val="00D80CBB"/>
    <w:rsid w:val="00D80E77"/>
    <w:rsid w:val="00D80F5A"/>
    <w:rsid w:val="00D80F93"/>
    <w:rsid w:val="00D810FF"/>
    <w:rsid w:val="00D8136E"/>
    <w:rsid w:val="00D81471"/>
    <w:rsid w:val="00D8164C"/>
    <w:rsid w:val="00D81A93"/>
    <w:rsid w:val="00D81F63"/>
    <w:rsid w:val="00D81F8C"/>
    <w:rsid w:val="00D82215"/>
    <w:rsid w:val="00D823DC"/>
    <w:rsid w:val="00D82626"/>
    <w:rsid w:val="00D82673"/>
    <w:rsid w:val="00D82806"/>
    <w:rsid w:val="00D82ADC"/>
    <w:rsid w:val="00D831CA"/>
    <w:rsid w:val="00D83244"/>
    <w:rsid w:val="00D832BA"/>
    <w:rsid w:val="00D834A5"/>
    <w:rsid w:val="00D83525"/>
    <w:rsid w:val="00D83712"/>
    <w:rsid w:val="00D83B6A"/>
    <w:rsid w:val="00D83B7C"/>
    <w:rsid w:val="00D84058"/>
    <w:rsid w:val="00D8421F"/>
    <w:rsid w:val="00D842E4"/>
    <w:rsid w:val="00D84D8B"/>
    <w:rsid w:val="00D84E7D"/>
    <w:rsid w:val="00D84EB4"/>
    <w:rsid w:val="00D84FD8"/>
    <w:rsid w:val="00D856EE"/>
    <w:rsid w:val="00D8571B"/>
    <w:rsid w:val="00D85798"/>
    <w:rsid w:val="00D85894"/>
    <w:rsid w:val="00D85BFB"/>
    <w:rsid w:val="00D85BFF"/>
    <w:rsid w:val="00D85CE0"/>
    <w:rsid w:val="00D860AD"/>
    <w:rsid w:val="00D8617B"/>
    <w:rsid w:val="00D86221"/>
    <w:rsid w:val="00D86607"/>
    <w:rsid w:val="00D86775"/>
    <w:rsid w:val="00D8685A"/>
    <w:rsid w:val="00D86867"/>
    <w:rsid w:val="00D86988"/>
    <w:rsid w:val="00D86A04"/>
    <w:rsid w:val="00D86BFB"/>
    <w:rsid w:val="00D86CED"/>
    <w:rsid w:val="00D86D4E"/>
    <w:rsid w:val="00D86F38"/>
    <w:rsid w:val="00D8701D"/>
    <w:rsid w:val="00D87070"/>
    <w:rsid w:val="00D87211"/>
    <w:rsid w:val="00D872F2"/>
    <w:rsid w:val="00D87413"/>
    <w:rsid w:val="00D87758"/>
    <w:rsid w:val="00D87770"/>
    <w:rsid w:val="00D87A2E"/>
    <w:rsid w:val="00D87DFF"/>
    <w:rsid w:val="00D87EFC"/>
    <w:rsid w:val="00D902C6"/>
    <w:rsid w:val="00D902ED"/>
    <w:rsid w:val="00D906AF"/>
    <w:rsid w:val="00D906B6"/>
    <w:rsid w:val="00D90C11"/>
    <w:rsid w:val="00D90F8B"/>
    <w:rsid w:val="00D910E4"/>
    <w:rsid w:val="00D91190"/>
    <w:rsid w:val="00D911B7"/>
    <w:rsid w:val="00D913EB"/>
    <w:rsid w:val="00D91435"/>
    <w:rsid w:val="00D9155B"/>
    <w:rsid w:val="00D91735"/>
    <w:rsid w:val="00D917C8"/>
    <w:rsid w:val="00D9199B"/>
    <w:rsid w:val="00D91D38"/>
    <w:rsid w:val="00D91FCA"/>
    <w:rsid w:val="00D92007"/>
    <w:rsid w:val="00D9247D"/>
    <w:rsid w:val="00D9247F"/>
    <w:rsid w:val="00D9275A"/>
    <w:rsid w:val="00D92C20"/>
    <w:rsid w:val="00D92D40"/>
    <w:rsid w:val="00D92F48"/>
    <w:rsid w:val="00D9301B"/>
    <w:rsid w:val="00D93699"/>
    <w:rsid w:val="00D9382D"/>
    <w:rsid w:val="00D9395C"/>
    <w:rsid w:val="00D93B8D"/>
    <w:rsid w:val="00D93E32"/>
    <w:rsid w:val="00D93F41"/>
    <w:rsid w:val="00D940AD"/>
    <w:rsid w:val="00D94238"/>
    <w:rsid w:val="00D943A8"/>
    <w:rsid w:val="00D94CBB"/>
    <w:rsid w:val="00D94FA8"/>
    <w:rsid w:val="00D952A6"/>
    <w:rsid w:val="00D95485"/>
    <w:rsid w:val="00D95503"/>
    <w:rsid w:val="00D955CE"/>
    <w:rsid w:val="00D959DE"/>
    <w:rsid w:val="00D95BA2"/>
    <w:rsid w:val="00D95CDA"/>
    <w:rsid w:val="00D963C1"/>
    <w:rsid w:val="00D964EC"/>
    <w:rsid w:val="00D9650E"/>
    <w:rsid w:val="00D966BF"/>
    <w:rsid w:val="00D96715"/>
    <w:rsid w:val="00D9689B"/>
    <w:rsid w:val="00D96DB8"/>
    <w:rsid w:val="00D96DFE"/>
    <w:rsid w:val="00D96F7E"/>
    <w:rsid w:val="00D970B1"/>
    <w:rsid w:val="00D9729A"/>
    <w:rsid w:val="00D97372"/>
    <w:rsid w:val="00D97413"/>
    <w:rsid w:val="00D9752E"/>
    <w:rsid w:val="00D97579"/>
    <w:rsid w:val="00D9764D"/>
    <w:rsid w:val="00D97781"/>
    <w:rsid w:val="00D97D4C"/>
    <w:rsid w:val="00DA045E"/>
    <w:rsid w:val="00DA0737"/>
    <w:rsid w:val="00DA077B"/>
    <w:rsid w:val="00DA0785"/>
    <w:rsid w:val="00DA0A08"/>
    <w:rsid w:val="00DA0A5E"/>
    <w:rsid w:val="00DA0DE3"/>
    <w:rsid w:val="00DA1521"/>
    <w:rsid w:val="00DA165C"/>
    <w:rsid w:val="00DA16AD"/>
    <w:rsid w:val="00DA16B2"/>
    <w:rsid w:val="00DA1756"/>
    <w:rsid w:val="00DA17D0"/>
    <w:rsid w:val="00DA17FD"/>
    <w:rsid w:val="00DA194C"/>
    <w:rsid w:val="00DA19C6"/>
    <w:rsid w:val="00DA1B99"/>
    <w:rsid w:val="00DA1EB9"/>
    <w:rsid w:val="00DA2035"/>
    <w:rsid w:val="00DA21B8"/>
    <w:rsid w:val="00DA2359"/>
    <w:rsid w:val="00DA23B9"/>
    <w:rsid w:val="00DA2761"/>
    <w:rsid w:val="00DA2872"/>
    <w:rsid w:val="00DA29B4"/>
    <w:rsid w:val="00DA2A6C"/>
    <w:rsid w:val="00DA2CE1"/>
    <w:rsid w:val="00DA2DCB"/>
    <w:rsid w:val="00DA3064"/>
    <w:rsid w:val="00DA3068"/>
    <w:rsid w:val="00DA31EE"/>
    <w:rsid w:val="00DA3400"/>
    <w:rsid w:val="00DA3549"/>
    <w:rsid w:val="00DA3A67"/>
    <w:rsid w:val="00DA3B0F"/>
    <w:rsid w:val="00DA3B25"/>
    <w:rsid w:val="00DA3BE6"/>
    <w:rsid w:val="00DA4148"/>
    <w:rsid w:val="00DA4232"/>
    <w:rsid w:val="00DA435A"/>
    <w:rsid w:val="00DA437B"/>
    <w:rsid w:val="00DA44C1"/>
    <w:rsid w:val="00DA4727"/>
    <w:rsid w:val="00DA4D47"/>
    <w:rsid w:val="00DA50AF"/>
    <w:rsid w:val="00DA52FB"/>
    <w:rsid w:val="00DA53D5"/>
    <w:rsid w:val="00DA55D2"/>
    <w:rsid w:val="00DA56BB"/>
    <w:rsid w:val="00DA57BF"/>
    <w:rsid w:val="00DA5B0A"/>
    <w:rsid w:val="00DA5C31"/>
    <w:rsid w:val="00DA5C46"/>
    <w:rsid w:val="00DA5CB0"/>
    <w:rsid w:val="00DA5D7B"/>
    <w:rsid w:val="00DA5E42"/>
    <w:rsid w:val="00DA5FEB"/>
    <w:rsid w:val="00DA6008"/>
    <w:rsid w:val="00DA6278"/>
    <w:rsid w:val="00DA62B4"/>
    <w:rsid w:val="00DA6412"/>
    <w:rsid w:val="00DA651D"/>
    <w:rsid w:val="00DA6572"/>
    <w:rsid w:val="00DA6D64"/>
    <w:rsid w:val="00DA6EC0"/>
    <w:rsid w:val="00DA77E4"/>
    <w:rsid w:val="00DA78F5"/>
    <w:rsid w:val="00DA7C4F"/>
    <w:rsid w:val="00DA7C78"/>
    <w:rsid w:val="00DA7D53"/>
    <w:rsid w:val="00DB063B"/>
    <w:rsid w:val="00DB0723"/>
    <w:rsid w:val="00DB072D"/>
    <w:rsid w:val="00DB0B04"/>
    <w:rsid w:val="00DB0B8F"/>
    <w:rsid w:val="00DB0DBC"/>
    <w:rsid w:val="00DB0F5C"/>
    <w:rsid w:val="00DB115D"/>
    <w:rsid w:val="00DB13A1"/>
    <w:rsid w:val="00DB13CC"/>
    <w:rsid w:val="00DB1617"/>
    <w:rsid w:val="00DB1798"/>
    <w:rsid w:val="00DB17A8"/>
    <w:rsid w:val="00DB187B"/>
    <w:rsid w:val="00DB1AEB"/>
    <w:rsid w:val="00DB1C15"/>
    <w:rsid w:val="00DB1C40"/>
    <w:rsid w:val="00DB1C5F"/>
    <w:rsid w:val="00DB1C94"/>
    <w:rsid w:val="00DB1D88"/>
    <w:rsid w:val="00DB21FF"/>
    <w:rsid w:val="00DB2A23"/>
    <w:rsid w:val="00DB2F7F"/>
    <w:rsid w:val="00DB2FDB"/>
    <w:rsid w:val="00DB34FD"/>
    <w:rsid w:val="00DB3682"/>
    <w:rsid w:val="00DB38BD"/>
    <w:rsid w:val="00DB39A7"/>
    <w:rsid w:val="00DB3B56"/>
    <w:rsid w:val="00DB3B8F"/>
    <w:rsid w:val="00DB3BD9"/>
    <w:rsid w:val="00DB3C58"/>
    <w:rsid w:val="00DB3E2B"/>
    <w:rsid w:val="00DB3E5E"/>
    <w:rsid w:val="00DB3F99"/>
    <w:rsid w:val="00DB42E9"/>
    <w:rsid w:val="00DB48BC"/>
    <w:rsid w:val="00DB4967"/>
    <w:rsid w:val="00DB4AA5"/>
    <w:rsid w:val="00DB4B86"/>
    <w:rsid w:val="00DB4B97"/>
    <w:rsid w:val="00DB4D15"/>
    <w:rsid w:val="00DB4F1D"/>
    <w:rsid w:val="00DB4F33"/>
    <w:rsid w:val="00DB50AB"/>
    <w:rsid w:val="00DB511D"/>
    <w:rsid w:val="00DB5191"/>
    <w:rsid w:val="00DB5368"/>
    <w:rsid w:val="00DB5584"/>
    <w:rsid w:val="00DB55C0"/>
    <w:rsid w:val="00DB5785"/>
    <w:rsid w:val="00DB578D"/>
    <w:rsid w:val="00DB58BD"/>
    <w:rsid w:val="00DB58C4"/>
    <w:rsid w:val="00DB5AF1"/>
    <w:rsid w:val="00DB5B1C"/>
    <w:rsid w:val="00DB5E3D"/>
    <w:rsid w:val="00DB635B"/>
    <w:rsid w:val="00DB6521"/>
    <w:rsid w:val="00DB6855"/>
    <w:rsid w:val="00DB6953"/>
    <w:rsid w:val="00DB6A83"/>
    <w:rsid w:val="00DB6AD4"/>
    <w:rsid w:val="00DB6C6B"/>
    <w:rsid w:val="00DB6C8D"/>
    <w:rsid w:val="00DB6D21"/>
    <w:rsid w:val="00DB6DA1"/>
    <w:rsid w:val="00DB6FF7"/>
    <w:rsid w:val="00DB7098"/>
    <w:rsid w:val="00DB72F7"/>
    <w:rsid w:val="00DB739A"/>
    <w:rsid w:val="00DB73F2"/>
    <w:rsid w:val="00DB75C9"/>
    <w:rsid w:val="00DB75E1"/>
    <w:rsid w:val="00DB76F2"/>
    <w:rsid w:val="00DB77CB"/>
    <w:rsid w:val="00DB7BC1"/>
    <w:rsid w:val="00DB7CA9"/>
    <w:rsid w:val="00DB7D9B"/>
    <w:rsid w:val="00DB7DC6"/>
    <w:rsid w:val="00DB7EC7"/>
    <w:rsid w:val="00DC0025"/>
    <w:rsid w:val="00DC0486"/>
    <w:rsid w:val="00DC0563"/>
    <w:rsid w:val="00DC0BD3"/>
    <w:rsid w:val="00DC0CB6"/>
    <w:rsid w:val="00DC0E3A"/>
    <w:rsid w:val="00DC118B"/>
    <w:rsid w:val="00DC1218"/>
    <w:rsid w:val="00DC13C8"/>
    <w:rsid w:val="00DC1412"/>
    <w:rsid w:val="00DC1769"/>
    <w:rsid w:val="00DC18EB"/>
    <w:rsid w:val="00DC18EE"/>
    <w:rsid w:val="00DC1932"/>
    <w:rsid w:val="00DC1A19"/>
    <w:rsid w:val="00DC1D6C"/>
    <w:rsid w:val="00DC1F4E"/>
    <w:rsid w:val="00DC210D"/>
    <w:rsid w:val="00DC2208"/>
    <w:rsid w:val="00DC27CF"/>
    <w:rsid w:val="00DC286D"/>
    <w:rsid w:val="00DC2B3B"/>
    <w:rsid w:val="00DC2B7D"/>
    <w:rsid w:val="00DC2DC6"/>
    <w:rsid w:val="00DC2E6F"/>
    <w:rsid w:val="00DC2F1A"/>
    <w:rsid w:val="00DC32C8"/>
    <w:rsid w:val="00DC3432"/>
    <w:rsid w:val="00DC34AC"/>
    <w:rsid w:val="00DC361B"/>
    <w:rsid w:val="00DC3691"/>
    <w:rsid w:val="00DC38C4"/>
    <w:rsid w:val="00DC3AE6"/>
    <w:rsid w:val="00DC3C0D"/>
    <w:rsid w:val="00DC3C42"/>
    <w:rsid w:val="00DC3CE0"/>
    <w:rsid w:val="00DC41DD"/>
    <w:rsid w:val="00DC42A8"/>
    <w:rsid w:val="00DC4474"/>
    <w:rsid w:val="00DC47A9"/>
    <w:rsid w:val="00DC489E"/>
    <w:rsid w:val="00DC4BAD"/>
    <w:rsid w:val="00DC4F85"/>
    <w:rsid w:val="00DC4FA0"/>
    <w:rsid w:val="00DC518B"/>
    <w:rsid w:val="00DC52DF"/>
    <w:rsid w:val="00DC5684"/>
    <w:rsid w:val="00DC57B5"/>
    <w:rsid w:val="00DC586F"/>
    <w:rsid w:val="00DC5885"/>
    <w:rsid w:val="00DC599B"/>
    <w:rsid w:val="00DC5B80"/>
    <w:rsid w:val="00DC5D39"/>
    <w:rsid w:val="00DC6034"/>
    <w:rsid w:val="00DC60B1"/>
    <w:rsid w:val="00DC61D1"/>
    <w:rsid w:val="00DC62B2"/>
    <w:rsid w:val="00DC6374"/>
    <w:rsid w:val="00DC64C0"/>
    <w:rsid w:val="00DC6C88"/>
    <w:rsid w:val="00DC6DBC"/>
    <w:rsid w:val="00DC6F4B"/>
    <w:rsid w:val="00DC7133"/>
    <w:rsid w:val="00DC7321"/>
    <w:rsid w:val="00DC74E9"/>
    <w:rsid w:val="00DC75B7"/>
    <w:rsid w:val="00DC7762"/>
    <w:rsid w:val="00DC780C"/>
    <w:rsid w:val="00DC7CA3"/>
    <w:rsid w:val="00DC7D93"/>
    <w:rsid w:val="00DC7DBB"/>
    <w:rsid w:val="00DC7E5C"/>
    <w:rsid w:val="00DD028D"/>
    <w:rsid w:val="00DD04EF"/>
    <w:rsid w:val="00DD0560"/>
    <w:rsid w:val="00DD06A3"/>
    <w:rsid w:val="00DD0981"/>
    <w:rsid w:val="00DD0A8B"/>
    <w:rsid w:val="00DD0B7F"/>
    <w:rsid w:val="00DD0BD2"/>
    <w:rsid w:val="00DD0D13"/>
    <w:rsid w:val="00DD0FBF"/>
    <w:rsid w:val="00DD1282"/>
    <w:rsid w:val="00DD1761"/>
    <w:rsid w:val="00DD1ADC"/>
    <w:rsid w:val="00DD1AF0"/>
    <w:rsid w:val="00DD202A"/>
    <w:rsid w:val="00DD222F"/>
    <w:rsid w:val="00DD235C"/>
    <w:rsid w:val="00DD2731"/>
    <w:rsid w:val="00DD2828"/>
    <w:rsid w:val="00DD2A67"/>
    <w:rsid w:val="00DD2B5A"/>
    <w:rsid w:val="00DD2B85"/>
    <w:rsid w:val="00DD32C6"/>
    <w:rsid w:val="00DD3404"/>
    <w:rsid w:val="00DD370D"/>
    <w:rsid w:val="00DD3976"/>
    <w:rsid w:val="00DD39D9"/>
    <w:rsid w:val="00DD3A61"/>
    <w:rsid w:val="00DD3DDF"/>
    <w:rsid w:val="00DD3E50"/>
    <w:rsid w:val="00DD40A0"/>
    <w:rsid w:val="00DD4119"/>
    <w:rsid w:val="00DD413C"/>
    <w:rsid w:val="00DD4320"/>
    <w:rsid w:val="00DD4594"/>
    <w:rsid w:val="00DD4CB7"/>
    <w:rsid w:val="00DD4CC5"/>
    <w:rsid w:val="00DD4D97"/>
    <w:rsid w:val="00DD4EBF"/>
    <w:rsid w:val="00DD5107"/>
    <w:rsid w:val="00DD5465"/>
    <w:rsid w:val="00DD54B8"/>
    <w:rsid w:val="00DD5503"/>
    <w:rsid w:val="00DD56D5"/>
    <w:rsid w:val="00DD58C0"/>
    <w:rsid w:val="00DD59FE"/>
    <w:rsid w:val="00DD5F80"/>
    <w:rsid w:val="00DD6019"/>
    <w:rsid w:val="00DD62EE"/>
    <w:rsid w:val="00DD6345"/>
    <w:rsid w:val="00DD63B1"/>
    <w:rsid w:val="00DD63F7"/>
    <w:rsid w:val="00DD6BC2"/>
    <w:rsid w:val="00DD6F1F"/>
    <w:rsid w:val="00DD6FFB"/>
    <w:rsid w:val="00DD717B"/>
    <w:rsid w:val="00DD724F"/>
    <w:rsid w:val="00DD736B"/>
    <w:rsid w:val="00DD7452"/>
    <w:rsid w:val="00DD75D6"/>
    <w:rsid w:val="00DD7719"/>
    <w:rsid w:val="00DD785B"/>
    <w:rsid w:val="00DD7967"/>
    <w:rsid w:val="00DD7AC3"/>
    <w:rsid w:val="00DD7E76"/>
    <w:rsid w:val="00DD7F00"/>
    <w:rsid w:val="00DD7FBA"/>
    <w:rsid w:val="00DE0021"/>
    <w:rsid w:val="00DE01A0"/>
    <w:rsid w:val="00DE031E"/>
    <w:rsid w:val="00DE0588"/>
    <w:rsid w:val="00DE070E"/>
    <w:rsid w:val="00DE0874"/>
    <w:rsid w:val="00DE0B66"/>
    <w:rsid w:val="00DE0E35"/>
    <w:rsid w:val="00DE0ED2"/>
    <w:rsid w:val="00DE12D9"/>
    <w:rsid w:val="00DE1C52"/>
    <w:rsid w:val="00DE1D7C"/>
    <w:rsid w:val="00DE2154"/>
    <w:rsid w:val="00DE21BB"/>
    <w:rsid w:val="00DE2384"/>
    <w:rsid w:val="00DE25C2"/>
    <w:rsid w:val="00DE2688"/>
    <w:rsid w:val="00DE26AA"/>
    <w:rsid w:val="00DE27F9"/>
    <w:rsid w:val="00DE2909"/>
    <w:rsid w:val="00DE29DC"/>
    <w:rsid w:val="00DE29F0"/>
    <w:rsid w:val="00DE2A03"/>
    <w:rsid w:val="00DE2A5F"/>
    <w:rsid w:val="00DE2A6B"/>
    <w:rsid w:val="00DE2AD5"/>
    <w:rsid w:val="00DE2D39"/>
    <w:rsid w:val="00DE2D65"/>
    <w:rsid w:val="00DE2FD0"/>
    <w:rsid w:val="00DE300F"/>
    <w:rsid w:val="00DE319A"/>
    <w:rsid w:val="00DE31AC"/>
    <w:rsid w:val="00DE31D9"/>
    <w:rsid w:val="00DE3601"/>
    <w:rsid w:val="00DE3637"/>
    <w:rsid w:val="00DE37B8"/>
    <w:rsid w:val="00DE3A42"/>
    <w:rsid w:val="00DE3BA7"/>
    <w:rsid w:val="00DE3BE7"/>
    <w:rsid w:val="00DE3C55"/>
    <w:rsid w:val="00DE3D6E"/>
    <w:rsid w:val="00DE4160"/>
    <w:rsid w:val="00DE425D"/>
    <w:rsid w:val="00DE4910"/>
    <w:rsid w:val="00DE4920"/>
    <w:rsid w:val="00DE4C2F"/>
    <w:rsid w:val="00DE4D8D"/>
    <w:rsid w:val="00DE4E8B"/>
    <w:rsid w:val="00DE4F31"/>
    <w:rsid w:val="00DE5167"/>
    <w:rsid w:val="00DE54AE"/>
    <w:rsid w:val="00DE5730"/>
    <w:rsid w:val="00DE59BA"/>
    <w:rsid w:val="00DE5A28"/>
    <w:rsid w:val="00DE5CB4"/>
    <w:rsid w:val="00DE5D22"/>
    <w:rsid w:val="00DE5E17"/>
    <w:rsid w:val="00DE5F46"/>
    <w:rsid w:val="00DE5F98"/>
    <w:rsid w:val="00DE6127"/>
    <w:rsid w:val="00DE613F"/>
    <w:rsid w:val="00DE6297"/>
    <w:rsid w:val="00DE659A"/>
    <w:rsid w:val="00DE6BF3"/>
    <w:rsid w:val="00DE6C9A"/>
    <w:rsid w:val="00DE717A"/>
    <w:rsid w:val="00DE7257"/>
    <w:rsid w:val="00DE73A4"/>
    <w:rsid w:val="00DE74A1"/>
    <w:rsid w:val="00DE74FA"/>
    <w:rsid w:val="00DE75C8"/>
    <w:rsid w:val="00DE7600"/>
    <w:rsid w:val="00DE7875"/>
    <w:rsid w:val="00DE790E"/>
    <w:rsid w:val="00DE7BEB"/>
    <w:rsid w:val="00DE7FDB"/>
    <w:rsid w:val="00DF01E1"/>
    <w:rsid w:val="00DF0A6D"/>
    <w:rsid w:val="00DF0F0D"/>
    <w:rsid w:val="00DF0F8B"/>
    <w:rsid w:val="00DF14F9"/>
    <w:rsid w:val="00DF1C04"/>
    <w:rsid w:val="00DF1D54"/>
    <w:rsid w:val="00DF2094"/>
    <w:rsid w:val="00DF2386"/>
    <w:rsid w:val="00DF2455"/>
    <w:rsid w:val="00DF2485"/>
    <w:rsid w:val="00DF24CE"/>
    <w:rsid w:val="00DF2587"/>
    <w:rsid w:val="00DF26DD"/>
    <w:rsid w:val="00DF2A54"/>
    <w:rsid w:val="00DF2D94"/>
    <w:rsid w:val="00DF2E91"/>
    <w:rsid w:val="00DF3227"/>
    <w:rsid w:val="00DF35C2"/>
    <w:rsid w:val="00DF3660"/>
    <w:rsid w:val="00DF370A"/>
    <w:rsid w:val="00DF37A2"/>
    <w:rsid w:val="00DF37D6"/>
    <w:rsid w:val="00DF3A73"/>
    <w:rsid w:val="00DF3B0A"/>
    <w:rsid w:val="00DF411A"/>
    <w:rsid w:val="00DF4147"/>
    <w:rsid w:val="00DF4172"/>
    <w:rsid w:val="00DF4380"/>
    <w:rsid w:val="00DF4641"/>
    <w:rsid w:val="00DF46F1"/>
    <w:rsid w:val="00DF4944"/>
    <w:rsid w:val="00DF4A82"/>
    <w:rsid w:val="00DF4B2E"/>
    <w:rsid w:val="00DF4F86"/>
    <w:rsid w:val="00DF517F"/>
    <w:rsid w:val="00DF5206"/>
    <w:rsid w:val="00DF5301"/>
    <w:rsid w:val="00DF5318"/>
    <w:rsid w:val="00DF547B"/>
    <w:rsid w:val="00DF5634"/>
    <w:rsid w:val="00DF569C"/>
    <w:rsid w:val="00DF56FA"/>
    <w:rsid w:val="00DF5905"/>
    <w:rsid w:val="00DF594F"/>
    <w:rsid w:val="00DF5A47"/>
    <w:rsid w:val="00DF6A78"/>
    <w:rsid w:val="00DF6B57"/>
    <w:rsid w:val="00DF6BD5"/>
    <w:rsid w:val="00DF6DFD"/>
    <w:rsid w:val="00DF6E71"/>
    <w:rsid w:val="00DF6ED7"/>
    <w:rsid w:val="00DF7089"/>
    <w:rsid w:val="00DF7482"/>
    <w:rsid w:val="00DF7882"/>
    <w:rsid w:val="00DF78F3"/>
    <w:rsid w:val="00DF7CDB"/>
    <w:rsid w:val="00DF7E6C"/>
    <w:rsid w:val="00DF7F46"/>
    <w:rsid w:val="00E00091"/>
    <w:rsid w:val="00E001B6"/>
    <w:rsid w:val="00E001D2"/>
    <w:rsid w:val="00E0049C"/>
    <w:rsid w:val="00E006A1"/>
    <w:rsid w:val="00E00EA1"/>
    <w:rsid w:val="00E010B6"/>
    <w:rsid w:val="00E011EE"/>
    <w:rsid w:val="00E0128E"/>
    <w:rsid w:val="00E013DB"/>
    <w:rsid w:val="00E014C0"/>
    <w:rsid w:val="00E0193E"/>
    <w:rsid w:val="00E01C3E"/>
    <w:rsid w:val="00E01D5B"/>
    <w:rsid w:val="00E020AC"/>
    <w:rsid w:val="00E02292"/>
    <w:rsid w:val="00E024B4"/>
    <w:rsid w:val="00E025BB"/>
    <w:rsid w:val="00E02B56"/>
    <w:rsid w:val="00E02BBA"/>
    <w:rsid w:val="00E02FBE"/>
    <w:rsid w:val="00E031DC"/>
    <w:rsid w:val="00E032E5"/>
    <w:rsid w:val="00E0345D"/>
    <w:rsid w:val="00E03666"/>
    <w:rsid w:val="00E03B03"/>
    <w:rsid w:val="00E03B0E"/>
    <w:rsid w:val="00E03D1E"/>
    <w:rsid w:val="00E03E85"/>
    <w:rsid w:val="00E04260"/>
    <w:rsid w:val="00E043B5"/>
    <w:rsid w:val="00E043F8"/>
    <w:rsid w:val="00E046AB"/>
    <w:rsid w:val="00E04BE9"/>
    <w:rsid w:val="00E04C6E"/>
    <w:rsid w:val="00E04D93"/>
    <w:rsid w:val="00E04EEF"/>
    <w:rsid w:val="00E05435"/>
    <w:rsid w:val="00E05875"/>
    <w:rsid w:val="00E05CD3"/>
    <w:rsid w:val="00E05CD5"/>
    <w:rsid w:val="00E05EBD"/>
    <w:rsid w:val="00E05EDB"/>
    <w:rsid w:val="00E06058"/>
    <w:rsid w:val="00E06208"/>
    <w:rsid w:val="00E06303"/>
    <w:rsid w:val="00E06518"/>
    <w:rsid w:val="00E069F1"/>
    <w:rsid w:val="00E06A51"/>
    <w:rsid w:val="00E06D64"/>
    <w:rsid w:val="00E07212"/>
    <w:rsid w:val="00E0732E"/>
    <w:rsid w:val="00E0748F"/>
    <w:rsid w:val="00E07E2F"/>
    <w:rsid w:val="00E07F18"/>
    <w:rsid w:val="00E07FEE"/>
    <w:rsid w:val="00E1009B"/>
    <w:rsid w:val="00E101F8"/>
    <w:rsid w:val="00E10318"/>
    <w:rsid w:val="00E10401"/>
    <w:rsid w:val="00E104D3"/>
    <w:rsid w:val="00E10668"/>
    <w:rsid w:val="00E10992"/>
    <w:rsid w:val="00E10DF0"/>
    <w:rsid w:val="00E10E1D"/>
    <w:rsid w:val="00E10F1A"/>
    <w:rsid w:val="00E10FDD"/>
    <w:rsid w:val="00E111F9"/>
    <w:rsid w:val="00E11202"/>
    <w:rsid w:val="00E1175B"/>
    <w:rsid w:val="00E117CE"/>
    <w:rsid w:val="00E11A51"/>
    <w:rsid w:val="00E11BF9"/>
    <w:rsid w:val="00E11D66"/>
    <w:rsid w:val="00E11DA7"/>
    <w:rsid w:val="00E11DDD"/>
    <w:rsid w:val="00E11F2D"/>
    <w:rsid w:val="00E11FB0"/>
    <w:rsid w:val="00E12514"/>
    <w:rsid w:val="00E125C4"/>
    <w:rsid w:val="00E125EC"/>
    <w:rsid w:val="00E12BBF"/>
    <w:rsid w:val="00E12ED7"/>
    <w:rsid w:val="00E1300B"/>
    <w:rsid w:val="00E13335"/>
    <w:rsid w:val="00E13576"/>
    <w:rsid w:val="00E13708"/>
    <w:rsid w:val="00E139B3"/>
    <w:rsid w:val="00E13E77"/>
    <w:rsid w:val="00E13F18"/>
    <w:rsid w:val="00E13F52"/>
    <w:rsid w:val="00E143CD"/>
    <w:rsid w:val="00E14591"/>
    <w:rsid w:val="00E145F7"/>
    <w:rsid w:val="00E146BD"/>
    <w:rsid w:val="00E14821"/>
    <w:rsid w:val="00E149CC"/>
    <w:rsid w:val="00E14D58"/>
    <w:rsid w:val="00E14DAB"/>
    <w:rsid w:val="00E14DEC"/>
    <w:rsid w:val="00E14E0F"/>
    <w:rsid w:val="00E15025"/>
    <w:rsid w:val="00E1521E"/>
    <w:rsid w:val="00E15288"/>
    <w:rsid w:val="00E15369"/>
    <w:rsid w:val="00E1551E"/>
    <w:rsid w:val="00E15629"/>
    <w:rsid w:val="00E157D6"/>
    <w:rsid w:val="00E158D2"/>
    <w:rsid w:val="00E158E5"/>
    <w:rsid w:val="00E15EE9"/>
    <w:rsid w:val="00E16355"/>
    <w:rsid w:val="00E1657E"/>
    <w:rsid w:val="00E16790"/>
    <w:rsid w:val="00E16804"/>
    <w:rsid w:val="00E16814"/>
    <w:rsid w:val="00E16942"/>
    <w:rsid w:val="00E16A63"/>
    <w:rsid w:val="00E16AF5"/>
    <w:rsid w:val="00E16B9A"/>
    <w:rsid w:val="00E16BA7"/>
    <w:rsid w:val="00E16D40"/>
    <w:rsid w:val="00E16E4B"/>
    <w:rsid w:val="00E16F99"/>
    <w:rsid w:val="00E16FBD"/>
    <w:rsid w:val="00E17291"/>
    <w:rsid w:val="00E172AE"/>
    <w:rsid w:val="00E17531"/>
    <w:rsid w:val="00E1762F"/>
    <w:rsid w:val="00E17771"/>
    <w:rsid w:val="00E1779F"/>
    <w:rsid w:val="00E17809"/>
    <w:rsid w:val="00E1782F"/>
    <w:rsid w:val="00E17833"/>
    <w:rsid w:val="00E179DD"/>
    <w:rsid w:val="00E17A47"/>
    <w:rsid w:val="00E17A74"/>
    <w:rsid w:val="00E17CF2"/>
    <w:rsid w:val="00E17FD6"/>
    <w:rsid w:val="00E2003C"/>
    <w:rsid w:val="00E20143"/>
    <w:rsid w:val="00E20248"/>
    <w:rsid w:val="00E206A4"/>
    <w:rsid w:val="00E206AF"/>
    <w:rsid w:val="00E20839"/>
    <w:rsid w:val="00E20B22"/>
    <w:rsid w:val="00E20B94"/>
    <w:rsid w:val="00E20C6C"/>
    <w:rsid w:val="00E20CE1"/>
    <w:rsid w:val="00E20E39"/>
    <w:rsid w:val="00E21133"/>
    <w:rsid w:val="00E2122D"/>
    <w:rsid w:val="00E21522"/>
    <w:rsid w:val="00E21A4C"/>
    <w:rsid w:val="00E21C73"/>
    <w:rsid w:val="00E21CDC"/>
    <w:rsid w:val="00E21E12"/>
    <w:rsid w:val="00E21E8F"/>
    <w:rsid w:val="00E21FAE"/>
    <w:rsid w:val="00E2224C"/>
    <w:rsid w:val="00E222E5"/>
    <w:rsid w:val="00E22328"/>
    <w:rsid w:val="00E224E7"/>
    <w:rsid w:val="00E225C7"/>
    <w:rsid w:val="00E225DA"/>
    <w:rsid w:val="00E2296B"/>
    <w:rsid w:val="00E22B53"/>
    <w:rsid w:val="00E230DC"/>
    <w:rsid w:val="00E234F0"/>
    <w:rsid w:val="00E23797"/>
    <w:rsid w:val="00E23D66"/>
    <w:rsid w:val="00E23D69"/>
    <w:rsid w:val="00E240EA"/>
    <w:rsid w:val="00E2412C"/>
    <w:rsid w:val="00E24141"/>
    <w:rsid w:val="00E242F7"/>
    <w:rsid w:val="00E2439A"/>
    <w:rsid w:val="00E24420"/>
    <w:rsid w:val="00E245FF"/>
    <w:rsid w:val="00E246E9"/>
    <w:rsid w:val="00E24777"/>
    <w:rsid w:val="00E247C2"/>
    <w:rsid w:val="00E248B4"/>
    <w:rsid w:val="00E249AE"/>
    <w:rsid w:val="00E24AD7"/>
    <w:rsid w:val="00E24D42"/>
    <w:rsid w:val="00E24E49"/>
    <w:rsid w:val="00E24EF8"/>
    <w:rsid w:val="00E24F07"/>
    <w:rsid w:val="00E252E9"/>
    <w:rsid w:val="00E2561A"/>
    <w:rsid w:val="00E2565A"/>
    <w:rsid w:val="00E259FE"/>
    <w:rsid w:val="00E25E95"/>
    <w:rsid w:val="00E26210"/>
    <w:rsid w:val="00E26285"/>
    <w:rsid w:val="00E262C1"/>
    <w:rsid w:val="00E2663F"/>
    <w:rsid w:val="00E268D6"/>
    <w:rsid w:val="00E26ADB"/>
    <w:rsid w:val="00E26BF1"/>
    <w:rsid w:val="00E270B8"/>
    <w:rsid w:val="00E27193"/>
    <w:rsid w:val="00E27701"/>
    <w:rsid w:val="00E27A41"/>
    <w:rsid w:val="00E27C15"/>
    <w:rsid w:val="00E3025C"/>
    <w:rsid w:val="00E30859"/>
    <w:rsid w:val="00E30881"/>
    <w:rsid w:val="00E30905"/>
    <w:rsid w:val="00E309B8"/>
    <w:rsid w:val="00E309EF"/>
    <w:rsid w:val="00E30B92"/>
    <w:rsid w:val="00E31080"/>
    <w:rsid w:val="00E3174C"/>
    <w:rsid w:val="00E31812"/>
    <w:rsid w:val="00E31871"/>
    <w:rsid w:val="00E31A4A"/>
    <w:rsid w:val="00E31D46"/>
    <w:rsid w:val="00E31E31"/>
    <w:rsid w:val="00E31F1C"/>
    <w:rsid w:val="00E31F5B"/>
    <w:rsid w:val="00E320CE"/>
    <w:rsid w:val="00E32209"/>
    <w:rsid w:val="00E32263"/>
    <w:rsid w:val="00E324B6"/>
    <w:rsid w:val="00E32595"/>
    <w:rsid w:val="00E328BC"/>
    <w:rsid w:val="00E32960"/>
    <w:rsid w:val="00E32ABA"/>
    <w:rsid w:val="00E32D3F"/>
    <w:rsid w:val="00E32D50"/>
    <w:rsid w:val="00E3320F"/>
    <w:rsid w:val="00E3346C"/>
    <w:rsid w:val="00E33489"/>
    <w:rsid w:val="00E336C8"/>
    <w:rsid w:val="00E338D3"/>
    <w:rsid w:val="00E33C6D"/>
    <w:rsid w:val="00E33DE9"/>
    <w:rsid w:val="00E33EBB"/>
    <w:rsid w:val="00E34011"/>
    <w:rsid w:val="00E34153"/>
    <w:rsid w:val="00E343C6"/>
    <w:rsid w:val="00E34420"/>
    <w:rsid w:val="00E34460"/>
    <w:rsid w:val="00E34757"/>
    <w:rsid w:val="00E348A0"/>
    <w:rsid w:val="00E34C3A"/>
    <w:rsid w:val="00E34C76"/>
    <w:rsid w:val="00E34F25"/>
    <w:rsid w:val="00E35168"/>
    <w:rsid w:val="00E352B6"/>
    <w:rsid w:val="00E35627"/>
    <w:rsid w:val="00E3583D"/>
    <w:rsid w:val="00E358C6"/>
    <w:rsid w:val="00E35ACB"/>
    <w:rsid w:val="00E35B62"/>
    <w:rsid w:val="00E35C6A"/>
    <w:rsid w:val="00E35F2D"/>
    <w:rsid w:val="00E3614A"/>
    <w:rsid w:val="00E361EF"/>
    <w:rsid w:val="00E362B8"/>
    <w:rsid w:val="00E36711"/>
    <w:rsid w:val="00E367AB"/>
    <w:rsid w:val="00E3697F"/>
    <w:rsid w:val="00E36B0D"/>
    <w:rsid w:val="00E36B3D"/>
    <w:rsid w:val="00E36C76"/>
    <w:rsid w:val="00E36C79"/>
    <w:rsid w:val="00E36EAB"/>
    <w:rsid w:val="00E37093"/>
    <w:rsid w:val="00E370AD"/>
    <w:rsid w:val="00E370F4"/>
    <w:rsid w:val="00E373D6"/>
    <w:rsid w:val="00E374B8"/>
    <w:rsid w:val="00E379B4"/>
    <w:rsid w:val="00E37A6F"/>
    <w:rsid w:val="00E37A93"/>
    <w:rsid w:val="00E37B09"/>
    <w:rsid w:val="00E37EB5"/>
    <w:rsid w:val="00E401E0"/>
    <w:rsid w:val="00E4051D"/>
    <w:rsid w:val="00E406D5"/>
    <w:rsid w:val="00E406EA"/>
    <w:rsid w:val="00E407A7"/>
    <w:rsid w:val="00E40922"/>
    <w:rsid w:val="00E4094F"/>
    <w:rsid w:val="00E40A9A"/>
    <w:rsid w:val="00E40B40"/>
    <w:rsid w:val="00E40E4F"/>
    <w:rsid w:val="00E40EF4"/>
    <w:rsid w:val="00E4124C"/>
    <w:rsid w:val="00E4133B"/>
    <w:rsid w:val="00E418EE"/>
    <w:rsid w:val="00E41DBF"/>
    <w:rsid w:val="00E41EB2"/>
    <w:rsid w:val="00E4205D"/>
    <w:rsid w:val="00E424BE"/>
    <w:rsid w:val="00E42A7A"/>
    <w:rsid w:val="00E42B45"/>
    <w:rsid w:val="00E42C97"/>
    <w:rsid w:val="00E42DC6"/>
    <w:rsid w:val="00E4318A"/>
    <w:rsid w:val="00E43385"/>
    <w:rsid w:val="00E435A3"/>
    <w:rsid w:val="00E43643"/>
    <w:rsid w:val="00E4390C"/>
    <w:rsid w:val="00E43A63"/>
    <w:rsid w:val="00E43CD1"/>
    <w:rsid w:val="00E43D0F"/>
    <w:rsid w:val="00E43E4C"/>
    <w:rsid w:val="00E43EAC"/>
    <w:rsid w:val="00E440D0"/>
    <w:rsid w:val="00E444BD"/>
    <w:rsid w:val="00E44558"/>
    <w:rsid w:val="00E4457E"/>
    <w:rsid w:val="00E44704"/>
    <w:rsid w:val="00E44806"/>
    <w:rsid w:val="00E44851"/>
    <w:rsid w:val="00E44865"/>
    <w:rsid w:val="00E449D2"/>
    <w:rsid w:val="00E44A83"/>
    <w:rsid w:val="00E44B1D"/>
    <w:rsid w:val="00E44FE6"/>
    <w:rsid w:val="00E45057"/>
    <w:rsid w:val="00E452AB"/>
    <w:rsid w:val="00E45491"/>
    <w:rsid w:val="00E45817"/>
    <w:rsid w:val="00E4596C"/>
    <w:rsid w:val="00E45C2B"/>
    <w:rsid w:val="00E46124"/>
    <w:rsid w:val="00E4621B"/>
    <w:rsid w:val="00E46536"/>
    <w:rsid w:val="00E4685E"/>
    <w:rsid w:val="00E4687B"/>
    <w:rsid w:val="00E46A06"/>
    <w:rsid w:val="00E47242"/>
    <w:rsid w:val="00E4738B"/>
    <w:rsid w:val="00E474BF"/>
    <w:rsid w:val="00E4750B"/>
    <w:rsid w:val="00E475D0"/>
    <w:rsid w:val="00E4770B"/>
    <w:rsid w:val="00E47937"/>
    <w:rsid w:val="00E479DD"/>
    <w:rsid w:val="00E47F8D"/>
    <w:rsid w:val="00E500D1"/>
    <w:rsid w:val="00E500E4"/>
    <w:rsid w:val="00E50378"/>
    <w:rsid w:val="00E503E0"/>
    <w:rsid w:val="00E504AC"/>
    <w:rsid w:val="00E5066E"/>
    <w:rsid w:val="00E50851"/>
    <w:rsid w:val="00E50A66"/>
    <w:rsid w:val="00E50B17"/>
    <w:rsid w:val="00E50D4C"/>
    <w:rsid w:val="00E50DA2"/>
    <w:rsid w:val="00E50DC5"/>
    <w:rsid w:val="00E50E08"/>
    <w:rsid w:val="00E50F8D"/>
    <w:rsid w:val="00E50FAA"/>
    <w:rsid w:val="00E51016"/>
    <w:rsid w:val="00E511A5"/>
    <w:rsid w:val="00E51591"/>
    <w:rsid w:val="00E51647"/>
    <w:rsid w:val="00E51675"/>
    <w:rsid w:val="00E51845"/>
    <w:rsid w:val="00E51A62"/>
    <w:rsid w:val="00E51E05"/>
    <w:rsid w:val="00E51E95"/>
    <w:rsid w:val="00E51F74"/>
    <w:rsid w:val="00E524E0"/>
    <w:rsid w:val="00E52525"/>
    <w:rsid w:val="00E52619"/>
    <w:rsid w:val="00E52765"/>
    <w:rsid w:val="00E52A89"/>
    <w:rsid w:val="00E52AD3"/>
    <w:rsid w:val="00E52C9A"/>
    <w:rsid w:val="00E52D03"/>
    <w:rsid w:val="00E52F0F"/>
    <w:rsid w:val="00E52F77"/>
    <w:rsid w:val="00E53232"/>
    <w:rsid w:val="00E53828"/>
    <w:rsid w:val="00E53876"/>
    <w:rsid w:val="00E539B8"/>
    <w:rsid w:val="00E53D5C"/>
    <w:rsid w:val="00E53F87"/>
    <w:rsid w:val="00E54068"/>
    <w:rsid w:val="00E5416F"/>
    <w:rsid w:val="00E54247"/>
    <w:rsid w:val="00E544A0"/>
    <w:rsid w:val="00E547F9"/>
    <w:rsid w:val="00E54AD1"/>
    <w:rsid w:val="00E54BDE"/>
    <w:rsid w:val="00E54DBB"/>
    <w:rsid w:val="00E551AE"/>
    <w:rsid w:val="00E553D7"/>
    <w:rsid w:val="00E55400"/>
    <w:rsid w:val="00E55647"/>
    <w:rsid w:val="00E55762"/>
    <w:rsid w:val="00E55D5D"/>
    <w:rsid w:val="00E55DD3"/>
    <w:rsid w:val="00E55E58"/>
    <w:rsid w:val="00E5610D"/>
    <w:rsid w:val="00E5616A"/>
    <w:rsid w:val="00E561A3"/>
    <w:rsid w:val="00E56215"/>
    <w:rsid w:val="00E56302"/>
    <w:rsid w:val="00E5636E"/>
    <w:rsid w:val="00E56398"/>
    <w:rsid w:val="00E563D9"/>
    <w:rsid w:val="00E56619"/>
    <w:rsid w:val="00E5673C"/>
    <w:rsid w:val="00E56859"/>
    <w:rsid w:val="00E5717D"/>
    <w:rsid w:val="00E571E3"/>
    <w:rsid w:val="00E5726C"/>
    <w:rsid w:val="00E5747B"/>
    <w:rsid w:val="00E575E0"/>
    <w:rsid w:val="00E57663"/>
    <w:rsid w:val="00E57684"/>
    <w:rsid w:val="00E57749"/>
    <w:rsid w:val="00E57A3E"/>
    <w:rsid w:val="00E57C03"/>
    <w:rsid w:val="00E57E0F"/>
    <w:rsid w:val="00E60005"/>
    <w:rsid w:val="00E602A1"/>
    <w:rsid w:val="00E6046D"/>
    <w:rsid w:val="00E60AC7"/>
    <w:rsid w:val="00E60B8C"/>
    <w:rsid w:val="00E60B8E"/>
    <w:rsid w:val="00E60C5A"/>
    <w:rsid w:val="00E61069"/>
    <w:rsid w:val="00E610C4"/>
    <w:rsid w:val="00E611FF"/>
    <w:rsid w:val="00E61223"/>
    <w:rsid w:val="00E61504"/>
    <w:rsid w:val="00E617F6"/>
    <w:rsid w:val="00E61BAB"/>
    <w:rsid w:val="00E61BC0"/>
    <w:rsid w:val="00E61DF1"/>
    <w:rsid w:val="00E62216"/>
    <w:rsid w:val="00E62556"/>
    <w:rsid w:val="00E62580"/>
    <w:rsid w:val="00E6297A"/>
    <w:rsid w:val="00E62A60"/>
    <w:rsid w:val="00E6309F"/>
    <w:rsid w:val="00E6326F"/>
    <w:rsid w:val="00E63588"/>
    <w:rsid w:val="00E63B39"/>
    <w:rsid w:val="00E63C0E"/>
    <w:rsid w:val="00E63D94"/>
    <w:rsid w:val="00E63F20"/>
    <w:rsid w:val="00E63F46"/>
    <w:rsid w:val="00E64059"/>
    <w:rsid w:val="00E64067"/>
    <w:rsid w:val="00E6413B"/>
    <w:rsid w:val="00E643CF"/>
    <w:rsid w:val="00E648B8"/>
    <w:rsid w:val="00E64AC4"/>
    <w:rsid w:val="00E64B00"/>
    <w:rsid w:val="00E64ECD"/>
    <w:rsid w:val="00E6518D"/>
    <w:rsid w:val="00E651BC"/>
    <w:rsid w:val="00E653B5"/>
    <w:rsid w:val="00E653FB"/>
    <w:rsid w:val="00E65688"/>
    <w:rsid w:val="00E65A35"/>
    <w:rsid w:val="00E66040"/>
    <w:rsid w:val="00E661C6"/>
    <w:rsid w:val="00E66640"/>
    <w:rsid w:val="00E66A57"/>
    <w:rsid w:val="00E66B2F"/>
    <w:rsid w:val="00E66CA7"/>
    <w:rsid w:val="00E66CFB"/>
    <w:rsid w:val="00E66E83"/>
    <w:rsid w:val="00E66F53"/>
    <w:rsid w:val="00E66F94"/>
    <w:rsid w:val="00E671E5"/>
    <w:rsid w:val="00E67264"/>
    <w:rsid w:val="00E67507"/>
    <w:rsid w:val="00E677C4"/>
    <w:rsid w:val="00E67D3A"/>
    <w:rsid w:val="00E67D64"/>
    <w:rsid w:val="00E67E04"/>
    <w:rsid w:val="00E67E22"/>
    <w:rsid w:val="00E67E6F"/>
    <w:rsid w:val="00E67FD4"/>
    <w:rsid w:val="00E702DA"/>
    <w:rsid w:val="00E70456"/>
    <w:rsid w:val="00E704CD"/>
    <w:rsid w:val="00E70587"/>
    <w:rsid w:val="00E7065C"/>
    <w:rsid w:val="00E70706"/>
    <w:rsid w:val="00E707F8"/>
    <w:rsid w:val="00E708F9"/>
    <w:rsid w:val="00E70AB4"/>
    <w:rsid w:val="00E70B58"/>
    <w:rsid w:val="00E70D96"/>
    <w:rsid w:val="00E710B3"/>
    <w:rsid w:val="00E71113"/>
    <w:rsid w:val="00E715D3"/>
    <w:rsid w:val="00E71961"/>
    <w:rsid w:val="00E71977"/>
    <w:rsid w:val="00E719A5"/>
    <w:rsid w:val="00E71A37"/>
    <w:rsid w:val="00E71A53"/>
    <w:rsid w:val="00E71AE1"/>
    <w:rsid w:val="00E71B3C"/>
    <w:rsid w:val="00E71C3F"/>
    <w:rsid w:val="00E71DD1"/>
    <w:rsid w:val="00E71E71"/>
    <w:rsid w:val="00E72035"/>
    <w:rsid w:val="00E7214B"/>
    <w:rsid w:val="00E72357"/>
    <w:rsid w:val="00E72628"/>
    <w:rsid w:val="00E72890"/>
    <w:rsid w:val="00E72A0C"/>
    <w:rsid w:val="00E72AF1"/>
    <w:rsid w:val="00E72C1E"/>
    <w:rsid w:val="00E72C56"/>
    <w:rsid w:val="00E72E8D"/>
    <w:rsid w:val="00E72F1A"/>
    <w:rsid w:val="00E731C0"/>
    <w:rsid w:val="00E73245"/>
    <w:rsid w:val="00E73312"/>
    <w:rsid w:val="00E7331A"/>
    <w:rsid w:val="00E7380C"/>
    <w:rsid w:val="00E73853"/>
    <w:rsid w:val="00E7394E"/>
    <w:rsid w:val="00E73CB2"/>
    <w:rsid w:val="00E73D04"/>
    <w:rsid w:val="00E73E98"/>
    <w:rsid w:val="00E73EF9"/>
    <w:rsid w:val="00E74589"/>
    <w:rsid w:val="00E74642"/>
    <w:rsid w:val="00E7477D"/>
    <w:rsid w:val="00E74966"/>
    <w:rsid w:val="00E7498B"/>
    <w:rsid w:val="00E74B81"/>
    <w:rsid w:val="00E74C34"/>
    <w:rsid w:val="00E74D12"/>
    <w:rsid w:val="00E74EC9"/>
    <w:rsid w:val="00E75193"/>
    <w:rsid w:val="00E7549F"/>
    <w:rsid w:val="00E75895"/>
    <w:rsid w:val="00E75A33"/>
    <w:rsid w:val="00E75C25"/>
    <w:rsid w:val="00E75E35"/>
    <w:rsid w:val="00E76148"/>
    <w:rsid w:val="00E76290"/>
    <w:rsid w:val="00E76456"/>
    <w:rsid w:val="00E76569"/>
    <w:rsid w:val="00E766AF"/>
    <w:rsid w:val="00E768F9"/>
    <w:rsid w:val="00E76D03"/>
    <w:rsid w:val="00E77138"/>
    <w:rsid w:val="00E771A2"/>
    <w:rsid w:val="00E772DB"/>
    <w:rsid w:val="00E7739A"/>
    <w:rsid w:val="00E775C2"/>
    <w:rsid w:val="00E77600"/>
    <w:rsid w:val="00E77D8D"/>
    <w:rsid w:val="00E800F1"/>
    <w:rsid w:val="00E8079E"/>
    <w:rsid w:val="00E808F3"/>
    <w:rsid w:val="00E809BB"/>
    <w:rsid w:val="00E80BB6"/>
    <w:rsid w:val="00E80BBC"/>
    <w:rsid w:val="00E80C73"/>
    <w:rsid w:val="00E80EA3"/>
    <w:rsid w:val="00E813CC"/>
    <w:rsid w:val="00E81609"/>
    <w:rsid w:val="00E81914"/>
    <w:rsid w:val="00E81A39"/>
    <w:rsid w:val="00E81A4B"/>
    <w:rsid w:val="00E81E61"/>
    <w:rsid w:val="00E81F98"/>
    <w:rsid w:val="00E82530"/>
    <w:rsid w:val="00E82537"/>
    <w:rsid w:val="00E82956"/>
    <w:rsid w:val="00E82B26"/>
    <w:rsid w:val="00E82D4B"/>
    <w:rsid w:val="00E83204"/>
    <w:rsid w:val="00E833A9"/>
    <w:rsid w:val="00E834EE"/>
    <w:rsid w:val="00E838EB"/>
    <w:rsid w:val="00E83952"/>
    <w:rsid w:val="00E83A95"/>
    <w:rsid w:val="00E83ACF"/>
    <w:rsid w:val="00E83AEF"/>
    <w:rsid w:val="00E83B8C"/>
    <w:rsid w:val="00E83BEB"/>
    <w:rsid w:val="00E83C4D"/>
    <w:rsid w:val="00E83D44"/>
    <w:rsid w:val="00E83D93"/>
    <w:rsid w:val="00E84040"/>
    <w:rsid w:val="00E8423A"/>
    <w:rsid w:val="00E842C6"/>
    <w:rsid w:val="00E8442A"/>
    <w:rsid w:val="00E84516"/>
    <w:rsid w:val="00E845AA"/>
    <w:rsid w:val="00E84973"/>
    <w:rsid w:val="00E84B9A"/>
    <w:rsid w:val="00E84BBA"/>
    <w:rsid w:val="00E84C2F"/>
    <w:rsid w:val="00E85105"/>
    <w:rsid w:val="00E85221"/>
    <w:rsid w:val="00E8547F"/>
    <w:rsid w:val="00E85495"/>
    <w:rsid w:val="00E856FE"/>
    <w:rsid w:val="00E8583A"/>
    <w:rsid w:val="00E858E1"/>
    <w:rsid w:val="00E85970"/>
    <w:rsid w:val="00E85BFD"/>
    <w:rsid w:val="00E85C15"/>
    <w:rsid w:val="00E85DE8"/>
    <w:rsid w:val="00E85F38"/>
    <w:rsid w:val="00E8670E"/>
    <w:rsid w:val="00E86806"/>
    <w:rsid w:val="00E869AD"/>
    <w:rsid w:val="00E86B64"/>
    <w:rsid w:val="00E86D4D"/>
    <w:rsid w:val="00E87057"/>
    <w:rsid w:val="00E87687"/>
    <w:rsid w:val="00E8785A"/>
    <w:rsid w:val="00E879E6"/>
    <w:rsid w:val="00E87A3A"/>
    <w:rsid w:val="00E87C84"/>
    <w:rsid w:val="00E87D68"/>
    <w:rsid w:val="00E87E83"/>
    <w:rsid w:val="00E9027B"/>
    <w:rsid w:val="00E902DE"/>
    <w:rsid w:val="00E90782"/>
    <w:rsid w:val="00E9095B"/>
    <w:rsid w:val="00E90964"/>
    <w:rsid w:val="00E90AA0"/>
    <w:rsid w:val="00E90E90"/>
    <w:rsid w:val="00E90F5A"/>
    <w:rsid w:val="00E91171"/>
    <w:rsid w:val="00E91241"/>
    <w:rsid w:val="00E9126B"/>
    <w:rsid w:val="00E9192B"/>
    <w:rsid w:val="00E91A24"/>
    <w:rsid w:val="00E91B6A"/>
    <w:rsid w:val="00E91BF4"/>
    <w:rsid w:val="00E92089"/>
    <w:rsid w:val="00E921CB"/>
    <w:rsid w:val="00E92221"/>
    <w:rsid w:val="00E9238D"/>
    <w:rsid w:val="00E923E9"/>
    <w:rsid w:val="00E925A8"/>
    <w:rsid w:val="00E925D4"/>
    <w:rsid w:val="00E92633"/>
    <w:rsid w:val="00E92809"/>
    <w:rsid w:val="00E929DD"/>
    <w:rsid w:val="00E92B2F"/>
    <w:rsid w:val="00E9329D"/>
    <w:rsid w:val="00E93407"/>
    <w:rsid w:val="00E93A71"/>
    <w:rsid w:val="00E93BD0"/>
    <w:rsid w:val="00E93C2E"/>
    <w:rsid w:val="00E93C9B"/>
    <w:rsid w:val="00E93D56"/>
    <w:rsid w:val="00E940E0"/>
    <w:rsid w:val="00E9413C"/>
    <w:rsid w:val="00E943A2"/>
    <w:rsid w:val="00E9456C"/>
    <w:rsid w:val="00E9468A"/>
    <w:rsid w:val="00E9475A"/>
    <w:rsid w:val="00E94B10"/>
    <w:rsid w:val="00E94B81"/>
    <w:rsid w:val="00E94DE9"/>
    <w:rsid w:val="00E94E42"/>
    <w:rsid w:val="00E94E49"/>
    <w:rsid w:val="00E95099"/>
    <w:rsid w:val="00E95606"/>
    <w:rsid w:val="00E956D1"/>
    <w:rsid w:val="00E957E4"/>
    <w:rsid w:val="00E95811"/>
    <w:rsid w:val="00E95AEE"/>
    <w:rsid w:val="00E95C47"/>
    <w:rsid w:val="00E95D1C"/>
    <w:rsid w:val="00E96003"/>
    <w:rsid w:val="00E96014"/>
    <w:rsid w:val="00E9603D"/>
    <w:rsid w:val="00E96188"/>
    <w:rsid w:val="00E96190"/>
    <w:rsid w:val="00E9659D"/>
    <w:rsid w:val="00E96964"/>
    <w:rsid w:val="00E96976"/>
    <w:rsid w:val="00E96AA7"/>
    <w:rsid w:val="00E96B72"/>
    <w:rsid w:val="00E96C14"/>
    <w:rsid w:val="00E96F2C"/>
    <w:rsid w:val="00E9754B"/>
    <w:rsid w:val="00E975F8"/>
    <w:rsid w:val="00E9774D"/>
    <w:rsid w:val="00E97B3A"/>
    <w:rsid w:val="00E97E60"/>
    <w:rsid w:val="00EA0116"/>
    <w:rsid w:val="00EA05BD"/>
    <w:rsid w:val="00EA0A8B"/>
    <w:rsid w:val="00EA0C38"/>
    <w:rsid w:val="00EA0E36"/>
    <w:rsid w:val="00EA0E56"/>
    <w:rsid w:val="00EA0F5E"/>
    <w:rsid w:val="00EA1062"/>
    <w:rsid w:val="00EA1183"/>
    <w:rsid w:val="00EA12B6"/>
    <w:rsid w:val="00EA14CF"/>
    <w:rsid w:val="00EA14D6"/>
    <w:rsid w:val="00EA15C3"/>
    <w:rsid w:val="00EA1905"/>
    <w:rsid w:val="00EA1970"/>
    <w:rsid w:val="00EA1C11"/>
    <w:rsid w:val="00EA1C34"/>
    <w:rsid w:val="00EA1ED8"/>
    <w:rsid w:val="00EA1F4F"/>
    <w:rsid w:val="00EA2004"/>
    <w:rsid w:val="00EA20AC"/>
    <w:rsid w:val="00EA2203"/>
    <w:rsid w:val="00EA2661"/>
    <w:rsid w:val="00EA26D1"/>
    <w:rsid w:val="00EA29A0"/>
    <w:rsid w:val="00EA29DB"/>
    <w:rsid w:val="00EA2CA6"/>
    <w:rsid w:val="00EA2CDE"/>
    <w:rsid w:val="00EA2DF6"/>
    <w:rsid w:val="00EA2E46"/>
    <w:rsid w:val="00EA3772"/>
    <w:rsid w:val="00EA37E9"/>
    <w:rsid w:val="00EA3AE3"/>
    <w:rsid w:val="00EA3B6A"/>
    <w:rsid w:val="00EA3BAF"/>
    <w:rsid w:val="00EA3CD4"/>
    <w:rsid w:val="00EA3CF5"/>
    <w:rsid w:val="00EA3D70"/>
    <w:rsid w:val="00EA41C8"/>
    <w:rsid w:val="00EA4320"/>
    <w:rsid w:val="00EA435E"/>
    <w:rsid w:val="00EA4375"/>
    <w:rsid w:val="00EA445F"/>
    <w:rsid w:val="00EA447B"/>
    <w:rsid w:val="00EA45A5"/>
    <w:rsid w:val="00EA4B8A"/>
    <w:rsid w:val="00EA50A5"/>
    <w:rsid w:val="00EA514A"/>
    <w:rsid w:val="00EA51B2"/>
    <w:rsid w:val="00EA553E"/>
    <w:rsid w:val="00EA5567"/>
    <w:rsid w:val="00EA558C"/>
    <w:rsid w:val="00EA559A"/>
    <w:rsid w:val="00EA562C"/>
    <w:rsid w:val="00EA5827"/>
    <w:rsid w:val="00EA5979"/>
    <w:rsid w:val="00EA5994"/>
    <w:rsid w:val="00EA5A09"/>
    <w:rsid w:val="00EA5B22"/>
    <w:rsid w:val="00EA5FDF"/>
    <w:rsid w:val="00EA6001"/>
    <w:rsid w:val="00EA61C2"/>
    <w:rsid w:val="00EA688D"/>
    <w:rsid w:val="00EA69E2"/>
    <w:rsid w:val="00EA6A0C"/>
    <w:rsid w:val="00EA6A6E"/>
    <w:rsid w:val="00EA7025"/>
    <w:rsid w:val="00EA7036"/>
    <w:rsid w:val="00EA7205"/>
    <w:rsid w:val="00EA741B"/>
    <w:rsid w:val="00EA759B"/>
    <w:rsid w:val="00EA75FE"/>
    <w:rsid w:val="00EA78B1"/>
    <w:rsid w:val="00EA7960"/>
    <w:rsid w:val="00EA7BB9"/>
    <w:rsid w:val="00EB03C5"/>
    <w:rsid w:val="00EB03D6"/>
    <w:rsid w:val="00EB03E7"/>
    <w:rsid w:val="00EB04E0"/>
    <w:rsid w:val="00EB0924"/>
    <w:rsid w:val="00EB0939"/>
    <w:rsid w:val="00EB0A05"/>
    <w:rsid w:val="00EB0AB7"/>
    <w:rsid w:val="00EB0CFD"/>
    <w:rsid w:val="00EB0D38"/>
    <w:rsid w:val="00EB0E9C"/>
    <w:rsid w:val="00EB0F05"/>
    <w:rsid w:val="00EB0F32"/>
    <w:rsid w:val="00EB0F9B"/>
    <w:rsid w:val="00EB10B2"/>
    <w:rsid w:val="00EB146D"/>
    <w:rsid w:val="00EB188E"/>
    <w:rsid w:val="00EB18E8"/>
    <w:rsid w:val="00EB1988"/>
    <w:rsid w:val="00EB1DB2"/>
    <w:rsid w:val="00EB1F0E"/>
    <w:rsid w:val="00EB219E"/>
    <w:rsid w:val="00EB21BD"/>
    <w:rsid w:val="00EB22C5"/>
    <w:rsid w:val="00EB2475"/>
    <w:rsid w:val="00EB25DD"/>
    <w:rsid w:val="00EB26F6"/>
    <w:rsid w:val="00EB2B71"/>
    <w:rsid w:val="00EB2C2D"/>
    <w:rsid w:val="00EB2CA8"/>
    <w:rsid w:val="00EB2E28"/>
    <w:rsid w:val="00EB2E3F"/>
    <w:rsid w:val="00EB2E5B"/>
    <w:rsid w:val="00EB2EFB"/>
    <w:rsid w:val="00EB33F5"/>
    <w:rsid w:val="00EB35DF"/>
    <w:rsid w:val="00EB36BE"/>
    <w:rsid w:val="00EB374F"/>
    <w:rsid w:val="00EB3840"/>
    <w:rsid w:val="00EB38A7"/>
    <w:rsid w:val="00EB3922"/>
    <w:rsid w:val="00EB39C3"/>
    <w:rsid w:val="00EB3A9E"/>
    <w:rsid w:val="00EB41C4"/>
    <w:rsid w:val="00EB41D9"/>
    <w:rsid w:val="00EB4267"/>
    <w:rsid w:val="00EB464B"/>
    <w:rsid w:val="00EB4794"/>
    <w:rsid w:val="00EB4C6D"/>
    <w:rsid w:val="00EB4CCC"/>
    <w:rsid w:val="00EB4D44"/>
    <w:rsid w:val="00EB52B5"/>
    <w:rsid w:val="00EB5590"/>
    <w:rsid w:val="00EB563A"/>
    <w:rsid w:val="00EB576E"/>
    <w:rsid w:val="00EB57C6"/>
    <w:rsid w:val="00EB5830"/>
    <w:rsid w:val="00EB5B5F"/>
    <w:rsid w:val="00EB5BDA"/>
    <w:rsid w:val="00EB5F88"/>
    <w:rsid w:val="00EB61DB"/>
    <w:rsid w:val="00EB6269"/>
    <w:rsid w:val="00EB683B"/>
    <w:rsid w:val="00EB6900"/>
    <w:rsid w:val="00EB6A19"/>
    <w:rsid w:val="00EB73E0"/>
    <w:rsid w:val="00EB75A2"/>
    <w:rsid w:val="00EB77C0"/>
    <w:rsid w:val="00EB7A07"/>
    <w:rsid w:val="00EB7B8E"/>
    <w:rsid w:val="00EB7C34"/>
    <w:rsid w:val="00EB7F04"/>
    <w:rsid w:val="00EB7F8C"/>
    <w:rsid w:val="00EC020C"/>
    <w:rsid w:val="00EC051E"/>
    <w:rsid w:val="00EC088A"/>
    <w:rsid w:val="00EC09B4"/>
    <w:rsid w:val="00EC0A48"/>
    <w:rsid w:val="00EC0B22"/>
    <w:rsid w:val="00EC0DB7"/>
    <w:rsid w:val="00EC0F4B"/>
    <w:rsid w:val="00EC10FB"/>
    <w:rsid w:val="00EC1396"/>
    <w:rsid w:val="00EC166D"/>
    <w:rsid w:val="00EC1909"/>
    <w:rsid w:val="00EC1CD8"/>
    <w:rsid w:val="00EC2614"/>
    <w:rsid w:val="00EC2847"/>
    <w:rsid w:val="00EC2856"/>
    <w:rsid w:val="00EC29DE"/>
    <w:rsid w:val="00EC2A28"/>
    <w:rsid w:val="00EC2C8F"/>
    <w:rsid w:val="00EC2D04"/>
    <w:rsid w:val="00EC2D9F"/>
    <w:rsid w:val="00EC313A"/>
    <w:rsid w:val="00EC351E"/>
    <w:rsid w:val="00EC3561"/>
    <w:rsid w:val="00EC38A7"/>
    <w:rsid w:val="00EC3A15"/>
    <w:rsid w:val="00EC3ACC"/>
    <w:rsid w:val="00EC3B90"/>
    <w:rsid w:val="00EC3C62"/>
    <w:rsid w:val="00EC3D4D"/>
    <w:rsid w:val="00EC3D8F"/>
    <w:rsid w:val="00EC3F1F"/>
    <w:rsid w:val="00EC3F91"/>
    <w:rsid w:val="00EC466A"/>
    <w:rsid w:val="00EC4732"/>
    <w:rsid w:val="00EC4A61"/>
    <w:rsid w:val="00EC4B47"/>
    <w:rsid w:val="00EC4C32"/>
    <w:rsid w:val="00EC4CE5"/>
    <w:rsid w:val="00EC4F3F"/>
    <w:rsid w:val="00EC50D3"/>
    <w:rsid w:val="00EC5119"/>
    <w:rsid w:val="00EC518E"/>
    <w:rsid w:val="00EC5249"/>
    <w:rsid w:val="00EC5272"/>
    <w:rsid w:val="00EC53E4"/>
    <w:rsid w:val="00EC5471"/>
    <w:rsid w:val="00EC54B2"/>
    <w:rsid w:val="00EC5604"/>
    <w:rsid w:val="00EC577B"/>
    <w:rsid w:val="00EC589D"/>
    <w:rsid w:val="00EC59BE"/>
    <w:rsid w:val="00EC5A01"/>
    <w:rsid w:val="00EC5AC3"/>
    <w:rsid w:val="00EC5F09"/>
    <w:rsid w:val="00EC60EC"/>
    <w:rsid w:val="00EC619F"/>
    <w:rsid w:val="00EC6521"/>
    <w:rsid w:val="00EC6911"/>
    <w:rsid w:val="00EC6A16"/>
    <w:rsid w:val="00EC6A75"/>
    <w:rsid w:val="00EC7175"/>
    <w:rsid w:val="00EC71A6"/>
    <w:rsid w:val="00EC7289"/>
    <w:rsid w:val="00EC74CE"/>
    <w:rsid w:val="00EC7562"/>
    <w:rsid w:val="00EC760A"/>
    <w:rsid w:val="00EC78A7"/>
    <w:rsid w:val="00EC79D9"/>
    <w:rsid w:val="00EC7B95"/>
    <w:rsid w:val="00EC7F04"/>
    <w:rsid w:val="00ED0182"/>
    <w:rsid w:val="00ED020A"/>
    <w:rsid w:val="00ED033D"/>
    <w:rsid w:val="00ED046D"/>
    <w:rsid w:val="00ED06CA"/>
    <w:rsid w:val="00ED0BB5"/>
    <w:rsid w:val="00ED0C0A"/>
    <w:rsid w:val="00ED0C99"/>
    <w:rsid w:val="00ED0E64"/>
    <w:rsid w:val="00ED0EBA"/>
    <w:rsid w:val="00ED104B"/>
    <w:rsid w:val="00ED111E"/>
    <w:rsid w:val="00ED12BF"/>
    <w:rsid w:val="00ED1707"/>
    <w:rsid w:val="00ED1731"/>
    <w:rsid w:val="00ED1823"/>
    <w:rsid w:val="00ED1FEA"/>
    <w:rsid w:val="00ED2070"/>
    <w:rsid w:val="00ED24EC"/>
    <w:rsid w:val="00ED2539"/>
    <w:rsid w:val="00ED26AC"/>
    <w:rsid w:val="00ED2703"/>
    <w:rsid w:val="00ED2901"/>
    <w:rsid w:val="00ED2D7E"/>
    <w:rsid w:val="00ED3543"/>
    <w:rsid w:val="00ED37D3"/>
    <w:rsid w:val="00ED3BB2"/>
    <w:rsid w:val="00ED3BED"/>
    <w:rsid w:val="00ED3CED"/>
    <w:rsid w:val="00ED3F82"/>
    <w:rsid w:val="00ED4036"/>
    <w:rsid w:val="00ED40DC"/>
    <w:rsid w:val="00ED4120"/>
    <w:rsid w:val="00ED4272"/>
    <w:rsid w:val="00ED43CD"/>
    <w:rsid w:val="00ED4472"/>
    <w:rsid w:val="00ED447E"/>
    <w:rsid w:val="00ED4492"/>
    <w:rsid w:val="00ED475E"/>
    <w:rsid w:val="00ED49FA"/>
    <w:rsid w:val="00ED4A7B"/>
    <w:rsid w:val="00ED4E4E"/>
    <w:rsid w:val="00ED4F35"/>
    <w:rsid w:val="00ED518B"/>
    <w:rsid w:val="00ED5316"/>
    <w:rsid w:val="00ED54F8"/>
    <w:rsid w:val="00ED550E"/>
    <w:rsid w:val="00ED5853"/>
    <w:rsid w:val="00ED5DF2"/>
    <w:rsid w:val="00ED5E76"/>
    <w:rsid w:val="00ED5E9B"/>
    <w:rsid w:val="00ED5F5B"/>
    <w:rsid w:val="00ED6045"/>
    <w:rsid w:val="00ED6203"/>
    <w:rsid w:val="00ED6372"/>
    <w:rsid w:val="00ED63D5"/>
    <w:rsid w:val="00ED6A26"/>
    <w:rsid w:val="00ED6B4B"/>
    <w:rsid w:val="00ED6E38"/>
    <w:rsid w:val="00ED6F36"/>
    <w:rsid w:val="00ED701F"/>
    <w:rsid w:val="00ED7097"/>
    <w:rsid w:val="00ED7137"/>
    <w:rsid w:val="00ED715C"/>
    <w:rsid w:val="00ED7351"/>
    <w:rsid w:val="00ED783A"/>
    <w:rsid w:val="00ED78DC"/>
    <w:rsid w:val="00ED7E6A"/>
    <w:rsid w:val="00EE0132"/>
    <w:rsid w:val="00EE0327"/>
    <w:rsid w:val="00EE0AE8"/>
    <w:rsid w:val="00EE0BF3"/>
    <w:rsid w:val="00EE0D5E"/>
    <w:rsid w:val="00EE0E12"/>
    <w:rsid w:val="00EE0E57"/>
    <w:rsid w:val="00EE1002"/>
    <w:rsid w:val="00EE14D6"/>
    <w:rsid w:val="00EE171D"/>
    <w:rsid w:val="00EE17B7"/>
    <w:rsid w:val="00EE17C2"/>
    <w:rsid w:val="00EE1D6F"/>
    <w:rsid w:val="00EE1D88"/>
    <w:rsid w:val="00EE2012"/>
    <w:rsid w:val="00EE2268"/>
    <w:rsid w:val="00EE236A"/>
    <w:rsid w:val="00EE2388"/>
    <w:rsid w:val="00EE23FC"/>
    <w:rsid w:val="00EE2522"/>
    <w:rsid w:val="00EE25E7"/>
    <w:rsid w:val="00EE2705"/>
    <w:rsid w:val="00EE2AE3"/>
    <w:rsid w:val="00EE35F6"/>
    <w:rsid w:val="00EE3677"/>
    <w:rsid w:val="00EE37F1"/>
    <w:rsid w:val="00EE3945"/>
    <w:rsid w:val="00EE3AF7"/>
    <w:rsid w:val="00EE3B80"/>
    <w:rsid w:val="00EE3CBA"/>
    <w:rsid w:val="00EE3FC7"/>
    <w:rsid w:val="00EE454A"/>
    <w:rsid w:val="00EE479D"/>
    <w:rsid w:val="00EE47B3"/>
    <w:rsid w:val="00EE4EAD"/>
    <w:rsid w:val="00EE4F50"/>
    <w:rsid w:val="00EE5431"/>
    <w:rsid w:val="00EE54D8"/>
    <w:rsid w:val="00EE56AD"/>
    <w:rsid w:val="00EE56B3"/>
    <w:rsid w:val="00EE572B"/>
    <w:rsid w:val="00EE5A14"/>
    <w:rsid w:val="00EE5A19"/>
    <w:rsid w:val="00EE5B4C"/>
    <w:rsid w:val="00EE5BFD"/>
    <w:rsid w:val="00EE5C63"/>
    <w:rsid w:val="00EE5DDD"/>
    <w:rsid w:val="00EE5F8E"/>
    <w:rsid w:val="00EE633F"/>
    <w:rsid w:val="00EE64B4"/>
    <w:rsid w:val="00EE67A4"/>
    <w:rsid w:val="00EE6885"/>
    <w:rsid w:val="00EE68E2"/>
    <w:rsid w:val="00EE69BB"/>
    <w:rsid w:val="00EE6B4D"/>
    <w:rsid w:val="00EE6CCB"/>
    <w:rsid w:val="00EE6D01"/>
    <w:rsid w:val="00EE6EF1"/>
    <w:rsid w:val="00EE6F02"/>
    <w:rsid w:val="00EE71FE"/>
    <w:rsid w:val="00EE7499"/>
    <w:rsid w:val="00EE766E"/>
    <w:rsid w:val="00EE7818"/>
    <w:rsid w:val="00EE793D"/>
    <w:rsid w:val="00EE7AAD"/>
    <w:rsid w:val="00EE7B6B"/>
    <w:rsid w:val="00EE7DED"/>
    <w:rsid w:val="00EF0005"/>
    <w:rsid w:val="00EF02D3"/>
    <w:rsid w:val="00EF0751"/>
    <w:rsid w:val="00EF0ADD"/>
    <w:rsid w:val="00EF0C15"/>
    <w:rsid w:val="00EF0CD1"/>
    <w:rsid w:val="00EF0DD4"/>
    <w:rsid w:val="00EF1268"/>
    <w:rsid w:val="00EF13ED"/>
    <w:rsid w:val="00EF14F9"/>
    <w:rsid w:val="00EF161B"/>
    <w:rsid w:val="00EF180D"/>
    <w:rsid w:val="00EF19C2"/>
    <w:rsid w:val="00EF1A02"/>
    <w:rsid w:val="00EF1A1E"/>
    <w:rsid w:val="00EF1C8E"/>
    <w:rsid w:val="00EF1D30"/>
    <w:rsid w:val="00EF1ECE"/>
    <w:rsid w:val="00EF1F93"/>
    <w:rsid w:val="00EF2960"/>
    <w:rsid w:val="00EF2CBD"/>
    <w:rsid w:val="00EF2F3C"/>
    <w:rsid w:val="00EF2FBB"/>
    <w:rsid w:val="00EF3022"/>
    <w:rsid w:val="00EF3051"/>
    <w:rsid w:val="00EF30C8"/>
    <w:rsid w:val="00EF30F8"/>
    <w:rsid w:val="00EF310D"/>
    <w:rsid w:val="00EF3136"/>
    <w:rsid w:val="00EF3172"/>
    <w:rsid w:val="00EF352A"/>
    <w:rsid w:val="00EF35F7"/>
    <w:rsid w:val="00EF39AE"/>
    <w:rsid w:val="00EF39EE"/>
    <w:rsid w:val="00EF3A20"/>
    <w:rsid w:val="00EF3DFA"/>
    <w:rsid w:val="00EF3E88"/>
    <w:rsid w:val="00EF3EA3"/>
    <w:rsid w:val="00EF3ED7"/>
    <w:rsid w:val="00EF3F57"/>
    <w:rsid w:val="00EF449B"/>
    <w:rsid w:val="00EF4666"/>
    <w:rsid w:val="00EF475B"/>
    <w:rsid w:val="00EF4AB3"/>
    <w:rsid w:val="00EF4AFD"/>
    <w:rsid w:val="00EF4BA1"/>
    <w:rsid w:val="00EF4FB3"/>
    <w:rsid w:val="00EF5054"/>
    <w:rsid w:val="00EF53F2"/>
    <w:rsid w:val="00EF5507"/>
    <w:rsid w:val="00EF5CE3"/>
    <w:rsid w:val="00EF5DB9"/>
    <w:rsid w:val="00EF5F96"/>
    <w:rsid w:val="00EF62EA"/>
    <w:rsid w:val="00EF632C"/>
    <w:rsid w:val="00EF63D7"/>
    <w:rsid w:val="00EF65BE"/>
    <w:rsid w:val="00EF678B"/>
    <w:rsid w:val="00EF6A1D"/>
    <w:rsid w:val="00EF6A4D"/>
    <w:rsid w:val="00EF6D34"/>
    <w:rsid w:val="00EF6FB6"/>
    <w:rsid w:val="00EF7019"/>
    <w:rsid w:val="00EF72B2"/>
    <w:rsid w:val="00EF7346"/>
    <w:rsid w:val="00EF74DA"/>
    <w:rsid w:val="00EF7508"/>
    <w:rsid w:val="00EF75DF"/>
    <w:rsid w:val="00EF78BE"/>
    <w:rsid w:val="00EF78D5"/>
    <w:rsid w:val="00EF7E88"/>
    <w:rsid w:val="00F000C5"/>
    <w:rsid w:val="00F000CE"/>
    <w:rsid w:val="00F0024E"/>
    <w:rsid w:val="00F00473"/>
    <w:rsid w:val="00F0071D"/>
    <w:rsid w:val="00F00936"/>
    <w:rsid w:val="00F009EE"/>
    <w:rsid w:val="00F00AFB"/>
    <w:rsid w:val="00F00BD9"/>
    <w:rsid w:val="00F00C7A"/>
    <w:rsid w:val="00F00D1E"/>
    <w:rsid w:val="00F00DFD"/>
    <w:rsid w:val="00F0102E"/>
    <w:rsid w:val="00F01271"/>
    <w:rsid w:val="00F01354"/>
    <w:rsid w:val="00F01452"/>
    <w:rsid w:val="00F01818"/>
    <w:rsid w:val="00F01961"/>
    <w:rsid w:val="00F01A27"/>
    <w:rsid w:val="00F01AFB"/>
    <w:rsid w:val="00F01BDF"/>
    <w:rsid w:val="00F01CEF"/>
    <w:rsid w:val="00F01D02"/>
    <w:rsid w:val="00F01F04"/>
    <w:rsid w:val="00F02030"/>
    <w:rsid w:val="00F02200"/>
    <w:rsid w:val="00F024C1"/>
    <w:rsid w:val="00F024E9"/>
    <w:rsid w:val="00F02541"/>
    <w:rsid w:val="00F02674"/>
    <w:rsid w:val="00F02958"/>
    <w:rsid w:val="00F02A72"/>
    <w:rsid w:val="00F02C0B"/>
    <w:rsid w:val="00F0303C"/>
    <w:rsid w:val="00F03041"/>
    <w:rsid w:val="00F0327F"/>
    <w:rsid w:val="00F032F7"/>
    <w:rsid w:val="00F034E4"/>
    <w:rsid w:val="00F03782"/>
    <w:rsid w:val="00F03830"/>
    <w:rsid w:val="00F03914"/>
    <w:rsid w:val="00F03D86"/>
    <w:rsid w:val="00F03DFB"/>
    <w:rsid w:val="00F04087"/>
    <w:rsid w:val="00F0410F"/>
    <w:rsid w:val="00F041B5"/>
    <w:rsid w:val="00F0420F"/>
    <w:rsid w:val="00F04382"/>
    <w:rsid w:val="00F047DE"/>
    <w:rsid w:val="00F047F9"/>
    <w:rsid w:val="00F04921"/>
    <w:rsid w:val="00F04B49"/>
    <w:rsid w:val="00F04BEA"/>
    <w:rsid w:val="00F04EF9"/>
    <w:rsid w:val="00F04F19"/>
    <w:rsid w:val="00F04FD3"/>
    <w:rsid w:val="00F0500B"/>
    <w:rsid w:val="00F05238"/>
    <w:rsid w:val="00F054EF"/>
    <w:rsid w:val="00F05749"/>
    <w:rsid w:val="00F05B5A"/>
    <w:rsid w:val="00F061ED"/>
    <w:rsid w:val="00F06203"/>
    <w:rsid w:val="00F06240"/>
    <w:rsid w:val="00F0641C"/>
    <w:rsid w:val="00F0662A"/>
    <w:rsid w:val="00F0664F"/>
    <w:rsid w:val="00F068F8"/>
    <w:rsid w:val="00F0693B"/>
    <w:rsid w:val="00F06B58"/>
    <w:rsid w:val="00F06B63"/>
    <w:rsid w:val="00F06C04"/>
    <w:rsid w:val="00F06C06"/>
    <w:rsid w:val="00F06C2C"/>
    <w:rsid w:val="00F06CC0"/>
    <w:rsid w:val="00F06EDA"/>
    <w:rsid w:val="00F0707C"/>
    <w:rsid w:val="00F070A9"/>
    <w:rsid w:val="00F0717A"/>
    <w:rsid w:val="00F072CE"/>
    <w:rsid w:val="00F0758F"/>
    <w:rsid w:val="00F075C5"/>
    <w:rsid w:val="00F07CE2"/>
    <w:rsid w:val="00F07D1D"/>
    <w:rsid w:val="00F10575"/>
    <w:rsid w:val="00F107FF"/>
    <w:rsid w:val="00F10AE1"/>
    <w:rsid w:val="00F10CF7"/>
    <w:rsid w:val="00F10E58"/>
    <w:rsid w:val="00F110F1"/>
    <w:rsid w:val="00F111E3"/>
    <w:rsid w:val="00F1157E"/>
    <w:rsid w:val="00F11626"/>
    <w:rsid w:val="00F118F0"/>
    <w:rsid w:val="00F119D0"/>
    <w:rsid w:val="00F11C1B"/>
    <w:rsid w:val="00F12090"/>
    <w:rsid w:val="00F121F8"/>
    <w:rsid w:val="00F1225B"/>
    <w:rsid w:val="00F122C3"/>
    <w:rsid w:val="00F124C5"/>
    <w:rsid w:val="00F12503"/>
    <w:rsid w:val="00F125E5"/>
    <w:rsid w:val="00F12634"/>
    <w:rsid w:val="00F12646"/>
    <w:rsid w:val="00F127FA"/>
    <w:rsid w:val="00F12F57"/>
    <w:rsid w:val="00F12FBC"/>
    <w:rsid w:val="00F1344D"/>
    <w:rsid w:val="00F1360F"/>
    <w:rsid w:val="00F1381F"/>
    <w:rsid w:val="00F13894"/>
    <w:rsid w:val="00F13939"/>
    <w:rsid w:val="00F13AD3"/>
    <w:rsid w:val="00F13B66"/>
    <w:rsid w:val="00F13C31"/>
    <w:rsid w:val="00F13D1E"/>
    <w:rsid w:val="00F142FD"/>
    <w:rsid w:val="00F143CF"/>
    <w:rsid w:val="00F143DA"/>
    <w:rsid w:val="00F143FE"/>
    <w:rsid w:val="00F1449A"/>
    <w:rsid w:val="00F148E6"/>
    <w:rsid w:val="00F14E49"/>
    <w:rsid w:val="00F14E8F"/>
    <w:rsid w:val="00F14E92"/>
    <w:rsid w:val="00F14E9A"/>
    <w:rsid w:val="00F14EA1"/>
    <w:rsid w:val="00F15157"/>
    <w:rsid w:val="00F152A3"/>
    <w:rsid w:val="00F15433"/>
    <w:rsid w:val="00F15640"/>
    <w:rsid w:val="00F1590F"/>
    <w:rsid w:val="00F15964"/>
    <w:rsid w:val="00F15A24"/>
    <w:rsid w:val="00F1629A"/>
    <w:rsid w:val="00F164BA"/>
    <w:rsid w:val="00F16528"/>
    <w:rsid w:val="00F16545"/>
    <w:rsid w:val="00F16A83"/>
    <w:rsid w:val="00F16AC3"/>
    <w:rsid w:val="00F16DD3"/>
    <w:rsid w:val="00F16DE8"/>
    <w:rsid w:val="00F16F47"/>
    <w:rsid w:val="00F1729C"/>
    <w:rsid w:val="00F174B6"/>
    <w:rsid w:val="00F174DF"/>
    <w:rsid w:val="00F176E5"/>
    <w:rsid w:val="00F17753"/>
    <w:rsid w:val="00F20383"/>
    <w:rsid w:val="00F205DF"/>
    <w:rsid w:val="00F206B4"/>
    <w:rsid w:val="00F20789"/>
    <w:rsid w:val="00F2097B"/>
    <w:rsid w:val="00F20D25"/>
    <w:rsid w:val="00F20DFC"/>
    <w:rsid w:val="00F20E46"/>
    <w:rsid w:val="00F20E77"/>
    <w:rsid w:val="00F21284"/>
    <w:rsid w:val="00F212E8"/>
    <w:rsid w:val="00F21366"/>
    <w:rsid w:val="00F21879"/>
    <w:rsid w:val="00F218D9"/>
    <w:rsid w:val="00F21AFB"/>
    <w:rsid w:val="00F21C3A"/>
    <w:rsid w:val="00F21D16"/>
    <w:rsid w:val="00F21EA4"/>
    <w:rsid w:val="00F22171"/>
    <w:rsid w:val="00F222B6"/>
    <w:rsid w:val="00F2247A"/>
    <w:rsid w:val="00F22515"/>
    <w:rsid w:val="00F226DA"/>
    <w:rsid w:val="00F2271B"/>
    <w:rsid w:val="00F228C2"/>
    <w:rsid w:val="00F22C2B"/>
    <w:rsid w:val="00F22D73"/>
    <w:rsid w:val="00F22E1B"/>
    <w:rsid w:val="00F22F68"/>
    <w:rsid w:val="00F230E7"/>
    <w:rsid w:val="00F2325E"/>
    <w:rsid w:val="00F23376"/>
    <w:rsid w:val="00F23749"/>
    <w:rsid w:val="00F23CD9"/>
    <w:rsid w:val="00F23D51"/>
    <w:rsid w:val="00F23E54"/>
    <w:rsid w:val="00F23F48"/>
    <w:rsid w:val="00F24141"/>
    <w:rsid w:val="00F24187"/>
    <w:rsid w:val="00F2431A"/>
    <w:rsid w:val="00F2439D"/>
    <w:rsid w:val="00F2448C"/>
    <w:rsid w:val="00F2465C"/>
    <w:rsid w:val="00F246E0"/>
    <w:rsid w:val="00F2484F"/>
    <w:rsid w:val="00F24888"/>
    <w:rsid w:val="00F24A77"/>
    <w:rsid w:val="00F24AE5"/>
    <w:rsid w:val="00F24B69"/>
    <w:rsid w:val="00F253D0"/>
    <w:rsid w:val="00F2571E"/>
    <w:rsid w:val="00F25BAE"/>
    <w:rsid w:val="00F25DF2"/>
    <w:rsid w:val="00F25DF3"/>
    <w:rsid w:val="00F26200"/>
    <w:rsid w:val="00F2629C"/>
    <w:rsid w:val="00F2644E"/>
    <w:rsid w:val="00F26551"/>
    <w:rsid w:val="00F26624"/>
    <w:rsid w:val="00F2665E"/>
    <w:rsid w:val="00F26941"/>
    <w:rsid w:val="00F269AF"/>
    <w:rsid w:val="00F26C03"/>
    <w:rsid w:val="00F26F63"/>
    <w:rsid w:val="00F26FFE"/>
    <w:rsid w:val="00F2712E"/>
    <w:rsid w:val="00F275D9"/>
    <w:rsid w:val="00F27BBF"/>
    <w:rsid w:val="00F27C5E"/>
    <w:rsid w:val="00F27CB7"/>
    <w:rsid w:val="00F27D87"/>
    <w:rsid w:val="00F3012F"/>
    <w:rsid w:val="00F30202"/>
    <w:rsid w:val="00F309FC"/>
    <w:rsid w:val="00F30A00"/>
    <w:rsid w:val="00F30A33"/>
    <w:rsid w:val="00F30AC2"/>
    <w:rsid w:val="00F30BCD"/>
    <w:rsid w:val="00F30C0C"/>
    <w:rsid w:val="00F30C67"/>
    <w:rsid w:val="00F30CF0"/>
    <w:rsid w:val="00F30DDD"/>
    <w:rsid w:val="00F3135B"/>
    <w:rsid w:val="00F313EF"/>
    <w:rsid w:val="00F31652"/>
    <w:rsid w:val="00F316D5"/>
    <w:rsid w:val="00F317A3"/>
    <w:rsid w:val="00F318E8"/>
    <w:rsid w:val="00F31904"/>
    <w:rsid w:val="00F31B57"/>
    <w:rsid w:val="00F31BEA"/>
    <w:rsid w:val="00F31BEE"/>
    <w:rsid w:val="00F31C3E"/>
    <w:rsid w:val="00F31C89"/>
    <w:rsid w:val="00F31F2B"/>
    <w:rsid w:val="00F31FAF"/>
    <w:rsid w:val="00F31FD0"/>
    <w:rsid w:val="00F3221E"/>
    <w:rsid w:val="00F32351"/>
    <w:rsid w:val="00F32E45"/>
    <w:rsid w:val="00F331FA"/>
    <w:rsid w:val="00F33253"/>
    <w:rsid w:val="00F33978"/>
    <w:rsid w:val="00F33BA2"/>
    <w:rsid w:val="00F34048"/>
    <w:rsid w:val="00F34278"/>
    <w:rsid w:val="00F343D1"/>
    <w:rsid w:val="00F3466D"/>
    <w:rsid w:val="00F3474A"/>
    <w:rsid w:val="00F34784"/>
    <w:rsid w:val="00F34A1E"/>
    <w:rsid w:val="00F34D5D"/>
    <w:rsid w:val="00F351C6"/>
    <w:rsid w:val="00F352BA"/>
    <w:rsid w:val="00F352D6"/>
    <w:rsid w:val="00F3597D"/>
    <w:rsid w:val="00F35991"/>
    <w:rsid w:val="00F35C6E"/>
    <w:rsid w:val="00F35F87"/>
    <w:rsid w:val="00F36210"/>
    <w:rsid w:val="00F3637D"/>
    <w:rsid w:val="00F365E4"/>
    <w:rsid w:val="00F368C2"/>
    <w:rsid w:val="00F36FA1"/>
    <w:rsid w:val="00F36FF4"/>
    <w:rsid w:val="00F3704F"/>
    <w:rsid w:val="00F37364"/>
    <w:rsid w:val="00F3739D"/>
    <w:rsid w:val="00F374CC"/>
    <w:rsid w:val="00F3753C"/>
    <w:rsid w:val="00F37714"/>
    <w:rsid w:val="00F377B1"/>
    <w:rsid w:val="00F37C36"/>
    <w:rsid w:val="00F37CA8"/>
    <w:rsid w:val="00F40055"/>
    <w:rsid w:val="00F4039B"/>
    <w:rsid w:val="00F404B4"/>
    <w:rsid w:val="00F4095B"/>
    <w:rsid w:val="00F40A4E"/>
    <w:rsid w:val="00F40E84"/>
    <w:rsid w:val="00F40E92"/>
    <w:rsid w:val="00F411C3"/>
    <w:rsid w:val="00F413E8"/>
    <w:rsid w:val="00F414CF"/>
    <w:rsid w:val="00F41584"/>
    <w:rsid w:val="00F4198F"/>
    <w:rsid w:val="00F41FF2"/>
    <w:rsid w:val="00F424A1"/>
    <w:rsid w:val="00F4254B"/>
    <w:rsid w:val="00F428DD"/>
    <w:rsid w:val="00F42BFB"/>
    <w:rsid w:val="00F42D50"/>
    <w:rsid w:val="00F42EAF"/>
    <w:rsid w:val="00F42EE8"/>
    <w:rsid w:val="00F4360A"/>
    <w:rsid w:val="00F4360F"/>
    <w:rsid w:val="00F437F7"/>
    <w:rsid w:val="00F43D64"/>
    <w:rsid w:val="00F43E35"/>
    <w:rsid w:val="00F43F7C"/>
    <w:rsid w:val="00F44513"/>
    <w:rsid w:val="00F4451E"/>
    <w:rsid w:val="00F44C9F"/>
    <w:rsid w:val="00F44D28"/>
    <w:rsid w:val="00F44D7A"/>
    <w:rsid w:val="00F44ED2"/>
    <w:rsid w:val="00F451AA"/>
    <w:rsid w:val="00F451CB"/>
    <w:rsid w:val="00F4537E"/>
    <w:rsid w:val="00F4586B"/>
    <w:rsid w:val="00F45B32"/>
    <w:rsid w:val="00F45B81"/>
    <w:rsid w:val="00F45E7F"/>
    <w:rsid w:val="00F4637C"/>
    <w:rsid w:val="00F4656E"/>
    <w:rsid w:val="00F46C06"/>
    <w:rsid w:val="00F46C2D"/>
    <w:rsid w:val="00F46E02"/>
    <w:rsid w:val="00F46F3D"/>
    <w:rsid w:val="00F4758B"/>
    <w:rsid w:val="00F4769C"/>
    <w:rsid w:val="00F4777B"/>
    <w:rsid w:val="00F47812"/>
    <w:rsid w:val="00F4796F"/>
    <w:rsid w:val="00F47B0A"/>
    <w:rsid w:val="00F47B35"/>
    <w:rsid w:val="00F47CA4"/>
    <w:rsid w:val="00F5019C"/>
    <w:rsid w:val="00F502EB"/>
    <w:rsid w:val="00F50AC5"/>
    <w:rsid w:val="00F50DEB"/>
    <w:rsid w:val="00F5104C"/>
    <w:rsid w:val="00F51522"/>
    <w:rsid w:val="00F517A5"/>
    <w:rsid w:val="00F51886"/>
    <w:rsid w:val="00F51A8C"/>
    <w:rsid w:val="00F51AF2"/>
    <w:rsid w:val="00F51E4E"/>
    <w:rsid w:val="00F5223F"/>
    <w:rsid w:val="00F52507"/>
    <w:rsid w:val="00F526D0"/>
    <w:rsid w:val="00F52788"/>
    <w:rsid w:val="00F527A4"/>
    <w:rsid w:val="00F5294D"/>
    <w:rsid w:val="00F52A77"/>
    <w:rsid w:val="00F52B3B"/>
    <w:rsid w:val="00F52B44"/>
    <w:rsid w:val="00F52B95"/>
    <w:rsid w:val="00F52C77"/>
    <w:rsid w:val="00F5300E"/>
    <w:rsid w:val="00F53096"/>
    <w:rsid w:val="00F53114"/>
    <w:rsid w:val="00F5313F"/>
    <w:rsid w:val="00F53884"/>
    <w:rsid w:val="00F53A65"/>
    <w:rsid w:val="00F53EF4"/>
    <w:rsid w:val="00F53FB4"/>
    <w:rsid w:val="00F5434A"/>
    <w:rsid w:val="00F5458F"/>
    <w:rsid w:val="00F54D48"/>
    <w:rsid w:val="00F54DDC"/>
    <w:rsid w:val="00F54F85"/>
    <w:rsid w:val="00F54FAB"/>
    <w:rsid w:val="00F55102"/>
    <w:rsid w:val="00F55137"/>
    <w:rsid w:val="00F55945"/>
    <w:rsid w:val="00F5609F"/>
    <w:rsid w:val="00F560C2"/>
    <w:rsid w:val="00F564C8"/>
    <w:rsid w:val="00F565EE"/>
    <w:rsid w:val="00F566BF"/>
    <w:rsid w:val="00F56963"/>
    <w:rsid w:val="00F56B14"/>
    <w:rsid w:val="00F56C69"/>
    <w:rsid w:val="00F56CAD"/>
    <w:rsid w:val="00F56FF7"/>
    <w:rsid w:val="00F5704F"/>
    <w:rsid w:val="00F57065"/>
    <w:rsid w:val="00F572DC"/>
    <w:rsid w:val="00F575C4"/>
    <w:rsid w:val="00F576B3"/>
    <w:rsid w:val="00F57BC8"/>
    <w:rsid w:val="00F57C3E"/>
    <w:rsid w:val="00F57F2D"/>
    <w:rsid w:val="00F600AA"/>
    <w:rsid w:val="00F600E3"/>
    <w:rsid w:val="00F601A6"/>
    <w:rsid w:val="00F605D2"/>
    <w:rsid w:val="00F6073F"/>
    <w:rsid w:val="00F60788"/>
    <w:rsid w:val="00F60811"/>
    <w:rsid w:val="00F60A5F"/>
    <w:rsid w:val="00F60C25"/>
    <w:rsid w:val="00F60DA5"/>
    <w:rsid w:val="00F610FC"/>
    <w:rsid w:val="00F61407"/>
    <w:rsid w:val="00F6144D"/>
    <w:rsid w:val="00F61782"/>
    <w:rsid w:val="00F6198D"/>
    <w:rsid w:val="00F619DC"/>
    <w:rsid w:val="00F620ED"/>
    <w:rsid w:val="00F622EE"/>
    <w:rsid w:val="00F62690"/>
    <w:rsid w:val="00F6298B"/>
    <w:rsid w:val="00F62BB6"/>
    <w:rsid w:val="00F62ED5"/>
    <w:rsid w:val="00F62F12"/>
    <w:rsid w:val="00F62F4B"/>
    <w:rsid w:val="00F6307C"/>
    <w:rsid w:val="00F63245"/>
    <w:rsid w:val="00F633C3"/>
    <w:rsid w:val="00F63487"/>
    <w:rsid w:val="00F63599"/>
    <w:rsid w:val="00F63733"/>
    <w:rsid w:val="00F6378A"/>
    <w:rsid w:val="00F637A1"/>
    <w:rsid w:val="00F638D0"/>
    <w:rsid w:val="00F63D95"/>
    <w:rsid w:val="00F63E9A"/>
    <w:rsid w:val="00F63F4E"/>
    <w:rsid w:val="00F64172"/>
    <w:rsid w:val="00F6420E"/>
    <w:rsid w:val="00F642C4"/>
    <w:rsid w:val="00F64338"/>
    <w:rsid w:val="00F6524C"/>
    <w:rsid w:val="00F65267"/>
    <w:rsid w:val="00F65355"/>
    <w:rsid w:val="00F653D1"/>
    <w:rsid w:val="00F65568"/>
    <w:rsid w:val="00F6560F"/>
    <w:rsid w:val="00F65AA5"/>
    <w:rsid w:val="00F65AF5"/>
    <w:rsid w:val="00F65E94"/>
    <w:rsid w:val="00F65EBD"/>
    <w:rsid w:val="00F6616B"/>
    <w:rsid w:val="00F6617B"/>
    <w:rsid w:val="00F661BE"/>
    <w:rsid w:val="00F66239"/>
    <w:rsid w:val="00F663B7"/>
    <w:rsid w:val="00F66CB5"/>
    <w:rsid w:val="00F67349"/>
    <w:rsid w:val="00F674C7"/>
    <w:rsid w:val="00F67843"/>
    <w:rsid w:val="00F678A5"/>
    <w:rsid w:val="00F67B54"/>
    <w:rsid w:val="00F67CA5"/>
    <w:rsid w:val="00F70069"/>
    <w:rsid w:val="00F703BD"/>
    <w:rsid w:val="00F7065E"/>
    <w:rsid w:val="00F706C5"/>
    <w:rsid w:val="00F70A65"/>
    <w:rsid w:val="00F70AED"/>
    <w:rsid w:val="00F70D93"/>
    <w:rsid w:val="00F70FD5"/>
    <w:rsid w:val="00F7115F"/>
    <w:rsid w:val="00F71550"/>
    <w:rsid w:val="00F71745"/>
    <w:rsid w:val="00F7176D"/>
    <w:rsid w:val="00F721CC"/>
    <w:rsid w:val="00F7231F"/>
    <w:rsid w:val="00F72AE4"/>
    <w:rsid w:val="00F72CA0"/>
    <w:rsid w:val="00F72CB4"/>
    <w:rsid w:val="00F72F10"/>
    <w:rsid w:val="00F73108"/>
    <w:rsid w:val="00F73451"/>
    <w:rsid w:val="00F73630"/>
    <w:rsid w:val="00F73637"/>
    <w:rsid w:val="00F737CF"/>
    <w:rsid w:val="00F7383D"/>
    <w:rsid w:val="00F738DF"/>
    <w:rsid w:val="00F7391A"/>
    <w:rsid w:val="00F73C73"/>
    <w:rsid w:val="00F73CE0"/>
    <w:rsid w:val="00F73D9B"/>
    <w:rsid w:val="00F73DB3"/>
    <w:rsid w:val="00F7436A"/>
    <w:rsid w:val="00F745A2"/>
    <w:rsid w:val="00F745E9"/>
    <w:rsid w:val="00F74614"/>
    <w:rsid w:val="00F74922"/>
    <w:rsid w:val="00F74F04"/>
    <w:rsid w:val="00F75010"/>
    <w:rsid w:val="00F756BE"/>
    <w:rsid w:val="00F756F0"/>
    <w:rsid w:val="00F75A5F"/>
    <w:rsid w:val="00F75C34"/>
    <w:rsid w:val="00F75C95"/>
    <w:rsid w:val="00F75DAD"/>
    <w:rsid w:val="00F75F56"/>
    <w:rsid w:val="00F7662A"/>
    <w:rsid w:val="00F766A9"/>
    <w:rsid w:val="00F7689F"/>
    <w:rsid w:val="00F769B9"/>
    <w:rsid w:val="00F76E02"/>
    <w:rsid w:val="00F76EFC"/>
    <w:rsid w:val="00F77038"/>
    <w:rsid w:val="00F774F9"/>
    <w:rsid w:val="00F77C41"/>
    <w:rsid w:val="00F77C77"/>
    <w:rsid w:val="00F77D22"/>
    <w:rsid w:val="00F77EE3"/>
    <w:rsid w:val="00F77F0D"/>
    <w:rsid w:val="00F77F5A"/>
    <w:rsid w:val="00F80017"/>
    <w:rsid w:val="00F8002D"/>
    <w:rsid w:val="00F801D5"/>
    <w:rsid w:val="00F803EE"/>
    <w:rsid w:val="00F8062E"/>
    <w:rsid w:val="00F80863"/>
    <w:rsid w:val="00F80BA3"/>
    <w:rsid w:val="00F81156"/>
    <w:rsid w:val="00F8127E"/>
    <w:rsid w:val="00F8155D"/>
    <w:rsid w:val="00F815A4"/>
    <w:rsid w:val="00F81709"/>
    <w:rsid w:val="00F81744"/>
    <w:rsid w:val="00F817D3"/>
    <w:rsid w:val="00F81824"/>
    <w:rsid w:val="00F81ACC"/>
    <w:rsid w:val="00F81B56"/>
    <w:rsid w:val="00F81C38"/>
    <w:rsid w:val="00F82163"/>
    <w:rsid w:val="00F825B8"/>
    <w:rsid w:val="00F825C8"/>
    <w:rsid w:val="00F82DB1"/>
    <w:rsid w:val="00F82E68"/>
    <w:rsid w:val="00F83402"/>
    <w:rsid w:val="00F83617"/>
    <w:rsid w:val="00F83618"/>
    <w:rsid w:val="00F83763"/>
    <w:rsid w:val="00F838CC"/>
    <w:rsid w:val="00F83962"/>
    <w:rsid w:val="00F8396C"/>
    <w:rsid w:val="00F839FA"/>
    <w:rsid w:val="00F83D87"/>
    <w:rsid w:val="00F83EC3"/>
    <w:rsid w:val="00F8423D"/>
    <w:rsid w:val="00F8428C"/>
    <w:rsid w:val="00F8438E"/>
    <w:rsid w:val="00F8471A"/>
    <w:rsid w:val="00F84C25"/>
    <w:rsid w:val="00F84E62"/>
    <w:rsid w:val="00F85000"/>
    <w:rsid w:val="00F8523F"/>
    <w:rsid w:val="00F854AF"/>
    <w:rsid w:val="00F85591"/>
    <w:rsid w:val="00F855DE"/>
    <w:rsid w:val="00F85710"/>
    <w:rsid w:val="00F85814"/>
    <w:rsid w:val="00F859AA"/>
    <w:rsid w:val="00F85AAC"/>
    <w:rsid w:val="00F85B67"/>
    <w:rsid w:val="00F85DDD"/>
    <w:rsid w:val="00F85E0D"/>
    <w:rsid w:val="00F85E15"/>
    <w:rsid w:val="00F85F55"/>
    <w:rsid w:val="00F863F1"/>
    <w:rsid w:val="00F865AC"/>
    <w:rsid w:val="00F86741"/>
    <w:rsid w:val="00F86C43"/>
    <w:rsid w:val="00F86C4D"/>
    <w:rsid w:val="00F86CDA"/>
    <w:rsid w:val="00F86EE3"/>
    <w:rsid w:val="00F87423"/>
    <w:rsid w:val="00F87670"/>
    <w:rsid w:val="00F8768B"/>
    <w:rsid w:val="00F87A09"/>
    <w:rsid w:val="00F87A2B"/>
    <w:rsid w:val="00F87B02"/>
    <w:rsid w:val="00F87EC8"/>
    <w:rsid w:val="00F87FFC"/>
    <w:rsid w:val="00F903B0"/>
    <w:rsid w:val="00F90575"/>
    <w:rsid w:val="00F90647"/>
    <w:rsid w:val="00F906D2"/>
    <w:rsid w:val="00F908D3"/>
    <w:rsid w:val="00F908D5"/>
    <w:rsid w:val="00F90997"/>
    <w:rsid w:val="00F91408"/>
    <w:rsid w:val="00F914C7"/>
    <w:rsid w:val="00F914EE"/>
    <w:rsid w:val="00F914FA"/>
    <w:rsid w:val="00F91670"/>
    <w:rsid w:val="00F91834"/>
    <w:rsid w:val="00F9187C"/>
    <w:rsid w:val="00F91BC1"/>
    <w:rsid w:val="00F91BFF"/>
    <w:rsid w:val="00F91FAA"/>
    <w:rsid w:val="00F9219A"/>
    <w:rsid w:val="00F92272"/>
    <w:rsid w:val="00F9228A"/>
    <w:rsid w:val="00F92793"/>
    <w:rsid w:val="00F92A94"/>
    <w:rsid w:val="00F92C33"/>
    <w:rsid w:val="00F92C51"/>
    <w:rsid w:val="00F92E82"/>
    <w:rsid w:val="00F92F77"/>
    <w:rsid w:val="00F9303A"/>
    <w:rsid w:val="00F9320F"/>
    <w:rsid w:val="00F934A9"/>
    <w:rsid w:val="00F9356D"/>
    <w:rsid w:val="00F93606"/>
    <w:rsid w:val="00F9379D"/>
    <w:rsid w:val="00F937CC"/>
    <w:rsid w:val="00F9381D"/>
    <w:rsid w:val="00F93942"/>
    <w:rsid w:val="00F93970"/>
    <w:rsid w:val="00F93B94"/>
    <w:rsid w:val="00F940BF"/>
    <w:rsid w:val="00F9413A"/>
    <w:rsid w:val="00F941A2"/>
    <w:rsid w:val="00F942C1"/>
    <w:rsid w:val="00F943F4"/>
    <w:rsid w:val="00F9464C"/>
    <w:rsid w:val="00F9467F"/>
    <w:rsid w:val="00F9473A"/>
    <w:rsid w:val="00F94946"/>
    <w:rsid w:val="00F94985"/>
    <w:rsid w:val="00F94AFF"/>
    <w:rsid w:val="00F94BDB"/>
    <w:rsid w:val="00F94C30"/>
    <w:rsid w:val="00F94DB3"/>
    <w:rsid w:val="00F94FA3"/>
    <w:rsid w:val="00F94FB7"/>
    <w:rsid w:val="00F94FFA"/>
    <w:rsid w:val="00F9532C"/>
    <w:rsid w:val="00F95872"/>
    <w:rsid w:val="00F95A5B"/>
    <w:rsid w:val="00F95AB5"/>
    <w:rsid w:val="00F95CAB"/>
    <w:rsid w:val="00F95F17"/>
    <w:rsid w:val="00F9607E"/>
    <w:rsid w:val="00F9619E"/>
    <w:rsid w:val="00F962EB"/>
    <w:rsid w:val="00F96311"/>
    <w:rsid w:val="00F963BD"/>
    <w:rsid w:val="00F96699"/>
    <w:rsid w:val="00F96883"/>
    <w:rsid w:val="00F96892"/>
    <w:rsid w:val="00F96CAA"/>
    <w:rsid w:val="00F9730E"/>
    <w:rsid w:val="00F974C7"/>
    <w:rsid w:val="00F9775D"/>
    <w:rsid w:val="00F978E6"/>
    <w:rsid w:val="00F97DBD"/>
    <w:rsid w:val="00F97E27"/>
    <w:rsid w:val="00F97ECA"/>
    <w:rsid w:val="00F97ED6"/>
    <w:rsid w:val="00F97EF9"/>
    <w:rsid w:val="00FA002B"/>
    <w:rsid w:val="00FA0051"/>
    <w:rsid w:val="00FA0056"/>
    <w:rsid w:val="00FA01C9"/>
    <w:rsid w:val="00FA02B4"/>
    <w:rsid w:val="00FA0415"/>
    <w:rsid w:val="00FA0774"/>
    <w:rsid w:val="00FA0801"/>
    <w:rsid w:val="00FA0A1D"/>
    <w:rsid w:val="00FA0A40"/>
    <w:rsid w:val="00FA0AAA"/>
    <w:rsid w:val="00FA0CDC"/>
    <w:rsid w:val="00FA0D28"/>
    <w:rsid w:val="00FA0DE2"/>
    <w:rsid w:val="00FA0F8A"/>
    <w:rsid w:val="00FA12CA"/>
    <w:rsid w:val="00FA1583"/>
    <w:rsid w:val="00FA15FB"/>
    <w:rsid w:val="00FA17D1"/>
    <w:rsid w:val="00FA1979"/>
    <w:rsid w:val="00FA1B5B"/>
    <w:rsid w:val="00FA1D33"/>
    <w:rsid w:val="00FA2164"/>
    <w:rsid w:val="00FA24D6"/>
    <w:rsid w:val="00FA28E5"/>
    <w:rsid w:val="00FA2AF4"/>
    <w:rsid w:val="00FA2B21"/>
    <w:rsid w:val="00FA2CF8"/>
    <w:rsid w:val="00FA2DE3"/>
    <w:rsid w:val="00FA2E4E"/>
    <w:rsid w:val="00FA3048"/>
    <w:rsid w:val="00FA33F1"/>
    <w:rsid w:val="00FA3496"/>
    <w:rsid w:val="00FA3597"/>
    <w:rsid w:val="00FA3758"/>
    <w:rsid w:val="00FA3D9E"/>
    <w:rsid w:val="00FA431A"/>
    <w:rsid w:val="00FA44FD"/>
    <w:rsid w:val="00FA4667"/>
    <w:rsid w:val="00FA488A"/>
    <w:rsid w:val="00FA4AF4"/>
    <w:rsid w:val="00FA4E46"/>
    <w:rsid w:val="00FA5231"/>
    <w:rsid w:val="00FA550E"/>
    <w:rsid w:val="00FA555F"/>
    <w:rsid w:val="00FA5688"/>
    <w:rsid w:val="00FA5DD8"/>
    <w:rsid w:val="00FA61C4"/>
    <w:rsid w:val="00FA61F9"/>
    <w:rsid w:val="00FA6511"/>
    <w:rsid w:val="00FA6870"/>
    <w:rsid w:val="00FA6A47"/>
    <w:rsid w:val="00FA6C33"/>
    <w:rsid w:val="00FA6CBD"/>
    <w:rsid w:val="00FA6E7C"/>
    <w:rsid w:val="00FA715A"/>
    <w:rsid w:val="00FA724C"/>
    <w:rsid w:val="00FA75B0"/>
    <w:rsid w:val="00FA76A4"/>
    <w:rsid w:val="00FA76F9"/>
    <w:rsid w:val="00FA7831"/>
    <w:rsid w:val="00FA7A4D"/>
    <w:rsid w:val="00FA7CC6"/>
    <w:rsid w:val="00FA7E4D"/>
    <w:rsid w:val="00FA7EB3"/>
    <w:rsid w:val="00FA7F5C"/>
    <w:rsid w:val="00FB00CE"/>
    <w:rsid w:val="00FB035A"/>
    <w:rsid w:val="00FB0575"/>
    <w:rsid w:val="00FB0630"/>
    <w:rsid w:val="00FB07D5"/>
    <w:rsid w:val="00FB0965"/>
    <w:rsid w:val="00FB0B6E"/>
    <w:rsid w:val="00FB0CB8"/>
    <w:rsid w:val="00FB0F06"/>
    <w:rsid w:val="00FB0FA6"/>
    <w:rsid w:val="00FB106A"/>
    <w:rsid w:val="00FB10BA"/>
    <w:rsid w:val="00FB118C"/>
    <w:rsid w:val="00FB1279"/>
    <w:rsid w:val="00FB12E4"/>
    <w:rsid w:val="00FB12EE"/>
    <w:rsid w:val="00FB15F7"/>
    <w:rsid w:val="00FB160E"/>
    <w:rsid w:val="00FB1839"/>
    <w:rsid w:val="00FB1AE1"/>
    <w:rsid w:val="00FB1ED9"/>
    <w:rsid w:val="00FB2009"/>
    <w:rsid w:val="00FB21CA"/>
    <w:rsid w:val="00FB2454"/>
    <w:rsid w:val="00FB24A9"/>
    <w:rsid w:val="00FB259F"/>
    <w:rsid w:val="00FB260C"/>
    <w:rsid w:val="00FB2839"/>
    <w:rsid w:val="00FB2885"/>
    <w:rsid w:val="00FB2896"/>
    <w:rsid w:val="00FB28DA"/>
    <w:rsid w:val="00FB2AEC"/>
    <w:rsid w:val="00FB2ED1"/>
    <w:rsid w:val="00FB2F17"/>
    <w:rsid w:val="00FB2F6D"/>
    <w:rsid w:val="00FB3190"/>
    <w:rsid w:val="00FB36D3"/>
    <w:rsid w:val="00FB37EE"/>
    <w:rsid w:val="00FB380B"/>
    <w:rsid w:val="00FB3856"/>
    <w:rsid w:val="00FB3B13"/>
    <w:rsid w:val="00FB3D1E"/>
    <w:rsid w:val="00FB3D6A"/>
    <w:rsid w:val="00FB3E20"/>
    <w:rsid w:val="00FB3E9D"/>
    <w:rsid w:val="00FB41CE"/>
    <w:rsid w:val="00FB4368"/>
    <w:rsid w:val="00FB464E"/>
    <w:rsid w:val="00FB483E"/>
    <w:rsid w:val="00FB49E3"/>
    <w:rsid w:val="00FB4B8B"/>
    <w:rsid w:val="00FB5035"/>
    <w:rsid w:val="00FB513C"/>
    <w:rsid w:val="00FB53AF"/>
    <w:rsid w:val="00FB5497"/>
    <w:rsid w:val="00FB595A"/>
    <w:rsid w:val="00FB5C34"/>
    <w:rsid w:val="00FB5CC8"/>
    <w:rsid w:val="00FB5D9B"/>
    <w:rsid w:val="00FB602C"/>
    <w:rsid w:val="00FB60B6"/>
    <w:rsid w:val="00FB6D54"/>
    <w:rsid w:val="00FB6E3D"/>
    <w:rsid w:val="00FB6ED3"/>
    <w:rsid w:val="00FB735A"/>
    <w:rsid w:val="00FB73CA"/>
    <w:rsid w:val="00FB75B8"/>
    <w:rsid w:val="00FB7760"/>
    <w:rsid w:val="00FB7897"/>
    <w:rsid w:val="00FB7AE7"/>
    <w:rsid w:val="00FB7BEE"/>
    <w:rsid w:val="00FB7E0B"/>
    <w:rsid w:val="00FB7E14"/>
    <w:rsid w:val="00FB7F22"/>
    <w:rsid w:val="00FC06C5"/>
    <w:rsid w:val="00FC08E2"/>
    <w:rsid w:val="00FC095B"/>
    <w:rsid w:val="00FC0BF4"/>
    <w:rsid w:val="00FC0F17"/>
    <w:rsid w:val="00FC115F"/>
    <w:rsid w:val="00FC17A3"/>
    <w:rsid w:val="00FC1A65"/>
    <w:rsid w:val="00FC1D1B"/>
    <w:rsid w:val="00FC1E1C"/>
    <w:rsid w:val="00FC212A"/>
    <w:rsid w:val="00FC2308"/>
    <w:rsid w:val="00FC238D"/>
    <w:rsid w:val="00FC244F"/>
    <w:rsid w:val="00FC27ED"/>
    <w:rsid w:val="00FC2824"/>
    <w:rsid w:val="00FC283A"/>
    <w:rsid w:val="00FC2BB1"/>
    <w:rsid w:val="00FC2D13"/>
    <w:rsid w:val="00FC3308"/>
    <w:rsid w:val="00FC3496"/>
    <w:rsid w:val="00FC37B1"/>
    <w:rsid w:val="00FC3C01"/>
    <w:rsid w:val="00FC3E05"/>
    <w:rsid w:val="00FC3F8E"/>
    <w:rsid w:val="00FC41CB"/>
    <w:rsid w:val="00FC4344"/>
    <w:rsid w:val="00FC4419"/>
    <w:rsid w:val="00FC45D8"/>
    <w:rsid w:val="00FC4953"/>
    <w:rsid w:val="00FC4B45"/>
    <w:rsid w:val="00FC4BC7"/>
    <w:rsid w:val="00FC4C52"/>
    <w:rsid w:val="00FC4C8D"/>
    <w:rsid w:val="00FC4CAF"/>
    <w:rsid w:val="00FC4F0C"/>
    <w:rsid w:val="00FC4F22"/>
    <w:rsid w:val="00FC4F40"/>
    <w:rsid w:val="00FC5104"/>
    <w:rsid w:val="00FC51E3"/>
    <w:rsid w:val="00FC5316"/>
    <w:rsid w:val="00FC5362"/>
    <w:rsid w:val="00FC536F"/>
    <w:rsid w:val="00FC5493"/>
    <w:rsid w:val="00FC568B"/>
    <w:rsid w:val="00FC583D"/>
    <w:rsid w:val="00FC5992"/>
    <w:rsid w:val="00FC59AC"/>
    <w:rsid w:val="00FC5A60"/>
    <w:rsid w:val="00FC5C1F"/>
    <w:rsid w:val="00FC6093"/>
    <w:rsid w:val="00FC62CE"/>
    <w:rsid w:val="00FC65DB"/>
    <w:rsid w:val="00FC68DF"/>
    <w:rsid w:val="00FC6B25"/>
    <w:rsid w:val="00FC6B68"/>
    <w:rsid w:val="00FC6BA5"/>
    <w:rsid w:val="00FC6BA9"/>
    <w:rsid w:val="00FC6E66"/>
    <w:rsid w:val="00FC6E79"/>
    <w:rsid w:val="00FC715A"/>
    <w:rsid w:val="00FC73B8"/>
    <w:rsid w:val="00FC765B"/>
    <w:rsid w:val="00FC7699"/>
    <w:rsid w:val="00FC77C0"/>
    <w:rsid w:val="00FC77E3"/>
    <w:rsid w:val="00FC7891"/>
    <w:rsid w:val="00FC7AD3"/>
    <w:rsid w:val="00FD03B5"/>
    <w:rsid w:val="00FD03C2"/>
    <w:rsid w:val="00FD0461"/>
    <w:rsid w:val="00FD06B4"/>
    <w:rsid w:val="00FD0A21"/>
    <w:rsid w:val="00FD0A73"/>
    <w:rsid w:val="00FD0C1D"/>
    <w:rsid w:val="00FD0F72"/>
    <w:rsid w:val="00FD13FD"/>
    <w:rsid w:val="00FD150E"/>
    <w:rsid w:val="00FD152B"/>
    <w:rsid w:val="00FD1629"/>
    <w:rsid w:val="00FD162E"/>
    <w:rsid w:val="00FD165F"/>
    <w:rsid w:val="00FD1756"/>
    <w:rsid w:val="00FD2056"/>
    <w:rsid w:val="00FD2175"/>
    <w:rsid w:val="00FD2556"/>
    <w:rsid w:val="00FD25BD"/>
    <w:rsid w:val="00FD28F3"/>
    <w:rsid w:val="00FD2AD1"/>
    <w:rsid w:val="00FD2BA5"/>
    <w:rsid w:val="00FD2EB7"/>
    <w:rsid w:val="00FD309E"/>
    <w:rsid w:val="00FD30DB"/>
    <w:rsid w:val="00FD30DF"/>
    <w:rsid w:val="00FD319C"/>
    <w:rsid w:val="00FD332A"/>
    <w:rsid w:val="00FD33ED"/>
    <w:rsid w:val="00FD3779"/>
    <w:rsid w:val="00FD37BE"/>
    <w:rsid w:val="00FD3931"/>
    <w:rsid w:val="00FD395A"/>
    <w:rsid w:val="00FD3984"/>
    <w:rsid w:val="00FD3A9A"/>
    <w:rsid w:val="00FD3D10"/>
    <w:rsid w:val="00FD41C7"/>
    <w:rsid w:val="00FD4282"/>
    <w:rsid w:val="00FD42C4"/>
    <w:rsid w:val="00FD4310"/>
    <w:rsid w:val="00FD43FB"/>
    <w:rsid w:val="00FD4548"/>
    <w:rsid w:val="00FD48BC"/>
    <w:rsid w:val="00FD4C34"/>
    <w:rsid w:val="00FD4C5A"/>
    <w:rsid w:val="00FD52C0"/>
    <w:rsid w:val="00FD52D6"/>
    <w:rsid w:val="00FD5867"/>
    <w:rsid w:val="00FD5A15"/>
    <w:rsid w:val="00FD608E"/>
    <w:rsid w:val="00FD643E"/>
    <w:rsid w:val="00FD6458"/>
    <w:rsid w:val="00FD6626"/>
    <w:rsid w:val="00FD6863"/>
    <w:rsid w:val="00FD6A8F"/>
    <w:rsid w:val="00FD6BCD"/>
    <w:rsid w:val="00FD6C69"/>
    <w:rsid w:val="00FD6ECA"/>
    <w:rsid w:val="00FD6FCF"/>
    <w:rsid w:val="00FD7086"/>
    <w:rsid w:val="00FD70AD"/>
    <w:rsid w:val="00FD7234"/>
    <w:rsid w:val="00FD7669"/>
    <w:rsid w:val="00FD7706"/>
    <w:rsid w:val="00FD7934"/>
    <w:rsid w:val="00FD7A2B"/>
    <w:rsid w:val="00FD7B8F"/>
    <w:rsid w:val="00FD7C30"/>
    <w:rsid w:val="00FD7E30"/>
    <w:rsid w:val="00FE05DC"/>
    <w:rsid w:val="00FE0B3F"/>
    <w:rsid w:val="00FE0CC7"/>
    <w:rsid w:val="00FE0E08"/>
    <w:rsid w:val="00FE11B5"/>
    <w:rsid w:val="00FE13AD"/>
    <w:rsid w:val="00FE146D"/>
    <w:rsid w:val="00FE1942"/>
    <w:rsid w:val="00FE1AF9"/>
    <w:rsid w:val="00FE1B38"/>
    <w:rsid w:val="00FE1D8F"/>
    <w:rsid w:val="00FE1E64"/>
    <w:rsid w:val="00FE1F5D"/>
    <w:rsid w:val="00FE2128"/>
    <w:rsid w:val="00FE23C5"/>
    <w:rsid w:val="00FE257C"/>
    <w:rsid w:val="00FE2662"/>
    <w:rsid w:val="00FE277B"/>
    <w:rsid w:val="00FE290C"/>
    <w:rsid w:val="00FE2AC8"/>
    <w:rsid w:val="00FE2BF3"/>
    <w:rsid w:val="00FE2D43"/>
    <w:rsid w:val="00FE2E70"/>
    <w:rsid w:val="00FE2F0E"/>
    <w:rsid w:val="00FE347C"/>
    <w:rsid w:val="00FE34F6"/>
    <w:rsid w:val="00FE35D7"/>
    <w:rsid w:val="00FE3664"/>
    <w:rsid w:val="00FE36DD"/>
    <w:rsid w:val="00FE3812"/>
    <w:rsid w:val="00FE3AFB"/>
    <w:rsid w:val="00FE3B41"/>
    <w:rsid w:val="00FE3F1C"/>
    <w:rsid w:val="00FE4032"/>
    <w:rsid w:val="00FE40D0"/>
    <w:rsid w:val="00FE4252"/>
    <w:rsid w:val="00FE43E1"/>
    <w:rsid w:val="00FE4711"/>
    <w:rsid w:val="00FE4859"/>
    <w:rsid w:val="00FE4AAB"/>
    <w:rsid w:val="00FE4F34"/>
    <w:rsid w:val="00FE4F4D"/>
    <w:rsid w:val="00FE4FF2"/>
    <w:rsid w:val="00FE5246"/>
    <w:rsid w:val="00FE531C"/>
    <w:rsid w:val="00FE54E2"/>
    <w:rsid w:val="00FE5667"/>
    <w:rsid w:val="00FE58C3"/>
    <w:rsid w:val="00FE5973"/>
    <w:rsid w:val="00FE6093"/>
    <w:rsid w:val="00FE62A9"/>
    <w:rsid w:val="00FE649F"/>
    <w:rsid w:val="00FE6531"/>
    <w:rsid w:val="00FE66CF"/>
    <w:rsid w:val="00FE6A95"/>
    <w:rsid w:val="00FE6B7C"/>
    <w:rsid w:val="00FE6BF3"/>
    <w:rsid w:val="00FE6C49"/>
    <w:rsid w:val="00FE73B3"/>
    <w:rsid w:val="00FE73ED"/>
    <w:rsid w:val="00FE74B9"/>
    <w:rsid w:val="00FE78BB"/>
    <w:rsid w:val="00FE78ED"/>
    <w:rsid w:val="00FE7B52"/>
    <w:rsid w:val="00FF01A6"/>
    <w:rsid w:val="00FF0378"/>
    <w:rsid w:val="00FF051A"/>
    <w:rsid w:val="00FF07A3"/>
    <w:rsid w:val="00FF0837"/>
    <w:rsid w:val="00FF092D"/>
    <w:rsid w:val="00FF0946"/>
    <w:rsid w:val="00FF0D96"/>
    <w:rsid w:val="00FF0DAC"/>
    <w:rsid w:val="00FF0DB7"/>
    <w:rsid w:val="00FF0E59"/>
    <w:rsid w:val="00FF1023"/>
    <w:rsid w:val="00FF148B"/>
    <w:rsid w:val="00FF1C41"/>
    <w:rsid w:val="00FF1C7E"/>
    <w:rsid w:val="00FF1FD3"/>
    <w:rsid w:val="00FF24CD"/>
    <w:rsid w:val="00FF2635"/>
    <w:rsid w:val="00FF2652"/>
    <w:rsid w:val="00FF278C"/>
    <w:rsid w:val="00FF2BB4"/>
    <w:rsid w:val="00FF2D69"/>
    <w:rsid w:val="00FF2E42"/>
    <w:rsid w:val="00FF2F22"/>
    <w:rsid w:val="00FF300D"/>
    <w:rsid w:val="00FF39FB"/>
    <w:rsid w:val="00FF3BB4"/>
    <w:rsid w:val="00FF3EE0"/>
    <w:rsid w:val="00FF4250"/>
    <w:rsid w:val="00FF430A"/>
    <w:rsid w:val="00FF451A"/>
    <w:rsid w:val="00FF4829"/>
    <w:rsid w:val="00FF489B"/>
    <w:rsid w:val="00FF491E"/>
    <w:rsid w:val="00FF4984"/>
    <w:rsid w:val="00FF49FF"/>
    <w:rsid w:val="00FF4B76"/>
    <w:rsid w:val="00FF4C66"/>
    <w:rsid w:val="00FF4D61"/>
    <w:rsid w:val="00FF5140"/>
    <w:rsid w:val="00FF5200"/>
    <w:rsid w:val="00FF5317"/>
    <w:rsid w:val="00FF5762"/>
    <w:rsid w:val="00FF581F"/>
    <w:rsid w:val="00FF5851"/>
    <w:rsid w:val="00FF5869"/>
    <w:rsid w:val="00FF598B"/>
    <w:rsid w:val="00FF5B87"/>
    <w:rsid w:val="00FF5CCF"/>
    <w:rsid w:val="00FF5E54"/>
    <w:rsid w:val="00FF5ED9"/>
    <w:rsid w:val="00FF5F6F"/>
    <w:rsid w:val="00FF5FAD"/>
    <w:rsid w:val="00FF6017"/>
    <w:rsid w:val="00FF63AC"/>
    <w:rsid w:val="00FF63D7"/>
    <w:rsid w:val="00FF6465"/>
    <w:rsid w:val="00FF67A4"/>
    <w:rsid w:val="00FF6937"/>
    <w:rsid w:val="00FF6FD2"/>
    <w:rsid w:val="00FF7095"/>
    <w:rsid w:val="00FF758E"/>
    <w:rsid w:val="00FF7764"/>
    <w:rsid w:val="00FF77E0"/>
    <w:rsid w:val="00FF7A2F"/>
    <w:rsid w:val="00FF7D4A"/>
    <w:rsid w:val="00FF7E50"/>
    <w:rsid w:val="00FF7E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0" fill="f" fillcolor="white">
      <v:fill color="white" on="f"/>
    </o:shapedefaults>
    <o:shapelayout v:ext="edit">
      <o:idmap v:ext="edit" data="2"/>
    </o:shapelayout>
  </w:shapeDefaults>
  <w:decimalSymbol w:val=","/>
  <w:listSeparator w:val=";"/>
  <w14:docId w14:val="6FFE0238"/>
  <w15:chartTrackingRefBased/>
  <w15:docId w15:val="{6755BA2F-9409-45E4-B6C3-CA923CEC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770D0"/>
  </w:style>
  <w:style w:type="paragraph" w:styleId="Titolo1">
    <w:name w:val="heading 1"/>
    <w:basedOn w:val="Normale"/>
    <w:next w:val="Normale"/>
    <w:qFormat/>
    <w:pPr>
      <w:keepNext/>
      <w:widowControl w:val="0"/>
      <w:tabs>
        <w:tab w:val="left" w:pos="90"/>
      </w:tabs>
      <w:jc w:val="center"/>
      <w:outlineLvl w:val="0"/>
    </w:pPr>
    <w:rPr>
      <w:b/>
      <w:snapToGrid w:val="0"/>
      <w:color w:val="000000"/>
      <w:sz w:val="28"/>
    </w:rPr>
  </w:style>
  <w:style w:type="paragraph" w:styleId="Titolo2">
    <w:name w:val="heading 2"/>
    <w:basedOn w:val="Normale"/>
    <w:next w:val="Normale"/>
    <w:qFormat/>
    <w:pPr>
      <w:keepNext/>
      <w:widowControl w:val="0"/>
      <w:tabs>
        <w:tab w:val="left" w:pos="90"/>
      </w:tabs>
      <w:spacing w:after="120"/>
      <w:jc w:val="center"/>
      <w:outlineLvl w:val="1"/>
    </w:pPr>
    <w:rPr>
      <w:snapToGrid w:val="0"/>
      <w:color w:val="000000"/>
      <w:sz w:val="50"/>
    </w:rPr>
  </w:style>
  <w:style w:type="paragraph" w:styleId="Titolo3">
    <w:name w:val="heading 3"/>
    <w:basedOn w:val="Normale"/>
    <w:next w:val="Normale"/>
    <w:qFormat/>
    <w:pPr>
      <w:keepNext/>
      <w:outlineLvl w:val="2"/>
    </w:pPr>
    <w:rPr>
      <w:sz w:val="80"/>
    </w:rPr>
  </w:style>
  <w:style w:type="paragraph" w:styleId="Titolo4">
    <w:name w:val="heading 4"/>
    <w:basedOn w:val="Normale"/>
    <w:next w:val="Normale"/>
    <w:link w:val="Titolo4Carattere"/>
    <w:qFormat/>
    <w:pPr>
      <w:keepNext/>
      <w:outlineLvl w:val="3"/>
    </w:pPr>
    <w:rPr>
      <w:rFonts w:ascii="Arial" w:hAnsi="Arial"/>
      <w:b/>
      <w:snapToGrid w:val="0"/>
      <w:color w:val="000000"/>
    </w:rPr>
  </w:style>
  <w:style w:type="paragraph" w:styleId="Titolo5">
    <w:name w:val="heading 5"/>
    <w:basedOn w:val="Normale"/>
    <w:next w:val="Normale"/>
    <w:qFormat/>
    <w:pPr>
      <w:keepNext/>
      <w:outlineLvl w:val="4"/>
    </w:pPr>
    <w:rPr>
      <w:b/>
      <w:sz w:val="40"/>
    </w:rPr>
  </w:style>
  <w:style w:type="paragraph" w:styleId="Titolo6">
    <w:name w:val="heading 6"/>
    <w:basedOn w:val="Normale"/>
    <w:next w:val="Normale"/>
    <w:qFormat/>
    <w:pPr>
      <w:keepNext/>
      <w:jc w:val="center"/>
      <w:outlineLvl w:val="5"/>
    </w:pPr>
    <w:rPr>
      <w:b/>
      <w:sz w:val="28"/>
    </w:rPr>
  </w:style>
  <w:style w:type="paragraph" w:styleId="Titolo7">
    <w:name w:val="heading 7"/>
    <w:basedOn w:val="Normale"/>
    <w:next w:val="Normale"/>
    <w:qFormat/>
    <w:pPr>
      <w:keepNext/>
      <w:outlineLvl w:val="6"/>
    </w:pPr>
    <w:rPr>
      <w:snapToGrid w:val="0"/>
      <w:color w:val="000080"/>
      <w:sz w:val="50"/>
    </w:rPr>
  </w:style>
  <w:style w:type="paragraph" w:styleId="Titolo8">
    <w:name w:val="heading 8"/>
    <w:basedOn w:val="Normale"/>
    <w:next w:val="Normale"/>
    <w:qFormat/>
    <w:pPr>
      <w:keepNext/>
      <w:widowControl w:val="0"/>
      <w:tabs>
        <w:tab w:val="left" w:pos="90"/>
      </w:tabs>
      <w:spacing w:after="120"/>
      <w:jc w:val="center"/>
      <w:outlineLvl w:val="7"/>
    </w:pPr>
    <w:rPr>
      <w:snapToGrid w:val="0"/>
      <w:color w:val="000080"/>
      <w:sz w:val="50"/>
    </w:rPr>
  </w:style>
  <w:style w:type="paragraph" w:styleId="Titolo9">
    <w:name w:val="heading 9"/>
    <w:basedOn w:val="Normale"/>
    <w:next w:val="Normale"/>
    <w:qFormat/>
    <w:pPr>
      <w:keepNext/>
      <w:outlineLvl w:val="8"/>
    </w:pPr>
    <w:rPr>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styleId="Corpotesto">
    <w:name w:val="Body Text"/>
    <w:basedOn w:val="Normale"/>
    <w:pPr>
      <w:jc w:val="both"/>
    </w:pPr>
    <w:rPr>
      <w:color w:val="FFFFFF"/>
    </w:rPr>
  </w:style>
  <w:style w:type="paragraph" w:customStyle="1" w:styleId="H1">
    <w:name w:val="H1"/>
    <w:basedOn w:val="Normale"/>
    <w:next w:val="Normale"/>
    <w:pPr>
      <w:keepNext/>
      <w:spacing w:before="100" w:after="100"/>
      <w:outlineLvl w:val="1"/>
    </w:pPr>
    <w:rPr>
      <w:b/>
      <w:snapToGrid w:val="0"/>
      <w:kern w:val="36"/>
      <w:sz w:val="48"/>
    </w:rPr>
  </w:style>
  <w:style w:type="character" w:styleId="Enfasigrassetto">
    <w:name w:val="Strong"/>
    <w:qFormat/>
    <w:rPr>
      <w:b/>
    </w:rPr>
  </w:style>
  <w:style w:type="paragraph" w:customStyle="1" w:styleId="H5">
    <w:name w:val="H5"/>
    <w:basedOn w:val="Normale"/>
    <w:next w:val="Normale"/>
    <w:pPr>
      <w:keepNext/>
      <w:spacing w:before="100" w:after="100"/>
      <w:outlineLvl w:val="5"/>
    </w:pPr>
    <w:rPr>
      <w:b/>
      <w:snapToGrid w:val="0"/>
    </w:rPr>
  </w:style>
  <w:style w:type="paragraph" w:customStyle="1" w:styleId="Terminedefinizione">
    <w:name w:val="Termine definizione"/>
    <w:basedOn w:val="Normale"/>
    <w:next w:val="Elencodefinizione"/>
    <w:rPr>
      <w:snapToGrid w:val="0"/>
      <w:sz w:val="24"/>
    </w:rPr>
  </w:style>
  <w:style w:type="paragraph" w:customStyle="1" w:styleId="Elencodefinizione">
    <w:name w:val="Elenco definizione"/>
    <w:basedOn w:val="Normale"/>
    <w:next w:val="Terminedefinizione"/>
    <w:pPr>
      <w:ind w:left="360"/>
    </w:pPr>
    <w:rPr>
      <w:snapToGrid w:val="0"/>
      <w:sz w:val="24"/>
    </w:rPr>
  </w:style>
  <w:style w:type="paragraph" w:styleId="Intestazione">
    <w:name w:val="header"/>
    <w:basedOn w:val="Normale"/>
    <w:pPr>
      <w:tabs>
        <w:tab w:val="center" w:pos="4819"/>
        <w:tab w:val="right" w:pos="9638"/>
      </w:tabs>
    </w:pPr>
  </w:style>
  <w:style w:type="paragraph" w:styleId="Corpodeltesto2">
    <w:name w:val="Body Text 2"/>
    <w:basedOn w:val="Normale"/>
    <w:link w:val="Corpodeltesto2Carattere"/>
    <w:pPr>
      <w:widowControl w:val="0"/>
      <w:tabs>
        <w:tab w:val="left" w:pos="90"/>
      </w:tabs>
      <w:spacing w:before="600"/>
    </w:pPr>
    <w:rPr>
      <w:snapToGrid w:val="0"/>
      <w:color w:val="000000"/>
    </w:rPr>
  </w:style>
  <w:style w:type="character" w:styleId="Collegamentovisitato">
    <w:name w:val="FollowedHyperlink"/>
    <w:rPr>
      <w:color w:val="800080"/>
      <w:u w:val="single"/>
    </w:rPr>
  </w:style>
  <w:style w:type="paragraph" w:styleId="Mappadocumento">
    <w:name w:val="Document Map"/>
    <w:basedOn w:val="Normale"/>
    <w:semiHidden/>
    <w:pPr>
      <w:shd w:val="clear" w:color="auto" w:fill="000080"/>
    </w:pPr>
    <w:rPr>
      <w:rFonts w:ascii="Tahoma" w:hAnsi="Tahoma"/>
    </w:rPr>
  </w:style>
  <w:style w:type="paragraph" w:customStyle="1" w:styleId="Stile1">
    <w:name w:val="Stile1"/>
    <w:basedOn w:val="Normale"/>
    <w:autoRedefine/>
    <w:rPr>
      <w:b/>
      <w:bCs/>
      <w:color w:val="000080"/>
      <w:sz w:val="32"/>
    </w:rPr>
  </w:style>
  <w:style w:type="paragraph" w:styleId="Didascalia">
    <w:name w:val="caption"/>
    <w:basedOn w:val="Normale"/>
    <w:next w:val="Normale"/>
    <w:qFormat/>
    <w:pPr>
      <w:jc w:val="right"/>
    </w:pPr>
    <w:rPr>
      <w:b/>
      <w:snapToGrid w:val="0"/>
      <w:color w:val="000000"/>
      <w:sz w:val="16"/>
    </w:rPr>
  </w:style>
  <w:style w:type="paragraph" w:styleId="Corpodeltesto3">
    <w:name w:val="Body Text 3"/>
    <w:basedOn w:val="Normale"/>
    <w:pPr>
      <w:widowControl w:val="0"/>
      <w:tabs>
        <w:tab w:val="left" w:pos="90"/>
      </w:tabs>
      <w:ind w:right="9356"/>
      <w:jc w:val="right"/>
    </w:pPr>
    <w:rPr>
      <w:b/>
      <w:sz w:val="32"/>
    </w:rPr>
  </w:style>
  <w:style w:type="paragraph" w:customStyle="1" w:styleId="Default">
    <w:name w:val="Default"/>
    <w:rsid w:val="00A7797F"/>
    <w:pPr>
      <w:autoSpaceDE w:val="0"/>
      <w:autoSpaceDN w:val="0"/>
      <w:adjustRightInd w:val="0"/>
    </w:pPr>
    <w:rPr>
      <w:color w:val="000000"/>
      <w:sz w:val="24"/>
      <w:szCs w:val="24"/>
    </w:rPr>
  </w:style>
  <w:style w:type="paragraph" w:customStyle="1" w:styleId="yiv1567927151msonormal">
    <w:name w:val="yiv1567927151msonormal"/>
    <w:basedOn w:val="Normale"/>
    <w:rsid w:val="00970628"/>
    <w:pPr>
      <w:spacing w:before="100" w:beforeAutospacing="1" w:after="100" w:afterAutospacing="1"/>
    </w:pPr>
    <w:rPr>
      <w:sz w:val="24"/>
      <w:szCs w:val="24"/>
    </w:rPr>
  </w:style>
  <w:style w:type="paragraph" w:styleId="Testofumetto">
    <w:name w:val="Balloon Text"/>
    <w:basedOn w:val="Normale"/>
    <w:link w:val="TestofumettoCarattere"/>
    <w:rsid w:val="00DC0BD3"/>
    <w:rPr>
      <w:rFonts w:ascii="Tahoma" w:hAnsi="Tahoma" w:cs="Tahoma"/>
      <w:sz w:val="16"/>
      <w:szCs w:val="16"/>
    </w:rPr>
  </w:style>
  <w:style w:type="character" w:customStyle="1" w:styleId="TestofumettoCarattere">
    <w:name w:val="Testo fumetto Carattere"/>
    <w:link w:val="Testofumetto"/>
    <w:rsid w:val="00DC0BD3"/>
    <w:rPr>
      <w:rFonts w:ascii="Tahoma" w:hAnsi="Tahoma" w:cs="Tahoma"/>
      <w:sz w:val="16"/>
      <w:szCs w:val="16"/>
    </w:rPr>
  </w:style>
  <w:style w:type="character" w:customStyle="1" w:styleId="result-cont-li4">
    <w:name w:val="result-cont-li4"/>
    <w:rsid w:val="00D910E4"/>
    <w:rPr>
      <w:color w:val="444444"/>
    </w:rPr>
  </w:style>
  <w:style w:type="paragraph" w:styleId="Sottotitolo">
    <w:name w:val="Subtitle"/>
    <w:basedOn w:val="Normale"/>
    <w:link w:val="SottotitoloCarattere"/>
    <w:qFormat/>
    <w:rsid w:val="008E05AE"/>
    <w:rPr>
      <w:b/>
      <w:bCs/>
      <w:sz w:val="24"/>
      <w:szCs w:val="24"/>
    </w:rPr>
  </w:style>
  <w:style w:type="character" w:customStyle="1" w:styleId="SottotitoloCarattere">
    <w:name w:val="Sottotitolo Carattere"/>
    <w:link w:val="Sottotitolo"/>
    <w:rsid w:val="008E05AE"/>
    <w:rPr>
      <w:b/>
      <w:bCs/>
      <w:sz w:val="24"/>
      <w:szCs w:val="24"/>
    </w:rPr>
  </w:style>
  <w:style w:type="character" w:customStyle="1" w:styleId="labelnormal1">
    <w:name w:val="labelnormal1"/>
    <w:rsid w:val="001E41CA"/>
    <w:rPr>
      <w:rFonts w:ascii="Verdana" w:hAnsi="Verdana" w:hint="default"/>
      <w:color w:val="003366"/>
      <w:sz w:val="18"/>
      <w:szCs w:val="18"/>
    </w:rPr>
  </w:style>
  <w:style w:type="character" w:customStyle="1" w:styleId="labelred1">
    <w:name w:val="labelred1"/>
    <w:rsid w:val="00E17A74"/>
    <w:rPr>
      <w:rFonts w:ascii="Verdana" w:hAnsi="Verdana" w:hint="default"/>
      <w:color w:val="FF0000"/>
      <w:sz w:val="18"/>
      <w:szCs w:val="18"/>
    </w:rPr>
  </w:style>
  <w:style w:type="character" w:customStyle="1" w:styleId="textbox2">
    <w:name w:val="textbox2"/>
    <w:rsid w:val="0003201C"/>
    <w:rPr>
      <w:rFonts w:ascii="Verdana" w:hAnsi="Verdana" w:hint="default"/>
      <w:color w:val="003366"/>
      <w:sz w:val="18"/>
      <w:szCs w:val="18"/>
    </w:rPr>
  </w:style>
  <w:style w:type="character" w:customStyle="1" w:styleId="labelmediabold1">
    <w:name w:val="labelmediabold1"/>
    <w:rsid w:val="005A0339"/>
    <w:rPr>
      <w:rFonts w:ascii="Verdana" w:hAnsi="Verdana" w:hint="default"/>
      <w:b/>
      <w:bCs/>
      <w:color w:val="003366"/>
      <w:sz w:val="20"/>
      <w:szCs w:val="20"/>
    </w:rPr>
  </w:style>
  <w:style w:type="character" w:styleId="Rimandocommento">
    <w:name w:val="annotation reference"/>
    <w:rsid w:val="00AE3775"/>
    <w:rPr>
      <w:sz w:val="16"/>
      <w:szCs w:val="16"/>
    </w:rPr>
  </w:style>
  <w:style w:type="paragraph" w:styleId="Testocommento">
    <w:name w:val="annotation text"/>
    <w:basedOn w:val="Normale"/>
    <w:link w:val="TestocommentoCarattere"/>
    <w:rsid w:val="00AE3775"/>
  </w:style>
  <w:style w:type="character" w:customStyle="1" w:styleId="TestocommentoCarattere">
    <w:name w:val="Testo commento Carattere"/>
    <w:basedOn w:val="Carpredefinitoparagrafo"/>
    <w:link w:val="Testocommento"/>
    <w:rsid w:val="00AE3775"/>
  </w:style>
  <w:style w:type="paragraph" w:styleId="Soggettocommento">
    <w:name w:val="annotation subject"/>
    <w:basedOn w:val="Testocommento"/>
    <w:next w:val="Testocommento"/>
    <w:link w:val="SoggettocommentoCarattere"/>
    <w:rsid w:val="00AE3775"/>
    <w:rPr>
      <w:b/>
      <w:bCs/>
    </w:rPr>
  </w:style>
  <w:style w:type="character" w:customStyle="1" w:styleId="SoggettocommentoCarattere">
    <w:name w:val="Soggetto commento Carattere"/>
    <w:link w:val="Soggettocommento"/>
    <w:rsid w:val="00AE3775"/>
    <w:rPr>
      <w:b/>
      <w:bCs/>
    </w:rPr>
  </w:style>
  <w:style w:type="paragraph" w:styleId="Revisione">
    <w:name w:val="Revision"/>
    <w:hidden/>
    <w:uiPriority w:val="99"/>
    <w:semiHidden/>
    <w:rsid w:val="00AE3775"/>
  </w:style>
  <w:style w:type="character" w:customStyle="1" w:styleId="Corpodeltesto2Carattere">
    <w:name w:val="Corpo del testo 2 Carattere"/>
    <w:link w:val="Corpodeltesto2"/>
    <w:rsid w:val="00AF5656"/>
    <w:rPr>
      <w:snapToGrid w:val="0"/>
      <w:color w:val="000000"/>
    </w:rPr>
  </w:style>
  <w:style w:type="character" w:customStyle="1" w:styleId="Titolo4Carattere">
    <w:name w:val="Titolo 4 Carattere"/>
    <w:link w:val="Titolo4"/>
    <w:rsid w:val="004821EE"/>
    <w:rPr>
      <w:rFonts w:ascii="Arial" w:hAnsi="Arial"/>
      <w:b/>
      <w:snapToGrid w:val="0"/>
      <w:color w:val="000000"/>
    </w:rPr>
  </w:style>
  <w:style w:type="character" w:customStyle="1" w:styleId="PidipaginaCarattere">
    <w:name w:val="Piè di pagina Carattere"/>
    <w:link w:val="Pidipagina"/>
    <w:rsid w:val="004821EE"/>
  </w:style>
  <w:style w:type="paragraph" w:styleId="Testonotaapidipagina">
    <w:name w:val="footnote text"/>
    <w:basedOn w:val="Normale"/>
    <w:link w:val="TestonotaapidipaginaCarattere"/>
    <w:rsid w:val="0009525B"/>
  </w:style>
  <w:style w:type="character" w:customStyle="1" w:styleId="TestonotaapidipaginaCarattere">
    <w:name w:val="Testo nota a piè di pagina Carattere"/>
    <w:basedOn w:val="Carpredefinitoparagrafo"/>
    <w:link w:val="Testonotaapidipagina"/>
    <w:rsid w:val="0009525B"/>
  </w:style>
  <w:style w:type="character" w:styleId="Rimandonotaapidipagina">
    <w:name w:val="footnote reference"/>
    <w:rsid w:val="0009525B"/>
    <w:rPr>
      <w:vertAlign w:val="superscript"/>
    </w:rPr>
  </w:style>
  <w:style w:type="character" w:customStyle="1" w:styleId="Menzionenonrisolta1">
    <w:name w:val="Menzione non risolta1"/>
    <w:uiPriority w:val="99"/>
    <w:semiHidden/>
    <w:unhideWhenUsed/>
    <w:rsid w:val="002413F0"/>
    <w:rPr>
      <w:color w:val="605E5C"/>
      <w:shd w:val="clear" w:color="auto" w:fill="E1DFDD"/>
    </w:rPr>
  </w:style>
  <w:style w:type="character" w:styleId="Enfasicorsivo">
    <w:name w:val="Emphasis"/>
    <w:qFormat/>
    <w:rsid w:val="00487B7A"/>
    <w:rPr>
      <w:i/>
      <w:iCs/>
    </w:rPr>
  </w:style>
  <w:style w:type="character" w:customStyle="1" w:styleId="Menzionenonrisolta2">
    <w:name w:val="Menzione non risolta2"/>
    <w:basedOn w:val="Carpredefinitoparagrafo"/>
    <w:uiPriority w:val="99"/>
    <w:semiHidden/>
    <w:unhideWhenUsed/>
    <w:rsid w:val="00764BA4"/>
    <w:rPr>
      <w:color w:val="605E5C"/>
      <w:shd w:val="clear" w:color="auto" w:fill="E1DFDD"/>
    </w:rPr>
  </w:style>
  <w:style w:type="character" w:customStyle="1" w:styleId="Menzionenonrisolta3">
    <w:name w:val="Menzione non risolta3"/>
    <w:basedOn w:val="Carpredefinitoparagrafo"/>
    <w:uiPriority w:val="99"/>
    <w:semiHidden/>
    <w:unhideWhenUsed/>
    <w:rsid w:val="009E4AD3"/>
    <w:rPr>
      <w:color w:val="605E5C"/>
      <w:shd w:val="clear" w:color="auto" w:fill="E1DFDD"/>
    </w:rPr>
  </w:style>
  <w:style w:type="character" w:customStyle="1" w:styleId="Menzionenonrisolta4">
    <w:name w:val="Menzione non risolta4"/>
    <w:basedOn w:val="Carpredefinitoparagrafo"/>
    <w:uiPriority w:val="99"/>
    <w:semiHidden/>
    <w:unhideWhenUsed/>
    <w:rsid w:val="001C5D69"/>
    <w:rPr>
      <w:color w:val="605E5C"/>
      <w:shd w:val="clear" w:color="auto" w:fill="E1DFDD"/>
    </w:rPr>
  </w:style>
  <w:style w:type="character" w:customStyle="1" w:styleId="Menzionenonrisolta5">
    <w:name w:val="Menzione non risolta5"/>
    <w:basedOn w:val="Carpredefinitoparagrafo"/>
    <w:uiPriority w:val="99"/>
    <w:semiHidden/>
    <w:unhideWhenUsed/>
    <w:rsid w:val="00232F4B"/>
    <w:rPr>
      <w:color w:val="605E5C"/>
      <w:shd w:val="clear" w:color="auto" w:fill="E1DFDD"/>
    </w:rPr>
  </w:style>
  <w:style w:type="character" w:customStyle="1" w:styleId="Menzionenonrisolta6">
    <w:name w:val="Menzione non risolta6"/>
    <w:basedOn w:val="Carpredefinitoparagrafo"/>
    <w:uiPriority w:val="99"/>
    <w:semiHidden/>
    <w:unhideWhenUsed/>
    <w:rsid w:val="002C2DF4"/>
    <w:rPr>
      <w:color w:val="605E5C"/>
      <w:shd w:val="clear" w:color="auto" w:fill="E1DFDD"/>
    </w:rPr>
  </w:style>
  <w:style w:type="character" w:customStyle="1" w:styleId="Menzionenonrisolta7">
    <w:name w:val="Menzione non risolta7"/>
    <w:basedOn w:val="Carpredefinitoparagrafo"/>
    <w:uiPriority w:val="99"/>
    <w:semiHidden/>
    <w:unhideWhenUsed/>
    <w:rsid w:val="00227BEB"/>
    <w:rPr>
      <w:color w:val="605E5C"/>
      <w:shd w:val="clear" w:color="auto" w:fill="E1DFDD"/>
    </w:rPr>
  </w:style>
  <w:style w:type="character" w:customStyle="1" w:styleId="Menzionenonrisolta8">
    <w:name w:val="Menzione non risolta8"/>
    <w:basedOn w:val="Carpredefinitoparagrafo"/>
    <w:uiPriority w:val="99"/>
    <w:semiHidden/>
    <w:unhideWhenUsed/>
    <w:rsid w:val="00FA4667"/>
    <w:rPr>
      <w:color w:val="605E5C"/>
      <w:shd w:val="clear" w:color="auto" w:fill="E1DFDD"/>
    </w:rPr>
  </w:style>
  <w:style w:type="character" w:customStyle="1" w:styleId="Menzionenonrisolta9">
    <w:name w:val="Menzione non risolta9"/>
    <w:basedOn w:val="Carpredefinitoparagrafo"/>
    <w:uiPriority w:val="99"/>
    <w:semiHidden/>
    <w:unhideWhenUsed/>
    <w:rsid w:val="00296FA0"/>
    <w:rPr>
      <w:color w:val="605E5C"/>
      <w:shd w:val="clear" w:color="auto" w:fill="E1DFDD"/>
    </w:rPr>
  </w:style>
  <w:style w:type="character" w:styleId="Menzionenonrisolta">
    <w:name w:val="Unresolved Mention"/>
    <w:basedOn w:val="Carpredefinitoparagrafo"/>
    <w:uiPriority w:val="99"/>
    <w:semiHidden/>
    <w:unhideWhenUsed/>
    <w:rsid w:val="00A201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3169">
      <w:bodyDiv w:val="1"/>
      <w:marLeft w:val="0"/>
      <w:marRight w:val="0"/>
      <w:marTop w:val="0"/>
      <w:marBottom w:val="0"/>
      <w:divBdr>
        <w:top w:val="none" w:sz="0" w:space="0" w:color="auto"/>
        <w:left w:val="none" w:sz="0" w:space="0" w:color="auto"/>
        <w:bottom w:val="none" w:sz="0" w:space="0" w:color="auto"/>
        <w:right w:val="none" w:sz="0" w:space="0" w:color="auto"/>
      </w:divBdr>
    </w:div>
    <w:div w:id="81027644">
      <w:bodyDiv w:val="1"/>
      <w:marLeft w:val="0"/>
      <w:marRight w:val="0"/>
      <w:marTop w:val="0"/>
      <w:marBottom w:val="0"/>
      <w:divBdr>
        <w:top w:val="none" w:sz="0" w:space="0" w:color="auto"/>
        <w:left w:val="none" w:sz="0" w:space="0" w:color="auto"/>
        <w:bottom w:val="none" w:sz="0" w:space="0" w:color="auto"/>
        <w:right w:val="none" w:sz="0" w:space="0" w:color="auto"/>
      </w:divBdr>
    </w:div>
    <w:div w:id="164706810">
      <w:bodyDiv w:val="1"/>
      <w:marLeft w:val="0"/>
      <w:marRight w:val="0"/>
      <w:marTop w:val="0"/>
      <w:marBottom w:val="0"/>
      <w:divBdr>
        <w:top w:val="none" w:sz="0" w:space="0" w:color="auto"/>
        <w:left w:val="none" w:sz="0" w:space="0" w:color="auto"/>
        <w:bottom w:val="none" w:sz="0" w:space="0" w:color="auto"/>
        <w:right w:val="none" w:sz="0" w:space="0" w:color="auto"/>
      </w:divBdr>
    </w:div>
    <w:div w:id="228464949">
      <w:bodyDiv w:val="1"/>
      <w:marLeft w:val="0"/>
      <w:marRight w:val="0"/>
      <w:marTop w:val="0"/>
      <w:marBottom w:val="0"/>
      <w:divBdr>
        <w:top w:val="none" w:sz="0" w:space="0" w:color="auto"/>
        <w:left w:val="none" w:sz="0" w:space="0" w:color="auto"/>
        <w:bottom w:val="none" w:sz="0" w:space="0" w:color="auto"/>
        <w:right w:val="none" w:sz="0" w:space="0" w:color="auto"/>
      </w:divBdr>
    </w:div>
    <w:div w:id="419759706">
      <w:bodyDiv w:val="1"/>
      <w:marLeft w:val="0"/>
      <w:marRight w:val="0"/>
      <w:marTop w:val="0"/>
      <w:marBottom w:val="0"/>
      <w:divBdr>
        <w:top w:val="none" w:sz="0" w:space="0" w:color="auto"/>
        <w:left w:val="none" w:sz="0" w:space="0" w:color="auto"/>
        <w:bottom w:val="none" w:sz="0" w:space="0" w:color="auto"/>
        <w:right w:val="none" w:sz="0" w:space="0" w:color="auto"/>
      </w:divBdr>
    </w:div>
    <w:div w:id="484005866">
      <w:bodyDiv w:val="1"/>
      <w:marLeft w:val="0"/>
      <w:marRight w:val="0"/>
      <w:marTop w:val="0"/>
      <w:marBottom w:val="0"/>
      <w:divBdr>
        <w:top w:val="none" w:sz="0" w:space="0" w:color="auto"/>
        <w:left w:val="none" w:sz="0" w:space="0" w:color="auto"/>
        <w:bottom w:val="none" w:sz="0" w:space="0" w:color="auto"/>
        <w:right w:val="none" w:sz="0" w:space="0" w:color="auto"/>
      </w:divBdr>
      <w:divsChild>
        <w:div w:id="89743391">
          <w:marLeft w:val="0"/>
          <w:marRight w:val="0"/>
          <w:marTop w:val="0"/>
          <w:marBottom w:val="0"/>
          <w:divBdr>
            <w:top w:val="none" w:sz="0" w:space="0" w:color="auto"/>
            <w:left w:val="none" w:sz="0" w:space="0" w:color="auto"/>
            <w:bottom w:val="none" w:sz="0" w:space="0" w:color="auto"/>
            <w:right w:val="none" w:sz="0" w:space="0" w:color="auto"/>
          </w:divBdr>
          <w:divsChild>
            <w:div w:id="577910720">
              <w:marLeft w:val="0"/>
              <w:marRight w:val="0"/>
              <w:marTop w:val="0"/>
              <w:marBottom w:val="0"/>
              <w:divBdr>
                <w:top w:val="none" w:sz="0" w:space="0" w:color="auto"/>
                <w:left w:val="none" w:sz="0" w:space="0" w:color="auto"/>
                <w:bottom w:val="none" w:sz="0" w:space="0" w:color="auto"/>
                <w:right w:val="none" w:sz="0" w:space="0" w:color="auto"/>
              </w:divBdr>
              <w:divsChild>
                <w:div w:id="1455563222">
                  <w:marLeft w:val="0"/>
                  <w:marRight w:val="0"/>
                  <w:marTop w:val="0"/>
                  <w:marBottom w:val="0"/>
                  <w:divBdr>
                    <w:top w:val="none" w:sz="0" w:space="0" w:color="auto"/>
                    <w:left w:val="none" w:sz="0" w:space="0" w:color="auto"/>
                    <w:bottom w:val="none" w:sz="0" w:space="0" w:color="auto"/>
                    <w:right w:val="none" w:sz="0" w:space="0" w:color="auto"/>
                  </w:divBdr>
                  <w:divsChild>
                    <w:div w:id="495801889">
                      <w:marLeft w:val="-225"/>
                      <w:marRight w:val="-225"/>
                      <w:marTop w:val="0"/>
                      <w:marBottom w:val="0"/>
                      <w:divBdr>
                        <w:top w:val="none" w:sz="0" w:space="0" w:color="auto"/>
                        <w:left w:val="none" w:sz="0" w:space="0" w:color="auto"/>
                        <w:bottom w:val="none" w:sz="0" w:space="0" w:color="auto"/>
                        <w:right w:val="none" w:sz="0" w:space="0" w:color="auto"/>
                      </w:divBdr>
                      <w:divsChild>
                        <w:div w:id="426775917">
                          <w:marLeft w:val="0"/>
                          <w:marRight w:val="0"/>
                          <w:marTop w:val="0"/>
                          <w:marBottom w:val="0"/>
                          <w:divBdr>
                            <w:top w:val="none" w:sz="0" w:space="0" w:color="auto"/>
                            <w:left w:val="none" w:sz="0" w:space="0" w:color="auto"/>
                            <w:bottom w:val="none" w:sz="0" w:space="0" w:color="auto"/>
                            <w:right w:val="none" w:sz="0" w:space="0" w:color="auto"/>
                          </w:divBdr>
                        </w:div>
                        <w:div w:id="2022470238">
                          <w:marLeft w:val="0"/>
                          <w:marRight w:val="0"/>
                          <w:marTop w:val="0"/>
                          <w:marBottom w:val="0"/>
                          <w:divBdr>
                            <w:top w:val="none" w:sz="0" w:space="0" w:color="auto"/>
                            <w:left w:val="none" w:sz="0" w:space="0" w:color="auto"/>
                            <w:bottom w:val="none" w:sz="0" w:space="0" w:color="auto"/>
                            <w:right w:val="none" w:sz="0" w:space="0" w:color="auto"/>
                          </w:divBdr>
                          <w:divsChild>
                            <w:div w:id="36347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922618">
              <w:marLeft w:val="0"/>
              <w:marRight w:val="0"/>
              <w:marTop w:val="0"/>
              <w:marBottom w:val="0"/>
              <w:divBdr>
                <w:top w:val="none" w:sz="0" w:space="0" w:color="auto"/>
                <w:left w:val="none" w:sz="0" w:space="0" w:color="auto"/>
                <w:bottom w:val="none" w:sz="0" w:space="0" w:color="auto"/>
                <w:right w:val="none" w:sz="0" w:space="0" w:color="auto"/>
              </w:divBdr>
              <w:divsChild>
                <w:div w:id="720515767">
                  <w:marLeft w:val="0"/>
                  <w:marRight w:val="0"/>
                  <w:marTop w:val="0"/>
                  <w:marBottom w:val="0"/>
                  <w:divBdr>
                    <w:top w:val="none" w:sz="0" w:space="0" w:color="auto"/>
                    <w:left w:val="none" w:sz="0" w:space="0" w:color="auto"/>
                    <w:bottom w:val="none" w:sz="0" w:space="0" w:color="auto"/>
                    <w:right w:val="none" w:sz="0" w:space="0" w:color="auto"/>
                  </w:divBdr>
                  <w:divsChild>
                    <w:div w:id="1305043549">
                      <w:marLeft w:val="0"/>
                      <w:marRight w:val="0"/>
                      <w:marTop w:val="0"/>
                      <w:marBottom w:val="0"/>
                      <w:divBdr>
                        <w:top w:val="none" w:sz="0" w:space="0" w:color="auto"/>
                        <w:left w:val="none" w:sz="0" w:space="0" w:color="auto"/>
                        <w:bottom w:val="none" w:sz="0" w:space="0" w:color="auto"/>
                        <w:right w:val="none" w:sz="0" w:space="0" w:color="auto"/>
                      </w:divBdr>
                    </w:div>
                  </w:divsChild>
                </w:div>
                <w:div w:id="1984037655">
                  <w:marLeft w:val="0"/>
                  <w:marRight w:val="0"/>
                  <w:marTop w:val="0"/>
                  <w:marBottom w:val="0"/>
                  <w:divBdr>
                    <w:top w:val="none" w:sz="0" w:space="0" w:color="auto"/>
                    <w:left w:val="none" w:sz="0" w:space="0" w:color="auto"/>
                    <w:bottom w:val="none" w:sz="0" w:space="0" w:color="auto"/>
                    <w:right w:val="none" w:sz="0" w:space="0" w:color="auto"/>
                  </w:divBdr>
                  <w:divsChild>
                    <w:div w:id="1046637105">
                      <w:marLeft w:val="-225"/>
                      <w:marRight w:val="-225"/>
                      <w:marTop w:val="0"/>
                      <w:marBottom w:val="0"/>
                      <w:divBdr>
                        <w:top w:val="none" w:sz="0" w:space="0" w:color="auto"/>
                        <w:left w:val="none" w:sz="0" w:space="0" w:color="auto"/>
                        <w:bottom w:val="none" w:sz="0" w:space="0" w:color="auto"/>
                        <w:right w:val="none" w:sz="0" w:space="0" w:color="auto"/>
                      </w:divBdr>
                      <w:divsChild>
                        <w:div w:id="124900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635556">
              <w:marLeft w:val="0"/>
              <w:marRight w:val="0"/>
              <w:marTop w:val="0"/>
              <w:marBottom w:val="0"/>
              <w:divBdr>
                <w:top w:val="none" w:sz="0" w:space="0" w:color="auto"/>
                <w:left w:val="none" w:sz="0" w:space="0" w:color="auto"/>
                <w:bottom w:val="none" w:sz="0" w:space="0" w:color="auto"/>
                <w:right w:val="none" w:sz="0" w:space="0" w:color="auto"/>
              </w:divBdr>
              <w:divsChild>
                <w:div w:id="2034066852">
                  <w:marLeft w:val="0"/>
                  <w:marRight w:val="0"/>
                  <w:marTop w:val="0"/>
                  <w:marBottom w:val="0"/>
                  <w:divBdr>
                    <w:top w:val="none" w:sz="0" w:space="0" w:color="auto"/>
                    <w:left w:val="none" w:sz="0" w:space="0" w:color="auto"/>
                    <w:bottom w:val="none" w:sz="0" w:space="0" w:color="auto"/>
                    <w:right w:val="none" w:sz="0" w:space="0" w:color="auto"/>
                  </w:divBdr>
                  <w:divsChild>
                    <w:div w:id="673800372">
                      <w:marLeft w:val="-225"/>
                      <w:marRight w:val="-225"/>
                      <w:marTop w:val="0"/>
                      <w:marBottom w:val="0"/>
                      <w:divBdr>
                        <w:top w:val="none" w:sz="0" w:space="0" w:color="auto"/>
                        <w:left w:val="none" w:sz="0" w:space="0" w:color="auto"/>
                        <w:bottom w:val="none" w:sz="0" w:space="0" w:color="auto"/>
                        <w:right w:val="none" w:sz="0" w:space="0" w:color="auto"/>
                      </w:divBdr>
                      <w:divsChild>
                        <w:div w:id="1129469222">
                          <w:marLeft w:val="0"/>
                          <w:marRight w:val="0"/>
                          <w:marTop w:val="0"/>
                          <w:marBottom w:val="0"/>
                          <w:divBdr>
                            <w:top w:val="none" w:sz="0" w:space="0" w:color="auto"/>
                            <w:left w:val="none" w:sz="0" w:space="0" w:color="auto"/>
                            <w:bottom w:val="none" w:sz="0" w:space="0" w:color="auto"/>
                            <w:right w:val="none" w:sz="0" w:space="0" w:color="auto"/>
                          </w:divBdr>
                          <w:divsChild>
                            <w:div w:id="1413160470">
                              <w:marLeft w:val="0"/>
                              <w:marRight w:val="0"/>
                              <w:marTop w:val="0"/>
                              <w:marBottom w:val="0"/>
                              <w:divBdr>
                                <w:top w:val="none" w:sz="0" w:space="0" w:color="auto"/>
                                <w:left w:val="none" w:sz="0" w:space="0" w:color="auto"/>
                                <w:bottom w:val="none" w:sz="0" w:space="0" w:color="auto"/>
                                <w:right w:val="none" w:sz="0" w:space="0" w:color="auto"/>
                              </w:divBdr>
                              <w:divsChild>
                                <w:div w:id="1381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3162567">
          <w:marLeft w:val="0"/>
          <w:marRight w:val="0"/>
          <w:marTop w:val="0"/>
          <w:marBottom w:val="0"/>
          <w:divBdr>
            <w:top w:val="none" w:sz="0" w:space="0" w:color="auto"/>
            <w:left w:val="none" w:sz="0" w:space="0" w:color="auto"/>
            <w:bottom w:val="none" w:sz="0" w:space="0" w:color="auto"/>
            <w:right w:val="none" w:sz="0" w:space="0" w:color="auto"/>
          </w:divBdr>
          <w:divsChild>
            <w:div w:id="152992253">
              <w:marLeft w:val="-225"/>
              <w:marRight w:val="-225"/>
              <w:marTop w:val="0"/>
              <w:marBottom w:val="0"/>
              <w:divBdr>
                <w:top w:val="none" w:sz="0" w:space="0" w:color="auto"/>
                <w:left w:val="none" w:sz="0" w:space="0" w:color="auto"/>
                <w:bottom w:val="none" w:sz="0" w:space="0" w:color="auto"/>
                <w:right w:val="none" w:sz="0" w:space="0" w:color="auto"/>
              </w:divBdr>
              <w:divsChild>
                <w:div w:id="523861795">
                  <w:marLeft w:val="0"/>
                  <w:marRight w:val="0"/>
                  <w:marTop w:val="0"/>
                  <w:marBottom w:val="0"/>
                  <w:divBdr>
                    <w:top w:val="none" w:sz="0" w:space="0" w:color="auto"/>
                    <w:left w:val="none" w:sz="0" w:space="0" w:color="auto"/>
                    <w:bottom w:val="none" w:sz="0" w:space="0" w:color="auto"/>
                    <w:right w:val="none" w:sz="0" w:space="0" w:color="auto"/>
                  </w:divBdr>
                </w:div>
                <w:div w:id="1406609130">
                  <w:marLeft w:val="0"/>
                  <w:marRight w:val="0"/>
                  <w:marTop w:val="0"/>
                  <w:marBottom w:val="0"/>
                  <w:divBdr>
                    <w:top w:val="none" w:sz="0" w:space="0" w:color="auto"/>
                    <w:left w:val="none" w:sz="0" w:space="0" w:color="auto"/>
                    <w:bottom w:val="none" w:sz="0" w:space="0" w:color="auto"/>
                    <w:right w:val="none" w:sz="0" w:space="0" w:color="auto"/>
                  </w:divBdr>
                  <w:divsChild>
                    <w:div w:id="73000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206389">
          <w:marLeft w:val="0"/>
          <w:marRight w:val="0"/>
          <w:marTop w:val="0"/>
          <w:marBottom w:val="0"/>
          <w:divBdr>
            <w:top w:val="none" w:sz="0" w:space="0" w:color="auto"/>
            <w:left w:val="none" w:sz="0" w:space="0" w:color="auto"/>
            <w:bottom w:val="none" w:sz="0" w:space="0" w:color="auto"/>
            <w:right w:val="none" w:sz="0" w:space="0" w:color="auto"/>
          </w:divBdr>
          <w:divsChild>
            <w:div w:id="52431487">
              <w:marLeft w:val="0"/>
              <w:marRight w:val="0"/>
              <w:marTop w:val="0"/>
              <w:marBottom w:val="0"/>
              <w:divBdr>
                <w:top w:val="none" w:sz="0" w:space="0" w:color="auto"/>
                <w:left w:val="none" w:sz="0" w:space="0" w:color="auto"/>
                <w:bottom w:val="none" w:sz="0" w:space="0" w:color="auto"/>
                <w:right w:val="none" w:sz="0" w:space="0" w:color="auto"/>
              </w:divBdr>
              <w:divsChild>
                <w:div w:id="1845438967">
                  <w:marLeft w:val="0"/>
                  <w:marRight w:val="0"/>
                  <w:marTop w:val="0"/>
                  <w:marBottom w:val="0"/>
                  <w:divBdr>
                    <w:top w:val="none" w:sz="0" w:space="0" w:color="auto"/>
                    <w:left w:val="none" w:sz="0" w:space="0" w:color="auto"/>
                    <w:bottom w:val="none" w:sz="0" w:space="0" w:color="auto"/>
                    <w:right w:val="none" w:sz="0" w:space="0" w:color="auto"/>
                  </w:divBdr>
                  <w:divsChild>
                    <w:div w:id="108593999">
                      <w:marLeft w:val="0"/>
                      <w:marRight w:val="0"/>
                      <w:marTop w:val="0"/>
                      <w:marBottom w:val="0"/>
                      <w:divBdr>
                        <w:top w:val="none" w:sz="0" w:space="0" w:color="auto"/>
                        <w:left w:val="none" w:sz="0" w:space="0" w:color="auto"/>
                        <w:bottom w:val="none" w:sz="0" w:space="0" w:color="auto"/>
                        <w:right w:val="none" w:sz="0" w:space="0" w:color="auto"/>
                      </w:divBdr>
                      <w:divsChild>
                        <w:div w:id="1473061010">
                          <w:marLeft w:val="0"/>
                          <w:marRight w:val="0"/>
                          <w:marTop w:val="0"/>
                          <w:marBottom w:val="0"/>
                          <w:divBdr>
                            <w:top w:val="none" w:sz="0" w:space="0" w:color="auto"/>
                            <w:left w:val="none" w:sz="0" w:space="0" w:color="auto"/>
                            <w:bottom w:val="none" w:sz="0" w:space="0" w:color="auto"/>
                            <w:right w:val="none" w:sz="0" w:space="0" w:color="auto"/>
                          </w:divBdr>
                        </w:div>
                      </w:divsChild>
                    </w:div>
                    <w:div w:id="958339736">
                      <w:marLeft w:val="0"/>
                      <w:marRight w:val="0"/>
                      <w:marTop w:val="0"/>
                      <w:marBottom w:val="0"/>
                      <w:divBdr>
                        <w:top w:val="none" w:sz="0" w:space="0" w:color="auto"/>
                        <w:left w:val="none" w:sz="0" w:space="0" w:color="auto"/>
                        <w:bottom w:val="none" w:sz="0" w:space="0" w:color="auto"/>
                        <w:right w:val="none" w:sz="0" w:space="0" w:color="auto"/>
                      </w:divBdr>
                      <w:divsChild>
                        <w:div w:id="1645234256">
                          <w:marLeft w:val="0"/>
                          <w:marRight w:val="0"/>
                          <w:marTop w:val="0"/>
                          <w:marBottom w:val="0"/>
                          <w:divBdr>
                            <w:top w:val="none" w:sz="0" w:space="0" w:color="auto"/>
                            <w:left w:val="none" w:sz="0" w:space="0" w:color="auto"/>
                            <w:bottom w:val="none" w:sz="0" w:space="0" w:color="auto"/>
                            <w:right w:val="none" w:sz="0" w:space="0" w:color="auto"/>
                          </w:divBdr>
                          <w:divsChild>
                            <w:div w:id="205306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07659">
                      <w:marLeft w:val="0"/>
                      <w:marRight w:val="0"/>
                      <w:marTop w:val="0"/>
                      <w:marBottom w:val="0"/>
                      <w:divBdr>
                        <w:top w:val="none" w:sz="0" w:space="0" w:color="auto"/>
                        <w:left w:val="none" w:sz="0" w:space="0" w:color="auto"/>
                        <w:bottom w:val="none" w:sz="0" w:space="0" w:color="auto"/>
                        <w:right w:val="none" w:sz="0" w:space="0" w:color="auto"/>
                      </w:divBdr>
                      <w:divsChild>
                        <w:div w:id="312301475">
                          <w:marLeft w:val="0"/>
                          <w:marRight w:val="0"/>
                          <w:marTop w:val="0"/>
                          <w:marBottom w:val="0"/>
                          <w:divBdr>
                            <w:top w:val="none" w:sz="0" w:space="0" w:color="auto"/>
                            <w:left w:val="none" w:sz="0" w:space="0" w:color="auto"/>
                            <w:bottom w:val="none" w:sz="0" w:space="0" w:color="auto"/>
                            <w:right w:val="none" w:sz="0" w:space="0" w:color="auto"/>
                          </w:divBdr>
                          <w:divsChild>
                            <w:div w:id="31564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845364">
              <w:marLeft w:val="0"/>
              <w:marRight w:val="0"/>
              <w:marTop w:val="0"/>
              <w:marBottom w:val="0"/>
              <w:divBdr>
                <w:top w:val="none" w:sz="0" w:space="0" w:color="auto"/>
                <w:left w:val="none" w:sz="0" w:space="0" w:color="auto"/>
                <w:bottom w:val="none" w:sz="0" w:space="0" w:color="auto"/>
                <w:right w:val="none" w:sz="0" w:space="0" w:color="auto"/>
              </w:divBdr>
            </w:div>
            <w:div w:id="1659193253">
              <w:marLeft w:val="0"/>
              <w:marRight w:val="0"/>
              <w:marTop w:val="0"/>
              <w:marBottom w:val="0"/>
              <w:divBdr>
                <w:top w:val="none" w:sz="0" w:space="0" w:color="auto"/>
                <w:left w:val="none" w:sz="0" w:space="0" w:color="auto"/>
                <w:bottom w:val="none" w:sz="0" w:space="0" w:color="auto"/>
                <w:right w:val="none" w:sz="0" w:space="0" w:color="auto"/>
              </w:divBdr>
            </w:div>
          </w:divsChild>
        </w:div>
        <w:div w:id="857931813">
          <w:marLeft w:val="0"/>
          <w:marRight w:val="0"/>
          <w:marTop w:val="0"/>
          <w:marBottom w:val="0"/>
          <w:divBdr>
            <w:top w:val="none" w:sz="0" w:space="0" w:color="auto"/>
            <w:left w:val="none" w:sz="0" w:space="0" w:color="auto"/>
            <w:bottom w:val="none" w:sz="0" w:space="0" w:color="auto"/>
            <w:right w:val="none" w:sz="0" w:space="0" w:color="auto"/>
          </w:divBdr>
          <w:divsChild>
            <w:div w:id="1560944236">
              <w:marLeft w:val="0"/>
              <w:marRight w:val="0"/>
              <w:marTop w:val="300"/>
              <w:marBottom w:val="0"/>
              <w:divBdr>
                <w:top w:val="none" w:sz="0" w:space="0" w:color="auto"/>
                <w:left w:val="none" w:sz="0" w:space="0" w:color="auto"/>
                <w:bottom w:val="none" w:sz="0" w:space="0" w:color="auto"/>
                <w:right w:val="none" w:sz="0" w:space="0" w:color="auto"/>
              </w:divBdr>
            </w:div>
          </w:divsChild>
        </w:div>
        <w:div w:id="1080324481">
          <w:marLeft w:val="0"/>
          <w:marRight w:val="0"/>
          <w:marTop w:val="0"/>
          <w:marBottom w:val="0"/>
          <w:divBdr>
            <w:top w:val="none" w:sz="0" w:space="0" w:color="auto"/>
            <w:left w:val="none" w:sz="0" w:space="0" w:color="auto"/>
            <w:bottom w:val="none" w:sz="0" w:space="0" w:color="auto"/>
            <w:right w:val="none" w:sz="0" w:space="0" w:color="auto"/>
          </w:divBdr>
          <w:divsChild>
            <w:div w:id="866720784">
              <w:marLeft w:val="0"/>
              <w:marRight w:val="0"/>
              <w:marTop w:val="0"/>
              <w:marBottom w:val="0"/>
              <w:divBdr>
                <w:top w:val="none" w:sz="0" w:space="0" w:color="auto"/>
                <w:left w:val="none" w:sz="0" w:space="0" w:color="auto"/>
                <w:bottom w:val="none" w:sz="0" w:space="0" w:color="auto"/>
                <w:right w:val="none" w:sz="0" w:space="0" w:color="auto"/>
              </w:divBdr>
              <w:divsChild>
                <w:div w:id="1692292540">
                  <w:marLeft w:val="-225"/>
                  <w:marRight w:val="-225"/>
                  <w:marTop w:val="0"/>
                  <w:marBottom w:val="0"/>
                  <w:divBdr>
                    <w:top w:val="none" w:sz="0" w:space="0" w:color="auto"/>
                    <w:left w:val="none" w:sz="0" w:space="0" w:color="auto"/>
                    <w:bottom w:val="none" w:sz="0" w:space="0" w:color="auto"/>
                    <w:right w:val="none" w:sz="0" w:space="0" w:color="auto"/>
                  </w:divBdr>
                  <w:divsChild>
                    <w:div w:id="559830166">
                      <w:marLeft w:val="0"/>
                      <w:marRight w:val="0"/>
                      <w:marTop w:val="0"/>
                      <w:marBottom w:val="0"/>
                      <w:divBdr>
                        <w:top w:val="none" w:sz="0" w:space="0" w:color="auto"/>
                        <w:left w:val="none" w:sz="0" w:space="0" w:color="auto"/>
                        <w:bottom w:val="none" w:sz="0" w:space="0" w:color="auto"/>
                        <w:right w:val="none" w:sz="0" w:space="0" w:color="auto"/>
                      </w:divBdr>
                    </w:div>
                    <w:div w:id="1046611951">
                      <w:marLeft w:val="0"/>
                      <w:marRight w:val="0"/>
                      <w:marTop w:val="0"/>
                      <w:marBottom w:val="0"/>
                      <w:divBdr>
                        <w:top w:val="none" w:sz="0" w:space="0" w:color="auto"/>
                        <w:left w:val="none" w:sz="0" w:space="0" w:color="auto"/>
                        <w:bottom w:val="none" w:sz="0" w:space="0" w:color="auto"/>
                        <w:right w:val="none" w:sz="0" w:space="0" w:color="auto"/>
                      </w:divBdr>
                    </w:div>
                    <w:div w:id="1150513851">
                      <w:marLeft w:val="0"/>
                      <w:marRight w:val="0"/>
                      <w:marTop w:val="0"/>
                      <w:marBottom w:val="0"/>
                      <w:divBdr>
                        <w:top w:val="none" w:sz="0" w:space="0" w:color="auto"/>
                        <w:left w:val="none" w:sz="0" w:space="0" w:color="auto"/>
                        <w:bottom w:val="none" w:sz="0" w:space="0" w:color="auto"/>
                        <w:right w:val="none" w:sz="0" w:space="0" w:color="auto"/>
                      </w:divBdr>
                      <w:divsChild>
                        <w:div w:id="3585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384373">
              <w:marLeft w:val="0"/>
              <w:marRight w:val="0"/>
              <w:marTop w:val="0"/>
              <w:marBottom w:val="0"/>
              <w:divBdr>
                <w:top w:val="none" w:sz="0" w:space="0" w:color="auto"/>
                <w:left w:val="none" w:sz="0" w:space="0" w:color="auto"/>
                <w:bottom w:val="none" w:sz="0" w:space="0" w:color="auto"/>
                <w:right w:val="none" w:sz="0" w:space="0" w:color="auto"/>
              </w:divBdr>
              <w:divsChild>
                <w:div w:id="15452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78131">
          <w:marLeft w:val="0"/>
          <w:marRight w:val="0"/>
          <w:marTop w:val="0"/>
          <w:marBottom w:val="0"/>
          <w:divBdr>
            <w:top w:val="none" w:sz="0" w:space="0" w:color="auto"/>
            <w:left w:val="none" w:sz="0" w:space="0" w:color="auto"/>
            <w:bottom w:val="none" w:sz="0" w:space="0" w:color="auto"/>
            <w:right w:val="none" w:sz="0" w:space="0" w:color="auto"/>
          </w:divBdr>
          <w:divsChild>
            <w:div w:id="1928347511">
              <w:marLeft w:val="-225"/>
              <w:marRight w:val="-225"/>
              <w:marTop w:val="0"/>
              <w:marBottom w:val="0"/>
              <w:divBdr>
                <w:top w:val="none" w:sz="0" w:space="0" w:color="auto"/>
                <w:left w:val="none" w:sz="0" w:space="0" w:color="auto"/>
                <w:bottom w:val="none" w:sz="0" w:space="0" w:color="auto"/>
                <w:right w:val="none" w:sz="0" w:space="0" w:color="auto"/>
              </w:divBdr>
              <w:divsChild>
                <w:div w:id="651297491">
                  <w:marLeft w:val="0"/>
                  <w:marRight w:val="0"/>
                  <w:marTop w:val="0"/>
                  <w:marBottom w:val="0"/>
                  <w:divBdr>
                    <w:top w:val="none" w:sz="0" w:space="0" w:color="auto"/>
                    <w:left w:val="none" w:sz="0" w:space="0" w:color="auto"/>
                    <w:bottom w:val="none" w:sz="0" w:space="0" w:color="auto"/>
                    <w:right w:val="none" w:sz="0" w:space="0" w:color="auto"/>
                  </w:divBdr>
                  <w:divsChild>
                    <w:div w:id="568809275">
                      <w:marLeft w:val="0"/>
                      <w:marRight w:val="0"/>
                      <w:marTop w:val="0"/>
                      <w:marBottom w:val="0"/>
                      <w:divBdr>
                        <w:top w:val="none" w:sz="0" w:space="0" w:color="auto"/>
                        <w:left w:val="none" w:sz="0" w:space="0" w:color="auto"/>
                        <w:bottom w:val="none" w:sz="0" w:space="0" w:color="auto"/>
                        <w:right w:val="none" w:sz="0" w:space="0" w:color="auto"/>
                      </w:divBdr>
                      <w:divsChild>
                        <w:div w:id="451633803">
                          <w:marLeft w:val="0"/>
                          <w:marRight w:val="0"/>
                          <w:marTop w:val="0"/>
                          <w:marBottom w:val="0"/>
                          <w:divBdr>
                            <w:top w:val="none" w:sz="0" w:space="0" w:color="auto"/>
                            <w:left w:val="none" w:sz="0" w:space="0" w:color="auto"/>
                            <w:bottom w:val="none" w:sz="0" w:space="0" w:color="auto"/>
                            <w:right w:val="none" w:sz="0" w:space="0" w:color="auto"/>
                          </w:divBdr>
                        </w:div>
                        <w:div w:id="71605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41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51198">
          <w:marLeft w:val="0"/>
          <w:marRight w:val="0"/>
          <w:marTop w:val="0"/>
          <w:marBottom w:val="0"/>
          <w:divBdr>
            <w:top w:val="none" w:sz="0" w:space="0" w:color="auto"/>
            <w:left w:val="none" w:sz="0" w:space="0" w:color="auto"/>
            <w:bottom w:val="none" w:sz="0" w:space="0" w:color="auto"/>
            <w:right w:val="none" w:sz="0" w:space="0" w:color="auto"/>
          </w:divBdr>
          <w:divsChild>
            <w:div w:id="696546064">
              <w:marLeft w:val="0"/>
              <w:marRight w:val="0"/>
              <w:marTop w:val="0"/>
              <w:marBottom w:val="0"/>
              <w:divBdr>
                <w:top w:val="none" w:sz="0" w:space="0" w:color="auto"/>
                <w:left w:val="none" w:sz="0" w:space="0" w:color="auto"/>
                <w:bottom w:val="none" w:sz="0" w:space="0" w:color="auto"/>
                <w:right w:val="none" w:sz="0" w:space="0" w:color="auto"/>
              </w:divBdr>
              <w:divsChild>
                <w:div w:id="1170676298">
                  <w:marLeft w:val="-225"/>
                  <w:marRight w:val="-225"/>
                  <w:marTop w:val="0"/>
                  <w:marBottom w:val="0"/>
                  <w:divBdr>
                    <w:top w:val="none" w:sz="0" w:space="0" w:color="auto"/>
                    <w:left w:val="none" w:sz="0" w:space="0" w:color="auto"/>
                    <w:bottom w:val="none" w:sz="0" w:space="0" w:color="auto"/>
                    <w:right w:val="none" w:sz="0" w:space="0" w:color="auto"/>
                  </w:divBdr>
                  <w:divsChild>
                    <w:div w:id="30763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20428">
          <w:marLeft w:val="0"/>
          <w:marRight w:val="0"/>
          <w:marTop w:val="0"/>
          <w:marBottom w:val="0"/>
          <w:divBdr>
            <w:top w:val="none" w:sz="0" w:space="0" w:color="auto"/>
            <w:left w:val="none" w:sz="0" w:space="0" w:color="auto"/>
            <w:bottom w:val="none" w:sz="0" w:space="0" w:color="auto"/>
            <w:right w:val="none" w:sz="0" w:space="0" w:color="auto"/>
          </w:divBdr>
          <w:divsChild>
            <w:div w:id="616252090">
              <w:marLeft w:val="0"/>
              <w:marRight w:val="0"/>
              <w:marTop w:val="0"/>
              <w:marBottom w:val="0"/>
              <w:divBdr>
                <w:top w:val="none" w:sz="0" w:space="0" w:color="auto"/>
                <w:left w:val="none" w:sz="0" w:space="0" w:color="auto"/>
                <w:bottom w:val="none" w:sz="0" w:space="0" w:color="auto"/>
                <w:right w:val="none" w:sz="0" w:space="0" w:color="auto"/>
              </w:divBdr>
            </w:div>
            <w:div w:id="968627054">
              <w:marLeft w:val="0"/>
              <w:marRight w:val="0"/>
              <w:marTop w:val="0"/>
              <w:marBottom w:val="0"/>
              <w:divBdr>
                <w:top w:val="none" w:sz="0" w:space="0" w:color="auto"/>
                <w:left w:val="none" w:sz="0" w:space="0" w:color="auto"/>
                <w:bottom w:val="none" w:sz="0" w:space="0" w:color="auto"/>
                <w:right w:val="none" w:sz="0" w:space="0" w:color="auto"/>
              </w:divBdr>
            </w:div>
            <w:div w:id="1300574075">
              <w:marLeft w:val="0"/>
              <w:marRight w:val="0"/>
              <w:marTop w:val="0"/>
              <w:marBottom w:val="0"/>
              <w:divBdr>
                <w:top w:val="none" w:sz="0" w:space="0" w:color="auto"/>
                <w:left w:val="none" w:sz="0" w:space="0" w:color="auto"/>
                <w:bottom w:val="none" w:sz="0" w:space="0" w:color="auto"/>
                <w:right w:val="none" w:sz="0" w:space="0" w:color="auto"/>
              </w:divBdr>
              <w:divsChild>
                <w:div w:id="188764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523004">
          <w:marLeft w:val="0"/>
          <w:marRight w:val="0"/>
          <w:marTop w:val="0"/>
          <w:marBottom w:val="0"/>
          <w:divBdr>
            <w:top w:val="none" w:sz="0" w:space="0" w:color="auto"/>
            <w:left w:val="none" w:sz="0" w:space="0" w:color="auto"/>
            <w:bottom w:val="none" w:sz="0" w:space="0" w:color="auto"/>
            <w:right w:val="none" w:sz="0" w:space="0" w:color="auto"/>
          </w:divBdr>
        </w:div>
        <w:div w:id="1972127184">
          <w:marLeft w:val="0"/>
          <w:marRight w:val="0"/>
          <w:marTop w:val="0"/>
          <w:marBottom w:val="0"/>
          <w:divBdr>
            <w:top w:val="none" w:sz="0" w:space="0" w:color="auto"/>
            <w:left w:val="none" w:sz="0" w:space="0" w:color="auto"/>
            <w:bottom w:val="none" w:sz="0" w:space="0" w:color="auto"/>
            <w:right w:val="none" w:sz="0" w:space="0" w:color="auto"/>
          </w:divBdr>
          <w:divsChild>
            <w:div w:id="10250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83882">
      <w:bodyDiv w:val="1"/>
      <w:marLeft w:val="0"/>
      <w:marRight w:val="0"/>
      <w:marTop w:val="0"/>
      <w:marBottom w:val="0"/>
      <w:divBdr>
        <w:top w:val="none" w:sz="0" w:space="0" w:color="auto"/>
        <w:left w:val="none" w:sz="0" w:space="0" w:color="auto"/>
        <w:bottom w:val="none" w:sz="0" w:space="0" w:color="auto"/>
        <w:right w:val="none" w:sz="0" w:space="0" w:color="auto"/>
      </w:divBdr>
    </w:div>
    <w:div w:id="685598923">
      <w:bodyDiv w:val="1"/>
      <w:marLeft w:val="0"/>
      <w:marRight w:val="0"/>
      <w:marTop w:val="0"/>
      <w:marBottom w:val="0"/>
      <w:divBdr>
        <w:top w:val="none" w:sz="0" w:space="0" w:color="auto"/>
        <w:left w:val="none" w:sz="0" w:space="0" w:color="auto"/>
        <w:bottom w:val="none" w:sz="0" w:space="0" w:color="auto"/>
        <w:right w:val="none" w:sz="0" w:space="0" w:color="auto"/>
      </w:divBdr>
    </w:div>
    <w:div w:id="751506256">
      <w:bodyDiv w:val="1"/>
      <w:marLeft w:val="0"/>
      <w:marRight w:val="0"/>
      <w:marTop w:val="0"/>
      <w:marBottom w:val="0"/>
      <w:divBdr>
        <w:top w:val="none" w:sz="0" w:space="0" w:color="auto"/>
        <w:left w:val="none" w:sz="0" w:space="0" w:color="auto"/>
        <w:bottom w:val="none" w:sz="0" w:space="0" w:color="auto"/>
        <w:right w:val="none" w:sz="0" w:space="0" w:color="auto"/>
      </w:divBdr>
    </w:div>
    <w:div w:id="771124638">
      <w:bodyDiv w:val="1"/>
      <w:marLeft w:val="0"/>
      <w:marRight w:val="0"/>
      <w:marTop w:val="0"/>
      <w:marBottom w:val="0"/>
      <w:divBdr>
        <w:top w:val="none" w:sz="0" w:space="0" w:color="auto"/>
        <w:left w:val="none" w:sz="0" w:space="0" w:color="auto"/>
        <w:bottom w:val="none" w:sz="0" w:space="0" w:color="auto"/>
        <w:right w:val="none" w:sz="0" w:space="0" w:color="auto"/>
      </w:divBdr>
      <w:divsChild>
        <w:div w:id="440029181">
          <w:marLeft w:val="0"/>
          <w:marRight w:val="0"/>
          <w:marTop w:val="0"/>
          <w:marBottom w:val="0"/>
          <w:divBdr>
            <w:top w:val="none" w:sz="0" w:space="0" w:color="auto"/>
            <w:left w:val="none" w:sz="0" w:space="0" w:color="auto"/>
            <w:bottom w:val="none" w:sz="0" w:space="0" w:color="auto"/>
            <w:right w:val="none" w:sz="0" w:space="0" w:color="auto"/>
          </w:divBdr>
          <w:divsChild>
            <w:div w:id="152516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873455">
      <w:bodyDiv w:val="1"/>
      <w:marLeft w:val="0"/>
      <w:marRight w:val="0"/>
      <w:marTop w:val="0"/>
      <w:marBottom w:val="0"/>
      <w:divBdr>
        <w:top w:val="none" w:sz="0" w:space="0" w:color="auto"/>
        <w:left w:val="none" w:sz="0" w:space="0" w:color="auto"/>
        <w:bottom w:val="none" w:sz="0" w:space="0" w:color="auto"/>
        <w:right w:val="none" w:sz="0" w:space="0" w:color="auto"/>
      </w:divBdr>
    </w:div>
    <w:div w:id="937836185">
      <w:bodyDiv w:val="1"/>
      <w:marLeft w:val="0"/>
      <w:marRight w:val="0"/>
      <w:marTop w:val="0"/>
      <w:marBottom w:val="0"/>
      <w:divBdr>
        <w:top w:val="none" w:sz="0" w:space="0" w:color="auto"/>
        <w:left w:val="none" w:sz="0" w:space="0" w:color="auto"/>
        <w:bottom w:val="none" w:sz="0" w:space="0" w:color="auto"/>
        <w:right w:val="none" w:sz="0" w:space="0" w:color="auto"/>
      </w:divBdr>
    </w:div>
    <w:div w:id="1065836664">
      <w:bodyDiv w:val="1"/>
      <w:marLeft w:val="0"/>
      <w:marRight w:val="0"/>
      <w:marTop w:val="0"/>
      <w:marBottom w:val="0"/>
      <w:divBdr>
        <w:top w:val="none" w:sz="0" w:space="0" w:color="auto"/>
        <w:left w:val="none" w:sz="0" w:space="0" w:color="auto"/>
        <w:bottom w:val="none" w:sz="0" w:space="0" w:color="auto"/>
        <w:right w:val="none" w:sz="0" w:space="0" w:color="auto"/>
      </w:divBdr>
    </w:div>
    <w:div w:id="1110859593">
      <w:bodyDiv w:val="1"/>
      <w:marLeft w:val="0"/>
      <w:marRight w:val="0"/>
      <w:marTop w:val="0"/>
      <w:marBottom w:val="0"/>
      <w:divBdr>
        <w:top w:val="none" w:sz="0" w:space="0" w:color="auto"/>
        <w:left w:val="none" w:sz="0" w:space="0" w:color="auto"/>
        <w:bottom w:val="none" w:sz="0" w:space="0" w:color="auto"/>
        <w:right w:val="none" w:sz="0" w:space="0" w:color="auto"/>
      </w:divBdr>
    </w:div>
    <w:div w:id="1138230985">
      <w:bodyDiv w:val="1"/>
      <w:marLeft w:val="0"/>
      <w:marRight w:val="0"/>
      <w:marTop w:val="0"/>
      <w:marBottom w:val="0"/>
      <w:divBdr>
        <w:top w:val="none" w:sz="0" w:space="0" w:color="auto"/>
        <w:left w:val="none" w:sz="0" w:space="0" w:color="auto"/>
        <w:bottom w:val="none" w:sz="0" w:space="0" w:color="auto"/>
        <w:right w:val="none" w:sz="0" w:space="0" w:color="auto"/>
      </w:divBdr>
    </w:div>
    <w:div w:id="1266159411">
      <w:bodyDiv w:val="1"/>
      <w:marLeft w:val="0"/>
      <w:marRight w:val="0"/>
      <w:marTop w:val="0"/>
      <w:marBottom w:val="0"/>
      <w:divBdr>
        <w:top w:val="none" w:sz="0" w:space="0" w:color="auto"/>
        <w:left w:val="none" w:sz="0" w:space="0" w:color="auto"/>
        <w:bottom w:val="none" w:sz="0" w:space="0" w:color="auto"/>
        <w:right w:val="none" w:sz="0" w:space="0" w:color="auto"/>
      </w:divBdr>
    </w:div>
    <w:div w:id="1302806512">
      <w:bodyDiv w:val="1"/>
      <w:marLeft w:val="0"/>
      <w:marRight w:val="0"/>
      <w:marTop w:val="0"/>
      <w:marBottom w:val="0"/>
      <w:divBdr>
        <w:top w:val="none" w:sz="0" w:space="0" w:color="auto"/>
        <w:left w:val="none" w:sz="0" w:space="0" w:color="auto"/>
        <w:bottom w:val="none" w:sz="0" w:space="0" w:color="auto"/>
        <w:right w:val="none" w:sz="0" w:space="0" w:color="auto"/>
      </w:divBdr>
    </w:div>
    <w:div w:id="1319264491">
      <w:bodyDiv w:val="1"/>
      <w:marLeft w:val="0"/>
      <w:marRight w:val="0"/>
      <w:marTop w:val="0"/>
      <w:marBottom w:val="0"/>
      <w:divBdr>
        <w:top w:val="none" w:sz="0" w:space="0" w:color="auto"/>
        <w:left w:val="none" w:sz="0" w:space="0" w:color="auto"/>
        <w:bottom w:val="none" w:sz="0" w:space="0" w:color="auto"/>
        <w:right w:val="none" w:sz="0" w:space="0" w:color="auto"/>
      </w:divBdr>
    </w:div>
    <w:div w:id="1544714306">
      <w:bodyDiv w:val="1"/>
      <w:marLeft w:val="0"/>
      <w:marRight w:val="0"/>
      <w:marTop w:val="0"/>
      <w:marBottom w:val="0"/>
      <w:divBdr>
        <w:top w:val="none" w:sz="0" w:space="0" w:color="auto"/>
        <w:left w:val="none" w:sz="0" w:space="0" w:color="auto"/>
        <w:bottom w:val="none" w:sz="0" w:space="0" w:color="auto"/>
        <w:right w:val="none" w:sz="0" w:space="0" w:color="auto"/>
      </w:divBdr>
    </w:div>
    <w:div w:id="1606310286">
      <w:bodyDiv w:val="1"/>
      <w:marLeft w:val="0"/>
      <w:marRight w:val="0"/>
      <w:marTop w:val="0"/>
      <w:marBottom w:val="0"/>
      <w:divBdr>
        <w:top w:val="none" w:sz="0" w:space="0" w:color="auto"/>
        <w:left w:val="none" w:sz="0" w:space="0" w:color="auto"/>
        <w:bottom w:val="none" w:sz="0" w:space="0" w:color="auto"/>
        <w:right w:val="none" w:sz="0" w:space="0" w:color="auto"/>
      </w:divBdr>
    </w:div>
    <w:div w:id="1843618822">
      <w:bodyDiv w:val="1"/>
      <w:marLeft w:val="0"/>
      <w:marRight w:val="0"/>
      <w:marTop w:val="0"/>
      <w:marBottom w:val="0"/>
      <w:divBdr>
        <w:top w:val="none" w:sz="0" w:space="0" w:color="auto"/>
        <w:left w:val="none" w:sz="0" w:space="0" w:color="auto"/>
        <w:bottom w:val="none" w:sz="0" w:space="0" w:color="auto"/>
        <w:right w:val="none" w:sz="0" w:space="0" w:color="auto"/>
      </w:divBdr>
    </w:div>
    <w:div w:id="1883709384">
      <w:bodyDiv w:val="1"/>
      <w:marLeft w:val="0"/>
      <w:marRight w:val="0"/>
      <w:marTop w:val="0"/>
      <w:marBottom w:val="0"/>
      <w:divBdr>
        <w:top w:val="none" w:sz="0" w:space="0" w:color="auto"/>
        <w:left w:val="none" w:sz="0" w:space="0" w:color="auto"/>
        <w:bottom w:val="none" w:sz="0" w:space="0" w:color="auto"/>
        <w:right w:val="none" w:sz="0" w:space="0" w:color="auto"/>
      </w:divBdr>
    </w:div>
    <w:div w:id="1962415837">
      <w:bodyDiv w:val="1"/>
      <w:marLeft w:val="0"/>
      <w:marRight w:val="0"/>
      <w:marTop w:val="0"/>
      <w:marBottom w:val="0"/>
      <w:divBdr>
        <w:top w:val="none" w:sz="0" w:space="0" w:color="auto"/>
        <w:left w:val="none" w:sz="0" w:space="0" w:color="auto"/>
        <w:bottom w:val="none" w:sz="0" w:space="0" w:color="auto"/>
        <w:right w:val="none" w:sz="0" w:space="0" w:color="auto"/>
      </w:divBdr>
    </w:div>
    <w:div w:id="2080013044">
      <w:bodyDiv w:val="1"/>
      <w:marLeft w:val="0"/>
      <w:marRight w:val="0"/>
      <w:marTop w:val="0"/>
      <w:marBottom w:val="0"/>
      <w:divBdr>
        <w:top w:val="none" w:sz="0" w:space="0" w:color="auto"/>
        <w:left w:val="none" w:sz="0" w:space="0" w:color="auto"/>
        <w:bottom w:val="none" w:sz="0" w:space="0" w:color="auto"/>
        <w:right w:val="none" w:sz="0" w:space="0" w:color="auto"/>
      </w:divBdr>
    </w:div>
    <w:div w:id="2126463604">
      <w:bodyDiv w:val="1"/>
      <w:marLeft w:val="0"/>
      <w:marRight w:val="0"/>
      <w:marTop w:val="0"/>
      <w:marBottom w:val="0"/>
      <w:divBdr>
        <w:top w:val="none" w:sz="0" w:space="0" w:color="auto"/>
        <w:left w:val="none" w:sz="0" w:space="0" w:color="auto"/>
        <w:bottom w:val="none" w:sz="0" w:space="0" w:color="auto"/>
        <w:right w:val="none" w:sz="0" w:space="0" w:color="auto"/>
      </w:divBdr>
    </w:div>
    <w:div w:id="213891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mailto:consolato.cipro.napoli@gmail.com" TargetMode="External"/><Relationship Id="rId21" Type="http://schemas.openxmlformats.org/officeDocument/2006/relationships/hyperlink" Target="http://www.consolatoarmenobari.it" TargetMode="External"/><Relationship Id="rId324" Type="http://schemas.openxmlformats.org/officeDocument/2006/relationships/image" Target="media/image96.png"/><Relationship Id="rId531" Type="http://schemas.openxmlformats.org/officeDocument/2006/relationships/hyperlink" Target="mailto:ct.genes@tunisia.telecompost.it" TargetMode="External"/><Relationship Id="rId170" Type="http://schemas.openxmlformats.org/officeDocument/2006/relationships/hyperlink" Target="mailto:venice@umgate.dk" TargetMode="External"/><Relationship Id="rId268" Type="http://schemas.openxmlformats.org/officeDocument/2006/relationships/hyperlink" Target="mailto:cons1.milan@mea.gov.in" TargetMode="External"/><Relationship Id="rId475" Type="http://schemas.openxmlformats.org/officeDocument/2006/relationships/image" Target="media/image136.png"/><Relationship Id="rId32" Type="http://schemas.openxmlformats.org/officeDocument/2006/relationships/hyperlink" Target="mailto:andreacecchi@bahamas.gov.bs" TargetMode="External"/><Relationship Id="rId128" Type="http://schemas.openxmlformats.org/officeDocument/2006/relationships/hyperlink" Target="mailto:Chnapoli@cancilleria.gov.co" TargetMode="External"/><Relationship Id="rId335" Type="http://schemas.openxmlformats.org/officeDocument/2006/relationships/image" Target="media/image99.png"/><Relationship Id="rId542" Type="http://schemas.openxmlformats.org/officeDocument/2006/relationships/image" Target="media/image157.png"/><Relationship Id="rId181" Type="http://schemas.openxmlformats.org/officeDocument/2006/relationships/hyperlink" Target="mailto:consalva.milan@gmail.com" TargetMode="External"/><Relationship Id="rId402" Type="http://schemas.openxmlformats.org/officeDocument/2006/relationships/hyperlink" Target="mailto:bari@nlhonoraryconsul.nl" TargetMode="External"/><Relationship Id="rId279" Type="http://schemas.openxmlformats.org/officeDocument/2006/relationships/hyperlink" Target="mailto:hrefnat@yahoo.com" TargetMode="External"/><Relationship Id="rId486" Type="http://schemas.openxmlformats.org/officeDocument/2006/relationships/hyperlink" Target="mailto:sloconsulate.milan@gov.si" TargetMode="External"/><Relationship Id="rId43" Type="http://schemas.openxmlformats.org/officeDocument/2006/relationships/image" Target="media/image15.png"/><Relationship Id="rId139" Type="http://schemas.openxmlformats.org/officeDocument/2006/relationships/image" Target="media/image38.png"/><Relationship Id="rId346" Type="http://schemas.openxmlformats.org/officeDocument/2006/relationships/hyperlink" Target="mailto:consumaturin@maec.gov.ma" TargetMode="External"/><Relationship Id="rId553" Type="http://schemas.openxmlformats.org/officeDocument/2006/relationships/hyperlink" Target="mailto:cdcagliari@mrree.gub.uy" TargetMode="External"/><Relationship Id="rId192" Type="http://schemas.openxmlformats.org/officeDocument/2006/relationships/hyperlink" Target="mailto:estoniaconsulate@hugotrumpy.it" TargetMode="External"/><Relationship Id="rId206" Type="http://schemas.openxmlformats.org/officeDocument/2006/relationships/hyperlink" Target="mailto:consolatodellefilippine@studiogiglio.org" TargetMode="External"/><Relationship Id="rId413" Type="http://schemas.openxmlformats.org/officeDocument/2006/relationships/hyperlink" Target="mailto:verona@nlhonoraryconsul.nl" TargetMode="External"/><Relationship Id="rId497" Type="http://schemas.openxmlformats.org/officeDocument/2006/relationships/hyperlink" Target="mailto:slcg.milan@mfa.gov.lk" TargetMode="External"/><Relationship Id="rId357" Type="http://schemas.openxmlformats.org/officeDocument/2006/relationships/hyperlink" Target="mailto:consolatomessico.torino@eventum.it" TargetMode="External"/><Relationship Id="rId54" Type="http://schemas.openxmlformats.org/officeDocument/2006/relationships/image" Target="media/image18.png"/><Relationship Id="rId217" Type="http://schemas.openxmlformats.org/officeDocument/2006/relationships/hyperlink" Target="mailto:catanzaro@agenceconsulaire.fr" TargetMode="External"/><Relationship Id="rId564" Type="http://schemas.openxmlformats.org/officeDocument/2006/relationships/image" Target="media/image162.png"/><Relationship Id="rId424" Type="http://schemas.openxmlformats.org/officeDocument/2006/relationships/image" Target="media/image120.png"/><Relationship Id="rId270" Type="http://schemas.openxmlformats.org/officeDocument/2006/relationships/hyperlink" Target="mailto:visa.milan@mea.gov.in" TargetMode="External"/><Relationship Id="rId65" Type="http://schemas.openxmlformats.org/officeDocument/2006/relationships/hyperlink" Target="http://www.consbrabari.com" TargetMode="External"/><Relationship Id="rId130" Type="http://schemas.openxmlformats.org/officeDocument/2006/relationships/hyperlink" Target="mailto:consolato.comore@katamail.com" TargetMode="External"/><Relationship Id="rId368" Type="http://schemas.openxmlformats.org/officeDocument/2006/relationships/hyperlink" Target="mailto:consolatomonaco.palermo@gmail.com" TargetMode="External"/><Relationship Id="rId172" Type="http://schemas.openxmlformats.org/officeDocument/2006/relationships/hyperlink" Target="mailto:consuladomilan@hotmail.com" TargetMode="External"/><Relationship Id="rId228" Type="http://schemas.openxmlformats.org/officeDocument/2006/relationships/image" Target="media/image60.png"/><Relationship Id="rId435" Type="http://schemas.openxmlformats.org/officeDocument/2006/relationships/hyperlink" Target="mailto:consulado.portugal.trieste@gmail" TargetMode="External"/><Relationship Id="rId477" Type="http://schemas.openxmlformats.org/officeDocument/2006/relationships/hyperlink" Target="mailto:info@consulatesierraleonerome.com" TargetMode="External"/><Relationship Id="rId281" Type="http://schemas.openxmlformats.org/officeDocument/2006/relationships/hyperlink" Target="mailto:console@consolatoisraelepuglia.com" TargetMode="External"/><Relationship Id="rId337" Type="http://schemas.openxmlformats.org/officeDocument/2006/relationships/hyperlink" Target="mailto:arc@coscos.com" TargetMode="External"/><Relationship Id="rId502" Type="http://schemas.openxmlformats.org/officeDocument/2006/relationships/hyperlink" Target="mailto:hc.milan.southafrica@gmail.com" TargetMode="External"/><Relationship Id="rId34" Type="http://schemas.openxmlformats.org/officeDocument/2006/relationships/image" Target="media/image12.png"/><Relationship Id="rId76" Type="http://schemas.openxmlformats.org/officeDocument/2006/relationships/hyperlink" Target="mailto:info@chbrasilpe.it" TargetMode="External"/><Relationship Id="rId141" Type="http://schemas.openxmlformats.org/officeDocument/2006/relationships/hyperlink" Target="mailto:cgci.milan@diplomatie.gouv.ci" TargetMode="External"/><Relationship Id="rId379" Type="http://schemas.openxmlformats.org/officeDocument/2006/relationships/image" Target="http://upload.wikimedia.org/wikipedia/commons/thumb/8/8c/Flag_of_Myanmar.svg/800px-Flag_of_Myanmar.svg.png" TargetMode="External"/><Relationship Id="rId544" Type="http://schemas.openxmlformats.org/officeDocument/2006/relationships/hyperlink" Target="mailto:otdmilan@tin.it" TargetMode="External"/><Relationship Id="rId7" Type="http://schemas.openxmlformats.org/officeDocument/2006/relationships/endnotes" Target="endnotes.xml"/><Relationship Id="rId183" Type="http://schemas.openxmlformats.org/officeDocument/2006/relationships/hyperlink" Target="mailto:consolato.elsalvador@libero.it" TargetMode="External"/><Relationship Id="rId239" Type="http://schemas.openxmlformats.org/officeDocument/2006/relationships/image" Target="media/image67.png"/><Relationship Id="rId390" Type="http://schemas.openxmlformats.org/officeDocument/2006/relationships/image" Target="media/image114.png"/><Relationship Id="rId404" Type="http://schemas.openxmlformats.org/officeDocument/2006/relationships/hyperlink" Target="mailto:catania@nlhonoraryconsul.nl" TargetMode="External"/><Relationship Id="rId446" Type="http://schemas.openxmlformats.org/officeDocument/2006/relationships/hyperlink" Target="mailto:angela.magno@colliersglobal-investors.com" TargetMode="External"/><Relationship Id="rId250" Type="http://schemas.openxmlformats.org/officeDocument/2006/relationships/hyperlink" Target="mailto:consguatemala.milano@gmail.com" TargetMode="External"/><Relationship Id="rId292" Type="http://schemas.openxmlformats.org/officeDocument/2006/relationships/image" Target="media/image86.png"/><Relationship Id="rId306" Type="http://schemas.openxmlformats.org/officeDocument/2006/relationships/hyperlink" Target="mailto:consolatogeneraledellalibiaapalermo@pec.it" TargetMode="External"/><Relationship Id="rId488" Type="http://schemas.openxmlformats.org/officeDocument/2006/relationships/hyperlink" Target="mailto:avv.prinoth@internetservice.it" TargetMode="External"/><Relationship Id="rId45" Type="http://schemas.openxmlformats.org/officeDocument/2006/relationships/hyperlink" Target="mailto:barlettacalde@tiscalinet.it" TargetMode="External"/><Relationship Id="rId87" Type="http://schemas.openxmlformats.org/officeDocument/2006/relationships/hyperlink" Target="mailto:l.minoli@brolettogroup.com" TargetMode="External"/><Relationship Id="rId110" Type="http://schemas.openxmlformats.org/officeDocument/2006/relationships/hyperlink" Target="mailto:aldoroz@tin.it" TargetMode="External"/><Relationship Id="rId348" Type="http://schemas.openxmlformats.org/officeDocument/2006/relationships/hyperlink" Target="mailto:avvnaccari@gmail.com" TargetMode="External"/><Relationship Id="rId513" Type="http://schemas.openxmlformats.org/officeDocument/2006/relationships/image" Target="media/image148.png"/><Relationship Id="rId555" Type="http://schemas.openxmlformats.org/officeDocument/2006/relationships/hyperlink" Target="mailto:cdvenecia@mrree.gub.uy" TargetMode="External"/><Relationship Id="rId152" Type="http://schemas.openxmlformats.org/officeDocument/2006/relationships/hyperlink" Target="mailto:milano@mvep.hr" TargetMode="External"/><Relationship Id="rId194" Type="http://schemas.openxmlformats.org/officeDocument/2006/relationships/hyperlink" Target="https://consolato-estoniamilano.squarespace.com/" TargetMode="External"/><Relationship Id="rId208" Type="http://schemas.openxmlformats.org/officeDocument/2006/relationships/image" Target="media/image55.png"/><Relationship Id="rId415" Type="http://schemas.openxmlformats.org/officeDocument/2006/relationships/hyperlink" Target="mailto:consolatodelpakistan@gmail%20%20com" TargetMode="External"/><Relationship Id="rId457" Type="http://schemas.openxmlformats.org/officeDocument/2006/relationships/hyperlink" Target="file:///\\SC01CERIM\Ufficio$\UfficioII\Lista%20Diplomatica\flags\st-flag.html" TargetMode="External"/><Relationship Id="rId261" Type="http://schemas.openxmlformats.org/officeDocument/2006/relationships/hyperlink" Target="mailto:info@consuladohondurasroma.it" TargetMode="External"/><Relationship Id="rId499" Type="http://schemas.openxmlformats.org/officeDocument/2006/relationships/image" Target="media/image143.png"/><Relationship Id="rId14" Type="http://schemas.openxmlformats.org/officeDocument/2006/relationships/image" Target="media/image3.png"/><Relationship Id="rId56" Type="http://schemas.openxmlformats.org/officeDocument/2006/relationships/image" Target="media/image19.png"/><Relationship Id="rId317" Type="http://schemas.openxmlformats.org/officeDocument/2006/relationships/hyperlink" Target="mailto:consolatolux@gmail.com" TargetMode="External"/><Relationship Id="rId359" Type="http://schemas.openxmlformats.org/officeDocument/2006/relationships/image" Target="media/image104.png"/><Relationship Id="rId524" Type="http://schemas.openxmlformats.org/officeDocument/2006/relationships/hyperlink" Target="mailto:thaiconsulatetorino@gmail.com" TargetMode="External"/><Relationship Id="rId566" Type="http://schemas.openxmlformats.org/officeDocument/2006/relationships/image" Target="media/image164.png"/><Relationship Id="rId98" Type="http://schemas.openxmlformats.org/officeDocument/2006/relationships/hyperlink" Target="mailto:bari@honorary.mzv.cz" TargetMode="External"/><Relationship Id="rId121" Type="http://schemas.openxmlformats.org/officeDocument/2006/relationships/image" Target="media/image33.png"/><Relationship Id="rId163" Type="http://schemas.openxmlformats.org/officeDocument/2006/relationships/hyperlink" Target="mailto:bologna@umgate.dk" TargetMode="External"/><Relationship Id="rId219" Type="http://schemas.openxmlformats.org/officeDocument/2006/relationships/hyperlink" Target="mailto:nataliacoppa@yahoo.it" TargetMode="External"/><Relationship Id="rId370" Type="http://schemas.openxmlformats.org/officeDocument/2006/relationships/image" Target="media/image105.png"/><Relationship Id="rId426" Type="http://schemas.openxmlformats.org/officeDocument/2006/relationships/hyperlink" Target="mailto:consulado@conpermilan.com" TargetMode="External"/><Relationship Id="rId230" Type="http://schemas.openxmlformats.org/officeDocument/2006/relationships/hyperlink" Target="mailto:genua@hk-diplo.de" TargetMode="External"/><Relationship Id="rId468" Type="http://schemas.openxmlformats.org/officeDocument/2006/relationships/image" Target="media/image132.png"/><Relationship Id="rId25" Type="http://schemas.openxmlformats.org/officeDocument/2006/relationships/hyperlink" Target="mailto:milano@advantageaustria.org" TargetMode="External"/><Relationship Id="rId67" Type="http://schemas.openxmlformats.org/officeDocument/2006/relationships/hyperlink" Target="mailto:info@consolatobrasilecatanzaro.it" TargetMode="External"/><Relationship Id="rId272" Type="http://schemas.openxmlformats.org/officeDocument/2006/relationships/hyperlink" Target="mailto:jacopocappuccio@gmail.com" TargetMode="External"/><Relationship Id="rId328" Type="http://schemas.openxmlformats.org/officeDocument/2006/relationships/image" Target="http://www.rbvex.it/asiagif/maldive.gif" TargetMode="External"/><Relationship Id="rId535" Type="http://schemas.openxmlformats.org/officeDocument/2006/relationships/hyperlink" Target="mailto:milano.bk@mfa.gov.tr" TargetMode="External"/><Relationship Id="rId132" Type="http://schemas.openxmlformats.org/officeDocument/2006/relationships/image" Target="media/image36.png"/><Relationship Id="rId174" Type="http://schemas.openxmlformats.org/officeDocument/2006/relationships/image" Target="media/image45.png"/><Relationship Id="rId381" Type="http://schemas.openxmlformats.org/officeDocument/2006/relationships/image" Target="media/image109.png"/><Relationship Id="rId241" Type="http://schemas.openxmlformats.org/officeDocument/2006/relationships/hyperlink" Target="mailto:grhoncon.nap@mfa.gr" TargetMode="External"/><Relationship Id="rId437" Type="http://schemas.openxmlformats.org/officeDocument/2006/relationships/image" Target="media/image125.png"/><Relationship Id="rId479" Type="http://schemas.openxmlformats.org/officeDocument/2006/relationships/image" Target="media/image137.png"/><Relationship Id="rId36" Type="http://schemas.openxmlformats.org/officeDocument/2006/relationships/image" Target="media/image13.png"/><Relationship Id="rId283" Type="http://schemas.openxmlformats.org/officeDocument/2006/relationships/image" Target="media/image81.png"/><Relationship Id="rId339" Type="http://schemas.openxmlformats.org/officeDocument/2006/relationships/hyperlink" Target="mailto:mfurlanetto@spashippingagency.com" TargetMode="External"/><Relationship Id="rId490" Type="http://schemas.openxmlformats.org/officeDocument/2006/relationships/image" Target="media/image141.png"/><Relationship Id="rId504" Type="http://schemas.openxmlformats.org/officeDocument/2006/relationships/image" Target="media/image145.png"/><Relationship Id="rId546" Type="http://schemas.openxmlformats.org/officeDocument/2006/relationships/hyperlink" Target="mailto:segreteria@consolatoungherianapoli.com" TargetMode="External"/><Relationship Id="rId78" Type="http://schemas.openxmlformats.org/officeDocument/2006/relationships/image" Target="media/image22.png"/><Relationship Id="rId101" Type="http://schemas.openxmlformats.org/officeDocument/2006/relationships/hyperlink" Target="mailto:udine@honorary.mzv.cz" TargetMode="External"/><Relationship Id="rId143" Type="http://schemas.openxmlformats.org/officeDocument/2006/relationships/hyperlink" Target="mailto:consolato.cdi.torino@gmail.com" TargetMode="External"/><Relationship Id="rId185" Type="http://schemas.openxmlformats.org/officeDocument/2006/relationships/hyperlink" Target="mailto:studiolegalezurlo@studiolegalezurlo.com" TargetMode="External"/><Relationship Id="rId350" Type="http://schemas.openxmlformats.org/officeDocument/2006/relationships/hyperlink" Target="mailto:consolato.mauritania@gmail.com" TargetMode="External"/><Relationship Id="rId406" Type="http://schemas.openxmlformats.org/officeDocument/2006/relationships/hyperlink" Target="mailto:genova@nlhonoraryconsul.nl" TargetMode="External"/><Relationship Id="rId9" Type="http://schemas.openxmlformats.org/officeDocument/2006/relationships/hyperlink" Target="mailto:ceri.segreteria@esteri.it" TargetMode="External"/><Relationship Id="rId210" Type="http://schemas.openxmlformats.org/officeDocument/2006/relationships/hyperlink" Target="mailto:consolatofinlandmilano@gmail.com" TargetMode="External"/><Relationship Id="rId392" Type="http://schemas.openxmlformats.org/officeDocument/2006/relationships/hyperlink" Target="mailto:consnorvegia@towernet.it" TargetMode="External"/><Relationship Id="rId448" Type="http://schemas.openxmlformats.org/officeDocument/2006/relationships/hyperlink" Target="mailto:consolatorussopa@mid.ru" TargetMode="External"/><Relationship Id="rId252" Type="http://schemas.openxmlformats.org/officeDocument/2006/relationships/image" Target="media/image70.png"/><Relationship Id="rId294" Type="http://schemas.openxmlformats.org/officeDocument/2006/relationships/hyperlink" Target="mailto:rositanisuckert@rositanisuckert." TargetMode="External"/><Relationship Id="rId308" Type="http://schemas.openxmlformats.org/officeDocument/2006/relationships/hyperlink" Target="mailto:kons.it@urm.lt" TargetMode="External"/><Relationship Id="rId515" Type="http://schemas.openxmlformats.org/officeDocument/2006/relationships/hyperlink" Target="mailto:avv.carlotta.lombardo@gmail.com" TargetMode="External"/><Relationship Id="rId47" Type="http://schemas.openxmlformats.org/officeDocument/2006/relationships/hyperlink" Target="mailto:consul@consulbelge.it" TargetMode="External"/><Relationship Id="rId89" Type="http://schemas.openxmlformats.org/officeDocument/2006/relationships/image" Target="media/image25.png"/><Relationship Id="rId112" Type="http://schemas.openxmlformats.org/officeDocument/2006/relationships/image" Target="media/image32.png"/><Relationship Id="rId154" Type="http://schemas.openxmlformats.org/officeDocument/2006/relationships/hyperlink" Target="mailto:info@consolatocroazia.bari.it" TargetMode="External"/><Relationship Id="rId361" Type="http://schemas.openxmlformats.org/officeDocument/2006/relationships/hyperlink" Target="mailto:info@flyren.eu" TargetMode="External"/><Relationship Id="rId557" Type="http://schemas.openxmlformats.org/officeDocument/2006/relationships/hyperlink" Target="mailto:uzbembass@libero" TargetMode="External"/><Relationship Id="rId196" Type="http://schemas.openxmlformats.org/officeDocument/2006/relationships/image" Target="media/image52.png"/><Relationship Id="rId417" Type="http://schemas.openxmlformats.org/officeDocument/2006/relationships/hyperlink" Target="mailto:f.schettino@lsmsrl.com" TargetMode="External"/><Relationship Id="rId459" Type="http://schemas.openxmlformats.org/officeDocument/2006/relationships/image" Target="http://www.cia.gov/cia/publications/factbook/flags/st-flag.gif" TargetMode="External"/><Relationship Id="rId16" Type="http://schemas.openxmlformats.org/officeDocument/2006/relationships/image" Target="media/image4.png"/><Relationship Id="rId221" Type="http://schemas.openxmlformats.org/officeDocument/2006/relationships/hyperlink" Target="mailto:ambagabonrome@gmail.com" TargetMode="External"/><Relationship Id="rId263" Type="http://schemas.openxmlformats.org/officeDocument/2006/relationships/image" Target="media/image75.png"/><Relationship Id="rId319" Type="http://schemas.openxmlformats.org/officeDocument/2006/relationships/hyperlink" Target="mailto:ezio.perillo@gmail.com" TargetMode="External"/><Relationship Id="rId470" Type="http://schemas.openxmlformats.org/officeDocument/2006/relationships/hyperlink" Target="mailto:consulsenmilan2014@gmail.com" TargetMode="External"/><Relationship Id="rId526" Type="http://schemas.openxmlformats.org/officeDocument/2006/relationships/image" Target="media/image152.png"/><Relationship Id="rId58" Type="http://schemas.openxmlformats.org/officeDocument/2006/relationships/hyperlink" Target="mailto:assllama3@gmail.com" TargetMode="External"/><Relationship Id="rId123" Type="http://schemas.openxmlformats.org/officeDocument/2006/relationships/hyperlink" Target="mailto:croma@cancilleria.gov.co" TargetMode="External"/><Relationship Id="rId330" Type="http://schemas.openxmlformats.org/officeDocument/2006/relationships/hyperlink" Target="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 TargetMode="External"/><Relationship Id="rId568" Type="http://schemas.openxmlformats.org/officeDocument/2006/relationships/footer" Target="footer1.xml"/><Relationship Id="rId165" Type="http://schemas.openxmlformats.org/officeDocument/2006/relationships/hyperlink" Target="mailto:florence@umgate.dk" TargetMode="External"/><Relationship Id="rId372" Type="http://schemas.openxmlformats.org/officeDocument/2006/relationships/hyperlink" Target="mailto:antonio.paone@skin-srl.it" TargetMode="External"/><Relationship Id="rId428" Type="http://schemas.openxmlformats.org/officeDocument/2006/relationships/hyperlink" Target="mailto:info@conpernapoles.it" TargetMode="External"/><Relationship Id="rId232" Type="http://schemas.openxmlformats.org/officeDocument/2006/relationships/image" Target="media/image62.png"/><Relationship Id="rId274" Type="http://schemas.openxmlformats.org/officeDocument/2006/relationships/hyperlink" Target="mailto:avv.marcellatesta@pec.it" TargetMode="External"/><Relationship Id="rId481" Type="http://schemas.openxmlformats.org/officeDocument/2006/relationships/image" Target="media/image138.png"/><Relationship Id="rId27" Type="http://schemas.openxmlformats.org/officeDocument/2006/relationships/hyperlink" Target="mailto:consolatoaustria.bo@gmail.com" TargetMode="External"/><Relationship Id="rId69" Type="http://schemas.openxmlformats.org/officeDocument/2006/relationships/hyperlink" Target="http://www.consolatobrasilefirenze.it" TargetMode="External"/><Relationship Id="rId134" Type="http://schemas.openxmlformats.org/officeDocument/2006/relationships/hyperlink" Target="mailto:segreteria@consolatordcongo.it" TargetMode="External"/><Relationship Id="rId537" Type="http://schemas.openxmlformats.org/officeDocument/2006/relationships/hyperlink" Target="mailto:console@turkeyconsulateravenna.it" TargetMode="External"/><Relationship Id="rId80" Type="http://schemas.openxmlformats.org/officeDocument/2006/relationships/hyperlink" Target="mailto:ConsolatoBulgaroLiguria@gmail.com" TargetMode="External"/><Relationship Id="rId176" Type="http://schemas.openxmlformats.org/officeDocument/2006/relationships/hyperlink" Target="mailto:cecumilan@cancilleria.gob.ec" TargetMode="External"/><Relationship Id="rId341" Type="http://schemas.openxmlformats.org/officeDocument/2006/relationships/hyperlink" Target="mailto:consolatobologna@maec.gov.ma" TargetMode="External"/><Relationship Id="rId383" Type="http://schemas.openxmlformats.org/officeDocument/2006/relationships/hyperlink" Target="mailto:roma@lanamibia.it" TargetMode="External"/><Relationship Id="rId439" Type="http://schemas.openxmlformats.org/officeDocument/2006/relationships/hyperlink" Target="mailto:milano@mae.ro" TargetMode="External"/><Relationship Id="rId201" Type="http://schemas.openxmlformats.org/officeDocument/2006/relationships/image" Target="media/image53.emf"/><Relationship Id="rId243" Type="http://schemas.openxmlformats.org/officeDocument/2006/relationships/hyperlink" Target="mailto:grhoncon.cag@mfa.gr" TargetMode="External"/><Relationship Id="rId285" Type="http://schemas.openxmlformats.org/officeDocument/2006/relationships/hyperlink" Target="mailto:mazzaval@tin.it" TargetMode="External"/><Relationship Id="rId450" Type="http://schemas.openxmlformats.org/officeDocument/2006/relationships/hyperlink" Target="mailto:consolatorussopal@pec.it" TargetMode="External"/><Relationship Id="rId506" Type="http://schemas.openxmlformats.org/officeDocument/2006/relationships/image" Target="media/image147.png"/><Relationship Id="rId38" Type="http://schemas.openxmlformats.org/officeDocument/2006/relationships/hyperlink" Target="mailto:giorgiagranata@hotmail.com" TargetMode="External"/><Relationship Id="rId103" Type="http://schemas.openxmlformats.org/officeDocument/2006/relationships/oleObject" Target="embeddings/oleObject1.bin"/><Relationship Id="rId310" Type="http://schemas.openxmlformats.org/officeDocument/2006/relationships/hyperlink" Target="mailto:ilconsole.lituania.laquila@gmail.com" TargetMode="External"/><Relationship Id="rId492" Type="http://schemas.openxmlformats.org/officeDocument/2006/relationships/hyperlink" Target="mailto:consolato.spagna.bologna@gmail.com" TargetMode="External"/><Relationship Id="rId548" Type="http://schemas.openxmlformats.org/officeDocument/2006/relationships/hyperlink" Target="mailto:consolatounghereseto@" TargetMode="External"/><Relationship Id="rId91" Type="http://schemas.openxmlformats.org/officeDocument/2006/relationships/image" Target="media/image26.png"/><Relationship Id="rId145" Type="http://schemas.openxmlformats.org/officeDocument/2006/relationships/image" Target="media/image40.png"/><Relationship Id="rId187" Type="http://schemas.openxmlformats.org/officeDocument/2006/relationships/image" Target="media/image49.png"/><Relationship Id="rId352" Type="http://schemas.openxmlformats.org/officeDocument/2006/relationships/hyperlink" Target="mailto:info@mauritius-consulate.it" TargetMode="External"/><Relationship Id="rId394" Type="http://schemas.openxmlformats.org/officeDocument/2006/relationships/hyperlink" Target="mailto:rome@nzembassy.it" TargetMode="External"/><Relationship Id="rId408" Type="http://schemas.openxmlformats.org/officeDocument/2006/relationships/hyperlink" Target="mailto:napoli@nlhonoraryconsul.nl" TargetMode="External"/><Relationship Id="rId212" Type="http://schemas.openxmlformats.org/officeDocument/2006/relationships/hyperlink" Target="mailto:finland.consulate.trieste@gmail.com" TargetMode="External"/><Relationship Id="rId254" Type="http://schemas.openxmlformats.org/officeDocument/2006/relationships/image" Target="media/image71.emf"/><Relationship Id="rId49" Type="http://schemas.openxmlformats.org/officeDocument/2006/relationships/hyperlink" Target="mailto:consolebelgiopalermo@harwig-nollet.it" TargetMode="External"/><Relationship Id="rId114" Type="http://schemas.openxmlformats.org/officeDocument/2006/relationships/hyperlink" Target="mailto:consolato.cipro.fuirenze@gmail.com" TargetMode="External"/><Relationship Id="rId296" Type="http://schemas.openxmlformats.org/officeDocument/2006/relationships/hyperlink" Target="mailto:torino@consolatolettonia.it" TargetMode="External"/><Relationship Id="rId461" Type="http://schemas.openxmlformats.org/officeDocument/2006/relationships/image" Target="media/image131.png"/><Relationship Id="rId517" Type="http://schemas.openxmlformats.org/officeDocument/2006/relationships/hyperlink" Target="mailto:torino@honrep.ch" TargetMode="External"/><Relationship Id="rId559" Type="http://schemas.openxmlformats.org/officeDocument/2006/relationships/hyperlink" Target="mailto:leonardo.comucci@consolatouzbekistan.it" TargetMode="External"/><Relationship Id="rId60" Type="http://schemas.openxmlformats.org/officeDocument/2006/relationships/image" Target="media/image20.png"/><Relationship Id="rId156" Type="http://schemas.openxmlformats.org/officeDocument/2006/relationships/image" Target="media/image43.png"/><Relationship Id="rId198" Type="http://schemas.openxmlformats.org/officeDocument/2006/relationships/hyperlink" Target="mailto:ethiopianconsul.genoa@gmail.com" TargetMode="External"/><Relationship Id="rId321" Type="http://schemas.openxmlformats.org/officeDocument/2006/relationships/image" Target="media/image93.png"/><Relationship Id="rId363" Type="http://schemas.openxmlformats.org/officeDocument/2006/relationships/hyperlink" Target="mailto:info@consolatomonacobari.it" TargetMode="External"/><Relationship Id="rId419" Type="http://schemas.openxmlformats.org/officeDocument/2006/relationships/hyperlink" Target="mailto:venezia@consolatopanama.it" TargetMode="External"/><Relationship Id="rId570" Type="http://schemas.openxmlformats.org/officeDocument/2006/relationships/fontTable" Target="fontTable.xml"/><Relationship Id="rId223" Type="http://schemas.openxmlformats.org/officeDocument/2006/relationships/image" Target="media/image59.gif"/><Relationship Id="rId430" Type="http://schemas.openxmlformats.org/officeDocument/2006/relationships/image" Target="media/image122.png"/><Relationship Id="rId18" Type="http://schemas.openxmlformats.org/officeDocument/2006/relationships/image" Target="media/image6.png"/><Relationship Id="rId265" Type="http://schemas.openxmlformats.org/officeDocument/2006/relationships/hyperlink" Target="mailto:hoc.milan@mea.gov.in" TargetMode="External"/><Relationship Id="rId472" Type="http://schemas.openxmlformats.org/officeDocument/2006/relationships/image" Target="media/image134.wmf"/><Relationship Id="rId528" Type="http://schemas.openxmlformats.org/officeDocument/2006/relationships/hyperlink" Target="mailto:cotumi@cotumi.it" TargetMode="External"/><Relationship Id="rId125" Type="http://schemas.openxmlformats.org/officeDocument/2006/relationships/hyperlink" Target="mailto:Chflorencia@cancilleria.gov.co" TargetMode="External"/><Relationship Id="rId167" Type="http://schemas.openxmlformats.org/officeDocument/2006/relationships/hyperlink" Target="mailto:messina@umgate.dk" TargetMode="External"/><Relationship Id="rId332" Type="http://schemas.openxmlformats.org/officeDocument/2006/relationships/hyperlink" Target="mailto:E-mailstudiolegalefiormonte@virgilio.it" TargetMode="External"/><Relationship Id="rId374" Type="http://schemas.openxmlformats.org/officeDocument/2006/relationships/oleObject" Target="embeddings/oleObject3.bin"/><Relationship Id="rId71" Type="http://schemas.openxmlformats.org/officeDocument/2006/relationships/hyperlink" Target="mailto:info@consbrasnapoli.it" TargetMode="External"/><Relationship Id="rId234" Type="http://schemas.openxmlformats.org/officeDocument/2006/relationships/hyperlink" Target="mailto:segret.cg@ml.mofa.go.jp" TargetMode="External"/><Relationship Id="rId2" Type="http://schemas.openxmlformats.org/officeDocument/2006/relationships/numbering" Target="numbering.xml"/><Relationship Id="rId29" Type="http://schemas.openxmlformats.org/officeDocument/2006/relationships/image" Target="media/image10.png"/><Relationship Id="rId276" Type="http://schemas.openxmlformats.org/officeDocument/2006/relationships/hyperlink" Target="mailto:iranconsulatemilan@yahoo.com" TargetMode="External"/><Relationship Id="rId441" Type="http://schemas.openxmlformats.org/officeDocument/2006/relationships/hyperlink" Target="mailto:consolatoromanianapoli@hotmail.it" TargetMode="External"/><Relationship Id="rId483" Type="http://schemas.openxmlformats.org/officeDocument/2006/relationships/hyperlink" Target="mailto:torino@consolatislovacchi.it" TargetMode="External"/><Relationship Id="rId539" Type="http://schemas.openxmlformats.org/officeDocument/2006/relationships/image" Target="media/image155.png"/><Relationship Id="rId40" Type="http://schemas.openxmlformats.org/officeDocument/2006/relationships/hyperlink" Target="mailto:giorgiovanadia@gmail.com" TargetMode="External"/><Relationship Id="rId136" Type="http://schemas.openxmlformats.org/officeDocument/2006/relationships/hyperlink" Target="mailto:korea.consolato.firenze@gmail.com" TargetMode="External"/><Relationship Id="rId178" Type="http://schemas.openxmlformats.org/officeDocument/2006/relationships/hyperlink" Target="mailto:consuldor.roma@flashnet.it" TargetMode="External"/><Relationship Id="rId301" Type="http://schemas.openxmlformats.org/officeDocument/2006/relationships/image" Target="media/image89.png"/><Relationship Id="rId343" Type="http://schemas.openxmlformats.org/officeDocument/2006/relationships/hyperlink" Target="mailto:consolatomarocconapoli@maec.gov.ma" TargetMode="External"/><Relationship Id="rId550" Type="http://schemas.openxmlformats.org/officeDocument/2006/relationships/hyperlink" Target="mailto:uruit@ambasciatauruguay.it" TargetMode="External"/><Relationship Id="rId82" Type="http://schemas.openxmlformats.org/officeDocument/2006/relationships/hyperlink" Target="mailto:skyline1959@gmail.com" TargetMode="External"/><Relationship Id="rId203" Type="http://schemas.openxmlformats.org/officeDocument/2006/relationships/image" Target="media/image54.png"/><Relationship Id="rId385" Type="http://schemas.openxmlformats.org/officeDocument/2006/relationships/hyperlink" Target="mailto:consolato.nepal.rm@gmail.com" TargetMode="External"/><Relationship Id="rId245" Type="http://schemas.openxmlformats.org/officeDocument/2006/relationships/image" Target="media/image68.png"/><Relationship Id="rId287" Type="http://schemas.openxmlformats.org/officeDocument/2006/relationships/image" Target="media/image83.png"/><Relationship Id="rId410" Type="http://schemas.openxmlformats.org/officeDocument/2006/relationships/hyperlink" Target="mailto:palermo@nlhonoraryconsul.nl" TargetMode="External"/><Relationship Id="rId452" Type="http://schemas.openxmlformats.org/officeDocument/2006/relationships/hyperlink" Target="mailto:console@consolatorusan.it" TargetMode="External"/><Relationship Id="rId494" Type="http://schemas.openxmlformats.org/officeDocument/2006/relationships/hyperlink" Target="mailto:ch.laquila@maec.es" TargetMode="External"/><Relationship Id="rId508" Type="http://schemas.openxmlformats.org/officeDocument/2006/relationships/hyperlink" Target="mailto:consolato.svedese.bari@gmail.com" TargetMode="External"/><Relationship Id="rId105" Type="http://schemas.openxmlformats.org/officeDocument/2006/relationships/hyperlink" Target="mailto:consolato.onorario.cile.bo@gmail.com" TargetMode="External"/><Relationship Id="rId147" Type="http://schemas.openxmlformats.org/officeDocument/2006/relationships/hyperlink" Target="mailto:conhcr-br@rree.go.cr" TargetMode="External"/><Relationship Id="rId312" Type="http://schemas.openxmlformats.org/officeDocument/2006/relationships/hyperlink" Target="mailto:segreteria@consolatolituaniamilano.it" TargetMode="External"/><Relationship Id="rId354" Type="http://schemas.openxmlformats.org/officeDocument/2006/relationships/image" Target="media/image103.png"/><Relationship Id="rId51" Type="http://schemas.openxmlformats.org/officeDocument/2006/relationships/hyperlink" Target="mailto:segreteria@maggioloreis.it" TargetMode="External"/><Relationship Id="rId93" Type="http://schemas.openxmlformats.org/officeDocument/2006/relationships/image" Target="media/image28.png"/><Relationship Id="rId189" Type="http://schemas.openxmlformats.org/officeDocument/2006/relationships/hyperlink" Target="mailto:consolatoeritreapuglia@gmail.com" TargetMode="External"/><Relationship Id="rId396" Type="http://schemas.openxmlformats.org/officeDocument/2006/relationships/hyperlink" Target="mailto:tommaso_derrico@hotmail.com" TargetMode="External"/><Relationship Id="rId561" Type="http://schemas.openxmlformats.org/officeDocument/2006/relationships/image" Target="media/image160.png"/><Relationship Id="rId214" Type="http://schemas.openxmlformats.org/officeDocument/2006/relationships/hyperlink" Target="mailto:consolato.francia.bari@gmail.com" TargetMode="External"/><Relationship Id="rId256" Type="http://schemas.openxmlformats.org/officeDocument/2006/relationships/image" Target="media/image72.png"/><Relationship Id="rId298" Type="http://schemas.openxmlformats.org/officeDocument/2006/relationships/image" Target="media/image88.png"/><Relationship Id="rId421" Type="http://schemas.openxmlformats.org/officeDocument/2006/relationships/hyperlink" Target="mailto:consolatopanama@pec.it" TargetMode="External"/><Relationship Id="rId463" Type="http://schemas.openxmlformats.org/officeDocument/2006/relationships/hyperlink" Target="mailto:cons.bologna@gov.sm" TargetMode="External"/><Relationship Id="rId519" Type="http://schemas.openxmlformats.org/officeDocument/2006/relationships/image" Target="media/image149.png"/><Relationship Id="rId116" Type="http://schemas.openxmlformats.org/officeDocument/2006/relationships/hyperlink" Target="mailto:consolato.cipro.milano@gmail.com" TargetMode="External"/><Relationship Id="rId158" Type="http://schemas.openxmlformats.org/officeDocument/2006/relationships/hyperlink" Target="http://www.italien.um.dk" TargetMode="External"/><Relationship Id="rId323" Type="http://schemas.openxmlformats.org/officeDocument/2006/relationships/image" Target="media/image95.png"/><Relationship Id="rId530" Type="http://schemas.openxmlformats.org/officeDocument/2006/relationships/hyperlink" Target="mailto:ct.genes@virgilio.it" TargetMode="External"/><Relationship Id="rId20" Type="http://schemas.openxmlformats.org/officeDocument/2006/relationships/hyperlink" Target="mailto:info@consolatoarmenobari.it" TargetMode="External"/><Relationship Id="rId62" Type="http://schemas.openxmlformats.org/officeDocument/2006/relationships/hyperlink" Target="mailto:chefia.milao@itamaraty.gov.br" TargetMode="External"/><Relationship Id="rId365" Type="http://schemas.openxmlformats.org/officeDocument/2006/relationships/hyperlink" Target="mailto:consolatomonaco.ca@gmail.com" TargetMode="External"/><Relationship Id="rId572" Type="http://schemas.openxmlformats.org/officeDocument/2006/relationships/theme" Target="theme/theme1.xml"/><Relationship Id="rId225" Type="http://schemas.openxmlformats.org/officeDocument/2006/relationships/hyperlink" Target="mailto:cons.rome@mfa.gov.ge" TargetMode="External"/><Relationship Id="rId267" Type="http://schemas.openxmlformats.org/officeDocument/2006/relationships/hyperlink" Target="mailto:cons.milan@mea.gov.in" TargetMode="External"/><Relationship Id="rId432" Type="http://schemas.openxmlformats.org/officeDocument/2006/relationships/image" Target="media/image123.png"/><Relationship Id="rId474" Type="http://schemas.openxmlformats.org/officeDocument/2006/relationships/image" Target="media/image135.png"/><Relationship Id="rId127" Type="http://schemas.openxmlformats.org/officeDocument/2006/relationships/hyperlink" Target="mailto:penaranda@hembert.com" TargetMode="External"/><Relationship Id="rId31" Type="http://schemas.openxmlformats.org/officeDocument/2006/relationships/image" Target="media/image11.png"/><Relationship Id="rId73" Type="http://schemas.openxmlformats.org/officeDocument/2006/relationships/hyperlink" Target="mailto:info@chbrasilpa.it" TargetMode="External"/><Relationship Id="rId169" Type="http://schemas.openxmlformats.org/officeDocument/2006/relationships/hyperlink" Target="mailto:turin@umgate.dk" TargetMode="External"/><Relationship Id="rId334" Type="http://schemas.openxmlformats.org/officeDocument/2006/relationships/hyperlink" Target="mailto:segretariato@consolatomali.it" TargetMode="External"/><Relationship Id="rId376" Type="http://schemas.openxmlformats.org/officeDocument/2006/relationships/image" Target="media/image107.png"/><Relationship Id="rId541" Type="http://schemas.openxmlformats.org/officeDocument/2006/relationships/image" Target="media/image156.png"/><Relationship Id="rId4" Type="http://schemas.openxmlformats.org/officeDocument/2006/relationships/settings" Target="settings.xml"/><Relationship Id="rId180" Type="http://schemas.openxmlformats.org/officeDocument/2006/relationships/image" Target="media/image47.png"/><Relationship Id="rId236" Type="http://schemas.openxmlformats.org/officeDocument/2006/relationships/image" Target="media/image64.png"/><Relationship Id="rId278" Type="http://schemas.openxmlformats.org/officeDocument/2006/relationships/image" Target="media/image79.png"/><Relationship Id="rId401" Type="http://schemas.openxmlformats.org/officeDocument/2006/relationships/hyperlink" Target="mailto:ancona@nlhonoraryconsul.nl" TargetMode="External"/><Relationship Id="rId443" Type="http://schemas.openxmlformats.org/officeDocument/2006/relationships/hyperlink" Target="mailto:segreteria@consolatonorarioromaniagenova.it" TargetMode="External"/><Relationship Id="rId303" Type="http://schemas.openxmlformats.org/officeDocument/2006/relationships/image" Target="media/image90.png"/><Relationship Id="rId485" Type="http://schemas.openxmlformats.org/officeDocument/2006/relationships/image" Target="media/image140.png"/><Relationship Id="rId42" Type="http://schemas.openxmlformats.org/officeDocument/2006/relationships/hyperlink" Target="mailto:console.onorario@belaruspuglia.it" TargetMode="External"/><Relationship Id="rId84" Type="http://schemas.openxmlformats.org/officeDocument/2006/relationships/hyperlink" Target="mailto:info@consolatobulgariavenezia.it" TargetMode="External"/><Relationship Id="rId138" Type="http://schemas.openxmlformats.org/officeDocument/2006/relationships/hyperlink" Target="mailto:korea.consolato.veneto@gmail.com" TargetMode="External"/><Relationship Id="rId345" Type="http://schemas.openxmlformats.org/officeDocument/2006/relationships/hyperlink" Target="mailto:consolatomaroccoroma@maec.gov.ma" TargetMode="External"/><Relationship Id="rId387" Type="http://schemas.openxmlformats.org/officeDocument/2006/relationships/hyperlink" Target="mailto:consuladonica_mi@yahoo.it" TargetMode="External"/><Relationship Id="rId510" Type="http://schemas.openxmlformats.org/officeDocument/2006/relationships/hyperlink" Target="mailto:consolato.svezia.firenze@gmail.com" TargetMode="External"/><Relationship Id="rId552" Type="http://schemas.openxmlformats.org/officeDocument/2006/relationships/hyperlink" Target="mailto:cdbologna@mrree.gub.uy" TargetMode="External"/><Relationship Id="rId191" Type="http://schemas.openxmlformats.org/officeDocument/2006/relationships/hyperlink" Target="mailto:info@cecchinilaw.it" TargetMode="External"/><Relationship Id="rId205" Type="http://schemas.openxmlformats.org/officeDocument/2006/relationships/hyperlink" Target="mailto:consphilflorence@gmail.com" TargetMode="External"/><Relationship Id="rId247" Type="http://schemas.openxmlformats.org/officeDocument/2006/relationships/image" Target="media/image69.png"/><Relationship Id="rId412" Type="http://schemas.openxmlformats.org/officeDocument/2006/relationships/hyperlink" Target="mailto:venezia@nlhonoraryconsul.nl" TargetMode="External"/><Relationship Id="rId107" Type="http://schemas.openxmlformats.org/officeDocument/2006/relationships/hyperlink" Target="mailto:consolatocilenapoli@gmail.com" TargetMode="External"/><Relationship Id="rId289" Type="http://schemas.openxmlformats.org/officeDocument/2006/relationships/hyperlink" Target="mailto:avv.castiello@gmail.com" TargetMode="External"/><Relationship Id="rId454" Type="http://schemas.openxmlformats.org/officeDocument/2006/relationships/hyperlink" Target="mailto:info@consolatorussoonorario-vr.it" TargetMode="External"/><Relationship Id="rId496" Type="http://schemas.openxmlformats.org/officeDocument/2006/relationships/image" Target="media/image142.png"/><Relationship Id="rId11" Type="http://schemas.openxmlformats.org/officeDocument/2006/relationships/image" Target="media/image2.png"/><Relationship Id="rId53" Type="http://schemas.openxmlformats.org/officeDocument/2006/relationships/image" Target="media/image17.png"/><Relationship Id="rId149" Type="http://schemas.openxmlformats.org/officeDocument/2006/relationships/hyperlink" Target="mailto:consmiler@interlaw.biz" TargetMode="External"/><Relationship Id="rId314" Type="http://schemas.openxmlformats.org/officeDocument/2006/relationships/hyperlink" Target="mailto:info@consolatolituania.com" TargetMode="External"/><Relationship Id="rId356" Type="http://schemas.openxmlformats.org/officeDocument/2006/relationships/hyperlink" Target="mailto:segreteria@studiolegalechiesa.com" TargetMode="External"/><Relationship Id="rId398" Type="http://schemas.openxmlformats.org/officeDocument/2006/relationships/image" Target="media/image117.png"/><Relationship Id="rId521" Type="http://schemas.openxmlformats.org/officeDocument/2006/relationships/hyperlink" Target="mailto:genova@consolatothailandia.com" TargetMode="External"/><Relationship Id="rId563" Type="http://schemas.openxmlformats.org/officeDocument/2006/relationships/image" Target="media/image161.png"/><Relationship Id="rId95" Type="http://schemas.openxmlformats.org/officeDocument/2006/relationships/image" Target="media/image29.png"/><Relationship Id="rId160" Type="http://schemas.openxmlformats.org/officeDocument/2006/relationships/hyperlink" Target="mailto:napoli@umgate.dk" TargetMode="External"/><Relationship Id="rId216" Type="http://schemas.openxmlformats.org/officeDocument/2006/relationships/hyperlink" Target="mailto:agenceconsulaire.cagliari@gmail.com" TargetMode="External"/><Relationship Id="rId423" Type="http://schemas.openxmlformats.org/officeDocument/2006/relationships/hyperlink" Target="mailto:carlo.pavesio@pavesioassociati.it" TargetMode="External"/><Relationship Id="rId258" Type="http://schemas.openxmlformats.org/officeDocument/2006/relationships/hyperlink" Target="mailto:segreteria@ambhaiti.it" TargetMode="External"/><Relationship Id="rId465" Type="http://schemas.openxmlformats.org/officeDocument/2006/relationships/hyperlink" Target="mailto:Consolato.SanMarino@dompe.com" TargetMode="External"/><Relationship Id="rId22" Type="http://schemas.openxmlformats.org/officeDocument/2006/relationships/hyperlink" Target="mailto:info@consolatoarmenia.it" TargetMode="External"/><Relationship Id="rId64" Type="http://schemas.openxmlformats.org/officeDocument/2006/relationships/hyperlink" Target="mailto:info@consbrabari.com" TargetMode="External"/><Relationship Id="rId118" Type="http://schemas.openxmlformats.org/officeDocument/2006/relationships/hyperlink" Target="mailto:arch.sebastiano@provenza.no" TargetMode="External"/><Relationship Id="rId325" Type="http://schemas.openxmlformats.org/officeDocument/2006/relationships/hyperlink" Target="mailto:milan@matrade.gov.my" TargetMode="External"/><Relationship Id="rId367" Type="http://schemas.openxmlformats.org/officeDocument/2006/relationships/hyperlink" Target="mailto:mbruno@deloitte.it" TargetMode="External"/><Relationship Id="rId532" Type="http://schemas.openxmlformats.org/officeDocument/2006/relationships/hyperlink" Target="mailto:consolatotunisiaaosta@gmail.com" TargetMode="External"/><Relationship Id="rId171" Type="http://schemas.openxmlformats.org/officeDocument/2006/relationships/image" Target="media/image44.png"/><Relationship Id="rId227" Type="http://schemas.openxmlformats.org/officeDocument/2006/relationships/hyperlink" Target="mailto:leonarda.amella@libero.it" TargetMode="External"/><Relationship Id="rId269" Type="http://schemas.openxmlformats.org/officeDocument/2006/relationships/hyperlink" Target="mailto:oci.milan@mea.gov.in" TargetMode="External"/><Relationship Id="rId434" Type="http://schemas.openxmlformats.org/officeDocument/2006/relationships/hyperlink" Target="mailto:honoraryconsul.portugal@gmail.com" TargetMode="External"/><Relationship Id="rId476" Type="http://schemas.openxmlformats.org/officeDocument/2006/relationships/hyperlink" Target="mailto:consul@consulatesierraleonerome.com" TargetMode="External"/><Relationship Id="rId33" Type="http://schemas.openxmlformats.org/officeDocument/2006/relationships/hyperlink" Target="mailto:consolatobahamas@vertexic.com" TargetMode="External"/><Relationship Id="rId129" Type="http://schemas.openxmlformats.org/officeDocument/2006/relationships/image" Target="media/image34.png"/><Relationship Id="rId280" Type="http://schemas.openxmlformats.org/officeDocument/2006/relationships/image" Target="media/image80.png"/><Relationship Id="rId336" Type="http://schemas.openxmlformats.org/officeDocument/2006/relationships/hyperlink" Target="mailto:maltaconsul-barletta@gov.mt" TargetMode="External"/><Relationship Id="rId501" Type="http://schemas.openxmlformats.org/officeDocument/2006/relationships/image" Target="media/image144.png"/><Relationship Id="rId543" Type="http://schemas.openxmlformats.org/officeDocument/2006/relationships/hyperlink" Target="mailto:consulate.mil@mfa.gov.hu" TargetMode="External"/><Relationship Id="rId75" Type="http://schemas.openxmlformats.org/officeDocument/2006/relationships/hyperlink" Target="mailto:consolatoonorariobrpg@hotmail.com" TargetMode="External"/><Relationship Id="rId140" Type="http://schemas.openxmlformats.org/officeDocument/2006/relationships/image" Target="media/image39.png"/><Relationship Id="rId182" Type="http://schemas.openxmlformats.org/officeDocument/2006/relationships/hyperlink" Target="mailto:consuladoroma@rree.gob.sv" TargetMode="External"/><Relationship Id="rId378" Type="http://schemas.openxmlformats.org/officeDocument/2006/relationships/image" Target="media/image108.png"/><Relationship Id="rId403" Type="http://schemas.openxmlformats.org/officeDocument/2006/relationships/hyperlink" Target="mailto:bologna@nlhonoraryconsul.nl" TargetMode="External"/><Relationship Id="rId6" Type="http://schemas.openxmlformats.org/officeDocument/2006/relationships/footnotes" Target="footnotes.xml"/><Relationship Id="rId238" Type="http://schemas.openxmlformats.org/officeDocument/2006/relationships/image" Target="media/image66.png"/><Relationship Id="rId445" Type="http://schemas.openxmlformats.org/officeDocument/2006/relationships/hyperlink" Target="mailto:ofer.arbib@colliers.com" TargetMode="External"/><Relationship Id="rId487" Type="http://schemas.openxmlformats.org/officeDocument/2006/relationships/hyperlink" Target="mailto:consolatoslovenia@lavieenrose.it" TargetMode="External"/><Relationship Id="rId291" Type="http://schemas.openxmlformats.org/officeDocument/2006/relationships/hyperlink" Target="mailto:q8consulmi@gmail.com" TargetMode="External"/><Relationship Id="rId305" Type="http://schemas.openxmlformats.org/officeDocument/2006/relationships/hyperlink" Target="mailto:lybia_cons_pl@foreign.gov.ly" TargetMode="External"/><Relationship Id="rId347" Type="http://schemas.openxmlformats.org/officeDocument/2006/relationships/hyperlink" Target="mailto:cgmaverona@maec.gov.ma" TargetMode="External"/><Relationship Id="rId512" Type="http://schemas.openxmlformats.org/officeDocument/2006/relationships/hyperlink" Target="mailto:consolato.svezia.trieste@gmail.com" TargetMode="External"/><Relationship Id="rId44" Type="http://schemas.openxmlformats.org/officeDocument/2006/relationships/hyperlink" Target="mailto:rome@diplobe.fed.be" TargetMode="External"/><Relationship Id="rId86" Type="http://schemas.openxmlformats.org/officeDocument/2006/relationships/hyperlink" Target="mailto:info@consulatgburkinamilan.it" TargetMode="External"/><Relationship Id="rId151" Type="http://schemas.openxmlformats.org/officeDocument/2006/relationships/image" Target="media/image41.png"/><Relationship Id="rId389" Type="http://schemas.openxmlformats.org/officeDocument/2006/relationships/image" Target="media/image113.png"/><Relationship Id="rId554" Type="http://schemas.openxmlformats.org/officeDocument/2006/relationships/hyperlink" Target="mailto:cdlivorno@mrree.gub.uy" TargetMode="External"/><Relationship Id="rId193" Type="http://schemas.openxmlformats.org/officeDocument/2006/relationships/hyperlink" Target="mailto:estoniaconsolatomilano@gebnetwork.it" TargetMode="External"/><Relationship Id="rId207" Type="http://schemas.openxmlformats.org/officeDocument/2006/relationships/hyperlink" Target="mailto:info@conshonorphilvenice.it" TargetMode="External"/><Relationship Id="rId249" Type="http://schemas.openxmlformats.org/officeDocument/2006/relationships/hyperlink" Target="mailto:consguatemala.firenze@gmail.com" TargetMode="External"/><Relationship Id="rId414" Type="http://schemas.openxmlformats.org/officeDocument/2006/relationships/image" Target="media/image118.png"/><Relationship Id="rId456" Type="http://schemas.openxmlformats.org/officeDocument/2006/relationships/hyperlink" Target="mailto:consolatostkittsenevisfirenze@gmail.com" TargetMode="External"/><Relationship Id="rId498" Type="http://schemas.openxmlformats.org/officeDocument/2006/relationships/hyperlink" Target="mailto:info@consolatosrilankafirenze.it" TargetMode="External"/><Relationship Id="rId13" Type="http://schemas.openxmlformats.org/officeDocument/2006/relationships/hyperlink" Target="mailto:enkelejda.shkreli@unibo.it" TargetMode="External"/><Relationship Id="rId109" Type="http://schemas.openxmlformats.org/officeDocument/2006/relationships/hyperlink" Target="mailto:vivienjo@hotmail.com" TargetMode="External"/><Relationship Id="rId260" Type="http://schemas.openxmlformats.org/officeDocument/2006/relationships/image" Target="media/image74.png"/><Relationship Id="rId316" Type="http://schemas.openxmlformats.org/officeDocument/2006/relationships/hyperlink" Target="mailto:consul.hon.lux.firenze@gmail.com" TargetMode="External"/><Relationship Id="rId523" Type="http://schemas.openxmlformats.org/officeDocument/2006/relationships/hyperlink" Target="mailto:thai.consulate.naples@scini.com" TargetMode="External"/><Relationship Id="rId55" Type="http://schemas.openxmlformats.org/officeDocument/2006/relationships/hyperlink" Target="mailto:conbolmilan@gmail.com" TargetMode="External"/><Relationship Id="rId97" Type="http://schemas.openxmlformats.org/officeDocument/2006/relationships/hyperlink" Target="mailto:ancona@honorary.mzv.gov.cz" TargetMode="External"/><Relationship Id="rId120" Type="http://schemas.openxmlformats.org/officeDocument/2006/relationships/hyperlink" Target="mailto:consolatocipro@hellenic.it" TargetMode="External"/><Relationship Id="rId358" Type="http://schemas.openxmlformats.org/officeDocument/2006/relationships/hyperlink" Target="mailto:consuladodemexico.venecia@service.net" TargetMode="External"/><Relationship Id="rId565" Type="http://schemas.openxmlformats.org/officeDocument/2006/relationships/image" Target="media/image163.png"/><Relationship Id="rId162" Type="http://schemas.openxmlformats.org/officeDocument/2006/relationships/hyperlink" Target="mailto:bari@umgate.dk" TargetMode="External"/><Relationship Id="rId218" Type="http://schemas.openxmlformats.org/officeDocument/2006/relationships/hyperlink" Target="mailto:perouse@agenceconsulaire.fr" TargetMode="External"/><Relationship Id="rId425" Type="http://schemas.openxmlformats.org/officeDocument/2006/relationships/image" Target="media/image121.png"/><Relationship Id="rId467" Type="http://schemas.openxmlformats.org/officeDocument/2006/relationships/hyperlink" Target="http://www.cia.gov/cia/publications/factbook/flags/tp-flag.html" TargetMode="External"/><Relationship Id="rId271" Type="http://schemas.openxmlformats.org/officeDocument/2006/relationships/image" Target="media/image76.png"/><Relationship Id="rId24" Type="http://schemas.openxmlformats.org/officeDocument/2006/relationships/image" Target="media/image9.png"/><Relationship Id="rId66" Type="http://schemas.openxmlformats.org/officeDocument/2006/relationships/hyperlink" Target="mailto:info@consolatobrasilebologna.it" TargetMode="External"/><Relationship Id="rId131" Type="http://schemas.openxmlformats.org/officeDocument/2006/relationships/image" Target="media/image35.png"/><Relationship Id="rId327" Type="http://schemas.openxmlformats.org/officeDocument/2006/relationships/image" Target="media/image97.gif"/><Relationship Id="rId369" Type="http://schemas.openxmlformats.org/officeDocument/2006/relationships/hyperlink" Target="mailto:consolatomonacotorino@mattioligioielli.it" TargetMode="External"/><Relationship Id="rId534" Type="http://schemas.openxmlformats.org/officeDocument/2006/relationships/image" Target="media/image154.png"/><Relationship Id="rId173" Type="http://schemas.openxmlformats.org/officeDocument/2006/relationships/hyperlink" Target="mailto:consuladodominicanonapoles@gmail.com" TargetMode="External"/><Relationship Id="rId229" Type="http://schemas.openxmlformats.org/officeDocument/2006/relationships/hyperlink" Target="mailto:bozen@hk-diplo.de" TargetMode="External"/><Relationship Id="rId380" Type="http://schemas.openxmlformats.org/officeDocument/2006/relationships/hyperlink" Target="mailto:consolatomyanmar.firenze@advisors.it" TargetMode="External"/><Relationship Id="rId436" Type="http://schemas.openxmlformats.org/officeDocument/2006/relationships/image" Target="media/image124.png"/><Relationship Id="rId240" Type="http://schemas.openxmlformats.org/officeDocument/2006/relationships/hyperlink" Target="mailto:grhoncon.anc@mfa.gr" TargetMode="External"/><Relationship Id="rId478" Type="http://schemas.openxmlformats.org/officeDocument/2006/relationships/hyperlink" Target="http://www.consulatesierraleonerome.com" TargetMode="External"/><Relationship Id="rId35" Type="http://schemas.openxmlformats.org/officeDocument/2006/relationships/hyperlink" Target="mailto:paolo.campinoti@pramac.com" TargetMode="External"/><Relationship Id="rId77" Type="http://schemas.openxmlformats.org/officeDocument/2006/relationships/hyperlink" Target="mailto:genipabu@hotmail.it" TargetMode="External"/><Relationship Id="rId100" Type="http://schemas.openxmlformats.org/officeDocument/2006/relationships/hyperlink" Target="mailto:torino.honorary@mzv.gov.cz" TargetMode="External"/><Relationship Id="rId282" Type="http://schemas.openxmlformats.org/officeDocument/2006/relationships/hyperlink" Target="mailto:consolatoisraelefirenze@protonmail.com" TargetMode="External"/><Relationship Id="rId338" Type="http://schemas.openxmlformats.org/officeDocument/2006/relationships/hyperlink" Target="mailto:maltaconsul.milano@gov.mt" TargetMode="External"/><Relationship Id="rId503" Type="http://schemas.openxmlformats.org/officeDocument/2006/relationships/hyperlink" Target="mailto:consolatosudafricanapoli@virgilio.it" TargetMode="External"/><Relationship Id="rId545" Type="http://schemas.openxmlformats.org/officeDocument/2006/relationships/hyperlink" Target="mailto:consolato.bo@gmail.com" TargetMode="External"/><Relationship Id="rId8" Type="http://schemas.openxmlformats.org/officeDocument/2006/relationships/hyperlink" Target="mailto:ceri2@esteri.it" TargetMode="External"/><Relationship Id="rId142" Type="http://schemas.openxmlformats.org/officeDocument/2006/relationships/hyperlink" Target="mailto:consolatocostadavoriofirenze@gmail.com" TargetMode="External"/><Relationship Id="rId184" Type="http://schemas.openxmlformats.org/officeDocument/2006/relationships/hyperlink" Target="mailto:consolatoelsalvador.cb@gmail.com" TargetMode="External"/><Relationship Id="rId391" Type="http://schemas.openxmlformats.org/officeDocument/2006/relationships/hyperlink" Target="mailto:emb.rome@mfa.no" TargetMode="External"/><Relationship Id="rId405" Type="http://schemas.openxmlformats.org/officeDocument/2006/relationships/hyperlink" Target="mailto:firenze@nlhonoraryconsul.nl" TargetMode="External"/><Relationship Id="rId447" Type="http://schemas.openxmlformats.org/officeDocument/2006/relationships/image" Target="media/image127.png"/><Relationship Id="rId251" Type="http://schemas.openxmlformats.org/officeDocument/2006/relationships/hyperlink" Target="mailto:guidastriconsole@gmail.it" TargetMode="External"/><Relationship Id="rId489" Type="http://schemas.openxmlformats.org/officeDocument/2006/relationships/hyperlink" Target="mailto:consolato@slovenia.napoli.it" TargetMode="External"/><Relationship Id="rId46" Type="http://schemas.openxmlformats.org/officeDocument/2006/relationships/hyperlink" Target="mailto:federicoscavetta@gmail.com" TargetMode="External"/><Relationship Id="rId293" Type="http://schemas.openxmlformats.org/officeDocument/2006/relationships/image" Target="media/image87.png"/><Relationship Id="rId307" Type="http://schemas.openxmlformats.org/officeDocument/2006/relationships/image" Target="media/image91.png"/><Relationship Id="rId349" Type="http://schemas.openxmlformats.org/officeDocument/2006/relationships/image" Target="media/image101.png"/><Relationship Id="rId514" Type="http://schemas.openxmlformats.org/officeDocument/2006/relationships/hyperlink" Target="mailto:bologna@honrep.ch" TargetMode="External"/><Relationship Id="rId556" Type="http://schemas.openxmlformats.org/officeDocument/2006/relationships/image" Target="media/image159.png"/><Relationship Id="rId88" Type="http://schemas.openxmlformats.org/officeDocument/2006/relationships/image" Target="media/image24.png"/><Relationship Id="rId111" Type="http://schemas.openxmlformats.org/officeDocument/2006/relationships/image" Target="media/image31.png"/><Relationship Id="rId153" Type="http://schemas.openxmlformats.org/officeDocument/2006/relationships/hyperlink" Target="mailto:stjepan.ribic@mvep.hr" TargetMode="External"/><Relationship Id="rId195" Type="http://schemas.openxmlformats.org/officeDocument/2006/relationships/image" Target="media/image51.png"/><Relationship Id="rId209" Type="http://schemas.openxmlformats.org/officeDocument/2006/relationships/hyperlink" Target="mailto:c.fois@plaisant.it" TargetMode="External"/><Relationship Id="rId360" Type="http://schemas.openxmlformats.org/officeDocument/2006/relationships/hyperlink" Target="mailto:milano@mfa.md" TargetMode="External"/><Relationship Id="rId416" Type="http://schemas.openxmlformats.org/officeDocument/2006/relationships/hyperlink" Target="mailto:parepmilan@mofa.gov.pk" TargetMode="External"/><Relationship Id="rId220" Type="http://schemas.openxmlformats.org/officeDocument/2006/relationships/image" Target="media/image57.png"/><Relationship Id="rId458" Type="http://schemas.openxmlformats.org/officeDocument/2006/relationships/image" Target="media/image129.png"/><Relationship Id="rId15" Type="http://schemas.openxmlformats.org/officeDocument/2006/relationships/hyperlink" Target="mailto:contact@consulatgeneralalgeriemilan.it" TargetMode="External"/><Relationship Id="rId57" Type="http://schemas.openxmlformats.org/officeDocument/2006/relationships/hyperlink" Target="mailto:gco.milano@mvp.gov.ba" TargetMode="External"/><Relationship Id="rId262" Type="http://schemas.openxmlformats.org/officeDocument/2006/relationships/hyperlink" Target="mailto:giblandini@tin.it" TargetMode="External"/><Relationship Id="rId318" Type="http://schemas.openxmlformats.org/officeDocument/2006/relationships/hyperlink" Target="mailto:emorone.2@notariato.it" TargetMode="External"/><Relationship Id="rId525" Type="http://schemas.openxmlformats.org/officeDocument/2006/relationships/image" Target="media/image151.png"/><Relationship Id="rId567" Type="http://schemas.openxmlformats.org/officeDocument/2006/relationships/image" Target="media/image165.png"/><Relationship Id="rId99" Type="http://schemas.openxmlformats.org/officeDocument/2006/relationships/hyperlink" Target="mailto:cagliari@honorary.mzv.cz" TargetMode="External"/><Relationship Id="rId122" Type="http://schemas.openxmlformats.org/officeDocument/2006/relationships/hyperlink" Target="mailto:cmilan@cancilleria.gov.co" TargetMode="External"/><Relationship Id="rId164" Type="http://schemas.openxmlformats.org/officeDocument/2006/relationships/hyperlink" Target="mailto:cagliari@umgate.dk" TargetMode="External"/><Relationship Id="rId371" Type="http://schemas.openxmlformats.org/officeDocument/2006/relationships/hyperlink" Target="mailto:paolo.bonetti@chimitrade.it" TargetMode="External"/><Relationship Id="rId427" Type="http://schemas.openxmlformats.org/officeDocument/2006/relationships/hyperlink" Target="mailto:informes@conperturin.org" TargetMode="External"/><Relationship Id="rId469" Type="http://schemas.openxmlformats.org/officeDocument/2006/relationships/image" Target="media/image133.png"/><Relationship Id="rId26" Type="http://schemas.openxmlformats.org/officeDocument/2006/relationships/hyperlink" Target="mailto:marzio.musolino@smade.com" TargetMode="External"/><Relationship Id="rId231" Type="http://schemas.openxmlformats.org/officeDocument/2006/relationships/image" Target="media/image61.png"/><Relationship Id="rId273" Type="http://schemas.openxmlformats.org/officeDocument/2006/relationships/hyperlink" Target="mailto:legale.testa@live.com" TargetMode="External"/><Relationship Id="rId329" Type="http://schemas.openxmlformats.org/officeDocument/2006/relationships/hyperlink" Target="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 TargetMode="External"/><Relationship Id="rId480" Type="http://schemas.openxmlformats.org/officeDocument/2006/relationships/hyperlink" Target="mailto:HCG.ROME@YAHOO.COM" TargetMode="External"/><Relationship Id="rId536" Type="http://schemas.openxmlformats.org/officeDocument/2006/relationships/hyperlink" Target="mailto:consolato.milano@mfa.gov.tr" TargetMode="External"/><Relationship Id="rId68" Type="http://schemas.openxmlformats.org/officeDocument/2006/relationships/hyperlink" Target="mailto:conbrafi@email.it" TargetMode="External"/><Relationship Id="rId133" Type="http://schemas.openxmlformats.org/officeDocument/2006/relationships/hyperlink" Target="mailto:segreteria@pec.consolatorscongo.it" TargetMode="External"/><Relationship Id="rId175" Type="http://schemas.openxmlformats.org/officeDocument/2006/relationships/hyperlink" Target="mailto:con@ecumilan.org" TargetMode="External"/><Relationship Id="rId340" Type="http://schemas.openxmlformats.org/officeDocument/2006/relationships/image" Target="media/image100.png"/><Relationship Id="rId200" Type="http://schemas.openxmlformats.org/officeDocument/2006/relationships/hyperlink" Target="mailto:consolato.etiopia.torino@gmail.com" TargetMode="External"/><Relationship Id="rId382" Type="http://schemas.openxmlformats.org/officeDocument/2006/relationships/hyperlink" Target="mailto:info@lanamibia.it" TargetMode="External"/><Relationship Id="rId438" Type="http://schemas.openxmlformats.org/officeDocument/2006/relationships/hyperlink" Target="mailto:bari@mae.ro" TargetMode="External"/><Relationship Id="rId242" Type="http://schemas.openxmlformats.org/officeDocument/2006/relationships/hyperlink" Target="mailto:grhoncon.tor@mfa.gr" TargetMode="External"/><Relationship Id="rId284" Type="http://schemas.openxmlformats.org/officeDocument/2006/relationships/hyperlink" Target="mailto:consul.roma@mfa.kz" TargetMode="External"/><Relationship Id="rId491" Type="http://schemas.openxmlformats.org/officeDocument/2006/relationships/hyperlink" Target="mailto:ch.bari@maec.es" TargetMode="External"/><Relationship Id="rId505" Type="http://schemas.openxmlformats.org/officeDocument/2006/relationships/image" Target="media/image146.png"/><Relationship Id="rId37" Type="http://schemas.openxmlformats.org/officeDocument/2006/relationships/hyperlink" Target="mailto:consulategeneralmilan849@gmail.com" TargetMode="External"/><Relationship Id="rId79" Type="http://schemas.openxmlformats.org/officeDocument/2006/relationships/hyperlink" Target="mailto:Consulate.Milan@mfa.bg" TargetMode="External"/><Relationship Id="rId102" Type="http://schemas.openxmlformats.org/officeDocument/2006/relationships/image" Target="media/image30.png"/><Relationship Id="rId144" Type="http://schemas.openxmlformats.org/officeDocument/2006/relationships/hyperlink" Target="mailto:consolatocotedivoire.triveneto@gmail.com" TargetMode="External"/><Relationship Id="rId547" Type="http://schemas.openxmlformats.org/officeDocument/2006/relationships/hyperlink" Target="mailto:console@consolatoungherianapoli.com" TargetMode="External"/><Relationship Id="rId90" Type="http://schemas.openxmlformats.org/officeDocument/2006/relationships/hyperlink" Target="mailto:segretariato@consolatocv.it" TargetMode="External"/><Relationship Id="rId186" Type="http://schemas.openxmlformats.org/officeDocument/2006/relationships/image" Target="media/image48.png"/><Relationship Id="rId351" Type="http://schemas.openxmlformats.org/officeDocument/2006/relationships/image" Target="media/image102.png"/><Relationship Id="rId393" Type="http://schemas.openxmlformats.org/officeDocument/2006/relationships/image" Target="media/image115.png"/><Relationship Id="rId407" Type="http://schemas.openxmlformats.org/officeDocument/2006/relationships/hyperlink" Target="mailto:livorno@nlhonoraryconsul.nl" TargetMode="External"/><Relationship Id="rId449" Type="http://schemas.openxmlformats.org/officeDocument/2006/relationships/hyperlink" Target="mailto:text@consolatorussopa.it" TargetMode="External"/><Relationship Id="rId211" Type="http://schemas.openxmlformats.org/officeDocument/2006/relationships/hyperlink" Target="mailto:consfinlandia@studiolegaledionisio." TargetMode="External"/><Relationship Id="rId253" Type="http://schemas.openxmlformats.org/officeDocument/2006/relationships/hyperlink" Target="mailto:console@consolato-guinea-mi.it" TargetMode="External"/><Relationship Id="rId295" Type="http://schemas.openxmlformats.org/officeDocument/2006/relationships/hyperlink" Target="mailto:consolatolettoniapa@icloud.com" TargetMode="External"/><Relationship Id="rId309" Type="http://schemas.openxmlformats.org/officeDocument/2006/relationships/hyperlink" Target="mailto:consolatolituania.bologna@gmail.com" TargetMode="External"/><Relationship Id="rId460" Type="http://schemas.openxmlformats.org/officeDocument/2006/relationships/image" Target="media/image130.png"/><Relationship Id="rId516" Type="http://schemas.openxmlformats.org/officeDocument/2006/relationships/hyperlink" Target="mailto:napoli@honrep.ch" TargetMode="External"/><Relationship Id="rId48" Type="http://schemas.openxmlformats.org/officeDocument/2006/relationships/hyperlink" Target="mailto:secretaire@consulbelge.it%20" TargetMode="External"/><Relationship Id="rId113" Type="http://schemas.openxmlformats.org/officeDocument/2006/relationships/hyperlink" Target="mailto:consolato@ambasciatacipro.it" TargetMode="External"/><Relationship Id="rId320" Type="http://schemas.openxmlformats.org/officeDocument/2006/relationships/hyperlink" Target="mailto:venise@consul-hon.lu" TargetMode="External"/><Relationship Id="rId558" Type="http://schemas.openxmlformats.org/officeDocument/2006/relationships/hyperlink" Target="mailto:info@consolatouzbekistan.it" TargetMode="External"/><Relationship Id="rId155" Type="http://schemas.openxmlformats.org/officeDocument/2006/relationships/image" Target="media/image42.png"/><Relationship Id="rId197" Type="http://schemas.openxmlformats.org/officeDocument/2006/relationships/hyperlink" Target="mailto:consular@ethiopianembassy.it" TargetMode="External"/><Relationship Id="rId362" Type="http://schemas.openxmlformats.org/officeDocument/2006/relationships/hyperlink" Target="mailto:vranzato@flyren.eu" TargetMode="External"/><Relationship Id="rId418" Type="http://schemas.openxmlformats.org/officeDocument/2006/relationships/image" Target="media/image119.png"/><Relationship Id="rId222" Type="http://schemas.openxmlformats.org/officeDocument/2006/relationships/image" Target="media/image58.png"/><Relationship Id="rId264" Type="http://schemas.openxmlformats.org/officeDocument/2006/relationships/hyperlink" Target="mailto:cg.milan@mea.gov.in" TargetMode="External"/><Relationship Id="rId471" Type="http://schemas.openxmlformats.org/officeDocument/2006/relationships/hyperlink" Target="mailto:courrier@consulsenenaples.it" TargetMode="External"/><Relationship Id="rId17" Type="http://schemas.openxmlformats.org/officeDocument/2006/relationships/image" Target="media/image5.png"/><Relationship Id="rId59" Type="http://schemas.openxmlformats.org/officeDocument/2006/relationships/hyperlink" Target="mailto:consolatobosniaer.ge@libero.it%20" TargetMode="External"/><Relationship Id="rId124" Type="http://schemas.openxmlformats.org/officeDocument/2006/relationships/hyperlink" Target="http://roma.consulado.gov.co" TargetMode="External"/><Relationship Id="rId527" Type="http://schemas.openxmlformats.org/officeDocument/2006/relationships/image" Target="media/image153.png"/><Relationship Id="rId569" Type="http://schemas.openxmlformats.org/officeDocument/2006/relationships/footer" Target="footer2.xml"/><Relationship Id="rId70" Type="http://schemas.openxmlformats.org/officeDocument/2006/relationships/hyperlink" Target="mailto:info@conbrage.it" TargetMode="External"/><Relationship Id="rId166" Type="http://schemas.openxmlformats.org/officeDocument/2006/relationships/hyperlink" Target="mailto:guifer@umgate.dk" TargetMode="External"/><Relationship Id="rId331" Type="http://schemas.openxmlformats.org/officeDocument/2006/relationships/hyperlink" Target="mailto:maldivesconsulateit@gmail.com" TargetMode="External"/><Relationship Id="rId373" Type="http://schemas.openxmlformats.org/officeDocument/2006/relationships/image" Target="media/image106.wmf"/><Relationship Id="rId429" Type="http://schemas.openxmlformats.org/officeDocument/2006/relationships/hyperlink" Target="mailto:marinelli@areaconsulenze.it" TargetMode="External"/><Relationship Id="rId1" Type="http://schemas.openxmlformats.org/officeDocument/2006/relationships/customXml" Target="../customXml/item1.xml"/><Relationship Id="rId233" Type="http://schemas.openxmlformats.org/officeDocument/2006/relationships/image" Target="media/image63.png"/><Relationship Id="rId440" Type="http://schemas.openxmlformats.org/officeDocument/2006/relationships/hyperlink" Target="mailto:toscana@consolatoromania.it" TargetMode="External"/><Relationship Id="rId28" Type="http://schemas.openxmlformats.org/officeDocument/2006/relationships/hyperlink" Target="mailto:consolatoaustria.vr@gmail.com" TargetMode="External"/><Relationship Id="rId275" Type="http://schemas.openxmlformats.org/officeDocument/2006/relationships/image" Target="media/image77.png"/><Relationship Id="rId300" Type="http://schemas.openxmlformats.org/officeDocument/2006/relationships/hyperlink" Target="mailto:zakhyaelkouba62@gmail.com" TargetMode="External"/><Relationship Id="rId482" Type="http://schemas.openxmlformats.org/officeDocument/2006/relationships/image" Target="media/image139.png"/><Relationship Id="rId538" Type="http://schemas.openxmlformats.org/officeDocument/2006/relationships/hyperlink" Target="mailto:consolatoturchia@bassani.it" TargetMode="External"/><Relationship Id="rId81" Type="http://schemas.openxmlformats.org/officeDocument/2006/relationships/hyperlink" Target="mailto:console@consolatobulgaria.lombardia.it" TargetMode="External"/><Relationship Id="rId135" Type="http://schemas.openxmlformats.org/officeDocument/2006/relationships/image" Target="media/image37.png"/><Relationship Id="rId177" Type="http://schemas.openxmlformats.org/officeDocument/2006/relationships/hyperlink" Target="mailto:cecumilan@pec.it" TargetMode="External"/><Relationship Id="rId342" Type="http://schemas.openxmlformats.org/officeDocument/2006/relationships/hyperlink" Target="mailto:consolatomaroccomilano@maec.gov.ma" TargetMode="External"/><Relationship Id="rId384" Type="http://schemas.openxmlformats.org/officeDocument/2006/relationships/image" Target="media/image110.png"/><Relationship Id="rId202" Type="http://schemas.openxmlformats.org/officeDocument/2006/relationships/hyperlink" Target="mailto:diegomassimiliano.degiorgi@gmail.com" TargetMode="External"/><Relationship Id="rId244" Type="http://schemas.openxmlformats.org/officeDocument/2006/relationships/hyperlink" Target="mailto:grhoncon.ven@mfa.gr" TargetMode="External"/><Relationship Id="rId39" Type="http://schemas.openxmlformats.org/officeDocument/2006/relationships/hyperlink" Target="mailto:consolatobangladeshbari@yahoo.com" TargetMode="External"/><Relationship Id="rId286" Type="http://schemas.openxmlformats.org/officeDocument/2006/relationships/image" Target="media/image82.png"/><Relationship Id="rId451" Type="http://schemas.openxmlformats.org/officeDocument/2006/relationships/hyperlink" Target="http://www.palermo.mid.ru" TargetMode="External"/><Relationship Id="rId493" Type="http://schemas.openxmlformats.org/officeDocument/2006/relationships/hyperlink" Target="mailto:giovanni.palma@studiopalma.eu" TargetMode="External"/><Relationship Id="rId507" Type="http://schemas.openxmlformats.org/officeDocument/2006/relationships/hyperlink" Target="mailto:administration@sanmichele.org" TargetMode="External"/><Relationship Id="rId549" Type="http://schemas.openxmlformats.org/officeDocument/2006/relationships/image" Target="media/image158.png"/><Relationship Id="rId50" Type="http://schemas.openxmlformats.org/officeDocument/2006/relationships/hyperlink" Target="mailto:consolatotorino@consulbelgium.it" TargetMode="External"/><Relationship Id="rId104" Type="http://schemas.openxmlformats.org/officeDocument/2006/relationships/hyperlink" Target="mailto:milan@consulado.gob.cl" TargetMode="External"/><Relationship Id="rId146" Type="http://schemas.openxmlformats.org/officeDocument/2006/relationships/hyperlink" Target="mailto:concr-it@rree.go.cr" TargetMode="External"/><Relationship Id="rId188" Type="http://schemas.openxmlformats.org/officeDocument/2006/relationships/hyperlink" Target="mailto:info@cogemi.com" TargetMode="External"/><Relationship Id="rId311" Type="http://schemas.openxmlformats.org/officeDocument/2006/relationships/hyperlink" Target="mailto:consolatolituaniamarche@gmail.com" TargetMode="External"/><Relationship Id="rId353" Type="http://schemas.openxmlformats.org/officeDocument/2006/relationships/hyperlink" Target="mailto:Console-onorario@milanoconsulmauritius.org" TargetMode="External"/><Relationship Id="rId395" Type="http://schemas.openxmlformats.org/officeDocument/2006/relationships/image" Target="media/image116.png"/><Relationship Id="rId409" Type="http://schemas.openxmlformats.org/officeDocument/2006/relationships/hyperlink" Target="mailto:olbia@nlhonoraryconsul.nl" TargetMode="External"/><Relationship Id="rId560" Type="http://schemas.openxmlformats.org/officeDocument/2006/relationships/hyperlink" Target="mailto:pollio@imagro.it" TargetMode="External"/><Relationship Id="rId92" Type="http://schemas.openxmlformats.org/officeDocument/2006/relationships/image" Target="media/image27.png"/><Relationship Id="rId213" Type="http://schemas.openxmlformats.org/officeDocument/2006/relationships/image" Target="media/image56.png"/><Relationship Id="rId420" Type="http://schemas.openxmlformats.org/officeDocument/2006/relationships/hyperlink" Target="mailto:conpanamavenecia@mire.gob.pa" TargetMode="External"/><Relationship Id="rId255" Type="http://schemas.openxmlformats.org/officeDocument/2006/relationships/hyperlink" Target="mailto:consolatoguineabissauitalia@hotmail.it" TargetMode="External"/><Relationship Id="rId297" Type="http://schemas.openxmlformats.org/officeDocument/2006/relationships/hyperlink" Target="mailto:console@consolatolettonia.eu" TargetMode="External"/><Relationship Id="rId462" Type="http://schemas.openxmlformats.org/officeDocument/2006/relationships/hyperlink" Target="mailto:cons.roma@gov.sm" TargetMode="External"/><Relationship Id="rId518" Type="http://schemas.openxmlformats.org/officeDocument/2006/relationships/hyperlink" Target="mailto:venezia@honrep.ch" TargetMode="External"/><Relationship Id="rId115" Type="http://schemas.openxmlformats.org/officeDocument/2006/relationships/hyperlink" Target="mailto:filippo.fabbri@locktonplferrari.com" TargetMode="External"/><Relationship Id="rId157" Type="http://schemas.openxmlformats.org/officeDocument/2006/relationships/hyperlink" Target="mailto:romamb@um.dk" TargetMode="External"/><Relationship Id="rId322" Type="http://schemas.openxmlformats.org/officeDocument/2006/relationships/image" Target="media/image94.png"/><Relationship Id="rId364" Type="http://schemas.openxmlformats.org/officeDocument/2006/relationships/hyperlink" Target="mailto:augustospaggiari@hotmail.com" TargetMode="External"/><Relationship Id="rId61" Type="http://schemas.openxmlformats.org/officeDocument/2006/relationships/image" Target="media/image21.png"/><Relationship Id="rId199" Type="http://schemas.openxmlformats.org/officeDocument/2006/relationships/hyperlink" Target="mailto:ethiopianhonoraryconsulate.mi@gmail.com" TargetMode="External"/><Relationship Id="rId571" Type="http://schemas.microsoft.com/office/2011/relationships/people" Target="people.xml"/><Relationship Id="rId19" Type="http://schemas.openxmlformats.org/officeDocument/2006/relationships/image" Target="media/image7.png"/><Relationship Id="rId224" Type="http://schemas.openxmlformats.org/officeDocument/2006/relationships/image" Target="http://www.33ff.com/flags/S_flags/flags_of_Georgia.gif" TargetMode="External"/><Relationship Id="rId266" Type="http://schemas.openxmlformats.org/officeDocument/2006/relationships/hyperlink" Target="mailto:admn.milan@mea.gov.in" TargetMode="External"/><Relationship Id="rId431" Type="http://schemas.openxmlformats.org/officeDocument/2006/relationships/hyperlink" Target="mailto:info@consolatopoloniacagliari.it" TargetMode="External"/><Relationship Id="rId473" Type="http://schemas.openxmlformats.org/officeDocument/2006/relationships/oleObject" Target="embeddings/oleObject4.bin"/><Relationship Id="rId529" Type="http://schemas.openxmlformats.org/officeDocument/2006/relationships/hyperlink" Target="mailto:ct.bologna@diplomatie.gov.tn" TargetMode="External"/><Relationship Id="rId30" Type="http://schemas.openxmlformats.org/officeDocument/2006/relationships/hyperlink" Target="mailto:d_coco@mfa.gov.az" TargetMode="External"/><Relationship Id="rId126" Type="http://schemas.openxmlformats.org/officeDocument/2006/relationships/hyperlink" Target="mailto:Chgenova@cancilleria.gov.co" TargetMode="External"/><Relationship Id="rId168" Type="http://schemas.openxmlformats.org/officeDocument/2006/relationships/hyperlink" Target="mailto:palermo@umgate.dk" TargetMode="External"/><Relationship Id="rId333" Type="http://schemas.openxmlformats.org/officeDocument/2006/relationships/image" Target="media/image98.png"/><Relationship Id="rId540" Type="http://schemas.openxmlformats.org/officeDocument/2006/relationships/hyperlink" Target="mailto:consolatoucrainatorino@gmail.com" TargetMode="External"/><Relationship Id="rId72" Type="http://schemas.openxmlformats.org/officeDocument/2006/relationships/hyperlink" Target="http://www.consbrasnapoli.it" TargetMode="External"/><Relationship Id="rId375" Type="http://schemas.openxmlformats.org/officeDocument/2006/relationships/hyperlink" Target="mailto:consoleonorario.montenegro.bari@gmail.com" TargetMode="External"/><Relationship Id="rId3" Type="http://schemas.openxmlformats.org/officeDocument/2006/relationships/styles" Target="styles.xml"/><Relationship Id="rId235" Type="http://schemas.openxmlformats.org/officeDocument/2006/relationships/hyperlink" Target="mailto:laudomia.pucci@gmail.com" TargetMode="External"/><Relationship Id="rId277" Type="http://schemas.openxmlformats.org/officeDocument/2006/relationships/image" Target="media/image78.png"/><Relationship Id="rId400" Type="http://schemas.openxmlformats.org/officeDocument/2006/relationships/hyperlink" Target="mailto:mil-secr@minbuza.nl" TargetMode="External"/><Relationship Id="rId442" Type="http://schemas.openxmlformats.org/officeDocument/2006/relationships/hyperlink" Target="mailto:consolatoromania.ancona@gmail.com" TargetMode="External"/><Relationship Id="rId484" Type="http://schemas.openxmlformats.org/officeDocument/2006/relationships/hyperlink" Target="mailto:consolatoslovacco.fvg@gmail.com" TargetMode="External"/><Relationship Id="rId137" Type="http://schemas.openxmlformats.org/officeDocument/2006/relationships/hyperlink" Target="mailto:consolatocoreasicilia@gmail.com" TargetMode="External"/><Relationship Id="rId302" Type="http://schemas.openxmlformats.org/officeDocument/2006/relationships/hyperlink" Target="mailto:damico.s@damicoship.com" TargetMode="External"/><Relationship Id="rId344" Type="http://schemas.openxmlformats.org/officeDocument/2006/relationships/hyperlink" Target="mailto:consolatopalermo@maec.gov.ma" TargetMode="External"/><Relationship Id="rId41" Type="http://schemas.openxmlformats.org/officeDocument/2006/relationships/image" Target="media/image14.png"/><Relationship Id="rId83" Type="http://schemas.openxmlformats.org/officeDocument/2006/relationships/hyperlink" Target="mailto:consolatobulgariatorino@gmail.com" TargetMode="External"/><Relationship Id="rId179" Type="http://schemas.openxmlformats.org/officeDocument/2006/relationships/image" Target="media/image46.png"/><Relationship Id="rId386" Type="http://schemas.openxmlformats.org/officeDocument/2006/relationships/image" Target="media/image111.png"/><Relationship Id="rId551" Type="http://schemas.openxmlformats.org/officeDocument/2006/relationships/hyperlink" Target="mailto:cgmilan@mrree.gub.uy" TargetMode="External"/><Relationship Id="rId190" Type="http://schemas.openxmlformats.org/officeDocument/2006/relationships/image" Target="media/image50.png"/><Relationship Id="rId204" Type="http://schemas.openxmlformats.org/officeDocument/2006/relationships/hyperlink" Target="mailto:philcongenmilan@gmail.com" TargetMode="External"/><Relationship Id="rId246" Type="http://schemas.openxmlformats.org/officeDocument/2006/relationships/oleObject" Target="embeddings/oleObject2.bin"/><Relationship Id="rId288" Type="http://schemas.openxmlformats.org/officeDocument/2006/relationships/image" Target="media/image84.png"/><Relationship Id="rId411" Type="http://schemas.openxmlformats.org/officeDocument/2006/relationships/hyperlink" Target="mailto:torino@nlhonoraryconsul.nl" TargetMode="External"/><Relationship Id="rId453" Type="http://schemas.openxmlformats.org/officeDocument/2006/relationships/hyperlink" Target="mailto:segreteria2@consolatorusa.it" TargetMode="External"/><Relationship Id="rId509" Type="http://schemas.openxmlformats.org/officeDocument/2006/relationships/hyperlink" Target="mailto:consolato.svezia.ca@gmail.com" TargetMode="External"/><Relationship Id="rId106" Type="http://schemas.openxmlformats.org/officeDocument/2006/relationships/hyperlink" Target="mailto:consuladochile.fi@gmail.com" TargetMode="External"/><Relationship Id="rId313" Type="http://schemas.openxmlformats.org/officeDocument/2006/relationships/hyperlink" Target="mailto:padova@consolatolituania.org" TargetMode="External"/><Relationship Id="rId495" Type="http://schemas.openxmlformats.org/officeDocument/2006/relationships/hyperlink" Target="mailto:consulado.venecia@gmail.com" TargetMode="External"/><Relationship Id="rId10" Type="http://schemas.openxmlformats.org/officeDocument/2006/relationships/image" Target="media/image1.png"/><Relationship Id="rId52" Type="http://schemas.openxmlformats.org/officeDocument/2006/relationships/image" Target="media/image16.png"/><Relationship Id="rId94" Type="http://schemas.openxmlformats.org/officeDocument/2006/relationships/hyperlink" Target="mailto:milang@international.gc.ca" TargetMode="External"/><Relationship Id="rId148" Type="http://schemas.openxmlformats.org/officeDocument/2006/relationships/hyperlink" Target="mailto:conhcr-fl-it@rree.go.cr" TargetMode="External"/><Relationship Id="rId355" Type="http://schemas.openxmlformats.org/officeDocument/2006/relationships/hyperlink" Target="mailto:consolatomessico@paolozavoli.it" TargetMode="External"/><Relationship Id="rId397" Type="http://schemas.openxmlformats.org/officeDocument/2006/relationships/hyperlink" Target="mailto:consolato.oman@gmail.com" TargetMode="External"/><Relationship Id="rId520" Type="http://schemas.openxmlformats.org/officeDocument/2006/relationships/image" Target="media/image150.png"/><Relationship Id="rId562" Type="http://schemas.openxmlformats.org/officeDocument/2006/relationships/oleObject" Target="embeddings/oleObject5.bin"/><Relationship Id="rId215" Type="http://schemas.openxmlformats.org/officeDocument/2006/relationships/hyperlink" Target="mailto:claudio.perrella@rplt.it" TargetMode="External"/><Relationship Id="rId257" Type="http://schemas.openxmlformats.org/officeDocument/2006/relationships/image" Target="media/image73.png"/><Relationship Id="rId422" Type="http://schemas.openxmlformats.org/officeDocument/2006/relationships/hyperlink" Target="mailto:consolatodipanama@consolatodipanamamilano.it" TargetMode="External"/><Relationship Id="rId464" Type="http://schemas.openxmlformats.org/officeDocument/2006/relationships/hyperlink" Target="mailto:lucianoserra8@interfree.it" TargetMode="External"/><Relationship Id="rId299" Type="http://schemas.openxmlformats.org/officeDocument/2006/relationships/hyperlink" Target="mailto:consolibanofi@gmail.com" TargetMode="External"/><Relationship Id="rId63" Type="http://schemas.openxmlformats.org/officeDocument/2006/relationships/hyperlink" Target="mailto:consulado.cgroma@itamaraty.gov.br" TargetMode="External"/><Relationship Id="rId159" Type="http://schemas.openxmlformats.org/officeDocument/2006/relationships/hyperlink" Target="mailto:genova@umgate.dk" TargetMode="External"/><Relationship Id="rId366" Type="http://schemas.openxmlformats.org/officeDocument/2006/relationships/hyperlink" Target="mailto:consulatdemonaco.milan@demojana.com" TargetMode="External"/><Relationship Id="rId226" Type="http://schemas.openxmlformats.org/officeDocument/2006/relationships/hyperlink" Target="mailto:mikireinero@gmail.com" TargetMode="External"/><Relationship Id="rId433" Type="http://schemas.openxmlformats.org/officeDocument/2006/relationships/hyperlink" Target="mailto:claudio.consoleonorario.bo@gmail.com" TargetMode="External"/><Relationship Id="rId74" Type="http://schemas.openxmlformats.org/officeDocument/2006/relationships/hyperlink" Target="http://www.chbrasilpa.it" TargetMode="External"/><Relationship Id="rId377" Type="http://schemas.openxmlformats.org/officeDocument/2006/relationships/hyperlink" Target="http://upload.wikimedia.org/wikipedia/commons/8/8c/Flag_of_Myanmar.svg" TargetMode="External"/><Relationship Id="rId500" Type="http://schemas.openxmlformats.org/officeDocument/2006/relationships/hyperlink" Target="https://it.usembassy.gov/embassy-consulates/florence/" TargetMode="External"/><Relationship Id="rId5" Type="http://schemas.openxmlformats.org/officeDocument/2006/relationships/webSettings" Target="webSettings.xml"/><Relationship Id="rId237" Type="http://schemas.openxmlformats.org/officeDocument/2006/relationships/image" Target="media/image65.png"/><Relationship Id="rId444" Type="http://schemas.openxmlformats.org/officeDocument/2006/relationships/image" Target="media/image126.png"/><Relationship Id="rId290" Type="http://schemas.openxmlformats.org/officeDocument/2006/relationships/image" Target="media/image85.png"/><Relationship Id="rId304" Type="http://schemas.openxmlformats.org/officeDocument/2006/relationships/hyperlink" Target="mailto:conslibia.milano@gmail.com" TargetMode="External"/><Relationship Id="rId388" Type="http://schemas.openxmlformats.org/officeDocument/2006/relationships/image" Target="media/image112.png"/><Relationship Id="rId511" Type="http://schemas.openxmlformats.org/officeDocument/2006/relationships/hyperlink" Target="mailto:consolato.svezia.sr@villanobel.it" TargetMode="External"/><Relationship Id="rId85" Type="http://schemas.openxmlformats.org/officeDocument/2006/relationships/image" Target="media/image23.png"/><Relationship Id="rId150" Type="http://schemas.openxmlformats.org/officeDocument/2006/relationships/hyperlink" Target="mailto:conhcr-it@rree.go.cr" TargetMode="External"/><Relationship Id="rId248" Type="http://schemas.openxmlformats.org/officeDocument/2006/relationships/hyperlink" Target="mailto:embitalia@minex.gob.gt" TargetMode="External"/><Relationship Id="rId455" Type="http://schemas.openxmlformats.org/officeDocument/2006/relationships/image" Target="media/image128.png"/><Relationship Id="rId12" Type="http://schemas.openxmlformats.org/officeDocument/2006/relationships/hyperlink" Target="mailto:matteorossi.an@gmail.com" TargetMode="External"/><Relationship Id="rId108" Type="http://schemas.openxmlformats.org/officeDocument/2006/relationships/hyperlink" Target="mailto:consolatocilepa@gmail.com" TargetMode="External"/><Relationship Id="rId315" Type="http://schemas.openxmlformats.org/officeDocument/2006/relationships/image" Target="media/image92.png"/><Relationship Id="rId522" Type="http://schemas.openxmlformats.org/officeDocument/2006/relationships/hyperlink" Target="http://www.consolatothailandia.com" TargetMode="External"/><Relationship Id="rId96" Type="http://schemas.openxmlformats.org/officeDocument/2006/relationships/hyperlink" Target="mailto:rome@embassy.mzv.cz" TargetMode="External"/><Relationship Id="rId161" Type="http://schemas.openxmlformats.org/officeDocument/2006/relationships/hyperlink" Target="mailto:ancona@umgate.dk" TargetMode="External"/><Relationship Id="rId399" Type="http://schemas.openxmlformats.org/officeDocument/2006/relationships/hyperlink" Target="mailto:mil@minbuza.nl" TargetMode="External"/><Relationship Id="rId259" Type="http://schemas.openxmlformats.org/officeDocument/2006/relationships/hyperlink" Target="mailto:segreteriaconsolatoh@libero.it" TargetMode="External"/><Relationship Id="rId466" Type="http://schemas.openxmlformats.org/officeDocument/2006/relationships/hyperlink" Target="mailto:SanMarino.Consolato@dompe.com" TargetMode="External"/><Relationship Id="rId23" Type="http://schemas.openxmlformats.org/officeDocument/2006/relationships/image" Target="media/image8.png"/><Relationship Id="rId119" Type="http://schemas.openxmlformats.org/officeDocument/2006/relationships/hyperlink" Target="mailto:cyconsul@gbella.it" TargetMode="External"/><Relationship Id="rId326" Type="http://schemas.openxmlformats.org/officeDocument/2006/relationships/hyperlink" Target="mailto:hconsulate_padua@italy-malaysia.eu" TargetMode="External"/><Relationship Id="rId533" Type="http://schemas.openxmlformats.org/officeDocument/2006/relationships/hyperlink" Target="mailto:info.consolatotunisiavenezia@gmail.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2680C-B5F4-4A3A-8EC6-04CEE0800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51397</Words>
  <Characters>292964</Characters>
  <Application>Microsoft Office Word</Application>
  <DocSecurity>0</DocSecurity>
  <Lines>2441</Lines>
  <Paragraphs>687</Paragraphs>
  <ScaleCrop>false</ScaleCrop>
  <HeadingPairs>
    <vt:vector size="2" baseType="variant">
      <vt:variant>
        <vt:lpstr>Titolo</vt:lpstr>
      </vt:variant>
      <vt:variant>
        <vt:i4>1</vt:i4>
      </vt:variant>
    </vt:vector>
  </HeadingPairs>
  <TitlesOfParts>
    <vt:vector size="1" baseType="lpstr">
      <vt:lpstr>AFGHANISTAN</vt:lpstr>
    </vt:vector>
  </TitlesOfParts>
  <Company>MAE</Company>
  <LinksUpToDate>false</LinksUpToDate>
  <CharactersWithSpaces>343674</CharactersWithSpaces>
  <SharedDoc>false</SharedDoc>
  <HLinks>
    <vt:vector size="2064" baseType="variant">
      <vt:variant>
        <vt:i4>5963890</vt:i4>
      </vt:variant>
      <vt:variant>
        <vt:i4>1014</vt:i4>
      </vt:variant>
      <vt:variant>
        <vt:i4>0</vt:i4>
      </vt:variant>
      <vt:variant>
        <vt:i4>5</vt:i4>
      </vt:variant>
      <vt:variant>
        <vt:lpwstr>mailto:pollio@imagro.it</vt:lpwstr>
      </vt:variant>
      <vt:variant>
        <vt:lpwstr/>
      </vt:variant>
      <vt:variant>
        <vt:i4>4390961</vt:i4>
      </vt:variant>
      <vt:variant>
        <vt:i4>1011</vt:i4>
      </vt:variant>
      <vt:variant>
        <vt:i4>0</vt:i4>
      </vt:variant>
      <vt:variant>
        <vt:i4>5</vt:i4>
      </vt:variant>
      <vt:variant>
        <vt:lpwstr>mailto:leonardo.comucci@consolatouzbekistan.it</vt:lpwstr>
      </vt:variant>
      <vt:variant>
        <vt:lpwstr/>
      </vt:variant>
      <vt:variant>
        <vt:i4>1900578</vt:i4>
      </vt:variant>
      <vt:variant>
        <vt:i4>1008</vt:i4>
      </vt:variant>
      <vt:variant>
        <vt:i4>0</vt:i4>
      </vt:variant>
      <vt:variant>
        <vt:i4>5</vt:i4>
      </vt:variant>
      <vt:variant>
        <vt:lpwstr>mailto:info@consolatouzbekistan.it</vt:lpwstr>
      </vt:variant>
      <vt:variant>
        <vt:lpwstr/>
      </vt:variant>
      <vt:variant>
        <vt:i4>7733256</vt:i4>
      </vt:variant>
      <vt:variant>
        <vt:i4>1005</vt:i4>
      </vt:variant>
      <vt:variant>
        <vt:i4>0</vt:i4>
      </vt:variant>
      <vt:variant>
        <vt:i4>5</vt:i4>
      </vt:variant>
      <vt:variant>
        <vt:lpwstr>mailto:uzbembass@libero</vt:lpwstr>
      </vt:variant>
      <vt:variant>
        <vt:lpwstr/>
      </vt:variant>
      <vt:variant>
        <vt:i4>1114213</vt:i4>
      </vt:variant>
      <vt:variant>
        <vt:i4>1002</vt:i4>
      </vt:variant>
      <vt:variant>
        <vt:i4>0</vt:i4>
      </vt:variant>
      <vt:variant>
        <vt:i4>5</vt:i4>
      </vt:variant>
      <vt:variant>
        <vt:lpwstr>mailto:cdvenecia@mrree.gub.uy</vt:lpwstr>
      </vt:variant>
      <vt:variant>
        <vt:lpwstr/>
      </vt:variant>
      <vt:variant>
        <vt:i4>786532</vt:i4>
      </vt:variant>
      <vt:variant>
        <vt:i4>999</vt:i4>
      </vt:variant>
      <vt:variant>
        <vt:i4>0</vt:i4>
      </vt:variant>
      <vt:variant>
        <vt:i4>5</vt:i4>
      </vt:variant>
      <vt:variant>
        <vt:lpwstr>mailto:cdlivorno@mrree.gub.uy</vt:lpwstr>
      </vt:variant>
      <vt:variant>
        <vt:lpwstr/>
      </vt:variant>
      <vt:variant>
        <vt:i4>4522017</vt:i4>
      </vt:variant>
      <vt:variant>
        <vt:i4>996</vt:i4>
      </vt:variant>
      <vt:variant>
        <vt:i4>0</vt:i4>
      </vt:variant>
      <vt:variant>
        <vt:i4>5</vt:i4>
      </vt:variant>
      <vt:variant>
        <vt:lpwstr>mailto:cdcagliari@mrree.gub.uy</vt:lpwstr>
      </vt:variant>
      <vt:variant>
        <vt:lpwstr/>
      </vt:variant>
      <vt:variant>
        <vt:i4>196706</vt:i4>
      </vt:variant>
      <vt:variant>
        <vt:i4>993</vt:i4>
      </vt:variant>
      <vt:variant>
        <vt:i4>0</vt:i4>
      </vt:variant>
      <vt:variant>
        <vt:i4>5</vt:i4>
      </vt:variant>
      <vt:variant>
        <vt:lpwstr>mailto:cdbologna@mrree.gub.uy</vt:lpwstr>
      </vt:variant>
      <vt:variant>
        <vt:lpwstr/>
      </vt:variant>
      <vt:variant>
        <vt:i4>6553607</vt:i4>
      </vt:variant>
      <vt:variant>
        <vt:i4>990</vt:i4>
      </vt:variant>
      <vt:variant>
        <vt:i4>0</vt:i4>
      </vt:variant>
      <vt:variant>
        <vt:i4>5</vt:i4>
      </vt:variant>
      <vt:variant>
        <vt:lpwstr>mailto:cgmilan@mrree.gub.uy</vt:lpwstr>
      </vt:variant>
      <vt:variant>
        <vt:lpwstr/>
      </vt:variant>
      <vt:variant>
        <vt:i4>1966116</vt:i4>
      </vt:variant>
      <vt:variant>
        <vt:i4>987</vt:i4>
      </vt:variant>
      <vt:variant>
        <vt:i4>0</vt:i4>
      </vt:variant>
      <vt:variant>
        <vt:i4>5</vt:i4>
      </vt:variant>
      <vt:variant>
        <vt:lpwstr>mailto:uruit@ambasciatauruguay.it</vt:lpwstr>
      </vt:variant>
      <vt:variant>
        <vt:lpwstr/>
      </vt:variant>
      <vt:variant>
        <vt:i4>3997782</vt:i4>
      </vt:variant>
      <vt:variant>
        <vt:i4>984</vt:i4>
      </vt:variant>
      <vt:variant>
        <vt:i4>0</vt:i4>
      </vt:variant>
      <vt:variant>
        <vt:i4>5</vt:i4>
      </vt:variant>
      <vt:variant>
        <vt:lpwstr>mailto:consolatounghereseto@</vt:lpwstr>
      </vt:variant>
      <vt:variant>
        <vt:lpwstr/>
      </vt:variant>
      <vt:variant>
        <vt:i4>7667795</vt:i4>
      </vt:variant>
      <vt:variant>
        <vt:i4>981</vt:i4>
      </vt:variant>
      <vt:variant>
        <vt:i4>0</vt:i4>
      </vt:variant>
      <vt:variant>
        <vt:i4>5</vt:i4>
      </vt:variant>
      <vt:variant>
        <vt:lpwstr>mailto:console@consolatoungherianapoli.com</vt:lpwstr>
      </vt:variant>
      <vt:variant>
        <vt:lpwstr/>
      </vt:variant>
      <vt:variant>
        <vt:i4>7733319</vt:i4>
      </vt:variant>
      <vt:variant>
        <vt:i4>978</vt:i4>
      </vt:variant>
      <vt:variant>
        <vt:i4>0</vt:i4>
      </vt:variant>
      <vt:variant>
        <vt:i4>5</vt:i4>
      </vt:variant>
      <vt:variant>
        <vt:lpwstr>mailto:segreteria@consolatoungherianapoli.com</vt:lpwstr>
      </vt:variant>
      <vt:variant>
        <vt:lpwstr/>
      </vt:variant>
      <vt:variant>
        <vt:i4>6881286</vt:i4>
      </vt:variant>
      <vt:variant>
        <vt:i4>975</vt:i4>
      </vt:variant>
      <vt:variant>
        <vt:i4>0</vt:i4>
      </vt:variant>
      <vt:variant>
        <vt:i4>5</vt:i4>
      </vt:variant>
      <vt:variant>
        <vt:lpwstr>mailto:consolato.bo@gmail.com</vt:lpwstr>
      </vt:variant>
      <vt:variant>
        <vt:lpwstr/>
      </vt:variant>
      <vt:variant>
        <vt:i4>1179682</vt:i4>
      </vt:variant>
      <vt:variant>
        <vt:i4>972</vt:i4>
      </vt:variant>
      <vt:variant>
        <vt:i4>0</vt:i4>
      </vt:variant>
      <vt:variant>
        <vt:i4>5</vt:i4>
      </vt:variant>
      <vt:variant>
        <vt:lpwstr>mailto:otdmilan@tin.it</vt:lpwstr>
      </vt:variant>
      <vt:variant>
        <vt:lpwstr/>
      </vt:variant>
      <vt:variant>
        <vt:i4>6946880</vt:i4>
      </vt:variant>
      <vt:variant>
        <vt:i4>969</vt:i4>
      </vt:variant>
      <vt:variant>
        <vt:i4>0</vt:i4>
      </vt:variant>
      <vt:variant>
        <vt:i4>5</vt:i4>
      </vt:variant>
      <vt:variant>
        <vt:lpwstr>mailto:consulate.mil@mfa.gov.hu</vt:lpwstr>
      </vt:variant>
      <vt:variant>
        <vt:lpwstr/>
      </vt:variant>
      <vt:variant>
        <vt:i4>4849787</vt:i4>
      </vt:variant>
      <vt:variant>
        <vt:i4>966</vt:i4>
      </vt:variant>
      <vt:variant>
        <vt:i4>0</vt:i4>
      </vt:variant>
      <vt:variant>
        <vt:i4>5</vt:i4>
      </vt:variant>
      <vt:variant>
        <vt:lpwstr>mailto:console@turkeyconsulateravenna.it</vt:lpwstr>
      </vt:variant>
      <vt:variant>
        <vt:lpwstr/>
      </vt:variant>
      <vt:variant>
        <vt:i4>2162694</vt:i4>
      </vt:variant>
      <vt:variant>
        <vt:i4>963</vt:i4>
      </vt:variant>
      <vt:variant>
        <vt:i4>0</vt:i4>
      </vt:variant>
      <vt:variant>
        <vt:i4>5</vt:i4>
      </vt:variant>
      <vt:variant>
        <vt:lpwstr>mailto:milano.bk@mfa.gov.tr</vt:lpwstr>
      </vt:variant>
      <vt:variant>
        <vt:lpwstr/>
      </vt:variant>
      <vt:variant>
        <vt:i4>2293848</vt:i4>
      </vt:variant>
      <vt:variant>
        <vt:i4>960</vt:i4>
      </vt:variant>
      <vt:variant>
        <vt:i4>0</vt:i4>
      </vt:variant>
      <vt:variant>
        <vt:i4>5</vt:i4>
      </vt:variant>
      <vt:variant>
        <vt:lpwstr>mailto:info.consolatotunisiavenezia@gmail.com</vt:lpwstr>
      </vt:variant>
      <vt:variant>
        <vt:lpwstr/>
      </vt:variant>
      <vt:variant>
        <vt:i4>7077976</vt:i4>
      </vt:variant>
      <vt:variant>
        <vt:i4>957</vt:i4>
      </vt:variant>
      <vt:variant>
        <vt:i4>0</vt:i4>
      </vt:variant>
      <vt:variant>
        <vt:i4>5</vt:i4>
      </vt:variant>
      <vt:variant>
        <vt:lpwstr>mailto:consolatotunisiaaosta@gmail.com</vt:lpwstr>
      </vt:variant>
      <vt:variant>
        <vt:lpwstr/>
      </vt:variant>
      <vt:variant>
        <vt:i4>131112</vt:i4>
      </vt:variant>
      <vt:variant>
        <vt:i4>954</vt:i4>
      </vt:variant>
      <vt:variant>
        <vt:i4>0</vt:i4>
      </vt:variant>
      <vt:variant>
        <vt:i4>5</vt:i4>
      </vt:variant>
      <vt:variant>
        <vt:lpwstr>mailto:ct.genes@tunisia.telecompost.it</vt:lpwstr>
      </vt:variant>
      <vt:variant>
        <vt:lpwstr/>
      </vt:variant>
      <vt:variant>
        <vt:i4>721006</vt:i4>
      </vt:variant>
      <vt:variant>
        <vt:i4>951</vt:i4>
      </vt:variant>
      <vt:variant>
        <vt:i4>0</vt:i4>
      </vt:variant>
      <vt:variant>
        <vt:i4>5</vt:i4>
      </vt:variant>
      <vt:variant>
        <vt:lpwstr>mailto:ct.genes@virgilio.it</vt:lpwstr>
      </vt:variant>
      <vt:variant>
        <vt:lpwstr/>
      </vt:variant>
      <vt:variant>
        <vt:i4>1900586</vt:i4>
      </vt:variant>
      <vt:variant>
        <vt:i4>948</vt:i4>
      </vt:variant>
      <vt:variant>
        <vt:i4>0</vt:i4>
      </vt:variant>
      <vt:variant>
        <vt:i4>5</vt:i4>
      </vt:variant>
      <vt:variant>
        <vt:lpwstr>mailto:ct.bologna@diplomatie.gov.tn</vt:lpwstr>
      </vt:variant>
      <vt:variant>
        <vt:lpwstr/>
      </vt:variant>
      <vt:variant>
        <vt:i4>4325485</vt:i4>
      </vt:variant>
      <vt:variant>
        <vt:i4>945</vt:i4>
      </vt:variant>
      <vt:variant>
        <vt:i4>0</vt:i4>
      </vt:variant>
      <vt:variant>
        <vt:i4>5</vt:i4>
      </vt:variant>
      <vt:variant>
        <vt:lpwstr>mailto:cotumi@cotumi.it</vt:lpwstr>
      </vt:variant>
      <vt:variant>
        <vt:lpwstr/>
      </vt:variant>
      <vt:variant>
        <vt:i4>7340096</vt:i4>
      </vt:variant>
      <vt:variant>
        <vt:i4>942</vt:i4>
      </vt:variant>
      <vt:variant>
        <vt:i4>0</vt:i4>
      </vt:variant>
      <vt:variant>
        <vt:i4>5</vt:i4>
      </vt:variant>
      <vt:variant>
        <vt:lpwstr>mailto:thai.consulate.naples@scini.com</vt:lpwstr>
      </vt:variant>
      <vt:variant>
        <vt:lpwstr/>
      </vt:variant>
      <vt:variant>
        <vt:i4>2883691</vt:i4>
      </vt:variant>
      <vt:variant>
        <vt:i4>939</vt:i4>
      </vt:variant>
      <vt:variant>
        <vt:i4>0</vt:i4>
      </vt:variant>
      <vt:variant>
        <vt:i4>5</vt:i4>
      </vt:variant>
      <vt:variant>
        <vt:lpwstr>http://www.consolatothailandia.com/</vt:lpwstr>
      </vt:variant>
      <vt:variant>
        <vt:lpwstr/>
      </vt:variant>
      <vt:variant>
        <vt:i4>6684747</vt:i4>
      </vt:variant>
      <vt:variant>
        <vt:i4>936</vt:i4>
      </vt:variant>
      <vt:variant>
        <vt:i4>0</vt:i4>
      </vt:variant>
      <vt:variant>
        <vt:i4>5</vt:i4>
      </vt:variant>
      <vt:variant>
        <vt:lpwstr>mailto:genova@consolatothailandia.com</vt:lpwstr>
      </vt:variant>
      <vt:variant>
        <vt:lpwstr/>
      </vt:variant>
      <vt:variant>
        <vt:i4>4456557</vt:i4>
      </vt:variant>
      <vt:variant>
        <vt:i4>933</vt:i4>
      </vt:variant>
      <vt:variant>
        <vt:i4>0</vt:i4>
      </vt:variant>
      <vt:variant>
        <vt:i4>5</vt:i4>
      </vt:variant>
      <vt:variant>
        <vt:lpwstr>mailto:venezia@honrep.ch</vt:lpwstr>
      </vt:variant>
      <vt:variant>
        <vt:lpwstr/>
      </vt:variant>
      <vt:variant>
        <vt:i4>4456558</vt:i4>
      </vt:variant>
      <vt:variant>
        <vt:i4>930</vt:i4>
      </vt:variant>
      <vt:variant>
        <vt:i4>0</vt:i4>
      </vt:variant>
      <vt:variant>
        <vt:i4>5</vt:i4>
      </vt:variant>
      <vt:variant>
        <vt:lpwstr>mailto:torino@honrep.ch</vt:lpwstr>
      </vt:variant>
      <vt:variant>
        <vt:lpwstr/>
      </vt:variant>
      <vt:variant>
        <vt:i4>6160480</vt:i4>
      </vt:variant>
      <vt:variant>
        <vt:i4>927</vt:i4>
      </vt:variant>
      <vt:variant>
        <vt:i4>0</vt:i4>
      </vt:variant>
      <vt:variant>
        <vt:i4>5</vt:i4>
      </vt:variant>
      <vt:variant>
        <vt:lpwstr>mailto:napoli@honrep.ch</vt:lpwstr>
      </vt:variant>
      <vt:variant>
        <vt:lpwstr/>
      </vt:variant>
      <vt:variant>
        <vt:i4>2424843</vt:i4>
      </vt:variant>
      <vt:variant>
        <vt:i4>924</vt:i4>
      </vt:variant>
      <vt:variant>
        <vt:i4>0</vt:i4>
      </vt:variant>
      <vt:variant>
        <vt:i4>5</vt:i4>
      </vt:variant>
      <vt:variant>
        <vt:lpwstr>mailto:avv.carlotta.lombardo@gmail.com</vt:lpwstr>
      </vt:variant>
      <vt:variant>
        <vt:lpwstr/>
      </vt:variant>
      <vt:variant>
        <vt:i4>3735567</vt:i4>
      </vt:variant>
      <vt:variant>
        <vt:i4>921</vt:i4>
      </vt:variant>
      <vt:variant>
        <vt:i4>0</vt:i4>
      </vt:variant>
      <vt:variant>
        <vt:i4>5</vt:i4>
      </vt:variant>
      <vt:variant>
        <vt:lpwstr>mailto:consolato.svezia.trieste@gmail.com</vt:lpwstr>
      </vt:variant>
      <vt:variant>
        <vt:lpwstr/>
      </vt:variant>
      <vt:variant>
        <vt:i4>393266</vt:i4>
      </vt:variant>
      <vt:variant>
        <vt:i4>918</vt:i4>
      </vt:variant>
      <vt:variant>
        <vt:i4>0</vt:i4>
      </vt:variant>
      <vt:variant>
        <vt:i4>5</vt:i4>
      </vt:variant>
      <vt:variant>
        <vt:lpwstr>mailto:consolato.svezia.sr@villanobel.it</vt:lpwstr>
      </vt:variant>
      <vt:variant>
        <vt:lpwstr/>
      </vt:variant>
      <vt:variant>
        <vt:i4>2883611</vt:i4>
      </vt:variant>
      <vt:variant>
        <vt:i4>915</vt:i4>
      </vt:variant>
      <vt:variant>
        <vt:i4>0</vt:i4>
      </vt:variant>
      <vt:variant>
        <vt:i4>5</vt:i4>
      </vt:variant>
      <vt:variant>
        <vt:lpwstr>mailto:consolato.svezia.firenze@gmail.com</vt:lpwstr>
      </vt:variant>
      <vt:variant>
        <vt:lpwstr/>
      </vt:variant>
      <vt:variant>
        <vt:i4>5898347</vt:i4>
      </vt:variant>
      <vt:variant>
        <vt:i4>912</vt:i4>
      </vt:variant>
      <vt:variant>
        <vt:i4>0</vt:i4>
      </vt:variant>
      <vt:variant>
        <vt:i4>5</vt:i4>
      </vt:variant>
      <vt:variant>
        <vt:lpwstr>mailto:consolato.svezia.ca@gmail.com</vt:lpwstr>
      </vt:variant>
      <vt:variant>
        <vt:lpwstr/>
      </vt:variant>
      <vt:variant>
        <vt:i4>852014</vt:i4>
      </vt:variant>
      <vt:variant>
        <vt:i4>909</vt:i4>
      </vt:variant>
      <vt:variant>
        <vt:i4>0</vt:i4>
      </vt:variant>
      <vt:variant>
        <vt:i4>5</vt:i4>
      </vt:variant>
      <vt:variant>
        <vt:lpwstr>mailto:consolato.svedese.bari@gmail.com</vt:lpwstr>
      </vt:variant>
      <vt:variant>
        <vt:lpwstr/>
      </vt:variant>
      <vt:variant>
        <vt:i4>3997712</vt:i4>
      </vt:variant>
      <vt:variant>
        <vt:i4>906</vt:i4>
      </vt:variant>
      <vt:variant>
        <vt:i4>0</vt:i4>
      </vt:variant>
      <vt:variant>
        <vt:i4>5</vt:i4>
      </vt:variant>
      <vt:variant>
        <vt:lpwstr>mailto:administration@sanmichele.org</vt:lpwstr>
      </vt:variant>
      <vt:variant>
        <vt:lpwstr/>
      </vt:variant>
      <vt:variant>
        <vt:i4>6094970</vt:i4>
      </vt:variant>
      <vt:variant>
        <vt:i4>903</vt:i4>
      </vt:variant>
      <vt:variant>
        <vt:i4>0</vt:i4>
      </vt:variant>
      <vt:variant>
        <vt:i4>5</vt:i4>
      </vt:variant>
      <vt:variant>
        <vt:lpwstr>mailto:consolatosudafricanapoli@virgilio.it</vt:lpwstr>
      </vt:variant>
      <vt:variant>
        <vt:lpwstr/>
      </vt:variant>
      <vt:variant>
        <vt:i4>7077967</vt:i4>
      </vt:variant>
      <vt:variant>
        <vt:i4>900</vt:i4>
      </vt:variant>
      <vt:variant>
        <vt:i4>0</vt:i4>
      </vt:variant>
      <vt:variant>
        <vt:i4>5</vt:i4>
      </vt:variant>
      <vt:variant>
        <vt:lpwstr>mailto:hc.milan.southafrica@gmail.com</vt:lpwstr>
      </vt:variant>
      <vt:variant>
        <vt:lpwstr/>
      </vt:variant>
      <vt:variant>
        <vt:i4>4653135</vt:i4>
      </vt:variant>
      <vt:variant>
        <vt:i4>897</vt:i4>
      </vt:variant>
      <vt:variant>
        <vt:i4>0</vt:i4>
      </vt:variant>
      <vt:variant>
        <vt:i4>5</vt:i4>
      </vt:variant>
      <vt:variant>
        <vt:lpwstr>https://it.usembassy.gov/embassy-consulates/florence/</vt:lpwstr>
      </vt:variant>
      <vt:variant>
        <vt:lpwstr/>
      </vt:variant>
      <vt:variant>
        <vt:i4>5177454</vt:i4>
      </vt:variant>
      <vt:variant>
        <vt:i4>894</vt:i4>
      </vt:variant>
      <vt:variant>
        <vt:i4>0</vt:i4>
      </vt:variant>
      <vt:variant>
        <vt:i4>5</vt:i4>
      </vt:variant>
      <vt:variant>
        <vt:lpwstr>mailto:info@consolatosrilankafirenze.it</vt:lpwstr>
      </vt:variant>
      <vt:variant>
        <vt:lpwstr/>
      </vt:variant>
      <vt:variant>
        <vt:i4>7733343</vt:i4>
      </vt:variant>
      <vt:variant>
        <vt:i4>891</vt:i4>
      </vt:variant>
      <vt:variant>
        <vt:i4>0</vt:i4>
      </vt:variant>
      <vt:variant>
        <vt:i4>5</vt:i4>
      </vt:variant>
      <vt:variant>
        <vt:lpwstr>mailto:slcg.milan@mfa.gov.lk</vt:lpwstr>
      </vt:variant>
      <vt:variant>
        <vt:lpwstr/>
      </vt:variant>
      <vt:variant>
        <vt:i4>6946844</vt:i4>
      </vt:variant>
      <vt:variant>
        <vt:i4>888</vt:i4>
      </vt:variant>
      <vt:variant>
        <vt:i4>0</vt:i4>
      </vt:variant>
      <vt:variant>
        <vt:i4>5</vt:i4>
      </vt:variant>
      <vt:variant>
        <vt:lpwstr>mailto:consulado.venecia@gmail.com</vt:lpwstr>
      </vt:variant>
      <vt:variant>
        <vt:lpwstr/>
      </vt:variant>
      <vt:variant>
        <vt:i4>7340049</vt:i4>
      </vt:variant>
      <vt:variant>
        <vt:i4>885</vt:i4>
      </vt:variant>
      <vt:variant>
        <vt:i4>0</vt:i4>
      </vt:variant>
      <vt:variant>
        <vt:i4>5</vt:i4>
      </vt:variant>
      <vt:variant>
        <vt:lpwstr>mailto:ch.laquila@maec.es</vt:lpwstr>
      </vt:variant>
      <vt:variant>
        <vt:lpwstr/>
      </vt:variant>
      <vt:variant>
        <vt:i4>3080280</vt:i4>
      </vt:variant>
      <vt:variant>
        <vt:i4>882</vt:i4>
      </vt:variant>
      <vt:variant>
        <vt:i4>0</vt:i4>
      </vt:variant>
      <vt:variant>
        <vt:i4>5</vt:i4>
      </vt:variant>
      <vt:variant>
        <vt:lpwstr>mailto:giovanni.palma@studiopalma.eu</vt:lpwstr>
      </vt:variant>
      <vt:variant>
        <vt:lpwstr/>
      </vt:variant>
      <vt:variant>
        <vt:i4>3604510</vt:i4>
      </vt:variant>
      <vt:variant>
        <vt:i4>879</vt:i4>
      </vt:variant>
      <vt:variant>
        <vt:i4>0</vt:i4>
      </vt:variant>
      <vt:variant>
        <vt:i4>5</vt:i4>
      </vt:variant>
      <vt:variant>
        <vt:lpwstr>mailto:consolatospagnafi@libero.it</vt:lpwstr>
      </vt:variant>
      <vt:variant>
        <vt:lpwstr/>
      </vt:variant>
      <vt:variant>
        <vt:i4>3604503</vt:i4>
      </vt:variant>
      <vt:variant>
        <vt:i4>876</vt:i4>
      </vt:variant>
      <vt:variant>
        <vt:i4>0</vt:i4>
      </vt:variant>
      <vt:variant>
        <vt:i4>5</vt:i4>
      </vt:variant>
      <vt:variant>
        <vt:lpwstr>mailto:consolato.spagna.bologna@gmail.com</vt:lpwstr>
      </vt:variant>
      <vt:variant>
        <vt:lpwstr/>
      </vt:variant>
      <vt:variant>
        <vt:i4>7471125</vt:i4>
      </vt:variant>
      <vt:variant>
        <vt:i4>873</vt:i4>
      </vt:variant>
      <vt:variant>
        <vt:i4>0</vt:i4>
      </vt:variant>
      <vt:variant>
        <vt:i4>5</vt:i4>
      </vt:variant>
      <vt:variant>
        <vt:lpwstr>mailto:ch.bari@maec.es</vt:lpwstr>
      </vt:variant>
      <vt:variant>
        <vt:lpwstr/>
      </vt:variant>
      <vt:variant>
        <vt:i4>4063303</vt:i4>
      </vt:variant>
      <vt:variant>
        <vt:i4>870</vt:i4>
      </vt:variant>
      <vt:variant>
        <vt:i4>0</vt:i4>
      </vt:variant>
      <vt:variant>
        <vt:i4>5</vt:i4>
      </vt:variant>
      <vt:variant>
        <vt:lpwstr>mailto:consolato@slovenia.napoli.it</vt:lpwstr>
      </vt:variant>
      <vt:variant>
        <vt:lpwstr/>
      </vt:variant>
      <vt:variant>
        <vt:i4>327797</vt:i4>
      </vt:variant>
      <vt:variant>
        <vt:i4>867</vt:i4>
      </vt:variant>
      <vt:variant>
        <vt:i4>0</vt:i4>
      </vt:variant>
      <vt:variant>
        <vt:i4>5</vt:i4>
      </vt:variant>
      <vt:variant>
        <vt:lpwstr>mailto:avv.prinoth@internetservice.it</vt:lpwstr>
      </vt:variant>
      <vt:variant>
        <vt:lpwstr/>
      </vt:variant>
      <vt:variant>
        <vt:i4>6881372</vt:i4>
      </vt:variant>
      <vt:variant>
        <vt:i4>864</vt:i4>
      </vt:variant>
      <vt:variant>
        <vt:i4>0</vt:i4>
      </vt:variant>
      <vt:variant>
        <vt:i4>5</vt:i4>
      </vt:variant>
      <vt:variant>
        <vt:lpwstr>mailto:consolatoslovenia@lavieenrose.it</vt:lpwstr>
      </vt:variant>
      <vt:variant>
        <vt:lpwstr/>
      </vt:variant>
      <vt:variant>
        <vt:i4>3407959</vt:i4>
      </vt:variant>
      <vt:variant>
        <vt:i4>861</vt:i4>
      </vt:variant>
      <vt:variant>
        <vt:i4>0</vt:i4>
      </vt:variant>
      <vt:variant>
        <vt:i4>5</vt:i4>
      </vt:variant>
      <vt:variant>
        <vt:lpwstr>mailto:sloconsulate.milan@gov.si</vt:lpwstr>
      </vt:variant>
      <vt:variant>
        <vt:lpwstr/>
      </vt:variant>
      <vt:variant>
        <vt:i4>8192013</vt:i4>
      </vt:variant>
      <vt:variant>
        <vt:i4>858</vt:i4>
      </vt:variant>
      <vt:variant>
        <vt:i4>0</vt:i4>
      </vt:variant>
      <vt:variant>
        <vt:i4>5</vt:i4>
      </vt:variant>
      <vt:variant>
        <vt:lpwstr>mailto:consolatoslovacco.fvg@gmail.com</vt:lpwstr>
      </vt:variant>
      <vt:variant>
        <vt:lpwstr/>
      </vt:variant>
      <vt:variant>
        <vt:i4>8192016</vt:i4>
      </vt:variant>
      <vt:variant>
        <vt:i4>855</vt:i4>
      </vt:variant>
      <vt:variant>
        <vt:i4>0</vt:i4>
      </vt:variant>
      <vt:variant>
        <vt:i4>5</vt:i4>
      </vt:variant>
      <vt:variant>
        <vt:lpwstr>mailto:HCG.ROME@YAHOO.COM</vt:lpwstr>
      </vt:variant>
      <vt:variant>
        <vt:lpwstr/>
      </vt:variant>
      <vt:variant>
        <vt:i4>5701714</vt:i4>
      </vt:variant>
      <vt:variant>
        <vt:i4>852</vt:i4>
      </vt:variant>
      <vt:variant>
        <vt:i4>0</vt:i4>
      </vt:variant>
      <vt:variant>
        <vt:i4>5</vt:i4>
      </vt:variant>
      <vt:variant>
        <vt:lpwstr>http://www.consulatesierraleonerome.com/</vt:lpwstr>
      </vt:variant>
      <vt:variant>
        <vt:lpwstr/>
      </vt:variant>
      <vt:variant>
        <vt:i4>3080216</vt:i4>
      </vt:variant>
      <vt:variant>
        <vt:i4>849</vt:i4>
      </vt:variant>
      <vt:variant>
        <vt:i4>0</vt:i4>
      </vt:variant>
      <vt:variant>
        <vt:i4>5</vt:i4>
      </vt:variant>
      <vt:variant>
        <vt:lpwstr>mailto:info@consulatesierraleonerome.com</vt:lpwstr>
      </vt:variant>
      <vt:variant>
        <vt:lpwstr/>
      </vt:variant>
      <vt:variant>
        <vt:i4>5767273</vt:i4>
      </vt:variant>
      <vt:variant>
        <vt:i4>846</vt:i4>
      </vt:variant>
      <vt:variant>
        <vt:i4>0</vt:i4>
      </vt:variant>
      <vt:variant>
        <vt:i4>5</vt:i4>
      </vt:variant>
      <vt:variant>
        <vt:lpwstr>mailto:consul@consulatesierraleonerome.com</vt:lpwstr>
      </vt:variant>
      <vt:variant>
        <vt:lpwstr/>
      </vt:variant>
      <vt:variant>
        <vt:i4>852014</vt:i4>
      </vt:variant>
      <vt:variant>
        <vt:i4>840</vt:i4>
      </vt:variant>
      <vt:variant>
        <vt:i4>0</vt:i4>
      </vt:variant>
      <vt:variant>
        <vt:i4>5</vt:i4>
      </vt:variant>
      <vt:variant>
        <vt:lpwstr>mailto:consulat.senegal.ss@gmail.com</vt:lpwstr>
      </vt:variant>
      <vt:variant>
        <vt:lpwstr/>
      </vt:variant>
      <vt:variant>
        <vt:i4>4456572</vt:i4>
      </vt:variant>
      <vt:variant>
        <vt:i4>837</vt:i4>
      </vt:variant>
      <vt:variant>
        <vt:i4>0</vt:i4>
      </vt:variant>
      <vt:variant>
        <vt:i4>5</vt:i4>
      </vt:variant>
      <vt:variant>
        <vt:lpwstr>mailto:courrier@consulsenenaples.it</vt:lpwstr>
      </vt:variant>
      <vt:variant>
        <vt:lpwstr/>
      </vt:variant>
      <vt:variant>
        <vt:i4>589885</vt:i4>
      </vt:variant>
      <vt:variant>
        <vt:i4>834</vt:i4>
      </vt:variant>
      <vt:variant>
        <vt:i4>0</vt:i4>
      </vt:variant>
      <vt:variant>
        <vt:i4>5</vt:i4>
      </vt:variant>
      <vt:variant>
        <vt:lpwstr>mailto:consulsenmilan2014@gmail.com</vt:lpwstr>
      </vt:variant>
      <vt:variant>
        <vt:lpwstr/>
      </vt:variant>
      <vt:variant>
        <vt:i4>3801133</vt:i4>
      </vt:variant>
      <vt:variant>
        <vt:i4>831</vt:i4>
      </vt:variant>
      <vt:variant>
        <vt:i4>0</vt:i4>
      </vt:variant>
      <vt:variant>
        <vt:i4>5</vt:i4>
      </vt:variant>
      <vt:variant>
        <vt:lpwstr>http://www.cia.gov/cia/publications/factbook/flags/tp-flag.html</vt:lpwstr>
      </vt:variant>
      <vt:variant>
        <vt:lpwstr/>
      </vt:variant>
      <vt:variant>
        <vt:i4>1441902</vt:i4>
      </vt:variant>
      <vt:variant>
        <vt:i4>828</vt:i4>
      </vt:variant>
      <vt:variant>
        <vt:i4>0</vt:i4>
      </vt:variant>
      <vt:variant>
        <vt:i4>5</vt:i4>
      </vt:variant>
      <vt:variant>
        <vt:lpwstr>mailto:SanMarino.Consolato@dompe.com</vt:lpwstr>
      </vt:variant>
      <vt:variant>
        <vt:lpwstr/>
      </vt:variant>
      <vt:variant>
        <vt:i4>1441902</vt:i4>
      </vt:variant>
      <vt:variant>
        <vt:i4>825</vt:i4>
      </vt:variant>
      <vt:variant>
        <vt:i4>0</vt:i4>
      </vt:variant>
      <vt:variant>
        <vt:i4>5</vt:i4>
      </vt:variant>
      <vt:variant>
        <vt:lpwstr>mailto:Consolato.SanMarino@dompe.com</vt:lpwstr>
      </vt:variant>
      <vt:variant>
        <vt:lpwstr/>
      </vt:variant>
      <vt:variant>
        <vt:i4>6094910</vt:i4>
      </vt:variant>
      <vt:variant>
        <vt:i4>822</vt:i4>
      </vt:variant>
      <vt:variant>
        <vt:i4>0</vt:i4>
      </vt:variant>
      <vt:variant>
        <vt:i4>5</vt:i4>
      </vt:variant>
      <vt:variant>
        <vt:lpwstr>mailto:lucianoserra8@interfree.it</vt:lpwstr>
      </vt:variant>
      <vt:variant>
        <vt:lpwstr/>
      </vt:variant>
      <vt:variant>
        <vt:i4>2949192</vt:i4>
      </vt:variant>
      <vt:variant>
        <vt:i4>819</vt:i4>
      </vt:variant>
      <vt:variant>
        <vt:i4>0</vt:i4>
      </vt:variant>
      <vt:variant>
        <vt:i4>5</vt:i4>
      </vt:variant>
      <vt:variant>
        <vt:lpwstr>mailto:cons.roma@gov.sm</vt:lpwstr>
      </vt:variant>
      <vt:variant>
        <vt:lpwstr/>
      </vt:variant>
      <vt:variant>
        <vt:i4>7667785</vt:i4>
      </vt:variant>
      <vt:variant>
        <vt:i4>816</vt:i4>
      </vt:variant>
      <vt:variant>
        <vt:i4>0</vt:i4>
      </vt:variant>
      <vt:variant>
        <vt:i4>5</vt:i4>
      </vt:variant>
      <vt:variant>
        <vt:lpwstr>mailto:consolatostkittsenevisfirenze@gmail.com</vt:lpwstr>
      </vt:variant>
      <vt:variant>
        <vt:lpwstr/>
      </vt:variant>
      <vt:variant>
        <vt:i4>6946847</vt:i4>
      </vt:variant>
      <vt:variant>
        <vt:i4>813</vt:i4>
      </vt:variant>
      <vt:variant>
        <vt:i4>0</vt:i4>
      </vt:variant>
      <vt:variant>
        <vt:i4>5</vt:i4>
      </vt:variant>
      <vt:variant>
        <vt:lpwstr>mailto:info@consolatorussoonorario-vr.it</vt:lpwstr>
      </vt:variant>
      <vt:variant>
        <vt:lpwstr/>
      </vt:variant>
      <vt:variant>
        <vt:i4>3932241</vt:i4>
      </vt:variant>
      <vt:variant>
        <vt:i4>810</vt:i4>
      </vt:variant>
      <vt:variant>
        <vt:i4>0</vt:i4>
      </vt:variant>
      <vt:variant>
        <vt:i4>5</vt:i4>
      </vt:variant>
      <vt:variant>
        <vt:lpwstr>mailto:segreteria2@consolatorusa.it</vt:lpwstr>
      </vt:variant>
      <vt:variant>
        <vt:lpwstr/>
      </vt:variant>
      <vt:variant>
        <vt:i4>4653176</vt:i4>
      </vt:variant>
      <vt:variant>
        <vt:i4>807</vt:i4>
      </vt:variant>
      <vt:variant>
        <vt:i4>0</vt:i4>
      </vt:variant>
      <vt:variant>
        <vt:i4>5</vt:i4>
      </vt:variant>
      <vt:variant>
        <vt:lpwstr>mailto:console@consolatorusan.it</vt:lpwstr>
      </vt:variant>
      <vt:variant>
        <vt:lpwstr/>
      </vt:variant>
      <vt:variant>
        <vt:i4>6291545</vt:i4>
      </vt:variant>
      <vt:variant>
        <vt:i4>804</vt:i4>
      </vt:variant>
      <vt:variant>
        <vt:i4>0</vt:i4>
      </vt:variant>
      <vt:variant>
        <vt:i4>5</vt:i4>
      </vt:variant>
      <vt:variant>
        <vt:lpwstr>mailto:angela.magno@colliersglobal-investors.com</vt:lpwstr>
      </vt:variant>
      <vt:variant>
        <vt:lpwstr/>
      </vt:variant>
      <vt:variant>
        <vt:i4>393322</vt:i4>
      </vt:variant>
      <vt:variant>
        <vt:i4>801</vt:i4>
      </vt:variant>
      <vt:variant>
        <vt:i4>0</vt:i4>
      </vt:variant>
      <vt:variant>
        <vt:i4>5</vt:i4>
      </vt:variant>
      <vt:variant>
        <vt:lpwstr>mailto:ofer.arbib@colliers.com</vt:lpwstr>
      </vt:variant>
      <vt:variant>
        <vt:lpwstr/>
      </vt:variant>
      <vt:variant>
        <vt:i4>1572899</vt:i4>
      </vt:variant>
      <vt:variant>
        <vt:i4>798</vt:i4>
      </vt:variant>
      <vt:variant>
        <vt:i4>0</vt:i4>
      </vt:variant>
      <vt:variant>
        <vt:i4>5</vt:i4>
      </vt:variant>
      <vt:variant>
        <vt:lpwstr>mailto:segreteria@consolatonorarioromaniagenova.it</vt:lpwstr>
      </vt:variant>
      <vt:variant>
        <vt:lpwstr/>
      </vt:variant>
      <vt:variant>
        <vt:i4>6946881</vt:i4>
      </vt:variant>
      <vt:variant>
        <vt:i4>795</vt:i4>
      </vt:variant>
      <vt:variant>
        <vt:i4>0</vt:i4>
      </vt:variant>
      <vt:variant>
        <vt:i4>5</vt:i4>
      </vt:variant>
      <vt:variant>
        <vt:lpwstr>mailto:consolatoromanianapoli@hotmail.it</vt:lpwstr>
      </vt:variant>
      <vt:variant>
        <vt:lpwstr/>
      </vt:variant>
      <vt:variant>
        <vt:i4>3407893</vt:i4>
      </vt:variant>
      <vt:variant>
        <vt:i4>792</vt:i4>
      </vt:variant>
      <vt:variant>
        <vt:i4>0</vt:i4>
      </vt:variant>
      <vt:variant>
        <vt:i4>5</vt:i4>
      </vt:variant>
      <vt:variant>
        <vt:lpwstr>mailto:toscana@consolatoromania.it</vt:lpwstr>
      </vt:variant>
      <vt:variant>
        <vt:lpwstr/>
      </vt:variant>
      <vt:variant>
        <vt:i4>7143511</vt:i4>
      </vt:variant>
      <vt:variant>
        <vt:i4>789</vt:i4>
      </vt:variant>
      <vt:variant>
        <vt:i4>0</vt:i4>
      </vt:variant>
      <vt:variant>
        <vt:i4>5</vt:i4>
      </vt:variant>
      <vt:variant>
        <vt:lpwstr>mailto:milano@mae.ro</vt:lpwstr>
      </vt:variant>
      <vt:variant>
        <vt:lpwstr/>
      </vt:variant>
      <vt:variant>
        <vt:i4>1179704</vt:i4>
      </vt:variant>
      <vt:variant>
        <vt:i4>786</vt:i4>
      </vt:variant>
      <vt:variant>
        <vt:i4>0</vt:i4>
      </vt:variant>
      <vt:variant>
        <vt:i4>5</vt:i4>
      </vt:variant>
      <vt:variant>
        <vt:lpwstr>mailto:bari@mae.ro</vt:lpwstr>
      </vt:variant>
      <vt:variant>
        <vt:lpwstr/>
      </vt:variant>
      <vt:variant>
        <vt:i4>721005</vt:i4>
      </vt:variant>
      <vt:variant>
        <vt:i4>783</vt:i4>
      </vt:variant>
      <vt:variant>
        <vt:i4>0</vt:i4>
      </vt:variant>
      <vt:variant>
        <vt:i4>5</vt:i4>
      </vt:variant>
      <vt:variant>
        <vt:lpwstr>mailto:consulado.portugal.trieste@gmail</vt:lpwstr>
      </vt:variant>
      <vt:variant>
        <vt:lpwstr/>
      </vt:variant>
      <vt:variant>
        <vt:i4>4587569</vt:i4>
      </vt:variant>
      <vt:variant>
        <vt:i4>780</vt:i4>
      </vt:variant>
      <vt:variant>
        <vt:i4>0</vt:i4>
      </vt:variant>
      <vt:variant>
        <vt:i4>5</vt:i4>
      </vt:variant>
      <vt:variant>
        <vt:lpwstr>mailto:honoraryconsul.portugal@gmail.com</vt:lpwstr>
      </vt:variant>
      <vt:variant>
        <vt:lpwstr/>
      </vt:variant>
      <vt:variant>
        <vt:i4>655396</vt:i4>
      </vt:variant>
      <vt:variant>
        <vt:i4>777</vt:i4>
      </vt:variant>
      <vt:variant>
        <vt:i4>0</vt:i4>
      </vt:variant>
      <vt:variant>
        <vt:i4>5</vt:i4>
      </vt:variant>
      <vt:variant>
        <vt:lpwstr>mailto:claudio.consoleonorario.bo@gmail.com</vt:lpwstr>
      </vt:variant>
      <vt:variant>
        <vt:lpwstr/>
      </vt:variant>
      <vt:variant>
        <vt:i4>7405643</vt:i4>
      </vt:variant>
      <vt:variant>
        <vt:i4>774</vt:i4>
      </vt:variant>
      <vt:variant>
        <vt:i4>0</vt:i4>
      </vt:variant>
      <vt:variant>
        <vt:i4>5</vt:i4>
      </vt:variant>
      <vt:variant>
        <vt:lpwstr>mailto:info@conpernapoles.it</vt:lpwstr>
      </vt:variant>
      <vt:variant>
        <vt:lpwstr/>
      </vt:variant>
      <vt:variant>
        <vt:i4>1507386</vt:i4>
      </vt:variant>
      <vt:variant>
        <vt:i4>771</vt:i4>
      </vt:variant>
      <vt:variant>
        <vt:i4>0</vt:i4>
      </vt:variant>
      <vt:variant>
        <vt:i4>5</vt:i4>
      </vt:variant>
      <vt:variant>
        <vt:lpwstr>mailto:informes@conperturin.org</vt:lpwstr>
      </vt:variant>
      <vt:variant>
        <vt:lpwstr/>
      </vt:variant>
      <vt:variant>
        <vt:i4>1900602</vt:i4>
      </vt:variant>
      <vt:variant>
        <vt:i4>768</vt:i4>
      </vt:variant>
      <vt:variant>
        <vt:i4>0</vt:i4>
      </vt:variant>
      <vt:variant>
        <vt:i4>5</vt:i4>
      </vt:variant>
      <vt:variant>
        <vt:lpwstr>mailto:consulado@conpermilan.com</vt:lpwstr>
      </vt:variant>
      <vt:variant>
        <vt:lpwstr/>
      </vt:variant>
      <vt:variant>
        <vt:i4>4653113</vt:i4>
      </vt:variant>
      <vt:variant>
        <vt:i4>765</vt:i4>
      </vt:variant>
      <vt:variant>
        <vt:i4>0</vt:i4>
      </vt:variant>
      <vt:variant>
        <vt:i4>5</vt:i4>
      </vt:variant>
      <vt:variant>
        <vt:lpwstr>mailto:carlo.pavesio@pavesioassociati.it</vt:lpwstr>
      </vt:variant>
      <vt:variant>
        <vt:lpwstr/>
      </vt:variant>
      <vt:variant>
        <vt:i4>7077963</vt:i4>
      </vt:variant>
      <vt:variant>
        <vt:i4>762</vt:i4>
      </vt:variant>
      <vt:variant>
        <vt:i4>0</vt:i4>
      </vt:variant>
      <vt:variant>
        <vt:i4>5</vt:i4>
      </vt:variant>
      <vt:variant>
        <vt:lpwstr>mailto:consolatodipanama@consolatodipanamamilano.it</vt:lpwstr>
      </vt:variant>
      <vt:variant>
        <vt:lpwstr/>
      </vt:variant>
      <vt:variant>
        <vt:i4>1376310</vt:i4>
      </vt:variant>
      <vt:variant>
        <vt:i4>759</vt:i4>
      </vt:variant>
      <vt:variant>
        <vt:i4>0</vt:i4>
      </vt:variant>
      <vt:variant>
        <vt:i4>5</vt:i4>
      </vt:variant>
      <vt:variant>
        <vt:lpwstr>mailto:consolatopanama@pec.it</vt:lpwstr>
      </vt:variant>
      <vt:variant>
        <vt:lpwstr/>
      </vt:variant>
      <vt:variant>
        <vt:i4>6160444</vt:i4>
      </vt:variant>
      <vt:variant>
        <vt:i4>756</vt:i4>
      </vt:variant>
      <vt:variant>
        <vt:i4>0</vt:i4>
      </vt:variant>
      <vt:variant>
        <vt:i4>5</vt:i4>
      </vt:variant>
      <vt:variant>
        <vt:lpwstr>mailto:conpanamavenecia@mire.gob.pa</vt:lpwstr>
      </vt:variant>
      <vt:variant>
        <vt:lpwstr/>
      </vt:variant>
      <vt:variant>
        <vt:i4>327738</vt:i4>
      </vt:variant>
      <vt:variant>
        <vt:i4>753</vt:i4>
      </vt:variant>
      <vt:variant>
        <vt:i4>0</vt:i4>
      </vt:variant>
      <vt:variant>
        <vt:i4>5</vt:i4>
      </vt:variant>
      <vt:variant>
        <vt:lpwstr>mailto:venezia@consolatopanama.it</vt:lpwstr>
      </vt:variant>
      <vt:variant>
        <vt:lpwstr/>
      </vt:variant>
      <vt:variant>
        <vt:i4>6750301</vt:i4>
      </vt:variant>
      <vt:variant>
        <vt:i4>750</vt:i4>
      </vt:variant>
      <vt:variant>
        <vt:i4>0</vt:i4>
      </vt:variant>
      <vt:variant>
        <vt:i4>5</vt:i4>
      </vt:variant>
      <vt:variant>
        <vt:lpwstr>mailto:consolatodelpakistan@gmail.com</vt:lpwstr>
      </vt:variant>
      <vt:variant>
        <vt:lpwstr/>
      </vt:variant>
      <vt:variant>
        <vt:i4>3342345</vt:i4>
      </vt:variant>
      <vt:variant>
        <vt:i4>747</vt:i4>
      </vt:variant>
      <vt:variant>
        <vt:i4>0</vt:i4>
      </vt:variant>
      <vt:variant>
        <vt:i4>5</vt:i4>
      </vt:variant>
      <vt:variant>
        <vt:lpwstr>mailto:venezia@nlhonoraryconsul.nl</vt:lpwstr>
      </vt:variant>
      <vt:variant>
        <vt:lpwstr/>
      </vt:variant>
      <vt:variant>
        <vt:i4>2097181</vt:i4>
      </vt:variant>
      <vt:variant>
        <vt:i4>744</vt:i4>
      </vt:variant>
      <vt:variant>
        <vt:i4>0</vt:i4>
      </vt:variant>
      <vt:variant>
        <vt:i4>5</vt:i4>
      </vt:variant>
      <vt:variant>
        <vt:lpwstr>mailto:torino@nlhonoraryconsul.nl</vt:lpwstr>
      </vt:variant>
      <vt:variant>
        <vt:lpwstr/>
      </vt:variant>
      <vt:variant>
        <vt:i4>3211273</vt:i4>
      </vt:variant>
      <vt:variant>
        <vt:i4>741</vt:i4>
      </vt:variant>
      <vt:variant>
        <vt:i4>0</vt:i4>
      </vt:variant>
      <vt:variant>
        <vt:i4>5</vt:i4>
      </vt:variant>
      <vt:variant>
        <vt:lpwstr>mailto:palermo@nlhonoraryconsul.nl</vt:lpwstr>
      </vt:variant>
      <vt:variant>
        <vt:lpwstr/>
      </vt:variant>
      <vt:variant>
        <vt:i4>6029413</vt:i4>
      </vt:variant>
      <vt:variant>
        <vt:i4>738</vt:i4>
      </vt:variant>
      <vt:variant>
        <vt:i4>0</vt:i4>
      </vt:variant>
      <vt:variant>
        <vt:i4>5</vt:i4>
      </vt:variant>
      <vt:variant>
        <vt:lpwstr>mailto:olbia@nlhonoraryconsul.nl</vt:lpwstr>
      </vt:variant>
      <vt:variant>
        <vt:lpwstr/>
      </vt:variant>
      <vt:variant>
        <vt:i4>3801107</vt:i4>
      </vt:variant>
      <vt:variant>
        <vt:i4>735</vt:i4>
      </vt:variant>
      <vt:variant>
        <vt:i4>0</vt:i4>
      </vt:variant>
      <vt:variant>
        <vt:i4>5</vt:i4>
      </vt:variant>
      <vt:variant>
        <vt:lpwstr>mailto:napoli@nlhonoraryconsul.nl</vt:lpwstr>
      </vt:variant>
      <vt:variant>
        <vt:lpwstr/>
      </vt:variant>
      <vt:variant>
        <vt:i4>3604488</vt:i4>
      </vt:variant>
      <vt:variant>
        <vt:i4>732</vt:i4>
      </vt:variant>
      <vt:variant>
        <vt:i4>0</vt:i4>
      </vt:variant>
      <vt:variant>
        <vt:i4>5</vt:i4>
      </vt:variant>
      <vt:variant>
        <vt:lpwstr>mailto:livorno@nlhonoraryconsul.nl</vt:lpwstr>
      </vt:variant>
      <vt:variant>
        <vt:lpwstr/>
      </vt:variant>
      <vt:variant>
        <vt:i4>3604511</vt:i4>
      </vt:variant>
      <vt:variant>
        <vt:i4>729</vt:i4>
      </vt:variant>
      <vt:variant>
        <vt:i4>0</vt:i4>
      </vt:variant>
      <vt:variant>
        <vt:i4>5</vt:i4>
      </vt:variant>
      <vt:variant>
        <vt:lpwstr>mailto:genova@nlhonoraryconsul.nl</vt:lpwstr>
      </vt:variant>
      <vt:variant>
        <vt:lpwstr/>
      </vt:variant>
      <vt:variant>
        <vt:i4>3080214</vt:i4>
      </vt:variant>
      <vt:variant>
        <vt:i4>726</vt:i4>
      </vt:variant>
      <vt:variant>
        <vt:i4>0</vt:i4>
      </vt:variant>
      <vt:variant>
        <vt:i4>5</vt:i4>
      </vt:variant>
      <vt:variant>
        <vt:lpwstr>mailto:firenze@nlhonoraryconsul.nl</vt:lpwstr>
      </vt:variant>
      <vt:variant>
        <vt:lpwstr/>
      </vt:variant>
      <vt:variant>
        <vt:i4>2621449</vt:i4>
      </vt:variant>
      <vt:variant>
        <vt:i4>723</vt:i4>
      </vt:variant>
      <vt:variant>
        <vt:i4>0</vt:i4>
      </vt:variant>
      <vt:variant>
        <vt:i4>5</vt:i4>
      </vt:variant>
      <vt:variant>
        <vt:lpwstr>mailto:catania@nlhonoraryconsul.nl</vt:lpwstr>
      </vt:variant>
      <vt:variant>
        <vt:lpwstr/>
      </vt:variant>
      <vt:variant>
        <vt:i4>3670030</vt:i4>
      </vt:variant>
      <vt:variant>
        <vt:i4>720</vt:i4>
      </vt:variant>
      <vt:variant>
        <vt:i4>0</vt:i4>
      </vt:variant>
      <vt:variant>
        <vt:i4>5</vt:i4>
      </vt:variant>
      <vt:variant>
        <vt:lpwstr>mailto:bologna@nlhonoraryconsul.nl</vt:lpwstr>
      </vt:variant>
      <vt:variant>
        <vt:lpwstr/>
      </vt:variant>
      <vt:variant>
        <vt:i4>5767292</vt:i4>
      </vt:variant>
      <vt:variant>
        <vt:i4>717</vt:i4>
      </vt:variant>
      <vt:variant>
        <vt:i4>0</vt:i4>
      </vt:variant>
      <vt:variant>
        <vt:i4>5</vt:i4>
      </vt:variant>
      <vt:variant>
        <vt:lpwstr>mailto:bari@nlhonoraryconsul.nl</vt:lpwstr>
      </vt:variant>
      <vt:variant>
        <vt:lpwstr/>
      </vt:variant>
      <vt:variant>
        <vt:i4>2359316</vt:i4>
      </vt:variant>
      <vt:variant>
        <vt:i4>714</vt:i4>
      </vt:variant>
      <vt:variant>
        <vt:i4>0</vt:i4>
      </vt:variant>
      <vt:variant>
        <vt:i4>5</vt:i4>
      </vt:variant>
      <vt:variant>
        <vt:lpwstr>mailto:ancona@nlhonoraryconsul.nl</vt:lpwstr>
      </vt:variant>
      <vt:variant>
        <vt:lpwstr/>
      </vt:variant>
      <vt:variant>
        <vt:i4>96</vt:i4>
      </vt:variant>
      <vt:variant>
        <vt:i4>711</vt:i4>
      </vt:variant>
      <vt:variant>
        <vt:i4>0</vt:i4>
      </vt:variant>
      <vt:variant>
        <vt:i4>5</vt:i4>
      </vt:variant>
      <vt:variant>
        <vt:lpwstr>mailto:mil-secr@minbuza.nl</vt:lpwstr>
      </vt:variant>
      <vt:variant>
        <vt:lpwstr/>
      </vt:variant>
      <vt:variant>
        <vt:i4>1703996</vt:i4>
      </vt:variant>
      <vt:variant>
        <vt:i4>708</vt:i4>
      </vt:variant>
      <vt:variant>
        <vt:i4>0</vt:i4>
      </vt:variant>
      <vt:variant>
        <vt:i4>5</vt:i4>
      </vt:variant>
      <vt:variant>
        <vt:lpwstr>mailto:mil@minbuza.nl</vt:lpwstr>
      </vt:variant>
      <vt:variant>
        <vt:lpwstr/>
      </vt:variant>
      <vt:variant>
        <vt:i4>327786</vt:i4>
      </vt:variant>
      <vt:variant>
        <vt:i4>705</vt:i4>
      </vt:variant>
      <vt:variant>
        <vt:i4>0</vt:i4>
      </vt:variant>
      <vt:variant>
        <vt:i4>5</vt:i4>
      </vt:variant>
      <vt:variant>
        <vt:lpwstr>mailto:consolato.oman@gmail.com</vt:lpwstr>
      </vt:variant>
      <vt:variant>
        <vt:lpwstr/>
      </vt:variant>
      <vt:variant>
        <vt:i4>6422602</vt:i4>
      </vt:variant>
      <vt:variant>
        <vt:i4>702</vt:i4>
      </vt:variant>
      <vt:variant>
        <vt:i4>0</vt:i4>
      </vt:variant>
      <vt:variant>
        <vt:i4>5</vt:i4>
      </vt:variant>
      <vt:variant>
        <vt:lpwstr>mailto:rome@nzembassy.it</vt:lpwstr>
      </vt:variant>
      <vt:variant>
        <vt:lpwstr/>
      </vt:variant>
      <vt:variant>
        <vt:i4>4587635</vt:i4>
      </vt:variant>
      <vt:variant>
        <vt:i4>699</vt:i4>
      </vt:variant>
      <vt:variant>
        <vt:i4>0</vt:i4>
      </vt:variant>
      <vt:variant>
        <vt:i4>5</vt:i4>
      </vt:variant>
      <vt:variant>
        <vt:lpwstr>mailto:consnorvegia@towernet.it</vt:lpwstr>
      </vt:variant>
      <vt:variant>
        <vt:lpwstr/>
      </vt:variant>
      <vt:variant>
        <vt:i4>1900641</vt:i4>
      </vt:variant>
      <vt:variant>
        <vt:i4>696</vt:i4>
      </vt:variant>
      <vt:variant>
        <vt:i4>0</vt:i4>
      </vt:variant>
      <vt:variant>
        <vt:i4>5</vt:i4>
      </vt:variant>
      <vt:variant>
        <vt:lpwstr>mailto:emb.rome@mfa.no</vt:lpwstr>
      </vt:variant>
      <vt:variant>
        <vt:lpwstr/>
      </vt:variant>
      <vt:variant>
        <vt:i4>6619250</vt:i4>
      </vt:variant>
      <vt:variant>
        <vt:i4>693</vt:i4>
      </vt:variant>
      <vt:variant>
        <vt:i4>0</vt:i4>
      </vt:variant>
      <vt:variant>
        <vt:i4>5</vt:i4>
      </vt:variant>
      <vt:variant>
        <vt:lpwstr>mailto:consuladonica_mi@yahoo.it</vt:lpwstr>
      </vt:variant>
      <vt:variant>
        <vt:lpwstr/>
      </vt:variant>
      <vt:variant>
        <vt:i4>720942</vt:i4>
      </vt:variant>
      <vt:variant>
        <vt:i4>690</vt:i4>
      </vt:variant>
      <vt:variant>
        <vt:i4>0</vt:i4>
      </vt:variant>
      <vt:variant>
        <vt:i4>5</vt:i4>
      </vt:variant>
      <vt:variant>
        <vt:lpwstr>mailto:consolato.nepal.rm@gmail.com</vt:lpwstr>
      </vt:variant>
      <vt:variant>
        <vt:lpwstr/>
      </vt:variant>
      <vt:variant>
        <vt:i4>6750273</vt:i4>
      </vt:variant>
      <vt:variant>
        <vt:i4>687</vt:i4>
      </vt:variant>
      <vt:variant>
        <vt:i4>0</vt:i4>
      </vt:variant>
      <vt:variant>
        <vt:i4>5</vt:i4>
      </vt:variant>
      <vt:variant>
        <vt:lpwstr>mailto:roma@lanamibia.it</vt:lpwstr>
      </vt:variant>
      <vt:variant>
        <vt:lpwstr/>
      </vt:variant>
      <vt:variant>
        <vt:i4>7798862</vt:i4>
      </vt:variant>
      <vt:variant>
        <vt:i4>684</vt:i4>
      </vt:variant>
      <vt:variant>
        <vt:i4>0</vt:i4>
      </vt:variant>
      <vt:variant>
        <vt:i4>5</vt:i4>
      </vt:variant>
      <vt:variant>
        <vt:lpwstr>mailto:info@lanamibia.it</vt:lpwstr>
      </vt:variant>
      <vt:variant>
        <vt:lpwstr/>
      </vt:variant>
      <vt:variant>
        <vt:i4>1572986</vt:i4>
      </vt:variant>
      <vt:variant>
        <vt:i4>681</vt:i4>
      </vt:variant>
      <vt:variant>
        <vt:i4>0</vt:i4>
      </vt:variant>
      <vt:variant>
        <vt:i4>5</vt:i4>
      </vt:variant>
      <vt:variant>
        <vt:lpwstr>mailto:consolatomyanmar.firenze@advisors.it</vt:lpwstr>
      </vt:variant>
      <vt:variant>
        <vt:lpwstr/>
      </vt:variant>
      <vt:variant>
        <vt:i4>5701748</vt:i4>
      </vt:variant>
      <vt:variant>
        <vt:i4>678</vt:i4>
      </vt:variant>
      <vt:variant>
        <vt:i4>0</vt:i4>
      </vt:variant>
      <vt:variant>
        <vt:i4>5</vt:i4>
      </vt:variant>
      <vt:variant>
        <vt:lpwstr>mailto:consoleonorario.montenegro.bari@gmail.com</vt:lpwstr>
      </vt:variant>
      <vt:variant>
        <vt:lpwstr/>
      </vt:variant>
      <vt:variant>
        <vt:i4>1245232</vt:i4>
      </vt:variant>
      <vt:variant>
        <vt:i4>675</vt:i4>
      </vt:variant>
      <vt:variant>
        <vt:i4>0</vt:i4>
      </vt:variant>
      <vt:variant>
        <vt:i4>5</vt:i4>
      </vt:variant>
      <vt:variant>
        <vt:lpwstr>mailto:antonio.paone@skin-srl.it</vt:lpwstr>
      </vt:variant>
      <vt:variant>
        <vt:lpwstr/>
      </vt:variant>
      <vt:variant>
        <vt:i4>2883659</vt:i4>
      </vt:variant>
      <vt:variant>
        <vt:i4>672</vt:i4>
      </vt:variant>
      <vt:variant>
        <vt:i4>0</vt:i4>
      </vt:variant>
      <vt:variant>
        <vt:i4>5</vt:i4>
      </vt:variant>
      <vt:variant>
        <vt:lpwstr>mailto:paolo.bonetti@chimitrade.it</vt:lpwstr>
      </vt:variant>
      <vt:variant>
        <vt:lpwstr/>
      </vt:variant>
      <vt:variant>
        <vt:i4>1900649</vt:i4>
      </vt:variant>
      <vt:variant>
        <vt:i4>669</vt:i4>
      </vt:variant>
      <vt:variant>
        <vt:i4>0</vt:i4>
      </vt:variant>
      <vt:variant>
        <vt:i4>5</vt:i4>
      </vt:variant>
      <vt:variant>
        <vt:lpwstr>mailto:consulatdemonaco.milan@demojana.com</vt:lpwstr>
      </vt:variant>
      <vt:variant>
        <vt:lpwstr/>
      </vt:variant>
      <vt:variant>
        <vt:i4>589928</vt:i4>
      </vt:variant>
      <vt:variant>
        <vt:i4>666</vt:i4>
      </vt:variant>
      <vt:variant>
        <vt:i4>0</vt:i4>
      </vt:variant>
      <vt:variant>
        <vt:i4>5</vt:i4>
      </vt:variant>
      <vt:variant>
        <vt:lpwstr>mailto:consolatomonaco.ca@gmail.com</vt:lpwstr>
      </vt:variant>
      <vt:variant>
        <vt:lpwstr/>
      </vt:variant>
      <vt:variant>
        <vt:i4>1966129</vt:i4>
      </vt:variant>
      <vt:variant>
        <vt:i4>663</vt:i4>
      </vt:variant>
      <vt:variant>
        <vt:i4>0</vt:i4>
      </vt:variant>
      <vt:variant>
        <vt:i4>5</vt:i4>
      </vt:variant>
      <vt:variant>
        <vt:lpwstr>mailto:augustospaggiari@hotmail.com</vt:lpwstr>
      </vt:variant>
      <vt:variant>
        <vt:lpwstr/>
      </vt:variant>
      <vt:variant>
        <vt:i4>196647</vt:i4>
      </vt:variant>
      <vt:variant>
        <vt:i4>660</vt:i4>
      </vt:variant>
      <vt:variant>
        <vt:i4>0</vt:i4>
      </vt:variant>
      <vt:variant>
        <vt:i4>5</vt:i4>
      </vt:variant>
      <vt:variant>
        <vt:lpwstr>mailto:info@consolatomonacobari.it</vt:lpwstr>
      </vt:variant>
      <vt:variant>
        <vt:lpwstr/>
      </vt:variant>
      <vt:variant>
        <vt:i4>655439</vt:i4>
      </vt:variant>
      <vt:variant>
        <vt:i4>657</vt:i4>
      </vt:variant>
      <vt:variant>
        <vt:i4>0</vt:i4>
      </vt:variant>
      <vt:variant>
        <vt:i4>5</vt:i4>
      </vt:variant>
      <vt:variant>
        <vt:lpwstr>http://www.padova.mfa.gov.md/</vt:lpwstr>
      </vt:variant>
      <vt:variant>
        <vt:lpwstr/>
      </vt:variant>
      <vt:variant>
        <vt:i4>7077956</vt:i4>
      </vt:variant>
      <vt:variant>
        <vt:i4>654</vt:i4>
      </vt:variant>
      <vt:variant>
        <vt:i4>0</vt:i4>
      </vt:variant>
      <vt:variant>
        <vt:i4>5</vt:i4>
      </vt:variant>
      <vt:variant>
        <vt:lpwstr>mailto:padova@mfa.md</vt:lpwstr>
      </vt:variant>
      <vt:variant>
        <vt:lpwstr/>
      </vt:variant>
      <vt:variant>
        <vt:i4>6357068</vt:i4>
      </vt:variant>
      <vt:variant>
        <vt:i4>651</vt:i4>
      </vt:variant>
      <vt:variant>
        <vt:i4>0</vt:i4>
      </vt:variant>
      <vt:variant>
        <vt:i4>5</vt:i4>
      </vt:variant>
      <vt:variant>
        <vt:lpwstr>mailto:milano@mfa.md</vt:lpwstr>
      </vt:variant>
      <vt:variant>
        <vt:lpwstr/>
      </vt:variant>
      <vt:variant>
        <vt:i4>2031728</vt:i4>
      </vt:variant>
      <vt:variant>
        <vt:i4>648</vt:i4>
      </vt:variant>
      <vt:variant>
        <vt:i4>0</vt:i4>
      </vt:variant>
      <vt:variant>
        <vt:i4>5</vt:i4>
      </vt:variant>
      <vt:variant>
        <vt:lpwstr>mailto:consuladodemexico.venecia@service.net</vt:lpwstr>
      </vt:variant>
      <vt:variant>
        <vt:lpwstr/>
      </vt:variant>
      <vt:variant>
        <vt:i4>4980797</vt:i4>
      </vt:variant>
      <vt:variant>
        <vt:i4>645</vt:i4>
      </vt:variant>
      <vt:variant>
        <vt:i4>0</vt:i4>
      </vt:variant>
      <vt:variant>
        <vt:i4>5</vt:i4>
      </vt:variant>
      <vt:variant>
        <vt:lpwstr>mailto:consolatomessico.torino@eventum.it</vt:lpwstr>
      </vt:variant>
      <vt:variant>
        <vt:lpwstr/>
      </vt:variant>
      <vt:variant>
        <vt:i4>2293770</vt:i4>
      </vt:variant>
      <vt:variant>
        <vt:i4>642</vt:i4>
      </vt:variant>
      <vt:variant>
        <vt:i4>0</vt:i4>
      </vt:variant>
      <vt:variant>
        <vt:i4>5</vt:i4>
      </vt:variant>
      <vt:variant>
        <vt:lpwstr>mailto:segreteria@studiolegalechiesa.com</vt:lpwstr>
      </vt:variant>
      <vt:variant>
        <vt:lpwstr/>
      </vt:variant>
      <vt:variant>
        <vt:i4>786472</vt:i4>
      </vt:variant>
      <vt:variant>
        <vt:i4>639</vt:i4>
      </vt:variant>
      <vt:variant>
        <vt:i4>0</vt:i4>
      </vt:variant>
      <vt:variant>
        <vt:i4>5</vt:i4>
      </vt:variant>
      <vt:variant>
        <vt:lpwstr>mailto:consolatomessico@paolozavoli.it</vt:lpwstr>
      </vt:variant>
      <vt:variant>
        <vt:lpwstr/>
      </vt:variant>
      <vt:variant>
        <vt:i4>7602181</vt:i4>
      </vt:variant>
      <vt:variant>
        <vt:i4>636</vt:i4>
      </vt:variant>
      <vt:variant>
        <vt:i4>0</vt:i4>
      </vt:variant>
      <vt:variant>
        <vt:i4>5</vt:i4>
      </vt:variant>
      <vt:variant>
        <vt:lpwstr>mailto:Console-onorario@milanoconsulmauritius.org</vt:lpwstr>
      </vt:variant>
      <vt:variant>
        <vt:lpwstr/>
      </vt:variant>
      <vt:variant>
        <vt:i4>4980789</vt:i4>
      </vt:variant>
      <vt:variant>
        <vt:i4>633</vt:i4>
      </vt:variant>
      <vt:variant>
        <vt:i4>0</vt:i4>
      </vt:variant>
      <vt:variant>
        <vt:i4>5</vt:i4>
      </vt:variant>
      <vt:variant>
        <vt:lpwstr>mailto:info@mauritius-consulate.it</vt:lpwstr>
      </vt:variant>
      <vt:variant>
        <vt:lpwstr/>
      </vt:variant>
      <vt:variant>
        <vt:i4>7471105</vt:i4>
      </vt:variant>
      <vt:variant>
        <vt:i4>630</vt:i4>
      </vt:variant>
      <vt:variant>
        <vt:i4>0</vt:i4>
      </vt:variant>
      <vt:variant>
        <vt:i4>5</vt:i4>
      </vt:variant>
      <vt:variant>
        <vt:lpwstr>mailto:consolato.mauritania@gmail.com</vt:lpwstr>
      </vt:variant>
      <vt:variant>
        <vt:lpwstr/>
      </vt:variant>
      <vt:variant>
        <vt:i4>48</vt:i4>
      </vt:variant>
      <vt:variant>
        <vt:i4>627</vt:i4>
      </vt:variant>
      <vt:variant>
        <vt:i4>0</vt:i4>
      </vt:variant>
      <vt:variant>
        <vt:i4>5</vt:i4>
      </vt:variant>
      <vt:variant>
        <vt:lpwstr>mailto:avvnaccari@gmail.com</vt:lpwstr>
      </vt:variant>
      <vt:variant>
        <vt:lpwstr/>
      </vt:variant>
      <vt:variant>
        <vt:i4>3670080</vt:i4>
      </vt:variant>
      <vt:variant>
        <vt:i4>624</vt:i4>
      </vt:variant>
      <vt:variant>
        <vt:i4>0</vt:i4>
      </vt:variant>
      <vt:variant>
        <vt:i4>5</vt:i4>
      </vt:variant>
      <vt:variant>
        <vt:lpwstr>mailto:cgmaverona@maec.gov.ma</vt:lpwstr>
      </vt:variant>
      <vt:variant>
        <vt:lpwstr/>
      </vt:variant>
      <vt:variant>
        <vt:i4>5832756</vt:i4>
      </vt:variant>
      <vt:variant>
        <vt:i4>621</vt:i4>
      </vt:variant>
      <vt:variant>
        <vt:i4>0</vt:i4>
      </vt:variant>
      <vt:variant>
        <vt:i4>5</vt:i4>
      </vt:variant>
      <vt:variant>
        <vt:lpwstr>mailto:consumaturin@maec.gov.ma</vt:lpwstr>
      </vt:variant>
      <vt:variant>
        <vt:lpwstr/>
      </vt:variant>
      <vt:variant>
        <vt:i4>4325428</vt:i4>
      </vt:variant>
      <vt:variant>
        <vt:i4>618</vt:i4>
      </vt:variant>
      <vt:variant>
        <vt:i4>0</vt:i4>
      </vt:variant>
      <vt:variant>
        <vt:i4>5</vt:i4>
      </vt:variant>
      <vt:variant>
        <vt:lpwstr>mailto:consolatomaroccoroma@maec.gov.ma</vt:lpwstr>
      </vt:variant>
      <vt:variant>
        <vt:lpwstr/>
      </vt:variant>
      <vt:variant>
        <vt:i4>5832744</vt:i4>
      </vt:variant>
      <vt:variant>
        <vt:i4>615</vt:i4>
      </vt:variant>
      <vt:variant>
        <vt:i4>0</vt:i4>
      </vt:variant>
      <vt:variant>
        <vt:i4>5</vt:i4>
      </vt:variant>
      <vt:variant>
        <vt:lpwstr>mailto:consolatopalermo@maec.gov.ma</vt:lpwstr>
      </vt:variant>
      <vt:variant>
        <vt:lpwstr/>
      </vt:variant>
      <vt:variant>
        <vt:i4>3080285</vt:i4>
      </vt:variant>
      <vt:variant>
        <vt:i4>612</vt:i4>
      </vt:variant>
      <vt:variant>
        <vt:i4>0</vt:i4>
      </vt:variant>
      <vt:variant>
        <vt:i4>5</vt:i4>
      </vt:variant>
      <vt:variant>
        <vt:lpwstr>mailto:consolatomarocconapoli@maec.gov.ma</vt:lpwstr>
      </vt:variant>
      <vt:variant>
        <vt:lpwstr/>
      </vt:variant>
      <vt:variant>
        <vt:i4>3276893</vt:i4>
      </vt:variant>
      <vt:variant>
        <vt:i4>609</vt:i4>
      </vt:variant>
      <vt:variant>
        <vt:i4>0</vt:i4>
      </vt:variant>
      <vt:variant>
        <vt:i4>5</vt:i4>
      </vt:variant>
      <vt:variant>
        <vt:lpwstr>mailto:consolatomaroccomilano@maec.gov.ma</vt:lpwstr>
      </vt:variant>
      <vt:variant>
        <vt:lpwstr/>
      </vt:variant>
      <vt:variant>
        <vt:i4>6160417</vt:i4>
      </vt:variant>
      <vt:variant>
        <vt:i4>606</vt:i4>
      </vt:variant>
      <vt:variant>
        <vt:i4>0</vt:i4>
      </vt:variant>
      <vt:variant>
        <vt:i4>5</vt:i4>
      </vt:variant>
      <vt:variant>
        <vt:lpwstr>mailto:consolatobologna@maec.gov.ma</vt:lpwstr>
      </vt:variant>
      <vt:variant>
        <vt:lpwstr/>
      </vt:variant>
      <vt:variant>
        <vt:i4>1638460</vt:i4>
      </vt:variant>
      <vt:variant>
        <vt:i4>603</vt:i4>
      </vt:variant>
      <vt:variant>
        <vt:i4>0</vt:i4>
      </vt:variant>
      <vt:variant>
        <vt:i4>5</vt:i4>
      </vt:variant>
      <vt:variant>
        <vt:lpwstr>mailto:mfurlanetto@spashippingagency.com</vt:lpwstr>
      </vt:variant>
      <vt:variant>
        <vt:lpwstr/>
      </vt:variant>
      <vt:variant>
        <vt:i4>6815762</vt:i4>
      </vt:variant>
      <vt:variant>
        <vt:i4>600</vt:i4>
      </vt:variant>
      <vt:variant>
        <vt:i4>0</vt:i4>
      </vt:variant>
      <vt:variant>
        <vt:i4>5</vt:i4>
      </vt:variant>
      <vt:variant>
        <vt:lpwstr>mailto:maltaconsul.milano@gov.mt</vt:lpwstr>
      </vt:variant>
      <vt:variant>
        <vt:lpwstr/>
      </vt:variant>
      <vt:variant>
        <vt:i4>6160484</vt:i4>
      </vt:variant>
      <vt:variant>
        <vt:i4>597</vt:i4>
      </vt:variant>
      <vt:variant>
        <vt:i4>0</vt:i4>
      </vt:variant>
      <vt:variant>
        <vt:i4>5</vt:i4>
      </vt:variant>
      <vt:variant>
        <vt:lpwstr>mailto:arc@coscos.com</vt:lpwstr>
      </vt:variant>
      <vt:variant>
        <vt:lpwstr/>
      </vt:variant>
      <vt:variant>
        <vt:i4>7340120</vt:i4>
      </vt:variant>
      <vt:variant>
        <vt:i4>594</vt:i4>
      </vt:variant>
      <vt:variant>
        <vt:i4>0</vt:i4>
      </vt:variant>
      <vt:variant>
        <vt:i4>5</vt:i4>
      </vt:variant>
      <vt:variant>
        <vt:lpwstr>mailto:segretariato@consolatomali.it</vt:lpwstr>
      </vt:variant>
      <vt:variant>
        <vt:lpwstr/>
      </vt:variant>
      <vt:variant>
        <vt:i4>3801168</vt:i4>
      </vt:variant>
      <vt:variant>
        <vt:i4>591</vt:i4>
      </vt:variant>
      <vt:variant>
        <vt:i4>0</vt:i4>
      </vt:variant>
      <vt:variant>
        <vt:i4>5</vt:i4>
      </vt:variant>
      <vt:variant>
        <vt:lpwstr>mailto:E-mailstudiolegalefiormonte@virgilio.it</vt:lpwstr>
      </vt:variant>
      <vt:variant>
        <vt:lpwstr/>
      </vt:variant>
      <vt:variant>
        <vt:i4>196642</vt:i4>
      </vt:variant>
      <vt:variant>
        <vt:i4>588</vt:i4>
      </vt:variant>
      <vt:variant>
        <vt:i4>0</vt:i4>
      </vt:variant>
      <vt:variant>
        <vt:i4>5</vt:i4>
      </vt:variant>
      <vt:variant>
        <vt:lpwstr>mailto:maldivesconsulateit@gmail.com</vt:lpwstr>
      </vt:variant>
      <vt:variant>
        <vt:lpwstr/>
      </vt:variant>
      <vt:variant>
        <vt:i4>4456548</vt:i4>
      </vt:variant>
      <vt:variant>
        <vt:i4>585</vt:i4>
      </vt:variant>
      <vt:variant>
        <vt:i4>0</vt:i4>
      </vt:variant>
      <vt:variant>
        <vt:i4>5</vt:i4>
      </vt:variant>
      <vt:variant>
        <vt:lpwstr>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vt:lpwstr>
      </vt:variant>
      <vt:variant>
        <vt:lpwstr/>
      </vt:variant>
      <vt:variant>
        <vt:i4>4456548</vt:i4>
      </vt:variant>
      <vt:variant>
        <vt:i4>582</vt:i4>
      </vt:variant>
      <vt:variant>
        <vt:i4>0</vt:i4>
      </vt:variant>
      <vt:variant>
        <vt:i4>5</vt:i4>
      </vt:variant>
      <vt:variant>
        <vt:lpwstr>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vt:lpwstr>
      </vt:variant>
      <vt:variant>
        <vt:lpwstr/>
      </vt:variant>
      <vt:variant>
        <vt:i4>4653069</vt:i4>
      </vt:variant>
      <vt:variant>
        <vt:i4>579</vt:i4>
      </vt:variant>
      <vt:variant>
        <vt:i4>0</vt:i4>
      </vt:variant>
      <vt:variant>
        <vt:i4>5</vt:i4>
      </vt:variant>
      <vt:variant>
        <vt:lpwstr>mailto:hconsulate_padua@italy-malaysia.eu</vt:lpwstr>
      </vt:variant>
      <vt:variant>
        <vt:lpwstr/>
      </vt:variant>
      <vt:variant>
        <vt:i4>7077914</vt:i4>
      </vt:variant>
      <vt:variant>
        <vt:i4>576</vt:i4>
      </vt:variant>
      <vt:variant>
        <vt:i4>0</vt:i4>
      </vt:variant>
      <vt:variant>
        <vt:i4>5</vt:i4>
      </vt:variant>
      <vt:variant>
        <vt:lpwstr>mailto:milan@matrade.gov.my</vt:lpwstr>
      </vt:variant>
      <vt:variant>
        <vt:lpwstr/>
      </vt:variant>
      <vt:variant>
        <vt:i4>5439543</vt:i4>
      </vt:variant>
      <vt:variant>
        <vt:i4>573</vt:i4>
      </vt:variant>
      <vt:variant>
        <vt:i4>0</vt:i4>
      </vt:variant>
      <vt:variant>
        <vt:i4>5</vt:i4>
      </vt:variant>
      <vt:variant>
        <vt:lpwstr>mailto:venise@consul-hon.lu</vt:lpwstr>
      </vt:variant>
      <vt:variant>
        <vt:lpwstr/>
      </vt:variant>
      <vt:variant>
        <vt:i4>2424919</vt:i4>
      </vt:variant>
      <vt:variant>
        <vt:i4>570</vt:i4>
      </vt:variant>
      <vt:variant>
        <vt:i4>0</vt:i4>
      </vt:variant>
      <vt:variant>
        <vt:i4>5</vt:i4>
      </vt:variant>
      <vt:variant>
        <vt:lpwstr>mailto:ezio.perillo@gmail.com</vt:lpwstr>
      </vt:variant>
      <vt:variant>
        <vt:lpwstr/>
      </vt:variant>
      <vt:variant>
        <vt:i4>6226024</vt:i4>
      </vt:variant>
      <vt:variant>
        <vt:i4>567</vt:i4>
      </vt:variant>
      <vt:variant>
        <vt:i4>0</vt:i4>
      </vt:variant>
      <vt:variant>
        <vt:i4>5</vt:i4>
      </vt:variant>
      <vt:variant>
        <vt:lpwstr>mailto:emorone.2@notariato.it</vt:lpwstr>
      </vt:variant>
      <vt:variant>
        <vt:lpwstr/>
      </vt:variant>
      <vt:variant>
        <vt:i4>8257619</vt:i4>
      </vt:variant>
      <vt:variant>
        <vt:i4>564</vt:i4>
      </vt:variant>
      <vt:variant>
        <vt:i4>0</vt:i4>
      </vt:variant>
      <vt:variant>
        <vt:i4>5</vt:i4>
      </vt:variant>
      <vt:variant>
        <vt:lpwstr>mailto:consolatolux@gmail.com</vt:lpwstr>
      </vt:variant>
      <vt:variant>
        <vt:lpwstr/>
      </vt:variant>
      <vt:variant>
        <vt:i4>6094910</vt:i4>
      </vt:variant>
      <vt:variant>
        <vt:i4>561</vt:i4>
      </vt:variant>
      <vt:variant>
        <vt:i4>0</vt:i4>
      </vt:variant>
      <vt:variant>
        <vt:i4>5</vt:i4>
      </vt:variant>
      <vt:variant>
        <vt:lpwstr>mailto:consul.hon.lux.firenze@gmail.com</vt:lpwstr>
      </vt:variant>
      <vt:variant>
        <vt:lpwstr/>
      </vt:variant>
      <vt:variant>
        <vt:i4>7864407</vt:i4>
      </vt:variant>
      <vt:variant>
        <vt:i4>558</vt:i4>
      </vt:variant>
      <vt:variant>
        <vt:i4>0</vt:i4>
      </vt:variant>
      <vt:variant>
        <vt:i4>5</vt:i4>
      </vt:variant>
      <vt:variant>
        <vt:lpwstr>mailto:info@consolatolituania.com</vt:lpwstr>
      </vt:variant>
      <vt:variant>
        <vt:lpwstr/>
      </vt:variant>
      <vt:variant>
        <vt:i4>524341</vt:i4>
      </vt:variant>
      <vt:variant>
        <vt:i4>555</vt:i4>
      </vt:variant>
      <vt:variant>
        <vt:i4>0</vt:i4>
      </vt:variant>
      <vt:variant>
        <vt:i4>5</vt:i4>
      </vt:variant>
      <vt:variant>
        <vt:lpwstr>mailto:padova@consolatolituania.org</vt:lpwstr>
      </vt:variant>
      <vt:variant>
        <vt:lpwstr/>
      </vt:variant>
      <vt:variant>
        <vt:i4>3342361</vt:i4>
      </vt:variant>
      <vt:variant>
        <vt:i4>552</vt:i4>
      </vt:variant>
      <vt:variant>
        <vt:i4>0</vt:i4>
      </vt:variant>
      <vt:variant>
        <vt:i4>5</vt:i4>
      </vt:variant>
      <vt:variant>
        <vt:lpwstr>mailto:consolato.lituania.milano@gmail.com</vt:lpwstr>
      </vt:variant>
      <vt:variant>
        <vt:lpwstr/>
      </vt:variant>
      <vt:variant>
        <vt:i4>1966124</vt:i4>
      </vt:variant>
      <vt:variant>
        <vt:i4>549</vt:i4>
      </vt:variant>
      <vt:variant>
        <vt:i4>0</vt:i4>
      </vt:variant>
      <vt:variant>
        <vt:i4>5</vt:i4>
      </vt:variant>
      <vt:variant>
        <vt:lpwstr>mailto:consolatolituaniamarche@gmail.com</vt:lpwstr>
      </vt:variant>
      <vt:variant>
        <vt:lpwstr/>
      </vt:variant>
      <vt:variant>
        <vt:i4>7405595</vt:i4>
      </vt:variant>
      <vt:variant>
        <vt:i4>546</vt:i4>
      </vt:variant>
      <vt:variant>
        <vt:i4>0</vt:i4>
      </vt:variant>
      <vt:variant>
        <vt:i4>5</vt:i4>
      </vt:variant>
      <vt:variant>
        <vt:lpwstr>mailto:consolatolituania.bologna@gmail.com</vt:lpwstr>
      </vt:variant>
      <vt:variant>
        <vt:lpwstr/>
      </vt:variant>
      <vt:variant>
        <vt:i4>1507379</vt:i4>
      </vt:variant>
      <vt:variant>
        <vt:i4>543</vt:i4>
      </vt:variant>
      <vt:variant>
        <vt:i4>0</vt:i4>
      </vt:variant>
      <vt:variant>
        <vt:i4>5</vt:i4>
      </vt:variant>
      <vt:variant>
        <vt:lpwstr>mailto:consolatogeneraledellalibiaapalermo@pec.it</vt:lpwstr>
      </vt:variant>
      <vt:variant>
        <vt:lpwstr/>
      </vt:variant>
      <vt:variant>
        <vt:i4>983081</vt:i4>
      </vt:variant>
      <vt:variant>
        <vt:i4>540</vt:i4>
      </vt:variant>
      <vt:variant>
        <vt:i4>0</vt:i4>
      </vt:variant>
      <vt:variant>
        <vt:i4>5</vt:i4>
      </vt:variant>
      <vt:variant>
        <vt:lpwstr>mailto:palermoconsolatolibico@gmail.com</vt:lpwstr>
      </vt:variant>
      <vt:variant>
        <vt:lpwstr/>
      </vt:variant>
      <vt:variant>
        <vt:i4>6946838</vt:i4>
      </vt:variant>
      <vt:variant>
        <vt:i4>537</vt:i4>
      </vt:variant>
      <vt:variant>
        <vt:i4>0</vt:i4>
      </vt:variant>
      <vt:variant>
        <vt:i4>5</vt:i4>
      </vt:variant>
      <vt:variant>
        <vt:lpwstr>mailto:conslibia.milano@gmail.com</vt:lpwstr>
      </vt:variant>
      <vt:variant>
        <vt:lpwstr/>
      </vt:variant>
      <vt:variant>
        <vt:i4>1507439</vt:i4>
      </vt:variant>
      <vt:variant>
        <vt:i4>534</vt:i4>
      </vt:variant>
      <vt:variant>
        <vt:i4>0</vt:i4>
      </vt:variant>
      <vt:variant>
        <vt:i4>5</vt:i4>
      </vt:variant>
      <vt:variant>
        <vt:lpwstr>mailto:damico.s@damicoship.com</vt:lpwstr>
      </vt:variant>
      <vt:variant>
        <vt:lpwstr/>
      </vt:variant>
      <vt:variant>
        <vt:i4>6946901</vt:i4>
      </vt:variant>
      <vt:variant>
        <vt:i4>531</vt:i4>
      </vt:variant>
      <vt:variant>
        <vt:i4>0</vt:i4>
      </vt:variant>
      <vt:variant>
        <vt:i4>5</vt:i4>
      </vt:variant>
      <vt:variant>
        <vt:lpwstr>mailto:consolibanofi@gmail.com</vt:lpwstr>
      </vt:variant>
      <vt:variant>
        <vt:lpwstr/>
      </vt:variant>
      <vt:variant>
        <vt:i4>7471182</vt:i4>
      </vt:variant>
      <vt:variant>
        <vt:i4>528</vt:i4>
      </vt:variant>
      <vt:variant>
        <vt:i4>0</vt:i4>
      </vt:variant>
      <vt:variant>
        <vt:i4>5</vt:i4>
      </vt:variant>
      <vt:variant>
        <vt:lpwstr>mailto:console@consolatolettonia.eu</vt:lpwstr>
      </vt:variant>
      <vt:variant>
        <vt:lpwstr/>
      </vt:variant>
      <vt:variant>
        <vt:i4>655416</vt:i4>
      </vt:variant>
      <vt:variant>
        <vt:i4>525</vt:i4>
      </vt:variant>
      <vt:variant>
        <vt:i4>0</vt:i4>
      </vt:variant>
      <vt:variant>
        <vt:i4>5</vt:i4>
      </vt:variant>
      <vt:variant>
        <vt:lpwstr>mailto:torino@consolatolettonia.it</vt:lpwstr>
      </vt:variant>
      <vt:variant>
        <vt:lpwstr/>
      </vt:variant>
      <vt:variant>
        <vt:i4>4194411</vt:i4>
      </vt:variant>
      <vt:variant>
        <vt:i4>522</vt:i4>
      </vt:variant>
      <vt:variant>
        <vt:i4>0</vt:i4>
      </vt:variant>
      <vt:variant>
        <vt:i4>5</vt:i4>
      </vt:variant>
      <vt:variant>
        <vt:lpwstr>mailto:consolatolettoniapa@icloud.com</vt:lpwstr>
      </vt:variant>
      <vt:variant>
        <vt:lpwstr/>
      </vt:variant>
      <vt:variant>
        <vt:i4>5046373</vt:i4>
      </vt:variant>
      <vt:variant>
        <vt:i4>519</vt:i4>
      </vt:variant>
      <vt:variant>
        <vt:i4>0</vt:i4>
      </vt:variant>
      <vt:variant>
        <vt:i4>5</vt:i4>
      </vt:variant>
      <vt:variant>
        <vt:lpwstr>mailto:patrizia.signorini@consolato-lettonia.it</vt:lpwstr>
      </vt:variant>
      <vt:variant>
        <vt:lpwstr/>
      </vt:variant>
      <vt:variant>
        <vt:i4>6422538</vt:i4>
      </vt:variant>
      <vt:variant>
        <vt:i4>516</vt:i4>
      </vt:variant>
      <vt:variant>
        <vt:i4>0</vt:i4>
      </vt:variant>
      <vt:variant>
        <vt:i4>5</vt:i4>
      </vt:variant>
      <vt:variant>
        <vt:lpwstr>mailto:rositanisuckert@rositanisuckert.</vt:lpwstr>
      </vt:variant>
      <vt:variant>
        <vt:lpwstr/>
      </vt:variant>
      <vt:variant>
        <vt:i4>196706</vt:i4>
      </vt:variant>
      <vt:variant>
        <vt:i4>513</vt:i4>
      </vt:variant>
      <vt:variant>
        <vt:i4>0</vt:i4>
      </vt:variant>
      <vt:variant>
        <vt:i4>5</vt:i4>
      </vt:variant>
      <vt:variant>
        <vt:lpwstr>mailto:q8consulmi@gmail.com</vt:lpwstr>
      </vt:variant>
      <vt:variant>
        <vt:lpwstr/>
      </vt:variant>
      <vt:variant>
        <vt:i4>7012363</vt:i4>
      </vt:variant>
      <vt:variant>
        <vt:i4>510</vt:i4>
      </vt:variant>
      <vt:variant>
        <vt:i4>0</vt:i4>
      </vt:variant>
      <vt:variant>
        <vt:i4>5</vt:i4>
      </vt:variant>
      <vt:variant>
        <vt:lpwstr>mailto:avv.castiello@gmail.com</vt:lpwstr>
      </vt:variant>
      <vt:variant>
        <vt:lpwstr/>
      </vt:variant>
      <vt:variant>
        <vt:i4>393272</vt:i4>
      </vt:variant>
      <vt:variant>
        <vt:i4>507</vt:i4>
      </vt:variant>
      <vt:variant>
        <vt:i4>0</vt:i4>
      </vt:variant>
      <vt:variant>
        <vt:i4>5</vt:i4>
      </vt:variant>
      <vt:variant>
        <vt:lpwstr>mailto:mazzaval@tin.it</vt:lpwstr>
      </vt:variant>
      <vt:variant>
        <vt:lpwstr/>
      </vt:variant>
      <vt:variant>
        <vt:i4>6094893</vt:i4>
      </vt:variant>
      <vt:variant>
        <vt:i4>504</vt:i4>
      </vt:variant>
      <vt:variant>
        <vt:i4>0</vt:i4>
      </vt:variant>
      <vt:variant>
        <vt:i4>5</vt:i4>
      </vt:variant>
      <vt:variant>
        <vt:lpwstr>mailto:consul.roma@mfa.kz</vt:lpwstr>
      </vt:variant>
      <vt:variant>
        <vt:lpwstr/>
      </vt:variant>
      <vt:variant>
        <vt:i4>5898341</vt:i4>
      </vt:variant>
      <vt:variant>
        <vt:i4>501</vt:i4>
      </vt:variant>
      <vt:variant>
        <vt:i4>0</vt:i4>
      </vt:variant>
      <vt:variant>
        <vt:i4>5</vt:i4>
      </vt:variant>
      <vt:variant>
        <vt:lpwstr>mailto:consolatoisraelefirenze@protonmail.com</vt:lpwstr>
      </vt:variant>
      <vt:variant>
        <vt:lpwstr/>
      </vt:variant>
      <vt:variant>
        <vt:i4>4718718</vt:i4>
      </vt:variant>
      <vt:variant>
        <vt:i4>498</vt:i4>
      </vt:variant>
      <vt:variant>
        <vt:i4>0</vt:i4>
      </vt:variant>
      <vt:variant>
        <vt:i4>5</vt:i4>
      </vt:variant>
      <vt:variant>
        <vt:lpwstr>mailto:console@consolatoisraelepuglia.com</vt:lpwstr>
      </vt:variant>
      <vt:variant>
        <vt:lpwstr/>
      </vt:variant>
      <vt:variant>
        <vt:i4>327728</vt:i4>
      </vt:variant>
      <vt:variant>
        <vt:i4>495</vt:i4>
      </vt:variant>
      <vt:variant>
        <vt:i4>0</vt:i4>
      </vt:variant>
      <vt:variant>
        <vt:i4>5</vt:i4>
      </vt:variant>
      <vt:variant>
        <vt:lpwstr>mailto:hrefnat@yahoo.com</vt:lpwstr>
      </vt:variant>
      <vt:variant>
        <vt:lpwstr/>
      </vt:variant>
      <vt:variant>
        <vt:i4>1114144</vt:i4>
      </vt:variant>
      <vt:variant>
        <vt:i4>492</vt:i4>
      </vt:variant>
      <vt:variant>
        <vt:i4>0</vt:i4>
      </vt:variant>
      <vt:variant>
        <vt:i4>5</vt:i4>
      </vt:variant>
      <vt:variant>
        <vt:lpwstr>mailto:iranconsulatemilan@yahoo.com</vt:lpwstr>
      </vt:variant>
      <vt:variant>
        <vt:lpwstr/>
      </vt:variant>
      <vt:variant>
        <vt:i4>8323079</vt:i4>
      </vt:variant>
      <vt:variant>
        <vt:i4>489</vt:i4>
      </vt:variant>
      <vt:variant>
        <vt:i4>0</vt:i4>
      </vt:variant>
      <vt:variant>
        <vt:i4>5</vt:i4>
      </vt:variant>
      <vt:variant>
        <vt:lpwstr>mailto:avv.marcellatesta@pec.it</vt:lpwstr>
      </vt:variant>
      <vt:variant>
        <vt:lpwstr/>
      </vt:variant>
      <vt:variant>
        <vt:i4>7864342</vt:i4>
      </vt:variant>
      <vt:variant>
        <vt:i4>486</vt:i4>
      </vt:variant>
      <vt:variant>
        <vt:i4>0</vt:i4>
      </vt:variant>
      <vt:variant>
        <vt:i4>5</vt:i4>
      </vt:variant>
      <vt:variant>
        <vt:lpwstr>mailto:legale.testa@live.com</vt:lpwstr>
      </vt:variant>
      <vt:variant>
        <vt:lpwstr/>
      </vt:variant>
      <vt:variant>
        <vt:i4>1376309</vt:i4>
      </vt:variant>
      <vt:variant>
        <vt:i4>483</vt:i4>
      </vt:variant>
      <vt:variant>
        <vt:i4>0</vt:i4>
      </vt:variant>
      <vt:variant>
        <vt:i4>5</vt:i4>
      </vt:variant>
      <vt:variant>
        <vt:lpwstr>mailto:jacopocappuccio@gmail.com</vt:lpwstr>
      </vt:variant>
      <vt:variant>
        <vt:lpwstr/>
      </vt:variant>
      <vt:variant>
        <vt:i4>6619225</vt:i4>
      </vt:variant>
      <vt:variant>
        <vt:i4>480</vt:i4>
      </vt:variant>
      <vt:variant>
        <vt:i4>0</vt:i4>
      </vt:variant>
      <vt:variant>
        <vt:i4>5</vt:i4>
      </vt:variant>
      <vt:variant>
        <vt:lpwstr>mailto:visa.milan@mea.gov.in</vt:lpwstr>
      </vt:variant>
      <vt:variant>
        <vt:lpwstr/>
      </vt:variant>
      <vt:variant>
        <vt:i4>8323141</vt:i4>
      </vt:variant>
      <vt:variant>
        <vt:i4>477</vt:i4>
      </vt:variant>
      <vt:variant>
        <vt:i4>0</vt:i4>
      </vt:variant>
      <vt:variant>
        <vt:i4>5</vt:i4>
      </vt:variant>
      <vt:variant>
        <vt:lpwstr>mailto:oci.milan@mea.gov.in</vt:lpwstr>
      </vt:variant>
      <vt:variant>
        <vt:lpwstr/>
      </vt:variant>
      <vt:variant>
        <vt:i4>4522042</vt:i4>
      </vt:variant>
      <vt:variant>
        <vt:i4>474</vt:i4>
      </vt:variant>
      <vt:variant>
        <vt:i4>0</vt:i4>
      </vt:variant>
      <vt:variant>
        <vt:i4>5</vt:i4>
      </vt:variant>
      <vt:variant>
        <vt:lpwstr>mailto:cons1.milan@mea.gov.in</vt:lpwstr>
      </vt:variant>
      <vt:variant>
        <vt:lpwstr/>
      </vt:variant>
      <vt:variant>
        <vt:i4>7143501</vt:i4>
      </vt:variant>
      <vt:variant>
        <vt:i4>471</vt:i4>
      </vt:variant>
      <vt:variant>
        <vt:i4>0</vt:i4>
      </vt:variant>
      <vt:variant>
        <vt:i4>5</vt:i4>
      </vt:variant>
      <vt:variant>
        <vt:lpwstr>mailto:cons.milan@mea.gov.in</vt:lpwstr>
      </vt:variant>
      <vt:variant>
        <vt:lpwstr/>
      </vt:variant>
      <vt:variant>
        <vt:i4>7077979</vt:i4>
      </vt:variant>
      <vt:variant>
        <vt:i4>468</vt:i4>
      </vt:variant>
      <vt:variant>
        <vt:i4>0</vt:i4>
      </vt:variant>
      <vt:variant>
        <vt:i4>5</vt:i4>
      </vt:variant>
      <vt:variant>
        <vt:lpwstr>mailto:admn.milan@mea.gov.in</vt:lpwstr>
      </vt:variant>
      <vt:variant>
        <vt:lpwstr/>
      </vt:variant>
      <vt:variant>
        <vt:i4>7471177</vt:i4>
      </vt:variant>
      <vt:variant>
        <vt:i4>465</vt:i4>
      </vt:variant>
      <vt:variant>
        <vt:i4>0</vt:i4>
      </vt:variant>
      <vt:variant>
        <vt:i4>5</vt:i4>
      </vt:variant>
      <vt:variant>
        <vt:lpwstr>mailto:hoc.milan@mea.gov.in</vt:lpwstr>
      </vt:variant>
      <vt:variant>
        <vt:lpwstr/>
      </vt:variant>
      <vt:variant>
        <vt:i4>196662</vt:i4>
      </vt:variant>
      <vt:variant>
        <vt:i4>462</vt:i4>
      </vt:variant>
      <vt:variant>
        <vt:i4>0</vt:i4>
      </vt:variant>
      <vt:variant>
        <vt:i4>5</vt:i4>
      </vt:variant>
      <vt:variant>
        <vt:lpwstr>mailto:cg.milan@mea.gov.in</vt:lpwstr>
      </vt:variant>
      <vt:variant>
        <vt:lpwstr/>
      </vt:variant>
      <vt:variant>
        <vt:i4>8323154</vt:i4>
      </vt:variant>
      <vt:variant>
        <vt:i4>459</vt:i4>
      </vt:variant>
      <vt:variant>
        <vt:i4>0</vt:i4>
      </vt:variant>
      <vt:variant>
        <vt:i4>5</vt:i4>
      </vt:variant>
      <vt:variant>
        <vt:lpwstr>mailto:giblandini@tin.it</vt:lpwstr>
      </vt:variant>
      <vt:variant>
        <vt:lpwstr/>
      </vt:variant>
      <vt:variant>
        <vt:i4>7209040</vt:i4>
      </vt:variant>
      <vt:variant>
        <vt:i4>456</vt:i4>
      </vt:variant>
      <vt:variant>
        <vt:i4>0</vt:i4>
      </vt:variant>
      <vt:variant>
        <vt:i4>5</vt:i4>
      </vt:variant>
      <vt:variant>
        <vt:lpwstr>mailto:info@consuladohondurasroma.it</vt:lpwstr>
      </vt:variant>
      <vt:variant>
        <vt:lpwstr/>
      </vt:variant>
      <vt:variant>
        <vt:i4>3735556</vt:i4>
      </vt:variant>
      <vt:variant>
        <vt:i4>453</vt:i4>
      </vt:variant>
      <vt:variant>
        <vt:i4>0</vt:i4>
      </vt:variant>
      <vt:variant>
        <vt:i4>5</vt:i4>
      </vt:variant>
      <vt:variant>
        <vt:lpwstr>mailto:segreteriaconsolatoh@libero.it</vt:lpwstr>
      </vt:variant>
      <vt:variant>
        <vt:lpwstr/>
      </vt:variant>
      <vt:variant>
        <vt:i4>3342338</vt:i4>
      </vt:variant>
      <vt:variant>
        <vt:i4>450</vt:i4>
      </vt:variant>
      <vt:variant>
        <vt:i4>0</vt:i4>
      </vt:variant>
      <vt:variant>
        <vt:i4>5</vt:i4>
      </vt:variant>
      <vt:variant>
        <vt:lpwstr>mailto:segreteria@ambhaiti.it</vt:lpwstr>
      </vt:variant>
      <vt:variant>
        <vt:lpwstr/>
      </vt:variant>
      <vt:variant>
        <vt:i4>1703985</vt:i4>
      </vt:variant>
      <vt:variant>
        <vt:i4>447</vt:i4>
      </vt:variant>
      <vt:variant>
        <vt:i4>0</vt:i4>
      </vt:variant>
      <vt:variant>
        <vt:i4>5</vt:i4>
      </vt:variant>
      <vt:variant>
        <vt:lpwstr>mailto:consolatoguineabissauitalia@hotmail.it</vt:lpwstr>
      </vt:variant>
      <vt:variant>
        <vt:lpwstr/>
      </vt:variant>
      <vt:variant>
        <vt:i4>5177450</vt:i4>
      </vt:variant>
      <vt:variant>
        <vt:i4>444</vt:i4>
      </vt:variant>
      <vt:variant>
        <vt:i4>0</vt:i4>
      </vt:variant>
      <vt:variant>
        <vt:i4>5</vt:i4>
      </vt:variant>
      <vt:variant>
        <vt:lpwstr>mailto:console@consolato-guinea-mi.it</vt:lpwstr>
      </vt:variant>
      <vt:variant>
        <vt:lpwstr/>
      </vt:variant>
      <vt:variant>
        <vt:i4>8257630</vt:i4>
      </vt:variant>
      <vt:variant>
        <vt:i4>441</vt:i4>
      </vt:variant>
      <vt:variant>
        <vt:i4>0</vt:i4>
      </vt:variant>
      <vt:variant>
        <vt:i4>5</vt:i4>
      </vt:variant>
      <vt:variant>
        <vt:lpwstr>mailto:guidastriconsole@gmail.it</vt:lpwstr>
      </vt:variant>
      <vt:variant>
        <vt:lpwstr/>
      </vt:variant>
      <vt:variant>
        <vt:i4>6684694</vt:i4>
      </vt:variant>
      <vt:variant>
        <vt:i4>438</vt:i4>
      </vt:variant>
      <vt:variant>
        <vt:i4>0</vt:i4>
      </vt:variant>
      <vt:variant>
        <vt:i4>5</vt:i4>
      </vt:variant>
      <vt:variant>
        <vt:lpwstr>mailto:consguatemala.milano@gmail.com</vt:lpwstr>
      </vt:variant>
      <vt:variant>
        <vt:lpwstr/>
      </vt:variant>
      <vt:variant>
        <vt:i4>7798795</vt:i4>
      </vt:variant>
      <vt:variant>
        <vt:i4>435</vt:i4>
      </vt:variant>
      <vt:variant>
        <vt:i4>0</vt:i4>
      </vt:variant>
      <vt:variant>
        <vt:i4>5</vt:i4>
      </vt:variant>
      <vt:variant>
        <vt:lpwstr>mailto:consguatemala.firenze@gmail.com</vt:lpwstr>
      </vt:variant>
      <vt:variant>
        <vt:lpwstr/>
      </vt:variant>
      <vt:variant>
        <vt:i4>327781</vt:i4>
      </vt:variant>
      <vt:variant>
        <vt:i4>432</vt:i4>
      </vt:variant>
      <vt:variant>
        <vt:i4>0</vt:i4>
      </vt:variant>
      <vt:variant>
        <vt:i4>5</vt:i4>
      </vt:variant>
      <vt:variant>
        <vt:lpwstr>mailto:embitalia@minex.gob.gt</vt:lpwstr>
      </vt:variant>
      <vt:variant>
        <vt:lpwstr/>
      </vt:variant>
      <vt:variant>
        <vt:i4>6094889</vt:i4>
      </vt:variant>
      <vt:variant>
        <vt:i4>429</vt:i4>
      </vt:variant>
      <vt:variant>
        <vt:i4>0</vt:i4>
      </vt:variant>
      <vt:variant>
        <vt:i4>5</vt:i4>
      </vt:variant>
      <vt:variant>
        <vt:lpwstr>mailto:grhoncon.ven@mfa.gr</vt:lpwstr>
      </vt:variant>
      <vt:variant>
        <vt:lpwstr/>
      </vt:variant>
      <vt:variant>
        <vt:i4>5832742</vt:i4>
      </vt:variant>
      <vt:variant>
        <vt:i4>426</vt:i4>
      </vt:variant>
      <vt:variant>
        <vt:i4>0</vt:i4>
      </vt:variant>
      <vt:variant>
        <vt:i4>5</vt:i4>
      </vt:variant>
      <vt:variant>
        <vt:lpwstr>mailto:grhoncon.cat@mfa.gr</vt:lpwstr>
      </vt:variant>
      <vt:variant>
        <vt:lpwstr/>
      </vt:variant>
      <vt:variant>
        <vt:i4>5701687</vt:i4>
      </vt:variant>
      <vt:variant>
        <vt:i4>423</vt:i4>
      </vt:variant>
      <vt:variant>
        <vt:i4>0</vt:i4>
      </vt:variant>
      <vt:variant>
        <vt:i4>5</vt:i4>
      </vt:variant>
      <vt:variant>
        <vt:lpwstr>mailto:grhoncon.tor@mfa.gr</vt:lpwstr>
      </vt:variant>
      <vt:variant>
        <vt:lpwstr/>
      </vt:variant>
      <vt:variant>
        <vt:i4>5832751</vt:i4>
      </vt:variant>
      <vt:variant>
        <vt:i4>420</vt:i4>
      </vt:variant>
      <vt:variant>
        <vt:i4>0</vt:i4>
      </vt:variant>
      <vt:variant>
        <vt:i4>5</vt:i4>
      </vt:variant>
      <vt:variant>
        <vt:lpwstr>mailto:grhoncon.nap@mfa.gr</vt:lpwstr>
      </vt:variant>
      <vt:variant>
        <vt:lpwstr/>
      </vt:variant>
      <vt:variant>
        <vt:i4>5636147</vt:i4>
      </vt:variant>
      <vt:variant>
        <vt:i4>417</vt:i4>
      </vt:variant>
      <vt:variant>
        <vt:i4>0</vt:i4>
      </vt:variant>
      <vt:variant>
        <vt:i4>5</vt:i4>
      </vt:variant>
      <vt:variant>
        <vt:lpwstr>mailto:grhoncon.anc@mfa.gr</vt:lpwstr>
      </vt:variant>
      <vt:variant>
        <vt:lpwstr/>
      </vt:variant>
      <vt:variant>
        <vt:i4>4194352</vt:i4>
      </vt:variant>
      <vt:variant>
        <vt:i4>414</vt:i4>
      </vt:variant>
      <vt:variant>
        <vt:i4>0</vt:i4>
      </vt:variant>
      <vt:variant>
        <vt:i4>5</vt:i4>
      </vt:variant>
      <vt:variant>
        <vt:lpwstr>mailto:laudomia.pucci@gmail.com</vt:lpwstr>
      </vt:variant>
      <vt:variant>
        <vt:lpwstr/>
      </vt:variant>
      <vt:variant>
        <vt:i4>3014726</vt:i4>
      </vt:variant>
      <vt:variant>
        <vt:i4>411</vt:i4>
      </vt:variant>
      <vt:variant>
        <vt:i4>0</vt:i4>
      </vt:variant>
      <vt:variant>
        <vt:i4>5</vt:i4>
      </vt:variant>
      <vt:variant>
        <vt:lpwstr>mailto:segret.cg@ml.mofa.go.jp</vt:lpwstr>
      </vt:variant>
      <vt:variant>
        <vt:lpwstr/>
      </vt:variant>
      <vt:variant>
        <vt:i4>65646</vt:i4>
      </vt:variant>
      <vt:variant>
        <vt:i4>408</vt:i4>
      </vt:variant>
      <vt:variant>
        <vt:i4>0</vt:i4>
      </vt:variant>
      <vt:variant>
        <vt:i4>5</vt:i4>
      </vt:variant>
      <vt:variant>
        <vt:lpwstr>mailto:genua@hk-diplo.de</vt:lpwstr>
      </vt:variant>
      <vt:variant>
        <vt:lpwstr/>
      </vt:variant>
      <vt:variant>
        <vt:i4>2031732</vt:i4>
      </vt:variant>
      <vt:variant>
        <vt:i4>405</vt:i4>
      </vt:variant>
      <vt:variant>
        <vt:i4>0</vt:i4>
      </vt:variant>
      <vt:variant>
        <vt:i4>5</vt:i4>
      </vt:variant>
      <vt:variant>
        <vt:lpwstr>mailto:bozen@hk-diplo.de</vt:lpwstr>
      </vt:variant>
      <vt:variant>
        <vt:lpwstr/>
      </vt:variant>
      <vt:variant>
        <vt:i4>786544</vt:i4>
      </vt:variant>
      <vt:variant>
        <vt:i4>402</vt:i4>
      </vt:variant>
      <vt:variant>
        <vt:i4>0</vt:i4>
      </vt:variant>
      <vt:variant>
        <vt:i4>5</vt:i4>
      </vt:variant>
      <vt:variant>
        <vt:lpwstr>mailto:leonarda.amella@libero.it</vt:lpwstr>
      </vt:variant>
      <vt:variant>
        <vt:lpwstr/>
      </vt:variant>
      <vt:variant>
        <vt:i4>1114166</vt:i4>
      </vt:variant>
      <vt:variant>
        <vt:i4>399</vt:i4>
      </vt:variant>
      <vt:variant>
        <vt:i4>0</vt:i4>
      </vt:variant>
      <vt:variant>
        <vt:i4>5</vt:i4>
      </vt:variant>
      <vt:variant>
        <vt:lpwstr>mailto:mikireinero@gmail.com</vt:lpwstr>
      </vt:variant>
      <vt:variant>
        <vt:lpwstr/>
      </vt:variant>
      <vt:variant>
        <vt:i4>3211264</vt:i4>
      </vt:variant>
      <vt:variant>
        <vt:i4>396</vt:i4>
      </vt:variant>
      <vt:variant>
        <vt:i4>0</vt:i4>
      </vt:variant>
      <vt:variant>
        <vt:i4>5</vt:i4>
      </vt:variant>
      <vt:variant>
        <vt:lpwstr>mailto:cons.rome@mfa.gov.ge</vt:lpwstr>
      </vt:variant>
      <vt:variant>
        <vt:lpwstr/>
      </vt:variant>
      <vt:variant>
        <vt:i4>6553682</vt:i4>
      </vt:variant>
      <vt:variant>
        <vt:i4>393</vt:i4>
      </vt:variant>
      <vt:variant>
        <vt:i4>0</vt:i4>
      </vt:variant>
      <vt:variant>
        <vt:i4>5</vt:i4>
      </vt:variant>
      <vt:variant>
        <vt:lpwstr>mailto:ambagabonrome@gmail.com</vt:lpwstr>
      </vt:variant>
      <vt:variant>
        <vt:lpwstr/>
      </vt:variant>
      <vt:variant>
        <vt:i4>8257606</vt:i4>
      </vt:variant>
      <vt:variant>
        <vt:i4>390</vt:i4>
      </vt:variant>
      <vt:variant>
        <vt:i4>0</vt:i4>
      </vt:variant>
      <vt:variant>
        <vt:i4>5</vt:i4>
      </vt:variant>
      <vt:variant>
        <vt:lpwstr>mailto:nataliacoppa@yahoo.it</vt:lpwstr>
      </vt:variant>
      <vt:variant>
        <vt:lpwstr/>
      </vt:variant>
      <vt:variant>
        <vt:i4>4522100</vt:i4>
      </vt:variant>
      <vt:variant>
        <vt:i4>387</vt:i4>
      </vt:variant>
      <vt:variant>
        <vt:i4>0</vt:i4>
      </vt:variant>
      <vt:variant>
        <vt:i4>5</vt:i4>
      </vt:variant>
      <vt:variant>
        <vt:lpwstr>mailto:catanzaro@agenceconsulaire.fr</vt:lpwstr>
      </vt:variant>
      <vt:variant>
        <vt:lpwstr/>
      </vt:variant>
      <vt:variant>
        <vt:i4>2162752</vt:i4>
      </vt:variant>
      <vt:variant>
        <vt:i4>384</vt:i4>
      </vt:variant>
      <vt:variant>
        <vt:i4>0</vt:i4>
      </vt:variant>
      <vt:variant>
        <vt:i4>5</vt:i4>
      </vt:variant>
      <vt:variant>
        <vt:lpwstr>mailto:agenceconsulaire.cagliari@gmail.com</vt:lpwstr>
      </vt:variant>
      <vt:variant>
        <vt:lpwstr/>
      </vt:variant>
      <vt:variant>
        <vt:i4>5046334</vt:i4>
      </vt:variant>
      <vt:variant>
        <vt:i4>381</vt:i4>
      </vt:variant>
      <vt:variant>
        <vt:i4>0</vt:i4>
      </vt:variant>
      <vt:variant>
        <vt:i4>5</vt:i4>
      </vt:variant>
      <vt:variant>
        <vt:lpwstr>mailto:claudio.perrella@rplt.it</vt:lpwstr>
      </vt:variant>
      <vt:variant>
        <vt:lpwstr/>
      </vt:variant>
      <vt:variant>
        <vt:i4>8126531</vt:i4>
      </vt:variant>
      <vt:variant>
        <vt:i4>378</vt:i4>
      </vt:variant>
      <vt:variant>
        <vt:i4>0</vt:i4>
      </vt:variant>
      <vt:variant>
        <vt:i4>5</vt:i4>
      </vt:variant>
      <vt:variant>
        <vt:lpwstr>mailto:finland.consulate.trieste@gmail.com</vt:lpwstr>
      </vt:variant>
      <vt:variant>
        <vt:lpwstr/>
      </vt:variant>
      <vt:variant>
        <vt:i4>3014673</vt:i4>
      </vt:variant>
      <vt:variant>
        <vt:i4>375</vt:i4>
      </vt:variant>
      <vt:variant>
        <vt:i4>0</vt:i4>
      </vt:variant>
      <vt:variant>
        <vt:i4>5</vt:i4>
      </vt:variant>
      <vt:variant>
        <vt:lpwstr>mailto:consfinlandia@studiolegaledionisio.</vt:lpwstr>
      </vt:variant>
      <vt:variant>
        <vt:lpwstr/>
      </vt:variant>
      <vt:variant>
        <vt:i4>983085</vt:i4>
      </vt:variant>
      <vt:variant>
        <vt:i4>372</vt:i4>
      </vt:variant>
      <vt:variant>
        <vt:i4>0</vt:i4>
      </vt:variant>
      <vt:variant>
        <vt:i4>5</vt:i4>
      </vt:variant>
      <vt:variant>
        <vt:lpwstr>mailto:consolatofinlandmilano@gmail.com</vt:lpwstr>
      </vt:variant>
      <vt:variant>
        <vt:lpwstr/>
      </vt:variant>
      <vt:variant>
        <vt:i4>3604570</vt:i4>
      </vt:variant>
      <vt:variant>
        <vt:i4>369</vt:i4>
      </vt:variant>
      <vt:variant>
        <vt:i4>0</vt:i4>
      </vt:variant>
      <vt:variant>
        <vt:i4>5</vt:i4>
      </vt:variant>
      <vt:variant>
        <vt:lpwstr>mailto:c.fois@plaisant.it</vt:lpwstr>
      </vt:variant>
      <vt:variant>
        <vt:lpwstr/>
      </vt:variant>
      <vt:variant>
        <vt:i4>589878</vt:i4>
      </vt:variant>
      <vt:variant>
        <vt:i4>366</vt:i4>
      </vt:variant>
      <vt:variant>
        <vt:i4>0</vt:i4>
      </vt:variant>
      <vt:variant>
        <vt:i4>5</vt:i4>
      </vt:variant>
      <vt:variant>
        <vt:lpwstr>mailto:info@conshonorphilvenice.it</vt:lpwstr>
      </vt:variant>
      <vt:variant>
        <vt:lpwstr/>
      </vt:variant>
      <vt:variant>
        <vt:i4>2818055</vt:i4>
      </vt:variant>
      <vt:variant>
        <vt:i4>363</vt:i4>
      </vt:variant>
      <vt:variant>
        <vt:i4>0</vt:i4>
      </vt:variant>
      <vt:variant>
        <vt:i4>5</vt:i4>
      </vt:variant>
      <vt:variant>
        <vt:lpwstr>mailto:consolatodellefilippine@studiogiglio.org</vt:lpwstr>
      </vt:variant>
      <vt:variant>
        <vt:lpwstr/>
      </vt:variant>
      <vt:variant>
        <vt:i4>8126542</vt:i4>
      </vt:variant>
      <vt:variant>
        <vt:i4>360</vt:i4>
      </vt:variant>
      <vt:variant>
        <vt:i4>0</vt:i4>
      </vt:variant>
      <vt:variant>
        <vt:i4>5</vt:i4>
      </vt:variant>
      <vt:variant>
        <vt:lpwstr>mailto:consphilflorence@gmail.com</vt:lpwstr>
      </vt:variant>
      <vt:variant>
        <vt:lpwstr/>
      </vt:variant>
      <vt:variant>
        <vt:i4>1572901</vt:i4>
      </vt:variant>
      <vt:variant>
        <vt:i4>357</vt:i4>
      </vt:variant>
      <vt:variant>
        <vt:i4>0</vt:i4>
      </vt:variant>
      <vt:variant>
        <vt:i4>5</vt:i4>
      </vt:variant>
      <vt:variant>
        <vt:lpwstr>mailto:philcongenmilan@gmail.com</vt:lpwstr>
      </vt:variant>
      <vt:variant>
        <vt:lpwstr/>
      </vt:variant>
      <vt:variant>
        <vt:i4>2031725</vt:i4>
      </vt:variant>
      <vt:variant>
        <vt:i4>354</vt:i4>
      </vt:variant>
      <vt:variant>
        <vt:i4>0</vt:i4>
      </vt:variant>
      <vt:variant>
        <vt:i4>5</vt:i4>
      </vt:variant>
      <vt:variant>
        <vt:lpwstr>mailto:diegomassimiliano.degiorgi@gmail.com</vt:lpwstr>
      </vt:variant>
      <vt:variant>
        <vt:lpwstr/>
      </vt:variant>
      <vt:variant>
        <vt:i4>8257628</vt:i4>
      </vt:variant>
      <vt:variant>
        <vt:i4>351</vt:i4>
      </vt:variant>
      <vt:variant>
        <vt:i4>0</vt:i4>
      </vt:variant>
      <vt:variant>
        <vt:i4>5</vt:i4>
      </vt:variant>
      <vt:variant>
        <vt:lpwstr>mailto:consolato.etiopia.torino@gmail.com</vt:lpwstr>
      </vt:variant>
      <vt:variant>
        <vt:lpwstr/>
      </vt:variant>
      <vt:variant>
        <vt:i4>3670100</vt:i4>
      </vt:variant>
      <vt:variant>
        <vt:i4>348</vt:i4>
      </vt:variant>
      <vt:variant>
        <vt:i4>0</vt:i4>
      </vt:variant>
      <vt:variant>
        <vt:i4>5</vt:i4>
      </vt:variant>
      <vt:variant>
        <vt:lpwstr>mailto:ethiopianhonoraryconsulate.mi@gmail.com</vt:lpwstr>
      </vt:variant>
      <vt:variant>
        <vt:lpwstr/>
      </vt:variant>
      <vt:variant>
        <vt:i4>8060959</vt:i4>
      </vt:variant>
      <vt:variant>
        <vt:i4>345</vt:i4>
      </vt:variant>
      <vt:variant>
        <vt:i4>0</vt:i4>
      </vt:variant>
      <vt:variant>
        <vt:i4>5</vt:i4>
      </vt:variant>
      <vt:variant>
        <vt:lpwstr>mailto:ethiopianconsul.genoa@gmail.com</vt:lpwstr>
      </vt:variant>
      <vt:variant>
        <vt:lpwstr/>
      </vt:variant>
      <vt:variant>
        <vt:i4>5439612</vt:i4>
      </vt:variant>
      <vt:variant>
        <vt:i4>342</vt:i4>
      </vt:variant>
      <vt:variant>
        <vt:i4>0</vt:i4>
      </vt:variant>
      <vt:variant>
        <vt:i4>5</vt:i4>
      </vt:variant>
      <vt:variant>
        <vt:lpwstr>mailto:consular@ethiopianembassy.it</vt:lpwstr>
      </vt:variant>
      <vt:variant>
        <vt:lpwstr/>
      </vt:variant>
      <vt:variant>
        <vt:i4>262232</vt:i4>
      </vt:variant>
      <vt:variant>
        <vt:i4>339</vt:i4>
      </vt:variant>
      <vt:variant>
        <vt:i4>0</vt:i4>
      </vt:variant>
      <vt:variant>
        <vt:i4>5</vt:i4>
      </vt:variant>
      <vt:variant>
        <vt:lpwstr>https://consolato-estoniamilano.squarespace.com/</vt:lpwstr>
      </vt:variant>
      <vt:variant>
        <vt:lpwstr/>
      </vt:variant>
      <vt:variant>
        <vt:i4>4522111</vt:i4>
      </vt:variant>
      <vt:variant>
        <vt:i4>336</vt:i4>
      </vt:variant>
      <vt:variant>
        <vt:i4>0</vt:i4>
      </vt:variant>
      <vt:variant>
        <vt:i4>5</vt:i4>
      </vt:variant>
      <vt:variant>
        <vt:lpwstr>mailto:estoniaconsolatomilano@gebnetwork.it</vt:lpwstr>
      </vt:variant>
      <vt:variant>
        <vt:lpwstr/>
      </vt:variant>
      <vt:variant>
        <vt:i4>2949139</vt:i4>
      </vt:variant>
      <vt:variant>
        <vt:i4>333</vt:i4>
      </vt:variant>
      <vt:variant>
        <vt:i4>0</vt:i4>
      </vt:variant>
      <vt:variant>
        <vt:i4>5</vt:i4>
      </vt:variant>
      <vt:variant>
        <vt:lpwstr>mailto:estoniaconsulate@hugotrumpy.it</vt:lpwstr>
      </vt:variant>
      <vt:variant>
        <vt:lpwstr/>
      </vt:variant>
      <vt:variant>
        <vt:i4>1048639</vt:i4>
      </vt:variant>
      <vt:variant>
        <vt:i4>330</vt:i4>
      </vt:variant>
      <vt:variant>
        <vt:i4>0</vt:i4>
      </vt:variant>
      <vt:variant>
        <vt:i4>5</vt:i4>
      </vt:variant>
      <vt:variant>
        <vt:lpwstr>mailto:info@cecchinilaw.it</vt:lpwstr>
      </vt:variant>
      <vt:variant>
        <vt:lpwstr/>
      </vt:variant>
      <vt:variant>
        <vt:i4>1441824</vt:i4>
      </vt:variant>
      <vt:variant>
        <vt:i4>327</vt:i4>
      </vt:variant>
      <vt:variant>
        <vt:i4>0</vt:i4>
      </vt:variant>
      <vt:variant>
        <vt:i4>5</vt:i4>
      </vt:variant>
      <vt:variant>
        <vt:lpwstr>mailto:consolatoeritreapuglia@gmail.com</vt:lpwstr>
      </vt:variant>
      <vt:variant>
        <vt:lpwstr/>
      </vt:variant>
      <vt:variant>
        <vt:i4>4194403</vt:i4>
      </vt:variant>
      <vt:variant>
        <vt:i4>324</vt:i4>
      </vt:variant>
      <vt:variant>
        <vt:i4>0</vt:i4>
      </vt:variant>
      <vt:variant>
        <vt:i4>5</vt:i4>
      </vt:variant>
      <vt:variant>
        <vt:lpwstr>mailto:info@cogemi.com</vt:lpwstr>
      </vt:variant>
      <vt:variant>
        <vt:lpwstr/>
      </vt:variant>
      <vt:variant>
        <vt:i4>7077963</vt:i4>
      </vt:variant>
      <vt:variant>
        <vt:i4>321</vt:i4>
      </vt:variant>
      <vt:variant>
        <vt:i4>0</vt:i4>
      </vt:variant>
      <vt:variant>
        <vt:i4>5</vt:i4>
      </vt:variant>
      <vt:variant>
        <vt:lpwstr>mailto:studiolegalezurlo@studiolegalezurlo.com</vt:lpwstr>
      </vt:variant>
      <vt:variant>
        <vt:lpwstr/>
      </vt:variant>
      <vt:variant>
        <vt:i4>327807</vt:i4>
      </vt:variant>
      <vt:variant>
        <vt:i4>318</vt:i4>
      </vt:variant>
      <vt:variant>
        <vt:i4>0</vt:i4>
      </vt:variant>
      <vt:variant>
        <vt:i4>5</vt:i4>
      </vt:variant>
      <vt:variant>
        <vt:lpwstr>mailto:consolatoelsalvador.cb@gmail.com</vt:lpwstr>
      </vt:variant>
      <vt:variant>
        <vt:lpwstr/>
      </vt:variant>
      <vt:variant>
        <vt:i4>1310816</vt:i4>
      </vt:variant>
      <vt:variant>
        <vt:i4>315</vt:i4>
      </vt:variant>
      <vt:variant>
        <vt:i4>0</vt:i4>
      </vt:variant>
      <vt:variant>
        <vt:i4>5</vt:i4>
      </vt:variant>
      <vt:variant>
        <vt:lpwstr>mailto:consuladoroma@rree.gob.sv</vt:lpwstr>
      </vt:variant>
      <vt:variant>
        <vt:lpwstr/>
      </vt:variant>
      <vt:variant>
        <vt:i4>5963837</vt:i4>
      </vt:variant>
      <vt:variant>
        <vt:i4>312</vt:i4>
      </vt:variant>
      <vt:variant>
        <vt:i4>0</vt:i4>
      </vt:variant>
      <vt:variant>
        <vt:i4>5</vt:i4>
      </vt:variant>
      <vt:variant>
        <vt:lpwstr>mailto:consalva.milan@gmail.com</vt:lpwstr>
      </vt:variant>
      <vt:variant>
        <vt:lpwstr/>
      </vt:variant>
      <vt:variant>
        <vt:i4>4128849</vt:i4>
      </vt:variant>
      <vt:variant>
        <vt:i4>309</vt:i4>
      </vt:variant>
      <vt:variant>
        <vt:i4>0</vt:i4>
      </vt:variant>
      <vt:variant>
        <vt:i4>5</vt:i4>
      </vt:variant>
      <vt:variant>
        <vt:lpwstr>mailto:consuldor.roma@flashnet.it</vt:lpwstr>
      </vt:variant>
      <vt:variant>
        <vt:lpwstr/>
      </vt:variant>
      <vt:variant>
        <vt:i4>7798873</vt:i4>
      </vt:variant>
      <vt:variant>
        <vt:i4>306</vt:i4>
      </vt:variant>
      <vt:variant>
        <vt:i4>0</vt:i4>
      </vt:variant>
      <vt:variant>
        <vt:i4>5</vt:i4>
      </vt:variant>
      <vt:variant>
        <vt:lpwstr>mailto:cecumilan@pec.it</vt:lpwstr>
      </vt:variant>
      <vt:variant>
        <vt:lpwstr/>
      </vt:variant>
      <vt:variant>
        <vt:i4>7733279</vt:i4>
      </vt:variant>
      <vt:variant>
        <vt:i4>303</vt:i4>
      </vt:variant>
      <vt:variant>
        <vt:i4>0</vt:i4>
      </vt:variant>
      <vt:variant>
        <vt:i4>5</vt:i4>
      </vt:variant>
      <vt:variant>
        <vt:lpwstr>mailto:cecumilan@cancilleria.gob.ec</vt:lpwstr>
      </vt:variant>
      <vt:variant>
        <vt:lpwstr/>
      </vt:variant>
      <vt:variant>
        <vt:i4>2818054</vt:i4>
      </vt:variant>
      <vt:variant>
        <vt:i4>300</vt:i4>
      </vt:variant>
      <vt:variant>
        <vt:i4>0</vt:i4>
      </vt:variant>
      <vt:variant>
        <vt:i4>5</vt:i4>
      </vt:variant>
      <vt:variant>
        <vt:lpwstr>mailto:con@ecumilan.org</vt:lpwstr>
      </vt:variant>
      <vt:variant>
        <vt:lpwstr/>
      </vt:variant>
      <vt:variant>
        <vt:i4>1769532</vt:i4>
      </vt:variant>
      <vt:variant>
        <vt:i4>297</vt:i4>
      </vt:variant>
      <vt:variant>
        <vt:i4>0</vt:i4>
      </vt:variant>
      <vt:variant>
        <vt:i4>5</vt:i4>
      </vt:variant>
      <vt:variant>
        <vt:lpwstr>mailto:consuladodominicanonapoles@gmail.com</vt:lpwstr>
      </vt:variant>
      <vt:variant>
        <vt:lpwstr/>
      </vt:variant>
      <vt:variant>
        <vt:i4>4653155</vt:i4>
      </vt:variant>
      <vt:variant>
        <vt:i4>294</vt:i4>
      </vt:variant>
      <vt:variant>
        <vt:i4>0</vt:i4>
      </vt:variant>
      <vt:variant>
        <vt:i4>5</vt:i4>
      </vt:variant>
      <vt:variant>
        <vt:lpwstr>mailto:dkturconsulate@fastwebnet.it</vt:lpwstr>
      </vt:variant>
      <vt:variant>
        <vt:lpwstr/>
      </vt:variant>
      <vt:variant>
        <vt:i4>4784233</vt:i4>
      </vt:variant>
      <vt:variant>
        <vt:i4>291</vt:i4>
      </vt:variant>
      <vt:variant>
        <vt:i4>0</vt:i4>
      </vt:variant>
      <vt:variant>
        <vt:i4>5</vt:i4>
      </vt:variant>
      <vt:variant>
        <vt:lpwstr>mailto:bologna@umgate.dk</vt:lpwstr>
      </vt:variant>
      <vt:variant>
        <vt:lpwstr/>
      </vt:variant>
      <vt:variant>
        <vt:i4>8257623</vt:i4>
      </vt:variant>
      <vt:variant>
        <vt:i4>288</vt:i4>
      </vt:variant>
      <vt:variant>
        <vt:i4>0</vt:i4>
      </vt:variant>
      <vt:variant>
        <vt:i4>5</vt:i4>
      </vt:variant>
      <vt:variant>
        <vt:lpwstr>mailto:consulate@klingenberg.it</vt:lpwstr>
      </vt:variant>
      <vt:variant>
        <vt:lpwstr/>
      </vt:variant>
      <vt:variant>
        <vt:i4>4325434</vt:i4>
      </vt:variant>
      <vt:variant>
        <vt:i4>285</vt:i4>
      </vt:variant>
      <vt:variant>
        <vt:i4>0</vt:i4>
      </vt:variant>
      <vt:variant>
        <vt:i4>5</vt:i4>
      </vt:variant>
      <vt:variant>
        <vt:lpwstr>mailto:stjepan.ribic@mvep.hr</vt:lpwstr>
      </vt:variant>
      <vt:variant>
        <vt:lpwstr/>
      </vt:variant>
      <vt:variant>
        <vt:i4>2293771</vt:i4>
      </vt:variant>
      <vt:variant>
        <vt:i4>282</vt:i4>
      </vt:variant>
      <vt:variant>
        <vt:i4>0</vt:i4>
      </vt:variant>
      <vt:variant>
        <vt:i4>5</vt:i4>
      </vt:variant>
      <vt:variant>
        <vt:lpwstr>mailto:milano@mvep.hr</vt:lpwstr>
      </vt:variant>
      <vt:variant>
        <vt:lpwstr/>
      </vt:variant>
      <vt:variant>
        <vt:i4>6291528</vt:i4>
      </vt:variant>
      <vt:variant>
        <vt:i4>279</vt:i4>
      </vt:variant>
      <vt:variant>
        <vt:i4>0</vt:i4>
      </vt:variant>
      <vt:variant>
        <vt:i4>5</vt:i4>
      </vt:variant>
      <vt:variant>
        <vt:lpwstr>mailto:conhcr-it@rree.go.cr</vt:lpwstr>
      </vt:variant>
      <vt:variant>
        <vt:lpwstr/>
      </vt:variant>
      <vt:variant>
        <vt:i4>5570664</vt:i4>
      </vt:variant>
      <vt:variant>
        <vt:i4>276</vt:i4>
      </vt:variant>
      <vt:variant>
        <vt:i4>0</vt:i4>
      </vt:variant>
      <vt:variant>
        <vt:i4>5</vt:i4>
      </vt:variant>
      <vt:variant>
        <vt:lpwstr>mailto:consmiler@interlaw.biz</vt:lpwstr>
      </vt:variant>
      <vt:variant>
        <vt:lpwstr/>
      </vt:variant>
      <vt:variant>
        <vt:i4>4718645</vt:i4>
      </vt:variant>
      <vt:variant>
        <vt:i4>273</vt:i4>
      </vt:variant>
      <vt:variant>
        <vt:i4>0</vt:i4>
      </vt:variant>
      <vt:variant>
        <vt:i4>5</vt:i4>
      </vt:variant>
      <vt:variant>
        <vt:lpwstr>mailto:conhcr-fl-it@rree.go.cr</vt:lpwstr>
      </vt:variant>
      <vt:variant>
        <vt:lpwstr/>
      </vt:variant>
      <vt:variant>
        <vt:i4>6291523</vt:i4>
      </vt:variant>
      <vt:variant>
        <vt:i4>270</vt:i4>
      </vt:variant>
      <vt:variant>
        <vt:i4>0</vt:i4>
      </vt:variant>
      <vt:variant>
        <vt:i4>5</vt:i4>
      </vt:variant>
      <vt:variant>
        <vt:lpwstr>mailto:conher-br@rree.go.cr</vt:lpwstr>
      </vt:variant>
      <vt:variant>
        <vt:lpwstr/>
      </vt:variant>
      <vt:variant>
        <vt:i4>1572906</vt:i4>
      </vt:variant>
      <vt:variant>
        <vt:i4>267</vt:i4>
      </vt:variant>
      <vt:variant>
        <vt:i4>0</vt:i4>
      </vt:variant>
      <vt:variant>
        <vt:i4>5</vt:i4>
      </vt:variant>
      <vt:variant>
        <vt:lpwstr>mailto:concr-it@rree.go.cr</vt:lpwstr>
      </vt:variant>
      <vt:variant>
        <vt:lpwstr/>
      </vt:variant>
      <vt:variant>
        <vt:i4>4522044</vt:i4>
      </vt:variant>
      <vt:variant>
        <vt:i4>264</vt:i4>
      </vt:variant>
      <vt:variant>
        <vt:i4>0</vt:i4>
      </vt:variant>
      <vt:variant>
        <vt:i4>5</vt:i4>
      </vt:variant>
      <vt:variant>
        <vt:lpwstr>mailto:consolatocotedivoire.triveneto@gmail.com</vt:lpwstr>
      </vt:variant>
      <vt:variant>
        <vt:lpwstr/>
      </vt:variant>
      <vt:variant>
        <vt:i4>6881354</vt:i4>
      </vt:variant>
      <vt:variant>
        <vt:i4>261</vt:i4>
      </vt:variant>
      <vt:variant>
        <vt:i4>0</vt:i4>
      </vt:variant>
      <vt:variant>
        <vt:i4>5</vt:i4>
      </vt:variant>
      <vt:variant>
        <vt:lpwstr>mailto:consolato.cdi.torino@gmail.com</vt:lpwstr>
      </vt:variant>
      <vt:variant>
        <vt:lpwstr/>
      </vt:variant>
      <vt:variant>
        <vt:i4>6881358</vt:i4>
      </vt:variant>
      <vt:variant>
        <vt:i4>258</vt:i4>
      </vt:variant>
      <vt:variant>
        <vt:i4>0</vt:i4>
      </vt:variant>
      <vt:variant>
        <vt:i4>5</vt:i4>
      </vt:variant>
      <vt:variant>
        <vt:lpwstr>mailto:consolatocostadavoriofirenze@gmail.com</vt:lpwstr>
      </vt:variant>
      <vt:variant>
        <vt:lpwstr/>
      </vt:variant>
      <vt:variant>
        <vt:i4>6750280</vt:i4>
      </vt:variant>
      <vt:variant>
        <vt:i4>255</vt:i4>
      </vt:variant>
      <vt:variant>
        <vt:i4>0</vt:i4>
      </vt:variant>
      <vt:variant>
        <vt:i4>5</vt:i4>
      </vt:variant>
      <vt:variant>
        <vt:lpwstr>mailto:agencemilanci@gmail.com</vt:lpwstr>
      </vt:variant>
      <vt:variant>
        <vt:lpwstr/>
      </vt:variant>
      <vt:variant>
        <vt:i4>8192082</vt:i4>
      </vt:variant>
      <vt:variant>
        <vt:i4>252</vt:i4>
      </vt:variant>
      <vt:variant>
        <vt:i4>0</vt:i4>
      </vt:variant>
      <vt:variant>
        <vt:i4>5</vt:i4>
      </vt:variant>
      <vt:variant>
        <vt:lpwstr>mailto:consolatocoreasicilia@gmail.com</vt:lpwstr>
      </vt:variant>
      <vt:variant>
        <vt:lpwstr/>
      </vt:variant>
      <vt:variant>
        <vt:i4>852023</vt:i4>
      </vt:variant>
      <vt:variant>
        <vt:i4>249</vt:i4>
      </vt:variant>
      <vt:variant>
        <vt:i4>0</vt:i4>
      </vt:variant>
      <vt:variant>
        <vt:i4>5</vt:i4>
      </vt:variant>
      <vt:variant>
        <vt:lpwstr>mailto:korea.consolato.firenze@gmail.com</vt:lpwstr>
      </vt:variant>
      <vt:variant>
        <vt:lpwstr/>
      </vt:variant>
      <vt:variant>
        <vt:i4>2228244</vt:i4>
      </vt:variant>
      <vt:variant>
        <vt:i4>246</vt:i4>
      </vt:variant>
      <vt:variant>
        <vt:i4>0</vt:i4>
      </vt:variant>
      <vt:variant>
        <vt:i4>5</vt:i4>
      </vt:variant>
      <vt:variant>
        <vt:lpwstr>mailto:segreteria@consolatordcongo.it</vt:lpwstr>
      </vt:variant>
      <vt:variant>
        <vt:lpwstr/>
      </vt:variant>
      <vt:variant>
        <vt:i4>6881296</vt:i4>
      </vt:variant>
      <vt:variant>
        <vt:i4>243</vt:i4>
      </vt:variant>
      <vt:variant>
        <vt:i4>0</vt:i4>
      </vt:variant>
      <vt:variant>
        <vt:i4>5</vt:i4>
      </vt:variant>
      <vt:variant>
        <vt:lpwstr>mailto:segreteria@pec.consolatorscongo.it</vt:lpwstr>
      </vt:variant>
      <vt:variant>
        <vt:lpwstr/>
      </vt:variant>
      <vt:variant>
        <vt:i4>3211359</vt:i4>
      </vt:variant>
      <vt:variant>
        <vt:i4>240</vt:i4>
      </vt:variant>
      <vt:variant>
        <vt:i4>0</vt:i4>
      </vt:variant>
      <vt:variant>
        <vt:i4>5</vt:i4>
      </vt:variant>
      <vt:variant>
        <vt:lpwstr>mailto:consolato.comore@katamail.com</vt:lpwstr>
      </vt:variant>
      <vt:variant>
        <vt:lpwstr/>
      </vt:variant>
      <vt:variant>
        <vt:i4>5308460</vt:i4>
      </vt:variant>
      <vt:variant>
        <vt:i4>237</vt:i4>
      </vt:variant>
      <vt:variant>
        <vt:i4>0</vt:i4>
      </vt:variant>
      <vt:variant>
        <vt:i4>5</vt:i4>
      </vt:variant>
      <vt:variant>
        <vt:lpwstr>mailto:Chnapoli@cancilleria.gov.co</vt:lpwstr>
      </vt:variant>
      <vt:variant>
        <vt:lpwstr/>
      </vt:variant>
      <vt:variant>
        <vt:i4>1769535</vt:i4>
      </vt:variant>
      <vt:variant>
        <vt:i4>234</vt:i4>
      </vt:variant>
      <vt:variant>
        <vt:i4>0</vt:i4>
      </vt:variant>
      <vt:variant>
        <vt:i4>5</vt:i4>
      </vt:variant>
      <vt:variant>
        <vt:lpwstr>mailto:penaranda@hembert.com</vt:lpwstr>
      </vt:variant>
      <vt:variant>
        <vt:lpwstr/>
      </vt:variant>
      <vt:variant>
        <vt:i4>6029344</vt:i4>
      </vt:variant>
      <vt:variant>
        <vt:i4>231</vt:i4>
      </vt:variant>
      <vt:variant>
        <vt:i4>0</vt:i4>
      </vt:variant>
      <vt:variant>
        <vt:i4>5</vt:i4>
      </vt:variant>
      <vt:variant>
        <vt:lpwstr>mailto:Chgenova@cancilleria.gov.co</vt:lpwstr>
      </vt:variant>
      <vt:variant>
        <vt:lpwstr/>
      </vt:variant>
      <vt:variant>
        <vt:i4>393334</vt:i4>
      </vt:variant>
      <vt:variant>
        <vt:i4>228</vt:i4>
      </vt:variant>
      <vt:variant>
        <vt:i4>0</vt:i4>
      </vt:variant>
      <vt:variant>
        <vt:i4>5</vt:i4>
      </vt:variant>
      <vt:variant>
        <vt:lpwstr>mailto:Chflorencia@cancilleria.gov.co</vt:lpwstr>
      </vt:variant>
      <vt:variant>
        <vt:lpwstr/>
      </vt:variant>
      <vt:variant>
        <vt:i4>6684696</vt:i4>
      </vt:variant>
      <vt:variant>
        <vt:i4>225</vt:i4>
      </vt:variant>
      <vt:variant>
        <vt:i4>0</vt:i4>
      </vt:variant>
      <vt:variant>
        <vt:i4>5</vt:i4>
      </vt:variant>
      <vt:variant>
        <vt:lpwstr>mailto:croma@cancilleria.gov.co</vt:lpwstr>
      </vt:variant>
      <vt:variant>
        <vt:lpwstr/>
      </vt:variant>
      <vt:variant>
        <vt:i4>2818124</vt:i4>
      </vt:variant>
      <vt:variant>
        <vt:i4>222</vt:i4>
      </vt:variant>
      <vt:variant>
        <vt:i4>0</vt:i4>
      </vt:variant>
      <vt:variant>
        <vt:i4>5</vt:i4>
      </vt:variant>
      <vt:variant>
        <vt:lpwstr>mailto:cmilan@cancilleria.gov.co</vt:lpwstr>
      </vt:variant>
      <vt:variant>
        <vt:lpwstr/>
      </vt:variant>
      <vt:variant>
        <vt:i4>3670036</vt:i4>
      </vt:variant>
      <vt:variant>
        <vt:i4>219</vt:i4>
      </vt:variant>
      <vt:variant>
        <vt:i4>0</vt:i4>
      </vt:variant>
      <vt:variant>
        <vt:i4>5</vt:i4>
      </vt:variant>
      <vt:variant>
        <vt:lpwstr>mailto:consolatocipro@hellenic.it</vt:lpwstr>
      </vt:variant>
      <vt:variant>
        <vt:lpwstr/>
      </vt:variant>
      <vt:variant>
        <vt:i4>4128771</vt:i4>
      </vt:variant>
      <vt:variant>
        <vt:i4>216</vt:i4>
      </vt:variant>
      <vt:variant>
        <vt:i4>0</vt:i4>
      </vt:variant>
      <vt:variant>
        <vt:i4>5</vt:i4>
      </vt:variant>
      <vt:variant>
        <vt:lpwstr>mailto:cyconsul@gbella.it</vt:lpwstr>
      </vt:variant>
      <vt:variant>
        <vt:lpwstr/>
      </vt:variant>
      <vt:variant>
        <vt:i4>6225962</vt:i4>
      </vt:variant>
      <vt:variant>
        <vt:i4>213</vt:i4>
      </vt:variant>
      <vt:variant>
        <vt:i4>0</vt:i4>
      </vt:variant>
      <vt:variant>
        <vt:i4>5</vt:i4>
      </vt:variant>
      <vt:variant>
        <vt:lpwstr>mailto:sebastiano.provenzano@archiworldpec.it</vt:lpwstr>
      </vt:variant>
      <vt:variant>
        <vt:lpwstr/>
      </vt:variant>
      <vt:variant>
        <vt:i4>327739</vt:i4>
      </vt:variant>
      <vt:variant>
        <vt:i4>210</vt:i4>
      </vt:variant>
      <vt:variant>
        <vt:i4>0</vt:i4>
      </vt:variant>
      <vt:variant>
        <vt:i4>5</vt:i4>
      </vt:variant>
      <vt:variant>
        <vt:lpwstr>mailto:consolato.cipro.napoli@gmail.com</vt:lpwstr>
      </vt:variant>
      <vt:variant>
        <vt:lpwstr/>
      </vt:variant>
      <vt:variant>
        <vt:i4>4718627</vt:i4>
      </vt:variant>
      <vt:variant>
        <vt:i4>207</vt:i4>
      </vt:variant>
      <vt:variant>
        <vt:i4>0</vt:i4>
      </vt:variant>
      <vt:variant>
        <vt:i4>5</vt:i4>
      </vt:variant>
      <vt:variant>
        <vt:lpwstr>mailto:filippo.fabbri@locktonplferrari.com</vt:lpwstr>
      </vt:variant>
      <vt:variant>
        <vt:lpwstr/>
      </vt:variant>
      <vt:variant>
        <vt:i4>7733332</vt:i4>
      </vt:variant>
      <vt:variant>
        <vt:i4>204</vt:i4>
      </vt:variant>
      <vt:variant>
        <vt:i4>0</vt:i4>
      </vt:variant>
      <vt:variant>
        <vt:i4>5</vt:i4>
      </vt:variant>
      <vt:variant>
        <vt:lpwstr>mailto:consolato@ambasciatacipro.it</vt:lpwstr>
      </vt:variant>
      <vt:variant>
        <vt:lpwstr/>
      </vt:variant>
      <vt:variant>
        <vt:i4>1835041</vt:i4>
      </vt:variant>
      <vt:variant>
        <vt:i4>201</vt:i4>
      </vt:variant>
      <vt:variant>
        <vt:i4>0</vt:i4>
      </vt:variant>
      <vt:variant>
        <vt:i4>5</vt:i4>
      </vt:variant>
      <vt:variant>
        <vt:lpwstr>mailto:aldoroz@tin.it</vt:lpwstr>
      </vt:variant>
      <vt:variant>
        <vt:lpwstr/>
      </vt:variant>
      <vt:variant>
        <vt:i4>5898365</vt:i4>
      </vt:variant>
      <vt:variant>
        <vt:i4>198</vt:i4>
      </vt:variant>
      <vt:variant>
        <vt:i4>0</vt:i4>
      </vt:variant>
      <vt:variant>
        <vt:i4>5</vt:i4>
      </vt:variant>
      <vt:variant>
        <vt:lpwstr>mailto:chileconsulvenezia@dominese.org</vt:lpwstr>
      </vt:variant>
      <vt:variant>
        <vt:lpwstr/>
      </vt:variant>
      <vt:variant>
        <vt:i4>458809</vt:i4>
      </vt:variant>
      <vt:variant>
        <vt:i4>195</vt:i4>
      </vt:variant>
      <vt:variant>
        <vt:i4>0</vt:i4>
      </vt:variant>
      <vt:variant>
        <vt:i4>5</vt:i4>
      </vt:variant>
      <vt:variant>
        <vt:lpwstr>mailto:vivienjo@hotmail.com</vt:lpwstr>
      </vt:variant>
      <vt:variant>
        <vt:lpwstr/>
      </vt:variant>
      <vt:variant>
        <vt:i4>65590</vt:i4>
      </vt:variant>
      <vt:variant>
        <vt:i4>192</vt:i4>
      </vt:variant>
      <vt:variant>
        <vt:i4>0</vt:i4>
      </vt:variant>
      <vt:variant>
        <vt:i4>5</vt:i4>
      </vt:variant>
      <vt:variant>
        <vt:lpwstr>mailto:consolatocilenapoli@gmail.com</vt:lpwstr>
      </vt:variant>
      <vt:variant>
        <vt:lpwstr/>
      </vt:variant>
      <vt:variant>
        <vt:i4>3342418</vt:i4>
      </vt:variant>
      <vt:variant>
        <vt:i4>189</vt:i4>
      </vt:variant>
      <vt:variant>
        <vt:i4>0</vt:i4>
      </vt:variant>
      <vt:variant>
        <vt:i4>5</vt:i4>
      </vt:variant>
      <vt:variant>
        <vt:lpwstr>mailto:consuladochile.fi@gmail.com</vt:lpwstr>
      </vt:variant>
      <vt:variant>
        <vt:lpwstr/>
      </vt:variant>
      <vt:variant>
        <vt:i4>4390950</vt:i4>
      </vt:variant>
      <vt:variant>
        <vt:i4>186</vt:i4>
      </vt:variant>
      <vt:variant>
        <vt:i4>0</vt:i4>
      </vt:variant>
      <vt:variant>
        <vt:i4>5</vt:i4>
      </vt:variant>
      <vt:variant>
        <vt:lpwstr>mailto:consolato.onorario.cile.bo@gmail.com</vt:lpwstr>
      </vt:variant>
      <vt:variant>
        <vt:lpwstr/>
      </vt:variant>
      <vt:variant>
        <vt:i4>1900665</vt:i4>
      </vt:variant>
      <vt:variant>
        <vt:i4>183</vt:i4>
      </vt:variant>
      <vt:variant>
        <vt:i4>0</vt:i4>
      </vt:variant>
      <vt:variant>
        <vt:i4>5</vt:i4>
      </vt:variant>
      <vt:variant>
        <vt:lpwstr>mailto:milan@consulado.gob.cl</vt:lpwstr>
      </vt:variant>
      <vt:variant>
        <vt:lpwstr/>
      </vt:variant>
      <vt:variant>
        <vt:i4>1900640</vt:i4>
      </vt:variant>
      <vt:variant>
        <vt:i4>180</vt:i4>
      </vt:variant>
      <vt:variant>
        <vt:i4>0</vt:i4>
      </vt:variant>
      <vt:variant>
        <vt:i4>5</vt:i4>
      </vt:variant>
      <vt:variant>
        <vt:lpwstr>mailto:udine@honorary.mzv.cz</vt:lpwstr>
      </vt:variant>
      <vt:variant>
        <vt:lpwstr/>
      </vt:variant>
      <vt:variant>
        <vt:i4>5374014</vt:i4>
      </vt:variant>
      <vt:variant>
        <vt:i4>177</vt:i4>
      </vt:variant>
      <vt:variant>
        <vt:i4>0</vt:i4>
      </vt:variant>
      <vt:variant>
        <vt:i4>5</vt:i4>
      </vt:variant>
      <vt:variant>
        <vt:lpwstr>mailto:bari@honorary.mzv.cz</vt:lpwstr>
      </vt:variant>
      <vt:variant>
        <vt:lpwstr/>
      </vt:variant>
      <vt:variant>
        <vt:i4>4325429</vt:i4>
      </vt:variant>
      <vt:variant>
        <vt:i4>174</vt:i4>
      </vt:variant>
      <vt:variant>
        <vt:i4>0</vt:i4>
      </vt:variant>
      <vt:variant>
        <vt:i4>5</vt:i4>
      </vt:variant>
      <vt:variant>
        <vt:lpwstr>mailto:rome@embassy.mzv.cz</vt:lpwstr>
      </vt:variant>
      <vt:variant>
        <vt:lpwstr/>
      </vt:variant>
      <vt:variant>
        <vt:i4>8126473</vt:i4>
      </vt:variant>
      <vt:variant>
        <vt:i4>171</vt:i4>
      </vt:variant>
      <vt:variant>
        <vt:i4>0</vt:i4>
      </vt:variant>
      <vt:variant>
        <vt:i4>5</vt:i4>
      </vt:variant>
      <vt:variant>
        <vt:lpwstr>mailto:milang@international.gc.ca</vt:lpwstr>
      </vt:variant>
      <vt:variant>
        <vt:lpwstr/>
      </vt:variant>
      <vt:variant>
        <vt:i4>1179686</vt:i4>
      </vt:variant>
      <vt:variant>
        <vt:i4>168</vt:i4>
      </vt:variant>
      <vt:variant>
        <vt:i4>0</vt:i4>
      </vt:variant>
      <vt:variant>
        <vt:i4>5</vt:i4>
      </vt:variant>
      <vt:variant>
        <vt:lpwstr>mailto:segretariato@consolatocv.it</vt:lpwstr>
      </vt:variant>
      <vt:variant>
        <vt:lpwstr/>
      </vt:variant>
      <vt:variant>
        <vt:i4>6422540</vt:i4>
      </vt:variant>
      <vt:variant>
        <vt:i4>165</vt:i4>
      </vt:variant>
      <vt:variant>
        <vt:i4>0</vt:i4>
      </vt:variant>
      <vt:variant>
        <vt:i4>5</vt:i4>
      </vt:variant>
      <vt:variant>
        <vt:lpwstr>mailto:l.minoli@brolettogroup.com</vt:lpwstr>
      </vt:variant>
      <vt:variant>
        <vt:lpwstr/>
      </vt:variant>
      <vt:variant>
        <vt:i4>6488131</vt:i4>
      </vt:variant>
      <vt:variant>
        <vt:i4>162</vt:i4>
      </vt:variant>
      <vt:variant>
        <vt:i4>0</vt:i4>
      </vt:variant>
      <vt:variant>
        <vt:i4>5</vt:i4>
      </vt:variant>
      <vt:variant>
        <vt:lpwstr>mailto:info@consulatgburkinamilan.it</vt:lpwstr>
      </vt:variant>
      <vt:variant>
        <vt:lpwstr/>
      </vt:variant>
      <vt:variant>
        <vt:i4>4522081</vt:i4>
      </vt:variant>
      <vt:variant>
        <vt:i4>159</vt:i4>
      </vt:variant>
      <vt:variant>
        <vt:i4>0</vt:i4>
      </vt:variant>
      <vt:variant>
        <vt:i4>5</vt:i4>
      </vt:variant>
      <vt:variant>
        <vt:lpwstr>mailto:info@consolatobulgariavenezia.it</vt:lpwstr>
      </vt:variant>
      <vt:variant>
        <vt:lpwstr/>
      </vt:variant>
      <vt:variant>
        <vt:i4>131109</vt:i4>
      </vt:variant>
      <vt:variant>
        <vt:i4>156</vt:i4>
      </vt:variant>
      <vt:variant>
        <vt:i4>0</vt:i4>
      </vt:variant>
      <vt:variant>
        <vt:i4>5</vt:i4>
      </vt:variant>
      <vt:variant>
        <vt:lpwstr>mailto:consolatobulgariatorino@gmail.com</vt:lpwstr>
      </vt:variant>
      <vt:variant>
        <vt:lpwstr/>
      </vt:variant>
      <vt:variant>
        <vt:i4>34</vt:i4>
      </vt:variant>
      <vt:variant>
        <vt:i4>153</vt:i4>
      </vt:variant>
      <vt:variant>
        <vt:i4>0</vt:i4>
      </vt:variant>
      <vt:variant>
        <vt:i4>5</vt:i4>
      </vt:variant>
      <vt:variant>
        <vt:lpwstr>mailto:skyline1959@gmail.com</vt:lpwstr>
      </vt:variant>
      <vt:variant>
        <vt:lpwstr/>
      </vt:variant>
      <vt:variant>
        <vt:i4>262254</vt:i4>
      </vt:variant>
      <vt:variant>
        <vt:i4>150</vt:i4>
      </vt:variant>
      <vt:variant>
        <vt:i4>0</vt:i4>
      </vt:variant>
      <vt:variant>
        <vt:i4>5</vt:i4>
      </vt:variant>
      <vt:variant>
        <vt:lpwstr>mailto:console@consolatobulgaria.lombardia.it</vt:lpwstr>
      </vt:variant>
      <vt:variant>
        <vt:lpwstr/>
      </vt:variant>
      <vt:variant>
        <vt:i4>1179710</vt:i4>
      </vt:variant>
      <vt:variant>
        <vt:i4>147</vt:i4>
      </vt:variant>
      <vt:variant>
        <vt:i4>0</vt:i4>
      </vt:variant>
      <vt:variant>
        <vt:i4>5</vt:i4>
      </vt:variant>
      <vt:variant>
        <vt:lpwstr>mailto:ConsolatoBulgaroLiguria@gmail.com</vt:lpwstr>
      </vt:variant>
      <vt:variant>
        <vt:lpwstr/>
      </vt:variant>
      <vt:variant>
        <vt:i4>2031712</vt:i4>
      </vt:variant>
      <vt:variant>
        <vt:i4>144</vt:i4>
      </vt:variant>
      <vt:variant>
        <vt:i4>0</vt:i4>
      </vt:variant>
      <vt:variant>
        <vt:i4>5</vt:i4>
      </vt:variant>
      <vt:variant>
        <vt:lpwstr>mailto:Consulate.Milan@mfa.bg</vt:lpwstr>
      </vt:variant>
      <vt:variant>
        <vt:lpwstr/>
      </vt:variant>
      <vt:variant>
        <vt:i4>7864346</vt:i4>
      </vt:variant>
      <vt:variant>
        <vt:i4>141</vt:i4>
      </vt:variant>
      <vt:variant>
        <vt:i4>0</vt:i4>
      </vt:variant>
      <vt:variant>
        <vt:i4>5</vt:i4>
      </vt:variant>
      <vt:variant>
        <vt:lpwstr>mailto:j.deoliveira@gmail.com</vt:lpwstr>
      </vt:variant>
      <vt:variant>
        <vt:lpwstr/>
      </vt:variant>
      <vt:variant>
        <vt:i4>6881309</vt:i4>
      </vt:variant>
      <vt:variant>
        <vt:i4>138</vt:i4>
      </vt:variant>
      <vt:variant>
        <vt:i4>0</vt:i4>
      </vt:variant>
      <vt:variant>
        <vt:i4>5</vt:i4>
      </vt:variant>
      <vt:variant>
        <vt:lpwstr>mailto:ConsHonBrasil.Torino@gmail.com</vt:lpwstr>
      </vt:variant>
      <vt:variant>
        <vt:lpwstr/>
      </vt:variant>
      <vt:variant>
        <vt:i4>2359324</vt:i4>
      </vt:variant>
      <vt:variant>
        <vt:i4>135</vt:i4>
      </vt:variant>
      <vt:variant>
        <vt:i4>0</vt:i4>
      </vt:variant>
      <vt:variant>
        <vt:i4>5</vt:i4>
      </vt:variant>
      <vt:variant>
        <vt:lpwstr>mailto:info@chbrasilpe.it</vt:lpwstr>
      </vt:variant>
      <vt:variant>
        <vt:lpwstr/>
      </vt:variant>
      <vt:variant>
        <vt:i4>327742</vt:i4>
      </vt:variant>
      <vt:variant>
        <vt:i4>132</vt:i4>
      </vt:variant>
      <vt:variant>
        <vt:i4>0</vt:i4>
      </vt:variant>
      <vt:variant>
        <vt:i4>5</vt:i4>
      </vt:variant>
      <vt:variant>
        <vt:lpwstr>mailto:consolatoonorariobrpg@hotmail.com</vt:lpwstr>
      </vt:variant>
      <vt:variant>
        <vt:lpwstr/>
      </vt:variant>
      <vt:variant>
        <vt:i4>524381</vt:i4>
      </vt:variant>
      <vt:variant>
        <vt:i4>129</vt:i4>
      </vt:variant>
      <vt:variant>
        <vt:i4>0</vt:i4>
      </vt:variant>
      <vt:variant>
        <vt:i4>5</vt:i4>
      </vt:variant>
      <vt:variant>
        <vt:lpwstr>http://www.chbrasilpa.it/</vt:lpwstr>
      </vt:variant>
      <vt:variant>
        <vt:lpwstr/>
      </vt:variant>
      <vt:variant>
        <vt:i4>2097180</vt:i4>
      </vt:variant>
      <vt:variant>
        <vt:i4>126</vt:i4>
      </vt:variant>
      <vt:variant>
        <vt:i4>0</vt:i4>
      </vt:variant>
      <vt:variant>
        <vt:i4>5</vt:i4>
      </vt:variant>
      <vt:variant>
        <vt:lpwstr>mailto:info@chbrasilpa.it</vt:lpwstr>
      </vt:variant>
      <vt:variant>
        <vt:lpwstr/>
      </vt:variant>
      <vt:variant>
        <vt:i4>852035</vt:i4>
      </vt:variant>
      <vt:variant>
        <vt:i4>123</vt:i4>
      </vt:variant>
      <vt:variant>
        <vt:i4>0</vt:i4>
      </vt:variant>
      <vt:variant>
        <vt:i4>5</vt:i4>
      </vt:variant>
      <vt:variant>
        <vt:lpwstr>http://www.consbrasnapoli.it/</vt:lpwstr>
      </vt:variant>
      <vt:variant>
        <vt:lpwstr/>
      </vt:variant>
      <vt:variant>
        <vt:i4>4063257</vt:i4>
      </vt:variant>
      <vt:variant>
        <vt:i4>120</vt:i4>
      </vt:variant>
      <vt:variant>
        <vt:i4>0</vt:i4>
      </vt:variant>
      <vt:variant>
        <vt:i4>5</vt:i4>
      </vt:variant>
      <vt:variant>
        <vt:lpwstr>mailto:info@consbrasnapoli.it</vt:lpwstr>
      </vt:variant>
      <vt:variant>
        <vt:lpwstr/>
      </vt:variant>
      <vt:variant>
        <vt:i4>5046397</vt:i4>
      </vt:variant>
      <vt:variant>
        <vt:i4>117</vt:i4>
      </vt:variant>
      <vt:variant>
        <vt:i4>0</vt:i4>
      </vt:variant>
      <vt:variant>
        <vt:i4>5</vt:i4>
      </vt:variant>
      <vt:variant>
        <vt:lpwstr>mailto:info@conbrage.it</vt:lpwstr>
      </vt:variant>
      <vt:variant>
        <vt:lpwstr/>
      </vt:variant>
      <vt:variant>
        <vt:i4>7536759</vt:i4>
      </vt:variant>
      <vt:variant>
        <vt:i4>114</vt:i4>
      </vt:variant>
      <vt:variant>
        <vt:i4>0</vt:i4>
      </vt:variant>
      <vt:variant>
        <vt:i4>5</vt:i4>
      </vt:variant>
      <vt:variant>
        <vt:lpwstr>http://www.consolatobrasilefirenze.it/</vt:lpwstr>
      </vt:variant>
      <vt:variant>
        <vt:lpwstr/>
      </vt:variant>
      <vt:variant>
        <vt:i4>6619214</vt:i4>
      </vt:variant>
      <vt:variant>
        <vt:i4>111</vt:i4>
      </vt:variant>
      <vt:variant>
        <vt:i4>0</vt:i4>
      </vt:variant>
      <vt:variant>
        <vt:i4>5</vt:i4>
      </vt:variant>
      <vt:variant>
        <vt:lpwstr>mailto:conbrafi@email.it</vt:lpwstr>
      </vt:variant>
      <vt:variant>
        <vt:lpwstr/>
      </vt:variant>
      <vt:variant>
        <vt:i4>7602260</vt:i4>
      </vt:variant>
      <vt:variant>
        <vt:i4>108</vt:i4>
      </vt:variant>
      <vt:variant>
        <vt:i4>0</vt:i4>
      </vt:variant>
      <vt:variant>
        <vt:i4>5</vt:i4>
      </vt:variant>
      <vt:variant>
        <vt:lpwstr>mailto:info@consolatobrasilecatanzaro.it</vt:lpwstr>
      </vt:variant>
      <vt:variant>
        <vt:lpwstr/>
      </vt:variant>
      <vt:variant>
        <vt:i4>1179691</vt:i4>
      </vt:variant>
      <vt:variant>
        <vt:i4>105</vt:i4>
      </vt:variant>
      <vt:variant>
        <vt:i4>0</vt:i4>
      </vt:variant>
      <vt:variant>
        <vt:i4>5</vt:i4>
      </vt:variant>
      <vt:variant>
        <vt:lpwstr>mailto:info@consolatobrasilebologna.it</vt:lpwstr>
      </vt:variant>
      <vt:variant>
        <vt:lpwstr/>
      </vt:variant>
      <vt:variant>
        <vt:i4>2293871</vt:i4>
      </vt:variant>
      <vt:variant>
        <vt:i4>102</vt:i4>
      </vt:variant>
      <vt:variant>
        <vt:i4>0</vt:i4>
      </vt:variant>
      <vt:variant>
        <vt:i4>5</vt:i4>
      </vt:variant>
      <vt:variant>
        <vt:lpwstr>http://www.consbrabari.com/</vt:lpwstr>
      </vt:variant>
      <vt:variant>
        <vt:lpwstr/>
      </vt:variant>
      <vt:variant>
        <vt:i4>1179694</vt:i4>
      </vt:variant>
      <vt:variant>
        <vt:i4>99</vt:i4>
      </vt:variant>
      <vt:variant>
        <vt:i4>0</vt:i4>
      </vt:variant>
      <vt:variant>
        <vt:i4>5</vt:i4>
      </vt:variant>
      <vt:variant>
        <vt:lpwstr>mailto:info@consbrabari.com</vt:lpwstr>
      </vt:variant>
      <vt:variant>
        <vt:lpwstr/>
      </vt:variant>
      <vt:variant>
        <vt:i4>2752539</vt:i4>
      </vt:variant>
      <vt:variant>
        <vt:i4>96</vt:i4>
      </vt:variant>
      <vt:variant>
        <vt:i4>0</vt:i4>
      </vt:variant>
      <vt:variant>
        <vt:i4>5</vt:i4>
      </vt:variant>
      <vt:variant>
        <vt:lpwstr>mailto:consulado.cgroma@itamaraty.gov.br</vt:lpwstr>
      </vt:variant>
      <vt:variant>
        <vt:lpwstr/>
      </vt:variant>
      <vt:variant>
        <vt:i4>6881353</vt:i4>
      </vt:variant>
      <vt:variant>
        <vt:i4>93</vt:i4>
      </vt:variant>
      <vt:variant>
        <vt:i4>0</vt:i4>
      </vt:variant>
      <vt:variant>
        <vt:i4>5</vt:i4>
      </vt:variant>
      <vt:variant>
        <vt:lpwstr>mailto:chefia.milao@itamaraty.gov.br</vt:lpwstr>
      </vt:variant>
      <vt:variant>
        <vt:lpwstr/>
      </vt:variant>
      <vt:variant>
        <vt:i4>3211338</vt:i4>
      </vt:variant>
      <vt:variant>
        <vt:i4>90</vt:i4>
      </vt:variant>
      <vt:variant>
        <vt:i4>0</vt:i4>
      </vt:variant>
      <vt:variant>
        <vt:i4>5</vt:i4>
      </vt:variant>
      <vt:variant>
        <vt:lpwstr>mailto:consolatobosniaer.ge@libero.it</vt:lpwstr>
      </vt:variant>
      <vt:variant>
        <vt:lpwstr/>
      </vt:variant>
      <vt:variant>
        <vt:i4>2490448</vt:i4>
      </vt:variant>
      <vt:variant>
        <vt:i4>87</vt:i4>
      </vt:variant>
      <vt:variant>
        <vt:i4>0</vt:i4>
      </vt:variant>
      <vt:variant>
        <vt:i4>5</vt:i4>
      </vt:variant>
      <vt:variant>
        <vt:lpwstr>mailto:assllama3@gmail.com</vt:lpwstr>
      </vt:variant>
      <vt:variant>
        <vt:lpwstr/>
      </vt:variant>
      <vt:variant>
        <vt:i4>3997710</vt:i4>
      </vt:variant>
      <vt:variant>
        <vt:i4>84</vt:i4>
      </vt:variant>
      <vt:variant>
        <vt:i4>0</vt:i4>
      </vt:variant>
      <vt:variant>
        <vt:i4>5</vt:i4>
      </vt:variant>
      <vt:variant>
        <vt:lpwstr>mailto:gco.milano@mvp.gov.ba</vt:lpwstr>
      </vt:variant>
      <vt:variant>
        <vt:lpwstr/>
      </vt:variant>
      <vt:variant>
        <vt:i4>720934</vt:i4>
      </vt:variant>
      <vt:variant>
        <vt:i4>81</vt:i4>
      </vt:variant>
      <vt:variant>
        <vt:i4>0</vt:i4>
      </vt:variant>
      <vt:variant>
        <vt:i4>5</vt:i4>
      </vt:variant>
      <vt:variant>
        <vt:lpwstr>mailto:conbolmilan@gmail.com</vt:lpwstr>
      </vt:variant>
      <vt:variant>
        <vt:lpwstr/>
      </vt:variant>
      <vt:variant>
        <vt:i4>7340122</vt:i4>
      </vt:variant>
      <vt:variant>
        <vt:i4>78</vt:i4>
      </vt:variant>
      <vt:variant>
        <vt:i4>0</vt:i4>
      </vt:variant>
      <vt:variant>
        <vt:i4>5</vt:i4>
      </vt:variant>
      <vt:variant>
        <vt:lpwstr>mailto:consolatobelize@yahoo.it</vt:lpwstr>
      </vt:variant>
      <vt:variant>
        <vt:lpwstr/>
      </vt:variant>
      <vt:variant>
        <vt:i4>7077983</vt:i4>
      </vt:variant>
      <vt:variant>
        <vt:i4>75</vt:i4>
      </vt:variant>
      <vt:variant>
        <vt:i4>0</vt:i4>
      </vt:variant>
      <vt:variant>
        <vt:i4>5</vt:i4>
      </vt:variant>
      <vt:variant>
        <vt:lpwstr>mailto:secretaire@consulbelge.it</vt:lpwstr>
      </vt:variant>
      <vt:variant>
        <vt:lpwstr/>
      </vt:variant>
      <vt:variant>
        <vt:i4>7471168</vt:i4>
      </vt:variant>
      <vt:variant>
        <vt:i4>72</vt:i4>
      </vt:variant>
      <vt:variant>
        <vt:i4>0</vt:i4>
      </vt:variant>
      <vt:variant>
        <vt:i4>5</vt:i4>
      </vt:variant>
      <vt:variant>
        <vt:lpwstr>mailto:consul@consulbelge.it</vt:lpwstr>
      </vt:variant>
      <vt:variant>
        <vt:lpwstr/>
      </vt:variant>
      <vt:variant>
        <vt:i4>7798853</vt:i4>
      </vt:variant>
      <vt:variant>
        <vt:i4>69</vt:i4>
      </vt:variant>
      <vt:variant>
        <vt:i4>0</vt:i4>
      </vt:variant>
      <vt:variant>
        <vt:i4>5</vt:i4>
      </vt:variant>
      <vt:variant>
        <vt:lpwstr>mailto:federicoscavetta@gmail.com</vt:lpwstr>
      </vt:variant>
      <vt:variant>
        <vt:lpwstr/>
      </vt:variant>
      <vt:variant>
        <vt:i4>3735554</vt:i4>
      </vt:variant>
      <vt:variant>
        <vt:i4>66</vt:i4>
      </vt:variant>
      <vt:variant>
        <vt:i4>0</vt:i4>
      </vt:variant>
      <vt:variant>
        <vt:i4>5</vt:i4>
      </vt:variant>
      <vt:variant>
        <vt:lpwstr>mailto:barlettacalde@tiscalinet.it</vt:lpwstr>
      </vt:variant>
      <vt:variant>
        <vt:lpwstr/>
      </vt:variant>
      <vt:variant>
        <vt:i4>5898302</vt:i4>
      </vt:variant>
      <vt:variant>
        <vt:i4>63</vt:i4>
      </vt:variant>
      <vt:variant>
        <vt:i4>0</vt:i4>
      </vt:variant>
      <vt:variant>
        <vt:i4>5</vt:i4>
      </vt:variant>
      <vt:variant>
        <vt:lpwstr>mailto:rome@diplobe.fed.be</vt:lpwstr>
      </vt:variant>
      <vt:variant>
        <vt:lpwstr/>
      </vt:variant>
      <vt:variant>
        <vt:i4>7864331</vt:i4>
      </vt:variant>
      <vt:variant>
        <vt:i4>60</vt:i4>
      </vt:variant>
      <vt:variant>
        <vt:i4>0</vt:i4>
      </vt:variant>
      <vt:variant>
        <vt:i4>5</vt:i4>
      </vt:variant>
      <vt:variant>
        <vt:lpwstr>mailto:console.onorario@belaruspuglia.it</vt:lpwstr>
      </vt:variant>
      <vt:variant>
        <vt:lpwstr/>
      </vt:variant>
      <vt:variant>
        <vt:i4>917548</vt:i4>
      </vt:variant>
      <vt:variant>
        <vt:i4>57</vt:i4>
      </vt:variant>
      <vt:variant>
        <vt:i4>0</vt:i4>
      </vt:variant>
      <vt:variant>
        <vt:i4>5</vt:i4>
      </vt:variant>
      <vt:variant>
        <vt:lpwstr>mailto:giorgiovanadia@gmail.com</vt:lpwstr>
      </vt:variant>
      <vt:variant>
        <vt:lpwstr/>
      </vt:variant>
      <vt:variant>
        <vt:i4>7209036</vt:i4>
      </vt:variant>
      <vt:variant>
        <vt:i4>54</vt:i4>
      </vt:variant>
      <vt:variant>
        <vt:i4>0</vt:i4>
      </vt:variant>
      <vt:variant>
        <vt:i4>5</vt:i4>
      </vt:variant>
      <vt:variant>
        <vt:lpwstr>mailto:giorgiagranata@hotmail.com</vt:lpwstr>
      </vt:variant>
      <vt:variant>
        <vt:lpwstr/>
      </vt:variant>
      <vt:variant>
        <vt:i4>2162777</vt:i4>
      </vt:variant>
      <vt:variant>
        <vt:i4>51</vt:i4>
      </vt:variant>
      <vt:variant>
        <vt:i4>0</vt:i4>
      </vt:variant>
      <vt:variant>
        <vt:i4>5</vt:i4>
      </vt:variant>
      <vt:variant>
        <vt:lpwstr>mailto:consulategeneralmilan849@gmail.com</vt:lpwstr>
      </vt:variant>
      <vt:variant>
        <vt:lpwstr/>
      </vt:variant>
      <vt:variant>
        <vt:i4>4325437</vt:i4>
      </vt:variant>
      <vt:variant>
        <vt:i4>48</vt:i4>
      </vt:variant>
      <vt:variant>
        <vt:i4>0</vt:i4>
      </vt:variant>
      <vt:variant>
        <vt:i4>5</vt:i4>
      </vt:variant>
      <vt:variant>
        <vt:lpwstr>mailto:paolo.campinoti@pramac.com</vt:lpwstr>
      </vt:variant>
      <vt:variant>
        <vt:lpwstr/>
      </vt:variant>
      <vt:variant>
        <vt:i4>2818067</vt:i4>
      </vt:variant>
      <vt:variant>
        <vt:i4>45</vt:i4>
      </vt:variant>
      <vt:variant>
        <vt:i4>0</vt:i4>
      </vt:variant>
      <vt:variant>
        <vt:i4>5</vt:i4>
      </vt:variant>
      <vt:variant>
        <vt:lpwstr>mailto:consolatobahamas@vertexic.com</vt:lpwstr>
      </vt:variant>
      <vt:variant>
        <vt:lpwstr/>
      </vt:variant>
      <vt:variant>
        <vt:i4>5701695</vt:i4>
      </vt:variant>
      <vt:variant>
        <vt:i4>42</vt:i4>
      </vt:variant>
      <vt:variant>
        <vt:i4>0</vt:i4>
      </vt:variant>
      <vt:variant>
        <vt:i4>5</vt:i4>
      </vt:variant>
      <vt:variant>
        <vt:lpwstr>mailto:andreacecchi@bahamas.gov.bs</vt:lpwstr>
      </vt:variant>
      <vt:variant>
        <vt:lpwstr/>
      </vt:variant>
      <vt:variant>
        <vt:i4>3473513</vt:i4>
      </vt:variant>
      <vt:variant>
        <vt:i4>39</vt:i4>
      </vt:variant>
      <vt:variant>
        <vt:i4>0</vt:i4>
      </vt:variant>
      <vt:variant>
        <vt:i4>5</vt:i4>
      </vt:variant>
      <vt:variant>
        <vt:lpwstr>mailto:d_coco@mfa.gov.az</vt:lpwstr>
      </vt:variant>
      <vt:variant>
        <vt:lpwstr/>
      </vt:variant>
      <vt:variant>
        <vt:i4>6160444</vt:i4>
      </vt:variant>
      <vt:variant>
        <vt:i4>36</vt:i4>
      </vt:variant>
      <vt:variant>
        <vt:i4>0</vt:i4>
      </vt:variant>
      <vt:variant>
        <vt:i4>5</vt:i4>
      </vt:variant>
      <vt:variant>
        <vt:lpwstr>mailto:consolatoaustria.vr@gmail.com</vt:lpwstr>
      </vt:variant>
      <vt:variant>
        <vt:lpwstr/>
      </vt:variant>
      <vt:variant>
        <vt:i4>2424903</vt:i4>
      </vt:variant>
      <vt:variant>
        <vt:i4>33</vt:i4>
      </vt:variant>
      <vt:variant>
        <vt:i4>0</vt:i4>
      </vt:variant>
      <vt:variant>
        <vt:i4>5</vt:i4>
      </vt:variant>
      <vt:variant>
        <vt:lpwstr>mailto:consolato.austria@zoppas.com</vt:lpwstr>
      </vt:variant>
      <vt:variant>
        <vt:lpwstr/>
      </vt:variant>
      <vt:variant>
        <vt:i4>4390952</vt:i4>
      </vt:variant>
      <vt:variant>
        <vt:i4>30</vt:i4>
      </vt:variant>
      <vt:variant>
        <vt:i4>0</vt:i4>
      </vt:variant>
      <vt:variant>
        <vt:i4>5</vt:i4>
      </vt:variant>
      <vt:variant>
        <vt:lpwstr>mailto:consolatoaustria.bo@gmail.com</vt:lpwstr>
      </vt:variant>
      <vt:variant>
        <vt:lpwstr/>
      </vt:variant>
      <vt:variant>
        <vt:i4>6225962</vt:i4>
      </vt:variant>
      <vt:variant>
        <vt:i4>27</vt:i4>
      </vt:variant>
      <vt:variant>
        <vt:i4>0</vt:i4>
      </vt:variant>
      <vt:variant>
        <vt:i4>5</vt:i4>
      </vt:variant>
      <vt:variant>
        <vt:lpwstr>mailto:marzio.musolino@smade.com</vt:lpwstr>
      </vt:variant>
      <vt:variant>
        <vt:lpwstr/>
      </vt:variant>
      <vt:variant>
        <vt:i4>5374052</vt:i4>
      </vt:variant>
      <vt:variant>
        <vt:i4>24</vt:i4>
      </vt:variant>
      <vt:variant>
        <vt:i4>0</vt:i4>
      </vt:variant>
      <vt:variant>
        <vt:i4>5</vt:i4>
      </vt:variant>
      <vt:variant>
        <vt:lpwstr>mailto:milano@advantageaustria.org</vt:lpwstr>
      </vt:variant>
      <vt:variant>
        <vt:lpwstr/>
      </vt:variant>
      <vt:variant>
        <vt:i4>4391031</vt:i4>
      </vt:variant>
      <vt:variant>
        <vt:i4>21</vt:i4>
      </vt:variant>
      <vt:variant>
        <vt:i4>0</vt:i4>
      </vt:variant>
      <vt:variant>
        <vt:i4>5</vt:i4>
      </vt:variant>
      <vt:variant>
        <vt:lpwstr>mailto:info@consolatoarmenia.it</vt:lpwstr>
      </vt:variant>
      <vt:variant>
        <vt:lpwstr/>
      </vt:variant>
      <vt:variant>
        <vt:i4>7405692</vt:i4>
      </vt:variant>
      <vt:variant>
        <vt:i4>18</vt:i4>
      </vt:variant>
      <vt:variant>
        <vt:i4>0</vt:i4>
      </vt:variant>
      <vt:variant>
        <vt:i4>5</vt:i4>
      </vt:variant>
      <vt:variant>
        <vt:lpwstr>http://www.consolatoarmenobari.it/</vt:lpwstr>
      </vt:variant>
      <vt:variant>
        <vt:lpwstr/>
      </vt:variant>
      <vt:variant>
        <vt:i4>65598</vt:i4>
      </vt:variant>
      <vt:variant>
        <vt:i4>15</vt:i4>
      </vt:variant>
      <vt:variant>
        <vt:i4>0</vt:i4>
      </vt:variant>
      <vt:variant>
        <vt:i4>5</vt:i4>
      </vt:variant>
      <vt:variant>
        <vt:lpwstr>mailto:info@consolatoarmenobari.it</vt:lpwstr>
      </vt:variant>
      <vt:variant>
        <vt:lpwstr/>
      </vt:variant>
      <vt:variant>
        <vt:i4>1179680</vt:i4>
      </vt:variant>
      <vt:variant>
        <vt:i4>12</vt:i4>
      </vt:variant>
      <vt:variant>
        <vt:i4>0</vt:i4>
      </vt:variant>
      <vt:variant>
        <vt:i4>5</vt:i4>
      </vt:variant>
      <vt:variant>
        <vt:lpwstr>mailto:contact@consulatgeneralalgeriemilan.it</vt:lpwstr>
      </vt:variant>
      <vt:variant>
        <vt:lpwstr/>
      </vt:variant>
      <vt:variant>
        <vt:i4>327802</vt:i4>
      </vt:variant>
      <vt:variant>
        <vt:i4>9</vt:i4>
      </vt:variant>
      <vt:variant>
        <vt:i4>0</vt:i4>
      </vt:variant>
      <vt:variant>
        <vt:i4>5</vt:i4>
      </vt:variant>
      <vt:variant>
        <vt:lpwstr>mailto:enkelejda.shkreli@unibo.it</vt:lpwstr>
      </vt:variant>
      <vt:variant>
        <vt:lpwstr/>
      </vt:variant>
      <vt:variant>
        <vt:i4>1179749</vt:i4>
      </vt:variant>
      <vt:variant>
        <vt:i4>6</vt:i4>
      </vt:variant>
      <vt:variant>
        <vt:i4>0</vt:i4>
      </vt:variant>
      <vt:variant>
        <vt:i4>5</vt:i4>
      </vt:variant>
      <vt:variant>
        <vt:lpwstr>mailto:matteorossi.an@gmail.com</vt:lpwstr>
      </vt:variant>
      <vt:variant>
        <vt:lpwstr/>
      </vt:variant>
      <vt:variant>
        <vt:i4>1310829</vt:i4>
      </vt:variant>
      <vt:variant>
        <vt:i4>3</vt:i4>
      </vt:variant>
      <vt:variant>
        <vt:i4>0</vt:i4>
      </vt:variant>
      <vt:variant>
        <vt:i4>5</vt:i4>
      </vt:variant>
      <vt:variant>
        <vt:lpwstr>mailto:ceri.segreteria@esteri.it</vt:lpwstr>
      </vt:variant>
      <vt:variant>
        <vt:lpwstr/>
      </vt:variant>
      <vt:variant>
        <vt:i4>7864336</vt:i4>
      </vt:variant>
      <vt:variant>
        <vt:i4>0</vt:i4>
      </vt:variant>
      <vt:variant>
        <vt:i4>0</vt:i4>
      </vt:variant>
      <vt:variant>
        <vt:i4>5</vt:i4>
      </vt:variant>
      <vt:variant>
        <vt:lpwstr>mailto:ceri2@esteri.it</vt:lpwstr>
      </vt:variant>
      <vt:variant>
        <vt:lpwstr/>
      </vt:variant>
      <vt:variant>
        <vt:i4>2228243</vt:i4>
      </vt:variant>
      <vt:variant>
        <vt:i4>-1</vt:i4>
      </vt:variant>
      <vt:variant>
        <vt:i4>1307</vt:i4>
      </vt:variant>
      <vt:variant>
        <vt:i4>4</vt:i4>
      </vt:variant>
      <vt:variant>
        <vt:lpwstr>\\SC01CERIM\Ufficio$\UfficioII\Lista Diplomatica\flags\st-flag.html</vt:lpwstr>
      </vt:variant>
      <vt:variant>
        <vt:lpwstr/>
      </vt:variant>
      <vt:variant>
        <vt:i4>3735604</vt:i4>
      </vt:variant>
      <vt:variant>
        <vt:i4>-1</vt:i4>
      </vt:variant>
      <vt:variant>
        <vt:i4>1307</vt:i4>
      </vt:variant>
      <vt:variant>
        <vt:i4>1</vt:i4>
      </vt:variant>
      <vt:variant>
        <vt:lpwstr>http://www.cia.gov/cia/publications/factbook/flags/st-flag.gif</vt:lpwstr>
      </vt:variant>
      <vt:variant>
        <vt:lpwstr/>
      </vt:variant>
      <vt:variant>
        <vt:i4>7471109</vt:i4>
      </vt:variant>
      <vt:variant>
        <vt:i4>-1</vt:i4>
      </vt:variant>
      <vt:variant>
        <vt:i4>1375</vt:i4>
      </vt:variant>
      <vt:variant>
        <vt:i4>1</vt:i4>
      </vt:variant>
      <vt:variant>
        <vt:lpwstr>http://www.33ff.com/flags/S_flags/flags_of_Georgia.gif</vt:lpwstr>
      </vt:variant>
      <vt:variant>
        <vt:lpwstr/>
      </vt:variant>
      <vt:variant>
        <vt:i4>7405678</vt:i4>
      </vt:variant>
      <vt:variant>
        <vt:i4>-1</vt:i4>
      </vt:variant>
      <vt:variant>
        <vt:i4>1339</vt:i4>
      </vt:variant>
      <vt:variant>
        <vt:i4>1</vt:i4>
      </vt:variant>
      <vt:variant>
        <vt:lpwstr>http://www.rbvex.it/asiagif/maldive.gif</vt:lpwstr>
      </vt:variant>
      <vt:variant>
        <vt:lpwstr/>
      </vt:variant>
      <vt:variant>
        <vt:i4>1507407</vt:i4>
      </vt:variant>
      <vt:variant>
        <vt:i4>-1</vt:i4>
      </vt:variant>
      <vt:variant>
        <vt:i4>1328</vt:i4>
      </vt:variant>
      <vt:variant>
        <vt:i4>4</vt:i4>
      </vt:variant>
      <vt:variant>
        <vt:lpwstr>http://upload.wikimedia.org/wikipedia/commons/8/8c/Flag_of_Myanmar.svg</vt:lpwstr>
      </vt:variant>
      <vt:variant>
        <vt:lpwstr/>
      </vt:variant>
      <vt:variant>
        <vt:i4>6488123</vt:i4>
      </vt:variant>
      <vt:variant>
        <vt:i4>-1</vt:i4>
      </vt:variant>
      <vt:variant>
        <vt:i4>1328</vt:i4>
      </vt:variant>
      <vt:variant>
        <vt:i4>1</vt:i4>
      </vt:variant>
      <vt:variant>
        <vt:lpwstr>http://upload.wikimedia.org/wikipedia/commons/thumb/8/8c/Flag_of_Myanmar.svg/800px-Flag_of_Myanmar.svg.png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AFGHANISTAN</dc:title>
  <dc:subject/>
  <dc:creator>MAE</dc:creator>
  <cp:keywords/>
  <dc:description/>
  <cp:lastModifiedBy>Carnevale Adelina Antonia</cp:lastModifiedBy>
  <cp:revision>2</cp:revision>
  <cp:lastPrinted>2025-08-11T13:44:00Z</cp:lastPrinted>
  <dcterms:created xsi:type="dcterms:W3CDTF">2025-08-11T13:45:00Z</dcterms:created>
  <dcterms:modified xsi:type="dcterms:W3CDTF">2025-08-11T13:45:00Z</dcterms:modified>
</cp:coreProperties>
</file>