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C852C" w14:textId="77777777" w:rsidR="002B521C" w:rsidRDefault="002B521C">
      <w:pPr>
        <w:widowControl w:val="0"/>
        <w:pBdr>
          <w:bottom w:val="single" w:sz="6" w:space="1" w:color="auto"/>
        </w:pBdr>
        <w:tabs>
          <w:tab w:val="left" w:pos="90"/>
        </w:tabs>
        <w:jc w:val="center"/>
        <w:rPr>
          <w:noProof/>
        </w:rPr>
      </w:pPr>
    </w:p>
    <w:p w14:paraId="7C9DDB3F" w14:textId="77777777" w:rsidR="003A36E3" w:rsidRDefault="003A36E3">
      <w:pPr>
        <w:widowControl w:val="0"/>
        <w:tabs>
          <w:tab w:val="left" w:pos="90"/>
        </w:tabs>
        <w:jc w:val="center"/>
        <w:rPr>
          <w:noProof/>
        </w:rPr>
      </w:pPr>
    </w:p>
    <w:p w14:paraId="4EF1003D" w14:textId="01257BB2" w:rsidR="002B521C" w:rsidRDefault="006B0580">
      <w:pPr>
        <w:widowControl w:val="0"/>
        <w:tabs>
          <w:tab w:val="left" w:pos="90"/>
        </w:tabs>
        <w:jc w:val="center"/>
        <w:rPr>
          <w:b/>
          <w:snapToGrid w:val="0"/>
          <w:sz w:val="28"/>
        </w:rPr>
      </w:pPr>
      <w:r>
        <w:rPr>
          <w:noProof/>
        </w:rPr>
        <w:drawing>
          <wp:inline distT="0" distB="0" distL="0" distR="0" wp14:anchorId="49BEFDAF" wp14:editId="6BF71675">
            <wp:extent cx="666750" cy="752475"/>
            <wp:effectExtent l="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750" cy="752475"/>
                    </a:xfrm>
                    <a:prstGeom prst="rect">
                      <a:avLst/>
                    </a:prstGeom>
                    <a:noFill/>
                    <a:ln>
                      <a:noFill/>
                    </a:ln>
                  </pic:spPr>
                </pic:pic>
              </a:graphicData>
            </a:graphic>
          </wp:inline>
        </w:drawing>
      </w:r>
    </w:p>
    <w:p w14:paraId="0EA303D9" w14:textId="77777777" w:rsidR="002B521C" w:rsidRDefault="002B521C">
      <w:pPr>
        <w:widowControl w:val="0"/>
        <w:tabs>
          <w:tab w:val="left" w:pos="90"/>
        </w:tabs>
        <w:jc w:val="center"/>
        <w:rPr>
          <w:b/>
          <w:snapToGrid w:val="0"/>
          <w:sz w:val="28"/>
        </w:rPr>
      </w:pPr>
    </w:p>
    <w:p w14:paraId="1ED74D96" w14:textId="77777777" w:rsidR="002B521C" w:rsidRDefault="002B521C">
      <w:pPr>
        <w:widowControl w:val="0"/>
        <w:tabs>
          <w:tab w:val="left" w:pos="90"/>
        </w:tabs>
        <w:jc w:val="center"/>
        <w:rPr>
          <w:b/>
          <w:snapToGrid w:val="0"/>
          <w:sz w:val="28"/>
        </w:rPr>
      </w:pPr>
    </w:p>
    <w:p w14:paraId="44C83E58" w14:textId="77777777" w:rsidR="002B521C" w:rsidRPr="00E636E0" w:rsidRDefault="002B521C">
      <w:pPr>
        <w:pStyle w:val="Titolo1"/>
        <w:rPr>
          <w:b w:val="0"/>
          <w:color w:val="auto"/>
          <w:sz w:val="40"/>
          <w:szCs w:val="40"/>
        </w:rPr>
      </w:pPr>
      <w:r w:rsidRPr="00E636E0">
        <w:rPr>
          <w:b w:val="0"/>
          <w:color w:val="auto"/>
          <w:sz w:val="40"/>
          <w:szCs w:val="40"/>
        </w:rPr>
        <w:t>MINISTERO DEGLI AFFARI ESTERI</w:t>
      </w:r>
    </w:p>
    <w:p w14:paraId="510CA16A" w14:textId="77777777" w:rsidR="00866007" w:rsidRPr="00E636E0" w:rsidRDefault="00866007" w:rsidP="00866007">
      <w:pPr>
        <w:jc w:val="center"/>
        <w:rPr>
          <w:sz w:val="40"/>
          <w:szCs w:val="40"/>
        </w:rPr>
      </w:pPr>
      <w:r w:rsidRPr="00E636E0">
        <w:rPr>
          <w:sz w:val="40"/>
          <w:szCs w:val="40"/>
        </w:rPr>
        <w:t>E DELLA COOPERAZIONE INTERNAZIONALE</w:t>
      </w:r>
    </w:p>
    <w:p w14:paraId="6C994B7A" w14:textId="77777777" w:rsidR="00E636E0" w:rsidRDefault="00E636E0">
      <w:pPr>
        <w:pStyle w:val="Titolo6"/>
        <w:widowControl w:val="0"/>
        <w:tabs>
          <w:tab w:val="left" w:pos="90"/>
        </w:tabs>
        <w:rPr>
          <w:snapToGrid w:val="0"/>
        </w:rPr>
      </w:pPr>
    </w:p>
    <w:p w14:paraId="4FF17DB5" w14:textId="77777777" w:rsidR="002B521C" w:rsidRDefault="002B521C">
      <w:pPr>
        <w:pStyle w:val="Titolo6"/>
        <w:widowControl w:val="0"/>
        <w:tabs>
          <w:tab w:val="left" w:pos="90"/>
        </w:tabs>
        <w:rPr>
          <w:snapToGrid w:val="0"/>
        </w:rPr>
      </w:pPr>
      <w:r>
        <w:rPr>
          <w:snapToGrid w:val="0"/>
        </w:rPr>
        <w:t>CERIMONIALE DIPLOMATICO DELLA REPUBBLICA</w:t>
      </w:r>
    </w:p>
    <w:p w14:paraId="7E70624A" w14:textId="77777777" w:rsidR="002B521C" w:rsidRDefault="002B521C">
      <w:pPr>
        <w:widowControl w:val="0"/>
        <w:tabs>
          <w:tab w:val="left" w:pos="90"/>
        </w:tabs>
        <w:jc w:val="center"/>
        <w:rPr>
          <w:b/>
          <w:snapToGrid w:val="0"/>
          <w:sz w:val="28"/>
        </w:rPr>
      </w:pPr>
    </w:p>
    <w:p w14:paraId="3877B369" w14:textId="77777777" w:rsidR="002B521C" w:rsidRDefault="002B521C">
      <w:pPr>
        <w:widowControl w:val="0"/>
        <w:tabs>
          <w:tab w:val="left" w:pos="90"/>
        </w:tabs>
        <w:jc w:val="center"/>
        <w:rPr>
          <w:b/>
          <w:snapToGrid w:val="0"/>
          <w:sz w:val="28"/>
        </w:rPr>
      </w:pPr>
    </w:p>
    <w:p w14:paraId="632A86CE" w14:textId="77777777" w:rsidR="002B521C" w:rsidRDefault="002B521C">
      <w:pPr>
        <w:widowControl w:val="0"/>
        <w:tabs>
          <w:tab w:val="left" w:pos="90"/>
        </w:tabs>
        <w:spacing w:before="60"/>
        <w:jc w:val="center"/>
        <w:rPr>
          <w:snapToGrid w:val="0"/>
          <w:sz w:val="26"/>
        </w:rPr>
      </w:pPr>
      <w:r>
        <w:t>────────────────────────────────────────────────────────────────────────</w:t>
      </w:r>
    </w:p>
    <w:p w14:paraId="7182677F" w14:textId="77777777" w:rsidR="002B521C" w:rsidRDefault="002B521C">
      <w:pPr>
        <w:widowControl w:val="0"/>
        <w:tabs>
          <w:tab w:val="left" w:pos="90"/>
        </w:tabs>
        <w:rPr>
          <w:b/>
          <w:snapToGrid w:val="0"/>
          <w:sz w:val="39"/>
        </w:rPr>
      </w:pPr>
    </w:p>
    <w:p w14:paraId="32C96B19" w14:textId="77777777" w:rsidR="002B521C" w:rsidRDefault="002B521C">
      <w:pPr>
        <w:widowControl w:val="0"/>
        <w:tabs>
          <w:tab w:val="left" w:pos="90"/>
        </w:tabs>
        <w:rPr>
          <w:b/>
          <w:snapToGrid w:val="0"/>
          <w:sz w:val="39"/>
        </w:rPr>
      </w:pPr>
    </w:p>
    <w:p w14:paraId="741E7093" w14:textId="77777777" w:rsidR="002B521C" w:rsidRDefault="002B521C">
      <w:pPr>
        <w:widowControl w:val="0"/>
        <w:tabs>
          <w:tab w:val="left" w:pos="90"/>
        </w:tabs>
        <w:rPr>
          <w:b/>
          <w:snapToGrid w:val="0"/>
          <w:sz w:val="39"/>
        </w:rPr>
      </w:pPr>
    </w:p>
    <w:p w14:paraId="4ED1B714" w14:textId="77777777" w:rsidR="002B521C" w:rsidRDefault="002B521C">
      <w:pPr>
        <w:widowControl w:val="0"/>
        <w:tabs>
          <w:tab w:val="left" w:pos="90"/>
        </w:tabs>
        <w:spacing w:after="120"/>
        <w:jc w:val="center"/>
        <w:rPr>
          <w:snapToGrid w:val="0"/>
          <w:color w:val="000080"/>
          <w:sz w:val="50"/>
        </w:rPr>
      </w:pPr>
      <w:r>
        <w:rPr>
          <w:snapToGrid w:val="0"/>
          <w:color w:val="000080"/>
          <w:sz w:val="50"/>
        </w:rPr>
        <w:t>ORGANISMI INTERNAZIONALI</w:t>
      </w:r>
    </w:p>
    <w:p w14:paraId="5E6967E2" w14:textId="77777777" w:rsidR="002B521C" w:rsidRDefault="002B521C">
      <w:pPr>
        <w:widowControl w:val="0"/>
        <w:tabs>
          <w:tab w:val="left" w:pos="90"/>
        </w:tabs>
        <w:spacing w:after="120"/>
        <w:jc w:val="center"/>
        <w:rPr>
          <w:snapToGrid w:val="0"/>
          <w:color w:val="000080"/>
          <w:sz w:val="50"/>
        </w:rPr>
      </w:pPr>
      <w:r>
        <w:rPr>
          <w:snapToGrid w:val="0"/>
          <w:color w:val="000080"/>
          <w:sz w:val="50"/>
        </w:rPr>
        <w:t>E MISSIONI SPECIALI</w:t>
      </w:r>
    </w:p>
    <w:p w14:paraId="0CC33F58" w14:textId="77777777" w:rsidR="002B521C" w:rsidRDefault="002B521C">
      <w:pPr>
        <w:pStyle w:val="Titolo2"/>
        <w:rPr>
          <w:color w:val="000080"/>
        </w:rPr>
      </w:pPr>
      <w:r>
        <w:rPr>
          <w:color w:val="000080"/>
        </w:rPr>
        <w:t>IN ITALIA</w:t>
      </w:r>
    </w:p>
    <w:p w14:paraId="3961B835" w14:textId="77777777" w:rsidR="002B521C" w:rsidRDefault="002B521C">
      <w:pPr>
        <w:rPr>
          <w:color w:val="000080"/>
        </w:rPr>
      </w:pPr>
    </w:p>
    <w:p w14:paraId="74E4ADA8" w14:textId="77777777" w:rsidR="002B521C" w:rsidRDefault="002B521C">
      <w:pPr>
        <w:rPr>
          <w:color w:val="000080"/>
        </w:rPr>
      </w:pPr>
    </w:p>
    <w:p w14:paraId="03E6EF29" w14:textId="77777777" w:rsidR="002B521C" w:rsidRDefault="002B521C">
      <w:pPr>
        <w:rPr>
          <w:color w:val="000080"/>
        </w:rPr>
      </w:pPr>
    </w:p>
    <w:p w14:paraId="4D71A560" w14:textId="77777777" w:rsidR="002B521C" w:rsidRDefault="002B521C"/>
    <w:p w14:paraId="1BE23788" w14:textId="77777777" w:rsidR="002B521C" w:rsidRDefault="002B521C"/>
    <w:p w14:paraId="50792636" w14:textId="77777777" w:rsidR="002B521C" w:rsidRDefault="002B521C"/>
    <w:p w14:paraId="52BBBC3C" w14:textId="77777777" w:rsidR="002B521C" w:rsidRDefault="002B521C"/>
    <w:p w14:paraId="073122BE" w14:textId="77777777" w:rsidR="002B521C" w:rsidRDefault="002B521C"/>
    <w:p w14:paraId="030E7771" w14:textId="77777777" w:rsidR="002B521C" w:rsidRDefault="002B521C"/>
    <w:p w14:paraId="5D08E82A" w14:textId="77777777" w:rsidR="002B521C" w:rsidRDefault="002B521C"/>
    <w:p w14:paraId="39BF835B" w14:textId="77777777" w:rsidR="002B521C" w:rsidRDefault="002B521C"/>
    <w:p w14:paraId="031EFA5A" w14:textId="77777777" w:rsidR="002B521C" w:rsidRDefault="002B521C"/>
    <w:p w14:paraId="5676FC53" w14:textId="77777777" w:rsidR="002B521C" w:rsidRDefault="002B521C"/>
    <w:p w14:paraId="2DBAEDBF" w14:textId="77777777" w:rsidR="002B521C" w:rsidRDefault="002B521C"/>
    <w:p w14:paraId="773F90F3" w14:textId="77777777" w:rsidR="002B521C" w:rsidRDefault="002B521C"/>
    <w:p w14:paraId="5CA8AEF0" w14:textId="77777777" w:rsidR="002B521C" w:rsidRDefault="002B521C">
      <w:pPr>
        <w:pStyle w:val="Titolo6"/>
      </w:pPr>
    </w:p>
    <w:p w14:paraId="4E4C2659" w14:textId="77777777" w:rsidR="002B521C" w:rsidRDefault="002B521C">
      <w:pPr>
        <w:pStyle w:val="Titolo6"/>
      </w:pPr>
    </w:p>
    <w:p w14:paraId="5A67F328" w14:textId="77777777" w:rsidR="002B521C" w:rsidRDefault="002B521C">
      <w:pPr>
        <w:pStyle w:val="Titolo6"/>
      </w:pPr>
      <w:r>
        <w:t xml:space="preserve">Roma, </w:t>
      </w:r>
      <w:r w:rsidR="005D7AF3">
        <w:t xml:space="preserve"> </w:t>
      </w:r>
      <w:r w:rsidR="00723ECE">
        <w:t>6 agosto</w:t>
      </w:r>
      <w:r w:rsidR="005D7AF3">
        <w:t xml:space="preserve"> 2025</w:t>
      </w:r>
    </w:p>
    <w:p w14:paraId="60E822AA" w14:textId="77777777" w:rsidR="002B521C" w:rsidRDefault="002B521C">
      <w:pPr>
        <w:pStyle w:val="Titolo6"/>
      </w:pPr>
    </w:p>
    <w:p w14:paraId="4486CB7E" w14:textId="77777777" w:rsidR="002B521C" w:rsidRDefault="002B521C">
      <w:pPr>
        <w:widowControl w:val="0"/>
        <w:tabs>
          <w:tab w:val="left" w:pos="90"/>
        </w:tabs>
        <w:jc w:val="right"/>
        <w:rPr>
          <w:b/>
          <w:snapToGrid w:val="0"/>
          <w:sz w:val="144"/>
        </w:rPr>
      </w:pPr>
      <w:r>
        <w:br w:type="page"/>
      </w:r>
    </w:p>
    <w:p w14:paraId="023984A8" w14:textId="77777777" w:rsidR="002B521C" w:rsidRDefault="002B521C">
      <w:pPr>
        <w:pStyle w:val="Titolo7"/>
      </w:pPr>
      <w:bookmarkStart w:id="0" w:name="_Toc58834552"/>
      <w:bookmarkStart w:id="1" w:name="_Toc58837167"/>
      <w:r>
        <w:lastRenderedPageBreak/>
        <w:t>Indice</w:t>
      </w:r>
      <w:bookmarkEnd w:id="0"/>
      <w:bookmarkEnd w:id="1"/>
    </w:p>
    <w:p w14:paraId="73A2D960" w14:textId="77777777" w:rsidR="002B521C" w:rsidRDefault="002B521C">
      <w:pPr>
        <w:rPr>
          <w:sz w:val="72"/>
        </w:rPr>
      </w:pPr>
    </w:p>
    <w:p w14:paraId="497A287F" w14:textId="77777777" w:rsidR="002B521C" w:rsidRDefault="002B521C">
      <w:pPr>
        <w:tabs>
          <w:tab w:val="right" w:leader="dot" w:pos="9072"/>
        </w:tabs>
        <w:ind w:left="1134" w:right="1135"/>
        <w:rPr>
          <w:sz w:val="26"/>
        </w:rPr>
      </w:pPr>
      <w:r>
        <w:rPr>
          <w:sz w:val="26"/>
        </w:rPr>
        <w:t>Premessa</w:t>
      </w:r>
      <w:r>
        <w:rPr>
          <w:sz w:val="26"/>
        </w:rPr>
        <w:tab/>
      </w:r>
      <w:r w:rsidR="00D4340B">
        <w:rPr>
          <w:sz w:val="26"/>
        </w:rPr>
        <w:t>3</w:t>
      </w:r>
    </w:p>
    <w:p w14:paraId="6E705AD6" w14:textId="77777777" w:rsidR="002B521C" w:rsidRDefault="002B521C">
      <w:pPr>
        <w:tabs>
          <w:tab w:val="right" w:leader="dot" w:pos="9072"/>
        </w:tabs>
        <w:ind w:left="1134" w:right="1135"/>
        <w:rPr>
          <w:sz w:val="26"/>
        </w:rPr>
      </w:pPr>
      <w:r>
        <w:rPr>
          <w:sz w:val="26"/>
        </w:rPr>
        <w:t>Cerimoniale Diplomatico della Repubblica</w:t>
      </w:r>
      <w:r>
        <w:rPr>
          <w:sz w:val="26"/>
        </w:rPr>
        <w:tab/>
      </w:r>
      <w:r w:rsidR="001F3704">
        <w:rPr>
          <w:sz w:val="26"/>
        </w:rPr>
        <w:t>4</w:t>
      </w:r>
    </w:p>
    <w:p w14:paraId="6759C79D" w14:textId="77777777" w:rsidR="002B521C" w:rsidRDefault="002B521C">
      <w:pPr>
        <w:tabs>
          <w:tab w:val="right" w:leader="dot" w:pos="9072"/>
        </w:tabs>
        <w:ind w:left="1134" w:right="1135"/>
        <w:rPr>
          <w:sz w:val="26"/>
        </w:rPr>
      </w:pPr>
      <w:r>
        <w:rPr>
          <w:sz w:val="26"/>
        </w:rPr>
        <w:t>Città sedi degli Organismi Internazionli e delle Missioni speciali</w:t>
      </w:r>
      <w:r>
        <w:rPr>
          <w:sz w:val="26"/>
        </w:rPr>
        <w:tab/>
      </w:r>
      <w:r w:rsidR="00690EB7">
        <w:rPr>
          <w:sz w:val="26"/>
        </w:rPr>
        <w:t>5</w:t>
      </w:r>
    </w:p>
    <w:p w14:paraId="7A4BC63F" w14:textId="77777777" w:rsidR="002B521C" w:rsidRDefault="002B521C">
      <w:pPr>
        <w:tabs>
          <w:tab w:val="right" w:leader="dot" w:pos="9072"/>
        </w:tabs>
        <w:ind w:left="1134" w:right="1135"/>
        <w:rPr>
          <w:sz w:val="26"/>
        </w:rPr>
      </w:pPr>
      <w:r>
        <w:rPr>
          <w:sz w:val="26"/>
        </w:rPr>
        <w:t>Lista degli Organismi Internazionali e delle Missioni speciali</w:t>
      </w:r>
      <w:r>
        <w:rPr>
          <w:sz w:val="26"/>
        </w:rPr>
        <w:tab/>
        <w:t>8</w:t>
      </w:r>
    </w:p>
    <w:p w14:paraId="48015486" w14:textId="77777777" w:rsidR="002B521C" w:rsidRDefault="002B521C">
      <w:pPr>
        <w:pStyle w:val="Pidipagina"/>
        <w:tabs>
          <w:tab w:val="clear" w:pos="4819"/>
          <w:tab w:val="clear" w:pos="9638"/>
        </w:tabs>
      </w:pPr>
    </w:p>
    <w:p w14:paraId="76147969" w14:textId="77777777" w:rsidR="002B521C" w:rsidRDefault="002B521C">
      <w:pPr>
        <w:pStyle w:val="Pidipagina"/>
        <w:tabs>
          <w:tab w:val="clear" w:pos="4819"/>
          <w:tab w:val="clear" w:pos="9638"/>
        </w:tabs>
      </w:pPr>
    </w:p>
    <w:p w14:paraId="0A829E18" w14:textId="77777777" w:rsidR="002B521C" w:rsidRDefault="002B521C">
      <w:pPr>
        <w:pStyle w:val="Pidipagina"/>
        <w:tabs>
          <w:tab w:val="clear" w:pos="4819"/>
          <w:tab w:val="clear" w:pos="9638"/>
        </w:tabs>
      </w:pPr>
    </w:p>
    <w:p w14:paraId="4FF7B664" w14:textId="77777777" w:rsidR="002B521C" w:rsidRDefault="002B521C">
      <w:pPr>
        <w:pStyle w:val="Pidipagina"/>
        <w:tabs>
          <w:tab w:val="clear" w:pos="4819"/>
          <w:tab w:val="clear" w:pos="9638"/>
        </w:tabs>
      </w:pPr>
    </w:p>
    <w:p w14:paraId="6D1CF297" w14:textId="77777777" w:rsidR="002B521C" w:rsidRDefault="002B521C">
      <w:pPr>
        <w:pStyle w:val="Pidipagina"/>
        <w:tabs>
          <w:tab w:val="clear" w:pos="4819"/>
          <w:tab w:val="clear" w:pos="9638"/>
        </w:tabs>
      </w:pPr>
    </w:p>
    <w:p w14:paraId="0A938A03" w14:textId="77777777" w:rsidR="002B521C" w:rsidRDefault="002B521C">
      <w:pPr>
        <w:pStyle w:val="Pidipagina"/>
        <w:tabs>
          <w:tab w:val="clear" w:pos="4819"/>
          <w:tab w:val="clear" w:pos="9638"/>
        </w:tabs>
      </w:pPr>
    </w:p>
    <w:p w14:paraId="59225201" w14:textId="77777777" w:rsidR="002B521C" w:rsidRDefault="002B521C">
      <w:pPr>
        <w:pStyle w:val="Pidipagina"/>
        <w:tabs>
          <w:tab w:val="clear" w:pos="4819"/>
          <w:tab w:val="clear" w:pos="9638"/>
        </w:tabs>
      </w:pPr>
    </w:p>
    <w:p w14:paraId="14B0E40E" w14:textId="77777777" w:rsidR="002B521C" w:rsidRDefault="002B521C">
      <w:pPr>
        <w:pStyle w:val="Pidipagina"/>
        <w:tabs>
          <w:tab w:val="clear" w:pos="4819"/>
          <w:tab w:val="clear" w:pos="9638"/>
        </w:tabs>
      </w:pPr>
    </w:p>
    <w:p w14:paraId="6129B1F1" w14:textId="77777777" w:rsidR="002B521C" w:rsidRDefault="002B521C">
      <w:pPr>
        <w:pStyle w:val="Pidipagina"/>
        <w:tabs>
          <w:tab w:val="clear" w:pos="4819"/>
          <w:tab w:val="clear" w:pos="9638"/>
        </w:tabs>
      </w:pPr>
    </w:p>
    <w:p w14:paraId="179C67FC" w14:textId="77777777" w:rsidR="002B521C" w:rsidRDefault="002B521C">
      <w:pPr>
        <w:pStyle w:val="Pidipagina"/>
        <w:tabs>
          <w:tab w:val="clear" w:pos="4819"/>
          <w:tab w:val="clear" w:pos="9638"/>
        </w:tabs>
      </w:pPr>
    </w:p>
    <w:p w14:paraId="664DE491" w14:textId="77777777" w:rsidR="002B521C" w:rsidRDefault="002B521C">
      <w:pPr>
        <w:pStyle w:val="Pidipagina"/>
        <w:tabs>
          <w:tab w:val="clear" w:pos="4819"/>
          <w:tab w:val="clear" w:pos="9638"/>
        </w:tabs>
      </w:pPr>
    </w:p>
    <w:p w14:paraId="55468D74" w14:textId="77777777" w:rsidR="002B521C" w:rsidRDefault="002B521C">
      <w:pPr>
        <w:pStyle w:val="Pidipagina"/>
        <w:tabs>
          <w:tab w:val="clear" w:pos="4819"/>
          <w:tab w:val="clear" w:pos="9638"/>
        </w:tabs>
      </w:pPr>
    </w:p>
    <w:p w14:paraId="0EAD81DF" w14:textId="77777777" w:rsidR="002B521C" w:rsidRDefault="002B521C">
      <w:pPr>
        <w:pStyle w:val="Pidipagina"/>
        <w:tabs>
          <w:tab w:val="clear" w:pos="4819"/>
          <w:tab w:val="clear" w:pos="9638"/>
        </w:tabs>
      </w:pPr>
    </w:p>
    <w:p w14:paraId="315BFC9D" w14:textId="77777777" w:rsidR="002B521C" w:rsidRDefault="002B521C">
      <w:pPr>
        <w:pStyle w:val="Pidipagina"/>
        <w:tabs>
          <w:tab w:val="clear" w:pos="4819"/>
          <w:tab w:val="clear" w:pos="9638"/>
        </w:tabs>
      </w:pPr>
    </w:p>
    <w:p w14:paraId="30F6DA25" w14:textId="77777777" w:rsidR="002B521C" w:rsidRDefault="002B521C">
      <w:pPr>
        <w:pStyle w:val="Pidipagina"/>
        <w:tabs>
          <w:tab w:val="clear" w:pos="4819"/>
          <w:tab w:val="clear" w:pos="9638"/>
        </w:tabs>
      </w:pPr>
    </w:p>
    <w:p w14:paraId="091B7F62" w14:textId="77777777" w:rsidR="002B521C" w:rsidRDefault="002B521C">
      <w:pPr>
        <w:pStyle w:val="Pidipagina"/>
        <w:tabs>
          <w:tab w:val="clear" w:pos="4819"/>
          <w:tab w:val="clear" w:pos="9638"/>
        </w:tabs>
      </w:pPr>
    </w:p>
    <w:p w14:paraId="7EF28014" w14:textId="77777777" w:rsidR="002B521C" w:rsidRDefault="002B521C">
      <w:pPr>
        <w:pStyle w:val="Pidipagina"/>
        <w:tabs>
          <w:tab w:val="clear" w:pos="4819"/>
          <w:tab w:val="clear" w:pos="9638"/>
        </w:tabs>
      </w:pPr>
    </w:p>
    <w:p w14:paraId="38288949" w14:textId="77777777" w:rsidR="002B521C" w:rsidRDefault="002B521C">
      <w:pPr>
        <w:pStyle w:val="Pidipagina"/>
        <w:tabs>
          <w:tab w:val="clear" w:pos="4819"/>
          <w:tab w:val="clear" w:pos="9638"/>
        </w:tabs>
      </w:pPr>
    </w:p>
    <w:p w14:paraId="06277F7A" w14:textId="77777777" w:rsidR="002B521C" w:rsidRDefault="002B521C">
      <w:pPr>
        <w:pStyle w:val="Pidipagina"/>
        <w:tabs>
          <w:tab w:val="clear" w:pos="4819"/>
          <w:tab w:val="clear" w:pos="9638"/>
        </w:tabs>
      </w:pPr>
    </w:p>
    <w:p w14:paraId="34522983" w14:textId="77777777" w:rsidR="002B521C" w:rsidRDefault="002B521C">
      <w:pPr>
        <w:pStyle w:val="Pidipagina"/>
        <w:tabs>
          <w:tab w:val="clear" w:pos="4819"/>
          <w:tab w:val="clear" w:pos="9638"/>
        </w:tabs>
      </w:pPr>
    </w:p>
    <w:p w14:paraId="4F0F5749" w14:textId="77777777" w:rsidR="002B521C" w:rsidRDefault="002B521C">
      <w:pPr>
        <w:pStyle w:val="Pidipagina"/>
        <w:tabs>
          <w:tab w:val="clear" w:pos="4819"/>
          <w:tab w:val="clear" w:pos="9638"/>
        </w:tabs>
      </w:pPr>
    </w:p>
    <w:p w14:paraId="1A947D6A" w14:textId="77777777" w:rsidR="002B521C" w:rsidRDefault="002B521C">
      <w:pPr>
        <w:pStyle w:val="Pidipagina"/>
        <w:tabs>
          <w:tab w:val="clear" w:pos="4819"/>
          <w:tab w:val="clear" w:pos="9638"/>
        </w:tabs>
      </w:pPr>
    </w:p>
    <w:p w14:paraId="4D9C0294" w14:textId="77777777" w:rsidR="002B521C" w:rsidRDefault="002B521C">
      <w:pPr>
        <w:pStyle w:val="Pidipagina"/>
        <w:tabs>
          <w:tab w:val="clear" w:pos="4819"/>
          <w:tab w:val="clear" w:pos="9638"/>
        </w:tabs>
      </w:pPr>
    </w:p>
    <w:p w14:paraId="751BD502" w14:textId="77777777" w:rsidR="002B521C" w:rsidRDefault="002B521C">
      <w:pPr>
        <w:pStyle w:val="Pidipagina"/>
        <w:tabs>
          <w:tab w:val="clear" w:pos="4819"/>
          <w:tab w:val="clear" w:pos="9638"/>
        </w:tabs>
      </w:pPr>
    </w:p>
    <w:p w14:paraId="47C7A77C" w14:textId="77777777" w:rsidR="002B521C" w:rsidRDefault="002B521C">
      <w:pPr>
        <w:pStyle w:val="Pidipagina"/>
        <w:tabs>
          <w:tab w:val="clear" w:pos="4819"/>
          <w:tab w:val="clear" w:pos="9638"/>
        </w:tabs>
      </w:pPr>
    </w:p>
    <w:p w14:paraId="51712054" w14:textId="77777777" w:rsidR="002B521C" w:rsidRDefault="002B521C">
      <w:pPr>
        <w:pStyle w:val="Pidipagina"/>
        <w:tabs>
          <w:tab w:val="clear" w:pos="4819"/>
          <w:tab w:val="clear" w:pos="9638"/>
        </w:tabs>
      </w:pPr>
    </w:p>
    <w:p w14:paraId="7BF22003" w14:textId="77777777" w:rsidR="002B521C" w:rsidRDefault="002B521C">
      <w:pPr>
        <w:pStyle w:val="Pidipagina"/>
        <w:tabs>
          <w:tab w:val="clear" w:pos="4819"/>
          <w:tab w:val="clear" w:pos="9638"/>
        </w:tabs>
      </w:pPr>
    </w:p>
    <w:p w14:paraId="12C309B4" w14:textId="77777777" w:rsidR="002B521C" w:rsidRDefault="002B521C">
      <w:pPr>
        <w:pStyle w:val="Pidipagina"/>
        <w:tabs>
          <w:tab w:val="clear" w:pos="4819"/>
          <w:tab w:val="clear" w:pos="9638"/>
        </w:tabs>
      </w:pPr>
    </w:p>
    <w:p w14:paraId="5F58068C" w14:textId="77777777" w:rsidR="002B521C" w:rsidRDefault="002B521C">
      <w:pPr>
        <w:pStyle w:val="Pidipagina"/>
        <w:tabs>
          <w:tab w:val="clear" w:pos="4819"/>
          <w:tab w:val="clear" w:pos="9638"/>
        </w:tabs>
      </w:pPr>
    </w:p>
    <w:p w14:paraId="4EFFFFA0" w14:textId="77777777" w:rsidR="002B521C" w:rsidRDefault="002B521C">
      <w:pPr>
        <w:pStyle w:val="Pidipagina"/>
        <w:tabs>
          <w:tab w:val="clear" w:pos="4819"/>
          <w:tab w:val="clear" w:pos="9638"/>
        </w:tabs>
      </w:pPr>
    </w:p>
    <w:p w14:paraId="4DFE8400" w14:textId="77777777" w:rsidR="002B521C" w:rsidRDefault="002B521C">
      <w:pPr>
        <w:pStyle w:val="Pidipagina"/>
        <w:tabs>
          <w:tab w:val="clear" w:pos="4819"/>
          <w:tab w:val="clear" w:pos="9638"/>
        </w:tabs>
      </w:pPr>
    </w:p>
    <w:p w14:paraId="381ADCE7" w14:textId="77777777" w:rsidR="002B521C" w:rsidRDefault="002B521C">
      <w:pPr>
        <w:pStyle w:val="Pidipagina"/>
        <w:tabs>
          <w:tab w:val="clear" w:pos="4819"/>
          <w:tab w:val="clear" w:pos="9638"/>
        </w:tabs>
      </w:pPr>
    </w:p>
    <w:p w14:paraId="799948C8" w14:textId="77777777" w:rsidR="002B521C" w:rsidRDefault="002B521C">
      <w:pPr>
        <w:pStyle w:val="Pidipagina"/>
        <w:tabs>
          <w:tab w:val="clear" w:pos="4819"/>
          <w:tab w:val="clear" w:pos="9638"/>
        </w:tabs>
      </w:pPr>
    </w:p>
    <w:p w14:paraId="088A09B6" w14:textId="77777777" w:rsidR="002B521C" w:rsidRDefault="002B521C">
      <w:pPr>
        <w:pStyle w:val="Pidipagina"/>
        <w:tabs>
          <w:tab w:val="clear" w:pos="4819"/>
          <w:tab w:val="clear" w:pos="9638"/>
        </w:tabs>
      </w:pPr>
    </w:p>
    <w:p w14:paraId="32A331B5" w14:textId="77777777" w:rsidR="002B521C" w:rsidRDefault="002B521C">
      <w:pPr>
        <w:pStyle w:val="Pidipagina"/>
        <w:tabs>
          <w:tab w:val="clear" w:pos="4819"/>
          <w:tab w:val="clear" w:pos="9638"/>
        </w:tabs>
      </w:pPr>
    </w:p>
    <w:p w14:paraId="39B6B523" w14:textId="77777777" w:rsidR="002B521C" w:rsidRDefault="002B521C">
      <w:pPr>
        <w:pStyle w:val="Pidipagina"/>
        <w:tabs>
          <w:tab w:val="clear" w:pos="4819"/>
          <w:tab w:val="clear" w:pos="9638"/>
        </w:tabs>
      </w:pPr>
    </w:p>
    <w:p w14:paraId="314FC506" w14:textId="77777777" w:rsidR="002B521C" w:rsidRDefault="002B521C">
      <w:pPr>
        <w:widowControl w:val="0"/>
        <w:tabs>
          <w:tab w:val="left" w:pos="90"/>
        </w:tabs>
        <w:jc w:val="center"/>
        <w:rPr>
          <w:snapToGrid w:val="0"/>
          <w:sz w:val="26"/>
        </w:rPr>
      </w:pPr>
    </w:p>
    <w:p w14:paraId="5C4651B1" w14:textId="77777777" w:rsidR="002B521C" w:rsidRDefault="002B521C">
      <w:pPr>
        <w:widowControl w:val="0"/>
        <w:tabs>
          <w:tab w:val="left" w:pos="90"/>
        </w:tabs>
        <w:jc w:val="right"/>
        <w:rPr>
          <w:b/>
          <w:snapToGrid w:val="0"/>
          <w:color w:val="000000"/>
        </w:rPr>
      </w:pPr>
      <w:r>
        <w:br w:type="page"/>
      </w:r>
      <w:bookmarkStart w:id="2" w:name="_Ref36291305"/>
    </w:p>
    <w:p w14:paraId="10B8DD54" w14:textId="77777777" w:rsidR="002B521C" w:rsidRDefault="002B521C">
      <w:pPr>
        <w:widowControl w:val="0"/>
        <w:tabs>
          <w:tab w:val="left" w:pos="90"/>
        </w:tabs>
        <w:jc w:val="center"/>
        <w:rPr>
          <w:snapToGrid w:val="0"/>
          <w:sz w:val="26"/>
        </w:rPr>
      </w:pPr>
    </w:p>
    <w:p w14:paraId="1F0F93D1" w14:textId="77777777" w:rsidR="002B521C" w:rsidRDefault="002B521C">
      <w:pPr>
        <w:rPr>
          <w:b/>
          <w:snapToGrid w:val="0"/>
          <w:sz w:val="144"/>
        </w:rPr>
      </w:pPr>
    </w:p>
    <w:p w14:paraId="33A68A86" w14:textId="77777777" w:rsidR="002B521C" w:rsidRDefault="002B521C">
      <w:pPr>
        <w:pStyle w:val="Titolo7"/>
      </w:pPr>
      <w:bookmarkStart w:id="3" w:name="_Toc58834553"/>
      <w:bookmarkStart w:id="4" w:name="_Toc58837168"/>
      <w:r>
        <w:t>Premessa</w:t>
      </w:r>
      <w:bookmarkEnd w:id="2"/>
      <w:bookmarkEnd w:id="3"/>
      <w:bookmarkEnd w:id="4"/>
    </w:p>
    <w:p w14:paraId="171D091B" w14:textId="77777777" w:rsidR="002B521C" w:rsidRDefault="002B521C">
      <w:pPr>
        <w:rPr>
          <w:sz w:val="72"/>
        </w:rPr>
      </w:pPr>
    </w:p>
    <w:p w14:paraId="4FF2FCCA" w14:textId="77777777" w:rsidR="002B521C" w:rsidRDefault="002B521C">
      <w:pPr>
        <w:pStyle w:val="Corpotesto"/>
        <w:ind w:firstLine="720"/>
        <w:rPr>
          <w:color w:val="auto"/>
          <w:sz w:val="24"/>
        </w:rPr>
      </w:pPr>
      <w:r>
        <w:rPr>
          <w:color w:val="auto"/>
          <w:sz w:val="24"/>
        </w:rPr>
        <w:t xml:space="preserve">La Lista degli Organismi Internazionali e delle Missioni Speciali in Italia è predisposta dal Cerimoniale Diplomatico della Repubblica, Ufficio II ed elenca i nomi dei massimi esponenti degli Organismi e delle Missioni, così come specificato nei singoli accordi di sede o dalla prassi internazionale. </w:t>
      </w:r>
    </w:p>
    <w:p w14:paraId="37D8C320" w14:textId="77777777" w:rsidR="002B521C" w:rsidRDefault="002B521C">
      <w:pPr>
        <w:pStyle w:val="Corpotesto"/>
        <w:ind w:firstLine="720"/>
        <w:rPr>
          <w:color w:val="auto"/>
          <w:sz w:val="24"/>
        </w:rPr>
      </w:pPr>
      <w:r>
        <w:rPr>
          <w:color w:val="auto"/>
          <w:sz w:val="24"/>
        </w:rPr>
        <w:t>Le persone elencate nella Lista possono godere di immunità e privilegi se ciò è previsto dai predetti accordi o dal diritto internazionale.</w:t>
      </w:r>
    </w:p>
    <w:p w14:paraId="11C27221" w14:textId="77777777" w:rsidR="002B521C" w:rsidRDefault="002B521C">
      <w:pPr>
        <w:pStyle w:val="Corpotesto"/>
        <w:ind w:firstLine="720"/>
        <w:rPr>
          <w:color w:val="auto"/>
          <w:sz w:val="24"/>
        </w:rPr>
      </w:pPr>
      <w:r>
        <w:rPr>
          <w:color w:val="auto"/>
          <w:sz w:val="24"/>
        </w:rPr>
        <w:t xml:space="preserve">La Lista degli Organismi Internazionali e delle Missioni Speciali in Italia, che viene regolarmente aggiornata dal Cerimoniale Diplomatico della Repubblica, si modifica quotidianamente. Sono pertanto possibili involontari errori che potranno essere segnalati al del Cerimoniale Diplomatico della Repubblica – Uff. II - tel. 06 3691 </w:t>
      </w:r>
      <w:r w:rsidR="00C2085C">
        <w:rPr>
          <w:color w:val="auto"/>
          <w:sz w:val="24"/>
        </w:rPr>
        <w:t>5081</w:t>
      </w:r>
      <w:r w:rsidR="006677E9">
        <w:rPr>
          <w:color w:val="auto"/>
          <w:sz w:val="24"/>
        </w:rPr>
        <w:t xml:space="preserve">, email </w:t>
      </w:r>
      <w:hyperlink r:id="rId8" w:history="1">
        <w:r w:rsidR="006677E9" w:rsidRPr="000672BF">
          <w:rPr>
            <w:rStyle w:val="Collegamentoipertestuale"/>
            <w:sz w:val="24"/>
          </w:rPr>
          <w:t>ceri2@esteri.it</w:t>
        </w:r>
      </w:hyperlink>
      <w:r w:rsidR="006677E9">
        <w:rPr>
          <w:color w:val="auto"/>
          <w:sz w:val="24"/>
        </w:rPr>
        <w:t xml:space="preserve"> </w:t>
      </w:r>
      <w:r>
        <w:rPr>
          <w:color w:val="auto"/>
          <w:sz w:val="24"/>
        </w:rPr>
        <w:t>– ove dovrà altresì essere comunicata ogni variazione nel frattempo intervenuta rispetto ai dati riportati in questa pubblicazione.</w:t>
      </w:r>
    </w:p>
    <w:p w14:paraId="6BA104BF" w14:textId="77777777" w:rsidR="002B521C" w:rsidRDefault="002B521C">
      <w:pPr>
        <w:pStyle w:val="Corpotesto"/>
        <w:ind w:firstLine="720"/>
        <w:rPr>
          <w:color w:val="auto"/>
          <w:sz w:val="24"/>
        </w:rPr>
      </w:pPr>
      <w:r>
        <w:rPr>
          <w:color w:val="auto"/>
          <w:sz w:val="24"/>
        </w:rPr>
        <w:t xml:space="preserve">L’ordine di elencazione dei membri degli Organismi Internazionali e delle Missioni è quello indicato dagli stessi Enti. La data riportata tra parentesi accanto al nome di ogni membro corrisponde all'assunzione delle funzioni. </w:t>
      </w:r>
    </w:p>
    <w:p w14:paraId="1B400C66" w14:textId="77777777" w:rsidR="002B521C" w:rsidRDefault="002B521C">
      <w:pPr>
        <w:pStyle w:val="Corpotesto"/>
        <w:ind w:firstLine="720"/>
        <w:rPr>
          <w:color w:val="auto"/>
          <w:sz w:val="24"/>
        </w:rPr>
      </w:pPr>
      <w:r>
        <w:rPr>
          <w:color w:val="auto"/>
          <w:sz w:val="24"/>
        </w:rPr>
        <w:t xml:space="preserve">Gli Organismi Internazionali e le Missioni dovranno aggiornare la propria lista e comunicare eventuali errori o imprecisioni all’Ufficio II del Cerimoniale Diplomatico. </w:t>
      </w:r>
    </w:p>
    <w:p w14:paraId="03286606" w14:textId="77777777" w:rsidR="002B521C" w:rsidRDefault="002B521C">
      <w:pPr>
        <w:pStyle w:val="Corpotesto"/>
        <w:ind w:firstLine="720"/>
        <w:rPr>
          <w:color w:val="auto"/>
        </w:rPr>
      </w:pPr>
    </w:p>
    <w:p w14:paraId="3FDE93CD" w14:textId="77777777" w:rsidR="002B521C" w:rsidRDefault="002B521C">
      <w:pPr>
        <w:widowControl w:val="0"/>
        <w:tabs>
          <w:tab w:val="left" w:pos="90"/>
        </w:tabs>
        <w:jc w:val="center"/>
      </w:pPr>
    </w:p>
    <w:p w14:paraId="58D8EBFA" w14:textId="77777777" w:rsidR="002B521C" w:rsidRDefault="002B521C">
      <w:pPr>
        <w:widowControl w:val="0"/>
        <w:tabs>
          <w:tab w:val="left" w:pos="90"/>
        </w:tabs>
        <w:jc w:val="center"/>
      </w:pPr>
    </w:p>
    <w:p w14:paraId="14E1B1C3" w14:textId="77777777" w:rsidR="00AB4BAE" w:rsidRPr="006E2503" w:rsidRDefault="002B521C" w:rsidP="00AB4BAE">
      <w:pPr>
        <w:pStyle w:val="Titolo7"/>
        <w:rPr>
          <w:sz w:val="72"/>
          <w:szCs w:val="72"/>
        </w:rPr>
      </w:pPr>
      <w:r>
        <w:br w:type="page"/>
      </w:r>
      <w:bookmarkStart w:id="5" w:name="_Ref35766578"/>
      <w:bookmarkStart w:id="6" w:name="_Toc58834555"/>
      <w:bookmarkStart w:id="7" w:name="_Toc58837170"/>
      <w:bookmarkStart w:id="8" w:name="_Ref35766568"/>
    </w:p>
    <w:bookmarkEnd w:id="8"/>
    <w:p w14:paraId="316D3472" w14:textId="77777777" w:rsidR="00AB4BAE" w:rsidRPr="00AB4BAE" w:rsidRDefault="00AB4BAE" w:rsidP="00AB4BAE">
      <w:pPr>
        <w:pStyle w:val="Titolo7"/>
        <w:rPr>
          <w:sz w:val="44"/>
          <w:szCs w:val="44"/>
        </w:rPr>
      </w:pPr>
      <w:r w:rsidRPr="00AB4BAE">
        <w:rPr>
          <w:sz w:val="44"/>
          <w:szCs w:val="44"/>
        </w:rPr>
        <w:lastRenderedPageBreak/>
        <w:t>Cerimoniale Diplomatico della Repubblica</w:t>
      </w:r>
    </w:p>
    <w:p w14:paraId="4581D281" w14:textId="77777777" w:rsidR="00AB4BAE" w:rsidRDefault="00AB4BAE" w:rsidP="00AB4BAE"/>
    <w:p w14:paraId="20757795" w14:textId="77777777" w:rsidR="00AB4BAE" w:rsidRDefault="00AB4BAE" w:rsidP="00AB4BAE">
      <w:r>
        <w:t>Ministero degli Affari Esteri</w:t>
      </w:r>
      <w:r w:rsidR="0074361A">
        <w:t xml:space="preserve"> e della Cooperazione Internazionale</w:t>
      </w:r>
    </w:p>
    <w:p w14:paraId="55794500" w14:textId="77777777" w:rsidR="00AB4BAE" w:rsidRDefault="00AB4BAE" w:rsidP="00AB4BAE">
      <w:r>
        <w:t>P.le della Farnesina, 1</w:t>
      </w:r>
    </w:p>
    <w:p w14:paraId="285901D8" w14:textId="77777777" w:rsidR="00AB4BAE" w:rsidRDefault="00AB4BAE" w:rsidP="00AB4BAE">
      <w:r>
        <w:t>00135 – Roma</w:t>
      </w:r>
    </w:p>
    <w:p w14:paraId="79A88412" w14:textId="77777777" w:rsidR="00AB4BAE" w:rsidRDefault="00AB4BAE" w:rsidP="00AB4BAE"/>
    <w:p w14:paraId="50DFA71E" w14:textId="77777777" w:rsidR="00AB4BAE" w:rsidRDefault="00AB4BAE" w:rsidP="00AB4BAE">
      <w:r>
        <w:t xml:space="preserve">Indirizzo e-mail: </w:t>
      </w:r>
      <w:hyperlink r:id="rId9" w:history="1">
        <w:r w:rsidRPr="000D73C6">
          <w:rPr>
            <w:rStyle w:val="Collegamentoipertestuale"/>
          </w:rPr>
          <w:t>ceri.segreteria@esteri.it</w:t>
        </w:r>
      </w:hyperlink>
      <w:r>
        <w:t xml:space="preserve"> </w:t>
      </w:r>
    </w:p>
    <w:p w14:paraId="2F1AF80D" w14:textId="77777777" w:rsidR="00AB4BAE" w:rsidRDefault="00AB4BAE" w:rsidP="00AB4BAE"/>
    <w:p w14:paraId="38AACF82" w14:textId="77777777" w:rsidR="00AB4BAE" w:rsidRDefault="00AB4BAE" w:rsidP="00AB4BAE">
      <w:pPr>
        <w:widowControl w:val="0"/>
        <w:tabs>
          <w:tab w:val="left" w:pos="2694"/>
        </w:tabs>
        <w:rPr>
          <w:snapToGrid w:val="0"/>
        </w:rPr>
      </w:pPr>
      <w:r>
        <w:rPr>
          <w:b/>
          <w:snapToGrid w:val="0"/>
          <w:color w:val="000080"/>
        </w:rPr>
        <w:t>Capo del</w:t>
      </w:r>
      <w:r>
        <w:rPr>
          <w:snapToGrid w:val="0"/>
        </w:rPr>
        <w:tab/>
      </w:r>
      <w:r w:rsidR="00D267C1">
        <w:rPr>
          <w:b/>
          <w:snapToGrid w:val="0"/>
        </w:rPr>
        <w:t>Ministro Plenipotenziario Bruno Antonio Pasquino</w:t>
      </w:r>
    </w:p>
    <w:p w14:paraId="0BE77E54" w14:textId="77777777" w:rsidR="00AB4BAE" w:rsidRDefault="00AB4BAE" w:rsidP="00AB4BAE">
      <w:pPr>
        <w:widowControl w:val="0"/>
        <w:tabs>
          <w:tab w:val="left" w:pos="2694"/>
        </w:tabs>
        <w:ind w:left="2694" w:hanging="2694"/>
        <w:rPr>
          <w:snapToGrid w:val="0"/>
        </w:rPr>
      </w:pPr>
      <w:r>
        <w:rPr>
          <w:b/>
          <w:snapToGrid w:val="0"/>
          <w:color w:val="000080"/>
        </w:rPr>
        <w:t>Cerimoniale Diplomatico</w:t>
      </w:r>
      <w:r>
        <w:rPr>
          <w:snapToGrid w:val="0"/>
        </w:rPr>
        <w:tab/>
        <w:t>Tel. 06 3691 4284 – Fax 06 3691 3401</w:t>
      </w:r>
    </w:p>
    <w:p w14:paraId="4AE616A9" w14:textId="77777777" w:rsidR="00AB4BAE" w:rsidRDefault="00AB4BAE" w:rsidP="00AB4BAE">
      <w:pPr>
        <w:widowControl w:val="0"/>
        <w:tabs>
          <w:tab w:val="left" w:pos="2694"/>
        </w:tabs>
        <w:ind w:left="2694" w:hanging="2694"/>
        <w:rPr>
          <w:snapToGrid w:val="0"/>
        </w:rPr>
      </w:pPr>
    </w:p>
    <w:p w14:paraId="7800296F" w14:textId="77777777" w:rsidR="00AB4BAE" w:rsidRDefault="00AB4BAE" w:rsidP="00AB4BAE">
      <w:pPr>
        <w:widowControl w:val="0"/>
        <w:tabs>
          <w:tab w:val="left" w:pos="2694"/>
        </w:tabs>
        <w:ind w:left="2694" w:hanging="2694"/>
        <w:rPr>
          <w:b/>
          <w:snapToGrid w:val="0"/>
        </w:rPr>
      </w:pPr>
      <w:r>
        <w:rPr>
          <w:b/>
          <w:snapToGrid w:val="0"/>
          <w:color w:val="000080"/>
        </w:rPr>
        <w:t>Vice Capo del</w:t>
      </w:r>
      <w:r>
        <w:rPr>
          <w:snapToGrid w:val="0"/>
        </w:rPr>
        <w:tab/>
      </w:r>
      <w:r w:rsidR="005133C2">
        <w:rPr>
          <w:b/>
          <w:snapToGrid w:val="0"/>
        </w:rPr>
        <w:t>Consigliere di Ambasciata Irene Castagnoli</w:t>
      </w:r>
    </w:p>
    <w:p w14:paraId="39427193" w14:textId="77777777" w:rsidR="00AB4BAE" w:rsidRDefault="00AB4BAE" w:rsidP="00AB4BAE">
      <w:pPr>
        <w:widowControl w:val="0"/>
        <w:tabs>
          <w:tab w:val="left" w:pos="2694"/>
        </w:tabs>
        <w:ind w:left="2694" w:hanging="2694"/>
        <w:rPr>
          <w:snapToGrid w:val="0"/>
        </w:rPr>
      </w:pPr>
      <w:r>
        <w:rPr>
          <w:b/>
          <w:snapToGrid w:val="0"/>
          <w:color w:val="000080"/>
        </w:rPr>
        <w:t>Cerimoniale Diplomatico</w:t>
      </w:r>
      <w:r>
        <w:rPr>
          <w:snapToGrid w:val="0"/>
        </w:rPr>
        <w:tab/>
        <w:t>Tel. 06 3691 4284 – Fax 06 3691 3401</w:t>
      </w:r>
    </w:p>
    <w:p w14:paraId="450BDDC2" w14:textId="77777777" w:rsidR="00AB4BAE" w:rsidRDefault="00AB4BAE" w:rsidP="00AB4BAE">
      <w:pPr>
        <w:widowControl w:val="0"/>
        <w:tabs>
          <w:tab w:val="left" w:pos="2694"/>
        </w:tabs>
        <w:ind w:left="2694" w:hanging="2694"/>
        <w:rPr>
          <w:b/>
          <w:snapToGrid w:val="0"/>
          <w:color w:val="000080"/>
        </w:rPr>
      </w:pPr>
    </w:p>
    <w:p w14:paraId="73472EA5" w14:textId="77777777" w:rsidR="00AB4BAE" w:rsidRDefault="00AB4BAE" w:rsidP="00AB4BAE">
      <w:pPr>
        <w:widowControl w:val="0"/>
        <w:tabs>
          <w:tab w:val="left" w:pos="2694"/>
        </w:tabs>
        <w:ind w:left="2694" w:hanging="2694"/>
        <w:rPr>
          <w:b/>
          <w:snapToGrid w:val="0"/>
        </w:rPr>
      </w:pPr>
      <w:r>
        <w:rPr>
          <w:b/>
          <w:snapToGrid w:val="0"/>
          <w:color w:val="000080"/>
        </w:rPr>
        <w:t>Capo della Segreteria</w:t>
      </w:r>
      <w:r>
        <w:rPr>
          <w:b/>
          <w:snapToGrid w:val="0"/>
          <w:color w:val="000080"/>
        </w:rPr>
        <w:tab/>
      </w:r>
      <w:r w:rsidR="00A35665" w:rsidRPr="00A35665">
        <w:rPr>
          <w:b/>
          <w:bCs/>
        </w:rPr>
        <w:t xml:space="preserve">Consigliere di </w:t>
      </w:r>
      <w:r w:rsidR="003A1D3E">
        <w:rPr>
          <w:b/>
          <w:bCs/>
        </w:rPr>
        <w:t>Legazione Daniele Giuseppe Sfregola</w:t>
      </w:r>
    </w:p>
    <w:p w14:paraId="0CD5619C" w14:textId="77777777" w:rsidR="00AB4BAE" w:rsidRDefault="00AB4BAE" w:rsidP="00AB4BAE">
      <w:pPr>
        <w:widowControl w:val="0"/>
        <w:tabs>
          <w:tab w:val="left" w:pos="2694"/>
        </w:tabs>
        <w:ind w:left="2694" w:hanging="2694"/>
        <w:rPr>
          <w:snapToGrid w:val="0"/>
        </w:rPr>
      </w:pPr>
      <w:r>
        <w:rPr>
          <w:b/>
          <w:snapToGrid w:val="0"/>
          <w:color w:val="000080"/>
        </w:rPr>
        <w:tab/>
      </w:r>
      <w:r>
        <w:rPr>
          <w:snapToGrid w:val="0"/>
        </w:rPr>
        <w:t>Tel. 06 3691 4284 – Fax 06 3691 3401</w:t>
      </w:r>
    </w:p>
    <w:p w14:paraId="710E6646" w14:textId="77777777" w:rsidR="00AB4BAE" w:rsidRDefault="00AB4BAE" w:rsidP="00AB4BAE">
      <w:pPr>
        <w:widowControl w:val="0"/>
        <w:tabs>
          <w:tab w:val="left" w:pos="2694"/>
        </w:tabs>
        <w:ind w:left="2694" w:hanging="2694"/>
        <w:rPr>
          <w:snapToGrid w:val="0"/>
        </w:rPr>
      </w:pPr>
    </w:p>
    <w:p w14:paraId="50768C02" w14:textId="77777777" w:rsidR="00AB4BAE" w:rsidRDefault="00AB4BAE" w:rsidP="00AB4BAE">
      <w:pPr>
        <w:widowControl w:val="0"/>
        <w:tabs>
          <w:tab w:val="left" w:pos="90"/>
        </w:tabs>
        <w:jc w:val="center"/>
        <w:rPr>
          <w:snapToGrid w:val="0"/>
          <w:color w:val="000080"/>
          <w:sz w:val="26"/>
        </w:rPr>
      </w:pPr>
      <w:r>
        <w:rPr>
          <w:color w:val="000080"/>
        </w:rPr>
        <w:t>---------------------------------------------------------------------------------------------------------------------------------------------------------</w:t>
      </w:r>
    </w:p>
    <w:p w14:paraId="6EE5F6E0" w14:textId="77777777" w:rsidR="00AB4BAE" w:rsidRDefault="00AB4BAE" w:rsidP="00AB4BAE">
      <w:pPr>
        <w:tabs>
          <w:tab w:val="left" w:pos="2694"/>
        </w:tabs>
        <w:ind w:left="2694" w:hanging="2694"/>
        <w:jc w:val="both"/>
        <w:rPr>
          <w:b/>
          <w:snapToGrid w:val="0"/>
        </w:rPr>
      </w:pPr>
    </w:p>
    <w:p w14:paraId="073CDA87" w14:textId="77777777" w:rsidR="00AB4BAE" w:rsidRPr="00480403" w:rsidRDefault="00AB4BAE" w:rsidP="00AB4BAE">
      <w:pPr>
        <w:autoSpaceDE w:val="0"/>
        <w:autoSpaceDN w:val="0"/>
        <w:adjustRightInd w:val="0"/>
        <w:ind w:left="2694" w:hanging="2694"/>
        <w:jc w:val="both"/>
      </w:pPr>
      <w:r>
        <w:rPr>
          <w:b/>
          <w:snapToGrid w:val="0"/>
          <w:color w:val="000080"/>
        </w:rPr>
        <w:t>Ufficio I</w:t>
      </w:r>
      <w:r>
        <w:rPr>
          <w:snapToGrid w:val="0"/>
        </w:rPr>
        <w:tab/>
      </w:r>
      <w:r w:rsidRPr="00480403">
        <w:t>(</w:t>
      </w:r>
      <w:r w:rsidRPr="00480403">
        <w:rPr>
          <w:i/>
          <w:iCs/>
        </w:rPr>
        <w:t xml:space="preserve">Affari generali del Corpo diplomatico, accreditamenti, privilegi ed esenzioni diplomatico-consolari): </w:t>
      </w:r>
      <w:r w:rsidRPr="00480403">
        <w:t>affari generali e norme di cerimoniale; rapporti con il Corpo diplomatico straniero in Italia; gradimento Ambasciatori, cortesie d’uso e cerimonie di presentazione delle lettere credenziali al Capo dello Stato; eventi protocollari; predisposizione lettere credenziali dei Capi di Missioni diplomatiche italiane all’estero e ambascerie straordinarie; sicurezza ed esenzioni per il Corpo diplomatico-consolare accreditato in Italia, presso la Santa Sede e le Organizzazioni Internazionali in Italia.</w:t>
      </w:r>
    </w:p>
    <w:p w14:paraId="449816EE" w14:textId="77777777" w:rsidR="00AB4BAE" w:rsidRDefault="00AB4BAE" w:rsidP="00AB4BAE">
      <w:pPr>
        <w:autoSpaceDE w:val="0"/>
        <w:autoSpaceDN w:val="0"/>
        <w:adjustRightInd w:val="0"/>
        <w:ind w:left="2694"/>
        <w:jc w:val="both"/>
      </w:pPr>
    </w:p>
    <w:p w14:paraId="19B4708B" w14:textId="77777777" w:rsidR="00AB4BAE" w:rsidRDefault="00AB4BAE" w:rsidP="00AB4BAE">
      <w:pPr>
        <w:tabs>
          <w:tab w:val="left" w:pos="2694"/>
        </w:tabs>
        <w:ind w:left="2694" w:hanging="2694"/>
        <w:jc w:val="both"/>
      </w:pPr>
      <w:r>
        <w:rPr>
          <w:b/>
          <w:snapToGrid w:val="0"/>
          <w:color w:val="000080"/>
        </w:rPr>
        <w:t>Capo dell’Ufficio I</w:t>
      </w:r>
      <w:r>
        <w:rPr>
          <w:b/>
          <w:snapToGrid w:val="0"/>
        </w:rPr>
        <w:tab/>
      </w:r>
      <w:r w:rsidR="003E3C2E">
        <w:rPr>
          <w:b/>
          <w:snapToGrid w:val="0"/>
        </w:rPr>
        <w:t>Consigliere d’Ambasciata</w:t>
      </w:r>
      <w:r w:rsidR="00576A74">
        <w:rPr>
          <w:b/>
          <w:snapToGrid w:val="0"/>
        </w:rPr>
        <w:t xml:space="preserve"> </w:t>
      </w:r>
      <w:r w:rsidR="005133C2">
        <w:rPr>
          <w:b/>
          <w:snapToGrid w:val="0"/>
        </w:rPr>
        <w:t>Valentina Savastano</w:t>
      </w:r>
    </w:p>
    <w:p w14:paraId="3A4E544C" w14:textId="77777777" w:rsidR="00AB4BAE" w:rsidRDefault="00AB4BAE" w:rsidP="00AB4BAE">
      <w:pPr>
        <w:widowControl w:val="0"/>
        <w:tabs>
          <w:tab w:val="left" w:pos="2694"/>
        </w:tabs>
        <w:ind w:left="2694" w:hanging="2694"/>
        <w:rPr>
          <w:snapToGrid w:val="0"/>
        </w:rPr>
      </w:pPr>
      <w:r>
        <w:rPr>
          <w:snapToGrid w:val="0"/>
        </w:rPr>
        <w:tab/>
        <w:t>Tel. 06 3691 2055</w:t>
      </w:r>
      <w:r>
        <w:rPr>
          <w:b/>
          <w:snapToGrid w:val="0"/>
        </w:rPr>
        <w:t xml:space="preserve"> – </w:t>
      </w:r>
      <w:r>
        <w:rPr>
          <w:snapToGrid w:val="0"/>
        </w:rPr>
        <w:t>Fax 06 3235873</w:t>
      </w:r>
    </w:p>
    <w:p w14:paraId="6A04AC3E" w14:textId="77777777" w:rsidR="00AB4BAE" w:rsidRDefault="00AB4BAE" w:rsidP="00AB4BAE">
      <w:pPr>
        <w:widowControl w:val="0"/>
        <w:tabs>
          <w:tab w:val="left" w:pos="90"/>
        </w:tabs>
        <w:rPr>
          <w:snapToGrid w:val="0"/>
          <w:color w:val="000080"/>
          <w:sz w:val="26"/>
        </w:rPr>
      </w:pPr>
      <w:r>
        <w:rPr>
          <w:color w:val="000080"/>
        </w:rPr>
        <w:t>---------------------------------------------------------------------------------------------------------------------------------------------------------</w:t>
      </w:r>
    </w:p>
    <w:p w14:paraId="5050AF0C" w14:textId="77777777" w:rsidR="00AB4BAE" w:rsidRDefault="00AB4BAE" w:rsidP="00AB4BAE">
      <w:pPr>
        <w:tabs>
          <w:tab w:val="left" w:pos="2694"/>
        </w:tabs>
        <w:ind w:left="2694" w:hanging="2694"/>
        <w:jc w:val="both"/>
        <w:rPr>
          <w:b/>
          <w:snapToGrid w:val="0"/>
        </w:rPr>
      </w:pPr>
    </w:p>
    <w:p w14:paraId="4258481C" w14:textId="77777777" w:rsidR="00AB4BAE" w:rsidRPr="00DA77E4" w:rsidRDefault="00AB4BAE" w:rsidP="00AB4BAE">
      <w:pPr>
        <w:autoSpaceDE w:val="0"/>
        <w:autoSpaceDN w:val="0"/>
        <w:adjustRightInd w:val="0"/>
        <w:ind w:left="2694" w:hanging="2694"/>
        <w:jc w:val="both"/>
      </w:pPr>
      <w:r>
        <w:rPr>
          <w:b/>
          <w:snapToGrid w:val="0"/>
          <w:color w:val="000080"/>
        </w:rPr>
        <w:t>Ufficio II</w:t>
      </w:r>
      <w:r>
        <w:rPr>
          <w:snapToGrid w:val="0"/>
        </w:rPr>
        <w:tab/>
      </w:r>
      <w:r w:rsidRPr="00DA77E4">
        <w:t>(</w:t>
      </w:r>
      <w:r w:rsidRPr="00DA77E4">
        <w:rPr>
          <w:i/>
          <w:iCs/>
        </w:rPr>
        <w:t xml:space="preserve">Affari generali del Corpo consolare e delle Organizzazioni Internazionali, accreditamento e immunità diplomatico-consolari, onorificenze): </w:t>
      </w:r>
      <w:r w:rsidRPr="00DA77E4">
        <w:t>accreditamento del personale diplomatico e consolare straniero in Italia e rilascio delle carte di identità diplomatiche, consolari e delle OO.II.; rapporti con il Corpo consolare di carriera ed onorario e relativi exequatur; rapporti con le Organizzazioni internazionali con sede in Italia; immunità diplomatiche, consolari e delle OO.II.; contenzioso con rappresentanze estere; onorificenze.</w:t>
      </w:r>
    </w:p>
    <w:p w14:paraId="4FD33176" w14:textId="77777777" w:rsidR="00AB4BAE" w:rsidRDefault="00AB4BAE" w:rsidP="00AB4BAE">
      <w:pPr>
        <w:widowControl w:val="0"/>
        <w:tabs>
          <w:tab w:val="left" w:pos="2694"/>
        </w:tabs>
        <w:ind w:left="2694" w:hanging="2694"/>
        <w:jc w:val="both"/>
        <w:rPr>
          <w:b/>
          <w:snapToGrid w:val="0"/>
          <w:color w:val="000080"/>
        </w:rPr>
      </w:pPr>
    </w:p>
    <w:p w14:paraId="741D6D28" w14:textId="77777777" w:rsidR="00AB4BAE" w:rsidRDefault="00A723E3" w:rsidP="00AB4BAE">
      <w:pPr>
        <w:widowControl w:val="0"/>
        <w:tabs>
          <w:tab w:val="left" w:pos="2694"/>
        </w:tabs>
        <w:ind w:left="2694" w:hanging="2694"/>
        <w:jc w:val="both"/>
        <w:rPr>
          <w:snapToGrid w:val="0"/>
        </w:rPr>
      </w:pPr>
      <w:r>
        <w:rPr>
          <w:b/>
          <w:snapToGrid w:val="0"/>
          <w:color w:val="000080"/>
        </w:rPr>
        <w:t>Capo</w:t>
      </w:r>
      <w:r w:rsidR="00AB4BAE">
        <w:rPr>
          <w:b/>
          <w:snapToGrid w:val="0"/>
          <w:color w:val="000080"/>
        </w:rPr>
        <w:t xml:space="preserve"> dell’Ufficio II</w:t>
      </w:r>
      <w:r w:rsidR="00AB4BAE">
        <w:rPr>
          <w:b/>
          <w:snapToGrid w:val="0"/>
        </w:rPr>
        <w:tab/>
        <w:t xml:space="preserve">Consigliere </w:t>
      </w:r>
      <w:r w:rsidR="005133C2">
        <w:rPr>
          <w:b/>
          <w:snapToGrid w:val="0"/>
        </w:rPr>
        <w:t>di Legazione Alessandra Moschitta</w:t>
      </w:r>
      <w:r w:rsidR="00AB4BAE">
        <w:rPr>
          <w:b/>
          <w:snapToGrid w:val="0"/>
        </w:rPr>
        <w:t xml:space="preserve"> </w:t>
      </w:r>
    </w:p>
    <w:p w14:paraId="27F189F3" w14:textId="77777777" w:rsidR="00AB4BAE" w:rsidRDefault="00AB4BAE" w:rsidP="00AB4BAE">
      <w:pPr>
        <w:widowControl w:val="0"/>
        <w:tabs>
          <w:tab w:val="left" w:pos="2694"/>
        </w:tabs>
        <w:ind w:left="2694" w:hanging="2694"/>
        <w:jc w:val="both"/>
        <w:rPr>
          <w:snapToGrid w:val="0"/>
        </w:rPr>
      </w:pPr>
      <w:r>
        <w:rPr>
          <w:snapToGrid w:val="0"/>
        </w:rPr>
        <w:tab/>
        <w:t>T</w:t>
      </w:r>
      <w:r w:rsidR="006677E9">
        <w:rPr>
          <w:snapToGrid w:val="0"/>
        </w:rPr>
        <w:t>el. 06 3691 5081</w:t>
      </w:r>
    </w:p>
    <w:p w14:paraId="7845F0D6" w14:textId="77777777" w:rsidR="00AB4BAE" w:rsidRDefault="00AB4BAE" w:rsidP="00AB4BAE">
      <w:pPr>
        <w:widowControl w:val="0"/>
        <w:tabs>
          <w:tab w:val="left" w:pos="2694"/>
        </w:tabs>
        <w:ind w:left="2694" w:hanging="2694"/>
        <w:rPr>
          <w:snapToGrid w:val="0"/>
        </w:rPr>
      </w:pPr>
    </w:p>
    <w:p w14:paraId="2E353F79" w14:textId="77777777" w:rsidR="00AB4BAE" w:rsidRDefault="00AB4BAE" w:rsidP="00AB4BAE">
      <w:pPr>
        <w:widowControl w:val="0"/>
        <w:tabs>
          <w:tab w:val="left" w:pos="90"/>
        </w:tabs>
        <w:jc w:val="center"/>
        <w:rPr>
          <w:snapToGrid w:val="0"/>
          <w:color w:val="000080"/>
          <w:sz w:val="26"/>
        </w:rPr>
      </w:pPr>
      <w:r>
        <w:rPr>
          <w:color w:val="000080"/>
        </w:rPr>
        <w:t>---------------------------------------------------------------------------------------------------------------------------------------------------------</w:t>
      </w:r>
    </w:p>
    <w:p w14:paraId="4BD0D701" w14:textId="77777777" w:rsidR="00AB4BAE" w:rsidRDefault="00AB4BAE" w:rsidP="00AB4BAE">
      <w:pPr>
        <w:tabs>
          <w:tab w:val="left" w:pos="2694"/>
        </w:tabs>
        <w:ind w:left="2694" w:hanging="2694"/>
        <w:jc w:val="both"/>
        <w:rPr>
          <w:b/>
          <w:snapToGrid w:val="0"/>
        </w:rPr>
      </w:pPr>
    </w:p>
    <w:p w14:paraId="25D5173C" w14:textId="77777777" w:rsidR="00AB4BAE" w:rsidRPr="00C86535" w:rsidRDefault="00AB4BAE" w:rsidP="00AB4BAE">
      <w:pPr>
        <w:autoSpaceDE w:val="0"/>
        <w:autoSpaceDN w:val="0"/>
        <w:adjustRightInd w:val="0"/>
        <w:ind w:left="2694" w:hanging="2694"/>
        <w:jc w:val="both"/>
      </w:pPr>
      <w:r>
        <w:rPr>
          <w:b/>
          <w:snapToGrid w:val="0"/>
          <w:color w:val="000080"/>
        </w:rPr>
        <w:t>Ufficio III</w:t>
      </w:r>
      <w:r>
        <w:rPr>
          <w:snapToGrid w:val="0"/>
        </w:rPr>
        <w:tab/>
      </w:r>
      <w:r w:rsidRPr="00C86535">
        <w:t>(</w:t>
      </w:r>
      <w:r w:rsidRPr="00C86535">
        <w:rPr>
          <w:i/>
          <w:iCs/>
        </w:rPr>
        <w:t xml:space="preserve">Visite all’estero e in Italia, traduzioni ed interpretariato): </w:t>
      </w:r>
      <w:r w:rsidRPr="00C86535">
        <w:t>organizzazione delle visite di Stato e ufficiali in Italia di personalità e delegazioni straniere ospiti del Presidente della Repubblica, del Presidente del Consiglio dei Ministri e del Ministro degli affari esteri, nonché di queste stesse personalità, all’estero; servizio di traduzione e di interpretariato per le esigenze del Ministero, nonché coordinamento di tale servizio in occasione di visite e di eventi internazionali in Italia e all’estero.</w:t>
      </w:r>
    </w:p>
    <w:p w14:paraId="7AE9126A" w14:textId="77777777" w:rsidR="00AB4BAE" w:rsidRPr="00C86535" w:rsidRDefault="00AB4BAE" w:rsidP="00AB4BAE">
      <w:pPr>
        <w:autoSpaceDE w:val="0"/>
        <w:autoSpaceDN w:val="0"/>
        <w:adjustRightInd w:val="0"/>
        <w:ind w:left="2694" w:hanging="2694"/>
        <w:jc w:val="both"/>
        <w:rPr>
          <w:b/>
          <w:snapToGrid w:val="0"/>
          <w:color w:val="000080"/>
        </w:rPr>
      </w:pPr>
    </w:p>
    <w:p w14:paraId="5A74607F" w14:textId="77777777" w:rsidR="000F53AA" w:rsidRDefault="00D20294" w:rsidP="000F53AA">
      <w:pPr>
        <w:widowControl w:val="0"/>
        <w:tabs>
          <w:tab w:val="left" w:pos="2694"/>
        </w:tabs>
        <w:ind w:left="2694" w:hanging="2694"/>
        <w:jc w:val="both"/>
        <w:rPr>
          <w:snapToGrid w:val="0"/>
        </w:rPr>
      </w:pPr>
      <w:r>
        <w:rPr>
          <w:b/>
          <w:snapToGrid w:val="0"/>
          <w:color w:val="000080"/>
        </w:rPr>
        <w:t>Capo</w:t>
      </w:r>
      <w:r w:rsidR="000F53AA">
        <w:rPr>
          <w:b/>
          <w:snapToGrid w:val="0"/>
          <w:color w:val="000080"/>
        </w:rPr>
        <w:t xml:space="preserve"> dell’Ufficio III</w:t>
      </w:r>
      <w:r w:rsidR="000F53AA">
        <w:rPr>
          <w:b/>
          <w:snapToGrid w:val="0"/>
        </w:rPr>
        <w:tab/>
      </w:r>
      <w:r w:rsidR="00723ECE" w:rsidRPr="00DA7C4F">
        <w:rPr>
          <w:b/>
          <w:snapToGrid w:val="0"/>
        </w:rPr>
        <w:t>Consigliere di Legazione Ghiti Purlak</w:t>
      </w:r>
    </w:p>
    <w:p w14:paraId="3DA6C8DF" w14:textId="77777777" w:rsidR="00AB4BAE" w:rsidRDefault="00AB4BAE" w:rsidP="00AB4BAE">
      <w:pPr>
        <w:widowControl w:val="0"/>
        <w:tabs>
          <w:tab w:val="left" w:pos="2694"/>
        </w:tabs>
        <w:ind w:left="2694" w:hanging="2694"/>
        <w:jc w:val="both"/>
        <w:rPr>
          <w:snapToGrid w:val="0"/>
        </w:rPr>
      </w:pPr>
      <w:r>
        <w:rPr>
          <w:snapToGrid w:val="0"/>
        </w:rPr>
        <w:tab/>
        <w:t>Tel. 06 3691 2061</w:t>
      </w:r>
      <w:r>
        <w:rPr>
          <w:b/>
          <w:snapToGrid w:val="0"/>
        </w:rPr>
        <w:t xml:space="preserve"> – </w:t>
      </w:r>
      <w:r>
        <w:rPr>
          <w:snapToGrid w:val="0"/>
        </w:rPr>
        <w:t>Fax 06</w:t>
      </w:r>
      <w:r>
        <w:rPr>
          <w:b/>
          <w:snapToGrid w:val="0"/>
        </w:rPr>
        <w:t xml:space="preserve"> </w:t>
      </w:r>
      <w:r>
        <w:rPr>
          <w:snapToGrid w:val="0"/>
        </w:rPr>
        <w:t>3236165</w:t>
      </w:r>
    </w:p>
    <w:p w14:paraId="4274D998" w14:textId="77777777" w:rsidR="00AB4BAE" w:rsidRDefault="00AB4BAE" w:rsidP="00AB4BAE">
      <w:pPr>
        <w:widowControl w:val="0"/>
        <w:tabs>
          <w:tab w:val="left" w:pos="2694"/>
        </w:tabs>
        <w:ind w:left="2694" w:hanging="2694"/>
        <w:rPr>
          <w:snapToGrid w:val="0"/>
        </w:rPr>
      </w:pPr>
    </w:p>
    <w:p w14:paraId="17CC7A1B" w14:textId="77777777" w:rsidR="00AB4BAE" w:rsidRDefault="00AB4BAE" w:rsidP="00AB4BAE">
      <w:pPr>
        <w:widowControl w:val="0"/>
        <w:tabs>
          <w:tab w:val="left" w:pos="90"/>
        </w:tabs>
        <w:jc w:val="center"/>
        <w:rPr>
          <w:snapToGrid w:val="0"/>
          <w:color w:val="000080"/>
          <w:sz w:val="26"/>
        </w:rPr>
      </w:pPr>
      <w:r>
        <w:rPr>
          <w:color w:val="000080"/>
        </w:rPr>
        <w:t>---------------------------------------------------------------------------------------------------------------------------------------------------------</w:t>
      </w:r>
    </w:p>
    <w:p w14:paraId="1A752824" w14:textId="77777777" w:rsidR="00AB4BAE" w:rsidRDefault="00AB4BAE" w:rsidP="00AB4BAE">
      <w:pPr>
        <w:tabs>
          <w:tab w:val="left" w:pos="2694"/>
        </w:tabs>
        <w:ind w:left="2694" w:hanging="2694"/>
        <w:jc w:val="both"/>
        <w:rPr>
          <w:b/>
          <w:snapToGrid w:val="0"/>
        </w:rPr>
      </w:pPr>
    </w:p>
    <w:p w14:paraId="1B91A7C0" w14:textId="77777777" w:rsidR="005C483D" w:rsidRDefault="005C483D" w:rsidP="005C483D">
      <w:pPr>
        <w:autoSpaceDE w:val="0"/>
        <w:autoSpaceDN w:val="0"/>
        <w:adjustRightInd w:val="0"/>
        <w:rPr>
          <w:b/>
          <w:bCs/>
          <w:color w:val="17365D"/>
        </w:rPr>
      </w:pPr>
    </w:p>
    <w:p w14:paraId="3DDD2CD8" w14:textId="77777777" w:rsidR="005C483D" w:rsidRDefault="005C483D" w:rsidP="005C483D">
      <w:pPr>
        <w:autoSpaceDE w:val="0"/>
        <w:autoSpaceDN w:val="0"/>
        <w:adjustRightInd w:val="0"/>
        <w:rPr>
          <w:b/>
          <w:bCs/>
          <w:color w:val="17365D"/>
        </w:rPr>
      </w:pPr>
    </w:p>
    <w:p w14:paraId="690E27DE" w14:textId="77777777" w:rsidR="005C483D" w:rsidRDefault="005C483D" w:rsidP="005C483D">
      <w:pPr>
        <w:autoSpaceDE w:val="0"/>
        <w:autoSpaceDN w:val="0"/>
        <w:adjustRightInd w:val="0"/>
        <w:rPr>
          <w:b/>
          <w:bCs/>
          <w:color w:val="17365D"/>
        </w:rPr>
      </w:pPr>
    </w:p>
    <w:p w14:paraId="5F1C61D6" w14:textId="77777777" w:rsidR="005C483D" w:rsidRDefault="005C483D" w:rsidP="005C483D">
      <w:pPr>
        <w:autoSpaceDE w:val="0"/>
        <w:autoSpaceDN w:val="0"/>
        <w:adjustRightInd w:val="0"/>
        <w:rPr>
          <w:b/>
          <w:bCs/>
          <w:color w:val="17365D"/>
        </w:rPr>
      </w:pPr>
    </w:p>
    <w:p w14:paraId="5EE2480D" w14:textId="77777777" w:rsidR="005C483D" w:rsidRDefault="005C483D" w:rsidP="005C483D">
      <w:pPr>
        <w:autoSpaceDE w:val="0"/>
        <w:autoSpaceDN w:val="0"/>
        <w:adjustRightInd w:val="0"/>
        <w:rPr>
          <w:b/>
          <w:bCs/>
          <w:color w:val="17365D"/>
        </w:rPr>
      </w:pPr>
    </w:p>
    <w:p w14:paraId="29F2F77C" w14:textId="77777777" w:rsidR="005C483D" w:rsidRDefault="005C483D" w:rsidP="005C483D">
      <w:pPr>
        <w:autoSpaceDE w:val="0"/>
        <w:autoSpaceDN w:val="0"/>
        <w:adjustRightInd w:val="0"/>
        <w:rPr>
          <w:b/>
          <w:bCs/>
          <w:color w:val="17365D"/>
        </w:rPr>
      </w:pPr>
    </w:p>
    <w:p w14:paraId="690D24F0" w14:textId="77777777" w:rsidR="00AB4BAE" w:rsidRDefault="00AB4BAE" w:rsidP="00AB4BAE">
      <w:pPr>
        <w:tabs>
          <w:tab w:val="left" w:pos="2694"/>
        </w:tabs>
        <w:ind w:left="2694" w:hanging="2694"/>
        <w:jc w:val="both"/>
        <w:rPr>
          <w:b/>
          <w:snapToGrid w:val="0"/>
          <w:color w:val="000080"/>
        </w:rPr>
      </w:pPr>
    </w:p>
    <w:p w14:paraId="384F03AC" w14:textId="77777777" w:rsidR="00645609" w:rsidRDefault="00645609" w:rsidP="00AB4BAE">
      <w:pPr>
        <w:tabs>
          <w:tab w:val="left" w:pos="2694"/>
        </w:tabs>
        <w:ind w:left="2694" w:hanging="2694"/>
        <w:jc w:val="both"/>
        <w:rPr>
          <w:b/>
          <w:snapToGrid w:val="0"/>
          <w:color w:val="000080"/>
        </w:rPr>
      </w:pPr>
    </w:p>
    <w:p w14:paraId="4A4CBA52" w14:textId="77777777" w:rsidR="00645609" w:rsidRDefault="00645609" w:rsidP="00AB4BAE">
      <w:pPr>
        <w:tabs>
          <w:tab w:val="left" w:pos="2694"/>
        </w:tabs>
        <w:ind w:left="2694" w:hanging="2694"/>
        <w:jc w:val="both"/>
        <w:rPr>
          <w:b/>
          <w:snapToGrid w:val="0"/>
          <w:color w:val="000080"/>
        </w:rPr>
      </w:pPr>
    </w:p>
    <w:p w14:paraId="7C94B7A6" w14:textId="77777777" w:rsidR="00645609" w:rsidRDefault="00645609" w:rsidP="00AB4BAE">
      <w:pPr>
        <w:tabs>
          <w:tab w:val="left" w:pos="2694"/>
        </w:tabs>
        <w:ind w:left="2694" w:hanging="2694"/>
        <w:jc w:val="both"/>
        <w:rPr>
          <w:b/>
          <w:snapToGrid w:val="0"/>
          <w:color w:val="000080"/>
        </w:rPr>
      </w:pPr>
    </w:p>
    <w:p w14:paraId="70564FAA" w14:textId="77777777" w:rsidR="00AB4BAE" w:rsidRDefault="00AB4BAE" w:rsidP="00AB4BAE">
      <w:pPr>
        <w:tabs>
          <w:tab w:val="left" w:pos="2694"/>
        </w:tabs>
        <w:ind w:left="2694" w:hanging="2694"/>
        <w:jc w:val="both"/>
        <w:rPr>
          <w:b/>
          <w:snapToGrid w:val="0"/>
          <w:color w:val="000080"/>
        </w:rPr>
      </w:pPr>
    </w:p>
    <w:p w14:paraId="3A3B3068" w14:textId="77777777" w:rsidR="005532F0" w:rsidRDefault="005532F0" w:rsidP="005532F0">
      <w:pPr>
        <w:tabs>
          <w:tab w:val="left" w:pos="2694"/>
        </w:tabs>
        <w:ind w:left="2694" w:hanging="2694"/>
        <w:jc w:val="both"/>
        <w:rPr>
          <w:b/>
          <w:snapToGrid w:val="0"/>
          <w:color w:val="000080"/>
        </w:rPr>
      </w:pPr>
    </w:p>
    <w:p w14:paraId="0BBCE52B" w14:textId="77777777" w:rsidR="006E7450" w:rsidRDefault="006E7450" w:rsidP="006E7450">
      <w:pPr>
        <w:tabs>
          <w:tab w:val="left" w:pos="2694"/>
        </w:tabs>
        <w:ind w:left="2694" w:hanging="2694"/>
        <w:jc w:val="both"/>
        <w:rPr>
          <w:b/>
          <w:snapToGrid w:val="0"/>
          <w:color w:val="000080"/>
        </w:rPr>
      </w:pPr>
    </w:p>
    <w:p w14:paraId="68B05EDC" w14:textId="77777777" w:rsidR="002B521C" w:rsidRDefault="002B521C"/>
    <w:p w14:paraId="51341F9F" w14:textId="77777777" w:rsidR="002B521C" w:rsidRDefault="002B521C"/>
    <w:p w14:paraId="57AE00B6" w14:textId="77777777" w:rsidR="002B521C" w:rsidRDefault="002B521C">
      <w:pPr>
        <w:pStyle w:val="Titolo7"/>
      </w:pPr>
      <w:r>
        <w:t>Città sedi degli Organismi internazionali</w:t>
      </w:r>
      <w:bookmarkEnd w:id="6"/>
      <w:bookmarkEnd w:id="7"/>
      <w:r>
        <w:t xml:space="preserve"> </w:t>
      </w:r>
    </w:p>
    <w:p w14:paraId="495E19D0" w14:textId="77777777" w:rsidR="002B521C" w:rsidRDefault="002B521C">
      <w:pPr>
        <w:pStyle w:val="Titolo7"/>
      </w:pPr>
      <w:bookmarkStart w:id="9" w:name="_Toc58834556"/>
      <w:bookmarkStart w:id="10" w:name="_Toc58837171"/>
      <w:r>
        <w:t>e delle Missioni speciali</w:t>
      </w:r>
      <w:bookmarkEnd w:id="5"/>
      <w:bookmarkEnd w:id="9"/>
      <w:bookmarkEnd w:id="10"/>
    </w:p>
    <w:p w14:paraId="3A111648" w14:textId="77777777" w:rsidR="002B521C" w:rsidRPr="002602EC" w:rsidRDefault="002B521C">
      <w:pPr>
        <w:widowControl w:val="0"/>
        <w:tabs>
          <w:tab w:val="left" w:pos="90"/>
        </w:tabs>
        <w:jc w:val="center"/>
        <w:rPr>
          <w:snapToGrid w:val="0"/>
          <w:sz w:val="16"/>
          <w:szCs w:val="16"/>
        </w:rPr>
      </w:pPr>
    </w:p>
    <w:p w14:paraId="3C909A34" w14:textId="77777777" w:rsidR="002B521C" w:rsidRDefault="002B521C">
      <w:pPr>
        <w:rPr>
          <w:color w:val="000080"/>
          <w:sz w:val="32"/>
        </w:rPr>
      </w:pPr>
      <w:bookmarkStart w:id="11" w:name="_Ref35766583"/>
      <w:r>
        <w:rPr>
          <w:color w:val="000080"/>
          <w:sz w:val="32"/>
        </w:rPr>
        <w:t xml:space="preserve">Bari </w:t>
      </w:r>
    </w:p>
    <w:p w14:paraId="127892C3"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170003D0" w14:textId="77777777">
        <w:tblPrEx>
          <w:tblCellMar>
            <w:top w:w="0" w:type="dxa"/>
            <w:bottom w:w="0" w:type="dxa"/>
          </w:tblCellMar>
        </w:tblPrEx>
        <w:trPr>
          <w:trHeight w:hRule="exact" w:val="525"/>
        </w:trPr>
        <w:tc>
          <w:tcPr>
            <w:tcW w:w="1775" w:type="dxa"/>
            <w:tcBorders>
              <w:right w:val="single" w:sz="4" w:space="0" w:color="auto"/>
            </w:tcBorders>
            <w:shd w:val="solid" w:color="FFFFFF" w:fill="auto"/>
          </w:tcPr>
          <w:p w14:paraId="36A2FC76"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25BC087F" w14:textId="77777777" w:rsidR="002B521C" w:rsidRDefault="002B521C">
            <w:pPr>
              <w:rPr>
                <w:snapToGrid w:val="0"/>
              </w:rPr>
            </w:pPr>
            <w:r>
              <w:rPr>
                <w:snapToGrid w:val="0"/>
              </w:rPr>
              <w:t xml:space="preserve">CIHEAM/IAMB                       </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399EAA82" w14:textId="77777777" w:rsidR="002B521C" w:rsidRDefault="002B521C">
            <w:pPr>
              <w:rPr>
                <w:snapToGrid w:val="0"/>
              </w:rPr>
            </w:pPr>
            <w:r>
              <w:rPr>
                <w:snapToGrid w:val="0"/>
              </w:rPr>
              <w:t>Centro Internazionale  di Alti Studi Agronomici Mediterranei - Istituto Agronomico Mediterraneo di Bari</w:t>
            </w:r>
          </w:p>
        </w:tc>
      </w:tr>
    </w:tbl>
    <w:p w14:paraId="769EFA15" w14:textId="77777777" w:rsidR="003E6286" w:rsidRDefault="003E6286" w:rsidP="003E6286">
      <w:pPr>
        <w:rPr>
          <w:color w:val="000080"/>
          <w:sz w:val="32"/>
        </w:rPr>
      </w:pPr>
      <w:r>
        <w:rPr>
          <w:color w:val="000080"/>
          <w:sz w:val="32"/>
        </w:rPr>
        <w:t xml:space="preserve">Bologna </w:t>
      </w:r>
    </w:p>
    <w:p w14:paraId="4BECE852" w14:textId="77777777" w:rsidR="003E6286" w:rsidRDefault="003E6286" w:rsidP="003E6286">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3E6286" w14:paraId="75933135" w14:textId="77777777" w:rsidTr="006331FC">
        <w:tblPrEx>
          <w:tblCellMar>
            <w:top w:w="0" w:type="dxa"/>
            <w:bottom w:w="0" w:type="dxa"/>
          </w:tblCellMar>
        </w:tblPrEx>
        <w:trPr>
          <w:trHeight w:hRule="exact" w:val="525"/>
        </w:trPr>
        <w:tc>
          <w:tcPr>
            <w:tcW w:w="1775" w:type="dxa"/>
            <w:tcBorders>
              <w:right w:val="single" w:sz="4" w:space="0" w:color="auto"/>
            </w:tcBorders>
            <w:shd w:val="solid" w:color="FFFFFF" w:fill="auto"/>
          </w:tcPr>
          <w:p w14:paraId="5A9972D2" w14:textId="77777777" w:rsidR="003E6286" w:rsidRDefault="003E6286" w:rsidP="006331F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BD6C4BF" w14:textId="77777777" w:rsidR="003E6286" w:rsidRDefault="003E6286" w:rsidP="006331FC">
            <w:pPr>
              <w:rPr>
                <w:snapToGrid w:val="0"/>
              </w:rPr>
            </w:pPr>
            <w:r>
              <w:rPr>
                <w:snapToGrid w:val="0"/>
              </w:rPr>
              <w:t xml:space="preserve">ECMWF                       </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0946A0CB" w14:textId="77777777" w:rsidR="003E6286" w:rsidRDefault="003E6286" w:rsidP="006331FC">
            <w:pPr>
              <w:rPr>
                <w:snapToGrid w:val="0"/>
              </w:rPr>
            </w:pPr>
            <w:r>
              <w:rPr>
                <w:snapToGrid w:val="0"/>
              </w:rPr>
              <w:t>Centro Europeo per le Previsioni Meteorologiche a medio termine</w:t>
            </w:r>
          </w:p>
        </w:tc>
      </w:tr>
    </w:tbl>
    <w:p w14:paraId="2AD3B790" w14:textId="77777777" w:rsidR="002B521C" w:rsidRDefault="002B521C">
      <w:pPr>
        <w:rPr>
          <w:color w:val="000080"/>
          <w:sz w:val="32"/>
        </w:rPr>
      </w:pPr>
    </w:p>
    <w:p w14:paraId="1735EC27" w14:textId="77777777" w:rsidR="00826BBD" w:rsidRDefault="00826BBD" w:rsidP="00826BBD">
      <w:pPr>
        <w:rPr>
          <w:color w:val="000080"/>
          <w:sz w:val="32"/>
        </w:rPr>
      </w:pPr>
      <w:r>
        <w:rPr>
          <w:color w:val="000080"/>
          <w:sz w:val="32"/>
        </w:rPr>
        <w:t>Bolzano</w:t>
      </w:r>
    </w:p>
    <w:p w14:paraId="0AB149AC" w14:textId="77777777" w:rsidR="00826BBD" w:rsidRDefault="00826BBD" w:rsidP="00826BBD">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826BBD" w14:paraId="20F9E672"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4E63F31F" w14:textId="77777777" w:rsidR="00826BBD" w:rsidRDefault="00826BBD" w:rsidP="00622F5B">
            <w:pPr>
              <w:rPr>
                <w:snapToGrid w:val="0"/>
                <w:lang w:val="en-GB"/>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6B72C978" w14:textId="77777777" w:rsidR="00826BBD" w:rsidRDefault="00826BBD" w:rsidP="00622F5B">
            <w:pPr>
              <w:rPr>
                <w:snapToGrid w:val="0"/>
                <w:lang w:val="en-GB"/>
              </w:rPr>
            </w:pPr>
            <w:r>
              <w:rPr>
                <w:snapToGrid w:val="0"/>
                <w:lang w:val="en-GB"/>
              </w:rPr>
              <w:t>Convenzione delle Alpi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DA7FF4D" w14:textId="77777777" w:rsidR="00826BBD" w:rsidRDefault="00826BBD" w:rsidP="00622F5B">
            <w:pPr>
              <w:rPr>
                <w:snapToGrid w:val="0"/>
                <w:lang w:val="en-GB"/>
              </w:rPr>
            </w:pPr>
            <w:r>
              <w:rPr>
                <w:snapToGrid w:val="0"/>
                <w:lang w:val="en-GB"/>
              </w:rPr>
              <w:t>Convenzione delle Alpi</w:t>
            </w:r>
          </w:p>
        </w:tc>
      </w:tr>
    </w:tbl>
    <w:p w14:paraId="2E0A631B" w14:textId="77777777" w:rsidR="00826BBD" w:rsidRDefault="00826BBD" w:rsidP="00826BBD">
      <w:pPr>
        <w:rPr>
          <w:color w:val="000080"/>
          <w:sz w:val="32"/>
        </w:rPr>
      </w:pPr>
    </w:p>
    <w:p w14:paraId="5F88C56B" w14:textId="77777777" w:rsidR="002B521C" w:rsidRDefault="002B521C">
      <w:pPr>
        <w:rPr>
          <w:color w:val="000080"/>
          <w:sz w:val="32"/>
        </w:rPr>
      </w:pPr>
      <w:r>
        <w:rPr>
          <w:color w:val="000080"/>
          <w:sz w:val="32"/>
        </w:rPr>
        <w:t>Brindisi</w:t>
      </w:r>
    </w:p>
    <w:p w14:paraId="1D0A8612"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44191DB0" w14:textId="77777777" w:rsidTr="003E6286">
        <w:tblPrEx>
          <w:tblCellMar>
            <w:top w:w="0" w:type="dxa"/>
            <w:bottom w:w="0" w:type="dxa"/>
          </w:tblCellMar>
        </w:tblPrEx>
        <w:trPr>
          <w:trHeight w:hRule="exact" w:val="270"/>
        </w:trPr>
        <w:tc>
          <w:tcPr>
            <w:tcW w:w="1775" w:type="dxa"/>
            <w:tcBorders>
              <w:right w:val="single" w:sz="4" w:space="0" w:color="auto"/>
            </w:tcBorders>
            <w:shd w:val="solid" w:color="FFFFFF" w:fill="auto"/>
          </w:tcPr>
          <w:p w14:paraId="37C61F1B"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6A41BFC" w14:textId="77777777" w:rsidR="002B521C" w:rsidRDefault="002B521C">
            <w:pPr>
              <w:rPr>
                <w:snapToGrid w:val="0"/>
              </w:rPr>
            </w:pPr>
            <w:r>
              <w:rPr>
                <w:snapToGrid w:val="0"/>
              </w:rPr>
              <w:t>UNLB</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0D26FD6" w14:textId="77777777" w:rsidR="002B521C" w:rsidRDefault="00450E56">
            <w:pPr>
              <w:rPr>
                <w:snapToGrid w:val="0"/>
              </w:rPr>
            </w:pPr>
            <w:r>
              <w:rPr>
                <w:snapToGrid w:val="0"/>
              </w:rPr>
              <w:t xml:space="preserve">Centro Servizi Globale - </w:t>
            </w:r>
            <w:r w:rsidR="002B521C">
              <w:rPr>
                <w:snapToGrid w:val="0"/>
              </w:rPr>
              <w:t>Base Logistica delle Nazioni Unite</w:t>
            </w:r>
          </w:p>
        </w:tc>
      </w:tr>
      <w:tr w:rsidR="002B521C" w14:paraId="186D066E" w14:textId="77777777" w:rsidTr="003E6286">
        <w:tblPrEx>
          <w:tblCellMar>
            <w:top w:w="0" w:type="dxa"/>
            <w:bottom w:w="0" w:type="dxa"/>
          </w:tblCellMar>
        </w:tblPrEx>
        <w:trPr>
          <w:trHeight w:hRule="exact" w:val="270"/>
        </w:trPr>
        <w:tc>
          <w:tcPr>
            <w:tcW w:w="1775" w:type="dxa"/>
            <w:tcBorders>
              <w:right w:val="single" w:sz="4" w:space="0" w:color="auto"/>
            </w:tcBorders>
            <w:shd w:val="solid" w:color="FFFFFF" w:fill="auto"/>
          </w:tcPr>
          <w:p w14:paraId="1294C494"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0461ADC" w14:textId="77777777" w:rsidR="002B521C" w:rsidRDefault="002B521C">
            <w:pPr>
              <w:rPr>
                <w:snapToGrid w:val="0"/>
              </w:rPr>
            </w:pPr>
            <w:r>
              <w:rPr>
                <w:snapToGrid w:val="0"/>
              </w:rPr>
              <w:t>WFP-UNHRD</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C81537F" w14:textId="77777777" w:rsidR="002B521C" w:rsidRDefault="002B521C">
            <w:pPr>
              <w:rPr>
                <w:snapToGrid w:val="0"/>
              </w:rPr>
            </w:pPr>
            <w:r>
              <w:rPr>
                <w:snapToGrid w:val="0"/>
              </w:rPr>
              <w:t>Base delle Nazioni Unite di Pronto Intervento Umanitario</w:t>
            </w:r>
          </w:p>
        </w:tc>
      </w:tr>
    </w:tbl>
    <w:p w14:paraId="299C74E4" w14:textId="77777777" w:rsidR="002B521C" w:rsidRPr="002A1305" w:rsidRDefault="002B521C">
      <w:pPr>
        <w:rPr>
          <w:sz w:val="32"/>
          <w:szCs w:val="32"/>
        </w:rPr>
      </w:pPr>
    </w:p>
    <w:p w14:paraId="723D1AE1" w14:textId="77777777" w:rsidR="002B521C" w:rsidRDefault="002B521C">
      <w:pPr>
        <w:rPr>
          <w:color w:val="000080"/>
          <w:sz w:val="32"/>
        </w:rPr>
      </w:pPr>
      <w:r>
        <w:rPr>
          <w:color w:val="000080"/>
          <w:sz w:val="32"/>
        </w:rPr>
        <w:t>Firenze</w:t>
      </w:r>
    </w:p>
    <w:p w14:paraId="2D3D1197"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162AB8F0"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1AD89E68"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0341B960" w14:textId="77777777" w:rsidR="002B521C" w:rsidRDefault="002B521C">
            <w:pPr>
              <w:rPr>
                <w:snapToGrid w:val="0"/>
              </w:rPr>
            </w:pPr>
            <w:r>
              <w:rPr>
                <w:snapToGrid w:val="0"/>
              </w:rPr>
              <w:t>IUE (EUI)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0B715731" w14:textId="77777777" w:rsidR="002B521C" w:rsidRDefault="002B521C">
            <w:pPr>
              <w:rPr>
                <w:snapToGrid w:val="0"/>
              </w:rPr>
            </w:pPr>
            <w:r>
              <w:rPr>
                <w:snapToGrid w:val="0"/>
              </w:rPr>
              <w:t>Istituto Universitario Europeo</w:t>
            </w:r>
          </w:p>
        </w:tc>
      </w:tr>
      <w:tr w:rsidR="002B521C" w14:paraId="1AC199E8"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00059A43"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1FBA0B7" w14:textId="77777777" w:rsidR="002B521C" w:rsidRDefault="002B521C">
            <w:pPr>
              <w:rPr>
                <w:snapToGrid w:val="0"/>
              </w:rPr>
            </w:pPr>
            <w:r>
              <w:rPr>
                <w:snapToGrid w:val="0"/>
              </w:rPr>
              <w:t>UNICEF-IRC</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5D5180A8" w14:textId="77777777" w:rsidR="002B521C" w:rsidRDefault="002B521C">
            <w:pPr>
              <w:rPr>
                <w:snapToGrid w:val="0"/>
                <w:lang w:val="en-GB"/>
              </w:rPr>
            </w:pPr>
            <w:r>
              <w:rPr>
                <w:snapToGrid w:val="0"/>
                <w:lang w:val="en-GB"/>
              </w:rPr>
              <w:t>United Nations Children’s Fund – Centro di Ricerca Innocenti</w:t>
            </w:r>
          </w:p>
        </w:tc>
      </w:tr>
    </w:tbl>
    <w:p w14:paraId="103A09D7" w14:textId="77777777" w:rsidR="002B521C" w:rsidRDefault="002B521C">
      <w:pPr>
        <w:pStyle w:val="Titolo7"/>
        <w:rPr>
          <w:lang w:val="en-GB"/>
        </w:rPr>
      </w:pPr>
    </w:p>
    <w:p w14:paraId="1D982532" w14:textId="77777777" w:rsidR="002B521C" w:rsidRDefault="002B521C">
      <w:pPr>
        <w:rPr>
          <w:color w:val="000080"/>
          <w:sz w:val="32"/>
        </w:rPr>
      </w:pPr>
      <w:r>
        <w:rPr>
          <w:color w:val="000080"/>
          <w:sz w:val="32"/>
        </w:rPr>
        <w:t>Frascati</w:t>
      </w:r>
    </w:p>
    <w:p w14:paraId="70D7A975"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52C30B0F"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1C8CD37C"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6199F7C3" w14:textId="77777777" w:rsidR="002B521C" w:rsidRDefault="002B521C">
            <w:pPr>
              <w:rPr>
                <w:snapToGrid w:val="0"/>
              </w:rPr>
            </w:pPr>
            <w:r>
              <w:rPr>
                <w:snapToGrid w:val="0"/>
              </w:rPr>
              <w:t>ESA-ESRIN</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AC2EB20" w14:textId="77777777" w:rsidR="002B521C" w:rsidRDefault="002B521C">
            <w:pPr>
              <w:rPr>
                <w:snapToGrid w:val="0"/>
              </w:rPr>
            </w:pPr>
            <w:r>
              <w:rPr>
                <w:snapToGrid w:val="0"/>
              </w:rPr>
              <w:t>Agenzia Spaziale Europea</w:t>
            </w:r>
          </w:p>
        </w:tc>
      </w:tr>
    </w:tbl>
    <w:p w14:paraId="1F8C0F86" w14:textId="77777777" w:rsidR="002B521C" w:rsidRPr="002602EC" w:rsidRDefault="002B521C">
      <w:pPr>
        <w:rPr>
          <w:color w:val="000080"/>
        </w:rPr>
      </w:pPr>
    </w:p>
    <w:p w14:paraId="5B3C4FAF" w14:textId="77777777" w:rsidR="002B521C" w:rsidRDefault="002B521C">
      <w:pPr>
        <w:rPr>
          <w:color w:val="000080"/>
          <w:sz w:val="32"/>
        </w:rPr>
      </w:pPr>
      <w:r>
        <w:rPr>
          <w:color w:val="000080"/>
          <w:sz w:val="32"/>
        </w:rPr>
        <w:t>Ispra (Varese)</w:t>
      </w:r>
    </w:p>
    <w:p w14:paraId="33C9DBC5"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6A33B566"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6200DD52"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6377AF0" w14:textId="77777777" w:rsidR="002B521C" w:rsidRDefault="002B521C">
            <w:pPr>
              <w:rPr>
                <w:snapToGrid w:val="0"/>
              </w:rPr>
            </w:pPr>
            <w:r>
              <w:rPr>
                <w:snapToGrid w:val="0"/>
              </w:rPr>
              <w:t>CCR (JCR)</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9743576" w14:textId="77777777" w:rsidR="002B521C" w:rsidRDefault="002B521C">
            <w:pPr>
              <w:rPr>
                <w:snapToGrid w:val="0"/>
              </w:rPr>
            </w:pPr>
            <w:r>
              <w:rPr>
                <w:snapToGrid w:val="0"/>
              </w:rPr>
              <w:t>Centro Comune di Ricerca della Commissione Europea</w:t>
            </w:r>
          </w:p>
        </w:tc>
      </w:tr>
    </w:tbl>
    <w:p w14:paraId="5CC2F979" w14:textId="77777777" w:rsidR="009B7B2E" w:rsidRPr="002602EC" w:rsidRDefault="009B7B2E" w:rsidP="009B7B2E">
      <w:pPr>
        <w:rPr>
          <w:color w:val="000080"/>
        </w:rPr>
      </w:pPr>
    </w:p>
    <w:p w14:paraId="3EE9749E" w14:textId="77777777" w:rsidR="005C483D" w:rsidRDefault="005C483D" w:rsidP="009B7B2E">
      <w:pPr>
        <w:rPr>
          <w:color w:val="000080"/>
          <w:sz w:val="32"/>
        </w:rPr>
      </w:pPr>
    </w:p>
    <w:p w14:paraId="1D2BAD30" w14:textId="77777777" w:rsidR="00645609" w:rsidRDefault="005C483D" w:rsidP="009B7B2E">
      <w:pPr>
        <w:rPr>
          <w:b/>
          <w:color w:val="000000"/>
          <w:sz w:val="16"/>
        </w:rPr>
      </w:pPr>
      <w:r>
        <w:rPr>
          <w:b/>
          <w:color w:val="000000"/>
          <w:sz w:val="16"/>
        </w:rPr>
        <w:t xml:space="preserve">                                                                                                                        </w:t>
      </w:r>
    </w:p>
    <w:p w14:paraId="2F9FD179" w14:textId="77777777" w:rsidR="00645609" w:rsidRDefault="00645609" w:rsidP="009B7B2E">
      <w:pPr>
        <w:rPr>
          <w:b/>
          <w:color w:val="000000"/>
          <w:sz w:val="16"/>
        </w:rPr>
      </w:pPr>
    </w:p>
    <w:p w14:paraId="2133C9EE" w14:textId="77777777" w:rsidR="00645609" w:rsidRDefault="00645609" w:rsidP="009B7B2E">
      <w:pPr>
        <w:rPr>
          <w:b/>
          <w:color w:val="000000"/>
          <w:sz w:val="16"/>
        </w:rPr>
      </w:pPr>
    </w:p>
    <w:p w14:paraId="5AD66110" w14:textId="77777777" w:rsidR="00645609" w:rsidRDefault="00645609" w:rsidP="009B7B2E">
      <w:pPr>
        <w:rPr>
          <w:b/>
          <w:color w:val="000000"/>
          <w:sz w:val="16"/>
        </w:rPr>
      </w:pPr>
    </w:p>
    <w:p w14:paraId="6D568617" w14:textId="77777777" w:rsidR="00645609" w:rsidRDefault="00645609" w:rsidP="009B7B2E">
      <w:pPr>
        <w:rPr>
          <w:b/>
          <w:color w:val="000000"/>
          <w:sz w:val="16"/>
        </w:rPr>
      </w:pPr>
    </w:p>
    <w:p w14:paraId="2B63140C" w14:textId="77777777" w:rsidR="00645609" w:rsidRDefault="00645609" w:rsidP="009B7B2E">
      <w:pPr>
        <w:rPr>
          <w:b/>
          <w:color w:val="000000"/>
          <w:sz w:val="16"/>
        </w:rPr>
      </w:pPr>
    </w:p>
    <w:p w14:paraId="1304D539" w14:textId="77777777" w:rsidR="00645609" w:rsidRDefault="00645609" w:rsidP="009B7B2E">
      <w:pPr>
        <w:rPr>
          <w:b/>
          <w:color w:val="000000"/>
          <w:sz w:val="16"/>
        </w:rPr>
      </w:pPr>
    </w:p>
    <w:p w14:paraId="3B749C69" w14:textId="77777777" w:rsidR="00645609" w:rsidRDefault="00645609" w:rsidP="009B7B2E">
      <w:pPr>
        <w:rPr>
          <w:b/>
          <w:color w:val="000000"/>
          <w:sz w:val="16"/>
        </w:rPr>
      </w:pPr>
    </w:p>
    <w:p w14:paraId="03A14489" w14:textId="77777777" w:rsidR="00645609" w:rsidRDefault="00645609" w:rsidP="009B7B2E">
      <w:pPr>
        <w:rPr>
          <w:b/>
          <w:color w:val="000000"/>
          <w:sz w:val="16"/>
        </w:rPr>
      </w:pPr>
    </w:p>
    <w:p w14:paraId="5CCEEDD2" w14:textId="77777777" w:rsidR="005C483D" w:rsidRDefault="005C483D" w:rsidP="00645609">
      <w:pPr>
        <w:ind w:left="4320"/>
        <w:rPr>
          <w:color w:val="000080"/>
          <w:sz w:val="32"/>
        </w:rPr>
      </w:pPr>
      <w:r>
        <w:rPr>
          <w:b/>
          <w:color w:val="000000"/>
          <w:sz w:val="16"/>
        </w:rPr>
        <w:lastRenderedPageBreak/>
        <w:t xml:space="preserve"> CITTÀ SEDI DI ORGANISMI INTERNAZIONALI E MISSIONI SPECIALI</w:t>
      </w:r>
    </w:p>
    <w:p w14:paraId="09867805" w14:textId="77777777" w:rsidR="005C483D" w:rsidRDefault="005C483D" w:rsidP="009B7B2E">
      <w:pPr>
        <w:rPr>
          <w:color w:val="000080"/>
          <w:sz w:val="32"/>
        </w:rPr>
      </w:pPr>
    </w:p>
    <w:p w14:paraId="06B70C6B" w14:textId="77777777" w:rsidR="005C483D" w:rsidRDefault="005C483D" w:rsidP="009B7B2E">
      <w:pPr>
        <w:rPr>
          <w:color w:val="000080"/>
          <w:sz w:val="32"/>
        </w:rPr>
      </w:pPr>
    </w:p>
    <w:p w14:paraId="37642BFB" w14:textId="77777777" w:rsidR="009B7B2E" w:rsidRDefault="009B7B2E" w:rsidP="009B7B2E">
      <w:pPr>
        <w:rPr>
          <w:color w:val="000080"/>
          <w:sz w:val="32"/>
        </w:rPr>
      </w:pPr>
      <w:r>
        <w:rPr>
          <w:color w:val="000080"/>
          <w:sz w:val="32"/>
        </w:rPr>
        <w:t xml:space="preserve">Lago Patria, Giugliano in Campania (Napoli) </w:t>
      </w:r>
    </w:p>
    <w:p w14:paraId="18F7FE20" w14:textId="77777777" w:rsidR="009B7B2E" w:rsidRDefault="009B7B2E" w:rsidP="009B7B2E">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9B7B2E" w14:paraId="651414A0" w14:textId="77777777" w:rsidTr="00B3722C">
        <w:tblPrEx>
          <w:tblCellMar>
            <w:top w:w="0" w:type="dxa"/>
            <w:bottom w:w="0" w:type="dxa"/>
          </w:tblCellMar>
        </w:tblPrEx>
        <w:trPr>
          <w:trHeight w:hRule="exact" w:val="270"/>
        </w:trPr>
        <w:tc>
          <w:tcPr>
            <w:tcW w:w="1775" w:type="dxa"/>
            <w:tcBorders>
              <w:right w:val="single" w:sz="4" w:space="0" w:color="auto"/>
            </w:tcBorders>
            <w:shd w:val="solid" w:color="FFFFFF" w:fill="auto"/>
          </w:tcPr>
          <w:p w14:paraId="7CDCBF1A" w14:textId="77777777" w:rsidR="009B7B2E" w:rsidRDefault="009B7B2E" w:rsidP="00B3722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3B9C5277" w14:textId="77777777" w:rsidR="009B7B2E" w:rsidRDefault="009B7B2E" w:rsidP="00B3722C">
            <w:pPr>
              <w:rPr>
                <w:snapToGrid w:val="0"/>
              </w:rPr>
            </w:pPr>
            <w:r>
              <w:rPr>
                <w:snapToGrid w:val="0"/>
              </w:rPr>
              <w:t xml:space="preserve">N.A.T.O.                       </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714692F" w14:textId="77777777" w:rsidR="009B7B2E" w:rsidRDefault="009B7B2E" w:rsidP="00B3722C">
            <w:pPr>
              <w:rPr>
                <w:snapToGrid w:val="0"/>
              </w:rPr>
            </w:pPr>
            <w:r>
              <w:rPr>
                <w:snapToGrid w:val="0"/>
              </w:rPr>
              <w:t>NATO</w:t>
            </w:r>
          </w:p>
        </w:tc>
      </w:tr>
    </w:tbl>
    <w:p w14:paraId="4E683556" w14:textId="77777777" w:rsidR="009B7B2E" w:rsidRPr="002602EC" w:rsidRDefault="009B7B2E" w:rsidP="009B7B2E">
      <w:pPr>
        <w:rPr>
          <w:color w:val="000080"/>
        </w:rPr>
      </w:pPr>
    </w:p>
    <w:p w14:paraId="0ED2FDB6" w14:textId="77777777" w:rsidR="002B521C" w:rsidRDefault="002B521C">
      <w:pPr>
        <w:rPr>
          <w:color w:val="000080"/>
          <w:sz w:val="32"/>
        </w:rPr>
      </w:pPr>
      <w:r>
        <w:rPr>
          <w:color w:val="000080"/>
          <w:sz w:val="32"/>
        </w:rPr>
        <w:t xml:space="preserve">Milano </w:t>
      </w:r>
    </w:p>
    <w:p w14:paraId="4F5BDDF2"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268F4BEA"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125E7AE9"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D9E08FF" w14:textId="77777777" w:rsidR="002B521C" w:rsidRDefault="002B521C">
            <w:pPr>
              <w:rPr>
                <w:snapToGrid w:val="0"/>
              </w:rPr>
            </w:pPr>
            <w:r>
              <w:rPr>
                <w:snapToGrid w:val="0"/>
              </w:rPr>
              <w:t xml:space="preserve">Commissione Europea                       </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2CBFBFF" w14:textId="77777777" w:rsidR="002B521C" w:rsidRDefault="002B521C">
            <w:pPr>
              <w:rPr>
                <w:snapToGrid w:val="0"/>
              </w:rPr>
            </w:pPr>
            <w:r>
              <w:rPr>
                <w:snapToGrid w:val="0"/>
              </w:rPr>
              <w:t>Commissione Europea – Rappresentanza a Milano</w:t>
            </w:r>
          </w:p>
        </w:tc>
      </w:tr>
      <w:tr w:rsidR="002B521C" w14:paraId="265CDE8E"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62602786"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1DD91F84" w14:textId="77777777" w:rsidR="002B521C" w:rsidRDefault="002B521C">
            <w:pPr>
              <w:rPr>
                <w:snapToGrid w:val="0"/>
              </w:rPr>
            </w:pPr>
            <w:r>
              <w:rPr>
                <w:snapToGrid w:val="0"/>
              </w:rPr>
              <w:t>Parlamento Europeo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D9ACAA5" w14:textId="77777777" w:rsidR="002B521C" w:rsidRDefault="002B521C">
            <w:pPr>
              <w:rPr>
                <w:snapToGrid w:val="0"/>
              </w:rPr>
            </w:pPr>
            <w:r>
              <w:rPr>
                <w:snapToGrid w:val="0"/>
              </w:rPr>
              <w:t>Parlamento Europeo – Ufficio Distaccato di Milano</w:t>
            </w:r>
          </w:p>
        </w:tc>
      </w:tr>
    </w:tbl>
    <w:p w14:paraId="53D2B36B" w14:textId="77777777" w:rsidR="002B521C" w:rsidRPr="002602EC" w:rsidRDefault="002B521C">
      <w:pPr>
        <w:rPr>
          <w:color w:val="000080"/>
        </w:rPr>
      </w:pPr>
    </w:p>
    <w:p w14:paraId="5539F4CC" w14:textId="77777777" w:rsidR="002B521C" w:rsidRDefault="002B521C">
      <w:pPr>
        <w:rPr>
          <w:color w:val="000080"/>
          <w:sz w:val="32"/>
        </w:rPr>
      </w:pPr>
      <w:r>
        <w:rPr>
          <w:color w:val="000080"/>
          <w:sz w:val="32"/>
        </w:rPr>
        <w:t xml:space="preserve">Parma </w:t>
      </w:r>
    </w:p>
    <w:p w14:paraId="2B7129A6"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366DA8A7"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2F57A297" w14:textId="77777777" w:rsidR="002B521C" w:rsidRDefault="002B521C">
            <w:pPr>
              <w:rPr>
                <w:snapToGrid w:val="0"/>
                <w:lang w:val="en-GB"/>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0055A2A" w14:textId="77777777" w:rsidR="002B521C" w:rsidRDefault="002B521C">
            <w:pPr>
              <w:rPr>
                <w:snapToGrid w:val="0"/>
                <w:lang w:val="en-GB"/>
              </w:rPr>
            </w:pPr>
            <w:r>
              <w:rPr>
                <w:snapToGrid w:val="0"/>
                <w:lang w:val="en-GB"/>
              </w:rPr>
              <w:t>EFSA</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860D8E4" w14:textId="77777777" w:rsidR="002B521C" w:rsidRDefault="002B521C">
            <w:pPr>
              <w:rPr>
                <w:snapToGrid w:val="0"/>
                <w:lang w:val="en-GB"/>
              </w:rPr>
            </w:pPr>
            <w:r>
              <w:rPr>
                <w:snapToGrid w:val="0"/>
                <w:lang w:val="en-GB"/>
              </w:rPr>
              <w:t>European  Food Safety Authority</w:t>
            </w:r>
          </w:p>
        </w:tc>
      </w:tr>
    </w:tbl>
    <w:p w14:paraId="27EBD208" w14:textId="77777777" w:rsidR="008C7897" w:rsidRDefault="008C7897" w:rsidP="008C7897">
      <w:pPr>
        <w:widowControl w:val="0"/>
        <w:tabs>
          <w:tab w:val="right" w:pos="10206"/>
        </w:tabs>
        <w:autoSpaceDE w:val="0"/>
        <w:autoSpaceDN w:val="0"/>
        <w:adjustRightInd w:val="0"/>
        <w:jc w:val="right"/>
        <w:rPr>
          <w:b/>
          <w:color w:val="000000"/>
          <w:sz w:val="16"/>
        </w:rPr>
      </w:pPr>
    </w:p>
    <w:p w14:paraId="1CE53BB3" w14:textId="77777777" w:rsidR="008C7897" w:rsidRDefault="008C7897" w:rsidP="008C7897">
      <w:pPr>
        <w:widowControl w:val="0"/>
        <w:tabs>
          <w:tab w:val="right" w:pos="10206"/>
        </w:tabs>
        <w:autoSpaceDE w:val="0"/>
        <w:autoSpaceDN w:val="0"/>
        <w:adjustRightInd w:val="0"/>
        <w:jc w:val="right"/>
        <w:rPr>
          <w:b/>
          <w:color w:val="000000"/>
          <w:sz w:val="16"/>
        </w:rPr>
      </w:pPr>
    </w:p>
    <w:p w14:paraId="212FFDBF" w14:textId="77777777" w:rsidR="00CC19E2" w:rsidRDefault="00CC19E2" w:rsidP="00CC19E2">
      <w:pPr>
        <w:rPr>
          <w:color w:val="000080"/>
          <w:sz w:val="32"/>
        </w:rPr>
      </w:pPr>
      <w:r>
        <w:rPr>
          <w:color w:val="000080"/>
          <w:sz w:val="32"/>
        </w:rPr>
        <w:t xml:space="preserve">Perugia </w:t>
      </w:r>
    </w:p>
    <w:p w14:paraId="4926594F" w14:textId="77777777" w:rsidR="00CC19E2" w:rsidRDefault="00CC19E2" w:rsidP="00CC19E2">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CC19E2" w14:paraId="09ABB924"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5F3D0C21" w14:textId="77777777" w:rsidR="00CC19E2" w:rsidRDefault="00CC19E2" w:rsidP="005365D2">
            <w:pPr>
              <w:rPr>
                <w:snapToGrid w:val="0"/>
                <w:lang w:val="en-GB"/>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407456D" w14:textId="77777777" w:rsidR="00CC19E2" w:rsidRDefault="00CC19E2" w:rsidP="005365D2">
            <w:pPr>
              <w:rPr>
                <w:snapToGrid w:val="0"/>
                <w:lang w:val="en-GB"/>
              </w:rPr>
            </w:pPr>
            <w:r>
              <w:rPr>
                <w:snapToGrid w:val="0"/>
                <w:lang w:val="en-GB"/>
              </w:rPr>
              <w:t>WWAP</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5FF2E9A" w14:textId="77777777" w:rsidR="00CC19E2" w:rsidRDefault="00CC19E2" w:rsidP="005365D2">
            <w:pPr>
              <w:rPr>
                <w:snapToGrid w:val="0"/>
                <w:lang w:val="en-GB"/>
              </w:rPr>
            </w:pPr>
            <w:r>
              <w:rPr>
                <w:snapToGrid w:val="0"/>
                <w:lang w:val="en-GB"/>
              </w:rPr>
              <w:t>World Water Assessment Programme – Segretariato (Unesco)</w:t>
            </w:r>
          </w:p>
        </w:tc>
      </w:tr>
    </w:tbl>
    <w:p w14:paraId="1BEA62D6" w14:textId="77777777" w:rsidR="00D75FD6" w:rsidRPr="00C54411" w:rsidRDefault="00D75FD6">
      <w:pPr>
        <w:rPr>
          <w:color w:val="000080"/>
          <w:sz w:val="28"/>
          <w:szCs w:val="28"/>
          <w:lang w:val="en-GB"/>
        </w:rPr>
      </w:pPr>
    </w:p>
    <w:p w14:paraId="09DE6D88" w14:textId="77777777" w:rsidR="004F133B" w:rsidRDefault="004F133B" w:rsidP="004F133B">
      <w:pPr>
        <w:rPr>
          <w:color w:val="000080"/>
          <w:sz w:val="32"/>
        </w:rPr>
      </w:pPr>
      <w:r>
        <w:rPr>
          <w:color w:val="000080"/>
          <w:sz w:val="32"/>
        </w:rPr>
        <w:t xml:space="preserve">Pescara </w:t>
      </w:r>
    </w:p>
    <w:p w14:paraId="351CC051" w14:textId="77777777" w:rsidR="004F133B" w:rsidRDefault="004F133B" w:rsidP="004F133B">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4F133B" w:rsidRPr="004F133B" w14:paraId="428326FB" w14:textId="77777777" w:rsidTr="00A76065">
        <w:tblPrEx>
          <w:tblCellMar>
            <w:top w:w="0" w:type="dxa"/>
            <w:bottom w:w="0" w:type="dxa"/>
          </w:tblCellMar>
        </w:tblPrEx>
        <w:trPr>
          <w:trHeight w:hRule="exact" w:val="270"/>
        </w:trPr>
        <w:tc>
          <w:tcPr>
            <w:tcW w:w="1775" w:type="dxa"/>
            <w:tcBorders>
              <w:right w:val="single" w:sz="4" w:space="0" w:color="auto"/>
            </w:tcBorders>
            <w:shd w:val="solid" w:color="FFFFFF" w:fill="auto"/>
          </w:tcPr>
          <w:p w14:paraId="2B0AA8F6" w14:textId="77777777" w:rsidR="004F133B" w:rsidRDefault="004F133B" w:rsidP="00A76065">
            <w:pPr>
              <w:rPr>
                <w:snapToGrid w:val="0"/>
                <w:lang w:val="en-GB"/>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300AE6C" w14:textId="77777777" w:rsidR="004F133B" w:rsidRDefault="004F133B" w:rsidP="00A76065">
            <w:pPr>
              <w:rPr>
                <w:snapToGrid w:val="0"/>
                <w:lang w:val="en-GB"/>
              </w:rPr>
            </w:pPr>
            <w:r>
              <w:rPr>
                <w:snapToGrid w:val="0"/>
                <w:lang w:val="en-GB"/>
              </w:rPr>
              <w:t>ICRANet</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5C3042E5" w14:textId="77777777" w:rsidR="004F133B" w:rsidRPr="004F133B" w:rsidRDefault="004F133B" w:rsidP="00A76065">
            <w:pPr>
              <w:rPr>
                <w:snapToGrid w:val="0"/>
              </w:rPr>
            </w:pPr>
            <w:r w:rsidRPr="004F133B">
              <w:rPr>
                <w:snapToGrid w:val="0"/>
              </w:rPr>
              <w:t>Network Internazionale di Centri per l’Astrofisica Relativistica</w:t>
            </w:r>
          </w:p>
        </w:tc>
      </w:tr>
    </w:tbl>
    <w:p w14:paraId="3C7B3237" w14:textId="77777777" w:rsidR="00D75FD6" w:rsidRPr="00C54411" w:rsidRDefault="00D75FD6">
      <w:pPr>
        <w:rPr>
          <w:color w:val="000080"/>
          <w:sz w:val="28"/>
          <w:szCs w:val="28"/>
        </w:rPr>
      </w:pPr>
    </w:p>
    <w:p w14:paraId="5D424950" w14:textId="77777777" w:rsidR="002B521C" w:rsidRDefault="002B521C">
      <w:pPr>
        <w:rPr>
          <w:color w:val="000080"/>
          <w:sz w:val="32"/>
          <w:lang w:val="en-GB"/>
        </w:rPr>
      </w:pPr>
      <w:r>
        <w:rPr>
          <w:color w:val="000080"/>
          <w:sz w:val="32"/>
          <w:lang w:val="en-GB"/>
        </w:rPr>
        <w:t>Roma</w:t>
      </w:r>
    </w:p>
    <w:p w14:paraId="53035A07"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32B73F10"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42A1A1D3"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DC9E8FA" w14:textId="77777777" w:rsidR="002B521C" w:rsidRDefault="002B521C">
            <w:pPr>
              <w:rPr>
                <w:snapToGrid w:val="0"/>
              </w:rPr>
            </w:pPr>
            <w:r>
              <w:rPr>
                <w:snapToGrid w:val="0"/>
              </w:rPr>
              <w:t>ACNUR (UNHCR)</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55FBAA0B" w14:textId="77777777" w:rsidR="002B521C" w:rsidRDefault="002B521C">
            <w:pPr>
              <w:rPr>
                <w:snapToGrid w:val="0"/>
              </w:rPr>
            </w:pPr>
            <w:r>
              <w:rPr>
                <w:snapToGrid w:val="0"/>
              </w:rPr>
              <w:t>Alto Commissariato delle Nazioni Unite per i Rifugiati</w:t>
            </w:r>
          </w:p>
        </w:tc>
      </w:tr>
      <w:tr w:rsidR="002B521C" w14:paraId="03EF07C3"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3AFB2533"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FCEEDF1" w14:textId="77777777" w:rsidR="002B521C" w:rsidRDefault="002B521C">
            <w:pPr>
              <w:rPr>
                <w:snapToGrid w:val="0"/>
              </w:rPr>
            </w:pPr>
            <w:r>
              <w:rPr>
                <w:snapToGrid w:val="0"/>
              </w:rPr>
              <w:t>BEI (EIB)</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508B1D47" w14:textId="77777777" w:rsidR="002B521C" w:rsidRDefault="002B521C">
            <w:pPr>
              <w:rPr>
                <w:snapToGrid w:val="0"/>
              </w:rPr>
            </w:pPr>
            <w:r>
              <w:rPr>
                <w:snapToGrid w:val="0"/>
              </w:rPr>
              <w:t xml:space="preserve">Banca </w:t>
            </w:r>
            <w:r w:rsidR="00712E1E">
              <w:rPr>
                <w:snapToGrid w:val="0"/>
              </w:rPr>
              <w:t>e</w:t>
            </w:r>
            <w:r>
              <w:rPr>
                <w:snapToGrid w:val="0"/>
              </w:rPr>
              <w:t xml:space="preserve">uropea per gli </w:t>
            </w:r>
            <w:r w:rsidR="00712E1E">
              <w:rPr>
                <w:snapToGrid w:val="0"/>
              </w:rPr>
              <w:t>i</w:t>
            </w:r>
            <w:r>
              <w:rPr>
                <w:snapToGrid w:val="0"/>
              </w:rPr>
              <w:t>nvestimenti</w:t>
            </w:r>
          </w:p>
        </w:tc>
      </w:tr>
      <w:tr w:rsidR="002B521C" w14:paraId="3AD08591"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04096496"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764906D" w14:textId="77777777" w:rsidR="002B521C" w:rsidRDefault="002B521C">
            <w:pPr>
              <w:rPr>
                <w:snapToGrid w:val="0"/>
              </w:rPr>
            </w:pPr>
            <w:r>
              <w:rPr>
                <w:snapToGrid w:val="0"/>
              </w:rPr>
              <w:t>Bioversity International</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8059FCE" w14:textId="77777777" w:rsidR="002B521C" w:rsidRDefault="002B521C">
            <w:pPr>
              <w:rPr>
                <w:snapToGrid w:val="0"/>
              </w:rPr>
            </w:pPr>
            <w:r>
              <w:rPr>
                <w:snapToGrid w:val="0"/>
              </w:rPr>
              <w:t>Istituto Internazionale per le Risorse Fitogenetiche</w:t>
            </w:r>
          </w:p>
        </w:tc>
      </w:tr>
      <w:tr w:rsidR="002B521C" w14:paraId="755DCE96"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6CA0DC72"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235FA45" w14:textId="77777777" w:rsidR="002B521C" w:rsidRDefault="002B521C">
            <w:pPr>
              <w:rPr>
                <w:snapToGrid w:val="0"/>
              </w:rPr>
            </w:pPr>
            <w:r>
              <w:rPr>
                <w:snapToGrid w:val="0"/>
              </w:rPr>
              <w:t>BM (WB)</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1BCF28D2" w14:textId="77777777" w:rsidR="002B521C" w:rsidRDefault="002B521C">
            <w:pPr>
              <w:rPr>
                <w:snapToGrid w:val="0"/>
              </w:rPr>
            </w:pPr>
            <w:r>
              <w:rPr>
                <w:snapToGrid w:val="0"/>
              </w:rPr>
              <w:t>Banca Mondiale</w:t>
            </w:r>
          </w:p>
        </w:tc>
      </w:tr>
      <w:tr w:rsidR="000A72B1" w14:paraId="24951BD1"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2ACB4994" w14:textId="77777777" w:rsidR="000A72B1" w:rsidRDefault="000A72B1">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3D27A9F" w14:textId="77777777" w:rsidR="000A72B1" w:rsidRDefault="000A72B1" w:rsidP="00FB3518">
            <w:pPr>
              <w:rPr>
                <w:snapToGrid w:val="0"/>
              </w:rPr>
            </w:pPr>
            <w:r>
              <w:rPr>
                <w:snapToGrid w:val="0"/>
              </w:rPr>
              <w:t xml:space="preserve">CIHEAM/IAMB                       </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CB70705" w14:textId="77777777" w:rsidR="000A72B1" w:rsidRDefault="000A72B1" w:rsidP="00FB3518">
            <w:pPr>
              <w:rPr>
                <w:snapToGrid w:val="0"/>
              </w:rPr>
            </w:pPr>
            <w:r>
              <w:rPr>
                <w:snapToGrid w:val="0"/>
              </w:rPr>
              <w:t xml:space="preserve">Centro Internazionale  di Alti Studi Agronomici Mediterranei </w:t>
            </w:r>
          </w:p>
        </w:tc>
      </w:tr>
      <w:tr w:rsidR="000A72B1" w14:paraId="1AB38E77" w14:textId="77777777">
        <w:tblPrEx>
          <w:tblCellMar>
            <w:top w:w="0" w:type="dxa"/>
            <w:bottom w:w="0" w:type="dxa"/>
          </w:tblCellMar>
        </w:tblPrEx>
        <w:trPr>
          <w:trHeight w:hRule="exact" w:val="369"/>
        </w:trPr>
        <w:tc>
          <w:tcPr>
            <w:tcW w:w="1775" w:type="dxa"/>
            <w:tcBorders>
              <w:right w:val="single" w:sz="4" w:space="0" w:color="auto"/>
            </w:tcBorders>
            <w:shd w:val="solid" w:color="FFFFFF" w:fill="auto"/>
          </w:tcPr>
          <w:p w14:paraId="0758E1F8" w14:textId="77777777" w:rsidR="000A72B1" w:rsidRDefault="000A72B1">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7E18DAE" w14:textId="77777777" w:rsidR="000A72B1" w:rsidRDefault="000A72B1">
            <w:pPr>
              <w:rPr>
                <w:snapToGrid w:val="0"/>
              </w:rPr>
            </w:pPr>
            <w:r>
              <w:rPr>
                <w:snapToGrid w:val="0"/>
              </w:rPr>
              <w:t>Collegio di Difesa della NATO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3053AF5" w14:textId="77777777" w:rsidR="000A72B1" w:rsidRDefault="000A72B1">
            <w:pPr>
              <w:rPr>
                <w:snapToGrid w:val="0"/>
              </w:rPr>
            </w:pPr>
            <w:r>
              <w:rPr>
                <w:snapToGrid w:val="0"/>
              </w:rPr>
              <w:t>Collegio di Difesa della NATO</w:t>
            </w:r>
          </w:p>
        </w:tc>
      </w:tr>
      <w:tr w:rsidR="000A72B1" w14:paraId="2F9F349F"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756D2D50" w14:textId="77777777" w:rsidR="000A72B1" w:rsidRDefault="000A72B1">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8705E34" w14:textId="77777777" w:rsidR="000A72B1" w:rsidRDefault="000A72B1">
            <w:pPr>
              <w:rPr>
                <w:snapToGrid w:val="0"/>
              </w:rPr>
            </w:pPr>
            <w:r>
              <w:rPr>
                <w:snapToGrid w:val="0"/>
              </w:rPr>
              <w:t>Commissione Europea</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09DAF2BF" w14:textId="77777777" w:rsidR="000A72B1" w:rsidRDefault="000A72B1">
            <w:pPr>
              <w:rPr>
                <w:snapToGrid w:val="0"/>
              </w:rPr>
            </w:pPr>
            <w:r>
              <w:rPr>
                <w:snapToGrid w:val="0"/>
              </w:rPr>
              <w:t>Commissione Europea – Rappresentanza in Italia</w:t>
            </w:r>
          </w:p>
        </w:tc>
      </w:tr>
      <w:tr w:rsidR="000A72B1" w14:paraId="7BD55F88" w14:textId="77777777">
        <w:tblPrEx>
          <w:tblCellMar>
            <w:top w:w="0" w:type="dxa"/>
            <w:bottom w:w="0" w:type="dxa"/>
          </w:tblCellMar>
        </w:tblPrEx>
        <w:trPr>
          <w:trHeight w:hRule="exact" w:val="550"/>
        </w:trPr>
        <w:tc>
          <w:tcPr>
            <w:tcW w:w="1775" w:type="dxa"/>
            <w:tcBorders>
              <w:right w:val="single" w:sz="4" w:space="0" w:color="auto"/>
            </w:tcBorders>
            <w:shd w:val="solid" w:color="FFFFFF" w:fill="auto"/>
          </w:tcPr>
          <w:p w14:paraId="09B28A30" w14:textId="77777777" w:rsidR="000A72B1" w:rsidRDefault="000A72B1">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216BFF6C" w14:textId="77777777" w:rsidR="000A72B1" w:rsidRDefault="000A72B1">
            <w:pPr>
              <w:rPr>
                <w:snapToGrid w:val="0"/>
                <w:lang w:val="en-GB"/>
              </w:rPr>
            </w:pPr>
            <w:r>
              <w:rPr>
                <w:snapToGrid w:val="0"/>
                <w:lang w:val="en-GB"/>
              </w:rPr>
              <w:t>Commonwealth War Graves Commission</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7329D9D" w14:textId="77777777" w:rsidR="000A72B1" w:rsidRDefault="000A72B1">
            <w:pPr>
              <w:rPr>
                <w:snapToGrid w:val="0"/>
                <w:lang w:val="en-GB"/>
              </w:rPr>
            </w:pPr>
            <w:r>
              <w:rPr>
                <w:snapToGrid w:val="0"/>
                <w:lang w:val="en-GB"/>
              </w:rPr>
              <w:t>Commonwealth War Graves Commission – Western Mediterranean Area</w:t>
            </w:r>
          </w:p>
        </w:tc>
      </w:tr>
      <w:tr w:rsidR="00C60C2B" w14:paraId="3074C5A7"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43BED9E5"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0BB9F8D7" w14:textId="77777777" w:rsidR="00C60C2B" w:rsidRDefault="00C60C2B" w:rsidP="00C60C2B">
            <w:pPr>
              <w:rPr>
                <w:snapToGrid w:val="0"/>
              </w:rPr>
            </w:pPr>
            <w:r>
              <w:rPr>
                <w:snapToGrid w:val="0"/>
              </w:rPr>
              <w:t>EFI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88C10FE" w14:textId="77777777" w:rsidR="00C60C2B" w:rsidRDefault="00C60C2B" w:rsidP="00C60C2B">
            <w:pPr>
              <w:rPr>
                <w:snapToGrid w:val="0"/>
              </w:rPr>
            </w:pPr>
            <w:r>
              <w:rPr>
                <w:snapToGrid w:val="0"/>
              </w:rPr>
              <w:t>European Forest Institute</w:t>
            </w:r>
          </w:p>
        </w:tc>
      </w:tr>
      <w:tr w:rsidR="00C60C2B" w14:paraId="30AFCA67"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0ACF685F"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1E3A9AD" w14:textId="77777777" w:rsidR="00C60C2B" w:rsidRDefault="00C60C2B" w:rsidP="00C60C2B">
            <w:pPr>
              <w:rPr>
                <w:snapToGrid w:val="0"/>
              </w:rPr>
            </w:pPr>
            <w:r>
              <w:rPr>
                <w:snapToGrid w:val="0"/>
              </w:rPr>
              <w:t>EMBL</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5F12F49" w14:textId="77777777" w:rsidR="00C60C2B" w:rsidRDefault="00C60C2B" w:rsidP="00C60C2B">
            <w:pPr>
              <w:rPr>
                <w:snapToGrid w:val="0"/>
              </w:rPr>
            </w:pPr>
            <w:r>
              <w:rPr>
                <w:snapToGrid w:val="0"/>
              </w:rPr>
              <w:t>Laboratorio Europeo di Biologia Molecolare</w:t>
            </w:r>
          </w:p>
        </w:tc>
      </w:tr>
      <w:tr w:rsidR="00C60C2B" w14:paraId="0E833274"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62F4A4D0"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E639FC5" w14:textId="77777777" w:rsidR="00C60C2B" w:rsidRDefault="00C60C2B" w:rsidP="00C60C2B">
            <w:pPr>
              <w:rPr>
                <w:snapToGrid w:val="0"/>
              </w:rPr>
            </w:pPr>
            <w:r>
              <w:rPr>
                <w:snapToGrid w:val="0"/>
              </w:rPr>
              <w:t>EPLO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EF52B19" w14:textId="77777777" w:rsidR="00C60C2B" w:rsidRDefault="00C60C2B" w:rsidP="00C60C2B">
            <w:pPr>
              <w:rPr>
                <w:snapToGrid w:val="0"/>
              </w:rPr>
            </w:pPr>
            <w:r>
              <w:rPr>
                <w:snapToGrid w:val="0"/>
              </w:rPr>
              <w:t>Organizzazione Europea di Diritto Pubblico</w:t>
            </w:r>
          </w:p>
        </w:tc>
      </w:tr>
      <w:tr w:rsidR="00C60C2B" w14:paraId="74978081"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5A3353D9"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E247F26" w14:textId="77777777" w:rsidR="00C60C2B" w:rsidRDefault="00C60C2B" w:rsidP="00C60C2B">
            <w:pPr>
              <w:rPr>
                <w:snapToGrid w:val="0"/>
              </w:rPr>
            </w:pPr>
            <w:r>
              <w:rPr>
                <w:snapToGrid w:val="0"/>
              </w:rPr>
              <w:t>FAO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592ED468" w14:textId="77777777" w:rsidR="00C60C2B" w:rsidRDefault="00C60C2B" w:rsidP="00C60C2B">
            <w:pPr>
              <w:rPr>
                <w:snapToGrid w:val="0"/>
              </w:rPr>
            </w:pPr>
            <w:r>
              <w:rPr>
                <w:snapToGrid w:val="0"/>
              </w:rPr>
              <w:t>Organizzazione delle N.U. per l’Alimentazione e l’Agricoltura</w:t>
            </w:r>
          </w:p>
        </w:tc>
      </w:tr>
      <w:tr w:rsidR="00C60C2B" w14:paraId="3B7F13A0"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7329D630"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270ADD0F" w14:textId="77777777" w:rsidR="00C60C2B" w:rsidRDefault="00C60C2B" w:rsidP="00C60C2B">
            <w:pPr>
              <w:rPr>
                <w:snapToGrid w:val="0"/>
              </w:rPr>
            </w:pPr>
            <w:r>
              <w:rPr>
                <w:snapToGrid w:val="0"/>
              </w:rPr>
              <w:t>FMO (MFO)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6CF5865" w14:textId="77777777" w:rsidR="00C60C2B" w:rsidRDefault="00C60C2B" w:rsidP="00C60C2B">
            <w:pPr>
              <w:rPr>
                <w:snapToGrid w:val="0"/>
              </w:rPr>
            </w:pPr>
            <w:r>
              <w:rPr>
                <w:snapToGrid w:val="0"/>
              </w:rPr>
              <w:t>Forza Multinazionale e Osservatori</w:t>
            </w:r>
          </w:p>
        </w:tc>
      </w:tr>
      <w:tr w:rsidR="00C60C2B" w14:paraId="1B19CBDD"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1520C169"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24A89C48" w14:textId="77777777" w:rsidR="00C60C2B" w:rsidRDefault="00C60C2B" w:rsidP="00C60C2B">
            <w:pPr>
              <w:rPr>
                <w:snapToGrid w:val="0"/>
              </w:rPr>
            </w:pPr>
            <w:r>
              <w:rPr>
                <w:snapToGrid w:val="0"/>
              </w:rPr>
              <w:t>ICCROM</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3804667" w14:textId="77777777" w:rsidR="00C60C2B" w:rsidRDefault="00C60C2B" w:rsidP="00C60C2B">
            <w:pPr>
              <w:rPr>
                <w:snapToGrid w:val="0"/>
              </w:rPr>
            </w:pPr>
            <w:r>
              <w:rPr>
                <w:snapToGrid w:val="0"/>
              </w:rPr>
              <w:t>Centro Int. di Studi per Conservazione e Restauro dei Beni Culturali</w:t>
            </w:r>
          </w:p>
        </w:tc>
      </w:tr>
      <w:tr w:rsidR="00C60C2B" w14:paraId="77AE7475"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47AEAD3C"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1338A95F" w14:textId="77777777" w:rsidR="00C60C2B" w:rsidRDefault="00C60C2B" w:rsidP="00C60C2B">
            <w:pPr>
              <w:rPr>
                <w:snapToGrid w:val="0"/>
              </w:rPr>
            </w:pPr>
            <w:r>
              <w:rPr>
                <w:snapToGrid w:val="0"/>
              </w:rPr>
              <w:t>IDLO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FC65B6D" w14:textId="77777777" w:rsidR="00C60C2B" w:rsidRDefault="00C60C2B" w:rsidP="00C60C2B">
            <w:pPr>
              <w:rPr>
                <w:snapToGrid w:val="0"/>
              </w:rPr>
            </w:pPr>
            <w:r>
              <w:rPr>
                <w:snapToGrid w:val="0"/>
              </w:rPr>
              <w:t>Organizzazione Internazionale di Diritto per lo Sviluppo</w:t>
            </w:r>
          </w:p>
        </w:tc>
      </w:tr>
      <w:tr w:rsidR="00C60C2B" w14:paraId="0FFC32F2"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7AB6A31D"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B9C7E0E" w14:textId="77777777" w:rsidR="00C60C2B" w:rsidRDefault="00C60C2B" w:rsidP="00C60C2B">
            <w:pPr>
              <w:rPr>
                <w:snapToGrid w:val="0"/>
              </w:rPr>
            </w:pPr>
            <w:r>
              <w:rPr>
                <w:snapToGrid w:val="0"/>
              </w:rPr>
              <w:t>IFAD</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D9CB5ED" w14:textId="77777777" w:rsidR="00C60C2B" w:rsidRDefault="00C60C2B" w:rsidP="00C60C2B">
            <w:pPr>
              <w:rPr>
                <w:snapToGrid w:val="0"/>
              </w:rPr>
            </w:pPr>
            <w:r>
              <w:rPr>
                <w:snapToGrid w:val="0"/>
              </w:rPr>
              <w:t>Fondo Internazionale per lo Sviluppo Agricolo</w:t>
            </w:r>
          </w:p>
        </w:tc>
      </w:tr>
      <w:tr w:rsidR="00C60C2B" w14:paraId="5D5CC028"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593B2C54"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E20781E" w14:textId="77777777" w:rsidR="00C60C2B" w:rsidRDefault="00C60C2B" w:rsidP="00C60C2B">
            <w:pPr>
              <w:rPr>
                <w:snapToGrid w:val="0"/>
              </w:rPr>
            </w:pPr>
            <w:r>
              <w:rPr>
                <w:snapToGrid w:val="0"/>
              </w:rPr>
              <w:t>IILA</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EACFC6D" w14:textId="77777777" w:rsidR="00C60C2B" w:rsidRDefault="00E10743" w:rsidP="00C60C2B">
            <w:pPr>
              <w:rPr>
                <w:snapToGrid w:val="0"/>
              </w:rPr>
            </w:pPr>
            <w:r>
              <w:rPr>
                <w:snapToGrid w:val="0"/>
              </w:rPr>
              <w:t>Organizzazione Internazionale italo-latino americana</w:t>
            </w:r>
          </w:p>
        </w:tc>
      </w:tr>
      <w:tr w:rsidR="00C60C2B" w14:paraId="70086561"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4A44A136"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5E976EC" w14:textId="77777777" w:rsidR="00C60C2B" w:rsidRDefault="00C60C2B" w:rsidP="00C60C2B">
            <w:pPr>
              <w:rPr>
                <w:snapToGrid w:val="0"/>
              </w:rPr>
            </w:pPr>
            <w:r>
              <w:rPr>
                <w:snapToGrid w:val="0"/>
              </w:rPr>
              <w:t>Lega degli Stati Arabi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8842190" w14:textId="77777777" w:rsidR="00C60C2B" w:rsidRDefault="00C60C2B" w:rsidP="00C60C2B">
            <w:pPr>
              <w:rPr>
                <w:snapToGrid w:val="0"/>
              </w:rPr>
            </w:pPr>
            <w:r>
              <w:rPr>
                <w:snapToGrid w:val="0"/>
              </w:rPr>
              <w:t>Lega degli Stati Arabi</w:t>
            </w:r>
          </w:p>
        </w:tc>
      </w:tr>
      <w:tr w:rsidR="00C60C2B" w14:paraId="0A961D05" w14:textId="77777777">
        <w:tblPrEx>
          <w:tblCellMar>
            <w:top w:w="0" w:type="dxa"/>
            <w:bottom w:w="0" w:type="dxa"/>
          </w:tblCellMar>
        </w:tblPrEx>
        <w:trPr>
          <w:trHeight w:hRule="exact" w:val="505"/>
        </w:trPr>
        <w:tc>
          <w:tcPr>
            <w:tcW w:w="1775" w:type="dxa"/>
            <w:tcBorders>
              <w:right w:val="single" w:sz="4" w:space="0" w:color="auto"/>
            </w:tcBorders>
            <w:shd w:val="solid" w:color="FFFFFF" w:fill="auto"/>
          </w:tcPr>
          <w:p w14:paraId="0D2632CD"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0D779FFE" w14:textId="77777777" w:rsidR="00C60C2B" w:rsidRDefault="00C60C2B" w:rsidP="00C60C2B">
            <w:pPr>
              <w:rPr>
                <w:snapToGrid w:val="0"/>
              </w:rPr>
            </w:pPr>
            <w:r>
              <w:rPr>
                <w:snapToGrid w:val="0"/>
              </w:rPr>
              <w:t>OIL (ILO)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41418B9F" w14:textId="77777777" w:rsidR="00C60C2B" w:rsidRDefault="00C60C2B" w:rsidP="00C60C2B">
            <w:pPr>
              <w:rPr>
                <w:snapToGrid w:val="0"/>
              </w:rPr>
            </w:pPr>
            <w:r>
              <w:rPr>
                <w:snapToGrid w:val="0"/>
              </w:rPr>
              <w:t>Organizzazione Internazionale del  Lavoro – Ufficio di Corrispondenza per l’Italia</w:t>
            </w:r>
          </w:p>
        </w:tc>
      </w:tr>
      <w:tr w:rsidR="00C60C2B" w14:paraId="1E71B1AD"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3BE3FC84"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345B3A88" w14:textId="77777777" w:rsidR="00C60C2B" w:rsidRDefault="00C60C2B" w:rsidP="00C60C2B">
            <w:pPr>
              <w:rPr>
                <w:snapToGrid w:val="0"/>
              </w:rPr>
            </w:pPr>
            <w:r>
              <w:rPr>
                <w:snapToGrid w:val="0"/>
              </w:rPr>
              <w:t>OIM (IOM)</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AE1406F" w14:textId="77777777" w:rsidR="00C60C2B" w:rsidRDefault="00C60C2B" w:rsidP="00C60C2B">
            <w:pPr>
              <w:rPr>
                <w:snapToGrid w:val="0"/>
              </w:rPr>
            </w:pPr>
            <w:r>
              <w:rPr>
                <w:snapToGrid w:val="0"/>
              </w:rPr>
              <w:t>Organizzazione Internazionale per le Migrazioni</w:t>
            </w:r>
          </w:p>
        </w:tc>
      </w:tr>
      <w:tr w:rsidR="00C60C2B" w14:paraId="282E0B54"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0AB9FB0A"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1BE06329" w14:textId="77777777" w:rsidR="00C60C2B" w:rsidRDefault="00C60C2B" w:rsidP="00C60C2B">
            <w:pPr>
              <w:rPr>
                <w:snapToGrid w:val="0"/>
              </w:rPr>
            </w:pPr>
            <w:r>
              <w:rPr>
                <w:snapToGrid w:val="0"/>
              </w:rPr>
              <w:t>PAM (WFP)</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0A48DC09" w14:textId="77777777" w:rsidR="00C60C2B" w:rsidRDefault="00C60C2B" w:rsidP="00C60C2B">
            <w:pPr>
              <w:rPr>
                <w:snapToGrid w:val="0"/>
              </w:rPr>
            </w:pPr>
            <w:r>
              <w:rPr>
                <w:snapToGrid w:val="0"/>
              </w:rPr>
              <w:t>Programma Alimentare Mondiale</w:t>
            </w:r>
          </w:p>
        </w:tc>
      </w:tr>
      <w:tr w:rsidR="00C60C2B" w14:paraId="3821DF25" w14:textId="77777777">
        <w:tblPrEx>
          <w:tblCellMar>
            <w:top w:w="0" w:type="dxa"/>
            <w:bottom w:w="0" w:type="dxa"/>
          </w:tblCellMar>
        </w:tblPrEx>
        <w:trPr>
          <w:trHeight w:hRule="exact" w:val="287"/>
        </w:trPr>
        <w:tc>
          <w:tcPr>
            <w:tcW w:w="1775" w:type="dxa"/>
            <w:tcBorders>
              <w:right w:val="single" w:sz="4" w:space="0" w:color="auto"/>
            </w:tcBorders>
            <w:shd w:val="solid" w:color="FFFFFF" w:fill="auto"/>
          </w:tcPr>
          <w:p w14:paraId="097568FD"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84972B8" w14:textId="77777777" w:rsidR="00C60C2B" w:rsidRDefault="00C60C2B" w:rsidP="00C60C2B">
            <w:pPr>
              <w:rPr>
                <w:snapToGrid w:val="0"/>
              </w:rPr>
            </w:pPr>
            <w:r>
              <w:rPr>
                <w:snapToGrid w:val="0"/>
              </w:rPr>
              <w:t>Parlamento Europeo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34C3019E" w14:textId="77777777" w:rsidR="00C60C2B" w:rsidRDefault="00C60C2B" w:rsidP="00C60C2B">
            <w:pPr>
              <w:rPr>
                <w:snapToGrid w:val="0"/>
              </w:rPr>
            </w:pPr>
            <w:r>
              <w:rPr>
                <w:snapToGrid w:val="0"/>
              </w:rPr>
              <w:t>Parlamento Europeo – Ufficio per l’Italia</w:t>
            </w:r>
          </w:p>
        </w:tc>
      </w:tr>
      <w:tr w:rsidR="00C60C2B" w14:paraId="323AFA68" w14:textId="77777777">
        <w:tblPrEx>
          <w:tblCellMar>
            <w:top w:w="0" w:type="dxa"/>
            <w:bottom w:w="0" w:type="dxa"/>
          </w:tblCellMar>
        </w:tblPrEx>
        <w:trPr>
          <w:trHeight w:hRule="exact" w:val="480"/>
        </w:trPr>
        <w:tc>
          <w:tcPr>
            <w:tcW w:w="1775" w:type="dxa"/>
            <w:tcBorders>
              <w:right w:val="single" w:sz="4" w:space="0" w:color="auto"/>
            </w:tcBorders>
            <w:shd w:val="solid" w:color="FFFFFF" w:fill="auto"/>
          </w:tcPr>
          <w:p w14:paraId="067A52A1"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1DC0A935" w14:textId="77777777" w:rsidR="00C60C2B" w:rsidRDefault="00C60C2B" w:rsidP="00C60C2B">
            <w:pPr>
              <w:rPr>
                <w:snapToGrid w:val="0"/>
              </w:rPr>
            </w:pPr>
            <w:r>
              <w:rPr>
                <w:snapToGrid w:val="0"/>
              </w:rPr>
              <w:t>UN/DESA-HRIC</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03280B02" w14:textId="77777777" w:rsidR="00C60C2B" w:rsidRDefault="00C60C2B" w:rsidP="00C60C2B">
            <w:pPr>
              <w:rPr>
                <w:snapToGrid w:val="0"/>
              </w:rPr>
            </w:pPr>
            <w:r>
              <w:rPr>
                <w:snapToGrid w:val="0"/>
              </w:rPr>
              <w:t>Dipartimento per lo Sviluppo Economico e Sociale delle N.U. –Ufficio Risorse Umane per la Cooperazione Internazionale</w:t>
            </w:r>
          </w:p>
        </w:tc>
      </w:tr>
      <w:tr w:rsidR="00C60C2B" w14:paraId="55E7B8F8" w14:textId="77777777">
        <w:tblPrEx>
          <w:tblCellMar>
            <w:top w:w="0" w:type="dxa"/>
            <w:bottom w:w="0" w:type="dxa"/>
          </w:tblCellMar>
        </w:tblPrEx>
        <w:trPr>
          <w:trHeight w:hRule="exact" w:val="443"/>
        </w:trPr>
        <w:tc>
          <w:tcPr>
            <w:tcW w:w="1775" w:type="dxa"/>
            <w:tcBorders>
              <w:right w:val="single" w:sz="4" w:space="0" w:color="auto"/>
            </w:tcBorders>
            <w:shd w:val="solid" w:color="FFFFFF" w:fill="auto"/>
          </w:tcPr>
          <w:p w14:paraId="1BA547D8"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2EC1EEB4" w14:textId="77777777" w:rsidR="00C60C2B" w:rsidRDefault="00C60C2B" w:rsidP="00C60C2B">
            <w:pPr>
              <w:rPr>
                <w:snapToGrid w:val="0"/>
              </w:rPr>
            </w:pPr>
            <w:r>
              <w:rPr>
                <w:snapToGrid w:val="0"/>
              </w:rPr>
              <w:t>UNIC</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0EF42EF" w14:textId="77777777" w:rsidR="00C60C2B" w:rsidRDefault="00C60C2B" w:rsidP="00C60C2B">
            <w:pPr>
              <w:rPr>
                <w:snapToGrid w:val="0"/>
              </w:rPr>
            </w:pPr>
            <w:r>
              <w:rPr>
                <w:snapToGrid w:val="0"/>
              </w:rPr>
              <w:t>Centro d’Informazione delle N.U. per l’Italia, Malta, la Santa Sede e San Marino</w:t>
            </w:r>
          </w:p>
        </w:tc>
      </w:tr>
      <w:tr w:rsidR="00C60C2B" w14:paraId="5436207C" w14:textId="77777777">
        <w:tblPrEx>
          <w:tblCellMar>
            <w:top w:w="0" w:type="dxa"/>
            <w:bottom w:w="0" w:type="dxa"/>
          </w:tblCellMar>
        </w:tblPrEx>
        <w:trPr>
          <w:trHeight w:hRule="exact" w:val="443"/>
        </w:trPr>
        <w:tc>
          <w:tcPr>
            <w:tcW w:w="1775" w:type="dxa"/>
            <w:tcBorders>
              <w:right w:val="single" w:sz="4" w:space="0" w:color="auto"/>
            </w:tcBorders>
            <w:shd w:val="solid" w:color="FFFFFF" w:fill="auto"/>
          </w:tcPr>
          <w:p w14:paraId="35AFDC62"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36A670B9" w14:textId="77777777" w:rsidR="00C60C2B" w:rsidRDefault="00C60C2B" w:rsidP="00C60C2B">
            <w:pPr>
              <w:rPr>
                <w:snapToGrid w:val="0"/>
              </w:rPr>
            </w:pPr>
            <w:r>
              <w:rPr>
                <w:snapToGrid w:val="0"/>
              </w:rPr>
              <w:t>UNICRI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A3F29DF" w14:textId="77777777" w:rsidR="00C60C2B" w:rsidRDefault="00C60C2B" w:rsidP="00C60C2B">
            <w:pPr>
              <w:rPr>
                <w:snapToGrid w:val="0"/>
              </w:rPr>
            </w:pPr>
            <w:r>
              <w:rPr>
                <w:snapToGrid w:val="0"/>
              </w:rPr>
              <w:t>Istituto Interregionale delle Nazioni Unite per la Ricerca sulla Criminalità e la Giustizia</w:t>
            </w:r>
          </w:p>
        </w:tc>
      </w:tr>
      <w:tr w:rsidR="00C60C2B" w14:paraId="071A068E" w14:textId="77777777">
        <w:tblPrEx>
          <w:tblCellMar>
            <w:top w:w="0" w:type="dxa"/>
            <w:bottom w:w="0" w:type="dxa"/>
          </w:tblCellMar>
        </w:tblPrEx>
        <w:trPr>
          <w:trHeight w:hRule="exact" w:val="455"/>
        </w:trPr>
        <w:tc>
          <w:tcPr>
            <w:tcW w:w="1775" w:type="dxa"/>
            <w:tcBorders>
              <w:right w:val="single" w:sz="4" w:space="0" w:color="auto"/>
            </w:tcBorders>
            <w:shd w:val="solid" w:color="FFFFFF" w:fill="auto"/>
          </w:tcPr>
          <w:p w14:paraId="3B891209"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1485A6B5" w14:textId="77777777" w:rsidR="00C60C2B" w:rsidRDefault="00C60C2B" w:rsidP="00C60C2B">
            <w:pPr>
              <w:rPr>
                <w:snapToGrid w:val="0"/>
              </w:rPr>
            </w:pPr>
            <w:r>
              <w:rPr>
                <w:snapToGrid w:val="0"/>
              </w:rPr>
              <w:t>UNIDO-IPO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6593383" w14:textId="77777777" w:rsidR="00C60C2B" w:rsidRDefault="00C60C2B" w:rsidP="00C60C2B">
            <w:pPr>
              <w:rPr>
                <w:snapToGrid w:val="0"/>
              </w:rPr>
            </w:pPr>
            <w:r>
              <w:rPr>
                <w:snapToGrid w:val="0"/>
              </w:rPr>
              <w:t xml:space="preserve">Organizzazione delle N.U. per lo Sviluppo Industriale – Ufficio per la Promozione Industriale </w:t>
            </w:r>
          </w:p>
        </w:tc>
      </w:tr>
      <w:tr w:rsidR="00C60C2B" w14:paraId="24D8D1CD" w14:textId="77777777">
        <w:tblPrEx>
          <w:tblCellMar>
            <w:top w:w="0" w:type="dxa"/>
            <w:bottom w:w="0" w:type="dxa"/>
          </w:tblCellMar>
        </w:tblPrEx>
        <w:trPr>
          <w:trHeight w:hRule="exact" w:val="272"/>
        </w:trPr>
        <w:tc>
          <w:tcPr>
            <w:tcW w:w="1775" w:type="dxa"/>
            <w:tcBorders>
              <w:right w:val="single" w:sz="4" w:space="0" w:color="auto"/>
            </w:tcBorders>
            <w:shd w:val="solid" w:color="FFFFFF" w:fill="auto"/>
          </w:tcPr>
          <w:p w14:paraId="0C7A2086"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43E6B3A" w14:textId="77777777" w:rsidR="00C60C2B" w:rsidRDefault="00C60C2B" w:rsidP="00C60C2B">
            <w:pPr>
              <w:rPr>
                <w:snapToGrid w:val="0"/>
              </w:rPr>
            </w:pPr>
            <w:r>
              <w:rPr>
                <w:snapToGrid w:val="0"/>
              </w:rPr>
              <w:t>UNIDROIT</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9A472E7" w14:textId="77777777" w:rsidR="00C60C2B" w:rsidRDefault="00C60C2B" w:rsidP="00C60C2B">
            <w:pPr>
              <w:rPr>
                <w:snapToGrid w:val="0"/>
              </w:rPr>
            </w:pPr>
            <w:r>
              <w:rPr>
                <w:snapToGrid w:val="0"/>
              </w:rPr>
              <w:t>Istituto Internazionale per l’Unificazione del Diritto Privato</w:t>
            </w:r>
          </w:p>
        </w:tc>
      </w:tr>
      <w:tr w:rsidR="00C60C2B" w14:paraId="3DA67A7C" w14:textId="77777777">
        <w:tblPrEx>
          <w:tblCellMar>
            <w:top w:w="0" w:type="dxa"/>
            <w:bottom w:w="0" w:type="dxa"/>
          </w:tblCellMar>
        </w:tblPrEx>
        <w:trPr>
          <w:trHeight w:hRule="exact" w:val="272"/>
        </w:trPr>
        <w:tc>
          <w:tcPr>
            <w:tcW w:w="1775" w:type="dxa"/>
            <w:tcBorders>
              <w:right w:val="single" w:sz="4" w:space="0" w:color="auto"/>
            </w:tcBorders>
            <w:shd w:val="solid" w:color="FFFFFF" w:fill="auto"/>
          </w:tcPr>
          <w:p w14:paraId="2CF55CB2" w14:textId="77777777" w:rsidR="00C60C2B" w:rsidRDefault="00C60C2B" w:rsidP="00C60C2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5BF1ED7B" w14:textId="77777777" w:rsidR="00C60C2B" w:rsidRDefault="00C60C2B" w:rsidP="00C60C2B">
            <w:pPr>
              <w:rPr>
                <w:snapToGrid w:val="0"/>
              </w:rPr>
            </w:pPr>
            <w:r>
              <w:rPr>
                <w:snapToGrid w:val="0"/>
              </w:rPr>
              <w:t>UNOPS</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B307933" w14:textId="77777777" w:rsidR="00C60C2B" w:rsidRDefault="00C60C2B" w:rsidP="00C60C2B">
            <w:pPr>
              <w:rPr>
                <w:snapToGrid w:val="0"/>
              </w:rPr>
            </w:pPr>
            <w:r>
              <w:rPr>
                <w:snapToGrid w:val="0"/>
              </w:rPr>
              <w:t>Ufficio dei Servizi ai Progetti delle Nazioni Unite</w:t>
            </w:r>
          </w:p>
        </w:tc>
      </w:tr>
    </w:tbl>
    <w:p w14:paraId="36B5C2AF" w14:textId="77777777" w:rsidR="00AE2038" w:rsidRDefault="00AE2038" w:rsidP="00AE2038">
      <w:pPr>
        <w:rPr>
          <w:color w:val="000080"/>
          <w:sz w:val="16"/>
          <w:szCs w:val="16"/>
        </w:rPr>
      </w:pPr>
    </w:p>
    <w:p w14:paraId="75FA9308" w14:textId="77777777" w:rsidR="00725959" w:rsidRDefault="00B141A5" w:rsidP="00725959">
      <w:pPr>
        <w:rPr>
          <w:color w:val="000080"/>
          <w:sz w:val="32"/>
        </w:rPr>
      </w:pPr>
      <w:r>
        <w:rPr>
          <w:color w:val="000080"/>
          <w:sz w:val="32"/>
        </w:rPr>
        <w:t>Sigonella</w:t>
      </w:r>
    </w:p>
    <w:p w14:paraId="28E7837B" w14:textId="77777777" w:rsidR="00725959" w:rsidRDefault="00725959" w:rsidP="00725959">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725959" w14:paraId="5778A252" w14:textId="77777777" w:rsidTr="00E51C12">
        <w:tblPrEx>
          <w:tblCellMar>
            <w:top w:w="0" w:type="dxa"/>
            <w:bottom w:w="0" w:type="dxa"/>
          </w:tblCellMar>
        </w:tblPrEx>
        <w:trPr>
          <w:trHeight w:hRule="exact" w:val="270"/>
        </w:trPr>
        <w:tc>
          <w:tcPr>
            <w:tcW w:w="1775" w:type="dxa"/>
            <w:tcBorders>
              <w:right w:val="single" w:sz="4" w:space="0" w:color="auto"/>
            </w:tcBorders>
            <w:shd w:val="solid" w:color="FFFFFF" w:fill="auto"/>
          </w:tcPr>
          <w:p w14:paraId="54ABDCF9" w14:textId="77777777" w:rsidR="00725959" w:rsidRDefault="00725959" w:rsidP="00E51C12">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60492DBF" w14:textId="77777777" w:rsidR="00725959" w:rsidRDefault="00725959" w:rsidP="00BC52C1">
            <w:pPr>
              <w:rPr>
                <w:snapToGrid w:val="0"/>
              </w:rPr>
            </w:pPr>
            <w:r>
              <w:rPr>
                <w:snapToGrid w:val="0"/>
              </w:rPr>
              <w:t>NSPA/</w:t>
            </w:r>
            <w:r w:rsidR="00BC52C1">
              <w:rPr>
                <w:snapToGrid w:val="0"/>
              </w:rPr>
              <w:t>AGS</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26CEACD" w14:textId="77777777" w:rsidR="00725959" w:rsidRDefault="00725959" w:rsidP="00E51C12">
            <w:pPr>
              <w:rPr>
                <w:snapToGrid w:val="0"/>
              </w:rPr>
            </w:pPr>
            <w:r>
              <w:rPr>
                <w:snapToGrid w:val="0"/>
              </w:rPr>
              <w:t>Organizzazione Logistica NATO – Centro Operativo Sud</w:t>
            </w:r>
          </w:p>
        </w:tc>
      </w:tr>
    </w:tbl>
    <w:p w14:paraId="49F81AB3" w14:textId="77777777" w:rsidR="00725959" w:rsidRPr="00483218" w:rsidRDefault="00725959" w:rsidP="00725959">
      <w:pPr>
        <w:rPr>
          <w:color w:val="000080"/>
          <w:sz w:val="16"/>
          <w:szCs w:val="16"/>
        </w:rPr>
      </w:pPr>
    </w:p>
    <w:p w14:paraId="4E2528FB" w14:textId="77777777" w:rsidR="007B73E2" w:rsidRDefault="007B73E2" w:rsidP="00AE2038">
      <w:pPr>
        <w:rPr>
          <w:color w:val="000080"/>
          <w:sz w:val="16"/>
          <w:szCs w:val="16"/>
        </w:rPr>
      </w:pPr>
    </w:p>
    <w:p w14:paraId="02A20ADE" w14:textId="77777777" w:rsidR="00AE2038" w:rsidRDefault="00AE2038" w:rsidP="00AE2038">
      <w:pPr>
        <w:rPr>
          <w:color w:val="000080"/>
          <w:sz w:val="32"/>
        </w:rPr>
      </w:pPr>
      <w:r>
        <w:rPr>
          <w:color w:val="000080"/>
          <w:sz w:val="32"/>
        </w:rPr>
        <w:t>Taranto</w:t>
      </w:r>
    </w:p>
    <w:p w14:paraId="1D87866C" w14:textId="77777777" w:rsidR="00AE2038" w:rsidRDefault="00AE2038" w:rsidP="00AE2038">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AE2038" w14:paraId="0E429D29"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733C914F" w14:textId="77777777" w:rsidR="00AE2038" w:rsidRDefault="00AE2038" w:rsidP="008C7904">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59F7DC1" w14:textId="77777777" w:rsidR="00AE2038" w:rsidRDefault="00AE2038" w:rsidP="008C7904">
            <w:pPr>
              <w:rPr>
                <w:snapToGrid w:val="0"/>
              </w:rPr>
            </w:pPr>
            <w:r>
              <w:rPr>
                <w:snapToGrid w:val="0"/>
              </w:rPr>
              <w:t>NS</w:t>
            </w:r>
            <w:r w:rsidR="0021330E">
              <w:rPr>
                <w:snapToGrid w:val="0"/>
              </w:rPr>
              <w:t>P</w:t>
            </w:r>
            <w:r>
              <w:rPr>
                <w:snapToGrid w:val="0"/>
              </w:rPr>
              <w:t>A/</w:t>
            </w:r>
            <w:r w:rsidR="0021330E">
              <w:rPr>
                <w:snapToGrid w:val="0"/>
              </w:rPr>
              <w:t>SOC</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02A85146" w14:textId="77777777" w:rsidR="00AE2038" w:rsidRDefault="00AE2038" w:rsidP="008C7904">
            <w:pPr>
              <w:rPr>
                <w:snapToGrid w:val="0"/>
              </w:rPr>
            </w:pPr>
            <w:r>
              <w:rPr>
                <w:snapToGrid w:val="0"/>
              </w:rPr>
              <w:t>Organizzazione Logistica NATO – Centro Operativo Sud</w:t>
            </w:r>
          </w:p>
        </w:tc>
      </w:tr>
    </w:tbl>
    <w:p w14:paraId="2C93E040" w14:textId="77777777" w:rsidR="00AE2038" w:rsidRPr="00483218" w:rsidRDefault="00AE2038">
      <w:pPr>
        <w:rPr>
          <w:color w:val="000080"/>
          <w:sz w:val="16"/>
          <w:szCs w:val="16"/>
        </w:rPr>
      </w:pPr>
    </w:p>
    <w:p w14:paraId="400EC420" w14:textId="77777777" w:rsidR="00CC19E2" w:rsidRDefault="00CC19E2"/>
    <w:p w14:paraId="1186E767" w14:textId="77777777" w:rsidR="00915991" w:rsidRDefault="00915991" w:rsidP="00915991">
      <w:pPr>
        <w:rPr>
          <w:color w:val="000080"/>
          <w:sz w:val="32"/>
        </w:rPr>
      </w:pPr>
      <w:r>
        <w:rPr>
          <w:color w:val="000080"/>
          <w:sz w:val="32"/>
        </w:rPr>
        <w:t>Torino</w:t>
      </w:r>
    </w:p>
    <w:p w14:paraId="7F6823D8" w14:textId="77777777" w:rsidR="00915991" w:rsidRDefault="00915991" w:rsidP="00915991">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915991" w14:paraId="2D5BB2AA" w14:textId="77777777" w:rsidTr="00A76065">
        <w:tblPrEx>
          <w:tblCellMar>
            <w:top w:w="0" w:type="dxa"/>
            <w:bottom w:w="0" w:type="dxa"/>
          </w:tblCellMar>
        </w:tblPrEx>
        <w:trPr>
          <w:trHeight w:hRule="exact" w:val="270"/>
        </w:trPr>
        <w:tc>
          <w:tcPr>
            <w:tcW w:w="1775" w:type="dxa"/>
            <w:tcBorders>
              <w:right w:val="single" w:sz="4" w:space="0" w:color="auto"/>
            </w:tcBorders>
            <w:shd w:val="solid" w:color="FFFFFF" w:fill="auto"/>
          </w:tcPr>
          <w:p w14:paraId="593415F8" w14:textId="77777777" w:rsidR="00915991" w:rsidRDefault="00915991" w:rsidP="00A76065">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3E3BB8B7" w14:textId="77777777" w:rsidR="00915991" w:rsidRDefault="00915991" w:rsidP="00A76065">
            <w:pPr>
              <w:rPr>
                <w:snapToGrid w:val="0"/>
              </w:rPr>
            </w:pPr>
            <w:r>
              <w:rPr>
                <w:snapToGrid w:val="0"/>
              </w:rPr>
              <w:t>ETF</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142A145B" w14:textId="77777777" w:rsidR="00915991" w:rsidRDefault="00915991" w:rsidP="00A76065">
            <w:pPr>
              <w:rPr>
                <w:snapToGrid w:val="0"/>
              </w:rPr>
            </w:pPr>
            <w:r>
              <w:rPr>
                <w:snapToGrid w:val="0"/>
              </w:rPr>
              <w:t>Fondazione Europea per la Formazione Professionale</w:t>
            </w:r>
          </w:p>
        </w:tc>
      </w:tr>
      <w:tr w:rsidR="00915991" w14:paraId="47397C5D" w14:textId="77777777" w:rsidTr="00A76065">
        <w:tblPrEx>
          <w:tblCellMar>
            <w:top w:w="0" w:type="dxa"/>
            <w:bottom w:w="0" w:type="dxa"/>
          </w:tblCellMar>
        </w:tblPrEx>
        <w:trPr>
          <w:trHeight w:hRule="exact" w:val="447"/>
        </w:trPr>
        <w:tc>
          <w:tcPr>
            <w:tcW w:w="1775" w:type="dxa"/>
            <w:tcBorders>
              <w:right w:val="single" w:sz="4" w:space="0" w:color="auto"/>
            </w:tcBorders>
            <w:shd w:val="solid" w:color="FFFFFF" w:fill="auto"/>
          </w:tcPr>
          <w:p w14:paraId="31E1E1CD" w14:textId="77777777" w:rsidR="00915991" w:rsidRDefault="00915991" w:rsidP="00A76065">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1A0383C" w14:textId="77777777" w:rsidR="00915991" w:rsidRDefault="00915991" w:rsidP="00A76065">
            <w:pPr>
              <w:rPr>
                <w:snapToGrid w:val="0"/>
              </w:rPr>
            </w:pPr>
            <w:r>
              <w:rPr>
                <w:snapToGrid w:val="0"/>
              </w:rPr>
              <w:t>OIL (ILO)</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3A9A2991" w14:textId="77777777" w:rsidR="00915991" w:rsidRDefault="00915991" w:rsidP="00A76065">
            <w:pPr>
              <w:rPr>
                <w:snapToGrid w:val="0"/>
              </w:rPr>
            </w:pPr>
            <w:r>
              <w:rPr>
                <w:snapToGrid w:val="0"/>
              </w:rPr>
              <w:t>Organizzazione Internazionale del Lavoro – Centro Internazionale di Formazione</w:t>
            </w:r>
          </w:p>
        </w:tc>
      </w:tr>
      <w:tr w:rsidR="002B22DF" w14:paraId="3484977C" w14:textId="77777777">
        <w:tblPrEx>
          <w:tblCellMar>
            <w:top w:w="0" w:type="dxa"/>
            <w:bottom w:w="0" w:type="dxa"/>
          </w:tblCellMar>
        </w:tblPrEx>
        <w:trPr>
          <w:trHeight w:hRule="exact" w:val="447"/>
        </w:trPr>
        <w:tc>
          <w:tcPr>
            <w:tcW w:w="1775" w:type="dxa"/>
            <w:tcBorders>
              <w:right w:val="single" w:sz="4" w:space="0" w:color="auto"/>
            </w:tcBorders>
            <w:shd w:val="solid" w:color="FFFFFF" w:fill="auto"/>
          </w:tcPr>
          <w:p w14:paraId="0364C9B7" w14:textId="77777777" w:rsidR="002B22DF" w:rsidRDefault="002B22DF" w:rsidP="00622F5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4C9B215C" w14:textId="77777777" w:rsidR="002B22DF" w:rsidRDefault="002B22DF" w:rsidP="00622F5B">
            <w:pPr>
              <w:rPr>
                <w:snapToGrid w:val="0"/>
              </w:rPr>
            </w:pPr>
            <w:r>
              <w:rPr>
                <w:snapToGrid w:val="0"/>
              </w:rPr>
              <w:t>UNICRI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765BA2E1" w14:textId="77777777" w:rsidR="002B22DF" w:rsidRDefault="002B22DF" w:rsidP="00622F5B">
            <w:pPr>
              <w:rPr>
                <w:snapToGrid w:val="0"/>
              </w:rPr>
            </w:pPr>
            <w:r>
              <w:rPr>
                <w:snapToGrid w:val="0"/>
              </w:rPr>
              <w:t>Istituto Interregionale delle Nazioni Unite per la Ricerca sulla Criminalità e la Giustizia</w:t>
            </w:r>
          </w:p>
        </w:tc>
      </w:tr>
      <w:tr w:rsidR="002B22DF" w14:paraId="13B1FCF7" w14:textId="77777777">
        <w:tblPrEx>
          <w:tblCellMar>
            <w:top w:w="0" w:type="dxa"/>
            <w:bottom w:w="0" w:type="dxa"/>
          </w:tblCellMar>
        </w:tblPrEx>
        <w:trPr>
          <w:trHeight w:hRule="exact" w:val="359"/>
        </w:trPr>
        <w:tc>
          <w:tcPr>
            <w:tcW w:w="1775" w:type="dxa"/>
            <w:tcBorders>
              <w:right w:val="single" w:sz="4" w:space="0" w:color="auto"/>
            </w:tcBorders>
            <w:shd w:val="solid" w:color="FFFFFF" w:fill="auto"/>
          </w:tcPr>
          <w:p w14:paraId="5DB452BA" w14:textId="77777777" w:rsidR="002B22DF" w:rsidRDefault="002B22DF" w:rsidP="00622F5B">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69D68BE0" w14:textId="77777777" w:rsidR="002B22DF" w:rsidRDefault="002B22DF" w:rsidP="00622F5B">
            <w:pPr>
              <w:rPr>
                <w:snapToGrid w:val="0"/>
              </w:rPr>
            </w:pPr>
            <w:r>
              <w:rPr>
                <w:snapToGrid w:val="0"/>
              </w:rPr>
              <w:t>UNSSC</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6C0F633" w14:textId="77777777" w:rsidR="002B22DF" w:rsidRDefault="002B22DF" w:rsidP="00622F5B">
            <w:pPr>
              <w:rPr>
                <w:snapToGrid w:val="0"/>
              </w:rPr>
            </w:pPr>
            <w:r>
              <w:rPr>
                <w:snapToGrid w:val="0"/>
              </w:rPr>
              <w:t>Scuola Quadri del Sistema delle Nazioni Unite</w:t>
            </w:r>
          </w:p>
        </w:tc>
      </w:tr>
    </w:tbl>
    <w:p w14:paraId="2E423B91" w14:textId="77777777" w:rsidR="002B22DF" w:rsidRDefault="002B22DF" w:rsidP="002B22DF"/>
    <w:p w14:paraId="3DF3E71E" w14:textId="77777777" w:rsidR="00C26DEF" w:rsidRDefault="00C26DEF" w:rsidP="00C26DEF">
      <w:pPr>
        <w:rPr>
          <w:color w:val="000080"/>
          <w:sz w:val="32"/>
        </w:rPr>
      </w:pPr>
      <w:r>
        <w:rPr>
          <w:color w:val="000080"/>
          <w:sz w:val="32"/>
        </w:rPr>
        <w:t>Trento</w:t>
      </w:r>
    </w:p>
    <w:p w14:paraId="50F641A4" w14:textId="77777777" w:rsidR="00C26DEF" w:rsidRDefault="00C26DEF" w:rsidP="00C26DEF">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C26DEF" w14:paraId="232B18AB" w14:textId="77777777" w:rsidTr="00720FB4">
        <w:tblPrEx>
          <w:tblCellMar>
            <w:top w:w="0" w:type="dxa"/>
            <w:bottom w:w="0" w:type="dxa"/>
          </w:tblCellMar>
        </w:tblPrEx>
        <w:trPr>
          <w:trHeight w:hRule="exact" w:val="499"/>
        </w:trPr>
        <w:tc>
          <w:tcPr>
            <w:tcW w:w="1775" w:type="dxa"/>
            <w:tcBorders>
              <w:right w:val="single" w:sz="4" w:space="0" w:color="auto"/>
            </w:tcBorders>
            <w:shd w:val="solid" w:color="FFFFFF" w:fill="auto"/>
          </w:tcPr>
          <w:p w14:paraId="1240FEF5" w14:textId="77777777" w:rsidR="00C26DEF" w:rsidRDefault="00C26DEF" w:rsidP="00720FB4">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6281B054" w14:textId="77777777" w:rsidR="00C26DEF" w:rsidRDefault="00C26DEF" w:rsidP="00720FB4">
            <w:pPr>
              <w:rPr>
                <w:snapToGrid w:val="0"/>
              </w:rPr>
            </w:pPr>
            <w:r>
              <w:rPr>
                <w:snapToGrid w:val="0"/>
              </w:rPr>
              <w:t>OECD</w:t>
            </w:r>
            <w:r w:rsidR="00C47F13">
              <w:rPr>
                <w:snapToGrid w:val="0"/>
              </w:rPr>
              <w:t>/OCSE</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456709E" w14:textId="77777777" w:rsidR="00C26DEF" w:rsidRDefault="00C26DEF" w:rsidP="00720FB4">
            <w:pPr>
              <w:rPr>
                <w:snapToGrid w:val="0"/>
              </w:rPr>
            </w:pPr>
            <w:r>
              <w:rPr>
                <w:snapToGrid w:val="0"/>
              </w:rPr>
              <w:t>Organizzazione per la Cooperazione e lo Sviluppo Economico</w:t>
            </w:r>
          </w:p>
        </w:tc>
      </w:tr>
    </w:tbl>
    <w:p w14:paraId="475E2599" w14:textId="77777777" w:rsidR="00C26DEF" w:rsidRDefault="00C26DEF" w:rsidP="002B22DF"/>
    <w:p w14:paraId="01D53162" w14:textId="77777777" w:rsidR="00C26DEF" w:rsidRDefault="00C26DEF" w:rsidP="002B22DF"/>
    <w:p w14:paraId="6AD42510" w14:textId="77777777" w:rsidR="002B521C" w:rsidRDefault="002B521C">
      <w:pPr>
        <w:rPr>
          <w:color w:val="000080"/>
          <w:sz w:val="32"/>
        </w:rPr>
      </w:pPr>
      <w:r>
        <w:rPr>
          <w:color w:val="000080"/>
          <w:sz w:val="32"/>
        </w:rPr>
        <w:t>Trieste</w:t>
      </w:r>
    </w:p>
    <w:p w14:paraId="679EB3F3"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3A7EEA86" w14:textId="77777777">
        <w:tblPrEx>
          <w:tblCellMar>
            <w:top w:w="0" w:type="dxa"/>
            <w:bottom w:w="0" w:type="dxa"/>
          </w:tblCellMar>
        </w:tblPrEx>
        <w:trPr>
          <w:trHeight w:hRule="exact" w:val="499"/>
        </w:trPr>
        <w:tc>
          <w:tcPr>
            <w:tcW w:w="1775" w:type="dxa"/>
            <w:tcBorders>
              <w:right w:val="single" w:sz="4" w:space="0" w:color="auto"/>
            </w:tcBorders>
            <w:shd w:val="solid" w:color="FFFFFF" w:fill="auto"/>
          </w:tcPr>
          <w:p w14:paraId="4E6A59A7"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60FE367B" w14:textId="77777777" w:rsidR="002B521C" w:rsidRDefault="002B521C">
            <w:pPr>
              <w:rPr>
                <w:snapToGrid w:val="0"/>
              </w:rPr>
            </w:pPr>
            <w:r>
              <w:rPr>
                <w:snapToGrid w:val="0"/>
              </w:rPr>
              <w:t>CIFT/ICTP (UNESCO-AIEA)</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137CEC38" w14:textId="77777777" w:rsidR="002B521C" w:rsidRDefault="002B521C">
            <w:pPr>
              <w:rPr>
                <w:snapToGrid w:val="0"/>
              </w:rPr>
            </w:pPr>
            <w:r>
              <w:rPr>
                <w:snapToGrid w:val="0"/>
              </w:rPr>
              <w:t xml:space="preserve">Centro Internazionale di Fisica Teorica </w:t>
            </w:r>
            <w:r w:rsidR="00222E08">
              <w:rPr>
                <w:snapToGrid w:val="0"/>
              </w:rPr>
              <w:t>“</w:t>
            </w:r>
            <w:r>
              <w:rPr>
                <w:snapToGrid w:val="0"/>
              </w:rPr>
              <w:t>Abdus Salam</w:t>
            </w:r>
            <w:r w:rsidR="00222E08">
              <w:rPr>
                <w:snapToGrid w:val="0"/>
              </w:rPr>
              <w:t>”</w:t>
            </w:r>
          </w:p>
        </w:tc>
      </w:tr>
      <w:tr w:rsidR="002B521C" w14:paraId="54B7A3F3"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31F7E9C7"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0ED03BA2" w14:textId="77777777" w:rsidR="002B521C" w:rsidRDefault="002B521C">
            <w:pPr>
              <w:rPr>
                <w:snapToGrid w:val="0"/>
              </w:rPr>
            </w:pPr>
            <w:r>
              <w:rPr>
                <w:snapToGrid w:val="0"/>
              </w:rPr>
              <w:t>ICGEB</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58C5C23" w14:textId="77777777" w:rsidR="002B521C" w:rsidRDefault="002B521C">
            <w:pPr>
              <w:rPr>
                <w:snapToGrid w:val="0"/>
              </w:rPr>
            </w:pPr>
            <w:r>
              <w:rPr>
                <w:snapToGrid w:val="0"/>
              </w:rPr>
              <w:t>Centro Internazionale di Ingegneria Genetica e Biotecnologica</w:t>
            </w:r>
          </w:p>
        </w:tc>
      </w:tr>
      <w:tr w:rsidR="002B521C" w14:paraId="227D2850"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24197713"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7FF9C68D" w14:textId="77777777" w:rsidR="002B521C" w:rsidRDefault="002B521C">
            <w:pPr>
              <w:rPr>
                <w:snapToGrid w:val="0"/>
              </w:rPr>
            </w:pPr>
            <w:r>
              <w:rPr>
                <w:snapToGrid w:val="0"/>
              </w:rPr>
              <w:t>INCE (CEI)</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C430756" w14:textId="77777777" w:rsidR="002B521C" w:rsidRDefault="002B521C">
            <w:pPr>
              <w:rPr>
                <w:snapToGrid w:val="0"/>
              </w:rPr>
            </w:pPr>
            <w:r>
              <w:rPr>
                <w:snapToGrid w:val="0"/>
              </w:rPr>
              <w:t>Iniziativa Centro-Europea</w:t>
            </w:r>
          </w:p>
        </w:tc>
      </w:tr>
    </w:tbl>
    <w:p w14:paraId="36805623" w14:textId="77777777" w:rsidR="002B521C" w:rsidRDefault="002B521C"/>
    <w:p w14:paraId="747544B8" w14:textId="77777777" w:rsidR="002B521C" w:rsidRDefault="002B521C"/>
    <w:p w14:paraId="51DA3609" w14:textId="77777777" w:rsidR="002B521C" w:rsidRDefault="002B521C">
      <w:pPr>
        <w:rPr>
          <w:color w:val="000080"/>
          <w:sz w:val="32"/>
        </w:rPr>
      </w:pPr>
      <w:r>
        <w:rPr>
          <w:color w:val="000080"/>
          <w:sz w:val="32"/>
        </w:rPr>
        <w:t>Varese</w:t>
      </w:r>
    </w:p>
    <w:p w14:paraId="3B57E664"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1417375B" w14:textId="77777777">
        <w:tblPrEx>
          <w:tblCellMar>
            <w:top w:w="0" w:type="dxa"/>
            <w:bottom w:w="0" w:type="dxa"/>
          </w:tblCellMar>
        </w:tblPrEx>
        <w:trPr>
          <w:trHeight w:hRule="exact" w:val="270"/>
        </w:trPr>
        <w:tc>
          <w:tcPr>
            <w:tcW w:w="1775" w:type="dxa"/>
            <w:tcBorders>
              <w:right w:val="single" w:sz="4" w:space="0" w:color="auto"/>
            </w:tcBorders>
            <w:shd w:val="solid" w:color="FFFFFF" w:fill="auto"/>
          </w:tcPr>
          <w:p w14:paraId="362E4C1E"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292AE0CF" w14:textId="77777777" w:rsidR="002B521C" w:rsidRDefault="002B521C">
            <w:pPr>
              <w:rPr>
                <w:snapToGrid w:val="0"/>
              </w:rPr>
            </w:pPr>
            <w:r>
              <w:rPr>
                <w:snapToGrid w:val="0"/>
              </w:rPr>
              <w:t>ESC</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6CFF2ABB" w14:textId="77777777" w:rsidR="002B521C" w:rsidRDefault="002B521C">
            <w:pPr>
              <w:rPr>
                <w:snapToGrid w:val="0"/>
              </w:rPr>
            </w:pPr>
            <w:r>
              <w:rPr>
                <w:snapToGrid w:val="0"/>
              </w:rPr>
              <w:t>Scuola Europea di Varese</w:t>
            </w:r>
          </w:p>
        </w:tc>
      </w:tr>
    </w:tbl>
    <w:p w14:paraId="59B3556E" w14:textId="77777777" w:rsidR="002B521C" w:rsidRDefault="002B521C"/>
    <w:p w14:paraId="4FE13FB7" w14:textId="77777777" w:rsidR="002B521C" w:rsidRDefault="002B521C"/>
    <w:p w14:paraId="0F5638C2" w14:textId="77777777" w:rsidR="002B521C" w:rsidRDefault="002B521C">
      <w:pPr>
        <w:rPr>
          <w:color w:val="000080"/>
          <w:sz w:val="32"/>
        </w:rPr>
      </w:pPr>
      <w:r>
        <w:rPr>
          <w:color w:val="000080"/>
          <w:sz w:val="32"/>
        </w:rPr>
        <w:t>Venezia</w:t>
      </w:r>
    </w:p>
    <w:p w14:paraId="79CC25D1" w14:textId="77777777" w:rsidR="002B521C" w:rsidRDefault="002B521C">
      <w:pPr>
        <w:widowControl w:val="0"/>
        <w:tabs>
          <w:tab w:val="left" w:pos="90"/>
        </w:tabs>
        <w:jc w:val="center"/>
        <w:rPr>
          <w:snapToGrid w:val="0"/>
          <w:color w:val="000080"/>
          <w:sz w:val="26"/>
        </w:rPr>
      </w:pPr>
      <w:r>
        <w:rPr>
          <w:color w:val="000080"/>
        </w:rPr>
        <w:t>---------------------------------------------------------------------------------------------------------------------------------------------------------</w:t>
      </w:r>
    </w:p>
    <w:tbl>
      <w:tblPr>
        <w:tblW w:w="0" w:type="auto"/>
        <w:tblInd w:w="40" w:type="dxa"/>
        <w:tblLayout w:type="fixed"/>
        <w:tblCellMar>
          <w:left w:w="40" w:type="dxa"/>
          <w:right w:w="40" w:type="dxa"/>
        </w:tblCellMar>
        <w:tblLook w:val="0000" w:firstRow="0" w:lastRow="0" w:firstColumn="0" w:lastColumn="0" w:noHBand="0" w:noVBand="0"/>
      </w:tblPr>
      <w:tblGrid>
        <w:gridCol w:w="1775"/>
        <w:gridCol w:w="2761"/>
        <w:gridCol w:w="5670"/>
      </w:tblGrid>
      <w:tr w:rsidR="002B521C" w14:paraId="0A68ACC8" w14:textId="77777777">
        <w:tblPrEx>
          <w:tblCellMar>
            <w:top w:w="0" w:type="dxa"/>
            <w:bottom w:w="0" w:type="dxa"/>
          </w:tblCellMar>
        </w:tblPrEx>
        <w:trPr>
          <w:trHeight w:hRule="exact" w:val="443"/>
        </w:trPr>
        <w:tc>
          <w:tcPr>
            <w:tcW w:w="1775" w:type="dxa"/>
            <w:tcBorders>
              <w:right w:val="single" w:sz="4" w:space="0" w:color="auto"/>
            </w:tcBorders>
            <w:shd w:val="solid" w:color="FFFFFF" w:fill="auto"/>
          </w:tcPr>
          <w:p w14:paraId="27D3BDBC"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0122A40D" w14:textId="77777777" w:rsidR="002B521C" w:rsidRDefault="002B521C">
            <w:pPr>
              <w:rPr>
                <w:snapToGrid w:val="0"/>
              </w:rPr>
            </w:pPr>
            <w:r>
              <w:rPr>
                <w:snapToGrid w:val="0"/>
              </w:rPr>
              <w:t>OMS</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8FC3687" w14:textId="77777777" w:rsidR="002B521C" w:rsidRDefault="002B521C">
            <w:pPr>
              <w:rPr>
                <w:snapToGrid w:val="0"/>
              </w:rPr>
            </w:pPr>
            <w:r>
              <w:rPr>
                <w:snapToGrid w:val="0"/>
              </w:rPr>
              <w:t xml:space="preserve">Organizzazione Mondiale della Sanità -  Ufficio Europeo per gli  Investimenti  per la Salute e lo Sviluppo </w:t>
            </w:r>
          </w:p>
          <w:p w14:paraId="6EC4AE89" w14:textId="77777777" w:rsidR="002B521C" w:rsidRDefault="002B521C">
            <w:pPr>
              <w:rPr>
                <w:snapToGrid w:val="0"/>
              </w:rPr>
            </w:pPr>
            <w:r>
              <w:rPr>
                <w:snapToGrid w:val="0"/>
              </w:rPr>
              <w:t xml:space="preserve"> </w:t>
            </w:r>
          </w:p>
        </w:tc>
      </w:tr>
      <w:tr w:rsidR="002B521C" w14:paraId="28616AA5" w14:textId="77777777">
        <w:tblPrEx>
          <w:tblCellMar>
            <w:top w:w="0" w:type="dxa"/>
            <w:bottom w:w="0" w:type="dxa"/>
          </w:tblCellMar>
        </w:tblPrEx>
        <w:trPr>
          <w:trHeight w:hRule="exact" w:val="443"/>
        </w:trPr>
        <w:tc>
          <w:tcPr>
            <w:tcW w:w="1775" w:type="dxa"/>
            <w:tcBorders>
              <w:right w:val="single" w:sz="4" w:space="0" w:color="auto"/>
            </w:tcBorders>
            <w:shd w:val="solid" w:color="FFFFFF" w:fill="auto"/>
          </w:tcPr>
          <w:p w14:paraId="6CB918D8" w14:textId="77777777" w:rsidR="002B521C" w:rsidRDefault="002B521C">
            <w:pPr>
              <w:rPr>
                <w:snapToGrid w:val="0"/>
              </w:rPr>
            </w:pPr>
          </w:p>
        </w:tc>
        <w:tc>
          <w:tcPr>
            <w:tcW w:w="2761" w:type="dxa"/>
            <w:tcBorders>
              <w:top w:val="single" w:sz="4" w:space="0" w:color="auto"/>
              <w:left w:val="single" w:sz="4" w:space="0" w:color="auto"/>
              <w:bottom w:val="single" w:sz="4" w:space="0" w:color="auto"/>
              <w:right w:val="single" w:sz="4" w:space="0" w:color="auto"/>
            </w:tcBorders>
            <w:shd w:val="solid" w:color="FFFFFF" w:fill="auto"/>
          </w:tcPr>
          <w:p w14:paraId="13FB0C69" w14:textId="77777777" w:rsidR="002B521C" w:rsidRDefault="002B521C">
            <w:pPr>
              <w:rPr>
                <w:snapToGrid w:val="0"/>
              </w:rPr>
            </w:pPr>
            <w:r>
              <w:rPr>
                <w:snapToGrid w:val="0"/>
              </w:rPr>
              <w:t>UNESCO/BRESCE</w:t>
            </w:r>
          </w:p>
        </w:tc>
        <w:tc>
          <w:tcPr>
            <w:tcW w:w="5670" w:type="dxa"/>
            <w:tcBorders>
              <w:top w:val="single" w:sz="4" w:space="0" w:color="auto"/>
              <w:left w:val="single" w:sz="4" w:space="0" w:color="auto"/>
              <w:bottom w:val="single" w:sz="4" w:space="0" w:color="auto"/>
              <w:right w:val="single" w:sz="4" w:space="0" w:color="auto"/>
            </w:tcBorders>
            <w:shd w:val="solid" w:color="FFFFFF" w:fill="auto"/>
          </w:tcPr>
          <w:p w14:paraId="2117C807" w14:textId="77777777" w:rsidR="002B521C" w:rsidRDefault="002B521C">
            <w:pPr>
              <w:rPr>
                <w:snapToGrid w:val="0"/>
              </w:rPr>
            </w:pPr>
            <w:r>
              <w:rPr>
                <w:snapToGrid w:val="0"/>
              </w:rPr>
              <w:t>Organizzazione delle N.U. per l’Educazione, la Scienza e la Cultura  - Ufficio Regionale per la Scienza e la Cultura in Europa</w:t>
            </w:r>
          </w:p>
        </w:tc>
      </w:tr>
    </w:tbl>
    <w:p w14:paraId="3C44F4F6" w14:textId="77777777" w:rsidR="002B521C" w:rsidRDefault="002B521C"/>
    <w:p w14:paraId="3C7663F9" w14:textId="77777777" w:rsidR="002B521C" w:rsidRDefault="002B521C"/>
    <w:p w14:paraId="24E622CC" w14:textId="77777777" w:rsidR="002B521C" w:rsidRDefault="002B521C"/>
    <w:p w14:paraId="2BD1AFB2" w14:textId="77777777" w:rsidR="002B521C" w:rsidRDefault="002B521C"/>
    <w:p w14:paraId="264E135C" w14:textId="77777777" w:rsidR="002B521C" w:rsidRDefault="002B521C"/>
    <w:p w14:paraId="1C498624" w14:textId="77777777" w:rsidR="002B521C" w:rsidRDefault="002B521C"/>
    <w:p w14:paraId="4BABE520" w14:textId="77777777" w:rsidR="002B521C" w:rsidRDefault="002B521C"/>
    <w:bookmarkEnd w:id="11"/>
    <w:p w14:paraId="1C81D27F" w14:textId="77777777" w:rsidR="002B521C" w:rsidRDefault="002B521C">
      <w:pPr>
        <w:widowControl w:val="0"/>
        <w:tabs>
          <w:tab w:val="left" w:pos="90"/>
        </w:tabs>
        <w:rPr>
          <w:b/>
          <w:snapToGrid w:val="0"/>
          <w:sz w:val="39"/>
        </w:rPr>
      </w:pPr>
    </w:p>
    <w:p w14:paraId="3B750BC2" w14:textId="77777777" w:rsidR="004160AC" w:rsidRDefault="004160AC">
      <w:pPr>
        <w:widowControl w:val="0"/>
        <w:tabs>
          <w:tab w:val="left" w:pos="90"/>
        </w:tabs>
        <w:rPr>
          <w:b/>
          <w:snapToGrid w:val="0"/>
          <w:sz w:val="39"/>
        </w:rPr>
      </w:pPr>
    </w:p>
    <w:p w14:paraId="1450DF1B" w14:textId="77777777" w:rsidR="004160AC" w:rsidRDefault="004160AC">
      <w:pPr>
        <w:widowControl w:val="0"/>
        <w:tabs>
          <w:tab w:val="left" w:pos="90"/>
        </w:tabs>
        <w:rPr>
          <w:b/>
          <w:snapToGrid w:val="0"/>
          <w:sz w:val="39"/>
        </w:rPr>
      </w:pPr>
    </w:p>
    <w:p w14:paraId="7D8BC92D" w14:textId="77777777" w:rsidR="004160AC" w:rsidRDefault="004160AC">
      <w:pPr>
        <w:widowControl w:val="0"/>
        <w:tabs>
          <w:tab w:val="left" w:pos="90"/>
        </w:tabs>
        <w:rPr>
          <w:b/>
          <w:snapToGrid w:val="0"/>
          <w:sz w:val="39"/>
        </w:rPr>
      </w:pPr>
    </w:p>
    <w:p w14:paraId="76B1B04A" w14:textId="77777777" w:rsidR="004160AC" w:rsidRDefault="004160AC">
      <w:pPr>
        <w:widowControl w:val="0"/>
        <w:tabs>
          <w:tab w:val="left" w:pos="90"/>
        </w:tabs>
        <w:rPr>
          <w:b/>
          <w:snapToGrid w:val="0"/>
          <w:sz w:val="39"/>
        </w:rPr>
      </w:pPr>
    </w:p>
    <w:p w14:paraId="19C50B49" w14:textId="77777777" w:rsidR="002B521C" w:rsidRDefault="002B521C">
      <w:pPr>
        <w:widowControl w:val="0"/>
        <w:tabs>
          <w:tab w:val="left" w:pos="90"/>
        </w:tabs>
        <w:rPr>
          <w:b/>
          <w:snapToGrid w:val="0"/>
          <w:sz w:val="39"/>
        </w:rPr>
      </w:pPr>
    </w:p>
    <w:p w14:paraId="374EA17F" w14:textId="77777777" w:rsidR="002B521C" w:rsidRDefault="002B521C">
      <w:pPr>
        <w:widowControl w:val="0"/>
        <w:tabs>
          <w:tab w:val="left" w:pos="90"/>
        </w:tabs>
        <w:spacing w:after="120"/>
        <w:jc w:val="center"/>
        <w:rPr>
          <w:snapToGrid w:val="0"/>
          <w:color w:val="000080"/>
          <w:sz w:val="50"/>
        </w:rPr>
      </w:pPr>
      <w:r>
        <w:rPr>
          <w:snapToGrid w:val="0"/>
          <w:color w:val="000080"/>
          <w:sz w:val="50"/>
        </w:rPr>
        <w:t>ORGANISMI INTERNAZIONALI</w:t>
      </w:r>
    </w:p>
    <w:p w14:paraId="5E9664E5" w14:textId="77777777" w:rsidR="002B521C" w:rsidRDefault="002B521C">
      <w:pPr>
        <w:widowControl w:val="0"/>
        <w:tabs>
          <w:tab w:val="left" w:pos="90"/>
        </w:tabs>
        <w:spacing w:after="120"/>
        <w:jc w:val="center"/>
        <w:rPr>
          <w:snapToGrid w:val="0"/>
          <w:color w:val="000080"/>
          <w:sz w:val="50"/>
        </w:rPr>
      </w:pPr>
      <w:r>
        <w:rPr>
          <w:snapToGrid w:val="0"/>
          <w:color w:val="000080"/>
          <w:sz w:val="50"/>
        </w:rPr>
        <w:t>E MISSIONI SPECIALI</w:t>
      </w:r>
    </w:p>
    <w:p w14:paraId="4AA98446" w14:textId="77777777" w:rsidR="002B521C" w:rsidRDefault="002B521C">
      <w:pPr>
        <w:pStyle w:val="Titolo2"/>
        <w:rPr>
          <w:color w:val="000080"/>
        </w:rPr>
      </w:pPr>
      <w:r>
        <w:rPr>
          <w:color w:val="000080"/>
        </w:rPr>
        <w:t>IN ITALIA</w:t>
      </w:r>
    </w:p>
    <w:p w14:paraId="64445E86" w14:textId="77777777" w:rsidR="002B521C" w:rsidRDefault="002B521C">
      <w:pPr>
        <w:rPr>
          <w:color w:val="000080"/>
        </w:rPr>
      </w:pPr>
    </w:p>
    <w:p w14:paraId="2DEB2681" w14:textId="77777777" w:rsidR="002B521C" w:rsidRDefault="002B521C">
      <w:pPr>
        <w:rPr>
          <w:color w:val="000080"/>
        </w:rPr>
      </w:pPr>
    </w:p>
    <w:p w14:paraId="3130E4F4" w14:textId="77777777" w:rsidR="002B521C" w:rsidRDefault="002B521C">
      <w:pPr>
        <w:rPr>
          <w:color w:val="000080"/>
        </w:rPr>
      </w:pPr>
    </w:p>
    <w:p w14:paraId="3BCC200F" w14:textId="77777777" w:rsidR="002B521C" w:rsidRDefault="002B521C"/>
    <w:p w14:paraId="20F6BADD" w14:textId="77777777" w:rsidR="002B521C" w:rsidRDefault="002B521C"/>
    <w:p w14:paraId="346B7AD7" w14:textId="77777777" w:rsidR="002B521C" w:rsidRDefault="002B521C"/>
    <w:p w14:paraId="1A5459AF" w14:textId="77777777" w:rsidR="002B521C" w:rsidRDefault="002B521C"/>
    <w:p w14:paraId="31013E4E" w14:textId="77777777" w:rsidR="002B521C" w:rsidRDefault="002B521C"/>
    <w:p w14:paraId="17C004DD" w14:textId="77777777" w:rsidR="002B521C" w:rsidRDefault="002B521C"/>
    <w:p w14:paraId="3C87538C" w14:textId="77777777" w:rsidR="002B521C" w:rsidRDefault="002B521C"/>
    <w:p w14:paraId="2E9D03B8" w14:textId="77777777" w:rsidR="002B521C" w:rsidRDefault="002B521C"/>
    <w:p w14:paraId="58A465DC" w14:textId="77777777" w:rsidR="002B521C" w:rsidRDefault="002B521C"/>
    <w:p w14:paraId="35E495B8" w14:textId="77777777" w:rsidR="002B521C" w:rsidRDefault="002B521C"/>
    <w:p w14:paraId="1D5083CB" w14:textId="77777777" w:rsidR="002B521C" w:rsidRDefault="002B521C"/>
    <w:p w14:paraId="34DCD551" w14:textId="77777777" w:rsidR="002B521C" w:rsidRDefault="002B521C"/>
    <w:p w14:paraId="16F064B6" w14:textId="77777777" w:rsidR="002B521C" w:rsidRDefault="002B521C"/>
    <w:p w14:paraId="1F545D41" w14:textId="77777777" w:rsidR="002B521C" w:rsidRDefault="002B521C"/>
    <w:p w14:paraId="028A56DE" w14:textId="77777777" w:rsidR="002B521C" w:rsidRDefault="002B521C"/>
    <w:p w14:paraId="1033245F" w14:textId="77777777" w:rsidR="002B521C" w:rsidRDefault="002B521C"/>
    <w:p w14:paraId="1506F9F4" w14:textId="77777777" w:rsidR="002B521C" w:rsidRDefault="002B521C"/>
    <w:p w14:paraId="47AFBAEA" w14:textId="77777777" w:rsidR="002B521C" w:rsidRDefault="002B521C"/>
    <w:p w14:paraId="3BA28278" w14:textId="77777777" w:rsidR="002B521C" w:rsidRDefault="002B521C"/>
    <w:p w14:paraId="6473F8CD" w14:textId="77777777" w:rsidR="002B521C" w:rsidRDefault="002B521C"/>
    <w:p w14:paraId="501CCE0D" w14:textId="77777777" w:rsidR="002B521C" w:rsidRDefault="002B521C"/>
    <w:p w14:paraId="7C19B30B" w14:textId="77777777" w:rsidR="002B521C" w:rsidRDefault="002B521C">
      <w:pPr>
        <w:pStyle w:val="Titolo6"/>
      </w:pPr>
    </w:p>
    <w:p w14:paraId="00F6A389" w14:textId="77777777" w:rsidR="002B521C" w:rsidRDefault="002B521C">
      <w:pPr>
        <w:pStyle w:val="Titolo6"/>
      </w:pPr>
    </w:p>
    <w:p w14:paraId="10EC8009" w14:textId="77777777" w:rsidR="002B521C" w:rsidRDefault="002B521C"/>
    <w:p w14:paraId="5BF894C3" w14:textId="77777777" w:rsidR="002B521C" w:rsidRDefault="002B521C"/>
    <w:p w14:paraId="6A6FEAB8" w14:textId="77777777" w:rsidR="002B521C" w:rsidRDefault="002B521C"/>
    <w:p w14:paraId="628C9053" w14:textId="77777777" w:rsidR="002B521C" w:rsidRDefault="002B521C"/>
    <w:p w14:paraId="4589A72E" w14:textId="77777777" w:rsidR="002B521C" w:rsidRDefault="002B521C"/>
    <w:p w14:paraId="4CDF602F" w14:textId="77777777" w:rsidR="002B521C" w:rsidRDefault="002B521C"/>
    <w:p w14:paraId="3079C810" w14:textId="77777777" w:rsidR="002B521C" w:rsidRDefault="002B521C">
      <w:pPr>
        <w:widowControl w:val="0"/>
        <w:tabs>
          <w:tab w:val="right" w:pos="10206"/>
        </w:tabs>
        <w:autoSpaceDE w:val="0"/>
        <w:autoSpaceDN w:val="0"/>
        <w:adjustRightInd w:val="0"/>
        <w:jc w:val="right"/>
        <w:rPr>
          <w:b/>
          <w:color w:val="000000"/>
        </w:rPr>
      </w:pPr>
      <w:r>
        <w:br w:type="page"/>
      </w:r>
      <w:r>
        <w:rPr>
          <w:b/>
          <w:color w:val="000000"/>
          <w:sz w:val="16"/>
        </w:rPr>
        <w:lastRenderedPageBreak/>
        <w:t xml:space="preserve"> Agenzia Spaziale Europea</w:t>
      </w:r>
    </w:p>
    <w:p w14:paraId="4AFCD13F" w14:textId="77777777" w:rsidR="002B521C" w:rsidRDefault="002B521C">
      <w:pPr>
        <w:widowControl w:val="0"/>
        <w:tabs>
          <w:tab w:val="right" w:pos="10206"/>
        </w:tabs>
        <w:autoSpaceDE w:val="0"/>
        <w:autoSpaceDN w:val="0"/>
        <w:adjustRightInd w:val="0"/>
        <w:spacing w:before="60"/>
        <w:rPr>
          <w:color w:val="000080"/>
          <w:sz w:val="26"/>
        </w:rPr>
      </w:pPr>
    </w:p>
    <w:p w14:paraId="5FF44A02" w14:textId="7596C5C1" w:rsidR="002B521C" w:rsidRDefault="006B0580">
      <w:pPr>
        <w:pStyle w:val="Titolo7"/>
      </w:pPr>
      <w:bookmarkStart w:id="12" w:name="_Toc58837173"/>
      <w:r>
        <w:rPr>
          <w:noProof/>
        </w:rPr>
        <w:drawing>
          <wp:anchor distT="0" distB="0" distL="114300" distR="114300" simplePos="0" relativeHeight="251643904" behindDoc="0" locked="0" layoutInCell="0" allowOverlap="1" wp14:anchorId="2B6E92EB" wp14:editId="0A54E30B">
            <wp:simplePos x="0" y="0"/>
            <wp:positionH relativeFrom="column">
              <wp:posOffset>5812155</wp:posOffset>
            </wp:positionH>
            <wp:positionV relativeFrom="paragraph">
              <wp:posOffset>55245</wp:posOffset>
            </wp:positionV>
            <wp:extent cx="669290" cy="726440"/>
            <wp:effectExtent l="0" t="0" r="0" b="0"/>
            <wp:wrapNone/>
            <wp:docPr id="413" name="Immagin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0" r:link="rId11">
                      <a:extLst>
                        <a:ext uri="{28A0092B-C50C-407E-A947-70E740481C1C}">
                          <a14:useLocalDpi xmlns:a14="http://schemas.microsoft.com/office/drawing/2010/main" val="0"/>
                        </a:ext>
                      </a:extLst>
                    </a:blip>
                    <a:srcRect r="59502" b="21858"/>
                    <a:stretch>
                      <a:fillRect/>
                    </a:stretch>
                  </pic:blipFill>
                  <pic:spPr bwMode="auto">
                    <a:xfrm>
                      <a:off x="0" y="0"/>
                      <a:ext cx="669290" cy="726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Agenzia Spaziale Europea</w:t>
      </w:r>
      <w:bookmarkEnd w:id="12"/>
      <w:r w:rsidR="002B521C">
        <w:t xml:space="preserve">      </w:t>
      </w:r>
    </w:p>
    <w:p w14:paraId="39C80CB0" w14:textId="77777777" w:rsidR="002B521C" w:rsidRDefault="002B521C">
      <w:pPr>
        <w:widowControl w:val="0"/>
        <w:tabs>
          <w:tab w:val="right" w:pos="10206"/>
        </w:tabs>
        <w:autoSpaceDE w:val="0"/>
        <w:autoSpaceDN w:val="0"/>
        <w:adjustRightInd w:val="0"/>
        <w:rPr>
          <w:b/>
          <w:color w:val="000080"/>
          <w:sz w:val="32"/>
        </w:rPr>
      </w:pPr>
      <w:r>
        <w:rPr>
          <w:b/>
          <w:color w:val="000080"/>
          <w:sz w:val="32"/>
        </w:rPr>
        <w:t>(European Space Agency)</w:t>
      </w:r>
    </w:p>
    <w:p w14:paraId="4A9B8D3C"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Centro di Frascati</w:t>
      </w:r>
    </w:p>
    <w:p w14:paraId="4C8613B5"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ESA-ESRIN                                                                                           </w:t>
      </w:r>
    </w:p>
    <w:p w14:paraId="4EAEE995" w14:textId="77777777" w:rsidR="002B521C" w:rsidRDefault="002B521C">
      <w:pPr>
        <w:widowControl w:val="0"/>
        <w:tabs>
          <w:tab w:val="right" w:pos="10206"/>
        </w:tabs>
        <w:autoSpaceDE w:val="0"/>
        <w:autoSpaceDN w:val="0"/>
        <w:adjustRightInd w:val="0"/>
        <w:spacing w:before="14"/>
        <w:rPr>
          <w:color w:val="000080"/>
          <w:sz w:val="26"/>
        </w:rPr>
      </w:pPr>
      <w:r>
        <w:t>────────────────────────────────────────────────────────────────────────</w:t>
      </w:r>
    </w:p>
    <w:p w14:paraId="2743E960" w14:textId="77777777" w:rsidR="002B521C" w:rsidRDefault="002B521C">
      <w:pPr>
        <w:pStyle w:val="Pidipagina"/>
        <w:widowControl w:val="0"/>
        <w:tabs>
          <w:tab w:val="clear" w:pos="4819"/>
          <w:tab w:val="clear" w:pos="9638"/>
          <w:tab w:val="right" w:pos="10206"/>
        </w:tabs>
        <w:autoSpaceDE w:val="0"/>
        <w:autoSpaceDN w:val="0"/>
        <w:adjustRightInd w:val="0"/>
        <w:spacing w:before="14"/>
        <w:rPr>
          <w:b/>
          <w:i/>
        </w:rPr>
      </w:pPr>
      <w:r>
        <w:rPr>
          <w:b/>
          <w:i/>
        </w:rPr>
        <w:tab/>
      </w:r>
    </w:p>
    <w:p w14:paraId="735CBF18" w14:textId="77777777" w:rsidR="002B521C" w:rsidRDefault="002B521C">
      <w:pPr>
        <w:pStyle w:val="Pidipagina"/>
        <w:widowControl w:val="0"/>
        <w:tabs>
          <w:tab w:val="clear" w:pos="4819"/>
          <w:tab w:val="clear" w:pos="9638"/>
          <w:tab w:val="right" w:pos="10206"/>
        </w:tabs>
        <w:autoSpaceDE w:val="0"/>
        <w:autoSpaceDN w:val="0"/>
        <w:adjustRightInd w:val="0"/>
        <w:spacing w:before="14"/>
      </w:pPr>
      <w:r>
        <w:rPr>
          <w:b/>
          <w:i/>
        </w:rPr>
        <w:tab/>
      </w:r>
      <w:r>
        <w:rPr>
          <w:b/>
        </w:rPr>
        <w:t>Sito Internet</w:t>
      </w:r>
      <w:r>
        <w:t>: www.esa.int/export/esaCP/index.html</w:t>
      </w:r>
    </w:p>
    <w:p w14:paraId="481BF6E7" w14:textId="77777777" w:rsidR="002B521C" w:rsidRDefault="002B521C">
      <w:pPr>
        <w:widowControl w:val="0"/>
        <w:tabs>
          <w:tab w:val="right" w:pos="10206"/>
        </w:tabs>
        <w:autoSpaceDE w:val="0"/>
        <w:autoSpaceDN w:val="0"/>
        <w:adjustRightInd w:val="0"/>
        <w:spacing w:before="14"/>
        <w:rPr>
          <w:color w:val="000080"/>
          <w:sz w:val="26"/>
        </w:rPr>
      </w:pPr>
    </w:p>
    <w:p w14:paraId="73DBC711" w14:textId="77777777" w:rsidR="002B521C" w:rsidRDefault="002B521C">
      <w:pPr>
        <w:widowControl w:val="0"/>
        <w:tabs>
          <w:tab w:val="right" w:pos="10206"/>
        </w:tabs>
        <w:autoSpaceDE w:val="0"/>
        <w:autoSpaceDN w:val="0"/>
        <w:adjustRightInd w:val="0"/>
        <w:spacing w:before="14"/>
        <w:rPr>
          <w:b/>
          <w:color w:val="000080"/>
        </w:rPr>
      </w:pPr>
    </w:p>
    <w:p w14:paraId="5170DE7F" w14:textId="77777777" w:rsidR="002B521C" w:rsidRDefault="002B521C">
      <w:pPr>
        <w:widowControl w:val="0"/>
        <w:tabs>
          <w:tab w:val="right" w:pos="10206"/>
        </w:tabs>
        <w:autoSpaceDE w:val="0"/>
        <w:autoSpaceDN w:val="0"/>
        <w:adjustRightInd w:val="0"/>
        <w:spacing w:before="14"/>
        <w:rPr>
          <w:color w:val="000000"/>
          <w:sz w:val="26"/>
        </w:rPr>
      </w:pPr>
      <w:r>
        <w:rPr>
          <w:b/>
          <w:color w:val="000080"/>
        </w:rPr>
        <w:t xml:space="preserve">Indirizzo                                       </w:t>
      </w:r>
      <w:r>
        <w:rPr>
          <w:rFonts w:ascii="Arial" w:hAnsi="Arial"/>
        </w:rPr>
        <w:t xml:space="preserve">          </w:t>
      </w:r>
      <w:r>
        <w:rPr>
          <w:color w:val="000000"/>
        </w:rPr>
        <w:t xml:space="preserve">Via Galileo Galilei, C.P. 64 - 00044 Frascati (Roma) </w:t>
      </w:r>
    </w:p>
    <w:p w14:paraId="721489C5"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06941801 - Fax 0694180280 </w:t>
      </w:r>
    </w:p>
    <w:p w14:paraId="18F65064" w14:textId="77777777" w:rsidR="00B364E2"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 xml:space="preserve">E-mail: </w:t>
      </w:r>
      <w:r w:rsidR="00B364E2">
        <w:rPr>
          <w:color w:val="000000"/>
        </w:rPr>
        <w:t>esrin.host.agreement.services@esa.int</w:t>
      </w:r>
    </w:p>
    <w:p w14:paraId="3C76CFB0" w14:textId="77777777" w:rsidR="002B521C" w:rsidRDefault="002B521C">
      <w:pPr>
        <w:widowControl w:val="0"/>
        <w:tabs>
          <w:tab w:val="right" w:pos="10206"/>
        </w:tabs>
        <w:autoSpaceDE w:val="0"/>
        <w:autoSpaceDN w:val="0"/>
        <w:adjustRightInd w:val="0"/>
        <w:spacing w:before="583"/>
        <w:rPr>
          <w:color w:val="000080"/>
          <w:sz w:val="26"/>
        </w:rPr>
      </w:pPr>
    </w:p>
    <w:p w14:paraId="350A7817" w14:textId="77777777" w:rsidR="002B521C" w:rsidRDefault="002B521C">
      <w:pPr>
        <w:widowControl w:val="0"/>
        <w:tabs>
          <w:tab w:val="right" w:pos="10206"/>
        </w:tabs>
        <w:autoSpaceDE w:val="0"/>
        <w:autoSpaceDN w:val="0"/>
        <w:adjustRightInd w:val="0"/>
        <w:rPr>
          <w:color w:val="000000"/>
          <w:lang w:val="de-DE"/>
        </w:rPr>
      </w:pPr>
      <w:r>
        <w:rPr>
          <w:color w:val="000000"/>
          <w:lang w:val="de-DE"/>
        </w:rPr>
        <w:t>Signor</w:t>
      </w:r>
      <w:r w:rsidR="007F1FF0">
        <w:rPr>
          <w:color w:val="000000"/>
          <w:lang w:val="de-DE"/>
        </w:rPr>
        <w:t xml:space="preserve">a </w:t>
      </w:r>
      <w:r w:rsidR="008A4DA7">
        <w:rPr>
          <w:color w:val="000000"/>
          <w:lang w:val="de-DE"/>
        </w:rPr>
        <w:t>SIMONETTA</w:t>
      </w:r>
      <w:r w:rsidR="007F1FF0">
        <w:rPr>
          <w:color w:val="000000"/>
          <w:lang w:val="de-DE"/>
        </w:rPr>
        <w:t xml:space="preserve"> CHELI, Direttore (1 gennaio 2022)</w:t>
      </w:r>
    </w:p>
    <w:p w14:paraId="6DADEC6F" w14:textId="77777777" w:rsidR="002B521C" w:rsidRDefault="002B521C">
      <w:pPr>
        <w:widowControl w:val="0"/>
        <w:tabs>
          <w:tab w:val="right" w:pos="10206"/>
        </w:tabs>
        <w:autoSpaceDE w:val="0"/>
        <w:autoSpaceDN w:val="0"/>
        <w:adjustRightInd w:val="0"/>
        <w:rPr>
          <w:color w:val="000000"/>
          <w:sz w:val="26"/>
        </w:rPr>
      </w:pPr>
    </w:p>
    <w:p w14:paraId="4454559C"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 xml:space="preserve"> Alto Commissariato delle Nazioni Unite per i Rifugiati</w:t>
      </w:r>
    </w:p>
    <w:p w14:paraId="7265221A" w14:textId="77777777" w:rsidR="002B521C" w:rsidRDefault="002B521C">
      <w:pPr>
        <w:widowControl w:val="0"/>
        <w:tabs>
          <w:tab w:val="right" w:pos="10206"/>
        </w:tabs>
        <w:autoSpaceDE w:val="0"/>
        <w:autoSpaceDN w:val="0"/>
        <w:adjustRightInd w:val="0"/>
        <w:spacing w:before="60"/>
        <w:rPr>
          <w:color w:val="000080"/>
          <w:sz w:val="26"/>
        </w:rPr>
      </w:pPr>
    </w:p>
    <w:p w14:paraId="2CDA36E2" w14:textId="5A26314F" w:rsidR="002B521C" w:rsidRDefault="006B0580">
      <w:pPr>
        <w:pStyle w:val="Titolo7"/>
      </w:pPr>
      <w:bookmarkStart w:id="13" w:name="_Toc58837174"/>
      <w:r>
        <w:rPr>
          <w:noProof/>
        </w:rPr>
        <w:drawing>
          <wp:anchor distT="0" distB="0" distL="114300" distR="114300" simplePos="0" relativeHeight="251634688" behindDoc="0" locked="0" layoutInCell="0" allowOverlap="1" wp14:anchorId="4C06FCDD" wp14:editId="3FC09523">
            <wp:simplePos x="0" y="0"/>
            <wp:positionH relativeFrom="column">
              <wp:align>right</wp:align>
            </wp:positionH>
            <wp:positionV relativeFrom="paragraph">
              <wp:posOffset>60960</wp:posOffset>
            </wp:positionV>
            <wp:extent cx="899795" cy="721995"/>
            <wp:effectExtent l="0" t="0" r="0" b="0"/>
            <wp:wrapNone/>
            <wp:docPr id="353" name="Immagin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899795" cy="721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Alto Commissariato delle Nazioni Unite per i Rifugiati</w:t>
      </w:r>
      <w:bookmarkEnd w:id="13"/>
    </w:p>
    <w:p w14:paraId="4A784442" w14:textId="77777777" w:rsidR="002B521C" w:rsidRPr="00A4058D" w:rsidRDefault="002B521C" w:rsidP="00A4058D">
      <w:pPr>
        <w:pStyle w:val="Pidipagina"/>
        <w:rPr>
          <w:b/>
          <w:bCs/>
          <w:noProof/>
          <w:color w:val="333399"/>
          <w:sz w:val="32"/>
          <w:lang w:val="en-GB"/>
        </w:rPr>
      </w:pPr>
      <w:r w:rsidRPr="00A4058D">
        <w:rPr>
          <w:b/>
          <w:bCs/>
          <w:noProof/>
          <w:color w:val="333399"/>
          <w:sz w:val="32"/>
          <w:lang w:val="en-GB"/>
        </w:rPr>
        <w:t>(United Nations High Commissioner for Refugees)</w:t>
      </w:r>
    </w:p>
    <w:p w14:paraId="02DF6EBF" w14:textId="77777777" w:rsidR="002B521C" w:rsidRDefault="00EA2F6A">
      <w:pPr>
        <w:widowControl w:val="0"/>
        <w:tabs>
          <w:tab w:val="right" w:pos="10206"/>
        </w:tabs>
        <w:autoSpaceDE w:val="0"/>
        <w:autoSpaceDN w:val="0"/>
        <w:adjustRightInd w:val="0"/>
        <w:spacing w:before="77"/>
        <w:rPr>
          <w:b/>
          <w:color w:val="808080"/>
          <w:sz w:val="24"/>
        </w:rPr>
      </w:pPr>
      <w:r>
        <w:rPr>
          <w:b/>
          <w:color w:val="808080"/>
          <w:sz w:val="24"/>
        </w:rPr>
        <w:t>Rappresentanza</w:t>
      </w:r>
      <w:r w:rsidR="002B521C">
        <w:rPr>
          <w:b/>
          <w:color w:val="808080"/>
          <w:sz w:val="24"/>
        </w:rPr>
        <w:t xml:space="preserve"> per l'Italia,</w:t>
      </w:r>
      <w:r>
        <w:rPr>
          <w:b/>
          <w:color w:val="808080"/>
          <w:sz w:val="24"/>
        </w:rPr>
        <w:t xml:space="preserve"> la Santa Sede e</w:t>
      </w:r>
      <w:r w:rsidR="002B521C">
        <w:rPr>
          <w:b/>
          <w:color w:val="808080"/>
          <w:sz w:val="24"/>
        </w:rPr>
        <w:t xml:space="preserve"> San Marino</w:t>
      </w:r>
    </w:p>
    <w:p w14:paraId="50A855E6" w14:textId="77777777" w:rsidR="002B521C" w:rsidRDefault="002B521C">
      <w:pPr>
        <w:widowControl w:val="0"/>
        <w:tabs>
          <w:tab w:val="right" w:pos="10206"/>
        </w:tabs>
        <w:autoSpaceDE w:val="0"/>
        <w:autoSpaceDN w:val="0"/>
        <w:adjustRightInd w:val="0"/>
        <w:spacing w:before="77"/>
        <w:rPr>
          <w:b/>
          <w:color w:val="808080"/>
        </w:rPr>
      </w:pPr>
      <w:r>
        <w:rPr>
          <w:b/>
          <w:color w:val="808080"/>
        </w:rPr>
        <w:t xml:space="preserve">ACNUR (UNHCR)                                                                                       </w:t>
      </w:r>
    </w:p>
    <w:p w14:paraId="64F44174" w14:textId="77777777" w:rsidR="002B521C" w:rsidRDefault="002B521C">
      <w:pPr>
        <w:widowControl w:val="0"/>
        <w:tabs>
          <w:tab w:val="right" w:pos="10206"/>
        </w:tabs>
        <w:autoSpaceDE w:val="0"/>
        <w:autoSpaceDN w:val="0"/>
        <w:adjustRightInd w:val="0"/>
        <w:spacing w:before="14"/>
        <w:rPr>
          <w:color w:val="000080"/>
          <w:sz w:val="26"/>
        </w:rPr>
      </w:pPr>
      <w:r>
        <w:t>────────────────────────────────────────────────────────────────────────</w:t>
      </w:r>
    </w:p>
    <w:p w14:paraId="097FFB60" w14:textId="77777777" w:rsidR="002B521C" w:rsidRDefault="002B521C">
      <w:pPr>
        <w:widowControl w:val="0"/>
        <w:tabs>
          <w:tab w:val="left" w:pos="3292"/>
          <w:tab w:val="right" w:pos="10206"/>
        </w:tabs>
        <w:autoSpaceDE w:val="0"/>
        <w:autoSpaceDN w:val="0"/>
        <w:adjustRightInd w:val="0"/>
        <w:spacing w:before="472"/>
      </w:pPr>
      <w:r>
        <w:rPr>
          <w:b/>
        </w:rPr>
        <w:tab/>
      </w:r>
      <w:r>
        <w:rPr>
          <w:b/>
        </w:rPr>
        <w:tab/>
        <w:t>Sito internet</w:t>
      </w:r>
      <w:r>
        <w:t>: www.unhcr.ch</w:t>
      </w:r>
    </w:p>
    <w:p w14:paraId="0DDB4B80" w14:textId="77777777" w:rsidR="002B521C" w:rsidRDefault="002B521C">
      <w:pPr>
        <w:widowControl w:val="0"/>
        <w:tabs>
          <w:tab w:val="left" w:pos="3292"/>
          <w:tab w:val="right" w:pos="10206"/>
        </w:tabs>
        <w:autoSpaceDE w:val="0"/>
        <w:autoSpaceDN w:val="0"/>
        <w:adjustRightInd w:val="0"/>
        <w:spacing w:before="472"/>
        <w:rPr>
          <w:color w:val="000080"/>
          <w:sz w:val="26"/>
        </w:rPr>
      </w:pPr>
      <w:r>
        <w:rPr>
          <w:b/>
          <w:color w:val="000080"/>
        </w:rPr>
        <w:t xml:space="preserve">Indirizzo                          </w:t>
      </w:r>
      <w:r>
        <w:rPr>
          <w:rFonts w:ascii="Arial" w:hAnsi="Arial"/>
        </w:rPr>
        <w:tab/>
      </w:r>
      <w:r>
        <w:rPr>
          <w:color w:val="000000"/>
        </w:rPr>
        <w:t xml:space="preserve">Via </w:t>
      </w:r>
      <w:r w:rsidR="007E68D4">
        <w:rPr>
          <w:color w:val="000000"/>
        </w:rPr>
        <w:t>Leopardi</w:t>
      </w:r>
      <w:r>
        <w:rPr>
          <w:color w:val="000000"/>
        </w:rPr>
        <w:t xml:space="preserve">, </w:t>
      </w:r>
      <w:r w:rsidR="007E68D4">
        <w:rPr>
          <w:color w:val="000000"/>
        </w:rPr>
        <w:t>24</w:t>
      </w:r>
      <w:r>
        <w:rPr>
          <w:color w:val="000000"/>
        </w:rPr>
        <w:t xml:space="preserve"> - 001</w:t>
      </w:r>
      <w:r w:rsidR="007E68D4">
        <w:rPr>
          <w:color w:val="000000"/>
        </w:rPr>
        <w:t>85</w:t>
      </w:r>
      <w:r>
        <w:rPr>
          <w:color w:val="000000"/>
        </w:rPr>
        <w:t xml:space="preserve"> Roma </w:t>
      </w:r>
    </w:p>
    <w:p w14:paraId="30EC14C4"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Tel. 06802121 - Fax 068021232</w:t>
      </w:r>
      <w:r w:rsidR="00EA2F6A">
        <w:rPr>
          <w:color w:val="000000"/>
        </w:rPr>
        <w:t>.</w:t>
      </w:r>
      <w:r>
        <w:rPr>
          <w:color w:val="000000"/>
        </w:rPr>
        <w:t>4</w:t>
      </w:r>
      <w:r w:rsidR="00EA2F6A">
        <w:rPr>
          <w:color w:val="000000"/>
        </w:rPr>
        <w:t>/5</w:t>
      </w:r>
    </w:p>
    <w:p w14:paraId="6BE55D92"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E-mail itaro@unhcr.</w:t>
      </w:r>
      <w:r w:rsidR="00EA2F6A">
        <w:rPr>
          <w:color w:val="000000"/>
        </w:rPr>
        <w:t>org</w:t>
      </w:r>
    </w:p>
    <w:p w14:paraId="594396FC" w14:textId="77777777" w:rsidR="00DD172D" w:rsidRDefault="00DD172D" w:rsidP="00DD172D">
      <w:pPr>
        <w:widowControl w:val="0"/>
        <w:tabs>
          <w:tab w:val="right" w:pos="10206"/>
        </w:tabs>
        <w:autoSpaceDE w:val="0"/>
        <w:autoSpaceDN w:val="0"/>
        <w:adjustRightInd w:val="0"/>
        <w:rPr>
          <w:color w:val="000000"/>
        </w:rPr>
      </w:pPr>
    </w:p>
    <w:p w14:paraId="11041F96" w14:textId="77777777" w:rsidR="00DD172D" w:rsidRDefault="00DD172D" w:rsidP="00DD172D">
      <w:pPr>
        <w:widowControl w:val="0"/>
        <w:tabs>
          <w:tab w:val="right" w:pos="10206"/>
        </w:tabs>
        <w:autoSpaceDE w:val="0"/>
        <w:autoSpaceDN w:val="0"/>
        <w:adjustRightInd w:val="0"/>
        <w:rPr>
          <w:color w:val="000000"/>
        </w:rPr>
      </w:pPr>
    </w:p>
    <w:p w14:paraId="663C6F64" w14:textId="77777777" w:rsidR="00DD172D" w:rsidRDefault="00DD172D" w:rsidP="00DD172D">
      <w:pPr>
        <w:widowControl w:val="0"/>
        <w:tabs>
          <w:tab w:val="right" w:pos="10206"/>
        </w:tabs>
        <w:autoSpaceDE w:val="0"/>
        <w:autoSpaceDN w:val="0"/>
        <w:adjustRightInd w:val="0"/>
        <w:rPr>
          <w:color w:val="000000"/>
        </w:rPr>
      </w:pPr>
    </w:p>
    <w:p w14:paraId="378A4E7B" w14:textId="77777777" w:rsidR="00DD172D" w:rsidRDefault="00DD172D" w:rsidP="00DD172D">
      <w:pPr>
        <w:widowControl w:val="0"/>
        <w:tabs>
          <w:tab w:val="right" w:pos="10206"/>
        </w:tabs>
        <w:autoSpaceDE w:val="0"/>
        <w:autoSpaceDN w:val="0"/>
        <w:adjustRightInd w:val="0"/>
        <w:rPr>
          <w:color w:val="000000"/>
        </w:rPr>
      </w:pPr>
    </w:p>
    <w:p w14:paraId="4FF1A7E3"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 xml:space="preserve">Banca </w:t>
      </w:r>
      <w:r w:rsidR="00096275">
        <w:rPr>
          <w:b/>
          <w:color w:val="000000"/>
          <w:sz w:val="16"/>
        </w:rPr>
        <w:t>e</w:t>
      </w:r>
      <w:r>
        <w:rPr>
          <w:b/>
          <w:color w:val="000000"/>
          <w:sz w:val="16"/>
        </w:rPr>
        <w:t xml:space="preserve">uropea per gli </w:t>
      </w:r>
      <w:r w:rsidR="00096275">
        <w:rPr>
          <w:b/>
          <w:color w:val="000000"/>
          <w:sz w:val="16"/>
        </w:rPr>
        <w:t>i</w:t>
      </w:r>
      <w:r>
        <w:rPr>
          <w:b/>
          <w:color w:val="000000"/>
          <w:sz w:val="16"/>
        </w:rPr>
        <w:t>nvestimenti</w:t>
      </w:r>
    </w:p>
    <w:p w14:paraId="04C29C31" w14:textId="77777777" w:rsidR="00E10935" w:rsidRDefault="00E10935">
      <w:pPr>
        <w:pStyle w:val="Titolo7"/>
        <w:rPr>
          <w:b w:val="0"/>
          <w:snapToGrid/>
          <w:sz w:val="26"/>
        </w:rPr>
      </w:pPr>
      <w:bookmarkStart w:id="14" w:name="_Toc58837175"/>
    </w:p>
    <w:p w14:paraId="38EEA66B" w14:textId="2231CCE9" w:rsidR="00E10935" w:rsidRDefault="002B521C" w:rsidP="00141C36">
      <w:pPr>
        <w:pStyle w:val="Titolo7"/>
      </w:pPr>
      <w:r>
        <w:t xml:space="preserve">Banca </w:t>
      </w:r>
      <w:r w:rsidR="00F17D96">
        <w:t>e</w:t>
      </w:r>
      <w:r>
        <w:t xml:space="preserve">uropea per gli </w:t>
      </w:r>
      <w:r w:rsidR="00F17D96">
        <w:t>i</w:t>
      </w:r>
      <w:r>
        <w:t>nvestimenti</w:t>
      </w:r>
      <w:bookmarkEnd w:id="14"/>
      <w:r w:rsidR="00E10935">
        <w:tab/>
      </w:r>
      <w:r w:rsidR="00E10935">
        <w:tab/>
      </w:r>
      <w:r w:rsidR="00141C36">
        <w:t xml:space="preserve">                                       </w:t>
      </w:r>
      <w:r w:rsidR="006B0580">
        <w:rPr>
          <w:noProof/>
        </w:rPr>
        <w:drawing>
          <wp:anchor distT="0" distB="0" distL="114300" distR="114300" simplePos="0" relativeHeight="251671552" behindDoc="0" locked="0" layoutInCell="1" allowOverlap="1" wp14:anchorId="431F8CAB" wp14:editId="4D571E4A">
            <wp:simplePos x="0" y="0"/>
            <wp:positionH relativeFrom="column">
              <wp:posOffset>5641975</wp:posOffset>
            </wp:positionH>
            <wp:positionV relativeFrom="paragraph">
              <wp:posOffset>3810</wp:posOffset>
            </wp:positionV>
            <wp:extent cx="733425" cy="847725"/>
            <wp:effectExtent l="0" t="0" r="0" b="0"/>
            <wp:wrapNone/>
            <wp:docPr id="464" name="Immagin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3425" cy="847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732D90" w14:textId="77777777" w:rsidR="002B521C" w:rsidRDefault="002B521C" w:rsidP="00E10935">
      <w:pPr>
        <w:pStyle w:val="Titolo7"/>
      </w:pPr>
      <w:r>
        <w:t xml:space="preserve">(European Investment Bank)                                                        </w:t>
      </w:r>
    </w:p>
    <w:p w14:paraId="7BA7CD38"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Dipartimento per l’Italia                                                                            </w:t>
      </w:r>
    </w:p>
    <w:p w14:paraId="6F78CA5D" w14:textId="77777777" w:rsidR="00E10935" w:rsidRDefault="002B521C">
      <w:pPr>
        <w:widowControl w:val="0"/>
        <w:tabs>
          <w:tab w:val="right" w:pos="10206"/>
        </w:tabs>
        <w:autoSpaceDE w:val="0"/>
        <w:autoSpaceDN w:val="0"/>
        <w:adjustRightInd w:val="0"/>
        <w:spacing w:before="77"/>
        <w:rPr>
          <w:b/>
          <w:color w:val="808080"/>
          <w:sz w:val="24"/>
        </w:rPr>
      </w:pPr>
      <w:r>
        <w:rPr>
          <w:b/>
          <w:color w:val="808080"/>
          <w:sz w:val="24"/>
        </w:rPr>
        <w:t xml:space="preserve">BEI (EIB)     </w:t>
      </w:r>
      <w:r w:rsidR="00E10935">
        <w:rPr>
          <w:b/>
          <w:color w:val="808080"/>
          <w:sz w:val="24"/>
        </w:rPr>
        <w:t xml:space="preserve">                                                                                                       </w:t>
      </w:r>
      <w:r>
        <w:rPr>
          <w:b/>
          <w:color w:val="808080"/>
          <w:sz w:val="24"/>
        </w:rPr>
        <w:t xml:space="preserve">                                                        </w:t>
      </w:r>
    </w:p>
    <w:p w14:paraId="07F836B8"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                              </w:t>
      </w:r>
    </w:p>
    <w:p w14:paraId="5857D7BB" w14:textId="77777777" w:rsidR="002B521C" w:rsidRDefault="002B521C">
      <w:pPr>
        <w:pStyle w:val="Pidipagina"/>
        <w:widowControl w:val="0"/>
        <w:tabs>
          <w:tab w:val="clear" w:pos="4819"/>
          <w:tab w:val="clear" w:pos="9638"/>
          <w:tab w:val="right" w:pos="10206"/>
        </w:tabs>
        <w:autoSpaceDE w:val="0"/>
        <w:autoSpaceDN w:val="0"/>
        <w:adjustRightInd w:val="0"/>
        <w:spacing w:before="14"/>
        <w:rPr>
          <w:color w:val="000080"/>
          <w:sz w:val="26"/>
        </w:rPr>
      </w:pPr>
      <w:r>
        <w:t>────────────────────────────────────────────────────────────────────────</w:t>
      </w:r>
    </w:p>
    <w:p w14:paraId="3CFC0530" w14:textId="77777777" w:rsidR="002B521C" w:rsidRDefault="002B521C">
      <w:pPr>
        <w:widowControl w:val="0"/>
        <w:tabs>
          <w:tab w:val="left" w:pos="3292"/>
          <w:tab w:val="right" w:pos="10206"/>
        </w:tabs>
        <w:autoSpaceDE w:val="0"/>
        <w:autoSpaceDN w:val="0"/>
        <w:adjustRightInd w:val="0"/>
        <w:spacing w:before="472"/>
      </w:pPr>
      <w:r>
        <w:rPr>
          <w:b/>
        </w:rPr>
        <w:tab/>
      </w:r>
      <w:r>
        <w:rPr>
          <w:b/>
        </w:rPr>
        <w:tab/>
        <w:t>Sito internet</w:t>
      </w:r>
      <w:r>
        <w:t>:www.bei.org</w:t>
      </w:r>
    </w:p>
    <w:p w14:paraId="2B5FDDA0"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 Sardegna, </w:t>
      </w:r>
      <w:r w:rsidR="00C2581C">
        <w:rPr>
          <w:color w:val="000000"/>
        </w:rPr>
        <w:t>40</w:t>
      </w:r>
      <w:r>
        <w:rPr>
          <w:color w:val="000000"/>
        </w:rPr>
        <w:t xml:space="preserve"> - 00187 Roma </w:t>
      </w:r>
    </w:p>
    <w:p w14:paraId="17C61F24" w14:textId="77777777" w:rsidR="002B521C" w:rsidRDefault="002B521C">
      <w:pPr>
        <w:widowControl w:val="0"/>
        <w:tabs>
          <w:tab w:val="left" w:pos="3292"/>
          <w:tab w:val="right" w:pos="10206"/>
        </w:tabs>
        <w:autoSpaceDE w:val="0"/>
        <w:autoSpaceDN w:val="0"/>
        <w:adjustRightInd w:val="0"/>
        <w:rPr>
          <w:color w:val="000000"/>
        </w:rPr>
      </w:pPr>
      <w:r>
        <w:rPr>
          <w:b/>
          <w:color w:val="000080"/>
        </w:rPr>
        <w:t xml:space="preserve">                                                       </w:t>
      </w:r>
      <w:r>
        <w:rPr>
          <w:rFonts w:ascii="Arial" w:hAnsi="Arial"/>
        </w:rPr>
        <w:tab/>
      </w:r>
      <w:r>
        <w:rPr>
          <w:color w:val="000000"/>
        </w:rPr>
        <w:t>Tel. 064719</w:t>
      </w:r>
      <w:r w:rsidR="00C2581C">
        <w:rPr>
          <w:color w:val="000000"/>
        </w:rPr>
        <w:t>.</w:t>
      </w:r>
      <w:r>
        <w:rPr>
          <w:color w:val="000000"/>
        </w:rPr>
        <w:t>1 - Fax 0647</w:t>
      </w:r>
      <w:r w:rsidR="00C2581C">
        <w:rPr>
          <w:color w:val="000000"/>
        </w:rPr>
        <w:t>19.798</w:t>
      </w:r>
    </w:p>
    <w:p w14:paraId="26A55DA7" w14:textId="77777777" w:rsidR="002B521C" w:rsidRDefault="002B521C">
      <w:pPr>
        <w:widowControl w:val="0"/>
        <w:tabs>
          <w:tab w:val="left" w:pos="3292"/>
          <w:tab w:val="right" w:pos="10206"/>
        </w:tabs>
        <w:autoSpaceDE w:val="0"/>
        <w:autoSpaceDN w:val="0"/>
        <w:adjustRightInd w:val="0"/>
        <w:rPr>
          <w:color w:val="000000"/>
          <w:sz w:val="23"/>
        </w:rPr>
      </w:pPr>
      <w:r>
        <w:rPr>
          <w:color w:val="000000"/>
        </w:rPr>
        <w:tab/>
        <w:t xml:space="preserve">E mail: info@bei.org </w:t>
      </w:r>
    </w:p>
    <w:p w14:paraId="3106A4A3"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66E6DA4D" w14:textId="77777777" w:rsidR="002B521C" w:rsidRDefault="002B521C">
      <w:pPr>
        <w:widowControl w:val="0"/>
        <w:tabs>
          <w:tab w:val="right" w:pos="10206"/>
        </w:tabs>
        <w:autoSpaceDE w:val="0"/>
        <w:autoSpaceDN w:val="0"/>
        <w:adjustRightInd w:val="0"/>
        <w:spacing w:before="583"/>
        <w:rPr>
          <w:color w:val="000080"/>
          <w:sz w:val="26"/>
        </w:rPr>
      </w:pPr>
    </w:p>
    <w:p w14:paraId="4151BB0D" w14:textId="77777777" w:rsidR="002B521C" w:rsidRDefault="002B521C">
      <w:pPr>
        <w:widowControl w:val="0"/>
        <w:tabs>
          <w:tab w:val="right" w:pos="10206"/>
        </w:tabs>
        <w:autoSpaceDE w:val="0"/>
        <w:autoSpaceDN w:val="0"/>
        <w:adjustRightInd w:val="0"/>
        <w:rPr>
          <w:color w:val="000000"/>
          <w:sz w:val="23"/>
        </w:rPr>
      </w:pPr>
    </w:p>
    <w:p w14:paraId="7781BDF5" w14:textId="77777777" w:rsidR="002B521C" w:rsidRDefault="002B521C">
      <w:pPr>
        <w:widowControl w:val="0"/>
        <w:tabs>
          <w:tab w:val="right" w:pos="10206"/>
        </w:tabs>
        <w:autoSpaceDE w:val="0"/>
        <w:autoSpaceDN w:val="0"/>
        <w:adjustRightInd w:val="0"/>
        <w:jc w:val="right"/>
        <w:rPr>
          <w:b/>
          <w:bCs/>
          <w:sz w:val="16"/>
        </w:rPr>
      </w:pPr>
      <w:r>
        <w:rPr>
          <w:b/>
          <w:bCs/>
          <w:sz w:val="16"/>
        </w:rPr>
        <w:br w:type="page"/>
      </w:r>
      <w:r>
        <w:rPr>
          <w:b/>
          <w:bCs/>
          <w:sz w:val="16"/>
        </w:rPr>
        <w:lastRenderedPageBreak/>
        <w:t>Bioversity International</w:t>
      </w:r>
    </w:p>
    <w:p w14:paraId="476150D9" w14:textId="77777777" w:rsidR="002B521C" w:rsidRDefault="002B521C">
      <w:pPr>
        <w:widowControl w:val="0"/>
        <w:tabs>
          <w:tab w:val="right" w:pos="10206"/>
        </w:tabs>
        <w:autoSpaceDE w:val="0"/>
        <w:autoSpaceDN w:val="0"/>
        <w:adjustRightInd w:val="0"/>
        <w:rPr>
          <w:rFonts w:ascii="Arial" w:hAnsi="Arial"/>
        </w:rPr>
      </w:pPr>
    </w:p>
    <w:p w14:paraId="7B675D96" w14:textId="6A18DC76" w:rsidR="002B521C" w:rsidRDefault="006B0580">
      <w:pPr>
        <w:pStyle w:val="Titolo7"/>
      </w:pPr>
      <w:r>
        <w:rPr>
          <w:noProof/>
        </w:rPr>
        <w:drawing>
          <wp:anchor distT="0" distB="0" distL="114300" distR="114300" simplePos="0" relativeHeight="251668480" behindDoc="0" locked="0" layoutInCell="1" allowOverlap="1" wp14:anchorId="2C64428E" wp14:editId="3B054F9D">
            <wp:simplePos x="0" y="0"/>
            <wp:positionH relativeFrom="column">
              <wp:posOffset>5393055</wp:posOffset>
            </wp:positionH>
            <wp:positionV relativeFrom="paragraph">
              <wp:posOffset>123825</wp:posOffset>
            </wp:positionV>
            <wp:extent cx="1076325" cy="933450"/>
            <wp:effectExtent l="0" t="0" r="0" b="0"/>
            <wp:wrapNone/>
            <wp:docPr id="457" name="Immagin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6325"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2B521C">
        <w:t>BIOVERSITY INTERNATIONAL</w:t>
      </w:r>
    </w:p>
    <w:p w14:paraId="477E2BA4" w14:textId="77777777" w:rsidR="002B521C" w:rsidRDefault="002B521C">
      <w:pPr>
        <w:widowControl w:val="0"/>
        <w:tabs>
          <w:tab w:val="right" w:pos="10206"/>
        </w:tabs>
        <w:autoSpaceDE w:val="0"/>
        <w:autoSpaceDN w:val="0"/>
        <w:adjustRightInd w:val="0"/>
        <w:rPr>
          <w:b/>
          <w:color w:val="000080"/>
          <w:sz w:val="32"/>
        </w:rPr>
      </w:pPr>
      <w:r>
        <w:rPr>
          <w:b/>
          <w:color w:val="000080"/>
          <w:sz w:val="32"/>
        </w:rPr>
        <w:t>Istituto Internazionale per le Risorse Citogenetiche</w:t>
      </w:r>
    </w:p>
    <w:p w14:paraId="4E5D1F00"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(International Plant Genetic Resources Institute)                                                                            </w:t>
      </w:r>
    </w:p>
    <w:p w14:paraId="657B1678" w14:textId="77777777" w:rsidR="002B521C" w:rsidRDefault="002B521C">
      <w:pPr>
        <w:widowControl w:val="0"/>
        <w:tabs>
          <w:tab w:val="right" w:pos="10206"/>
        </w:tabs>
        <w:autoSpaceDE w:val="0"/>
        <w:autoSpaceDN w:val="0"/>
        <w:adjustRightInd w:val="0"/>
        <w:rPr>
          <w:b/>
          <w:color w:val="000080"/>
          <w:sz w:val="32"/>
        </w:rPr>
      </w:pPr>
      <w:r>
        <w:rPr>
          <w:b/>
          <w:color w:val="000080"/>
          <w:sz w:val="32"/>
          <w:lang w:val="en-GB"/>
        </w:rPr>
        <w:t xml:space="preserve">                                                                                                         </w:t>
      </w:r>
      <w:r>
        <w:rPr>
          <w:b/>
          <w:color w:val="000080"/>
          <w:sz w:val="32"/>
        </w:rPr>
        <w:t xml:space="preserve">                           </w:t>
      </w:r>
    </w:p>
    <w:p w14:paraId="3E19E0C5"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                                                                                           </w:t>
      </w:r>
    </w:p>
    <w:p w14:paraId="01D0C3FB" w14:textId="77777777" w:rsidR="002B521C" w:rsidRDefault="002B521C">
      <w:pPr>
        <w:widowControl w:val="0"/>
        <w:tabs>
          <w:tab w:val="right" w:pos="10206"/>
        </w:tabs>
        <w:autoSpaceDE w:val="0"/>
        <w:autoSpaceDN w:val="0"/>
        <w:adjustRightInd w:val="0"/>
        <w:rPr>
          <w:rFonts w:ascii="Arial" w:hAnsi="Arial"/>
          <w:lang w:val="en-GB"/>
        </w:rPr>
      </w:pPr>
      <w:r>
        <w:rPr>
          <w:lang w:val="en-GB"/>
        </w:rPr>
        <w:t>────────────────────────────────────────────────────────────────────────</w:t>
      </w:r>
    </w:p>
    <w:p w14:paraId="40FB2291" w14:textId="77777777" w:rsidR="002B521C" w:rsidRDefault="002B521C">
      <w:pPr>
        <w:widowControl w:val="0"/>
        <w:tabs>
          <w:tab w:val="right" w:pos="10206"/>
        </w:tabs>
        <w:autoSpaceDE w:val="0"/>
        <w:autoSpaceDN w:val="0"/>
        <w:adjustRightInd w:val="0"/>
        <w:jc w:val="right"/>
        <w:rPr>
          <w:rFonts w:ascii="Arial" w:hAnsi="Arial"/>
          <w:lang w:val="en-GB"/>
        </w:rPr>
      </w:pPr>
      <w:r>
        <w:rPr>
          <w:b/>
          <w:lang w:val="en-GB"/>
        </w:rPr>
        <w:t>Sito internet</w:t>
      </w:r>
      <w:r>
        <w:rPr>
          <w:lang w:val="en-GB"/>
        </w:rPr>
        <w:t>:www.bioversityinternational.org</w:t>
      </w:r>
    </w:p>
    <w:p w14:paraId="7D69D8DC" w14:textId="77777777" w:rsidR="002B521C" w:rsidRDefault="002B521C">
      <w:pPr>
        <w:widowControl w:val="0"/>
        <w:tabs>
          <w:tab w:val="right" w:pos="10206"/>
        </w:tabs>
        <w:autoSpaceDE w:val="0"/>
        <w:autoSpaceDN w:val="0"/>
        <w:adjustRightInd w:val="0"/>
        <w:rPr>
          <w:rFonts w:ascii="Arial" w:hAnsi="Arial"/>
          <w:lang w:val="en-GB"/>
        </w:rPr>
      </w:pPr>
    </w:p>
    <w:p w14:paraId="60B16C00" w14:textId="77777777" w:rsidR="002B521C" w:rsidRDefault="002B521C">
      <w:pPr>
        <w:widowControl w:val="0"/>
        <w:tabs>
          <w:tab w:val="right" w:pos="10206"/>
        </w:tabs>
        <w:autoSpaceDE w:val="0"/>
        <w:autoSpaceDN w:val="0"/>
        <w:adjustRightInd w:val="0"/>
        <w:rPr>
          <w:rFonts w:ascii="Arial" w:hAnsi="Arial"/>
          <w:lang w:val="en-GB"/>
        </w:rPr>
      </w:pPr>
    </w:p>
    <w:p w14:paraId="1189346A" w14:textId="77777777" w:rsidR="002B521C" w:rsidRDefault="002B521C">
      <w:pPr>
        <w:widowControl w:val="0"/>
        <w:tabs>
          <w:tab w:val="right" w:pos="10206"/>
        </w:tabs>
        <w:autoSpaceDE w:val="0"/>
        <w:autoSpaceDN w:val="0"/>
        <w:adjustRightInd w:val="0"/>
        <w:rPr>
          <w:rFonts w:ascii="Arial" w:hAnsi="Arial"/>
          <w:lang w:val="en-GB"/>
        </w:rPr>
      </w:pPr>
    </w:p>
    <w:p w14:paraId="57AC7603" w14:textId="77777777" w:rsidR="002B521C" w:rsidRDefault="002B521C">
      <w:pPr>
        <w:widowControl w:val="0"/>
        <w:tabs>
          <w:tab w:val="right" w:pos="10206"/>
        </w:tabs>
        <w:autoSpaceDE w:val="0"/>
        <w:autoSpaceDN w:val="0"/>
        <w:adjustRightInd w:val="0"/>
        <w:rPr>
          <w:rFonts w:ascii="Arial" w:hAnsi="Arial"/>
          <w:lang w:val="en-GB"/>
        </w:rPr>
      </w:pPr>
    </w:p>
    <w:p w14:paraId="0E383114" w14:textId="77777777" w:rsidR="002B521C" w:rsidRPr="00075969" w:rsidRDefault="002B521C">
      <w:pPr>
        <w:widowControl w:val="0"/>
        <w:tabs>
          <w:tab w:val="right" w:pos="10206"/>
        </w:tabs>
        <w:autoSpaceDE w:val="0"/>
        <w:autoSpaceDN w:val="0"/>
        <w:adjustRightInd w:val="0"/>
        <w:rPr>
          <w:rFonts w:ascii="Arial" w:hAnsi="Arial"/>
          <w:bCs/>
          <w:color w:val="000000"/>
        </w:rPr>
      </w:pPr>
      <w:r w:rsidRPr="00075969">
        <w:rPr>
          <w:b/>
          <w:color w:val="000080"/>
        </w:rPr>
        <w:t xml:space="preserve">Indirizzo                </w:t>
      </w:r>
      <w:r w:rsidR="00075969" w:rsidRPr="00075969">
        <w:rPr>
          <w:bCs/>
          <w:color w:val="000000"/>
        </w:rPr>
        <w:t xml:space="preserve">Via di San Domenico, 1 – 00153 </w:t>
      </w:r>
      <w:r w:rsidR="00075969">
        <w:rPr>
          <w:bCs/>
          <w:color w:val="000000"/>
        </w:rPr>
        <w:t>Roma (ingresso secondario Via di Porta Lavernale, 26)</w:t>
      </w:r>
    </w:p>
    <w:p w14:paraId="1CBF7388" w14:textId="77777777" w:rsidR="002B521C" w:rsidRDefault="002B521C">
      <w:pPr>
        <w:widowControl w:val="0"/>
        <w:tabs>
          <w:tab w:val="right" w:pos="10206"/>
        </w:tabs>
        <w:autoSpaceDE w:val="0"/>
        <w:autoSpaceDN w:val="0"/>
        <w:adjustRightInd w:val="0"/>
      </w:pPr>
      <w:r w:rsidRPr="00075969">
        <w:rPr>
          <w:rFonts w:ascii="Arial" w:hAnsi="Arial"/>
        </w:rPr>
        <w:t xml:space="preserve">                            </w:t>
      </w:r>
      <w:r>
        <w:t>Tel 0661181 – Fax 0661979661</w:t>
      </w:r>
    </w:p>
    <w:p w14:paraId="77BFE2C6" w14:textId="77777777" w:rsidR="002B521C" w:rsidRDefault="002B521C">
      <w:pPr>
        <w:widowControl w:val="0"/>
        <w:tabs>
          <w:tab w:val="right" w:pos="10206"/>
        </w:tabs>
        <w:autoSpaceDE w:val="0"/>
        <w:autoSpaceDN w:val="0"/>
        <w:adjustRightInd w:val="0"/>
      </w:pPr>
      <w:r>
        <w:t xml:space="preserve">                                </w:t>
      </w:r>
      <w:r>
        <w:rPr>
          <w:color w:val="000000"/>
        </w:rPr>
        <w:t>E-mail bioversity@cgiar.org</w:t>
      </w:r>
    </w:p>
    <w:p w14:paraId="176BB2E1" w14:textId="77777777" w:rsidR="002B521C" w:rsidRDefault="002B521C">
      <w:pPr>
        <w:widowControl w:val="0"/>
        <w:tabs>
          <w:tab w:val="right" w:pos="10206"/>
        </w:tabs>
        <w:autoSpaceDE w:val="0"/>
        <w:autoSpaceDN w:val="0"/>
        <w:adjustRightInd w:val="0"/>
      </w:pPr>
    </w:p>
    <w:p w14:paraId="19BA196A" w14:textId="77777777" w:rsidR="002B521C" w:rsidRDefault="002B521C">
      <w:pPr>
        <w:widowControl w:val="0"/>
        <w:tabs>
          <w:tab w:val="right" w:pos="10206"/>
        </w:tabs>
        <w:autoSpaceDE w:val="0"/>
        <w:autoSpaceDN w:val="0"/>
        <w:adjustRightInd w:val="0"/>
      </w:pPr>
    </w:p>
    <w:p w14:paraId="136DA96A" w14:textId="77777777" w:rsidR="002B521C" w:rsidRDefault="002B521C">
      <w:pPr>
        <w:widowControl w:val="0"/>
        <w:tabs>
          <w:tab w:val="right" w:pos="10206"/>
        </w:tabs>
        <w:autoSpaceDE w:val="0"/>
        <w:autoSpaceDN w:val="0"/>
        <w:adjustRightInd w:val="0"/>
      </w:pPr>
    </w:p>
    <w:p w14:paraId="7108F9EF" w14:textId="77777777" w:rsidR="007210A9" w:rsidRDefault="002B521C">
      <w:pPr>
        <w:widowControl w:val="0"/>
        <w:tabs>
          <w:tab w:val="right" w:pos="10206"/>
        </w:tabs>
        <w:autoSpaceDE w:val="0"/>
        <w:autoSpaceDN w:val="0"/>
        <w:adjustRightInd w:val="0"/>
      </w:pPr>
      <w:r>
        <w:t>Signor</w:t>
      </w:r>
      <w:r w:rsidR="007210A9">
        <w:t xml:space="preserve"> </w:t>
      </w:r>
      <w:r w:rsidR="005D7157" w:rsidRPr="005D7157">
        <w:t>JUAN LUCAS</w:t>
      </w:r>
      <w:r w:rsidR="005D7157">
        <w:t xml:space="preserve"> </w:t>
      </w:r>
      <w:r w:rsidR="005D7157" w:rsidRPr="005D7157">
        <w:t>RESTREPO IBIZA</w:t>
      </w:r>
      <w:r w:rsidR="007210A9">
        <w:t xml:space="preserve">, Direttore Generale, (1° </w:t>
      </w:r>
      <w:r w:rsidR="005D7157">
        <w:t>marzo 2019</w:t>
      </w:r>
      <w:r w:rsidR="007210A9">
        <w:t>)</w:t>
      </w:r>
    </w:p>
    <w:p w14:paraId="00692909" w14:textId="77777777" w:rsidR="00C83B4F" w:rsidRPr="00C83B4F" w:rsidRDefault="00C83B4F">
      <w:pPr>
        <w:widowControl w:val="0"/>
        <w:tabs>
          <w:tab w:val="right" w:pos="10206"/>
        </w:tabs>
        <w:autoSpaceDE w:val="0"/>
        <w:autoSpaceDN w:val="0"/>
        <w:adjustRightInd w:val="0"/>
      </w:pPr>
    </w:p>
    <w:p w14:paraId="5D57DE43" w14:textId="77777777" w:rsidR="007210A9" w:rsidRDefault="007210A9">
      <w:pPr>
        <w:widowControl w:val="0"/>
        <w:tabs>
          <w:tab w:val="right" w:pos="10206"/>
        </w:tabs>
        <w:autoSpaceDE w:val="0"/>
        <w:autoSpaceDN w:val="0"/>
        <w:adjustRightInd w:val="0"/>
      </w:pPr>
    </w:p>
    <w:p w14:paraId="0EF69FB0" w14:textId="77777777" w:rsidR="007210A9" w:rsidRDefault="007210A9">
      <w:pPr>
        <w:widowControl w:val="0"/>
        <w:tabs>
          <w:tab w:val="right" w:pos="10206"/>
        </w:tabs>
        <w:autoSpaceDE w:val="0"/>
        <w:autoSpaceDN w:val="0"/>
        <w:adjustRightInd w:val="0"/>
      </w:pPr>
    </w:p>
    <w:p w14:paraId="2658E1A8" w14:textId="77777777" w:rsidR="007210A9" w:rsidRDefault="007210A9">
      <w:pPr>
        <w:widowControl w:val="0"/>
        <w:tabs>
          <w:tab w:val="right" w:pos="10206"/>
        </w:tabs>
        <w:autoSpaceDE w:val="0"/>
        <w:autoSpaceDN w:val="0"/>
        <w:adjustRightInd w:val="0"/>
      </w:pPr>
    </w:p>
    <w:p w14:paraId="3AD59EC8" w14:textId="77777777" w:rsidR="002B521C" w:rsidRDefault="002B521C">
      <w:pPr>
        <w:widowControl w:val="0"/>
        <w:tabs>
          <w:tab w:val="right" w:pos="10206"/>
        </w:tabs>
        <w:autoSpaceDE w:val="0"/>
        <w:autoSpaceDN w:val="0"/>
        <w:adjustRightInd w:val="0"/>
      </w:pPr>
    </w:p>
    <w:p w14:paraId="303933B3" w14:textId="77777777" w:rsidR="002B521C" w:rsidRDefault="002B521C">
      <w:pPr>
        <w:widowControl w:val="0"/>
        <w:tabs>
          <w:tab w:val="right" w:pos="10206"/>
        </w:tabs>
        <w:autoSpaceDE w:val="0"/>
        <w:autoSpaceDN w:val="0"/>
        <w:adjustRightInd w:val="0"/>
      </w:pPr>
    </w:p>
    <w:p w14:paraId="1D813A16" w14:textId="77777777" w:rsidR="002B521C" w:rsidRDefault="002B521C">
      <w:pPr>
        <w:widowControl w:val="0"/>
        <w:tabs>
          <w:tab w:val="right" w:pos="10206"/>
        </w:tabs>
        <w:autoSpaceDE w:val="0"/>
        <w:autoSpaceDN w:val="0"/>
        <w:adjustRightInd w:val="0"/>
        <w:rPr>
          <w:rFonts w:ascii="Arial" w:hAnsi="Arial"/>
        </w:rPr>
      </w:pPr>
    </w:p>
    <w:p w14:paraId="019E3297" w14:textId="77777777" w:rsidR="002B521C" w:rsidRDefault="002B521C">
      <w:pPr>
        <w:widowControl w:val="0"/>
        <w:tabs>
          <w:tab w:val="right" w:pos="10206"/>
        </w:tabs>
        <w:autoSpaceDE w:val="0"/>
        <w:autoSpaceDN w:val="0"/>
        <w:adjustRightInd w:val="0"/>
        <w:rPr>
          <w:rFonts w:ascii="Arial" w:hAnsi="Arial"/>
        </w:rPr>
      </w:pPr>
    </w:p>
    <w:p w14:paraId="2D07811B" w14:textId="77777777" w:rsidR="002B521C" w:rsidRDefault="002B521C">
      <w:pPr>
        <w:pStyle w:val="Pidipagina"/>
        <w:widowControl w:val="0"/>
        <w:tabs>
          <w:tab w:val="clear" w:pos="4819"/>
          <w:tab w:val="clear" w:pos="9638"/>
          <w:tab w:val="right" w:pos="10206"/>
        </w:tabs>
        <w:autoSpaceDE w:val="0"/>
        <w:autoSpaceDN w:val="0"/>
        <w:adjustRightInd w:val="0"/>
        <w:rPr>
          <w:rFonts w:ascii="Arial" w:hAnsi="Arial"/>
        </w:rPr>
      </w:pPr>
    </w:p>
    <w:p w14:paraId="13F0AFC5" w14:textId="77777777" w:rsidR="002B521C" w:rsidRDefault="002B521C">
      <w:pPr>
        <w:widowControl w:val="0"/>
        <w:tabs>
          <w:tab w:val="right" w:pos="10206"/>
        </w:tabs>
        <w:autoSpaceDE w:val="0"/>
        <w:autoSpaceDN w:val="0"/>
        <w:adjustRightInd w:val="0"/>
        <w:rPr>
          <w:rFonts w:ascii="Arial" w:hAnsi="Arial"/>
        </w:rPr>
      </w:pPr>
    </w:p>
    <w:p w14:paraId="1393D812" w14:textId="77777777" w:rsidR="002B521C" w:rsidRDefault="002B521C">
      <w:pPr>
        <w:widowControl w:val="0"/>
        <w:tabs>
          <w:tab w:val="right" w:pos="10206"/>
        </w:tabs>
        <w:autoSpaceDE w:val="0"/>
        <w:autoSpaceDN w:val="0"/>
        <w:adjustRightInd w:val="0"/>
        <w:rPr>
          <w:rFonts w:ascii="Arial" w:hAnsi="Arial"/>
        </w:rPr>
      </w:pPr>
    </w:p>
    <w:p w14:paraId="29D4EEEA" w14:textId="77777777" w:rsidR="002B521C" w:rsidRDefault="002B521C">
      <w:pPr>
        <w:widowControl w:val="0"/>
        <w:tabs>
          <w:tab w:val="right" w:pos="10206"/>
        </w:tabs>
        <w:autoSpaceDE w:val="0"/>
        <w:autoSpaceDN w:val="0"/>
        <w:adjustRightInd w:val="0"/>
        <w:rPr>
          <w:rFonts w:ascii="Arial" w:hAnsi="Arial"/>
        </w:rPr>
      </w:pPr>
    </w:p>
    <w:p w14:paraId="68DE43F6" w14:textId="77777777" w:rsidR="002B521C" w:rsidRDefault="002B521C">
      <w:pPr>
        <w:widowControl w:val="0"/>
        <w:tabs>
          <w:tab w:val="right" w:pos="10206"/>
        </w:tabs>
        <w:autoSpaceDE w:val="0"/>
        <w:autoSpaceDN w:val="0"/>
        <w:adjustRightInd w:val="0"/>
        <w:rPr>
          <w:rFonts w:ascii="Arial" w:hAnsi="Arial"/>
        </w:rPr>
      </w:pPr>
    </w:p>
    <w:p w14:paraId="31E2185C" w14:textId="77777777" w:rsidR="002B521C" w:rsidRDefault="002B521C">
      <w:pPr>
        <w:widowControl w:val="0"/>
        <w:tabs>
          <w:tab w:val="right" w:pos="10206"/>
        </w:tabs>
        <w:autoSpaceDE w:val="0"/>
        <w:autoSpaceDN w:val="0"/>
        <w:adjustRightInd w:val="0"/>
        <w:rPr>
          <w:rFonts w:ascii="Arial" w:hAnsi="Arial"/>
        </w:rPr>
      </w:pPr>
    </w:p>
    <w:p w14:paraId="49CD5770" w14:textId="77777777" w:rsidR="002B521C" w:rsidRDefault="002B521C">
      <w:pPr>
        <w:widowControl w:val="0"/>
        <w:tabs>
          <w:tab w:val="right" w:pos="10206"/>
        </w:tabs>
        <w:autoSpaceDE w:val="0"/>
        <w:autoSpaceDN w:val="0"/>
        <w:adjustRightInd w:val="0"/>
        <w:rPr>
          <w:rFonts w:ascii="Arial" w:hAnsi="Arial"/>
        </w:rPr>
      </w:pPr>
    </w:p>
    <w:p w14:paraId="65A0519B" w14:textId="77777777" w:rsidR="002B521C" w:rsidRDefault="002B521C">
      <w:pPr>
        <w:widowControl w:val="0"/>
        <w:tabs>
          <w:tab w:val="right" w:pos="10206"/>
        </w:tabs>
        <w:autoSpaceDE w:val="0"/>
        <w:autoSpaceDN w:val="0"/>
        <w:adjustRightInd w:val="0"/>
        <w:rPr>
          <w:rFonts w:ascii="Arial" w:hAnsi="Arial"/>
        </w:rPr>
      </w:pPr>
    </w:p>
    <w:p w14:paraId="5267930E" w14:textId="77777777" w:rsidR="002B521C" w:rsidRDefault="002B521C">
      <w:pPr>
        <w:widowControl w:val="0"/>
        <w:tabs>
          <w:tab w:val="right" w:pos="10206"/>
        </w:tabs>
        <w:autoSpaceDE w:val="0"/>
        <w:autoSpaceDN w:val="0"/>
        <w:adjustRightInd w:val="0"/>
        <w:rPr>
          <w:rFonts w:ascii="Arial" w:hAnsi="Arial"/>
        </w:rPr>
      </w:pPr>
    </w:p>
    <w:p w14:paraId="6A816191" w14:textId="77777777" w:rsidR="002B521C" w:rsidRDefault="002B521C">
      <w:pPr>
        <w:widowControl w:val="0"/>
        <w:tabs>
          <w:tab w:val="right" w:pos="10206"/>
        </w:tabs>
        <w:autoSpaceDE w:val="0"/>
        <w:autoSpaceDN w:val="0"/>
        <w:adjustRightInd w:val="0"/>
        <w:rPr>
          <w:rFonts w:ascii="Arial" w:hAnsi="Arial"/>
        </w:rPr>
      </w:pPr>
    </w:p>
    <w:p w14:paraId="0088DD95" w14:textId="77777777" w:rsidR="002B521C" w:rsidRDefault="002B521C">
      <w:pPr>
        <w:widowControl w:val="0"/>
        <w:tabs>
          <w:tab w:val="right" w:pos="10206"/>
        </w:tabs>
        <w:autoSpaceDE w:val="0"/>
        <w:autoSpaceDN w:val="0"/>
        <w:adjustRightInd w:val="0"/>
        <w:rPr>
          <w:rFonts w:ascii="Arial" w:hAnsi="Arial"/>
        </w:rPr>
      </w:pPr>
    </w:p>
    <w:p w14:paraId="1DA951CE" w14:textId="77777777" w:rsidR="002B521C" w:rsidRDefault="002B521C">
      <w:pPr>
        <w:widowControl w:val="0"/>
        <w:tabs>
          <w:tab w:val="right" w:pos="10206"/>
        </w:tabs>
        <w:autoSpaceDE w:val="0"/>
        <w:autoSpaceDN w:val="0"/>
        <w:adjustRightInd w:val="0"/>
        <w:rPr>
          <w:rFonts w:ascii="Arial" w:hAnsi="Arial"/>
        </w:rPr>
      </w:pPr>
    </w:p>
    <w:p w14:paraId="03B419EB" w14:textId="77777777" w:rsidR="002B521C" w:rsidRDefault="002B521C">
      <w:pPr>
        <w:widowControl w:val="0"/>
        <w:tabs>
          <w:tab w:val="right" w:pos="10206"/>
        </w:tabs>
        <w:autoSpaceDE w:val="0"/>
        <w:autoSpaceDN w:val="0"/>
        <w:adjustRightInd w:val="0"/>
        <w:rPr>
          <w:rFonts w:ascii="Arial" w:hAnsi="Arial"/>
        </w:rPr>
      </w:pPr>
    </w:p>
    <w:p w14:paraId="2F52EF54" w14:textId="77777777" w:rsidR="002B521C" w:rsidRDefault="002B521C">
      <w:pPr>
        <w:widowControl w:val="0"/>
        <w:tabs>
          <w:tab w:val="right" w:pos="10206"/>
        </w:tabs>
        <w:autoSpaceDE w:val="0"/>
        <w:autoSpaceDN w:val="0"/>
        <w:adjustRightInd w:val="0"/>
        <w:rPr>
          <w:rFonts w:ascii="Arial" w:hAnsi="Arial"/>
        </w:rPr>
      </w:pPr>
    </w:p>
    <w:p w14:paraId="1BB42606" w14:textId="77777777" w:rsidR="002B521C" w:rsidRDefault="002B521C">
      <w:pPr>
        <w:widowControl w:val="0"/>
        <w:tabs>
          <w:tab w:val="right" w:pos="10206"/>
        </w:tabs>
        <w:autoSpaceDE w:val="0"/>
        <w:autoSpaceDN w:val="0"/>
        <w:adjustRightInd w:val="0"/>
        <w:rPr>
          <w:rFonts w:ascii="Arial" w:hAnsi="Arial"/>
        </w:rPr>
      </w:pPr>
    </w:p>
    <w:p w14:paraId="69236E5C" w14:textId="77777777" w:rsidR="002B521C" w:rsidRDefault="002B521C">
      <w:pPr>
        <w:widowControl w:val="0"/>
        <w:tabs>
          <w:tab w:val="right" w:pos="10206"/>
        </w:tabs>
        <w:autoSpaceDE w:val="0"/>
        <w:autoSpaceDN w:val="0"/>
        <w:adjustRightInd w:val="0"/>
        <w:rPr>
          <w:rFonts w:ascii="Arial" w:hAnsi="Arial"/>
        </w:rPr>
      </w:pPr>
    </w:p>
    <w:p w14:paraId="0F4DAE22" w14:textId="77777777" w:rsidR="002B521C" w:rsidRDefault="002B521C">
      <w:pPr>
        <w:widowControl w:val="0"/>
        <w:tabs>
          <w:tab w:val="right" w:pos="10206"/>
        </w:tabs>
        <w:autoSpaceDE w:val="0"/>
        <w:autoSpaceDN w:val="0"/>
        <w:adjustRightInd w:val="0"/>
        <w:rPr>
          <w:rFonts w:ascii="Arial" w:hAnsi="Arial"/>
        </w:rPr>
      </w:pPr>
    </w:p>
    <w:p w14:paraId="321DFCF5" w14:textId="77777777" w:rsidR="002B521C" w:rsidRDefault="002B521C">
      <w:pPr>
        <w:widowControl w:val="0"/>
        <w:tabs>
          <w:tab w:val="right" w:pos="10206"/>
        </w:tabs>
        <w:autoSpaceDE w:val="0"/>
        <w:autoSpaceDN w:val="0"/>
        <w:adjustRightInd w:val="0"/>
        <w:rPr>
          <w:rFonts w:ascii="Arial" w:hAnsi="Arial"/>
        </w:rPr>
      </w:pPr>
    </w:p>
    <w:p w14:paraId="437E1C18" w14:textId="77777777" w:rsidR="002B521C" w:rsidRDefault="002B521C">
      <w:pPr>
        <w:widowControl w:val="0"/>
        <w:tabs>
          <w:tab w:val="right" w:pos="10206"/>
        </w:tabs>
        <w:autoSpaceDE w:val="0"/>
        <w:autoSpaceDN w:val="0"/>
        <w:adjustRightInd w:val="0"/>
        <w:rPr>
          <w:rFonts w:ascii="Arial" w:hAnsi="Arial"/>
        </w:rPr>
      </w:pPr>
    </w:p>
    <w:p w14:paraId="58089D6F" w14:textId="77777777" w:rsidR="002B521C" w:rsidRDefault="002B521C">
      <w:pPr>
        <w:widowControl w:val="0"/>
        <w:tabs>
          <w:tab w:val="right" w:pos="10206"/>
        </w:tabs>
        <w:autoSpaceDE w:val="0"/>
        <w:autoSpaceDN w:val="0"/>
        <w:adjustRightInd w:val="0"/>
        <w:rPr>
          <w:rFonts w:ascii="Arial" w:hAnsi="Arial"/>
        </w:rPr>
      </w:pPr>
    </w:p>
    <w:p w14:paraId="5D8C878F" w14:textId="77777777" w:rsidR="002B521C" w:rsidRDefault="002B521C">
      <w:pPr>
        <w:widowControl w:val="0"/>
        <w:tabs>
          <w:tab w:val="right" w:pos="10206"/>
        </w:tabs>
        <w:autoSpaceDE w:val="0"/>
        <w:autoSpaceDN w:val="0"/>
        <w:adjustRightInd w:val="0"/>
        <w:rPr>
          <w:rFonts w:ascii="Arial" w:hAnsi="Arial"/>
        </w:rPr>
      </w:pPr>
    </w:p>
    <w:p w14:paraId="733969CA" w14:textId="77777777" w:rsidR="002B521C" w:rsidRDefault="002B521C">
      <w:pPr>
        <w:widowControl w:val="0"/>
        <w:tabs>
          <w:tab w:val="right" w:pos="10206"/>
        </w:tabs>
        <w:autoSpaceDE w:val="0"/>
        <w:autoSpaceDN w:val="0"/>
        <w:adjustRightInd w:val="0"/>
        <w:rPr>
          <w:rFonts w:ascii="Arial" w:hAnsi="Arial"/>
        </w:rPr>
      </w:pPr>
    </w:p>
    <w:p w14:paraId="7C9C5959" w14:textId="77777777" w:rsidR="002B521C" w:rsidRDefault="002B521C">
      <w:pPr>
        <w:widowControl w:val="0"/>
        <w:tabs>
          <w:tab w:val="right" w:pos="10206"/>
        </w:tabs>
        <w:autoSpaceDE w:val="0"/>
        <w:autoSpaceDN w:val="0"/>
        <w:adjustRightInd w:val="0"/>
        <w:rPr>
          <w:rFonts w:ascii="Arial" w:hAnsi="Arial"/>
        </w:rPr>
      </w:pPr>
    </w:p>
    <w:p w14:paraId="151CABFD" w14:textId="77777777" w:rsidR="002B521C" w:rsidRDefault="002B521C">
      <w:pPr>
        <w:widowControl w:val="0"/>
        <w:tabs>
          <w:tab w:val="right" w:pos="10206"/>
        </w:tabs>
        <w:autoSpaceDE w:val="0"/>
        <w:autoSpaceDN w:val="0"/>
        <w:adjustRightInd w:val="0"/>
        <w:rPr>
          <w:rFonts w:ascii="Arial" w:hAnsi="Arial"/>
        </w:rPr>
      </w:pPr>
    </w:p>
    <w:p w14:paraId="07FEB7BE" w14:textId="77777777" w:rsidR="002B521C" w:rsidRDefault="002B521C">
      <w:pPr>
        <w:widowControl w:val="0"/>
        <w:tabs>
          <w:tab w:val="right" w:pos="10206"/>
        </w:tabs>
        <w:autoSpaceDE w:val="0"/>
        <w:autoSpaceDN w:val="0"/>
        <w:adjustRightInd w:val="0"/>
        <w:rPr>
          <w:rFonts w:ascii="Arial" w:hAnsi="Arial"/>
        </w:rPr>
      </w:pPr>
    </w:p>
    <w:p w14:paraId="51DBBBA7" w14:textId="77777777" w:rsidR="002B521C" w:rsidRDefault="002B521C">
      <w:pPr>
        <w:widowControl w:val="0"/>
        <w:tabs>
          <w:tab w:val="right" w:pos="10206"/>
        </w:tabs>
        <w:autoSpaceDE w:val="0"/>
        <w:autoSpaceDN w:val="0"/>
        <w:adjustRightInd w:val="0"/>
        <w:rPr>
          <w:rFonts w:ascii="Arial" w:hAnsi="Arial"/>
        </w:rPr>
      </w:pPr>
    </w:p>
    <w:p w14:paraId="75BAE861" w14:textId="77777777" w:rsidR="002B521C" w:rsidRDefault="002B521C">
      <w:pPr>
        <w:widowControl w:val="0"/>
        <w:tabs>
          <w:tab w:val="right" w:pos="10206"/>
        </w:tabs>
        <w:autoSpaceDE w:val="0"/>
        <w:autoSpaceDN w:val="0"/>
        <w:adjustRightInd w:val="0"/>
        <w:rPr>
          <w:rFonts w:ascii="Arial" w:hAnsi="Arial"/>
        </w:rPr>
      </w:pPr>
    </w:p>
    <w:p w14:paraId="1E71D4F7" w14:textId="77777777" w:rsidR="002B521C" w:rsidRDefault="002B521C">
      <w:pPr>
        <w:widowControl w:val="0"/>
        <w:tabs>
          <w:tab w:val="right" w:pos="10206"/>
        </w:tabs>
        <w:autoSpaceDE w:val="0"/>
        <w:autoSpaceDN w:val="0"/>
        <w:adjustRightInd w:val="0"/>
        <w:rPr>
          <w:rFonts w:ascii="Arial" w:hAnsi="Arial"/>
        </w:rPr>
      </w:pPr>
    </w:p>
    <w:p w14:paraId="1003C7CC" w14:textId="77777777" w:rsidR="002B521C" w:rsidRDefault="002B521C">
      <w:pPr>
        <w:widowControl w:val="0"/>
        <w:tabs>
          <w:tab w:val="right" w:pos="10206"/>
        </w:tabs>
        <w:autoSpaceDE w:val="0"/>
        <w:autoSpaceDN w:val="0"/>
        <w:adjustRightInd w:val="0"/>
        <w:rPr>
          <w:rFonts w:ascii="Arial" w:hAnsi="Arial"/>
        </w:rPr>
      </w:pPr>
    </w:p>
    <w:p w14:paraId="7C149C32" w14:textId="77777777" w:rsidR="002B521C" w:rsidRDefault="00C05A2E">
      <w:pPr>
        <w:widowControl w:val="0"/>
        <w:tabs>
          <w:tab w:val="right" w:pos="10206"/>
        </w:tabs>
        <w:autoSpaceDE w:val="0"/>
        <w:autoSpaceDN w:val="0"/>
        <w:adjustRightInd w:val="0"/>
        <w:rPr>
          <w:rFonts w:ascii="Arial" w:hAnsi="Arial"/>
        </w:rPr>
      </w:pPr>
      <w:r>
        <w:rPr>
          <w:rFonts w:ascii="Arial" w:hAnsi="Arial"/>
        </w:rPr>
        <w:br w:type="page"/>
      </w:r>
      <w:r w:rsidR="002B521C">
        <w:rPr>
          <w:rFonts w:ascii="Arial" w:hAnsi="Arial"/>
        </w:rPr>
        <w:lastRenderedPageBreak/>
        <w:tab/>
      </w:r>
      <w:r w:rsidR="002B521C">
        <w:rPr>
          <w:b/>
          <w:color w:val="000000"/>
          <w:sz w:val="16"/>
        </w:rPr>
        <w:t>Banca Mondiale</w:t>
      </w:r>
    </w:p>
    <w:p w14:paraId="3DB9281E" w14:textId="40039FDA" w:rsidR="002B521C" w:rsidRDefault="006B0580">
      <w:pPr>
        <w:pStyle w:val="Titolo7"/>
      </w:pPr>
      <w:bookmarkStart w:id="15" w:name="_Toc58837176"/>
      <w:r>
        <w:rPr>
          <w:noProof/>
        </w:rPr>
        <w:drawing>
          <wp:anchor distT="0" distB="0" distL="114300" distR="114300" simplePos="0" relativeHeight="251677696" behindDoc="0" locked="0" layoutInCell="1" allowOverlap="1" wp14:anchorId="1D5A1189" wp14:editId="340F0A1C">
            <wp:simplePos x="0" y="0"/>
            <wp:positionH relativeFrom="column">
              <wp:posOffset>5114925</wp:posOffset>
            </wp:positionH>
            <wp:positionV relativeFrom="paragraph">
              <wp:posOffset>176530</wp:posOffset>
            </wp:positionV>
            <wp:extent cx="1042670" cy="1017270"/>
            <wp:effectExtent l="0" t="0" r="0" b="0"/>
            <wp:wrapNone/>
            <wp:docPr id="473" name="Immagin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2670" cy="1017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44EDC7" w14:textId="77777777" w:rsidR="002B521C" w:rsidRDefault="002B521C">
      <w:pPr>
        <w:pStyle w:val="Titolo7"/>
      </w:pPr>
      <w:r>
        <w:t>Banca Mondiale</w:t>
      </w:r>
      <w:bookmarkEnd w:id="15"/>
      <w:r>
        <w:t xml:space="preserve">              </w:t>
      </w:r>
    </w:p>
    <w:p w14:paraId="0662ADD5" w14:textId="77777777" w:rsidR="002B521C" w:rsidRDefault="002B521C">
      <w:pPr>
        <w:widowControl w:val="0"/>
        <w:tabs>
          <w:tab w:val="right" w:pos="10206"/>
        </w:tabs>
        <w:autoSpaceDE w:val="0"/>
        <w:autoSpaceDN w:val="0"/>
        <w:adjustRightInd w:val="0"/>
        <w:rPr>
          <w:b/>
          <w:color w:val="000080"/>
          <w:sz w:val="32"/>
        </w:rPr>
      </w:pPr>
      <w:r>
        <w:rPr>
          <w:b/>
          <w:color w:val="000080"/>
          <w:sz w:val="32"/>
        </w:rPr>
        <w:t>(World Bank</w:t>
      </w:r>
      <w:r w:rsidR="000E78AB">
        <w:rPr>
          <w:b/>
          <w:color w:val="000080"/>
          <w:sz w:val="32"/>
        </w:rPr>
        <w:t xml:space="preserve"> Group</w:t>
      </w:r>
      <w:r>
        <w:rPr>
          <w:b/>
          <w:color w:val="000080"/>
          <w:sz w:val="32"/>
        </w:rPr>
        <w:t>)</w:t>
      </w:r>
      <w:r w:rsidR="00862D02">
        <w:rPr>
          <w:b/>
          <w:color w:val="000080"/>
          <w:sz w:val="32"/>
        </w:rPr>
        <w:t xml:space="preserve">                                       </w:t>
      </w:r>
    </w:p>
    <w:p w14:paraId="12B38340"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Ufficio per l’Italia                                                                                                             </w:t>
      </w:r>
    </w:p>
    <w:p w14:paraId="0BBEE192"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BM (WB)</w:t>
      </w:r>
    </w:p>
    <w:p w14:paraId="34E05287" w14:textId="77777777" w:rsidR="002B521C" w:rsidRDefault="002B521C">
      <w:pPr>
        <w:widowControl w:val="0"/>
        <w:tabs>
          <w:tab w:val="right" w:pos="10206"/>
        </w:tabs>
        <w:autoSpaceDE w:val="0"/>
        <w:autoSpaceDN w:val="0"/>
        <w:adjustRightInd w:val="0"/>
        <w:spacing w:before="14"/>
        <w:rPr>
          <w:color w:val="000080"/>
          <w:sz w:val="26"/>
        </w:rPr>
      </w:pPr>
      <w:r>
        <w:t>────────────────────────────────────────────────────────────────────────</w:t>
      </w:r>
    </w:p>
    <w:p w14:paraId="1CCAD4E2" w14:textId="77777777" w:rsidR="002B521C" w:rsidRDefault="002B521C">
      <w:pPr>
        <w:widowControl w:val="0"/>
        <w:tabs>
          <w:tab w:val="left" w:pos="3292"/>
          <w:tab w:val="right" w:pos="10206"/>
        </w:tabs>
        <w:autoSpaceDE w:val="0"/>
        <w:autoSpaceDN w:val="0"/>
        <w:adjustRightInd w:val="0"/>
        <w:spacing w:before="472"/>
        <w:rPr>
          <w:b/>
        </w:rPr>
      </w:pPr>
      <w:r>
        <w:rPr>
          <w:b/>
        </w:rPr>
        <w:tab/>
      </w:r>
      <w:r>
        <w:rPr>
          <w:b/>
        </w:rPr>
        <w:tab/>
        <w:t xml:space="preserve">Sito internet: </w:t>
      </w:r>
      <w:r>
        <w:t>www.worldbank.org</w:t>
      </w:r>
    </w:p>
    <w:p w14:paraId="2C55970A"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sidR="00FD022E">
        <w:rPr>
          <w:color w:val="000000"/>
        </w:rPr>
        <w:t xml:space="preserve">Via Abruzzi, </w:t>
      </w:r>
      <w:r>
        <w:rPr>
          <w:color w:val="000000"/>
        </w:rPr>
        <w:t xml:space="preserve">10 - 00184 Roma </w:t>
      </w:r>
    </w:p>
    <w:p w14:paraId="6A902DEA" w14:textId="77777777" w:rsidR="00D627EE" w:rsidRDefault="002B521C">
      <w:pPr>
        <w:widowControl w:val="0"/>
        <w:tabs>
          <w:tab w:val="left" w:pos="3292"/>
          <w:tab w:val="right" w:pos="10206"/>
        </w:tabs>
        <w:autoSpaceDE w:val="0"/>
        <w:autoSpaceDN w:val="0"/>
        <w:adjustRightInd w:val="0"/>
        <w:rPr>
          <w:color w:val="000000"/>
        </w:rPr>
      </w:pPr>
      <w:r>
        <w:rPr>
          <w:b/>
          <w:color w:val="000080"/>
        </w:rPr>
        <w:t xml:space="preserve">                                                </w:t>
      </w:r>
      <w:r>
        <w:rPr>
          <w:rFonts w:ascii="Arial" w:hAnsi="Arial"/>
        </w:rPr>
        <w:tab/>
      </w:r>
      <w:r>
        <w:rPr>
          <w:color w:val="000000"/>
        </w:rPr>
        <w:t>Tel. 06</w:t>
      </w:r>
      <w:r w:rsidR="00FD022E">
        <w:rPr>
          <w:color w:val="000000"/>
        </w:rPr>
        <w:t xml:space="preserve"> </w:t>
      </w:r>
      <w:r>
        <w:rPr>
          <w:color w:val="000000"/>
        </w:rPr>
        <w:t>777</w:t>
      </w:r>
      <w:r w:rsidR="00FD022E">
        <w:rPr>
          <w:color w:val="000000"/>
        </w:rPr>
        <w:t xml:space="preserve"> </w:t>
      </w:r>
      <w:r>
        <w:rPr>
          <w:color w:val="000000"/>
        </w:rPr>
        <w:t>10</w:t>
      </w:r>
      <w:r w:rsidR="00FD022E">
        <w:rPr>
          <w:color w:val="000000"/>
        </w:rPr>
        <w:t>2</w:t>
      </w:r>
      <w:r>
        <w:rPr>
          <w:color w:val="000000"/>
        </w:rPr>
        <w:t>1</w:t>
      </w:r>
      <w:r w:rsidR="00FD022E">
        <w:rPr>
          <w:color w:val="000000"/>
        </w:rPr>
        <w:t>0</w:t>
      </w:r>
      <w:r>
        <w:rPr>
          <w:color w:val="000000"/>
        </w:rPr>
        <w:t xml:space="preserve"> - Fax 067096046</w:t>
      </w:r>
    </w:p>
    <w:p w14:paraId="383E52F2" w14:textId="77777777" w:rsidR="002B521C" w:rsidRDefault="00D627EE">
      <w:pPr>
        <w:widowControl w:val="0"/>
        <w:tabs>
          <w:tab w:val="left" w:pos="3292"/>
          <w:tab w:val="right" w:pos="10206"/>
        </w:tabs>
        <w:autoSpaceDE w:val="0"/>
        <w:autoSpaceDN w:val="0"/>
        <w:adjustRightInd w:val="0"/>
        <w:rPr>
          <w:color w:val="000000"/>
          <w:sz w:val="23"/>
        </w:rPr>
      </w:pPr>
      <w:r>
        <w:rPr>
          <w:color w:val="000000"/>
        </w:rPr>
        <w:tab/>
        <w:t xml:space="preserve">E-mail </w:t>
      </w:r>
      <w:r w:rsidR="0028232C">
        <w:rPr>
          <w:color w:val="000000"/>
        </w:rPr>
        <w:t>psoto</w:t>
      </w:r>
      <w:r>
        <w:rPr>
          <w:color w:val="000000"/>
        </w:rPr>
        <w:t>@worldbank.org</w:t>
      </w:r>
      <w:r w:rsidR="002B521C">
        <w:rPr>
          <w:color w:val="000000"/>
        </w:rPr>
        <w:t xml:space="preserve">  </w:t>
      </w:r>
    </w:p>
    <w:p w14:paraId="4A00E37B" w14:textId="77777777" w:rsidR="0073798F" w:rsidRDefault="0073798F">
      <w:pPr>
        <w:widowControl w:val="0"/>
        <w:tabs>
          <w:tab w:val="left" w:pos="3292"/>
          <w:tab w:val="right" w:pos="10206"/>
        </w:tabs>
        <w:autoSpaceDE w:val="0"/>
        <w:autoSpaceDN w:val="0"/>
        <w:adjustRightInd w:val="0"/>
        <w:rPr>
          <w:rFonts w:ascii="Arial" w:hAnsi="Arial"/>
        </w:rPr>
      </w:pPr>
    </w:p>
    <w:p w14:paraId="1F23D029" w14:textId="77777777" w:rsidR="0073798F" w:rsidRDefault="0073798F">
      <w:pPr>
        <w:widowControl w:val="0"/>
        <w:tabs>
          <w:tab w:val="left" w:pos="3292"/>
          <w:tab w:val="right" w:pos="10206"/>
        </w:tabs>
        <w:autoSpaceDE w:val="0"/>
        <w:autoSpaceDN w:val="0"/>
        <w:adjustRightInd w:val="0"/>
        <w:rPr>
          <w:rFonts w:ascii="Arial" w:hAnsi="Arial"/>
        </w:rPr>
      </w:pPr>
    </w:p>
    <w:p w14:paraId="3BF56CA4" w14:textId="77777777" w:rsidR="0073798F" w:rsidRPr="0073798F" w:rsidRDefault="0073798F" w:rsidP="0073798F">
      <w:pPr>
        <w:widowControl w:val="0"/>
        <w:tabs>
          <w:tab w:val="right" w:pos="10206"/>
        </w:tabs>
        <w:autoSpaceDE w:val="0"/>
        <w:autoSpaceDN w:val="0"/>
        <w:adjustRightInd w:val="0"/>
        <w:rPr>
          <w:color w:val="000000"/>
        </w:rPr>
      </w:pPr>
    </w:p>
    <w:p w14:paraId="5155AED0" w14:textId="77777777" w:rsidR="002B521C" w:rsidRDefault="002B521C">
      <w:pPr>
        <w:widowControl w:val="0"/>
        <w:tabs>
          <w:tab w:val="right" w:pos="10206"/>
        </w:tabs>
        <w:autoSpaceDE w:val="0"/>
        <w:autoSpaceDN w:val="0"/>
        <w:adjustRightInd w:val="0"/>
        <w:spacing w:before="583"/>
        <w:rPr>
          <w:color w:val="000000"/>
          <w:sz w:val="26"/>
        </w:rPr>
      </w:pPr>
    </w:p>
    <w:p w14:paraId="5F20363B" w14:textId="77777777" w:rsidR="002B521C" w:rsidRDefault="002B521C">
      <w:pPr>
        <w:widowControl w:val="0"/>
        <w:tabs>
          <w:tab w:val="right" w:pos="10206"/>
        </w:tabs>
        <w:autoSpaceDE w:val="0"/>
        <w:autoSpaceDN w:val="0"/>
        <w:adjustRightInd w:val="0"/>
        <w:spacing w:before="583"/>
        <w:rPr>
          <w:color w:val="000080"/>
          <w:sz w:val="26"/>
        </w:rPr>
      </w:pPr>
    </w:p>
    <w:p w14:paraId="71CD5903" w14:textId="77777777" w:rsidR="002B521C" w:rsidRDefault="002B521C">
      <w:pPr>
        <w:widowControl w:val="0"/>
        <w:tabs>
          <w:tab w:val="right" w:pos="10206"/>
        </w:tabs>
        <w:autoSpaceDE w:val="0"/>
        <w:autoSpaceDN w:val="0"/>
        <w:adjustRightInd w:val="0"/>
        <w:spacing w:before="583"/>
        <w:rPr>
          <w:color w:val="000080"/>
          <w:sz w:val="26"/>
        </w:rPr>
      </w:pPr>
    </w:p>
    <w:p w14:paraId="6DDCB149" w14:textId="77777777" w:rsidR="002B521C" w:rsidRDefault="002B521C">
      <w:pPr>
        <w:widowControl w:val="0"/>
        <w:tabs>
          <w:tab w:val="right" w:pos="10206"/>
        </w:tabs>
        <w:autoSpaceDE w:val="0"/>
        <w:autoSpaceDN w:val="0"/>
        <w:adjustRightInd w:val="0"/>
        <w:spacing w:before="583"/>
        <w:rPr>
          <w:color w:val="000080"/>
          <w:sz w:val="26"/>
        </w:rPr>
      </w:pPr>
    </w:p>
    <w:p w14:paraId="468A3E9F" w14:textId="77777777" w:rsidR="002B521C" w:rsidRDefault="002B521C">
      <w:pPr>
        <w:widowControl w:val="0"/>
        <w:tabs>
          <w:tab w:val="right" w:pos="10206"/>
        </w:tabs>
        <w:autoSpaceDE w:val="0"/>
        <w:autoSpaceDN w:val="0"/>
        <w:adjustRightInd w:val="0"/>
        <w:spacing w:before="583"/>
        <w:rPr>
          <w:color w:val="000080"/>
          <w:sz w:val="26"/>
        </w:rPr>
      </w:pPr>
    </w:p>
    <w:p w14:paraId="40913267" w14:textId="77777777" w:rsidR="002B521C" w:rsidRDefault="002B521C">
      <w:pPr>
        <w:widowControl w:val="0"/>
        <w:tabs>
          <w:tab w:val="right" w:pos="10206"/>
        </w:tabs>
        <w:autoSpaceDE w:val="0"/>
        <w:autoSpaceDN w:val="0"/>
        <w:adjustRightInd w:val="0"/>
        <w:spacing w:before="583"/>
        <w:rPr>
          <w:color w:val="000080"/>
          <w:sz w:val="26"/>
        </w:rPr>
      </w:pPr>
    </w:p>
    <w:p w14:paraId="1D476EB0" w14:textId="77777777" w:rsidR="002B521C" w:rsidRDefault="002B521C">
      <w:pPr>
        <w:widowControl w:val="0"/>
        <w:tabs>
          <w:tab w:val="right" w:pos="10206"/>
        </w:tabs>
        <w:autoSpaceDE w:val="0"/>
        <w:autoSpaceDN w:val="0"/>
        <w:adjustRightInd w:val="0"/>
        <w:spacing w:before="583"/>
        <w:rPr>
          <w:color w:val="000080"/>
          <w:sz w:val="26"/>
        </w:rPr>
      </w:pPr>
    </w:p>
    <w:p w14:paraId="586E2489" w14:textId="77777777" w:rsidR="002B521C" w:rsidRDefault="002B521C">
      <w:pPr>
        <w:widowControl w:val="0"/>
        <w:tabs>
          <w:tab w:val="right" w:pos="10206"/>
        </w:tabs>
        <w:autoSpaceDE w:val="0"/>
        <w:autoSpaceDN w:val="0"/>
        <w:adjustRightInd w:val="0"/>
        <w:spacing w:before="583"/>
        <w:rPr>
          <w:color w:val="000080"/>
          <w:sz w:val="26"/>
        </w:rPr>
      </w:pPr>
    </w:p>
    <w:p w14:paraId="147C8A5E" w14:textId="77777777" w:rsidR="002B521C" w:rsidRDefault="002B521C">
      <w:pPr>
        <w:widowControl w:val="0"/>
        <w:tabs>
          <w:tab w:val="right" w:pos="10206"/>
        </w:tabs>
        <w:autoSpaceDE w:val="0"/>
        <w:autoSpaceDN w:val="0"/>
        <w:adjustRightInd w:val="0"/>
        <w:spacing w:before="583"/>
        <w:rPr>
          <w:color w:val="000080"/>
          <w:sz w:val="26"/>
        </w:rPr>
      </w:pPr>
    </w:p>
    <w:p w14:paraId="08D4EF86" w14:textId="77777777" w:rsidR="002B521C" w:rsidRDefault="002B521C">
      <w:pPr>
        <w:widowControl w:val="0"/>
        <w:tabs>
          <w:tab w:val="right" w:pos="10206"/>
        </w:tabs>
        <w:autoSpaceDE w:val="0"/>
        <w:autoSpaceDN w:val="0"/>
        <w:adjustRightInd w:val="0"/>
        <w:spacing w:before="583"/>
        <w:rPr>
          <w:color w:val="000080"/>
          <w:sz w:val="26"/>
        </w:rPr>
      </w:pPr>
    </w:p>
    <w:p w14:paraId="6BF5A412" w14:textId="77777777" w:rsidR="002B521C" w:rsidRDefault="002B521C">
      <w:pPr>
        <w:widowControl w:val="0"/>
        <w:tabs>
          <w:tab w:val="right" w:pos="10206"/>
        </w:tabs>
        <w:autoSpaceDE w:val="0"/>
        <w:autoSpaceDN w:val="0"/>
        <w:adjustRightInd w:val="0"/>
        <w:jc w:val="right"/>
        <w:rPr>
          <w:color w:val="000080"/>
          <w:sz w:val="26"/>
        </w:rPr>
      </w:pPr>
    </w:p>
    <w:p w14:paraId="49A42FD0" w14:textId="77777777" w:rsidR="002B521C" w:rsidRDefault="002B521C">
      <w:pPr>
        <w:widowControl w:val="0"/>
        <w:tabs>
          <w:tab w:val="right" w:pos="10206"/>
        </w:tabs>
        <w:autoSpaceDE w:val="0"/>
        <w:autoSpaceDN w:val="0"/>
        <w:adjustRightInd w:val="0"/>
        <w:jc w:val="right"/>
        <w:rPr>
          <w:b/>
          <w:color w:val="000000"/>
          <w:sz w:val="16"/>
        </w:rPr>
      </w:pPr>
    </w:p>
    <w:p w14:paraId="3ACB2058" w14:textId="77777777" w:rsidR="002B521C" w:rsidRDefault="002B521C">
      <w:pPr>
        <w:widowControl w:val="0"/>
        <w:tabs>
          <w:tab w:val="right" w:pos="10206"/>
        </w:tabs>
        <w:autoSpaceDE w:val="0"/>
        <w:autoSpaceDN w:val="0"/>
        <w:adjustRightInd w:val="0"/>
        <w:jc w:val="right"/>
        <w:rPr>
          <w:b/>
          <w:color w:val="000000"/>
          <w:sz w:val="16"/>
        </w:rPr>
      </w:pPr>
      <w:r>
        <w:rPr>
          <w:b/>
          <w:color w:val="000000"/>
          <w:sz w:val="16"/>
        </w:rPr>
        <w:t>Base Logistica delle N.U.</w:t>
      </w:r>
    </w:p>
    <w:p w14:paraId="1DA4AB62" w14:textId="77777777" w:rsidR="006B2AC6" w:rsidRDefault="006B2AC6">
      <w:pPr>
        <w:widowControl w:val="0"/>
        <w:tabs>
          <w:tab w:val="right" w:pos="10206"/>
        </w:tabs>
        <w:autoSpaceDE w:val="0"/>
        <w:autoSpaceDN w:val="0"/>
        <w:adjustRightInd w:val="0"/>
        <w:jc w:val="right"/>
        <w:rPr>
          <w:noProof/>
          <w:color w:val="000080"/>
        </w:rPr>
      </w:pPr>
    </w:p>
    <w:p w14:paraId="514F9928" w14:textId="77777777" w:rsidR="002B521C" w:rsidRDefault="002B521C">
      <w:pPr>
        <w:widowControl w:val="0"/>
        <w:tabs>
          <w:tab w:val="right" w:pos="10206"/>
        </w:tabs>
        <w:autoSpaceDE w:val="0"/>
        <w:autoSpaceDN w:val="0"/>
        <w:adjustRightInd w:val="0"/>
        <w:rPr>
          <w:noProof/>
          <w:color w:val="000080"/>
        </w:rPr>
      </w:pPr>
    </w:p>
    <w:p w14:paraId="75B3631A" w14:textId="2EF1631E" w:rsidR="00117B5A" w:rsidRDefault="006B0580">
      <w:pPr>
        <w:pStyle w:val="Titolo7"/>
      </w:pPr>
      <w:bookmarkStart w:id="16" w:name="_Toc58837177"/>
      <w:r>
        <w:rPr>
          <w:noProof/>
        </w:rPr>
        <w:lastRenderedPageBreak/>
        <w:drawing>
          <wp:anchor distT="0" distB="0" distL="114300" distR="114300" simplePos="0" relativeHeight="251644928" behindDoc="0" locked="0" layoutInCell="0" allowOverlap="1" wp14:anchorId="235F8758" wp14:editId="20FD429E">
            <wp:simplePos x="0" y="0"/>
            <wp:positionH relativeFrom="column">
              <wp:posOffset>5701665</wp:posOffset>
            </wp:positionH>
            <wp:positionV relativeFrom="paragraph">
              <wp:posOffset>1905</wp:posOffset>
            </wp:positionV>
            <wp:extent cx="783590" cy="718185"/>
            <wp:effectExtent l="0" t="0" r="0" b="0"/>
            <wp:wrapNone/>
            <wp:docPr id="414" name="Immagin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835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7719BD">
        <w:t>Centro Servizi Globale - Base</w:t>
      </w:r>
      <w:r w:rsidR="002B521C">
        <w:t xml:space="preserve"> Logistica delle Nazioni Unite</w:t>
      </w:r>
      <w:bookmarkEnd w:id="16"/>
      <w:r w:rsidR="002B521C">
        <w:t xml:space="preserve">     </w:t>
      </w:r>
    </w:p>
    <w:p w14:paraId="7DEDD8E6" w14:textId="77777777" w:rsidR="002B521C" w:rsidRPr="007719BD" w:rsidRDefault="002B521C">
      <w:pPr>
        <w:widowControl w:val="0"/>
        <w:tabs>
          <w:tab w:val="right" w:pos="10206"/>
        </w:tabs>
        <w:autoSpaceDE w:val="0"/>
        <w:autoSpaceDN w:val="0"/>
        <w:adjustRightInd w:val="0"/>
        <w:rPr>
          <w:b/>
          <w:color w:val="000080"/>
          <w:sz w:val="32"/>
          <w:lang w:val="en-US"/>
        </w:rPr>
      </w:pPr>
      <w:r w:rsidRPr="007719BD">
        <w:rPr>
          <w:b/>
          <w:color w:val="000080"/>
          <w:sz w:val="32"/>
          <w:lang w:val="en-US"/>
        </w:rPr>
        <w:t xml:space="preserve">(United Nations </w:t>
      </w:r>
      <w:r w:rsidR="007719BD" w:rsidRPr="007719BD">
        <w:rPr>
          <w:b/>
          <w:color w:val="000080"/>
          <w:sz w:val="32"/>
          <w:lang w:val="en-US"/>
        </w:rPr>
        <w:t>Global Service Centre</w:t>
      </w:r>
      <w:r w:rsidR="007719BD">
        <w:rPr>
          <w:b/>
          <w:color w:val="000080"/>
          <w:sz w:val="32"/>
          <w:lang w:val="en-US"/>
        </w:rPr>
        <w:t xml:space="preserve"> / UNLB</w:t>
      </w:r>
      <w:r w:rsidRPr="007719BD">
        <w:rPr>
          <w:b/>
          <w:color w:val="000080"/>
          <w:sz w:val="32"/>
          <w:lang w:val="en-US"/>
        </w:rPr>
        <w:t xml:space="preserve">)  </w:t>
      </w:r>
    </w:p>
    <w:p w14:paraId="28A6E485" w14:textId="77777777" w:rsidR="002B521C" w:rsidRPr="002F0290" w:rsidRDefault="002B521C">
      <w:pPr>
        <w:widowControl w:val="0"/>
        <w:tabs>
          <w:tab w:val="right" w:pos="10206"/>
        </w:tabs>
        <w:autoSpaceDE w:val="0"/>
        <w:autoSpaceDN w:val="0"/>
        <w:adjustRightInd w:val="0"/>
        <w:spacing w:before="77"/>
        <w:rPr>
          <w:b/>
          <w:color w:val="808080"/>
          <w:sz w:val="24"/>
          <w:lang w:val="en-US"/>
        </w:rPr>
      </w:pPr>
      <w:r w:rsidRPr="002F0290">
        <w:rPr>
          <w:b/>
          <w:color w:val="808080"/>
          <w:sz w:val="24"/>
          <w:lang w:val="en-US"/>
        </w:rPr>
        <w:t xml:space="preserve">                                                                </w:t>
      </w:r>
    </w:p>
    <w:p w14:paraId="25998AA0" w14:textId="77777777" w:rsidR="002B521C" w:rsidRDefault="002B521C">
      <w:pPr>
        <w:widowControl w:val="0"/>
        <w:tabs>
          <w:tab w:val="right" w:pos="10206"/>
        </w:tabs>
        <w:autoSpaceDE w:val="0"/>
        <w:autoSpaceDN w:val="0"/>
        <w:adjustRightInd w:val="0"/>
        <w:spacing w:before="14"/>
        <w:rPr>
          <w:color w:val="000080"/>
          <w:sz w:val="26"/>
        </w:rPr>
      </w:pPr>
      <w:r>
        <w:t>────────────────────────────────────────────────────────────────────────</w:t>
      </w:r>
    </w:p>
    <w:p w14:paraId="0E67DA78" w14:textId="77777777" w:rsidR="002B521C" w:rsidRDefault="002B521C">
      <w:pPr>
        <w:widowControl w:val="0"/>
        <w:tabs>
          <w:tab w:val="left" w:pos="3292"/>
          <w:tab w:val="right" w:pos="10206"/>
        </w:tabs>
        <w:autoSpaceDE w:val="0"/>
        <w:autoSpaceDN w:val="0"/>
        <w:adjustRightInd w:val="0"/>
        <w:spacing w:before="472"/>
        <w:jc w:val="right"/>
        <w:rPr>
          <w:b/>
        </w:rPr>
      </w:pPr>
      <w:r>
        <w:rPr>
          <w:b/>
        </w:rPr>
        <w:t xml:space="preserve">Sito internet: </w:t>
      </w:r>
      <w:r>
        <w:t>www.unlb.org</w:t>
      </w:r>
    </w:p>
    <w:p w14:paraId="4134E5DD" w14:textId="77777777" w:rsidR="002B521C" w:rsidRDefault="002B521C">
      <w:pPr>
        <w:widowControl w:val="0"/>
        <w:tabs>
          <w:tab w:val="left" w:pos="3292"/>
          <w:tab w:val="right" w:pos="10206"/>
        </w:tabs>
        <w:autoSpaceDE w:val="0"/>
        <w:autoSpaceDN w:val="0"/>
        <w:adjustRightInd w:val="0"/>
        <w:spacing w:before="472"/>
        <w:rPr>
          <w:b/>
          <w:color w:val="000080"/>
        </w:rPr>
      </w:pPr>
    </w:p>
    <w:p w14:paraId="256338F0" w14:textId="77777777" w:rsidR="002B521C" w:rsidRDefault="002B521C">
      <w:pPr>
        <w:widowControl w:val="0"/>
        <w:tabs>
          <w:tab w:val="left" w:pos="3292"/>
          <w:tab w:val="right" w:pos="10206"/>
        </w:tabs>
        <w:autoSpaceDE w:val="0"/>
        <w:autoSpaceDN w:val="0"/>
        <w:adjustRightInd w:val="0"/>
        <w:spacing w:before="472"/>
        <w:rPr>
          <w:b/>
          <w:color w:val="000000"/>
          <w:sz w:val="26"/>
        </w:rPr>
      </w:pPr>
      <w:r>
        <w:rPr>
          <w:b/>
          <w:color w:val="000080"/>
        </w:rPr>
        <w:t>Indirizzo</w:t>
      </w:r>
      <w:r>
        <w:rPr>
          <w:b/>
        </w:rPr>
        <w:tab/>
      </w:r>
      <w:r>
        <w:t>c/o</w:t>
      </w:r>
      <w:r>
        <w:rPr>
          <w:b/>
        </w:rPr>
        <w:t xml:space="preserve"> </w:t>
      </w:r>
      <w:r>
        <w:rPr>
          <w:bCs/>
        </w:rPr>
        <w:t>Aeroporto Militare “O. Pie</w:t>
      </w:r>
      <w:r w:rsidR="007719BD">
        <w:rPr>
          <w:bCs/>
        </w:rPr>
        <w:t>rozzi” Piazza del Vento, 1 – 72</w:t>
      </w:r>
      <w:r w:rsidR="00FD0662">
        <w:rPr>
          <w:bCs/>
        </w:rPr>
        <w:t>1</w:t>
      </w:r>
      <w:r>
        <w:rPr>
          <w:bCs/>
        </w:rPr>
        <w:t>0</w:t>
      </w:r>
      <w:r w:rsidR="00FD0662">
        <w:rPr>
          <w:bCs/>
        </w:rPr>
        <w:t>0</w:t>
      </w:r>
      <w:r>
        <w:rPr>
          <w:bCs/>
        </w:rPr>
        <w:t xml:space="preserve"> Brindisi</w:t>
      </w:r>
    </w:p>
    <w:p w14:paraId="6A8C0702" w14:textId="77777777" w:rsidR="00563F35" w:rsidRDefault="002B521C">
      <w:pPr>
        <w:widowControl w:val="0"/>
        <w:tabs>
          <w:tab w:val="left" w:pos="3292"/>
          <w:tab w:val="right" w:pos="10206"/>
        </w:tabs>
        <w:autoSpaceDE w:val="0"/>
        <w:autoSpaceDN w:val="0"/>
        <w:adjustRightInd w:val="0"/>
        <w:rPr>
          <w:color w:val="000000"/>
          <w:lang w:val="fr-FR"/>
        </w:rPr>
      </w:pPr>
      <w:r>
        <w:rPr>
          <w:rFonts w:ascii="Arial" w:hAnsi="Arial"/>
        </w:rPr>
        <w:tab/>
      </w:r>
      <w:r>
        <w:rPr>
          <w:color w:val="000000"/>
          <w:lang w:val="fr-FR"/>
        </w:rPr>
        <w:t>Tel. 08310</w:t>
      </w:r>
      <w:r w:rsidR="006D2656">
        <w:rPr>
          <w:color w:val="000000"/>
          <w:lang w:val="fr-FR"/>
        </w:rPr>
        <w:t>56000</w:t>
      </w:r>
      <w:r>
        <w:rPr>
          <w:color w:val="000000"/>
          <w:lang w:val="fr-FR"/>
        </w:rPr>
        <w:t xml:space="preserve"> - Fax 0831418758</w:t>
      </w:r>
    </w:p>
    <w:p w14:paraId="18F5BDEE" w14:textId="77777777" w:rsidR="002B521C" w:rsidRDefault="00563F35">
      <w:pPr>
        <w:widowControl w:val="0"/>
        <w:tabs>
          <w:tab w:val="left" w:pos="3292"/>
          <w:tab w:val="right" w:pos="10206"/>
        </w:tabs>
        <w:autoSpaceDE w:val="0"/>
        <w:autoSpaceDN w:val="0"/>
        <w:adjustRightInd w:val="0"/>
        <w:rPr>
          <w:color w:val="000000"/>
          <w:sz w:val="23"/>
          <w:lang w:val="fr-FR"/>
        </w:rPr>
      </w:pPr>
      <w:r>
        <w:rPr>
          <w:color w:val="000000"/>
          <w:lang w:val="fr-FR"/>
        </w:rPr>
        <w:tab/>
        <w:t xml:space="preserve">E-mail </w:t>
      </w:r>
      <w:r w:rsidR="006D2656">
        <w:rPr>
          <w:color w:val="000000"/>
          <w:lang w:val="fr-FR"/>
        </w:rPr>
        <w:t>infoungsc</w:t>
      </w:r>
      <w:r w:rsidRPr="00563F35">
        <w:rPr>
          <w:color w:val="000000"/>
          <w:lang w:val="fr-FR"/>
        </w:rPr>
        <w:t>@un.org</w:t>
      </w:r>
      <w:r w:rsidR="002B521C">
        <w:rPr>
          <w:color w:val="000000"/>
          <w:lang w:val="fr-FR"/>
        </w:rPr>
        <w:t xml:space="preserve">  </w:t>
      </w:r>
    </w:p>
    <w:p w14:paraId="26842403" w14:textId="77777777" w:rsidR="002B521C" w:rsidRDefault="002B521C">
      <w:pPr>
        <w:widowControl w:val="0"/>
        <w:tabs>
          <w:tab w:val="left" w:pos="3292"/>
          <w:tab w:val="right" w:pos="10206"/>
        </w:tabs>
        <w:autoSpaceDE w:val="0"/>
        <w:autoSpaceDN w:val="0"/>
        <w:adjustRightInd w:val="0"/>
        <w:rPr>
          <w:color w:val="000000"/>
          <w:sz w:val="23"/>
          <w:lang w:val="fr-FR"/>
        </w:rPr>
      </w:pPr>
      <w:r>
        <w:rPr>
          <w:rFonts w:ascii="Arial" w:hAnsi="Arial"/>
          <w:lang w:val="fr-FR"/>
        </w:rPr>
        <w:tab/>
      </w:r>
      <w:r>
        <w:rPr>
          <w:color w:val="000000"/>
          <w:lang w:val="fr-FR"/>
        </w:rPr>
        <w:t xml:space="preserve"> </w:t>
      </w:r>
    </w:p>
    <w:p w14:paraId="366644AF" w14:textId="77777777" w:rsidR="002B521C" w:rsidRDefault="002B521C">
      <w:pPr>
        <w:widowControl w:val="0"/>
        <w:tabs>
          <w:tab w:val="right" w:pos="10206"/>
        </w:tabs>
        <w:autoSpaceDE w:val="0"/>
        <w:autoSpaceDN w:val="0"/>
        <w:adjustRightInd w:val="0"/>
        <w:spacing w:before="583"/>
        <w:rPr>
          <w:color w:val="000080"/>
          <w:sz w:val="26"/>
          <w:lang w:val="fr-FR"/>
        </w:rPr>
      </w:pPr>
    </w:p>
    <w:p w14:paraId="0C65ACE4" w14:textId="77777777" w:rsidR="002B521C" w:rsidRPr="0066091D" w:rsidRDefault="002B521C">
      <w:pPr>
        <w:widowControl w:val="0"/>
        <w:tabs>
          <w:tab w:val="right" w:pos="10206"/>
        </w:tabs>
        <w:autoSpaceDE w:val="0"/>
        <w:autoSpaceDN w:val="0"/>
        <w:adjustRightInd w:val="0"/>
        <w:jc w:val="right"/>
        <w:rPr>
          <w:b/>
          <w:color w:val="000000"/>
          <w:sz w:val="16"/>
        </w:rPr>
      </w:pPr>
    </w:p>
    <w:p w14:paraId="33A66CF6" w14:textId="77777777" w:rsidR="002B521C" w:rsidRPr="0066091D" w:rsidRDefault="002B521C">
      <w:pPr>
        <w:widowControl w:val="0"/>
        <w:tabs>
          <w:tab w:val="right" w:pos="10206"/>
        </w:tabs>
        <w:autoSpaceDE w:val="0"/>
        <w:autoSpaceDN w:val="0"/>
        <w:adjustRightInd w:val="0"/>
        <w:jc w:val="right"/>
        <w:rPr>
          <w:b/>
          <w:color w:val="000000"/>
          <w:sz w:val="16"/>
        </w:rPr>
      </w:pPr>
    </w:p>
    <w:p w14:paraId="12AEF3CF" w14:textId="77777777" w:rsidR="002B521C" w:rsidRPr="0066091D" w:rsidRDefault="002B521C">
      <w:pPr>
        <w:widowControl w:val="0"/>
        <w:tabs>
          <w:tab w:val="right" w:pos="10206"/>
        </w:tabs>
        <w:autoSpaceDE w:val="0"/>
        <w:autoSpaceDN w:val="0"/>
        <w:adjustRightInd w:val="0"/>
        <w:jc w:val="right"/>
        <w:rPr>
          <w:b/>
          <w:color w:val="000000"/>
          <w:sz w:val="16"/>
        </w:rPr>
      </w:pPr>
    </w:p>
    <w:p w14:paraId="5CCC08E4" w14:textId="77777777" w:rsidR="002B521C" w:rsidRDefault="0072109A" w:rsidP="0005169F">
      <w:pPr>
        <w:widowControl w:val="0"/>
        <w:tabs>
          <w:tab w:val="right" w:pos="10206"/>
        </w:tabs>
        <w:autoSpaceDE w:val="0"/>
        <w:autoSpaceDN w:val="0"/>
        <w:adjustRightInd w:val="0"/>
        <w:rPr>
          <w:color w:val="000000"/>
        </w:rPr>
      </w:pPr>
      <w:r>
        <w:rPr>
          <w:color w:val="000000"/>
        </w:rPr>
        <w:t xml:space="preserve">Signor </w:t>
      </w:r>
      <w:r w:rsidR="008A4DA7">
        <w:rPr>
          <w:color w:val="000000"/>
        </w:rPr>
        <w:t>ANTON</w:t>
      </w:r>
      <w:r>
        <w:rPr>
          <w:color w:val="000000"/>
        </w:rPr>
        <w:t xml:space="preserve"> GUEORGUIEV ANTCHEV</w:t>
      </w:r>
      <w:r w:rsidR="0005169F" w:rsidRPr="0005169F">
        <w:rPr>
          <w:color w:val="000000"/>
        </w:rPr>
        <w:t>, Direttore (</w:t>
      </w:r>
      <w:r w:rsidR="00C52146">
        <w:rPr>
          <w:color w:val="000000"/>
        </w:rPr>
        <w:t>1°</w:t>
      </w:r>
      <w:r w:rsidR="0005169F" w:rsidRPr="0005169F">
        <w:rPr>
          <w:color w:val="000000"/>
        </w:rPr>
        <w:t xml:space="preserve"> </w:t>
      </w:r>
      <w:r>
        <w:rPr>
          <w:color w:val="000000"/>
        </w:rPr>
        <w:t>marzo 2025</w:t>
      </w:r>
      <w:r w:rsidR="0005169F" w:rsidRPr="0005169F">
        <w:rPr>
          <w:color w:val="000000"/>
        </w:rPr>
        <w:t>)</w:t>
      </w:r>
    </w:p>
    <w:p w14:paraId="1A7DF19D" w14:textId="77777777" w:rsidR="002B521C" w:rsidRPr="0005169F" w:rsidRDefault="002B521C">
      <w:pPr>
        <w:widowControl w:val="0"/>
        <w:tabs>
          <w:tab w:val="right" w:pos="10206"/>
        </w:tabs>
        <w:autoSpaceDE w:val="0"/>
        <w:autoSpaceDN w:val="0"/>
        <w:adjustRightInd w:val="0"/>
        <w:jc w:val="right"/>
        <w:rPr>
          <w:b/>
          <w:color w:val="000000"/>
          <w:sz w:val="16"/>
        </w:rPr>
      </w:pPr>
    </w:p>
    <w:p w14:paraId="6CAAE541" w14:textId="77777777" w:rsidR="002B521C" w:rsidRPr="0005169F" w:rsidRDefault="002B521C">
      <w:pPr>
        <w:widowControl w:val="0"/>
        <w:tabs>
          <w:tab w:val="right" w:pos="10206"/>
        </w:tabs>
        <w:autoSpaceDE w:val="0"/>
        <w:autoSpaceDN w:val="0"/>
        <w:adjustRightInd w:val="0"/>
        <w:jc w:val="right"/>
        <w:rPr>
          <w:b/>
          <w:color w:val="000000"/>
          <w:sz w:val="16"/>
        </w:rPr>
      </w:pPr>
    </w:p>
    <w:p w14:paraId="7329EAEB" w14:textId="77777777" w:rsidR="002B521C" w:rsidRPr="0005169F" w:rsidRDefault="002B521C">
      <w:pPr>
        <w:widowControl w:val="0"/>
        <w:tabs>
          <w:tab w:val="right" w:pos="10206"/>
        </w:tabs>
        <w:autoSpaceDE w:val="0"/>
        <w:autoSpaceDN w:val="0"/>
        <w:adjustRightInd w:val="0"/>
        <w:jc w:val="right"/>
        <w:rPr>
          <w:b/>
          <w:color w:val="000000"/>
          <w:sz w:val="16"/>
        </w:rPr>
      </w:pPr>
    </w:p>
    <w:p w14:paraId="2A262066" w14:textId="77777777" w:rsidR="002B521C" w:rsidRPr="0005169F" w:rsidRDefault="002B521C">
      <w:pPr>
        <w:widowControl w:val="0"/>
        <w:tabs>
          <w:tab w:val="right" w:pos="10206"/>
        </w:tabs>
        <w:autoSpaceDE w:val="0"/>
        <w:autoSpaceDN w:val="0"/>
        <w:adjustRightInd w:val="0"/>
        <w:jc w:val="right"/>
        <w:rPr>
          <w:b/>
          <w:color w:val="000000"/>
          <w:sz w:val="16"/>
        </w:rPr>
      </w:pPr>
    </w:p>
    <w:p w14:paraId="13B5B99B" w14:textId="77777777" w:rsidR="002B521C" w:rsidRPr="0005169F" w:rsidRDefault="002B521C">
      <w:pPr>
        <w:widowControl w:val="0"/>
        <w:tabs>
          <w:tab w:val="right" w:pos="10206"/>
        </w:tabs>
        <w:autoSpaceDE w:val="0"/>
        <w:autoSpaceDN w:val="0"/>
        <w:adjustRightInd w:val="0"/>
        <w:jc w:val="right"/>
        <w:rPr>
          <w:b/>
          <w:color w:val="000000"/>
          <w:sz w:val="16"/>
        </w:rPr>
      </w:pPr>
    </w:p>
    <w:p w14:paraId="3D9E2CE6" w14:textId="77777777" w:rsidR="002B521C" w:rsidRPr="0005169F" w:rsidRDefault="002B521C">
      <w:pPr>
        <w:widowControl w:val="0"/>
        <w:tabs>
          <w:tab w:val="right" w:pos="10206"/>
        </w:tabs>
        <w:autoSpaceDE w:val="0"/>
        <w:autoSpaceDN w:val="0"/>
        <w:adjustRightInd w:val="0"/>
        <w:jc w:val="right"/>
        <w:rPr>
          <w:b/>
          <w:color w:val="000000"/>
          <w:sz w:val="16"/>
        </w:rPr>
      </w:pPr>
    </w:p>
    <w:p w14:paraId="782D593B" w14:textId="77777777" w:rsidR="002B521C" w:rsidRPr="0005169F" w:rsidRDefault="002B521C">
      <w:pPr>
        <w:widowControl w:val="0"/>
        <w:tabs>
          <w:tab w:val="right" w:pos="10206"/>
        </w:tabs>
        <w:autoSpaceDE w:val="0"/>
        <w:autoSpaceDN w:val="0"/>
        <w:adjustRightInd w:val="0"/>
        <w:jc w:val="right"/>
        <w:rPr>
          <w:b/>
          <w:color w:val="000000"/>
          <w:sz w:val="16"/>
        </w:rPr>
      </w:pPr>
    </w:p>
    <w:p w14:paraId="7EC518ED" w14:textId="77777777" w:rsidR="002B521C" w:rsidRPr="0005169F" w:rsidRDefault="002B521C">
      <w:pPr>
        <w:widowControl w:val="0"/>
        <w:tabs>
          <w:tab w:val="right" w:pos="10206"/>
        </w:tabs>
        <w:autoSpaceDE w:val="0"/>
        <w:autoSpaceDN w:val="0"/>
        <w:adjustRightInd w:val="0"/>
        <w:jc w:val="right"/>
        <w:rPr>
          <w:b/>
          <w:color w:val="000000"/>
          <w:sz w:val="16"/>
        </w:rPr>
      </w:pPr>
    </w:p>
    <w:p w14:paraId="6A5A3CE6" w14:textId="77777777" w:rsidR="002B521C" w:rsidRPr="0005169F" w:rsidRDefault="002B521C">
      <w:pPr>
        <w:widowControl w:val="0"/>
        <w:tabs>
          <w:tab w:val="right" w:pos="10206"/>
        </w:tabs>
        <w:autoSpaceDE w:val="0"/>
        <w:autoSpaceDN w:val="0"/>
        <w:adjustRightInd w:val="0"/>
        <w:jc w:val="right"/>
        <w:rPr>
          <w:b/>
          <w:color w:val="000000"/>
          <w:sz w:val="16"/>
        </w:rPr>
      </w:pPr>
    </w:p>
    <w:p w14:paraId="22DF26B0" w14:textId="77777777" w:rsidR="002B521C" w:rsidRPr="0005169F" w:rsidRDefault="002B521C">
      <w:pPr>
        <w:widowControl w:val="0"/>
        <w:tabs>
          <w:tab w:val="right" w:pos="10206"/>
        </w:tabs>
        <w:autoSpaceDE w:val="0"/>
        <w:autoSpaceDN w:val="0"/>
        <w:adjustRightInd w:val="0"/>
        <w:jc w:val="right"/>
        <w:rPr>
          <w:b/>
          <w:color w:val="000000"/>
          <w:sz w:val="16"/>
        </w:rPr>
      </w:pPr>
    </w:p>
    <w:p w14:paraId="65DBED53" w14:textId="77777777" w:rsidR="002B521C" w:rsidRPr="0005169F" w:rsidRDefault="002B521C">
      <w:pPr>
        <w:widowControl w:val="0"/>
        <w:tabs>
          <w:tab w:val="right" w:pos="10206"/>
        </w:tabs>
        <w:autoSpaceDE w:val="0"/>
        <w:autoSpaceDN w:val="0"/>
        <w:adjustRightInd w:val="0"/>
        <w:jc w:val="right"/>
        <w:rPr>
          <w:b/>
          <w:color w:val="000000"/>
          <w:sz w:val="16"/>
        </w:rPr>
      </w:pPr>
    </w:p>
    <w:p w14:paraId="412C7C9E" w14:textId="77777777" w:rsidR="002B521C" w:rsidRPr="0005169F" w:rsidRDefault="002B521C">
      <w:pPr>
        <w:widowControl w:val="0"/>
        <w:tabs>
          <w:tab w:val="right" w:pos="10206"/>
        </w:tabs>
        <w:autoSpaceDE w:val="0"/>
        <w:autoSpaceDN w:val="0"/>
        <w:adjustRightInd w:val="0"/>
        <w:jc w:val="right"/>
        <w:rPr>
          <w:b/>
          <w:color w:val="000000"/>
          <w:sz w:val="16"/>
        </w:rPr>
      </w:pPr>
    </w:p>
    <w:p w14:paraId="62B58FB7" w14:textId="77777777" w:rsidR="002B521C" w:rsidRPr="0005169F" w:rsidRDefault="002B521C">
      <w:pPr>
        <w:widowControl w:val="0"/>
        <w:tabs>
          <w:tab w:val="right" w:pos="10206"/>
        </w:tabs>
        <w:autoSpaceDE w:val="0"/>
        <w:autoSpaceDN w:val="0"/>
        <w:adjustRightInd w:val="0"/>
        <w:jc w:val="right"/>
        <w:rPr>
          <w:b/>
          <w:color w:val="000000"/>
          <w:sz w:val="16"/>
        </w:rPr>
      </w:pPr>
    </w:p>
    <w:p w14:paraId="6A5742E8" w14:textId="77777777" w:rsidR="002B521C" w:rsidRPr="0005169F" w:rsidRDefault="002B521C">
      <w:pPr>
        <w:widowControl w:val="0"/>
        <w:tabs>
          <w:tab w:val="right" w:pos="10206"/>
        </w:tabs>
        <w:autoSpaceDE w:val="0"/>
        <w:autoSpaceDN w:val="0"/>
        <w:adjustRightInd w:val="0"/>
        <w:jc w:val="right"/>
        <w:rPr>
          <w:b/>
          <w:color w:val="000000"/>
          <w:sz w:val="16"/>
        </w:rPr>
      </w:pPr>
    </w:p>
    <w:p w14:paraId="30AEBFE9" w14:textId="77777777" w:rsidR="002B521C" w:rsidRPr="0005169F" w:rsidRDefault="002B521C">
      <w:pPr>
        <w:widowControl w:val="0"/>
        <w:tabs>
          <w:tab w:val="right" w:pos="10206"/>
        </w:tabs>
        <w:autoSpaceDE w:val="0"/>
        <w:autoSpaceDN w:val="0"/>
        <w:adjustRightInd w:val="0"/>
        <w:jc w:val="right"/>
        <w:rPr>
          <w:b/>
          <w:color w:val="000000"/>
          <w:sz w:val="16"/>
        </w:rPr>
      </w:pPr>
    </w:p>
    <w:p w14:paraId="3B050A43" w14:textId="77777777" w:rsidR="002F0290" w:rsidRDefault="00117B5A" w:rsidP="002F0290">
      <w:pPr>
        <w:widowControl w:val="0"/>
        <w:tabs>
          <w:tab w:val="right" w:pos="10206"/>
        </w:tabs>
        <w:autoSpaceDE w:val="0"/>
        <w:autoSpaceDN w:val="0"/>
        <w:adjustRightInd w:val="0"/>
        <w:jc w:val="right"/>
        <w:rPr>
          <w:rFonts w:ascii="Arial" w:hAnsi="Arial"/>
        </w:rPr>
      </w:pPr>
      <w:r>
        <w:rPr>
          <w:b/>
          <w:color w:val="000000"/>
          <w:sz w:val="16"/>
        </w:rPr>
        <w:br w:type="page"/>
      </w:r>
      <w:r w:rsidR="002F0290">
        <w:rPr>
          <w:b/>
          <w:color w:val="000000"/>
          <w:sz w:val="16"/>
        </w:rPr>
        <w:lastRenderedPageBreak/>
        <w:t>Centro Europeo per le Previsioni Meteorologiche a medio termine</w:t>
      </w:r>
    </w:p>
    <w:p w14:paraId="4B678428" w14:textId="77777777" w:rsidR="002F0290" w:rsidRDefault="002F0290" w:rsidP="002F0290">
      <w:pPr>
        <w:pStyle w:val="Titolo7"/>
      </w:pPr>
    </w:p>
    <w:p w14:paraId="5D45C7E0" w14:textId="76D6A168" w:rsidR="00F25594" w:rsidRDefault="006B0580" w:rsidP="002F0290">
      <w:pPr>
        <w:pStyle w:val="Titolo7"/>
      </w:pPr>
      <w:r>
        <w:rPr>
          <w:noProof/>
        </w:rPr>
        <w:drawing>
          <wp:anchor distT="0" distB="0" distL="114300" distR="114300" simplePos="0" relativeHeight="251679744" behindDoc="1" locked="0" layoutInCell="1" allowOverlap="1" wp14:anchorId="22D7F4E4" wp14:editId="3C343C97">
            <wp:simplePos x="0" y="0"/>
            <wp:positionH relativeFrom="column">
              <wp:posOffset>4467860</wp:posOffset>
            </wp:positionH>
            <wp:positionV relativeFrom="paragraph">
              <wp:posOffset>237490</wp:posOffset>
            </wp:positionV>
            <wp:extent cx="1913255" cy="325755"/>
            <wp:effectExtent l="0" t="0" r="0" b="0"/>
            <wp:wrapNone/>
            <wp:docPr id="475" name="Immagin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3255" cy="325755"/>
                    </a:xfrm>
                    <a:prstGeom prst="rect">
                      <a:avLst/>
                    </a:prstGeom>
                    <a:noFill/>
                    <a:ln>
                      <a:noFill/>
                    </a:ln>
                  </pic:spPr>
                </pic:pic>
              </a:graphicData>
            </a:graphic>
            <wp14:sizeRelH relativeFrom="page">
              <wp14:pctWidth>0</wp14:pctWidth>
            </wp14:sizeRelH>
            <wp14:sizeRelV relativeFrom="page">
              <wp14:pctHeight>0</wp14:pctHeight>
            </wp14:sizeRelV>
          </wp:anchor>
        </w:drawing>
      </w:r>
      <w:r w:rsidR="002F0290" w:rsidRPr="002F0290">
        <w:t>Centro Europeo per le Previsioni Meteorologiche</w:t>
      </w:r>
      <w:r w:rsidR="002F0290">
        <w:t xml:space="preserve">          </w:t>
      </w:r>
      <w:r w:rsidR="00F25594">
        <w:t xml:space="preserve">   </w:t>
      </w:r>
    </w:p>
    <w:p w14:paraId="5911B1F1" w14:textId="77777777" w:rsidR="002F0290" w:rsidRPr="00F25594" w:rsidRDefault="00F25594" w:rsidP="00F25594">
      <w:pPr>
        <w:pStyle w:val="Titolo7"/>
        <w:rPr>
          <w:lang w:val="en-US"/>
        </w:rPr>
      </w:pPr>
      <w:r w:rsidRPr="00F25594">
        <w:t xml:space="preserve"> </w:t>
      </w:r>
      <w:r w:rsidR="002F0290" w:rsidRPr="00F25594">
        <w:rPr>
          <w:lang w:val="en-US"/>
        </w:rPr>
        <w:t>a medio termine</w:t>
      </w:r>
    </w:p>
    <w:p w14:paraId="16E45507" w14:textId="77777777" w:rsidR="00F25594" w:rsidRPr="00F25594" w:rsidRDefault="00F25594" w:rsidP="00F25594">
      <w:pPr>
        <w:rPr>
          <w:lang w:val="en-US"/>
        </w:rPr>
      </w:pPr>
    </w:p>
    <w:p w14:paraId="509EA54A" w14:textId="77777777" w:rsidR="002F0290" w:rsidRPr="002F0290" w:rsidRDefault="002F0290" w:rsidP="002F0290">
      <w:pPr>
        <w:widowControl w:val="0"/>
        <w:tabs>
          <w:tab w:val="right" w:pos="10206"/>
        </w:tabs>
        <w:autoSpaceDE w:val="0"/>
        <w:autoSpaceDN w:val="0"/>
        <w:adjustRightInd w:val="0"/>
        <w:rPr>
          <w:b/>
          <w:color w:val="000080"/>
          <w:sz w:val="24"/>
          <w:szCs w:val="24"/>
          <w:lang w:val="en-US"/>
        </w:rPr>
      </w:pPr>
      <w:r>
        <w:rPr>
          <w:b/>
          <w:color w:val="000080"/>
          <w:sz w:val="32"/>
          <w:lang w:val="en-US"/>
        </w:rPr>
        <w:t>(</w:t>
      </w:r>
      <w:r w:rsidRPr="002F0290">
        <w:rPr>
          <w:b/>
          <w:color w:val="000080"/>
          <w:sz w:val="24"/>
          <w:szCs w:val="24"/>
          <w:lang w:val="en-US"/>
        </w:rPr>
        <w:t>ECMWF – European Centre for Medium-Range Wheather Forecasts)</w:t>
      </w:r>
    </w:p>
    <w:p w14:paraId="7137E71D" w14:textId="77777777" w:rsidR="002F0290" w:rsidRPr="00F25594" w:rsidRDefault="002F0290" w:rsidP="002F0290">
      <w:pPr>
        <w:widowControl w:val="0"/>
        <w:tabs>
          <w:tab w:val="right" w:pos="10206"/>
        </w:tabs>
        <w:autoSpaceDE w:val="0"/>
        <w:autoSpaceDN w:val="0"/>
        <w:adjustRightInd w:val="0"/>
        <w:spacing w:before="77"/>
        <w:rPr>
          <w:b/>
          <w:color w:val="808080"/>
          <w:sz w:val="24"/>
          <w:lang w:val="en-US"/>
        </w:rPr>
      </w:pPr>
    </w:p>
    <w:p w14:paraId="08AA3E92" w14:textId="77777777" w:rsidR="002F0290" w:rsidRDefault="002F0290" w:rsidP="002F0290">
      <w:pPr>
        <w:widowControl w:val="0"/>
        <w:tabs>
          <w:tab w:val="right" w:pos="10206"/>
        </w:tabs>
        <w:autoSpaceDE w:val="0"/>
        <w:autoSpaceDN w:val="0"/>
        <w:adjustRightInd w:val="0"/>
        <w:spacing w:before="14"/>
        <w:rPr>
          <w:color w:val="000080"/>
          <w:sz w:val="26"/>
        </w:rPr>
      </w:pPr>
      <w:r>
        <w:t>────────────────────────────────────────────────────────────────────────</w:t>
      </w:r>
    </w:p>
    <w:p w14:paraId="062F2469" w14:textId="77777777" w:rsidR="002F0290" w:rsidRDefault="002F0290" w:rsidP="002F0290">
      <w:pPr>
        <w:widowControl w:val="0"/>
        <w:tabs>
          <w:tab w:val="left" w:pos="3292"/>
          <w:tab w:val="right" w:pos="10206"/>
        </w:tabs>
        <w:autoSpaceDE w:val="0"/>
        <w:autoSpaceDN w:val="0"/>
        <w:adjustRightInd w:val="0"/>
        <w:spacing w:before="472"/>
      </w:pPr>
      <w:r>
        <w:rPr>
          <w:b/>
        </w:rPr>
        <w:tab/>
      </w:r>
      <w:r>
        <w:rPr>
          <w:b/>
        </w:rPr>
        <w:tab/>
        <w:t xml:space="preserve">Sito internet: </w:t>
      </w:r>
      <w:hyperlink r:id="rId20" w:history="1">
        <w:r w:rsidRPr="00775487">
          <w:rPr>
            <w:rStyle w:val="Collegamentoipertestuale"/>
          </w:rPr>
          <w:t>www.ecmwf.int</w:t>
        </w:r>
      </w:hyperlink>
    </w:p>
    <w:p w14:paraId="59947A8D" w14:textId="77777777" w:rsidR="002F0290" w:rsidRDefault="002F0290" w:rsidP="002F0290">
      <w:pPr>
        <w:widowControl w:val="0"/>
        <w:tabs>
          <w:tab w:val="left" w:pos="3292"/>
          <w:tab w:val="right" w:pos="10206"/>
        </w:tabs>
        <w:autoSpaceDE w:val="0"/>
        <w:autoSpaceDN w:val="0"/>
        <w:adjustRightInd w:val="0"/>
        <w:spacing w:before="472"/>
        <w:rPr>
          <w:b/>
          <w:color w:val="000000"/>
          <w:sz w:val="26"/>
        </w:rPr>
      </w:pPr>
      <w:r>
        <w:rPr>
          <w:b/>
          <w:color w:val="000080"/>
        </w:rPr>
        <w:t>Indirizzo temporaneo</w:t>
      </w:r>
      <w:r>
        <w:rPr>
          <w:b/>
        </w:rPr>
        <w:tab/>
      </w:r>
      <w:r w:rsidR="001A3B29">
        <w:t>Tecnopolo di Bologna, Via Stalingrado 84/3 – 40128 Bologna</w:t>
      </w:r>
      <w:r w:rsidR="00927ADB">
        <w:t xml:space="preserve"> (dal 1 luglio 2021)</w:t>
      </w:r>
    </w:p>
    <w:p w14:paraId="302E6C15" w14:textId="77777777" w:rsidR="002F0290" w:rsidRPr="00B5623C" w:rsidRDefault="002F0290" w:rsidP="002F0290">
      <w:pPr>
        <w:widowControl w:val="0"/>
        <w:tabs>
          <w:tab w:val="left" w:pos="3292"/>
          <w:tab w:val="right" w:pos="10206"/>
        </w:tabs>
        <w:autoSpaceDE w:val="0"/>
        <w:autoSpaceDN w:val="0"/>
        <w:adjustRightInd w:val="0"/>
        <w:rPr>
          <w:color w:val="000000"/>
          <w:sz w:val="23"/>
        </w:rPr>
      </w:pPr>
      <w:r>
        <w:rPr>
          <w:rFonts w:ascii="Arial" w:hAnsi="Arial"/>
        </w:rPr>
        <w:tab/>
      </w:r>
      <w:r w:rsidR="00B5623C" w:rsidRPr="00B5623C">
        <w:t xml:space="preserve">E-mail </w:t>
      </w:r>
      <w:r w:rsidR="003F3892">
        <w:t>info-bologna@ecmwf.int</w:t>
      </w:r>
    </w:p>
    <w:p w14:paraId="7FF53AF1" w14:textId="77777777" w:rsidR="002F0290" w:rsidRPr="00B5623C" w:rsidRDefault="002F0290" w:rsidP="002F0290">
      <w:pPr>
        <w:widowControl w:val="0"/>
        <w:tabs>
          <w:tab w:val="left" w:pos="3292"/>
          <w:tab w:val="right" w:pos="10206"/>
        </w:tabs>
        <w:autoSpaceDE w:val="0"/>
        <w:autoSpaceDN w:val="0"/>
        <w:adjustRightInd w:val="0"/>
        <w:rPr>
          <w:color w:val="000000"/>
          <w:sz w:val="23"/>
        </w:rPr>
      </w:pPr>
      <w:r w:rsidRPr="00B5623C">
        <w:rPr>
          <w:rFonts w:ascii="Arial" w:hAnsi="Arial"/>
        </w:rPr>
        <w:tab/>
      </w:r>
      <w:r w:rsidRPr="00B5623C">
        <w:rPr>
          <w:color w:val="000000"/>
        </w:rPr>
        <w:t xml:space="preserve"> </w:t>
      </w:r>
    </w:p>
    <w:p w14:paraId="7DE31D2B" w14:textId="77777777" w:rsidR="002F0290" w:rsidRDefault="008A4DA7" w:rsidP="002F0290">
      <w:pPr>
        <w:widowControl w:val="0"/>
        <w:tabs>
          <w:tab w:val="left" w:pos="3292"/>
          <w:tab w:val="right" w:pos="10206"/>
        </w:tabs>
        <w:autoSpaceDE w:val="0"/>
        <w:autoSpaceDN w:val="0"/>
        <w:adjustRightInd w:val="0"/>
        <w:spacing w:before="472"/>
      </w:pPr>
      <w:r>
        <w:t>Signor</w:t>
      </w:r>
      <w:r w:rsidR="00D562DD">
        <w:t xml:space="preserve"> </w:t>
      </w:r>
      <w:r>
        <w:t>MARTIN</w:t>
      </w:r>
      <w:r w:rsidR="00D562DD">
        <w:t xml:space="preserve"> PALKOVIC</w:t>
      </w:r>
      <w:r w:rsidR="00B3170A">
        <w:t>, Direttore (1° giugno 20</w:t>
      </w:r>
      <w:r w:rsidR="00D562DD">
        <w:t>24</w:t>
      </w:r>
      <w:r w:rsidR="00B3170A">
        <w:t>)</w:t>
      </w:r>
    </w:p>
    <w:p w14:paraId="0CE2F0F0" w14:textId="77777777" w:rsidR="002F0290" w:rsidRDefault="002F0290" w:rsidP="002F0290">
      <w:pPr>
        <w:widowControl w:val="0"/>
        <w:tabs>
          <w:tab w:val="left" w:pos="3292"/>
          <w:tab w:val="right" w:pos="10206"/>
        </w:tabs>
        <w:autoSpaceDE w:val="0"/>
        <w:autoSpaceDN w:val="0"/>
        <w:adjustRightInd w:val="0"/>
        <w:spacing w:before="472"/>
      </w:pPr>
    </w:p>
    <w:p w14:paraId="7941D378" w14:textId="77777777" w:rsidR="002F0290" w:rsidRDefault="002F0290" w:rsidP="002F0290">
      <w:pPr>
        <w:widowControl w:val="0"/>
        <w:tabs>
          <w:tab w:val="left" w:pos="3292"/>
          <w:tab w:val="right" w:pos="10206"/>
        </w:tabs>
        <w:autoSpaceDE w:val="0"/>
        <w:autoSpaceDN w:val="0"/>
        <w:adjustRightInd w:val="0"/>
        <w:spacing w:before="472"/>
        <w:rPr>
          <w:b/>
        </w:rPr>
      </w:pPr>
    </w:p>
    <w:p w14:paraId="6D5A89D8" w14:textId="77777777" w:rsidR="002B521C" w:rsidRDefault="002B521C">
      <w:pPr>
        <w:widowControl w:val="0"/>
        <w:tabs>
          <w:tab w:val="right" w:pos="10206"/>
        </w:tabs>
        <w:autoSpaceDE w:val="0"/>
        <w:autoSpaceDN w:val="0"/>
        <w:adjustRightInd w:val="0"/>
        <w:jc w:val="right"/>
        <w:rPr>
          <w:b/>
          <w:color w:val="000000"/>
        </w:rPr>
      </w:pPr>
      <w:r w:rsidRPr="0005169F">
        <w:rPr>
          <w:b/>
          <w:color w:val="000000"/>
          <w:sz w:val="16"/>
        </w:rPr>
        <w:br w:type="page"/>
      </w:r>
      <w:r>
        <w:rPr>
          <w:b/>
          <w:color w:val="000000"/>
          <w:sz w:val="16"/>
        </w:rPr>
        <w:lastRenderedPageBreak/>
        <w:t>Centro Comune di Ricerca della Commissione  Europea</w:t>
      </w:r>
    </w:p>
    <w:p w14:paraId="456708FF" w14:textId="77777777" w:rsidR="002B521C" w:rsidRDefault="002B521C">
      <w:pPr>
        <w:widowControl w:val="0"/>
        <w:tabs>
          <w:tab w:val="right" w:pos="10206"/>
        </w:tabs>
        <w:autoSpaceDE w:val="0"/>
        <w:autoSpaceDN w:val="0"/>
        <w:adjustRightInd w:val="0"/>
        <w:spacing w:before="60"/>
        <w:rPr>
          <w:color w:val="000080"/>
          <w:sz w:val="26"/>
        </w:rPr>
      </w:pPr>
    </w:p>
    <w:p w14:paraId="1CD0FD46" w14:textId="697C244C" w:rsidR="002B521C" w:rsidRDefault="006B0580">
      <w:pPr>
        <w:pStyle w:val="Titolo7"/>
      </w:pPr>
      <w:bookmarkStart w:id="17" w:name="_Toc58837178"/>
      <w:r>
        <w:rPr>
          <w:noProof/>
        </w:rPr>
        <w:drawing>
          <wp:anchor distT="0" distB="0" distL="114300" distR="114300" simplePos="0" relativeHeight="251637760" behindDoc="0" locked="0" layoutInCell="0" allowOverlap="1" wp14:anchorId="51DA91F7" wp14:editId="23B4C87D">
            <wp:simplePos x="0" y="0"/>
            <wp:positionH relativeFrom="column">
              <wp:align>right</wp:align>
            </wp:positionH>
            <wp:positionV relativeFrom="paragraph">
              <wp:posOffset>76835</wp:posOffset>
            </wp:positionV>
            <wp:extent cx="1108710" cy="726440"/>
            <wp:effectExtent l="0" t="0" r="0" b="0"/>
            <wp:wrapNone/>
            <wp:docPr id="367" name="Immagine 367" descr="[EU 12 star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EU 12 stars flag]"/>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108710" cy="726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Centro Comune di Ricerca della Commissione Europea</w:t>
      </w:r>
      <w:bookmarkEnd w:id="17"/>
      <w:r w:rsidR="002B521C">
        <w:t xml:space="preserve">      </w:t>
      </w:r>
    </w:p>
    <w:p w14:paraId="189129B8" w14:textId="77777777" w:rsidR="002B521C" w:rsidRDefault="002B521C">
      <w:pPr>
        <w:widowControl w:val="0"/>
        <w:tabs>
          <w:tab w:val="right" w:pos="10206"/>
        </w:tabs>
        <w:autoSpaceDE w:val="0"/>
        <w:autoSpaceDN w:val="0"/>
        <w:adjustRightInd w:val="0"/>
        <w:rPr>
          <w:b/>
          <w:color w:val="000080"/>
          <w:sz w:val="32"/>
          <w:lang w:val="en-GB"/>
        </w:rPr>
      </w:pPr>
      <w:r w:rsidRPr="002F0290">
        <w:rPr>
          <w:b/>
          <w:color w:val="000080"/>
          <w:sz w:val="32"/>
        </w:rPr>
        <w:t>(Joint Rese</w:t>
      </w:r>
      <w:r>
        <w:rPr>
          <w:b/>
          <w:color w:val="000080"/>
          <w:sz w:val="32"/>
          <w:lang w:val="en-GB"/>
        </w:rPr>
        <w:t>arch Center of the European Commission)</w:t>
      </w:r>
    </w:p>
    <w:p w14:paraId="13FA2FAB"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Directorate for Resources                                                                                                              </w:t>
      </w:r>
    </w:p>
    <w:p w14:paraId="000372F7"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CCR (JCR)                                                                                           </w:t>
      </w:r>
    </w:p>
    <w:p w14:paraId="1F5E17EB"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77C84FF6" w14:textId="77777777" w:rsidR="002B521C" w:rsidRDefault="002B521C">
      <w:pPr>
        <w:widowControl w:val="0"/>
        <w:tabs>
          <w:tab w:val="left" w:pos="3292"/>
          <w:tab w:val="right" w:pos="10206"/>
        </w:tabs>
        <w:autoSpaceDE w:val="0"/>
        <w:autoSpaceDN w:val="0"/>
        <w:adjustRightInd w:val="0"/>
        <w:spacing w:before="472"/>
        <w:rPr>
          <w:b/>
          <w:lang w:val="en-GB"/>
        </w:rPr>
      </w:pPr>
      <w:r>
        <w:rPr>
          <w:b/>
          <w:lang w:val="en-GB"/>
        </w:rPr>
        <w:tab/>
      </w:r>
      <w:r>
        <w:rPr>
          <w:b/>
          <w:lang w:val="en-GB"/>
        </w:rPr>
        <w:tab/>
        <w:t xml:space="preserve">Sito Internet: </w:t>
      </w:r>
      <w:r>
        <w:rPr>
          <w:lang w:val="en-GB"/>
        </w:rPr>
        <w:t>www.jrc.cec.eu.int</w:t>
      </w:r>
    </w:p>
    <w:p w14:paraId="5AB083DE"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Indirizzo</w:t>
      </w:r>
      <w:r>
        <w:rPr>
          <w:rFonts w:ascii="Arial" w:hAnsi="Arial"/>
        </w:rPr>
        <w:tab/>
      </w:r>
      <w:r>
        <w:rPr>
          <w:color w:val="000000"/>
        </w:rPr>
        <w:t xml:space="preserve">Via E. Fermi, 1 - 21020 Ispra (Varese) </w:t>
      </w:r>
    </w:p>
    <w:p w14:paraId="40BFC8AB" w14:textId="77777777" w:rsidR="00A16EAC" w:rsidRDefault="002B521C">
      <w:pPr>
        <w:widowControl w:val="0"/>
        <w:tabs>
          <w:tab w:val="left" w:pos="3292"/>
          <w:tab w:val="right" w:pos="10206"/>
        </w:tabs>
        <w:autoSpaceDE w:val="0"/>
        <w:autoSpaceDN w:val="0"/>
        <w:adjustRightInd w:val="0"/>
        <w:rPr>
          <w:color w:val="000000"/>
          <w:lang w:val="en-GB"/>
        </w:rPr>
      </w:pPr>
      <w:r>
        <w:rPr>
          <w:b/>
          <w:color w:val="000080"/>
        </w:rPr>
        <w:t xml:space="preserve">                                                </w:t>
      </w:r>
      <w:r>
        <w:rPr>
          <w:rFonts w:ascii="Arial" w:hAnsi="Arial"/>
        </w:rPr>
        <w:tab/>
      </w:r>
      <w:r>
        <w:rPr>
          <w:color w:val="000000"/>
          <w:lang w:val="en-GB"/>
        </w:rPr>
        <w:t xml:space="preserve">Tel. 0332789889  0332789111 - Fax 0332789502  </w:t>
      </w:r>
      <w:r w:rsidR="00A16EAC">
        <w:rPr>
          <w:color w:val="000000"/>
          <w:lang w:val="en-GB"/>
        </w:rPr>
        <w:t>0332</w:t>
      </w:r>
      <w:r>
        <w:rPr>
          <w:color w:val="000000"/>
          <w:lang w:val="en-GB"/>
        </w:rPr>
        <w:t xml:space="preserve">782435 </w:t>
      </w:r>
    </w:p>
    <w:p w14:paraId="18822CFA" w14:textId="77777777" w:rsidR="002B521C" w:rsidRPr="005A2476" w:rsidRDefault="00A16EAC">
      <w:pPr>
        <w:widowControl w:val="0"/>
        <w:tabs>
          <w:tab w:val="left" w:pos="3292"/>
          <w:tab w:val="right" w:pos="10206"/>
        </w:tabs>
        <w:autoSpaceDE w:val="0"/>
        <w:autoSpaceDN w:val="0"/>
        <w:adjustRightInd w:val="0"/>
        <w:rPr>
          <w:color w:val="000000"/>
        </w:rPr>
      </w:pPr>
      <w:r>
        <w:rPr>
          <w:color w:val="000000"/>
          <w:lang w:val="en-GB"/>
        </w:rPr>
        <w:tab/>
      </w:r>
      <w:r w:rsidRPr="005A2476">
        <w:rPr>
          <w:color w:val="000000"/>
        </w:rPr>
        <w:t xml:space="preserve">E-mail  </w:t>
      </w:r>
      <w:r w:rsidR="005A2476" w:rsidRPr="005A2476">
        <w:rPr>
          <w:color w:val="000000"/>
        </w:rPr>
        <w:t>jrc-info@ec.europa.eu</w:t>
      </w:r>
    </w:p>
    <w:p w14:paraId="55043907" w14:textId="77777777" w:rsidR="002B521C" w:rsidRPr="005A2476" w:rsidRDefault="002B521C">
      <w:pPr>
        <w:widowControl w:val="0"/>
        <w:tabs>
          <w:tab w:val="left" w:pos="3292"/>
          <w:tab w:val="right" w:pos="10206"/>
        </w:tabs>
        <w:autoSpaceDE w:val="0"/>
        <w:autoSpaceDN w:val="0"/>
        <w:adjustRightInd w:val="0"/>
        <w:rPr>
          <w:color w:val="000000"/>
          <w:sz w:val="23"/>
        </w:rPr>
      </w:pPr>
      <w:r w:rsidRPr="005A2476">
        <w:rPr>
          <w:rFonts w:ascii="Arial" w:hAnsi="Arial"/>
        </w:rPr>
        <w:tab/>
      </w:r>
      <w:r w:rsidRPr="005A2476">
        <w:rPr>
          <w:color w:val="000000"/>
        </w:rPr>
        <w:t xml:space="preserve"> </w:t>
      </w:r>
    </w:p>
    <w:p w14:paraId="1E0CA2F4" w14:textId="77777777" w:rsidR="002B521C" w:rsidRPr="005A2476" w:rsidRDefault="002B521C">
      <w:pPr>
        <w:widowControl w:val="0"/>
        <w:tabs>
          <w:tab w:val="right" w:pos="10206"/>
        </w:tabs>
        <w:autoSpaceDE w:val="0"/>
        <w:autoSpaceDN w:val="0"/>
        <w:adjustRightInd w:val="0"/>
        <w:spacing w:before="583"/>
        <w:rPr>
          <w:color w:val="000080"/>
          <w:sz w:val="26"/>
        </w:rPr>
      </w:pPr>
    </w:p>
    <w:p w14:paraId="65D42336" w14:textId="77777777" w:rsidR="002B521C" w:rsidRDefault="002B521C">
      <w:pPr>
        <w:widowControl w:val="0"/>
        <w:tabs>
          <w:tab w:val="right" w:pos="10206"/>
        </w:tabs>
        <w:autoSpaceDE w:val="0"/>
        <w:autoSpaceDN w:val="0"/>
        <w:adjustRightInd w:val="0"/>
        <w:rPr>
          <w:b/>
          <w:color w:val="000000"/>
        </w:rPr>
      </w:pPr>
      <w:r>
        <w:rPr>
          <w:rFonts w:ascii="Arial" w:hAnsi="Arial"/>
        </w:rPr>
        <w:br w:type="page"/>
      </w:r>
      <w:r>
        <w:rPr>
          <w:rFonts w:ascii="Arial" w:hAnsi="Arial"/>
        </w:rPr>
        <w:lastRenderedPageBreak/>
        <w:t xml:space="preserve">                                                                        </w:t>
      </w:r>
      <w:r>
        <w:rPr>
          <w:b/>
          <w:color w:val="000000"/>
          <w:sz w:val="16"/>
        </w:rPr>
        <w:t>Centro d'Informazione delle Nazioni Unite per l’ Italia, Malta, la Santa Sede e San Marino</w:t>
      </w:r>
    </w:p>
    <w:p w14:paraId="1657ADC7" w14:textId="77777777" w:rsidR="002B521C" w:rsidRDefault="002B521C">
      <w:pPr>
        <w:widowControl w:val="0"/>
        <w:tabs>
          <w:tab w:val="right" w:pos="10206"/>
        </w:tabs>
        <w:autoSpaceDE w:val="0"/>
        <w:autoSpaceDN w:val="0"/>
        <w:adjustRightInd w:val="0"/>
        <w:spacing w:before="60"/>
        <w:rPr>
          <w:color w:val="000080"/>
          <w:sz w:val="26"/>
        </w:rPr>
      </w:pPr>
    </w:p>
    <w:p w14:paraId="3CB278FE" w14:textId="29134432" w:rsidR="002B521C" w:rsidRDefault="006B0580">
      <w:pPr>
        <w:pStyle w:val="Titolo7"/>
        <w:ind w:right="1418"/>
      </w:pPr>
      <w:bookmarkStart w:id="18" w:name="_Toc58837179"/>
      <w:r>
        <w:rPr>
          <w:noProof/>
        </w:rPr>
        <w:drawing>
          <wp:anchor distT="0" distB="0" distL="114300" distR="114300" simplePos="0" relativeHeight="251645952" behindDoc="0" locked="0" layoutInCell="0" allowOverlap="1" wp14:anchorId="491E80FA" wp14:editId="672C49AC">
            <wp:simplePos x="0" y="0"/>
            <wp:positionH relativeFrom="column">
              <wp:posOffset>5697855</wp:posOffset>
            </wp:positionH>
            <wp:positionV relativeFrom="paragraph">
              <wp:posOffset>67310</wp:posOffset>
            </wp:positionV>
            <wp:extent cx="783590" cy="718185"/>
            <wp:effectExtent l="0" t="0" r="0" b="0"/>
            <wp:wrapNone/>
            <wp:docPr id="415" name="Immagin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835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Centro d'Informazione delle N.U. per l'Italia, Malta, la Santa Sede e San Marino</w:t>
      </w:r>
      <w:bookmarkEnd w:id="18"/>
    </w:p>
    <w:p w14:paraId="25D88FFA" w14:textId="77777777" w:rsidR="002B521C" w:rsidRDefault="002B521C">
      <w:pPr>
        <w:widowControl w:val="0"/>
        <w:tabs>
          <w:tab w:val="right" w:pos="10206"/>
        </w:tabs>
        <w:autoSpaceDE w:val="0"/>
        <w:autoSpaceDN w:val="0"/>
        <w:adjustRightInd w:val="0"/>
        <w:rPr>
          <w:b/>
          <w:color w:val="000080"/>
          <w:sz w:val="32"/>
        </w:rPr>
      </w:pPr>
      <w:r>
        <w:rPr>
          <w:b/>
          <w:color w:val="000080"/>
          <w:sz w:val="32"/>
        </w:rPr>
        <w:t>(UN Information Ce</w:t>
      </w:r>
      <w:r>
        <w:rPr>
          <w:b/>
          <w:color w:val="000080"/>
          <w:sz w:val="32"/>
        </w:rPr>
        <w:t xml:space="preserve">ntre)                                                                                </w:t>
      </w:r>
    </w:p>
    <w:p w14:paraId="00182C49"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UNIC                                                                                                </w:t>
      </w:r>
    </w:p>
    <w:p w14:paraId="3A67A46B" w14:textId="77777777" w:rsidR="002B521C" w:rsidRDefault="002B521C">
      <w:pPr>
        <w:widowControl w:val="0"/>
        <w:tabs>
          <w:tab w:val="right" w:pos="10206"/>
        </w:tabs>
        <w:autoSpaceDE w:val="0"/>
        <w:autoSpaceDN w:val="0"/>
        <w:adjustRightInd w:val="0"/>
        <w:spacing w:before="14"/>
        <w:rPr>
          <w:color w:val="000080"/>
          <w:sz w:val="26"/>
        </w:rPr>
      </w:pPr>
      <w:r>
        <w:t>────────────────────────────────────────────────────────────────────────</w:t>
      </w:r>
    </w:p>
    <w:p w14:paraId="351B63AE" w14:textId="77777777" w:rsidR="002B521C" w:rsidRDefault="002B521C">
      <w:pPr>
        <w:widowControl w:val="0"/>
        <w:tabs>
          <w:tab w:val="left" w:pos="3292"/>
          <w:tab w:val="right" w:pos="10206"/>
        </w:tabs>
        <w:autoSpaceDE w:val="0"/>
        <w:autoSpaceDN w:val="0"/>
        <w:adjustRightInd w:val="0"/>
        <w:rPr>
          <w:b/>
          <w:color w:val="000080"/>
        </w:rPr>
      </w:pPr>
    </w:p>
    <w:p w14:paraId="76CBE446" w14:textId="77777777" w:rsidR="002B521C" w:rsidRDefault="002B521C">
      <w:pPr>
        <w:widowControl w:val="0"/>
        <w:tabs>
          <w:tab w:val="left" w:pos="3292"/>
          <w:tab w:val="right" w:pos="10206"/>
        </w:tabs>
        <w:autoSpaceDE w:val="0"/>
        <w:autoSpaceDN w:val="0"/>
        <w:adjustRightInd w:val="0"/>
        <w:rPr>
          <w:bCs/>
          <w:color w:val="000000"/>
        </w:rPr>
      </w:pPr>
      <w:r>
        <w:rPr>
          <w:bCs/>
          <w:color w:val="000000"/>
        </w:rPr>
        <w:t>Sede a Bruxelles</w:t>
      </w:r>
    </w:p>
    <w:p w14:paraId="07013803" w14:textId="77777777" w:rsidR="001A3C0B" w:rsidRDefault="001A3C0B">
      <w:pPr>
        <w:widowControl w:val="0"/>
        <w:tabs>
          <w:tab w:val="left" w:pos="3292"/>
          <w:tab w:val="right" w:pos="10206"/>
        </w:tabs>
        <w:autoSpaceDE w:val="0"/>
        <w:autoSpaceDN w:val="0"/>
        <w:adjustRightInd w:val="0"/>
        <w:rPr>
          <w:bCs/>
          <w:color w:val="000000"/>
        </w:rPr>
      </w:pPr>
    </w:p>
    <w:p w14:paraId="54CE71D4"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0EF1A856" w14:textId="77777777" w:rsidR="002B521C" w:rsidRDefault="002B521C">
      <w:pPr>
        <w:widowControl w:val="0"/>
        <w:tabs>
          <w:tab w:val="right" w:pos="10206"/>
        </w:tabs>
        <w:autoSpaceDE w:val="0"/>
        <w:autoSpaceDN w:val="0"/>
        <w:adjustRightInd w:val="0"/>
        <w:spacing w:before="583"/>
        <w:rPr>
          <w:color w:val="000080"/>
          <w:sz w:val="26"/>
        </w:rPr>
      </w:pPr>
    </w:p>
    <w:p w14:paraId="67D3A84F" w14:textId="77777777" w:rsidR="002B521C" w:rsidRDefault="002B521C">
      <w:pPr>
        <w:widowControl w:val="0"/>
        <w:tabs>
          <w:tab w:val="right" w:pos="10206"/>
        </w:tabs>
        <w:autoSpaceDE w:val="0"/>
        <w:autoSpaceDN w:val="0"/>
        <w:adjustRightInd w:val="0"/>
        <w:spacing w:before="107"/>
        <w:rPr>
          <w:color w:val="000000"/>
          <w:sz w:val="26"/>
        </w:rPr>
      </w:pPr>
    </w:p>
    <w:p w14:paraId="3DECB9F6" w14:textId="77777777" w:rsidR="002B521C" w:rsidRDefault="002B521C">
      <w:pPr>
        <w:widowControl w:val="0"/>
        <w:tabs>
          <w:tab w:val="right" w:pos="10206"/>
        </w:tabs>
        <w:autoSpaceDE w:val="0"/>
        <w:autoSpaceDN w:val="0"/>
        <w:adjustRightInd w:val="0"/>
        <w:spacing w:before="163"/>
        <w:rPr>
          <w:color w:val="000000"/>
          <w:sz w:val="26"/>
        </w:rPr>
      </w:pPr>
    </w:p>
    <w:p w14:paraId="3DA6F559"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Centro Internazionale di Fisica Teorica Abdus Salam</w:t>
      </w:r>
    </w:p>
    <w:p w14:paraId="491F2F26" w14:textId="77777777" w:rsidR="000B0820" w:rsidRPr="000B0820" w:rsidRDefault="000B0820">
      <w:pPr>
        <w:widowControl w:val="0"/>
        <w:tabs>
          <w:tab w:val="right" w:pos="10206"/>
        </w:tabs>
        <w:autoSpaceDE w:val="0"/>
        <w:autoSpaceDN w:val="0"/>
        <w:adjustRightInd w:val="0"/>
        <w:spacing w:before="77"/>
        <w:rPr>
          <w:b/>
          <w:color w:val="000080"/>
          <w:sz w:val="16"/>
          <w:szCs w:val="16"/>
        </w:rPr>
      </w:pPr>
      <w:bookmarkStart w:id="19" w:name="_Toc58837172"/>
    </w:p>
    <w:p w14:paraId="4C609A26" w14:textId="3EF5A35E" w:rsidR="000B0820" w:rsidRDefault="006B0580">
      <w:pPr>
        <w:widowControl w:val="0"/>
        <w:tabs>
          <w:tab w:val="right" w:pos="10206"/>
        </w:tabs>
        <w:autoSpaceDE w:val="0"/>
        <w:autoSpaceDN w:val="0"/>
        <w:adjustRightInd w:val="0"/>
        <w:spacing w:before="77"/>
        <w:rPr>
          <w:b/>
          <w:color w:val="000080"/>
          <w:sz w:val="32"/>
          <w:szCs w:val="32"/>
        </w:rPr>
      </w:pPr>
      <w:r>
        <w:rPr>
          <w:noProof/>
        </w:rPr>
        <w:drawing>
          <wp:anchor distT="0" distB="0" distL="114300" distR="114300" simplePos="0" relativeHeight="251674624" behindDoc="1" locked="0" layoutInCell="1" allowOverlap="1" wp14:anchorId="3246E544" wp14:editId="170BD698">
            <wp:simplePos x="0" y="0"/>
            <wp:positionH relativeFrom="column">
              <wp:posOffset>3735070</wp:posOffset>
            </wp:positionH>
            <wp:positionV relativeFrom="paragraph">
              <wp:posOffset>53340</wp:posOffset>
            </wp:positionV>
            <wp:extent cx="2832100" cy="600075"/>
            <wp:effectExtent l="0" t="0" r="0" b="0"/>
            <wp:wrapNone/>
            <wp:docPr id="470" name="Immagin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3210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B521C" w:rsidRPr="000B0820">
        <w:rPr>
          <w:b/>
          <w:color w:val="000080"/>
          <w:sz w:val="32"/>
          <w:szCs w:val="32"/>
        </w:rPr>
        <w:t>Centro Internazionale di Fisica Teorica</w:t>
      </w:r>
    </w:p>
    <w:p w14:paraId="31067960" w14:textId="77777777" w:rsidR="002B521C" w:rsidRPr="000B0820" w:rsidRDefault="00D37B1E">
      <w:pPr>
        <w:widowControl w:val="0"/>
        <w:tabs>
          <w:tab w:val="right" w:pos="10206"/>
        </w:tabs>
        <w:autoSpaceDE w:val="0"/>
        <w:autoSpaceDN w:val="0"/>
        <w:adjustRightInd w:val="0"/>
        <w:spacing w:before="77"/>
        <w:rPr>
          <w:b/>
          <w:color w:val="000080"/>
          <w:sz w:val="32"/>
          <w:szCs w:val="32"/>
        </w:rPr>
      </w:pPr>
      <w:r>
        <w:rPr>
          <w:b/>
          <w:color w:val="000080"/>
          <w:sz w:val="32"/>
          <w:szCs w:val="32"/>
        </w:rPr>
        <w:t>“</w:t>
      </w:r>
      <w:r w:rsidR="002B521C" w:rsidRPr="000B0820">
        <w:rPr>
          <w:b/>
          <w:color w:val="000080"/>
          <w:sz w:val="32"/>
          <w:szCs w:val="32"/>
        </w:rPr>
        <w:t>Abdus Salam</w:t>
      </w:r>
      <w:r>
        <w:rPr>
          <w:b/>
          <w:color w:val="000080"/>
          <w:sz w:val="32"/>
          <w:szCs w:val="32"/>
        </w:rPr>
        <w:t>”</w:t>
      </w:r>
    </w:p>
    <w:p w14:paraId="606B1BFC" w14:textId="77777777" w:rsidR="000B0820" w:rsidRPr="000B0820" w:rsidRDefault="002B521C">
      <w:pPr>
        <w:widowControl w:val="0"/>
        <w:tabs>
          <w:tab w:val="right" w:pos="10206"/>
        </w:tabs>
        <w:autoSpaceDE w:val="0"/>
        <w:autoSpaceDN w:val="0"/>
        <w:adjustRightInd w:val="0"/>
        <w:spacing w:before="77"/>
        <w:rPr>
          <w:b/>
          <w:color w:val="000080"/>
          <w:sz w:val="32"/>
          <w:szCs w:val="32"/>
          <w:lang w:val="en-GB"/>
        </w:rPr>
      </w:pPr>
      <w:r w:rsidRPr="000B0820">
        <w:rPr>
          <w:b/>
          <w:color w:val="000080"/>
          <w:sz w:val="32"/>
          <w:szCs w:val="32"/>
          <w:lang w:val="en-GB"/>
        </w:rPr>
        <w:t>(</w:t>
      </w:r>
      <w:r w:rsidR="009A22E8" w:rsidRPr="000B0820">
        <w:rPr>
          <w:b/>
          <w:color w:val="000080"/>
          <w:sz w:val="32"/>
          <w:szCs w:val="32"/>
          <w:lang w:val="en-GB"/>
        </w:rPr>
        <w:t xml:space="preserve">The </w:t>
      </w:r>
      <w:r w:rsidRPr="000B0820">
        <w:rPr>
          <w:b/>
          <w:color w:val="000080"/>
          <w:sz w:val="32"/>
          <w:szCs w:val="32"/>
          <w:lang w:val="en-GB"/>
        </w:rPr>
        <w:t xml:space="preserve">Abdus Salam International Centre for </w:t>
      </w:r>
    </w:p>
    <w:p w14:paraId="081D70A9" w14:textId="77777777" w:rsidR="002B521C" w:rsidRPr="000B0820" w:rsidRDefault="002B521C">
      <w:pPr>
        <w:widowControl w:val="0"/>
        <w:tabs>
          <w:tab w:val="right" w:pos="10206"/>
        </w:tabs>
        <w:autoSpaceDE w:val="0"/>
        <w:autoSpaceDN w:val="0"/>
        <w:adjustRightInd w:val="0"/>
        <w:spacing w:before="77"/>
        <w:rPr>
          <w:b/>
          <w:color w:val="000080"/>
          <w:sz w:val="32"/>
          <w:szCs w:val="32"/>
          <w:lang w:val="en-GB"/>
        </w:rPr>
      </w:pPr>
      <w:r w:rsidRPr="000B0820">
        <w:rPr>
          <w:b/>
          <w:color w:val="000080"/>
          <w:sz w:val="32"/>
          <w:szCs w:val="32"/>
          <w:lang w:val="en-GB"/>
        </w:rPr>
        <w:t xml:space="preserve">Theoretical Physics) </w:t>
      </w:r>
    </w:p>
    <w:p w14:paraId="6C77BC43" w14:textId="77777777" w:rsidR="002B521C" w:rsidRDefault="002B521C">
      <w:pPr>
        <w:pStyle w:val="Titolo7"/>
        <w:rPr>
          <w:sz w:val="24"/>
          <w:szCs w:val="24"/>
          <w:lang w:val="en-GB"/>
        </w:rPr>
      </w:pPr>
    </w:p>
    <w:p w14:paraId="487E515F" w14:textId="77777777" w:rsidR="002B521C" w:rsidRDefault="002B521C">
      <w:pPr>
        <w:pStyle w:val="Titolo7"/>
        <w:rPr>
          <w:sz w:val="24"/>
          <w:szCs w:val="24"/>
        </w:rPr>
      </w:pPr>
      <w:r>
        <w:rPr>
          <w:sz w:val="24"/>
          <w:szCs w:val="24"/>
        </w:rPr>
        <w:t>- UNESCO</w:t>
      </w:r>
    </w:p>
    <w:p w14:paraId="31048D3E" w14:textId="77777777" w:rsidR="002B521C" w:rsidRDefault="002B521C">
      <w:pPr>
        <w:pStyle w:val="Titolo7"/>
        <w:rPr>
          <w:sz w:val="24"/>
          <w:szCs w:val="24"/>
        </w:rPr>
      </w:pPr>
      <w:r>
        <w:rPr>
          <w:sz w:val="24"/>
          <w:szCs w:val="24"/>
        </w:rPr>
        <w:t>- Agenzia Internazionale per l’Energia Atomica</w:t>
      </w:r>
      <w:bookmarkEnd w:id="19"/>
      <w:r>
        <w:rPr>
          <w:sz w:val="24"/>
          <w:szCs w:val="24"/>
        </w:rPr>
        <w:t xml:space="preserve"> </w:t>
      </w:r>
    </w:p>
    <w:p w14:paraId="16AB544D" w14:textId="77777777" w:rsidR="002B521C" w:rsidRDefault="002B521C">
      <w:pPr>
        <w:widowControl w:val="0"/>
        <w:tabs>
          <w:tab w:val="right" w:pos="10206"/>
        </w:tabs>
        <w:autoSpaceDE w:val="0"/>
        <w:autoSpaceDN w:val="0"/>
        <w:adjustRightInd w:val="0"/>
        <w:rPr>
          <w:b/>
          <w:color w:val="000080"/>
          <w:sz w:val="24"/>
          <w:szCs w:val="24"/>
          <w:lang w:val="en-GB"/>
        </w:rPr>
      </w:pPr>
      <w:r>
        <w:rPr>
          <w:b/>
          <w:color w:val="000080"/>
          <w:sz w:val="24"/>
          <w:szCs w:val="24"/>
        </w:rPr>
        <w:t xml:space="preserve">  </w:t>
      </w:r>
      <w:r>
        <w:rPr>
          <w:b/>
          <w:color w:val="000080"/>
          <w:sz w:val="24"/>
          <w:szCs w:val="24"/>
          <w:lang w:val="en-GB"/>
        </w:rPr>
        <w:t>(International Atomic Energy Agency)</w:t>
      </w:r>
    </w:p>
    <w:p w14:paraId="45CDBA1B" w14:textId="77777777" w:rsidR="002B521C" w:rsidRDefault="002B521C">
      <w:pPr>
        <w:widowControl w:val="0"/>
        <w:tabs>
          <w:tab w:val="right" w:pos="10206"/>
        </w:tabs>
        <w:autoSpaceDE w:val="0"/>
        <w:autoSpaceDN w:val="0"/>
        <w:adjustRightInd w:val="0"/>
        <w:spacing w:before="77"/>
        <w:rPr>
          <w:b/>
          <w:color w:val="808080"/>
          <w:sz w:val="24"/>
          <w:lang w:val="en-GB"/>
        </w:rPr>
      </w:pPr>
    </w:p>
    <w:p w14:paraId="00697721"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CIFT/ICTP (UNESCO-AIEA/IAEA)</w:t>
      </w:r>
    </w:p>
    <w:p w14:paraId="690BCDE1"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04E626FB" w14:textId="77777777" w:rsidR="002B521C" w:rsidRDefault="002B521C">
      <w:pPr>
        <w:widowControl w:val="0"/>
        <w:tabs>
          <w:tab w:val="left" w:pos="3292"/>
          <w:tab w:val="right" w:pos="10206"/>
        </w:tabs>
        <w:autoSpaceDE w:val="0"/>
        <w:autoSpaceDN w:val="0"/>
        <w:adjustRightInd w:val="0"/>
        <w:spacing w:before="472"/>
        <w:rPr>
          <w:lang w:val="en-GB"/>
        </w:rPr>
      </w:pPr>
      <w:r>
        <w:rPr>
          <w:b/>
          <w:lang w:val="en-GB"/>
        </w:rPr>
        <w:tab/>
      </w:r>
      <w:r>
        <w:rPr>
          <w:b/>
          <w:lang w:val="en-GB"/>
        </w:rPr>
        <w:tab/>
        <w:t xml:space="preserve">Sito internet: </w:t>
      </w:r>
      <w:r>
        <w:rPr>
          <w:lang w:val="en-GB"/>
        </w:rPr>
        <w:t>www.ictp.it</w:t>
      </w:r>
    </w:p>
    <w:p w14:paraId="0C721ED0" w14:textId="77777777" w:rsidR="002B521C" w:rsidRPr="00D37B1E" w:rsidRDefault="002B521C">
      <w:pPr>
        <w:widowControl w:val="0"/>
        <w:tabs>
          <w:tab w:val="left" w:pos="3292"/>
          <w:tab w:val="right" w:pos="10206"/>
        </w:tabs>
        <w:autoSpaceDE w:val="0"/>
        <w:autoSpaceDN w:val="0"/>
        <w:adjustRightInd w:val="0"/>
        <w:spacing w:before="472"/>
        <w:rPr>
          <w:color w:val="000000"/>
          <w:sz w:val="26"/>
        </w:rPr>
      </w:pPr>
      <w:r w:rsidRPr="00D37B1E">
        <w:rPr>
          <w:b/>
          <w:color w:val="000080"/>
        </w:rPr>
        <w:t xml:space="preserve">Indirizzo                                       </w:t>
      </w:r>
      <w:r w:rsidRPr="00D37B1E">
        <w:rPr>
          <w:rFonts w:ascii="Arial" w:hAnsi="Arial"/>
        </w:rPr>
        <w:tab/>
      </w:r>
      <w:r w:rsidRPr="00D37B1E">
        <w:rPr>
          <w:color w:val="000000"/>
        </w:rPr>
        <w:t>Strada Costiera, 11 - 341</w:t>
      </w:r>
      <w:r w:rsidR="00D37B1E" w:rsidRPr="00D37B1E">
        <w:rPr>
          <w:color w:val="000000"/>
        </w:rPr>
        <w:t>51</w:t>
      </w:r>
      <w:r w:rsidRPr="00D37B1E">
        <w:rPr>
          <w:color w:val="000000"/>
        </w:rPr>
        <w:t xml:space="preserve"> Trieste </w:t>
      </w:r>
    </w:p>
    <w:p w14:paraId="1114CAD0" w14:textId="77777777" w:rsidR="002B521C" w:rsidRDefault="002B521C">
      <w:pPr>
        <w:widowControl w:val="0"/>
        <w:tabs>
          <w:tab w:val="left" w:pos="3292"/>
          <w:tab w:val="right" w:pos="10206"/>
        </w:tabs>
        <w:autoSpaceDE w:val="0"/>
        <w:autoSpaceDN w:val="0"/>
        <w:adjustRightInd w:val="0"/>
        <w:rPr>
          <w:color w:val="000000"/>
          <w:sz w:val="23"/>
        </w:rPr>
      </w:pPr>
      <w:r w:rsidRPr="00D37B1E">
        <w:rPr>
          <w:rFonts w:ascii="Arial" w:hAnsi="Arial"/>
        </w:rPr>
        <w:tab/>
      </w:r>
      <w:r>
        <w:rPr>
          <w:color w:val="000000"/>
        </w:rPr>
        <w:t>Tel. 0402240111 - Fax 040224</w:t>
      </w:r>
      <w:r w:rsidR="00D37B1E">
        <w:rPr>
          <w:color w:val="000000"/>
        </w:rPr>
        <w:t>04</w:t>
      </w:r>
      <w:r>
        <w:rPr>
          <w:color w:val="000000"/>
        </w:rPr>
        <w:t>1</w:t>
      </w:r>
      <w:r w:rsidR="00D37B1E">
        <w:rPr>
          <w:color w:val="000000"/>
        </w:rPr>
        <w:t>0</w:t>
      </w:r>
      <w:r>
        <w:rPr>
          <w:color w:val="000000"/>
        </w:rPr>
        <w:t xml:space="preserve">  </w:t>
      </w:r>
    </w:p>
    <w:p w14:paraId="65B53858"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w:t>
      </w:r>
      <w:r w:rsidR="00D37B1E">
        <w:rPr>
          <w:color w:val="000000"/>
        </w:rPr>
        <w:t>director</w:t>
      </w:r>
      <w:r>
        <w:rPr>
          <w:color w:val="000000"/>
        </w:rPr>
        <w:t xml:space="preserve">@ictp.it </w:t>
      </w:r>
    </w:p>
    <w:p w14:paraId="743F7D4E" w14:textId="77777777" w:rsidR="002B521C" w:rsidRDefault="002B521C">
      <w:pPr>
        <w:widowControl w:val="0"/>
        <w:tabs>
          <w:tab w:val="right" w:pos="10206"/>
        </w:tabs>
        <w:autoSpaceDE w:val="0"/>
        <w:autoSpaceDN w:val="0"/>
        <w:adjustRightInd w:val="0"/>
        <w:spacing w:before="583"/>
        <w:rPr>
          <w:color w:val="000080"/>
          <w:sz w:val="26"/>
        </w:rPr>
      </w:pPr>
    </w:p>
    <w:p w14:paraId="42B70469" w14:textId="77777777" w:rsidR="002B521C" w:rsidRDefault="002B521C">
      <w:pPr>
        <w:pStyle w:val="Corpodeltesto2"/>
        <w:tabs>
          <w:tab w:val="clear" w:pos="90"/>
          <w:tab w:val="right" w:pos="10206"/>
        </w:tabs>
        <w:autoSpaceDE w:val="0"/>
        <w:autoSpaceDN w:val="0"/>
        <w:adjustRightInd w:val="0"/>
        <w:spacing w:before="0"/>
        <w:rPr>
          <w:snapToGrid/>
        </w:rPr>
      </w:pPr>
      <w:r>
        <w:rPr>
          <w:snapToGrid/>
        </w:rPr>
        <w:t xml:space="preserve">Signor  </w:t>
      </w:r>
      <w:r w:rsidR="00956E22">
        <w:rPr>
          <w:snapToGrid/>
        </w:rPr>
        <w:t>ATISH DABHOLKAR</w:t>
      </w:r>
      <w:r>
        <w:rPr>
          <w:snapToGrid/>
        </w:rPr>
        <w:t>, Direttore</w:t>
      </w:r>
      <w:r w:rsidR="0099637F">
        <w:rPr>
          <w:snapToGrid/>
        </w:rPr>
        <w:t xml:space="preserve"> </w:t>
      </w:r>
      <w:r w:rsidR="00621B7A">
        <w:rPr>
          <w:snapToGrid/>
        </w:rPr>
        <w:t>Generale</w:t>
      </w:r>
      <w:r>
        <w:rPr>
          <w:snapToGrid/>
        </w:rPr>
        <w:t>, (</w:t>
      </w:r>
      <w:r w:rsidR="00621B7A" w:rsidRPr="00621B7A">
        <w:rPr>
          <w:snapToGrid/>
        </w:rPr>
        <w:t>5</w:t>
      </w:r>
      <w:r w:rsidR="00621B7A">
        <w:rPr>
          <w:snapToGrid/>
        </w:rPr>
        <w:t xml:space="preserve"> novembre </w:t>
      </w:r>
      <w:r w:rsidR="00956E22">
        <w:rPr>
          <w:snapToGrid/>
        </w:rPr>
        <w:t>201</w:t>
      </w:r>
      <w:r w:rsidR="00621B7A" w:rsidRPr="00621B7A">
        <w:rPr>
          <w:snapToGrid/>
        </w:rPr>
        <w:t>9</w:t>
      </w:r>
      <w:r>
        <w:rPr>
          <w:snapToGrid/>
        </w:rPr>
        <w:t>)</w:t>
      </w:r>
    </w:p>
    <w:p w14:paraId="0230F95B" w14:textId="77777777" w:rsidR="002B521C" w:rsidRDefault="002B521C">
      <w:pPr>
        <w:pStyle w:val="Corpodeltesto2"/>
        <w:tabs>
          <w:tab w:val="clear" w:pos="90"/>
          <w:tab w:val="right" w:pos="10206"/>
        </w:tabs>
        <w:autoSpaceDE w:val="0"/>
        <w:autoSpaceDN w:val="0"/>
        <w:adjustRightInd w:val="0"/>
        <w:spacing w:before="0"/>
        <w:rPr>
          <w:snapToGrid/>
        </w:rPr>
      </w:pPr>
    </w:p>
    <w:p w14:paraId="2BDAB6EE" w14:textId="77777777" w:rsidR="00BD0AC0" w:rsidRDefault="00BD0AC0">
      <w:pPr>
        <w:pStyle w:val="Corpodeltesto2"/>
        <w:tabs>
          <w:tab w:val="clear" w:pos="90"/>
          <w:tab w:val="right" w:pos="10206"/>
        </w:tabs>
        <w:autoSpaceDE w:val="0"/>
        <w:autoSpaceDN w:val="0"/>
        <w:adjustRightInd w:val="0"/>
        <w:spacing w:before="0"/>
        <w:rPr>
          <w:snapToGrid/>
        </w:rPr>
      </w:pPr>
    </w:p>
    <w:p w14:paraId="00A89C03" w14:textId="77777777" w:rsidR="002B521C" w:rsidRDefault="002B521C">
      <w:pPr>
        <w:pStyle w:val="Corpodeltesto2"/>
        <w:tabs>
          <w:tab w:val="clear" w:pos="90"/>
          <w:tab w:val="right" w:pos="10206"/>
        </w:tabs>
        <w:autoSpaceDE w:val="0"/>
        <w:autoSpaceDN w:val="0"/>
        <w:adjustRightInd w:val="0"/>
        <w:spacing w:before="0"/>
        <w:rPr>
          <w:snapToGrid/>
        </w:rPr>
      </w:pPr>
    </w:p>
    <w:p w14:paraId="5F75D782" w14:textId="77777777" w:rsidR="002B521C" w:rsidRDefault="00777C1C">
      <w:pPr>
        <w:widowControl w:val="0"/>
        <w:tabs>
          <w:tab w:val="right" w:pos="10206"/>
        </w:tabs>
        <w:autoSpaceDE w:val="0"/>
        <w:autoSpaceDN w:val="0"/>
        <w:adjustRightInd w:val="0"/>
        <w:jc w:val="right"/>
        <w:rPr>
          <w:b/>
          <w:color w:val="000000"/>
        </w:rPr>
      </w:pPr>
      <w:r w:rsidRPr="00777C1C">
        <w:rPr>
          <w:b/>
          <w:color w:val="000000"/>
          <w:sz w:val="16"/>
        </w:rPr>
        <w:t xml:space="preserve"> </w:t>
      </w:r>
      <w:r w:rsidR="002B521C">
        <w:rPr>
          <w:b/>
          <w:color w:val="000000"/>
          <w:sz w:val="16"/>
        </w:rPr>
        <w:br w:type="page"/>
      </w:r>
      <w:r w:rsidR="002B521C">
        <w:rPr>
          <w:b/>
          <w:color w:val="000000"/>
          <w:sz w:val="16"/>
        </w:rPr>
        <w:lastRenderedPageBreak/>
        <w:t>Centro Internazionale di Studi per la Conservazione ed il Restauro dei Beni Culturali</w:t>
      </w:r>
    </w:p>
    <w:p w14:paraId="46D98DD0" w14:textId="77777777" w:rsidR="002B521C" w:rsidRDefault="002B521C">
      <w:pPr>
        <w:widowControl w:val="0"/>
        <w:tabs>
          <w:tab w:val="right" w:pos="10206"/>
        </w:tabs>
        <w:autoSpaceDE w:val="0"/>
        <w:autoSpaceDN w:val="0"/>
        <w:adjustRightInd w:val="0"/>
        <w:spacing w:before="60"/>
        <w:rPr>
          <w:color w:val="000080"/>
          <w:sz w:val="26"/>
        </w:rPr>
      </w:pPr>
    </w:p>
    <w:p w14:paraId="232245F9" w14:textId="36E32060" w:rsidR="002B521C" w:rsidRDefault="006B0580">
      <w:pPr>
        <w:pStyle w:val="Titolo7"/>
        <w:ind w:right="3686"/>
      </w:pPr>
      <w:bookmarkStart w:id="20" w:name="_Toc58837180"/>
      <w:r>
        <w:rPr>
          <w:noProof/>
        </w:rPr>
        <w:drawing>
          <wp:anchor distT="0" distB="0" distL="114300" distR="114300" simplePos="0" relativeHeight="251646976" behindDoc="0" locked="0" layoutInCell="0" allowOverlap="1" wp14:anchorId="64D63180" wp14:editId="06D51068">
            <wp:simplePos x="0" y="0"/>
            <wp:positionH relativeFrom="column">
              <wp:posOffset>4946650</wp:posOffset>
            </wp:positionH>
            <wp:positionV relativeFrom="paragraph">
              <wp:posOffset>144780</wp:posOffset>
            </wp:positionV>
            <wp:extent cx="1534795" cy="718185"/>
            <wp:effectExtent l="0" t="0" r="0" b="0"/>
            <wp:wrapNone/>
            <wp:docPr id="416" name="Immagin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534795" cy="7181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Centro Int. di Studi per la Conservazione ed il Restauro dei Beni Culturali</w:t>
      </w:r>
      <w:bookmarkEnd w:id="20"/>
      <w:r w:rsidR="002B521C">
        <w:t xml:space="preserve"> </w:t>
      </w:r>
    </w:p>
    <w:p w14:paraId="74E31A06"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(Int. Centre for the Study of the Preservation and </w:t>
      </w:r>
    </w:p>
    <w:p w14:paraId="476A5DB4"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Restoration of Cultural Property)</w:t>
      </w:r>
    </w:p>
    <w:p w14:paraId="5699903D"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ICCROM                                                                                              </w:t>
      </w:r>
    </w:p>
    <w:p w14:paraId="5C3F69CC"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07CA97B2" w14:textId="77777777" w:rsidR="002B521C" w:rsidRDefault="002B521C">
      <w:pPr>
        <w:widowControl w:val="0"/>
        <w:tabs>
          <w:tab w:val="right" w:pos="10206"/>
        </w:tabs>
        <w:autoSpaceDE w:val="0"/>
        <w:autoSpaceDN w:val="0"/>
        <w:adjustRightInd w:val="0"/>
        <w:spacing w:before="14"/>
        <w:rPr>
          <w:color w:val="000080"/>
          <w:sz w:val="26"/>
        </w:rPr>
      </w:pPr>
      <w:r>
        <w:rPr>
          <w:color w:val="000080"/>
          <w:sz w:val="26"/>
          <w:lang w:val="en-GB"/>
        </w:rPr>
        <w:t xml:space="preserve">                                                                                                                     </w:t>
      </w:r>
      <w:r>
        <w:rPr>
          <w:b/>
          <w:color w:val="000000"/>
        </w:rPr>
        <w:t>Sito Internet</w:t>
      </w:r>
      <w:r>
        <w:rPr>
          <w:color w:val="000000"/>
        </w:rPr>
        <w:t>:www.iccrom.org</w:t>
      </w:r>
    </w:p>
    <w:p w14:paraId="022A4050" w14:textId="77777777" w:rsidR="002B521C" w:rsidRDefault="002B521C">
      <w:pPr>
        <w:widowControl w:val="0"/>
        <w:tabs>
          <w:tab w:val="right" w:pos="10206"/>
        </w:tabs>
        <w:autoSpaceDE w:val="0"/>
        <w:autoSpaceDN w:val="0"/>
        <w:adjustRightInd w:val="0"/>
        <w:spacing w:before="14"/>
        <w:rPr>
          <w:color w:val="000080"/>
          <w:sz w:val="26"/>
        </w:rPr>
      </w:pPr>
    </w:p>
    <w:p w14:paraId="29F1FCD4" w14:textId="77777777" w:rsidR="002B521C" w:rsidRDefault="002B521C">
      <w:pPr>
        <w:widowControl w:val="0"/>
        <w:tabs>
          <w:tab w:val="right" w:pos="10206"/>
        </w:tabs>
        <w:autoSpaceDE w:val="0"/>
        <w:autoSpaceDN w:val="0"/>
        <w:adjustRightInd w:val="0"/>
        <w:spacing w:before="14"/>
        <w:rPr>
          <w:color w:val="000000"/>
          <w:sz w:val="26"/>
        </w:rPr>
      </w:pPr>
      <w:r>
        <w:rPr>
          <w:b/>
          <w:color w:val="000080"/>
        </w:rPr>
        <w:t xml:space="preserve">Indirizzo                                    </w:t>
      </w:r>
      <w:r>
        <w:rPr>
          <w:rFonts w:ascii="Arial" w:hAnsi="Arial"/>
        </w:rPr>
        <w:t xml:space="preserve">            </w:t>
      </w:r>
      <w:r>
        <w:rPr>
          <w:color w:val="000000"/>
        </w:rPr>
        <w:t xml:space="preserve">Via di San Michele, 13 - 00153 Roma </w:t>
      </w:r>
    </w:p>
    <w:p w14:paraId="437D1A99"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Tel. 06585531</w:t>
      </w:r>
      <w:r w:rsidR="00A33907">
        <w:rPr>
          <w:color w:val="000000"/>
        </w:rPr>
        <w:t xml:space="preserve">  0658553340</w:t>
      </w:r>
      <w:r>
        <w:rPr>
          <w:color w:val="000000"/>
        </w:rPr>
        <w:t xml:space="preserve"> - Fax 0658553349  </w:t>
      </w:r>
    </w:p>
    <w:p w14:paraId="3172384C"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iccrom@iccrom.org </w:t>
      </w:r>
    </w:p>
    <w:p w14:paraId="05E697DA"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p>
    <w:p w14:paraId="7A5C2A4F" w14:textId="77777777" w:rsidR="002B521C" w:rsidRDefault="002B521C">
      <w:pPr>
        <w:widowControl w:val="0"/>
        <w:tabs>
          <w:tab w:val="right" w:pos="10206"/>
        </w:tabs>
        <w:autoSpaceDE w:val="0"/>
        <w:autoSpaceDN w:val="0"/>
        <w:adjustRightInd w:val="0"/>
        <w:spacing w:before="353"/>
        <w:rPr>
          <w:color w:val="000080"/>
          <w:sz w:val="26"/>
        </w:rPr>
      </w:pPr>
    </w:p>
    <w:p w14:paraId="3CD007AB" w14:textId="77777777" w:rsidR="002B521C" w:rsidRDefault="002B521C">
      <w:pPr>
        <w:widowControl w:val="0"/>
        <w:tabs>
          <w:tab w:val="right" w:pos="10206"/>
        </w:tabs>
        <w:autoSpaceDE w:val="0"/>
        <w:autoSpaceDN w:val="0"/>
        <w:adjustRightInd w:val="0"/>
        <w:rPr>
          <w:color w:val="000000"/>
        </w:rPr>
      </w:pPr>
      <w:r>
        <w:rPr>
          <w:color w:val="000000"/>
        </w:rPr>
        <w:t>Signor</w:t>
      </w:r>
      <w:r w:rsidR="00963E92">
        <w:rPr>
          <w:color w:val="000000"/>
        </w:rPr>
        <w:t>a ARUNA FRANCESCA MARIA GUJRAL, Dir</w:t>
      </w:r>
      <w:r w:rsidR="00563B72">
        <w:rPr>
          <w:color w:val="000000"/>
        </w:rPr>
        <w:t>ettore</w:t>
      </w:r>
      <w:r w:rsidR="00963E92">
        <w:rPr>
          <w:color w:val="000000"/>
        </w:rPr>
        <w:t xml:space="preserve"> Generale</w:t>
      </w:r>
      <w:r>
        <w:rPr>
          <w:color w:val="000000"/>
        </w:rPr>
        <w:t>, (</w:t>
      </w:r>
      <w:r w:rsidR="00B610AB">
        <w:rPr>
          <w:color w:val="000000"/>
        </w:rPr>
        <w:t>1 gennaio 2024</w:t>
      </w:r>
      <w:r>
        <w:rPr>
          <w:color w:val="000000"/>
        </w:rPr>
        <w:t>)</w:t>
      </w:r>
    </w:p>
    <w:p w14:paraId="13C3056A" w14:textId="77777777" w:rsidR="002B521C" w:rsidRDefault="002B521C">
      <w:pPr>
        <w:widowControl w:val="0"/>
        <w:tabs>
          <w:tab w:val="right" w:pos="10206"/>
        </w:tabs>
        <w:autoSpaceDE w:val="0"/>
        <w:autoSpaceDN w:val="0"/>
        <w:adjustRightInd w:val="0"/>
        <w:rPr>
          <w:b/>
          <w:color w:val="000000"/>
        </w:rPr>
      </w:pPr>
    </w:p>
    <w:p w14:paraId="3BB36243" w14:textId="77777777" w:rsidR="002B521C" w:rsidRDefault="002B521C">
      <w:pPr>
        <w:widowControl w:val="0"/>
        <w:tabs>
          <w:tab w:val="right" w:pos="10206"/>
        </w:tabs>
        <w:autoSpaceDE w:val="0"/>
        <w:autoSpaceDN w:val="0"/>
        <w:adjustRightInd w:val="0"/>
        <w:rPr>
          <w:b/>
          <w:color w:val="000000"/>
        </w:rPr>
      </w:pPr>
    </w:p>
    <w:p w14:paraId="6BCD8B5D" w14:textId="77777777" w:rsidR="002B521C" w:rsidRDefault="002B521C">
      <w:pPr>
        <w:widowControl w:val="0"/>
        <w:tabs>
          <w:tab w:val="right" w:pos="10206"/>
        </w:tabs>
        <w:autoSpaceDE w:val="0"/>
        <w:autoSpaceDN w:val="0"/>
        <w:adjustRightInd w:val="0"/>
        <w:rPr>
          <w:b/>
          <w:color w:val="000000"/>
        </w:rPr>
      </w:pPr>
    </w:p>
    <w:p w14:paraId="4768659F" w14:textId="77777777" w:rsidR="002B521C" w:rsidRDefault="002B521C">
      <w:pPr>
        <w:widowControl w:val="0"/>
        <w:tabs>
          <w:tab w:val="right" w:pos="10206"/>
        </w:tabs>
        <w:autoSpaceDE w:val="0"/>
        <w:autoSpaceDN w:val="0"/>
        <w:adjustRightInd w:val="0"/>
        <w:spacing w:before="60"/>
        <w:rPr>
          <w:color w:val="000080"/>
          <w:sz w:val="26"/>
        </w:rPr>
      </w:pPr>
    </w:p>
    <w:p w14:paraId="0B0F61E7" w14:textId="77777777" w:rsidR="002B521C" w:rsidRDefault="002B521C">
      <w:pPr>
        <w:widowControl w:val="0"/>
        <w:tabs>
          <w:tab w:val="right" w:pos="10206"/>
        </w:tabs>
        <w:autoSpaceDE w:val="0"/>
        <w:autoSpaceDN w:val="0"/>
        <w:adjustRightInd w:val="0"/>
        <w:spacing w:before="60"/>
        <w:rPr>
          <w:color w:val="000080"/>
          <w:sz w:val="26"/>
        </w:rPr>
      </w:pPr>
    </w:p>
    <w:p w14:paraId="682B85ED" w14:textId="77777777" w:rsidR="002B521C" w:rsidRDefault="002B521C">
      <w:pPr>
        <w:widowControl w:val="0"/>
        <w:tabs>
          <w:tab w:val="right" w:pos="10206"/>
        </w:tabs>
        <w:autoSpaceDE w:val="0"/>
        <w:autoSpaceDN w:val="0"/>
        <w:adjustRightInd w:val="0"/>
        <w:spacing w:before="60"/>
        <w:rPr>
          <w:color w:val="000080"/>
          <w:sz w:val="26"/>
        </w:rPr>
      </w:pPr>
    </w:p>
    <w:p w14:paraId="68BDB8FA" w14:textId="77777777" w:rsidR="002B521C" w:rsidRDefault="002B521C">
      <w:pPr>
        <w:widowControl w:val="0"/>
        <w:tabs>
          <w:tab w:val="right" w:pos="10206"/>
        </w:tabs>
        <w:autoSpaceDE w:val="0"/>
        <w:autoSpaceDN w:val="0"/>
        <w:adjustRightInd w:val="0"/>
        <w:spacing w:before="60"/>
        <w:rPr>
          <w:color w:val="000080"/>
          <w:sz w:val="26"/>
        </w:rPr>
      </w:pPr>
    </w:p>
    <w:p w14:paraId="516E2D87" w14:textId="77777777" w:rsidR="002B521C" w:rsidRDefault="002B521C">
      <w:pPr>
        <w:widowControl w:val="0"/>
        <w:tabs>
          <w:tab w:val="right" w:pos="10206"/>
        </w:tabs>
        <w:autoSpaceDE w:val="0"/>
        <w:autoSpaceDN w:val="0"/>
        <w:adjustRightInd w:val="0"/>
        <w:spacing w:before="60"/>
        <w:rPr>
          <w:color w:val="000080"/>
          <w:sz w:val="26"/>
        </w:rPr>
      </w:pPr>
    </w:p>
    <w:p w14:paraId="0AD584AA" w14:textId="77777777" w:rsidR="002B521C" w:rsidRDefault="002B521C">
      <w:pPr>
        <w:widowControl w:val="0"/>
        <w:tabs>
          <w:tab w:val="right" w:pos="10206"/>
        </w:tabs>
        <w:autoSpaceDE w:val="0"/>
        <w:autoSpaceDN w:val="0"/>
        <w:adjustRightInd w:val="0"/>
        <w:spacing w:before="60"/>
        <w:rPr>
          <w:color w:val="000080"/>
          <w:sz w:val="26"/>
        </w:rPr>
      </w:pPr>
    </w:p>
    <w:p w14:paraId="3C4F2175" w14:textId="77777777" w:rsidR="002B521C" w:rsidRDefault="002B521C">
      <w:pPr>
        <w:widowControl w:val="0"/>
        <w:tabs>
          <w:tab w:val="right" w:pos="10206"/>
        </w:tabs>
        <w:autoSpaceDE w:val="0"/>
        <w:autoSpaceDN w:val="0"/>
        <w:adjustRightInd w:val="0"/>
        <w:spacing w:before="60"/>
        <w:rPr>
          <w:color w:val="000080"/>
          <w:sz w:val="26"/>
        </w:rPr>
      </w:pPr>
    </w:p>
    <w:p w14:paraId="42C36C15" w14:textId="77777777" w:rsidR="002B521C" w:rsidRDefault="002B521C">
      <w:pPr>
        <w:widowControl w:val="0"/>
        <w:tabs>
          <w:tab w:val="right" w:pos="10206"/>
        </w:tabs>
        <w:autoSpaceDE w:val="0"/>
        <w:autoSpaceDN w:val="0"/>
        <w:adjustRightInd w:val="0"/>
        <w:spacing w:before="60"/>
        <w:rPr>
          <w:color w:val="000080"/>
          <w:sz w:val="26"/>
        </w:rPr>
      </w:pPr>
    </w:p>
    <w:p w14:paraId="5E162EA7" w14:textId="77777777" w:rsidR="002B521C" w:rsidRDefault="002B521C">
      <w:pPr>
        <w:widowControl w:val="0"/>
        <w:tabs>
          <w:tab w:val="right" w:pos="10206"/>
        </w:tabs>
        <w:autoSpaceDE w:val="0"/>
        <w:autoSpaceDN w:val="0"/>
        <w:adjustRightInd w:val="0"/>
        <w:spacing w:before="60"/>
        <w:rPr>
          <w:color w:val="000080"/>
          <w:sz w:val="26"/>
        </w:rPr>
      </w:pPr>
    </w:p>
    <w:p w14:paraId="1408B262" w14:textId="77777777" w:rsidR="002B521C" w:rsidRDefault="002B521C">
      <w:pPr>
        <w:widowControl w:val="0"/>
        <w:tabs>
          <w:tab w:val="right" w:pos="10206"/>
        </w:tabs>
        <w:autoSpaceDE w:val="0"/>
        <w:autoSpaceDN w:val="0"/>
        <w:adjustRightInd w:val="0"/>
        <w:spacing w:before="60"/>
        <w:rPr>
          <w:color w:val="000080"/>
          <w:sz w:val="26"/>
        </w:rPr>
      </w:pPr>
    </w:p>
    <w:p w14:paraId="2CB01ACA" w14:textId="77777777" w:rsidR="002B521C" w:rsidRDefault="002B521C">
      <w:pPr>
        <w:pStyle w:val="Titolo7"/>
      </w:pPr>
      <w:bookmarkStart w:id="21" w:name="_Toc58837181"/>
    </w:p>
    <w:p w14:paraId="7B009244" w14:textId="77777777" w:rsidR="002B521C" w:rsidRDefault="002B521C">
      <w:pPr>
        <w:pStyle w:val="Titolo7"/>
      </w:pPr>
    </w:p>
    <w:p w14:paraId="5FF84791" w14:textId="77777777" w:rsidR="002B521C" w:rsidRDefault="002B521C">
      <w:pPr>
        <w:pStyle w:val="Titolo7"/>
      </w:pPr>
    </w:p>
    <w:p w14:paraId="52DE7219" w14:textId="77777777" w:rsidR="002B521C" w:rsidRDefault="002B521C"/>
    <w:p w14:paraId="3ACBFC8E" w14:textId="77777777" w:rsidR="002B521C" w:rsidRDefault="002B521C">
      <w:pPr>
        <w:pStyle w:val="Titolo7"/>
      </w:pPr>
    </w:p>
    <w:p w14:paraId="3EA49466" w14:textId="77777777" w:rsidR="002B521C" w:rsidRDefault="002B521C">
      <w:pPr>
        <w:pStyle w:val="Titolo7"/>
      </w:pPr>
    </w:p>
    <w:p w14:paraId="4ADDEB77" w14:textId="77777777" w:rsidR="002B521C" w:rsidRDefault="002B521C"/>
    <w:p w14:paraId="3E9F08FA" w14:textId="77777777" w:rsidR="002B521C" w:rsidRDefault="002B521C"/>
    <w:p w14:paraId="76282301" w14:textId="77777777" w:rsidR="002B521C" w:rsidRDefault="002B521C"/>
    <w:p w14:paraId="7CD3C270" w14:textId="77777777" w:rsidR="002B521C" w:rsidRDefault="002B521C"/>
    <w:p w14:paraId="62D7443D" w14:textId="77777777" w:rsidR="002B521C" w:rsidRDefault="002B521C"/>
    <w:p w14:paraId="7761B43E" w14:textId="77777777" w:rsidR="002B521C" w:rsidRDefault="002B521C"/>
    <w:p w14:paraId="7A4CB7CA" w14:textId="77777777" w:rsidR="002B521C" w:rsidRDefault="002B521C"/>
    <w:p w14:paraId="6C33B797" w14:textId="77777777" w:rsidR="002B521C" w:rsidRDefault="002B521C"/>
    <w:p w14:paraId="17171BC3" w14:textId="77777777" w:rsidR="002B521C" w:rsidRDefault="002B521C"/>
    <w:p w14:paraId="6C90BDB6" w14:textId="77777777" w:rsidR="002B521C" w:rsidRDefault="002B521C"/>
    <w:p w14:paraId="07CADFF7" w14:textId="77777777" w:rsidR="002B521C" w:rsidRDefault="002B521C"/>
    <w:p w14:paraId="0CFEA920" w14:textId="77777777" w:rsidR="002B521C" w:rsidRDefault="002B521C"/>
    <w:p w14:paraId="20AAF26A" w14:textId="77777777" w:rsidR="002B521C" w:rsidRPr="00D75FD6" w:rsidRDefault="00544A54" w:rsidP="00544A54">
      <w:pPr>
        <w:jc w:val="right"/>
        <w:rPr>
          <w:b/>
          <w:sz w:val="16"/>
          <w:szCs w:val="16"/>
        </w:rPr>
      </w:pPr>
      <w:r>
        <w:br w:type="page"/>
      </w:r>
      <w:r w:rsidR="002B521C" w:rsidRPr="00D75FD6">
        <w:rPr>
          <w:b/>
          <w:sz w:val="16"/>
          <w:szCs w:val="16"/>
        </w:rPr>
        <w:lastRenderedPageBreak/>
        <w:t>Centro Internazionale di Alti Studi Agronomici Mediterranei</w:t>
      </w:r>
    </w:p>
    <w:p w14:paraId="5922926A" w14:textId="77777777" w:rsidR="002B521C" w:rsidRDefault="002B521C"/>
    <w:p w14:paraId="1E57D868" w14:textId="05BC9617" w:rsidR="002B521C" w:rsidRDefault="006B0580">
      <w:pPr>
        <w:pStyle w:val="Titolo7"/>
      </w:pPr>
      <w:r>
        <w:rPr>
          <w:noProof/>
        </w:rPr>
        <w:drawing>
          <wp:anchor distT="0" distB="0" distL="114300" distR="114300" simplePos="0" relativeHeight="251636736" behindDoc="0" locked="0" layoutInCell="0" allowOverlap="1" wp14:anchorId="0835E680" wp14:editId="69BCA96C">
            <wp:simplePos x="0" y="0"/>
            <wp:positionH relativeFrom="column">
              <wp:align>right</wp:align>
            </wp:positionH>
            <wp:positionV relativeFrom="paragraph">
              <wp:posOffset>60960</wp:posOffset>
            </wp:positionV>
            <wp:extent cx="726440" cy="726440"/>
            <wp:effectExtent l="0" t="0" r="0" b="0"/>
            <wp:wrapNone/>
            <wp:docPr id="366" name="Immagin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26" r:link="rId27">
                      <a:extLst>
                        <a:ext uri="{28A0092B-C50C-407E-A947-70E740481C1C}">
                          <a14:useLocalDpi xmlns:a14="http://schemas.microsoft.com/office/drawing/2010/main" val="0"/>
                        </a:ext>
                      </a:extLst>
                    </a:blip>
                    <a:srcRect b="22372"/>
                    <a:stretch>
                      <a:fillRect/>
                    </a:stretch>
                  </pic:blipFill>
                  <pic:spPr bwMode="auto">
                    <a:xfrm>
                      <a:off x="0" y="0"/>
                      <a:ext cx="726440" cy="726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Centro Internazionale di Alti Studi Agronomici Mediterranei</w:t>
      </w:r>
      <w:bookmarkEnd w:id="21"/>
      <w:r w:rsidR="002B521C">
        <w:t xml:space="preserve"> </w:t>
      </w:r>
    </w:p>
    <w:p w14:paraId="2B15D6D7"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(Int. Centre for Advanced Mediterranean Agronomic Studies)</w:t>
      </w:r>
    </w:p>
    <w:p w14:paraId="7FDFAD66"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Istituto Agronomico Mediterraneo di Bari </w:t>
      </w:r>
    </w:p>
    <w:p w14:paraId="430C2435"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CIHEAM/IAMB</w:t>
      </w:r>
    </w:p>
    <w:p w14:paraId="43D5CC5C" w14:textId="77777777" w:rsidR="002B521C" w:rsidRDefault="002B521C">
      <w:pPr>
        <w:widowControl w:val="0"/>
        <w:tabs>
          <w:tab w:val="right" w:pos="10206"/>
        </w:tabs>
        <w:autoSpaceDE w:val="0"/>
        <w:autoSpaceDN w:val="0"/>
        <w:adjustRightInd w:val="0"/>
        <w:spacing w:before="14"/>
        <w:rPr>
          <w:color w:val="000080"/>
          <w:sz w:val="26"/>
        </w:rPr>
      </w:pPr>
      <w:r>
        <w:t>────────────────────────────────────────────────────────────────────────</w:t>
      </w:r>
    </w:p>
    <w:p w14:paraId="7C0DCDB8" w14:textId="77777777" w:rsidR="002B521C" w:rsidRDefault="002B521C">
      <w:pPr>
        <w:widowControl w:val="0"/>
        <w:tabs>
          <w:tab w:val="left" w:pos="3292"/>
          <w:tab w:val="right" w:pos="10206"/>
        </w:tabs>
        <w:autoSpaceDE w:val="0"/>
        <w:autoSpaceDN w:val="0"/>
        <w:adjustRightInd w:val="0"/>
        <w:spacing w:before="472"/>
        <w:rPr>
          <w:b/>
        </w:rPr>
      </w:pPr>
      <w:r>
        <w:rPr>
          <w:b/>
        </w:rPr>
        <w:tab/>
      </w:r>
      <w:r>
        <w:rPr>
          <w:b/>
        </w:rPr>
        <w:tab/>
        <w:t xml:space="preserve"> Sito internet:</w:t>
      </w:r>
      <w:r>
        <w:t>www.iamb.it</w:t>
      </w:r>
    </w:p>
    <w:p w14:paraId="389A060D"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 Ceglie, 9 - 70010 Valenzano (Bari) </w:t>
      </w:r>
    </w:p>
    <w:p w14:paraId="07E70475"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0804606207  - Fax 0804606206   </w:t>
      </w:r>
    </w:p>
    <w:p w14:paraId="44A2A6EA"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iamdir@iamb.it </w:t>
      </w:r>
    </w:p>
    <w:p w14:paraId="2EEA3181" w14:textId="77777777" w:rsidR="002B521C" w:rsidRDefault="002B521C">
      <w:pPr>
        <w:widowControl w:val="0"/>
        <w:tabs>
          <w:tab w:val="right" w:pos="10206"/>
        </w:tabs>
        <w:autoSpaceDE w:val="0"/>
        <w:autoSpaceDN w:val="0"/>
        <w:adjustRightInd w:val="0"/>
        <w:spacing w:before="353"/>
        <w:rPr>
          <w:color w:val="000080"/>
          <w:sz w:val="26"/>
        </w:rPr>
      </w:pPr>
    </w:p>
    <w:p w14:paraId="6979FB2D" w14:textId="77777777" w:rsidR="00D11C7B" w:rsidRDefault="00D11C7B">
      <w:pPr>
        <w:widowControl w:val="0"/>
        <w:tabs>
          <w:tab w:val="right" w:pos="10206"/>
        </w:tabs>
        <w:autoSpaceDE w:val="0"/>
        <w:autoSpaceDN w:val="0"/>
        <w:adjustRightInd w:val="0"/>
        <w:rPr>
          <w:color w:val="000000"/>
        </w:rPr>
      </w:pPr>
      <w:r>
        <w:rPr>
          <w:color w:val="000000"/>
        </w:rPr>
        <w:t>Signor MAURIZIO RAELI, Direttore (1° gennaio 2017)</w:t>
      </w:r>
    </w:p>
    <w:p w14:paraId="07A5DAF9" w14:textId="77777777" w:rsidR="002B521C" w:rsidRDefault="002B521C">
      <w:pPr>
        <w:widowControl w:val="0"/>
        <w:tabs>
          <w:tab w:val="right" w:pos="10206"/>
        </w:tabs>
        <w:autoSpaceDE w:val="0"/>
        <w:autoSpaceDN w:val="0"/>
        <w:adjustRightInd w:val="0"/>
        <w:rPr>
          <w:color w:val="000000"/>
          <w:sz w:val="26"/>
        </w:rPr>
      </w:pPr>
    </w:p>
    <w:p w14:paraId="00CE2BF9" w14:textId="77777777" w:rsidR="002B521C" w:rsidRDefault="002B521C">
      <w:pPr>
        <w:widowControl w:val="0"/>
        <w:tabs>
          <w:tab w:val="right" w:pos="10206"/>
        </w:tabs>
        <w:autoSpaceDE w:val="0"/>
        <w:autoSpaceDN w:val="0"/>
        <w:adjustRightInd w:val="0"/>
        <w:rPr>
          <w:color w:val="000000"/>
          <w:sz w:val="26"/>
        </w:rPr>
      </w:pPr>
    </w:p>
    <w:p w14:paraId="007994B3" w14:textId="77777777" w:rsidR="002B521C" w:rsidRDefault="002B521C">
      <w:pPr>
        <w:widowControl w:val="0"/>
        <w:tabs>
          <w:tab w:val="right" w:pos="10206"/>
        </w:tabs>
        <w:autoSpaceDE w:val="0"/>
        <w:autoSpaceDN w:val="0"/>
        <w:adjustRightInd w:val="0"/>
        <w:spacing w:before="163"/>
        <w:rPr>
          <w:color w:val="000000"/>
          <w:sz w:val="26"/>
        </w:rPr>
      </w:pPr>
    </w:p>
    <w:p w14:paraId="534A5511" w14:textId="77777777" w:rsidR="002B521C" w:rsidRDefault="002B521C">
      <w:pPr>
        <w:widowControl w:val="0"/>
        <w:tabs>
          <w:tab w:val="right" w:pos="10206"/>
        </w:tabs>
        <w:autoSpaceDE w:val="0"/>
        <w:autoSpaceDN w:val="0"/>
        <w:adjustRightInd w:val="0"/>
        <w:rPr>
          <w:color w:val="000000"/>
          <w:sz w:val="23"/>
        </w:rPr>
      </w:pPr>
    </w:p>
    <w:p w14:paraId="65AE61CC" w14:textId="77777777" w:rsidR="002B521C" w:rsidRDefault="002B521C">
      <w:pPr>
        <w:widowControl w:val="0"/>
        <w:tabs>
          <w:tab w:val="right" w:pos="10206"/>
        </w:tabs>
        <w:autoSpaceDE w:val="0"/>
        <w:autoSpaceDN w:val="0"/>
        <w:adjustRightInd w:val="0"/>
        <w:rPr>
          <w:b/>
          <w:color w:val="000000"/>
          <w:sz w:val="16"/>
        </w:rPr>
      </w:pPr>
    </w:p>
    <w:p w14:paraId="6DEAC0EC"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Ufficio di Roma                                       </w:t>
      </w:r>
      <w:r>
        <w:t>Corso Trieste</w:t>
      </w:r>
      <w:r>
        <w:rPr>
          <w:color w:val="000000"/>
        </w:rPr>
        <w:t>, 159 - 001</w:t>
      </w:r>
      <w:r w:rsidR="00372725">
        <w:rPr>
          <w:color w:val="000000"/>
        </w:rPr>
        <w:t>98</w:t>
      </w:r>
      <w:r>
        <w:rPr>
          <w:color w:val="000000"/>
        </w:rPr>
        <w:t xml:space="preserve"> Roma </w:t>
      </w:r>
    </w:p>
    <w:p w14:paraId="61F81A90"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e fax 0686321250   </w:t>
      </w:r>
    </w:p>
    <w:p w14:paraId="061FF7D5"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w:t>
      </w:r>
      <w:r w:rsidR="00271AD1">
        <w:rPr>
          <w:color w:val="000000"/>
        </w:rPr>
        <w:t>iamdir@iamb.it</w:t>
      </w:r>
    </w:p>
    <w:p w14:paraId="137360FA" w14:textId="77777777" w:rsidR="002B521C" w:rsidRDefault="002B521C">
      <w:pPr>
        <w:widowControl w:val="0"/>
        <w:tabs>
          <w:tab w:val="right" w:pos="10206"/>
        </w:tabs>
        <w:autoSpaceDE w:val="0"/>
        <w:autoSpaceDN w:val="0"/>
        <w:adjustRightInd w:val="0"/>
        <w:rPr>
          <w:b/>
          <w:color w:val="000000"/>
          <w:sz w:val="16"/>
        </w:rPr>
      </w:pPr>
    </w:p>
    <w:p w14:paraId="4C5C0BF2" w14:textId="77777777" w:rsidR="002B521C" w:rsidRDefault="002B521C">
      <w:pPr>
        <w:widowControl w:val="0"/>
        <w:tabs>
          <w:tab w:val="right" w:pos="10206"/>
        </w:tabs>
        <w:autoSpaceDE w:val="0"/>
        <w:autoSpaceDN w:val="0"/>
        <w:adjustRightInd w:val="0"/>
        <w:rPr>
          <w:b/>
          <w:color w:val="000000"/>
          <w:sz w:val="16"/>
        </w:rPr>
      </w:pPr>
    </w:p>
    <w:p w14:paraId="02431471" w14:textId="77777777" w:rsidR="002B521C" w:rsidRDefault="002B521C">
      <w:pPr>
        <w:widowControl w:val="0"/>
        <w:tabs>
          <w:tab w:val="right" w:pos="10206"/>
        </w:tabs>
        <w:autoSpaceDE w:val="0"/>
        <w:autoSpaceDN w:val="0"/>
        <w:adjustRightInd w:val="0"/>
        <w:rPr>
          <w:b/>
          <w:color w:val="000000"/>
          <w:sz w:val="16"/>
        </w:rPr>
      </w:pPr>
    </w:p>
    <w:p w14:paraId="6273D823" w14:textId="77777777" w:rsidR="002B521C" w:rsidRDefault="002B521C">
      <w:pPr>
        <w:widowControl w:val="0"/>
        <w:tabs>
          <w:tab w:val="right" w:pos="10206"/>
        </w:tabs>
        <w:autoSpaceDE w:val="0"/>
        <w:autoSpaceDN w:val="0"/>
        <w:adjustRightInd w:val="0"/>
        <w:rPr>
          <w:b/>
          <w:color w:val="000000"/>
          <w:sz w:val="16"/>
        </w:rPr>
      </w:pPr>
    </w:p>
    <w:p w14:paraId="1137B38D" w14:textId="77777777" w:rsidR="002B521C" w:rsidRDefault="002B521C">
      <w:pPr>
        <w:widowControl w:val="0"/>
        <w:tabs>
          <w:tab w:val="right" w:pos="10206"/>
        </w:tabs>
        <w:autoSpaceDE w:val="0"/>
        <w:autoSpaceDN w:val="0"/>
        <w:adjustRightInd w:val="0"/>
        <w:rPr>
          <w:b/>
          <w:color w:val="000000"/>
          <w:sz w:val="16"/>
        </w:rPr>
      </w:pPr>
    </w:p>
    <w:p w14:paraId="20EFE3DE" w14:textId="77777777" w:rsidR="002B521C" w:rsidRDefault="002B521C">
      <w:pPr>
        <w:widowControl w:val="0"/>
        <w:tabs>
          <w:tab w:val="right" w:pos="10206"/>
        </w:tabs>
        <w:autoSpaceDE w:val="0"/>
        <w:autoSpaceDN w:val="0"/>
        <w:adjustRightInd w:val="0"/>
        <w:rPr>
          <w:b/>
          <w:color w:val="000000"/>
          <w:sz w:val="16"/>
        </w:rPr>
      </w:pPr>
    </w:p>
    <w:p w14:paraId="2E05859B" w14:textId="77777777" w:rsidR="002B521C" w:rsidRDefault="002B521C">
      <w:pPr>
        <w:widowControl w:val="0"/>
        <w:tabs>
          <w:tab w:val="right" w:pos="10206"/>
        </w:tabs>
        <w:autoSpaceDE w:val="0"/>
        <w:autoSpaceDN w:val="0"/>
        <w:adjustRightInd w:val="0"/>
        <w:rPr>
          <w:b/>
          <w:color w:val="000000"/>
          <w:sz w:val="16"/>
        </w:rPr>
      </w:pPr>
    </w:p>
    <w:p w14:paraId="24E34980" w14:textId="77777777" w:rsidR="002B521C" w:rsidRDefault="002B521C">
      <w:pPr>
        <w:widowControl w:val="0"/>
        <w:tabs>
          <w:tab w:val="right" w:pos="10206"/>
        </w:tabs>
        <w:autoSpaceDE w:val="0"/>
        <w:autoSpaceDN w:val="0"/>
        <w:adjustRightInd w:val="0"/>
        <w:rPr>
          <w:b/>
          <w:color w:val="000000"/>
          <w:sz w:val="16"/>
        </w:rPr>
      </w:pPr>
    </w:p>
    <w:p w14:paraId="3E878433" w14:textId="77777777" w:rsidR="002B521C" w:rsidRDefault="002B521C">
      <w:pPr>
        <w:widowControl w:val="0"/>
        <w:tabs>
          <w:tab w:val="right" w:pos="10206"/>
        </w:tabs>
        <w:autoSpaceDE w:val="0"/>
        <w:autoSpaceDN w:val="0"/>
        <w:adjustRightInd w:val="0"/>
        <w:rPr>
          <w:b/>
          <w:color w:val="000000"/>
          <w:sz w:val="16"/>
        </w:rPr>
      </w:pPr>
    </w:p>
    <w:p w14:paraId="6FE7640D" w14:textId="77777777" w:rsidR="002B521C" w:rsidRDefault="002B521C">
      <w:pPr>
        <w:widowControl w:val="0"/>
        <w:tabs>
          <w:tab w:val="right" w:pos="10206"/>
        </w:tabs>
        <w:autoSpaceDE w:val="0"/>
        <w:autoSpaceDN w:val="0"/>
        <w:adjustRightInd w:val="0"/>
        <w:rPr>
          <w:b/>
          <w:color w:val="000000"/>
          <w:sz w:val="16"/>
        </w:rPr>
      </w:pPr>
    </w:p>
    <w:p w14:paraId="1AF64A86" w14:textId="77777777" w:rsidR="002B521C" w:rsidRDefault="002B521C">
      <w:pPr>
        <w:widowControl w:val="0"/>
        <w:tabs>
          <w:tab w:val="right" w:pos="10206"/>
        </w:tabs>
        <w:autoSpaceDE w:val="0"/>
        <w:autoSpaceDN w:val="0"/>
        <w:adjustRightInd w:val="0"/>
        <w:rPr>
          <w:b/>
          <w:color w:val="000000"/>
          <w:sz w:val="16"/>
        </w:rPr>
      </w:pPr>
    </w:p>
    <w:p w14:paraId="7595BDA2" w14:textId="77777777" w:rsidR="002B521C" w:rsidRDefault="002B521C">
      <w:pPr>
        <w:widowControl w:val="0"/>
        <w:tabs>
          <w:tab w:val="right" w:pos="10206"/>
        </w:tabs>
        <w:autoSpaceDE w:val="0"/>
        <w:autoSpaceDN w:val="0"/>
        <w:adjustRightInd w:val="0"/>
        <w:rPr>
          <w:b/>
          <w:color w:val="000000"/>
          <w:sz w:val="16"/>
        </w:rPr>
      </w:pPr>
    </w:p>
    <w:p w14:paraId="0C98F095" w14:textId="77777777" w:rsidR="002B521C" w:rsidRDefault="002B521C">
      <w:pPr>
        <w:widowControl w:val="0"/>
        <w:tabs>
          <w:tab w:val="right" w:pos="10206"/>
        </w:tabs>
        <w:autoSpaceDE w:val="0"/>
        <w:autoSpaceDN w:val="0"/>
        <w:adjustRightInd w:val="0"/>
        <w:rPr>
          <w:b/>
          <w:color w:val="000000"/>
          <w:sz w:val="16"/>
        </w:rPr>
      </w:pPr>
    </w:p>
    <w:p w14:paraId="62523A00" w14:textId="77777777" w:rsidR="002B521C" w:rsidRDefault="002B521C">
      <w:pPr>
        <w:widowControl w:val="0"/>
        <w:tabs>
          <w:tab w:val="right" w:pos="10206"/>
        </w:tabs>
        <w:autoSpaceDE w:val="0"/>
        <w:autoSpaceDN w:val="0"/>
        <w:adjustRightInd w:val="0"/>
        <w:rPr>
          <w:b/>
          <w:color w:val="000000"/>
          <w:sz w:val="16"/>
        </w:rPr>
      </w:pPr>
    </w:p>
    <w:p w14:paraId="078802D9" w14:textId="77777777" w:rsidR="002B521C" w:rsidRDefault="002B521C">
      <w:pPr>
        <w:widowControl w:val="0"/>
        <w:tabs>
          <w:tab w:val="right" w:pos="10206"/>
        </w:tabs>
        <w:autoSpaceDE w:val="0"/>
        <w:autoSpaceDN w:val="0"/>
        <w:adjustRightInd w:val="0"/>
        <w:rPr>
          <w:b/>
          <w:color w:val="000000"/>
          <w:sz w:val="16"/>
        </w:rPr>
      </w:pPr>
    </w:p>
    <w:p w14:paraId="07E1E114" w14:textId="77777777" w:rsidR="002B521C" w:rsidRDefault="002B521C">
      <w:pPr>
        <w:widowControl w:val="0"/>
        <w:tabs>
          <w:tab w:val="right" w:pos="10206"/>
        </w:tabs>
        <w:autoSpaceDE w:val="0"/>
        <w:autoSpaceDN w:val="0"/>
        <w:adjustRightInd w:val="0"/>
        <w:rPr>
          <w:b/>
          <w:color w:val="000000"/>
          <w:sz w:val="16"/>
        </w:rPr>
      </w:pPr>
    </w:p>
    <w:p w14:paraId="7F84701D" w14:textId="77777777" w:rsidR="002B521C" w:rsidRDefault="002B521C">
      <w:pPr>
        <w:widowControl w:val="0"/>
        <w:tabs>
          <w:tab w:val="right" w:pos="10206"/>
        </w:tabs>
        <w:autoSpaceDE w:val="0"/>
        <w:autoSpaceDN w:val="0"/>
        <w:adjustRightInd w:val="0"/>
        <w:rPr>
          <w:b/>
          <w:color w:val="000000"/>
          <w:sz w:val="16"/>
        </w:rPr>
      </w:pPr>
    </w:p>
    <w:p w14:paraId="16CDFD0D" w14:textId="77777777" w:rsidR="002B521C" w:rsidRDefault="002B521C">
      <w:pPr>
        <w:widowControl w:val="0"/>
        <w:tabs>
          <w:tab w:val="right" w:pos="10206"/>
        </w:tabs>
        <w:autoSpaceDE w:val="0"/>
        <w:autoSpaceDN w:val="0"/>
        <w:adjustRightInd w:val="0"/>
        <w:rPr>
          <w:b/>
          <w:color w:val="000000"/>
          <w:sz w:val="16"/>
        </w:rPr>
      </w:pPr>
    </w:p>
    <w:p w14:paraId="7771A094" w14:textId="77777777" w:rsidR="002B521C" w:rsidRDefault="002B521C">
      <w:pPr>
        <w:widowControl w:val="0"/>
        <w:tabs>
          <w:tab w:val="right" w:pos="10206"/>
        </w:tabs>
        <w:autoSpaceDE w:val="0"/>
        <w:autoSpaceDN w:val="0"/>
        <w:adjustRightInd w:val="0"/>
        <w:rPr>
          <w:b/>
          <w:color w:val="000000"/>
          <w:sz w:val="16"/>
        </w:rPr>
      </w:pPr>
    </w:p>
    <w:p w14:paraId="5D2A4B32" w14:textId="77777777" w:rsidR="002B521C" w:rsidRDefault="002B521C">
      <w:pPr>
        <w:widowControl w:val="0"/>
        <w:tabs>
          <w:tab w:val="right" w:pos="10206"/>
        </w:tabs>
        <w:autoSpaceDE w:val="0"/>
        <w:autoSpaceDN w:val="0"/>
        <w:adjustRightInd w:val="0"/>
        <w:rPr>
          <w:b/>
          <w:color w:val="000000"/>
          <w:sz w:val="16"/>
        </w:rPr>
      </w:pPr>
    </w:p>
    <w:p w14:paraId="3A9399B3" w14:textId="77777777" w:rsidR="002B521C" w:rsidRDefault="002B521C">
      <w:pPr>
        <w:widowControl w:val="0"/>
        <w:tabs>
          <w:tab w:val="right" w:pos="10206"/>
        </w:tabs>
        <w:autoSpaceDE w:val="0"/>
        <w:autoSpaceDN w:val="0"/>
        <w:adjustRightInd w:val="0"/>
        <w:rPr>
          <w:b/>
          <w:color w:val="000000"/>
          <w:sz w:val="16"/>
        </w:rPr>
      </w:pPr>
    </w:p>
    <w:p w14:paraId="4B7C4E61" w14:textId="77777777" w:rsidR="002B521C" w:rsidRDefault="002B521C">
      <w:pPr>
        <w:widowControl w:val="0"/>
        <w:tabs>
          <w:tab w:val="right" w:pos="10206"/>
        </w:tabs>
        <w:autoSpaceDE w:val="0"/>
        <w:autoSpaceDN w:val="0"/>
        <w:adjustRightInd w:val="0"/>
        <w:rPr>
          <w:b/>
          <w:color w:val="000000"/>
          <w:sz w:val="16"/>
        </w:rPr>
      </w:pPr>
    </w:p>
    <w:p w14:paraId="7AD7BDB8" w14:textId="77777777" w:rsidR="002B521C" w:rsidRDefault="002B521C">
      <w:pPr>
        <w:widowControl w:val="0"/>
        <w:tabs>
          <w:tab w:val="right" w:pos="10206"/>
        </w:tabs>
        <w:autoSpaceDE w:val="0"/>
        <w:autoSpaceDN w:val="0"/>
        <w:adjustRightInd w:val="0"/>
        <w:rPr>
          <w:b/>
          <w:color w:val="000000"/>
          <w:sz w:val="16"/>
        </w:rPr>
      </w:pPr>
    </w:p>
    <w:p w14:paraId="41963DEB" w14:textId="77777777" w:rsidR="002B521C" w:rsidRDefault="002B521C">
      <w:pPr>
        <w:widowControl w:val="0"/>
        <w:tabs>
          <w:tab w:val="right" w:pos="10206"/>
        </w:tabs>
        <w:autoSpaceDE w:val="0"/>
        <w:autoSpaceDN w:val="0"/>
        <w:adjustRightInd w:val="0"/>
        <w:rPr>
          <w:b/>
          <w:color w:val="000000"/>
          <w:sz w:val="16"/>
        </w:rPr>
      </w:pPr>
    </w:p>
    <w:p w14:paraId="3BD246CC" w14:textId="77777777" w:rsidR="002B521C" w:rsidRDefault="002B521C">
      <w:pPr>
        <w:widowControl w:val="0"/>
        <w:tabs>
          <w:tab w:val="right" w:pos="10206"/>
        </w:tabs>
        <w:autoSpaceDE w:val="0"/>
        <w:autoSpaceDN w:val="0"/>
        <w:adjustRightInd w:val="0"/>
        <w:rPr>
          <w:b/>
          <w:color w:val="000000"/>
          <w:sz w:val="16"/>
        </w:rPr>
      </w:pPr>
    </w:p>
    <w:p w14:paraId="0CF2E591" w14:textId="77777777" w:rsidR="002B521C" w:rsidRDefault="002B521C">
      <w:pPr>
        <w:widowControl w:val="0"/>
        <w:tabs>
          <w:tab w:val="right" w:pos="10206"/>
        </w:tabs>
        <w:autoSpaceDE w:val="0"/>
        <w:autoSpaceDN w:val="0"/>
        <w:adjustRightInd w:val="0"/>
        <w:rPr>
          <w:b/>
          <w:color w:val="000000"/>
          <w:sz w:val="16"/>
        </w:rPr>
      </w:pPr>
    </w:p>
    <w:p w14:paraId="5D5D9CE7" w14:textId="77777777" w:rsidR="002B521C" w:rsidRDefault="002B521C">
      <w:pPr>
        <w:widowControl w:val="0"/>
        <w:tabs>
          <w:tab w:val="right" w:pos="10206"/>
        </w:tabs>
        <w:autoSpaceDE w:val="0"/>
        <w:autoSpaceDN w:val="0"/>
        <w:adjustRightInd w:val="0"/>
        <w:rPr>
          <w:b/>
          <w:color w:val="000000"/>
          <w:sz w:val="16"/>
        </w:rPr>
      </w:pPr>
    </w:p>
    <w:p w14:paraId="6B5930B8" w14:textId="77777777" w:rsidR="002B521C" w:rsidRDefault="002B521C">
      <w:pPr>
        <w:widowControl w:val="0"/>
        <w:tabs>
          <w:tab w:val="right" w:pos="10206"/>
        </w:tabs>
        <w:autoSpaceDE w:val="0"/>
        <w:autoSpaceDN w:val="0"/>
        <w:adjustRightInd w:val="0"/>
        <w:rPr>
          <w:b/>
          <w:color w:val="000000"/>
          <w:sz w:val="16"/>
        </w:rPr>
      </w:pPr>
    </w:p>
    <w:p w14:paraId="57AEE4C6" w14:textId="77777777" w:rsidR="002B521C" w:rsidRDefault="002B521C">
      <w:pPr>
        <w:widowControl w:val="0"/>
        <w:tabs>
          <w:tab w:val="right" w:pos="10206"/>
        </w:tabs>
        <w:autoSpaceDE w:val="0"/>
        <w:autoSpaceDN w:val="0"/>
        <w:adjustRightInd w:val="0"/>
        <w:rPr>
          <w:b/>
          <w:color w:val="000000"/>
          <w:sz w:val="16"/>
        </w:rPr>
      </w:pPr>
    </w:p>
    <w:p w14:paraId="6B8B695A" w14:textId="77777777" w:rsidR="002B521C" w:rsidRDefault="002B521C">
      <w:pPr>
        <w:widowControl w:val="0"/>
        <w:tabs>
          <w:tab w:val="right" w:pos="10206"/>
        </w:tabs>
        <w:autoSpaceDE w:val="0"/>
        <w:autoSpaceDN w:val="0"/>
        <w:adjustRightInd w:val="0"/>
        <w:rPr>
          <w:b/>
          <w:color w:val="000000"/>
          <w:sz w:val="16"/>
        </w:rPr>
      </w:pPr>
    </w:p>
    <w:p w14:paraId="5E559156" w14:textId="77777777" w:rsidR="002B521C" w:rsidRDefault="002B521C">
      <w:pPr>
        <w:widowControl w:val="0"/>
        <w:tabs>
          <w:tab w:val="right" w:pos="10206"/>
        </w:tabs>
        <w:autoSpaceDE w:val="0"/>
        <w:autoSpaceDN w:val="0"/>
        <w:adjustRightInd w:val="0"/>
        <w:rPr>
          <w:b/>
          <w:color w:val="000000"/>
          <w:sz w:val="16"/>
        </w:rPr>
      </w:pPr>
    </w:p>
    <w:p w14:paraId="13B582F6" w14:textId="77777777" w:rsidR="002B521C" w:rsidRDefault="002B521C">
      <w:pPr>
        <w:widowControl w:val="0"/>
        <w:tabs>
          <w:tab w:val="right" w:pos="10206"/>
        </w:tabs>
        <w:autoSpaceDE w:val="0"/>
        <w:autoSpaceDN w:val="0"/>
        <w:adjustRightInd w:val="0"/>
        <w:rPr>
          <w:b/>
          <w:color w:val="000000"/>
          <w:sz w:val="16"/>
        </w:rPr>
      </w:pPr>
    </w:p>
    <w:p w14:paraId="356DCE5E" w14:textId="77777777" w:rsidR="002B521C" w:rsidRDefault="002B521C">
      <w:pPr>
        <w:widowControl w:val="0"/>
        <w:tabs>
          <w:tab w:val="right" w:pos="10206"/>
        </w:tabs>
        <w:autoSpaceDE w:val="0"/>
        <w:autoSpaceDN w:val="0"/>
        <w:adjustRightInd w:val="0"/>
        <w:rPr>
          <w:b/>
          <w:color w:val="000000"/>
          <w:sz w:val="16"/>
        </w:rPr>
      </w:pPr>
    </w:p>
    <w:p w14:paraId="5092AC10" w14:textId="77777777" w:rsidR="002B521C" w:rsidRDefault="002B521C">
      <w:pPr>
        <w:widowControl w:val="0"/>
        <w:tabs>
          <w:tab w:val="right" w:pos="10206"/>
        </w:tabs>
        <w:autoSpaceDE w:val="0"/>
        <w:autoSpaceDN w:val="0"/>
        <w:adjustRightInd w:val="0"/>
        <w:rPr>
          <w:b/>
          <w:color w:val="000000"/>
          <w:sz w:val="16"/>
        </w:rPr>
      </w:pPr>
    </w:p>
    <w:p w14:paraId="25DFB955" w14:textId="77777777" w:rsidR="002B521C" w:rsidRDefault="0030465A">
      <w:pPr>
        <w:widowControl w:val="0"/>
        <w:tabs>
          <w:tab w:val="right" w:pos="10206"/>
        </w:tabs>
        <w:autoSpaceDE w:val="0"/>
        <w:autoSpaceDN w:val="0"/>
        <w:adjustRightInd w:val="0"/>
        <w:rPr>
          <w:b/>
          <w:color w:val="000000"/>
          <w:sz w:val="16"/>
        </w:rPr>
      </w:pPr>
      <w:r>
        <w:rPr>
          <w:b/>
          <w:color w:val="000000"/>
          <w:sz w:val="16"/>
        </w:rPr>
        <w:br w:type="page"/>
      </w:r>
      <w:r w:rsidR="002B521C">
        <w:rPr>
          <w:b/>
          <w:color w:val="000000"/>
          <w:sz w:val="16"/>
        </w:rPr>
        <w:lastRenderedPageBreak/>
        <w:tab/>
        <w:t>Centro Internazionale di Ingegneria Genetica e Biotecnologica</w:t>
      </w:r>
    </w:p>
    <w:p w14:paraId="12D5AB5A" w14:textId="77777777" w:rsidR="002B521C" w:rsidRDefault="002B521C">
      <w:pPr>
        <w:widowControl w:val="0"/>
        <w:tabs>
          <w:tab w:val="right" w:pos="10206"/>
        </w:tabs>
        <w:autoSpaceDE w:val="0"/>
        <w:autoSpaceDN w:val="0"/>
        <w:adjustRightInd w:val="0"/>
        <w:rPr>
          <w:b/>
          <w:color w:val="000000"/>
        </w:rPr>
      </w:pPr>
    </w:p>
    <w:p w14:paraId="2A1B5B63" w14:textId="17C50EEE"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48000" behindDoc="0" locked="0" layoutInCell="0" allowOverlap="1" wp14:anchorId="16D87EAA" wp14:editId="0381707D">
            <wp:simplePos x="0" y="0"/>
            <wp:positionH relativeFrom="column">
              <wp:posOffset>5958840</wp:posOffset>
            </wp:positionH>
            <wp:positionV relativeFrom="paragraph">
              <wp:posOffset>194945</wp:posOffset>
            </wp:positionV>
            <wp:extent cx="522605" cy="726440"/>
            <wp:effectExtent l="0" t="0" r="0" b="0"/>
            <wp:wrapNone/>
            <wp:docPr id="417" name="Immagin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522605" cy="726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68DA793" w14:textId="77777777" w:rsidR="002B521C" w:rsidRDefault="002B521C">
      <w:pPr>
        <w:pStyle w:val="Titolo7"/>
      </w:pPr>
      <w:bookmarkStart w:id="22" w:name="_Toc58837182"/>
      <w:r>
        <w:t>Centro Internazionale di Ingegneria Genetica e Biotecnologica</w:t>
      </w:r>
      <w:bookmarkEnd w:id="22"/>
      <w:r>
        <w:t xml:space="preserve">     </w:t>
      </w:r>
    </w:p>
    <w:p w14:paraId="33629E9A"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(International Centre for Genetic Engineering and Biotechnology)                                                                 </w:t>
      </w:r>
    </w:p>
    <w:p w14:paraId="696B3882"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ICGEB                                                                                               </w:t>
      </w:r>
    </w:p>
    <w:p w14:paraId="5163C6C4"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7BCD2A7C" w14:textId="77777777" w:rsidR="002B521C" w:rsidRDefault="002B521C">
      <w:pPr>
        <w:widowControl w:val="0"/>
        <w:tabs>
          <w:tab w:val="left" w:pos="3292"/>
          <w:tab w:val="right" w:pos="10206"/>
        </w:tabs>
        <w:autoSpaceDE w:val="0"/>
        <w:autoSpaceDN w:val="0"/>
        <w:adjustRightInd w:val="0"/>
        <w:spacing w:before="472"/>
        <w:rPr>
          <w:b/>
          <w:lang w:val="en-GB"/>
        </w:rPr>
      </w:pPr>
      <w:r>
        <w:rPr>
          <w:b/>
          <w:lang w:val="en-GB"/>
        </w:rPr>
        <w:tab/>
      </w:r>
      <w:r>
        <w:rPr>
          <w:b/>
          <w:lang w:val="en-GB"/>
        </w:rPr>
        <w:tab/>
        <w:t xml:space="preserve">Sito internet: </w:t>
      </w:r>
      <w:r>
        <w:rPr>
          <w:lang w:val="en-GB"/>
        </w:rPr>
        <w:t>www.icgeb.org</w:t>
      </w:r>
    </w:p>
    <w:p w14:paraId="08E3DCB9"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Padriciano 99 - 341</w:t>
      </w:r>
      <w:r w:rsidR="005B1CF4">
        <w:rPr>
          <w:color w:val="000000"/>
        </w:rPr>
        <w:t>49</w:t>
      </w:r>
      <w:r>
        <w:rPr>
          <w:color w:val="000000"/>
        </w:rPr>
        <w:t xml:space="preserve"> Trieste </w:t>
      </w:r>
    </w:p>
    <w:p w14:paraId="28975A7C"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04037571 - Fax 040226555   </w:t>
      </w:r>
    </w:p>
    <w:p w14:paraId="51770024"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icgeb@icgeb.org </w:t>
      </w:r>
    </w:p>
    <w:p w14:paraId="5D4D4EA7" w14:textId="77777777" w:rsidR="002B521C" w:rsidRDefault="002B521C">
      <w:pPr>
        <w:widowControl w:val="0"/>
        <w:tabs>
          <w:tab w:val="right" w:pos="10206"/>
        </w:tabs>
        <w:autoSpaceDE w:val="0"/>
        <w:autoSpaceDN w:val="0"/>
        <w:adjustRightInd w:val="0"/>
        <w:spacing w:before="583"/>
        <w:rPr>
          <w:color w:val="000080"/>
          <w:sz w:val="26"/>
        </w:rPr>
      </w:pPr>
    </w:p>
    <w:p w14:paraId="79CF33E2" w14:textId="77777777" w:rsidR="002B521C" w:rsidRDefault="002B521C">
      <w:pPr>
        <w:widowControl w:val="0"/>
        <w:tabs>
          <w:tab w:val="right" w:pos="10206"/>
        </w:tabs>
        <w:autoSpaceDE w:val="0"/>
        <w:autoSpaceDN w:val="0"/>
        <w:adjustRightInd w:val="0"/>
        <w:rPr>
          <w:color w:val="000000"/>
        </w:rPr>
      </w:pPr>
      <w:r>
        <w:rPr>
          <w:color w:val="000000"/>
        </w:rPr>
        <w:t xml:space="preserve">Signor </w:t>
      </w:r>
      <w:r w:rsidR="00645CCD" w:rsidRPr="00645CCD">
        <w:rPr>
          <w:color w:val="000000"/>
        </w:rPr>
        <w:t>LAWRENCE MURREN</w:t>
      </w:r>
      <w:r w:rsidR="00645CCD">
        <w:rPr>
          <w:color w:val="000000"/>
        </w:rPr>
        <w:t xml:space="preserve"> </w:t>
      </w:r>
      <w:r w:rsidR="00645CCD" w:rsidRPr="00645CCD">
        <w:rPr>
          <w:color w:val="000000"/>
        </w:rPr>
        <w:t>BANKS</w:t>
      </w:r>
      <w:r>
        <w:rPr>
          <w:color w:val="000000"/>
        </w:rPr>
        <w:t>, Direttore Generale, (</w:t>
      </w:r>
      <w:r w:rsidR="00645CCD">
        <w:rPr>
          <w:color w:val="000000"/>
        </w:rPr>
        <w:t>28</w:t>
      </w:r>
      <w:r>
        <w:rPr>
          <w:color w:val="000000"/>
        </w:rPr>
        <w:t xml:space="preserve"> </w:t>
      </w:r>
      <w:r w:rsidR="00995252">
        <w:rPr>
          <w:color w:val="000000"/>
        </w:rPr>
        <w:t>ottobre</w:t>
      </w:r>
      <w:r>
        <w:rPr>
          <w:color w:val="000000"/>
        </w:rPr>
        <w:t xml:space="preserve"> </w:t>
      </w:r>
      <w:r w:rsidR="00995252">
        <w:rPr>
          <w:color w:val="000000"/>
        </w:rPr>
        <w:t>201</w:t>
      </w:r>
      <w:r w:rsidR="00645CCD">
        <w:rPr>
          <w:color w:val="000000"/>
        </w:rPr>
        <w:t>9</w:t>
      </w:r>
      <w:r>
        <w:rPr>
          <w:color w:val="000000"/>
        </w:rPr>
        <w:t>)</w:t>
      </w:r>
    </w:p>
    <w:p w14:paraId="1D064F6D" w14:textId="77777777" w:rsidR="002B521C" w:rsidRDefault="002B521C">
      <w:pPr>
        <w:widowControl w:val="0"/>
        <w:tabs>
          <w:tab w:val="right" w:pos="10206"/>
        </w:tabs>
        <w:autoSpaceDE w:val="0"/>
        <w:autoSpaceDN w:val="0"/>
        <w:adjustRightInd w:val="0"/>
        <w:rPr>
          <w:color w:val="000000"/>
        </w:rPr>
      </w:pPr>
      <w:r>
        <w:rPr>
          <w:color w:val="000000"/>
        </w:rPr>
        <w:t xml:space="preserve"> </w:t>
      </w:r>
    </w:p>
    <w:p w14:paraId="1621D8D9" w14:textId="77777777" w:rsidR="002B521C" w:rsidRDefault="002B521C">
      <w:pPr>
        <w:widowControl w:val="0"/>
        <w:tabs>
          <w:tab w:val="right" w:pos="10206"/>
        </w:tabs>
        <w:autoSpaceDE w:val="0"/>
        <w:autoSpaceDN w:val="0"/>
        <w:adjustRightInd w:val="0"/>
        <w:rPr>
          <w:color w:val="000000"/>
          <w:sz w:val="26"/>
        </w:rPr>
      </w:pPr>
    </w:p>
    <w:p w14:paraId="2B88C4EA" w14:textId="77777777" w:rsidR="002B521C" w:rsidRDefault="002B521C">
      <w:pPr>
        <w:widowControl w:val="0"/>
        <w:tabs>
          <w:tab w:val="right" w:pos="10206"/>
        </w:tabs>
        <w:autoSpaceDE w:val="0"/>
        <w:autoSpaceDN w:val="0"/>
        <w:adjustRightInd w:val="0"/>
        <w:jc w:val="right"/>
        <w:rPr>
          <w:b/>
          <w:color w:val="000000"/>
          <w:sz w:val="16"/>
        </w:rPr>
      </w:pPr>
      <w:r>
        <w:rPr>
          <w:rFonts w:ascii="Arial" w:hAnsi="Arial"/>
        </w:rPr>
        <w:br w:type="page"/>
      </w:r>
      <w:r>
        <w:rPr>
          <w:b/>
          <w:color w:val="000000"/>
          <w:sz w:val="16"/>
        </w:rPr>
        <w:lastRenderedPageBreak/>
        <w:t>Collegio di Difesa della Nato</w:t>
      </w:r>
    </w:p>
    <w:p w14:paraId="38F714CF" w14:textId="77777777" w:rsidR="002B521C" w:rsidRDefault="002B521C">
      <w:pPr>
        <w:widowControl w:val="0"/>
        <w:tabs>
          <w:tab w:val="right" w:pos="10206"/>
        </w:tabs>
        <w:autoSpaceDE w:val="0"/>
        <w:autoSpaceDN w:val="0"/>
        <w:adjustRightInd w:val="0"/>
        <w:rPr>
          <w:color w:val="000000"/>
          <w:sz w:val="23"/>
        </w:rPr>
      </w:pPr>
    </w:p>
    <w:p w14:paraId="79E60DD5" w14:textId="09E122DD" w:rsidR="002B521C" w:rsidRDefault="006B0580">
      <w:pPr>
        <w:pStyle w:val="Titolo7"/>
      </w:pPr>
      <w:bookmarkStart w:id="23" w:name="_Toc58837183"/>
      <w:r>
        <w:rPr>
          <w:noProof/>
          <w:sz w:val="20"/>
        </w:rPr>
        <w:drawing>
          <wp:anchor distT="0" distB="0" distL="114300" distR="114300" simplePos="0" relativeHeight="251641856" behindDoc="0" locked="0" layoutInCell="0" allowOverlap="1" wp14:anchorId="0A800226" wp14:editId="19F2923E">
            <wp:simplePos x="0" y="0"/>
            <wp:positionH relativeFrom="column">
              <wp:posOffset>5763895</wp:posOffset>
            </wp:positionH>
            <wp:positionV relativeFrom="paragraph">
              <wp:posOffset>16510</wp:posOffset>
            </wp:positionV>
            <wp:extent cx="718185" cy="726440"/>
            <wp:effectExtent l="0" t="0" r="0" b="0"/>
            <wp:wrapNone/>
            <wp:docPr id="404" name="Immagin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718185" cy="72644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Collegio di  Difesa della NATO</w:t>
      </w:r>
      <w:bookmarkEnd w:id="23"/>
    </w:p>
    <w:p w14:paraId="09AD8CE8" w14:textId="77777777" w:rsidR="002B521C" w:rsidRDefault="002B521C">
      <w:pPr>
        <w:widowControl w:val="0"/>
        <w:tabs>
          <w:tab w:val="right" w:pos="10206"/>
        </w:tabs>
        <w:autoSpaceDE w:val="0"/>
        <w:autoSpaceDN w:val="0"/>
        <w:adjustRightInd w:val="0"/>
        <w:rPr>
          <w:b/>
          <w:color w:val="000080"/>
        </w:rPr>
      </w:pPr>
      <w:r>
        <w:rPr>
          <w:b/>
          <w:color w:val="000080"/>
          <w:sz w:val="32"/>
        </w:rPr>
        <w:t>(NATO Defense College)</w:t>
      </w:r>
    </w:p>
    <w:p w14:paraId="620362BE" w14:textId="77777777" w:rsidR="002B521C" w:rsidRDefault="002B521C">
      <w:pPr>
        <w:widowControl w:val="0"/>
        <w:tabs>
          <w:tab w:val="right" w:pos="10206"/>
        </w:tabs>
        <w:autoSpaceDE w:val="0"/>
        <w:autoSpaceDN w:val="0"/>
        <w:adjustRightInd w:val="0"/>
        <w:rPr>
          <w:rFonts w:ascii="Arial" w:hAnsi="Arial"/>
        </w:rPr>
      </w:pPr>
    </w:p>
    <w:p w14:paraId="36EFF149" w14:textId="77777777" w:rsidR="002B521C" w:rsidRDefault="002B521C">
      <w:pPr>
        <w:widowControl w:val="0"/>
        <w:tabs>
          <w:tab w:val="right" w:pos="10206"/>
        </w:tabs>
        <w:autoSpaceDE w:val="0"/>
        <w:autoSpaceDN w:val="0"/>
        <w:adjustRightInd w:val="0"/>
        <w:rPr>
          <w:rFonts w:ascii="Arial" w:hAnsi="Arial"/>
        </w:rPr>
      </w:pPr>
    </w:p>
    <w:p w14:paraId="2E084454" w14:textId="77777777" w:rsidR="002B521C" w:rsidRDefault="002B521C">
      <w:pPr>
        <w:widowControl w:val="0"/>
        <w:tabs>
          <w:tab w:val="right" w:pos="10206"/>
        </w:tabs>
        <w:autoSpaceDE w:val="0"/>
        <w:autoSpaceDN w:val="0"/>
        <w:adjustRightInd w:val="0"/>
        <w:spacing w:before="14"/>
        <w:jc w:val="right"/>
        <w:rPr>
          <w:color w:val="000080"/>
          <w:sz w:val="26"/>
        </w:rPr>
      </w:pPr>
      <w:r>
        <w:t>────────────────────────────────────────────────────────────────────────</w:t>
      </w:r>
    </w:p>
    <w:p w14:paraId="0E3216F2" w14:textId="77777777" w:rsidR="002B521C" w:rsidRDefault="002B521C">
      <w:pPr>
        <w:widowControl w:val="0"/>
        <w:tabs>
          <w:tab w:val="left" w:pos="3292"/>
          <w:tab w:val="right" w:pos="10206"/>
        </w:tabs>
        <w:autoSpaceDE w:val="0"/>
        <w:autoSpaceDN w:val="0"/>
        <w:adjustRightInd w:val="0"/>
        <w:spacing w:before="472"/>
        <w:jc w:val="right"/>
        <w:rPr>
          <w:b/>
        </w:rPr>
      </w:pPr>
      <w:r>
        <w:rPr>
          <w:b/>
        </w:rPr>
        <w:t xml:space="preserve">Sito internet: </w:t>
      </w:r>
      <w:r>
        <w:t>www.ndc.nato.int</w:t>
      </w:r>
    </w:p>
    <w:p w14:paraId="32A6FFE2" w14:textId="77777777" w:rsidR="002B521C" w:rsidRDefault="002B521C">
      <w:pPr>
        <w:widowControl w:val="0"/>
        <w:tabs>
          <w:tab w:val="right" w:pos="10206"/>
        </w:tabs>
        <w:autoSpaceDE w:val="0"/>
        <w:autoSpaceDN w:val="0"/>
        <w:adjustRightInd w:val="0"/>
        <w:jc w:val="right"/>
        <w:rPr>
          <w:rFonts w:ascii="Arial" w:hAnsi="Arial"/>
        </w:rPr>
      </w:pPr>
    </w:p>
    <w:p w14:paraId="4BB33CE5" w14:textId="77777777" w:rsidR="002B521C" w:rsidRDefault="002B521C">
      <w:pPr>
        <w:widowControl w:val="0"/>
        <w:tabs>
          <w:tab w:val="right" w:pos="10206"/>
        </w:tabs>
        <w:autoSpaceDE w:val="0"/>
        <w:autoSpaceDN w:val="0"/>
        <w:adjustRightInd w:val="0"/>
        <w:rPr>
          <w:rFonts w:ascii="Arial" w:hAnsi="Arial"/>
        </w:rPr>
      </w:pPr>
    </w:p>
    <w:p w14:paraId="3633F515" w14:textId="77777777" w:rsidR="002B521C" w:rsidRDefault="002B521C">
      <w:pPr>
        <w:pStyle w:val="Pidipagina"/>
        <w:widowControl w:val="0"/>
        <w:tabs>
          <w:tab w:val="clear" w:pos="4819"/>
          <w:tab w:val="clear" w:pos="9638"/>
          <w:tab w:val="right" w:pos="10206"/>
        </w:tabs>
        <w:autoSpaceDE w:val="0"/>
        <w:autoSpaceDN w:val="0"/>
        <w:adjustRightInd w:val="0"/>
      </w:pPr>
      <w:r>
        <w:rPr>
          <w:b/>
          <w:color w:val="000080"/>
        </w:rPr>
        <w:t>Indirizzo</w:t>
      </w:r>
      <w:r>
        <w:rPr>
          <w:b/>
        </w:rPr>
        <w:t xml:space="preserve">     </w:t>
      </w:r>
      <w:r>
        <w:t xml:space="preserve">                                  Via Giorgio Pelosi, 1 – 00143 Roma</w:t>
      </w:r>
    </w:p>
    <w:p w14:paraId="024E02F2" w14:textId="77777777" w:rsidR="002B521C" w:rsidRDefault="002B521C">
      <w:pPr>
        <w:widowControl w:val="0"/>
        <w:tabs>
          <w:tab w:val="right" w:pos="10206"/>
        </w:tabs>
        <w:autoSpaceDE w:val="0"/>
        <w:autoSpaceDN w:val="0"/>
        <w:adjustRightInd w:val="0"/>
      </w:pPr>
      <w:r>
        <w:t xml:space="preserve">                                                       Tel. 0650525306/7  - Fax 0650525785</w:t>
      </w:r>
    </w:p>
    <w:p w14:paraId="05D3A900" w14:textId="77777777" w:rsidR="002B521C" w:rsidRDefault="002B521C">
      <w:pPr>
        <w:widowControl w:val="0"/>
        <w:tabs>
          <w:tab w:val="right" w:pos="10206"/>
        </w:tabs>
        <w:autoSpaceDE w:val="0"/>
        <w:autoSpaceDN w:val="0"/>
        <w:adjustRightInd w:val="0"/>
      </w:pPr>
      <w:r>
        <w:t xml:space="preserve">                                                       E-mail:</w:t>
      </w:r>
      <w:r w:rsidR="002B7B04">
        <w:t xml:space="preserve"> privileges@ndc.nato.int </w:t>
      </w:r>
    </w:p>
    <w:p w14:paraId="2407297D" w14:textId="77777777" w:rsidR="002B521C" w:rsidRDefault="002B521C">
      <w:pPr>
        <w:widowControl w:val="0"/>
        <w:tabs>
          <w:tab w:val="right" w:pos="10206"/>
        </w:tabs>
        <w:autoSpaceDE w:val="0"/>
        <w:autoSpaceDN w:val="0"/>
        <w:adjustRightInd w:val="0"/>
      </w:pPr>
    </w:p>
    <w:p w14:paraId="41CF6BA1" w14:textId="77777777" w:rsidR="002B521C" w:rsidRDefault="002B521C">
      <w:pPr>
        <w:widowControl w:val="0"/>
        <w:tabs>
          <w:tab w:val="right" w:pos="10206"/>
        </w:tabs>
        <w:autoSpaceDE w:val="0"/>
        <w:autoSpaceDN w:val="0"/>
        <w:adjustRightInd w:val="0"/>
        <w:rPr>
          <w:b/>
          <w:sz w:val="16"/>
        </w:rPr>
      </w:pPr>
    </w:p>
    <w:p w14:paraId="4D60D82A" w14:textId="77777777" w:rsidR="002B521C" w:rsidRDefault="002B521C">
      <w:pPr>
        <w:widowControl w:val="0"/>
        <w:tabs>
          <w:tab w:val="right" w:pos="10206"/>
        </w:tabs>
        <w:autoSpaceDE w:val="0"/>
        <w:autoSpaceDN w:val="0"/>
        <w:adjustRightInd w:val="0"/>
        <w:rPr>
          <w:b/>
          <w:sz w:val="16"/>
        </w:rPr>
      </w:pPr>
    </w:p>
    <w:p w14:paraId="1751AF28" w14:textId="77777777" w:rsidR="002B521C" w:rsidRDefault="002B521C">
      <w:pPr>
        <w:widowControl w:val="0"/>
        <w:tabs>
          <w:tab w:val="right" w:pos="10206"/>
        </w:tabs>
        <w:autoSpaceDE w:val="0"/>
        <w:autoSpaceDN w:val="0"/>
        <w:adjustRightInd w:val="0"/>
        <w:rPr>
          <w:b/>
          <w:sz w:val="16"/>
        </w:rPr>
      </w:pPr>
    </w:p>
    <w:p w14:paraId="33B95A96" w14:textId="77777777" w:rsidR="002B521C" w:rsidRDefault="002B521C">
      <w:pPr>
        <w:widowControl w:val="0"/>
        <w:tabs>
          <w:tab w:val="right" w:pos="10206"/>
        </w:tabs>
        <w:autoSpaceDE w:val="0"/>
        <w:autoSpaceDN w:val="0"/>
        <w:adjustRightInd w:val="0"/>
        <w:rPr>
          <w:b/>
          <w:sz w:val="16"/>
        </w:rPr>
      </w:pPr>
    </w:p>
    <w:p w14:paraId="68D50A26" w14:textId="77777777" w:rsidR="002B521C" w:rsidRDefault="002B521C">
      <w:pPr>
        <w:widowControl w:val="0"/>
        <w:tabs>
          <w:tab w:val="right" w:pos="10206"/>
        </w:tabs>
        <w:autoSpaceDE w:val="0"/>
        <w:autoSpaceDN w:val="0"/>
        <w:adjustRightInd w:val="0"/>
        <w:rPr>
          <w:b/>
          <w:sz w:val="16"/>
        </w:rPr>
      </w:pPr>
    </w:p>
    <w:p w14:paraId="4FF355F4" w14:textId="77777777" w:rsidR="002B521C" w:rsidRDefault="002B521C">
      <w:pPr>
        <w:widowControl w:val="0"/>
        <w:tabs>
          <w:tab w:val="right" w:pos="10206"/>
        </w:tabs>
        <w:autoSpaceDE w:val="0"/>
        <w:autoSpaceDN w:val="0"/>
        <w:adjustRightInd w:val="0"/>
        <w:rPr>
          <w:b/>
          <w:sz w:val="16"/>
        </w:rPr>
      </w:pPr>
    </w:p>
    <w:p w14:paraId="45355F09" w14:textId="77777777" w:rsidR="002B521C" w:rsidRDefault="002B521C">
      <w:pPr>
        <w:pStyle w:val="Pidipagina"/>
        <w:widowControl w:val="0"/>
        <w:tabs>
          <w:tab w:val="clear" w:pos="4819"/>
          <w:tab w:val="clear" w:pos="9638"/>
          <w:tab w:val="right" w:pos="10206"/>
        </w:tabs>
        <w:autoSpaceDE w:val="0"/>
        <w:autoSpaceDN w:val="0"/>
        <w:adjustRightInd w:val="0"/>
      </w:pPr>
      <w:r>
        <w:t>Generale</w:t>
      </w:r>
      <w:r w:rsidR="007B2C06">
        <w:t xml:space="preserve"> </w:t>
      </w:r>
      <w:r w:rsidR="0048479A">
        <w:t>MAX ARTHUR LUND THORSOE NIELSEN</w:t>
      </w:r>
      <w:r>
        <w:t>, Comandante, (</w:t>
      </w:r>
      <w:r w:rsidR="004030DE">
        <w:t>1</w:t>
      </w:r>
      <w:r w:rsidR="0048479A">
        <w:t xml:space="preserve">3 </w:t>
      </w:r>
      <w:r w:rsidR="004030DE">
        <w:t>luglio</w:t>
      </w:r>
      <w:r>
        <w:t xml:space="preserve"> 20</w:t>
      </w:r>
      <w:r w:rsidR="004030DE">
        <w:t>2</w:t>
      </w:r>
      <w:r w:rsidR="0048479A">
        <w:t>3</w:t>
      </w:r>
      <w:r>
        <w:t>)</w:t>
      </w:r>
    </w:p>
    <w:p w14:paraId="2B8BBD9A" w14:textId="77777777" w:rsidR="002B521C" w:rsidRDefault="002B521C">
      <w:pPr>
        <w:pStyle w:val="Pidipagina"/>
        <w:widowControl w:val="0"/>
        <w:tabs>
          <w:tab w:val="clear" w:pos="4819"/>
          <w:tab w:val="clear" w:pos="9638"/>
          <w:tab w:val="right" w:pos="10206"/>
        </w:tabs>
        <w:autoSpaceDE w:val="0"/>
        <w:autoSpaceDN w:val="0"/>
        <w:adjustRightInd w:val="0"/>
      </w:pPr>
    </w:p>
    <w:p w14:paraId="2AF594EA" w14:textId="77777777" w:rsidR="002B521C" w:rsidRDefault="002B521C">
      <w:pPr>
        <w:widowControl w:val="0"/>
        <w:tabs>
          <w:tab w:val="right" w:pos="10206"/>
        </w:tabs>
        <w:autoSpaceDE w:val="0"/>
        <w:autoSpaceDN w:val="0"/>
        <w:adjustRightInd w:val="0"/>
        <w:rPr>
          <w:b/>
          <w:color w:val="000000"/>
        </w:rPr>
      </w:pPr>
      <w:r>
        <w:rPr>
          <w:rFonts w:ascii="Arial" w:hAnsi="Arial"/>
        </w:rPr>
        <w:br w:type="page"/>
      </w:r>
      <w:r>
        <w:rPr>
          <w:b/>
          <w:color w:val="000000"/>
          <w:sz w:val="16"/>
        </w:rPr>
        <w:lastRenderedPageBreak/>
        <w:tab/>
        <w:t>Commissione Europea</w:t>
      </w:r>
    </w:p>
    <w:p w14:paraId="2A5E91ED" w14:textId="7B0D1E41" w:rsidR="002B521C" w:rsidRDefault="006B0580">
      <w:pPr>
        <w:widowControl w:val="0"/>
        <w:tabs>
          <w:tab w:val="right" w:pos="10206"/>
        </w:tabs>
        <w:autoSpaceDE w:val="0"/>
        <w:autoSpaceDN w:val="0"/>
        <w:adjustRightInd w:val="0"/>
        <w:spacing w:before="60"/>
        <w:rPr>
          <w:color w:val="000080"/>
          <w:sz w:val="26"/>
        </w:rPr>
      </w:pPr>
      <w:r>
        <w:rPr>
          <w:b/>
          <w:noProof/>
          <w:color w:val="808080"/>
        </w:rPr>
        <w:drawing>
          <wp:anchor distT="0" distB="0" distL="114300" distR="114300" simplePos="0" relativeHeight="251635712" behindDoc="0" locked="0" layoutInCell="0" allowOverlap="1" wp14:anchorId="6BDF1CBB" wp14:editId="3B8F145E">
            <wp:simplePos x="0" y="0"/>
            <wp:positionH relativeFrom="column">
              <wp:posOffset>5372735</wp:posOffset>
            </wp:positionH>
            <wp:positionV relativeFrom="paragraph">
              <wp:posOffset>184785</wp:posOffset>
            </wp:positionV>
            <wp:extent cx="1108710" cy="726440"/>
            <wp:effectExtent l="0" t="0" r="0" b="0"/>
            <wp:wrapNone/>
            <wp:docPr id="357" name="Immagine 357" descr="[EU 12 star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EU 12 stars flag]"/>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108710" cy="726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10FE6D" w14:textId="77777777" w:rsidR="002B521C" w:rsidRDefault="002B521C">
      <w:pPr>
        <w:pStyle w:val="Titolo7"/>
      </w:pPr>
      <w:bookmarkStart w:id="24" w:name="_Toc58837184"/>
      <w:r>
        <w:t>Commissione Europea</w:t>
      </w:r>
      <w:bookmarkEnd w:id="24"/>
      <w:r>
        <w:t xml:space="preserve">  </w:t>
      </w:r>
    </w:p>
    <w:p w14:paraId="6BFD6074"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Uffici in Italia                                                                         </w:t>
      </w:r>
    </w:p>
    <w:p w14:paraId="726A3F91" w14:textId="77777777" w:rsidR="002B521C" w:rsidRDefault="002B521C">
      <w:pPr>
        <w:widowControl w:val="0"/>
        <w:tabs>
          <w:tab w:val="right" w:pos="10206"/>
        </w:tabs>
        <w:autoSpaceDE w:val="0"/>
        <w:autoSpaceDN w:val="0"/>
        <w:adjustRightInd w:val="0"/>
        <w:spacing w:before="77"/>
        <w:rPr>
          <w:b/>
          <w:color w:val="808080"/>
          <w:sz w:val="24"/>
        </w:rPr>
      </w:pPr>
    </w:p>
    <w:p w14:paraId="7115A093" w14:textId="77777777" w:rsidR="002B521C" w:rsidRDefault="002B521C">
      <w:pPr>
        <w:widowControl w:val="0"/>
        <w:tabs>
          <w:tab w:val="right" w:pos="10206"/>
        </w:tabs>
        <w:autoSpaceDE w:val="0"/>
        <w:autoSpaceDN w:val="0"/>
        <w:adjustRightInd w:val="0"/>
        <w:spacing w:before="14"/>
        <w:rPr>
          <w:color w:val="000080"/>
          <w:sz w:val="26"/>
        </w:rPr>
      </w:pPr>
      <w:r>
        <w:t>────────────────────────────────────────────────────────────────────────</w:t>
      </w:r>
    </w:p>
    <w:p w14:paraId="65BE0DD4" w14:textId="77777777" w:rsidR="002B521C" w:rsidRDefault="002B521C">
      <w:pPr>
        <w:widowControl w:val="0"/>
        <w:tabs>
          <w:tab w:val="left" w:pos="3292"/>
          <w:tab w:val="right" w:pos="10206"/>
        </w:tabs>
        <w:autoSpaceDE w:val="0"/>
        <w:autoSpaceDN w:val="0"/>
        <w:adjustRightInd w:val="0"/>
        <w:spacing w:before="163"/>
        <w:rPr>
          <w:b/>
          <w:color w:val="000080"/>
        </w:rPr>
      </w:pPr>
    </w:p>
    <w:p w14:paraId="4725638B" w14:textId="77777777" w:rsidR="002B521C" w:rsidRDefault="002B521C">
      <w:pPr>
        <w:pStyle w:val="H5"/>
        <w:widowControl w:val="0"/>
        <w:tabs>
          <w:tab w:val="left" w:pos="3292"/>
          <w:tab w:val="right" w:pos="10206"/>
        </w:tabs>
        <w:autoSpaceDE w:val="0"/>
        <w:autoSpaceDN w:val="0"/>
        <w:adjustRightInd w:val="0"/>
        <w:spacing w:before="163" w:after="0"/>
        <w:rPr>
          <w:snapToGrid/>
        </w:rPr>
      </w:pPr>
      <w:r>
        <w:rPr>
          <w:snapToGrid/>
        </w:rPr>
        <w:tab/>
      </w:r>
      <w:r>
        <w:rPr>
          <w:snapToGrid/>
        </w:rPr>
        <w:tab/>
        <w:t xml:space="preserve">Sito internet: </w:t>
      </w:r>
      <w:r>
        <w:rPr>
          <w:b w:val="0"/>
          <w:snapToGrid/>
        </w:rPr>
        <w:t>http://europa.eu.int/italia</w:t>
      </w:r>
    </w:p>
    <w:p w14:paraId="0068AA0F" w14:textId="77777777" w:rsidR="002B521C" w:rsidRDefault="002B521C">
      <w:pPr>
        <w:widowControl w:val="0"/>
        <w:tabs>
          <w:tab w:val="left" w:pos="3292"/>
          <w:tab w:val="right" w:pos="10206"/>
        </w:tabs>
        <w:autoSpaceDE w:val="0"/>
        <w:autoSpaceDN w:val="0"/>
        <w:adjustRightInd w:val="0"/>
        <w:spacing w:before="163"/>
        <w:rPr>
          <w:color w:val="000000"/>
          <w:sz w:val="26"/>
        </w:rPr>
      </w:pPr>
      <w:r>
        <w:rPr>
          <w:b/>
          <w:color w:val="000080"/>
        </w:rPr>
        <w:t>Rappresentanza a Roma</w:t>
      </w:r>
      <w:r>
        <w:rPr>
          <w:rFonts w:ascii="Arial" w:hAnsi="Arial"/>
        </w:rPr>
        <w:tab/>
      </w:r>
      <w:r>
        <w:rPr>
          <w:color w:val="000000"/>
        </w:rPr>
        <w:t xml:space="preserve">Via IV Novembre, 149 - 00187 Roma </w:t>
      </w:r>
    </w:p>
    <w:p w14:paraId="4A50BDC4"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Tel. 06699991 - Fax 066793652</w:t>
      </w:r>
    </w:p>
    <w:p w14:paraId="168CEA83" w14:textId="77777777" w:rsidR="002B521C" w:rsidRDefault="002B521C">
      <w:pPr>
        <w:widowControl w:val="0"/>
        <w:tabs>
          <w:tab w:val="left" w:pos="3292"/>
          <w:tab w:val="right" w:pos="10206"/>
        </w:tabs>
        <w:autoSpaceDE w:val="0"/>
        <w:autoSpaceDN w:val="0"/>
        <w:adjustRightInd w:val="0"/>
        <w:rPr>
          <w:color w:val="000000"/>
        </w:rPr>
      </w:pPr>
      <w:r>
        <w:rPr>
          <w:b/>
          <w:color w:val="000080"/>
        </w:rPr>
        <w:t xml:space="preserve">  </w:t>
      </w:r>
      <w:r>
        <w:rPr>
          <w:rFonts w:ascii="Arial" w:hAnsi="Arial"/>
        </w:rPr>
        <w:tab/>
      </w:r>
      <w:r>
        <w:t>E-</w:t>
      </w:r>
      <w:r w:rsidR="00B053D0">
        <w:t>m</w:t>
      </w:r>
      <w:r>
        <w:t xml:space="preserve">ail </w:t>
      </w:r>
      <w:r w:rsidR="00D15DC8">
        <w:t>comm-rep-it-info@ec.europa.eu</w:t>
      </w:r>
    </w:p>
    <w:p w14:paraId="370D7171" w14:textId="77777777" w:rsidR="002B521C" w:rsidRDefault="002B521C">
      <w:pPr>
        <w:widowControl w:val="0"/>
        <w:tabs>
          <w:tab w:val="left" w:pos="3292"/>
          <w:tab w:val="right" w:pos="10206"/>
        </w:tabs>
        <w:autoSpaceDE w:val="0"/>
        <w:autoSpaceDN w:val="0"/>
        <w:adjustRightInd w:val="0"/>
        <w:rPr>
          <w:color w:val="000000"/>
          <w:sz w:val="23"/>
        </w:rPr>
      </w:pPr>
    </w:p>
    <w:p w14:paraId="19C5CB54" w14:textId="77777777" w:rsidR="002B521C" w:rsidRDefault="002B521C">
      <w:pPr>
        <w:widowControl w:val="0"/>
        <w:tabs>
          <w:tab w:val="right" w:pos="10206"/>
        </w:tabs>
        <w:autoSpaceDE w:val="0"/>
        <w:autoSpaceDN w:val="0"/>
        <w:adjustRightInd w:val="0"/>
        <w:rPr>
          <w:color w:val="000000"/>
        </w:rPr>
      </w:pPr>
    </w:p>
    <w:p w14:paraId="54160FBC" w14:textId="77777777" w:rsidR="008246BB" w:rsidRDefault="008246BB">
      <w:pPr>
        <w:widowControl w:val="0"/>
        <w:tabs>
          <w:tab w:val="right" w:pos="10206"/>
        </w:tabs>
        <w:autoSpaceDE w:val="0"/>
        <w:autoSpaceDN w:val="0"/>
        <w:adjustRightInd w:val="0"/>
        <w:rPr>
          <w:color w:val="000000"/>
        </w:rPr>
      </w:pPr>
      <w:r>
        <w:rPr>
          <w:color w:val="000000"/>
        </w:rPr>
        <w:t xml:space="preserve">Signor </w:t>
      </w:r>
      <w:r w:rsidR="00D571EA">
        <w:rPr>
          <w:color w:val="000000"/>
        </w:rPr>
        <w:t>CLAUDIO CASINI</w:t>
      </w:r>
      <w:r>
        <w:rPr>
          <w:color w:val="000000"/>
        </w:rPr>
        <w:t>, Capo della Rappresentanza (</w:t>
      </w:r>
      <w:r w:rsidR="00D571EA">
        <w:rPr>
          <w:color w:val="000000"/>
        </w:rPr>
        <w:t>16 febbraio 2025</w:t>
      </w:r>
      <w:r>
        <w:rPr>
          <w:color w:val="000000"/>
        </w:rPr>
        <w:t>)</w:t>
      </w:r>
    </w:p>
    <w:p w14:paraId="6D667E4E" w14:textId="77777777" w:rsidR="002B521C" w:rsidRDefault="002B521C">
      <w:pPr>
        <w:widowControl w:val="0"/>
        <w:tabs>
          <w:tab w:val="right" w:pos="10206"/>
        </w:tabs>
        <w:autoSpaceDE w:val="0"/>
        <w:autoSpaceDN w:val="0"/>
        <w:adjustRightInd w:val="0"/>
        <w:rPr>
          <w:color w:val="000000"/>
        </w:rPr>
      </w:pPr>
    </w:p>
    <w:p w14:paraId="10085C77" w14:textId="77777777" w:rsidR="002B521C" w:rsidRDefault="002B521C">
      <w:pPr>
        <w:widowControl w:val="0"/>
        <w:tabs>
          <w:tab w:val="right" w:pos="10206"/>
        </w:tabs>
        <w:autoSpaceDE w:val="0"/>
        <w:autoSpaceDN w:val="0"/>
        <w:adjustRightInd w:val="0"/>
        <w:rPr>
          <w:color w:val="000000"/>
        </w:rPr>
      </w:pPr>
    </w:p>
    <w:p w14:paraId="2BD00AE3" w14:textId="77777777" w:rsidR="002B521C" w:rsidRDefault="002B521C">
      <w:pPr>
        <w:widowControl w:val="0"/>
        <w:tabs>
          <w:tab w:val="right" w:pos="10206"/>
        </w:tabs>
        <w:autoSpaceDE w:val="0"/>
        <w:autoSpaceDN w:val="0"/>
        <w:adjustRightInd w:val="0"/>
        <w:spacing w:before="107"/>
        <w:rPr>
          <w:color w:val="000000"/>
          <w:sz w:val="26"/>
        </w:rPr>
      </w:pPr>
    </w:p>
    <w:p w14:paraId="673E6F25" w14:textId="77777777" w:rsidR="002B521C" w:rsidRDefault="002B521C">
      <w:pPr>
        <w:widowControl w:val="0"/>
        <w:tabs>
          <w:tab w:val="left" w:pos="3292"/>
          <w:tab w:val="right" w:pos="10206"/>
        </w:tabs>
        <w:autoSpaceDE w:val="0"/>
        <w:autoSpaceDN w:val="0"/>
        <w:adjustRightInd w:val="0"/>
        <w:spacing w:before="163"/>
        <w:rPr>
          <w:b/>
          <w:color w:val="000080"/>
        </w:rPr>
      </w:pPr>
    </w:p>
    <w:p w14:paraId="613ABF9F"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Rappresentanza</w:t>
      </w:r>
      <w:r w:rsidR="007A3774">
        <w:rPr>
          <w:b/>
          <w:color w:val="000080"/>
        </w:rPr>
        <w:t xml:space="preserve"> regionale</w:t>
      </w:r>
      <w:r>
        <w:rPr>
          <w:b/>
          <w:color w:val="000080"/>
        </w:rPr>
        <w:t xml:space="preserve"> a Milano     </w:t>
      </w:r>
      <w:r>
        <w:rPr>
          <w:color w:val="000000"/>
        </w:rPr>
        <w:t xml:space="preserve">Corso Magenta, 59 - 20123 Milano </w:t>
      </w:r>
    </w:p>
    <w:p w14:paraId="25D62728" w14:textId="77777777" w:rsidR="002B521C" w:rsidRDefault="002B521C">
      <w:pPr>
        <w:widowControl w:val="0"/>
        <w:tabs>
          <w:tab w:val="left" w:pos="3292"/>
          <w:tab w:val="right" w:pos="10206"/>
        </w:tabs>
        <w:autoSpaceDE w:val="0"/>
        <w:autoSpaceDN w:val="0"/>
        <w:adjustRightInd w:val="0"/>
        <w:rPr>
          <w:color w:val="000000"/>
        </w:rPr>
      </w:pPr>
      <w:r>
        <w:rPr>
          <w:b/>
          <w:color w:val="000080"/>
        </w:rPr>
        <w:t xml:space="preserve">                                                            </w:t>
      </w:r>
      <w:r>
        <w:rPr>
          <w:rFonts w:ascii="Arial" w:hAnsi="Arial"/>
        </w:rPr>
        <w:tab/>
      </w:r>
      <w:r>
        <w:rPr>
          <w:color w:val="000000"/>
        </w:rPr>
        <w:t xml:space="preserve">Tel. 024675141 - Fax 024818543  </w:t>
      </w:r>
    </w:p>
    <w:p w14:paraId="23A8EEB1" w14:textId="77777777" w:rsidR="006151C3" w:rsidRDefault="006151C3">
      <w:pPr>
        <w:widowControl w:val="0"/>
        <w:tabs>
          <w:tab w:val="left" w:pos="3292"/>
          <w:tab w:val="right" w:pos="10206"/>
        </w:tabs>
        <w:autoSpaceDE w:val="0"/>
        <w:autoSpaceDN w:val="0"/>
        <w:adjustRightInd w:val="0"/>
        <w:rPr>
          <w:color w:val="000000"/>
          <w:sz w:val="23"/>
        </w:rPr>
      </w:pPr>
      <w:r>
        <w:rPr>
          <w:color w:val="000000"/>
        </w:rPr>
        <w:tab/>
        <w:t xml:space="preserve">E-mail  </w:t>
      </w:r>
      <w:r w:rsidR="000E22DE">
        <w:rPr>
          <w:color w:val="000000"/>
        </w:rPr>
        <w:t>Comm-rep-mil@ec.europa.eu</w:t>
      </w:r>
    </w:p>
    <w:p w14:paraId="22D9C8E1" w14:textId="77777777" w:rsidR="002B521C" w:rsidRDefault="002B521C">
      <w:pPr>
        <w:widowControl w:val="0"/>
        <w:tabs>
          <w:tab w:val="left" w:pos="3292"/>
          <w:tab w:val="right" w:pos="10206"/>
        </w:tabs>
        <w:autoSpaceDE w:val="0"/>
        <w:autoSpaceDN w:val="0"/>
        <w:adjustRightInd w:val="0"/>
        <w:rPr>
          <w:color w:val="000000"/>
        </w:rPr>
      </w:pPr>
      <w:r>
        <w:rPr>
          <w:b/>
          <w:color w:val="000080"/>
        </w:rPr>
        <w:t xml:space="preserve">  </w:t>
      </w:r>
      <w:r>
        <w:rPr>
          <w:rFonts w:ascii="Arial" w:hAnsi="Arial"/>
        </w:rPr>
        <w:tab/>
      </w:r>
      <w:r>
        <w:rPr>
          <w:color w:val="000000"/>
        </w:rPr>
        <w:t xml:space="preserve"> </w:t>
      </w:r>
    </w:p>
    <w:p w14:paraId="17FC2BA5" w14:textId="77777777" w:rsidR="00764BE6" w:rsidRDefault="00764BE6">
      <w:pPr>
        <w:widowControl w:val="0"/>
        <w:tabs>
          <w:tab w:val="left" w:pos="3292"/>
          <w:tab w:val="right" w:pos="10206"/>
        </w:tabs>
        <w:autoSpaceDE w:val="0"/>
        <w:autoSpaceDN w:val="0"/>
        <w:adjustRightInd w:val="0"/>
        <w:rPr>
          <w:color w:val="000000"/>
        </w:rPr>
      </w:pPr>
    </w:p>
    <w:p w14:paraId="40230C7E" w14:textId="77777777" w:rsidR="00764BE6" w:rsidRPr="00676518" w:rsidRDefault="00764BE6">
      <w:pPr>
        <w:widowControl w:val="0"/>
        <w:tabs>
          <w:tab w:val="left" w:pos="3292"/>
          <w:tab w:val="right" w:pos="10206"/>
        </w:tabs>
        <w:autoSpaceDE w:val="0"/>
        <w:autoSpaceDN w:val="0"/>
        <w:adjustRightInd w:val="0"/>
        <w:rPr>
          <w:color w:val="000000"/>
          <w:sz w:val="23"/>
        </w:rPr>
      </w:pPr>
    </w:p>
    <w:p w14:paraId="1BA3166B" w14:textId="77777777" w:rsidR="00C06D83" w:rsidRPr="00676518" w:rsidRDefault="002B521C">
      <w:pPr>
        <w:widowControl w:val="0"/>
        <w:tabs>
          <w:tab w:val="right" w:pos="10206"/>
        </w:tabs>
        <w:autoSpaceDE w:val="0"/>
        <w:autoSpaceDN w:val="0"/>
        <w:adjustRightInd w:val="0"/>
        <w:jc w:val="right"/>
        <w:rPr>
          <w:color w:val="000000"/>
        </w:rPr>
      </w:pPr>
      <w:r w:rsidRPr="00676518">
        <w:rPr>
          <w:color w:val="000000"/>
        </w:rPr>
        <w:t xml:space="preserve"> </w:t>
      </w:r>
    </w:p>
    <w:p w14:paraId="5A9FB5C6" w14:textId="77777777" w:rsidR="002B521C" w:rsidRDefault="00C06D83">
      <w:pPr>
        <w:widowControl w:val="0"/>
        <w:tabs>
          <w:tab w:val="right" w:pos="10206"/>
        </w:tabs>
        <w:autoSpaceDE w:val="0"/>
        <w:autoSpaceDN w:val="0"/>
        <w:adjustRightInd w:val="0"/>
        <w:jc w:val="right"/>
        <w:rPr>
          <w:b/>
          <w:color w:val="000000"/>
          <w:lang w:val="en-GB"/>
        </w:rPr>
      </w:pPr>
      <w:r w:rsidRPr="00676518">
        <w:rPr>
          <w:color w:val="000000"/>
        </w:rPr>
        <w:br w:type="page"/>
      </w:r>
      <w:r w:rsidR="002B521C">
        <w:rPr>
          <w:b/>
          <w:color w:val="000000"/>
          <w:sz w:val="16"/>
          <w:lang w:val="en-GB"/>
        </w:rPr>
        <w:lastRenderedPageBreak/>
        <w:t>Commonwealth War Graves Commission</w:t>
      </w:r>
    </w:p>
    <w:p w14:paraId="3C0D61E5" w14:textId="4A16C294" w:rsidR="002B521C" w:rsidRDefault="006B0580">
      <w:pPr>
        <w:widowControl w:val="0"/>
        <w:tabs>
          <w:tab w:val="right" w:pos="10206"/>
        </w:tabs>
        <w:autoSpaceDE w:val="0"/>
        <w:autoSpaceDN w:val="0"/>
        <w:adjustRightInd w:val="0"/>
        <w:spacing w:before="60"/>
        <w:rPr>
          <w:color w:val="000080"/>
          <w:sz w:val="26"/>
          <w:lang w:val="en-GB"/>
        </w:rPr>
      </w:pPr>
      <w:r>
        <w:rPr>
          <w:noProof/>
        </w:rPr>
        <w:drawing>
          <wp:anchor distT="0" distB="0" distL="114300" distR="114300" simplePos="0" relativeHeight="251639808" behindDoc="0" locked="0" layoutInCell="0" allowOverlap="1" wp14:anchorId="695E2339" wp14:editId="225C4D86">
            <wp:simplePos x="0" y="0"/>
            <wp:positionH relativeFrom="column">
              <wp:posOffset>5746750</wp:posOffset>
            </wp:positionH>
            <wp:positionV relativeFrom="paragraph">
              <wp:posOffset>184150</wp:posOffset>
            </wp:positionV>
            <wp:extent cx="734695" cy="726440"/>
            <wp:effectExtent l="0" t="0" r="0" b="0"/>
            <wp:wrapNone/>
            <wp:docPr id="401" name="Immagine 401">
              <a:hlinkClick xmlns:a="http://schemas.openxmlformats.org/drawingml/2006/main" r:id="rId3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a:hlinkClick r:id="rId32" tgtFrame="_top"/>
                    </pic:cNvPr>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734695" cy="72644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871566C" w14:textId="77777777" w:rsidR="002B521C" w:rsidRDefault="002B521C">
      <w:pPr>
        <w:pStyle w:val="Titolo7"/>
        <w:rPr>
          <w:lang w:val="en-GB"/>
        </w:rPr>
      </w:pPr>
      <w:bookmarkStart w:id="25" w:name="_Toc58837185"/>
      <w:r>
        <w:rPr>
          <w:lang w:val="en-GB"/>
        </w:rPr>
        <w:t>Commonwealth War Graves Commission</w:t>
      </w:r>
      <w:bookmarkEnd w:id="25"/>
      <w:r>
        <w:rPr>
          <w:lang w:val="en-GB"/>
        </w:rPr>
        <w:t xml:space="preserve"> </w:t>
      </w:r>
    </w:p>
    <w:p w14:paraId="5F0D4AF8"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Western Mediterranean Area                                                                                                       </w:t>
      </w:r>
    </w:p>
    <w:p w14:paraId="1C01EEDA"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CWGC                                                                    </w:t>
      </w:r>
    </w:p>
    <w:p w14:paraId="1134E41C"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351FC184" w14:textId="77777777" w:rsidR="002B521C" w:rsidRPr="00DC47D7" w:rsidRDefault="002B521C">
      <w:pPr>
        <w:widowControl w:val="0"/>
        <w:tabs>
          <w:tab w:val="left" w:pos="3292"/>
          <w:tab w:val="right" w:pos="10206"/>
        </w:tabs>
        <w:autoSpaceDE w:val="0"/>
        <w:autoSpaceDN w:val="0"/>
        <w:adjustRightInd w:val="0"/>
        <w:spacing w:before="472"/>
        <w:jc w:val="right"/>
        <w:rPr>
          <w:b/>
          <w:color w:val="000080"/>
        </w:rPr>
      </w:pPr>
      <w:r w:rsidRPr="00DC47D7">
        <w:rPr>
          <w:b/>
        </w:rPr>
        <w:t xml:space="preserve">Sito internet: </w:t>
      </w:r>
      <w:r w:rsidR="00DC47D7" w:rsidRPr="00DC47D7">
        <w:t>http</w:t>
      </w:r>
      <w:r w:rsidR="004D37FE">
        <w:t>:</w:t>
      </w:r>
      <w:r w:rsidRPr="00DC47D7">
        <w:t>//www.cwgc.</w:t>
      </w:r>
      <w:r w:rsidR="006A7A1D">
        <w:t>org</w:t>
      </w:r>
    </w:p>
    <w:p w14:paraId="1E4FB966"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Via</w:t>
      </w:r>
      <w:r w:rsidR="00B158A8">
        <w:rPr>
          <w:color w:val="000000"/>
        </w:rPr>
        <w:t xml:space="preserve"> delle Conce</w:t>
      </w:r>
      <w:r>
        <w:rPr>
          <w:color w:val="000000"/>
        </w:rPr>
        <w:t>, 2</w:t>
      </w:r>
      <w:r w:rsidR="00B158A8">
        <w:rPr>
          <w:color w:val="000000"/>
        </w:rPr>
        <w:t>0</w:t>
      </w:r>
      <w:r>
        <w:rPr>
          <w:color w:val="000000"/>
        </w:rPr>
        <w:t xml:space="preserve"> - 001</w:t>
      </w:r>
      <w:r w:rsidR="00B158A8">
        <w:rPr>
          <w:color w:val="000000"/>
        </w:rPr>
        <w:t>5</w:t>
      </w:r>
      <w:r>
        <w:rPr>
          <w:color w:val="000000"/>
        </w:rPr>
        <w:t xml:space="preserve">4 Roma </w:t>
      </w:r>
    </w:p>
    <w:p w14:paraId="73884CBA"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065099911 - Fax 0650524593  </w:t>
      </w:r>
    </w:p>
    <w:p w14:paraId="4EF47122"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E-mail cwgc@</w:t>
      </w:r>
      <w:r w:rsidR="00B85BCB">
        <w:rPr>
          <w:color w:val="000000"/>
        </w:rPr>
        <w:t>pec</w:t>
      </w:r>
      <w:r>
        <w:rPr>
          <w:color w:val="000000"/>
        </w:rPr>
        <w:t>.</w:t>
      </w:r>
      <w:r w:rsidR="00B85BCB">
        <w:rPr>
          <w:color w:val="000000"/>
        </w:rPr>
        <w:t>it</w:t>
      </w:r>
      <w:r>
        <w:rPr>
          <w:color w:val="000000"/>
        </w:rPr>
        <w:t xml:space="preserve"> </w:t>
      </w:r>
    </w:p>
    <w:p w14:paraId="12A4FF0B" w14:textId="77777777" w:rsidR="002B521C" w:rsidRDefault="002B521C">
      <w:pPr>
        <w:widowControl w:val="0"/>
        <w:tabs>
          <w:tab w:val="right" w:pos="10206"/>
        </w:tabs>
        <w:autoSpaceDE w:val="0"/>
        <w:autoSpaceDN w:val="0"/>
        <w:adjustRightInd w:val="0"/>
        <w:spacing w:before="583"/>
        <w:rPr>
          <w:color w:val="000080"/>
          <w:sz w:val="26"/>
        </w:rPr>
      </w:pPr>
    </w:p>
    <w:p w14:paraId="5ED90CBB" w14:textId="77777777" w:rsidR="002B521C" w:rsidRDefault="002B521C">
      <w:pPr>
        <w:widowControl w:val="0"/>
        <w:tabs>
          <w:tab w:val="right" w:pos="10206"/>
        </w:tabs>
        <w:autoSpaceDE w:val="0"/>
        <w:autoSpaceDN w:val="0"/>
        <w:adjustRightInd w:val="0"/>
        <w:rPr>
          <w:color w:val="000000"/>
        </w:rPr>
      </w:pPr>
    </w:p>
    <w:p w14:paraId="47CA4391" w14:textId="77777777" w:rsidR="002B521C" w:rsidRDefault="002B521C">
      <w:pPr>
        <w:widowControl w:val="0"/>
        <w:tabs>
          <w:tab w:val="right" w:pos="10206"/>
        </w:tabs>
        <w:autoSpaceDE w:val="0"/>
        <w:autoSpaceDN w:val="0"/>
        <w:adjustRightInd w:val="0"/>
        <w:rPr>
          <w:color w:val="000000"/>
        </w:rPr>
      </w:pPr>
    </w:p>
    <w:p w14:paraId="358EDF27" w14:textId="77777777" w:rsidR="002B521C" w:rsidRDefault="002B521C">
      <w:pPr>
        <w:widowControl w:val="0"/>
        <w:tabs>
          <w:tab w:val="right" w:pos="10206"/>
        </w:tabs>
        <w:autoSpaceDE w:val="0"/>
        <w:autoSpaceDN w:val="0"/>
        <w:adjustRightInd w:val="0"/>
        <w:rPr>
          <w:color w:val="000000"/>
        </w:rPr>
      </w:pPr>
    </w:p>
    <w:p w14:paraId="4513ADF7" w14:textId="77777777" w:rsidR="002B521C" w:rsidRDefault="002B521C">
      <w:pPr>
        <w:widowControl w:val="0"/>
        <w:tabs>
          <w:tab w:val="right" w:pos="10206"/>
        </w:tabs>
        <w:autoSpaceDE w:val="0"/>
        <w:autoSpaceDN w:val="0"/>
        <w:adjustRightInd w:val="0"/>
        <w:rPr>
          <w:color w:val="000000"/>
        </w:rPr>
      </w:pPr>
    </w:p>
    <w:p w14:paraId="1F05AB8F" w14:textId="77777777" w:rsidR="002B521C" w:rsidRDefault="002B521C">
      <w:pPr>
        <w:widowControl w:val="0"/>
        <w:tabs>
          <w:tab w:val="right" w:pos="10206"/>
        </w:tabs>
        <w:autoSpaceDE w:val="0"/>
        <w:autoSpaceDN w:val="0"/>
        <w:adjustRightInd w:val="0"/>
        <w:rPr>
          <w:color w:val="000000"/>
        </w:rPr>
      </w:pPr>
    </w:p>
    <w:p w14:paraId="379343B9" w14:textId="77777777" w:rsidR="002B521C" w:rsidRDefault="002B521C">
      <w:pPr>
        <w:widowControl w:val="0"/>
        <w:tabs>
          <w:tab w:val="right" w:pos="10206"/>
        </w:tabs>
        <w:autoSpaceDE w:val="0"/>
        <w:autoSpaceDN w:val="0"/>
        <w:adjustRightInd w:val="0"/>
        <w:rPr>
          <w:color w:val="000000"/>
        </w:rPr>
      </w:pPr>
    </w:p>
    <w:p w14:paraId="2799E195" w14:textId="77777777" w:rsidR="002B521C" w:rsidRDefault="002B521C">
      <w:pPr>
        <w:widowControl w:val="0"/>
        <w:tabs>
          <w:tab w:val="right" w:pos="10206"/>
        </w:tabs>
        <w:autoSpaceDE w:val="0"/>
        <w:autoSpaceDN w:val="0"/>
        <w:adjustRightInd w:val="0"/>
        <w:rPr>
          <w:color w:val="000000"/>
        </w:rPr>
      </w:pPr>
    </w:p>
    <w:p w14:paraId="556FCEA5" w14:textId="77777777" w:rsidR="002B521C" w:rsidRDefault="002B521C">
      <w:pPr>
        <w:widowControl w:val="0"/>
        <w:tabs>
          <w:tab w:val="right" w:pos="10206"/>
        </w:tabs>
        <w:autoSpaceDE w:val="0"/>
        <w:autoSpaceDN w:val="0"/>
        <w:adjustRightInd w:val="0"/>
        <w:rPr>
          <w:color w:val="000000"/>
          <w:sz w:val="23"/>
        </w:rPr>
      </w:pPr>
    </w:p>
    <w:p w14:paraId="3D576EA7" w14:textId="77777777" w:rsidR="002B521C" w:rsidRDefault="002B521C">
      <w:pPr>
        <w:widowControl w:val="0"/>
        <w:tabs>
          <w:tab w:val="right" w:pos="10206"/>
        </w:tabs>
        <w:autoSpaceDE w:val="0"/>
        <w:autoSpaceDN w:val="0"/>
        <w:adjustRightInd w:val="0"/>
        <w:rPr>
          <w:color w:val="000000"/>
          <w:sz w:val="23"/>
        </w:rPr>
      </w:pPr>
    </w:p>
    <w:p w14:paraId="5E3CC6EC" w14:textId="77777777" w:rsidR="002B521C" w:rsidRDefault="002B521C">
      <w:pPr>
        <w:widowControl w:val="0"/>
        <w:tabs>
          <w:tab w:val="right" w:pos="10206"/>
        </w:tabs>
        <w:autoSpaceDE w:val="0"/>
        <w:autoSpaceDN w:val="0"/>
        <w:adjustRightInd w:val="0"/>
        <w:rPr>
          <w:color w:val="000000"/>
          <w:sz w:val="23"/>
        </w:rPr>
      </w:pPr>
    </w:p>
    <w:p w14:paraId="5CA825CC" w14:textId="77777777" w:rsidR="002B521C" w:rsidRDefault="002B521C">
      <w:pPr>
        <w:widowControl w:val="0"/>
        <w:tabs>
          <w:tab w:val="right" w:pos="10206"/>
        </w:tabs>
        <w:autoSpaceDE w:val="0"/>
        <w:autoSpaceDN w:val="0"/>
        <w:adjustRightInd w:val="0"/>
        <w:rPr>
          <w:color w:val="000000"/>
          <w:sz w:val="23"/>
        </w:rPr>
      </w:pPr>
    </w:p>
    <w:p w14:paraId="39BEE9B0" w14:textId="77777777" w:rsidR="002B521C" w:rsidRDefault="002B521C">
      <w:pPr>
        <w:widowControl w:val="0"/>
        <w:tabs>
          <w:tab w:val="right" w:pos="10206"/>
        </w:tabs>
        <w:autoSpaceDE w:val="0"/>
        <w:autoSpaceDN w:val="0"/>
        <w:adjustRightInd w:val="0"/>
        <w:rPr>
          <w:color w:val="000000"/>
          <w:sz w:val="23"/>
        </w:rPr>
      </w:pPr>
    </w:p>
    <w:p w14:paraId="6C17D1F6" w14:textId="77777777" w:rsidR="002B521C" w:rsidRDefault="002B521C">
      <w:pPr>
        <w:widowControl w:val="0"/>
        <w:tabs>
          <w:tab w:val="right" w:pos="10206"/>
        </w:tabs>
        <w:autoSpaceDE w:val="0"/>
        <w:autoSpaceDN w:val="0"/>
        <w:adjustRightInd w:val="0"/>
        <w:rPr>
          <w:color w:val="000000"/>
          <w:sz w:val="23"/>
        </w:rPr>
      </w:pPr>
    </w:p>
    <w:p w14:paraId="68DEC014" w14:textId="77777777" w:rsidR="002B521C" w:rsidRDefault="002B521C">
      <w:pPr>
        <w:widowControl w:val="0"/>
        <w:tabs>
          <w:tab w:val="right" w:pos="10206"/>
        </w:tabs>
        <w:autoSpaceDE w:val="0"/>
        <w:autoSpaceDN w:val="0"/>
        <w:adjustRightInd w:val="0"/>
        <w:rPr>
          <w:color w:val="000000"/>
          <w:sz w:val="23"/>
        </w:rPr>
      </w:pPr>
    </w:p>
    <w:p w14:paraId="447BA6E4" w14:textId="77777777" w:rsidR="002B521C" w:rsidRDefault="002B521C">
      <w:pPr>
        <w:widowControl w:val="0"/>
        <w:tabs>
          <w:tab w:val="right" w:pos="10206"/>
        </w:tabs>
        <w:autoSpaceDE w:val="0"/>
        <w:autoSpaceDN w:val="0"/>
        <w:adjustRightInd w:val="0"/>
        <w:rPr>
          <w:color w:val="000000"/>
          <w:sz w:val="23"/>
        </w:rPr>
      </w:pPr>
    </w:p>
    <w:p w14:paraId="56BE5AAF" w14:textId="77777777" w:rsidR="002B521C" w:rsidRDefault="002B521C">
      <w:pPr>
        <w:widowControl w:val="0"/>
        <w:tabs>
          <w:tab w:val="right" w:pos="10206"/>
        </w:tabs>
        <w:autoSpaceDE w:val="0"/>
        <w:autoSpaceDN w:val="0"/>
        <w:adjustRightInd w:val="0"/>
        <w:rPr>
          <w:color w:val="000000"/>
          <w:sz w:val="23"/>
        </w:rPr>
      </w:pPr>
    </w:p>
    <w:p w14:paraId="5FA9CDF4" w14:textId="77777777" w:rsidR="002B521C" w:rsidRDefault="002B521C">
      <w:pPr>
        <w:widowControl w:val="0"/>
        <w:tabs>
          <w:tab w:val="right" w:pos="10206"/>
        </w:tabs>
        <w:autoSpaceDE w:val="0"/>
        <w:autoSpaceDN w:val="0"/>
        <w:adjustRightInd w:val="0"/>
        <w:rPr>
          <w:color w:val="000000"/>
          <w:sz w:val="23"/>
        </w:rPr>
      </w:pPr>
    </w:p>
    <w:p w14:paraId="104EF671" w14:textId="77777777" w:rsidR="002B521C" w:rsidRDefault="002B521C">
      <w:pPr>
        <w:widowControl w:val="0"/>
        <w:tabs>
          <w:tab w:val="right" w:pos="10206"/>
        </w:tabs>
        <w:autoSpaceDE w:val="0"/>
        <w:autoSpaceDN w:val="0"/>
        <w:adjustRightInd w:val="0"/>
        <w:rPr>
          <w:color w:val="000000"/>
          <w:sz w:val="23"/>
        </w:rPr>
      </w:pPr>
    </w:p>
    <w:p w14:paraId="4050F6A3" w14:textId="77777777" w:rsidR="002B521C" w:rsidRDefault="002B521C">
      <w:pPr>
        <w:widowControl w:val="0"/>
        <w:tabs>
          <w:tab w:val="right" w:pos="10206"/>
        </w:tabs>
        <w:autoSpaceDE w:val="0"/>
        <w:autoSpaceDN w:val="0"/>
        <w:adjustRightInd w:val="0"/>
        <w:rPr>
          <w:color w:val="000000"/>
          <w:sz w:val="23"/>
        </w:rPr>
      </w:pPr>
    </w:p>
    <w:p w14:paraId="7D129DC8" w14:textId="77777777" w:rsidR="002B521C" w:rsidRDefault="002B521C">
      <w:pPr>
        <w:widowControl w:val="0"/>
        <w:tabs>
          <w:tab w:val="right" w:pos="10206"/>
        </w:tabs>
        <w:autoSpaceDE w:val="0"/>
        <w:autoSpaceDN w:val="0"/>
        <w:adjustRightInd w:val="0"/>
        <w:rPr>
          <w:color w:val="000000"/>
          <w:sz w:val="23"/>
        </w:rPr>
      </w:pPr>
    </w:p>
    <w:p w14:paraId="4E3C084D" w14:textId="77777777" w:rsidR="002B521C" w:rsidRDefault="002B521C">
      <w:pPr>
        <w:widowControl w:val="0"/>
        <w:tabs>
          <w:tab w:val="right" w:pos="10206"/>
        </w:tabs>
        <w:autoSpaceDE w:val="0"/>
        <w:autoSpaceDN w:val="0"/>
        <w:adjustRightInd w:val="0"/>
        <w:rPr>
          <w:color w:val="000000"/>
          <w:sz w:val="23"/>
        </w:rPr>
      </w:pPr>
    </w:p>
    <w:p w14:paraId="70175B8B" w14:textId="77777777" w:rsidR="002B521C" w:rsidRDefault="002B521C">
      <w:pPr>
        <w:widowControl w:val="0"/>
        <w:tabs>
          <w:tab w:val="right" w:pos="10206"/>
        </w:tabs>
        <w:autoSpaceDE w:val="0"/>
        <w:autoSpaceDN w:val="0"/>
        <w:adjustRightInd w:val="0"/>
        <w:rPr>
          <w:color w:val="000000"/>
          <w:sz w:val="23"/>
        </w:rPr>
      </w:pPr>
    </w:p>
    <w:p w14:paraId="4B1FE113" w14:textId="77777777" w:rsidR="002B521C" w:rsidRDefault="002B521C">
      <w:pPr>
        <w:widowControl w:val="0"/>
        <w:tabs>
          <w:tab w:val="right" w:pos="10206"/>
        </w:tabs>
        <w:autoSpaceDE w:val="0"/>
        <w:autoSpaceDN w:val="0"/>
        <w:adjustRightInd w:val="0"/>
        <w:rPr>
          <w:color w:val="000000"/>
          <w:sz w:val="23"/>
        </w:rPr>
      </w:pPr>
    </w:p>
    <w:p w14:paraId="210A803A" w14:textId="77777777" w:rsidR="002B521C" w:rsidRDefault="002B521C">
      <w:pPr>
        <w:widowControl w:val="0"/>
        <w:tabs>
          <w:tab w:val="right" w:pos="10206"/>
        </w:tabs>
        <w:autoSpaceDE w:val="0"/>
        <w:autoSpaceDN w:val="0"/>
        <w:adjustRightInd w:val="0"/>
        <w:rPr>
          <w:color w:val="000000"/>
          <w:sz w:val="23"/>
        </w:rPr>
      </w:pPr>
    </w:p>
    <w:p w14:paraId="2AE6013F" w14:textId="77777777" w:rsidR="002B521C" w:rsidRDefault="002B521C">
      <w:pPr>
        <w:widowControl w:val="0"/>
        <w:tabs>
          <w:tab w:val="right" w:pos="10206"/>
        </w:tabs>
        <w:autoSpaceDE w:val="0"/>
        <w:autoSpaceDN w:val="0"/>
        <w:adjustRightInd w:val="0"/>
        <w:rPr>
          <w:color w:val="000000"/>
          <w:sz w:val="23"/>
        </w:rPr>
      </w:pPr>
    </w:p>
    <w:p w14:paraId="54CA8F00" w14:textId="77777777" w:rsidR="002B521C" w:rsidRDefault="002B521C">
      <w:pPr>
        <w:widowControl w:val="0"/>
        <w:tabs>
          <w:tab w:val="right" w:pos="10206"/>
        </w:tabs>
        <w:autoSpaceDE w:val="0"/>
        <w:autoSpaceDN w:val="0"/>
        <w:adjustRightInd w:val="0"/>
        <w:rPr>
          <w:color w:val="000000"/>
          <w:sz w:val="23"/>
        </w:rPr>
      </w:pPr>
    </w:p>
    <w:p w14:paraId="79DCC6EB" w14:textId="77777777" w:rsidR="002B521C" w:rsidRDefault="002B521C">
      <w:pPr>
        <w:widowControl w:val="0"/>
        <w:tabs>
          <w:tab w:val="right" w:pos="10206"/>
        </w:tabs>
        <w:autoSpaceDE w:val="0"/>
        <w:autoSpaceDN w:val="0"/>
        <w:adjustRightInd w:val="0"/>
        <w:rPr>
          <w:color w:val="000000"/>
          <w:sz w:val="23"/>
        </w:rPr>
      </w:pPr>
    </w:p>
    <w:p w14:paraId="25C80FFF" w14:textId="77777777" w:rsidR="002B521C" w:rsidRDefault="002B521C">
      <w:pPr>
        <w:widowControl w:val="0"/>
        <w:tabs>
          <w:tab w:val="right" w:pos="10206"/>
        </w:tabs>
        <w:autoSpaceDE w:val="0"/>
        <w:autoSpaceDN w:val="0"/>
        <w:adjustRightInd w:val="0"/>
        <w:rPr>
          <w:color w:val="000000"/>
          <w:sz w:val="23"/>
        </w:rPr>
      </w:pPr>
    </w:p>
    <w:p w14:paraId="071A6F66" w14:textId="77777777" w:rsidR="002B521C" w:rsidRDefault="002B521C">
      <w:pPr>
        <w:widowControl w:val="0"/>
        <w:tabs>
          <w:tab w:val="right" w:pos="10206"/>
        </w:tabs>
        <w:autoSpaceDE w:val="0"/>
        <w:autoSpaceDN w:val="0"/>
        <w:adjustRightInd w:val="0"/>
        <w:rPr>
          <w:color w:val="000000"/>
          <w:sz w:val="23"/>
        </w:rPr>
      </w:pPr>
    </w:p>
    <w:p w14:paraId="1C3053A7" w14:textId="77777777" w:rsidR="002B521C" w:rsidRDefault="002B521C">
      <w:pPr>
        <w:widowControl w:val="0"/>
        <w:tabs>
          <w:tab w:val="right" w:pos="10206"/>
        </w:tabs>
        <w:autoSpaceDE w:val="0"/>
        <w:autoSpaceDN w:val="0"/>
        <w:adjustRightInd w:val="0"/>
        <w:rPr>
          <w:color w:val="000000"/>
          <w:sz w:val="23"/>
        </w:rPr>
      </w:pPr>
    </w:p>
    <w:p w14:paraId="0505FEF8" w14:textId="77777777" w:rsidR="002B521C" w:rsidRDefault="002B521C">
      <w:pPr>
        <w:widowControl w:val="0"/>
        <w:tabs>
          <w:tab w:val="right" w:pos="10206"/>
        </w:tabs>
        <w:autoSpaceDE w:val="0"/>
        <w:autoSpaceDN w:val="0"/>
        <w:adjustRightInd w:val="0"/>
        <w:rPr>
          <w:color w:val="000000"/>
          <w:sz w:val="23"/>
        </w:rPr>
      </w:pPr>
    </w:p>
    <w:p w14:paraId="521326A4" w14:textId="77777777" w:rsidR="002B521C" w:rsidRDefault="002B521C">
      <w:pPr>
        <w:widowControl w:val="0"/>
        <w:tabs>
          <w:tab w:val="right" w:pos="10206"/>
        </w:tabs>
        <w:autoSpaceDE w:val="0"/>
        <w:autoSpaceDN w:val="0"/>
        <w:adjustRightInd w:val="0"/>
      </w:pPr>
    </w:p>
    <w:p w14:paraId="43BE4469" w14:textId="77777777" w:rsidR="0082224D" w:rsidRPr="00D544EB" w:rsidRDefault="0082224D" w:rsidP="0082224D">
      <w:pPr>
        <w:widowControl w:val="0"/>
        <w:tabs>
          <w:tab w:val="right" w:pos="10206"/>
        </w:tabs>
        <w:autoSpaceDE w:val="0"/>
        <w:autoSpaceDN w:val="0"/>
        <w:adjustRightInd w:val="0"/>
        <w:jc w:val="right"/>
        <w:rPr>
          <w:b/>
          <w:color w:val="000000"/>
          <w:sz w:val="16"/>
          <w:szCs w:val="16"/>
        </w:rPr>
      </w:pPr>
      <w:r>
        <w:rPr>
          <w:b/>
          <w:sz w:val="16"/>
        </w:rPr>
        <w:br w:type="page"/>
      </w:r>
      <w:r w:rsidRPr="00D544EB">
        <w:rPr>
          <w:b/>
          <w:color w:val="000000"/>
          <w:sz w:val="16"/>
          <w:szCs w:val="16"/>
        </w:rPr>
        <w:lastRenderedPageBreak/>
        <w:t>Convenzione delle Alpi</w:t>
      </w:r>
    </w:p>
    <w:p w14:paraId="75533A05" w14:textId="6DD566E8" w:rsidR="0082224D" w:rsidRPr="008B4AE7" w:rsidRDefault="006B0580" w:rsidP="0082224D">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9504" behindDoc="0" locked="0" layoutInCell="1" allowOverlap="1" wp14:anchorId="5B7A341F" wp14:editId="220E3B76">
            <wp:simplePos x="0" y="0"/>
            <wp:positionH relativeFrom="column">
              <wp:posOffset>5281295</wp:posOffset>
            </wp:positionH>
            <wp:positionV relativeFrom="paragraph">
              <wp:posOffset>163195</wp:posOffset>
            </wp:positionV>
            <wp:extent cx="1055370" cy="676275"/>
            <wp:effectExtent l="0" t="0" r="0" b="0"/>
            <wp:wrapNone/>
            <wp:docPr id="461" name="Immagin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5537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E5D5C5" w14:textId="77777777" w:rsidR="0082224D" w:rsidRDefault="0082224D" w:rsidP="0082224D">
      <w:pPr>
        <w:pStyle w:val="Titolo7"/>
      </w:pPr>
      <w:r w:rsidRPr="008B4AE7">
        <w:t>Convenzione delle Alpi</w:t>
      </w:r>
    </w:p>
    <w:p w14:paraId="50469519" w14:textId="77777777" w:rsidR="0082224D" w:rsidRPr="00C10AB5" w:rsidRDefault="0082224D" w:rsidP="0082224D"/>
    <w:p w14:paraId="3ED2B234" w14:textId="77777777" w:rsidR="0082224D" w:rsidRPr="008B4AE7" w:rsidRDefault="0082224D" w:rsidP="0082224D">
      <w:pPr>
        <w:widowControl w:val="0"/>
        <w:tabs>
          <w:tab w:val="right" w:pos="10206"/>
        </w:tabs>
        <w:autoSpaceDE w:val="0"/>
        <w:autoSpaceDN w:val="0"/>
        <w:adjustRightInd w:val="0"/>
        <w:spacing w:before="77"/>
        <w:rPr>
          <w:color w:val="000080"/>
          <w:sz w:val="26"/>
        </w:rPr>
      </w:pPr>
      <w:r w:rsidRPr="00C10AB5">
        <w:rPr>
          <w:b/>
          <w:color w:val="000080"/>
          <w:sz w:val="24"/>
        </w:rPr>
        <w:t>Segretariato Permanente della Convenzione con sede a Innsbruck</w:t>
      </w:r>
      <w:r>
        <w:rPr>
          <w:b/>
          <w:color w:val="808080"/>
          <w:sz w:val="24"/>
        </w:rPr>
        <w:t xml:space="preserve"> </w:t>
      </w:r>
      <w:r w:rsidRPr="008B4AE7">
        <w:t>────────────────────────────────────────────────────────────────────────</w:t>
      </w:r>
    </w:p>
    <w:p w14:paraId="340B51BA" w14:textId="77777777" w:rsidR="0082224D" w:rsidRPr="00C10AB5" w:rsidRDefault="0082224D" w:rsidP="0082224D">
      <w:pPr>
        <w:widowControl w:val="0"/>
        <w:tabs>
          <w:tab w:val="left" w:pos="3292"/>
          <w:tab w:val="right" w:pos="10206"/>
        </w:tabs>
        <w:autoSpaceDE w:val="0"/>
        <w:autoSpaceDN w:val="0"/>
        <w:adjustRightInd w:val="0"/>
        <w:spacing w:before="472"/>
        <w:jc w:val="right"/>
        <w:rPr>
          <w:b/>
          <w:color w:val="000080"/>
        </w:rPr>
      </w:pPr>
      <w:r w:rsidRPr="00C10AB5">
        <w:rPr>
          <w:b/>
        </w:rPr>
        <w:t xml:space="preserve">Sito internet: </w:t>
      </w:r>
      <w:r w:rsidRPr="00C10AB5">
        <w:t>http://www.alpconv.org</w:t>
      </w:r>
    </w:p>
    <w:p w14:paraId="314B286F" w14:textId="77777777" w:rsidR="0082224D" w:rsidRDefault="0082224D" w:rsidP="0082224D">
      <w:pPr>
        <w:widowControl w:val="0"/>
        <w:tabs>
          <w:tab w:val="left" w:pos="3292"/>
          <w:tab w:val="right" w:pos="10206"/>
        </w:tabs>
        <w:autoSpaceDE w:val="0"/>
        <w:autoSpaceDN w:val="0"/>
        <w:adjustRightInd w:val="0"/>
        <w:rPr>
          <w:b/>
          <w:color w:val="000080"/>
        </w:rPr>
      </w:pPr>
    </w:p>
    <w:p w14:paraId="2B5AF853" w14:textId="77777777" w:rsidR="0082224D" w:rsidRPr="008B4AE7" w:rsidRDefault="0082224D" w:rsidP="0082224D">
      <w:pPr>
        <w:widowControl w:val="0"/>
        <w:tabs>
          <w:tab w:val="left" w:pos="3292"/>
          <w:tab w:val="right" w:pos="10206"/>
        </w:tabs>
        <w:autoSpaceDE w:val="0"/>
        <w:autoSpaceDN w:val="0"/>
        <w:adjustRightInd w:val="0"/>
        <w:spacing w:before="472"/>
        <w:rPr>
          <w:b/>
          <w:color w:val="000080"/>
        </w:rPr>
      </w:pPr>
      <w:r>
        <w:rPr>
          <w:b/>
          <w:color w:val="000080"/>
        </w:rPr>
        <w:t xml:space="preserve">Sede operativa distaccata a Bolzano </w:t>
      </w:r>
      <w:r>
        <w:rPr>
          <w:b/>
          <w:color w:val="000080"/>
        </w:rPr>
        <w:tab/>
      </w:r>
      <w:r>
        <w:rPr>
          <w:color w:val="000000"/>
        </w:rPr>
        <w:t xml:space="preserve">Viale Druso, 1 - 39100 Bolzano </w:t>
      </w:r>
    </w:p>
    <w:p w14:paraId="5BF5655D" w14:textId="77777777" w:rsidR="0082224D" w:rsidRDefault="0082224D" w:rsidP="0082224D">
      <w:pPr>
        <w:widowControl w:val="0"/>
        <w:tabs>
          <w:tab w:val="left" w:pos="3292"/>
          <w:tab w:val="right" w:pos="10206"/>
        </w:tabs>
        <w:autoSpaceDE w:val="0"/>
        <w:autoSpaceDN w:val="0"/>
        <w:adjustRightInd w:val="0"/>
        <w:rPr>
          <w:color w:val="000000"/>
          <w:sz w:val="23"/>
        </w:rPr>
      </w:pPr>
      <w:r>
        <w:rPr>
          <w:b/>
          <w:color w:val="000080"/>
        </w:rPr>
        <w:t>del Segretariato Permanente</w:t>
      </w:r>
      <w:r>
        <w:rPr>
          <w:b/>
          <w:color w:val="000080"/>
        </w:rPr>
        <w:tab/>
      </w:r>
      <w:r>
        <w:rPr>
          <w:color w:val="000000"/>
        </w:rPr>
        <w:t xml:space="preserve">Tel. 0471055352 - Fax 0471055359  </w:t>
      </w:r>
      <w:r>
        <w:rPr>
          <w:rFonts w:ascii="Arial" w:hAnsi="Arial"/>
        </w:rPr>
        <w:tab/>
      </w:r>
      <w:r>
        <w:rPr>
          <w:rFonts w:ascii="Arial" w:hAnsi="Arial"/>
        </w:rPr>
        <w:tab/>
      </w:r>
      <w:r>
        <w:rPr>
          <w:color w:val="000000"/>
        </w:rPr>
        <w:t>E-mail sekretariat@alpconv.org</w:t>
      </w:r>
      <w:r>
        <w:rPr>
          <w:b/>
          <w:color w:val="000080"/>
        </w:rPr>
        <w:t xml:space="preserve">                                  </w:t>
      </w:r>
    </w:p>
    <w:p w14:paraId="703E791F" w14:textId="77777777" w:rsidR="0082224D" w:rsidRDefault="0082224D" w:rsidP="0082224D">
      <w:pPr>
        <w:widowControl w:val="0"/>
        <w:tabs>
          <w:tab w:val="right" w:pos="10206"/>
        </w:tabs>
        <w:autoSpaceDE w:val="0"/>
        <w:autoSpaceDN w:val="0"/>
        <w:adjustRightInd w:val="0"/>
        <w:spacing w:before="583"/>
        <w:rPr>
          <w:color w:val="000080"/>
          <w:sz w:val="26"/>
        </w:rPr>
      </w:pPr>
    </w:p>
    <w:p w14:paraId="27B9A063" w14:textId="77777777" w:rsidR="0082224D" w:rsidRDefault="0082224D" w:rsidP="0082224D">
      <w:pPr>
        <w:widowControl w:val="0"/>
        <w:tabs>
          <w:tab w:val="right" w:pos="10206"/>
        </w:tabs>
        <w:autoSpaceDE w:val="0"/>
        <w:autoSpaceDN w:val="0"/>
        <w:adjustRightInd w:val="0"/>
        <w:rPr>
          <w:color w:val="000000"/>
        </w:rPr>
      </w:pPr>
    </w:p>
    <w:p w14:paraId="174AAED7" w14:textId="77777777" w:rsidR="0082224D" w:rsidRDefault="0082224D" w:rsidP="0082224D">
      <w:pPr>
        <w:widowControl w:val="0"/>
        <w:tabs>
          <w:tab w:val="right" w:pos="10206"/>
        </w:tabs>
        <w:autoSpaceDE w:val="0"/>
        <w:autoSpaceDN w:val="0"/>
        <w:adjustRightInd w:val="0"/>
        <w:rPr>
          <w:color w:val="000000"/>
        </w:rPr>
      </w:pPr>
    </w:p>
    <w:p w14:paraId="27221C6A" w14:textId="77777777" w:rsidR="0082224D" w:rsidRDefault="0082224D" w:rsidP="0082224D">
      <w:pPr>
        <w:widowControl w:val="0"/>
        <w:tabs>
          <w:tab w:val="right" w:pos="10206"/>
        </w:tabs>
        <w:autoSpaceDE w:val="0"/>
        <w:autoSpaceDN w:val="0"/>
        <w:adjustRightInd w:val="0"/>
        <w:rPr>
          <w:color w:val="000000"/>
        </w:rPr>
      </w:pPr>
    </w:p>
    <w:p w14:paraId="62A8CBB9" w14:textId="77777777" w:rsidR="0082224D" w:rsidRDefault="0082224D" w:rsidP="0082224D">
      <w:pPr>
        <w:widowControl w:val="0"/>
        <w:tabs>
          <w:tab w:val="right" w:pos="10206"/>
        </w:tabs>
        <w:autoSpaceDE w:val="0"/>
        <w:autoSpaceDN w:val="0"/>
        <w:adjustRightInd w:val="0"/>
        <w:rPr>
          <w:color w:val="000000"/>
        </w:rPr>
      </w:pPr>
    </w:p>
    <w:p w14:paraId="009C6169" w14:textId="77777777" w:rsidR="0082224D" w:rsidRDefault="0082224D" w:rsidP="0082224D">
      <w:pPr>
        <w:widowControl w:val="0"/>
        <w:tabs>
          <w:tab w:val="right" w:pos="10206"/>
        </w:tabs>
        <w:autoSpaceDE w:val="0"/>
        <w:autoSpaceDN w:val="0"/>
        <w:adjustRightInd w:val="0"/>
        <w:rPr>
          <w:color w:val="000000"/>
        </w:rPr>
      </w:pPr>
    </w:p>
    <w:p w14:paraId="0A51AD86" w14:textId="77777777" w:rsidR="0082224D" w:rsidRDefault="0082224D" w:rsidP="0082224D">
      <w:pPr>
        <w:widowControl w:val="0"/>
        <w:tabs>
          <w:tab w:val="right" w:pos="10206"/>
        </w:tabs>
        <w:autoSpaceDE w:val="0"/>
        <w:autoSpaceDN w:val="0"/>
        <w:adjustRightInd w:val="0"/>
        <w:rPr>
          <w:color w:val="000000"/>
        </w:rPr>
      </w:pPr>
    </w:p>
    <w:p w14:paraId="7A7A9FE1" w14:textId="77777777" w:rsidR="0082224D" w:rsidRDefault="0082224D" w:rsidP="0082224D">
      <w:pPr>
        <w:widowControl w:val="0"/>
        <w:tabs>
          <w:tab w:val="right" w:pos="10206"/>
        </w:tabs>
        <w:autoSpaceDE w:val="0"/>
        <w:autoSpaceDN w:val="0"/>
        <w:adjustRightInd w:val="0"/>
        <w:rPr>
          <w:color w:val="000000"/>
        </w:rPr>
      </w:pPr>
    </w:p>
    <w:p w14:paraId="4D547AE7" w14:textId="77777777" w:rsidR="0082224D" w:rsidRDefault="0082224D" w:rsidP="0082224D">
      <w:pPr>
        <w:widowControl w:val="0"/>
        <w:tabs>
          <w:tab w:val="right" w:pos="10206"/>
        </w:tabs>
        <w:autoSpaceDE w:val="0"/>
        <w:autoSpaceDN w:val="0"/>
        <w:adjustRightInd w:val="0"/>
        <w:rPr>
          <w:color w:val="000000"/>
        </w:rPr>
      </w:pPr>
    </w:p>
    <w:p w14:paraId="3CFBD166" w14:textId="77777777" w:rsidR="0082224D" w:rsidRDefault="0082224D" w:rsidP="0082224D">
      <w:pPr>
        <w:widowControl w:val="0"/>
        <w:tabs>
          <w:tab w:val="right" w:pos="10206"/>
        </w:tabs>
        <w:autoSpaceDE w:val="0"/>
        <w:autoSpaceDN w:val="0"/>
        <w:adjustRightInd w:val="0"/>
        <w:rPr>
          <w:color w:val="000000"/>
          <w:sz w:val="23"/>
        </w:rPr>
      </w:pPr>
    </w:p>
    <w:p w14:paraId="239D1BF6" w14:textId="77777777" w:rsidR="0082224D" w:rsidRDefault="0082224D" w:rsidP="0082224D">
      <w:pPr>
        <w:widowControl w:val="0"/>
        <w:tabs>
          <w:tab w:val="right" w:pos="10206"/>
        </w:tabs>
        <w:autoSpaceDE w:val="0"/>
        <w:autoSpaceDN w:val="0"/>
        <w:adjustRightInd w:val="0"/>
        <w:rPr>
          <w:color w:val="000000"/>
          <w:sz w:val="23"/>
        </w:rPr>
      </w:pPr>
    </w:p>
    <w:p w14:paraId="5D46610A" w14:textId="77777777" w:rsidR="0082224D" w:rsidRDefault="0082224D" w:rsidP="0082224D">
      <w:pPr>
        <w:widowControl w:val="0"/>
        <w:tabs>
          <w:tab w:val="right" w:pos="10206"/>
        </w:tabs>
        <w:autoSpaceDE w:val="0"/>
        <w:autoSpaceDN w:val="0"/>
        <w:adjustRightInd w:val="0"/>
        <w:rPr>
          <w:color w:val="000000"/>
          <w:sz w:val="23"/>
        </w:rPr>
      </w:pPr>
    </w:p>
    <w:p w14:paraId="7005B112" w14:textId="77777777" w:rsidR="0082224D" w:rsidRDefault="0082224D" w:rsidP="0082224D">
      <w:pPr>
        <w:widowControl w:val="0"/>
        <w:tabs>
          <w:tab w:val="right" w:pos="10206"/>
        </w:tabs>
        <w:autoSpaceDE w:val="0"/>
        <w:autoSpaceDN w:val="0"/>
        <w:adjustRightInd w:val="0"/>
        <w:rPr>
          <w:color w:val="000000"/>
          <w:sz w:val="23"/>
        </w:rPr>
      </w:pPr>
    </w:p>
    <w:p w14:paraId="2566E3B8" w14:textId="77777777" w:rsidR="0082224D" w:rsidRDefault="0082224D" w:rsidP="0082224D">
      <w:pPr>
        <w:widowControl w:val="0"/>
        <w:tabs>
          <w:tab w:val="right" w:pos="10206"/>
        </w:tabs>
        <w:autoSpaceDE w:val="0"/>
        <w:autoSpaceDN w:val="0"/>
        <w:adjustRightInd w:val="0"/>
        <w:rPr>
          <w:color w:val="000000"/>
          <w:sz w:val="23"/>
        </w:rPr>
      </w:pPr>
    </w:p>
    <w:p w14:paraId="773ADE23" w14:textId="77777777" w:rsidR="0082224D" w:rsidRDefault="0082224D" w:rsidP="0082224D">
      <w:pPr>
        <w:widowControl w:val="0"/>
        <w:tabs>
          <w:tab w:val="right" w:pos="10206"/>
        </w:tabs>
        <w:autoSpaceDE w:val="0"/>
        <w:autoSpaceDN w:val="0"/>
        <w:adjustRightInd w:val="0"/>
        <w:rPr>
          <w:color w:val="000000"/>
          <w:sz w:val="23"/>
        </w:rPr>
      </w:pPr>
    </w:p>
    <w:p w14:paraId="2868CBD1" w14:textId="77777777" w:rsidR="0082224D" w:rsidRDefault="0082224D" w:rsidP="0082224D">
      <w:pPr>
        <w:widowControl w:val="0"/>
        <w:tabs>
          <w:tab w:val="right" w:pos="10206"/>
        </w:tabs>
        <w:autoSpaceDE w:val="0"/>
        <w:autoSpaceDN w:val="0"/>
        <w:adjustRightInd w:val="0"/>
        <w:rPr>
          <w:color w:val="000000"/>
          <w:sz w:val="23"/>
        </w:rPr>
      </w:pPr>
    </w:p>
    <w:p w14:paraId="575FE85E" w14:textId="77777777" w:rsidR="0082224D" w:rsidRDefault="0082224D" w:rsidP="0082224D">
      <w:pPr>
        <w:widowControl w:val="0"/>
        <w:tabs>
          <w:tab w:val="right" w:pos="10206"/>
        </w:tabs>
        <w:autoSpaceDE w:val="0"/>
        <w:autoSpaceDN w:val="0"/>
        <w:adjustRightInd w:val="0"/>
        <w:rPr>
          <w:color w:val="000000"/>
          <w:sz w:val="23"/>
        </w:rPr>
      </w:pPr>
    </w:p>
    <w:p w14:paraId="15623704" w14:textId="77777777" w:rsidR="0082224D" w:rsidRDefault="0082224D" w:rsidP="0082224D">
      <w:pPr>
        <w:widowControl w:val="0"/>
        <w:tabs>
          <w:tab w:val="right" w:pos="10206"/>
        </w:tabs>
        <w:autoSpaceDE w:val="0"/>
        <w:autoSpaceDN w:val="0"/>
        <w:adjustRightInd w:val="0"/>
        <w:rPr>
          <w:color w:val="000000"/>
          <w:sz w:val="23"/>
        </w:rPr>
      </w:pPr>
    </w:p>
    <w:p w14:paraId="73E55843" w14:textId="77777777" w:rsidR="0082224D" w:rsidRDefault="0082224D" w:rsidP="0082224D">
      <w:pPr>
        <w:widowControl w:val="0"/>
        <w:tabs>
          <w:tab w:val="right" w:pos="10206"/>
        </w:tabs>
        <w:autoSpaceDE w:val="0"/>
        <w:autoSpaceDN w:val="0"/>
        <w:adjustRightInd w:val="0"/>
        <w:rPr>
          <w:color w:val="000000"/>
          <w:sz w:val="23"/>
        </w:rPr>
      </w:pPr>
    </w:p>
    <w:p w14:paraId="4077EAF1" w14:textId="77777777" w:rsidR="0082224D" w:rsidRDefault="0082224D" w:rsidP="0082224D">
      <w:pPr>
        <w:widowControl w:val="0"/>
        <w:tabs>
          <w:tab w:val="right" w:pos="10206"/>
        </w:tabs>
        <w:autoSpaceDE w:val="0"/>
        <w:autoSpaceDN w:val="0"/>
        <w:adjustRightInd w:val="0"/>
        <w:rPr>
          <w:color w:val="000000"/>
          <w:sz w:val="23"/>
        </w:rPr>
      </w:pPr>
    </w:p>
    <w:p w14:paraId="537CE8E8" w14:textId="77777777" w:rsidR="0082224D" w:rsidRDefault="0082224D" w:rsidP="0082224D">
      <w:pPr>
        <w:widowControl w:val="0"/>
        <w:tabs>
          <w:tab w:val="right" w:pos="10206"/>
        </w:tabs>
        <w:autoSpaceDE w:val="0"/>
        <w:autoSpaceDN w:val="0"/>
        <w:adjustRightInd w:val="0"/>
        <w:rPr>
          <w:color w:val="000000"/>
          <w:sz w:val="23"/>
        </w:rPr>
      </w:pPr>
    </w:p>
    <w:p w14:paraId="79FFDF73" w14:textId="77777777" w:rsidR="0082224D" w:rsidRDefault="0082224D" w:rsidP="0082224D">
      <w:pPr>
        <w:widowControl w:val="0"/>
        <w:tabs>
          <w:tab w:val="right" w:pos="10206"/>
        </w:tabs>
        <w:autoSpaceDE w:val="0"/>
        <w:autoSpaceDN w:val="0"/>
        <w:adjustRightInd w:val="0"/>
        <w:rPr>
          <w:color w:val="000000"/>
          <w:sz w:val="23"/>
        </w:rPr>
      </w:pPr>
    </w:p>
    <w:p w14:paraId="682C3071" w14:textId="77777777" w:rsidR="0082224D" w:rsidRDefault="0082224D" w:rsidP="0082224D">
      <w:pPr>
        <w:widowControl w:val="0"/>
        <w:tabs>
          <w:tab w:val="right" w:pos="10206"/>
        </w:tabs>
        <w:autoSpaceDE w:val="0"/>
        <w:autoSpaceDN w:val="0"/>
        <w:adjustRightInd w:val="0"/>
        <w:rPr>
          <w:color w:val="000000"/>
          <w:sz w:val="23"/>
        </w:rPr>
      </w:pPr>
    </w:p>
    <w:p w14:paraId="024B4E06" w14:textId="77777777" w:rsidR="0082224D" w:rsidRDefault="0082224D" w:rsidP="0082224D">
      <w:pPr>
        <w:widowControl w:val="0"/>
        <w:tabs>
          <w:tab w:val="right" w:pos="10206"/>
        </w:tabs>
        <w:autoSpaceDE w:val="0"/>
        <w:autoSpaceDN w:val="0"/>
        <w:adjustRightInd w:val="0"/>
        <w:rPr>
          <w:color w:val="000000"/>
          <w:sz w:val="23"/>
        </w:rPr>
      </w:pPr>
    </w:p>
    <w:p w14:paraId="1DFCF008" w14:textId="77777777" w:rsidR="0082224D" w:rsidRDefault="0082224D" w:rsidP="0082224D">
      <w:pPr>
        <w:widowControl w:val="0"/>
        <w:tabs>
          <w:tab w:val="right" w:pos="10206"/>
        </w:tabs>
        <w:autoSpaceDE w:val="0"/>
        <w:autoSpaceDN w:val="0"/>
        <w:adjustRightInd w:val="0"/>
        <w:rPr>
          <w:color w:val="000000"/>
          <w:sz w:val="23"/>
        </w:rPr>
      </w:pPr>
    </w:p>
    <w:p w14:paraId="0B913110" w14:textId="77777777" w:rsidR="0082224D" w:rsidRDefault="0082224D" w:rsidP="0082224D">
      <w:pPr>
        <w:widowControl w:val="0"/>
        <w:tabs>
          <w:tab w:val="right" w:pos="10206"/>
        </w:tabs>
        <w:autoSpaceDE w:val="0"/>
        <w:autoSpaceDN w:val="0"/>
        <w:adjustRightInd w:val="0"/>
        <w:rPr>
          <w:color w:val="000000"/>
          <w:sz w:val="23"/>
        </w:rPr>
      </w:pPr>
    </w:p>
    <w:p w14:paraId="5C13E83C" w14:textId="77777777" w:rsidR="0082224D" w:rsidRDefault="0082224D" w:rsidP="0082224D">
      <w:pPr>
        <w:widowControl w:val="0"/>
        <w:tabs>
          <w:tab w:val="right" w:pos="10206"/>
        </w:tabs>
        <w:autoSpaceDE w:val="0"/>
        <w:autoSpaceDN w:val="0"/>
        <w:adjustRightInd w:val="0"/>
        <w:rPr>
          <w:color w:val="000000"/>
          <w:sz w:val="23"/>
        </w:rPr>
      </w:pPr>
    </w:p>
    <w:p w14:paraId="02C13332" w14:textId="77777777" w:rsidR="0082224D" w:rsidRDefault="0082224D" w:rsidP="0082224D">
      <w:pPr>
        <w:widowControl w:val="0"/>
        <w:tabs>
          <w:tab w:val="right" w:pos="10206"/>
        </w:tabs>
        <w:autoSpaceDE w:val="0"/>
        <w:autoSpaceDN w:val="0"/>
        <w:adjustRightInd w:val="0"/>
        <w:rPr>
          <w:color w:val="000000"/>
          <w:sz w:val="23"/>
        </w:rPr>
      </w:pPr>
    </w:p>
    <w:p w14:paraId="48D5C022" w14:textId="77777777" w:rsidR="0082224D" w:rsidRDefault="0082224D" w:rsidP="0082224D">
      <w:pPr>
        <w:widowControl w:val="0"/>
        <w:tabs>
          <w:tab w:val="right" w:pos="10206"/>
        </w:tabs>
        <w:autoSpaceDE w:val="0"/>
        <w:autoSpaceDN w:val="0"/>
        <w:adjustRightInd w:val="0"/>
        <w:rPr>
          <w:color w:val="000000"/>
          <w:sz w:val="23"/>
        </w:rPr>
      </w:pPr>
    </w:p>
    <w:p w14:paraId="4B38B052" w14:textId="77777777" w:rsidR="0082224D" w:rsidRDefault="0082224D" w:rsidP="0082224D">
      <w:pPr>
        <w:widowControl w:val="0"/>
        <w:tabs>
          <w:tab w:val="right" w:pos="10206"/>
        </w:tabs>
        <w:autoSpaceDE w:val="0"/>
        <w:autoSpaceDN w:val="0"/>
        <w:adjustRightInd w:val="0"/>
        <w:rPr>
          <w:color w:val="000000"/>
          <w:sz w:val="23"/>
        </w:rPr>
      </w:pPr>
    </w:p>
    <w:p w14:paraId="58D10DB5" w14:textId="77777777" w:rsidR="0082224D" w:rsidRDefault="0082224D" w:rsidP="0082224D">
      <w:pPr>
        <w:widowControl w:val="0"/>
        <w:tabs>
          <w:tab w:val="right" w:pos="10206"/>
        </w:tabs>
        <w:autoSpaceDE w:val="0"/>
        <w:autoSpaceDN w:val="0"/>
        <w:adjustRightInd w:val="0"/>
        <w:rPr>
          <w:color w:val="000000"/>
          <w:sz w:val="23"/>
        </w:rPr>
      </w:pPr>
    </w:p>
    <w:p w14:paraId="6707C360" w14:textId="77777777" w:rsidR="0082224D" w:rsidRDefault="0082224D" w:rsidP="0082224D">
      <w:pPr>
        <w:widowControl w:val="0"/>
        <w:tabs>
          <w:tab w:val="right" w:pos="10206"/>
        </w:tabs>
        <w:autoSpaceDE w:val="0"/>
        <w:autoSpaceDN w:val="0"/>
        <w:adjustRightInd w:val="0"/>
        <w:rPr>
          <w:color w:val="000000"/>
          <w:sz w:val="23"/>
        </w:rPr>
      </w:pPr>
    </w:p>
    <w:p w14:paraId="2FDF25EC" w14:textId="77777777" w:rsidR="0082224D" w:rsidRDefault="0082224D" w:rsidP="0082224D">
      <w:pPr>
        <w:widowControl w:val="0"/>
        <w:tabs>
          <w:tab w:val="right" w:pos="10206"/>
        </w:tabs>
        <w:autoSpaceDE w:val="0"/>
        <w:autoSpaceDN w:val="0"/>
        <w:adjustRightInd w:val="0"/>
        <w:rPr>
          <w:color w:val="000000"/>
          <w:sz w:val="23"/>
        </w:rPr>
      </w:pPr>
    </w:p>
    <w:p w14:paraId="1EBEA5BA" w14:textId="77777777" w:rsidR="0082224D" w:rsidRDefault="0082224D" w:rsidP="0082224D">
      <w:pPr>
        <w:widowControl w:val="0"/>
        <w:tabs>
          <w:tab w:val="right" w:pos="10206"/>
        </w:tabs>
        <w:autoSpaceDE w:val="0"/>
        <w:autoSpaceDN w:val="0"/>
        <w:adjustRightInd w:val="0"/>
      </w:pPr>
    </w:p>
    <w:p w14:paraId="12E8A5FE" w14:textId="77777777" w:rsidR="002B521C" w:rsidRDefault="002B521C">
      <w:pPr>
        <w:widowControl w:val="0"/>
        <w:tabs>
          <w:tab w:val="right" w:pos="10206"/>
        </w:tabs>
        <w:autoSpaceDE w:val="0"/>
        <w:autoSpaceDN w:val="0"/>
        <w:adjustRightInd w:val="0"/>
        <w:rPr>
          <w:rFonts w:ascii="Arial" w:hAnsi="Arial"/>
        </w:rPr>
      </w:pPr>
    </w:p>
    <w:p w14:paraId="0234B773" w14:textId="77777777" w:rsidR="002B521C" w:rsidRDefault="002B521C">
      <w:pPr>
        <w:widowControl w:val="0"/>
        <w:tabs>
          <w:tab w:val="right" w:pos="10206"/>
        </w:tabs>
        <w:autoSpaceDE w:val="0"/>
        <w:autoSpaceDN w:val="0"/>
        <w:adjustRightInd w:val="0"/>
        <w:rPr>
          <w:rFonts w:ascii="Arial" w:hAnsi="Arial"/>
        </w:rPr>
      </w:pPr>
    </w:p>
    <w:p w14:paraId="3B6E76C4" w14:textId="77777777" w:rsidR="002B521C" w:rsidRDefault="002B521C">
      <w:pPr>
        <w:widowControl w:val="0"/>
        <w:tabs>
          <w:tab w:val="right" w:pos="10206"/>
        </w:tabs>
        <w:autoSpaceDE w:val="0"/>
        <w:autoSpaceDN w:val="0"/>
        <w:adjustRightInd w:val="0"/>
        <w:rPr>
          <w:rFonts w:ascii="Arial" w:hAnsi="Arial"/>
        </w:rPr>
      </w:pPr>
    </w:p>
    <w:p w14:paraId="17CF1BB1" w14:textId="77777777" w:rsidR="002B521C" w:rsidRDefault="002B521C">
      <w:pPr>
        <w:widowControl w:val="0"/>
        <w:tabs>
          <w:tab w:val="right" w:pos="10206"/>
        </w:tabs>
        <w:autoSpaceDE w:val="0"/>
        <w:autoSpaceDN w:val="0"/>
        <w:adjustRightInd w:val="0"/>
        <w:rPr>
          <w:rFonts w:ascii="Arial" w:hAnsi="Arial"/>
        </w:rPr>
      </w:pPr>
    </w:p>
    <w:p w14:paraId="7F6621A6" w14:textId="77777777" w:rsidR="002B521C" w:rsidRDefault="002B521C">
      <w:pPr>
        <w:widowControl w:val="0"/>
        <w:tabs>
          <w:tab w:val="right" w:pos="10206"/>
        </w:tabs>
        <w:autoSpaceDE w:val="0"/>
        <w:autoSpaceDN w:val="0"/>
        <w:adjustRightInd w:val="0"/>
        <w:rPr>
          <w:rFonts w:ascii="Arial" w:hAnsi="Arial"/>
        </w:rPr>
      </w:pPr>
    </w:p>
    <w:p w14:paraId="0C25E108" w14:textId="77777777" w:rsidR="002B521C" w:rsidRDefault="002B521C">
      <w:pPr>
        <w:widowControl w:val="0"/>
        <w:tabs>
          <w:tab w:val="right" w:pos="10206"/>
        </w:tabs>
        <w:autoSpaceDE w:val="0"/>
        <w:autoSpaceDN w:val="0"/>
        <w:adjustRightInd w:val="0"/>
        <w:rPr>
          <w:b/>
          <w:sz w:val="16"/>
        </w:rPr>
      </w:pPr>
    </w:p>
    <w:p w14:paraId="2436AFF9" w14:textId="77777777" w:rsidR="002B521C" w:rsidRDefault="002B521C">
      <w:pPr>
        <w:widowControl w:val="0"/>
        <w:tabs>
          <w:tab w:val="right" w:pos="10206"/>
        </w:tabs>
        <w:autoSpaceDE w:val="0"/>
        <w:autoSpaceDN w:val="0"/>
        <w:adjustRightInd w:val="0"/>
        <w:jc w:val="right"/>
        <w:rPr>
          <w:b/>
          <w:color w:val="000000"/>
          <w:sz w:val="16"/>
        </w:rPr>
      </w:pPr>
      <w:r>
        <w:rPr>
          <w:b/>
          <w:sz w:val="16"/>
        </w:rPr>
        <w:br w:type="page"/>
      </w:r>
      <w:r>
        <w:rPr>
          <w:b/>
          <w:color w:val="000000"/>
          <w:sz w:val="16"/>
        </w:rPr>
        <w:lastRenderedPageBreak/>
        <w:t xml:space="preserve">Dipartmento per lo Sviluppo Economico e  Sociale delle Nazioni Unite  </w:t>
      </w:r>
    </w:p>
    <w:p w14:paraId="6109A28C" w14:textId="77777777" w:rsidR="002B521C" w:rsidRDefault="002B521C">
      <w:pPr>
        <w:widowControl w:val="0"/>
        <w:tabs>
          <w:tab w:val="right" w:pos="10206"/>
        </w:tabs>
        <w:autoSpaceDE w:val="0"/>
        <w:autoSpaceDN w:val="0"/>
        <w:adjustRightInd w:val="0"/>
        <w:rPr>
          <w:color w:val="000080"/>
          <w:sz w:val="26"/>
        </w:rPr>
      </w:pPr>
    </w:p>
    <w:p w14:paraId="49ADAC73" w14:textId="00027C90" w:rsidR="002B521C" w:rsidRDefault="006B0580">
      <w:pPr>
        <w:pStyle w:val="Titolo7"/>
      </w:pPr>
      <w:bookmarkStart w:id="26" w:name="_Toc58837187"/>
      <w:r>
        <w:rPr>
          <w:noProof/>
        </w:rPr>
        <w:drawing>
          <wp:anchor distT="0" distB="0" distL="114300" distR="114300" simplePos="0" relativeHeight="251649024" behindDoc="0" locked="0" layoutInCell="0" allowOverlap="1" wp14:anchorId="7A2E711C" wp14:editId="5D9A357A">
            <wp:simplePos x="0" y="0"/>
            <wp:positionH relativeFrom="column">
              <wp:posOffset>5697855</wp:posOffset>
            </wp:positionH>
            <wp:positionV relativeFrom="paragraph">
              <wp:posOffset>97155</wp:posOffset>
            </wp:positionV>
            <wp:extent cx="783590" cy="718185"/>
            <wp:effectExtent l="0" t="0" r="0" b="0"/>
            <wp:wrapNone/>
            <wp:docPr id="418" name="Immagin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835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Dipartimento per lo Sviluppo Economico e Sociale delle N.U.</w:t>
      </w:r>
      <w:bookmarkEnd w:id="26"/>
      <w:r w:rsidR="002B521C">
        <w:t xml:space="preserve"> </w:t>
      </w:r>
    </w:p>
    <w:p w14:paraId="26BD9E95"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(UN Department of Economic and Social Affairs)</w:t>
      </w:r>
    </w:p>
    <w:p w14:paraId="537975B2"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UN/DESA</w:t>
      </w:r>
    </w:p>
    <w:p w14:paraId="75A51703"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                                                                                        </w:t>
      </w:r>
    </w:p>
    <w:p w14:paraId="5970B6C3"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54204D9A" w14:textId="77777777" w:rsidR="002B521C" w:rsidRDefault="002B521C">
      <w:pPr>
        <w:widowControl w:val="0"/>
        <w:tabs>
          <w:tab w:val="left" w:pos="3292"/>
          <w:tab w:val="right" w:pos="10206"/>
        </w:tabs>
        <w:autoSpaceDE w:val="0"/>
        <w:autoSpaceDN w:val="0"/>
        <w:adjustRightInd w:val="0"/>
        <w:spacing w:before="472"/>
        <w:rPr>
          <w:b/>
          <w:lang w:val="en-GB"/>
        </w:rPr>
      </w:pPr>
      <w:r>
        <w:rPr>
          <w:b/>
          <w:lang w:val="en-GB"/>
        </w:rPr>
        <w:tab/>
      </w:r>
      <w:r>
        <w:rPr>
          <w:b/>
          <w:lang w:val="en-GB"/>
        </w:rPr>
        <w:tab/>
        <w:t xml:space="preserve">Sito internet: </w:t>
      </w:r>
      <w:r>
        <w:rPr>
          <w:lang w:val="en-GB"/>
        </w:rPr>
        <w:t>www.undesa.it</w:t>
      </w:r>
    </w:p>
    <w:p w14:paraId="764DE2F6"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Indirizzo</w:t>
      </w:r>
      <w:r>
        <w:rPr>
          <w:rFonts w:ascii="Arial" w:hAnsi="Arial"/>
        </w:rPr>
        <w:tab/>
      </w:r>
      <w:r>
        <w:rPr>
          <w:color w:val="000000"/>
        </w:rPr>
        <w:t xml:space="preserve">Corso Vittorio Emanuele II, 251 - 00186 Roma </w:t>
      </w:r>
    </w:p>
    <w:p w14:paraId="2508E54A"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0668136320 - Fax 0668210256  </w:t>
      </w:r>
    </w:p>
    <w:p w14:paraId="61510D57"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info@undesa.it </w:t>
      </w:r>
    </w:p>
    <w:p w14:paraId="7D79AB0D" w14:textId="77777777" w:rsidR="002B521C" w:rsidRDefault="002B521C">
      <w:pPr>
        <w:widowControl w:val="0"/>
        <w:tabs>
          <w:tab w:val="right" w:pos="10206"/>
        </w:tabs>
        <w:autoSpaceDE w:val="0"/>
        <w:autoSpaceDN w:val="0"/>
        <w:adjustRightInd w:val="0"/>
        <w:spacing w:before="583"/>
        <w:rPr>
          <w:color w:val="000080"/>
          <w:sz w:val="26"/>
        </w:rPr>
      </w:pPr>
    </w:p>
    <w:p w14:paraId="3FA419DE" w14:textId="77777777" w:rsidR="002B521C" w:rsidRDefault="002B521C">
      <w:pPr>
        <w:widowControl w:val="0"/>
        <w:tabs>
          <w:tab w:val="right" w:pos="10206"/>
        </w:tabs>
        <w:autoSpaceDE w:val="0"/>
        <w:autoSpaceDN w:val="0"/>
        <w:adjustRightInd w:val="0"/>
        <w:spacing w:before="107"/>
        <w:rPr>
          <w:color w:val="000000"/>
          <w:sz w:val="26"/>
        </w:rPr>
      </w:pPr>
      <w:r>
        <w:rPr>
          <w:color w:val="000000"/>
        </w:rPr>
        <w:t xml:space="preserve">Signor GHERARDO CASINI, Direttore (19 febbraio 2001) </w:t>
      </w:r>
    </w:p>
    <w:p w14:paraId="15813524" w14:textId="77777777" w:rsidR="007A3105" w:rsidRPr="00374898" w:rsidRDefault="002B521C">
      <w:pPr>
        <w:pStyle w:val="Pidipagina"/>
        <w:widowControl w:val="0"/>
        <w:tabs>
          <w:tab w:val="clear" w:pos="4819"/>
          <w:tab w:val="clear" w:pos="9638"/>
          <w:tab w:val="right" w:pos="10206"/>
        </w:tabs>
        <w:autoSpaceDE w:val="0"/>
        <w:autoSpaceDN w:val="0"/>
        <w:adjustRightInd w:val="0"/>
        <w:jc w:val="right"/>
        <w:rPr>
          <w:rFonts w:ascii="Arial" w:hAnsi="Arial"/>
        </w:rPr>
      </w:pPr>
      <w:r>
        <w:rPr>
          <w:b/>
          <w:bCs/>
          <w:sz w:val="16"/>
        </w:rPr>
        <w:br w:type="page"/>
      </w:r>
      <w:r w:rsidR="00374898">
        <w:rPr>
          <w:b/>
          <w:bCs/>
          <w:sz w:val="16"/>
        </w:rPr>
        <w:lastRenderedPageBreak/>
        <w:t>A</w:t>
      </w:r>
      <w:r w:rsidR="00CC3C9C">
        <w:rPr>
          <w:b/>
          <w:bCs/>
          <w:sz w:val="16"/>
        </w:rPr>
        <w:t>utorità</w:t>
      </w:r>
      <w:r w:rsidR="00374898">
        <w:rPr>
          <w:b/>
          <w:bCs/>
          <w:sz w:val="16"/>
        </w:rPr>
        <w:t xml:space="preserve"> Europea per la Sicurezza Alimentare</w:t>
      </w:r>
    </w:p>
    <w:p w14:paraId="18E0513D" w14:textId="77777777" w:rsidR="002B521C" w:rsidRDefault="002B521C">
      <w:pPr>
        <w:widowControl w:val="0"/>
        <w:tabs>
          <w:tab w:val="right" w:pos="10206"/>
        </w:tabs>
        <w:autoSpaceDE w:val="0"/>
        <w:autoSpaceDN w:val="0"/>
        <w:adjustRightInd w:val="0"/>
        <w:jc w:val="right"/>
        <w:rPr>
          <w:rFonts w:ascii="Arial" w:hAnsi="Arial"/>
        </w:rPr>
      </w:pPr>
    </w:p>
    <w:p w14:paraId="70995C9C" w14:textId="6AC4882E" w:rsidR="002B521C" w:rsidRPr="00CA6A74" w:rsidRDefault="006B0580">
      <w:pPr>
        <w:pStyle w:val="Pidipagina"/>
        <w:widowControl w:val="0"/>
        <w:tabs>
          <w:tab w:val="clear" w:pos="4819"/>
          <w:tab w:val="clear" w:pos="9638"/>
          <w:tab w:val="right" w:pos="10206"/>
        </w:tabs>
        <w:autoSpaceDE w:val="0"/>
        <w:autoSpaceDN w:val="0"/>
        <w:adjustRightInd w:val="0"/>
        <w:rPr>
          <w:b/>
          <w:bCs/>
          <w:color w:val="333399"/>
          <w:sz w:val="32"/>
          <w:lang w:val="en-US"/>
        </w:rPr>
      </w:pPr>
      <w:r>
        <w:rPr>
          <w:noProof/>
        </w:rPr>
        <w:drawing>
          <wp:anchor distT="0" distB="0" distL="114300" distR="114300" simplePos="0" relativeHeight="251676672" behindDoc="0" locked="0" layoutInCell="1" allowOverlap="1" wp14:anchorId="62B635EE" wp14:editId="1017592B">
            <wp:simplePos x="0" y="0"/>
            <wp:positionH relativeFrom="column">
              <wp:posOffset>4998085</wp:posOffset>
            </wp:positionH>
            <wp:positionV relativeFrom="paragraph">
              <wp:posOffset>87630</wp:posOffset>
            </wp:positionV>
            <wp:extent cx="1371600" cy="640080"/>
            <wp:effectExtent l="0" t="0" r="0" b="0"/>
            <wp:wrapNone/>
            <wp:docPr id="472" name="Immagin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2B521C" w:rsidRPr="00CA6A74">
        <w:rPr>
          <w:b/>
          <w:bCs/>
          <w:color w:val="333399"/>
          <w:sz w:val="32"/>
          <w:lang w:val="en-US"/>
        </w:rPr>
        <w:t xml:space="preserve">EFSA          </w:t>
      </w:r>
      <w:r w:rsidR="002B521C" w:rsidRPr="00CA6A74">
        <w:rPr>
          <w:b/>
          <w:bCs/>
          <w:color w:val="333399"/>
          <w:sz w:val="32"/>
          <w:lang w:val="en-US"/>
        </w:rPr>
        <w:tab/>
      </w:r>
    </w:p>
    <w:p w14:paraId="4682C981" w14:textId="77777777" w:rsidR="002B521C" w:rsidRPr="00CA6A74" w:rsidRDefault="002B521C">
      <w:pPr>
        <w:widowControl w:val="0"/>
        <w:tabs>
          <w:tab w:val="right" w:pos="10206"/>
        </w:tabs>
        <w:autoSpaceDE w:val="0"/>
        <w:autoSpaceDN w:val="0"/>
        <w:adjustRightInd w:val="0"/>
        <w:jc w:val="right"/>
        <w:rPr>
          <w:b/>
          <w:bCs/>
          <w:color w:val="333399"/>
          <w:sz w:val="32"/>
          <w:lang w:val="en-US"/>
        </w:rPr>
      </w:pPr>
    </w:p>
    <w:p w14:paraId="22792505" w14:textId="77777777" w:rsidR="002B521C" w:rsidRPr="00CA6A74" w:rsidRDefault="002B521C">
      <w:pPr>
        <w:pStyle w:val="Pidipagina"/>
        <w:widowControl w:val="0"/>
        <w:tabs>
          <w:tab w:val="clear" w:pos="4819"/>
          <w:tab w:val="clear" w:pos="9638"/>
          <w:tab w:val="right" w:pos="10206"/>
        </w:tabs>
        <w:autoSpaceDE w:val="0"/>
        <w:autoSpaceDN w:val="0"/>
        <w:adjustRightInd w:val="0"/>
        <w:rPr>
          <w:b/>
          <w:bCs/>
          <w:color w:val="333399"/>
          <w:sz w:val="32"/>
          <w:lang w:val="en-US"/>
        </w:rPr>
      </w:pPr>
      <w:r w:rsidRPr="00CA6A74">
        <w:rPr>
          <w:b/>
          <w:bCs/>
          <w:color w:val="333399"/>
          <w:sz w:val="32"/>
          <w:lang w:val="en-US"/>
        </w:rPr>
        <w:t>European Food S</w:t>
      </w:r>
      <w:r w:rsidR="00CA6A74" w:rsidRPr="00CA6A74">
        <w:rPr>
          <w:b/>
          <w:bCs/>
          <w:color w:val="333399"/>
          <w:sz w:val="32"/>
          <w:lang w:val="en-US"/>
        </w:rPr>
        <w:t>afe</w:t>
      </w:r>
      <w:r w:rsidRPr="00CA6A74">
        <w:rPr>
          <w:b/>
          <w:bCs/>
          <w:color w:val="333399"/>
          <w:sz w:val="32"/>
          <w:lang w:val="en-US"/>
        </w:rPr>
        <w:t>ty A</w:t>
      </w:r>
      <w:r w:rsidR="0099555B" w:rsidRPr="00CA6A74">
        <w:rPr>
          <w:b/>
          <w:bCs/>
          <w:color w:val="333399"/>
          <w:sz w:val="32"/>
          <w:lang w:val="en-US"/>
        </w:rPr>
        <w:t>uthority</w:t>
      </w:r>
      <w:r w:rsidRPr="00CA6A74">
        <w:rPr>
          <w:b/>
          <w:bCs/>
          <w:color w:val="333399"/>
          <w:sz w:val="32"/>
          <w:lang w:val="en-US"/>
        </w:rPr>
        <w:t xml:space="preserve">  </w:t>
      </w:r>
    </w:p>
    <w:p w14:paraId="1C8DEB6A" w14:textId="77777777" w:rsidR="002B521C" w:rsidRPr="00CA6A74" w:rsidRDefault="002B521C">
      <w:pPr>
        <w:pStyle w:val="Pidipagina"/>
        <w:widowControl w:val="0"/>
        <w:tabs>
          <w:tab w:val="clear" w:pos="4819"/>
          <w:tab w:val="clear" w:pos="9638"/>
          <w:tab w:val="right" w:pos="10206"/>
        </w:tabs>
        <w:autoSpaceDE w:val="0"/>
        <w:autoSpaceDN w:val="0"/>
        <w:adjustRightInd w:val="0"/>
        <w:rPr>
          <w:rFonts w:ascii="Arial" w:hAnsi="Arial"/>
          <w:lang w:val="en-US"/>
        </w:rPr>
      </w:pPr>
      <w:r w:rsidRPr="00CA6A74">
        <w:rPr>
          <w:b/>
          <w:bCs/>
          <w:color w:val="333399"/>
          <w:sz w:val="32"/>
          <w:lang w:val="en-US"/>
        </w:rPr>
        <w:t xml:space="preserve">                                                                                           </w:t>
      </w:r>
    </w:p>
    <w:p w14:paraId="0B8CF6A3" w14:textId="77777777" w:rsidR="002B521C" w:rsidRDefault="002B521C">
      <w:pPr>
        <w:pStyle w:val="H5"/>
        <w:widowControl w:val="0"/>
        <w:tabs>
          <w:tab w:val="right" w:pos="10206"/>
        </w:tabs>
        <w:autoSpaceDE w:val="0"/>
        <w:autoSpaceDN w:val="0"/>
        <w:adjustRightInd w:val="0"/>
        <w:spacing w:before="0" w:after="0"/>
        <w:rPr>
          <w:rFonts w:ascii="Arial" w:hAnsi="Arial"/>
          <w:bCs/>
          <w:snapToGrid/>
          <w:sz w:val="24"/>
        </w:rPr>
      </w:pPr>
      <w:r>
        <w:rPr>
          <w:bCs/>
          <w:color w:val="333399"/>
          <w:sz w:val="24"/>
        </w:rPr>
        <w:t>A</w:t>
      </w:r>
      <w:r w:rsidR="0099555B">
        <w:rPr>
          <w:bCs/>
          <w:color w:val="333399"/>
          <w:sz w:val="24"/>
        </w:rPr>
        <w:t>utorità</w:t>
      </w:r>
      <w:r>
        <w:rPr>
          <w:bCs/>
          <w:color w:val="333399"/>
          <w:sz w:val="24"/>
        </w:rPr>
        <w:t xml:space="preserve"> Europea per la Sicurezza Alimentare</w:t>
      </w:r>
    </w:p>
    <w:p w14:paraId="39DE7660" w14:textId="77777777" w:rsidR="002B521C" w:rsidRDefault="002B521C">
      <w:pPr>
        <w:pStyle w:val="Pidipagina"/>
        <w:widowControl w:val="0"/>
        <w:tabs>
          <w:tab w:val="clear" w:pos="4819"/>
          <w:tab w:val="clear" w:pos="9638"/>
          <w:tab w:val="right" w:pos="10206"/>
        </w:tabs>
        <w:autoSpaceDE w:val="0"/>
        <w:autoSpaceDN w:val="0"/>
        <w:adjustRightInd w:val="0"/>
        <w:rPr>
          <w:rFonts w:ascii="Arial" w:hAnsi="Arial"/>
        </w:rPr>
      </w:pPr>
      <w:r>
        <w:rPr>
          <w:rFonts w:ascii="Arial" w:hAnsi="Arial"/>
        </w:rPr>
        <w:t>_________________________________________________________________________________________</w:t>
      </w:r>
      <w:r>
        <w:rPr>
          <w:rFonts w:ascii="Arial" w:hAnsi="Arial"/>
        </w:rPr>
        <w:tab/>
        <w:t xml:space="preserve"> </w:t>
      </w:r>
    </w:p>
    <w:p w14:paraId="26700C54" w14:textId="77777777" w:rsidR="002B521C" w:rsidRDefault="002B521C">
      <w:pPr>
        <w:widowControl w:val="0"/>
        <w:tabs>
          <w:tab w:val="right" w:pos="10206"/>
        </w:tabs>
        <w:autoSpaceDE w:val="0"/>
        <w:autoSpaceDN w:val="0"/>
        <w:adjustRightInd w:val="0"/>
        <w:jc w:val="right"/>
        <w:rPr>
          <w:rFonts w:ascii="Arial" w:hAnsi="Arial"/>
        </w:rPr>
      </w:pPr>
    </w:p>
    <w:p w14:paraId="3395C8FC" w14:textId="77777777" w:rsidR="00CA6CD8" w:rsidRDefault="00CA6CD8">
      <w:pPr>
        <w:widowControl w:val="0"/>
        <w:tabs>
          <w:tab w:val="right" w:pos="10206"/>
        </w:tabs>
        <w:autoSpaceDE w:val="0"/>
        <w:autoSpaceDN w:val="0"/>
        <w:adjustRightInd w:val="0"/>
        <w:jc w:val="right"/>
        <w:rPr>
          <w:rFonts w:ascii="Arial" w:hAnsi="Arial"/>
        </w:rPr>
      </w:pPr>
    </w:p>
    <w:p w14:paraId="144C368E" w14:textId="77777777" w:rsidR="00CA6CD8" w:rsidRDefault="00CA6CD8">
      <w:pPr>
        <w:widowControl w:val="0"/>
        <w:tabs>
          <w:tab w:val="right" w:pos="10206"/>
        </w:tabs>
        <w:autoSpaceDE w:val="0"/>
        <w:autoSpaceDN w:val="0"/>
        <w:adjustRightInd w:val="0"/>
        <w:jc w:val="right"/>
        <w:rPr>
          <w:rFonts w:ascii="Arial" w:hAnsi="Arial"/>
        </w:rPr>
      </w:pPr>
      <w:r w:rsidRPr="00CA6CD8">
        <w:rPr>
          <w:b/>
        </w:rPr>
        <w:t xml:space="preserve">Sito internet: </w:t>
      </w:r>
      <w:r w:rsidRPr="00CA6CD8">
        <w:t>www.efsa.</w:t>
      </w:r>
      <w:r>
        <w:t>europa</w:t>
      </w:r>
      <w:r w:rsidRPr="00CA6CD8">
        <w:t>.</w:t>
      </w:r>
      <w:r>
        <w:t>eu</w:t>
      </w:r>
    </w:p>
    <w:p w14:paraId="4AD5923E" w14:textId="77777777" w:rsidR="002B521C" w:rsidRDefault="002B521C">
      <w:pPr>
        <w:widowControl w:val="0"/>
        <w:tabs>
          <w:tab w:val="right" w:pos="10206"/>
        </w:tabs>
        <w:autoSpaceDE w:val="0"/>
        <w:autoSpaceDN w:val="0"/>
        <w:adjustRightInd w:val="0"/>
        <w:jc w:val="right"/>
        <w:rPr>
          <w:rFonts w:ascii="Arial" w:hAnsi="Arial"/>
        </w:rPr>
      </w:pPr>
    </w:p>
    <w:p w14:paraId="7E583840" w14:textId="77777777" w:rsidR="00CA6CD8" w:rsidRDefault="00CA6CD8">
      <w:pPr>
        <w:pStyle w:val="Pidipagina"/>
        <w:widowControl w:val="0"/>
        <w:tabs>
          <w:tab w:val="clear" w:pos="4819"/>
          <w:tab w:val="clear" w:pos="9638"/>
          <w:tab w:val="right" w:pos="10206"/>
        </w:tabs>
        <w:autoSpaceDE w:val="0"/>
        <w:autoSpaceDN w:val="0"/>
        <w:adjustRightInd w:val="0"/>
        <w:rPr>
          <w:b/>
          <w:color w:val="333399"/>
        </w:rPr>
      </w:pPr>
    </w:p>
    <w:p w14:paraId="1972E664" w14:textId="77777777" w:rsidR="002B521C" w:rsidRDefault="002B521C">
      <w:pPr>
        <w:pStyle w:val="Pidipagina"/>
        <w:widowControl w:val="0"/>
        <w:tabs>
          <w:tab w:val="clear" w:pos="4819"/>
          <w:tab w:val="clear" w:pos="9638"/>
          <w:tab w:val="right" w:pos="10206"/>
        </w:tabs>
        <w:autoSpaceDE w:val="0"/>
        <w:autoSpaceDN w:val="0"/>
        <w:adjustRightInd w:val="0"/>
      </w:pPr>
      <w:r>
        <w:rPr>
          <w:b/>
          <w:color w:val="333399"/>
        </w:rPr>
        <w:t>Indirizzo</w:t>
      </w:r>
      <w:r>
        <w:rPr>
          <w:rFonts w:ascii="Arial" w:hAnsi="Arial"/>
        </w:rPr>
        <w:t xml:space="preserve">                                   </w:t>
      </w:r>
      <w:r w:rsidR="00374A03">
        <w:rPr>
          <w:rFonts w:ascii="Arial" w:hAnsi="Arial"/>
        </w:rPr>
        <w:t xml:space="preserve"> </w:t>
      </w:r>
      <w:r w:rsidR="00FF5350">
        <w:t>Via Carlo Magno</w:t>
      </w:r>
      <w:r>
        <w:t xml:space="preserve">, </w:t>
      </w:r>
      <w:r w:rsidR="00FF5350">
        <w:t>1</w:t>
      </w:r>
      <w:r>
        <w:t>A – 431</w:t>
      </w:r>
      <w:r w:rsidR="00FF5350">
        <w:t>26</w:t>
      </w:r>
      <w:r>
        <w:t xml:space="preserve"> Parma</w:t>
      </w:r>
    </w:p>
    <w:p w14:paraId="67FD369C" w14:textId="77777777" w:rsidR="00374A03" w:rsidRDefault="002B521C">
      <w:pPr>
        <w:pStyle w:val="Pidipagina"/>
        <w:widowControl w:val="0"/>
        <w:tabs>
          <w:tab w:val="clear" w:pos="4819"/>
          <w:tab w:val="clear" w:pos="9638"/>
        </w:tabs>
        <w:autoSpaceDE w:val="0"/>
        <w:autoSpaceDN w:val="0"/>
        <w:adjustRightInd w:val="0"/>
      </w:pPr>
      <w:r>
        <w:t xml:space="preserve">           </w:t>
      </w:r>
      <w:r>
        <w:tab/>
        <w:t xml:space="preserve">                                         Tel 0521036</w:t>
      </w:r>
      <w:r w:rsidR="008D3D26">
        <w:t>11</w:t>
      </w:r>
      <w:r>
        <w:t xml:space="preserve">1 </w:t>
      </w:r>
      <w:r w:rsidR="00E04171">
        <w:t xml:space="preserve">- </w:t>
      </w:r>
      <w:r>
        <w:t xml:space="preserve">Fax </w:t>
      </w:r>
      <w:r w:rsidR="00E04171">
        <w:t>0521036110</w:t>
      </w:r>
    </w:p>
    <w:p w14:paraId="7824E5EC" w14:textId="77777777" w:rsidR="002B521C" w:rsidRDefault="00374A03">
      <w:pPr>
        <w:pStyle w:val="Pidipagina"/>
        <w:widowControl w:val="0"/>
        <w:tabs>
          <w:tab w:val="clear" w:pos="4819"/>
          <w:tab w:val="clear" w:pos="9638"/>
        </w:tabs>
        <w:autoSpaceDE w:val="0"/>
        <w:autoSpaceDN w:val="0"/>
        <w:adjustRightInd w:val="0"/>
        <w:rPr>
          <w:rFonts w:ascii="Arial" w:hAnsi="Arial"/>
        </w:rPr>
      </w:pPr>
      <w:r>
        <w:tab/>
      </w:r>
      <w:r>
        <w:tab/>
      </w:r>
      <w:r>
        <w:tab/>
        <w:t xml:space="preserve">             </w:t>
      </w:r>
      <w:r w:rsidR="002B521C">
        <w:rPr>
          <w:rFonts w:ascii="Arial" w:hAnsi="Arial"/>
        </w:rPr>
        <w:tab/>
      </w:r>
    </w:p>
    <w:p w14:paraId="3A95741D" w14:textId="77777777" w:rsidR="002B521C" w:rsidRDefault="002B521C">
      <w:pPr>
        <w:pStyle w:val="Pidipagina"/>
        <w:widowControl w:val="0"/>
        <w:tabs>
          <w:tab w:val="clear" w:pos="4819"/>
          <w:tab w:val="clear" w:pos="9638"/>
        </w:tabs>
        <w:autoSpaceDE w:val="0"/>
        <w:autoSpaceDN w:val="0"/>
        <w:adjustRightInd w:val="0"/>
        <w:rPr>
          <w:rFonts w:ascii="Arial" w:hAnsi="Arial"/>
        </w:rPr>
      </w:pPr>
    </w:p>
    <w:p w14:paraId="12944D3C" w14:textId="77777777" w:rsidR="002B521C" w:rsidRDefault="002B521C">
      <w:pPr>
        <w:pStyle w:val="Pidipagina"/>
        <w:widowControl w:val="0"/>
        <w:tabs>
          <w:tab w:val="clear" w:pos="4819"/>
          <w:tab w:val="clear" w:pos="9638"/>
        </w:tabs>
        <w:autoSpaceDE w:val="0"/>
        <w:autoSpaceDN w:val="0"/>
        <w:adjustRightInd w:val="0"/>
        <w:rPr>
          <w:rFonts w:ascii="Arial" w:hAnsi="Arial"/>
        </w:rPr>
      </w:pPr>
    </w:p>
    <w:p w14:paraId="5E63C253" w14:textId="77777777" w:rsidR="002B521C" w:rsidRDefault="002B521C">
      <w:pPr>
        <w:pStyle w:val="Pidipagina"/>
        <w:widowControl w:val="0"/>
        <w:tabs>
          <w:tab w:val="clear" w:pos="4819"/>
          <w:tab w:val="clear" w:pos="9638"/>
        </w:tabs>
        <w:autoSpaceDE w:val="0"/>
        <w:autoSpaceDN w:val="0"/>
        <w:adjustRightInd w:val="0"/>
        <w:rPr>
          <w:rFonts w:ascii="Arial" w:hAnsi="Arial"/>
        </w:rPr>
      </w:pPr>
    </w:p>
    <w:p w14:paraId="3422C797" w14:textId="77777777" w:rsidR="002B521C" w:rsidRDefault="002B521C">
      <w:pPr>
        <w:pStyle w:val="Pidipagina"/>
        <w:widowControl w:val="0"/>
        <w:tabs>
          <w:tab w:val="clear" w:pos="4819"/>
          <w:tab w:val="clear" w:pos="9638"/>
        </w:tabs>
        <w:autoSpaceDE w:val="0"/>
        <w:autoSpaceDN w:val="0"/>
        <w:adjustRightInd w:val="0"/>
        <w:rPr>
          <w:rFonts w:ascii="Arial" w:hAnsi="Arial"/>
        </w:rPr>
      </w:pPr>
    </w:p>
    <w:p w14:paraId="354FB2BD" w14:textId="77777777" w:rsidR="002B521C" w:rsidRDefault="002B521C">
      <w:pPr>
        <w:pStyle w:val="Pidipagina"/>
        <w:widowControl w:val="0"/>
        <w:tabs>
          <w:tab w:val="clear" w:pos="4819"/>
          <w:tab w:val="clear" w:pos="9638"/>
        </w:tabs>
        <w:autoSpaceDE w:val="0"/>
        <w:autoSpaceDN w:val="0"/>
        <w:adjustRightInd w:val="0"/>
        <w:rPr>
          <w:rFonts w:ascii="Arial" w:hAnsi="Arial"/>
        </w:rPr>
      </w:pPr>
    </w:p>
    <w:p w14:paraId="4D88D00E" w14:textId="77777777" w:rsidR="002B521C" w:rsidRDefault="002B521C">
      <w:pPr>
        <w:pStyle w:val="Pidipagina"/>
        <w:widowControl w:val="0"/>
        <w:tabs>
          <w:tab w:val="clear" w:pos="4819"/>
          <w:tab w:val="clear" w:pos="9638"/>
        </w:tabs>
        <w:autoSpaceDE w:val="0"/>
        <w:autoSpaceDN w:val="0"/>
        <w:adjustRightInd w:val="0"/>
      </w:pPr>
      <w:r>
        <w:t>Signor</w:t>
      </w:r>
      <w:r w:rsidR="00F72240">
        <w:t xml:space="preserve"> </w:t>
      </w:r>
      <w:r>
        <w:t xml:space="preserve"> </w:t>
      </w:r>
      <w:r w:rsidR="00F72240" w:rsidRPr="00F72240">
        <w:rPr>
          <w:rFonts w:cs="Tahoma"/>
          <w:color w:val="000000"/>
        </w:rPr>
        <w:t>BERNHARD</w:t>
      </w:r>
      <w:r w:rsidR="00F72240">
        <w:rPr>
          <w:rFonts w:cs="Tahoma"/>
          <w:color w:val="000000"/>
        </w:rPr>
        <w:t xml:space="preserve"> </w:t>
      </w:r>
      <w:r w:rsidR="00F72240" w:rsidRPr="00F72240">
        <w:rPr>
          <w:rFonts w:cs="Tahoma"/>
          <w:color w:val="000000"/>
        </w:rPr>
        <w:t>URL</w:t>
      </w:r>
      <w:r>
        <w:t>, Direttore Esecutivo (1</w:t>
      </w:r>
      <w:r w:rsidR="00F72240">
        <w:t>°</w:t>
      </w:r>
      <w:r>
        <w:t xml:space="preserve"> g</w:t>
      </w:r>
      <w:r w:rsidR="00F72240">
        <w:t>iugn</w:t>
      </w:r>
      <w:r>
        <w:t>o 20</w:t>
      </w:r>
      <w:r w:rsidR="00F72240">
        <w:t>14</w:t>
      </w:r>
      <w:r>
        <w:t>)</w:t>
      </w:r>
    </w:p>
    <w:p w14:paraId="14A2894C" w14:textId="77777777" w:rsidR="002B521C" w:rsidRDefault="002B521C">
      <w:pPr>
        <w:pStyle w:val="Pidipagina"/>
        <w:widowControl w:val="0"/>
        <w:tabs>
          <w:tab w:val="clear" w:pos="4819"/>
          <w:tab w:val="clear" w:pos="9638"/>
        </w:tabs>
        <w:autoSpaceDE w:val="0"/>
        <w:autoSpaceDN w:val="0"/>
        <w:adjustRightInd w:val="0"/>
      </w:pPr>
    </w:p>
    <w:p w14:paraId="3A79E4C7" w14:textId="77777777" w:rsidR="002B521C" w:rsidRDefault="002B521C">
      <w:pPr>
        <w:pStyle w:val="Pidipagina"/>
        <w:widowControl w:val="0"/>
        <w:tabs>
          <w:tab w:val="clear" w:pos="4819"/>
          <w:tab w:val="clear" w:pos="9638"/>
        </w:tabs>
        <w:autoSpaceDE w:val="0"/>
        <w:autoSpaceDN w:val="0"/>
        <w:adjustRightInd w:val="0"/>
        <w:rPr>
          <w:rFonts w:ascii="Arial" w:hAnsi="Arial"/>
        </w:rPr>
      </w:pPr>
      <w:r>
        <w:rPr>
          <w:rFonts w:ascii="Arial" w:hAnsi="Arial"/>
        </w:rPr>
        <w:tab/>
      </w:r>
      <w:r>
        <w:rPr>
          <w:rFonts w:ascii="Arial" w:hAnsi="Arial"/>
        </w:rPr>
        <w:tab/>
      </w:r>
      <w:r>
        <w:rPr>
          <w:rFonts w:ascii="Arial" w:hAnsi="Arial"/>
        </w:rPr>
        <w:tab/>
      </w:r>
      <w:r>
        <w:rPr>
          <w:rFonts w:ascii="Arial" w:hAnsi="Arial"/>
        </w:rPr>
        <w:tab/>
      </w:r>
    </w:p>
    <w:p w14:paraId="714A7AA9" w14:textId="77777777" w:rsidR="002B521C" w:rsidRDefault="002B521C">
      <w:pPr>
        <w:widowControl w:val="0"/>
        <w:tabs>
          <w:tab w:val="right" w:pos="10206"/>
        </w:tabs>
        <w:autoSpaceDE w:val="0"/>
        <w:autoSpaceDN w:val="0"/>
        <w:adjustRightInd w:val="0"/>
        <w:jc w:val="right"/>
        <w:rPr>
          <w:rFonts w:ascii="Arial" w:hAnsi="Arial"/>
        </w:rPr>
      </w:pPr>
    </w:p>
    <w:p w14:paraId="51509377" w14:textId="77777777" w:rsidR="002B521C" w:rsidRDefault="002B521C">
      <w:pPr>
        <w:widowControl w:val="0"/>
        <w:tabs>
          <w:tab w:val="right" w:pos="10206"/>
        </w:tabs>
        <w:autoSpaceDE w:val="0"/>
        <w:autoSpaceDN w:val="0"/>
        <w:adjustRightInd w:val="0"/>
        <w:jc w:val="right"/>
        <w:rPr>
          <w:rFonts w:ascii="Arial" w:hAnsi="Arial"/>
        </w:rPr>
      </w:pPr>
    </w:p>
    <w:p w14:paraId="1B360FA1" w14:textId="77777777" w:rsidR="002B521C" w:rsidRDefault="002B521C">
      <w:pPr>
        <w:widowControl w:val="0"/>
        <w:tabs>
          <w:tab w:val="right" w:pos="10206"/>
        </w:tabs>
        <w:autoSpaceDE w:val="0"/>
        <w:autoSpaceDN w:val="0"/>
        <w:adjustRightInd w:val="0"/>
        <w:jc w:val="right"/>
        <w:rPr>
          <w:rFonts w:ascii="Arial" w:hAnsi="Arial"/>
        </w:rPr>
      </w:pPr>
    </w:p>
    <w:p w14:paraId="04024D56" w14:textId="77777777" w:rsidR="002B521C" w:rsidRDefault="002B521C">
      <w:pPr>
        <w:widowControl w:val="0"/>
        <w:tabs>
          <w:tab w:val="right" w:pos="10206"/>
        </w:tabs>
        <w:autoSpaceDE w:val="0"/>
        <w:autoSpaceDN w:val="0"/>
        <w:adjustRightInd w:val="0"/>
        <w:jc w:val="right"/>
        <w:rPr>
          <w:rFonts w:ascii="Arial" w:hAnsi="Arial"/>
        </w:rPr>
      </w:pPr>
    </w:p>
    <w:p w14:paraId="675D9868" w14:textId="77777777" w:rsidR="002B521C" w:rsidRDefault="002B521C">
      <w:pPr>
        <w:widowControl w:val="0"/>
        <w:tabs>
          <w:tab w:val="right" w:pos="10206"/>
        </w:tabs>
        <w:autoSpaceDE w:val="0"/>
        <w:autoSpaceDN w:val="0"/>
        <w:adjustRightInd w:val="0"/>
        <w:jc w:val="right"/>
        <w:rPr>
          <w:rFonts w:ascii="Arial" w:hAnsi="Arial"/>
        </w:rPr>
      </w:pPr>
    </w:p>
    <w:p w14:paraId="0CACC884" w14:textId="77777777" w:rsidR="002B521C" w:rsidRDefault="002B521C">
      <w:pPr>
        <w:widowControl w:val="0"/>
        <w:tabs>
          <w:tab w:val="right" w:pos="10206"/>
        </w:tabs>
        <w:autoSpaceDE w:val="0"/>
        <w:autoSpaceDN w:val="0"/>
        <w:adjustRightInd w:val="0"/>
        <w:jc w:val="right"/>
        <w:rPr>
          <w:rFonts w:ascii="Arial" w:hAnsi="Arial"/>
        </w:rPr>
      </w:pPr>
    </w:p>
    <w:p w14:paraId="5B9537A8" w14:textId="77777777" w:rsidR="002B521C" w:rsidRDefault="002B521C">
      <w:pPr>
        <w:widowControl w:val="0"/>
        <w:tabs>
          <w:tab w:val="right" w:pos="10206"/>
        </w:tabs>
        <w:autoSpaceDE w:val="0"/>
        <w:autoSpaceDN w:val="0"/>
        <w:adjustRightInd w:val="0"/>
        <w:jc w:val="right"/>
        <w:rPr>
          <w:rFonts w:ascii="Arial" w:hAnsi="Arial"/>
        </w:rPr>
      </w:pPr>
    </w:p>
    <w:p w14:paraId="068521B8" w14:textId="77777777" w:rsidR="002B521C" w:rsidRDefault="002B521C">
      <w:pPr>
        <w:widowControl w:val="0"/>
        <w:tabs>
          <w:tab w:val="right" w:pos="10206"/>
        </w:tabs>
        <w:autoSpaceDE w:val="0"/>
        <w:autoSpaceDN w:val="0"/>
        <w:adjustRightInd w:val="0"/>
        <w:jc w:val="right"/>
        <w:rPr>
          <w:rFonts w:ascii="Arial" w:hAnsi="Arial"/>
        </w:rPr>
      </w:pPr>
    </w:p>
    <w:p w14:paraId="3C6B42B8" w14:textId="77777777" w:rsidR="002B521C" w:rsidRDefault="002B521C">
      <w:pPr>
        <w:widowControl w:val="0"/>
        <w:tabs>
          <w:tab w:val="right" w:pos="10206"/>
        </w:tabs>
        <w:autoSpaceDE w:val="0"/>
        <w:autoSpaceDN w:val="0"/>
        <w:adjustRightInd w:val="0"/>
        <w:jc w:val="right"/>
        <w:rPr>
          <w:rFonts w:ascii="Arial" w:hAnsi="Arial"/>
        </w:rPr>
      </w:pPr>
    </w:p>
    <w:p w14:paraId="79EB737E" w14:textId="77777777" w:rsidR="002B521C" w:rsidRDefault="002B521C">
      <w:pPr>
        <w:widowControl w:val="0"/>
        <w:tabs>
          <w:tab w:val="right" w:pos="10206"/>
        </w:tabs>
        <w:autoSpaceDE w:val="0"/>
        <w:autoSpaceDN w:val="0"/>
        <w:adjustRightInd w:val="0"/>
        <w:jc w:val="right"/>
        <w:rPr>
          <w:rFonts w:ascii="Arial" w:hAnsi="Arial"/>
        </w:rPr>
      </w:pPr>
    </w:p>
    <w:p w14:paraId="58BAA321" w14:textId="77777777" w:rsidR="002B521C" w:rsidRDefault="002B521C">
      <w:pPr>
        <w:widowControl w:val="0"/>
        <w:tabs>
          <w:tab w:val="right" w:pos="10206"/>
        </w:tabs>
        <w:autoSpaceDE w:val="0"/>
        <w:autoSpaceDN w:val="0"/>
        <w:adjustRightInd w:val="0"/>
        <w:jc w:val="right"/>
        <w:rPr>
          <w:rFonts w:ascii="Arial" w:hAnsi="Arial"/>
        </w:rPr>
      </w:pPr>
    </w:p>
    <w:p w14:paraId="0B111AA8" w14:textId="77777777" w:rsidR="002B521C" w:rsidRDefault="002B521C">
      <w:pPr>
        <w:widowControl w:val="0"/>
        <w:tabs>
          <w:tab w:val="right" w:pos="10206"/>
        </w:tabs>
        <w:autoSpaceDE w:val="0"/>
        <w:autoSpaceDN w:val="0"/>
        <w:adjustRightInd w:val="0"/>
        <w:jc w:val="right"/>
        <w:rPr>
          <w:rFonts w:ascii="Arial" w:hAnsi="Arial"/>
        </w:rPr>
      </w:pPr>
    </w:p>
    <w:p w14:paraId="2A386790" w14:textId="77777777" w:rsidR="002B521C" w:rsidRDefault="002B521C">
      <w:pPr>
        <w:widowControl w:val="0"/>
        <w:tabs>
          <w:tab w:val="right" w:pos="10206"/>
        </w:tabs>
        <w:autoSpaceDE w:val="0"/>
        <w:autoSpaceDN w:val="0"/>
        <w:adjustRightInd w:val="0"/>
        <w:jc w:val="right"/>
        <w:rPr>
          <w:rFonts w:ascii="Arial" w:hAnsi="Arial"/>
        </w:rPr>
      </w:pPr>
    </w:p>
    <w:p w14:paraId="50E9D28F" w14:textId="77777777" w:rsidR="002B521C" w:rsidRDefault="002B521C">
      <w:pPr>
        <w:widowControl w:val="0"/>
        <w:tabs>
          <w:tab w:val="right" w:pos="10206"/>
        </w:tabs>
        <w:autoSpaceDE w:val="0"/>
        <w:autoSpaceDN w:val="0"/>
        <w:adjustRightInd w:val="0"/>
        <w:jc w:val="right"/>
        <w:rPr>
          <w:rFonts w:ascii="Arial" w:hAnsi="Arial"/>
        </w:rPr>
      </w:pPr>
    </w:p>
    <w:p w14:paraId="353F8A39" w14:textId="77777777" w:rsidR="002B521C" w:rsidRDefault="002B521C">
      <w:pPr>
        <w:widowControl w:val="0"/>
        <w:tabs>
          <w:tab w:val="right" w:pos="10206"/>
        </w:tabs>
        <w:autoSpaceDE w:val="0"/>
        <w:autoSpaceDN w:val="0"/>
        <w:adjustRightInd w:val="0"/>
        <w:jc w:val="right"/>
        <w:rPr>
          <w:rFonts w:ascii="Arial" w:hAnsi="Arial"/>
        </w:rPr>
      </w:pPr>
    </w:p>
    <w:p w14:paraId="61A6711D" w14:textId="77777777" w:rsidR="002B521C" w:rsidRDefault="002B521C">
      <w:pPr>
        <w:widowControl w:val="0"/>
        <w:tabs>
          <w:tab w:val="right" w:pos="10206"/>
        </w:tabs>
        <w:autoSpaceDE w:val="0"/>
        <w:autoSpaceDN w:val="0"/>
        <w:adjustRightInd w:val="0"/>
        <w:jc w:val="right"/>
        <w:rPr>
          <w:rFonts w:ascii="Arial" w:hAnsi="Arial"/>
        </w:rPr>
      </w:pPr>
    </w:p>
    <w:p w14:paraId="494E5F85" w14:textId="77777777" w:rsidR="002B521C" w:rsidRDefault="002B521C">
      <w:pPr>
        <w:widowControl w:val="0"/>
        <w:tabs>
          <w:tab w:val="right" w:pos="10206"/>
        </w:tabs>
        <w:autoSpaceDE w:val="0"/>
        <w:autoSpaceDN w:val="0"/>
        <w:adjustRightInd w:val="0"/>
        <w:jc w:val="right"/>
        <w:rPr>
          <w:rFonts w:ascii="Arial" w:hAnsi="Arial"/>
        </w:rPr>
      </w:pPr>
    </w:p>
    <w:p w14:paraId="5EB34011" w14:textId="77777777" w:rsidR="002B521C" w:rsidRDefault="002B521C">
      <w:pPr>
        <w:widowControl w:val="0"/>
        <w:tabs>
          <w:tab w:val="right" w:pos="10206"/>
        </w:tabs>
        <w:autoSpaceDE w:val="0"/>
        <w:autoSpaceDN w:val="0"/>
        <w:adjustRightInd w:val="0"/>
        <w:jc w:val="right"/>
        <w:rPr>
          <w:rFonts w:ascii="Arial" w:hAnsi="Arial"/>
        </w:rPr>
      </w:pPr>
    </w:p>
    <w:p w14:paraId="1DADA259" w14:textId="77777777" w:rsidR="002B521C" w:rsidRDefault="002B521C">
      <w:pPr>
        <w:widowControl w:val="0"/>
        <w:tabs>
          <w:tab w:val="right" w:pos="10206"/>
        </w:tabs>
        <w:autoSpaceDE w:val="0"/>
        <w:autoSpaceDN w:val="0"/>
        <w:adjustRightInd w:val="0"/>
        <w:jc w:val="right"/>
        <w:rPr>
          <w:rFonts w:ascii="Arial" w:hAnsi="Arial"/>
        </w:rPr>
      </w:pPr>
    </w:p>
    <w:p w14:paraId="2939DF77" w14:textId="77777777" w:rsidR="002B521C" w:rsidRDefault="002B521C">
      <w:pPr>
        <w:widowControl w:val="0"/>
        <w:tabs>
          <w:tab w:val="right" w:pos="10206"/>
        </w:tabs>
        <w:autoSpaceDE w:val="0"/>
        <w:autoSpaceDN w:val="0"/>
        <w:adjustRightInd w:val="0"/>
        <w:jc w:val="right"/>
        <w:rPr>
          <w:rFonts w:ascii="Arial" w:hAnsi="Arial"/>
        </w:rPr>
      </w:pPr>
    </w:p>
    <w:p w14:paraId="2C3E9560" w14:textId="77777777" w:rsidR="002B521C" w:rsidRDefault="002B521C">
      <w:pPr>
        <w:widowControl w:val="0"/>
        <w:tabs>
          <w:tab w:val="right" w:pos="10206"/>
        </w:tabs>
        <w:autoSpaceDE w:val="0"/>
        <w:autoSpaceDN w:val="0"/>
        <w:adjustRightInd w:val="0"/>
        <w:jc w:val="right"/>
        <w:rPr>
          <w:rFonts w:ascii="Arial" w:hAnsi="Arial"/>
        </w:rPr>
      </w:pPr>
    </w:p>
    <w:p w14:paraId="77F53FBD" w14:textId="77777777" w:rsidR="002B521C" w:rsidRDefault="002B521C">
      <w:pPr>
        <w:widowControl w:val="0"/>
        <w:tabs>
          <w:tab w:val="right" w:pos="10206"/>
        </w:tabs>
        <w:autoSpaceDE w:val="0"/>
        <w:autoSpaceDN w:val="0"/>
        <w:adjustRightInd w:val="0"/>
        <w:jc w:val="right"/>
        <w:rPr>
          <w:rFonts w:ascii="Arial" w:hAnsi="Arial"/>
        </w:rPr>
      </w:pPr>
    </w:p>
    <w:p w14:paraId="169B3AE3" w14:textId="77777777" w:rsidR="002B521C" w:rsidRDefault="002B521C">
      <w:pPr>
        <w:widowControl w:val="0"/>
        <w:tabs>
          <w:tab w:val="right" w:pos="10206"/>
        </w:tabs>
        <w:autoSpaceDE w:val="0"/>
        <w:autoSpaceDN w:val="0"/>
        <w:adjustRightInd w:val="0"/>
        <w:jc w:val="right"/>
        <w:rPr>
          <w:rFonts w:ascii="Arial" w:hAnsi="Arial"/>
        </w:rPr>
      </w:pPr>
    </w:p>
    <w:p w14:paraId="5C2EC871" w14:textId="77777777" w:rsidR="002B521C" w:rsidRDefault="002B521C">
      <w:pPr>
        <w:widowControl w:val="0"/>
        <w:tabs>
          <w:tab w:val="right" w:pos="10206"/>
        </w:tabs>
        <w:autoSpaceDE w:val="0"/>
        <w:autoSpaceDN w:val="0"/>
        <w:adjustRightInd w:val="0"/>
        <w:jc w:val="right"/>
        <w:rPr>
          <w:rFonts w:ascii="Arial" w:hAnsi="Arial"/>
        </w:rPr>
      </w:pPr>
    </w:p>
    <w:p w14:paraId="09CC76D0" w14:textId="77777777" w:rsidR="002B521C" w:rsidRDefault="002B521C">
      <w:pPr>
        <w:widowControl w:val="0"/>
        <w:tabs>
          <w:tab w:val="right" w:pos="10206"/>
        </w:tabs>
        <w:autoSpaceDE w:val="0"/>
        <w:autoSpaceDN w:val="0"/>
        <w:adjustRightInd w:val="0"/>
        <w:jc w:val="right"/>
        <w:rPr>
          <w:rFonts w:ascii="Arial" w:hAnsi="Arial"/>
        </w:rPr>
      </w:pPr>
    </w:p>
    <w:p w14:paraId="03F6C24A" w14:textId="77777777" w:rsidR="002B521C" w:rsidRDefault="002B521C">
      <w:pPr>
        <w:widowControl w:val="0"/>
        <w:tabs>
          <w:tab w:val="right" w:pos="10206"/>
        </w:tabs>
        <w:autoSpaceDE w:val="0"/>
        <w:autoSpaceDN w:val="0"/>
        <w:adjustRightInd w:val="0"/>
        <w:jc w:val="right"/>
        <w:rPr>
          <w:rFonts w:ascii="Arial" w:hAnsi="Arial"/>
        </w:rPr>
      </w:pPr>
    </w:p>
    <w:p w14:paraId="2C883141" w14:textId="77777777" w:rsidR="002B521C" w:rsidRDefault="002B521C">
      <w:pPr>
        <w:widowControl w:val="0"/>
        <w:tabs>
          <w:tab w:val="right" w:pos="10206"/>
        </w:tabs>
        <w:autoSpaceDE w:val="0"/>
        <w:autoSpaceDN w:val="0"/>
        <w:adjustRightInd w:val="0"/>
        <w:jc w:val="right"/>
        <w:rPr>
          <w:rFonts w:ascii="Arial" w:hAnsi="Arial"/>
        </w:rPr>
      </w:pPr>
    </w:p>
    <w:p w14:paraId="7FD65011" w14:textId="77777777" w:rsidR="002B521C" w:rsidRDefault="002B521C">
      <w:pPr>
        <w:widowControl w:val="0"/>
        <w:tabs>
          <w:tab w:val="right" w:pos="10206"/>
        </w:tabs>
        <w:autoSpaceDE w:val="0"/>
        <w:autoSpaceDN w:val="0"/>
        <w:adjustRightInd w:val="0"/>
        <w:jc w:val="right"/>
        <w:rPr>
          <w:rFonts w:ascii="Arial" w:hAnsi="Arial"/>
        </w:rPr>
      </w:pPr>
    </w:p>
    <w:p w14:paraId="5BCAAAFD" w14:textId="77777777" w:rsidR="002B521C" w:rsidRDefault="002B521C">
      <w:pPr>
        <w:widowControl w:val="0"/>
        <w:tabs>
          <w:tab w:val="right" w:pos="10206"/>
        </w:tabs>
        <w:autoSpaceDE w:val="0"/>
        <w:autoSpaceDN w:val="0"/>
        <w:adjustRightInd w:val="0"/>
        <w:jc w:val="right"/>
        <w:rPr>
          <w:rFonts w:ascii="Arial" w:hAnsi="Arial"/>
        </w:rPr>
      </w:pPr>
    </w:p>
    <w:p w14:paraId="090E8DD8" w14:textId="77777777" w:rsidR="002B521C" w:rsidRDefault="002B521C">
      <w:pPr>
        <w:widowControl w:val="0"/>
        <w:tabs>
          <w:tab w:val="right" w:pos="10206"/>
        </w:tabs>
        <w:autoSpaceDE w:val="0"/>
        <w:autoSpaceDN w:val="0"/>
        <w:adjustRightInd w:val="0"/>
        <w:jc w:val="right"/>
        <w:rPr>
          <w:rFonts w:ascii="Arial" w:hAnsi="Arial"/>
        </w:rPr>
      </w:pPr>
    </w:p>
    <w:p w14:paraId="0E645A75" w14:textId="77777777" w:rsidR="002B521C" w:rsidRDefault="002B521C">
      <w:pPr>
        <w:widowControl w:val="0"/>
        <w:tabs>
          <w:tab w:val="right" w:pos="10206"/>
        </w:tabs>
        <w:autoSpaceDE w:val="0"/>
        <w:autoSpaceDN w:val="0"/>
        <w:adjustRightInd w:val="0"/>
        <w:jc w:val="right"/>
        <w:rPr>
          <w:rFonts w:ascii="Arial" w:hAnsi="Arial"/>
        </w:rPr>
      </w:pPr>
    </w:p>
    <w:p w14:paraId="3AEEFCD1" w14:textId="77777777" w:rsidR="002B521C" w:rsidRDefault="002B521C">
      <w:pPr>
        <w:widowControl w:val="0"/>
        <w:tabs>
          <w:tab w:val="right" w:pos="10206"/>
        </w:tabs>
        <w:autoSpaceDE w:val="0"/>
        <w:autoSpaceDN w:val="0"/>
        <w:adjustRightInd w:val="0"/>
        <w:jc w:val="right"/>
        <w:rPr>
          <w:rFonts w:ascii="Arial" w:hAnsi="Arial"/>
        </w:rPr>
      </w:pPr>
    </w:p>
    <w:p w14:paraId="7D65AE3F" w14:textId="77777777" w:rsidR="002B521C" w:rsidRDefault="002B521C">
      <w:pPr>
        <w:widowControl w:val="0"/>
        <w:tabs>
          <w:tab w:val="right" w:pos="10206"/>
        </w:tabs>
        <w:autoSpaceDE w:val="0"/>
        <w:autoSpaceDN w:val="0"/>
        <w:adjustRightInd w:val="0"/>
        <w:jc w:val="right"/>
        <w:rPr>
          <w:rFonts w:ascii="Arial" w:hAnsi="Arial"/>
        </w:rPr>
      </w:pPr>
    </w:p>
    <w:p w14:paraId="40DA9C4D" w14:textId="77777777" w:rsidR="002B521C" w:rsidRDefault="002B521C">
      <w:pPr>
        <w:widowControl w:val="0"/>
        <w:tabs>
          <w:tab w:val="right" w:pos="10206"/>
        </w:tabs>
        <w:autoSpaceDE w:val="0"/>
        <w:autoSpaceDN w:val="0"/>
        <w:adjustRightInd w:val="0"/>
        <w:jc w:val="right"/>
        <w:rPr>
          <w:b/>
          <w:color w:val="000000"/>
          <w:sz w:val="16"/>
        </w:rPr>
      </w:pPr>
    </w:p>
    <w:p w14:paraId="1DAB01BA" w14:textId="77777777" w:rsidR="002B521C" w:rsidRDefault="002B521C">
      <w:pPr>
        <w:widowControl w:val="0"/>
        <w:tabs>
          <w:tab w:val="right" w:pos="10206"/>
        </w:tabs>
        <w:autoSpaceDE w:val="0"/>
        <w:autoSpaceDN w:val="0"/>
        <w:adjustRightInd w:val="0"/>
        <w:jc w:val="right"/>
        <w:rPr>
          <w:b/>
          <w:color w:val="000000"/>
          <w:sz w:val="16"/>
        </w:rPr>
      </w:pPr>
    </w:p>
    <w:p w14:paraId="446E088C" w14:textId="77777777" w:rsidR="002B521C" w:rsidRDefault="002B521C">
      <w:pPr>
        <w:widowControl w:val="0"/>
        <w:tabs>
          <w:tab w:val="right" w:pos="10206"/>
        </w:tabs>
        <w:autoSpaceDE w:val="0"/>
        <w:autoSpaceDN w:val="0"/>
        <w:adjustRightInd w:val="0"/>
        <w:jc w:val="right"/>
        <w:rPr>
          <w:b/>
          <w:color w:val="000000"/>
          <w:sz w:val="16"/>
        </w:rPr>
      </w:pPr>
    </w:p>
    <w:p w14:paraId="4C4AC3BE" w14:textId="77777777" w:rsidR="002B521C" w:rsidRDefault="002B521C">
      <w:pPr>
        <w:widowControl w:val="0"/>
        <w:tabs>
          <w:tab w:val="right" w:pos="10206"/>
        </w:tabs>
        <w:autoSpaceDE w:val="0"/>
        <w:autoSpaceDN w:val="0"/>
        <w:adjustRightInd w:val="0"/>
        <w:jc w:val="right"/>
        <w:rPr>
          <w:b/>
          <w:color w:val="000000"/>
          <w:sz w:val="16"/>
        </w:rPr>
      </w:pPr>
    </w:p>
    <w:p w14:paraId="6B44248A" w14:textId="77777777" w:rsidR="002B521C" w:rsidRDefault="002B521C">
      <w:pPr>
        <w:widowControl w:val="0"/>
        <w:tabs>
          <w:tab w:val="right" w:pos="10206"/>
        </w:tabs>
        <w:autoSpaceDE w:val="0"/>
        <w:autoSpaceDN w:val="0"/>
        <w:adjustRightInd w:val="0"/>
        <w:jc w:val="right"/>
        <w:rPr>
          <w:b/>
          <w:color w:val="000000"/>
          <w:sz w:val="16"/>
        </w:rPr>
      </w:pPr>
    </w:p>
    <w:p w14:paraId="303ABE24" w14:textId="77777777" w:rsidR="002B521C" w:rsidRDefault="002B521C">
      <w:pPr>
        <w:widowControl w:val="0"/>
        <w:tabs>
          <w:tab w:val="right" w:pos="10206"/>
        </w:tabs>
        <w:autoSpaceDE w:val="0"/>
        <w:autoSpaceDN w:val="0"/>
        <w:adjustRightInd w:val="0"/>
        <w:jc w:val="right"/>
        <w:rPr>
          <w:b/>
          <w:color w:val="000000"/>
          <w:sz w:val="16"/>
        </w:rPr>
      </w:pPr>
    </w:p>
    <w:p w14:paraId="589D363B" w14:textId="77777777" w:rsidR="002B521C" w:rsidRDefault="002B521C">
      <w:pPr>
        <w:widowControl w:val="0"/>
        <w:tabs>
          <w:tab w:val="right" w:pos="10206"/>
        </w:tabs>
        <w:autoSpaceDE w:val="0"/>
        <w:autoSpaceDN w:val="0"/>
        <w:adjustRightInd w:val="0"/>
        <w:jc w:val="right"/>
        <w:rPr>
          <w:b/>
          <w:color w:val="000000"/>
          <w:sz w:val="16"/>
        </w:rPr>
      </w:pPr>
      <w:r>
        <w:rPr>
          <w:b/>
          <w:color w:val="000000"/>
          <w:sz w:val="16"/>
        </w:rPr>
        <w:lastRenderedPageBreak/>
        <w:t>Fondazione Europea per la Formazione Professionale</w:t>
      </w:r>
    </w:p>
    <w:p w14:paraId="22365665" w14:textId="4846926D" w:rsidR="00FD7E56" w:rsidRDefault="006B0580">
      <w:pPr>
        <w:widowControl w:val="0"/>
        <w:tabs>
          <w:tab w:val="right" w:pos="10206"/>
        </w:tabs>
        <w:autoSpaceDE w:val="0"/>
        <w:autoSpaceDN w:val="0"/>
        <w:adjustRightInd w:val="0"/>
        <w:jc w:val="right"/>
        <w:rPr>
          <w:b/>
          <w:color w:val="000000"/>
        </w:rPr>
      </w:pPr>
      <w:r>
        <w:rPr>
          <w:noProof/>
        </w:rPr>
        <w:drawing>
          <wp:anchor distT="0" distB="0" distL="114300" distR="114300" simplePos="0" relativeHeight="251680768" behindDoc="1" locked="0" layoutInCell="1" allowOverlap="1" wp14:anchorId="033FE7EC" wp14:editId="01C94950">
            <wp:simplePos x="0" y="0"/>
            <wp:positionH relativeFrom="column">
              <wp:posOffset>5067300</wp:posOffset>
            </wp:positionH>
            <wp:positionV relativeFrom="paragraph">
              <wp:posOffset>132080</wp:posOffset>
            </wp:positionV>
            <wp:extent cx="1257300" cy="967740"/>
            <wp:effectExtent l="0" t="0" r="0" b="0"/>
            <wp:wrapNone/>
            <wp:docPr id="477" name="Immagin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57300" cy="967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9D15D1" w14:textId="77777777" w:rsidR="002B521C" w:rsidRDefault="002D4BF4">
      <w:pPr>
        <w:widowControl w:val="0"/>
        <w:tabs>
          <w:tab w:val="right" w:pos="10206"/>
        </w:tabs>
        <w:autoSpaceDE w:val="0"/>
        <w:autoSpaceDN w:val="0"/>
        <w:adjustRightInd w:val="0"/>
        <w:spacing w:before="60"/>
        <w:rPr>
          <w:color w:val="000080"/>
          <w:sz w:val="26"/>
        </w:rPr>
      </w:pPr>
      <w:r>
        <w:rPr>
          <w:color w:val="000080"/>
          <w:sz w:val="26"/>
        </w:rPr>
        <w:t xml:space="preserve">  </w:t>
      </w:r>
    </w:p>
    <w:p w14:paraId="3A5AC473" w14:textId="77777777" w:rsidR="002B521C" w:rsidRDefault="002B521C">
      <w:pPr>
        <w:pStyle w:val="Titolo7"/>
      </w:pPr>
      <w:bookmarkStart w:id="27" w:name="_Toc58837188"/>
      <w:r>
        <w:t>Fondazione Europea per la Formazione Professionale</w:t>
      </w:r>
      <w:bookmarkEnd w:id="27"/>
    </w:p>
    <w:p w14:paraId="472F3B3B" w14:textId="77777777" w:rsidR="002B521C" w:rsidRDefault="002B521C">
      <w:pPr>
        <w:widowControl w:val="0"/>
        <w:tabs>
          <w:tab w:val="right" w:pos="10206"/>
        </w:tabs>
        <w:autoSpaceDE w:val="0"/>
        <w:autoSpaceDN w:val="0"/>
        <w:adjustRightInd w:val="0"/>
        <w:rPr>
          <w:b/>
          <w:color w:val="000080"/>
          <w:sz w:val="32"/>
        </w:rPr>
      </w:pPr>
      <w:r>
        <w:rPr>
          <w:b/>
          <w:color w:val="000080"/>
          <w:sz w:val="32"/>
        </w:rPr>
        <w:t>(European Training Foundation)</w:t>
      </w:r>
    </w:p>
    <w:p w14:paraId="7A001CE6"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ETF                                                                                                 </w:t>
      </w:r>
    </w:p>
    <w:p w14:paraId="716194EB" w14:textId="77777777" w:rsidR="002B521C" w:rsidRDefault="002B521C">
      <w:pPr>
        <w:widowControl w:val="0"/>
        <w:tabs>
          <w:tab w:val="right" w:pos="10206"/>
        </w:tabs>
        <w:autoSpaceDE w:val="0"/>
        <w:autoSpaceDN w:val="0"/>
        <w:adjustRightInd w:val="0"/>
        <w:spacing w:before="14"/>
        <w:rPr>
          <w:color w:val="000080"/>
          <w:sz w:val="26"/>
        </w:rPr>
      </w:pPr>
      <w:r>
        <w:t>────────────────────────────────────────────────────────────────────────</w:t>
      </w:r>
    </w:p>
    <w:p w14:paraId="479AF4D4" w14:textId="77777777" w:rsidR="002B521C" w:rsidRDefault="002B521C">
      <w:pPr>
        <w:pStyle w:val="H5"/>
        <w:widowControl w:val="0"/>
        <w:tabs>
          <w:tab w:val="left" w:pos="3292"/>
          <w:tab w:val="right" w:pos="10206"/>
        </w:tabs>
        <w:autoSpaceDE w:val="0"/>
        <w:autoSpaceDN w:val="0"/>
        <w:adjustRightInd w:val="0"/>
        <w:spacing w:before="472" w:after="0"/>
        <w:rPr>
          <w:snapToGrid/>
        </w:rPr>
      </w:pPr>
      <w:r>
        <w:rPr>
          <w:snapToGrid/>
        </w:rPr>
        <w:tab/>
      </w:r>
      <w:r>
        <w:rPr>
          <w:snapToGrid/>
        </w:rPr>
        <w:tab/>
        <w:t xml:space="preserve">Sito internet: </w:t>
      </w:r>
      <w:r>
        <w:rPr>
          <w:b w:val="0"/>
          <w:snapToGrid/>
        </w:rPr>
        <w:t>www.etf.europa.eu</w:t>
      </w:r>
    </w:p>
    <w:p w14:paraId="1EAF53CA"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Viale Settimio Severo, 65 - 10133 Torino </w:t>
      </w:r>
    </w:p>
    <w:p w14:paraId="472E4001"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0116302222 - Fax 0116302200  </w:t>
      </w:r>
    </w:p>
    <w:p w14:paraId="545A351D"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E-mail: info@etf.europa.eu</w:t>
      </w:r>
    </w:p>
    <w:p w14:paraId="23B46FB4" w14:textId="77777777" w:rsidR="002B521C" w:rsidRDefault="002B521C">
      <w:pPr>
        <w:widowControl w:val="0"/>
        <w:tabs>
          <w:tab w:val="right" w:pos="10206"/>
        </w:tabs>
        <w:autoSpaceDE w:val="0"/>
        <w:autoSpaceDN w:val="0"/>
        <w:adjustRightInd w:val="0"/>
        <w:spacing w:before="107"/>
        <w:rPr>
          <w:color w:val="000080"/>
          <w:sz w:val="26"/>
        </w:rPr>
      </w:pPr>
    </w:p>
    <w:p w14:paraId="5C2E21E2" w14:textId="77777777" w:rsidR="002B521C" w:rsidRDefault="002B521C">
      <w:pPr>
        <w:widowControl w:val="0"/>
        <w:tabs>
          <w:tab w:val="right" w:pos="10206"/>
        </w:tabs>
        <w:autoSpaceDE w:val="0"/>
        <w:autoSpaceDN w:val="0"/>
        <w:adjustRightInd w:val="0"/>
        <w:rPr>
          <w:color w:val="000000"/>
          <w:sz w:val="23"/>
        </w:rPr>
      </w:pPr>
    </w:p>
    <w:p w14:paraId="70D6BE9B" w14:textId="77777777" w:rsidR="002B521C" w:rsidRDefault="002B521C">
      <w:pPr>
        <w:widowControl w:val="0"/>
        <w:tabs>
          <w:tab w:val="right" w:pos="10206"/>
        </w:tabs>
        <w:autoSpaceDE w:val="0"/>
        <w:autoSpaceDN w:val="0"/>
        <w:adjustRightInd w:val="0"/>
        <w:rPr>
          <w:color w:val="000000"/>
          <w:sz w:val="23"/>
        </w:rPr>
      </w:pPr>
    </w:p>
    <w:p w14:paraId="795B2289" w14:textId="77777777" w:rsidR="002B521C" w:rsidRDefault="002B521C">
      <w:pPr>
        <w:widowControl w:val="0"/>
        <w:tabs>
          <w:tab w:val="right" w:pos="10206"/>
        </w:tabs>
        <w:autoSpaceDE w:val="0"/>
        <w:autoSpaceDN w:val="0"/>
        <w:adjustRightInd w:val="0"/>
        <w:rPr>
          <w:color w:val="000000"/>
        </w:rPr>
      </w:pPr>
    </w:p>
    <w:p w14:paraId="3848E711"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Fondo Internazionale per lo Sviluppo Agricolo</w:t>
      </w:r>
    </w:p>
    <w:p w14:paraId="5FD55668" w14:textId="6E83F17F"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50048" behindDoc="0" locked="0" layoutInCell="0" allowOverlap="1" wp14:anchorId="45B0F0E5" wp14:editId="1BA39B27">
            <wp:simplePos x="0" y="0"/>
            <wp:positionH relativeFrom="column">
              <wp:posOffset>6081395</wp:posOffset>
            </wp:positionH>
            <wp:positionV relativeFrom="paragraph">
              <wp:posOffset>200660</wp:posOffset>
            </wp:positionV>
            <wp:extent cx="400050" cy="718185"/>
            <wp:effectExtent l="0" t="0" r="0" b="0"/>
            <wp:wrapNone/>
            <wp:docPr id="421" name="Immagin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400050" cy="7181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60CED1" w14:textId="77777777" w:rsidR="002B521C" w:rsidRDefault="002B521C">
      <w:pPr>
        <w:pStyle w:val="Titolo7"/>
      </w:pPr>
      <w:bookmarkStart w:id="28" w:name="_Toc58837189"/>
      <w:r>
        <w:t>Fondo Internazionale per lo Sviluppo Agricolo</w:t>
      </w:r>
      <w:bookmarkEnd w:id="28"/>
    </w:p>
    <w:p w14:paraId="1AEAE525"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(International Fund for Agricultural Development)</w:t>
      </w:r>
    </w:p>
    <w:p w14:paraId="40657F47"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IFAD</w:t>
      </w:r>
    </w:p>
    <w:p w14:paraId="10D0A189"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2ED1B6F9" w14:textId="77777777" w:rsidR="002B521C" w:rsidRDefault="002B521C">
      <w:pPr>
        <w:widowControl w:val="0"/>
        <w:tabs>
          <w:tab w:val="left" w:pos="3292"/>
          <w:tab w:val="right" w:pos="10206"/>
        </w:tabs>
        <w:autoSpaceDE w:val="0"/>
        <w:autoSpaceDN w:val="0"/>
        <w:adjustRightInd w:val="0"/>
        <w:spacing w:before="472"/>
        <w:rPr>
          <w:lang w:val="en-GB"/>
        </w:rPr>
      </w:pPr>
      <w:r>
        <w:rPr>
          <w:b/>
          <w:lang w:val="en-GB"/>
        </w:rPr>
        <w:tab/>
      </w:r>
      <w:r>
        <w:rPr>
          <w:b/>
          <w:lang w:val="en-GB"/>
        </w:rPr>
        <w:tab/>
        <w:t xml:space="preserve">Sito internet: </w:t>
      </w:r>
      <w:r>
        <w:rPr>
          <w:lang w:val="en-GB"/>
        </w:rPr>
        <w:t>www.ifad.org</w:t>
      </w:r>
    </w:p>
    <w:p w14:paraId="3E653CC2"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 </w:t>
      </w:r>
      <w:r w:rsidR="00F73A9C">
        <w:rPr>
          <w:color w:val="000000"/>
        </w:rPr>
        <w:t>Paolo di Dono</w:t>
      </w:r>
      <w:r>
        <w:rPr>
          <w:color w:val="000000"/>
        </w:rPr>
        <w:t xml:space="preserve">, </w:t>
      </w:r>
      <w:r w:rsidR="00F73A9C">
        <w:rPr>
          <w:color w:val="000000"/>
        </w:rPr>
        <w:t>44</w:t>
      </w:r>
      <w:r>
        <w:rPr>
          <w:color w:val="000000"/>
        </w:rPr>
        <w:t xml:space="preserve"> - 00142 Roma </w:t>
      </w:r>
    </w:p>
    <w:p w14:paraId="4CD8B132"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0654591 - Fax 065043463 </w:t>
      </w:r>
    </w:p>
    <w:p w14:paraId="3012B963"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ifad@ifad.org </w:t>
      </w:r>
    </w:p>
    <w:p w14:paraId="595EC5DB" w14:textId="77777777" w:rsidR="002B521C" w:rsidRDefault="002B521C">
      <w:pPr>
        <w:widowControl w:val="0"/>
        <w:tabs>
          <w:tab w:val="right" w:pos="10206"/>
        </w:tabs>
        <w:autoSpaceDE w:val="0"/>
        <w:autoSpaceDN w:val="0"/>
        <w:adjustRightInd w:val="0"/>
        <w:spacing w:before="583"/>
        <w:rPr>
          <w:color w:val="000080"/>
          <w:sz w:val="26"/>
        </w:rPr>
      </w:pPr>
    </w:p>
    <w:p w14:paraId="23D959EC" w14:textId="77777777" w:rsidR="002B521C" w:rsidRPr="00F230CE" w:rsidRDefault="002B521C">
      <w:pPr>
        <w:widowControl w:val="0"/>
        <w:tabs>
          <w:tab w:val="right" w:pos="10206"/>
        </w:tabs>
        <w:autoSpaceDE w:val="0"/>
        <w:autoSpaceDN w:val="0"/>
        <w:adjustRightInd w:val="0"/>
        <w:spacing w:before="107"/>
        <w:rPr>
          <w:color w:val="000000"/>
        </w:rPr>
      </w:pPr>
      <w:r w:rsidRPr="00F230CE">
        <w:rPr>
          <w:color w:val="000000"/>
        </w:rPr>
        <w:t>Signor</w:t>
      </w:r>
      <w:r w:rsidR="00F230CE" w:rsidRPr="00F230CE">
        <w:rPr>
          <w:color w:val="000000"/>
        </w:rPr>
        <w:t xml:space="preserve"> ALVARO LARIO HERVAS</w:t>
      </w:r>
      <w:r w:rsidRPr="00F230CE">
        <w:rPr>
          <w:color w:val="000000"/>
        </w:rPr>
        <w:t>, Presidente (</w:t>
      </w:r>
      <w:r w:rsidR="00F230CE" w:rsidRPr="00F230CE">
        <w:rPr>
          <w:color w:val="000000"/>
        </w:rPr>
        <w:t>7 gennaio 20</w:t>
      </w:r>
      <w:r w:rsidR="00A26502">
        <w:rPr>
          <w:color w:val="000000"/>
        </w:rPr>
        <w:t>1</w:t>
      </w:r>
      <w:r w:rsidR="00F230CE" w:rsidRPr="00F230CE">
        <w:rPr>
          <w:color w:val="000000"/>
        </w:rPr>
        <w:t>8</w:t>
      </w:r>
      <w:r w:rsidRPr="00F230CE">
        <w:rPr>
          <w:color w:val="000000"/>
        </w:rPr>
        <w:t>)</w:t>
      </w:r>
    </w:p>
    <w:p w14:paraId="645B73C5" w14:textId="77777777" w:rsidR="002B521C" w:rsidRDefault="002B521C">
      <w:pPr>
        <w:widowControl w:val="0"/>
        <w:tabs>
          <w:tab w:val="right" w:pos="10206"/>
        </w:tabs>
        <w:autoSpaceDE w:val="0"/>
        <w:autoSpaceDN w:val="0"/>
        <w:adjustRightInd w:val="0"/>
        <w:rPr>
          <w:color w:val="000000"/>
          <w:sz w:val="26"/>
        </w:rPr>
      </w:pPr>
    </w:p>
    <w:p w14:paraId="23753FE2"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Forza Multinazionale e Osservatori</w:t>
      </w:r>
    </w:p>
    <w:p w14:paraId="6420897B" w14:textId="39C110D4"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51072" behindDoc="0" locked="0" layoutInCell="0" allowOverlap="1" wp14:anchorId="301668D2" wp14:editId="6E97345F">
            <wp:simplePos x="0" y="0"/>
            <wp:positionH relativeFrom="column">
              <wp:posOffset>5770880</wp:posOffset>
            </wp:positionH>
            <wp:positionV relativeFrom="paragraph">
              <wp:posOffset>194945</wp:posOffset>
            </wp:positionV>
            <wp:extent cx="710565" cy="718185"/>
            <wp:effectExtent l="0" t="0" r="0" b="0"/>
            <wp:wrapNone/>
            <wp:docPr id="422" name="Immagin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a:off x="0" y="0"/>
                      <a:ext cx="710565" cy="7181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471F5B" w14:textId="77777777" w:rsidR="002B521C" w:rsidRDefault="002B521C">
      <w:pPr>
        <w:pStyle w:val="Titolo7"/>
      </w:pPr>
      <w:bookmarkStart w:id="29" w:name="_Toc58837190"/>
      <w:r>
        <w:t>Forza Multinazionale e Osservatori</w:t>
      </w:r>
      <w:bookmarkEnd w:id="29"/>
      <w:r>
        <w:t xml:space="preserve">                                                        </w:t>
      </w:r>
    </w:p>
    <w:p w14:paraId="768AC092"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(Multinational Force and Observers)                                                  </w:t>
      </w:r>
    </w:p>
    <w:p w14:paraId="440A8B10"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FMO (MFO)                                                                                           </w:t>
      </w:r>
    </w:p>
    <w:p w14:paraId="6385BF8C" w14:textId="77777777" w:rsidR="002B521C" w:rsidRDefault="002B521C">
      <w:pPr>
        <w:widowControl w:val="0"/>
        <w:tabs>
          <w:tab w:val="right" w:pos="10206"/>
        </w:tabs>
        <w:autoSpaceDE w:val="0"/>
        <w:autoSpaceDN w:val="0"/>
        <w:adjustRightInd w:val="0"/>
        <w:spacing w:before="14"/>
        <w:rPr>
          <w:color w:val="000080"/>
          <w:sz w:val="26"/>
        </w:rPr>
      </w:pPr>
      <w:r>
        <w:t>────────────────────────────────────────────────────────────────────────</w:t>
      </w:r>
    </w:p>
    <w:p w14:paraId="1D125CCA" w14:textId="77777777" w:rsidR="002B521C" w:rsidRDefault="002B521C">
      <w:pPr>
        <w:widowControl w:val="0"/>
        <w:tabs>
          <w:tab w:val="left" w:pos="3292"/>
          <w:tab w:val="right" w:pos="10206"/>
        </w:tabs>
        <w:autoSpaceDE w:val="0"/>
        <w:autoSpaceDN w:val="0"/>
        <w:adjustRightInd w:val="0"/>
        <w:spacing w:before="472"/>
      </w:pPr>
      <w:r>
        <w:rPr>
          <w:b/>
        </w:rPr>
        <w:tab/>
      </w:r>
      <w:r>
        <w:rPr>
          <w:b/>
        </w:rPr>
        <w:tab/>
        <w:t xml:space="preserve">Sito internet: </w:t>
      </w:r>
      <w:r>
        <w:t>www.mfo.org</w:t>
      </w:r>
    </w:p>
    <w:p w14:paraId="647E7FAE"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Piazza Albania, 9 - 00153 Roma </w:t>
      </w:r>
    </w:p>
    <w:p w14:paraId="63F52F4B"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06571191 - Fax 0657119444  </w:t>
      </w:r>
    </w:p>
    <w:p w14:paraId="50243E77"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email@mfo.org </w:t>
      </w:r>
    </w:p>
    <w:p w14:paraId="197D3C7D" w14:textId="77777777" w:rsidR="002B521C" w:rsidRDefault="002B521C">
      <w:pPr>
        <w:widowControl w:val="0"/>
        <w:tabs>
          <w:tab w:val="right" w:pos="10206"/>
        </w:tabs>
        <w:autoSpaceDE w:val="0"/>
        <w:autoSpaceDN w:val="0"/>
        <w:adjustRightInd w:val="0"/>
        <w:spacing w:before="583"/>
        <w:rPr>
          <w:color w:val="000080"/>
          <w:sz w:val="26"/>
        </w:rPr>
      </w:pPr>
    </w:p>
    <w:p w14:paraId="74865868" w14:textId="77777777" w:rsidR="002B521C" w:rsidRDefault="002B521C">
      <w:pPr>
        <w:widowControl w:val="0"/>
        <w:tabs>
          <w:tab w:val="right" w:pos="10206"/>
        </w:tabs>
        <w:autoSpaceDE w:val="0"/>
        <w:autoSpaceDN w:val="0"/>
        <w:adjustRightInd w:val="0"/>
        <w:spacing w:before="107"/>
        <w:rPr>
          <w:color w:val="000000"/>
          <w:sz w:val="26"/>
        </w:rPr>
      </w:pPr>
      <w:r>
        <w:rPr>
          <w:color w:val="000000"/>
        </w:rPr>
        <w:t>Signor</w:t>
      </w:r>
      <w:r w:rsidR="00DC35A1">
        <w:rPr>
          <w:color w:val="000000"/>
        </w:rPr>
        <w:t>a Elizabeth Link DIBBLE</w:t>
      </w:r>
      <w:r>
        <w:rPr>
          <w:color w:val="000000"/>
        </w:rPr>
        <w:t>, Direttore Generale (</w:t>
      </w:r>
      <w:r w:rsidR="009474BF">
        <w:rPr>
          <w:color w:val="000000"/>
        </w:rPr>
        <w:t>1</w:t>
      </w:r>
      <w:r w:rsidR="00DC35A1">
        <w:rPr>
          <w:color w:val="000000"/>
        </w:rPr>
        <w:t xml:space="preserve"> </w:t>
      </w:r>
      <w:r w:rsidR="009838AD">
        <w:rPr>
          <w:color w:val="000000"/>
        </w:rPr>
        <w:t>agost</w:t>
      </w:r>
      <w:r>
        <w:rPr>
          <w:color w:val="000000"/>
        </w:rPr>
        <w:t>o 20</w:t>
      </w:r>
      <w:r w:rsidR="00DC35A1">
        <w:rPr>
          <w:color w:val="000000"/>
        </w:rPr>
        <w:t>22</w:t>
      </w:r>
      <w:r>
        <w:rPr>
          <w:color w:val="000000"/>
        </w:rPr>
        <w:t>)</w:t>
      </w:r>
    </w:p>
    <w:p w14:paraId="60FA752E" w14:textId="77777777" w:rsidR="002B521C" w:rsidRDefault="002B521C">
      <w:pPr>
        <w:widowControl w:val="0"/>
        <w:tabs>
          <w:tab w:val="right" w:pos="10206"/>
        </w:tabs>
        <w:autoSpaceDE w:val="0"/>
        <w:autoSpaceDN w:val="0"/>
        <w:adjustRightInd w:val="0"/>
        <w:spacing w:before="184"/>
        <w:rPr>
          <w:color w:val="000000"/>
          <w:sz w:val="26"/>
        </w:rPr>
      </w:pPr>
    </w:p>
    <w:p w14:paraId="036E5908" w14:textId="77777777" w:rsidR="002B521C" w:rsidRDefault="002B521C">
      <w:pPr>
        <w:widowControl w:val="0"/>
        <w:tabs>
          <w:tab w:val="right" w:pos="10206"/>
        </w:tabs>
        <w:autoSpaceDE w:val="0"/>
        <w:autoSpaceDN w:val="0"/>
        <w:adjustRightInd w:val="0"/>
        <w:rPr>
          <w:color w:val="000000"/>
        </w:rPr>
      </w:pPr>
    </w:p>
    <w:p w14:paraId="3B5A29ED" w14:textId="77777777" w:rsidR="005A3B64" w:rsidRPr="005A3B64" w:rsidRDefault="005A3B64" w:rsidP="005A3B64">
      <w:pPr>
        <w:widowControl w:val="0"/>
        <w:tabs>
          <w:tab w:val="right" w:pos="10206"/>
        </w:tabs>
        <w:autoSpaceDE w:val="0"/>
        <w:autoSpaceDN w:val="0"/>
        <w:adjustRightInd w:val="0"/>
        <w:jc w:val="right"/>
        <w:rPr>
          <w:b/>
          <w:color w:val="000000"/>
          <w:sz w:val="16"/>
          <w:szCs w:val="16"/>
        </w:rPr>
      </w:pPr>
      <w:r>
        <w:rPr>
          <w:color w:val="000000"/>
        </w:rPr>
        <w:br w:type="page"/>
      </w:r>
      <w:r w:rsidRPr="005A3B64">
        <w:rPr>
          <w:b/>
          <w:color w:val="000000"/>
          <w:sz w:val="16"/>
          <w:szCs w:val="16"/>
        </w:rPr>
        <w:lastRenderedPageBreak/>
        <w:t>Network Internazionale di Centri per l’Astrofisica Relativistica</w:t>
      </w:r>
    </w:p>
    <w:p w14:paraId="0D072E69" w14:textId="77777777" w:rsidR="005A3B64" w:rsidRDefault="005A3B64">
      <w:pPr>
        <w:widowControl w:val="0"/>
        <w:tabs>
          <w:tab w:val="right" w:pos="10206"/>
        </w:tabs>
        <w:autoSpaceDE w:val="0"/>
        <w:autoSpaceDN w:val="0"/>
        <w:adjustRightInd w:val="0"/>
        <w:rPr>
          <w:color w:val="000000"/>
        </w:rPr>
      </w:pPr>
    </w:p>
    <w:p w14:paraId="678C264B" w14:textId="082AE818" w:rsidR="005A3B64" w:rsidRDefault="006B0580">
      <w:pPr>
        <w:widowControl w:val="0"/>
        <w:tabs>
          <w:tab w:val="right" w:pos="10206"/>
        </w:tabs>
        <w:autoSpaceDE w:val="0"/>
        <w:autoSpaceDN w:val="0"/>
        <w:adjustRightInd w:val="0"/>
        <w:rPr>
          <w:color w:val="000000"/>
        </w:rPr>
      </w:pPr>
      <w:r>
        <w:rPr>
          <w:noProof/>
        </w:rPr>
        <w:drawing>
          <wp:anchor distT="0" distB="0" distL="114300" distR="114300" simplePos="0" relativeHeight="251672576" behindDoc="0" locked="0" layoutInCell="1" allowOverlap="1" wp14:anchorId="66C012C8" wp14:editId="31D63558">
            <wp:simplePos x="0" y="0"/>
            <wp:positionH relativeFrom="column">
              <wp:posOffset>5481320</wp:posOffset>
            </wp:positionH>
            <wp:positionV relativeFrom="paragraph">
              <wp:posOffset>113665</wp:posOffset>
            </wp:positionV>
            <wp:extent cx="866775" cy="885825"/>
            <wp:effectExtent l="0" t="0" r="0" b="0"/>
            <wp:wrapNone/>
            <wp:docPr id="465" name="Immagin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667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A5F546" w14:textId="77777777" w:rsidR="005A3B64" w:rsidRDefault="005A3B64" w:rsidP="005A3B64">
      <w:pPr>
        <w:pStyle w:val="Titolo7"/>
        <w:rPr>
          <w:lang w:val="en-GB"/>
        </w:rPr>
      </w:pPr>
      <w:r w:rsidRPr="005A3B64">
        <w:rPr>
          <w:lang w:val="en-GB"/>
        </w:rPr>
        <w:t xml:space="preserve">ICRANet     </w:t>
      </w:r>
      <w:r w:rsidR="008A09D1">
        <w:rPr>
          <w:lang w:val="en-GB"/>
        </w:rPr>
        <w:tab/>
      </w:r>
      <w:r w:rsidR="008A09D1">
        <w:rPr>
          <w:lang w:val="en-GB"/>
        </w:rPr>
        <w:tab/>
      </w:r>
      <w:r w:rsidR="008A09D1">
        <w:rPr>
          <w:lang w:val="en-GB"/>
        </w:rPr>
        <w:tab/>
      </w:r>
      <w:r w:rsidR="008A09D1">
        <w:rPr>
          <w:lang w:val="en-GB"/>
        </w:rPr>
        <w:tab/>
      </w:r>
      <w:r w:rsidR="008A09D1">
        <w:rPr>
          <w:lang w:val="en-GB"/>
        </w:rPr>
        <w:tab/>
      </w:r>
      <w:r w:rsidR="008A09D1">
        <w:rPr>
          <w:lang w:val="en-GB"/>
        </w:rPr>
        <w:tab/>
      </w:r>
      <w:r w:rsidR="008A09D1">
        <w:rPr>
          <w:lang w:val="en-GB"/>
        </w:rPr>
        <w:tab/>
        <w:t xml:space="preserve">                    </w:t>
      </w:r>
      <w:r w:rsidR="008A09D1">
        <w:rPr>
          <w:lang w:val="en-GB"/>
        </w:rPr>
        <w:tab/>
      </w:r>
      <w:r w:rsidR="008A09D1">
        <w:rPr>
          <w:lang w:val="en-GB"/>
        </w:rPr>
        <w:tab/>
      </w:r>
    </w:p>
    <w:p w14:paraId="27BF32BB" w14:textId="77777777" w:rsidR="005A3B64" w:rsidRPr="005A3B64" w:rsidRDefault="005A3B64" w:rsidP="005A3B64">
      <w:pPr>
        <w:pStyle w:val="Titolo7"/>
      </w:pPr>
      <w:r w:rsidRPr="005A3B64">
        <w:t>Network Internazionale di Centri per l’Astrofisica</w:t>
      </w:r>
    </w:p>
    <w:p w14:paraId="6D0A0187" w14:textId="77777777" w:rsidR="005A3B64" w:rsidRPr="005A3B64" w:rsidRDefault="005A3B64" w:rsidP="005A3B64">
      <w:pPr>
        <w:pStyle w:val="Titolo7"/>
      </w:pPr>
      <w:r>
        <w:t>Relativistica</w:t>
      </w:r>
      <w:r w:rsidRPr="005A3B64">
        <w:t xml:space="preserve">                                                   </w:t>
      </w:r>
    </w:p>
    <w:p w14:paraId="33E990D4" w14:textId="77777777" w:rsidR="005A3B64" w:rsidRDefault="005A3B64" w:rsidP="005A3B64">
      <w:pPr>
        <w:widowControl w:val="0"/>
        <w:tabs>
          <w:tab w:val="right" w:pos="10206"/>
        </w:tabs>
        <w:autoSpaceDE w:val="0"/>
        <w:autoSpaceDN w:val="0"/>
        <w:adjustRightInd w:val="0"/>
        <w:rPr>
          <w:b/>
          <w:color w:val="000080"/>
          <w:sz w:val="32"/>
          <w:lang w:val="en-GB"/>
        </w:rPr>
      </w:pPr>
      <w:r w:rsidRPr="005A3B64">
        <w:rPr>
          <w:b/>
          <w:color w:val="000080"/>
          <w:sz w:val="32"/>
          <w:lang w:val="en-GB"/>
        </w:rPr>
        <w:t>(International Center for Relativist</w:t>
      </w:r>
      <w:r>
        <w:rPr>
          <w:b/>
          <w:color w:val="000080"/>
          <w:sz w:val="32"/>
          <w:lang w:val="en-GB"/>
        </w:rPr>
        <w:t>i</w:t>
      </w:r>
      <w:r w:rsidRPr="005A3B64">
        <w:rPr>
          <w:b/>
          <w:color w:val="000080"/>
          <w:sz w:val="32"/>
          <w:lang w:val="en-GB"/>
        </w:rPr>
        <w:t>c Astrophysics</w:t>
      </w:r>
      <w:r w:rsidR="003E1181">
        <w:rPr>
          <w:b/>
          <w:color w:val="000080"/>
          <w:sz w:val="32"/>
          <w:lang w:val="en-GB"/>
        </w:rPr>
        <w:t xml:space="preserve"> Network</w:t>
      </w:r>
      <w:r w:rsidRPr="005A3B64">
        <w:rPr>
          <w:b/>
          <w:color w:val="000080"/>
          <w:sz w:val="32"/>
          <w:lang w:val="en-GB"/>
        </w:rPr>
        <w:t xml:space="preserve">)                   </w:t>
      </w:r>
    </w:p>
    <w:p w14:paraId="2265E75D" w14:textId="77777777" w:rsidR="005A3B64" w:rsidRPr="00AE2B0E" w:rsidRDefault="005A3B64" w:rsidP="005A3B64">
      <w:pPr>
        <w:widowControl w:val="0"/>
        <w:tabs>
          <w:tab w:val="right" w:pos="10206"/>
        </w:tabs>
        <w:autoSpaceDE w:val="0"/>
        <w:autoSpaceDN w:val="0"/>
        <w:adjustRightInd w:val="0"/>
        <w:spacing w:before="14"/>
        <w:rPr>
          <w:color w:val="000080"/>
          <w:sz w:val="26"/>
          <w:lang w:val="en-GB"/>
        </w:rPr>
      </w:pPr>
      <w:r w:rsidRPr="00AE2B0E">
        <w:rPr>
          <w:lang w:val="en-GB"/>
        </w:rPr>
        <w:t>────────────────────────────────────────────────────────────────────────</w:t>
      </w:r>
    </w:p>
    <w:p w14:paraId="3A69A62A" w14:textId="77777777" w:rsidR="00AE2B0E" w:rsidRDefault="005A3B64" w:rsidP="00AE2B0E">
      <w:pPr>
        <w:widowControl w:val="0"/>
        <w:tabs>
          <w:tab w:val="right" w:pos="10206"/>
        </w:tabs>
        <w:autoSpaceDE w:val="0"/>
        <w:autoSpaceDN w:val="0"/>
        <w:adjustRightInd w:val="0"/>
        <w:jc w:val="right"/>
        <w:rPr>
          <w:b/>
          <w:color w:val="000080"/>
          <w:sz w:val="32"/>
          <w:lang w:val="en-GB"/>
        </w:rPr>
      </w:pPr>
      <w:r w:rsidRPr="005A3B64">
        <w:rPr>
          <w:b/>
          <w:color w:val="000080"/>
          <w:sz w:val="32"/>
          <w:lang w:val="en-GB"/>
        </w:rPr>
        <w:t xml:space="preserve">          </w:t>
      </w:r>
    </w:p>
    <w:p w14:paraId="021868C3" w14:textId="77777777" w:rsidR="00C25B7B" w:rsidRDefault="00C25B7B" w:rsidP="00AE2B0E">
      <w:pPr>
        <w:widowControl w:val="0"/>
        <w:tabs>
          <w:tab w:val="right" w:pos="10206"/>
        </w:tabs>
        <w:autoSpaceDE w:val="0"/>
        <w:autoSpaceDN w:val="0"/>
        <w:adjustRightInd w:val="0"/>
        <w:jc w:val="right"/>
        <w:rPr>
          <w:lang w:val="en-GB"/>
        </w:rPr>
      </w:pPr>
      <w:r w:rsidRPr="00AE2B0E">
        <w:rPr>
          <w:b/>
          <w:lang w:val="en-GB"/>
        </w:rPr>
        <w:t xml:space="preserve">Sito internet: </w:t>
      </w:r>
      <w:hyperlink r:id="rId43" w:history="1">
        <w:r w:rsidR="002B7B04" w:rsidRPr="00817523">
          <w:rPr>
            <w:rStyle w:val="Collegamentoipertestuale"/>
            <w:lang w:val="en-GB"/>
          </w:rPr>
          <w:t>www.icranet.org</w:t>
        </w:r>
      </w:hyperlink>
    </w:p>
    <w:p w14:paraId="7D77A999" w14:textId="77777777" w:rsidR="00AE2B0E" w:rsidRDefault="00AE2B0E" w:rsidP="00AE2B0E">
      <w:pPr>
        <w:widowControl w:val="0"/>
        <w:tabs>
          <w:tab w:val="right" w:pos="10206"/>
        </w:tabs>
        <w:autoSpaceDE w:val="0"/>
        <w:autoSpaceDN w:val="0"/>
        <w:adjustRightInd w:val="0"/>
        <w:jc w:val="right"/>
        <w:rPr>
          <w:lang w:val="en-GB"/>
        </w:rPr>
      </w:pPr>
    </w:p>
    <w:p w14:paraId="72B24B97" w14:textId="77777777" w:rsidR="00AE2B0E" w:rsidRDefault="00AE2B0E" w:rsidP="00AE2B0E">
      <w:pPr>
        <w:widowControl w:val="0"/>
        <w:tabs>
          <w:tab w:val="right" w:pos="10206"/>
        </w:tabs>
        <w:autoSpaceDE w:val="0"/>
        <w:autoSpaceDN w:val="0"/>
        <w:adjustRightInd w:val="0"/>
        <w:rPr>
          <w:lang w:val="en-GB"/>
        </w:rPr>
      </w:pPr>
    </w:p>
    <w:p w14:paraId="3D0ADE1C" w14:textId="77777777" w:rsidR="008425BF" w:rsidRDefault="008425BF" w:rsidP="008425BF">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Piazza della Repubblica, 10 - 65122 Pescara </w:t>
      </w:r>
    </w:p>
    <w:p w14:paraId="64F7B48E" w14:textId="77777777" w:rsidR="008425BF" w:rsidRDefault="008425BF" w:rsidP="008425BF">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08523054200 - Fax 0854219252  </w:t>
      </w:r>
    </w:p>
    <w:p w14:paraId="0DD6AA5E" w14:textId="77777777" w:rsidR="008425BF" w:rsidRDefault="008425BF" w:rsidP="008425BF">
      <w:pPr>
        <w:widowControl w:val="0"/>
        <w:tabs>
          <w:tab w:val="left" w:pos="3292"/>
          <w:tab w:val="right" w:pos="10206"/>
        </w:tabs>
        <w:autoSpaceDE w:val="0"/>
        <w:autoSpaceDN w:val="0"/>
        <w:adjustRightInd w:val="0"/>
        <w:rPr>
          <w:color w:val="000000"/>
        </w:rPr>
      </w:pPr>
      <w:r>
        <w:rPr>
          <w:rFonts w:ascii="Arial" w:hAnsi="Arial"/>
        </w:rPr>
        <w:tab/>
      </w:r>
      <w:r>
        <w:rPr>
          <w:color w:val="000000"/>
        </w:rPr>
        <w:t>E-mail</w:t>
      </w:r>
      <w:r w:rsidR="00130AD9">
        <w:rPr>
          <w:color w:val="000000"/>
        </w:rPr>
        <w:t xml:space="preserve">  </w:t>
      </w:r>
      <w:r>
        <w:rPr>
          <w:color w:val="000000"/>
        </w:rPr>
        <w:t xml:space="preserve"> </w:t>
      </w:r>
      <w:hyperlink r:id="rId44" w:history="1">
        <w:r w:rsidR="00BB474F" w:rsidRPr="00D220B9">
          <w:rPr>
            <w:rStyle w:val="Collegamentoipertestuale"/>
            <w:color w:val="000000"/>
            <w:u w:val="none"/>
          </w:rPr>
          <w:t>secretariat@icranet.org</w:t>
        </w:r>
      </w:hyperlink>
      <w:r>
        <w:rPr>
          <w:color w:val="000000"/>
        </w:rPr>
        <w:t xml:space="preserve"> </w:t>
      </w:r>
    </w:p>
    <w:p w14:paraId="7F529882" w14:textId="77777777" w:rsidR="00BB474F" w:rsidRDefault="00BB474F" w:rsidP="008425BF">
      <w:pPr>
        <w:widowControl w:val="0"/>
        <w:tabs>
          <w:tab w:val="left" w:pos="3292"/>
          <w:tab w:val="right" w:pos="10206"/>
        </w:tabs>
        <w:autoSpaceDE w:val="0"/>
        <w:autoSpaceDN w:val="0"/>
        <w:adjustRightInd w:val="0"/>
        <w:rPr>
          <w:color w:val="000000"/>
        </w:rPr>
      </w:pPr>
    </w:p>
    <w:p w14:paraId="1EB1B48E" w14:textId="77777777" w:rsidR="00BB474F" w:rsidRDefault="00BB474F" w:rsidP="008425BF">
      <w:pPr>
        <w:widowControl w:val="0"/>
        <w:tabs>
          <w:tab w:val="left" w:pos="3292"/>
          <w:tab w:val="right" w:pos="10206"/>
        </w:tabs>
        <w:autoSpaceDE w:val="0"/>
        <w:autoSpaceDN w:val="0"/>
        <w:adjustRightInd w:val="0"/>
        <w:rPr>
          <w:color w:val="000000"/>
        </w:rPr>
      </w:pPr>
    </w:p>
    <w:p w14:paraId="226872D8" w14:textId="77777777" w:rsidR="00BB474F" w:rsidRDefault="00BB474F" w:rsidP="008425BF">
      <w:pPr>
        <w:widowControl w:val="0"/>
        <w:tabs>
          <w:tab w:val="left" w:pos="3292"/>
          <w:tab w:val="right" w:pos="10206"/>
        </w:tabs>
        <w:autoSpaceDE w:val="0"/>
        <w:autoSpaceDN w:val="0"/>
        <w:adjustRightInd w:val="0"/>
        <w:rPr>
          <w:color w:val="000000"/>
        </w:rPr>
      </w:pPr>
    </w:p>
    <w:p w14:paraId="1C0A9858" w14:textId="77777777" w:rsidR="00BB474F" w:rsidRDefault="00BB474F" w:rsidP="008425BF">
      <w:pPr>
        <w:widowControl w:val="0"/>
        <w:tabs>
          <w:tab w:val="left" w:pos="3292"/>
          <w:tab w:val="right" w:pos="10206"/>
        </w:tabs>
        <w:autoSpaceDE w:val="0"/>
        <w:autoSpaceDN w:val="0"/>
        <w:adjustRightInd w:val="0"/>
        <w:rPr>
          <w:color w:val="000000"/>
        </w:rPr>
      </w:pPr>
    </w:p>
    <w:p w14:paraId="5D833392" w14:textId="77777777" w:rsidR="00BB474F" w:rsidRPr="00BB474F" w:rsidRDefault="00BB474F" w:rsidP="008425BF">
      <w:pPr>
        <w:widowControl w:val="0"/>
        <w:tabs>
          <w:tab w:val="left" w:pos="3292"/>
          <w:tab w:val="right" w:pos="10206"/>
        </w:tabs>
        <w:autoSpaceDE w:val="0"/>
        <w:autoSpaceDN w:val="0"/>
        <w:adjustRightInd w:val="0"/>
        <w:rPr>
          <w:color w:val="000000"/>
        </w:rPr>
      </w:pPr>
      <w:r>
        <w:rPr>
          <w:color w:val="000000"/>
        </w:rPr>
        <w:t xml:space="preserve">Signor </w:t>
      </w:r>
      <w:r w:rsidRPr="00BB474F">
        <w:rPr>
          <w:color w:val="000000"/>
        </w:rPr>
        <w:t>REMO VINCENZO GIACOMO</w:t>
      </w:r>
      <w:r>
        <w:rPr>
          <w:color w:val="000000"/>
        </w:rPr>
        <w:t xml:space="preserve"> </w:t>
      </w:r>
      <w:r w:rsidRPr="00BB474F">
        <w:rPr>
          <w:color w:val="000000"/>
        </w:rPr>
        <w:t>RUFFINI</w:t>
      </w:r>
      <w:r>
        <w:rPr>
          <w:color w:val="000000"/>
        </w:rPr>
        <w:t>, Direttore, (12 gennaio 2011)</w:t>
      </w:r>
    </w:p>
    <w:p w14:paraId="0D5E4C72" w14:textId="77777777" w:rsidR="008425BF" w:rsidRPr="00BB474F" w:rsidRDefault="008425BF" w:rsidP="00AE2B0E">
      <w:pPr>
        <w:widowControl w:val="0"/>
        <w:tabs>
          <w:tab w:val="right" w:pos="10206"/>
        </w:tabs>
        <w:autoSpaceDE w:val="0"/>
        <w:autoSpaceDN w:val="0"/>
        <w:adjustRightInd w:val="0"/>
      </w:pPr>
    </w:p>
    <w:p w14:paraId="75A7742C" w14:textId="77777777" w:rsidR="005A3B64" w:rsidRPr="00BB474F" w:rsidRDefault="005A3B64">
      <w:pPr>
        <w:widowControl w:val="0"/>
        <w:tabs>
          <w:tab w:val="right" w:pos="10206"/>
        </w:tabs>
        <w:autoSpaceDE w:val="0"/>
        <w:autoSpaceDN w:val="0"/>
        <w:adjustRightInd w:val="0"/>
        <w:rPr>
          <w:color w:val="000000"/>
          <w:sz w:val="23"/>
        </w:rPr>
      </w:pPr>
    </w:p>
    <w:p w14:paraId="3420B61E" w14:textId="77777777" w:rsidR="002B521C" w:rsidRDefault="002B521C">
      <w:pPr>
        <w:widowControl w:val="0"/>
        <w:tabs>
          <w:tab w:val="right" w:pos="10206"/>
        </w:tabs>
        <w:autoSpaceDE w:val="0"/>
        <w:autoSpaceDN w:val="0"/>
        <w:adjustRightInd w:val="0"/>
        <w:jc w:val="right"/>
        <w:rPr>
          <w:b/>
          <w:color w:val="000000"/>
        </w:rPr>
      </w:pPr>
      <w:r w:rsidRPr="00BB474F">
        <w:rPr>
          <w:rFonts w:ascii="Arial" w:hAnsi="Arial"/>
        </w:rPr>
        <w:br w:type="page"/>
      </w:r>
      <w:r>
        <w:rPr>
          <w:b/>
          <w:color w:val="000000"/>
          <w:sz w:val="16"/>
        </w:rPr>
        <w:lastRenderedPageBreak/>
        <w:t>Iniziativa Centro-Europea</w:t>
      </w:r>
    </w:p>
    <w:p w14:paraId="65F779BC" w14:textId="217D298D"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52096" behindDoc="0" locked="0" layoutInCell="0" allowOverlap="1" wp14:anchorId="719D8255" wp14:editId="51115881">
            <wp:simplePos x="0" y="0"/>
            <wp:positionH relativeFrom="column">
              <wp:posOffset>5207635</wp:posOffset>
            </wp:positionH>
            <wp:positionV relativeFrom="paragraph">
              <wp:posOffset>203200</wp:posOffset>
            </wp:positionV>
            <wp:extent cx="1273810" cy="718185"/>
            <wp:effectExtent l="0" t="0" r="0" b="0"/>
            <wp:wrapNone/>
            <wp:docPr id="423" name="Immagin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5" r:link="rId46" cstate="print">
                      <a:extLst>
                        <a:ext uri="{28A0092B-C50C-407E-A947-70E740481C1C}">
                          <a14:useLocalDpi xmlns:a14="http://schemas.microsoft.com/office/drawing/2010/main" val="0"/>
                        </a:ext>
                      </a:extLst>
                    </a:blip>
                    <a:srcRect/>
                    <a:stretch>
                      <a:fillRect/>
                    </a:stretch>
                  </pic:blipFill>
                  <pic:spPr bwMode="auto">
                    <a:xfrm>
                      <a:off x="0" y="0"/>
                      <a:ext cx="127381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205FD28" w14:textId="77777777" w:rsidR="002B521C" w:rsidRDefault="002B521C">
      <w:pPr>
        <w:pStyle w:val="Titolo7"/>
      </w:pPr>
      <w:bookmarkStart w:id="30" w:name="_Toc58837191"/>
      <w:r>
        <w:t>Iniziativa Centro-Europea</w:t>
      </w:r>
      <w:bookmarkEnd w:id="30"/>
      <w:r>
        <w:t xml:space="preserve">                                                                      </w:t>
      </w:r>
    </w:p>
    <w:p w14:paraId="1ACDDBE6" w14:textId="77777777" w:rsidR="002B521C" w:rsidRDefault="002B521C">
      <w:pPr>
        <w:widowControl w:val="0"/>
        <w:tabs>
          <w:tab w:val="right" w:pos="10206"/>
        </w:tabs>
        <w:autoSpaceDE w:val="0"/>
        <w:autoSpaceDN w:val="0"/>
        <w:adjustRightInd w:val="0"/>
        <w:rPr>
          <w:b/>
          <w:color w:val="000080"/>
          <w:sz w:val="32"/>
        </w:rPr>
      </w:pPr>
      <w:r>
        <w:rPr>
          <w:b/>
          <w:color w:val="000080"/>
          <w:sz w:val="32"/>
        </w:rPr>
        <w:t>(Central European Initiative)</w:t>
      </w:r>
    </w:p>
    <w:p w14:paraId="6679BD66"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INCE (CEI)                                                                                          </w:t>
      </w:r>
    </w:p>
    <w:p w14:paraId="6763F0C2" w14:textId="77777777" w:rsidR="002B521C" w:rsidRDefault="002B521C">
      <w:pPr>
        <w:widowControl w:val="0"/>
        <w:tabs>
          <w:tab w:val="right" w:pos="10206"/>
        </w:tabs>
        <w:autoSpaceDE w:val="0"/>
        <w:autoSpaceDN w:val="0"/>
        <w:adjustRightInd w:val="0"/>
        <w:spacing w:before="14"/>
        <w:rPr>
          <w:color w:val="000080"/>
          <w:sz w:val="26"/>
        </w:rPr>
      </w:pPr>
      <w:r>
        <w:t>────────────────────────────────────────────────────────────────────────</w:t>
      </w:r>
    </w:p>
    <w:p w14:paraId="0018223D" w14:textId="77777777" w:rsidR="002B521C" w:rsidRDefault="002B521C">
      <w:pPr>
        <w:pStyle w:val="H5"/>
        <w:widowControl w:val="0"/>
        <w:tabs>
          <w:tab w:val="left" w:pos="3292"/>
          <w:tab w:val="right" w:pos="10206"/>
        </w:tabs>
        <w:autoSpaceDE w:val="0"/>
        <w:autoSpaceDN w:val="0"/>
        <w:adjustRightInd w:val="0"/>
        <w:spacing w:before="472" w:after="0"/>
        <w:rPr>
          <w:snapToGrid/>
        </w:rPr>
      </w:pPr>
      <w:r>
        <w:rPr>
          <w:snapToGrid/>
        </w:rPr>
        <w:tab/>
      </w:r>
      <w:r>
        <w:rPr>
          <w:snapToGrid/>
        </w:rPr>
        <w:tab/>
        <w:t xml:space="preserve">Sito internet: </w:t>
      </w:r>
      <w:r>
        <w:rPr>
          <w:b w:val="0"/>
          <w:snapToGrid/>
        </w:rPr>
        <w:t>www.cei</w:t>
      </w:r>
      <w:r w:rsidR="002B527B">
        <w:rPr>
          <w:b w:val="0"/>
          <w:snapToGrid/>
        </w:rPr>
        <w:t>.int</w:t>
      </w:r>
    </w:p>
    <w:p w14:paraId="38E636E2"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Segretariato Esecutivo                     </w:t>
      </w:r>
      <w:r>
        <w:rPr>
          <w:rFonts w:ascii="Arial" w:hAnsi="Arial"/>
        </w:rPr>
        <w:tab/>
      </w:r>
      <w:r>
        <w:rPr>
          <w:color w:val="000000"/>
        </w:rPr>
        <w:t xml:space="preserve">Via Genova, 9 - 34121 Trieste </w:t>
      </w:r>
    </w:p>
    <w:p w14:paraId="72D442D5" w14:textId="77777777" w:rsidR="002B521C" w:rsidRDefault="002B521C">
      <w:pPr>
        <w:widowControl w:val="0"/>
        <w:tabs>
          <w:tab w:val="left" w:pos="3292"/>
          <w:tab w:val="right" w:pos="10206"/>
        </w:tabs>
        <w:autoSpaceDE w:val="0"/>
        <w:autoSpaceDN w:val="0"/>
        <w:adjustRightInd w:val="0"/>
        <w:rPr>
          <w:color w:val="000000"/>
          <w:sz w:val="23"/>
        </w:rPr>
      </w:pPr>
      <w:r>
        <w:rPr>
          <w:b/>
          <w:color w:val="000080"/>
        </w:rPr>
        <w:t xml:space="preserve">                                                         </w:t>
      </w:r>
      <w:r>
        <w:rPr>
          <w:rFonts w:ascii="Arial" w:hAnsi="Arial"/>
        </w:rPr>
        <w:tab/>
      </w:r>
      <w:r>
        <w:rPr>
          <w:color w:val="000000"/>
        </w:rPr>
        <w:t>Tel. 0407786777 - Fax 040360640</w:t>
      </w:r>
    </w:p>
    <w:p w14:paraId="5414DED6"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w:t>
      </w:r>
      <w:r w:rsidR="00B407E1">
        <w:rPr>
          <w:color w:val="000000"/>
        </w:rPr>
        <w:t>info</w:t>
      </w:r>
      <w:r>
        <w:rPr>
          <w:color w:val="000000"/>
        </w:rPr>
        <w:t>@cei.</w:t>
      </w:r>
      <w:r w:rsidR="00B407E1">
        <w:rPr>
          <w:color w:val="000000"/>
        </w:rPr>
        <w:t>int</w:t>
      </w:r>
    </w:p>
    <w:p w14:paraId="3FB5A284" w14:textId="77777777" w:rsidR="002B521C" w:rsidRDefault="002B521C">
      <w:pPr>
        <w:widowControl w:val="0"/>
        <w:tabs>
          <w:tab w:val="right" w:pos="10206"/>
        </w:tabs>
        <w:autoSpaceDE w:val="0"/>
        <w:autoSpaceDN w:val="0"/>
        <w:adjustRightInd w:val="0"/>
        <w:spacing w:before="583"/>
        <w:rPr>
          <w:color w:val="000080"/>
          <w:sz w:val="26"/>
        </w:rPr>
      </w:pPr>
    </w:p>
    <w:p w14:paraId="36287593" w14:textId="77777777" w:rsidR="002B521C" w:rsidRDefault="007D7D91">
      <w:pPr>
        <w:widowControl w:val="0"/>
        <w:tabs>
          <w:tab w:val="right" w:pos="10206"/>
        </w:tabs>
        <w:autoSpaceDE w:val="0"/>
        <w:autoSpaceDN w:val="0"/>
        <w:adjustRightInd w:val="0"/>
        <w:rPr>
          <w:color w:val="000000"/>
        </w:rPr>
      </w:pPr>
      <w:r>
        <w:rPr>
          <w:color w:val="000000"/>
        </w:rPr>
        <w:t xml:space="preserve">Signor </w:t>
      </w:r>
      <w:r w:rsidR="00526093">
        <w:rPr>
          <w:color w:val="000000"/>
        </w:rPr>
        <w:t>FRANCO DAL MAS, Segretario Generale, (8 gennaio 2025)</w:t>
      </w:r>
    </w:p>
    <w:p w14:paraId="49335727" w14:textId="77777777" w:rsidR="002B521C" w:rsidRDefault="002B521C">
      <w:pPr>
        <w:widowControl w:val="0"/>
        <w:tabs>
          <w:tab w:val="right" w:pos="10206"/>
        </w:tabs>
        <w:autoSpaceDE w:val="0"/>
        <w:autoSpaceDN w:val="0"/>
        <w:adjustRightInd w:val="0"/>
        <w:rPr>
          <w:color w:val="000000"/>
        </w:rPr>
      </w:pPr>
    </w:p>
    <w:p w14:paraId="51A34956" w14:textId="77777777" w:rsidR="005A68CA" w:rsidRDefault="005A68CA">
      <w:pPr>
        <w:widowControl w:val="0"/>
        <w:tabs>
          <w:tab w:val="right" w:pos="10206"/>
        </w:tabs>
        <w:autoSpaceDE w:val="0"/>
        <w:autoSpaceDN w:val="0"/>
        <w:adjustRightInd w:val="0"/>
        <w:rPr>
          <w:color w:val="000000"/>
        </w:rPr>
      </w:pPr>
    </w:p>
    <w:p w14:paraId="00413DBD" w14:textId="77777777" w:rsidR="002B521C" w:rsidRDefault="002B521C">
      <w:pPr>
        <w:widowControl w:val="0"/>
        <w:tabs>
          <w:tab w:val="right" w:pos="10206"/>
        </w:tabs>
        <w:autoSpaceDE w:val="0"/>
        <w:autoSpaceDN w:val="0"/>
        <w:adjustRightInd w:val="0"/>
        <w:rPr>
          <w:color w:val="000000"/>
          <w:sz w:val="26"/>
        </w:rPr>
      </w:pPr>
      <w:r>
        <w:rPr>
          <w:color w:val="000000"/>
        </w:rPr>
        <w:t xml:space="preserve"> </w:t>
      </w:r>
    </w:p>
    <w:p w14:paraId="61EA38CD"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Istituto Internazionale per l'Unificazione del Diritto Privato</w:t>
      </w:r>
    </w:p>
    <w:p w14:paraId="7191F2B4" w14:textId="7B4072D4"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53120" behindDoc="0" locked="0" layoutInCell="0" allowOverlap="1" wp14:anchorId="429DE480" wp14:editId="787EC19A">
            <wp:simplePos x="0" y="0"/>
            <wp:positionH relativeFrom="column">
              <wp:posOffset>5101590</wp:posOffset>
            </wp:positionH>
            <wp:positionV relativeFrom="paragraph">
              <wp:posOffset>211455</wp:posOffset>
            </wp:positionV>
            <wp:extent cx="1379855" cy="718185"/>
            <wp:effectExtent l="0" t="0" r="0" b="0"/>
            <wp:wrapNone/>
            <wp:docPr id="424" name="Immagin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7" r:link="rId48" cstate="print">
                      <a:extLst>
                        <a:ext uri="{28A0092B-C50C-407E-A947-70E740481C1C}">
                          <a14:useLocalDpi xmlns:a14="http://schemas.microsoft.com/office/drawing/2010/main" val="0"/>
                        </a:ext>
                      </a:extLst>
                    </a:blip>
                    <a:srcRect/>
                    <a:stretch>
                      <a:fillRect/>
                    </a:stretch>
                  </pic:blipFill>
                  <pic:spPr bwMode="auto">
                    <a:xfrm>
                      <a:off x="0" y="0"/>
                      <a:ext cx="1379855"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718D0A4" w14:textId="77777777" w:rsidR="002B521C" w:rsidRDefault="002B521C">
      <w:pPr>
        <w:pStyle w:val="Titolo7"/>
      </w:pPr>
      <w:bookmarkStart w:id="31" w:name="_Toc58837192"/>
      <w:r>
        <w:t>Istituto Int. per l'Unificazione del Diritto Privato</w:t>
      </w:r>
      <w:bookmarkEnd w:id="31"/>
      <w:r>
        <w:t xml:space="preserve">                  </w:t>
      </w:r>
    </w:p>
    <w:p w14:paraId="5E08D0C2"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(Int. Institute for the Unification of Private Law)                                                      </w:t>
      </w:r>
    </w:p>
    <w:p w14:paraId="133D90A0"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UNIDROIT                                                                                            </w:t>
      </w:r>
    </w:p>
    <w:p w14:paraId="3BE1FE0D"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67DC0DD7" w14:textId="77777777" w:rsidR="002B521C" w:rsidRDefault="002B521C">
      <w:pPr>
        <w:pStyle w:val="H5"/>
        <w:widowControl w:val="0"/>
        <w:tabs>
          <w:tab w:val="left" w:pos="3292"/>
          <w:tab w:val="right" w:pos="10206"/>
        </w:tabs>
        <w:autoSpaceDE w:val="0"/>
        <w:autoSpaceDN w:val="0"/>
        <w:adjustRightInd w:val="0"/>
        <w:spacing w:before="472" w:after="0"/>
        <w:rPr>
          <w:snapToGrid/>
          <w:lang w:val="en-GB"/>
        </w:rPr>
      </w:pPr>
      <w:r>
        <w:rPr>
          <w:snapToGrid/>
          <w:lang w:val="en-GB"/>
        </w:rPr>
        <w:tab/>
      </w:r>
      <w:r>
        <w:rPr>
          <w:snapToGrid/>
          <w:lang w:val="en-GB"/>
        </w:rPr>
        <w:tab/>
        <w:t xml:space="preserve">Sito internet: </w:t>
      </w:r>
      <w:r>
        <w:rPr>
          <w:b w:val="0"/>
          <w:snapToGrid/>
          <w:lang w:val="en-GB"/>
        </w:rPr>
        <w:t>www.unidroit.org</w:t>
      </w:r>
    </w:p>
    <w:p w14:paraId="000BD823"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Indirizzo</w:t>
      </w:r>
      <w:r>
        <w:rPr>
          <w:rFonts w:ascii="Arial" w:hAnsi="Arial"/>
        </w:rPr>
        <w:tab/>
      </w:r>
      <w:r>
        <w:rPr>
          <w:color w:val="000000"/>
        </w:rPr>
        <w:t xml:space="preserve">Via Panisperna, 28 - 00184 Roma </w:t>
      </w:r>
    </w:p>
    <w:p w14:paraId="616F60D3"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06696211 - Fax 0669941394  </w:t>
      </w:r>
    </w:p>
    <w:p w14:paraId="08E25BA5"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info@unidroit.org </w:t>
      </w:r>
    </w:p>
    <w:p w14:paraId="6EE273A6" w14:textId="77777777" w:rsidR="002B521C" w:rsidRDefault="002B521C">
      <w:pPr>
        <w:widowControl w:val="0"/>
        <w:tabs>
          <w:tab w:val="right" w:pos="10206"/>
        </w:tabs>
        <w:autoSpaceDE w:val="0"/>
        <w:autoSpaceDN w:val="0"/>
        <w:adjustRightInd w:val="0"/>
        <w:spacing w:before="583"/>
        <w:rPr>
          <w:color w:val="000080"/>
          <w:sz w:val="26"/>
        </w:rPr>
      </w:pPr>
    </w:p>
    <w:p w14:paraId="007B95AE" w14:textId="77777777" w:rsidR="00B42775" w:rsidRPr="00B42775" w:rsidRDefault="00B42775">
      <w:pPr>
        <w:widowControl w:val="0"/>
        <w:tabs>
          <w:tab w:val="right" w:pos="10206"/>
        </w:tabs>
        <w:autoSpaceDE w:val="0"/>
        <w:autoSpaceDN w:val="0"/>
        <w:adjustRightInd w:val="0"/>
        <w:rPr>
          <w:color w:val="000000"/>
        </w:rPr>
      </w:pPr>
      <w:r w:rsidRPr="00B42775">
        <w:rPr>
          <w:color w:val="000000"/>
        </w:rPr>
        <w:t xml:space="preserve"> </w:t>
      </w:r>
      <w:ins w:id="32" w:author="Unknown" w:date="2012-10-15T12:19:00Z">
        <w:r w:rsidRPr="00B42775">
          <w:rPr>
            <w:color w:val="000000"/>
          </w:rPr>
          <w:t xml:space="preserve"> </w:t>
        </w:r>
      </w:ins>
    </w:p>
    <w:p w14:paraId="2029D6C1" w14:textId="77777777" w:rsidR="002B521C" w:rsidRDefault="00B42775">
      <w:pPr>
        <w:widowControl w:val="0"/>
        <w:tabs>
          <w:tab w:val="right" w:pos="10206"/>
        </w:tabs>
        <w:autoSpaceDE w:val="0"/>
        <w:autoSpaceDN w:val="0"/>
        <w:adjustRightInd w:val="0"/>
        <w:rPr>
          <w:color w:val="000000"/>
        </w:rPr>
      </w:pPr>
      <w:r>
        <w:rPr>
          <w:color w:val="000000"/>
        </w:rPr>
        <w:t>Signor</w:t>
      </w:r>
      <w:r w:rsidR="002B521C">
        <w:rPr>
          <w:color w:val="000000"/>
        </w:rPr>
        <w:t xml:space="preserve"> </w:t>
      </w:r>
      <w:r w:rsidR="00F62268">
        <w:rPr>
          <w:color w:val="000000"/>
        </w:rPr>
        <w:t>JOSE’ IGNACIO TIRADO MARTI</w:t>
      </w:r>
      <w:r w:rsidR="002B521C">
        <w:rPr>
          <w:color w:val="000000"/>
        </w:rPr>
        <w:t xml:space="preserve">, </w:t>
      </w:r>
      <w:r w:rsidR="00A918EF">
        <w:rPr>
          <w:color w:val="000000"/>
        </w:rPr>
        <w:t>Segr</w:t>
      </w:r>
      <w:r w:rsidR="002B521C">
        <w:rPr>
          <w:color w:val="000000"/>
        </w:rPr>
        <w:t>e</w:t>
      </w:r>
      <w:r w:rsidR="00A918EF">
        <w:rPr>
          <w:color w:val="000000"/>
        </w:rPr>
        <w:t>tario Generale</w:t>
      </w:r>
      <w:r w:rsidR="00F62268">
        <w:rPr>
          <w:color w:val="000000"/>
        </w:rPr>
        <w:t xml:space="preserve"> (27 agosto 2018)</w:t>
      </w:r>
    </w:p>
    <w:p w14:paraId="002079D8" w14:textId="77777777" w:rsidR="002B521C" w:rsidRDefault="002B521C">
      <w:pPr>
        <w:widowControl w:val="0"/>
        <w:tabs>
          <w:tab w:val="right" w:pos="10206"/>
        </w:tabs>
        <w:autoSpaceDE w:val="0"/>
        <w:autoSpaceDN w:val="0"/>
        <w:adjustRightInd w:val="0"/>
        <w:rPr>
          <w:color w:val="000000"/>
          <w:sz w:val="26"/>
        </w:rPr>
      </w:pPr>
    </w:p>
    <w:p w14:paraId="78EEF645" w14:textId="77777777" w:rsidR="002B521C" w:rsidRDefault="002B521C">
      <w:pPr>
        <w:widowControl w:val="0"/>
        <w:tabs>
          <w:tab w:val="right" w:pos="10206"/>
        </w:tabs>
        <w:autoSpaceDE w:val="0"/>
        <w:autoSpaceDN w:val="0"/>
        <w:adjustRightInd w:val="0"/>
        <w:jc w:val="right"/>
        <w:rPr>
          <w:b/>
          <w:color w:val="000000"/>
        </w:rPr>
      </w:pPr>
      <w:r>
        <w:br w:type="page"/>
      </w:r>
      <w:r>
        <w:rPr>
          <w:b/>
          <w:color w:val="000000"/>
          <w:sz w:val="16"/>
        </w:rPr>
        <w:lastRenderedPageBreak/>
        <w:t>Istituto Interregionale delle N.U. per la Ricerca sulla Criminalità e la Giustizia</w:t>
      </w:r>
    </w:p>
    <w:p w14:paraId="026AB05E" w14:textId="77777777" w:rsidR="002B521C" w:rsidRDefault="002B521C">
      <w:pPr>
        <w:widowControl w:val="0"/>
        <w:tabs>
          <w:tab w:val="right" w:pos="10206"/>
        </w:tabs>
        <w:autoSpaceDE w:val="0"/>
        <w:autoSpaceDN w:val="0"/>
        <w:adjustRightInd w:val="0"/>
        <w:spacing w:before="60"/>
        <w:rPr>
          <w:color w:val="000080"/>
          <w:sz w:val="26"/>
        </w:rPr>
      </w:pPr>
    </w:p>
    <w:p w14:paraId="51FCB0A2" w14:textId="02D0ACA5" w:rsidR="002B521C" w:rsidRDefault="006B0580">
      <w:pPr>
        <w:pStyle w:val="Titolo7"/>
        <w:ind w:right="1560"/>
      </w:pPr>
      <w:bookmarkStart w:id="33" w:name="_Toc58837194"/>
      <w:r>
        <w:rPr>
          <w:noProof/>
        </w:rPr>
        <w:drawing>
          <wp:anchor distT="0" distB="0" distL="114300" distR="114300" simplePos="0" relativeHeight="251657216" behindDoc="0" locked="0" layoutInCell="0" allowOverlap="1" wp14:anchorId="3E53D273" wp14:editId="061F88D3">
            <wp:simplePos x="0" y="0"/>
            <wp:positionH relativeFrom="column">
              <wp:posOffset>5697855</wp:posOffset>
            </wp:positionH>
            <wp:positionV relativeFrom="paragraph">
              <wp:posOffset>92075</wp:posOffset>
            </wp:positionV>
            <wp:extent cx="783590" cy="718185"/>
            <wp:effectExtent l="0" t="0" r="0" b="0"/>
            <wp:wrapNone/>
            <wp:docPr id="430" name="Immagin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835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Istituto Interregionale delle N.U. per la Ricerca sulla Criminalità e la Giustizia</w:t>
      </w:r>
      <w:bookmarkEnd w:id="33"/>
    </w:p>
    <w:p w14:paraId="66111051"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(UN Interregional Crime and Justice Research Institute)</w:t>
      </w:r>
    </w:p>
    <w:p w14:paraId="37ABDFA0"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UNICRI                                                                                              </w:t>
      </w:r>
    </w:p>
    <w:p w14:paraId="57AEBBB0"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6563427A" w14:textId="77777777" w:rsidR="002B521C" w:rsidRDefault="002B521C">
      <w:pPr>
        <w:pStyle w:val="H5"/>
        <w:widowControl w:val="0"/>
        <w:tabs>
          <w:tab w:val="left" w:pos="3292"/>
          <w:tab w:val="right" w:pos="10206"/>
        </w:tabs>
        <w:autoSpaceDE w:val="0"/>
        <w:autoSpaceDN w:val="0"/>
        <w:adjustRightInd w:val="0"/>
        <w:spacing w:before="472" w:after="0"/>
        <w:rPr>
          <w:snapToGrid/>
          <w:lang w:val="en-GB"/>
        </w:rPr>
      </w:pPr>
      <w:r>
        <w:rPr>
          <w:snapToGrid/>
          <w:lang w:val="en-GB"/>
        </w:rPr>
        <w:tab/>
      </w:r>
      <w:r>
        <w:rPr>
          <w:snapToGrid/>
          <w:lang w:val="en-GB"/>
        </w:rPr>
        <w:tab/>
        <w:t xml:space="preserve">Sito internet: </w:t>
      </w:r>
      <w:r>
        <w:rPr>
          <w:b w:val="0"/>
          <w:snapToGrid/>
          <w:lang w:val="en-GB"/>
        </w:rPr>
        <w:t>www.unicri.it</w:t>
      </w:r>
    </w:p>
    <w:p w14:paraId="2BFA1F9C"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Indirizzo</w:t>
      </w:r>
      <w:r>
        <w:rPr>
          <w:rFonts w:ascii="Arial" w:hAnsi="Arial"/>
        </w:rPr>
        <w:tab/>
      </w:r>
      <w:r>
        <w:rPr>
          <w:color w:val="000000"/>
        </w:rPr>
        <w:t>Viale Maestri del Lavoro, 10 – 10127 Torino</w:t>
      </w:r>
    </w:p>
    <w:p w14:paraId="359B5C9E"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0116537111 - Fax 0116313368  </w:t>
      </w:r>
    </w:p>
    <w:p w14:paraId="243CF50A"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 xml:space="preserve">E-mail </w:t>
      </w:r>
      <w:hyperlink r:id="rId49" w:history="1">
        <w:r w:rsidR="003669D7" w:rsidRPr="00B4222F">
          <w:rPr>
            <w:rStyle w:val="Collegamentoipertestuale"/>
            <w:color w:val="000000"/>
            <w:u w:val="none"/>
          </w:rPr>
          <w:t>unicri.romeoffice@unicri.it</w:t>
        </w:r>
      </w:hyperlink>
      <w:r w:rsidR="003669D7">
        <w:rPr>
          <w:color w:val="000000"/>
        </w:rPr>
        <w:t xml:space="preserve"> / unicri.publicinfo@un.org</w:t>
      </w:r>
    </w:p>
    <w:p w14:paraId="519139BA" w14:textId="77777777" w:rsidR="002B521C" w:rsidRDefault="002B521C">
      <w:pPr>
        <w:widowControl w:val="0"/>
        <w:tabs>
          <w:tab w:val="left" w:pos="3292"/>
          <w:tab w:val="right" w:pos="10206"/>
        </w:tabs>
        <w:autoSpaceDE w:val="0"/>
        <w:autoSpaceDN w:val="0"/>
        <w:adjustRightInd w:val="0"/>
        <w:rPr>
          <w:color w:val="000000"/>
        </w:rPr>
      </w:pPr>
    </w:p>
    <w:p w14:paraId="4B607E25" w14:textId="77777777" w:rsidR="002B521C" w:rsidRDefault="002B521C">
      <w:pPr>
        <w:widowControl w:val="0"/>
        <w:tabs>
          <w:tab w:val="left" w:pos="3292"/>
          <w:tab w:val="right" w:pos="10206"/>
        </w:tabs>
        <w:autoSpaceDE w:val="0"/>
        <w:autoSpaceDN w:val="0"/>
        <w:adjustRightInd w:val="0"/>
        <w:rPr>
          <w:color w:val="000000"/>
        </w:rPr>
      </w:pPr>
    </w:p>
    <w:p w14:paraId="4FD428A8" w14:textId="77777777" w:rsidR="002B521C" w:rsidRDefault="002B521C">
      <w:pPr>
        <w:widowControl w:val="0"/>
        <w:tabs>
          <w:tab w:val="left" w:pos="3292"/>
          <w:tab w:val="right" w:pos="10206"/>
        </w:tabs>
        <w:autoSpaceDE w:val="0"/>
        <w:autoSpaceDN w:val="0"/>
        <w:adjustRightInd w:val="0"/>
        <w:rPr>
          <w:color w:val="000000"/>
        </w:rPr>
      </w:pPr>
    </w:p>
    <w:p w14:paraId="19289F5B" w14:textId="77777777" w:rsidR="002B521C" w:rsidRDefault="002B521C">
      <w:pPr>
        <w:widowControl w:val="0"/>
        <w:tabs>
          <w:tab w:val="right" w:pos="10206"/>
        </w:tabs>
        <w:autoSpaceDE w:val="0"/>
        <w:autoSpaceDN w:val="0"/>
        <w:adjustRightInd w:val="0"/>
        <w:spacing w:before="583"/>
        <w:rPr>
          <w:color w:val="000080"/>
          <w:sz w:val="26"/>
        </w:rPr>
      </w:pPr>
    </w:p>
    <w:p w14:paraId="4676363B" w14:textId="77777777" w:rsidR="002B521C" w:rsidRDefault="002B521C">
      <w:pPr>
        <w:widowControl w:val="0"/>
        <w:tabs>
          <w:tab w:val="right" w:pos="10206"/>
        </w:tabs>
        <w:autoSpaceDE w:val="0"/>
        <w:autoSpaceDN w:val="0"/>
        <w:adjustRightInd w:val="0"/>
        <w:rPr>
          <w:rFonts w:ascii="Arial" w:hAnsi="Arial"/>
        </w:rPr>
      </w:pPr>
    </w:p>
    <w:p w14:paraId="400B5CE9" w14:textId="77777777" w:rsidR="002B521C" w:rsidRPr="00C235ED" w:rsidRDefault="002B521C">
      <w:pPr>
        <w:widowControl w:val="0"/>
        <w:tabs>
          <w:tab w:val="right" w:pos="10206"/>
        </w:tabs>
        <w:autoSpaceDE w:val="0"/>
        <w:autoSpaceDN w:val="0"/>
        <w:adjustRightInd w:val="0"/>
        <w:rPr>
          <w:color w:val="000000"/>
        </w:rPr>
      </w:pPr>
      <w:r>
        <w:rPr>
          <w:b/>
          <w:bCs/>
          <w:color w:val="000080"/>
        </w:rPr>
        <w:t xml:space="preserve">Ufficio di Roma                                     </w:t>
      </w:r>
      <w:r>
        <w:rPr>
          <w:color w:val="000000"/>
        </w:rPr>
        <w:t>P</w:t>
      </w:r>
      <w:r w:rsidR="00C235ED">
        <w:rPr>
          <w:color w:val="000000"/>
        </w:rPr>
        <w:t xml:space="preserve">iazza San Marco, 50 – 00186 Roma                            </w:t>
      </w:r>
      <w:r w:rsidR="00C235ED" w:rsidRPr="00C235ED">
        <w:rPr>
          <w:b/>
        </w:rPr>
        <w:t xml:space="preserve">Sito internet: </w:t>
      </w:r>
      <w:r w:rsidR="00C235ED" w:rsidRPr="00C235ED">
        <w:t>www.</w:t>
      </w:r>
      <w:r w:rsidR="00CC54E6">
        <w:t>unicri</w:t>
      </w:r>
      <w:r w:rsidR="00C235ED" w:rsidRPr="00C235ED">
        <w:t>.it</w:t>
      </w:r>
    </w:p>
    <w:p w14:paraId="0EF82A91" w14:textId="77777777" w:rsidR="002B521C" w:rsidRDefault="002B521C">
      <w:pPr>
        <w:widowControl w:val="0"/>
        <w:tabs>
          <w:tab w:val="right" w:pos="10206"/>
        </w:tabs>
        <w:autoSpaceDE w:val="0"/>
        <w:autoSpaceDN w:val="0"/>
        <w:adjustRightInd w:val="0"/>
        <w:rPr>
          <w:color w:val="000000"/>
        </w:rPr>
      </w:pPr>
      <w:r>
        <w:rPr>
          <w:color w:val="000000"/>
        </w:rPr>
        <w:t xml:space="preserve">                                                                Tel. 066789907 </w:t>
      </w:r>
      <w:r w:rsidR="00B776B2">
        <w:rPr>
          <w:color w:val="000000"/>
        </w:rPr>
        <w:t xml:space="preserve">- </w:t>
      </w:r>
      <w:r>
        <w:rPr>
          <w:color w:val="000000"/>
        </w:rPr>
        <w:t xml:space="preserve"> Fax 066780668</w:t>
      </w:r>
    </w:p>
    <w:p w14:paraId="6185C0EF" w14:textId="77777777" w:rsidR="00B776B2" w:rsidRDefault="00B776B2">
      <w:pPr>
        <w:widowControl w:val="0"/>
        <w:tabs>
          <w:tab w:val="right" w:pos="10206"/>
        </w:tabs>
        <w:autoSpaceDE w:val="0"/>
        <w:autoSpaceDN w:val="0"/>
        <w:adjustRightInd w:val="0"/>
        <w:rPr>
          <w:color w:val="000000"/>
        </w:rPr>
      </w:pPr>
      <w:r>
        <w:rPr>
          <w:color w:val="000000"/>
        </w:rPr>
        <w:t xml:space="preserve">                                                                 E-mail </w:t>
      </w:r>
      <w:r w:rsidR="00136395">
        <w:rPr>
          <w:color w:val="000000"/>
        </w:rPr>
        <w:t>unicri.romeoffice@unicri.it</w:t>
      </w:r>
    </w:p>
    <w:p w14:paraId="63477CDE" w14:textId="77777777" w:rsidR="002B521C" w:rsidRDefault="002B521C">
      <w:pPr>
        <w:widowControl w:val="0"/>
        <w:tabs>
          <w:tab w:val="right" w:pos="10206"/>
        </w:tabs>
        <w:autoSpaceDE w:val="0"/>
        <w:autoSpaceDN w:val="0"/>
        <w:adjustRightInd w:val="0"/>
        <w:rPr>
          <w:color w:val="000000"/>
        </w:rPr>
      </w:pPr>
    </w:p>
    <w:p w14:paraId="488E4E01" w14:textId="77777777" w:rsidR="002B521C" w:rsidRDefault="002B521C">
      <w:pPr>
        <w:widowControl w:val="0"/>
        <w:tabs>
          <w:tab w:val="right" w:pos="10206"/>
        </w:tabs>
        <w:autoSpaceDE w:val="0"/>
        <w:autoSpaceDN w:val="0"/>
        <w:adjustRightInd w:val="0"/>
        <w:rPr>
          <w:color w:val="000000"/>
        </w:rPr>
      </w:pPr>
    </w:p>
    <w:p w14:paraId="165351C9" w14:textId="77777777" w:rsidR="001A3C0B" w:rsidRDefault="001A3C0B">
      <w:pPr>
        <w:widowControl w:val="0"/>
        <w:tabs>
          <w:tab w:val="right" w:pos="10206"/>
        </w:tabs>
        <w:autoSpaceDE w:val="0"/>
        <w:autoSpaceDN w:val="0"/>
        <w:adjustRightInd w:val="0"/>
        <w:rPr>
          <w:b/>
          <w:color w:val="000000"/>
          <w:sz w:val="16"/>
        </w:rPr>
      </w:pPr>
    </w:p>
    <w:p w14:paraId="15754232" w14:textId="77777777" w:rsidR="002B521C" w:rsidRDefault="002B521C">
      <w:pPr>
        <w:widowControl w:val="0"/>
        <w:tabs>
          <w:tab w:val="right" w:pos="10206"/>
        </w:tabs>
        <w:autoSpaceDE w:val="0"/>
        <w:autoSpaceDN w:val="0"/>
        <w:adjustRightInd w:val="0"/>
        <w:rPr>
          <w:b/>
          <w:color w:val="000000"/>
          <w:sz w:val="16"/>
        </w:rPr>
      </w:pPr>
    </w:p>
    <w:p w14:paraId="4E793827" w14:textId="77777777" w:rsidR="002B521C" w:rsidRDefault="002B521C">
      <w:pPr>
        <w:widowControl w:val="0"/>
        <w:tabs>
          <w:tab w:val="right" w:pos="10206"/>
        </w:tabs>
        <w:autoSpaceDE w:val="0"/>
        <w:autoSpaceDN w:val="0"/>
        <w:adjustRightInd w:val="0"/>
        <w:rPr>
          <w:b/>
          <w:color w:val="000000"/>
          <w:sz w:val="16"/>
        </w:rPr>
      </w:pPr>
    </w:p>
    <w:p w14:paraId="1B6C0EA8" w14:textId="77777777" w:rsidR="002B521C" w:rsidRDefault="002B521C">
      <w:pPr>
        <w:widowControl w:val="0"/>
        <w:tabs>
          <w:tab w:val="right" w:pos="10206"/>
        </w:tabs>
        <w:autoSpaceDE w:val="0"/>
        <w:autoSpaceDN w:val="0"/>
        <w:adjustRightInd w:val="0"/>
        <w:rPr>
          <w:b/>
          <w:color w:val="000000"/>
          <w:sz w:val="16"/>
        </w:rPr>
      </w:pPr>
    </w:p>
    <w:p w14:paraId="1B7AF862" w14:textId="77777777" w:rsidR="002B521C" w:rsidRDefault="002B521C">
      <w:pPr>
        <w:widowControl w:val="0"/>
        <w:tabs>
          <w:tab w:val="right" w:pos="10206"/>
        </w:tabs>
        <w:autoSpaceDE w:val="0"/>
        <w:autoSpaceDN w:val="0"/>
        <w:adjustRightInd w:val="0"/>
        <w:rPr>
          <w:b/>
          <w:color w:val="000000"/>
          <w:sz w:val="16"/>
        </w:rPr>
      </w:pPr>
    </w:p>
    <w:p w14:paraId="579787AA" w14:textId="77777777" w:rsidR="002B521C" w:rsidRDefault="002B521C">
      <w:pPr>
        <w:widowControl w:val="0"/>
        <w:tabs>
          <w:tab w:val="right" w:pos="10206"/>
        </w:tabs>
        <w:autoSpaceDE w:val="0"/>
        <w:autoSpaceDN w:val="0"/>
        <w:adjustRightInd w:val="0"/>
        <w:rPr>
          <w:b/>
          <w:color w:val="000000"/>
          <w:sz w:val="16"/>
        </w:rPr>
      </w:pPr>
    </w:p>
    <w:p w14:paraId="6B3C6A35" w14:textId="77777777" w:rsidR="002B521C" w:rsidRDefault="002B521C">
      <w:pPr>
        <w:widowControl w:val="0"/>
        <w:tabs>
          <w:tab w:val="right" w:pos="10206"/>
        </w:tabs>
        <w:autoSpaceDE w:val="0"/>
        <w:autoSpaceDN w:val="0"/>
        <w:adjustRightInd w:val="0"/>
        <w:rPr>
          <w:b/>
          <w:color w:val="000000"/>
          <w:sz w:val="16"/>
        </w:rPr>
      </w:pPr>
    </w:p>
    <w:p w14:paraId="07C37136" w14:textId="77777777" w:rsidR="002B521C" w:rsidRDefault="002B521C">
      <w:pPr>
        <w:widowControl w:val="0"/>
        <w:tabs>
          <w:tab w:val="right" w:pos="10206"/>
        </w:tabs>
        <w:autoSpaceDE w:val="0"/>
        <w:autoSpaceDN w:val="0"/>
        <w:adjustRightInd w:val="0"/>
        <w:rPr>
          <w:b/>
          <w:color w:val="000000"/>
          <w:sz w:val="16"/>
        </w:rPr>
      </w:pPr>
    </w:p>
    <w:p w14:paraId="6FDAE521" w14:textId="77777777" w:rsidR="002B521C" w:rsidRDefault="002B521C">
      <w:pPr>
        <w:widowControl w:val="0"/>
        <w:tabs>
          <w:tab w:val="right" w:pos="10206"/>
        </w:tabs>
        <w:autoSpaceDE w:val="0"/>
        <w:autoSpaceDN w:val="0"/>
        <w:adjustRightInd w:val="0"/>
        <w:rPr>
          <w:b/>
          <w:color w:val="000000"/>
          <w:sz w:val="16"/>
        </w:rPr>
      </w:pPr>
    </w:p>
    <w:p w14:paraId="3B950BE3" w14:textId="77777777" w:rsidR="002B521C" w:rsidRDefault="002B521C">
      <w:pPr>
        <w:widowControl w:val="0"/>
        <w:tabs>
          <w:tab w:val="right" w:pos="10206"/>
        </w:tabs>
        <w:autoSpaceDE w:val="0"/>
        <w:autoSpaceDN w:val="0"/>
        <w:adjustRightInd w:val="0"/>
        <w:rPr>
          <w:b/>
          <w:color w:val="000000"/>
          <w:sz w:val="16"/>
        </w:rPr>
      </w:pPr>
    </w:p>
    <w:p w14:paraId="5FF5E8B1" w14:textId="77777777" w:rsidR="002B521C" w:rsidRDefault="002B521C">
      <w:pPr>
        <w:widowControl w:val="0"/>
        <w:tabs>
          <w:tab w:val="right" w:pos="10206"/>
        </w:tabs>
        <w:autoSpaceDE w:val="0"/>
        <w:autoSpaceDN w:val="0"/>
        <w:adjustRightInd w:val="0"/>
        <w:rPr>
          <w:b/>
          <w:color w:val="000000"/>
          <w:sz w:val="16"/>
        </w:rPr>
      </w:pPr>
    </w:p>
    <w:p w14:paraId="77ECB759" w14:textId="77777777" w:rsidR="002B521C" w:rsidRDefault="002B521C">
      <w:pPr>
        <w:widowControl w:val="0"/>
        <w:tabs>
          <w:tab w:val="right" w:pos="10206"/>
        </w:tabs>
        <w:autoSpaceDE w:val="0"/>
        <w:autoSpaceDN w:val="0"/>
        <w:adjustRightInd w:val="0"/>
        <w:rPr>
          <w:b/>
          <w:color w:val="000000"/>
          <w:sz w:val="16"/>
        </w:rPr>
      </w:pPr>
    </w:p>
    <w:p w14:paraId="4F42C47F" w14:textId="77777777" w:rsidR="002B521C" w:rsidRDefault="002B521C">
      <w:pPr>
        <w:widowControl w:val="0"/>
        <w:tabs>
          <w:tab w:val="right" w:pos="10206"/>
        </w:tabs>
        <w:autoSpaceDE w:val="0"/>
        <w:autoSpaceDN w:val="0"/>
        <w:adjustRightInd w:val="0"/>
        <w:rPr>
          <w:b/>
          <w:color w:val="000000"/>
          <w:sz w:val="16"/>
        </w:rPr>
      </w:pPr>
    </w:p>
    <w:p w14:paraId="4F791D05" w14:textId="77777777" w:rsidR="002B521C" w:rsidRDefault="002B521C">
      <w:pPr>
        <w:widowControl w:val="0"/>
        <w:tabs>
          <w:tab w:val="right" w:pos="10206"/>
        </w:tabs>
        <w:autoSpaceDE w:val="0"/>
        <w:autoSpaceDN w:val="0"/>
        <w:adjustRightInd w:val="0"/>
        <w:rPr>
          <w:b/>
          <w:color w:val="000000"/>
          <w:sz w:val="16"/>
        </w:rPr>
      </w:pPr>
    </w:p>
    <w:p w14:paraId="745B1D55" w14:textId="77777777" w:rsidR="002B521C" w:rsidRDefault="002B521C">
      <w:pPr>
        <w:widowControl w:val="0"/>
        <w:tabs>
          <w:tab w:val="right" w:pos="10206"/>
        </w:tabs>
        <w:autoSpaceDE w:val="0"/>
        <w:autoSpaceDN w:val="0"/>
        <w:adjustRightInd w:val="0"/>
        <w:rPr>
          <w:b/>
          <w:color w:val="000000"/>
          <w:sz w:val="16"/>
        </w:rPr>
      </w:pPr>
    </w:p>
    <w:p w14:paraId="668141E2" w14:textId="77777777" w:rsidR="002B521C" w:rsidRDefault="002B521C">
      <w:pPr>
        <w:widowControl w:val="0"/>
        <w:tabs>
          <w:tab w:val="right" w:pos="10206"/>
        </w:tabs>
        <w:autoSpaceDE w:val="0"/>
        <w:autoSpaceDN w:val="0"/>
        <w:adjustRightInd w:val="0"/>
        <w:rPr>
          <w:b/>
          <w:color w:val="000000"/>
          <w:sz w:val="16"/>
        </w:rPr>
      </w:pPr>
    </w:p>
    <w:p w14:paraId="07C96C9F" w14:textId="77777777" w:rsidR="002B521C" w:rsidRDefault="002B521C">
      <w:pPr>
        <w:widowControl w:val="0"/>
        <w:tabs>
          <w:tab w:val="right" w:pos="10206"/>
        </w:tabs>
        <w:autoSpaceDE w:val="0"/>
        <w:autoSpaceDN w:val="0"/>
        <w:adjustRightInd w:val="0"/>
        <w:rPr>
          <w:b/>
          <w:color w:val="000000"/>
          <w:sz w:val="16"/>
        </w:rPr>
      </w:pPr>
    </w:p>
    <w:p w14:paraId="5558CA5B" w14:textId="77777777" w:rsidR="002B521C" w:rsidRDefault="002B521C">
      <w:pPr>
        <w:widowControl w:val="0"/>
        <w:tabs>
          <w:tab w:val="right" w:pos="10206"/>
        </w:tabs>
        <w:autoSpaceDE w:val="0"/>
        <w:autoSpaceDN w:val="0"/>
        <w:adjustRightInd w:val="0"/>
        <w:rPr>
          <w:b/>
          <w:color w:val="000000"/>
          <w:sz w:val="16"/>
        </w:rPr>
      </w:pPr>
    </w:p>
    <w:p w14:paraId="4A57E08C" w14:textId="77777777" w:rsidR="002B521C" w:rsidRDefault="002B521C">
      <w:pPr>
        <w:widowControl w:val="0"/>
        <w:tabs>
          <w:tab w:val="right" w:pos="10206"/>
        </w:tabs>
        <w:autoSpaceDE w:val="0"/>
        <w:autoSpaceDN w:val="0"/>
        <w:adjustRightInd w:val="0"/>
        <w:rPr>
          <w:b/>
          <w:color w:val="000000"/>
          <w:sz w:val="16"/>
        </w:rPr>
      </w:pPr>
    </w:p>
    <w:p w14:paraId="284E2C62" w14:textId="77777777" w:rsidR="002B521C" w:rsidRDefault="002B521C">
      <w:pPr>
        <w:widowControl w:val="0"/>
        <w:tabs>
          <w:tab w:val="right" w:pos="10206"/>
        </w:tabs>
        <w:autoSpaceDE w:val="0"/>
        <w:autoSpaceDN w:val="0"/>
        <w:adjustRightInd w:val="0"/>
        <w:rPr>
          <w:b/>
          <w:color w:val="000000"/>
          <w:sz w:val="16"/>
        </w:rPr>
      </w:pPr>
    </w:p>
    <w:p w14:paraId="5A09770E" w14:textId="77777777" w:rsidR="002B521C" w:rsidRDefault="002B521C">
      <w:pPr>
        <w:widowControl w:val="0"/>
        <w:tabs>
          <w:tab w:val="right" w:pos="10206"/>
        </w:tabs>
        <w:autoSpaceDE w:val="0"/>
        <w:autoSpaceDN w:val="0"/>
        <w:adjustRightInd w:val="0"/>
        <w:rPr>
          <w:b/>
          <w:color w:val="000000"/>
          <w:sz w:val="16"/>
        </w:rPr>
      </w:pPr>
    </w:p>
    <w:p w14:paraId="38292A8E" w14:textId="77777777" w:rsidR="002B521C" w:rsidRDefault="002B521C">
      <w:pPr>
        <w:widowControl w:val="0"/>
        <w:tabs>
          <w:tab w:val="right" w:pos="10206"/>
        </w:tabs>
        <w:autoSpaceDE w:val="0"/>
        <w:autoSpaceDN w:val="0"/>
        <w:adjustRightInd w:val="0"/>
        <w:rPr>
          <w:b/>
          <w:color w:val="000000"/>
          <w:sz w:val="16"/>
        </w:rPr>
      </w:pPr>
    </w:p>
    <w:p w14:paraId="1E525497" w14:textId="77777777" w:rsidR="002B521C" w:rsidRDefault="002B521C">
      <w:pPr>
        <w:widowControl w:val="0"/>
        <w:tabs>
          <w:tab w:val="right" w:pos="10206"/>
        </w:tabs>
        <w:autoSpaceDE w:val="0"/>
        <w:autoSpaceDN w:val="0"/>
        <w:adjustRightInd w:val="0"/>
        <w:rPr>
          <w:b/>
          <w:color w:val="000000"/>
          <w:sz w:val="16"/>
        </w:rPr>
      </w:pPr>
    </w:p>
    <w:p w14:paraId="5783F7E0" w14:textId="77777777" w:rsidR="002B521C" w:rsidRDefault="002B521C">
      <w:pPr>
        <w:widowControl w:val="0"/>
        <w:tabs>
          <w:tab w:val="right" w:pos="10206"/>
        </w:tabs>
        <w:autoSpaceDE w:val="0"/>
        <w:autoSpaceDN w:val="0"/>
        <w:adjustRightInd w:val="0"/>
        <w:rPr>
          <w:b/>
          <w:color w:val="000000"/>
          <w:sz w:val="16"/>
        </w:rPr>
      </w:pPr>
    </w:p>
    <w:p w14:paraId="7CC9301A" w14:textId="77777777" w:rsidR="002B521C" w:rsidRDefault="002B521C">
      <w:pPr>
        <w:widowControl w:val="0"/>
        <w:tabs>
          <w:tab w:val="right" w:pos="10206"/>
        </w:tabs>
        <w:autoSpaceDE w:val="0"/>
        <w:autoSpaceDN w:val="0"/>
        <w:adjustRightInd w:val="0"/>
        <w:rPr>
          <w:b/>
          <w:color w:val="000000"/>
          <w:sz w:val="16"/>
        </w:rPr>
      </w:pPr>
    </w:p>
    <w:p w14:paraId="4D474C95" w14:textId="77777777" w:rsidR="002B521C" w:rsidRDefault="002B521C">
      <w:pPr>
        <w:widowControl w:val="0"/>
        <w:tabs>
          <w:tab w:val="right" w:pos="10206"/>
        </w:tabs>
        <w:autoSpaceDE w:val="0"/>
        <w:autoSpaceDN w:val="0"/>
        <w:adjustRightInd w:val="0"/>
        <w:rPr>
          <w:b/>
          <w:color w:val="000000"/>
          <w:sz w:val="16"/>
        </w:rPr>
      </w:pPr>
    </w:p>
    <w:p w14:paraId="4351C2C6" w14:textId="77777777" w:rsidR="002B521C" w:rsidRDefault="002B521C">
      <w:pPr>
        <w:widowControl w:val="0"/>
        <w:tabs>
          <w:tab w:val="right" w:pos="10206"/>
        </w:tabs>
        <w:autoSpaceDE w:val="0"/>
        <w:autoSpaceDN w:val="0"/>
        <w:adjustRightInd w:val="0"/>
        <w:rPr>
          <w:b/>
          <w:color w:val="000000"/>
          <w:sz w:val="16"/>
        </w:rPr>
      </w:pPr>
    </w:p>
    <w:p w14:paraId="32AA0D2F" w14:textId="77777777" w:rsidR="002B521C" w:rsidRDefault="002B521C">
      <w:pPr>
        <w:widowControl w:val="0"/>
        <w:tabs>
          <w:tab w:val="right" w:pos="10206"/>
        </w:tabs>
        <w:autoSpaceDE w:val="0"/>
        <w:autoSpaceDN w:val="0"/>
        <w:adjustRightInd w:val="0"/>
        <w:rPr>
          <w:b/>
          <w:color w:val="000000"/>
          <w:sz w:val="16"/>
        </w:rPr>
      </w:pPr>
    </w:p>
    <w:p w14:paraId="40C88317" w14:textId="77777777" w:rsidR="002B521C" w:rsidRDefault="002B521C">
      <w:pPr>
        <w:widowControl w:val="0"/>
        <w:tabs>
          <w:tab w:val="right" w:pos="10206"/>
        </w:tabs>
        <w:autoSpaceDE w:val="0"/>
        <w:autoSpaceDN w:val="0"/>
        <w:adjustRightInd w:val="0"/>
        <w:rPr>
          <w:b/>
          <w:color w:val="000000"/>
          <w:sz w:val="16"/>
        </w:rPr>
      </w:pPr>
    </w:p>
    <w:p w14:paraId="6759D9FA" w14:textId="77777777" w:rsidR="002B521C" w:rsidRDefault="002B521C">
      <w:pPr>
        <w:widowControl w:val="0"/>
        <w:tabs>
          <w:tab w:val="right" w:pos="10206"/>
        </w:tabs>
        <w:autoSpaceDE w:val="0"/>
        <w:autoSpaceDN w:val="0"/>
        <w:adjustRightInd w:val="0"/>
        <w:rPr>
          <w:b/>
          <w:color w:val="000000"/>
          <w:sz w:val="16"/>
        </w:rPr>
      </w:pPr>
    </w:p>
    <w:p w14:paraId="7D0C36BD" w14:textId="77777777" w:rsidR="002B521C" w:rsidRDefault="002B521C">
      <w:pPr>
        <w:widowControl w:val="0"/>
        <w:tabs>
          <w:tab w:val="right" w:pos="10206"/>
        </w:tabs>
        <w:autoSpaceDE w:val="0"/>
        <w:autoSpaceDN w:val="0"/>
        <w:adjustRightInd w:val="0"/>
        <w:rPr>
          <w:b/>
          <w:color w:val="000000"/>
          <w:sz w:val="16"/>
        </w:rPr>
      </w:pPr>
    </w:p>
    <w:p w14:paraId="589CF894" w14:textId="77777777" w:rsidR="002B521C" w:rsidRDefault="002B521C">
      <w:pPr>
        <w:widowControl w:val="0"/>
        <w:tabs>
          <w:tab w:val="right" w:pos="10206"/>
        </w:tabs>
        <w:autoSpaceDE w:val="0"/>
        <w:autoSpaceDN w:val="0"/>
        <w:adjustRightInd w:val="0"/>
        <w:rPr>
          <w:b/>
          <w:color w:val="000000"/>
          <w:sz w:val="16"/>
        </w:rPr>
      </w:pPr>
    </w:p>
    <w:p w14:paraId="18F932CA" w14:textId="77777777" w:rsidR="002B521C" w:rsidRDefault="002B521C">
      <w:pPr>
        <w:widowControl w:val="0"/>
        <w:tabs>
          <w:tab w:val="right" w:pos="10206"/>
        </w:tabs>
        <w:autoSpaceDE w:val="0"/>
        <w:autoSpaceDN w:val="0"/>
        <w:adjustRightInd w:val="0"/>
        <w:rPr>
          <w:b/>
          <w:color w:val="000000"/>
          <w:sz w:val="16"/>
        </w:rPr>
      </w:pPr>
    </w:p>
    <w:p w14:paraId="2B1E2DE0" w14:textId="77777777" w:rsidR="002B521C" w:rsidRDefault="002B521C">
      <w:pPr>
        <w:widowControl w:val="0"/>
        <w:tabs>
          <w:tab w:val="right" w:pos="10206"/>
        </w:tabs>
        <w:autoSpaceDE w:val="0"/>
        <w:autoSpaceDN w:val="0"/>
        <w:adjustRightInd w:val="0"/>
        <w:rPr>
          <w:b/>
          <w:color w:val="000000"/>
          <w:sz w:val="16"/>
        </w:rPr>
      </w:pPr>
    </w:p>
    <w:p w14:paraId="3FD2B095" w14:textId="77777777" w:rsidR="002B521C" w:rsidRDefault="002B521C">
      <w:pPr>
        <w:widowControl w:val="0"/>
        <w:tabs>
          <w:tab w:val="right" w:pos="10206"/>
        </w:tabs>
        <w:autoSpaceDE w:val="0"/>
        <w:autoSpaceDN w:val="0"/>
        <w:adjustRightInd w:val="0"/>
        <w:rPr>
          <w:b/>
          <w:color w:val="000000"/>
          <w:sz w:val="16"/>
        </w:rPr>
      </w:pPr>
    </w:p>
    <w:p w14:paraId="10CD258A" w14:textId="77777777" w:rsidR="002B521C" w:rsidRDefault="002B521C">
      <w:pPr>
        <w:widowControl w:val="0"/>
        <w:tabs>
          <w:tab w:val="right" w:pos="10206"/>
        </w:tabs>
        <w:autoSpaceDE w:val="0"/>
        <w:autoSpaceDN w:val="0"/>
        <w:adjustRightInd w:val="0"/>
        <w:rPr>
          <w:b/>
          <w:color w:val="000000"/>
          <w:sz w:val="16"/>
        </w:rPr>
      </w:pPr>
    </w:p>
    <w:p w14:paraId="2925D7B5" w14:textId="77777777" w:rsidR="002B521C" w:rsidRDefault="002B521C">
      <w:pPr>
        <w:widowControl w:val="0"/>
        <w:tabs>
          <w:tab w:val="right" w:pos="10206"/>
        </w:tabs>
        <w:autoSpaceDE w:val="0"/>
        <w:autoSpaceDN w:val="0"/>
        <w:adjustRightInd w:val="0"/>
        <w:rPr>
          <w:b/>
          <w:color w:val="000000"/>
          <w:sz w:val="16"/>
        </w:rPr>
      </w:pPr>
    </w:p>
    <w:p w14:paraId="2BD0F38D" w14:textId="77777777" w:rsidR="002B521C" w:rsidRDefault="002B521C">
      <w:pPr>
        <w:widowControl w:val="0"/>
        <w:tabs>
          <w:tab w:val="right" w:pos="10206"/>
        </w:tabs>
        <w:autoSpaceDE w:val="0"/>
        <w:autoSpaceDN w:val="0"/>
        <w:adjustRightInd w:val="0"/>
        <w:jc w:val="right"/>
        <w:rPr>
          <w:b/>
          <w:color w:val="000000"/>
          <w:sz w:val="16"/>
        </w:rPr>
      </w:pPr>
    </w:p>
    <w:p w14:paraId="0A1C35ED" w14:textId="77777777" w:rsidR="002B521C" w:rsidRDefault="002B521C">
      <w:pPr>
        <w:widowControl w:val="0"/>
        <w:tabs>
          <w:tab w:val="right" w:pos="10206"/>
        </w:tabs>
        <w:autoSpaceDE w:val="0"/>
        <w:autoSpaceDN w:val="0"/>
        <w:adjustRightInd w:val="0"/>
        <w:jc w:val="right"/>
        <w:rPr>
          <w:b/>
          <w:color w:val="000000"/>
          <w:sz w:val="16"/>
        </w:rPr>
      </w:pPr>
    </w:p>
    <w:p w14:paraId="774D866F" w14:textId="77777777" w:rsidR="002B521C" w:rsidRDefault="000441F8">
      <w:pPr>
        <w:widowControl w:val="0"/>
        <w:tabs>
          <w:tab w:val="right" w:pos="10206"/>
        </w:tabs>
        <w:autoSpaceDE w:val="0"/>
        <w:autoSpaceDN w:val="0"/>
        <w:adjustRightInd w:val="0"/>
        <w:jc w:val="right"/>
        <w:rPr>
          <w:b/>
          <w:color w:val="000000"/>
        </w:rPr>
      </w:pPr>
      <w:r>
        <w:rPr>
          <w:b/>
          <w:color w:val="000000"/>
          <w:sz w:val="16"/>
        </w:rPr>
        <w:br w:type="page"/>
      </w:r>
      <w:r w:rsidR="00E10743">
        <w:rPr>
          <w:b/>
          <w:color w:val="000000"/>
          <w:sz w:val="16"/>
        </w:rPr>
        <w:lastRenderedPageBreak/>
        <w:t>Organizzazione</w:t>
      </w:r>
      <w:r w:rsidR="002B521C">
        <w:rPr>
          <w:b/>
          <w:color w:val="000000"/>
          <w:sz w:val="16"/>
        </w:rPr>
        <w:t xml:space="preserve"> Italo-Latino American</w:t>
      </w:r>
      <w:r w:rsidR="00E10743">
        <w:rPr>
          <w:b/>
          <w:color w:val="000000"/>
          <w:sz w:val="16"/>
        </w:rPr>
        <w:t>a</w:t>
      </w:r>
    </w:p>
    <w:p w14:paraId="742B3925" w14:textId="77777777" w:rsidR="002B521C" w:rsidRDefault="002B521C">
      <w:pPr>
        <w:widowControl w:val="0"/>
        <w:tabs>
          <w:tab w:val="right" w:pos="10206"/>
        </w:tabs>
        <w:autoSpaceDE w:val="0"/>
        <w:autoSpaceDN w:val="0"/>
        <w:adjustRightInd w:val="0"/>
        <w:spacing w:before="60"/>
        <w:rPr>
          <w:color w:val="000080"/>
          <w:sz w:val="26"/>
        </w:rPr>
      </w:pPr>
    </w:p>
    <w:p w14:paraId="393C4524" w14:textId="77777777" w:rsidR="002B521C" w:rsidRDefault="00E10743">
      <w:pPr>
        <w:pStyle w:val="Titolo7"/>
      </w:pPr>
      <w:bookmarkStart w:id="34" w:name="_Toc58837195"/>
      <w:r>
        <w:t>Organizzazione Internazionale</w:t>
      </w:r>
      <w:r w:rsidR="002B521C">
        <w:t xml:space="preserve"> Italo-Latino American</w:t>
      </w:r>
      <w:bookmarkEnd w:id="34"/>
      <w:r>
        <w:t>a</w:t>
      </w:r>
    </w:p>
    <w:p w14:paraId="583543ED"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                                                           </w:t>
      </w:r>
    </w:p>
    <w:p w14:paraId="0E7BD0BD" w14:textId="30B92E5A" w:rsidR="002B521C" w:rsidRDefault="00E10743">
      <w:pPr>
        <w:widowControl w:val="0"/>
        <w:tabs>
          <w:tab w:val="right" w:pos="10206"/>
        </w:tabs>
        <w:autoSpaceDE w:val="0"/>
        <w:autoSpaceDN w:val="0"/>
        <w:adjustRightInd w:val="0"/>
        <w:spacing w:before="77"/>
        <w:rPr>
          <w:b/>
          <w:color w:val="808080"/>
          <w:sz w:val="24"/>
        </w:rPr>
      </w:pPr>
      <w:r>
        <w:rPr>
          <w:noProof/>
        </w:rPr>
        <w:tab/>
      </w:r>
      <w:r w:rsidR="006B0580" w:rsidRPr="00191E19">
        <w:rPr>
          <w:noProof/>
        </w:rPr>
        <w:drawing>
          <wp:inline distT="0" distB="0" distL="0" distR="0" wp14:anchorId="3F16FB71" wp14:editId="2C634C9C">
            <wp:extent cx="1743075" cy="914400"/>
            <wp:effectExtent l="0" t="0" r="0" b="0"/>
            <wp:docPr id="6" name="Immagine 2" descr="C:\Users\l.costantini\AppData\Local\Microsoft\Windows\INetCache\Content.Word\Logo IILA - sfondo trasparente - I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l.costantini\AppData\Local\Microsoft\Windows\INetCache\Content.Word\Logo IILA - sfondo trasparente - ITA.pn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743075" cy="914400"/>
                    </a:xfrm>
                    <a:prstGeom prst="rect">
                      <a:avLst/>
                    </a:prstGeom>
                    <a:noFill/>
                    <a:ln>
                      <a:noFill/>
                    </a:ln>
                  </pic:spPr>
                </pic:pic>
              </a:graphicData>
            </a:graphic>
          </wp:inline>
        </w:drawing>
      </w:r>
    </w:p>
    <w:p w14:paraId="3F039CE1"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   IILA                                                                        </w:t>
      </w:r>
    </w:p>
    <w:p w14:paraId="08A642C0" w14:textId="77777777" w:rsidR="002B521C" w:rsidRDefault="002B521C">
      <w:pPr>
        <w:widowControl w:val="0"/>
        <w:tabs>
          <w:tab w:val="right" w:pos="10206"/>
        </w:tabs>
        <w:autoSpaceDE w:val="0"/>
        <w:autoSpaceDN w:val="0"/>
        <w:adjustRightInd w:val="0"/>
        <w:spacing w:before="14"/>
        <w:rPr>
          <w:color w:val="000080"/>
          <w:sz w:val="26"/>
        </w:rPr>
      </w:pPr>
      <w:r>
        <w:t>────────────────────────────────────────────────────────────────────────</w:t>
      </w:r>
    </w:p>
    <w:p w14:paraId="6D5B7F83" w14:textId="77777777" w:rsidR="002B521C" w:rsidRDefault="002B521C">
      <w:pPr>
        <w:widowControl w:val="0"/>
        <w:tabs>
          <w:tab w:val="left" w:pos="3292"/>
          <w:tab w:val="right" w:pos="10206"/>
        </w:tabs>
        <w:autoSpaceDE w:val="0"/>
        <w:autoSpaceDN w:val="0"/>
        <w:adjustRightInd w:val="0"/>
        <w:spacing w:before="472"/>
      </w:pPr>
      <w:r>
        <w:rPr>
          <w:b/>
        </w:rPr>
        <w:tab/>
      </w:r>
      <w:r>
        <w:rPr>
          <w:b/>
        </w:rPr>
        <w:tab/>
        <w:t>Sito internet:</w:t>
      </w:r>
      <w:r>
        <w:t xml:space="preserve"> www.iila.org</w:t>
      </w:r>
    </w:p>
    <w:p w14:paraId="6A37B488"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sidR="00954E21">
        <w:rPr>
          <w:color w:val="000000"/>
        </w:rPr>
        <w:t>Via Giovanni Paisiello, 24</w:t>
      </w:r>
      <w:r>
        <w:rPr>
          <w:color w:val="000000"/>
        </w:rPr>
        <w:t xml:space="preserve"> - 001</w:t>
      </w:r>
      <w:r w:rsidR="00954E21">
        <w:rPr>
          <w:color w:val="000000"/>
        </w:rPr>
        <w:t>9</w:t>
      </w:r>
      <w:r>
        <w:rPr>
          <w:color w:val="000000"/>
        </w:rPr>
        <w:t xml:space="preserve">8 Roma </w:t>
      </w:r>
    </w:p>
    <w:p w14:paraId="7615ADA1"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w:t>
      </w:r>
      <w:r w:rsidR="00E10743">
        <w:rPr>
          <w:color w:val="000000"/>
        </w:rPr>
        <w:t>06 684921</w:t>
      </w:r>
      <w:r>
        <w:rPr>
          <w:color w:val="000000"/>
        </w:rPr>
        <w:t xml:space="preserve">  </w:t>
      </w:r>
    </w:p>
    <w:p w14:paraId="38B2ECBB"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info@iila.org </w:t>
      </w:r>
    </w:p>
    <w:p w14:paraId="4330837F" w14:textId="77777777" w:rsidR="002B521C" w:rsidRDefault="002B521C">
      <w:pPr>
        <w:widowControl w:val="0"/>
        <w:tabs>
          <w:tab w:val="right" w:pos="10206"/>
        </w:tabs>
        <w:autoSpaceDE w:val="0"/>
        <w:autoSpaceDN w:val="0"/>
        <w:adjustRightInd w:val="0"/>
        <w:spacing w:before="583"/>
        <w:rPr>
          <w:color w:val="000080"/>
          <w:sz w:val="26"/>
        </w:rPr>
      </w:pPr>
    </w:p>
    <w:p w14:paraId="37317681" w14:textId="77777777" w:rsidR="00B245F1" w:rsidRDefault="00E10743">
      <w:pPr>
        <w:widowControl w:val="0"/>
        <w:tabs>
          <w:tab w:val="right" w:pos="10206"/>
        </w:tabs>
        <w:autoSpaceDE w:val="0"/>
        <w:autoSpaceDN w:val="0"/>
        <w:adjustRightInd w:val="0"/>
        <w:rPr>
          <w:color w:val="000000"/>
        </w:rPr>
      </w:pPr>
      <w:r>
        <w:rPr>
          <w:color w:val="000000"/>
        </w:rPr>
        <w:t>Min. Plen. Antonella Cavallari, Segretario Generale (6 febbraio 2020</w:t>
      </w:r>
      <w:r w:rsidR="0011379F">
        <w:rPr>
          <w:color w:val="000000"/>
        </w:rPr>
        <w:t>)</w:t>
      </w:r>
    </w:p>
    <w:p w14:paraId="7F9C04C2" w14:textId="77777777" w:rsidR="0011379F" w:rsidRDefault="0011379F">
      <w:pPr>
        <w:widowControl w:val="0"/>
        <w:tabs>
          <w:tab w:val="right" w:pos="10206"/>
        </w:tabs>
        <w:autoSpaceDE w:val="0"/>
        <w:autoSpaceDN w:val="0"/>
        <w:adjustRightInd w:val="0"/>
        <w:rPr>
          <w:color w:val="000000"/>
        </w:rPr>
      </w:pPr>
    </w:p>
    <w:p w14:paraId="1F6F74C6" w14:textId="77777777" w:rsidR="002B521C" w:rsidRDefault="002B521C">
      <w:pPr>
        <w:widowControl w:val="0"/>
        <w:tabs>
          <w:tab w:val="right" w:pos="10206"/>
        </w:tabs>
        <w:autoSpaceDE w:val="0"/>
        <w:autoSpaceDN w:val="0"/>
        <w:adjustRightInd w:val="0"/>
        <w:rPr>
          <w:color w:val="000000"/>
        </w:rPr>
      </w:pPr>
    </w:p>
    <w:p w14:paraId="11DF91CB" w14:textId="77777777" w:rsidR="009F1954" w:rsidRDefault="009F1954">
      <w:pPr>
        <w:widowControl w:val="0"/>
        <w:tabs>
          <w:tab w:val="right" w:pos="10206"/>
        </w:tabs>
        <w:autoSpaceDE w:val="0"/>
        <w:autoSpaceDN w:val="0"/>
        <w:adjustRightInd w:val="0"/>
        <w:rPr>
          <w:color w:val="000000"/>
        </w:rPr>
      </w:pPr>
    </w:p>
    <w:p w14:paraId="48E8E59F" w14:textId="77777777" w:rsidR="002B521C" w:rsidRDefault="002B521C">
      <w:pPr>
        <w:widowControl w:val="0"/>
        <w:tabs>
          <w:tab w:val="right" w:pos="10206"/>
        </w:tabs>
        <w:autoSpaceDE w:val="0"/>
        <w:autoSpaceDN w:val="0"/>
        <w:adjustRightInd w:val="0"/>
        <w:rPr>
          <w:b/>
          <w:color w:val="000000"/>
        </w:rPr>
      </w:pPr>
      <w:r>
        <w:rPr>
          <w:rFonts w:ascii="Arial" w:hAnsi="Arial"/>
        </w:rPr>
        <w:br w:type="page"/>
      </w:r>
      <w:r>
        <w:rPr>
          <w:b/>
          <w:color w:val="000000"/>
          <w:sz w:val="16"/>
        </w:rPr>
        <w:lastRenderedPageBreak/>
        <w:tab/>
        <w:t>Istituto Universitario Europeo</w:t>
      </w:r>
    </w:p>
    <w:p w14:paraId="29BDEC8A" w14:textId="3529773A"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54144" behindDoc="0" locked="0" layoutInCell="0" allowOverlap="1" wp14:anchorId="30BD5859" wp14:editId="784CCB8A">
            <wp:simplePos x="0" y="0"/>
            <wp:positionH relativeFrom="column">
              <wp:posOffset>5803900</wp:posOffset>
            </wp:positionH>
            <wp:positionV relativeFrom="paragraph">
              <wp:posOffset>186690</wp:posOffset>
            </wp:positionV>
            <wp:extent cx="677545" cy="726440"/>
            <wp:effectExtent l="0" t="0" r="0" b="0"/>
            <wp:wrapNone/>
            <wp:docPr id="427" name="Immagine 427" descr="EU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EUI Logo"/>
                    <pic:cNvPicPr>
                      <a:picLocks noChangeAspect="1" noChangeArrowheads="1"/>
                    </pic:cNvPicPr>
                  </pic:nvPicPr>
                  <pic:blipFill>
                    <a:blip r:embed="rId51" r:link="rId52">
                      <a:extLst>
                        <a:ext uri="{28A0092B-C50C-407E-A947-70E740481C1C}">
                          <a14:useLocalDpi xmlns:a14="http://schemas.microsoft.com/office/drawing/2010/main" val="0"/>
                        </a:ext>
                      </a:extLst>
                    </a:blip>
                    <a:srcRect/>
                    <a:stretch>
                      <a:fillRect/>
                    </a:stretch>
                  </pic:blipFill>
                  <pic:spPr bwMode="auto">
                    <a:xfrm>
                      <a:off x="0" y="0"/>
                      <a:ext cx="677545" cy="72644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628338F" w14:textId="77777777" w:rsidR="002B521C" w:rsidRDefault="002B521C">
      <w:pPr>
        <w:pStyle w:val="Titolo7"/>
      </w:pPr>
      <w:bookmarkStart w:id="35" w:name="_Toc58837196"/>
      <w:r>
        <w:t>Istituto Universitario Europeo</w:t>
      </w:r>
      <w:bookmarkEnd w:id="35"/>
      <w:r>
        <w:t xml:space="preserve">                                                                </w:t>
      </w:r>
    </w:p>
    <w:p w14:paraId="7F4EF573"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(European University Institute)                                              </w:t>
      </w:r>
    </w:p>
    <w:p w14:paraId="132B2A67"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IUE (EUI)</w:t>
      </w:r>
    </w:p>
    <w:p w14:paraId="7A065B00" w14:textId="77777777" w:rsidR="002B521C" w:rsidRDefault="002B521C">
      <w:pPr>
        <w:widowControl w:val="0"/>
        <w:tabs>
          <w:tab w:val="right" w:pos="10206"/>
        </w:tabs>
        <w:autoSpaceDE w:val="0"/>
        <w:autoSpaceDN w:val="0"/>
        <w:adjustRightInd w:val="0"/>
        <w:spacing w:before="14"/>
        <w:rPr>
          <w:color w:val="000080"/>
          <w:sz w:val="26"/>
        </w:rPr>
      </w:pPr>
      <w:r>
        <w:t>────────────────────────────────────────────────────────────────────────</w:t>
      </w:r>
    </w:p>
    <w:p w14:paraId="60DE07EF" w14:textId="77777777" w:rsidR="002B521C" w:rsidRDefault="002B521C">
      <w:pPr>
        <w:widowControl w:val="0"/>
        <w:tabs>
          <w:tab w:val="left" w:pos="3292"/>
          <w:tab w:val="right" w:pos="10206"/>
        </w:tabs>
        <w:autoSpaceDE w:val="0"/>
        <w:autoSpaceDN w:val="0"/>
        <w:adjustRightInd w:val="0"/>
        <w:spacing w:before="472"/>
        <w:jc w:val="right"/>
      </w:pPr>
      <w:r>
        <w:rPr>
          <w:b/>
        </w:rPr>
        <w:t>Sito internet:</w:t>
      </w:r>
      <w:r>
        <w:t xml:space="preserve"> www.eui.eu</w:t>
      </w:r>
    </w:p>
    <w:p w14:paraId="40E33C42" w14:textId="77777777" w:rsidR="002B521C" w:rsidRDefault="002B521C">
      <w:pPr>
        <w:widowControl w:val="0"/>
        <w:tabs>
          <w:tab w:val="left" w:pos="3292"/>
          <w:tab w:val="right" w:pos="10206"/>
        </w:tabs>
        <w:autoSpaceDE w:val="0"/>
        <w:autoSpaceDN w:val="0"/>
        <w:adjustRightInd w:val="0"/>
        <w:spacing w:before="472"/>
        <w:rPr>
          <w:b/>
          <w:color w:val="000080"/>
        </w:rPr>
      </w:pPr>
    </w:p>
    <w:p w14:paraId="688B810C"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 dei Roccettini, 9 - 50014 S. Domenico di Fiesole (Firenze) </w:t>
      </w:r>
    </w:p>
    <w:p w14:paraId="4AE297BA"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sidR="00A96FDB">
        <w:rPr>
          <w:color w:val="000000"/>
        </w:rPr>
        <w:t>Tel. 0554685</w:t>
      </w:r>
      <w:r>
        <w:rPr>
          <w:color w:val="000000"/>
        </w:rPr>
        <w:t>31</w:t>
      </w:r>
      <w:r w:rsidR="00A96FDB">
        <w:rPr>
          <w:color w:val="000000"/>
        </w:rPr>
        <w:t>.3/</w:t>
      </w:r>
      <w:r>
        <w:rPr>
          <w:color w:val="000000"/>
        </w:rPr>
        <w:t xml:space="preserve">4 - Fax 0554685.449 </w:t>
      </w:r>
    </w:p>
    <w:p w14:paraId="71E3A9C3" w14:textId="77777777" w:rsidR="002B521C" w:rsidRDefault="002B521C">
      <w:pPr>
        <w:widowControl w:val="0"/>
        <w:tabs>
          <w:tab w:val="left" w:pos="3292"/>
          <w:tab w:val="right" w:pos="10206"/>
        </w:tabs>
        <w:autoSpaceDE w:val="0"/>
        <w:autoSpaceDN w:val="0"/>
        <w:adjustRightInd w:val="0"/>
        <w:rPr>
          <w:color w:val="000000"/>
          <w:sz w:val="23"/>
        </w:rPr>
      </w:pPr>
      <w:r>
        <w:rPr>
          <w:color w:val="000000"/>
        </w:rPr>
        <w:tab/>
        <w:t>E-mail</w:t>
      </w:r>
      <w:r w:rsidR="00C13EE3">
        <w:rPr>
          <w:color w:val="000000"/>
        </w:rPr>
        <w:t xml:space="preserve">  </w:t>
      </w:r>
      <w:r>
        <w:rPr>
          <w:color w:val="000000"/>
        </w:rPr>
        <w:t xml:space="preserve"> </w:t>
      </w:r>
      <w:r w:rsidR="00C13EE3" w:rsidRPr="00C13EE3">
        <w:rPr>
          <w:color w:val="000000"/>
        </w:rPr>
        <w:t>eui.press@eui.eu</w:t>
      </w:r>
    </w:p>
    <w:p w14:paraId="45F48CF5" w14:textId="77777777" w:rsidR="002B521C" w:rsidRDefault="002B521C">
      <w:pPr>
        <w:widowControl w:val="0"/>
        <w:tabs>
          <w:tab w:val="left" w:pos="3292"/>
          <w:tab w:val="right" w:pos="10206"/>
        </w:tabs>
        <w:autoSpaceDE w:val="0"/>
        <w:autoSpaceDN w:val="0"/>
        <w:adjustRightInd w:val="0"/>
        <w:rPr>
          <w:color w:val="000000"/>
          <w:sz w:val="23"/>
        </w:rPr>
      </w:pPr>
      <w:r>
        <w:rPr>
          <w:color w:val="000000"/>
        </w:rPr>
        <w:t xml:space="preserve">  </w:t>
      </w:r>
    </w:p>
    <w:p w14:paraId="51D07B3A" w14:textId="77777777" w:rsidR="00BE3DE4" w:rsidRDefault="00BE3DE4">
      <w:pPr>
        <w:widowControl w:val="0"/>
        <w:tabs>
          <w:tab w:val="left" w:pos="3292"/>
          <w:tab w:val="right" w:pos="10206"/>
        </w:tabs>
        <w:autoSpaceDE w:val="0"/>
        <w:autoSpaceDN w:val="0"/>
        <w:adjustRightInd w:val="0"/>
        <w:rPr>
          <w:rFonts w:ascii="Arial" w:hAnsi="Arial"/>
        </w:rPr>
      </w:pPr>
    </w:p>
    <w:p w14:paraId="4614534F" w14:textId="77777777" w:rsidR="00BE3DE4" w:rsidRDefault="00BE3DE4">
      <w:pPr>
        <w:widowControl w:val="0"/>
        <w:tabs>
          <w:tab w:val="left" w:pos="3292"/>
          <w:tab w:val="right" w:pos="10206"/>
        </w:tabs>
        <w:autoSpaceDE w:val="0"/>
        <w:autoSpaceDN w:val="0"/>
        <w:adjustRightInd w:val="0"/>
        <w:rPr>
          <w:rFonts w:ascii="Arial" w:hAnsi="Arial"/>
        </w:rPr>
      </w:pPr>
    </w:p>
    <w:p w14:paraId="14CCE57A" w14:textId="77777777" w:rsidR="002B521C" w:rsidRPr="00981C95" w:rsidRDefault="002B521C">
      <w:pPr>
        <w:widowControl w:val="0"/>
        <w:tabs>
          <w:tab w:val="left" w:pos="3292"/>
          <w:tab w:val="right" w:pos="10206"/>
        </w:tabs>
        <w:autoSpaceDE w:val="0"/>
        <w:autoSpaceDN w:val="0"/>
        <w:adjustRightInd w:val="0"/>
        <w:rPr>
          <w:color w:val="000000"/>
          <w:sz w:val="23"/>
        </w:rPr>
      </w:pPr>
      <w:r w:rsidRPr="00981C95">
        <w:tab/>
      </w:r>
      <w:r w:rsidRPr="00981C95">
        <w:rPr>
          <w:color w:val="000000"/>
        </w:rPr>
        <w:t xml:space="preserve"> </w:t>
      </w:r>
    </w:p>
    <w:p w14:paraId="138C42C1" w14:textId="77777777" w:rsidR="00910495" w:rsidRDefault="00910495" w:rsidP="00BE3DE4">
      <w:pPr>
        <w:widowControl w:val="0"/>
        <w:tabs>
          <w:tab w:val="right" w:pos="10206"/>
        </w:tabs>
        <w:autoSpaceDE w:val="0"/>
        <w:autoSpaceDN w:val="0"/>
        <w:adjustRightInd w:val="0"/>
        <w:rPr>
          <w:color w:val="000000"/>
        </w:rPr>
      </w:pPr>
    </w:p>
    <w:p w14:paraId="06E999E4" w14:textId="77777777" w:rsidR="00BE3DE4" w:rsidRPr="00BE3DE4" w:rsidRDefault="00BE3DE4" w:rsidP="00BE3DE4">
      <w:pPr>
        <w:widowControl w:val="0"/>
        <w:tabs>
          <w:tab w:val="right" w:pos="10206"/>
        </w:tabs>
        <w:autoSpaceDE w:val="0"/>
        <w:autoSpaceDN w:val="0"/>
        <w:adjustRightInd w:val="0"/>
        <w:rPr>
          <w:color w:val="000000"/>
        </w:rPr>
      </w:pPr>
    </w:p>
    <w:p w14:paraId="4AC18702" w14:textId="77777777" w:rsidR="002B521C" w:rsidRDefault="002B521C">
      <w:pPr>
        <w:widowControl w:val="0"/>
        <w:tabs>
          <w:tab w:val="right" w:pos="10206"/>
        </w:tabs>
        <w:autoSpaceDE w:val="0"/>
        <w:autoSpaceDN w:val="0"/>
        <w:adjustRightInd w:val="0"/>
        <w:spacing w:before="107"/>
        <w:rPr>
          <w:color w:val="000000"/>
        </w:rPr>
      </w:pPr>
    </w:p>
    <w:p w14:paraId="7D6546FE" w14:textId="77777777" w:rsidR="00C60C2B" w:rsidRDefault="00C60C2B" w:rsidP="003E2995">
      <w:pPr>
        <w:widowControl w:val="0"/>
        <w:tabs>
          <w:tab w:val="right" w:pos="10206"/>
        </w:tabs>
        <w:autoSpaceDE w:val="0"/>
        <w:autoSpaceDN w:val="0"/>
        <w:adjustRightInd w:val="0"/>
        <w:spacing w:before="107"/>
        <w:jc w:val="right"/>
        <w:rPr>
          <w:color w:val="000000"/>
        </w:rPr>
      </w:pPr>
    </w:p>
    <w:p w14:paraId="3161745D" w14:textId="77777777" w:rsidR="00C60C2B" w:rsidRPr="007A2F5C" w:rsidRDefault="00C60C2B" w:rsidP="00C60C2B">
      <w:pPr>
        <w:widowControl w:val="0"/>
        <w:tabs>
          <w:tab w:val="right" w:pos="10206"/>
        </w:tabs>
        <w:autoSpaceDE w:val="0"/>
        <w:autoSpaceDN w:val="0"/>
        <w:adjustRightInd w:val="0"/>
        <w:spacing w:before="107"/>
        <w:jc w:val="right"/>
        <w:rPr>
          <w:b/>
          <w:sz w:val="16"/>
          <w:szCs w:val="16"/>
        </w:rPr>
      </w:pPr>
      <w:r>
        <w:rPr>
          <w:color w:val="000000"/>
        </w:rPr>
        <w:br w:type="page"/>
      </w:r>
      <w:r w:rsidR="004A5F5A" w:rsidRPr="007A2F5C">
        <w:rPr>
          <w:b/>
          <w:sz w:val="16"/>
          <w:szCs w:val="16"/>
        </w:rPr>
        <w:lastRenderedPageBreak/>
        <w:t>Istituto Forestale Europeo</w:t>
      </w:r>
    </w:p>
    <w:p w14:paraId="02B9D175" w14:textId="77777777" w:rsidR="00C60C2B" w:rsidRPr="00EF68AE" w:rsidRDefault="00C60C2B" w:rsidP="00C60C2B">
      <w:pPr>
        <w:widowControl w:val="0"/>
        <w:tabs>
          <w:tab w:val="right" w:pos="10206"/>
        </w:tabs>
        <w:autoSpaceDE w:val="0"/>
        <w:autoSpaceDN w:val="0"/>
        <w:adjustRightInd w:val="0"/>
        <w:spacing w:before="107"/>
        <w:rPr>
          <w:b/>
          <w:color w:val="002060"/>
          <w:sz w:val="32"/>
          <w:szCs w:val="32"/>
        </w:rPr>
      </w:pPr>
      <w:r w:rsidRPr="00EF68AE">
        <w:rPr>
          <w:b/>
          <w:color w:val="002060"/>
          <w:sz w:val="32"/>
          <w:szCs w:val="32"/>
        </w:rPr>
        <w:t>ISTITUTO FORESTALE EUROPEO</w:t>
      </w:r>
    </w:p>
    <w:p w14:paraId="2DA5156D" w14:textId="77777777" w:rsidR="004A5F5A" w:rsidRPr="00EF68AE" w:rsidRDefault="004A5F5A" w:rsidP="00C60C2B">
      <w:pPr>
        <w:widowControl w:val="0"/>
        <w:tabs>
          <w:tab w:val="right" w:pos="10206"/>
        </w:tabs>
        <w:autoSpaceDE w:val="0"/>
        <w:autoSpaceDN w:val="0"/>
        <w:adjustRightInd w:val="0"/>
        <w:spacing w:before="107"/>
        <w:rPr>
          <w:b/>
          <w:color w:val="002060"/>
          <w:sz w:val="32"/>
          <w:szCs w:val="32"/>
        </w:rPr>
      </w:pPr>
      <w:r w:rsidRPr="00EF68AE">
        <w:rPr>
          <w:b/>
          <w:color w:val="002060"/>
          <w:sz w:val="32"/>
          <w:szCs w:val="32"/>
        </w:rPr>
        <w:t>(EUROPEAN FOREST INSTITUTE)</w:t>
      </w:r>
    </w:p>
    <w:p w14:paraId="3133B89D" w14:textId="77777777" w:rsidR="004A5F5A" w:rsidRPr="00145B06" w:rsidRDefault="004A5F5A" w:rsidP="00C60C2B">
      <w:pPr>
        <w:widowControl w:val="0"/>
        <w:tabs>
          <w:tab w:val="right" w:pos="10206"/>
        </w:tabs>
        <w:autoSpaceDE w:val="0"/>
        <w:autoSpaceDN w:val="0"/>
        <w:adjustRightInd w:val="0"/>
        <w:spacing w:before="107"/>
        <w:rPr>
          <w:b/>
          <w:color w:val="808080"/>
          <w:sz w:val="32"/>
          <w:szCs w:val="32"/>
        </w:rPr>
      </w:pPr>
      <w:r w:rsidRPr="00145B06">
        <w:rPr>
          <w:b/>
          <w:color w:val="808080"/>
          <w:sz w:val="32"/>
          <w:szCs w:val="32"/>
        </w:rPr>
        <w:t>(EFI)</w:t>
      </w:r>
    </w:p>
    <w:p w14:paraId="283E2A7D" w14:textId="16379C83" w:rsidR="004A5F5A" w:rsidRPr="00145B06" w:rsidRDefault="004A5F5A" w:rsidP="00C60C2B">
      <w:pPr>
        <w:widowControl w:val="0"/>
        <w:tabs>
          <w:tab w:val="right" w:pos="10206"/>
        </w:tabs>
        <w:autoSpaceDE w:val="0"/>
        <w:autoSpaceDN w:val="0"/>
        <w:adjustRightInd w:val="0"/>
        <w:spacing w:before="107"/>
        <w:rPr>
          <w:b/>
          <w:color w:val="808080"/>
          <w:sz w:val="32"/>
          <w:szCs w:val="32"/>
        </w:rPr>
      </w:pPr>
      <w:r>
        <w:rPr>
          <w:b/>
          <w:noProof/>
          <w:color w:val="808080"/>
          <w:sz w:val="32"/>
          <w:szCs w:val="32"/>
        </w:rPr>
        <w:t xml:space="preserve">                                                                                                          </w:t>
      </w:r>
      <w:r w:rsidR="006B0580" w:rsidRPr="004A5F5A">
        <w:rPr>
          <w:b/>
          <w:noProof/>
          <w:color w:val="808080"/>
          <w:sz w:val="32"/>
          <w:szCs w:val="32"/>
        </w:rPr>
        <w:drawing>
          <wp:inline distT="0" distB="0" distL="0" distR="0" wp14:anchorId="6FB8E1DC" wp14:editId="5FA69F3C">
            <wp:extent cx="1066800" cy="790575"/>
            <wp:effectExtent l="0" t="0" r="0" b="0"/>
            <wp:docPr id="3" name="Immagine 3" descr="C:\Users\cecilia.chiaretti\AppData\Local\Microsoft\Windows\INetCache\Content.MSO\B69E6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cecilia.chiaretti\AppData\Local\Microsoft\Windows\INetCache\Content.MSO\B69E630.tmp"/>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066800" cy="790575"/>
                    </a:xfrm>
                    <a:prstGeom prst="rect">
                      <a:avLst/>
                    </a:prstGeom>
                    <a:noFill/>
                    <a:ln>
                      <a:noFill/>
                    </a:ln>
                  </pic:spPr>
                </pic:pic>
              </a:graphicData>
            </a:graphic>
          </wp:inline>
        </w:drawing>
      </w:r>
    </w:p>
    <w:p w14:paraId="73F0D3E0" w14:textId="77777777" w:rsidR="004A5F5A" w:rsidRPr="00145B06" w:rsidRDefault="004A5F5A" w:rsidP="004A5F5A">
      <w:pPr>
        <w:widowControl w:val="0"/>
        <w:tabs>
          <w:tab w:val="right" w:pos="10206"/>
        </w:tabs>
        <w:autoSpaceDE w:val="0"/>
        <w:autoSpaceDN w:val="0"/>
        <w:adjustRightInd w:val="0"/>
        <w:rPr>
          <w:color w:val="7F7F7F"/>
          <w:sz w:val="32"/>
          <w:szCs w:val="32"/>
        </w:rPr>
      </w:pPr>
      <w:r w:rsidRPr="00145B06">
        <w:rPr>
          <w:color w:val="7F7F7F"/>
          <w:sz w:val="32"/>
          <w:szCs w:val="32"/>
        </w:rPr>
        <w:t>_______________________________________________________________</w:t>
      </w:r>
    </w:p>
    <w:p w14:paraId="78FD29BD" w14:textId="77777777" w:rsidR="004A5F5A" w:rsidRDefault="004A5F5A" w:rsidP="004A5F5A">
      <w:pPr>
        <w:widowControl w:val="0"/>
        <w:tabs>
          <w:tab w:val="right" w:pos="10206"/>
        </w:tabs>
        <w:autoSpaceDE w:val="0"/>
        <w:autoSpaceDN w:val="0"/>
        <w:adjustRightInd w:val="0"/>
        <w:jc w:val="right"/>
        <w:rPr>
          <w:b/>
        </w:rPr>
      </w:pPr>
    </w:p>
    <w:p w14:paraId="2337311F" w14:textId="77777777" w:rsidR="004A5F5A" w:rsidRDefault="004A5F5A" w:rsidP="004A5F5A">
      <w:pPr>
        <w:widowControl w:val="0"/>
        <w:tabs>
          <w:tab w:val="right" w:pos="10206"/>
        </w:tabs>
        <w:autoSpaceDE w:val="0"/>
        <w:autoSpaceDN w:val="0"/>
        <w:adjustRightInd w:val="0"/>
        <w:jc w:val="right"/>
        <w:rPr>
          <w:b/>
        </w:rPr>
      </w:pPr>
    </w:p>
    <w:p w14:paraId="176436AD" w14:textId="77777777" w:rsidR="004A5F5A" w:rsidRPr="007A2F5C" w:rsidRDefault="004A5F5A" w:rsidP="004A5F5A">
      <w:pPr>
        <w:widowControl w:val="0"/>
        <w:tabs>
          <w:tab w:val="right" w:pos="10206"/>
        </w:tabs>
        <w:autoSpaceDE w:val="0"/>
        <w:autoSpaceDN w:val="0"/>
        <w:adjustRightInd w:val="0"/>
        <w:jc w:val="right"/>
        <w:rPr>
          <w:b/>
          <w:sz w:val="18"/>
          <w:szCs w:val="18"/>
        </w:rPr>
      </w:pPr>
      <w:r w:rsidRPr="007A2F5C">
        <w:rPr>
          <w:b/>
          <w:sz w:val="18"/>
          <w:szCs w:val="18"/>
        </w:rPr>
        <w:t xml:space="preserve">Sito Internet: </w:t>
      </w:r>
      <w:hyperlink r:id="rId54" w:history="1">
        <w:r w:rsidRPr="007A2F5C">
          <w:rPr>
            <w:rStyle w:val="Collegamentoipertestuale"/>
            <w:b/>
            <w:color w:val="auto"/>
            <w:sz w:val="18"/>
            <w:szCs w:val="18"/>
            <w:u w:val="none"/>
          </w:rPr>
          <w:t>www.efi.int</w:t>
        </w:r>
      </w:hyperlink>
    </w:p>
    <w:p w14:paraId="7A92381A" w14:textId="77777777" w:rsidR="004A5F5A" w:rsidRDefault="004A5F5A" w:rsidP="004A5F5A">
      <w:pPr>
        <w:widowControl w:val="0"/>
        <w:tabs>
          <w:tab w:val="right" w:pos="10206"/>
        </w:tabs>
        <w:autoSpaceDE w:val="0"/>
        <w:autoSpaceDN w:val="0"/>
        <w:adjustRightInd w:val="0"/>
        <w:jc w:val="right"/>
        <w:rPr>
          <w:b/>
        </w:rPr>
      </w:pPr>
    </w:p>
    <w:p w14:paraId="567F328F" w14:textId="77777777" w:rsidR="004A5F5A" w:rsidRDefault="004A5F5A" w:rsidP="004A5F5A">
      <w:pPr>
        <w:widowControl w:val="0"/>
        <w:tabs>
          <w:tab w:val="right" w:pos="10206"/>
        </w:tabs>
        <w:autoSpaceDE w:val="0"/>
        <w:autoSpaceDN w:val="0"/>
        <w:adjustRightInd w:val="0"/>
        <w:jc w:val="right"/>
        <w:rPr>
          <w:b/>
        </w:rPr>
      </w:pPr>
    </w:p>
    <w:p w14:paraId="68C36E31" w14:textId="77777777" w:rsidR="004A5F5A" w:rsidRPr="004A5F5A" w:rsidRDefault="004A5F5A" w:rsidP="004A5F5A">
      <w:pPr>
        <w:widowControl w:val="0"/>
        <w:tabs>
          <w:tab w:val="right" w:pos="10206"/>
        </w:tabs>
        <w:autoSpaceDE w:val="0"/>
        <w:autoSpaceDN w:val="0"/>
        <w:adjustRightInd w:val="0"/>
        <w:rPr>
          <w:b/>
        </w:rPr>
      </w:pPr>
    </w:p>
    <w:p w14:paraId="2C672A44" w14:textId="77777777" w:rsidR="004A5F5A" w:rsidRDefault="004A5F5A" w:rsidP="004A5F5A">
      <w:pPr>
        <w:widowControl w:val="0"/>
        <w:tabs>
          <w:tab w:val="right" w:pos="10206"/>
        </w:tabs>
        <w:autoSpaceDE w:val="0"/>
        <w:autoSpaceDN w:val="0"/>
        <w:adjustRightInd w:val="0"/>
      </w:pPr>
    </w:p>
    <w:p w14:paraId="0CCD2BBA" w14:textId="77777777" w:rsidR="004A5F5A" w:rsidRDefault="004A5F5A" w:rsidP="004A5F5A">
      <w:pPr>
        <w:widowControl w:val="0"/>
        <w:tabs>
          <w:tab w:val="right" w:pos="10206"/>
        </w:tabs>
        <w:autoSpaceDE w:val="0"/>
        <w:autoSpaceDN w:val="0"/>
        <w:adjustRightInd w:val="0"/>
      </w:pPr>
    </w:p>
    <w:p w14:paraId="36133AD0" w14:textId="77777777" w:rsidR="004A5F5A" w:rsidRDefault="004A5F5A" w:rsidP="004A5F5A">
      <w:pPr>
        <w:widowControl w:val="0"/>
        <w:tabs>
          <w:tab w:val="right" w:pos="10206"/>
        </w:tabs>
        <w:autoSpaceDE w:val="0"/>
        <w:autoSpaceDN w:val="0"/>
        <w:adjustRightInd w:val="0"/>
      </w:pPr>
    </w:p>
    <w:p w14:paraId="1AC418E7" w14:textId="77777777" w:rsidR="004A5F5A" w:rsidRDefault="004A5F5A" w:rsidP="004A5F5A">
      <w:pPr>
        <w:widowControl w:val="0"/>
        <w:tabs>
          <w:tab w:val="right" w:pos="10206"/>
        </w:tabs>
        <w:autoSpaceDE w:val="0"/>
        <w:autoSpaceDN w:val="0"/>
        <w:adjustRightInd w:val="0"/>
      </w:pPr>
    </w:p>
    <w:p w14:paraId="6FFC1980" w14:textId="77777777" w:rsidR="004A5F5A" w:rsidRDefault="004A5F5A" w:rsidP="004A5F5A">
      <w:pPr>
        <w:widowControl w:val="0"/>
        <w:tabs>
          <w:tab w:val="right" w:pos="10206"/>
        </w:tabs>
        <w:autoSpaceDE w:val="0"/>
        <w:autoSpaceDN w:val="0"/>
        <w:adjustRightInd w:val="0"/>
      </w:pPr>
      <w:r w:rsidRPr="004A5F5A">
        <w:rPr>
          <w:b/>
          <w:color w:val="002060"/>
        </w:rPr>
        <w:t>Indirizzo</w:t>
      </w:r>
      <w:r>
        <w:rPr>
          <w:b/>
          <w:color w:val="002060"/>
        </w:rPr>
        <w:t xml:space="preserve">:       </w:t>
      </w:r>
      <w:r w:rsidR="007A2F5C">
        <w:rPr>
          <w:b/>
          <w:color w:val="002060"/>
        </w:rPr>
        <w:t xml:space="preserve">        </w:t>
      </w:r>
      <w:r w:rsidRPr="004A5F5A">
        <w:t>Via Manziana, 30 – 00189 ROMA</w:t>
      </w:r>
    </w:p>
    <w:p w14:paraId="356B3D8F" w14:textId="77777777" w:rsidR="006200C3" w:rsidRDefault="006200C3" w:rsidP="004A5F5A">
      <w:pPr>
        <w:widowControl w:val="0"/>
        <w:tabs>
          <w:tab w:val="right" w:pos="10206"/>
        </w:tabs>
        <w:autoSpaceDE w:val="0"/>
        <w:autoSpaceDN w:val="0"/>
        <w:adjustRightInd w:val="0"/>
      </w:pPr>
      <w:r>
        <w:t xml:space="preserve">                                Tel.          331 128 83 83</w:t>
      </w:r>
    </w:p>
    <w:p w14:paraId="6E256CBD" w14:textId="77777777" w:rsidR="006200C3" w:rsidRDefault="006200C3" w:rsidP="004A5F5A">
      <w:pPr>
        <w:widowControl w:val="0"/>
        <w:tabs>
          <w:tab w:val="right" w:pos="10206"/>
        </w:tabs>
        <w:autoSpaceDE w:val="0"/>
        <w:autoSpaceDN w:val="0"/>
        <w:adjustRightInd w:val="0"/>
      </w:pPr>
      <w:r>
        <w:t xml:space="preserve">                                E-mail     </w:t>
      </w:r>
      <w:hyperlink r:id="rId55" w:history="1">
        <w:r w:rsidRPr="00DE76CF">
          <w:rPr>
            <w:rStyle w:val="Collegamentoipertestuale"/>
          </w:rPr>
          <w:t>carola.derrico@efi.int</w:t>
        </w:r>
      </w:hyperlink>
    </w:p>
    <w:p w14:paraId="2CC98E0A" w14:textId="77777777" w:rsidR="006200C3" w:rsidRDefault="006200C3" w:rsidP="004A5F5A">
      <w:pPr>
        <w:widowControl w:val="0"/>
        <w:tabs>
          <w:tab w:val="right" w:pos="10206"/>
        </w:tabs>
        <w:autoSpaceDE w:val="0"/>
        <w:autoSpaceDN w:val="0"/>
        <w:adjustRightInd w:val="0"/>
      </w:pPr>
    </w:p>
    <w:p w14:paraId="4B5AE761" w14:textId="77777777" w:rsidR="006200C3" w:rsidRDefault="006200C3" w:rsidP="004A5F5A">
      <w:pPr>
        <w:widowControl w:val="0"/>
        <w:tabs>
          <w:tab w:val="right" w:pos="10206"/>
        </w:tabs>
        <w:autoSpaceDE w:val="0"/>
        <w:autoSpaceDN w:val="0"/>
        <w:adjustRightInd w:val="0"/>
      </w:pPr>
    </w:p>
    <w:p w14:paraId="796B5498" w14:textId="77777777" w:rsidR="006200C3" w:rsidRDefault="006200C3" w:rsidP="004A5F5A">
      <w:pPr>
        <w:widowControl w:val="0"/>
        <w:tabs>
          <w:tab w:val="right" w:pos="10206"/>
        </w:tabs>
        <w:autoSpaceDE w:val="0"/>
        <w:autoSpaceDN w:val="0"/>
        <w:adjustRightInd w:val="0"/>
      </w:pPr>
    </w:p>
    <w:p w14:paraId="25993BB0" w14:textId="77777777" w:rsidR="006200C3" w:rsidRPr="004A5F5A" w:rsidRDefault="006200C3" w:rsidP="004A5F5A">
      <w:pPr>
        <w:widowControl w:val="0"/>
        <w:tabs>
          <w:tab w:val="right" w:pos="10206"/>
        </w:tabs>
        <w:autoSpaceDE w:val="0"/>
        <w:autoSpaceDN w:val="0"/>
        <w:adjustRightInd w:val="0"/>
        <w:rPr>
          <w:b/>
        </w:rPr>
      </w:pPr>
      <w:r>
        <w:t>Professor GIUSEPPE SCARASCIA MUGNOZZA, Direttore dell’Ufficio</w:t>
      </w:r>
    </w:p>
    <w:p w14:paraId="02939B25" w14:textId="77777777" w:rsidR="004A5F5A" w:rsidRPr="00145B06" w:rsidRDefault="004A5F5A" w:rsidP="004A5F5A">
      <w:pPr>
        <w:widowControl w:val="0"/>
        <w:tabs>
          <w:tab w:val="right" w:pos="10206"/>
        </w:tabs>
        <w:autoSpaceDE w:val="0"/>
        <w:autoSpaceDN w:val="0"/>
        <w:adjustRightInd w:val="0"/>
        <w:rPr>
          <w:color w:val="7F7F7F"/>
          <w:sz w:val="32"/>
          <w:szCs w:val="32"/>
        </w:rPr>
      </w:pPr>
    </w:p>
    <w:p w14:paraId="73B38380" w14:textId="77777777" w:rsidR="002B521C" w:rsidRDefault="003E2995" w:rsidP="007A2F5C">
      <w:pPr>
        <w:widowControl w:val="0"/>
        <w:tabs>
          <w:tab w:val="right" w:pos="10206"/>
        </w:tabs>
        <w:autoSpaceDE w:val="0"/>
        <w:autoSpaceDN w:val="0"/>
        <w:adjustRightInd w:val="0"/>
        <w:spacing w:before="107"/>
        <w:jc w:val="right"/>
        <w:rPr>
          <w:b/>
          <w:sz w:val="16"/>
        </w:rPr>
      </w:pPr>
      <w:r w:rsidRPr="004A5F5A">
        <w:br w:type="page"/>
      </w:r>
      <w:r w:rsidR="002B521C">
        <w:rPr>
          <w:b/>
          <w:sz w:val="16"/>
        </w:rPr>
        <w:lastRenderedPageBreak/>
        <w:t>Laboratorio Europeo di Biologia Molecolare</w:t>
      </w:r>
    </w:p>
    <w:p w14:paraId="48C8B405" w14:textId="77777777" w:rsidR="002B521C" w:rsidRDefault="002B521C">
      <w:pPr>
        <w:widowControl w:val="0"/>
        <w:tabs>
          <w:tab w:val="right" w:pos="10206"/>
        </w:tabs>
        <w:autoSpaceDE w:val="0"/>
        <w:autoSpaceDN w:val="0"/>
        <w:adjustRightInd w:val="0"/>
        <w:rPr>
          <w:b/>
          <w:sz w:val="16"/>
        </w:rPr>
      </w:pPr>
    </w:p>
    <w:p w14:paraId="56AF1196" w14:textId="1FB8CB1D" w:rsidR="002B521C" w:rsidRDefault="006B0580">
      <w:pPr>
        <w:widowControl w:val="0"/>
        <w:tabs>
          <w:tab w:val="right" w:pos="10206"/>
        </w:tabs>
        <w:autoSpaceDE w:val="0"/>
        <w:autoSpaceDN w:val="0"/>
        <w:adjustRightInd w:val="0"/>
        <w:rPr>
          <w:b/>
          <w:sz w:val="16"/>
        </w:rPr>
      </w:pPr>
      <w:r>
        <w:rPr>
          <w:noProof/>
        </w:rPr>
        <w:drawing>
          <wp:anchor distT="0" distB="0" distL="114300" distR="114300" simplePos="0" relativeHeight="251642880" behindDoc="0" locked="0" layoutInCell="0" allowOverlap="1" wp14:anchorId="6AF32E9D" wp14:editId="41C43883">
            <wp:simplePos x="0" y="0"/>
            <wp:positionH relativeFrom="column">
              <wp:posOffset>5829935</wp:posOffset>
            </wp:positionH>
            <wp:positionV relativeFrom="paragraph">
              <wp:posOffset>83820</wp:posOffset>
            </wp:positionV>
            <wp:extent cx="661035" cy="726440"/>
            <wp:effectExtent l="0" t="0" r="0" b="0"/>
            <wp:wrapNone/>
            <wp:docPr id="406" name="Immagin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56" r:link="rId57">
                      <a:extLst>
                        <a:ext uri="{28A0092B-C50C-407E-A947-70E740481C1C}">
                          <a14:useLocalDpi xmlns:a14="http://schemas.microsoft.com/office/drawing/2010/main" val="0"/>
                        </a:ext>
                      </a:extLst>
                    </a:blip>
                    <a:srcRect/>
                    <a:stretch>
                      <a:fillRect/>
                    </a:stretch>
                  </pic:blipFill>
                  <pic:spPr bwMode="auto">
                    <a:xfrm>
                      <a:off x="0" y="0"/>
                      <a:ext cx="661035" cy="72644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542854E" w14:textId="77777777" w:rsidR="002B521C" w:rsidRDefault="002B521C">
      <w:pPr>
        <w:pStyle w:val="Titolo7"/>
      </w:pPr>
      <w:bookmarkStart w:id="36" w:name="_Toc58837197"/>
      <w:r>
        <w:t>Laboratorio Europeo di Biologia Molecolare</w:t>
      </w:r>
      <w:bookmarkEnd w:id="36"/>
      <w:r>
        <w:t xml:space="preserve"> </w:t>
      </w:r>
    </w:p>
    <w:p w14:paraId="3400C4B3" w14:textId="77777777" w:rsidR="002B521C" w:rsidRDefault="002B521C">
      <w:pPr>
        <w:widowControl w:val="0"/>
        <w:tabs>
          <w:tab w:val="right" w:pos="10206"/>
        </w:tabs>
        <w:autoSpaceDE w:val="0"/>
        <w:autoSpaceDN w:val="0"/>
        <w:adjustRightInd w:val="0"/>
        <w:rPr>
          <w:b/>
          <w:color w:val="000080"/>
          <w:sz w:val="32"/>
        </w:rPr>
      </w:pPr>
      <w:r>
        <w:rPr>
          <w:b/>
          <w:color w:val="000080"/>
          <w:sz w:val="32"/>
        </w:rPr>
        <w:t>(European Molecular Biology Laboratory)</w:t>
      </w:r>
    </w:p>
    <w:p w14:paraId="1C86C5D2"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EMBL</w:t>
      </w:r>
    </w:p>
    <w:p w14:paraId="795FC501" w14:textId="77777777" w:rsidR="002B521C" w:rsidRDefault="002B521C">
      <w:pPr>
        <w:widowControl w:val="0"/>
        <w:tabs>
          <w:tab w:val="right" w:pos="10206"/>
        </w:tabs>
        <w:autoSpaceDE w:val="0"/>
        <w:autoSpaceDN w:val="0"/>
        <w:adjustRightInd w:val="0"/>
        <w:spacing w:before="14"/>
        <w:jc w:val="center"/>
        <w:rPr>
          <w:color w:val="000080"/>
          <w:sz w:val="26"/>
        </w:rPr>
      </w:pPr>
      <w:r>
        <w:t>────────────────────────────────────────────────────────────────────────</w:t>
      </w:r>
    </w:p>
    <w:p w14:paraId="6A15AEA6" w14:textId="77777777" w:rsidR="002B521C" w:rsidRDefault="002B521C">
      <w:pPr>
        <w:widowControl w:val="0"/>
        <w:tabs>
          <w:tab w:val="right" w:pos="10206"/>
        </w:tabs>
        <w:autoSpaceDE w:val="0"/>
        <w:autoSpaceDN w:val="0"/>
        <w:adjustRightInd w:val="0"/>
        <w:rPr>
          <w:color w:val="000080"/>
          <w:sz w:val="24"/>
        </w:rPr>
      </w:pPr>
    </w:p>
    <w:p w14:paraId="5CD9F6BC" w14:textId="77777777" w:rsidR="002B521C" w:rsidRDefault="002B521C">
      <w:pPr>
        <w:pStyle w:val="NormaleWeb"/>
        <w:widowControl w:val="0"/>
        <w:tabs>
          <w:tab w:val="right" w:pos="10206"/>
        </w:tabs>
        <w:autoSpaceDE w:val="0"/>
        <w:autoSpaceDN w:val="0"/>
        <w:adjustRightInd w:val="0"/>
        <w:spacing w:before="0" w:after="0"/>
        <w:rPr>
          <w:rFonts w:ascii="Times New Roman" w:eastAsia="Times New Roman" w:hAnsi="Times New Roman"/>
          <w:b/>
          <w:color w:val="auto"/>
          <w:sz w:val="20"/>
        </w:rPr>
      </w:pPr>
      <w:r>
        <w:rPr>
          <w:rFonts w:ascii="Times New Roman" w:eastAsia="Times New Roman" w:hAnsi="Times New Roman"/>
          <w:b/>
          <w:color w:val="auto"/>
          <w:sz w:val="20"/>
        </w:rPr>
        <w:tab/>
        <w:t xml:space="preserve">Sito internet: </w:t>
      </w:r>
      <w:r>
        <w:rPr>
          <w:rFonts w:ascii="Times New Roman" w:eastAsia="Times New Roman" w:hAnsi="Times New Roman"/>
          <w:color w:val="auto"/>
          <w:sz w:val="20"/>
        </w:rPr>
        <w:t>www.embl.it</w:t>
      </w:r>
    </w:p>
    <w:p w14:paraId="30DB81BC" w14:textId="77777777" w:rsidR="002B521C" w:rsidRDefault="002B521C">
      <w:pPr>
        <w:pStyle w:val="NormaleWeb"/>
        <w:widowControl w:val="0"/>
        <w:tabs>
          <w:tab w:val="right" w:pos="10206"/>
        </w:tabs>
        <w:autoSpaceDE w:val="0"/>
        <w:autoSpaceDN w:val="0"/>
        <w:adjustRightInd w:val="0"/>
        <w:spacing w:before="0" w:after="0"/>
        <w:rPr>
          <w:rFonts w:ascii="Times New Roman" w:eastAsia="Times New Roman" w:hAnsi="Times New Roman"/>
          <w:b/>
        </w:rPr>
      </w:pPr>
    </w:p>
    <w:p w14:paraId="700CD14D" w14:textId="77777777" w:rsidR="002B521C" w:rsidRDefault="002B521C">
      <w:pPr>
        <w:pStyle w:val="Pidipagina"/>
        <w:widowControl w:val="0"/>
        <w:tabs>
          <w:tab w:val="clear" w:pos="4819"/>
          <w:tab w:val="clear" w:pos="9638"/>
          <w:tab w:val="right" w:pos="10206"/>
        </w:tabs>
        <w:autoSpaceDE w:val="0"/>
        <w:autoSpaceDN w:val="0"/>
        <w:adjustRightInd w:val="0"/>
        <w:rPr>
          <w:b/>
          <w:color w:val="000080"/>
        </w:rPr>
      </w:pPr>
    </w:p>
    <w:p w14:paraId="36C6662B" w14:textId="77777777" w:rsidR="002B521C" w:rsidRDefault="002B521C">
      <w:pPr>
        <w:pStyle w:val="Pidipagina"/>
        <w:widowControl w:val="0"/>
        <w:tabs>
          <w:tab w:val="clear" w:pos="4819"/>
          <w:tab w:val="clear" w:pos="9638"/>
          <w:tab w:val="right" w:pos="10206"/>
        </w:tabs>
        <w:autoSpaceDE w:val="0"/>
        <w:autoSpaceDN w:val="0"/>
        <w:adjustRightInd w:val="0"/>
      </w:pPr>
      <w:r>
        <w:rPr>
          <w:b/>
          <w:color w:val="000080"/>
        </w:rPr>
        <w:t>Indirizzo</w:t>
      </w:r>
      <w:r>
        <w:t xml:space="preserve">                                          Campus Adriano Buzzati-Traverso, Via Ramarini,  32 – 00015 Monterotondo</w:t>
      </w:r>
      <w:r w:rsidR="005B402B">
        <w:t xml:space="preserve"> (Rm)</w:t>
      </w:r>
    </w:p>
    <w:p w14:paraId="744A4860" w14:textId="77777777" w:rsidR="002B521C" w:rsidRDefault="002B521C">
      <w:pPr>
        <w:widowControl w:val="0"/>
        <w:tabs>
          <w:tab w:val="right" w:pos="10206"/>
        </w:tabs>
        <w:autoSpaceDE w:val="0"/>
        <w:autoSpaceDN w:val="0"/>
        <w:adjustRightInd w:val="0"/>
      </w:pPr>
      <w:r>
        <w:t xml:space="preserve">                                                          Tel. 0690091285  - Fax 0690091406</w:t>
      </w:r>
    </w:p>
    <w:p w14:paraId="60C77306" w14:textId="77777777" w:rsidR="002B521C" w:rsidRPr="00723ECE" w:rsidRDefault="002B521C">
      <w:pPr>
        <w:widowControl w:val="0"/>
        <w:tabs>
          <w:tab w:val="right" w:pos="10206"/>
        </w:tabs>
        <w:autoSpaceDE w:val="0"/>
        <w:autoSpaceDN w:val="0"/>
        <w:adjustRightInd w:val="0"/>
      </w:pPr>
      <w:r w:rsidRPr="00723ECE">
        <w:t xml:space="preserve">                                                          </w:t>
      </w:r>
      <w:r w:rsidRPr="00723ECE">
        <w:rPr>
          <w:color w:val="000000"/>
        </w:rPr>
        <w:t>E-mail admin</w:t>
      </w:r>
      <w:r w:rsidR="00E67659" w:rsidRPr="00723ECE">
        <w:rPr>
          <w:color w:val="000000"/>
        </w:rPr>
        <w:t>.rome</w:t>
      </w:r>
      <w:r w:rsidRPr="00723ECE">
        <w:rPr>
          <w:color w:val="000000"/>
        </w:rPr>
        <w:t>@embl.it</w:t>
      </w:r>
    </w:p>
    <w:p w14:paraId="5E949999" w14:textId="77777777" w:rsidR="002B521C" w:rsidRPr="00723ECE" w:rsidRDefault="002B521C">
      <w:pPr>
        <w:widowControl w:val="0"/>
        <w:tabs>
          <w:tab w:val="right" w:pos="10206"/>
        </w:tabs>
        <w:autoSpaceDE w:val="0"/>
        <w:autoSpaceDN w:val="0"/>
        <w:adjustRightInd w:val="0"/>
      </w:pPr>
    </w:p>
    <w:p w14:paraId="05D57C6B" w14:textId="77777777" w:rsidR="002B521C" w:rsidRPr="00723ECE" w:rsidRDefault="002B521C">
      <w:pPr>
        <w:widowControl w:val="0"/>
        <w:tabs>
          <w:tab w:val="right" w:pos="10206"/>
        </w:tabs>
        <w:autoSpaceDE w:val="0"/>
        <w:autoSpaceDN w:val="0"/>
        <w:adjustRightInd w:val="0"/>
      </w:pPr>
    </w:p>
    <w:p w14:paraId="6A12D5AF" w14:textId="77777777" w:rsidR="002B521C" w:rsidRPr="00723ECE" w:rsidRDefault="002B521C">
      <w:pPr>
        <w:widowControl w:val="0"/>
        <w:tabs>
          <w:tab w:val="right" w:pos="10206"/>
        </w:tabs>
        <w:autoSpaceDE w:val="0"/>
        <w:autoSpaceDN w:val="0"/>
        <w:adjustRightInd w:val="0"/>
      </w:pPr>
    </w:p>
    <w:p w14:paraId="6F9C78FB" w14:textId="77777777" w:rsidR="002B521C" w:rsidRPr="00723ECE" w:rsidRDefault="002B521C">
      <w:pPr>
        <w:widowControl w:val="0"/>
        <w:tabs>
          <w:tab w:val="right" w:pos="10206"/>
        </w:tabs>
        <w:autoSpaceDE w:val="0"/>
        <w:autoSpaceDN w:val="0"/>
        <w:adjustRightInd w:val="0"/>
      </w:pPr>
    </w:p>
    <w:p w14:paraId="60DA304A" w14:textId="77777777" w:rsidR="002B521C" w:rsidRDefault="004C5BCF">
      <w:pPr>
        <w:widowControl w:val="0"/>
        <w:tabs>
          <w:tab w:val="right" w:pos="10206"/>
        </w:tabs>
        <w:autoSpaceDE w:val="0"/>
        <w:autoSpaceDN w:val="0"/>
        <w:adjustRightInd w:val="0"/>
      </w:pPr>
      <w:r>
        <w:t xml:space="preserve">Signor </w:t>
      </w:r>
      <w:r w:rsidR="00256318">
        <w:t>CORNELIUS THILO GROSS</w:t>
      </w:r>
      <w:r>
        <w:t xml:space="preserve">, Direttore Generale, (1° </w:t>
      </w:r>
      <w:r w:rsidR="00256318">
        <w:t>luglio 2020</w:t>
      </w:r>
      <w:r>
        <w:t>)</w:t>
      </w:r>
    </w:p>
    <w:p w14:paraId="2D7B7182" w14:textId="77777777" w:rsidR="004C5BCF" w:rsidRPr="004C5BCF" w:rsidRDefault="004C5BCF">
      <w:pPr>
        <w:widowControl w:val="0"/>
        <w:tabs>
          <w:tab w:val="right" w:pos="10206"/>
        </w:tabs>
        <w:autoSpaceDE w:val="0"/>
        <w:autoSpaceDN w:val="0"/>
        <w:adjustRightInd w:val="0"/>
      </w:pPr>
    </w:p>
    <w:p w14:paraId="73BE4DE8" w14:textId="77777777" w:rsidR="002B521C" w:rsidRDefault="002B521C">
      <w:pPr>
        <w:widowControl w:val="0"/>
        <w:tabs>
          <w:tab w:val="right" w:pos="10206"/>
        </w:tabs>
        <w:autoSpaceDE w:val="0"/>
        <w:autoSpaceDN w:val="0"/>
        <w:adjustRightInd w:val="0"/>
        <w:rPr>
          <w:b/>
          <w:sz w:val="16"/>
          <w:szCs w:val="16"/>
        </w:rPr>
      </w:pPr>
      <w:r>
        <w:br w:type="page"/>
      </w:r>
      <w:r>
        <w:rPr>
          <w:b/>
        </w:rPr>
        <w:lastRenderedPageBreak/>
        <w:tab/>
      </w:r>
      <w:r>
        <w:rPr>
          <w:b/>
          <w:sz w:val="16"/>
          <w:szCs w:val="16"/>
        </w:rPr>
        <w:t>Lega degli Stati Arabi</w:t>
      </w:r>
    </w:p>
    <w:p w14:paraId="66BFBAA2" w14:textId="77777777" w:rsidR="002B521C" w:rsidRDefault="002B521C">
      <w:pPr>
        <w:widowControl w:val="0"/>
        <w:tabs>
          <w:tab w:val="right" w:pos="10206"/>
        </w:tabs>
        <w:autoSpaceDE w:val="0"/>
        <w:autoSpaceDN w:val="0"/>
        <w:adjustRightInd w:val="0"/>
        <w:rPr>
          <w:b/>
        </w:rPr>
      </w:pPr>
    </w:p>
    <w:p w14:paraId="6467D4B5" w14:textId="73A829AD" w:rsidR="002B521C" w:rsidRDefault="006B0580">
      <w:pPr>
        <w:pStyle w:val="Titolo7"/>
      </w:pPr>
      <w:bookmarkStart w:id="37" w:name="_Toc58837198"/>
      <w:r>
        <w:rPr>
          <w:noProof/>
        </w:rPr>
        <w:drawing>
          <wp:anchor distT="0" distB="0" distL="114300" distR="114300" simplePos="0" relativeHeight="251655168" behindDoc="1" locked="0" layoutInCell="0" allowOverlap="1" wp14:anchorId="0E50268A" wp14:editId="0C033F83">
            <wp:simplePos x="0" y="0"/>
            <wp:positionH relativeFrom="column">
              <wp:posOffset>5768975</wp:posOffset>
            </wp:positionH>
            <wp:positionV relativeFrom="paragraph">
              <wp:posOffset>-6350</wp:posOffset>
            </wp:positionV>
            <wp:extent cx="702310" cy="726440"/>
            <wp:effectExtent l="0" t="0" r="0" b="0"/>
            <wp:wrapThrough wrapText="bothSides">
              <wp:wrapPolygon edited="0">
                <wp:start x="0" y="0"/>
                <wp:lineTo x="0" y="21524"/>
                <wp:lineTo x="21092" y="21524"/>
                <wp:lineTo x="21092" y="0"/>
                <wp:lineTo x="0" y="0"/>
              </wp:wrapPolygon>
            </wp:wrapThrough>
            <wp:docPr id="428" name="Immagin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58" r:link="rId59">
                      <a:extLst>
                        <a:ext uri="{28A0092B-C50C-407E-A947-70E740481C1C}">
                          <a14:useLocalDpi xmlns:a14="http://schemas.microsoft.com/office/drawing/2010/main" val="0"/>
                        </a:ext>
                      </a:extLst>
                    </a:blip>
                    <a:srcRect/>
                    <a:stretch>
                      <a:fillRect/>
                    </a:stretch>
                  </pic:blipFill>
                  <pic:spPr bwMode="auto">
                    <a:xfrm>
                      <a:off x="0" y="0"/>
                      <a:ext cx="702310" cy="72644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Lega degli Stati Arabi</w:t>
      </w:r>
      <w:bookmarkEnd w:id="37"/>
    </w:p>
    <w:p w14:paraId="7E580741"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Missione di Roma</w:t>
      </w:r>
    </w:p>
    <w:p w14:paraId="121B5136" w14:textId="77777777" w:rsidR="002B521C" w:rsidRDefault="002B521C">
      <w:pPr>
        <w:pStyle w:val="Terminedefinizione"/>
        <w:rPr>
          <w:snapToGrid/>
        </w:rPr>
      </w:pPr>
    </w:p>
    <w:p w14:paraId="3D073D30" w14:textId="77777777" w:rsidR="002B521C" w:rsidRDefault="002B521C">
      <w:pPr>
        <w:widowControl w:val="0"/>
        <w:tabs>
          <w:tab w:val="right" w:pos="10206"/>
        </w:tabs>
        <w:autoSpaceDE w:val="0"/>
        <w:autoSpaceDN w:val="0"/>
        <w:adjustRightInd w:val="0"/>
        <w:spacing w:before="14"/>
        <w:rPr>
          <w:color w:val="000080"/>
          <w:sz w:val="26"/>
        </w:rPr>
      </w:pPr>
      <w:r>
        <w:t>────────────────────────────────────────────────────────────────────────</w:t>
      </w:r>
    </w:p>
    <w:p w14:paraId="59C33998" w14:textId="77777777" w:rsidR="002B521C" w:rsidRDefault="002B521C">
      <w:pPr>
        <w:widowControl w:val="0"/>
        <w:tabs>
          <w:tab w:val="right" w:pos="10206"/>
        </w:tabs>
        <w:autoSpaceDE w:val="0"/>
        <w:autoSpaceDN w:val="0"/>
        <w:adjustRightInd w:val="0"/>
        <w:rPr>
          <w:rFonts w:ascii="Arial" w:hAnsi="Arial"/>
        </w:rPr>
      </w:pPr>
    </w:p>
    <w:p w14:paraId="31857049" w14:textId="77777777" w:rsidR="002B521C" w:rsidRDefault="002B521C">
      <w:pPr>
        <w:rPr>
          <w:rFonts w:ascii="Arial" w:hAnsi="Arial"/>
        </w:rPr>
      </w:pPr>
    </w:p>
    <w:p w14:paraId="673161DB" w14:textId="77777777" w:rsidR="002B521C" w:rsidRDefault="002B521C">
      <w:pPr>
        <w:widowControl w:val="0"/>
        <w:tabs>
          <w:tab w:val="right" w:pos="10206"/>
        </w:tabs>
        <w:autoSpaceDE w:val="0"/>
        <w:autoSpaceDN w:val="0"/>
        <w:adjustRightInd w:val="0"/>
      </w:pPr>
      <w:r>
        <w:rPr>
          <w:b/>
        </w:rPr>
        <w:tab/>
        <w:t>Sito internet</w:t>
      </w:r>
      <w:r>
        <w:t>: http:/legaaraba.org</w:t>
      </w:r>
    </w:p>
    <w:p w14:paraId="6C83F762" w14:textId="77777777" w:rsidR="002B521C" w:rsidRDefault="002B521C">
      <w:pPr>
        <w:widowControl w:val="0"/>
        <w:tabs>
          <w:tab w:val="right" w:pos="10206"/>
        </w:tabs>
        <w:autoSpaceDE w:val="0"/>
        <w:autoSpaceDN w:val="0"/>
        <w:adjustRightInd w:val="0"/>
        <w:rPr>
          <w:rFonts w:ascii="Arial" w:hAnsi="Arial"/>
        </w:rPr>
      </w:pPr>
    </w:p>
    <w:p w14:paraId="1DB648DD" w14:textId="77777777" w:rsidR="002B521C" w:rsidRDefault="002B521C">
      <w:pPr>
        <w:widowControl w:val="0"/>
        <w:tabs>
          <w:tab w:val="right" w:pos="10206"/>
        </w:tabs>
        <w:autoSpaceDE w:val="0"/>
        <w:autoSpaceDN w:val="0"/>
        <w:adjustRightInd w:val="0"/>
        <w:rPr>
          <w:rFonts w:ascii="Arial" w:hAnsi="Arial"/>
        </w:rPr>
      </w:pPr>
    </w:p>
    <w:p w14:paraId="75160D3D" w14:textId="77777777" w:rsidR="002B521C" w:rsidRDefault="002B521C">
      <w:pPr>
        <w:pStyle w:val="Pidipagina"/>
        <w:widowControl w:val="0"/>
        <w:tabs>
          <w:tab w:val="clear" w:pos="4819"/>
          <w:tab w:val="clear" w:pos="9638"/>
          <w:tab w:val="right" w:pos="10206"/>
        </w:tabs>
        <w:autoSpaceDE w:val="0"/>
        <w:autoSpaceDN w:val="0"/>
        <w:adjustRightInd w:val="0"/>
      </w:pPr>
      <w:r>
        <w:rPr>
          <w:b/>
          <w:color w:val="000080"/>
        </w:rPr>
        <w:t xml:space="preserve">Indirizzo     </w:t>
      </w:r>
      <w:r>
        <w:t xml:space="preserve">                                        Via </w:t>
      </w:r>
      <w:r w:rsidR="007D4414">
        <w:t>Giuseppe Gioacchino Belli</w:t>
      </w:r>
      <w:r>
        <w:t>, 1</w:t>
      </w:r>
      <w:r w:rsidR="007D4414">
        <w:t>22</w:t>
      </w:r>
      <w:r>
        <w:t xml:space="preserve">  - 001</w:t>
      </w:r>
      <w:r w:rsidR="007D4414">
        <w:t>93</w:t>
      </w:r>
      <w:r>
        <w:t xml:space="preserve"> Roma</w:t>
      </w:r>
    </w:p>
    <w:p w14:paraId="6A06DDE2" w14:textId="77777777" w:rsidR="002B521C" w:rsidRDefault="002B521C">
      <w:pPr>
        <w:widowControl w:val="0"/>
        <w:tabs>
          <w:tab w:val="right" w:pos="10206"/>
        </w:tabs>
        <w:autoSpaceDE w:val="0"/>
        <w:autoSpaceDN w:val="0"/>
        <w:adjustRightInd w:val="0"/>
      </w:pPr>
      <w:r>
        <w:t xml:space="preserve">                                                             Tel. 0644249994  064404482  - Fax 0644119915</w:t>
      </w:r>
    </w:p>
    <w:p w14:paraId="247B29B4" w14:textId="77777777" w:rsidR="002B521C" w:rsidRDefault="002B521C">
      <w:pPr>
        <w:widowControl w:val="0"/>
        <w:tabs>
          <w:tab w:val="right" w:pos="10206"/>
        </w:tabs>
        <w:autoSpaceDE w:val="0"/>
        <w:autoSpaceDN w:val="0"/>
        <w:adjustRightInd w:val="0"/>
      </w:pPr>
      <w:r>
        <w:t xml:space="preserve">                                                             E-Mail info@legaaraba.org</w:t>
      </w:r>
    </w:p>
    <w:p w14:paraId="23FBA8DF" w14:textId="77777777" w:rsidR="002B521C" w:rsidRDefault="002B521C">
      <w:pPr>
        <w:widowControl w:val="0"/>
        <w:tabs>
          <w:tab w:val="right" w:pos="10206"/>
        </w:tabs>
        <w:autoSpaceDE w:val="0"/>
        <w:autoSpaceDN w:val="0"/>
        <w:adjustRightInd w:val="0"/>
      </w:pPr>
    </w:p>
    <w:p w14:paraId="088A3B9F" w14:textId="77777777" w:rsidR="002B521C" w:rsidRDefault="002B521C">
      <w:pPr>
        <w:widowControl w:val="0"/>
        <w:tabs>
          <w:tab w:val="right" w:pos="10206"/>
        </w:tabs>
        <w:autoSpaceDE w:val="0"/>
        <w:autoSpaceDN w:val="0"/>
        <w:adjustRightInd w:val="0"/>
      </w:pPr>
    </w:p>
    <w:p w14:paraId="3A1DF69D" w14:textId="77777777" w:rsidR="002B521C" w:rsidRDefault="002B521C">
      <w:pPr>
        <w:widowControl w:val="0"/>
        <w:tabs>
          <w:tab w:val="right" w:pos="10206"/>
        </w:tabs>
        <w:autoSpaceDE w:val="0"/>
        <w:autoSpaceDN w:val="0"/>
        <w:adjustRightInd w:val="0"/>
      </w:pPr>
    </w:p>
    <w:p w14:paraId="2A8AB330" w14:textId="77777777" w:rsidR="002B521C" w:rsidRDefault="002B521C">
      <w:pPr>
        <w:widowControl w:val="0"/>
        <w:tabs>
          <w:tab w:val="right" w:pos="10206"/>
        </w:tabs>
        <w:autoSpaceDE w:val="0"/>
        <w:autoSpaceDN w:val="0"/>
        <w:adjustRightInd w:val="0"/>
        <w:rPr>
          <w:rFonts w:ascii="Arial" w:hAnsi="Arial"/>
        </w:rPr>
      </w:pPr>
    </w:p>
    <w:p w14:paraId="2608FD39" w14:textId="77777777" w:rsidR="00987370" w:rsidRDefault="00987370">
      <w:pPr>
        <w:pStyle w:val="Pidipagina"/>
        <w:widowControl w:val="0"/>
        <w:tabs>
          <w:tab w:val="clear" w:pos="4819"/>
          <w:tab w:val="clear" w:pos="9638"/>
          <w:tab w:val="right" w:pos="10206"/>
        </w:tabs>
        <w:autoSpaceDE w:val="0"/>
        <w:autoSpaceDN w:val="0"/>
        <w:adjustRightInd w:val="0"/>
      </w:pPr>
    </w:p>
    <w:p w14:paraId="41E743CE" w14:textId="77777777" w:rsidR="006B36B9" w:rsidRPr="00E47839" w:rsidRDefault="006B36B9">
      <w:pPr>
        <w:pStyle w:val="Pidipagina"/>
        <w:widowControl w:val="0"/>
        <w:tabs>
          <w:tab w:val="clear" w:pos="4819"/>
          <w:tab w:val="clear" w:pos="9638"/>
          <w:tab w:val="right" w:pos="10206"/>
        </w:tabs>
        <w:autoSpaceDE w:val="0"/>
        <w:autoSpaceDN w:val="0"/>
        <w:adjustRightInd w:val="0"/>
      </w:pPr>
      <w:r w:rsidRPr="00E47839">
        <w:t>Signor</w:t>
      </w:r>
      <w:r w:rsidR="00E47839" w:rsidRPr="00E47839">
        <w:t xml:space="preserve">a </w:t>
      </w:r>
      <w:r w:rsidR="008946E9" w:rsidRPr="008946E9">
        <w:t>ENAS SAYED MOHAMED ALY</w:t>
      </w:r>
      <w:r w:rsidR="008946E9">
        <w:t xml:space="preserve"> </w:t>
      </w:r>
      <w:r w:rsidR="008946E9" w:rsidRPr="008946E9">
        <w:t>MEKKAWY</w:t>
      </w:r>
      <w:r w:rsidRPr="00E47839">
        <w:t xml:space="preserve">, </w:t>
      </w:r>
      <w:r w:rsidR="008946E9">
        <w:t>Capo Missione</w:t>
      </w:r>
      <w:r w:rsidRPr="00E47839">
        <w:t>, (</w:t>
      </w:r>
      <w:r w:rsidR="00EB6B2A">
        <w:t>5 dicembre</w:t>
      </w:r>
      <w:r w:rsidR="008946E9">
        <w:t xml:space="preserve"> 2019</w:t>
      </w:r>
      <w:r w:rsidR="00E47839">
        <w:t>)</w:t>
      </w:r>
    </w:p>
    <w:p w14:paraId="60211658" w14:textId="77777777" w:rsidR="002B521C" w:rsidRPr="00E47839" w:rsidRDefault="002B521C">
      <w:pPr>
        <w:pStyle w:val="Pidipagina"/>
        <w:widowControl w:val="0"/>
        <w:tabs>
          <w:tab w:val="clear" w:pos="4819"/>
          <w:tab w:val="clear" w:pos="9638"/>
          <w:tab w:val="right" w:pos="10206"/>
        </w:tabs>
        <w:autoSpaceDE w:val="0"/>
        <w:autoSpaceDN w:val="0"/>
        <w:adjustRightInd w:val="0"/>
      </w:pPr>
    </w:p>
    <w:p w14:paraId="70630602" w14:textId="77777777" w:rsidR="002B521C" w:rsidRPr="00E47839" w:rsidRDefault="002B521C">
      <w:pPr>
        <w:pStyle w:val="Pidipagina"/>
        <w:widowControl w:val="0"/>
        <w:tabs>
          <w:tab w:val="clear" w:pos="4819"/>
          <w:tab w:val="clear" w:pos="9638"/>
          <w:tab w:val="right" w:pos="10206"/>
        </w:tabs>
        <w:autoSpaceDE w:val="0"/>
        <w:autoSpaceDN w:val="0"/>
        <w:adjustRightInd w:val="0"/>
      </w:pPr>
    </w:p>
    <w:p w14:paraId="21EA64FA" w14:textId="77777777" w:rsidR="002B521C" w:rsidRPr="00E47839" w:rsidRDefault="002B521C">
      <w:pPr>
        <w:widowControl w:val="0"/>
        <w:tabs>
          <w:tab w:val="right" w:pos="10206"/>
        </w:tabs>
        <w:autoSpaceDE w:val="0"/>
        <w:autoSpaceDN w:val="0"/>
        <w:adjustRightInd w:val="0"/>
        <w:rPr>
          <w:rFonts w:ascii="Arial" w:hAnsi="Arial"/>
        </w:rPr>
      </w:pPr>
    </w:p>
    <w:p w14:paraId="3830942D" w14:textId="77777777" w:rsidR="002B521C" w:rsidRDefault="002B521C">
      <w:pPr>
        <w:widowControl w:val="0"/>
        <w:tabs>
          <w:tab w:val="right" w:pos="10206"/>
        </w:tabs>
        <w:autoSpaceDE w:val="0"/>
        <w:autoSpaceDN w:val="0"/>
        <w:adjustRightInd w:val="0"/>
        <w:jc w:val="right"/>
        <w:rPr>
          <w:b/>
          <w:sz w:val="16"/>
          <w:lang w:val="en-GB"/>
        </w:rPr>
      </w:pPr>
      <w:r w:rsidRPr="00E47839">
        <w:rPr>
          <w:rFonts w:ascii="Arial" w:hAnsi="Arial"/>
        </w:rPr>
        <w:br w:type="page"/>
      </w:r>
      <w:r>
        <w:rPr>
          <w:b/>
          <w:sz w:val="16"/>
          <w:lang w:val="en-GB"/>
        </w:rPr>
        <w:lastRenderedPageBreak/>
        <w:t>NATO Joint Force Command</w:t>
      </w:r>
    </w:p>
    <w:p w14:paraId="3AB15585" w14:textId="77777777" w:rsidR="002B521C" w:rsidRDefault="002B521C">
      <w:pPr>
        <w:pStyle w:val="Pidipagina"/>
        <w:widowControl w:val="0"/>
        <w:tabs>
          <w:tab w:val="clear" w:pos="4819"/>
          <w:tab w:val="clear" w:pos="9638"/>
          <w:tab w:val="right" w:pos="10206"/>
        </w:tabs>
        <w:autoSpaceDE w:val="0"/>
        <w:autoSpaceDN w:val="0"/>
        <w:adjustRightInd w:val="0"/>
        <w:rPr>
          <w:rFonts w:ascii="Arial" w:hAnsi="Arial"/>
          <w:lang w:val="en-GB"/>
        </w:rPr>
      </w:pPr>
    </w:p>
    <w:p w14:paraId="402A9A9F" w14:textId="20970B03" w:rsidR="002B521C" w:rsidRDefault="006B0580">
      <w:pPr>
        <w:pStyle w:val="Titolo7"/>
        <w:rPr>
          <w:lang w:val="en-GB"/>
        </w:rPr>
      </w:pPr>
      <w:bookmarkStart w:id="38" w:name="_Toc58837199"/>
      <w:r>
        <w:rPr>
          <w:noProof/>
        </w:rPr>
        <w:drawing>
          <wp:anchor distT="0" distB="0" distL="114300" distR="114300" simplePos="0" relativeHeight="251656192" behindDoc="0" locked="0" layoutInCell="0" allowOverlap="1" wp14:anchorId="33E32605" wp14:editId="1D1AE8D7">
            <wp:simplePos x="0" y="0"/>
            <wp:positionH relativeFrom="column">
              <wp:posOffset>5530215</wp:posOffset>
            </wp:positionH>
            <wp:positionV relativeFrom="paragraph">
              <wp:posOffset>35560</wp:posOffset>
            </wp:positionV>
            <wp:extent cx="955040" cy="718185"/>
            <wp:effectExtent l="0" t="0" r="0" b="0"/>
            <wp:wrapNone/>
            <wp:docPr id="429" name="Immagin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0" r:link="rId61" cstate="print">
                      <a:extLst>
                        <a:ext uri="{28A0092B-C50C-407E-A947-70E740481C1C}">
                          <a14:useLocalDpi xmlns:a14="http://schemas.microsoft.com/office/drawing/2010/main" val="0"/>
                        </a:ext>
                      </a:extLst>
                    </a:blip>
                    <a:srcRect/>
                    <a:stretch>
                      <a:fillRect/>
                    </a:stretch>
                  </pic:blipFill>
                  <pic:spPr bwMode="auto">
                    <a:xfrm>
                      <a:off x="0" y="0"/>
                      <a:ext cx="95504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rPr>
          <w:lang w:val="en-GB"/>
        </w:rPr>
        <w:t>NATO Joint Force Command</w:t>
      </w:r>
      <w:bookmarkEnd w:id="38"/>
    </w:p>
    <w:p w14:paraId="3D7A8E4B" w14:textId="77777777" w:rsidR="002B521C" w:rsidRDefault="002B521C">
      <w:pPr>
        <w:widowControl w:val="0"/>
        <w:tabs>
          <w:tab w:val="right" w:pos="10206"/>
        </w:tabs>
        <w:autoSpaceDE w:val="0"/>
        <w:autoSpaceDN w:val="0"/>
        <w:adjustRightInd w:val="0"/>
        <w:rPr>
          <w:rFonts w:ascii="Arial" w:hAnsi="Arial"/>
          <w:lang w:val="en-GB"/>
        </w:rPr>
      </w:pPr>
    </w:p>
    <w:p w14:paraId="21B1A67E" w14:textId="77777777" w:rsidR="002B521C" w:rsidRDefault="002B521C">
      <w:pPr>
        <w:widowControl w:val="0"/>
        <w:tabs>
          <w:tab w:val="right" w:pos="10206"/>
        </w:tabs>
        <w:autoSpaceDE w:val="0"/>
        <w:autoSpaceDN w:val="0"/>
        <w:adjustRightInd w:val="0"/>
        <w:rPr>
          <w:rFonts w:ascii="Arial" w:hAnsi="Arial"/>
          <w:lang w:val="en-GB"/>
        </w:rPr>
      </w:pPr>
    </w:p>
    <w:p w14:paraId="374D020C" w14:textId="77777777" w:rsidR="002B521C" w:rsidRDefault="002B521C">
      <w:pPr>
        <w:widowControl w:val="0"/>
        <w:tabs>
          <w:tab w:val="right" w:pos="10206"/>
        </w:tabs>
        <w:autoSpaceDE w:val="0"/>
        <w:autoSpaceDN w:val="0"/>
        <w:adjustRightInd w:val="0"/>
        <w:rPr>
          <w:rFonts w:ascii="Arial" w:hAnsi="Arial"/>
          <w:lang w:val="en-GB"/>
        </w:rPr>
      </w:pPr>
    </w:p>
    <w:p w14:paraId="20544AC5" w14:textId="77777777" w:rsidR="000C4A93" w:rsidRDefault="000C4A93">
      <w:pPr>
        <w:widowControl w:val="0"/>
        <w:tabs>
          <w:tab w:val="right" w:pos="10206"/>
        </w:tabs>
        <w:autoSpaceDE w:val="0"/>
        <w:autoSpaceDN w:val="0"/>
        <w:adjustRightInd w:val="0"/>
        <w:rPr>
          <w:rFonts w:ascii="Arial" w:hAnsi="Arial"/>
          <w:lang w:val="en-GB"/>
        </w:rPr>
      </w:pPr>
    </w:p>
    <w:p w14:paraId="5CC53B2F"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157C6F31" w14:textId="77777777" w:rsidR="002B521C" w:rsidRPr="00C34BC8" w:rsidRDefault="00C34BC8" w:rsidP="00C34BC8">
      <w:pPr>
        <w:widowControl w:val="0"/>
        <w:tabs>
          <w:tab w:val="right" w:pos="10206"/>
        </w:tabs>
        <w:autoSpaceDE w:val="0"/>
        <w:autoSpaceDN w:val="0"/>
        <w:adjustRightInd w:val="0"/>
        <w:jc w:val="right"/>
        <w:rPr>
          <w:rFonts w:ascii="Arial" w:hAnsi="Arial"/>
        </w:rPr>
      </w:pPr>
      <w:r>
        <w:rPr>
          <w:b/>
        </w:rPr>
        <w:t>Sito internet</w:t>
      </w:r>
      <w:r>
        <w:t xml:space="preserve">: </w:t>
      </w:r>
      <w:r w:rsidRPr="00C34BC8">
        <w:t>http://www.jfcnaples.n</w:t>
      </w:r>
      <w:r>
        <w:t>ato.int/</w:t>
      </w:r>
    </w:p>
    <w:p w14:paraId="61C25A9A" w14:textId="77777777" w:rsidR="002B521C" w:rsidRPr="00C34BC8" w:rsidRDefault="002B521C">
      <w:pPr>
        <w:widowControl w:val="0"/>
        <w:tabs>
          <w:tab w:val="right" w:pos="10206"/>
        </w:tabs>
        <w:autoSpaceDE w:val="0"/>
        <w:autoSpaceDN w:val="0"/>
        <w:adjustRightInd w:val="0"/>
        <w:rPr>
          <w:rFonts w:ascii="Arial" w:hAnsi="Arial"/>
        </w:rPr>
      </w:pPr>
    </w:p>
    <w:p w14:paraId="781AC1CC" w14:textId="77777777" w:rsidR="002B521C" w:rsidRPr="00C34BC8" w:rsidRDefault="002B521C">
      <w:pPr>
        <w:pStyle w:val="Pidipagina"/>
        <w:widowControl w:val="0"/>
        <w:tabs>
          <w:tab w:val="clear" w:pos="4819"/>
          <w:tab w:val="clear" w:pos="9638"/>
          <w:tab w:val="right" w:pos="10206"/>
        </w:tabs>
        <w:autoSpaceDE w:val="0"/>
        <w:autoSpaceDN w:val="0"/>
        <w:adjustRightInd w:val="0"/>
        <w:rPr>
          <w:rFonts w:ascii="Arial" w:hAnsi="Arial"/>
        </w:rPr>
      </w:pPr>
    </w:p>
    <w:p w14:paraId="3589B8FA" w14:textId="77777777" w:rsidR="002B521C" w:rsidRPr="00C34BC8" w:rsidRDefault="002B521C">
      <w:pPr>
        <w:widowControl w:val="0"/>
        <w:tabs>
          <w:tab w:val="right" w:pos="10206"/>
        </w:tabs>
        <w:autoSpaceDE w:val="0"/>
        <w:autoSpaceDN w:val="0"/>
        <w:adjustRightInd w:val="0"/>
        <w:rPr>
          <w:rFonts w:ascii="Arial" w:hAnsi="Arial"/>
        </w:rPr>
      </w:pPr>
    </w:p>
    <w:p w14:paraId="7F8A310C" w14:textId="77777777" w:rsidR="001E5515" w:rsidRDefault="002B521C">
      <w:pPr>
        <w:pStyle w:val="H5"/>
        <w:widowControl w:val="0"/>
        <w:tabs>
          <w:tab w:val="right" w:pos="10206"/>
        </w:tabs>
        <w:autoSpaceDE w:val="0"/>
        <w:autoSpaceDN w:val="0"/>
        <w:adjustRightInd w:val="0"/>
        <w:spacing w:before="0" w:after="0"/>
        <w:rPr>
          <w:b w:val="0"/>
          <w:bCs/>
          <w:snapToGrid/>
        </w:rPr>
      </w:pPr>
      <w:r w:rsidRPr="001E5515">
        <w:rPr>
          <w:snapToGrid/>
          <w:color w:val="000080"/>
        </w:rPr>
        <w:t>Indirizzo</w:t>
      </w:r>
      <w:r w:rsidRPr="001E5515">
        <w:rPr>
          <w:snapToGrid/>
        </w:rPr>
        <w:t xml:space="preserve">                                                    </w:t>
      </w:r>
      <w:r w:rsidRPr="001E5515">
        <w:rPr>
          <w:b w:val="0"/>
          <w:bCs/>
          <w:snapToGrid/>
        </w:rPr>
        <w:t xml:space="preserve">Via </w:t>
      </w:r>
      <w:r w:rsidR="001E5515" w:rsidRPr="001E5515">
        <w:rPr>
          <w:b w:val="0"/>
          <w:bCs/>
          <w:snapToGrid/>
        </w:rPr>
        <w:t>Madonna del Pantano</w:t>
      </w:r>
      <w:r w:rsidRPr="001E5515">
        <w:rPr>
          <w:b w:val="0"/>
          <w:bCs/>
          <w:snapToGrid/>
        </w:rPr>
        <w:t xml:space="preserve">, </w:t>
      </w:r>
      <w:r w:rsidR="001E5515" w:rsidRPr="001E5515">
        <w:rPr>
          <w:b w:val="0"/>
          <w:bCs/>
          <w:snapToGrid/>
        </w:rPr>
        <w:t>snc</w:t>
      </w:r>
      <w:r w:rsidRPr="001E5515">
        <w:rPr>
          <w:b w:val="0"/>
          <w:bCs/>
          <w:snapToGrid/>
        </w:rPr>
        <w:t xml:space="preserve"> – 80</w:t>
      </w:r>
      <w:r w:rsidR="001E5515">
        <w:rPr>
          <w:b w:val="0"/>
          <w:bCs/>
          <w:snapToGrid/>
        </w:rPr>
        <w:t>014</w:t>
      </w:r>
      <w:r w:rsidRPr="001E5515">
        <w:rPr>
          <w:b w:val="0"/>
          <w:bCs/>
          <w:snapToGrid/>
        </w:rPr>
        <w:t xml:space="preserve"> </w:t>
      </w:r>
      <w:r w:rsidR="001E5515">
        <w:rPr>
          <w:b w:val="0"/>
          <w:bCs/>
          <w:snapToGrid/>
        </w:rPr>
        <w:t>Lago Patria</w:t>
      </w:r>
      <w:r w:rsidR="00FC75DD">
        <w:rPr>
          <w:b w:val="0"/>
          <w:bCs/>
          <w:snapToGrid/>
        </w:rPr>
        <w:t xml:space="preserve"> -</w:t>
      </w:r>
      <w:r w:rsidR="001E5515">
        <w:rPr>
          <w:b w:val="0"/>
          <w:bCs/>
          <w:snapToGrid/>
        </w:rPr>
        <w:t xml:space="preserve"> Giug</w:t>
      </w:r>
      <w:r w:rsidRPr="001E5515">
        <w:rPr>
          <w:b w:val="0"/>
          <w:bCs/>
          <w:snapToGrid/>
        </w:rPr>
        <w:t>li</w:t>
      </w:r>
      <w:r w:rsidR="001E5515">
        <w:rPr>
          <w:b w:val="0"/>
          <w:bCs/>
          <w:snapToGrid/>
        </w:rPr>
        <w:t>ano in Campania</w:t>
      </w:r>
    </w:p>
    <w:p w14:paraId="73889E94" w14:textId="77777777" w:rsidR="002B521C" w:rsidRPr="001E5515" w:rsidRDefault="001E5515">
      <w:pPr>
        <w:pStyle w:val="H5"/>
        <w:widowControl w:val="0"/>
        <w:tabs>
          <w:tab w:val="right" w:pos="10206"/>
        </w:tabs>
        <w:autoSpaceDE w:val="0"/>
        <w:autoSpaceDN w:val="0"/>
        <w:adjustRightInd w:val="0"/>
        <w:spacing w:before="0" w:after="0"/>
        <w:rPr>
          <w:b w:val="0"/>
          <w:snapToGrid/>
        </w:rPr>
      </w:pPr>
      <w:r>
        <w:rPr>
          <w:b w:val="0"/>
          <w:bCs/>
          <w:snapToGrid/>
        </w:rPr>
        <w:t xml:space="preserve">                                                                   </w:t>
      </w:r>
      <w:r w:rsidR="002B521C" w:rsidRPr="001E5515">
        <w:rPr>
          <w:b w:val="0"/>
          <w:bCs/>
          <w:snapToGrid/>
        </w:rPr>
        <w:t xml:space="preserve"> (Napoli)                                                        </w:t>
      </w:r>
    </w:p>
    <w:p w14:paraId="5B389278" w14:textId="77777777" w:rsidR="002B521C" w:rsidRDefault="002B521C">
      <w:pPr>
        <w:pStyle w:val="H5"/>
        <w:widowControl w:val="0"/>
        <w:tabs>
          <w:tab w:val="right" w:pos="10206"/>
        </w:tabs>
        <w:autoSpaceDE w:val="0"/>
        <w:autoSpaceDN w:val="0"/>
        <w:adjustRightInd w:val="0"/>
        <w:spacing w:before="0" w:after="0"/>
        <w:rPr>
          <w:b w:val="0"/>
          <w:snapToGrid/>
        </w:rPr>
      </w:pPr>
      <w:r w:rsidRPr="001E5515">
        <w:rPr>
          <w:b w:val="0"/>
          <w:snapToGrid/>
        </w:rPr>
        <w:t xml:space="preserve">                                                                    </w:t>
      </w:r>
      <w:r>
        <w:rPr>
          <w:b w:val="0"/>
          <w:snapToGrid/>
        </w:rPr>
        <w:t>Tel</w:t>
      </w:r>
      <w:r w:rsidR="004947C8">
        <w:rPr>
          <w:b w:val="0"/>
          <w:snapToGrid/>
        </w:rPr>
        <w:t>.</w:t>
      </w:r>
      <w:r>
        <w:rPr>
          <w:b w:val="0"/>
          <w:snapToGrid/>
        </w:rPr>
        <w:t xml:space="preserve"> 08172127</w:t>
      </w:r>
      <w:r w:rsidR="00C34BC8">
        <w:rPr>
          <w:b w:val="0"/>
          <w:snapToGrid/>
        </w:rPr>
        <w:t>52  0817213838</w:t>
      </w:r>
      <w:r>
        <w:rPr>
          <w:b w:val="0"/>
          <w:snapToGrid/>
        </w:rPr>
        <w:t xml:space="preserve"> </w:t>
      </w:r>
    </w:p>
    <w:p w14:paraId="2457E56E" w14:textId="77777777" w:rsidR="00C34BC8" w:rsidRPr="00C34BC8" w:rsidRDefault="00C34BC8" w:rsidP="00C34BC8">
      <w:r>
        <w:tab/>
      </w:r>
      <w:r>
        <w:tab/>
      </w:r>
      <w:r>
        <w:tab/>
      </w:r>
      <w:r>
        <w:tab/>
        <w:t xml:space="preserve">           E-mail  </w:t>
      </w:r>
      <w:r w:rsidRPr="00C34BC8">
        <w:rPr>
          <w:color w:val="333333"/>
        </w:rPr>
        <w:t>JFCNPPAOGROUP@JFCNP.NATO.INT</w:t>
      </w:r>
    </w:p>
    <w:p w14:paraId="5B096CA6" w14:textId="77777777" w:rsidR="002B521C" w:rsidRDefault="002B521C">
      <w:pPr>
        <w:pStyle w:val="H5"/>
        <w:widowControl w:val="0"/>
        <w:tabs>
          <w:tab w:val="right" w:pos="10206"/>
        </w:tabs>
        <w:autoSpaceDE w:val="0"/>
        <w:autoSpaceDN w:val="0"/>
        <w:adjustRightInd w:val="0"/>
        <w:spacing w:before="0" w:after="0"/>
        <w:rPr>
          <w:b w:val="0"/>
          <w:snapToGrid/>
        </w:rPr>
      </w:pPr>
      <w:r>
        <w:rPr>
          <w:b w:val="0"/>
          <w:snapToGrid/>
        </w:rPr>
        <w:tab/>
      </w:r>
      <w:r>
        <w:rPr>
          <w:b w:val="0"/>
          <w:snapToGrid/>
        </w:rPr>
        <w:tab/>
      </w:r>
      <w:r>
        <w:rPr>
          <w:b w:val="0"/>
          <w:snapToGrid/>
        </w:rPr>
        <w:tab/>
      </w:r>
    </w:p>
    <w:p w14:paraId="139A0548" w14:textId="77777777" w:rsidR="002B521C" w:rsidRDefault="002B521C">
      <w:pPr>
        <w:pStyle w:val="H5"/>
        <w:widowControl w:val="0"/>
        <w:tabs>
          <w:tab w:val="right" w:pos="10206"/>
        </w:tabs>
        <w:autoSpaceDE w:val="0"/>
        <w:autoSpaceDN w:val="0"/>
        <w:adjustRightInd w:val="0"/>
        <w:spacing w:before="0" w:after="0"/>
        <w:rPr>
          <w:b w:val="0"/>
          <w:snapToGrid/>
        </w:rPr>
      </w:pPr>
    </w:p>
    <w:p w14:paraId="16C960FE" w14:textId="77777777" w:rsidR="002B521C" w:rsidRDefault="002B521C">
      <w:pPr>
        <w:pStyle w:val="H5"/>
        <w:widowControl w:val="0"/>
        <w:tabs>
          <w:tab w:val="right" w:pos="10206"/>
        </w:tabs>
        <w:autoSpaceDE w:val="0"/>
        <w:autoSpaceDN w:val="0"/>
        <w:adjustRightInd w:val="0"/>
        <w:spacing w:before="0" w:after="0"/>
        <w:rPr>
          <w:b w:val="0"/>
          <w:snapToGrid/>
        </w:rPr>
      </w:pPr>
    </w:p>
    <w:p w14:paraId="469AAED7" w14:textId="77777777" w:rsidR="002B521C" w:rsidRDefault="002B521C">
      <w:pPr>
        <w:pStyle w:val="H5"/>
        <w:widowControl w:val="0"/>
        <w:tabs>
          <w:tab w:val="right" w:pos="10206"/>
        </w:tabs>
        <w:autoSpaceDE w:val="0"/>
        <w:autoSpaceDN w:val="0"/>
        <w:adjustRightInd w:val="0"/>
        <w:spacing w:before="0" w:after="0"/>
        <w:rPr>
          <w:b w:val="0"/>
          <w:snapToGrid/>
        </w:rPr>
      </w:pPr>
    </w:p>
    <w:p w14:paraId="37323B48" w14:textId="77777777" w:rsidR="002B521C" w:rsidRDefault="002B521C">
      <w:pPr>
        <w:pStyle w:val="H5"/>
        <w:widowControl w:val="0"/>
        <w:tabs>
          <w:tab w:val="right" w:pos="10206"/>
        </w:tabs>
        <w:autoSpaceDE w:val="0"/>
        <w:autoSpaceDN w:val="0"/>
        <w:adjustRightInd w:val="0"/>
        <w:spacing w:before="0" w:after="0"/>
        <w:rPr>
          <w:b w:val="0"/>
          <w:snapToGrid/>
        </w:rPr>
      </w:pPr>
      <w:r>
        <w:rPr>
          <w:b w:val="0"/>
          <w:snapToGrid/>
        </w:rPr>
        <w:tab/>
      </w:r>
      <w:r>
        <w:rPr>
          <w:b w:val="0"/>
          <w:snapToGrid/>
        </w:rPr>
        <w:tab/>
      </w:r>
    </w:p>
    <w:p w14:paraId="1D191672" w14:textId="77777777" w:rsidR="002B521C" w:rsidRDefault="002B521C">
      <w:pPr>
        <w:widowControl w:val="0"/>
        <w:tabs>
          <w:tab w:val="right" w:pos="10206"/>
        </w:tabs>
        <w:autoSpaceDE w:val="0"/>
        <w:autoSpaceDN w:val="0"/>
        <w:adjustRightInd w:val="0"/>
        <w:ind w:left="5760"/>
        <w:jc w:val="right"/>
        <w:rPr>
          <w:b/>
          <w:sz w:val="16"/>
        </w:rPr>
      </w:pPr>
      <w:r>
        <w:rPr>
          <w:b/>
        </w:rPr>
        <w:br w:type="page"/>
      </w:r>
      <w:r>
        <w:rPr>
          <w:b/>
          <w:sz w:val="16"/>
        </w:rPr>
        <w:lastRenderedPageBreak/>
        <w:t xml:space="preserve"> Organizzazione per la Cooperazione e lo Sviluppo</w:t>
      </w:r>
      <w:r w:rsidR="00231F1D">
        <w:rPr>
          <w:b/>
          <w:sz w:val="16"/>
        </w:rPr>
        <w:t xml:space="preserve"> Economico</w:t>
      </w:r>
    </w:p>
    <w:p w14:paraId="667ECC5C" w14:textId="77777777" w:rsidR="002B521C" w:rsidRDefault="002B521C">
      <w:pPr>
        <w:pStyle w:val="Pidipagina"/>
        <w:widowControl w:val="0"/>
        <w:tabs>
          <w:tab w:val="clear" w:pos="4819"/>
          <w:tab w:val="clear" w:pos="9638"/>
          <w:tab w:val="right" w:pos="10206"/>
        </w:tabs>
        <w:autoSpaceDE w:val="0"/>
        <w:autoSpaceDN w:val="0"/>
        <w:adjustRightInd w:val="0"/>
        <w:rPr>
          <w:rFonts w:ascii="Arial" w:hAnsi="Arial"/>
        </w:rPr>
      </w:pPr>
    </w:p>
    <w:p w14:paraId="2972C110" w14:textId="79E8E162" w:rsidR="002B521C" w:rsidRDefault="006B0580">
      <w:pPr>
        <w:widowControl w:val="0"/>
        <w:tabs>
          <w:tab w:val="right" w:pos="10206"/>
        </w:tabs>
        <w:autoSpaceDE w:val="0"/>
        <w:autoSpaceDN w:val="0"/>
        <w:adjustRightInd w:val="0"/>
        <w:jc w:val="both"/>
        <w:rPr>
          <w:b/>
          <w:color w:val="000080"/>
          <w:sz w:val="32"/>
          <w:szCs w:val="32"/>
        </w:rPr>
      </w:pPr>
      <w:r>
        <w:rPr>
          <w:noProof/>
        </w:rPr>
        <w:drawing>
          <wp:anchor distT="0" distB="0" distL="114300" distR="114300" simplePos="0" relativeHeight="251675648" behindDoc="1" locked="0" layoutInCell="1" allowOverlap="1" wp14:anchorId="2C3655E6" wp14:editId="4B2C348D">
            <wp:simplePos x="0" y="0"/>
            <wp:positionH relativeFrom="column">
              <wp:posOffset>5585460</wp:posOffset>
            </wp:positionH>
            <wp:positionV relativeFrom="paragraph">
              <wp:posOffset>140970</wp:posOffset>
            </wp:positionV>
            <wp:extent cx="781050" cy="762000"/>
            <wp:effectExtent l="0" t="0" r="0" b="0"/>
            <wp:wrapNone/>
            <wp:docPr id="471" name="Immagin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810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B521C">
        <w:rPr>
          <w:b/>
          <w:color w:val="000080"/>
          <w:sz w:val="32"/>
          <w:szCs w:val="32"/>
        </w:rPr>
        <w:t>Organizzazione per la Cooperazione e lo Sviluppo</w:t>
      </w:r>
      <w:r w:rsidR="00D23641">
        <w:rPr>
          <w:b/>
          <w:color w:val="000080"/>
          <w:sz w:val="32"/>
          <w:szCs w:val="32"/>
        </w:rPr>
        <w:t xml:space="preserve"> Economico </w:t>
      </w:r>
    </w:p>
    <w:p w14:paraId="32653BE9" w14:textId="77777777" w:rsidR="002B521C" w:rsidRDefault="002B521C">
      <w:pPr>
        <w:widowControl w:val="0"/>
        <w:tabs>
          <w:tab w:val="right" w:pos="10206"/>
        </w:tabs>
        <w:autoSpaceDE w:val="0"/>
        <w:autoSpaceDN w:val="0"/>
        <w:adjustRightInd w:val="0"/>
        <w:jc w:val="both"/>
        <w:rPr>
          <w:b/>
          <w:color w:val="000080"/>
          <w:sz w:val="32"/>
          <w:szCs w:val="32"/>
          <w:lang w:val="en-GB"/>
        </w:rPr>
      </w:pPr>
      <w:r>
        <w:rPr>
          <w:b/>
          <w:color w:val="000080"/>
          <w:sz w:val="32"/>
          <w:szCs w:val="32"/>
          <w:lang w:val="en-GB"/>
        </w:rPr>
        <w:t>(Organisation for Economic Co-operation and Development)</w:t>
      </w:r>
    </w:p>
    <w:p w14:paraId="70B81CDA" w14:textId="77777777" w:rsidR="002B521C" w:rsidRDefault="002B521C">
      <w:pPr>
        <w:widowControl w:val="0"/>
        <w:tabs>
          <w:tab w:val="right" w:pos="10206"/>
        </w:tabs>
        <w:autoSpaceDE w:val="0"/>
        <w:autoSpaceDN w:val="0"/>
        <w:adjustRightInd w:val="0"/>
        <w:rPr>
          <w:b/>
          <w:color w:val="808080"/>
          <w:sz w:val="24"/>
          <w:szCs w:val="24"/>
          <w:lang w:val="en-GB"/>
        </w:rPr>
      </w:pPr>
      <w:r>
        <w:rPr>
          <w:b/>
          <w:color w:val="808080"/>
          <w:sz w:val="24"/>
          <w:szCs w:val="24"/>
          <w:lang w:val="en-GB"/>
        </w:rPr>
        <w:t>Centre for Local Economic and Employment Development Program</w:t>
      </w:r>
    </w:p>
    <w:p w14:paraId="6237D4C6" w14:textId="77777777" w:rsidR="002B521C" w:rsidRDefault="002B521C">
      <w:pPr>
        <w:widowControl w:val="0"/>
        <w:tabs>
          <w:tab w:val="right" w:pos="10206"/>
        </w:tabs>
        <w:autoSpaceDE w:val="0"/>
        <w:autoSpaceDN w:val="0"/>
        <w:adjustRightInd w:val="0"/>
        <w:rPr>
          <w:b/>
          <w:color w:val="808080"/>
          <w:sz w:val="24"/>
          <w:szCs w:val="24"/>
          <w:lang w:val="en-GB"/>
        </w:rPr>
      </w:pPr>
      <w:r>
        <w:rPr>
          <w:b/>
          <w:color w:val="808080"/>
          <w:sz w:val="24"/>
          <w:szCs w:val="24"/>
          <w:lang w:val="en-GB"/>
        </w:rPr>
        <w:t>(OECD/OCSE)</w:t>
      </w:r>
    </w:p>
    <w:p w14:paraId="12EA9A42" w14:textId="77777777" w:rsidR="002B521C" w:rsidRDefault="002B521C">
      <w:pPr>
        <w:widowControl w:val="0"/>
        <w:tabs>
          <w:tab w:val="right" w:pos="10206"/>
        </w:tabs>
        <w:autoSpaceDE w:val="0"/>
        <w:autoSpaceDN w:val="0"/>
        <w:adjustRightInd w:val="0"/>
        <w:rPr>
          <w:b/>
          <w:color w:val="808080"/>
          <w:sz w:val="24"/>
          <w:szCs w:val="24"/>
          <w:lang w:val="en-GB"/>
        </w:rPr>
      </w:pPr>
    </w:p>
    <w:p w14:paraId="4D2C7FC9" w14:textId="77777777" w:rsidR="002B521C" w:rsidRDefault="002B521C">
      <w:pPr>
        <w:widowControl w:val="0"/>
        <w:tabs>
          <w:tab w:val="right" w:pos="10206"/>
        </w:tabs>
        <w:autoSpaceDE w:val="0"/>
        <w:autoSpaceDN w:val="0"/>
        <w:adjustRightInd w:val="0"/>
        <w:jc w:val="right"/>
        <w:rPr>
          <w:b/>
          <w:color w:val="808080"/>
          <w:sz w:val="24"/>
          <w:szCs w:val="24"/>
          <w:lang w:val="en-GB"/>
        </w:rPr>
      </w:pPr>
    </w:p>
    <w:p w14:paraId="3F2F297F" w14:textId="77777777" w:rsidR="002B521C" w:rsidRDefault="002B521C">
      <w:pPr>
        <w:pStyle w:val="Pidipagina"/>
        <w:widowControl w:val="0"/>
        <w:tabs>
          <w:tab w:val="clear" w:pos="4819"/>
          <w:tab w:val="clear" w:pos="9638"/>
          <w:tab w:val="right" w:pos="10206"/>
        </w:tabs>
        <w:autoSpaceDE w:val="0"/>
        <w:autoSpaceDN w:val="0"/>
        <w:adjustRightInd w:val="0"/>
        <w:spacing w:before="14"/>
        <w:rPr>
          <w:color w:val="000080"/>
          <w:sz w:val="26"/>
          <w:lang w:val="en-GB"/>
        </w:rPr>
      </w:pPr>
      <w:r>
        <w:rPr>
          <w:lang w:val="en-GB"/>
        </w:rPr>
        <w:t>────────────────────────────────────────────────────────────────────────</w:t>
      </w:r>
    </w:p>
    <w:p w14:paraId="0F57C10F" w14:textId="77777777" w:rsidR="002B521C" w:rsidRDefault="002B521C">
      <w:pPr>
        <w:widowControl w:val="0"/>
        <w:tabs>
          <w:tab w:val="right" w:pos="10206"/>
        </w:tabs>
        <w:autoSpaceDE w:val="0"/>
        <w:autoSpaceDN w:val="0"/>
        <w:adjustRightInd w:val="0"/>
        <w:jc w:val="right"/>
      </w:pPr>
      <w:r>
        <w:rPr>
          <w:b/>
        </w:rPr>
        <w:t>Sito internet</w:t>
      </w:r>
      <w:r>
        <w:t>: www.trento.oecd.org</w:t>
      </w:r>
    </w:p>
    <w:p w14:paraId="349620B6" w14:textId="77777777" w:rsidR="002B521C" w:rsidRDefault="002B521C">
      <w:pPr>
        <w:widowControl w:val="0"/>
        <w:tabs>
          <w:tab w:val="right" w:pos="10206"/>
        </w:tabs>
        <w:autoSpaceDE w:val="0"/>
        <w:autoSpaceDN w:val="0"/>
        <w:adjustRightInd w:val="0"/>
        <w:rPr>
          <w:rFonts w:ascii="Arial" w:hAnsi="Arial"/>
        </w:rPr>
      </w:pPr>
    </w:p>
    <w:p w14:paraId="7E71ABCC" w14:textId="77777777" w:rsidR="002B521C" w:rsidRDefault="002B521C">
      <w:pPr>
        <w:widowControl w:val="0"/>
        <w:tabs>
          <w:tab w:val="right" w:pos="10206"/>
        </w:tabs>
        <w:autoSpaceDE w:val="0"/>
        <w:autoSpaceDN w:val="0"/>
        <w:adjustRightInd w:val="0"/>
        <w:rPr>
          <w:rFonts w:ascii="Arial" w:hAnsi="Arial"/>
        </w:rPr>
      </w:pPr>
    </w:p>
    <w:p w14:paraId="69D8AE76" w14:textId="77777777" w:rsidR="002B521C" w:rsidRDefault="002B521C">
      <w:pPr>
        <w:widowControl w:val="0"/>
        <w:tabs>
          <w:tab w:val="right" w:pos="10206"/>
        </w:tabs>
        <w:autoSpaceDE w:val="0"/>
        <w:autoSpaceDN w:val="0"/>
        <w:adjustRightInd w:val="0"/>
        <w:rPr>
          <w:rFonts w:ascii="Arial" w:hAnsi="Arial"/>
          <w:lang w:val="en-GB"/>
        </w:rPr>
      </w:pPr>
    </w:p>
    <w:p w14:paraId="38A9E0B9" w14:textId="77777777" w:rsidR="002B521C" w:rsidRPr="00231F1D" w:rsidRDefault="002B521C">
      <w:pPr>
        <w:pStyle w:val="H5"/>
        <w:widowControl w:val="0"/>
        <w:tabs>
          <w:tab w:val="right" w:pos="10206"/>
        </w:tabs>
        <w:autoSpaceDE w:val="0"/>
        <w:autoSpaceDN w:val="0"/>
        <w:adjustRightInd w:val="0"/>
        <w:spacing w:before="0" w:after="0"/>
        <w:rPr>
          <w:b w:val="0"/>
          <w:snapToGrid/>
        </w:rPr>
      </w:pPr>
      <w:r w:rsidRPr="00231F1D">
        <w:rPr>
          <w:snapToGrid/>
          <w:color w:val="000080"/>
        </w:rPr>
        <w:t>Indirizzo</w:t>
      </w:r>
      <w:r w:rsidRPr="00231F1D">
        <w:rPr>
          <w:snapToGrid/>
        </w:rPr>
        <w:t xml:space="preserve">                                                     </w:t>
      </w:r>
      <w:r w:rsidRPr="00231F1D">
        <w:rPr>
          <w:b w:val="0"/>
          <w:bCs/>
          <w:snapToGrid/>
        </w:rPr>
        <w:t xml:space="preserve">Vicolo San Marco, 1 - </w:t>
      </w:r>
      <w:r w:rsidRPr="00231F1D">
        <w:rPr>
          <w:b w:val="0"/>
          <w:snapToGrid/>
        </w:rPr>
        <w:t>381</w:t>
      </w:r>
      <w:r w:rsidR="00231F1D" w:rsidRPr="00231F1D">
        <w:rPr>
          <w:b w:val="0"/>
          <w:snapToGrid/>
        </w:rPr>
        <w:t>22</w:t>
      </w:r>
      <w:r w:rsidRPr="00231F1D">
        <w:rPr>
          <w:b w:val="0"/>
          <w:snapToGrid/>
        </w:rPr>
        <w:t xml:space="preserve"> Trento</w:t>
      </w:r>
    </w:p>
    <w:p w14:paraId="681EFCB6" w14:textId="77777777" w:rsidR="002B521C" w:rsidRDefault="002B521C">
      <w:pPr>
        <w:widowControl w:val="0"/>
        <w:tabs>
          <w:tab w:val="right" w:pos="10206"/>
        </w:tabs>
        <w:autoSpaceDE w:val="0"/>
        <w:autoSpaceDN w:val="0"/>
        <w:adjustRightInd w:val="0"/>
      </w:pPr>
      <w:r>
        <w:rPr>
          <w:b/>
        </w:rPr>
        <w:t xml:space="preserve">                                                                     </w:t>
      </w:r>
      <w:r>
        <w:t>Tel. 04612776</w:t>
      </w:r>
      <w:r w:rsidR="001F0D7A">
        <w:t>5</w:t>
      </w:r>
      <w:r>
        <w:t>0  - Fax 0461277650</w:t>
      </w:r>
    </w:p>
    <w:p w14:paraId="07D1B45A" w14:textId="77777777" w:rsidR="002B521C" w:rsidRDefault="002B521C">
      <w:pPr>
        <w:widowControl w:val="0"/>
        <w:tabs>
          <w:tab w:val="right" w:pos="10206"/>
        </w:tabs>
        <w:autoSpaceDE w:val="0"/>
        <w:autoSpaceDN w:val="0"/>
        <w:adjustRightInd w:val="0"/>
      </w:pPr>
      <w:r>
        <w:t xml:space="preserve">                                                                     E-</w:t>
      </w:r>
      <w:r w:rsidR="00AB780A">
        <w:t>m</w:t>
      </w:r>
      <w:r>
        <w:t>ail</w:t>
      </w:r>
      <w:r w:rsidR="00AB780A">
        <w:t xml:space="preserve">  </w:t>
      </w:r>
      <w:r>
        <w:t xml:space="preserve"> </w:t>
      </w:r>
      <w:r w:rsidR="001F0D7A">
        <w:t>CFE</w:t>
      </w:r>
      <w:r>
        <w:t>trento@oecd.org</w:t>
      </w:r>
    </w:p>
    <w:p w14:paraId="13009932" w14:textId="77777777" w:rsidR="002B521C" w:rsidRDefault="002B521C">
      <w:pPr>
        <w:pStyle w:val="H5"/>
        <w:widowControl w:val="0"/>
        <w:tabs>
          <w:tab w:val="right" w:pos="10206"/>
        </w:tabs>
        <w:autoSpaceDE w:val="0"/>
        <w:autoSpaceDN w:val="0"/>
        <w:adjustRightInd w:val="0"/>
        <w:spacing w:before="0" w:after="0"/>
        <w:rPr>
          <w:b w:val="0"/>
          <w:snapToGrid/>
        </w:rPr>
      </w:pPr>
      <w:r>
        <w:rPr>
          <w:b w:val="0"/>
          <w:snapToGrid/>
        </w:rPr>
        <w:t xml:space="preserve">                                                                 </w:t>
      </w:r>
    </w:p>
    <w:p w14:paraId="1901C4FE" w14:textId="77777777" w:rsidR="002B521C" w:rsidRDefault="002B521C">
      <w:pPr>
        <w:pStyle w:val="H5"/>
        <w:widowControl w:val="0"/>
        <w:tabs>
          <w:tab w:val="right" w:pos="10206"/>
        </w:tabs>
        <w:autoSpaceDE w:val="0"/>
        <w:autoSpaceDN w:val="0"/>
        <w:adjustRightInd w:val="0"/>
        <w:spacing w:before="0" w:after="0"/>
        <w:rPr>
          <w:b w:val="0"/>
          <w:snapToGrid/>
        </w:rPr>
      </w:pPr>
    </w:p>
    <w:p w14:paraId="73EF1618" w14:textId="77777777" w:rsidR="002B521C" w:rsidRDefault="002B521C"/>
    <w:p w14:paraId="362F7E0C" w14:textId="77777777" w:rsidR="002B521C" w:rsidRDefault="002B521C">
      <w:pPr>
        <w:pStyle w:val="H5"/>
        <w:widowControl w:val="0"/>
        <w:tabs>
          <w:tab w:val="right" w:pos="10206"/>
        </w:tabs>
        <w:autoSpaceDE w:val="0"/>
        <w:autoSpaceDN w:val="0"/>
        <w:adjustRightInd w:val="0"/>
        <w:spacing w:before="0" w:after="0"/>
        <w:rPr>
          <w:b w:val="0"/>
          <w:snapToGrid/>
        </w:rPr>
      </w:pPr>
    </w:p>
    <w:p w14:paraId="5703586B" w14:textId="77777777" w:rsidR="002B521C" w:rsidRDefault="002B521C">
      <w:pPr>
        <w:pStyle w:val="H5"/>
        <w:widowControl w:val="0"/>
        <w:tabs>
          <w:tab w:val="right" w:pos="10206"/>
        </w:tabs>
        <w:autoSpaceDE w:val="0"/>
        <w:autoSpaceDN w:val="0"/>
        <w:adjustRightInd w:val="0"/>
        <w:spacing w:before="0" w:after="0"/>
        <w:rPr>
          <w:b w:val="0"/>
          <w:snapToGrid/>
        </w:rPr>
      </w:pPr>
    </w:p>
    <w:p w14:paraId="3663D458" w14:textId="77777777" w:rsidR="002B521C" w:rsidRDefault="002B521C">
      <w:pPr>
        <w:pStyle w:val="H5"/>
        <w:widowControl w:val="0"/>
        <w:tabs>
          <w:tab w:val="right" w:pos="10206"/>
        </w:tabs>
        <w:autoSpaceDE w:val="0"/>
        <w:autoSpaceDN w:val="0"/>
        <w:adjustRightInd w:val="0"/>
        <w:spacing w:before="0" w:after="0"/>
        <w:rPr>
          <w:b w:val="0"/>
          <w:snapToGrid/>
        </w:rPr>
      </w:pPr>
      <w:r>
        <w:rPr>
          <w:b w:val="0"/>
          <w:snapToGrid/>
        </w:rPr>
        <w:t>Signor</w:t>
      </w:r>
      <w:r w:rsidR="00994365">
        <w:rPr>
          <w:b w:val="0"/>
          <w:snapToGrid/>
        </w:rPr>
        <w:t>a</w:t>
      </w:r>
      <w:r>
        <w:rPr>
          <w:b w:val="0"/>
          <w:snapToGrid/>
        </w:rPr>
        <w:t xml:space="preserve">  </w:t>
      </w:r>
      <w:r w:rsidR="006E0123">
        <w:rPr>
          <w:b w:val="0"/>
          <w:snapToGrid/>
        </w:rPr>
        <w:t xml:space="preserve">ALESSANDRA </w:t>
      </w:r>
      <w:r w:rsidR="00994365">
        <w:rPr>
          <w:b w:val="0"/>
          <w:snapToGrid/>
        </w:rPr>
        <w:t>ELISABETTA PROTO</w:t>
      </w:r>
      <w:r>
        <w:rPr>
          <w:b w:val="0"/>
          <w:snapToGrid/>
        </w:rPr>
        <w:t>, Capo del Centro</w:t>
      </w:r>
      <w:r w:rsidR="00994365">
        <w:rPr>
          <w:b w:val="0"/>
          <w:snapToGrid/>
        </w:rPr>
        <w:t xml:space="preserve"> a.i.</w:t>
      </w:r>
      <w:r>
        <w:rPr>
          <w:b w:val="0"/>
          <w:snapToGrid/>
        </w:rPr>
        <w:t>, (1</w:t>
      </w:r>
      <w:r w:rsidR="00994365">
        <w:rPr>
          <w:b w:val="0"/>
          <w:snapToGrid/>
        </w:rPr>
        <w:t>°</w:t>
      </w:r>
      <w:r>
        <w:rPr>
          <w:b w:val="0"/>
          <w:snapToGrid/>
        </w:rPr>
        <w:t xml:space="preserve"> </w:t>
      </w:r>
      <w:r w:rsidR="00994365">
        <w:rPr>
          <w:b w:val="0"/>
          <w:snapToGrid/>
        </w:rPr>
        <w:t>otto</w:t>
      </w:r>
      <w:r>
        <w:rPr>
          <w:b w:val="0"/>
          <w:snapToGrid/>
        </w:rPr>
        <w:t>bre 20</w:t>
      </w:r>
      <w:r w:rsidR="00994365">
        <w:rPr>
          <w:b w:val="0"/>
          <w:snapToGrid/>
        </w:rPr>
        <w:t>1</w:t>
      </w:r>
      <w:r>
        <w:rPr>
          <w:b w:val="0"/>
          <w:snapToGrid/>
        </w:rPr>
        <w:t>7)</w:t>
      </w:r>
    </w:p>
    <w:p w14:paraId="2ED5F4C8" w14:textId="77777777" w:rsidR="002B521C" w:rsidRDefault="002B521C">
      <w:pPr>
        <w:pStyle w:val="H5"/>
        <w:widowControl w:val="0"/>
        <w:tabs>
          <w:tab w:val="right" w:pos="10206"/>
        </w:tabs>
        <w:autoSpaceDE w:val="0"/>
        <w:autoSpaceDN w:val="0"/>
        <w:adjustRightInd w:val="0"/>
        <w:spacing w:before="0" w:after="0"/>
        <w:rPr>
          <w:b w:val="0"/>
          <w:snapToGrid/>
        </w:rPr>
      </w:pPr>
    </w:p>
    <w:p w14:paraId="611C7B10" w14:textId="77777777" w:rsidR="002B521C" w:rsidRDefault="002B521C">
      <w:pPr>
        <w:pStyle w:val="H5"/>
        <w:widowControl w:val="0"/>
        <w:tabs>
          <w:tab w:val="right" w:pos="10206"/>
        </w:tabs>
        <w:autoSpaceDE w:val="0"/>
        <w:autoSpaceDN w:val="0"/>
        <w:adjustRightInd w:val="0"/>
        <w:spacing w:before="0" w:after="0"/>
        <w:rPr>
          <w:b w:val="0"/>
          <w:snapToGrid/>
        </w:rPr>
      </w:pPr>
    </w:p>
    <w:p w14:paraId="1CAA0FEC" w14:textId="77777777" w:rsidR="002B521C" w:rsidRDefault="002B521C">
      <w:pPr>
        <w:pStyle w:val="H5"/>
        <w:widowControl w:val="0"/>
        <w:tabs>
          <w:tab w:val="right" w:pos="10206"/>
        </w:tabs>
        <w:autoSpaceDE w:val="0"/>
        <w:autoSpaceDN w:val="0"/>
        <w:adjustRightInd w:val="0"/>
        <w:spacing w:before="0" w:after="0"/>
        <w:rPr>
          <w:b w:val="0"/>
          <w:snapToGrid/>
        </w:rPr>
      </w:pPr>
    </w:p>
    <w:p w14:paraId="433194EB" w14:textId="77777777" w:rsidR="002B521C" w:rsidRDefault="002B521C">
      <w:pPr>
        <w:widowControl w:val="0"/>
        <w:tabs>
          <w:tab w:val="right" w:pos="10206"/>
        </w:tabs>
        <w:autoSpaceDE w:val="0"/>
        <w:autoSpaceDN w:val="0"/>
        <w:adjustRightInd w:val="0"/>
        <w:jc w:val="right"/>
        <w:rPr>
          <w:b/>
          <w:color w:val="000000"/>
        </w:rPr>
      </w:pPr>
      <w:r>
        <w:br w:type="page"/>
      </w:r>
      <w:r>
        <w:rPr>
          <w:b/>
          <w:color w:val="000000"/>
          <w:sz w:val="16"/>
        </w:rPr>
        <w:lastRenderedPageBreak/>
        <w:t>Organizzazione delle Nazioni Unite per l'Educazione, la Scienza e la Cultura</w:t>
      </w:r>
    </w:p>
    <w:p w14:paraId="602AE073" w14:textId="77777777" w:rsidR="002B521C" w:rsidRDefault="002B521C">
      <w:pPr>
        <w:widowControl w:val="0"/>
        <w:tabs>
          <w:tab w:val="right" w:pos="10206"/>
        </w:tabs>
        <w:autoSpaceDE w:val="0"/>
        <w:autoSpaceDN w:val="0"/>
        <w:adjustRightInd w:val="0"/>
        <w:spacing w:before="60"/>
        <w:rPr>
          <w:color w:val="000080"/>
          <w:sz w:val="26"/>
        </w:rPr>
      </w:pPr>
    </w:p>
    <w:p w14:paraId="67F176E3" w14:textId="77DE6E0B" w:rsidR="002B521C" w:rsidRDefault="006B0580">
      <w:pPr>
        <w:pStyle w:val="Titolo7"/>
      </w:pPr>
      <w:bookmarkStart w:id="39" w:name="_Toc58837200"/>
      <w:r>
        <w:rPr>
          <w:noProof/>
        </w:rPr>
        <w:drawing>
          <wp:anchor distT="0" distB="0" distL="114300" distR="114300" simplePos="0" relativeHeight="251658240" behindDoc="0" locked="0" layoutInCell="1" allowOverlap="1" wp14:anchorId="3B8A285B" wp14:editId="2260D52A">
            <wp:simplePos x="0" y="0"/>
            <wp:positionH relativeFrom="column">
              <wp:posOffset>5593080</wp:posOffset>
            </wp:positionH>
            <wp:positionV relativeFrom="paragraph">
              <wp:posOffset>53975</wp:posOffset>
            </wp:positionV>
            <wp:extent cx="897890" cy="718185"/>
            <wp:effectExtent l="0" t="0" r="0" b="0"/>
            <wp:wrapNone/>
            <wp:docPr id="431" name="Immagin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3" r:link="rId64">
                      <a:extLst>
                        <a:ext uri="{28A0092B-C50C-407E-A947-70E740481C1C}">
                          <a14:useLocalDpi xmlns:a14="http://schemas.microsoft.com/office/drawing/2010/main" val="0"/>
                        </a:ext>
                      </a:extLst>
                    </a:blip>
                    <a:srcRect/>
                    <a:stretch>
                      <a:fillRect/>
                    </a:stretch>
                  </pic:blipFill>
                  <pic:spPr bwMode="auto">
                    <a:xfrm>
                      <a:off x="0" y="0"/>
                      <a:ext cx="8978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 xml:space="preserve">Organizzazione delle Nazioni Unite per l'Educazione, la Scienza </w:t>
      </w:r>
    </w:p>
    <w:p w14:paraId="356ADDDF" w14:textId="77777777" w:rsidR="002B521C" w:rsidRDefault="002B521C">
      <w:pPr>
        <w:pStyle w:val="Titolo7"/>
      </w:pPr>
      <w:r>
        <w:t>e la Cultura</w:t>
      </w:r>
      <w:bookmarkEnd w:id="39"/>
      <w:r>
        <w:t xml:space="preserve">    </w:t>
      </w:r>
    </w:p>
    <w:p w14:paraId="5FCE9411"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(UN Educational, Scientific and Cultural Organisation)                     </w:t>
      </w:r>
    </w:p>
    <w:p w14:paraId="13134B23"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Ufficio Regionale per la Scienza e la Cultura in Europa </w:t>
      </w:r>
    </w:p>
    <w:p w14:paraId="663633F6"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UNESCO/BRESCE                                                                                      </w:t>
      </w:r>
    </w:p>
    <w:p w14:paraId="487451B0" w14:textId="77777777" w:rsidR="002B521C" w:rsidRDefault="002B521C">
      <w:pPr>
        <w:widowControl w:val="0"/>
        <w:tabs>
          <w:tab w:val="right" w:pos="10206"/>
        </w:tabs>
        <w:autoSpaceDE w:val="0"/>
        <w:autoSpaceDN w:val="0"/>
        <w:adjustRightInd w:val="0"/>
        <w:spacing w:before="14"/>
        <w:rPr>
          <w:color w:val="000080"/>
          <w:sz w:val="26"/>
        </w:rPr>
      </w:pPr>
      <w:r>
        <w:t>────────────────────────────────────────────────────────────────────────</w:t>
      </w:r>
    </w:p>
    <w:p w14:paraId="316EA74D" w14:textId="77777777" w:rsidR="002B521C" w:rsidRDefault="002B521C">
      <w:pPr>
        <w:pStyle w:val="H5"/>
        <w:widowControl w:val="0"/>
        <w:tabs>
          <w:tab w:val="left" w:pos="3292"/>
          <w:tab w:val="right" w:pos="10206"/>
        </w:tabs>
        <w:autoSpaceDE w:val="0"/>
        <w:autoSpaceDN w:val="0"/>
        <w:adjustRightInd w:val="0"/>
        <w:spacing w:before="472" w:after="0"/>
        <w:rPr>
          <w:b w:val="0"/>
          <w:snapToGrid/>
        </w:rPr>
      </w:pPr>
      <w:r>
        <w:rPr>
          <w:snapToGrid/>
        </w:rPr>
        <w:tab/>
      </w:r>
      <w:r>
        <w:rPr>
          <w:snapToGrid/>
        </w:rPr>
        <w:tab/>
        <w:t xml:space="preserve">Sito internet: </w:t>
      </w:r>
      <w:r>
        <w:rPr>
          <w:b w:val="0"/>
          <w:snapToGrid/>
        </w:rPr>
        <w:t>www.unesco.org</w:t>
      </w:r>
      <w:r w:rsidR="006F7722">
        <w:rPr>
          <w:b w:val="0"/>
          <w:snapToGrid/>
        </w:rPr>
        <w:t>/venice</w:t>
      </w:r>
    </w:p>
    <w:p w14:paraId="7D15110E"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Indirizzo</w:t>
      </w:r>
      <w:r>
        <w:rPr>
          <w:rFonts w:ascii="Arial" w:hAnsi="Arial"/>
        </w:rPr>
        <w:tab/>
      </w:r>
      <w:r w:rsidR="00A60AF9" w:rsidRPr="00A60AF9">
        <w:t>Palazzo Zorzi -</w:t>
      </w:r>
      <w:r w:rsidR="00A60AF9">
        <w:rPr>
          <w:rFonts w:ascii="Arial" w:hAnsi="Arial"/>
        </w:rPr>
        <w:t xml:space="preserve"> </w:t>
      </w:r>
      <w:r>
        <w:rPr>
          <w:color w:val="000000"/>
        </w:rPr>
        <w:t>Castello, 4930 - 3012</w:t>
      </w:r>
      <w:r w:rsidR="00522E29">
        <w:rPr>
          <w:color w:val="000000"/>
        </w:rPr>
        <w:t>3</w:t>
      </w:r>
      <w:r>
        <w:rPr>
          <w:color w:val="000000"/>
        </w:rPr>
        <w:t xml:space="preserve"> Venezia</w:t>
      </w:r>
    </w:p>
    <w:p w14:paraId="2C3C4F5B"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 xml:space="preserve">Tel. 0412601511 - Fax 0415289995  </w:t>
      </w:r>
    </w:p>
    <w:p w14:paraId="20BD26E9" w14:textId="77777777" w:rsidR="00DC3E36" w:rsidRDefault="00512A9B">
      <w:pPr>
        <w:widowControl w:val="0"/>
        <w:tabs>
          <w:tab w:val="left" w:pos="3292"/>
          <w:tab w:val="right" w:pos="10206"/>
        </w:tabs>
        <w:autoSpaceDE w:val="0"/>
        <w:autoSpaceDN w:val="0"/>
        <w:adjustRightInd w:val="0"/>
        <w:rPr>
          <w:color w:val="000000"/>
          <w:sz w:val="23"/>
        </w:rPr>
      </w:pPr>
      <w:r>
        <w:rPr>
          <w:color w:val="000000"/>
        </w:rPr>
        <w:tab/>
        <w:t>E-mail</w:t>
      </w:r>
      <w:r w:rsidR="00463718">
        <w:rPr>
          <w:color w:val="000000"/>
        </w:rPr>
        <w:t xml:space="preserve"> </w:t>
      </w:r>
      <w:r>
        <w:rPr>
          <w:color w:val="000000"/>
        </w:rPr>
        <w:t xml:space="preserve"> veniceoffice@unesco.org</w:t>
      </w:r>
    </w:p>
    <w:p w14:paraId="138A6BC0"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40545395" w14:textId="77777777" w:rsidR="002B521C" w:rsidRDefault="002B521C">
      <w:pPr>
        <w:widowControl w:val="0"/>
        <w:tabs>
          <w:tab w:val="right" w:pos="10206"/>
        </w:tabs>
        <w:autoSpaceDE w:val="0"/>
        <w:autoSpaceDN w:val="0"/>
        <w:adjustRightInd w:val="0"/>
        <w:spacing w:before="583"/>
        <w:rPr>
          <w:color w:val="000080"/>
          <w:sz w:val="26"/>
        </w:rPr>
      </w:pPr>
    </w:p>
    <w:p w14:paraId="7E1742C2" w14:textId="77777777" w:rsidR="002B521C" w:rsidRDefault="00905C01">
      <w:pPr>
        <w:widowControl w:val="0"/>
        <w:tabs>
          <w:tab w:val="right" w:pos="10206"/>
        </w:tabs>
        <w:autoSpaceDE w:val="0"/>
        <w:autoSpaceDN w:val="0"/>
        <w:adjustRightInd w:val="0"/>
        <w:rPr>
          <w:color w:val="000000"/>
        </w:rPr>
      </w:pPr>
      <w:r>
        <w:rPr>
          <w:color w:val="000000"/>
        </w:rPr>
        <w:t xml:space="preserve">Signora </w:t>
      </w:r>
      <w:r w:rsidR="008C6B44" w:rsidRPr="008C6B44">
        <w:rPr>
          <w:color w:val="000000"/>
        </w:rPr>
        <w:t>ANA LUIZA</w:t>
      </w:r>
      <w:r w:rsidR="008C6B44">
        <w:rPr>
          <w:color w:val="000000"/>
        </w:rPr>
        <w:t xml:space="preserve"> </w:t>
      </w:r>
      <w:r w:rsidR="008C6B44" w:rsidRPr="008C6B44">
        <w:rPr>
          <w:color w:val="000000"/>
        </w:rPr>
        <w:t>MASSOT THOMPSON-FLORES</w:t>
      </w:r>
      <w:r w:rsidR="002B521C">
        <w:rPr>
          <w:color w:val="000000"/>
          <w:sz w:val="23"/>
        </w:rPr>
        <w:t xml:space="preserve">,  </w:t>
      </w:r>
      <w:r w:rsidR="002B521C">
        <w:rPr>
          <w:color w:val="000000"/>
        </w:rPr>
        <w:t>Direttore, (</w:t>
      </w:r>
      <w:r w:rsidR="00276DA5">
        <w:rPr>
          <w:color w:val="000000"/>
        </w:rPr>
        <w:t>1°</w:t>
      </w:r>
      <w:r w:rsidR="002B521C">
        <w:rPr>
          <w:color w:val="000000"/>
        </w:rPr>
        <w:t xml:space="preserve"> </w:t>
      </w:r>
      <w:r w:rsidR="00276DA5">
        <w:rPr>
          <w:color w:val="000000"/>
        </w:rPr>
        <w:t>ottobr</w:t>
      </w:r>
      <w:r>
        <w:rPr>
          <w:color w:val="000000"/>
        </w:rPr>
        <w:t>e</w:t>
      </w:r>
      <w:r w:rsidR="002B521C">
        <w:rPr>
          <w:color w:val="000000"/>
        </w:rPr>
        <w:t xml:space="preserve"> 20</w:t>
      </w:r>
      <w:r w:rsidR="00276DA5">
        <w:rPr>
          <w:color w:val="000000"/>
        </w:rPr>
        <w:t>15</w:t>
      </w:r>
      <w:r w:rsidR="002B521C">
        <w:rPr>
          <w:color w:val="000000"/>
        </w:rPr>
        <w:t>)</w:t>
      </w:r>
    </w:p>
    <w:p w14:paraId="5D68FF31" w14:textId="77777777" w:rsidR="002B521C" w:rsidRPr="00905C01" w:rsidRDefault="002B521C">
      <w:pPr>
        <w:widowControl w:val="0"/>
        <w:tabs>
          <w:tab w:val="right" w:pos="10206"/>
        </w:tabs>
        <w:autoSpaceDE w:val="0"/>
        <w:autoSpaceDN w:val="0"/>
        <w:adjustRightInd w:val="0"/>
        <w:rPr>
          <w:color w:val="000000"/>
        </w:rPr>
      </w:pPr>
    </w:p>
    <w:p w14:paraId="2012D83D" w14:textId="77777777" w:rsidR="002B521C" w:rsidRDefault="002B521C">
      <w:pPr>
        <w:widowControl w:val="0"/>
        <w:tabs>
          <w:tab w:val="right" w:pos="10206"/>
        </w:tabs>
        <w:autoSpaceDE w:val="0"/>
        <w:autoSpaceDN w:val="0"/>
        <w:adjustRightInd w:val="0"/>
        <w:rPr>
          <w:color w:val="000000"/>
          <w:sz w:val="23"/>
        </w:rPr>
      </w:pPr>
      <w:r>
        <w:rPr>
          <w:color w:val="000000"/>
          <w:sz w:val="23"/>
        </w:rPr>
        <w:t xml:space="preserve"> </w:t>
      </w:r>
    </w:p>
    <w:p w14:paraId="0DFE630C" w14:textId="77777777" w:rsidR="002B521C" w:rsidRDefault="002B521C">
      <w:pPr>
        <w:widowControl w:val="0"/>
        <w:tabs>
          <w:tab w:val="right" w:pos="10206"/>
        </w:tabs>
        <w:autoSpaceDE w:val="0"/>
        <w:autoSpaceDN w:val="0"/>
        <w:adjustRightInd w:val="0"/>
        <w:rPr>
          <w:b/>
          <w:color w:val="000000"/>
          <w:sz w:val="16"/>
        </w:rPr>
      </w:pPr>
    </w:p>
    <w:p w14:paraId="732A7063" w14:textId="77777777" w:rsidR="002B521C" w:rsidRDefault="002B521C">
      <w:pPr>
        <w:widowControl w:val="0"/>
        <w:tabs>
          <w:tab w:val="right" w:pos="10206"/>
        </w:tabs>
        <w:autoSpaceDE w:val="0"/>
        <w:autoSpaceDN w:val="0"/>
        <w:adjustRightInd w:val="0"/>
        <w:rPr>
          <w:b/>
          <w:color w:val="000000"/>
          <w:sz w:val="16"/>
        </w:rPr>
      </w:pPr>
    </w:p>
    <w:p w14:paraId="3E268C89" w14:textId="77777777" w:rsidR="002B521C" w:rsidRDefault="002B521C">
      <w:pPr>
        <w:widowControl w:val="0"/>
        <w:tabs>
          <w:tab w:val="right" w:pos="10206"/>
        </w:tabs>
        <w:autoSpaceDE w:val="0"/>
        <w:autoSpaceDN w:val="0"/>
        <w:adjustRightInd w:val="0"/>
        <w:rPr>
          <w:b/>
          <w:color w:val="000000"/>
          <w:sz w:val="16"/>
        </w:rPr>
      </w:pPr>
    </w:p>
    <w:p w14:paraId="67EA464C" w14:textId="77777777" w:rsidR="002B521C" w:rsidRDefault="002B521C">
      <w:pPr>
        <w:widowControl w:val="0"/>
        <w:tabs>
          <w:tab w:val="right" w:pos="10206"/>
        </w:tabs>
        <w:autoSpaceDE w:val="0"/>
        <w:autoSpaceDN w:val="0"/>
        <w:adjustRightInd w:val="0"/>
        <w:rPr>
          <w:b/>
          <w:color w:val="000000"/>
          <w:sz w:val="16"/>
        </w:rPr>
      </w:pPr>
    </w:p>
    <w:p w14:paraId="2197CC58" w14:textId="77777777" w:rsidR="002B521C" w:rsidRDefault="002B521C">
      <w:pPr>
        <w:widowControl w:val="0"/>
        <w:tabs>
          <w:tab w:val="right" w:pos="10206"/>
        </w:tabs>
        <w:autoSpaceDE w:val="0"/>
        <w:autoSpaceDN w:val="0"/>
        <w:adjustRightInd w:val="0"/>
        <w:rPr>
          <w:b/>
          <w:color w:val="000000"/>
          <w:sz w:val="16"/>
        </w:rPr>
      </w:pPr>
    </w:p>
    <w:p w14:paraId="578713AD" w14:textId="77777777" w:rsidR="002B521C" w:rsidRDefault="002B521C">
      <w:pPr>
        <w:widowControl w:val="0"/>
        <w:tabs>
          <w:tab w:val="right" w:pos="10206"/>
        </w:tabs>
        <w:autoSpaceDE w:val="0"/>
        <w:autoSpaceDN w:val="0"/>
        <w:adjustRightInd w:val="0"/>
        <w:rPr>
          <w:b/>
          <w:color w:val="000000"/>
          <w:sz w:val="16"/>
        </w:rPr>
      </w:pPr>
    </w:p>
    <w:p w14:paraId="740AA72A" w14:textId="77777777" w:rsidR="002B521C" w:rsidRDefault="002B521C">
      <w:pPr>
        <w:widowControl w:val="0"/>
        <w:tabs>
          <w:tab w:val="right" w:pos="10206"/>
        </w:tabs>
        <w:autoSpaceDE w:val="0"/>
        <w:autoSpaceDN w:val="0"/>
        <w:adjustRightInd w:val="0"/>
        <w:rPr>
          <w:b/>
          <w:color w:val="000000"/>
          <w:sz w:val="16"/>
        </w:rPr>
      </w:pPr>
    </w:p>
    <w:p w14:paraId="57BBF5DC" w14:textId="77777777" w:rsidR="002B521C" w:rsidRDefault="002B521C">
      <w:pPr>
        <w:widowControl w:val="0"/>
        <w:tabs>
          <w:tab w:val="right" w:pos="10206"/>
        </w:tabs>
        <w:autoSpaceDE w:val="0"/>
        <w:autoSpaceDN w:val="0"/>
        <w:adjustRightInd w:val="0"/>
        <w:rPr>
          <w:b/>
          <w:color w:val="000000"/>
          <w:sz w:val="16"/>
        </w:rPr>
      </w:pPr>
    </w:p>
    <w:p w14:paraId="60D3DFA6" w14:textId="77777777" w:rsidR="002B521C" w:rsidRDefault="002B521C">
      <w:pPr>
        <w:widowControl w:val="0"/>
        <w:tabs>
          <w:tab w:val="right" w:pos="10206"/>
        </w:tabs>
        <w:autoSpaceDE w:val="0"/>
        <w:autoSpaceDN w:val="0"/>
        <w:adjustRightInd w:val="0"/>
        <w:rPr>
          <w:b/>
          <w:color w:val="000000"/>
          <w:sz w:val="16"/>
        </w:rPr>
      </w:pPr>
    </w:p>
    <w:p w14:paraId="3B37BE45" w14:textId="77777777" w:rsidR="002B521C" w:rsidRDefault="002B521C">
      <w:pPr>
        <w:widowControl w:val="0"/>
        <w:tabs>
          <w:tab w:val="right" w:pos="10206"/>
        </w:tabs>
        <w:autoSpaceDE w:val="0"/>
        <w:autoSpaceDN w:val="0"/>
        <w:adjustRightInd w:val="0"/>
        <w:rPr>
          <w:b/>
          <w:color w:val="000000"/>
          <w:sz w:val="16"/>
        </w:rPr>
      </w:pPr>
    </w:p>
    <w:p w14:paraId="648B242C" w14:textId="77777777" w:rsidR="002B521C" w:rsidRDefault="002B521C">
      <w:pPr>
        <w:widowControl w:val="0"/>
        <w:tabs>
          <w:tab w:val="right" w:pos="10206"/>
        </w:tabs>
        <w:autoSpaceDE w:val="0"/>
        <w:autoSpaceDN w:val="0"/>
        <w:adjustRightInd w:val="0"/>
        <w:rPr>
          <w:b/>
          <w:color w:val="000000"/>
          <w:sz w:val="16"/>
        </w:rPr>
      </w:pPr>
    </w:p>
    <w:p w14:paraId="48F79449" w14:textId="77777777" w:rsidR="002B521C" w:rsidRDefault="002B521C">
      <w:pPr>
        <w:widowControl w:val="0"/>
        <w:tabs>
          <w:tab w:val="right" w:pos="10206"/>
        </w:tabs>
        <w:autoSpaceDE w:val="0"/>
        <w:autoSpaceDN w:val="0"/>
        <w:adjustRightInd w:val="0"/>
        <w:rPr>
          <w:b/>
          <w:color w:val="000000"/>
          <w:sz w:val="16"/>
        </w:rPr>
      </w:pPr>
    </w:p>
    <w:p w14:paraId="5D00885D" w14:textId="77777777" w:rsidR="002B521C" w:rsidRDefault="002B521C">
      <w:pPr>
        <w:widowControl w:val="0"/>
        <w:tabs>
          <w:tab w:val="right" w:pos="10206"/>
        </w:tabs>
        <w:autoSpaceDE w:val="0"/>
        <w:autoSpaceDN w:val="0"/>
        <w:adjustRightInd w:val="0"/>
        <w:rPr>
          <w:b/>
          <w:color w:val="000000"/>
          <w:sz w:val="16"/>
        </w:rPr>
      </w:pPr>
    </w:p>
    <w:p w14:paraId="787C3B70" w14:textId="77777777" w:rsidR="002B521C" w:rsidRDefault="002B521C">
      <w:pPr>
        <w:widowControl w:val="0"/>
        <w:tabs>
          <w:tab w:val="right" w:pos="10206"/>
        </w:tabs>
        <w:autoSpaceDE w:val="0"/>
        <w:autoSpaceDN w:val="0"/>
        <w:adjustRightInd w:val="0"/>
        <w:rPr>
          <w:b/>
          <w:color w:val="000000"/>
          <w:sz w:val="16"/>
        </w:rPr>
      </w:pPr>
    </w:p>
    <w:p w14:paraId="510127DB" w14:textId="77777777" w:rsidR="002B521C" w:rsidRDefault="002B521C">
      <w:pPr>
        <w:widowControl w:val="0"/>
        <w:tabs>
          <w:tab w:val="right" w:pos="10206"/>
        </w:tabs>
        <w:autoSpaceDE w:val="0"/>
        <w:autoSpaceDN w:val="0"/>
        <w:adjustRightInd w:val="0"/>
        <w:rPr>
          <w:b/>
          <w:color w:val="000000"/>
          <w:sz w:val="16"/>
        </w:rPr>
      </w:pPr>
    </w:p>
    <w:p w14:paraId="3462D340" w14:textId="77777777" w:rsidR="002B521C" w:rsidRDefault="002B521C">
      <w:pPr>
        <w:widowControl w:val="0"/>
        <w:tabs>
          <w:tab w:val="right" w:pos="10206"/>
        </w:tabs>
        <w:autoSpaceDE w:val="0"/>
        <w:autoSpaceDN w:val="0"/>
        <w:adjustRightInd w:val="0"/>
        <w:rPr>
          <w:b/>
          <w:color w:val="000000"/>
          <w:sz w:val="16"/>
        </w:rPr>
      </w:pPr>
    </w:p>
    <w:p w14:paraId="4E4F1E28" w14:textId="77777777" w:rsidR="002B521C" w:rsidRDefault="002B521C">
      <w:pPr>
        <w:widowControl w:val="0"/>
        <w:tabs>
          <w:tab w:val="right" w:pos="10206"/>
        </w:tabs>
        <w:autoSpaceDE w:val="0"/>
        <w:autoSpaceDN w:val="0"/>
        <w:adjustRightInd w:val="0"/>
        <w:rPr>
          <w:b/>
          <w:color w:val="000000"/>
          <w:sz w:val="16"/>
        </w:rPr>
      </w:pPr>
    </w:p>
    <w:p w14:paraId="4C44D18D" w14:textId="77777777" w:rsidR="002B521C" w:rsidRDefault="002B521C">
      <w:pPr>
        <w:widowControl w:val="0"/>
        <w:tabs>
          <w:tab w:val="right" w:pos="10206"/>
        </w:tabs>
        <w:autoSpaceDE w:val="0"/>
        <w:autoSpaceDN w:val="0"/>
        <w:adjustRightInd w:val="0"/>
        <w:rPr>
          <w:b/>
          <w:color w:val="000000"/>
          <w:sz w:val="16"/>
        </w:rPr>
      </w:pPr>
    </w:p>
    <w:p w14:paraId="0727F314" w14:textId="77777777" w:rsidR="002B521C" w:rsidRDefault="002B521C">
      <w:pPr>
        <w:widowControl w:val="0"/>
        <w:tabs>
          <w:tab w:val="right" w:pos="10206"/>
        </w:tabs>
        <w:autoSpaceDE w:val="0"/>
        <w:autoSpaceDN w:val="0"/>
        <w:adjustRightInd w:val="0"/>
        <w:rPr>
          <w:b/>
          <w:color w:val="000000"/>
          <w:sz w:val="16"/>
        </w:rPr>
      </w:pPr>
    </w:p>
    <w:p w14:paraId="22A50C7A" w14:textId="77777777" w:rsidR="002B521C" w:rsidRDefault="002B521C">
      <w:pPr>
        <w:widowControl w:val="0"/>
        <w:tabs>
          <w:tab w:val="right" w:pos="10206"/>
        </w:tabs>
        <w:autoSpaceDE w:val="0"/>
        <w:autoSpaceDN w:val="0"/>
        <w:adjustRightInd w:val="0"/>
        <w:rPr>
          <w:b/>
          <w:color w:val="000000"/>
          <w:sz w:val="16"/>
        </w:rPr>
      </w:pPr>
    </w:p>
    <w:p w14:paraId="30DC5F5D" w14:textId="77777777" w:rsidR="002B521C" w:rsidRDefault="002B521C">
      <w:pPr>
        <w:widowControl w:val="0"/>
        <w:tabs>
          <w:tab w:val="right" w:pos="10206"/>
        </w:tabs>
        <w:autoSpaceDE w:val="0"/>
        <w:autoSpaceDN w:val="0"/>
        <w:adjustRightInd w:val="0"/>
        <w:rPr>
          <w:b/>
          <w:color w:val="000000"/>
          <w:sz w:val="16"/>
        </w:rPr>
      </w:pPr>
    </w:p>
    <w:p w14:paraId="114351B9" w14:textId="77777777" w:rsidR="002B521C" w:rsidRDefault="002B521C">
      <w:pPr>
        <w:widowControl w:val="0"/>
        <w:tabs>
          <w:tab w:val="right" w:pos="10206"/>
        </w:tabs>
        <w:autoSpaceDE w:val="0"/>
        <w:autoSpaceDN w:val="0"/>
        <w:adjustRightInd w:val="0"/>
        <w:rPr>
          <w:b/>
          <w:color w:val="000000"/>
          <w:sz w:val="16"/>
        </w:rPr>
      </w:pPr>
    </w:p>
    <w:p w14:paraId="5EA2DF00" w14:textId="77777777" w:rsidR="002B521C" w:rsidRDefault="002B521C">
      <w:pPr>
        <w:widowControl w:val="0"/>
        <w:tabs>
          <w:tab w:val="right" w:pos="10206"/>
        </w:tabs>
        <w:autoSpaceDE w:val="0"/>
        <w:autoSpaceDN w:val="0"/>
        <w:adjustRightInd w:val="0"/>
        <w:rPr>
          <w:b/>
          <w:color w:val="000000"/>
          <w:sz w:val="16"/>
        </w:rPr>
      </w:pPr>
    </w:p>
    <w:p w14:paraId="2951F711" w14:textId="77777777" w:rsidR="002B521C" w:rsidRDefault="002B521C">
      <w:pPr>
        <w:widowControl w:val="0"/>
        <w:tabs>
          <w:tab w:val="right" w:pos="10206"/>
        </w:tabs>
        <w:autoSpaceDE w:val="0"/>
        <w:autoSpaceDN w:val="0"/>
        <w:adjustRightInd w:val="0"/>
        <w:rPr>
          <w:b/>
          <w:color w:val="000000"/>
          <w:sz w:val="16"/>
        </w:rPr>
      </w:pPr>
    </w:p>
    <w:p w14:paraId="48800883" w14:textId="77777777" w:rsidR="002B521C" w:rsidRDefault="002B521C">
      <w:pPr>
        <w:widowControl w:val="0"/>
        <w:tabs>
          <w:tab w:val="right" w:pos="10206"/>
        </w:tabs>
        <w:autoSpaceDE w:val="0"/>
        <w:autoSpaceDN w:val="0"/>
        <w:adjustRightInd w:val="0"/>
        <w:rPr>
          <w:b/>
          <w:color w:val="000000"/>
          <w:sz w:val="16"/>
        </w:rPr>
      </w:pPr>
    </w:p>
    <w:p w14:paraId="72D37269" w14:textId="77777777" w:rsidR="002B521C" w:rsidRDefault="002B521C">
      <w:pPr>
        <w:widowControl w:val="0"/>
        <w:tabs>
          <w:tab w:val="right" w:pos="10206"/>
        </w:tabs>
        <w:autoSpaceDE w:val="0"/>
        <w:autoSpaceDN w:val="0"/>
        <w:adjustRightInd w:val="0"/>
        <w:rPr>
          <w:b/>
          <w:color w:val="000000"/>
          <w:sz w:val="16"/>
        </w:rPr>
      </w:pPr>
    </w:p>
    <w:p w14:paraId="34D92AC5" w14:textId="77777777" w:rsidR="002B521C" w:rsidRDefault="002B521C">
      <w:pPr>
        <w:widowControl w:val="0"/>
        <w:tabs>
          <w:tab w:val="right" w:pos="10206"/>
        </w:tabs>
        <w:autoSpaceDE w:val="0"/>
        <w:autoSpaceDN w:val="0"/>
        <w:adjustRightInd w:val="0"/>
        <w:rPr>
          <w:b/>
          <w:color w:val="000000"/>
          <w:sz w:val="16"/>
        </w:rPr>
      </w:pPr>
    </w:p>
    <w:p w14:paraId="0A4A8E87" w14:textId="77777777" w:rsidR="002B521C" w:rsidRDefault="002B521C">
      <w:pPr>
        <w:widowControl w:val="0"/>
        <w:tabs>
          <w:tab w:val="right" w:pos="10206"/>
        </w:tabs>
        <w:autoSpaceDE w:val="0"/>
        <w:autoSpaceDN w:val="0"/>
        <w:adjustRightInd w:val="0"/>
        <w:rPr>
          <w:b/>
          <w:color w:val="000000"/>
          <w:sz w:val="16"/>
        </w:rPr>
      </w:pPr>
    </w:p>
    <w:p w14:paraId="694A850A" w14:textId="77777777" w:rsidR="002B521C" w:rsidRDefault="002B521C">
      <w:pPr>
        <w:widowControl w:val="0"/>
        <w:tabs>
          <w:tab w:val="right" w:pos="10206"/>
        </w:tabs>
        <w:autoSpaceDE w:val="0"/>
        <w:autoSpaceDN w:val="0"/>
        <w:adjustRightInd w:val="0"/>
        <w:rPr>
          <w:b/>
          <w:color w:val="000000"/>
          <w:sz w:val="16"/>
        </w:rPr>
      </w:pPr>
    </w:p>
    <w:p w14:paraId="6ADED315" w14:textId="77777777" w:rsidR="002B521C" w:rsidRDefault="002B521C">
      <w:pPr>
        <w:widowControl w:val="0"/>
        <w:tabs>
          <w:tab w:val="right" w:pos="10206"/>
        </w:tabs>
        <w:autoSpaceDE w:val="0"/>
        <w:autoSpaceDN w:val="0"/>
        <w:adjustRightInd w:val="0"/>
        <w:rPr>
          <w:b/>
          <w:color w:val="000000"/>
          <w:sz w:val="16"/>
        </w:rPr>
      </w:pPr>
    </w:p>
    <w:p w14:paraId="0154AF8A" w14:textId="77777777" w:rsidR="002B521C" w:rsidRDefault="002B521C">
      <w:pPr>
        <w:widowControl w:val="0"/>
        <w:tabs>
          <w:tab w:val="right" w:pos="10206"/>
        </w:tabs>
        <w:autoSpaceDE w:val="0"/>
        <w:autoSpaceDN w:val="0"/>
        <w:adjustRightInd w:val="0"/>
        <w:rPr>
          <w:b/>
          <w:color w:val="000000"/>
          <w:sz w:val="16"/>
        </w:rPr>
      </w:pPr>
    </w:p>
    <w:p w14:paraId="28DEEB9E" w14:textId="77777777" w:rsidR="002B521C" w:rsidRDefault="002B521C">
      <w:pPr>
        <w:widowControl w:val="0"/>
        <w:tabs>
          <w:tab w:val="right" w:pos="10206"/>
        </w:tabs>
        <w:autoSpaceDE w:val="0"/>
        <w:autoSpaceDN w:val="0"/>
        <w:adjustRightInd w:val="0"/>
        <w:rPr>
          <w:b/>
          <w:color w:val="000000"/>
          <w:sz w:val="16"/>
        </w:rPr>
      </w:pPr>
    </w:p>
    <w:p w14:paraId="0B01E5DE" w14:textId="77777777" w:rsidR="002B521C" w:rsidRDefault="002B521C">
      <w:pPr>
        <w:widowControl w:val="0"/>
        <w:tabs>
          <w:tab w:val="right" w:pos="10206"/>
        </w:tabs>
        <w:autoSpaceDE w:val="0"/>
        <w:autoSpaceDN w:val="0"/>
        <w:adjustRightInd w:val="0"/>
        <w:rPr>
          <w:b/>
          <w:color w:val="000000"/>
          <w:sz w:val="16"/>
        </w:rPr>
      </w:pPr>
    </w:p>
    <w:p w14:paraId="62DC2FFA" w14:textId="77777777" w:rsidR="002B521C" w:rsidRDefault="002B521C">
      <w:pPr>
        <w:widowControl w:val="0"/>
        <w:tabs>
          <w:tab w:val="right" w:pos="10206"/>
        </w:tabs>
        <w:autoSpaceDE w:val="0"/>
        <w:autoSpaceDN w:val="0"/>
        <w:adjustRightInd w:val="0"/>
        <w:rPr>
          <w:b/>
          <w:color w:val="000000"/>
          <w:sz w:val="16"/>
        </w:rPr>
      </w:pPr>
    </w:p>
    <w:p w14:paraId="34298677" w14:textId="77777777" w:rsidR="002B521C" w:rsidRDefault="002B521C">
      <w:pPr>
        <w:widowControl w:val="0"/>
        <w:tabs>
          <w:tab w:val="right" w:pos="10206"/>
        </w:tabs>
        <w:autoSpaceDE w:val="0"/>
        <w:autoSpaceDN w:val="0"/>
        <w:adjustRightInd w:val="0"/>
        <w:rPr>
          <w:b/>
          <w:color w:val="000000"/>
          <w:sz w:val="16"/>
        </w:rPr>
      </w:pPr>
    </w:p>
    <w:p w14:paraId="38184FF5" w14:textId="77777777" w:rsidR="002B521C" w:rsidRDefault="002B521C">
      <w:pPr>
        <w:widowControl w:val="0"/>
        <w:tabs>
          <w:tab w:val="right" w:pos="10206"/>
        </w:tabs>
        <w:autoSpaceDE w:val="0"/>
        <w:autoSpaceDN w:val="0"/>
        <w:adjustRightInd w:val="0"/>
        <w:rPr>
          <w:b/>
          <w:color w:val="000000"/>
          <w:sz w:val="16"/>
        </w:rPr>
      </w:pPr>
    </w:p>
    <w:p w14:paraId="17C043D9" w14:textId="77777777" w:rsidR="002B521C" w:rsidRDefault="002B521C">
      <w:pPr>
        <w:widowControl w:val="0"/>
        <w:tabs>
          <w:tab w:val="right" w:pos="10206"/>
        </w:tabs>
        <w:autoSpaceDE w:val="0"/>
        <w:autoSpaceDN w:val="0"/>
        <w:adjustRightInd w:val="0"/>
        <w:rPr>
          <w:b/>
          <w:color w:val="000000"/>
          <w:sz w:val="16"/>
        </w:rPr>
      </w:pPr>
    </w:p>
    <w:p w14:paraId="45F78724" w14:textId="77777777" w:rsidR="002B521C" w:rsidRDefault="002B521C">
      <w:pPr>
        <w:widowControl w:val="0"/>
        <w:tabs>
          <w:tab w:val="right" w:pos="10206"/>
        </w:tabs>
        <w:autoSpaceDE w:val="0"/>
        <w:autoSpaceDN w:val="0"/>
        <w:adjustRightInd w:val="0"/>
        <w:rPr>
          <w:b/>
          <w:color w:val="000000"/>
          <w:sz w:val="16"/>
        </w:rPr>
      </w:pPr>
    </w:p>
    <w:p w14:paraId="44084978" w14:textId="77777777" w:rsidR="002B521C" w:rsidRDefault="002B521C">
      <w:pPr>
        <w:widowControl w:val="0"/>
        <w:tabs>
          <w:tab w:val="right" w:pos="10206"/>
        </w:tabs>
        <w:autoSpaceDE w:val="0"/>
        <w:autoSpaceDN w:val="0"/>
        <w:adjustRightInd w:val="0"/>
        <w:rPr>
          <w:b/>
          <w:color w:val="000000"/>
          <w:sz w:val="16"/>
        </w:rPr>
      </w:pPr>
    </w:p>
    <w:p w14:paraId="0CF74ED3" w14:textId="77777777" w:rsidR="002B521C" w:rsidRDefault="002B521C">
      <w:pPr>
        <w:widowControl w:val="0"/>
        <w:tabs>
          <w:tab w:val="right" w:pos="10206"/>
        </w:tabs>
        <w:autoSpaceDE w:val="0"/>
        <w:autoSpaceDN w:val="0"/>
        <w:adjustRightInd w:val="0"/>
        <w:rPr>
          <w:b/>
          <w:color w:val="000000"/>
          <w:sz w:val="16"/>
        </w:rPr>
      </w:pPr>
    </w:p>
    <w:p w14:paraId="06979A0C" w14:textId="77777777" w:rsidR="002B521C" w:rsidRDefault="002B521C">
      <w:pPr>
        <w:widowControl w:val="0"/>
        <w:tabs>
          <w:tab w:val="right" w:pos="10206"/>
        </w:tabs>
        <w:autoSpaceDE w:val="0"/>
        <w:autoSpaceDN w:val="0"/>
        <w:adjustRightInd w:val="0"/>
        <w:rPr>
          <w:b/>
          <w:color w:val="000000"/>
          <w:sz w:val="16"/>
        </w:rPr>
      </w:pPr>
    </w:p>
    <w:p w14:paraId="00FD63FA" w14:textId="77777777" w:rsidR="002B521C" w:rsidRDefault="002B521C">
      <w:pPr>
        <w:widowControl w:val="0"/>
        <w:tabs>
          <w:tab w:val="right" w:pos="10206"/>
        </w:tabs>
        <w:autoSpaceDE w:val="0"/>
        <w:autoSpaceDN w:val="0"/>
        <w:adjustRightInd w:val="0"/>
        <w:rPr>
          <w:b/>
          <w:color w:val="000000"/>
          <w:sz w:val="16"/>
        </w:rPr>
      </w:pPr>
    </w:p>
    <w:p w14:paraId="13F12858" w14:textId="77777777" w:rsidR="002B521C" w:rsidRDefault="002B521C">
      <w:pPr>
        <w:widowControl w:val="0"/>
        <w:tabs>
          <w:tab w:val="right" w:pos="10206"/>
        </w:tabs>
        <w:autoSpaceDE w:val="0"/>
        <w:autoSpaceDN w:val="0"/>
        <w:adjustRightInd w:val="0"/>
        <w:rPr>
          <w:b/>
          <w:color w:val="000000"/>
          <w:sz w:val="16"/>
        </w:rPr>
      </w:pPr>
    </w:p>
    <w:p w14:paraId="25A56621" w14:textId="77777777" w:rsidR="002B521C" w:rsidRDefault="002B521C">
      <w:pPr>
        <w:widowControl w:val="0"/>
        <w:tabs>
          <w:tab w:val="right" w:pos="10206"/>
        </w:tabs>
        <w:autoSpaceDE w:val="0"/>
        <w:autoSpaceDN w:val="0"/>
        <w:adjustRightInd w:val="0"/>
        <w:rPr>
          <w:b/>
          <w:color w:val="000000"/>
          <w:sz w:val="16"/>
        </w:rPr>
      </w:pPr>
    </w:p>
    <w:p w14:paraId="554BBAC5" w14:textId="77777777" w:rsidR="002B521C" w:rsidRDefault="002B521C">
      <w:pPr>
        <w:widowControl w:val="0"/>
        <w:tabs>
          <w:tab w:val="right" w:pos="10206"/>
        </w:tabs>
        <w:autoSpaceDE w:val="0"/>
        <w:autoSpaceDN w:val="0"/>
        <w:adjustRightInd w:val="0"/>
        <w:rPr>
          <w:b/>
          <w:color w:val="000000"/>
          <w:sz w:val="16"/>
        </w:rPr>
      </w:pPr>
    </w:p>
    <w:p w14:paraId="5548F14B" w14:textId="77777777" w:rsidR="00963838" w:rsidRDefault="002B521C" w:rsidP="00963838">
      <w:pPr>
        <w:widowControl w:val="0"/>
        <w:tabs>
          <w:tab w:val="right" w:pos="10206"/>
        </w:tabs>
        <w:autoSpaceDE w:val="0"/>
        <w:autoSpaceDN w:val="0"/>
        <w:adjustRightInd w:val="0"/>
        <w:jc w:val="right"/>
        <w:rPr>
          <w:b/>
          <w:color w:val="000000"/>
          <w:sz w:val="16"/>
        </w:rPr>
      </w:pPr>
      <w:r>
        <w:rPr>
          <w:b/>
          <w:color w:val="000000"/>
          <w:sz w:val="16"/>
        </w:rPr>
        <w:lastRenderedPageBreak/>
        <w:t>Organizzazione delle Nazioni Unite per l'Alimentazione e l'Agricoltura</w:t>
      </w:r>
    </w:p>
    <w:p w14:paraId="6A5DA49B" w14:textId="77777777" w:rsidR="00963838" w:rsidRPr="00963838" w:rsidRDefault="00963838" w:rsidP="00963838">
      <w:pPr>
        <w:widowControl w:val="0"/>
        <w:tabs>
          <w:tab w:val="right" w:pos="10206"/>
        </w:tabs>
        <w:autoSpaceDE w:val="0"/>
        <w:autoSpaceDN w:val="0"/>
        <w:adjustRightInd w:val="0"/>
        <w:jc w:val="right"/>
        <w:rPr>
          <w:b/>
          <w:color w:val="000000"/>
          <w:sz w:val="16"/>
        </w:rPr>
      </w:pPr>
    </w:p>
    <w:p w14:paraId="2580D0C3" w14:textId="01AEDD6C"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59264" behindDoc="0" locked="0" layoutInCell="0" allowOverlap="1" wp14:anchorId="3E3AEFB1" wp14:editId="6F433E03">
            <wp:simplePos x="0" y="0"/>
            <wp:positionH relativeFrom="column">
              <wp:posOffset>5746750</wp:posOffset>
            </wp:positionH>
            <wp:positionV relativeFrom="paragraph">
              <wp:posOffset>192405</wp:posOffset>
            </wp:positionV>
            <wp:extent cx="734695" cy="718185"/>
            <wp:effectExtent l="0" t="0" r="0" b="0"/>
            <wp:wrapNone/>
            <wp:docPr id="433" name="Immagine 433" descr="fa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faologo"/>
                    <pic:cNvPicPr>
                      <a:picLocks noChangeAspect="1" noChangeArrowheads="1"/>
                    </pic:cNvPicPr>
                  </pic:nvPicPr>
                  <pic:blipFill>
                    <a:blip r:embed="rId65" r:link="rId66">
                      <a:extLst>
                        <a:ext uri="{28A0092B-C50C-407E-A947-70E740481C1C}">
                          <a14:useLocalDpi xmlns:a14="http://schemas.microsoft.com/office/drawing/2010/main" val="0"/>
                        </a:ext>
                      </a:extLst>
                    </a:blip>
                    <a:srcRect/>
                    <a:stretch>
                      <a:fillRect/>
                    </a:stretch>
                  </pic:blipFill>
                  <pic:spPr bwMode="auto">
                    <a:xfrm>
                      <a:off x="0" y="0"/>
                      <a:ext cx="734695" cy="7181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9D58561" w14:textId="77777777" w:rsidR="002B521C" w:rsidRDefault="002B521C">
      <w:pPr>
        <w:pStyle w:val="Titolo7"/>
      </w:pPr>
      <w:bookmarkStart w:id="40" w:name="_Toc58837201"/>
      <w:r>
        <w:t>Organizzazione delle N.U. per l'Alimentazione e l'Agricoltura</w:t>
      </w:r>
      <w:bookmarkEnd w:id="40"/>
      <w:r>
        <w:t xml:space="preserve"> </w:t>
      </w:r>
    </w:p>
    <w:p w14:paraId="6F6AD172"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(Food and Agriculture Organization of the UN)                                                                     </w:t>
      </w:r>
    </w:p>
    <w:p w14:paraId="6FF2023D"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FAO                                                                                                 </w:t>
      </w:r>
    </w:p>
    <w:p w14:paraId="324CD9DE"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494EEF4B" w14:textId="77777777" w:rsidR="002B521C" w:rsidRDefault="002B521C">
      <w:pPr>
        <w:widowControl w:val="0"/>
        <w:tabs>
          <w:tab w:val="left" w:pos="3292"/>
          <w:tab w:val="right" w:pos="10206"/>
        </w:tabs>
        <w:autoSpaceDE w:val="0"/>
        <w:autoSpaceDN w:val="0"/>
        <w:adjustRightInd w:val="0"/>
        <w:spacing w:before="472"/>
        <w:rPr>
          <w:color w:val="000000"/>
          <w:sz w:val="26"/>
          <w:lang w:val="en-GB"/>
        </w:rPr>
      </w:pPr>
      <w:r>
        <w:rPr>
          <w:b/>
          <w:color w:val="000080"/>
          <w:lang w:val="en-GB"/>
        </w:rPr>
        <w:t xml:space="preserve">Indirizzo                                       </w:t>
      </w:r>
      <w:r>
        <w:rPr>
          <w:rFonts w:ascii="Arial" w:hAnsi="Arial"/>
          <w:lang w:val="en-GB"/>
        </w:rPr>
        <w:tab/>
      </w:r>
      <w:r>
        <w:rPr>
          <w:color w:val="000000"/>
          <w:lang w:val="en-GB"/>
        </w:rPr>
        <w:t xml:space="preserve">Viale delle Terme di Caracalla, 96 - 00153 Roma </w:t>
      </w:r>
    </w:p>
    <w:p w14:paraId="743EDB52" w14:textId="77777777" w:rsidR="00B5623C" w:rsidRDefault="002B521C">
      <w:pPr>
        <w:widowControl w:val="0"/>
        <w:tabs>
          <w:tab w:val="left" w:pos="3292"/>
          <w:tab w:val="right" w:pos="10206"/>
        </w:tabs>
        <w:autoSpaceDE w:val="0"/>
        <w:autoSpaceDN w:val="0"/>
        <w:adjustRightInd w:val="0"/>
        <w:rPr>
          <w:color w:val="000000"/>
        </w:rPr>
      </w:pPr>
      <w:r>
        <w:rPr>
          <w:rFonts w:ascii="Arial" w:hAnsi="Arial"/>
          <w:lang w:val="en-GB"/>
        </w:rPr>
        <w:tab/>
      </w:r>
      <w:r>
        <w:rPr>
          <w:color w:val="000000"/>
        </w:rPr>
        <w:t>Tel. 0657051 - Fax 065705</w:t>
      </w:r>
      <w:r w:rsidR="00F52415">
        <w:rPr>
          <w:color w:val="000000"/>
        </w:rPr>
        <w:t>3152</w:t>
      </w:r>
    </w:p>
    <w:p w14:paraId="2A70D925" w14:textId="77777777" w:rsidR="002B521C" w:rsidRDefault="00B5623C">
      <w:pPr>
        <w:widowControl w:val="0"/>
        <w:tabs>
          <w:tab w:val="left" w:pos="3292"/>
          <w:tab w:val="right" w:pos="10206"/>
        </w:tabs>
        <w:autoSpaceDE w:val="0"/>
        <w:autoSpaceDN w:val="0"/>
        <w:adjustRightInd w:val="0"/>
        <w:rPr>
          <w:color w:val="000000"/>
          <w:sz w:val="23"/>
        </w:rPr>
      </w:pPr>
      <w:r>
        <w:rPr>
          <w:color w:val="000000"/>
        </w:rPr>
        <w:tab/>
        <w:t>E-mail fao-hq@fao.org</w:t>
      </w:r>
      <w:r w:rsidR="002B521C">
        <w:rPr>
          <w:color w:val="000000"/>
        </w:rPr>
        <w:t xml:space="preserve"> </w:t>
      </w:r>
    </w:p>
    <w:p w14:paraId="464719C3"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p>
    <w:p w14:paraId="30B425F5" w14:textId="77777777" w:rsidR="00FD07F2" w:rsidRDefault="00FD07F2" w:rsidP="00FD07F2">
      <w:pPr>
        <w:widowControl w:val="0"/>
        <w:tabs>
          <w:tab w:val="right" w:pos="10206"/>
        </w:tabs>
        <w:autoSpaceDE w:val="0"/>
        <w:autoSpaceDN w:val="0"/>
        <w:adjustRightInd w:val="0"/>
        <w:rPr>
          <w:color w:val="000000"/>
        </w:rPr>
      </w:pPr>
    </w:p>
    <w:p w14:paraId="0A20F2DC" w14:textId="77777777" w:rsidR="0083052E" w:rsidRDefault="0083052E" w:rsidP="00FD07F2">
      <w:pPr>
        <w:widowControl w:val="0"/>
        <w:tabs>
          <w:tab w:val="right" w:pos="10206"/>
        </w:tabs>
        <w:autoSpaceDE w:val="0"/>
        <w:autoSpaceDN w:val="0"/>
        <w:adjustRightInd w:val="0"/>
        <w:rPr>
          <w:color w:val="000000"/>
        </w:rPr>
      </w:pPr>
    </w:p>
    <w:p w14:paraId="2D11A702" w14:textId="77777777" w:rsidR="00FD07F2" w:rsidRDefault="00FD07F2" w:rsidP="00FD07F2">
      <w:pPr>
        <w:pStyle w:val="Corpodeltesto2"/>
        <w:tabs>
          <w:tab w:val="clear" w:pos="90"/>
          <w:tab w:val="right" w:pos="10206"/>
        </w:tabs>
        <w:autoSpaceDE w:val="0"/>
        <w:autoSpaceDN w:val="0"/>
        <w:adjustRightInd w:val="0"/>
        <w:spacing w:before="0"/>
        <w:rPr>
          <w:snapToGrid/>
        </w:rPr>
      </w:pPr>
    </w:p>
    <w:p w14:paraId="1940BD56" w14:textId="77777777" w:rsidR="006021C2" w:rsidRDefault="006021C2" w:rsidP="00FD07F2">
      <w:pPr>
        <w:pStyle w:val="Corpodeltesto2"/>
        <w:tabs>
          <w:tab w:val="clear" w:pos="90"/>
          <w:tab w:val="right" w:pos="10206"/>
        </w:tabs>
        <w:autoSpaceDE w:val="0"/>
        <w:autoSpaceDN w:val="0"/>
        <w:adjustRightInd w:val="0"/>
        <w:spacing w:before="0"/>
        <w:rPr>
          <w:snapToGrid/>
        </w:rPr>
      </w:pPr>
      <w:r>
        <w:rPr>
          <w:snapToGrid/>
        </w:rPr>
        <w:t xml:space="preserve">Signor </w:t>
      </w:r>
      <w:r w:rsidRPr="006021C2">
        <w:rPr>
          <w:snapToGrid/>
        </w:rPr>
        <w:t>DONGYU</w:t>
      </w:r>
      <w:r>
        <w:rPr>
          <w:snapToGrid/>
        </w:rPr>
        <w:t xml:space="preserve"> </w:t>
      </w:r>
      <w:r w:rsidRPr="006021C2">
        <w:rPr>
          <w:snapToGrid/>
        </w:rPr>
        <w:t>QU</w:t>
      </w:r>
      <w:r>
        <w:rPr>
          <w:snapToGrid/>
        </w:rPr>
        <w:t>, Direttore Generale (1° agosto 2019)</w:t>
      </w:r>
    </w:p>
    <w:p w14:paraId="63AC5C44" w14:textId="77777777" w:rsidR="006021C2" w:rsidRDefault="006021C2" w:rsidP="00FD07F2">
      <w:pPr>
        <w:pStyle w:val="Corpodeltesto2"/>
        <w:tabs>
          <w:tab w:val="clear" w:pos="90"/>
          <w:tab w:val="right" w:pos="10206"/>
        </w:tabs>
        <w:autoSpaceDE w:val="0"/>
        <w:autoSpaceDN w:val="0"/>
        <w:adjustRightInd w:val="0"/>
        <w:spacing w:before="0"/>
        <w:rPr>
          <w:snapToGrid/>
        </w:rPr>
      </w:pPr>
    </w:p>
    <w:p w14:paraId="665C763E" w14:textId="77777777" w:rsidR="00FF15EA" w:rsidRDefault="00FF15EA" w:rsidP="007A1191">
      <w:pPr>
        <w:widowControl w:val="0"/>
        <w:tabs>
          <w:tab w:val="right" w:pos="10206"/>
        </w:tabs>
        <w:autoSpaceDE w:val="0"/>
        <w:autoSpaceDN w:val="0"/>
        <w:adjustRightInd w:val="0"/>
        <w:rPr>
          <w:color w:val="000000"/>
        </w:rPr>
      </w:pPr>
    </w:p>
    <w:p w14:paraId="043104B0" w14:textId="77777777" w:rsidR="007A1191" w:rsidRDefault="007A1191" w:rsidP="00426B78">
      <w:pPr>
        <w:widowControl w:val="0"/>
        <w:tabs>
          <w:tab w:val="right" w:pos="10206"/>
        </w:tabs>
        <w:autoSpaceDE w:val="0"/>
        <w:autoSpaceDN w:val="0"/>
        <w:adjustRightInd w:val="0"/>
        <w:rPr>
          <w:color w:val="000000"/>
        </w:rPr>
      </w:pPr>
    </w:p>
    <w:p w14:paraId="678D9772" w14:textId="77777777" w:rsidR="00426B78" w:rsidRDefault="00426B78" w:rsidP="00426B78">
      <w:pPr>
        <w:widowControl w:val="0"/>
        <w:tabs>
          <w:tab w:val="right" w:pos="10206"/>
        </w:tabs>
        <w:autoSpaceDE w:val="0"/>
        <w:autoSpaceDN w:val="0"/>
        <w:adjustRightInd w:val="0"/>
        <w:rPr>
          <w:color w:val="000000"/>
        </w:rPr>
      </w:pPr>
    </w:p>
    <w:p w14:paraId="3DF7E381" w14:textId="77777777" w:rsidR="00426B78" w:rsidRDefault="00426B78">
      <w:pPr>
        <w:widowControl w:val="0"/>
        <w:tabs>
          <w:tab w:val="right" w:pos="10206"/>
        </w:tabs>
        <w:autoSpaceDE w:val="0"/>
        <w:autoSpaceDN w:val="0"/>
        <w:adjustRightInd w:val="0"/>
        <w:rPr>
          <w:color w:val="000000"/>
        </w:rPr>
      </w:pPr>
    </w:p>
    <w:p w14:paraId="69DFA5B3" w14:textId="77777777" w:rsidR="00E87E8E" w:rsidRDefault="00E87E8E">
      <w:pPr>
        <w:widowControl w:val="0"/>
        <w:tabs>
          <w:tab w:val="right" w:pos="10206"/>
        </w:tabs>
        <w:autoSpaceDE w:val="0"/>
        <w:autoSpaceDN w:val="0"/>
        <w:adjustRightInd w:val="0"/>
        <w:rPr>
          <w:color w:val="000000"/>
        </w:rPr>
      </w:pPr>
    </w:p>
    <w:p w14:paraId="43E4BC10" w14:textId="77777777" w:rsidR="00104608" w:rsidRDefault="00104608">
      <w:pPr>
        <w:widowControl w:val="0"/>
        <w:tabs>
          <w:tab w:val="right" w:pos="10206"/>
        </w:tabs>
        <w:autoSpaceDE w:val="0"/>
        <w:autoSpaceDN w:val="0"/>
        <w:adjustRightInd w:val="0"/>
        <w:rPr>
          <w:color w:val="000000"/>
        </w:rPr>
      </w:pPr>
    </w:p>
    <w:p w14:paraId="390F8B34" w14:textId="77777777" w:rsidR="00015AA8" w:rsidRPr="00015AA8" w:rsidRDefault="00015AA8">
      <w:pPr>
        <w:widowControl w:val="0"/>
        <w:tabs>
          <w:tab w:val="right" w:pos="10206"/>
        </w:tabs>
        <w:autoSpaceDE w:val="0"/>
        <w:autoSpaceDN w:val="0"/>
        <w:adjustRightInd w:val="0"/>
        <w:rPr>
          <w:color w:val="000000"/>
        </w:rPr>
      </w:pPr>
    </w:p>
    <w:p w14:paraId="245C181E" w14:textId="77777777" w:rsidR="009D4B97" w:rsidRDefault="009D4B97">
      <w:pPr>
        <w:widowControl w:val="0"/>
        <w:tabs>
          <w:tab w:val="right" w:pos="10206"/>
        </w:tabs>
        <w:autoSpaceDE w:val="0"/>
        <w:autoSpaceDN w:val="0"/>
        <w:adjustRightInd w:val="0"/>
        <w:rPr>
          <w:color w:val="000000"/>
        </w:rPr>
      </w:pPr>
    </w:p>
    <w:p w14:paraId="7C1602A6" w14:textId="77777777" w:rsidR="002B521C" w:rsidRDefault="002B521C">
      <w:pPr>
        <w:widowControl w:val="0"/>
        <w:tabs>
          <w:tab w:val="right" w:pos="10206"/>
        </w:tabs>
        <w:autoSpaceDE w:val="0"/>
        <w:autoSpaceDN w:val="0"/>
        <w:adjustRightInd w:val="0"/>
        <w:rPr>
          <w:color w:val="000000"/>
        </w:rPr>
      </w:pPr>
    </w:p>
    <w:p w14:paraId="73708CA4" w14:textId="77777777" w:rsidR="002B521C" w:rsidRDefault="002B521C">
      <w:pPr>
        <w:widowControl w:val="0"/>
        <w:tabs>
          <w:tab w:val="right" w:pos="10206"/>
        </w:tabs>
        <w:autoSpaceDE w:val="0"/>
        <w:autoSpaceDN w:val="0"/>
        <w:adjustRightInd w:val="0"/>
        <w:rPr>
          <w:color w:val="000000"/>
        </w:rPr>
      </w:pPr>
    </w:p>
    <w:p w14:paraId="3FD076F9" w14:textId="77777777" w:rsidR="002B521C" w:rsidRDefault="002B521C">
      <w:pPr>
        <w:widowControl w:val="0"/>
        <w:tabs>
          <w:tab w:val="right" w:pos="10206"/>
        </w:tabs>
        <w:autoSpaceDE w:val="0"/>
        <w:autoSpaceDN w:val="0"/>
        <w:adjustRightInd w:val="0"/>
        <w:rPr>
          <w:color w:val="000000"/>
        </w:rPr>
      </w:pPr>
    </w:p>
    <w:p w14:paraId="3B7110FD" w14:textId="77777777" w:rsidR="002B521C" w:rsidRDefault="002B521C">
      <w:pPr>
        <w:widowControl w:val="0"/>
        <w:tabs>
          <w:tab w:val="right" w:pos="10206"/>
        </w:tabs>
        <w:autoSpaceDE w:val="0"/>
        <w:autoSpaceDN w:val="0"/>
        <w:adjustRightInd w:val="0"/>
        <w:rPr>
          <w:color w:val="000000"/>
        </w:rPr>
      </w:pPr>
    </w:p>
    <w:p w14:paraId="7BA58E47"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Organizzazione delle Nazioni Unite per lo Sviluppo Industriale</w:t>
      </w:r>
    </w:p>
    <w:p w14:paraId="195027DE" w14:textId="1288B95A"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0288" behindDoc="0" locked="0" layoutInCell="0" allowOverlap="1" wp14:anchorId="760A41D3" wp14:editId="5261F1DE">
            <wp:simplePos x="0" y="0"/>
            <wp:positionH relativeFrom="column">
              <wp:posOffset>5640705</wp:posOffset>
            </wp:positionH>
            <wp:positionV relativeFrom="paragraph">
              <wp:posOffset>203200</wp:posOffset>
            </wp:positionV>
            <wp:extent cx="840740" cy="718185"/>
            <wp:effectExtent l="0" t="0" r="0" b="0"/>
            <wp:wrapNone/>
            <wp:docPr id="434" name="Immagin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67" r:link="rId68">
                      <a:extLst>
                        <a:ext uri="{28A0092B-C50C-407E-A947-70E740481C1C}">
                          <a14:useLocalDpi xmlns:a14="http://schemas.microsoft.com/office/drawing/2010/main" val="0"/>
                        </a:ext>
                      </a:extLst>
                    </a:blip>
                    <a:srcRect/>
                    <a:stretch>
                      <a:fillRect/>
                    </a:stretch>
                  </pic:blipFill>
                  <pic:spPr bwMode="auto">
                    <a:xfrm>
                      <a:off x="0" y="0"/>
                      <a:ext cx="84074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3161CAE" w14:textId="77777777" w:rsidR="002B521C" w:rsidRDefault="002B521C">
      <w:pPr>
        <w:pStyle w:val="Titolo7"/>
      </w:pPr>
      <w:bookmarkStart w:id="41" w:name="_Toc58837202"/>
      <w:r>
        <w:t>Organizzazione delle Nazioni Unite per lo Sviluppo Industriale</w:t>
      </w:r>
      <w:bookmarkEnd w:id="41"/>
      <w:r>
        <w:t xml:space="preserve">       </w:t>
      </w:r>
    </w:p>
    <w:p w14:paraId="72571F6B"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(United Nations Industrial Development Organization)</w:t>
      </w:r>
    </w:p>
    <w:p w14:paraId="135D2E68"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UNIDO                                                                                   </w:t>
      </w:r>
    </w:p>
    <w:p w14:paraId="78C9F9DC" w14:textId="77777777" w:rsidR="002B521C" w:rsidRDefault="002B521C">
      <w:pPr>
        <w:pStyle w:val="Pidipagina"/>
        <w:widowControl w:val="0"/>
        <w:tabs>
          <w:tab w:val="clear" w:pos="4819"/>
          <w:tab w:val="clear" w:pos="9638"/>
          <w:tab w:val="right" w:pos="10206"/>
        </w:tabs>
        <w:autoSpaceDE w:val="0"/>
        <w:autoSpaceDN w:val="0"/>
        <w:adjustRightInd w:val="0"/>
        <w:spacing w:before="14"/>
        <w:rPr>
          <w:color w:val="000080"/>
          <w:sz w:val="26"/>
          <w:lang w:val="en-GB"/>
        </w:rPr>
      </w:pPr>
      <w:r>
        <w:rPr>
          <w:lang w:val="en-GB"/>
        </w:rPr>
        <w:t>────────────────────────────────────────────────────────────────────────</w:t>
      </w:r>
    </w:p>
    <w:p w14:paraId="778361F5" w14:textId="77777777" w:rsidR="002B521C" w:rsidRDefault="002B521C">
      <w:pPr>
        <w:pStyle w:val="Pidipagina"/>
        <w:widowControl w:val="0"/>
        <w:tabs>
          <w:tab w:val="clear" w:pos="4819"/>
          <w:tab w:val="clear" w:pos="9638"/>
          <w:tab w:val="right" w:pos="10206"/>
        </w:tabs>
        <w:autoSpaceDE w:val="0"/>
        <w:autoSpaceDN w:val="0"/>
        <w:adjustRightInd w:val="0"/>
        <w:spacing w:before="14"/>
        <w:rPr>
          <w:rFonts w:ascii="Arial" w:hAnsi="Arial"/>
        </w:rPr>
      </w:pPr>
    </w:p>
    <w:p w14:paraId="0651E9B8" w14:textId="77777777" w:rsidR="002B521C" w:rsidRDefault="002B521C">
      <w:pPr>
        <w:widowControl w:val="0"/>
        <w:tabs>
          <w:tab w:val="right" w:pos="10206"/>
        </w:tabs>
        <w:autoSpaceDE w:val="0"/>
        <w:autoSpaceDN w:val="0"/>
        <w:adjustRightInd w:val="0"/>
        <w:jc w:val="right"/>
        <w:rPr>
          <w:rFonts w:ascii="Arial" w:hAnsi="Arial"/>
        </w:rPr>
      </w:pPr>
      <w:r>
        <w:t xml:space="preserve">Sito internet: </w:t>
      </w:r>
      <w:r>
        <w:rPr>
          <w:b/>
        </w:rPr>
        <w:t>www.unido.it</w:t>
      </w:r>
    </w:p>
    <w:p w14:paraId="0F7FF91C" w14:textId="77777777" w:rsidR="002B521C" w:rsidRDefault="002B521C">
      <w:pPr>
        <w:widowControl w:val="0"/>
        <w:tabs>
          <w:tab w:val="right" w:pos="10206"/>
        </w:tabs>
        <w:autoSpaceDE w:val="0"/>
        <w:autoSpaceDN w:val="0"/>
        <w:adjustRightInd w:val="0"/>
        <w:rPr>
          <w:rFonts w:ascii="Arial" w:hAnsi="Arial"/>
        </w:rPr>
      </w:pPr>
    </w:p>
    <w:p w14:paraId="3B8462AA" w14:textId="77777777" w:rsidR="002B521C" w:rsidRDefault="002B521C">
      <w:pPr>
        <w:pStyle w:val="Pidipagina"/>
        <w:widowControl w:val="0"/>
        <w:tabs>
          <w:tab w:val="clear" w:pos="4819"/>
          <w:tab w:val="clear" w:pos="9638"/>
          <w:tab w:val="right" w:pos="10206"/>
        </w:tabs>
        <w:autoSpaceDE w:val="0"/>
        <w:autoSpaceDN w:val="0"/>
        <w:adjustRightInd w:val="0"/>
        <w:spacing w:before="14"/>
        <w:rPr>
          <w:rFonts w:ascii="Arial" w:hAnsi="Arial"/>
        </w:rPr>
      </w:pPr>
      <w:r>
        <w:rPr>
          <w:rFonts w:ascii="Arial" w:hAnsi="Arial"/>
        </w:rPr>
        <w:tab/>
      </w:r>
    </w:p>
    <w:p w14:paraId="60C9F623" w14:textId="77777777" w:rsidR="002B521C" w:rsidRDefault="002B521C">
      <w:pPr>
        <w:widowControl w:val="0"/>
        <w:tabs>
          <w:tab w:val="left" w:pos="3261"/>
          <w:tab w:val="right" w:pos="10206"/>
        </w:tabs>
        <w:autoSpaceDE w:val="0"/>
        <w:autoSpaceDN w:val="0"/>
        <w:adjustRightInd w:val="0"/>
        <w:spacing w:before="14"/>
        <w:rPr>
          <w:color w:val="000000"/>
          <w:sz w:val="26"/>
        </w:rPr>
      </w:pPr>
      <w:r>
        <w:rPr>
          <w:b/>
          <w:color w:val="000080"/>
        </w:rPr>
        <w:t>Ufficio per la Promozione Industriale</w:t>
      </w:r>
      <w:r>
        <w:rPr>
          <w:b/>
          <w:color w:val="000080"/>
        </w:rPr>
        <w:tab/>
        <w:t xml:space="preserve">                      </w:t>
      </w:r>
      <w:r>
        <w:rPr>
          <w:color w:val="000000"/>
        </w:rPr>
        <w:t xml:space="preserve">Via </w:t>
      </w:r>
      <w:r w:rsidR="00A6170C">
        <w:rPr>
          <w:color w:val="000000"/>
        </w:rPr>
        <w:t>Paol</w:t>
      </w:r>
      <w:r>
        <w:rPr>
          <w:color w:val="000000"/>
        </w:rPr>
        <w:t xml:space="preserve">a, </w:t>
      </w:r>
      <w:r w:rsidR="00A6170C">
        <w:rPr>
          <w:color w:val="000000"/>
        </w:rPr>
        <w:t>41</w:t>
      </w:r>
      <w:r>
        <w:rPr>
          <w:color w:val="000000"/>
        </w:rPr>
        <w:t xml:space="preserve">  - 0018</w:t>
      </w:r>
      <w:r w:rsidR="00A6170C">
        <w:rPr>
          <w:color w:val="000000"/>
        </w:rPr>
        <w:t>6</w:t>
      </w:r>
      <w:r>
        <w:rPr>
          <w:color w:val="000000"/>
        </w:rPr>
        <w:t xml:space="preserve"> Roma </w:t>
      </w:r>
    </w:p>
    <w:p w14:paraId="3EF48983" w14:textId="77777777" w:rsidR="002B521C" w:rsidRDefault="002B521C">
      <w:pPr>
        <w:widowControl w:val="0"/>
        <w:tabs>
          <w:tab w:val="left" w:pos="3292"/>
          <w:tab w:val="right" w:pos="10206"/>
        </w:tabs>
        <w:autoSpaceDE w:val="0"/>
        <w:autoSpaceDN w:val="0"/>
        <w:adjustRightInd w:val="0"/>
        <w:rPr>
          <w:color w:val="000000"/>
        </w:rPr>
      </w:pPr>
      <w:r>
        <w:rPr>
          <w:b/>
          <w:color w:val="000080"/>
        </w:rPr>
        <w:t>(IPO) – Ufficio di Roma</w:t>
      </w:r>
      <w:r>
        <w:rPr>
          <w:rFonts w:ascii="Arial" w:hAnsi="Arial"/>
        </w:rPr>
        <w:tab/>
        <w:t xml:space="preserve">                   </w:t>
      </w:r>
      <w:r>
        <w:rPr>
          <w:color w:val="000000"/>
        </w:rPr>
        <w:t>Tel. 066796521 - Fax 066793570</w:t>
      </w:r>
    </w:p>
    <w:p w14:paraId="464C368A" w14:textId="77777777" w:rsidR="002B521C" w:rsidRDefault="00A23AF1">
      <w:pPr>
        <w:widowControl w:val="0"/>
        <w:tabs>
          <w:tab w:val="left" w:pos="3292"/>
          <w:tab w:val="right" w:pos="10206"/>
        </w:tabs>
        <w:autoSpaceDE w:val="0"/>
        <w:autoSpaceDN w:val="0"/>
        <w:adjustRightInd w:val="0"/>
        <w:rPr>
          <w:color w:val="000000"/>
        </w:rPr>
      </w:pPr>
      <w:r>
        <w:rPr>
          <w:color w:val="000000"/>
        </w:rPr>
        <w:tab/>
        <w:t xml:space="preserve">                      E-mail </w:t>
      </w:r>
      <w:r w:rsidR="002B521C">
        <w:rPr>
          <w:color w:val="000000"/>
        </w:rPr>
        <w:t xml:space="preserve"> </w:t>
      </w:r>
      <w:r w:rsidR="000A09A0" w:rsidRPr="000A09A0">
        <w:t>itpo.rome@unido.org</w:t>
      </w:r>
    </w:p>
    <w:p w14:paraId="74D51EB3" w14:textId="77777777" w:rsidR="002B521C" w:rsidRDefault="002B521C">
      <w:pPr>
        <w:widowControl w:val="0"/>
        <w:tabs>
          <w:tab w:val="left" w:pos="3292"/>
          <w:tab w:val="right" w:pos="10206"/>
        </w:tabs>
        <w:autoSpaceDE w:val="0"/>
        <w:autoSpaceDN w:val="0"/>
        <w:adjustRightInd w:val="0"/>
        <w:rPr>
          <w:color w:val="000000"/>
        </w:rPr>
      </w:pPr>
    </w:p>
    <w:p w14:paraId="2F07BFAD" w14:textId="77777777" w:rsidR="002B521C" w:rsidRDefault="002B521C">
      <w:pPr>
        <w:widowControl w:val="0"/>
        <w:tabs>
          <w:tab w:val="left" w:pos="3292"/>
          <w:tab w:val="right" w:pos="10206"/>
        </w:tabs>
        <w:autoSpaceDE w:val="0"/>
        <w:autoSpaceDN w:val="0"/>
        <w:adjustRightInd w:val="0"/>
        <w:rPr>
          <w:color w:val="000000"/>
        </w:rPr>
      </w:pPr>
    </w:p>
    <w:p w14:paraId="5751130F" w14:textId="77777777" w:rsidR="002B521C" w:rsidRDefault="002B521C">
      <w:pPr>
        <w:widowControl w:val="0"/>
        <w:tabs>
          <w:tab w:val="left" w:pos="3292"/>
          <w:tab w:val="right" w:pos="10206"/>
        </w:tabs>
        <w:autoSpaceDE w:val="0"/>
        <w:autoSpaceDN w:val="0"/>
        <w:adjustRightInd w:val="0"/>
        <w:rPr>
          <w:color w:val="000000"/>
        </w:rPr>
      </w:pPr>
      <w:r>
        <w:rPr>
          <w:color w:val="000000"/>
        </w:rPr>
        <w:t xml:space="preserve">Signora DIANA BATTAGGIA, Direttore  (16 maggio 2005) </w:t>
      </w:r>
    </w:p>
    <w:p w14:paraId="5C54FDAA" w14:textId="77777777" w:rsidR="002B521C" w:rsidRDefault="002B521C">
      <w:pPr>
        <w:widowControl w:val="0"/>
        <w:tabs>
          <w:tab w:val="left" w:pos="3292"/>
          <w:tab w:val="right" w:pos="10206"/>
        </w:tabs>
        <w:autoSpaceDE w:val="0"/>
        <w:autoSpaceDN w:val="0"/>
        <w:adjustRightInd w:val="0"/>
        <w:rPr>
          <w:color w:val="000000"/>
        </w:rPr>
      </w:pPr>
      <w:r>
        <w:rPr>
          <w:color w:val="000000"/>
        </w:rPr>
        <w:t xml:space="preserve">                                  </w:t>
      </w:r>
    </w:p>
    <w:p w14:paraId="43944D15" w14:textId="77777777" w:rsidR="002B521C" w:rsidRDefault="002B521C">
      <w:pPr>
        <w:widowControl w:val="0"/>
        <w:tabs>
          <w:tab w:val="left" w:pos="3292"/>
          <w:tab w:val="right" w:pos="10206"/>
        </w:tabs>
        <w:autoSpaceDE w:val="0"/>
        <w:autoSpaceDN w:val="0"/>
        <w:adjustRightInd w:val="0"/>
        <w:rPr>
          <w:color w:val="000000"/>
        </w:rPr>
      </w:pPr>
    </w:p>
    <w:p w14:paraId="2B5DEECE" w14:textId="77777777" w:rsidR="002B521C" w:rsidRDefault="002B521C">
      <w:pPr>
        <w:widowControl w:val="0"/>
        <w:tabs>
          <w:tab w:val="left" w:pos="3292"/>
          <w:tab w:val="right" w:pos="10206"/>
        </w:tabs>
        <w:autoSpaceDE w:val="0"/>
        <w:autoSpaceDN w:val="0"/>
        <w:adjustRightInd w:val="0"/>
        <w:rPr>
          <w:color w:val="000000"/>
        </w:rPr>
      </w:pPr>
    </w:p>
    <w:p w14:paraId="4D9F15F3" w14:textId="77777777" w:rsidR="002B521C" w:rsidRDefault="002B521C">
      <w:pPr>
        <w:widowControl w:val="0"/>
        <w:tabs>
          <w:tab w:val="left" w:pos="3292"/>
          <w:tab w:val="right" w:pos="10206"/>
        </w:tabs>
        <w:autoSpaceDE w:val="0"/>
        <w:autoSpaceDN w:val="0"/>
        <w:adjustRightInd w:val="0"/>
        <w:rPr>
          <w:color w:val="000000"/>
          <w:sz w:val="23"/>
        </w:rPr>
      </w:pPr>
      <w:r>
        <w:rPr>
          <w:color w:val="000000"/>
        </w:rPr>
        <w:t xml:space="preserve">  </w:t>
      </w:r>
    </w:p>
    <w:p w14:paraId="6B19DF32"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5A946BC9" w14:textId="77777777" w:rsidR="002B521C" w:rsidRDefault="002B521C">
      <w:pPr>
        <w:widowControl w:val="0"/>
        <w:tabs>
          <w:tab w:val="right" w:pos="10206"/>
        </w:tabs>
        <w:autoSpaceDE w:val="0"/>
        <w:autoSpaceDN w:val="0"/>
        <w:adjustRightInd w:val="0"/>
        <w:jc w:val="right"/>
        <w:rPr>
          <w:b/>
          <w:sz w:val="16"/>
        </w:rPr>
      </w:pPr>
      <w:r>
        <w:rPr>
          <w:rFonts w:ascii="Arial" w:hAnsi="Arial"/>
        </w:rPr>
        <w:br w:type="page"/>
      </w:r>
      <w:r>
        <w:rPr>
          <w:b/>
          <w:sz w:val="16"/>
        </w:rPr>
        <w:lastRenderedPageBreak/>
        <w:t>Organizzazione Internazionale del Lavoro</w:t>
      </w:r>
    </w:p>
    <w:p w14:paraId="0AF7EA25" w14:textId="4B793BE7"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1312" behindDoc="0" locked="0" layoutInCell="0" allowOverlap="1" wp14:anchorId="028C2468" wp14:editId="20D94D5A">
            <wp:simplePos x="0" y="0"/>
            <wp:positionH relativeFrom="column">
              <wp:posOffset>5534660</wp:posOffset>
            </wp:positionH>
            <wp:positionV relativeFrom="paragraph">
              <wp:posOffset>203200</wp:posOffset>
            </wp:positionV>
            <wp:extent cx="946785" cy="718185"/>
            <wp:effectExtent l="0" t="0" r="0" b="0"/>
            <wp:wrapNone/>
            <wp:docPr id="435" name="Immagin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69" r:link="rId70">
                      <a:extLst>
                        <a:ext uri="{28A0092B-C50C-407E-A947-70E740481C1C}">
                          <a14:useLocalDpi xmlns:a14="http://schemas.microsoft.com/office/drawing/2010/main" val="0"/>
                        </a:ext>
                      </a:extLst>
                    </a:blip>
                    <a:srcRect/>
                    <a:stretch>
                      <a:fillRect/>
                    </a:stretch>
                  </pic:blipFill>
                  <pic:spPr bwMode="auto">
                    <a:xfrm>
                      <a:off x="0" y="0"/>
                      <a:ext cx="946785"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3DE4509" w14:textId="77777777" w:rsidR="002B521C" w:rsidRDefault="002B521C">
      <w:pPr>
        <w:pStyle w:val="Titolo7"/>
      </w:pPr>
      <w:bookmarkStart w:id="42" w:name="_Toc58837203"/>
      <w:r>
        <w:t>Organizzazione Internazionale del Lavoro</w:t>
      </w:r>
      <w:bookmarkEnd w:id="42"/>
      <w:r>
        <w:t xml:space="preserve"> </w:t>
      </w:r>
    </w:p>
    <w:p w14:paraId="610B61EE"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(International Labour Organization)</w:t>
      </w:r>
    </w:p>
    <w:p w14:paraId="0CB8C460"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OIL (ILO)                                                                                           </w:t>
      </w:r>
    </w:p>
    <w:p w14:paraId="27525358"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1C5420DA" w14:textId="77777777" w:rsidR="002B521C" w:rsidRDefault="002B521C">
      <w:pPr>
        <w:widowControl w:val="0"/>
        <w:tabs>
          <w:tab w:val="left" w:pos="3292"/>
          <w:tab w:val="right" w:pos="10206"/>
        </w:tabs>
        <w:autoSpaceDE w:val="0"/>
        <w:autoSpaceDN w:val="0"/>
        <w:adjustRightInd w:val="0"/>
        <w:spacing w:before="472"/>
        <w:rPr>
          <w:b/>
          <w:color w:val="000080"/>
          <w:lang w:val="en-GB"/>
        </w:rPr>
      </w:pPr>
      <w:r>
        <w:rPr>
          <w:b/>
          <w:lang w:val="en-GB"/>
        </w:rPr>
        <w:tab/>
      </w:r>
      <w:r>
        <w:rPr>
          <w:b/>
          <w:lang w:val="en-GB"/>
        </w:rPr>
        <w:tab/>
        <w:t>Sito internet:</w:t>
      </w:r>
      <w:r>
        <w:rPr>
          <w:lang w:val="en-GB"/>
        </w:rPr>
        <w:t>www.itcilo.it</w:t>
      </w:r>
    </w:p>
    <w:p w14:paraId="627D026A" w14:textId="77777777" w:rsidR="002B521C" w:rsidRDefault="002B521C">
      <w:pPr>
        <w:widowControl w:val="0"/>
        <w:tabs>
          <w:tab w:val="left" w:pos="3292"/>
          <w:tab w:val="right" w:pos="10206"/>
        </w:tabs>
        <w:autoSpaceDE w:val="0"/>
        <w:autoSpaceDN w:val="0"/>
        <w:adjustRightInd w:val="0"/>
        <w:spacing w:before="472"/>
        <w:rPr>
          <w:color w:val="000000"/>
          <w:sz w:val="26"/>
          <w:lang w:val="en-GB"/>
        </w:rPr>
      </w:pPr>
      <w:r>
        <w:rPr>
          <w:b/>
          <w:color w:val="000080"/>
          <w:lang w:val="en-GB"/>
        </w:rPr>
        <w:t>Ufficio di corrispondenza per l’Italia</w:t>
      </w:r>
      <w:r>
        <w:rPr>
          <w:rFonts w:ascii="Arial" w:hAnsi="Arial"/>
          <w:lang w:val="en-GB"/>
        </w:rPr>
        <w:tab/>
      </w:r>
      <w:r>
        <w:rPr>
          <w:color w:val="000000"/>
          <w:lang w:val="en-GB"/>
        </w:rPr>
        <w:t xml:space="preserve">Via Panisperna, 28 - 00184 Roma </w:t>
      </w:r>
    </w:p>
    <w:p w14:paraId="70D297B0" w14:textId="77777777" w:rsidR="002B521C" w:rsidRDefault="002B521C">
      <w:pPr>
        <w:widowControl w:val="0"/>
        <w:tabs>
          <w:tab w:val="left" w:pos="3292"/>
          <w:tab w:val="right" w:pos="10206"/>
        </w:tabs>
        <w:autoSpaceDE w:val="0"/>
        <w:autoSpaceDN w:val="0"/>
        <w:adjustRightInd w:val="0"/>
        <w:rPr>
          <w:color w:val="000000"/>
        </w:rPr>
      </w:pPr>
      <w:r>
        <w:rPr>
          <w:rFonts w:ascii="Arial" w:hAnsi="Arial"/>
          <w:lang w:val="en-GB"/>
        </w:rPr>
        <w:tab/>
      </w:r>
      <w:r>
        <w:rPr>
          <w:color w:val="000000"/>
        </w:rPr>
        <w:t xml:space="preserve">Tel. 066784334  066794950 - Fax 066792197 </w:t>
      </w:r>
    </w:p>
    <w:p w14:paraId="5A122C74" w14:textId="77777777" w:rsidR="006754B4" w:rsidRDefault="006754B4">
      <w:pPr>
        <w:widowControl w:val="0"/>
        <w:tabs>
          <w:tab w:val="left" w:pos="3292"/>
          <w:tab w:val="right" w:pos="10206"/>
        </w:tabs>
        <w:autoSpaceDE w:val="0"/>
        <w:autoSpaceDN w:val="0"/>
        <w:adjustRightInd w:val="0"/>
        <w:rPr>
          <w:color w:val="000000"/>
          <w:sz w:val="23"/>
        </w:rPr>
      </w:pPr>
      <w:r>
        <w:rPr>
          <w:color w:val="000000"/>
        </w:rPr>
        <w:tab/>
        <w:t>E-</w:t>
      </w:r>
      <w:r w:rsidRPr="006754B4">
        <w:rPr>
          <w:color w:val="000000"/>
        </w:rPr>
        <w:t>mail  rome@ilo.org</w:t>
      </w:r>
    </w:p>
    <w:p w14:paraId="06403F2D"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69C45D70" w14:textId="77777777" w:rsidR="002B521C" w:rsidRDefault="002B521C">
      <w:pPr>
        <w:widowControl w:val="0"/>
        <w:tabs>
          <w:tab w:val="right" w:pos="10206"/>
        </w:tabs>
        <w:autoSpaceDE w:val="0"/>
        <w:autoSpaceDN w:val="0"/>
        <w:adjustRightInd w:val="0"/>
        <w:spacing w:before="107"/>
        <w:rPr>
          <w:color w:val="000000"/>
        </w:rPr>
      </w:pPr>
    </w:p>
    <w:p w14:paraId="2D418574" w14:textId="77777777" w:rsidR="002B521C" w:rsidRDefault="002B521C">
      <w:pPr>
        <w:widowControl w:val="0"/>
        <w:tabs>
          <w:tab w:val="right" w:pos="10206"/>
        </w:tabs>
        <w:autoSpaceDE w:val="0"/>
        <w:autoSpaceDN w:val="0"/>
        <w:adjustRightInd w:val="0"/>
        <w:spacing w:before="107"/>
        <w:rPr>
          <w:color w:val="000000"/>
        </w:rPr>
      </w:pPr>
      <w:r>
        <w:rPr>
          <w:color w:val="000000"/>
        </w:rPr>
        <w:t xml:space="preserve">Signor </w:t>
      </w:r>
      <w:r w:rsidR="007049F3" w:rsidRPr="007049F3">
        <w:rPr>
          <w:color w:val="000000"/>
        </w:rPr>
        <w:t>GIAN COSIMO</w:t>
      </w:r>
      <w:r w:rsidR="007049F3">
        <w:rPr>
          <w:color w:val="000000"/>
        </w:rPr>
        <w:t xml:space="preserve"> </w:t>
      </w:r>
      <w:r w:rsidR="007049F3" w:rsidRPr="007049F3">
        <w:rPr>
          <w:color w:val="000000"/>
        </w:rPr>
        <w:t>ROSAS</w:t>
      </w:r>
      <w:r>
        <w:rPr>
          <w:color w:val="000000"/>
        </w:rPr>
        <w:t>, Direttore (</w:t>
      </w:r>
      <w:r w:rsidR="007049F3" w:rsidRPr="007049F3">
        <w:rPr>
          <w:color w:val="000000"/>
        </w:rPr>
        <w:t>3</w:t>
      </w:r>
      <w:r w:rsidR="007049F3">
        <w:rPr>
          <w:color w:val="000000"/>
        </w:rPr>
        <w:t xml:space="preserve"> agosto </w:t>
      </w:r>
      <w:r w:rsidR="007049F3" w:rsidRPr="007049F3">
        <w:rPr>
          <w:color w:val="000000"/>
        </w:rPr>
        <w:t>2015</w:t>
      </w:r>
      <w:r>
        <w:rPr>
          <w:color w:val="000000"/>
        </w:rPr>
        <w:t xml:space="preserve">) </w:t>
      </w:r>
    </w:p>
    <w:p w14:paraId="45A97EF8" w14:textId="77777777" w:rsidR="002B521C" w:rsidRDefault="002B521C">
      <w:pPr>
        <w:widowControl w:val="0"/>
        <w:tabs>
          <w:tab w:val="right" w:pos="10206"/>
        </w:tabs>
        <w:autoSpaceDE w:val="0"/>
        <w:autoSpaceDN w:val="0"/>
        <w:adjustRightInd w:val="0"/>
        <w:spacing w:before="107"/>
        <w:rPr>
          <w:color w:val="000000"/>
          <w:sz w:val="26"/>
        </w:rPr>
      </w:pPr>
    </w:p>
    <w:p w14:paraId="1278C30B" w14:textId="77777777" w:rsidR="002B521C" w:rsidRDefault="002B521C">
      <w:pPr>
        <w:widowControl w:val="0"/>
        <w:tabs>
          <w:tab w:val="left" w:pos="3292"/>
          <w:tab w:val="right" w:pos="10206"/>
        </w:tabs>
        <w:autoSpaceDE w:val="0"/>
        <w:autoSpaceDN w:val="0"/>
        <w:adjustRightInd w:val="0"/>
        <w:spacing w:before="163"/>
        <w:rPr>
          <w:b/>
          <w:color w:val="000080"/>
        </w:rPr>
      </w:pPr>
      <w:r>
        <w:rPr>
          <w:b/>
          <w:color w:val="000080"/>
        </w:rPr>
        <w:t xml:space="preserve"> </w:t>
      </w:r>
    </w:p>
    <w:p w14:paraId="3DDF3365" w14:textId="77777777" w:rsidR="002B521C" w:rsidRDefault="002B521C">
      <w:pPr>
        <w:pStyle w:val="H5"/>
        <w:widowControl w:val="0"/>
        <w:tabs>
          <w:tab w:val="left" w:pos="3292"/>
          <w:tab w:val="right" w:pos="10206"/>
        </w:tabs>
        <w:autoSpaceDE w:val="0"/>
        <w:autoSpaceDN w:val="0"/>
        <w:adjustRightInd w:val="0"/>
        <w:spacing w:before="163" w:after="0"/>
        <w:rPr>
          <w:snapToGrid/>
        </w:rPr>
      </w:pPr>
      <w:r>
        <w:rPr>
          <w:snapToGrid/>
        </w:rPr>
        <w:tab/>
      </w:r>
      <w:r>
        <w:rPr>
          <w:snapToGrid/>
        </w:rPr>
        <w:tab/>
      </w:r>
    </w:p>
    <w:p w14:paraId="36C37E96" w14:textId="77777777" w:rsidR="002B521C" w:rsidRDefault="002B521C">
      <w:pPr>
        <w:widowControl w:val="0"/>
        <w:tabs>
          <w:tab w:val="left" w:pos="3292"/>
          <w:tab w:val="right" w:pos="10206"/>
        </w:tabs>
        <w:autoSpaceDE w:val="0"/>
        <w:autoSpaceDN w:val="0"/>
        <w:adjustRightInd w:val="0"/>
        <w:spacing w:before="163"/>
        <w:rPr>
          <w:b/>
          <w:color w:val="000080"/>
        </w:rPr>
      </w:pPr>
    </w:p>
    <w:p w14:paraId="04DC129E" w14:textId="77777777" w:rsidR="002B521C" w:rsidRDefault="002B521C">
      <w:pPr>
        <w:widowControl w:val="0"/>
        <w:tabs>
          <w:tab w:val="left" w:pos="3292"/>
          <w:tab w:val="right" w:pos="10206"/>
        </w:tabs>
        <w:autoSpaceDE w:val="0"/>
        <w:autoSpaceDN w:val="0"/>
        <w:adjustRightInd w:val="0"/>
        <w:spacing w:before="163"/>
        <w:rPr>
          <w:color w:val="000000"/>
          <w:sz w:val="26"/>
        </w:rPr>
      </w:pPr>
      <w:r>
        <w:rPr>
          <w:b/>
          <w:color w:val="000080"/>
        </w:rPr>
        <w:t>Centro Internazionale di Formazione</w:t>
      </w:r>
      <w:r>
        <w:rPr>
          <w:rFonts w:ascii="Arial" w:hAnsi="Arial"/>
        </w:rPr>
        <w:tab/>
      </w:r>
      <w:r>
        <w:rPr>
          <w:color w:val="000000"/>
        </w:rPr>
        <w:t xml:space="preserve">Viale  Maestri del Lavoro, 10 - 10127 Torino </w:t>
      </w:r>
    </w:p>
    <w:p w14:paraId="09C2EDE0"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 xml:space="preserve">Tel. </w:t>
      </w:r>
      <w:r w:rsidR="00E130C5">
        <w:rPr>
          <w:color w:val="000000"/>
        </w:rPr>
        <w:t xml:space="preserve">Direzione </w:t>
      </w:r>
      <w:r>
        <w:rPr>
          <w:color w:val="000000"/>
        </w:rPr>
        <w:t>0116936</w:t>
      </w:r>
      <w:r w:rsidR="00E130C5">
        <w:rPr>
          <w:color w:val="000000"/>
        </w:rPr>
        <w:t>60</w:t>
      </w:r>
      <w:r w:rsidR="00FB5078">
        <w:rPr>
          <w:color w:val="000000"/>
        </w:rPr>
        <w:t>1</w:t>
      </w:r>
      <w:r w:rsidR="00E130C5">
        <w:rPr>
          <w:color w:val="000000"/>
        </w:rPr>
        <w:t xml:space="preserve"> / 01169366</w:t>
      </w:r>
      <w:r w:rsidR="00FB5078">
        <w:rPr>
          <w:color w:val="000000"/>
        </w:rPr>
        <w:t>07</w:t>
      </w:r>
      <w:r>
        <w:rPr>
          <w:color w:val="000000"/>
        </w:rPr>
        <w:t xml:space="preserve"> - Fax 01163</w:t>
      </w:r>
      <w:r w:rsidR="00FB5078">
        <w:rPr>
          <w:color w:val="000000"/>
        </w:rPr>
        <w:t>9190</w:t>
      </w:r>
      <w:r>
        <w:rPr>
          <w:color w:val="000000"/>
        </w:rPr>
        <w:t>4</w:t>
      </w:r>
    </w:p>
    <w:p w14:paraId="162C5FE0" w14:textId="77777777" w:rsidR="00E130C5" w:rsidRDefault="00E130C5">
      <w:pPr>
        <w:widowControl w:val="0"/>
        <w:tabs>
          <w:tab w:val="left" w:pos="3292"/>
          <w:tab w:val="right" w:pos="10206"/>
        </w:tabs>
        <w:autoSpaceDE w:val="0"/>
        <w:autoSpaceDN w:val="0"/>
        <w:adjustRightInd w:val="0"/>
        <w:rPr>
          <w:color w:val="000000"/>
        </w:rPr>
      </w:pPr>
      <w:r>
        <w:rPr>
          <w:color w:val="000000"/>
        </w:rPr>
        <w:tab/>
        <w:t>Tel. Servizi Risorse Umane 0116</w:t>
      </w:r>
      <w:r w:rsidR="00DB573C">
        <w:rPr>
          <w:color w:val="000000"/>
        </w:rPr>
        <w:t>93</w:t>
      </w:r>
      <w:r>
        <w:rPr>
          <w:color w:val="000000"/>
        </w:rPr>
        <w:t>6338 – Fax 01163</w:t>
      </w:r>
      <w:r w:rsidR="00FB5078">
        <w:rPr>
          <w:color w:val="000000"/>
        </w:rPr>
        <w:t>91</w:t>
      </w:r>
      <w:r>
        <w:rPr>
          <w:color w:val="000000"/>
        </w:rPr>
        <w:t>9</w:t>
      </w:r>
      <w:r w:rsidR="00FB5078">
        <w:rPr>
          <w:color w:val="000000"/>
        </w:rPr>
        <w:t>12</w:t>
      </w:r>
    </w:p>
    <w:p w14:paraId="3F66E260" w14:textId="77777777" w:rsidR="002B521C" w:rsidRDefault="002B521C">
      <w:pPr>
        <w:widowControl w:val="0"/>
        <w:tabs>
          <w:tab w:val="left" w:pos="3292"/>
          <w:tab w:val="right" w:pos="10206"/>
        </w:tabs>
        <w:autoSpaceDE w:val="0"/>
        <w:autoSpaceDN w:val="0"/>
        <w:adjustRightInd w:val="0"/>
        <w:rPr>
          <w:color w:val="000000"/>
          <w:sz w:val="23"/>
        </w:rPr>
      </w:pPr>
      <w:r>
        <w:rPr>
          <w:color w:val="000000"/>
        </w:rPr>
        <w:tab/>
        <w:t xml:space="preserve">E-mail: </w:t>
      </w:r>
      <w:hyperlink r:id="rId71" w:history="1">
        <w:r w:rsidR="00E130C5" w:rsidRPr="00E130C5">
          <w:rPr>
            <w:rStyle w:val="Collegamentoipertestuale"/>
            <w:color w:val="000000"/>
            <w:u w:val="none"/>
          </w:rPr>
          <w:t>dir@itcilo.org</w:t>
        </w:r>
      </w:hyperlink>
      <w:r w:rsidR="00E130C5">
        <w:rPr>
          <w:color w:val="000000"/>
        </w:rPr>
        <w:t xml:space="preserve">    hrs@itcilo.org</w:t>
      </w:r>
      <w:r>
        <w:rPr>
          <w:rFonts w:ascii="Arial" w:hAnsi="Arial"/>
        </w:rPr>
        <w:tab/>
      </w:r>
      <w:r>
        <w:rPr>
          <w:color w:val="000000"/>
        </w:rPr>
        <w:t xml:space="preserve"> </w:t>
      </w:r>
    </w:p>
    <w:p w14:paraId="69075A15" w14:textId="77777777" w:rsidR="00563C99" w:rsidRDefault="002B521C">
      <w:pPr>
        <w:widowControl w:val="0"/>
        <w:tabs>
          <w:tab w:val="right" w:pos="10206"/>
        </w:tabs>
        <w:autoSpaceDE w:val="0"/>
        <w:autoSpaceDN w:val="0"/>
        <w:adjustRightInd w:val="0"/>
        <w:spacing w:before="107"/>
        <w:rPr>
          <w:color w:val="000000"/>
        </w:rPr>
      </w:pPr>
      <w:r>
        <w:rPr>
          <w:color w:val="000000"/>
        </w:rPr>
        <w:t xml:space="preserve">                                                                                                                                                           </w:t>
      </w:r>
    </w:p>
    <w:p w14:paraId="5A17D655" w14:textId="77777777" w:rsidR="002B521C" w:rsidRDefault="002B521C" w:rsidP="00563C99">
      <w:pPr>
        <w:widowControl w:val="0"/>
        <w:tabs>
          <w:tab w:val="right" w:pos="10206"/>
        </w:tabs>
        <w:autoSpaceDE w:val="0"/>
        <w:autoSpaceDN w:val="0"/>
        <w:adjustRightInd w:val="0"/>
        <w:spacing w:before="107"/>
        <w:jc w:val="right"/>
        <w:rPr>
          <w:color w:val="000000"/>
        </w:rPr>
      </w:pPr>
      <w:r>
        <w:rPr>
          <w:b/>
          <w:color w:val="000000"/>
        </w:rPr>
        <w:t>Sito internet</w:t>
      </w:r>
      <w:r>
        <w:rPr>
          <w:color w:val="000000"/>
        </w:rPr>
        <w:t xml:space="preserve">: </w:t>
      </w:r>
      <w:r>
        <w:t>www.itcilo.org</w:t>
      </w:r>
    </w:p>
    <w:p w14:paraId="5F865AA3" w14:textId="77777777" w:rsidR="002B521C" w:rsidRDefault="002B521C">
      <w:pPr>
        <w:widowControl w:val="0"/>
        <w:tabs>
          <w:tab w:val="right" w:pos="10206"/>
        </w:tabs>
        <w:autoSpaceDE w:val="0"/>
        <w:autoSpaceDN w:val="0"/>
        <w:adjustRightInd w:val="0"/>
        <w:spacing w:before="107"/>
        <w:rPr>
          <w:color w:val="000000"/>
        </w:rPr>
      </w:pPr>
    </w:p>
    <w:p w14:paraId="404FFE4D" w14:textId="77777777" w:rsidR="002B521C" w:rsidRDefault="002B521C">
      <w:pPr>
        <w:widowControl w:val="0"/>
        <w:tabs>
          <w:tab w:val="right" w:pos="10206"/>
        </w:tabs>
        <w:autoSpaceDE w:val="0"/>
        <w:autoSpaceDN w:val="0"/>
        <w:adjustRightInd w:val="0"/>
        <w:spacing w:before="107"/>
        <w:rPr>
          <w:color w:val="000000"/>
          <w:sz w:val="26"/>
        </w:rPr>
      </w:pPr>
      <w:r>
        <w:rPr>
          <w:color w:val="000000"/>
        </w:rPr>
        <w:t xml:space="preserve">Signor </w:t>
      </w:r>
      <w:r w:rsidR="000A6AAF">
        <w:rPr>
          <w:color w:val="000000"/>
        </w:rPr>
        <w:t xml:space="preserve"> </w:t>
      </w:r>
      <w:r w:rsidR="00515B8C">
        <w:rPr>
          <w:color w:val="000000"/>
        </w:rPr>
        <w:t>CHRISTOPHE CLAUDE PERRIN</w:t>
      </w:r>
      <w:r w:rsidR="00FB5078">
        <w:rPr>
          <w:color w:val="000000"/>
        </w:rPr>
        <w:t>, Direttore (</w:t>
      </w:r>
      <w:r>
        <w:rPr>
          <w:color w:val="000000"/>
        </w:rPr>
        <w:t>1</w:t>
      </w:r>
      <w:r w:rsidR="00FB5078">
        <w:rPr>
          <w:color w:val="000000"/>
        </w:rPr>
        <w:t>°</w:t>
      </w:r>
      <w:r>
        <w:rPr>
          <w:color w:val="000000"/>
        </w:rPr>
        <w:t xml:space="preserve"> </w:t>
      </w:r>
      <w:r w:rsidR="00515B8C">
        <w:rPr>
          <w:color w:val="000000"/>
        </w:rPr>
        <w:t>luglio 2023)</w:t>
      </w:r>
      <w:r>
        <w:rPr>
          <w:color w:val="000000"/>
        </w:rPr>
        <w:t xml:space="preserve"> </w:t>
      </w:r>
    </w:p>
    <w:p w14:paraId="57DB96B4" w14:textId="77777777" w:rsidR="002B521C" w:rsidRDefault="002B521C">
      <w:pPr>
        <w:pStyle w:val="Corpodeltesto2"/>
        <w:tabs>
          <w:tab w:val="clear" w:pos="90"/>
          <w:tab w:val="right" w:pos="10206"/>
        </w:tabs>
        <w:autoSpaceDE w:val="0"/>
        <w:autoSpaceDN w:val="0"/>
        <w:adjustRightInd w:val="0"/>
        <w:spacing w:before="163"/>
        <w:rPr>
          <w:snapToGrid/>
        </w:rPr>
      </w:pPr>
    </w:p>
    <w:p w14:paraId="1E316337" w14:textId="77777777" w:rsidR="002B521C" w:rsidRDefault="002B521C">
      <w:pPr>
        <w:widowControl w:val="0"/>
        <w:tabs>
          <w:tab w:val="right" w:pos="10206"/>
        </w:tabs>
        <w:autoSpaceDE w:val="0"/>
        <w:autoSpaceDN w:val="0"/>
        <w:adjustRightInd w:val="0"/>
        <w:jc w:val="right"/>
        <w:rPr>
          <w:b/>
          <w:color w:val="000000"/>
        </w:rPr>
      </w:pPr>
      <w:r>
        <w:rPr>
          <w:b/>
          <w:color w:val="000000"/>
          <w:sz w:val="16"/>
        </w:rPr>
        <w:br w:type="page"/>
      </w:r>
      <w:r>
        <w:rPr>
          <w:b/>
          <w:color w:val="000000"/>
          <w:sz w:val="16"/>
        </w:rPr>
        <w:lastRenderedPageBreak/>
        <w:t>Organizzazione Internazionale di Diritto per lo Sviluppo</w:t>
      </w:r>
    </w:p>
    <w:p w14:paraId="67B7F711" w14:textId="2E559541"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6432" behindDoc="0" locked="0" layoutInCell="1" allowOverlap="1" wp14:anchorId="555D5ADC" wp14:editId="4F196A96">
            <wp:simplePos x="0" y="0"/>
            <wp:positionH relativeFrom="column">
              <wp:posOffset>5443220</wp:posOffset>
            </wp:positionH>
            <wp:positionV relativeFrom="paragraph">
              <wp:posOffset>144145</wp:posOffset>
            </wp:positionV>
            <wp:extent cx="952500" cy="838200"/>
            <wp:effectExtent l="0" t="0" r="0" b="0"/>
            <wp:wrapNone/>
            <wp:docPr id="453" name="Immagin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72" cstate="print">
                      <a:extLst>
                        <a:ext uri="{28A0092B-C50C-407E-A947-70E740481C1C}">
                          <a14:useLocalDpi xmlns:a14="http://schemas.microsoft.com/office/drawing/2010/main" val="0"/>
                        </a:ext>
                      </a:extLst>
                    </a:blip>
                    <a:srcRect l="1125" t="-3552"/>
                    <a:stretch>
                      <a:fillRect/>
                    </a:stretch>
                  </pic:blipFill>
                  <pic:spPr bwMode="auto">
                    <a:xfrm>
                      <a:off x="0" y="0"/>
                      <a:ext cx="952500"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E28F6" w14:textId="77777777" w:rsidR="002B521C" w:rsidRDefault="002B521C">
      <w:pPr>
        <w:pStyle w:val="Titolo7"/>
      </w:pPr>
      <w:bookmarkStart w:id="43" w:name="_Toc58837204"/>
      <w:r>
        <w:t>Organizzazione Internazionale di Diritto per lo Sviluppo</w:t>
      </w:r>
      <w:bookmarkEnd w:id="43"/>
      <w:r>
        <w:t xml:space="preserve">                 </w:t>
      </w:r>
    </w:p>
    <w:p w14:paraId="43C61A6B"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(International Development Law Organization)      </w:t>
      </w:r>
    </w:p>
    <w:p w14:paraId="21F0456D"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IDLO                                                                                                </w:t>
      </w:r>
    </w:p>
    <w:p w14:paraId="19A4362D" w14:textId="77777777" w:rsidR="002B521C" w:rsidRDefault="002B521C">
      <w:pPr>
        <w:widowControl w:val="0"/>
        <w:tabs>
          <w:tab w:val="right" w:pos="10206"/>
        </w:tabs>
        <w:autoSpaceDE w:val="0"/>
        <w:autoSpaceDN w:val="0"/>
        <w:adjustRightInd w:val="0"/>
        <w:spacing w:before="14"/>
        <w:rPr>
          <w:color w:val="000080"/>
          <w:sz w:val="26"/>
        </w:rPr>
      </w:pPr>
      <w:r>
        <w:t>────────────────────────────────────────────────────────────────────────</w:t>
      </w:r>
    </w:p>
    <w:p w14:paraId="4BBF0C14" w14:textId="77777777" w:rsidR="002B521C" w:rsidRDefault="002B521C">
      <w:pPr>
        <w:pStyle w:val="H5"/>
        <w:widowControl w:val="0"/>
        <w:tabs>
          <w:tab w:val="left" w:pos="3292"/>
          <w:tab w:val="right" w:pos="10206"/>
        </w:tabs>
        <w:autoSpaceDE w:val="0"/>
        <w:autoSpaceDN w:val="0"/>
        <w:adjustRightInd w:val="0"/>
        <w:spacing w:before="472" w:after="0"/>
        <w:rPr>
          <w:snapToGrid/>
        </w:rPr>
      </w:pPr>
      <w:r>
        <w:rPr>
          <w:snapToGrid/>
        </w:rPr>
        <w:tab/>
      </w:r>
      <w:r>
        <w:rPr>
          <w:snapToGrid/>
        </w:rPr>
        <w:tab/>
        <w:t xml:space="preserve">Sito internet: </w:t>
      </w:r>
      <w:r>
        <w:rPr>
          <w:b w:val="0"/>
          <w:snapToGrid/>
        </w:rPr>
        <w:t>www.idlo.int</w:t>
      </w:r>
    </w:p>
    <w:p w14:paraId="7B3F29CA"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Viale Vaticano, 106 - 00165 Roma </w:t>
      </w:r>
    </w:p>
    <w:p w14:paraId="41331202"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0640403200 - Fax 0640403232  </w:t>
      </w:r>
    </w:p>
    <w:p w14:paraId="5F46B8A8"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idlo@idlo.int </w:t>
      </w:r>
    </w:p>
    <w:p w14:paraId="3726EE62" w14:textId="77777777" w:rsidR="002B521C" w:rsidRDefault="002B521C">
      <w:pPr>
        <w:widowControl w:val="0"/>
        <w:tabs>
          <w:tab w:val="right" w:pos="10206"/>
        </w:tabs>
        <w:autoSpaceDE w:val="0"/>
        <w:autoSpaceDN w:val="0"/>
        <w:adjustRightInd w:val="0"/>
        <w:spacing w:before="583"/>
        <w:rPr>
          <w:color w:val="000080"/>
          <w:sz w:val="26"/>
        </w:rPr>
      </w:pPr>
    </w:p>
    <w:p w14:paraId="6B93E7E9" w14:textId="77777777" w:rsidR="00FD5101" w:rsidRDefault="0071074D" w:rsidP="0047079D">
      <w:pPr>
        <w:widowControl w:val="0"/>
        <w:tabs>
          <w:tab w:val="right" w:pos="10206"/>
        </w:tabs>
        <w:autoSpaceDE w:val="0"/>
        <w:autoSpaceDN w:val="0"/>
        <w:adjustRightInd w:val="0"/>
        <w:rPr>
          <w:color w:val="000000"/>
        </w:rPr>
      </w:pPr>
      <w:r w:rsidRPr="0071074D">
        <w:rPr>
          <w:color w:val="000000"/>
        </w:rPr>
        <w:t xml:space="preserve">Signora </w:t>
      </w:r>
      <w:r w:rsidR="00533391" w:rsidRPr="00533391">
        <w:rPr>
          <w:color w:val="000000"/>
        </w:rPr>
        <w:t>JAN MARGARET</w:t>
      </w:r>
      <w:r w:rsidR="00533391">
        <w:rPr>
          <w:color w:val="000000"/>
        </w:rPr>
        <w:t xml:space="preserve"> </w:t>
      </w:r>
      <w:r w:rsidR="00533391" w:rsidRPr="00533391">
        <w:rPr>
          <w:color w:val="000000"/>
        </w:rPr>
        <w:t>BEAGLE</w:t>
      </w:r>
      <w:r>
        <w:rPr>
          <w:color w:val="000000"/>
        </w:rPr>
        <w:t>, Direttore Generale, (</w:t>
      </w:r>
      <w:r w:rsidR="0022219E">
        <w:rPr>
          <w:color w:val="000000"/>
        </w:rPr>
        <w:t>1</w:t>
      </w:r>
      <w:r w:rsidR="00533391">
        <w:rPr>
          <w:color w:val="000000"/>
        </w:rPr>
        <w:t>° gennaio 20</w:t>
      </w:r>
      <w:r>
        <w:rPr>
          <w:color w:val="000000"/>
        </w:rPr>
        <w:t>2</w:t>
      </w:r>
      <w:r w:rsidR="00533391">
        <w:rPr>
          <w:color w:val="000000"/>
        </w:rPr>
        <w:t>0</w:t>
      </w:r>
      <w:r>
        <w:rPr>
          <w:color w:val="000000"/>
        </w:rPr>
        <w:t>)</w:t>
      </w:r>
    </w:p>
    <w:p w14:paraId="2434CC55" w14:textId="77777777" w:rsidR="008E0E94" w:rsidRPr="008E0E94" w:rsidRDefault="008E0E94" w:rsidP="0047079D">
      <w:pPr>
        <w:widowControl w:val="0"/>
        <w:tabs>
          <w:tab w:val="right" w:pos="10206"/>
        </w:tabs>
        <w:autoSpaceDE w:val="0"/>
        <w:autoSpaceDN w:val="0"/>
        <w:adjustRightInd w:val="0"/>
        <w:rPr>
          <w:color w:val="000000"/>
        </w:rPr>
      </w:pPr>
    </w:p>
    <w:p w14:paraId="188FA7EE" w14:textId="77777777" w:rsidR="0047079D" w:rsidRDefault="0047079D" w:rsidP="0047079D">
      <w:pPr>
        <w:widowControl w:val="0"/>
        <w:tabs>
          <w:tab w:val="right" w:pos="10206"/>
        </w:tabs>
        <w:autoSpaceDE w:val="0"/>
        <w:autoSpaceDN w:val="0"/>
        <w:adjustRightInd w:val="0"/>
        <w:rPr>
          <w:color w:val="000000"/>
        </w:rPr>
      </w:pPr>
    </w:p>
    <w:p w14:paraId="5A2A2123" w14:textId="77777777" w:rsidR="000E794E" w:rsidRDefault="000E794E">
      <w:pPr>
        <w:widowControl w:val="0"/>
        <w:tabs>
          <w:tab w:val="right" w:pos="10206"/>
        </w:tabs>
        <w:autoSpaceDE w:val="0"/>
        <w:autoSpaceDN w:val="0"/>
        <w:adjustRightInd w:val="0"/>
        <w:rPr>
          <w:color w:val="000000"/>
        </w:rPr>
      </w:pPr>
    </w:p>
    <w:p w14:paraId="1D462717" w14:textId="77777777" w:rsidR="002B521C" w:rsidRDefault="002B521C">
      <w:pPr>
        <w:widowControl w:val="0"/>
        <w:tabs>
          <w:tab w:val="right" w:pos="10206"/>
        </w:tabs>
        <w:autoSpaceDE w:val="0"/>
        <w:autoSpaceDN w:val="0"/>
        <w:adjustRightInd w:val="0"/>
        <w:rPr>
          <w:color w:val="000000"/>
          <w:sz w:val="23"/>
        </w:rPr>
      </w:pPr>
    </w:p>
    <w:p w14:paraId="27565BFF"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Organizzazione Internazionale per le Migrazioni</w:t>
      </w:r>
    </w:p>
    <w:p w14:paraId="371419C8" w14:textId="1D37A421"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2336" behindDoc="0" locked="0" layoutInCell="0" allowOverlap="1" wp14:anchorId="797382C9" wp14:editId="3A745D9A">
            <wp:simplePos x="0" y="0"/>
            <wp:positionH relativeFrom="column">
              <wp:posOffset>5656580</wp:posOffset>
            </wp:positionH>
            <wp:positionV relativeFrom="paragraph">
              <wp:posOffset>200660</wp:posOffset>
            </wp:positionV>
            <wp:extent cx="824865" cy="718185"/>
            <wp:effectExtent l="0" t="0" r="0" b="0"/>
            <wp:wrapNone/>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3" r:link="rId74">
                      <a:lum contrast="30000"/>
                      <a:extLst>
                        <a:ext uri="{28A0092B-C50C-407E-A947-70E740481C1C}">
                          <a14:useLocalDpi xmlns:a14="http://schemas.microsoft.com/office/drawing/2010/main" val="0"/>
                        </a:ext>
                      </a:extLst>
                    </a:blip>
                    <a:srcRect/>
                    <a:stretch>
                      <a:fillRect/>
                    </a:stretch>
                  </pic:blipFill>
                  <pic:spPr bwMode="auto">
                    <a:xfrm>
                      <a:off x="0" y="0"/>
                      <a:ext cx="824865"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92DE6D3" w14:textId="77777777" w:rsidR="002B521C" w:rsidRDefault="002B521C">
      <w:pPr>
        <w:pStyle w:val="Titolo7"/>
      </w:pPr>
      <w:bookmarkStart w:id="44" w:name="_Toc58837205"/>
      <w:r>
        <w:t>Organizzazione Internazionale per le Migrazioni</w:t>
      </w:r>
      <w:bookmarkEnd w:id="44"/>
    </w:p>
    <w:p w14:paraId="10FCE5FA"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(International Organization for Migration)</w:t>
      </w:r>
    </w:p>
    <w:p w14:paraId="510F5992" w14:textId="77777777" w:rsidR="002B521C" w:rsidRDefault="002B521C">
      <w:pPr>
        <w:widowControl w:val="0"/>
        <w:tabs>
          <w:tab w:val="right" w:pos="10206"/>
        </w:tabs>
        <w:autoSpaceDE w:val="0"/>
        <w:autoSpaceDN w:val="0"/>
        <w:adjustRightInd w:val="0"/>
        <w:spacing w:before="77"/>
        <w:rPr>
          <w:b/>
          <w:color w:val="808080"/>
          <w:sz w:val="24"/>
          <w:lang w:val="en-GB"/>
        </w:rPr>
      </w:pPr>
    </w:p>
    <w:p w14:paraId="54EC2741"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 OIM (IOM)                                                                                           </w:t>
      </w:r>
    </w:p>
    <w:p w14:paraId="02AAD411"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6E962F6B" w14:textId="77777777" w:rsidR="002B521C" w:rsidRPr="00DC47D7" w:rsidRDefault="002B521C">
      <w:pPr>
        <w:widowControl w:val="0"/>
        <w:tabs>
          <w:tab w:val="left" w:pos="3292"/>
          <w:tab w:val="right" w:pos="10206"/>
        </w:tabs>
        <w:autoSpaceDE w:val="0"/>
        <w:autoSpaceDN w:val="0"/>
        <w:adjustRightInd w:val="0"/>
        <w:spacing w:before="472"/>
        <w:rPr>
          <w:b/>
        </w:rPr>
      </w:pPr>
      <w:r>
        <w:rPr>
          <w:b/>
          <w:lang w:val="en-GB"/>
        </w:rPr>
        <w:tab/>
      </w:r>
      <w:r>
        <w:rPr>
          <w:b/>
          <w:lang w:val="en-GB"/>
        </w:rPr>
        <w:tab/>
      </w:r>
      <w:r w:rsidRPr="00DC47D7">
        <w:rPr>
          <w:b/>
        </w:rPr>
        <w:t xml:space="preserve">Sito internet: </w:t>
      </w:r>
      <w:r w:rsidR="00DC47D7" w:rsidRPr="00DC47D7">
        <w:t>http://</w:t>
      </w:r>
      <w:r w:rsidRPr="00DC47D7">
        <w:t>www.</w:t>
      </w:r>
      <w:r w:rsidR="00DC47D7" w:rsidRPr="00DC47D7">
        <w:t>italy.</w:t>
      </w:r>
      <w:r w:rsidRPr="00DC47D7">
        <w:t>iom.int</w:t>
      </w:r>
    </w:p>
    <w:p w14:paraId="12A61243" w14:textId="77777777" w:rsidR="002B521C" w:rsidRPr="00E70E8D" w:rsidRDefault="002B521C">
      <w:pPr>
        <w:widowControl w:val="0"/>
        <w:tabs>
          <w:tab w:val="left" w:pos="3292"/>
          <w:tab w:val="right" w:pos="10206"/>
        </w:tabs>
        <w:autoSpaceDE w:val="0"/>
        <w:autoSpaceDN w:val="0"/>
        <w:adjustRightInd w:val="0"/>
        <w:spacing w:before="472"/>
        <w:rPr>
          <w:color w:val="000000"/>
          <w:sz w:val="26"/>
        </w:rPr>
      </w:pPr>
      <w:r w:rsidRPr="00E70E8D">
        <w:rPr>
          <w:b/>
          <w:color w:val="000080"/>
        </w:rPr>
        <w:t xml:space="preserve">Missione di Collegamento in </w:t>
      </w:r>
      <w:r w:rsidRPr="00E70E8D">
        <w:rPr>
          <w:rFonts w:ascii="Arial" w:hAnsi="Arial"/>
        </w:rPr>
        <w:tab/>
      </w:r>
      <w:r w:rsidR="00175A25" w:rsidRPr="00175A25">
        <w:t>Casale Strozzi Superiore</w:t>
      </w:r>
      <w:r w:rsidR="00175A25">
        <w:rPr>
          <w:rFonts w:ascii="Arial" w:hAnsi="Arial"/>
        </w:rPr>
        <w:t xml:space="preserve"> - </w:t>
      </w:r>
      <w:r w:rsidR="00175A25" w:rsidRPr="00175A25">
        <w:t>v</w:t>
      </w:r>
      <w:r w:rsidRPr="00E70E8D">
        <w:rPr>
          <w:color w:val="000000"/>
        </w:rPr>
        <w:t xml:space="preserve">ia </w:t>
      </w:r>
      <w:r w:rsidR="00E70E8D" w:rsidRPr="00E70E8D">
        <w:rPr>
          <w:color w:val="000000"/>
        </w:rPr>
        <w:t>Luigi Giuseppe Faravelli</w:t>
      </w:r>
      <w:r w:rsidRPr="00E70E8D">
        <w:rPr>
          <w:color w:val="000000"/>
        </w:rPr>
        <w:t xml:space="preserve">, </w:t>
      </w:r>
      <w:r w:rsidR="00E70E8D" w:rsidRPr="00E70E8D">
        <w:rPr>
          <w:color w:val="000000"/>
        </w:rPr>
        <w:t>snc</w:t>
      </w:r>
      <w:r w:rsidRPr="00E70E8D">
        <w:rPr>
          <w:color w:val="000000"/>
        </w:rPr>
        <w:t xml:space="preserve"> - 001</w:t>
      </w:r>
      <w:r w:rsidR="00E70E8D" w:rsidRPr="00E70E8D">
        <w:rPr>
          <w:color w:val="000000"/>
        </w:rPr>
        <w:t>95</w:t>
      </w:r>
      <w:r w:rsidRPr="00E70E8D">
        <w:rPr>
          <w:color w:val="000000"/>
        </w:rPr>
        <w:t xml:space="preserve"> Roma </w:t>
      </w:r>
    </w:p>
    <w:p w14:paraId="08175E99" w14:textId="77777777" w:rsidR="002B521C" w:rsidRDefault="002B521C">
      <w:pPr>
        <w:widowControl w:val="0"/>
        <w:tabs>
          <w:tab w:val="left" w:pos="3292"/>
          <w:tab w:val="right" w:pos="10206"/>
        </w:tabs>
        <w:autoSpaceDE w:val="0"/>
        <w:autoSpaceDN w:val="0"/>
        <w:adjustRightInd w:val="0"/>
        <w:rPr>
          <w:color w:val="000000"/>
          <w:sz w:val="23"/>
        </w:rPr>
      </w:pPr>
      <w:r>
        <w:rPr>
          <w:b/>
          <w:color w:val="000080"/>
        </w:rPr>
        <w:t>Italia e di Coordinamento per</w:t>
      </w:r>
      <w:r>
        <w:rPr>
          <w:color w:val="000000"/>
        </w:rPr>
        <w:t xml:space="preserve"> </w:t>
      </w:r>
      <w:r>
        <w:rPr>
          <w:color w:val="000000"/>
        </w:rPr>
        <w:tab/>
        <w:t>Tel. 0644231428 - Fax 064402533</w:t>
      </w:r>
    </w:p>
    <w:p w14:paraId="0394C749" w14:textId="77777777" w:rsidR="002B521C" w:rsidRDefault="002B521C">
      <w:pPr>
        <w:widowControl w:val="0"/>
        <w:tabs>
          <w:tab w:val="left" w:pos="3292"/>
          <w:tab w:val="right" w:pos="10206"/>
        </w:tabs>
        <w:autoSpaceDE w:val="0"/>
        <w:autoSpaceDN w:val="0"/>
        <w:adjustRightInd w:val="0"/>
        <w:rPr>
          <w:color w:val="000000"/>
          <w:sz w:val="23"/>
        </w:rPr>
      </w:pPr>
      <w:r>
        <w:rPr>
          <w:b/>
          <w:color w:val="000080"/>
        </w:rPr>
        <w:t>la Regione del Mediterraneo</w:t>
      </w:r>
      <w:r>
        <w:rPr>
          <w:rFonts w:ascii="Arial" w:hAnsi="Arial"/>
        </w:rPr>
        <w:tab/>
      </w:r>
      <w:r>
        <w:rPr>
          <w:color w:val="000000"/>
        </w:rPr>
        <w:t xml:space="preserve">E-mail </w:t>
      </w:r>
      <w:r w:rsidR="00F600EF">
        <w:rPr>
          <w:color w:val="000000"/>
        </w:rPr>
        <w:t xml:space="preserve"> iomrome@iom.int</w:t>
      </w:r>
      <w:r>
        <w:rPr>
          <w:color w:val="000000"/>
        </w:rPr>
        <w:t xml:space="preserve"> </w:t>
      </w:r>
    </w:p>
    <w:p w14:paraId="7DADFBBB" w14:textId="77777777" w:rsidR="002B521C" w:rsidRDefault="002B521C">
      <w:pPr>
        <w:widowControl w:val="0"/>
        <w:tabs>
          <w:tab w:val="left" w:pos="3292"/>
          <w:tab w:val="right" w:pos="10206"/>
        </w:tabs>
        <w:autoSpaceDE w:val="0"/>
        <w:autoSpaceDN w:val="0"/>
        <w:adjustRightInd w:val="0"/>
        <w:rPr>
          <w:rFonts w:ascii="Arial" w:hAnsi="Arial"/>
        </w:rPr>
      </w:pPr>
      <w:r>
        <w:rPr>
          <w:rFonts w:ascii="Arial" w:hAnsi="Arial"/>
        </w:rPr>
        <w:tab/>
      </w:r>
    </w:p>
    <w:p w14:paraId="169F2853" w14:textId="77777777" w:rsidR="002B521C" w:rsidRDefault="002B521C">
      <w:pPr>
        <w:widowControl w:val="0"/>
        <w:tabs>
          <w:tab w:val="left" w:pos="3292"/>
          <w:tab w:val="right" w:pos="10206"/>
        </w:tabs>
        <w:autoSpaceDE w:val="0"/>
        <w:autoSpaceDN w:val="0"/>
        <w:adjustRightInd w:val="0"/>
        <w:rPr>
          <w:color w:val="000080"/>
        </w:rPr>
      </w:pPr>
    </w:p>
    <w:p w14:paraId="72DAC780" w14:textId="77777777" w:rsidR="002B521C" w:rsidRDefault="002B521C">
      <w:pPr>
        <w:widowControl w:val="0"/>
        <w:tabs>
          <w:tab w:val="right" w:pos="10206"/>
        </w:tabs>
        <w:autoSpaceDE w:val="0"/>
        <w:autoSpaceDN w:val="0"/>
        <w:adjustRightInd w:val="0"/>
        <w:spacing w:before="107"/>
        <w:rPr>
          <w:color w:val="000000"/>
        </w:rPr>
      </w:pPr>
    </w:p>
    <w:p w14:paraId="4E24610D" w14:textId="77777777" w:rsidR="002B521C" w:rsidRDefault="00556423">
      <w:pPr>
        <w:pStyle w:val="Corpodeltesto2"/>
        <w:tabs>
          <w:tab w:val="clear" w:pos="90"/>
          <w:tab w:val="right" w:pos="10206"/>
        </w:tabs>
        <w:autoSpaceDE w:val="0"/>
        <w:autoSpaceDN w:val="0"/>
        <w:adjustRightInd w:val="0"/>
        <w:spacing w:before="0"/>
        <w:rPr>
          <w:snapToGrid/>
        </w:rPr>
      </w:pPr>
      <w:r>
        <w:rPr>
          <w:snapToGrid/>
        </w:rPr>
        <w:t xml:space="preserve">Signor </w:t>
      </w:r>
      <w:r w:rsidR="003B26B5" w:rsidRPr="003B26B5">
        <w:rPr>
          <w:snapToGrid/>
        </w:rPr>
        <w:t>LAURENCE</w:t>
      </w:r>
      <w:r w:rsidR="003B26B5">
        <w:rPr>
          <w:snapToGrid/>
        </w:rPr>
        <w:t xml:space="preserve"> </w:t>
      </w:r>
      <w:r w:rsidR="003B26B5" w:rsidRPr="003B26B5">
        <w:rPr>
          <w:snapToGrid/>
        </w:rPr>
        <w:t>HART</w:t>
      </w:r>
      <w:r>
        <w:rPr>
          <w:snapToGrid/>
        </w:rPr>
        <w:t xml:space="preserve">, </w:t>
      </w:r>
      <w:r w:rsidR="006423AB">
        <w:rPr>
          <w:snapToGrid/>
        </w:rPr>
        <w:t>Direttore</w:t>
      </w:r>
      <w:r>
        <w:rPr>
          <w:snapToGrid/>
        </w:rPr>
        <w:t>, (1</w:t>
      </w:r>
      <w:r w:rsidR="003B26B5">
        <w:rPr>
          <w:snapToGrid/>
        </w:rPr>
        <w:t>6</w:t>
      </w:r>
      <w:r>
        <w:rPr>
          <w:snapToGrid/>
        </w:rPr>
        <w:t xml:space="preserve"> </w:t>
      </w:r>
      <w:r w:rsidR="003B26B5">
        <w:rPr>
          <w:snapToGrid/>
        </w:rPr>
        <w:t>settem</w:t>
      </w:r>
      <w:r w:rsidR="004A4DFC">
        <w:rPr>
          <w:snapToGrid/>
        </w:rPr>
        <w:t>bre</w:t>
      </w:r>
      <w:r>
        <w:rPr>
          <w:snapToGrid/>
        </w:rPr>
        <w:t xml:space="preserve"> 201</w:t>
      </w:r>
      <w:r w:rsidR="003B26B5">
        <w:rPr>
          <w:snapToGrid/>
        </w:rPr>
        <w:t>9</w:t>
      </w:r>
      <w:r>
        <w:rPr>
          <w:snapToGrid/>
        </w:rPr>
        <w:t>)</w:t>
      </w:r>
    </w:p>
    <w:p w14:paraId="64AC0AC2" w14:textId="77777777" w:rsidR="00556423" w:rsidRPr="00556423" w:rsidRDefault="00556423">
      <w:pPr>
        <w:pStyle w:val="Corpodeltesto2"/>
        <w:tabs>
          <w:tab w:val="clear" w:pos="90"/>
          <w:tab w:val="right" w:pos="10206"/>
        </w:tabs>
        <w:autoSpaceDE w:val="0"/>
        <w:autoSpaceDN w:val="0"/>
        <w:adjustRightInd w:val="0"/>
        <w:spacing w:before="0"/>
        <w:rPr>
          <w:snapToGrid/>
        </w:rPr>
      </w:pPr>
    </w:p>
    <w:p w14:paraId="3725A8EA" w14:textId="77777777" w:rsidR="00556423" w:rsidRDefault="00556423">
      <w:pPr>
        <w:pStyle w:val="Corpodeltesto2"/>
        <w:tabs>
          <w:tab w:val="clear" w:pos="90"/>
          <w:tab w:val="right" w:pos="10206"/>
        </w:tabs>
        <w:autoSpaceDE w:val="0"/>
        <w:autoSpaceDN w:val="0"/>
        <w:adjustRightInd w:val="0"/>
        <w:spacing w:before="0"/>
        <w:rPr>
          <w:snapToGrid/>
        </w:rPr>
      </w:pPr>
    </w:p>
    <w:p w14:paraId="3ACDFD30" w14:textId="77777777" w:rsidR="002B521C" w:rsidRPr="00644368" w:rsidRDefault="002B521C">
      <w:pPr>
        <w:pStyle w:val="Pidipagina"/>
        <w:widowControl w:val="0"/>
        <w:tabs>
          <w:tab w:val="clear" w:pos="4819"/>
          <w:tab w:val="clear" w:pos="9638"/>
          <w:tab w:val="right" w:pos="10206"/>
        </w:tabs>
        <w:autoSpaceDE w:val="0"/>
        <w:autoSpaceDN w:val="0"/>
        <w:adjustRightInd w:val="0"/>
        <w:rPr>
          <w:rFonts w:ascii="Arial" w:hAnsi="Arial"/>
        </w:rPr>
      </w:pPr>
    </w:p>
    <w:p w14:paraId="0B76EEA9" w14:textId="77777777" w:rsidR="00CA5A85" w:rsidRPr="00644368" w:rsidRDefault="00CA5A85">
      <w:pPr>
        <w:pStyle w:val="Pidipagina"/>
        <w:widowControl w:val="0"/>
        <w:tabs>
          <w:tab w:val="clear" w:pos="4819"/>
          <w:tab w:val="clear" w:pos="9638"/>
          <w:tab w:val="right" w:pos="10206"/>
        </w:tabs>
        <w:autoSpaceDE w:val="0"/>
        <w:autoSpaceDN w:val="0"/>
        <w:adjustRightInd w:val="0"/>
        <w:rPr>
          <w:rFonts w:ascii="Arial" w:hAnsi="Arial"/>
        </w:rPr>
      </w:pPr>
    </w:p>
    <w:p w14:paraId="6CAE8329" w14:textId="77777777" w:rsidR="002B521C" w:rsidRPr="00644368" w:rsidRDefault="002B521C">
      <w:pPr>
        <w:pStyle w:val="Pidipagina"/>
        <w:widowControl w:val="0"/>
        <w:tabs>
          <w:tab w:val="clear" w:pos="4819"/>
          <w:tab w:val="clear" w:pos="9638"/>
          <w:tab w:val="right" w:pos="10206"/>
        </w:tabs>
        <w:autoSpaceDE w:val="0"/>
        <w:autoSpaceDN w:val="0"/>
        <w:adjustRightInd w:val="0"/>
        <w:rPr>
          <w:rFonts w:ascii="Arial" w:hAnsi="Arial"/>
        </w:rPr>
      </w:pPr>
    </w:p>
    <w:p w14:paraId="7DEABDD1" w14:textId="77777777" w:rsidR="002B521C" w:rsidRPr="00644368" w:rsidRDefault="002B521C">
      <w:pPr>
        <w:widowControl w:val="0"/>
        <w:tabs>
          <w:tab w:val="right" w:pos="10206"/>
        </w:tabs>
        <w:autoSpaceDE w:val="0"/>
        <w:autoSpaceDN w:val="0"/>
        <w:adjustRightInd w:val="0"/>
        <w:jc w:val="both"/>
        <w:rPr>
          <w:b/>
          <w:color w:val="000000"/>
          <w:sz w:val="16"/>
        </w:rPr>
      </w:pPr>
    </w:p>
    <w:p w14:paraId="3180F9EE" w14:textId="77777777" w:rsidR="002B521C" w:rsidRDefault="002B521C">
      <w:pPr>
        <w:widowControl w:val="0"/>
        <w:tabs>
          <w:tab w:val="right" w:pos="10206"/>
        </w:tabs>
        <w:autoSpaceDE w:val="0"/>
        <w:autoSpaceDN w:val="0"/>
        <w:adjustRightInd w:val="0"/>
        <w:jc w:val="right"/>
        <w:rPr>
          <w:b/>
          <w:color w:val="000000"/>
          <w:lang w:val="en-GB"/>
        </w:rPr>
      </w:pPr>
      <w:r w:rsidRPr="00644368">
        <w:rPr>
          <w:b/>
          <w:color w:val="000000"/>
          <w:sz w:val="16"/>
        </w:rPr>
        <w:br w:type="page"/>
      </w:r>
      <w:r w:rsidRPr="00644368">
        <w:rPr>
          <w:b/>
          <w:color w:val="000000"/>
          <w:sz w:val="16"/>
        </w:rPr>
        <w:lastRenderedPageBreak/>
        <w:t xml:space="preserve"> </w:t>
      </w:r>
      <w:r>
        <w:rPr>
          <w:b/>
          <w:color w:val="000000"/>
          <w:sz w:val="16"/>
          <w:lang w:val="en-GB"/>
        </w:rPr>
        <w:t>NS</w:t>
      </w:r>
      <w:r w:rsidR="00173E27">
        <w:rPr>
          <w:b/>
          <w:color w:val="000000"/>
          <w:sz w:val="16"/>
          <w:lang w:val="en-GB"/>
        </w:rPr>
        <w:t>P</w:t>
      </w:r>
      <w:r>
        <w:rPr>
          <w:b/>
          <w:color w:val="000000"/>
          <w:sz w:val="16"/>
          <w:lang w:val="en-GB"/>
        </w:rPr>
        <w:t>A</w:t>
      </w:r>
    </w:p>
    <w:p w14:paraId="3C00F4CE" w14:textId="7968545C" w:rsidR="002B521C" w:rsidRDefault="006B0580">
      <w:pPr>
        <w:widowControl w:val="0"/>
        <w:tabs>
          <w:tab w:val="right" w:pos="10206"/>
        </w:tabs>
        <w:autoSpaceDE w:val="0"/>
        <w:autoSpaceDN w:val="0"/>
        <w:adjustRightInd w:val="0"/>
        <w:spacing w:before="60"/>
        <w:rPr>
          <w:color w:val="000080"/>
          <w:sz w:val="26"/>
          <w:lang w:val="en-GB"/>
        </w:rPr>
      </w:pPr>
      <w:r>
        <w:rPr>
          <w:noProof/>
        </w:rPr>
        <w:drawing>
          <wp:anchor distT="0" distB="0" distL="114300" distR="114300" simplePos="0" relativeHeight="251673600" behindDoc="0" locked="0" layoutInCell="1" allowOverlap="1" wp14:anchorId="5F6D5A32" wp14:editId="231F0DFC">
            <wp:simplePos x="0" y="0"/>
            <wp:positionH relativeFrom="column">
              <wp:posOffset>5118735</wp:posOffset>
            </wp:positionH>
            <wp:positionV relativeFrom="paragraph">
              <wp:posOffset>191770</wp:posOffset>
            </wp:positionV>
            <wp:extent cx="1304925" cy="1038225"/>
            <wp:effectExtent l="0" t="0" r="0" b="0"/>
            <wp:wrapNone/>
            <wp:docPr id="467" name="Immagin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75" r:link="rId76">
                      <a:extLst>
                        <a:ext uri="{28A0092B-C50C-407E-A947-70E740481C1C}">
                          <a14:useLocalDpi xmlns:a14="http://schemas.microsoft.com/office/drawing/2010/main" val="0"/>
                        </a:ext>
                      </a:extLst>
                    </a:blip>
                    <a:srcRect/>
                    <a:stretch>
                      <a:fillRect/>
                    </a:stretch>
                  </pic:blipFill>
                  <pic:spPr bwMode="auto">
                    <a:xfrm>
                      <a:off x="0" y="0"/>
                      <a:ext cx="130492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C5868" w14:textId="77777777" w:rsidR="002B521C" w:rsidRDefault="002B521C">
      <w:pPr>
        <w:pStyle w:val="Titolo7"/>
        <w:rPr>
          <w:lang w:val="en-GB"/>
        </w:rPr>
      </w:pPr>
      <w:r>
        <w:rPr>
          <w:lang w:val="en-GB"/>
        </w:rPr>
        <w:t xml:space="preserve">NATO </w:t>
      </w:r>
      <w:r w:rsidR="00173E27">
        <w:rPr>
          <w:lang w:val="en-GB"/>
        </w:rPr>
        <w:t>Support</w:t>
      </w:r>
      <w:r>
        <w:rPr>
          <w:lang w:val="en-GB"/>
        </w:rPr>
        <w:t xml:space="preserve"> Agency</w:t>
      </w:r>
    </w:p>
    <w:p w14:paraId="539851E4" w14:textId="77777777" w:rsidR="00814C8E" w:rsidRDefault="00814C8E">
      <w:pPr>
        <w:rPr>
          <w:lang w:val="en-GB"/>
        </w:rPr>
      </w:pPr>
    </w:p>
    <w:p w14:paraId="158A75F1" w14:textId="77777777" w:rsidR="00814C8E" w:rsidRDefault="00814C8E">
      <w:pPr>
        <w:rPr>
          <w:lang w:val="en-GB"/>
        </w:rPr>
      </w:pPr>
    </w:p>
    <w:p w14:paraId="7BDB576B" w14:textId="77777777" w:rsidR="002B521C" w:rsidRDefault="00814C8E">
      <w:pPr>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p>
    <w:p w14:paraId="28B59EE8" w14:textId="77777777" w:rsidR="002B521C" w:rsidRDefault="002B521C">
      <w:pPr>
        <w:rPr>
          <w:lang w:val="en-GB"/>
        </w:rPr>
      </w:pPr>
    </w:p>
    <w:p w14:paraId="5A9DE7A5" w14:textId="77777777" w:rsidR="002B521C" w:rsidRDefault="002B521C">
      <w:pPr>
        <w:widowControl w:val="0"/>
        <w:tabs>
          <w:tab w:val="right" w:pos="10206"/>
        </w:tabs>
        <w:autoSpaceDE w:val="0"/>
        <w:autoSpaceDN w:val="0"/>
        <w:adjustRightInd w:val="0"/>
        <w:rPr>
          <w:b/>
          <w:color w:val="808080"/>
          <w:sz w:val="24"/>
          <w:lang w:val="en-GB"/>
        </w:rPr>
      </w:pPr>
      <w:r>
        <w:rPr>
          <w:b/>
          <w:color w:val="808080"/>
          <w:sz w:val="24"/>
          <w:lang w:val="en-GB"/>
        </w:rPr>
        <w:t>N</w:t>
      </w:r>
      <w:r w:rsidR="00173E27">
        <w:rPr>
          <w:b/>
          <w:color w:val="808080"/>
          <w:sz w:val="24"/>
          <w:lang w:val="en-GB"/>
        </w:rPr>
        <w:t>SPA</w:t>
      </w:r>
      <w:r>
        <w:rPr>
          <w:b/>
          <w:color w:val="808080"/>
          <w:sz w:val="24"/>
          <w:lang w:val="en-GB"/>
        </w:rPr>
        <w:t xml:space="preserve">                                                                         </w:t>
      </w:r>
    </w:p>
    <w:p w14:paraId="76CC9C13"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228C7DC4" w14:textId="77777777" w:rsidR="0076118D" w:rsidRDefault="0076118D" w:rsidP="0076118D">
      <w:pPr>
        <w:widowControl w:val="0"/>
        <w:tabs>
          <w:tab w:val="left" w:pos="3292"/>
          <w:tab w:val="right" w:pos="10206"/>
        </w:tabs>
        <w:autoSpaceDE w:val="0"/>
        <w:autoSpaceDN w:val="0"/>
        <w:adjustRightInd w:val="0"/>
        <w:jc w:val="right"/>
        <w:rPr>
          <w:b/>
          <w:color w:val="000080"/>
        </w:rPr>
      </w:pPr>
      <w:r>
        <w:rPr>
          <w:b/>
          <w:color w:val="000000"/>
        </w:rPr>
        <w:t>Sito internet</w:t>
      </w:r>
      <w:r>
        <w:rPr>
          <w:color w:val="000000"/>
        </w:rPr>
        <w:t xml:space="preserve">: </w:t>
      </w:r>
      <w:r>
        <w:t>www.</w:t>
      </w:r>
      <w:r w:rsidR="00820FA7">
        <w:t>ns</w:t>
      </w:r>
      <w:r w:rsidR="00173E27">
        <w:t>p</w:t>
      </w:r>
      <w:r w:rsidR="00820FA7">
        <w:t>a.nato</w:t>
      </w:r>
      <w:r>
        <w:t>.</w:t>
      </w:r>
      <w:r w:rsidR="00820FA7">
        <w:t>int</w:t>
      </w:r>
    </w:p>
    <w:p w14:paraId="02C17B3C" w14:textId="77777777" w:rsidR="0076118D" w:rsidRDefault="0076118D" w:rsidP="0076118D">
      <w:pPr>
        <w:widowControl w:val="0"/>
        <w:tabs>
          <w:tab w:val="left" w:pos="3292"/>
          <w:tab w:val="right" w:pos="10206"/>
        </w:tabs>
        <w:autoSpaceDE w:val="0"/>
        <w:autoSpaceDN w:val="0"/>
        <w:adjustRightInd w:val="0"/>
        <w:rPr>
          <w:b/>
          <w:color w:val="000080"/>
        </w:rPr>
      </w:pPr>
    </w:p>
    <w:p w14:paraId="53A154A8" w14:textId="77777777" w:rsidR="0076118D" w:rsidRDefault="0076118D" w:rsidP="0076118D">
      <w:pPr>
        <w:widowControl w:val="0"/>
        <w:tabs>
          <w:tab w:val="left" w:pos="3292"/>
          <w:tab w:val="right" w:pos="10206"/>
        </w:tabs>
        <w:autoSpaceDE w:val="0"/>
        <w:autoSpaceDN w:val="0"/>
        <w:adjustRightInd w:val="0"/>
        <w:rPr>
          <w:b/>
          <w:color w:val="000080"/>
        </w:rPr>
      </w:pPr>
    </w:p>
    <w:p w14:paraId="6F39A326" w14:textId="77777777" w:rsidR="0076118D" w:rsidRDefault="0076118D" w:rsidP="0076118D">
      <w:pPr>
        <w:widowControl w:val="0"/>
        <w:tabs>
          <w:tab w:val="left" w:pos="3292"/>
          <w:tab w:val="right" w:pos="10206"/>
        </w:tabs>
        <w:autoSpaceDE w:val="0"/>
        <w:autoSpaceDN w:val="0"/>
        <w:adjustRightInd w:val="0"/>
        <w:rPr>
          <w:b/>
          <w:color w:val="000080"/>
        </w:rPr>
      </w:pPr>
    </w:p>
    <w:p w14:paraId="1134CBCA" w14:textId="77777777" w:rsidR="002B521C" w:rsidRDefault="002B521C" w:rsidP="0076118D">
      <w:pPr>
        <w:widowControl w:val="0"/>
        <w:tabs>
          <w:tab w:val="left" w:pos="3292"/>
          <w:tab w:val="right" w:pos="10206"/>
        </w:tabs>
        <w:autoSpaceDE w:val="0"/>
        <w:autoSpaceDN w:val="0"/>
        <w:adjustRightInd w:val="0"/>
        <w:rPr>
          <w:color w:val="000000"/>
          <w:sz w:val="26"/>
        </w:rPr>
      </w:pPr>
      <w:r>
        <w:rPr>
          <w:b/>
          <w:color w:val="000080"/>
        </w:rPr>
        <w:t>Southern Operational Centre</w:t>
      </w:r>
      <w:r>
        <w:rPr>
          <w:rFonts w:ascii="Arial" w:hAnsi="Arial"/>
        </w:rPr>
        <w:tab/>
      </w:r>
      <w:r>
        <w:t>c/o</w:t>
      </w:r>
      <w:r>
        <w:rPr>
          <w:rFonts w:ascii="Arial" w:hAnsi="Arial"/>
        </w:rPr>
        <w:t xml:space="preserve"> </w:t>
      </w:r>
      <w:r>
        <w:rPr>
          <w:color w:val="000000"/>
        </w:rPr>
        <w:t xml:space="preserve">Aeroporto "L. Bologna" </w:t>
      </w:r>
    </w:p>
    <w:p w14:paraId="317AB5E9" w14:textId="77777777" w:rsidR="002B521C" w:rsidRDefault="002B521C" w:rsidP="0076118D">
      <w:pPr>
        <w:widowControl w:val="0"/>
        <w:tabs>
          <w:tab w:val="left" w:pos="3292"/>
          <w:tab w:val="right" w:pos="10206"/>
        </w:tabs>
        <w:autoSpaceDE w:val="0"/>
        <w:autoSpaceDN w:val="0"/>
        <w:adjustRightInd w:val="0"/>
        <w:rPr>
          <w:color w:val="000000"/>
        </w:rPr>
      </w:pPr>
      <w:r>
        <w:rPr>
          <w:b/>
          <w:color w:val="000080"/>
        </w:rPr>
        <w:t>(SOC)</w:t>
      </w:r>
      <w:r>
        <w:rPr>
          <w:rFonts w:ascii="Arial" w:hAnsi="Arial"/>
        </w:rPr>
        <w:tab/>
      </w:r>
      <w:r>
        <w:t>Via Rondinelli, 16 – 74100 Taranto</w:t>
      </w:r>
    </w:p>
    <w:p w14:paraId="4BA187F5" w14:textId="77777777" w:rsidR="002B521C" w:rsidRDefault="002B521C" w:rsidP="0076118D">
      <w:pPr>
        <w:widowControl w:val="0"/>
        <w:tabs>
          <w:tab w:val="left" w:pos="3292"/>
          <w:tab w:val="right" w:pos="10206"/>
        </w:tabs>
        <w:autoSpaceDE w:val="0"/>
        <w:autoSpaceDN w:val="0"/>
        <w:adjustRightInd w:val="0"/>
        <w:rPr>
          <w:color w:val="000000"/>
        </w:rPr>
      </w:pPr>
      <w:r>
        <w:rPr>
          <w:color w:val="000000"/>
        </w:rPr>
        <w:tab/>
        <w:t>Tel. 0997798660</w:t>
      </w:r>
      <w:r w:rsidR="0076118D">
        <w:rPr>
          <w:color w:val="000000"/>
        </w:rPr>
        <w:t xml:space="preserve">  0997702267</w:t>
      </w:r>
      <w:r>
        <w:rPr>
          <w:color w:val="000000"/>
        </w:rPr>
        <w:t xml:space="preserve"> - Fax 09977</w:t>
      </w:r>
      <w:r w:rsidR="0076118D">
        <w:rPr>
          <w:color w:val="000000"/>
        </w:rPr>
        <w:t>986</w:t>
      </w:r>
      <w:r w:rsidR="001E32C4">
        <w:rPr>
          <w:color w:val="000000"/>
        </w:rPr>
        <w:t>35</w:t>
      </w:r>
    </w:p>
    <w:p w14:paraId="0EE99374" w14:textId="77777777" w:rsidR="002B521C" w:rsidRDefault="002B521C" w:rsidP="0076118D">
      <w:pPr>
        <w:widowControl w:val="0"/>
        <w:tabs>
          <w:tab w:val="left" w:pos="3292"/>
          <w:tab w:val="right" w:pos="10206"/>
        </w:tabs>
        <w:autoSpaceDE w:val="0"/>
        <w:autoSpaceDN w:val="0"/>
        <w:adjustRightInd w:val="0"/>
        <w:rPr>
          <w:color w:val="000000"/>
          <w:sz w:val="23"/>
        </w:rPr>
      </w:pPr>
      <w:r>
        <w:rPr>
          <w:color w:val="000000"/>
        </w:rPr>
        <w:tab/>
        <w:t xml:space="preserve"> </w:t>
      </w:r>
    </w:p>
    <w:p w14:paraId="31CA8DA0" w14:textId="77777777" w:rsidR="002B521C" w:rsidRDefault="002B521C" w:rsidP="0076118D">
      <w:pPr>
        <w:widowControl w:val="0"/>
        <w:tabs>
          <w:tab w:val="left" w:pos="3292"/>
          <w:tab w:val="right" w:pos="10206"/>
        </w:tabs>
        <w:autoSpaceDE w:val="0"/>
        <w:autoSpaceDN w:val="0"/>
        <w:adjustRightInd w:val="0"/>
        <w:rPr>
          <w:color w:val="000000"/>
          <w:sz w:val="23"/>
        </w:rPr>
      </w:pPr>
      <w:r>
        <w:rPr>
          <w:b/>
          <w:color w:val="000080"/>
        </w:rPr>
        <w:t xml:space="preserve">                                  </w:t>
      </w:r>
      <w:r>
        <w:rPr>
          <w:rFonts w:ascii="Arial" w:hAnsi="Arial"/>
        </w:rPr>
        <w:tab/>
      </w:r>
      <w:r>
        <w:rPr>
          <w:color w:val="000000"/>
        </w:rPr>
        <w:t xml:space="preserve"> </w:t>
      </w:r>
    </w:p>
    <w:p w14:paraId="42A80DB7" w14:textId="77777777" w:rsidR="002B521C" w:rsidRDefault="002B521C" w:rsidP="0076118D">
      <w:pPr>
        <w:widowControl w:val="0"/>
        <w:tabs>
          <w:tab w:val="right" w:pos="10206"/>
        </w:tabs>
        <w:autoSpaceDE w:val="0"/>
        <w:autoSpaceDN w:val="0"/>
        <w:adjustRightInd w:val="0"/>
        <w:rPr>
          <w:color w:val="000080"/>
          <w:sz w:val="26"/>
        </w:rPr>
      </w:pPr>
    </w:p>
    <w:p w14:paraId="4422F01C" w14:textId="77777777" w:rsidR="002B521C" w:rsidRDefault="002B521C">
      <w:pPr>
        <w:widowControl w:val="0"/>
        <w:tabs>
          <w:tab w:val="right" w:pos="10206"/>
        </w:tabs>
        <w:autoSpaceDE w:val="0"/>
        <w:autoSpaceDN w:val="0"/>
        <w:adjustRightInd w:val="0"/>
        <w:rPr>
          <w:rFonts w:ascii="Arial" w:hAnsi="Arial"/>
        </w:rPr>
      </w:pPr>
    </w:p>
    <w:p w14:paraId="0B6238B8" w14:textId="77777777" w:rsidR="002B521C" w:rsidRDefault="002B521C">
      <w:pPr>
        <w:rPr>
          <w:rFonts w:ascii="Arial" w:hAnsi="Arial"/>
        </w:rPr>
      </w:pPr>
    </w:p>
    <w:p w14:paraId="52269674" w14:textId="77777777" w:rsidR="002B521C" w:rsidRDefault="002B521C">
      <w:pPr>
        <w:rPr>
          <w:rFonts w:ascii="Arial" w:hAnsi="Arial"/>
        </w:rPr>
      </w:pPr>
    </w:p>
    <w:p w14:paraId="2D66AF0B" w14:textId="77777777" w:rsidR="002B521C" w:rsidRDefault="002B521C">
      <w:pPr>
        <w:rPr>
          <w:rFonts w:ascii="Arial" w:hAnsi="Arial"/>
        </w:rPr>
      </w:pPr>
    </w:p>
    <w:p w14:paraId="5755F6BC" w14:textId="77777777" w:rsidR="00820FA7" w:rsidRDefault="00820FA7" w:rsidP="00820FA7">
      <w:pPr>
        <w:pStyle w:val="Corpodeltesto2"/>
        <w:tabs>
          <w:tab w:val="clear" w:pos="90"/>
          <w:tab w:val="right" w:pos="10206"/>
        </w:tabs>
        <w:autoSpaceDE w:val="0"/>
        <w:autoSpaceDN w:val="0"/>
        <w:adjustRightInd w:val="0"/>
        <w:spacing w:before="0"/>
        <w:rPr>
          <w:snapToGrid/>
        </w:rPr>
      </w:pPr>
      <w:r>
        <w:rPr>
          <w:snapToGrid/>
        </w:rPr>
        <w:t>Colonnello RENATO COSTANTINO LEPORE, Comandante, (7 dicembre 2009)</w:t>
      </w:r>
    </w:p>
    <w:p w14:paraId="17E77DEA" w14:textId="77777777" w:rsidR="002B521C" w:rsidRDefault="002B521C">
      <w:pPr>
        <w:rPr>
          <w:rFonts w:ascii="Arial" w:hAnsi="Arial"/>
        </w:rPr>
      </w:pPr>
    </w:p>
    <w:p w14:paraId="26D637E7" w14:textId="77777777" w:rsidR="002B521C" w:rsidRDefault="002B521C">
      <w:pPr>
        <w:rPr>
          <w:rFonts w:ascii="Arial" w:hAnsi="Arial"/>
        </w:rPr>
      </w:pPr>
    </w:p>
    <w:p w14:paraId="032B4DBF" w14:textId="77777777" w:rsidR="002B521C" w:rsidRDefault="002B521C">
      <w:pPr>
        <w:rPr>
          <w:rFonts w:ascii="Arial" w:hAnsi="Arial"/>
        </w:rPr>
      </w:pPr>
    </w:p>
    <w:p w14:paraId="2F524E09" w14:textId="77777777" w:rsidR="002B521C" w:rsidRDefault="002B521C">
      <w:pPr>
        <w:widowControl w:val="0"/>
        <w:tabs>
          <w:tab w:val="left" w:pos="3947"/>
        </w:tabs>
        <w:autoSpaceDE w:val="0"/>
        <w:autoSpaceDN w:val="0"/>
        <w:adjustRightInd w:val="0"/>
        <w:rPr>
          <w:rFonts w:ascii="Arial" w:hAnsi="Arial"/>
        </w:rPr>
      </w:pPr>
      <w:r>
        <w:rPr>
          <w:rFonts w:ascii="Arial" w:hAnsi="Arial"/>
        </w:rPr>
        <w:tab/>
      </w:r>
    </w:p>
    <w:p w14:paraId="03888B37" w14:textId="77777777" w:rsidR="00725959" w:rsidRDefault="00725959">
      <w:pPr>
        <w:widowControl w:val="0"/>
        <w:tabs>
          <w:tab w:val="right" w:pos="10206"/>
        </w:tabs>
        <w:autoSpaceDE w:val="0"/>
        <w:autoSpaceDN w:val="0"/>
        <w:adjustRightInd w:val="0"/>
        <w:jc w:val="right"/>
        <w:rPr>
          <w:rFonts w:ascii="Arial" w:hAnsi="Arial"/>
        </w:rPr>
      </w:pPr>
    </w:p>
    <w:p w14:paraId="28515C3A" w14:textId="77777777" w:rsidR="00725959" w:rsidRPr="00725959" w:rsidRDefault="00725959" w:rsidP="00725959">
      <w:pPr>
        <w:widowControl w:val="0"/>
        <w:tabs>
          <w:tab w:val="right" w:pos="10206"/>
        </w:tabs>
        <w:autoSpaceDE w:val="0"/>
        <w:autoSpaceDN w:val="0"/>
        <w:adjustRightInd w:val="0"/>
        <w:jc w:val="right"/>
        <w:rPr>
          <w:b/>
          <w:color w:val="000000"/>
        </w:rPr>
      </w:pPr>
      <w:r>
        <w:rPr>
          <w:rFonts w:ascii="Arial" w:hAnsi="Arial"/>
        </w:rPr>
        <w:br w:type="page"/>
      </w:r>
      <w:r w:rsidRPr="00725959">
        <w:rPr>
          <w:b/>
          <w:color w:val="000000"/>
          <w:sz w:val="16"/>
        </w:rPr>
        <w:lastRenderedPageBreak/>
        <w:t>NSPA</w:t>
      </w:r>
    </w:p>
    <w:p w14:paraId="544BED18" w14:textId="77777777" w:rsidR="00725959" w:rsidRPr="00725959" w:rsidRDefault="00725959" w:rsidP="00725959">
      <w:pPr>
        <w:widowControl w:val="0"/>
        <w:tabs>
          <w:tab w:val="right" w:pos="10206"/>
        </w:tabs>
        <w:autoSpaceDE w:val="0"/>
        <w:autoSpaceDN w:val="0"/>
        <w:adjustRightInd w:val="0"/>
        <w:spacing w:before="60"/>
        <w:rPr>
          <w:color w:val="000080"/>
          <w:sz w:val="26"/>
        </w:rPr>
      </w:pPr>
    </w:p>
    <w:p w14:paraId="7FD38B41" w14:textId="77777777" w:rsidR="00725959" w:rsidRPr="00725959" w:rsidRDefault="00725959" w:rsidP="00725959">
      <w:pPr>
        <w:pStyle w:val="Titolo7"/>
        <w:rPr>
          <w:lang w:val="en-US"/>
        </w:rPr>
      </w:pPr>
      <w:r w:rsidRPr="00725959">
        <w:rPr>
          <w:lang w:val="en-US"/>
        </w:rPr>
        <w:t>NATO Support and Procurement Agency</w:t>
      </w:r>
    </w:p>
    <w:p w14:paraId="71923F23" w14:textId="7183361F" w:rsidR="00725959" w:rsidRPr="00725959" w:rsidRDefault="006B0580" w:rsidP="0037763B">
      <w:pPr>
        <w:ind w:left="7200" w:firstLine="720"/>
        <w:rPr>
          <w:lang w:val="en-US"/>
        </w:rPr>
      </w:pPr>
      <w:r>
        <w:rPr>
          <w:noProof/>
        </w:rPr>
        <w:drawing>
          <wp:inline distT="0" distB="0" distL="0" distR="0" wp14:anchorId="22BD9D86" wp14:editId="2C8E7DF7">
            <wp:extent cx="1333500" cy="1123950"/>
            <wp:effectExtent l="0" t="0" r="0" b="0"/>
            <wp:docPr id="4" name="Picture 5" descr="9FAB3C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9FAB3C9E"/>
                    <pic:cNvPicPr>
                      <a:picLocks noChangeAspect="1" noChangeArrowheads="1"/>
                    </pic:cNvPicPr>
                  </pic:nvPicPr>
                  <pic:blipFill>
                    <a:blip r:embed="rId77" r:link="rId78">
                      <a:extLst>
                        <a:ext uri="{28A0092B-C50C-407E-A947-70E740481C1C}">
                          <a14:useLocalDpi xmlns:a14="http://schemas.microsoft.com/office/drawing/2010/main" val="0"/>
                        </a:ext>
                      </a:extLst>
                    </a:blip>
                    <a:srcRect/>
                    <a:stretch>
                      <a:fillRect/>
                    </a:stretch>
                  </pic:blipFill>
                  <pic:spPr bwMode="auto">
                    <a:xfrm>
                      <a:off x="0" y="0"/>
                      <a:ext cx="1333500" cy="1123950"/>
                    </a:xfrm>
                    <a:prstGeom prst="rect">
                      <a:avLst/>
                    </a:prstGeom>
                    <a:noFill/>
                    <a:ln>
                      <a:noFill/>
                    </a:ln>
                  </pic:spPr>
                </pic:pic>
              </a:graphicData>
            </a:graphic>
          </wp:inline>
        </w:drawing>
      </w:r>
    </w:p>
    <w:p w14:paraId="128D0BBE" w14:textId="77777777" w:rsidR="00725959" w:rsidRPr="00725959" w:rsidRDefault="00725959" w:rsidP="00725959">
      <w:pPr>
        <w:widowControl w:val="0"/>
        <w:tabs>
          <w:tab w:val="right" w:pos="10206"/>
        </w:tabs>
        <w:autoSpaceDE w:val="0"/>
        <w:autoSpaceDN w:val="0"/>
        <w:adjustRightInd w:val="0"/>
        <w:rPr>
          <w:b/>
          <w:color w:val="808080"/>
          <w:sz w:val="24"/>
        </w:rPr>
      </w:pPr>
      <w:r w:rsidRPr="00725959">
        <w:rPr>
          <w:b/>
          <w:color w:val="808080"/>
          <w:sz w:val="24"/>
        </w:rPr>
        <w:t>NSPA</w:t>
      </w:r>
      <w:r w:rsidR="00BC52C1">
        <w:rPr>
          <w:b/>
          <w:color w:val="808080"/>
          <w:sz w:val="24"/>
        </w:rPr>
        <w:t>/AGS</w:t>
      </w:r>
      <w:r w:rsidRPr="00725959">
        <w:rPr>
          <w:b/>
          <w:color w:val="808080"/>
          <w:sz w:val="24"/>
        </w:rPr>
        <w:t xml:space="preserve">                                                                         </w:t>
      </w:r>
    </w:p>
    <w:p w14:paraId="48082C66" w14:textId="77777777" w:rsidR="00725959" w:rsidRPr="00725959" w:rsidRDefault="00725959" w:rsidP="00725959">
      <w:pPr>
        <w:widowControl w:val="0"/>
        <w:tabs>
          <w:tab w:val="right" w:pos="10206"/>
        </w:tabs>
        <w:autoSpaceDE w:val="0"/>
        <w:autoSpaceDN w:val="0"/>
        <w:adjustRightInd w:val="0"/>
        <w:spacing w:before="14"/>
        <w:rPr>
          <w:color w:val="000080"/>
          <w:sz w:val="26"/>
        </w:rPr>
      </w:pPr>
      <w:r w:rsidRPr="00725959">
        <w:t>────────────────────────────────────────────────────────────────────────</w:t>
      </w:r>
    </w:p>
    <w:p w14:paraId="7C9C1D9E" w14:textId="77777777" w:rsidR="00725959" w:rsidRDefault="00725959" w:rsidP="00725959">
      <w:pPr>
        <w:widowControl w:val="0"/>
        <w:tabs>
          <w:tab w:val="left" w:pos="3292"/>
          <w:tab w:val="right" w:pos="10206"/>
        </w:tabs>
        <w:autoSpaceDE w:val="0"/>
        <w:autoSpaceDN w:val="0"/>
        <w:adjustRightInd w:val="0"/>
        <w:jc w:val="right"/>
        <w:rPr>
          <w:b/>
          <w:color w:val="000080"/>
        </w:rPr>
      </w:pPr>
      <w:r>
        <w:rPr>
          <w:b/>
          <w:color w:val="000000"/>
        </w:rPr>
        <w:t>Sito internet</w:t>
      </w:r>
      <w:r>
        <w:rPr>
          <w:color w:val="000000"/>
        </w:rPr>
        <w:t xml:space="preserve">: </w:t>
      </w:r>
      <w:r>
        <w:t>www.nspa.nato.int</w:t>
      </w:r>
    </w:p>
    <w:p w14:paraId="0C292B11" w14:textId="77777777" w:rsidR="00725959" w:rsidRDefault="00725959" w:rsidP="00725959">
      <w:pPr>
        <w:widowControl w:val="0"/>
        <w:tabs>
          <w:tab w:val="left" w:pos="3292"/>
          <w:tab w:val="right" w:pos="10206"/>
        </w:tabs>
        <w:autoSpaceDE w:val="0"/>
        <w:autoSpaceDN w:val="0"/>
        <w:adjustRightInd w:val="0"/>
        <w:rPr>
          <w:b/>
          <w:color w:val="000080"/>
        </w:rPr>
      </w:pPr>
    </w:p>
    <w:p w14:paraId="2265D79C" w14:textId="77777777" w:rsidR="00725959" w:rsidRDefault="00725959" w:rsidP="00725959">
      <w:pPr>
        <w:widowControl w:val="0"/>
        <w:tabs>
          <w:tab w:val="left" w:pos="3292"/>
          <w:tab w:val="right" w:pos="10206"/>
        </w:tabs>
        <w:autoSpaceDE w:val="0"/>
        <w:autoSpaceDN w:val="0"/>
        <w:adjustRightInd w:val="0"/>
        <w:rPr>
          <w:b/>
          <w:color w:val="000080"/>
        </w:rPr>
      </w:pPr>
    </w:p>
    <w:p w14:paraId="380D4A7F" w14:textId="77777777" w:rsidR="00725959" w:rsidRDefault="00725959" w:rsidP="00725959">
      <w:pPr>
        <w:widowControl w:val="0"/>
        <w:tabs>
          <w:tab w:val="left" w:pos="3292"/>
          <w:tab w:val="right" w:pos="10206"/>
        </w:tabs>
        <w:autoSpaceDE w:val="0"/>
        <w:autoSpaceDN w:val="0"/>
        <w:adjustRightInd w:val="0"/>
        <w:rPr>
          <w:b/>
          <w:color w:val="000080"/>
        </w:rPr>
      </w:pPr>
    </w:p>
    <w:p w14:paraId="70EFC745" w14:textId="77777777" w:rsidR="00725959" w:rsidRDefault="00725959" w:rsidP="00725959">
      <w:pPr>
        <w:widowControl w:val="0"/>
        <w:tabs>
          <w:tab w:val="left" w:pos="3292"/>
          <w:tab w:val="right" w:pos="10206"/>
        </w:tabs>
        <w:autoSpaceDE w:val="0"/>
        <w:autoSpaceDN w:val="0"/>
        <w:adjustRightInd w:val="0"/>
        <w:rPr>
          <w:color w:val="000000"/>
          <w:sz w:val="26"/>
        </w:rPr>
      </w:pPr>
      <w:r>
        <w:rPr>
          <w:b/>
          <w:color w:val="000080"/>
        </w:rPr>
        <w:t>Main Operating</w:t>
      </w:r>
      <w:r w:rsidR="00CA61D7">
        <w:rPr>
          <w:b/>
          <w:color w:val="000080"/>
        </w:rPr>
        <w:t xml:space="preserve"> Branch</w:t>
      </w:r>
      <w:r>
        <w:rPr>
          <w:rFonts w:ascii="Arial" w:hAnsi="Arial"/>
        </w:rPr>
        <w:tab/>
      </w:r>
      <w:r>
        <w:t>c/o</w:t>
      </w:r>
      <w:r>
        <w:rPr>
          <w:rFonts w:ascii="Arial" w:hAnsi="Arial"/>
        </w:rPr>
        <w:t xml:space="preserve"> </w:t>
      </w:r>
      <w:r>
        <w:rPr>
          <w:color w:val="000000"/>
        </w:rPr>
        <w:t xml:space="preserve">Aeroporto </w:t>
      </w:r>
      <w:r w:rsidR="00CA61D7">
        <w:rPr>
          <w:color w:val="000000"/>
        </w:rPr>
        <w:t>Sigonella</w:t>
      </w:r>
      <w:r>
        <w:rPr>
          <w:color w:val="000000"/>
        </w:rPr>
        <w:t xml:space="preserve"> </w:t>
      </w:r>
    </w:p>
    <w:p w14:paraId="39BC99CD" w14:textId="77777777" w:rsidR="00725959" w:rsidRDefault="00725959" w:rsidP="00725959">
      <w:pPr>
        <w:widowControl w:val="0"/>
        <w:tabs>
          <w:tab w:val="left" w:pos="3292"/>
          <w:tab w:val="right" w:pos="10206"/>
        </w:tabs>
        <w:autoSpaceDE w:val="0"/>
        <w:autoSpaceDN w:val="0"/>
        <w:adjustRightInd w:val="0"/>
      </w:pPr>
      <w:r>
        <w:rPr>
          <w:b/>
          <w:color w:val="000080"/>
        </w:rPr>
        <w:t>(</w:t>
      </w:r>
      <w:r w:rsidR="00CA61D7">
        <w:rPr>
          <w:b/>
          <w:color w:val="000080"/>
        </w:rPr>
        <w:t>MOB</w:t>
      </w:r>
      <w:r>
        <w:rPr>
          <w:b/>
          <w:color w:val="000080"/>
        </w:rPr>
        <w:t>)</w:t>
      </w:r>
      <w:r>
        <w:rPr>
          <w:rFonts w:ascii="Arial" w:hAnsi="Arial"/>
        </w:rPr>
        <w:tab/>
      </w:r>
      <w:r w:rsidR="00CA61D7">
        <w:t>Strada Provinciale 69</w:t>
      </w:r>
    </w:p>
    <w:p w14:paraId="13653181" w14:textId="77777777" w:rsidR="00CA61D7" w:rsidRDefault="00CA61D7" w:rsidP="00725959">
      <w:pPr>
        <w:widowControl w:val="0"/>
        <w:tabs>
          <w:tab w:val="left" w:pos="3292"/>
          <w:tab w:val="right" w:pos="10206"/>
        </w:tabs>
        <w:autoSpaceDE w:val="0"/>
        <w:autoSpaceDN w:val="0"/>
        <w:adjustRightInd w:val="0"/>
      </w:pPr>
      <w:r>
        <w:tab/>
        <w:t>95030 Sigonella (CT)</w:t>
      </w:r>
    </w:p>
    <w:p w14:paraId="2C28E826" w14:textId="77777777" w:rsidR="00CA095A" w:rsidRDefault="00CA095A" w:rsidP="00725959">
      <w:pPr>
        <w:widowControl w:val="0"/>
        <w:tabs>
          <w:tab w:val="left" w:pos="3292"/>
          <w:tab w:val="right" w:pos="10206"/>
        </w:tabs>
        <w:autoSpaceDE w:val="0"/>
        <w:autoSpaceDN w:val="0"/>
        <w:adjustRightInd w:val="0"/>
      </w:pPr>
      <w:r>
        <w:tab/>
        <w:t>Tel. +39 335 155 1480</w:t>
      </w:r>
    </w:p>
    <w:p w14:paraId="385EBBD1" w14:textId="77777777" w:rsidR="00CA095A" w:rsidRDefault="00CA095A" w:rsidP="00725959">
      <w:pPr>
        <w:widowControl w:val="0"/>
        <w:tabs>
          <w:tab w:val="left" w:pos="3292"/>
          <w:tab w:val="right" w:pos="10206"/>
        </w:tabs>
        <w:autoSpaceDE w:val="0"/>
        <w:autoSpaceDN w:val="0"/>
        <w:adjustRightInd w:val="0"/>
      </w:pPr>
    </w:p>
    <w:p w14:paraId="25581BBE" w14:textId="77777777" w:rsidR="00CA095A" w:rsidRDefault="00CA095A" w:rsidP="00725959">
      <w:pPr>
        <w:widowControl w:val="0"/>
        <w:tabs>
          <w:tab w:val="left" w:pos="3292"/>
          <w:tab w:val="right" w:pos="10206"/>
        </w:tabs>
        <w:autoSpaceDE w:val="0"/>
        <w:autoSpaceDN w:val="0"/>
        <w:adjustRightInd w:val="0"/>
      </w:pPr>
    </w:p>
    <w:p w14:paraId="402D0132" w14:textId="77777777" w:rsidR="00CA095A" w:rsidRDefault="00CA095A" w:rsidP="00725959">
      <w:pPr>
        <w:widowControl w:val="0"/>
        <w:tabs>
          <w:tab w:val="left" w:pos="3292"/>
          <w:tab w:val="right" w:pos="10206"/>
        </w:tabs>
        <w:autoSpaceDE w:val="0"/>
        <w:autoSpaceDN w:val="0"/>
        <w:adjustRightInd w:val="0"/>
      </w:pPr>
    </w:p>
    <w:p w14:paraId="1993A559" w14:textId="77777777" w:rsidR="00CA095A" w:rsidRDefault="00CA095A" w:rsidP="00725959">
      <w:pPr>
        <w:widowControl w:val="0"/>
        <w:tabs>
          <w:tab w:val="left" w:pos="3292"/>
          <w:tab w:val="right" w:pos="10206"/>
        </w:tabs>
        <w:autoSpaceDE w:val="0"/>
        <w:autoSpaceDN w:val="0"/>
        <w:adjustRightInd w:val="0"/>
      </w:pPr>
    </w:p>
    <w:p w14:paraId="503AF410" w14:textId="77777777" w:rsidR="00725959" w:rsidRDefault="00725959" w:rsidP="00725959">
      <w:pPr>
        <w:widowControl w:val="0"/>
        <w:tabs>
          <w:tab w:val="left" w:pos="3292"/>
          <w:tab w:val="right" w:pos="10206"/>
        </w:tabs>
        <w:autoSpaceDE w:val="0"/>
        <w:autoSpaceDN w:val="0"/>
        <w:adjustRightInd w:val="0"/>
        <w:rPr>
          <w:color w:val="000000"/>
        </w:rPr>
      </w:pPr>
      <w:r>
        <w:rPr>
          <w:color w:val="000000"/>
        </w:rPr>
        <w:tab/>
      </w:r>
    </w:p>
    <w:p w14:paraId="00B1F484" w14:textId="77777777" w:rsidR="00725959" w:rsidRDefault="00725959" w:rsidP="00725959">
      <w:pPr>
        <w:widowControl w:val="0"/>
        <w:tabs>
          <w:tab w:val="left" w:pos="3292"/>
          <w:tab w:val="right" w:pos="10206"/>
        </w:tabs>
        <w:autoSpaceDE w:val="0"/>
        <w:autoSpaceDN w:val="0"/>
        <w:adjustRightInd w:val="0"/>
        <w:rPr>
          <w:color w:val="000000"/>
          <w:sz w:val="23"/>
        </w:rPr>
      </w:pPr>
      <w:r>
        <w:rPr>
          <w:color w:val="000000"/>
        </w:rPr>
        <w:tab/>
        <w:t xml:space="preserve"> </w:t>
      </w:r>
    </w:p>
    <w:p w14:paraId="45FE123E" w14:textId="77777777" w:rsidR="00725959" w:rsidRDefault="00725959" w:rsidP="00725959">
      <w:pPr>
        <w:widowControl w:val="0"/>
        <w:tabs>
          <w:tab w:val="left" w:pos="3292"/>
          <w:tab w:val="right" w:pos="10206"/>
        </w:tabs>
        <w:autoSpaceDE w:val="0"/>
        <w:autoSpaceDN w:val="0"/>
        <w:adjustRightInd w:val="0"/>
        <w:rPr>
          <w:color w:val="000000"/>
          <w:sz w:val="23"/>
        </w:rPr>
      </w:pPr>
      <w:r>
        <w:rPr>
          <w:b/>
          <w:color w:val="000080"/>
        </w:rPr>
        <w:t xml:space="preserve">                                  </w:t>
      </w:r>
      <w:r>
        <w:rPr>
          <w:rFonts w:ascii="Arial" w:hAnsi="Arial"/>
        </w:rPr>
        <w:tab/>
      </w:r>
      <w:r>
        <w:rPr>
          <w:color w:val="000000"/>
        </w:rPr>
        <w:t xml:space="preserve"> </w:t>
      </w:r>
    </w:p>
    <w:p w14:paraId="3F0EA765" w14:textId="77777777" w:rsidR="00725959" w:rsidRDefault="00725959" w:rsidP="00725959">
      <w:pPr>
        <w:widowControl w:val="0"/>
        <w:tabs>
          <w:tab w:val="right" w:pos="10206"/>
        </w:tabs>
        <w:autoSpaceDE w:val="0"/>
        <w:autoSpaceDN w:val="0"/>
        <w:adjustRightInd w:val="0"/>
        <w:rPr>
          <w:color w:val="000080"/>
          <w:sz w:val="26"/>
        </w:rPr>
      </w:pPr>
    </w:p>
    <w:p w14:paraId="3038AEF3" w14:textId="77777777" w:rsidR="00725959" w:rsidRDefault="00725959" w:rsidP="00725959">
      <w:pPr>
        <w:widowControl w:val="0"/>
        <w:tabs>
          <w:tab w:val="right" w:pos="10206"/>
        </w:tabs>
        <w:autoSpaceDE w:val="0"/>
        <w:autoSpaceDN w:val="0"/>
        <w:adjustRightInd w:val="0"/>
        <w:rPr>
          <w:rFonts w:ascii="Arial" w:hAnsi="Arial"/>
        </w:rPr>
      </w:pPr>
    </w:p>
    <w:p w14:paraId="099C7147" w14:textId="77777777" w:rsidR="00725959" w:rsidRDefault="00725959" w:rsidP="00725959">
      <w:pPr>
        <w:rPr>
          <w:rFonts w:ascii="Arial" w:hAnsi="Arial"/>
        </w:rPr>
      </w:pPr>
    </w:p>
    <w:p w14:paraId="51B271D4" w14:textId="77777777" w:rsidR="00725959" w:rsidRDefault="00725959" w:rsidP="00725959">
      <w:pPr>
        <w:rPr>
          <w:rFonts w:ascii="Arial" w:hAnsi="Arial"/>
        </w:rPr>
      </w:pPr>
    </w:p>
    <w:p w14:paraId="45C5C555" w14:textId="77777777" w:rsidR="00725959" w:rsidRDefault="00725959" w:rsidP="00725959">
      <w:pPr>
        <w:rPr>
          <w:rFonts w:ascii="Arial" w:hAnsi="Arial"/>
        </w:rPr>
      </w:pPr>
    </w:p>
    <w:p w14:paraId="4F301642" w14:textId="77777777" w:rsidR="00725959" w:rsidRDefault="00725959" w:rsidP="00725959">
      <w:pPr>
        <w:rPr>
          <w:rFonts w:ascii="Arial" w:hAnsi="Arial"/>
        </w:rPr>
      </w:pPr>
    </w:p>
    <w:p w14:paraId="02D2CDA7" w14:textId="77777777" w:rsidR="00725959" w:rsidRDefault="00725959" w:rsidP="00725959">
      <w:pPr>
        <w:widowControl w:val="0"/>
        <w:tabs>
          <w:tab w:val="left" w:pos="3947"/>
        </w:tabs>
        <w:autoSpaceDE w:val="0"/>
        <w:autoSpaceDN w:val="0"/>
        <w:adjustRightInd w:val="0"/>
        <w:rPr>
          <w:rFonts w:ascii="Arial" w:hAnsi="Arial"/>
        </w:rPr>
      </w:pPr>
      <w:r>
        <w:rPr>
          <w:rFonts w:ascii="Arial" w:hAnsi="Arial"/>
        </w:rPr>
        <w:tab/>
      </w:r>
    </w:p>
    <w:p w14:paraId="6C2833D1" w14:textId="77777777" w:rsidR="00725959" w:rsidRDefault="00725959" w:rsidP="00725959">
      <w:pPr>
        <w:widowControl w:val="0"/>
        <w:tabs>
          <w:tab w:val="right" w:pos="10206"/>
        </w:tabs>
        <w:autoSpaceDE w:val="0"/>
        <w:autoSpaceDN w:val="0"/>
        <w:adjustRightInd w:val="0"/>
        <w:jc w:val="right"/>
        <w:rPr>
          <w:rFonts w:ascii="Arial" w:hAnsi="Arial"/>
        </w:rPr>
      </w:pPr>
    </w:p>
    <w:p w14:paraId="5D58C2F3" w14:textId="77777777" w:rsidR="00CA61D7" w:rsidRDefault="00725959" w:rsidP="00CA61D7">
      <w:pPr>
        <w:widowControl w:val="0"/>
        <w:tabs>
          <w:tab w:val="left" w:pos="9300"/>
          <w:tab w:val="right" w:pos="10206"/>
        </w:tabs>
        <w:autoSpaceDE w:val="0"/>
        <w:autoSpaceDN w:val="0"/>
        <w:adjustRightInd w:val="0"/>
        <w:rPr>
          <w:b/>
          <w:color w:val="000000"/>
          <w:sz w:val="16"/>
        </w:rPr>
      </w:pPr>
      <w:r>
        <w:rPr>
          <w:rFonts w:ascii="Arial" w:hAnsi="Arial"/>
        </w:rPr>
        <w:br w:type="page"/>
      </w:r>
    </w:p>
    <w:p w14:paraId="313BD5F2" w14:textId="77777777" w:rsidR="002B521C" w:rsidRDefault="002B521C">
      <w:pPr>
        <w:widowControl w:val="0"/>
        <w:tabs>
          <w:tab w:val="right" w:pos="10206"/>
        </w:tabs>
        <w:autoSpaceDE w:val="0"/>
        <w:autoSpaceDN w:val="0"/>
        <w:adjustRightInd w:val="0"/>
        <w:jc w:val="right"/>
        <w:rPr>
          <w:b/>
          <w:color w:val="000000"/>
          <w:sz w:val="16"/>
        </w:rPr>
      </w:pPr>
      <w:r>
        <w:rPr>
          <w:b/>
          <w:color w:val="000000"/>
          <w:sz w:val="16"/>
        </w:rPr>
        <w:t>Organizzazione Mondiale della Sanità</w:t>
      </w:r>
    </w:p>
    <w:p w14:paraId="5F8B6D71" w14:textId="77777777" w:rsidR="002B521C" w:rsidRDefault="002B521C">
      <w:pPr>
        <w:widowControl w:val="0"/>
        <w:tabs>
          <w:tab w:val="right" w:pos="10206"/>
        </w:tabs>
        <w:autoSpaceDE w:val="0"/>
        <w:autoSpaceDN w:val="0"/>
        <w:adjustRightInd w:val="0"/>
        <w:jc w:val="both"/>
        <w:rPr>
          <w:b/>
          <w:color w:val="000000"/>
        </w:rPr>
      </w:pPr>
    </w:p>
    <w:p w14:paraId="02F281AA" w14:textId="2D7FBC07" w:rsidR="002B521C" w:rsidRDefault="006B0580">
      <w:pPr>
        <w:pStyle w:val="Titolo7"/>
      </w:pPr>
      <w:bookmarkStart w:id="45" w:name="_Toc58837207"/>
      <w:r>
        <w:rPr>
          <w:noProof/>
        </w:rPr>
        <w:drawing>
          <wp:anchor distT="0" distB="0" distL="0" distR="0" simplePos="0" relativeHeight="251640832" behindDoc="0" locked="0" layoutInCell="0" allowOverlap="1" wp14:anchorId="012A0FB4" wp14:editId="358E41D1">
            <wp:simplePos x="0" y="0"/>
            <wp:positionH relativeFrom="column">
              <wp:posOffset>5735955</wp:posOffset>
            </wp:positionH>
            <wp:positionV relativeFrom="paragraph">
              <wp:posOffset>8890</wp:posOffset>
            </wp:positionV>
            <wp:extent cx="745490" cy="715645"/>
            <wp:effectExtent l="19050" t="19050" r="0" b="8255"/>
            <wp:wrapNone/>
            <wp:docPr id="402" name="Immagine 402" descr="WH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WHO Logo"/>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45490" cy="7156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t>Organizzazione Mondiale della Sanità</w:t>
      </w:r>
      <w:bookmarkEnd w:id="45"/>
    </w:p>
    <w:p w14:paraId="2C6502AB"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(World Health Organization)                                                                              </w:t>
      </w:r>
      <w:hyperlink r:id="rId80" w:history="1"/>
    </w:p>
    <w:p w14:paraId="3A241E89"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OMS (WHO)                                                                                           </w:t>
      </w:r>
    </w:p>
    <w:p w14:paraId="16B43208" w14:textId="77777777" w:rsidR="002B521C" w:rsidRDefault="002B521C">
      <w:pPr>
        <w:widowControl w:val="0"/>
        <w:tabs>
          <w:tab w:val="right" w:pos="10206"/>
        </w:tabs>
        <w:autoSpaceDE w:val="0"/>
        <w:autoSpaceDN w:val="0"/>
        <w:adjustRightInd w:val="0"/>
        <w:spacing w:before="14"/>
        <w:rPr>
          <w:color w:val="000080"/>
          <w:sz w:val="26"/>
        </w:rPr>
      </w:pPr>
      <w:r>
        <w:t>────────────────────────────────────────────────────────────────────────</w:t>
      </w:r>
    </w:p>
    <w:p w14:paraId="19F02298" w14:textId="77777777" w:rsidR="002B521C" w:rsidRDefault="002B521C">
      <w:pPr>
        <w:widowControl w:val="0"/>
        <w:tabs>
          <w:tab w:val="left" w:pos="3292"/>
          <w:tab w:val="right" w:pos="10206"/>
        </w:tabs>
        <w:autoSpaceDE w:val="0"/>
        <w:autoSpaceDN w:val="0"/>
        <w:adjustRightInd w:val="0"/>
      </w:pPr>
      <w:r>
        <w:tab/>
      </w:r>
      <w:r>
        <w:tab/>
      </w:r>
    </w:p>
    <w:p w14:paraId="2C6BD1D9" w14:textId="77777777" w:rsidR="002B521C" w:rsidRDefault="002B521C">
      <w:pPr>
        <w:widowControl w:val="0"/>
        <w:tabs>
          <w:tab w:val="left" w:pos="3292"/>
          <w:tab w:val="right" w:pos="10206"/>
        </w:tabs>
        <w:autoSpaceDE w:val="0"/>
        <w:autoSpaceDN w:val="0"/>
        <w:adjustRightInd w:val="0"/>
      </w:pPr>
      <w:r>
        <w:tab/>
      </w:r>
    </w:p>
    <w:p w14:paraId="3F5E4740" w14:textId="77777777" w:rsidR="002B521C" w:rsidRDefault="002B521C">
      <w:pPr>
        <w:pStyle w:val="Pidipagina"/>
        <w:widowControl w:val="0"/>
        <w:tabs>
          <w:tab w:val="clear" w:pos="4819"/>
          <w:tab w:val="clear" w:pos="9638"/>
          <w:tab w:val="right" w:pos="10206"/>
        </w:tabs>
        <w:autoSpaceDE w:val="0"/>
        <w:autoSpaceDN w:val="0"/>
        <w:adjustRightInd w:val="0"/>
      </w:pPr>
      <w:r>
        <w:rPr>
          <w:b/>
        </w:rPr>
        <w:tab/>
        <w:t>Sito Internet</w:t>
      </w:r>
      <w:r>
        <w:t xml:space="preserve">: </w:t>
      </w:r>
      <w:r w:rsidR="00D249D1">
        <w:t>http://</w:t>
      </w:r>
      <w:r>
        <w:t>www.euro.who.int/</w:t>
      </w:r>
      <w:r w:rsidR="00D249D1">
        <w:t>ihd</w:t>
      </w:r>
    </w:p>
    <w:p w14:paraId="1EE03ECA" w14:textId="77777777" w:rsidR="002B521C" w:rsidRDefault="002B521C">
      <w:pPr>
        <w:widowControl w:val="0"/>
        <w:tabs>
          <w:tab w:val="right" w:pos="10206"/>
        </w:tabs>
        <w:autoSpaceDE w:val="0"/>
        <w:autoSpaceDN w:val="0"/>
        <w:adjustRightInd w:val="0"/>
        <w:rPr>
          <w:rFonts w:ascii="Arial" w:hAnsi="Arial"/>
        </w:rPr>
      </w:pPr>
    </w:p>
    <w:p w14:paraId="1BD58B60" w14:textId="77777777" w:rsidR="002B521C" w:rsidRDefault="002B521C">
      <w:pPr>
        <w:widowControl w:val="0"/>
        <w:tabs>
          <w:tab w:val="right" w:pos="10206"/>
        </w:tabs>
        <w:autoSpaceDE w:val="0"/>
        <w:autoSpaceDN w:val="0"/>
        <w:adjustRightInd w:val="0"/>
        <w:rPr>
          <w:b/>
          <w:color w:val="000080"/>
          <w:sz w:val="24"/>
        </w:rPr>
      </w:pPr>
      <w:r>
        <w:rPr>
          <w:b/>
          <w:color w:val="000080"/>
          <w:sz w:val="24"/>
        </w:rPr>
        <w:t>Ufficio Europeo per gli Investimenti per la Salute e lo Sviluppo</w:t>
      </w:r>
    </w:p>
    <w:p w14:paraId="6A5099FE" w14:textId="77777777" w:rsidR="002B521C" w:rsidRDefault="002B521C">
      <w:pPr>
        <w:widowControl w:val="0"/>
        <w:tabs>
          <w:tab w:val="right" w:pos="10206"/>
        </w:tabs>
        <w:autoSpaceDE w:val="0"/>
        <w:autoSpaceDN w:val="0"/>
        <w:adjustRightInd w:val="0"/>
        <w:rPr>
          <w:b/>
          <w:color w:val="000080"/>
          <w:sz w:val="24"/>
        </w:rPr>
      </w:pPr>
    </w:p>
    <w:p w14:paraId="3130A75A" w14:textId="77777777" w:rsidR="002B521C" w:rsidRDefault="002B521C">
      <w:pPr>
        <w:widowControl w:val="0"/>
        <w:tabs>
          <w:tab w:val="right" w:pos="10206"/>
        </w:tabs>
        <w:autoSpaceDE w:val="0"/>
        <w:autoSpaceDN w:val="0"/>
        <w:adjustRightInd w:val="0"/>
        <w:rPr>
          <w:b/>
          <w:color w:val="000080"/>
          <w:sz w:val="24"/>
        </w:rPr>
      </w:pPr>
    </w:p>
    <w:p w14:paraId="3290E7C3" w14:textId="77777777" w:rsidR="00D249D1" w:rsidRDefault="002B521C" w:rsidP="00D249D1">
      <w:pPr>
        <w:widowControl w:val="0"/>
        <w:tabs>
          <w:tab w:val="left" w:pos="2835"/>
          <w:tab w:val="right" w:pos="10206"/>
        </w:tabs>
        <w:autoSpaceDE w:val="0"/>
        <w:autoSpaceDN w:val="0"/>
        <w:adjustRightInd w:val="0"/>
      </w:pPr>
      <w:r>
        <w:rPr>
          <w:b/>
          <w:color w:val="000080"/>
        </w:rPr>
        <w:t>Indirizzo</w:t>
      </w:r>
      <w:r>
        <w:rPr>
          <w:b/>
          <w:color w:val="808080"/>
        </w:rPr>
        <w:t xml:space="preserve">                                       </w:t>
      </w:r>
      <w:r w:rsidR="00952625">
        <w:rPr>
          <w:color w:val="000000"/>
        </w:rPr>
        <w:t>c/o Ospedale S</w:t>
      </w:r>
      <w:r w:rsidR="00D249D1">
        <w:rPr>
          <w:color w:val="000000"/>
        </w:rPr>
        <w:t>S</w:t>
      </w:r>
      <w:r w:rsidR="00952625">
        <w:rPr>
          <w:color w:val="000000"/>
        </w:rPr>
        <w:t>. Giovanni e Paolo – Corridoio San Domenico</w:t>
      </w:r>
      <w:r w:rsidR="009E3A40" w:rsidRPr="009E3A40">
        <w:rPr>
          <w:color w:val="000000"/>
        </w:rPr>
        <w:t>,</w:t>
      </w:r>
      <w:r w:rsidR="00D249D1">
        <w:rPr>
          <w:color w:val="000000"/>
        </w:rPr>
        <w:t xml:space="preserve"> 1° piano -</w:t>
      </w:r>
      <w:r w:rsidR="009E3A40" w:rsidRPr="009E3A40">
        <w:rPr>
          <w:color w:val="000000"/>
        </w:rPr>
        <w:t xml:space="preserve"> </w:t>
      </w:r>
      <w:r w:rsidR="00D249D1" w:rsidRPr="009E3A40">
        <w:rPr>
          <w:color w:val="000000"/>
        </w:rPr>
        <w:t>Castello</w:t>
      </w:r>
      <w:r w:rsidR="00D249D1">
        <w:rPr>
          <w:color w:val="000000"/>
        </w:rPr>
        <w:t xml:space="preserve"> </w:t>
      </w:r>
      <w:r w:rsidR="00952625">
        <w:rPr>
          <w:color w:val="000000"/>
        </w:rPr>
        <w:t xml:space="preserve">6777 </w:t>
      </w:r>
      <w:r w:rsidR="00D249D1">
        <w:t>–</w:t>
      </w:r>
      <w:r w:rsidR="001E786D">
        <w:t xml:space="preserve"> </w:t>
      </w:r>
    </w:p>
    <w:p w14:paraId="7C17E2ED" w14:textId="77777777" w:rsidR="002B521C" w:rsidRDefault="00D249D1" w:rsidP="00D249D1">
      <w:pPr>
        <w:widowControl w:val="0"/>
        <w:tabs>
          <w:tab w:val="left" w:pos="2694"/>
          <w:tab w:val="right" w:pos="10206"/>
        </w:tabs>
        <w:autoSpaceDE w:val="0"/>
        <w:autoSpaceDN w:val="0"/>
        <w:adjustRightInd w:val="0"/>
      </w:pPr>
      <w:r>
        <w:tab/>
      </w:r>
      <w:r w:rsidR="002B521C">
        <w:t>3012</w:t>
      </w:r>
      <w:r w:rsidR="00785BA7">
        <w:t>2</w:t>
      </w:r>
      <w:r w:rsidR="002B521C">
        <w:t xml:space="preserve"> Venezia</w:t>
      </w:r>
    </w:p>
    <w:p w14:paraId="3B699C0D" w14:textId="77777777" w:rsidR="002B521C" w:rsidRDefault="002B521C">
      <w:pPr>
        <w:widowControl w:val="0"/>
        <w:tabs>
          <w:tab w:val="right" w:pos="10206"/>
        </w:tabs>
        <w:autoSpaceDE w:val="0"/>
        <w:autoSpaceDN w:val="0"/>
        <w:adjustRightInd w:val="0"/>
      </w:pPr>
      <w:r>
        <w:t xml:space="preserve">                                                      Tel.: 0412793865 – Fax: 0412793869</w:t>
      </w:r>
    </w:p>
    <w:p w14:paraId="5D948599" w14:textId="77777777" w:rsidR="002B521C" w:rsidRDefault="002B521C">
      <w:pPr>
        <w:widowControl w:val="0"/>
        <w:tabs>
          <w:tab w:val="right" w:pos="10206"/>
        </w:tabs>
        <w:autoSpaceDE w:val="0"/>
        <w:autoSpaceDN w:val="0"/>
        <w:adjustRightInd w:val="0"/>
        <w:rPr>
          <w:rFonts w:ascii="Arial" w:hAnsi="Arial"/>
        </w:rPr>
      </w:pPr>
      <w:r>
        <w:t xml:space="preserve">                       </w:t>
      </w:r>
      <w:r w:rsidR="00952625">
        <w:t xml:space="preserve">                               </w:t>
      </w:r>
      <w:r>
        <w:t xml:space="preserve">E-mail: </w:t>
      </w:r>
      <w:r w:rsidR="00034D85">
        <w:t>whovenice</w:t>
      </w:r>
      <w:r>
        <w:t>@who.int</w:t>
      </w:r>
      <w:r>
        <w:tab/>
      </w:r>
      <w:r>
        <w:tab/>
      </w:r>
      <w:r>
        <w:tab/>
      </w:r>
      <w:r>
        <w:tab/>
      </w:r>
    </w:p>
    <w:p w14:paraId="25D6277C" w14:textId="77777777" w:rsidR="002B521C" w:rsidRDefault="00824361">
      <w:pPr>
        <w:widowControl w:val="0"/>
        <w:tabs>
          <w:tab w:val="right" w:pos="10206"/>
        </w:tabs>
        <w:autoSpaceDE w:val="0"/>
        <w:autoSpaceDN w:val="0"/>
        <w:adjustRightInd w:val="0"/>
        <w:jc w:val="both"/>
      </w:pPr>
      <w:r>
        <w:t>Signor</w:t>
      </w:r>
      <w:r w:rsidR="00D249D1">
        <w:t>a</w:t>
      </w:r>
      <w:r>
        <w:t xml:space="preserve"> </w:t>
      </w:r>
      <w:r w:rsidR="00D249D1" w:rsidRPr="00D249D1">
        <w:t>CHRISTINE BROWN</w:t>
      </w:r>
      <w:r>
        <w:t>, Direttore, (</w:t>
      </w:r>
      <w:r w:rsidR="00D249D1">
        <w:t>3</w:t>
      </w:r>
      <w:r>
        <w:t xml:space="preserve">1 </w:t>
      </w:r>
      <w:r w:rsidR="00D249D1">
        <w:t>lu</w:t>
      </w:r>
      <w:r>
        <w:t>g</w:t>
      </w:r>
      <w:r w:rsidR="00D249D1">
        <w:t>l</w:t>
      </w:r>
      <w:r>
        <w:t>io 201</w:t>
      </w:r>
      <w:r w:rsidR="00D249D1">
        <w:t>8</w:t>
      </w:r>
      <w:r>
        <w:t>)</w:t>
      </w:r>
    </w:p>
    <w:p w14:paraId="23B57EEA"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                                                                                 </w:t>
      </w:r>
      <w:hyperlink r:id="rId81" w:history="1"/>
    </w:p>
    <w:p w14:paraId="04D299B3" w14:textId="77777777" w:rsidR="002B521C" w:rsidRDefault="002B521C">
      <w:pPr>
        <w:widowControl w:val="0"/>
        <w:tabs>
          <w:tab w:val="right" w:pos="10206"/>
        </w:tabs>
        <w:autoSpaceDE w:val="0"/>
        <w:autoSpaceDN w:val="0"/>
        <w:adjustRightInd w:val="0"/>
        <w:spacing w:before="77"/>
        <w:rPr>
          <w:b/>
          <w:color w:val="808080"/>
          <w:sz w:val="24"/>
        </w:rPr>
      </w:pPr>
    </w:p>
    <w:p w14:paraId="1E5F0E78" w14:textId="77777777" w:rsidR="002B521C" w:rsidRDefault="002B521C">
      <w:pPr>
        <w:widowControl w:val="0"/>
        <w:tabs>
          <w:tab w:val="right" w:pos="10206"/>
        </w:tabs>
        <w:autoSpaceDE w:val="0"/>
        <w:autoSpaceDN w:val="0"/>
        <w:adjustRightInd w:val="0"/>
        <w:spacing w:before="77"/>
        <w:rPr>
          <w:color w:val="000080"/>
          <w:sz w:val="26"/>
        </w:rPr>
      </w:pPr>
      <w:r>
        <w:rPr>
          <w:b/>
          <w:color w:val="808080"/>
          <w:sz w:val="24"/>
        </w:rPr>
        <w:t xml:space="preserve">                                                                                    </w:t>
      </w:r>
    </w:p>
    <w:p w14:paraId="3FBACC0A" w14:textId="77777777" w:rsidR="002B521C" w:rsidRDefault="002B521C">
      <w:pPr>
        <w:widowControl w:val="0"/>
        <w:tabs>
          <w:tab w:val="right" w:pos="10206"/>
        </w:tabs>
        <w:autoSpaceDE w:val="0"/>
        <w:autoSpaceDN w:val="0"/>
        <w:adjustRightInd w:val="0"/>
        <w:spacing w:before="353"/>
        <w:rPr>
          <w:color w:val="000080"/>
          <w:sz w:val="26"/>
        </w:rPr>
      </w:pPr>
    </w:p>
    <w:p w14:paraId="7C32692E" w14:textId="77777777" w:rsidR="002B521C" w:rsidRDefault="002B521C">
      <w:pPr>
        <w:widowControl w:val="0"/>
        <w:tabs>
          <w:tab w:val="right" w:pos="10206"/>
        </w:tabs>
        <w:autoSpaceDE w:val="0"/>
        <w:autoSpaceDN w:val="0"/>
        <w:adjustRightInd w:val="0"/>
        <w:rPr>
          <w:rFonts w:ascii="Arial" w:hAnsi="Arial"/>
        </w:rPr>
      </w:pPr>
    </w:p>
    <w:p w14:paraId="34FA09D7" w14:textId="77777777" w:rsidR="002B521C" w:rsidRDefault="002B521C">
      <w:pPr>
        <w:widowControl w:val="0"/>
        <w:tabs>
          <w:tab w:val="right" w:pos="10206"/>
        </w:tabs>
        <w:autoSpaceDE w:val="0"/>
        <w:autoSpaceDN w:val="0"/>
        <w:adjustRightInd w:val="0"/>
        <w:rPr>
          <w:rFonts w:ascii="Arial" w:hAnsi="Arial"/>
        </w:rPr>
      </w:pPr>
    </w:p>
    <w:p w14:paraId="775847F5" w14:textId="77777777" w:rsidR="00444977" w:rsidRDefault="002B521C">
      <w:pPr>
        <w:widowControl w:val="0"/>
        <w:tabs>
          <w:tab w:val="right" w:pos="10206"/>
        </w:tabs>
        <w:autoSpaceDE w:val="0"/>
        <w:autoSpaceDN w:val="0"/>
        <w:adjustRightInd w:val="0"/>
        <w:jc w:val="right"/>
        <w:rPr>
          <w:rFonts w:ascii="Arial" w:hAnsi="Arial"/>
        </w:rPr>
      </w:pPr>
      <w:r>
        <w:rPr>
          <w:rFonts w:ascii="Arial" w:hAnsi="Arial"/>
        </w:rPr>
        <w:t xml:space="preserve">  </w:t>
      </w:r>
      <w:r>
        <w:rPr>
          <w:rFonts w:ascii="Arial" w:hAnsi="Arial"/>
        </w:rPr>
        <w:tab/>
      </w:r>
      <w:r>
        <w:rPr>
          <w:rFonts w:ascii="Arial" w:hAnsi="Arial"/>
        </w:rPr>
        <w:tab/>
      </w:r>
      <w:r>
        <w:rPr>
          <w:rFonts w:ascii="Arial" w:hAnsi="Arial"/>
        </w:rPr>
        <w:tab/>
      </w:r>
    </w:p>
    <w:p w14:paraId="10CD6D74" w14:textId="77777777" w:rsidR="00444977" w:rsidRDefault="00444977" w:rsidP="00444977">
      <w:pPr>
        <w:pStyle w:val="Didascalia"/>
      </w:pPr>
      <w:r>
        <w:br w:type="page"/>
      </w:r>
      <w:r>
        <w:lastRenderedPageBreak/>
        <w:t>Organizzazione Europea di Diritto Pubblico</w:t>
      </w:r>
    </w:p>
    <w:p w14:paraId="33ECC0E6" w14:textId="77777777" w:rsidR="00444977" w:rsidRDefault="00444977" w:rsidP="00444977">
      <w:pPr>
        <w:pStyle w:val="Didascalia"/>
      </w:pPr>
    </w:p>
    <w:p w14:paraId="1CB11584" w14:textId="77777777" w:rsidR="008F7EC1" w:rsidRPr="008F7EC1" w:rsidRDefault="008F7EC1" w:rsidP="008F7EC1"/>
    <w:p w14:paraId="50933A40" w14:textId="77777777" w:rsidR="00444977" w:rsidRPr="00F10D37" w:rsidRDefault="008F7EC1" w:rsidP="008F7EC1">
      <w:pPr>
        <w:pStyle w:val="Didascalia"/>
        <w:jc w:val="both"/>
        <w:rPr>
          <w:color w:val="1F3864"/>
          <w:sz w:val="32"/>
          <w:szCs w:val="32"/>
          <w:lang w:val="en-US"/>
        </w:rPr>
      </w:pPr>
      <w:r w:rsidRPr="00F10D37">
        <w:rPr>
          <w:color w:val="1F3864"/>
          <w:sz w:val="32"/>
          <w:szCs w:val="32"/>
          <w:lang w:val="en-US"/>
        </w:rPr>
        <w:t xml:space="preserve">European Public Law Organization (EPLO)                   </w:t>
      </w:r>
    </w:p>
    <w:p w14:paraId="3B2E8629" w14:textId="63845833" w:rsidR="008F7EC1" w:rsidRPr="008F7EC1" w:rsidRDefault="006B0580" w:rsidP="008F7EC1">
      <w:pPr>
        <w:ind w:left="7200" w:firstLine="720"/>
        <w:rPr>
          <w:sz w:val="32"/>
          <w:szCs w:val="32"/>
        </w:rPr>
      </w:pPr>
      <w:r w:rsidRPr="00D2618F">
        <w:rPr>
          <w:noProof/>
        </w:rPr>
        <w:drawing>
          <wp:inline distT="0" distB="0" distL="0" distR="0" wp14:anchorId="5F50E708" wp14:editId="45D6FBBD">
            <wp:extent cx="1276350" cy="1495425"/>
            <wp:effectExtent l="0" t="0" r="0" b="0"/>
            <wp:docPr id="5" name="Immagine 7" descr="https://www1.eplo.int/templates/frontend/green_w/img/eplo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https://www1.eplo.int/templates/frontend/green_w/img/eplo_logo.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276350" cy="1495425"/>
                    </a:xfrm>
                    <a:prstGeom prst="rect">
                      <a:avLst/>
                    </a:prstGeom>
                    <a:noFill/>
                    <a:ln>
                      <a:noFill/>
                    </a:ln>
                  </pic:spPr>
                </pic:pic>
              </a:graphicData>
            </a:graphic>
          </wp:inline>
        </w:drawing>
      </w:r>
    </w:p>
    <w:p w14:paraId="02DDB5BB" w14:textId="77777777" w:rsidR="00DB5722" w:rsidRDefault="008F7EC1" w:rsidP="00DB5722">
      <w:pPr>
        <w:pStyle w:val="Didascalia"/>
        <w:jc w:val="left"/>
        <w:rPr>
          <w:noProof/>
        </w:rPr>
      </w:pPr>
      <w:r>
        <w:rPr>
          <w:noProof/>
        </w:rPr>
        <w:t>_______________________________________________________________________________________________________________________________</w:t>
      </w:r>
      <w:r w:rsidR="00444977">
        <w:rPr>
          <w:noProof/>
        </w:rPr>
        <w:tab/>
      </w:r>
    </w:p>
    <w:p w14:paraId="0E916A74" w14:textId="77777777" w:rsidR="00DB5722" w:rsidRDefault="00DB5722" w:rsidP="00DB5722"/>
    <w:p w14:paraId="7BAD9B5D" w14:textId="77777777" w:rsidR="00DB5722" w:rsidRDefault="00DB5722" w:rsidP="00DB5722">
      <w:pPr>
        <w:ind w:left="7200"/>
      </w:pPr>
      <w:r w:rsidRPr="00DB5722">
        <w:rPr>
          <w:b/>
        </w:rPr>
        <w:t>Sito Internet</w:t>
      </w:r>
      <w:r w:rsidRPr="00DB5722">
        <w:rPr>
          <w:color w:val="1F3864"/>
        </w:rPr>
        <w:t xml:space="preserve">: </w:t>
      </w:r>
      <w:r w:rsidRPr="00DB5722">
        <w:t>www1.eplo.int</w:t>
      </w:r>
    </w:p>
    <w:p w14:paraId="4E2E2A9B" w14:textId="77777777" w:rsidR="00DB5722" w:rsidRDefault="00DB5722" w:rsidP="00DB5722">
      <w:pPr>
        <w:ind w:left="7200"/>
      </w:pPr>
    </w:p>
    <w:p w14:paraId="5C2564D5" w14:textId="77777777" w:rsidR="00DB5722" w:rsidRDefault="00DB5722" w:rsidP="00DB5722">
      <w:pPr>
        <w:ind w:left="7200"/>
      </w:pPr>
    </w:p>
    <w:p w14:paraId="219A2821" w14:textId="77777777" w:rsidR="00DB5722" w:rsidRDefault="00DB5722" w:rsidP="00DB5722">
      <w:pPr>
        <w:rPr>
          <w:b/>
          <w:color w:val="002060"/>
          <w:sz w:val="22"/>
          <w:szCs w:val="22"/>
        </w:rPr>
      </w:pPr>
    </w:p>
    <w:p w14:paraId="32025148" w14:textId="77777777" w:rsidR="00DB5722" w:rsidRDefault="00DB5722" w:rsidP="00DB5722">
      <w:pPr>
        <w:rPr>
          <w:b/>
          <w:color w:val="002060"/>
          <w:sz w:val="22"/>
          <w:szCs w:val="22"/>
        </w:rPr>
      </w:pPr>
    </w:p>
    <w:p w14:paraId="1DF50216" w14:textId="77777777" w:rsidR="00DB5722" w:rsidRDefault="00B410E4" w:rsidP="00DB5722">
      <w:pPr>
        <w:rPr>
          <w:sz w:val="22"/>
          <w:szCs w:val="22"/>
        </w:rPr>
      </w:pPr>
      <w:r w:rsidRPr="00B410E4">
        <w:rPr>
          <w:b/>
          <w:color w:val="002060"/>
        </w:rPr>
        <w:t>Ufficio per l’Italia</w:t>
      </w:r>
      <w:r w:rsidR="00DB5722" w:rsidRPr="00B410E4">
        <w:rPr>
          <w:b/>
          <w:color w:val="002060"/>
        </w:rPr>
        <w:t>:</w:t>
      </w:r>
      <w:r w:rsidR="00DB5722">
        <w:rPr>
          <w:b/>
          <w:color w:val="002060"/>
          <w:sz w:val="22"/>
          <w:szCs w:val="22"/>
        </w:rPr>
        <w:t xml:space="preserve"> </w:t>
      </w:r>
      <w:r w:rsidR="00DB5722">
        <w:rPr>
          <w:b/>
          <w:color w:val="002060"/>
          <w:sz w:val="22"/>
          <w:szCs w:val="22"/>
        </w:rPr>
        <w:tab/>
      </w:r>
      <w:r w:rsidR="00DB5722">
        <w:rPr>
          <w:b/>
          <w:color w:val="002060"/>
          <w:sz w:val="22"/>
          <w:szCs w:val="22"/>
        </w:rPr>
        <w:tab/>
      </w:r>
      <w:r w:rsidR="00DB5722">
        <w:rPr>
          <w:b/>
          <w:color w:val="002060"/>
          <w:sz w:val="22"/>
          <w:szCs w:val="22"/>
        </w:rPr>
        <w:tab/>
      </w:r>
      <w:r w:rsidR="00DB5722">
        <w:rPr>
          <w:sz w:val="22"/>
          <w:szCs w:val="22"/>
        </w:rPr>
        <w:t>Piazza S. Apollinare, 46</w:t>
      </w:r>
    </w:p>
    <w:p w14:paraId="5B5DD20B" w14:textId="77777777" w:rsidR="00DB5722" w:rsidRDefault="00DB5722" w:rsidP="00DB5722">
      <w:pPr>
        <w:rPr>
          <w:sz w:val="22"/>
          <w:szCs w:val="22"/>
        </w:rPr>
      </w:pPr>
      <w:r>
        <w:rPr>
          <w:sz w:val="22"/>
          <w:szCs w:val="22"/>
        </w:rPr>
        <w:tab/>
      </w:r>
      <w:r>
        <w:rPr>
          <w:sz w:val="22"/>
          <w:szCs w:val="22"/>
        </w:rPr>
        <w:tab/>
      </w:r>
      <w:r>
        <w:rPr>
          <w:sz w:val="22"/>
          <w:szCs w:val="22"/>
        </w:rPr>
        <w:tab/>
      </w:r>
      <w:r>
        <w:rPr>
          <w:sz w:val="22"/>
          <w:szCs w:val="22"/>
        </w:rPr>
        <w:tab/>
      </w:r>
      <w:r>
        <w:rPr>
          <w:sz w:val="22"/>
          <w:szCs w:val="22"/>
        </w:rPr>
        <w:tab/>
        <w:t>00186 Roma</w:t>
      </w:r>
    </w:p>
    <w:p w14:paraId="394FD7D9" w14:textId="77777777" w:rsidR="00DB5722" w:rsidRDefault="00DB5722" w:rsidP="00DB5722">
      <w:pPr>
        <w:rPr>
          <w:sz w:val="22"/>
          <w:szCs w:val="22"/>
        </w:rPr>
      </w:pPr>
      <w:r>
        <w:rPr>
          <w:sz w:val="22"/>
          <w:szCs w:val="22"/>
        </w:rPr>
        <w:tab/>
      </w:r>
      <w:r>
        <w:rPr>
          <w:sz w:val="22"/>
          <w:szCs w:val="22"/>
        </w:rPr>
        <w:tab/>
      </w:r>
      <w:r>
        <w:rPr>
          <w:sz w:val="22"/>
          <w:szCs w:val="22"/>
        </w:rPr>
        <w:tab/>
      </w:r>
      <w:r>
        <w:rPr>
          <w:sz w:val="22"/>
          <w:szCs w:val="22"/>
        </w:rPr>
        <w:tab/>
      </w:r>
      <w:r>
        <w:rPr>
          <w:sz w:val="22"/>
          <w:szCs w:val="22"/>
        </w:rPr>
        <w:tab/>
        <w:t>Palazzo Altemps, 2° piano</w:t>
      </w:r>
    </w:p>
    <w:p w14:paraId="4718703B" w14:textId="77777777" w:rsidR="00B410E4" w:rsidRDefault="00B410E4" w:rsidP="00DB5722">
      <w:pPr>
        <w:rPr>
          <w:sz w:val="22"/>
          <w:szCs w:val="22"/>
        </w:rPr>
      </w:pPr>
      <w:r>
        <w:rPr>
          <w:sz w:val="22"/>
          <w:szCs w:val="22"/>
        </w:rPr>
        <w:tab/>
      </w:r>
      <w:r>
        <w:rPr>
          <w:sz w:val="22"/>
          <w:szCs w:val="22"/>
        </w:rPr>
        <w:tab/>
      </w:r>
      <w:r>
        <w:rPr>
          <w:sz w:val="22"/>
          <w:szCs w:val="22"/>
        </w:rPr>
        <w:tab/>
      </w:r>
      <w:r>
        <w:rPr>
          <w:sz w:val="22"/>
          <w:szCs w:val="22"/>
        </w:rPr>
        <w:tab/>
      </w:r>
      <w:r>
        <w:rPr>
          <w:sz w:val="22"/>
          <w:szCs w:val="22"/>
        </w:rPr>
        <w:tab/>
        <w:t>Tel.: 06 35292619</w:t>
      </w:r>
    </w:p>
    <w:p w14:paraId="0F965D74" w14:textId="77777777" w:rsidR="00B410E4" w:rsidRPr="00DB5722" w:rsidRDefault="00B410E4" w:rsidP="00DB5722">
      <w:pPr>
        <w:rPr>
          <w:sz w:val="22"/>
          <w:szCs w:val="22"/>
        </w:rPr>
      </w:pPr>
      <w:r>
        <w:rPr>
          <w:sz w:val="22"/>
          <w:szCs w:val="22"/>
        </w:rPr>
        <w:tab/>
      </w:r>
      <w:r>
        <w:rPr>
          <w:sz w:val="22"/>
          <w:szCs w:val="22"/>
        </w:rPr>
        <w:tab/>
      </w:r>
      <w:r>
        <w:rPr>
          <w:sz w:val="22"/>
          <w:szCs w:val="22"/>
        </w:rPr>
        <w:tab/>
      </w:r>
      <w:r>
        <w:rPr>
          <w:sz w:val="22"/>
          <w:szCs w:val="22"/>
        </w:rPr>
        <w:tab/>
      </w:r>
      <w:r>
        <w:rPr>
          <w:sz w:val="22"/>
          <w:szCs w:val="22"/>
        </w:rPr>
        <w:tab/>
      </w:r>
    </w:p>
    <w:p w14:paraId="168BF2B3" w14:textId="77777777" w:rsidR="00DB5722" w:rsidRDefault="00DB5722" w:rsidP="008F7EC1">
      <w:pPr>
        <w:pStyle w:val="Didascalia"/>
        <w:jc w:val="both"/>
        <w:rPr>
          <w:noProof/>
        </w:rPr>
      </w:pPr>
    </w:p>
    <w:p w14:paraId="11EA826A" w14:textId="77777777" w:rsidR="00DB5722" w:rsidRDefault="00DB5722" w:rsidP="008F7EC1">
      <w:pPr>
        <w:pStyle w:val="Didascalia"/>
        <w:jc w:val="both"/>
        <w:rPr>
          <w:noProof/>
        </w:rPr>
      </w:pPr>
    </w:p>
    <w:p w14:paraId="6C99D7A0" w14:textId="77777777" w:rsidR="002B521C" w:rsidRDefault="002B521C" w:rsidP="008F7EC1">
      <w:pPr>
        <w:pStyle w:val="Didascalia"/>
        <w:jc w:val="both"/>
      </w:pPr>
      <w:r>
        <w:br w:type="page"/>
      </w:r>
      <w:r w:rsidR="006800ED" w:rsidRPr="006800ED">
        <w:rPr>
          <w:szCs w:val="16"/>
        </w:rPr>
        <w:lastRenderedPageBreak/>
        <w:t>Parlam</w:t>
      </w:r>
      <w:r>
        <w:t>ento Europeo</w:t>
      </w:r>
    </w:p>
    <w:p w14:paraId="64F1FB07" w14:textId="77777777" w:rsidR="00DA1159" w:rsidRDefault="00DA1159">
      <w:pPr>
        <w:widowControl w:val="0"/>
        <w:tabs>
          <w:tab w:val="right" w:pos="10206"/>
        </w:tabs>
        <w:autoSpaceDE w:val="0"/>
        <w:autoSpaceDN w:val="0"/>
        <w:adjustRightInd w:val="0"/>
        <w:jc w:val="right"/>
        <w:rPr>
          <w:b/>
          <w:color w:val="000000"/>
        </w:rPr>
      </w:pPr>
    </w:p>
    <w:p w14:paraId="32381695" w14:textId="38E59F9F" w:rsidR="002B521C" w:rsidRPr="00DA1159" w:rsidRDefault="006B0580">
      <w:pPr>
        <w:widowControl w:val="0"/>
        <w:tabs>
          <w:tab w:val="right" w:pos="10206"/>
        </w:tabs>
        <w:autoSpaceDE w:val="0"/>
        <w:autoSpaceDN w:val="0"/>
        <w:adjustRightInd w:val="0"/>
        <w:spacing w:before="60"/>
        <w:rPr>
          <w:color w:val="000080"/>
          <w:sz w:val="40"/>
          <w:szCs w:val="40"/>
        </w:rPr>
      </w:pPr>
      <w:r w:rsidRPr="00DA1159">
        <w:rPr>
          <w:noProof/>
          <w:sz w:val="40"/>
          <w:szCs w:val="40"/>
        </w:rPr>
        <w:drawing>
          <wp:anchor distT="0" distB="0" distL="114300" distR="114300" simplePos="0" relativeHeight="251678720" behindDoc="1" locked="0" layoutInCell="1" allowOverlap="1" wp14:anchorId="45A91035" wp14:editId="5792E199">
            <wp:simplePos x="0" y="0"/>
            <wp:positionH relativeFrom="column">
              <wp:posOffset>5448300</wp:posOffset>
            </wp:positionH>
            <wp:positionV relativeFrom="paragraph">
              <wp:posOffset>97155</wp:posOffset>
            </wp:positionV>
            <wp:extent cx="1072515" cy="766445"/>
            <wp:effectExtent l="0" t="0" r="0" b="0"/>
            <wp:wrapNone/>
            <wp:docPr id="474" name="Immagine 1" descr="http://www.europarl.europa.eu/website/portal/img/icon/footer_icon_eplogo_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europarl.europa.eu/website/portal/img/icon/footer_icon_eplogo_it.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72515" cy="7664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C72035" w14:textId="77777777" w:rsidR="002B521C" w:rsidRDefault="002B521C">
      <w:pPr>
        <w:pStyle w:val="Titolo7"/>
      </w:pPr>
      <w:bookmarkStart w:id="46" w:name="_Toc58837208"/>
      <w:r>
        <w:t>Parlamento Europeo</w:t>
      </w:r>
      <w:bookmarkEnd w:id="46"/>
      <w:r>
        <w:t xml:space="preserve">    </w:t>
      </w:r>
    </w:p>
    <w:p w14:paraId="6E2B4F11"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                                                                          </w:t>
      </w:r>
    </w:p>
    <w:p w14:paraId="0E8539C3"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                                                                                                 </w:t>
      </w:r>
    </w:p>
    <w:p w14:paraId="2805A79D" w14:textId="77777777" w:rsidR="002B521C" w:rsidRDefault="002B521C">
      <w:pPr>
        <w:widowControl w:val="0"/>
        <w:tabs>
          <w:tab w:val="right" w:pos="10206"/>
        </w:tabs>
        <w:autoSpaceDE w:val="0"/>
        <w:autoSpaceDN w:val="0"/>
        <w:adjustRightInd w:val="0"/>
        <w:spacing w:before="14"/>
        <w:rPr>
          <w:color w:val="000080"/>
          <w:sz w:val="26"/>
        </w:rPr>
      </w:pPr>
      <w:r>
        <w:t>────────────────────────────────────────────────────────────────────────</w:t>
      </w:r>
    </w:p>
    <w:p w14:paraId="7BFBE73B" w14:textId="77777777" w:rsidR="002B521C" w:rsidRDefault="002B521C">
      <w:pPr>
        <w:widowControl w:val="0"/>
        <w:tabs>
          <w:tab w:val="left" w:pos="3292"/>
          <w:tab w:val="right" w:pos="10206"/>
        </w:tabs>
        <w:autoSpaceDE w:val="0"/>
        <w:autoSpaceDN w:val="0"/>
        <w:adjustRightInd w:val="0"/>
        <w:spacing w:before="163"/>
        <w:rPr>
          <w:b/>
        </w:rPr>
      </w:pPr>
      <w:r>
        <w:rPr>
          <w:b/>
        </w:rPr>
        <w:tab/>
      </w:r>
      <w:r>
        <w:rPr>
          <w:b/>
        </w:rPr>
        <w:tab/>
      </w:r>
      <w:r>
        <w:rPr>
          <w:b/>
        </w:rPr>
        <w:tab/>
      </w:r>
      <w:r>
        <w:rPr>
          <w:b/>
        </w:rPr>
        <w:tab/>
        <w:t xml:space="preserve">Sito internet: </w:t>
      </w:r>
      <w:r>
        <w:t>www.europarl.</w:t>
      </w:r>
      <w:r w:rsidR="00AC0B56">
        <w:t>it</w:t>
      </w:r>
    </w:p>
    <w:p w14:paraId="09E2C14A" w14:textId="77777777" w:rsidR="002B521C" w:rsidRDefault="002B521C">
      <w:pPr>
        <w:widowControl w:val="0"/>
        <w:tabs>
          <w:tab w:val="left" w:pos="3292"/>
          <w:tab w:val="right" w:pos="10206"/>
        </w:tabs>
        <w:autoSpaceDE w:val="0"/>
        <w:autoSpaceDN w:val="0"/>
        <w:adjustRightInd w:val="0"/>
        <w:spacing w:before="163"/>
        <w:rPr>
          <w:b/>
          <w:color w:val="000080"/>
        </w:rPr>
      </w:pPr>
    </w:p>
    <w:p w14:paraId="5B1DFB4A" w14:textId="77777777" w:rsidR="002B521C" w:rsidRDefault="002B521C">
      <w:pPr>
        <w:widowControl w:val="0"/>
        <w:tabs>
          <w:tab w:val="left" w:pos="3292"/>
          <w:tab w:val="right" w:pos="10206"/>
        </w:tabs>
        <w:autoSpaceDE w:val="0"/>
        <w:autoSpaceDN w:val="0"/>
        <w:adjustRightInd w:val="0"/>
        <w:spacing w:before="163"/>
        <w:rPr>
          <w:color w:val="000000"/>
          <w:sz w:val="26"/>
        </w:rPr>
      </w:pPr>
      <w:r>
        <w:rPr>
          <w:b/>
          <w:color w:val="000080"/>
        </w:rPr>
        <w:t xml:space="preserve">Ufficio </w:t>
      </w:r>
      <w:r w:rsidR="005E60BF">
        <w:rPr>
          <w:b/>
          <w:color w:val="000080"/>
        </w:rPr>
        <w:t>di collegamento in</w:t>
      </w:r>
      <w:r>
        <w:rPr>
          <w:b/>
          <w:color w:val="000080"/>
        </w:rPr>
        <w:t xml:space="preserve"> I</w:t>
      </w:r>
      <w:r w:rsidR="005E60BF">
        <w:rPr>
          <w:b/>
          <w:color w:val="000080"/>
        </w:rPr>
        <w:t xml:space="preserve">talia            </w:t>
      </w:r>
      <w:r>
        <w:rPr>
          <w:color w:val="000000"/>
        </w:rPr>
        <w:t>Via IV Novembre, 149 - 0018</w:t>
      </w:r>
      <w:r w:rsidR="003D137D">
        <w:rPr>
          <w:color w:val="000000"/>
        </w:rPr>
        <w:t>7</w:t>
      </w:r>
      <w:r>
        <w:rPr>
          <w:color w:val="000000"/>
        </w:rPr>
        <w:t xml:space="preserve"> Roma </w:t>
      </w:r>
    </w:p>
    <w:p w14:paraId="283E23B2" w14:textId="77777777" w:rsidR="002B521C" w:rsidRDefault="002B521C">
      <w:pPr>
        <w:widowControl w:val="0"/>
        <w:tabs>
          <w:tab w:val="left" w:pos="3292"/>
          <w:tab w:val="right" w:pos="10206"/>
        </w:tabs>
        <w:autoSpaceDE w:val="0"/>
        <w:autoSpaceDN w:val="0"/>
        <w:adjustRightInd w:val="0"/>
        <w:rPr>
          <w:color w:val="000000"/>
          <w:sz w:val="23"/>
        </w:rPr>
      </w:pPr>
      <w:r>
        <w:rPr>
          <w:b/>
          <w:color w:val="000080"/>
        </w:rPr>
        <w:t xml:space="preserve">                                                   </w:t>
      </w:r>
      <w:r>
        <w:rPr>
          <w:rFonts w:ascii="Arial" w:hAnsi="Arial"/>
        </w:rPr>
        <w:tab/>
      </w:r>
      <w:r>
        <w:rPr>
          <w:color w:val="000000"/>
        </w:rPr>
        <w:t>Tel. 06699501 - Fax 066995</w:t>
      </w:r>
      <w:r w:rsidR="0020269F">
        <w:rPr>
          <w:color w:val="000000"/>
        </w:rPr>
        <w:t>0</w:t>
      </w:r>
      <w:r>
        <w:rPr>
          <w:color w:val="000000"/>
        </w:rPr>
        <w:t>20</w:t>
      </w:r>
      <w:r w:rsidR="005E60BF">
        <w:rPr>
          <w:color w:val="000000"/>
        </w:rPr>
        <w:t>0</w:t>
      </w:r>
    </w:p>
    <w:p w14:paraId="72EC2706"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E-mail ep</w:t>
      </w:r>
      <w:r w:rsidR="005E60BF">
        <w:rPr>
          <w:color w:val="000000"/>
        </w:rPr>
        <w:t>italia</w:t>
      </w:r>
      <w:r>
        <w:rPr>
          <w:color w:val="000000"/>
        </w:rPr>
        <w:t>@</w:t>
      </w:r>
      <w:r w:rsidR="00E7286D">
        <w:rPr>
          <w:color w:val="000000"/>
        </w:rPr>
        <w:t>e</w:t>
      </w:r>
      <w:r w:rsidR="005E60BF">
        <w:rPr>
          <w:color w:val="000000"/>
        </w:rPr>
        <w:t>p</w:t>
      </w:r>
      <w:r w:rsidR="00E7286D">
        <w:rPr>
          <w:color w:val="000000"/>
        </w:rPr>
        <w:t>.</w:t>
      </w:r>
      <w:r>
        <w:rPr>
          <w:color w:val="000000"/>
        </w:rPr>
        <w:t>e</w:t>
      </w:r>
      <w:r w:rsidR="00F462A2">
        <w:rPr>
          <w:color w:val="000000"/>
        </w:rPr>
        <w:t>uropa</w:t>
      </w:r>
      <w:r>
        <w:rPr>
          <w:color w:val="000000"/>
        </w:rPr>
        <w:t>.</w:t>
      </w:r>
      <w:r w:rsidR="00F462A2">
        <w:rPr>
          <w:color w:val="000000"/>
        </w:rPr>
        <w:t>eu</w:t>
      </w:r>
      <w:r>
        <w:rPr>
          <w:color w:val="000000"/>
        </w:rPr>
        <w:t xml:space="preserve"> </w:t>
      </w:r>
    </w:p>
    <w:p w14:paraId="68A1F655" w14:textId="77777777" w:rsidR="002B521C" w:rsidRDefault="002B521C">
      <w:pPr>
        <w:pStyle w:val="Corpodeltesto2"/>
        <w:tabs>
          <w:tab w:val="clear" w:pos="90"/>
          <w:tab w:val="right" w:pos="10206"/>
        </w:tabs>
        <w:autoSpaceDE w:val="0"/>
        <w:autoSpaceDN w:val="0"/>
        <w:adjustRightInd w:val="0"/>
        <w:spacing w:before="0"/>
        <w:rPr>
          <w:snapToGrid/>
        </w:rPr>
      </w:pPr>
    </w:p>
    <w:p w14:paraId="2873FD1D" w14:textId="77777777" w:rsidR="002B521C" w:rsidRDefault="002B521C">
      <w:pPr>
        <w:pStyle w:val="Corpodeltesto2"/>
        <w:tabs>
          <w:tab w:val="clear" w:pos="90"/>
          <w:tab w:val="right" w:pos="10206"/>
        </w:tabs>
        <w:autoSpaceDE w:val="0"/>
        <w:autoSpaceDN w:val="0"/>
        <w:adjustRightInd w:val="0"/>
        <w:spacing w:before="0"/>
        <w:rPr>
          <w:snapToGrid/>
        </w:rPr>
      </w:pPr>
    </w:p>
    <w:p w14:paraId="04C1FA09" w14:textId="77777777" w:rsidR="002B521C" w:rsidRDefault="0027625F" w:rsidP="0027625F">
      <w:pPr>
        <w:widowControl w:val="0"/>
        <w:tabs>
          <w:tab w:val="right" w:pos="10206"/>
        </w:tabs>
        <w:autoSpaceDE w:val="0"/>
        <w:autoSpaceDN w:val="0"/>
        <w:adjustRightInd w:val="0"/>
        <w:rPr>
          <w:color w:val="000000"/>
        </w:rPr>
      </w:pPr>
      <w:r>
        <w:t xml:space="preserve">Signor </w:t>
      </w:r>
      <w:r w:rsidR="00B67605">
        <w:t>C</w:t>
      </w:r>
      <w:r w:rsidR="007072A3">
        <w:t>A</w:t>
      </w:r>
      <w:r w:rsidR="00B67605">
        <w:t>RLO</w:t>
      </w:r>
      <w:r w:rsidR="007072A3">
        <w:t xml:space="preserve"> </w:t>
      </w:r>
      <w:r w:rsidR="00B67605">
        <w:t>CORAZZA</w:t>
      </w:r>
      <w:r w:rsidR="005E60BF">
        <w:t xml:space="preserve">, Capo dell’Ufficio di collegamento del PE in Italia </w:t>
      </w:r>
      <w:r w:rsidR="007072A3">
        <w:t>(</w:t>
      </w:r>
      <w:r w:rsidR="00B67605">
        <w:t>1°</w:t>
      </w:r>
      <w:r w:rsidR="007072A3">
        <w:t xml:space="preserve"> </w:t>
      </w:r>
      <w:r w:rsidR="00B67605">
        <w:t>lugli</w:t>
      </w:r>
      <w:r w:rsidR="007072A3">
        <w:t>o 20</w:t>
      </w:r>
      <w:r w:rsidR="00B67605">
        <w:t>19</w:t>
      </w:r>
      <w:r>
        <w:t>)</w:t>
      </w:r>
    </w:p>
    <w:p w14:paraId="20A1DD19" w14:textId="77777777" w:rsidR="001F792F" w:rsidRDefault="001F792F">
      <w:pPr>
        <w:widowControl w:val="0"/>
        <w:tabs>
          <w:tab w:val="right" w:pos="10206"/>
        </w:tabs>
        <w:autoSpaceDE w:val="0"/>
        <w:autoSpaceDN w:val="0"/>
        <w:adjustRightInd w:val="0"/>
        <w:rPr>
          <w:color w:val="000000"/>
        </w:rPr>
      </w:pPr>
    </w:p>
    <w:p w14:paraId="7CABD9E6" w14:textId="77777777" w:rsidR="002B521C" w:rsidRDefault="002B521C">
      <w:pPr>
        <w:pStyle w:val="H5"/>
        <w:keepNext w:val="0"/>
        <w:widowControl w:val="0"/>
        <w:tabs>
          <w:tab w:val="left" w:pos="3292"/>
          <w:tab w:val="right" w:pos="10206"/>
        </w:tabs>
        <w:autoSpaceDE w:val="0"/>
        <w:autoSpaceDN w:val="0"/>
        <w:adjustRightInd w:val="0"/>
        <w:spacing w:before="472" w:after="0"/>
        <w:outlineLvl w:val="9"/>
        <w:rPr>
          <w:snapToGrid/>
        </w:rPr>
      </w:pPr>
    </w:p>
    <w:p w14:paraId="67D35A3E"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Uffici</w:t>
      </w:r>
      <w:r w:rsidR="005E60BF">
        <w:rPr>
          <w:b/>
          <w:color w:val="000080"/>
        </w:rPr>
        <w:t>o d</w:t>
      </w:r>
      <w:r>
        <w:rPr>
          <w:b/>
          <w:color w:val="000080"/>
        </w:rPr>
        <w:t xml:space="preserve">istaccato a Milano             </w:t>
      </w:r>
      <w:r>
        <w:rPr>
          <w:rFonts w:ascii="Arial" w:hAnsi="Arial"/>
        </w:rPr>
        <w:tab/>
      </w:r>
      <w:r>
        <w:rPr>
          <w:color w:val="000000"/>
        </w:rPr>
        <w:t xml:space="preserve">Corso Magenta, 59 - 20123 Milano </w:t>
      </w:r>
    </w:p>
    <w:p w14:paraId="3239E8F2" w14:textId="77777777" w:rsidR="002B521C" w:rsidRDefault="002B521C">
      <w:pPr>
        <w:widowControl w:val="0"/>
        <w:tabs>
          <w:tab w:val="left" w:pos="3292"/>
          <w:tab w:val="right" w:pos="10206"/>
        </w:tabs>
        <w:autoSpaceDE w:val="0"/>
        <w:autoSpaceDN w:val="0"/>
        <w:adjustRightInd w:val="0"/>
        <w:rPr>
          <w:color w:val="000000"/>
          <w:sz w:val="23"/>
        </w:rPr>
      </w:pPr>
      <w:r>
        <w:rPr>
          <w:b/>
          <w:color w:val="000080"/>
        </w:rPr>
        <w:t xml:space="preserve">                                                            </w:t>
      </w:r>
      <w:r>
        <w:rPr>
          <w:rFonts w:ascii="Arial" w:hAnsi="Arial"/>
        </w:rPr>
        <w:tab/>
      </w:r>
      <w:r>
        <w:rPr>
          <w:color w:val="000000"/>
        </w:rPr>
        <w:t xml:space="preserve">Tel. 024344171 - Fax 02434417500 </w:t>
      </w:r>
    </w:p>
    <w:p w14:paraId="72AA5F62"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E-mail epmilano@e</w:t>
      </w:r>
      <w:r w:rsidR="00251D43">
        <w:rPr>
          <w:color w:val="000000"/>
        </w:rPr>
        <w:t>uro</w:t>
      </w:r>
      <w:r w:rsidR="00E7286D">
        <w:rPr>
          <w:color w:val="000000"/>
        </w:rPr>
        <w:t>p</w:t>
      </w:r>
      <w:r w:rsidR="00251D43">
        <w:rPr>
          <w:color w:val="000000"/>
        </w:rPr>
        <w:t>arl</w:t>
      </w:r>
      <w:r>
        <w:rPr>
          <w:color w:val="000000"/>
        </w:rPr>
        <w:t>.eu</w:t>
      </w:r>
      <w:r w:rsidR="00F462A2">
        <w:rPr>
          <w:color w:val="000000"/>
        </w:rPr>
        <w:t>ropa</w:t>
      </w:r>
      <w:r>
        <w:rPr>
          <w:color w:val="000000"/>
        </w:rPr>
        <w:t>.</w:t>
      </w:r>
      <w:r w:rsidR="00F462A2">
        <w:rPr>
          <w:color w:val="000000"/>
        </w:rPr>
        <w:t>eu</w:t>
      </w:r>
      <w:r>
        <w:rPr>
          <w:color w:val="000000"/>
        </w:rPr>
        <w:t xml:space="preserve"> </w:t>
      </w:r>
    </w:p>
    <w:p w14:paraId="0D1A19C8" w14:textId="77777777" w:rsidR="002B521C" w:rsidRDefault="002B521C">
      <w:pPr>
        <w:widowControl w:val="0"/>
        <w:tabs>
          <w:tab w:val="left" w:pos="3292"/>
          <w:tab w:val="right" w:pos="10206"/>
        </w:tabs>
        <w:autoSpaceDE w:val="0"/>
        <w:autoSpaceDN w:val="0"/>
        <w:adjustRightInd w:val="0"/>
        <w:rPr>
          <w:color w:val="000000"/>
          <w:sz w:val="23"/>
        </w:rPr>
      </w:pPr>
    </w:p>
    <w:p w14:paraId="3D5BC5C7" w14:textId="77777777" w:rsidR="002B521C" w:rsidRDefault="002B521C">
      <w:pPr>
        <w:widowControl w:val="0"/>
        <w:tabs>
          <w:tab w:val="left" w:pos="3292"/>
          <w:tab w:val="right" w:pos="10206"/>
        </w:tabs>
        <w:autoSpaceDE w:val="0"/>
        <w:autoSpaceDN w:val="0"/>
        <w:adjustRightInd w:val="0"/>
        <w:rPr>
          <w:color w:val="000000"/>
          <w:sz w:val="23"/>
        </w:rPr>
      </w:pPr>
    </w:p>
    <w:p w14:paraId="04BF3F02"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Programma Alimentare Mondiale</w:t>
      </w:r>
    </w:p>
    <w:p w14:paraId="37E0EFCB" w14:textId="413C70EC"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7456" behindDoc="0" locked="0" layoutInCell="0" allowOverlap="1" wp14:anchorId="01DF945B" wp14:editId="0AC84CF1">
            <wp:simplePos x="0" y="0"/>
            <wp:positionH relativeFrom="column">
              <wp:posOffset>5583555</wp:posOffset>
            </wp:positionH>
            <wp:positionV relativeFrom="paragraph">
              <wp:posOffset>203200</wp:posOffset>
            </wp:positionV>
            <wp:extent cx="897890" cy="718185"/>
            <wp:effectExtent l="0" t="0" r="0" b="0"/>
            <wp:wrapNone/>
            <wp:docPr id="454" name="Immagin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84" r:link="rId85">
                      <a:extLst>
                        <a:ext uri="{28A0092B-C50C-407E-A947-70E740481C1C}">
                          <a14:useLocalDpi xmlns:a14="http://schemas.microsoft.com/office/drawing/2010/main" val="0"/>
                        </a:ext>
                      </a:extLst>
                    </a:blip>
                    <a:srcRect r="1863"/>
                    <a:stretch>
                      <a:fillRect/>
                    </a:stretch>
                  </pic:blipFill>
                  <pic:spPr bwMode="auto">
                    <a:xfrm>
                      <a:off x="0" y="0"/>
                      <a:ext cx="8978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B5BFDD6" w14:textId="77777777" w:rsidR="002B521C" w:rsidRDefault="002B521C">
      <w:pPr>
        <w:pStyle w:val="Titolo7"/>
      </w:pPr>
      <w:bookmarkStart w:id="47" w:name="_Toc58837209"/>
      <w:r>
        <w:t>Programma Alimentare Mondiale</w:t>
      </w:r>
      <w:bookmarkEnd w:id="47"/>
      <w:r>
        <w:t xml:space="preserve">                                                          </w:t>
      </w:r>
    </w:p>
    <w:p w14:paraId="2325D256" w14:textId="77777777" w:rsidR="002B521C" w:rsidRDefault="002B521C">
      <w:pPr>
        <w:widowControl w:val="0"/>
        <w:tabs>
          <w:tab w:val="right" w:pos="10206"/>
        </w:tabs>
        <w:autoSpaceDE w:val="0"/>
        <w:autoSpaceDN w:val="0"/>
        <w:adjustRightInd w:val="0"/>
        <w:rPr>
          <w:b/>
          <w:color w:val="000080"/>
          <w:sz w:val="32"/>
        </w:rPr>
      </w:pPr>
      <w:r>
        <w:rPr>
          <w:b/>
          <w:color w:val="000080"/>
          <w:sz w:val="32"/>
        </w:rPr>
        <w:t xml:space="preserve">(World Food Programme)                                                 </w:t>
      </w:r>
    </w:p>
    <w:p w14:paraId="7D02EDAD"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PAM/WFP                                                                                             </w:t>
      </w:r>
    </w:p>
    <w:p w14:paraId="74650E24" w14:textId="77777777" w:rsidR="002B521C" w:rsidRDefault="002B521C">
      <w:pPr>
        <w:widowControl w:val="0"/>
        <w:tabs>
          <w:tab w:val="right" w:pos="10206"/>
        </w:tabs>
        <w:autoSpaceDE w:val="0"/>
        <w:autoSpaceDN w:val="0"/>
        <w:adjustRightInd w:val="0"/>
        <w:spacing w:before="14"/>
        <w:rPr>
          <w:color w:val="000080"/>
          <w:sz w:val="26"/>
        </w:rPr>
      </w:pPr>
      <w:r>
        <w:t>────────────────────────────────────────────────────────────────────────</w:t>
      </w:r>
    </w:p>
    <w:p w14:paraId="63DC6480" w14:textId="77777777" w:rsidR="002B521C" w:rsidRDefault="002B521C">
      <w:pPr>
        <w:widowControl w:val="0"/>
        <w:tabs>
          <w:tab w:val="left" w:pos="3292"/>
          <w:tab w:val="right" w:pos="10206"/>
        </w:tabs>
        <w:autoSpaceDE w:val="0"/>
        <w:autoSpaceDN w:val="0"/>
        <w:adjustRightInd w:val="0"/>
        <w:rPr>
          <w:b/>
          <w:color w:val="000080"/>
        </w:rPr>
      </w:pPr>
      <w:r>
        <w:rPr>
          <w:b/>
        </w:rPr>
        <w:t xml:space="preserve">                                                                                                                                                          Sito internet: </w:t>
      </w:r>
      <w:r>
        <w:t>www.wfp.org</w:t>
      </w:r>
    </w:p>
    <w:p w14:paraId="19087239" w14:textId="77777777" w:rsidR="002B521C" w:rsidRDefault="002B521C">
      <w:pPr>
        <w:widowControl w:val="0"/>
        <w:tabs>
          <w:tab w:val="left" w:pos="3292"/>
          <w:tab w:val="right" w:pos="10206"/>
        </w:tabs>
        <w:autoSpaceDE w:val="0"/>
        <w:autoSpaceDN w:val="0"/>
        <w:adjustRightInd w:val="0"/>
        <w:rPr>
          <w:b/>
          <w:color w:val="000080"/>
        </w:rPr>
      </w:pPr>
    </w:p>
    <w:p w14:paraId="7412A183" w14:textId="77777777" w:rsidR="002B521C" w:rsidRDefault="002B521C">
      <w:pPr>
        <w:widowControl w:val="0"/>
        <w:tabs>
          <w:tab w:val="left" w:pos="3292"/>
          <w:tab w:val="right" w:pos="10206"/>
        </w:tabs>
        <w:autoSpaceDE w:val="0"/>
        <w:autoSpaceDN w:val="0"/>
        <w:adjustRightInd w:val="0"/>
        <w:rPr>
          <w:b/>
          <w:color w:val="000080"/>
        </w:rPr>
      </w:pPr>
    </w:p>
    <w:p w14:paraId="09CB1042" w14:textId="77777777" w:rsidR="002B521C" w:rsidRDefault="002B521C">
      <w:pPr>
        <w:widowControl w:val="0"/>
        <w:tabs>
          <w:tab w:val="left" w:pos="3292"/>
          <w:tab w:val="right" w:pos="10206"/>
        </w:tabs>
        <w:autoSpaceDE w:val="0"/>
        <w:autoSpaceDN w:val="0"/>
        <w:adjustRightInd w:val="0"/>
        <w:rPr>
          <w:b/>
          <w:color w:val="000080"/>
        </w:rPr>
      </w:pPr>
    </w:p>
    <w:p w14:paraId="4E3B7C95" w14:textId="77777777" w:rsidR="002B521C" w:rsidRDefault="002B521C">
      <w:pPr>
        <w:widowControl w:val="0"/>
        <w:tabs>
          <w:tab w:val="left" w:pos="3292"/>
          <w:tab w:val="right" w:pos="10206"/>
        </w:tabs>
        <w:autoSpaceDE w:val="0"/>
        <w:autoSpaceDN w:val="0"/>
        <w:adjustRightInd w:val="0"/>
        <w:rPr>
          <w:color w:val="000000"/>
          <w:sz w:val="26"/>
        </w:rPr>
      </w:pPr>
      <w:r>
        <w:rPr>
          <w:b/>
          <w:color w:val="000080"/>
        </w:rPr>
        <w:t>Indirizzo</w:t>
      </w:r>
      <w:r>
        <w:rPr>
          <w:rFonts w:ascii="Arial" w:hAnsi="Arial"/>
        </w:rPr>
        <w:tab/>
      </w:r>
      <w:r>
        <w:rPr>
          <w:color w:val="000000"/>
        </w:rPr>
        <w:t xml:space="preserve">Via Cesare Giulio Viola, 68/70 – Parco de’ Medici, 00148 Roma </w:t>
      </w:r>
    </w:p>
    <w:p w14:paraId="5B273A57"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0665131 - Fax 066590632   066590637 </w:t>
      </w:r>
    </w:p>
    <w:p w14:paraId="0AF6101F"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wfpinfo@wfp.org </w:t>
      </w:r>
      <w:r w:rsidR="009F5D5C">
        <w:rPr>
          <w:color w:val="000000"/>
        </w:rPr>
        <w:t>/ hq.protocol@wfp.org</w:t>
      </w:r>
    </w:p>
    <w:p w14:paraId="1CD53A0C" w14:textId="77777777" w:rsidR="002B521C" w:rsidRDefault="002B521C">
      <w:pPr>
        <w:widowControl w:val="0"/>
        <w:tabs>
          <w:tab w:val="right" w:pos="10206"/>
        </w:tabs>
        <w:autoSpaceDE w:val="0"/>
        <w:autoSpaceDN w:val="0"/>
        <w:adjustRightInd w:val="0"/>
        <w:rPr>
          <w:color w:val="000080"/>
          <w:sz w:val="26"/>
        </w:rPr>
      </w:pPr>
    </w:p>
    <w:p w14:paraId="3B20AE75" w14:textId="77777777" w:rsidR="002B521C" w:rsidRDefault="002B521C">
      <w:pPr>
        <w:widowControl w:val="0"/>
        <w:tabs>
          <w:tab w:val="right" w:pos="10206"/>
        </w:tabs>
        <w:autoSpaceDE w:val="0"/>
        <w:autoSpaceDN w:val="0"/>
        <w:adjustRightInd w:val="0"/>
        <w:rPr>
          <w:color w:val="000080"/>
          <w:sz w:val="26"/>
        </w:rPr>
      </w:pPr>
    </w:p>
    <w:p w14:paraId="6FD19F02" w14:textId="77777777" w:rsidR="00240009" w:rsidRDefault="00240009">
      <w:pPr>
        <w:widowControl w:val="0"/>
        <w:tabs>
          <w:tab w:val="right" w:pos="10206"/>
        </w:tabs>
        <w:autoSpaceDE w:val="0"/>
        <w:autoSpaceDN w:val="0"/>
        <w:adjustRightInd w:val="0"/>
        <w:spacing w:before="107"/>
        <w:rPr>
          <w:color w:val="000000"/>
        </w:rPr>
      </w:pPr>
    </w:p>
    <w:p w14:paraId="57CE0E21" w14:textId="77777777" w:rsidR="00595600" w:rsidRDefault="002B521C">
      <w:pPr>
        <w:widowControl w:val="0"/>
        <w:tabs>
          <w:tab w:val="right" w:pos="10206"/>
        </w:tabs>
        <w:autoSpaceDE w:val="0"/>
        <w:autoSpaceDN w:val="0"/>
        <w:adjustRightInd w:val="0"/>
        <w:spacing w:before="107"/>
        <w:rPr>
          <w:color w:val="000000"/>
        </w:rPr>
      </w:pPr>
      <w:r>
        <w:rPr>
          <w:color w:val="000000"/>
        </w:rPr>
        <w:t>Signor</w:t>
      </w:r>
      <w:r w:rsidR="00595600">
        <w:rPr>
          <w:color w:val="000000"/>
        </w:rPr>
        <w:t>a CINDY HENSLEY Mc CAIN</w:t>
      </w:r>
      <w:r>
        <w:rPr>
          <w:color w:val="000000"/>
        </w:rPr>
        <w:t>, Direttore Esecutivo,</w:t>
      </w:r>
      <w:r w:rsidR="00595600">
        <w:rPr>
          <w:color w:val="000000"/>
        </w:rPr>
        <w:t xml:space="preserve"> (5 aprile 2023)</w:t>
      </w:r>
      <w:r>
        <w:rPr>
          <w:color w:val="000000"/>
        </w:rPr>
        <w:t xml:space="preserve"> </w:t>
      </w:r>
    </w:p>
    <w:p w14:paraId="1700F250" w14:textId="77777777" w:rsidR="002B521C" w:rsidRDefault="002B521C">
      <w:pPr>
        <w:widowControl w:val="0"/>
        <w:tabs>
          <w:tab w:val="right" w:pos="10206"/>
        </w:tabs>
        <w:autoSpaceDE w:val="0"/>
        <w:autoSpaceDN w:val="0"/>
        <w:adjustRightInd w:val="0"/>
        <w:rPr>
          <w:color w:val="000000"/>
        </w:rPr>
      </w:pPr>
    </w:p>
    <w:p w14:paraId="1A5CB73D" w14:textId="77777777" w:rsidR="002B521C" w:rsidRDefault="002B521C">
      <w:pPr>
        <w:widowControl w:val="0"/>
        <w:tabs>
          <w:tab w:val="right" w:pos="10206"/>
        </w:tabs>
        <w:autoSpaceDE w:val="0"/>
        <w:autoSpaceDN w:val="0"/>
        <w:adjustRightInd w:val="0"/>
        <w:rPr>
          <w:rFonts w:ascii="Arial" w:hAnsi="Arial"/>
        </w:rPr>
      </w:pPr>
    </w:p>
    <w:p w14:paraId="71EE6045" w14:textId="77777777" w:rsidR="002B521C" w:rsidRDefault="002B521C">
      <w:pPr>
        <w:widowControl w:val="0"/>
        <w:tabs>
          <w:tab w:val="right" w:pos="10206"/>
        </w:tabs>
        <w:autoSpaceDE w:val="0"/>
        <w:autoSpaceDN w:val="0"/>
        <w:adjustRightInd w:val="0"/>
        <w:rPr>
          <w:rFonts w:ascii="Arial" w:hAnsi="Arial"/>
        </w:rPr>
      </w:pPr>
    </w:p>
    <w:p w14:paraId="60F03159" w14:textId="77777777" w:rsidR="002B521C" w:rsidRDefault="002B521C">
      <w:pPr>
        <w:widowControl w:val="0"/>
        <w:tabs>
          <w:tab w:val="right" w:pos="10206"/>
        </w:tabs>
        <w:autoSpaceDE w:val="0"/>
        <w:autoSpaceDN w:val="0"/>
        <w:adjustRightInd w:val="0"/>
        <w:rPr>
          <w:rFonts w:ascii="Arial" w:hAnsi="Arial"/>
        </w:rPr>
      </w:pPr>
    </w:p>
    <w:p w14:paraId="79A20DF4" w14:textId="77777777" w:rsidR="002B521C" w:rsidRDefault="002B521C">
      <w:pPr>
        <w:widowControl w:val="0"/>
        <w:tabs>
          <w:tab w:val="right" w:pos="10206"/>
        </w:tabs>
        <w:autoSpaceDE w:val="0"/>
        <w:autoSpaceDN w:val="0"/>
        <w:adjustRightInd w:val="0"/>
        <w:rPr>
          <w:rFonts w:ascii="Arial" w:hAnsi="Arial"/>
        </w:rPr>
      </w:pPr>
    </w:p>
    <w:p w14:paraId="58FE35B0" w14:textId="77777777" w:rsidR="002B521C" w:rsidRDefault="002B521C">
      <w:pPr>
        <w:widowControl w:val="0"/>
        <w:tabs>
          <w:tab w:val="right" w:pos="10206"/>
        </w:tabs>
        <w:autoSpaceDE w:val="0"/>
        <w:autoSpaceDN w:val="0"/>
        <w:adjustRightInd w:val="0"/>
        <w:rPr>
          <w:rFonts w:ascii="Arial" w:hAnsi="Arial"/>
        </w:rPr>
      </w:pPr>
    </w:p>
    <w:p w14:paraId="2B5E7815" w14:textId="77777777" w:rsidR="002B521C" w:rsidRDefault="002B521C">
      <w:pPr>
        <w:widowControl w:val="0"/>
        <w:tabs>
          <w:tab w:val="right" w:pos="10206"/>
        </w:tabs>
        <w:autoSpaceDE w:val="0"/>
        <w:autoSpaceDN w:val="0"/>
        <w:adjustRightInd w:val="0"/>
        <w:rPr>
          <w:rFonts w:ascii="Arial" w:hAnsi="Arial"/>
        </w:rPr>
      </w:pPr>
    </w:p>
    <w:p w14:paraId="62317A9E" w14:textId="77777777" w:rsidR="002B521C" w:rsidRDefault="002B521C">
      <w:pPr>
        <w:widowControl w:val="0"/>
        <w:tabs>
          <w:tab w:val="right" w:pos="10206"/>
        </w:tabs>
        <w:autoSpaceDE w:val="0"/>
        <w:autoSpaceDN w:val="0"/>
        <w:adjustRightInd w:val="0"/>
        <w:jc w:val="right"/>
        <w:rPr>
          <w:color w:val="000000"/>
        </w:rPr>
      </w:pPr>
      <w:r>
        <w:rPr>
          <w:b/>
          <w:color w:val="000000"/>
        </w:rPr>
        <w:t>Sito internet</w:t>
      </w:r>
      <w:r>
        <w:rPr>
          <w:color w:val="000000"/>
        </w:rPr>
        <w:t>: UNHRD Brindisi</w:t>
      </w:r>
    </w:p>
    <w:p w14:paraId="1F39FA0F" w14:textId="77777777" w:rsidR="002B521C" w:rsidRDefault="002B521C">
      <w:pPr>
        <w:widowControl w:val="0"/>
        <w:tabs>
          <w:tab w:val="right" w:pos="10206"/>
        </w:tabs>
        <w:autoSpaceDE w:val="0"/>
        <w:autoSpaceDN w:val="0"/>
        <w:adjustRightInd w:val="0"/>
        <w:rPr>
          <w:rFonts w:ascii="Arial" w:hAnsi="Arial"/>
        </w:rPr>
      </w:pPr>
    </w:p>
    <w:p w14:paraId="0E3AD231" w14:textId="77777777" w:rsidR="002B521C" w:rsidRDefault="002B521C">
      <w:pPr>
        <w:widowControl w:val="0"/>
        <w:tabs>
          <w:tab w:val="right" w:pos="10206"/>
        </w:tabs>
        <w:autoSpaceDE w:val="0"/>
        <w:autoSpaceDN w:val="0"/>
        <w:adjustRightInd w:val="0"/>
        <w:rPr>
          <w:rFonts w:ascii="Arial" w:hAnsi="Arial"/>
        </w:rPr>
      </w:pPr>
    </w:p>
    <w:p w14:paraId="019E52E2" w14:textId="77777777" w:rsidR="002B521C" w:rsidRDefault="002B521C">
      <w:pPr>
        <w:widowControl w:val="0"/>
        <w:tabs>
          <w:tab w:val="right" w:pos="10206"/>
        </w:tabs>
        <w:autoSpaceDE w:val="0"/>
        <w:autoSpaceDN w:val="0"/>
        <w:adjustRightInd w:val="0"/>
        <w:rPr>
          <w:color w:val="000000"/>
        </w:rPr>
      </w:pPr>
      <w:r>
        <w:rPr>
          <w:b/>
          <w:color w:val="000080"/>
        </w:rPr>
        <w:t>WFP-UNHRD Base delle Nazioni</w:t>
      </w:r>
      <w:r>
        <w:rPr>
          <w:color w:val="000080"/>
        </w:rPr>
        <w:t xml:space="preserve">         </w:t>
      </w:r>
      <w:r>
        <w:rPr>
          <w:color w:val="000000"/>
        </w:rPr>
        <w:t>c</w:t>
      </w:r>
      <w:r>
        <w:rPr>
          <w:color w:val="000080"/>
        </w:rPr>
        <w:t>/</w:t>
      </w:r>
      <w:r>
        <w:rPr>
          <w:color w:val="000000"/>
        </w:rPr>
        <w:t xml:space="preserve">o Aeroporto Militare Pierozzi – Via U. Maddalena,  54 – 72011 Brindisi </w:t>
      </w:r>
    </w:p>
    <w:p w14:paraId="31DE5A9B" w14:textId="77777777" w:rsidR="002B521C" w:rsidRDefault="002B521C">
      <w:pPr>
        <w:widowControl w:val="0"/>
        <w:tabs>
          <w:tab w:val="right" w:pos="10206"/>
        </w:tabs>
        <w:autoSpaceDE w:val="0"/>
        <w:autoSpaceDN w:val="0"/>
        <w:adjustRightInd w:val="0"/>
        <w:rPr>
          <w:color w:val="000000"/>
        </w:rPr>
      </w:pPr>
      <w:r>
        <w:rPr>
          <w:b/>
          <w:color w:val="000080"/>
        </w:rPr>
        <w:t xml:space="preserve">Unite di Pronto Intervento   </w:t>
      </w:r>
      <w:r>
        <w:rPr>
          <w:color w:val="000000"/>
        </w:rPr>
        <w:t xml:space="preserve">                  Tel. 0831506650 – Fax 0831506649</w:t>
      </w:r>
    </w:p>
    <w:p w14:paraId="3A46B01F" w14:textId="77777777" w:rsidR="002B521C" w:rsidRDefault="002B521C">
      <w:pPr>
        <w:widowControl w:val="0"/>
        <w:tabs>
          <w:tab w:val="right" w:pos="10206"/>
        </w:tabs>
        <w:autoSpaceDE w:val="0"/>
        <w:autoSpaceDN w:val="0"/>
        <w:adjustRightInd w:val="0"/>
        <w:rPr>
          <w:color w:val="000080"/>
        </w:rPr>
      </w:pPr>
      <w:r>
        <w:rPr>
          <w:b/>
          <w:color w:val="000080"/>
        </w:rPr>
        <w:t>Umanitario</w:t>
      </w:r>
      <w:r>
        <w:rPr>
          <w:color w:val="000080"/>
        </w:rPr>
        <w:t xml:space="preserve">                                               </w:t>
      </w:r>
      <w:r>
        <w:rPr>
          <w:color w:val="000000"/>
        </w:rPr>
        <w:t xml:space="preserve">E-mail </w:t>
      </w:r>
      <w:hyperlink r:id="rId86" w:history="1">
        <w:r>
          <w:rPr>
            <w:rStyle w:val="Collegamentoipertestuale"/>
            <w:color w:val="000000"/>
            <w:u w:val="none"/>
          </w:rPr>
          <w:t>wfp.unhrd@wfp.org</w:t>
        </w:r>
      </w:hyperlink>
      <w:r>
        <w:rPr>
          <w:color w:val="000000"/>
        </w:rPr>
        <w:t xml:space="preserve">                                        </w:t>
      </w:r>
    </w:p>
    <w:p w14:paraId="44DF6300" w14:textId="77777777" w:rsidR="00360193" w:rsidRDefault="00360193">
      <w:pPr>
        <w:widowControl w:val="0"/>
        <w:tabs>
          <w:tab w:val="right" w:pos="10206"/>
        </w:tabs>
        <w:autoSpaceDE w:val="0"/>
        <w:autoSpaceDN w:val="0"/>
        <w:adjustRightInd w:val="0"/>
        <w:rPr>
          <w:rFonts w:ascii="Arial" w:hAnsi="Arial"/>
        </w:rPr>
      </w:pPr>
    </w:p>
    <w:p w14:paraId="48E5CEF7" w14:textId="77777777" w:rsidR="00360193" w:rsidRDefault="00360193">
      <w:pPr>
        <w:widowControl w:val="0"/>
        <w:tabs>
          <w:tab w:val="right" w:pos="10206"/>
        </w:tabs>
        <w:autoSpaceDE w:val="0"/>
        <w:autoSpaceDN w:val="0"/>
        <w:adjustRightInd w:val="0"/>
        <w:rPr>
          <w:rFonts w:ascii="Arial" w:hAnsi="Arial"/>
        </w:rPr>
      </w:pPr>
    </w:p>
    <w:p w14:paraId="3341BD03" w14:textId="77777777" w:rsidR="00360193" w:rsidRDefault="00360193">
      <w:pPr>
        <w:widowControl w:val="0"/>
        <w:tabs>
          <w:tab w:val="right" w:pos="10206"/>
        </w:tabs>
        <w:autoSpaceDE w:val="0"/>
        <w:autoSpaceDN w:val="0"/>
        <w:adjustRightInd w:val="0"/>
        <w:rPr>
          <w:rFonts w:ascii="Arial" w:hAnsi="Arial"/>
        </w:rPr>
      </w:pPr>
    </w:p>
    <w:p w14:paraId="7BFCE96A" w14:textId="77777777" w:rsidR="002B521C" w:rsidRDefault="002B521C" w:rsidP="003633B5">
      <w:pPr>
        <w:widowControl w:val="0"/>
        <w:tabs>
          <w:tab w:val="right" w:pos="10206"/>
        </w:tabs>
        <w:autoSpaceDE w:val="0"/>
        <w:autoSpaceDN w:val="0"/>
        <w:adjustRightInd w:val="0"/>
        <w:rPr>
          <w:b/>
          <w:color w:val="000000"/>
          <w:sz w:val="16"/>
        </w:rPr>
      </w:pPr>
      <w:r>
        <w:rPr>
          <w:rFonts w:ascii="Arial" w:hAnsi="Arial"/>
        </w:rPr>
        <w:br w:type="page"/>
      </w:r>
      <w:r>
        <w:rPr>
          <w:b/>
          <w:color w:val="000000"/>
          <w:sz w:val="16"/>
        </w:rPr>
        <w:lastRenderedPageBreak/>
        <w:tab/>
        <w:t>Scuola Europea di Varese</w:t>
      </w:r>
    </w:p>
    <w:p w14:paraId="309372BB" w14:textId="77777777" w:rsidR="00A164C0" w:rsidRDefault="00A164C0" w:rsidP="00A164C0">
      <w:pPr>
        <w:widowControl w:val="0"/>
        <w:tabs>
          <w:tab w:val="right" w:pos="10206"/>
        </w:tabs>
        <w:autoSpaceDE w:val="0"/>
        <w:autoSpaceDN w:val="0"/>
        <w:adjustRightInd w:val="0"/>
        <w:jc w:val="right"/>
        <w:rPr>
          <w:b/>
          <w:color w:val="000000"/>
        </w:rPr>
      </w:pPr>
    </w:p>
    <w:p w14:paraId="23A54714" w14:textId="51D37E19" w:rsidR="002B521C" w:rsidRDefault="006B0580">
      <w:pPr>
        <w:widowControl w:val="0"/>
        <w:tabs>
          <w:tab w:val="right" w:pos="10206"/>
        </w:tabs>
        <w:autoSpaceDE w:val="0"/>
        <w:autoSpaceDN w:val="0"/>
        <w:adjustRightInd w:val="0"/>
        <w:spacing w:before="60"/>
        <w:rPr>
          <w:color w:val="000080"/>
          <w:sz w:val="26"/>
        </w:rPr>
      </w:pPr>
      <w:r>
        <w:rPr>
          <w:b/>
          <w:noProof/>
          <w:color w:val="000080"/>
        </w:rPr>
        <w:drawing>
          <wp:anchor distT="0" distB="0" distL="114300" distR="114300" simplePos="0" relativeHeight="251663360" behindDoc="0" locked="0" layoutInCell="0" allowOverlap="1" wp14:anchorId="794B107E" wp14:editId="61108537">
            <wp:simplePos x="0" y="0"/>
            <wp:positionH relativeFrom="column">
              <wp:align>right</wp:align>
            </wp:positionH>
            <wp:positionV relativeFrom="paragraph">
              <wp:posOffset>168910</wp:posOffset>
            </wp:positionV>
            <wp:extent cx="1108710" cy="726440"/>
            <wp:effectExtent l="0" t="0" r="0" b="0"/>
            <wp:wrapNone/>
            <wp:docPr id="438" name="Immagine 438" descr="[EU 12 stars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EU 12 stars flag]"/>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108710" cy="726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A48743" w14:textId="77777777" w:rsidR="002B521C" w:rsidRDefault="002B521C">
      <w:pPr>
        <w:pStyle w:val="Titolo7"/>
        <w:rPr>
          <w:noProof/>
        </w:rPr>
      </w:pPr>
      <w:bookmarkStart w:id="48" w:name="_Toc58837211"/>
      <w:r>
        <w:t>Scuola Europea</w:t>
      </w:r>
      <w:bookmarkEnd w:id="48"/>
      <w:r>
        <w:rPr>
          <w:noProof/>
        </w:rPr>
        <w:t xml:space="preserve"> di Varese                                                                                     </w:t>
      </w:r>
    </w:p>
    <w:p w14:paraId="40E5C345" w14:textId="77777777" w:rsidR="002B521C" w:rsidRDefault="002B521C">
      <w:pPr>
        <w:widowControl w:val="0"/>
        <w:tabs>
          <w:tab w:val="right" w:pos="10206"/>
        </w:tabs>
        <w:autoSpaceDE w:val="0"/>
        <w:autoSpaceDN w:val="0"/>
        <w:adjustRightInd w:val="0"/>
        <w:rPr>
          <w:noProof/>
        </w:rPr>
      </w:pPr>
      <w:r>
        <w:rPr>
          <w:b/>
          <w:color w:val="000080"/>
          <w:sz w:val="32"/>
        </w:rPr>
        <w:t>(European School)</w:t>
      </w:r>
    </w:p>
    <w:p w14:paraId="4981152B"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ESC                                                                                                 </w:t>
      </w:r>
    </w:p>
    <w:p w14:paraId="7815EA0F" w14:textId="77777777" w:rsidR="002B521C" w:rsidRDefault="002B521C">
      <w:pPr>
        <w:widowControl w:val="0"/>
        <w:tabs>
          <w:tab w:val="right" w:pos="10206"/>
        </w:tabs>
        <w:autoSpaceDE w:val="0"/>
        <w:autoSpaceDN w:val="0"/>
        <w:adjustRightInd w:val="0"/>
        <w:spacing w:before="14"/>
        <w:rPr>
          <w:color w:val="000080"/>
          <w:sz w:val="26"/>
        </w:rPr>
      </w:pPr>
      <w:r>
        <w:t>────────────────────────────────────────────────────────────────────────</w:t>
      </w:r>
    </w:p>
    <w:p w14:paraId="7BC140AD" w14:textId="77777777" w:rsidR="002B521C" w:rsidRDefault="002B521C">
      <w:pPr>
        <w:widowControl w:val="0"/>
        <w:tabs>
          <w:tab w:val="left" w:pos="3292"/>
          <w:tab w:val="right" w:pos="10206"/>
        </w:tabs>
        <w:autoSpaceDE w:val="0"/>
        <w:autoSpaceDN w:val="0"/>
        <w:adjustRightInd w:val="0"/>
        <w:spacing w:before="472"/>
        <w:rPr>
          <w:b/>
        </w:rPr>
      </w:pPr>
      <w:r>
        <w:rPr>
          <w:b/>
        </w:rPr>
        <w:tab/>
      </w:r>
      <w:r>
        <w:rPr>
          <w:b/>
        </w:rPr>
        <w:tab/>
        <w:t>Sito internet</w:t>
      </w:r>
      <w:r>
        <w:t>: www.scuolaeuropeadivarese.it</w:t>
      </w:r>
    </w:p>
    <w:p w14:paraId="3FDB172C"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 xml:space="preserve">Indirizzo                                       </w:t>
      </w:r>
      <w:r>
        <w:rPr>
          <w:rFonts w:ascii="Arial" w:hAnsi="Arial"/>
        </w:rPr>
        <w:tab/>
      </w:r>
      <w:r>
        <w:rPr>
          <w:color w:val="000000"/>
        </w:rPr>
        <w:t xml:space="preserve">Via Montello, 118 - 21100 Varese </w:t>
      </w:r>
    </w:p>
    <w:p w14:paraId="5314C33B"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 xml:space="preserve">Tel. 0332806229 - Fax 0332806202  </w:t>
      </w:r>
    </w:p>
    <w:p w14:paraId="5E929CE0" w14:textId="77777777" w:rsidR="002B521C" w:rsidRDefault="002B521C">
      <w:pPr>
        <w:widowControl w:val="0"/>
        <w:tabs>
          <w:tab w:val="left" w:pos="3292"/>
          <w:tab w:val="right" w:pos="10206"/>
        </w:tabs>
        <w:autoSpaceDE w:val="0"/>
        <w:autoSpaceDN w:val="0"/>
        <w:adjustRightInd w:val="0"/>
        <w:rPr>
          <w:color w:val="000000"/>
          <w:sz w:val="23"/>
        </w:rPr>
      </w:pPr>
      <w:r>
        <w:rPr>
          <w:color w:val="000000"/>
        </w:rPr>
        <w:tab/>
        <w:t>E-mail ralph.beulke@eursc.org</w:t>
      </w:r>
    </w:p>
    <w:p w14:paraId="3999338A"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455AF9C4" w14:textId="77777777" w:rsidR="002B521C" w:rsidRDefault="002B521C">
      <w:pPr>
        <w:widowControl w:val="0"/>
        <w:tabs>
          <w:tab w:val="right" w:pos="10206"/>
        </w:tabs>
        <w:autoSpaceDE w:val="0"/>
        <w:autoSpaceDN w:val="0"/>
        <w:adjustRightInd w:val="0"/>
        <w:spacing w:before="583"/>
        <w:rPr>
          <w:color w:val="000080"/>
          <w:sz w:val="26"/>
        </w:rPr>
      </w:pPr>
    </w:p>
    <w:p w14:paraId="4E2CBCBA" w14:textId="77777777" w:rsidR="002B521C" w:rsidRDefault="002B521C">
      <w:pPr>
        <w:widowControl w:val="0"/>
        <w:tabs>
          <w:tab w:val="right" w:pos="10206"/>
        </w:tabs>
        <w:autoSpaceDE w:val="0"/>
        <w:autoSpaceDN w:val="0"/>
        <w:adjustRightInd w:val="0"/>
        <w:jc w:val="right"/>
        <w:rPr>
          <w:b/>
          <w:color w:val="000000"/>
        </w:rPr>
      </w:pPr>
      <w:r>
        <w:rPr>
          <w:rFonts w:ascii="Arial" w:hAnsi="Arial"/>
        </w:rPr>
        <w:br w:type="page"/>
      </w:r>
      <w:r>
        <w:rPr>
          <w:b/>
          <w:color w:val="000000"/>
          <w:sz w:val="16"/>
        </w:rPr>
        <w:lastRenderedPageBreak/>
        <w:t>Scuola Quadri del Sistema delle Nazioni Unite</w:t>
      </w:r>
    </w:p>
    <w:p w14:paraId="25511452" w14:textId="603FBD23" w:rsidR="002B521C" w:rsidRDefault="006B0580">
      <w:pPr>
        <w:widowControl w:val="0"/>
        <w:tabs>
          <w:tab w:val="right" w:pos="10206"/>
        </w:tabs>
        <w:autoSpaceDE w:val="0"/>
        <w:autoSpaceDN w:val="0"/>
        <w:adjustRightInd w:val="0"/>
        <w:spacing w:before="60"/>
        <w:rPr>
          <w:color w:val="000080"/>
          <w:sz w:val="26"/>
        </w:rPr>
      </w:pPr>
      <w:r>
        <w:rPr>
          <w:b/>
          <w:noProof/>
          <w:color w:val="000080"/>
        </w:rPr>
        <w:drawing>
          <wp:anchor distT="0" distB="0" distL="114300" distR="114300" simplePos="0" relativeHeight="251664384" behindDoc="0" locked="0" layoutInCell="0" allowOverlap="1" wp14:anchorId="4FC49CC6" wp14:editId="20FE8BA3">
            <wp:simplePos x="0" y="0"/>
            <wp:positionH relativeFrom="column">
              <wp:posOffset>5697855</wp:posOffset>
            </wp:positionH>
            <wp:positionV relativeFrom="paragraph">
              <wp:posOffset>204470</wp:posOffset>
            </wp:positionV>
            <wp:extent cx="783590" cy="718185"/>
            <wp:effectExtent l="0" t="0" r="0" b="0"/>
            <wp:wrapNone/>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835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2856515" w14:textId="77777777" w:rsidR="002B521C" w:rsidRDefault="002B521C">
      <w:pPr>
        <w:pStyle w:val="Titolo7"/>
      </w:pPr>
      <w:bookmarkStart w:id="49" w:name="_Toc58837212"/>
      <w:r>
        <w:t>Scuola Quadri del Sistema delle Nazioni Unite</w:t>
      </w:r>
      <w:bookmarkEnd w:id="49"/>
      <w:r>
        <w:t xml:space="preserve">                                       </w:t>
      </w:r>
    </w:p>
    <w:p w14:paraId="4283A18F"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(United Nations System Staff College)                                                        </w:t>
      </w:r>
    </w:p>
    <w:p w14:paraId="4ED9B700"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UNSSC                                                                                               </w:t>
      </w:r>
    </w:p>
    <w:p w14:paraId="114E62DB"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07331599" w14:textId="77777777" w:rsidR="002B521C" w:rsidRDefault="002B521C">
      <w:pPr>
        <w:widowControl w:val="0"/>
        <w:tabs>
          <w:tab w:val="right" w:pos="10206"/>
        </w:tabs>
        <w:autoSpaceDE w:val="0"/>
        <w:autoSpaceDN w:val="0"/>
        <w:adjustRightInd w:val="0"/>
        <w:jc w:val="right"/>
      </w:pPr>
      <w:r>
        <w:rPr>
          <w:b/>
        </w:rPr>
        <w:t>Sito internet</w:t>
      </w:r>
      <w:r>
        <w:t>: www.unssc.org</w:t>
      </w:r>
    </w:p>
    <w:p w14:paraId="4DD03E3C" w14:textId="77777777" w:rsidR="002B521C" w:rsidRDefault="002B521C">
      <w:pPr>
        <w:widowControl w:val="0"/>
        <w:tabs>
          <w:tab w:val="right" w:pos="10206"/>
        </w:tabs>
        <w:autoSpaceDE w:val="0"/>
        <w:autoSpaceDN w:val="0"/>
        <w:adjustRightInd w:val="0"/>
        <w:rPr>
          <w:rFonts w:ascii="Arial" w:hAnsi="Arial"/>
        </w:rPr>
      </w:pPr>
    </w:p>
    <w:p w14:paraId="48F071B7" w14:textId="77777777" w:rsidR="002B521C" w:rsidRDefault="002B521C">
      <w:pPr>
        <w:widowControl w:val="0"/>
        <w:tabs>
          <w:tab w:val="left" w:pos="3292"/>
          <w:tab w:val="right" w:pos="10206"/>
        </w:tabs>
        <w:autoSpaceDE w:val="0"/>
        <w:autoSpaceDN w:val="0"/>
        <w:adjustRightInd w:val="0"/>
        <w:rPr>
          <w:b/>
          <w:color w:val="000080"/>
        </w:rPr>
      </w:pPr>
    </w:p>
    <w:p w14:paraId="4B47653A" w14:textId="77777777" w:rsidR="002B521C" w:rsidRDefault="002B521C">
      <w:pPr>
        <w:widowControl w:val="0"/>
        <w:tabs>
          <w:tab w:val="left" w:pos="3292"/>
          <w:tab w:val="right" w:pos="10206"/>
        </w:tabs>
        <w:autoSpaceDE w:val="0"/>
        <w:autoSpaceDN w:val="0"/>
        <w:adjustRightInd w:val="0"/>
        <w:rPr>
          <w:b/>
          <w:color w:val="000080"/>
        </w:rPr>
      </w:pPr>
    </w:p>
    <w:p w14:paraId="0D03438E" w14:textId="77777777" w:rsidR="002B521C" w:rsidRDefault="002B521C">
      <w:pPr>
        <w:widowControl w:val="0"/>
        <w:tabs>
          <w:tab w:val="left" w:pos="3292"/>
          <w:tab w:val="right" w:pos="10206"/>
        </w:tabs>
        <w:autoSpaceDE w:val="0"/>
        <w:autoSpaceDN w:val="0"/>
        <w:adjustRightInd w:val="0"/>
        <w:rPr>
          <w:b/>
          <w:color w:val="000080"/>
        </w:rPr>
      </w:pPr>
    </w:p>
    <w:p w14:paraId="51435E20" w14:textId="77777777" w:rsidR="002B521C" w:rsidRDefault="002B521C">
      <w:pPr>
        <w:widowControl w:val="0"/>
        <w:tabs>
          <w:tab w:val="left" w:pos="3292"/>
          <w:tab w:val="right" w:pos="10206"/>
        </w:tabs>
        <w:autoSpaceDE w:val="0"/>
        <w:autoSpaceDN w:val="0"/>
        <w:adjustRightInd w:val="0"/>
        <w:rPr>
          <w:color w:val="000000"/>
          <w:sz w:val="26"/>
        </w:rPr>
      </w:pPr>
      <w:r>
        <w:rPr>
          <w:b/>
          <w:color w:val="000080"/>
        </w:rPr>
        <w:t>Indirizzo</w:t>
      </w:r>
      <w:r>
        <w:rPr>
          <w:rFonts w:ascii="Arial" w:hAnsi="Arial"/>
        </w:rPr>
        <w:tab/>
      </w:r>
      <w:r>
        <w:rPr>
          <w:color w:val="000000"/>
        </w:rPr>
        <w:t xml:space="preserve">Viale Maestri del Lavoro, 10 - 10127 Torino </w:t>
      </w:r>
    </w:p>
    <w:p w14:paraId="207ECCAA" w14:textId="77777777" w:rsidR="002B521C" w:rsidRDefault="002B521C">
      <w:pPr>
        <w:widowControl w:val="0"/>
        <w:tabs>
          <w:tab w:val="left" w:pos="3292"/>
          <w:tab w:val="right" w:pos="10206"/>
        </w:tabs>
        <w:autoSpaceDE w:val="0"/>
        <w:autoSpaceDN w:val="0"/>
        <w:adjustRightInd w:val="0"/>
        <w:rPr>
          <w:color w:val="000000"/>
        </w:rPr>
      </w:pPr>
      <w:r>
        <w:rPr>
          <w:rFonts w:ascii="Arial" w:hAnsi="Arial"/>
        </w:rPr>
        <w:tab/>
      </w:r>
      <w:r>
        <w:rPr>
          <w:color w:val="000000"/>
        </w:rPr>
        <w:t>Tel. 0116535911 - Fax 0116535901</w:t>
      </w:r>
    </w:p>
    <w:p w14:paraId="3B7E63D5" w14:textId="77777777" w:rsidR="002B521C" w:rsidRDefault="002B521C">
      <w:pPr>
        <w:widowControl w:val="0"/>
        <w:tabs>
          <w:tab w:val="left" w:pos="3292"/>
          <w:tab w:val="right" w:pos="10206"/>
        </w:tabs>
        <w:autoSpaceDE w:val="0"/>
        <w:autoSpaceDN w:val="0"/>
        <w:adjustRightInd w:val="0"/>
        <w:rPr>
          <w:color w:val="000000"/>
          <w:sz w:val="23"/>
        </w:rPr>
      </w:pPr>
      <w:r>
        <w:rPr>
          <w:color w:val="000000"/>
        </w:rPr>
        <w:t xml:space="preserve">  </w:t>
      </w:r>
      <w:r>
        <w:rPr>
          <w:color w:val="000000"/>
        </w:rPr>
        <w:tab/>
        <w:t xml:space="preserve">E-mail info@unssc.org  </w:t>
      </w:r>
    </w:p>
    <w:p w14:paraId="7AC8C68E"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 </w:t>
      </w:r>
    </w:p>
    <w:p w14:paraId="0376302C" w14:textId="77777777" w:rsidR="002B521C" w:rsidRDefault="002B521C">
      <w:pPr>
        <w:widowControl w:val="0"/>
        <w:tabs>
          <w:tab w:val="right" w:pos="10206"/>
        </w:tabs>
        <w:autoSpaceDE w:val="0"/>
        <w:autoSpaceDN w:val="0"/>
        <w:adjustRightInd w:val="0"/>
        <w:spacing w:before="583"/>
        <w:rPr>
          <w:color w:val="000080"/>
          <w:sz w:val="26"/>
        </w:rPr>
      </w:pPr>
    </w:p>
    <w:p w14:paraId="6822C1C1" w14:textId="77777777" w:rsidR="004734ED" w:rsidRDefault="002B521C" w:rsidP="004734ED">
      <w:pPr>
        <w:widowControl w:val="0"/>
        <w:tabs>
          <w:tab w:val="right" w:pos="10206"/>
        </w:tabs>
        <w:autoSpaceDE w:val="0"/>
        <w:autoSpaceDN w:val="0"/>
        <w:adjustRightInd w:val="0"/>
        <w:rPr>
          <w:color w:val="000000"/>
        </w:rPr>
      </w:pPr>
      <w:r>
        <w:rPr>
          <w:color w:val="000000"/>
        </w:rPr>
        <w:t xml:space="preserve">Signor  </w:t>
      </w:r>
      <w:r w:rsidR="00CA07C0" w:rsidRPr="00CA07C0">
        <w:rPr>
          <w:color w:val="000000"/>
        </w:rPr>
        <w:t>JAFAR</w:t>
      </w:r>
      <w:r w:rsidR="00CA07C0">
        <w:rPr>
          <w:color w:val="000000"/>
        </w:rPr>
        <w:t xml:space="preserve"> </w:t>
      </w:r>
      <w:r w:rsidR="00CA07C0" w:rsidRPr="00CA07C0">
        <w:rPr>
          <w:color w:val="000000"/>
        </w:rPr>
        <w:t>JAVAN</w:t>
      </w:r>
      <w:r>
        <w:rPr>
          <w:color w:val="000000"/>
        </w:rPr>
        <w:t>,  Direttore  (1</w:t>
      </w:r>
      <w:r w:rsidR="00CA07C0">
        <w:rPr>
          <w:color w:val="000000"/>
        </w:rPr>
        <w:t>°</w:t>
      </w:r>
      <w:r>
        <w:rPr>
          <w:color w:val="000000"/>
        </w:rPr>
        <w:t xml:space="preserve"> </w:t>
      </w:r>
      <w:r w:rsidR="00CA07C0">
        <w:rPr>
          <w:color w:val="000000"/>
        </w:rPr>
        <w:t>ap</w:t>
      </w:r>
      <w:r>
        <w:rPr>
          <w:color w:val="000000"/>
        </w:rPr>
        <w:t>r</w:t>
      </w:r>
      <w:r w:rsidR="00CA07C0">
        <w:rPr>
          <w:color w:val="000000"/>
        </w:rPr>
        <w:t>il</w:t>
      </w:r>
      <w:r>
        <w:rPr>
          <w:color w:val="000000"/>
        </w:rPr>
        <w:t>e 200</w:t>
      </w:r>
      <w:r w:rsidR="00CA07C0">
        <w:rPr>
          <w:color w:val="000000"/>
        </w:rPr>
        <w:t>8</w:t>
      </w:r>
      <w:r>
        <w:rPr>
          <w:color w:val="000000"/>
        </w:rPr>
        <w:t>)</w:t>
      </w:r>
    </w:p>
    <w:p w14:paraId="186FE4AE" w14:textId="77777777" w:rsidR="002B521C" w:rsidRDefault="002B521C">
      <w:pPr>
        <w:widowControl w:val="0"/>
        <w:tabs>
          <w:tab w:val="right" w:pos="10206"/>
        </w:tabs>
        <w:autoSpaceDE w:val="0"/>
        <w:autoSpaceDN w:val="0"/>
        <w:adjustRightInd w:val="0"/>
        <w:rPr>
          <w:color w:val="000000"/>
        </w:rPr>
      </w:pPr>
    </w:p>
    <w:p w14:paraId="17A49957" w14:textId="77777777" w:rsidR="002B521C" w:rsidRDefault="002B521C">
      <w:pPr>
        <w:widowControl w:val="0"/>
        <w:tabs>
          <w:tab w:val="right" w:pos="10206"/>
        </w:tabs>
        <w:autoSpaceDE w:val="0"/>
        <w:autoSpaceDN w:val="0"/>
        <w:adjustRightInd w:val="0"/>
        <w:rPr>
          <w:color w:val="000000"/>
        </w:rPr>
      </w:pPr>
    </w:p>
    <w:p w14:paraId="209B65F0" w14:textId="77777777" w:rsidR="002B521C" w:rsidRDefault="002B521C">
      <w:pPr>
        <w:widowControl w:val="0"/>
        <w:tabs>
          <w:tab w:val="right" w:pos="10206"/>
        </w:tabs>
        <w:autoSpaceDE w:val="0"/>
        <w:autoSpaceDN w:val="0"/>
        <w:adjustRightInd w:val="0"/>
        <w:rPr>
          <w:color w:val="000000"/>
        </w:rPr>
      </w:pPr>
    </w:p>
    <w:p w14:paraId="04A27F09" w14:textId="77777777" w:rsidR="002B521C" w:rsidRDefault="00F456B4">
      <w:pPr>
        <w:widowControl w:val="0"/>
        <w:tabs>
          <w:tab w:val="right" w:pos="10206"/>
        </w:tabs>
        <w:autoSpaceDE w:val="0"/>
        <w:autoSpaceDN w:val="0"/>
        <w:adjustRightInd w:val="0"/>
        <w:jc w:val="right"/>
        <w:rPr>
          <w:b/>
          <w:color w:val="000000"/>
        </w:rPr>
      </w:pPr>
      <w:r w:rsidRPr="00C65965">
        <w:rPr>
          <w:b/>
          <w:color w:val="000000"/>
        </w:rPr>
        <w:br w:type="page"/>
      </w:r>
      <w:r w:rsidR="00C65965">
        <w:rPr>
          <w:b/>
          <w:color w:val="000000"/>
          <w:sz w:val="16"/>
        </w:rPr>
        <w:lastRenderedPageBreak/>
        <w:t xml:space="preserve"> </w:t>
      </w:r>
      <w:r w:rsidR="002B521C">
        <w:rPr>
          <w:b/>
          <w:color w:val="000000"/>
          <w:sz w:val="16"/>
        </w:rPr>
        <w:t>Ufficio dei Servizi ai Progetti delle Nazioni Unite</w:t>
      </w:r>
    </w:p>
    <w:p w14:paraId="68F01D63" w14:textId="728318D0" w:rsidR="002B521C" w:rsidRDefault="006B0580">
      <w:pPr>
        <w:widowControl w:val="0"/>
        <w:tabs>
          <w:tab w:val="right" w:pos="10206"/>
        </w:tabs>
        <w:autoSpaceDE w:val="0"/>
        <w:autoSpaceDN w:val="0"/>
        <w:adjustRightInd w:val="0"/>
        <w:spacing w:before="60"/>
        <w:rPr>
          <w:color w:val="000080"/>
          <w:sz w:val="26"/>
        </w:rPr>
      </w:pPr>
      <w:r>
        <w:rPr>
          <w:noProof/>
        </w:rPr>
        <w:drawing>
          <wp:anchor distT="0" distB="0" distL="114300" distR="114300" simplePos="0" relativeHeight="251665408" behindDoc="0" locked="0" layoutInCell="0" allowOverlap="1" wp14:anchorId="44BF312B" wp14:editId="01E2BD41">
            <wp:simplePos x="0" y="0"/>
            <wp:positionH relativeFrom="column">
              <wp:align>right</wp:align>
            </wp:positionH>
            <wp:positionV relativeFrom="paragraph">
              <wp:posOffset>168910</wp:posOffset>
            </wp:positionV>
            <wp:extent cx="783590" cy="718185"/>
            <wp:effectExtent l="0" t="0" r="0" b="0"/>
            <wp:wrapNone/>
            <wp:docPr id="441" name="Immagin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783590" cy="71818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A443BE" w14:textId="77777777" w:rsidR="002B521C" w:rsidRDefault="002B521C">
      <w:pPr>
        <w:pStyle w:val="Titolo7"/>
      </w:pPr>
      <w:bookmarkStart w:id="50" w:name="_Toc58837213"/>
      <w:r>
        <w:t>Ufficio dei Servizi ai Progetti delle Nazioni Unite</w:t>
      </w:r>
      <w:bookmarkEnd w:id="50"/>
    </w:p>
    <w:p w14:paraId="5EC7B5A0" w14:textId="77777777" w:rsidR="002B521C" w:rsidRDefault="002B521C">
      <w:pPr>
        <w:widowControl w:val="0"/>
        <w:tabs>
          <w:tab w:val="right" w:pos="10206"/>
        </w:tabs>
        <w:autoSpaceDE w:val="0"/>
        <w:autoSpaceDN w:val="0"/>
        <w:adjustRightInd w:val="0"/>
        <w:rPr>
          <w:b/>
          <w:color w:val="000080"/>
          <w:sz w:val="32"/>
          <w:lang w:val="en-GB"/>
        </w:rPr>
      </w:pPr>
      <w:r>
        <w:rPr>
          <w:b/>
          <w:color w:val="000080"/>
          <w:sz w:val="32"/>
          <w:lang w:val="en-GB"/>
        </w:rPr>
        <w:t xml:space="preserve">(United Nations Office for Project Services)                                   </w:t>
      </w:r>
    </w:p>
    <w:p w14:paraId="2E8FA0A7" w14:textId="77777777" w:rsidR="002B521C" w:rsidRDefault="002B521C">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UNOPS                                                                                           </w:t>
      </w:r>
    </w:p>
    <w:p w14:paraId="5713053A" w14:textId="77777777" w:rsidR="002B521C" w:rsidRDefault="002B521C">
      <w:pPr>
        <w:widowControl w:val="0"/>
        <w:tabs>
          <w:tab w:val="right" w:pos="10206"/>
        </w:tabs>
        <w:autoSpaceDE w:val="0"/>
        <w:autoSpaceDN w:val="0"/>
        <w:adjustRightInd w:val="0"/>
        <w:spacing w:before="14"/>
        <w:rPr>
          <w:color w:val="000080"/>
          <w:sz w:val="26"/>
          <w:lang w:val="en-GB"/>
        </w:rPr>
      </w:pPr>
      <w:r>
        <w:rPr>
          <w:lang w:val="en-GB"/>
        </w:rPr>
        <w:t>────────────────────────────────────────────────────────────────────────</w:t>
      </w:r>
    </w:p>
    <w:p w14:paraId="0FBC64C1" w14:textId="77777777" w:rsidR="00B728C1" w:rsidRDefault="00B728C1" w:rsidP="00B728C1">
      <w:pPr>
        <w:widowControl w:val="0"/>
        <w:tabs>
          <w:tab w:val="right" w:pos="10206"/>
        </w:tabs>
        <w:autoSpaceDE w:val="0"/>
        <w:autoSpaceDN w:val="0"/>
        <w:adjustRightInd w:val="0"/>
        <w:jc w:val="right"/>
      </w:pPr>
      <w:r>
        <w:rPr>
          <w:b/>
        </w:rPr>
        <w:t>Sito internet</w:t>
      </w:r>
      <w:r>
        <w:t>: www.unops.org</w:t>
      </w:r>
    </w:p>
    <w:p w14:paraId="4971FC0E" w14:textId="77777777" w:rsidR="00B728C1" w:rsidRDefault="00B728C1" w:rsidP="00B728C1">
      <w:pPr>
        <w:widowControl w:val="0"/>
        <w:tabs>
          <w:tab w:val="left" w:pos="3292"/>
          <w:tab w:val="right" w:pos="10206"/>
        </w:tabs>
        <w:autoSpaceDE w:val="0"/>
        <w:autoSpaceDN w:val="0"/>
        <w:adjustRightInd w:val="0"/>
        <w:rPr>
          <w:b/>
          <w:color w:val="000080"/>
        </w:rPr>
      </w:pPr>
    </w:p>
    <w:p w14:paraId="34DF8AEA" w14:textId="77777777" w:rsidR="00B728C1" w:rsidRDefault="00B728C1" w:rsidP="00B728C1">
      <w:pPr>
        <w:widowControl w:val="0"/>
        <w:tabs>
          <w:tab w:val="left" w:pos="3292"/>
          <w:tab w:val="right" w:pos="10206"/>
        </w:tabs>
        <w:autoSpaceDE w:val="0"/>
        <w:autoSpaceDN w:val="0"/>
        <w:adjustRightInd w:val="0"/>
        <w:rPr>
          <w:b/>
          <w:color w:val="000080"/>
        </w:rPr>
      </w:pPr>
    </w:p>
    <w:p w14:paraId="7EE10713" w14:textId="77777777" w:rsidR="00B728C1" w:rsidRDefault="00B728C1" w:rsidP="00B728C1">
      <w:pPr>
        <w:widowControl w:val="0"/>
        <w:tabs>
          <w:tab w:val="left" w:pos="3292"/>
          <w:tab w:val="right" w:pos="10206"/>
        </w:tabs>
        <w:autoSpaceDE w:val="0"/>
        <w:autoSpaceDN w:val="0"/>
        <w:adjustRightInd w:val="0"/>
        <w:rPr>
          <w:b/>
          <w:color w:val="000080"/>
        </w:rPr>
      </w:pPr>
    </w:p>
    <w:p w14:paraId="19D95C77" w14:textId="77777777" w:rsidR="002B521C" w:rsidRPr="00B728C1" w:rsidRDefault="002B521C" w:rsidP="00B728C1">
      <w:pPr>
        <w:widowControl w:val="0"/>
        <w:tabs>
          <w:tab w:val="left" w:pos="3292"/>
          <w:tab w:val="right" w:pos="10206"/>
        </w:tabs>
        <w:autoSpaceDE w:val="0"/>
        <w:autoSpaceDN w:val="0"/>
        <w:adjustRightInd w:val="0"/>
        <w:rPr>
          <w:color w:val="000000"/>
          <w:sz w:val="26"/>
        </w:rPr>
      </w:pPr>
      <w:r w:rsidRPr="00B728C1">
        <w:rPr>
          <w:b/>
          <w:color w:val="000080"/>
        </w:rPr>
        <w:t>Indirizzo</w:t>
      </w:r>
      <w:r w:rsidRPr="00B728C1">
        <w:rPr>
          <w:rFonts w:ascii="Arial" w:hAnsi="Arial"/>
        </w:rPr>
        <w:tab/>
      </w:r>
      <w:r w:rsidRPr="00B728C1">
        <w:rPr>
          <w:color w:val="000000"/>
        </w:rPr>
        <w:t xml:space="preserve">c/o FAO - Via Terme di Caracalla - 00153 Roma </w:t>
      </w:r>
    </w:p>
    <w:p w14:paraId="42BCFEBF" w14:textId="77777777" w:rsidR="00B728C1" w:rsidRDefault="002B521C" w:rsidP="00B728C1">
      <w:pPr>
        <w:widowControl w:val="0"/>
        <w:tabs>
          <w:tab w:val="left" w:pos="3292"/>
          <w:tab w:val="right" w:pos="10206"/>
        </w:tabs>
        <w:autoSpaceDE w:val="0"/>
        <w:autoSpaceDN w:val="0"/>
        <w:adjustRightInd w:val="0"/>
        <w:rPr>
          <w:color w:val="000000"/>
        </w:rPr>
      </w:pPr>
      <w:r w:rsidRPr="00B728C1">
        <w:rPr>
          <w:rFonts w:ascii="Arial" w:hAnsi="Arial"/>
        </w:rPr>
        <w:tab/>
      </w:r>
      <w:r>
        <w:rPr>
          <w:color w:val="000000"/>
        </w:rPr>
        <w:t>Tel. 06570502</w:t>
      </w:r>
      <w:r w:rsidR="00E603F1" w:rsidRPr="00D71F11">
        <w:rPr>
          <w:color w:val="000000"/>
        </w:rPr>
        <w:t>12</w:t>
      </w:r>
      <w:r>
        <w:rPr>
          <w:color w:val="000000"/>
        </w:rPr>
        <w:t xml:space="preserve"> - Fax 0657050299</w:t>
      </w:r>
    </w:p>
    <w:p w14:paraId="6785C418" w14:textId="77777777" w:rsidR="00B728C1" w:rsidRDefault="00B728C1" w:rsidP="00B728C1">
      <w:pPr>
        <w:widowControl w:val="0"/>
        <w:tabs>
          <w:tab w:val="left" w:pos="3292"/>
          <w:tab w:val="right" w:pos="10206"/>
        </w:tabs>
        <w:autoSpaceDE w:val="0"/>
        <w:autoSpaceDN w:val="0"/>
        <w:adjustRightInd w:val="0"/>
        <w:rPr>
          <w:color w:val="000000"/>
        </w:rPr>
      </w:pPr>
      <w:r>
        <w:rPr>
          <w:color w:val="000000"/>
        </w:rPr>
        <w:tab/>
        <w:t xml:space="preserve">E-mail </w:t>
      </w:r>
      <w:hyperlink r:id="rId87" w:history="1">
        <w:r w:rsidRPr="00CF64C4">
          <w:rPr>
            <w:rStyle w:val="Collegamentoipertestuale"/>
            <w:color w:val="000000"/>
            <w:u w:val="none"/>
          </w:rPr>
          <w:t>itoc@unops.org</w:t>
        </w:r>
      </w:hyperlink>
    </w:p>
    <w:p w14:paraId="11C0BD57" w14:textId="77777777" w:rsidR="00B728C1" w:rsidRDefault="00B728C1" w:rsidP="00B728C1">
      <w:pPr>
        <w:widowControl w:val="0"/>
        <w:tabs>
          <w:tab w:val="left" w:pos="3292"/>
          <w:tab w:val="right" w:pos="10206"/>
        </w:tabs>
        <w:autoSpaceDE w:val="0"/>
        <w:autoSpaceDN w:val="0"/>
        <w:adjustRightInd w:val="0"/>
        <w:rPr>
          <w:color w:val="000000"/>
        </w:rPr>
      </w:pPr>
    </w:p>
    <w:p w14:paraId="2A2C664F" w14:textId="77777777" w:rsidR="00B728C1" w:rsidRDefault="00B728C1" w:rsidP="00B728C1">
      <w:pPr>
        <w:widowControl w:val="0"/>
        <w:tabs>
          <w:tab w:val="left" w:pos="3292"/>
          <w:tab w:val="right" w:pos="10206"/>
        </w:tabs>
        <w:autoSpaceDE w:val="0"/>
        <w:autoSpaceDN w:val="0"/>
        <w:adjustRightInd w:val="0"/>
        <w:rPr>
          <w:color w:val="000000"/>
        </w:rPr>
      </w:pPr>
    </w:p>
    <w:p w14:paraId="045DA4EB" w14:textId="77777777" w:rsidR="00B728C1" w:rsidRDefault="00B728C1" w:rsidP="00B728C1">
      <w:pPr>
        <w:widowControl w:val="0"/>
        <w:tabs>
          <w:tab w:val="left" w:pos="3292"/>
          <w:tab w:val="right" w:pos="10206"/>
        </w:tabs>
        <w:autoSpaceDE w:val="0"/>
        <w:autoSpaceDN w:val="0"/>
        <w:adjustRightInd w:val="0"/>
        <w:rPr>
          <w:color w:val="000000"/>
        </w:rPr>
      </w:pPr>
    </w:p>
    <w:p w14:paraId="178C7209" w14:textId="77777777" w:rsidR="00B728C1" w:rsidRDefault="00B728C1" w:rsidP="00B728C1">
      <w:pPr>
        <w:widowControl w:val="0"/>
        <w:tabs>
          <w:tab w:val="left" w:pos="3292"/>
          <w:tab w:val="right" w:pos="10206"/>
        </w:tabs>
        <w:autoSpaceDE w:val="0"/>
        <w:autoSpaceDN w:val="0"/>
        <w:adjustRightInd w:val="0"/>
        <w:rPr>
          <w:color w:val="000000"/>
        </w:rPr>
      </w:pPr>
    </w:p>
    <w:p w14:paraId="01FF929F" w14:textId="77777777" w:rsidR="008719E4" w:rsidRPr="008719E4" w:rsidRDefault="008719E4" w:rsidP="00B728C1">
      <w:pPr>
        <w:widowControl w:val="0"/>
        <w:tabs>
          <w:tab w:val="left" w:pos="3292"/>
          <w:tab w:val="right" w:pos="10206"/>
        </w:tabs>
        <w:autoSpaceDE w:val="0"/>
        <w:autoSpaceDN w:val="0"/>
        <w:adjustRightInd w:val="0"/>
        <w:rPr>
          <w:color w:val="000000"/>
        </w:rPr>
      </w:pPr>
    </w:p>
    <w:p w14:paraId="44A89EF3" w14:textId="77777777" w:rsidR="002B521C" w:rsidRPr="00D34F66" w:rsidRDefault="002B521C" w:rsidP="00B728C1">
      <w:pPr>
        <w:widowControl w:val="0"/>
        <w:tabs>
          <w:tab w:val="left" w:pos="3292"/>
          <w:tab w:val="right" w:pos="10206"/>
        </w:tabs>
        <w:autoSpaceDE w:val="0"/>
        <w:autoSpaceDN w:val="0"/>
        <w:adjustRightInd w:val="0"/>
        <w:rPr>
          <w:color w:val="000000"/>
          <w:sz w:val="23"/>
          <w:lang w:val="en-US"/>
        </w:rPr>
      </w:pPr>
      <w:r w:rsidRPr="00D34F66">
        <w:rPr>
          <w:color w:val="000000"/>
          <w:lang w:val="en-US"/>
        </w:rPr>
        <w:t xml:space="preserve">  </w:t>
      </w:r>
      <w:r w:rsidR="00D34F66" w:rsidRPr="00D34F66">
        <w:rPr>
          <w:color w:val="000000"/>
          <w:lang w:val="en-US"/>
        </w:rPr>
        <w:t>S</w:t>
      </w:r>
      <w:r w:rsidR="00D34F66">
        <w:rPr>
          <w:color w:val="000000"/>
          <w:lang w:val="en-US"/>
        </w:rPr>
        <w:t xml:space="preserve">ignor MARTIN AREVALO, </w:t>
      </w:r>
      <w:r w:rsidR="00D52A0B">
        <w:rPr>
          <w:color w:val="000000"/>
          <w:lang w:val="en-US"/>
        </w:rPr>
        <w:t>(1 agosto 2024)</w:t>
      </w:r>
    </w:p>
    <w:p w14:paraId="13E6AB2C" w14:textId="77777777" w:rsidR="002B521C" w:rsidRPr="00D34F66" w:rsidRDefault="002B521C" w:rsidP="00B728C1">
      <w:pPr>
        <w:widowControl w:val="0"/>
        <w:tabs>
          <w:tab w:val="left" w:pos="3292"/>
          <w:tab w:val="right" w:pos="10206"/>
        </w:tabs>
        <w:autoSpaceDE w:val="0"/>
        <w:autoSpaceDN w:val="0"/>
        <w:adjustRightInd w:val="0"/>
        <w:rPr>
          <w:color w:val="000000"/>
          <w:sz w:val="23"/>
          <w:lang w:val="en-US"/>
        </w:rPr>
      </w:pPr>
      <w:r w:rsidRPr="00D34F66">
        <w:rPr>
          <w:rFonts w:ascii="Arial" w:hAnsi="Arial"/>
          <w:lang w:val="en-US"/>
        </w:rPr>
        <w:tab/>
      </w:r>
      <w:r w:rsidRPr="00D34F66">
        <w:rPr>
          <w:color w:val="000000"/>
          <w:lang w:val="en-US"/>
        </w:rPr>
        <w:t xml:space="preserve"> </w:t>
      </w:r>
    </w:p>
    <w:p w14:paraId="134167C4" w14:textId="77777777" w:rsidR="002B521C" w:rsidRPr="00D34F66" w:rsidRDefault="002B521C">
      <w:pPr>
        <w:widowControl w:val="0"/>
        <w:tabs>
          <w:tab w:val="right" w:pos="10206"/>
        </w:tabs>
        <w:autoSpaceDE w:val="0"/>
        <w:autoSpaceDN w:val="0"/>
        <w:adjustRightInd w:val="0"/>
        <w:spacing w:before="583"/>
        <w:rPr>
          <w:color w:val="000080"/>
          <w:sz w:val="26"/>
          <w:lang w:val="en-US"/>
        </w:rPr>
      </w:pPr>
    </w:p>
    <w:p w14:paraId="4F368732" w14:textId="77777777" w:rsidR="002B521C" w:rsidRPr="00D34F66" w:rsidRDefault="002B521C">
      <w:pPr>
        <w:widowControl w:val="0"/>
        <w:tabs>
          <w:tab w:val="right" w:pos="10206"/>
        </w:tabs>
        <w:autoSpaceDE w:val="0"/>
        <w:autoSpaceDN w:val="0"/>
        <w:adjustRightInd w:val="0"/>
        <w:rPr>
          <w:color w:val="000000"/>
          <w:lang w:val="en-US"/>
        </w:rPr>
      </w:pPr>
    </w:p>
    <w:p w14:paraId="79ED5D75" w14:textId="77777777" w:rsidR="002B521C" w:rsidRPr="00D34F66" w:rsidRDefault="002B521C">
      <w:pPr>
        <w:widowControl w:val="0"/>
        <w:tabs>
          <w:tab w:val="right" w:pos="10206"/>
        </w:tabs>
        <w:autoSpaceDE w:val="0"/>
        <w:autoSpaceDN w:val="0"/>
        <w:adjustRightInd w:val="0"/>
        <w:rPr>
          <w:color w:val="000000"/>
          <w:lang w:val="en-US"/>
        </w:rPr>
      </w:pPr>
    </w:p>
    <w:p w14:paraId="2227389B" w14:textId="77777777" w:rsidR="002B521C" w:rsidRPr="00D34F66" w:rsidRDefault="002B521C">
      <w:pPr>
        <w:widowControl w:val="0"/>
        <w:tabs>
          <w:tab w:val="right" w:pos="10206"/>
        </w:tabs>
        <w:autoSpaceDE w:val="0"/>
        <w:autoSpaceDN w:val="0"/>
        <w:adjustRightInd w:val="0"/>
        <w:rPr>
          <w:color w:val="000000"/>
          <w:lang w:val="en-US"/>
        </w:rPr>
      </w:pPr>
    </w:p>
    <w:p w14:paraId="55B369C0" w14:textId="77777777" w:rsidR="002B521C" w:rsidRPr="00D34F66" w:rsidRDefault="002B521C">
      <w:pPr>
        <w:widowControl w:val="0"/>
        <w:tabs>
          <w:tab w:val="right" w:pos="10206"/>
        </w:tabs>
        <w:autoSpaceDE w:val="0"/>
        <w:autoSpaceDN w:val="0"/>
        <w:adjustRightInd w:val="0"/>
        <w:rPr>
          <w:color w:val="000000"/>
          <w:lang w:val="en-US"/>
        </w:rPr>
      </w:pPr>
    </w:p>
    <w:p w14:paraId="5EECC39D" w14:textId="77777777" w:rsidR="002B521C" w:rsidRPr="00D34F66" w:rsidRDefault="002B521C">
      <w:pPr>
        <w:widowControl w:val="0"/>
        <w:tabs>
          <w:tab w:val="right" w:pos="10206"/>
        </w:tabs>
        <w:autoSpaceDE w:val="0"/>
        <w:autoSpaceDN w:val="0"/>
        <w:adjustRightInd w:val="0"/>
        <w:rPr>
          <w:color w:val="000000"/>
          <w:lang w:val="en-US"/>
        </w:rPr>
      </w:pPr>
    </w:p>
    <w:p w14:paraId="3C194836" w14:textId="77777777" w:rsidR="002B521C" w:rsidRDefault="002B521C">
      <w:pPr>
        <w:widowControl w:val="0"/>
        <w:tabs>
          <w:tab w:val="right" w:pos="10206"/>
        </w:tabs>
        <w:autoSpaceDE w:val="0"/>
        <w:autoSpaceDN w:val="0"/>
        <w:adjustRightInd w:val="0"/>
        <w:jc w:val="right"/>
        <w:rPr>
          <w:b/>
          <w:color w:val="000000"/>
          <w:lang w:val="en-GB"/>
        </w:rPr>
      </w:pPr>
      <w:r w:rsidRPr="00D34F66">
        <w:rPr>
          <w:color w:val="000000"/>
          <w:lang w:val="en-US"/>
        </w:rPr>
        <w:br w:type="page"/>
      </w:r>
      <w:r w:rsidR="00491ACC" w:rsidRPr="00D34F66">
        <w:rPr>
          <w:color w:val="000000"/>
          <w:lang w:val="en-US"/>
        </w:rPr>
        <w:lastRenderedPageBreak/>
        <w:t xml:space="preserve">          </w:t>
      </w:r>
      <w:r>
        <w:rPr>
          <w:b/>
          <w:color w:val="000000"/>
          <w:sz w:val="16"/>
          <w:lang w:val="en-GB"/>
        </w:rPr>
        <w:t>United Nations Children's Fund</w:t>
      </w:r>
    </w:p>
    <w:p w14:paraId="30F401DB" w14:textId="77777777" w:rsidR="002B521C" w:rsidRDefault="002B521C">
      <w:pPr>
        <w:widowControl w:val="0"/>
        <w:tabs>
          <w:tab w:val="right" w:pos="10206"/>
        </w:tabs>
        <w:autoSpaceDE w:val="0"/>
        <w:autoSpaceDN w:val="0"/>
        <w:adjustRightInd w:val="0"/>
        <w:spacing w:before="60"/>
        <w:rPr>
          <w:color w:val="000080"/>
          <w:sz w:val="26"/>
          <w:lang w:val="en-GB"/>
        </w:rPr>
      </w:pPr>
    </w:p>
    <w:p w14:paraId="1BF7F7EA" w14:textId="6D944C6A" w:rsidR="002B521C" w:rsidRDefault="006B0580">
      <w:pPr>
        <w:pStyle w:val="Titolo7"/>
        <w:rPr>
          <w:lang w:val="en-GB"/>
        </w:rPr>
      </w:pPr>
      <w:bookmarkStart w:id="51" w:name="_Toc58837215"/>
      <w:r>
        <w:rPr>
          <w:noProof/>
        </w:rPr>
        <w:drawing>
          <wp:anchor distT="0" distB="0" distL="114300" distR="114300" simplePos="0" relativeHeight="251638784" behindDoc="0" locked="0" layoutInCell="0" allowOverlap="1" wp14:anchorId="75CE2545" wp14:editId="342D7620">
            <wp:simplePos x="0" y="0"/>
            <wp:positionH relativeFrom="column">
              <wp:align>right</wp:align>
            </wp:positionH>
            <wp:positionV relativeFrom="paragraph">
              <wp:posOffset>-2540</wp:posOffset>
            </wp:positionV>
            <wp:extent cx="669290" cy="636270"/>
            <wp:effectExtent l="0" t="0" r="0" b="0"/>
            <wp:wrapNone/>
            <wp:docPr id="390" name="Immagin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88" r:link="rId89" cstate="print">
                      <a:extLst>
                        <a:ext uri="{28A0092B-C50C-407E-A947-70E740481C1C}">
                          <a14:useLocalDpi xmlns:a14="http://schemas.microsoft.com/office/drawing/2010/main" val="0"/>
                        </a:ext>
                      </a:extLst>
                    </a:blip>
                    <a:srcRect b="11406"/>
                    <a:stretch>
                      <a:fillRect/>
                    </a:stretch>
                  </pic:blipFill>
                  <pic:spPr bwMode="auto">
                    <a:xfrm>
                      <a:off x="0" y="0"/>
                      <a:ext cx="669290" cy="63627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B521C">
        <w:rPr>
          <w:lang w:val="en-GB"/>
        </w:rPr>
        <w:t>United Nations Children's Fund</w:t>
      </w:r>
      <w:bookmarkEnd w:id="51"/>
      <w:r w:rsidR="002B521C">
        <w:rPr>
          <w:lang w:val="en-GB"/>
        </w:rPr>
        <w:t xml:space="preserve">          </w:t>
      </w:r>
    </w:p>
    <w:p w14:paraId="12EE9F2E"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Centro di Ricerca Innocenti </w:t>
      </w:r>
    </w:p>
    <w:p w14:paraId="675D7303" w14:textId="77777777" w:rsidR="002B521C" w:rsidRDefault="002B521C">
      <w:pPr>
        <w:widowControl w:val="0"/>
        <w:tabs>
          <w:tab w:val="right" w:pos="10206"/>
        </w:tabs>
        <w:autoSpaceDE w:val="0"/>
        <w:autoSpaceDN w:val="0"/>
        <w:adjustRightInd w:val="0"/>
        <w:spacing w:before="77"/>
        <w:rPr>
          <w:b/>
          <w:color w:val="808080"/>
          <w:sz w:val="24"/>
        </w:rPr>
      </w:pPr>
      <w:r>
        <w:rPr>
          <w:b/>
          <w:color w:val="808080"/>
          <w:sz w:val="24"/>
        </w:rPr>
        <w:t xml:space="preserve">UNICEF/IRC                                                                                          </w:t>
      </w:r>
    </w:p>
    <w:p w14:paraId="071228FD" w14:textId="77777777" w:rsidR="002B521C" w:rsidRDefault="002B521C">
      <w:pPr>
        <w:widowControl w:val="0"/>
        <w:tabs>
          <w:tab w:val="right" w:pos="10206"/>
        </w:tabs>
        <w:autoSpaceDE w:val="0"/>
        <w:autoSpaceDN w:val="0"/>
        <w:adjustRightInd w:val="0"/>
        <w:spacing w:before="14"/>
        <w:rPr>
          <w:color w:val="000080"/>
          <w:sz w:val="26"/>
        </w:rPr>
      </w:pPr>
      <w:r>
        <w:t>───────────────────────────────────────────────────────────────────────</w:t>
      </w:r>
    </w:p>
    <w:p w14:paraId="5EBB1ECA" w14:textId="77777777" w:rsidR="002B521C" w:rsidRDefault="002B521C">
      <w:pPr>
        <w:widowControl w:val="0"/>
        <w:tabs>
          <w:tab w:val="left" w:pos="3292"/>
          <w:tab w:val="right" w:pos="10206"/>
        </w:tabs>
        <w:autoSpaceDE w:val="0"/>
        <w:autoSpaceDN w:val="0"/>
        <w:adjustRightInd w:val="0"/>
        <w:spacing w:before="472"/>
      </w:pPr>
      <w:r>
        <w:rPr>
          <w:b/>
        </w:rPr>
        <w:tab/>
      </w:r>
      <w:r>
        <w:rPr>
          <w:b/>
        </w:rPr>
        <w:tab/>
        <w:t xml:space="preserve">Sito internet: </w:t>
      </w:r>
      <w:r>
        <w:t>www.unicef.org/irc</w:t>
      </w:r>
    </w:p>
    <w:p w14:paraId="4B992404" w14:textId="77777777" w:rsidR="002B521C" w:rsidRDefault="002B521C">
      <w:pPr>
        <w:widowControl w:val="0"/>
        <w:tabs>
          <w:tab w:val="left" w:pos="3292"/>
          <w:tab w:val="right" w:pos="10206"/>
        </w:tabs>
        <w:autoSpaceDE w:val="0"/>
        <w:autoSpaceDN w:val="0"/>
        <w:adjustRightInd w:val="0"/>
        <w:spacing w:before="472"/>
        <w:rPr>
          <w:color w:val="000000"/>
          <w:sz w:val="26"/>
        </w:rPr>
      </w:pPr>
      <w:r>
        <w:rPr>
          <w:b/>
          <w:color w:val="000080"/>
        </w:rPr>
        <w:t>Indirizzo</w:t>
      </w:r>
      <w:r>
        <w:rPr>
          <w:rFonts w:ascii="Arial" w:hAnsi="Arial"/>
        </w:rPr>
        <w:tab/>
      </w:r>
      <w:r w:rsidR="00C71897">
        <w:rPr>
          <w:color w:val="000000"/>
        </w:rPr>
        <w:t>Via degli Alfani</w:t>
      </w:r>
      <w:r>
        <w:rPr>
          <w:color w:val="000000"/>
        </w:rPr>
        <w:t xml:space="preserve">, </w:t>
      </w:r>
      <w:r w:rsidR="00C71897">
        <w:rPr>
          <w:color w:val="000000"/>
        </w:rPr>
        <w:t>58</w:t>
      </w:r>
      <w:r>
        <w:rPr>
          <w:color w:val="000000"/>
        </w:rPr>
        <w:t xml:space="preserve"> - 5012</w:t>
      </w:r>
      <w:r w:rsidR="00C71897">
        <w:rPr>
          <w:color w:val="000000"/>
        </w:rPr>
        <w:t>1</w:t>
      </w:r>
      <w:r>
        <w:rPr>
          <w:color w:val="000000"/>
        </w:rPr>
        <w:t xml:space="preserve"> Firenze </w:t>
      </w:r>
    </w:p>
    <w:p w14:paraId="4D07983A"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Tel. 05520330 - Fax 0552033220  </w:t>
      </w:r>
    </w:p>
    <w:p w14:paraId="3767BCB1" w14:textId="77777777" w:rsidR="002B521C" w:rsidRDefault="002B521C">
      <w:pPr>
        <w:widowControl w:val="0"/>
        <w:tabs>
          <w:tab w:val="left" w:pos="3292"/>
          <w:tab w:val="right" w:pos="10206"/>
        </w:tabs>
        <w:autoSpaceDE w:val="0"/>
        <w:autoSpaceDN w:val="0"/>
        <w:adjustRightInd w:val="0"/>
        <w:rPr>
          <w:color w:val="000000"/>
          <w:sz w:val="23"/>
        </w:rPr>
      </w:pPr>
      <w:r>
        <w:rPr>
          <w:rFonts w:ascii="Arial" w:hAnsi="Arial"/>
        </w:rPr>
        <w:tab/>
      </w:r>
      <w:r>
        <w:rPr>
          <w:color w:val="000000"/>
        </w:rPr>
        <w:t xml:space="preserve">E-mail florence@unicef.org </w:t>
      </w:r>
    </w:p>
    <w:p w14:paraId="21BEA10D" w14:textId="77777777" w:rsidR="002B521C" w:rsidRDefault="002B521C">
      <w:pPr>
        <w:widowControl w:val="0"/>
        <w:tabs>
          <w:tab w:val="right" w:pos="10206"/>
        </w:tabs>
        <w:autoSpaceDE w:val="0"/>
        <w:autoSpaceDN w:val="0"/>
        <w:adjustRightInd w:val="0"/>
        <w:spacing w:before="583"/>
        <w:rPr>
          <w:color w:val="000080"/>
          <w:sz w:val="26"/>
        </w:rPr>
      </w:pPr>
    </w:p>
    <w:p w14:paraId="293545E4" w14:textId="77777777" w:rsidR="00DE3A3A" w:rsidRDefault="00AE5D06" w:rsidP="00DE3A3A">
      <w:pPr>
        <w:widowControl w:val="0"/>
        <w:tabs>
          <w:tab w:val="right" w:pos="10206"/>
        </w:tabs>
        <w:autoSpaceDE w:val="0"/>
        <w:autoSpaceDN w:val="0"/>
        <w:adjustRightInd w:val="0"/>
        <w:rPr>
          <w:color w:val="000000"/>
        </w:rPr>
      </w:pPr>
      <w:r>
        <w:rPr>
          <w:color w:val="000000"/>
        </w:rPr>
        <w:t>Signor BO VIKTOR NYLUND</w:t>
      </w:r>
      <w:r w:rsidR="00DE3A3A">
        <w:rPr>
          <w:color w:val="000000"/>
        </w:rPr>
        <w:t>, Direttore</w:t>
      </w:r>
      <w:r w:rsidR="00520D37">
        <w:rPr>
          <w:color w:val="000000"/>
        </w:rPr>
        <w:t xml:space="preserve"> </w:t>
      </w:r>
      <w:r w:rsidR="00DE3A3A">
        <w:rPr>
          <w:color w:val="000000"/>
        </w:rPr>
        <w:t>(1</w:t>
      </w:r>
      <w:r w:rsidR="00B27875">
        <w:rPr>
          <w:color w:val="000000"/>
        </w:rPr>
        <w:t>°</w:t>
      </w:r>
      <w:r w:rsidR="00DE3A3A">
        <w:rPr>
          <w:color w:val="000000"/>
        </w:rPr>
        <w:t xml:space="preserve"> </w:t>
      </w:r>
      <w:r>
        <w:rPr>
          <w:color w:val="000000"/>
        </w:rPr>
        <w:t>settembre 2022</w:t>
      </w:r>
      <w:r w:rsidR="00DE3A3A">
        <w:rPr>
          <w:color w:val="000000"/>
        </w:rPr>
        <w:t>)</w:t>
      </w:r>
    </w:p>
    <w:p w14:paraId="7BC71151" w14:textId="77777777" w:rsidR="00DE3A3A" w:rsidRPr="00DE3A3A" w:rsidRDefault="00DE3A3A" w:rsidP="00DE3A3A">
      <w:pPr>
        <w:widowControl w:val="0"/>
        <w:tabs>
          <w:tab w:val="right" w:pos="10206"/>
        </w:tabs>
        <w:autoSpaceDE w:val="0"/>
        <w:autoSpaceDN w:val="0"/>
        <w:adjustRightInd w:val="0"/>
        <w:rPr>
          <w:color w:val="000000"/>
        </w:rPr>
      </w:pPr>
    </w:p>
    <w:p w14:paraId="1EF05A4C" w14:textId="77777777" w:rsidR="00DE3A3A" w:rsidRPr="00DE3A3A" w:rsidRDefault="00DE3A3A" w:rsidP="00DE3A3A">
      <w:pPr>
        <w:widowControl w:val="0"/>
        <w:tabs>
          <w:tab w:val="right" w:pos="10206"/>
        </w:tabs>
        <w:autoSpaceDE w:val="0"/>
        <w:autoSpaceDN w:val="0"/>
        <w:adjustRightInd w:val="0"/>
        <w:rPr>
          <w:color w:val="000000"/>
        </w:rPr>
      </w:pPr>
    </w:p>
    <w:p w14:paraId="05C4D17B" w14:textId="77777777" w:rsidR="00C65965" w:rsidRDefault="00C65965">
      <w:pPr>
        <w:widowControl w:val="0"/>
        <w:tabs>
          <w:tab w:val="right" w:pos="10206"/>
        </w:tabs>
        <w:autoSpaceDE w:val="0"/>
        <w:autoSpaceDN w:val="0"/>
        <w:adjustRightInd w:val="0"/>
        <w:rPr>
          <w:color w:val="000000"/>
        </w:rPr>
      </w:pPr>
    </w:p>
    <w:p w14:paraId="6AA5142D" w14:textId="77777777" w:rsidR="00C65965" w:rsidRPr="00C5636B" w:rsidRDefault="00C65965" w:rsidP="00C65965">
      <w:pPr>
        <w:pStyle w:val="Titolo7"/>
        <w:jc w:val="right"/>
        <w:rPr>
          <w:color w:val="000000"/>
          <w:lang w:val="en-GB"/>
        </w:rPr>
      </w:pPr>
      <w:r w:rsidRPr="00DE3A3A">
        <w:rPr>
          <w:color w:val="000000"/>
        </w:rPr>
        <w:br w:type="page"/>
      </w:r>
      <w:r w:rsidRPr="00C5636B">
        <w:rPr>
          <w:color w:val="000000"/>
          <w:sz w:val="16"/>
          <w:lang w:val="en-GB"/>
        </w:rPr>
        <w:lastRenderedPageBreak/>
        <w:t>World Water Assessment Programme</w:t>
      </w:r>
    </w:p>
    <w:p w14:paraId="5A0400E6" w14:textId="0C8CA982" w:rsidR="00C65965" w:rsidRPr="00C5636B" w:rsidRDefault="006B0580" w:rsidP="00C65965">
      <w:pPr>
        <w:pStyle w:val="Titolo7"/>
        <w:rPr>
          <w:b w:val="0"/>
          <w:color w:val="000000"/>
          <w:lang w:val="en-GB"/>
        </w:rPr>
      </w:pPr>
      <w:r>
        <w:rPr>
          <w:noProof/>
        </w:rPr>
        <w:drawing>
          <wp:anchor distT="0" distB="0" distL="114300" distR="114300" simplePos="0" relativeHeight="251670528" behindDoc="0" locked="0" layoutInCell="1" allowOverlap="1" wp14:anchorId="0078C26E" wp14:editId="05A7AC61">
            <wp:simplePos x="0" y="0"/>
            <wp:positionH relativeFrom="column">
              <wp:posOffset>5412740</wp:posOffset>
            </wp:positionH>
            <wp:positionV relativeFrom="paragraph">
              <wp:posOffset>220980</wp:posOffset>
            </wp:positionV>
            <wp:extent cx="904875" cy="828675"/>
            <wp:effectExtent l="0" t="0" r="0" b="0"/>
            <wp:wrapNone/>
            <wp:docPr id="462" name="Immagin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90487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36FBD" w14:textId="77777777" w:rsidR="00722BBE" w:rsidRDefault="00C65965" w:rsidP="00C65965">
      <w:pPr>
        <w:widowControl w:val="0"/>
        <w:tabs>
          <w:tab w:val="right" w:pos="10490"/>
        </w:tabs>
        <w:autoSpaceDE w:val="0"/>
        <w:autoSpaceDN w:val="0"/>
        <w:adjustRightInd w:val="0"/>
        <w:ind w:right="-283"/>
        <w:rPr>
          <w:b/>
          <w:color w:val="000080"/>
          <w:sz w:val="32"/>
          <w:lang w:val="en-GB"/>
        </w:rPr>
      </w:pPr>
      <w:r>
        <w:rPr>
          <w:b/>
          <w:color w:val="000080"/>
          <w:sz w:val="32"/>
          <w:lang w:val="en-GB"/>
        </w:rPr>
        <w:t>W</w:t>
      </w:r>
      <w:r w:rsidRPr="00845958">
        <w:rPr>
          <w:b/>
          <w:color w:val="000080"/>
          <w:sz w:val="32"/>
          <w:lang w:val="en-GB"/>
        </w:rPr>
        <w:t>orld Water Assessment</w:t>
      </w:r>
      <w:r>
        <w:rPr>
          <w:b/>
          <w:color w:val="000080"/>
          <w:sz w:val="32"/>
          <w:lang w:val="en-GB"/>
        </w:rPr>
        <w:t xml:space="preserve"> </w:t>
      </w:r>
      <w:r w:rsidRPr="00845958">
        <w:rPr>
          <w:b/>
          <w:color w:val="000080"/>
          <w:sz w:val="32"/>
          <w:lang w:val="en-GB"/>
        </w:rPr>
        <w:t>Programme</w:t>
      </w:r>
      <w:r w:rsidR="00722BBE">
        <w:rPr>
          <w:b/>
          <w:color w:val="000080"/>
          <w:sz w:val="32"/>
          <w:lang w:val="en-GB"/>
        </w:rPr>
        <w:t xml:space="preserve"> - UNESCO</w:t>
      </w:r>
    </w:p>
    <w:p w14:paraId="27028CFD" w14:textId="77777777" w:rsidR="00722BBE" w:rsidRDefault="00722BBE" w:rsidP="00C65965">
      <w:pPr>
        <w:widowControl w:val="0"/>
        <w:tabs>
          <w:tab w:val="right" w:pos="10490"/>
        </w:tabs>
        <w:autoSpaceDE w:val="0"/>
        <w:autoSpaceDN w:val="0"/>
        <w:adjustRightInd w:val="0"/>
        <w:ind w:right="-283"/>
        <w:rPr>
          <w:b/>
          <w:color w:val="000080"/>
          <w:sz w:val="28"/>
          <w:szCs w:val="28"/>
          <w:lang w:val="en-GB"/>
        </w:rPr>
      </w:pPr>
    </w:p>
    <w:p w14:paraId="27E78BE5" w14:textId="77777777" w:rsidR="00AE1C91" w:rsidRDefault="00C65965" w:rsidP="00C65965">
      <w:pPr>
        <w:widowControl w:val="0"/>
        <w:tabs>
          <w:tab w:val="right" w:pos="10490"/>
        </w:tabs>
        <w:autoSpaceDE w:val="0"/>
        <w:autoSpaceDN w:val="0"/>
        <w:adjustRightInd w:val="0"/>
        <w:ind w:right="-283"/>
        <w:rPr>
          <w:b/>
          <w:color w:val="000080"/>
          <w:sz w:val="28"/>
          <w:szCs w:val="28"/>
          <w:lang w:val="en-GB"/>
        </w:rPr>
      </w:pPr>
      <w:r w:rsidRPr="00722BBE">
        <w:rPr>
          <w:b/>
          <w:color w:val="000080"/>
          <w:sz w:val="28"/>
          <w:szCs w:val="28"/>
          <w:lang w:val="en-GB"/>
        </w:rPr>
        <w:t>Segretariato</w:t>
      </w:r>
      <w:r w:rsidR="00A02F29" w:rsidRPr="00722BBE">
        <w:rPr>
          <w:b/>
          <w:color w:val="000080"/>
          <w:sz w:val="28"/>
          <w:szCs w:val="28"/>
          <w:lang w:val="en-GB"/>
        </w:rPr>
        <w:t xml:space="preserve">      </w:t>
      </w:r>
    </w:p>
    <w:p w14:paraId="78EE9CB1" w14:textId="77777777" w:rsidR="00C65965" w:rsidRPr="00AE1C91" w:rsidRDefault="00A02F29" w:rsidP="00C65965">
      <w:pPr>
        <w:widowControl w:val="0"/>
        <w:tabs>
          <w:tab w:val="right" w:pos="10490"/>
        </w:tabs>
        <w:autoSpaceDE w:val="0"/>
        <w:autoSpaceDN w:val="0"/>
        <w:adjustRightInd w:val="0"/>
        <w:ind w:right="-283"/>
        <w:rPr>
          <w:b/>
          <w:color w:val="000080"/>
          <w:lang w:val="en-GB"/>
        </w:rPr>
      </w:pPr>
      <w:r w:rsidRPr="00722BBE">
        <w:rPr>
          <w:b/>
          <w:color w:val="000080"/>
          <w:sz w:val="28"/>
          <w:szCs w:val="28"/>
          <w:lang w:val="en-GB"/>
        </w:rPr>
        <w:t xml:space="preserve">   </w:t>
      </w:r>
      <w:r w:rsidRPr="00AE1C91">
        <w:rPr>
          <w:b/>
          <w:color w:val="000080"/>
          <w:lang w:val="en-GB"/>
        </w:rPr>
        <w:t xml:space="preserve">                                                                            </w:t>
      </w:r>
    </w:p>
    <w:p w14:paraId="74FE1D98" w14:textId="77777777" w:rsidR="00C65965" w:rsidRDefault="00C65965" w:rsidP="00C65965">
      <w:pPr>
        <w:widowControl w:val="0"/>
        <w:tabs>
          <w:tab w:val="right" w:pos="10206"/>
        </w:tabs>
        <w:autoSpaceDE w:val="0"/>
        <w:autoSpaceDN w:val="0"/>
        <w:adjustRightInd w:val="0"/>
        <w:spacing w:before="77"/>
        <w:rPr>
          <w:b/>
          <w:color w:val="808080"/>
          <w:sz w:val="24"/>
          <w:lang w:val="en-GB"/>
        </w:rPr>
      </w:pPr>
      <w:r>
        <w:rPr>
          <w:b/>
          <w:color w:val="808080"/>
          <w:sz w:val="24"/>
          <w:lang w:val="en-GB"/>
        </w:rPr>
        <w:t xml:space="preserve">WWAP/UNESCO                                                                                               </w:t>
      </w:r>
    </w:p>
    <w:p w14:paraId="53C2549E" w14:textId="77777777" w:rsidR="00C65965" w:rsidRDefault="00C65965" w:rsidP="00C65965">
      <w:pPr>
        <w:widowControl w:val="0"/>
        <w:tabs>
          <w:tab w:val="right" w:pos="10206"/>
        </w:tabs>
        <w:autoSpaceDE w:val="0"/>
        <w:autoSpaceDN w:val="0"/>
        <w:adjustRightInd w:val="0"/>
        <w:spacing w:before="14"/>
        <w:rPr>
          <w:color w:val="000080"/>
          <w:sz w:val="26"/>
          <w:lang w:val="en-GB"/>
        </w:rPr>
      </w:pPr>
      <w:r>
        <w:rPr>
          <w:lang w:val="en-GB"/>
        </w:rPr>
        <w:t>────────────────────────────────────────────────────────────────────────</w:t>
      </w:r>
    </w:p>
    <w:p w14:paraId="613509BD" w14:textId="77777777" w:rsidR="00C65965" w:rsidRPr="00C65965" w:rsidRDefault="00C65965" w:rsidP="00C65965">
      <w:pPr>
        <w:widowControl w:val="0"/>
        <w:tabs>
          <w:tab w:val="right" w:pos="10206"/>
        </w:tabs>
        <w:autoSpaceDE w:val="0"/>
        <w:autoSpaceDN w:val="0"/>
        <w:adjustRightInd w:val="0"/>
        <w:jc w:val="right"/>
        <w:rPr>
          <w:lang w:val="en-GB"/>
        </w:rPr>
      </w:pPr>
      <w:r w:rsidRPr="00C65965">
        <w:rPr>
          <w:b/>
          <w:lang w:val="en-GB"/>
        </w:rPr>
        <w:t>Sito internet</w:t>
      </w:r>
      <w:r w:rsidRPr="00C65965">
        <w:rPr>
          <w:lang w:val="en-GB"/>
        </w:rPr>
        <w:t>: www.unesco.org/water/wwap</w:t>
      </w:r>
    </w:p>
    <w:p w14:paraId="4AC3776B" w14:textId="77777777" w:rsidR="00C65965" w:rsidRPr="00C65965" w:rsidRDefault="00C65965" w:rsidP="00C65965">
      <w:pPr>
        <w:widowControl w:val="0"/>
        <w:tabs>
          <w:tab w:val="left" w:pos="3292"/>
          <w:tab w:val="right" w:pos="10206"/>
        </w:tabs>
        <w:autoSpaceDE w:val="0"/>
        <w:autoSpaceDN w:val="0"/>
        <w:adjustRightInd w:val="0"/>
        <w:rPr>
          <w:b/>
          <w:color w:val="000080"/>
          <w:lang w:val="en-GB"/>
        </w:rPr>
      </w:pPr>
    </w:p>
    <w:p w14:paraId="47C922F4" w14:textId="77777777" w:rsidR="00C65965" w:rsidRPr="00C65965" w:rsidRDefault="00C65965" w:rsidP="00C65965">
      <w:pPr>
        <w:widowControl w:val="0"/>
        <w:tabs>
          <w:tab w:val="left" w:pos="3292"/>
          <w:tab w:val="right" w:pos="10206"/>
        </w:tabs>
        <w:autoSpaceDE w:val="0"/>
        <w:autoSpaceDN w:val="0"/>
        <w:adjustRightInd w:val="0"/>
        <w:rPr>
          <w:b/>
          <w:color w:val="000080"/>
          <w:lang w:val="en-GB"/>
        </w:rPr>
      </w:pPr>
    </w:p>
    <w:p w14:paraId="0A4ED7BD" w14:textId="77777777" w:rsidR="00C65965" w:rsidRPr="00C65965" w:rsidRDefault="00C65965" w:rsidP="00C65965">
      <w:pPr>
        <w:widowControl w:val="0"/>
        <w:tabs>
          <w:tab w:val="left" w:pos="3292"/>
          <w:tab w:val="right" w:pos="10206"/>
        </w:tabs>
        <w:autoSpaceDE w:val="0"/>
        <w:autoSpaceDN w:val="0"/>
        <w:adjustRightInd w:val="0"/>
        <w:rPr>
          <w:b/>
          <w:color w:val="000080"/>
          <w:lang w:val="en-GB"/>
        </w:rPr>
      </w:pPr>
    </w:p>
    <w:p w14:paraId="0DB7331F" w14:textId="77777777" w:rsidR="00C65965" w:rsidRPr="00845958" w:rsidRDefault="00C65965" w:rsidP="00C65965">
      <w:pPr>
        <w:widowControl w:val="0"/>
        <w:tabs>
          <w:tab w:val="left" w:pos="3292"/>
          <w:tab w:val="right" w:pos="10206"/>
        </w:tabs>
        <w:autoSpaceDE w:val="0"/>
        <w:autoSpaceDN w:val="0"/>
        <w:adjustRightInd w:val="0"/>
        <w:rPr>
          <w:color w:val="000000"/>
          <w:sz w:val="26"/>
        </w:rPr>
      </w:pPr>
      <w:r w:rsidRPr="00845958">
        <w:rPr>
          <w:b/>
          <w:color w:val="000080"/>
        </w:rPr>
        <w:t>Indirizzo</w:t>
      </w:r>
      <w:r w:rsidRPr="00845958">
        <w:rPr>
          <w:rFonts w:ascii="Arial" w:hAnsi="Arial"/>
        </w:rPr>
        <w:tab/>
      </w:r>
      <w:r w:rsidRPr="00845958">
        <w:rPr>
          <w:color w:val="000000"/>
        </w:rPr>
        <w:t>Vi</w:t>
      </w:r>
      <w:r>
        <w:rPr>
          <w:color w:val="000000"/>
        </w:rPr>
        <w:t>lla</w:t>
      </w:r>
      <w:r w:rsidRPr="00845958">
        <w:rPr>
          <w:color w:val="000000"/>
        </w:rPr>
        <w:t xml:space="preserve"> La</w:t>
      </w:r>
      <w:r>
        <w:rPr>
          <w:color w:val="000000"/>
        </w:rPr>
        <w:t xml:space="preserve"> C</w:t>
      </w:r>
      <w:r w:rsidRPr="00845958">
        <w:rPr>
          <w:color w:val="000000"/>
        </w:rPr>
        <w:t>o</w:t>
      </w:r>
      <w:r>
        <w:rPr>
          <w:color w:val="000000"/>
        </w:rPr>
        <w:t>l</w:t>
      </w:r>
      <w:r w:rsidRPr="00845958">
        <w:rPr>
          <w:color w:val="000000"/>
        </w:rPr>
        <w:t>o</w:t>
      </w:r>
      <w:r>
        <w:rPr>
          <w:color w:val="000000"/>
        </w:rPr>
        <w:t>mbella – Colombella Alta</w:t>
      </w:r>
      <w:r w:rsidRPr="00845958">
        <w:rPr>
          <w:color w:val="000000"/>
        </w:rPr>
        <w:t xml:space="preserve"> </w:t>
      </w:r>
      <w:r>
        <w:rPr>
          <w:color w:val="000000"/>
        </w:rPr>
        <w:t xml:space="preserve">– </w:t>
      </w:r>
      <w:r w:rsidRPr="00845958">
        <w:rPr>
          <w:color w:val="000000"/>
        </w:rPr>
        <w:t>0</w:t>
      </w:r>
      <w:r>
        <w:rPr>
          <w:color w:val="000000"/>
        </w:rPr>
        <w:t>6</w:t>
      </w:r>
      <w:r w:rsidR="001F67D3">
        <w:rPr>
          <w:color w:val="000000"/>
        </w:rPr>
        <w:t>134</w:t>
      </w:r>
      <w:r>
        <w:rPr>
          <w:color w:val="000000"/>
        </w:rPr>
        <w:t xml:space="preserve"> Colombella</w:t>
      </w:r>
      <w:r w:rsidRPr="00845958">
        <w:rPr>
          <w:color w:val="000000"/>
        </w:rPr>
        <w:t xml:space="preserve"> </w:t>
      </w:r>
      <w:r>
        <w:rPr>
          <w:color w:val="000000"/>
        </w:rPr>
        <w:t>(PG)</w:t>
      </w:r>
      <w:r w:rsidRPr="00845958">
        <w:rPr>
          <w:color w:val="000000"/>
        </w:rPr>
        <w:t xml:space="preserve"> </w:t>
      </w:r>
    </w:p>
    <w:p w14:paraId="4830EE59" w14:textId="77777777" w:rsidR="00C65965" w:rsidRDefault="00C65965" w:rsidP="00C65965">
      <w:pPr>
        <w:widowControl w:val="0"/>
        <w:tabs>
          <w:tab w:val="left" w:pos="3292"/>
          <w:tab w:val="right" w:pos="10206"/>
        </w:tabs>
        <w:autoSpaceDE w:val="0"/>
        <w:autoSpaceDN w:val="0"/>
        <w:adjustRightInd w:val="0"/>
        <w:rPr>
          <w:color w:val="000000"/>
        </w:rPr>
      </w:pPr>
      <w:r w:rsidRPr="00845958">
        <w:rPr>
          <w:rFonts w:ascii="Arial" w:hAnsi="Arial"/>
        </w:rPr>
        <w:tab/>
      </w:r>
      <w:r>
        <w:rPr>
          <w:color w:val="000000"/>
        </w:rPr>
        <w:t>Tel. 07559110</w:t>
      </w:r>
      <w:r w:rsidR="001F67D3">
        <w:rPr>
          <w:color w:val="000000"/>
        </w:rPr>
        <w:t>11</w:t>
      </w:r>
      <w:r>
        <w:rPr>
          <w:color w:val="000000"/>
        </w:rPr>
        <w:t xml:space="preserve"> - Fax 075</w:t>
      </w:r>
      <w:r w:rsidR="00C64C8F">
        <w:rPr>
          <w:color w:val="000000"/>
        </w:rPr>
        <w:t>5</w:t>
      </w:r>
      <w:r>
        <w:rPr>
          <w:color w:val="000000"/>
        </w:rPr>
        <w:t>91</w:t>
      </w:r>
      <w:r w:rsidR="00C64C8F">
        <w:rPr>
          <w:color w:val="000000"/>
        </w:rPr>
        <w:t>3323</w:t>
      </w:r>
    </w:p>
    <w:p w14:paraId="1834AE1E" w14:textId="77777777" w:rsidR="00C65965" w:rsidRDefault="00C65965" w:rsidP="00C65965">
      <w:pPr>
        <w:widowControl w:val="0"/>
        <w:tabs>
          <w:tab w:val="left" w:pos="3292"/>
          <w:tab w:val="right" w:pos="10206"/>
        </w:tabs>
        <w:autoSpaceDE w:val="0"/>
        <w:autoSpaceDN w:val="0"/>
        <w:adjustRightInd w:val="0"/>
        <w:rPr>
          <w:color w:val="000000"/>
          <w:sz w:val="23"/>
        </w:rPr>
      </w:pPr>
      <w:r>
        <w:rPr>
          <w:color w:val="000000"/>
        </w:rPr>
        <w:t xml:space="preserve">  </w:t>
      </w:r>
      <w:r>
        <w:rPr>
          <w:color w:val="000000"/>
        </w:rPr>
        <w:tab/>
        <w:t xml:space="preserve">E-mail wwap@unesco.org  </w:t>
      </w:r>
      <w:r w:rsidR="00CD22D7">
        <w:rPr>
          <w:color w:val="000000"/>
        </w:rPr>
        <w:t>/ wwap.perugia@unesco.org</w:t>
      </w:r>
    </w:p>
    <w:p w14:paraId="380869F3" w14:textId="77777777" w:rsidR="002B521C" w:rsidRDefault="002B521C">
      <w:pPr>
        <w:widowControl w:val="0"/>
        <w:tabs>
          <w:tab w:val="right" w:pos="10206"/>
        </w:tabs>
        <w:autoSpaceDE w:val="0"/>
        <w:autoSpaceDN w:val="0"/>
        <w:adjustRightInd w:val="0"/>
        <w:rPr>
          <w:color w:val="000000"/>
        </w:rPr>
      </w:pPr>
    </w:p>
    <w:p w14:paraId="35D559D5" w14:textId="77777777" w:rsidR="001F67D3" w:rsidRDefault="001F67D3">
      <w:pPr>
        <w:widowControl w:val="0"/>
        <w:tabs>
          <w:tab w:val="right" w:pos="10206"/>
        </w:tabs>
        <w:autoSpaceDE w:val="0"/>
        <w:autoSpaceDN w:val="0"/>
        <w:adjustRightInd w:val="0"/>
        <w:rPr>
          <w:color w:val="000000"/>
        </w:rPr>
      </w:pPr>
    </w:p>
    <w:p w14:paraId="54E40FF4" w14:textId="77777777" w:rsidR="001F67D3" w:rsidRDefault="001F67D3">
      <w:pPr>
        <w:widowControl w:val="0"/>
        <w:tabs>
          <w:tab w:val="right" w:pos="10206"/>
        </w:tabs>
        <w:autoSpaceDE w:val="0"/>
        <w:autoSpaceDN w:val="0"/>
        <w:adjustRightInd w:val="0"/>
        <w:rPr>
          <w:color w:val="000000"/>
        </w:rPr>
      </w:pPr>
    </w:p>
    <w:p w14:paraId="4C44D9BC" w14:textId="77777777" w:rsidR="001F67D3" w:rsidRDefault="001F67D3">
      <w:pPr>
        <w:widowControl w:val="0"/>
        <w:tabs>
          <w:tab w:val="right" w:pos="10206"/>
        </w:tabs>
        <w:autoSpaceDE w:val="0"/>
        <w:autoSpaceDN w:val="0"/>
        <w:adjustRightInd w:val="0"/>
        <w:rPr>
          <w:color w:val="000000"/>
        </w:rPr>
      </w:pPr>
    </w:p>
    <w:p w14:paraId="0861CFD3" w14:textId="77777777" w:rsidR="001F67D3" w:rsidRDefault="001F67D3">
      <w:pPr>
        <w:widowControl w:val="0"/>
        <w:tabs>
          <w:tab w:val="right" w:pos="10206"/>
        </w:tabs>
        <w:autoSpaceDE w:val="0"/>
        <w:autoSpaceDN w:val="0"/>
        <w:adjustRightInd w:val="0"/>
        <w:rPr>
          <w:color w:val="000000"/>
        </w:rPr>
      </w:pPr>
    </w:p>
    <w:sectPr w:rsidR="001F67D3">
      <w:headerReference w:type="default" r:id="rId91"/>
      <w:footerReference w:type="even" r:id="rId92"/>
      <w:footerReference w:type="default" r:id="rId93"/>
      <w:pgSz w:w="11909" w:h="16834" w:code="9"/>
      <w:pgMar w:top="1134" w:right="851" w:bottom="568" w:left="85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E839" w14:textId="77777777" w:rsidR="00A966D4" w:rsidRDefault="00A966D4">
      <w:r>
        <w:separator/>
      </w:r>
    </w:p>
  </w:endnote>
  <w:endnote w:type="continuationSeparator" w:id="0">
    <w:p w14:paraId="7372761C" w14:textId="77777777" w:rsidR="00A966D4" w:rsidRDefault="00A9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726E" w14:textId="77777777" w:rsidR="002B521C" w:rsidRDefault="002B521C">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6CBB9371" w14:textId="77777777" w:rsidR="002B521C" w:rsidRDefault="002B521C">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9EB5" w14:textId="77777777" w:rsidR="002B521C" w:rsidRDefault="00444977">
    <w:pPr>
      <w:pStyle w:val="Pidipagina"/>
      <w:framePr w:wrap="around" w:vAnchor="text" w:hAnchor="margin" w:xAlign="outside" w:y="1"/>
      <w:rPr>
        <w:rStyle w:val="Numeropagina"/>
      </w:rPr>
    </w:pPr>
    <w:r>
      <w:rPr>
        <w:rStyle w:val="Numeropagina"/>
      </w:rPr>
      <w:tab/>
    </w:r>
    <w:r>
      <w:rPr>
        <w:rStyle w:val="Numeropagina"/>
      </w:rPr>
      <w:tab/>
    </w:r>
    <w:r w:rsidR="002B521C">
      <w:rPr>
        <w:rStyle w:val="Numeropagina"/>
      </w:rPr>
      <w:fldChar w:fldCharType="begin"/>
    </w:r>
    <w:r w:rsidR="002B521C">
      <w:rPr>
        <w:rStyle w:val="Numeropagina"/>
      </w:rPr>
      <w:instrText xml:space="preserve">PAGE  </w:instrText>
    </w:r>
    <w:r w:rsidR="002B521C">
      <w:rPr>
        <w:rStyle w:val="Numeropagina"/>
      </w:rPr>
      <w:fldChar w:fldCharType="separate"/>
    </w:r>
    <w:r w:rsidR="00D86242">
      <w:rPr>
        <w:rStyle w:val="Numeropagina"/>
        <w:noProof/>
      </w:rPr>
      <w:t>5</w:t>
    </w:r>
    <w:r w:rsidR="002B521C">
      <w:rPr>
        <w:rStyle w:val="Numeropagina"/>
      </w:rPr>
      <w:fldChar w:fldCharType="end"/>
    </w:r>
  </w:p>
  <w:p w14:paraId="35336A62" w14:textId="0BD2CF77" w:rsidR="002B521C" w:rsidRDefault="006B0580">
    <w:pPr>
      <w:pStyle w:val="Pidipagina"/>
      <w:ind w:right="360" w:firstLine="360"/>
    </w:pPr>
    <w:r>
      <w:rPr>
        <w:noProof/>
      </w:rPr>
      <mc:AlternateContent>
        <mc:Choice Requires="wps">
          <w:drawing>
            <wp:anchor distT="0" distB="0" distL="114300" distR="114300" simplePos="0" relativeHeight="251657216" behindDoc="0" locked="0" layoutInCell="0" allowOverlap="1" wp14:anchorId="7434A6ED" wp14:editId="42DBF856">
              <wp:simplePos x="0" y="0"/>
              <wp:positionH relativeFrom="column">
                <wp:posOffset>-90170</wp:posOffset>
              </wp:positionH>
              <wp:positionV relativeFrom="paragraph">
                <wp:posOffset>-288290</wp:posOffset>
              </wp:positionV>
              <wp:extent cx="6675120" cy="3676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839AF" w14:textId="77777777" w:rsidR="002B521C" w:rsidRDefault="002B521C">
                          <w:pPr>
                            <w:widowControl w:val="0"/>
                            <w:tabs>
                              <w:tab w:val="left" w:pos="90"/>
                            </w:tabs>
                            <w:spacing w:before="60"/>
                            <w:jc w:val="center"/>
                            <w:rPr>
                              <w:snapToGrid w:val="0"/>
                              <w:color w:val="000080"/>
                              <w:sz w:val="26"/>
                            </w:rPr>
                          </w:pPr>
                          <w:r>
                            <w:rPr>
                              <w:snapToGrid w:val="0"/>
                              <w:color w:val="000000"/>
                            </w:rPr>
                            <w:t>———————————————————————————————————————————————————</w:t>
                          </w:r>
                        </w:p>
                        <w:p w14:paraId="00B9E6D7" w14:textId="77777777" w:rsidR="002B521C" w:rsidRDefault="002B5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4A6ED" id="_x0000_t202" coordsize="21600,21600" o:spt="202" path="m,l,21600r21600,l21600,xe">
              <v:stroke joinstyle="miter"/>
              <v:path gradientshapeok="t" o:connecttype="rect"/>
            </v:shapetype>
            <v:shape id="Text Box 1" o:spid="_x0000_s1027" type="#_x0000_t202" style="position:absolute;left:0;text-align:left;margin-left:-7.1pt;margin-top:-22.7pt;width:525.6pt;height:2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" o:allowincell="f" filled="f" stroked="f">
              <v:textbox>
                <w:txbxContent>
                  <w:p w14:paraId="70A839AF" w14:textId="77777777" w:rsidR="002B521C" w:rsidRDefault="002B521C">
                    <w:pPr>
                      <w:widowControl w:val="0"/>
                      <w:tabs>
                        <w:tab w:val="left" w:pos="90"/>
                      </w:tabs>
                      <w:spacing w:before="60"/>
                      <w:jc w:val="center"/>
                      <w:rPr>
                        <w:snapToGrid w:val="0"/>
                        <w:color w:val="000080"/>
                        <w:sz w:val="26"/>
                      </w:rPr>
                    </w:pPr>
                    <w:r>
                      <w:rPr>
                        <w:snapToGrid w:val="0"/>
                        <w:color w:val="000000"/>
                      </w:rPr>
                      <w:t>———————————————————————————————————————————————————</w:t>
                    </w:r>
                  </w:p>
                  <w:p w14:paraId="00B9E6D7" w14:textId="77777777" w:rsidR="002B521C" w:rsidRDefault="002B521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24D56" w14:textId="77777777" w:rsidR="00A966D4" w:rsidRDefault="00A966D4">
      <w:r>
        <w:separator/>
      </w:r>
    </w:p>
  </w:footnote>
  <w:footnote w:type="continuationSeparator" w:id="0">
    <w:p w14:paraId="4C1BDA29" w14:textId="77777777" w:rsidR="00A966D4" w:rsidRDefault="00A96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ED49" w14:textId="17570B77" w:rsidR="002B521C" w:rsidRDefault="006B0580">
    <w:pPr>
      <w:pStyle w:val="Intestazione"/>
    </w:pPr>
    <w:r>
      <w:rPr>
        <w:noProof/>
      </w:rPr>
      <mc:AlternateContent>
        <mc:Choice Requires="wps">
          <w:drawing>
            <wp:anchor distT="0" distB="0" distL="114300" distR="114300" simplePos="0" relativeHeight="251658240" behindDoc="0" locked="0" layoutInCell="0" allowOverlap="1" wp14:anchorId="4811F6C4" wp14:editId="4F309F2B">
              <wp:simplePos x="0" y="0"/>
              <wp:positionH relativeFrom="column">
                <wp:posOffset>-102235</wp:posOffset>
              </wp:positionH>
              <wp:positionV relativeFrom="paragraph">
                <wp:posOffset>327660</wp:posOffset>
              </wp:positionV>
              <wp:extent cx="6675120" cy="3676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4B741" w14:textId="77777777" w:rsidR="002B521C" w:rsidRDefault="002B521C">
                          <w:pPr>
                            <w:widowControl w:val="0"/>
                            <w:tabs>
                              <w:tab w:val="left" w:pos="90"/>
                            </w:tabs>
                            <w:spacing w:before="60"/>
                            <w:jc w:val="center"/>
                            <w:rPr>
                              <w:snapToGrid w:val="0"/>
                              <w:color w:val="000080"/>
                              <w:sz w:val="26"/>
                            </w:rPr>
                          </w:pPr>
                          <w:r>
                            <w:rPr>
                              <w:snapToGrid w:val="0"/>
                              <w:color w:val="000000"/>
                            </w:rPr>
                            <w:t>———————————————————————————————————————————————————</w:t>
                          </w:r>
                        </w:p>
                        <w:p w14:paraId="2126F47C" w14:textId="77777777" w:rsidR="002B521C" w:rsidRDefault="002B52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1F6C4" id="_x0000_t202" coordsize="21600,21600" o:spt="202" path="m,l,21600r21600,l21600,xe">
              <v:stroke joinstyle="miter"/>
              <v:path gradientshapeok="t" o:connecttype="rect"/>
            </v:shapetype>
            <v:shape id="Text Box 2" o:spid="_x0000_s1026" type="#_x0000_t202" style="position:absolute;margin-left:-8.05pt;margin-top:25.8pt;width:525.6pt;height:2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" o:allowincell="f" filled="f" stroked="f">
              <v:textbox>
                <w:txbxContent>
                  <w:p w14:paraId="22F4B741" w14:textId="77777777" w:rsidR="002B521C" w:rsidRDefault="002B521C">
                    <w:pPr>
                      <w:widowControl w:val="0"/>
                      <w:tabs>
                        <w:tab w:val="left" w:pos="90"/>
                      </w:tabs>
                      <w:spacing w:before="60"/>
                      <w:jc w:val="center"/>
                      <w:rPr>
                        <w:snapToGrid w:val="0"/>
                        <w:color w:val="000080"/>
                        <w:sz w:val="26"/>
                      </w:rPr>
                    </w:pPr>
                    <w:r>
                      <w:rPr>
                        <w:snapToGrid w:val="0"/>
                        <w:color w:val="000000"/>
                      </w:rPr>
                      <w:t>———————————————————————————————————————————————————</w:t>
                    </w:r>
                  </w:p>
                  <w:p w14:paraId="2126F47C" w14:textId="77777777" w:rsidR="002B521C" w:rsidRDefault="002B521C"/>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3162E"/>
    <w:multiLevelType w:val="singleLevel"/>
    <w:tmpl w:val="0410000F"/>
    <w:lvl w:ilvl="0">
      <w:start w:val="1"/>
      <w:numFmt w:val="decimal"/>
      <w:lvlText w:val="%1."/>
      <w:lvlJc w:val="left"/>
      <w:pPr>
        <w:tabs>
          <w:tab w:val="num" w:pos="360"/>
        </w:tabs>
        <w:ind w:left="360" w:hanging="360"/>
      </w:pPr>
      <w:rPr>
        <w:rFonts w:hint="default"/>
      </w:rPr>
    </w:lvl>
  </w:abstractNum>
  <w:abstractNum w:abstractNumId="1" w15:restartNumberingAfterBreak="0">
    <w:nsid w:val="16C71659"/>
    <w:multiLevelType w:val="singleLevel"/>
    <w:tmpl w:val="FDC282C2"/>
    <w:lvl w:ilvl="0">
      <w:start w:val="1"/>
      <w:numFmt w:val="lowerLetter"/>
      <w:lvlText w:val="%1."/>
      <w:lvlJc w:val="left"/>
      <w:pPr>
        <w:tabs>
          <w:tab w:val="num" w:pos="720"/>
        </w:tabs>
        <w:ind w:left="720" w:hanging="360"/>
      </w:pPr>
      <w:rPr>
        <w:rFonts w:hint="default"/>
      </w:rPr>
    </w:lvl>
  </w:abstractNum>
  <w:abstractNum w:abstractNumId="2" w15:restartNumberingAfterBreak="0">
    <w:nsid w:val="39B33C0C"/>
    <w:multiLevelType w:val="singleLevel"/>
    <w:tmpl w:val="B39E5DAE"/>
    <w:lvl w:ilvl="0">
      <w:start w:val="1"/>
      <w:numFmt w:val="decimal"/>
      <w:lvlText w:val="%1."/>
      <w:lvlJc w:val="left"/>
      <w:pPr>
        <w:tabs>
          <w:tab w:val="num" w:pos="816"/>
        </w:tabs>
        <w:ind w:left="816" w:hanging="390"/>
      </w:pPr>
      <w:rPr>
        <w:rFonts w:hint="default"/>
      </w:rPr>
    </w:lvl>
  </w:abstractNum>
  <w:abstractNum w:abstractNumId="3" w15:restartNumberingAfterBreak="0">
    <w:nsid w:val="3C083238"/>
    <w:multiLevelType w:val="singleLevel"/>
    <w:tmpl w:val="868AFEEA"/>
    <w:lvl w:ilvl="0">
      <w:numFmt w:val="bullet"/>
      <w:lvlText w:val="–"/>
      <w:lvlJc w:val="left"/>
      <w:pPr>
        <w:tabs>
          <w:tab w:val="num" w:pos="405"/>
        </w:tabs>
        <w:ind w:left="405" w:hanging="360"/>
      </w:pPr>
      <w:rPr>
        <w:rFonts w:hint="default"/>
      </w:rPr>
    </w:lvl>
  </w:abstractNum>
  <w:num w:numId="1" w16cid:durableId="1155492343">
    <w:abstractNumId w:val="0"/>
  </w:num>
  <w:num w:numId="2" w16cid:durableId="123277861">
    <w:abstractNumId w:val="1"/>
  </w:num>
  <w:num w:numId="3" w16cid:durableId="1516765888">
    <w:abstractNumId w:val="2"/>
  </w:num>
  <w:num w:numId="4" w16cid:durableId="10912426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0E7"/>
    <w:rsid w:val="00000EE1"/>
    <w:rsid w:val="000041E7"/>
    <w:rsid w:val="000043FC"/>
    <w:rsid w:val="00004DBA"/>
    <w:rsid w:val="000069AB"/>
    <w:rsid w:val="00011532"/>
    <w:rsid w:val="00011B40"/>
    <w:rsid w:val="00014E5D"/>
    <w:rsid w:val="00015AA8"/>
    <w:rsid w:val="00016008"/>
    <w:rsid w:val="00016912"/>
    <w:rsid w:val="000170A2"/>
    <w:rsid w:val="0002531C"/>
    <w:rsid w:val="00026B51"/>
    <w:rsid w:val="000306ED"/>
    <w:rsid w:val="0003074E"/>
    <w:rsid w:val="00030C86"/>
    <w:rsid w:val="000323B0"/>
    <w:rsid w:val="00032AE5"/>
    <w:rsid w:val="00034D85"/>
    <w:rsid w:val="0004250C"/>
    <w:rsid w:val="000441F8"/>
    <w:rsid w:val="00044999"/>
    <w:rsid w:val="00050EA3"/>
    <w:rsid w:val="0005169F"/>
    <w:rsid w:val="0005289E"/>
    <w:rsid w:val="00061495"/>
    <w:rsid w:val="00064162"/>
    <w:rsid w:val="0006449B"/>
    <w:rsid w:val="00064A43"/>
    <w:rsid w:val="0006534A"/>
    <w:rsid w:val="00065B18"/>
    <w:rsid w:val="0007229A"/>
    <w:rsid w:val="00075969"/>
    <w:rsid w:val="0007660C"/>
    <w:rsid w:val="000840D1"/>
    <w:rsid w:val="00093465"/>
    <w:rsid w:val="00095255"/>
    <w:rsid w:val="00096275"/>
    <w:rsid w:val="000A09A0"/>
    <w:rsid w:val="000A0B8C"/>
    <w:rsid w:val="000A0BF6"/>
    <w:rsid w:val="000A0E46"/>
    <w:rsid w:val="000A3447"/>
    <w:rsid w:val="000A4EB0"/>
    <w:rsid w:val="000A6AAF"/>
    <w:rsid w:val="000A6CC4"/>
    <w:rsid w:val="000A72B1"/>
    <w:rsid w:val="000B0820"/>
    <w:rsid w:val="000B172A"/>
    <w:rsid w:val="000B4A0E"/>
    <w:rsid w:val="000B5CCF"/>
    <w:rsid w:val="000B6E4E"/>
    <w:rsid w:val="000C02F1"/>
    <w:rsid w:val="000C487D"/>
    <w:rsid w:val="000C4A93"/>
    <w:rsid w:val="000C7A80"/>
    <w:rsid w:val="000D2A37"/>
    <w:rsid w:val="000D4700"/>
    <w:rsid w:val="000D5379"/>
    <w:rsid w:val="000D7E1B"/>
    <w:rsid w:val="000E03E2"/>
    <w:rsid w:val="000E0ACA"/>
    <w:rsid w:val="000E1809"/>
    <w:rsid w:val="000E181F"/>
    <w:rsid w:val="000E22DE"/>
    <w:rsid w:val="000E4C00"/>
    <w:rsid w:val="000E5D41"/>
    <w:rsid w:val="000E60F3"/>
    <w:rsid w:val="000E76E4"/>
    <w:rsid w:val="000E78AB"/>
    <w:rsid w:val="000E794E"/>
    <w:rsid w:val="000E7DBF"/>
    <w:rsid w:val="000F0DE5"/>
    <w:rsid w:val="000F0DEE"/>
    <w:rsid w:val="000F195E"/>
    <w:rsid w:val="000F1B3A"/>
    <w:rsid w:val="000F285E"/>
    <w:rsid w:val="000F53AA"/>
    <w:rsid w:val="00101321"/>
    <w:rsid w:val="00103496"/>
    <w:rsid w:val="00104608"/>
    <w:rsid w:val="001075B2"/>
    <w:rsid w:val="00107F4A"/>
    <w:rsid w:val="00110B4E"/>
    <w:rsid w:val="0011379F"/>
    <w:rsid w:val="00117B5A"/>
    <w:rsid w:val="001234F0"/>
    <w:rsid w:val="00123B6B"/>
    <w:rsid w:val="00126B8E"/>
    <w:rsid w:val="0012747B"/>
    <w:rsid w:val="001276F9"/>
    <w:rsid w:val="00130AD9"/>
    <w:rsid w:val="00135BB7"/>
    <w:rsid w:val="00136395"/>
    <w:rsid w:val="001375E1"/>
    <w:rsid w:val="00141C36"/>
    <w:rsid w:val="001424D9"/>
    <w:rsid w:val="00144348"/>
    <w:rsid w:val="00145B06"/>
    <w:rsid w:val="00145B52"/>
    <w:rsid w:val="00147118"/>
    <w:rsid w:val="00151407"/>
    <w:rsid w:val="00152D66"/>
    <w:rsid w:val="00154598"/>
    <w:rsid w:val="0015703C"/>
    <w:rsid w:val="00166B8C"/>
    <w:rsid w:val="00167D4C"/>
    <w:rsid w:val="0017053E"/>
    <w:rsid w:val="00170FE9"/>
    <w:rsid w:val="00171271"/>
    <w:rsid w:val="001718EA"/>
    <w:rsid w:val="00171CA7"/>
    <w:rsid w:val="00171DD4"/>
    <w:rsid w:val="00173E27"/>
    <w:rsid w:val="00175A25"/>
    <w:rsid w:val="00175E44"/>
    <w:rsid w:val="00177533"/>
    <w:rsid w:val="00181492"/>
    <w:rsid w:val="00184674"/>
    <w:rsid w:val="00186E51"/>
    <w:rsid w:val="001877EF"/>
    <w:rsid w:val="00190DA2"/>
    <w:rsid w:val="001A3B29"/>
    <w:rsid w:val="001A3C0B"/>
    <w:rsid w:val="001A572A"/>
    <w:rsid w:val="001A70E0"/>
    <w:rsid w:val="001B25F4"/>
    <w:rsid w:val="001B2D20"/>
    <w:rsid w:val="001B3F43"/>
    <w:rsid w:val="001B5500"/>
    <w:rsid w:val="001B5881"/>
    <w:rsid w:val="001B7A2B"/>
    <w:rsid w:val="001C16AB"/>
    <w:rsid w:val="001C23F5"/>
    <w:rsid w:val="001C2504"/>
    <w:rsid w:val="001D06E3"/>
    <w:rsid w:val="001D0E84"/>
    <w:rsid w:val="001D2247"/>
    <w:rsid w:val="001D5215"/>
    <w:rsid w:val="001D5B79"/>
    <w:rsid w:val="001D68BC"/>
    <w:rsid w:val="001D6E08"/>
    <w:rsid w:val="001D7710"/>
    <w:rsid w:val="001D7AEE"/>
    <w:rsid w:val="001E1885"/>
    <w:rsid w:val="001E32C4"/>
    <w:rsid w:val="001E5515"/>
    <w:rsid w:val="001E786D"/>
    <w:rsid w:val="001F0D7A"/>
    <w:rsid w:val="001F3704"/>
    <w:rsid w:val="001F3FF2"/>
    <w:rsid w:val="001F522A"/>
    <w:rsid w:val="001F5A69"/>
    <w:rsid w:val="001F67D3"/>
    <w:rsid w:val="001F792F"/>
    <w:rsid w:val="002019AB"/>
    <w:rsid w:val="0020269F"/>
    <w:rsid w:val="00203176"/>
    <w:rsid w:val="0020515E"/>
    <w:rsid w:val="002059BE"/>
    <w:rsid w:val="00206A03"/>
    <w:rsid w:val="00211FD0"/>
    <w:rsid w:val="00212DF1"/>
    <w:rsid w:val="0021330E"/>
    <w:rsid w:val="00215CB1"/>
    <w:rsid w:val="00221EF8"/>
    <w:rsid w:val="0022219E"/>
    <w:rsid w:val="00222E08"/>
    <w:rsid w:val="0022321E"/>
    <w:rsid w:val="002235A3"/>
    <w:rsid w:val="00224A9E"/>
    <w:rsid w:val="00225DC1"/>
    <w:rsid w:val="00227271"/>
    <w:rsid w:val="00231F1D"/>
    <w:rsid w:val="002347E9"/>
    <w:rsid w:val="00240009"/>
    <w:rsid w:val="00245AB6"/>
    <w:rsid w:val="002465AC"/>
    <w:rsid w:val="002506BB"/>
    <w:rsid w:val="00251D43"/>
    <w:rsid w:val="00252166"/>
    <w:rsid w:val="00252702"/>
    <w:rsid w:val="002528BB"/>
    <w:rsid w:val="00254062"/>
    <w:rsid w:val="00254B89"/>
    <w:rsid w:val="00256318"/>
    <w:rsid w:val="002602EC"/>
    <w:rsid w:val="00262149"/>
    <w:rsid w:val="00262369"/>
    <w:rsid w:val="00263904"/>
    <w:rsid w:val="002644DB"/>
    <w:rsid w:val="00267A91"/>
    <w:rsid w:val="00271AD1"/>
    <w:rsid w:val="00274591"/>
    <w:rsid w:val="0027589D"/>
    <w:rsid w:val="0027625F"/>
    <w:rsid w:val="00276DA5"/>
    <w:rsid w:val="00277290"/>
    <w:rsid w:val="0028232C"/>
    <w:rsid w:val="00282D23"/>
    <w:rsid w:val="0029281B"/>
    <w:rsid w:val="00293789"/>
    <w:rsid w:val="002959D4"/>
    <w:rsid w:val="00296882"/>
    <w:rsid w:val="002A1305"/>
    <w:rsid w:val="002A298F"/>
    <w:rsid w:val="002A5D59"/>
    <w:rsid w:val="002A78F7"/>
    <w:rsid w:val="002B12DA"/>
    <w:rsid w:val="002B22DF"/>
    <w:rsid w:val="002B2B1F"/>
    <w:rsid w:val="002B3BCA"/>
    <w:rsid w:val="002B521C"/>
    <w:rsid w:val="002B527B"/>
    <w:rsid w:val="002B68C4"/>
    <w:rsid w:val="002B7B04"/>
    <w:rsid w:val="002C04A7"/>
    <w:rsid w:val="002C07BA"/>
    <w:rsid w:val="002C1F34"/>
    <w:rsid w:val="002C37A2"/>
    <w:rsid w:val="002C3E0D"/>
    <w:rsid w:val="002C79E3"/>
    <w:rsid w:val="002D163A"/>
    <w:rsid w:val="002D4BF4"/>
    <w:rsid w:val="002D614F"/>
    <w:rsid w:val="002E7002"/>
    <w:rsid w:val="002F0290"/>
    <w:rsid w:val="002F1CBC"/>
    <w:rsid w:val="002F4F00"/>
    <w:rsid w:val="00302939"/>
    <w:rsid w:val="00303031"/>
    <w:rsid w:val="003031A6"/>
    <w:rsid w:val="0030465A"/>
    <w:rsid w:val="00306EE5"/>
    <w:rsid w:val="00310AEA"/>
    <w:rsid w:val="003129F2"/>
    <w:rsid w:val="00312E13"/>
    <w:rsid w:val="00320484"/>
    <w:rsid w:val="003214B0"/>
    <w:rsid w:val="003220C9"/>
    <w:rsid w:val="00324575"/>
    <w:rsid w:val="00325B89"/>
    <w:rsid w:val="0032687C"/>
    <w:rsid w:val="00327232"/>
    <w:rsid w:val="003314DF"/>
    <w:rsid w:val="0033172A"/>
    <w:rsid w:val="0033293D"/>
    <w:rsid w:val="003360D3"/>
    <w:rsid w:val="00342486"/>
    <w:rsid w:val="00342978"/>
    <w:rsid w:val="00343703"/>
    <w:rsid w:val="00344781"/>
    <w:rsid w:val="00350438"/>
    <w:rsid w:val="00353270"/>
    <w:rsid w:val="00353414"/>
    <w:rsid w:val="00355D05"/>
    <w:rsid w:val="00360193"/>
    <w:rsid w:val="00361279"/>
    <w:rsid w:val="00361C9F"/>
    <w:rsid w:val="00362E79"/>
    <w:rsid w:val="003633B5"/>
    <w:rsid w:val="003658BF"/>
    <w:rsid w:val="00365CCE"/>
    <w:rsid w:val="00366767"/>
    <w:rsid w:val="003669D7"/>
    <w:rsid w:val="0036770C"/>
    <w:rsid w:val="00367A40"/>
    <w:rsid w:val="0037116F"/>
    <w:rsid w:val="00371A05"/>
    <w:rsid w:val="00372725"/>
    <w:rsid w:val="00374123"/>
    <w:rsid w:val="00374898"/>
    <w:rsid w:val="00374A03"/>
    <w:rsid w:val="00375958"/>
    <w:rsid w:val="003762E4"/>
    <w:rsid w:val="0037763B"/>
    <w:rsid w:val="00380191"/>
    <w:rsid w:val="00381EC1"/>
    <w:rsid w:val="003821E9"/>
    <w:rsid w:val="00384EA7"/>
    <w:rsid w:val="00385C13"/>
    <w:rsid w:val="003911BE"/>
    <w:rsid w:val="00391576"/>
    <w:rsid w:val="003922C0"/>
    <w:rsid w:val="003922E0"/>
    <w:rsid w:val="00392AF8"/>
    <w:rsid w:val="003939D3"/>
    <w:rsid w:val="00394363"/>
    <w:rsid w:val="00396D9B"/>
    <w:rsid w:val="00397330"/>
    <w:rsid w:val="003A1B07"/>
    <w:rsid w:val="003A1D3E"/>
    <w:rsid w:val="003A1EDF"/>
    <w:rsid w:val="003A29C1"/>
    <w:rsid w:val="003A3297"/>
    <w:rsid w:val="003A36E3"/>
    <w:rsid w:val="003A5B91"/>
    <w:rsid w:val="003A6BCB"/>
    <w:rsid w:val="003A6E9C"/>
    <w:rsid w:val="003B1B34"/>
    <w:rsid w:val="003B1F5B"/>
    <w:rsid w:val="003B26B5"/>
    <w:rsid w:val="003B44AA"/>
    <w:rsid w:val="003B5157"/>
    <w:rsid w:val="003B7A4A"/>
    <w:rsid w:val="003B7E8B"/>
    <w:rsid w:val="003C04AD"/>
    <w:rsid w:val="003C1E6E"/>
    <w:rsid w:val="003C7A85"/>
    <w:rsid w:val="003C7DE2"/>
    <w:rsid w:val="003D0072"/>
    <w:rsid w:val="003D0648"/>
    <w:rsid w:val="003D137D"/>
    <w:rsid w:val="003D23FD"/>
    <w:rsid w:val="003D4FEF"/>
    <w:rsid w:val="003D798A"/>
    <w:rsid w:val="003E1181"/>
    <w:rsid w:val="003E1A73"/>
    <w:rsid w:val="003E1D9D"/>
    <w:rsid w:val="003E2995"/>
    <w:rsid w:val="003E3C2E"/>
    <w:rsid w:val="003E5C52"/>
    <w:rsid w:val="003E6286"/>
    <w:rsid w:val="003E7F9E"/>
    <w:rsid w:val="003F117E"/>
    <w:rsid w:val="003F3892"/>
    <w:rsid w:val="003F3A80"/>
    <w:rsid w:val="00401B62"/>
    <w:rsid w:val="004030DE"/>
    <w:rsid w:val="004106E5"/>
    <w:rsid w:val="00413936"/>
    <w:rsid w:val="00414128"/>
    <w:rsid w:val="00414F10"/>
    <w:rsid w:val="004160AC"/>
    <w:rsid w:val="00417157"/>
    <w:rsid w:val="00421BC3"/>
    <w:rsid w:val="00421CF4"/>
    <w:rsid w:val="0042264B"/>
    <w:rsid w:val="00422C4A"/>
    <w:rsid w:val="00424299"/>
    <w:rsid w:val="00426B78"/>
    <w:rsid w:val="00431BE0"/>
    <w:rsid w:val="00433394"/>
    <w:rsid w:val="00434B30"/>
    <w:rsid w:val="00444977"/>
    <w:rsid w:val="00450450"/>
    <w:rsid w:val="00450E56"/>
    <w:rsid w:val="0045245A"/>
    <w:rsid w:val="00452830"/>
    <w:rsid w:val="004543D3"/>
    <w:rsid w:val="004627B9"/>
    <w:rsid w:val="00463718"/>
    <w:rsid w:val="00463721"/>
    <w:rsid w:val="00463A39"/>
    <w:rsid w:val="00465E86"/>
    <w:rsid w:val="0047079D"/>
    <w:rsid w:val="00471F18"/>
    <w:rsid w:val="00472B93"/>
    <w:rsid w:val="004734DA"/>
    <w:rsid w:val="004734ED"/>
    <w:rsid w:val="00481543"/>
    <w:rsid w:val="00481DF3"/>
    <w:rsid w:val="00482FE4"/>
    <w:rsid w:val="00483218"/>
    <w:rsid w:val="00483470"/>
    <w:rsid w:val="0048479A"/>
    <w:rsid w:val="0048488C"/>
    <w:rsid w:val="004857A9"/>
    <w:rsid w:val="00485D83"/>
    <w:rsid w:val="00485F29"/>
    <w:rsid w:val="00486C65"/>
    <w:rsid w:val="00491ACC"/>
    <w:rsid w:val="004921D1"/>
    <w:rsid w:val="00493243"/>
    <w:rsid w:val="00493548"/>
    <w:rsid w:val="004947C8"/>
    <w:rsid w:val="00495E57"/>
    <w:rsid w:val="004965AE"/>
    <w:rsid w:val="00497217"/>
    <w:rsid w:val="004977DE"/>
    <w:rsid w:val="004A0345"/>
    <w:rsid w:val="004A05BD"/>
    <w:rsid w:val="004A0C79"/>
    <w:rsid w:val="004A18FB"/>
    <w:rsid w:val="004A2D15"/>
    <w:rsid w:val="004A3190"/>
    <w:rsid w:val="004A3986"/>
    <w:rsid w:val="004A4BBC"/>
    <w:rsid w:val="004A4DFC"/>
    <w:rsid w:val="004A5F5A"/>
    <w:rsid w:val="004B03F1"/>
    <w:rsid w:val="004B0D5B"/>
    <w:rsid w:val="004B2C66"/>
    <w:rsid w:val="004B47AF"/>
    <w:rsid w:val="004B56CE"/>
    <w:rsid w:val="004B6435"/>
    <w:rsid w:val="004B766D"/>
    <w:rsid w:val="004B79EF"/>
    <w:rsid w:val="004C084B"/>
    <w:rsid w:val="004C0C5C"/>
    <w:rsid w:val="004C1D63"/>
    <w:rsid w:val="004C357B"/>
    <w:rsid w:val="004C468A"/>
    <w:rsid w:val="004C5BCF"/>
    <w:rsid w:val="004C6017"/>
    <w:rsid w:val="004C67F2"/>
    <w:rsid w:val="004C6DA9"/>
    <w:rsid w:val="004D3406"/>
    <w:rsid w:val="004D35D0"/>
    <w:rsid w:val="004D37FE"/>
    <w:rsid w:val="004D3FF2"/>
    <w:rsid w:val="004D6123"/>
    <w:rsid w:val="004D63EA"/>
    <w:rsid w:val="004D646F"/>
    <w:rsid w:val="004E21CF"/>
    <w:rsid w:val="004E336E"/>
    <w:rsid w:val="004E3692"/>
    <w:rsid w:val="004E3733"/>
    <w:rsid w:val="004E3D12"/>
    <w:rsid w:val="004E4DC9"/>
    <w:rsid w:val="004F133B"/>
    <w:rsid w:val="004F4014"/>
    <w:rsid w:val="004F437A"/>
    <w:rsid w:val="00501B72"/>
    <w:rsid w:val="00502BD9"/>
    <w:rsid w:val="00503AAD"/>
    <w:rsid w:val="00505BB1"/>
    <w:rsid w:val="005079C9"/>
    <w:rsid w:val="00510523"/>
    <w:rsid w:val="00511F57"/>
    <w:rsid w:val="00512A9B"/>
    <w:rsid w:val="005133C2"/>
    <w:rsid w:val="00513CD8"/>
    <w:rsid w:val="0051487A"/>
    <w:rsid w:val="00515B8C"/>
    <w:rsid w:val="0051795D"/>
    <w:rsid w:val="00520D37"/>
    <w:rsid w:val="005211FA"/>
    <w:rsid w:val="0052171D"/>
    <w:rsid w:val="00522271"/>
    <w:rsid w:val="00522E29"/>
    <w:rsid w:val="00526093"/>
    <w:rsid w:val="005268A5"/>
    <w:rsid w:val="005324F7"/>
    <w:rsid w:val="005329A5"/>
    <w:rsid w:val="00533261"/>
    <w:rsid w:val="00533391"/>
    <w:rsid w:val="005343C2"/>
    <w:rsid w:val="00534A7F"/>
    <w:rsid w:val="005362A9"/>
    <w:rsid w:val="005365D2"/>
    <w:rsid w:val="0054483B"/>
    <w:rsid w:val="00544A54"/>
    <w:rsid w:val="005532F0"/>
    <w:rsid w:val="00554D84"/>
    <w:rsid w:val="00556423"/>
    <w:rsid w:val="00560857"/>
    <w:rsid w:val="0056328D"/>
    <w:rsid w:val="00563B72"/>
    <w:rsid w:val="00563C99"/>
    <w:rsid w:val="00563F35"/>
    <w:rsid w:val="00564025"/>
    <w:rsid w:val="00564371"/>
    <w:rsid w:val="0056583F"/>
    <w:rsid w:val="005662AA"/>
    <w:rsid w:val="005679EE"/>
    <w:rsid w:val="005722D7"/>
    <w:rsid w:val="005735B6"/>
    <w:rsid w:val="00576A74"/>
    <w:rsid w:val="00581D44"/>
    <w:rsid w:val="00582108"/>
    <w:rsid w:val="00585C78"/>
    <w:rsid w:val="00592DA9"/>
    <w:rsid w:val="00595600"/>
    <w:rsid w:val="005A2476"/>
    <w:rsid w:val="005A27C2"/>
    <w:rsid w:val="005A3B64"/>
    <w:rsid w:val="005A4C7C"/>
    <w:rsid w:val="005A5C3D"/>
    <w:rsid w:val="005A68CA"/>
    <w:rsid w:val="005B1CF4"/>
    <w:rsid w:val="005B21FC"/>
    <w:rsid w:val="005B402B"/>
    <w:rsid w:val="005B4867"/>
    <w:rsid w:val="005C0533"/>
    <w:rsid w:val="005C295C"/>
    <w:rsid w:val="005C483D"/>
    <w:rsid w:val="005C74F4"/>
    <w:rsid w:val="005C7C1C"/>
    <w:rsid w:val="005D7157"/>
    <w:rsid w:val="005D7637"/>
    <w:rsid w:val="005D7AF3"/>
    <w:rsid w:val="005E1170"/>
    <w:rsid w:val="005E174B"/>
    <w:rsid w:val="005E2668"/>
    <w:rsid w:val="005E3001"/>
    <w:rsid w:val="005E415B"/>
    <w:rsid w:val="005E4AD0"/>
    <w:rsid w:val="005E5AA7"/>
    <w:rsid w:val="005E60BF"/>
    <w:rsid w:val="005E6513"/>
    <w:rsid w:val="005E6E74"/>
    <w:rsid w:val="005E764B"/>
    <w:rsid w:val="005F0C98"/>
    <w:rsid w:val="005F313B"/>
    <w:rsid w:val="005F7853"/>
    <w:rsid w:val="0060201D"/>
    <w:rsid w:val="006021C2"/>
    <w:rsid w:val="006042C2"/>
    <w:rsid w:val="00604D45"/>
    <w:rsid w:val="006051CE"/>
    <w:rsid w:val="00605E57"/>
    <w:rsid w:val="00610B42"/>
    <w:rsid w:val="00613C18"/>
    <w:rsid w:val="006140D9"/>
    <w:rsid w:val="00614C23"/>
    <w:rsid w:val="006151C3"/>
    <w:rsid w:val="006200C3"/>
    <w:rsid w:val="0062147A"/>
    <w:rsid w:val="00621659"/>
    <w:rsid w:val="00621B7A"/>
    <w:rsid w:val="00622F5B"/>
    <w:rsid w:val="00623D99"/>
    <w:rsid w:val="0062403D"/>
    <w:rsid w:val="0063186E"/>
    <w:rsid w:val="00631CF1"/>
    <w:rsid w:val="006331FC"/>
    <w:rsid w:val="0063452B"/>
    <w:rsid w:val="006369EB"/>
    <w:rsid w:val="00637D84"/>
    <w:rsid w:val="00640705"/>
    <w:rsid w:val="00640813"/>
    <w:rsid w:val="00641CD0"/>
    <w:rsid w:val="006423AB"/>
    <w:rsid w:val="00644368"/>
    <w:rsid w:val="006455A3"/>
    <w:rsid w:val="00645609"/>
    <w:rsid w:val="00645655"/>
    <w:rsid w:val="00645AB8"/>
    <w:rsid w:val="00645CCD"/>
    <w:rsid w:val="00653012"/>
    <w:rsid w:val="00653E95"/>
    <w:rsid w:val="00654917"/>
    <w:rsid w:val="006578A8"/>
    <w:rsid w:val="0066091D"/>
    <w:rsid w:val="00664798"/>
    <w:rsid w:val="00666391"/>
    <w:rsid w:val="006677E9"/>
    <w:rsid w:val="00670A50"/>
    <w:rsid w:val="00671099"/>
    <w:rsid w:val="00671157"/>
    <w:rsid w:val="00671763"/>
    <w:rsid w:val="00671BAB"/>
    <w:rsid w:val="00672180"/>
    <w:rsid w:val="00672FC3"/>
    <w:rsid w:val="006754B4"/>
    <w:rsid w:val="00676518"/>
    <w:rsid w:val="006800ED"/>
    <w:rsid w:val="00681810"/>
    <w:rsid w:val="00682196"/>
    <w:rsid w:val="006838DF"/>
    <w:rsid w:val="006849BB"/>
    <w:rsid w:val="00685F61"/>
    <w:rsid w:val="00686EBF"/>
    <w:rsid w:val="00690EB7"/>
    <w:rsid w:val="00694C18"/>
    <w:rsid w:val="006A1004"/>
    <w:rsid w:val="006A166A"/>
    <w:rsid w:val="006A2080"/>
    <w:rsid w:val="006A2D0D"/>
    <w:rsid w:val="006A3C76"/>
    <w:rsid w:val="006A58A9"/>
    <w:rsid w:val="006A7196"/>
    <w:rsid w:val="006A7A1D"/>
    <w:rsid w:val="006B0580"/>
    <w:rsid w:val="006B1772"/>
    <w:rsid w:val="006B2AC6"/>
    <w:rsid w:val="006B36B9"/>
    <w:rsid w:val="006B53A4"/>
    <w:rsid w:val="006B6E38"/>
    <w:rsid w:val="006B6FAD"/>
    <w:rsid w:val="006B70F4"/>
    <w:rsid w:val="006C0393"/>
    <w:rsid w:val="006C4294"/>
    <w:rsid w:val="006C42DC"/>
    <w:rsid w:val="006C43A0"/>
    <w:rsid w:val="006C7DCE"/>
    <w:rsid w:val="006D136B"/>
    <w:rsid w:val="006D2074"/>
    <w:rsid w:val="006D21AB"/>
    <w:rsid w:val="006D2656"/>
    <w:rsid w:val="006D45CA"/>
    <w:rsid w:val="006D4E95"/>
    <w:rsid w:val="006D515E"/>
    <w:rsid w:val="006D64D6"/>
    <w:rsid w:val="006D6615"/>
    <w:rsid w:val="006D7EFF"/>
    <w:rsid w:val="006E0123"/>
    <w:rsid w:val="006E20C3"/>
    <w:rsid w:val="006E30CA"/>
    <w:rsid w:val="006E370E"/>
    <w:rsid w:val="006E39DC"/>
    <w:rsid w:val="006E5F3C"/>
    <w:rsid w:val="006E5F4A"/>
    <w:rsid w:val="006E6951"/>
    <w:rsid w:val="006E7036"/>
    <w:rsid w:val="006E7450"/>
    <w:rsid w:val="006F4732"/>
    <w:rsid w:val="006F7722"/>
    <w:rsid w:val="006F79FE"/>
    <w:rsid w:val="007021EF"/>
    <w:rsid w:val="00702C97"/>
    <w:rsid w:val="00702D46"/>
    <w:rsid w:val="007049F3"/>
    <w:rsid w:val="007072A3"/>
    <w:rsid w:val="0071001F"/>
    <w:rsid w:val="0071074D"/>
    <w:rsid w:val="00712E1E"/>
    <w:rsid w:val="00713410"/>
    <w:rsid w:val="00713AA0"/>
    <w:rsid w:val="007143EC"/>
    <w:rsid w:val="007153FC"/>
    <w:rsid w:val="00720FB4"/>
    <w:rsid w:val="0072109A"/>
    <w:rsid w:val="007210A9"/>
    <w:rsid w:val="00722BBE"/>
    <w:rsid w:val="00723ECE"/>
    <w:rsid w:val="00725959"/>
    <w:rsid w:val="00733D8A"/>
    <w:rsid w:val="0073449A"/>
    <w:rsid w:val="00735DE5"/>
    <w:rsid w:val="00736BA8"/>
    <w:rsid w:val="0073798F"/>
    <w:rsid w:val="00740CEE"/>
    <w:rsid w:val="0074361A"/>
    <w:rsid w:val="0074468D"/>
    <w:rsid w:val="00745904"/>
    <w:rsid w:val="0074683B"/>
    <w:rsid w:val="0075022A"/>
    <w:rsid w:val="00750464"/>
    <w:rsid w:val="007505E6"/>
    <w:rsid w:val="00750965"/>
    <w:rsid w:val="00754992"/>
    <w:rsid w:val="0076118D"/>
    <w:rsid w:val="00762238"/>
    <w:rsid w:val="00763278"/>
    <w:rsid w:val="00763485"/>
    <w:rsid w:val="00764BE6"/>
    <w:rsid w:val="007719BD"/>
    <w:rsid w:val="00772261"/>
    <w:rsid w:val="007738FE"/>
    <w:rsid w:val="00774EE2"/>
    <w:rsid w:val="00776BFB"/>
    <w:rsid w:val="00776C02"/>
    <w:rsid w:val="00776D5A"/>
    <w:rsid w:val="00777C1C"/>
    <w:rsid w:val="00780372"/>
    <w:rsid w:val="00780CBD"/>
    <w:rsid w:val="007841B6"/>
    <w:rsid w:val="00784DFB"/>
    <w:rsid w:val="00785BA7"/>
    <w:rsid w:val="007927D2"/>
    <w:rsid w:val="00793B49"/>
    <w:rsid w:val="007A1191"/>
    <w:rsid w:val="007A2F5C"/>
    <w:rsid w:val="007A3105"/>
    <w:rsid w:val="007A3774"/>
    <w:rsid w:val="007A3DF0"/>
    <w:rsid w:val="007A51F3"/>
    <w:rsid w:val="007A5A17"/>
    <w:rsid w:val="007A5F5E"/>
    <w:rsid w:val="007A6BBC"/>
    <w:rsid w:val="007B13B9"/>
    <w:rsid w:val="007B15DB"/>
    <w:rsid w:val="007B1ECD"/>
    <w:rsid w:val="007B2C06"/>
    <w:rsid w:val="007B4BFF"/>
    <w:rsid w:val="007B5E90"/>
    <w:rsid w:val="007B73E2"/>
    <w:rsid w:val="007C18A2"/>
    <w:rsid w:val="007C1B10"/>
    <w:rsid w:val="007C430A"/>
    <w:rsid w:val="007C4A5C"/>
    <w:rsid w:val="007C54F3"/>
    <w:rsid w:val="007C5FF7"/>
    <w:rsid w:val="007D3058"/>
    <w:rsid w:val="007D4414"/>
    <w:rsid w:val="007D56E4"/>
    <w:rsid w:val="007D6192"/>
    <w:rsid w:val="007D7D91"/>
    <w:rsid w:val="007E1F1E"/>
    <w:rsid w:val="007E2CE8"/>
    <w:rsid w:val="007E609F"/>
    <w:rsid w:val="007E68D4"/>
    <w:rsid w:val="007E6BCA"/>
    <w:rsid w:val="007F06EF"/>
    <w:rsid w:val="007F15B6"/>
    <w:rsid w:val="007F1FF0"/>
    <w:rsid w:val="00800821"/>
    <w:rsid w:val="00800EB8"/>
    <w:rsid w:val="008026FF"/>
    <w:rsid w:val="0080669B"/>
    <w:rsid w:val="00806793"/>
    <w:rsid w:val="00806853"/>
    <w:rsid w:val="008101FE"/>
    <w:rsid w:val="0081051C"/>
    <w:rsid w:val="0081115E"/>
    <w:rsid w:val="00811420"/>
    <w:rsid w:val="00814C8E"/>
    <w:rsid w:val="0082010F"/>
    <w:rsid w:val="00820B64"/>
    <w:rsid w:val="00820FA7"/>
    <w:rsid w:val="0082169E"/>
    <w:rsid w:val="0082224D"/>
    <w:rsid w:val="00824361"/>
    <w:rsid w:val="008246BB"/>
    <w:rsid w:val="0082557B"/>
    <w:rsid w:val="00826BBD"/>
    <w:rsid w:val="0083052E"/>
    <w:rsid w:val="008324B3"/>
    <w:rsid w:val="00832E8F"/>
    <w:rsid w:val="008369F7"/>
    <w:rsid w:val="008425BF"/>
    <w:rsid w:val="00845958"/>
    <w:rsid w:val="00851537"/>
    <w:rsid w:val="008568FC"/>
    <w:rsid w:val="008625FB"/>
    <w:rsid w:val="00862BD2"/>
    <w:rsid w:val="00862D02"/>
    <w:rsid w:val="00865A4C"/>
    <w:rsid w:val="00866007"/>
    <w:rsid w:val="008668C5"/>
    <w:rsid w:val="008719E4"/>
    <w:rsid w:val="00872B40"/>
    <w:rsid w:val="00875835"/>
    <w:rsid w:val="008764AA"/>
    <w:rsid w:val="00876673"/>
    <w:rsid w:val="0088461C"/>
    <w:rsid w:val="008862A8"/>
    <w:rsid w:val="00892713"/>
    <w:rsid w:val="00893A30"/>
    <w:rsid w:val="008946E9"/>
    <w:rsid w:val="00897993"/>
    <w:rsid w:val="008A09D1"/>
    <w:rsid w:val="008A2644"/>
    <w:rsid w:val="008A2B56"/>
    <w:rsid w:val="008A4DA7"/>
    <w:rsid w:val="008B3CD6"/>
    <w:rsid w:val="008B45C5"/>
    <w:rsid w:val="008B4757"/>
    <w:rsid w:val="008C2D7F"/>
    <w:rsid w:val="008C4493"/>
    <w:rsid w:val="008C6341"/>
    <w:rsid w:val="008C6B44"/>
    <w:rsid w:val="008C7897"/>
    <w:rsid w:val="008C7904"/>
    <w:rsid w:val="008D0D95"/>
    <w:rsid w:val="008D3D26"/>
    <w:rsid w:val="008D48B5"/>
    <w:rsid w:val="008D4BDA"/>
    <w:rsid w:val="008D4FAC"/>
    <w:rsid w:val="008D5DB9"/>
    <w:rsid w:val="008D7540"/>
    <w:rsid w:val="008E09F0"/>
    <w:rsid w:val="008E0E94"/>
    <w:rsid w:val="008E1833"/>
    <w:rsid w:val="008E1CE0"/>
    <w:rsid w:val="008E2087"/>
    <w:rsid w:val="008E2A7D"/>
    <w:rsid w:val="008E32F7"/>
    <w:rsid w:val="008F227E"/>
    <w:rsid w:val="008F2BF3"/>
    <w:rsid w:val="008F3B8E"/>
    <w:rsid w:val="008F6F9F"/>
    <w:rsid w:val="008F7EC1"/>
    <w:rsid w:val="00900B3A"/>
    <w:rsid w:val="009036C3"/>
    <w:rsid w:val="00905C01"/>
    <w:rsid w:val="00906363"/>
    <w:rsid w:val="00906773"/>
    <w:rsid w:val="00910495"/>
    <w:rsid w:val="00913DDD"/>
    <w:rsid w:val="00914185"/>
    <w:rsid w:val="00914C06"/>
    <w:rsid w:val="00915691"/>
    <w:rsid w:val="00915991"/>
    <w:rsid w:val="009165A4"/>
    <w:rsid w:val="009173DF"/>
    <w:rsid w:val="0092087F"/>
    <w:rsid w:val="00920EE6"/>
    <w:rsid w:val="009224A7"/>
    <w:rsid w:val="00924FF3"/>
    <w:rsid w:val="00925559"/>
    <w:rsid w:val="00927ADB"/>
    <w:rsid w:val="00927F9E"/>
    <w:rsid w:val="009307DF"/>
    <w:rsid w:val="009321A3"/>
    <w:rsid w:val="009378F3"/>
    <w:rsid w:val="00937A44"/>
    <w:rsid w:val="00940E0C"/>
    <w:rsid w:val="00942804"/>
    <w:rsid w:val="009474BF"/>
    <w:rsid w:val="00951FA5"/>
    <w:rsid w:val="00952625"/>
    <w:rsid w:val="00954619"/>
    <w:rsid w:val="00954E21"/>
    <w:rsid w:val="009555F8"/>
    <w:rsid w:val="00956E22"/>
    <w:rsid w:val="00957462"/>
    <w:rsid w:val="00957BAA"/>
    <w:rsid w:val="009619CC"/>
    <w:rsid w:val="00962777"/>
    <w:rsid w:val="00963838"/>
    <w:rsid w:val="00963E92"/>
    <w:rsid w:val="00963F8E"/>
    <w:rsid w:val="00966058"/>
    <w:rsid w:val="0096791A"/>
    <w:rsid w:val="00971096"/>
    <w:rsid w:val="009718D8"/>
    <w:rsid w:val="00971DCF"/>
    <w:rsid w:val="00972148"/>
    <w:rsid w:val="00973123"/>
    <w:rsid w:val="0097556D"/>
    <w:rsid w:val="00981C95"/>
    <w:rsid w:val="009838AD"/>
    <w:rsid w:val="00987370"/>
    <w:rsid w:val="009876D4"/>
    <w:rsid w:val="00991007"/>
    <w:rsid w:val="00991ABA"/>
    <w:rsid w:val="00992768"/>
    <w:rsid w:val="00993D0D"/>
    <w:rsid w:val="00994365"/>
    <w:rsid w:val="009948F5"/>
    <w:rsid w:val="00995252"/>
    <w:rsid w:val="009954ED"/>
    <w:rsid w:val="0099555B"/>
    <w:rsid w:val="0099606D"/>
    <w:rsid w:val="0099637F"/>
    <w:rsid w:val="009A12FB"/>
    <w:rsid w:val="009A22E8"/>
    <w:rsid w:val="009A796C"/>
    <w:rsid w:val="009B2200"/>
    <w:rsid w:val="009B3981"/>
    <w:rsid w:val="009B5791"/>
    <w:rsid w:val="009B7B2E"/>
    <w:rsid w:val="009C2342"/>
    <w:rsid w:val="009C27C4"/>
    <w:rsid w:val="009C5B96"/>
    <w:rsid w:val="009C607C"/>
    <w:rsid w:val="009C79D4"/>
    <w:rsid w:val="009D0AC3"/>
    <w:rsid w:val="009D4B97"/>
    <w:rsid w:val="009E0E72"/>
    <w:rsid w:val="009E3A40"/>
    <w:rsid w:val="009E79FB"/>
    <w:rsid w:val="009E7BB5"/>
    <w:rsid w:val="009F1954"/>
    <w:rsid w:val="009F3B66"/>
    <w:rsid w:val="009F5D5C"/>
    <w:rsid w:val="00A003D1"/>
    <w:rsid w:val="00A02F29"/>
    <w:rsid w:val="00A034D5"/>
    <w:rsid w:val="00A03FC8"/>
    <w:rsid w:val="00A1003C"/>
    <w:rsid w:val="00A1192F"/>
    <w:rsid w:val="00A14478"/>
    <w:rsid w:val="00A14C5F"/>
    <w:rsid w:val="00A1532D"/>
    <w:rsid w:val="00A15E85"/>
    <w:rsid w:val="00A164C0"/>
    <w:rsid w:val="00A16EAC"/>
    <w:rsid w:val="00A23AF1"/>
    <w:rsid w:val="00A24951"/>
    <w:rsid w:val="00A25782"/>
    <w:rsid w:val="00A26502"/>
    <w:rsid w:val="00A31822"/>
    <w:rsid w:val="00A320F4"/>
    <w:rsid w:val="00A332D1"/>
    <w:rsid w:val="00A33907"/>
    <w:rsid w:val="00A34CC0"/>
    <w:rsid w:val="00A35665"/>
    <w:rsid w:val="00A36D57"/>
    <w:rsid w:val="00A4058D"/>
    <w:rsid w:val="00A411AD"/>
    <w:rsid w:val="00A426CC"/>
    <w:rsid w:val="00A44992"/>
    <w:rsid w:val="00A456C9"/>
    <w:rsid w:val="00A460C8"/>
    <w:rsid w:val="00A46338"/>
    <w:rsid w:val="00A54332"/>
    <w:rsid w:val="00A5521C"/>
    <w:rsid w:val="00A556C8"/>
    <w:rsid w:val="00A5614B"/>
    <w:rsid w:val="00A57C9F"/>
    <w:rsid w:val="00A60AF9"/>
    <w:rsid w:val="00A60D7D"/>
    <w:rsid w:val="00A6170C"/>
    <w:rsid w:val="00A6544D"/>
    <w:rsid w:val="00A67736"/>
    <w:rsid w:val="00A70E07"/>
    <w:rsid w:val="00A723E3"/>
    <w:rsid w:val="00A7303B"/>
    <w:rsid w:val="00A73EFA"/>
    <w:rsid w:val="00A76065"/>
    <w:rsid w:val="00A76FCF"/>
    <w:rsid w:val="00A8251E"/>
    <w:rsid w:val="00A86F94"/>
    <w:rsid w:val="00A87B0E"/>
    <w:rsid w:val="00A90428"/>
    <w:rsid w:val="00A90ADF"/>
    <w:rsid w:val="00A918EF"/>
    <w:rsid w:val="00A94087"/>
    <w:rsid w:val="00A943ED"/>
    <w:rsid w:val="00A964B0"/>
    <w:rsid w:val="00A966D4"/>
    <w:rsid w:val="00A96FDB"/>
    <w:rsid w:val="00A97777"/>
    <w:rsid w:val="00AA1341"/>
    <w:rsid w:val="00AA6373"/>
    <w:rsid w:val="00AB08CB"/>
    <w:rsid w:val="00AB0BAD"/>
    <w:rsid w:val="00AB291A"/>
    <w:rsid w:val="00AB34FD"/>
    <w:rsid w:val="00AB3F54"/>
    <w:rsid w:val="00AB3FAA"/>
    <w:rsid w:val="00AB4BAE"/>
    <w:rsid w:val="00AB780A"/>
    <w:rsid w:val="00AC0B56"/>
    <w:rsid w:val="00AC2267"/>
    <w:rsid w:val="00AC58C5"/>
    <w:rsid w:val="00AC66E7"/>
    <w:rsid w:val="00AD1075"/>
    <w:rsid w:val="00AD48AD"/>
    <w:rsid w:val="00AD5E92"/>
    <w:rsid w:val="00AD70B5"/>
    <w:rsid w:val="00AD7C19"/>
    <w:rsid w:val="00AE1C91"/>
    <w:rsid w:val="00AE2038"/>
    <w:rsid w:val="00AE24A7"/>
    <w:rsid w:val="00AE2B0E"/>
    <w:rsid w:val="00AE518D"/>
    <w:rsid w:val="00AE5D06"/>
    <w:rsid w:val="00AF1BA9"/>
    <w:rsid w:val="00AF37E9"/>
    <w:rsid w:val="00AF4D54"/>
    <w:rsid w:val="00AF54D9"/>
    <w:rsid w:val="00AF7A52"/>
    <w:rsid w:val="00B04504"/>
    <w:rsid w:val="00B053D0"/>
    <w:rsid w:val="00B06255"/>
    <w:rsid w:val="00B071C5"/>
    <w:rsid w:val="00B07834"/>
    <w:rsid w:val="00B07A96"/>
    <w:rsid w:val="00B106C8"/>
    <w:rsid w:val="00B11D18"/>
    <w:rsid w:val="00B129E3"/>
    <w:rsid w:val="00B141A5"/>
    <w:rsid w:val="00B14585"/>
    <w:rsid w:val="00B158A8"/>
    <w:rsid w:val="00B20F2E"/>
    <w:rsid w:val="00B21F28"/>
    <w:rsid w:val="00B245F1"/>
    <w:rsid w:val="00B256BB"/>
    <w:rsid w:val="00B26DAA"/>
    <w:rsid w:val="00B27875"/>
    <w:rsid w:val="00B3170A"/>
    <w:rsid w:val="00B3193A"/>
    <w:rsid w:val="00B345C4"/>
    <w:rsid w:val="00B34BFD"/>
    <w:rsid w:val="00B3536A"/>
    <w:rsid w:val="00B361FE"/>
    <w:rsid w:val="00B364E2"/>
    <w:rsid w:val="00B3722C"/>
    <w:rsid w:val="00B3775D"/>
    <w:rsid w:val="00B407E1"/>
    <w:rsid w:val="00B410E4"/>
    <w:rsid w:val="00B4222F"/>
    <w:rsid w:val="00B42775"/>
    <w:rsid w:val="00B42B95"/>
    <w:rsid w:val="00B44FA9"/>
    <w:rsid w:val="00B50FAE"/>
    <w:rsid w:val="00B53429"/>
    <w:rsid w:val="00B5623C"/>
    <w:rsid w:val="00B5682B"/>
    <w:rsid w:val="00B610AB"/>
    <w:rsid w:val="00B62491"/>
    <w:rsid w:val="00B646A3"/>
    <w:rsid w:val="00B66D37"/>
    <w:rsid w:val="00B67605"/>
    <w:rsid w:val="00B7249F"/>
    <w:rsid w:val="00B728C1"/>
    <w:rsid w:val="00B75C95"/>
    <w:rsid w:val="00B76B96"/>
    <w:rsid w:val="00B77187"/>
    <w:rsid w:val="00B776B2"/>
    <w:rsid w:val="00B80266"/>
    <w:rsid w:val="00B82244"/>
    <w:rsid w:val="00B857A3"/>
    <w:rsid w:val="00B85BCB"/>
    <w:rsid w:val="00B923C2"/>
    <w:rsid w:val="00B94CB0"/>
    <w:rsid w:val="00B94E20"/>
    <w:rsid w:val="00BA2116"/>
    <w:rsid w:val="00BA6E9B"/>
    <w:rsid w:val="00BB041A"/>
    <w:rsid w:val="00BB474F"/>
    <w:rsid w:val="00BB5BED"/>
    <w:rsid w:val="00BC286C"/>
    <w:rsid w:val="00BC52C1"/>
    <w:rsid w:val="00BC618D"/>
    <w:rsid w:val="00BC7307"/>
    <w:rsid w:val="00BD0AC0"/>
    <w:rsid w:val="00BD40E7"/>
    <w:rsid w:val="00BE3DE4"/>
    <w:rsid w:val="00BE58D6"/>
    <w:rsid w:val="00BF0010"/>
    <w:rsid w:val="00BF1440"/>
    <w:rsid w:val="00BF40E0"/>
    <w:rsid w:val="00C01C3A"/>
    <w:rsid w:val="00C02EAF"/>
    <w:rsid w:val="00C0304D"/>
    <w:rsid w:val="00C05A2E"/>
    <w:rsid w:val="00C06D83"/>
    <w:rsid w:val="00C108B9"/>
    <w:rsid w:val="00C12C40"/>
    <w:rsid w:val="00C133E4"/>
    <w:rsid w:val="00C13CC5"/>
    <w:rsid w:val="00C13EE3"/>
    <w:rsid w:val="00C2085C"/>
    <w:rsid w:val="00C235ED"/>
    <w:rsid w:val="00C23718"/>
    <w:rsid w:val="00C243B1"/>
    <w:rsid w:val="00C24CB1"/>
    <w:rsid w:val="00C2536A"/>
    <w:rsid w:val="00C2581C"/>
    <w:rsid w:val="00C25B7B"/>
    <w:rsid w:val="00C26DEF"/>
    <w:rsid w:val="00C31032"/>
    <w:rsid w:val="00C3187A"/>
    <w:rsid w:val="00C34BC8"/>
    <w:rsid w:val="00C3752D"/>
    <w:rsid w:val="00C41AE4"/>
    <w:rsid w:val="00C4206D"/>
    <w:rsid w:val="00C42F5E"/>
    <w:rsid w:val="00C43C5E"/>
    <w:rsid w:val="00C43E7B"/>
    <w:rsid w:val="00C478D6"/>
    <w:rsid w:val="00C47F13"/>
    <w:rsid w:val="00C519B7"/>
    <w:rsid w:val="00C52146"/>
    <w:rsid w:val="00C53BC1"/>
    <w:rsid w:val="00C53EC2"/>
    <w:rsid w:val="00C54411"/>
    <w:rsid w:val="00C5636B"/>
    <w:rsid w:val="00C569F4"/>
    <w:rsid w:val="00C571D8"/>
    <w:rsid w:val="00C578EB"/>
    <w:rsid w:val="00C60C2B"/>
    <w:rsid w:val="00C630EF"/>
    <w:rsid w:val="00C64A15"/>
    <w:rsid w:val="00C64C8F"/>
    <w:rsid w:val="00C65965"/>
    <w:rsid w:val="00C65D06"/>
    <w:rsid w:val="00C71897"/>
    <w:rsid w:val="00C73564"/>
    <w:rsid w:val="00C748CB"/>
    <w:rsid w:val="00C822F5"/>
    <w:rsid w:val="00C83B4F"/>
    <w:rsid w:val="00C90BD4"/>
    <w:rsid w:val="00C917FA"/>
    <w:rsid w:val="00C919EC"/>
    <w:rsid w:val="00C92E95"/>
    <w:rsid w:val="00C93568"/>
    <w:rsid w:val="00C945B4"/>
    <w:rsid w:val="00C95E78"/>
    <w:rsid w:val="00C97ABD"/>
    <w:rsid w:val="00C97F26"/>
    <w:rsid w:val="00CA07C0"/>
    <w:rsid w:val="00CA095A"/>
    <w:rsid w:val="00CA2816"/>
    <w:rsid w:val="00CA2D97"/>
    <w:rsid w:val="00CA51F0"/>
    <w:rsid w:val="00CA5A85"/>
    <w:rsid w:val="00CA5A87"/>
    <w:rsid w:val="00CA61D7"/>
    <w:rsid w:val="00CA6A74"/>
    <w:rsid w:val="00CA6CD8"/>
    <w:rsid w:val="00CB0ED3"/>
    <w:rsid w:val="00CB2453"/>
    <w:rsid w:val="00CB2648"/>
    <w:rsid w:val="00CC19E2"/>
    <w:rsid w:val="00CC2EB3"/>
    <w:rsid w:val="00CC3C9C"/>
    <w:rsid w:val="00CC3D7F"/>
    <w:rsid w:val="00CC422C"/>
    <w:rsid w:val="00CC54E6"/>
    <w:rsid w:val="00CC5AE4"/>
    <w:rsid w:val="00CD01FE"/>
    <w:rsid w:val="00CD1850"/>
    <w:rsid w:val="00CD22D7"/>
    <w:rsid w:val="00CD513C"/>
    <w:rsid w:val="00CD5507"/>
    <w:rsid w:val="00CD5574"/>
    <w:rsid w:val="00CD5775"/>
    <w:rsid w:val="00CE0B87"/>
    <w:rsid w:val="00CE3808"/>
    <w:rsid w:val="00CE502F"/>
    <w:rsid w:val="00CE7E7C"/>
    <w:rsid w:val="00CF0BBB"/>
    <w:rsid w:val="00CF1C2B"/>
    <w:rsid w:val="00CF64C4"/>
    <w:rsid w:val="00D01A57"/>
    <w:rsid w:val="00D02E4A"/>
    <w:rsid w:val="00D04627"/>
    <w:rsid w:val="00D05F1C"/>
    <w:rsid w:val="00D0652B"/>
    <w:rsid w:val="00D074BF"/>
    <w:rsid w:val="00D07714"/>
    <w:rsid w:val="00D07EFE"/>
    <w:rsid w:val="00D11000"/>
    <w:rsid w:val="00D11C7B"/>
    <w:rsid w:val="00D12462"/>
    <w:rsid w:val="00D141EC"/>
    <w:rsid w:val="00D15DC8"/>
    <w:rsid w:val="00D16113"/>
    <w:rsid w:val="00D177A0"/>
    <w:rsid w:val="00D177D7"/>
    <w:rsid w:val="00D20131"/>
    <w:rsid w:val="00D20294"/>
    <w:rsid w:val="00D21037"/>
    <w:rsid w:val="00D220B9"/>
    <w:rsid w:val="00D23004"/>
    <w:rsid w:val="00D23641"/>
    <w:rsid w:val="00D249D1"/>
    <w:rsid w:val="00D24F96"/>
    <w:rsid w:val="00D267C1"/>
    <w:rsid w:val="00D26BED"/>
    <w:rsid w:val="00D31041"/>
    <w:rsid w:val="00D312E5"/>
    <w:rsid w:val="00D31B4D"/>
    <w:rsid w:val="00D320BA"/>
    <w:rsid w:val="00D321F9"/>
    <w:rsid w:val="00D32E0C"/>
    <w:rsid w:val="00D34F66"/>
    <w:rsid w:val="00D35E9E"/>
    <w:rsid w:val="00D36855"/>
    <w:rsid w:val="00D37B1E"/>
    <w:rsid w:val="00D42EE1"/>
    <w:rsid w:val="00D4340B"/>
    <w:rsid w:val="00D45F3B"/>
    <w:rsid w:val="00D47C0F"/>
    <w:rsid w:val="00D50479"/>
    <w:rsid w:val="00D51491"/>
    <w:rsid w:val="00D52A0B"/>
    <w:rsid w:val="00D52C35"/>
    <w:rsid w:val="00D543E6"/>
    <w:rsid w:val="00D544EB"/>
    <w:rsid w:val="00D562DD"/>
    <w:rsid w:val="00D56AF6"/>
    <w:rsid w:val="00D571EA"/>
    <w:rsid w:val="00D607E1"/>
    <w:rsid w:val="00D61FFA"/>
    <w:rsid w:val="00D627EE"/>
    <w:rsid w:val="00D71F11"/>
    <w:rsid w:val="00D7257E"/>
    <w:rsid w:val="00D737BE"/>
    <w:rsid w:val="00D75FD6"/>
    <w:rsid w:val="00D76730"/>
    <w:rsid w:val="00D852C7"/>
    <w:rsid w:val="00D86242"/>
    <w:rsid w:val="00D86958"/>
    <w:rsid w:val="00D87684"/>
    <w:rsid w:val="00D92CA6"/>
    <w:rsid w:val="00D92E87"/>
    <w:rsid w:val="00D94D91"/>
    <w:rsid w:val="00D9740B"/>
    <w:rsid w:val="00D97B14"/>
    <w:rsid w:val="00DA1159"/>
    <w:rsid w:val="00DA42F8"/>
    <w:rsid w:val="00DB0015"/>
    <w:rsid w:val="00DB23DC"/>
    <w:rsid w:val="00DB5722"/>
    <w:rsid w:val="00DB573C"/>
    <w:rsid w:val="00DC2FDA"/>
    <w:rsid w:val="00DC35A1"/>
    <w:rsid w:val="00DC3E36"/>
    <w:rsid w:val="00DC47D7"/>
    <w:rsid w:val="00DC4FCD"/>
    <w:rsid w:val="00DC5040"/>
    <w:rsid w:val="00DC56C8"/>
    <w:rsid w:val="00DC6EC2"/>
    <w:rsid w:val="00DD1699"/>
    <w:rsid w:val="00DD172D"/>
    <w:rsid w:val="00DD235F"/>
    <w:rsid w:val="00DD76EF"/>
    <w:rsid w:val="00DE29FA"/>
    <w:rsid w:val="00DE3A3A"/>
    <w:rsid w:val="00DE5054"/>
    <w:rsid w:val="00DF1FA6"/>
    <w:rsid w:val="00DF592E"/>
    <w:rsid w:val="00DF6689"/>
    <w:rsid w:val="00E03548"/>
    <w:rsid w:val="00E04171"/>
    <w:rsid w:val="00E0733D"/>
    <w:rsid w:val="00E10743"/>
    <w:rsid w:val="00E10935"/>
    <w:rsid w:val="00E130C5"/>
    <w:rsid w:val="00E15ED2"/>
    <w:rsid w:val="00E16B53"/>
    <w:rsid w:val="00E1762D"/>
    <w:rsid w:val="00E20418"/>
    <w:rsid w:val="00E2091F"/>
    <w:rsid w:val="00E22DAC"/>
    <w:rsid w:val="00E26124"/>
    <w:rsid w:val="00E30A6E"/>
    <w:rsid w:val="00E31826"/>
    <w:rsid w:val="00E31BDC"/>
    <w:rsid w:val="00E37B11"/>
    <w:rsid w:val="00E43B46"/>
    <w:rsid w:val="00E4499E"/>
    <w:rsid w:val="00E47839"/>
    <w:rsid w:val="00E51195"/>
    <w:rsid w:val="00E51832"/>
    <w:rsid w:val="00E51C12"/>
    <w:rsid w:val="00E53942"/>
    <w:rsid w:val="00E54E09"/>
    <w:rsid w:val="00E5755E"/>
    <w:rsid w:val="00E575D4"/>
    <w:rsid w:val="00E603F1"/>
    <w:rsid w:val="00E636E0"/>
    <w:rsid w:val="00E67659"/>
    <w:rsid w:val="00E70E8D"/>
    <w:rsid w:val="00E7286D"/>
    <w:rsid w:val="00E76712"/>
    <w:rsid w:val="00E81B2A"/>
    <w:rsid w:val="00E82D27"/>
    <w:rsid w:val="00E8426D"/>
    <w:rsid w:val="00E86AC9"/>
    <w:rsid w:val="00E87E8E"/>
    <w:rsid w:val="00E93D9F"/>
    <w:rsid w:val="00E9603B"/>
    <w:rsid w:val="00E96178"/>
    <w:rsid w:val="00E971C0"/>
    <w:rsid w:val="00EA094F"/>
    <w:rsid w:val="00EA2F6A"/>
    <w:rsid w:val="00EB090E"/>
    <w:rsid w:val="00EB4D91"/>
    <w:rsid w:val="00EB52A6"/>
    <w:rsid w:val="00EB6B2A"/>
    <w:rsid w:val="00EC0409"/>
    <w:rsid w:val="00EC0D82"/>
    <w:rsid w:val="00EC2CB8"/>
    <w:rsid w:val="00EC308B"/>
    <w:rsid w:val="00EC521C"/>
    <w:rsid w:val="00EC5C31"/>
    <w:rsid w:val="00EC72FA"/>
    <w:rsid w:val="00ED0D4C"/>
    <w:rsid w:val="00ED31EE"/>
    <w:rsid w:val="00ED5928"/>
    <w:rsid w:val="00ED5B71"/>
    <w:rsid w:val="00EE2BED"/>
    <w:rsid w:val="00EF0D5A"/>
    <w:rsid w:val="00EF196F"/>
    <w:rsid w:val="00EF34A1"/>
    <w:rsid w:val="00EF3724"/>
    <w:rsid w:val="00EF68AE"/>
    <w:rsid w:val="00F008D7"/>
    <w:rsid w:val="00F00902"/>
    <w:rsid w:val="00F02E8A"/>
    <w:rsid w:val="00F10970"/>
    <w:rsid w:val="00F10D37"/>
    <w:rsid w:val="00F11CDD"/>
    <w:rsid w:val="00F17D96"/>
    <w:rsid w:val="00F20526"/>
    <w:rsid w:val="00F230CE"/>
    <w:rsid w:val="00F25578"/>
    <w:rsid w:val="00F25594"/>
    <w:rsid w:val="00F2599D"/>
    <w:rsid w:val="00F25A38"/>
    <w:rsid w:val="00F34C1B"/>
    <w:rsid w:val="00F4335A"/>
    <w:rsid w:val="00F456B4"/>
    <w:rsid w:val="00F462A2"/>
    <w:rsid w:val="00F465C5"/>
    <w:rsid w:val="00F52415"/>
    <w:rsid w:val="00F52494"/>
    <w:rsid w:val="00F600EF"/>
    <w:rsid w:val="00F617FC"/>
    <w:rsid w:val="00F62268"/>
    <w:rsid w:val="00F623CA"/>
    <w:rsid w:val="00F64F91"/>
    <w:rsid w:val="00F656CF"/>
    <w:rsid w:val="00F65E0D"/>
    <w:rsid w:val="00F66910"/>
    <w:rsid w:val="00F6762D"/>
    <w:rsid w:val="00F7115A"/>
    <w:rsid w:val="00F717A3"/>
    <w:rsid w:val="00F72240"/>
    <w:rsid w:val="00F7381F"/>
    <w:rsid w:val="00F73A9C"/>
    <w:rsid w:val="00F74115"/>
    <w:rsid w:val="00F74F95"/>
    <w:rsid w:val="00F77CB0"/>
    <w:rsid w:val="00F81C42"/>
    <w:rsid w:val="00F82F9B"/>
    <w:rsid w:val="00F84332"/>
    <w:rsid w:val="00F86D24"/>
    <w:rsid w:val="00F871DA"/>
    <w:rsid w:val="00F916B2"/>
    <w:rsid w:val="00F97D38"/>
    <w:rsid w:val="00FA0934"/>
    <w:rsid w:val="00FA1576"/>
    <w:rsid w:val="00FB1B67"/>
    <w:rsid w:val="00FB3518"/>
    <w:rsid w:val="00FB5078"/>
    <w:rsid w:val="00FB5A0F"/>
    <w:rsid w:val="00FB6356"/>
    <w:rsid w:val="00FB7340"/>
    <w:rsid w:val="00FC4DF3"/>
    <w:rsid w:val="00FC6962"/>
    <w:rsid w:val="00FC75DD"/>
    <w:rsid w:val="00FD022E"/>
    <w:rsid w:val="00FD0662"/>
    <w:rsid w:val="00FD079B"/>
    <w:rsid w:val="00FD07F2"/>
    <w:rsid w:val="00FD0DB9"/>
    <w:rsid w:val="00FD38D4"/>
    <w:rsid w:val="00FD5101"/>
    <w:rsid w:val="00FD6D3B"/>
    <w:rsid w:val="00FD7E56"/>
    <w:rsid w:val="00FE6737"/>
    <w:rsid w:val="00FF15EA"/>
    <w:rsid w:val="00FF42BA"/>
    <w:rsid w:val="00FF4AE4"/>
    <w:rsid w:val="00FF4F87"/>
    <w:rsid w:val="00FF5350"/>
    <w:rsid w:val="00FF53B1"/>
    <w:rsid w:val="00FF6101"/>
    <w:rsid w:val="00FF7104"/>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2001F56"/>
  <w15:chartTrackingRefBased/>
  <w15:docId w15:val="{B2E56530-1225-464A-96C7-8BF24C2A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widowControl w:val="0"/>
      <w:tabs>
        <w:tab w:val="left" w:pos="90"/>
      </w:tabs>
      <w:jc w:val="center"/>
      <w:outlineLvl w:val="0"/>
    </w:pPr>
    <w:rPr>
      <w:b/>
      <w:snapToGrid w:val="0"/>
      <w:color w:val="000000"/>
      <w:sz w:val="28"/>
    </w:rPr>
  </w:style>
  <w:style w:type="paragraph" w:styleId="Titolo2">
    <w:name w:val="heading 2"/>
    <w:basedOn w:val="Normale"/>
    <w:next w:val="Normale"/>
    <w:qFormat/>
    <w:pPr>
      <w:keepNext/>
      <w:widowControl w:val="0"/>
      <w:tabs>
        <w:tab w:val="left" w:pos="90"/>
      </w:tabs>
      <w:spacing w:after="120"/>
      <w:jc w:val="center"/>
      <w:outlineLvl w:val="1"/>
    </w:pPr>
    <w:rPr>
      <w:snapToGrid w:val="0"/>
      <w:color w:val="000000"/>
      <w:sz w:val="50"/>
    </w:rPr>
  </w:style>
  <w:style w:type="paragraph" w:styleId="Titolo3">
    <w:name w:val="heading 3"/>
    <w:basedOn w:val="Normale"/>
    <w:next w:val="Normale"/>
    <w:qFormat/>
    <w:pPr>
      <w:keepNext/>
      <w:outlineLvl w:val="2"/>
    </w:pPr>
    <w:rPr>
      <w:sz w:val="80"/>
    </w:rPr>
  </w:style>
  <w:style w:type="paragraph" w:styleId="Titolo4">
    <w:name w:val="heading 4"/>
    <w:basedOn w:val="Normale"/>
    <w:next w:val="Normale"/>
    <w:qFormat/>
    <w:pPr>
      <w:keepNext/>
      <w:outlineLvl w:val="3"/>
    </w:pPr>
    <w:rPr>
      <w:rFonts w:ascii="Arial" w:hAnsi="Arial"/>
      <w:b/>
      <w:snapToGrid w:val="0"/>
      <w:color w:val="000000"/>
    </w:rPr>
  </w:style>
  <w:style w:type="paragraph" w:styleId="Titolo5">
    <w:name w:val="heading 5"/>
    <w:basedOn w:val="Normale"/>
    <w:next w:val="Normale"/>
    <w:qFormat/>
    <w:pPr>
      <w:keepNext/>
      <w:outlineLvl w:val="4"/>
    </w:pPr>
    <w:rPr>
      <w:b/>
      <w:sz w:val="40"/>
    </w:rPr>
  </w:style>
  <w:style w:type="paragraph" w:styleId="Titolo6">
    <w:name w:val="heading 6"/>
    <w:basedOn w:val="Normale"/>
    <w:next w:val="Normale"/>
    <w:qFormat/>
    <w:pPr>
      <w:keepNext/>
      <w:jc w:val="center"/>
      <w:outlineLvl w:val="5"/>
    </w:pPr>
    <w:rPr>
      <w:b/>
      <w:sz w:val="28"/>
    </w:rPr>
  </w:style>
  <w:style w:type="paragraph" w:styleId="Titolo7">
    <w:name w:val="heading 7"/>
    <w:basedOn w:val="Normale"/>
    <w:next w:val="Normale"/>
    <w:qFormat/>
    <w:pPr>
      <w:keepNext/>
      <w:outlineLvl w:val="6"/>
    </w:pPr>
    <w:rPr>
      <w:b/>
      <w:snapToGrid w:val="0"/>
      <w:color w:val="000080"/>
      <w:sz w:val="32"/>
    </w:rPr>
  </w:style>
  <w:style w:type="paragraph" w:styleId="Titolo8">
    <w:name w:val="heading 8"/>
    <w:basedOn w:val="Normale"/>
    <w:next w:val="Normale"/>
    <w:qFormat/>
    <w:pPr>
      <w:keepNext/>
      <w:widowControl w:val="0"/>
      <w:tabs>
        <w:tab w:val="left" w:pos="90"/>
      </w:tabs>
      <w:spacing w:after="120"/>
      <w:jc w:val="center"/>
      <w:outlineLvl w:val="7"/>
    </w:pPr>
    <w:rPr>
      <w:snapToGrid w:val="0"/>
      <w:color w:val="000080"/>
      <w:sz w:val="50"/>
    </w:rPr>
  </w:style>
  <w:style w:type="paragraph" w:styleId="Titolo9">
    <w:name w:val="heading 9"/>
    <w:basedOn w:val="Normale"/>
    <w:next w:val="Normale"/>
    <w:qFormat/>
    <w:pPr>
      <w:keepNext/>
      <w:outlineLvl w:val="8"/>
    </w:pPr>
    <w:rPr>
      <w:color w:val="000080"/>
      <w:sz w:val="3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jc w:val="both"/>
    </w:pPr>
    <w:rPr>
      <w:color w:val="FFFFFF"/>
    </w:rPr>
  </w:style>
  <w:style w:type="paragraph" w:customStyle="1" w:styleId="H1">
    <w:name w:val="H1"/>
    <w:basedOn w:val="Normale"/>
    <w:next w:val="Normale"/>
    <w:pPr>
      <w:keepNext/>
      <w:spacing w:before="100" w:after="100"/>
      <w:outlineLvl w:val="1"/>
    </w:pPr>
    <w:rPr>
      <w:b/>
      <w:snapToGrid w:val="0"/>
      <w:kern w:val="36"/>
      <w:sz w:val="48"/>
    </w:rPr>
  </w:style>
  <w:style w:type="character" w:styleId="Enfasigrassetto">
    <w:name w:val="Strong"/>
    <w:qFormat/>
    <w:rPr>
      <w:b/>
    </w:rPr>
  </w:style>
  <w:style w:type="paragraph" w:customStyle="1" w:styleId="H5">
    <w:name w:val="H5"/>
    <w:basedOn w:val="Normale"/>
    <w:next w:val="Normale"/>
    <w:pPr>
      <w:keepNext/>
      <w:spacing w:before="100" w:after="100"/>
      <w:outlineLvl w:val="5"/>
    </w:pPr>
    <w:rPr>
      <w:b/>
      <w:snapToGrid w:val="0"/>
    </w:rPr>
  </w:style>
  <w:style w:type="paragraph" w:customStyle="1" w:styleId="Terminedefinizione">
    <w:name w:val="Termine definizione"/>
    <w:basedOn w:val="Normale"/>
    <w:next w:val="Elencodefinizione"/>
    <w:rPr>
      <w:snapToGrid w:val="0"/>
      <w:sz w:val="24"/>
    </w:rPr>
  </w:style>
  <w:style w:type="paragraph" w:customStyle="1" w:styleId="Elencodefinizione">
    <w:name w:val="Elenco definizione"/>
    <w:basedOn w:val="Normale"/>
    <w:next w:val="Terminedefinizione"/>
    <w:pPr>
      <w:ind w:left="360"/>
    </w:pPr>
    <w:rPr>
      <w:snapToGrid w:val="0"/>
      <w:sz w:val="24"/>
    </w:rPr>
  </w:style>
  <w:style w:type="paragraph" w:styleId="Intestazione">
    <w:name w:val="header"/>
    <w:basedOn w:val="Normale"/>
    <w:pPr>
      <w:tabs>
        <w:tab w:val="center" w:pos="4819"/>
        <w:tab w:val="right" w:pos="9638"/>
      </w:tabs>
    </w:pPr>
  </w:style>
  <w:style w:type="paragraph" w:styleId="Corpodeltesto2">
    <w:name w:val="Body Text 2"/>
    <w:basedOn w:val="Normale"/>
    <w:pPr>
      <w:widowControl w:val="0"/>
      <w:tabs>
        <w:tab w:val="left" w:pos="90"/>
      </w:tabs>
      <w:spacing w:before="600"/>
    </w:pPr>
    <w:rPr>
      <w:snapToGrid w:val="0"/>
      <w:color w:val="000000"/>
    </w:rPr>
  </w:style>
  <w:style w:type="character" w:styleId="Collegamentovisitato">
    <w:name w:val="FollowedHyperlink"/>
    <w:rPr>
      <w:color w:val="800080"/>
      <w:u w:val="single"/>
    </w:rPr>
  </w:style>
  <w:style w:type="paragraph" w:styleId="Sommario2">
    <w:name w:val="toc 2"/>
    <w:basedOn w:val="Normale"/>
    <w:next w:val="Normale"/>
    <w:autoRedefine/>
    <w:semiHidden/>
    <w:pPr>
      <w:ind w:left="200"/>
    </w:pPr>
  </w:style>
  <w:style w:type="paragraph" w:customStyle="1" w:styleId="Stile1">
    <w:name w:val="Stile1"/>
    <w:basedOn w:val="Normale"/>
    <w:autoRedefine/>
    <w:pPr>
      <w:widowControl w:val="0"/>
      <w:tabs>
        <w:tab w:val="right" w:pos="10206"/>
      </w:tabs>
      <w:autoSpaceDE w:val="0"/>
      <w:autoSpaceDN w:val="0"/>
      <w:adjustRightInd w:val="0"/>
    </w:pPr>
    <w:rPr>
      <w:b/>
      <w:color w:val="000080"/>
      <w:sz w:val="28"/>
      <w:lang w:val="en-GB"/>
    </w:rPr>
  </w:style>
  <w:style w:type="paragraph" w:styleId="Sommario1">
    <w:name w:val="toc 1"/>
    <w:basedOn w:val="Normale"/>
    <w:next w:val="Normale"/>
    <w:autoRedefine/>
    <w:semiHidden/>
  </w:style>
  <w:style w:type="paragraph" w:styleId="Sommario3">
    <w:name w:val="toc 3"/>
    <w:basedOn w:val="Normale"/>
    <w:next w:val="Normale"/>
    <w:autoRedefine/>
    <w:semiHidden/>
    <w:pPr>
      <w:ind w:left="400"/>
    </w:pPr>
  </w:style>
  <w:style w:type="paragraph" w:styleId="Sommario4">
    <w:name w:val="toc 4"/>
    <w:basedOn w:val="Normale"/>
    <w:next w:val="Normale"/>
    <w:autoRedefine/>
    <w:semiHidden/>
    <w:pPr>
      <w:ind w:left="600"/>
    </w:pPr>
  </w:style>
  <w:style w:type="paragraph" w:styleId="Sommario5">
    <w:name w:val="toc 5"/>
    <w:basedOn w:val="Normale"/>
    <w:next w:val="Normale"/>
    <w:autoRedefine/>
    <w:semiHidden/>
    <w:pPr>
      <w:ind w:left="800"/>
    </w:pPr>
  </w:style>
  <w:style w:type="paragraph" w:styleId="Sommario6">
    <w:name w:val="toc 6"/>
    <w:basedOn w:val="Normale"/>
    <w:next w:val="Normale"/>
    <w:autoRedefine/>
    <w:semiHidden/>
    <w:pPr>
      <w:ind w:left="1000"/>
    </w:pPr>
  </w:style>
  <w:style w:type="paragraph" w:styleId="Sommario7">
    <w:name w:val="toc 7"/>
    <w:basedOn w:val="Normale"/>
    <w:next w:val="Normale"/>
    <w:autoRedefine/>
    <w:semiHidden/>
    <w:pPr>
      <w:tabs>
        <w:tab w:val="right" w:pos="9072"/>
      </w:tabs>
      <w:ind w:left="1701"/>
    </w:pPr>
    <w:rPr>
      <w:noProof/>
      <w:szCs w:val="32"/>
    </w:rPr>
  </w:style>
  <w:style w:type="paragraph" w:styleId="Sommario8">
    <w:name w:val="toc 8"/>
    <w:basedOn w:val="Normale"/>
    <w:next w:val="Normale"/>
    <w:autoRedefine/>
    <w:semiHidden/>
    <w:pPr>
      <w:ind w:left="1400"/>
    </w:pPr>
  </w:style>
  <w:style w:type="paragraph" w:styleId="Sommario9">
    <w:name w:val="toc 9"/>
    <w:basedOn w:val="Normale"/>
    <w:next w:val="Normale"/>
    <w:autoRedefine/>
    <w:semiHidden/>
    <w:pPr>
      <w:ind w:left="1600"/>
    </w:pPr>
  </w:style>
  <w:style w:type="paragraph" w:styleId="Corpodeltesto3">
    <w:name w:val="Body Text 3"/>
    <w:basedOn w:val="Normale"/>
    <w:pPr>
      <w:widowControl w:val="0"/>
      <w:tabs>
        <w:tab w:val="left" w:pos="90"/>
      </w:tabs>
      <w:spacing w:before="206"/>
    </w:pPr>
    <w:rPr>
      <w:snapToGrid w:val="0"/>
      <w:color w:val="FF0000"/>
    </w:rPr>
  </w:style>
  <w:style w:type="paragraph" w:styleId="NormaleWeb">
    <w:name w:val="Normal (Web)"/>
    <w:basedOn w:val="Normale"/>
    <w:pPr>
      <w:spacing w:before="100" w:beforeAutospacing="1" w:after="100" w:afterAutospacing="1"/>
    </w:pPr>
    <w:rPr>
      <w:rFonts w:ascii="Arial Unicode MS" w:eastAsia="Arial Unicode MS" w:hAnsi="Arial Unicode MS" w:cs="Arial Unicode MS"/>
      <w:color w:val="000080"/>
      <w:sz w:val="24"/>
      <w:szCs w:val="24"/>
    </w:rPr>
  </w:style>
  <w:style w:type="paragraph" w:styleId="Didascalia">
    <w:name w:val="caption"/>
    <w:basedOn w:val="Normale"/>
    <w:next w:val="Normale"/>
    <w:qFormat/>
    <w:pPr>
      <w:widowControl w:val="0"/>
      <w:tabs>
        <w:tab w:val="right" w:pos="10206"/>
      </w:tabs>
      <w:autoSpaceDE w:val="0"/>
      <w:autoSpaceDN w:val="0"/>
      <w:adjustRightInd w:val="0"/>
      <w:jc w:val="right"/>
    </w:pPr>
    <w:rPr>
      <w:b/>
      <w:color w:val="000000"/>
      <w:sz w:val="16"/>
    </w:rPr>
  </w:style>
  <w:style w:type="character" w:customStyle="1" w:styleId="elisabettadeprosper">
    <w:name w:val="StileMessaggioDiPostaElettronica40"/>
    <w:aliases w:val="StileMessaggioDiPostaElettronica40"/>
    <w:semiHidden/>
    <w:personal/>
    <w:rsid w:val="00B42775"/>
    <w:rPr>
      <w:rFonts w:ascii="Arial" w:hAnsi="Arial" w:cs="Arial"/>
      <w:color w:val="000080"/>
      <w:sz w:val="20"/>
      <w:szCs w:val="20"/>
    </w:rPr>
  </w:style>
  <w:style w:type="paragraph" w:styleId="Testofumetto">
    <w:name w:val="Balloon Text"/>
    <w:basedOn w:val="Normale"/>
    <w:link w:val="TestofumettoCarattere"/>
    <w:rsid w:val="003633B5"/>
    <w:rPr>
      <w:rFonts w:ascii="Tahoma" w:hAnsi="Tahoma" w:cs="Tahoma"/>
      <w:sz w:val="16"/>
      <w:szCs w:val="16"/>
    </w:rPr>
  </w:style>
  <w:style w:type="character" w:customStyle="1" w:styleId="TestofumettoCarattere">
    <w:name w:val="Testo fumetto Carattere"/>
    <w:link w:val="Testofumetto"/>
    <w:rsid w:val="003633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5605">
      <w:bodyDiv w:val="1"/>
      <w:marLeft w:val="0"/>
      <w:marRight w:val="0"/>
      <w:marTop w:val="0"/>
      <w:marBottom w:val="0"/>
      <w:divBdr>
        <w:top w:val="none" w:sz="0" w:space="0" w:color="auto"/>
        <w:left w:val="none" w:sz="0" w:space="0" w:color="auto"/>
        <w:bottom w:val="none" w:sz="0" w:space="0" w:color="auto"/>
        <w:right w:val="none" w:sz="0" w:space="0" w:color="auto"/>
      </w:divBdr>
      <w:divsChild>
        <w:div w:id="2049185397">
          <w:marLeft w:val="0"/>
          <w:marRight w:val="0"/>
          <w:marTop w:val="0"/>
          <w:marBottom w:val="0"/>
          <w:divBdr>
            <w:top w:val="none" w:sz="0" w:space="0" w:color="auto"/>
            <w:left w:val="none" w:sz="0" w:space="0" w:color="auto"/>
            <w:bottom w:val="none" w:sz="0" w:space="0" w:color="auto"/>
            <w:right w:val="none" w:sz="0" w:space="0" w:color="auto"/>
          </w:divBdr>
          <w:divsChild>
            <w:div w:id="1015302886">
              <w:marLeft w:val="0"/>
              <w:marRight w:val="0"/>
              <w:marTop w:val="0"/>
              <w:marBottom w:val="0"/>
              <w:divBdr>
                <w:top w:val="none" w:sz="0" w:space="0" w:color="auto"/>
                <w:left w:val="none" w:sz="0" w:space="0" w:color="auto"/>
                <w:bottom w:val="none" w:sz="0" w:space="0" w:color="auto"/>
                <w:right w:val="none" w:sz="0" w:space="0" w:color="auto"/>
              </w:divBdr>
              <w:divsChild>
                <w:div w:id="276837815">
                  <w:marLeft w:val="0"/>
                  <w:marRight w:val="0"/>
                  <w:marTop w:val="0"/>
                  <w:marBottom w:val="0"/>
                  <w:divBdr>
                    <w:top w:val="none" w:sz="0" w:space="0" w:color="auto"/>
                    <w:left w:val="none" w:sz="0" w:space="0" w:color="auto"/>
                    <w:bottom w:val="none" w:sz="0" w:space="0" w:color="auto"/>
                    <w:right w:val="none" w:sz="0" w:space="0" w:color="auto"/>
                  </w:divBdr>
                </w:div>
                <w:div w:id="15882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582929">
      <w:bodyDiv w:val="1"/>
      <w:marLeft w:val="0"/>
      <w:marRight w:val="0"/>
      <w:marTop w:val="0"/>
      <w:marBottom w:val="0"/>
      <w:divBdr>
        <w:top w:val="none" w:sz="0" w:space="0" w:color="auto"/>
        <w:left w:val="none" w:sz="0" w:space="0" w:color="auto"/>
        <w:bottom w:val="none" w:sz="0" w:space="0" w:color="auto"/>
        <w:right w:val="none" w:sz="0" w:space="0" w:color="auto"/>
      </w:divBdr>
    </w:div>
    <w:div w:id="397628564">
      <w:bodyDiv w:val="1"/>
      <w:marLeft w:val="0"/>
      <w:marRight w:val="0"/>
      <w:marTop w:val="0"/>
      <w:marBottom w:val="0"/>
      <w:divBdr>
        <w:top w:val="none" w:sz="0" w:space="0" w:color="auto"/>
        <w:left w:val="none" w:sz="0" w:space="0" w:color="auto"/>
        <w:bottom w:val="none" w:sz="0" w:space="0" w:color="auto"/>
        <w:right w:val="none" w:sz="0" w:space="0" w:color="auto"/>
      </w:divBdr>
    </w:div>
    <w:div w:id="799956357">
      <w:bodyDiv w:val="1"/>
      <w:marLeft w:val="0"/>
      <w:marRight w:val="0"/>
      <w:marTop w:val="0"/>
      <w:marBottom w:val="0"/>
      <w:divBdr>
        <w:top w:val="none" w:sz="0" w:space="0" w:color="auto"/>
        <w:left w:val="none" w:sz="0" w:space="0" w:color="auto"/>
        <w:bottom w:val="none" w:sz="0" w:space="0" w:color="auto"/>
        <w:right w:val="none" w:sz="0" w:space="0" w:color="auto"/>
      </w:divBdr>
    </w:div>
    <w:div w:id="1171288032">
      <w:bodyDiv w:val="1"/>
      <w:marLeft w:val="0"/>
      <w:marRight w:val="0"/>
      <w:marTop w:val="0"/>
      <w:marBottom w:val="0"/>
      <w:divBdr>
        <w:top w:val="none" w:sz="0" w:space="0" w:color="auto"/>
        <w:left w:val="none" w:sz="0" w:space="0" w:color="auto"/>
        <w:bottom w:val="none" w:sz="0" w:space="0" w:color="auto"/>
        <w:right w:val="none" w:sz="0" w:space="0" w:color="auto"/>
      </w:divBdr>
    </w:div>
    <w:div w:id="209146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image" Target="media/image9.png"/><Relationship Id="rId42" Type="http://schemas.openxmlformats.org/officeDocument/2006/relationships/image" Target="media/image21.jpeg"/><Relationship Id="rId47" Type="http://schemas.openxmlformats.org/officeDocument/2006/relationships/image" Target="media/image23.jpeg"/><Relationship Id="rId63" Type="http://schemas.openxmlformats.org/officeDocument/2006/relationships/image" Target="media/image31.jpeg"/><Relationship Id="rId68" Type="http://schemas.openxmlformats.org/officeDocument/2006/relationships/image" Target="http://images.google.com/images?q=tbn:Pc8VTOJaDZoC:www.unido.pl/logo3d.jpg" TargetMode="External"/><Relationship Id="rId84" Type="http://schemas.openxmlformats.org/officeDocument/2006/relationships/image" Target="media/image42.png"/><Relationship Id="rId89" Type="http://schemas.openxmlformats.org/officeDocument/2006/relationships/image" Target="http://images.google.com/images?q=tbn:PT-mwN-WdPgC:www.unicef.org/pakistan/logo-unicef_copy.jpg" TargetMode="External"/><Relationship Id="rId16" Type="http://schemas.openxmlformats.org/officeDocument/2006/relationships/image" Target="media/image6.png"/><Relationship Id="rId11" Type="http://schemas.openxmlformats.org/officeDocument/2006/relationships/image" Target="http://www.esteri.it/opportu/concorsi/dgpa/vacancies/esa.gif" TargetMode="External"/><Relationship Id="rId32" Type="http://schemas.openxmlformats.org/officeDocument/2006/relationships/hyperlink" Target="http://www.thrale.com/history/graves/cwc_logo.gif" TargetMode="External"/><Relationship Id="rId37" Type="http://schemas.openxmlformats.org/officeDocument/2006/relationships/image" Target="media/image18.png"/><Relationship Id="rId53" Type="http://schemas.openxmlformats.org/officeDocument/2006/relationships/image" Target="media/image26.jpeg"/><Relationship Id="rId58" Type="http://schemas.openxmlformats.org/officeDocument/2006/relationships/image" Target="media/image28.gif"/><Relationship Id="rId74" Type="http://schemas.openxmlformats.org/officeDocument/2006/relationships/image" Target="http://www.kosovo.com/logo_iom.gif" TargetMode="External"/><Relationship Id="rId79" Type="http://schemas.openxmlformats.org/officeDocument/2006/relationships/image" Target="media/image39.png"/><Relationship Id="rId5" Type="http://schemas.openxmlformats.org/officeDocument/2006/relationships/footnotes" Target="footnotes.xml"/><Relationship Id="rId90" Type="http://schemas.openxmlformats.org/officeDocument/2006/relationships/image" Target="media/image44.png"/><Relationship Id="rId95" Type="http://schemas.openxmlformats.org/officeDocument/2006/relationships/theme" Target="theme/theme1.xml"/><Relationship Id="rId22" Type="http://schemas.openxmlformats.org/officeDocument/2006/relationships/image" Target="http://www.crwflags.com/fotw/images/e/eun.gif" TargetMode="External"/><Relationship Id="rId27" Type="http://schemas.openxmlformats.org/officeDocument/2006/relationships/image" Target="http://www.esteri.it/opportu/concorsi/dgpa/vacancies/ciheam.gif" TargetMode="External"/><Relationship Id="rId43" Type="http://schemas.openxmlformats.org/officeDocument/2006/relationships/hyperlink" Target="http://www.icranet.org" TargetMode="External"/><Relationship Id="rId48" Type="http://schemas.openxmlformats.org/officeDocument/2006/relationships/image" Target="http://www.unidroit.org/images/globo1.jpg" TargetMode="External"/><Relationship Id="rId64" Type="http://schemas.openxmlformats.org/officeDocument/2006/relationships/image" Target="http://images.google.com/images?q=tbn:VAhaEAg-cBYC:www.bom.gov.au/hydro/wr/images/unescologo.gif" TargetMode="External"/><Relationship Id="rId69" Type="http://schemas.openxmlformats.org/officeDocument/2006/relationships/image" Target="media/image34.png"/><Relationship Id="rId8" Type="http://schemas.openxmlformats.org/officeDocument/2006/relationships/hyperlink" Target="mailto:ceri2@esteri.it" TargetMode="External"/><Relationship Id="rId51" Type="http://schemas.openxmlformats.org/officeDocument/2006/relationships/image" Target="media/image25.png"/><Relationship Id="rId72" Type="http://schemas.openxmlformats.org/officeDocument/2006/relationships/image" Target="media/image35.jpeg"/><Relationship Id="rId80" Type="http://schemas.openxmlformats.org/officeDocument/2006/relationships/hyperlink" Target="http://www.who.int/home-page/index.en.shtml" TargetMode="External"/><Relationship Id="rId85" Type="http://schemas.openxmlformats.org/officeDocument/2006/relationships/image" Target="http://www.esteri.it/opportu/concorsi/dgpa/vacancies/wfp.gif" TargetMode="External"/><Relationship Id="rId93"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http://www.esteri.it/opportu/concorsi/dgpa/vacancies/iccrom.gif" TargetMode="External"/><Relationship Id="rId33" Type="http://schemas.openxmlformats.org/officeDocument/2006/relationships/image" Target="media/image15.png"/><Relationship Id="rId38" Type="http://schemas.openxmlformats.org/officeDocument/2006/relationships/image" Target="media/image19.png"/><Relationship Id="rId46" Type="http://schemas.openxmlformats.org/officeDocument/2006/relationships/image" Target="http://www.ts.camcom.it/cei.gif" TargetMode="External"/><Relationship Id="rId59" Type="http://schemas.openxmlformats.org/officeDocument/2006/relationships/image" Target="http://www.legaaraba.org/img/simbolo210503_.gif" TargetMode="External"/><Relationship Id="rId67" Type="http://schemas.openxmlformats.org/officeDocument/2006/relationships/image" Target="media/image33.jpeg"/><Relationship Id="rId20" Type="http://schemas.openxmlformats.org/officeDocument/2006/relationships/hyperlink" Target="http://www.ecmwf.int" TargetMode="External"/><Relationship Id="rId41" Type="http://schemas.openxmlformats.org/officeDocument/2006/relationships/image" Target="http://www.iaw.on.ca/~awoolley/mfobadge.gif" TargetMode="External"/><Relationship Id="rId54" Type="http://schemas.openxmlformats.org/officeDocument/2006/relationships/hyperlink" Target="http://www.efi.int" TargetMode="External"/><Relationship Id="rId62" Type="http://schemas.openxmlformats.org/officeDocument/2006/relationships/image" Target="media/image30.jpeg"/><Relationship Id="rId70" Type="http://schemas.openxmlformats.org/officeDocument/2006/relationships/image" Target="http://www.esteri.it/opportu/concorsi/dgpa/vacancies/oil.gif" TargetMode="External"/><Relationship Id="rId75" Type="http://schemas.openxmlformats.org/officeDocument/2006/relationships/image" Target="media/image37.png"/><Relationship Id="rId83" Type="http://schemas.openxmlformats.org/officeDocument/2006/relationships/image" Target="media/image41.png"/><Relationship Id="rId88" Type="http://schemas.openxmlformats.org/officeDocument/2006/relationships/image" Target="media/image43.jpeg"/><Relationship Id="rId9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jpeg"/><Relationship Id="rId23" Type="http://schemas.openxmlformats.org/officeDocument/2006/relationships/image" Target="media/image10.jpeg"/><Relationship Id="rId28" Type="http://schemas.openxmlformats.org/officeDocument/2006/relationships/image" Target="media/image13.png"/><Relationship Id="rId36" Type="http://schemas.openxmlformats.org/officeDocument/2006/relationships/image" Target="media/image17.png"/><Relationship Id="rId49" Type="http://schemas.openxmlformats.org/officeDocument/2006/relationships/hyperlink" Target="mailto:unicri.romeoffice@unicri.it" TargetMode="External"/><Relationship Id="rId57" Type="http://schemas.openxmlformats.org/officeDocument/2006/relationships/image" Target="http://www.esteri.it/opportu/concorsi/dgpa/vacancies/embl.gif" TargetMode="External"/><Relationship Id="rId10" Type="http://schemas.openxmlformats.org/officeDocument/2006/relationships/image" Target="media/image2.png"/><Relationship Id="rId31" Type="http://schemas.openxmlformats.org/officeDocument/2006/relationships/image" Target="http://www.ndc.nato.int/pix/rightpix/ndclogo-res.gif" TargetMode="External"/><Relationship Id="rId44" Type="http://schemas.openxmlformats.org/officeDocument/2006/relationships/hyperlink" Target="mailto:secretariat@icranet.org" TargetMode="External"/><Relationship Id="rId52" Type="http://schemas.openxmlformats.org/officeDocument/2006/relationships/image" Target="http://www.iue.it/images/EUIlogo.gif" TargetMode="External"/><Relationship Id="rId60" Type="http://schemas.openxmlformats.org/officeDocument/2006/relationships/image" Target="media/image29.jpeg"/><Relationship Id="rId65" Type="http://schemas.openxmlformats.org/officeDocument/2006/relationships/image" Target="media/image32.png"/><Relationship Id="rId73" Type="http://schemas.openxmlformats.org/officeDocument/2006/relationships/image" Target="media/image36.png"/><Relationship Id="rId78" Type="http://schemas.openxmlformats.org/officeDocument/2006/relationships/image" Target="cid:image001.jpg@01D7C739.15350AE0" TargetMode="External"/><Relationship Id="rId81" Type="http://schemas.openxmlformats.org/officeDocument/2006/relationships/hyperlink" Target="http://www.who.int/home-page/index.en.shtml" TargetMode="External"/><Relationship Id="rId86" Type="http://schemas.openxmlformats.org/officeDocument/2006/relationships/hyperlink" Target="mailto:wfp.unhrd@wfp.org"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eri.segreteria@esteri.it" TargetMode="External"/><Relationship Id="rId13" Type="http://schemas.openxmlformats.org/officeDocument/2006/relationships/image" Target="http://www.esteri.it/opportu/concorsi/dgpa/vacancies/unhcr.gif" TargetMode="External"/><Relationship Id="rId18" Type="http://schemas.openxmlformats.org/officeDocument/2006/relationships/image" Target="http://www.esteri.it/opportu/concorsi/dgpa/vacancies/onu.gif" TargetMode="External"/><Relationship Id="rId39" Type="http://schemas.openxmlformats.org/officeDocument/2006/relationships/image" Target="http://www.esteri.it/opportu/concorsi/dgpa/vacancies/ifad.gif" TargetMode="External"/><Relationship Id="rId34" Type="http://schemas.openxmlformats.org/officeDocument/2006/relationships/image" Target="http://www.thrale.com/history/graves/cwc_logo.gif" TargetMode="External"/><Relationship Id="rId50" Type="http://schemas.openxmlformats.org/officeDocument/2006/relationships/image" Target="media/image24.png"/><Relationship Id="rId55" Type="http://schemas.openxmlformats.org/officeDocument/2006/relationships/hyperlink" Target="mailto:carola.derrico@efi.int" TargetMode="External"/><Relationship Id="rId76" Type="http://schemas.openxmlformats.org/officeDocument/2006/relationships/image" Target="http://www.nama.nato.int/dialog/Logo_NSPA_200.png" TargetMode="External"/><Relationship Id="rId7" Type="http://schemas.openxmlformats.org/officeDocument/2006/relationships/image" Target="media/image1.png"/><Relationship Id="rId71" Type="http://schemas.openxmlformats.org/officeDocument/2006/relationships/hyperlink" Target="mailto:dir@itcilo.org" TargetMode="External"/><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image" Target="http://www.esteri.it/opportu/concorsi/dgpa/vacancies/icgeb.gif" TargetMode="External"/><Relationship Id="rId24" Type="http://schemas.openxmlformats.org/officeDocument/2006/relationships/image" Target="media/image11.png"/><Relationship Id="rId40" Type="http://schemas.openxmlformats.org/officeDocument/2006/relationships/image" Target="media/image20.png"/><Relationship Id="rId45" Type="http://schemas.openxmlformats.org/officeDocument/2006/relationships/image" Target="media/image22.png"/><Relationship Id="rId66" Type="http://schemas.openxmlformats.org/officeDocument/2006/relationships/image" Target="http://www.fao.org/img2/Faologo.gif" TargetMode="External"/><Relationship Id="rId87" Type="http://schemas.openxmlformats.org/officeDocument/2006/relationships/hyperlink" Target="mailto:itoc@unops.org" TargetMode="External"/><Relationship Id="rId61" Type="http://schemas.openxmlformats.org/officeDocument/2006/relationships/image" Target="http://www.nato.int/icons/natologo.jpg" TargetMode="External"/><Relationship Id="rId82" Type="http://schemas.openxmlformats.org/officeDocument/2006/relationships/image" Target="media/image40.png"/><Relationship Id="rId19" Type="http://schemas.openxmlformats.org/officeDocument/2006/relationships/image" Target="media/image8.png"/><Relationship Id="rId14" Type="http://schemas.openxmlformats.org/officeDocument/2006/relationships/image" Target="media/image4.png"/><Relationship Id="rId30" Type="http://schemas.openxmlformats.org/officeDocument/2006/relationships/image" Target="media/image14.png"/><Relationship Id="rId35" Type="http://schemas.openxmlformats.org/officeDocument/2006/relationships/image" Target="media/image16.jpeg"/><Relationship Id="rId56" Type="http://schemas.openxmlformats.org/officeDocument/2006/relationships/image" Target="media/image27.png"/><Relationship Id="rId77" Type="http://schemas.openxmlformats.org/officeDocument/2006/relationships/image" Target="media/image38.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58</Pages>
  <Words>6747</Words>
  <Characters>38460</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AFGHANISTAN</vt:lpstr>
    </vt:vector>
  </TitlesOfParts>
  <Company>MAE</Company>
  <LinksUpToDate>false</LinksUpToDate>
  <CharactersWithSpaces>45117</CharactersWithSpaces>
  <SharedDoc>false</SharedDoc>
  <HLinks>
    <vt:vector size="282" baseType="variant">
      <vt:variant>
        <vt:i4>6684763</vt:i4>
      </vt:variant>
      <vt:variant>
        <vt:i4>39</vt:i4>
      </vt:variant>
      <vt:variant>
        <vt:i4>0</vt:i4>
      </vt:variant>
      <vt:variant>
        <vt:i4>5</vt:i4>
      </vt:variant>
      <vt:variant>
        <vt:lpwstr>mailto:itoc@unops.org</vt:lpwstr>
      </vt:variant>
      <vt:variant>
        <vt:lpwstr/>
      </vt:variant>
      <vt:variant>
        <vt:i4>1245284</vt:i4>
      </vt:variant>
      <vt:variant>
        <vt:i4>36</vt:i4>
      </vt:variant>
      <vt:variant>
        <vt:i4>0</vt:i4>
      </vt:variant>
      <vt:variant>
        <vt:i4>5</vt:i4>
      </vt:variant>
      <vt:variant>
        <vt:lpwstr>mailto:wfp.unhrd@wfp.org</vt:lpwstr>
      </vt:variant>
      <vt:variant>
        <vt:lpwstr/>
      </vt:variant>
      <vt:variant>
        <vt:i4>3735593</vt:i4>
      </vt:variant>
      <vt:variant>
        <vt:i4>33</vt:i4>
      </vt:variant>
      <vt:variant>
        <vt:i4>0</vt:i4>
      </vt:variant>
      <vt:variant>
        <vt:i4>5</vt:i4>
      </vt:variant>
      <vt:variant>
        <vt:lpwstr>http://www.who.int/home-page/index.en.shtml</vt:lpwstr>
      </vt:variant>
      <vt:variant>
        <vt:lpwstr/>
      </vt:variant>
      <vt:variant>
        <vt:i4>3735593</vt:i4>
      </vt:variant>
      <vt:variant>
        <vt:i4>30</vt:i4>
      </vt:variant>
      <vt:variant>
        <vt:i4>0</vt:i4>
      </vt:variant>
      <vt:variant>
        <vt:i4>5</vt:i4>
      </vt:variant>
      <vt:variant>
        <vt:lpwstr>http://www.who.int/home-page/index.en.shtml</vt:lpwstr>
      </vt:variant>
      <vt:variant>
        <vt:lpwstr/>
      </vt:variant>
      <vt:variant>
        <vt:i4>5111934</vt:i4>
      </vt:variant>
      <vt:variant>
        <vt:i4>24</vt:i4>
      </vt:variant>
      <vt:variant>
        <vt:i4>0</vt:i4>
      </vt:variant>
      <vt:variant>
        <vt:i4>5</vt:i4>
      </vt:variant>
      <vt:variant>
        <vt:lpwstr>mailto:dir@itcilo.org</vt:lpwstr>
      </vt:variant>
      <vt:variant>
        <vt:lpwstr/>
      </vt:variant>
      <vt:variant>
        <vt:i4>2293840</vt:i4>
      </vt:variant>
      <vt:variant>
        <vt:i4>21</vt:i4>
      </vt:variant>
      <vt:variant>
        <vt:i4>0</vt:i4>
      </vt:variant>
      <vt:variant>
        <vt:i4>5</vt:i4>
      </vt:variant>
      <vt:variant>
        <vt:lpwstr>mailto:carola.derrico@efi.int</vt:lpwstr>
      </vt:variant>
      <vt:variant>
        <vt:lpwstr/>
      </vt:variant>
      <vt:variant>
        <vt:i4>3801206</vt:i4>
      </vt:variant>
      <vt:variant>
        <vt:i4>18</vt:i4>
      </vt:variant>
      <vt:variant>
        <vt:i4>0</vt:i4>
      </vt:variant>
      <vt:variant>
        <vt:i4>5</vt:i4>
      </vt:variant>
      <vt:variant>
        <vt:lpwstr>http://www.efi.int/</vt:lpwstr>
      </vt:variant>
      <vt:variant>
        <vt:lpwstr/>
      </vt:variant>
      <vt:variant>
        <vt:i4>7733270</vt:i4>
      </vt:variant>
      <vt:variant>
        <vt:i4>15</vt:i4>
      </vt:variant>
      <vt:variant>
        <vt:i4>0</vt:i4>
      </vt:variant>
      <vt:variant>
        <vt:i4>5</vt:i4>
      </vt:variant>
      <vt:variant>
        <vt:lpwstr>mailto:unicri.romeoffice@unicri.it</vt:lpwstr>
      </vt:variant>
      <vt:variant>
        <vt:lpwstr/>
      </vt:variant>
      <vt:variant>
        <vt:i4>6422593</vt:i4>
      </vt:variant>
      <vt:variant>
        <vt:i4>12</vt:i4>
      </vt:variant>
      <vt:variant>
        <vt:i4>0</vt:i4>
      </vt:variant>
      <vt:variant>
        <vt:i4>5</vt:i4>
      </vt:variant>
      <vt:variant>
        <vt:lpwstr>mailto:secretariat@icranet.org</vt:lpwstr>
      </vt:variant>
      <vt:variant>
        <vt:lpwstr/>
      </vt:variant>
      <vt:variant>
        <vt:i4>2228331</vt:i4>
      </vt:variant>
      <vt:variant>
        <vt:i4>9</vt:i4>
      </vt:variant>
      <vt:variant>
        <vt:i4>0</vt:i4>
      </vt:variant>
      <vt:variant>
        <vt:i4>5</vt:i4>
      </vt:variant>
      <vt:variant>
        <vt:lpwstr>http://www.icranet.org/</vt:lpwstr>
      </vt:variant>
      <vt:variant>
        <vt:lpwstr/>
      </vt:variant>
      <vt:variant>
        <vt:i4>5767172</vt:i4>
      </vt:variant>
      <vt:variant>
        <vt:i4>6</vt:i4>
      </vt:variant>
      <vt:variant>
        <vt:i4>0</vt:i4>
      </vt:variant>
      <vt:variant>
        <vt:i4>5</vt:i4>
      </vt:variant>
      <vt:variant>
        <vt:lpwstr>http://www.ecmwf.int/</vt:lpwstr>
      </vt:variant>
      <vt:variant>
        <vt:lpwstr/>
      </vt:variant>
      <vt:variant>
        <vt:i4>1310829</vt:i4>
      </vt:variant>
      <vt:variant>
        <vt:i4>3</vt:i4>
      </vt:variant>
      <vt:variant>
        <vt:i4>0</vt:i4>
      </vt:variant>
      <vt:variant>
        <vt:i4>5</vt:i4>
      </vt:variant>
      <vt:variant>
        <vt:lpwstr>mailto:ceri.segreteria@esteri.it</vt:lpwstr>
      </vt:variant>
      <vt:variant>
        <vt:lpwstr/>
      </vt:variant>
      <vt:variant>
        <vt:i4>7864336</vt:i4>
      </vt:variant>
      <vt:variant>
        <vt:i4>0</vt:i4>
      </vt:variant>
      <vt:variant>
        <vt:i4>0</vt:i4>
      </vt:variant>
      <vt:variant>
        <vt:i4>5</vt:i4>
      </vt:variant>
      <vt:variant>
        <vt:lpwstr>mailto:ceri2@esteri.it</vt:lpwstr>
      </vt:variant>
      <vt:variant>
        <vt:lpwstr/>
      </vt:variant>
      <vt:variant>
        <vt:i4>3014683</vt:i4>
      </vt:variant>
      <vt:variant>
        <vt:i4>144105</vt:i4>
      </vt:variant>
      <vt:variant>
        <vt:i4>1028</vt:i4>
      </vt:variant>
      <vt:variant>
        <vt:i4>1</vt:i4>
      </vt:variant>
      <vt:variant>
        <vt:lpwstr>cid:image001.jpg@01D7C739.15350AE0</vt:lpwstr>
      </vt:variant>
      <vt:variant>
        <vt:lpwstr/>
      </vt:variant>
      <vt:variant>
        <vt:i4>3997794</vt:i4>
      </vt:variant>
      <vt:variant>
        <vt:i4>-1</vt:i4>
      </vt:variant>
      <vt:variant>
        <vt:i4>2401</vt:i4>
      </vt:variant>
      <vt:variant>
        <vt:i4>1</vt:i4>
      </vt:variant>
      <vt:variant>
        <vt:lpwstr>http://www.esteri.it/opportu/concorsi/dgpa/vacancies/unhcr.gif</vt:lpwstr>
      </vt:variant>
      <vt:variant>
        <vt:lpwstr/>
      </vt:variant>
      <vt:variant>
        <vt:i4>1900565</vt:i4>
      </vt:variant>
      <vt:variant>
        <vt:i4>-1</vt:i4>
      </vt:variant>
      <vt:variant>
        <vt:i4>2405</vt:i4>
      </vt:variant>
      <vt:variant>
        <vt:i4>1</vt:i4>
      </vt:variant>
      <vt:variant>
        <vt:lpwstr>http://www.crwflags.com/fotw/images/e/eun.gif</vt:lpwstr>
      </vt:variant>
      <vt:variant>
        <vt:lpwstr/>
      </vt:variant>
      <vt:variant>
        <vt:i4>8257582</vt:i4>
      </vt:variant>
      <vt:variant>
        <vt:i4>-1</vt:i4>
      </vt:variant>
      <vt:variant>
        <vt:i4>2414</vt:i4>
      </vt:variant>
      <vt:variant>
        <vt:i4>1</vt:i4>
      </vt:variant>
      <vt:variant>
        <vt:lpwstr>http://www.esteri.it/opportu/concorsi/dgpa/vacancies/ciheam.gif</vt:lpwstr>
      </vt:variant>
      <vt:variant>
        <vt:lpwstr/>
      </vt:variant>
      <vt:variant>
        <vt:i4>1900565</vt:i4>
      </vt:variant>
      <vt:variant>
        <vt:i4>-1</vt:i4>
      </vt:variant>
      <vt:variant>
        <vt:i4>2415</vt:i4>
      </vt:variant>
      <vt:variant>
        <vt:i4>1</vt:i4>
      </vt:variant>
      <vt:variant>
        <vt:lpwstr>http://www.crwflags.com/fotw/images/e/eun.gif</vt:lpwstr>
      </vt:variant>
      <vt:variant>
        <vt:lpwstr/>
      </vt:variant>
      <vt:variant>
        <vt:i4>3604496</vt:i4>
      </vt:variant>
      <vt:variant>
        <vt:i4>-1</vt:i4>
      </vt:variant>
      <vt:variant>
        <vt:i4>2438</vt:i4>
      </vt:variant>
      <vt:variant>
        <vt:i4>1</vt:i4>
      </vt:variant>
      <vt:variant>
        <vt:lpwstr>http://images.google.com/images?q=tbn:PT-mwN-WdPgC:www.unicef.org/pakistan/logo-unicef_copy.jpg</vt:lpwstr>
      </vt:variant>
      <vt:variant>
        <vt:lpwstr/>
      </vt:variant>
      <vt:variant>
        <vt:i4>5505084</vt:i4>
      </vt:variant>
      <vt:variant>
        <vt:i4>-1</vt:i4>
      </vt:variant>
      <vt:variant>
        <vt:i4>2449</vt:i4>
      </vt:variant>
      <vt:variant>
        <vt:i4>4</vt:i4>
      </vt:variant>
      <vt:variant>
        <vt:lpwstr>http://www.thrale.com/history/graves/cwc_logo.gif</vt:lpwstr>
      </vt:variant>
      <vt:variant>
        <vt:lpwstr/>
      </vt:variant>
      <vt:variant>
        <vt:i4>5505084</vt:i4>
      </vt:variant>
      <vt:variant>
        <vt:i4>-1</vt:i4>
      </vt:variant>
      <vt:variant>
        <vt:i4>2449</vt:i4>
      </vt:variant>
      <vt:variant>
        <vt:i4>1</vt:i4>
      </vt:variant>
      <vt:variant>
        <vt:lpwstr>http://www.thrale.com/history/graves/cwc_logo.gif</vt:lpwstr>
      </vt:variant>
      <vt:variant>
        <vt:lpwstr/>
      </vt:variant>
      <vt:variant>
        <vt:i4>1114182</vt:i4>
      </vt:variant>
      <vt:variant>
        <vt:i4>-1</vt:i4>
      </vt:variant>
      <vt:variant>
        <vt:i4>2452</vt:i4>
      </vt:variant>
      <vt:variant>
        <vt:i4>1</vt:i4>
      </vt:variant>
      <vt:variant>
        <vt:lpwstr>http://www.ndc.nato.int/pix/rightpix/ndclogo-res.gif</vt:lpwstr>
      </vt:variant>
      <vt:variant>
        <vt:lpwstr/>
      </vt:variant>
      <vt:variant>
        <vt:i4>1245262</vt:i4>
      </vt:variant>
      <vt:variant>
        <vt:i4>-1</vt:i4>
      </vt:variant>
      <vt:variant>
        <vt:i4>2454</vt:i4>
      </vt:variant>
      <vt:variant>
        <vt:i4>1</vt:i4>
      </vt:variant>
      <vt:variant>
        <vt:lpwstr>http://www.esteri.it/opportu/concorsi/dgpa/vacancies/embl.gif</vt:lpwstr>
      </vt:variant>
      <vt:variant>
        <vt:lpwstr/>
      </vt:variant>
      <vt:variant>
        <vt:i4>5636124</vt:i4>
      </vt:variant>
      <vt:variant>
        <vt:i4>-1</vt:i4>
      </vt:variant>
      <vt:variant>
        <vt:i4>2461</vt:i4>
      </vt:variant>
      <vt:variant>
        <vt:i4>1</vt:i4>
      </vt:variant>
      <vt:variant>
        <vt:lpwstr>http://www.esteri.it/opportu/concorsi/dgpa/vacancies/esa.gif</vt:lpwstr>
      </vt:variant>
      <vt:variant>
        <vt:lpwstr/>
      </vt:variant>
      <vt:variant>
        <vt:i4>4718593</vt:i4>
      </vt:variant>
      <vt:variant>
        <vt:i4>-1</vt:i4>
      </vt:variant>
      <vt:variant>
        <vt:i4>2462</vt:i4>
      </vt:variant>
      <vt:variant>
        <vt:i4>1</vt:i4>
      </vt:variant>
      <vt:variant>
        <vt:lpwstr>http://www.esteri.it/opportu/concorsi/dgpa/vacancies/onu.gif</vt:lpwstr>
      </vt:variant>
      <vt:variant>
        <vt:lpwstr/>
      </vt:variant>
      <vt:variant>
        <vt:i4>4718593</vt:i4>
      </vt:variant>
      <vt:variant>
        <vt:i4>-1</vt:i4>
      </vt:variant>
      <vt:variant>
        <vt:i4>2463</vt:i4>
      </vt:variant>
      <vt:variant>
        <vt:i4>1</vt:i4>
      </vt:variant>
      <vt:variant>
        <vt:lpwstr>http://www.esteri.it/opportu/concorsi/dgpa/vacancies/onu.gif</vt:lpwstr>
      </vt:variant>
      <vt:variant>
        <vt:lpwstr/>
      </vt:variant>
      <vt:variant>
        <vt:i4>7405619</vt:i4>
      </vt:variant>
      <vt:variant>
        <vt:i4>-1</vt:i4>
      </vt:variant>
      <vt:variant>
        <vt:i4>2464</vt:i4>
      </vt:variant>
      <vt:variant>
        <vt:i4>1</vt:i4>
      </vt:variant>
      <vt:variant>
        <vt:lpwstr>http://www.esteri.it/opportu/concorsi/dgpa/vacancies/iccrom.gif</vt:lpwstr>
      </vt:variant>
      <vt:variant>
        <vt:lpwstr/>
      </vt:variant>
      <vt:variant>
        <vt:i4>4063337</vt:i4>
      </vt:variant>
      <vt:variant>
        <vt:i4>-1</vt:i4>
      </vt:variant>
      <vt:variant>
        <vt:i4>2465</vt:i4>
      </vt:variant>
      <vt:variant>
        <vt:i4>1</vt:i4>
      </vt:variant>
      <vt:variant>
        <vt:lpwstr>http://www.esteri.it/opportu/concorsi/dgpa/vacancies/icgeb.gif</vt:lpwstr>
      </vt:variant>
      <vt:variant>
        <vt:lpwstr/>
      </vt:variant>
      <vt:variant>
        <vt:i4>4718593</vt:i4>
      </vt:variant>
      <vt:variant>
        <vt:i4>-1</vt:i4>
      </vt:variant>
      <vt:variant>
        <vt:i4>2466</vt:i4>
      </vt:variant>
      <vt:variant>
        <vt:i4>1</vt:i4>
      </vt:variant>
      <vt:variant>
        <vt:lpwstr>http://www.esteri.it/opportu/concorsi/dgpa/vacancies/onu.gif</vt:lpwstr>
      </vt:variant>
      <vt:variant>
        <vt:lpwstr/>
      </vt:variant>
      <vt:variant>
        <vt:i4>1835085</vt:i4>
      </vt:variant>
      <vt:variant>
        <vt:i4>-1</vt:i4>
      </vt:variant>
      <vt:variant>
        <vt:i4>2469</vt:i4>
      </vt:variant>
      <vt:variant>
        <vt:i4>1</vt:i4>
      </vt:variant>
      <vt:variant>
        <vt:lpwstr>http://www.esteri.it/opportu/concorsi/dgpa/vacancies/ifad.gif</vt:lpwstr>
      </vt:variant>
      <vt:variant>
        <vt:lpwstr/>
      </vt:variant>
      <vt:variant>
        <vt:i4>2424951</vt:i4>
      </vt:variant>
      <vt:variant>
        <vt:i4>-1</vt:i4>
      </vt:variant>
      <vt:variant>
        <vt:i4>2470</vt:i4>
      </vt:variant>
      <vt:variant>
        <vt:i4>1</vt:i4>
      </vt:variant>
      <vt:variant>
        <vt:lpwstr>http://www.iaw.on.ca/~awoolley/mfobadge.gif</vt:lpwstr>
      </vt:variant>
      <vt:variant>
        <vt:lpwstr/>
      </vt:variant>
      <vt:variant>
        <vt:i4>7995509</vt:i4>
      </vt:variant>
      <vt:variant>
        <vt:i4>-1</vt:i4>
      </vt:variant>
      <vt:variant>
        <vt:i4>2471</vt:i4>
      </vt:variant>
      <vt:variant>
        <vt:i4>1</vt:i4>
      </vt:variant>
      <vt:variant>
        <vt:lpwstr>http://www.ts.camcom.it/cei.gif</vt:lpwstr>
      </vt:variant>
      <vt:variant>
        <vt:lpwstr/>
      </vt:variant>
      <vt:variant>
        <vt:i4>2031710</vt:i4>
      </vt:variant>
      <vt:variant>
        <vt:i4>-1</vt:i4>
      </vt:variant>
      <vt:variant>
        <vt:i4>2472</vt:i4>
      </vt:variant>
      <vt:variant>
        <vt:i4>1</vt:i4>
      </vt:variant>
      <vt:variant>
        <vt:lpwstr>http://www.unidroit.org/images/globo1.jpg</vt:lpwstr>
      </vt:variant>
      <vt:variant>
        <vt:lpwstr/>
      </vt:variant>
      <vt:variant>
        <vt:i4>1376260</vt:i4>
      </vt:variant>
      <vt:variant>
        <vt:i4>-1</vt:i4>
      </vt:variant>
      <vt:variant>
        <vt:i4>2475</vt:i4>
      </vt:variant>
      <vt:variant>
        <vt:i4>1</vt:i4>
      </vt:variant>
      <vt:variant>
        <vt:lpwstr>http://www.iue.it/images/EUIlogo.gif</vt:lpwstr>
      </vt:variant>
      <vt:variant>
        <vt:lpwstr/>
      </vt:variant>
      <vt:variant>
        <vt:i4>2687000</vt:i4>
      </vt:variant>
      <vt:variant>
        <vt:i4>-1</vt:i4>
      </vt:variant>
      <vt:variant>
        <vt:i4>2476</vt:i4>
      </vt:variant>
      <vt:variant>
        <vt:i4>1</vt:i4>
      </vt:variant>
      <vt:variant>
        <vt:lpwstr>http://www.legaaraba.org/img/simbolo210503_.gif</vt:lpwstr>
      </vt:variant>
      <vt:variant>
        <vt:lpwstr/>
      </vt:variant>
      <vt:variant>
        <vt:i4>8323193</vt:i4>
      </vt:variant>
      <vt:variant>
        <vt:i4>-1</vt:i4>
      </vt:variant>
      <vt:variant>
        <vt:i4>2477</vt:i4>
      </vt:variant>
      <vt:variant>
        <vt:i4>1</vt:i4>
      </vt:variant>
      <vt:variant>
        <vt:lpwstr>http://www.nato.int/icons/natologo.jpg</vt:lpwstr>
      </vt:variant>
      <vt:variant>
        <vt:lpwstr/>
      </vt:variant>
      <vt:variant>
        <vt:i4>4718593</vt:i4>
      </vt:variant>
      <vt:variant>
        <vt:i4>-1</vt:i4>
      </vt:variant>
      <vt:variant>
        <vt:i4>2478</vt:i4>
      </vt:variant>
      <vt:variant>
        <vt:i4>1</vt:i4>
      </vt:variant>
      <vt:variant>
        <vt:lpwstr>http://www.esteri.it/opportu/concorsi/dgpa/vacancies/onu.gif</vt:lpwstr>
      </vt:variant>
      <vt:variant>
        <vt:lpwstr/>
      </vt:variant>
      <vt:variant>
        <vt:i4>4587525</vt:i4>
      </vt:variant>
      <vt:variant>
        <vt:i4>-1</vt:i4>
      </vt:variant>
      <vt:variant>
        <vt:i4>2479</vt:i4>
      </vt:variant>
      <vt:variant>
        <vt:i4>1</vt:i4>
      </vt:variant>
      <vt:variant>
        <vt:lpwstr>http://images.google.com/images?q=tbn:VAhaEAg-cBYC:www.bom.gov.au/hydro/wr/images/unescologo.gif</vt:lpwstr>
      </vt:variant>
      <vt:variant>
        <vt:lpwstr/>
      </vt:variant>
      <vt:variant>
        <vt:i4>2490483</vt:i4>
      </vt:variant>
      <vt:variant>
        <vt:i4>-1</vt:i4>
      </vt:variant>
      <vt:variant>
        <vt:i4>2481</vt:i4>
      </vt:variant>
      <vt:variant>
        <vt:i4>1</vt:i4>
      </vt:variant>
      <vt:variant>
        <vt:lpwstr>http://www.fao.org/img2/Faologo.gif</vt:lpwstr>
      </vt:variant>
      <vt:variant>
        <vt:lpwstr/>
      </vt:variant>
      <vt:variant>
        <vt:i4>8061048</vt:i4>
      </vt:variant>
      <vt:variant>
        <vt:i4>-1</vt:i4>
      </vt:variant>
      <vt:variant>
        <vt:i4>2482</vt:i4>
      </vt:variant>
      <vt:variant>
        <vt:i4>1</vt:i4>
      </vt:variant>
      <vt:variant>
        <vt:lpwstr>http://images.google.com/images?q=tbn:Pc8VTOJaDZoC:www.unido.pl/logo3d.jpg</vt:lpwstr>
      </vt:variant>
      <vt:variant>
        <vt:lpwstr/>
      </vt:variant>
      <vt:variant>
        <vt:i4>5308422</vt:i4>
      </vt:variant>
      <vt:variant>
        <vt:i4>-1</vt:i4>
      </vt:variant>
      <vt:variant>
        <vt:i4>2483</vt:i4>
      </vt:variant>
      <vt:variant>
        <vt:i4>1</vt:i4>
      </vt:variant>
      <vt:variant>
        <vt:lpwstr>http://www.esteri.it/opportu/concorsi/dgpa/vacancies/oil.gif</vt:lpwstr>
      </vt:variant>
      <vt:variant>
        <vt:lpwstr/>
      </vt:variant>
      <vt:variant>
        <vt:i4>3014733</vt:i4>
      </vt:variant>
      <vt:variant>
        <vt:i4>-1</vt:i4>
      </vt:variant>
      <vt:variant>
        <vt:i4>2485</vt:i4>
      </vt:variant>
      <vt:variant>
        <vt:i4>1</vt:i4>
      </vt:variant>
      <vt:variant>
        <vt:lpwstr>http://www.kosovo.com/logo_iom.gif</vt:lpwstr>
      </vt:variant>
      <vt:variant>
        <vt:lpwstr/>
      </vt:variant>
      <vt:variant>
        <vt:i4>1900565</vt:i4>
      </vt:variant>
      <vt:variant>
        <vt:i4>-1</vt:i4>
      </vt:variant>
      <vt:variant>
        <vt:i4>2486</vt:i4>
      </vt:variant>
      <vt:variant>
        <vt:i4>1</vt:i4>
      </vt:variant>
      <vt:variant>
        <vt:lpwstr>http://www.crwflags.com/fotw/images/e/eun.gif</vt:lpwstr>
      </vt:variant>
      <vt:variant>
        <vt:lpwstr/>
      </vt:variant>
      <vt:variant>
        <vt:i4>4718593</vt:i4>
      </vt:variant>
      <vt:variant>
        <vt:i4>-1</vt:i4>
      </vt:variant>
      <vt:variant>
        <vt:i4>2488</vt:i4>
      </vt:variant>
      <vt:variant>
        <vt:i4>1</vt:i4>
      </vt:variant>
      <vt:variant>
        <vt:lpwstr>http://www.esteri.it/opportu/concorsi/dgpa/vacancies/onu.gif</vt:lpwstr>
      </vt:variant>
      <vt:variant>
        <vt:lpwstr/>
      </vt:variant>
      <vt:variant>
        <vt:i4>4718593</vt:i4>
      </vt:variant>
      <vt:variant>
        <vt:i4>-1</vt:i4>
      </vt:variant>
      <vt:variant>
        <vt:i4>2489</vt:i4>
      </vt:variant>
      <vt:variant>
        <vt:i4>1</vt:i4>
      </vt:variant>
      <vt:variant>
        <vt:lpwstr>http://www.esteri.it/opportu/concorsi/dgpa/vacancies/onu.gif</vt:lpwstr>
      </vt:variant>
      <vt:variant>
        <vt:lpwstr/>
      </vt:variant>
      <vt:variant>
        <vt:i4>5570569</vt:i4>
      </vt:variant>
      <vt:variant>
        <vt:i4>-1</vt:i4>
      </vt:variant>
      <vt:variant>
        <vt:i4>2502</vt:i4>
      </vt:variant>
      <vt:variant>
        <vt:i4>1</vt:i4>
      </vt:variant>
      <vt:variant>
        <vt:lpwstr>http://www.esteri.it/opportu/concorsi/dgpa/vacancies/wfp.gif</vt:lpwstr>
      </vt:variant>
      <vt:variant>
        <vt:lpwstr/>
      </vt:variant>
      <vt:variant>
        <vt:i4>6357107</vt:i4>
      </vt:variant>
      <vt:variant>
        <vt:i4>-1</vt:i4>
      </vt:variant>
      <vt:variant>
        <vt:i4>2515</vt:i4>
      </vt:variant>
      <vt:variant>
        <vt:i4>1</vt:i4>
      </vt:variant>
      <vt:variant>
        <vt:lpwstr>http://www.nama.nato.int/dialog/Logo_NSPA_200.png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AFGHANISTAN</dc:title>
  <dc:subject/>
  <dc:creator>MAE</dc:creator>
  <cp:keywords/>
  <cp:lastModifiedBy>Carnevale Adelina Antonia</cp:lastModifiedBy>
  <cp:revision>2</cp:revision>
  <cp:lastPrinted>2025-08-06T12:19:00Z</cp:lastPrinted>
  <dcterms:created xsi:type="dcterms:W3CDTF">2025-08-06T12:19:00Z</dcterms:created>
  <dcterms:modified xsi:type="dcterms:W3CDTF">2025-08-06T12:19:00Z</dcterms:modified>
</cp:coreProperties>
</file>